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ED028" w14:textId="77777777" w:rsidR="00C0482E" w:rsidRDefault="00C0482E" w:rsidP="000512C3">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ИЗВЕШТАЈ О СПРОВЕДЕНОЈ АНАЛИЗИ ЕФЕКАТА </w:t>
      </w:r>
    </w:p>
    <w:p w14:paraId="07545904" w14:textId="19F0D8C3" w:rsidR="00C0482E" w:rsidRPr="00BF32E6" w:rsidRDefault="00A317FE" w:rsidP="000512C3">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ПРЕДЛОГА</w:t>
      </w:r>
      <w:r w:rsidR="00C0482E" w:rsidRPr="00C0482E">
        <w:rPr>
          <w:rFonts w:ascii="Times New Roman" w:hAnsi="Times New Roman" w:cs="Times New Roman"/>
          <w:b/>
          <w:sz w:val="24"/>
          <w:szCs w:val="24"/>
          <w:lang w:val="sr-Cyrl-RS"/>
        </w:rPr>
        <w:t xml:space="preserve"> ЗАКОНА О ИЗМЕНАМА И ДОПУНАМА ЗАКОНА О ЗАПОСЛЕНИМА У АУТОНОМНИМ ПОКРАЈИНАМА И ЈЕДИНИЦАМА ЛОКАЛНЕ САМОУПРАВЕ</w:t>
      </w:r>
    </w:p>
    <w:p w14:paraId="49E79C29" w14:textId="77777777" w:rsidR="005B3773" w:rsidRPr="005771AF" w:rsidRDefault="005B3773" w:rsidP="000512C3">
      <w:pPr>
        <w:spacing w:after="0" w:line="240" w:lineRule="auto"/>
        <w:jc w:val="right"/>
        <w:rPr>
          <w:rFonts w:ascii="Times New Roman" w:hAnsi="Times New Roman" w:cs="Times New Roman"/>
          <w:b/>
          <w:sz w:val="24"/>
          <w:szCs w:val="24"/>
        </w:rPr>
      </w:pPr>
      <w:r w:rsidRPr="005771AF">
        <w:rPr>
          <w:rFonts w:ascii="Times New Roman" w:hAnsi="Times New Roman" w:cs="Times New Roman"/>
          <w:b/>
          <w:sz w:val="24"/>
          <w:szCs w:val="24"/>
        </w:rPr>
        <w:t>ПРИЛОГ 1:</w:t>
      </w:r>
    </w:p>
    <w:tbl>
      <w:tblPr>
        <w:tblpPr w:leftFromText="181" w:rightFromText="181" w:vertAnchor="text" w:horzAnchor="margin" w:tblpY="177"/>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C6D9F1" w:themeFill="text2" w:themeFillTint="33"/>
        <w:tblLook w:val="01E0" w:firstRow="1" w:lastRow="1" w:firstColumn="1" w:lastColumn="1" w:noHBand="0" w:noVBand="0"/>
      </w:tblPr>
      <w:tblGrid>
        <w:gridCol w:w="1099"/>
        <w:gridCol w:w="935"/>
        <w:gridCol w:w="2363"/>
        <w:gridCol w:w="1416"/>
        <w:gridCol w:w="1341"/>
        <w:gridCol w:w="2240"/>
      </w:tblGrid>
      <w:tr w:rsidR="005B3773" w:rsidRPr="005771AF" w14:paraId="2AA38D29" w14:textId="77777777" w:rsidTr="00867DEE">
        <w:tc>
          <w:tcPr>
            <w:tcW w:w="9622" w:type="dxa"/>
            <w:gridSpan w:val="6"/>
            <w:shd w:val="clear" w:color="auto" w:fill="C6D9F1" w:themeFill="text2" w:themeFillTint="33"/>
          </w:tcPr>
          <w:p w14:paraId="555EA317" w14:textId="77777777" w:rsidR="005B3773" w:rsidRPr="005771AF" w:rsidRDefault="005B3773" w:rsidP="000512C3">
            <w:pPr>
              <w:pStyle w:val="Caption"/>
              <w:spacing w:after="0"/>
              <w:jc w:val="center"/>
              <w:rPr>
                <w:rFonts w:ascii="Times New Roman" w:hAnsi="Times New Roman"/>
                <w:color w:val="auto"/>
                <w:sz w:val="24"/>
                <w:szCs w:val="24"/>
              </w:rPr>
            </w:pPr>
            <w:r w:rsidRPr="005771AF">
              <w:rPr>
                <w:rFonts w:ascii="Times New Roman" w:hAnsi="Times New Roman"/>
                <w:color w:val="auto"/>
                <w:sz w:val="24"/>
                <w:szCs w:val="24"/>
              </w:rPr>
              <w:t xml:space="preserve"> Тест утицаја</w:t>
            </w:r>
          </w:p>
        </w:tc>
      </w:tr>
      <w:tr w:rsidR="005B3773" w:rsidRPr="005771AF" w14:paraId="1AB9868C" w14:textId="77777777" w:rsidTr="00867DEE">
        <w:tc>
          <w:tcPr>
            <w:tcW w:w="4503" w:type="dxa"/>
            <w:gridSpan w:val="3"/>
            <w:shd w:val="clear" w:color="auto" w:fill="C6D9F1" w:themeFill="text2" w:themeFillTint="33"/>
          </w:tcPr>
          <w:p w14:paraId="5F6B35A2" w14:textId="77777777" w:rsidR="005B3773" w:rsidRPr="005771AF" w:rsidRDefault="005B3773" w:rsidP="000512C3">
            <w:pPr>
              <w:pStyle w:val="Caption"/>
              <w:spacing w:after="0"/>
              <w:jc w:val="center"/>
              <w:rPr>
                <w:rFonts w:ascii="Times New Roman" w:hAnsi="Times New Roman"/>
                <w:color w:val="auto"/>
                <w:sz w:val="24"/>
                <w:szCs w:val="24"/>
              </w:rPr>
            </w:pPr>
            <w:r w:rsidRPr="005771AF">
              <w:rPr>
                <w:rFonts w:ascii="Times New Roman" w:hAnsi="Times New Roman"/>
                <w:color w:val="auto"/>
                <w:sz w:val="24"/>
                <w:szCs w:val="24"/>
              </w:rPr>
              <w:t>Тест нивоа утицаја јавне политике</w:t>
            </w:r>
          </w:p>
        </w:tc>
        <w:tc>
          <w:tcPr>
            <w:tcW w:w="5119" w:type="dxa"/>
            <w:gridSpan w:val="3"/>
            <w:shd w:val="clear" w:color="auto" w:fill="C6D9F1" w:themeFill="text2" w:themeFillTint="33"/>
          </w:tcPr>
          <w:p w14:paraId="2EF57C97" w14:textId="77777777" w:rsidR="005B3773" w:rsidRPr="005771AF" w:rsidRDefault="005B3773" w:rsidP="000512C3">
            <w:pPr>
              <w:pStyle w:val="Caption"/>
              <w:spacing w:after="0"/>
              <w:jc w:val="center"/>
              <w:rPr>
                <w:rFonts w:ascii="Times New Roman" w:hAnsi="Times New Roman"/>
                <w:color w:val="auto"/>
                <w:sz w:val="24"/>
                <w:szCs w:val="24"/>
              </w:rPr>
            </w:pPr>
            <w:r w:rsidRPr="005771AF">
              <w:rPr>
                <w:rFonts w:ascii="Times New Roman" w:hAnsi="Times New Roman"/>
                <w:color w:val="auto"/>
                <w:sz w:val="24"/>
                <w:szCs w:val="24"/>
              </w:rPr>
              <w:t>Тест нивоа приоритета јавне политике</w:t>
            </w:r>
          </w:p>
        </w:tc>
      </w:tr>
      <w:tr w:rsidR="005B3773" w:rsidRPr="005771AF" w14:paraId="0837D9FC" w14:textId="77777777" w:rsidTr="00867DEE">
        <w:tc>
          <w:tcPr>
            <w:tcW w:w="1101" w:type="dxa"/>
            <w:shd w:val="clear" w:color="auto" w:fill="C6D9F1" w:themeFill="text2" w:themeFillTint="33"/>
          </w:tcPr>
          <w:p w14:paraId="5A6B6C98" w14:textId="77777777" w:rsidR="005B3773" w:rsidRPr="005771AF" w:rsidRDefault="005B3773" w:rsidP="000512C3">
            <w:pPr>
              <w:autoSpaceDE w:val="0"/>
              <w:autoSpaceDN w:val="0"/>
              <w:adjustRightInd w:val="0"/>
              <w:spacing w:after="0" w:line="240" w:lineRule="auto"/>
              <w:rPr>
                <w:rFonts w:ascii="Times New Roman" w:hAnsi="Times New Roman" w:cs="Times New Roman"/>
                <w:b/>
                <w:sz w:val="24"/>
                <w:szCs w:val="24"/>
              </w:rPr>
            </w:pPr>
            <w:r w:rsidRPr="005771AF">
              <w:rPr>
                <w:rFonts w:ascii="Times New Roman" w:hAnsi="Times New Roman" w:cs="Times New Roman"/>
                <w:b/>
                <w:sz w:val="24"/>
                <w:szCs w:val="24"/>
              </w:rPr>
              <w:t>Висок утицај</w:t>
            </w:r>
          </w:p>
        </w:tc>
        <w:tc>
          <w:tcPr>
            <w:tcW w:w="3402" w:type="dxa"/>
            <w:gridSpan w:val="2"/>
            <w:shd w:val="clear" w:color="auto" w:fill="C6D9F1" w:themeFill="text2" w:themeFillTint="33"/>
          </w:tcPr>
          <w:p w14:paraId="6631E4D9" w14:textId="77777777" w:rsidR="005B3773" w:rsidRPr="005771AF" w:rsidRDefault="005B3773" w:rsidP="000512C3">
            <w:pPr>
              <w:autoSpaceDE w:val="0"/>
              <w:autoSpaceDN w:val="0"/>
              <w:adjustRightInd w:val="0"/>
              <w:spacing w:after="0" w:line="240" w:lineRule="auto"/>
              <w:rPr>
                <w:rFonts w:ascii="Times New Roman" w:hAnsi="Times New Roman" w:cs="Times New Roman"/>
                <w:sz w:val="24"/>
                <w:szCs w:val="24"/>
              </w:rPr>
            </w:pPr>
            <w:r w:rsidRPr="005771AF">
              <w:rPr>
                <w:rFonts w:ascii="Times New Roman" w:hAnsi="Times New Roman" w:cs="Times New Roman"/>
                <w:sz w:val="24"/>
                <w:szCs w:val="24"/>
              </w:rPr>
              <w:t>Врло сложена, политички осетљива или са значајним финансијским трошковима</w:t>
            </w:r>
          </w:p>
        </w:tc>
        <w:tc>
          <w:tcPr>
            <w:tcW w:w="1417" w:type="dxa"/>
            <w:shd w:val="clear" w:color="auto" w:fill="C6D9F1" w:themeFill="text2" w:themeFillTint="33"/>
          </w:tcPr>
          <w:p w14:paraId="23254CAC"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b/>
                <w:sz w:val="24"/>
                <w:szCs w:val="24"/>
              </w:rPr>
              <w:t>Висок приоритет</w:t>
            </w:r>
          </w:p>
        </w:tc>
        <w:tc>
          <w:tcPr>
            <w:tcW w:w="3702" w:type="dxa"/>
            <w:gridSpan w:val="2"/>
            <w:shd w:val="clear" w:color="auto" w:fill="C6D9F1" w:themeFill="text2" w:themeFillTint="33"/>
          </w:tcPr>
          <w:p w14:paraId="68FB3547" w14:textId="77777777" w:rsidR="005B3773" w:rsidRPr="005771AF" w:rsidRDefault="005B3773" w:rsidP="000512C3">
            <w:pPr>
              <w:autoSpaceDE w:val="0"/>
              <w:autoSpaceDN w:val="0"/>
              <w:adjustRightInd w:val="0"/>
              <w:spacing w:after="0" w:line="240" w:lineRule="auto"/>
              <w:ind w:left="34"/>
              <w:rPr>
                <w:rFonts w:ascii="Times New Roman" w:hAnsi="Times New Roman" w:cs="Times New Roman"/>
                <w:sz w:val="24"/>
                <w:szCs w:val="24"/>
              </w:rPr>
            </w:pPr>
            <w:r w:rsidRPr="005771AF">
              <w:rPr>
                <w:rFonts w:ascii="Times New Roman" w:hAnsi="Times New Roman" w:cs="Times New Roman"/>
                <w:sz w:val="24"/>
                <w:szCs w:val="24"/>
              </w:rPr>
              <w:t>Мере Владе односно јединице локалне самоуправе високог политичког приоритета, са значајним политичким, фискалним или правним последицама</w:t>
            </w:r>
          </w:p>
        </w:tc>
      </w:tr>
      <w:tr w:rsidR="005B3773" w:rsidRPr="005771AF" w14:paraId="56DFCDD5" w14:textId="77777777" w:rsidTr="00867DEE">
        <w:tc>
          <w:tcPr>
            <w:tcW w:w="1101" w:type="dxa"/>
            <w:shd w:val="clear" w:color="auto" w:fill="C6D9F1" w:themeFill="text2" w:themeFillTint="33"/>
          </w:tcPr>
          <w:p w14:paraId="61B24F51" w14:textId="77777777" w:rsidR="005B3773" w:rsidRPr="005771AF" w:rsidRDefault="005B3773" w:rsidP="000512C3">
            <w:pPr>
              <w:autoSpaceDE w:val="0"/>
              <w:autoSpaceDN w:val="0"/>
              <w:adjustRightInd w:val="0"/>
              <w:spacing w:after="0" w:line="240" w:lineRule="auto"/>
              <w:rPr>
                <w:rFonts w:ascii="Times New Roman" w:hAnsi="Times New Roman" w:cs="Times New Roman"/>
                <w:b/>
                <w:sz w:val="24"/>
                <w:szCs w:val="24"/>
              </w:rPr>
            </w:pPr>
            <w:r w:rsidRPr="005771AF">
              <w:rPr>
                <w:rFonts w:ascii="Times New Roman" w:hAnsi="Times New Roman" w:cs="Times New Roman"/>
                <w:b/>
                <w:sz w:val="24"/>
                <w:szCs w:val="24"/>
              </w:rPr>
              <w:t>Средњи утицај</w:t>
            </w:r>
          </w:p>
        </w:tc>
        <w:tc>
          <w:tcPr>
            <w:tcW w:w="3402" w:type="dxa"/>
            <w:gridSpan w:val="2"/>
            <w:shd w:val="clear" w:color="auto" w:fill="C6D9F1" w:themeFill="text2" w:themeFillTint="33"/>
          </w:tcPr>
          <w:p w14:paraId="1099CE2A" w14:textId="77777777" w:rsidR="005B3773" w:rsidRPr="005771AF" w:rsidRDefault="005B3773" w:rsidP="000512C3">
            <w:pPr>
              <w:autoSpaceDE w:val="0"/>
              <w:autoSpaceDN w:val="0"/>
              <w:adjustRightInd w:val="0"/>
              <w:spacing w:after="0" w:line="240" w:lineRule="auto"/>
              <w:rPr>
                <w:rFonts w:ascii="Times New Roman" w:hAnsi="Times New Roman" w:cs="Times New Roman"/>
                <w:sz w:val="24"/>
                <w:szCs w:val="24"/>
              </w:rPr>
            </w:pPr>
            <w:r w:rsidRPr="005771AF">
              <w:rPr>
                <w:rFonts w:ascii="Times New Roman" w:hAnsi="Times New Roman" w:cs="Times New Roman"/>
                <w:sz w:val="24"/>
                <w:szCs w:val="24"/>
              </w:rPr>
              <w:t>Донекле сложена, политички осетљива или  са значајним финансијским трошковима</w:t>
            </w:r>
          </w:p>
        </w:tc>
        <w:tc>
          <w:tcPr>
            <w:tcW w:w="1417" w:type="dxa"/>
            <w:shd w:val="clear" w:color="auto" w:fill="C6D9F1" w:themeFill="text2" w:themeFillTint="33"/>
          </w:tcPr>
          <w:p w14:paraId="7786DEC5"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b/>
                <w:sz w:val="24"/>
                <w:szCs w:val="24"/>
              </w:rPr>
              <w:t xml:space="preserve">Средњи приоритет </w:t>
            </w:r>
          </w:p>
        </w:tc>
        <w:tc>
          <w:tcPr>
            <w:tcW w:w="3702" w:type="dxa"/>
            <w:gridSpan w:val="2"/>
            <w:shd w:val="clear" w:color="auto" w:fill="C6D9F1" w:themeFill="text2" w:themeFillTint="33"/>
          </w:tcPr>
          <w:p w14:paraId="0C1D30A4" w14:textId="77777777" w:rsidR="005B3773" w:rsidRPr="005771AF" w:rsidRDefault="005B3773" w:rsidP="000512C3">
            <w:pPr>
              <w:autoSpaceDE w:val="0"/>
              <w:autoSpaceDN w:val="0"/>
              <w:adjustRightInd w:val="0"/>
              <w:spacing w:after="0" w:line="240" w:lineRule="auto"/>
              <w:ind w:left="34"/>
              <w:rPr>
                <w:rFonts w:ascii="Times New Roman" w:hAnsi="Times New Roman" w:cs="Times New Roman"/>
                <w:sz w:val="24"/>
                <w:szCs w:val="24"/>
              </w:rPr>
            </w:pPr>
            <w:r w:rsidRPr="005771AF">
              <w:rPr>
                <w:rFonts w:ascii="Times New Roman" w:hAnsi="Times New Roman" w:cs="Times New Roman"/>
                <w:sz w:val="24"/>
                <w:szCs w:val="24"/>
              </w:rPr>
              <w:t>Мере Владе односно јединице локалне самоуправе са мањим  политичким, фискалним или правним последицама</w:t>
            </w:r>
          </w:p>
        </w:tc>
      </w:tr>
      <w:tr w:rsidR="005B3773" w:rsidRPr="005771AF" w14:paraId="07DA3F88" w14:textId="77777777" w:rsidTr="00867DEE">
        <w:tc>
          <w:tcPr>
            <w:tcW w:w="1101" w:type="dxa"/>
            <w:shd w:val="clear" w:color="auto" w:fill="C6D9F1" w:themeFill="text2" w:themeFillTint="33"/>
          </w:tcPr>
          <w:p w14:paraId="62E83E71" w14:textId="77777777" w:rsidR="005B3773" w:rsidRPr="005771AF" w:rsidRDefault="005B3773" w:rsidP="000512C3">
            <w:pPr>
              <w:autoSpaceDE w:val="0"/>
              <w:autoSpaceDN w:val="0"/>
              <w:adjustRightInd w:val="0"/>
              <w:spacing w:after="0" w:line="240" w:lineRule="auto"/>
              <w:rPr>
                <w:rFonts w:ascii="Times New Roman" w:hAnsi="Times New Roman" w:cs="Times New Roman"/>
                <w:b/>
                <w:sz w:val="24"/>
                <w:szCs w:val="24"/>
              </w:rPr>
            </w:pPr>
            <w:r w:rsidRPr="005771AF">
              <w:rPr>
                <w:rFonts w:ascii="Times New Roman" w:hAnsi="Times New Roman" w:cs="Times New Roman"/>
                <w:b/>
                <w:sz w:val="24"/>
                <w:szCs w:val="24"/>
              </w:rPr>
              <w:t>Низак утицај</w:t>
            </w:r>
          </w:p>
        </w:tc>
        <w:tc>
          <w:tcPr>
            <w:tcW w:w="3402" w:type="dxa"/>
            <w:gridSpan w:val="2"/>
            <w:shd w:val="clear" w:color="auto" w:fill="C6D9F1" w:themeFill="text2" w:themeFillTint="33"/>
          </w:tcPr>
          <w:p w14:paraId="02B05BA2" w14:textId="77777777" w:rsidR="005B3773" w:rsidRPr="005771AF" w:rsidRDefault="005B3773" w:rsidP="000512C3">
            <w:pPr>
              <w:autoSpaceDE w:val="0"/>
              <w:autoSpaceDN w:val="0"/>
              <w:adjustRightInd w:val="0"/>
              <w:spacing w:after="0" w:line="240" w:lineRule="auto"/>
              <w:rPr>
                <w:rFonts w:ascii="Times New Roman" w:hAnsi="Times New Roman" w:cs="Times New Roman"/>
                <w:sz w:val="24"/>
                <w:szCs w:val="24"/>
              </w:rPr>
            </w:pPr>
            <w:r w:rsidRPr="005771AF">
              <w:rPr>
                <w:rFonts w:ascii="Times New Roman" w:hAnsi="Times New Roman" w:cs="Times New Roman"/>
                <w:sz w:val="24"/>
                <w:szCs w:val="24"/>
              </w:rPr>
              <w:t>Врло јасна,  њено спровођење проузрокује</w:t>
            </w:r>
            <w:r w:rsidR="00137DB4" w:rsidRPr="005771AF">
              <w:rPr>
                <w:rFonts w:ascii="Times New Roman" w:hAnsi="Times New Roman" w:cs="Times New Roman"/>
                <w:sz w:val="24"/>
                <w:szCs w:val="24"/>
              </w:rPr>
              <w:t xml:space="preserve"> </w:t>
            </w:r>
            <w:r w:rsidRPr="005771AF">
              <w:rPr>
                <w:rFonts w:ascii="Times New Roman" w:hAnsi="Times New Roman" w:cs="Times New Roman"/>
                <w:sz w:val="24"/>
                <w:szCs w:val="24"/>
              </w:rPr>
              <w:t xml:space="preserve">минималане трошкове </w:t>
            </w:r>
          </w:p>
        </w:tc>
        <w:tc>
          <w:tcPr>
            <w:tcW w:w="1417" w:type="dxa"/>
            <w:shd w:val="clear" w:color="auto" w:fill="C6D9F1" w:themeFill="text2" w:themeFillTint="33"/>
          </w:tcPr>
          <w:p w14:paraId="42B7FC84"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b/>
                <w:sz w:val="24"/>
                <w:szCs w:val="24"/>
              </w:rPr>
              <w:t>Низак приоритет</w:t>
            </w:r>
          </w:p>
        </w:tc>
        <w:tc>
          <w:tcPr>
            <w:tcW w:w="3702" w:type="dxa"/>
            <w:gridSpan w:val="2"/>
            <w:shd w:val="clear" w:color="auto" w:fill="C6D9F1" w:themeFill="text2" w:themeFillTint="33"/>
          </w:tcPr>
          <w:p w14:paraId="275F234E" w14:textId="77777777" w:rsidR="005B3773" w:rsidRPr="005771AF" w:rsidRDefault="005B3773" w:rsidP="000512C3">
            <w:pPr>
              <w:autoSpaceDE w:val="0"/>
              <w:autoSpaceDN w:val="0"/>
              <w:adjustRightInd w:val="0"/>
              <w:spacing w:after="0" w:line="240" w:lineRule="auto"/>
              <w:ind w:left="34"/>
              <w:rPr>
                <w:rFonts w:ascii="Times New Roman" w:hAnsi="Times New Roman" w:cs="Times New Roman"/>
                <w:sz w:val="24"/>
                <w:szCs w:val="24"/>
              </w:rPr>
            </w:pPr>
            <w:r w:rsidRPr="005771AF">
              <w:rPr>
                <w:rFonts w:ascii="Times New Roman" w:hAnsi="Times New Roman" w:cs="Times New Roman"/>
                <w:sz w:val="24"/>
                <w:szCs w:val="24"/>
              </w:rPr>
              <w:t xml:space="preserve">Мере министарства или других органа државне управе, односно јединица локалне самоуправе </w:t>
            </w:r>
            <w:r w:rsidR="00F477C8" w:rsidRPr="005771AF">
              <w:rPr>
                <w:rFonts w:ascii="Times New Roman" w:hAnsi="Times New Roman" w:cs="Times New Roman"/>
                <w:sz w:val="24"/>
                <w:szCs w:val="24"/>
              </w:rPr>
              <w:t xml:space="preserve"> које ће, у случају да не буду реализоване, изазвати минималне штетне последице</w:t>
            </w:r>
          </w:p>
        </w:tc>
      </w:tr>
      <w:tr w:rsidR="005B3773" w:rsidRPr="005771AF" w14:paraId="29D5D89D" w14:textId="77777777" w:rsidTr="00867DEE">
        <w:tc>
          <w:tcPr>
            <w:tcW w:w="9622" w:type="dxa"/>
            <w:gridSpan w:val="6"/>
            <w:shd w:val="clear" w:color="auto" w:fill="C6D9F1" w:themeFill="text2" w:themeFillTint="33"/>
          </w:tcPr>
          <w:p w14:paraId="5AC3EFDD" w14:textId="77777777" w:rsidR="005B3773" w:rsidRPr="005771AF" w:rsidRDefault="005B3773" w:rsidP="000512C3">
            <w:pPr>
              <w:pStyle w:val="Caption"/>
              <w:spacing w:after="0"/>
              <w:jc w:val="center"/>
              <w:rPr>
                <w:rFonts w:ascii="Times New Roman" w:hAnsi="Times New Roman"/>
                <w:color w:val="auto"/>
                <w:sz w:val="24"/>
                <w:szCs w:val="24"/>
              </w:rPr>
            </w:pPr>
            <w:r w:rsidRPr="005771AF">
              <w:rPr>
                <w:rFonts w:ascii="Times New Roman" w:hAnsi="Times New Roman"/>
                <w:color w:val="auto"/>
                <w:sz w:val="24"/>
                <w:szCs w:val="24"/>
              </w:rPr>
              <w:t>Утврђивање потребе за спровођење А</w:t>
            </w:r>
            <w:r w:rsidR="00137DB4" w:rsidRPr="005771AF">
              <w:rPr>
                <w:rFonts w:ascii="Times New Roman" w:hAnsi="Times New Roman"/>
                <w:color w:val="auto"/>
                <w:sz w:val="24"/>
                <w:szCs w:val="24"/>
              </w:rPr>
              <w:t>нализе ефеката (у даљем тексту: АЕ)</w:t>
            </w:r>
          </w:p>
        </w:tc>
      </w:tr>
      <w:tr w:rsidR="005B3773" w:rsidRPr="005771AF" w14:paraId="311B8CDD" w14:textId="77777777" w:rsidTr="00867DEE">
        <w:tc>
          <w:tcPr>
            <w:tcW w:w="2093" w:type="dxa"/>
            <w:gridSpan w:val="2"/>
            <w:shd w:val="clear" w:color="auto" w:fill="C6D9F1" w:themeFill="text2" w:themeFillTint="33"/>
          </w:tcPr>
          <w:p w14:paraId="0BE3C506" w14:textId="77777777" w:rsidR="005B3773" w:rsidRPr="005771AF" w:rsidRDefault="005B3773" w:rsidP="000512C3">
            <w:pPr>
              <w:autoSpaceDE w:val="0"/>
              <w:autoSpaceDN w:val="0"/>
              <w:adjustRightInd w:val="0"/>
              <w:spacing w:after="0" w:line="240" w:lineRule="auto"/>
              <w:rPr>
                <w:rFonts w:ascii="Times New Roman" w:hAnsi="Times New Roman" w:cs="Times New Roman"/>
                <w:b/>
                <w:sz w:val="24"/>
                <w:szCs w:val="24"/>
              </w:rPr>
            </w:pPr>
          </w:p>
        </w:tc>
        <w:tc>
          <w:tcPr>
            <w:tcW w:w="2410" w:type="dxa"/>
            <w:shd w:val="clear" w:color="auto" w:fill="C6D9F1" w:themeFill="text2" w:themeFillTint="33"/>
          </w:tcPr>
          <w:p w14:paraId="3C0A1D52"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b/>
                <w:sz w:val="24"/>
                <w:szCs w:val="24"/>
              </w:rPr>
              <w:t>Висок приоритет</w:t>
            </w:r>
          </w:p>
        </w:tc>
        <w:tc>
          <w:tcPr>
            <w:tcW w:w="2835" w:type="dxa"/>
            <w:gridSpan w:val="2"/>
            <w:shd w:val="clear" w:color="auto" w:fill="C6D9F1" w:themeFill="text2" w:themeFillTint="33"/>
          </w:tcPr>
          <w:p w14:paraId="6B1397B9"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b/>
                <w:sz w:val="24"/>
                <w:szCs w:val="24"/>
              </w:rPr>
              <w:t>Средњи приоритет</w:t>
            </w:r>
          </w:p>
        </w:tc>
        <w:tc>
          <w:tcPr>
            <w:tcW w:w="2284" w:type="dxa"/>
            <w:shd w:val="clear" w:color="auto" w:fill="C6D9F1" w:themeFill="text2" w:themeFillTint="33"/>
          </w:tcPr>
          <w:p w14:paraId="69B0723D"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b/>
                <w:sz w:val="24"/>
                <w:szCs w:val="24"/>
              </w:rPr>
              <w:t>Низак приоритет</w:t>
            </w:r>
          </w:p>
        </w:tc>
      </w:tr>
      <w:tr w:rsidR="005B3773" w:rsidRPr="005771AF" w14:paraId="48A3D2F9" w14:textId="77777777" w:rsidTr="00867DEE">
        <w:tc>
          <w:tcPr>
            <w:tcW w:w="2093" w:type="dxa"/>
            <w:gridSpan w:val="2"/>
            <w:shd w:val="clear" w:color="auto" w:fill="C6D9F1" w:themeFill="text2" w:themeFillTint="33"/>
          </w:tcPr>
          <w:p w14:paraId="08F7DA0C" w14:textId="77777777" w:rsidR="005B3773" w:rsidRPr="005771AF" w:rsidRDefault="005B3773" w:rsidP="000512C3">
            <w:pPr>
              <w:autoSpaceDE w:val="0"/>
              <w:autoSpaceDN w:val="0"/>
              <w:adjustRightInd w:val="0"/>
              <w:spacing w:after="0" w:line="240" w:lineRule="auto"/>
              <w:rPr>
                <w:rFonts w:ascii="Times New Roman" w:hAnsi="Times New Roman" w:cs="Times New Roman"/>
                <w:b/>
                <w:sz w:val="24"/>
                <w:szCs w:val="24"/>
              </w:rPr>
            </w:pPr>
            <w:r w:rsidRPr="005771AF">
              <w:rPr>
                <w:rFonts w:ascii="Times New Roman" w:hAnsi="Times New Roman" w:cs="Times New Roman"/>
                <w:b/>
                <w:sz w:val="24"/>
                <w:szCs w:val="24"/>
              </w:rPr>
              <w:t>Висок утицај</w:t>
            </w:r>
          </w:p>
        </w:tc>
        <w:tc>
          <w:tcPr>
            <w:tcW w:w="2410" w:type="dxa"/>
            <w:shd w:val="clear" w:color="auto" w:fill="C6D9F1" w:themeFill="text2" w:themeFillTint="33"/>
          </w:tcPr>
          <w:p w14:paraId="2774B715" w14:textId="77777777" w:rsidR="005B3773" w:rsidRPr="005771AF" w:rsidRDefault="005B3773" w:rsidP="000512C3">
            <w:pPr>
              <w:autoSpaceDE w:val="0"/>
              <w:autoSpaceDN w:val="0"/>
              <w:adjustRightInd w:val="0"/>
              <w:spacing w:after="0" w:line="240" w:lineRule="auto"/>
              <w:rPr>
                <w:rFonts w:ascii="Times New Roman" w:hAnsi="Times New Roman" w:cs="Times New Roman"/>
                <w:sz w:val="24"/>
                <w:szCs w:val="24"/>
              </w:rPr>
            </w:pPr>
            <w:r w:rsidRPr="005771AF">
              <w:rPr>
                <w:rFonts w:ascii="Times New Roman" w:hAnsi="Times New Roman" w:cs="Times New Roman"/>
                <w:sz w:val="24"/>
                <w:szCs w:val="24"/>
              </w:rPr>
              <w:t>АЕ потребна</w:t>
            </w:r>
          </w:p>
        </w:tc>
        <w:tc>
          <w:tcPr>
            <w:tcW w:w="2835" w:type="dxa"/>
            <w:gridSpan w:val="2"/>
            <w:shd w:val="clear" w:color="auto" w:fill="C6D9F1" w:themeFill="text2" w:themeFillTint="33"/>
          </w:tcPr>
          <w:p w14:paraId="43A0675C"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sz w:val="24"/>
                <w:szCs w:val="24"/>
              </w:rPr>
              <w:t>АЕ потребна</w:t>
            </w:r>
          </w:p>
        </w:tc>
        <w:tc>
          <w:tcPr>
            <w:tcW w:w="2284" w:type="dxa"/>
            <w:shd w:val="clear" w:color="auto" w:fill="C6D9F1" w:themeFill="text2" w:themeFillTint="33"/>
          </w:tcPr>
          <w:p w14:paraId="7BAA203E" w14:textId="77777777" w:rsidR="005B3773" w:rsidRPr="005771AF" w:rsidRDefault="005B3773" w:rsidP="000512C3">
            <w:pPr>
              <w:autoSpaceDE w:val="0"/>
              <w:autoSpaceDN w:val="0"/>
              <w:adjustRightInd w:val="0"/>
              <w:spacing w:after="0" w:line="240" w:lineRule="auto"/>
              <w:ind w:left="34"/>
              <w:rPr>
                <w:rFonts w:ascii="Times New Roman" w:hAnsi="Times New Roman" w:cs="Times New Roman"/>
                <w:sz w:val="24"/>
                <w:szCs w:val="24"/>
              </w:rPr>
            </w:pPr>
            <w:r w:rsidRPr="005771AF">
              <w:rPr>
                <w:rFonts w:ascii="Times New Roman" w:hAnsi="Times New Roman" w:cs="Times New Roman"/>
                <w:sz w:val="24"/>
                <w:szCs w:val="24"/>
              </w:rPr>
              <w:t>АЕ потребна</w:t>
            </w:r>
          </w:p>
        </w:tc>
      </w:tr>
      <w:tr w:rsidR="005B3773" w:rsidRPr="005771AF" w14:paraId="2889B099" w14:textId="77777777" w:rsidTr="00867DEE">
        <w:tc>
          <w:tcPr>
            <w:tcW w:w="2093" w:type="dxa"/>
            <w:gridSpan w:val="2"/>
            <w:shd w:val="clear" w:color="auto" w:fill="C6D9F1" w:themeFill="text2" w:themeFillTint="33"/>
          </w:tcPr>
          <w:p w14:paraId="4FE17C63" w14:textId="77777777" w:rsidR="005B3773" w:rsidRPr="005771AF" w:rsidRDefault="005B3773" w:rsidP="000512C3">
            <w:pPr>
              <w:autoSpaceDE w:val="0"/>
              <w:autoSpaceDN w:val="0"/>
              <w:adjustRightInd w:val="0"/>
              <w:spacing w:after="0" w:line="240" w:lineRule="auto"/>
              <w:rPr>
                <w:rFonts w:ascii="Times New Roman" w:hAnsi="Times New Roman" w:cs="Times New Roman"/>
                <w:b/>
                <w:sz w:val="24"/>
                <w:szCs w:val="24"/>
              </w:rPr>
            </w:pPr>
            <w:r w:rsidRPr="005771AF">
              <w:rPr>
                <w:rFonts w:ascii="Times New Roman" w:hAnsi="Times New Roman" w:cs="Times New Roman"/>
                <w:b/>
                <w:sz w:val="24"/>
                <w:szCs w:val="24"/>
              </w:rPr>
              <w:t>Средњи утицај</w:t>
            </w:r>
          </w:p>
        </w:tc>
        <w:tc>
          <w:tcPr>
            <w:tcW w:w="2410" w:type="dxa"/>
            <w:shd w:val="clear" w:color="auto" w:fill="C6D9F1" w:themeFill="text2" w:themeFillTint="33"/>
          </w:tcPr>
          <w:p w14:paraId="186DCB51" w14:textId="77777777" w:rsidR="005B3773" w:rsidRPr="005771AF" w:rsidRDefault="005B3773" w:rsidP="000512C3">
            <w:pPr>
              <w:autoSpaceDE w:val="0"/>
              <w:autoSpaceDN w:val="0"/>
              <w:adjustRightInd w:val="0"/>
              <w:spacing w:after="0" w:line="240" w:lineRule="auto"/>
              <w:rPr>
                <w:rFonts w:ascii="Times New Roman" w:hAnsi="Times New Roman" w:cs="Times New Roman"/>
                <w:sz w:val="24"/>
                <w:szCs w:val="24"/>
              </w:rPr>
            </w:pPr>
            <w:r w:rsidRPr="005771AF">
              <w:rPr>
                <w:rFonts w:ascii="Times New Roman" w:hAnsi="Times New Roman" w:cs="Times New Roman"/>
                <w:sz w:val="24"/>
                <w:szCs w:val="24"/>
              </w:rPr>
              <w:t>АЕ потребна</w:t>
            </w:r>
          </w:p>
        </w:tc>
        <w:tc>
          <w:tcPr>
            <w:tcW w:w="2835" w:type="dxa"/>
            <w:gridSpan w:val="2"/>
            <w:shd w:val="clear" w:color="auto" w:fill="C6D9F1" w:themeFill="text2" w:themeFillTint="33"/>
          </w:tcPr>
          <w:p w14:paraId="471DA4BD"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sz w:val="24"/>
                <w:szCs w:val="24"/>
              </w:rPr>
              <w:t>АЕ потребна</w:t>
            </w:r>
          </w:p>
        </w:tc>
        <w:tc>
          <w:tcPr>
            <w:tcW w:w="2284" w:type="dxa"/>
            <w:shd w:val="clear" w:color="auto" w:fill="C6D9F1" w:themeFill="text2" w:themeFillTint="33"/>
          </w:tcPr>
          <w:p w14:paraId="5745B6FB" w14:textId="77777777" w:rsidR="005B3773" w:rsidRPr="005771AF" w:rsidRDefault="005B3773" w:rsidP="000512C3">
            <w:pPr>
              <w:autoSpaceDE w:val="0"/>
              <w:autoSpaceDN w:val="0"/>
              <w:adjustRightInd w:val="0"/>
              <w:spacing w:after="0" w:line="240" w:lineRule="auto"/>
              <w:ind w:left="34"/>
              <w:rPr>
                <w:rFonts w:ascii="Times New Roman" w:hAnsi="Times New Roman" w:cs="Times New Roman"/>
                <w:sz w:val="24"/>
                <w:szCs w:val="24"/>
              </w:rPr>
            </w:pPr>
            <w:r w:rsidRPr="005771AF">
              <w:rPr>
                <w:rFonts w:ascii="Times New Roman" w:hAnsi="Times New Roman" w:cs="Times New Roman"/>
                <w:sz w:val="24"/>
                <w:szCs w:val="24"/>
              </w:rPr>
              <w:t>АЕ потребна</w:t>
            </w:r>
          </w:p>
        </w:tc>
      </w:tr>
      <w:tr w:rsidR="005B3773" w:rsidRPr="005771AF" w14:paraId="513F8134" w14:textId="77777777" w:rsidTr="00867DEE">
        <w:trPr>
          <w:trHeight w:val="756"/>
        </w:trPr>
        <w:tc>
          <w:tcPr>
            <w:tcW w:w="2093" w:type="dxa"/>
            <w:gridSpan w:val="2"/>
            <w:shd w:val="clear" w:color="auto" w:fill="C6D9F1" w:themeFill="text2" w:themeFillTint="33"/>
          </w:tcPr>
          <w:p w14:paraId="4548A942" w14:textId="77777777" w:rsidR="005B3773" w:rsidRPr="005771AF" w:rsidRDefault="005B3773" w:rsidP="000512C3">
            <w:pPr>
              <w:autoSpaceDE w:val="0"/>
              <w:autoSpaceDN w:val="0"/>
              <w:adjustRightInd w:val="0"/>
              <w:spacing w:after="0" w:line="240" w:lineRule="auto"/>
              <w:rPr>
                <w:rFonts w:ascii="Times New Roman" w:hAnsi="Times New Roman" w:cs="Times New Roman"/>
                <w:b/>
                <w:sz w:val="24"/>
                <w:szCs w:val="24"/>
              </w:rPr>
            </w:pPr>
            <w:r w:rsidRPr="005771AF">
              <w:rPr>
                <w:rFonts w:ascii="Times New Roman" w:hAnsi="Times New Roman" w:cs="Times New Roman"/>
                <w:b/>
                <w:sz w:val="24"/>
                <w:szCs w:val="24"/>
              </w:rPr>
              <w:t>Низак утицај</w:t>
            </w:r>
          </w:p>
        </w:tc>
        <w:tc>
          <w:tcPr>
            <w:tcW w:w="2410" w:type="dxa"/>
            <w:shd w:val="clear" w:color="auto" w:fill="C6D9F1" w:themeFill="text2" w:themeFillTint="33"/>
          </w:tcPr>
          <w:p w14:paraId="0F92345A" w14:textId="77777777" w:rsidR="005B3773" w:rsidRPr="005771AF" w:rsidRDefault="005B3773" w:rsidP="000512C3">
            <w:pPr>
              <w:autoSpaceDE w:val="0"/>
              <w:autoSpaceDN w:val="0"/>
              <w:adjustRightInd w:val="0"/>
              <w:spacing w:after="0" w:line="240" w:lineRule="auto"/>
              <w:rPr>
                <w:rFonts w:ascii="Times New Roman" w:hAnsi="Times New Roman" w:cs="Times New Roman"/>
                <w:sz w:val="24"/>
                <w:szCs w:val="24"/>
              </w:rPr>
            </w:pPr>
            <w:r w:rsidRPr="005771AF">
              <w:rPr>
                <w:rFonts w:ascii="Times New Roman" w:hAnsi="Times New Roman" w:cs="Times New Roman"/>
                <w:sz w:val="24"/>
                <w:szCs w:val="24"/>
              </w:rPr>
              <w:t>АЕ препоручена</w:t>
            </w:r>
          </w:p>
        </w:tc>
        <w:tc>
          <w:tcPr>
            <w:tcW w:w="2835" w:type="dxa"/>
            <w:gridSpan w:val="2"/>
            <w:shd w:val="clear" w:color="auto" w:fill="C6D9F1" w:themeFill="text2" w:themeFillTint="33"/>
          </w:tcPr>
          <w:p w14:paraId="76EF1F55"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sz w:val="24"/>
                <w:szCs w:val="24"/>
              </w:rPr>
              <w:t>АЕ препоручена</w:t>
            </w:r>
          </w:p>
        </w:tc>
        <w:tc>
          <w:tcPr>
            <w:tcW w:w="2284" w:type="dxa"/>
            <w:shd w:val="clear" w:color="auto" w:fill="C6D9F1" w:themeFill="text2" w:themeFillTint="33"/>
          </w:tcPr>
          <w:p w14:paraId="4E91FA63" w14:textId="77777777" w:rsidR="005B3773" w:rsidRPr="005771AF" w:rsidRDefault="005B3773" w:rsidP="000512C3">
            <w:pPr>
              <w:autoSpaceDE w:val="0"/>
              <w:autoSpaceDN w:val="0"/>
              <w:adjustRightInd w:val="0"/>
              <w:spacing w:after="0" w:line="240" w:lineRule="auto"/>
              <w:ind w:left="34"/>
              <w:rPr>
                <w:rFonts w:ascii="Times New Roman" w:hAnsi="Times New Roman" w:cs="Times New Roman"/>
                <w:sz w:val="24"/>
                <w:szCs w:val="24"/>
              </w:rPr>
            </w:pPr>
            <w:r w:rsidRPr="005771AF">
              <w:rPr>
                <w:rFonts w:ascii="Times New Roman" w:hAnsi="Times New Roman" w:cs="Times New Roman"/>
                <w:sz w:val="24"/>
                <w:szCs w:val="24"/>
              </w:rPr>
              <w:t>АЕ није потребна</w:t>
            </w:r>
          </w:p>
        </w:tc>
      </w:tr>
    </w:tbl>
    <w:p w14:paraId="0C4C8E8C" w14:textId="77777777" w:rsidR="004628AD" w:rsidRPr="005771AF" w:rsidRDefault="004628AD" w:rsidP="000512C3">
      <w:pPr>
        <w:spacing w:after="0" w:line="240" w:lineRule="auto"/>
        <w:jc w:val="right"/>
        <w:rPr>
          <w:rFonts w:ascii="Times New Roman" w:hAnsi="Times New Roman" w:cs="Times New Roman"/>
          <w:b/>
          <w:sz w:val="24"/>
          <w:szCs w:val="24"/>
          <w:u w:val="single"/>
        </w:rPr>
      </w:pPr>
    </w:p>
    <w:p w14:paraId="70053E7D" w14:textId="77777777" w:rsidR="004628AD" w:rsidRPr="005771AF" w:rsidRDefault="004628AD" w:rsidP="000512C3">
      <w:pPr>
        <w:spacing w:after="0" w:line="240" w:lineRule="auto"/>
        <w:rPr>
          <w:rFonts w:ascii="Times New Roman" w:hAnsi="Times New Roman" w:cs="Times New Roman"/>
          <w:b/>
          <w:sz w:val="24"/>
          <w:szCs w:val="24"/>
          <w:u w:val="single"/>
        </w:rPr>
      </w:pPr>
      <w:r w:rsidRPr="005771AF">
        <w:rPr>
          <w:rFonts w:ascii="Times New Roman" w:hAnsi="Times New Roman" w:cs="Times New Roman"/>
          <w:b/>
          <w:sz w:val="24"/>
          <w:szCs w:val="24"/>
          <w:u w:val="single"/>
        </w:rPr>
        <w:br w:type="page"/>
      </w:r>
    </w:p>
    <w:p w14:paraId="143B3301" w14:textId="77777777" w:rsidR="005B3773" w:rsidRPr="005771AF" w:rsidRDefault="005B3773" w:rsidP="000512C3">
      <w:pPr>
        <w:spacing w:after="0" w:line="240" w:lineRule="auto"/>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lastRenderedPageBreak/>
        <w:t>ПРИЛОГ 2:</w:t>
      </w:r>
    </w:p>
    <w:p w14:paraId="3E206EED" w14:textId="77777777" w:rsidR="005B3773" w:rsidRPr="005771AF" w:rsidRDefault="005B3773" w:rsidP="000512C3">
      <w:pPr>
        <w:spacing w:after="0" w:line="240" w:lineRule="auto"/>
        <w:ind w:firstLine="720"/>
        <w:jc w:val="both"/>
        <w:rPr>
          <w:rFonts w:ascii="Times New Roman" w:hAnsi="Times New Roman" w:cs="Times New Roman"/>
          <w:sz w:val="24"/>
          <w:szCs w:val="24"/>
        </w:rPr>
      </w:pPr>
    </w:p>
    <w:p w14:paraId="7D4C5176" w14:textId="77777777" w:rsidR="00A41B0D" w:rsidRPr="005771AF" w:rsidRDefault="005B3773" w:rsidP="000512C3">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 xml:space="preserve">Кључна питања за </w:t>
      </w:r>
      <w:r w:rsidR="00A41B0D" w:rsidRPr="005771AF">
        <w:rPr>
          <w:rFonts w:ascii="Times New Roman" w:hAnsi="Times New Roman" w:cs="Times New Roman"/>
          <w:b/>
          <w:sz w:val="24"/>
          <w:szCs w:val="24"/>
        </w:rPr>
        <w:t xml:space="preserve">анализу постојећег стања и </w:t>
      </w:r>
    </w:p>
    <w:p w14:paraId="73DE1420" w14:textId="77777777" w:rsidR="005B3773" w:rsidRPr="005771AF" w:rsidRDefault="005B3773" w:rsidP="000512C3">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правилно дефи</w:t>
      </w:r>
      <w:r w:rsidR="00150840" w:rsidRPr="005771AF">
        <w:rPr>
          <w:rFonts w:ascii="Times New Roman" w:hAnsi="Times New Roman" w:cs="Times New Roman"/>
          <w:b/>
          <w:sz w:val="24"/>
          <w:szCs w:val="24"/>
        </w:rPr>
        <w:t>нисање промене која се предлаже</w:t>
      </w:r>
    </w:p>
    <w:p w14:paraId="29B6FDFF" w14:textId="77777777" w:rsidR="00435456" w:rsidRPr="005771AF" w:rsidRDefault="00435456" w:rsidP="000512C3">
      <w:pPr>
        <w:shd w:val="clear" w:color="auto" w:fill="C6D9F1" w:themeFill="text2" w:themeFillTint="33"/>
        <w:spacing w:after="0" w:line="240" w:lineRule="auto"/>
        <w:jc w:val="center"/>
        <w:rPr>
          <w:rFonts w:ascii="Times New Roman" w:hAnsi="Times New Roman" w:cs="Times New Roman"/>
          <w:b/>
          <w:sz w:val="24"/>
          <w:szCs w:val="24"/>
        </w:rPr>
      </w:pPr>
    </w:p>
    <w:p w14:paraId="6C3AE88A" w14:textId="77777777" w:rsidR="005B3773" w:rsidRDefault="005B3773"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Који показатељи се прате у области, који су разлози због којих се ови показатељи прате и које су њихове вредности?</w:t>
      </w:r>
    </w:p>
    <w:p w14:paraId="2AF7EC39" w14:textId="77777777" w:rsidR="00682232" w:rsidRDefault="00682232" w:rsidP="000512C3">
      <w:pPr>
        <w:pStyle w:val="ListParagraph"/>
        <w:shd w:val="clear" w:color="auto" w:fill="C6D9F1" w:themeFill="text2" w:themeFillTint="33"/>
        <w:spacing w:after="0" w:line="240" w:lineRule="auto"/>
        <w:ind w:left="360"/>
        <w:jc w:val="both"/>
        <w:rPr>
          <w:rFonts w:ascii="Times New Roman" w:hAnsi="Times New Roman" w:cs="Times New Roman"/>
          <w:sz w:val="24"/>
          <w:szCs w:val="24"/>
        </w:rPr>
      </w:pPr>
    </w:p>
    <w:p w14:paraId="042E0461" w14:textId="5236A513" w:rsidR="00682232" w:rsidRPr="00682232" w:rsidRDefault="00682232" w:rsidP="000512C3">
      <w:pPr>
        <w:spacing w:after="0" w:line="240" w:lineRule="auto"/>
        <w:ind w:firstLine="720"/>
        <w:jc w:val="both"/>
        <w:rPr>
          <w:color w:val="FF0000"/>
        </w:rPr>
      </w:pPr>
      <w:r w:rsidRPr="00682232">
        <w:rPr>
          <w:rFonts w:ascii="Times New Roman" w:hAnsi="Times New Roman" w:cs="Times New Roman"/>
          <w:sz w:val="24"/>
          <w:szCs w:val="24"/>
          <w:lang w:val="sr-Cyrl-RS"/>
        </w:rPr>
        <w:t>Стратегијом реформе јавне управе за период  од 2021. до 2030. године („Службени гласник РС“, број 42/21</w:t>
      </w:r>
      <w:r w:rsidR="00BB3A3B">
        <w:rPr>
          <w:rFonts w:ascii="Times New Roman" w:hAnsi="Times New Roman" w:cs="Times New Roman"/>
          <w:sz w:val="24"/>
          <w:szCs w:val="24"/>
          <w:lang w:val="sr-Latn-RS"/>
        </w:rPr>
        <w:t xml:space="preserve"> </w:t>
      </w:r>
      <w:r w:rsidR="00BB3A3B">
        <w:rPr>
          <w:rFonts w:ascii="Times New Roman" w:hAnsi="Times New Roman" w:cs="Times New Roman"/>
          <w:sz w:val="24"/>
          <w:szCs w:val="24"/>
          <w:lang w:val="sr-Cyrl-RS"/>
        </w:rPr>
        <w:t>и</w:t>
      </w:r>
      <w:r w:rsidR="00BB3A3B">
        <w:rPr>
          <w:rFonts w:ascii="Times New Roman" w:hAnsi="Times New Roman" w:cs="Times New Roman"/>
          <w:sz w:val="24"/>
          <w:szCs w:val="24"/>
          <w:lang w:val="sr-Latn-RS"/>
        </w:rPr>
        <w:t xml:space="preserve"> 9/22</w:t>
      </w:r>
      <w:r w:rsidRPr="00682232">
        <w:rPr>
          <w:rFonts w:ascii="Times New Roman" w:hAnsi="Times New Roman" w:cs="Times New Roman"/>
          <w:sz w:val="24"/>
          <w:szCs w:val="24"/>
          <w:lang w:val="sr-Cyrl-RS"/>
        </w:rPr>
        <w:t>), као и Акционим планом за спровођење Стратегије реформе јавне управе за период од 2021. до 2025. године предвиђене су мере и активности које треба да доприносу остварењу како Општег циља у вези професионалне јавне управе</w:t>
      </w:r>
      <w:r w:rsidR="0088649D">
        <w:rPr>
          <w:rStyle w:val="FootnoteReference"/>
          <w:rFonts w:ascii="Times New Roman" w:hAnsi="Times New Roman" w:cs="Times New Roman"/>
          <w:sz w:val="24"/>
          <w:szCs w:val="24"/>
          <w:lang w:val="sr-Cyrl-RS"/>
        </w:rPr>
        <w:footnoteReference w:id="1"/>
      </w:r>
      <w:r w:rsidRPr="00682232">
        <w:rPr>
          <w:rFonts w:ascii="Times New Roman" w:hAnsi="Times New Roman" w:cs="Times New Roman"/>
          <w:sz w:val="24"/>
          <w:szCs w:val="24"/>
          <w:lang w:val="sr-Cyrl-RS"/>
        </w:rPr>
        <w:t>, тако и Посебног циља 2. Унапређен процес регрутације у јавној управи и Посебног циља 3. Ефикасан систем за управљање каријером примењен у пракси. С тим у вези</w:t>
      </w:r>
      <w:r w:rsidR="00BB3A3B">
        <w:rPr>
          <w:rFonts w:ascii="Times New Roman" w:hAnsi="Times New Roman" w:cs="Times New Roman"/>
          <w:sz w:val="24"/>
          <w:szCs w:val="24"/>
          <w:lang w:val="sr-Cyrl-RS"/>
        </w:rPr>
        <w:t>,</w:t>
      </w:r>
      <w:r w:rsidRPr="00682232">
        <w:rPr>
          <w:rFonts w:ascii="Times New Roman" w:hAnsi="Times New Roman" w:cs="Times New Roman"/>
          <w:sz w:val="24"/>
          <w:szCs w:val="24"/>
          <w:lang w:val="sr-Cyrl-RS"/>
        </w:rPr>
        <w:t xml:space="preserve"> у оквиру Посебног циља 2. предвиђена је мера 2.2. Унапређење процеса селекције и увођење новозапослених у </w:t>
      </w:r>
      <w:r>
        <w:rPr>
          <w:rFonts w:ascii="Times New Roman" w:hAnsi="Times New Roman" w:cs="Times New Roman"/>
          <w:sz w:val="24"/>
          <w:szCs w:val="24"/>
          <w:lang w:val="sr-Cyrl-RS"/>
        </w:rPr>
        <w:t>посао и активност 9. Измена нор</w:t>
      </w:r>
      <w:r w:rsidRPr="00682232">
        <w:rPr>
          <w:rFonts w:ascii="Times New Roman" w:hAnsi="Times New Roman" w:cs="Times New Roman"/>
          <w:sz w:val="24"/>
          <w:szCs w:val="24"/>
          <w:lang w:val="sr-Cyrl-RS"/>
        </w:rPr>
        <w:t>м</w:t>
      </w:r>
      <w:r>
        <w:rPr>
          <w:rFonts w:ascii="Times New Roman" w:hAnsi="Times New Roman" w:cs="Times New Roman"/>
          <w:sz w:val="24"/>
          <w:szCs w:val="24"/>
        </w:rPr>
        <w:t>a</w:t>
      </w:r>
      <w:r w:rsidRPr="00682232">
        <w:rPr>
          <w:rFonts w:ascii="Times New Roman" w:hAnsi="Times New Roman" w:cs="Times New Roman"/>
          <w:sz w:val="24"/>
          <w:szCs w:val="24"/>
          <w:lang w:val="sr-Cyrl-RS"/>
        </w:rPr>
        <w:t xml:space="preserve">тивног оквира за запослене у органима АП и ЈЛС у циљу интегрисања оквира компетенција. У том смислу показатељ на нивоу мере 2.2. </w:t>
      </w:r>
      <w:r w:rsidR="0088649D">
        <w:rPr>
          <w:rFonts w:ascii="Times New Roman" w:hAnsi="Times New Roman" w:cs="Times New Roman"/>
          <w:sz w:val="24"/>
          <w:szCs w:val="24"/>
          <w:lang w:val="sr-Cyrl-RS"/>
        </w:rPr>
        <w:t>је</w:t>
      </w:r>
      <w:r w:rsidRPr="00682232">
        <w:rPr>
          <w:rFonts w:ascii="Times New Roman" w:hAnsi="Times New Roman" w:cs="Times New Roman"/>
          <w:sz w:val="24"/>
          <w:szCs w:val="24"/>
          <w:lang w:val="sr-Cyrl-RS"/>
        </w:rPr>
        <w:t xml:space="preserve"> </w:t>
      </w:r>
      <w:r w:rsidR="0088649D">
        <w:rPr>
          <w:rFonts w:ascii="Times New Roman" w:hAnsi="Times New Roman" w:cs="Times New Roman"/>
          <w:sz w:val="24"/>
          <w:szCs w:val="24"/>
          <w:lang w:val="sr-Cyrl-RS"/>
        </w:rPr>
        <w:t>С</w:t>
      </w:r>
      <w:r w:rsidRPr="00682232">
        <w:rPr>
          <w:rFonts w:ascii="Times New Roman" w:hAnsi="Times New Roman" w:cs="Times New Roman"/>
          <w:sz w:val="24"/>
          <w:szCs w:val="24"/>
          <w:lang w:val="sr-Cyrl-RS"/>
        </w:rPr>
        <w:t xml:space="preserve">тепен у коме оквир компетенција одговара потребама и кључним вредностима рада јавне управе. </w:t>
      </w:r>
      <w:r w:rsidRPr="00682232">
        <w:rPr>
          <w:rFonts w:ascii="Times New Roman" w:hAnsi="Times New Roman" w:cs="Times New Roman"/>
          <w:sz w:val="24"/>
          <w:szCs w:val="24"/>
        </w:rPr>
        <w:t xml:space="preserve">Ради се о квалитативном показатељу који </w:t>
      </w:r>
      <w:r w:rsidRPr="00682232">
        <w:rPr>
          <w:rFonts w:ascii="Times New Roman" w:hAnsi="Times New Roman" w:cs="Times New Roman"/>
          <w:sz w:val="24"/>
          <w:szCs w:val="24"/>
          <w:lang w:val="sr-Cyrl-RS"/>
        </w:rPr>
        <w:t xml:space="preserve">се једном годишње мери на нивоу излазног резултата, на бројчаној скали од 0 до 4. </w:t>
      </w:r>
      <w:r w:rsidRPr="00682232">
        <w:rPr>
          <w:rFonts w:ascii="Times New Roman" w:hAnsi="Times New Roman" w:cs="Times New Roman"/>
          <w:sz w:val="24"/>
          <w:szCs w:val="24"/>
        </w:rPr>
        <w:t>Показатељ прати државне органе и органе АП и ЈЛС</w:t>
      </w:r>
      <w:r w:rsidR="001B6AF3">
        <w:rPr>
          <w:rStyle w:val="FootnoteReference"/>
          <w:rFonts w:ascii="Times New Roman" w:hAnsi="Times New Roman" w:cs="Times New Roman"/>
          <w:sz w:val="24"/>
          <w:szCs w:val="24"/>
        </w:rPr>
        <w:footnoteReference w:id="2"/>
      </w:r>
      <w:r w:rsidRPr="00682232">
        <w:rPr>
          <w:rFonts w:ascii="Times New Roman" w:hAnsi="Times New Roman" w:cs="Times New Roman"/>
          <w:sz w:val="24"/>
          <w:szCs w:val="24"/>
        </w:rPr>
        <w:t xml:space="preserve">. </w:t>
      </w:r>
      <w:r w:rsidRPr="00682232">
        <w:rPr>
          <w:rFonts w:ascii="Times New Roman" w:hAnsi="Times New Roman" w:cs="Times New Roman"/>
          <w:sz w:val="24"/>
          <w:szCs w:val="24"/>
          <w:lang w:val="sr-Cyrl-RS"/>
        </w:rPr>
        <w:t xml:space="preserve">У 2023. и 2024. години </w:t>
      </w:r>
      <w:r w:rsidR="00CB7DDA" w:rsidRPr="00682232">
        <w:rPr>
          <w:rFonts w:ascii="Times New Roman" w:hAnsi="Times New Roman" w:cs="Times New Roman"/>
          <w:sz w:val="24"/>
          <w:szCs w:val="24"/>
          <w:lang w:val="sr-Cyrl-RS"/>
        </w:rPr>
        <w:t xml:space="preserve">се очекује да циљана вредност показатеља буде </w:t>
      </w:r>
      <w:r w:rsidRPr="00682232">
        <w:rPr>
          <w:rFonts w:ascii="Times New Roman" w:hAnsi="Times New Roman" w:cs="Times New Roman"/>
          <w:sz w:val="24"/>
          <w:szCs w:val="24"/>
          <w:lang w:val="sr-Cyrl-RS"/>
        </w:rPr>
        <w:t xml:space="preserve">3, док се у 2025. години очекује да вредност показатеља буде 4, односно да се </w:t>
      </w:r>
      <w:r w:rsidRPr="00682232">
        <w:rPr>
          <w:rFonts w:ascii="Times New Roman" w:hAnsi="Times New Roman" w:cs="Times New Roman"/>
          <w:sz w:val="24"/>
          <w:szCs w:val="24"/>
        </w:rPr>
        <w:t>Оквир компетенција примењује у свим областима УЉР у државним органима, органима АП и ЈЛС</w:t>
      </w:r>
      <w:r w:rsidRPr="00682232">
        <w:rPr>
          <w:rFonts w:ascii="Times New Roman" w:hAnsi="Times New Roman" w:cs="Times New Roman"/>
          <w:sz w:val="24"/>
          <w:szCs w:val="24"/>
          <w:lang w:val="sr-Cyrl-RS"/>
        </w:rPr>
        <w:t xml:space="preserve">. </w:t>
      </w:r>
      <w:r w:rsidRPr="00682232">
        <w:rPr>
          <w:rFonts w:ascii="Times New Roman" w:hAnsi="Times New Roman" w:cs="Times New Roman"/>
          <w:sz w:val="24"/>
          <w:szCs w:val="24"/>
        </w:rPr>
        <w:t>У периоду од 2021. за</w:t>
      </w:r>
      <w:r w:rsidR="006A3B17">
        <w:rPr>
          <w:rFonts w:ascii="Times New Roman" w:hAnsi="Times New Roman" w:cs="Times New Roman"/>
          <w:sz w:val="24"/>
          <w:szCs w:val="24"/>
        </w:rPr>
        <w:t>кључно са 2025. годином праћење</w:t>
      </w:r>
      <w:r w:rsidRPr="00682232">
        <w:rPr>
          <w:rFonts w:ascii="Times New Roman" w:hAnsi="Times New Roman" w:cs="Times New Roman"/>
          <w:sz w:val="24"/>
          <w:szCs w:val="24"/>
        </w:rPr>
        <w:t xml:space="preserve"> оквира компетенција на свим нивоима вршиће се на основу Извештаја Министарства државне управе и локалне самоуправе и Службе за управљање кадровима. Праћење и оцењивање а</w:t>
      </w:r>
      <w:r w:rsidR="006A3B17">
        <w:rPr>
          <w:rFonts w:ascii="Times New Roman" w:hAnsi="Times New Roman" w:cs="Times New Roman"/>
          <w:sz w:val="24"/>
          <w:szCs w:val="24"/>
        </w:rPr>
        <w:t>декватности оквира компетенција</w:t>
      </w:r>
      <w:r w:rsidRPr="00682232">
        <w:rPr>
          <w:rFonts w:ascii="Times New Roman" w:hAnsi="Times New Roman" w:cs="Times New Roman"/>
          <w:sz w:val="24"/>
          <w:szCs w:val="24"/>
        </w:rPr>
        <w:t xml:space="preserve"> у периоду од 2026. до 2030. године, пратиће се према методологији и показатељима који буду развијени у оквиру стандарда квалитета за УЉР.</w:t>
      </w:r>
    </w:p>
    <w:p w14:paraId="746A9D28" w14:textId="77777777" w:rsidR="00682232" w:rsidRPr="005771AF" w:rsidRDefault="00682232" w:rsidP="000512C3">
      <w:pPr>
        <w:pStyle w:val="ListParagraph"/>
        <w:shd w:val="clear" w:color="auto" w:fill="C6D9F1" w:themeFill="text2" w:themeFillTint="33"/>
        <w:spacing w:after="0" w:line="240" w:lineRule="auto"/>
        <w:ind w:left="360"/>
        <w:jc w:val="both"/>
        <w:rPr>
          <w:rFonts w:ascii="Times New Roman" w:hAnsi="Times New Roman" w:cs="Times New Roman"/>
          <w:sz w:val="24"/>
          <w:szCs w:val="24"/>
        </w:rPr>
      </w:pPr>
    </w:p>
    <w:p w14:paraId="391BEFE8" w14:textId="77777777" w:rsidR="00682232" w:rsidRDefault="005B3773"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се у предметној области спроводи или се спроводио документ јавне политике или пропис? </w:t>
      </w:r>
      <w:r w:rsidR="000B7A92" w:rsidRPr="005771AF">
        <w:rPr>
          <w:rFonts w:ascii="Times New Roman" w:hAnsi="Times New Roman" w:cs="Times New Roman"/>
          <w:sz w:val="24"/>
          <w:szCs w:val="24"/>
        </w:rPr>
        <w:t>Представити резултате спровођења</w:t>
      </w:r>
      <w:r w:rsidR="00435456" w:rsidRPr="005771AF">
        <w:rPr>
          <w:rFonts w:ascii="Times New Roman" w:hAnsi="Times New Roman" w:cs="Times New Roman"/>
          <w:sz w:val="24"/>
          <w:szCs w:val="24"/>
          <w:lang w:val="sr-Cyrl-RS"/>
        </w:rPr>
        <w:t xml:space="preserve"> тог документа јавне политике или прописа</w:t>
      </w:r>
      <w:r w:rsidR="000B7A92" w:rsidRPr="005771AF">
        <w:rPr>
          <w:rFonts w:ascii="Times New Roman" w:hAnsi="Times New Roman" w:cs="Times New Roman"/>
          <w:sz w:val="24"/>
          <w:szCs w:val="24"/>
        </w:rPr>
        <w:t xml:space="preserve"> и образложити због чега добијени резултати нису у складу са планираним вредностима.</w:t>
      </w:r>
    </w:p>
    <w:p w14:paraId="5F9BA3FF"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7FCF722A" w14:textId="1B1DC1AC" w:rsidR="00682232" w:rsidRDefault="00682232" w:rsidP="000512C3">
      <w:pPr>
        <w:spacing w:after="0" w:line="240" w:lineRule="auto"/>
        <w:ind w:firstLine="720"/>
        <w:jc w:val="both"/>
        <w:rPr>
          <w:rFonts w:ascii="Times New Roman" w:hAnsi="Times New Roman" w:cs="Times New Roman"/>
          <w:sz w:val="24"/>
          <w:szCs w:val="24"/>
          <w:lang w:val="sr-Cyrl-RS"/>
        </w:rPr>
      </w:pPr>
      <w:r w:rsidRPr="00682232">
        <w:rPr>
          <w:rFonts w:ascii="Times New Roman" w:hAnsi="Times New Roman" w:cs="Times New Roman"/>
          <w:sz w:val="24"/>
          <w:szCs w:val="24"/>
          <w:lang w:val="sr-Cyrl-RS"/>
        </w:rPr>
        <w:t xml:space="preserve">Област управљања људским ресурима на нивоу аутономних покрајина и на локалном нивоу регулисана је Законом о запосленима у аутономним покрајинама и јединицима локалне самоуправе </w:t>
      </w:r>
      <w:r w:rsidRPr="00682232">
        <w:rPr>
          <w:rFonts w:ascii="Times New Roman" w:hAnsi="Times New Roman" w:cs="Times New Roman"/>
          <w:sz w:val="24"/>
          <w:szCs w:val="24"/>
        </w:rPr>
        <w:t>(„</w:t>
      </w:r>
      <w:r w:rsidRPr="00682232">
        <w:rPr>
          <w:rFonts w:ascii="Times New Roman" w:hAnsi="Times New Roman" w:cs="Times New Roman"/>
          <w:sz w:val="24"/>
          <w:szCs w:val="24"/>
          <w:lang w:val="sr-Latn-RS"/>
        </w:rPr>
        <w:t>Службени гласник РС</w:t>
      </w:r>
      <w:r w:rsidRPr="00682232">
        <w:rPr>
          <w:rFonts w:ascii="Times New Roman" w:hAnsi="Times New Roman" w:cs="Times New Roman"/>
          <w:sz w:val="24"/>
          <w:szCs w:val="24"/>
        </w:rPr>
        <w:t>”,</w:t>
      </w:r>
      <w:r w:rsidRPr="00682232">
        <w:rPr>
          <w:rFonts w:ascii="Times New Roman" w:hAnsi="Times New Roman" w:cs="Times New Roman"/>
          <w:sz w:val="24"/>
          <w:szCs w:val="24"/>
          <w:lang w:val="sr-Latn-RS"/>
        </w:rPr>
        <w:t xml:space="preserve"> број 21/16</w:t>
      </w:r>
      <w:r w:rsidR="00D103BE">
        <w:rPr>
          <w:rFonts w:ascii="Times New Roman" w:hAnsi="Times New Roman" w:cs="Times New Roman"/>
          <w:sz w:val="24"/>
          <w:szCs w:val="24"/>
          <w:lang w:val="sr-Latn-RS"/>
        </w:rPr>
        <w:t>, 113/17, 113/17</w:t>
      </w:r>
      <w:r w:rsidR="00646196">
        <w:rPr>
          <w:rFonts w:ascii="Times New Roman" w:hAnsi="Times New Roman" w:cs="Times New Roman"/>
          <w:sz w:val="24"/>
          <w:szCs w:val="24"/>
          <w:lang w:val="sr-Latn-RS"/>
        </w:rPr>
        <w:t xml:space="preserve"> – </w:t>
      </w:r>
      <w:r w:rsidR="00646196">
        <w:rPr>
          <w:rFonts w:ascii="Times New Roman" w:hAnsi="Times New Roman" w:cs="Times New Roman"/>
          <w:sz w:val="24"/>
          <w:szCs w:val="24"/>
          <w:lang w:val="sr-Cyrl-RS"/>
        </w:rPr>
        <w:t>др.закон</w:t>
      </w:r>
      <w:r w:rsidR="00D103BE">
        <w:rPr>
          <w:rFonts w:ascii="Times New Roman" w:hAnsi="Times New Roman" w:cs="Times New Roman"/>
          <w:sz w:val="24"/>
          <w:szCs w:val="24"/>
          <w:lang w:val="sr-Latn-RS"/>
        </w:rPr>
        <w:t>,</w:t>
      </w:r>
      <w:r w:rsidR="00646196">
        <w:rPr>
          <w:rFonts w:ascii="Times New Roman" w:hAnsi="Times New Roman" w:cs="Times New Roman"/>
          <w:sz w:val="24"/>
          <w:szCs w:val="24"/>
          <w:lang w:val="sr-Latn-RS"/>
        </w:rPr>
        <w:t xml:space="preserve"> 95/18</w:t>
      </w:r>
      <w:r w:rsidR="00646196">
        <w:rPr>
          <w:rFonts w:ascii="Times New Roman" w:hAnsi="Times New Roman" w:cs="Times New Roman"/>
          <w:sz w:val="24"/>
          <w:szCs w:val="24"/>
          <w:lang w:val="sr-Cyrl-RS"/>
        </w:rPr>
        <w:t xml:space="preserve"> и 114/21</w:t>
      </w:r>
      <w:r w:rsidRPr="00682232">
        <w:rPr>
          <w:rFonts w:ascii="Times New Roman" w:hAnsi="Times New Roman" w:cs="Times New Roman"/>
          <w:sz w:val="24"/>
          <w:szCs w:val="24"/>
        </w:rPr>
        <w:t>)</w:t>
      </w:r>
      <w:r w:rsidRPr="00682232">
        <w:rPr>
          <w:rFonts w:ascii="Times New Roman" w:hAnsi="Times New Roman" w:cs="Times New Roman"/>
          <w:sz w:val="24"/>
          <w:szCs w:val="24"/>
          <w:lang w:val="sr-Cyrl-RS"/>
        </w:rPr>
        <w:t>,</w:t>
      </w:r>
      <w:r w:rsidR="00646196">
        <w:rPr>
          <w:rFonts w:ascii="Times New Roman" w:hAnsi="Times New Roman" w:cs="Times New Roman"/>
          <w:sz w:val="24"/>
          <w:szCs w:val="24"/>
          <w:lang w:val="sr-Cyrl-RS"/>
        </w:rPr>
        <w:t xml:space="preserve"> у даљем тексту: Закон,</w:t>
      </w:r>
      <w:r w:rsidRPr="00682232" w:rsidDel="007651DD">
        <w:rPr>
          <w:rFonts w:ascii="Times New Roman" w:hAnsi="Times New Roman" w:cs="Times New Roman"/>
          <w:sz w:val="24"/>
          <w:szCs w:val="24"/>
        </w:rPr>
        <w:t xml:space="preserve"> </w:t>
      </w:r>
      <w:r w:rsidRPr="00682232">
        <w:rPr>
          <w:rFonts w:ascii="Times New Roman" w:hAnsi="Times New Roman" w:cs="Times New Roman"/>
          <w:sz w:val="24"/>
          <w:szCs w:val="24"/>
        </w:rPr>
        <w:t xml:space="preserve">којим су успостављена основна начела каријерног службеничког система за службенике у органима аутономних покрајина и </w:t>
      </w:r>
      <w:r w:rsidRPr="00682232">
        <w:rPr>
          <w:rFonts w:ascii="Times New Roman" w:hAnsi="Times New Roman" w:cs="Times New Roman"/>
          <w:sz w:val="24"/>
          <w:szCs w:val="24"/>
          <w:lang w:val="sr-Cyrl-RS"/>
        </w:rPr>
        <w:t>јединица локалне самоуправе</w:t>
      </w:r>
      <w:r w:rsidR="00DB29E2">
        <w:rPr>
          <w:rFonts w:ascii="Times New Roman" w:hAnsi="Times New Roman" w:cs="Times New Roman"/>
          <w:sz w:val="24"/>
          <w:szCs w:val="24"/>
          <w:lang w:val="sr-Cyrl-RS"/>
        </w:rPr>
        <w:t xml:space="preserve"> (у даљем тексту органи АП и ЈЛС).</w:t>
      </w:r>
      <w:r w:rsidRPr="00682232">
        <w:rPr>
          <w:rFonts w:ascii="Times New Roman" w:hAnsi="Times New Roman" w:cs="Times New Roman"/>
          <w:sz w:val="24"/>
          <w:szCs w:val="24"/>
          <w:lang w:val="sr-Cyrl-RS"/>
        </w:rPr>
        <w:t xml:space="preserve"> </w:t>
      </w:r>
    </w:p>
    <w:p w14:paraId="5A7E4E8D" w14:textId="4602E5EC" w:rsidR="00985BE1" w:rsidRPr="00446F38" w:rsidRDefault="000F1496" w:rsidP="000512C3">
      <w:pPr>
        <w:spacing w:after="0" w:line="240" w:lineRule="auto"/>
        <w:ind w:firstLine="720"/>
        <w:jc w:val="both"/>
        <w:rPr>
          <w:rFonts w:ascii="Times New Roman" w:hAnsi="Times New Roman" w:cs="Times New Roman"/>
          <w:sz w:val="24"/>
          <w:szCs w:val="24"/>
          <w:lang w:val="sr-Latn-RS"/>
        </w:rPr>
      </w:pPr>
      <w:r w:rsidRPr="00446F38">
        <w:rPr>
          <w:rFonts w:ascii="Times New Roman" w:eastAsiaTheme="minorEastAsia" w:hAnsi="Times New Roman" w:cs="Times New Roman"/>
          <w:color w:val="000000" w:themeColor="text1"/>
          <w:sz w:val="24"/>
          <w:szCs w:val="24"/>
          <w:lang w:val="sr-Cyrl-RS"/>
        </w:rPr>
        <w:t>С тим у вези, у односу на вредновање учинка документа јавне политике, напомињемо да на локалном нивоу власти не постоји централна јединица, односно одговарајући механизам мониторинга везан за праћење примене прописа у областу управљања људским ресурсима, као што је то за централни ниво власти Служба Владе за управљање кадровима</w:t>
      </w:r>
      <w:r w:rsidR="007D05E0">
        <w:rPr>
          <w:rFonts w:ascii="Times New Roman" w:eastAsiaTheme="minorEastAsia" w:hAnsi="Times New Roman" w:cs="Times New Roman"/>
          <w:color w:val="000000" w:themeColor="text1"/>
          <w:sz w:val="24"/>
          <w:szCs w:val="24"/>
          <w:lang w:val="sr-Cyrl-RS"/>
        </w:rPr>
        <w:t xml:space="preserve"> (СУК)</w:t>
      </w:r>
      <w:r w:rsidRPr="00446F38">
        <w:rPr>
          <w:rFonts w:ascii="Times New Roman" w:eastAsiaTheme="minorEastAsia" w:hAnsi="Times New Roman" w:cs="Times New Roman"/>
          <w:color w:val="000000" w:themeColor="text1"/>
          <w:sz w:val="24"/>
          <w:szCs w:val="24"/>
          <w:lang w:val="sr-Cyrl-RS"/>
        </w:rPr>
        <w:t xml:space="preserve">. </w:t>
      </w:r>
      <w:r w:rsidRPr="00446F38">
        <w:rPr>
          <w:rFonts w:ascii="Times New Roman" w:hAnsi="Times New Roman" w:cs="Times New Roman"/>
          <w:color w:val="000000" w:themeColor="text1"/>
          <w:sz w:val="24"/>
          <w:szCs w:val="24"/>
          <w:lang w:val="en-GB"/>
        </w:rPr>
        <w:t xml:space="preserve">Поред тога, још увек није успостављен Јединствени информациони систем за управљање људским ресурсима који би обезбеђивао потребне податке за израду аналитичких извештаја и увида у стање области УЉР на нивоу локалне власти. Зато  </w:t>
      </w:r>
      <w:r w:rsidRPr="00446F38">
        <w:rPr>
          <w:rFonts w:ascii="Times New Roman" w:hAnsi="Times New Roman" w:cs="Times New Roman"/>
          <w:color w:val="000000" w:themeColor="text1"/>
          <w:sz w:val="24"/>
          <w:szCs w:val="24"/>
          <w:lang w:val="sr-Cyrl-RS"/>
        </w:rPr>
        <w:t xml:space="preserve">је </w:t>
      </w:r>
      <w:r w:rsidRPr="00446F38">
        <w:rPr>
          <w:rFonts w:ascii="Times New Roman" w:eastAsiaTheme="minorEastAsia" w:hAnsi="Times New Roman" w:cs="Times New Roman"/>
          <w:color w:val="000000" w:themeColor="text1"/>
          <w:sz w:val="24"/>
          <w:szCs w:val="24"/>
          <w:lang w:val="sr-Cyrl-RS"/>
        </w:rPr>
        <w:t xml:space="preserve">Министарству државне управе и локалне самоуправе, као једном од носилаца реформски активности и кључном органу државне управе за развој политике у области јавно службеничког система, посебна подршка у спровођењу реформских активности пружена кроз пројекат Савета Европе „Управљање људским ресурсима у локалној самоуправи“ фаза </w:t>
      </w:r>
      <w:r w:rsidRPr="00446F38">
        <w:rPr>
          <w:rFonts w:ascii="Times New Roman" w:eastAsiaTheme="minorEastAsia" w:hAnsi="Times New Roman" w:cs="Times New Roman"/>
          <w:color w:val="000000" w:themeColor="text1"/>
          <w:sz w:val="24"/>
          <w:szCs w:val="24"/>
        </w:rPr>
        <w:t xml:space="preserve">I </w:t>
      </w:r>
      <w:r w:rsidRPr="00446F38">
        <w:rPr>
          <w:rFonts w:ascii="Times New Roman" w:eastAsiaTheme="minorEastAsia" w:hAnsi="Times New Roman" w:cs="Times New Roman"/>
          <w:color w:val="000000" w:themeColor="text1"/>
          <w:sz w:val="24"/>
          <w:szCs w:val="24"/>
          <w:lang w:val="sr-Cyrl-RS"/>
        </w:rPr>
        <w:t xml:space="preserve">и </w:t>
      </w:r>
      <w:r w:rsidRPr="00446F38">
        <w:rPr>
          <w:rFonts w:ascii="Times New Roman" w:eastAsiaTheme="minorEastAsia" w:hAnsi="Times New Roman" w:cs="Times New Roman"/>
          <w:color w:val="000000" w:themeColor="text1"/>
          <w:sz w:val="24"/>
          <w:szCs w:val="24"/>
        </w:rPr>
        <w:t>II</w:t>
      </w:r>
      <w:r w:rsidRPr="00446F38">
        <w:rPr>
          <w:rFonts w:ascii="Times New Roman" w:eastAsiaTheme="minorEastAsia" w:hAnsi="Times New Roman" w:cs="Times New Roman"/>
          <w:color w:val="000000" w:themeColor="text1"/>
          <w:sz w:val="24"/>
          <w:szCs w:val="24"/>
          <w:lang w:val="sr-Cyrl-RS"/>
        </w:rPr>
        <w:t xml:space="preserve">, у даљем тексту: Пројекат, којим су били обезбеђени </w:t>
      </w:r>
      <w:r w:rsidRPr="00446F38">
        <w:rPr>
          <w:rFonts w:ascii="Times New Roman" w:hAnsi="Times New Roman" w:cs="Times New Roman"/>
          <w:color w:val="000000" w:themeColor="text1"/>
          <w:sz w:val="24"/>
          <w:szCs w:val="24"/>
          <w:lang w:val="sr-Latn-RS" w:eastAsia="en-GB"/>
        </w:rPr>
        <w:t>Пакети подршке општинама (МСП)</w:t>
      </w:r>
      <w:r w:rsidRPr="00446F38">
        <w:rPr>
          <w:rFonts w:ascii="Times New Roman" w:hAnsi="Times New Roman" w:cs="Times New Roman"/>
          <w:color w:val="000000" w:themeColor="text1"/>
          <w:sz w:val="24"/>
          <w:szCs w:val="24"/>
          <w:lang w:val="sr-Cyrl-RS" w:eastAsia="en-GB"/>
        </w:rPr>
        <w:t xml:space="preserve"> као нови јединств</w:t>
      </w:r>
      <w:r w:rsidR="00F4239A" w:rsidRPr="00446F38">
        <w:rPr>
          <w:rFonts w:ascii="Times New Roman" w:hAnsi="Times New Roman" w:cs="Times New Roman"/>
          <w:color w:val="000000" w:themeColor="text1"/>
          <w:sz w:val="24"/>
          <w:szCs w:val="24"/>
          <w:lang w:val="sr-Cyrl-RS" w:eastAsia="en-GB"/>
        </w:rPr>
        <w:t>е</w:t>
      </w:r>
      <w:r w:rsidRPr="00446F38">
        <w:rPr>
          <w:rFonts w:ascii="Times New Roman" w:hAnsi="Times New Roman" w:cs="Times New Roman"/>
          <w:color w:val="000000" w:themeColor="text1"/>
          <w:sz w:val="24"/>
          <w:szCs w:val="24"/>
          <w:lang w:val="sr-Cyrl-RS" w:eastAsia="en-GB"/>
        </w:rPr>
        <w:t>ни алат за пружање подр</w:t>
      </w:r>
      <w:r w:rsidR="00F4239A" w:rsidRPr="00446F38">
        <w:rPr>
          <w:rFonts w:ascii="Times New Roman" w:hAnsi="Times New Roman" w:cs="Times New Roman"/>
          <w:color w:val="000000" w:themeColor="text1"/>
          <w:sz w:val="24"/>
          <w:szCs w:val="24"/>
          <w:lang w:val="sr-Cyrl-RS" w:eastAsia="en-GB"/>
        </w:rPr>
        <w:t>ш</w:t>
      </w:r>
      <w:r w:rsidRPr="00446F38">
        <w:rPr>
          <w:rFonts w:ascii="Times New Roman" w:hAnsi="Times New Roman" w:cs="Times New Roman"/>
          <w:color w:val="000000" w:themeColor="text1"/>
          <w:sz w:val="24"/>
          <w:szCs w:val="24"/>
          <w:lang w:val="sr-Cyrl-RS" w:eastAsia="en-GB"/>
        </w:rPr>
        <w:t>ке јединицама лок</w:t>
      </w:r>
      <w:r w:rsidR="004313A6" w:rsidRPr="00446F38">
        <w:rPr>
          <w:rFonts w:ascii="Times New Roman" w:hAnsi="Times New Roman" w:cs="Times New Roman"/>
          <w:color w:val="000000" w:themeColor="text1"/>
          <w:sz w:val="24"/>
          <w:szCs w:val="24"/>
          <w:lang w:val="sr-Cyrl-RS" w:eastAsia="en-GB"/>
        </w:rPr>
        <w:t>а</w:t>
      </w:r>
      <w:r w:rsidRPr="00446F38">
        <w:rPr>
          <w:rFonts w:ascii="Times New Roman" w:hAnsi="Times New Roman" w:cs="Times New Roman"/>
          <w:color w:val="000000" w:themeColor="text1"/>
          <w:sz w:val="24"/>
          <w:szCs w:val="24"/>
          <w:lang w:val="sr-Cyrl-RS" w:eastAsia="en-GB"/>
        </w:rPr>
        <w:t>лне с</w:t>
      </w:r>
      <w:r w:rsidR="004313A6" w:rsidRPr="00446F38">
        <w:rPr>
          <w:rFonts w:ascii="Times New Roman" w:hAnsi="Times New Roman" w:cs="Times New Roman"/>
          <w:color w:val="000000" w:themeColor="text1"/>
          <w:sz w:val="24"/>
          <w:szCs w:val="24"/>
          <w:lang w:val="sr-Cyrl-RS" w:eastAsia="en-GB"/>
        </w:rPr>
        <w:t>амоуправе у развоју области УЉР, помоћу којих смо добили одређене аналитичке извештаје.</w:t>
      </w:r>
      <w:r w:rsidRPr="00446F38">
        <w:rPr>
          <w:rFonts w:ascii="Times New Roman" w:hAnsi="Times New Roman" w:cs="Times New Roman"/>
          <w:color w:val="000000" w:themeColor="text1"/>
          <w:sz w:val="24"/>
          <w:szCs w:val="24"/>
          <w:lang w:val="sr-Cyrl-RS" w:eastAsia="en-GB"/>
        </w:rPr>
        <w:t xml:space="preserve"> У првој фази Пројекта наведени пакети п</w:t>
      </w:r>
      <w:r w:rsidRPr="00446F38">
        <w:rPr>
          <w:rFonts w:ascii="Times New Roman" w:hAnsi="Times New Roman" w:cs="Times New Roman"/>
          <w:color w:val="000000" w:themeColor="text1"/>
          <w:sz w:val="24"/>
          <w:szCs w:val="24"/>
          <w:lang w:val="sr-Latn-RS" w:eastAsia="en-GB"/>
        </w:rPr>
        <w:t>римењен</w:t>
      </w:r>
      <w:r w:rsidRPr="00446F38">
        <w:rPr>
          <w:rFonts w:ascii="Times New Roman" w:hAnsi="Times New Roman" w:cs="Times New Roman"/>
          <w:color w:val="000000" w:themeColor="text1"/>
          <w:sz w:val="24"/>
          <w:szCs w:val="24"/>
          <w:lang w:val="sr-Cyrl-RS" w:eastAsia="en-GB"/>
        </w:rPr>
        <w:t xml:space="preserve">и су </w:t>
      </w:r>
      <w:r w:rsidRPr="00446F38">
        <w:rPr>
          <w:rFonts w:ascii="Times New Roman" w:hAnsi="Times New Roman" w:cs="Times New Roman"/>
          <w:color w:val="000000" w:themeColor="text1"/>
          <w:sz w:val="24"/>
          <w:szCs w:val="24"/>
          <w:lang w:val="sr-Latn-RS" w:eastAsia="en-GB"/>
        </w:rPr>
        <w:t>у 20 градова и општина</w:t>
      </w:r>
      <w:r w:rsidRPr="00446F38">
        <w:rPr>
          <w:rFonts w:ascii="Times New Roman" w:hAnsi="Times New Roman" w:cs="Times New Roman"/>
          <w:color w:val="000000" w:themeColor="text1"/>
          <w:sz w:val="24"/>
          <w:szCs w:val="24"/>
          <w:lang w:val="sr-Cyrl-RS" w:eastAsia="en-GB"/>
        </w:rPr>
        <w:t xml:space="preserve"> у оквиру чега  је</w:t>
      </w:r>
      <w:r w:rsidRPr="00446F38">
        <w:rPr>
          <w:rFonts w:ascii="Times New Roman" w:hAnsi="Times New Roman" w:cs="Times New Roman"/>
          <w:color w:val="000000" w:themeColor="text1"/>
          <w:sz w:val="24"/>
          <w:szCs w:val="24"/>
          <w:lang w:val="sr-Latn-RS" w:eastAsia="en-GB"/>
        </w:rPr>
        <w:t xml:space="preserve"> </w:t>
      </w:r>
      <w:r w:rsidRPr="00446F38">
        <w:rPr>
          <w:rFonts w:ascii="Times New Roman" w:hAnsi="Times New Roman" w:cs="Times New Roman"/>
          <w:color w:val="000000" w:themeColor="text1"/>
          <w:sz w:val="24"/>
          <w:szCs w:val="24"/>
          <w:lang w:val="sr-Cyrl-RS" w:eastAsia="en-GB"/>
        </w:rPr>
        <w:t>р</w:t>
      </w:r>
      <w:r w:rsidRPr="00446F38">
        <w:rPr>
          <w:rFonts w:ascii="Times New Roman" w:hAnsi="Times New Roman" w:cs="Times New Roman"/>
          <w:color w:val="000000" w:themeColor="text1"/>
          <w:sz w:val="24"/>
          <w:szCs w:val="24"/>
          <w:lang w:val="sr-Latn-RS" w:eastAsia="en-GB"/>
        </w:rPr>
        <w:t xml:space="preserve">азвијено 35 модела правних аката за ефикасну примену савремених принципа управљања људским ресурсима у </w:t>
      </w:r>
      <w:r w:rsidRPr="00446F38">
        <w:rPr>
          <w:rFonts w:ascii="Times New Roman" w:hAnsi="Times New Roman" w:cs="Times New Roman"/>
          <w:color w:val="000000" w:themeColor="text1"/>
          <w:sz w:val="24"/>
          <w:szCs w:val="24"/>
          <w:lang w:val="sr-Cyrl-RS" w:eastAsia="en-GB"/>
        </w:rPr>
        <w:t>ЈЛС</w:t>
      </w:r>
      <w:r w:rsidRPr="00446F38">
        <w:rPr>
          <w:rFonts w:ascii="Times New Roman" w:hAnsi="Times New Roman" w:cs="Times New Roman"/>
          <w:color w:val="000000" w:themeColor="text1"/>
          <w:sz w:val="24"/>
          <w:szCs w:val="24"/>
          <w:lang w:val="sr-Latn-RS" w:eastAsia="en-GB"/>
        </w:rPr>
        <w:t>.</w:t>
      </w:r>
      <w:r w:rsidRPr="00446F38">
        <w:rPr>
          <w:rFonts w:ascii="Times New Roman" w:hAnsi="Times New Roman" w:cs="Times New Roman"/>
          <w:color w:val="000000" w:themeColor="text1"/>
          <w:sz w:val="24"/>
          <w:szCs w:val="24"/>
          <w:lang w:val="sr-Cyrl-RS"/>
        </w:rPr>
        <w:t xml:space="preserve"> Пакети подршке у другој фази примењени су у 50 ЈЛС</w:t>
      </w:r>
      <w:r w:rsidR="004313A6" w:rsidRPr="00446F38">
        <w:rPr>
          <w:rFonts w:ascii="Times New Roman" w:hAnsi="Times New Roman" w:cs="Times New Roman"/>
          <w:color w:val="000000" w:themeColor="text1"/>
          <w:sz w:val="24"/>
          <w:szCs w:val="24"/>
          <w:lang w:val="sr-Latn-RS"/>
        </w:rPr>
        <w:t xml:space="preserve"> (</w:t>
      </w:r>
      <w:r w:rsidR="00D67FC6" w:rsidRPr="00446F38">
        <w:rPr>
          <w:rFonts w:ascii="Times New Roman" w:hAnsi="Times New Roman" w:cs="Times New Roman"/>
          <w:color w:val="000000" w:themeColor="text1"/>
          <w:sz w:val="24"/>
          <w:szCs w:val="24"/>
          <w:lang w:val="sr-Latn-RS"/>
        </w:rPr>
        <w:t xml:space="preserve">21 </w:t>
      </w:r>
      <w:r w:rsidR="00D67FC6" w:rsidRPr="00446F38">
        <w:rPr>
          <w:rFonts w:ascii="Times New Roman" w:hAnsi="Times New Roman" w:cs="Times New Roman"/>
          <w:color w:val="000000" w:themeColor="text1"/>
          <w:sz w:val="24"/>
          <w:szCs w:val="24"/>
          <w:lang w:val="sr-Cyrl-RS"/>
        </w:rPr>
        <w:t>град, 26 општина и 3 градске општине)</w:t>
      </w:r>
      <w:r w:rsidRPr="00446F38">
        <w:rPr>
          <w:rFonts w:ascii="Times New Roman" w:hAnsi="Times New Roman" w:cs="Times New Roman"/>
          <w:color w:val="000000" w:themeColor="text1"/>
          <w:sz w:val="24"/>
          <w:szCs w:val="24"/>
          <w:lang w:val="sr-Cyrl-RS"/>
        </w:rPr>
        <w:t xml:space="preserve"> и обухватали су анализу кључних аката у ЈЛС </w:t>
      </w:r>
      <w:r w:rsidRPr="00446F38">
        <w:rPr>
          <w:rFonts w:ascii="Times New Roman" w:hAnsi="Times New Roman" w:cs="Times New Roman"/>
          <w:color w:val="000000" w:themeColor="text1"/>
          <w:sz w:val="24"/>
          <w:szCs w:val="24"/>
          <w:lang w:val="sr-Latn-RS"/>
        </w:rPr>
        <w:t>(</w:t>
      </w:r>
      <w:r w:rsidRPr="00446F38">
        <w:rPr>
          <w:rFonts w:ascii="Times New Roman" w:hAnsi="Times New Roman" w:cs="Times New Roman"/>
          <w:color w:val="000000" w:themeColor="text1"/>
          <w:sz w:val="24"/>
          <w:szCs w:val="24"/>
          <w:lang w:val="sr-Cyrl-RS"/>
        </w:rPr>
        <w:t>акта о организацији управе, акта о организацији и систематизацији радних места и кадровског плана</w:t>
      </w:r>
      <w:r w:rsidRPr="00446F38">
        <w:rPr>
          <w:rFonts w:ascii="Times New Roman" w:hAnsi="Times New Roman" w:cs="Times New Roman"/>
          <w:color w:val="000000" w:themeColor="text1"/>
          <w:sz w:val="24"/>
          <w:szCs w:val="24"/>
          <w:lang w:val="sr-Latn-RS"/>
        </w:rPr>
        <w:t xml:space="preserve">), </w:t>
      </w:r>
      <w:r w:rsidRPr="00446F38">
        <w:rPr>
          <w:rFonts w:ascii="Times New Roman" w:hAnsi="Times New Roman" w:cs="Times New Roman"/>
          <w:color w:val="000000" w:themeColor="text1"/>
          <w:sz w:val="24"/>
          <w:szCs w:val="24"/>
          <w:lang w:val="sr-Cyrl-RS"/>
        </w:rPr>
        <w:t>анализу правног оквира за организовање послова УЉР, анализу поступка оцењивања, као и давање препорука за унапређење функције УЉР, а сви п</w:t>
      </w:r>
      <w:r w:rsidRPr="00446F38">
        <w:rPr>
          <w:rFonts w:ascii="Times New Roman" w:hAnsi="Times New Roman" w:cs="Times New Roman"/>
          <w:color w:val="000000" w:themeColor="text1"/>
          <w:sz w:val="24"/>
          <w:szCs w:val="24"/>
          <w:lang w:val="sr-Latn-RS"/>
        </w:rPr>
        <w:t xml:space="preserve">одаци </w:t>
      </w:r>
      <w:r w:rsidRPr="00446F38">
        <w:rPr>
          <w:rFonts w:ascii="Times New Roman" w:hAnsi="Times New Roman" w:cs="Times New Roman"/>
          <w:color w:val="000000" w:themeColor="text1"/>
          <w:sz w:val="24"/>
          <w:szCs w:val="24"/>
          <w:lang w:val="sr-Cyrl-RS"/>
        </w:rPr>
        <w:t xml:space="preserve">обједињени су </w:t>
      </w:r>
      <w:r w:rsidRPr="00446F38">
        <w:rPr>
          <w:rFonts w:ascii="Times New Roman" w:hAnsi="Times New Roman" w:cs="Times New Roman"/>
          <w:color w:val="000000" w:themeColor="text1"/>
          <w:sz w:val="24"/>
          <w:szCs w:val="24"/>
          <w:lang w:val="sr-Latn-RS"/>
        </w:rPr>
        <w:t xml:space="preserve">у </w:t>
      </w:r>
      <w:r w:rsidRPr="00446F38">
        <w:rPr>
          <w:rFonts w:ascii="Times New Roman" w:hAnsi="Times New Roman" w:cs="Times New Roman"/>
          <w:color w:val="000000" w:themeColor="text1"/>
          <w:sz w:val="24"/>
          <w:szCs w:val="24"/>
          <w:lang w:val="sr-Cyrl-RS"/>
        </w:rPr>
        <w:t xml:space="preserve">Финалном </w:t>
      </w:r>
      <w:r w:rsidRPr="00446F38">
        <w:rPr>
          <w:rFonts w:ascii="Times New Roman" w:hAnsi="Times New Roman" w:cs="Times New Roman"/>
          <w:color w:val="000000" w:themeColor="text1"/>
          <w:sz w:val="24"/>
          <w:szCs w:val="24"/>
          <w:lang w:val="sr-Latn-RS"/>
        </w:rPr>
        <w:t>извештају</w:t>
      </w:r>
      <w:r w:rsidRPr="00446F38">
        <w:rPr>
          <w:rFonts w:ascii="Times New Roman" w:eastAsiaTheme="minorEastAsia" w:hAnsi="Times New Roman" w:cs="Times New Roman"/>
          <w:color w:val="000000" w:themeColor="text1"/>
          <w:sz w:val="24"/>
          <w:szCs w:val="24"/>
          <w:lang w:val="sr-Cyrl-RS"/>
        </w:rPr>
        <w:t xml:space="preserve"> о имплементацији пакета подршке у 50 јединица локалне самоуправе у Републици Србији.</w:t>
      </w:r>
      <w:r w:rsidR="00985BE1" w:rsidRPr="00446F38">
        <w:rPr>
          <w:rFonts w:ascii="Times New Roman" w:hAnsi="Times New Roman" w:cs="Times New Roman"/>
          <w:sz w:val="24"/>
          <w:szCs w:val="24"/>
          <w:lang w:val="sr-Cyrl-RS"/>
        </w:rPr>
        <w:t xml:space="preserve"> Имајући у виду да су наведеним извештајем обухваћене 50 ЈЛС, нав</w:t>
      </w:r>
      <w:r w:rsidR="00985BE1" w:rsidRPr="00446F38">
        <w:rPr>
          <w:rFonts w:ascii="Times New Roman" w:hAnsi="Times New Roman" w:cs="Times New Roman"/>
          <w:sz w:val="24"/>
          <w:szCs w:val="24"/>
          <w:lang w:val="sr-Latn-RS"/>
        </w:rPr>
        <w:t xml:space="preserve">едени број чини проценат </w:t>
      </w:r>
      <w:r w:rsidR="00985BE1" w:rsidRPr="00FA061F">
        <w:rPr>
          <w:rFonts w:ascii="Times New Roman" w:hAnsi="Times New Roman" w:cs="Times New Roman"/>
          <w:sz w:val="24"/>
          <w:szCs w:val="24"/>
          <w:lang w:val="sr-Latn-RS"/>
        </w:rPr>
        <w:t>од 28,73%</w:t>
      </w:r>
      <w:r w:rsidR="00985BE1" w:rsidRPr="00446F38">
        <w:rPr>
          <w:rFonts w:ascii="Times New Roman" w:hAnsi="Times New Roman" w:cs="Times New Roman"/>
          <w:sz w:val="24"/>
          <w:szCs w:val="24"/>
          <w:lang w:val="sr-Latn-RS"/>
        </w:rPr>
        <w:t xml:space="preserve"> од укупног броја ЈЛС у Републици Србији (174), што је релевантан узорак, који даје објективан преглед стања кључних аката. Проценти у </w:t>
      </w:r>
      <w:r w:rsidR="00985BE1" w:rsidRPr="00446F38">
        <w:rPr>
          <w:rFonts w:ascii="Times New Roman" w:hAnsi="Times New Roman" w:cs="Times New Roman"/>
          <w:sz w:val="24"/>
          <w:szCs w:val="24"/>
          <w:lang w:val="sr-Cyrl-RS"/>
        </w:rPr>
        <w:t>Извештају (о</w:t>
      </w:r>
      <w:r w:rsidR="00486B8A">
        <w:rPr>
          <w:rFonts w:ascii="Times New Roman" w:hAnsi="Times New Roman" w:cs="Times New Roman"/>
          <w:sz w:val="24"/>
          <w:szCs w:val="24"/>
          <w:lang w:val="sr-Cyrl-RS"/>
        </w:rPr>
        <w:t>д</w:t>
      </w:r>
      <w:r w:rsidR="00985BE1" w:rsidRPr="00446F38">
        <w:rPr>
          <w:rFonts w:ascii="Times New Roman" w:hAnsi="Times New Roman" w:cs="Times New Roman"/>
          <w:sz w:val="24"/>
          <w:szCs w:val="24"/>
          <w:lang w:val="sr-Cyrl-RS"/>
        </w:rPr>
        <w:t xml:space="preserve">носно у појединачним </w:t>
      </w:r>
      <w:r w:rsidR="00985BE1" w:rsidRPr="00446F38">
        <w:rPr>
          <w:rFonts w:ascii="Times New Roman" w:hAnsi="Times New Roman" w:cs="Times New Roman"/>
          <w:sz w:val="24"/>
          <w:szCs w:val="24"/>
          <w:lang w:val="sr-Latn-RS"/>
        </w:rPr>
        <w:t>Анализ</w:t>
      </w:r>
      <w:r w:rsidR="00985BE1" w:rsidRPr="00446F38">
        <w:rPr>
          <w:rFonts w:ascii="Times New Roman" w:hAnsi="Times New Roman" w:cs="Times New Roman"/>
          <w:sz w:val="24"/>
          <w:szCs w:val="24"/>
          <w:lang w:val="sr-Cyrl-RS"/>
        </w:rPr>
        <w:t>ама)</w:t>
      </w:r>
      <w:r w:rsidR="00985BE1" w:rsidRPr="00446F38">
        <w:rPr>
          <w:rFonts w:ascii="Times New Roman" w:hAnsi="Times New Roman" w:cs="Times New Roman"/>
          <w:sz w:val="24"/>
          <w:szCs w:val="24"/>
          <w:lang w:val="sr-Latn-RS"/>
        </w:rPr>
        <w:t xml:space="preserve"> дати су односу на број ЈЛС које су учествовале у пројекту.</w:t>
      </w:r>
    </w:p>
    <w:p w14:paraId="4D80A79C" w14:textId="1CFA5913" w:rsidR="00FC3CC0" w:rsidRPr="00446F38" w:rsidRDefault="004313A6" w:rsidP="000512C3">
      <w:pPr>
        <w:pStyle w:val="NoSpacing"/>
        <w:ind w:firstLine="720"/>
        <w:jc w:val="both"/>
        <w:rPr>
          <w:rFonts w:ascii="Times New Roman" w:eastAsia="Times New Roman" w:hAnsi="Times New Roman" w:cs="Times New Roman"/>
          <w:b/>
          <w:sz w:val="24"/>
          <w:szCs w:val="24"/>
          <w:lang w:val="sr-Cyrl-RS"/>
        </w:rPr>
      </w:pPr>
      <w:r w:rsidRPr="00446F38">
        <w:rPr>
          <w:rFonts w:ascii="Times New Roman" w:hAnsi="Times New Roman" w:cs="Times New Roman"/>
          <w:sz w:val="24"/>
          <w:szCs w:val="24"/>
          <w:lang w:val="sr-Cyrl-RS"/>
        </w:rPr>
        <w:t xml:space="preserve">Тако </w:t>
      </w:r>
      <w:r w:rsidR="00D03979" w:rsidRPr="00446F38">
        <w:rPr>
          <w:rFonts w:ascii="Times New Roman" w:hAnsi="Times New Roman" w:cs="Times New Roman"/>
          <w:sz w:val="24"/>
          <w:szCs w:val="24"/>
          <w:lang w:val="sr-Cyrl-RS"/>
        </w:rPr>
        <w:t>Анализ</w:t>
      </w:r>
      <w:r w:rsidR="00E01E73">
        <w:rPr>
          <w:rFonts w:ascii="Times New Roman" w:hAnsi="Times New Roman" w:cs="Times New Roman"/>
          <w:sz w:val="24"/>
          <w:szCs w:val="24"/>
          <w:lang w:val="sr-Cyrl-RS"/>
        </w:rPr>
        <w:t>а</w:t>
      </w:r>
      <w:r w:rsidR="00985BE1" w:rsidRPr="00446F38">
        <w:rPr>
          <w:rFonts w:ascii="Times New Roman" w:hAnsi="Times New Roman" w:cs="Times New Roman"/>
          <w:sz w:val="24"/>
          <w:szCs w:val="24"/>
          <w:lang w:val="sr-Cyrl-RS"/>
        </w:rPr>
        <w:t xml:space="preserve"> кључних аката у јединицама локалне самоуправе</w:t>
      </w:r>
      <w:r w:rsidRPr="00446F38">
        <w:rPr>
          <w:rFonts w:ascii="Times New Roman" w:hAnsi="Times New Roman" w:cs="Times New Roman"/>
          <w:sz w:val="24"/>
          <w:szCs w:val="24"/>
          <w:lang w:val="sr-Cyrl-RS"/>
        </w:rPr>
        <w:t xml:space="preserve"> у делу који се односи на </w:t>
      </w:r>
      <w:bookmarkStart w:id="0" w:name="_Toc76385006"/>
      <w:r w:rsidR="00985BE1" w:rsidRPr="00446F38">
        <w:rPr>
          <w:rFonts w:ascii="Times New Roman" w:eastAsiaTheme="majorEastAsia" w:hAnsi="Times New Roman" w:cs="Times New Roman"/>
          <w:sz w:val="24"/>
          <w:szCs w:val="24"/>
          <w:lang w:val="sr-Cyrl-RS"/>
        </w:rPr>
        <w:t xml:space="preserve"> </w:t>
      </w:r>
      <w:r w:rsidR="00D03979" w:rsidRPr="00446F38">
        <w:rPr>
          <w:rFonts w:ascii="Times New Roman" w:eastAsiaTheme="majorEastAsia" w:hAnsi="Times New Roman" w:cs="Times New Roman"/>
          <w:sz w:val="24"/>
          <w:szCs w:val="24"/>
          <w:lang w:val="sr-Cyrl-RS"/>
        </w:rPr>
        <w:t>а</w:t>
      </w:r>
      <w:r w:rsidR="00985BE1" w:rsidRPr="00446F38">
        <w:rPr>
          <w:rFonts w:ascii="Times New Roman" w:eastAsiaTheme="majorEastAsia" w:hAnsi="Times New Roman" w:cs="Times New Roman"/>
          <w:sz w:val="24"/>
          <w:szCs w:val="24"/>
          <w:lang w:val="sr-Cyrl-RS"/>
        </w:rPr>
        <w:t>кт о организацији управе</w:t>
      </w:r>
      <w:bookmarkEnd w:id="0"/>
      <w:r w:rsidR="00E01E73">
        <w:rPr>
          <w:rFonts w:ascii="Times New Roman" w:eastAsiaTheme="majorEastAsia" w:hAnsi="Times New Roman" w:cs="Times New Roman"/>
          <w:sz w:val="24"/>
          <w:szCs w:val="24"/>
          <w:lang w:val="sr-Cyrl-RS"/>
        </w:rPr>
        <w:t xml:space="preserve"> </w:t>
      </w:r>
      <w:r w:rsidR="00E01E73" w:rsidRPr="007D05E0">
        <w:rPr>
          <w:rFonts w:ascii="Times New Roman" w:eastAsiaTheme="majorEastAsia" w:hAnsi="Times New Roman" w:cs="Times New Roman"/>
          <w:sz w:val="24"/>
          <w:szCs w:val="24"/>
          <w:lang w:val="sr-Cyrl-RS"/>
        </w:rPr>
        <w:t xml:space="preserve">указује нам да су </w:t>
      </w:r>
      <w:r w:rsidR="00D03979" w:rsidRPr="007D05E0">
        <w:rPr>
          <w:rFonts w:ascii="Times New Roman" w:eastAsiaTheme="majorEastAsia" w:hAnsi="Times New Roman" w:cs="Times New Roman"/>
          <w:sz w:val="24"/>
          <w:szCs w:val="24"/>
          <w:lang w:val="sr-Cyrl-RS"/>
        </w:rPr>
        <w:t>в</w:t>
      </w:r>
      <w:r w:rsidR="00D03979" w:rsidRPr="007D05E0">
        <w:rPr>
          <w:rFonts w:ascii="Times New Roman" w:hAnsi="Times New Roman" w:cs="Times New Roman"/>
          <w:sz w:val="24"/>
          <w:szCs w:val="24"/>
          <w:lang w:val="sr-Latn-RS"/>
        </w:rPr>
        <w:t>ећина анализираних ЈЛС</w:t>
      </w:r>
      <w:r w:rsidR="00E01E73" w:rsidRPr="007D05E0">
        <w:rPr>
          <w:rFonts w:ascii="Times New Roman" w:hAnsi="Times New Roman" w:cs="Times New Roman"/>
          <w:sz w:val="24"/>
          <w:szCs w:val="24"/>
          <w:lang w:val="sr-Cyrl-RS"/>
        </w:rPr>
        <w:t xml:space="preserve"> своју унутрашњу организацију успоставиле</w:t>
      </w:r>
      <w:r w:rsidR="00FA061F">
        <w:rPr>
          <w:rFonts w:ascii="Times New Roman" w:hAnsi="Times New Roman" w:cs="Times New Roman"/>
          <w:sz w:val="24"/>
          <w:szCs w:val="24"/>
          <w:lang w:val="sr-Cyrl-RS"/>
        </w:rPr>
        <w:t xml:space="preserve"> по моделу и</w:t>
      </w:r>
      <w:r w:rsidR="00493526">
        <w:rPr>
          <w:rFonts w:ascii="Times New Roman" w:hAnsi="Times New Roman" w:cs="Times New Roman"/>
          <w:sz w:val="24"/>
          <w:szCs w:val="24"/>
          <w:lang w:val="sr-Cyrl-RS"/>
        </w:rPr>
        <w:t xml:space="preserve"> на</w:t>
      </w:r>
      <w:r w:rsidR="00FA061F">
        <w:rPr>
          <w:rFonts w:ascii="Times New Roman" w:hAnsi="Times New Roman" w:cs="Times New Roman"/>
          <w:sz w:val="24"/>
          <w:szCs w:val="24"/>
          <w:lang w:val="sr-Cyrl-RS"/>
        </w:rPr>
        <w:t xml:space="preserve"> начин како је то уређено у органима државне управе. </w:t>
      </w:r>
      <w:r w:rsidR="00D03979" w:rsidRPr="007D05E0">
        <w:rPr>
          <w:rFonts w:ascii="Times New Roman" w:hAnsi="Times New Roman" w:cs="Times New Roman"/>
          <w:sz w:val="24"/>
          <w:szCs w:val="24"/>
          <w:lang w:val="sr-Cyrl-RS"/>
        </w:rPr>
        <w:t>Као о</w:t>
      </w:r>
      <w:r w:rsidR="00D03979" w:rsidRPr="007D05E0">
        <w:rPr>
          <w:rFonts w:ascii="Times New Roman" w:hAnsi="Times New Roman" w:cs="Times New Roman"/>
          <w:sz w:val="24"/>
          <w:szCs w:val="24"/>
          <w:lang w:val="sr-Latn-RS"/>
        </w:rPr>
        <w:t>сновне организационе јединице су</w:t>
      </w:r>
      <w:r w:rsidR="00FA061F">
        <w:rPr>
          <w:rFonts w:ascii="Times New Roman" w:hAnsi="Times New Roman" w:cs="Times New Roman"/>
          <w:sz w:val="24"/>
          <w:szCs w:val="24"/>
          <w:lang w:val="sr-Cyrl-RS"/>
        </w:rPr>
        <w:t xml:space="preserve"> наводиле:</w:t>
      </w:r>
      <w:r w:rsidR="00D03979" w:rsidRPr="007D05E0">
        <w:rPr>
          <w:rFonts w:ascii="Times New Roman" w:hAnsi="Times New Roman" w:cs="Times New Roman"/>
          <w:sz w:val="24"/>
          <w:szCs w:val="24"/>
          <w:lang w:val="sr-Latn-RS"/>
        </w:rPr>
        <w:t xml:space="preserve"> одељење (74%); одсек </w:t>
      </w:r>
      <w:r w:rsidR="00FA061F">
        <w:rPr>
          <w:rFonts w:ascii="Times New Roman" w:hAnsi="Times New Roman" w:cs="Times New Roman"/>
          <w:sz w:val="24"/>
          <w:szCs w:val="24"/>
          <w:lang w:val="sr-Latn-RS"/>
        </w:rPr>
        <w:t>(10%)</w:t>
      </w:r>
      <w:r w:rsidR="00D03979" w:rsidRPr="007D05E0">
        <w:rPr>
          <w:rFonts w:ascii="Times New Roman" w:hAnsi="Times New Roman" w:cs="Times New Roman"/>
          <w:sz w:val="24"/>
          <w:szCs w:val="24"/>
          <w:lang w:val="sr-Latn-RS"/>
        </w:rPr>
        <w:t>; секретаријат (8%); служба (2%); сектор (2%); секретаријат и одељење (2%); одсек и служба (2%).</w:t>
      </w:r>
      <w:r w:rsidR="00D03979" w:rsidRPr="007D05E0">
        <w:rPr>
          <w:rFonts w:ascii="Times New Roman" w:hAnsi="Times New Roman" w:cs="Times New Roman"/>
          <w:sz w:val="24"/>
          <w:szCs w:val="24"/>
          <w:lang w:val="sr-Cyrl-RS"/>
        </w:rPr>
        <w:t xml:space="preserve"> </w:t>
      </w:r>
      <w:r w:rsidR="00E01E73" w:rsidRPr="007D05E0">
        <w:rPr>
          <w:rFonts w:ascii="Times New Roman" w:hAnsi="Times New Roman" w:cs="Times New Roman"/>
          <w:sz w:val="24"/>
          <w:szCs w:val="24"/>
          <w:lang w:val="sr-Cyrl-RS"/>
        </w:rPr>
        <w:t>У односу на</w:t>
      </w:r>
      <w:r w:rsidR="00D03979" w:rsidRPr="007D05E0">
        <w:rPr>
          <w:rFonts w:ascii="Times New Roman" w:hAnsi="Times New Roman" w:cs="Times New Roman"/>
          <w:sz w:val="24"/>
          <w:szCs w:val="24"/>
          <w:lang w:val="sr-Cyrl-RS"/>
        </w:rPr>
        <w:t xml:space="preserve"> а</w:t>
      </w:r>
      <w:r w:rsidR="00985BE1" w:rsidRPr="007D05E0">
        <w:rPr>
          <w:rFonts w:ascii="Times New Roman" w:eastAsiaTheme="majorEastAsia" w:hAnsi="Times New Roman" w:cs="Times New Roman"/>
          <w:sz w:val="24"/>
          <w:szCs w:val="24"/>
          <w:lang w:val="sr-Cyrl-RS"/>
        </w:rPr>
        <w:t xml:space="preserve">кт о организацији и систематизацији радних места </w:t>
      </w:r>
      <w:r w:rsidR="00D03979" w:rsidRPr="007D05E0">
        <w:rPr>
          <w:rFonts w:ascii="Times New Roman" w:eastAsiaTheme="majorEastAsia" w:hAnsi="Times New Roman" w:cs="Times New Roman"/>
          <w:sz w:val="24"/>
          <w:szCs w:val="24"/>
          <w:lang w:val="sr-Cyrl-RS"/>
        </w:rPr>
        <w:t>–</w:t>
      </w:r>
      <w:r w:rsidR="00985BE1" w:rsidRPr="007D05E0">
        <w:rPr>
          <w:rFonts w:ascii="Times New Roman" w:eastAsiaTheme="majorEastAsia" w:hAnsi="Times New Roman" w:cs="Times New Roman"/>
          <w:sz w:val="24"/>
          <w:szCs w:val="24"/>
          <w:lang w:val="sr-Cyrl-RS"/>
        </w:rPr>
        <w:t xml:space="preserve"> Правилник</w:t>
      </w:r>
      <w:r w:rsidR="00D03979" w:rsidRPr="007D05E0">
        <w:rPr>
          <w:rFonts w:ascii="Times New Roman" w:eastAsiaTheme="majorEastAsia" w:hAnsi="Times New Roman" w:cs="Times New Roman"/>
          <w:sz w:val="24"/>
          <w:szCs w:val="24"/>
          <w:lang w:val="sr-Cyrl-RS"/>
        </w:rPr>
        <w:t xml:space="preserve">, </w:t>
      </w:r>
      <w:r w:rsidR="00985BE1" w:rsidRPr="007D05E0">
        <w:rPr>
          <w:rFonts w:ascii="Times New Roman" w:hAnsi="Times New Roman" w:cs="Times New Roman"/>
          <w:sz w:val="24"/>
          <w:szCs w:val="24"/>
          <w:lang w:val="sr-Latn-RS"/>
        </w:rPr>
        <w:t xml:space="preserve">у анализираним правилницима, поред радних места у управи, </w:t>
      </w:r>
      <w:r w:rsidR="00D03979" w:rsidRPr="007D05E0">
        <w:rPr>
          <w:rFonts w:ascii="Times New Roman" w:hAnsi="Times New Roman" w:cs="Times New Roman"/>
          <w:sz w:val="24"/>
          <w:szCs w:val="24"/>
          <w:lang w:val="sr-Cyrl-RS"/>
        </w:rPr>
        <w:t>с</w:t>
      </w:r>
      <w:r w:rsidR="00985BE1" w:rsidRPr="007D05E0">
        <w:rPr>
          <w:rFonts w:ascii="Times New Roman" w:hAnsi="Times New Roman" w:cs="Times New Roman"/>
          <w:sz w:val="24"/>
          <w:szCs w:val="24"/>
          <w:lang w:val="sr-Latn-RS"/>
        </w:rPr>
        <w:t>истематизована</w:t>
      </w:r>
      <w:r w:rsidR="00D03979" w:rsidRPr="007D05E0">
        <w:rPr>
          <w:rFonts w:ascii="Times New Roman" w:hAnsi="Times New Roman" w:cs="Times New Roman"/>
          <w:sz w:val="24"/>
          <w:szCs w:val="24"/>
          <w:lang w:val="sr-Cyrl-RS"/>
        </w:rPr>
        <w:t xml:space="preserve"> су</w:t>
      </w:r>
      <w:r w:rsidR="00985BE1" w:rsidRPr="007D05E0">
        <w:rPr>
          <w:rFonts w:ascii="Times New Roman" w:hAnsi="Times New Roman" w:cs="Times New Roman"/>
          <w:sz w:val="24"/>
          <w:szCs w:val="24"/>
          <w:lang w:val="sr-Latn-RS"/>
        </w:rPr>
        <w:t xml:space="preserve"> и радна места следећих субјеката:</w:t>
      </w:r>
      <w:r w:rsidR="00D03979" w:rsidRPr="007D05E0">
        <w:rPr>
          <w:rFonts w:ascii="Times New Roman" w:hAnsi="Times New Roman" w:cs="Times New Roman"/>
          <w:sz w:val="24"/>
          <w:szCs w:val="24"/>
          <w:lang w:val="sr-Cyrl-RS"/>
        </w:rPr>
        <w:t xml:space="preserve"> </w:t>
      </w:r>
      <w:r w:rsidR="00985BE1" w:rsidRPr="007D05E0">
        <w:rPr>
          <w:rFonts w:ascii="Times New Roman" w:hAnsi="Times New Roman" w:cs="Times New Roman"/>
          <w:sz w:val="24"/>
          <w:szCs w:val="24"/>
          <w:lang w:val="sr-Latn-RS"/>
        </w:rPr>
        <w:t>службе локалног ом</w:t>
      </w:r>
      <w:r w:rsidR="00DB29E2" w:rsidRPr="007D05E0">
        <w:rPr>
          <w:rFonts w:ascii="Times New Roman" w:hAnsi="Times New Roman" w:cs="Times New Roman"/>
          <w:sz w:val="24"/>
          <w:szCs w:val="24"/>
          <w:lang w:val="sr-Cyrl-RS"/>
        </w:rPr>
        <w:t>б</w:t>
      </w:r>
      <w:r w:rsidR="00985BE1" w:rsidRPr="007D05E0">
        <w:rPr>
          <w:rFonts w:ascii="Times New Roman" w:hAnsi="Times New Roman" w:cs="Times New Roman"/>
          <w:sz w:val="24"/>
          <w:szCs w:val="24"/>
          <w:lang w:val="sr-Latn-RS"/>
        </w:rPr>
        <w:t>удсмана у 8 (16%) ЈЛС;</w:t>
      </w:r>
      <w:r w:rsidR="00D03979" w:rsidRPr="00446F38">
        <w:rPr>
          <w:rFonts w:ascii="Times New Roman" w:hAnsi="Times New Roman" w:cs="Times New Roman"/>
          <w:sz w:val="24"/>
          <w:szCs w:val="24"/>
          <w:lang w:val="sr-Cyrl-RS"/>
        </w:rPr>
        <w:t xml:space="preserve"> </w:t>
      </w:r>
      <w:r w:rsidR="00985BE1" w:rsidRPr="00446F38">
        <w:rPr>
          <w:rFonts w:ascii="Times New Roman" w:hAnsi="Times New Roman" w:cs="Times New Roman"/>
          <w:sz w:val="24"/>
          <w:szCs w:val="24"/>
          <w:lang w:val="sr-Latn-RS"/>
        </w:rPr>
        <w:t>правобранилаштва  у 34 (68%) ЈЛС;</w:t>
      </w:r>
      <w:r w:rsidR="00D03979" w:rsidRPr="00446F38">
        <w:rPr>
          <w:rFonts w:ascii="Times New Roman" w:hAnsi="Times New Roman" w:cs="Times New Roman"/>
          <w:sz w:val="24"/>
          <w:szCs w:val="24"/>
          <w:lang w:val="sr-Cyrl-RS"/>
        </w:rPr>
        <w:t xml:space="preserve"> </w:t>
      </w:r>
      <w:r w:rsidR="00985BE1" w:rsidRPr="00446F38">
        <w:rPr>
          <w:rFonts w:ascii="Times New Roman" w:hAnsi="Times New Roman" w:cs="Times New Roman"/>
          <w:sz w:val="24"/>
          <w:szCs w:val="24"/>
          <w:lang w:val="sr-Latn-RS"/>
        </w:rPr>
        <w:t>буџетске ревизије у 17 (34%) ЈЛС;</w:t>
      </w:r>
      <w:r w:rsidR="00D03979" w:rsidRPr="00446F38">
        <w:rPr>
          <w:rFonts w:ascii="Times New Roman" w:hAnsi="Times New Roman" w:cs="Times New Roman"/>
          <w:sz w:val="24"/>
          <w:szCs w:val="24"/>
          <w:lang w:val="sr-Cyrl-RS"/>
        </w:rPr>
        <w:t xml:space="preserve"> </w:t>
      </w:r>
      <w:r w:rsidR="00985BE1" w:rsidRPr="00446F38">
        <w:rPr>
          <w:rFonts w:ascii="Times New Roman" w:hAnsi="Times New Roman" w:cs="Times New Roman"/>
          <w:sz w:val="24"/>
          <w:szCs w:val="24"/>
          <w:lang w:val="sr-Latn-RS"/>
        </w:rPr>
        <w:t>интерне ревизије у 21 (42%)ЈЛС;</w:t>
      </w:r>
      <w:r w:rsidR="00493526">
        <w:rPr>
          <w:rFonts w:ascii="Times New Roman" w:hAnsi="Times New Roman" w:cs="Times New Roman"/>
          <w:sz w:val="24"/>
          <w:szCs w:val="24"/>
          <w:lang w:val="sr-Cyrl-RS"/>
        </w:rPr>
        <w:t xml:space="preserve"> </w:t>
      </w:r>
      <w:r w:rsidR="00985BE1" w:rsidRPr="00446F38">
        <w:rPr>
          <w:rFonts w:ascii="Times New Roman" w:hAnsi="Times New Roman" w:cs="Times New Roman"/>
          <w:sz w:val="24"/>
          <w:szCs w:val="24"/>
          <w:lang w:val="sr-Latn-RS"/>
        </w:rPr>
        <w:t xml:space="preserve">стручних служби и посебних </w:t>
      </w:r>
      <w:r w:rsidR="00E01E73">
        <w:rPr>
          <w:rFonts w:ascii="Times New Roman" w:hAnsi="Times New Roman" w:cs="Times New Roman"/>
          <w:sz w:val="24"/>
          <w:szCs w:val="24"/>
          <w:lang w:val="sr-Latn-RS"/>
        </w:rPr>
        <w:t>организација (главни урбаниста</w:t>
      </w:r>
      <w:r w:rsidR="00985BE1" w:rsidRPr="00446F38">
        <w:rPr>
          <w:rFonts w:ascii="Times New Roman" w:hAnsi="Times New Roman" w:cs="Times New Roman"/>
          <w:sz w:val="24"/>
          <w:szCs w:val="24"/>
          <w:lang w:val="sr-Latn-RS"/>
        </w:rPr>
        <w:t xml:space="preserve"> и сл</w:t>
      </w:r>
      <w:r w:rsidR="00E01E73">
        <w:rPr>
          <w:rFonts w:ascii="Times New Roman" w:hAnsi="Times New Roman" w:cs="Times New Roman"/>
          <w:sz w:val="24"/>
          <w:szCs w:val="24"/>
          <w:lang w:val="sr-Cyrl-RS"/>
        </w:rPr>
        <w:t>.</w:t>
      </w:r>
      <w:r w:rsidR="00985BE1" w:rsidRPr="00446F38">
        <w:rPr>
          <w:rFonts w:ascii="Times New Roman" w:hAnsi="Times New Roman" w:cs="Times New Roman"/>
          <w:sz w:val="24"/>
          <w:szCs w:val="24"/>
          <w:lang w:val="sr-Latn-RS"/>
        </w:rPr>
        <w:t xml:space="preserve"> у 8 (16%) ЈЛС.</w:t>
      </w:r>
      <w:r w:rsidR="00E01E73">
        <w:rPr>
          <w:rFonts w:ascii="Times New Roman" w:hAnsi="Times New Roman" w:cs="Times New Roman"/>
          <w:sz w:val="24"/>
          <w:szCs w:val="24"/>
          <w:lang w:val="sr-Cyrl-RS"/>
        </w:rPr>
        <w:t xml:space="preserve"> </w:t>
      </w:r>
      <w:r w:rsidR="00493526">
        <w:rPr>
          <w:rFonts w:ascii="Times New Roman" w:hAnsi="Times New Roman" w:cs="Times New Roman"/>
          <w:sz w:val="24"/>
          <w:szCs w:val="24"/>
          <w:lang w:val="sr-Cyrl-RS"/>
        </w:rPr>
        <w:t>Анализа је</w:t>
      </w:r>
      <w:r w:rsidR="00985BE1" w:rsidRPr="00446F38">
        <w:rPr>
          <w:rFonts w:ascii="Times New Roman" w:hAnsi="Times New Roman" w:cs="Times New Roman"/>
          <w:sz w:val="24"/>
          <w:szCs w:val="24"/>
          <w:lang w:val="sr-Cyrl-RS"/>
        </w:rPr>
        <w:t xml:space="preserve"> у </w:t>
      </w:r>
      <w:r w:rsidR="00D03979" w:rsidRPr="00446F38">
        <w:rPr>
          <w:rFonts w:ascii="Times New Roman" w:hAnsi="Times New Roman" w:cs="Times New Roman"/>
          <w:sz w:val="24"/>
          <w:szCs w:val="24"/>
          <w:lang w:val="sr-Cyrl-RS"/>
        </w:rPr>
        <w:t>о</w:t>
      </w:r>
      <w:r w:rsidR="00985BE1" w:rsidRPr="00446F38">
        <w:rPr>
          <w:rFonts w:ascii="Times New Roman" w:hAnsi="Times New Roman" w:cs="Times New Roman"/>
          <w:sz w:val="24"/>
          <w:szCs w:val="24"/>
          <w:lang w:val="sr-Cyrl-RS"/>
        </w:rPr>
        <w:t xml:space="preserve">вом делу показала да је </w:t>
      </w:r>
      <w:r w:rsidR="00985BE1" w:rsidRPr="00446F38">
        <w:rPr>
          <w:rFonts w:ascii="Times New Roman" w:hAnsi="Times New Roman" w:cs="Times New Roman"/>
          <w:sz w:val="24"/>
          <w:szCs w:val="24"/>
          <w:lang w:val="sr-Latn-RS"/>
        </w:rPr>
        <w:t>Правилник усвојен од стране градског/општинског већа у свим анализираним ЈЛС.</w:t>
      </w:r>
      <w:r w:rsidR="00D03979" w:rsidRPr="00446F38">
        <w:rPr>
          <w:rFonts w:ascii="Times New Roman" w:hAnsi="Times New Roman" w:cs="Times New Roman"/>
          <w:sz w:val="24"/>
          <w:szCs w:val="24"/>
          <w:lang w:val="sr-Cyrl-RS"/>
        </w:rPr>
        <w:t xml:space="preserve"> </w:t>
      </w:r>
    </w:p>
    <w:p w14:paraId="7181C3C4" w14:textId="15723D7D" w:rsidR="00FC3CC0" w:rsidRPr="00446F38" w:rsidRDefault="00D03979" w:rsidP="000512C3">
      <w:pPr>
        <w:pStyle w:val="NoSpacing"/>
        <w:ind w:firstLine="720"/>
        <w:jc w:val="both"/>
        <w:rPr>
          <w:rFonts w:ascii="Times New Roman" w:hAnsi="Times New Roman" w:cs="Times New Roman"/>
          <w:sz w:val="24"/>
          <w:szCs w:val="24"/>
          <w:lang w:val="sr-Cyrl-RS"/>
        </w:rPr>
      </w:pPr>
      <w:r w:rsidRPr="00446F38">
        <w:rPr>
          <w:rFonts w:ascii="Times New Roman" w:eastAsia="Times New Roman" w:hAnsi="Times New Roman" w:cs="Times New Roman"/>
          <w:sz w:val="24"/>
          <w:szCs w:val="24"/>
          <w:lang w:val="sr-Cyrl-RS"/>
        </w:rPr>
        <w:t>Што се тиче кадровског плана, с</w:t>
      </w:r>
      <w:r w:rsidR="00FC3CC0" w:rsidRPr="00446F38">
        <w:rPr>
          <w:rFonts w:ascii="Times New Roman" w:eastAsia="Times New Roman" w:hAnsi="Times New Roman" w:cs="Times New Roman"/>
          <w:sz w:val="24"/>
          <w:szCs w:val="24"/>
          <w:lang w:val="sr-Latn-RS"/>
        </w:rPr>
        <w:t xml:space="preserve">ве анализиране ЈЛС у тренутку израде Анализе </w:t>
      </w:r>
      <w:r w:rsidR="00C70478">
        <w:rPr>
          <w:rFonts w:ascii="Times New Roman" w:eastAsia="Times New Roman" w:hAnsi="Times New Roman" w:cs="Times New Roman"/>
          <w:sz w:val="24"/>
          <w:szCs w:val="24"/>
          <w:lang w:val="sr-Cyrl-RS"/>
        </w:rPr>
        <w:t xml:space="preserve">у току </w:t>
      </w:r>
      <w:r w:rsidR="00C70478">
        <w:rPr>
          <w:rFonts w:ascii="Times New Roman" w:eastAsia="Times New Roman" w:hAnsi="Times New Roman" w:cs="Times New Roman"/>
          <w:sz w:val="24"/>
          <w:szCs w:val="24"/>
          <w:lang w:val="sr-Latn-RS"/>
        </w:rPr>
        <w:t>2021 године,</w:t>
      </w:r>
      <w:r w:rsidR="00FC3CC0" w:rsidRPr="00446F38">
        <w:rPr>
          <w:rFonts w:ascii="Times New Roman" w:eastAsia="Times New Roman" w:hAnsi="Times New Roman" w:cs="Times New Roman"/>
          <w:sz w:val="24"/>
          <w:szCs w:val="24"/>
          <w:lang w:val="sr-Latn-RS"/>
        </w:rPr>
        <w:t xml:space="preserve"> усвојиле су Кадровски план</w:t>
      </w:r>
      <w:r w:rsidRPr="00446F38">
        <w:rPr>
          <w:rFonts w:ascii="Times New Roman" w:eastAsia="Times New Roman" w:hAnsi="Times New Roman" w:cs="Times New Roman"/>
          <w:sz w:val="24"/>
          <w:szCs w:val="24"/>
          <w:lang w:val="sr-Latn-RS"/>
        </w:rPr>
        <w:t xml:space="preserve"> у складу са чланом 77. став 3. З</w:t>
      </w:r>
      <w:r w:rsidRPr="00446F38">
        <w:rPr>
          <w:rFonts w:ascii="Times New Roman" w:eastAsia="Times New Roman" w:hAnsi="Times New Roman" w:cs="Times New Roman"/>
          <w:sz w:val="24"/>
          <w:szCs w:val="24"/>
          <w:lang w:val="sr-Cyrl-RS"/>
        </w:rPr>
        <w:t>акона</w:t>
      </w:r>
      <w:r w:rsidR="00C70478">
        <w:rPr>
          <w:rFonts w:ascii="Times New Roman" w:eastAsia="Times New Roman" w:hAnsi="Times New Roman" w:cs="Times New Roman"/>
          <w:sz w:val="24"/>
          <w:szCs w:val="24"/>
          <w:lang w:val="sr-Cyrl-RS"/>
        </w:rPr>
        <w:t xml:space="preserve"> о запосленима у АП и ЈЛС</w:t>
      </w:r>
      <w:r w:rsidRPr="00446F38">
        <w:rPr>
          <w:rFonts w:ascii="Times New Roman" w:eastAsia="Times New Roman" w:hAnsi="Times New Roman" w:cs="Times New Roman"/>
          <w:sz w:val="24"/>
          <w:szCs w:val="24"/>
          <w:lang w:val="sr-Cyrl-RS"/>
        </w:rPr>
        <w:t xml:space="preserve">. </w:t>
      </w:r>
      <w:r w:rsidR="00E01E73">
        <w:rPr>
          <w:rFonts w:ascii="Times New Roman" w:eastAsia="Times New Roman" w:hAnsi="Times New Roman" w:cs="Times New Roman"/>
          <w:sz w:val="24"/>
          <w:szCs w:val="24"/>
          <w:lang w:val="sr-Cyrl-RS"/>
        </w:rPr>
        <w:t xml:space="preserve">Оно што се чини као недостатак је адекватно образложење које треба да садржи оправдавајуће разлоге за одређене промене, односно захтеве. </w:t>
      </w:r>
      <w:r w:rsidRPr="00446F38">
        <w:rPr>
          <w:rFonts w:ascii="Times New Roman" w:eastAsia="Times New Roman" w:hAnsi="Times New Roman" w:cs="Times New Roman"/>
          <w:sz w:val="24"/>
          <w:szCs w:val="24"/>
          <w:lang w:val="sr-Cyrl-RS"/>
        </w:rPr>
        <w:t>С тим у вези, п</w:t>
      </w:r>
      <w:r w:rsidR="00FC3CC0" w:rsidRPr="00446F38">
        <w:rPr>
          <w:rFonts w:ascii="Times New Roman" w:hAnsi="Times New Roman" w:cs="Times New Roman"/>
          <w:sz w:val="24"/>
          <w:szCs w:val="24"/>
        </w:rPr>
        <w:t xml:space="preserve">ошто је правилна припрема кадровског плана једна од кључних активности УЉР, показује се да је то једна од активности чија се примена мора унапредити. Развојем информационог система за УЉР створиће се услови за аналитички приступ </w:t>
      </w:r>
      <w:r w:rsidR="00486B8A">
        <w:rPr>
          <w:rFonts w:ascii="Times New Roman" w:hAnsi="Times New Roman" w:cs="Times New Roman"/>
          <w:sz w:val="24"/>
          <w:szCs w:val="24"/>
          <w:lang w:val="sr-Cyrl-RS"/>
        </w:rPr>
        <w:t xml:space="preserve">управљању људским ресурсима </w:t>
      </w:r>
      <w:r w:rsidR="00486B8A">
        <w:rPr>
          <w:rFonts w:ascii="Times New Roman" w:hAnsi="Times New Roman" w:cs="Times New Roman"/>
          <w:sz w:val="24"/>
          <w:szCs w:val="24"/>
        </w:rPr>
        <w:t xml:space="preserve">и </w:t>
      </w:r>
      <w:r w:rsidR="00C95846">
        <w:rPr>
          <w:rFonts w:ascii="Times New Roman" w:hAnsi="Times New Roman" w:cs="Times New Roman"/>
          <w:sz w:val="24"/>
          <w:szCs w:val="24"/>
          <w:lang w:val="sr-Cyrl-RS"/>
        </w:rPr>
        <w:t xml:space="preserve">функцији која се односи на </w:t>
      </w:r>
      <w:r w:rsidR="00C95846">
        <w:rPr>
          <w:rFonts w:ascii="Times New Roman" w:hAnsi="Times New Roman" w:cs="Times New Roman"/>
          <w:sz w:val="24"/>
          <w:szCs w:val="24"/>
        </w:rPr>
        <w:t>кадровско планирање</w:t>
      </w:r>
      <w:r w:rsidR="00FC3CC0" w:rsidRPr="00446F38">
        <w:rPr>
          <w:rFonts w:ascii="Times New Roman" w:hAnsi="Times New Roman" w:cs="Times New Roman"/>
          <w:sz w:val="24"/>
          <w:szCs w:val="24"/>
        </w:rPr>
        <w:t xml:space="preserve">, при чему је неопходно </w:t>
      </w:r>
      <w:r w:rsidR="00486B8A">
        <w:rPr>
          <w:rFonts w:ascii="Times New Roman" w:hAnsi="Times New Roman" w:cs="Times New Roman"/>
          <w:sz w:val="24"/>
          <w:szCs w:val="24"/>
        </w:rPr>
        <w:t xml:space="preserve">дугорочно јачати капацитет запослених који се баве </w:t>
      </w:r>
      <w:r w:rsidR="00FC3CC0" w:rsidRPr="00446F38">
        <w:rPr>
          <w:rFonts w:ascii="Times New Roman" w:hAnsi="Times New Roman" w:cs="Times New Roman"/>
          <w:sz w:val="24"/>
          <w:szCs w:val="24"/>
        </w:rPr>
        <w:t>планирање</w:t>
      </w:r>
      <w:r w:rsidR="00486B8A">
        <w:rPr>
          <w:rFonts w:ascii="Times New Roman" w:hAnsi="Times New Roman" w:cs="Times New Roman"/>
          <w:sz w:val="24"/>
          <w:szCs w:val="24"/>
          <w:lang w:val="sr-Cyrl-RS"/>
        </w:rPr>
        <w:t>м кадрова</w:t>
      </w:r>
      <w:r w:rsidR="00FC3CC0" w:rsidRPr="00446F38">
        <w:rPr>
          <w:rFonts w:ascii="Times New Roman" w:hAnsi="Times New Roman" w:cs="Times New Roman"/>
          <w:sz w:val="24"/>
          <w:szCs w:val="24"/>
        </w:rPr>
        <w:t>, како у ЈЛС, тако и централних органа</w:t>
      </w:r>
      <w:r w:rsidRPr="00446F38">
        <w:rPr>
          <w:rFonts w:ascii="Times New Roman" w:hAnsi="Times New Roman" w:cs="Times New Roman"/>
          <w:sz w:val="24"/>
          <w:szCs w:val="24"/>
          <w:lang w:val="sr-Cyrl-RS"/>
        </w:rPr>
        <w:t>.</w:t>
      </w:r>
    </w:p>
    <w:p w14:paraId="27EFD068" w14:textId="7D59CD77" w:rsidR="007C42FF" w:rsidRPr="00C70478" w:rsidRDefault="00D03979" w:rsidP="000512C3">
      <w:pPr>
        <w:pStyle w:val="NoSpacing"/>
        <w:ind w:firstLine="720"/>
        <w:jc w:val="both"/>
        <w:rPr>
          <w:rFonts w:ascii="Times New Roman" w:hAnsi="Times New Roman" w:cs="Times New Roman"/>
          <w:sz w:val="24"/>
          <w:szCs w:val="24"/>
          <w:lang w:val="sr-Cyrl-RS"/>
        </w:rPr>
      </w:pPr>
      <w:r w:rsidRPr="00446F38">
        <w:rPr>
          <w:rFonts w:ascii="Times New Roman" w:hAnsi="Times New Roman" w:cs="Times New Roman"/>
          <w:sz w:val="24"/>
          <w:szCs w:val="24"/>
          <w:lang w:val="sr-Cyrl-RS"/>
        </w:rPr>
        <w:t xml:space="preserve">У </w:t>
      </w:r>
      <w:r w:rsidR="005C5D6C" w:rsidRPr="00446F38">
        <w:rPr>
          <w:rFonts w:ascii="Times New Roman" w:eastAsia="Times New Roman" w:hAnsi="Times New Roman" w:cs="Times New Roman"/>
          <w:sz w:val="24"/>
          <w:szCs w:val="24"/>
          <w:lang w:val="sr-Cyrl-RS"/>
        </w:rPr>
        <w:t>Анализ</w:t>
      </w:r>
      <w:r w:rsidRPr="00446F38">
        <w:rPr>
          <w:rFonts w:ascii="Times New Roman" w:eastAsia="Times New Roman" w:hAnsi="Times New Roman" w:cs="Times New Roman"/>
          <w:sz w:val="24"/>
          <w:szCs w:val="24"/>
          <w:lang w:val="sr-Cyrl-RS"/>
        </w:rPr>
        <w:t xml:space="preserve">и </w:t>
      </w:r>
      <w:r w:rsidR="00FC3CC0" w:rsidRPr="00446F38">
        <w:rPr>
          <w:rFonts w:ascii="Times New Roman" w:eastAsia="Times New Roman" w:hAnsi="Times New Roman" w:cs="Times New Roman"/>
          <w:sz w:val="24"/>
          <w:szCs w:val="24"/>
          <w:lang w:val="sr-Cyrl-RS"/>
        </w:rPr>
        <w:t>институционалних решења за организацију послова управљања људским ресурсима</w:t>
      </w:r>
      <w:r w:rsidRPr="00446F38">
        <w:rPr>
          <w:rFonts w:ascii="Times New Roman" w:eastAsia="Times New Roman" w:hAnsi="Times New Roman" w:cs="Times New Roman"/>
          <w:sz w:val="24"/>
          <w:szCs w:val="24"/>
          <w:lang w:val="sr-Cyrl-RS"/>
        </w:rPr>
        <w:t xml:space="preserve"> у делу који се односи на о</w:t>
      </w:r>
      <w:r w:rsidRPr="00446F38">
        <w:rPr>
          <w:rFonts w:ascii="Times New Roman" w:hAnsi="Times New Roman" w:cs="Times New Roman"/>
          <w:sz w:val="24"/>
          <w:szCs w:val="24"/>
          <w:lang w:val="sr-Cyrl-RS"/>
        </w:rPr>
        <w:t>рганизацију</w:t>
      </w:r>
      <w:r w:rsidR="007C42FF" w:rsidRPr="00446F38">
        <w:rPr>
          <w:rFonts w:ascii="Times New Roman" w:hAnsi="Times New Roman" w:cs="Times New Roman"/>
          <w:sz w:val="24"/>
          <w:szCs w:val="24"/>
          <w:lang w:val="sr-Cyrl-RS"/>
        </w:rPr>
        <w:t xml:space="preserve"> послова УЉР </w:t>
      </w:r>
      <w:r w:rsidRPr="00446F38">
        <w:rPr>
          <w:rFonts w:ascii="Times New Roman" w:hAnsi="Times New Roman" w:cs="Times New Roman"/>
          <w:sz w:val="24"/>
          <w:szCs w:val="24"/>
          <w:lang w:val="sr-Cyrl-RS"/>
        </w:rPr>
        <w:t>наведено је</w:t>
      </w:r>
      <w:r w:rsidR="00E01E73">
        <w:rPr>
          <w:rFonts w:ascii="Times New Roman" w:hAnsi="Times New Roman" w:cs="Times New Roman"/>
          <w:sz w:val="24"/>
          <w:szCs w:val="24"/>
          <w:lang w:val="sr-Cyrl-RS"/>
        </w:rPr>
        <w:t xml:space="preserve"> да су послови УЉР организовани.</w:t>
      </w:r>
      <w:r w:rsidR="00486B8A">
        <w:rPr>
          <w:rFonts w:ascii="Times New Roman" w:hAnsi="Times New Roman" w:cs="Times New Roman"/>
          <w:sz w:val="24"/>
          <w:szCs w:val="24"/>
          <w:lang w:val="sr-Cyrl-RS"/>
        </w:rPr>
        <w:t xml:space="preserve"> </w:t>
      </w:r>
      <w:r w:rsidR="00E01E73">
        <w:rPr>
          <w:rFonts w:ascii="Times New Roman" w:hAnsi="Times New Roman" w:cs="Times New Roman"/>
          <w:sz w:val="24"/>
          <w:szCs w:val="24"/>
          <w:lang w:val="sr-Cyrl-RS"/>
        </w:rPr>
        <w:t xml:space="preserve">Наиме, </w:t>
      </w:r>
      <w:r w:rsidRPr="00446F38">
        <w:rPr>
          <w:rFonts w:ascii="Times New Roman" w:hAnsi="Times New Roman" w:cs="Times New Roman"/>
          <w:sz w:val="24"/>
          <w:szCs w:val="24"/>
          <w:lang w:val="sr-Cyrl-RS"/>
        </w:rPr>
        <w:t>у</w:t>
      </w:r>
      <w:r w:rsidR="007C42FF" w:rsidRPr="00446F38">
        <w:rPr>
          <w:rFonts w:ascii="Times New Roman" w:hAnsi="Times New Roman" w:cs="Times New Roman"/>
          <w:sz w:val="24"/>
          <w:szCs w:val="24"/>
        </w:rPr>
        <w:t xml:space="preserve"> највећем број</w:t>
      </w:r>
      <w:r w:rsidRPr="00446F38">
        <w:rPr>
          <w:rFonts w:ascii="Times New Roman" w:hAnsi="Times New Roman" w:cs="Times New Roman"/>
          <w:sz w:val="24"/>
          <w:szCs w:val="24"/>
          <w:lang w:val="sr-Cyrl-RS"/>
        </w:rPr>
        <w:t>у</w:t>
      </w:r>
      <w:r w:rsidR="007C42FF" w:rsidRPr="00446F38">
        <w:rPr>
          <w:rFonts w:ascii="Times New Roman" w:hAnsi="Times New Roman" w:cs="Times New Roman"/>
          <w:sz w:val="24"/>
          <w:szCs w:val="24"/>
        </w:rPr>
        <w:t xml:space="preserve"> случајева (24</w:t>
      </w:r>
      <w:r w:rsidR="00C95846">
        <w:rPr>
          <w:rFonts w:ascii="Times New Roman" w:hAnsi="Times New Roman" w:cs="Times New Roman"/>
          <w:sz w:val="24"/>
          <w:szCs w:val="24"/>
          <w:lang w:val="sr-Cyrl-RS"/>
        </w:rPr>
        <w:t xml:space="preserve"> </w:t>
      </w:r>
      <w:r w:rsidR="00C95846">
        <w:rPr>
          <w:rFonts w:ascii="Times New Roman" w:hAnsi="Times New Roman" w:cs="Times New Roman"/>
          <w:sz w:val="24"/>
          <w:szCs w:val="24"/>
        </w:rPr>
        <w:t>Ј</w:t>
      </w:r>
      <w:r w:rsidR="007C42FF" w:rsidRPr="00446F38">
        <w:rPr>
          <w:rFonts w:ascii="Times New Roman" w:hAnsi="Times New Roman" w:cs="Times New Roman"/>
          <w:sz w:val="24"/>
          <w:szCs w:val="24"/>
        </w:rPr>
        <w:t>ЛС) систематизовано</w:t>
      </w:r>
      <w:r w:rsidR="00C95846">
        <w:rPr>
          <w:rFonts w:ascii="Times New Roman" w:hAnsi="Times New Roman" w:cs="Times New Roman"/>
          <w:sz w:val="24"/>
          <w:szCs w:val="24"/>
          <w:lang w:val="sr-Cyrl-RS"/>
        </w:rPr>
        <w:t xml:space="preserve"> је</w:t>
      </w:r>
      <w:r w:rsidR="007C42FF" w:rsidRPr="00446F38">
        <w:rPr>
          <w:rFonts w:ascii="Times New Roman" w:hAnsi="Times New Roman" w:cs="Times New Roman"/>
          <w:sz w:val="24"/>
          <w:szCs w:val="24"/>
        </w:rPr>
        <w:t xml:space="preserve"> једно или више радно места службеника за УЉР у оквиру неке од основних организационих једница. У оним ЈЛС (18) где је образована ужа организациона јединица за управљање људским ресурсима у оквиру основне организационе јединице (одељење, одсек, служба или група), </w:t>
      </w:r>
      <w:r w:rsidR="005C5D6C" w:rsidRPr="00446F38">
        <w:rPr>
          <w:rFonts w:ascii="Times New Roman" w:hAnsi="Times New Roman" w:cs="Times New Roman"/>
          <w:sz w:val="24"/>
          <w:szCs w:val="24"/>
          <w:lang w:val="sr-Cyrl-RS"/>
        </w:rPr>
        <w:t>угла</w:t>
      </w:r>
      <w:r w:rsidRPr="00446F38">
        <w:rPr>
          <w:rFonts w:ascii="Times New Roman" w:hAnsi="Times New Roman" w:cs="Times New Roman"/>
          <w:sz w:val="24"/>
          <w:szCs w:val="24"/>
          <w:lang w:val="sr-Cyrl-RS"/>
        </w:rPr>
        <w:t xml:space="preserve">вном су </w:t>
      </w:r>
      <w:r w:rsidRPr="00446F38">
        <w:rPr>
          <w:rFonts w:ascii="Times New Roman" w:hAnsi="Times New Roman" w:cs="Times New Roman"/>
          <w:sz w:val="24"/>
          <w:szCs w:val="24"/>
        </w:rPr>
        <w:t xml:space="preserve">систематизована радна места руководиоца ОЈ и службеника за УЉР. </w:t>
      </w:r>
      <w:r w:rsidR="007C42FF" w:rsidRPr="00446F38">
        <w:rPr>
          <w:rFonts w:ascii="Times New Roman" w:hAnsi="Times New Roman" w:cs="Times New Roman"/>
          <w:sz w:val="24"/>
          <w:szCs w:val="24"/>
        </w:rPr>
        <w:t xml:space="preserve">У </w:t>
      </w:r>
      <w:r w:rsidR="00C95846">
        <w:rPr>
          <w:rFonts w:ascii="Times New Roman" w:hAnsi="Times New Roman" w:cs="Times New Roman"/>
          <w:sz w:val="24"/>
          <w:szCs w:val="24"/>
          <w:lang w:val="sr-Cyrl-RS"/>
        </w:rPr>
        <w:t>у већим градовима у РС</w:t>
      </w:r>
      <w:r w:rsidR="00C95846" w:rsidRPr="00C95846">
        <w:rPr>
          <w:rFonts w:ascii="Times New Roman" w:hAnsi="Times New Roman" w:cs="Times New Roman"/>
          <w:sz w:val="24"/>
          <w:szCs w:val="24"/>
        </w:rPr>
        <w:t xml:space="preserve"> </w:t>
      </w:r>
      <w:r w:rsidR="00C95846" w:rsidRPr="00446F38">
        <w:rPr>
          <w:rFonts w:ascii="Times New Roman" w:hAnsi="Times New Roman" w:cs="Times New Roman"/>
          <w:sz w:val="24"/>
          <w:szCs w:val="24"/>
        </w:rPr>
        <w:t>са сложеном организационим структуром и великим бројем запослених службеника и намештеника</w:t>
      </w:r>
      <w:r w:rsidR="00C70478">
        <w:rPr>
          <w:rFonts w:ascii="Times New Roman" w:hAnsi="Times New Roman" w:cs="Times New Roman"/>
          <w:sz w:val="24"/>
          <w:szCs w:val="24"/>
          <w:lang w:val="sr-Cyrl-RS"/>
        </w:rPr>
        <w:t>,</w:t>
      </w:r>
      <w:r w:rsidR="007C42FF" w:rsidRPr="00446F38">
        <w:rPr>
          <w:rFonts w:ascii="Times New Roman" w:hAnsi="Times New Roman" w:cs="Times New Roman"/>
          <w:sz w:val="24"/>
          <w:szCs w:val="24"/>
        </w:rPr>
        <w:t xml:space="preserve"> послови управљања људским ресурсима су организовани кроз основн</w:t>
      </w:r>
      <w:r w:rsidRPr="00446F38">
        <w:rPr>
          <w:rFonts w:ascii="Times New Roman" w:hAnsi="Times New Roman" w:cs="Times New Roman"/>
          <w:sz w:val="24"/>
          <w:szCs w:val="24"/>
        </w:rPr>
        <w:t xml:space="preserve">е </w:t>
      </w:r>
      <w:r w:rsidR="00C95846">
        <w:rPr>
          <w:rFonts w:ascii="Times New Roman" w:hAnsi="Times New Roman" w:cs="Times New Roman"/>
          <w:sz w:val="24"/>
          <w:szCs w:val="24"/>
        </w:rPr>
        <w:t>организационе јединице за УЉР</w:t>
      </w:r>
      <w:r w:rsidR="007C42FF" w:rsidRPr="00446F38">
        <w:rPr>
          <w:rFonts w:ascii="Times New Roman" w:hAnsi="Times New Roman" w:cs="Times New Roman"/>
          <w:sz w:val="24"/>
          <w:szCs w:val="24"/>
        </w:rPr>
        <w:t xml:space="preserve">. </w:t>
      </w:r>
      <w:r w:rsidR="005C5D6C" w:rsidRPr="00446F38">
        <w:rPr>
          <w:rFonts w:ascii="Times New Roman" w:hAnsi="Times New Roman" w:cs="Times New Roman"/>
          <w:sz w:val="24"/>
          <w:szCs w:val="24"/>
          <w:lang w:val="sr-Cyrl-RS"/>
        </w:rPr>
        <w:t>Што се тиче описа послова у</w:t>
      </w:r>
      <w:r w:rsidR="007C42FF" w:rsidRPr="00446F38">
        <w:rPr>
          <w:rFonts w:ascii="Times New Roman" w:hAnsi="Times New Roman" w:cs="Times New Roman"/>
          <w:sz w:val="24"/>
          <w:szCs w:val="24"/>
          <w:lang w:val="sr-Cyrl-RS"/>
        </w:rPr>
        <w:t xml:space="preserve"> </w:t>
      </w:r>
      <w:r w:rsidR="007C42FF" w:rsidRPr="00446F38">
        <w:rPr>
          <w:rFonts w:ascii="Times New Roman" w:hAnsi="Times New Roman" w:cs="Times New Roman"/>
          <w:sz w:val="24"/>
          <w:szCs w:val="24"/>
        </w:rPr>
        <w:t>највећем броју градова и општина, опис послова службеника за УЉР и задатака се односи искључиво на послове управљања људским ресурсима. Међутим, у одређеном броју градова и општина, заједно са пословима управљања људским ресурсима, и у називу радних места и у опису послова и радних задатака службеника за УЉР, предвиђени су и послови из других области из надлежности јединица локалне самоуправе.</w:t>
      </w:r>
      <w:r w:rsidR="005C5D6C" w:rsidRPr="00446F38">
        <w:rPr>
          <w:rFonts w:ascii="Times New Roman" w:hAnsi="Times New Roman" w:cs="Times New Roman"/>
          <w:sz w:val="24"/>
          <w:szCs w:val="24"/>
          <w:lang w:val="sr-Cyrl-RS"/>
        </w:rPr>
        <w:t xml:space="preserve"> </w:t>
      </w:r>
      <w:r w:rsidR="00C70478" w:rsidRPr="00C70478">
        <w:rPr>
          <w:rFonts w:ascii="Times New Roman" w:hAnsi="Times New Roman" w:cs="Times New Roman"/>
          <w:sz w:val="24"/>
          <w:szCs w:val="24"/>
          <w:lang w:val="sr-Cyrl-RS"/>
        </w:rPr>
        <w:t>Према налазима напред наведене анализ</w:t>
      </w:r>
      <w:r w:rsidR="007C42FF" w:rsidRPr="00C70478">
        <w:rPr>
          <w:rFonts w:ascii="Times New Roman" w:hAnsi="Times New Roman" w:cs="Times New Roman"/>
          <w:sz w:val="24"/>
          <w:szCs w:val="24"/>
        </w:rPr>
        <w:t xml:space="preserve">е може </w:t>
      </w:r>
      <w:r w:rsidR="00493526">
        <w:rPr>
          <w:rFonts w:ascii="Times New Roman" w:hAnsi="Times New Roman" w:cs="Times New Roman"/>
          <w:sz w:val="24"/>
          <w:szCs w:val="24"/>
          <w:lang w:val="sr-Cyrl-RS"/>
        </w:rPr>
        <w:t xml:space="preserve">се </w:t>
      </w:r>
      <w:r w:rsidR="007C42FF" w:rsidRPr="00C70478">
        <w:rPr>
          <w:rFonts w:ascii="Times New Roman" w:hAnsi="Times New Roman" w:cs="Times New Roman"/>
          <w:sz w:val="24"/>
          <w:szCs w:val="24"/>
        </w:rPr>
        <w:t>рећи да је проценат</w:t>
      </w:r>
      <w:r w:rsidR="00C70478" w:rsidRPr="00C70478">
        <w:rPr>
          <w:rFonts w:ascii="Times New Roman" w:hAnsi="Times New Roman" w:cs="Times New Roman"/>
          <w:sz w:val="24"/>
          <w:szCs w:val="24"/>
        </w:rPr>
        <w:t xml:space="preserve"> од 54%</w:t>
      </w:r>
      <w:r w:rsidR="007C42FF" w:rsidRPr="00C70478">
        <w:rPr>
          <w:rFonts w:ascii="Times New Roman" w:hAnsi="Times New Roman" w:cs="Times New Roman"/>
          <w:sz w:val="24"/>
          <w:szCs w:val="24"/>
        </w:rPr>
        <w:t xml:space="preserve"> локалних самоуправа које су у потпуности усагласиле своје акте о систематизацији са одредбама Закона</w:t>
      </w:r>
      <w:r w:rsidR="00C70478" w:rsidRPr="00C70478">
        <w:rPr>
          <w:rFonts w:ascii="Times New Roman" w:hAnsi="Times New Roman" w:cs="Times New Roman"/>
          <w:sz w:val="24"/>
          <w:szCs w:val="24"/>
          <w:lang w:val="sr-Cyrl-RS"/>
        </w:rPr>
        <w:t xml:space="preserve"> да се посебно организују послови УЉР код послодавца</w:t>
      </w:r>
      <w:r w:rsidR="00C70478" w:rsidRPr="00C70478">
        <w:rPr>
          <w:rFonts w:ascii="Times New Roman" w:hAnsi="Times New Roman" w:cs="Times New Roman"/>
          <w:sz w:val="24"/>
          <w:szCs w:val="24"/>
        </w:rPr>
        <w:t>, као и проценат од 40%</w:t>
      </w:r>
      <w:r w:rsidR="007C42FF" w:rsidRPr="00C70478">
        <w:rPr>
          <w:rFonts w:ascii="Times New Roman" w:hAnsi="Times New Roman" w:cs="Times New Roman"/>
          <w:sz w:val="24"/>
          <w:szCs w:val="24"/>
        </w:rPr>
        <w:t xml:space="preserve"> локалних самоуправа које </w:t>
      </w:r>
      <w:r w:rsidR="00C70478" w:rsidRPr="00C70478">
        <w:rPr>
          <w:rFonts w:ascii="Times New Roman" w:hAnsi="Times New Roman" w:cs="Times New Roman"/>
          <w:sz w:val="24"/>
          <w:szCs w:val="24"/>
          <w:lang w:val="sr-Cyrl-RS"/>
        </w:rPr>
        <w:t>су се</w:t>
      </w:r>
      <w:r w:rsidR="007C42FF" w:rsidRPr="00C70478">
        <w:rPr>
          <w:rFonts w:ascii="Times New Roman" w:hAnsi="Times New Roman" w:cs="Times New Roman"/>
          <w:sz w:val="24"/>
          <w:szCs w:val="24"/>
        </w:rPr>
        <w:t xml:space="preserve"> делимично усагласиле,</w:t>
      </w:r>
      <w:r w:rsidR="00C70478" w:rsidRPr="00C70478">
        <w:rPr>
          <w:rFonts w:ascii="Times New Roman" w:hAnsi="Times New Roman" w:cs="Times New Roman"/>
          <w:sz w:val="24"/>
          <w:szCs w:val="24"/>
          <w:lang w:val="sr-Cyrl-RS"/>
        </w:rPr>
        <w:t xml:space="preserve"> представља </w:t>
      </w:r>
      <w:r w:rsidR="007C42FF" w:rsidRPr="00C70478">
        <w:rPr>
          <w:rFonts w:ascii="Times New Roman" w:hAnsi="Times New Roman" w:cs="Times New Roman"/>
          <w:sz w:val="24"/>
          <w:szCs w:val="24"/>
        </w:rPr>
        <w:t>показатељ да су послови управљања људским ресурсима п</w:t>
      </w:r>
      <w:r w:rsidR="00C70478" w:rsidRPr="00C70478">
        <w:rPr>
          <w:rFonts w:ascii="Times New Roman" w:hAnsi="Times New Roman" w:cs="Times New Roman"/>
          <w:sz w:val="24"/>
          <w:szCs w:val="24"/>
        </w:rPr>
        <w:t>остали саставни део</w:t>
      </w:r>
      <w:r w:rsidR="007C42FF" w:rsidRPr="00C70478">
        <w:rPr>
          <w:rFonts w:ascii="Times New Roman" w:hAnsi="Times New Roman" w:cs="Times New Roman"/>
          <w:sz w:val="24"/>
          <w:szCs w:val="24"/>
        </w:rPr>
        <w:t xml:space="preserve"> </w:t>
      </w:r>
      <w:r w:rsidR="00C70478" w:rsidRPr="00C70478">
        <w:rPr>
          <w:rFonts w:ascii="Times New Roman" w:hAnsi="Times New Roman" w:cs="Times New Roman"/>
          <w:sz w:val="24"/>
          <w:szCs w:val="24"/>
          <w:lang w:val="sr-Cyrl-RS"/>
        </w:rPr>
        <w:t xml:space="preserve">организационе структуре </w:t>
      </w:r>
      <w:r w:rsidR="007C42FF" w:rsidRPr="00C70478">
        <w:rPr>
          <w:rFonts w:ascii="Times New Roman" w:hAnsi="Times New Roman" w:cs="Times New Roman"/>
          <w:sz w:val="24"/>
          <w:szCs w:val="24"/>
        </w:rPr>
        <w:t>градских и општинских управа. Неусаглашеност је присутна у свега 3 (6%) локалне самоуправе</w:t>
      </w:r>
      <w:r w:rsidR="005C5D6C" w:rsidRPr="00C70478">
        <w:rPr>
          <w:rFonts w:ascii="Times New Roman" w:hAnsi="Times New Roman" w:cs="Times New Roman"/>
          <w:sz w:val="24"/>
          <w:szCs w:val="24"/>
        </w:rPr>
        <w:t>.</w:t>
      </w:r>
      <w:r w:rsidR="005C5D6C" w:rsidRPr="00446F38">
        <w:rPr>
          <w:rFonts w:ascii="Times New Roman" w:hAnsi="Times New Roman" w:cs="Times New Roman"/>
          <w:sz w:val="24"/>
          <w:szCs w:val="24"/>
        </w:rPr>
        <w:t xml:space="preserve"> </w:t>
      </w:r>
      <w:r w:rsidR="00C70478">
        <w:rPr>
          <w:rFonts w:ascii="Times New Roman" w:hAnsi="Times New Roman" w:cs="Times New Roman"/>
          <w:sz w:val="24"/>
          <w:szCs w:val="24"/>
          <w:lang w:val="sr-Cyrl-RS"/>
        </w:rPr>
        <w:t xml:space="preserve"> </w:t>
      </w:r>
    </w:p>
    <w:p w14:paraId="738F4CC4" w14:textId="73A80D68" w:rsidR="00851143" w:rsidRPr="00446F38" w:rsidRDefault="005C5D6C" w:rsidP="000512C3">
      <w:pPr>
        <w:spacing w:after="0" w:line="240" w:lineRule="auto"/>
        <w:ind w:firstLine="720"/>
        <w:jc w:val="both"/>
        <w:rPr>
          <w:rFonts w:ascii="Times New Roman" w:hAnsi="Times New Roman" w:cs="Times New Roman"/>
          <w:sz w:val="24"/>
          <w:szCs w:val="24"/>
          <w:lang w:val="sr-Cyrl-RS"/>
        </w:rPr>
      </w:pPr>
      <w:r w:rsidRPr="00446F38">
        <w:rPr>
          <w:rFonts w:ascii="Times New Roman" w:hAnsi="Times New Roman" w:cs="Times New Roman"/>
          <w:sz w:val="24"/>
          <w:szCs w:val="24"/>
          <w:lang w:val="sr-Cyrl-RS"/>
        </w:rPr>
        <w:t>Што се тиче Анализе поступка оцењивања</w:t>
      </w:r>
      <w:r w:rsidR="004C2D75" w:rsidRPr="00446F38">
        <w:rPr>
          <w:rFonts w:ascii="Times New Roman" w:hAnsi="Times New Roman" w:cs="Times New Roman"/>
          <w:color w:val="000000" w:themeColor="text1"/>
          <w:sz w:val="24"/>
          <w:szCs w:val="24"/>
          <w:lang w:val="sr-Latn-RS"/>
        </w:rPr>
        <w:t xml:space="preserve">, у 43 </w:t>
      </w:r>
      <w:r w:rsidR="00C95846">
        <w:rPr>
          <w:rFonts w:ascii="Times New Roman" w:hAnsi="Times New Roman" w:cs="Times New Roman"/>
          <w:color w:val="000000" w:themeColor="text1"/>
          <w:sz w:val="24"/>
          <w:szCs w:val="24"/>
          <w:lang w:val="sr-Cyrl-RS"/>
        </w:rPr>
        <w:t xml:space="preserve">ЈЛС </w:t>
      </w:r>
      <w:r w:rsidR="004C2D75" w:rsidRPr="00446F38">
        <w:rPr>
          <w:rFonts w:ascii="Times New Roman" w:hAnsi="Times New Roman" w:cs="Times New Roman"/>
          <w:color w:val="000000" w:themeColor="text1"/>
          <w:sz w:val="24"/>
          <w:szCs w:val="24"/>
          <w:lang w:val="sr-Latn-RS"/>
        </w:rPr>
        <w:t>(86%) спроводен је поступак оцењивања, док у 7</w:t>
      </w:r>
      <w:r w:rsidR="00C95846">
        <w:rPr>
          <w:rFonts w:ascii="Times New Roman" w:hAnsi="Times New Roman" w:cs="Times New Roman"/>
          <w:color w:val="000000" w:themeColor="text1"/>
          <w:sz w:val="24"/>
          <w:szCs w:val="24"/>
          <w:lang w:val="sr-Cyrl-RS"/>
        </w:rPr>
        <w:t xml:space="preserve"> ЈЛС</w:t>
      </w:r>
      <w:r w:rsidR="004C2D75" w:rsidRPr="00446F38">
        <w:rPr>
          <w:rFonts w:ascii="Times New Roman" w:hAnsi="Times New Roman" w:cs="Times New Roman"/>
          <w:color w:val="000000" w:themeColor="text1"/>
          <w:sz w:val="24"/>
          <w:szCs w:val="24"/>
          <w:lang w:val="sr-Latn-RS"/>
        </w:rPr>
        <w:t xml:space="preserve"> (14%) није. </w:t>
      </w:r>
      <w:r w:rsidR="004C2D75" w:rsidRPr="00446F38">
        <w:rPr>
          <w:rFonts w:ascii="Times New Roman" w:eastAsia="Times New Roman" w:hAnsi="Times New Roman" w:cs="Times New Roman"/>
          <w:sz w:val="24"/>
          <w:szCs w:val="24"/>
          <w:lang w:val="sr-Cyrl-RS"/>
        </w:rPr>
        <w:t xml:space="preserve">У 43 ЈЛС у којима је спроведен поступак оцењивања, од 7766 службеника, који су радни однос засновали на неодређено време укупно је оцењено 6788 службеника, што чини проценат од 87,40%, док није оцењено 978 службеника (12,60%). Најчешћи разлог за због којег службеници нису оцењени је што су радили краће од 6 месеци у календарској години или због дужег одсуства (породиљско одсуство, дуже боловање).  У односу на оцене </w:t>
      </w:r>
      <w:r w:rsidR="004C2D75" w:rsidRPr="00446F38">
        <w:rPr>
          <w:rFonts w:ascii="Times New Roman" w:hAnsi="Times New Roman" w:cs="Times New Roman"/>
          <w:sz w:val="24"/>
          <w:szCs w:val="24"/>
          <w:lang w:val="sr-Cyrl-RS"/>
        </w:rPr>
        <w:t>ниједном службенику није одређена оцена “не задовољава”; 2% од укупног броја оцењених службеника одређена је оцена оцена “задовољава”; 38% од укупног броја оцењених службеникаодређена је оцена “добар” и 60% од укупног броја оцењених службеникаодређена је оцена “истиче се”.</w:t>
      </w:r>
    </w:p>
    <w:p w14:paraId="056F810C" w14:textId="4A357A4A" w:rsidR="00446F38" w:rsidRPr="00493526" w:rsidRDefault="00446F38" w:rsidP="000512C3">
      <w:pPr>
        <w:spacing w:after="0" w:line="240" w:lineRule="auto"/>
        <w:ind w:firstLine="720"/>
        <w:jc w:val="both"/>
        <w:rPr>
          <w:rFonts w:ascii="Times New Roman" w:hAnsi="Times New Roman" w:cs="Times New Roman"/>
          <w:sz w:val="24"/>
          <w:szCs w:val="24"/>
          <w:lang w:val="sr-Cyrl-RS"/>
        </w:rPr>
      </w:pPr>
      <w:r w:rsidRPr="00446F38">
        <w:rPr>
          <w:rFonts w:ascii="Times New Roman" w:hAnsi="Times New Roman" w:cs="Times New Roman"/>
          <w:sz w:val="24"/>
          <w:szCs w:val="24"/>
          <w:lang w:val="sr-Cyrl-RS"/>
        </w:rPr>
        <w:t>На основу свега</w:t>
      </w:r>
      <w:r w:rsidR="00640DEF">
        <w:rPr>
          <w:rFonts w:ascii="Times New Roman" w:hAnsi="Times New Roman" w:cs="Times New Roman"/>
          <w:sz w:val="24"/>
          <w:szCs w:val="24"/>
          <w:lang w:val="sr-Cyrl-RS"/>
        </w:rPr>
        <w:t>,</w:t>
      </w:r>
      <w:r w:rsidRPr="00446F38">
        <w:rPr>
          <w:rFonts w:ascii="Times New Roman" w:hAnsi="Times New Roman" w:cs="Times New Roman"/>
          <w:sz w:val="24"/>
          <w:szCs w:val="24"/>
          <w:lang w:val="sr-Cyrl-RS"/>
        </w:rPr>
        <w:t xml:space="preserve"> намеће се генерални закључак да је систем УЉР на локалном нивоу власти успостављен, с тим да се у складу са развојем законског оквира за управљање људским ресурсима у следе</w:t>
      </w:r>
      <w:r w:rsidR="002D1F7D">
        <w:rPr>
          <w:rFonts w:ascii="Times New Roman" w:hAnsi="Times New Roman" w:cs="Times New Roman"/>
          <w:sz w:val="24"/>
          <w:szCs w:val="24"/>
          <w:lang w:val="sr-Cyrl-RS"/>
        </w:rPr>
        <w:t>ћој фази као логична тема намеће имплементација система</w:t>
      </w:r>
      <w:r w:rsidRPr="00446F38">
        <w:rPr>
          <w:rFonts w:ascii="Times New Roman" w:hAnsi="Times New Roman" w:cs="Times New Roman"/>
          <w:sz w:val="24"/>
          <w:szCs w:val="24"/>
          <w:lang w:val="sr-Cyrl-RS"/>
        </w:rPr>
        <w:t xml:space="preserve"> компетенције </w:t>
      </w:r>
      <w:r w:rsidR="002D1F7D">
        <w:rPr>
          <w:rFonts w:ascii="Times New Roman" w:hAnsi="Times New Roman" w:cs="Times New Roman"/>
          <w:sz w:val="24"/>
          <w:szCs w:val="24"/>
          <w:lang w:val="sr-Cyrl-RS"/>
        </w:rPr>
        <w:t>у функције УЉР</w:t>
      </w:r>
      <w:r w:rsidRPr="00446F38">
        <w:rPr>
          <w:rFonts w:ascii="Times New Roman" w:hAnsi="Times New Roman" w:cs="Times New Roman"/>
          <w:sz w:val="24"/>
          <w:szCs w:val="24"/>
          <w:lang w:val="sr-Cyrl-RS"/>
        </w:rPr>
        <w:t>. Професионална јавна управа,</w:t>
      </w:r>
      <w:r w:rsidR="00640DEF">
        <w:rPr>
          <w:rFonts w:ascii="Times New Roman" w:hAnsi="Times New Roman" w:cs="Times New Roman"/>
          <w:sz w:val="24"/>
          <w:szCs w:val="24"/>
          <w:lang w:val="sr-Cyrl-RS"/>
        </w:rPr>
        <w:t xml:space="preserve"> у</w:t>
      </w:r>
      <w:r w:rsidRPr="00446F38">
        <w:rPr>
          <w:rFonts w:ascii="Times New Roman" w:hAnsi="Times New Roman" w:cs="Times New Roman"/>
          <w:sz w:val="24"/>
          <w:szCs w:val="24"/>
          <w:lang w:val="sr-Cyrl-RS"/>
        </w:rPr>
        <w:t>кључујући и локалну самоуправу</w:t>
      </w:r>
      <w:r w:rsidRPr="00446F38">
        <w:rPr>
          <w:rFonts w:ascii="Times New Roman" w:hAnsi="Times New Roman" w:cs="Times New Roman"/>
          <w:color w:val="000000" w:themeColor="text1"/>
          <w:sz w:val="24"/>
          <w:szCs w:val="24"/>
        </w:rPr>
        <w:t xml:space="preserve">, </w:t>
      </w:r>
      <w:r w:rsidRPr="00446F38">
        <w:rPr>
          <w:rFonts w:ascii="Times New Roman" w:hAnsi="Times New Roman" w:cs="Times New Roman"/>
          <w:color w:val="000000" w:themeColor="text1"/>
          <w:sz w:val="24"/>
          <w:szCs w:val="24"/>
          <w:lang w:val="sr-Cyrl-RS"/>
        </w:rPr>
        <w:t>подразумева компетентне људске ресурсе и неопходно је да буде заснована на начелу заслуга, способности, и одговорности службеника. Компетентнии људи, било да су изабрани, постављени или запослени службеници и намештеници представљају кључни ресурс и сви остали аспекти реформе јавне управе зависе од њихових капацитета.</w:t>
      </w:r>
      <w:r w:rsidR="00E01E73">
        <w:rPr>
          <w:rFonts w:ascii="Times New Roman" w:hAnsi="Times New Roman" w:cs="Times New Roman"/>
          <w:color w:val="000000" w:themeColor="text1"/>
          <w:sz w:val="24"/>
          <w:szCs w:val="24"/>
          <w:lang w:val="sr-Cyrl-RS"/>
        </w:rPr>
        <w:t xml:space="preserve"> Због тога је и управљање људским ресурсима једна од основних функција локалне самоуправе и предуслов за адекватно позиционирање локалне самоуправе у систему јавне власти у Републици Србији. </w:t>
      </w:r>
      <w:r w:rsidR="00E01E73" w:rsidRPr="00493526">
        <w:rPr>
          <w:rFonts w:ascii="Times New Roman" w:hAnsi="Times New Roman" w:cs="Times New Roman"/>
          <w:sz w:val="24"/>
          <w:szCs w:val="24"/>
          <w:lang w:val="sr-Cyrl-RS"/>
        </w:rPr>
        <w:t xml:space="preserve">Из тога произилази да је </w:t>
      </w:r>
      <w:r w:rsidR="00493526" w:rsidRPr="00493526">
        <w:rPr>
          <w:rFonts w:ascii="Times New Roman" w:hAnsi="Times New Roman" w:cs="Times New Roman"/>
          <w:sz w:val="24"/>
          <w:szCs w:val="24"/>
          <w:lang w:val="sr-Cyrl-RS"/>
        </w:rPr>
        <w:t xml:space="preserve">имплементација </w:t>
      </w:r>
      <w:r w:rsidR="00E01E73" w:rsidRPr="00493526">
        <w:rPr>
          <w:rFonts w:ascii="Times New Roman" w:hAnsi="Times New Roman" w:cs="Times New Roman"/>
          <w:sz w:val="24"/>
          <w:szCs w:val="24"/>
          <w:lang w:val="sr-Cyrl-RS"/>
        </w:rPr>
        <w:t>система компетенција директно повезана са свим елементима функције УЉР, укључујући планирање људских ресурса, анализу описа</w:t>
      </w:r>
      <w:r w:rsidR="005A468F" w:rsidRPr="00493526">
        <w:rPr>
          <w:rFonts w:ascii="Times New Roman" w:hAnsi="Times New Roman" w:cs="Times New Roman"/>
          <w:sz w:val="24"/>
          <w:szCs w:val="24"/>
          <w:lang w:val="sr-Cyrl-RS"/>
        </w:rPr>
        <w:t xml:space="preserve"> радних места и наравно попуњавања радних места</w:t>
      </w:r>
      <w:r w:rsidR="00640DEF" w:rsidRPr="00493526">
        <w:rPr>
          <w:rFonts w:ascii="Times New Roman" w:hAnsi="Times New Roman" w:cs="Times New Roman"/>
          <w:sz w:val="24"/>
          <w:szCs w:val="24"/>
          <w:lang w:val="sr-Cyrl-RS"/>
        </w:rPr>
        <w:t xml:space="preserve"> </w:t>
      </w:r>
      <w:r w:rsidR="005A468F" w:rsidRPr="00493526">
        <w:rPr>
          <w:rFonts w:ascii="Times New Roman" w:hAnsi="Times New Roman" w:cs="Times New Roman"/>
          <w:sz w:val="24"/>
          <w:szCs w:val="24"/>
          <w:lang w:val="sr-Cyrl-RS"/>
        </w:rPr>
        <w:t>(нарочито у делу провере знања и одабира кадрова)</w:t>
      </w:r>
      <w:r w:rsidR="002D1F7D">
        <w:rPr>
          <w:rFonts w:ascii="Times New Roman" w:hAnsi="Times New Roman" w:cs="Times New Roman"/>
          <w:sz w:val="24"/>
          <w:szCs w:val="24"/>
          <w:lang w:val="sr-Cyrl-RS"/>
        </w:rPr>
        <w:t>, вредновање радне успешности и др</w:t>
      </w:r>
      <w:r w:rsidR="00640DEF" w:rsidRPr="00493526">
        <w:rPr>
          <w:rFonts w:ascii="Times New Roman" w:hAnsi="Times New Roman" w:cs="Times New Roman"/>
          <w:sz w:val="24"/>
          <w:szCs w:val="24"/>
          <w:lang w:val="sr-Cyrl-RS"/>
        </w:rPr>
        <w:t>.</w:t>
      </w:r>
    </w:p>
    <w:p w14:paraId="545BC21F" w14:textId="4DF5E3D8" w:rsidR="00682232" w:rsidRDefault="005B3773"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Који су важећи </w:t>
      </w:r>
      <w:r w:rsidR="00624C6C" w:rsidRPr="005771AF">
        <w:rPr>
          <w:rFonts w:ascii="Times New Roman" w:hAnsi="Times New Roman" w:cs="Times New Roman"/>
          <w:sz w:val="24"/>
          <w:szCs w:val="24"/>
        </w:rPr>
        <w:t xml:space="preserve">прописи и </w:t>
      </w:r>
      <w:r w:rsidRPr="005771AF">
        <w:rPr>
          <w:rFonts w:ascii="Times New Roman" w:hAnsi="Times New Roman" w:cs="Times New Roman"/>
          <w:sz w:val="24"/>
          <w:szCs w:val="24"/>
        </w:rPr>
        <w:t>документи јавн</w:t>
      </w:r>
      <w:r w:rsidR="004D7F70" w:rsidRPr="005771AF">
        <w:rPr>
          <w:rFonts w:ascii="Times New Roman" w:hAnsi="Times New Roman" w:cs="Times New Roman"/>
          <w:sz w:val="24"/>
          <w:szCs w:val="24"/>
        </w:rPr>
        <w:t>их</w:t>
      </w:r>
      <w:r w:rsidRPr="005771AF">
        <w:rPr>
          <w:rFonts w:ascii="Times New Roman" w:hAnsi="Times New Roman" w:cs="Times New Roman"/>
          <w:sz w:val="24"/>
          <w:szCs w:val="24"/>
        </w:rPr>
        <w:t xml:space="preserve"> политик</w:t>
      </w:r>
      <w:r w:rsidR="004D7F70" w:rsidRPr="005771AF">
        <w:rPr>
          <w:rFonts w:ascii="Times New Roman" w:hAnsi="Times New Roman" w:cs="Times New Roman"/>
          <w:sz w:val="24"/>
          <w:szCs w:val="24"/>
        </w:rPr>
        <w:t>а</w:t>
      </w:r>
      <w:r w:rsidRPr="005771AF">
        <w:rPr>
          <w:rFonts w:ascii="Times New Roman" w:hAnsi="Times New Roman" w:cs="Times New Roman"/>
          <w:sz w:val="24"/>
          <w:szCs w:val="24"/>
        </w:rPr>
        <w:t xml:space="preserve"> од значаја за </w:t>
      </w:r>
      <w:r w:rsidR="00435456" w:rsidRPr="005771AF">
        <w:rPr>
          <w:rFonts w:ascii="Times New Roman" w:hAnsi="Times New Roman" w:cs="Times New Roman"/>
          <w:sz w:val="24"/>
          <w:szCs w:val="24"/>
          <w:lang w:val="sr-Cyrl-RS"/>
        </w:rPr>
        <w:t>промену која се предлаже</w:t>
      </w:r>
      <w:r w:rsidR="000B7A92" w:rsidRPr="005771AF">
        <w:rPr>
          <w:rFonts w:ascii="Times New Roman" w:hAnsi="Times New Roman" w:cs="Times New Roman"/>
          <w:sz w:val="24"/>
          <w:szCs w:val="24"/>
        </w:rPr>
        <w:t xml:space="preserve"> </w:t>
      </w:r>
      <w:r w:rsidRPr="005771AF">
        <w:rPr>
          <w:rFonts w:ascii="Times New Roman" w:hAnsi="Times New Roman" w:cs="Times New Roman"/>
          <w:sz w:val="24"/>
          <w:szCs w:val="24"/>
        </w:rPr>
        <w:t>и у чему се тај значај огледа?</w:t>
      </w:r>
    </w:p>
    <w:p w14:paraId="57AFFA86"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5F330BAE" w14:textId="43DFD491" w:rsidR="00682232" w:rsidRDefault="00CF0DB5" w:rsidP="000512C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Потреба за изменaма</w:t>
      </w:r>
      <w:r w:rsidR="00682232" w:rsidRPr="00682232">
        <w:rPr>
          <w:rFonts w:ascii="Times New Roman" w:hAnsi="Times New Roman" w:cs="Times New Roman"/>
          <w:sz w:val="24"/>
          <w:szCs w:val="24"/>
          <w:lang w:val="sr-Cyrl-RS"/>
        </w:rPr>
        <w:t xml:space="preserve"> Закона утврђене су како Стратегијом реформе јавне управе за период  од 2021. до 2030. године, тако и Акционим планом за спровођење Стратегије реформе јавне управе за период од 2021. до 2025. године. Имајући у виду измене нормативног оквира у државно службеничком систему </w:t>
      </w:r>
      <w:r w:rsidR="00301093">
        <w:rPr>
          <w:rFonts w:ascii="Times New Roman" w:hAnsi="Times New Roman" w:cs="Times New Roman"/>
          <w:sz w:val="24"/>
          <w:szCs w:val="24"/>
        </w:rPr>
        <w:t>(</w:t>
      </w:r>
      <w:r w:rsidR="00301093">
        <w:rPr>
          <w:rFonts w:ascii="Times New Roman" w:hAnsi="Times New Roman" w:cs="Times New Roman"/>
          <w:sz w:val="24"/>
          <w:szCs w:val="24"/>
          <w:lang w:val="sr-Cyrl-RS"/>
        </w:rPr>
        <w:t>Закон о државним службеницима</w:t>
      </w:r>
      <w:r w:rsidR="00301093">
        <w:rPr>
          <w:rFonts w:ascii="Times New Roman" w:hAnsi="Times New Roman" w:cs="Times New Roman"/>
          <w:sz w:val="24"/>
          <w:szCs w:val="24"/>
        </w:rPr>
        <w:t>)</w:t>
      </w:r>
      <w:r w:rsidR="00301093">
        <w:rPr>
          <w:rFonts w:ascii="Times New Roman" w:hAnsi="Times New Roman" w:cs="Times New Roman"/>
          <w:sz w:val="24"/>
          <w:szCs w:val="24"/>
          <w:lang w:val="sr-Cyrl-RS"/>
        </w:rPr>
        <w:t xml:space="preserve"> </w:t>
      </w:r>
      <w:r w:rsidR="00682232" w:rsidRPr="00682232">
        <w:rPr>
          <w:rFonts w:ascii="Times New Roman" w:hAnsi="Times New Roman" w:cs="Times New Roman"/>
          <w:sz w:val="24"/>
          <w:szCs w:val="24"/>
          <w:lang w:val="sr-Cyrl-RS"/>
        </w:rPr>
        <w:t xml:space="preserve">којима је у све функције управљања људским ресурсима </w:t>
      </w:r>
      <w:r w:rsidR="00682232" w:rsidRPr="00682232">
        <w:rPr>
          <w:rFonts w:ascii="Times New Roman" w:hAnsi="Times New Roman" w:cs="Times New Roman"/>
          <w:bCs/>
          <w:sz w:val="24"/>
          <w:szCs w:val="24"/>
        </w:rPr>
        <w:t>ув</w:t>
      </w:r>
      <w:r w:rsidR="00682232" w:rsidRPr="00682232">
        <w:rPr>
          <w:rFonts w:ascii="Times New Roman" w:hAnsi="Times New Roman" w:cs="Times New Roman"/>
          <w:bCs/>
          <w:sz w:val="24"/>
          <w:szCs w:val="24"/>
          <w:lang w:val="sr-Cyrl-RS"/>
        </w:rPr>
        <w:t>еден систем компетенција</w:t>
      </w:r>
      <w:r w:rsidR="00301093">
        <w:rPr>
          <w:rFonts w:ascii="Times New Roman" w:hAnsi="Times New Roman" w:cs="Times New Roman"/>
          <w:bCs/>
          <w:sz w:val="24"/>
          <w:szCs w:val="24"/>
          <w:lang w:val="sr-Cyrl-RS"/>
        </w:rPr>
        <w:t xml:space="preserve"> (2018. године)</w:t>
      </w:r>
      <w:r w:rsidR="00682232" w:rsidRPr="00682232">
        <w:rPr>
          <w:rFonts w:ascii="Times New Roman" w:hAnsi="Times New Roman" w:cs="Times New Roman"/>
          <w:bCs/>
          <w:sz w:val="24"/>
          <w:szCs w:val="24"/>
          <w:lang w:val="sr-Cyrl-RS"/>
        </w:rPr>
        <w:t xml:space="preserve">, </w:t>
      </w:r>
      <w:r w:rsidR="00682232">
        <w:rPr>
          <w:rFonts w:ascii="Times New Roman" w:hAnsi="Times New Roman" w:cs="Times New Roman"/>
          <w:sz w:val="24"/>
          <w:szCs w:val="24"/>
          <w:lang w:val="sr-Cyrl-RS"/>
        </w:rPr>
        <w:t>у</w:t>
      </w:r>
      <w:r w:rsidR="00682232" w:rsidRPr="00682232">
        <w:rPr>
          <w:rFonts w:ascii="Times New Roman" w:hAnsi="Times New Roman" w:cs="Times New Roman"/>
          <w:sz w:val="24"/>
          <w:szCs w:val="24"/>
          <w:lang w:val="sr-Cyrl-RS"/>
        </w:rPr>
        <w:t xml:space="preserve"> циљу даљег спровођења </w:t>
      </w:r>
      <w:r w:rsidR="00682232" w:rsidRPr="00682232">
        <w:rPr>
          <w:rFonts w:ascii="Times New Roman" w:hAnsi="Times New Roman" w:cs="Times New Roman"/>
          <w:sz w:val="24"/>
          <w:szCs w:val="24"/>
        </w:rPr>
        <w:t>кључних корака у даљој реформи</w:t>
      </w:r>
      <w:r w:rsidR="00646196">
        <w:rPr>
          <w:rFonts w:ascii="Times New Roman" w:hAnsi="Times New Roman" w:cs="Times New Roman"/>
          <w:sz w:val="24"/>
          <w:szCs w:val="24"/>
          <w:lang w:val="sr-Cyrl-RS"/>
        </w:rPr>
        <w:t>,</w:t>
      </w:r>
      <w:r w:rsidR="00682232" w:rsidRPr="00682232">
        <w:rPr>
          <w:rFonts w:ascii="Times New Roman" w:hAnsi="Times New Roman" w:cs="Times New Roman"/>
          <w:sz w:val="24"/>
          <w:szCs w:val="24"/>
          <w:lang w:val="sr-Cyrl-RS"/>
        </w:rPr>
        <w:t xml:space="preserve"> ради успостављања усклађеног јавно службеничког система и обезбеђивања уједначеног положаја запослених на државном и локалном нивоу, </w:t>
      </w:r>
      <w:r w:rsidR="00646196">
        <w:rPr>
          <w:rFonts w:ascii="Times New Roman" w:hAnsi="Times New Roman" w:cs="Times New Roman"/>
          <w:sz w:val="24"/>
          <w:szCs w:val="24"/>
          <w:lang w:val="sr-Cyrl-RS"/>
        </w:rPr>
        <w:t xml:space="preserve">започето је са увођењем </w:t>
      </w:r>
      <w:r w:rsidR="00682232" w:rsidRPr="00682232">
        <w:rPr>
          <w:rFonts w:ascii="Times New Roman" w:hAnsi="Times New Roman" w:cs="Times New Roman"/>
          <w:sz w:val="24"/>
          <w:szCs w:val="24"/>
          <w:lang w:val="sr-Cyrl-RS"/>
        </w:rPr>
        <w:t xml:space="preserve">система </w:t>
      </w:r>
      <w:r w:rsidR="00682232" w:rsidRPr="00682232">
        <w:rPr>
          <w:rFonts w:ascii="Times New Roman" w:hAnsi="Times New Roman" w:cs="Times New Roman"/>
          <w:sz w:val="24"/>
          <w:szCs w:val="24"/>
        </w:rPr>
        <w:t xml:space="preserve">компетенција </w:t>
      </w:r>
      <w:r w:rsidR="00682232" w:rsidRPr="00682232">
        <w:rPr>
          <w:rFonts w:ascii="Times New Roman" w:hAnsi="Times New Roman" w:cs="Times New Roman"/>
          <w:sz w:val="24"/>
          <w:szCs w:val="24"/>
          <w:lang w:val="sr-Cyrl-RS"/>
        </w:rPr>
        <w:t>у све инструменте за управљање људским ресурсима који се примењују на</w:t>
      </w:r>
      <w:r w:rsidR="00682232" w:rsidRPr="00682232">
        <w:rPr>
          <w:rFonts w:ascii="Times New Roman" w:hAnsi="Times New Roman" w:cs="Times New Roman"/>
          <w:sz w:val="24"/>
          <w:szCs w:val="24"/>
        </w:rPr>
        <w:t xml:space="preserve"> запослене у </w:t>
      </w:r>
      <w:r w:rsidR="00682232" w:rsidRPr="00682232">
        <w:rPr>
          <w:rFonts w:ascii="Times New Roman" w:hAnsi="Times New Roman" w:cs="Times New Roman"/>
          <w:sz w:val="24"/>
          <w:szCs w:val="24"/>
          <w:lang w:val="sr-Cyrl-RS"/>
        </w:rPr>
        <w:t>органима аутономних покрајина и јединицама локалне самоуправе</w:t>
      </w:r>
      <w:r w:rsidR="00301093">
        <w:rPr>
          <w:rFonts w:ascii="Times New Roman" w:hAnsi="Times New Roman" w:cs="Times New Roman"/>
          <w:sz w:val="24"/>
          <w:szCs w:val="24"/>
          <w:lang w:val="sr-Cyrl-RS"/>
        </w:rPr>
        <w:t xml:space="preserve">. </w:t>
      </w:r>
      <w:r w:rsidR="00646196">
        <w:rPr>
          <w:rFonts w:ascii="Times New Roman" w:hAnsi="Times New Roman" w:cs="Times New Roman"/>
          <w:sz w:val="24"/>
          <w:szCs w:val="24"/>
          <w:lang w:val="sr-Cyrl-RS"/>
        </w:rPr>
        <w:t xml:space="preserve">Законом о изменама и допунама Закона о запосленима у аутономним покрајинама и јединицама локалне самоуправе </w:t>
      </w:r>
      <w:r w:rsidR="00646196" w:rsidRPr="00682232">
        <w:rPr>
          <w:rFonts w:ascii="Times New Roman" w:hAnsi="Times New Roman" w:cs="Times New Roman"/>
          <w:sz w:val="24"/>
          <w:szCs w:val="24"/>
        </w:rPr>
        <w:t>(„</w:t>
      </w:r>
      <w:r w:rsidR="00646196" w:rsidRPr="00682232">
        <w:rPr>
          <w:rFonts w:ascii="Times New Roman" w:hAnsi="Times New Roman" w:cs="Times New Roman"/>
          <w:sz w:val="24"/>
          <w:szCs w:val="24"/>
          <w:lang w:val="sr-Latn-RS"/>
        </w:rPr>
        <w:t>Службени гласник РС</w:t>
      </w:r>
      <w:r w:rsidR="00646196" w:rsidRPr="00682232">
        <w:rPr>
          <w:rFonts w:ascii="Times New Roman" w:hAnsi="Times New Roman" w:cs="Times New Roman"/>
          <w:sz w:val="24"/>
          <w:szCs w:val="24"/>
        </w:rPr>
        <w:t>”,</w:t>
      </w:r>
      <w:r w:rsidR="00646196" w:rsidRPr="00682232">
        <w:rPr>
          <w:rFonts w:ascii="Times New Roman" w:hAnsi="Times New Roman" w:cs="Times New Roman"/>
          <w:sz w:val="24"/>
          <w:szCs w:val="24"/>
          <w:lang w:val="sr-Latn-RS"/>
        </w:rPr>
        <w:t xml:space="preserve"> број </w:t>
      </w:r>
      <w:r w:rsidR="00646196">
        <w:rPr>
          <w:rFonts w:ascii="Times New Roman" w:hAnsi="Times New Roman" w:cs="Times New Roman"/>
          <w:sz w:val="24"/>
          <w:szCs w:val="24"/>
          <w:lang w:val="sr-Cyrl-RS"/>
        </w:rPr>
        <w:t>114/21), који је у примени од 1. јануара 2022. године и одговарајућим подзаконским а</w:t>
      </w:r>
      <w:r w:rsidR="00770C1D">
        <w:rPr>
          <w:rFonts w:ascii="Times New Roman" w:hAnsi="Times New Roman" w:cs="Times New Roman"/>
          <w:sz w:val="24"/>
          <w:szCs w:val="24"/>
          <w:lang w:val="sr-Cyrl-RS"/>
        </w:rPr>
        <w:t>к</w:t>
      </w:r>
      <w:r w:rsidR="00646196">
        <w:rPr>
          <w:rFonts w:ascii="Times New Roman" w:hAnsi="Times New Roman" w:cs="Times New Roman"/>
          <w:sz w:val="24"/>
          <w:szCs w:val="24"/>
          <w:lang w:val="sr-Cyrl-RS"/>
        </w:rPr>
        <w:t xml:space="preserve">тима, систем компетенција интегрисан је у </w:t>
      </w:r>
      <w:r w:rsidR="00770C1D">
        <w:rPr>
          <w:rFonts w:ascii="Times New Roman" w:hAnsi="Times New Roman" w:cs="Times New Roman"/>
          <w:sz w:val="24"/>
          <w:szCs w:val="24"/>
          <w:lang w:val="sr-Cyrl-RS"/>
        </w:rPr>
        <w:t xml:space="preserve">Правилнике </w:t>
      </w:r>
      <w:r w:rsidR="00646196">
        <w:rPr>
          <w:rFonts w:ascii="Times New Roman" w:hAnsi="Times New Roman" w:cs="Times New Roman"/>
          <w:sz w:val="24"/>
          <w:szCs w:val="24"/>
          <w:lang w:val="sr-Cyrl-RS"/>
        </w:rPr>
        <w:t xml:space="preserve">о унутрашњој организацији и систематизацији радних места, </w:t>
      </w:r>
      <w:r w:rsidR="00770C1D">
        <w:rPr>
          <w:rFonts w:ascii="Times New Roman" w:hAnsi="Times New Roman" w:cs="Times New Roman"/>
          <w:sz w:val="24"/>
          <w:szCs w:val="24"/>
          <w:lang w:val="sr-Cyrl-RS" w:eastAsia="en-GB"/>
        </w:rPr>
        <w:t>као обавезан елемент садржине правилник</w:t>
      </w:r>
      <w:r w:rsidR="00F172C8">
        <w:rPr>
          <w:rFonts w:ascii="Times New Roman" w:hAnsi="Times New Roman" w:cs="Times New Roman"/>
          <w:sz w:val="24"/>
          <w:szCs w:val="24"/>
          <w:lang w:val="sr-Cyrl-RS" w:eastAsia="en-GB"/>
        </w:rPr>
        <w:t>а</w:t>
      </w:r>
      <w:r w:rsidR="00770C1D">
        <w:rPr>
          <w:rFonts w:ascii="Times New Roman" w:hAnsi="Times New Roman" w:cs="Times New Roman"/>
          <w:sz w:val="24"/>
          <w:szCs w:val="24"/>
          <w:lang w:val="sr-Cyrl-RS" w:eastAsia="en-GB"/>
        </w:rPr>
        <w:t xml:space="preserve"> и у складу са тим </w:t>
      </w:r>
      <w:r w:rsidR="00646196">
        <w:rPr>
          <w:rFonts w:ascii="Times New Roman" w:hAnsi="Times New Roman" w:cs="Times New Roman"/>
          <w:sz w:val="24"/>
          <w:szCs w:val="24"/>
          <w:lang w:val="sr-Cyrl-RS"/>
        </w:rPr>
        <w:t>органи АП и ЈЛ</w:t>
      </w:r>
      <w:r w:rsidR="00770C1D">
        <w:rPr>
          <w:rFonts w:ascii="Times New Roman" w:hAnsi="Times New Roman" w:cs="Times New Roman"/>
          <w:sz w:val="24"/>
          <w:szCs w:val="24"/>
          <w:lang w:val="sr-Cyrl-RS"/>
        </w:rPr>
        <w:t>С</w:t>
      </w:r>
      <w:r w:rsidR="00646196">
        <w:rPr>
          <w:rFonts w:ascii="Times New Roman" w:hAnsi="Times New Roman" w:cs="Times New Roman"/>
          <w:sz w:val="24"/>
          <w:szCs w:val="24"/>
          <w:lang w:val="sr-Cyrl-RS"/>
        </w:rPr>
        <w:t xml:space="preserve"> имали </w:t>
      </w:r>
      <w:r w:rsidR="00770C1D">
        <w:rPr>
          <w:rFonts w:ascii="Times New Roman" w:hAnsi="Times New Roman" w:cs="Times New Roman"/>
          <w:sz w:val="24"/>
          <w:szCs w:val="24"/>
          <w:lang w:val="sr-Cyrl-RS"/>
        </w:rPr>
        <w:t xml:space="preserve">су </w:t>
      </w:r>
      <w:r w:rsidR="00646196">
        <w:rPr>
          <w:rFonts w:ascii="Times New Roman" w:hAnsi="Times New Roman" w:cs="Times New Roman"/>
          <w:sz w:val="24"/>
          <w:szCs w:val="24"/>
          <w:lang w:val="sr-Cyrl-RS"/>
        </w:rPr>
        <w:t>обавезу</w:t>
      </w:r>
      <w:r w:rsidR="00770C1D">
        <w:rPr>
          <w:rFonts w:ascii="Times New Roman" w:hAnsi="Times New Roman" w:cs="Times New Roman"/>
          <w:sz w:val="24"/>
          <w:szCs w:val="24"/>
          <w:lang w:val="sr-Cyrl-RS"/>
        </w:rPr>
        <w:t xml:space="preserve"> да </w:t>
      </w:r>
      <w:r w:rsidR="00646196">
        <w:rPr>
          <w:rFonts w:ascii="Times New Roman" w:hAnsi="Times New Roman" w:cs="Times New Roman"/>
          <w:sz w:val="24"/>
          <w:szCs w:val="24"/>
          <w:lang w:val="sr-Cyrl-RS"/>
        </w:rPr>
        <w:t>до п</w:t>
      </w:r>
      <w:r w:rsidR="00770C1D">
        <w:rPr>
          <w:rFonts w:ascii="Times New Roman" w:hAnsi="Times New Roman" w:cs="Times New Roman"/>
          <w:sz w:val="24"/>
          <w:szCs w:val="24"/>
          <w:lang w:val="sr-Cyrl-RS"/>
        </w:rPr>
        <w:t>о</w:t>
      </w:r>
      <w:r w:rsidR="00646196">
        <w:rPr>
          <w:rFonts w:ascii="Times New Roman" w:hAnsi="Times New Roman" w:cs="Times New Roman"/>
          <w:sz w:val="24"/>
          <w:szCs w:val="24"/>
          <w:lang w:val="sr-Cyrl-RS"/>
        </w:rPr>
        <w:t>четка септембра 2022. године сво</w:t>
      </w:r>
      <w:r w:rsidR="00770C1D">
        <w:rPr>
          <w:rFonts w:ascii="Times New Roman" w:hAnsi="Times New Roman" w:cs="Times New Roman"/>
          <w:sz w:val="24"/>
          <w:szCs w:val="24"/>
          <w:lang w:val="sr-Cyrl-RS"/>
        </w:rPr>
        <w:t>ј</w:t>
      </w:r>
      <w:r w:rsidR="00646196">
        <w:rPr>
          <w:rFonts w:ascii="Times New Roman" w:hAnsi="Times New Roman" w:cs="Times New Roman"/>
          <w:sz w:val="24"/>
          <w:szCs w:val="24"/>
          <w:lang w:val="sr-Cyrl-RS"/>
        </w:rPr>
        <w:t>е акте</w:t>
      </w:r>
      <w:r w:rsidR="00770C1D">
        <w:rPr>
          <w:rFonts w:ascii="Times New Roman" w:hAnsi="Times New Roman" w:cs="Times New Roman"/>
          <w:sz w:val="24"/>
          <w:szCs w:val="24"/>
          <w:lang w:val="sr-Cyrl-RS"/>
        </w:rPr>
        <w:t xml:space="preserve"> о унутрашњој организацији</w:t>
      </w:r>
      <w:r w:rsidR="00646196">
        <w:rPr>
          <w:rFonts w:ascii="Times New Roman" w:hAnsi="Times New Roman" w:cs="Times New Roman"/>
          <w:sz w:val="24"/>
          <w:szCs w:val="24"/>
          <w:lang w:val="sr-Cyrl-RS"/>
        </w:rPr>
        <w:t xml:space="preserve"> ускладе са </w:t>
      </w:r>
      <w:r w:rsidR="00770C1D">
        <w:rPr>
          <w:rFonts w:ascii="Times New Roman" w:hAnsi="Times New Roman" w:cs="Times New Roman"/>
          <w:sz w:val="24"/>
          <w:szCs w:val="24"/>
          <w:lang w:val="sr-Cyrl-RS"/>
        </w:rPr>
        <w:t>ус</w:t>
      </w:r>
      <w:r w:rsidR="002D1F7D">
        <w:rPr>
          <w:rFonts w:ascii="Times New Roman" w:hAnsi="Times New Roman" w:cs="Times New Roman"/>
          <w:sz w:val="24"/>
          <w:szCs w:val="24"/>
          <w:lang w:val="sr-Cyrl-RS"/>
        </w:rPr>
        <w:t>војеним законским и подзаконским</w:t>
      </w:r>
      <w:r w:rsidR="00770C1D">
        <w:rPr>
          <w:rFonts w:ascii="Times New Roman" w:hAnsi="Times New Roman" w:cs="Times New Roman"/>
          <w:sz w:val="24"/>
          <w:szCs w:val="24"/>
          <w:lang w:val="sr-Cyrl-RS"/>
        </w:rPr>
        <w:t xml:space="preserve"> решењима</w:t>
      </w:r>
      <w:r w:rsidR="000569E1">
        <w:rPr>
          <w:rFonts w:ascii="Times New Roman" w:hAnsi="Times New Roman" w:cs="Times New Roman"/>
          <w:sz w:val="24"/>
          <w:szCs w:val="24"/>
          <w:lang w:val="sr-Cyrl-RS"/>
        </w:rPr>
        <w:t xml:space="preserve">. </w:t>
      </w:r>
      <w:r w:rsidR="00770C1D">
        <w:rPr>
          <w:rFonts w:ascii="Times New Roman" w:hAnsi="Times New Roman" w:cs="Times New Roman"/>
          <w:sz w:val="24"/>
          <w:szCs w:val="24"/>
          <w:lang w:val="sr-Cyrl-RS"/>
        </w:rPr>
        <w:t>Наведеним изменама закона</w:t>
      </w:r>
      <w:r w:rsidR="00770C1D">
        <w:rPr>
          <w:rFonts w:ascii="Times New Roman" w:hAnsi="Times New Roman" w:cs="Times New Roman"/>
          <w:sz w:val="24"/>
          <w:szCs w:val="24"/>
          <w:lang w:val="sr-Cyrl-RS" w:eastAsia="en-GB"/>
        </w:rPr>
        <w:t xml:space="preserve"> створени су услови да се </w:t>
      </w:r>
      <w:r w:rsidR="00770C1D" w:rsidRPr="00D635E8">
        <w:rPr>
          <w:rFonts w:ascii="Times New Roman" w:hAnsi="Times New Roman" w:cs="Times New Roman"/>
          <w:sz w:val="24"/>
          <w:szCs w:val="24"/>
          <w:lang w:val="sr-Cyrl-RS" w:eastAsia="en-GB"/>
        </w:rPr>
        <w:t>на локал</w:t>
      </w:r>
      <w:r w:rsidR="00770C1D">
        <w:rPr>
          <w:rFonts w:ascii="Times New Roman" w:hAnsi="Times New Roman" w:cs="Times New Roman"/>
          <w:sz w:val="24"/>
          <w:szCs w:val="24"/>
          <w:lang w:val="sr-Cyrl-RS" w:eastAsia="en-GB"/>
        </w:rPr>
        <w:t>ном нивоу власти обезбеди</w:t>
      </w:r>
      <w:r w:rsidR="00770C1D" w:rsidRPr="00D635E8">
        <w:rPr>
          <w:rFonts w:ascii="Times New Roman" w:hAnsi="Times New Roman" w:cs="Times New Roman"/>
          <w:sz w:val="24"/>
          <w:szCs w:val="24"/>
          <w:lang w:val="sr-Cyrl-RS" w:eastAsia="en-GB"/>
        </w:rPr>
        <w:t xml:space="preserve"> добра основа за потпуно </w:t>
      </w:r>
      <w:r w:rsidR="00770C1D">
        <w:rPr>
          <w:rFonts w:ascii="Times New Roman" w:hAnsi="Times New Roman" w:cs="Times New Roman"/>
          <w:sz w:val="24"/>
          <w:szCs w:val="24"/>
          <w:lang w:val="sr-Cyrl-RS" w:eastAsia="en-GB"/>
        </w:rPr>
        <w:t xml:space="preserve">увођење </w:t>
      </w:r>
      <w:r w:rsidR="00770C1D" w:rsidRPr="00D635E8">
        <w:rPr>
          <w:rFonts w:ascii="Times New Roman" w:hAnsi="Times New Roman" w:cs="Times New Roman"/>
          <w:sz w:val="24"/>
          <w:szCs w:val="24"/>
          <w:lang w:val="sr-Cyrl-RS" w:eastAsia="en-GB"/>
        </w:rPr>
        <w:t xml:space="preserve">система компетенција и у остале функције </w:t>
      </w:r>
      <w:r w:rsidR="00770C1D">
        <w:rPr>
          <w:rFonts w:ascii="Times New Roman" w:hAnsi="Times New Roman" w:cs="Times New Roman"/>
          <w:sz w:val="24"/>
          <w:szCs w:val="24"/>
          <w:lang w:val="sr-Cyrl-RS" w:eastAsia="en-GB"/>
        </w:rPr>
        <w:t>упр</w:t>
      </w:r>
      <w:r w:rsidR="00770C1D" w:rsidRPr="00D635E8">
        <w:rPr>
          <w:rFonts w:ascii="Times New Roman" w:hAnsi="Times New Roman" w:cs="Times New Roman"/>
          <w:sz w:val="24"/>
          <w:szCs w:val="24"/>
          <w:lang w:val="sr-Cyrl-RS" w:eastAsia="en-GB"/>
        </w:rPr>
        <w:t>ављања људским ресурси</w:t>
      </w:r>
      <w:r w:rsidR="00770C1D">
        <w:rPr>
          <w:rFonts w:ascii="Times New Roman" w:hAnsi="Times New Roman" w:cs="Times New Roman"/>
          <w:sz w:val="24"/>
          <w:szCs w:val="24"/>
          <w:lang w:val="sr-Cyrl-RS" w:eastAsia="en-GB"/>
        </w:rPr>
        <w:t>ма, тј. у поступак запошљавања</w:t>
      </w:r>
      <w:r w:rsidR="001C4DA1">
        <w:rPr>
          <w:rFonts w:ascii="Times New Roman" w:hAnsi="Times New Roman" w:cs="Times New Roman"/>
          <w:sz w:val="24"/>
          <w:szCs w:val="24"/>
          <w:lang w:val="sr-Cyrl-RS" w:eastAsia="en-GB"/>
        </w:rPr>
        <w:t xml:space="preserve"> и у систем оцењивања. </w:t>
      </w:r>
      <w:r w:rsidR="00301093">
        <w:rPr>
          <w:rFonts w:ascii="Times New Roman" w:hAnsi="Times New Roman" w:cs="Times New Roman"/>
          <w:sz w:val="24"/>
          <w:szCs w:val="24"/>
          <w:lang w:val="sr-Cyrl-RS"/>
        </w:rPr>
        <w:t xml:space="preserve">Поред тога, интегрисањем компетенција у управљање људским ресурсима </w:t>
      </w:r>
      <w:r w:rsidR="00301093">
        <w:rPr>
          <w:rFonts w:ascii="Times New Roman" w:hAnsi="Times New Roman" w:cs="Times New Roman"/>
          <w:bCs/>
          <w:sz w:val="24"/>
          <w:szCs w:val="24"/>
          <w:lang w:val="sr-Cyrl-RS"/>
        </w:rPr>
        <w:t>обезбеђује</w:t>
      </w:r>
      <w:r w:rsidR="00682232" w:rsidRPr="00682232">
        <w:rPr>
          <w:rFonts w:ascii="Times New Roman" w:hAnsi="Times New Roman" w:cs="Times New Roman"/>
          <w:bCs/>
          <w:sz w:val="24"/>
          <w:szCs w:val="24"/>
          <w:lang w:val="sr-Cyrl-RS"/>
        </w:rPr>
        <w:t xml:space="preserve"> </w:t>
      </w:r>
      <w:r w:rsidR="00301093">
        <w:rPr>
          <w:rFonts w:ascii="Times New Roman" w:hAnsi="Times New Roman" w:cs="Times New Roman"/>
          <w:bCs/>
          <w:sz w:val="24"/>
          <w:szCs w:val="24"/>
          <w:lang w:val="sr-Cyrl-RS"/>
        </w:rPr>
        <w:t>се унапређење</w:t>
      </w:r>
      <w:r w:rsidR="00682232" w:rsidRPr="00682232">
        <w:rPr>
          <w:rFonts w:ascii="Times New Roman" w:hAnsi="Times New Roman" w:cs="Times New Roman"/>
          <w:sz w:val="24"/>
          <w:szCs w:val="24"/>
        </w:rPr>
        <w:t xml:space="preserve"> запошљавања заснован</w:t>
      </w:r>
      <w:r w:rsidR="00301093">
        <w:rPr>
          <w:rFonts w:ascii="Times New Roman" w:hAnsi="Times New Roman" w:cs="Times New Roman"/>
          <w:sz w:val="24"/>
          <w:szCs w:val="24"/>
        </w:rPr>
        <w:t>ог на заслугама и професионални</w:t>
      </w:r>
      <w:r w:rsidR="00682232" w:rsidRPr="00682232">
        <w:rPr>
          <w:rFonts w:ascii="Times New Roman" w:hAnsi="Times New Roman" w:cs="Times New Roman"/>
          <w:sz w:val="24"/>
          <w:szCs w:val="24"/>
        </w:rPr>
        <w:t xml:space="preserve"> развој службеника</w:t>
      </w:r>
      <w:r w:rsidR="00682232" w:rsidRPr="00682232">
        <w:rPr>
          <w:rFonts w:ascii="Times New Roman" w:hAnsi="Times New Roman" w:cs="Times New Roman"/>
          <w:sz w:val="24"/>
          <w:szCs w:val="24"/>
          <w:lang w:val="sr-Cyrl-RS"/>
        </w:rPr>
        <w:t>.</w:t>
      </w:r>
      <w:r w:rsidR="00301093">
        <w:rPr>
          <w:rFonts w:ascii="Times New Roman" w:hAnsi="Times New Roman" w:cs="Times New Roman"/>
          <w:sz w:val="24"/>
          <w:szCs w:val="24"/>
        </w:rPr>
        <w:t xml:space="preserve"> </w:t>
      </w:r>
    </w:p>
    <w:p w14:paraId="7CEA9FA1" w14:textId="77777777" w:rsidR="000512C3" w:rsidRPr="00301093" w:rsidRDefault="000512C3" w:rsidP="000512C3">
      <w:pPr>
        <w:spacing w:after="0" w:line="240" w:lineRule="auto"/>
        <w:ind w:firstLine="720"/>
        <w:jc w:val="both"/>
        <w:rPr>
          <w:rFonts w:ascii="Times New Roman" w:hAnsi="Times New Roman" w:cs="Times New Roman"/>
          <w:sz w:val="24"/>
          <w:szCs w:val="24"/>
        </w:rPr>
      </w:pPr>
    </w:p>
    <w:p w14:paraId="44540C0B" w14:textId="77777777" w:rsidR="005B3773" w:rsidRDefault="005B3773"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су уочени проблеми у области и </w:t>
      </w:r>
      <w:r w:rsidR="00954886" w:rsidRPr="005771AF">
        <w:rPr>
          <w:rFonts w:ascii="Times New Roman" w:hAnsi="Times New Roman" w:cs="Times New Roman"/>
          <w:sz w:val="24"/>
          <w:szCs w:val="24"/>
        </w:rPr>
        <w:t>на кога се они односе</w:t>
      </w:r>
      <w:r w:rsidRPr="005771AF">
        <w:rPr>
          <w:rFonts w:ascii="Times New Roman" w:hAnsi="Times New Roman" w:cs="Times New Roman"/>
          <w:sz w:val="24"/>
          <w:szCs w:val="24"/>
        </w:rPr>
        <w:t xml:space="preserve">? </w:t>
      </w:r>
      <w:r w:rsidR="00954886" w:rsidRPr="005771AF">
        <w:rPr>
          <w:rFonts w:ascii="Times New Roman" w:hAnsi="Times New Roman" w:cs="Times New Roman"/>
          <w:sz w:val="24"/>
          <w:szCs w:val="24"/>
        </w:rPr>
        <w:t xml:space="preserve">Представити узроке </w:t>
      </w:r>
      <w:r w:rsidR="00301093" w:rsidRPr="005771AF">
        <w:rPr>
          <w:rFonts w:ascii="Times New Roman" w:hAnsi="Times New Roman" w:cs="Times New Roman"/>
          <w:sz w:val="24"/>
          <w:szCs w:val="24"/>
        </w:rPr>
        <w:t>и последице</w:t>
      </w:r>
      <w:r w:rsidRPr="005771AF">
        <w:rPr>
          <w:rFonts w:ascii="Times New Roman" w:hAnsi="Times New Roman" w:cs="Times New Roman"/>
          <w:sz w:val="24"/>
          <w:szCs w:val="24"/>
        </w:rPr>
        <w:t xml:space="preserve"> проблема</w:t>
      </w:r>
      <w:r w:rsidR="00954886" w:rsidRPr="005771AF">
        <w:rPr>
          <w:rFonts w:ascii="Times New Roman" w:hAnsi="Times New Roman" w:cs="Times New Roman"/>
          <w:sz w:val="24"/>
          <w:szCs w:val="24"/>
        </w:rPr>
        <w:t>.</w:t>
      </w:r>
      <w:r w:rsidR="00301093">
        <w:rPr>
          <w:rFonts w:ascii="Times New Roman" w:hAnsi="Times New Roman" w:cs="Times New Roman"/>
          <w:sz w:val="24"/>
          <w:szCs w:val="24"/>
          <w:lang w:val="sr-Cyrl-RS"/>
        </w:rPr>
        <w:t xml:space="preserve"> </w:t>
      </w:r>
    </w:p>
    <w:p w14:paraId="4B41E81A" w14:textId="77777777" w:rsidR="000512C3" w:rsidRDefault="000512C3" w:rsidP="000512C3">
      <w:pPr>
        <w:pStyle w:val="NoSpacing"/>
        <w:ind w:left="90" w:firstLine="630"/>
        <w:jc w:val="both"/>
        <w:rPr>
          <w:rFonts w:ascii="Times New Roman" w:eastAsia="Times New Roman" w:hAnsi="Times New Roman" w:cs="Times New Roman"/>
          <w:sz w:val="24"/>
          <w:szCs w:val="24"/>
          <w:lang w:val="sr-Cyrl-RS" w:eastAsia="ar-SA"/>
        </w:rPr>
      </w:pPr>
    </w:p>
    <w:p w14:paraId="1E6BB00A" w14:textId="4596F500" w:rsidR="00493526" w:rsidRDefault="00493526" w:rsidP="000512C3">
      <w:pPr>
        <w:pStyle w:val="NoSpacing"/>
        <w:ind w:left="90" w:firstLine="63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eastAsia="ar-SA"/>
        </w:rPr>
        <w:t>И</w:t>
      </w:r>
      <w:r w:rsidRPr="00D635E8">
        <w:rPr>
          <w:rFonts w:ascii="Times New Roman" w:eastAsia="Times New Roman" w:hAnsi="Times New Roman" w:cs="Times New Roman"/>
          <w:sz w:val="24"/>
          <w:szCs w:val="24"/>
          <w:lang w:val="sr-Cyrl-RS" w:eastAsia="ar-SA"/>
        </w:rPr>
        <w:t>страживања</w:t>
      </w:r>
      <w:r>
        <w:rPr>
          <w:rFonts w:ascii="Times New Roman" w:eastAsia="Times New Roman" w:hAnsi="Times New Roman" w:cs="Times New Roman"/>
          <w:sz w:val="24"/>
          <w:szCs w:val="24"/>
          <w:lang w:val="sr-Cyrl-RS" w:eastAsia="ar-SA"/>
        </w:rPr>
        <w:t xml:space="preserve"> која су спроведена</w:t>
      </w:r>
      <w:r w:rsidRPr="00D635E8">
        <w:rPr>
          <w:rFonts w:ascii="Times New Roman" w:eastAsia="Times New Roman" w:hAnsi="Times New Roman" w:cs="Times New Roman"/>
          <w:sz w:val="24"/>
          <w:szCs w:val="24"/>
          <w:lang w:val="sr-Cyrl-RS" w:eastAsia="ar-SA"/>
        </w:rPr>
        <w:t xml:space="preserve"> у оквиру пројекта који финансијски подржава Влада Швајцарске </w:t>
      </w:r>
      <w:r w:rsidRPr="00D635E8">
        <w:rPr>
          <w:rFonts w:ascii="Times New Roman" w:hAnsi="Times New Roman" w:cs="Times New Roman"/>
          <w:bCs/>
          <w:sz w:val="24"/>
          <w:szCs w:val="24"/>
          <w:lang w:val="sr-Cyrl-RS"/>
        </w:rPr>
        <w:t>„Подршка спровођењу Акционог плана Стратегије реформе јавне управе – реформе локалне самоуправе 2016-2019”</w:t>
      </w:r>
      <w:r>
        <w:rPr>
          <w:rFonts w:ascii="Times New Roman" w:eastAsia="Times New Roman" w:hAnsi="Times New Roman" w:cs="Times New Roman"/>
          <w:sz w:val="24"/>
          <w:szCs w:val="24"/>
          <w:lang w:val="sr-Cyrl-RS" w:eastAsia="ar-SA"/>
        </w:rPr>
        <w:t xml:space="preserve"> и </w:t>
      </w:r>
      <w:r w:rsidRPr="00D635E8">
        <w:rPr>
          <w:rFonts w:ascii="Times New Roman" w:eastAsia="Times New Roman" w:hAnsi="Times New Roman" w:cs="Times New Roman"/>
          <w:sz w:val="24"/>
          <w:szCs w:val="24"/>
          <w:lang w:val="sr-Cyrl-RS" w:eastAsia="ar-SA"/>
        </w:rPr>
        <w:t>анализ</w:t>
      </w:r>
      <w:r>
        <w:rPr>
          <w:rFonts w:ascii="Times New Roman" w:eastAsia="Times New Roman" w:hAnsi="Times New Roman" w:cs="Times New Roman"/>
          <w:sz w:val="24"/>
          <w:szCs w:val="24"/>
          <w:lang w:val="sr-Cyrl-RS" w:eastAsia="ar-SA"/>
        </w:rPr>
        <w:t>е</w:t>
      </w:r>
      <w:r w:rsidRPr="00D635E8">
        <w:rPr>
          <w:rFonts w:ascii="Times New Roman" w:eastAsia="Times New Roman" w:hAnsi="Times New Roman" w:cs="Times New Roman"/>
          <w:sz w:val="24"/>
          <w:szCs w:val="24"/>
          <w:lang w:val="sr-Cyrl-RS" w:eastAsia="ar-SA"/>
        </w:rPr>
        <w:t xml:space="preserve"> стања у свим кључним областима, </w:t>
      </w:r>
      <w:r>
        <w:rPr>
          <w:rFonts w:ascii="Times New Roman" w:eastAsia="Times New Roman" w:hAnsi="Times New Roman" w:cs="Times New Roman"/>
          <w:sz w:val="24"/>
          <w:szCs w:val="24"/>
          <w:lang w:val="sr-Cyrl-RS" w:eastAsia="ar-SA"/>
        </w:rPr>
        <w:t xml:space="preserve">кроз пројекат Савета Европе „Управљање људским ресурсима у локалној самоуправи – фаза 2“ </w:t>
      </w:r>
      <w:r w:rsidRPr="00873CE0">
        <w:rPr>
          <w:rFonts w:ascii="Times New Roman" w:eastAsia="Times New Roman" w:hAnsi="Times New Roman" w:cs="Times New Roman"/>
          <w:sz w:val="24"/>
          <w:szCs w:val="24"/>
          <w:lang w:val="sr-Cyrl-RS" w:eastAsia="ar-SA"/>
        </w:rPr>
        <w:t>коришћењем индекса за УЉР</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val="sr-Cyrl-RS" w:eastAsia="ar-SA"/>
        </w:rPr>
        <w:t>(и</w:t>
      </w:r>
      <w:r w:rsidRPr="00873CE0">
        <w:rPr>
          <w:rFonts w:ascii="Times New Roman" w:eastAsia="Times New Roman" w:hAnsi="Times New Roman" w:cs="Times New Roman"/>
          <w:sz w:val="24"/>
          <w:szCs w:val="24"/>
          <w:lang w:val="sr-Cyrl-RS" w:eastAsia="ar-SA"/>
        </w:rPr>
        <w:t>н</w:t>
      </w:r>
      <w:r>
        <w:rPr>
          <w:rFonts w:ascii="Times New Roman" w:eastAsia="Times New Roman" w:hAnsi="Times New Roman" w:cs="Times New Roman"/>
          <w:sz w:val="24"/>
          <w:szCs w:val="24"/>
          <w:lang w:val="sr-Cyrl-RS" w:eastAsia="ar-SA"/>
        </w:rPr>
        <w:t>с</w:t>
      </w:r>
      <w:r w:rsidRPr="00873CE0">
        <w:rPr>
          <w:rFonts w:ascii="Times New Roman" w:eastAsia="Times New Roman" w:hAnsi="Times New Roman" w:cs="Times New Roman"/>
          <w:sz w:val="24"/>
          <w:szCs w:val="24"/>
          <w:lang w:val="sr-Cyrl-RS" w:eastAsia="ar-SA"/>
        </w:rPr>
        <w:t xml:space="preserve">трумент за процену капацитета за спровођење послова у области УЉР) који је развила </w:t>
      </w:r>
      <w:r>
        <w:rPr>
          <w:rFonts w:ascii="Times New Roman" w:eastAsia="Times New Roman" w:hAnsi="Times New Roman" w:cs="Times New Roman"/>
          <w:sz w:val="24"/>
          <w:szCs w:val="24"/>
          <w:lang w:val="sr-Cyrl-RS" w:eastAsia="ar-SA"/>
        </w:rPr>
        <w:t>Стална конференција градова и општина,</w:t>
      </w:r>
      <w:r w:rsidRPr="00873CE0">
        <w:rPr>
          <w:rFonts w:ascii="Times New Roman" w:eastAsia="Times New Roman" w:hAnsi="Times New Roman" w:cs="Times New Roman"/>
          <w:sz w:val="24"/>
          <w:szCs w:val="24"/>
          <w:lang w:val="sr-Cyrl-RS" w:eastAsia="ar-SA"/>
        </w:rPr>
        <w:t xml:space="preserve"> </w:t>
      </w:r>
      <w:r w:rsidRPr="00D635E8">
        <w:rPr>
          <w:rFonts w:ascii="Times New Roman" w:eastAsia="Times New Roman" w:hAnsi="Times New Roman" w:cs="Times New Roman"/>
          <w:sz w:val="24"/>
          <w:szCs w:val="24"/>
          <w:lang w:val="sr-Cyrl-RS" w:eastAsia="ar-SA"/>
        </w:rPr>
        <w:t xml:space="preserve">недвосмислено </w:t>
      </w:r>
      <w:r>
        <w:rPr>
          <w:rFonts w:ascii="Times New Roman" w:eastAsia="Times New Roman" w:hAnsi="Times New Roman" w:cs="Times New Roman"/>
          <w:sz w:val="24"/>
          <w:szCs w:val="24"/>
          <w:lang w:val="sr-Cyrl-RS" w:eastAsia="ar-SA"/>
        </w:rPr>
        <w:t>указују</w:t>
      </w:r>
      <w:r w:rsidRPr="00D635E8">
        <w:rPr>
          <w:rFonts w:ascii="Times New Roman" w:eastAsia="Times New Roman" w:hAnsi="Times New Roman" w:cs="Times New Roman"/>
          <w:sz w:val="24"/>
          <w:szCs w:val="24"/>
          <w:lang w:val="sr-Cyrl-RS" w:eastAsia="ar-SA"/>
        </w:rPr>
        <w:t xml:space="preserve"> </w:t>
      </w:r>
      <w:r w:rsidRPr="00D635E8">
        <w:rPr>
          <w:rFonts w:ascii="Times New Roman" w:hAnsi="Times New Roman" w:cs="Times New Roman"/>
          <w:sz w:val="24"/>
          <w:szCs w:val="24"/>
          <w:lang w:val="sr-Cyrl-RS"/>
        </w:rPr>
        <w:t xml:space="preserve">да </w:t>
      </w:r>
      <w:r>
        <w:rPr>
          <w:rFonts w:ascii="Times New Roman" w:hAnsi="Times New Roman" w:cs="Times New Roman"/>
          <w:sz w:val="24"/>
          <w:szCs w:val="24"/>
          <w:lang w:val="sr-Cyrl-RS"/>
        </w:rPr>
        <w:t>постоји препреке и изазови</w:t>
      </w:r>
      <w:r w:rsidRPr="00D635E8">
        <w:rPr>
          <w:rFonts w:ascii="Times New Roman" w:hAnsi="Times New Roman" w:cs="Times New Roman"/>
          <w:sz w:val="24"/>
          <w:szCs w:val="24"/>
          <w:lang w:val="sr-Cyrl-RS"/>
        </w:rPr>
        <w:t xml:space="preserve"> у спровођењу </w:t>
      </w:r>
      <w:r>
        <w:rPr>
          <w:rFonts w:ascii="Times New Roman" w:hAnsi="Times New Roman" w:cs="Times New Roman"/>
          <w:sz w:val="24"/>
          <w:szCs w:val="24"/>
          <w:lang w:val="sr-Cyrl-RS"/>
        </w:rPr>
        <w:t>постојећег</w:t>
      </w:r>
      <w:r w:rsidRPr="00D635E8">
        <w:rPr>
          <w:rFonts w:ascii="Times New Roman" w:hAnsi="Times New Roman" w:cs="Times New Roman"/>
          <w:sz w:val="24"/>
          <w:szCs w:val="24"/>
          <w:lang w:val="sr-Cyrl-RS"/>
        </w:rPr>
        <w:t xml:space="preserve"> правног оквира</w:t>
      </w:r>
      <w:r>
        <w:rPr>
          <w:rFonts w:ascii="Times New Roman" w:hAnsi="Times New Roman" w:cs="Times New Roman"/>
          <w:sz w:val="24"/>
          <w:szCs w:val="24"/>
          <w:lang w:val="sr-Cyrl-RS"/>
        </w:rPr>
        <w:t>, односно Закона о запосленима у АП и ЈЛС и</w:t>
      </w:r>
      <w:r w:rsidRPr="00D635E8">
        <w:rPr>
          <w:rFonts w:ascii="Times New Roman" w:hAnsi="Times New Roman" w:cs="Times New Roman"/>
          <w:sz w:val="24"/>
          <w:szCs w:val="24"/>
          <w:lang w:val="sr-Cyrl-RS"/>
        </w:rPr>
        <w:t xml:space="preserve"> његове недоследне примене у неким ЈЛС. </w:t>
      </w:r>
      <w:r w:rsidRPr="00F76D78">
        <w:rPr>
          <w:rFonts w:ascii="Times New Roman" w:eastAsia="Times New Roman" w:hAnsi="Times New Roman" w:cs="Times New Roman"/>
          <w:sz w:val="24"/>
          <w:szCs w:val="24"/>
          <w:lang w:val="sr-Cyrl-RS" w:eastAsia="ar-SA"/>
        </w:rPr>
        <w:t>Анализа је имала за циљ да изврши процену тренутног стања у 70 градова, општина и градских општина у области УЉР четири године од почетка примене Закона о запосленима у АП и ЈЛС</w:t>
      </w:r>
      <w:r w:rsidRPr="00F76D78">
        <w:rPr>
          <w:rFonts w:ascii="Times New Roman" w:eastAsia="Calibri" w:hAnsi="Times New Roman" w:cs="Times New Roman"/>
          <w:bCs/>
          <w:sz w:val="24"/>
          <w:szCs w:val="24"/>
        </w:rPr>
        <w:t>.</w:t>
      </w:r>
      <w:r w:rsidRPr="00F76D78">
        <w:rPr>
          <w:rFonts w:ascii="Times New Roman" w:eastAsia="Calibri" w:hAnsi="Times New Roman" w:cs="Times New Roman"/>
          <w:bCs/>
          <w:sz w:val="24"/>
          <w:szCs w:val="24"/>
          <w:lang w:val="sr-Cyrl-RS"/>
        </w:rPr>
        <w:t xml:space="preserve"> </w:t>
      </w:r>
      <w:r w:rsidRPr="00F76D78">
        <w:rPr>
          <w:rFonts w:ascii="Times New Roman" w:hAnsi="Times New Roman" w:cs="Times New Roman"/>
          <w:sz w:val="24"/>
          <w:szCs w:val="24"/>
          <w:lang w:val="sr-Cyrl-RS"/>
        </w:rPr>
        <w:t>Последње истраживање је рађено у периоду јануар-фебруар и јун-јул 2020. године на 50 ЈЛС које су обухваћене пакетима подршке за УЉР у оквиру програма „Управљање људским ресурсима у локалној самоуправи – фаза 2” и 20 ЈЛС које нису биле укључене у пакете подршке за УЉР.</w:t>
      </w:r>
    </w:p>
    <w:p w14:paraId="244D34A5" w14:textId="4B761DF0" w:rsidR="00493526" w:rsidRDefault="00493526" w:rsidP="000512C3">
      <w:pPr>
        <w:pStyle w:val="NoSpacing"/>
        <w:ind w:firstLine="450"/>
        <w:jc w:val="both"/>
        <w:rPr>
          <w:rFonts w:ascii="Times New Roman" w:eastAsia="Times New Roman" w:hAnsi="Times New Roman" w:cs="Times New Roman"/>
          <w:bCs/>
          <w:sz w:val="24"/>
          <w:szCs w:val="24"/>
          <w:lang w:val="sr-Cyrl-RS" w:eastAsia="ar-SA"/>
        </w:rPr>
      </w:pPr>
      <w:r w:rsidRPr="00D635E8">
        <w:rPr>
          <w:rFonts w:ascii="Times New Roman" w:eastAsia="Times New Roman" w:hAnsi="Times New Roman" w:cs="Times New Roman"/>
          <w:bCs/>
          <w:sz w:val="24"/>
          <w:szCs w:val="24"/>
          <w:lang w:val="sr-Cyrl-RS" w:eastAsia="ar-SA"/>
        </w:rPr>
        <w:t xml:space="preserve">Анализа стања по индексу за УЉР је показала да просечан резултат градова и општина износи </w:t>
      </w:r>
      <w:r w:rsidRPr="00D635E8">
        <w:rPr>
          <w:rFonts w:ascii="Times New Roman" w:eastAsia="Times New Roman" w:hAnsi="Times New Roman" w:cs="Times New Roman"/>
          <w:bCs/>
          <w:sz w:val="24"/>
          <w:szCs w:val="24"/>
          <w:lang w:eastAsia="ar-SA"/>
        </w:rPr>
        <w:t>5</w:t>
      </w:r>
      <w:r w:rsidRPr="00D635E8">
        <w:rPr>
          <w:rFonts w:ascii="Times New Roman" w:eastAsia="Times New Roman" w:hAnsi="Times New Roman" w:cs="Times New Roman"/>
          <w:bCs/>
          <w:sz w:val="24"/>
          <w:szCs w:val="24"/>
          <w:lang w:val="sr-Cyrl-RS" w:eastAsia="ar-SA"/>
        </w:rPr>
        <w:t>1%</w:t>
      </w:r>
      <w:r w:rsidRPr="00D635E8">
        <w:rPr>
          <w:rFonts w:ascii="Times New Roman" w:eastAsia="Times New Roman" w:hAnsi="Times New Roman" w:cs="Times New Roman"/>
          <w:bCs/>
          <w:sz w:val="24"/>
          <w:szCs w:val="24"/>
          <w:lang w:val="sr-Latn-RS" w:eastAsia="ar-SA"/>
        </w:rPr>
        <w:t xml:space="preserve"> </w:t>
      </w:r>
      <w:r>
        <w:rPr>
          <w:rFonts w:ascii="Times New Roman" w:eastAsia="Times New Roman" w:hAnsi="Times New Roman" w:cs="Times New Roman"/>
          <w:bCs/>
          <w:sz w:val="24"/>
          <w:szCs w:val="24"/>
          <w:lang w:val="sr-Cyrl-RS" w:eastAsia="ar-SA"/>
        </w:rPr>
        <w:t>и</w:t>
      </w:r>
      <w:r w:rsidRPr="00D635E8">
        <w:rPr>
          <w:rFonts w:ascii="Times New Roman" w:eastAsia="Times New Roman" w:hAnsi="Times New Roman" w:cs="Times New Roman"/>
          <w:bCs/>
          <w:sz w:val="24"/>
          <w:szCs w:val="24"/>
          <w:lang w:val="sr-Latn-RS" w:eastAsia="ar-SA"/>
        </w:rPr>
        <w:t xml:space="preserve"> да </w:t>
      </w:r>
      <w:r w:rsidRPr="00D635E8">
        <w:rPr>
          <w:rFonts w:ascii="Times New Roman" w:eastAsia="Times New Roman" w:hAnsi="Times New Roman" w:cs="Times New Roman"/>
          <w:bCs/>
          <w:sz w:val="24"/>
          <w:szCs w:val="24"/>
          <w:lang w:val="sr-Cyrl-RS" w:eastAsia="ar-SA"/>
        </w:rPr>
        <w:t>око</w:t>
      </w:r>
      <w:r w:rsidRPr="00D635E8">
        <w:rPr>
          <w:rFonts w:ascii="Times New Roman" w:eastAsia="Times New Roman" w:hAnsi="Times New Roman" w:cs="Times New Roman"/>
          <w:bCs/>
          <w:sz w:val="24"/>
          <w:szCs w:val="24"/>
          <w:lang w:eastAsia="ar-SA"/>
        </w:rPr>
        <w:t xml:space="preserve"> 64%</w:t>
      </w:r>
      <w:r w:rsidRPr="00D635E8" w:rsidDel="00536380">
        <w:rPr>
          <w:rFonts w:ascii="Times New Roman" w:eastAsia="Times New Roman" w:hAnsi="Times New Roman" w:cs="Times New Roman"/>
          <w:sz w:val="24"/>
          <w:szCs w:val="24"/>
          <w:lang w:eastAsia="ar-SA"/>
        </w:rPr>
        <w:t xml:space="preserve"> </w:t>
      </w:r>
      <w:r w:rsidRPr="00D635E8">
        <w:rPr>
          <w:rFonts w:ascii="Times New Roman" w:eastAsia="Times New Roman" w:hAnsi="Times New Roman" w:cs="Times New Roman"/>
          <w:bCs/>
          <w:sz w:val="24"/>
          <w:szCs w:val="24"/>
          <w:lang w:val="sr-Cyrl-RS" w:eastAsia="ar-SA"/>
        </w:rPr>
        <w:t>ЈЛС има потпуно задовољавајућу кадровску структуру везано за послове УЉР</w:t>
      </w:r>
      <w:r w:rsidR="000569E1">
        <w:rPr>
          <w:rFonts w:ascii="Times New Roman" w:eastAsia="Times New Roman" w:hAnsi="Times New Roman" w:cs="Times New Roman"/>
          <w:bCs/>
          <w:sz w:val="24"/>
          <w:szCs w:val="24"/>
          <w:lang w:val="sr-Cyrl-RS" w:eastAsia="ar-SA"/>
        </w:rPr>
        <w:t>,</w:t>
      </w:r>
      <w:r w:rsidRPr="00D635E8">
        <w:rPr>
          <w:rFonts w:ascii="Times New Roman" w:eastAsia="Times New Roman" w:hAnsi="Times New Roman" w:cs="Times New Roman"/>
          <w:bCs/>
          <w:sz w:val="24"/>
          <w:szCs w:val="24"/>
          <w:lang w:val="sr-Cyrl-RS" w:eastAsia="ar-SA"/>
        </w:rPr>
        <w:t xml:space="preserve"> </w:t>
      </w:r>
      <w:r>
        <w:rPr>
          <w:rFonts w:ascii="Times New Roman" w:eastAsia="Times New Roman" w:hAnsi="Times New Roman" w:cs="Times New Roman"/>
          <w:bCs/>
          <w:sz w:val="24"/>
          <w:szCs w:val="24"/>
          <w:lang w:val="sr-Cyrl-RS" w:eastAsia="ar-SA"/>
        </w:rPr>
        <w:t>али да је</w:t>
      </w:r>
      <w:r w:rsidRPr="00D635E8">
        <w:rPr>
          <w:rFonts w:ascii="Times New Roman" w:eastAsia="Times New Roman" w:hAnsi="Times New Roman" w:cs="Times New Roman"/>
          <w:bCs/>
          <w:sz w:val="24"/>
          <w:szCs w:val="24"/>
          <w:lang w:val="sr-Cyrl-RS" w:eastAsia="ar-SA"/>
        </w:rPr>
        <w:t xml:space="preserve"> неопходно уложити напоре у подизање неопходних компетенција и мотивације запослених на тим местима.</w:t>
      </w:r>
      <w:r>
        <w:rPr>
          <w:rFonts w:ascii="Times New Roman" w:eastAsia="Times New Roman" w:hAnsi="Times New Roman" w:cs="Times New Roman"/>
          <w:bCs/>
          <w:sz w:val="24"/>
          <w:szCs w:val="24"/>
          <w:lang w:val="sr-Cyrl-RS" w:eastAsia="ar-SA"/>
        </w:rPr>
        <w:t xml:space="preserve"> </w:t>
      </w:r>
    </w:p>
    <w:p w14:paraId="40E95C95" w14:textId="77777777" w:rsidR="00493526" w:rsidRDefault="00493526" w:rsidP="000512C3">
      <w:pPr>
        <w:pStyle w:val="NoSpacing"/>
        <w:ind w:firstLine="450"/>
        <w:jc w:val="both"/>
        <w:rPr>
          <w:rFonts w:ascii="Times New Roman" w:eastAsia="Times New Roman" w:hAnsi="Times New Roman" w:cs="Times New Roman"/>
          <w:bCs/>
          <w:sz w:val="24"/>
          <w:szCs w:val="24"/>
          <w:lang w:val="sr-Cyrl-RS" w:eastAsia="ar-SA"/>
        </w:rPr>
      </w:pPr>
      <w:r>
        <w:rPr>
          <w:rFonts w:ascii="Times New Roman" w:eastAsia="Times New Roman" w:hAnsi="Times New Roman" w:cs="Times New Roman"/>
          <w:bCs/>
          <w:sz w:val="24"/>
          <w:szCs w:val="24"/>
          <w:lang w:val="sr-Cyrl-RS" w:eastAsia="ar-SA"/>
        </w:rPr>
        <w:t xml:space="preserve">Примена </w:t>
      </w:r>
      <w:r w:rsidRPr="00D635E8">
        <w:rPr>
          <w:rFonts w:ascii="Times New Roman" w:eastAsia="Times New Roman" w:hAnsi="Times New Roman" w:cs="Times New Roman"/>
          <w:bCs/>
          <w:sz w:val="24"/>
          <w:szCs w:val="24"/>
          <w:lang w:val="sr-Cyrl-RS" w:eastAsia="ar-SA"/>
        </w:rPr>
        <w:t>нових, модер</w:t>
      </w:r>
      <w:r>
        <w:rPr>
          <w:rFonts w:ascii="Times New Roman" w:eastAsia="Times New Roman" w:hAnsi="Times New Roman" w:cs="Times New Roman"/>
          <w:bCs/>
          <w:sz w:val="24"/>
          <w:szCs w:val="24"/>
          <w:lang w:val="sr-Cyrl-RS" w:eastAsia="ar-SA"/>
        </w:rPr>
        <w:t>них начела, процеса и процедура у складу са новим надлежностима, обавезама и одговорностима</w:t>
      </w:r>
      <w:r w:rsidRPr="00304C08">
        <w:rPr>
          <w:rFonts w:ascii="Times New Roman" w:eastAsia="Times New Roman" w:hAnsi="Times New Roman" w:cs="Times New Roman"/>
          <w:bCs/>
          <w:sz w:val="24"/>
          <w:szCs w:val="24"/>
          <w:lang w:val="sr-Cyrl-RS" w:eastAsia="ar-SA"/>
        </w:rPr>
        <w:t xml:space="preserve"> </w:t>
      </w:r>
      <w:r w:rsidRPr="00D635E8">
        <w:rPr>
          <w:rFonts w:ascii="Times New Roman" w:eastAsia="Times New Roman" w:hAnsi="Times New Roman" w:cs="Times New Roman"/>
          <w:bCs/>
          <w:sz w:val="24"/>
          <w:szCs w:val="24"/>
          <w:lang w:val="sr-Cyrl-RS" w:eastAsia="ar-SA"/>
        </w:rPr>
        <w:t>захтевају посебан скуп знања, вештина и способности (компетенција), које се често не стичу током формалног образовања. Зато је одабир компетентних људи у транспарентном конкурсном поступку, уз одговарајућу проверу знања</w:t>
      </w:r>
      <w:r w:rsidRPr="00D635E8">
        <w:rPr>
          <w:rFonts w:ascii="Times New Roman" w:eastAsia="Times New Roman" w:hAnsi="Times New Roman" w:cs="Times New Roman"/>
          <w:bCs/>
          <w:sz w:val="24"/>
          <w:szCs w:val="24"/>
          <w:lang w:val="sr-Latn-RS" w:eastAsia="ar-SA"/>
        </w:rPr>
        <w:t>,</w:t>
      </w:r>
      <w:r w:rsidRPr="00D635E8">
        <w:rPr>
          <w:rFonts w:ascii="Times New Roman" w:eastAsia="Times New Roman" w:hAnsi="Times New Roman" w:cs="Times New Roman"/>
          <w:bCs/>
          <w:sz w:val="24"/>
          <w:szCs w:val="24"/>
          <w:lang w:val="sr-Cyrl-RS" w:eastAsia="ar-SA"/>
        </w:rPr>
        <w:t xml:space="preserve"> способности и вештина као и праћење учинка запослених и награђивање по заслугама и друге кључне функције управљања људским ресурсима,  изузетно важно питање за даљи развој локалне самоуправе.</w:t>
      </w:r>
    </w:p>
    <w:p w14:paraId="0B42B366" w14:textId="731EACB6" w:rsidR="00493526" w:rsidRDefault="00493526" w:rsidP="000512C3">
      <w:pPr>
        <w:pStyle w:val="NoSpacing"/>
        <w:ind w:firstLine="450"/>
        <w:jc w:val="both"/>
        <w:rPr>
          <w:rFonts w:ascii="Times New Roman" w:eastAsia="Times New Roman" w:hAnsi="Times New Roman" w:cs="Times New Roman"/>
          <w:sz w:val="24"/>
          <w:szCs w:val="24"/>
          <w:lang w:val="sr-Cyrl-RS" w:eastAsia="ar-SA"/>
        </w:rPr>
      </w:pPr>
      <w:r w:rsidRPr="00326B92">
        <w:rPr>
          <w:rFonts w:ascii="Times New Roman" w:eastAsia="Times New Roman" w:hAnsi="Times New Roman" w:cs="Times New Roman"/>
          <w:sz w:val="24"/>
          <w:szCs w:val="24"/>
          <w:lang w:val="sr-Cyrl-CS" w:eastAsia="hr-HR"/>
        </w:rPr>
        <w:t xml:space="preserve">Поред наведеног, </w:t>
      </w:r>
      <w:r w:rsidRPr="00326B92">
        <w:rPr>
          <w:rFonts w:ascii="Times New Roman" w:eastAsia="Times New Roman" w:hAnsi="Times New Roman" w:cs="Times New Roman"/>
          <w:sz w:val="24"/>
          <w:szCs w:val="24"/>
          <w:lang w:val="sr-Cyrl-RS" w:eastAsia="ar-SA"/>
        </w:rPr>
        <w:t xml:space="preserve">анализа стања коришћењем индекса за УЉР која је спроведена у делу који се тиче провере стручних оспособљености, знања и вештина кандидата како на интерном и јавном конкурсу тако и у поступку преузимања показала је да проверу квалитета стручности кандидата, која у складу са важећим прописима подразумева могућност провере из више делова (писмена, усмена провера знања и провера вештина </w:t>
      </w:r>
      <w:r>
        <w:rPr>
          <w:rFonts w:ascii="Times New Roman" w:eastAsia="Times New Roman" w:hAnsi="Times New Roman" w:cs="Times New Roman"/>
          <w:sz w:val="24"/>
          <w:szCs w:val="24"/>
          <w:lang w:val="sr-Cyrl-RS" w:eastAsia="ar-SA"/>
        </w:rPr>
        <w:t>кроз практичне вежбе) спроводи 8%</w:t>
      </w:r>
      <w:r w:rsidRPr="00326B92">
        <w:rPr>
          <w:rFonts w:ascii="Times New Roman" w:eastAsia="Times New Roman" w:hAnsi="Times New Roman" w:cs="Times New Roman"/>
          <w:sz w:val="24"/>
          <w:szCs w:val="24"/>
          <w:lang w:val="sr-Cyrl-RS" w:eastAsia="ar-SA"/>
        </w:rPr>
        <w:t xml:space="preserve"> ЈЛС и то само када је реч о јавном конкурсу. Највећи проценат локалних самоуправа (62%) процену стручних оспособљености кандидата на обе врсте конкурса обавља само усменим путем. </w:t>
      </w:r>
    </w:p>
    <w:p w14:paraId="338EA65D" w14:textId="43BDDDB2" w:rsidR="00150672" w:rsidRPr="0084799C" w:rsidRDefault="00150672" w:rsidP="000512C3">
      <w:pPr>
        <w:suppressAutoHyphens/>
        <w:spacing w:after="0" w:line="240" w:lineRule="auto"/>
        <w:ind w:firstLine="720"/>
        <w:jc w:val="both"/>
        <w:rPr>
          <w:rFonts w:ascii="Times New Roman" w:eastAsia="SimSun" w:hAnsi="Times New Roman" w:cs="Times New Roman"/>
          <w:sz w:val="24"/>
          <w:szCs w:val="24"/>
          <w:lang w:val="sr-Cyrl-RS" w:eastAsia="zh-CN"/>
        </w:rPr>
      </w:pPr>
      <w:r>
        <w:rPr>
          <w:rFonts w:ascii="Times New Roman" w:eastAsia="Times New Roman" w:hAnsi="Times New Roman" w:cs="Times New Roman"/>
          <w:sz w:val="24"/>
          <w:szCs w:val="24"/>
          <w:lang w:val="sr-Cyrl-RS" w:eastAsia="ar-SA"/>
        </w:rPr>
        <w:t xml:space="preserve">Имајући у виду наведено предложеним одредбама </w:t>
      </w:r>
      <w:r w:rsidR="00A317FE">
        <w:rPr>
          <w:rFonts w:ascii="Times New Roman" w:eastAsia="Times New Roman" w:hAnsi="Times New Roman" w:cs="Times New Roman"/>
          <w:sz w:val="24"/>
          <w:szCs w:val="24"/>
          <w:lang w:val="sr-Cyrl-RS" w:eastAsia="ar-SA"/>
        </w:rPr>
        <w:t>Предлога</w:t>
      </w:r>
      <w:r>
        <w:rPr>
          <w:rFonts w:ascii="Times New Roman" w:eastAsia="Times New Roman" w:hAnsi="Times New Roman" w:cs="Times New Roman"/>
          <w:sz w:val="24"/>
          <w:szCs w:val="24"/>
          <w:lang w:val="sr-Cyrl-RS" w:eastAsia="ar-SA"/>
        </w:rPr>
        <w:t xml:space="preserve"> закона </w:t>
      </w:r>
      <w:r w:rsidRPr="0084799C">
        <w:rPr>
          <w:rFonts w:ascii="Times New Roman" w:eastAsia="SimSun" w:hAnsi="Times New Roman" w:cs="Times New Roman"/>
          <w:sz w:val="24"/>
          <w:szCs w:val="24"/>
          <w:lang w:val="sr-Cyrl-RS" w:eastAsia="zh-CN"/>
        </w:rPr>
        <w:t xml:space="preserve">уводи се систем компетенција у поступак запошљавања односно попуњавања радних места службеника на извршилачким радним местима и на положајима, </w:t>
      </w:r>
      <w:r>
        <w:rPr>
          <w:rFonts w:ascii="Times New Roman" w:eastAsia="SimSun" w:hAnsi="Times New Roman" w:cs="Times New Roman"/>
          <w:sz w:val="24"/>
          <w:szCs w:val="24"/>
          <w:lang w:val="sr-Cyrl-RS" w:eastAsia="zh-CN"/>
        </w:rPr>
        <w:t>којим се врши</w:t>
      </w:r>
      <w:r w:rsidRPr="0084799C">
        <w:rPr>
          <w:rFonts w:ascii="Times New Roman" w:eastAsia="SimSun" w:hAnsi="Times New Roman" w:cs="Times New Roman"/>
          <w:sz w:val="24"/>
          <w:szCs w:val="24"/>
          <w:lang w:val="sr-Cyrl-RS" w:eastAsia="zh-CN"/>
        </w:rPr>
        <w:t xml:space="preserve"> унапређење система запошљавања у складу са принципом заслуга, кроз јачање конкурсног поступка у коме омогућава објективност и непристраност - спровођење конкурсног поступка под шифром која се додељује приликом предаје пријаве на конкурс ради анонимности пред конкурсном комисијом, увођење обавезних делова изборног поступка, а који треба да омогуће да се у најужем кругу нађу најквалитетнији кандидати, поједностављење одређених формалности које оптерећују конкурсни поступак, увођење јединствене пријаве на конкурс за све органе, службе или организације у АП и ЈЛС, која ће садржати све оно што је битно и релевантно од података које кандидат мора да наведе у пријави, смањење обима потребне конкурсне документације и обавеза да кандидати доставе потребну конкурсну документацију тек кад прођу све фазе конкурсног поступка односно пред усмени разговор. </w:t>
      </w:r>
    </w:p>
    <w:p w14:paraId="029102F3" w14:textId="1FD0086C" w:rsidR="00150672" w:rsidRDefault="00150672" w:rsidP="000512C3">
      <w:pPr>
        <w:suppressAutoHyphens/>
        <w:spacing w:after="0" w:line="240" w:lineRule="auto"/>
        <w:ind w:firstLine="720"/>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И</w:t>
      </w:r>
      <w:r w:rsidRPr="0084799C">
        <w:rPr>
          <w:rFonts w:ascii="Times New Roman" w:eastAsia="SimSun" w:hAnsi="Times New Roman" w:cs="Times New Roman"/>
          <w:sz w:val="24"/>
          <w:szCs w:val="24"/>
          <w:lang w:val="sr-Cyrl-RS" w:eastAsia="zh-CN"/>
        </w:rPr>
        <w:t xml:space="preserve">змене и допуне Закона представљају </w:t>
      </w:r>
      <w:r>
        <w:rPr>
          <w:rFonts w:ascii="Times New Roman" w:eastAsia="SimSun" w:hAnsi="Times New Roman" w:cs="Times New Roman"/>
          <w:sz w:val="24"/>
          <w:szCs w:val="24"/>
          <w:lang w:val="sr-Cyrl-RS" w:eastAsia="zh-CN"/>
        </w:rPr>
        <w:t xml:space="preserve">наредну </w:t>
      </w:r>
      <w:r w:rsidRPr="0084799C">
        <w:rPr>
          <w:rFonts w:ascii="Times New Roman" w:eastAsia="SimSun" w:hAnsi="Times New Roman" w:cs="Times New Roman"/>
          <w:sz w:val="24"/>
          <w:szCs w:val="24"/>
          <w:lang w:val="sr-Cyrl-RS" w:eastAsia="zh-CN"/>
        </w:rPr>
        <w:t>фазу у већ започетом  процесу реформе јавно службеничког система и у функцији су подршке изградњи модерне, ефикасне и стручне јавне управе</w:t>
      </w:r>
      <w:r>
        <w:rPr>
          <w:rFonts w:ascii="Times New Roman" w:eastAsia="SimSun" w:hAnsi="Times New Roman" w:cs="Times New Roman"/>
          <w:sz w:val="24"/>
          <w:szCs w:val="24"/>
          <w:lang w:val="sr-Cyrl-RS" w:eastAsia="zh-CN"/>
        </w:rPr>
        <w:t xml:space="preserve"> и на локалном нивоу власти</w:t>
      </w:r>
      <w:r w:rsidRPr="0084799C">
        <w:rPr>
          <w:rFonts w:ascii="Times New Roman" w:eastAsia="SimSun" w:hAnsi="Times New Roman" w:cs="Times New Roman"/>
          <w:sz w:val="24"/>
          <w:szCs w:val="24"/>
          <w:lang w:val="sr-Cyrl-RS" w:eastAsia="zh-CN"/>
        </w:rPr>
        <w:t xml:space="preserve">, односно подршке великој одговорности службеника у креирању јавних политика реформских процеса и њихове примене у пракси. </w:t>
      </w:r>
    </w:p>
    <w:p w14:paraId="0ADFECA8" w14:textId="77777777" w:rsidR="000512C3" w:rsidRPr="0084799C" w:rsidRDefault="000512C3" w:rsidP="000512C3">
      <w:pPr>
        <w:suppressAutoHyphens/>
        <w:spacing w:after="0" w:line="240" w:lineRule="auto"/>
        <w:ind w:firstLine="720"/>
        <w:jc w:val="both"/>
        <w:rPr>
          <w:rFonts w:ascii="Times New Roman" w:eastAsia="SimSun" w:hAnsi="Times New Roman" w:cs="Times New Roman"/>
          <w:sz w:val="24"/>
          <w:szCs w:val="24"/>
          <w:lang w:val="sr-Cyrl-RS" w:eastAsia="zh-CN"/>
        </w:rPr>
      </w:pPr>
    </w:p>
    <w:p w14:paraId="40CEA217" w14:textId="77777777" w:rsidR="00682232" w:rsidRDefault="00682232" w:rsidP="000512C3">
      <w:pPr>
        <w:pStyle w:val="ListParagraph"/>
        <w:shd w:val="clear" w:color="auto" w:fill="C6D9F1" w:themeFill="text2" w:themeFillTint="33"/>
        <w:spacing w:after="0" w:line="240" w:lineRule="auto"/>
        <w:ind w:left="360"/>
        <w:jc w:val="both"/>
        <w:rPr>
          <w:rFonts w:ascii="Times New Roman" w:hAnsi="Times New Roman" w:cs="Times New Roman"/>
          <w:sz w:val="24"/>
          <w:szCs w:val="24"/>
        </w:rPr>
      </w:pPr>
    </w:p>
    <w:p w14:paraId="522D278B" w14:textId="77777777" w:rsidR="001878C4" w:rsidRDefault="001878C4"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Која промена се предлаже?</w:t>
      </w:r>
    </w:p>
    <w:p w14:paraId="4C1A989C"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337436EA" w14:textId="5CCA23B8" w:rsidR="001C4DA1" w:rsidRDefault="00A317FE" w:rsidP="000512C3">
      <w:pPr>
        <w:spacing w:after="0" w:line="240" w:lineRule="auto"/>
        <w:ind w:firstLine="720"/>
        <w:jc w:val="both"/>
        <w:rPr>
          <w:rFonts w:ascii="Times New Roman" w:hAnsi="Times New Roman" w:cs="Times New Roman"/>
          <w:sz w:val="24"/>
          <w:szCs w:val="24"/>
          <w:lang w:val="sr-Cyrl-RS" w:eastAsia="hr-HR"/>
        </w:rPr>
      </w:pPr>
      <w:r>
        <w:rPr>
          <w:rFonts w:ascii="Times New Roman" w:hAnsi="Times New Roman" w:cs="Times New Roman"/>
          <w:sz w:val="24"/>
          <w:szCs w:val="24"/>
          <w:lang w:val="sr-Cyrl-RS"/>
        </w:rPr>
        <w:t>Предлог</w:t>
      </w:r>
      <w:r w:rsidR="000E2F6C" w:rsidRPr="000E2F6C">
        <w:rPr>
          <w:rFonts w:ascii="Times New Roman" w:hAnsi="Times New Roman" w:cs="Times New Roman"/>
          <w:sz w:val="24"/>
          <w:szCs w:val="24"/>
          <w:lang w:val="sr-Cyrl-RS"/>
        </w:rPr>
        <w:t>ом закона о изменама и допунама Закона о запосленима у аутономним покрајинама и ј</w:t>
      </w:r>
      <w:r w:rsidR="001C4DA1">
        <w:rPr>
          <w:rFonts w:ascii="Times New Roman" w:hAnsi="Times New Roman" w:cs="Times New Roman"/>
          <w:sz w:val="24"/>
          <w:szCs w:val="24"/>
          <w:lang w:val="sr-Cyrl-RS"/>
        </w:rPr>
        <w:t>единицима локалне самоуправе систем компетенција интегрише се у поступке попуњавања радних места, као и у поступке интерног и јавног конкурса. Уводи се обавезна провера компетенција у свим фазама попуњавања радних места</w:t>
      </w:r>
      <w:r w:rsidR="00E96F56">
        <w:rPr>
          <w:rFonts w:ascii="Times New Roman" w:hAnsi="Times New Roman" w:cs="Times New Roman"/>
          <w:sz w:val="24"/>
          <w:szCs w:val="24"/>
        </w:rPr>
        <w:t xml:space="preserve">, </w:t>
      </w:r>
      <w:r w:rsidR="00E96F56">
        <w:rPr>
          <w:rFonts w:ascii="Times New Roman" w:hAnsi="Times New Roman" w:cs="Times New Roman"/>
          <w:sz w:val="24"/>
          <w:szCs w:val="24"/>
          <w:lang w:val="sr-Cyrl-RS"/>
        </w:rPr>
        <w:t>како</w:t>
      </w:r>
      <w:r w:rsidR="001C4DA1">
        <w:rPr>
          <w:rFonts w:ascii="Times New Roman" w:hAnsi="Times New Roman" w:cs="Times New Roman"/>
          <w:sz w:val="24"/>
          <w:szCs w:val="24"/>
          <w:lang w:val="sr-Cyrl-RS"/>
        </w:rPr>
        <w:t xml:space="preserve"> код</w:t>
      </w:r>
      <w:r w:rsidR="00E96F56">
        <w:rPr>
          <w:rFonts w:ascii="Times New Roman" w:hAnsi="Times New Roman" w:cs="Times New Roman"/>
          <w:sz w:val="24"/>
          <w:szCs w:val="24"/>
          <w:lang w:val="sr-Cyrl-RS"/>
        </w:rPr>
        <w:t xml:space="preserve"> интерног и јавног конкурса, тако</w:t>
      </w:r>
      <w:r w:rsidR="001C4DA1">
        <w:rPr>
          <w:rFonts w:ascii="Times New Roman" w:hAnsi="Times New Roman" w:cs="Times New Roman"/>
          <w:sz w:val="24"/>
          <w:szCs w:val="24"/>
          <w:lang w:val="sr-Cyrl-RS"/>
        </w:rPr>
        <w:t xml:space="preserve"> и у оквиру осталих начина попуњавања радних места (код премештаја и преузимања). Радно место не може се попунити уколико није извршена претходна провера компетенција. </w:t>
      </w:r>
      <w:r w:rsidR="000E2F6C" w:rsidRPr="000E2F6C">
        <w:rPr>
          <w:rFonts w:ascii="Times New Roman" w:hAnsi="Times New Roman" w:cs="Times New Roman"/>
          <w:sz w:val="24"/>
          <w:szCs w:val="24"/>
          <w:lang w:val="sr-Cyrl-RS"/>
        </w:rPr>
        <w:t>Предложене измене Закона, представљају с</w:t>
      </w:r>
      <w:r w:rsidR="000E2F6C" w:rsidRPr="000E2F6C">
        <w:rPr>
          <w:rFonts w:ascii="Times New Roman" w:hAnsi="Times New Roman" w:cs="Times New Roman"/>
          <w:sz w:val="24"/>
          <w:szCs w:val="24"/>
          <w:lang w:val="sr-Cyrl-CS" w:eastAsia="hr-HR"/>
        </w:rPr>
        <w:t xml:space="preserve">провођење </w:t>
      </w:r>
      <w:r w:rsidR="001C4DA1">
        <w:rPr>
          <w:rFonts w:ascii="Times New Roman" w:hAnsi="Times New Roman" w:cs="Times New Roman"/>
          <w:sz w:val="24"/>
          <w:szCs w:val="24"/>
          <w:lang w:val="sr-Cyrl-CS" w:eastAsia="hr-HR"/>
        </w:rPr>
        <w:t xml:space="preserve">друге </w:t>
      </w:r>
      <w:r w:rsidR="000E2F6C" w:rsidRPr="000E2F6C">
        <w:rPr>
          <w:rFonts w:ascii="Times New Roman" w:hAnsi="Times New Roman" w:cs="Times New Roman"/>
          <w:sz w:val="24"/>
          <w:szCs w:val="24"/>
          <w:lang w:val="sr-Cyrl-CS" w:eastAsia="hr-HR"/>
        </w:rPr>
        <w:t>ф</w:t>
      </w:r>
      <w:r w:rsidR="00E96F56">
        <w:rPr>
          <w:rFonts w:ascii="Times New Roman" w:hAnsi="Times New Roman" w:cs="Times New Roman"/>
          <w:sz w:val="24"/>
          <w:szCs w:val="24"/>
          <w:lang w:val="sr-Cyrl-CS" w:eastAsia="hr-HR"/>
        </w:rPr>
        <w:t xml:space="preserve">азе имплементације компетенција, </w:t>
      </w:r>
      <w:r w:rsidR="00E96F56" w:rsidRPr="003242BD">
        <w:rPr>
          <w:rFonts w:ascii="Times New Roman" w:hAnsi="Times New Roman" w:cs="Times New Roman"/>
          <w:sz w:val="24"/>
          <w:szCs w:val="24"/>
          <w:lang w:val="sr-Cyrl-CS" w:eastAsia="hr-HR"/>
        </w:rPr>
        <w:t>и то у</w:t>
      </w:r>
      <w:r w:rsidR="00E96F56">
        <w:rPr>
          <w:rFonts w:ascii="Times New Roman" w:hAnsi="Times New Roman" w:cs="Times New Roman"/>
          <w:sz w:val="24"/>
          <w:szCs w:val="24"/>
          <w:lang w:val="sr-Cyrl-CS" w:eastAsia="hr-HR"/>
        </w:rPr>
        <w:t xml:space="preserve"> поступке попуњавања радних места укључујући и поступак интерног и јавног конкурса,</w:t>
      </w:r>
      <w:r w:rsidR="000E2F6C" w:rsidRPr="000E2F6C">
        <w:rPr>
          <w:rFonts w:ascii="Times New Roman" w:hAnsi="Times New Roman" w:cs="Times New Roman"/>
          <w:sz w:val="24"/>
          <w:szCs w:val="24"/>
          <w:lang w:val="sr-Cyrl-CS" w:eastAsia="hr-HR"/>
        </w:rPr>
        <w:t xml:space="preserve"> док су остале измене у функцији побољшања текста закона и прецизирања досад</w:t>
      </w:r>
      <w:r w:rsidR="007F65E7">
        <w:rPr>
          <w:rFonts w:ascii="Times New Roman" w:hAnsi="Times New Roman" w:cs="Times New Roman"/>
          <w:sz w:val="24"/>
          <w:szCs w:val="24"/>
          <w:lang w:val="sr-Cyrl-CS" w:eastAsia="hr-HR"/>
        </w:rPr>
        <w:t>а</w:t>
      </w:r>
      <w:r w:rsidR="000E2F6C" w:rsidRPr="000E2F6C">
        <w:rPr>
          <w:rFonts w:ascii="Times New Roman" w:hAnsi="Times New Roman" w:cs="Times New Roman"/>
          <w:sz w:val="24"/>
          <w:szCs w:val="24"/>
          <w:lang w:val="sr-Cyrl-CS" w:eastAsia="hr-HR"/>
        </w:rPr>
        <w:t xml:space="preserve">шњих законских решења и то: </w:t>
      </w:r>
      <w:r w:rsidR="001C4DA1">
        <w:rPr>
          <w:rFonts w:ascii="Times New Roman" w:hAnsi="Times New Roman" w:cs="Times New Roman"/>
          <w:sz w:val="24"/>
          <w:szCs w:val="24"/>
          <w:lang w:val="sr-Cyrl-CS" w:eastAsia="hr-HR"/>
        </w:rPr>
        <w:t>одредбе</w:t>
      </w:r>
      <w:r w:rsidR="00F12AA6">
        <w:rPr>
          <w:rFonts w:ascii="Times New Roman" w:hAnsi="Times New Roman" w:cs="Times New Roman"/>
          <w:sz w:val="24"/>
          <w:szCs w:val="24"/>
          <w:lang w:val="sr-Cyrl-CS" w:eastAsia="hr-HR"/>
        </w:rPr>
        <w:t xml:space="preserve"> </w:t>
      </w:r>
      <w:r w:rsidR="001C4DA1">
        <w:rPr>
          <w:rFonts w:ascii="Times New Roman" w:hAnsi="Times New Roman" w:cs="Times New Roman"/>
          <w:sz w:val="24"/>
          <w:szCs w:val="24"/>
          <w:lang w:val="sr-Cyrl-CS" w:eastAsia="hr-HR"/>
        </w:rPr>
        <w:t xml:space="preserve">које се односе на сукоб интереса, прецизирање услова за </w:t>
      </w:r>
      <w:r w:rsidR="007F65E7">
        <w:rPr>
          <w:rFonts w:ascii="Times New Roman" w:hAnsi="Times New Roman" w:cs="Times New Roman"/>
          <w:sz w:val="24"/>
          <w:szCs w:val="24"/>
          <w:lang w:val="sr-Cyrl-CS" w:eastAsia="hr-HR"/>
        </w:rPr>
        <w:t xml:space="preserve">обављање послова </w:t>
      </w:r>
      <w:r w:rsidR="001C4DA1">
        <w:rPr>
          <w:rFonts w:ascii="Times New Roman" w:hAnsi="Times New Roman" w:cs="Times New Roman"/>
          <w:sz w:val="24"/>
          <w:szCs w:val="24"/>
          <w:lang w:val="sr-Cyrl-CS" w:eastAsia="hr-HR"/>
        </w:rPr>
        <w:t>у звањима млађи сав</w:t>
      </w:r>
      <w:r w:rsidR="00F12AA6">
        <w:rPr>
          <w:rFonts w:ascii="Times New Roman" w:hAnsi="Times New Roman" w:cs="Times New Roman"/>
          <w:sz w:val="24"/>
          <w:szCs w:val="24"/>
          <w:lang w:val="sr-Cyrl-CS" w:eastAsia="hr-HR"/>
        </w:rPr>
        <w:t>е</w:t>
      </w:r>
      <w:r w:rsidR="001C4DA1">
        <w:rPr>
          <w:rFonts w:ascii="Times New Roman" w:hAnsi="Times New Roman" w:cs="Times New Roman"/>
          <w:sz w:val="24"/>
          <w:szCs w:val="24"/>
          <w:lang w:val="sr-Cyrl-CS" w:eastAsia="hr-HR"/>
        </w:rPr>
        <w:t>тник, млађи сар</w:t>
      </w:r>
      <w:r w:rsidR="007F65E7">
        <w:rPr>
          <w:rFonts w:ascii="Times New Roman" w:hAnsi="Times New Roman" w:cs="Times New Roman"/>
          <w:sz w:val="24"/>
          <w:szCs w:val="24"/>
          <w:lang w:val="sr-Cyrl-CS" w:eastAsia="hr-HR"/>
        </w:rPr>
        <w:t>ад</w:t>
      </w:r>
      <w:r w:rsidR="001C4DA1">
        <w:rPr>
          <w:rFonts w:ascii="Times New Roman" w:hAnsi="Times New Roman" w:cs="Times New Roman"/>
          <w:sz w:val="24"/>
          <w:szCs w:val="24"/>
          <w:lang w:val="sr-Cyrl-CS" w:eastAsia="hr-HR"/>
        </w:rPr>
        <w:t>ник и млађи референт;</w:t>
      </w:r>
      <w:r w:rsidR="00F12AA6">
        <w:rPr>
          <w:rFonts w:ascii="Times New Roman" w:hAnsi="Times New Roman" w:cs="Times New Roman"/>
          <w:sz w:val="24"/>
          <w:szCs w:val="24"/>
          <w:lang w:val="sr-Cyrl-CS" w:eastAsia="hr-HR"/>
        </w:rPr>
        <w:t xml:space="preserve"> прецизирање редоследа </w:t>
      </w:r>
      <w:r w:rsidR="00E96F56">
        <w:rPr>
          <w:rFonts w:ascii="Times New Roman" w:hAnsi="Times New Roman" w:cs="Times New Roman"/>
          <w:sz w:val="24"/>
          <w:szCs w:val="24"/>
          <w:lang w:val="sr-Cyrl-CS" w:eastAsia="hr-HR"/>
        </w:rPr>
        <w:t>радњи у попуњавању радних места,</w:t>
      </w:r>
      <w:r w:rsidR="00F12AA6">
        <w:rPr>
          <w:rFonts w:ascii="Times New Roman" w:hAnsi="Times New Roman" w:cs="Times New Roman"/>
          <w:sz w:val="24"/>
          <w:szCs w:val="24"/>
          <w:lang w:val="sr-Cyrl-CS" w:eastAsia="hr-HR"/>
        </w:rPr>
        <w:t xml:space="preserve"> </w:t>
      </w:r>
      <w:r w:rsidR="00F12AA6">
        <w:rPr>
          <w:rFonts w:ascii="Times New Roman" w:hAnsi="Times New Roman" w:cs="Times New Roman"/>
          <w:sz w:val="24"/>
          <w:szCs w:val="24"/>
          <w:lang w:val="sr-Cyrl-RS" w:eastAsia="hr-HR"/>
        </w:rPr>
        <w:t>додатно уређење института премештаја, давање посебних овлашћења, тј, надлежности</w:t>
      </w:r>
      <w:r w:rsidR="007F65E7">
        <w:rPr>
          <w:rFonts w:ascii="Times New Roman" w:hAnsi="Times New Roman" w:cs="Times New Roman"/>
          <w:sz w:val="24"/>
          <w:szCs w:val="24"/>
          <w:lang w:val="sr-Cyrl-RS" w:eastAsia="hr-HR"/>
        </w:rPr>
        <w:t xml:space="preserve"> за А</w:t>
      </w:r>
      <w:r w:rsidR="00F12AA6">
        <w:rPr>
          <w:rFonts w:ascii="Times New Roman" w:hAnsi="Times New Roman" w:cs="Times New Roman"/>
          <w:sz w:val="24"/>
          <w:szCs w:val="24"/>
          <w:lang w:val="sr-Cyrl-RS" w:eastAsia="hr-HR"/>
        </w:rPr>
        <w:t>утономну покрајину Војводину.</w:t>
      </w:r>
    </w:p>
    <w:p w14:paraId="45F6C6EC" w14:textId="77777777" w:rsidR="000512C3" w:rsidRDefault="000512C3" w:rsidP="000512C3">
      <w:pPr>
        <w:spacing w:after="0" w:line="240" w:lineRule="auto"/>
        <w:ind w:firstLine="720"/>
        <w:jc w:val="both"/>
        <w:rPr>
          <w:rFonts w:ascii="Times New Roman" w:hAnsi="Times New Roman" w:cs="Times New Roman"/>
          <w:sz w:val="24"/>
          <w:szCs w:val="24"/>
          <w:lang w:val="sr-Cyrl-CS" w:eastAsia="hr-HR"/>
        </w:rPr>
      </w:pPr>
    </w:p>
    <w:p w14:paraId="6ABBE629" w14:textId="77777777" w:rsidR="001878C4" w:rsidRDefault="001878C4"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Да ли је промена заиста неопходна</w:t>
      </w:r>
      <w:r w:rsidR="00435456" w:rsidRPr="005771AF">
        <w:rPr>
          <w:rFonts w:ascii="Times New Roman" w:hAnsi="Times New Roman" w:cs="Times New Roman"/>
          <w:sz w:val="24"/>
          <w:szCs w:val="24"/>
          <w:lang w:val="sr-Cyrl-RS"/>
        </w:rPr>
        <w:t xml:space="preserve"> и</w:t>
      </w:r>
      <w:r w:rsidRPr="005771AF">
        <w:rPr>
          <w:rFonts w:ascii="Times New Roman" w:hAnsi="Times New Roman" w:cs="Times New Roman"/>
          <w:sz w:val="24"/>
          <w:szCs w:val="24"/>
        </w:rPr>
        <w:t xml:space="preserve"> </w:t>
      </w:r>
      <w:r w:rsidR="00435456" w:rsidRPr="005771AF">
        <w:rPr>
          <w:rFonts w:ascii="Times New Roman" w:hAnsi="Times New Roman" w:cs="Times New Roman"/>
          <w:sz w:val="24"/>
          <w:szCs w:val="24"/>
          <w:lang w:val="sr-Cyrl-RS"/>
        </w:rPr>
        <w:t>у ком обиму</w:t>
      </w:r>
      <w:r w:rsidRPr="005771AF">
        <w:rPr>
          <w:rFonts w:ascii="Times New Roman" w:hAnsi="Times New Roman" w:cs="Times New Roman"/>
          <w:sz w:val="24"/>
          <w:szCs w:val="24"/>
        </w:rPr>
        <w:t>?</w:t>
      </w:r>
    </w:p>
    <w:p w14:paraId="4579AE3A" w14:textId="77777777" w:rsidR="000E2F6C" w:rsidRDefault="000E2F6C" w:rsidP="000512C3">
      <w:pPr>
        <w:pStyle w:val="NoSpacing"/>
        <w:jc w:val="both"/>
        <w:rPr>
          <w:rFonts w:ascii="Times New Roman" w:hAnsi="Times New Roman" w:cs="Times New Roman"/>
          <w:sz w:val="24"/>
          <w:szCs w:val="24"/>
          <w:lang w:val="sr-Cyrl-RS" w:bidi="hi-IN"/>
        </w:rPr>
      </w:pPr>
    </w:p>
    <w:p w14:paraId="681DC028" w14:textId="0D6D96F9" w:rsidR="000E2F6C" w:rsidRDefault="000E2F6C" w:rsidP="000512C3">
      <w:pPr>
        <w:pStyle w:val="NoSpacing"/>
        <w:ind w:firstLine="720"/>
        <w:jc w:val="both"/>
        <w:rPr>
          <w:rFonts w:ascii="Times New Roman" w:hAnsi="Times New Roman" w:cs="Times New Roman"/>
          <w:sz w:val="24"/>
          <w:szCs w:val="24"/>
          <w:lang w:val="sr-Cyrl-RS" w:eastAsia="en-GB"/>
        </w:rPr>
      </w:pPr>
      <w:r>
        <w:rPr>
          <w:rFonts w:ascii="Times New Roman" w:hAnsi="Times New Roman" w:cs="Times New Roman"/>
          <w:sz w:val="24"/>
          <w:szCs w:val="24"/>
          <w:lang w:val="sr-Cyrl-RS" w:bidi="hi-IN"/>
        </w:rPr>
        <w:t xml:space="preserve">Имајући у виду да је Акционим планом за спровођење Стратегије </w:t>
      </w:r>
      <w:r w:rsidR="00E96F56">
        <w:rPr>
          <w:rFonts w:ascii="Times New Roman" w:hAnsi="Times New Roman" w:cs="Times New Roman"/>
          <w:sz w:val="24"/>
          <w:szCs w:val="24"/>
          <w:lang w:val="sr-Cyrl-RS" w:bidi="hi-IN"/>
        </w:rPr>
        <w:t>реформе</w:t>
      </w:r>
      <w:r>
        <w:rPr>
          <w:rFonts w:ascii="Times New Roman" w:hAnsi="Times New Roman" w:cs="Times New Roman"/>
          <w:sz w:val="24"/>
          <w:szCs w:val="24"/>
          <w:lang w:val="sr-Cyrl-RS" w:bidi="hi-IN"/>
        </w:rPr>
        <w:t xml:space="preserve"> јавне управе за период 2021. године до 2025. године предвиђена измена нормативног оквира за запослене у органима АП и ЈЛС у циљу интегрисања оквира компетенција у функције управања људским ресурима</w:t>
      </w:r>
      <w:r w:rsidR="00B06D2C">
        <w:rPr>
          <w:rStyle w:val="FootnoteReference"/>
          <w:rFonts w:ascii="Times New Roman" w:hAnsi="Times New Roman" w:cs="Times New Roman"/>
          <w:sz w:val="24"/>
          <w:szCs w:val="24"/>
          <w:lang w:val="sr-Cyrl-RS" w:bidi="hi-IN"/>
        </w:rPr>
        <w:footnoteReference w:id="3"/>
      </w:r>
      <w:r>
        <w:rPr>
          <w:rFonts w:ascii="Times New Roman" w:hAnsi="Times New Roman" w:cs="Times New Roman"/>
          <w:sz w:val="24"/>
          <w:szCs w:val="24"/>
          <w:lang w:val="sr-Cyrl-RS" w:bidi="hi-IN"/>
        </w:rPr>
        <w:t>, предузете су активности у погледу измена и допуна</w:t>
      </w:r>
      <w:r w:rsidRPr="00475784">
        <w:rPr>
          <w:rFonts w:ascii="Times New Roman" w:hAnsi="Times New Roman" w:cs="Times New Roman"/>
          <w:sz w:val="24"/>
          <w:szCs w:val="24"/>
          <w:lang w:val="sr-Cyrl-RS" w:bidi="hi-IN"/>
        </w:rPr>
        <w:t xml:space="preserve"> Закона</w:t>
      </w:r>
      <w:r>
        <w:rPr>
          <w:rFonts w:ascii="Times New Roman" w:hAnsi="Times New Roman" w:cs="Times New Roman"/>
          <w:sz w:val="24"/>
          <w:szCs w:val="24"/>
          <w:lang w:val="sr-Cyrl-RS" w:bidi="hi-IN"/>
        </w:rPr>
        <w:t xml:space="preserve">. </w:t>
      </w:r>
      <w:r w:rsidRPr="003242BD">
        <w:rPr>
          <w:rFonts w:ascii="Times New Roman" w:hAnsi="Times New Roman" w:cs="Times New Roman"/>
          <w:sz w:val="24"/>
          <w:szCs w:val="24"/>
          <w:lang w:val="sr-Cyrl-RS" w:bidi="hi-IN"/>
        </w:rPr>
        <w:t>Наиме, с</w:t>
      </w:r>
      <w:r w:rsidRPr="003242BD">
        <w:rPr>
          <w:rFonts w:ascii="Times New Roman" w:eastAsia="Calibri" w:hAnsi="Times New Roman" w:cs="Times New Roman"/>
          <w:sz w:val="24"/>
          <w:szCs w:val="24"/>
        </w:rPr>
        <w:t xml:space="preserve">истем радних односа у </w:t>
      </w:r>
      <w:r w:rsidRPr="003242BD">
        <w:rPr>
          <w:rFonts w:ascii="Times New Roman" w:eastAsia="Calibri" w:hAnsi="Times New Roman" w:cs="Times New Roman"/>
          <w:sz w:val="24"/>
          <w:szCs w:val="24"/>
          <w:lang w:val="sr-Cyrl-RS"/>
        </w:rPr>
        <w:t xml:space="preserve">органима </w:t>
      </w:r>
      <w:r w:rsidR="007F65E7">
        <w:rPr>
          <w:rFonts w:ascii="Times New Roman" w:eastAsia="Calibri" w:hAnsi="Times New Roman" w:cs="Times New Roman"/>
          <w:sz w:val="24"/>
          <w:szCs w:val="24"/>
          <w:lang w:val="sr-Cyrl-RS"/>
        </w:rPr>
        <w:t>АП и ЈЛС</w:t>
      </w:r>
      <w:r w:rsidRPr="003242BD">
        <w:rPr>
          <w:rFonts w:ascii="Times New Roman" w:eastAsia="Calibri" w:hAnsi="Times New Roman" w:cs="Times New Roman"/>
          <w:sz w:val="24"/>
          <w:szCs w:val="24"/>
          <w:lang w:val="sr-Cyrl-RS"/>
        </w:rPr>
        <w:t>, статус и положај службеника и друга права из радног односа службеника м</w:t>
      </w:r>
      <w:r w:rsidRPr="003242BD">
        <w:rPr>
          <w:rFonts w:ascii="Times New Roman" w:eastAsia="Calibri" w:hAnsi="Times New Roman" w:cs="Times New Roman"/>
          <w:sz w:val="24"/>
          <w:szCs w:val="24"/>
        </w:rPr>
        <w:t>огуће је уредити искључиво законом, како би се обезбедили јединствен и усклађен начин уређења свих питања које се односе на радн</w:t>
      </w:r>
      <w:r w:rsidRPr="003242BD">
        <w:rPr>
          <w:rFonts w:ascii="Times New Roman" w:eastAsia="Calibri" w:hAnsi="Times New Roman" w:cs="Times New Roman"/>
          <w:sz w:val="24"/>
          <w:szCs w:val="24"/>
          <w:lang w:val="sr-Cyrl-RS"/>
        </w:rPr>
        <w:t xml:space="preserve">о правни статус службеника. </w:t>
      </w:r>
      <w:r w:rsidR="006B6AB3" w:rsidRPr="005771AF">
        <w:rPr>
          <w:rFonts w:ascii="Times New Roman" w:eastAsia="Calibri" w:hAnsi="Times New Roman" w:cs="Times New Roman"/>
          <w:color w:val="000000"/>
          <w:sz w:val="24"/>
          <w:szCs w:val="24"/>
          <w:lang w:val="sr-Cyrl-BA"/>
        </w:rPr>
        <w:t xml:space="preserve">Наиме, </w:t>
      </w:r>
      <w:r w:rsidR="006B6AB3" w:rsidRPr="005771AF">
        <w:rPr>
          <w:rFonts w:ascii="Times New Roman" w:hAnsi="Times New Roman" w:cs="Times New Roman"/>
          <w:sz w:val="24"/>
          <w:szCs w:val="24"/>
          <w:lang w:val="sr-Cyrl-RS" w:eastAsia="en-GB"/>
        </w:rPr>
        <w:t xml:space="preserve">систем компетенција за </w:t>
      </w:r>
      <w:r w:rsidR="00083B65">
        <w:rPr>
          <w:rFonts w:ascii="Times New Roman" w:hAnsi="Times New Roman" w:cs="Times New Roman"/>
          <w:sz w:val="24"/>
          <w:szCs w:val="24"/>
          <w:lang w:val="sr-Cyrl-RS" w:eastAsia="en-GB"/>
        </w:rPr>
        <w:t xml:space="preserve">локални ниво </w:t>
      </w:r>
      <w:r w:rsidR="006B6AB3" w:rsidRPr="005771AF">
        <w:rPr>
          <w:rFonts w:ascii="Times New Roman" w:hAnsi="Times New Roman" w:cs="Times New Roman"/>
          <w:sz w:val="24"/>
          <w:szCs w:val="24"/>
          <w:lang w:val="sr-Cyrl-RS" w:eastAsia="en-GB"/>
        </w:rPr>
        <w:t xml:space="preserve">интегрисаће се у </w:t>
      </w:r>
      <w:r w:rsidR="006B6AB3">
        <w:rPr>
          <w:rFonts w:ascii="Times New Roman" w:hAnsi="Times New Roman" w:cs="Times New Roman"/>
          <w:sz w:val="24"/>
          <w:szCs w:val="24"/>
          <w:lang w:val="sr-Cyrl-RS" w:eastAsia="en-GB"/>
        </w:rPr>
        <w:t xml:space="preserve">пуном обиму у </w:t>
      </w:r>
      <w:r w:rsidR="006B6AB3" w:rsidRPr="005771AF">
        <w:rPr>
          <w:rFonts w:ascii="Times New Roman" w:hAnsi="Times New Roman" w:cs="Times New Roman"/>
          <w:sz w:val="24"/>
          <w:szCs w:val="24"/>
          <w:lang w:val="sr-Cyrl-RS" w:eastAsia="en-GB"/>
        </w:rPr>
        <w:t xml:space="preserve">нормативни оквир </w:t>
      </w:r>
      <w:r w:rsidR="006B6AB3">
        <w:rPr>
          <w:rFonts w:ascii="Times New Roman" w:hAnsi="Times New Roman" w:cs="Times New Roman"/>
          <w:sz w:val="24"/>
          <w:szCs w:val="24"/>
          <w:lang w:val="sr-Cyrl-RS" w:eastAsia="en-GB"/>
        </w:rPr>
        <w:t>фазно закључно са</w:t>
      </w:r>
      <w:r w:rsidR="006B6AB3" w:rsidRPr="005771AF">
        <w:rPr>
          <w:rFonts w:ascii="Times New Roman" w:hAnsi="Times New Roman" w:cs="Times New Roman"/>
          <w:sz w:val="24"/>
          <w:szCs w:val="24"/>
          <w:lang w:val="sr-Cyrl-RS" w:eastAsia="en-GB"/>
        </w:rPr>
        <w:t xml:space="preserve"> 202</w:t>
      </w:r>
      <w:r w:rsidR="006B6AB3">
        <w:rPr>
          <w:rFonts w:ascii="Times New Roman" w:hAnsi="Times New Roman" w:cs="Times New Roman"/>
          <w:sz w:val="24"/>
          <w:szCs w:val="24"/>
          <w:lang w:val="sr-Cyrl-RS" w:eastAsia="en-GB"/>
        </w:rPr>
        <w:t>5</w:t>
      </w:r>
      <w:r w:rsidR="006B6AB3" w:rsidRPr="005771AF">
        <w:rPr>
          <w:rFonts w:ascii="Times New Roman" w:hAnsi="Times New Roman" w:cs="Times New Roman"/>
          <w:sz w:val="24"/>
          <w:szCs w:val="24"/>
          <w:lang w:val="sr-Cyrl-RS" w:eastAsia="en-GB"/>
        </w:rPr>
        <w:t>. године.</w:t>
      </w:r>
    </w:p>
    <w:p w14:paraId="404586F4" w14:textId="77777777" w:rsidR="000512C3" w:rsidRPr="006B6AB3" w:rsidRDefault="000512C3" w:rsidP="000512C3">
      <w:pPr>
        <w:pStyle w:val="NoSpacing"/>
        <w:ind w:firstLine="720"/>
        <w:jc w:val="both"/>
        <w:rPr>
          <w:rFonts w:ascii="Times New Roman" w:hAnsi="Times New Roman" w:cs="Times New Roman"/>
          <w:b/>
          <w:sz w:val="24"/>
          <w:szCs w:val="24"/>
        </w:rPr>
      </w:pPr>
    </w:p>
    <w:p w14:paraId="5861BD9C" w14:textId="77777777" w:rsidR="002060B0" w:rsidRPr="005771AF" w:rsidRDefault="00043AD1"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На које </w:t>
      </w:r>
      <w:r w:rsidR="005D7F16" w:rsidRPr="005771AF">
        <w:rPr>
          <w:rFonts w:ascii="Times New Roman" w:hAnsi="Times New Roman" w:cs="Times New Roman"/>
          <w:sz w:val="24"/>
          <w:szCs w:val="24"/>
          <w:lang w:val="sr-Cyrl-RS"/>
        </w:rPr>
        <w:t xml:space="preserve">циљне групе </w:t>
      </w:r>
      <w:r w:rsidR="00D117A4" w:rsidRPr="005771AF">
        <w:rPr>
          <w:rFonts w:ascii="Times New Roman" w:hAnsi="Times New Roman" w:cs="Times New Roman"/>
          <w:sz w:val="24"/>
          <w:szCs w:val="24"/>
        </w:rPr>
        <w:t>ће</w:t>
      </w:r>
      <w:r w:rsidR="005B3773" w:rsidRPr="005771AF">
        <w:rPr>
          <w:rFonts w:ascii="Times New Roman" w:hAnsi="Times New Roman" w:cs="Times New Roman"/>
          <w:sz w:val="24"/>
          <w:szCs w:val="24"/>
        </w:rPr>
        <w:t xml:space="preserve"> </w:t>
      </w:r>
      <w:r w:rsidR="00D117A4" w:rsidRPr="005771AF">
        <w:rPr>
          <w:rFonts w:ascii="Times New Roman" w:hAnsi="Times New Roman" w:cs="Times New Roman"/>
          <w:sz w:val="24"/>
          <w:szCs w:val="24"/>
        </w:rPr>
        <w:t xml:space="preserve">утицати </w:t>
      </w:r>
      <w:r w:rsidR="005B3773" w:rsidRPr="005771AF">
        <w:rPr>
          <w:rFonts w:ascii="Times New Roman" w:hAnsi="Times New Roman" w:cs="Times New Roman"/>
          <w:sz w:val="24"/>
          <w:szCs w:val="24"/>
        </w:rPr>
        <w:t>предложена промена?</w:t>
      </w:r>
      <w:r w:rsidR="00D117A4" w:rsidRPr="005771AF">
        <w:rPr>
          <w:rFonts w:ascii="Times New Roman" w:hAnsi="Times New Roman" w:cs="Times New Roman"/>
          <w:sz w:val="24"/>
          <w:szCs w:val="24"/>
        </w:rPr>
        <w:t xml:space="preserve"> </w:t>
      </w:r>
      <w:r w:rsidRPr="005771AF">
        <w:rPr>
          <w:rFonts w:ascii="Times New Roman" w:hAnsi="Times New Roman" w:cs="Times New Roman"/>
          <w:sz w:val="24"/>
          <w:szCs w:val="24"/>
        </w:rPr>
        <w:t xml:space="preserve">Утврдити и представити </w:t>
      </w:r>
      <w:r w:rsidR="005D7F16" w:rsidRPr="005771AF">
        <w:rPr>
          <w:rFonts w:ascii="Times New Roman" w:hAnsi="Times New Roman" w:cs="Times New Roman"/>
          <w:sz w:val="24"/>
          <w:szCs w:val="24"/>
          <w:lang w:val="sr-Cyrl-RS"/>
        </w:rPr>
        <w:t xml:space="preserve">циљне групе </w:t>
      </w:r>
      <w:r w:rsidR="00D117A4" w:rsidRPr="005771AF">
        <w:rPr>
          <w:rFonts w:ascii="Times New Roman" w:hAnsi="Times New Roman" w:cs="Times New Roman"/>
          <w:sz w:val="24"/>
          <w:szCs w:val="24"/>
        </w:rPr>
        <w:t xml:space="preserve">на које ће промена </w:t>
      </w:r>
      <w:r w:rsidRPr="005771AF">
        <w:rPr>
          <w:rFonts w:ascii="Times New Roman" w:hAnsi="Times New Roman" w:cs="Times New Roman"/>
          <w:sz w:val="24"/>
          <w:szCs w:val="24"/>
        </w:rPr>
        <w:t xml:space="preserve">имати </w:t>
      </w:r>
      <w:r w:rsidR="00D117A4" w:rsidRPr="005771AF">
        <w:rPr>
          <w:rFonts w:ascii="Times New Roman" w:hAnsi="Times New Roman" w:cs="Times New Roman"/>
          <w:sz w:val="24"/>
          <w:szCs w:val="24"/>
        </w:rPr>
        <w:t>непосред</w:t>
      </w:r>
      <w:r w:rsidRPr="005771AF">
        <w:rPr>
          <w:rFonts w:ascii="Times New Roman" w:hAnsi="Times New Roman" w:cs="Times New Roman"/>
          <w:sz w:val="24"/>
          <w:szCs w:val="24"/>
        </w:rPr>
        <w:t>ан односно посредан утицај</w:t>
      </w:r>
      <w:r w:rsidR="00D117A4" w:rsidRPr="005771AF">
        <w:rPr>
          <w:rFonts w:ascii="Times New Roman" w:hAnsi="Times New Roman" w:cs="Times New Roman"/>
          <w:sz w:val="24"/>
          <w:szCs w:val="24"/>
        </w:rPr>
        <w:t xml:space="preserve">. </w:t>
      </w:r>
    </w:p>
    <w:p w14:paraId="38B3E5E9" w14:textId="77777777" w:rsidR="00B27E7C" w:rsidRPr="005771AF" w:rsidRDefault="00B27E7C" w:rsidP="000512C3">
      <w:pPr>
        <w:pStyle w:val="ListParagraph"/>
        <w:shd w:val="clear" w:color="auto" w:fill="C6D9F1" w:themeFill="text2" w:themeFillTint="33"/>
        <w:spacing w:after="0" w:line="240" w:lineRule="auto"/>
        <w:ind w:left="360"/>
        <w:jc w:val="both"/>
        <w:rPr>
          <w:rFonts w:ascii="Times New Roman" w:hAnsi="Times New Roman" w:cs="Times New Roman"/>
          <w:sz w:val="24"/>
          <w:szCs w:val="24"/>
        </w:rPr>
      </w:pPr>
    </w:p>
    <w:p w14:paraId="6887E61F" w14:textId="0957A078" w:rsidR="006B6AB3" w:rsidRPr="00BC1575" w:rsidRDefault="002060B0" w:rsidP="000512C3">
      <w:pPr>
        <w:spacing w:after="0" w:line="240" w:lineRule="auto"/>
        <w:ind w:firstLine="720"/>
        <w:jc w:val="both"/>
        <w:rPr>
          <w:rFonts w:ascii="Times New Roman" w:hAnsi="Times New Roman" w:cs="Times New Roman"/>
          <w:sz w:val="24"/>
          <w:szCs w:val="24"/>
          <w:lang w:val="sr-Cyrl-RS" w:eastAsia="en-GB"/>
        </w:rPr>
      </w:pPr>
      <w:r w:rsidRPr="00BC1575">
        <w:rPr>
          <w:rFonts w:ascii="Times New Roman" w:hAnsi="Times New Roman" w:cs="Times New Roman"/>
          <w:color w:val="000000"/>
          <w:sz w:val="24"/>
          <w:szCs w:val="24"/>
          <w:lang w:val="sr-Cyrl-CS"/>
        </w:rPr>
        <w:t xml:space="preserve">Измене и допуне Закона о запосленима у </w:t>
      </w:r>
      <w:r w:rsidR="007F65E7" w:rsidRPr="00BC1575">
        <w:rPr>
          <w:rFonts w:ascii="Times New Roman" w:hAnsi="Times New Roman" w:cs="Times New Roman"/>
          <w:color w:val="000000"/>
          <w:sz w:val="24"/>
          <w:szCs w:val="24"/>
          <w:lang w:val="sr-Cyrl-CS"/>
        </w:rPr>
        <w:t>АП и ЈЛС</w:t>
      </w:r>
      <w:r w:rsidR="006B6AB3" w:rsidRPr="00BC1575">
        <w:rPr>
          <w:rFonts w:ascii="Times New Roman" w:hAnsi="Times New Roman" w:cs="Times New Roman"/>
          <w:color w:val="000000"/>
          <w:sz w:val="24"/>
          <w:szCs w:val="24"/>
          <w:lang w:val="sr-Cyrl-CS"/>
        </w:rPr>
        <w:t xml:space="preserve"> имаће утицај на службенике </w:t>
      </w:r>
      <w:r w:rsidR="00FF7031" w:rsidRPr="00BC1575">
        <w:rPr>
          <w:rFonts w:ascii="Times New Roman" w:hAnsi="Times New Roman" w:cs="Times New Roman"/>
          <w:color w:val="000000"/>
          <w:sz w:val="24"/>
          <w:szCs w:val="24"/>
          <w:lang w:val="sr-Cyrl-CS"/>
        </w:rPr>
        <w:t xml:space="preserve">и намештенике </w:t>
      </w:r>
      <w:r w:rsidR="00B27E7C" w:rsidRPr="00BC1575">
        <w:rPr>
          <w:rFonts w:ascii="Times New Roman" w:hAnsi="Times New Roman" w:cs="Times New Roman"/>
          <w:color w:val="000000"/>
          <w:sz w:val="24"/>
          <w:szCs w:val="24"/>
          <w:lang w:val="sr-Cyrl-CS"/>
        </w:rPr>
        <w:t>у органима АП и ЈЛС</w:t>
      </w:r>
      <w:r w:rsidR="00FF7031" w:rsidRPr="00BC1575">
        <w:rPr>
          <w:rFonts w:ascii="Times New Roman" w:hAnsi="Times New Roman" w:cs="Times New Roman"/>
          <w:color w:val="000000"/>
          <w:sz w:val="24"/>
          <w:szCs w:val="24"/>
          <w:lang w:val="sr-Cyrl-RS"/>
        </w:rPr>
        <w:t>, којих</w:t>
      </w:r>
      <w:r w:rsidR="00644443" w:rsidRPr="00BC1575">
        <w:rPr>
          <w:rFonts w:ascii="Times New Roman" w:hAnsi="Times New Roman" w:cs="Times New Roman"/>
          <w:color w:val="000000"/>
          <w:sz w:val="24"/>
          <w:szCs w:val="24"/>
          <w:lang w:val="sr-Cyrl-RS"/>
        </w:rPr>
        <w:t xml:space="preserve"> </w:t>
      </w:r>
      <w:r w:rsidR="0024583B" w:rsidRPr="00BC1575">
        <w:rPr>
          <w:rFonts w:ascii="Times New Roman" w:hAnsi="Times New Roman" w:cs="Times New Roman"/>
          <w:color w:val="000000"/>
          <w:sz w:val="24"/>
          <w:szCs w:val="24"/>
          <w:lang w:val="sr-Cyrl-RS"/>
        </w:rPr>
        <w:t xml:space="preserve">је </w:t>
      </w:r>
      <w:r w:rsidR="00FF7031" w:rsidRPr="00BC1575">
        <w:rPr>
          <w:rFonts w:ascii="Times New Roman" w:hAnsi="Times New Roman" w:cs="Times New Roman"/>
          <w:color w:val="000000"/>
          <w:sz w:val="24"/>
          <w:szCs w:val="24"/>
          <w:lang w:val="sr-Cyrl-RS"/>
        </w:rPr>
        <w:t>п</w:t>
      </w:r>
      <w:r w:rsidR="00644443" w:rsidRPr="00BC1575">
        <w:rPr>
          <w:rFonts w:ascii="Times New Roman" w:hAnsi="Times New Roman" w:cs="Times New Roman"/>
          <w:color w:val="000000"/>
          <w:sz w:val="24"/>
          <w:szCs w:val="24"/>
          <w:lang w:val="sr-Cyrl-RS"/>
        </w:rPr>
        <w:t xml:space="preserve">рема подацима </w:t>
      </w:r>
      <w:r w:rsidR="000C0EB5" w:rsidRPr="00BC1575">
        <w:rPr>
          <w:rFonts w:ascii="Times New Roman" w:hAnsi="Times New Roman" w:cs="Times New Roman"/>
          <w:color w:val="000000"/>
          <w:sz w:val="24"/>
          <w:szCs w:val="24"/>
          <w:lang w:val="sr-Cyrl-RS"/>
        </w:rPr>
        <w:t xml:space="preserve">из базе </w:t>
      </w:r>
      <w:r w:rsidR="00644443" w:rsidRPr="00BC1575">
        <w:rPr>
          <w:rFonts w:ascii="Times New Roman" w:hAnsi="Times New Roman" w:cs="Times New Roman"/>
          <w:color w:val="000000"/>
          <w:sz w:val="24"/>
          <w:szCs w:val="24"/>
          <w:lang w:val="sr-Cyrl-RS"/>
        </w:rPr>
        <w:t xml:space="preserve">Централног регистра обавезног социјалног осигурања </w:t>
      </w:r>
      <w:r w:rsidR="007F65E7" w:rsidRPr="00BC1575">
        <w:rPr>
          <w:rFonts w:ascii="Times New Roman" w:hAnsi="Times New Roman" w:cs="Times New Roman"/>
          <w:color w:val="000000"/>
          <w:sz w:val="24"/>
          <w:szCs w:val="24"/>
          <w:lang w:val="sr-Cyrl-RS"/>
        </w:rPr>
        <w:t xml:space="preserve">у октобру 2023. године </w:t>
      </w:r>
      <w:r w:rsidR="00644443" w:rsidRPr="00BC1575">
        <w:rPr>
          <w:rFonts w:ascii="Times New Roman" w:hAnsi="Times New Roman" w:cs="Times New Roman"/>
          <w:color w:val="000000"/>
          <w:sz w:val="24"/>
          <w:szCs w:val="24"/>
          <w:lang w:val="sr-Cyrl-RS"/>
        </w:rPr>
        <w:t>тренутно</w:t>
      </w:r>
      <w:r w:rsidR="007F65E7" w:rsidRPr="00BC1575">
        <w:rPr>
          <w:rFonts w:ascii="Times New Roman" w:hAnsi="Times New Roman" w:cs="Times New Roman"/>
          <w:color w:val="000000"/>
          <w:sz w:val="24"/>
          <w:szCs w:val="24"/>
          <w:lang w:val="sr-Cyrl-RS"/>
        </w:rPr>
        <w:t xml:space="preserve"> на неодређено 20.620, на одређено 4.167</w:t>
      </w:r>
      <w:r w:rsidR="00FF7031" w:rsidRPr="00BC1575">
        <w:rPr>
          <w:rFonts w:ascii="Times New Roman" w:hAnsi="Times New Roman" w:cs="Times New Roman"/>
          <w:color w:val="000000"/>
          <w:sz w:val="24"/>
          <w:szCs w:val="24"/>
          <w:lang w:val="sr-Cyrl-RS"/>
        </w:rPr>
        <w:t>.</w:t>
      </w:r>
      <w:r w:rsidR="00926B7A" w:rsidRPr="00BC1575">
        <w:rPr>
          <w:rFonts w:ascii="Times New Roman" w:eastAsia="Calibri" w:hAnsi="Times New Roman" w:cs="Times New Roman"/>
          <w:color w:val="000000"/>
          <w:sz w:val="24"/>
          <w:szCs w:val="24"/>
          <w:lang w:val="sr-Cyrl-BA"/>
        </w:rPr>
        <w:t xml:space="preserve"> </w:t>
      </w:r>
      <w:r w:rsidR="00FF7031" w:rsidRPr="00BC1575">
        <w:rPr>
          <w:rFonts w:ascii="Times New Roman" w:hAnsi="Times New Roman" w:cs="Times New Roman"/>
          <w:sz w:val="24"/>
          <w:szCs w:val="24"/>
          <w:lang w:val="sr-Cyrl-RS" w:eastAsia="en-GB"/>
        </w:rPr>
        <w:t>С</w:t>
      </w:r>
      <w:r w:rsidR="00926B7A" w:rsidRPr="00BC1575">
        <w:rPr>
          <w:rFonts w:ascii="Times New Roman" w:hAnsi="Times New Roman" w:cs="Times New Roman"/>
          <w:sz w:val="24"/>
          <w:szCs w:val="24"/>
          <w:lang w:val="sr-Cyrl-RS" w:eastAsia="en-GB"/>
        </w:rPr>
        <w:t xml:space="preserve">истем компетенција за службенике у органима АП и ЈЛС интегрисаће се у нормативни оквир кроз неколико фаза. </w:t>
      </w:r>
      <w:r w:rsidR="003F590C">
        <w:rPr>
          <w:rFonts w:ascii="Times New Roman" w:hAnsi="Times New Roman" w:cs="Times New Roman"/>
          <w:sz w:val="24"/>
          <w:szCs w:val="24"/>
          <w:lang w:val="sr-Cyrl-RS" w:eastAsia="en-GB"/>
        </w:rPr>
        <w:t xml:space="preserve">У првој фази имплементације система компетенција која је спроведена </w:t>
      </w:r>
      <w:r w:rsidR="001E6459">
        <w:rPr>
          <w:rFonts w:ascii="Times New Roman" w:hAnsi="Times New Roman" w:cs="Times New Roman"/>
          <w:sz w:val="24"/>
          <w:szCs w:val="24"/>
          <w:lang w:val="sr-Cyrl-RS" w:eastAsia="en-GB"/>
        </w:rPr>
        <w:t>Закон</w:t>
      </w:r>
      <w:r w:rsidR="003F590C">
        <w:rPr>
          <w:rFonts w:ascii="Times New Roman" w:hAnsi="Times New Roman" w:cs="Times New Roman"/>
          <w:sz w:val="24"/>
          <w:szCs w:val="24"/>
          <w:lang w:val="sr-Cyrl-RS" w:eastAsia="en-GB"/>
        </w:rPr>
        <w:t>ом</w:t>
      </w:r>
      <w:r w:rsidR="001E6459">
        <w:rPr>
          <w:rFonts w:ascii="Times New Roman" w:hAnsi="Times New Roman" w:cs="Times New Roman"/>
          <w:sz w:val="24"/>
          <w:szCs w:val="24"/>
          <w:lang w:val="sr-Cyrl-RS" w:eastAsia="en-GB"/>
        </w:rPr>
        <w:t xml:space="preserve"> о изменама и допунама Закона о запосленима у АП и ЈЛС („Службени гласник РС“, број 14/21) </w:t>
      </w:r>
      <w:r w:rsidR="00926B7A" w:rsidRPr="00BC1575">
        <w:rPr>
          <w:rFonts w:ascii="Times New Roman" w:hAnsi="Times New Roman" w:cs="Times New Roman"/>
          <w:sz w:val="24"/>
          <w:szCs w:val="24"/>
          <w:lang w:val="sr-Cyrl-RS" w:eastAsia="en-GB"/>
        </w:rPr>
        <w:t>дефини</w:t>
      </w:r>
      <w:r w:rsidR="00411BF6" w:rsidRPr="00BC1575">
        <w:rPr>
          <w:rFonts w:ascii="Times New Roman" w:hAnsi="Times New Roman" w:cs="Times New Roman"/>
          <w:sz w:val="24"/>
          <w:szCs w:val="24"/>
          <w:lang w:val="sr-Cyrl-RS" w:eastAsia="en-GB"/>
        </w:rPr>
        <w:t>сане</w:t>
      </w:r>
      <w:r w:rsidR="003F590C">
        <w:rPr>
          <w:rFonts w:ascii="Times New Roman" w:hAnsi="Times New Roman" w:cs="Times New Roman"/>
          <w:sz w:val="24"/>
          <w:szCs w:val="24"/>
          <w:lang w:val="sr-Cyrl-RS" w:eastAsia="en-GB"/>
        </w:rPr>
        <w:t xml:space="preserve"> су</w:t>
      </w:r>
      <w:r w:rsidR="001E6459">
        <w:rPr>
          <w:rFonts w:ascii="Times New Roman" w:hAnsi="Times New Roman" w:cs="Times New Roman"/>
          <w:sz w:val="24"/>
          <w:szCs w:val="24"/>
          <w:lang w:val="sr-Cyrl-RS" w:eastAsia="en-GB"/>
        </w:rPr>
        <w:t xml:space="preserve"> компетенције</w:t>
      </w:r>
      <w:r w:rsidR="000E2F6C" w:rsidRPr="00BC1575">
        <w:rPr>
          <w:rFonts w:ascii="Times New Roman" w:hAnsi="Times New Roman" w:cs="Times New Roman"/>
          <w:sz w:val="24"/>
          <w:szCs w:val="24"/>
          <w:lang w:val="sr-Cyrl-RS" w:eastAsia="en-GB"/>
        </w:rPr>
        <w:t xml:space="preserve">, </w:t>
      </w:r>
      <w:r w:rsidR="00411BF6" w:rsidRPr="00BC1575">
        <w:rPr>
          <w:rFonts w:ascii="Times New Roman" w:hAnsi="Times New Roman" w:cs="Times New Roman"/>
          <w:sz w:val="24"/>
          <w:szCs w:val="24"/>
          <w:lang w:val="sr-Cyrl-RS" w:eastAsia="en-GB"/>
        </w:rPr>
        <w:t>извршена је</w:t>
      </w:r>
      <w:r w:rsidR="000E2F6C" w:rsidRPr="00BC1575">
        <w:rPr>
          <w:rFonts w:ascii="Times New Roman" w:hAnsi="Times New Roman" w:cs="Times New Roman"/>
          <w:sz w:val="24"/>
          <w:szCs w:val="24"/>
          <w:lang w:val="sr-Cyrl-RS" w:eastAsia="en-GB"/>
        </w:rPr>
        <w:t xml:space="preserve"> њихова подела и </w:t>
      </w:r>
      <w:r w:rsidR="00411BF6" w:rsidRPr="00BC1575">
        <w:rPr>
          <w:rFonts w:ascii="Times New Roman" w:hAnsi="Times New Roman" w:cs="Times New Roman"/>
          <w:sz w:val="24"/>
          <w:szCs w:val="24"/>
          <w:lang w:val="sr-Cyrl-RS" w:eastAsia="en-GB"/>
        </w:rPr>
        <w:t xml:space="preserve">исте су постале </w:t>
      </w:r>
      <w:r w:rsidR="00926B7A" w:rsidRPr="00BC1575">
        <w:rPr>
          <w:rFonts w:ascii="Times New Roman" w:hAnsi="Times New Roman" w:cs="Times New Roman"/>
          <w:sz w:val="24"/>
          <w:szCs w:val="24"/>
          <w:lang w:val="sr-Cyrl-RS" w:eastAsia="en-GB"/>
        </w:rPr>
        <w:t>обавезан елемент садржине правилника</w:t>
      </w:r>
      <w:r w:rsidR="003F590C">
        <w:rPr>
          <w:rFonts w:ascii="Times New Roman" w:hAnsi="Times New Roman" w:cs="Times New Roman"/>
          <w:sz w:val="24"/>
          <w:szCs w:val="24"/>
          <w:lang w:val="sr-Cyrl-RS" w:eastAsia="en-GB"/>
        </w:rPr>
        <w:t>,</w:t>
      </w:r>
      <w:r w:rsidR="00BC1575">
        <w:rPr>
          <w:rFonts w:ascii="Times New Roman" w:hAnsi="Times New Roman" w:cs="Times New Roman"/>
          <w:sz w:val="24"/>
          <w:szCs w:val="24"/>
          <w:lang w:eastAsia="en-GB"/>
        </w:rPr>
        <w:t xml:space="preserve"> </w:t>
      </w:r>
      <w:r w:rsidR="003F590C">
        <w:rPr>
          <w:rFonts w:ascii="Times New Roman" w:hAnsi="Times New Roman" w:cs="Times New Roman"/>
          <w:sz w:val="24"/>
          <w:szCs w:val="24"/>
          <w:lang w:val="sr-Cyrl-RS" w:eastAsia="en-GB"/>
        </w:rPr>
        <w:t>па радна места</w:t>
      </w:r>
      <w:r w:rsidR="00BC1575">
        <w:rPr>
          <w:rFonts w:ascii="Times New Roman" w:hAnsi="Times New Roman" w:cs="Times New Roman"/>
          <w:sz w:val="24"/>
          <w:szCs w:val="24"/>
          <w:lang w:eastAsia="en-GB"/>
        </w:rPr>
        <w:t xml:space="preserve"> </w:t>
      </w:r>
      <w:r w:rsidR="003F590C">
        <w:rPr>
          <w:rFonts w:ascii="Times New Roman" w:hAnsi="Times New Roman" w:cs="Times New Roman"/>
          <w:sz w:val="24"/>
          <w:szCs w:val="24"/>
          <w:lang w:val="sr-Cyrl-RS" w:eastAsia="en-GB"/>
        </w:rPr>
        <w:t>службеника</w:t>
      </w:r>
      <w:r w:rsidR="00926B7A" w:rsidRPr="00BC1575">
        <w:rPr>
          <w:rFonts w:ascii="Times New Roman" w:hAnsi="Times New Roman" w:cs="Times New Roman"/>
          <w:sz w:val="24"/>
          <w:szCs w:val="24"/>
          <w:lang w:val="sr-Cyrl-RS" w:eastAsia="en-GB"/>
        </w:rPr>
        <w:t xml:space="preserve"> у органима АП и ЈЛС, у</w:t>
      </w:r>
      <w:r w:rsidR="003F590C">
        <w:rPr>
          <w:rFonts w:ascii="Times New Roman" w:hAnsi="Times New Roman" w:cs="Times New Roman"/>
          <w:sz w:val="24"/>
          <w:szCs w:val="24"/>
          <w:lang w:val="sr-Cyrl-RS" w:eastAsia="en-GB"/>
        </w:rPr>
        <w:t>тврђена</w:t>
      </w:r>
      <w:r w:rsidR="00926B7A" w:rsidRPr="00BC1575">
        <w:rPr>
          <w:rFonts w:ascii="Times New Roman" w:hAnsi="Times New Roman" w:cs="Times New Roman"/>
          <w:sz w:val="24"/>
          <w:szCs w:val="24"/>
          <w:lang w:val="sr-Cyrl-RS" w:eastAsia="en-GB"/>
        </w:rPr>
        <w:t xml:space="preserve"> актима о </w:t>
      </w:r>
      <w:r w:rsidR="00BC1575">
        <w:rPr>
          <w:rFonts w:ascii="Times New Roman" w:hAnsi="Times New Roman" w:cs="Times New Roman"/>
          <w:sz w:val="24"/>
          <w:szCs w:val="24"/>
          <w:lang w:val="sr-Cyrl-RS" w:eastAsia="en-GB"/>
        </w:rPr>
        <w:t>систематизацији као услове имaју</w:t>
      </w:r>
      <w:r w:rsidR="00926B7A" w:rsidRPr="00BC1575">
        <w:rPr>
          <w:rFonts w:ascii="Times New Roman" w:hAnsi="Times New Roman" w:cs="Times New Roman"/>
          <w:sz w:val="24"/>
          <w:szCs w:val="24"/>
          <w:lang w:val="sr-Cyrl-RS" w:eastAsia="en-GB"/>
        </w:rPr>
        <w:t xml:space="preserve"> утврђене компетенције, односно</w:t>
      </w:r>
      <w:r w:rsidR="00BC1575">
        <w:rPr>
          <w:rFonts w:ascii="Times New Roman" w:hAnsi="Times New Roman" w:cs="Times New Roman"/>
          <w:sz w:val="24"/>
          <w:szCs w:val="24"/>
          <w:lang w:val="sr-Cyrl-RS" w:eastAsia="en-GB"/>
        </w:rPr>
        <w:t xml:space="preserve"> потребна</w:t>
      </w:r>
      <w:r w:rsidR="00926B7A" w:rsidRPr="00BC1575">
        <w:rPr>
          <w:rFonts w:ascii="Times New Roman" w:hAnsi="Times New Roman" w:cs="Times New Roman"/>
          <w:sz w:val="24"/>
          <w:szCs w:val="24"/>
          <w:lang w:val="sr-Cyrl-RS" w:eastAsia="en-GB"/>
        </w:rPr>
        <w:t xml:space="preserve"> знања, вештине, особине, ставове и способн</w:t>
      </w:r>
      <w:r w:rsidR="00BC1575">
        <w:rPr>
          <w:rFonts w:ascii="Times New Roman" w:hAnsi="Times New Roman" w:cs="Times New Roman"/>
          <w:sz w:val="24"/>
          <w:szCs w:val="24"/>
          <w:lang w:val="sr-Cyrl-RS" w:eastAsia="en-GB"/>
        </w:rPr>
        <w:t>ости које обликују жељено</w:t>
      </w:r>
      <w:r w:rsidR="00926B7A" w:rsidRPr="00BC1575">
        <w:rPr>
          <w:rFonts w:ascii="Times New Roman" w:hAnsi="Times New Roman" w:cs="Times New Roman"/>
          <w:sz w:val="24"/>
          <w:szCs w:val="24"/>
          <w:lang w:val="sr-Cyrl-RS" w:eastAsia="en-GB"/>
        </w:rPr>
        <w:t xml:space="preserve"> понашање и воде постизању очекиване радне успешности. </w:t>
      </w:r>
    </w:p>
    <w:p w14:paraId="4094223B" w14:textId="407122DC" w:rsidR="00B85F52" w:rsidRPr="00BC1575" w:rsidRDefault="003F590C" w:rsidP="000512C3">
      <w:pPr>
        <w:pStyle w:val="ListParagraph"/>
        <w:tabs>
          <w:tab w:val="left" w:pos="3540"/>
        </w:tabs>
        <w:spacing w:after="0" w:line="240" w:lineRule="auto"/>
        <w:ind w:left="0" w:firstLine="851"/>
        <w:jc w:val="both"/>
        <w:rPr>
          <w:rFonts w:ascii="Times New Roman" w:eastAsia="Times New Roman" w:hAnsi="Times New Roman" w:cs="Times New Roman"/>
          <w:sz w:val="24"/>
          <w:szCs w:val="24"/>
          <w:lang w:val="sr-Cyrl-RS" w:eastAsia="ar-SA"/>
        </w:rPr>
      </w:pPr>
      <w:r>
        <w:rPr>
          <w:rFonts w:ascii="Times New Roman" w:hAnsi="Times New Roman" w:cs="Times New Roman"/>
          <w:sz w:val="24"/>
          <w:szCs w:val="24"/>
          <w:lang w:val="sr-Cyrl-RS" w:eastAsia="en-GB"/>
        </w:rPr>
        <w:t>Предложеним</w:t>
      </w:r>
      <w:r w:rsidR="00B85F52" w:rsidRPr="00BC1575">
        <w:rPr>
          <w:rFonts w:ascii="Times New Roman" w:hAnsi="Times New Roman" w:cs="Times New Roman"/>
          <w:sz w:val="24"/>
          <w:szCs w:val="24"/>
          <w:lang w:val="sr-Cyrl-RS" w:eastAsia="en-GB"/>
        </w:rPr>
        <w:t xml:space="preserve"> изменама Закона</w:t>
      </w:r>
      <w:r>
        <w:rPr>
          <w:rFonts w:ascii="Times New Roman" w:hAnsi="Times New Roman" w:cs="Times New Roman"/>
          <w:sz w:val="24"/>
          <w:szCs w:val="24"/>
          <w:lang w:val="sr-Cyrl-RS" w:eastAsia="en-GB"/>
        </w:rPr>
        <w:t>, која предстаља другу фазу имплементације компетенција у систем УЉР на покрајинском и локалном нивоу власти,</w:t>
      </w:r>
      <w:r w:rsidR="00B85F52" w:rsidRPr="00BC1575">
        <w:rPr>
          <w:rFonts w:ascii="Times New Roman" w:hAnsi="Times New Roman" w:cs="Times New Roman"/>
          <w:sz w:val="24"/>
          <w:szCs w:val="24"/>
          <w:lang w:val="sr-Cyrl-RS" w:eastAsia="en-GB"/>
        </w:rPr>
        <w:t xml:space="preserve"> </w:t>
      </w:r>
      <w:r>
        <w:rPr>
          <w:rFonts w:ascii="Times New Roman" w:eastAsia="Times New Roman" w:hAnsi="Times New Roman" w:cs="Times New Roman"/>
          <w:sz w:val="24"/>
          <w:szCs w:val="24"/>
          <w:lang w:val="sr-Cyrl-RS" w:eastAsia="ar-SA"/>
        </w:rPr>
        <w:t xml:space="preserve">прецизира се </w:t>
      </w:r>
      <w:r w:rsidR="00B85F52" w:rsidRPr="00BC1575">
        <w:rPr>
          <w:rFonts w:ascii="Times New Roman" w:eastAsia="Times New Roman" w:hAnsi="Times New Roman" w:cs="Times New Roman"/>
          <w:sz w:val="24"/>
          <w:szCs w:val="24"/>
          <w:lang w:val="sr-Cyrl-RS" w:eastAsia="ar-SA"/>
        </w:rPr>
        <w:t xml:space="preserve">начин </w:t>
      </w:r>
      <w:r>
        <w:rPr>
          <w:rFonts w:ascii="Times New Roman" w:eastAsia="Times New Roman" w:hAnsi="Times New Roman" w:cs="Times New Roman"/>
          <w:sz w:val="24"/>
          <w:szCs w:val="24"/>
          <w:lang w:val="sr-Cyrl-RS" w:eastAsia="ar-SA"/>
        </w:rPr>
        <w:t>попуњавања радних места, спровођење интерног и јавног конкурса</w:t>
      </w:r>
      <w:r w:rsidR="00BC1575">
        <w:rPr>
          <w:rFonts w:ascii="Times New Roman" w:eastAsia="Times New Roman" w:hAnsi="Times New Roman" w:cs="Times New Roman"/>
          <w:sz w:val="24"/>
          <w:szCs w:val="24"/>
          <w:lang w:val="sr-Cyrl-RS" w:eastAsia="ar-SA"/>
        </w:rPr>
        <w:t xml:space="preserve"> </w:t>
      </w:r>
      <w:r w:rsidR="00411BF6" w:rsidRPr="00BC1575">
        <w:rPr>
          <w:rFonts w:ascii="Times New Roman" w:eastAsia="Times New Roman" w:hAnsi="Times New Roman" w:cs="Times New Roman"/>
          <w:sz w:val="24"/>
          <w:szCs w:val="24"/>
          <w:lang w:val="sr-Cyrl-RS" w:eastAsia="ar-SA"/>
        </w:rPr>
        <w:t>на основу провере компетенција</w:t>
      </w:r>
      <w:r w:rsidR="00FF7031" w:rsidRPr="00BC1575">
        <w:rPr>
          <w:rFonts w:ascii="Times New Roman" w:eastAsia="Times New Roman" w:hAnsi="Times New Roman" w:cs="Times New Roman"/>
          <w:sz w:val="24"/>
          <w:szCs w:val="24"/>
          <w:lang w:val="sr-Cyrl-RS" w:eastAsia="ar-SA"/>
        </w:rPr>
        <w:t>,</w:t>
      </w:r>
      <w:r w:rsidR="00411BF6" w:rsidRPr="00BC1575">
        <w:rPr>
          <w:rFonts w:ascii="Times New Roman" w:eastAsia="Times New Roman" w:hAnsi="Times New Roman" w:cs="Times New Roman"/>
          <w:sz w:val="24"/>
          <w:szCs w:val="24"/>
          <w:lang w:val="sr-Cyrl-RS" w:eastAsia="ar-SA"/>
        </w:rPr>
        <w:t xml:space="preserve"> </w:t>
      </w:r>
      <w:r w:rsidR="001E6459">
        <w:rPr>
          <w:rFonts w:ascii="Times New Roman" w:eastAsia="Times New Roman" w:hAnsi="Times New Roman" w:cs="Times New Roman"/>
          <w:sz w:val="24"/>
          <w:szCs w:val="24"/>
          <w:lang w:val="sr-Cyrl-RS" w:eastAsia="ar-SA"/>
        </w:rPr>
        <w:t>прописује</w:t>
      </w:r>
      <w:r w:rsidR="00411BF6" w:rsidRPr="00BC1575">
        <w:rPr>
          <w:rFonts w:ascii="Times New Roman" w:eastAsia="Times New Roman" w:hAnsi="Times New Roman" w:cs="Times New Roman"/>
          <w:sz w:val="24"/>
          <w:szCs w:val="24"/>
          <w:lang w:val="sr-Cyrl-RS" w:eastAsia="ar-SA"/>
        </w:rPr>
        <w:t xml:space="preserve"> праћење кандидата по шифром њихове пријаве током целог конкурсног поступка, уводи обавезност провере компетенција код премештаја и преузимања, што ће утицати на сва</w:t>
      </w:r>
      <w:r w:rsidR="00B85F52" w:rsidRPr="00BC1575">
        <w:rPr>
          <w:rFonts w:ascii="Times New Roman" w:eastAsia="Times New Roman" w:hAnsi="Times New Roman" w:cs="Times New Roman"/>
          <w:sz w:val="24"/>
          <w:szCs w:val="24"/>
          <w:lang w:val="sr-Cyrl-RS" w:eastAsia="ar-SA"/>
        </w:rPr>
        <w:t xml:space="preserve"> лица која конкуришу за пријем у радни однос у органе АП и ЈЛС</w:t>
      </w:r>
      <w:r w:rsidR="00411BF6" w:rsidRPr="00BC1575">
        <w:rPr>
          <w:rFonts w:ascii="Times New Roman" w:eastAsia="Times New Roman" w:hAnsi="Times New Roman" w:cs="Times New Roman"/>
          <w:sz w:val="24"/>
          <w:szCs w:val="24"/>
          <w:lang w:val="sr-Cyrl-RS" w:eastAsia="ar-SA"/>
        </w:rPr>
        <w:t>, као и на службенике који се премештају на одговарајућа радна места, односно преузимају од другог послодавца или државног органа.</w:t>
      </w:r>
    </w:p>
    <w:p w14:paraId="0DF20BA7" w14:textId="79174D0B" w:rsidR="00B27E7C" w:rsidRDefault="00370C3F" w:rsidP="000512C3">
      <w:pPr>
        <w:spacing w:after="0" w:line="240" w:lineRule="auto"/>
        <w:ind w:firstLine="720"/>
        <w:jc w:val="both"/>
        <w:rPr>
          <w:rFonts w:ascii="Times New Roman" w:hAnsi="Times New Roman" w:cs="Times New Roman"/>
          <w:color w:val="000000"/>
          <w:sz w:val="24"/>
          <w:szCs w:val="24"/>
          <w:lang w:val="sr-Cyrl-RS"/>
        </w:rPr>
      </w:pPr>
      <w:r w:rsidRPr="00BC1575">
        <w:rPr>
          <w:rFonts w:ascii="Times New Roman" w:hAnsi="Times New Roman" w:cs="Times New Roman"/>
          <w:color w:val="000000"/>
          <w:sz w:val="24"/>
          <w:szCs w:val="24"/>
          <w:lang w:val="sr-Cyrl-RS"/>
        </w:rPr>
        <w:t>И</w:t>
      </w:r>
      <w:r w:rsidR="00B27E7C" w:rsidRPr="00BC1575">
        <w:rPr>
          <w:rFonts w:ascii="Times New Roman" w:hAnsi="Times New Roman" w:cs="Times New Roman"/>
          <w:color w:val="000000"/>
          <w:sz w:val="24"/>
          <w:szCs w:val="24"/>
          <w:lang w:val="sr-Cyrl-RS"/>
        </w:rPr>
        <w:t>змене и допуне Закона имаће утицај и на Службу за управљање кадровима имајући у виду</w:t>
      </w:r>
      <w:r w:rsidR="000569E1">
        <w:rPr>
          <w:rFonts w:ascii="Times New Roman" w:hAnsi="Times New Roman" w:cs="Times New Roman"/>
          <w:color w:val="000000"/>
          <w:sz w:val="24"/>
          <w:szCs w:val="24"/>
          <w:lang w:val="sr-Cyrl-RS"/>
        </w:rPr>
        <w:t xml:space="preserve"> улогу ове С</w:t>
      </w:r>
      <w:r w:rsidR="00411BF6" w:rsidRPr="00BC1575">
        <w:rPr>
          <w:rFonts w:ascii="Times New Roman" w:hAnsi="Times New Roman" w:cs="Times New Roman"/>
          <w:color w:val="000000"/>
          <w:sz w:val="24"/>
          <w:szCs w:val="24"/>
          <w:lang w:val="sr-Cyrl-RS"/>
        </w:rPr>
        <w:t>лужбе у поступк</w:t>
      </w:r>
      <w:r w:rsidR="00562540" w:rsidRPr="00BC1575">
        <w:rPr>
          <w:rFonts w:ascii="Times New Roman" w:hAnsi="Times New Roman" w:cs="Times New Roman"/>
          <w:color w:val="000000"/>
          <w:sz w:val="24"/>
          <w:szCs w:val="24"/>
          <w:lang w:val="sr-Cyrl-RS"/>
        </w:rPr>
        <w:t>у</w:t>
      </w:r>
      <w:r w:rsidR="00411BF6" w:rsidRPr="00BC1575">
        <w:rPr>
          <w:rFonts w:ascii="Times New Roman" w:hAnsi="Times New Roman" w:cs="Times New Roman"/>
          <w:color w:val="000000"/>
          <w:sz w:val="24"/>
          <w:szCs w:val="24"/>
          <w:lang w:val="sr-Cyrl-RS"/>
        </w:rPr>
        <w:t xml:space="preserve"> провере компетенција </w:t>
      </w:r>
      <w:r w:rsidR="00562540" w:rsidRPr="00BC1575">
        <w:rPr>
          <w:rFonts w:ascii="Times New Roman" w:hAnsi="Times New Roman" w:cs="Times New Roman"/>
          <w:color w:val="000000"/>
          <w:sz w:val="24"/>
          <w:szCs w:val="24"/>
          <w:lang w:val="sr-Cyrl-RS"/>
        </w:rPr>
        <w:t xml:space="preserve">код  </w:t>
      </w:r>
      <w:r w:rsidR="00411BF6" w:rsidRPr="00BC1575">
        <w:rPr>
          <w:rFonts w:ascii="Times New Roman" w:hAnsi="Times New Roman" w:cs="Times New Roman"/>
          <w:color w:val="000000"/>
          <w:sz w:val="24"/>
          <w:szCs w:val="24"/>
          <w:lang w:val="sr-Cyrl-RS"/>
        </w:rPr>
        <w:t>спровођења јавног конкурса.</w:t>
      </w:r>
    </w:p>
    <w:p w14:paraId="0DF3A545" w14:textId="53D13DEB" w:rsidR="000512C3" w:rsidRDefault="000512C3" w:rsidP="000512C3">
      <w:pPr>
        <w:spacing w:after="0" w:line="240" w:lineRule="auto"/>
        <w:ind w:firstLine="720"/>
        <w:jc w:val="both"/>
        <w:rPr>
          <w:rFonts w:ascii="Times New Roman" w:hAnsi="Times New Roman" w:cs="Times New Roman"/>
          <w:color w:val="000000"/>
          <w:sz w:val="24"/>
          <w:szCs w:val="24"/>
          <w:lang w:val="sr-Cyrl-RS"/>
        </w:rPr>
      </w:pPr>
    </w:p>
    <w:p w14:paraId="1D41368B" w14:textId="5938A8EE" w:rsidR="000512C3" w:rsidRDefault="000512C3" w:rsidP="000512C3">
      <w:pPr>
        <w:spacing w:after="0" w:line="240" w:lineRule="auto"/>
        <w:ind w:firstLine="720"/>
        <w:jc w:val="both"/>
        <w:rPr>
          <w:rFonts w:ascii="Times New Roman" w:hAnsi="Times New Roman" w:cs="Times New Roman"/>
          <w:color w:val="000000"/>
          <w:sz w:val="24"/>
          <w:szCs w:val="24"/>
          <w:lang w:val="sr-Cyrl-RS"/>
        </w:rPr>
      </w:pPr>
    </w:p>
    <w:p w14:paraId="6DB59DC1" w14:textId="77777777" w:rsidR="000512C3" w:rsidRPr="005771AF" w:rsidRDefault="000512C3" w:rsidP="000512C3">
      <w:pPr>
        <w:spacing w:after="0" w:line="240" w:lineRule="auto"/>
        <w:ind w:firstLine="720"/>
        <w:jc w:val="both"/>
        <w:rPr>
          <w:rFonts w:ascii="Times New Roman" w:hAnsi="Times New Roman" w:cs="Times New Roman"/>
          <w:sz w:val="24"/>
          <w:szCs w:val="24"/>
        </w:rPr>
      </w:pPr>
    </w:p>
    <w:p w14:paraId="19B5AD75" w14:textId="77777777" w:rsidR="00F439F3" w:rsidRPr="005771AF" w:rsidRDefault="005B3773"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Да ли постој</w:t>
      </w:r>
      <w:r w:rsidR="00043AD1" w:rsidRPr="005771AF">
        <w:rPr>
          <w:rFonts w:ascii="Times New Roman" w:hAnsi="Times New Roman" w:cs="Times New Roman"/>
          <w:sz w:val="24"/>
          <w:szCs w:val="24"/>
        </w:rPr>
        <w:t>е</w:t>
      </w:r>
      <w:r w:rsidRPr="005771AF">
        <w:rPr>
          <w:rFonts w:ascii="Times New Roman" w:hAnsi="Times New Roman" w:cs="Times New Roman"/>
          <w:sz w:val="24"/>
          <w:szCs w:val="24"/>
        </w:rPr>
        <w:t xml:space="preserve"> важећ</w:t>
      </w:r>
      <w:r w:rsidR="00043AD1" w:rsidRPr="005771AF">
        <w:rPr>
          <w:rFonts w:ascii="Times New Roman" w:hAnsi="Times New Roman" w:cs="Times New Roman"/>
          <w:sz w:val="24"/>
          <w:szCs w:val="24"/>
        </w:rPr>
        <w:t>и</w:t>
      </w:r>
      <w:r w:rsidRPr="005771AF">
        <w:rPr>
          <w:rFonts w:ascii="Times New Roman" w:hAnsi="Times New Roman" w:cs="Times New Roman"/>
          <w:sz w:val="24"/>
          <w:szCs w:val="24"/>
        </w:rPr>
        <w:t xml:space="preserve"> </w:t>
      </w:r>
      <w:r w:rsidR="00043AD1" w:rsidRPr="005771AF">
        <w:rPr>
          <w:rFonts w:ascii="Times New Roman" w:hAnsi="Times New Roman" w:cs="Times New Roman"/>
          <w:sz w:val="24"/>
          <w:szCs w:val="24"/>
        </w:rPr>
        <w:t xml:space="preserve">документи </w:t>
      </w:r>
      <w:r w:rsidRPr="005771AF">
        <w:rPr>
          <w:rFonts w:ascii="Times New Roman" w:hAnsi="Times New Roman" w:cs="Times New Roman"/>
          <w:sz w:val="24"/>
          <w:szCs w:val="24"/>
        </w:rPr>
        <w:t>јавн</w:t>
      </w:r>
      <w:r w:rsidR="00043AD1" w:rsidRPr="005771AF">
        <w:rPr>
          <w:rFonts w:ascii="Times New Roman" w:hAnsi="Times New Roman" w:cs="Times New Roman"/>
          <w:sz w:val="24"/>
          <w:szCs w:val="24"/>
        </w:rPr>
        <w:t>их</w:t>
      </w:r>
      <w:r w:rsidRPr="005771AF">
        <w:rPr>
          <w:rFonts w:ascii="Times New Roman" w:hAnsi="Times New Roman" w:cs="Times New Roman"/>
          <w:sz w:val="24"/>
          <w:szCs w:val="24"/>
        </w:rPr>
        <w:t xml:space="preserve"> политик</w:t>
      </w:r>
      <w:r w:rsidR="00043AD1" w:rsidRPr="005771AF">
        <w:rPr>
          <w:rFonts w:ascii="Times New Roman" w:hAnsi="Times New Roman" w:cs="Times New Roman"/>
          <w:sz w:val="24"/>
          <w:szCs w:val="24"/>
        </w:rPr>
        <w:t>а</w:t>
      </w:r>
      <w:r w:rsidRPr="005771AF">
        <w:rPr>
          <w:rFonts w:ascii="Times New Roman" w:hAnsi="Times New Roman" w:cs="Times New Roman"/>
          <w:sz w:val="24"/>
          <w:szCs w:val="24"/>
        </w:rPr>
        <w:t xml:space="preserve"> кој</w:t>
      </w:r>
      <w:r w:rsidR="00043AD1" w:rsidRPr="005771AF">
        <w:rPr>
          <w:rFonts w:ascii="Times New Roman" w:hAnsi="Times New Roman" w:cs="Times New Roman"/>
          <w:sz w:val="24"/>
          <w:szCs w:val="24"/>
        </w:rPr>
        <w:t>и</w:t>
      </w:r>
      <w:r w:rsidRPr="005771AF">
        <w:rPr>
          <w:rFonts w:ascii="Times New Roman" w:hAnsi="Times New Roman" w:cs="Times New Roman"/>
          <w:sz w:val="24"/>
          <w:szCs w:val="24"/>
        </w:rPr>
        <w:t>м</w:t>
      </w:r>
      <w:r w:rsidR="00043AD1" w:rsidRPr="005771AF">
        <w:rPr>
          <w:rFonts w:ascii="Times New Roman" w:hAnsi="Times New Roman" w:cs="Times New Roman"/>
          <w:sz w:val="24"/>
          <w:szCs w:val="24"/>
        </w:rPr>
        <w:t>а</w:t>
      </w:r>
      <w:r w:rsidRPr="005771AF">
        <w:rPr>
          <w:rFonts w:ascii="Times New Roman" w:hAnsi="Times New Roman" w:cs="Times New Roman"/>
          <w:sz w:val="24"/>
          <w:szCs w:val="24"/>
        </w:rPr>
        <w:t xml:space="preserve"> би се могла остварити </w:t>
      </w:r>
      <w:r w:rsidR="00043AD1" w:rsidRPr="005771AF">
        <w:rPr>
          <w:rFonts w:ascii="Times New Roman" w:hAnsi="Times New Roman" w:cs="Times New Roman"/>
          <w:sz w:val="24"/>
          <w:szCs w:val="24"/>
        </w:rPr>
        <w:t xml:space="preserve">жељена </w:t>
      </w:r>
      <w:r w:rsidRPr="005771AF">
        <w:rPr>
          <w:rFonts w:ascii="Times New Roman" w:hAnsi="Times New Roman" w:cs="Times New Roman"/>
          <w:sz w:val="24"/>
          <w:szCs w:val="24"/>
        </w:rPr>
        <w:t>промена</w:t>
      </w:r>
      <w:r w:rsidR="00043AD1" w:rsidRPr="005771AF">
        <w:rPr>
          <w:rFonts w:ascii="Times New Roman" w:hAnsi="Times New Roman" w:cs="Times New Roman"/>
          <w:sz w:val="24"/>
          <w:szCs w:val="24"/>
        </w:rPr>
        <w:t xml:space="preserve"> и о којим документима се ради</w:t>
      </w:r>
      <w:r w:rsidRPr="005771AF">
        <w:rPr>
          <w:rFonts w:ascii="Times New Roman" w:hAnsi="Times New Roman" w:cs="Times New Roman"/>
          <w:sz w:val="24"/>
          <w:szCs w:val="24"/>
        </w:rPr>
        <w:t>?</w:t>
      </w:r>
      <w:r w:rsidR="00043AD1" w:rsidRPr="005771AF">
        <w:rPr>
          <w:rFonts w:ascii="Times New Roman" w:hAnsi="Times New Roman" w:cs="Times New Roman"/>
          <w:sz w:val="24"/>
          <w:szCs w:val="24"/>
        </w:rPr>
        <w:t xml:space="preserve"> </w:t>
      </w:r>
    </w:p>
    <w:p w14:paraId="69CC2649" w14:textId="77777777" w:rsidR="00A61AB1" w:rsidRPr="005771AF" w:rsidRDefault="00A61AB1" w:rsidP="000512C3">
      <w:pPr>
        <w:spacing w:after="0" w:line="240" w:lineRule="auto"/>
        <w:ind w:firstLine="720"/>
        <w:jc w:val="both"/>
        <w:rPr>
          <w:rFonts w:ascii="Times New Roman" w:hAnsi="Times New Roman" w:cs="Times New Roman"/>
          <w:sz w:val="24"/>
          <w:szCs w:val="24"/>
          <w:lang w:val="sr-Cyrl-RS"/>
        </w:rPr>
      </w:pPr>
      <w:r w:rsidRPr="005771AF">
        <w:rPr>
          <w:rFonts w:ascii="Times New Roman" w:hAnsi="Times New Roman" w:cs="Times New Roman"/>
          <w:sz w:val="24"/>
          <w:szCs w:val="24"/>
          <w:lang w:val="sr-Cyrl-RS"/>
        </w:rPr>
        <w:t>Жељена промена може да се оствари изменама и допунама Закона о запосленима у аутономним покрајинама и јединицама локалне самоуправе.</w:t>
      </w:r>
      <w:r w:rsidR="00845D49" w:rsidRPr="005771AF">
        <w:rPr>
          <w:rFonts w:ascii="Times New Roman" w:hAnsi="Times New Roman" w:cs="Times New Roman"/>
          <w:sz w:val="24"/>
          <w:szCs w:val="24"/>
          <w:lang w:val="sr-Cyrl-RS"/>
        </w:rPr>
        <w:t xml:space="preserve"> </w:t>
      </w:r>
    </w:p>
    <w:p w14:paraId="57E5B4FB" w14:textId="77777777" w:rsidR="00F439F3" w:rsidRPr="005771AF" w:rsidRDefault="00F439F3" w:rsidP="000512C3">
      <w:pPr>
        <w:pStyle w:val="ListParagraph"/>
        <w:spacing w:after="0" w:line="240" w:lineRule="auto"/>
        <w:ind w:left="360"/>
        <w:jc w:val="both"/>
        <w:rPr>
          <w:rFonts w:ascii="Times New Roman" w:hAnsi="Times New Roman" w:cs="Times New Roman"/>
          <w:sz w:val="24"/>
          <w:szCs w:val="24"/>
          <w:lang w:val="sr-Cyrl-RS"/>
        </w:rPr>
      </w:pPr>
    </w:p>
    <w:p w14:paraId="225CE1B2" w14:textId="77777777" w:rsidR="00F439F3" w:rsidRPr="005771AF" w:rsidRDefault="00253B8C"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Да ли је промену могуће остварити применом важећих прописа</w:t>
      </w:r>
      <w:r w:rsidR="005B3773" w:rsidRPr="005771AF">
        <w:rPr>
          <w:rFonts w:ascii="Times New Roman" w:hAnsi="Times New Roman" w:cs="Times New Roman"/>
          <w:sz w:val="24"/>
          <w:szCs w:val="24"/>
        </w:rPr>
        <w:t>?</w:t>
      </w:r>
    </w:p>
    <w:p w14:paraId="604B1B57" w14:textId="1AFD5E54" w:rsidR="00845D49" w:rsidRDefault="00192BF0" w:rsidP="000512C3">
      <w:pPr>
        <w:spacing w:after="0" w:line="240" w:lineRule="auto"/>
        <w:ind w:firstLine="720"/>
        <w:jc w:val="both"/>
        <w:rPr>
          <w:rFonts w:ascii="Times New Roman" w:hAnsi="Times New Roman" w:cs="Times New Roman"/>
          <w:sz w:val="24"/>
          <w:szCs w:val="24"/>
          <w:lang w:val="sr-Cyrl-RS" w:bidi="hi-IN"/>
        </w:rPr>
      </w:pPr>
      <w:r>
        <w:rPr>
          <w:rFonts w:ascii="Times New Roman" w:hAnsi="Times New Roman" w:cs="Times New Roman"/>
          <w:sz w:val="24"/>
          <w:szCs w:val="24"/>
          <w:lang w:val="sr-Cyrl-RS"/>
        </w:rPr>
        <w:t xml:space="preserve">Промену није могуће остварити применом важећих прописа, већ </w:t>
      </w:r>
      <w:r w:rsidR="00A61AB1" w:rsidRPr="005771AF">
        <w:rPr>
          <w:rFonts w:ascii="Times New Roman" w:hAnsi="Times New Roman" w:cs="Times New Roman"/>
          <w:sz w:val="24"/>
          <w:szCs w:val="24"/>
          <w:lang w:val="sr-Cyrl-RS"/>
        </w:rPr>
        <w:t xml:space="preserve">само изменама </w:t>
      </w:r>
      <w:r>
        <w:rPr>
          <w:rFonts w:ascii="Times New Roman" w:hAnsi="Times New Roman" w:cs="Times New Roman"/>
          <w:sz w:val="24"/>
          <w:szCs w:val="24"/>
          <w:lang w:val="sr-Cyrl-RS"/>
        </w:rPr>
        <w:t xml:space="preserve">и допунама </w:t>
      </w:r>
      <w:r w:rsidR="00A61AB1" w:rsidRPr="005771AF">
        <w:rPr>
          <w:rFonts w:ascii="Times New Roman" w:hAnsi="Times New Roman" w:cs="Times New Roman"/>
          <w:sz w:val="24"/>
          <w:szCs w:val="24"/>
          <w:lang w:val="sr-Cyrl-RS"/>
        </w:rPr>
        <w:t xml:space="preserve">Закона о запосленима у </w:t>
      </w:r>
      <w:r w:rsidR="00643E2D">
        <w:rPr>
          <w:rFonts w:ascii="Times New Roman" w:hAnsi="Times New Roman" w:cs="Times New Roman"/>
          <w:sz w:val="24"/>
          <w:szCs w:val="24"/>
          <w:lang w:val="sr-Cyrl-RS"/>
        </w:rPr>
        <w:t>АП и ЈЛС</w:t>
      </w:r>
      <w:r w:rsidR="00A61AB1" w:rsidRPr="005771AF">
        <w:rPr>
          <w:rFonts w:ascii="Times New Roman" w:hAnsi="Times New Roman" w:cs="Times New Roman"/>
          <w:sz w:val="24"/>
          <w:szCs w:val="24"/>
          <w:lang w:val="sr-Cyrl-RS"/>
        </w:rPr>
        <w:t xml:space="preserve">, имајући у виду да </w:t>
      </w:r>
      <w:r>
        <w:rPr>
          <w:rFonts w:ascii="Times New Roman" w:hAnsi="Times New Roman" w:cs="Times New Roman"/>
          <w:sz w:val="24"/>
          <w:szCs w:val="24"/>
          <w:lang w:val="sr-Cyrl-RS"/>
        </w:rPr>
        <w:t>с</w:t>
      </w:r>
      <w:r w:rsidR="00845D49" w:rsidRPr="005771AF">
        <w:rPr>
          <w:rFonts w:ascii="Times New Roman" w:hAnsi="Times New Roman" w:cs="Times New Roman"/>
          <w:sz w:val="24"/>
          <w:szCs w:val="24"/>
          <w:lang w:val="sr-Cyrl-RS"/>
        </w:rPr>
        <w:t>е с</w:t>
      </w:r>
      <w:r w:rsidR="00845D49" w:rsidRPr="005771AF">
        <w:rPr>
          <w:rFonts w:ascii="Times New Roman" w:eastAsia="Calibri" w:hAnsi="Times New Roman" w:cs="Times New Roman"/>
          <w:sz w:val="24"/>
          <w:szCs w:val="24"/>
        </w:rPr>
        <w:t xml:space="preserve">истем радних односа у </w:t>
      </w:r>
      <w:r w:rsidR="00845D49" w:rsidRPr="005771AF">
        <w:rPr>
          <w:rFonts w:ascii="Times New Roman" w:eastAsia="Calibri" w:hAnsi="Times New Roman" w:cs="Times New Roman"/>
          <w:sz w:val="24"/>
          <w:szCs w:val="24"/>
          <w:lang w:val="sr-Cyrl-RS"/>
        </w:rPr>
        <w:t>органима аутономних покрајина и јединицама локалне самоуправе уређује</w:t>
      </w:r>
      <w:r w:rsidR="00845D49" w:rsidRPr="005771AF">
        <w:rPr>
          <w:rFonts w:ascii="Times New Roman" w:eastAsia="Calibri" w:hAnsi="Times New Roman" w:cs="Times New Roman"/>
          <w:sz w:val="24"/>
          <w:szCs w:val="24"/>
        </w:rPr>
        <w:t xml:space="preserve"> </w:t>
      </w:r>
      <w:r>
        <w:rPr>
          <w:rFonts w:ascii="Times New Roman" w:eastAsia="Calibri" w:hAnsi="Times New Roman" w:cs="Times New Roman"/>
          <w:sz w:val="24"/>
          <w:szCs w:val="24"/>
          <w:lang w:val="sr-Cyrl-RS"/>
        </w:rPr>
        <w:t xml:space="preserve">овим </w:t>
      </w:r>
      <w:r w:rsidR="00845D49" w:rsidRPr="005771AF">
        <w:rPr>
          <w:rFonts w:ascii="Times New Roman" w:eastAsia="Calibri" w:hAnsi="Times New Roman" w:cs="Times New Roman"/>
          <w:sz w:val="24"/>
          <w:szCs w:val="24"/>
          <w:lang w:val="sr-Cyrl-RS"/>
        </w:rPr>
        <w:t>З</w:t>
      </w:r>
      <w:r w:rsidR="00845D49" w:rsidRPr="005771AF">
        <w:rPr>
          <w:rFonts w:ascii="Times New Roman" w:eastAsia="Calibri" w:hAnsi="Times New Roman" w:cs="Times New Roman"/>
          <w:sz w:val="24"/>
          <w:szCs w:val="24"/>
        </w:rPr>
        <w:t>аконом</w:t>
      </w:r>
      <w:r>
        <w:rPr>
          <w:rFonts w:ascii="Times New Roman" w:eastAsia="Calibri" w:hAnsi="Times New Roman" w:cs="Times New Roman"/>
          <w:sz w:val="24"/>
          <w:szCs w:val="24"/>
          <w:lang w:val="sr-Cyrl-RS"/>
        </w:rPr>
        <w:t>. П</w:t>
      </w:r>
      <w:r w:rsidR="00845D49" w:rsidRPr="005771AF">
        <w:rPr>
          <w:rFonts w:ascii="Times New Roman" w:hAnsi="Times New Roman" w:cs="Times New Roman"/>
          <w:sz w:val="24"/>
          <w:szCs w:val="24"/>
          <w:lang w:val="sr-Cyrl-RS" w:bidi="hi-IN"/>
        </w:rPr>
        <w:t>редложене измене и допуне Закона су једини начин да се даље унапреди службенички систем на овом нивоу власти и да се отклоне уочени недостаци.</w:t>
      </w:r>
    </w:p>
    <w:p w14:paraId="051889EC" w14:textId="77777777" w:rsidR="000512C3" w:rsidRPr="005771AF" w:rsidRDefault="000512C3" w:rsidP="000512C3">
      <w:pPr>
        <w:spacing w:after="0" w:line="240" w:lineRule="auto"/>
        <w:ind w:firstLine="720"/>
        <w:jc w:val="both"/>
        <w:rPr>
          <w:rFonts w:ascii="Times New Roman" w:hAnsi="Times New Roman" w:cs="Times New Roman"/>
          <w:sz w:val="24"/>
          <w:szCs w:val="24"/>
        </w:rPr>
      </w:pPr>
    </w:p>
    <w:p w14:paraId="3C64C2DB" w14:textId="77777777" w:rsidR="00F439F3" w:rsidRPr="005771AF" w:rsidRDefault="00253B8C"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Квантитативно (нумерички, статистички) представити очекиване трендове у предметној области, уколико се одустане од интервенције (</w:t>
      </w:r>
      <w:r w:rsidRPr="005771AF">
        <w:rPr>
          <w:rFonts w:ascii="Times New Roman" w:hAnsi="Times New Roman" w:cs="Times New Roman"/>
          <w:i/>
          <w:sz w:val="24"/>
          <w:szCs w:val="24"/>
        </w:rPr>
        <w:t>status quo</w:t>
      </w:r>
      <w:r w:rsidRPr="005771AF">
        <w:rPr>
          <w:rFonts w:ascii="Times New Roman" w:hAnsi="Times New Roman" w:cs="Times New Roman"/>
          <w:sz w:val="24"/>
          <w:szCs w:val="24"/>
        </w:rPr>
        <w:t>).</w:t>
      </w:r>
    </w:p>
    <w:p w14:paraId="009414C5" w14:textId="04C47B6E" w:rsidR="00A61AB1" w:rsidRDefault="00192BF0" w:rsidP="000512C3">
      <w:pPr>
        <w:spacing w:after="0" w:line="240" w:lineRule="auto"/>
        <w:ind w:firstLine="720"/>
        <w:jc w:val="both"/>
        <w:rPr>
          <w:rFonts w:ascii="Times New Roman" w:hAnsi="Times New Roman" w:cs="Times New Roman"/>
          <w:sz w:val="24"/>
          <w:szCs w:val="24"/>
          <w:lang w:val="sr-Cyrl-RS"/>
        </w:rPr>
      </w:pPr>
      <w:r w:rsidRPr="00192BF0">
        <w:rPr>
          <w:rFonts w:ascii="Times New Roman" w:hAnsi="Times New Roman" w:cs="Times New Roman"/>
          <w:sz w:val="24"/>
          <w:szCs w:val="24"/>
          <w:lang w:val="sr-Cyrl-RS"/>
        </w:rPr>
        <w:t xml:space="preserve">Није могуће представити квантитативно очекиване трендове у случају </w:t>
      </w:r>
      <w:r w:rsidRPr="00192BF0">
        <w:rPr>
          <w:rFonts w:ascii="Times New Roman" w:hAnsi="Times New Roman" w:cs="Times New Roman"/>
          <w:sz w:val="24"/>
          <w:szCs w:val="24"/>
        </w:rPr>
        <w:t>status quo</w:t>
      </w:r>
      <w:r>
        <w:rPr>
          <w:rFonts w:ascii="Times New Roman" w:hAnsi="Times New Roman" w:cs="Times New Roman"/>
          <w:sz w:val="24"/>
          <w:szCs w:val="24"/>
          <w:lang w:val="sr-Cyrl-RS"/>
        </w:rPr>
        <w:t>, јер би се на тај начин утицало на даљи ток планираног реформског процеса</w:t>
      </w:r>
      <w:r w:rsidRPr="00192BF0">
        <w:rPr>
          <w:rFonts w:ascii="Times New Roman" w:hAnsi="Times New Roman" w:cs="Times New Roman"/>
          <w:sz w:val="24"/>
          <w:szCs w:val="24"/>
          <w:lang w:val="sr-Cyrl-RS"/>
        </w:rPr>
        <w:t>. Наиме, п</w:t>
      </w:r>
      <w:r w:rsidRPr="00192BF0">
        <w:rPr>
          <w:rFonts w:ascii="Times New Roman" w:hAnsi="Times New Roman" w:cs="Times New Roman"/>
          <w:sz w:val="24"/>
          <w:szCs w:val="24"/>
          <w:lang w:val="sr-Cyrl-CS"/>
        </w:rPr>
        <w:t xml:space="preserve">редложене измене и допуне Закона </w:t>
      </w:r>
      <w:r>
        <w:rPr>
          <w:rFonts w:ascii="Times New Roman" w:hAnsi="Times New Roman" w:cs="Times New Roman"/>
          <w:sz w:val="24"/>
          <w:szCs w:val="24"/>
          <w:lang w:val="sr-Cyrl-CS"/>
        </w:rPr>
        <w:t xml:space="preserve">представљају </w:t>
      </w:r>
      <w:r w:rsidRPr="00192BF0">
        <w:rPr>
          <w:rFonts w:ascii="Times New Roman" w:hAnsi="Times New Roman" w:cs="Times New Roman"/>
          <w:sz w:val="24"/>
          <w:szCs w:val="24"/>
          <w:lang w:val="sr-Cyrl-CS"/>
        </w:rPr>
        <w:t>даљи корак у већ започетом процесу реформе јавно службеничког система</w:t>
      </w:r>
      <w:r w:rsidR="00CC1503">
        <w:rPr>
          <w:rFonts w:ascii="Times New Roman" w:hAnsi="Times New Roman" w:cs="Times New Roman"/>
          <w:sz w:val="24"/>
          <w:szCs w:val="24"/>
          <w:lang w:val="sr-Cyrl-CS"/>
        </w:rPr>
        <w:t xml:space="preserve"> у области управљања људским ресурсима</w:t>
      </w:r>
      <w:r w:rsidRPr="00192BF0">
        <w:rPr>
          <w:rFonts w:ascii="Times New Roman" w:hAnsi="Times New Roman" w:cs="Times New Roman"/>
          <w:sz w:val="24"/>
          <w:szCs w:val="24"/>
          <w:lang w:val="sr-Cyrl-CS"/>
        </w:rPr>
        <w:t xml:space="preserve"> и у функцији су подршке изградњи модерне, ефикасне и стручне јавне управе, односно подршке великој одговорности службеника у креирању јавних политика реформских процеса и њихове примене у пракси. </w:t>
      </w:r>
      <w:r w:rsidR="00A61AB1" w:rsidRPr="00192BF0">
        <w:rPr>
          <w:rFonts w:ascii="Times New Roman" w:hAnsi="Times New Roman" w:cs="Times New Roman"/>
          <w:sz w:val="24"/>
          <w:szCs w:val="24"/>
          <w:lang w:val="sr-Cyrl-RS"/>
        </w:rPr>
        <w:t xml:space="preserve">Увођење система компетенција у област управљања људским ресурсима </w:t>
      </w:r>
      <w:r w:rsidR="00F439F3" w:rsidRPr="00192BF0">
        <w:rPr>
          <w:rFonts w:ascii="Times New Roman" w:hAnsi="Times New Roman" w:cs="Times New Roman"/>
          <w:sz w:val="24"/>
          <w:szCs w:val="24"/>
          <w:lang w:val="sr-Cyrl-RS"/>
        </w:rPr>
        <w:t xml:space="preserve">у службенички систем на </w:t>
      </w:r>
      <w:r w:rsidR="00A61AB1" w:rsidRPr="00192BF0">
        <w:rPr>
          <w:rFonts w:ascii="Times New Roman" w:hAnsi="Times New Roman" w:cs="Times New Roman"/>
          <w:sz w:val="24"/>
          <w:szCs w:val="24"/>
          <w:lang w:val="sr-Cyrl-RS"/>
        </w:rPr>
        <w:t xml:space="preserve">нивоу аутономних покрајина </w:t>
      </w:r>
      <w:r w:rsidR="00F439F3" w:rsidRPr="00192BF0">
        <w:rPr>
          <w:rFonts w:ascii="Times New Roman" w:hAnsi="Times New Roman" w:cs="Times New Roman"/>
          <w:sz w:val="24"/>
          <w:szCs w:val="24"/>
          <w:lang w:val="sr-Cyrl-RS"/>
        </w:rPr>
        <w:t xml:space="preserve">и јединица локалне самоуправе, </w:t>
      </w:r>
      <w:r w:rsidR="00A61AB1" w:rsidRPr="00192BF0">
        <w:rPr>
          <w:rFonts w:ascii="Times New Roman" w:hAnsi="Times New Roman" w:cs="Times New Roman"/>
          <w:sz w:val="24"/>
          <w:szCs w:val="24"/>
          <w:lang w:val="sr-Cyrl-RS"/>
        </w:rPr>
        <w:t>допринеће</w:t>
      </w:r>
      <w:r w:rsidR="00974A2C" w:rsidRPr="00192BF0">
        <w:rPr>
          <w:rFonts w:ascii="Times New Roman" w:hAnsi="Times New Roman" w:cs="Times New Roman"/>
          <w:sz w:val="24"/>
          <w:szCs w:val="24"/>
          <w:lang w:val="sr-Cyrl-RS"/>
        </w:rPr>
        <w:t xml:space="preserve"> </w:t>
      </w:r>
      <w:r w:rsidR="00086BF4" w:rsidRPr="00192BF0">
        <w:rPr>
          <w:rFonts w:ascii="Times New Roman" w:hAnsi="Times New Roman" w:cs="Times New Roman"/>
          <w:sz w:val="24"/>
          <w:szCs w:val="24"/>
          <w:lang w:val="sr-Cyrl-CS"/>
        </w:rPr>
        <w:t>успостављању усклађеног јавно службеничког система</w:t>
      </w:r>
      <w:r w:rsidR="00CC1503">
        <w:rPr>
          <w:rFonts w:ascii="Times New Roman" w:hAnsi="Times New Roman" w:cs="Times New Roman"/>
          <w:sz w:val="24"/>
          <w:szCs w:val="24"/>
          <w:lang w:val="sr-Cyrl-CS"/>
        </w:rPr>
        <w:t>, унапређењу управљавања људским ресурима</w:t>
      </w:r>
      <w:r w:rsidR="00086BF4" w:rsidRPr="00192BF0">
        <w:rPr>
          <w:rFonts w:ascii="Times New Roman" w:hAnsi="Times New Roman" w:cs="Times New Roman"/>
          <w:sz w:val="24"/>
          <w:szCs w:val="24"/>
          <w:lang w:val="sr-Cyrl-CS"/>
        </w:rPr>
        <w:t xml:space="preserve"> и стварању потребних и јачању постојећих капацитета службеника, у циљу модерне, ефикасне и стручне јавне управе и </w:t>
      </w:r>
      <w:r w:rsidR="00086BF4" w:rsidRPr="00192BF0">
        <w:rPr>
          <w:rFonts w:ascii="Times New Roman" w:hAnsi="Times New Roman" w:cs="Times New Roman"/>
          <w:color w:val="000000"/>
          <w:sz w:val="24"/>
          <w:szCs w:val="24"/>
          <w:lang w:val="sr-Cyrl-BA"/>
        </w:rPr>
        <w:t xml:space="preserve"> стварању основа за пуно </w:t>
      </w:r>
      <w:r w:rsidR="00086BF4" w:rsidRPr="00192BF0">
        <w:rPr>
          <w:rFonts w:ascii="Times New Roman" w:eastAsia="Calibri" w:hAnsi="Times New Roman" w:cs="Times New Roman"/>
          <w:color w:val="000000"/>
          <w:sz w:val="24"/>
          <w:szCs w:val="24"/>
          <w:lang w:val="sr-Cyrl-BA"/>
        </w:rPr>
        <w:t xml:space="preserve">остваривање принципа мериторности, професионалности и интегритета у циљу остварења јавног интереса. </w:t>
      </w:r>
      <w:r w:rsidR="00086BF4" w:rsidRPr="00192BF0">
        <w:rPr>
          <w:rFonts w:ascii="Times New Roman" w:hAnsi="Times New Roman" w:cs="Times New Roman"/>
          <w:sz w:val="24"/>
          <w:szCs w:val="24"/>
          <w:lang w:val="sr-Cyrl-RS"/>
        </w:rPr>
        <w:t xml:space="preserve"> </w:t>
      </w:r>
      <w:r w:rsidR="00F439F3" w:rsidRPr="00192BF0">
        <w:rPr>
          <w:rFonts w:ascii="Times New Roman" w:hAnsi="Times New Roman" w:cs="Times New Roman"/>
          <w:sz w:val="24"/>
          <w:szCs w:val="24"/>
          <w:lang w:val="sr-Cyrl-RS"/>
        </w:rPr>
        <w:t xml:space="preserve"> </w:t>
      </w:r>
    </w:p>
    <w:p w14:paraId="00BFD154" w14:textId="77777777" w:rsidR="000512C3" w:rsidRPr="00192BF0" w:rsidRDefault="000512C3" w:rsidP="000512C3">
      <w:pPr>
        <w:spacing w:after="0" w:line="240" w:lineRule="auto"/>
        <w:ind w:firstLine="720"/>
        <w:jc w:val="both"/>
        <w:rPr>
          <w:rFonts w:ascii="Times New Roman" w:hAnsi="Times New Roman" w:cs="Times New Roman"/>
          <w:sz w:val="24"/>
          <w:szCs w:val="24"/>
        </w:rPr>
      </w:pPr>
    </w:p>
    <w:p w14:paraId="4BED6870" w14:textId="77777777" w:rsidR="005B3773" w:rsidRPr="005771AF" w:rsidRDefault="005B3773"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Какво је искуство у остваривању оваквих промена у поређењу са искуством других држава, односно локалних самоуправа</w:t>
      </w:r>
      <w:r w:rsidR="004D7F70" w:rsidRPr="005771AF">
        <w:rPr>
          <w:rFonts w:ascii="Times New Roman" w:hAnsi="Times New Roman" w:cs="Times New Roman"/>
          <w:sz w:val="24"/>
          <w:szCs w:val="24"/>
        </w:rPr>
        <w:t xml:space="preserve"> </w:t>
      </w:r>
      <w:r w:rsidR="00500929" w:rsidRPr="005771AF">
        <w:rPr>
          <w:rFonts w:ascii="Times New Roman" w:hAnsi="Times New Roman" w:cs="Times New Roman"/>
          <w:sz w:val="24"/>
          <w:szCs w:val="24"/>
        </w:rPr>
        <w:t>(</w:t>
      </w:r>
      <w:r w:rsidRPr="005771AF">
        <w:rPr>
          <w:rFonts w:ascii="Times New Roman" w:hAnsi="Times New Roman" w:cs="Times New Roman"/>
          <w:sz w:val="24"/>
          <w:szCs w:val="24"/>
        </w:rPr>
        <w:t xml:space="preserve">ако је реч о </w:t>
      </w:r>
      <w:r w:rsidR="004D7F70" w:rsidRPr="005771AF">
        <w:rPr>
          <w:rFonts w:ascii="Times New Roman" w:hAnsi="Times New Roman" w:cs="Times New Roman"/>
          <w:sz w:val="24"/>
          <w:szCs w:val="24"/>
        </w:rPr>
        <w:t xml:space="preserve">јавној </w:t>
      </w:r>
      <w:r w:rsidRPr="005771AF">
        <w:rPr>
          <w:rFonts w:ascii="Times New Roman" w:hAnsi="Times New Roman" w:cs="Times New Roman"/>
          <w:sz w:val="24"/>
          <w:szCs w:val="24"/>
        </w:rPr>
        <w:t>политици или акту локалне самоуправе</w:t>
      </w:r>
      <w:r w:rsidR="00500929" w:rsidRPr="005771AF">
        <w:rPr>
          <w:rFonts w:ascii="Times New Roman" w:hAnsi="Times New Roman" w:cs="Times New Roman"/>
          <w:sz w:val="24"/>
          <w:szCs w:val="24"/>
        </w:rPr>
        <w:t>)</w:t>
      </w:r>
      <w:r w:rsidRPr="005771AF">
        <w:rPr>
          <w:rFonts w:ascii="Times New Roman" w:hAnsi="Times New Roman" w:cs="Times New Roman"/>
          <w:sz w:val="24"/>
          <w:szCs w:val="24"/>
        </w:rPr>
        <w:t>?</w:t>
      </w:r>
    </w:p>
    <w:p w14:paraId="053BA9C1" w14:textId="77777777" w:rsidR="00757E35" w:rsidRDefault="00757E35" w:rsidP="000512C3">
      <w:pPr>
        <w:pStyle w:val="FootnoteText"/>
        <w:ind w:left="90"/>
        <w:jc w:val="both"/>
        <w:rPr>
          <w:rFonts w:ascii="Times New Roman" w:hAnsi="Times New Roman" w:cs="Times New Roman"/>
          <w:sz w:val="24"/>
          <w:szCs w:val="24"/>
          <w:lang w:val="sr-Cyrl-RS"/>
        </w:rPr>
      </w:pPr>
    </w:p>
    <w:p w14:paraId="6D2C4410" w14:textId="3B205755" w:rsidR="00757E35" w:rsidRPr="00757E35" w:rsidRDefault="00757E35" w:rsidP="000512C3">
      <w:pPr>
        <w:pStyle w:val="FootnoteText"/>
        <w:ind w:left="90" w:firstLine="630"/>
        <w:jc w:val="both"/>
        <w:rPr>
          <w:rFonts w:ascii="Times New Roman" w:hAnsi="Times New Roman" w:cs="Times New Roman"/>
          <w:sz w:val="24"/>
          <w:szCs w:val="24"/>
        </w:rPr>
      </w:pPr>
      <w:r w:rsidRPr="003C2B54">
        <w:rPr>
          <w:rFonts w:ascii="Times New Roman" w:hAnsi="Times New Roman" w:cs="Times New Roman"/>
          <w:sz w:val="24"/>
          <w:szCs w:val="24"/>
          <w:lang w:val="sr-Cyrl-RS"/>
        </w:rPr>
        <w:t>У</w:t>
      </w:r>
      <w:r>
        <w:rPr>
          <w:rFonts w:ascii="Times New Roman" w:hAnsi="Times New Roman" w:cs="Times New Roman"/>
          <w:sz w:val="24"/>
          <w:szCs w:val="24"/>
          <w:lang w:val="sr-Cyrl-RS"/>
        </w:rPr>
        <w:t>вођење</w:t>
      </w:r>
      <w:r w:rsidRPr="00F11A46">
        <w:rPr>
          <w:rFonts w:ascii="Times New Roman" w:hAnsi="Times New Roman" w:cs="Times New Roman"/>
          <w:sz w:val="24"/>
          <w:szCs w:val="24"/>
          <w:lang w:val="sr-Cyrl-RS"/>
        </w:rPr>
        <w:t xml:space="preserve"> система компетенција у инструменте управљања људским ресурима у службенички систем на нивоу аутономних покрајина и јединица локалне самоуправе, могуће </w:t>
      </w:r>
      <w:r w:rsidRPr="003C2B54">
        <w:rPr>
          <w:rFonts w:ascii="Times New Roman" w:hAnsi="Times New Roman" w:cs="Times New Roman"/>
          <w:sz w:val="24"/>
          <w:szCs w:val="24"/>
          <w:lang w:val="sr-Cyrl-RS"/>
        </w:rPr>
        <w:t>је</w:t>
      </w:r>
      <w:r w:rsidRPr="00F11A46">
        <w:rPr>
          <w:rFonts w:ascii="Times New Roman" w:hAnsi="Times New Roman" w:cs="Times New Roman"/>
          <w:sz w:val="24"/>
          <w:szCs w:val="24"/>
          <w:lang w:val="sr-Cyrl-RS"/>
        </w:rPr>
        <w:t xml:space="preserve"> сагледати</w:t>
      </w:r>
      <w:r>
        <w:rPr>
          <w:rFonts w:ascii="Times New Roman" w:hAnsi="Times New Roman" w:cs="Times New Roman"/>
          <w:sz w:val="24"/>
          <w:szCs w:val="24"/>
          <w:lang w:val="sr-Cyrl-RS"/>
        </w:rPr>
        <w:t xml:space="preserve"> кроз</w:t>
      </w:r>
      <w:r w:rsidRPr="00F11A46">
        <w:rPr>
          <w:rFonts w:ascii="Times New Roman" w:hAnsi="Times New Roman" w:cs="Times New Roman"/>
          <w:sz w:val="24"/>
          <w:szCs w:val="24"/>
          <w:lang w:val="sr-Cyrl-RS"/>
        </w:rPr>
        <w:t xml:space="preserve"> искуство које постоји на нивоу државно службеничког система</w:t>
      </w:r>
      <w:r>
        <w:rPr>
          <w:rFonts w:ascii="Times New Roman" w:hAnsi="Times New Roman" w:cs="Times New Roman"/>
          <w:sz w:val="24"/>
          <w:szCs w:val="24"/>
        </w:rPr>
        <w:t>.</w:t>
      </w:r>
    </w:p>
    <w:p w14:paraId="6DCC643B" w14:textId="209C6E2C" w:rsidR="00CB6C68" w:rsidRDefault="00542EE0" w:rsidP="000512C3">
      <w:pPr>
        <w:pStyle w:val="Pa25"/>
        <w:spacing w:line="240" w:lineRule="auto"/>
        <w:ind w:firstLine="720"/>
        <w:contextualSpacing/>
        <w:jc w:val="both"/>
        <w:rPr>
          <w:rFonts w:ascii="Times New Roman" w:hAnsi="Times New Roman" w:cs="Times New Roman"/>
          <w:lang w:val="sr-Cyrl-CS"/>
        </w:rPr>
      </w:pPr>
      <w:r w:rsidRPr="00AB3DA5">
        <w:rPr>
          <w:rFonts w:ascii="Times New Roman" w:eastAsiaTheme="minorEastAsia" w:hAnsi="Times New Roman" w:cs="Times New Roman"/>
        </w:rPr>
        <w:t xml:space="preserve">Политика реформе </w:t>
      </w:r>
      <w:r w:rsidRPr="00AB3DA5">
        <w:rPr>
          <w:rFonts w:ascii="Times New Roman" w:eastAsiaTheme="minorEastAsia" w:hAnsi="Times New Roman" w:cs="Times New Roman"/>
          <w:lang w:val="sr-Cyrl-CS"/>
        </w:rPr>
        <w:t>јавно-</w:t>
      </w:r>
      <w:r w:rsidRPr="00AB3DA5">
        <w:rPr>
          <w:rFonts w:ascii="Times New Roman" w:eastAsiaTheme="minorEastAsia" w:hAnsi="Times New Roman" w:cs="Times New Roman"/>
        </w:rPr>
        <w:t xml:space="preserve">службеничког система </w:t>
      </w:r>
      <w:r w:rsidRPr="00AB3DA5">
        <w:rPr>
          <w:rFonts w:ascii="Times New Roman" w:eastAsiaTheme="minorEastAsia" w:hAnsi="Times New Roman" w:cs="Times New Roman"/>
          <w:lang w:val="sr-Cyrl-CS"/>
        </w:rPr>
        <w:t xml:space="preserve">у Републици Србији се </w:t>
      </w:r>
      <w:r w:rsidRPr="00AB3DA5">
        <w:rPr>
          <w:rFonts w:ascii="Times New Roman" w:eastAsiaTheme="minorEastAsia" w:hAnsi="Times New Roman" w:cs="Times New Roman"/>
        </w:rPr>
        <w:t xml:space="preserve">заснива на принципима европског управног простора, који се детаљније разрађују </w:t>
      </w:r>
      <w:r w:rsidRPr="00AB3DA5">
        <w:rPr>
          <w:rFonts w:ascii="Times New Roman" w:eastAsiaTheme="minorEastAsia" w:hAnsi="Times New Roman" w:cs="Times New Roman"/>
          <w:lang w:val="sr-Cyrl-CS"/>
        </w:rPr>
        <w:t xml:space="preserve">документом </w:t>
      </w:r>
      <w:r w:rsidRPr="00AB3DA5">
        <w:rPr>
          <w:rFonts w:ascii="Times New Roman" w:eastAsiaTheme="minorEastAsia" w:hAnsi="Times New Roman" w:cs="Times New Roman"/>
          <w:lang w:val="ru-RU"/>
        </w:rPr>
        <w:t xml:space="preserve">под називом </w:t>
      </w:r>
      <w:r w:rsidRPr="00AB3DA5">
        <w:rPr>
          <w:rFonts w:ascii="Times New Roman" w:eastAsiaTheme="minorEastAsia" w:hAnsi="Times New Roman" w:cs="Times New Roman"/>
          <w:lang w:val="sr-Latn-CS"/>
        </w:rPr>
        <w:t>„</w:t>
      </w:r>
      <w:r w:rsidRPr="00AB3DA5">
        <w:rPr>
          <w:rFonts w:ascii="Times New Roman" w:eastAsiaTheme="minorEastAsia" w:hAnsi="Times New Roman" w:cs="Times New Roman"/>
          <w:lang w:val="sl-SI"/>
        </w:rPr>
        <w:t xml:space="preserve">Смернице за развој и контролу система државне управе за стицање чланства у Европској унији” </w:t>
      </w:r>
      <w:r w:rsidRPr="00AB3DA5">
        <w:rPr>
          <w:rFonts w:ascii="Times New Roman" w:eastAsiaTheme="minorEastAsia" w:hAnsi="Times New Roman" w:cs="Times New Roman"/>
          <w:i/>
          <w:lang w:val="sl-SI"/>
        </w:rPr>
        <w:t>(</w:t>
      </w:r>
      <w:r w:rsidRPr="00AB3DA5">
        <w:rPr>
          <w:rFonts w:ascii="Times New Roman" w:eastAsiaTheme="minorEastAsia" w:hAnsi="Times New Roman" w:cs="Times New Roman"/>
          <w:i/>
          <w:lang w:val="sr-Latn-CS"/>
        </w:rPr>
        <w:t>Control and Management System Baselines for European Union Membership</w:t>
      </w:r>
      <w:r w:rsidRPr="00AB3DA5">
        <w:rPr>
          <w:rFonts w:ascii="Times New Roman" w:eastAsiaTheme="minorEastAsia" w:hAnsi="Times New Roman" w:cs="Times New Roman"/>
          <w:i/>
          <w:lang w:val="sl-SI"/>
        </w:rPr>
        <w:t>)</w:t>
      </w:r>
      <w:r w:rsidRPr="00AB3DA5">
        <w:rPr>
          <w:rFonts w:ascii="Times New Roman" w:eastAsiaTheme="minorEastAsia" w:hAnsi="Times New Roman" w:cs="Times New Roman"/>
          <w:lang w:val="sr-Latn-CS"/>
        </w:rPr>
        <w:t xml:space="preserve"> </w:t>
      </w:r>
      <w:r w:rsidRPr="00AB3DA5">
        <w:rPr>
          <w:rFonts w:ascii="Times New Roman" w:eastAsiaTheme="minorEastAsia" w:hAnsi="Times New Roman" w:cs="Times New Roman"/>
          <w:lang w:val="sr-Cyrl-CS"/>
        </w:rPr>
        <w:t xml:space="preserve">у делу </w:t>
      </w:r>
      <w:r w:rsidRPr="00AB3DA5">
        <w:rPr>
          <w:rFonts w:ascii="Times New Roman" w:eastAsiaTheme="minorEastAsia" w:hAnsi="Times New Roman" w:cs="Times New Roman"/>
          <w:lang w:val="sr-Latn-CS"/>
        </w:rPr>
        <w:t>„</w:t>
      </w:r>
      <w:r w:rsidRPr="00AB3DA5">
        <w:rPr>
          <w:rFonts w:ascii="Times New Roman" w:eastAsiaTheme="minorEastAsia" w:hAnsi="Times New Roman" w:cs="Times New Roman"/>
          <w:lang w:val="ru-RU"/>
        </w:rPr>
        <w:t>Смернице развоја службеничког система”</w:t>
      </w:r>
      <w:r w:rsidRPr="00AB3DA5">
        <w:rPr>
          <w:rFonts w:ascii="Times New Roman" w:eastAsiaTheme="minorEastAsia" w:hAnsi="Times New Roman" w:cs="Times New Roman"/>
          <w:i/>
          <w:lang w:val="ru-RU"/>
        </w:rPr>
        <w:t xml:space="preserve"> (“</w:t>
      </w:r>
      <w:r w:rsidRPr="00AB3DA5">
        <w:rPr>
          <w:rFonts w:ascii="Times New Roman" w:eastAsiaTheme="minorEastAsia" w:hAnsi="Times New Roman" w:cs="Times New Roman"/>
          <w:i/>
        </w:rPr>
        <w:t>Civil</w:t>
      </w:r>
      <w:r w:rsidRPr="00AB3DA5">
        <w:rPr>
          <w:rFonts w:ascii="Times New Roman" w:eastAsiaTheme="minorEastAsia" w:hAnsi="Times New Roman" w:cs="Times New Roman"/>
          <w:i/>
          <w:lang w:val="ru-RU"/>
        </w:rPr>
        <w:t xml:space="preserve"> </w:t>
      </w:r>
      <w:r w:rsidRPr="00AB3DA5">
        <w:rPr>
          <w:rFonts w:ascii="Times New Roman" w:eastAsiaTheme="minorEastAsia" w:hAnsi="Times New Roman" w:cs="Times New Roman"/>
          <w:i/>
        </w:rPr>
        <w:t>Service</w:t>
      </w:r>
      <w:r w:rsidRPr="00AB3DA5">
        <w:rPr>
          <w:rFonts w:ascii="Times New Roman" w:eastAsiaTheme="minorEastAsia" w:hAnsi="Times New Roman" w:cs="Times New Roman"/>
          <w:i/>
          <w:lang w:val="ru-RU"/>
        </w:rPr>
        <w:t xml:space="preserve"> </w:t>
      </w:r>
      <w:r w:rsidRPr="00AB3DA5">
        <w:rPr>
          <w:rFonts w:ascii="Times New Roman" w:eastAsiaTheme="minorEastAsia" w:hAnsi="Times New Roman" w:cs="Times New Roman"/>
          <w:i/>
        </w:rPr>
        <w:t>Baselines</w:t>
      </w:r>
      <w:r w:rsidRPr="00AB3DA5">
        <w:rPr>
          <w:rFonts w:ascii="Times New Roman" w:eastAsiaTheme="minorEastAsia" w:hAnsi="Times New Roman" w:cs="Times New Roman"/>
          <w:i/>
          <w:lang w:val="ru-RU"/>
        </w:rPr>
        <w:t>”)</w:t>
      </w:r>
      <w:r w:rsidRPr="00AB3DA5">
        <w:rPr>
          <w:rFonts w:ascii="Times New Roman" w:eastAsiaTheme="minorEastAsia" w:hAnsi="Times New Roman" w:cs="Times New Roman"/>
          <w:lang w:val="ru-RU"/>
        </w:rPr>
        <w:t>.</w:t>
      </w:r>
      <w:r w:rsidRPr="00AB3DA5">
        <w:rPr>
          <w:rFonts w:ascii="Times New Roman" w:eastAsiaTheme="minorEastAsia" w:hAnsi="Times New Roman" w:cs="Times New Roman"/>
          <w:vertAlign w:val="superscript"/>
        </w:rPr>
        <w:footnoteReference w:id="4"/>
      </w:r>
      <w:r w:rsidRPr="00AB3DA5">
        <w:rPr>
          <w:rFonts w:ascii="Times New Roman" w:eastAsiaTheme="minorEastAsia" w:hAnsi="Times New Roman" w:cs="Times New Roman"/>
          <w:lang w:val="ru-RU"/>
        </w:rPr>
        <w:t xml:space="preserve"> </w:t>
      </w:r>
      <w:r w:rsidRPr="00AB3DA5">
        <w:rPr>
          <w:rFonts w:ascii="Times New Roman" w:eastAsiaTheme="minorEastAsia" w:hAnsi="Times New Roman" w:cs="Times New Roman"/>
          <w:lang w:val="sr-Cyrl-CS"/>
        </w:rPr>
        <w:t>Најважнији з</w:t>
      </w:r>
      <w:r w:rsidRPr="00AB3DA5">
        <w:rPr>
          <w:rFonts w:ascii="Times New Roman" w:eastAsiaTheme="minorEastAsia" w:hAnsi="Times New Roman" w:cs="Times New Roman"/>
        </w:rPr>
        <w:t xml:space="preserve">ахтеви које Европска унија поставља у области развоја службеничких </w:t>
      </w:r>
      <w:r w:rsidR="003C2B54">
        <w:rPr>
          <w:rFonts w:ascii="Times New Roman" w:eastAsiaTheme="minorEastAsia" w:hAnsi="Times New Roman" w:cs="Times New Roman"/>
          <w:lang w:val="sr-Cyrl-RS"/>
        </w:rPr>
        <w:t xml:space="preserve">система </w:t>
      </w:r>
      <w:r w:rsidRPr="00AB3DA5">
        <w:rPr>
          <w:rFonts w:ascii="Times New Roman" w:eastAsiaTheme="minorEastAsia" w:hAnsi="Times New Roman" w:cs="Times New Roman"/>
          <w:lang w:val="sr-Cyrl-CS"/>
        </w:rPr>
        <w:t xml:space="preserve">се односе на јачање </w:t>
      </w:r>
      <w:r w:rsidRPr="00AB3DA5">
        <w:rPr>
          <w:rFonts w:ascii="Times New Roman" w:eastAsiaTheme="minorEastAsia" w:hAnsi="Times New Roman" w:cs="Times New Roman"/>
          <w:lang w:val="ru-RU"/>
        </w:rPr>
        <w:t>п</w:t>
      </w:r>
      <w:r w:rsidRPr="00AB3DA5">
        <w:rPr>
          <w:rFonts w:ascii="Times New Roman" w:eastAsiaTheme="minorEastAsia" w:hAnsi="Times New Roman" w:cs="Times New Roman"/>
          <w:lang w:val="sl-SI"/>
        </w:rPr>
        <w:t>рофесионализ</w:t>
      </w:r>
      <w:r w:rsidRPr="00AB3DA5">
        <w:rPr>
          <w:rFonts w:ascii="Times New Roman" w:eastAsiaTheme="minorEastAsia" w:hAnsi="Times New Roman" w:cs="Times New Roman"/>
          <w:lang w:val="sr-Cyrl-CS"/>
        </w:rPr>
        <w:t>ма чије о</w:t>
      </w:r>
      <w:r w:rsidRPr="00AB3DA5">
        <w:rPr>
          <w:rFonts w:ascii="Times New Roman" w:eastAsiaTheme="minorEastAsia" w:hAnsi="Times New Roman" w:cs="Times New Roman"/>
          <w:lang w:val="sr-Latn-CS"/>
        </w:rPr>
        <w:t xml:space="preserve">сновне елементе </w:t>
      </w:r>
      <w:r w:rsidRPr="00AB3DA5">
        <w:rPr>
          <w:rFonts w:ascii="Times New Roman" w:eastAsiaTheme="minorEastAsia" w:hAnsi="Times New Roman" w:cs="Times New Roman"/>
          <w:lang w:val="sr-Cyrl-CS"/>
        </w:rPr>
        <w:t xml:space="preserve">чине планирање, одабир и пријем кадрова на основу заслуга уз </w:t>
      </w:r>
      <w:r w:rsidRPr="00AB3DA5">
        <w:rPr>
          <w:rFonts w:ascii="Times New Roman" w:eastAsiaTheme="minorEastAsia" w:hAnsi="Times New Roman" w:cs="Times New Roman"/>
          <w:lang w:val="sr-Latn-CS"/>
        </w:rPr>
        <w:t xml:space="preserve">могућности развоја каријере. </w:t>
      </w:r>
      <w:r w:rsidR="003C2B54" w:rsidRPr="008B1A30">
        <w:rPr>
          <w:rFonts w:ascii="Times New Roman" w:hAnsi="Times New Roman" w:cs="Times New Roman"/>
          <w:lang w:val="sr-Cyrl-CS"/>
        </w:rPr>
        <w:t>Полазећи од смерница Европске уније о потребама развоја јавно-службеничког система, у Републици Србији су усвојени стратешки документи</w:t>
      </w:r>
      <w:r w:rsidR="003C2B54" w:rsidRPr="008B1A30">
        <w:rPr>
          <w:rFonts w:ascii="Times New Roman" w:eastAsia="Times New Roman" w:hAnsi="Times New Roman" w:cs="Times New Roman"/>
          <w:lang w:val="sr-Cyrl-CS"/>
        </w:rPr>
        <w:t xml:space="preserve">, </w:t>
      </w:r>
      <w:r w:rsidR="002A01DE">
        <w:rPr>
          <w:rFonts w:ascii="Times New Roman" w:eastAsia="Times New Roman" w:hAnsi="Times New Roman" w:cs="Times New Roman"/>
          <w:lang w:val="sr-Cyrl-CS"/>
        </w:rPr>
        <w:t>између којих и Оквир политике управљања људским ресурсима у д</w:t>
      </w:r>
      <w:r w:rsidR="00757E35">
        <w:rPr>
          <w:rFonts w:ascii="Times New Roman" w:eastAsia="Times New Roman" w:hAnsi="Times New Roman" w:cs="Times New Roman"/>
          <w:lang w:val="sr-Cyrl-CS"/>
        </w:rPr>
        <w:t>ржавној управи Републике Србије</w:t>
      </w:r>
      <w:r w:rsidR="003C2B54" w:rsidRPr="008B1A30">
        <w:rPr>
          <w:rFonts w:ascii="Times New Roman" w:hAnsi="Times New Roman" w:cs="Times New Roman"/>
        </w:rPr>
        <w:t xml:space="preserve">. </w:t>
      </w:r>
      <w:r w:rsidR="003C2B54" w:rsidRPr="008B1A30">
        <w:rPr>
          <w:rFonts w:ascii="Times New Roman" w:hAnsi="Times New Roman" w:cs="Times New Roman"/>
          <w:lang w:val="sr-Cyrl-CS"/>
        </w:rPr>
        <w:t xml:space="preserve">Стратешко опредељење представљено </w:t>
      </w:r>
      <w:r w:rsidR="003C2B54" w:rsidRPr="008B1A30">
        <w:rPr>
          <w:rFonts w:ascii="Times New Roman" w:hAnsi="Times New Roman" w:cs="Times New Roman"/>
          <w:i/>
          <w:lang w:val="sr-Cyrl-CS"/>
        </w:rPr>
        <w:t xml:space="preserve">Оквиром политике управљања људским ресурсима у државној управи </w:t>
      </w:r>
      <w:r w:rsidR="003C2B54" w:rsidRPr="008B1A30">
        <w:rPr>
          <w:rFonts w:ascii="Times New Roman" w:hAnsi="Times New Roman" w:cs="Times New Roman"/>
          <w:i/>
        </w:rPr>
        <w:t>Републике Србије</w:t>
      </w:r>
      <w:r w:rsidR="003C2B54" w:rsidRPr="008B1A30">
        <w:rPr>
          <w:rFonts w:ascii="Times New Roman" w:hAnsi="Times New Roman" w:cs="Times New Roman"/>
          <w:i/>
          <w:lang w:val="sr-Cyrl-CS"/>
        </w:rPr>
        <w:t xml:space="preserve"> </w:t>
      </w:r>
      <w:r w:rsidR="003C2B54" w:rsidRPr="008B1A30">
        <w:rPr>
          <w:rFonts w:ascii="Times New Roman" w:hAnsi="Times New Roman" w:cs="Times New Roman"/>
          <w:lang w:val="sr-Cyrl-CS"/>
        </w:rPr>
        <w:t>се</w:t>
      </w:r>
      <w:r w:rsidR="003C2B54" w:rsidRPr="008B1A30">
        <w:rPr>
          <w:rFonts w:ascii="Times New Roman" w:hAnsi="Times New Roman" w:cs="Times New Roman"/>
          <w:i/>
          <w:lang w:val="sr-Cyrl-CS"/>
        </w:rPr>
        <w:t xml:space="preserve"> </w:t>
      </w:r>
      <w:r w:rsidR="003C2B54" w:rsidRPr="008B1A30">
        <w:rPr>
          <w:rFonts w:ascii="Times New Roman" w:hAnsi="Times New Roman" w:cs="Times New Roman"/>
          <w:lang w:val="sr-Cyrl-CS"/>
        </w:rPr>
        <w:t xml:space="preserve">првенствено односи на </w:t>
      </w:r>
      <w:r w:rsidR="003C2B54" w:rsidRPr="003D4246">
        <w:rPr>
          <w:rFonts w:ascii="Times New Roman" w:hAnsi="Times New Roman" w:cs="Times New Roman"/>
          <w:lang w:val="sr-Cyrl-CS"/>
        </w:rPr>
        <w:t>успостављање целовитог приступа управљању људским ресурсима заснованог на компетенцијама -</w:t>
      </w:r>
      <w:r w:rsidR="003C2B54" w:rsidRPr="008B1A30">
        <w:rPr>
          <w:rFonts w:ascii="Times New Roman" w:hAnsi="Times New Roman" w:cs="Times New Roman"/>
          <w:lang w:val="sr-Cyrl-CS"/>
        </w:rPr>
        <w:t xml:space="preserve"> почев од планирања људских ресурса, </w:t>
      </w:r>
      <w:r>
        <w:rPr>
          <w:rFonts w:ascii="Times New Roman" w:eastAsia="Times New Roman" w:hAnsi="Times New Roman" w:cs="Times New Roman"/>
          <w:lang w:val="sr-Cyrl-RS"/>
        </w:rPr>
        <w:t xml:space="preserve"> кроз увођење система компетенција у државно службенички систем, </w:t>
      </w:r>
      <w:r w:rsidR="003C2B54" w:rsidRPr="003C2B54">
        <w:rPr>
          <w:rFonts w:ascii="Times New Roman" w:eastAsiaTheme="minorEastAsia" w:hAnsi="Times New Roman" w:cs="Times New Roman"/>
          <w:lang w:val="sr-Cyrl-CS"/>
        </w:rPr>
        <w:t>одабира и запошљавања, увођења у посао, управљања учинком, развоја запослених, до изласка из организације.</w:t>
      </w:r>
      <w:r w:rsidR="003C2B54" w:rsidRPr="003C2B54">
        <w:rPr>
          <w:rFonts w:ascii="Times New Roman" w:eastAsiaTheme="minorEastAsia" w:hAnsi="Times New Roman" w:cs="Times New Roman"/>
          <w:vertAlign w:val="superscript"/>
          <w:lang w:val="sr-Cyrl-CS"/>
        </w:rPr>
        <w:t xml:space="preserve"> </w:t>
      </w:r>
      <w:r w:rsidR="002A01DE">
        <w:rPr>
          <w:rFonts w:ascii="Times New Roman" w:eastAsia="Times New Roman" w:hAnsi="Times New Roman" w:cs="Times New Roman"/>
          <w:lang w:val="sr-Cyrl-CS"/>
        </w:rPr>
        <w:t>Полазећи од наведеног стратешког опредељења израђен је Оквир компетенција</w:t>
      </w:r>
      <w:r w:rsidR="002A01DE">
        <w:rPr>
          <w:rFonts w:ascii="Times New Roman" w:eastAsia="Times New Roman" w:hAnsi="Times New Roman" w:cs="Times New Roman"/>
          <w:lang w:val="sr-Latn-RS"/>
        </w:rPr>
        <w:t xml:space="preserve"> </w:t>
      </w:r>
      <w:r w:rsidR="002A01DE">
        <w:rPr>
          <w:rFonts w:ascii="Times New Roman" w:eastAsia="Times New Roman" w:hAnsi="Times New Roman" w:cs="Times New Roman"/>
          <w:lang w:val="sr-Cyrl-RS"/>
        </w:rPr>
        <w:t xml:space="preserve">државних службеника у Републици Србији. Приликом израде овог Оквира компетенција Радна група </w:t>
      </w:r>
      <w:r w:rsidR="008530B4" w:rsidRPr="008B1A30">
        <w:rPr>
          <w:rFonts w:ascii="Times New Roman" w:eastAsia="Times New Roman" w:hAnsi="Times New Roman" w:cs="Times New Roman"/>
          <w:lang w:val="sr-Cyrl-CS"/>
        </w:rPr>
        <w:t>за израду Оквира компетенција потребних за делотворан рад запослених у државној управи</w:t>
      </w:r>
      <w:r w:rsidR="008530B4">
        <w:rPr>
          <w:rFonts w:ascii="Times New Roman" w:eastAsia="Times New Roman" w:hAnsi="Times New Roman" w:cs="Times New Roman"/>
          <w:lang w:val="sr-Cyrl-RS"/>
        </w:rPr>
        <w:t xml:space="preserve"> </w:t>
      </w:r>
      <w:r w:rsidR="002A01DE">
        <w:rPr>
          <w:rFonts w:ascii="Times New Roman" w:eastAsia="Times New Roman" w:hAnsi="Times New Roman" w:cs="Times New Roman"/>
          <w:lang w:val="sr-Cyrl-RS"/>
        </w:rPr>
        <w:t xml:space="preserve">је </w:t>
      </w:r>
      <w:r w:rsidR="00E10414">
        <w:rPr>
          <w:rFonts w:ascii="Times New Roman" w:eastAsia="Times New Roman" w:hAnsi="Times New Roman" w:cs="Times New Roman"/>
          <w:lang w:val="sr-Cyrl-RS"/>
        </w:rPr>
        <w:t xml:space="preserve">имала у виду документ који је израдио Европски интитут за јавну управу под називом </w:t>
      </w:r>
      <w:r w:rsidR="00931D47">
        <w:rPr>
          <w:rFonts w:ascii="Times New Roman" w:eastAsia="Times New Roman" w:hAnsi="Times New Roman" w:cs="Times New Roman"/>
          <w:lang w:val="sr-Cyrl-RS"/>
        </w:rPr>
        <w:t>„</w:t>
      </w:r>
      <w:r w:rsidR="00E10414">
        <w:rPr>
          <w:rFonts w:ascii="Times New Roman" w:eastAsia="Times New Roman" w:hAnsi="Times New Roman" w:cs="Times New Roman"/>
          <w:lang w:val="sr-Cyrl-RS"/>
        </w:rPr>
        <w:t>Примена компетенција у различитим државама чланицама, имплементација и импликације</w:t>
      </w:r>
      <w:r w:rsidR="00931D47">
        <w:rPr>
          <w:rFonts w:ascii="Times New Roman" w:eastAsia="Times New Roman" w:hAnsi="Times New Roman" w:cs="Times New Roman"/>
          <w:lang w:val="sr-Cyrl-RS"/>
        </w:rPr>
        <w:t>“</w:t>
      </w:r>
      <w:r w:rsidR="00E10414">
        <w:rPr>
          <w:rFonts w:ascii="Times New Roman" w:eastAsia="Times New Roman" w:hAnsi="Times New Roman" w:cs="Times New Roman"/>
          <w:lang w:val="sr-Cyrl-RS"/>
        </w:rPr>
        <w:t xml:space="preserve">, </w:t>
      </w:r>
      <w:r w:rsidR="008530B4">
        <w:rPr>
          <w:rFonts w:ascii="Times New Roman" w:eastAsia="Times New Roman" w:hAnsi="Times New Roman" w:cs="Times New Roman"/>
          <w:lang w:val="sr-Cyrl-RS"/>
        </w:rPr>
        <w:t xml:space="preserve">којим је извршена </w:t>
      </w:r>
      <w:r w:rsidR="00931D47">
        <w:rPr>
          <w:rFonts w:ascii="Times New Roman" w:eastAsia="Times New Roman" w:hAnsi="Times New Roman" w:cs="Times New Roman"/>
          <w:lang w:val="sr-Cyrl-RS"/>
        </w:rPr>
        <w:t>у</w:t>
      </w:r>
      <w:r w:rsidR="008530B4" w:rsidRPr="008530B4">
        <w:rPr>
          <w:rFonts w:ascii="Times New Roman" w:eastAsia="Times New Roman" w:hAnsi="Times New Roman" w:cs="Times New Roman"/>
          <w:lang w:val="sr-Cyrl-RS"/>
        </w:rPr>
        <w:t>поредна анализа запошљавања особља</w:t>
      </w:r>
      <w:r w:rsidR="008530B4">
        <w:rPr>
          <w:rFonts w:ascii="Times New Roman" w:eastAsia="Times New Roman" w:hAnsi="Times New Roman" w:cs="Times New Roman"/>
          <w:lang w:val="sr-Cyrl-RS"/>
        </w:rPr>
        <w:t xml:space="preserve"> </w:t>
      </w:r>
      <w:r w:rsidR="008530B4" w:rsidRPr="008530B4">
        <w:rPr>
          <w:rFonts w:ascii="Times New Roman" w:eastAsia="Times New Roman" w:hAnsi="Times New Roman" w:cs="Times New Roman"/>
          <w:lang w:val="sr-Cyrl-RS"/>
        </w:rPr>
        <w:t>и селекц</w:t>
      </w:r>
      <w:r w:rsidR="008530B4">
        <w:rPr>
          <w:rFonts w:ascii="Times New Roman" w:eastAsia="Times New Roman" w:hAnsi="Times New Roman" w:cs="Times New Roman"/>
          <w:lang w:val="sr-Cyrl-RS"/>
        </w:rPr>
        <w:t xml:space="preserve">иони системи на нивоу централне </w:t>
      </w:r>
      <w:r w:rsidR="008530B4" w:rsidRPr="008530B4">
        <w:rPr>
          <w:rFonts w:ascii="Times New Roman" w:eastAsia="Times New Roman" w:hAnsi="Times New Roman" w:cs="Times New Roman"/>
          <w:lang w:val="sr-Cyrl-RS"/>
        </w:rPr>
        <w:t>јавна управ</w:t>
      </w:r>
      <w:r w:rsidR="008530B4">
        <w:rPr>
          <w:rFonts w:ascii="Times New Roman" w:eastAsia="Times New Roman" w:hAnsi="Times New Roman" w:cs="Times New Roman"/>
          <w:lang w:val="sr-Cyrl-RS"/>
        </w:rPr>
        <w:t>е</w:t>
      </w:r>
      <w:r w:rsidR="008530B4" w:rsidRPr="008530B4">
        <w:rPr>
          <w:rFonts w:ascii="Times New Roman" w:eastAsia="Times New Roman" w:hAnsi="Times New Roman" w:cs="Times New Roman"/>
          <w:lang w:val="sr-Cyrl-RS"/>
        </w:rPr>
        <w:t xml:space="preserve"> </w:t>
      </w:r>
      <w:r w:rsidR="008530B4">
        <w:rPr>
          <w:rFonts w:ascii="Times New Roman" w:eastAsia="Times New Roman" w:hAnsi="Times New Roman" w:cs="Times New Roman"/>
          <w:lang w:val="sr-Cyrl-RS"/>
        </w:rPr>
        <w:t xml:space="preserve">у </w:t>
      </w:r>
      <w:r w:rsidR="008530B4" w:rsidRPr="008530B4">
        <w:rPr>
          <w:rFonts w:ascii="Times New Roman" w:eastAsia="Times New Roman" w:hAnsi="Times New Roman" w:cs="Times New Roman"/>
          <w:lang w:val="sr-Cyrl-RS"/>
        </w:rPr>
        <w:t>Белгиј</w:t>
      </w:r>
      <w:r w:rsidR="008530B4">
        <w:rPr>
          <w:rFonts w:ascii="Times New Roman" w:eastAsia="Times New Roman" w:hAnsi="Times New Roman" w:cs="Times New Roman"/>
          <w:lang w:val="sr-Cyrl-RS"/>
        </w:rPr>
        <w:t>и</w:t>
      </w:r>
      <w:r w:rsidR="008530B4" w:rsidRPr="008530B4">
        <w:rPr>
          <w:rFonts w:ascii="Times New Roman" w:eastAsia="Times New Roman" w:hAnsi="Times New Roman" w:cs="Times New Roman"/>
          <w:lang w:val="sr-Cyrl-RS"/>
        </w:rPr>
        <w:t>, Немачк</w:t>
      </w:r>
      <w:r w:rsidR="008530B4">
        <w:rPr>
          <w:rFonts w:ascii="Times New Roman" w:eastAsia="Times New Roman" w:hAnsi="Times New Roman" w:cs="Times New Roman"/>
          <w:lang w:val="sr-Cyrl-RS"/>
        </w:rPr>
        <w:t>ој</w:t>
      </w:r>
      <w:r w:rsidR="008530B4" w:rsidRPr="008530B4">
        <w:rPr>
          <w:rFonts w:ascii="Times New Roman" w:eastAsia="Times New Roman" w:hAnsi="Times New Roman" w:cs="Times New Roman"/>
          <w:lang w:val="sr-Cyrl-RS"/>
        </w:rPr>
        <w:t>, Грчк</w:t>
      </w:r>
      <w:r w:rsidR="008530B4">
        <w:rPr>
          <w:rFonts w:ascii="Times New Roman" w:eastAsia="Times New Roman" w:hAnsi="Times New Roman" w:cs="Times New Roman"/>
          <w:lang w:val="sr-Cyrl-RS"/>
        </w:rPr>
        <w:t>ој</w:t>
      </w:r>
      <w:r w:rsidR="008530B4" w:rsidRPr="008530B4">
        <w:rPr>
          <w:rFonts w:ascii="Times New Roman" w:eastAsia="Times New Roman" w:hAnsi="Times New Roman" w:cs="Times New Roman"/>
          <w:lang w:val="sr-Cyrl-RS"/>
        </w:rPr>
        <w:t>,</w:t>
      </w:r>
      <w:r w:rsidR="000569E1">
        <w:rPr>
          <w:rFonts w:ascii="Times New Roman" w:eastAsia="Times New Roman" w:hAnsi="Times New Roman" w:cs="Times New Roman"/>
          <w:lang w:val="sr-Cyrl-RS"/>
        </w:rPr>
        <w:t xml:space="preserve"> </w:t>
      </w:r>
      <w:r w:rsidR="008530B4">
        <w:rPr>
          <w:rFonts w:ascii="Times New Roman" w:eastAsia="Times New Roman" w:hAnsi="Times New Roman" w:cs="Times New Roman"/>
          <w:lang w:val="sr-Cyrl-RS"/>
        </w:rPr>
        <w:t>Француској</w:t>
      </w:r>
      <w:r w:rsidR="008530B4" w:rsidRPr="008530B4">
        <w:rPr>
          <w:rFonts w:ascii="Times New Roman" w:eastAsia="Times New Roman" w:hAnsi="Times New Roman" w:cs="Times New Roman"/>
          <w:lang w:val="sr-Cyrl-RS"/>
        </w:rPr>
        <w:t>, Холандиј</w:t>
      </w:r>
      <w:r w:rsidR="008530B4">
        <w:rPr>
          <w:rFonts w:ascii="Times New Roman" w:eastAsia="Times New Roman" w:hAnsi="Times New Roman" w:cs="Times New Roman"/>
          <w:lang w:val="sr-Cyrl-RS"/>
        </w:rPr>
        <w:t>и</w:t>
      </w:r>
      <w:r w:rsidR="008530B4" w:rsidRPr="008530B4">
        <w:rPr>
          <w:rFonts w:ascii="Times New Roman" w:eastAsia="Times New Roman" w:hAnsi="Times New Roman" w:cs="Times New Roman"/>
          <w:lang w:val="sr-Cyrl-RS"/>
        </w:rPr>
        <w:t xml:space="preserve"> и Велик</w:t>
      </w:r>
      <w:r w:rsidR="008530B4">
        <w:rPr>
          <w:rFonts w:ascii="Times New Roman" w:eastAsia="Times New Roman" w:hAnsi="Times New Roman" w:cs="Times New Roman"/>
          <w:lang w:val="sr-Cyrl-RS"/>
        </w:rPr>
        <w:t xml:space="preserve">ој Британији, као и </w:t>
      </w:r>
      <w:r w:rsidR="00E9334F">
        <w:rPr>
          <w:rFonts w:ascii="Times New Roman" w:eastAsia="Times New Roman" w:hAnsi="Times New Roman" w:cs="Times New Roman"/>
          <w:lang w:val="sr-Cyrl-RS"/>
        </w:rPr>
        <w:t>а</w:t>
      </w:r>
      <w:r w:rsidR="008530B4" w:rsidRPr="008530B4">
        <w:rPr>
          <w:rFonts w:ascii="Times New Roman" w:eastAsia="Times New Roman" w:hAnsi="Times New Roman" w:cs="Times New Roman"/>
          <w:lang w:val="sr-Cyrl-RS"/>
        </w:rPr>
        <w:t>нализа описа послова и компетенција</w:t>
      </w:r>
      <w:r w:rsidR="008530B4">
        <w:rPr>
          <w:rFonts w:ascii="Times New Roman" w:eastAsia="Times New Roman" w:hAnsi="Times New Roman" w:cs="Times New Roman"/>
          <w:lang w:val="sr-Cyrl-RS"/>
        </w:rPr>
        <w:t xml:space="preserve"> </w:t>
      </w:r>
      <w:r w:rsidR="008530B4" w:rsidRPr="008530B4">
        <w:rPr>
          <w:rFonts w:ascii="Times New Roman" w:eastAsia="Times New Roman" w:hAnsi="Times New Roman" w:cs="Times New Roman"/>
          <w:lang w:val="sr-Cyrl-RS"/>
        </w:rPr>
        <w:t xml:space="preserve">на нивоу централне </w:t>
      </w:r>
      <w:r w:rsidR="008530B4">
        <w:rPr>
          <w:rFonts w:ascii="Times New Roman" w:eastAsia="Times New Roman" w:hAnsi="Times New Roman" w:cs="Times New Roman"/>
          <w:lang w:val="sr-Cyrl-RS"/>
        </w:rPr>
        <w:t xml:space="preserve">јавне </w:t>
      </w:r>
      <w:r w:rsidR="008530B4" w:rsidRPr="00CF1298">
        <w:rPr>
          <w:rFonts w:ascii="Times New Roman" w:eastAsia="Times New Roman" w:hAnsi="Times New Roman" w:cs="Times New Roman"/>
          <w:lang w:val="sr-Cyrl-RS"/>
        </w:rPr>
        <w:t xml:space="preserve">администрације у </w:t>
      </w:r>
      <w:r w:rsidR="00931D47">
        <w:rPr>
          <w:rFonts w:ascii="Times New Roman" w:eastAsia="Times New Roman" w:hAnsi="Times New Roman" w:cs="Times New Roman"/>
          <w:lang w:val="sr-Cyrl-RS"/>
        </w:rPr>
        <w:t>Белгији</w:t>
      </w:r>
      <w:r w:rsidR="008530B4" w:rsidRPr="00CF1298">
        <w:rPr>
          <w:rFonts w:ascii="Times New Roman" w:eastAsia="Times New Roman" w:hAnsi="Times New Roman" w:cs="Times New Roman"/>
          <w:lang w:val="sr-Cyrl-RS"/>
        </w:rPr>
        <w:t>, Ирској, Холандији, Шведској и Великој Британији. Имајући у виду да је генерални закључак у овом докум</w:t>
      </w:r>
      <w:r w:rsidR="00757E35">
        <w:rPr>
          <w:rFonts w:ascii="Times New Roman" w:eastAsia="Times New Roman" w:hAnsi="Times New Roman" w:cs="Times New Roman"/>
          <w:lang w:val="en-US"/>
        </w:rPr>
        <w:t>e</w:t>
      </w:r>
      <w:r w:rsidR="008530B4" w:rsidRPr="00CF1298">
        <w:rPr>
          <w:rFonts w:ascii="Times New Roman" w:eastAsia="Times New Roman" w:hAnsi="Times New Roman" w:cs="Times New Roman"/>
          <w:lang w:val="sr-Cyrl-RS"/>
        </w:rPr>
        <w:t>нту</w:t>
      </w:r>
      <w:r w:rsidR="00CF1298" w:rsidRPr="00CB6C68">
        <w:t xml:space="preserve"> </w:t>
      </w:r>
      <w:r w:rsidR="00CF1298" w:rsidRPr="00BF32E6">
        <w:rPr>
          <w:rFonts w:ascii="Times New Roman" w:hAnsi="Times New Roman" w:cs="Times New Roman"/>
          <w:lang w:val="sr-Cyrl-RS"/>
        </w:rPr>
        <w:t>да</w:t>
      </w:r>
      <w:r w:rsidR="00CF1298" w:rsidRPr="00BF32E6">
        <w:rPr>
          <w:rFonts w:ascii="Times New Roman" w:eastAsia="Times New Roman" w:hAnsi="Times New Roman" w:cs="Times New Roman"/>
          <w:lang w:val="sr-Cyrl-RS"/>
        </w:rPr>
        <w:t xml:space="preserve"> </w:t>
      </w:r>
      <w:r w:rsidR="00CF1298" w:rsidRPr="00CF1298">
        <w:rPr>
          <w:rFonts w:ascii="Times New Roman" w:eastAsia="Times New Roman" w:hAnsi="Times New Roman" w:cs="Times New Roman"/>
          <w:lang w:val="sr-Cyrl-RS"/>
        </w:rPr>
        <w:t>п</w:t>
      </w:r>
      <w:r w:rsidR="00CF1298">
        <w:rPr>
          <w:rFonts w:ascii="Times New Roman" w:eastAsia="Times New Roman" w:hAnsi="Times New Roman" w:cs="Times New Roman"/>
          <w:lang w:val="sr-Cyrl-RS"/>
        </w:rPr>
        <w:t>рофили послова и компетенције</w:t>
      </w:r>
      <w:r w:rsidR="00CF1298" w:rsidRPr="00CF1298">
        <w:rPr>
          <w:rFonts w:ascii="Times New Roman" w:eastAsia="Times New Roman" w:hAnsi="Times New Roman" w:cs="Times New Roman"/>
          <w:lang w:val="sr-Cyrl-RS"/>
        </w:rPr>
        <w:t xml:space="preserve"> треба повезати са стратешким</w:t>
      </w:r>
      <w:r w:rsidR="00CF1298">
        <w:rPr>
          <w:rFonts w:ascii="Times New Roman" w:eastAsia="Times New Roman" w:hAnsi="Times New Roman" w:cs="Times New Roman"/>
          <w:lang w:val="sr-Cyrl-RS"/>
        </w:rPr>
        <w:t xml:space="preserve"> организационим</w:t>
      </w:r>
      <w:r w:rsidR="00CF1298" w:rsidRPr="00CF1298">
        <w:rPr>
          <w:rFonts w:ascii="Times New Roman" w:eastAsia="Times New Roman" w:hAnsi="Times New Roman" w:cs="Times New Roman"/>
          <w:lang w:val="sr-Cyrl-RS"/>
        </w:rPr>
        <w:t xml:space="preserve"> циљев</w:t>
      </w:r>
      <w:r w:rsidR="00CF1298">
        <w:rPr>
          <w:rFonts w:ascii="Times New Roman" w:eastAsia="Times New Roman" w:hAnsi="Times New Roman" w:cs="Times New Roman"/>
          <w:lang w:val="sr-Cyrl-RS"/>
        </w:rPr>
        <w:t>има, као и</w:t>
      </w:r>
      <w:r w:rsidR="008530B4">
        <w:rPr>
          <w:rFonts w:ascii="Times New Roman" w:eastAsia="Times New Roman" w:hAnsi="Times New Roman" w:cs="Times New Roman"/>
          <w:lang w:val="sr-Cyrl-RS"/>
        </w:rPr>
        <w:t xml:space="preserve"> да не може да постоји јединствен модел система компетенција за све државе, </w:t>
      </w:r>
      <w:r w:rsidR="00376395">
        <w:rPr>
          <w:rFonts w:ascii="Times New Roman" w:eastAsia="Times New Roman" w:hAnsi="Times New Roman" w:cs="Times New Roman"/>
          <w:lang w:val="sr-Cyrl-RS"/>
        </w:rPr>
        <w:t>али да систем компетенција треба итегрисати у запошљавање, одабир, евалуацију</w:t>
      </w:r>
      <w:r w:rsidR="00376395" w:rsidRPr="00376395">
        <w:rPr>
          <w:rFonts w:ascii="Times New Roman" w:eastAsia="Times New Roman" w:hAnsi="Times New Roman" w:cs="Times New Roman"/>
          <w:lang w:val="sr-Cyrl-RS"/>
        </w:rPr>
        <w:t xml:space="preserve"> и</w:t>
      </w:r>
      <w:r w:rsidR="00376395">
        <w:rPr>
          <w:rFonts w:ascii="Times New Roman" w:eastAsia="Times New Roman" w:hAnsi="Times New Roman" w:cs="Times New Roman"/>
          <w:lang w:val="sr-Cyrl-RS"/>
        </w:rPr>
        <w:t xml:space="preserve"> </w:t>
      </w:r>
      <w:r w:rsidR="00376395" w:rsidRPr="00376395">
        <w:rPr>
          <w:rFonts w:ascii="Times New Roman" w:eastAsia="Times New Roman" w:hAnsi="Times New Roman" w:cs="Times New Roman"/>
          <w:lang w:val="sr-Cyrl-RS"/>
        </w:rPr>
        <w:t>обук</w:t>
      </w:r>
      <w:r w:rsidR="00376395">
        <w:rPr>
          <w:rFonts w:ascii="Times New Roman" w:eastAsia="Times New Roman" w:hAnsi="Times New Roman" w:cs="Times New Roman"/>
          <w:lang w:val="sr-Cyrl-RS"/>
        </w:rPr>
        <w:t xml:space="preserve">у службеника, </w:t>
      </w:r>
      <w:r w:rsidR="008530B4">
        <w:rPr>
          <w:rFonts w:ascii="Times New Roman" w:eastAsia="Times New Roman" w:hAnsi="Times New Roman" w:cs="Times New Roman"/>
          <w:lang w:val="sr-Cyrl-RS"/>
        </w:rPr>
        <w:t xml:space="preserve">приликом израде Оквира компетенција државних службеника </w:t>
      </w:r>
      <w:r w:rsidR="00CF1298">
        <w:rPr>
          <w:rFonts w:ascii="Times New Roman" w:eastAsia="Times New Roman" w:hAnsi="Times New Roman" w:cs="Times New Roman"/>
          <w:lang w:val="sr-Cyrl-RS"/>
        </w:rPr>
        <w:t xml:space="preserve">Радна група је </w:t>
      </w:r>
      <w:r w:rsidR="00CF1298">
        <w:rPr>
          <w:rFonts w:ascii="Times New Roman" w:hAnsi="Times New Roman" w:cs="Times New Roman"/>
          <w:lang w:val="sr-Cyrl-CS"/>
        </w:rPr>
        <w:t>предложила</w:t>
      </w:r>
      <w:r w:rsidR="00CF1298" w:rsidRPr="008B1A30">
        <w:rPr>
          <w:rFonts w:ascii="Times New Roman" w:hAnsi="Times New Roman" w:cs="Times New Roman"/>
          <w:lang w:val="sr-Cyrl-CS"/>
        </w:rPr>
        <w:t xml:space="preserve"> компетенције државних службеника</w:t>
      </w:r>
      <w:r w:rsidR="00CF1298">
        <w:rPr>
          <w:rFonts w:ascii="Times New Roman" w:hAnsi="Times New Roman" w:cs="Times New Roman"/>
          <w:lang w:val="sr-Cyrl-CS"/>
        </w:rPr>
        <w:t>, које су</w:t>
      </w:r>
      <w:r w:rsidR="00CF1298" w:rsidRPr="008B1A30">
        <w:rPr>
          <w:rFonts w:ascii="Times New Roman" w:hAnsi="Times New Roman" w:cs="Times New Roman"/>
          <w:lang w:val="sr-Cyrl-CS"/>
        </w:rPr>
        <w:t xml:space="preserve"> изв</w:t>
      </w:r>
      <w:r w:rsidR="00CF1298">
        <w:rPr>
          <w:rFonts w:ascii="Times New Roman" w:hAnsi="Times New Roman" w:cs="Times New Roman"/>
          <w:lang w:val="sr-Cyrl-CS"/>
        </w:rPr>
        <w:t>едене</w:t>
      </w:r>
      <w:r w:rsidR="00CF1298" w:rsidRPr="008B1A30">
        <w:rPr>
          <w:rFonts w:ascii="Times New Roman" w:hAnsi="Times New Roman" w:cs="Times New Roman"/>
          <w:lang w:val="sr-Cyrl-CS"/>
        </w:rPr>
        <w:t xml:space="preserve"> из кључних вредности </w:t>
      </w:r>
      <w:r w:rsidR="00CF1298">
        <w:rPr>
          <w:rFonts w:ascii="Times New Roman" w:hAnsi="Times New Roman" w:cs="Times New Roman"/>
          <w:lang w:val="sr-Cyrl-CS"/>
        </w:rPr>
        <w:t xml:space="preserve">рада </w:t>
      </w:r>
      <w:r w:rsidR="00CF1298" w:rsidRPr="008B1A30">
        <w:rPr>
          <w:rFonts w:ascii="Times New Roman" w:hAnsi="Times New Roman" w:cs="Times New Roman"/>
          <w:lang w:val="sr-Cyrl-CS"/>
        </w:rPr>
        <w:t>државне</w:t>
      </w:r>
      <w:r w:rsidR="00CF1298">
        <w:rPr>
          <w:rFonts w:ascii="Times New Roman" w:hAnsi="Times New Roman" w:cs="Times New Roman"/>
          <w:lang w:val="sr-Cyrl-CS"/>
        </w:rPr>
        <w:t xml:space="preserve">/јавне </w:t>
      </w:r>
      <w:r w:rsidR="00CF1298" w:rsidRPr="008B1A30">
        <w:rPr>
          <w:rFonts w:ascii="Times New Roman" w:hAnsi="Times New Roman" w:cs="Times New Roman"/>
          <w:lang w:val="sr-Cyrl-CS"/>
        </w:rPr>
        <w:t xml:space="preserve"> управе</w:t>
      </w:r>
      <w:r w:rsidR="00CF1298">
        <w:rPr>
          <w:rFonts w:ascii="Times New Roman" w:hAnsi="Times New Roman" w:cs="Times New Roman"/>
          <w:lang w:val="sr-Cyrl-CS"/>
        </w:rPr>
        <w:t xml:space="preserve"> у Републици Србији</w:t>
      </w:r>
      <w:r w:rsidR="00147588">
        <w:rPr>
          <w:rFonts w:ascii="Times New Roman" w:hAnsi="Times New Roman" w:cs="Times New Roman"/>
          <w:lang w:val="sr-Cyrl-CS"/>
        </w:rPr>
        <w:t>, које су кас</w:t>
      </w:r>
      <w:r w:rsidR="00376395">
        <w:rPr>
          <w:rFonts w:ascii="Times New Roman" w:hAnsi="Times New Roman" w:cs="Times New Roman"/>
          <w:lang w:val="sr-Cyrl-CS"/>
        </w:rPr>
        <w:t xml:space="preserve">није уведене у правни систем </w:t>
      </w:r>
      <w:r w:rsidR="00147588">
        <w:rPr>
          <w:rFonts w:ascii="Times New Roman" w:hAnsi="Times New Roman" w:cs="Times New Roman"/>
          <w:lang w:val="sr-Cyrl-CS"/>
        </w:rPr>
        <w:t xml:space="preserve">кроз измене и допуне Закона о државним службеницима. </w:t>
      </w:r>
    </w:p>
    <w:p w14:paraId="552E250B" w14:textId="52CB069B" w:rsidR="00CB6C68" w:rsidRPr="00A43D32" w:rsidRDefault="00CB6C68" w:rsidP="000512C3">
      <w:pPr>
        <w:pStyle w:val="Pa25"/>
        <w:spacing w:line="240" w:lineRule="auto"/>
        <w:ind w:firstLine="720"/>
        <w:contextualSpacing/>
        <w:jc w:val="both"/>
        <w:rPr>
          <w:rFonts w:ascii="Times New Roman" w:hAnsi="Times New Roman" w:cs="Times New Roman"/>
          <w:color w:val="000000"/>
        </w:rPr>
      </w:pPr>
      <w:r w:rsidRPr="00A43D32">
        <w:rPr>
          <w:rFonts w:ascii="Times New Roman" w:hAnsi="Times New Roman" w:cs="Times New Roman"/>
          <w:color w:val="000000"/>
        </w:rPr>
        <w:t xml:space="preserve">Изменама и допунама Закона о државним службеницима из 2018. године уведене су компетенција за рад државних службеника </w:t>
      </w:r>
      <w:r w:rsidR="00D66F99">
        <w:rPr>
          <w:rFonts w:ascii="Times New Roman" w:hAnsi="Times New Roman" w:cs="Times New Roman"/>
          <w:color w:val="000000"/>
          <w:lang w:val="sr-Cyrl-RS"/>
        </w:rPr>
        <w:t xml:space="preserve">у све функције управљања људским ресурсиа </w:t>
      </w:r>
      <w:r w:rsidRPr="00A43D32">
        <w:rPr>
          <w:rFonts w:ascii="Times New Roman" w:hAnsi="Times New Roman" w:cs="Times New Roman"/>
          <w:color w:val="000000"/>
        </w:rPr>
        <w:t xml:space="preserve">као што су: запошљавање, вредновање радне успешности, обука и развој државних службеника. </w:t>
      </w:r>
      <w:r>
        <w:rPr>
          <w:rFonts w:ascii="Times New Roman" w:hAnsi="Times New Roman" w:cs="Times New Roman"/>
          <w:color w:val="000000"/>
          <w:lang w:val="sr-Cyrl-RS"/>
        </w:rPr>
        <w:t>Први корак за увођење система компетенција у све функције управљања људским ресурсима је био да се у</w:t>
      </w:r>
      <w:r w:rsidRPr="00A43D32">
        <w:rPr>
          <w:rFonts w:ascii="Times New Roman" w:hAnsi="Times New Roman" w:cs="Times New Roman"/>
          <w:color w:val="000000"/>
        </w:rPr>
        <w:t xml:space="preserve"> правилнику о унутрашњем уређењу и систематизацији радних места у делу систематизације који се односи на услове за рад на радном месту, поред врсте и степена стручне спреме, образовања, државног стручног испита или другог посебног стручног испита и радног искуства у струци, уносе и компетенције потребне за рад на радном месту. </w:t>
      </w:r>
    </w:p>
    <w:p w14:paraId="664FE957" w14:textId="77777777" w:rsidR="00CB6C68" w:rsidRDefault="00CB6C68" w:rsidP="000512C3">
      <w:pPr>
        <w:spacing w:after="0" w:line="240" w:lineRule="auto"/>
        <w:ind w:firstLine="720"/>
        <w:contextualSpacing/>
        <w:jc w:val="both"/>
        <w:rPr>
          <w:rFonts w:ascii="Times New Roman" w:hAnsi="Times New Roman"/>
          <w:color w:val="000000"/>
          <w:sz w:val="24"/>
          <w:szCs w:val="24"/>
          <w:lang w:val="sr-Cyrl-RS"/>
        </w:rPr>
      </w:pPr>
      <w:r w:rsidRPr="000E2F6C">
        <w:rPr>
          <w:rFonts w:ascii="Times New Roman" w:hAnsi="Times New Roman"/>
          <w:color w:val="000000"/>
          <w:sz w:val="24"/>
          <w:szCs w:val="24"/>
        </w:rPr>
        <w:t>Систем компетенција у поступку селекције подразумева проверу компетенција које је потребно да кандидат поседује како би делотворно обављао послове радног места које се попуњава. Такође, и попуњавање положаја постављењем по спроведеном унапређеном конкурсном поступку заснива се на систему компетенција. Подзаконским актом за спровођење Закона о државним службеницима којим се уређује спровођење интерног и јавног конкурса, уређен је поступак провере компетенција у свим државним органима, као и начин провере компетенција и критеријуми и мерила за избор на радна места у органима државне управе, стручним службама управних округа и службама Владе</w:t>
      </w:r>
      <w:r w:rsidRPr="000E2F6C">
        <w:rPr>
          <w:rFonts w:ascii="Times New Roman" w:hAnsi="Times New Roman"/>
          <w:color w:val="000000"/>
          <w:sz w:val="24"/>
          <w:szCs w:val="24"/>
          <w:lang w:val="sr-Cyrl-RS"/>
        </w:rPr>
        <w:t>.</w:t>
      </w:r>
    </w:p>
    <w:p w14:paraId="798F45D4" w14:textId="29BEB5AA" w:rsidR="00CB6C68" w:rsidRPr="00CC1503" w:rsidRDefault="00CB6C68" w:rsidP="000512C3">
      <w:pPr>
        <w:spacing w:after="0" w:line="240" w:lineRule="auto"/>
        <w:ind w:firstLine="720"/>
        <w:contextualSpacing/>
        <w:jc w:val="both"/>
        <w:rPr>
          <w:rFonts w:ascii="Times New Roman" w:hAnsi="Times New Roman" w:cs="Times New Roman"/>
          <w:b/>
          <w:sz w:val="24"/>
          <w:szCs w:val="24"/>
          <w:u w:val="single"/>
        </w:rPr>
      </w:pPr>
      <w:r w:rsidRPr="000E2F6C">
        <w:rPr>
          <w:rFonts w:ascii="Times New Roman" w:hAnsi="Times New Roman"/>
          <w:color w:val="000000"/>
          <w:sz w:val="24"/>
          <w:szCs w:val="24"/>
        </w:rPr>
        <w:t xml:space="preserve">Са увођењем интегрисаног приступа у управљању људским ресурсима на бази компетенција </w:t>
      </w:r>
      <w:r w:rsidR="00757E35">
        <w:rPr>
          <w:rFonts w:ascii="Times New Roman" w:hAnsi="Times New Roman"/>
          <w:sz w:val="24"/>
          <w:szCs w:val="24"/>
          <w:lang w:val="sr-Cyrl-CS"/>
        </w:rPr>
        <w:t>успостављен је</w:t>
      </w:r>
      <w:r w:rsidRPr="000E2F6C">
        <w:rPr>
          <w:rFonts w:ascii="Times New Roman" w:hAnsi="Times New Roman"/>
          <w:sz w:val="24"/>
          <w:szCs w:val="24"/>
          <w:lang w:val="sr-Cyrl-CS"/>
        </w:rPr>
        <w:t xml:space="preserve"> систем вредновања рада државних службеника и то вредновањем радне успешности</w:t>
      </w:r>
      <w:r w:rsidRPr="000E2F6C">
        <w:rPr>
          <w:rFonts w:ascii="Times New Roman" w:eastAsia="Calibri" w:hAnsi="Times New Roman"/>
          <w:sz w:val="24"/>
          <w:szCs w:val="24"/>
          <w:lang w:val="sr-Cyrl-RS"/>
        </w:rPr>
        <w:t xml:space="preserve">. Циљ вредновања радне успешности, подразумева обезбеђивање остварења свих организационих циљева државних органа, достизање радног понашања и пожељних вредности у раду у складу са компетенцијама, мотивација, учење и развој државних службеника, док се </w:t>
      </w:r>
      <w:r w:rsidRPr="000E2F6C">
        <w:rPr>
          <w:rFonts w:ascii="Times New Roman" w:eastAsia="Calibri" w:hAnsi="Times New Roman"/>
          <w:spacing w:val="-4"/>
          <w:sz w:val="24"/>
          <w:szCs w:val="24"/>
          <w:lang w:val="sr-Cyrl-RS"/>
        </w:rPr>
        <w:t>резултати вредновања радне успешности државних службеника користе у идентификовању потреба и планирању обука, развоја</w:t>
      </w:r>
      <w:r w:rsidRPr="000E2F6C">
        <w:rPr>
          <w:rFonts w:ascii="Times New Roman" w:eastAsia="Calibri" w:hAnsi="Times New Roman"/>
          <w:spacing w:val="-4"/>
          <w:sz w:val="24"/>
          <w:szCs w:val="24"/>
          <w:lang w:val="en-GB"/>
        </w:rPr>
        <w:t xml:space="preserve"> </w:t>
      </w:r>
      <w:r w:rsidRPr="000E2F6C">
        <w:rPr>
          <w:rFonts w:ascii="Times New Roman" w:eastAsia="Calibri" w:hAnsi="Times New Roman"/>
          <w:spacing w:val="-4"/>
          <w:sz w:val="24"/>
          <w:szCs w:val="24"/>
          <w:lang w:val="sr-Cyrl-RS"/>
        </w:rPr>
        <w:t>и стручног усавршавања,</w:t>
      </w:r>
      <w:r w:rsidRPr="000E2F6C">
        <w:rPr>
          <w:rFonts w:ascii="Times New Roman" w:eastAsia="Calibri" w:hAnsi="Times New Roman"/>
          <w:spacing w:val="-4"/>
          <w:sz w:val="24"/>
          <w:szCs w:val="24"/>
          <w:lang w:val="en-GB"/>
        </w:rPr>
        <w:t xml:space="preserve"> </w:t>
      </w:r>
      <w:r w:rsidRPr="000E2F6C">
        <w:rPr>
          <w:rFonts w:ascii="Times New Roman" w:eastAsia="Calibri" w:hAnsi="Times New Roman"/>
          <w:spacing w:val="-4"/>
          <w:sz w:val="24"/>
          <w:szCs w:val="24"/>
          <w:lang w:val="sr-Cyrl-RS"/>
        </w:rPr>
        <w:t>отклањању недостатака у раду и доношењу одлука о напредовању и распоређивању, односно премештају,</w:t>
      </w:r>
      <w:r w:rsidRPr="000E2F6C">
        <w:rPr>
          <w:rFonts w:ascii="Times New Roman" w:eastAsia="Calibri" w:hAnsi="Times New Roman"/>
          <w:spacing w:val="-4"/>
          <w:sz w:val="24"/>
          <w:szCs w:val="24"/>
          <w:lang w:val="en-GB"/>
        </w:rPr>
        <w:t xml:space="preserve"> </w:t>
      </w:r>
      <w:r w:rsidRPr="000E2F6C">
        <w:rPr>
          <w:rFonts w:ascii="Times New Roman" w:eastAsia="Calibri" w:hAnsi="Times New Roman"/>
          <w:spacing w:val="-4"/>
          <w:sz w:val="24"/>
          <w:szCs w:val="24"/>
          <w:lang w:val="sr-Cyrl-RS"/>
        </w:rPr>
        <w:t>одређивању плата и других примања и</w:t>
      </w:r>
      <w:r w:rsidRPr="000E2F6C">
        <w:rPr>
          <w:rFonts w:ascii="Times New Roman" w:eastAsia="Calibri" w:hAnsi="Times New Roman"/>
          <w:spacing w:val="-4"/>
          <w:sz w:val="24"/>
          <w:szCs w:val="24"/>
          <w:lang w:val="en-GB"/>
        </w:rPr>
        <w:t xml:space="preserve"> </w:t>
      </w:r>
      <w:r w:rsidRPr="000E2F6C">
        <w:rPr>
          <w:rFonts w:ascii="Times New Roman" w:eastAsia="Calibri" w:hAnsi="Times New Roman"/>
          <w:spacing w:val="-4"/>
          <w:sz w:val="24"/>
          <w:szCs w:val="24"/>
          <w:lang w:val="sr-Cyrl-RS"/>
        </w:rPr>
        <w:t xml:space="preserve"> престанку радног односа државног службеника.  </w:t>
      </w:r>
    </w:p>
    <w:p w14:paraId="5069E682" w14:textId="18761813" w:rsidR="00CB6C68" w:rsidRPr="003D4246" w:rsidRDefault="00CB6C68" w:rsidP="000512C3">
      <w:pPr>
        <w:pStyle w:val="FootnoteText"/>
        <w:ind w:firstLine="720"/>
        <w:jc w:val="both"/>
        <w:rPr>
          <w:rFonts w:ascii="Times New Roman" w:hAnsi="Times New Roman" w:cs="Times New Roman"/>
          <w:sz w:val="24"/>
          <w:szCs w:val="24"/>
          <w:lang w:val="sr-Cyrl-RS"/>
        </w:rPr>
      </w:pPr>
      <w:r w:rsidRPr="003D4246">
        <w:rPr>
          <w:rFonts w:ascii="Times New Roman" w:hAnsi="Times New Roman" w:cs="Times New Roman"/>
          <w:sz w:val="24"/>
          <w:szCs w:val="24"/>
          <w:lang w:val="sr-Cyrl-RS"/>
        </w:rPr>
        <w:t>Наиме, након уведеног система компетенција у државно службенички систем приступило се изради Оквира компетенција у АП и ЈЛС током 2020</w:t>
      </w:r>
      <w:r w:rsidR="00C85277" w:rsidRPr="003D4246">
        <w:rPr>
          <w:rFonts w:ascii="Times New Roman" w:hAnsi="Times New Roman" w:cs="Times New Roman"/>
          <w:sz w:val="24"/>
          <w:szCs w:val="24"/>
          <w:lang w:val="sr-Cyrl-RS"/>
        </w:rPr>
        <w:t>, на</w:t>
      </w:r>
      <w:r w:rsidR="00D66F99" w:rsidRPr="003D4246">
        <w:rPr>
          <w:rFonts w:ascii="Times New Roman" w:hAnsi="Times New Roman" w:cs="Times New Roman"/>
          <w:sz w:val="24"/>
          <w:szCs w:val="24"/>
          <w:lang w:val="sr-Cyrl-RS"/>
        </w:rPr>
        <w:t>јпре кроз утврђивање могућности примене оквира који постоји за државне службенике на службенике у А</w:t>
      </w:r>
      <w:r w:rsidR="00C85277" w:rsidRPr="003D4246">
        <w:rPr>
          <w:rFonts w:ascii="Times New Roman" w:hAnsi="Times New Roman" w:cs="Times New Roman"/>
          <w:sz w:val="24"/>
          <w:szCs w:val="24"/>
          <w:lang w:val="sr-Cyrl-RS"/>
        </w:rPr>
        <w:t>П</w:t>
      </w:r>
      <w:r w:rsidR="00D66F99" w:rsidRPr="003D4246">
        <w:rPr>
          <w:rFonts w:ascii="Times New Roman" w:hAnsi="Times New Roman" w:cs="Times New Roman"/>
          <w:sz w:val="24"/>
          <w:szCs w:val="24"/>
          <w:lang w:val="sr-Cyrl-RS"/>
        </w:rPr>
        <w:t xml:space="preserve"> и </w:t>
      </w:r>
      <w:r w:rsidR="00C85277" w:rsidRPr="003D4246">
        <w:rPr>
          <w:rFonts w:ascii="Times New Roman" w:hAnsi="Times New Roman" w:cs="Times New Roman"/>
          <w:sz w:val="24"/>
          <w:szCs w:val="24"/>
          <w:lang w:val="sr-Cyrl-RS"/>
        </w:rPr>
        <w:t>Ј</w:t>
      </w:r>
      <w:r w:rsidR="00D66F99" w:rsidRPr="003D4246">
        <w:rPr>
          <w:rFonts w:ascii="Times New Roman" w:hAnsi="Times New Roman" w:cs="Times New Roman"/>
          <w:sz w:val="24"/>
          <w:szCs w:val="24"/>
          <w:lang w:val="sr-Cyrl-RS"/>
        </w:rPr>
        <w:t>ЛС.</w:t>
      </w:r>
      <w:r w:rsidR="00C85277" w:rsidRPr="003D4246">
        <w:rPr>
          <w:rFonts w:ascii="Times New Roman" w:hAnsi="Times New Roman" w:cs="Times New Roman"/>
          <w:sz w:val="24"/>
          <w:szCs w:val="24"/>
          <w:lang w:val="sr-Cyrl-RS"/>
        </w:rPr>
        <w:t xml:space="preserve"> Анализа о утврђивању могућности примене компетенција је обухватила искуства која су произашла из примене система компетенција за државне службенике уз истовремену проверу свих фамилија послова које постоје на локалном нивоу власти и пот</w:t>
      </w:r>
      <w:r w:rsidR="004F5117" w:rsidRPr="003D4246">
        <w:rPr>
          <w:rFonts w:ascii="Times New Roman" w:hAnsi="Times New Roman" w:cs="Times New Roman"/>
          <w:sz w:val="24"/>
          <w:szCs w:val="24"/>
          <w:lang w:val="sr-Cyrl-RS"/>
        </w:rPr>
        <w:t>р</w:t>
      </w:r>
      <w:r w:rsidR="00C85277" w:rsidRPr="003D4246">
        <w:rPr>
          <w:rFonts w:ascii="Times New Roman" w:hAnsi="Times New Roman" w:cs="Times New Roman"/>
          <w:sz w:val="24"/>
          <w:szCs w:val="24"/>
          <w:lang w:val="sr-Cyrl-RS"/>
        </w:rPr>
        <w:t>ебе усклађивања већ постојећих комп</w:t>
      </w:r>
      <w:r w:rsidR="004F5117" w:rsidRPr="003D4246">
        <w:rPr>
          <w:rFonts w:ascii="Times New Roman" w:hAnsi="Times New Roman" w:cs="Times New Roman"/>
          <w:sz w:val="24"/>
          <w:szCs w:val="24"/>
          <w:lang w:val="sr-Cyrl-RS"/>
        </w:rPr>
        <w:t>е</w:t>
      </w:r>
      <w:r w:rsidR="00C85277" w:rsidRPr="003D4246">
        <w:rPr>
          <w:rFonts w:ascii="Times New Roman" w:hAnsi="Times New Roman" w:cs="Times New Roman"/>
          <w:sz w:val="24"/>
          <w:szCs w:val="24"/>
          <w:lang w:val="sr-Cyrl-RS"/>
        </w:rPr>
        <w:t>тенција са тим фамилијама.</w:t>
      </w:r>
    </w:p>
    <w:p w14:paraId="09BCF07B" w14:textId="7E67364C" w:rsidR="00E10414" w:rsidRDefault="00376395" w:rsidP="000512C3">
      <w:pPr>
        <w:pStyle w:val="FootnoteText"/>
        <w:ind w:firstLine="720"/>
        <w:jc w:val="both"/>
        <w:rPr>
          <w:rFonts w:ascii="Times New Roman" w:hAnsi="Times New Roman" w:cs="Times New Roman"/>
          <w:sz w:val="24"/>
          <w:szCs w:val="24"/>
          <w:lang w:val="sr-Cyrl-CS"/>
        </w:rPr>
      </w:pPr>
      <w:r w:rsidRPr="003D4246">
        <w:rPr>
          <w:rFonts w:ascii="Times New Roman" w:hAnsi="Times New Roman" w:cs="Times New Roman"/>
          <w:sz w:val="24"/>
          <w:szCs w:val="24"/>
          <w:lang w:val="sr-Cyrl-CS"/>
        </w:rPr>
        <w:t xml:space="preserve">Радна група за израду Оквира компетенција потребних за делотворан рад службеника у аутономним покрајинама и јединицама локалне самоуправе на основу </w:t>
      </w:r>
      <w:r w:rsidR="00C85277" w:rsidRPr="003D4246">
        <w:rPr>
          <w:rFonts w:ascii="Times New Roman" w:hAnsi="Times New Roman" w:cs="Times New Roman"/>
          <w:sz w:val="24"/>
          <w:szCs w:val="24"/>
          <w:lang w:val="sr-Cyrl-CS"/>
        </w:rPr>
        <w:t xml:space="preserve">наведене </w:t>
      </w:r>
      <w:r w:rsidR="00E9334F" w:rsidRPr="003D4246">
        <w:rPr>
          <w:rFonts w:ascii="Times New Roman" w:hAnsi="Times New Roman" w:cs="Times New Roman"/>
          <w:sz w:val="24"/>
          <w:szCs w:val="24"/>
          <w:lang w:val="sr-Cyrl-CS"/>
        </w:rPr>
        <w:t xml:space="preserve">анализе </w:t>
      </w:r>
      <w:r w:rsidR="00CB6C68" w:rsidRPr="003D4246">
        <w:rPr>
          <w:rFonts w:ascii="Times New Roman" w:hAnsi="Times New Roman" w:cs="Times New Roman"/>
          <w:sz w:val="24"/>
          <w:szCs w:val="24"/>
          <w:lang w:val="sr-Cyrl-CS"/>
        </w:rPr>
        <w:t xml:space="preserve">израдила </w:t>
      </w:r>
      <w:r w:rsidR="00C85277" w:rsidRPr="003D4246">
        <w:rPr>
          <w:rFonts w:ascii="Times New Roman" w:hAnsi="Times New Roman" w:cs="Times New Roman"/>
          <w:sz w:val="24"/>
          <w:szCs w:val="24"/>
          <w:lang w:val="sr-Cyrl-CS"/>
        </w:rPr>
        <w:t xml:space="preserve">је </w:t>
      </w:r>
      <w:r w:rsidR="00CB6C68" w:rsidRPr="003D4246">
        <w:rPr>
          <w:rFonts w:ascii="Times New Roman" w:hAnsi="Times New Roman" w:cs="Times New Roman"/>
          <w:sz w:val="24"/>
          <w:szCs w:val="24"/>
          <w:lang w:val="sr-Cyrl-CS"/>
        </w:rPr>
        <w:t>Оквир  компетенција запослених у АП и ЈЛС</w:t>
      </w:r>
      <w:r w:rsidR="00304E89" w:rsidRPr="003D4246">
        <w:rPr>
          <w:rFonts w:ascii="Times New Roman" w:hAnsi="Times New Roman" w:cs="Times New Roman"/>
          <w:sz w:val="24"/>
          <w:szCs w:val="24"/>
          <w:lang w:val="sr-Cyrl-CS"/>
        </w:rPr>
        <w:t>.</w:t>
      </w:r>
      <w:r w:rsidR="000569E1">
        <w:rPr>
          <w:rFonts w:ascii="Times New Roman" w:hAnsi="Times New Roman" w:cs="Times New Roman"/>
          <w:sz w:val="24"/>
          <w:szCs w:val="24"/>
          <w:lang w:val="sr-Cyrl-CS"/>
        </w:rPr>
        <w:t xml:space="preserve"> </w:t>
      </w:r>
      <w:r w:rsidR="00304E89" w:rsidRPr="003D4246">
        <w:rPr>
          <w:rFonts w:ascii="Times New Roman" w:hAnsi="Times New Roman" w:cs="Times New Roman"/>
          <w:sz w:val="24"/>
          <w:szCs w:val="24"/>
          <w:lang w:val="sr-Cyrl-CS"/>
        </w:rPr>
        <w:t>Сагледавајући искуст</w:t>
      </w:r>
      <w:r w:rsidR="00C85277" w:rsidRPr="003D4246">
        <w:rPr>
          <w:rFonts w:ascii="Times New Roman" w:hAnsi="Times New Roman" w:cs="Times New Roman"/>
          <w:sz w:val="24"/>
          <w:szCs w:val="24"/>
          <w:lang w:val="sr-Cyrl-CS"/>
        </w:rPr>
        <w:t>ва примене система компетенција на централном нивоу</w:t>
      </w:r>
      <w:r w:rsidR="00304E89" w:rsidRPr="003D4246">
        <w:rPr>
          <w:rFonts w:ascii="Times New Roman" w:hAnsi="Times New Roman" w:cs="Times New Roman"/>
          <w:sz w:val="24"/>
          <w:szCs w:val="24"/>
          <w:lang w:val="sr-Cyrl-CS"/>
        </w:rPr>
        <w:t xml:space="preserve"> власти, која су показала комплексност у примени компетенција и то уз подршку централне институције – Службе Владе за управљање кадровима, дошло се до закључка да је потребно поступак интегрисања компетенција на локално</w:t>
      </w:r>
      <w:r w:rsidR="00757E35" w:rsidRPr="003D4246">
        <w:rPr>
          <w:rFonts w:ascii="Times New Roman" w:hAnsi="Times New Roman" w:cs="Times New Roman"/>
          <w:sz w:val="24"/>
          <w:szCs w:val="24"/>
          <w:lang w:val="sr-Cyrl-CS"/>
        </w:rPr>
        <w:t xml:space="preserve">м нивоу власти спроводити </w:t>
      </w:r>
      <w:r w:rsidR="00757E35" w:rsidRPr="0019796D">
        <w:rPr>
          <w:rFonts w:ascii="Times New Roman" w:hAnsi="Times New Roman" w:cs="Times New Roman"/>
          <w:sz w:val="24"/>
          <w:szCs w:val="24"/>
          <w:lang w:val="sr-Cyrl-CS"/>
        </w:rPr>
        <w:t xml:space="preserve">фазно </w:t>
      </w:r>
      <w:r w:rsidR="003D4246" w:rsidRPr="0019796D">
        <w:rPr>
          <w:rFonts w:ascii="Times New Roman" w:hAnsi="Times New Roman" w:cs="Times New Roman"/>
          <w:sz w:val="24"/>
          <w:szCs w:val="24"/>
          <w:lang w:val="sr-Cyrl-RS"/>
        </w:rPr>
        <w:t>и то</w:t>
      </w:r>
      <w:r w:rsidR="00C85277">
        <w:rPr>
          <w:rFonts w:ascii="Times New Roman" w:hAnsi="Times New Roman" w:cs="Times New Roman"/>
          <w:sz w:val="24"/>
          <w:szCs w:val="24"/>
          <w:lang w:val="sr-Cyrl-CS"/>
        </w:rPr>
        <w:t xml:space="preserve"> </w:t>
      </w:r>
      <w:r w:rsidR="000569E1">
        <w:rPr>
          <w:rFonts w:ascii="Times New Roman" w:hAnsi="Times New Roman" w:cs="Times New Roman"/>
          <w:sz w:val="24"/>
          <w:szCs w:val="24"/>
          <w:lang w:val="sr-Cyrl-CS"/>
        </w:rPr>
        <w:t xml:space="preserve">најпре интеграциом оквира кометенција у правилнике о организацији и систематизацији радних места, затим у поступке попуњавања радних места и након тога </w:t>
      </w:r>
      <w:r w:rsidR="0019796D">
        <w:rPr>
          <w:rFonts w:ascii="Times New Roman" w:hAnsi="Times New Roman" w:cs="Times New Roman"/>
          <w:sz w:val="24"/>
          <w:szCs w:val="24"/>
          <w:lang w:val="sr-Cyrl-CS"/>
        </w:rPr>
        <w:t>у поступак вредновања радне успешности.</w:t>
      </w:r>
    </w:p>
    <w:p w14:paraId="589AF2E6" w14:textId="77777777" w:rsidR="000512C3" w:rsidRPr="00BF32E6" w:rsidRDefault="000512C3" w:rsidP="000512C3">
      <w:pPr>
        <w:pStyle w:val="FootnoteText"/>
        <w:ind w:firstLine="720"/>
        <w:jc w:val="both"/>
        <w:rPr>
          <w:rFonts w:ascii="Times New Roman" w:eastAsia="Times New Roman" w:hAnsi="Times New Roman" w:cs="Times New Roman"/>
          <w:sz w:val="24"/>
          <w:szCs w:val="24"/>
          <w:lang w:val="sr-Cyrl-RS"/>
        </w:rPr>
      </w:pPr>
    </w:p>
    <w:p w14:paraId="2B1A608E" w14:textId="5DF26DCC" w:rsidR="005B3773" w:rsidRDefault="005B3773" w:rsidP="000512C3">
      <w:pPr>
        <w:spacing w:after="0" w:line="240" w:lineRule="auto"/>
        <w:ind w:left="7920"/>
        <w:rPr>
          <w:rFonts w:ascii="Times New Roman" w:hAnsi="Times New Roman" w:cs="Times New Roman"/>
          <w:b/>
          <w:color w:val="000000" w:themeColor="text1"/>
          <w:sz w:val="24"/>
          <w:szCs w:val="24"/>
          <w:u w:val="single"/>
        </w:rPr>
      </w:pPr>
      <w:r w:rsidRPr="000E260A">
        <w:rPr>
          <w:rFonts w:ascii="Times New Roman" w:hAnsi="Times New Roman" w:cs="Times New Roman"/>
          <w:b/>
          <w:color w:val="000000" w:themeColor="text1"/>
          <w:sz w:val="24"/>
          <w:szCs w:val="24"/>
          <w:u w:val="single"/>
        </w:rPr>
        <w:t>ПРИЛОГ 3:</w:t>
      </w:r>
    </w:p>
    <w:p w14:paraId="386B07CC" w14:textId="77777777" w:rsidR="000512C3" w:rsidRPr="000E260A" w:rsidRDefault="000512C3" w:rsidP="000512C3">
      <w:pPr>
        <w:spacing w:after="0" w:line="240" w:lineRule="auto"/>
        <w:ind w:left="7920"/>
        <w:rPr>
          <w:rFonts w:ascii="Times New Roman" w:hAnsi="Times New Roman" w:cs="Times New Roman"/>
          <w:b/>
          <w:color w:val="000000" w:themeColor="text1"/>
          <w:sz w:val="24"/>
          <w:szCs w:val="24"/>
          <w:u w:val="single"/>
        </w:rPr>
      </w:pPr>
    </w:p>
    <w:p w14:paraId="2DF6F60A" w14:textId="77777777" w:rsidR="005B3773" w:rsidRPr="005771AF" w:rsidRDefault="005B3773" w:rsidP="000512C3">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Кљу</w:t>
      </w:r>
      <w:r w:rsidR="00150840" w:rsidRPr="005771AF">
        <w:rPr>
          <w:rFonts w:ascii="Times New Roman" w:hAnsi="Times New Roman" w:cs="Times New Roman"/>
          <w:b/>
          <w:sz w:val="24"/>
          <w:szCs w:val="24"/>
        </w:rPr>
        <w:t>чна питања за утврђивање циљева</w:t>
      </w:r>
    </w:p>
    <w:p w14:paraId="764997ED" w14:textId="77777777" w:rsidR="005B3773" w:rsidRPr="005771AF" w:rsidRDefault="00A31DB0" w:rsidP="000512C3">
      <w:pPr>
        <w:numPr>
          <w:ilvl w:val="0"/>
          <w:numId w:val="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Због чега је неопходно постићи жељену промену</w:t>
      </w:r>
      <w:r w:rsidR="009938CA" w:rsidRPr="005771AF">
        <w:rPr>
          <w:rFonts w:ascii="Times New Roman" w:hAnsi="Times New Roman" w:cs="Times New Roman"/>
          <w:sz w:val="24"/>
          <w:szCs w:val="24"/>
        </w:rPr>
        <w:t xml:space="preserve"> на нивоу друштва</w:t>
      </w:r>
      <w:r w:rsidR="005B3773" w:rsidRPr="005771AF">
        <w:rPr>
          <w:rFonts w:ascii="Times New Roman" w:hAnsi="Times New Roman" w:cs="Times New Roman"/>
          <w:sz w:val="24"/>
          <w:szCs w:val="24"/>
        </w:rPr>
        <w:t>? (одговором на ово пит</w:t>
      </w:r>
      <w:r w:rsidR="008C7342" w:rsidRPr="005771AF">
        <w:rPr>
          <w:rFonts w:ascii="Times New Roman" w:hAnsi="Times New Roman" w:cs="Times New Roman"/>
          <w:sz w:val="24"/>
          <w:szCs w:val="24"/>
        </w:rPr>
        <w:t>ање дефинише се</w:t>
      </w:r>
      <w:r w:rsidR="005B3773" w:rsidRPr="005771AF">
        <w:rPr>
          <w:rFonts w:ascii="Times New Roman" w:hAnsi="Times New Roman" w:cs="Times New Roman"/>
          <w:sz w:val="24"/>
          <w:szCs w:val="24"/>
        </w:rPr>
        <w:t xml:space="preserve"> општи циљ)</w:t>
      </w:r>
      <w:r w:rsidRPr="005771AF">
        <w:rPr>
          <w:rFonts w:ascii="Times New Roman" w:hAnsi="Times New Roman" w:cs="Times New Roman"/>
          <w:sz w:val="24"/>
          <w:szCs w:val="24"/>
        </w:rPr>
        <w:t>.</w:t>
      </w:r>
    </w:p>
    <w:p w14:paraId="097B5A80" w14:textId="77777777" w:rsidR="000512C3" w:rsidRDefault="000512C3" w:rsidP="000512C3">
      <w:pPr>
        <w:spacing w:after="0" w:line="240" w:lineRule="auto"/>
        <w:ind w:firstLine="360"/>
        <w:jc w:val="both"/>
        <w:rPr>
          <w:rFonts w:ascii="Times New Roman" w:hAnsi="Times New Roman" w:cs="Times New Roman"/>
          <w:sz w:val="24"/>
          <w:szCs w:val="24"/>
          <w:lang w:val="sr-Cyrl-RS"/>
        </w:rPr>
      </w:pPr>
    </w:p>
    <w:p w14:paraId="08A4CBFD" w14:textId="45167460" w:rsidR="00A61AB1" w:rsidRDefault="00A61AB1" w:rsidP="000512C3">
      <w:pPr>
        <w:spacing w:after="0" w:line="240" w:lineRule="auto"/>
        <w:ind w:firstLine="360"/>
        <w:jc w:val="both"/>
        <w:rPr>
          <w:rFonts w:ascii="Times New Roman" w:eastAsia="Times New Roman" w:hAnsi="Times New Roman" w:cs="Times New Roman"/>
          <w:sz w:val="24"/>
          <w:szCs w:val="24"/>
          <w:lang w:eastAsia="en-GB"/>
        </w:rPr>
      </w:pPr>
      <w:r w:rsidRPr="005771AF">
        <w:rPr>
          <w:rFonts w:ascii="Times New Roman" w:hAnsi="Times New Roman" w:cs="Times New Roman"/>
          <w:sz w:val="24"/>
          <w:szCs w:val="24"/>
          <w:lang w:val="sr-Cyrl-RS"/>
        </w:rPr>
        <w:t>Имајући у виду Стратегију реформе јавне управе за период 2021.-2030. године, као и Акциони план за спровођење Стратегије реформе јавне управе за период 2021.-2025. година</w:t>
      </w:r>
      <w:r w:rsidR="008A406F" w:rsidRPr="005771AF">
        <w:rPr>
          <w:rFonts w:ascii="Times New Roman" w:hAnsi="Times New Roman" w:cs="Times New Roman"/>
          <w:sz w:val="24"/>
          <w:szCs w:val="24"/>
          <w:lang w:val="sr-Cyrl-RS"/>
        </w:rPr>
        <w:t xml:space="preserve">, изменама и допунама Закона о запосленима у аутономним покрајинама и јединицима локалне самоуправе у циљу увођења система компетенција у област управљања људским ресурсима </w:t>
      </w:r>
      <w:r w:rsidR="00745D23">
        <w:rPr>
          <w:rFonts w:ascii="Times New Roman" w:hAnsi="Times New Roman" w:cs="Times New Roman"/>
          <w:sz w:val="24"/>
          <w:szCs w:val="24"/>
          <w:lang w:val="sr-Cyrl-RS"/>
        </w:rPr>
        <w:t>допирноси се остваривању</w:t>
      </w:r>
      <w:r w:rsidR="008A406F" w:rsidRPr="005771AF">
        <w:rPr>
          <w:rFonts w:ascii="Times New Roman" w:hAnsi="Times New Roman" w:cs="Times New Roman"/>
          <w:sz w:val="24"/>
          <w:szCs w:val="24"/>
          <w:lang w:val="sr-Cyrl-RS"/>
        </w:rPr>
        <w:t xml:space="preserve"> </w:t>
      </w:r>
      <w:r w:rsidR="00745D23">
        <w:rPr>
          <w:rFonts w:ascii="Times New Roman" w:hAnsi="Times New Roman" w:cs="Times New Roman"/>
          <w:sz w:val="24"/>
          <w:szCs w:val="24"/>
          <w:lang w:val="sr-Cyrl-RS"/>
        </w:rPr>
        <w:t>Општег</w:t>
      </w:r>
      <w:r w:rsidR="008A406F" w:rsidRPr="005771AF">
        <w:rPr>
          <w:rFonts w:ascii="Times New Roman" w:hAnsi="Times New Roman" w:cs="Times New Roman"/>
          <w:sz w:val="24"/>
          <w:szCs w:val="24"/>
          <w:lang w:val="sr-Cyrl-RS"/>
        </w:rPr>
        <w:t xml:space="preserve"> циљ</w:t>
      </w:r>
      <w:r w:rsidR="00745D23">
        <w:rPr>
          <w:rFonts w:ascii="Times New Roman" w:hAnsi="Times New Roman" w:cs="Times New Roman"/>
          <w:sz w:val="24"/>
          <w:szCs w:val="24"/>
          <w:lang w:val="sr-Cyrl-RS"/>
        </w:rPr>
        <w:t>а Стратегије,</w:t>
      </w:r>
      <w:r w:rsidR="008A406F" w:rsidRPr="005771AF">
        <w:rPr>
          <w:rFonts w:ascii="Times New Roman" w:hAnsi="Times New Roman" w:cs="Times New Roman"/>
          <w:sz w:val="24"/>
          <w:szCs w:val="24"/>
          <w:lang w:val="sr-Cyrl-RS"/>
        </w:rPr>
        <w:t xml:space="preserve"> а то је </w:t>
      </w:r>
      <w:r w:rsidR="00D0066D">
        <w:rPr>
          <w:rFonts w:ascii="Times New Roman" w:hAnsi="Times New Roman" w:cs="Times New Roman"/>
          <w:sz w:val="24"/>
          <w:szCs w:val="24"/>
        </w:rPr>
        <w:t xml:space="preserve"> </w:t>
      </w:r>
      <w:r w:rsidR="00D0066D" w:rsidRPr="00BF32E6">
        <w:rPr>
          <w:rFonts w:ascii="Times New Roman" w:eastAsia="Times New Roman" w:hAnsi="Times New Roman" w:cs="Times New Roman"/>
          <w:sz w:val="24"/>
          <w:szCs w:val="24"/>
          <w:lang w:eastAsia="en-GB"/>
        </w:rPr>
        <w:t>даље побољшање рада јавне управе и квалитета креирања јавних политика у складу са европским принципима јавне управе и обезбеђивање високог квалитета услуга грађанима и привредним субјектима, као и професионалне јавне управе која ће значајно допринети економској стабилности и повећању животног стандарда</w:t>
      </w:r>
      <w:r w:rsidR="00D0066D">
        <w:rPr>
          <w:rFonts w:ascii="Times New Roman" w:eastAsia="Times New Roman" w:hAnsi="Times New Roman" w:cs="Times New Roman"/>
          <w:sz w:val="24"/>
          <w:szCs w:val="24"/>
          <w:lang w:eastAsia="en-GB"/>
        </w:rPr>
        <w:t>.</w:t>
      </w:r>
    </w:p>
    <w:p w14:paraId="797007C2" w14:textId="77777777" w:rsidR="000512C3" w:rsidRPr="00643E2D" w:rsidRDefault="000512C3" w:rsidP="000512C3">
      <w:pPr>
        <w:spacing w:after="0" w:line="240" w:lineRule="auto"/>
        <w:ind w:firstLine="360"/>
        <w:jc w:val="both"/>
        <w:rPr>
          <w:lang w:val="sr-Cyrl-RS"/>
        </w:rPr>
      </w:pPr>
    </w:p>
    <w:p w14:paraId="35325379" w14:textId="77777777" w:rsidR="00DD1DF3" w:rsidRPr="00745D23" w:rsidRDefault="005B3773" w:rsidP="000512C3">
      <w:pPr>
        <w:numPr>
          <w:ilvl w:val="0"/>
          <w:numId w:val="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Шта се </w:t>
      </w:r>
      <w:r w:rsidR="00A31DB0" w:rsidRPr="005771AF">
        <w:rPr>
          <w:rFonts w:ascii="Times New Roman" w:hAnsi="Times New Roman" w:cs="Times New Roman"/>
          <w:sz w:val="24"/>
          <w:szCs w:val="24"/>
        </w:rPr>
        <w:t xml:space="preserve">предметном </w:t>
      </w:r>
      <w:r w:rsidRPr="005771AF">
        <w:rPr>
          <w:rFonts w:ascii="Times New Roman" w:hAnsi="Times New Roman" w:cs="Times New Roman"/>
          <w:sz w:val="24"/>
          <w:szCs w:val="24"/>
        </w:rPr>
        <w:t>променом жели постићи? (одговором на ово питање дефиниш</w:t>
      </w:r>
      <w:r w:rsidR="008C7342" w:rsidRPr="005771AF">
        <w:rPr>
          <w:rFonts w:ascii="Times New Roman" w:hAnsi="Times New Roman" w:cs="Times New Roman"/>
          <w:sz w:val="24"/>
          <w:szCs w:val="24"/>
        </w:rPr>
        <w:t>у</w:t>
      </w:r>
      <w:r w:rsidRPr="005771AF">
        <w:rPr>
          <w:rFonts w:ascii="Times New Roman" w:hAnsi="Times New Roman" w:cs="Times New Roman"/>
          <w:sz w:val="24"/>
          <w:szCs w:val="24"/>
        </w:rPr>
        <w:t xml:space="preserve"> </w:t>
      </w:r>
      <w:r w:rsidR="008C7342" w:rsidRPr="005771AF">
        <w:rPr>
          <w:rFonts w:ascii="Times New Roman" w:hAnsi="Times New Roman" w:cs="Times New Roman"/>
          <w:sz w:val="24"/>
          <w:szCs w:val="24"/>
        </w:rPr>
        <w:t xml:space="preserve">се </w:t>
      </w:r>
      <w:r w:rsidRPr="005771AF">
        <w:rPr>
          <w:rFonts w:ascii="Times New Roman" w:hAnsi="Times New Roman" w:cs="Times New Roman"/>
          <w:sz w:val="24"/>
          <w:szCs w:val="24"/>
        </w:rPr>
        <w:t>посебн</w:t>
      </w:r>
      <w:r w:rsidR="008C7342" w:rsidRPr="005771AF">
        <w:rPr>
          <w:rFonts w:ascii="Times New Roman" w:hAnsi="Times New Roman" w:cs="Times New Roman"/>
          <w:sz w:val="24"/>
          <w:szCs w:val="24"/>
        </w:rPr>
        <w:t>и</w:t>
      </w:r>
      <w:r w:rsidRPr="005771AF">
        <w:rPr>
          <w:rFonts w:ascii="Times New Roman" w:hAnsi="Times New Roman" w:cs="Times New Roman"/>
          <w:sz w:val="24"/>
          <w:szCs w:val="24"/>
        </w:rPr>
        <w:t xml:space="preserve"> циљев</w:t>
      </w:r>
      <w:r w:rsidR="008C7342" w:rsidRPr="005771AF">
        <w:rPr>
          <w:rFonts w:ascii="Times New Roman" w:hAnsi="Times New Roman" w:cs="Times New Roman"/>
          <w:sz w:val="24"/>
          <w:szCs w:val="24"/>
        </w:rPr>
        <w:t>и,</w:t>
      </w:r>
      <w:r w:rsidRPr="005771AF">
        <w:rPr>
          <w:rFonts w:ascii="Times New Roman" w:hAnsi="Times New Roman" w:cs="Times New Roman"/>
          <w:sz w:val="24"/>
          <w:szCs w:val="24"/>
        </w:rPr>
        <w:t xml:space="preserve"> чије постизање </w:t>
      </w:r>
      <w:r w:rsidR="008C7342" w:rsidRPr="005771AF">
        <w:rPr>
          <w:rFonts w:ascii="Times New Roman" w:hAnsi="Times New Roman" w:cs="Times New Roman"/>
          <w:sz w:val="24"/>
          <w:szCs w:val="24"/>
        </w:rPr>
        <w:t xml:space="preserve">треба да </w:t>
      </w:r>
      <w:r w:rsidRPr="005771AF">
        <w:rPr>
          <w:rFonts w:ascii="Times New Roman" w:hAnsi="Times New Roman" w:cs="Times New Roman"/>
          <w:sz w:val="24"/>
          <w:szCs w:val="24"/>
        </w:rPr>
        <w:t>довод</w:t>
      </w:r>
      <w:r w:rsidR="008C7342" w:rsidRPr="005771AF">
        <w:rPr>
          <w:rFonts w:ascii="Times New Roman" w:hAnsi="Times New Roman" w:cs="Times New Roman"/>
          <w:sz w:val="24"/>
          <w:szCs w:val="24"/>
        </w:rPr>
        <w:t>е</w:t>
      </w:r>
      <w:r w:rsidRPr="005771AF">
        <w:rPr>
          <w:rFonts w:ascii="Times New Roman" w:hAnsi="Times New Roman" w:cs="Times New Roman"/>
          <w:sz w:val="24"/>
          <w:szCs w:val="24"/>
        </w:rPr>
        <w:t xml:space="preserve"> до остварења општег циља</w:t>
      </w:r>
      <w:r w:rsidR="008C7342" w:rsidRPr="005771AF">
        <w:rPr>
          <w:rFonts w:ascii="Times New Roman" w:hAnsi="Times New Roman" w:cs="Times New Roman"/>
          <w:sz w:val="24"/>
          <w:szCs w:val="24"/>
        </w:rPr>
        <w:t>.</w:t>
      </w:r>
      <w:r w:rsidRPr="005771AF">
        <w:rPr>
          <w:rFonts w:ascii="Times New Roman" w:hAnsi="Times New Roman" w:cs="Times New Roman"/>
          <w:sz w:val="24"/>
          <w:szCs w:val="24"/>
        </w:rPr>
        <w:t xml:space="preserve"> </w:t>
      </w:r>
      <w:r w:rsidR="008C7342" w:rsidRPr="005771AF">
        <w:rPr>
          <w:rFonts w:ascii="Times New Roman" w:hAnsi="Times New Roman" w:cs="Times New Roman"/>
          <w:sz w:val="24"/>
          <w:szCs w:val="24"/>
        </w:rPr>
        <w:t xml:space="preserve">У </w:t>
      </w:r>
      <w:r w:rsidRPr="005771AF">
        <w:rPr>
          <w:rFonts w:ascii="Times New Roman" w:hAnsi="Times New Roman" w:cs="Times New Roman"/>
          <w:sz w:val="24"/>
          <w:szCs w:val="24"/>
        </w:rPr>
        <w:t xml:space="preserve">односу на </w:t>
      </w:r>
      <w:r w:rsidR="008C7342" w:rsidRPr="005771AF">
        <w:rPr>
          <w:rFonts w:ascii="Times New Roman" w:hAnsi="Times New Roman" w:cs="Times New Roman"/>
          <w:sz w:val="24"/>
          <w:szCs w:val="24"/>
        </w:rPr>
        <w:t xml:space="preserve">посебне циљеве, </w:t>
      </w:r>
      <w:r w:rsidRPr="005771AF">
        <w:rPr>
          <w:rFonts w:ascii="Times New Roman" w:hAnsi="Times New Roman" w:cs="Times New Roman"/>
          <w:sz w:val="24"/>
          <w:szCs w:val="24"/>
        </w:rPr>
        <w:t>формулиш</w:t>
      </w:r>
      <w:r w:rsidR="008C7342" w:rsidRPr="005771AF">
        <w:rPr>
          <w:rFonts w:ascii="Times New Roman" w:hAnsi="Times New Roman" w:cs="Times New Roman"/>
          <w:sz w:val="24"/>
          <w:szCs w:val="24"/>
        </w:rPr>
        <w:t>у се</w:t>
      </w:r>
      <w:r w:rsidRPr="005771AF">
        <w:rPr>
          <w:rFonts w:ascii="Times New Roman" w:hAnsi="Times New Roman" w:cs="Times New Roman"/>
          <w:sz w:val="24"/>
          <w:szCs w:val="24"/>
        </w:rPr>
        <w:t xml:space="preserve"> мере за </w:t>
      </w:r>
      <w:r w:rsidR="008C7342" w:rsidRPr="005771AF">
        <w:rPr>
          <w:rFonts w:ascii="Times New Roman" w:hAnsi="Times New Roman" w:cs="Times New Roman"/>
          <w:sz w:val="24"/>
          <w:szCs w:val="24"/>
        </w:rPr>
        <w:t xml:space="preserve">њихово </w:t>
      </w:r>
      <w:r w:rsidRPr="005771AF">
        <w:rPr>
          <w:rFonts w:ascii="Times New Roman" w:hAnsi="Times New Roman" w:cs="Times New Roman"/>
          <w:sz w:val="24"/>
          <w:szCs w:val="24"/>
        </w:rPr>
        <w:t>постизање)</w:t>
      </w:r>
      <w:r w:rsidR="00A31DB0" w:rsidRPr="005771AF">
        <w:rPr>
          <w:rFonts w:ascii="Times New Roman" w:hAnsi="Times New Roman" w:cs="Times New Roman"/>
          <w:sz w:val="24"/>
          <w:szCs w:val="24"/>
        </w:rPr>
        <w:t>.</w:t>
      </w:r>
    </w:p>
    <w:p w14:paraId="20EAC517"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66B91167" w14:textId="5C50C036" w:rsidR="00974A2C" w:rsidRDefault="008A406F" w:rsidP="000512C3">
      <w:pPr>
        <w:spacing w:after="0" w:line="240" w:lineRule="auto"/>
        <w:ind w:firstLine="720"/>
        <w:jc w:val="both"/>
        <w:rPr>
          <w:rFonts w:ascii="Times New Roman" w:hAnsi="Times New Roman" w:cs="Times New Roman"/>
          <w:sz w:val="24"/>
          <w:szCs w:val="24"/>
          <w:lang w:val="sr-Cyrl-CS"/>
        </w:rPr>
      </w:pPr>
      <w:r w:rsidRPr="005771AF">
        <w:rPr>
          <w:rFonts w:ascii="Times New Roman" w:hAnsi="Times New Roman" w:cs="Times New Roman"/>
          <w:sz w:val="24"/>
          <w:szCs w:val="24"/>
          <w:lang w:val="sr-Cyrl-RS"/>
        </w:rPr>
        <w:t>Изменама и допунама Закона о запосленима у АП и ЈЛС,</w:t>
      </w:r>
      <w:r w:rsidR="00E10269" w:rsidRPr="005771AF">
        <w:rPr>
          <w:rFonts w:ascii="Times New Roman" w:hAnsi="Times New Roman" w:cs="Times New Roman"/>
          <w:sz w:val="24"/>
          <w:szCs w:val="24"/>
          <w:lang w:val="sr-Cyrl-RS"/>
        </w:rPr>
        <w:t xml:space="preserve"> спроводи се даља реформа јавне управе у области управљања људским </w:t>
      </w:r>
      <w:r w:rsidR="00845D49" w:rsidRPr="005771AF">
        <w:rPr>
          <w:rFonts w:ascii="Times New Roman" w:hAnsi="Times New Roman" w:cs="Times New Roman"/>
          <w:sz w:val="24"/>
          <w:szCs w:val="24"/>
          <w:lang w:val="sr-Cyrl-RS"/>
        </w:rPr>
        <w:t>ресурсима</w:t>
      </w:r>
      <w:r w:rsidR="00E10269" w:rsidRPr="005771AF">
        <w:rPr>
          <w:rFonts w:ascii="Times New Roman" w:hAnsi="Times New Roman" w:cs="Times New Roman"/>
          <w:sz w:val="24"/>
          <w:szCs w:val="24"/>
          <w:lang w:val="sr-Cyrl-RS"/>
        </w:rPr>
        <w:t xml:space="preserve"> </w:t>
      </w:r>
      <w:r w:rsidR="00E00D4B" w:rsidRPr="005771AF">
        <w:rPr>
          <w:rFonts w:ascii="Times New Roman" w:hAnsi="Times New Roman" w:cs="Times New Roman"/>
          <w:sz w:val="24"/>
          <w:szCs w:val="24"/>
          <w:lang w:val="sr-Cyrl-RS"/>
        </w:rPr>
        <w:t>и уводи систем компетенција у службенички систем на нивоу аутономних покрајина и јединица локалне самоуправе</w:t>
      </w:r>
      <w:r w:rsidR="00974A2C" w:rsidRPr="005771AF">
        <w:rPr>
          <w:rFonts w:ascii="Times New Roman" w:hAnsi="Times New Roman" w:cs="Times New Roman"/>
          <w:sz w:val="24"/>
          <w:szCs w:val="24"/>
          <w:lang w:val="sr-Cyrl-RS"/>
        </w:rPr>
        <w:t>,</w:t>
      </w:r>
      <w:r w:rsidR="00E00D4B" w:rsidRPr="005771AF">
        <w:rPr>
          <w:rFonts w:ascii="Times New Roman" w:hAnsi="Times New Roman" w:cs="Times New Roman"/>
          <w:sz w:val="24"/>
          <w:szCs w:val="24"/>
          <w:lang w:val="sr-Cyrl-RS"/>
        </w:rPr>
        <w:t xml:space="preserve"> </w:t>
      </w:r>
      <w:r w:rsidR="00E10269" w:rsidRPr="005771AF">
        <w:rPr>
          <w:rFonts w:ascii="Times New Roman" w:hAnsi="Times New Roman" w:cs="Times New Roman"/>
          <w:sz w:val="24"/>
          <w:szCs w:val="24"/>
          <w:lang w:val="sr-Cyrl-RS"/>
        </w:rPr>
        <w:t>чиме се доприноси</w:t>
      </w:r>
      <w:r w:rsidR="00E10269" w:rsidRPr="005771AF">
        <w:rPr>
          <w:rFonts w:ascii="Times New Roman" w:hAnsi="Times New Roman" w:cs="Times New Roman"/>
          <w:sz w:val="24"/>
          <w:szCs w:val="24"/>
          <w:lang w:val="sr-Cyrl-CS"/>
        </w:rPr>
        <w:t xml:space="preserve"> </w:t>
      </w:r>
      <w:r w:rsidR="00DD1DF3" w:rsidRPr="005771AF">
        <w:rPr>
          <w:rFonts w:ascii="Times New Roman" w:hAnsi="Times New Roman" w:cs="Times New Roman"/>
          <w:sz w:val="24"/>
          <w:szCs w:val="24"/>
          <w:lang w:val="sr-Cyrl-CS"/>
        </w:rPr>
        <w:t>успостављању усклађ</w:t>
      </w:r>
      <w:r w:rsidR="00390A82">
        <w:rPr>
          <w:rFonts w:ascii="Times New Roman" w:hAnsi="Times New Roman" w:cs="Times New Roman"/>
          <w:sz w:val="24"/>
          <w:szCs w:val="24"/>
          <w:lang w:val="sr-Cyrl-CS"/>
        </w:rPr>
        <w:t>еног јавно службеничког система, унапређењу области УЉР,</w:t>
      </w:r>
      <w:r w:rsidR="00DD1DF3" w:rsidRPr="005771AF">
        <w:rPr>
          <w:rFonts w:ascii="Times New Roman" w:hAnsi="Times New Roman" w:cs="Times New Roman"/>
          <w:sz w:val="24"/>
          <w:szCs w:val="24"/>
          <w:lang w:val="sr-Cyrl-CS"/>
        </w:rPr>
        <w:t xml:space="preserve"> </w:t>
      </w:r>
      <w:r w:rsidR="00E10269" w:rsidRPr="005771AF">
        <w:rPr>
          <w:rFonts w:ascii="Times New Roman" w:hAnsi="Times New Roman" w:cs="Times New Roman"/>
          <w:sz w:val="24"/>
          <w:szCs w:val="24"/>
          <w:lang w:val="sr-Cyrl-CS"/>
        </w:rPr>
        <w:t>стварању потребних и јачању постојећих капацитета службеника, у циљу модерне, ефикасне и стручне јавне управе</w:t>
      </w:r>
      <w:r w:rsidR="00E00D4B" w:rsidRPr="005771AF">
        <w:rPr>
          <w:rFonts w:ascii="Times New Roman" w:eastAsia="Calibri" w:hAnsi="Times New Roman" w:cs="Times New Roman"/>
          <w:color w:val="000000"/>
          <w:sz w:val="24"/>
          <w:szCs w:val="24"/>
          <w:lang w:val="sr-Cyrl-BA"/>
        </w:rPr>
        <w:t>.</w:t>
      </w:r>
      <w:r w:rsidR="00974A2C" w:rsidRPr="005771AF">
        <w:rPr>
          <w:rFonts w:ascii="Times New Roman" w:eastAsia="Calibri" w:hAnsi="Times New Roman" w:cs="Times New Roman"/>
          <w:color w:val="000000"/>
          <w:sz w:val="24"/>
          <w:szCs w:val="24"/>
          <w:lang w:val="sr-Cyrl-BA"/>
        </w:rPr>
        <w:t xml:space="preserve"> Наиме, </w:t>
      </w:r>
      <w:r w:rsidR="00974A2C" w:rsidRPr="005771AF">
        <w:rPr>
          <w:rFonts w:ascii="Times New Roman" w:hAnsi="Times New Roman" w:cs="Times New Roman"/>
          <w:sz w:val="24"/>
          <w:szCs w:val="24"/>
          <w:lang w:val="sr-Cyrl-RS" w:eastAsia="en-GB"/>
        </w:rPr>
        <w:t xml:space="preserve">систем компетенција за запослене у органима АП и ЈЛС интегрисаће се у нормативни оквир кроз неколико фаза и с тим у вези </w:t>
      </w:r>
      <w:r w:rsidR="00643E2D">
        <w:rPr>
          <w:rFonts w:ascii="Times New Roman" w:hAnsi="Times New Roman" w:cs="Times New Roman"/>
          <w:sz w:val="24"/>
          <w:szCs w:val="24"/>
          <w:lang w:val="sr-Cyrl-RS" w:eastAsia="en-GB"/>
        </w:rPr>
        <w:t>првом фазом (измена закона 2021. године)</w:t>
      </w:r>
      <w:r w:rsidR="00974A2C" w:rsidRPr="005771AF">
        <w:rPr>
          <w:rFonts w:ascii="Times New Roman" w:hAnsi="Times New Roman" w:cs="Times New Roman"/>
          <w:sz w:val="24"/>
          <w:szCs w:val="24"/>
          <w:lang w:val="sr-Cyrl-RS" w:eastAsia="en-GB"/>
        </w:rPr>
        <w:t>, дефини</w:t>
      </w:r>
      <w:r w:rsidR="00643E2D">
        <w:rPr>
          <w:rFonts w:ascii="Times New Roman" w:hAnsi="Times New Roman" w:cs="Times New Roman"/>
          <w:sz w:val="24"/>
          <w:szCs w:val="24"/>
          <w:lang w:val="sr-Cyrl-RS" w:eastAsia="en-GB"/>
        </w:rPr>
        <w:t xml:space="preserve">сане су </w:t>
      </w:r>
      <w:r w:rsidR="00974A2C" w:rsidRPr="005771AF">
        <w:rPr>
          <w:rFonts w:ascii="Times New Roman" w:hAnsi="Times New Roman" w:cs="Times New Roman"/>
          <w:sz w:val="24"/>
          <w:szCs w:val="24"/>
          <w:lang w:val="sr-Cyrl-RS" w:eastAsia="en-GB"/>
        </w:rPr>
        <w:t xml:space="preserve">компетенције и </w:t>
      </w:r>
      <w:r w:rsidR="00643E2D">
        <w:rPr>
          <w:rFonts w:ascii="Times New Roman" w:hAnsi="Times New Roman" w:cs="Times New Roman"/>
          <w:sz w:val="24"/>
          <w:szCs w:val="24"/>
          <w:lang w:val="sr-Cyrl-RS" w:eastAsia="en-GB"/>
        </w:rPr>
        <w:t>из</w:t>
      </w:r>
      <w:r w:rsidR="00974A2C" w:rsidRPr="005771AF">
        <w:rPr>
          <w:rFonts w:ascii="Times New Roman" w:hAnsi="Times New Roman" w:cs="Times New Roman"/>
          <w:sz w:val="24"/>
          <w:szCs w:val="24"/>
          <w:lang w:val="sr-Cyrl-RS" w:eastAsia="en-GB"/>
        </w:rPr>
        <w:t>врш</w:t>
      </w:r>
      <w:r w:rsidR="00643E2D">
        <w:rPr>
          <w:rFonts w:ascii="Times New Roman" w:hAnsi="Times New Roman" w:cs="Times New Roman"/>
          <w:sz w:val="24"/>
          <w:szCs w:val="24"/>
          <w:lang w:val="sr-Cyrl-RS" w:eastAsia="en-GB"/>
        </w:rPr>
        <w:t xml:space="preserve">ена је </w:t>
      </w:r>
      <w:r w:rsidR="00974A2C" w:rsidRPr="005771AF">
        <w:rPr>
          <w:rFonts w:ascii="Times New Roman" w:hAnsi="Times New Roman" w:cs="Times New Roman"/>
          <w:sz w:val="24"/>
          <w:szCs w:val="24"/>
          <w:lang w:val="sr-Cyrl-RS" w:eastAsia="en-GB"/>
        </w:rPr>
        <w:t xml:space="preserve">њихова подела а систем компетенција </w:t>
      </w:r>
      <w:r w:rsidR="00643E2D">
        <w:rPr>
          <w:rFonts w:ascii="Times New Roman" w:hAnsi="Times New Roman" w:cs="Times New Roman"/>
          <w:sz w:val="24"/>
          <w:szCs w:val="24"/>
          <w:lang w:val="sr-Cyrl-RS" w:eastAsia="en-GB"/>
        </w:rPr>
        <w:t xml:space="preserve">је </w:t>
      </w:r>
      <w:r w:rsidR="00974A2C" w:rsidRPr="005771AF">
        <w:rPr>
          <w:rFonts w:ascii="Times New Roman" w:hAnsi="Times New Roman" w:cs="Times New Roman"/>
          <w:sz w:val="24"/>
          <w:szCs w:val="24"/>
          <w:lang w:val="sr-Cyrl-RS" w:eastAsia="en-GB"/>
        </w:rPr>
        <w:t>интегри</w:t>
      </w:r>
      <w:r w:rsidR="00643E2D">
        <w:rPr>
          <w:rFonts w:ascii="Times New Roman" w:hAnsi="Times New Roman" w:cs="Times New Roman"/>
          <w:sz w:val="24"/>
          <w:szCs w:val="24"/>
          <w:lang w:val="sr-Cyrl-RS" w:eastAsia="en-GB"/>
        </w:rPr>
        <w:t xml:space="preserve">сан у </w:t>
      </w:r>
      <w:r w:rsidR="00974A2C" w:rsidRPr="005771AF">
        <w:rPr>
          <w:rFonts w:ascii="Times New Roman" w:hAnsi="Times New Roman" w:cs="Times New Roman"/>
          <w:sz w:val="24"/>
          <w:szCs w:val="24"/>
          <w:lang w:val="sr-Cyrl-RS" w:eastAsia="en-GB"/>
        </w:rPr>
        <w:t>Правилнике о организацији и систематизацији радних места као обавезан елемент садржине правилника и утврђ</w:t>
      </w:r>
      <w:r w:rsidR="00643E2D">
        <w:rPr>
          <w:rFonts w:ascii="Times New Roman" w:hAnsi="Times New Roman" w:cs="Times New Roman"/>
          <w:sz w:val="24"/>
          <w:szCs w:val="24"/>
          <w:lang w:val="sr-Cyrl-RS" w:eastAsia="en-GB"/>
        </w:rPr>
        <w:t xml:space="preserve">ена је </w:t>
      </w:r>
      <w:r w:rsidR="00974A2C" w:rsidRPr="005771AF">
        <w:rPr>
          <w:rFonts w:ascii="Times New Roman" w:hAnsi="Times New Roman" w:cs="Times New Roman"/>
          <w:sz w:val="24"/>
          <w:szCs w:val="24"/>
          <w:lang w:val="sr-Cyrl-RS" w:eastAsia="en-GB"/>
        </w:rPr>
        <w:t>обавеза усклађивања ових аката са одредбама закона. Такође, прецизира</w:t>
      </w:r>
      <w:r w:rsidR="00643E2D">
        <w:rPr>
          <w:rFonts w:ascii="Times New Roman" w:hAnsi="Times New Roman" w:cs="Times New Roman"/>
          <w:sz w:val="24"/>
          <w:szCs w:val="24"/>
          <w:lang w:val="sr-Cyrl-RS" w:eastAsia="en-GB"/>
        </w:rPr>
        <w:t>но је</w:t>
      </w:r>
      <w:r w:rsidR="00974A2C" w:rsidRPr="005771AF">
        <w:rPr>
          <w:rFonts w:ascii="Times New Roman" w:hAnsi="Times New Roman" w:cs="Times New Roman"/>
          <w:sz w:val="24"/>
          <w:szCs w:val="24"/>
          <w:lang w:val="sr-Cyrl-RS" w:eastAsia="en-GB"/>
        </w:rPr>
        <w:t xml:space="preserve"> да се послови управљања људским ресурсима односе и на припрему Правилника и њихово усаглашавање са Оквиром компетенција утврђеним у акту Владе којим се одређују компетенције потребне за рад службеника. Овим се стварају услови да се на локалном нивоу власти обезбеди добра основа за потпуно увођење, односно интеграцију система компетенција и у остале функције управљања људским ресурсима, тј. у поступак запошљавања, односно попуњавања радних места службеника уз истовремено унапређење система запошљавања у складу са принципом заслуга и јачање конкурсног поступка као и у систем оцењивања, односно вредновања радног учинка.</w:t>
      </w:r>
      <w:r w:rsidR="00E10269" w:rsidRPr="005771AF">
        <w:rPr>
          <w:rFonts w:ascii="Times New Roman" w:hAnsi="Times New Roman" w:cs="Times New Roman"/>
          <w:sz w:val="24"/>
          <w:szCs w:val="24"/>
          <w:lang w:val="sr-Cyrl-CS"/>
        </w:rPr>
        <w:t xml:space="preserve"> </w:t>
      </w:r>
    </w:p>
    <w:p w14:paraId="733EA5D3" w14:textId="6B346305" w:rsidR="00643E2D" w:rsidRPr="005771AF" w:rsidRDefault="00643E2D" w:rsidP="000512C3">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С тим у вези, предложеним изменама уводи се обавезност провере компетенција у све начине попуњавања радних места</w:t>
      </w:r>
      <w:r w:rsidR="003D4246">
        <w:rPr>
          <w:rFonts w:ascii="Times New Roman" w:hAnsi="Times New Roman" w:cs="Times New Roman"/>
          <w:sz w:val="24"/>
          <w:szCs w:val="24"/>
          <w:lang w:val="sr-Cyrl-CS"/>
        </w:rPr>
        <w:t xml:space="preserve"> и то код</w:t>
      </w:r>
      <w:r>
        <w:rPr>
          <w:rFonts w:ascii="Times New Roman" w:hAnsi="Times New Roman" w:cs="Times New Roman"/>
          <w:sz w:val="24"/>
          <w:szCs w:val="24"/>
          <w:lang w:val="sr-Cyrl-CS"/>
        </w:rPr>
        <w:t xml:space="preserve"> премештај</w:t>
      </w:r>
      <w:r w:rsidR="003D4246">
        <w:rPr>
          <w:rFonts w:ascii="Times New Roman" w:hAnsi="Times New Roman" w:cs="Times New Roman"/>
          <w:sz w:val="24"/>
          <w:szCs w:val="24"/>
          <w:lang w:val="sr-Cyrl-CS"/>
        </w:rPr>
        <w:t>а, преузимања,</w:t>
      </w:r>
      <w:r>
        <w:rPr>
          <w:rFonts w:ascii="Times New Roman" w:hAnsi="Times New Roman" w:cs="Times New Roman"/>
          <w:sz w:val="24"/>
          <w:szCs w:val="24"/>
          <w:lang w:val="sr-Cyrl-CS"/>
        </w:rPr>
        <w:t xml:space="preserve"> као и у поступак спрово</w:t>
      </w:r>
      <w:r w:rsidR="003D4246">
        <w:rPr>
          <w:rFonts w:ascii="Times New Roman" w:hAnsi="Times New Roman" w:cs="Times New Roman"/>
          <w:sz w:val="24"/>
          <w:szCs w:val="24"/>
          <w:lang w:val="sr-Cyrl-CS"/>
        </w:rPr>
        <w:t>ђења интерног и јавног конкурса. Поред тога,</w:t>
      </w:r>
      <w:r>
        <w:rPr>
          <w:rFonts w:ascii="Times New Roman" w:hAnsi="Times New Roman" w:cs="Times New Roman"/>
          <w:sz w:val="24"/>
          <w:szCs w:val="24"/>
          <w:lang w:val="sr-Cyrl-CS"/>
        </w:rPr>
        <w:t xml:space="preserve"> бли</w:t>
      </w:r>
      <w:r w:rsidR="003D4246">
        <w:rPr>
          <w:rFonts w:ascii="Times New Roman" w:hAnsi="Times New Roman" w:cs="Times New Roman"/>
          <w:sz w:val="24"/>
          <w:szCs w:val="24"/>
          <w:lang w:val="sr-Cyrl-CS"/>
        </w:rPr>
        <w:t xml:space="preserve">же се дефинише изборни поступак </w:t>
      </w:r>
      <w:r>
        <w:rPr>
          <w:rFonts w:ascii="Times New Roman" w:hAnsi="Times New Roman" w:cs="Times New Roman"/>
          <w:sz w:val="24"/>
          <w:szCs w:val="24"/>
          <w:lang w:val="sr-Cyrl-CS"/>
        </w:rPr>
        <w:t xml:space="preserve">и подношење пријаве на обрасцу пријаве, праћење кандидата под шифром пријаве, утврђују </w:t>
      </w:r>
      <w:r w:rsidR="003D4246">
        <w:rPr>
          <w:rFonts w:ascii="Times New Roman" w:hAnsi="Times New Roman" w:cs="Times New Roman"/>
          <w:sz w:val="24"/>
          <w:szCs w:val="24"/>
          <w:lang w:val="sr-Cyrl-CS"/>
        </w:rPr>
        <w:t xml:space="preserve">поступања </w:t>
      </w:r>
      <w:r>
        <w:rPr>
          <w:rFonts w:ascii="Times New Roman" w:hAnsi="Times New Roman" w:cs="Times New Roman"/>
          <w:sz w:val="24"/>
          <w:szCs w:val="24"/>
          <w:lang w:val="sr-Cyrl-CS"/>
        </w:rPr>
        <w:t>конкурсне комисије</w:t>
      </w:r>
      <w:r w:rsidR="003D4246">
        <w:rPr>
          <w:rFonts w:ascii="Times New Roman" w:hAnsi="Times New Roman" w:cs="Times New Roman"/>
          <w:sz w:val="24"/>
          <w:szCs w:val="24"/>
          <w:lang w:val="sr-Cyrl-CS"/>
        </w:rPr>
        <w:t xml:space="preserve"> и </w:t>
      </w:r>
      <w:r>
        <w:rPr>
          <w:rFonts w:ascii="Times New Roman" w:hAnsi="Times New Roman" w:cs="Times New Roman"/>
          <w:sz w:val="24"/>
          <w:szCs w:val="24"/>
          <w:lang w:val="sr-Cyrl-CS"/>
        </w:rPr>
        <w:t xml:space="preserve">унутрашње организационе јединице за управљање људским ресурсима и др. </w:t>
      </w:r>
    </w:p>
    <w:p w14:paraId="64DD7FCF" w14:textId="26FC18D8" w:rsidR="008A406F" w:rsidRPr="005771AF" w:rsidRDefault="00974A2C" w:rsidP="000512C3">
      <w:pPr>
        <w:spacing w:after="0" w:line="240" w:lineRule="auto"/>
        <w:ind w:firstLine="720"/>
        <w:jc w:val="both"/>
        <w:rPr>
          <w:rFonts w:ascii="Times New Roman" w:hAnsi="Times New Roman" w:cs="Times New Roman"/>
          <w:sz w:val="24"/>
          <w:szCs w:val="24"/>
          <w:lang w:val="sr-Cyrl-CS"/>
        </w:rPr>
      </w:pPr>
      <w:r w:rsidRPr="005771AF">
        <w:rPr>
          <w:rFonts w:ascii="Times New Roman" w:hAnsi="Times New Roman" w:cs="Times New Roman"/>
          <w:sz w:val="24"/>
          <w:szCs w:val="24"/>
          <w:lang w:val="sr-Cyrl-CS"/>
        </w:rPr>
        <w:t xml:space="preserve">Измене нормативног оквира за запослене у органима АП и ЈЛС у циљу интегрисања оквира компетенција </w:t>
      </w:r>
      <w:r w:rsidR="00013C34">
        <w:rPr>
          <w:rFonts w:ascii="Times New Roman" w:hAnsi="Times New Roman" w:cs="Times New Roman"/>
          <w:sz w:val="24"/>
          <w:szCs w:val="24"/>
          <w:lang w:val="sr-Cyrl-CS"/>
        </w:rPr>
        <w:t xml:space="preserve">у периоду 2021-2023. године </w:t>
      </w:r>
      <w:r w:rsidR="00E10269" w:rsidRPr="005771AF">
        <w:rPr>
          <w:rFonts w:ascii="Times New Roman" w:hAnsi="Times New Roman" w:cs="Times New Roman"/>
          <w:sz w:val="24"/>
          <w:szCs w:val="24"/>
          <w:lang w:val="sr-Cyrl-CS"/>
        </w:rPr>
        <w:t>п</w:t>
      </w:r>
      <w:r w:rsidRPr="005771AF">
        <w:rPr>
          <w:rFonts w:ascii="Times New Roman" w:hAnsi="Times New Roman" w:cs="Times New Roman"/>
          <w:sz w:val="24"/>
          <w:szCs w:val="24"/>
          <w:lang w:val="sr-Cyrl-CS"/>
        </w:rPr>
        <w:t xml:space="preserve">ланиране су у оквиру </w:t>
      </w:r>
      <w:r w:rsidRPr="005771AF">
        <w:rPr>
          <w:rFonts w:ascii="Times New Roman" w:hAnsi="Times New Roman" w:cs="Times New Roman"/>
          <w:sz w:val="24"/>
          <w:szCs w:val="24"/>
          <w:lang w:val="sr-Cyrl-RS"/>
        </w:rPr>
        <w:t>Акционог плана за спровођење Стратегије реформе јавне управе за период 2021.-2025. година и</w:t>
      </w:r>
      <w:r w:rsidRPr="005771AF">
        <w:rPr>
          <w:rFonts w:ascii="Times New Roman" w:hAnsi="Times New Roman" w:cs="Times New Roman"/>
          <w:sz w:val="24"/>
          <w:szCs w:val="24"/>
          <w:lang w:val="sr-Cyrl-CS"/>
        </w:rPr>
        <w:t xml:space="preserve"> </w:t>
      </w:r>
      <w:r w:rsidR="00DD1DF3" w:rsidRPr="005771AF">
        <w:rPr>
          <w:rFonts w:ascii="Times New Roman" w:hAnsi="Times New Roman" w:cs="Times New Roman"/>
          <w:sz w:val="24"/>
          <w:szCs w:val="24"/>
          <w:lang w:val="sr-Cyrl-CS"/>
        </w:rPr>
        <w:t>П</w:t>
      </w:r>
      <w:r w:rsidR="00E10269" w:rsidRPr="005771AF">
        <w:rPr>
          <w:rFonts w:ascii="Times New Roman" w:hAnsi="Times New Roman" w:cs="Times New Roman"/>
          <w:sz w:val="24"/>
          <w:szCs w:val="24"/>
          <w:lang w:val="sr-Cyrl-CS"/>
        </w:rPr>
        <w:t>осебног циља</w:t>
      </w:r>
      <w:r w:rsidRPr="005771AF">
        <w:rPr>
          <w:rFonts w:ascii="Times New Roman" w:hAnsi="Times New Roman" w:cs="Times New Roman"/>
          <w:sz w:val="24"/>
          <w:szCs w:val="24"/>
          <w:lang w:val="sr-Cyrl-CS"/>
        </w:rPr>
        <w:t xml:space="preserve"> 2.</w:t>
      </w:r>
      <w:r w:rsidR="00DD1DF3" w:rsidRPr="005771AF">
        <w:rPr>
          <w:rFonts w:ascii="Times New Roman" w:hAnsi="Times New Roman" w:cs="Times New Roman"/>
          <w:sz w:val="24"/>
          <w:szCs w:val="24"/>
          <w:lang w:val="sr-Cyrl-CS"/>
        </w:rPr>
        <w:t>:</w:t>
      </w:r>
      <w:r w:rsidR="00E10269" w:rsidRPr="005771AF">
        <w:rPr>
          <w:rFonts w:ascii="Times New Roman" w:hAnsi="Times New Roman" w:cs="Times New Roman"/>
          <w:sz w:val="24"/>
          <w:szCs w:val="24"/>
          <w:lang w:val="sr-Cyrl-CS"/>
        </w:rPr>
        <w:t xml:space="preserve"> Унапређење процеса регрутације у јавној управи кроз меру</w:t>
      </w:r>
      <w:r w:rsidRPr="005771AF">
        <w:rPr>
          <w:rFonts w:ascii="Times New Roman" w:hAnsi="Times New Roman" w:cs="Times New Roman"/>
          <w:sz w:val="24"/>
          <w:szCs w:val="24"/>
          <w:lang w:val="sr-Cyrl-CS"/>
        </w:rPr>
        <w:t xml:space="preserve"> 2.2.</w:t>
      </w:r>
      <w:r w:rsidR="00E10269" w:rsidRPr="005771AF">
        <w:rPr>
          <w:rFonts w:ascii="Times New Roman" w:hAnsi="Times New Roman" w:cs="Times New Roman"/>
          <w:sz w:val="24"/>
          <w:szCs w:val="24"/>
          <w:lang w:val="sr-Cyrl-CS"/>
        </w:rPr>
        <w:t xml:space="preserve"> Унапређења процеса селекције и увођења новозапослених у посао</w:t>
      </w:r>
      <w:r w:rsidR="00013C34">
        <w:rPr>
          <w:rFonts w:ascii="Times New Roman" w:hAnsi="Times New Roman" w:cs="Times New Roman"/>
          <w:sz w:val="24"/>
          <w:szCs w:val="24"/>
          <w:lang w:val="sr-Cyrl-CS"/>
        </w:rPr>
        <w:t>. и активност „Измена нормативног оквира за запослене у органима АП и ЈЛС у циљу интегрисања оквира компетенција“.</w:t>
      </w:r>
    </w:p>
    <w:p w14:paraId="207D1333" w14:textId="77777777" w:rsidR="00974A2C" w:rsidRPr="005771AF" w:rsidRDefault="00974A2C" w:rsidP="000512C3">
      <w:pPr>
        <w:spacing w:after="0" w:line="240" w:lineRule="auto"/>
        <w:ind w:firstLine="720"/>
        <w:jc w:val="both"/>
        <w:rPr>
          <w:rFonts w:ascii="Times New Roman" w:hAnsi="Times New Roman" w:cs="Times New Roman"/>
          <w:sz w:val="24"/>
          <w:szCs w:val="24"/>
          <w:lang w:val="sr-Cyrl-CS"/>
        </w:rPr>
      </w:pPr>
    </w:p>
    <w:p w14:paraId="79564DB0" w14:textId="77777777" w:rsidR="00DD1DF3" w:rsidRPr="005771AF" w:rsidRDefault="005B3773" w:rsidP="000512C3">
      <w:pPr>
        <w:numPr>
          <w:ilvl w:val="0"/>
          <w:numId w:val="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w:t>
      </w:r>
      <w:r w:rsidRPr="005771AF">
        <w:rPr>
          <w:rFonts w:ascii="Times New Roman" w:hAnsi="Times New Roman" w:cs="Times New Roman"/>
          <w:sz w:val="24"/>
          <w:szCs w:val="24"/>
          <w:shd w:val="clear" w:color="auto" w:fill="C6D9F1" w:themeFill="text2" w:themeFillTint="33"/>
        </w:rPr>
        <w:t>ли су општи и посебни циљеви усклађени са важећим документима јавних политика и постојећим</w:t>
      </w:r>
      <w:r w:rsidRPr="005771AF">
        <w:rPr>
          <w:rFonts w:ascii="Times New Roman" w:hAnsi="Times New Roman" w:cs="Times New Roman"/>
          <w:sz w:val="24"/>
          <w:szCs w:val="24"/>
        </w:rPr>
        <w:t xml:space="preserve"> правним оквиром, а пре свега са приоритетним циљевима Владе? </w:t>
      </w:r>
    </w:p>
    <w:p w14:paraId="19329179"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7EEF41AF" w14:textId="3EDC0181" w:rsidR="00745D23" w:rsidRDefault="00202EA6" w:rsidP="000512C3">
      <w:pPr>
        <w:spacing w:after="0" w:line="240" w:lineRule="auto"/>
        <w:ind w:firstLine="720"/>
        <w:jc w:val="both"/>
        <w:rPr>
          <w:rFonts w:ascii="Times New Roman" w:hAnsi="Times New Roman" w:cs="Times New Roman"/>
          <w:sz w:val="24"/>
          <w:szCs w:val="24"/>
          <w:lang w:val="sr-Cyrl-RS"/>
        </w:rPr>
      </w:pPr>
      <w:r w:rsidRPr="005771AF">
        <w:rPr>
          <w:rFonts w:ascii="Times New Roman" w:hAnsi="Times New Roman" w:cs="Times New Roman"/>
          <w:sz w:val="24"/>
          <w:szCs w:val="24"/>
          <w:lang w:val="sr-Cyrl-RS"/>
        </w:rPr>
        <w:t xml:space="preserve">Општи и посебни циљеви чијем остваривању треба да допринесу и измене и допуне Закона о запосленима у АП и ЈЛС, утврђени су у Стратегији реформе јавне управе за период 2021. – 2030. године, као у Акционом плану за спровођење Стратегије реформе јавне управе за период 2021.-2025. године. </w:t>
      </w:r>
      <w:r w:rsidR="00745D23" w:rsidRPr="00C73B16">
        <w:rPr>
          <w:rFonts w:ascii="Times New Roman" w:hAnsi="Times New Roman" w:cs="Times New Roman"/>
          <w:sz w:val="24"/>
          <w:szCs w:val="24"/>
          <w:lang w:val="sr-Cyrl-RS"/>
        </w:rPr>
        <w:t xml:space="preserve">Такође, измене и допуне Закона предвиђене су </w:t>
      </w:r>
      <w:r w:rsidR="00745D23" w:rsidRPr="00F11A46">
        <w:rPr>
          <w:rFonts w:ascii="Times New Roman" w:hAnsi="Times New Roman" w:cs="Times New Roman"/>
          <w:sz w:val="24"/>
          <w:szCs w:val="24"/>
          <w:lang w:val="sr-Cyrl-RS"/>
        </w:rPr>
        <w:t>и Планом рада Владе за 202</w:t>
      </w:r>
      <w:r w:rsidR="002568B6">
        <w:rPr>
          <w:rFonts w:ascii="Times New Roman" w:hAnsi="Times New Roman" w:cs="Times New Roman"/>
          <w:sz w:val="24"/>
          <w:szCs w:val="24"/>
          <w:lang w:val="sr-Latn-RS"/>
        </w:rPr>
        <w:t>3</w:t>
      </w:r>
      <w:r w:rsidR="00745D23" w:rsidRPr="00F11A46">
        <w:rPr>
          <w:rFonts w:ascii="Times New Roman" w:hAnsi="Times New Roman" w:cs="Times New Roman"/>
          <w:sz w:val="24"/>
          <w:szCs w:val="24"/>
          <w:lang w:val="sr-Cyrl-RS"/>
        </w:rPr>
        <w:t>. годину</w:t>
      </w:r>
      <w:r w:rsidR="00745D23" w:rsidRPr="00F11A46">
        <w:rPr>
          <w:rFonts w:ascii="Times New Roman" w:hAnsi="Times New Roman" w:cs="Times New Roman"/>
          <w:sz w:val="24"/>
          <w:szCs w:val="24"/>
        </w:rPr>
        <w:t xml:space="preserve"> у циљу унапређења законског оквира службеничког система заснованог на заслугама увођењем система компетенција у службенички</w:t>
      </w:r>
      <w:r w:rsidR="00745D23" w:rsidRPr="00C73B16">
        <w:rPr>
          <w:rFonts w:ascii="Times New Roman" w:hAnsi="Times New Roman" w:cs="Times New Roman"/>
          <w:sz w:val="24"/>
          <w:szCs w:val="24"/>
        </w:rPr>
        <w:t xml:space="preserve"> систем и усклађивањем са реформом система плата.</w:t>
      </w:r>
      <w:r w:rsidR="00745D23">
        <w:rPr>
          <w:rFonts w:ascii="Times New Roman" w:hAnsi="Times New Roman" w:cs="Times New Roman"/>
          <w:sz w:val="24"/>
          <w:szCs w:val="24"/>
          <w:lang w:val="sr-Cyrl-RS"/>
        </w:rPr>
        <w:t xml:space="preserve"> </w:t>
      </w:r>
    </w:p>
    <w:p w14:paraId="00D47AE4" w14:textId="77777777" w:rsidR="000512C3" w:rsidRPr="00546A90" w:rsidRDefault="000512C3" w:rsidP="000512C3">
      <w:pPr>
        <w:spacing w:after="0" w:line="240" w:lineRule="auto"/>
        <w:ind w:firstLine="720"/>
        <w:jc w:val="both"/>
        <w:rPr>
          <w:rFonts w:ascii="Times New Roman" w:hAnsi="Times New Roman" w:cs="Times New Roman"/>
          <w:sz w:val="24"/>
          <w:szCs w:val="24"/>
          <w:lang w:val="sr-Cyrl-RS"/>
        </w:rPr>
      </w:pPr>
    </w:p>
    <w:p w14:paraId="3BB7D461" w14:textId="77777777" w:rsidR="00202EA6" w:rsidRPr="00745D23" w:rsidRDefault="005B3773" w:rsidP="000512C3">
      <w:pPr>
        <w:pStyle w:val="ListParagraph"/>
        <w:numPr>
          <w:ilvl w:val="0"/>
          <w:numId w:val="2"/>
        </w:numPr>
        <w:shd w:val="clear" w:color="auto" w:fill="C6D9F1" w:themeFill="text2" w:themeFillTint="33"/>
        <w:spacing w:after="0" w:line="240" w:lineRule="auto"/>
        <w:jc w:val="both"/>
        <w:rPr>
          <w:rFonts w:ascii="Times New Roman" w:hAnsi="Times New Roman" w:cs="Times New Roman"/>
          <w:sz w:val="24"/>
          <w:szCs w:val="24"/>
        </w:rPr>
      </w:pPr>
      <w:r w:rsidRPr="00745D23">
        <w:rPr>
          <w:rFonts w:ascii="Times New Roman" w:hAnsi="Times New Roman" w:cs="Times New Roman"/>
          <w:sz w:val="24"/>
          <w:szCs w:val="24"/>
        </w:rPr>
        <w:t xml:space="preserve">На основу којих показатеља учинка ће бити могуће </w:t>
      </w:r>
      <w:r w:rsidR="005A0FD4" w:rsidRPr="00745D23">
        <w:rPr>
          <w:rFonts w:ascii="Times New Roman" w:hAnsi="Times New Roman" w:cs="Times New Roman"/>
          <w:sz w:val="24"/>
          <w:szCs w:val="24"/>
        </w:rPr>
        <w:t>утврдити</w:t>
      </w:r>
      <w:r w:rsidRPr="00745D23">
        <w:rPr>
          <w:rFonts w:ascii="Times New Roman" w:hAnsi="Times New Roman" w:cs="Times New Roman"/>
          <w:sz w:val="24"/>
          <w:szCs w:val="24"/>
        </w:rPr>
        <w:t xml:space="preserve"> да ли </w:t>
      </w:r>
      <w:r w:rsidR="005A0FD4" w:rsidRPr="00745D23">
        <w:rPr>
          <w:rFonts w:ascii="Times New Roman" w:hAnsi="Times New Roman" w:cs="Times New Roman"/>
          <w:sz w:val="24"/>
          <w:szCs w:val="24"/>
        </w:rPr>
        <w:t>је дошло до остваривања општих односно посебних циљева</w:t>
      </w:r>
      <w:r w:rsidRPr="00745D23">
        <w:rPr>
          <w:rFonts w:ascii="Times New Roman" w:hAnsi="Times New Roman" w:cs="Times New Roman"/>
          <w:sz w:val="24"/>
          <w:szCs w:val="24"/>
        </w:rPr>
        <w:t>?</w:t>
      </w:r>
    </w:p>
    <w:p w14:paraId="23288E95" w14:textId="77777777" w:rsidR="000512C3" w:rsidRDefault="000512C3" w:rsidP="000512C3">
      <w:pPr>
        <w:spacing w:after="0" w:line="240" w:lineRule="auto"/>
        <w:ind w:left="360" w:firstLine="360"/>
        <w:jc w:val="both"/>
        <w:rPr>
          <w:rFonts w:ascii="Times New Roman" w:hAnsi="Times New Roman" w:cs="Times New Roman"/>
          <w:sz w:val="24"/>
          <w:szCs w:val="24"/>
        </w:rPr>
      </w:pPr>
    </w:p>
    <w:p w14:paraId="0A7B083B" w14:textId="3AC498D9" w:rsidR="005D6FA3" w:rsidRPr="005D6FA3" w:rsidRDefault="005D6FA3" w:rsidP="000512C3">
      <w:pPr>
        <w:spacing w:after="0" w:line="240" w:lineRule="auto"/>
        <w:ind w:firstLine="720"/>
        <w:jc w:val="both"/>
        <w:rPr>
          <w:rFonts w:ascii="Times New Roman" w:hAnsi="Times New Roman" w:cs="Times New Roman"/>
          <w:sz w:val="24"/>
          <w:szCs w:val="24"/>
        </w:rPr>
      </w:pPr>
      <w:r w:rsidRPr="005D6FA3">
        <w:rPr>
          <w:rFonts w:ascii="Times New Roman" w:hAnsi="Times New Roman" w:cs="Times New Roman"/>
          <w:sz w:val="24"/>
          <w:szCs w:val="24"/>
        </w:rPr>
        <w:t xml:space="preserve">Стратегијом реформе јавне управе за период од 2021. до 2030. године, као и Акционим планом за спровођење Стратегије реформе јавне управе за период од 2021. до 2025. године предвиђен је општи циљ који се односи на даље побољшање рада јавне управе и квалитета креирања јавних политика у складу са европским принципима јавне управе и обезбеђивање високог квалитета услуга грађанима и привредним субјектима, као и професионалне јавне управе која ће значајно допринети економској стабилности и повећању животног стандарда. </w:t>
      </w:r>
    </w:p>
    <w:p w14:paraId="29F4FDDB" w14:textId="50AD1B86" w:rsidR="005D6FA3" w:rsidRPr="005D6FA3" w:rsidRDefault="005D6FA3" w:rsidP="000512C3">
      <w:pPr>
        <w:spacing w:after="0" w:line="240" w:lineRule="auto"/>
        <w:ind w:firstLine="720"/>
        <w:jc w:val="both"/>
        <w:rPr>
          <w:rFonts w:ascii="Times New Roman" w:hAnsi="Times New Roman" w:cs="Times New Roman"/>
          <w:sz w:val="24"/>
          <w:szCs w:val="24"/>
          <w:lang w:val="sr-Cyrl-RS"/>
        </w:rPr>
      </w:pPr>
      <w:r w:rsidRPr="005D6FA3">
        <w:rPr>
          <w:rFonts w:ascii="Times New Roman" w:hAnsi="Times New Roman" w:cs="Times New Roman"/>
          <w:sz w:val="24"/>
          <w:szCs w:val="24"/>
        </w:rPr>
        <w:t>У оквиру општег циља предвиђен</w:t>
      </w:r>
      <w:r w:rsidRPr="005D6FA3">
        <w:rPr>
          <w:rFonts w:ascii="Times New Roman" w:hAnsi="Times New Roman" w:cs="Times New Roman"/>
          <w:sz w:val="24"/>
          <w:szCs w:val="24"/>
          <w:lang w:val="sr-Cyrl-RS"/>
        </w:rPr>
        <w:t>а су два показатеља: показатељ Делотворност власти</w:t>
      </w:r>
      <w:r>
        <w:rPr>
          <w:rStyle w:val="FootnoteReference"/>
          <w:rFonts w:ascii="Times New Roman" w:hAnsi="Times New Roman" w:cs="Times New Roman"/>
          <w:sz w:val="24"/>
          <w:szCs w:val="24"/>
          <w:lang w:val="sr-Cyrl-RS"/>
        </w:rPr>
        <w:footnoteReference w:id="5"/>
      </w:r>
      <w:r w:rsidRPr="005D6FA3">
        <w:rPr>
          <w:rFonts w:ascii="Times New Roman" w:hAnsi="Times New Roman" w:cs="Times New Roman"/>
          <w:sz w:val="24"/>
          <w:szCs w:val="24"/>
          <w:lang w:val="sr-Cyrl-RS"/>
        </w:rPr>
        <w:t xml:space="preserve"> и Степен задовољства грађана и привреде пруженим услугама јавне управе</w:t>
      </w:r>
      <w:r>
        <w:rPr>
          <w:rStyle w:val="FootnoteReference"/>
          <w:rFonts w:ascii="Times New Roman" w:hAnsi="Times New Roman" w:cs="Times New Roman"/>
          <w:sz w:val="24"/>
          <w:szCs w:val="24"/>
          <w:lang w:val="sr-Cyrl-RS"/>
        </w:rPr>
        <w:footnoteReference w:id="6"/>
      </w:r>
      <w:r w:rsidRPr="005D6FA3">
        <w:rPr>
          <w:rFonts w:ascii="Times New Roman" w:hAnsi="Times New Roman" w:cs="Times New Roman"/>
          <w:sz w:val="24"/>
          <w:szCs w:val="24"/>
          <w:lang w:val="sr-Cyrl-RS"/>
        </w:rPr>
        <w:t>.</w:t>
      </w:r>
    </w:p>
    <w:p w14:paraId="766136AA" w14:textId="77777777" w:rsidR="005D6FA3" w:rsidRDefault="005D6FA3" w:rsidP="000512C3">
      <w:pPr>
        <w:spacing w:after="0" w:line="240" w:lineRule="auto"/>
        <w:ind w:firstLine="720"/>
        <w:jc w:val="both"/>
        <w:rPr>
          <w:rFonts w:ascii="Times New Roman" w:hAnsi="Times New Roman" w:cs="Times New Roman"/>
          <w:sz w:val="24"/>
          <w:szCs w:val="24"/>
          <w:lang w:val="sr-Cyrl-RS"/>
        </w:rPr>
      </w:pPr>
    </w:p>
    <w:p w14:paraId="6385BE7A" w14:textId="2EA7CC9C" w:rsidR="00013C34" w:rsidRDefault="00B06D2C" w:rsidP="000512C3">
      <w:pPr>
        <w:spacing w:after="0" w:line="240" w:lineRule="auto"/>
        <w:ind w:firstLine="720"/>
        <w:jc w:val="both"/>
        <w:rPr>
          <w:rFonts w:ascii="Times New Roman" w:hAnsi="Times New Roman" w:cs="Times New Roman"/>
          <w:sz w:val="24"/>
          <w:szCs w:val="24"/>
          <w:lang w:val="sr-Cyrl-RS"/>
        </w:rPr>
      </w:pPr>
      <w:r w:rsidRPr="005D6FA3">
        <w:rPr>
          <w:rFonts w:ascii="Times New Roman" w:hAnsi="Times New Roman" w:cs="Times New Roman"/>
          <w:sz w:val="24"/>
          <w:szCs w:val="24"/>
          <w:lang w:val="sr-Cyrl-RS"/>
        </w:rPr>
        <w:t xml:space="preserve">Доношење предложених измена Закона о изменама и допунама Закона о запосленима у аутономним покрајинама и јединицама локалне самоуправе представља </w:t>
      </w:r>
      <w:r w:rsidR="00013C34" w:rsidRPr="005D6FA3">
        <w:rPr>
          <w:rFonts w:ascii="Times New Roman" w:hAnsi="Times New Roman" w:cs="Times New Roman"/>
          <w:sz w:val="24"/>
          <w:szCs w:val="24"/>
          <w:lang w:val="sr-Cyrl-RS"/>
        </w:rPr>
        <w:t>а</w:t>
      </w:r>
      <w:r w:rsidRPr="005D6FA3">
        <w:rPr>
          <w:rFonts w:ascii="Times New Roman" w:hAnsi="Times New Roman" w:cs="Times New Roman"/>
          <w:sz w:val="24"/>
          <w:szCs w:val="24"/>
          <w:lang w:val="sr-Cyrl-RS"/>
        </w:rPr>
        <w:t xml:space="preserve">ктивност </w:t>
      </w:r>
      <w:r w:rsidR="00013C34" w:rsidRPr="005D6FA3">
        <w:rPr>
          <w:rFonts w:ascii="Times New Roman" w:hAnsi="Times New Roman" w:cs="Times New Roman"/>
          <w:sz w:val="24"/>
          <w:szCs w:val="24"/>
          <w:lang w:val="sr-Cyrl-RS"/>
        </w:rPr>
        <w:t xml:space="preserve">предвиђену </w:t>
      </w:r>
      <w:r w:rsidR="00013C34" w:rsidRPr="005D6FA3">
        <w:rPr>
          <w:rFonts w:ascii="Times New Roman" w:hAnsi="Times New Roman" w:cs="Times New Roman"/>
          <w:sz w:val="24"/>
          <w:szCs w:val="24"/>
        </w:rPr>
        <w:t>Акционим планом за спровођење Стратегије реформе јавне управе за период од 2021. до 2025.</w:t>
      </w:r>
      <w:r w:rsidR="00013C34" w:rsidRPr="005D6FA3">
        <w:rPr>
          <w:rFonts w:ascii="Times New Roman" w:hAnsi="Times New Roman" w:cs="Times New Roman"/>
          <w:sz w:val="24"/>
          <w:szCs w:val="24"/>
          <w:lang w:val="sr-Cyrl-RS"/>
        </w:rPr>
        <w:t xml:space="preserve"> године,</w:t>
      </w:r>
      <w:r w:rsidR="00013C34" w:rsidRPr="005D6FA3">
        <w:rPr>
          <w:rFonts w:ascii="Times New Roman" w:hAnsi="Times New Roman" w:cs="Times New Roman"/>
          <w:sz w:val="24"/>
          <w:szCs w:val="24"/>
        </w:rPr>
        <w:t xml:space="preserve"> </w:t>
      </w:r>
      <w:r w:rsidR="00013C34" w:rsidRPr="005D6FA3">
        <w:rPr>
          <w:rFonts w:ascii="Times New Roman" w:hAnsi="Times New Roman" w:cs="Times New Roman"/>
          <w:sz w:val="24"/>
          <w:szCs w:val="24"/>
          <w:lang w:val="sr-Cyrl-RS"/>
        </w:rPr>
        <w:t>у</w:t>
      </w:r>
      <w:r w:rsidRPr="005D6FA3">
        <w:rPr>
          <w:rFonts w:ascii="Times New Roman" w:hAnsi="Times New Roman" w:cs="Times New Roman"/>
          <w:sz w:val="24"/>
          <w:szCs w:val="24"/>
          <w:lang w:val="sr-Cyrl-RS"/>
        </w:rPr>
        <w:t xml:space="preserve"> мер</w:t>
      </w:r>
      <w:r w:rsidR="00013C34" w:rsidRPr="005D6FA3">
        <w:rPr>
          <w:rFonts w:ascii="Times New Roman" w:hAnsi="Times New Roman" w:cs="Times New Roman"/>
          <w:sz w:val="24"/>
          <w:szCs w:val="24"/>
          <w:lang w:val="sr-Cyrl-RS"/>
        </w:rPr>
        <w:t>и</w:t>
      </w:r>
      <w:r w:rsidRPr="005D6FA3">
        <w:rPr>
          <w:rFonts w:ascii="Times New Roman" w:hAnsi="Times New Roman" w:cs="Times New Roman"/>
          <w:sz w:val="24"/>
          <w:szCs w:val="24"/>
          <w:lang w:val="sr-Cyrl-RS"/>
        </w:rPr>
        <w:t xml:space="preserve"> 2.2. Унапређење процеса селекције и увођење нов</w:t>
      </w:r>
      <w:r w:rsidR="00013C34" w:rsidRPr="005D6FA3">
        <w:rPr>
          <w:rFonts w:ascii="Times New Roman" w:hAnsi="Times New Roman" w:cs="Times New Roman"/>
          <w:sz w:val="24"/>
          <w:szCs w:val="24"/>
          <w:lang w:val="sr-Cyrl-RS"/>
        </w:rPr>
        <w:t>озапослених у посао и активност</w:t>
      </w:r>
      <w:r w:rsidRPr="005D6FA3">
        <w:rPr>
          <w:rFonts w:ascii="Times New Roman" w:hAnsi="Times New Roman" w:cs="Times New Roman"/>
          <w:sz w:val="24"/>
          <w:szCs w:val="24"/>
          <w:lang w:val="sr-Cyrl-RS"/>
        </w:rPr>
        <w:t xml:space="preserve"> </w:t>
      </w:r>
      <w:r w:rsidR="00837052" w:rsidRPr="005D6FA3">
        <w:rPr>
          <w:rFonts w:ascii="Times New Roman" w:hAnsi="Times New Roman" w:cs="Times New Roman"/>
          <w:sz w:val="24"/>
          <w:szCs w:val="24"/>
          <w:lang w:val="sr-Cyrl-RS"/>
        </w:rPr>
        <w:t>за постизање П</w:t>
      </w:r>
      <w:r w:rsidRPr="005D6FA3">
        <w:rPr>
          <w:rFonts w:ascii="Times New Roman" w:hAnsi="Times New Roman" w:cs="Times New Roman"/>
          <w:sz w:val="24"/>
          <w:szCs w:val="24"/>
          <w:lang w:val="sr-Cyrl-RS"/>
        </w:rPr>
        <w:t>осебн</w:t>
      </w:r>
      <w:r w:rsidR="00837052" w:rsidRPr="005D6FA3">
        <w:rPr>
          <w:rFonts w:ascii="Times New Roman" w:hAnsi="Times New Roman" w:cs="Times New Roman"/>
          <w:sz w:val="24"/>
          <w:szCs w:val="24"/>
          <w:lang w:val="sr-Cyrl-RS"/>
        </w:rPr>
        <w:t>ог</w:t>
      </w:r>
      <w:r w:rsidRPr="005D6FA3">
        <w:rPr>
          <w:rFonts w:ascii="Times New Roman" w:hAnsi="Times New Roman" w:cs="Times New Roman"/>
          <w:sz w:val="24"/>
          <w:szCs w:val="24"/>
          <w:lang w:val="sr-Cyrl-RS"/>
        </w:rPr>
        <w:t xml:space="preserve"> циљ</w:t>
      </w:r>
      <w:r w:rsidR="00837052" w:rsidRPr="005D6FA3">
        <w:rPr>
          <w:rFonts w:ascii="Times New Roman" w:hAnsi="Times New Roman" w:cs="Times New Roman"/>
          <w:sz w:val="24"/>
          <w:szCs w:val="24"/>
          <w:lang w:val="sr-Cyrl-RS"/>
        </w:rPr>
        <w:t>а</w:t>
      </w:r>
      <w:r w:rsidRPr="005D6FA3">
        <w:rPr>
          <w:rFonts w:ascii="Times New Roman" w:hAnsi="Times New Roman" w:cs="Times New Roman"/>
          <w:sz w:val="24"/>
          <w:szCs w:val="24"/>
          <w:lang w:val="sr-Cyrl-RS"/>
        </w:rPr>
        <w:t xml:space="preserve"> 2. Унапређен процес регрутације у јавној управи.</w:t>
      </w:r>
      <w:r w:rsidR="00837052" w:rsidRPr="000740AD">
        <w:rPr>
          <w:rFonts w:ascii="Times New Roman" w:hAnsi="Times New Roman" w:cs="Times New Roman"/>
          <w:sz w:val="24"/>
          <w:szCs w:val="24"/>
          <w:lang w:val="sr-Cyrl-RS"/>
        </w:rPr>
        <w:t xml:space="preserve"> </w:t>
      </w:r>
    </w:p>
    <w:p w14:paraId="4991642D" w14:textId="68DC390E" w:rsidR="00DD1DF3" w:rsidRDefault="00837052" w:rsidP="000512C3">
      <w:pPr>
        <w:spacing w:after="0" w:line="240" w:lineRule="auto"/>
        <w:ind w:firstLine="720"/>
        <w:jc w:val="both"/>
        <w:rPr>
          <w:rFonts w:ascii="Times New Roman" w:hAnsi="Times New Roman" w:cs="Times New Roman"/>
          <w:b/>
          <w:sz w:val="24"/>
          <w:szCs w:val="24"/>
          <w:u w:val="single"/>
        </w:rPr>
      </w:pPr>
      <w:r w:rsidRPr="000740AD">
        <w:rPr>
          <w:rFonts w:ascii="Times New Roman" w:hAnsi="Times New Roman" w:cs="Times New Roman"/>
          <w:sz w:val="24"/>
          <w:szCs w:val="24"/>
          <w:lang w:val="sr-Cyrl-RS"/>
        </w:rPr>
        <w:t>Степен успешности спровођења мере 2.2. Унапређење процеса селекције и увођење новозапослених у посао и активност исказује се кроз величину показатеља „Степен у коме оквир компетенција одговара потребама и кључним вредностима рада јавне управе“.</w:t>
      </w:r>
      <w:r w:rsidRPr="004F5117">
        <w:rPr>
          <w:rFonts w:ascii="Times New Roman" w:hAnsi="Times New Roman" w:cs="Times New Roman"/>
          <w:sz w:val="24"/>
          <w:szCs w:val="24"/>
        </w:rPr>
        <w:t xml:space="preserve"> Ради се о квалитативном показатељу који се једном годишње мери на нивоу излазног резултата, на бројчаној скали од 0 до 4. Показатељ прати државне органе и органе АП и ЈЛС. Примену у пракси прати Министарство државне управе и локалне самоуправе</w:t>
      </w:r>
      <w:r w:rsidR="00E36818" w:rsidRPr="004F5117">
        <w:rPr>
          <w:rFonts w:ascii="Times New Roman" w:hAnsi="Times New Roman" w:cs="Times New Roman"/>
          <w:sz w:val="24"/>
          <w:szCs w:val="24"/>
          <w:lang w:val="sr-Cyrl-RS"/>
        </w:rPr>
        <w:t>.</w:t>
      </w:r>
      <w:r w:rsidR="00E36818" w:rsidRPr="004F5117">
        <w:rPr>
          <w:rStyle w:val="FootnoteReference"/>
          <w:rFonts w:ascii="Times New Roman" w:hAnsi="Times New Roman" w:cs="Times New Roman"/>
          <w:sz w:val="24"/>
          <w:szCs w:val="24"/>
          <w:lang w:val="sr-Cyrl-RS"/>
        </w:rPr>
        <w:footnoteReference w:id="7"/>
      </w:r>
      <w:r w:rsidR="00E36818" w:rsidRPr="004F5117">
        <w:rPr>
          <w:rFonts w:ascii="Times New Roman" w:hAnsi="Times New Roman" w:cs="Times New Roman"/>
          <w:sz w:val="24"/>
          <w:szCs w:val="24"/>
        </w:rPr>
        <w:t xml:space="preserve"> </w:t>
      </w:r>
      <w:r w:rsidR="002568B6">
        <w:rPr>
          <w:rFonts w:ascii="Times New Roman" w:hAnsi="Times New Roman" w:cs="Times New Roman"/>
          <w:sz w:val="24"/>
          <w:szCs w:val="24"/>
          <w:lang w:val="sr-Cyrl-RS"/>
        </w:rPr>
        <w:t>У</w:t>
      </w:r>
      <w:r w:rsidR="00E36818" w:rsidRPr="004F5117">
        <w:rPr>
          <w:rFonts w:ascii="Times New Roman" w:hAnsi="Times New Roman" w:cs="Times New Roman"/>
          <w:sz w:val="24"/>
          <w:szCs w:val="24"/>
        </w:rPr>
        <w:t xml:space="preserve"> 2023. и 2024. години </w:t>
      </w:r>
      <w:r w:rsidR="002568B6">
        <w:rPr>
          <w:rFonts w:ascii="Times New Roman" w:hAnsi="Times New Roman" w:cs="Times New Roman"/>
          <w:sz w:val="24"/>
          <w:szCs w:val="24"/>
          <w:lang w:val="sr-Cyrl-RS"/>
        </w:rPr>
        <w:t xml:space="preserve">очекује се да вредност показатеља буде </w:t>
      </w:r>
      <w:r w:rsidR="00E36818" w:rsidRPr="004F5117">
        <w:rPr>
          <w:rFonts w:ascii="Times New Roman" w:hAnsi="Times New Roman" w:cs="Times New Roman"/>
          <w:sz w:val="24"/>
          <w:szCs w:val="24"/>
        </w:rPr>
        <w:t>3, док се у 2025. години очекује да вредност показатеља буде 4, односно да се Оквир компетенција примењује у свим областима УЉР у државним органима, органима АП и ЈЛС. У периоду од 2021. закључно са 2025. годином праћење оквира компетенција на свим нивоима вршиће се на основу Извештаја Министарства државне управе и локалне самоуправе и Службе за управљање кадровима. Праћење и оцењивање адекватности оквира компетенција у периоду</w:t>
      </w:r>
      <w:r w:rsidR="00E36818" w:rsidRPr="00745D23">
        <w:rPr>
          <w:rFonts w:ascii="Times New Roman" w:hAnsi="Times New Roman" w:cs="Times New Roman"/>
          <w:sz w:val="24"/>
          <w:szCs w:val="24"/>
        </w:rPr>
        <w:t xml:space="preserve"> од 2026. до 2030. године, пратиће се према методологији и показатељима који буду развијени у оквиру стандарда квалитета за УЉР.</w:t>
      </w:r>
    </w:p>
    <w:p w14:paraId="3CD3FE55" w14:textId="61DF86B7" w:rsidR="005B3773" w:rsidRPr="005771AF" w:rsidRDefault="005B3773" w:rsidP="000512C3">
      <w:pPr>
        <w:spacing w:after="0" w:line="240" w:lineRule="auto"/>
        <w:ind w:left="7920"/>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t>ПРИЛОГ 4:</w:t>
      </w:r>
    </w:p>
    <w:p w14:paraId="2BD0E526" w14:textId="77777777" w:rsidR="00D445B2" w:rsidRPr="005771AF" w:rsidRDefault="005B3773" w:rsidP="000512C3">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идентификовање опција јавних политика</w:t>
      </w:r>
    </w:p>
    <w:p w14:paraId="07F39B01" w14:textId="77777777" w:rsidR="00DD1DF3" w:rsidRPr="005771AF" w:rsidRDefault="005B3773" w:rsidP="000512C3">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Које релевантне опције (алтернативне мере, односно групе мера) за остварење циља су узете у разматрање? Да ли је разматрана</w:t>
      </w:r>
      <w:r w:rsidR="004D48AE" w:rsidRPr="005771AF">
        <w:rPr>
          <w:rFonts w:ascii="Times New Roman" w:hAnsi="Times New Roman" w:cs="Times New Roman"/>
          <w:sz w:val="24"/>
          <w:szCs w:val="24"/>
        </w:rPr>
        <w:t xml:space="preserve"> </w:t>
      </w:r>
      <w:r w:rsidRPr="005771AF">
        <w:rPr>
          <w:rFonts w:ascii="Times New Roman" w:hAnsi="Times New Roman" w:cs="Times New Roman"/>
          <w:sz w:val="24"/>
          <w:szCs w:val="24"/>
        </w:rPr>
        <w:t>„</w:t>
      </w:r>
      <w:r w:rsidRPr="005771AF">
        <w:rPr>
          <w:rFonts w:ascii="Times New Roman" w:hAnsi="Times New Roman" w:cs="Times New Roman"/>
          <w:i/>
          <w:sz w:val="24"/>
          <w:szCs w:val="24"/>
        </w:rPr>
        <w:t>status quo</w:t>
      </w:r>
      <w:r w:rsidRPr="005771AF">
        <w:rPr>
          <w:rFonts w:ascii="Times New Roman" w:hAnsi="Times New Roman" w:cs="Times New Roman"/>
          <w:sz w:val="24"/>
          <w:szCs w:val="24"/>
        </w:rPr>
        <w:t>” опциј</w:t>
      </w:r>
      <w:r w:rsidR="00D44163" w:rsidRPr="005771AF">
        <w:rPr>
          <w:rFonts w:ascii="Times New Roman" w:hAnsi="Times New Roman" w:cs="Times New Roman"/>
          <w:sz w:val="24"/>
          <w:szCs w:val="24"/>
        </w:rPr>
        <w:t>а</w:t>
      </w:r>
      <w:r w:rsidRPr="005771AF">
        <w:rPr>
          <w:rFonts w:ascii="Times New Roman" w:hAnsi="Times New Roman" w:cs="Times New Roman"/>
          <w:sz w:val="24"/>
          <w:szCs w:val="24"/>
        </w:rPr>
        <w:t xml:space="preserve">? </w:t>
      </w:r>
    </w:p>
    <w:p w14:paraId="5D830683" w14:textId="77777777" w:rsidR="000512C3" w:rsidRDefault="000512C3" w:rsidP="000512C3">
      <w:pPr>
        <w:spacing w:after="0" w:line="240" w:lineRule="auto"/>
        <w:ind w:firstLine="720"/>
        <w:jc w:val="both"/>
        <w:rPr>
          <w:rFonts w:ascii="Times New Roman" w:hAnsi="Times New Roman" w:cs="Times New Roman"/>
          <w:sz w:val="24"/>
          <w:szCs w:val="24"/>
        </w:rPr>
      </w:pPr>
    </w:p>
    <w:p w14:paraId="278E31AF" w14:textId="4C1861B9" w:rsidR="00202EA6" w:rsidRDefault="00202EA6" w:rsidP="000512C3">
      <w:pPr>
        <w:spacing w:after="0" w:line="240" w:lineRule="auto"/>
        <w:ind w:firstLine="720"/>
        <w:jc w:val="both"/>
        <w:rPr>
          <w:rFonts w:ascii="Times New Roman" w:hAnsi="Times New Roman" w:cs="Times New Roman"/>
          <w:sz w:val="24"/>
          <w:szCs w:val="24"/>
          <w:lang w:val="sr-Cyrl-RS" w:bidi="hi-IN"/>
        </w:rPr>
      </w:pPr>
      <w:r w:rsidRPr="005771AF">
        <w:rPr>
          <w:rFonts w:ascii="Times New Roman" w:hAnsi="Times New Roman" w:cs="Times New Roman"/>
          <w:sz w:val="24"/>
          <w:szCs w:val="24"/>
        </w:rPr>
        <w:t xml:space="preserve">Status quo </w:t>
      </w:r>
      <w:r w:rsidRPr="005771AF">
        <w:rPr>
          <w:rFonts w:ascii="Times New Roman" w:hAnsi="Times New Roman" w:cs="Times New Roman"/>
          <w:sz w:val="24"/>
          <w:szCs w:val="24"/>
          <w:lang w:val="sr-Cyrl-RS"/>
        </w:rPr>
        <w:t>опције није разматрана у овом случају имајући у виду да је</w:t>
      </w:r>
      <w:r w:rsidR="00792A89">
        <w:rPr>
          <w:rFonts w:ascii="Times New Roman" w:hAnsi="Times New Roman" w:cs="Times New Roman"/>
          <w:sz w:val="24"/>
          <w:szCs w:val="24"/>
          <w:lang w:val="sr-Cyrl-RS"/>
        </w:rPr>
        <w:t xml:space="preserve"> у питању стратешка активност предвиђена</w:t>
      </w:r>
      <w:r w:rsidRPr="005771AF">
        <w:rPr>
          <w:rFonts w:ascii="Times New Roman" w:hAnsi="Times New Roman" w:cs="Times New Roman"/>
          <w:sz w:val="24"/>
          <w:szCs w:val="24"/>
          <w:lang w:val="sr-Cyrl-RS"/>
        </w:rPr>
        <w:t xml:space="preserve"> Акционим планом за спровођење Стратегије реформе јавне управе за период 2021.-2025. године, у Посебном циљу 2. Унапређен процес регрутације у јавној управи, Мера 2.2. Унапређење процеса селекције и увођење новозапослених у посао, активност под тачком 9. Измена нормативног оквира за запослене у органима АП и ЈЛС у циљу интегрисања оквира компетенција. </w:t>
      </w:r>
      <w:r w:rsidR="00DD1DF3" w:rsidRPr="005771AF">
        <w:rPr>
          <w:rFonts w:ascii="Times New Roman" w:hAnsi="Times New Roman" w:cs="Times New Roman"/>
          <w:sz w:val="24"/>
          <w:szCs w:val="24"/>
          <w:lang w:val="sr-Cyrl-RS"/>
        </w:rPr>
        <w:t>Наиме, с</w:t>
      </w:r>
      <w:r w:rsidR="00373C1D" w:rsidRPr="005771AF">
        <w:rPr>
          <w:rFonts w:ascii="Times New Roman" w:eastAsia="Calibri" w:hAnsi="Times New Roman" w:cs="Times New Roman"/>
          <w:sz w:val="24"/>
          <w:szCs w:val="24"/>
        </w:rPr>
        <w:t xml:space="preserve">истем радних односа у </w:t>
      </w:r>
      <w:r w:rsidR="00373C1D" w:rsidRPr="005771AF">
        <w:rPr>
          <w:rFonts w:ascii="Times New Roman" w:eastAsia="Calibri" w:hAnsi="Times New Roman" w:cs="Times New Roman"/>
          <w:sz w:val="24"/>
          <w:szCs w:val="24"/>
          <w:lang w:val="sr-Cyrl-RS"/>
        </w:rPr>
        <w:t xml:space="preserve">органима </w:t>
      </w:r>
      <w:r w:rsidR="00EB0695">
        <w:rPr>
          <w:rFonts w:ascii="Times New Roman" w:eastAsia="Calibri" w:hAnsi="Times New Roman" w:cs="Times New Roman"/>
          <w:sz w:val="24"/>
          <w:szCs w:val="24"/>
          <w:lang w:val="sr-Cyrl-RS"/>
        </w:rPr>
        <w:t xml:space="preserve">АП и ЈЛС </w:t>
      </w:r>
      <w:r w:rsidR="00373C1D" w:rsidRPr="005771AF">
        <w:rPr>
          <w:rFonts w:ascii="Times New Roman" w:eastAsia="Calibri" w:hAnsi="Times New Roman" w:cs="Times New Roman"/>
          <w:sz w:val="24"/>
          <w:szCs w:val="24"/>
          <w:lang w:val="sr-Cyrl-RS"/>
        </w:rPr>
        <w:t>м</w:t>
      </w:r>
      <w:r w:rsidR="00373C1D" w:rsidRPr="005771AF">
        <w:rPr>
          <w:rFonts w:ascii="Times New Roman" w:eastAsia="Calibri" w:hAnsi="Times New Roman" w:cs="Times New Roman"/>
          <w:sz w:val="24"/>
          <w:szCs w:val="24"/>
        </w:rPr>
        <w:t>огуће је уредити искључиво законом</w:t>
      </w:r>
      <w:r w:rsidR="00373C1D" w:rsidRPr="005771AF">
        <w:rPr>
          <w:rFonts w:ascii="Times New Roman" w:hAnsi="Times New Roman" w:cs="Times New Roman"/>
          <w:sz w:val="24"/>
          <w:szCs w:val="24"/>
          <w:lang w:val="sr-Cyrl-RS" w:bidi="hi-IN"/>
        </w:rPr>
        <w:t xml:space="preserve"> </w:t>
      </w:r>
      <w:r w:rsidRPr="005771AF">
        <w:rPr>
          <w:rFonts w:ascii="Times New Roman" w:hAnsi="Times New Roman" w:cs="Times New Roman"/>
          <w:sz w:val="24"/>
          <w:szCs w:val="24"/>
          <w:lang w:val="sr-Cyrl-RS" w:bidi="hi-IN"/>
        </w:rPr>
        <w:t>и предложене измене закона су једини начин да се даље унапреди службенички систем на овом нивоу власти и да се отклоне уочени недостаци</w:t>
      </w:r>
      <w:r w:rsidR="00373C1D" w:rsidRPr="005771AF">
        <w:rPr>
          <w:rFonts w:ascii="Times New Roman" w:hAnsi="Times New Roman" w:cs="Times New Roman"/>
          <w:sz w:val="24"/>
          <w:szCs w:val="24"/>
          <w:lang w:val="sr-Cyrl-RS" w:bidi="hi-IN"/>
        </w:rPr>
        <w:t>.</w:t>
      </w:r>
    </w:p>
    <w:p w14:paraId="5E69C687" w14:textId="77777777" w:rsidR="000512C3" w:rsidRPr="005771AF" w:rsidRDefault="000512C3" w:rsidP="000512C3">
      <w:pPr>
        <w:spacing w:after="0" w:line="240" w:lineRule="auto"/>
        <w:ind w:firstLine="720"/>
        <w:jc w:val="both"/>
        <w:rPr>
          <w:rFonts w:ascii="Times New Roman" w:hAnsi="Times New Roman" w:cs="Times New Roman"/>
          <w:sz w:val="24"/>
          <w:szCs w:val="24"/>
        </w:rPr>
      </w:pPr>
    </w:p>
    <w:p w14:paraId="1514C285" w14:textId="77777777" w:rsidR="00DD1DF3" w:rsidRPr="005771AF" w:rsidRDefault="005B3773" w:rsidP="000512C3">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су, поред регулаторних мера, идентификоване и друге опције за постизање жељене промене и анализирани њихови потенцијални ефекти? </w:t>
      </w:r>
    </w:p>
    <w:p w14:paraId="2A1FD6F0"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587727C8" w14:textId="0C4F4A69" w:rsidR="00373C1D" w:rsidRDefault="00373C1D" w:rsidP="000512C3">
      <w:pPr>
        <w:spacing w:after="0" w:line="240" w:lineRule="auto"/>
        <w:ind w:firstLine="720"/>
        <w:jc w:val="both"/>
        <w:rPr>
          <w:rFonts w:ascii="Times New Roman" w:eastAsia="Calibri" w:hAnsi="Times New Roman" w:cs="Times New Roman"/>
          <w:sz w:val="24"/>
          <w:szCs w:val="24"/>
          <w:lang w:val="sr-Cyrl-RS"/>
        </w:rPr>
      </w:pPr>
      <w:r w:rsidRPr="005771AF">
        <w:rPr>
          <w:rFonts w:ascii="Times New Roman" w:hAnsi="Times New Roman" w:cs="Times New Roman"/>
          <w:sz w:val="24"/>
          <w:szCs w:val="24"/>
          <w:lang w:val="sr-Cyrl-RS"/>
        </w:rPr>
        <w:t>Нису разматране друге опције за постизање жељене п</w:t>
      </w:r>
      <w:r w:rsidR="00EB1E78">
        <w:rPr>
          <w:rFonts w:ascii="Times New Roman" w:hAnsi="Times New Roman" w:cs="Times New Roman"/>
          <w:sz w:val="24"/>
          <w:szCs w:val="24"/>
          <w:lang w:val="sr-Cyrl-RS"/>
        </w:rPr>
        <w:t>ромене, имајући у виду предвиђен Посебан циљ 2, меру 2.2.</w:t>
      </w:r>
      <w:r w:rsidRPr="005771AF">
        <w:rPr>
          <w:rFonts w:ascii="Times New Roman" w:hAnsi="Times New Roman" w:cs="Times New Roman"/>
          <w:sz w:val="24"/>
          <w:szCs w:val="24"/>
          <w:lang w:val="sr-Cyrl-RS"/>
        </w:rPr>
        <w:t xml:space="preserve"> и активности</w:t>
      </w:r>
      <w:r w:rsidR="00EB1E78">
        <w:rPr>
          <w:rFonts w:ascii="Times New Roman" w:hAnsi="Times New Roman" w:cs="Times New Roman"/>
          <w:sz w:val="24"/>
          <w:szCs w:val="24"/>
          <w:lang w:val="sr-Cyrl-RS"/>
        </w:rPr>
        <w:t xml:space="preserve"> бр. 9</w:t>
      </w:r>
      <w:r w:rsidRPr="005771AF">
        <w:rPr>
          <w:rFonts w:ascii="Times New Roman" w:hAnsi="Times New Roman" w:cs="Times New Roman"/>
          <w:sz w:val="24"/>
          <w:szCs w:val="24"/>
          <w:lang w:val="sr-Cyrl-RS"/>
        </w:rPr>
        <w:t xml:space="preserve"> у Акционом плану за спровођење Стратегије реформе јавне управе за период 2021.-2025. године, као и чињеницу да је уређивање с</w:t>
      </w:r>
      <w:r w:rsidRPr="005771AF">
        <w:rPr>
          <w:rFonts w:ascii="Times New Roman" w:eastAsia="Calibri" w:hAnsi="Times New Roman" w:cs="Times New Roman"/>
          <w:sz w:val="24"/>
          <w:szCs w:val="24"/>
        </w:rPr>
        <w:t>истем</w:t>
      </w:r>
      <w:r w:rsidRPr="005771AF">
        <w:rPr>
          <w:rFonts w:ascii="Times New Roman" w:eastAsia="Calibri" w:hAnsi="Times New Roman" w:cs="Times New Roman"/>
          <w:sz w:val="24"/>
          <w:szCs w:val="24"/>
          <w:lang w:val="sr-Cyrl-RS"/>
        </w:rPr>
        <w:t>а</w:t>
      </w:r>
      <w:r w:rsidRPr="005771AF">
        <w:rPr>
          <w:rFonts w:ascii="Times New Roman" w:eastAsia="Calibri" w:hAnsi="Times New Roman" w:cs="Times New Roman"/>
          <w:sz w:val="24"/>
          <w:szCs w:val="24"/>
        </w:rPr>
        <w:t xml:space="preserve"> радних односа у </w:t>
      </w:r>
      <w:r w:rsidRPr="005771AF">
        <w:rPr>
          <w:rFonts w:ascii="Times New Roman" w:eastAsia="Calibri" w:hAnsi="Times New Roman" w:cs="Times New Roman"/>
          <w:sz w:val="24"/>
          <w:szCs w:val="24"/>
          <w:lang w:val="sr-Cyrl-RS"/>
        </w:rPr>
        <w:t>органима аутономних покрајина и јединицама локалне самоуправе</w:t>
      </w:r>
      <w:r w:rsidR="00E22007" w:rsidRPr="005771AF">
        <w:rPr>
          <w:rFonts w:ascii="Times New Roman" w:eastAsia="Calibri" w:hAnsi="Times New Roman" w:cs="Times New Roman"/>
          <w:sz w:val="24"/>
          <w:szCs w:val="24"/>
          <w:lang w:val="sr-Cyrl-RS"/>
        </w:rPr>
        <w:t xml:space="preserve"> и увођење система компетенција</w:t>
      </w:r>
      <w:r w:rsidRPr="005771AF">
        <w:rPr>
          <w:rFonts w:ascii="Times New Roman" w:eastAsia="Calibri" w:hAnsi="Times New Roman" w:cs="Times New Roman"/>
          <w:sz w:val="24"/>
          <w:szCs w:val="24"/>
          <w:lang w:val="sr-Cyrl-RS"/>
        </w:rPr>
        <w:t xml:space="preserve"> м</w:t>
      </w:r>
      <w:r w:rsidRPr="005771AF">
        <w:rPr>
          <w:rFonts w:ascii="Times New Roman" w:eastAsia="Calibri" w:hAnsi="Times New Roman" w:cs="Times New Roman"/>
          <w:sz w:val="24"/>
          <w:szCs w:val="24"/>
        </w:rPr>
        <w:t xml:space="preserve">огуће искључиво </w:t>
      </w:r>
      <w:r w:rsidR="00E22007" w:rsidRPr="005771AF">
        <w:rPr>
          <w:rFonts w:ascii="Times New Roman" w:eastAsia="Calibri" w:hAnsi="Times New Roman" w:cs="Times New Roman"/>
          <w:sz w:val="24"/>
          <w:szCs w:val="24"/>
          <w:lang w:val="sr-Cyrl-RS"/>
        </w:rPr>
        <w:t xml:space="preserve">постићи </w:t>
      </w:r>
      <w:r w:rsidRPr="005771AF">
        <w:rPr>
          <w:rFonts w:ascii="Times New Roman" w:eastAsia="Calibri" w:hAnsi="Times New Roman" w:cs="Times New Roman"/>
          <w:sz w:val="24"/>
          <w:szCs w:val="24"/>
        </w:rPr>
        <w:t>законом</w:t>
      </w:r>
      <w:r w:rsidR="00E22007" w:rsidRPr="005771AF">
        <w:rPr>
          <w:rFonts w:ascii="Times New Roman" w:eastAsia="Calibri" w:hAnsi="Times New Roman" w:cs="Times New Roman"/>
          <w:sz w:val="24"/>
          <w:szCs w:val="24"/>
          <w:lang w:val="sr-Cyrl-RS"/>
        </w:rPr>
        <w:t>.</w:t>
      </w:r>
      <w:r w:rsidR="00DD1DF3" w:rsidRPr="005771AF">
        <w:rPr>
          <w:rFonts w:ascii="Times New Roman" w:eastAsia="Calibri" w:hAnsi="Times New Roman" w:cs="Times New Roman"/>
          <w:sz w:val="24"/>
          <w:szCs w:val="24"/>
          <w:lang w:val="sr-Cyrl-RS"/>
        </w:rPr>
        <w:t xml:space="preserve"> </w:t>
      </w:r>
    </w:p>
    <w:p w14:paraId="58E656DD" w14:textId="77777777" w:rsidR="000512C3" w:rsidRPr="005771AF" w:rsidRDefault="000512C3" w:rsidP="000512C3">
      <w:pPr>
        <w:spacing w:after="0" w:line="240" w:lineRule="auto"/>
        <w:ind w:firstLine="720"/>
        <w:jc w:val="both"/>
        <w:rPr>
          <w:rFonts w:ascii="Times New Roman" w:hAnsi="Times New Roman" w:cs="Times New Roman"/>
          <w:sz w:val="24"/>
          <w:szCs w:val="24"/>
        </w:rPr>
      </w:pPr>
    </w:p>
    <w:p w14:paraId="6E3DF7B9" w14:textId="77777777" w:rsidR="005B3773" w:rsidRPr="00745D23" w:rsidRDefault="005B3773" w:rsidP="000512C3">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745D23">
        <w:rPr>
          <w:rFonts w:ascii="Times New Roman" w:hAnsi="Times New Roman" w:cs="Times New Roman"/>
          <w:sz w:val="24"/>
          <w:szCs w:val="24"/>
        </w:rPr>
        <w:t>Да ли су, поред рестриктивних мера (забран</w:t>
      </w:r>
      <w:r w:rsidR="00063C85" w:rsidRPr="00745D23">
        <w:rPr>
          <w:rFonts w:ascii="Times New Roman" w:hAnsi="Times New Roman" w:cs="Times New Roman"/>
          <w:sz w:val="24"/>
          <w:szCs w:val="24"/>
        </w:rPr>
        <w:t>е, ограничења</w:t>
      </w:r>
      <w:r w:rsidRPr="00745D23">
        <w:rPr>
          <w:rFonts w:ascii="Times New Roman" w:hAnsi="Times New Roman" w:cs="Times New Roman"/>
          <w:sz w:val="24"/>
          <w:szCs w:val="24"/>
        </w:rPr>
        <w:t>, санкциј</w:t>
      </w:r>
      <w:r w:rsidR="00063C85" w:rsidRPr="00745D23">
        <w:rPr>
          <w:rFonts w:ascii="Times New Roman" w:hAnsi="Times New Roman" w:cs="Times New Roman"/>
          <w:sz w:val="24"/>
          <w:szCs w:val="24"/>
        </w:rPr>
        <w:t>е</w:t>
      </w:r>
      <w:r w:rsidRPr="00745D23">
        <w:rPr>
          <w:rFonts w:ascii="Times New Roman" w:hAnsi="Times New Roman" w:cs="Times New Roman"/>
          <w:sz w:val="24"/>
          <w:szCs w:val="24"/>
        </w:rPr>
        <w:t xml:space="preserve"> и сл</w:t>
      </w:r>
      <w:r w:rsidR="00063C85" w:rsidRPr="00745D23">
        <w:rPr>
          <w:rFonts w:ascii="Times New Roman" w:hAnsi="Times New Roman" w:cs="Times New Roman"/>
          <w:sz w:val="24"/>
          <w:szCs w:val="24"/>
        </w:rPr>
        <w:t>ично</w:t>
      </w:r>
      <w:r w:rsidRPr="00745D23">
        <w:rPr>
          <w:rFonts w:ascii="Times New Roman" w:hAnsi="Times New Roman" w:cs="Times New Roman"/>
          <w:sz w:val="24"/>
          <w:szCs w:val="24"/>
        </w:rPr>
        <w:t>) испитане и подстицајне мере за постизање посебног циља?</w:t>
      </w:r>
    </w:p>
    <w:p w14:paraId="5A556CC4" w14:textId="77777777" w:rsidR="00F439F3" w:rsidRDefault="00503A19" w:rsidP="000512C3">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745D23">
        <w:rPr>
          <w:rFonts w:ascii="Times New Roman" w:hAnsi="Times New Roman" w:cs="Times New Roman"/>
          <w:sz w:val="24"/>
          <w:szCs w:val="24"/>
        </w:rPr>
        <w:t xml:space="preserve">Да ли су у оквиру разматраних опција идентификоване </w:t>
      </w:r>
      <w:r w:rsidR="00390A82" w:rsidRPr="00745D23">
        <w:rPr>
          <w:rFonts w:ascii="Times New Roman" w:hAnsi="Times New Roman" w:cs="Times New Roman"/>
          <w:sz w:val="24"/>
          <w:szCs w:val="24"/>
        </w:rPr>
        <w:t>институционално управљачко</w:t>
      </w:r>
      <w:r w:rsidRPr="00745D23">
        <w:rPr>
          <w:rFonts w:ascii="Times New Roman" w:hAnsi="Times New Roman" w:cs="Times New Roman"/>
          <w:sz w:val="24"/>
          <w:szCs w:val="24"/>
        </w:rPr>
        <w:t xml:space="preserve"> организационе мер</w:t>
      </w:r>
      <w:r w:rsidR="00E71573" w:rsidRPr="00745D23">
        <w:rPr>
          <w:rFonts w:ascii="Times New Roman" w:hAnsi="Times New Roman" w:cs="Times New Roman"/>
          <w:sz w:val="24"/>
          <w:szCs w:val="24"/>
        </w:rPr>
        <w:t>е</w:t>
      </w:r>
      <w:r w:rsidR="0009545B" w:rsidRPr="00745D23">
        <w:rPr>
          <w:rFonts w:ascii="Times New Roman" w:hAnsi="Times New Roman" w:cs="Times New Roman"/>
          <w:sz w:val="24"/>
          <w:szCs w:val="24"/>
        </w:rPr>
        <w:t xml:space="preserve"> које </w:t>
      </w:r>
      <w:r w:rsidR="00063C85" w:rsidRPr="00745D23">
        <w:rPr>
          <w:rFonts w:ascii="Times New Roman" w:hAnsi="Times New Roman" w:cs="Times New Roman"/>
          <w:sz w:val="24"/>
          <w:szCs w:val="24"/>
        </w:rPr>
        <w:t>је неопходно спровести</w:t>
      </w:r>
      <w:r w:rsidR="0009545B" w:rsidRPr="00745D23">
        <w:rPr>
          <w:rFonts w:ascii="Times New Roman" w:hAnsi="Times New Roman" w:cs="Times New Roman"/>
          <w:sz w:val="24"/>
          <w:szCs w:val="24"/>
        </w:rPr>
        <w:t xml:space="preserve"> </w:t>
      </w:r>
      <w:r w:rsidR="0080132F" w:rsidRPr="00745D23">
        <w:rPr>
          <w:rFonts w:ascii="Times New Roman" w:hAnsi="Times New Roman" w:cs="Times New Roman"/>
          <w:sz w:val="24"/>
          <w:szCs w:val="24"/>
        </w:rPr>
        <w:t>да би се постигли</w:t>
      </w:r>
      <w:r w:rsidR="0009545B" w:rsidRPr="00745D23">
        <w:rPr>
          <w:rFonts w:ascii="Times New Roman" w:hAnsi="Times New Roman" w:cs="Times New Roman"/>
          <w:sz w:val="24"/>
          <w:szCs w:val="24"/>
        </w:rPr>
        <w:t xml:space="preserve"> </w:t>
      </w:r>
      <w:r w:rsidR="00485A95" w:rsidRPr="00745D23">
        <w:rPr>
          <w:rFonts w:ascii="Times New Roman" w:hAnsi="Times New Roman" w:cs="Times New Roman"/>
          <w:sz w:val="24"/>
          <w:szCs w:val="24"/>
        </w:rPr>
        <w:t xml:space="preserve">посебни </w:t>
      </w:r>
      <w:r w:rsidR="0009545B" w:rsidRPr="00745D23">
        <w:rPr>
          <w:rFonts w:ascii="Times New Roman" w:hAnsi="Times New Roman" w:cs="Times New Roman"/>
          <w:sz w:val="24"/>
          <w:szCs w:val="24"/>
        </w:rPr>
        <w:t>циљ</w:t>
      </w:r>
      <w:r w:rsidR="0080132F" w:rsidRPr="00745D23">
        <w:rPr>
          <w:rFonts w:ascii="Times New Roman" w:hAnsi="Times New Roman" w:cs="Times New Roman"/>
          <w:sz w:val="24"/>
          <w:szCs w:val="24"/>
        </w:rPr>
        <w:t>еви</w:t>
      </w:r>
      <w:r w:rsidRPr="00745D23">
        <w:rPr>
          <w:rFonts w:ascii="Times New Roman" w:hAnsi="Times New Roman" w:cs="Times New Roman"/>
          <w:sz w:val="24"/>
          <w:szCs w:val="24"/>
        </w:rPr>
        <w:t>?</w:t>
      </w:r>
    </w:p>
    <w:p w14:paraId="1A3A7F16" w14:textId="77777777" w:rsidR="003223D0" w:rsidRDefault="003223D0" w:rsidP="000512C3">
      <w:pPr>
        <w:shd w:val="clear" w:color="auto" w:fill="C6D9F1" w:themeFill="text2" w:themeFillTint="33"/>
        <w:spacing w:after="0" w:line="240" w:lineRule="auto"/>
        <w:ind w:left="720"/>
        <w:jc w:val="both"/>
        <w:rPr>
          <w:rFonts w:ascii="Times New Roman" w:hAnsi="Times New Roman" w:cs="Times New Roman"/>
          <w:sz w:val="24"/>
          <w:szCs w:val="24"/>
        </w:rPr>
      </w:pPr>
    </w:p>
    <w:p w14:paraId="512A2756" w14:textId="77777777" w:rsidR="00DD1DF3" w:rsidRPr="005771AF" w:rsidRDefault="00803F1E" w:rsidP="000512C3">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09545B" w:rsidRPr="005771AF">
        <w:rPr>
          <w:rFonts w:ascii="Times New Roman" w:hAnsi="Times New Roman" w:cs="Times New Roman"/>
          <w:sz w:val="24"/>
          <w:szCs w:val="24"/>
        </w:rPr>
        <w:t>се промена може постићи кроз спровођење информативно-едукативних мера?</w:t>
      </w:r>
    </w:p>
    <w:p w14:paraId="319CB047"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5933FEDC" w14:textId="176C5244" w:rsidR="005C30D1" w:rsidRPr="005771AF" w:rsidRDefault="005C30D1" w:rsidP="000512C3">
      <w:pPr>
        <w:spacing w:after="0" w:line="240" w:lineRule="auto"/>
        <w:ind w:firstLine="720"/>
        <w:jc w:val="both"/>
        <w:rPr>
          <w:rFonts w:ascii="Times New Roman" w:hAnsi="Times New Roman" w:cs="Times New Roman"/>
          <w:sz w:val="24"/>
          <w:szCs w:val="24"/>
        </w:rPr>
      </w:pPr>
      <w:r w:rsidRPr="005771AF">
        <w:rPr>
          <w:rFonts w:ascii="Times New Roman" w:hAnsi="Times New Roman" w:cs="Times New Roman"/>
          <w:sz w:val="24"/>
          <w:szCs w:val="24"/>
          <w:lang w:val="sr-Cyrl-RS"/>
        </w:rPr>
        <w:t xml:space="preserve">Промену која захтева </w:t>
      </w:r>
      <w:r w:rsidR="002568B6">
        <w:rPr>
          <w:rFonts w:ascii="Times New Roman" w:hAnsi="Times New Roman" w:cs="Times New Roman"/>
          <w:sz w:val="24"/>
          <w:szCs w:val="24"/>
          <w:lang w:val="sr-Cyrl-RS"/>
        </w:rPr>
        <w:t xml:space="preserve">потпуно интегрисање </w:t>
      </w:r>
      <w:r w:rsidRPr="005771AF">
        <w:rPr>
          <w:rFonts w:ascii="Times New Roman" w:hAnsi="Times New Roman" w:cs="Times New Roman"/>
          <w:sz w:val="24"/>
          <w:szCs w:val="24"/>
          <w:lang w:val="sr-Cyrl-RS"/>
        </w:rPr>
        <w:t xml:space="preserve">система компетенција у област УЉР </w:t>
      </w:r>
      <w:r w:rsidR="00DD1DF3" w:rsidRPr="005771AF">
        <w:rPr>
          <w:rFonts w:ascii="Times New Roman" w:hAnsi="Times New Roman" w:cs="Times New Roman"/>
          <w:sz w:val="24"/>
          <w:szCs w:val="24"/>
          <w:lang w:val="sr-Cyrl-RS"/>
        </w:rPr>
        <w:t xml:space="preserve">у службеничком систему </w:t>
      </w:r>
      <w:r w:rsidRPr="005771AF">
        <w:rPr>
          <w:rFonts w:ascii="Times New Roman" w:hAnsi="Times New Roman" w:cs="Times New Roman"/>
          <w:sz w:val="24"/>
          <w:szCs w:val="24"/>
          <w:lang w:val="sr-Cyrl-RS"/>
        </w:rPr>
        <w:t>на нивоу АП и ЈЛС, није могуће постићи кроз спровођење информативно-едукативних мера. Међутим, информативно-едукативне мере треба да допринесу бољој имплементацији Закона и подзаконских аката у пракси. У том циљу предвиђена је у Акционом плану за спровођење Стратегије реформе јавне управе за период 2021.-2025. године, Мера 2.2. Унапређење процеса селекције и увођење новозапослених у посао, активност под тачком 10. Развој и спр</w:t>
      </w:r>
      <w:r w:rsidR="002568B6">
        <w:rPr>
          <w:rFonts w:ascii="Times New Roman" w:hAnsi="Times New Roman" w:cs="Times New Roman"/>
          <w:sz w:val="24"/>
          <w:szCs w:val="24"/>
          <w:lang w:val="sr-Cyrl-RS"/>
        </w:rPr>
        <w:t>о</w:t>
      </w:r>
      <w:r w:rsidRPr="005771AF">
        <w:rPr>
          <w:rFonts w:ascii="Times New Roman" w:hAnsi="Times New Roman" w:cs="Times New Roman"/>
          <w:sz w:val="24"/>
          <w:szCs w:val="24"/>
          <w:lang w:val="sr-Cyrl-RS"/>
        </w:rPr>
        <w:t>вођење обука за запослене у ка</w:t>
      </w:r>
      <w:r w:rsidR="00E872D3">
        <w:rPr>
          <w:rFonts w:ascii="Times New Roman" w:hAnsi="Times New Roman" w:cs="Times New Roman"/>
          <w:sz w:val="24"/>
          <w:szCs w:val="24"/>
          <w:lang w:val="sr-Cyrl-RS"/>
        </w:rPr>
        <w:t>д</w:t>
      </w:r>
      <w:r w:rsidRPr="005771AF">
        <w:rPr>
          <w:rFonts w:ascii="Times New Roman" w:hAnsi="Times New Roman" w:cs="Times New Roman"/>
          <w:sz w:val="24"/>
          <w:szCs w:val="24"/>
          <w:lang w:val="sr-Cyrl-RS"/>
        </w:rPr>
        <w:t>ровским јединицама</w:t>
      </w:r>
      <w:r w:rsidR="00F177BD" w:rsidRPr="005771AF">
        <w:rPr>
          <w:rFonts w:ascii="Times New Roman" w:hAnsi="Times New Roman" w:cs="Times New Roman"/>
          <w:sz w:val="24"/>
          <w:szCs w:val="24"/>
          <w:lang w:val="sr-Cyrl-RS"/>
        </w:rPr>
        <w:t xml:space="preserve"> и руководиоце у органима АП и ЈЛС за примену оквира компетенција, које ће бити организоване од стране Националне академије за јавну управу у периоду 3. квартал 2021. – 4. квартал 2025.</w:t>
      </w:r>
      <w:r w:rsidR="002568B6">
        <w:rPr>
          <w:rFonts w:ascii="Times New Roman" w:hAnsi="Times New Roman" w:cs="Times New Roman"/>
          <w:sz w:val="24"/>
          <w:szCs w:val="24"/>
          <w:lang w:val="sr-Cyrl-RS"/>
        </w:rPr>
        <w:t xml:space="preserve"> године.</w:t>
      </w:r>
      <w:r w:rsidR="00AC7257" w:rsidRPr="005771AF">
        <w:rPr>
          <w:rFonts w:ascii="Times New Roman" w:hAnsi="Times New Roman" w:cs="Times New Roman"/>
          <w:sz w:val="24"/>
          <w:szCs w:val="24"/>
          <w:lang w:val="sr-Cyrl-RS"/>
        </w:rPr>
        <w:t xml:space="preserve"> </w:t>
      </w:r>
      <w:r w:rsidRPr="005771AF">
        <w:rPr>
          <w:rFonts w:ascii="Times New Roman" w:hAnsi="Times New Roman" w:cs="Times New Roman"/>
          <w:sz w:val="24"/>
          <w:szCs w:val="24"/>
          <w:lang w:val="sr-Cyrl-RS"/>
        </w:rPr>
        <w:t xml:space="preserve">  </w:t>
      </w:r>
    </w:p>
    <w:p w14:paraId="3AC517FC" w14:textId="77777777" w:rsidR="005B3773" w:rsidRPr="005771AF" w:rsidRDefault="005B3773" w:rsidP="000512C3">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r w:rsidR="00DD1DF3" w:rsidRPr="005771AF">
        <w:rPr>
          <w:rFonts w:ascii="Times New Roman" w:hAnsi="Times New Roman" w:cs="Times New Roman"/>
          <w:sz w:val="24"/>
          <w:szCs w:val="24"/>
          <w:lang w:val="sr-Cyrl-RS"/>
        </w:rPr>
        <w:t xml:space="preserve"> </w:t>
      </w:r>
    </w:p>
    <w:p w14:paraId="31748A96"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36360520" w14:textId="6950EB3E" w:rsidR="00F177BD" w:rsidRDefault="00F177BD" w:rsidP="000512C3">
      <w:pPr>
        <w:spacing w:after="0" w:line="240" w:lineRule="auto"/>
        <w:ind w:firstLine="720"/>
        <w:jc w:val="both"/>
        <w:rPr>
          <w:rFonts w:ascii="Times New Roman" w:hAnsi="Times New Roman" w:cs="Times New Roman"/>
          <w:sz w:val="24"/>
          <w:szCs w:val="24"/>
          <w:lang w:val="sr-Cyrl-RS"/>
        </w:rPr>
      </w:pPr>
      <w:r w:rsidRPr="005771AF">
        <w:rPr>
          <w:rFonts w:ascii="Times New Roman" w:hAnsi="Times New Roman" w:cs="Times New Roman"/>
          <w:sz w:val="24"/>
          <w:szCs w:val="24"/>
          <w:lang w:val="sr-Cyrl-RS"/>
        </w:rPr>
        <w:t>Имајући у виду да се ради о изменама и допунама</w:t>
      </w:r>
      <w:r w:rsidR="00E872D3">
        <w:rPr>
          <w:rFonts w:ascii="Times New Roman" w:hAnsi="Times New Roman" w:cs="Times New Roman"/>
          <w:sz w:val="24"/>
          <w:szCs w:val="24"/>
          <w:lang w:val="sr-Cyrl-RS"/>
        </w:rPr>
        <w:t xml:space="preserve"> нормативног оквира, односно</w:t>
      </w:r>
      <w:r w:rsidRPr="005771AF">
        <w:rPr>
          <w:rFonts w:ascii="Times New Roman" w:hAnsi="Times New Roman" w:cs="Times New Roman"/>
          <w:sz w:val="24"/>
          <w:szCs w:val="24"/>
          <w:lang w:val="sr-Cyrl-RS"/>
        </w:rPr>
        <w:t xml:space="preserve"> Закона о запосленима у АП и ЈЛС, у циљу увођења система компетенција и даљег унапређења управљања људским ресурсима на локалном нивоу, ради постизања наведеног неопходна је интервенција јавног сектора.</w:t>
      </w:r>
    </w:p>
    <w:p w14:paraId="605D921F" w14:textId="77777777" w:rsidR="000512C3" w:rsidRPr="005771AF" w:rsidRDefault="000512C3" w:rsidP="000512C3">
      <w:pPr>
        <w:spacing w:after="0" w:line="240" w:lineRule="auto"/>
        <w:ind w:firstLine="720"/>
        <w:jc w:val="both"/>
        <w:rPr>
          <w:rFonts w:ascii="Times New Roman" w:hAnsi="Times New Roman" w:cs="Times New Roman"/>
          <w:sz w:val="24"/>
          <w:szCs w:val="24"/>
          <w:lang w:val="sr-Cyrl-RS"/>
        </w:rPr>
      </w:pPr>
    </w:p>
    <w:p w14:paraId="516F69A7" w14:textId="77777777" w:rsidR="001878C4" w:rsidRPr="005771AF" w:rsidRDefault="005B3773" w:rsidP="000512C3">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Да ли постоје расположиви, односно потенцијални ресурси за спровођење идентификованих опција?</w:t>
      </w:r>
    </w:p>
    <w:p w14:paraId="2DCA77CF"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13BE83AB" w14:textId="277E27D2" w:rsidR="00AE4C3D" w:rsidRPr="005771AF" w:rsidRDefault="00CA3C94" w:rsidP="000512C3">
      <w:pPr>
        <w:spacing w:after="0" w:line="240" w:lineRule="auto"/>
        <w:ind w:firstLine="720"/>
        <w:jc w:val="both"/>
        <w:rPr>
          <w:rFonts w:ascii="Times New Roman" w:hAnsi="Times New Roman" w:cs="Times New Roman"/>
          <w:color w:val="000000"/>
          <w:sz w:val="24"/>
          <w:szCs w:val="24"/>
          <w:lang w:val="sr-Cyrl-RS"/>
        </w:rPr>
      </w:pPr>
      <w:r w:rsidRPr="00CA3C94">
        <w:rPr>
          <w:rFonts w:ascii="Times New Roman" w:hAnsi="Times New Roman" w:cs="Times New Roman"/>
          <w:sz w:val="24"/>
          <w:szCs w:val="24"/>
          <w:lang w:val="sr-Cyrl-RS"/>
        </w:rPr>
        <w:t xml:space="preserve">У циљу утврђивања могућности увођења оквира компетенција потребних за рад запослених у органима АП и ЈЛС у оквиру пројекта “Управљање људским ресурсима у локалној самоправи – фаза 2“, који у Републици Србији спроводи Савет Европе заједно са пројектним партнерима, Министарством државне управе и локалне самоуправе и Сталном конференцијом градова и општина, </w:t>
      </w:r>
      <w:r w:rsidRPr="00CA3C94">
        <w:rPr>
          <w:rFonts w:ascii="Times New Roman" w:hAnsi="Times New Roman" w:cs="Times New Roman"/>
          <w:sz w:val="24"/>
          <w:szCs w:val="24"/>
        </w:rPr>
        <w:t>спроведена</w:t>
      </w:r>
      <w:r w:rsidRPr="00CA3C94">
        <w:rPr>
          <w:rFonts w:ascii="Times New Roman" w:hAnsi="Times New Roman" w:cs="Times New Roman"/>
          <w:sz w:val="24"/>
          <w:szCs w:val="24"/>
          <w:lang w:val="sr-Cyrl-RS"/>
        </w:rPr>
        <w:t xml:space="preserve"> је</w:t>
      </w:r>
      <w:r w:rsidRPr="00CA3C94">
        <w:rPr>
          <w:rFonts w:ascii="Times New Roman" w:hAnsi="Times New Roman" w:cs="Times New Roman"/>
          <w:sz w:val="24"/>
          <w:szCs w:val="24"/>
        </w:rPr>
        <w:t xml:space="preserve"> анализа применљивости система компетенција на државном нивоу на органе АП и ЈЛС.</w:t>
      </w:r>
      <w:r w:rsidRPr="00CA3C94">
        <w:rPr>
          <w:rFonts w:ascii="Times New Roman" w:hAnsi="Times New Roman" w:cs="Times New Roman"/>
          <w:sz w:val="24"/>
          <w:szCs w:val="24"/>
          <w:lang w:val="sr-Cyrl-RS"/>
        </w:rPr>
        <w:t xml:space="preserve"> Ова анализа је показала да се </w:t>
      </w:r>
      <w:r w:rsidRPr="00CA3C94">
        <w:rPr>
          <w:rFonts w:ascii="Times New Roman" w:hAnsi="Times New Roman" w:cs="Times New Roman"/>
          <w:sz w:val="24"/>
          <w:szCs w:val="24"/>
        </w:rPr>
        <w:t>оквир компетенција може применити на локалном нивоу власти уз одређена прилагођавања потребама тих органа и њиховим надлежностима</w:t>
      </w:r>
      <w:r w:rsidRPr="00CA3C94">
        <w:rPr>
          <w:rFonts w:ascii="Times New Roman" w:hAnsi="Times New Roman" w:cs="Times New Roman"/>
          <w:sz w:val="24"/>
          <w:szCs w:val="24"/>
          <w:lang w:val="sr-Cyrl-RS"/>
        </w:rPr>
        <w:t xml:space="preserve"> </w:t>
      </w:r>
      <w:r w:rsidRPr="00CA3C94">
        <w:rPr>
          <w:rFonts w:ascii="Times New Roman" w:hAnsi="Times New Roman" w:cs="Times New Roman"/>
          <w:color w:val="000000"/>
          <w:sz w:val="24"/>
          <w:szCs w:val="24"/>
          <w:lang w:val="sr-Cyrl-RS"/>
        </w:rPr>
        <w:t xml:space="preserve">(изворни и поверени послови). </w:t>
      </w:r>
      <w:r w:rsidR="00AE4C3D">
        <w:rPr>
          <w:rFonts w:ascii="Times New Roman" w:hAnsi="Times New Roman" w:cs="Times New Roman"/>
          <w:color w:val="000000"/>
          <w:sz w:val="24"/>
          <w:szCs w:val="24"/>
          <w:lang w:val="sr-Cyrl-RS"/>
        </w:rPr>
        <w:t>Наведена анализа била је полазна основа за почетак увођења система компетенција у службенички систем. Имајући у виду специфичности локалног нивоа власти са увођењем система компетенција кренуло се фазно, прво у акте о систематизацији а сада предложеним изменама систем ће се интегрисати и</w:t>
      </w:r>
      <w:r w:rsidR="00AE4C3D">
        <w:rPr>
          <w:rFonts w:ascii="Times New Roman" w:hAnsi="Times New Roman" w:cs="Times New Roman"/>
          <w:color w:val="000000"/>
          <w:sz w:val="24"/>
          <w:szCs w:val="24"/>
          <w:lang w:val="en-GB"/>
        </w:rPr>
        <w:t xml:space="preserve"> </w:t>
      </w:r>
      <w:r w:rsidR="00AE4C3D">
        <w:rPr>
          <w:rFonts w:ascii="Times New Roman" w:hAnsi="Times New Roman" w:cs="Times New Roman"/>
          <w:color w:val="000000"/>
          <w:sz w:val="24"/>
          <w:szCs w:val="24"/>
          <w:lang w:val="sr-Cyrl-RS"/>
        </w:rPr>
        <w:t xml:space="preserve">у поступке попуњавања радних места, подразумевајући под тим и поступак спровођења интерног и јавног конкурса. </w:t>
      </w:r>
    </w:p>
    <w:p w14:paraId="0ECDE056" w14:textId="77777777" w:rsidR="00AE4C3D" w:rsidRPr="00C97B14" w:rsidRDefault="00AE4C3D" w:rsidP="000512C3">
      <w:pPr>
        <w:spacing w:after="0" w:line="240" w:lineRule="auto"/>
        <w:ind w:firstLine="720"/>
        <w:jc w:val="both"/>
        <w:rPr>
          <w:rFonts w:ascii="Times New Roman" w:eastAsia="Times New Roman" w:hAnsi="Times New Roman" w:cs="Times New Roman"/>
          <w:sz w:val="24"/>
          <w:szCs w:val="24"/>
          <w:lang w:val="sr-Cyrl-RS" w:eastAsia="ar-SA"/>
        </w:rPr>
      </w:pPr>
      <w:r>
        <w:rPr>
          <w:rFonts w:ascii="Times New Roman" w:eastAsia="Times New Roman" w:hAnsi="Times New Roman" w:cs="Times New Roman"/>
          <w:sz w:val="24"/>
          <w:szCs w:val="24"/>
          <w:lang w:val="sr-Cyrl-RS" w:eastAsia="ar-SA"/>
        </w:rPr>
        <w:t>Почев од</w:t>
      </w:r>
      <w:r w:rsidRPr="00C97B14">
        <w:rPr>
          <w:rFonts w:ascii="Times New Roman" w:eastAsia="Times New Roman" w:hAnsi="Times New Roman" w:cs="Times New Roman"/>
          <w:sz w:val="24"/>
          <w:szCs w:val="24"/>
          <w:lang w:val="sr-Cyrl-RS" w:eastAsia="ar-SA"/>
        </w:rPr>
        <w:t xml:space="preserve"> 2017. године, када је почела пуна примена Закона о запосленима у АП и ЈЛС радило се на успостављању одрживог и стабилног службеничког система који почива на савременим принцима УЉР, при чему су упоредо јачани административни капацитети у циљу професионализације управе.</w:t>
      </w:r>
    </w:p>
    <w:p w14:paraId="0832F0E4" w14:textId="6C728F97" w:rsidR="00C07505" w:rsidRPr="0084799C" w:rsidRDefault="00CA3C94" w:rsidP="000512C3">
      <w:pPr>
        <w:suppressAutoHyphens/>
        <w:spacing w:after="0" w:line="240" w:lineRule="auto"/>
        <w:ind w:firstLine="720"/>
        <w:jc w:val="both"/>
        <w:rPr>
          <w:rFonts w:ascii="Calibri" w:eastAsia="Times New Roman" w:hAnsi="Calibri" w:cs="Times New Roman"/>
          <w:b/>
          <w:sz w:val="24"/>
          <w:szCs w:val="24"/>
        </w:rPr>
      </w:pPr>
      <w:r w:rsidRPr="00CA3C94">
        <w:rPr>
          <w:rFonts w:ascii="Times New Roman" w:eastAsia="Times New Roman" w:hAnsi="Times New Roman" w:cs="Times New Roman"/>
          <w:sz w:val="24"/>
          <w:szCs w:val="24"/>
          <w:lang w:val="sr-Cyrl-RS" w:eastAsia="ar-SA"/>
        </w:rPr>
        <w:t xml:space="preserve">Анализа стања, кроз пројекат Савета Европе „Управљање људским ресурсима у локалној самоуправи – фаза 2“ коришћењем индекса за УЉР који је развила Стална конференција градова и општина, указују да </w:t>
      </w:r>
      <w:r w:rsidRPr="00CA3C94">
        <w:rPr>
          <w:rFonts w:ascii="Times New Roman" w:eastAsia="Times New Roman" w:hAnsi="Times New Roman" w:cs="Times New Roman"/>
          <w:bCs/>
          <w:sz w:val="24"/>
          <w:szCs w:val="24"/>
          <w:lang w:val="sr-Cyrl-RS" w:eastAsia="ar-SA"/>
        </w:rPr>
        <w:t>око</w:t>
      </w:r>
      <w:r w:rsidRPr="00CA3C94">
        <w:rPr>
          <w:rFonts w:ascii="Times New Roman" w:eastAsia="Times New Roman" w:hAnsi="Times New Roman" w:cs="Times New Roman"/>
          <w:bCs/>
          <w:sz w:val="24"/>
          <w:szCs w:val="24"/>
          <w:lang w:eastAsia="ar-SA"/>
        </w:rPr>
        <w:t xml:space="preserve"> 64%</w:t>
      </w:r>
      <w:r w:rsidRPr="00CA3C94" w:rsidDel="00536380">
        <w:rPr>
          <w:rFonts w:ascii="Times New Roman" w:eastAsia="Times New Roman" w:hAnsi="Times New Roman" w:cs="Times New Roman"/>
          <w:sz w:val="24"/>
          <w:szCs w:val="24"/>
          <w:lang w:eastAsia="ar-SA"/>
        </w:rPr>
        <w:t xml:space="preserve"> </w:t>
      </w:r>
      <w:r w:rsidRPr="00CA3C94">
        <w:rPr>
          <w:rFonts w:ascii="Times New Roman" w:eastAsia="Times New Roman" w:hAnsi="Times New Roman" w:cs="Times New Roman"/>
          <w:bCs/>
          <w:sz w:val="24"/>
          <w:szCs w:val="24"/>
          <w:lang w:val="sr-Cyrl-RS" w:eastAsia="ar-SA"/>
        </w:rPr>
        <w:t xml:space="preserve">ЈЛС има потпуно задовољавајућу кадровску структуру везано за послове УЉР, а организациони и кадровски капацитети у формалном смислу су на прихватљивом нивоу, као и да је неопходно уложити напоре у подизање неопходних компетенција и мотивације запослених на тим местима. </w:t>
      </w:r>
      <w:r w:rsidRPr="00CA3C94">
        <w:rPr>
          <w:rFonts w:ascii="Times New Roman" w:eastAsia="Times New Roman" w:hAnsi="Times New Roman" w:cs="Times New Roman"/>
          <w:sz w:val="24"/>
          <w:szCs w:val="24"/>
          <w:lang w:val="sr-Cyrl-RS" w:eastAsia="ar-SA"/>
        </w:rPr>
        <w:t xml:space="preserve">Због комплексности реформских решења којима ће се систем компетенција у потпуности интегрисати у функције УЉР на локалном нивоу власти, као и чињенице да на локалном нивоу власти не </w:t>
      </w:r>
      <w:r w:rsidRPr="00CA3C94">
        <w:rPr>
          <w:rFonts w:ascii="Times New Roman" w:hAnsi="Times New Roman" w:cs="Times New Roman"/>
          <w:sz w:val="24"/>
          <w:szCs w:val="24"/>
        </w:rPr>
        <w:t xml:space="preserve">постоји централна јединица за људске ресурсе </w:t>
      </w:r>
      <w:r w:rsidRPr="00CA3C94">
        <w:rPr>
          <w:rFonts w:ascii="Times New Roman" w:hAnsi="Times New Roman" w:cs="Times New Roman"/>
          <w:sz w:val="24"/>
          <w:szCs w:val="24"/>
          <w:lang w:val="sr-Cyrl-RS"/>
        </w:rPr>
        <w:t>као што је</w:t>
      </w:r>
      <w:r w:rsidRPr="00CA3C94">
        <w:rPr>
          <w:rFonts w:ascii="Times New Roman" w:hAnsi="Times New Roman" w:cs="Times New Roman"/>
          <w:sz w:val="24"/>
          <w:szCs w:val="24"/>
        </w:rPr>
        <w:t xml:space="preserve"> С</w:t>
      </w:r>
      <w:r w:rsidRPr="00CA3C94">
        <w:rPr>
          <w:rFonts w:ascii="Times New Roman" w:hAnsi="Times New Roman" w:cs="Times New Roman"/>
          <w:sz w:val="24"/>
          <w:szCs w:val="24"/>
          <w:lang w:val="sr-Cyrl-RS"/>
        </w:rPr>
        <w:t xml:space="preserve">лужба Владе за управљање </w:t>
      </w:r>
      <w:r w:rsidR="0019796D">
        <w:rPr>
          <w:rFonts w:ascii="Times New Roman" w:hAnsi="Times New Roman" w:cs="Times New Roman"/>
          <w:sz w:val="24"/>
          <w:szCs w:val="24"/>
          <w:lang w:val="sr-Cyrl-RS"/>
        </w:rPr>
        <w:t xml:space="preserve">кадровима (у даљем тексту: СУК), </w:t>
      </w:r>
      <w:r w:rsidR="0019796D" w:rsidRPr="00CA3C94">
        <w:rPr>
          <w:rFonts w:ascii="Times New Roman" w:hAnsi="Times New Roman" w:cs="Times New Roman"/>
          <w:color w:val="000000"/>
          <w:sz w:val="24"/>
          <w:szCs w:val="24"/>
          <w:lang w:val="sr-Cyrl-RS"/>
        </w:rPr>
        <w:t>урађена је Анализа могуће улоге и подршке СУК-а имплементацији оквира компетенција којом су утврђене претпоставке за укључивање ове службе у пружању шире подршке свеобухватном процесу ин</w:t>
      </w:r>
      <w:r w:rsidR="0019796D">
        <w:rPr>
          <w:rFonts w:ascii="Times New Roman" w:hAnsi="Times New Roman" w:cs="Times New Roman"/>
          <w:color w:val="000000"/>
          <w:sz w:val="24"/>
          <w:szCs w:val="24"/>
          <w:lang w:val="sr-Cyrl-RS"/>
        </w:rPr>
        <w:t>тегрисања система компетенција. Према одредбама важећег</w:t>
      </w:r>
      <w:r w:rsidRPr="00CA3C94">
        <w:rPr>
          <w:rFonts w:ascii="Times New Roman" w:hAnsi="Times New Roman" w:cs="Times New Roman"/>
          <w:sz w:val="24"/>
          <w:szCs w:val="24"/>
          <w:lang w:val="sr-Cyrl-RS"/>
        </w:rPr>
        <w:t xml:space="preserve"> </w:t>
      </w:r>
      <w:r w:rsidR="0019796D">
        <w:rPr>
          <w:rFonts w:ascii="Times New Roman" w:hAnsi="Times New Roman" w:cs="Times New Roman"/>
          <w:sz w:val="24"/>
          <w:szCs w:val="24"/>
          <w:lang w:val="sr-Cyrl-RS"/>
        </w:rPr>
        <w:t>Закона</w:t>
      </w:r>
      <w:r w:rsidR="00AE4C3D">
        <w:rPr>
          <w:rFonts w:ascii="Times New Roman" w:hAnsi="Times New Roman" w:cs="Times New Roman"/>
          <w:sz w:val="24"/>
          <w:szCs w:val="24"/>
          <w:lang w:val="sr-Cyrl-RS"/>
        </w:rPr>
        <w:t xml:space="preserve"> о запосленима у АП и ЈЛС</w:t>
      </w:r>
      <w:r w:rsidRPr="00AE4C3D">
        <w:rPr>
          <w:rFonts w:ascii="Times New Roman" w:hAnsi="Times New Roman" w:cs="Times New Roman"/>
          <w:sz w:val="24"/>
          <w:szCs w:val="24"/>
          <w:highlight w:val="yellow"/>
          <w:lang w:val="sr-Cyrl-RS"/>
        </w:rPr>
        <w:t xml:space="preserve"> </w:t>
      </w:r>
      <w:r w:rsidRPr="00C07505">
        <w:rPr>
          <w:rFonts w:ascii="Times New Roman" w:hAnsi="Times New Roman" w:cs="Times New Roman"/>
          <w:sz w:val="24"/>
          <w:szCs w:val="24"/>
          <w:lang w:val="sr-Cyrl-RS"/>
        </w:rPr>
        <w:t xml:space="preserve">омогућена </w:t>
      </w:r>
      <w:r w:rsidR="0019796D" w:rsidRPr="00C07505">
        <w:rPr>
          <w:rFonts w:ascii="Times New Roman" w:hAnsi="Times New Roman" w:cs="Times New Roman"/>
          <w:sz w:val="24"/>
          <w:szCs w:val="24"/>
          <w:lang w:val="sr-Cyrl-RS"/>
        </w:rPr>
        <w:t xml:space="preserve">је </w:t>
      </w:r>
      <w:r w:rsidRPr="00C07505">
        <w:rPr>
          <w:rFonts w:ascii="Times New Roman" w:hAnsi="Times New Roman" w:cs="Times New Roman"/>
          <w:sz w:val="24"/>
          <w:szCs w:val="24"/>
          <w:lang w:val="sr-Cyrl-RS"/>
        </w:rPr>
        <w:t xml:space="preserve">ближа </w:t>
      </w:r>
      <w:r w:rsidRPr="00C07505">
        <w:rPr>
          <w:rFonts w:ascii="Times New Roman" w:hAnsi="Times New Roman" w:cs="Times New Roman"/>
          <w:color w:val="000000"/>
          <w:sz w:val="24"/>
          <w:szCs w:val="24"/>
          <w:lang w:val="sr-Cyrl-RS"/>
        </w:rPr>
        <w:t>сарадња јединица локалне самоуправе са СУК-ом како у погледу стручне тако и у погледу саветодавне помоћи у примен</w:t>
      </w:r>
      <w:r w:rsidR="0019796D" w:rsidRPr="00C07505">
        <w:rPr>
          <w:rFonts w:ascii="Times New Roman" w:hAnsi="Times New Roman" w:cs="Times New Roman"/>
          <w:color w:val="000000"/>
          <w:sz w:val="24"/>
          <w:szCs w:val="24"/>
          <w:lang w:val="sr-Cyrl-RS"/>
        </w:rPr>
        <w:t>и овог закона и других прописа</w:t>
      </w:r>
      <w:r w:rsidRPr="00C07505">
        <w:rPr>
          <w:rFonts w:ascii="Times New Roman" w:hAnsi="Times New Roman" w:cs="Times New Roman"/>
          <w:color w:val="000000"/>
          <w:sz w:val="24"/>
          <w:szCs w:val="24"/>
          <w:lang w:val="sr-Cyrl-RS"/>
        </w:rPr>
        <w:t>. Једна од основних претпоставки за пружање адекватне подршке и помоћи у првој фази имплементације оквира компетенција односи</w:t>
      </w:r>
      <w:r w:rsidR="0019796D" w:rsidRPr="00C07505">
        <w:rPr>
          <w:rFonts w:ascii="Times New Roman" w:hAnsi="Times New Roman" w:cs="Times New Roman"/>
          <w:color w:val="000000"/>
          <w:sz w:val="24"/>
          <w:szCs w:val="24"/>
          <w:lang w:val="sr-Cyrl-RS"/>
        </w:rPr>
        <w:t>ла</w:t>
      </w:r>
      <w:r w:rsidRPr="00C07505">
        <w:rPr>
          <w:rFonts w:ascii="Times New Roman" w:hAnsi="Times New Roman" w:cs="Times New Roman"/>
          <w:color w:val="000000"/>
          <w:sz w:val="24"/>
          <w:szCs w:val="24"/>
          <w:lang w:val="sr-Cyrl-RS"/>
        </w:rPr>
        <w:t xml:space="preserve"> се на јачање капацитета СУК-а, односно Одсека за анализу радних места и планирање кадрова, кроз повећање броја запослених</w:t>
      </w:r>
      <w:r w:rsidR="0019796D" w:rsidRPr="00C07505">
        <w:rPr>
          <w:rFonts w:ascii="Times New Roman" w:hAnsi="Times New Roman" w:cs="Times New Roman"/>
          <w:color w:val="000000"/>
          <w:sz w:val="24"/>
          <w:szCs w:val="24"/>
          <w:lang w:val="sr-Cyrl-RS"/>
        </w:rPr>
        <w:t>.</w:t>
      </w:r>
      <w:r w:rsidR="00C07505">
        <w:rPr>
          <w:rFonts w:ascii="Times New Roman" w:hAnsi="Times New Roman" w:cs="Times New Roman"/>
          <w:color w:val="000000"/>
          <w:sz w:val="24"/>
          <w:szCs w:val="24"/>
          <w:lang w:val="sr-Cyrl-RS"/>
        </w:rPr>
        <w:t xml:space="preserve"> Такође, поводом предложених измена Закона</w:t>
      </w:r>
      <w:r w:rsidR="00277D70">
        <w:rPr>
          <w:rFonts w:ascii="Times New Roman" w:hAnsi="Times New Roman" w:cs="Times New Roman"/>
          <w:color w:val="000000"/>
          <w:sz w:val="24"/>
          <w:szCs w:val="24"/>
          <w:lang w:val="sr-Cyrl-RS"/>
        </w:rPr>
        <w:t>,</w:t>
      </w:r>
      <w:r w:rsidR="00C07505">
        <w:rPr>
          <w:rFonts w:ascii="Times New Roman" w:hAnsi="Times New Roman" w:cs="Times New Roman"/>
          <w:color w:val="000000"/>
          <w:sz w:val="24"/>
          <w:szCs w:val="24"/>
          <w:lang w:val="sr-Cyrl-RS"/>
        </w:rPr>
        <w:t xml:space="preserve"> а имајући у виду</w:t>
      </w:r>
      <w:r w:rsidR="00C07505">
        <w:rPr>
          <w:rFonts w:ascii="Times New Roman" w:eastAsia="SimSun" w:hAnsi="Times New Roman" w:cs="Times New Roman"/>
          <w:sz w:val="24"/>
          <w:szCs w:val="24"/>
          <w:lang w:val="ru-RU" w:eastAsia="zh-CN"/>
        </w:rPr>
        <w:t xml:space="preserve"> обавезе</w:t>
      </w:r>
      <w:r w:rsidR="00C07505" w:rsidRPr="0084799C">
        <w:rPr>
          <w:rFonts w:ascii="Times New Roman" w:eastAsia="SimSun" w:hAnsi="Times New Roman" w:cs="Times New Roman"/>
          <w:sz w:val="24"/>
          <w:szCs w:val="24"/>
          <w:lang w:val="ru-RU" w:eastAsia="zh-CN"/>
        </w:rPr>
        <w:t xml:space="preserve"> Министарства државне управе и локлане самоуправе које произилазе из прописа којима се уређује плански систем и стратешких докумената у складу са којима је Министарство дужно прати и анализира стање и пружа подршку јединицама локалне самоуправе у примени Закона о запосленима у АП и ЈЛС, </w:t>
      </w:r>
      <w:r w:rsidR="00277D70">
        <w:rPr>
          <w:rFonts w:ascii="Times New Roman" w:eastAsia="SimSun" w:hAnsi="Times New Roman" w:cs="Times New Roman"/>
          <w:sz w:val="24"/>
          <w:szCs w:val="24"/>
          <w:lang w:val="ru-RU" w:eastAsia="zh-CN"/>
        </w:rPr>
        <w:t xml:space="preserve">као и препорука датих у Анализи за успостављање новог механизма комуникације и координације ЈЛС у области примене радно правних прописа из 2022. године, </w:t>
      </w:r>
      <w:r w:rsidR="00C07505" w:rsidRPr="0084799C">
        <w:rPr>
          <w:rFonts w:ascii="Times New Roman" w:eastAsia="SimSun" w:hAnsi="Times New Roman" w:cs="Times New Roman"/>
          <w:sz w:val="24"/>
          <w:szCs w:val="24"/>
          <w:lang w:val="ru-RU" w:eastAsia="zh-CN"/>
        </w:rPr>
        <w:t xml:space="preserve">потребно је </w:t>
      </w:r>
      <w:r w:rsidR="00C07505" w:rsidRPr="0084799C">
        <w:rPr>
          <w:rFonts w:ascii="Times New Roman" w:eastAsia="Calibri" w:hAnsi="Times New Roman" w:cs="Times New Roman"/>
          <w:sz w:val="24"/>
          <w:szCs w:val="24"/>
          <w:lang w:val="ru-RU"/>
        </w:rPr>
        <w:t>о</w:t>
      </w:r>
      <w:r w:rsidR="00C07505">
        <w:rPr>
          <w:rFonts w:ascii="Times New Roman" w:eastAsia="Calibri" w:hAnsi="Times New Roman" w:cs="Times New Roman"/>
          <w:sz w:val="24"/>
          <w:szCs w:val="24"/>
          <w:lang w:val="ru-RU"/>
        </w:rPr>
        <w:t xml:space="preserve">јачати капацитете Министарства, кроз </w:t>
      </w:r>
      <w:r w:rsidR="00C07505" w:rsidRPr="0084799C">
        <w:rPr>
          <w:rFonts w:ascii="Times New Roman" w:eastAsia="SimSun" w:hAnsi="Times New Roman" w:cs="Times New Roman"/>
          <w:sz w:val="24"/>
          <w:szCs w:val="24"/>
          <w:lang w:val="ru-RU" w:eastAsia="zh-CN"/>
        </w:rPr>
        <w:t>повећање броја запослених за два извршиоца у организационој јединици надлежној за спрово</w:t>
      </w:r>
      <w:r w:rsidR="00C07505">
        <w:rPr>
          <w:rFonts w:ascii="Times New Roman" w:eastAsia="SimSun" w:hAnsi="Times New Roman" w:cs="Times New Roman"/>
          <w:sz w:val="24"/>
          <w:szCs w:val="24"/>
          <w:lang w:val="ru-RU" w:eastAsia="zh-CN"/>
        </w:rPr>
        <w:t>ђење предложених одредби закона</w:t>
      </w:r>
      <w:r w:rsidR="00C07505" w:rsidRPr="0084799C">
        <w:rPr>
          <w:rFonts w:ascii="Times New Roman" w:eastAsia="Times New Roman" w:hAnsi="Times New Roman" w:cs="Times New Roman"/>
          <w:sz w:val="24"/>
          <w:szCs w:val="24"/>
          <w:lang w:val="sr-Cyrl-RS"/>
        </w:rPr>
        <w:t xml:space="preserve"> Сектор </w:t>
      </w:r>
      <w:r w:rsidR="00C07505">
        <w:rPr>
          <w:rFonts w:ascii="Times New Roman" w:eastAsia="Times New Roman" w:hAnsi="Times New Roman" w:cs="Times New Roman"/>
          <w:sz w:val="24"/>
          <w:szCs w:val="24"/>
          <w:lang w:val="sr-Cyrl-RS"/>
        </w:rPr>
        <w:t>за управљање људским ресурсима, Одсек за систем радних односа</w:t>
      </w:r>
      <w:r w:rsidR="00C07505" w:rsidRPr="0084799C">
        <w:rPr>
          <w:rFonts w:ascii="Times New Roman" w:eastAsia="Times New Roman" w:hAnsi="Times New Roman" w:cs="Times New Roman"/>
          <w:sz w:val="24"/>
          <w:szCs w:val="24"/>
        </w:rPr>
        <w:t>.</w:t>
      </w:r>
      <w:r w:rsidR="00C07505" w:rsidRPr="0084799C">
        <w:rPr>
          <w:rFonts w:ascii="CTimesBold" w:eastAsia="Times New Roman" w:hAnsi="CTimesBold" w:cs="Times New Roman"/>
          <w:b/>
          <w:sz w:val="24"/>
          <w:szCs w:val="24"/>
        </w:rPr>
        <w:t xml:space="preserve"> </w:t>
      </w:r>
    </w:p>
    <w:p w14:paraId="7CC28F8D" w14:textId="77777777" w:rsidR="00AE4C3D" w:rsidRDefault="00AE4C3D" w:rsidP="000512C3">
      <w:pPr>
        <w:pStyle w:val="NoSpacing"/>
        <w:jc w:val="both"/>
        <w:rPr>
          <w:rFonts w:ascii="Times New Roman" w:eastAsiaTheme="minorHAnsi" w:hAnsi="Times New Roman" w:cs="Times New Roman"/>
          <w:sz w:val="24"/>
          <w:szCs w:val="24"/>
          <w:lang w:val="sr-Cyrl-RS"/>
        </w:rPr>
      </w:pPr>
    </w:p>
    <w:p w14:paraId="0602F141" w14:textId="77777777" w:rsidR="00EC7FDB" w:rsidRPr="005771AF" w:rsidRDefault="00C60EB4" w:rsidP="000512C3">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Која опција је изабрана </w:t>
      </w:r>
      <w:r w:rsidR="006767DE" w:rsidRPr="005771AF">
        <w:rPr>
          <w:rFonts w:ascii="Times New Roman" w:hAnsi="Times New Roman" w:cs="Times New Roman"/>
          <w:sz w:val="24"/>
          <w:szCs w:val="24"/>
        </w:rPr>
        <w:t xml:space="preserve">за спровођење </w:t>
      </w:r>
      <w:r w:rsidRPr="005771AF">
        <w:rPr>
          <w:rFonts w:ascii="Times New Roman" w:hAnsi="Times New Roman" w:cs="Times New Roman"/>
          <w:sz w:val="24"/>
          <w:szCs w:val="24"/>
        </w:rPr>
        <w:t>и на основу чега је процењено да ће се</w:t>
      </w:r>
      <w:r w:rsidR="006767DE" w:rsidRPr="005771AF">
        <w:rPr>
          <w:rFonts w:ascii="Times New Roman" w:hAnsi="Times New Roman" w:cs="Times New Roman"/>
          <w:sz w:val="24"/>
          <w:szCs w:val="24"/>
        </w:rPr>
        <w:t xml:space="preserve"> том опцијом постићи жељена промена и</w:t>
      </w:r>
      <w:r w:rsidRPr="005771AF">
        <w:rPr>
          <w:rFonts w:ascii="Times New Roman" w:hAnsi="Times New Roman" w:cs="Times New Roman"/>
          <w:sz w:val="24"/>
          <w:szCs w:val="24"/>
          <w:lang w:val="ru-RU"/>
        </w:rPr>
        <w:t xml:space="preserve"> остварење утврђених циљева</w:t>
      </w:r>
      <w:r w:rsidR="006767DE" w:rsidRPr="005771AF">
        <w:rPr>
          <w:rFonts w:ascii="Times New Roman" w:hAnsi="Times New Roman" w:cs="Times New Roman"/>
          <w:sz w:val="24"/>
          <w:szCs w:val="24"/>
          <w:lang w:val="ru-RU"/>
        </w:rPr>
        <w:t>?</w:t>
      </w:r>
    </w:p>
    <w:p w14:paraId="648D3C62" w14:textId="77777777" w:rsidR="000512C3" w:rsidRDefault="000512C3" w:rsidP="000512C3">
      <w:pPr>
        <w:spacing w:after="0" w:line="240" w:lineRule="auto"/>
        <w:ind w:firstLine="720"/>
        <w:jc w:val="both"/>
        <w:rPr>
          <w:rFonts w:ascii="Times New Roman" w:hAnsi="Times New Roman" w:cs="Times New Roman"/>
          <w:sz w:val="24"/>
          <w:szCs w:val="24"/>
          <w:lang w:val="ru-RU"/>
        </w:rPr>
      </w:pPr>
    </w:p>
    <w:p w14:paraId="39EE0AC1" w14:textId="47D8D5C2" w:rsidR="00F439F3" w:rsidRPr="005771AF" w:rsidRDefault="001D5ABB" w:rsidP="000512C3">
      <w:pPr>
        <w:spacing w:after="0" w:line="240" w:lineRule="auto"/>
        <w:ind w:firstLine="720"/>
        <w:jc w:val="both"/>
        <w:rPr>
          <w:rFonts w:ascii="Times New Roman" w:hAnsi="Times New Roman" w:cs="Times New Roman"/>
          <w:sz w:val="24"/>
          <w:szCs w:val="24"/>
        </w:rPr>
      </w:pPr>
      <w:r w:rsidRPr="005771AF">
        <w:rPr>
          <w:rFonts w:ascii="Times New Roman" w:hAnsi="Times New Roman" w:cs="Times New Roman"/>
          <w:sz w:val="24"/>
          <w:szCs w:val="24"/>
          <w:lang w:val="ru-RU"/>
        </w:rPr>
        <w:t xml:space="preserve">Ради увођења система компетенција у област управљања људским ресурима у службенички систем на нивоу </w:t>
      </w:r>
      <w:r w:rsidR="00820338">
        <w:rPr>
          <w:rFonts w:ascii="Times New Roman" w:hAnsi="Times New Roman" w:cs="Times New Roman"/>
          <w:sz w:val="24"/>
          <w:szCs w:val="24"/>
          <w:lang w:val="ru-RU"/>
        </w:rPr>
        <w:t>АП и ЈЛС</w:t>
      </w:r>
      <w:r w:rsidRPr="005771AF">
        <w:rPr>
          <w:rFonts w:ascii="Times New Roman" w:hAnsi="Times New Roman" w:cs="Times New Roman"/>
          <w:sz w:val="24"/>
          <w:szCs w:val="24"/>
          <w:lang w:val="ru-RU"/>
        </w:rPr>
        <w:t>, потребно је изменити Закон о запосленима у</w:t>
      </w:r>
      <w:r w:rsidR="00EC7FDB" w:rsidRPr="005771AF">
        <w:rPr>
          <w:rFonts w:ascii="Times New Roman" w:hAnsi="Times New Roman" w:cs="Times New Roman"/>
          <w:sz w:val="24"/>
          <w:szCs w:val="24"/>
          <w:lang w:val="ru-RU"/>
        </w:rPr>
        <w:t xml:space="preserve"> аутономним покрајинама и јединицама лок</w:t>
      </w:r>
      <w:r w:rsidR="002C2574" w:rsidRPr="005771AF">
        <w:rPr>
          <w:rFonts w:ascii="Times New Roman" w:hAnsi="Times New Roman" w:cs="Times New Roman"/>
          <w:sz w:val="24"/>
          <w:szCs w:val="24"/>
          <w:lang w:val="ru-RU"/>
        </w:rPr>
        <w:t>алне самоупаве</w:t>
      </w:r>
      <w:r w:rsidR="00A13263" w:rsidRPr="005771AF">
        <w:rPr>
          <w:rFonts w:ascii="Times New Roman" w:hAnsi="Times New Roman" w:cs="Times New Roman"/>
          <w:sz w:val="24"/>
          <w:szCs w:val="24"/>
          <w:lang w:val="ru-RU"/>
        </w:rPr>
        <w:t>.</w:t>
      </w:r>
      <w:r w:rsidR="00845D49" w:rsidRPr="005771AF">
        <w:rPr>
          <w:rFonts w:ascii="Times New Roman" w:hAnsi="Times New Roman" w:cs="Times New Roman"/>
          <w:sz w:val="24"/>
          <w:szCs w:val="24"/>
          <w:lang w:val="ru-RU"/>
        </w:rPr>
        <w:t xml:space="preserve"> Наиме, ова област је уређена Законом и измене и допуне истог, су једина опција којом се постиже жељена промена.</w:t>
      </w:r>
    </w:p>
    <w:p w14:paraId="7C1F542B" w14:textId="77777777" w:rsidR="004628AD" w:rsidRPr="005771AF" w:rsidRDefault="004628AD" w:rsidP="000512C3">
      <w:pPr>
        <w:spacing w:after="0" w:line="240" w:lineRule="auto"/>
        <w:rPr>
          <w:rFonts w:ascii="Times New Roman" w:hAnsi="Times New Roman" w:cs="Times New Roman"/>
          <w:b/>
          <w:sz w:val="24"/>
          <w:szCs w:val="24"/>
          <w:u w:val="single"/>
          <w:lang w:val="sr-Cyrl-RS"/>
        </w:rPr>
      </w:pPr>
      <w:r w:rsidRPr="005771AF">
        <w:rPr>
          <w:rFonts w:ascii="Times New Roman" w:hAnsi="Times New Roman" w:cs="Times New Roman"/>
          <w:sz w:val="24"/>
          <w:szCs w:val="24"/>
        </w:rPr>
        <w:br w:type="page"/>
      </w:r>
    </w:p>
    <w:p w14:paraId="58ECEF74" w14:textId="77777777" w:rsidR="00B65272" w:rsidRPr="00C73B16" w:rsidRDefault="00B65272" w:rsidP="000512C3">
      <w:pPr>
        <w:spacing w:after="0" w:line="240" w:lineRule="auto"/>
        <w:jc w:val="right"/>
        <w:rPr>
          <w:rFonts w:ascii="Times New Roman" w:hAnsi="Times New Roman" w:cs="Times New Roman"/>
          <w:b/>
          <w:sz w:val="24"/>
          <w:szCs w:val="24"/>
          <w:u w:val="single"/>
        </w:rPr>
      </w:pPr>
      <w:r w:rsidRPr="00C73B16">
        <w:rPr>
          <w:rFonts w:ascii="Times New Roman" w:hAnsi="Times New Roman" w:cs="Times New Roman"/>
          <w:b/>
          <w:sz w:val="24"/>
          <w:szCs w:val="24"/>
          <w:u w:val="single"/>
        </w:rPr>
        <w:t>ПРИЛОГ 5:</w:t>
      </w:r>
    </w:p>
    <w:p w14:paraId="14AB1C78" w14:textId="77777777" w:rsidR="00B65272" w:rsidRPr="00C73B16" w:rsidRDefault="00B65272" w:rsidP="000512C3">
      <w:pPr>
        <w:spacing w:after="0" w:line="240" w:lineRule="auto"/>
        <w:rPr>
          <w:rFonts w:ascii="Times New Roman" w:hAnsi="Times New Roman" w:cs="Times New Roman"/>
          <w:sz w:val="24"/>
          <w:szCs w:val="24"/>
        </w:rPr>
      </w:pPr>
    </w:p>
    <w:p w14:paraId="036FED95" w14:textId="77777777" w:rsidR="00B65272" w:rsidRPr="00C73B16" w:rsidRDefault="00B65272" w:rsidP="000512C3">
      <w:pPr>
        <w:shd w:val="clear" w:color="auto" w:fill="C6D9F1" w:themeFill="text2" w:themeFillTint="33"/>
        <w:spacing w:after="0" w:line="240" w:lineRule="auto"/>
        <w:jc w:val="center"/>
        <w:rPr>
          <w:rFonts w:ascii="Times New Roman" w:hAnsi="Times New Roman" w:cs="Times New Roman"/>
          <w:b/>
          <w:sz w:val="24"/>
          <w:szCs w:val="24"/>
        </w:rPr>
      </w:pPr>
      <w:r w:rsidRPr="00C73B16">
        <w:rPr>
          <w:rFonts w:ascii="Times New Roman" w:hAnsi="Times New Roman" w:cs="Times New Roman"/>
          <w:b/>
          <w:sz w:val="24"/>
          <w:szCs w:val="24"/>
        </w:rPr>
        <w:t>Кључна питања за анализу финансијских ефеката</w:t>
      </w:r>
    </w:p>
    <w:p w14:paraId="77FA1344" w14:textId="77777777" w:rsidR="00B65272" w:rsidRPr="00730739" w:rsidRDefault="00B65272" w:rsidP="000512C3">
      <w:pPr>
        <w:numPr>
          <w:ilvl w:val="0"/>
          <w:numId w:val="4"/>
        </w:numPr>
        <w:shd w:val="clear" w:color="auto" w:fill="C6D9F1" w:themeFill="text2" w:themeFillTint="33"/>
        <w:spacing w:after="0" w:line="240" w:lineRule="auto"/>
        <w:jc w:val="both"/>
        <w:rPr>
          <w:rFonts w:ascii="Times New Roman" w:hAnsi="Times New Roman" w:cs="Times New Roman"/>
          <w:sz w:val="24"/>
          <w:szCs w:val="24"/>
        </w:rPr>
      </w:pPr>
      <w:r w:rsidRPr="00C73B16">
        <w:rPr>
          <w:rFonts w:ascii="Times New Roman" w:hAnsi="Times New Roman" w:cs="Times New Roman"/>
          <w:sz w:val="24"/>
          <w:szCs w:val="24"/>
        </w:rPr>
        <w:t xml:space="preserve">Какве ће ефекте изабранa опцијa имати на јавне приходе и расходе у средњем и дугом року? </w:t>
      </w:r>
    </w:p>
    <w:p w14:paraId="5BB1A92F" w14:textId="77777777" w:rsidR="000512C3" w:rsidRDefault="000512C3" w:rsidP="000512C3">
      <w:pPr>
        <w:spacing w:after="0" w:line="240" w:lineRule="auto"/>
        <w:ind w:firstLine="720"/>
        <w:jc w:val="both"/>
        <w:rPr>
          <w:rFonts w:ascii="Times New Roman" w:hAnsi="Times New Roman" w:cs="Times New Roman"/>
          <w:sz w:val="24"/>
          <w:szCs w:val="24"/>
          <w:lang w:val="ru-RU"/>
        </w:rPr>
      </w:pPr>
    </w:p>
    <w:p w14:paraId="4FC20300" w14:textId="786F2A2B" w:rsidR="00B65272" w:rsidRDefault="00820338" w:rsidP="000512C3">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Ова опција неће имати ефекта на јавне приходе.</w:t>
      </w:r>
    </w:p>
    <w:p w14:paraId="2FD71BF8" w14:textId="77777777" w:rsidR="000512C3" w:rsidRPr="00730739" w:rsidRDefault="000512C3" w:rsidP="000512C3">
      <w:pPr>
        <w:spacing w:after="0" w:line="240" w:lineRule="auto"/>
        <w:ind w:firstLine="720"/>
        <w:jc w:val="both"/>
        <w:rPr>
          <w:rFonts w:ascii="Times New Roman" w:hAnsi="Times New Roman" w:cs="Times New Roman"/>
          <w:sz w:val="24"/>
          <w:szCs w:val="24"/>
          <w:lang w:val="ru-RU"/>
        </w:rPr>
      </w:pPr>
    </w:p>
    <w:p w14:paraId="60F9F509" w14:textId="77777777" w:rsidR="00B65272" w:rsidRDefault="00B65272" w:rsidP="000512C3">
      <w:pPr>
        <w:numPr>
          <w:ilvl w:val="0"/>
          <w:numId w:val="4"/>
        </w:numPr>
        <w:shd w:val="clear" w:color="auto" w:fill="C6D9F1" w:themeFill="text2" w:themeFillTint="33"/>
        <w:spacing w:after="0" w:line="240" w:lineRule="auto"/>
        <w:jc w:val="both"/>
        <w:rPr>
          <w:rFonts w:ascii="Times New Roman" w:hAnsi="Times New Roman" w:cs="Times New Roman"/>
          <w:sz w:val="24"/>
          <w:szCs w:val="24"/>
        </w:rPr>
      </w:pPr>
      <w:r w:rsidRPr="00C73B16">
        <w:rPr>
          <w:rFonts w:ascii="Times New Roman" w:hAnsi="Times New Roman" w:cs="Times New Roman"/>
          <w:sz w:val="24"/>
          <w:szCs w:val="24"/>
        </w:rPr>
        <w:t xml:space="preserve">Да ли је финансијске ресурсе за спровођење </w:t>
      </w:r>
      <w:r w:rsidRPr="00C73B16">
        <w:rPr>
          <w:rFonts w:ascii="Times New Roman" w:hAnsi="Times New Roman" w:cs="Times New Roman"/>
          <w:sz w:val="24"/>
          <w:szCs w:val="24"/>
          <w:lang w:val="sr-Cyrl-RS"/>
        </w:rPr>
        <w:t>изабране опције</w:t>
      </w:r>
      <w:r w:rsidRPr="00C73B16">
        <w:rPr>
          <w:rFonts w:ascii="Times New Roman" w:hAnsi="Times New Roman" w:cs="Times New Roman"/>
          <w:sz w:val="24"/>
          <w:szCs w:val="24"/>
        </w:rPr>
        <w:t xml:space="preserve"> потребно обезбедити у буџету, или из других извора финансирања и којих?</w:t>
      </w:r>
    </w:p>
    <w:p w14:paraId="4F883BA1" w14:textId="77777777" w:rsidR="000512C3" w:rsidRDefault="000512C3" w:rsidP="000512C3">
      <w:pPr>
        <w:spacing w:after="0" w:line="240" w:lineRule="auto"/>
        <w:ind w:firstLine="720"/>
        <w:jc w:val="both"/>
        <w:rPr>
          <w:rFonts w:ascii="Times New Roman" w:hAnsi="Times New Roman" w:cs="Times New Roman"/>
          <w:sz w:val="24"/>
          <w:szCs w:val="24"/>
          <w:lang w:val="ru-RU"/>
        </w:rPr>
      </w:pPr>
    </w:p>
    <w:p w14:paraId="41DE0198" w14:textId="1A2B4332" w:rsidR="00820338" w:rsidRDefault="00B65272" w:rsidP="000512C3">
      <w:pPr>
        <w:spacing w:after="0" w:line="240" w:lineRule="auto"/>
        <w:ind w:firstLine="720"/>
        <w:jc w:val="both"/>
        <w:rPr>
          <w:rFonts w:ascii="Times New Roman" w:hAnsi="Times New Roman" w:cs="Times New Roman"/>
          <w:sz w:val="24"/>
          <w:szCs w:val="24"/>
          <w:lang w:val="ru-RU"/>
        </w:rPr>
      </w:pPr>
      <w:r w:rsidRPr="00730739">
        <w:rPr>
          <w:rFonts w:ascii="Times New Roman" w:hAnsi="Times New Roman" w:cs="Times New Roman"/>
          <w:sz w:val="24"/>
          <w:szCs w:val="24"/>
          <w:lang w:val="ru-RU"/>
        </w:rPr>
        <w:t xml:space="preserve">Финансијске ресурсе за спровођење изабране опције </w:t>
      </w:r>
      <w:r w:rsidR="00820338">
        <w:rPr>
          <w:rFonts w:ascii="Times New Roman" w:hAnsi="Times New Roman" w:cs="Times New Roman"/>
          <w:sz w:val="24"/>
          <w:szCs w:val="24"/>
          <w:lang w:val="ru-RU"/>
        </w:rPr>
        <w:t>није потребно обезбедити у буџету.</w:t>
      </w:r>
    </w:p>
    <w:p w14:paraId="08BD88DE" w14:textId="77777777" w:rsidR="000512C3" w:rsidRDefault="000512C3" w:rsidP="000512C3">
      <w:pPr>
        <w:spacing w:after="0" w:line="240" w:lineRule="auto"/>
        <w:ind w:firstLine="720"/>
        <w:jc w:val="both"/>
        <w:rPr>
          <w:rFonts w:ascii="Times New Roman" w:hAnsi="Times New Roman" w:cs="Times New Roman"/>
          <w:sz w:val="24"/>
          <w:szCs w:val="24"/>
          <w:lang w:val="ru-RU"/>
        </w:rPr>
      </w:pPr>
    </w:p>
    <w:p w14:paraId="03B18A90" w14:textId="7E965099" w:rsidR="00B65272" w:rsidRDefault="00B65272" w:rsidP="000512C3">
      <w:pPr>
        <w:numPr>
          <w:ilvl w:val="0"/>
          <w:numId w:val="4"/>
        </w:numPr>
        <w:shd w:val="clear" w:color="auto" w:fill="C6D9F1" w:themeFill="text2" w:themeFillTint="33"/>
        <w:spacing w:after="0" w:line="240" w:lineRule="auto"/>
        <w:jc w:val="both"/>
        <w:rPr>
          <w:rFonts w:ascii="Times New Roman" w:hAnsi="Times New Roman" w:cs="Times New Roman"/>
          <w:sz w:val="24"/>
          <w:szCs w:val="24"/>
        </w:rPr>
      </w:pPr>
      <w:r w:rsidRPr="00C73B16">
        <w:rPr>
          <w:rFonts w:ascii="Times New Roman" w:hAnsi="Times New Roman" w:cs="Times New Roman"/>
          <w:sz w:val="24"/>
          <w:szCs w:val="24"/>
        </w:rPr>
        <w:t>Как</w:t>
      </w:r>
      <w:r w:rsidRPr="00C73B16">
        <w:rPr>
          <w:rFonts w:ascii="Times New Roman" w:hAnsi="Times New Roman" w:cs="Times New Roman"/>
          <w:sz w:val="24"/>
          <w:szCs w:val="24"/>
          <w:lang w:val="sr-Cyrl-RS"/>
        </w:rPr>
        <w:t>о ће спрово</w:t>
      </w:r>
      <w:r w:rsidR="00A55578">
        <w:rPr>
          <w:rFonts w:ascii="Times New Roman" w:hAnsi="Times New Roman" w:cs="Times New Roman"/>
          <w:sz w:val="24"/>
          <w:szCs w:val="24"/>
          <w:lang w:val="sr-Cyrl-RS"/>
        </w:rPr>
        <w:t>ђење изабране опције утицати на</w:t>
      </w:r>
      <w:r w:rsidRPr="00C73B16">
        <w:rPr>
          <w:rFonts w:ascii="Times New Roman" w:hAnsi="Times New Roman" w:cs="Times New Roman"/>
          <w:sz w:val="24"/>
          <w:szCs w:val="24"/>
        </w:rPr>
        <w:t xml:space="preserve"> међународне финансијске обавезе?</w:t>
      </w:r>
    </w:p>
    <w:p w14:paraId="4D7D983F" w14:textId="688911B0" w:rsidR="000512C3" w:rsidRDefault="000512C3" w:rsidP="000512C3">
      <w:pPr>
        <w:spacing w:after="0" w:line="240" w:lineRule="auto"/>
        <w:ind w:left="720"/>
        <w:jc w:val="both"/>
        <w:rPr>
          <w:rFonts w:ascii="Times New Roman" w:hAnsi="Times New Roman" w:cs="Times New Roman"/>
          <w:sz w:val="24"/>
          <w:szCs w:val="24"/>
        </w:rPr>
      </w:pPr>
    </w:p>
    <w:p w14:paraId="4D1D733B" w14:textId="66B5BF33" w:rsidR="00B65272" w:rsidRDefault="00B65272" w:rsidP="000512C3">
      <w:pPr>
        <w:spacing w:after="0" w:line="240" w:lineRule="auto"/>
        <w:ind w:firstLine="720"/>
        <w:jc w:val="both"/>
        <w:rPr>
          <w:rFonts w:ascii="Times New Roman" w:hAnsi="Times New Roman" w:cs="Times New Roman"/>
          <w:sz w:val="24"/>
          <w:szCs w:val="24"/>
          <w:lang w:val="sr-Cyrl-RS"/>
        </w:rPr>
      </w:pPr>
      <w:r w:rsidRPr="00C73B16">
        <w:rPr>
          <w:rFonts w:ascii="Times New Roman" w:hAnsi="Times New Roman" w:cs="Times New Roman"/>
          <w:sz w:val="24"/>
          <w:szCs w:val="24"/>
          <w:lang w:val="sr-Cyrl-RS"/>
        </w:rPr>
        <w:t xml:space="preserve">Спровођење </w:t>
      </w:r>
      <w:r w:rsidR="00A317FE">
        <w:rPr>
          <w:rFonts w:ascii="Times New Roman" w:hAnsi="Times New Roman" w:cs="Times New Roman"/>
          <w:sz w:val="24"/>
          <w:szCs w:val="24"/>
          <w:lang w:val="sr-Cyrl-RS"/>
        </w:rPr>
        <w:t>Предлога</w:t>
      </w:r>
      <w:r w:rsidRPr="00C73B16">
        <w:rPr>
          <w:rFonts w:ascii="Times New Roman" w:hAnsi="Times New Roman" w:cs="Times New Roman"/>
          <w:sz w:val="24"/>
          <w:szCs w:val="24"/>
          <w:lang w:val="sr-Cyrl-RS"/>
        </w:rPr>
        <w:t xml:space="preserve"> закона неће утицати на међународне финансијске обавезе, нити ће имати ефекте на расходе других институција.</w:t>
      </w:r>
    </w:p>
    <w:p w14:paraId="27965D32" w14:textId="77777777" w:rsidR="000512C3" w:rsidRPr="00C73B16" w:rsidRDefault="000512C3" w:rsidP="000512C3">
      <w:pPr>
        <w:spacing w:after="0" w:line="240" w:lineRule="auto"/>
        <w:ind w:firstLine="720"/>
        <w:jc w:val="both"/>
        <w:rPr>
          <w:rFonts w:ascii="Times New Roman" w:hAnsi="Times New Roman" w:cs="Times New Roman"/>
          <w:sz w:val="24"/>
          <w:szCs w:val="24"/>
          <w:lang w:val="sr-Cyrl-RS"/>
        </w:rPr>
      </w:pPr>
    </w:p>
    <w:p w14:paraId="7DDA6BC2" w14:textId="77777777" w:rsidR="00B65272" w:rsidRDefault="00B65272" w:rsidP="000512C3">
      <w:pPr>
        <w:numPr>
          <w:ilvl w:val="0"/>
          <w:numId w:val="4"/>
        </w:numPr>
        <w:shd w:val="clear" w:color="auto" w:fill="C6D9F1" w:themeFill="text2" w:themeFillTint="33"/>
        <w:spacing w:after="0" w:line="240" w:lineRule="auto"/>
        <w:jc w:val="both"/>
        <w:rPr>
          <w:rFonts w:ascii="Times New Roman" w:hAnsi="Times New Roman" w:cs="Times New Roman"/>
          <w:sz w:val="24"/>
          <w:szCs w:val="24"/>
        </w:rPr>
      </w:pPr>
      <w:r w:rsidRPr="00C73B16">
        <w:rPr>
          <w:rFonts w:ascii="Times New Roman" w:hAnsi="Times New Roman" w:cs="Times New Roman"/>
          <w:sz w:val="24"/>
          <w:szCs w:val="24"/>
        </w:rPr>
        <w:t xml:space="preserve">Колики </w:t>
      </w:r>
      <w:r w:rsidRPr="00C73B16">
        <w:rPr>
          <w:rFonts w:ascii="Times New Roman" w:hAnsi="Times New Roman" w:cs="Times New Roman"/>
          <w:sz w:val="24"/>
          <w:szCs w:val="24"/>
          <w:lang w:val="sr-Cyrl-RS"/>
        </w:rPr>
        <w:t>су процењени</w:t>
      </w:r>
      <w:r w:rsidRPr="00C73B16">
        <w:rPr>
          <w:rFonts w:ascii="Times New Roman" w:hAnsi="Times New Roman" w:cs="Times New Roman"/>
          <w:sz w:val="24"/>
          <w:szCs w:val="24"/>
        </w:rPr>
        <w:t xml:space="preserve"> трошкови увођења промена који проистичу из спровођења </w:t>
      </w:r>
      <w:r w:rsidRPr="00C73B16">
        <w:rPr>
          <w:rFonts w:ascii="Times New Roman" w:hAnsi="Times New Roman" w:cs="Times New Roman"/>
          <w:sz w:val="24"/>
          <w:szCs w:val="24"/>
          <w:lang w:val="sr-Cyrl-RS"/>
        </w:rPr>
        <w:t>изабране опције</w:t>
      </w:r>
      <w:r w:rsidRPr="00C73B16">
        <w:rPr>
          <w:rFonts w:ascii="Times New Roman" w:hAnsi="Times New Roman" w:cs="Times New Roman"/>
          <w:sz w:val="24"/>
          <w:szCs w:val="24"/>
        </w:rPr>
        <w:t xml:space="preserve">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 </w:t>
      </w:r>
    </w:p>
    <w:p w14:paraId="01934E76" w14:textId="77777777" w:rsidR="000512C3" w:rsidRDefault="000512C3" w:rsidP="000512C3">
      <w:pPr>
        <w:spacing w:after="0" w:line="240" w:lineRule="auto"/>
        <w:ind w:firstLine="720"/>
        <w:jc w:val="both"/>
        <w:rPr>
          <w:rFonts w:ascii="Times New Roman" w:hAnsi="Times New Roman" w:cs="Times New Roman"/>
          <w:sz w:val="24"/>
          <w:szCs w:val="24"/>
          <w:lang w:val="ru-RU"/>
        </w:rPr>
      </w:pPr>
    </w:p>
    <w:p w14:paraId="3F64DCB3" w14:textId="7E5E7E02" w:rsidR="00B65272" w:rsidRDefault="00F9105A" w:rsidP="000512C3">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ru-RU"/>
        </w:rPr>
        <w:t xml:space="preserve">Нема </w:t>
      </w:r>
      <w:r w:rsidR="00B65272" w:rsidRPr="00730739">
        <w:rPr>
          <w:rFonts w:ascii="Times New Roman" w:hAnsi="Times New Roman" w:cs="Times New Roman"/>
          <w:sz w:val="24"/>
          <w:szCs w:val="24"/>
          <w:lang w:val="ru-RU"/>
        </w:rPr>
        <w:t xml:space="preserve">процењених трошкова </w:t>
      </w:r>
      <w:r w:rsidR="00B65272" w:rsidRPr="00730739">
        <w:rPr>
          <w:rFonts w:ascii="Times New Roman" w:hAnsi="Times New Roman" w:cs="Times New Roman"/>
          <w:sz w:val="24"/>
          <w:szCs w:val="24"/>
          <w:lang w:val="sr-Cyrl-CS"/>
        </w:rPr>
        <w:t xml:space="preserve">примене одредби </w:t>
      </w:r>
      <w:r w:rsidR="00A317FE">
        <w:rPr>
          <w:rFonts w:ascii="Times New Roman" w:hAnsi="Times New Roman" w:cs="Times New Roman"/>
          <w:sz w:val="24"/>
          <w:szCs w:val="24"/>
          <w:lang w:val="sr-Cyrl-CS"/>
        </w:rPr>
        <w:t>Предлога</w:t>
      </w:r>
      <w:r w:rsidR="00B65272" w:rsidRPr="00730739">
        <w:rPr>
          <w:rFonts w:ascii="Times New Roman" w:hAnsi="Times New Roman" w:cs="Times New Roman"/>
          <w:sz w:val="24"/>
          <w:szCs w:val="24"/>
          <w:lang w:val="sr-Cyrl-CS"/>
        </w:rPr>
        <w:t xml:space="preserve"> закона</w:t>
      </w:r>
      <w:r>
        <w:rPr>
          <w:rFonts w:ascii="Times New Roman" w:hAnsi="Times New Roman" w:cs="Times New Roman"/>
          <w:sz w:val="24"/>
          <w:szCs w:val="24"/>
          <w:lang w:val="sr-Cyrl-CS"/>
        </w:rPr>
        <w:t>.</w:t>
      </w:r>
    </w:p>
    <w:p w14:paraId="1D9205CB" w14:textId="77777777" w:rsidR="000512C3" w:rsidRPr="00A55578" w:rsidRDefault="000512C3" w:rsidP="000512C3">
      <w:pPr>
        <w:spacing w:after="0" w:line="240" w:lineRule="auto"/>
        <w:ind w:firstLine="720"/>
        <w:jc w:val="both"/>
        <w:rPr>
          <w:rFonts w:ascii="Times New Roman" w:hAnsi="Times New Roman" w:cs="Times New Roman"/>
          <w:sz w:val="24"/>
          <w:szCs w:val="24"/>
          <w:lang w:val="sr-Cyrl-CS"/>
        </w:rPr>
      </w:pPr>
    </w:p>
    <w:p w14:paraId="1B73962C" w14:textId="77777777" w:rsidR="00B65272" w:rsidRDefault="00B65272" w:rsidP="000512C3">
      <w:pPr>
        <w:numPr>
          <w:ilvl w:val="0"/>
          <w:numId w:val="4"/>
        </w:numPr>
        <w:shd w:val="clear" w:color="auto" w:fill="C6D9F1" w:themeFill="text2" w:themeFillTint="33"/>
        <w:spacing w:after="0" w:line="240" w:lineRule="auto"/>
        <w:jc w:val="both"/>
        <w:rPr>
          <w:rFonts w:ascii="Times New Roman" w:hAnsi="Times New Roman" w:cs="Times New Roman"/>
          <w:sz w:val="24"/>
          <w:szCs w:val="24"/>
        </w:rPr>
      </w:pPr>
      <w:r w:rsidRPr="00C73B16">
        <w:rPr>
          <w:rFonts w:ascii="Times New Roman" w:hAnsi="Times New Roman" w:cs="Times New Roman"/>
          <w:sz w:val="24"/>
          <w:szCs w:val="24"/>
        </w:rPr>
        <w:t xml:space="preserve">Да ли је могуће финансирати расходе </w:t>
      </w:r>
      <w:r w:rsidRPr="00C73B16">
        <w:rPr>
          <w:rFonts w:ascii="Times New Roman" w:hAnsi="Times New Roman" w:cs="Times New Roman"/>
          <w:sz w:val="24"/>
          <w:szCs w:val="24"/>
          <w:lang w:val="sr-Cyrl-RS"/>
        </w:rPr>
        <w:t>изабране</w:t>
      </w:r>
      <w:r w:rsidRPr="00C73B16">
        <w:rPr>
          <w:rFonts w:ascii="Times New Roman" w:hAnsi="Times New Roman" w:cs="Times New Roman"/>
          <w:sz w:val="24"/>
          <w:szCs w:val="24"/>
        </w:rPr>
        <w:t xml:space="preserve"> опције кроз редистрибуцију постојећих средстава? </w:t>
      </w:r>
    </w:p>
    <w:p w14:paraId="3C54D2FA" w14:textId="77777777" w:rsidR="004628AD" w:rsidRPr="00B65272" w:rsidRDefault="00B65272" w:rsidP="000512C3">
      <w:pPr>
        <w:numPr>
          <w:ilvl w:val="0"/>
          <w:numId w:val="4"/>
        </w:numPr>
        <w:shd w:val="clear" w:color="auto" w:fill="C6D9F1" w:themeFill="text2" w:themeFillTint="33"/>
        <w:spacing w:after="0" w:line="240" w:lineRule="auto"/>
        <w:jc w:val="both"/>
        <w:rPr>
          <w:rFonts w:ascii="Times New Roman" w:hAnsi="Times New Roman" w:cs="Times New Roman"/>
          <w:sz w:val="24"/>
          <w:szCs w:val="24"/>
        </w:rPr>
      </w:pPr>
      <w:r w:rsidRPr="00B65272">
        <w:rPr>
          <w:rFonts w:ascii="Times New Roman" w:hAnsi="Times New Roman" w:cs="Times New Roman"/>
          <w:sz w:val="24"/>
          <w:szCs w:val="24"/>
        </w:rPr>
        <w:t xml:space="preserve">Какви ће бити ефекти спровођења </w:t>
      </w:r>
      <w:r w:rsidRPr="00B65272">
        <w:rPr>
          <w:rFonts w:ascii="Times New Roman" w:hAnsi="Times New Roman" w:cs="Times New Roman"/>
          <w:sz w:val="24"/>
          <w:szCs w:val="24"/>
          <w:lang w:val="sr-Cyrl-RS"/>
        </w:rPr>
        <w:t xml:space="preserve">изабране </w:t>
      </w:r>
      <w:r w:rsidRPr="00B65272">
        <w:rPr>
          <w:rFonts w:ascii="Times New Roman" w:hAnsi="Times New Roman" w:cs="Times New Roman"/>
          <w:sz w:val="24"/>
          <w:szCs w:val="24"/>
        </w:rPr>
        <w:t>опције на расходе других институција?</w:t>
      </w:r>
    </w:p>
    <w:p w14:paraId="50865A1B" w14:textId="77777777" w:rsidR="000512C3" w:rsidRDefault="000512C3" w:rsidP="000512C3">
      <w:pPr>
        <w:spacing w:after="0" w:line="240" w:lineRule="auto"/>
        <w:jc w:val="right"/>
        <w:rPr>
          <w:rFonts w:ascii="Times New Roman" w:hAnsi="Times New Roman" w:cs="Times New Roman"/>
          <w:b/>
          <w:sz w:val="24"/>
          <w:szCs w:val="24"/>
          <w:u w:val="single"/>
        </w:rPr>
      </w:pPr>
    </w:p>
    <w:p w14:paraId="1D2E951E" w14:textId="5018551F" w:rsidR="005B3773" w:rsidRPr="005771AF" w:rsidRDefault="005B3773" w:rsidP="000512C3">
      <w:pPr>
        <w:spacing w:after="0" w:line="240" w:lineRule="auto"/>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t>ПРИЛОГ 6:</w:t>
      </w:r>
    </w:p>
    <w:p w14:paraId="1F1B60A4" w14:textId="77777777" w:rsidR="005B3773" w:rsidRPr="005771AF" w:rsidRDefault="005B3773" w:rsidP="000512C3">
      <w:pPr>
        <w:spacing w:after="0" w:line="240" w:lineRule="auto"/>
        <w:jc w:val="right"/>
        <w:rPr>
          <w:rFonts w:ascii="Times New Roman" w:hAnsi="Times New Roman" w:cs="Times New Roman"/>
          <w:b/>
          <w:sz w:val="24"/>
          <w:szCs w:val="24"/>
          <w:u w:val="single"/>
        </w:rPr>
      </w:pPr>
    </w:p>
    <w:p w14:paraId="785724A7" w14:textId="77777777" w:rsidR="005B3773" w:rsidRPr="005771AF" w:rsidRDefault="005B3773" w:rsidP="000512C3">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анализу економских ефеката</w:t>
      </w:r>
    </w:p>
    <w:p w14:paraId="422619E5" w14:textId="77777777" w:rsidR="005B3773" w:rsidRPr="005771AF" w:rsidRDefault="005B3773" w:rsidP="000512C3">
      <w:pPr>
        <w:numPr>
          <w:ilvl w:val="0"/>
          <w:numId w:val="5"/>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Које трошкове и користи (материјалне и нематеријалне) ће </w:t>
      </w:r>
      <w:r w:rsidR="00F477C8" w:rsidRPr="005771AF">
        <w:rPr>
          <w:rFonts w:ascii="Times New Roman" w:hAnsi="Times New Roman" w:cs="Times New Roman"/>
          <w:sz w:val="24"/>
          <w:szCs w:val="24"/>
          <w:lang w:val="sr-Cyrl-RS"/>
        </w:rPr>
        <w:t>изабрана</w:t>
      </w:r>
      <w:r w:rsidRPr="005771AF">
        <w:rPr>
          <w:rFonts w:ascii="Times New Roman" w:hAnsi="Times New Roman" w:cs="Times New Roman"/>
          <w:sz w:val="24"/>
          <w:szCs w:val="24"/>
        </w:rPr>
        <w:t xml:space="preserve"> опција проузроковати привреди, </w:t>
      </w:r>
      <w:r w:rsidR="00F477C8" w:rsidRPr="005771AF">
        <w:rPr>
          <w:rFonts w:ascii="Times New Roman" w:hAnsi="Times New Roman" w:cs="Times New Roman"/>
          <w:sz w:val="24"/>
          <w:szCs w:val="24"/>
          <w:lang w:val="sr-Cyrl-RS"/>
        </w:rPr>
        <w:t xml:space="preserve">појединој грани, </w:t>
      </w:r>
      <w:r w:rsidRPr="005771AF">
        <w:rPr>
          <w:rFonts w:ascii="Times New Roman" w:hAnsi="Times New Roman" w:cs="Times New Roman"/>
          <w:sz w:val="24"/>
          <w:szCs w:val="24"/>
        </w:rPr>
        <w:t>односно одређеној категорији привредних субјеката?</w:t>
      </w:r>
    </w:p>
    <w:p w14:paraId="4ABC5084" w14:textId="77777777" w:rsidR="005B3773" w:rsidRPr="005771AF" w:rsidRDefault="005B3773" w:rsidP="000512C3">
      <w:pPr>
        <w:numPr>
          <w:ilvl w:val="0"/>
          <w:numId w:val="5"/>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150840" w:rsidRPr="005771AF">
        <w:rPr>
          <w:rFonts w:ascii="Times New Roman" w:hAnsi="Times New Roman" w:cs="Times New Roman"/>
          <w:sz w:val="24"/>
          <w:szCs w:val="24"/>
        </w:rPr>
        <w:t>изабран</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00F477C8"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конкурентност привредних субјеката на домаћем и </w:t>
      </w:r>
      <w:r w:rsidR="00150840" w:rsidRPr="005771AF">
        <w:rPr>
          <w:rFonts w:ascii="Times New Roman" w:hAnsi="Times New Roman" w:cs="Times New Roman"/>
          <w:sz w:val="24"/>
          <w:szCs w:val="24"/>
        </w:rPr>
        <w:t>ино</w:t>
      </w:r>
      <w:r w:rsidRPr="005771AF">
        <w:rPr>
          <w:rFonts w:ascii="Times New Roman" w:hAnsi="Times New Roman" w:cs="Times New Roman"/>
          <w:sz w:val="24"/>
          <w:szCs w:val="24"/>
        </w:rPr>
        <w:t xml:space="preserve">страном тржишту (укључујући </w:t>
      </w:r>
      <w:r w:rsidR="00150840" w:rsidRPr="005771AF">
        <w:rPr>
          <w:rFonts w:ascii="Times New Roman" w:hAnsi="Times New Roman" w:cs="Times New Roman"/>
          <w:sz w:val="24"/>
          <w:szCs w:val="24"/>
        </w:rPr>
        <w:t xml:space="preserve">и </w:t>
      </w:r>
      <w:r w:rsidRPr="005771AF">
        <w:rPr>
          <w:rFonts w:ascii="Times New Roman" w:hAnsi="Times New Roman" w:cs="Times New Roman"/>
          <w:sz w:val="24"/>
          <w:szCs w:val="24"/>
        </w:rPr>
        <w:t>ефекте на конкурентност цена) и</w:t>
      </w:r>
      <w:r w:rsidR="00150840" w:rsidRPr="005771AF">
        <w:rPr>
          <w:rFonts w:ascii="Times New Roman" w:hAnsi="Times New Roman" w:cs="Times New Roman"/>
          <w:sz w:val="24"/>
          <w:szCs w:val="24"/>
        </w:rPr>
        <w:t xml:space="preserve"> </w:t>
      </w:r>
      <w:r w:rsidRPr="005771AF">
        <w:rPr>
          <w:rFonts w:ascii="Times New Roman" w:hAnsi="Times New Roman" w:cs="Times New Roman"/>
          <w:sz w:val="24"/>
          <w:szCs w:val="24"/>
        </w:rPr>
        <w:t>на који начин?</w:t>
      </w:r>
    </w:p>
    <w:p w14:paraId="3569A821" w14:textId="24B22EF6" w:rsidR="005629FC" w:rsidRPr="005771AF" w:rsidRDefault="005629FC" w:rsidP="000512C3">
      <w:pPr>
        <w:numPr>
          <w:ilvl w:val="0"/>
          <w:numId w:val="5"/>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150840" w:rsidRPr="005771AF">
        <w:rPr>
          <w:rFonts w:ascii="Times New Roman" w:hAnsi="Times New Roman" w:cs="Times New Roman"/>
          <w:sz w:val="24"/>
          <w:szCs w:val="24"/>
        </w:rPr>
        <w:t>изабране</w:t>
      </w:r>
      <w:r w:rsidRPr="005771AF">
        <w:rPr>
          <w:rFonts w:ascii="Times New Roman" w:hAnsi="Times New Roman" w:cs="Times New Roman"/>
          <w:sz w:val="24"/>
          <w:szCs w:val="24"/>
        </w:rPr>
        <w:t xml:space="preserve"> опције утичу на услове конкуренције и на који начин?</w:t>
      </w:r>
    </w:p>
    <w:p w14:paraId="3163BB1A" w14:textId="77777777" w:rsidR="005B3773" w:rsidRPr="005771AF" w:rsidRDefault="005B3773" w:rsidP="000512C3">
      <w:pPr>
        <w:numPr>
          <w:ilvl w:val="0"/>
          <w:numId w:val="5"/>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B44548" w:rsidRPr="005771AF">
        <w:rPr>
          <w:rFonts w:ascii="Times New Roman" w:hAnsi="Times New Roman" w:cs="Times New Roman"/>
          <w:sz w:val="24"/>
          <w:szCs w:val="24"/>
        </w:rPr>
        <w:t>изабран</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00F477C8"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трансфер технологије и/или примену техничко-технолошких, организационих и пословних иновација и на који начин?</w:t>
      </w:r>
    </w:p>
    <w:p w14:paraId="5A0DA85D" w14:textId="77777777" w:rsidR="005B3773" w:rsidRPr="005771AF" w:rsidRDefault="005B3773" w:rsidP="000512C3">
      <w:pPr>
        <w:numPr>
          <w:ilvl w:val="0"/>
          <w:numId w:val="5"/>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B44548" w:rsidRPr="005771AF">
        <w:rPr>
          <w:rFonts w:ascii="Times New Roman" w:hAnsi="Times New Roman" w:cs="Times New Roman"/>
          <w:sz w:val="24"/>
          <w:szCs w:val="24"/>
        </w:rPr>
        <w:t>изабран</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3D2F83"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00F477C8"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друштвено богатство и његову расподелу и на који начин?</w:t>
      </w:r>
    </w:p>
    <w:p w14:paraId="5900E268" w14:textId="77777777" w:rsidR="005B3773" w:rsidRPr="005771AF" w:rsidRDefault="005B3773" w:rsidP="000512C3">
      <w:pPr>
        <w:numPr>
          <w:ilvl w:val="0"/>
          <w:numId w:val="5"/>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Какве </w:t>
      </w:r>
      <w:r w:rsidR="003D2F83" w:rsidRPr="005771AF">
        <w:rPr>
          <w:rFonts w:ascii="Times New Roman" w:hAnsi="Times New Roman" w:cs="Times New Roman"/>
          <w:sz w:val="24"/>
          <w:szCs w:val="24"/>
          <w:lang w:val="sr-Cyrl-RS"/>
        </w:rPr>
        <w:t>ће</w:t>
      </w:r>
      <w:r w:rsidR="003D2F83" w:rsidRPr="005771AF">
        <w:rPr>
          <w:rFonts w:ascii="Times New Roman" w:hAnsi="Times New Roman" w:cs="Times New Roman"/>
          <w:sz w:val="24"/>
          <w:szCs w:val="24"/>
        </w:rPr>
        <w:t xml:space="preserve"> </w:t>
      </w:r>
      <w:r w:rsidRPr="005771AF">
        <w:rPr>
          <w:rFonts w:ascii="Times New Roman" w:hAnsi="Times New Roman" w:cs="Times New Roman"/>
          <w:sz w:val="24"/>
          <w:szCs w:val="24"/>
        </w:rPr>
        <w:t xml:space="preserve">ефекте </w:t>
      </w:r>
      <w:r w:rsidR="00920A72" w:rsidRPr="005771AF">
        <w:rPr>
          <w:rFonts w:ascii="Times New Roman" w:hAnsi="Times New Roman" w:cs="Times New Roman"/>
          <w:sz w:val="24"/>
          <w:szCs w:val="24"/>
        </w:rPr>
        <w:t>изабран</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има</w:t>
      </w:r>
      <w:r w:rsidR="003D2F83" w:rsidRPr="005771AF">
        <w:rPr>
          <w:rFonts w:ascii="Times New Roman" w:hAnsi="Times New Roman" w:cs="Times New Roman"/>
          <w:sz w:val="24"/>
          <w:szCs w:val="24"/>
          <w:lang w:val="sr-Cyrl-RS"/>
        </w:rPr>
        <w:t>ти</w:t>
      </w:r>
      <w:r w:rsidRPr="005771AF">
        <w:rPr>
          <w:rFonts w:ascii="Times New Roman" w:hAnsi="Times New Roman" w:cs="Times New Roman"/>
          <w:sz w:val="24"/>
          <w:szCs w:val="24"/>
        </w:rPr>
        <w:t xml:space="preserve"> на квалитет и статус радне снаге (права, обавезе и одговорности), као и права, обавезе и одговорности послодаваца?</w:t>
      </w:r>
    </w:p>
    <w:p w14:paraId="1319E788" w14:textId="77777777" w:rsidR="000512C3" w:rsidRDefault="000512C3" w:rsidP="000512C3">
      <w:pPr>
        <w:spacing w:after="0" w:line="240" w:lineRule="auto"/>
        <w:ind w:firstLine="360"/>
        <w:jc w:val="both"/>
        <w:rPr>
          <w:rFonts w:ascii="Times New Roman" w:hAnsi="Times New Roman" w:cs="Times New Roman"/>
          <w:sz w:val="24"/>
          <w:szCs w:val="24"/>
          <w:lang w:val="sr-Cyrl-RS"/>
        </w:rPr>
      </w:pPr>
    </w:p>
    <w:p w14:paraId="11FA9BD5" w14:textId="696642B4" w:rsidR="00172CDC" w:rsidRPr="00BF32E6" w:rsidRDefault="00B65272" w:rsidP="000512C3">
      <w:pPr>
        <w:spacing w:after="0" w:line="240" w:lineRule="auto"/>
        <w:ind w:firstLine="360"/>
        <w:jc w:val="both"/>
        <w:rPr>
          <w:rFonts w:ascii="Times New Roman" w:hAnsi="Times New Roman" w:cs="Times New Roman"/>
          <w:sz w:val="24"/>
          <w:szCs w:val="24"/>
          <w:lang w:val="sr-Cyrl-RS"/>
        </w:rPr>
      </w:pPr>
      <w:r w:rsidRPr="00351E3E">
        <w:rPr>
          <w:rFonts w:ascii="Times New Roman" w:hAnsi="Times New Roman" w:cs="Times New Roman"/>
          <w:sz w:val="24"/>
          <w:szCs w:val="24"/>
          <w:lang w:val="sr-Cyrl-RS"/>
        </w:rPr>
        <w:t xml:space="preserve">Доношење предложених измена и допуна Закона о запосленима у АП и ЈЛС </w:t>
      </w:r>
      <w:r w:rsidR="00A55578">
        <w:rPr>
          <w:rFonts w:ascii="Times New Roman" w:hAnsi="Times New Roman" w:cs="Times New Roman"/>
          <w:sz w:val="24"/>
          <w:szCs w:val="24"/>
          <w:lang w:val="sr-Cyrl-RS"/>
        </w:rPr>
        <w:t>и примена</w:t>
      </w:r>
      <w:r w:rsidR="00172CDC" w:rsidRPr="00BF32E6">
        <w:rPr>
          <w:rFonts w:ascii="Times New Roman" w:hAnsi="Times New Roman" w:cs="Times New Roman"/>
          <w:sz w:val="24"/>
          <w:szCs w:val="24"/>
          <w:lang w:val="sr-Cyrl-RS"/>
        </w:rPr>
        <w:t xml:space="preserve"> предложених решења у значајној мери </w:t>
      </w:r>
      <w:r w:rsidR="00A55578">
        <w:rPr>
          <w:rFonts w:ascii="Times New Roman" w:hAnsi="Times New Roman" w:cs="Times New Roman"/>
          <w:sz w:val="24"/>
          <w:szCs w:val="24"/>
          <w:lang w:val="sr-Cyrl-RS"/>
        </w:rPr>
        <w:t xml:space="preserve">ће </w:t>
      </w:r>
      <w:r w:rsidR="00172CDC" w:rsidRPr="00BF32E6">
        <w:rPr>
          <w:rFonts w:ascii="Times New Roman" w:hAnsi="Times New Roman" w:cs="Times New Roman"/>
          <w:sz w:val="24"/>
          <w:szCs w:val="24"/>
          <w:lang w:val="sr-Cyrl-RS"/>
        </w:rPr>
        <w:t xml:space="preserve">допринети даљем </w:t>
      </w:r>
      <w:r w:rsidR="00172CDC" w:rsidRPr="00BF32E6">
        <w:rPr>
          <w:rFonts w:ascii="Times New Roman" w:hAnsi="Times New Roman" w:cs="Times New Roman"/>
          <w:sz w:val="24"/>
          <w:szCs w:val="24"/>
        </w:rPr>
        <w:t>побољшањ</w:t>
      </w:r>
      <w:r w:rsidR="00172CDC" w:rsidRPr="00BF32E6">
        <w:rPr>
          <w:rFonts w:ascii="Times New Roman" w:hAnsi="Times New Roman" w:cs="Times New Roman"/>
          <w:sz w:val="24"/>
          <w:szCs w:val="24"/>
          <w:lang w:val="sr-Cyrl-RS"/>
        </w:rPr>
        <w:t>у</w:t>
      </w:r>
      <w:r w:rsidR="00172CDC" w:rsidRPr="00BF32E6">
        <w:rPr>
          <w:rFonts w:ascii="Times New Roman" w:hAnsi="Times New Roman" w:cs="Times New Roman"/>
          <w:sz w:val="24"/>
          <w:szCs w:val="24"/>
        </w:rPr>
        <w:t xml:space="preserve"> рада јавне управе</w:t>
      </w:r>
      <w:r w:rsidR="00172CDC" w:rsidRPr="00BF32E6">
        <w:rPr>
          <w:rFonts w:ascii="Times New Roman" w:hAnsi="Times New Roman" w:cs="Times New Roman"/>
          <w:sz w:val="24"/>
          <w:szCs w:val="24"/>
          <w:lang w:val="sr-Cyrl-RS"/>
        </w:rPr>
        <w:t xml:space="preserve"> </w:t>
      </w:r>
      <w:r w:rsidR="00A067E9">
        <w:rPr>
          <w:rFonts w:ascii="Times New Roman" w:hAnsi="Times New Roman" w:cs="Times New Roman"/>
          <w:sz w:val="24"/>
          <w:szCs w:val="24"/>
          <w:lang w:val="sr-Cyrl-RS"/>
        </w:rPr>
        <w:t xml:space="preserve">на локалном нивоу власти </w:t>
      </w:r>
      <w:r w:rsidR="00172CDC" w:rsidRPr="00BF32E6">
        <w:rPr>
          <w:rFonts w:ascii="Times New Roman" w:hAnsi="Times New Roman" w:cs="Times New Roman"/>
          <w:sz w:val="24"/>
          <w:szCs w:val="24"/>
        </w:rPr>
        <w:t>и</w:t>
      </w:r>
      <w:r w:rsidR="00172CDC" w:rsidRPr="00BF32E6">
        <w:rPr>
          <w:rFonts w:ascii="Times New Roman" w:hAnsi="Times New Roman" w:cs="Times New Roman"/>
          <w:sz w:val="24"/>
          <w:szCs w:val="24"/>
          <w:lang w:val="sr-Cyrl-RS"/>
        </w:rPr>
        <w:t xml:space="preserve"> подизању нивоа </w:t>
      </w:r>
      <w:r w:rsidR="00172CDC" w:rsidRPr="00BF32E6">
        <w:rPr>
          <w:rFonts w:ascii="Times New Roman" w:hAnsi="Times New Roman" w:cs="Times New Roman"/>
          <w:sz w:val="24"/>
          <w:szCs w:val="24"/>
        </w:rPr>
        <w:t xml:space="preserve">квалитета креирања </w:t>
      </w:r>
      <w:r w:rsidR="00172CDC" w:rsidRPr="00BF32E6">
        <w:rPr>
          <w:rFonts w:ascii="Times New Roman" w:hAnsi="Times New Roman" w:cs="Times New Roman"/>
          <w:sz w:val="24"/>
          <w:szCs w:val="24"/>
          <w:lang w:val="sr-Cyrl-RS"/>
        </w:rPr>
        <w:t>докумената јавних политика на локалном нивоу</w:t>
      </w:r>
      <w:r w:rsidR="00DB77B1" w:rsidRPr="00BF32E6">
        <w:rPr>
          <w:rFonts w:ascii="Times New Roman" w:hAnsi="Times New Roman" w:cs="Times New Roman"/>
          <w:sz w:val="24"/>
          <w:szCs w:val="24"/>
        </w:rPr>
        <w:t>,</w:t>
      </w:r>
      <w:r w:rsidR="00172CDC" w:rsidRPr="00BF32E6">
        <w:rPr>
          <w:rFonts w:ascii="Times New Roman" w:hAnsi="Times New Roman" w:cs="Times New Roman"/>
          <w:sz w:val="24"/>
          <w:szCs w:val="24"/>
          <w:lang w:val="sr-Cyrl-RS"/>
        </w:rPr>
        <w:t xml:space="preserve"> кроз примену</w:t>
      </w:r>
      <w:r w:rsidR="00172CDC" w:rsidRPr="00BF32E6">
        <w:rPr>
          <w:rFonts w:ascii="Times New Roman" w:hAnsi="Times New Roman" w:cs="Times New Roman"/>
          <w:sz w:val="24"/>
          <w:szCs w:val="24"/>
        </w:rPr>
        <w:t xml:space="preserve"> европски</w:t>
      </w:r>
      <w:r w:rsidR="00172CDC" w:rsidRPr="00BF32E6">
        <w:rPr>
          <w:rFonts w:ascii="Times New Roman" w:hAnsi="Times New Roman" w:cs="Times New Roman"/>
          <w:sz w:val="24"/>
          <w:szCs w:val="24"/>
          <w:lang w:val="sr-Cyrl-RS"/>
        </w:rPr>
        <w:t>х</w:t>
      </w:r>
      <w:r w:rsidR="00172CDC" w:rsidRPr="00BF32E6">
        <w:rPr>
          <w:rFonts w:ascii="Times New Roman" w:hAnsi="Times New Roman" w:cs="Times New Roman"/>
          <w:sz w:val="24"/>
          <w:szCs w:val="24"/>
        </w:rPr>
        <w:t xml:space="preserve"> принципа јавне управе</w:t>
      </w:r>
      <w:r w:rsidR="00172CDC" w:rsidRPr="00BF32E6">
        <w:rPr>
          <w:rFonts w:ascii="Times New Roman" w:hAnsi="Times New Roman" w:cs="Times New Roman"/>
          <w:sz w:val="24"/>
          <w:szCs w:val="24"/>
          <w:lang w:val="sr-Cyrl-RS"/>
        </w:rPr>
        <w:t>. Тиме ће се значајно подићи ниво професионалности у поступању јавне управе на локалном нивоу</w:t>
      </w:r>
      <w:r w:rsidR="00317519" w:rsidRPr="00BF32E6">
        <w:rPr>
          <w:rFonts w:ascii="Times New Roman" w:hAnsi="Times New Roman" w:cs="Times New Roman"/>
          <w:sz w:val="24"/>
          <w:szCs w:val="24"/>
          <w:lang w:val="sr-Cyrl-RS"/>
        </w:rPr>
        <w:t>, као</w:t>
      </w:r>
      <w:r w:rsidR="00172CDC" w:rsidRPr="00BF32E6">
        <w:rPr>
          <w:rFonts w:ascii="Times New Roman" w:hAnsi="Times New Roman" w:cs="Times New Roman"/>
          <w:sz w:val="24"/>
          <w:szCs w:val="24"/>
          <w:lang w:val="sr-Cyrl-RS"/>
        </w:rPr>
        <w:t xml:space="preserve"> и ниво </w:t>
      </w:r>
      <w:r w:rsidR="00172CDC" w:rsidRPr="00BF32E6">
        <w:rPr>
          <w:rFonts w:ascii="Times New Roman" w:hAnsi="Times New Roman" w:cs="Times New Roman"/>
          <w:sz w:val="24"/>
          <w:szCs w:val="24"/>
        </w:rPr>
        <w:t xml:space="preserve">квалитета услуга </w:t>
      </w:r>
      <w:r w:rsidR="00317519" w:rsidRPr="00BF32E6">
        <w:rPr>
          <w:rFonts w:ascii="Times New Roman" w:hAnsi="Times New Roman" w:cs="Times New Roman"/>
          <w:sz w:val="24"/>
          <w:szCs w:val="24"/>
          <w:lang w:val="sr-Cyrl-RS"/>
        </w:rPr>
        <w:t xml:space="preserve">пружених </w:t>
      </w:r>
      <w:r w:rsidR="00172CDC" w:rsidRPr="00BF32E6">
        <w:rPr>
          <w:rFonts w:ascii="Times New Roman" w:hAnsi="Times New Roman" w:cs="Times New Roman"/>
          <w:sz w:val="24"/>
          <w:szCs w:val="24"/>
        </w:rPr>
        <w:t xml:space="preserve">грађанима и привредним субјектима, </w:t>
      </w:r>
      <w:r w:rsidR="00172CDC" w:rsidRPr="00BF32E6">
        <w:rPr>
          <w:rFonts w:ascii="Times New Roman" w:hAnsi="Times New Roman" w:cs="Times New Roman"/>
          <w:sz w:val="24"/>
          <w:szCs w:val="24"/>
          <w:lang w:val="sr-Cyrl-RS"/>
        </w:rPr>
        <w:t>чиме</w:t>
      </w:r>
      <w:r w:rsidR="00172CDC" w:rsidRPr="00BF32E6">
        <w:rPr>
          <w:rFonts w:ascii="Times New Roman" w:hAnsi="Times New Roman" w:cs="Times New Roman"/>
          <w:sz w:val="24"/>
          <w:szCs w:val="24"/>
        </w:rPr>
        <w:t xml:space="preserve"> ће</w:t>
      </w:r>
      <w:r w:rsidR="00172CDC" w:rsidRPr="00BF32E6">
        <w:rPr>
          <w:rFonts w:ascii="Times New Roman" w:hAnsi="Times New Roman" w:cs="Times New Roman"/>
          <w:sz w:val="24"/>
          <w:szCs w:val="24"/>
          <w:lang w:val="sr-Cyrl-RS"/>
        </w:rPr>
        <w:t xml:space="preserve"> се посредно</w:t>
      </w:r>
      <w:r w:rsidR="00172CDC" w:rsidRPr="00BF32E6">
        <w:rPr>
          <w:rFonts w:ascii="Times New Roman" w:hAnsi="Times New Roman" w:cs="Times New Roman"/>
          <w:sz w:val="24"/>
          <w:szCs w:val="24"/>
        </w:rPr>
        <w:t xml:space="preserve"> допринети економској стабилности и </w:t>
      </w:r>
      <w:r w:rsidR="00317519" w:rsidRPr="00BF32E6">
        <w:rPr>
          <w:rFonts w:ascii="Times New Roman" w:hAnsi="Times New Roman" w:cs="Times New Roman"/>
          <w:sz w:val="24"/>
          <w:szCs w:val="24"/>
          <w:lang w:val="sr-Cyrl-RS"/>
        </w:rPr>
        <w:t>расту нивоа</w:t>
      </w:r>
      <w:r w:rsidR="00172CDC" w:rsidRPr="00BF32E6">
        <w:rPr>
          <w:rFonts w:ascii="Times New Roman" w:hAnsi="Times New Roman" w:cs="Times New Roman"/>
          <w:sz w:val="24"/>
          <w:szCs w:val="24"/>
        </w:rPr>
        <w:t xml:space="preserve"> животног стандарда.</w:t>
      </w:r>
    </w:p>
    <w:p w14:paraId="5638EB02" w14:textId="7908659E" w:rsidR="00B65272" w:rsidRDefault="00B65272" w:rsidP="000512C3">
      <w:pPr>
        <w:spacing w:after="0" w:line="240" w:lineRule="auto"/>
        <w:ind w:firstLine="720"/>
        <w:jc w:val="both"/>
        <w:rPr>
          <w:rFonts w:ascii="Times New Roman" w:hAnsi="Times New Roman" w:cs="Times New Roman"/>
          <w:sz w:val="24"/>
          <w:szCs w:val="24"/>
        </w:rPr>
      </w:pPr>
      <w:r w:rsidRPr="002C3030">
        <w:rPr>
          <w:rFonts w:ascii="Times New Roman" w:hAnsi="Times New Roman" w:cs="Times New Roman"/>
          <w:sz w:val="24"/>
          <w:szCs w:val="24"/>
          <w:lang w:val="sr-Cyrl-RS"/>
        </w:rPr>
        <w:t>Усвајањем наведених</w:t>
      </w:r>
      <w:r>
        <w:rPr>
          <w:rFonts w:ascii="Times New Roman" w:hAnsi="Times New Roman" w:cs="Times New Roman"/>
          <w:sz w:val="24"/>
          <w:szCs w:val="24"/>
          <w:lang w:val="sr-Cyrl-RS"/>
        </w:rPr>
        <w:t xml:space="preserve"> </w:t>
      </w:r>
      <w:r w:rsidRPr="002C3030">
        <w:rPr>
          <w:rFonts w:ascii="Times New Roman" w:hAnsi="Times New Roman" w:cs="Times New Roman"/>
          <w:sz w:val="24"/>
          <w:szCs w:val="24"/>
          <w:lang w:val="sr-Cyrl-RS"/>
        </w:rPr>
        <w:t xml:space="preserve">измена и допуна започиње се са успостављањем </w:t>
      </w:r>
      <w:r w:rsidRPr="002C3030">
        <w:rPr>
          <w:rFonts w:ascii="Times New Roman" w:hAnsi="Times New Roman" w:cs="Times New Roman"/>
          <w:bCs/>
          <w:sz w:val="24"/>
          <w:szCs w:val="24"/>
        </w:rPr>
        <w:t>функционал</w:t>
      </w:r>
      <w:r w:rsidRPr="002C3030">
        <w:rPr>
          <w:rFonts w:ascii="Times New Roman" w:hAnsi="Times New Roman" w:cs="Times New Roman"/>
          <w:bCs/>
          <w:sz w:val="24"/>
          <w:szCs w:val="24"/>
          <w:lang w:val="sr-Cyrl-RS"/>
        </w:rPr>
        <w:t>ног</w:t>
      </w:r>
      <w:r w:rsidRPr="002C3030">
        <w:rPr>
          <w:rFonts w:ascii="Times New Roman" w:hAnsi="Times New Roman" w:cs="Times New Roman"/>
          <w:bCs/>
          <w:sz w:val="24"/>
          <w:szCs w:val="24"/>
        </w:rPr>
        <w:t xml:space="preserve"> систем</w:t>
      </w:r>
      <w:r w:rsidRPr="002C3030">
        <w:rPr>
          <w:rFonts w:ascii="Times New Roman" w:hAnsi="Times New Roman" w:cs="Times New Roman"/>
          <w:bCs/>
          <w:sz w:val="24"/>
          <w:szCs w:val="24"/>
          <w:lang w:val="sr-Cyrl-RS"/>
        </w:rPr>
        <w:t>а</w:t>
      </w:r>
      <w:r w:rsidRPr="002C3030">
        <w:rPr>
          <w:rFonts w:ascii="Times New Roman" w:hAnsi="Times New Roman" w:cs="Times New Roman"/>
          <w:bCs/>
          <w:sz w:val="24"/>
          <w:szCs w:val="24"/>
        </w:rPr>
        <w:t xml:space="preserve"> управе</w:t>
      </w:r>
      <w:r w:rsidRPr="002C3030">
        <w:rPr>
          <w:rFonts w:ascii="Times New Roman" w:hAnsi="Times New Roman" w:cs="Times New Roman"/>
          <w:bCs/>
          <w:sz w:val="24"/>
          <w:szCs w:val="24"/>
          <w:lang w:val="sr-Cyrl-RS"/>
        </w:rPr>
        <w:t xml:space="preserve"> на покрајинском и локалном нивоу, </w:t>
      </w:r>
      <w:r w:rsidRPr="002C3030">
        <w:rPr>
          <w:rFonts w:ascii="Times New Roman" w:hAnsi="Times New Roman" w:cs="Times New Roman"/>
          <w:bCs/>
          <w:sz w:val="24"/>
          <w:szCs w:val="24"/>
        </w:rPr>
        <w:t>у којем компетентни службеници професионално и одговорно обављају свој посао и представљају главне партнере и подршку грађанима у остваривању њихових права и обавеза</w:t>
      </w:r>
      <w:r w:rsidRPr="002C3030">
        <w:rPr>
          <w:rFonts w:ascii="Times New Roman" w:hAnsi="Times New Roman" w:cs="Times New Roman"/>
          <w:sz w:val="24"/>
          <w:szCs w:val="24"/>
        </w:rPr>
        <w:t>.</w:t>
      </w:r>
      <w:r w:rsidRPr="002C3030">
        <w:rPr>
          <w:rFonts w:ascii="Times New Roman" w:hAnsi="Times New Roman" w:cs="Times New Roman"/>
          <w:sz w:val="24"/>
          <w:szCs w:val="24"/>
          <w:lang w:val="sr-Cyrl-RS"/>
        </w:rPr>
        <w:t xml:space="preserve"> </w:t>
      </w:r>
      <w:r w:rsidRPr="002C3030">
        <w:rPr>
          <w:rFonts w:ascii="Times New Roman" w:hAnsi="Times New Roman" w:cs="Times New Roman"/>
          <w:sz w:val="24"/>
          <w:szCs w:val="24"/>
          <w:lang w:val="sr-Cyrl-CS"/>
        </w:rPr>
        <w:t xml:space="preserve">Очекује се да ће </w:t>
      </w:r>
      <w:r w:rsidR="00E872D3">
        <w:rPr>
          <w:rFonts w:ascii="Times New Roman" w:hAnsi="Times New Roman" w:cs="Times New Roman"/>
          <w:sz w:val="24"/>
          <w:szCs w:val="24"/>
          <w:lang w:val="sr-Cyrl-CS"/>
        </w:rPr>
        <w:t>примена</w:t>
      </w:r>
      <w:r w:rsidRPr="002C3030">
        <w:rPr>
          <w:rFonts w:ascii="Times New Roman" w:hAnsi="Times New Roman" w:cs="Times New Roman"/>
          <w:sz w:val="24"/>
          <w:szCs w:val="24"/>
        </w:rPr>
        <w:t xml:space="preserve"> компетенција</w:t>
      </w:r>
      <w:r w:rsidRPr="002C3030">
        <w:rPr>
          <w:rFonts w:ascii="Times New Roman" w:hAnsi="Times New Roman" w:cs="Times New Roman"/>
          <w:sz w:val="24"/>
          <w:szCs w:val="24"/>
          <w:lang w:val="sr-Cyrl-RS"/>
        </w:rPr>
        <w:t>, након њиховог увођења у све функције управљања људским ресурсима,</w:t>
      </w:r>
      <w:r w:rsidRPr="002C3030">
        <w:rPr>
          <w:rFonts w:ascii="Times New Roman" w:hAnsi="Times New Roman" w:cs="Times New Roman"/>
          <w:sz w:val="24"/>
          <w:szCs w:val="24"/>
        </w:rPr>
        <w:t xml:space="preserve"> побољша</w:t>
      </w:r>
      <w:r w:rsidRPr="002C3030">
        <w:rPr>
          <w:rFonts w:ascii="Times New Roman" w:hAnsi="Times New Roman" w:cs="Times New Roman"/>
          <w:sz w:val="24"/>
          <w:szCs w:val="24"/>
          <w:lang w:val="sr-Cyrl-CS"/>
        </w:rPr>
        <w:t>ти</w:t>
      </w:r>
      <w:r w:rsidRPr="002C3030">
        <w:rPr>
          <w:rFonts w:ascii="Times New Roman" w:hAnsi="Times New Roman" w:cs="Times New Roman"/>
          <w:sz w:val="24"/>
          <w:szCs w:val="24"/>
        </w:rPr>
        <w:t xml:space="preserve"> тачност процене подобности кандидата за обављање послова и </w:t>
      </w:r>
      <w:r w:rsidRPr="002C3030">
        <w:rPr>
          <w:rFonts w:ascii="Times New Roman" w:hAnsi="Times New Roman" w:cs="Times New Roman"/>
          <w:sz w:val="24"/>
          <w:szCs w:val="24"/>
          <w:lang w:val="sr-Cyrl-CS"/>
        </w:rPr>
        <w:t xml:space="preserve">доношење одлуке о </w:t>
      </w:r>
      <w:r w:rsidRPr="002C3030">
        <w:rPr>
          <w:rFonts w:ascii="Times New Roman" w:hAnsi="Times New Roman" w:cs="Times New Roman"/>
          <w:sz w:val="24"/>
          <w:szCs w:val="24"/>
        </w:rPr>
        <w:t>њихово</w:t>
      </w:r>
      <w:r w:rsidRPr="002C3030">
        <w:rPr>
          <w:rFonts w:ascii="Times New Roman" w:hAnsi="Times New Roman" w:cs="Times New Roman"/>
          <w:sz w:val="24"/>
          <w:szCs w:val="24"/>
          <w:lang w:val="sr-Cyrl-CS"/>
        </w:rPr>
        <w:t>м</w:t>
      </w:r>
      <w:r w:rsidRPr="002C3030">
        <w:rPr>
          <w:rFonts w:ascii="Times New Roman" w:hAnsi="Times New Roman" w:cs="Times New Roman"/>
          <w:sz w:val="24"/>
          <w:szCs w:val="24"/>
        </w:rPr>
        <w:t xml:space="preserve"> напредовањ</w:t>
      </w:r>
      <w:r w:rsidRPr="002C3030">
        <w:rPr>
          <w:rFonts w:ascii="Times New Roman" w:hAnsi="Times New Roman" w:cs="Times New Roman"/>
          <w:sz w:val="24"/>
          <w:szCs w:val="24"/>
          <w:lang w:val="sr-Cyrl-CS"/>
        </w:rPr>
        <w:t>у и развоју.</w:t>
      </w:r>
      <w:r w:rsidRPr="002C3030">
        <w:rPr>
          <w:rFonts w:ascii="Times New Roman" w:eastAsia="Calibri" w:hAnsi="Times New Roman" w:cs="Times New Roman"/>
          <w:sz w:val="24"/>
          <w:szCs w:val="24"/>
          <w:lang w:val="sr-Cyrl-RS"/>
        </w:rPr>
        <w:t xml:space="preserve"> Утврђивање</w:t>
      </w:r>
      <w:r w:rsidR="00F9105A">
        <w:rPr>
          <w:rFonts w:ascii="Times New Roman" w:eastAsia="Calibri" w:hAnsi="Times New Roman" w:cs="Times New Roman"/>
          <w:sz w:val="24"/>
          <w:szCs w:val="24"/>
          <w:lang w:val="sr-Cyrl-RS"/>
        </w:rPr>
        <w:t xml:space="preserve"> обавезности провере компетенција </w:t>
      </w:r>
      <w:r w:rsidR="00A55578">
        <w:rPr>
          <w:rFonts w:ascii="Times New Roman" w:eastAsia="Calibri" w:hAnsi="Times New Roman" w:cs="Times New Roman"/>
          <w:sz w:val="24"/>
          <w:szCs w:val="24"/>
          <w:lang w:val="sr-Cyrl-RS"/>
        </w:rPr>
        <w:t xml:space="preserve">приликом </w:t>
      </w:r>
      <w:r w:rsidR="00F9105A">
        <w:rPr>
          <w:rFonts w:ascii="Times New Roman" w:eastAsia="Calibri" w:hAnsi="Times New Roman" w:cs="Times New Roman"/>
          <w:sz w:val="24"/>
          <w:szCs w:val="24"/>
          <w:lang w:val="sr-Cyrl-RS"/>
        </w:rPr>
        <w:t>п</w:t>
      </w:r>
      <w:r w:rsidR="00A55578">
        <w:rPr>
          <w:rFonts w:ascii="Times New Roman" w:eastAsia="Calibri" w:hAnsi="Times New Roman" w:cs="Times New Roman"/>
          <w:sz w:val="24"/>
          <w:szCs w:val="24"/>
          <w:lang w:val="sr-Cyrl-RS"/>
        </w:rPr>
        <w:t>о</w:t>
      </w:r>
      <w:r w:rsidR="00F9105A">
        <w:rPr>
          <w:rFonts w:ascii="Times New Roman" w:eastAsia="Calibri" w:hAnsi="Times New Roman" w:cs="Times New Roman"/>
          <w:sz w:val="24"/>
          <w:szCs w:val="24"/>
          <w:lang w:val="sr-Cyrl-RS"/>
        </w:rPr>
        <w:t xml:space="preserve">пуњавања радних места </w:t>
      </w:r>
      <w:r w:rsidRPr="002C3030">
        <w:rPr>
          <w:rFonts w:ascii="Times New Roman" w:eastAsia="Calibri" w:hAnsi="Times New Roman" w:cs="Times New Roman"/>
          <w:sz w:val="24"/>
          <w:szCs w:val="24"/>
          <w:lang w:val="sr-Cyrl-RS"/>
        </w:rPr>
        <w:t>представља даљу реформу јавне управе у области УЉР и синхронизацију локалног система у односу на начела државно-службеничког система као и даље јачање функције управљања људским ресурсима на локалном нивоу власти.</w:t>
      </w:r>
    </w:p>
    <w:p w14:paraId="056ECE0D" w14:textId="43126D87" w:rsidR="00B65272" w:rsidRDefault="00B65272" w:rsidP="000512C3">
      <w:pPr>
        <w:spacing w:after="0" w:line="240" w:lineRule="auto"/>
        <w:ind w:firstLine="720"/>
        <w:jc w:val="both"/>
        <w:rPr>
          <w:rFonts w:ascii="Times New Roman" w:hAnsi="Times New Roman" w:cs="Times New Roman"/>
          <w:sz w:val="24"/>
          <w:szCs w:val="24"/>
        </w:rPr>
      </w:pPr>
      <w:r w:rsidRPr="002C3030">
        <w:rPr>
          <w:rFonts w:ascii="Times New Roman" w:eastAsia="Calibri" w:hAnsi="Times New Roman" w:cs="Times New Roman"/>
          <w:sz w:val="24"/>
          <w:szCs w:val="24"/>
          <w:lang w:val="sr-Cyrl-RS" w:eastAsia="en-GB"/>
        </w:rPr>
        <w:t>Тиме се обезбеђује уједначавање положаја запослених на државном и локалном нивоу и стварају се услови за успостављање кохерентног система управљања људским ресурсима у Републици Србији.</w:t>
      </w:r>
    </w:p>
    <w:p w14:paraId="60C73AB2" w14:textId="77777777" w:rsidR="005B3773" w:rsidRPr="005771AF" w:rsidRDefault="005B3773" w:rsidP="000512C3">
      <w:pPr>
        <w:pStyle w:val="ListParagraph"/>
        <w:spacing w:after="0" w:line="240" w:lineRule="auto"/>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t>ПРИЛОГ 7:</w:t>
      </w:r>
    </w:p>
    <w:p w14:paraId="5623B593" w14:textId="77777777" w:rsidR="005B3773" w:rsidRPr="005771AF" w:rsidRDefault="005B3773" w:rsidP="000512C3">
      <w:pPr>
        <w:pStyle w:val="ListParagraph"/>
        <w:spacing w:after="0" w:line="240" w:lineRule="auto"/>
        <w:jc w:val="right"/>
        <w:rPr>
          <w:rFonts w:ascii="Times New Roman" w:hAnsi="Times New Roman" w:cs="Times New Roman"/>
          <w:sz w:val="24"/>
          <w:szCs w:val="24"/>
        </w:rPr>
      </w:pPr>
    </w:p>
    <w:p w14:paraId="32F9AC5C" w14:textId="77777777" w:rsidR="005B3773" w:rsidRPr="005771AF" w:rsidRDefault="005B3773" w:rsidP="000512C3">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анализу ефеката на друштво</w:t>
      </w:r>
    </w:p>
    <w:p w14:paraId="2F5604BD" w14:textId="77777777" w:rsidR="005B3773" w:rsidRDefault="00D67F6A" w:rsidP="000512C3">
      <w:pPr>
        <w:pStyle w:val="ListParagraph"/>
        <w:numPr>
          <w:ilvl w:val="0"/>
          <w:numId w:val="6"/>
        </w:numPr>
        <w:shd w:val="clear" w:color="auto" w:fill="C6D9F1" w:themeFill="text2" w:themeFillTint="33"/>
        <w:spacing w:after="0" w:line="240" w:lineRule="auto"/>
        <w:ind w:left="714" w:hanging="357"/>
        <w:jc w:val="both"/>
        <w:rPr>
          <w:rFonts w:ascii="Times New Roman" w:hAnsi="Times New Roman" w:cs="Times New Roman"/>
          <w:sz w:val="24"/>
          <w:szCs w:val="24"/>
        </w:rPr>
      </w:pPr>
      <w:r w:rsidRPr="005771AF">
        <w:rPr>
          <w:rFonts w:ascii="Times New Roman" w:hAnsi="Times New Roman" w:cs="Times New Roman"/>
          <w:sz w:val="24"/>
          <w:szCs w:val="24"/>
        </w:rPr>
        <w:t xml:space="preserve">Колике </w:t>
      </w:r>
      <w:r w:rsidR="005B3773" w:rsidRPr="005771AF">
        <w:rPr>
          <w:rFonts w:ascii="Times New Roman" w:hAnsi="Times New Roman" w:cs="Times New Roman"/>
          <w:sz w:val="24"/>
          <w:szCs w:val="24"/>
        </w:rPr>
        <w:t xml:space="preserve">трошкове и користи (материјалне и нематеријалне) </w:t>
      </w:r>
      <w:r w:rsidR="003D2F83" w:rsidRPr="005771AF">
        <w:rPr>
          <w:rFonts w:ascii="Times New Roman" w:hAnsi="Times New Roman" w:cs="Times New Roman"/>
          <w:sz w:val="24"/>
          <w:szCs w:val="24"/>
          <w:lang w:val="sr-Cyrl-RS"/>
        </w:rPr>
        <w:t>ће</w:t>
      </w:r>
      <w:r w:rsidR="005B3773" w:rsidRPr="005771AF">
        <w:rPr>
          <w:rFonts w:ascii="Times New Roman" w:hAnsi="Times New Roman" w:cs="Times New Roman"/>
          <w:sz w:val="24"/>
          <w:szCs w:val="24"/>
        </w:rPr>
        <w:t xml:space="preserve"> </w:t>
      </w:r>
      <w:r w:rsidRPr="005771AF">
        <w:rPr>
          <w:rFonts w:ascii="Times New Roman" w:hAnsi="Times New Roman" w:cs="Times New Roman"/>
          <w:sz w:val="24"/>
          <w:szCs w:val="24"/>
        </w:rPr>
        <w:t>изабран</w:t>
      </w:r>
      <w:r w:rsidR="003D2F83" w:rsidRPr="005771AF">
        <w:rPr>
          <w:rFonts w:ascii="Times New Roman" w:hAnsi="Times New Roman" w:cs="Times New Roman"/>
          <w:sz w:val="24"/>
          <w:szCs w:val="24"/>
          <w:lang w:val="sr-Cyrl-RS"/>
        </w:rPr>
        <w:t>а</w:t>
      </w:r>
      <w:r w:rsidR="005B3773" w:rsidRPr="005771AF">
        <w:rPr>
          <w:rFonts w:ascii="Times New Roman" w:hAnsi="Times New Roman" w:cs="Times New Roman"/>
          <w:sz w:val="24"/>
          <w:szCs w:val="24"/>
        </w:rPr>
        <w:t xml:space="preserve"> опциј</w:t>
      </w:r>
      <w:r w:rsidR="003D2F83" w:rsidRPr="005771AF">
        <w:rPr>
          <w:rFonts w:ascii="Times New Roman" w:hAnsi="Times New Roman" w:cs="Times New Roman"/>
          <w:sz w:val="24"/>
          <w:szCs w:val="24"/>
          <w:lang w:val="sr-Cyrl-RS"/>
        </w:rPr>
        <w:t>а</w:t>
      </w:r>
      <w:r w:rsidR="005B3773" w:rsidRPr="005771AF">
        <w:rPr>
          <w:rFonts w:ascii="Times New Roman" w:hAnsi="Times New Roman" w:cs="Times New Roman"/>
          <w:sz w:val="24"/>
          <w:szCs w:val="24"/>
        </w:rPr>
        <w:t xml:space="preserve"> проузрокова</w:t>
      </w:r>
      <w:r w:rsidR="003D2F83" w:rsidRPr="005771AF">
        <w:rPr>
          <w:rFonts w:ascii="Times New Roman" w:hAnsi="Times New Roman" w:cs="Times New Roman"/>
          <w:sz w:val="24"/>
          <w:szCs w:val="24"/>
          <w:lang w:val="sr-Cyrl-RS"/>
        </w:rPr>
        <w:t>ти</w:t>
      </w:r>
      <w:r w:rsidR="005B3773" w:rsidRPr="005771AF">
        <w:rPr>
          <w:rFonts w:ascii="Times New Roman" w:hAnsi="Times New Roman" w:cs="Times New Roman"/>
          <w:sz w:val="24"/>
          <w:szCs w:val="24"/>
        </w:rPr>
        <w:t xml:space="preserve"> грађанима?</w:t>
      </w:r>
    </w:p>
    <w:p w14:paraId="4B867225" w14:textId="77777777" w:rsidR="000512C3" w:rsidRDefault="000512C3" w:rsidP="000512C3">
      <w:pPr>
        <w:spacing w:after="0" w:line="240" w:lineRule="auto"/>
        <w:ind w:firstLine="714"/>
        <w:jc w:val="both"/>
        <w:rPr>
          <w:rFonts w:ascii="Times New Roman" w:hAnsi="Times New Roman" w:cs="Times New Roman"/>
          <w:sz w:val="24"/>
          <w:szCs w:val="24"/>
          <w:lang w:val="sr-Cyrl-RS"/>
        </w:rPr>
      </w:pPr>
    </w:p>
    <w:p w14:paraId="12008CCC" w14:textId="166DCFC5" w:rsidR="00393928" w:rsidRDefault="00393928" w:rsidP="000512C3">
      <w:pPr>
        <w:spacing w:after="0" w:line="240" w:lineRule="auto"/>
        <w:ind w:firstLine="714"/>
        <w:jc w:val="both"/>
        <w:rPr>
          <w:rFonts w:ascii="Times New Roman" w:hAnsi="Times New Roman" w:cs="Times New Roman"/>
          <w:sz w:val="24"/>
          <w:szCs w:val="24"/>
          <w:lang w:val="sr-Cyrl-RS"/>
        </w:rPr>
      </w:pPr>
      <w:r>
        <w:rPr>
          <w:rFonts w:ascii="Times New Roman" w:hAnsi="Times New Roman" w:cs="Times New Roman"/>
          <w:sz w:val="24"/>
          <w:szCs w:val="24"/>
          <w:lang w:val="sr-Cyrl-RS"/>
        </w:rPr>
        <w:t>И</w:t>
      </w:r>
      <w:r w:rsidR="00086D1E" w:rsidRPr="00192BF0">
        <w:rPr>
          <w:rFonts w:ascii="Times New Roman" w:hAnsi="Times New Roman" w:cs="Times New Roman"/>
          <w:sz w:val="24"/>
          <w:szCs w:val="24"/>
          <w:lang w:val="sr-Cyrl-CS"/>
        </w:rPr>
        <w:t xml:space="preserve">змене и допуне Закона </w:t>
      </w:r>
      <w:r w:rsidR="00086D1E">
        <w:rPr>
          <w:rFonts w:ascii="Times New Roman" w:hAnsi="Times New Roman" w:cs="Times New Roman"/>
          <w:sz w:val="24"/>
          <w:szCs w:val="24"/>
          <w:lang w:val="sr-Cyrl-CS"/>
        </w:rPr>
        <w:t xml:space="preserve">о запосленима у АП и ЈЛС, представљају </w:t>
      </w:r>
      <w:r w:rsidR="00086D1E" w:rsidRPr="00192BF0">
        <w:rPr>
          <w:rFonts w:ascii="Times New Roman" w:hAnsi="Times New Roman" w:cs="Times New Roman"/>
          <w:sz w:val="24"/>
          <w:szCs w:val="24"/>
          <w:lang w:val="sr-Cyrl-CS"/>
        </w:rPr>
        <w:t>даљи корак у већ започетом процесу реформе јавно службеничког система</w:t>
      </w:r>
      <w:r w:rsidR="00086D1E">
        <w:rPr>
          <w:rFonts w:ascii="Times New Roman" w:hAnsi="Times New Roman" w:cs="Times New Roman"/>
          <w:sz w:val="24"/>
          <w:szCs w:val="24"/>
          <w:lang w:val="sr-Cyrl-CS"/>
        </w:rPr>
        <w:t xml:space="preserve"> у области управљања људским ресурсима</w:t>
      </w:r>
      <w:r w:rsidR="00086D1E" w:rsidRPr="00192BF0">
        <w:rPr>
          <w:rFonts w:ascii="Times New Roman" w:hAnsi="Times New Roman" w:cs="Times New Roman"/>
          <w:sz w:val="24"/>
          <w:szCs w:val="24"/>
          <w:lang w:val="sr-Cyrl-CS"/>
        </w:rPr>
        <w:t xml:space="preserve"> и у функцији су подршке изградњи модерне, </w:t>
      </w:r>
      <w:r w:rsidR="00086D1E">
        <w:rPr>
          <w:rFonts w:ascii="Times New Roman" w:hAnsi="Times New Roman" w:cs="Times New Roman"/>
          <w:sz w:val="24"/>
          <w:szCs w:val="24"/>
          <w:lang w:val="sr-Cyrl-CS"/>
        </w:rPr>
        <w:t>ефикасне и стручне јавне управе</w:t>
      </w:r>
      <w:r w:rsidR="00086D1E" w:rsidRPr="00192BF0">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Предложеним изменама нормативног оквира</w:t>
      </w:r>
      <w:r w:rsidR="00086D1E" w:rsidRPr="00192BF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допирноси се остваривању</w:t>
      </w:r>
      <w:r w:rsidRPr="005771A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Општег</w:t>
      </w:r>
      <w:r w:rsidRPr="005771AF">
        <w:rPr>
          <w:rFonts w:ascii="Times New Roman" w:hAnsi="Times New Roman" w:cs="Times New Roman"/>
          <w:sz w:val="24"/>
          <w:szCs w:val="24"/>
          <w:lang w:val="sr-Cyrl-RS"/>
        </w:rPr>
        <w:t xml:space="preserve"> циљ</w:t>
      </w:r>
      <w:r>
        <w:rPr>
          <w:rFonts w:ascii="Times New Roman" w:hAnsi="Times New Roman" w:cs="Times New Roman"/>
          <w:sz w:val="24"/>
          <w:szCs w:val="24"/>
          <w:lang w:val="sr-Cyrl-RS"/>
        </w:rPr>
        <w:t>а Стратегије реформе јавне управе за период 2021.-2030. године, у погледу побољшања</w:t>
      </w:r>
      <w:r w:rsidRPr="005771AF">
        <w:rPr>
          <w:rFonts w:ascii="Times New Roman" w:hAnsi="Times New Roman" w:cs="Times New Roman"/>
          <w:sz w:val="24"/>
          <w:szCs w:val="24"/>
          <w:lang w:val="sr-Cyrl-RS"/>
        </w:rPr>
        <w:t xml:space="preserve"> професионалне јавне управе која ће значајно допринети економској стабилности и повећању животног стандарда.</w:t>
      </w:r>
    </w:p>
    <w:p w14:paraId="0DC86AB2" w14:textId="77777777" w:rsidR="000512C3" w:rsidRPr="005771AF" w:rsidRDefault="000512C3" w:rsidP="000512C3">
      <w:pPr>
        <w:spacing w:after="0" w:line="240" w:lineRule="auto"/>
        <w:ind w:firstLine="714"/>
        <w:jc w:val="both"/>
        <w:rPr>
          <w:rFonts w:ascii="Times New Roman" w:hAnsi="Times New Roman" w:cs="Times New Roman"/>
          <w:sz w:val="24"/>
          <w:szCs w:val="24"/>
          <w:lang w:val="sr-Cyrl-RS"/>
        </w:rPr>
      </w:pPr>
    </w:p>
    <w:p w14:paraId="3A26222F" w14:textId="77777777" w:rsidR="005B3773" w:rsidRPr="005771AF" w:rsidRDefault="005B3773" w:rsidP="000512C3">
      <w:pPr>
        <w:numPr>
          <w:ilvl w:val="0"/>
          <w:numId w:val="6"/>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791BA4" w:rsidRPr="005771AF">
        <w:rPr>
          <w:rFonts w:ascii="Times New Roman" w:hAnsi="Times New Roman" w:cs="Times New Roman"/>
          <w:sz w:val="24"/>
          <w:szCs w:val="24"/>
        </w:rPr>
        <w:t xml:space="preserve">ће ефекти </w:t>
      </w:r>
      <w:r w:rsidRPr="005771AF">
        <w:rPr>
          <w:rFonts w:ascii="Times New Roman" w:hAnsi="Times New Roman" w:cs="Times New Roman"/>
          <w:sz w:val="24"/>
          <w:szCs w:val="24"/>
        </w:rPr>
        <w:t>реализациј</w:t>
      </w:r>
      <w:r w:rsidR="00791BA4" w:rsidRPr="005771AF">
        <w:rPr>
          <w:rFonts w:ascii="Times New Roman" w:hAnsi="Times New Roman" w:cs="Times New Roman"/>
          <w:sz w:val="24"/>
          <w:szCs w:val="24"/>
        </w:rPr>
        <w:t>е</w:t>
      </w:r>
      <w:r w:rsidRPr="005771AF">
        <w:rPr>
          <w:rFonts w:ascii="Times New Roman" w:hAnsi="Times New Roman" w:cs="Times New Roman"/>
          <w:sz w:val="24"/>
          <w:szCs w:val="24"/>
        </w:rPr>
        <w:t xml:space="preserve"> </w:t>
      </w:r>
      <w:r w:rsidR="00791BA4" w:rsidRPr="005771AF">
        <w:rPr>
          <w:rFonts w:ascii="Times New Roman" w:hAnsi="Times New Roman" w:cs="Times New Roman"/>
          <w:sz w:val="24"/>
          <w:szCs w:val="24"/>
        </w:rPr>
        <w:t>изабран</w:t>
      </w:r>
      <w:r w:rsidR="003D2F83"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опциј</w:t>
      </w:r>
      <w:r w:rsidR="003D2F83"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w:t>
      </w:r>
      <w:r w:rsidR="00791BA4" w:rsidRPr="005771AF">
        <w:rPr>
          <w:rFonts w:ascii="Times New Roman" w:hAnsi="Times New Roman" w:cs="Times New Roman"/>
          <w:sz w:val="24"/>
          <w:szCs w:val="24"/>
        </w:rPr>
        <w:t>штетно утицати</w:t>
      </w:r>
      <w:r w:rsidRPr="005771AF">
        <w:rPr>
          <w:rFonts w:ascii="Times New Roman" w:hAnsi="Times New Roman" w:cs="Times New Roman"/>
          <w:sz w:val="24"/>
          <w:szCs w:val="24"/>
        </w:rPr>
        <w:t xml:space="preserve">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14:paraId="63FA4821" w14:textId="77777777" w:rsidR="008E5043" w:rsidRPr="008E5043" w:rsidRDefault="005B3773" w:rsidP="000512C3">
      <w:pPr>
        <w:pStyle w:val="ListParagraph"/>
        <w:numPr>
          <w:ilvl w:val="0"/>
          <w:numId w:val="6"/>
        </w:numPr>
        <w:shd w:val="clear" w:color="auto" w:fill="C6D9F1" w:themeFill="text2" w:themeFillTint="33"/>
        <w:spacing w:after="0" w:line="240" w:lineRule="auto"/>
        <w:ind w:left="714" w:hanging="357"/>
        <w:jc w:val="both"/>
        <w:rPr>
          <w:rFonts w:ascii="Times New Roman" w:hAnsi="Times New Roman" w:cs="Times New Roman"/>
          <w:sz w:val="24"/>
          <w:szCs w:val="24"/>
        </w:rPr>
      </w:pPr>
      <w:r w:rsidRPr="005771AF">
        <w:rPr>
          <w:rFonts w:ascii="Times New Roman" w:hAnsi="Times New Roman" w:cs="Times New Roman"/>
          <w:sz w:val="24"/>
          <w:szCs w:val="24"/>
        </w:rPr>
        <w:t xml:space="preserve">На које друштвене групе, а посебно на које осетљиве друштвене групе, би утицале мере </w:t>
      </w:r>
      <w:r w:rsidR="00816426" w:rsidRPr="005771AF">
        <w:rPr>
          <w:rFonts w:ascii="Times New Roman" w:hAnsi="Times New Roman" w:cs="Times New Roman"/>
          <w:sz w:val="24"/>
          <w:szCs w:val="24"/>
        </w:rPr>
        <w:t>изабран</w:t>
      </w:r>
      <w:r w:rsidR="00497296" w:rsidRPr="005771AF">
        <w:rPr>
          <w:rFonts w:ascii="Times New Roman" w:hAnsi="Times New Roman" w:cs="Times New Roman"/>
          <w:sz w:val="24"/>
          <w:szCs w:val="24"/>
        </w:rPr>
        <w:t>e</w:t>
      </w:r>
      <w:r w:rsidRPr="005771AF">
        <w:rPr>
          <w:rFonts w:ascii="Times New Roman" w:hAnsi="Times New Roman" w:cs="Times New Roman"/>
          <w:sz w:val="24"/>
          <w:szCs w:val="24"/>
        </w:rPr>
        <w:t xml:space="preserve"> опциј</w:t>
      </w:r>
      <w:r w:rsidR="00497296" w:rsidRPr="005771AF">
        <w:rPr>
          <w:rFonts w:ascii="Times New Roman" w:hAnsi="Times New Roman" w:cs="Times New Roman"/>
          <w:sz w:val="24"/>
          <w:szCs w:val="24"/>
        </w:rPr>
        <w:t>e</w:t>
      </w:r>
      <w:r w:rsidR="000E1AAD" w:rsidRPr="005771AF">
        <w:rPr>
          <w:rFonts w:ascii="Times New Roman" w:hAnsi="Times New Roman" w:cs="Times New Roman"/>
          <w:sz w:val="24"/>
          <w:szCs w:val="24"/>
        </w:rPr>
        <w:t xml:space="preserve"> и како би се тај утицај огледао</w:t>
      </w:r>
      <w:r w:rsidR="008E5043">
        <w:rPr>
          <w:rFonts w:ascii="Times New Roman" w:hAnsi="Times New Roman" w:cs="Times New Roman"/>
          <w:sz w:val="24"/>
          <w:szCs w:val="24"/>
        </w:rPr>
        <w:t xml:space="preserve"> (пре свега на сиромашне </w:t>
      </w:r>
      <w:r w:rsidRPr="005771AF">
        <w:rPr>
          <w:rFonts w:ascii="Times New Roman" w:hAnsi="Times New Roman" w:cs="Times New Roman"/>
          <w:sz w:val="24"/>
          <w:szCs w:val="24"/>
        </w:rPr>
        <w:t>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13ADF8C7" w14:textId="77777777" w:rsidR="00393928" w:rsidRPr="0014740A" w:rsidRDefault="005B3773" w:rsidP="000512C3">
      <w:pPr>
        <w:numPr>
          <w:ilvl w:val="0"/>
          <w:numId w:val="6"/>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би и на који начин </w:t>
      </w:r>
      <w:r w:rsidR="00CD0DAA" w:rsidRPr="005771AF">
        <w:rPr>
          <w:rFonts w:ascii="Times New Roman" w:hAnsi="Times New Roman" w:cs="Times New Roman"/>
          <w:sz w:val="24"/>
          <w:szCs w:val="24"/>
        </w:rPr>
        <w:t>изабран</w:t>
      </w:r>
      <w:r w:rsidR="00497296" w:rsidRPr="005771AF">
        <w:rPr>
          <w:rFonts w:ascii="Times New Roman" w:hAnsi="Times New Roman" w:cs="Times New Roman"/>
          <w:sz w:val="24"/>
          <w:szCs w:val="24"/>
        </w:rPr>
        <w:t>a</w:t>
      </w:r>
      <w:r w:rsidRPr="005771AF">
        <w:rPr>
          <w:rFonts w:ascii="Times New Roman" w:hAnsi="Times New Roman" w:cs="Times New Roman"/>
          <w:sz w:val="24"/>
          <w:szCs w:val="24"/>
        </w:rPr>
        <w:t xml:space="preserve"> опциј</w:t>
      </w:r>
      <w:r w:rsidR="00497296" w:rsidRPr="005771AF">
        <w:rPr>
          <w:rFonts w:ascii="Times New Roman" w:hAnsi="Times New Roman" w:cs="Times New Roman"/>
          <w:sz w:val="24"/>
          <w:szCs w:val="24"/>
        </w:rPr>
        <w:t>a</w:t>
      </w:r>
      <w:r w:rsidRPr="005771AF">
        <w:rPr>
          <w:rFonts w:ascii="Times New Roman" w:hAnsi="Times New Roman" w:cs="Times New Roman"/>
          <w:sz w:val="24"/>
          <w:szCs w:val="24"/>
        </w:rPr>
        <w:t xml:space="preserve"> утицал</w:t>
      </w:r>
      <w:r w:rsidR="00497296" w:rsidRPr="005771AF">
        <w:rPr>
          <w:rFonts w:ascii="Times New Roman" w:hAnsi="Times New Roman" w:cs="Times New Roman"/>
          <w:sz w:val="24"/>
          <w:szCs w:val="24"/>
        </w:rPr>
        <w:t>a</w:t>
      </w:r>
      <w:r w:rsidRPr="005771AF">
        <w:rPr>
          <w:rFonts w:ascii="Times New Roman" w:hAnsi="Times New Roman" w:cs="Times New Roman"/>
          <w:sz w:val="24"/>
          <w:szCs w:val="24"/>
        </w:rPr>
        <w:t xml:space="preserve"> на тржиште рада и запошљавање, као и на услове за рад (нпр</w:t>
      </w:r>
      <w:r w:rsidR="009542A9" w:rsidRPr="005771AF">
        <w:rPr>
          <w:rFonts w:ascii="Times New Roman" w:hAnsi="Times New Roman" w:cs="Times New Roman"/>
          <w:sz w:val="24"/>
          <w:szCs w:val="24"/>
        </w:rPr>
        <w:t>,</w:t>
      </w:r>
      <w:r w:rsidRPr="005771AF">
        <w:rPr>
          <w:rFonts w:ascii="Times New Roman" w:hAnsi="Times New Roman" w:cs="Times New Roman"/>
          <w:sz w:val="24"/>
          <w:szCs w:val="24"/>
        </w:rPr>
        <w:t xml:space="preserve"> промене у стопама запослености, отпуштање технолошких вишкова, </w:t>
      </w:r>
      <w:r w:rsidR="00CD0DAA" w:rsidRPr="005771AF">
        <w:rPr>
          <w:rFonts w:ascii="Times New Roman" w:hAnsi="Times New Roman" w:cs="Times New Roman"/>
          <w:sz w:val="24"/>
          <w:szCs w:val="24"/>
        </w:rPr>
        <w:t xml:space="preserve">укинута </w:t>
      </w:r>
      <w:r w:rsidRPr="005771AF">
        <w:rPr>
          <w:rFonts w:ascii="Times New Roman" w:hAnsi="Times New Roman" w:cs="Times New Roman"/>
          <w:sz w:val="24"/>
          <w:szCs w:val="24"/>
        </w:rPr>
        <w:t xml:space="preserve">или </w:t>
      </w:r>
      <w:r w:rsidR="00CD0DAA" w:rsidRPr="005771AF">
        <w:rPr>
          <w:rFonts w:ascii="Times New Roman" w:hAnsi="Times New Roman" w:cs="Times New Roman"/>
          <w:sz w:val="24"/>
          <w:szCs w:val="24"/>
        </w:rPr>
        <w:t>новоформиран</w:t>
      </w:r>
      <w:r w:rsidR="00CB2204" w:rsidRPr="005771AF">
        <w:rPr>
          <w:rFonts w:ascii="Times New Roman" w:hAnsi="Times New Roman" w:cs="Times New Roman"/>
          <w:sz w:val="24"/>
          <w:szCs w:val="24"/>
        </w:rPr>
        <w:t>а</w:t>
      </w:r>
      <w:r w:rsidR="00CD0DAA" w:rsidRPr="005771AF">
        <w:rPr>
          <w:rFonts w:ascii="Times New Roman" w:hAnsi="Times New Roman" w:cs="Times New Roman"/>
          <w:sz w:val="24"/>
          <w:szCs w:val="24"/>
        </w:rPr>
        <w:t xml:space="preserve"> </w:t>
      </w:r>
      <w:r w:rsidRPr="005771AF">
        <w:rPr>
          <w:rFonts w:ascii="Times New Roman" w:hAnsi="Times New Roman" w:cs="Times New Roman"/>
          <w:sz w:val="24"/>
          <w:szCs w:val="24"/>
        </w:rPr>
        <w:t>радна места, постојећа права и обавезе радника, потребе за преквалификацијама или додатним обукама које намеће тржиште рада, родн</w:t>
      </w:r>
      <w:r w:rsidR="002338F0" w:rsidRPr="005771AF">
        <w:rPr>
          <w:rFonts w:ascii="Times New Roman" w:hAnsi="Times New Roman" w:cs="Times New Roman"/>
          <w:sz w:val="24"/>
          <w:szCs w:val="24"/>
        </w:rPr>
        <w:t xml:space="preserve">у </w:t>
      </w:r>
      <w:r w:rsidRPr="005771AF">
        <w:rPr>
          <w:rFonts w:ascii="Times New Roman" w:hAnsi="Times New Roman" w:cs="Times New Roman"/>
          <w:sz w:val="24"/>
          <w:szCs w:val="24"/>
        </w:rPr>
        <w:t xml:space="preserve">равноправност, рањиве </w:t>
      </w:r>
      <w:r w:rsidR="002338F0" w:rsidRPr="005771AF">
        <w:rPr>
          <w:rFonts w:ascii="Times New Roman" w:hAnsi="Times New Roman" w:cs="Times New Roman"/>
          <w:sz w:val="24"/>
          <w:szCs w:val="24"/>
          <w:lang w:val="sr-Cyrl-RS"/>
        </w:rPr>
        <w:t xml:space="preserve">групе и </w:t>
      </w:r>
      <w:r w:rsidRPr="005771AF">
        <w:rPr>
          <w:rFonts w:ascii="Times New Roman" w:hAnsi="Times New Roman" w:cs="Times New Roman"/>
          <w:sz w:val="24"/>
          <w:szCs w:val="24"/>
        </w:rPr>
        <w:t xml:space="preserve">облике </w:t>
      </w:r>
      <w:r w:rsidR="002338F0" w:rsidRPr="005771AF">
        <w:rPr>
          <w:rFonts w:ascii="Times New Roman" w:hAnsi="Times New Roman" w:cs="Times New Roman"/>
          <w:sz w:val="24"/>
          <w:szCs w:val="24"/>
          <w:lang w:val="sr-Cyrl-RS"/>
        </w:rPr>
        <w:t xml:space="preserve">њиховог </w:t>
      </w:r>
      <w:r w:rsidRPr="005771AF">
        <w:rPr>
          <w:rFonts w:ascii="Times New Roman" w:hAnsi="Times New Roman" w:cs="Times New Roman"/>
          <w:sz w:val="24"/>
          <w:szCs w:val="24"/>
        </w:rPr>
        <w:t>запошљавања и сл</w:t>
      </w:r>
      <w:r w:rsidR="000400AE" w:rsidRPr="005771AF">
        <w:rPr>
          <w:rFonts w:ascii="Times New Roman" w:hAnsi="Times New Roman" w:cs="Times New Roman"/>
          <w:sz w:val="24"/>
          <w:szCs w:val="24"/>
        </w:rPr>
        <w:t>ично</w:t>
      </w:r>
      <w:r w:rsidRPr="005771AF">
        <w:rPr>
          <w:rFonts w:ascii="Times New Roman" w:hAnsi="Times New Roman" w:cs="Times New Roman"/>
          <w:sz w:val="24"/>
          <w:szCs w:val="24"/>
        </w:rPr>
        <w:t>)?</w:t>
      </w:r>
    </w:p>
    <w:p w14:paraId="142D9528" w14:textId="50287F69" w:rsidR="00393928" w:rsidRDefault="00393928" w:rsidP="000512C3">
      <w:pPr>
        <w:spacing w:after="0" w:line="240" w:lineRule="auto"/>
        <w:jc w:val="both"/>
        <w:rPr>
          <w:rFonts w:ascii="Times New Roman" w:eastAsia="Times New Roman" w:hAnsi="Times New Roman" w:cs="Times New Roman"/>
          <w:sz w:val="24"/>
          <w:szCs w:val="24"/>
          <w:lang w:val="sr-Cyrl-RS" w:eastAsia="ar-SA"/>
        </w:rPr>
      </w:pPr>
      <w:r>
        <w:rPr>
          <w:rFonts w:ascii="Times New Roman" w:eastAsia="Times New Roman" w:hAnsi="Times New Roman" w:cs="Times New Roman"/>
          <w:sz w:val="24"/>
          <w:szCs w:val="24"/>
          <w:lang w:val="sr-Cyrl-RS" w:eastAsia="ar-SA"/>
        </w:rPr>
        <w:tab/>
      </w:r>
      <w:r w:rsidR="00A317FE">
        <w:rPr>
          <w:rFonts w:ascii="Times New Roman" w:eastAsia="Times New Roman" w:hAnsi="Times New Roman" w:cs="Times New Roman"/>
          <w:sz w:val="24"/>
          <w:szCs w:val="24"/>
          <w:lang w:val="sr-Cyrl-RS" w:eastAsia="ar-SA"/>
        </w:rPr>
        <w:t>Предлог</w:t>
      </w:r>
      <w:r w:rsidRPr="00393928">
        <w:rPr>
          <w:rFonts w:ascii="Times New Roman" w:eastAsia="Times New Roman" w:hAnsi="Times New Roman" w:cs="Times New Roman"/>
          <w:sz w:val="24"/>
          <w:szCs w:val="24"/>
          <w:lang w:val="sr-Cyrl-RS" w:eastAsia="ar-SA"/>
        </w:rPr>
        <w:t>ом закона предложене су одредбе којима се дефинише начин</w:t>
      </w:r>
      <w:r w:rsidR="00A934F9">
        <w:rPr>
          <w:rFonts w:ascii="Times New Roman" w:eastAsia="Times New Roman" w:hAnsi="Times New Roman" w:cs="Times New Roman"/>
          <w:sz w:val="24"/>
          <w:szCs w:val="24"/>
          <w:lang w:val="sr-Cyrl-RS" w:eastAsia="ar-SA"/>
        </w:rPr>
        <w:t xml:space="preserve"> попуњавања радних места у органима АП и ЈЛС, прецизира део који се односи на </w:t>
      </w:r>
      <w:r w:rsidRPr="00393928">
        <w:rPr>
          <w:rFonts w:ascii="Times New Roman" w:eastAsia="Times New Roman" w:hAnsi="Times New Roman" w:cs="Times New Roman"/>
          <w:sz w:val="24"/>
          <w:szCs w:val="24"/>
          <w:lang w:val="sr-Cyrl-RS" w:eastAsia="ar-SA"/>
        </w:rPr>
        <w:t>с</w:t>
      </w:r>
      <w:r w:rsidR="00A934F9">
        <w:rPr>
          <w:rFonts w:ascii="Times New Roman" w:eastAsia="Times New Roman" w:hAnsi="Times New Roman" w:cs="Times New Roman"/>
          <w:sz w:val="24"/>
          <w:szCs w:val="24"/>
          <w:lang w:val="sr-Cyrl-RS" w:eastAsia="ar-SA"/>
        </w:rPr>
        <w:t>провођења изборног поступка, дефинише начин подношења пријаве путем јединственог обрасца пријаве и обезбеђује анонимност кандидата, имајући у виду да се конкурсни поступак води под шифром пријаве коју кандидати добијају</w:t>
      </w:r>
      <w:r w:rsidRPr="00393928">
        <w:rPr>
          <w:rFonts w:ascii="Times New Roman" w:eastAsia="Times New Roman" w:hAnsi="Times New Roman" w:cs="Times New Roman"/>
          <w:sz w:val="24"/>
          <w:szCs w:val="24"/>
          <w:lang w:val="sr-Cyrl-RS" w:eastAsia="ar-SA"/>
        </w:rPr>
        <w:t>.</w:t>
      </w:r>
      <w:r w:rsidR="0014740A">
        <w:rPr>
          <w:rFonts w:ascii="Times New Roman" w:eastAsia="Times New Roman" w:hAnsi="Times New Roman" w:cs="Times New Roman"/>
          <w:sz w:val="24"/>
          <w:szCs w:val="24"/>
          <w:lang w:val="sr-Cyrl-RS" w:eastAsia="ar-SA"/>
        </w:rPr>
        <w:t xml:space="preserve"> У том смислу предложене измене и допуне Закона утицаће на квалитет конкурсног поступка за пријем у радни однос на радним местима у органима АП и ЈЛС, односно </w:t>
      </w:r>
      <w:r w:rsidR="0014740A" w:rsidRPr="0014740A">
        <w:rPr>
          <w:rFonts w:ascii="Times New Roman" w:eastAsia="Times New Roman" w:hAnsi="Times New Roman" w:cs="Times New Roman"/>
          <w:sz w:val="24"/>
          <w:szCs w:val="24"/>
          <w:lang w:val="sr-Cyrl-RS" w:eastAsia="ar-SA"/>
        </w:rPr>
        <w:t xml:space="preserve">квалитет провере </w:t>
      </w:r>
      <w:r w:rsidR="00A934F9">
        <w:rPr>
          <w:rFonts w:ascii="Times New Roman" w:eastAsia="Times New Roman" w:hAnsi="Times New Roman" w:cs="Times New Roman"/>
          <w:sz w:val="24"/>
          <w:szCs w:val="24"/>
          <w:lang w:val="sr-Cyrl-RS" w:eastAsia="ar-SA"/>
        </w:rPr>
        <w:t>компетенција.</w:t>
      </w:r>
    </w:p>
    <w:p w14:paraId="33BFCF1D" w14:textId="76E7572D" w:rsidR="00485B41" w:rsidRDefault="00485B41" w:rsidP="000512C3">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val="sr-Cyrl-RS" w:eastAsia="ar-SA"/>
        </w:rPr>
        <w:tab/>
        <w:t xml:space="preserve">Поред тога, применом предложених решења омогућиће </w:t>
      </w:r>
      <w:r w:rsidR="008A0448">
        <w:rPr>
          <w:rFonts w:ascii="Times New Roman" w:eastAsia="Times New Roman" w:hAnsi="Times New Roman" w:cs="Times New Roman"/>
          <w:sz w:val="24"/>
          <w:szCs w:val="24"/>
          <w:lang w:val="sr-Cyrl-RS" w:eastAsia="ar-SA"/>
        </w:rPr>
        <w:t xml:space="preserve">се </w:t>
      </w:r>
      <w:r>
        <w:rPr>
          <w:rFonts w:ascii="Times New Roman" w:eastAsia="Times New Roman" w:hAnsi="Times New Roman" w:cs="Times New Roman"/>
          <w:sz w:val="24"/>
          <w:szCs w:val="24"/>
          <w:lang w:val="sr-Cyrl-RS" w:eastAsia="ar-SA"/>
        </w:rPr>
        <w:t>даље у</w:t>
      </w:r>
      <w:r w:rsidRPr="00485B41">
        <w:rPr>
          <w:rFonts w:ascii="Times New Roman" w:eastAsia="Times New Roman" w:hAnsi="Times New Roman" w:cs="Times New Roman"/>
          <w:sz w:val="24"/>
          <w:szCs w:val="24"/>
          <w:lang w:val="sr-Cyrl-RS" w:eastAsia="ar-SA"/>
        </w:rPr>
        <w:t>напређење процеса селекције и увођење новозапослених у посао</w:t>
      </w:r>
      <w:r>
        <w:rPr>
          <w:rFonts w:ascii="Times New Roman" w:eastAsia="Times New Roman" w:hAnsi="Times New Roman" w:cs="Times New Roman"/>
          <w:sz w:val="24"/>
          <w:szCs w:val="24"/>
          <w:lang w:val="sr-Cyrl-RS" w:eastAsia="ar-SA"/>
        </w:rPr>
        <w:t xml:space="preserve"> у јавној управи на локалном нивоу, што је услов за подизање нивоа услуга које запослени  у јединицама локалне самоуправе пружају грађанима и привреди на локалном нивоу, као и успешно формулисање и спровођење мера подршке локалном и регионалном привредном и друштвеном развоју.</w:t>
      </w:r>
      <w:r w:rsidR="008A0448">
        <w:rPr>
          <w:rFonts w:ascii="Times New Roman" w:eastAsia="Times New Roman" w:hAnsi="Times New Roman" w:cs="Times New Roman"/>
          <w:sz w:val="24"/>
          <w:szCs w:val="24"/>
          <w:lang w:eastAsia="ar-SA"/>
        </w:rPr>
        <w:t xml:space="preserve"> </w:t>
      </w:r>
    </w:p>
    <w:p w14:paraId="24086325" w14:textId="77777777" w:rsidR="000512C3" w:rsidRPr="008A0448" w:rsidRDefault="000512C3" w:rsidP="000512C3">
      <w:pPr>
        <w:spacing w:after="0" w:line="240" w:lineRule="auto"/>
        <w:jc w:val="both"/>
        <w:rPr>
          <w:rFonts w:ascii="Times New Roman" w:eastAsia="Times New Roman" w:hAnsi="Times New Roman" w:cs="Times New Roman"/>
          <w:sz w:val="24"/>
          <w:szCs w:val="24"/>
          <w:lang w:eastAsia="ar-SA"/>
        </w:rPr>
      </w:pPr>
    </w:p>
    <w:p w14:paraId="60794C1F" w14:textId="77777777" w:rsidR="005B3773" w:rsidRDefault="005B3773" w:rsidP="000512C3">
      <w:pPr>
        <w:numPr>
          <w:ilvl w:val="0"/>
          <w:numId w:val="6"/>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732539" w:rsidRPr="005771AF">
        <w:rPr>
          <w:rFonts w:ascii="Times New Roman" w:hAnsi="Times New Roman" w:cs="Times New Roman"/>
          <w:sz w:val="24"/>
          <w:szCs w:val="24"/>
        </w:rPr>
        <w:t xml:space="preserve">изабране </w:t>
      </w:r>
      <w:r w:rsidRPr="005771AF">
        <w:rPr>
          <w:rFonts w:ascii="Times New Roman" w:hAnsi="Times New Roman" w:cs="Times New Roman"/>
          <w:sz w:val="24"/>
          <w:szCs w:val="24"/>
        </w:rPr>
        <w:t>опције омогућавају равноправан третман</w:t>
      </w:r>
      <w:r w:rsidR="00D34586" w:rsidRPr="005771AF">
        <w:rPr>
          <w:rFonts w:ascii="Times New Roman" w:hAnsi="Times New Roman" w:cs="Times New Roman"/>
          <w:sz w:val="24"/>
          <w:szCs w:val="24"/>
        </w:rPr>
        <w:t>,</w:t>
      </w:r>
      <w:r w:rsidRPr="005771AF">
        <w:rPr>
          <w:rFonts w:ascii="Times New Roman" w:hAnsi="Times New Roman" w:cs="Times New Roman"/>
          <w:sz w:val="24"/>
          <w:szCs w:val="24"/>
        </w:rPr>
        <w:t xml:space="preserve"> или доводе до директне или </w:t>
      </w:r>
      <w:r w:rsidR="00D34586" w:rsidRPr="005771AF">
        <w:rPr>
          <w:rFonts w:ascii="Times New Roman" w:hAnsi="Times New Roman" w:cs="Times New Roman"/>
          <w:sz w:val="24"/>
          <w:szCs w:val="24"/>
        </w:rPr>
        <w:t xml:space="preserve">индиректне </w:t>
      </w:r>
      <w:r w:rsidRPr="005771AF">
        <w:rPr>
          <w:rFonts w:ascii="Times New Roman" w:hAnsi="Times New Roman" w:cs="Times New Roman"/>
          <w:sz w:val="24"/>
          <w:szCs w:val="24"/>
        </w:rPr>
        <w:t>дискриминације различитих категорија лица (нпр</w:t>
      </w:r>
      <w:r w:rsidR="00BF349D" w:rsidRPr="005771AF">
        <w:rPr>
          <w:rFonts w:ascii="Times New Roman" w:hAnsi="Times New Roman" w:cs="Times New Roman"/>
          <w:sz w:val="24"/>
          <w:szCs w:val="24"/>
        </w:rPr>
        <w:t>,</w:t>
      </w:r>
      <w:r w:rsidRPr="005771AF">
        <w:rPr>
          <w:rFonts w:ascii="Times New Roman" w:hAnsi="Times New Roman" w:cs="Times New Roman"/>
          <w:sz w:val="24"/>
          <w:szCs w:val="24"/>
        </w:rPr>
        <w:t xml:space="preserve">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286A3122" w14:textId="77777777" w:rsidR="005B3773" w:rsidRPr="005771AF" w:rsidRDefault="005B3773" w:rsidP="000512C3">
      <w:pPr>
        <w:numPr>
          <w:ilvl w:val="0"/>
          <w:numId w:val="6"/>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би </w:t>
      </w:r>
      <w:r w:rsidR="005A44F1"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а</w:t>
      </w:r>
      <w:r w:rsidR="00BF349D" w:rsidRPr="005771AF">
        <w:rPr>
          <w:rFonts w:ascii="Times New Roman" w:hAnsi="Times New Roman" w:cs="Times New Roman"/>
          <w:sz w:val="24"/>
          <w:szCs w:val="24"/>
        </w:rPr>
        <w:t xml:space="preserve"> </w:t>
      </w:r>
      <w:r w:rsidR="00FD67D3" w:rsidRPr="005771AF">
        <w:rPr>
          <w:rFonts w:ascii="Times New Roman" w:hAnsi="Times New Roman" w:cs="Times New Roman"/>
          <w:sz w:val="24"/>
          <w:szCs w:val="24"/>
        </w:rPr>
        <w:t>могл</w:t>
      </w:r>
      <w:r w:rsidR="004C048D" w:rsidRPr="005771AF">
        <w:rPr>
          <w:rFonts w:ascii="Times New Roman" w:hAnsi="Times New Roman" w:cs="Times New Roman"/>
          <w:sz w:val="24"/>
          <w:szCs w:val="24"/>
          <w:lang w:val="sr-Cyrl-RS"/>
        </w:rPr>
        <w:t>а</w:t>
      </w:r>
      <w:r w:rsidR="00FD67D3" w:rsidRPr="005771AF">
        <w:rPr>
          <w:rFonts w:ascii="Times New Roman" w:hAnsi="Times New Roman" w:cs="Times New Roman"/>
          <w:sz w:val="24"/>
          <w:szCs w:val="24"/>
        </w:rPr>
        <w:t xml:space="preserve"> да </w:t>
      </w:r>
      <w:r w:rsidRPr="005771AF">
        <w:rPr>
          <w:rFonts w:ascii="Times New Roman" w:hAnsi="Times New Roman" w:cs="Times New Roman"/>
          <w:sz w:val="24"/>
          <w:szCs w:val="24"/>
        </w:rPr>
        <w:t>ути</w:t>
      </w:r>
      <w:r w:rsidR="00FD67D3" w:rsidRPr="005771AF">
        <w:rPr>
          <w:rFonts w:ascii="Times New Roman" w:hAnsi="Times New Roman" w:cs="Times New Roman"/>
          <w:sz w:val="24"/>
          <w:szCs w:val="24"/>
        </w:rPr>
        <w:t>ч</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цене</w:t>
      </w:r>
      <w:r w:rsidR="006415AC" w:rsidRPr="005771AF">
        <w:rPr>
          <w:rFonts w:ascii="Times New Roman" w:hAnsi="Times New Roman" w:cs="Times New Roman"/>
          <w:sz w:val="24"/>
          <w:szCs w:val="24"/>
          <w:lang w:val="sr-Cyrl-RS"/>
        </w:rPr>
        <w:t xml:space="preserve"> роба и услуга</w:t>
      </w:r>
      <w:r w:rsidRPr="005771AF">
        <w:rPr>
          <w:rFonts w:ascii="Times New Roman" w:hAnsi="Times New Roman" w:cs="Times New Roman"/>
          <w:sz w:val="24"/>
          <w:szCs w:val="24"/>
        </w:rPr>
        <w:t xml:space="preserve"> и животни стандард становништва, на који начин и у ко</w:t>
      </w:r>
      <w:r w:rsidR="005A44F1" w:rsidRPr="005771AF">
        <w:rPr>
          <w:rFonts w:ascii="Times New Roman" w:hAnsi="Times New Roman" w:cs="Times New Roman"/>
          <w:sz w:val="24"/>
          <w:szCs w:val="24"/>
        </w:rPr>
        <w:t>је</w:t>
      </w:r>
      <w:r w:rsidRPr="005771AF">
        <w:rPr>
          <w:rFonts w:ascii="Times New Roman" w:hAnsi="Times New Roman" w:cs="Times New Roman"/>
          <w:sz w:val="24"/>
          <w:szCs w:val="24"/>
        </w:rPr>
        <w:t xml:space="preserve">м обиму? </w:t>
      </w:r>
    </w:p>
    <w:p w14:paraId="0CEBA019" w14:textId="77777777" w:rsidR="005B3773" w:rsidRPr="005771AF" w:rsidRDefault="005B3773" w:rsidP="000512C3">
      <w:pPr>
        <w:numPr>
          <w:ilvl w:val="0"/>
          <w:numId w:val="6"/>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би се реализацијом </w:t>
      </w:r>
      <w:r w:rsidR="00D445B2" w:rsidRPr="005771AF">
        <w:rPr>
          <w:rFonts w:ascii="Times New Roman" w:hAnsi="Times New Roman" w:cs="Times New Roman"/>
          <w:sz w:val="24"/>
          <w:szCs w:val="24"/>
        </w:rPr>
        <w:t>изабраних</w:t>
      </w:r>
      <w:r w:rsidRPr="005771AF">
        <w:rPr>
          <w:rFonts w:ascii="Times New Roman" w:hAnsi="Times New Roman" w:cs="Times New Roman"/>
          <w:sz w:val="24"/>
          <w:szCs w:val="24"/>
        </w:rPr>
        <w:t xml:space="preserve"> опција </w:t>
      </w:r>
      <w:r w:rsidR="00D445B2" w:rsidRPr="005771AF">
        <w:rPr>
          <w:rFonts w:ascii="Times New Roman" w:hAnsi="Times New Roman" w:cs="Times New Roman"/>
          <w:sz w:val="24"/>
          <w:szCs w:val="24"/>
        </w:rPr>
        <w:t xml:space="preserve">позитивно </w:t>
      </w:r>
      <w:r w:rsidRPr="005771AF">
        <w:rPr>
          <w:rFonts w:ascii="Times New Roman" w:hAnsi="Times New Roman" w:cs="Times New Roman"/>
          <w:sz w:val="24"/>
          <w:szCs w:val="24"/>
        </w:rPr>
        <w:t>утицало на промену социјалне ситуације у неком одређеном региону или округу и на који начин?</w:t>
      </w:r>
    </w:p>
    <w:p w14:paraId="4669A225" w14:textId="77777777" w:rsidR="00B65272" w:rsidRDefault="005B3773" w:rsidP="000512C3">
      <w:pPr>
        <w:numPr>
          <w:ilvl w:val="0"/>
          <w:numId w:val="6"/>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би се реализацијом </w:t>
      </w:r>
      <w:r w:rsidR="00D445B2"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е</w:t>
      </w:r>
      <w:r w:rsidR="000C4862" w:rsidRPr="005771AF">
        <w:rPr>
          <w:rFonts w:ascii="Times New Roman" w:hAnsi="Times New Roman" w:cs="Times New Roman"/>
          <w:sz w:val="24"/>
          <w:szCs w:val="24"/>
        </w:rPr>
        <w:t xml:space="preserve"> </w:t>
      </w:r>
      <w:r w:rsidRPr="005771AF">
        <w:rPr>
          <w:rFonts w:ascii="Times New Roman" w:hAnsi="Times New Roman" w:cs="Times New Roman"/>
          <w:sz w:val="24"/>
          <w:szCs w:val="24"/>
        </w:rPr>
        <w:t>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5D7E2EB8" w14:textId="77777777" w:rsidR="00B65272" w:rsidRPr="005771AF" w:rsidRDefault="00B65272" w:rsidP="000512C3">
      <w:pPr>
        <w:spacing w:after="0" w:line="240" w:lineRule="auto"/>
        <w:ind w:left="720"/>
        <w:jc w:val="both"/>
        <w:rPr>
          <w:rFonts w:ascii="Times New Roman" w:hAnsi="Times New Roman" w:cs="Times New Roman"/>
          <w:sz w:val="24"/>
          <w:szCs w:val="24"/>
        </w:rPr>
      </w:pPr>
    </w:p>
    <w:p w14:paraId="4CD33B69" w14:textId="77777777" w:rsidR="005B3773" w:rsidRPr="005771AF" w:rsidRDefault="004628AD" w:rsidP="000512C3">
      <w:pPr>
        <w:spacing w:after="0" w:line="240" w:lineRule="auto"/>
        <w:jc w:val="right"/>
        <w:rPr>
          <w:rFonts w:ascii="Times New Roman" w:hAnsi="Times New Roman" w:cs="Times New Roman"/>
          <w:b/>
          <w:sz w:val="24"/>
          <w:szCs w:val="24"/>
          <w:u w:val="single"/>
        </w:rPr>
      </w:pPr>
      <w:r w:rsidRPr="005771AF">
        <w:rPr>
          <w:rFonts w:ascii="Times New Roman" w:hAnsi="Times New Roman" w:cs="Times New Roman"/>
          <w:sz w:val="24"/>
          <w:szCs w:val="24"/>
        </w:rPr>
        <w:br w:type="page"/>
      </w:r>
      <w:r w:rsidR="005B3773" w:rsidRPr="005771AF">
        <w:rPr>
          <w:rFonts w:ascii="Times New Roman" w:hAnsi="Times New Roman" w:cs="Times New Roman"/>
          <w:sz w:val="24"/>
          <w:szCs w:val="24"/>
        </w:rPr>
        <w:t xml:space="preserve"> </w:t>
      </w:r>
      <w:r w:rsidR="005B3773" w:rsidRPr="005771AF">
        <w:rPr>
          <w:rFonts w:ascii="Times New Roman" w:hAnsi="Times New Roman" w:cs="Times New Roman"/>
          <w:b/>
          <w:sz w:val="24"/>
          <w:szCs w:val="24"/>
          <w:u w:val="single"/>
        </w:rPr>
        <w:t>ПРИЛОГ 8:</w:t>
      </w:r>
    </w:p>
    <w:p w14:paraId="5E9AFA91" w14:textId="77777777" w:rsidR="005B3773" w:rsidRPr="005771AF" w:rsidRDefault="005B3773" w:rsidP="000512C3">
      <w:pPr>
        <w:spacing w:after="0" w:line="240" w:lineRule="auto"/>
        <w:rPr>
          <w:rFonts w:ascii="Times New Roman" w:hAnsi="Times New Roman" w:cs="Times New Roman"/>
          <w:sz w:val="24"/>
          <w:szCs w:val="24"/>
        </w:rPr>
      </w:pPr>
    </w:p>
    <w:p w14:paraId="7A8B7B31" w14:textId="77777777" w:rsidR="005B3773" w:rsidRPr="005771AF" w:rsidRDefault="005B3773" w:rsidP="000512C3">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анализу ефеката на животну средину</w:t>
      </w:r>
    </w:p>
    <w:p w14:paraId="540203EE" w14:textId="77777777" w:rsidR="005B3773" w:rsidRPr="005771AF" w:rsidRDefault="005B3773" w:rsidP="000512C3">
      <w:pPr>
        <w:numPr>
          <w:ilvl w:val="0"/>
          <w:numId w:val="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3443F5"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w:t>
      </w:r>
      <w:r w:rsidR="00F40671" w:rsidRPr="005771AF">
        <w:rPr>
          <w:rFonts w:ascii="Times New Roman" w:hAnsi="Times New Roman" w:cs="Times New Roman"/>
          <w:sz w:val="24"/>
          <w:szCs w:val="24"/>
        </w:rPr>
        <w:t>и у</w:t>
      </w:r>
      <w:r w:rsidR="003443F5" w:rsidRPr="005771AF">
        <w:rPr>
          <w:rFonts w:ascii="Times New Roman" w:hAnsi="Times New Roman" w:cs="Times New Roman"/>
          <w:sz w:val="24"/>
          <w:szCs w:val="24"/>
        </w:rPr>
        <w:t xml:space="preserve"> </w:t>
      </w:r>
      <w:r w:rsidRPr="005771AF">
        <w:rPr>
          <w:rFonts w:ascii="Times New Roman" w:hAnsi="Times New Roman" w:cs="Times New Roman"/>
          <w:sz w:val="24"/>
          <w:szCs w:val="24"/>
        </w:rPr>
        <w:t>ко</w:t>
      </w:r>
      <w:r w:rsidR="003443F5" w:rsidRPr="005771AF">
        <w:rPr>
          <w:rFonts w:ascii="Times New Roman" w:hAnsi="Times New Roman" w:cs="Times New Roman"/>
          <w:sz w:val="24"/>
          <w:szCs w:val="24"/>
        </w:rPr>
        <w:t>је</w:t>
      </w:r>
      <w:r w:rsidRPr="005771AF">
        <w:rPr>
          <w:rFonts w:ascii="Times New Roman" w:hAnsi="Times New Roman" w:cs="Times New Roman"/>
          <w:sz w:val="24"/>
          <w:szCs w:val="24"/>
        </w:rPr>
        <w:t>м обиму утич</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6C5DA87C" w14:textId="77777777" w:rsidR="005B3773" w:rsidRPr="005771AF" w:rsidRDefault="005B3773" w:rsidP="000512C3">
      <w:pPr>
        <w:numPr>
          <w:ilvl w:val="0"/>
          <w:numId w:val="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3443F5"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004C048D" w:rsidRPr="005771AF">
        <w:rPr>
          <w:rFonts w:ascii="Times New Roman" w:hAnsi="Times New Roman" w:cs="Times New Roman"/>
          <w:sz w:val="24"/>
          <w:szCs w:val="24"/>
          <w:lang w:val="sr-Cyrl-RS"/>
        </w:rPr>
        <w:t>е</w:t>
      </w:r>
      <w:r w:rsidR="00404254" w:rsidRPr="005771AF">
        <w:rPr>
          <w:rFonts w:ascii="Times New Roman" w:hAnsi="Times New Roman" w:cs="Times New Roman"/>
          <w:sz w:val="24"/>
          <w:szCs w:val="24"/>
        </w:rPr>
        <w:t xml:space="preserve"> на квалитет и структуру екос</w:t>
      </w:r>
      <w:r w:rsidRPr="005771AF">
        <w:rPr>
          <w:rFonts w:ascii="Times New Roman" w:hAnsi="Times New Roman" w:cs="Times New Roman"/>
          <w:sz w:val="24"/>
          <w:szCs w:val="24"/>
        </w:rPr>
        <w:t>и</w:t>
      </w:r>
      <w:r w:rsidR="00404254" w:rsidRPr="005771AF">
        <w:rPr>
          <w:rFonts w:ascii="Times New Roman" w:hAnsi="Times New Roman" w:cs="Times New Roman"/>
          <w:sz w:val="24"/>
          <w:szCs w:val="24"/>
          <w:lang w:val="sr-Cyrl-RS"/>
        </w:rPr>
        <w:t>с</w:t>
      </w:r>
      <w:r w:rsidRPr="005771AF">
        <w:rPr>
          <w:rFonts w:ascii="Times New Roman" w:hAnsi="Times New Roman" w:cs="Times New Roman"/>
          <w:sz w:val="24"/>
          <w:szCs w:val="24"/>
        </w:rPr>
        <w:t>тема, укључујући и интегритет и биодиверзитет екосистема, као и флору и фауну?</w:t>
      </w:r>
    </w:p>
    <w:p w14:paraId="601593E2" w14:textId="77777777" w:rsidR="005B3773" w:rsidRPr="005771AF" w:rsidRDefault="005B3773" w:rsidP="000512C3">
      <w:pPr>
        <w:numPr>
          <w:ilvl w:val="0"/>
          <w:numId w:val="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B01FB4"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а</w:t>
      </w:r>
      <w:r w:rsidR="0080793E" w:rsidRPr="005771AF">
        <w:rPr>
          <w:rFonts w:ascii="Times New Roman" w:hAnsi="Times New Roman" w:cs="Times New Roman"/>
          <w:sz w:val="24"/>
          <w:szCs w:val="24"/>
        </w:rPr>
        <w:t xml:space="preserve"> </w:t>
      </w:r>
      <w:r w:rsidRPr="005771AF">
        <w:rPr>
          <w:rFonts w:ascii="Times New Roman" w:hAnsi="Times New Roman" w:cs="Times New Roman"/>
          <w:sz w:val="24"/>
          <w:szCs w:val="24"/>
        </w:rPr>
        <w:t>утич</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здравље</w:t>
      </w:r>
      <w:r w:rsidR="000E1AAD" w:rsidRPr="005771AF">
        <w:rPr>
          <w:rFonts w:ascii="Times New Roman" w:hAnsi="Times New Roman" w:cs="Times New Roman"/>
          <w:sz w:val="24"/>
          <w:szCs w:val="24"/>
        </w:rPr>
        <w:t xml:space="preserve"> људи</w:t>
      </w:r>
      <w:r w:rsidRPr="005771AF">
        <w:rPr>
          <w:rFonts w:ascii="Times New Roman" w:hAnsi="Times New Roman" w:cs="Times New Roman"/>
          <w:sz w:val="24"/>
          <w:szCs w:val="24"/>
        </w:rPr>
        <w:t>?</w:t>
      </w:r>
    </w:p>
    <w:p w14:paraId="36D7223D" w14:textId="77777777" w:rsidR="005B3773" w:rsidRPr="005771AF" w:rsidRDefault="005B3773" w:rsidP="000512C3">
      <w:pPr>
        <w:numPr>
          <w:ilvl w:val="0"/>
          <w:numId w:val="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B01FB4"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а</w:t>
      </w:r>
      <w:r w:rsidR="00B01FB4" w:rsidRPr="005771AF">
        <w:rPr>
          <w:rFonts w:ascii="Times New Roman" w:hAnsi="Times New Roman" w:cs="Times New Roman"/>
          <w:sz w:val="24"/>
          <w:szCs w:val="24"/>
        </w:rPr>
        <w:t xml:space="preserve"> </w:t>
      </w:r>
      <w:r w:rsidRPr="005771AF">
        <w:rPr>
          <w:rFonts w:ascii="Times New Roman" w:hAnsi="Times New Roman" w:cs="Times New Roman"/>
          <w:sz w:val="24"/>
          <w:szCs w:val="24"/>
        </w:rPr>
        <w:t>опциј</w:t>
      </w:r>
      <w:r w:rsidR="004C048D" w:rsidRPr="005771AF">
        <w:rPr>
          <w:rFonts w:ascii="Times New Roman" w:hAnsi="Times New Roman" w:cs="Times New Roman"/>
          <w:sz w:val="24"/>
          <w:szCs w:val="24"/>
          <w:lang w:val="sr-Cyrl-RS"/>
        </w:rPr>
        <w:t>а</w:t>
      </w:r>
      <w:r w:rsidR="0080793E" w:rsidRPr="005771AF">
        <w:rPr>
          <w:rFonts w:ascii="Times New Roman" w:hAnsi="Times New Roman" w:cs="Times New Roman"/>
          <w:sz w:val="24"/>
          <w:szCs w:val="24"/>
        </w:rPr>
        <w:t xml:space="preserve"> </w:t>
      </w:r>
      <w:r w:rsidR="00C33245" w:rsidRPr="005771AF">
        <w:rPr>
          <w:rFonts w:ascii="Times New Roman" w:hAnsi="Times New Roman" w:cs="Times New Roman"/>
          <w:sz w:val="24"/>
          <w:szCs w:val="24"/>
        </w:rPr>
        <w:t xml:space="preserve">представља </w:t>
      </w:r>
      <w:r w:rsidRPr="005771AF">
        <w:rPr>
          <w:rFonts w:ascii="Times New Roman" w:hAnsi="Times New Roman" w:cs="Times New Roman"/>
          <w:sz w:val="24"/>
          <w:szCs w:val="24"/>
        </w:rPr>
        <w:t xml:space="preserve">ризик </w:t>
      </w:r>
      <w:r w:rsidR="00C33245" w:rsidRPr="005771AF">
        <w:rPr>
          <w:rFonts w:ascii="Times New Roman" w:hAnsi="Times New Roman" w:cs="Times New Roman"/>
          <w:sz w:val="24"/>
          <w:szCs w:val="24"/>
        </w:rPr>
        <w:t>по</w:t>
      </w:r>
      <w:r w:rsidRPr="005771AF">
        <w:rPr>
          <w:rFonts w:ascii="Times New Roman" w:hAnsi="Times New Roman" w:cs="Times New Roman"/>
          <w:sz w:val="24"/>
          <w:szCs w:val="24"/>
        </w:rPr>
        <w:t xml:space="preserve"> животну средину и здравље људи и да ли се допунским мерама може утицати на смањење тих ризика?</w:t>
      </w:r>
    </w:p>
    <w:p w14:paraId="76494F87" w14:textId="77777777" w:rsidR="005B3773" w:rsidRPr="005771AF" w:rsidRDefault="005B3773" w:rsidP="000512C3">
      <w:pPr>
        <w:numPr>
          <w:ilvl w:val="0"/>
          <w:numId w:val="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7E3485"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заштиту и коришћење земљишта у складу са прописима који уређују </w:t>
      </w:r>
      <w:r w:rsidR="007E3485" w:rsidRPr="005771AF">
        <w:rPr>
          <w:rFonts w:ascii="Times New Roman" w:hAnsi="Times New Roman" w:cs="Times New Roman"/>
          <w:sz w:val="24"/>
          <w:szCs w:val="24"/>
        </w:rPr>
        <w:t>предметну област</w:t>
      </w:r>
      <w:r w:rsidRPr="005771AF">
        <w:rPr>
          <w:rFonts w:ascii="Times New Roman" w:hAnsi="Times New Roman" w:cs="Times New Roman"/>
          <w:sz w:val="24"/>
          <w:szCs w:val="24"/>
        </w:rPr>
        <w:t>?</w:t>
      </w:r>
    </w:p>
    <w:p w14:paraId="757CF848" w14:textId="77777777" w:rsidR="00B65272" w:rsidRDefault="00B65272" w:rsidP="000512C3">
      <w:pPr>
        <w:spacing w:after="0" w:line="240" w:lineRule="auto"/>
        <w:jc w:val="both"/>
        <w:rPr>
          <w:rFonts w:ascii="Times New Roman" w:hAnsi="Times New Roman" w:cs="Times New Roman"/>
          <w:sz w:val="24"/>
          <w:szCs w:val="24"/>
          <w:lang w:val="sr-Cyrl-RS"/>
        </w:rPr>
      </w:pPr>
    </w:p>
    <w:p w14:paraId="564DE74E" w14:textId="77777777" w:rsidR="00B65272" w:rsidRPr="00B65272" w:rsidRDefault="00B65272" w:rsidP="000512C3">
      <w:pPr>
        <w:spacing w:after="0" w:line="240" w:lineRule="auto"/>
        <w:ind w:firstLine="720"/>
        <w:jc w:val="both"/>
        <w:rPr>
          <w:rFonts w:ascii="Times New Roman" w:hAnsi="Times New Roman" w:cs="Times New Roman"/>
          <w:sz w:val="24"/>
          <w:szCs w:val="24"/>
          <w:lang w:val="sr-Cyrl-RS"/>
        </w:rPr>
      </w:pPr>
      <w:r w:rsidRPr="00B65272">
        <w:rPr>
          <w:rFonts w:ascii="Times New Roman" w:hAnsi="Times New Roman" w:cs="Times New Roman"/>
          <w:sz w:val="24"/>
          <w:szCs w:val="24"/>
          <w:lang w:val="sr-Cyrl-RS"/>
        </w:rPr>
        <w:t>Доношење предложених измена и допуна Закона о запосленима у АП и ЈЛС неће имати ефеката на животну средину.</w:t>
      </w:r>
    </w:p>
    <w:p w14:paraId="05AF6CA3" w14:textId="77777777" w:rsidR="00B65272" w:rsidRPr="00B65272" w:rsidRDefault="00B65272" w:rsidP="000512C3">
      <w:pPr>
        <w:spacing w:after="0" w:line="240" w:lineRule="auto"/>
        <w:rPr>
          <w:rFonts w:ascii="Times New Roman" w:hAnsi="Times New Roman" w:cs="Times New Roman"/>
          <w:b/>
          <w:sz w:val="24"/>
          <w:szCs w:val="24"/>
          <w:u w:val="single"/>
        </w:rPr>
      </w:pPr>
    </w:p>
    <w:p w14:paraId="35E75FC3" w14:textId="77777777" w:rsidR="004628AD" w:rsidRDefault="004628AD" w:rsidP="000512C3">
      <w:pPr>
        <w:spacing w:after="0" w:line="240" w:lineRule="auto"/>
        <w:rPr>
          <w:rFonts w:ascii="Times New Roman" w:hAnsi="Times New Roman" w:cs="Times New Roman"/>
          <w:b/>
          <w:sz w:val="24"/>
          <w:szCs w:val="24"/>
          <w:u w:val="single"/>
        </w:rPr>
      </w:pPr>
      <w:r w:rsidRPr="005771AF">
        <w:rPr>
          <w:rFonts w:ascii="Times New Roman" w:hAnsi="Times New Roman" w:cs="Times New Roman"/>
          <w:b/>
          <w:sz w:val="24"/>
          <w:szCs w:val="24"/>
          <w:u w:val="single"/>
        </w:rPr>
        <w:br w:type="page"/>
      </w:r>
    </w:p>
    <w:p w14:paraId="08519EAD" w14:textId="77777777" w:rsidR="00B65272" w:rsidRPr="005771AF" w:rsidRDefault="00B65272" w:rsidP="000512C3">
      <w:pPr>
        <w:spacing w:after="0" w:line="240" w:lineRule="auto"/>
        <w:rPr>
          <w:rFonts w:ascii="Times New Roman" w:hAnsi="Times New Roman" w:cs="Times New Roman"/>
          <w:b/>
          <w:sz w:val="24"/>
          <w:szCs w:val="24"/>
          <w:u w:val="single"/>
        </w:rPr>
      </w:pPr>
    </w:p>
    <w:p w14:paraId="3E40F65D" w14:textId="77777777" w:rsidR="005B3773" w:rsidRPr="005771AF" w:rsidRDefault="005B3773" w:rsidP="000512C3">
      <w:pPr>
        <w:pStyle w:val="ListParagraph"/>
        <w:spacing w:after="0" w:line="240" w:lineRule="auto"/>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t>ПРИЛОГ 9:</w:t>
      </w:r>
    </w:p>
    <w:p w14:paraId="5D382B5E" w14:textId="77777777" w:rsidR="005B3773" w:rsidRPr="005771AF" w:rsidRDefault="005B3773" w:rsidP="000512C3">
      <w:pPr>
        <w:pStyle w:val="ListParagraph"/>
        <w:spacing w:after="0" w:line="240" w:lineRule="auto"/>
        <w:jc w:val="right"/>
        <w:rPr>
          <w:rFonts w:ascii="Times New Roman" w:hAnsi="Times New Roman" w:cs="Times New Roman"/>
          <w:b/>
          <w:sz w:val="24"/>
          <w:szCs w:val="24"/>
          <w:u w:val="single"/>
        </w:rPr>
      </w:pPr>
    </w:p>
    <w:p w14:paraId="4EE4B054" w14:textId="77777777" w:rsidR="005B3773" w:rsidRPr="005771AF" w:rsidRDefault="005B3773" w:rsidP="000512C3">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анализу управљачких ефеката</w:t>
      </w:r>
    </w:p>
    <w:p w14:paraId="364D7808" w14:textId="77777777" w:rsidR="005B3773" w:rsidRPr="005771AF" w:rsidRDefault="005B3773" w:rsidP="000512C3">
      <w:pPr>
        <w:numPr>
          <w:ilvl w:val="0"/>
          <w:numId w:val="1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се </w:t>
      </w:r>
      <w:r w:rsidR="00B4503F"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о</w:t>
      </w:r>
      <w:r w:rsidR="00B4503F" w:rsidRPr="005771AF">
        <w:rPr>
          <w:rFonts w:ascii="Times New Roman" w:hAnsi="Times New Roman" w:cs="Times New Roman"/>
          <w:sz w:val="24"/>
          <w:szCs w:val="24"/>
        </w:rPr>
        <w:t>м</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о</w:t>
      </w:r>
      <w:r w:rsidRPr="005771AF">
        <w:rPr>
          <w:rFonts w:ascii="Times New Roman" w:hAnsi="Times New Roman" w:cs="Times New Roman"/>
          <w:sz w:val="24"/>
          <w:szCs w:val="24"/>
        </w:rPr>
        <w:t>м уводе организационе, управљачке или институционалне промене</w:t>
      </w:r>
      <w:r w:rsidR="000E1AAD" w:rsidRPr="005771AF">
        <w:rPr>
          <w:rFonts w:ascii="Times New Roman" w:hAnsi="Times New Roman" w:cs="Times New Roman"/>
          <w:sz w:val="24"/>
          <w:szCs w:val="24"/>
        </w:rPr>
        <w:t xml:space="preserve"> и које су то промене</w:t>
      </w:r>
      <w:r w:rsidRPr="005771AF">
        <w:rPr>
          <w:rFonts w:ascii="Times New Roman" w:hAnsi="Times New Roman" w:cs="Times New Roman"/>
          <w:sz w:val="24"/>
          <w:szCs w:val="24"/>
        </w:rPr>
        <w:t xml:space="preserve">? </w:t>
      </w:r>
    </w:p>
    <w:p w14:paraId="7589404C" w14:textId="452D6DC0" w:rsidR="00A934F9" w:rsidRDefault="00A934F9" w:rsidP="000512C3">
      <w:pPr>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RS" w:eastAsia="en-GB"/>
        </w:rPr>
        <w:t>П</w:t>
      </w:r>
      <w:r w:rsidR="00A067E9">
        <w:rPr>
          <w:rFonts w:ascii="Times New Roman" w:hAnsi="Times New Roman" w:cs="Times New Roman"/>
          <w:color w:val="000000" w:themeColor="text1"/>
          <w:sz w:val="24"/>
          <w:szCs w:val="24"/>
          <w:lang w:val="sr-Cyrl-RS" w:eastAsia="en-GB"/>
        </w:rPr>
        <w:t xml:space="preserve">редложеним одредбама </w:t>
      </w:r>
      <w:r w:rsidR="00A317FE">
        <w:rPr>
          <w:rFonts w:ascii="Times New Roman" w:hAnsi="Times New Roman" w:cs="Times New Roman"/>
          <w:color w:val="000000" w:themeColor="text1"/>
          <w:sz w:val="24"/>
          <w:szCs w:val="24"/>
          <w:lang w:val="sr-Cyrl-RS" w:eastAsia="en-GB"/>
        </w:rPr>
        <w:t>Предлога</w:t>
      </w:r>
      <w:r w:rsidR="00A067E9">
        <w:rPr>
          <w:rFonts w:ascii="Times New Roman" w:hAnsi="Times New Roman" w:cs="Times New Roman"/>
          <w:color w:val="000000" w:themeColor="text1"/>
          <w:sz w:val="24"/>
          <w:szCs w:val="24"/>
          <w:lang w:val="sr-Cyrl-RS" w:eastAsia="en-GB"/>
        </w:rPr>
        <w:t xml:space="preserve"> закона о изменама и допунама З</w:t>
      </w:r>
      <w:r w:rsidRPr="00A934F9">
        <w:rPr>
          <w:rFonts w:ascii="Times New Roman" w:hAnsi="Times New Roman" w:cs="Times New Roman"/>
          <w:color w:val="000000" w:themeColor="text1"/>
          <w:sz w:val="24"/>
          <w:szCs w:val="24"/>
          <w:lang w:val="sr-Cyrl-RS" w:eastAsia="en-GB"/>
        </w:rPr>
        <w:t xml:space="preserve">акона о запосленима у </w:t>
      </w:r>
      <w:r w:rsidR="00A067E9">
        <w:rPr>
          <w:rFonts w:ascii="Times New Roman" w:hAnsi="Times New Roman" w:cs="Times New Roman"/>
          <w:color w:val="000000" w:themeColor="text1"/>
          <w:sz w:val="24"/>
          <w:szCs w:val="24"/>
          <w:lang w:val="sr-Cyrl-RS" w:eastAsia="en-GB"/>
        </w:rPr>
        <w:t>АП и ЈЛС</w:t>
      </w:r>
      <w:r w:rsidRPr="00A934F9">
        <w:rPr>
          <w:rFonts w:ascii="Times New Roman" w:hAnsi="Times New Roman" w:cs="Times New Roman"/>
          <w:color w:val="000000" w:themeColor="text1"/>
          <w:sz w:val="24"/>
          <w:szCs w:val="24"/>
          <w:lang w:val="sr-Cyrl-RS" w:eastAsia="en-GB"/>
        </w:rPr>
        <w:t>, систем компетенција се интегрише у поступке попуњавања радних места, као и у поступке спрово</w:t>
      </w:r>
      <w:r>
        <w:rPr>
          <w:rFonts w:ascii="Times New Roman" w:hAnsi="Times New Roman" w:cs="Times New Roman"/>
          <w:color w:val="000000" w:themeColor="text1"/>
          <w:sz w:val="24"/>
          <w:szCs w:val="24"/>
          <w:lang w:val="sr-Cyrl-RS" w:eastAsia="en-GB"/>
        </w:rPr>
        <w:t xml:space="preserve">ђења интерног и јавног конкурса, </w:t>
      </w:r>
      <w:r w:rsidRPr="00A934F9">
        <w:rPr>
          <w:rFonts w:ascii="Times New Roman" w:hAnsi="Times New Roman" w:cs="Times New Roman"/>
          <w:color w:val="000000" w:themeColor="text1"/>
          <w:sz w:val="24"/>
          <w:szCs w:val="24"/>
          <w:lang w:val="sr-Cyrl-RS" w:eastAsia="en-GB"/>
        </w:rPr>
        <w:t xml:space="preserve">даје се основ да се подзаконски актом уреде сви елементи конкурсног поступка, садржина огласа, </w:t>
      </w:r>
      <w:r w:rsidRPr="00A934F9">
        <w:rPr>
          <w:rFonts w:ascii="Times New Roman" w:hAnsi="Times New Roman" w:cs="Times New Roman"/>
          <w:color w:val="000000" w:themeColor="text1"/>
          <w:sz w:val="24"/>
          <w:szCs w:val="24"/>
        </w:rPr>
        <w:t>изглед, садржин</w:t>
      </w:r>
      <w:r>
        <w:rPr>
          <w:rFonts w:ascii="Times New Roman" w:hAnsi="Times New Roman" w:cs="Times New Roman"/>
          <w:color w:val="000000" w:themeColor="text1"/>
          <w:sz w:val="24"/>
          <w:szCs w:val="24"/>
          <w:lang w:val="sr-Cyrl-RS"/>
        </w:rPr>
        <w:t>а</w:t>
      </w:r>
      <w:r w:rsidRPr="00A934F9">
        <w:rPr>
          <w:rFonts w:ascii="Times New Roman" w:hAnsi="Times New Roman" w:cs="Times New Roman"/>
          <w:color w:val="000000" w:themeColor="text1"/>
          <w:sz w:val="24"/>
          <w:szCs w:val="24"/>
        </w:rPr>
        <w:t xml:space="preserve"> и начин подношења обрасца пријаве, начин праћења кандидата под шифром његове пријаве и фазе изборног поступка,</w:t>
      </w:r>
      <w:r w:rsidRPr="00A934F9">
        <w:rPr>
          <w:rFonts w:ascii="Times New Roman" w:hAnsi="Times New Roman" w:cs="Times New Roman"/>
          <w:color w:val="000000" w:themeColor="text1"/>
          <w:sz w:val="24"/>
          <w:szCs w:val="24"/>
          <w:lang w:val="sr-Cyrl-RS"/>
        </w:rPr>
        <w:t xml:space="preserve"> као и састав конкурсне комисије,</w:t>
      </w:r>
      <w:r w:rsidRPr="00A934F9">
        <w:rPr>
          <w:rFonts w:ascii="Times New Roman" w:hAnsi="Times New Roman" w:cs="Times New Roman"/>
          <w:color w:val="000000" w:themeColor="text1"/>
          <w:sz w:val="24"/>
          <w:szCs w:val="24"/>
        </w:rPr>
        <w:t xml:space="preserve"> начин провере</w:t>
      </w:r>
      <w:r w:rsidRPr="00A934F9">
        <w:rPr>
          <w:rFonts w:ascii="Times New Roman" w:hAnsi="Times New Roman" w:cs="Times New Roman"/>
          <w:color w:val="000000" w:themeColor="text1"/>
          <w:sz w:val="24"/>
          <w:szCs w:val="24"/>
          <w:lang w:val="sr-Cyrl-RS"/>
        </w:rPr>
        <w:t xml:space="preserve"> </w:t>
      </w:r>
      <w:r w:rsidRPr="00A934F9">
        <w:rPr>
          <w:rFonts w:ascii="Times New Roman" w:hAnsi="Times New Roman" w:cs="Times New Roman"/>
          <w:color w:val="000000" w:themeColor="text1"/>
          <w:sz w:val="24"/>
          <w:szCs w:val="24"/>
        </w:rPr>
        <w:t>компетенција</w:t>
      </w:r>
      <w:r w:rsidRPr="00A934F9">
        <w:rPr>
          <w:rFonts w:ascii="Times New Roman" w:hAnsi="Times New Roman" w:cs="Times New Roman"/>
          <w:color w:val="000000" w:themeColor="text1"/>
          <w:sz w:val="24"/>
          <w:szCs w:val="24"/>
          <w:lang w:val="sr-Cyrl-RS"/>
        </w:rPr>
        <w:t>, односно начин провере знања, способности и вештина за радна места намештеника</w:t>
      </w:r>
      <w:r w:rsidRPr="00A934F9">
        <w:rPr>
          <w:rFonts w:ascii="Times New Roman" w:hAnsi="Times New Roman" w:cs="Times New Roman"/>
          <w:color w:val="000000" w:themeColor="text1"/>
          <w:sz w:val="24"/>
          <w:szCs w:val="24"/>
        </w:rPr>
        <w:t xml:space="preserve"> и критеријуме и мерила за избор на радна места у органима </w:t>
      </w:r>
      <w:r w:rsidRPr="00A934F9">
        <w:rPr>
          <w:rFonts w:ascii="Times New Roman" w:hAnsi="Times New Roman" w:cs="Times New Roman"/>
          <w:color w:val="000000" w:themeColor="text1"/>
          <w:sz w:val="24"/>
          <w:szCs w:val="24"/>
          <w:lang w:val="sr-Cyrl-RS"/>
        </w:rPr>
        <w:t>аутономних покрајина и јединица локалне самоуправе</w:t>
      </w:r>
      <w:r w:rsidRPr="00A934F9">
        <w:rPr>
          <w:rFonts w:ascii="Times New Roman" w:hAnsi="Times New Roman" w:cs="Times New Roman"/>
          <w:color w:val="000000" w:themeColor="text1"/>
          <w:sz w:val="24"/>
          <w:szCs w:val="24"/>
        </w:rPr>
        <w:t xml:space="preserve">. </w:t>
      </w:r>
    </w:p>
    <w:p w14:paraId="48A4CB83" w14:textId="77777777" w:rsidR="000512C3" w:rsidRPr="00A934F9" w:rsidRDefault="000512C3" w:rsidP="000512C3">
      <w:pPr>
        <w:spacing w:after="0" w:line="240" w:lineRule="auto"/>
        <w:ind w:firstLine="720"/>
        <w:jc w:val="both"/>
        <w:rPr>
          <w:rFonts w:ascii="Times New Roman" w:hAnsi="Times New Roman" w:cs="Times New Roman"/>
          <w:color w:val="000000" w:themeColor="text1"/>
          <w:sz w:val="24"/>
          <w:szCs w:val="24"/>
        </w:rPr>
      </w:pPr>
    </w:p>
    <w:p w14:paraId="628818C5" w14:textId="77777777" w:rsidR="00B4799D" w:rsidRPr="005771AF" w:rsidRDefault="005B3773" w:rsidP="000512C3">
      <w:pPr>
        <w:numPr>
          <w:ilvl w:val="0"/>
          <w:numId w:val="1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постојећа јавна управа има капацит за спровођење </w:t>
      </w:r>
      <w:r w:rsidR="00B4503F"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(укључујући и квалитет и квантитет расположивих капацитета) и да ли је потребно предузети одређене мере за побољшање тих капацитета? </w:t>
      </w:r>
    </w:p>
    <w:p w14:paraId="14F9871E" w14:textId="25912B13" w:rsidR="000512C3" w:rsidRDefault="000512C3" w:rsidP="000512C3">
      <w:pPr>
        <w:spacing w:after="0" w:line="240" w:lineRule="auto"/>
        <w:ind w:left="720"/>
        <w:jc w:val="both"/>
        <w:rPr>
          <w:rFonts w:ascii="Times New Roman" w:hAnsi="Times New Roman" w:cs="Times New Roman"/>
          <w:sz w:val="24"/>
          <w:szCs w:val="24"/>
          <w:lang w:val="sr-Cyrl-RS"/>
        </w:rPr>
      </w:pPr>
    </w:p>
    <w:p w14:paraId="1A2B3574" w14:textId="6122F40D" w:rsidR="00F40671" w:rsidRPr="005771AF" w:rsidRDefault="0090103D" w:rsidP="000512C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А</w:t>
      </w:r>
      <w:r w:rsidR="00B4799D" w:rsidRPr="005771AF">
        <w:rPr>
          <w:rFonts w:ascii="Times New Roman" w:eastAsia="Times New Roman" w:hAnsi="Times New Roman" w:cs="Times New Roman"/>
          <w:bCs/>
          <w:sz w:val="24"/>
          <w:szCs w:val="24"/>
          <w:lang w:val="sr-Cyrl-RS" w:eastAsia="ar-SA"/>
        </w:rPr>
        <w:t>нализа стања која је с</w:t>
      </w:r>
      <w:r w:rsidR="00A934F9">
        <w:rPr>
          <w:rFonts w:ascii="Times New Roman" w:eastAsia="Times New Roman" w:hAnsi="Times New Roman" w:cs="Times New Roman"/>
          <w:bCs/>
          <w:sz w:val="24"/>
          <w:szCs w:val="24"/>
          <w:lang w:val="sr-Cyrl-RS" w:eastAsia="ar-SA"/>
        </w:rPr>
        <w:t>проведена у оквиру реализације П</w:t>
      </w:r>
      <w:r w:rsidR="00B4799D" w:rsidRPr="005771AF">
        <w:rPr>
          <w:rFonts w:ascii="Times New Roman" w:eastAsia="Times New Roman" w:hAnsi="Times New Roman" w:cs="Times New Roman"/>
          <w:bCs/>
          <w:sz w:val="24"/>
          <w:szCs w:val="24"/>
          <w:lang w:val="sr-Cyrl-RS" w:eastAsia="ar-SA"/>
        </w:rPr>
        <w:t>ројекта показала</w:t>
      </w:r>
      <w:r w:rsidR="00A934F9">
        <w:rPr>
          <w:rFonts w:ascii="Times New Roman" w:eastAsia="Times New Roman" w:hAnsi="Times New Roman" w:cs="Times New Roman"/>
          <w:bCs/>
          <w:sz w:val="24"/>
          <w:szCs w:val="24"/>
          <w:lang w:val="sr-Cyrl-RS" w:eastAsia="ar-SA"/>
        </w:rPr>
        <w:t xml:space="preserve"> је да јединице локалне самоуправе имају</w:t>
      </w:r>
      <w:r w:rsidR="00B4799D" w:rsidRPr="005771AF">
        <w:rPr>
          <w:rFonts w:ascii="Times New Roman" w:eastAsia="Times New Roman" w:hAnsi="Times New Roman" w:cs="Times New Roman"/>
          <w:bCs/>
          <w:sz w:val="24"/>
          <w:szCs w:val="24"/>
          <w:lang w:val="sr-Cyrl-RS" w:eastAsia="ar-SA"/>
        </w:rPr>
        <w:t xml:space="preserve"> потпуно задовољавајућу кадровску структуру везано за послове УЉР у ком смислу су организациони и кадровски капацитети на прихватљивом нивоу, као и да је неопходно уложити напоре у подизање неопходних компетенција и мотивације запослених на тим местима, имајући у виду да примена нових, модерних начела, </w:t>
      </w:r>
      <w:r w:rsidR="00B4799D" w:rsidRPr="0090103D">
        <w:rPr>
          <w:rFonts w:ascii="Times New Roman" w:eastAsia="Times New Roman" w:hAnsi="Times New Roman" w:cs="Times New Roman"/>
          <w:bCs/>
          <w:sz w:val="24"/>
          <w:szCs w:val="24"/>
          <w:lang w:val="sr-Cyrl-RS" w:eastAsia="ar-SA"/>
        </w:rPr>
        <w:t xml:space="preserve">процеса и процедура у складу са новим надлежностима, обавезама и одговорностима захтевају посебан скуп знања, вештина и способности (компетенција). </w:t>
      </w:r>
      <w:r w:rsidR="00F40671" w:rsidRPr="00F40671">
        <w:rPr>
          <w:rFonts w:ascii="Times New Roman" w:eastAsia="Times New Roman" w:hAnsi="Times New Roman" w:cs="Times New Roman"/>
          <w:bCs/>
          <w:sz w:val="24"/>
          <w:szCs w:val="24"/>
          <w:lang w:val="sr-Cyrl-RS" w:eastAsia="ar-SA"/>
        </w:rPr>
        <w:t xml:space="preserve">С тим у вези, </w:t>
      </w:r>
      <w:r w:rsidR="00F40671" w:rsidRPr="00F40671">
        <w:rPr>
          <w:rFonts w:ascii="Times New Roman" w:hAnsi="Times New Roman" w:cs="Times New Roman"/>
          <w:sz w:val="24"/>
          <w:szCs w:val="24"/>
          <w:lang w:val="sr-Cyrl-RS"/>
        </w:rPr>
        <w:t>у</w:t>
      </w:r>
      <w:r w:rsidR="00F40671" w:rsidRPr="005771AF">
        <w:rPr>
          <w:rFonts w:ascii="Times New Roman" w:hAnsi="Times New Roman" w:cs="Times New Roman"/>
          <w:sz w:val="24"/>
          <w:szCs w:val="24"/>
          <w:lang w:val="sr-Cyrl-RS"/>
        </w:rPr>
        <w:t xml:space="preserve"> Акционом плану за спровођење Стратегије реформе јавне управе за период 2021.-2025. године, Мера 2.2. Унапређење процеса селекције и увођење новозапослених у посао, активност под тачком 10. Развој и спрвођење обука за запослене у ка</w:t>
      </w:r>
      <w:r w:rsidR="00F40671">
        <w:rPr>
          <w:rFonts w:ascii="Times New Roman" w:hAnsi="Times New Roman" w:cs="Times New Roman"/>
          <w:sz w:val="24"/>
          <w:szCs w:val="24"/>
          <w:lang w:val="sr-Cyrl-RS"/>
        </w:rPr>
        <w:t>д</w:t>
      </w:r>
      <w:r w:rsidR="00F40671" w:rsidRPr="005771AF">
        <w:rPr>
          <w:rFonts w:ascii="Times New Roman" w:hAnsi="Times New Roman" w:cs="Times New Roman"/>
          <w:sz w:val="24"/>
          <w:szCs w:val="24"/>
          <w:lang w:val="sr-Cyrl-RS"/>
        </w:rPr>
        <w:t xml:space="preserve">ровским јединицама и руководиоце у органима АП и ЈЛС за примену оквира компетенција, које ће бити организоване од стране Националне академије за јавну управу у периоду 3. квартал 2021. – 4. квартал 2025. </w:t>
      </w:r>
    </w:p>
    <w:p w14:paraId="06AE6E99" w14:textId="3199477A" w:rsidR="00644443" w:rsidRDefault="00644443" w:rsidP="000512C3">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циљу ефикасне имплементације прописа, </w:t>
      </w:r>
      <w:r>
        <w:rPr>
          <w:rFonts w:ascii="Times New Roman" w:hAnsi="Times New Roman" w:cs="Times New Roman"/>
          <w:sz w:val="24"/>
          <w:szCs w:val="24"/>
          <w:lang w:val="sr-Latn-RS"/>
        </w:rPr>
        <w:t>O</w:t>
      </w:r>
      <w:r>
        <w:rPr>
          <w:rFonts w:ascii="Times New Roman" w:hAnsi="Times New Roman" w:cs="Times New Roman"/>
          <w:sz w:val="24"/>
          <w:szCs w:val="24"/>
          <w:lang w:val="sr-Cyrl-RS"/>
        </w:rPr>
        <w:t>пшти програм обуке за запослене у ЈЛС за 202</w:t>
      </w:r>
      <w:r w:rsidR="00A934F9">
        <w:rPr>
          <w:rFonts w:ascii="Times New Roman" w:hAnsi="Times New Roman" w:cs="Times New Roman"/>
          <w:sz w:val="24"/>
          <w:szCs w:val="24"/>
          <w:lang w:val="sr-Cyrl-RS"/>
        </w:rPr>
        <w:t xml:space="preserve">3. годину </w:t>
      </w:r>
      <w:r>
        <w:rPr>
          <w:rFonts w:ascii="Times New Roman" w:hAnsi="Times New Roman" w:cs="Times New Roman"/>
          <w:sz w:val="24"/>
          <w:szCs w:val="24"/>
          <w:lang w:val="sr-Cyrl-RS"/>
        </w:rPr>
        <w:t>садржи тематску област која се односи на управљање људским ресурсима и чине је програми обука намењени запосленима у јединицама за људске ресурсе. Почев од наведеног програма за 2022. годину започиње се са јачањем капацитета наведене категорије запослених за правилно одређивање компетенција за обављање послова радних места, а потом и за увођење система компетенција у све остале сегменте управљања људским ресурсима у складу са одредбама прописа. Како би и све категорије руководилаца у локалној самоуправи биле упознате са концептом управљања људским ресурсима базираном на компетенцијама, реализујући релевантне програме обука садржане у Програму обуке руководилаца у јединицама локалне самоуправе за 202</w:t>
      </w:r>
      <w:r w:rsidR="00A934F9">
        <w:rPr>
          <w:rFonts w:ascii="Times New Roman" w:hAnsi="Times New Roman" w:cs="Times New Roman"/>
          <w:sz w:val="24"/>
          <w:szCs w:val="24"/>
          <w:lang w:val="sr-Cyrl-RS"/>
        </w:rPr>
        <w:t>3</w:t>
      </w:r>
      <w:r>
        <w:rPr>
          <w:rFonts w:ascii="Times New Roman" w:hAnsi="Times New Roman" w:cs="Times New Roman"/>
          <w:sz w:val="24"/>
          <w:szCs w:val="24"/>
          <w:lang w:val="sr-Cyrl-RS"/>
        </w:rPr>
        <w:t>. годину, НАЈУ ће унапређивати компетенц</w:t>
      </w:r>
      <w:r w:rsidR="00A934F9">
        <w:rPr>
          <w:rFonts w:ascii="Times New Roman" w:hAnsi="Times New Roman" w:cs="Times New Roman"/>
          <w:sz w:val="24"/>
          <w:szCs w:val="24"/>
          <w:lang w:val="sr-Cyrl-RS"/>
        </w:rPr>
        <w:t>и</w:t>
      </w:r>
      <w:r>
        <w:rPr>
          <w:rFonts w:ascii="Times New Roman" w:hAnsi="Times New Roman" w:cs="Times New Roman"/>
          <w:sz w:val="24"/>
          <w:szCs w:val="24"/>
          <w:lang w:val="sr-Cyrl-RS"/>
        </w:rPr>
        <w:t>је доносилаца одлука од којих зависи успешна имплементација прописа. Пројекција броја обука и полазника уследиће након усвајања оба годишња програма НАЈУ.</w:t>
      </w:r>
    </w:p>
    <w:p w14:paraId="6CD593AF" w14:textId="35C0A835" w:rsidR="00644443" w:rsidRPr="002C1230" w:rsidRDefault="00644443" w:rsidP="000512C3">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По досадашњим искуствима, када су сличне реформе спровођене на нивоу државне управе која има приближно исти број запослених, било је потребно спровести 34 обуке са око 1200 полазника да би се запослени оспособили за увођење система компетенција. Ово су биле обуке на теме анализе описа послова, вредновања радне успешности, процедура у области запошљавања и одабира кадро</w:t>
      </w:r>
      <w:r w:rsidR="002C1230">
        <w:rPr>
          <w:rFonts w:ascii="Times New Roman" w:hAnsi="Times New Roman" w:cs="Times New Roman"/>
          <w:sz w:val="24"/>
          <w:szCs w:val="24"/>
          <w:lang w:val="sr-Cyrl-RS"/>
        </w:rPr>
        <w:t>ва заснованог на компетенцијама</w:t>
      </w:r>
      <w:r>
        <w:rPr>
          <w:rFonts w:ascii="Times New Roman" w:hAnsi="Times New Roman" w:cs="Times New Roman"/>
          <w:sz w:val="24"/>
          <w:szCs w:val="24"/>
          <w:lang w:val="sr-Latn-RS"/>
        </w:rPr>
        <w:t>.</w:t>
      </w:r>
      <w:r w:rsidR="002C1230">
        <w:rPr>
          <w:rFonts w:ascii="Times New Roman" w:hAnsi="Times New Roman" w:cs="Times New Roman"/>
          <w:sz w:val="24"/>
          <w:szCs w:val="24"/>
          <w:lang w:val="sr-Cyrl-RS"/>
        </w:rPr>
        <w:t xml:space="preserve"> </w:t>
      </w:r>
    </w:p>
    <w:p w14:paraId="7552ADA3" w14:textId="22638547" w:rsidR="00B4799D" w:rsidRPr="001C3010" w:rsidRDefault="0090103D" w:rsidP="000512C3">
      <w:pPr>
        <w:spacing w:after="0" w:line="240" w:lineRule="auto"/>
        <w:ind w:firstLine="720"/>
        <w:jc w:val="both"/>
        <w:rPr>
          <w:rFonts w:ascii="Times New Roman" w:hAnsi="Times New Roman" w:cs="Times New Roman"/>
          <w:color w:val="000000"/>
          <w:sz w:val="24"/>
          <w:szCs w:val="24"/>
          <w:lang w:val="sr-Cyrl-RS"/>
        </w:rPr>
      </w:pPr>
      <w:r w:rsidRPr="0090103D">
        <w:rPr>
          <w:rFonts w:ascii="Times New Roman" w:hAnsi="Times New Roman" w:cs="Times New Roman"/>
          <w:sz w:val="24"/>
          <w:szCs w:val="24"/>
          <w:lang w:val="sr-Cyrl-RS" w:eastAsia="en-GB"/>
        </w:rPr>
        <w:t xml:space="preserve"> </w:t>
      </w:r>
    </w:p>
    <w:p w14:paraId="7FDC393A" w14:textId="77777777" w:rsidR="005B3773" w:rsidRPr="005771AF" w:rsidRDefault="005B3773" w:rsidP="000512C3">
      <w:pPr>
        <w:numPr>
          <w:ilvl w:val="0"/>
          <w:numId w:val="1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4C048D" w:rsidRPr="005771AF">
        <w:rPr>
          <w:rFonts w:ascii="Times New Roman" w:hAnsi="Times New Roman" w:cs="Times New Roman"/>
          <w:sz w:val="24"/>
          <w:szCs w:val="24"/>
          <w:lang w:val="sr-Cyrl-RS"/>
        </w:rPr>
        <w:t>је</w:t>
      </w:r>
      <w:r w:rsidRPr="005771AF">
        <w:rPr>
          <w:rFonts w:ascii="Times New Roman" w:hAnsi="Times New Roman" w:cs="Times New Roman"/>
          <w:sz w:val="24"/>
          <w:szCs w:val="24"/>
        </w:rPr>
        <w:t xml:space="preserve"> за реализацију </w:t>
      </w:r>
      <w:r w:rsidR="00D62B43"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w:t>
      </w:r>
      <w:r w:rsidR="009C0E56" w:rsidRPr="005771AF">
        <w:rPr>
          <w:rFonts w:ascii="Times New Roman" w:hAnsi="Times New Roman" w:cs="Times New Roman"/>
          <w:sz w:val="24"/>
          <w:szCs w:val="24"/>
        </w:rPr>
        <w:t xml:space="preserve">људских </w:t>
      </w:r>
      <w:r w:rsidRPr="005771AF">
        <w:rPr>
          <w:rFonts w:ascii="Times New Roman" w:hAnsi="Times New Roman" w:cs="Times New Roman"/>
          <w:sz w:val="24"/>
          <w:szCs w:val="24"/>
        </w:rPr>
        <w:t xml:space="preserve">капацитета и сл.) и </w:t>
      </w:r>
      <w:r w:rsidR="00D4345D" w:rsidRPr="005771AF">
        <w:rPr>
          <w:rFonts w:ascii="Times New Roman" w:hAnsi="Times New Roman" w:cs="Times New Roman"/>
          <w:sz w:val="24"/>
          <w:szCs w:val="24"/>
        </w:rPr>
        <w:t xml:space="preserve">у </w:t>
      </w:r>
      <w:r w:rsidR="00F40671" w:rsidRPr="005771AF">
        <w:rPr>
          <w:rFonts w:ascii="Times New Roman" w:hAnsi="Times New Roman" w:cs="Times New Roman"/>
          <w:sz w:val="24"/>
          <w:szCs w:val="24"/>
        </w:rPr>
        <w:t>којем временском</w:t>
      </w:r>
      <w:r w:rsidRPr="005771AF">
        <w:rPr>
          <w:rFonts w:ascii="Times New Roman" w:hAnsi="Times New Roman" w:cs="Times New Roman"/>
          <w:sz w:val="24"/>
          <w:szCs w:val="24"/>
        </w:rPr>
        <w:t xml:space="preserve"> </w:t>
      </w:r>
      <w:r w:rsidR="0052588F" w:rsidRPr="005771AF">
        <w:rPr>
          <w:rFonts w:ascii="Times New Roman" w:hAnsi="Times New Roman" w:cs="Times New Roman"/>
          <w:sz w:val="24"/>
          <w:szCs w:val="24"/>
        </w:rPr>
        <w:t>период</w:t>
      </w:r>
      <w:r w:rsidR="00D4345D" w:rsidRPr="005771AF">
        <w:rPr>
          <w:rFonts w:ascii="Times New Roman" w:hAnsi="Times New Roman" w:cs="Times New Roman"/>
          <w:sz w:val="24"/>
          <w:szCs w:val="24"/>
        </w:rPr>
        <w:t>у</w:t>
      </w:r>
      <w:r w:rsidR="0052588F" w:rsidRPr="005771AF">
        <w:rPr>
          <w:rFonts w:ascii="Times New Roman" w:hAnsi="Times New Roman" w:cs="Times New Roman"/>
          <w:sz w:val="24"/>
          <w:szCs w:val="24"/>
        </w:rPr>
        <w:t xml:space="preserve"> </w:t>
      </w:r>
      <w:r w:rsidR="00D4345D" w:rsidRPr="005771AF">
        <w:rPr>
          <w:rFonts w:ascii="Times New Roman" w:hAnsi="Times New Roman" w:cs="Times New Roman"/>
          <w:sz w:val="24"/>
          <w:szCs w:val="24"/>
        </w:rPr>
        <w:t xml:space="preserve">је то </w:t>
      </w:r>
      <w:r w:rsidR="0052588F" w:rsidRPr="005771AF">
        <w:rPr>
          <w:rFonts w:ascii="Times New Roman" w:hAnsi="Times New Roman" w:cs="Times New Roman"/>
          <w:sz w:val="24"/>
          <w:szCs w:val="24"/>
        </w:rPr>
        <w:t>потребн</w:t>
      </w:r>
      <w:r w:rsidR="00D4345D" w:rsidRPr="005771AF">
        <w:rPr>
          <w:rFonts w:ascii="Times New Roman" w:hAnsi="Times New Roman" w:cs="Times New Roman"/>
          <w:sz w:val="24"/>
          <w:szCs w:val="24"/>
        </w:rPr>
        <w:t>о</w:t>
      </w:r>
      <w:r w:rsidR="0052588F" w:rsidRPr="005771AF">
        <w:rPr>
          <w:rFonts w:ascii="Times New Roman" w:hAnsi="Times New Roman" w:cs="Times New Roman"/>
          <w:sz w:val="24"/>
          <w:szCs w:val="24"/>
        </w:rPr>
        <w:t xml:space="preserve"> </w:t>
      </w:r>
      <w:r w:rsidR="00F40671" w:rsidRPr="005771AF">
        <w:rPr>
          <w:rFonts w:ascii="Times New Roman" w:hAnsi="Times New Roman" w:cs="Times New Roman"/>
          <w:sz w:val="24"/>
          <w:szCs w:val="24"/>
        </w:rPr>
        <w:t>спровести?</w:t>
      </w:r>
      <w:r w:rsidRPr="005771AF">
        <w:rPr>
          <w:rFonts w:ascii="Times New Roman" w:hAnsi="Times New Roman" w:cs="Times New Roman"/>
          <w:sz w:val="24"/>
          <w:szCs w:val="24"/>
        </w:rPr>
        <w:t xml:space="preserve"> </w:t>
      </w:r>
    </w:p>
    <w:p w14:paraId="01241611" w14:textId="77777777" w:rsidR="000512C3" w:rsidRDefault="000512C3" w:rsidP="000512C3">
      <w:pPr>
        <w:spacing w:after="0" w:line="240" w:lineRule="auto"/>
        <w:ind w:firstLine="720"/>
        <w:jc w:val="both"/>
        <w:rPr>
          <w:rFonts w:ascii="Times New Roman" w:hAnsi="Times New Roman" w:cs="Times New Roman"/>
          <w:color w:val="000000"/>
          <w:sz w:val="24"/>
          <w:szCs w:val="24"/>
          <w:lang w:val="sr-Cyrl-RS"/>
        </w:rPr>
      </w:pPr>
    </w:p>
    <w:p w14:paraId="3E8C5F61" w14:textId="43F4C056" w:rsidR="00A13263" w:rsidRDefault="00B4799D" w:rsidP="000512C3">
      <w:pPr>
        <w:spacing w:after="0" w:line="240" w:lineRule="auto"/>
        <w:ind w:firstLine="720"/>
        <w:jc w:val="both"/>
        <w:rPr>
          <w:rFonts w:ascii="Times New Roman" w:eastAsia="SimSun" w:hAnsi="Times New Roman" w:cs="Times New Roman"/>
          <w:sz w:val="24"/>
          <w:szCs w:val="24"/>
          <w:lang w:val="sr-Cyrl-CS" w:eastAsia="zh-CN"/>
        </w:rPr>
      </w:pPr>
      <w:r w:rsidRPr="005771AF">
        <w:rPr>
          <w:rFonts w:ascii="Times New Roman" w:hAnsi="Times New Roman" w:cs="Times New Roman"/>
          <w:color w:val="000000"/>
          <w:sz w:val="24"/>
          <w:szCs w:val="24"/>
          <w:lang w:val="sr-Cyrl-RS"/>
        </w:rPr>
        <w:t xml:space="preserve">У оквиру извршене анализе могуће улоге и подршке СУК-а </w:t>
      </w:r>
      <w:r w:rsidR="0090103D">
        <w:rPr>
          <w:rFonts w:ascii="Times New Roman" w:hAnsi="Times New Roman" w:cs="Times New Roman"/>
          <w:color w:val="000000"/>
          <w:sz w:val="24"/>
          <w:szCs w:val="24"/>
          <w:lang w:val="sr-Cyrl-RS"/>
        </w:rPr>
        <w:t xml:space="preserve">за </w:t>
      </w:r>
      <w:r w:rsidRPr="005771AF">
        <w:rPr>
          <w:rFonts w:ascii="Times New Roman" w:hAnsi="Times New Roman" w:cs="Times New Roman"/>
          <w:color w:val="000000"/>
          <w:sz w:val="24"/>
          <w:szCs w:val="24"/>
          <w:lang w:val="sr-Cyrl-RS"/>
        </w:rPr>
        <w:t>имплемен</w:t>
      </w:r>
      <w:r w:rsidR="0090103D">
        <w:rPr>
          <w:rFonts w:ascii="Times New Roman" w:hAnsi="Times New Roman" w:cs="Times New Roman"/>
          <w:color w:val="000000"/>
          <w:sz w:val="24"/>
          <w:szCs w:val="24"/>
          <w:lang w:val="sr-Cyrl-RS"/>
        </w:rPr>
        <w:t>тацију</w:t>
      </w:r>
      <w:r w:rsidRPr="005771AF">
        <w:rPr>
          <w:rFonts w:ascii="Times New Roman" w:hAnsi="Times New Roman" w:cs="Times New Roman"/>
          <w:color w:val="000000"/>
          <w:sz w:val="24"/>
          <w:szCs w:val="24"/>
          <w:lang w:val="sr-Cyrl-RS"/>
        </w:rPr>
        <w:t xml:space="preserve"> оквира компетенција утврђене</w:t>
      </w:r>
      <w:r w:rsidR="0090103D">
        <w:rPr>
          <w:rFonts w:ascii="Times New Roman" w:hAnsi="Times New Roman" w:cs="Times New Roman"/>
          <w:color w:val="000000"/>
          <w:sz w:val="24"/>
          <w:szCs w:val="24"/>
          <w:lang w:val="sr-Cyrl-RS"/>
        </w:rPr>
        <w:t xml:space="preserve"> су </w:t>
      </w:r>
      <w:r w:rsidRPr="005771AF">
        <w:rPr>
          <w:rFonts w:ascii="Times New Roman" w:hAnsi="Times New Roman" w:cs="Times New Roman"/>
          <w:color w:val="000000"/>
          <w:sz w:val="24"/>
          <w:szCs w:val="24"/>
          <w:lang w:val="sr-Cyrl-RS"/>
        </w:rPr>
        <w:t xml:space="preserve"> претпоставке за укључивање ове </w:t>
      </w:r>
      <w:r w:rsidR="002C1230">
        <w:rPr>
          <w:rFonts w:ascii="Times New Roman" w:hAnsi="Times New Roman" w:cs="Times New Roman"/>
          <w:color w:val="000000"/>
          <w:sz w:val="24"/>
          <w:szCs w:val="24"/>
          <w:lang w:val="sr-Cyrl-RS"/>
        </w:rPr>
        <w:t>с</w:t>
      </w:r>
      <w:r w:rsidRPr="005771AF">
        <w:rPr>
          <w:rFonts w:ascii="Times New Roman" w:hAnsi="Times New Roman" w:cs="Times New Roman"/>
          <w:color w:val="000000"/>
          <w:sz w:val="24"/>
          <w:szCs w:val="24"/>
          <w:lang w:val="sr-Cyrl-RS"/>
        </w:rPr>
        <w:t>лужбе у пружању шире подршке свеобухватном процесу интегрисања система компетенција. Једна од основних претпоставки за пружање адекватне подршке и помоћи у првој фази имплементације односи</w:t>
      </w:r>
      <w:r w:rsidR="00474699">
        <w:rPr>
          <w:rFonts w:ascii="Times New Roman" w:hAnsi="Times New Roman" w:cs="Times New Roman"/>
          <w:color w:val="000000"/>
          <w:sz w:val="24"/>
          <w:szCs w:val="24"/>
          <w:lang w:val="sr-Cyrl-RS"/>
        </w:rPr>
        <w:t>ла</w:t>
      </w:r>
      <w:r w:rsidRPr="005771AF">
        <w:rPr>
          <w:rFonts w:ascii="Times New Roman" w:hAnsi="Times New Roman" w:cs="Times New Roman"/>
          <w:color w:val="000000"/>
          <w:sz w:val="24"/>
          <w:szCs w:val="24"/>
          <w:lang w:val="sr-Cyrl-RS"/>
        </w:rPr>
        <w:t xml:space="preserve"> се на јачање капацитета СУК-а, односно Одсека за анализу радних места и планирање кадрова, кроз повећање броја запослених и то за најмање три</w:t>
      </w:r>
      <w:r w:rsidR="006A3B17">
        <w:rPr>
          <w:rFonts w:ascii="Times New Roman" w:hAnsi="Times New Roman" w:cs="Times New Roman"/>
          <w:color w:val="000000"/>
          <w:sz w:val="24"/>
          <w:szCs w:val="24"/>
          <w:lang w:val="sr-Cyrl-RS"/>
        </w:rPr>
        <w:t xml:space="preserve"> извршиоца</w:t>
      </w:r>
      <w:r w:rsidRPr="005771AF">
        <w:rPr>
          <w:rFonts w:ascii="Times New Roman" w:hAnsi="Times New Roman" w:cs="Times New Roman"/>
          <w:color w:val="000000"/>
          <w:sz w:val="24"/>
          <w:szCs w:val="24"/>
          <w:lang w:val="sr-Cyrl-RS"/>
        </w:rPr>
        <w:t xml:space="preserve">. </w:t>
      </w:r>
      <w:r w:rsidR="00474699">
        <w:rPr>
          <w:rFonts w:ascii="Times New Roman" w:hAnsi="Times New Roman" w:cs="Times New Roman"/>
          <w:color w:val="000000"/>
          <w:sz w:val="24"/>
          <w:szCs w:val="24"/>
          <w:lang w:val="sr-Cyrl-RS"/>
        </w:rPr>
        <w:t>У овој другој фази, када се систем компетенција имплементира у поступке попуњавања радних места, неизоставна је подршка СУК-а у провери понашајних компетенција. Наиме, обезбеђено је да се провера општих функционалних компетенција врши преко</w:t>
      </w:r>
      <w:r w:rsidR="002C1230">
        <w:rPr>
          <w:rFonts w:ascii="Times New Roman" w:hAnsi="Times New Roman" w:cs="Times New Roman"/>
          <w:color w:val="000000"/>
          <w:sz w:val="24"/>
          <w:szCs w:val="24"/>
          <w:lang w:val="sr-Cyrl-RS"/>
        </w:rPr>
        <w:t xml:space="preserve"> електронске</w:t>
      </w:r>
      <w:r w:rsidR="00474699">
        <w:rPr>
          <w:rFonts w:ascii="Times New Roman" w:hAnsi="Times New Roman" w:cs="Times New Roman"/>
          <w:color w:val="000000"/>
          <w:sz w:val="24"/>
          <w:szCs w:val="24"/>
          <w:lang w:val="sr-Cyrl-RS"/>
        </w:rPr>
        <w:t xml:space="preserve"> платформе, а такође дата је могућност да, уколико ЈЛС немају капацитета за проверу понашајних компетенција, исте врши СУК, како за положаје тако и за извршилачка радна места. </w:t>
      </w:r>
      <w:r w:rsidR="00F0013B" w:rsidRPr="00F0013B">
        <w:rPr>
          <w:rFonts w:ascii="Times New Roman" w:hAnsi="Times New Roman" w:cs="Times New Roman"/>
          <w:color w:val="000000"/>
          <w:sz w:val="24"/>
          <w:szCs w:val="24"/>
          <w:lang w:val="sr-Cyrl-RS"/>
        </w:rPr>
        <w:t>Такође, поводом предложених измена Закона, а имајући у виду обавезе Министарства државне управе и локлане самоуправе које произилазе из прописа којима се уређује плански систем и стратешких докумената у складу са којима је Министарство дужно прати и анализира стање и пружа подршку јединицама локалне самоуправе у примени Закона о запосленима у АП и ЈЛС, као и препорука датих у Анализи за успостављање новог механизма комуникације и координације ЈЛС у области примене радно правних прописа из 2022. године, потребно је ојачати капацитете Министарства, кроз повећање броја запослених за два извршиоца у организационој јединици надлежној за спровођење предложених одредби закона Сектор за управљање људским ресурсима, Одсек за систем радних односа.</w:t>
      </w:r>
      <w:r w:rsidR="00F0013B">
        <w:rPr>
          <w:rFonts w:ascii="Times New Roman" w:hAnsi="Times New Roman" w:cs="Times New Roman"/>
          <w:color w:val="000000"/>
          <w:sz w:val="24"/>
          <w:szCs w:val="24"/>
          <w:lang w:val="sr-Cyrl-RS"/>
        </w:rPr>
        <w:t xml:space="preserve"> </w:t>
      </w:r>
      <w:r w:rsidR="00F0013B" w:rsidRPr="0084799C">
        <w:rPr>
          <w:rFonts w:ascii="Times New Roman" w:eastAsia="SimSun" w:hAnsi="Times New Roman" w:cs="Times New Roman"/>
          <w:sz w:val="24"/>
          <w:szCs w:val="24"/>
          <w:lang w:val="sr-Cyrl-CS" w:eastAsia="zh-CN"/>
        </w:rPr>
        <w:t xml:space="preserve">Имајући у виду да је предложено да се Закон о изменама и допунама  Закона о запосленима у аутономним покрајинама и јединицама локалне самоуправе примењује од 1. јануара 2024. године, </w:t>
      </w:r>
      <w:r w:rsidR="00F0013B">
        <w:rPr>
          <w:rFonts w:ascii="Times New Roman" w:eastAsia="SimSun" w:hAnsi="Times New Roman" w:cs="Times New Roman"/>
          <w:sz w:val="24"/>
          <w:szCs w:val="24"/>
          <w:lang w:val="sr-Cyrl-CS" w:eastAsia="zh-CN"/>
        </w:rPr>
        <w:t xml:space="preserve">повећање броја запослених планирано је за 2024. годину. </w:t>
      </w:r>
    </w:p>
    <w:p w14:paraId="1F838447" w14:textId="77777777" w:rsidR="000512C3" w:rsidRPr="005771AF" w:rsidRDefault="000512C3" w:rsidP="000512C3">
      <w:pPr>
        <w:spacing w:after="0" w:line="240" w:lineRule="auto"/>
        <w:ind w:firstLine="720"/>
        <w:jc w:val="both"/>
        <w:rPr>
          <w:rFonts w:ascii="Times New Roman" w:hAnsi="Times New Roman" w:cs="Times New Roman"/>
          <w:sz w:val="24"/>
          <w:szCs w:val="24"/>
        </w:rPr>
      </w:pPr>
    </w:p>
    <w:p w14:paraId="2A33E913" w14:textId="77777777" w:rsidR="005B3773" w:rsidRPr="005771AF" w:rsidRDefault="005B3773" w:rsidP="000512C3">
      <w:pPr>
        <w:numPr>
          <w:ilvl w:val="0"/>
          <w:numId w:val="1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575519" w:rsidRPr="005771AF">
        <w:rPr>
          <w:rFonts w:ascii="Times New Roman" w:hAnsi="Times New Roman" w:cs="Times New Roman"/>
          <w:sz w:val="24"/>
          <w:szCs w:val="24"/>
          <w:lang w:val="sr-Cyrl-RS"/>
        </w:rPr>
        <w:t>је</w:t>
      </w:r>
      <w:r w:rsidRPr="005771AF">
        <w:rPr>
          <w:rFonts w:ascii="Times New Roman" w:hAnsi="Times New Roman" w:cs="Times New Roman"/>
          <w:sz w:val="24"/>
          <w:szCs w:val="24"/>
        </w:rPr>
        <w:t xml:space="preserve"> </w:t>
      </w:r>
      <w:r w:rsidR="00A8642A"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575519"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 сагласности са важећим прописима, међународним споразумима и усвојеним </w:t>
      </w:r>
      <w:r w:rsidR="00D672E3" w:rsidRPr="005771AF">
        <w:rPr>
          <w:rFonts w:ascii="Times New Roman" w:hAnsi="Times New Roman" w:cs="Times New Roman"/>
          <w:sz w:val="24"/>
          <w:szCs w:val="24"/>
        </w:rPr>
        <w:t xml:space="preserve">документима </w:t>
      </w:r>
      <w:r w:rsidRPr="005771AF">
        <w:rPr>
          <w:rFonts w:ascii="Times New Roman" w:hAnsi="Times New Roman" w:cs="Times New Roman"/>
          <w:sz w:val="24"/>
          <w:szCs w:val="24"/>
        </w:rPr>
        <w:t>јавни</w:t>
      </w:r>
      <w:r w:rsidR="00D672E3" w:rsidRPr="005771AF">
        <w:rPr>
          <w:rFonts w:ascii="Times New Roman" w:hAnsi="Times New Roman" w:cs="Times New Roman"/>
          <w:sz w:val="24"/>
          <w:szCs w:val="24"/>
        </w:rPr>
        <w:t>х</w:t>
      </w:r>
      <w:r w:rsidRPr="005771AF">
        <w:rPr>
          <w:rFonts w:ascii="Times New Roman" w:hAnsi="Times New Roman" w:cs="Times New Roman"/>
          <w:sz w:val="24"/>
          <w:szCs w:val="24"/>
        </w:rPr>
        <w:t xml:space="preserve"> политика? </w:t>
      </w:r>
    </w:p>
    <w:p w14:paraId="1072F1F7"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248159C4" w14:textId="18B6F0C6" w:rsidR="003028A0" w:rsidRDefault="00B4799D" w:rsidP="000512C3">
      <w:pPr>
        <w:spacing w:after="0" w:line="240" w:lineRule="auto"/>
        <w:ind w:firstLine="720"/>
        <w:jc w:val="both"/>
        <w:rPr>
          <w:rFonts w:ascii="Times New Roman" w:hAnsi="Times New Roman" w:cs="Times New Roman"/>
          <w:sz w:val="24"/>
          <w:szCs w:val="24"/>
          <w:lang w:val="sr-Latn-RS"/>
        </w:rPr>
      </w:pPr>
      <w:r w:rsidRPr="005771AF">
        <w:rPr>
          <w:rFonts w:ascii="Times New Roman" w:hAnsi="Times New Roman" w:cs="Times New Roman"/>
          <w:sz w:val="24"/>
          <w:szCs w:val="24"/>
          <w:lang w:val="sr-Cyrl-RS"/>
        </w:rPr>
        <w:t xml:space="preserve">Измене и допуне Закона о запосленима у аутономним покрајинама и јединицама локалне самоуправе у сагласности је са </w:t>
      </w:r>
      <w:r w:rsidR="003028A0" w:rsidRPr="005771AF">
        <w:rPr>
          <w:rFonts w:ascii="Times New Roman" w:hAnsi="Times New Roman" w:cs="Times New Roman"/>
          <w:sz w:val="24"/>
          <w:szCs w:val="24"/>
          <w:lang w:val="sr-Cyrl-RS"/>
        </w:rPr>
        <w:t xml:space="preserve">Стратегију реформе јавне управе за </w:t>
      </w:r>
      <w:r w:rsidR="0090103D">
        <w:rPr>
          <w:rFonts w:ascii="Times New Roman" w:hAnsi="Times New Roman" w:cs="Times New Roman"/>
          <w:sz w:val="24"/>
          <w:szCs w:val="24"/>
          <w:lang w:val="sr-Cyrl-RS"/>
        </w:rPr>
        <w:t>период 2021.-2030. године, као</w:t>
      </w:r>
      <w:r w:rsidR="003028A0" w:rsidRPr="005771AF">
        <w:rPr>
          <w:rFonts w:ascii="Times New Roman" w:hAnsi="Times New Roman" w:cs="Times New Roman"/>
          <w:sz w:val="24"/>
          <w:szCs w:val="24"/>
          <w:lang w:val="sr-Cyrl-RS"/>
        </w:rPr>
        <w:t xml:space="preserve"> и Акциони план за спровођење Стратегије реформе јавне управе за период 2021.-2025. година</w:t>
      </w:r>
      <w:r w:rsidR="009B2315">
        <w:rPr>
          <w:rFonts w:ascii="Times New Roman" w:hAnsi="Times New Roman" w:cs="Times New Roman"/>
          <w:sz w:val="24"/>
          <w:szCs w:val="24"/>
          <w:lang w:val="sr-Cyrl-RS"/>
        </w:rPr>
        <w:t xml:space="preserve"> и Планом рада Владе за 2023</w:t>
      </w:r>
      <w:r w:rsidR="0090103D">
        <w:rPr>
          <w:rFonts w:ascii="Times New Roman" w:hAnsi="Times New Roman" w:cs="Times New Roman"/>
          <w:sz w:val="24"/>
          <w:szCs w:val="24"/>
          <w:lang w:val="sr-Cyrl-RS"/>
        </w:rPr>
        <w:t>. годину</w:t>
      </w:r>
      <w:r w:rsidR="003028A0" w:rsidRPr="005771AF">
        <w:rPr>
          <w:rFonts w:ascii="Times New Roman" w:hAnsi="Times New Roman" w:cs="Times New Roman"/>
          <w:sz w:val="24"/>
          <w:szCs w:val="24"/>
          <w:lang w:val="sr-Latn-RS"/>
        </w:rPr>
        <w:t>.</w:t>
      </w:r>
      <w:bookmarkStart w:id="2" w:name="_GoBack"/>
      <w:bookmarkEnd w:id="2"/>
    </w:p>
    <w:p w14:paraId="2ACB5C57" w14:textId="77777777" w:rsidR="000512C3" w:rsidRPr="005771AF" w:rsidRDefault="000512C3" w:rsidP="000512C3">
      <w:pPr>
        <w:spacing w:after="0" w:line="240" w:lineRule="auto"/>
        <w:ind w:firstLine="720"/>
        <w:jc w:val="both"/>
        <w:rPr>
          <w:rFonts w:ascii="Times New Roman" w:hAnsi="Times New Roman" w:cs="Times New Roman"/>
          <w:sz w:val="24"/>
          <w:szCs w:val="24"/>
          <w:lang w:val="sr-Latn-RS"/>
        </w:rPr>
      </w:pPr>
    </w:p>
    <w:p w14:paraId="115D8235" w14:textId="77777777" w:rsidR="005B3773" w:rsidRPr="00B65272" w:rsidRDefault="005B3773" w:rsidP="000512C3">
      <w:pPr>
        <w:numPr>
          <w:ilvl w:val="0"/>
          <w:numId w:val="12"/>
        </w:numPr>
        <w:shd w:val="clear" w:color="auto" w:fill="C6D9F1" w:themeFill="text2" w:themeFillTint="33"/>
        <w:spacing w:after="0" w:line="240" w:lineRule="auto"/>
        <w:jc w:val="both"/>
        <w:rPr>
          <w:rFonts w:ascii="Times New Roman" w:hAnsi="Times New Roman" w:cs="Times New Roman"/>
          <w:sz w:val="24"/>
          <w:szCs w:val="24"/>
        </w:rPr>
      </w:pPr>
      <w:r w:rsidRPr="00B65272">
        <w:rPr>
          <w:rFonts w:ascii="Times New Roman" w:hAnsi="Times New Roman" w:cs="Times New Roman"/>
          <w:sz w:val="24"/>
          <w:szCs w:val="24"/>
        </w:rPr>
        <w:t xml:space="preserve">Да ли </w:t>
      </w:r>
      <w:r w:rsidR="00320402" w:rsidRPr="00B65272">
        <w:rPr>
          <w:rFonts w:ascii="Times New Roman" w:hAnsi="Times New Roman" w:cs="Times New Roman"/>
          <w:sz w:val="24"/>
          <w:szCs w:val="24"/>
        </w:rPr>
        <w:t>изабран</w:t>
      </w:r>
      <w:r w:rsidR="00575519" w:rsidRPr="00B65272">
        <w:rPr>
          <w:rFonts w:ascii="Times New Roman" w:hAnsi="Times New Roman" w:cs="Times New Roman"/>
          <w:sz w:val="24"/>
          <w:szCs w:val="24"/>
          <w:lang w:val="sr-Cyrl-RS"/>
        </w:rPr>
        <w:t>а</w:t>
      </w:r>
      <w:r w:rsidR="00320402" w:rsidRPr="00B65272">
        <w:rPr>
          <w:rFonts w:ascii="Times New Roman" w:hAnsi="Times New Roman" w:cs="Times New Roman"/>
          <w:sz w:val="24"/>
          <w:szCs w:val="24"/>
        </w:rPr>
        <w:t xml:space="preserve"> </w:t>
      </w:r>
      <w:r w:rsidRPr="00B65272">
        <w:rPr>
          <w:rFonts w:ascii="Times New Roman" w:hAnsi="Times New Roman" w:cs="Times New Roman"/>
          <w:sz w:val="24"/>
          <w:szCs w:val="24"/>
        </w:rPr>
        <w:t>опциј</w:t>
      </w:r>
      <w:r w:rsidR="00575519" w:rsidRPr="00B65272">
        <w:rPr>
          <w:rFonts w:ascii="Times New Roman" w:hAnsi="Times New Roman" w:cs="Times New Roman"/>
          <w:sz w:val="24"/>
          <w:szCs w:val="24"/>
          <w:lang w:val="sr-Cyrl-RS"/>
        </w:rPr>
        <w:t>а</w:t>
      </w:r>
      <w:r w:rsidRPr="00B65272">
        <w:rPr>
          <w:rFonts w:ascii="Times New Roman" w:hAnsi="Times New Roman" w:cs="Times New Roman"/>
          <w:sz w:val="24"/>
          <w:szCs w:val="24"/>
        </w:rPr>
        <w:t xml:space="preserve"> утич</w:t>
      </w:r>
      <w:r w:rsidR="00575519" w:rsidRPr="00B65272">
        <w:rPr>
          <w:rFonts w:ascii="Times New Roman" w:hAnsi="Times New Roman" w:cs="Times New Roman"/>
          <w:sz w:val="24"/>
          <w:szCs w:val="24"/>
          <w:lang w:val="sr-Cyrl-RS"/>
        </w:rPr>
        <w:t xml:space="preserve">е </w:t>
      </w:r>
      <w:r w:rsidRPr="00B65272">
        <w:rPr>
          <w:rFonts w:ascii="Times New Roman" w:hAnsi="Times New Roman" w:cs="Times New Roman"/>
          <w:sz w:val="24"/>
          <w:szCs w:val="24"/>
        </w:rPr>
        <w:t>на владавину права и безбедност?</w:t>
      </w:r>
    </w:p>
    <w:p w14:paraId="4B58E21A" w14:textId="77777777" w:rsidR="003028A0" w:rsidRPr="005771AF" w:rsidRDefault="005B3773" w:rsidP="000512C3">
      <w:pPr>
        <w:numPr>
          <w:ilvl w:val="0"/>
          <w:numId w:val="1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320402"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575519"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00575519"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w:t>
      </w:r>
      <w:r w:rsidR="00193FA3" w:rsidRPr="005771AF">
        <w:rPr>
          <w:rFonts w:ascii="Times New Roman" w:hAnsi="Times New Roman" w:cs="Times New Roman"/>
          <w:sz w:val="24"/>
          <w:szCs w:val="24"/>
        </w:rPr>
        <w:t xml:space="preserve">одговорност </w:t>
      </w:r>
      <w:r w:rsidR="00193FA3" w:rsidRPr="005771AF">
        <w:rPr>
          <w:rFonts w:ascii="Times New Roman" w:hAnsi="Times New Roman" w:cs="Times New Roman"/>
          <w:sz w:val="24"/>
          <w:szCs w:val="24"/>
          <w:lang w:val="sr-Cyrl-RS"/>
        </w:rPr>
        <w:t>и</w:t>
      </w:r>
      <w:r w:rsidR="00575519" w:rsidRPr="005771AF">
        <w:rPr>
          <w:rFonts w:ascii="Times New Roman" w:hAnsi="Times New Roman" w:cs="Times New Roman"/>
          <w:sz w:val="24"/>
          <w:szCs w:val="24"/>
          <w:lang w:val="sr-Cyrl-RS"/>
        </w:rPr>
        <w:t xml:space="preserve"> транспарентност </w:t>
      </w:r>
      <w:r w:rsidRPr="005771AF">
        <w:rPr>
          <w:rFonts w:ascii="Times New Roman" w:hAnsi="Times New Roman" w:cs="Times New Roman"/>
          <w:sz w:val="24"/>
          <w:szCs w:val="24"/>
        </w:rPr>
        <w:t>рада јавне управе и на који начин?</w:t>
      </w:r>
    </w:p>
    <w:p w14:paraId="1FCF0076"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2BE6D7CA" w14:textId="2C230008" w:rsidR="00A13263" w:rsidRDefault="00193FA3" w:rsidP="000512C3">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RS"/>
        </w:rPr>
        <w:t>У</w:t>
      </w:r>
      <w:r w:rsidR="003028A0" w:rsidRPr="005771AF">
        <w:rPr>
          <w:rFonts w:ascii="Times New Roman" w:hAnsi="Times New Roman" w:cs="Times New Roman"/>
          <w:sz w:val="24"/>
          <w:szCs w:val="24"/>
        </w:rPr>
        <w:t>вођењем система компетенција</w:t>
      </w:r>
      <w:r w:rsidR="00313896" w:rsidRPr="005771AF">
        <w:rPr>
          <w:rFonts w:ascii="Times New Roman" w:hAnsi="Times New Roman" w:cs="Times New Roman"/>
          <w:sz w:val="24"/>
          <w:szCs w:val="24"/>
          <w:lang w:val="sr-Cyrl-RS"/>
        </w:rPr>
        <w:t xml:space="preserve"> јачају </w:t>
      </w:r>
      <w:r>
        <w:rPr>
          <w:rFonts w:ascii="Times New Roman" w:hAnsi="Times New Roman" w:cs="Times New Roman"/>
          <w:sz w:val="24"/>
          <w:szCs w:val="24"/>
          <w:lang w:val="sr-Cyrl-RS"/>
        </w:rPr>
        <w:t xml:space="preserve">се </w:t>
      </w:r>
      <w:r w:rsidR="00313896" w:rsidRPr="005771AF">
        <w:rPr>
          <w:rFonts w:ascii="Times New Roman" w:hAnsi="Times New Roman" w:cs="Times New Roman"/>
          <w:sz w:val="24"/>
          <w:szCs w:val="24"/>
          <w:lang w:val="sr-Cyrl-RS"/>
        </w:rPr>
        <w:t xml:space="preserve">капацитети запослених у </w:t>
      </w:r>
      <w:r w:rsidR="001C3010">
        <w:rPr>
          <w:rFonts w:ascii="Times New Roman" w:hAnsi="Times New Roman" w:cs="Times New Roman"/>
          <w:sz w:val="24"/>
          <w:szCs w:val="24"/>
          <w:lang w:val="sr-Cyrl-RS"/>
        </w:rPr>
        <w:t xml:space="preserve">АП и ЈЛС </w:t>
      </w:r>
      <w:r w:rsidR="00313896" w:rsidRPr="005771AF">
        <w:rPr>
          <w:rFonts w:ascii="Times New Roman" w:hAnsi="Times New Roman" w:cs="Times New Roman"/>
          <w:sz w:val="24"/>
          <w:szCs w:val="24"/>
          <w:lang w:val="sr-Cyrl-RS"/>
        </w:rPr>
        <w:t>и обезбеђује</w:t>
      </w:r>
      <w:r w:rsidR="003028A0" w:rsidRPr="005771AF">
        <w:rPr>
          <w:rFonts w:ascii="Times New Roman" w:hAnsi="Times New Roman" w:cs="Times New Roman"/>
          <w:sz w:val="24"/>
          <w:szCs w:val="24"/>
        </w:rPr>
        <w:t xml:space="preserve"> пуно остваривање принципа мериторности, професионалности и интегритета у циљу остварења јавног интереса</w:t>
      </w:r>
      <w:r>
        <w:rPr>
          <w:rFonts w:ascii="Times New Roman" w:hAnsi="Times New Roman" w:cs="Times New Roman"/>
          <w:sz w:val="24"/>
          <w:szCs w:val="24"/>
          <w:lang w:val="sr-Cyrl-RS"/>
        </w:rPr>
        <w:t xml:space="preserve"> и који доприноси</w:t>
      </w:r>
      <w:r w:rsidRPr="005771AF">
        <w:rPr>
          <w:rFonts w:ascii="Times New Roman" w:hAnsi="Times New Roman" w:cs="Times New Roman"/>
          <w:sz w:val="24"/>
          <w:szCs w:val="24"/>
          <w:lang w:val="sr-Cyrl-RS"/>
        </w:rPr>
        <w:t xml:space="preserve"> одговорност</w:t>
      </w:r>
      <w:r>
        <w:rPr>
          <w:rFonts w:ascii="Times New Roman" w:hAnsi="Times New Roman" w:cs="Times New Roman"/>
          <w:sz w:val="24"/>
          <w:szCs w:val="24"/>
          <w:lang w:val="sr-Cyrl-RS"/>
        </w:rPr>
        <w:t>и</w:t>
      </w:r>
      <w:r w:rsidRPr="005771AF">
        <w:rPr>
          <w:rFonts w:ascii="Times New Roman" w:hAnsi="Times New Roman" w:cs="Times New Roman"/>
          <w:sz w:val="24"/>
          <w:szCs w:val="24"/>
          <w:lang w:val="sr-Cyrl-RS"/>
        </w:rPr>
        <w:t xml:space="preserve"> и транспарентност</w:t>
      </w:r>
      <w:r>
        <w:rPr>
          <w:rFonts w:ascii="Times New Roman" w:hAnsi="Times New Roman" w:cs="Times New Roman"/>
          <w:sz w:val="24"/>
          <w:szCs w:val="24"/>
          <w:lang w:val="sr-Cyrl-RS"/>
        </w:rPr>
        <w:t>и</w:t>
      </w:r>
      <w:r w:rsidRPr="005771AF">
        <w:rPr>
          <w:rFonts w:ascii="Times New Roman" w:hAnsi="Times New Roman" w:cs="Times New Roman"/>
          <w:sz w:val="24"/>
          <w:szCs w:val="24"/>
          <w:lang w:val="sr-Cyrl-RS"/>
        </w:rPr>
        <w:t xml:space="preserve"> рада јавне управе</w:t>
      </w:r>
      <w:r w:rsidR="003028A0" w:rsidRPr="005771AF">
        <w:rPr>
          <w:rFonts w:ascii="Times New Roman" w:hAnsi="Times New Roman" w:cs="Times New Roman"/>
          <w:sz w:val="24"/>
          <w:szCs w:val="24"/>
        </w:rPr>
        <w:t xml:space="preserve">. </w:t>
      </w:r>
      <w:r w:rsidR="00313896" w:rsidRPr="005771AF">
        <w:rPr>
          <w:rFonts w:ascii="Times New Roman" w:eastAsia="Calibri" w:hAnsi="Times New Roman" w:cs="Times New Roman"/>
          <w:color w:val="000000"/>
          <w:sz w:val="24"/>
          <w:szCs w:val="24"/>
          <w:lang w:val="sr-Cyrl-BA"/>
        </w:rPr>
        <w:t xml:space="preserve">Наиме, </w:t>
      </w:r>
      <w:r w:rsidR="00313896" w:rsidRPr="005771AF">
        <w:rPr>
          <w:rFonts w:ascii="Times New Roman" w:hAnsi="Times New Roman" w:cs="Times New Roman"/>
          <w:sz w:val="24"/>
          <w:szCs w:val="24"/>
          <w:lang w:val="sr-Cyrl-RS" w:eastAsia="en-GB"/>
        </w:rPr>
        <w:t>систем компетенција за запослене у органима АП и ЈЛС интегрисаће се у нормативни оквир кроз неколико фаза које ће се спроводити до 202</w:t>
      </w:r>
      <w:r w:rsidR="001C3010">
        <w:rPr>
          <w:rFonts w:ascii="Times New Roman" w:hAnsi="Times New Roman" w:cs="Times New Roman"/>
          <w:sz w:val="24"/>
          <w:szCs w:val="24"/>
          <w:lang w:val="sr-Cyrl-RS" w:eastAsia="en-GB"/>
        </w:rPr>
        <w:t>5</w:t>
      </w:r>
      <w:r w:rsidR="00313896" w:rsidRPr="005771AF">
        <w:rPr>
          <w:rFonts w:ascii="Times New Roman" w:hAnsi="Times New Roman" w:cs="Times New Roman"/>
          <w:sz w:val="24"/>
          <w:szCs w:val="24"/>
          <w:lang w:val="sr-Cyrl-RS" w:eastAsia="en-GB"/>
        </w:rPr>
        <w:t xml:space="preserve">. године. </w:t>
      </w:r>
      <w:r>
        <w:rPr>
          <w:rFonts w:ascii="Times New Roman" w:hAnsi="Times New Roman" w:cs="Times New Roman"/>
          <w:sz w:val="24"/>
          <w:szCs w:val="24"/>
          <w:lang w:val="sr-Cyrl-RS" w:eastAsia="en-GB"/>
        </w:rPr>
        <w:t xml:space="preserve">У </w:t>
      </w:r>
      <w:r w:rsidR="001C3010">
        <w:rPr>
          <w:rFonts w:ascii="Times New Roman" w:hAnsi="Times New Roman" w:cs="Times New Roman"/>
          <w:sz w:val="24"/>
          <w:szCs w:val="24"/>
          <w:lang w:val="sr-Cyrl-RS" w:eastAsia="en-GB"/>
        </w:rPr>
        <w:t xml:space="preserve">првој </w:t>
      </w:r>
      <w:r>
        <w:rPr>
          <w:rFonts w:ascii="Times New Roman" w:hAnsi="Times New Roman" w:cs="Times New Roman"/>
          <w:sz w:val="24"/>
          <w:szCs w:val="24"/>
          <w:lang w:val="sr-Cyrl-RS" w:eastAsia="en-GB"/>
        </w:rPr>
        <w:t xml:space="preserve"> фази, </w:t>
      </w:r>
      <w:r w:rsidR="00313896" w:rsidRPr="005771AF">
        <w:rPr>
          <w:rFonts w:ascii="Times New Roman" w:hAnsi="Times New Roman" w:cs="Times New Roman"/>
          <w:sz w:val="24"/>
          <w:szCs w:val="24"/>
          <w:lang w:val="sr-Cyrl-RS" w:eastAsia="en-GB"/>
        </w:rPr>
        <w:t>дефини</w:t>
      </w:r>
      <w:r w:rsidR="001C3010">
        <w:rPr>
          <w:rFonts w:ascii="Times New Roman" w:hAnsi="Times New Roman" w:cs="Times New Roman"/>
          <w:sz w:val="24"/>
          <w:szCs w:val="24"/>
          <w:lang w:val="sr-Cyrl-RS" w:eastAsia="en-GB"/>
        </w:rPr>
        <w:t xml:space="preserve">сане су </w:t>
      </w:r>
      <w:r w:rsidR="00313896" w:rsidRPr="005771AF">
        <w:rPr>
          <w:rFonts w:ascii="Times New Roman" w:hAnsi="Times New Roman" w:cs="Times New Roman"/>
          <w:sz w:val="24"/>
          <w:szCs w:val="24"/>
          <w:lang w:val="sr-Cyrl-RS" w:eastAsia="en-GB"/>
        </w:rPr>
        <w:t xml:space="preserve">компетенције и </w:t>
      </w:r>
      <w:r w:rsidR="001C3010">
        <w:rPr>
          <w:rFonts w:ascii="Times New Roman" w:hAnsi="Times New Roman" w:cs="Times New Roman"/>
          <w:sz w:val="24"/>
          <w:szCs w:val="24"/>
          <w:lang w:val="sr-Cyrl-RS" w:eastAsia="en-GB"/>
        </w:rPr>
        <w:t>из</w:t>
      </w:r>
      <w:r w:rsidR="00313896" w:rsidRPr="005771AF">
        <w:rPr>
          <w:rFonts w:ascii="Times New Roman" w:hAnsi="Times New Roman" w:cs="Times New Roman"/>
          <w:sz w:val="24"/>
          <w:szCs w:val="24"/>
          <w:lang w:val="sr-Cyrl-RS" w:eastAsia="en-GB"/>
        </w:rPr>
        <w:t>врш</w:t>
      </w:r>
      <w:r w:rsidR="001C3010">
        <w:rPr>
          <w:rFonts w:ascii="Times New Roman" w:hAnsi="Times New Roman" w:cs="Times New Roman"/>
          <w:sz w:val="24"/>
          <w:szCs w:val="24"/>
          <w:lang w:val="sr-Cyrl-RS" w:eastAsia="en-GB"/>
        </w:rPr>
        <w:t xml:space="preserve">ена је </w:t>
      </w:r>
      <w:r w:rsidR="00313896" w:rsidRPr="005771AF">
        <w:rPr>
          <w:rFonts w:ascii="Times New Roman" w:hAnsi="Times New Roman" w:cs="Times New Roman"/>
          <w:sz w:val="24"/>
          <w:szCs w:val="24"/>
          <w:lang w:val="sr-Cyrl-RS" w:eastAsia="en-GB"/>
        </w:rPr>
        <w:t>њихова</w:t>
      </w:r>
      <w:r w:rsidR="001C3010">
        <w:rPr>
          <w:rFonts w:ascii="Times New Roman" w:hAnsi="Times New Roman" w:cs="Times New Roman"/>
          <w:sz w:val="24"/>
          <w:szCs w:val="24"/>
          <w:lang w:val="sr-Cyrl-RS" w:eastAsia="en-GB"/>
        </w:rPr>
        <w:t xml:space="preserve"> подела, а систем компетенција је </w:t>
      </w:r>
      <w:r w:rsidR="00313896" w:rsidRPr="005771AF">
        <w:rPr>
          <w:rFonts w:ascii="Times New Roman" w:hAnsi="Times New Roman" w:cs="Times New Roman"/>
          <w:sz w:val="24"/>
          <w:szCs w:val="24"/>
          <w:lang w:val="sr-Cyrl-RS" w:eastAsia="en-GB"/>
        </w:rPr>
        <w:t xml:space="preserve"> интегри</w:t>
      </w:r>
      <w:r w:rsidR="001C3010">
        <w:rPr>
          <w:rFonts w:ascii="Times New Roman" w:hAnsi="Times New Roman" w:cs="Times New Roman"/>
          <w:sz w:val="24"/>
          <w:szCs w:val="24"/>
          <w:lang w:val="sr-Cyrl-RS" w:eastAsia="en-GB"/>
        </w:rPr>
        <w:t xml:space="preserve">сан у </w:t>
      </w:r>
      <w:r w:rsidR="00313896" w:rsidRPr="005771AF">
        <w:rPr>
          <w:rFonts w:ascii="Times New Roman" w:hAnsi="Times New Roman" w:cs="Times New Roman"/>
          <w:sz w:val="24"/>
          <w:szCs w:val="24"/>
          <w:lang w:val="sr-Cyrl-RS" w:eastAsia="en-GB"/>
        </w:rPr>
        <w:t>Правилнике о организацији и систематизацији радних места као обавезан елемент садржине правилника и утврђ</w:t>
      </w:r>
      <w:r w:rsidR="001C3010">
        <w:rPr>
          <w:rFonts w:ascii="Times New Roman" w:hAnsi="Times New Roman" w:cs="Times New Roman"/>
          <w:sz w:val="24"/>
          <w:szCs w:val="24"/>
          <w:lang w:val="sr-Cyrl-RS" w:eastAsia="en-GB"/>
        </w:rPr>
        <w:t>ена је</w:t>
      </w:r>
      <w:r w:rsidR="00313896" w:rsidRPr="005771AF">
        <w:rPr>
          <w:rFonts w:ascii="Times New Roman" w:hAnsi="Times New Roman" w:cs="Times New Roman"/>
          <w:sz w:val="24"/>
          <w:szCs w:val="24"/>
          <w:lang w:val="sr-Cyrl-RS" w:eastAsia="en-GB"/>
        </w:rPr>
        <w:t xml:space="preserve"> обавеза усклађивања ових аката са одредбама закона</w:t>
      </w:r>
      <w:r w:rsidR="001C3010">
        <w:rPr>
          <w:rFonts w:ascii="Times New Roman" w:hAnsi="Times New Roman" w:cs="Times New Roman"/>
          <w:sz w:val="24"/>
          <w:szCs w:val="24"/>
          <w:lang w:val="sr-Cyrl-RS" w:eastAsia="en-GB"/>
        </w:rPr>
        <w:t xml:space="preserve">. Тиме су </w:t>
      </w:r>
      <w:r>
        <w:rPr>
          <w:rFonts w:ascii="Times New Roman" w:hAnsi="Times New Roman" w:cs="Times New Roman"/>
          <w:sz w:val="24"/>
          <w:szCs w:val="24"/>
          <w:lang w:val="sr-Cyrl-RS" w:eastAsia="en-GB"/>
        </w:rPr>
        <w:t>ств</w:t>
      </w:r>
      <w:r w:rsidR="001C3010">
        <w:rPr>
          <w:rFonts w:ascii="Times New Roman" w:hAnsi="Times New Roman" w:cs="Times New Roman"/>
          <w:sz w:val="24"/>
          <w:szCs w:val="24"/>
          <w:lang w:val="sr-Cyrl-RS" w:eastAsia="en-GB"/>
        </w:rPr>
        <w:t xml:space="preserve">орени </w:t>
      </w:r>
      <w:r w:rsidR="00313896" w:rsidRPr="005771AF">
        <w:rPr>
          <w:rFonts w:ascii="Times New Roman" w:hAnsi="Times New Roman" w:cs="Times New Roman"/>
          <w:sz w:val="24"/>
          <w:szCs w:val="24"/>
          <w:lang w:val="sr-Cyrl-RS" w:eastAsia="en-GB"/>
        </w:rPr>
        <w:t>услови да се у наредним фазама измена нормативног оквира на локалном нивоу власти обезбеди добра основа за потпуно увођење, односно интеграцију система компетенција и у остале функције управљања људским ресурсима, тј. у поступак запошљавања, односно попуњавања радних места службеника уз истовремено унапређење система запошљавања у складу са принципом заслуга и јачање конкурсног поступка као и у систем оцењивања, односно вредновања радног учинка.</w:t>
      </w:r>
      <w:r w:rsidR="00313896" w:rsidRPr="005771AF">
        <w:rPr>
          <w:rFonts w:ascii="Times New Roman" w:hAnsi="Times New Roman" w:cs="Times New Roman"/>
          <w:sz w:val="24"/>
          <w:szCs w:val="24"/>
          <w:lang w:val="sr-Cyrl-CS"/>
        </w:rPr>
        <w:t xml:space="preserve">   </w:t>
      </w:r>
    </w:p>
    <w:p w14:paraId="55C4FAFC" w14:textId="77777777" w:rsidR="000512C3" w:rsidRPr="005771AF" w:rsidRDefault="000512C3" w:rsidP="000512C3">
      <w:pPr>
        <w:spacing w:after="0" w:line="240" w:lineRule="auto"/>
        <w:ind w:firstLine="720"/>
        <w:jc w:val="both"/>
        <w:rPr>
          <w:rFonts w:ascii="Times New Roman" w:hAnsi="Times New Roman" w:cs="Times New Roman"/>
          <w:sz w:val="24"/>
          <w:szCs w:val="24"/>
          <w:lang w:val="sr-Cyrl-CS"/>
        </w:rPr>
      </w:pPr>
    </w:p>
    <w:p w14:paraId="51F119C7" w14:textId="77777777" w:rsidR="005B3773" w:rsidRPr="005771AF" w:rsidRDefault="005B3773" w:rsidP="000512C3">
      <w:pPr>
        <w:numPr>
          <w:ilvl w:val="0"/>
          <w:numId w:val="1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Које додатне мере треба спровести и колико времена ће бити потребно да се спроведе </w:t>
      </w:r>
      <w:r w:rsidR="00575519" w:rsidRPr="005771AF">
        <w:rPr>
          <w:rFonts w:ascii="Times New Roman" w:hAnsi="Times New Roman" w:cs="Times New Roman"/>
          <w:sz w:val="24"/>
          <w:szCs w:val="24"/>
          <w:lang w:val="sr-Cyrl-RS"/>
        </w:rPr>
        <w:t>изабрана</w:t>
      </w:r>
      <w:r w:rsidRPr="005771AF">
        <w:rPr>
          <w:rFonts w:ascii="Times New Roman" w:hAnsi="Times New Roman" w:cs="Times New Roman"/>
          <w:sz w:val="24"/>
          <w:szCs w:val="24"/>
        </w:rPr>
        <w:t xml:space="preserve"> опција и обезбеди њено касније доследно спровођење</w:t>
      </w:r>
      <w:r w:rsidR="004060B3" w:rsidRPr="005771AF">
        <w:rPr>
          <w:rFonts w:ascii="Times New Roman" w:hAnsi="Times New Roman" w:cs="Times New Roman"/>
          <w:sz w:val="24"/>
          <w:szCs w:val="24"/>
        </w:rPr>
        <w:t>, односно њена одрживост</w:t>
      </w:r>
      <w:r w:rsidRPr="005771AF">
        <w:rPr>
          <w:rFonts w:ascii="Times New Roman" w:hAnsi="Times New Roman" w:cs="Times New Roman"/>
          <w:sz w:val="24"/>
          <w:szCs w:val="24"/>
        </w:rPr>
        <w:t xml:space="preserve">? </w:t>
      </w:r>
    </w:p>
    <w:p w14:paraId="4E5A74DA" w14:textId="77777777" w:rsidR="000512C3" w:rsidRDefault="000512C3" w:rsidP="000512C3">
      <w:pPr>
        <w:spacing w:after="0" w:line="240" w:lineRule="auto"/>
        <w:ind w:firstLine="709"/>
        <w:jc w:val="both"/>
        <w:rPr>
          <w:rFonts w:ascii="Times New Roman" w:hAnsi="Times New Roman" w:cs="Times New Roman"/>
          <w:sz w:val="24"/>
          <w:szCs w:val="24"/>
          <w:lang w:val="sr-Cyrl-RS" w:eastAsia="en-GB"/>
        </w:rPr>
      </w:pPr>
    </w:p>
    <w:p w14:paraId="7B46E7E6" w14:textId="59DE114F" w:rsidR="001C3010" w:rsidRDefault="00A317FE" w:rsidP="000512C3">
      <w:pPr>
        <w:spacing w:after="0" w:line="240" w:lineRule="auto"/>
        <w:ind w:firstLine="709"/>
        <w:jc w:val="both"/>
        <w:rPr>
          <w:rFonts w:ascii="Times New Roman" w:hAnsi="Times New Roman" w:cs="Times New Roman"/>
          <w:sz w:val="24"/>
          <w:szCs w:val="24"/>
          <w:lang w:val="sr-Cyrl-RS" w:eastAsia="en-GB"/>
        </w:rPr>
      </w:pPr>
      <w:r>
        <w:rPr>
          <w:rFonts w:ascii="Times New Roman" w:hAnsi="Times New Roman" w:cs="Times New Roman"/>
          <w:sz w:val="24"/>
          <w:szCs w:val="24"/>
          <w:lang w:val="sr-Cyrl-RS" w:eastAsia="en-GB"/>
        </w:rPr>
        <w:t>Предлогом</w:t>
      </w:r>
      <w:r w:rsidR="008316CD" w:rsidRPr="005771AF">
        <w:rPr>
          <w:rFonts w:ascii="Times New Roman" w:hAnsi="Times New Roman" w:cs="Times New Roman"/>
          <w:sz w:val="24"/>
          <w:szCs w:val="24"/>
          <w:lang w:val="sr-Cyrl-RS" w:eastAsia="en-GB"/>
        </w:rPr>
        <w:t xml:space="preserve"> закона, предлаже се </w:t>
      </w:r>
      <w:r w:rsidR="001C3010">
        <w:rPr>
          <w:rFonts w:ascii="Times New Roman" w:hAnsi="Times New Roman" w:cs="Times New Roman"/>
          <w:sz w:val="24"/>
          <w:szCs w:val="24"/>
          <w:lang w:val="sr-Cyrl-RS" w:eastAsia="en-GB"/>
        </w:rPr>
        <w:t>обавезност провере компетенција у свим начинима попуњавања радних места. Такође утврђује се обавезност и начин провере комептенција у поступак интерн</w:t>
      </w:r>
      <w:r w:rsidR="00A82BF1">
        <w:rPr>
          <w:rFonts w:ascii="Times New Roman" w:hAnsi="Times New Roman" w:cs="Times New Roman"/>
          <w:sz w:val="24"/>
          <w:szCs w:val="24"/>
          <w:lang w:val="sr-Cyrl-RS" w:eastAsia="en-GB"/>
        </w:rPr>
        <w:t>ог</w:t>
      </w:r>
      <w:r w:rsidR="001C3010">
        <w:rPr>
          <w:rFonts w:ascii="Times New Roman" w:hAnsi="Times New Roman" w:cs="Times New Roman"/>
          <w:sz w:val="24"/>
          <w:szCs w:val="24"/>
          <w:lang w:val="sr-Cyrl-RS" w:eastAsia="en-GB"/>
        </w:rPr>
        <w:t xml:space="preserve"> и јавног конкурса.</w:t>
      </w:r>
    </w:p>
    <w:p w14:paraId="61D0AB59" w14:textId="7898FD68" w:rsidR="001C3010" w:rsidRDefault="001C3010" w:rsidP="000512C3">
      <w:pPr>
        <w:spacing w:after="0" w:line="240" w:lineRule="auto"/>
        <w:ind w:firstLine="709"/>
        <w:jc w:val="both"/>
        <w:rPr>
          <w:rFonts w:ascii="Times New Roman" w:hAnsi="Times New Roman" w:cs="Times New Roman"/>
          <w:sz w:val="24"/>
          <w:szCs w:val="24"/>
          <w:lang w:val="sr-Cyrl-RS" w:eastAsia="en-GB"/>
        </w:rPr>
      </w:pPr>
      <w:r>
        <w:rPr>
          <w:rFonts w:ascii="Times New Roman" w:hAnsi="Times New Roman" w:cs="Times New Roman"/>
          <w:sz w:val="24"/>
          <w:szCs w:val="24"/>
          <w:lang w:val="sr-Cyrl-RS" w:eastAsia="en-GB"/>
        </w:rPr>
        <w:t>Јачају се капацитети запослених</w:t>
      </w:r>
      <w:r w:rsidR="00A82BF1">
        <w:rPr>
          <w:rFonts w:ascii="Times New Roman" w:hAnsi="Times New Roman" w:cs="Times New Roman"/>
          <w:sz w:val="24"/>
          <w:szCs w:val="24"/>
          <w:lang w:val="sr-Cyrl-RS" w:eastAsia="en-GB"/>
        </w:rPr>
        <w:t>, службеника на положају,</w:t>
      </w:r>
      <w:r>
        <w:rPr>
          <w:rFonts w:ascii="Times New Roman" w:hAnsi="Times New Roman" w:cs="Times New Roman"/>
          <w:sz w:val="24"/>
          <w:szCs w:val="24"/>
          <w:lang w:val="sr-Cyrl-RS" w:eastAsia="en-GB"/>
        </w:rPr>
        <w:t xml:space="preserve"> као и чланова конкурсне комисије на начин да се утврђује обавезност похађања обука за лица која су први пут постављена на положај</w:t>
      </w:r>
      <w:r w:rsidR="00A82BF1">
        <w:rPr>
          <w:rFonts w:ascii="Times New Roman" w:hAnsi="Times New Roman" w:cs="Times New Roman"/>
          <w:sz w:val="24"/>
          <w:szCs w:val="24"/>
          <w:lang w:val="sr-Cyrl-RS" w:eastAsia="en-GB"/>
        </w:rPr>
        <w:t>,</w:t>
      </w:r>
      <w:r>
        <w:rPr>
          <w:rFonts w:ascii="Times New Roman" w:hAnsi="Times New Roman" w:cs="Times New Roman"/>
          <w:sz w:val="24"/>
          <w:szCs w:val="24"/>
          <w:lang w:val="sr-Cyrl-RS" w:eastAsia="en-GB"/>
        </w:rPr>
        <w:t xml:space="preserve"> а чланови конурсн</w:t>
      </w:r>
      <w:r w:rsidR="00A82BF1">
        <w:rPr>
          <w:rFonts w:ascii="Times New Roman" w:hAnsi="Times New Roman" w:cs="Times New Roman"/>
          <w:sz w:val="24"/>
          <w:szCs w:val="24"/>
          <w:lang w:val="sr-Cyrl-RS" w:eastAsia="en-GB"/>
        </w:rPr>
        <w:t>е</w:t>
      </w:r>
      <w:r>
        <w:rPr>
          <w:rFonts w:ascii="Times New Roman" w:hAnsi="Times New Roman" w:cs="Times New Roman"/>
          <w:sz w:val="24"/>
          <w:szCs w:val="24"/>
          <w:lang w:val="sr-Cyrl-RS" w:eastAsia="en-GB"/>
        </w:rPr>
        <w:t xml:space="preserve"> комис</w:t>
      </w:r>
      <w:r w:rsidR="00A82BF1">
        <w:rPr>
          <w:rFonts w:ascii="Times New Roman" w:hAnsi="Times New Roman" w:cs="Times New Roman"/>
          <w:sz w:val="24"/>
          <w:szCs w:val="24"/>
          <w:lang w:val="sr-Cyrl-RS" w:eastAsia="en-GB"/>
        </w:rPr>
        <w:t>ије да пох</w:t>
      </w:r>
      <w:r>
        <w:rPr>
          <w:rFonts w:ascii="Times New Roman" w:hAnsi="Times New Roman" w:cs="Times New Roman"/>
          <w:sz w:val="24"/>
          <w:szCs w:val="24"/>
          <w:lang w:val="sr-Cyrl-RS" w:eastAsia="en-GB"/>
        </w:rPr>
        <w:t>ађају обуке којим се јачају начини провере компетенција кандидата.</w:t>
      </w:r>
    </w:p>
    <w:p w14:paraId="4CA53DF8" w14:textId="4E29554F" w:rsidR="004628AD" w:rsidRPr="005771AF" w:rsidRDefault="004628AD" w:rsidP="000512C3">
      <w:pPr>
        <w:spacing w:after="0" w:line="240" w:lineRule="auto"/>
        <w:rPr>
          <w:rFonts w:ascii="Times New Roman" w:hAnsi="Times New Roman" w:cs="Times New Roman"/>
          <w:b/>
          <w:sz w:val="24"/>
          <w:szCs w:val="24"/>
          <w:u w:val="single"/>
        </w:rPr>
      </w:pPr>
    </w:p>
    <w:p w14:paraId="7A473EEA" w14:textId="77777777" w:rsidR="005B3773" w:rsidRPr="005771AF" w:rsidRDefault="005B3773" w:rsidP="000512C3">
      <w:pPr>
        <w:pStyle w:val="ListParagraph"/>
        <w:spacing w:after="0" w:line="240" w:lineRule="auto"/>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t>ПРИЛОГ 10:</w:t>
      </w:r>
    </w:p>
    <w:p w14:paraId="1A457F76" w14:textId="77777777" w:rsidR="005B3773" w:rsidRPr="005771AF" w:rsidRDefault="005B3773" w:rsidP="000512C3">
      <w:pPr>
        <w:pStyle w:val="ListParagraph"/>
        <w:spacing w:after="0" w:line="240" w:lineRule="auto"/>
        <w:jc w:val="right"/>
        <w:rPr>
          <w:rFonts w:ascii="Times New Roman" w:hAnsi="Times New Roman" w:cs="Times New Roman"/>
          <w:b/>
          <w:sz w:val="24"/>
          <w:szCs w:val="24"/>
          <w:u w:val="single"/>
        </w:rPr>
      </w:pPr>
    </w:p>
    <w:p w14:paraId="77378D6F" w14:textId="77777777" w:rsidR="005B3773" w:rsidRPr="005771AF" w:rsidRDefault="005B3773" w:rsidP="000512C3">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анализу ризика</w:t>
      </w:r>
    </w:p>
    <w:p w14:paraId="2939C4AD" w14:textId="77777777" w:rsidR="006C7858" w:rsidRPr="005771AF" w:rsidRDefault="005B3773" w:rsidP="000512C3">
      <w:pPr>
        <w:pStyle w:val="ListParagraph"/>
        <w:numPr>
          <w:ilvl w:val="0"/>
          <w:numId w:val="8"/>
        </w:numPr>
        <w:shd w:val="clear" w:color="auto" w:fill="C6D9F1" w:themeFill="text2" w:themeFillTint="33"/>
        <w:spacing w:after="0" w:line="240" w:lineRule="auto"/>
        <w:jc w:val="both"/>
        <w:rPr>
          <w:rFonts w:ascii="Times New Roman" w:eastAsia="Times New Roman" w:hAnsi="Times New Roman" w:cs="Times New Roman"/>
          <w:color w:val="000000"/>
          <w:sz w:val="24"/>
          <w:szCs w:val="24"/>
        </w:rPr>
      </w:pPr>
      <w:r w:rsidRPr="005771AF">
        <w:rPr>
          <w:rFonts w:ascii="Times New Roman" w:eastAsia="Times New Roman" w:hAnsi="Times New Roman" w:cs="Times New Roman"/>
          <w:color w:val="000000"/>
          <w:sz w:val="24"/>
          <w:szCs w:val="24"/>
          <w:lang w:val="ru-RU"/>
        </w:rPr>
        <w:t xml:space="preserve">Да ли је за спровођење </w:t>
      </w:r>
      <w:r w:rsidR="00500F38"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е</w:t>
      </w:r>
      <w:r w:rsidRPr="005771AF">
        <w:rPr>
          <w:rFonts w:ascii="Times New Roman" w:eastAsia="Times New Roman" w:hAnsi="Times New Roman" w:cs="Times New Roman"/>
          <w:color w:val="000000"/>
          <w:sz w:val="24"/>
          <w:szCs w:val="24"/>
          <w:lang w:val="ru-RU"/>
        </w:rPr>
        <w:t xml:space="preserve"> опциј</w:t>
      </w:r>
      <w:r w:rsidR="00575519" w:rsidRPr="005771AF">
        <w:rPr>
          <w:rFonts w:ascii="Times New Roman" w:eastAsia="Times New Roman" w:hAnsi="Times New Roman" w:cs="Times New Roman"/>
          <w:color w:val="000000"/>
          <w:sz w:val="24"/>
          <w:szCs w:val="24"/>
          <w:lang w:val="ru-RU"/>
        </w:rPr>
        <w:t>е</w:t>
      </w:r>
      <w:r w:rsidRPr="005771AF">
        <w:rPr>
          <w:rFonts w:ascii="Times New Roman" w:eastAsia="Times New Roman" w:hAnsi="Times New Roman" w:cs="Times New Roman"/>
          <w:color w:val="000000"/>
          <w:sz w:val="24"/>
          <w:szCs w:val="24"/>
          <w:lang w:val="ru-RU"/>
        </w:rPr>
        <w:t xml:space="preserve"> обезбеђена подршка свих кључних заинтересованих страна и циљних група? Да ли је спровођење </w:t>
      </w:r>
      <w:r w:rsidR="00500F38"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е</w:t>
      </w:r>
      <w:r w:rsidRPr="005771AF">
        <w:rPr>
          <w:rFonts w:ascii="Times New Roman" w:eastAsia="Times New Roman" w:hAnsi="Times New Roman" w:cs="Times New Roman"/>
          <w:color w:val="000000"/>
          <w:sz w:val="24"/>
          <w:szCs w:val="24"/>
          <w:lang w:val="ru-RU"/>
        </w:rPr>
        <w:t xml:space="preserve"> опциј</w:t>
      </w:r>
      <w:r w:rsidR="00575519" w:rsidRPr="005771AF">
        <w:rPr>
          <w:rFonts w:ascii="Times New Roman" w:eastAsia="Times New Roman" w:hAnsi="Times New Roman" w:cs="Times New Roman"/>
          <w:color w:val="000000"/>
          <w:sz w:val="24"/>
          <w:szCs w:val="24"/>
          <w:lang w:val="ru-RU"/>
        </w:rPr>
        <w:t>е</w:t>
      </w:r>
      <w:r w:rsidRPr="005771AF">
        <w:rPr>
          <w:rFonts w:ascii="Times New Roman" w:eastAsia="Times New Roman" w:hAnsi="Times New Roman" w:cs="Times New Roman"/>
          <w:color w:val="000000"/>
          <w:sz w:val="24"/>
          <w:szCs w:val="24"/>
          <w:lang w:val="ru-RU"/>
        </w:rPr>
        <w:t xml:space="preserve"> приоритет за доносиоце одлука у наредном периоду (Народну скупштину, Владу, државне органе</w:t>
      </w:r>
      <w:r w:rsidR="00500F38" w:rsidRPr="005771AF">
        <w:rPr>
          <w:rFonts w:ascii="Times New Roman" w:eastAsia="Times New Roman" w:hAnsi="Times New Roman" w:cs="Times New Roman"/>
          <w:color w:val="000000"/>
          <w:sz w:val="24"/>
          <w:szCs w:val="24"/>
          <w:lang w:val="ru-RU"/>
        </w:rPr>
        <w:t xml:space="preserve"> и слично</w:t>
      </w:r>
      <w:r w:rsidRPr="005771AF">
        <w:rPr>
          <w:rFonts w:ascii="Times New Roman" w:eastAsia="Times New Roman" w:hAnsi="Times New Roman" w:cs="Times New Roman"/>
          <w:color w:val="000000"/>
          <w:sz w:val="24"/>
          <w:szCs w:val="24"/>
          <w:lang w:val="ru-RU"/>
        </w:rPr>
        <w:t>)?</w:t>
      </w:r>
    </w:p>
    <w:p w14:paraId="283AE350" w14:textId="77777777" w:rsidR="005B3773" w:rsidRPr="005771AF" w:rsidRDefault="005B3773" w:rsidP="000512C3">
      <w:pPr>
        <w:pStyle w:val="ListParagraph"/>
        <w:numPr>
          <w:ilvl w:val="0"/>
          <w:numId w:val="8"/>
        </w:numPr>
        <w:shd w:val="clear" w:color="auto" w:fill="C6D9F1" w:themeFill="text2" w:themeFillTint="33"/>
        <w:spacing w:after="0" w:line="240" w:lineRule="auto"/>
        <w:jc w:val="both"/>
        <w:rPr>
          <w:rFonts w:ascii="Times New Roman" w:eastAsia="Times New Roman" w:hAnsi="Times New Roman" w:cs="Times New Roman"/>
          <w:color w:val="000000"/>
          <w:sz w:val="24"/>
          <w:szCs w:val="24"/>
          <w:lang w:val="ru-RU"/>
        </w:rPr>
      </w:pPr>
      <w:r w:rsidRPr="005771AF">
        <w:rPr>
          <w:rFonts w:ascii="Times New Roman" w:eastAsia="Times New Roman" w:hAnsi="Times New Roman" w:cs="Times New Roman"/>
          <w:color w:val="000000"/>
          <w:sz w:val="24"/>
          <w:szCs w:val="24"/>
          <w:lang w:val="ru-RU"/>
        </w:rPr>
        <w:t xml:space="preserve">Да ли су обезбеђена финансијска средства за спровођење </w:t>
      </w:r>
      <w:r w:rsidR="00500F38"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е</w:t>
      </w:r>
      <w:r w:rsidRPr="005771AF">
        <w:rPr>
          <w:rFonts w:ascii="Times New Roman" w:eastAsia="Times New Roman" w:hAnsi="Times New Roman" w:cs="Times New Roman"/>
          <w:color w:val="000000"/>
          <w:sz w:val="24"/>
          <w:szCs w:val="24"/>
          <w:lang w:val="ru-RU"/>
        </w:rPr>
        <w:t xml:space="preserve"> опциј</w:t>
      </w:r>
      <w:r w:rsidR="00575519" w:rsidRPr="005771AF">
        <w:rPr>
          <w:rFonts w:ascii="Times New Roman" w:eastAsia="Times New Roman" w:hAnsi="Times New Roman" w:cs="Times New Roman"/>
          <w:color w:val="000000"/>
          <w:sz w:val="24"/>
          <w:szCs w:val="24"/>
          <w:lang w:val="ru-RU"/>
        </w:rPr>
        <w:t>е</w:t>
      </w:r>
      <w:r w:rsidRPr="005771AF">
        <w:rPr>
          <w:rFonts w:ascii="Times New Roman" w:eastAsia="Times New Roman" w:hAnsi="Times New Roman" w:cs="Times New Roman"/>
          <w:color w:val="000000"/>
          <w:sz w:val="24"/>
          <w:szCs w:val="24"/>
          <w:lang w:val="ru-RU"/>
        </w:rPr>
        <w:t xml:space="preserve">? Да ли је за спровођење </w:t>
      </w:r>
      <w:r w:rsidR="0081029D"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 xml:space="preserve">е </w:t>
      </w:r>
      <w:r w:rsidRPr="005771AF">
        <w:rPr>
          <w:rFonts w:ascii="Times New Roman" w:eastAsia="Times New Roman" w:hAnsi="Times New Roman" w:cs="Times New Roman"/>
          <w:color w:val="000000"/>
          <w:sz w:val="24"/>
          <w:szCs w:val="24"/>
          <w:lang w:val="ru-RU"/>
        </w:rPr>
        <w:t>опциј</w:t>
      </w:r>
      <w:r w:rsidR="00575519" w:rsidRPr="005771AF">
        <w:rPr>
          <w:rFonts w:ascii="Times New Roman" w:eastAsia="Times New Roman" w:hAnsi="Times New Roman" w:cs="Times New Roman"/>
          <w:color w:val="000000"/>
          <w:sz w:val="24"/>
          <w:szCs w:val="24"/>
          <w:lang w:val="ru-RU"/>
        </w:rPr>
        <w:t>е</w:t>
      </w:r>
      <w:r w:rsidRPr="005771AF">
        <w:rPr>
          <w:rFonts w:ascii="Times New Roman" w:eastAsia="Times New Roman" w:hAnsi="Times New Roman" w:cs="Times New Roman"/>
          <w:color w:val="000000"/>
          <w:sz w:val="24"/>
          <w:szCs w:val="24"/>
          <w:lang w:val="ru-RU"/>
        </w:rPr>
        <w:t xml:space="preserve"> обезбеђен</w:t>
      </w:r>
      <w:r w:rsidR="0081029D" w:rsidRPr="005771AF">
        <w:rPr>
          <w:rFonts w:ascii="Times New Roman" w:eastAsia="Times New Roman" w:hAnsi="Times New Roman" w:cs="Times New Roman"/>
          <w:color w:val="000000"/>
          <w:sz w:val="24"/>
          <w:szCs w:val="24"/>
          <w:lang w:val="ru-RU"/>
        </w:rPr>
        <w:t>о</w:t>
      </w:r>
      <w:r w:rsidRPr="005771AF">
        <w:rPr>
          <w:rFonts w:ascii="Times New Roman" w:eastAsia="Times New Roman" w:hAnsi="Times New Roman" w:cs="Times New Roman"/>
          <w:color w:val="000000"/>
          <w:sz w:val="24"/>
          <w:szCs w:val="24"/>
          <w:lang w:val="ru-RU"/>
        </w:rPr>
        <w:t xml:space="preserve"> довољ</w:t>
      </w:r>
      <w:r w:rsidR="0081029D" w:rsidRPr="005771AF">
        <w:rPr>
          <w:rFonts w:ascii="Times New Roman" w:eastAsia="Times New Roman" w:hAnsi="Times New Roman" w:cs="Times New Roman"/>
          <w:color w:val="000000"/>
          <w:sz w:val="24"/>
          <w:szCs w:val="24"/>
          <w:lang w:val="ru-RU"/>
        </w:rPr>
        <w:t>но</w:t>
      </w:r>
      <w:r w:rsidRPr="005771AF">
        <w:rPr>
          <w:rFonts w:ascii="Times New Roman" w:eastAsia="Times New Roman" w:hAnsi="Times New Roman" w:cs="Times New Roman"/>
          <w:color w:val="000000"/>
          <w:sz w:val="24"/>
          <w:szCs w:val="24"/>
          <w:lang w:val="ru-RU"/>
        </w:rPr>
        <w:t xml:space="preserve"> </w:t>
      </w:r>
      <w:r w:rsidR="0081029D" w:rsidRPr="005771AF">
        <w:rPr>
          <w:rFonts w:ascii="Times New Roman" w:eastAsia="Times New Roman" w:hAnsi="Times New Roman" w:cs="Times New Roman"/>
          <w:color w:val="000000"/>
          <w:sz w:val="24"/>
          <w:szCs w:val="24"/>
          <w:lang w:val="ru-RU"/>
        </w:rPr>
        <w:t>времена</w:t>
      </w:r>
      <w:r w:rsidRPr="005771AF">
        <w:rPr>
          <w:rFonts w:ascii="Times New Roman" w:eastAsia="Times New Roman" w:hAnsi="Times New Roman" w:cs="Times New Roman"/>
          <w:color w:val="000000"/>
          <w:sz w:val="24"/>
          <w:szCs w:val="24"/>
          <w:lang w:val="ru-RU"/>
        </w:rPr>
        <w:t xml:space="preserve"> за спровођење поступка јавне набавке уколико је она потребна?</w:t>
      </w:r>
    </w:p>
    <w:p w14:paraId="762F2BF5" w14:textId="77777777" w:rsidR="005B3773" w:rsidRPr="005771AF" w:rsidRDefault="005B3773" w:rsidP="000512C3">
      <w:pPr>
        <w:pStyle w:val="ListParagraph"/>
        <w:numPr>
          <w:ilvl w:val="0"/>
          <w:numId w:val="8"/>
        </w:numPr>
        <w:shd w:val="clear" w:color="auto" w:fill="C6D9F1" w:themeFill="text2" w:themeFillTint="33"/>
        <w:spacing w:after="0" w:line="240" w:lineRule="auto"/>
        <w:jc w:val="both"/>
        <w:rPr>
          <w:rFonts w:ascii="Times New Roman" w:eastAsia="Times New Roman" w:hAnsi="Times New Roman" w:cs="Times New Roman"/>
          <w:color w:val="000000"/>
          <w:sz w:val="24"/>
          <w:szCs w:val="24"/>
          <w:lang w:val="ru-RU"/>
        </w:rPr>
      </w:pPr>
      <w:r w:rsidRPr="005771AF">
        <w:rPr>
          <w:rFonts w:ascii="Times New Roman" w:eastAsia="Times New Roman" w:hAnsi="Times New Roman" w:cs="Times New Roman"/>
          <w:color w:val="000000"/>
          <w:sz w:val="24"/>
          <w:szCs w:val="24"/>
          <w:lang w:val="ru-RU"/>
        </w:rPr>
        <w:t xml:space="preserve">Да ли постоји још неки ризик за спровођење </w:t>
      </w:r>
      <w:r w:rsidR="00847336"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е</w:t>
      </w:r>
      <w:r w:rsidRPr="005771AF">
        <w:rPr>
          <w:rFonts w:ascii="Times New Roman" w:eastAsia="Times New Roman" w:hAnsi="Times New Roman" w:cs="Times New Roman"/>
          <w:color w:val="000000"/>
          <w:sz w:val="24"/>
          <w:szCs w:val="24"/>
          <w:lang w:val="ru-RU"/>
        </w:rPr>
        <w:t xml:space="preserve"> опциј</w:t>
      </w:r>
      <w:r w:rsidR="00575519" w:rsidRPr="005771AF">
        <w:rPr>
          <w:rFonts w:ascii="Times New Roman" w:eastAsia="Times New Roman" w:hAnsi="Times New Roman" w:cs="Times New Roman"/>
          <w:color w:val="000000"/>
          <w:sz w:val="24"/>
          <w:szCs w:val="24"/>
          <w:lang w:val="ru-RU"/>
        </w:rPr>
        <w:t>е</w:t>
      </w:r>
      <w:r w:rsidRPr="005771AF">
        <w:rPr>
          <w:rFonts w:ascii="Times New Roman" w:eastAsia="Times New Roman" w:hAnsi="Times New Roman" w:cs="Times New Roman"/>
          <w:color w:val="000000"/>
          <w:sz w:val="24"/>
          <w:szCs w:val="24"/>
          <w:lang w:val="ru-RU"/>
        </w:rPr>
        <w:t>?</w:t>
      </w:r>
    </w:p>
    <w:p w14:paraId="0AB6432E" w14:textId="77777777" w:rsidR="005B3773" w:rsidRPr="005771AF" w:rsidRDefault="005B3773" w:rsidP="000512C3">
      <w:pPr>
        <w:shd w:val="clear" w:color="auto" w:fill="C6D9F1" w:themeFill="text2" w:themeFillTint="33"/>
        <w:spacing w:after="0" w:line="240" w:lineRule="auto"/>
        <w:ind w:left="720"/>
        <w:jc w:val="both"/>
        <w:rPr>
          <w:rFonts w:ascii="Times New Roman" w:eastAsia="Times New Roman" w:hAnsi="Times New Roman" w:cs="Times New Roman"/>
          <w:color w:val="000000"/>
          <w:sz w:val="24"/>
          <w:szCs w:val="24"/>
          <w:lang w:val="ru-RU"/>
        </w:rPr>
      </w:pPr>
    </w:p>
    <w:p w14:paraId="0D3BE1DA" w14:textId="37EE6C36" w:rsidR="00592CAA" w:rsidRPr="00462F42" w:rsidRDefault="00B65272" w:rsidP="000512C3">
      <w:pPr>
        <w:pStyle w:val="NormalWeb"/>
        <w:spacing w:before="0" w:beforeAutospacing="0" w:after="0" w:afterAutospacing="0"/>
        <w:ind w:firstLine="720"/>
        <w:jc w:val="both"/>
        <w:rPr>
          <w:lang w:val="sr-Cyrl-RS"/>
        </w:rPr>
      </w:pPr>
      <w:r w:rsidRPr="009B44BD">
        <w:rPr>
          <w:lang w:val="sr-Cyrl-RS" w:eastAsia="en-GB"/>
        </w:rPr>
        <w:t>Кроз рад Посебне радне групе за израду текста</w:t>
      </w:r>
      <w:r w:rsidR="00A317FE">
        <w:rPr>
          <w:lang w:val="sr-Cyrl-RS" w:eastAsia="en-GB"/>
        </w:rPr>
        <w:t xml:space="preserve"> Предлог</w:t>
      </w:r>
      <w:r w:rsidRPr="009B44BD">
        <w:rPr>
          <w:lang w:val="sr-Cyrl-RS" w:eastAsia="en-GB"/>
        </w:rPr>
        <w:t>а закона о изменама и допунама Закона о запосленима у аутономним покрајинама и јединицама локалне самоуправе, коју су поред предст</w:t>
      </w:r>
      <w:r w:rsidRPr="009B44BD">
        <w:rPr>
          <w:lang w:val="en-GB" w:eastAsia="en-GB"/>
        </w:rPr>
        <w:t>a</w:t>
      </w:r>
      <w:r w:rsidRPr="009B44BD">
        <w:rPr>
          <w:lang w:val="sr-Cyrl-RS" w:eastAsia="en-GB"/>
        </w:rPr>
        <w:t xml:space="preserve">вника Министарства чинили и представници органа АП Војводине, Службе Владе за управљање кадровима и представници јединица локалних самоуправа, а која је у складу утврдила текст </w:t>
      </w:r>
      <w:r w:rsidR="00A317FE">
        <w:rPr>
          <w:lang w:val="sr-Cyrl-RS" w:eastAsia="en-GB"/>
        </w:rPr>
        <w:t>Предлог</w:t>
      </w:r>
      <w:r w:rsidR="00A317FE" w:rsidRPr="009B44BD">
        <w:rPr>
          <w:lang w:val="sr-Cyrl-RS" w:eastAsia="en-GB"/>
        </w:rPr>
        <w:t xml:space="preserve">а </w:t>
      </w:r>
      <w:r w:rsidRPr="009B44BD">
        <w:rPr>
          <w:lang w:val="sr-Cyrl-RS" w:eastAsia="en-GB"/>
        </w:rPr>
        <w:t xml:space="preserve">закона, обезбеђена је подршка заинтересованих страна. </w:t>
      </w:r>
      <w:r w:rsidR="00592CAA" w:rsidRPr="009B44BD">
        <w:rPr>
          <w:lang w:val="sr-Cyrl-RS" w:eastAsia="en-GB"/>
        </w:rPr>
        <w:t>У поступку примене закона, кроз израду законских</w:t>
      </w:r>
      <w:r w:rsidR="001C3010">
        <w:rPr>
          <w:lang w:val="sr-Cyrl-RS" w:eastAsia="en-GB"/>
        </w:rPr>
        <w:t xml:space="preserve"> и подзаконских решења</w:t>
      </w:r>
      <w:r w:rsidR="00592CAA" w:rsidRPr="009B44BD">
        <w:rPr>
          <w:lang w:val="sr-Cyrl-RS" w:eastAsia="en-GB"/>
        </w:rPr>
        <w:t xml:space="preserve"> обезбеђена је подршка Службе Владе за управљање кадровима у виду пружања стручне и саветодавне помоћи у примени система компетенција. </w:t>
      </w:r>
      <w:r w:rsidR="00592CAA" w:rsidRPr="009B44BD">
        <w:rPr>
          <w:lang w:val="sr-Cyrl-RS"/>
        </w:rPr>
        <w:t>Такође, за ефикасну примену система компетенција неопходно је и јачање капацитета запослених, које ће се остварити кроз обуке службеника, а обуке ће се спровести из донаторских средстава и нису потребна додатна буџетска средства. С тим у вези, п</w:t>
      </w:r>
      <w:r w:rsidR="00592CAA" w:rsidRPr="009B44BD">
        <w:t>редло</w:t>
      </w:r>
      <w:r w:rsidR="00592CAA" w:rsidRPr="009B44BD">
        <w:rPr>
          <w:lang w:val="sr-Cyrl-RS"/>
        </w:rPr>
        <w:t>жено је да се у оквиру</w:t>
      </w:r>
      <w:r w:rsidR="009B44BD" w:rsidRPr="009B44BD">
        <w:t xml:space="preserve"> </w:t>
      </w:r>
      <w:r w:rsidR="009B44BD" w:rsidRPr="009B44BD">
        <w:rPr>
          <w:lang w:val="sr-Cyrl-RS"/>
        </w:rPr>
        <w:t>С</w:t>
      </w:r>
      <w:r w:rsidR="00592CAA" w:rsidRPr="009B44BD">
        <w:t>екторског континуираног програма стручног усавршавања у ЈЛС</w:t>
      </w:r>
      <w:r w:rsidR="00592CAA" w:rsidRPr="009B44BD">
        <w:rPr>
          <w:lang w:val="sr-Cyrl-RS"/>
        </w:rPr>
        <w:t xml:space="preserve"> за 202</w:t>
      </w:r>
      <w:r w:rsidR="001C3010">
        <w:rPr>
          <w:lang w:val="sr-Cyrl-RS"/>
        </w:rPr>
        <w:t>3</w:t>
      </w:r>
      <w:r w:rsidR="00592CAA" w:rsidRPr="009B44BD">
        <w:rPr>
          <w:lang w:val="sr-Cyrl-RS"/>
        </w:rPr>
        <w:t>. годину уврсти посебна</w:t>
      </w:r>
      <w:r w:rsidR="009B44BD" w:rsidRPr="009B44BD">
        <w:rPr>
          <w:lang w:val="sr-Cyrl-RS"/>
        </w:rPr>
        <w:t xml:space="preserve"> тематска целина „Управљање људским ресурсима у локалној самоуправи засновано на компетенцијама“, који ће </w:t>
      </w:r>
      <w:r w:rsidR="009B44BD" w:rsidRPr="00462F42">
        <w:rPr>
          <w:lang w:val="sr-Cyrl-RS"/>
        </w:rPr>
        <w:t>сп</w:t>
      </w:r>
      <w:r w:rsidR="00D56EE8" w:rsidRPr="00462F42">
        <w:rPr>
          <w:lang w:val="sr-Cyrl-RS"/>
        </w:rPr>
        <w:t>р</w:t>
      </w:r>
      <w:r w:rsidR="009B44BD" w:rsidRPr="00462F42">
        <w:rPr>
          <w:lang w:val="sr-Cyrl-RS"/>
        </w:rPr>
        <w:t>оводити, од</w:t>
      </w:r>
      <w:r w:rsidR="00D56EE8" w:rsidRPr="00462F42">
        <w:rPr>
          <w:lang w:val="sr-Cyrl-RS"/>
        </w:rPr>
        <w:t xml:space="preserve">носно </w:t>
      </w:r>
      <w:r w:rsidR="009B44BD" w:rsidRPr="00462F42">
        <w:rPr>
          <w:lang w:val="sr-Cyrl-RS"/>
        </w:rPr>
        <w:t>реализовати</w:t>
      </w:r>
      <w:r w:rsidR="00592CAA" w:rsidRPr="00462F42">
        <w:t xml:space="preserve"> Националн</w:t>
      </w:r>
      <w:r w:rsidR="009B44BD" w:rsidRPr="00462F42">
        <w:rPr>
          <w:lang w:val="sr-Cyrl-RS"/>
        </w:rPr>
        <w:t>а</w:t>
      </w:r>
      <w:r w:rsidR="00592CAA" w:rsidRPr="00462F42">
        <w:t xml:space="preserve"> академиј</w:t>
      </w:r>
      <w:r w:rsidR="00D56EE8" w:rsidRPr="00462F42">
        <w:rPr>
          <w:lang w:val="sr-Cyrl-RS"/>
        </w:rPr>
        <w:t>а</w:t>
      </w:r>
      <w:r w:rsidR="00592CAA" w:rsidRPr="00462F42">
        <w:t xml:space="preserve"> за јавну уп</w:t>
      </w:r>
      <w:r w:rsidR="00592CAA" w:rsidRPr="00462F42">
        <w:rPr>
          <w:lang w:val="sr-Cyrl-RS"/>
        </w:rPr>
        <w:t>р</w:t>
      </w:r>
      <w:r w:rsidR="009B44BD" w:rsidRPr="00462F42">
        <w:t>аву</w:t>
      </w:r>
      <w:r w:rsidR="009B44BD" w:rsidRPr="00462F42">
        <w:rPr>
          <w:lang w:val="sr-Cyrl-RS"/>
        </w:rPr>
        <w:t xml:space="preserve"> уз подршку Сталне конференције градова и општина.</w:t>
      </w:r>
    </w:p>
    <w:p w14:paraId="788714BF" w14:textId="41EF1729" w:rsidR="00A82BF1" w:rsidRPr="00A82BF1" w:rsidRDefault="007D05E0" w:rsidP="000512C3">
      <w:pPr>
        <w:spacing w:after="0" w:line="240" w:lineRule="auto"/>
        <w:ind w:firstLine="720"/>
        <w:jc w:val="both"/>
        <w:rPr>
          <w:rFonts w:ascii="Times New Roman" w:eastAsia="SimSun" w:hAnsi="Times New Roman" w:cs="Times New Roman"/>
          <w:sz w:val="24"/>
          <w:szCs w:val="24"/>
          <w:lang w:val="sr-Cyrl-CS" w:eastAsia="zh-CN"/>
        </w:rPr>
      </w:pPr>
      <w:r w:rsidRPr="003C4E93">
        <w:rPr>
          <w:rFonts w:ascii="Times New Roman" w:hAnsi="Times New Roman" w:cs="Times New Roman"/>
          <w:sz w:val="24"/>
          <w:szCs w:val="24"/>
          <w:lang w:val="ru-RU"/>
        </w:rPr>
        <w:t>Финансијске ресурсе за спровођење изабране опције потребно је обезбедити у буџету</w:t>
      </w:r>
      <w:r w:rsidR="00462F42" w:rsidRPr="003C4E93">
        <w:rPr>
          <w:rFonts w:ascii="Times New Roman" w:hAnsi="Times New Roman" w:cs="Times New Roman"/>
          <w:sz w:val="24"/>
          <w:szCs w:val="24"/>
          <w:lang w:val="ru-RU"/>
        </w:rPr>
        <w:t>.</w:t>
      </w:r>
      <w:r w:rsidR="00FC718F" w:rsidRPr="003C4E93">
        <w:rPr>
          <w:rFonts w:ascii="Times New Roman" w:hAnsi="Times New Roman" w:cs="Times New Roman"/>
          <w:sz w:val="24"/>
          <w:szCs w:val="24"/>
        </w:rPr>
        <w:t xml:space="preserve"> </w:t>
      </w:r>
      <w:r w:rsidR="00462F42" w:rsidRPr="003C4E93">
        <w:rPr>
          <w:rFonts w:ascii="Times New Roman" w:hAnsi="Times New Roman" w:cs="Times New Roman"/>
          <w:sz w:val="24"/>
          <w:szCs w:val="24"/>
          <w:lang w:val="ru-RU"/>
        </w:rPr>
        <w:t>Наиме</w:t>
      </w:r>
      <w:r w:rsidRPr="003C4E93">
        <w:rPr>
          <w:rFonts w:ascii="Times New Roman" w:hAnsi="Times New Roman" w:cs="Times New Roman"/>
          <w:sz w:val="24"/>
          <w:szCs w:val="24"/>
          <w:lang w:val="ru-RU"/>
        </w:rPr>
        <w:t xml:space="preserve">, </w:t>
      </w:r>
      <w:r w:rsidR="00462F42" w:rsidRPr="003C4E93">
        <w:rPr>
          <w:rFonts w:ascii="Times New Roman" w:hAnsi="Times New Roman" w:cs="Times New Roman"/>
          <w:sz w:val="24"/>
          <w:szCs w:val="24"/>
          <w:lang w:val="ru-RU"/>
        </w:rPr>
        <w:t>према садашњем броју државних службеника потребно је повећање броја запослених за два извршиоца и то: у звању самостални саветник и у звању саветник, који би били распоређени у организационој јединици надлежној за спровођење предложених одредби закона (</w:t>
      </w:r>
      <w:r w:rsidR="00462F42" w:rsidRPr="003C4E93">
        <w:rPr>
          <w:rFonts w:ascii="Times New Roman" w:hAnsi="Times New Roman" w:cs="Times New Roman"/>
          <w:sz w:val="24"/>
          <w:szCs w:val="24"/>
          <w:lang w:val="sr-Cyrl-RS"/>
        </w:rPr>
        <w:t>Сектор за управљање људским ресурсима – Одсек за систем радних односа - Министарство државне управе и локалне самоуправе)</w:t>
      </w:r>
      <w:r w:rsidR="00462F42" w:rsidRPr="003C4E93">
        <w:rPr>
          <w:rFonts w:ascii="Times New Roman" w:hAnsi="Times New Roman" w:cs="Times New Roman"/>
          <w:sz w:val="24"/>
          <w:szCs w:val="24"/>
        </w:rPr>
        <w:t>.</w:t>
      </w:r>
      <w:r w:rsidR="00462F42" w:rsidRPr="003C4E93">
        <w:rPr>
          <w:rFonts w:ascii="Times New Roman" w:hAnsi="Times New Roman" w:cs="Times New Roman"/>
          <w:b/>
          <w:bCs/>
          <w:sz w:val="24"/>
          <w:szCs w:val="24"/>
        </w:rPr>
        <w:t xml:space="preserve"> </w:t>
      </w:r>
      <w:r w:rsidR="00462F42" w:rsidRPr="003C4E93">
        <w:rPr>
          <w:rFonts w:ascii="Times New Roman" w:hAnsi="Times New Roman" w:cs="Times New Roman"/>
          <w:b/>
          <w:bCs/>
          <w:sz w:val="24"/>
          <w:szCs w:val="24"/>
          <w:lang w:val="sr-Cyrl-RS"/>
        </w:rPr>
        <w:t>Д</w:t>
      </w:r>
      <w:r w:rsidR="00462F42" w:rsidRPr="003C4E93">
        <w:rPr>
          <w:rFonts w:ascii="Times New Roman" w:hAnsi="Times New Roman" w:cs="Times New Roman"/>
          <w:sz w:val="24"/>
          <w:szCs w:val="24"/>
          <w:lang w:val="sr-Cyrl-CS"/>
        </w:rPr>
        <w:t xml:space="preserve">одатна средства за плате за напред наведених двоје извршилаца у текућој 2023. години нису потребна. Међутим, у погледу примене  одредби </w:t>
      </w:r>
      <w:r w:rsidR="00A317FE" w:rsidRPr="00A317FE">
        <w:rPr>
          <w:rFonts w:ascii="Times New Roman" w:hAnsi="Times New Roman" w:cs="Times New Roman"/>
          <w:sz w:val="24"/>
          <w:szCs w:val="24"/>
          <w:lang w:val="sr-Cyrl-CS"/>
        </w:rPr>
        <w:t xml:space="preserve">Предлога </w:t>
      </w:r>
      <w:r w:rsidR="00462F42" w:rsidRPr="003C4E93">
        <w:rPr>
          <w:rFonts w:ascii="Times New Roman" w:hAnsi="Times New Roman" w:cs="Times New Roman"/>
          <w:sz w:val="24"/>
          <w:szCs w:val="24"/>
          <w:lang w:val="sr-Cyrl-CS"/>
        </w:rPr>
        <w:t>закона, потребно је обезбедити додатна финансијска средства з</w:t>
      </w:r>
      <w:r w:rsidR="00A82BF1" w:rsidRPr="003C4E93">
        <w:rPr>
          <w:rFonts w:ascii="Times New Roman" w:hAnsi="Times New Roman" w:cs="Times New Roman"/>
          <w:sz w:val="24"/>
          <w:szCs w:val="24"/>
          <w:lang w:val="sr-Cyrl-CS"/>
        </w:rPr>
        <w:t>а наредне две буџетске године, </w:t>
      </w:r>
      <w:r w:rsidR="00A82BF1" w:rsidRPr="003C4E93">
        <w:rPr>
          <w:rFonts w:ascii="Times New Roman" w:eastAsia="SimSun" w:hAnsi="Times New Roman" w:cs="Times New Roman"/>
          <w:sz w:val="24"/>
          <w:szCs w:val="24"/>
          <w:lang w:val="sr-Cyrl-CS" w:eastAsia="zh-CN"/>
        </w:rPr>
        <w:t>за</w:t>
      </w:r>
      <w:r w:rsidR="00A82BF1" w:rsidRPr="0084799C">
        <w:rPr>
          <w:rFonts w:ascii="Times New Roman" w:eastAsia="SimSun" w:hAnsi="Times New Roman" w:cs="Times New Roman"/>
          <w:sz w:val="24"/>
          <w:szCs w:val="24"/>
          <w:lang w:val="sr-Cyrl-CS" w:eastAsia="zh-CN"/>
        </w:rPr>
        <w:t xml:space="preserve"> 2024. годину </w:t>
      </w:r>
      <w:r w:rsidR="00A82BF1">
        <w:rPr>
          <w:rFonts w:ascii="Times New Roman" w:eastAsia="SimSun" w:hAnsi="Times New Roman" w:cs="Times New Roman"/>
          <w:sz w:val="24"/>
          <w:szCs w:val="24"/>
          <w:lang w:val="sr-Cyrl-CS" w:eastAsia="zh-CN"/>
        </w:rPr>
        <w:t xml:space="preserve">у укупном износу од 2.880.000,00 динара и то: </w:t>
      </w:r>
      <w:r w:rsidR="00A82BF1">
        <w:rPr>
          <w:rFonts w:ascii="Times New Roman" w:eastAsia="SimSun" w:hAnsi="Times New Roman" w:cs="Times New Roman"/>
          <w:sz w:val="24"/>
          <w:szCs w:val="24"/>
          <w:lang w:val="sr-Cyrl-RS" w:eastAsia="zh-CN"/>
        </w:rPr>
        <w:t xml:space="preserve">на економској класификацији 411- плате, додаци и накнаде запослених (зараде) </w:t>
      </w:r>
      <w:r w:rsidR="00A82BF1">
        <w:rPr>
          <w:rFonts w:ascii="Times New Roman" w:eastAsia="SimSun" w:hAnsi="Times New Roman" w:cs="Times New Roman"/>
          <w:sz w:val="24"/>
          <w:szCs w:val="24"/>
          <w:lang w:val="sr-Cyrl-CS" w:eastAsia="zh-CN"/>
        </w:rPr>
        <w:t xml:space="preserve">у износу од 2.500.000, динара и економској класификацији 412 – социјални доприноси на терет послодавца у износу 380.000,00 динара динара и за 2025. годину у укупном износу од  2.880.000,00 динара и то: </w:t>
      </w:r>
      <w:r w:rsidR="00A82BF1">
        <w:rPr>
          <w:rFonts w:ascii="Times New Roman" w:eastAsia="SimSun" w:hAnsi="Times New Roman" w:cs="Times New Roman"/>
          <w:sz w:val="24"/>
          <w:szCs w:val="24"/>
          <w:lang w:val="sr-Cyrl-RS" w:eastAsia="zh-CN"/>
        </w:rPr>
        <w:t xml:space="preserve">на економској класификацији 411- плате, додаци и накнаде запослених (зараде) </w:t>
      </w:r>
      <w:r w:rsidR="00A82BF1">
        <w:rPr>
          <w:rFonts w:ascii="Times New Roman" w:eastAsia="SimSun" w:hAnsi="Times New Roman" w:cs="Times New Roman"/>
          <w:sz w:val="24"/>
          <w:szCs w:val="24"/>
          <w:lang w:val="sr-Cyrl-CS" w:eastAsia="zh-CN"/>
        </w:rPr>
        <w:t>у износу од 2.500.000, динара и економској класификацији 412 – социјални доприноси на терет послодавца у износу 380.000,00 динара</w:t>
      </w:r>
      <w:r w:rsidR="00A82BF1" w:rsidRPr="0084799C">
        <w:rPr>
          <w:rFonts w:ascii="Times New Roman" w:eastAsia="SimSun" w:hAnsi="Times New Roman" w:cs="Times New Roman"/>
          <w:sz w:val="24"/>
          <w:szCs w:val="24"/>
          <w:lang w:val="sr-Cyrl-CS" w:eastAsia="zh-CN"/>
        </w:rPr>
        <w:t xml:space="preserve"> на </w:t>
      </w:r>
      <w:r w:rsidR="00A82BF1" w:rsidRPr="0084799C">
        <w:rPr>
          <w:rFonts w:ascii="Times New Roman" w:eastAsia="SimSun" w:hAnsi="Times New Roman" w:cs="Times New Roman"/>
          <w:sz w:val="24"/>
          <w:szCs w:val="24"/>
          <w:lang w:val="ru-RU" w:eastAsia="zh-CN"/>
        </w:rPr>
        <w:t>П</w:t>
      </w:r>
      <w:r w:rsidR="00A82BF1" w:rsidRPr="0084799C">
        <w:rPr>
          <w:rFonts w:ascii="Times New Roman" w:eastAsia="Times New Roman" w:hAnsi="Times New Roman" w:cs="Times New Roman"/>
          <w:sz w:val="24"/>
          <w:szCs w:val="24"/>
        </w:rPr>
        <w:t>рограмск</w:t>
      </w:r>
      <w:r w:rsidR="00A82BF1" w:rsidRPr="0084799C">
        <w:rPr>
          <w:rFonts w:ascii="Times New Roman" w:eastAsia="Times New Roman" w:hAnsi="Times New Roman" w:cs="Times New Roman"/>
          <w:sz w:val="24"/>
          <w:szCs w:val="24"/>
          <w:lang w:val="sr-Cyrl-RS"/>
        </w:rPr>
        <w:t>у</w:t>
      </w:r>
      <w:r w:rsidR="00A82BF1" w:rsidRPr="0084799C">
        <w:rPr>
          <w:rFonts w:ascii="Times New Roman" w:eastAsia="Times New Roman" w:hAnsi="Times New Roman" w:cs="Times New Roman"/>
          <w:sz w:val="24"/>
          <w:szCs w:val="24"/>
        </w:rPr>
        <w:t xml:space="preserve"> активност  0003</w:t>
      </w:r>
      <w:r w:rsidR="00A82BF1" w:rsidRPr="0084799C">
        <w:rPr>
          <w:rFonts w:ascii="Times New Roman" w:eastAsia="Times New Roman" w:hAnsi="Times New Roman" w:cs="Times New Roman"/>
          <w:sz w:val="24"/>
          <w:szCs w:val="24"/>
          <w:lang w:val="sr-Cyrl-RS"/>
        </w:rPr>
        <w:t xml:space="preserve"> – Уређење јавно службеничког система заснованог на заслугама – Сектор за управљање људским ресурсима – Одсек за систем радних односа</w:t>
      </w:r>
      <w:r w:rsidR="00A82BF1" w:rsidRPr="0084799C">
        <w:rPr>
          <w:rFonts w:ascii="Times New Roman" w:eastAsia="SimSun" w:hAnsi="Times New Roman" w:cs="Times New Roman"/>
          <w:sz w:val="24"/>
          <w:szCs w:val="24"/>
          <w:lang w:val="sr-Cyrl-RS" w:eastAsia="zh-CN"/>
        </w:rPr>
        <w:t>.</w:t>
      </w:r>
    </w:p>
    <w:p w14:paraId="6DA92534" w14:textId="1F4EF4E1" w:rsidR="00D56EE8" w:rsidRPr="00462F42" w:rsidRDefault="00592CAA" w:rsidP="000512C3">
      <w:pPr>
        <w:spacing w:after="0" w:line="240" w:lineRule="auto"/>
        <w:ind w:firstLine="720"/>
        <w:jc w:val="both"/>
        <w:rPr>
          <w:rFonts w:ascii="Times New Roman" w:hAnsi="Times New Roman" w:cs="Times New Roman"/>
          <w:lang w:val="sr-Latn-RS"/>
        </w:rPr>
      </w:pPr>
      <w:r w:rsidRPr="00462F42">
        <w:rPr>
          <w:rFonts w:ascii="Times New Roman" w:hAnsi="Times New Roman" w:cs="Times New Roman"/>
          <w:sz w:val="24"/>
          <w:szCs w:val="24"/>
          <w:lang w:val="sr-Cyrl-RS"/>
        </w:rPr>
        <w:t xml:space="preserve"> </w:t>
      </w:r>
      <w:r w:rsidR="00B65272" w:rsidRPr="00462F42">
        <w:rPr>
          <w:rFonts w:ascii="Times New Roman" w:hAnsi="Times New Roman" w:cs="Times New Roman"/>
          <w:sz w:val="24"/>
          <w:szCs w:val="24"/>
          <w:lang w:val="sr-Cyrl-RS"/>
        </w:rPr>
        <w:t xml:space="preserve">Планом рада Владе РС предвиђено је усвајање  </w:t>
      </w:r>
      <w:r w:rsidR="00B65272" w:rsidRPr="00462F42">
        <w:rPr>
          <w:rFonts w:ascii="Times New Roman" w:hAnsi="Times New Roman" w:cs="Times New Roman"/>
          <w:sz w:val="24"/>
          <w:szCs w:val="24"/>
          <w:lang w:val="en-GB"/>
        </w:rPr>
        <w:t>Предлог</w:t>
      </w:r>
      <w:r w:rsidR="00B65272" w:rsidRPr="00462F42">
        <w:rPr>
          <w:rFonts w:ascii="Times New Roman" w:hAnsi="Times New Roman" w:cs="Times New Roman"/>
          <w:sz w:val="24"/>
          <w:szCs w:val="24"/>
          <w:lang w:val="sr-Cyrl-RS"/>
        </w:rPr>
        <w:t>а</w:t>
      </w:r>
      <w:r w:rsidR="00B65272" w:rsidRPr="00462F42">
        <w:rPr>
          <w:rFonts w:ascii="Times New Roman" w:hAnsi="Times New Roman" w:cs="Times New Roman"/>
          <w:sz w:val="24"/>
          <w:szCs w:val="24"/>
          <w:lang w:val="en-GB"/>
        </w:rPr>
        <w:t xml:space="preserve"> закона о изменама и допунама Закона о запосленима у аутономним покрајинама и јединицама локалне самоуправе</w:t>
      </w:r>
      <w:r w:rsidRPr="00462F42">
        <w:rPr>
          <w:rFonts w:ascii="Times New Roman" w:hAnsi="Times New Roman" w:cs="Times New Roman"/>
          <w:sz w:val="24"/>
          <w:szCs w:val="24"/>
          <w:lang w:val="en-GB"/>
        </w:rPr>
        <w:t xml:space="preserve">. </w:t>
      </w:r>
      <w:r w:rsidR="00B65272" w:rsidRPr="00462F42">
        <w:rPr>
          <w:rFonts w:ascii="Times New Roman" w:hAnsi="Times New Roman" w:cs="Times New Roman"/>
          <w:sz w:val="24"/>
          <w:szCs w:val="24"/>
          <w:lang w:val="sr-Cyrl-RS"/>
        </w:rPr>
        <w:t>За спровођење Закона о изменама и допунама Закона о запосленима у АП и ЈЛС није потребно спровођење поступка јавне набавке, нити постоји одређени ризик за спровођење истог.</w:t>
      </w:r>
    </w:p>
    <w:p w14:paraId="0D051F19" w14:textId="77777777" w:rsidR="00B65272" w:rsidRPr="005771AF" w:rsidRDefault="00B65272" w:rsidP="000512C3">
      <w:pPr>
        <w:spacing w:after="0" w:line="240" w:lineRule="auto"/>
        <w:rPr>
          <w:rFonts w:ascii="Times New Roman" w:hAnsi="Times New Roman" w:cs="Times New Roman"/>
          <w:b/>
          <w:sz w:val="24"/>
          <w:szCs w:val="24"/>
          <w:u w:val="single"/>
        </w:rPr>
      </w:pPr>
    </w:p>
    <w:p w14:paraId="1886C871" w14:textId="77777777" w:rsidR="00564D6D" w:rsidRPr="005771AF" w:rsidRDefault="00564D6D" w:rsidP="000512C3">
      <w:pPr>
        <w:pStyle w:val="ListParagraph"/>
        <w:spacing w:after="0" w:line="240" w:lineRule="auto"/>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t>ПРИЛОГ 11:</w:t>
      </w:r>
    </w:p>
    <w:p w14:paraId="05C46009" w14:textId="77777777" w:rsidR="00564D6D" w:rsidRPr="005771AF" w:rsidRDefault="00564D6D" w:rsidP="000512C3">
      <w:pPr>
        <w:shd w:val="clear" w:color="auto" w:fill="C6D9F1" w:themeFill="text2" w:themeFillTint="33"/>
        <w:spacing w:after="0" w:line="240" w:lineRule="auto"/>
        <w:rPr>
          <w:rFonts w:ascii="Times New Roman" w:hAnsi="Times New Roman" w:cs="Times New Roman"/>
          <w:b/>
          <w:sz w:val="24"/>
          <w:szCs w:val="24"/>
        </w:rPr>
      </w:pPr>
      <w:r w:rsidRPr="005771AF">
        <w:rPr>
          <w:rFonts w:ascii="Times New Roman" w:hAnsi="Times New Roman" w:cs="Times New Roman"/>
          <w:b/>
          <w:sz w:val="24"/>
          <w:szCs w:val="24"/>
        </w:rPr>
        <w:t>Области планирања и спровођења јавних политика</w:t>
      </w:r>
    </w:p>
    <w:p w14:paraId="59A4E999"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Правосуђе и правни систем;</w:t>
      </w:r>
    </w:p>
    <w:p w14:paraId="26A2727E"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Јавна безбедност;</w:t>
      </w:r>
    </w:p>
    <w:p w14:paraId="410F126E"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Одбрана;</w:t>
      </w:r>
    </w:p>
    <w:p w14:paraId="7A42EAD0"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Јавна управа;</w:t>
      </w:r>
    </w:p>
    <w:p w14:paraId="74371A21"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Урбанизам, просторно планирање и грађевинарство;</w:t>
      </w:r>
    </w:p>
    <w:p w14:paraId="00F26BD6"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Конкурентност;</w:t>
      </w:r>
    </w:p>
    <w:p w14:paraId="6F1FB05B"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Минералне сировина и рударство</w:t>
      </w:r>
      <w:r w:rsidR="004F41B6" w:rsidRPr="005771AF">
        <w:rPr>
          <w:rFonts w:ascii="Times New Roman" w:hAnsi="Times New Roman" w:cs="Times New Roman"/>
          <w:sz w:val="24"/>
          <w:szCs w:val="24"/>
          <w:lang w:val="sr-Cyrl-RS"/>
        </w:rPr>
        <w:t xml:space="preserve"> и</w:t>
      </w:r>
      <w:r w:rsidR="004F41B6" w:rsidRPr="005771AF">
        <w:rPr>
          <w:rFonts w:ascii="Times New Roman" w:hAnsi="Times New Roman" w:cs="Times New Roman"/>
          <w:sz w:val="24"/>
          <w:szCs w:val="24"/>
        </w:rPr>
        <w:t xml:space="preserve"> </w:t>
      </w:r>
      <w:r w:rsidR="007069F8" w:rsidRPr="005771AF">
        <w:rPr>
          <w:rFonts w:ascii="Times New Roman" w:hAnsi="Times New Roman" w:cs="Times New Roman"/>
          <w:sz w:val="24"/>
          <w:szCs w:val="24"/>
          <w:lang w:val="sr-Cyrl-RS"/>
        </w:rPr>
        <w:t>е</w:t>
      </w:r>
      <w:r w:rsidR="004F41B6" w:rsidRPr="005771AF">
        <w:rPr>
          <w:rFonts w:ascii="Times New Roman" w:hAnsi="Times New Roman" w:cs="Times New Roman"/>
          <w:sz w:val="24"/>
          <w:szCs w:val="24"/>
        </w:rPr>
        <w:t>нергетика</w:t>
      </w:r>
      <w:r w:rsidRPr="005771AF">
        <w:rPr>
          <w:rFonts w:ascii="Times New Roman" w:hAnsi="Times New Roman" w:cs="Times New Roman"/>
          <w:sz w:val="24"/>
          <w:szCs w:val="24"/>
        </w:rPr>
        <w:t>;</w:t>
      </w:r>
    </w:p>
    <w:p w14:paraId="2DBD7511"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Заштита животне средине;</w:t>
      </w:r>
    </w:p>
    <w:p w14:paraId="5840E2AB"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Саобраћај</w:t>
      </w:r>
      <w:r w:rsidR="00BE5193" w:rsidRPr="005771AF">
        <w:rPr>
          <w:rFonts w:ascii="Times New Roman" w:hAnsi="Times New Roman" w:cs="Times New Roman"/>
          <w:sz w:val="24"/>
          <w:szCs w:val="24"/>
        </w:rPr>
        <w:t xml:space="preserve"> </w:t>
      </w:r>
      <w:r w:rsidR="00BE5193" w:rsidRPr="005771AF">
        <w:rPr>
          <w:rFonts w:ascii="Times New Roman" w:hAnsi="Times New Roman" w:cs="Times New Roman"/>
          <w:sz w:val="24"/>
          <w:szCs w:val="24"/>
          <w:lang w:val="sr-Cyrl-RS"/>
        </w:rPr>
        <w:t>и комуникације</w:t>
      </w:r>
      <w:r w:rsidRPr="005771AF">
        <w:rPr>
          <w:rFonts w:ascii="Times New Roman" w:hAnsi="Times New Roman" w:cs="Times New Roman"/>
          <w:sz w:val="24"/>
          <w:szCs w:val="24"/>
        </w:rPr>
        <w:t>;</w:t>
      </w:r>
    </w:p>
    <w:p w14:paraId="4C449DA0" w14:textId="77777777" w:rsidR="00564D6D" w:rsidRPr="005771AF" w:rsidRDefault="00BE5193"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lang w:val="sr-Cyrl-RS"/>
        </w:rPr>
        <w:t xml:space="preserve"> Запосленост и с</w:t>
      </w:r>
      <w:r w:rsidR="00564D6D" w:rsidRPr="005771AF">
        <w:rPr>
          <w:rFonts w:ascii="Times New Roman" w:hAnsi="Times New Roman" w:cs="Times New Roman"/>
          <w:sz w:val="24"/>
          <w:szCs w:val="24"/>
        </w:rPr>
        <w:t>оцијална заштита;</w:t>
      </w:r>
    </w:p>
    <w:p w14:paraId="7F5FE55A"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Здравство;</w:t>
      </w:r>
    </w:p>
    <w:p w14:paraId="1CEEB2EC"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Спорт;</w:t>
      </w:r>
    </w:p>
    <w:p w14:paraId="0C52B9B7"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Омладина;</w:t>
      </w:r>
    </w:p>
    <w:p w14:paraId="5CAB5AE0"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Образовање;</w:t>
      </w:r>
    </w:p>
    <w:p w14:paraId="34CA2276"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Пољопривреда и рурални развој;</w:t>
      </w:r>
    </w:p>
    <w:p w14:paraId="4998CF99"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Јавно информисање;</w:t>
      </w:r>
    </w:p>
    <w:p w14:paraId="06610C68"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Култура;</w:t>
      </w:r>
    </w:p>
    <w:p w14:paraId="5425B3DE"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Људска права и грађанско друштво (укључујући вере и дијаспору).</w:t>
      </w:r>
    </w:p>
    <w:p w14:paraId="45722D6E" w14:textId="77777777" w:rsidR="00564D6D" w:rsidRPr="005771AF" w:rsidRDefault="00564D6D" w:rsidP="000512C3">
      <w:pPr>
        <w:shd w:val="clear" w:color="auto" w:fill="C6D9F1" w:themeFill="text2" w:themeFillTint="33"/>
        <w:spacing w:after="0" w:line="240" w:lineRule="auto"/>
        <w:ind w:left="360"/>
        <w:jc w:val="both"/>
        <w:rPr>
          <w:rFonts w:ascii="Times New Roman" w:hAnsi="Times New Roman" w:cs="Times New Roman"/>
          <w:sz w:val="24"/>
          <w:szCs w:val="24"/>
        </w:rPr>
      </w:pPr>
      <w:r w:rsidRPr="005771AF">
        <w:rPr>
          <w:rFonts w:ascii="Times New Roman" w:hAnsi="Times New Roman" w:cs="Times New Roman"/>
          <w:sz w:val="24"/>
          <w:szCs w:val="24"/>
        </w:rPr>
        <w:t xml:space="preserve">а) Надлежни орган за целу област у обавези је да у консултацијама са другим органима одреди </w:t>
      </w:r>
      <w:r w:rsidR="00567E8B" w:rsidRPr="005771AF">
        <w:rPr>
          <w:rFonts w:ascii="Times New Roman" w:hAnsi="Times New Roman" w:cs="Times New Roman"/>
          <w:sz w:val="24"/>
          <w:szCs w:val="24"/>
        </w:rPr>
        <w:t>„</w:t>
      </w:r>
      <w:r w:rsidRPr="005771AF">
        <w:rPr>
          <w:rFonts w:ascii="Times New Roman" w:hAnsi="Times New Roman" w:cs="Times New Roman"/>
          <w:sz w:val="24"/>
          <w:szCs w:val="24"/>
        </w:rPr>
        <w:t>кровни</w:t>
      </w:r>
      <w:r w:rsidR="00567E8B" w:rsidRPr="005771AF">
        <w:rPr>
          <w:rFonts w:ascii="Times New Roman" w:hAnsi="Times New Roman" w:cs="Times New Roman"/>
          <w:sz w:val="24"/>
          <w:szCs w:val="24"/>
        </w:rPr>
        <w:t>”</w:t>
      </w:r>
      <w:r w:rsidRPr="005771AF">
        <w:rPr>
          <w:rFonts w:ascii="Times New Roman" w:hAnsi="Times New Roman" w:cs="Times New Roman"/>
          <w:sz w:val="24"/>
          <w:szCs w:val="24"/>
        </w:rPr>
        <w:t xml:space="preserve"> документ јавне политике – </w:t>
      </w:r>
      <w:bookmarkStart w:id="3" w:name="_Hlk529973914"/>
      <w:r w:rsidRPr="005771AF">
        <w:rPr>
          <w:rFonts w:ascii="Times New Roman" w:hAnsi="Times New Roman" w:cs="Times New Roman"/>
          <w:sz w:val="24"/>
          <w:szCs w:val="24"/>
        </w:rPr>
        <w:t>стратегију за област планирања и документе јавне политике ужег обухвата (програм), којима се разрађује посебан циљ стратегије</w:t>
      </w:r>
      <w:bookmarkEnd w:id="3"/>
      <w:r w:rsidRPr="005771AF">
        <w:rPr>
          <w:rFonts w:ascii="Times New Roman" w:hAnsi="Times New Roman" w:cs="Times New Roman"/>
          <w:sz w:val="24"/>
          <w:szCs w:val="24"/>
        </w:rPr>
        <w:t>;</w:t>
      </w:r>
    </w:p>
    <w:p w14:paraId="4845B060" w14:textId="77777777" w:rsidR="00564D6D" w:rsidRPr="005771AF" w:rsidRDefault="00564D6D" w:rsidP="000512C3">
      <w:pPr>
        <w:shd w:val="clear" w:color="auto" w:fill="C6D9F1" w:themeFill="text2" w:themeFillTint="33"/>
        <w:spacing w:after="0" w:line="240" w:lineRule="auto"/>
        <w:ind w:left="360"/>
        <w:jc w:val="both"/>
        <w:rPr>
          <w:rFonts w:ascii="Times New Roman" w:hAnsi="Times New Roman" w:cs="Times New Roman"/>
          <w:sz w:val="24"/>
          <w:szCs w:val="24"/>
        </w:rPr>
      </w:pPr>
      <w:r w:rsidRPr="005771AF">
        <w:rPr>
          <w:rFonts w:ascii="Times New Roman" w:hAnsi="Times New Roman" w:cs="Times New Roman"/>
          <w:sz w:val="24"/>
          <w:szCs w:val="24"/>
        </w:rPr>
        <w:t>б) Уколико стратегија за одређену област планирања не покрива неку тему или се појави нова тема или проблем, прво се израђује концепт политике као одговарајући документ јавне политике.</w:t>
      </w:r>
    </w:p>
    <w:p w14:paraId="348C1D6E" w14:textId="77777777" w:rsidR="003E0888" w:rsidRPr="005771AF" w:rsidRDefault="00564D6D" w:rsidP="000512C3">
      <w:pPr>
        <w:shd w:val="clear" w:color="auto" w:fill="C6D9F1" w:themeFill="text2" w:themeFillTint="33"/>
        <w:spacing w:after="0" w:line="240" w:lineRule="auto"/>
        <w:ind w:left="360"/>
        <w:jc w:val="both"/>
        <w:rPr>
          <w:rFonts w:ascii="Times New Roman" w:hAnsi="Times New Roman" w:cs="Times New Roman"/>
          <w:sz w:val="24"/>
          <w:szCs w:val="24"/>
        </w:rPr>
      </w:pPr>
      <w:r w:rsidRPr="005771AF">
        <w:rPr>
          <w:rFonts w:ascii="Times New Roman" w:hAnsi="Times New Roman" w:cs="Times New Roman"/>
          <w:sz w:val="24"/>
          <w:szCs w:val="24"/>
        </w:rPr>
        <w:t>в) Идентификоване области планирања и спровођења јавних политика на националном нивоу су у директној вези са девет сектора</w:t>
      </w:r>
      <w:r w:rsidRPr="005771AF">
        <w:rPr>
          <w:rStyle w:val="FootnoteReference"/>
          <w:rFonts w:ascii="Times New Roman" w:hAnsi="Times New Roman" w:cs="Times New Roman"/>
          <w:sz w:val="24"/>
          <w:szCs w:val="24"/>
        </w:rPr>
        <w:footnoteReference w:id="8"/>
      </w:r>
      <w:r w:rsidRPr="005771AF">
        <w:rPr>
          <w:rFonts w:ascii="Times New Roman" w:hAnsi="Times New Roman" w:cs="Times New Roman"/>
          <w:sz w:val="24"/>
          <w:szCs w:val="24"/>
        </w:rPr>
        <w:t xml:space="preserve"> које је Влада одабрала за усвајање секторског приступа у процесу </w:t>
      </w:r>
      <w:r w:rsidR="00567E8B" w:rsidRPr="005771AF">
        <w:rPr>
          <w:rFonts w:ascii="Times New Roman" w:hAnsi="Times New Roman" w:cs="Times New Roman"/>
          <w:sz w:val="24"/>
          <w:szCs w:val="24"/>
        </w:rPr>
        <w:t xml:space="preserve">европских </w:t>
      </w:r>
      <w:r w:rsidRPr="005771AF">
        <w:rPr>
          <w:rFonts w:ascii="Times New Roman" w:hAnsi="Times New Roman" w:cs="Times New Roman"/>
          <w:sz w:val="24"/>
          <w:szCs w:val="24"/>
        </w:rPr>
        <w:t>интеграција и које користи као полазну основу у планирању и спровођењу средстава</w:t>
      </w:r>
      <w:r w:rsidR="00567E8B" w:rsidRPr="005771AF">
        <w:rPr>
          <w:rFonts w:ascii="Times New Roman" w:hAnsi="Times New Roman" w:cs="Times New Roman"/>
          <w:sz w:val="24"/>
          <w:szCs w:val="24"/>
        </w:rPr>
        <w:t xml:space="preserve"> Европске Уније</w:t>
      </w:r>
      <w:r w:rsidRPr="005771AF">
        <w:rPr>
          <w:rFonts w:ascii="Times New Roman" w:hAnsi="Times New Roman" w:cs="Times New Roman"/>
          <w:sz w:val="24"/>
          <w:szCs w:val="24"/>
        </w:rPr>
        <w:t xml:space="preserve"> и координацији међународне развојне помоћи. </w:t>
      </w:r>
    </w:p>
    <w:p w14:paraId="7E51D488" w14:textId="77777777" w:rsidR="005B3773" w:rsidRPr="005771AF" w:rsidRDefault="004628AD" w:rsidP="000512C3">
      <w:pPr>
        <w:spacing w:after="0" w:line="240" w:lineRule="auto"/>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br w:type="page"/>
      </w:r>
      <w:r w:rsidR="005B3773" w:rsidRPr="005771AF">
        <w:rPr>
          <w:rFonts w:ascii="Times New Roman" w:hAnsi="Times New Roman" w:cs="Times New Roman"/>
          <w:b/>
          <w:sz w:val="24"/>
          <w:szCs w:val="24"/>
          <w:u w:val="single"/>
        </w:rPr>
        <w:t>ПРИЛОГ 1</w:t>
      </w:r>
      <w:r w:rsidR="00040D23" w:rsidRPr="005771AF">
        <w:rPr>
          <w:rFonts w:ascii="Times New Roman" w:hAnsi="Times New Roman" w:cs="Times New Roman"/>
          <w:b/>
          <w:sz w:val="24"/>
          <w:szCs w:val="24"/>
          <w:u w:val="single"/>
        </w:rPr>
        <w:t>2</w:t>
      </w:r>
      <w:r w:rsidR="005B3773" w:rsidRPr="005771AF">
        <w:rPr>
          <w:rFonts w:ascii="Times New Roman" w:hAnsi="Times New Roman" w:cs="Times New Roman"/>
          <w:b/>
          <w:sz w:val="24"/>
          <w:szCs w:val="24"/>
          <w:u w:val="single"/>
        </w:rPr>
        <w:t>:</w:t>
      </w:r>
    </w:p>
    <w:p w14:paraId="245361DD" w14:textId="77777777" w:rsidR="005B3773" w:rsidRPr="005771AF" w:rsidRDefault="005B3773" w:rsidP="000512C3">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вредновање учинака докумената јавних политика</w:t>
      </w:r>
    </w:p>
    <w:p w14:paraId="2DDE29E3" w14:textId="77777777" w:rsidR="005B3773" w:rsidRPr="005771AF" w:rsidRDefault="005B3773" w:rsidP="000512C3">
      <w:pPr>
        <w:shd w:val="clear" w:color="auto" w:fill="FFFFFF" w:themeFill="background1"/>
        <w:spacing w:after="0" w:line="240" w:lineRule="auto"/>
        <w:rPr>
          <w:rFonts w:ascii="Times New Roman" w:hAnsi="Times New Roman" w:cs="Times New Roman"/>
          <w:b/>
          <w:sz w:val="24"/>
          <w:szCs w:val="24"/>
        </w:rPr>
      </w:pPr>
    </w:p>
    <w:p w14:paraId="3EF9B1B2" w14:textId="77777777" w:rsidR="005B3773" w:rsidRPr="005771AF" w:rsidRDefault="005B3773" w:rsidP="000512C3">
      <w:pPr>
        <w:shd w:val="clear" w:color="auto" w:fill="C6D9F1" w:themeFill="text2" w:themeFillTint="33"/>
        <w:spacing w:after="0" w:line="240" w:lineRule="auto"/>
        <w:ind w:firstLine="720"/>
        <w:jc w:val="both"/>
        <w:rPr>
          <w:rFonts w:ascii="Times New Roman" w:hAnsi="Times New Roman" w:cs="Times New Roman"/>
          <w:sz w:val="24"/>
          <w:szCs w:val="24"/>
        </w:rPr>
      </w:pPr>
      <w:r w:rsidRPr="005771AF">
        <w:rPr>
          <w:rFonts w:ascii="Times New Roman" w:hAnsi="Times New Roman" w:cs="Times New Roman"/>
          <w:sz w:val="24"/>
          <w:szCs w:val="24"/>
        </w:rPr>
        <w:t>РЕЛЕВАНТНОСТ/ЗНАЧАЈ</w:t>
      </w:r>
    </w:p>
    <w:p w14:paraId="0C22D767" w14:textId="77777777" w:rsidR="005B3773" w:rsidRPr="005771AF" w:rsidRDefault="005B3773" w:rsidP="000512C3">
      <w:pPr>
        <w:pStyle w:val="ListParagraph"/>
        <w:numPr>
          <w:ilvl w:val="0"/>
          <w:numId w:val="11"/>
        </w:numPr>
        <w:shd w:val="clear" w:color="auto" w:fill="C6D9F1" w:themeFill="text2" w:themeFillTint="33"/>
        <w:spacing w:after="0" w:line="240" w:lineRule="auto"/>
        <w:ind w:left="567"/>
        <w:jc w:val="both"/>
        <w:rPr>
          <w:rFonts w:ascii="Times New Roman" w:hAnsi="Times New Roman" w:cs="Times New Roman"/>
          <w:sz w:val="24"/>
          <w:szCs w:val="24"/>
        </w:rPr>
      </w:pPr>
      <w:r w:rsidRPr="005771AF">
        <w:rPr>
          <w:rFonts w:ascii="Times New Roman" w:hAnsi="Times New Roman" w:cs="Times New Roman"/>
          <w:sz w:val="24"/>
          <w:szCs w:val="24"/>
        </w:rPr>
        <w:t xml:space="preserve">Да ли су циљеви политике у непосредној корелацији са надређеним документима јавних политика и приоритетима </w:t>
      </w:r>
      <w:r w:rsidR="00575519" w:rsidRPr="005771AF">
        <w:rPr>
          <w:rFonts w:ascii="Times New Roman" w:hAnsi="Times New Roman" w:cs="Times New Roman"/>
          <w:sz w:val="24"/>
          <w:szCs w:val="24"/>
          <w:lang w:val="sr-Cyrl-RS"/>
        </w:rPr>
        <w:t>Владе</w:t>
      </w:r>
      <w:r w:rsidRPr="005771AF">
        <w:rPr>
          <w:rFonts w:ascii="Times New Roman" w:hAnsi="Times New Roman" w:cs="Times New Roman"/>
          <w:sz w:val="24"/>
          <w:szCs w:val="24"/>
        </w:rPr>
        <w:t>?</w:t>
      </w:r>
    </w:p>
    <w:p w14:paraId="2FAE46D0" w14:textId="77777777" w:rsidR="005B3773" w:rsidRPr="005771AF" w:rsidRDefault="005B3773" w:rsidP="000512C3">
      <w:pPr>
        <w:pStyle w:val="ListParagraph"/>
        <w:numPr>
          <w:ilvl w:val="0"/>
          <w:numId w:val="11"/>
        </w:numPr>
        <w:shd w:val="clear" w:color="auto" w:fill="C6D9F1" w:themeFill="text2" w:themeFillTint="33"/>
        <w:spacing w:after="0" w:line="240" w:lineRule="auto"/>
        <w:ind w:left="567"/>
        <w:jc w:val="both"/>
        <w:rPr>
          <w:rFonts w:ascii="Times New Roman" w:hAnsi="Times New Roman" w:cs="Times New Roman"/>
          <w:sz w:val="24"/>
          <w:szCs w:val="24"/>
        </w:rPr>
      </w:pPr>
      <w:r w:rsidRPr="005771AF">
        <w:rPr>
          <w:rFonts w:ascii="Times New Roman" w:hAnsi="Times New Roman" w:cs="Times New Roman"/>
          <w:sz w:val="24"/>
          <w:szCs w:val="24"/>
        </w:rPr>
        <w:t>Зашто је била потребна интервенција</w:t>
      </w:r>
      <w:r w:rsidR="00BA6DB5" w:rsidRPr="005771AF">
        <w:rPr>
          <w:rFonts w:ascii="Times New Roman" w:hAnsi="Times New Roman" w:cs="Times New Roman"/>
          <w:sz w:val="24"/>
          <w:szCs w:val="24"/>
        </w:rPr>
        <w:t xml:space="preserve"> Владе</w:t>
      </w:r>
      <w:r w:rsidRPr="005771AF">
        <w:rPr>
          <w:rFonts w:ascii="Times New Roman" w:hAnsi="Times New Roman" w:cs="Times New Roman"/>
          <w:sz w:val="24"/>
          <w:szCs w:val="24"/>
        </w:rPr>
        <w:t xml:space="preserve"> (креирање и спровођење јавне политике)?</w:t>
      </w:r>
    </w:p>
    <w:p w14:paraId="4BDF5C79" w14:textId="77777777" w:rsidR="005B3773" w:rsidRPr="005771AF" w:rsidRDefault="005B3773" w:rsidP="000512C3">
      <w:pPr>
        <w:pStyle w:val="ListParagraph"/>
        <w:numPr>
          <w:ilvl w:val="0"/>
          <w:numId w:val="11"/>
        </w:numPr>
        <w:shd w:val="clear" w:color="auto" w:fill="C6D9F1" w:themeFill="text2" w:themeFillTint="33"/>
        <w:spacing w:after="0" w:line="240" w:lineRule="auto"/>
        <w:ind w:left="567"/>
        <w:jc w:val="both"/>
        <w:rPr>
          <w:rFonts w:ascii="Times New Roman" w:hAnsi="Times New Roman" w:cs="Times New Roman"/>
          <w:sz w:val="24"/>
          <w:szCs w:val="24"/>
        </w:rPr>
      </w:pPr>
      <w:r w:rsidRPr="005771AF">
        <w:rPr>
          <w:rFonts w:ascii="Times New Roman" w:hAnsi="Times New Roman" w:cs="Times New Roman"/>
          <w:sz w:val="24"/>
          <w:szCs w:val="24"/>
        </w:rPr>
        <w:t>Да ли су потребе циљних група јавне политике у потпуности задовољене?</w:t>
      </w:r>
    </w:p>
    <w:p w14:paraId="52EB6FAA" w14:textId="77777777" w:rsidR="005B3773" w:rsidRPr="005771AF" w:rsidRDefault="005B3773" w:rsidP="000512C3">
      <w:pPr>
        <w:pStyle w:val="ListParagraph"/>
        <w:numPr>
          <w:ilvl w:val="0"/>
          <w:numId w:val="11"/>
        </w:numPr>
        <w:shd w:val="clear" w:color="auto" w:fill="C6D9F1" w:themeFill="text2" w:themeFillTint="33"/>
        <w:spacing w:after="0" w:line="240" w:lineRule="auto"/>
        <w:ind w:left="567"/>
        <w:jc w:val="both"/>
        <w:rPr>
          <w:rFonts w:ascii="Times New Roman" w:hAnsi="Times New Roman" w:cs="Times New Roman"/>
          <w:sz w:val="24"/>
          <w:szCs w:val="24"/>
        </w:rPr>
      </w:pPr>
      <w:r w:rsidRPr="005771AF">
        <w:rPr>
          <w:rFonts w:ascii="Times New Roman" w:hAnsi="Times New Roman" w:cs="Times New Roman"/>
          <w:sz w:val="24"/>
          <w:szCs w:val="24"/>
        </w:rPr>
        <w:t>Да ли су постигнути ефекти у директној корелацији са циљевима политике?</w:t>
      </w:r>
    </w:p>
    <w:p w14:paraId="2D27A134" w14:textId="77777777" w:rsidR="005B3773" w:rsidRPr="005771AF" w:rsidRDefault="005B3773" w:rsidP="000512C3">
      <w:pPr>
        <w:shd w:val="clear" w:color="auto" w:fill="C6D9F1" w:themeFill="text2" w:themeFillTint="33"/>
        <w:spacing w:after="0" w:line="240" w:lineRule="auto"/>
        <w:ind w:firstLine="709"/>
        <w:jc w:val="both"/>
        <w:rPr>
          <w:rFonts w:ascii="Times New Roman" w:hAnsi="Times New Roman" w:cs="Times New Roman"/>
          <w:sz w:val="24"/>
          <w:szCs w:val="24"/>
        </w:rPr>
      </w:pPr>
      <w:r w:rsidRPr="005771AF">
        <w:rPr>
          <w:rFonts w:ascii="Times New Roman" w:hAnsi="Times New Roman" w:cs="Times New Roman"/>
          <w:sz w:val="24"/>
          <w:szCs w:val="24"/>
        </w:rPr>
        <w:t>ЕФИКАСНОСТ</w:t>
      </w:r>
    </w:p>
    <w:p w14:paraId="64601690" w14:textId="77777777" w:rsidR="005B3773" w:rsidRPr="005771AF" w:rsidRDefault="005B3773" w:rsidP="000512C3">
      <w:pPr>
        <w:pStyle w:val="ListParagraph"/>
        <w:numPr>
          <w:ilvl w:val="0"/>
          <w:numId w:val="9"/>
        </w:numPr>
        <w:shd w:val="clear" w:color="auto" w:fill="C6D9F1" w:themeFill="text2" w:themeFillTint="33"/>
        <w:spacing w:after="0" w:line="240" w:lineRule="auto"/>
        <w:ind w:left="567"/>
        <w:rPr>
          <w:rFonts w:ascii="Times New Roman" w:hAnsi="Times New Roman" w:cs="Times New Roman"/>
          <w:sz w:val="24"/>
          <w:szCs w:val="24"/>
        </w:rPr>
      </w:pPr>
      <w:r w:rsidRPr="005771AF">
        <w:rPr>
          <w:rFonts w:ascii="Times New Roman" w:hAnsi="Times New Roman" w:cs="Times New Roman"/>
          <w:sz w:val="24"/>
          <w:szCs w:val="24"/>
        </w:rPr>
        <w:t>Који показатељи и циљне вредности су дефинисане за резултате и да ли су остварене?</w:t>
      </w:r>
    </w:p>
    <w:p w14:paraId="554E87E0" w14:textId="77777777" w:rsidR="005B3773" w:rsidRPr="005771AF" w:rsidRDefault="00BA6DB5" w:rsidP="000512C3">
      <w:pPr>
        <w:pStyle w:val="ListParagraph"/>
        <w:numPr>
          <w:ilvl w:val="0"/>
          <w:numId w:val="9"/>
        </w:numPr>
        <w:shd w:val="clear" w:color="auto" w:fill="C6D9F1" w:themeFill="text2" w:themeFillTint="33"/>
        <w:spacing w:after="0" w:line="240" w:lineRule="auto"/>
        <w:ind w:left="567"/>
        <w:rPr>
          <w:rFonts w:ascii="Times New Roman" w:hAnsi="Times New Roman" w:cs="Times New Roman"/>
          <w:sz w:val="24"/>
          <w:szCs w:val="24"/>
        </w:rPr>
      </w:pPr>
      <w:r w:rsidRPr="005771AF">
        <w:rPr>
          <w:rFonts w:ascii="Times New Roman" w:hAnsi="Times New Roman" w:cs="Times New Roman"/>
          <w:sz w:val="24"/>
          <w:szCs w:val="24"/>
        </w:rPr>
        <w:t xml:space="preserve">Колики су </w:t>
      </w:r>
      <w:r w:rsidR="005B3773" w:rsidRPr="005771AF">
        <w:rPr>
          <w:rFonts w:ascii="Times New Roman" w:hAnsi="Times New Roman" w:cs="Times New Roman"/>
          <w:sz w:val="24"/>
          <w:szCs w:val="24"/>
        </w:rPr>
        <w:t>трошкови резултата – по резултату и укупно?</w:t>
      </w:r>
      <w:r w:rsidR="009759AF" w:rsidRPr="005771AF">
        <w:rPr>
          <w:rFonts w:ascii="Times New Roman" w:hAnsi="Times New Roman" w:cs="Times New Roman"/>
          <w:sz w:val="24"/>
          <w:szCs w:val="24"/>
          <w:lang w:val="sr-Cyrl-RS"/>
        </w:rPr>
        <w:t xml:space="preserve"> Колико одступају од трошкова који су планирани?</w:t>
      </w:r>
    </w:p>
    <w:p w14:paraId="40BF75FD" w14:textId="77777777" w:rsidR="005B3773" w:rsidRPr="005771AF" w:rsidRDefault="005B3773" w:rsidP="000512C3">
      <w:pPr>
        <w:pStyle w:val="ListParagraph"/>
        <w:numPr>
          <w:ilvl w:val="0"/>
          <w:numId w:val="9"/>
        </w:numPr>
        <w:shd w:val="clear" w:color="auto" w:fill="C6D9F1" w:themeFill="text2" w:themeFillTint="33"/>
        <w:spacing w:after="0" w:line="240" w:lineRule="auto"/>
        <w:ind w:left="567"/>
        <w:rPr>
          <w:rFonts w:ascii="Times New Roman" w:hAnsi="Times New Roman" w:cs="Times New Roman"/>
          <w:sz w:val="24"/>
          <w:szCs w:val="24"/>
        </w:rPr>
      </w:pPr>
      <w:r w:rsidRPr="005771AF">
        <w:rPr>
          <w:rFonts w:ascii="Times New Roman" w:hAnsi="Times New Roman" w:cs="Times New Roman"/>
          <w:sz w:val="24"/>
          <w:szCs w:val="24"/>
        </w:rPr>
        <w:t xml:space="preserve">Да ли су ангажовани ресурси били довољни за остварење </w:t>
      </w:r>
      <w:r w:rsidR="009759AF" w:rsidRPr="005771AF">
        <w:rPr>
          <w:rFonts w:ascii="Times New Roman" w:hAnsi="Times New Roman" w:cs="Times New Roman"/>
          <w:sz w:val="24"/>
          <w:szCs w:val="24"/>
          <w:lang w:val="sr-Cyrl-RS"/>
        </w:rPr>
        <w:t>резултата</w:t>
      </w:r>
      <w:r w:rsidRPr="005771AF">
        <w:rPr>
          <w:rFonts w:ascii="Times New Roman" w:hAnsi="Times New Roman" w:cs="Times New Roman"/>
          <w:sz w:val="24"/>
          <w:szCs w:val="24"/>
        </w:rPr>
        <w:t>?</w:t>
      </w:r>
    </w:p>
    <w:p w14:paraId="0C1E4E0B" w14:textId="77777777" w:rsidR="005B3773" w:rsidRPr="005771AF" w:rsidRDefault="005B3773" w:rsidP="000512C3">
      <w:pPr>
        <w:pStyle w:val="ListParagraph"/>
        <w:numPr>
          <w:ilvl w:val="0"/>
          <w:numId w:val="9"/>
        </w:numPr>
        <w:shd w:val="clear" w:color="auto" w:fill="C6D9F1" w:themeFill="text2" w:themeFillTint="33"/>
        <w:spacing w:after="0" w:line="240" w:lineRule="auto"/>
        <w:ind w:left="567"/>
        <w:rPr>
          <w:rFonts w:ascii="Times New Roman" w:hAnsi="Times New Roman" w:cs="Times New Roman"/>
          <w:sz w:val="24"/>
          <w:szCs w:val="24"/>
        </w:rPr>
      </w:pPr>
      <w:r w:rsidRPr="005771AF">
        <w:rPr>
          <w:rFonts w:ascii="Times New Roman" w:hAnsi="Times New Roman" w:cs="Times New Roman"/>
          <w:sz w:val="24"/>
          <w:szCs w:val="24"/>
        </w:rPr>
        <w:t xml:space="preserve">Да ли су резултати постигнути </w:t>
      </w:r>
      <w:r w:rsidR="000725F0" w:rsidRPr="005771AF">
        <w:rPr>
          <w:rFonts w:ascii="Times New Roman" w:hAnsi="Times New Roman" w:cs="Times New Roman"/>
          <w:sz w:val="24"/>
          <w:szCs w:val="24"/>
        </w:rPr>
        <w:t>у складу са утврђеним роковима</w:t>
      </w:r>
      <w:r w:rsidRPr="005771AF">
        <w:rPr>
          <w:rFonts w:ascii="Times New Roman" w:hAnsi="Times New Roman" w:cs="Times New Roman"/>
          <w:sz w:val="24"/>
          <w:szCs w:val="24"/>
        </w:rPr>
        <w:t>? Уколико н</w:t>
      </w:r>
      <w:r w:rsidR="000725F0" w:rsidRPr="005771AF">
        <w:rPr>
          <w:rFonts w:ascii="Times New Roman" w:hAnsi="Times New Roman" w:cs="Times New Roman"/>
          <w:sz w:val="24"/>
          <w:szCs w:val="24"/>
        </w:rPr>
        <w:t>ису</w:t>
      </w:r>
      <w:r w:rsidRPr="005771AF">
        <w:rPr>
          <w:rFonts w:ascii="Times New Roman" w:hAnsi="Times New Roman" w:cs="Times New Roman"/>
          <w:sz w:val="24"/>
          <w:szCs w:val="24"/>
        </w:rPr>
        <w:t>, који су разлози</w:t>
      </w:r>
      <w:r w:rsidR="000725F0" w:rsidRPr="005771AF">
        <w:rPr>
          <w:rFonts w:ascii="Times New Roman" w:hAnsi="Times New Roman" w:cs="Times New Roman"/>
          <w:sz w:val="24"/>
          <w:szCs w:val="24"/>
        </w:rPr>
        <w:t xml:space="preserve"> за то</w:t>
      </w:r>
      <w:r w:rsidRPr="005771AF">
        <w:rPr>
          <w:rFonts w:ascii="Times New Roman" w:hAnsi="Times New Roman" w:cs="Times New Roman"/>
          <w:sz w:val="24"/>
          <w:szCs w:val="24"/>
        </w:rPr>
        <w:t>?</w:t>
      </w:r>
    </w:p>
    <w:p w14:paraId="01A4BB64" w14:textId="77777777" w:rsidR="005B3773" w:rsidRPr="005771AF" w:rsidRDefault="005B3773" w:rsidP="000512C3">
      <w:pPr>
        <w:shd w:val="clear" w:color="auto" w:fill="C6D9F1" w:themeFill="text2" w:themeFillTint="33"/>
        <w:spacing w:after="0" w:line="240" w:lineRule="auto"/>
        <w:ind w:firstLine="720"/>
        <w:jc w:val="both"/>
        <w:rPr>
          <w:rFonts w:ascii="Times New Roman" w:hAnsi="Times New Roman" w:cs="Times New Roman"/>
          <w:sz w:val="24"/>
          <w:szCs w:val="24"/>
        </w:rPr>
      </w:pPr>
      <w:r w:rsidRPr="005771AF">
        <w:rPr>
          <w:rFonts w:ascii="Times New Roman" w:hAnsi="Times New Roman" w:cs="Times New Roman"/>
          <w:sz w:val="24"/>
          <w:szCs w:val="24"/>
        </w:rPr>
        <w:t>ЕФЕКТИВНОСТ</w:t>
      </w:r>
    </w:p>
    <w:p w14:paraId="27B59211" w14:textId="77777777" w:rsidR="005B3773" w:rsidRPr="005771AF" w:rsidRDefault="005B3773" w:rsidP="000512C3">
      <w:pPr>
        <w:pStyle w:val="ListParagraph"/>
        <w:numPr>
          <w:ilvl w:val="0"/>
          <w:numId w:val="10"/>
        </w:numPr>
        <w:shd w:val="clear" w:color="auto" w:fill="C6D9F1" w:themeFill="text2" w:themeFillTint="33"/>
        <w:spacing w:after="0" w:line="240" w:lineRule="auto"/>
        <w:ind w:left="567"/>
        <w:rPr>
          <w:rFonts w:ascii="Times New Roman" w:hAnsi="Times New Roman" w:cs="Times New Roman"/>
          <w:sz w:val="24"/>
          <w:szCs w:val="24"/>
        </w:rPr>
      </w:pPr>
      <w:r w:rsidRPr="005771AF">
        <w:rPr>
          <w:rFonts w:ascii="Times New Roman" w:hAnsi="Times New Roman" w:cs="Times New Roman"/>
          <w:sz w:val="24"/>
          <w:szCs w:val="24"/>
        </w:rPr>
        <w:t xml:space="preserve">Да ли су </w:t>
      </w:r>
      <w:r w:rsidR="00575519" w:rsidRPr="005771AF">
        <w:rPr>
          <w:rFonts w:ascii="Times New Roman" w:hAnsi="Times New Roman" w:cs="Times New Roman"/>
          <w:sz w:val="24"/>
          <w:szCs w:val="24"/>
          <w:lang w:val="sr-Cyrl-RS"/>
        </w:rPr>
        <w:t>планирани</w:t>
      </w:r>
      <w:r w:rsidR="009759AF" w:rsidRPr="005771AF">
        <w:rPr>
          <w:rFonts w:ascii="Times New Roman" w:hAnsi="Times New Roman" w:cs="Times New Roman"/>
          <w:sz w:val="24"/>
          <w:szCs w:val="24"/>
          <w:lang w:val="sr-Cyrl-RS"/>
        </w:rPr>
        <w:t xml:space="preserve"> ефекти и</w:t>
      </w:r>
      <w:r w:rsidR="00575519" w:rsidRPr="005771AF">
        <w:rPr>
          <w:rFonts w:ascii="Times New Roman" w:hAnsi="Times New Roman" w:cs="Times New Roman"/>
          <w:sz w:val="24"/>
          <w:szCs w:val="24"/>
        </w:rPr>
        <w:t xml:space="preserve"> </w:t>
      </w:r>
      <w:r w:rsidRPr="005771AF">
        <w:rPr>
          <w:rFonts w:ascii="Times New Roman" w:hAnsi="Times New Roman" w:cs="Times New Roman"/>
          <w:sz w:val="24"/>
          <w:szCs w:val="24"/>
        </w:rPr>
        <w:t xml:space="preserve">исходи постигнути и развојни услови промењени? </w:t>
      </w:r>
    </w:p>
    <w:p w14:paraId="7BB16C7E" w14:textId="77777777" w:rsidR="005B3773" w:rsidRPr="005771AF" w:rsidRDefault="005B3773" w:rsidP="000512C3">
      <w:pPr>
        <w:pStyle w:val="ListParagraph"/>
        <w:numPr>
          <w:ilvl w:val="0"/>
          <w:numId w:val="10"/>
        </w:numPr>
        <w:shd w:val="clear" w:color="auto" w:fill="C6D9F1" w:themeFill="text2" w:themeFillTint="33"/>
        <w:spacing w:after="0" w:line="240" w:lineRule="auto"/>
        <w:ind w:left="567"/>
        <w:rPr>
          <w:rFonts w:ascii="Times New Roman" w:hAnsi="Times New Roman" w:cs="Times New Roman"/>
          <w:sz w:val="24"/>
          <w:szCs w:val="24"/>
        </w:rPr>
      </w:pPr>
      <w:r w:rsidRPr="005771AF">
        <w:rPr>
          <w:rFonts w:ascii="Times New Roman" w:hAnsi="Times New Roman" w:cs="Times New Roman"/>
          <w:sz w:val="24"/>
          <w:szCs w:val="24"/>
        </w:rPr>
        <w:t>Уколико н</w:t>
      </w:r>
      <w:r w:rsidR="00A01D32" w:rsidRPr="005771AF">
        <w:rPr>
          <w:rFonts w:ascii="Times New Roman" w:hAnsi="Times New Roman" w:cs="Times New Roman"/>
          <w:sz w:val="24"/>
          <w:szCs w:val="24"/>
        </w:rPr>
        <w:t>ису</w:t>
      </w:r>
      <w:r w:rsidRPr="005771AF">
        <w:rPr>
          <w:rFonts w:ascii="Times New Roman" w:hAnsi="Times New Roman" w:cs="Times New Roman"/>
          <w:sz w:val="24"/>
          <w:szCs w:val="24"/>
        </w:rPr>
        <w:t>, да ли је могуће квантификовати разлику и пронаћи узроке?</w:t>
      </w:r>
    </w:p>
    <w:p w14:paraId="609C0CB4" w14:textId="77777777" w:rsidR="005B3773" w:rsidRPr="005771AF" w:rsidRDefault="005B3773" w:rsidP="000512C3">
      <w:pPr>
        <w:pStyle w:val="ListParagraph"/>
        <w:numPr>
          <w:ilvl w:val="0"/>
          <w:numId w:val="10"/>
        </w:numPr>
        <w:shd w:val="clear" w:color="auto" w:fill="C6D9F1" w:themeFill="text2" w:themeFillTint="33"/>
        <w:spacing w:after="0" w:line="240" w:lineRule="auto"/>
        <w:ind w:left="567"/>
        <w:rPr>
          <w:rFonts w:ascii="Times New Roman" w:hAnsi="Times New Roman" w:cs="Times New Roman"/>
          <w:sz w:val="24"/>
          <w:szCs w:val="24"/>
        </w:rPr>
      </w:pPr>
      <w:r w:rsidRPr="005771AF">
        <w:rPr>
          <w:rFonts w:ascii="Times New Roman" w:hAnsi="Times New Roman" w:cs="Times New Roman"/>
          <w:sz w:val="24"/>
          <w:szCs w:val="24"/>
        </w:rPr>
        <w:t xml:space="preserve">Да ли су </w:t>
      </w:r>
      <w:r w:rsidR="005F61F1" w:rsidRPr="005771AF">
        <w:rPr>
          <w:rFonts w:ascii="Times New Roman" w:hAnsi="Times New Roman" w:cs="Times New Roman"/>
          <w:sz w:val="24"/>
          <w:szCs w:val="24"/>
        </w:rPr>
        <w:t xml:space="preserve">изабране </w:t>
      </w:r>
      <w:r w:rsidRPr="005771AF">
        <w:rPr>
          <w:rFonts w:ascii="Times New Roman" w:hAnsi="Times New Roman" w:cs="Times New Roman"/>
          <w:sz w:val="24"/>
          <w:szCs w:val="24"/>
        </w:rPr>
        <w:t>активности/мере релевантне и најадекватније за постизање резултата?</w:t>
      </w:r>
    </w:p>
    <w:p w14:paraId="5DA03F6A" w14:textId="77777777" w:rsidR="005B3773" w:rsidRPr="005771AF" w:rsidRDefault="005B3773" w:rsidP="000512C3">
      <w:pPr>
        <w:pStyle w:val="ListParagraph"/>
        <w:numPr>
          <w:ilvl w:val="0"/>
          <w:numId w:val="10"/>
        </w:numPr>
        <w:shd w:val="clear" w:color="auto" w:fill="C6D9F1" w:themeFill="text2" w:themeFillTint="33"/>
        <w:spacing w:after="0" w:line="240" w:lineRule="auto"/>
        <w:ind w:left="567"/>
        <w:rPr>
          <w:rFonts w:ascii="Times New Roman" w:hAnsi="Times New Roman" w:cs="Times New Roman"/>
          <w:sz w:val="24"/>
          <w:szCs w:val="24"/>
        </w:rPr>
      </w:pPr>
      <w:r w:rsidRPr="005771AF">
        <w:rPr>
          <w:rFonts w:ascii="Times New Roman" w:hAnsi="Times New Roman" w:cs="Times New Roman"/>
          <w:sz w:val="24"/>
          <w:szCs w:val="24"/>
        </w:rPr>
        <w:t>Да ли су корисници јавне политике задовољни постигнутим исходима?</w:t>
      </w:r>
    </w:p>
    <w:p w14:paraId="67ADA02B" w14:textId="77777777" w:rsidR="005B3773" w:rsidRPr="005771AF" w:rsidRDefault="005B3773" w:rsidP="000512C3">
      <w:pPr>
        <w:shd w:val="clear" w:color="auto" w:fill="C6D9F1" w:themeFill="text2" w:themeFillTint="33"/>
        <w:spacing w:after="0" w:line="240" w:lineRule="auto"/>
        <w:ind w:firstLine="720"/>
        <w:jc w:val="both"/>
        <w:rPr>
          <w:rFonts w:ascii="Times New Roman" w:hAnsi="Times New Roman" w:cs="Times New Roman"/>
          <w:sz w:val="24"/>
          <w:szCs w:val="24"/>
        </w:rPr>
      </w:pPr>
      <w:r w:rsidRPr="005771AF">
        <w:rPr>
          <w:rFonts w:ascii="Times New Roman" w:hAnsi="Times New Roman" w:cs="Times New Roman"/>
          <w:sz w:val="24"/>
          <w:szCs w:val="24"/>
        </w:rPr>
        <w:t>ОДРЖИВОСТ</w:t>
      </w:r>
    </w:p>
    <w:p w14:paraId="0AE68996" w14:textId="77777777" w:rsidR="005B3773" w:rsidRPr="005771AF" w:rsidRDefault="005B3773" w:rsidP="000512C3">
      <w:pPr>
        <w:pStyle w:val="ListParagraph"/>
        <w:numPr>
          <w:ilvl w:val="0"/>
          <w:numId w:val="13"/>
        </w:numPr>
        <w:shd w:val="clear" w:color="auto" w:fill="C6D9F1" w:themeFill="text2" w:themeFillTint="33"/>
        <w:spacing w:after="0" w:line="240" w:lineRule="auto"/>
        <w:ind w:left="567"/>
        <w:jc w:val="both"/>
        <w:rPr>
          <w:rFonts w:ascii="Times New Roman" w:hAnsi="Times New Roman" w:cs="Times New Roman"/>
          <w:sz w:val="24"/>
          <w:szCs w:val="24"/>
        </w:rPr>
      </w:pPr>
      <w:r w:rsidRPr="005771AF">
        <w:rPr>
          <w:rFonts w:ascii="Times New Roman" w:hAnsi="Times New Roman" w:cs="Times New Roman"/>
          <w:sz w:val="24"/>
          <w:szCs w:val="24"/>
        </w:rPr>
        <w:t xml:space="preserve">Да ли су финансијски и економски механизми успостављени </w:t>
      </w:r>
      <w:r w:rsidR="00BF5CAD" w:rsidRPr="005771AF">
        <w:rPr>
          <w:rFonts w:ascii="Times New Roman" w:hAnsi="Times New Roman" w:cs="Times New Roman"/>
          <w:sz w:val="24"/>
          <w:szCs w:val="24"/>
        </w:rPr>
        <w:t xml:space="preserve">у циљу </w:t>
      </w:r>
      <w:r w:rsidR="00BD3B1B" w:rsidRPr="005771AF">
        <w:rPr>
          <w:rFonts w:ascii="Times New Roman" w:hAnsi="Times New Roman" w:cs="Times New Roman"/>
          <w:sz w:val="24"/>
          <w:szCs w:val="24"/>
        </w:rPr>
        <w:t>дуго</w:t>
      </w:r>
      <w:r w:rsidR="00BF5CAD" w:rsidRPr="005771AF">
        <w:rPr>
          <w:rFonts w:ascii="Times New Roman" w:hAnsi="Times New Roman" w:cs="Times New Roman"/>
          <w:sz w:val="24"/>
          <w:szCs w:val="24"/>
        </w:rPr>
        <w:t>трајних</w:t>
      </w:r>
      <w:r w:rsidR="00474AC2" w:rsidRPr="005771AF">
        <w:rPr>
          <w:rFonts w:ascii="Times New Roman" w:hAnsi="Times New Roman" w:cs="Times New Roman"/>
          <w:sz w:val="24"/>
          <w:szCs w:val="24"/>
          <w:lang w:val="sr-Cyrl-RS"/>
        </w:rPr>
        <w:t xml:space="preserve"> и одрживих</w:t>
      </w:r>
      <w:r w:rsidR="00BF5CAD" w:rsidRPr="005771AF">
        <w:rPr>
          <w:rFonts w:ascii="Times New Roman" w:hAnsi="Times New Roman" w:cs="Times New Roman"/>
          <w:sz w:val="24"/>
          <w:szCs w:val="24"/>
        </w:rPr>
        <w:t xml:space="preserve"> користи од </w:t>
      </w:r>
      <w:r w:rsidR="00BD3B1B" w:rsidRPr="005771AF">
        <w:rPr>
          <w:rFonts w:ascii="Times New Roman" w:hAnsi="Times New Roman" w:cs="Times New Roman"/>
          <w:sz w:val="24"/>
          <w:szCs w:val="24"/>
        </w:rPr>
        <w:t xml:space="preserve">конкретне </w:t>
      </w:r>
      <w:r w:rsidR="00BF5CAD" w:rsidRPr="005771AF">
        <w:rPr>
          <w:rFonts w:ascii="Times New Roman" w:hAnsi="Times New Roman" w:cs="Times New Roman"/>
          <w:sz w:val="24"/>
          <w:szCs w:val="24"/>
        </w:rPr>
        <w:t>јавн</w:t>
      </w:r>
      <w:r w:rsidR="00BD3B1B" w:rsidRPr="005771AF">
        <w:rPr>
          <w:rFonts w:ascii="Times New Roman" w:hAnsi="Times New Roman" w:cs="Times New Roman"/>
          <w:sz w:val="24"/>
          <w:szCs w:val="24"/>
        </w:rPr>
        <w:t>е политике</w:t>
      </w:r>
      <w:r w:rsidRPr="005771AF">
        <w:rPr>
          <w:rFonts w:ascii="Times New Roman" w:hAnsi="Times New Roman" w:cs="Times New Roman"/>
          <w:sz w:val="24"/>
          <w:szCs w:val="24"/>
        </w:rPr>
        <w:t>?</w:t>
      </w:r>
    </w:p>
    <w:p w14:paraId="4938EB8D" w14:textId="77777777" w:rsidR="005B3773" w:rsidRPr="005771AF" w:rsidRDefault="005B3773" w:rsidP="000512C3">
      <w:pPr>
        <w:pStyle w:val="ListParagraph"/>
        <w:numPr>
          <w:ilvl w:val="0"/>
          <w:numId w:val="13"/>
        </w:numPr>
        <w:shd w:val="clear" w:color="auto" w:fill="C6D9F1" w:themeFill="text2" w:themeFillTint="33"/>
        <w:spacing w:after="0" w:line="240" w:lineRule="auto"/>
        <w:ind w:left="567"/>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BD3B1B" w:rsidRPr="005771AF">
        <w:rPr>
          <w:rFonts w:ascii="Times New Roman" w:hAnsi="Times New Roman" w:cs="Times New Roman"/>
          <w:sz w:val="24"/>
          <w:szCs w:val="24"/>
        </w:rPr>
        <w:t>се у оквиру важећег</w:t>
      </w:r>
      <w:r w:rsidRPr="005771AF">
        <w:rPr>
          <w:rFonts w:ascii="Times New Roman" w:hAnsi="Times New Roman" w:cs="Times New Roman"/>
          <w:sz w:val="24"/>
          <w:szCs w:val="24"/>
        </w:rPr>
        <w:t xml:space="preserve"> регулаторн</w:t>
      </w:r>
      <w:r w:rsidR="00BD3B1B" w:rsidRPr="005771AF">
        <w:rPr>
          <w:rFonts w:ascii="Times New Roman" w:hAnsi="Times New Roman" w:cs="Times New Roman"/>
          <w:sz w:val="24"/>
          <w:szCs w:val="24"/>
        </w:rPr>
        <w:t>ог</w:t>
      </w:r>
      <w:r w:rsidRPr="005771AF">
        <w:rPr>
          <w:rFonts w:ascii="Times New Roman" w:hAnsi="Times New Roman" w:cs="Times New Roman"/>
          <w:sz w:val="24"/>
          <w:szCs w:val="24"/>
        </w:rPr>
        <w:t xml:space="preserve"> оквир</w:t>
      </w:r>
      <w:r w:rsidR="00BD3B1B" w:rsidRPr="005771AF">
        <w:rPr>
          <w:rFonts w:ascii="Times New Roman" w:hAnsi="Times New Roman" w:cs="Times New Roman"/>
          <w:sz w:val="24"/>
          <w:szCs w:val="24"/>
        </w:rPr>
        <w:t>а</w:t>
      </w:r>
      <w:r w:rsidRPr="005771AF">
        <w:rPr>
          <w:rFonts w:ascii="Times New Roman" w:hAnsi="Times New Roman" w:cs="Times New Roman"/>
          <w:sz w:val="24"/>
          <w:szCs w:val="24"/>
        </w:rPr>
        <w:t xml:space="preserve"> </w:t>
      </w:r>
      <w:r w:rsidR="00BD3B1B" w:rsidRPr="005771AF">
        <w:rPr>
          <w:rFonts w:ascii="Times New Roman" w:hAnsi="Times New Roman" w:cs="Times New Roman"/>
          <w:sz w:val="24"/>
          <w:szCs w:val="24"/>
        </w:rPr>
        <w:t>може</w:t>
      </w:r>
      <w:r w:rsidRPr="005771AF">
        <w:rPr>
          <w:rFonts w:ascii="Times New Roman" w:hAnsi="Times New Roman" w:cs="Times New Roman"/>
          <w:sz w:val="24"/>
          <w:szCs w:val="24"/>
        </w:rPr>
        <w:t xml:space="preserve"> омогућити трајн</w:t>
      </w:r>
      <w:r w:rsidR="00BD3B1B" w:rsidRPr="005771AF">
        <w:rPr>
          <w:rFonts w:ascii="Times New Roman" w:hAnsi="Times New Roman" w:cs="Times New Roman"/>
          <w:sz w:val="24"/>
          <w:szCs w:val="24"/>
        </w:rPr>
        <w:t>ије</w:t>
      </w:r>
      <w:r w:rsidRPr="005771AF">
        <w:rPr>
          <w:rFonts w:ascii="Times New Roman" w:hAnsi="Times New Roman" w:cs="Times New Roman"/>
          <w:sz w:val="24"/>
          <w:szCs w:val="24"/>
        </w:rPr>
        <w:t xml:space="preserve"> креирање користи</w:t>
      </w:r>
      <w:r w:rsidR="00BD3B1B" w:rsidRPr="005771AF">
        <w:rPr>
          <w:rFonts w:ascii="Times New Roman" w:hAnsi="Times New Roman" w:cs="Times New Roman"/>
          <w:sz w:val="24"/>
          <w:szCs w:val="24"/>
        </w:rPr>
        <w:t xml:space="preserve"> од конкретне јавне политике</w:t>
      </w:r>
      <w:r w:rsidRPr="005771AF">
        <w:rPr>
          <w:rFonts w:ascii="Times New Roman" w:hAnsi="Times New Roman" w:cs="Times New Roman"/>
          <w:sz w:val="24"/>
          <w:szCs w:val="24"/>
        </w:rPr>
        <w:t>?</w:t>
      </w:r>
    </w:p>
    <w:p w14:paraId="27B15292" w14:textId="77777777" w:rsidR="005B3773" w:rsidRPr="005771AF" w:rsidRDefault="005B3773" w:rsidP="000512C3">
      <w:pPr>
        <w:pStyle w:val="ListParagraph"/>
        <w:numPr>
          <w:ilvl w:val="0"/>
          <w:numId w:val="13"/>
        </w:numPr>
        <w:shd w:val="clear" w:color="auto" w:fill="C6D9F1" w:themeFill="text2" w:themeFillTint="33"/>
        <w:spacing w:after="0" w:line="240" w:lineRule="auto"/>
        <w:ind w:left="567"/>
        <w:jc w:val="both"/>
        <w:rPr>
          <w:rFonts w:ascii="Times New Roman" w:hAnsi="Times New Roman" w:cs="Times New Roman"/>
          <w:sz w:val="24"/>
          <w:szCs w:val="24"/>
        </w:rPr>
      </w:pPr>
      <w:r w:rsidRPr="005771AF">
        <w:rPr>
          <w:rFonts w:ascii="Times New Roman" w:hAnsi="Times New Roman" w:cs="Times New Roman"/>
          <w:sz w:val="24"/>
          <w:szCs w:val="24"/>
        </w:rPr>
        <w:t xml:space="preserve">Да ли постоје одговарајући институционални капацитети за трајно одржавање </w:t>
      </w:r>
      <w:r w:rsidR="00DC192D" w:rsidRPr="005771AF">
        <w:rPr>
          <w:rFonts w:ascii="Times New Roman" w:hAnsi="Times New Roman" w:cs="Times New Roman"/>
          <w:sz w:val="24"/>
          <w:szCs w:val="24"/>
        </w:rPr>
        <w:t xml:space="preserve">позитивних </w:t>
      </w:r>
      <w:r w:rsidRPr="005771AF">
        <w:rPr>
          <w:rFonts w:ascii="Times New Roman" w:hAnsi="Times New Roman" w:cs="Times New Roman"/>
          <w:sz w:val="24"/>
          <w:szCs w:val="24"/>
        </w:rPr>
        <w:t>ефеката</w:t>
      </w:r>
      <w:r w:rsidR="00DC192D" w:rsidRPr="005771AF">
        <w:rPr>
          <w:rFonts w:ascii="Times New Roman" w:hAnsi="Times New Roman" w:cs="Times New Roman"/>
          <w:sz w:val="24"/>
          <w:szCs w:val="24"/>
        </w:rPr>
        <w:t xml:space="preserve"> конкретне јавне политике</w:t>
      </w:r>
      <w:r w:rsidRPr="005771AF">
        <w:rPr>
          <w:rFonts w:ascii="Times New Roman" w:hAnsi="Times New Roman" w:cs="Times New Roman"/>
          <w:sz w:val="24"/>
          <w:szCs w:val="24"/>
        </w:rPr>
        <w:t>?</w:t>
      </w:r>
    </w:p>
    <w:p w14:paraId="58B9766A" w14:textId="77777777" w:rsidR="002D0ABB" w:rsidRPr="005771AF" w:rsidRDefault="002D0ABB" w:rsidP="000512C3">
      <w:pPr>
        <w:spacing w:after="0" w:line="240" w:lineRule="auto"/>
        <w:rPr>
          <w:rFonts w:ascii="Times New Roman" w:hAnsi="Times New Roman" w:cs="Times New Roman"/>
          <w:sz w:val="24"/>
          <w:szCs w:val="24"/>
        </w:rPr>
      </w:pPr>
    </w:p>
    <w:sectPr w:rsidR="002D0ABB" w:rsidRPr="005771AF" w:rsidSect="00564D6D">
      <w:footerReference w:type="default" r:id="rId8"/>
      <w:pgSz w:w="12240" w:h="15840" w:code="1"/>
      <w:pgMar w:top="990" w:right="1418" w:bottom="1418" w:left="1418"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9C60FB" w16cid:durableId="28240F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D2A41" w14:textId="77777777" w:rsidR="00C746F2" w:rsidRDefault="00C746F2" w:rsidP="00001FF2">
      <w:pPr>
        <w:spacing w:after="0" w:line="240" w:lineRule="auto"/>
      </w:pPr>
      <w:r>
        <w:separator/>
      </w:r>
    </w:p>
  </w:endnote>
  <w:endnote w:type="continuationSeparator" w:id="0">
    <w:p w14:paraId="40B544E0" w14:textId="77777777" w:rsidR="00C746F2" w:rsidRDefault="00C746F2" w:rsidP="00001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Light">
    <w:altName w:val="Arial"/>
    <w:panose1 w:val="00000000000000000000"/>
    <w:charset w:val="00"/>
    <w:family w:val="auto"/>
    <w:pitch w:val="variable"/>
    <w:sig w:usb0="E0000AFF" w:usb1="5000217F" w:usb2="00000021" w:usb3="00000000" w:csb0="0000019F" w:csb1="00000000"/>
  </w:font>
  <w:font w:name="CTimesBold">
    <w:altName w:val="Times New Roman"/>
    <w:charset w:val="01"/>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956788"/>
      <w:docPartObj>
        <w:docPartGallery w:val="Page Numbers (Bottom of Page)"/>
        <w:docPartUnique/>
      </w:docPartObj>
    </w:sdtPr>
    <w:sdtEndPr/>
    <w:sdtContent>
      <w:p w14:paraId="09D3F2AC" w14:textId="728A3C27" w:rsidR="000F1496" w:rsidRDefault="000F1496">
        <w:pPr>
          <w:pStyle w:val="Footer"/>
          <w:jc w:val="right"/>
        </w:pPr>
        <w:r>
          <w:fldChar w:fldCharType="begin"/>
        </w:r>
        <w:r>
          <w:instrText xml:space="preserve"> PAGE   \* MERGEFORMAT </w:instrText>
        </w:r>
        <w:r>
          <w:fldChar w:fldCharType="separate"/>
        </w:r>
        <w:r w:rsidR="009B2315">
          <w:rPr>
            <w:noProof/>
          </w:rPr>
          <w:t>24</w:t>
        </w:r>
        <w:r>
          <w:rPr>
            <w:noProof/>
          </w:rPr>
          <w:fldChar w:fldCharType="end"/>
        </w:r>
      </w:p>
    </w:sdtContent>
  </w:sdt>
  <w:p w14:paraId="231175EE" w14:textId="77777777" w:rsidR="000F1496" w:rsidRDefault="000F14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39B77" w14:textId="77777777" w:rsidR="00C746F2" w:rsidRDefault="00C746F2" w:rsidP="00001FF2">
      <w:pPr>
        <w:spacing w:after="0" w:line="240" w:lineRule="auto"/>
      </w:pPr>
      <w:r>
        <w:separator/>
      </w:r>
    </w:p>
  </w:footnote>
  <w:footnote w:type="continuationSeparator" w:id="0">
    <w:p w14:paraId="6B51AA58" w14:textId="77777777" w:rsidR="00C746F2" w:rsidRDefault="00C746F2" w:rsidP="00001FF2">
      <w:pPr>
        <w:spacing w:after="0" w:line="240" w:lineRule="auto"/>
      </w:pPr>
      <w:r>
        <w:continuationSeparator/>
      </w:r>
    </w:p>
  </w:footnote>
  <w:footnote w:id="1">
    <w:p w14:paraId="07D74FA3" w14:textId="41EFA4FC" w:rsidR="000F1496" w:rsidRPr="00BB3A3B" w:rsidRDefault="000F1496" w:rsidP="00BB3A3B">
      <w:pPr>
        <w:pStyle w:val="NoSpacing"/>
        <w:jc w:val="both"/>
      </w:pPr>
      <w:r w:rsidRPr="00BB3A3B">
        <w:rPr>
          <w:rStyle w:val="FootnoteReference"/>
          <w:rFonts w:ascii="Times New Roman" w:hAnsi="Times New Roman" w:cs="Times New Roman"/>
          <w:color w:val="000000" w:themeColor="text1"/>
          <w:sz w:val="20"/>
          <w:szCs w:val="20"/>
        </w:rPr>
        <w:footnoteRef/>
      </w:r>
      <w:r w:rsidRPr="00BB3A3B">
        <w:t xml:space="preserve"> </w:t>
      </w:r>
      <w:r w:rsidRPr="00BB3A3B">
        <w:rPr>
          <w:rFonts w:ascii="Times New Roman" w:hAnsi="Times New Roman" w:cs="Times New Roman"/>
          <w:sz w:val="20"/>
          <w:szCs w:val="20"/>
        </w:rPr>
        <w:t xml:space="preserve">Општи циљ </w:t>
      </w:r>
      <w:r w:rsidRPr="00BB3A3B">
        <w:rPr>
          <w:rFonts w:ascii="Times New Roman" w:hAnsi="Times New Roman" w:cs="Times New Roman"/>
          <w:sz w:val="20"/>
          <w:szCs w:val="20"/>
          <w:lang w:val="sr-Cyrl-RS"/>
        </w:rPr>
        <w:t>Ст</w:t>
      </w:r>
      <w:r w:rsidRPr="00BB3A3B">
        <w:rPr>
          <w:rFonts w:ascii="Times New Roman" w:hAnsi="Times New Roman" w:cs="Times New Roman"/>
          <w:sz w:val="20"/>
          <w:szCs w:val="20"/>
        </w:rPr>
        <w:t>ратегиј</w:t>
      </w:r>
      <w:r w:rsidRPr="00BB3A3B">
        <w:rPr>
          <w:rFonts w:ascii="Times New Roman" w:hAnsi="Times New Roman" w:cs="Times New Roman"/>
          <w:sz w:val="20"/>
          <w:szCs w:val="20"/>
          <w:lang w:val="sr-Cyrl-RS"/>
        </w:rPr>
        <w:t xml:space="preserve">е </w:t>
      </w:r>
      <w:r w:rsidRPr="00BB3A3B">
        <w:rPr>
          <w:rFonts w:ascii="Times New Roman" w:hAnsi="Times New Roman" w:cs="Times New Roman"/>
          <w:sz w:val="20"/>
          <w:szCs w:val="20"/>
        </w:rPr>
        <w:t>је даље побољшање рада јавне управе и квалитета креирања јавних политика у складу са европским Принципима јавне управе и обезбеђивање високог квалитета услуга грађанима и привредним субјектима, као и професионалне јавне управе која ће значајно допринети економској стабилности и повећању животног стандарда.</w:t>
      </w:r>
    </w:p>
  </w:footnote>
  <w:footnote w:id="2">
    <w:p w14:paraId="6A16DC3B" w14:textId="77777777" w:rsidR="000F1496" w:rsidRDefault="000F1496" w:rsidP="00581552">
      <w:pPr>
        <w:pStyle w:val="FootnoteText"/>
        <w:jc w:val="both"/>
      </w:pPr>
      <w:r w:rsidRPr="00BB3A3B">
        <w:rPr>
          <w:rStyle w:val="FootnoteReference"/>
          <w:rFonts w:ascii="Times New Roman" w:hAnsi="Times New Roman" w:cs="Times New Roman"/>
          <w:color w:val="000000" w:themeColor="text1"/>
        </w:rPr>
        <w:footnoteRef/>
      </w:r>
      <w:r w:rsidRPr="00BB3A3B">
        <w:rPr>
          <w:rFonts w:ascii="Times New Roman" w:hAnsi="Times New Roman" w:cs="Times New Roman"/>
          <w:color w:val="000000" w:themeColor="text1"/>
        </w:rPr>
        <w:t xml:space="preserve"> Примену у пракси прати Министарство државне управе и локалне самоуправе и додељује бодове 0–4 према следећим критеријумима: 0 – није развијен оквир компетенција, 1 – успостављен оквир компетенција за државне службенике, 2 – успостављен оквир компетенција за државнике службенике и службенике у АП и ЈЛС, 3 – успостављен оквир компетенција за државне службенике и службенике у АП и ЈЛС и унапређен оквир компетенција за државне службенике/службенике на положају и 4 – Оквир компетенција се примењује у свим областима УЉР у државним органима, органима АП и ЈЛС.</w:t>
      </w:r>
    </w:p>
  </w:footnote>
  <w:footnote w:id="3">
    <w:p w14:paraId="7D749761" w14:textId="27873726" w:rsidR="000F1496" w:rsidRPr="00BC0770" w:rsidRDefault="000F1496" w:rsidP="00581552">
      <w:pPr>
        <w:jc w:val="both"/>
        <w:rPr>
          <w:color w:val="000000" w:themeColor="text1"/>
          <w:sz w:val="20"/>
          <w:szCs w:val="20"/>
          <w:lang w:val="sr-Cyrl-RS"/>
        </w:rPr>
      </w:pPr>
      <w:r w:rsidRPr="00BC0770">
        <w:rPr>
          <w:rStyle w:val="FootnoteReference"/>
          <w:color w:val="000000" w:themeColor="text1"/>
        </w:rPr>
        <w:footnoteRef/>
      </w:r>
      <w:r w:rsidRPr="00BC0770">
        <w:rPr>
          <w:color w:val="000000" w:themeColor="text1"/>
        </w:rPr>
        <w:t xml:space="preserve"> </w:t>
      </w:r>
      <w:r w:rsidRPr="00BC0770">
        <w:rPr>
          <w:rFonts w:ascii="Times New Roman" w:hAnsi="Times New Roman" w:cs="Times New Roman"/>
          <w:color w:val="000000" w:themeColor="text1"/>
          <w:sz w:val="20"/>
          <w:szCs w:val="20"/>
          <w:lang w:val="sr-Cyrl-RS"/>
        </w:rPr>
        <w:t>А</w:t>
      </w:r>
      <w:r w:rsidRPr="00BC0770">
        <w:rPr>
          <w:rFonts w:ascii="Times New Roman" w:hAnsi="Times New Roman" w:cs="Times New Roman"/>
          <w:color w:val="000000" w:themeColor="text1"/>
          <w:sz w:val="20"/>
          <w:szCs w:val="20"/>
        </w:rPr>
        <w:t>ктивност 9. Измена норм</w:t>
      </w:r>
      <w:r w:rsidRPr="00BC0770">
        <w:rPr>
          <w:rFonts w:ascii="Times New Roman" w:hAnsi="Times New Roman" w:cs="Times New Roman"/>
          <w:color w:val="000000" w:themeColor="text1"/>
          <w:sz w:val="20"/>
          <w:szCs w:val="20"/>
          <w:lang w:val="sr-Cyrl-RS"/>
        </w:rPr>
        <w:t>а</w:t>
      </w:r>
      <w:r w:rsidRPr="00BC0770">
        <w:rPr>
          <w:rFonts w:ascii="Times New Roman" w:hAnsi="Times New Roman" w:cs="Times New Roman"/>
          <w:color w:val="000000" w:themeColor="text1"/>
          <w:sz w:val="20"/>
          <w:szCs w:val="20"/>
        </w:rPr>
        <w:t>тивног оквира за запослене у органима АП и ЈЛС у циљу интегрисања оквира компетенција</w:t>
      </w:r>
      <w:r w:rsidRPr="00BC0770">
        <w:rPr>
          <w:rFonts w:ascii="Times New Roman" w:hAnsi="Times New Roman" w:cs="Times New Roman"/>
          <w:color w:val="000000" w:themeColor="text1"/>
          <w:sz w:val="20"/>
          <w:szCs w:val="20"/>
          <w:lang w:val="sr-Cyrl-RS"/>
        </w:rPr>
        <w:t xml:space="preserve">, </w:t>
      </w:r>
      <w:r w:rsidRPr="00BC0770">
        <w:rPr>
          <w:rFonts w:ascii="Times New Roman" w:hAnsi="Times New Roman" w:cs="Times New Roman"/>
          <w:color w:val="000000" w:themeColor="text1"/>
          <w:sz w:val="20"/>
          <w:szCs w:val="20"/>
        </w:rPr>
        <w:t>мера 2.2. Унапређење процеса селекције и увођење новозапослених у посао</w:t>
      </w:r>
      <w:r w:rsidRPr="00BC0770">
        <w:rPr>
          <w:rFonts w:ascii="Times New Roman" w:hAnsi="Times New Roman" w:cs="Times New Roman"/>
          <w:color w:val="000000" w:themeColor="text1"/>
          <w:sz w:val="20"/>
          <w:szCs w:val="20"/>
          <w:lang w:val="sr-Cyrl-RS"/>
        </w:rPr>
        <w:t>,</w:t>
      </w:r>
      <w:r w:rsidR="001E6459">
        <w:rPr>
          <w:rFonts w:ascii="Times New Roman" w:hAnsi="Times New Roman" w:cs="Times New Roman"/>
          <w:color w:val="000000" w:themeColor="text1"/>
          <w:sz w:val="20"/>
          <w:szCs w:val="20"/>
        </w:rPr>
        <w:t xml:space="preserve"> П</w:t>
      </w:r>
      <w:r w:rsidRPr="00BC0770">
        <w:rPr>
          <w:rFonts w:ascii="Times New Roman" w:hAnsi="Times New Roman" w:cs="Times New Roman"/>
          <w:color w:val="000000" w:themeColor="text1"/>
          <w:sz w:val="20"/>
          <w:szCs w:val="20"/>
        </w:rPr>
        <w:t>осеб</w:t>
      </w:r>
      <w:r w:rsidRPr="00BC0770">
        <w:rPr>
          <w:rFonts w:ascii="Times New Roman" w:hAnsi="Times New Roman" w:cs="Times New Roman"/>
          <w:color w:val="000000" w:themeColor="text1"/>
          <w:sz w:val="20"/>
          <w:szCs w:val="20"/>
          <w:lang w:val="sr-Cyrl-RS"/>
        </w:rPr>
        <w:t>а</w:t>
      </w:r>
      <w:r w:rsidRPr="00BC0770">
        <w:rPr>
          <w:rFonts w:ascii="Times New Roman" w:hAnsi="Times New Roman" w:cs="Times New Roman"/>
          <w:color w:val="000000" w:themeColor="text1"/>
          <w:sz w:val="20"/>
          <w:szCs w:val="20"/>
        </w:rPr>
        <w:t>н циљ 2. Унапређен процес регрутације у јавној управи.</w:t>
      </w:r>
    </w:p>
    <w:p w14:paraId="7CE05D2B" w14:textId="77777777" w:rsidR="000F1496" w:rsidRPr="00581552" w:rsidRDefault="000F1496">
      <w:pPr>
        <w:pStyle w:val="FootnoteText"/>
        <w:rPr>
          <w:lang w:val="sr-Cyrl-RS"/>
        </w:rPr>
      </w:pPr>
    </w:p>
  </w:footnote>
  <w:footnote w:id="4">
    <w:p w14:paraId="4663416B" w14:textId="77777777" w:rsidR="000F1496" w:rsidRPr="00621E3A" w:rsidRDefault="000F1496" w:rsidP="00542EE0">
      <w:pPr>
        <w:pStyle w:val="FootnoteText"/>
        <w:jc w:val="both"/>
        <w:rPr>
          <w:ins w:id="1" w:author="Marija Pilipović" w:date="2021-09-29T13:00:00Z"/>
          <w:lang w:val="sr-Cyrl-CS"/>
        </w:rPr>
      </w:pPr>
      <w:r>
        <w:rPr>
          <w:rStyle w:val="FootnoteReference"/>
        </w:rPr>
        <w:footnoteRef/>
      </w:r>
      <w:r>
        <w:t xml:space="preserve"> </w:t>
      </w:r>
      <w:r>
        <w:rPr>
          <w:lang w:val="sr-Cyrl-CS"/>
        </w:rPr>
        <w:t xml:space="preserve">Видети: </w:t>
      </w:r>
      <w:r>
        <w:rPr>
          <w:lang w:val="sr-Latn-CS"/>
        </w:rPr>
        <w:t xml:space="preserve">Sigma Baselines, </w:t>
      </w:r>
      <w:r w:rsidRPr="00AD7612">
        <w:rPr>
          <w:i/>
          <w:lang w:val="sr-Latn-CS"/>
        </w:rPr>
        <w:t xml:space="preserve">Control and Management System Baselines for European Union Membership, </w:t>
      </w:r>
      <w:r>
        <w:rPr>
          <w:lang w:val="sr-Latn-CS"/>
        </w:rPr>
        <w:t>OECD,  October 1999</w:t>
      </w:r>
      <w:r>
        <w:rPr>
          <w:lang w:val="sr-Cyrl-CS"/>
        </w:rPr>
        <w:t xml:space="preserve">. </w:t>
      </w:r>
    </w:p>
  </w:footnote>
  <w:footnote w:id="5">
    <w:p w14:paraId="36BB82B7" w14:textId="77777777" w:rsidR="005D6FA3" w:rsidRPr="002568B6" w:rsidRDefault="005D6FA3" w:rsidP="005D6FA3">
      <w:pPr>
        <w:pStyle w:val="FootnoteText"/>
        <w:jc w:val="both"/>
        <w:rPr>
          <w:rFonts w:ascii="Times New Roman" w:hAnsi="Times New Roman" w:cs="Times New Roman"/>
          <w:color w:val="000000" w:themeColor="text1"/>
          <w:lang w:val="sr-Cyrl-RS"/>
        </w:rPr>
      </w:pPr>
      <w:r w:rsidRPr="002568B6">
        <w:rPr>
          <w:rStyle w:val="FootnoteReference"/>
          <w:rFonts w:ascii="Times New Roman" w:hAnsi="Times New Roman" w:cs="Times New Roman"/>
          <w:color w:val="000000" w:themeColor="text1"/>
        </w:rPr>
        <w:footnoteRef/>
      </w:r>
      <w:r w:rsidRPr="002568B6">
        <w:rPr>
          <w:rFonts w:ascii="Times New Roman" w:hAnsi="Times New Roman" w:cs="Times New Roman"/>
          <w:color w:val="000000" w:themeColor="text1"/>
        </w:rPr>
        <w:t xml:space="preserve"> Показатељ Делотворност власти се заснива на перцепцији различитих извора у погледу квалитета јавних услуга и јавне управе, као и степена независности од политичких притисака, квалитет планирања и спровођења политика и веродостојности владе у посвећености тим политикама.</w:t>
      </w:r>
      <w:r w:rsidRPr="002568B6">
        <w:rPr>
          <w:rFonts w:ascii="Times New Roman" w:hAnsi="Times New Roman" w:cs="Times New Roman"/>
          <w:color w:val="000000" w:themeColor="text1"/>
          <w:lang w:val="sr-Cyrl-RS"/>
        </w:rPr>
        <w:t xml:space="preserve"> Подаци се прикупљају на међународном нивоу и објављују на сајту Светске банке, а МДУЛС – јединица надлежна за спровођење РЈУ, преузима податке.</w:t>
      </w:r>
    </w:p>
  </w:footnote>
  <w:footnote w:id="6">
    <w:p w14:paraId="52927D3F" w14:textId="77777777" w:rsidR="005D6FA3" w:rsidRPr="002568B6" w:rsidRDefault="005D6FA3" w:rsidP="005D6FA3">
      <w:pPr>
        <w:spacing w:after="0" w:line="240" w:lineRule="auto"/>
        <w:jc w:val="both"/>
        <w:rPr>
          <w:rFonts w:ascii="Times New Roman" w:hAnsi="Times New Roman" w:cs="Times New Roman"/>
          <w:color w:val="000000" w:themeColor="text1"/>
          <w:sz w:val="20"/>
          <w:szCs w:val="20"/>
          <w:lang w:val="sr-Cyrl-RS"/>
        </w:rPr>
      </w:pPr>
      <w:r w:rsidRPr="002568B6">
        <w:rPr>
          <w:rStyle w:val="FootnoteReference"/>
          <w:rFonts w:ascii="Times New Roman" w:hAnsi="Times New Roman" w:cs="Times New Roman"/>
          <w:color w:val="000000" w:themeColor="text1"/>
          <w:sz w:val="20"/>
          <w:szCs w:val="20"/>
        </w:rPr>
        <w:footnoteRef/>
      </w:r>
      <w:r w:rsidRPr="002568B6">
        <w:rPr>
          <w:rFonts w:ascii="Times New Roman" w:hAnsi="Times New Roman" w:cs="Times New Roman"/>
          <w:color w:val="000000" w:themeColor="text1"/>
          <w:sz w:val="20"/>
          <w:szCs w:val="20"/>
        </w:rPr>
        <w:t xml:space="preserve"> Показатељ се конструише на основу истраживања „Балкански барометар” о ставовима јавног мњења према пруженим услугама јавне управе (на узорку од преко 6.000 грађана и 1.200 привредних субјеката) које спроводи Регионални савет за сарадњу у шест привреда Западног Балкана. Задовољство се мери на основу одговора на шест преузетих питања о задовољству услугама јавне управе (четири се постављају грађанима, два привреди) и трансформисањем одабраних одговора („Добро”, „Врло добро” и „Одлично” које дају грађани на постављена питања и „Задовољан” и „Веома задовољан” које дају привредни субјекти) који су изворно исказани у процентима оних који су их дали у односу на укупан број анкетираних у скалу која има распон 0–1,5. Свако питање носи једнаку вредност у калкулацији крајњег показатеља, али се фокус помера на грађане тиме што се у обрачун укључује два пута више питања која се на њих односе него на привреду. Тако у збиру за свих шест показатеља коначна вредност се налази у распону 0–9. </w:t>
      </w:r>
      <w:r w:rsidRPr="002568B6">
        <w:rPr>
          <w:rFonts w:ascii="Times New Roman" w:hAnsi="Times New Roman" w:cs="Times New Roman"/>
          <w:color w:val="000000" w:themeColor="text1"/>
          <w:sz w:val="20"/>
          <w:szCs w:val="20"/>
          <w:lang w:val="sr-Cyrl-RS"/>
        </w:rPr>
        <w:t>Питања су:</w:t>
      </w:r>
    </w:p>
    <w:p w14:paraId="58DBC0C3" w14:textId="77777777" w:rsidR="005D6FA3" w:rsidRPr="002568B6" w:rsidRDefault="005D6FA3" w:rsidP="005D6FA3">
      <w:pPr>
        <w:spacing w:after="0" w:line="240" w:lineRule="auto"/>
        <w:jc w:val="both"/>
        <w:rPr>
          <w:rFonts w:ascii="Times New Roman" w:hAnsi="Times New Roman" w:cs="Times New Roman"/>
          <w:color w:val="000000" w:themeColor="text1"/>
          <w:sz w:val="20"/>
          <w:szCs w:val="20"/>
        </w:rPr>
      </w:pPr>
      <w:r w:rsidRPr="002568B6">
        <w:rPr>
          <w:rFonts w:ascii="Times New Roman" w:hAnsi="Times New Roman" w:cs="Times New Roman"/>
          <w:color w:val="000000" w:themeColor="text1"/>
          <w:sz w:val="20"/>
          <w:szCs w:val="20"/>
        </w:rPr>
        <w:t>1. Можете ли ми рећи колико сте задовољни у вашем месту становања – јавним услугама за предузећа? Скалирање 1,5 поен = 65–100% пожељних одговора; 1 поен = 50–64,99%; 0,5 поена = 35–49,99% 0 поена = 0–34,99%.</w:t>
      </w:r>
    </w:p>
    <w:p w14:paraId="017EE1BE" w14:textId="77777777" w:rsidR="005D6FA3" w:rsidRPr="0069104A" w:rsidRDefault="005D6FA3" w:rsidP="005D6FA3">
      <w:pPr>
        <w:spacing w:after="0" w:line="240" w:lineRule="auto"/>
        <w:jc w:val="both"/>
        <w:rPr>
          <w:rFonts w:ascii="Times New Roman" w:hAnsi="Times New Roman" w:cs="Times New Roman"/>
          <w:color w:val="000000" w:themeColor="text1"/>
          <w:sz w:val="20"/>
          <w:szCs w:val="20"/>
        </w:rPr>
      </w:pPr>
      <w:r w:rsidRPr="0069104A">
        <w:rPr>
          <w:rFonts w:ascii="Times New Roman" w:hAnsi="Times New Roman" w:cs="Times New Roman"/>
          <w:color w:val="000000" w:themeColor="text1"/>
          <w:sz w:val="20"/>
          <w:szCs w:val="20"/>
        </w:rPr>
        <w:t>2. Можете ли ми рећи како сте задовољни у вашем месту становања – дигиталним услугама које тренутно пружа јавна управа за предузећа? Скалирање 1,5 поен = 65–100%; 1 поен = 50–64,99%; 0, 5 поена = 35–49,99% 0 поена = 0–34,99%;</w:t>
      </w:r>
    </w:p>
    <w:p w14:paraId="7BA6F4E3" w14:textId="77777777" w:rsidR="005D6FA3" w:rsidRPr="0069104A" w:rsidRDefault="005D6FA3" w:rsidP="005D6FA3">
      <w:pPr>
        <w:spacing w:after="0" w:line="240" w:lineRule="auto"/>
        <w:jc w:val="both"/>
        <w:rPr>
          <w:rFonts w:ascii="Times New Roman" w:hAnsi="Times New Roman" w:cs="Times New Roman"/>
          <w:color w:val="000000" w:themeColor="text1"/>
          <w:sz w:val="20"/>
          <w:szCs w:val="20"/>
        </w:rPr>
      </w:pPr>
      <w:r w:rsidRPr="0069104A">
        <w:rPr>
          <w:rFonts w:ascii="Times New Roman" w:hAnsi="Times New Roman" w:cs="Times New Roman"/>
          <w:color w:val="000000" w:themeColor="text1"/>
          <w:sz w:val="20"/>
          <w:szCs w:val="20"/>
        </w:rPr>
        <w:t>3. Колико сте уопште задовољни јавним услугама? Скалирање: 1,5 поен = 60–100%, 1 поен = 45–59,99%, 0,5 поена = 30–44,99%, 0 поена = испод 29,99%;</w:t>
      </w:r>
    </w:p>
    <w:p w14:paraId="4F0D9184" w14:textId="77777777" w:rsidR="005D6FA3" w:rsidRPr="0069104A" w:rsidRDefault="005D6FA3" w:rsidP="005D6FA3">
      <w:pPr>
        <w:spacing w:after="0" w:line="240" w:lineRule="auto"/>
        <w:jc w:val="both"/>
        <w:rPr>
          <w:rFonts w:ascii="Times New Roman" w:hAnsi="Times New Roman" w:cs="Times New Roman"/>
          <w:color w:val="000000" w:themeColor="text1"/>
          <w:sz w:val="20"/>
          <w:szCs w:val="20"/>
        </w:rPr>
      </w:pPr>
      <w:r w:rsidRPr="0069104A">
        <w:rPr>
          <w:rFonts w:ascii="Times New Roman" w:hAnsi="Times New Roman" w:cs="Times New Roman"/>
          <w:color w:val="000000" w:themeColor="text1"/>
          <w:sz w:val="20"/>
          <w:szCs w:val="20"/>
        </w:rPr>
        <w:t xml:space="preserve">4. Колико сте задовољни административним услугама централне владе? Скалирање: 1,5 поен = 65–100%, 1 поен = 50–64,99%, 0,5 поена = 35–49,99%, 0 поена = испод 35%; </w:t>
      </w:r>
    </w:p>
    <w:p w14:paraId="56944D4B" w14:textId="77777777" w:rsidR="005D6FA3" w:rsidRPr="0069104A" w:rsidRDefault="005D6FA3" w:rsidP="005D6FA3">
      <w:pPr>
        <w:spacing w:after="0" w:line="240" w:lineRule="auto"/>
        <w:jc w:val="both"/>
        <w:rPr>
          <w:rFonts w:ascii="Times New Roman" w:hAnsi="Times New Roman" w:cs="Times New Roman"/>
          <w:color w:val="000000" w:themeColor="text1"/>
          <w:sz w:val="20"/>
          <w:szCs w:val="20"/>
        </w:rPr>
      </w:pPr>
      <w:r w:rsidRPr="0069104A">
        <w:rPr>
          <w:rFonts w:ascii="Times New Roman" w:hAnsi="Times New Roman" w:cs="Times New Roman"/>
          <w:color w:val="000000" w:themeColor="text1"/>
          <w:sz w:val="20"/>
          <w:szCs w:val="20"/>
        </w:rPr>
        <w:t>5. Како бисте оценили – цену јавних услуга (нпр. издавање личних докумената, трошкови судства итд.)? Скалирање: 1,5 поена = 70–100%; 1 поен = 55–69,99% 0,5 поена = 40–54,99% 0 поена = испод 40%;</w:t>
      </w:r>
    </w:p>
    <w:p w14:paraId="12661602" w14:textId="77777777" w:rsidR="005D6FA3" w:rsidRPr="00DA2C0F" w:rsidRDefault="005D6FA3" w:rsidP="005D6FA3">
      <w:pPr>
        <w:spacing w:after="0" w:line="240" w:lineRule="auto"/>
        <w:jc w:val="both"/>
        <w:rPr>
          <w:rFonts w:ascii="Times New Roman" w:hAnsi="Times New Roman" w:cs="Times New Roman"/>
          <w:color w:val="000000" w:themeColor="text1"/>
          <w:sz w:val="20"/>
          <w:szCs w:val="20"/>
        </w:rPr>
      </w:pPr>
      <w:r w:rsidRPr="0069104A">
        <w:rPr>
          <w:rFonts w:ascii="Times New Roman" w:hAnsi="Times New Roman" w:cs="Times New Roman"/>
          <w:color w:val="000000" w:themeColor="text1"/>
          <w:sz w:val="20"/>
          <w:szCs w:val="20"/>
        </w:rPr>
        <w:t>6. </w:t>
      </w:r>
      <w:r w:rsidRPr="0069104A">
        <w:rPr>
          <w:rFonts w:ascii="Times New Roman" w:hAnsi="Times New Roman" w:cs="Times New Roman"/>
          <w:bCs/>
          <w:color w:val="000000" w:themeColor="text1"/>
          <w:sz w:val="20"/>
          <w:szCs w:val="20"/>
        </w:rPr>
        <w:t>Како бисте оценили – време потребно за добијање јавних услуга (полиција, здравствени систем, судство, општина итд.)?</w:t>
      </w:r>
      <w:r w:rsidRPr="0069104A">
        <w:rPr>
          <w:rFonts w:ascii="Times New Roman" w:hAnsi="Times New Roman" w:cs="Times New Roman"/>
          <w:color w:val="000000" w:themeColor="text1"/>
          <w:sz w:val="20"/>
          <w:szCs w:val="20"/>
        </w:rPr>
        <w:t xml:space="preserve"> Скалирање: 1,5 поена = 70–100%; 1 поен = 55–69,99%, 0,5 поена = 40–54,99% 0 поена = испод 40%.</w:t>
      </w:r>
    </w:p>
  </w:footnote>
  <w:footnote w:id="7">
    <w:p w14:paraId="64E269F9" w14:textId="77777777" w:rsidR="000F1496" w:rsidRPr="00DA2C0F" w:rsidRDefault="000F1496" w:rsidP="000740AD">
      <w:pPr>
        <w:pStyle w:val="FootnoteText"/>
        <w:jc w:val="both"/>
        <w:rPr>
          <w:lang w:val="sr-Cyrl-RS"/>
        </w:rPr>
      </w:pPr>
      <w:r w:rsidRPr="00DA2C0F">
        <w:rPr>
          <w:rStyle w:val="FootnoteReference"/>
          <w:rFonts w:ascii="Times New Roman" w:hAnsi="Times New Roman" w:cs="Times New Roman"/>
        </w:rPr>
        <w:footnoteRef/>
      </w:r>
      <w:r w:rsidRPr="00DA2C0F">
        <w:rPr>
          <w:rFonts w:ascii="Times New Roman" w:hAnsi="Times New Roman" w:cs="Times New Roman"/>
        </w:rPr>
        <w:t xml:space="preserve"> Министарство државне управе и локалне самоуправе и додељује бодове 0–4 према следећим критеријумима:</w:t>
      </w:r>
      <w:r w:rsidRPr="00DA2C0F">
        <w:rPr>
          <w:rFonts w:ascii="Times New Roman" w:hAnsi="Times New Roman" w:cs="Times New Roman"/>
          <w:lang w:val="sr-Cyrl-RS"/>
        </w:rPr>
        <w:t xml:space="preserve"> </w:t>
      </w:r>
      <w:r w:rsidRPr="00DA2C0F">
        <w:rPr>
          <w:rFonts w:ascii="Times New Roman" w:hAnsi="Times New Roman" w:cs="Times New Roman"/>
        </w:rPr>
        <w:t>0 – није развијен оквир компетенција, 1 – успостављен оквир компетенција за државне службенике, 2 – успостављен оквир компетенција за државнике службенике и службенике у АП и ЈЛС, 3 – успостављен оквир компетенција за државне службенике и службенике у АП и ЈЛС и унапређен оквир компетенција за државне службенике/службенике на положају и 4 –Оквир компетенција се примењује у свим областима УЉР у државним органима, органима АП и ЈЛС.</w:t>
      </w:r>
    </w:p>
  </w:footnote>
  <w:footnote w:id="8">
    <w:p w14:paraId="5D086938" w14:textId="77777777" w:rsidR="000F1496" w:rsidRPr="00DF00B2" w:rsidRDefault="000F1496" w:rsidP="00564D6D">
      <w:pPr>
        <w:pStyle w:val="FootnoteText"/>
        <w:rPr>
          <w:rFonts w:ascii="Times New Roman" w:hAnsi="Times New Roman" w:cs="Times New Roman"/>
        </w:rPr>
      </w:pPr>
      <w:r w:rsidRPr="00DF00B2">
        <w:rPr>
          <w:rStyle w:val="FootnoteReference"/>
          <w:rFonts w:ascii="Times New Roman" w:hAnsi="Times New Roman" w:cs="Times New Roman"/>
        </w:rPr>
        <w:footnoteRef/>
      </w:r>
      <w:r w:rsidRPr="00DF00B2">
        <w:rPr>
          <w:rFonts w:ascii="Times New Roman" w:hAnsi="Times New Roman" w:cs="Times New Roman"/>
        </w:rPr>
        <w:t xml:space="preserve"> </w:t>
      </w:r>
      <w:r>
        <w:rPr>
          <w:rFonts w:ascii="Times New Roman" w:hAnsi="Times New Roman" w:cs="Times New Roman"/>
        </w:rPr>
        <w:t>п</w:t>
      </w:r>
      <w:r w:rsidRPr="00DF00B2">
        <w:rPr>
          <w:rFonts w:ascii="Times New Roman" w:hAnsi="Times New Roman" w:cs="Times New Roman"/>
        </w:rPr>
        <w:t xml:space="preserve">равда, </w:t>
      </w:r>
      <w:r>
        <w:rPr>
          <w:rFonts w:ascii="Times New Roman" w:hAnsi="Times New Roman" w:cs="Times New Roman"/>
        </w:rPr>
        <w:t>у</w:t>
      </w:r>
      <w:r w:rsidRPr="00DF00B2">
        <w:rPr>
          <w:rFonts w:ascii="Times New Roman" w:hAnsi="Times New Roman" w:cs="Times New Roman"/>
        </w:rPr>
        <w:t xml:space="preserve">нутрашњи послови, </w:t>
      </w:r>
      <w:r>
        <w:rPr>
          <w:rFonts w:ascii="Times New Roman" w:hAnsi="Times New Roman" w:cs="Times New Roman"/>
        </w:rPr>
        <w:t>р</w:t>
      </w:r>
      <w:r w:rsidRPr="00DF00B2">
        <w:rPr>
          <w:rFonts w:ascii="Times New Roman" w:hAnsi="Times New Roman" w:cs="Times New Roman"/>
        </w:rPr>
        <w:t xml:space="preserve">еформа јавне управе, </w:t>
      </w:r>
      <w:r>
        <w:rPr>
          <w:rFonts w:ascii="Times New Roman" w:hAnsi="Times New Roman" w:cs="Times New Roman"/>
        </w:rPr>
        <w:t>р</w:t>
      </w:r>
      <w:r w:rsidRPr="00DF00B2">
        <w:rPr>
          <w:rFonts w:ascii="Times New Roman" w:hAnsi="Times New Roman" w:cs="Times New Roman"/>
        </w:rPr>
        <w:t xml:space="preserve">азвој људских ресурса и друштвени развој, </w:t>
      </w:r>
      <w:r>
        <w:rPr>
          <w:rFonts w:ascii="Times New Roman" w:hAnsi="Times New Roman" w:cs="Times New Roman"/>
        </w:rPr>
        <w:t>к</w:t>
      </w:r>
      <w:r w:rsidRPr="00DF00B2">
        <w:rPr>
          <w:rFonts w:ascii="Times New Roman" w:hAnsi="Times New Roman" w:cs="Times New Roman"/>
        </w:rPr>
        <w:t>онк</w:t>
      </w:r>
      <w:r>
        <w:rPr>
          <w:rFonts w:ascii="Times New Roman" w:hAnsi="Times New Roman" w:cs="Times New Roman"/>
        </w:rPr>
        <w:t>у</w:t>
      </w:r>
      <w:r w:rsidRPr="00DF00B2">
        <w:rPr>
          <w:rFonts w:ascii="Times New Roman" w:hAnsi="Times New Roman" w:cs="Times New Roman"/>
        </w:rPr>
        <w:t>ре</w:t>
      </w:r>
      <w:r>
        <w:rPr>
          <w:rFonts w:ascii="Times New Roman" w:hAnsi="Times New Roman" w:cs="Times New Roman"/>
        </w:rPr>
        <w:t>н</w:t>
      </w:r>
      <w:r w:rsidRPr="00DF00B2">
        <w:rPr>
          <w:rFonts w:ascii="Times New Roman" w:hAnsi="Times New Roman" w:cs="Times New Roman"/>
        </w:rPr>
        <w:t xml:space="preserve">тност, </w:t>
      </w:r>
      <w:r>
        <w:rPr>
          <w:rFonts w:ascii="Times New Roman" w:hAnsi="Times New Roman" w:cs="Times New Roman"/>
        </w:rPr>
        <w:t>ж</w:t>
      </w:r>
      <w:r w:rsidRPr="00DF00B2">
        <w:rPr>
          <w:rFonts w:ascii="Times New Roman" w:hAnsi="Times New Roman" w:cs="Times New Roman"/>
        </w:rPr>
        <w:t xml:space="preserve">ивотна средина и климатске промене, </w:t>
      </w:r>
      <w:r>
        <w:rPr>
          <w:rFonts w:ascii="Times New Roman" w:hAnsi="Times New Roman" w:cs="Times New Roman"/>
        </w:rPr>
        <w:t>е</w:t>
      </w:r>
      <w:r w:rsidRPr="00DF00B2">
        <w:rPr>
          <w:rFonts w:ascii="Times New Roman" w:hAnsi="Times New Roman" w:cs="Times New Roman"/>
        </w:rPr>
        <w:t xml:space="preserve">нергетика, </w:t>
      </w:r>
      <w:r>
        <w:rPr>
          <w:rFonts w:ascii="Times New Roman" w:hAnsi="Times New Roman" w:cs="Times New Roman"/>
        </w:rPr>
        <w:t>с</w:t>
      </w:r>
      <w:r w:rsidRPr="00DF00B2">
        <w:rPr>
          <w:rFonts w:ascii="Times New Roman" w:hAnsi="Times New Roman" w:cs="Times New Roman"/>
        </w:rPr>
        <w:t>аобраћај</w:t>
      </w:r>
      <w:r>
        <w:rPr>
          <w:rFonts w:ascii="Times New Roman" w:hAnsi="Times New Roman" w:cs="Times New Roman"/>
        </w:rPr>
        <w:t>,</w:t>
      </w:r>
      <w:r w:rsidRPr="00DF00B2">
        <w:rPr>
          <w:rFonts w:ascii="Times New Roman" w:hAnsi="Times New Roman" w:cs="Times New Roman"/>
        </w:rPr>
        <w:t xml:space="preserve"> </w:t>
      </w:r>
      <w:r>
        <w:rPr>
          <w:rFonts w:ascii="Times New Roman" w:hAnsi="Times New Roman" w:cs="Times New Roman"/>
        </w:rPr>
        <w:t>п</w:t>
      </w:r>
      <w:r w:rsidRPr="00DF00B2">
        <w:rPr>
          <w:rFonts w:ascii="Times New Roman" w:hAnsi="Times New Roman" w:cs="Times New Roman"/>
        </w:rPr>
        <w:t>ољопривреда и рурални развој</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12C5F"/>
    <w:multiLevelType w:val="hybridMultilevel"/>
    <w:tmpl w:val="DB9C8E22"/>
    <w:lvl w:ilvl="0" w:tplc="04090011">
      <w:start w:val="1"/>
      <w:numFmt w:val="decimal"/>
      <w:lvlText w:val="%1)"/>
      <w:lvlJc w:val="left"/>
      <w:pPr>
        <w:ind w:left="45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D5691C"/>
    <w:multiLevelType w:val="hybridMultilevel"/>
    <w:tmpl w:val="65C6F496"/>
    <w:lvl w:ilvl="0" w:tplc="281A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C77457B"/>
    <w:multiLevelType w:val="hybridMultilevel"/>
    <w:tmpl w:val="62B63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A37557"/>
    <w:multiLevelType w:val="hybridMultilevel"/>
    <w:tmpl w:val="B2CA7BC8"/>
    <w:lvl w:ilvl="0" w:tplc="81483212">
      <w:start w:val="2"/>
      <w:numFmt w:val="bullet"/>
      <w:lvlText w:val="-"/>
      <w:lvlJc w:val="left"/>
      <w:pPr>
        <w:ind w:left="360" w:hanging="360"/>
      </w:pPr>
      <w:rPr>
        <w:rFonts w:ascii="Tahoma" w:eastAsiaTheme="minorHAnsi" w:hAnsi="Tahoma" w:cs="Tahoma"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E750B5A"/>
    <w:multiLevelType w:val="hybridMultilevel"/>
    <w:tmpl w:val="668EF28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DC6319"/>
    <w:multiLevelType w:val="hybridMultilevel"/>
    <w:tmpl w:val="11D807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7960D87"/>
    <w:multiLevelType w:val="hybridMultilevel"/>
    <w:tmpl w:val="652CA1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B1D4F78"/>
    <w:multiLevelType w:val="hybridMultilevel"/>
    <w:tmpl w:val="09DA47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261C25"/>
    <w:multiLevelType w:val="hybridMultilevel"/>
    <w:tmpl w:val="BDEA6DA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6C27BDE"/>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451F11"/>
    <w:multiLevelType w:val="hybridMultilevel"/>
    <w:tmpl w:val="F15C1DD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0"/>
  </w:num>
  <w:num w:numId="4">
    <w:abstractNumId w:val="8"/>
  </w:num>
  <w:num w:numId="5">
    <w:abstractNumId w:val="5"/>
  </w:num>
  <w:num w:numId="6">
    <w:abstractNumId w:val="10"/>
  </w:num>
  <w:num w:numId="7">
    <w:abstractNumId w:val="18"/>
  </w:num>
  <w:num w:numId="8">
    <w:abstractNumId w:val="11"/>
  </w:num>
  <w:num w:numId="9">
    <w:abstractNumId w:val="9"/>
  </w:num>
  <w:num w:numId="10">
    <w:abstractNumId w:val="15"/>
  </w:num>
  <w:num w:numId="11">
    <w:abstractNumId w:val="17"/>
  </w:num>
  <w:num w:numId="12">
    <w:abstractNumId w:val="7"/>
  </w:num>
  <w:num w:numId="13">
    <w:abstractNumId w:val="13"/>
  </w:num>
  <w:num w:numId="14">
    <w:abstractNumId w:val="16"/>
  </w:num>
  <w:num w:numId="15">
    <w:abstractNumId w:val="3"/>
  </w:num>
  <w:num w:numId="16">
    <w:abstractNumId w:val="12"/>
  </w:num>
  <w:num w:numId="17">
    <w:abstractNumId w:val="2"/>
  </w:num>
  <w:num w:numId="18">
    <w:abstractNumId w:val="4"/>
  </w:num>
  <w:num w:numId="1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ja Pilipović">
    <w15:presenceInfo w15:providerId="AD" w15:userId="S-1-5-21-1487641033-1019195653-2548230883-17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773"/>
    <w:rsid w:val="00001FF2"/>
    <w:rsid w:val="00004C1D"/>
    <w:rsid w:val="00013C34"/>
    <w:rsid w:val="00020C2F"/>
    <w:rsid w:val="00021934"/>
    <w:rsid w:val="000355BD"/>
    <w:rsid w:val="000400AE"/>
    <w:rsid w:val="00040322"/>
    <w:rsid w:val="00040CA9"/>
    <w:rsid w:val="00040D23"/>
    <w:rsid w:val="00043AD1"/>
    <w:rsid w:val="000512C3"/>
    <w:rsid w:val="000526E9"/>
    <w:rsid w:val="000569E1"/>
    <w:rsid w:val="00063C85"/>
    <w:rsid w:val="000725F0"/>
    <w:rsid w:val="000740AD"/>
    <w:rsid w:val="00083B65"/>
    <w:rsid w:val="00086BF4"/>
    <w:rsid w:val="00086D1E"/>
    <w:rsid w:val="0009545B"/>
    <w:rsid w:val="000B7A92"/>
    <w:rsid w:val="000C0EB5"/>
    <w:rsid w:val="000C4862"/>
    <w:rsid w:val="000E1593"/>
    <w:rsid w:val="000E1AAD"/>
    <w:rsid w:val="000E260A"/>
    <w:rsid w:val="000E2F6C"/>
    <w:rsid w:val="000E7D85"/>
    <w:rsid w:val="000F1496"/>
    <w:rsid w:val="00117257"/>
    <w:rsid w:val="001349EB"/>
    <w:rsid w:val="00137DB4"/>
    <w:rsid w:val="001453DA"/>
    <w:rsid w:val="00145D1B"/>
    <w:rsid w:val="0014740A"/>
    <w:rsid w:val="00147588"/>
    <w:rsid w:val="00150672"/>
    <w:rsid w:val="00150840"/>
    <w:rsid w:val="00153A8E"/>
    <w:rsid w:val="00172CDC"/>
    <w:rsid w:val="00175EE7"/>
    <w:rsid w:val="001878C4"/>
    <w:rsid w:val="00190B0F"/>
    <w:rsid w:val="00191538"/>
    <w:rsid w:val="00192BF0"/>
    <w:rsid w:val="00193FA3"/>
    <w:rsid w:val="001958E5"/>
    <w:rsid w:val="0019796D"/>
    <w:rsid w:val="001B388C"/>
    <w:rsid w:val="001B6AF3"/>
    <w:rsid w:val="001B7ECA"/>
    <w:rsid w:val="001C3010"/>
    <w:rsid w:val="001C4DA1"/>
    <w:rsid w:val="001C6EE8"/>
    <w:rsid w:val="001D002A"/>
    <w:rsid w:val="001D5ABB"/>
    <w:rsid w:val="001E6459"/>
    <w:rsid w:val="001F6497"/>
    <w:rsid w:val="00202EA6"/>
    <w:rsid w:val="002054FD"/>
    <w:rsid w:val="002060B0"/>
    <w:rsid w:val="00212137"/>
    <w:rsid w:val="002338F0"/>
    <w:rsid w:val="00237DBB"/>
    <w:rsid w:val="002455F6"/>
    <w:rsid w:val="0024583B"/>
    <w:rsid w:val="00253B8C"/>
    <w:rsid w:val="002568B6"/>
    <w:rsid w:val="00274E97"/>
    <w:rsid w:val="00277D70"/>
    <w:rsid w:val="00286024"/>
    <w:rsid w:val="002A01DE"/>
    <w:rsid w:val="002C1230"/>
    <w:rsid w:val="002C2574"/>
    <w:rsid w:val="002C3992"/>
    <w:rsid w:val="002D0ABB"/>
    <w:rsid w:val="002D1F7D"/>
    <w:rsid w:val="002F1BA6"/>
    <w:rsid w:val="00301093"/>
    <w:rsid w:val="003028A0"/>
    <w:rsid w:val="00304E89"/>
    <w:rsid w:val="003062E5"/>
    <w:rsid w:val="0031240A"/>
    <w:rsid w:val="00313896"/>
    <w:rsid w:val="00315B07"/>
    <w:rsid w:val="00317519"/>
    <w:rsid w:val="00320402"/>
    <w:rsid w:val="003223D0"/>
    <w:rsid w:val="003263E9"/>
    <w:rsid w:val="00326B92"/>
    <w:rsid w:val="003272FF"/>
    <w:rsid w:val="00335A6B"/>
    <w:rsid w:val="003443F5"/>
    <w:rsid w:val="00350C9A"/>
    <w:rsid w:val="00351E3E"/>
    <w:rsid w:val="00361663"/>
    <w:rsid w:val="0036434C"/>
    <w:rsid w:val="00370C3F"/>
    <w:rsid w:val="00373C1D"/>
    <w:rsid w:val="00376395"/>
    <w:rsid w:val="00376919"/>
    <w:rsid w:val="003835B4"/>
    <w:rsid w:val="00390A82"/>
    <w:rsid w:val="00393928"/>
    <w:rsid w:val="003C2B54"/>
    <w:rsid w:val="003C4E93"/>
    <w:rsid w:val="003C4EB6"/>
    <w:rsid w:val="003C6D90"/>
    <w:rsid w:val="003D2F83"/>
    <w:rsid w:val="003D373C"/>
    <w:rsid w:val="003D4246"/>
    <w:rsid w:val="003E0888"/>
    <w:rsid w:val="003E365F"/>
    <w:rsid w:val="003F590C"/>
    <w:rsid w:val="00401A8A"/>
    <w:rsid w:val="00404254"/>
    <w:rsid w:val="004060B3"/>
    <w:rsid w:val="00411AA1"/>
    <w:rsid w:val="00411BF6"/>
    <w:rsid w:val="004313A6"/>
    <w:rsid w:val="00432BE9"/>
    <w:rsid w:val="00435456"/>
    <w:rsid w:val="004377C8"/>
    <w:rsid w:val="004404CE"/>
    <w:rsid w:val="00446F38"/>
    <w:rsid w:val="00456FD6"/>
    <w:rsid w:val="004628AD"/>
    <w:rsid w:val="00462F42"/>
    <w:rsid w:val="00466CFA"/>
    <w:rsid w:val="00474699"/>
    <w:rsid w:val="00474AC2"/>
    <w:rsid w:val="004802D9"/>
    <w:rsid w:val="00485A95"/>
    <w:rsid w:val="00485B41"/>
    <w:rsid w:val="00486B8A"/>
    <w:rsid w:val="00493526"/>
    <w:rsid w:val="00494A0E"/>
    <w:rsid w:val="00497296"/>
    <w:rsid w:val="004A57DB"/>
    <w:rsid w:val="004A7477"/>
    <w:rsid w:val="004B455C"/>
    <w:rsid w:val="004C048D"/>
    <w:rsid w:val="004C2D75"/>
    <w:rsid w:val="004D48AE"/>
    <w:rsid w:val="004D7F70"/>
    <w:rsid w:val="004E3EA6"/>
    <w:rsid w:val="004F41B6"/>
    <w:rsid w:val="004F5117"/>
    <w:rsid w:val="00500929"/>
    <w:rsid w:val="00500F38"/>
    <w:rsid w:val="00503A19"/>
    <w:rsid w:val="005158C5"/>
    <w:rsid w:val="0052588F"/>
    <w:rsid w:val="00542EE0"/>
    <w:rsid w:val="00562540"/>
    <w:rsid w:val="005629FC"/>
    <w:rsid w:val="00564D6D"/>
    <w:rsid w:val="00567E8B"/>
    <w:rsid w:val="00573FC8"/>
    <w:rsid w:val="00575519"/>
    <w:rsid w:val="005771AF"/>
    <w:rsid w:val="00581552"/>
    <w:rsid w:val="00592CAA"/>
    <w:rsid w:val="0059582D"/>
    <w:rsid w:val="005A0FD4"/>
    <w:rsid w:val="005A199B"/>
    <w:rsid w:val="005A44F1"/>
    <w:rsid w:val="005A468F"/>
    <w:rsid w:val="005B3773"/>
    <w:rsid w:val="005B5730"/>
    <w:rsid w:val="005C30D1"/>
    <w:rsid w:val="005C5D6C"/>
    <w:rsid w:val="005D6FA3"/>
    <w:rsid w:val="005D7F16"/>
    <w:rsid w:val="005E4E39"/>
    <w:rsid w:val="005F61F1"/>
    <w:rsid w:val="0060445D"/>
    <w:rsid w:val="00604B9E"/>
    <w:rsid w:val="00624C6C"/>
    <w:rsid w:val="00636990"/>
    <w:rsid w:val="00640DEF"/>
    <w:rsid w:val="006415AC"/>
    <w:rsid w:val="00643E2D"/>
    <w:rsid w:val="00644443"/>
    <w:rsid w:val="00646196"/>
    <w:rsid w:val="00670A06"/>
    <w:rsid w:val="006749BC"/>
    <w:rsid w:val="006767DE"/>
    <w:rsid w:val="00682232"/>
    <w:rsid w:val="0068330F"/>
    <w:rsid w:val="00690262"/>
    <w:rsid w:val="0069104A"/>
    <w:rsid w:val="00692730"/>
    <w:rsid w:val="006A261F"/>
    <w:rsid w:val="006A3B17"/>
    <w:rsid w:val="006A7B5D"/>
    <w:rsid w:val="006B6AB3"/>
    <w:rsid w:val="006C5FDE"/>
    <w:rsid w:val="006C69A5"/>
    <w:rsid w:val="006C7858"/>
    <w:rsid w:val="006D52D1"/>
    <w:rsid w:val="006F1602"/>
    <w:rsid w:val="00702BD6"/>
    <w:rsid w:val="007069F8"/>
    <w:rsid w:val="007174BD"/>
    <w:rsid w:val="007202C8"/>
    <w:rsid w:val="00732539"/>
    <w:rsid w:val="00740DCD"/>
    <w:rsid w:val="00745D23"/>
    <w:rsid w:val="00754301"/>
    <w:rsid w:val="00757E35"/>
    <w:rsid w:val="00764044"/>
    <w:rsid w:val="00770C1D"/>
    <w:rsid w:val="00773455"/>
    <w:rsid w:val="0078548F"/>
    <w:rsid w:val="00791BA4"/>
    <w:rsid w:val="00792A89"/>
    <w:rsid w:val="00795D13"/>
    <w:rsid w:val="007B548E"/>
    <w:rsid w:val="007B7D52"/>
    <w:rsid w:val="007C42FF"/>
    <w:rsid w:val="007C55CE"/>
    <w:rsid w:val="007D05E0"/>
    <w:rsid w:val="007D3F68"/>
    <w:rsid w:val="007E3485"/>
    <w:rsid w:val="007F65E7"/>
    <w:rsid w:val="0080132F"/>
    <w:rsid w:val="00803F1E"/>
    <w:rsid w:val="00805879"/>
    <w:rsid w:val="0080793E"/>
    <w:rsid w:val="00810142"/>
    <w:rsid w:val="0081029D"/>
    <w:rsid w:val="00814E7F"/>
    <w:rsid w:val="00816426"/>
    <w:rsid w:val="008176A3"/>
    <w:rsid w:val="00820338"/>
    <w:rsid w:val="008316CD"/>
    <w:rsid w:val="00837052"/>
    <w:rsid w:val="0084287B"/>
    <w:rsid w:val="00843337"/>
    <w:rsid w:val="00845D49"/>
    <w:rsid w:val="00847336"/>
    <w:rsid w:val="00851143"/>
    <w:rsid w:val="008530B4"/>
    <w:rsid w:val="00853BF0"/>
    <w:rsid w:val="00857085"/>
    <w:rsid w:val="00867DEE"/>
    <w:rsid w:val="00874CDD"/>
    <w:rsid w:val="0088649D"/>
    <w:rsid w:val="008A0448"/>
    <w:rsid w:val="008A1BF5"/>
    <w:rsid w:val="008A406F"/>
    <w:rsid w:val="008B3DD6"/>
    <w:rsid w:val="008B54B6"/>
    <w:rsid w:val="008C3334"/>
    <w:rsid w:val="008C57B5"/>
    <w:rsid w:val="008C7342"/>
    <w:rsid w:val="008E5043"/>
    <w:rsid w:val="008F6748"/>
    <w:rsid w:val="0090103D"/>
    <w:rsid w:val="00905D18"/>
    <w:rsid w:val="0091547B"/>
    <w:rsid w:val="0091585A"/>
    <w:rsid w:val="00915A86"/>
    <w:rsid w:val="00920A72"/>
    <w:rsid w:val="00926B7A"/>
    <w:rsid w:val="00931D47"/>
    <w:rsid w:val="009542A9"/>
    <w:rsid w:val="00954886"/>
    <w:rsid w:val="00960237"/>
    <w:rsid w:val="00960613"/>
    <w:rsid w:val="00974A2C"/>
    <w:rsid w:val="009759AF"/>
    <w:rsid w:val="00985BE1"/>
    <w:rsid w:val="00990053"/>
    <w:rsid w:val="009938CA"/>
    <w:rsid w:val="009B2315"/>
    <w:rsid w:val="009B44BD"/>
    <w:rsid w:val="009C0E56"/>
    <w:rsid w:val="009D0871"/>
    <w:rsid w:val="00A015BE"/>
    <w:rsid w:val="00A01D32"/>
    <w:rsid w:val="00A0628E"/>
    <w:rsid w:val="00A067E9"/>
    <w:rsid w:val="00A13263"/>
    <w:rsid w:val="00A23184"/>
    <w:rsid w:val="00A317FE"/>
    <w:rsid w:val="00A31DB0"/>
    <w:rsid w:val="00A338F4"/>
    <w:rsid w:val="00A41B0D"/>
    <w:rsid w:val="00A55578"/>
    <w:rsid w:val="00A61AB1"/>
    <w:rsid w:val="00A80175"/>
    <w:rsid w:val="00A82BF1"/>
    <w:rsid w:val="00A85139"/>
    <w:rsid w:val="00A8642A"/>
    <w:rsid w:val="00A934F9"/>
    <w:rsid w:val="00A95A6A"/>
    <w:rsid w:val="00A9791E"/>
    <w:rsid w:val="00AA0043"/>
    <w:rsid w:val="00AB3DA5"/>
    <w:rsid w:val="00AC7257"/>
    <w:rsid w:val="00AD32DF"/>
    <w:rsid w:val="00AD4781"/>
    <w:rsid w:val="00AE4C3D"/>
    <w:rsid w:val="00B01FB4"/>
    <w:rsid w:val="00B0333C"/>
    <w:rsid w:val="00B06D2C"/>
    <w:rsid w:val="00B13950"/>
    <w:rsid w:val="00B219B7"/>
    <w:rsid w:val="00B23052"/>
    <w:rsid w:val="00B23EE7"/>
    <w:rsid w:val="00B24A59"/>
    <w:rsid w:val="00B27E7C"/>
    <w:rsid w:val="00B35F69"/>
    <w:rsid w:val="00B36763"/>
    <w:rsid w:val="00B37F9B"/>
    <w:rsid w:val="00B44548"/>
    <w:rsid w:val="00B4503F"/>
    <w:rsid w:val="00B4698C"/>
    <w:rsid w:val="00B4799D"/>
    <w:rsid w:val="00B50776"/>
    <w:rsid w:val="00B521BC"/>
    <w:rsid w:val="00B65272"/>
    <w:rsid w:val="00B70B59"/>
    <w:rsid w:val="00B7419D"/>
    <w:rsid w:val="00B85F52"/>
    <w:rsid w:val="00B915C4"/>
    <w:rsid w:val="00B978D5"/>
    <w:rsid w:val="00BA3F31"/>
    <w:rsid w:val="00BA6DB5"/>
    <w:rsid w:val="00BA7E55"/>
    <w:rsid w:val="00BB1F58"/>
    <w:rsid w:val="00BB3A3B"/>
    <w:rsid w:val="00BB5509"/>
    <w:rsid w:val="00BC0770"/>
    <w:rsid w:val="00BC1575"/>
    <w:rsid w:val="00BC46C0"/>
    <w:rsid w:val="00BD3B1B"/>
    <w:rsid w:val="00BD47E1"/>
    <w:rsid w:val="00BE5193"/>
    <w:rsid w:val="00BE782A"/>
    <w:rsid w:val="00BF32E6"/>
    <w:rsid w:val="00BF349D"/>
    <w:rsid w:val="00BF5CAD"/>
    <w:rsid w:val="00C0482E"/>
    <w:rsid w:val="00C06CCB"/>
    <w:rsid w:val="00C07505"/>
    <w:rsid w:val="00C15255"/>
    <w:rsid w:val="00C33245"/>
    <w:rsid w:val="00C51189"/>
    <w:rsid w:val="00C5264B"/>
    <w:rsid w:val="00C60EB4"/>
    <w:rsid w:val="00C61B87"/>
    <w:rsid w:val="00C61D5A"/>
    <w:rsid w:val="00C70478"/>
    <w:rsid w:val="00C746F2"/>
    <w:rsid w:val="00C76ED8"/>
    <w:rsid w:val="00C81769"/>
    <w:rsid w:val="00C85277"/>
    <w:rsid w:val="00C95846"/>
    <w:rsid w:val="00C97B14"/>
    <w:rsid w:val="00CA3A26"/>
    <w:rsid w:val="00CA3C94"/>
    <w:rsid w:val="00CB2204"/>
    <w:rsid w:val="00CB6276"/>
    <w:rsid w:val="00CB6C68"/>
    <w:rsid w:val="00CB7DDA"/>
    <w:rsid w:val="00CC1503"/>
    <w:rsid w:val="00CC500F"/>
    <w:rsid w:val="00CD0DAA"/>
    <w:rsid w:val="00CD1516"/>
    <w:rsid w:val="00CD3CF1"/>
    <w:rsid w:val="00CF0DB5"/>
    <w:rsid w:val="00CF1298"/>
    <w:rsid w:val="00CF52FB"/>
    <w:rsid w:val="00D0066D"/>
    <w:rsid w:val="00D03979"/>
    <w:rsid w:val="00D103BE"/>
    <w:rsid w:val="00D117A4"/>
    <w:rsid w:val="00D1195E"/>
    <w:rsid w:val="00D13987"/>
    <w:rsid w:val="00D304D2"/>
    <w:rsid w:val="00D34586"/>
    <w:rsid w:val="00D4345D"/>
    <w:rsid w:val="00D44163"/>
    <w:rsid w:val="00D445B2"/>
    <w:rsid w:val="00D56EE8"/>
    <w:rsid w:val="00D6026D"/>
    <w:rsid w:val="00D62B43"/>
    <w:rsid w:val="00D66F99"/>
    <w:rsid w:val="00D672E3"/>
    <w:rsid w:val="00D67F6A"/>
    <w:rsid w:val="00D67FC6"/>
    <w:rsid w:val="00DA2C0F"/>
    <w:rsid w:val="00DB29E2"/>
    <w:rsid w:val="00DB4B23"/>
    <w:rsid w:val="00DB77B1"/>
    <w:rsid w:val="00DC192D"/>
    <w:rsid w:val="00DD1DF3"/>
    <w:rsid w:val="00DD3EBA"/>
    <w:rsid w:val="00DE35B4"/>
    <w:rsid w:val="00E00D4B"/>
    <w:rsid w:val="00E01E73"/>
    <w:rsid w:val="00E10269"/>
    <w:rsid w:val="00E10414"/>
    <w:rsid w:val="00E15BC5"/>
    <w:rsid w:val="00E22007"/>
    <w:rsid w:val="00E2300B"/>
    <w:rsid w:val="00E36818"/>
    <w:rsid w:val="00E71573"/>
    <w:rsid w:val="00E84022"/>
    <w:rsid w:val="00E86AFE"/>
    <w:rsid w:val="00E872D3"/>
    <w:rsid w:val="00E9334F"/>
    <w:rsid w:val="00E94C0A"/>
    <w:rsid w:val="00E94CB7"/>
    <w:rsid w:val="00E96F56"/>
    <w:rsid w:val="00EB0695"/>
    <w:rsid w:val="00EB1E78"/>
    <w:rsid w:val="00EB7AF1"/>
    <w:rsid w:val="00EC7FDB"/>
    <w:rsid w:val="00ED2EAA"/>
    <w:rsid w:val="00F0013B"/>
    <w:rsid w:val="00F12AA6"/>
    <w:rsid w:val="00F172C8"/>
    <w:rsid w:val="00F177BD"/>
    <w:rsid w:val="00F40671"/>
    <w:rsid w:val="00F4239A"/>
    <w:rsid w:val="00F439F3"/>
    <w:rsid w:val="00F47479"/>
    <w:rsid w:val="00F477C8"/>
    <w:rsid w:val="00F56549"/>
    <w:rsid w:val="00F57BB8"/>
    <w:rsid w:val="00F60B58"/>
    <w:rsid w:val="00F61D6D"/>
    <w:rsid w:val="00F76D78"/>
    <w:rsid w:val="00F777DF"/>
    <w:rsid w:val="00F81AC3"/>
    <w:rsid w:val="00F87AA7"/>
    <w:rsid w:val="00F9105A"/>
    <w:rsid w:val="00F95ED1"/>
    <w:rsid w:val="00FA061F"/>
    <w:rsid w:val="00FC3CC0"/>
    <w:rsid w:val="00FC718F"/>
    <w:rsid w:val="00FD67D3"/>
    <w:rsid w:val="00FF0FB1"/>
    <w:rsid w:val="00FF13E3"/>
    <w:rsid w:val="00FF1A65"/>
    <w:rsid w:val="00FF7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28E3F"/>
  <w15:docId w15:val="{B7502968-CC41-44B6-876F-C1A8D0FA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77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aliases w:val="List Paragraph1,Numbered List Paragraph,References,Numbered Paragraph,Main numbered paragraph,Colorful List - Accent 11,List_Paragraph,Multilevel para_II,Akapit z listą BS,Bullet1,List Paragraph 1,Bullets,123 List Paragraph,Liste 1,PAD,Ha"/>
    <w:basedOn w:val="Normal"/>
    <w:link w:val="ListParagraphChar"/>
    <w:uiPriority w:val="34"/>
    <w:qFormat/>
    <w:rsid w:val="005B3773"/>
    <w:pPr>
      <w:ind w:left="720"/>
      <w:contextualSpacing/>
    </w:pPr>
  </w:style>
  <w:style w:type="character" w:customStyle="1" w:styleId="ListParagraphChar">
    <w:name w:val="List Paragraph Char"/>
    <w:aliases w:val="List Paragraph1 Char,Numbered List Paragraph Char,References Char,Numbered Paragraph Char,Main numbered paragraph Char,Colorful List - Accent 11 Char,List_Paragraph Char,Multilevel para_II Char,Akapit z listą BS Char,Bullet1 Char"/>
    <w:link w:val="ListParagraph"/>
    <w:uiPriority w:val="34"/>
    <w:qFormat/>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uiPriority w:val="99"/>
    <w:semiHidden/>
    <w:unhideWhenUsed/>
    <w:rsid w:val="006A261F"/>
    <w:rPr>
      <w:sz w:val="16"/>
      <w:szCs w:val="16"/>
    </w:rPr>
  </w:style>
  <w:style w:type="paragraph" w:styleId="CommentText">
    <w:name w:val="annotation text"/>
    <w:basedOn w:val="Normal"/>
    <w:link w:val="CommentTextChar"/>
    <w:uiPriority w:val="99"/>
    <w:unhideWhenUsed/>
    <w:rsid w:val="006A261F"/>
    <w:pPr>
      <w:spacing w:line="240" w:lineRule="auto"/>
    </w:pPr>
    <w:rPr>
      <w:sz w:val="20"/>
      <w:szCs w:val="20"/>
    </w:rPr>
  </w:style>
  <w:style w:type="character" w:customStyle="1" w:styleId="CommentTextChar">
    <w:name w:val="Comment Text Char"/>
    <w:basedOn w:val="DefaultParagraphFont"/>
    <w:link w:val="CommentText"/>
    <w:uiPriority w:val="99"/>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aliases w:val="Footnote Text Char Char Char,Footnote Text Char Char,Char,Footnote Text Char2,Footnote Text Char Char Char Char Char,Footnote Text Char Char Char Char Char Char Char,Footnote Text Char Char Char Char Char Char Char Char,single space,ft,fn"/>
    <w:basedOn w:val="Normal"/>
    <w:link w:val="FootnoteTextChar"/>
    <w:uiPriority w:val="99"/>
    <w:unhideWhenUsed/>
    <w:qFormat/>
    <w:rsid w:val="00564D6D"/>
    <w:pPr>
      <w:spacing w:after="0" w:line="240" w:lineRule="auto"/>
    </w:pPr>
    <w:rPr>
      <w:sz w:val="20"/>
      <w:szCs w:val="20"/>
    </w:rPr>
  </w:style>
  <w:style w:type="character" w:customStyle="1" w:styleId="FootnoteTextChar">
    <w:name w:val="Footnote Text Char"/>
    <w:aliases w:val="Footnote Text Char Char Char Char,Footnote Text Char Char Char1,Char Char,Footnote Text Char2 Char,Footnote Text Char Char Char Char Char Char,Footnote Text Char Char Char Char Char Char Char Char1,single space Char,ft Char,fn Char"/>
    <w:basedOn w:val="DefaultParagraphFont"/>
    <w:link w:val="FootnoteText"/>
    <w:uiPriority w:val="99"/>
    <w:qFormat/>
    <w:rsid w:val="00564D6D"/>
    <w:rPr>
      <w:sz w:val="20"/>
      <w:szCs w:val="20"/>
    </w:rPr>
  </w:style>
  <w:style w:type="character" w:styleId="FootnoteReference">
    <w:name w:val="footnote reference"/>
    <w:aliases w:val="16 Point,Superscript 6 Point,Footnote Reference Number,BVI fnr,nota pié di pagina,ftref,Footnote symbol,Footnote reference number,Times 10 Point,Exposant 3 Point,EN Footnote Reference,note TESI,Footnote Reference Char Char Char,Ref,fr"/>
    <w:basedOn w:val="DefaultParagraphFont"/>
    <w:link w:val="Char2"/>
    <w:uiPriority w:val="99"/>
    <w:unhideWhenUsed/>
    <w:qFormat/>
    <w:rsid w:val="00564D6D"/>
    <w:rPr>
      <w:vertAlign w:val="superscript"/>
    </w:rPr>
  </w:style>
  <w:style w:type="paragraph" w:styleId="Revision">
    <w:name w:val="Revision"/>
    <w:hidden/>
    <w:uiPriority w:val="99"/>
    <w:semiHidden/>
    <w:rsid w:val="00867DEE"/>
    <w:pPr>
      <w:spacing w:after="0" w:line="240" w:lineRule="auto"/>
    </w:pPr>
  </w:style>
  <w:style w:type="paragraph" w:styleId="NoSpacing">
    <w:name w:val="No Spacing"/>
    <w:uiPriority w:val="1"/>
    <w:qFormat/>
    <w:rsid w:val="00FF0FB1"/>
    <w:pPr>
      <w:suppressAutoHyphens/>
      <w:spacing w:after="0" w:line="240" w:lineRule="auto"/>
    </w:pPr>
    <w:rPr>
      <w:rFonts w:ascii="Calibri" w:eastAsia="SimSun" w:hAnsi="Calibri" w:cs="Calibri"/>
      <w:lang w:eastAsia="zh-CN"/>
    </w:rPr>
  </w:style>
  <w:style w:type="paragraph" w:styleId="NormalWeb">
    <w:name w:val="Normal (Web)"/>
    <w:basedOn w:val="Normal"/>
    <w:uiPriority w:val="99"/>
    <w:unhideWhenUsed/>
    <w:rsid w:val="00086BF4"/>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Pa25">
    <w:name w:val="Pa25"/>
    <w:basedOn w:val="Normal"/>
    <w:next w:val="Normal"/>
    <w:uiPriority w:val="99"/>
    <w:rsid w:val="000E2F6C"/>
    <w:pPr>
      <w:autoSpaceDE w:val="0"/>
      <w:autoSpaceDN w:val="0"/>
      <w:adjustRightInd w:val="0"/>
      <w:spacing w:after="0" w:line="221" w:lineRule="atLeast"/>
    </w:pPr>
    <w:rPr>
      <w:rFonts w:ascii="Roboto Light" w:hAnsi="Roboto Light"/>
      <w:sz w:val="24"/>
      <w:szCs w:val="24"/>
      <w:lang w:val="en-GB"/>
    </w:rPr>
  </w:style>
  <w:style w:type="paragraph" w:customStyle="1" w:styleId="Char2">
    <w:name w:val="Char2"/>
    <w:basedOn w:val="Normal"/>
    <w:link w:val="FootnoteReference"/>
    <w:uiPriority w:val="99"/>
    <w:rsid w:val="00985BE1"/>
    <w:pPr>
      <w:spacing w:line="240" w:lineRule="exact"/>
      <w:ind w:firstLine="369"/>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0947">
      <w:bodyDiv w:val="1"/>
      <w:marLeft w:val="0"/>
      <w:marRight w:val="0"/>
      <w:marTop w:val="0"/>
      <w:marBottom w:val="0"/>
      <w:divBdr>
        <w:top w:val="none" w:sz="0" w:space="0" w:color="auto"/>
        <w:left w:val="none" w:sz="0" w:space="0" w:color="auto"/>
        <w:bottom w:val="none" w:sz="0" w:space="0" w:color="auto"/>
        <w:right w:val="none" w:sz="0" w:space="0" w:color="auto"/>
      </w:divBdr>
    </w:div>
    <w:div w:id="55931582">
      <w:bodyDiv w:val="1"/>
      <w:marLeft w:val="0"/>
      <w:marRight w:val="0"/>
      <w:marTop w:val="0"/>
      <w:marBottom w:val="0"/>
      <w:divBdr>
        <w:top w:val="none" w:sz="0" w:space="0" w:color="auto"/>
        <w:left w:val="none" w:sz="0" w:space="0" w:color="auto"/>
        <w:bottom w:val="none" w:sz="0" w:space="0" w:color="auto"/>
        <w:right w:val="none" w:sz="0" w:space="0" w:color="auto"/>
      </w:divBdr>
    </w:div>
    <w:div w:id="61029914">
      <w:bodyDiv w:val="1"/>
      <w:marLeft w:val="0"/>
      <w:marRight w:val="0"/>
      <w:marTop w:val="0"/>
      <w:marBottom w:val="0"/>
      <w:divBdr>
        <w:top w:val="none" w:sz="0" w:space="0" w:color="auto"/>
        <w:left w:val="none" w:sz="0" w:space="0" w:color="auto"/>
        <w:bottom w:val="none" w:sz="0" w:space="0" w:color="auto"/>
        <w:right w:val="none" w:sz="0" w:space="0" w:color="auto"/>
      </w:divBdr>
    </w:div>
    <w:div w:id="570844835">
      <w:bodyDiv w:val="1"/>
      <w:marLeft w:val="0"/>
      <w:marRight w:val="0"/>
      <w:marTop w:val="0"/>
      <w:marBottom w:val="0"/>
      <w:divBdr>
        <w:top w:val="none" w:sz="0" w:space="0" w:color="auto"/>
        <w:left w:val="none" w:sz="0" w:space="0" w:color="auto"/>
        <w:bottom w:val="none" w:sz="0" w:space="0" w:color="auto"/>
        <w:right w:val="none" w:sz="0" w:space="0" w:color="auto"/>
      </w:divBdr>
    </w:div>
    <w:div w:id="813379048">
      <w:bodyDiv w:val="1"/>
      <w:marLeft w:val="0"/>
      <w:marRight w:val="0"/>
      <w:marTop w:val="0"/>
      <w:marBottom w:val="0"/>
      <w:divBdr>
        <w:top w:val="none" w:sz="0" w:space="0" w:color="auto"/>
        <w:left w:val="none" w:sz="0" w:space="0" w:color="auto"/>
        <w:bottom w:val="none" w:sz="0" w:space="0" w:color="auto"/>
        <w:right w:val="none" w:sz="0" w:space="0" w:color="auto"/>
      </w:divBdr>
    </w:div>
    <w:div w:id="1543516649">
      <w:bodyDiv w:val="1"/>
      <w:marLeft w:val="0"/>
      <w:marRight w:val="0"/>
      <w:marTop w:val="0"/>
      <w:marBottom w:val="0"/>
      <w:divBdr>
        <w:top w:val="none" w:sz="0" w:space="0" w:color="auto"/>
        <w:left w:val="none" w:sz="0" w:space="0" w:color="auto"/>
        <w:bottom w:val="none" w:sz="0" w:space="0" w:color="auto"/>
        <w:right w:val="none" w:sz="0" w:space="0" w:color="auto"/>
      </w:divBdr>
    </w:div>
    <w:div w:id="179937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8CAAA-3D46-493C-AEE0-1FB9F4338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9771</Words>
  <Characters>55695</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jovan.dragumilo</dc:creator>
  <cp:lastModifiedBy>Daktilobiro08</cp:lastModifiedBy>
  <cp:revision>4</cp:revision>
  <cp:lastPrinted>2023-05-31T08:22:00Z</cp:lastPrinted>
  <dcterms:created xsi:type="dcterms:W3CDTF">2023-06-02T10:51:00Z</dcterms:created>
  <dcterms:modified xsi:type="dcterms:W3CDTF">2023-07-21T06:56:00Z</dcterms:modified>
</cp:coreProperties>
</file>