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9C51A3B" w14:textId="298C375B" w:rsidR="000D0C92" w:rsidRDefault="000D0C92" w:rsidP="000D0C92">
      <w:pPr>
        <w:spacing w:before="240" w:line="276" w:lineRule="auto"/>
        <w:ind w:left="2880" w:firstLine="720"/>
        <w:rPr>
          <w:rFonts w:ascii="Times New Roman" w:hAnsi="Times New Roman" w:cs="Times New Roman"/>
          <w:b/>
          <w:sz w:val="24"/>
          <w:szCs w:val="24"/>
          <w:lang w:val="sr-Cyrl-RS"/>
        </w:rPr>
      </w:pPr>
      <w:r>
        <w:rPr>
          <w:rFonts w:ascii="Times New Roman" w:hAnsi="Times New Roman" w:cs="Times New Roman"/>
          <w:b/>
          <w:sz w:val="24"/>
          <w:szCs w:val="24"/>
          <w:lang w:val="sr-Cyrl-RS"/>
        </w:rPr>
        <w:t xml:space="preserve">АНАЛИЗА ЕФЕКАТА </w:t>
      </w:r>
    </w:p>
    <w:p w14:paraId="45843A6E" w14:textId="77777777" w:rsidR="000D0C92" w:rsidRPr="00BF32E6" w:rsidRDefault="000D0C92" w:rsidP="000D0C92">
      <w:pPr>
        <w:spacing w:before="240" w:line="276" w:lineRule="auto"/>
        <w:jc w:val="center"/>
        <w:rPr>
          <w:rFonts w:ascii="Times New Roman" w:hAnsi="Times New Roman" w:cs="Times New Roman"/>
          <w:b/>
          <w:sz w:val="24"/>
          <w:szCs w:val="24"/>
          <w:lang w:val="sr-Cyrl-RS"/>
        </w:rPr>
      </w:pPr>
      <w:r>
        <w:rPr>
          <w:rFonts w:ascii="Times New Roman" w:hAnsi="Times New Roman" w:cs="Times New Roman"/>
          <w:b/>
          <w:sz w:val="24"/>
          <w:szCs w:val="24"/>
          <w:lang w:val="sr-Cyrl-RS"/>
        </w:rPr>
        <w:t>ПРЕДЛОГА</w:t>
      </w:r>
      <w:r w:rsidRPr="00C0482E">
        <w:rPr>
          <w:rFonts w:ascii="Times New Roman" w:hAnsi="Times New Roman" w:cs="Times New Roman"/>
          <w:b/>
          <w:sz w:val="24"/>
          <w:szCs w:val="24"/>
          <w:lang w:val="sr-Cyrl-RS"/>
        </w:rPr>
        <w:t xml:space="preserve"> ЗАКОНА О ИЗМЕНАМА И ДОПУНАМА ЗАКОНА О ЗАПОСЛЕНИМА У АУТОНОМНИМ ПОКРАЈИНАМА И ЈЕДИНИЦАМА ЛОКАЛНЕ САМОУПРАВЕ</w:t>
      </w:r>
    </w:p>
    <w:p w14:paraId="7CC266BF" w14:textId="77777777" w:rsidR="000D0C92" w:rsidRPr="005771AF" w:rsidRDefault="000D0C92" w:rsidP="000D0C92">
      <w:pPr>
        <w:spacing w:before="240" w:line="276" w:lineRule="auto"/>
        <w:jc w:val="right"/>
        <w:rPr>
          <w:rFonts w:ascii="Times New Roman" w:hAnsi="Times New Roman" w:cs="Times New Roman"/>
          <w:b/>
          <w:sz w:val="24"/>
          <w:szCs w:val="24"/>
        </w:rPr>
      </w:pPr>
      <w:r w:rsidRPr="005771AF">
        <w:rPr>
          <w:rFonts w:ascii="Times New Roman" w:hAnsi="Times New Roman" w:cs="Times New Roman"/>
          <w:b/>
          <w:sz w:val="24"/>
          <w:szCs w:val="24"/>
        </w:rPr>
        <w:t>ПРИЛОГ 1:</w:t>
      </w:r>
    </w:p>
    <w:tbl>
      <w:tblPr>
        <w:tblpPr w:leftFromText="181" w:rightFromText="181" w:vertAnchor="text" w:horzAnchor="margin" w:tblpY="177"/>
        <w:tblW w:w="0" w:type="auto"/>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shd w:val="clear" w:color="auto" w:fill="C6D9F1" w:themeFill="text2" w:themeFillTint="33"/>
        <w:tblLook w:val="01E0" w:firstRow="1" w:lastRow="1" w:firstColumn="1" w:lastColumn="1" w:noHBand="0" w:noVBand="0"/>
      </w:tblPr>
      <w:tblGrid>
        <w:gridCol w:w="1100"/>
        <w:gridCol w:w="992"/>
        <w:gridCol w:w="2410"/>
        <w:gridCol w:w="1417"/>
        <w:gridCol w:w="1417"/>
        <w:gridCol w:w="2284"/>
      </w:tblGrid>
      <w:tr w:rsidR="000D0C92" w:rsidRPr="005771AF" w14:paraId="3C339B5D" w14:textId="77777777" w:rsidTr="00293633">
        <w:tc>
          <w:tcPr>
            <w:tcW w:w="9622" w:type="dxa"/>
            <w:gridSpan w:val="6"/>
            <w:shd w:val="clear" w:color="auto" w:fill="C6D9F1" w:themeFill="text2" w:themeFillTint="33"/>
          </w:tcPr>
          <w:p w14:paraId="48ECB6F4" w14:textId="77777777" w:rsidR="000D0C92" w:rsidRPr="005771AF" w:rsidRDefault="000D0C92" w:rsidP="00293633">
            <w:pPr>
              <w:pStyle w:val="Caption"/>
              <w:spacing w:before="240" w:after="0" w:line="276" w:lineRule="auto"/>
              <w:jc w:val="center"/>
              <w:rPr>
                <w:rFonts w:ascii="Times New Roman" w:hAnsi="Times New Roman"/>
                <w:color w:val="auto"/>
                <w:sz w:val="24"/>
                <w:szCs w:val="24"/>
              </w:rPr>
            </w:pPr>
            <w:r w:rsidRPr="005771AF">
              <w:rPr>
                <w:rFonts w:ascii="Times New Roman" w:hAnsi="Times New Roman"/>
                <w:color w:val="auto"/>
                <w:sz w:val="24"/>
                <w:szCs w:val="24"/>
              </w:rPr>
              <w:t xml:space="preserve"> Тест утицаја</w:t>
            </w:r>
          </w:p>
        </w:tc>
      </w:tr>
      <w:tr w:rsidR="000D0C92" w:rsidRPr="005771AF" w14:paraId="464EF119" w14:textId="77777777" w:rsidTr="00293633">
        <w:tc>
          <w:tcPr>
            <w:tcW w:w="4503" w:type="dxa"/>
            <w:gridSpan w:val="3"/>
            <w:shd w:val="clear" w:color="auto" w:fill="C6D9F1" w:themeFill="text2" w:themeFillTint="33"/>
          </w:tcPr>
          <w:p w14:paraId="22DC07C4" w14:textId="77777777" w:rsidR="000D0C92" w:rsidRPr="005771AF" w:rsidRDefault="000D0C92" w:rsidP="00293633">
            <w:pPr>
              <w:pStyle w:val="Caption"/>
              <w:spacing w:before="240" w:after="0" w:line="276" w:lineRule="auto"/>
              <w:jc w:val="center"/>
              <w:rPr>
                <w:rFonts w:ascii="Times New Roman" w:hAnsi="Times New Roman"/>
                <w:color w:val="auto"/>
                <w:sz w:val="24"/>
                <w:szCs w:val="24"/>
              </w:rPr>
            </w:pPr>
            <w:r w:rsidRPr="005771AF">
              <w:rPr>
                <w:rFonts w:ascii="Times New Roman" w:hAnsi="Times New Roman"/>
                <w:color w:val="auto"/>
                <w:sz w:val="24"/>
                <w:szCs w:val="24"/>
              </w:rPr>
              <w:t>Тест нивоа утицаја јавне политике</w:t>
            </w:r>
          </w:p>
        </w:tc>
        <w:tc>
          <w:tcPr>
            <w:tcW w:w="5119" w:type="dxa"/>
            <w:gridSpan w:val="3"/>
            <w:shd w:val="clear" w:color="auto" w:fill="C6D9F1" w:themeFill="text2" w:themeFillTint="33"/>
          </w:tcPr>
          <w:p w14:paraId="6E22C0E5" w14:textId="77777777" w:rsidR="000D0C92" w:rsidRPr="005771AF" w:rsidRDefault="000D0C92" w:rsidP="00293633">
            <w:pPr>
              <w:pStyle w:val="Caption"/>
              <w:spacing w:before="240" w:after="0" w:line="276" w:lineRule="auto"/>
              <w:jc w:val="center"/>
              <w:rPr>
                <w:rFonts w:ascii="Times New Roman" w:hAnsi="Times New Roman"/>
                <w:color w:val="auto"/>
                <w:sz w:val="24"/>
                <w:szCs w:val="24"/>
              </w:rPr>
            </w:pPr>
            <w:r w:rsidRPr="005771AF">
              <w:rPr>
                <w:rFonts w:ascii="Times New Roman" w:hAnsi="Times New Roman"/>
                <w:color w:val="auto"/>
                <w:sz w:val="24"/>
                <w:szCs w:val="24"/>
              </w:rPr>
              <w:t>Тест нивоа приоритета јавне политике</w:t>
            </w:r>
          </w:p>
        </w:tc>
      </w:tr>
      <w:tr w:rsidR="000D0C92" w:rsidRPr="005771AF" w14:paraId="18D096D6" w14:textId="77777777" w:rsidTr="00293633">
        <w:tc>
          <w:tcPr>
            <w:tcW w:w="1101" w:type="dxa"/>
            <w:shd w:val="clear" w:color="auto" w:fill="C6D9F1" w:themeFill="text2" w:themeFillTint="33"/>
          </w:tcPr>
          <w:p w14:paraId="5D84391A" w14:textId="77777777" w:rsidR="000D0C92" w:rsidRPr="005771AF" w:rsidRDefault="000D0C92" w:rsidP="00293633">
            <w:pPr>
              <w:autoSpaceDE w:val="0"/>
              <w:autoSpaceDN w:val="0"/>
              <w:adjustRightInd w:val="0"/>
              <w:spacing w:before="240" w:line="276" w:lineRule="auto"/>
              <w:rPr>
                <w:rFonts w:ascii="Times New Roman" w:hAnsi="Times New Roman" w:cs="Times New Roman"/>
                <w:b/>
                <w:sz w:val="24"/>
                <w:szCs w:val="24"/>
              </w:rPr>
            </w:pPr>
            <w:r w:rsidRPr="005771AF">
              <w:rPr>
                <w:rFonts w:ascii="Times New Roman" w:hAnsi="Times New Roman" w:cs="Times New Roman"/>
                <w:b/>
                <w:sz w:val="24"/>
                <w:szCs w:val="24"/>
              </w:rPr>
              <w:t>Висок утицај</w:t>
            </w:r>
          </w:p>
        </w:tc>
        <w:tc>
          <w:tcPr>
            <w:tcW w:w="3402" w:type="dxa"/>
            <w:gridSpan w:val="2"/>
            <w:shd w:val="clear" w:color="auto" w:fill="C6D9F1" w:themeFill="text2" w:themeFillTint="33"/>
          </w:tcPr>
          <w:p w14:paraId="348F7F4D" w14:textId="77777777" w:rsidR="000D0C92" w:rsidRPr="005771AF" w:rsidRDefault="000D0C92" w:rsidP="00293633">
            <w:pPr>
              <w:autoSpaceDE w:val="0"/>
              <w:autoSpaceDN w:val="0"/>
              <w:adjustRightInd w:val="0"/>
              <w:spacing w:before="240" w:line="276" w:lineRule="auto"/>
              <w:rPr>
                <w:rFonts w:ascii="Times New Roman" w:hAnsi="Times New Roman" w:cs="Times New Roman"/>
                <w:sz w:val="24"/>
                <w:szCs w:val="24"/>
              </w:rPr>
            </w:pPr>
            <w:r w:rsidRPr="005771AF">
              <w:rPr>
                <w:rFonts w:ascii="Times New Roman" w:hAnsi="Times New Roman" w:cs="Times New Roman"/>
                <w:sz w:val="24"/>
                <w:szCs w:val="24"/>
              </w:rPr>
              <w:t>Врло сложена, политички осетљива или са значајним финансијским трошковима</w:t>
            </w:r>
          </w:p>
        </w:tc>
        <w:tc>
          <w:tcPr>
            <w:tcW w:w="1417" w:type="dxa"/>
            <w:shd w:val="clear" w:color="auto" w:fill="C6D9F1" w:themeFill="text2" w:themeFillTint="33"/>
          </w:tcPr>
          <w:p w14:paraId="0013732F" w14:textId="77777777" w:rsidR="000D0C92" w:rsidRPr="005771AF" w:rsidRDefault="000D0C92" w:rsidP="00293633">
            <w:pPr>
              <w:autoSpaceDE w:val="0"/>
              <w:autoSpaceDN w:val="0"/>
              <w:adjustRightInd w:val="0"/>
              <w:spacing w:before="240" w:line="276" w:lineRule="auto"/>
              <w:ind w:left="2"/>
              <w:rPr>
                <w:rFonts w:ascii="Times New Roman" w:hAnsi="Times New Roman" w:cs="Times New Roman"/>
                <w:b/>
                <w:sz w:val="24"/>
                <w:szCs w:val="24"/>
              </w:rPr>
            </w:pPr>
            <w:r w:rsidRPr="005771AF">
              <w:rPr>
                <w:rFonts w:ascii="Times New Roman" w:hAnsi="Times New Roman" w:cs="Times New Roman"/>
                <w:b/>
                <w:sz w:val="24"/>
                <w:szCs w:val="24"/>
              </w:rPr>
              <w:t>Висок приоритет</w:t>
            </w:r>
          </w:p>
        </w:tc>
        <w:tc>
          <w:tcPr>
            <w:tcW w:w="3702" w:type="dxa"/>
            <w:gridSpan w:val="2"/>
            <w:shd w:val="clear" w:color="auto" w:fill="C6D9F1" w:themeFill="text2" w:themeFillTint="33"/>
          </w:tcPr>
          <w:p w14:paraId="05368D1F" w14:textId="77777777" w:rsidR="000D0C92" w:rsidRPr="005771AF" w:rsidRDefault="000D0C92" w:rsidP="00293633">
            <w:pPr>
              <w:autoSpaceDE w:val="0"/>
              <w:autoSpaceDN w:val="0"/>
              <w:adjustRightInd w:val="0"/>
              <w:spacing w:before="240" w:line="276" w:lineRule="auto"/>
              <w:ind w:left="34"/>
              <w:rPr>
                <w:rFonts w:ascii="Times New Roman" w:hAnsi="Times New Roman" w:cs="Times New Roman"/>
                <w:sz w:val="24"/>
                <w:szCs w:val="24"/>
              </w:rPr>
            </w:pPr>
            <w:r w:rsidRPr="005771AF">
              <w:rPr>
                <w:rFonts w:ascii="Times New Roman" w:hAnsi="Times New Roman" w:cs="Times New Roman"/>
                <w:sz w:val="24"/>
                <w:szCs w:val="24"/>
              </w:rPr>
              <w:t>Мере Владе односно јединице локалне самоуправе високог политичког приоритета, са значајним политичким, фискалним или правним последицама</w:t>
            </w:r>
          </w:p>
        </w:tc>
      </w:tr>
      <w:tr w:rsidR="000D0C92" w:rsidRPr="005771AF" w14:paraId="401AC599" w14:textId="77777777" w:rsidTr="00293633">
        <w:tc>
          <w:tcPr>
            <w:tcW w:w="1101" w:type="dxa"/>
            <w:shd w:val="clear" w:color="auto" w:fill="C6D9F1" w:themeFill="text2" w:themeFillTint="33"/>
          </w:tcPr>
          <w:p w14:paraId="15375632" w14:textId="77777777" w:rsidR="000D0C92" w:rsidRPr="005771AF" w:rsidRDefault="000D0C92" w:rsidP="00293633">
            <w:pPr>
              <w:autoSpaceDE w:val="0"/>
              <w:autoSpaceDN w:val="0"/>
              <w:adjustRightInd w:val="0"/>
              <w:spacing w:before="240" w:line="276" w:lineRule="auto"/>
              <w:rPr>
                <w:rFonts w:ascii="Times New Roman" w:hAnsi="Times New Roman" w:cs="Times New Roman"/>
                <w:b/>
                <w:sz w:val="24"/>
                <w:szCs w:val="24"/>
              </w:rPr>
            </w:pPr>
            <w:r w:rsidRPr="005771AF">
              <w:rPr>
                <w:rFonts w:ascii="Times New Roman" w:hAnsi="Times New Roman" w:cs="Times New Roman"/>
                <w:b/>
                <w:sz w:val="24"/>
                <w:szCs w:val="24"/>
              </w:rPr>
              <w:t>Средњи утицај</w:t>
            </w:r>
          </w:p>
        </w:tc>
        <w:tc>
          <w:tcPr>
            <w:tcW w:w="3402" w:type="dxa"/>
            <w:gridSpan w:val="2"/>
            <w:shd w:val="clear" w:color="auto" w:fill="C6D9F1" w:themeFill="text2" w:themeFillTint="33"/>
          </w:tcPr>
          <w:p w14:paraId="06F28445" w14:textId="77777777" w:rsidR="000D0C92" w:rsidRPr="005771AF" w:rsidRDefault="000D0C92" w:rsidP="00293633">
            <w:pPr>
              <w:autoSpaceDE w:val="0"/>
              <w:autoSpaceDN w:val="0"/>
              <w:adjustRightInd w:val="0"/>
              <w:spacing w:before="240" w:line="276" w:lineRule="auto"/>
              <w:rPr>
                <w:rFonts w:ascii="Times New Roman" w:hAnsi="Times New Roman" w:cs="Times New Roman"/>
                <w:sz w:val="24"/>
                <w:szCs w:val="24"/>
              </w:rPr>
            </w:pPr>
            <w:r w:rsidRPr="005771AF">
              <w:rPr>
                <w:rFonts w:ascii="Times New Roman" w:hAnsi="Times New Roman" w:cs="Times New Roman"/>
                <w:sz w:val="24"/>
                <w:szCs w:val="24"/>
              </w:rPr>
              <w:t>Донекле сложена, политички осетљива или  са значајним финансијским трошковима</w:t>
            </w:r>
          </w:p>
        </w:tc>
        <w:tc>
          <w:tcPr>
            <w:tcW w:w="1417" w:type="dxa"/>
            <w:shd w:val="clear" w:color="auto" w:fill="C6D9F1" w:themeFill="text2" w:themeFillTint="33"/>
          </w:tcPr>
          <w:p w14:paraId="20C8ECA8" w14:textId="77777777" w:rsidR="000D0C92" w:rsidRPr="005771AF" w:rsidRDefault="000D0C92" w:rsidP="00293633">
            <w:pPr>
              <w:autoSpaceDE w:val="0"/>
              <w:autoSpaceDN w:val="0"/>
              <w:adjustRightInd w:val="0"/>
              <w:spacing w:before="240" w:line="276" w:lineRule="auto"/>
              <w:ind w:left="2"/>
              <w:rPr>
                <w:rFonts w:ascii="Times New Roman" w:hAnsi="Times New Roman" w:cs="Times New Roman"/>
                <w:b/>
                <w:sz w:val="24"/>
                <w:szCs w:val="24"/>
              </w:rPr>
            </w:pPr>
            <w:r w:rsidRPr="005771AF">
              <w:rPr>
                <w:rFonts w:ascii="Times New Roman" w:hAnsi="Times New Roman" w:cs="Times New Roman"/>
                <w:b/>
                <w:sz w:val="24"/>
                <w:szCs w:val="24"/>
              </w:rPr>
              <w:t xml:space="preserve">Средњи приоритет </w:t>
            </w:r>
          </w:p>
        </w:tc>
        <w:tc>
          <w:tcPr>
            <w:tcW w:w="3702" w:type="dxa"/>
            <w:gridSpan w:val="2"/>
            <w:shd w:val="clear" w:color="auto" w:fill="C6D9F1" w:themeFill="text2" w:themeFillTint="33"/>
          </w:tcPr>
          <w:p w14:paraId="572BA30B" w14:textId="77777777" w:rsidR="000D0C92" w:rsidRPr="005771AF" w:rsidRDefault="000D0C92" w:rsidP="00293633">
            <w:pPr>
              <w:autoSpaceDE w:val="0"/>
              <w:autoSpaceDN w:val="0"/>
              <w:adjustRightInd w:val="0"/>
              <w:spacing w:before="240" w:line="276" w:lineRule="auto"/>
              <w:ind w:left="34"/>
              <w:rPr>
                <w:rFonts w:ascii="Times New Roman" w:hAnsi="Times New Roman" w:cs="Times New Roman"/>
                <w:sz w:val="24"/>
                <w:szCs w:val="24"/>
              </w:rPr>
            </w:pPr>
            <w:r w:rsidRPr="005771AF">
              <w:rPr>
                <w:rFonts w:ascii="Times New Roman" w:hAnsi="Times New Roman" w:cs="Times New Roman"/>
                <w:sz w:val="24"/>
                <w:szCs w:val="24"/>
              </w:rPr>
              <w:t>Мере Владе односно јединице локалне самоуправе са мањим  политичким, фискалним или правним последицама</w:t>
            </w:r>
          </w:p>
        </w:tc>
      </w:tr>
      <w:tr w:rsidR="000D0C92" w:rsidRPr="005771AF" w14:paraId="2681DDB1" w14:textId="77777777" w:rsidTr="00293633">
        <w:tc>
          <w:tcPr>
            <w:tcW w:w="1101" w:type="dxa"/>
            <w:shd w:val="clear" w:color="auto" w:fill="C6D9F1" w:themeFill="text2" w:themeFillTint="33"/>
          </w:tcPr>
          <w:p w14:paraId="5E1B47EF" w14:textId="77777777" w:rsidR="000D0C92" w:rsidRPr="005771AF" w:rsidRDefault="000D0C92" w:rsidP="00293633">
            <w:pPr>
              <w:autoSpaceDE w:val="0"/>
              <w:autoSpaceDN w:val="0"/>
              <w:adjustRightInd w:val="0"/>
              <w:spacing w:before="240" w:line="276" w:lineRule="auto"/>
              <w:rPr>
                <w:rFonts w:ascii="Times New Roman" w:hAnsi="Times New Roman" w:cs="Times New Roman"/>
                <w:b/>
                <w:sz w:val="24"/>
                <w:szCs w:val="24"/>
              </w:rPr>
            </w:pPr>
            <w:r w:rsidRPr="005771AF">
              <w:rPr>
                <w:rFonts w:ascii="Times New Roman" w:hAnsi="Times New Roman" w:cs="Times New Roman"/>
                <w:b/>
                <w:sz w:val="24"/>
                <w:szCs w:val="24"/>
              </w:rPr>
              <w:t>Низак утицај</w:t>
            </w:r>
          </w:p>
        </w:tc>
        <w:tc>
          <w:tcPr>
            <w:tcW w:w="3402" w:type="dxa"/>
            <w:gridSpan w:val="2"/>
            <w:shd w:val="clear" w:color="auto" w:fill="C6D9F1" w:themeFill="text2" w:themeFillTint="33"/>
          </w:tcPr>
          <w:p w14:paraId="57A3955B" w14:textId="77777777" w:rsidR="000D0C92" w:rsidRPr="005771AF" w:rsidRDefault="000D0C92" w:rsidP="00293633">
            <w:pPr>
              <w:autoSpaceDE w:val="0"/>
              <w:autoSpaceDN w:val="0"/>
              <w:adjustRightInd w:val="0"/>
              <w:spacing w:before="240" w:line="276" w:lineRule="auto"/>
              <w:rPr>
                <w:rFonts w:ascii="Times New Roman" w:hAnsi="Times New Roman" w:cs="Times New Roman"/>
                <w:sz w:val="24"/>
                <w:szCs w:val="24"/>
              </w:rPr>
            </w:pPr>
            <w:r w:rsidRPr="005771AF">
              <w:rPr>
                <w:rFonts w:ascii="Times New Roman" w:hAnsi="Times New Roman" w:cs="Times New Roman"/>
                <w:sz w:val="24"/>
                <w:szCs w:val="24"/>
              </w:rPr>
              <w:t xml:space="preserve">Врло јасна,  њено спровођење проузрокује минималане трошкове </w:t>
            </w:r>
          </w:p>
        </w:tc>
        <w:tc>
          <w:tcPr>
            <w:tcW w:w="1417" w:type="dxa"/>
            <w:shd w:val="clear" w:color="auto" w:fill="C6D9F1" w:themeFill="text2" w:themeFillTint="33"/>
          </w:tcPr>
          <w:p w14:paraId="39A5B5BA" w14:textId="77777777" w:rsidR="000D0C92" w:rsidRPr="005771AF" w:rsidRDefault="000D0C92" w:rsidP="00293633">
            <w:pPr>
              <w:autoSpaceDE w:val="0"/>
              <w:autoSpaceDN w:val="0"/>
              <w:adjustRightInd w:val="0"/>
              <w:spacing w:before="240" w:line="276" w:lineRule="auto"/>
              <w:ind w:left="2"/>
              <w:rPr>
                <w:rFonts w:ascii="Times New Roman" w:hAnsi="Times New Roman" w:cs="Times New Roman"/>
                <w:b/>
                <w:sz w:val="24"/>
                <w:szCs w:val="24"/>
              </w:rPr>
            </w:pPr>
            <w:r w:rsidRPr="005771AF">
              <w:rPr>
                <w:rFonts w:ascii="Times New Roman" w:hAnsi="Times New Roman" w:cs="Times New Roman"/>
                <w:b/>
                <w:sz w:val="24"/>
                <w:szCs w:val="24"/>
              </w:rPr>
              <w:t>Низак приоритет</w:t>
            </w:r>
          </w:p>
        </w:tc>
        <w:tc>
          <w:tcPr>
            <w:tcW w:w="3702" w:type="dxa"/>
            <w:gridSpan w:val="2"/>
            <w:shd w:val="clear" w:color="auto" w:fill="C6D9F1" w:themeFill="text2" w:themeFillTint="33"/>
          </w:tcPr>
          <w:p w14:paraId="2539691A" w14:textId="77777777" w:rsidR="000D0C92" w:rsidRPr="005771AF" w:rsidRDefault="000D0C92" w:rsidP="00293633">
            <w:pPr>
              <w:autoSpaceDE w:val="0"/>
              <w:autoSpaceDN w:val="0"/>
              <w:adjustRightInd w:val="0"/>
              <w:spacing w:before="240" w:line="276" w:lineRule="auto"/>
              <w:ind w:left="34"/>
              <w:rPr>
                <w:rFonts w:ascii="Times New Roman" w:hAnsi="Times New Roman" w:cs="Times New Roman"/>
                <w:sz w:val="24"/>
                <w:szCs w:val="24"/>
              </w:rPr>
            </w:pPr>
            <w:r w:rsidRPr="005771AF">
              <w:rPr>
                <w:rFonts w:ascii="Times New Roman" w:hAnsi="Times New Roman" w:cs="Times New Roman"/>
                <w:sz w:val="24"/>
                <w:szCs w:val="24"/>
              </w:rPr>
              <w:t>Мере министарства или других органа државне управе, односно јединица локалне самоуправе  које ће, у случају да не буду реализоване, изазвати минималне штетне последице</w:t>
            </w:r>
          </w:p>
        </w:tc>
      </w:tr>
      <w:tr w:rsidR="000D0C92" w:rsidRPr="005771AF" w14:paraId="4E9D48D0" w14:textId="77777777" w:rsidTr="00293633">
        <w:tc>
          <w:tcPr>
            <w:tcW w:w="9622" w:type="dxa"/>
            <w:gridSpan w:val="6"/>
            <w:shd w:val="clear" w:color="auto" w:fill="C6D9F1" w:themeFill="text2" w:themeFillTint="33"/>
          </w:tcPr>
          <w:p w14:paraId="5F22A192" w14:textId="77777777" w:rsidR="000D0C92" w:rsidRPr="005771AF" w:rsidRDefault="000D0C92" w:rsidP="00293633">
            <w:pPr>
              <w:pStyle w:val="Caption"/>
              <w:spacing w:before="240" w:after="0" w:line="276" w:lineRule="auto"/>
              <w:jc w:val="center"/>
              <w:rPr>
                <w:rFonts w:ascii="Times New Roman" w:hAnsi="Times New Roman"/>
                <w:color w:val="auto"/>
                <w:sz w:val="24"/>
                <w:szCs w:val="24"/>
              </w:rPr>
            </w:pPr>
            <w:r w:rsidRPr="005771AF">
              <w:rPr>
                <w:rFonts w:ascii="Times New Roman" w:hAnsi="Times New Roman"/>
                <w:color w:val="auto"/>
                <w:sz w:val="24"/>
                <w:szCs w:val="24"/>
              </w:rPr>
              <w:t>Утврђивање потребе за спровођење Анализе ефеката (у даљем тексту: АЕ)</w:t>
            </w:r>
          </w:p>
        </w:tc>
      </w:tr>
      <w:tr w:rsidR="000D0C92" w:rsidRPr="005771AF" w14:paraId="23997576" w14:textId="77777777" w:rsidTr="00293633">
        <w:tc>
          <w:tcPr>
            <w:tcW w:w="2093" w:type="dxa"/>
            <w:gridSpan w:val="2"/>
            <w:shd w:val="clear" w:color="auto" w:fill="C6D9F1" w:themeFill="text2" w:themeFillTint="33"/>
          </w:tcPr>
          <w:p w14:paraId="02FF2730" w14:textId="77777777" w:rsidR="000D0C92" w:rsidRPr="005771AF" w:rsidRDefault="000D0C92" w:rsidP="00293633">
            <w:pPr>
              <w:autoSpaceDE w:val="0"/>
              <w:autoSpaceDN w:val="0"/>
              <w:adjustRightInd w:val="0"/>
              <w:spacing w:before="240" w:line="276" w:lineRule="auto"/>
              <w:rPr>
                <w:rFonts w:ascii="Times New Roman" w:hAnsi="Times New Roman" w:cs="Times New Roman"/>
                <w:b/>
                <w:sz w:val="24"/>
                <w:szCs w:val="24"/>
              </w:rPr>
            </w:pPr>
          </w:p>
        </w:tc>
        <w:tc>
          <w:tcPr>
            <w:tcW w:w="2410" w:type="dxa"/>
            <w:shd w:val="clear" w:color="auto" w:fill="C6D9F1" w:themeFill="text2" w:themeFillTint="33"/>
          </w:tcPr>
          <w:p w14:paraId="118F04D4" w14:textId="77777777" w:rsidR="000D0C92" w:rsidRPr="005771AF" w:rsidRDefault="000D0C92" w:rsidP="00293633">
            <w:pPr>
              <w:autoSpaceDE w:val="0"/>
              <w:autoSpaceDN w:val="0"/>
              <w:adjustRightInd w:val="0"/>
              <w:spacing w:before="240" w:line="276" w:lineRule="auto"/>
              <w:ind w:left="2"/>
              <w:rPr>
                <w:rFonts w:ascii="Times New Roman" w:hAnsi="Times New Roman" w:cs="Times New Roman"/>
                <w:b/>
                <w:sz w:val="24"/>
                <w:szCs w:val="24"/>
              </w:rPr>
            </w:pPr>
            <w:r w:rsidRPr="005771AF">
              <w:rPr>
                <w:rFonts w:ascii="Times New Roman" w:hAnsi="Times New Roman" w:cs="Times New Roman"/>
                <w:b/>
                <w:sz w:val="24"/>
                <w:szCs w:val="24"/>
              </w:rPr>
              <w:t>Висок приоритет</w:t>
            </w:r>
          </w:p>
        </w:tc>
        <w:tc>
          <w:tcPr>
            <w:tcW w:w="2835" w:type="dxa"/>
            <w:gridSpan w:val="2"/>
            <w:shd w:val="clear" w:color="auto" w:fill="C6D9F1" w:themeFill="text2" w:themeFillTint="33"/>
          </w:tcPr>
          <w:p w14:paraId="36B8E8D3" w14:textId="77777777" w:rsidR="000D0C92" w:rsidRPr="005771AF" w:rsidRDefault="000D0C92" w:rsidP="00293633">
            <w:pPr>
              <w:autoSpaceDE w:val="0"/>
              <w:autoSpaceDN w:val="0"/>
              <w:adjustRightInd w:val="0"/>
              <w:spacing w:before="240" w:line="276" w:lineRule="auto"/>
              <w:ind w:left="2"/>
              <w:rPr>
                <w:rFonts w:ascii="Times New Roman" w:hAnsi="Times New Roman" w:cs="Times New Roman"/>
                <w:b/>
                <w:sz w:val="24"/>
                <w:szCs w:val="24"/>
              </w:rPr>
            </w:pPr>
            <w:r w:rsidRPr="005771AF">
              <w:rPr>
                <w:rFonts w:ascii="Times New Roman" w:hAnsi="Times New Roman" w:cs="Times New Roman"/>
                <w:b/>
                <w:sz w:val="24"/>
                <w:szCs w:val="24"/>
              </w:rPr>
              <w:t>Средњи приоритет</w:t>
            </w:r>
          </w:p>
        </w:tc>
        <w:tc>
          <w:tcPr>
            <w:tcW w:w="2284" w:type="dxa"/>
            <w:shd w:val="clear" w:color="auto" w:fill="C6D9F1" w:themeFill="text2" w:themeFillTint="33"/>
          </w:tcPr>
          <w:p w14:paraId="6EC8ACC8" w14:textId="77777777" w:rsidR="000D0C92" w:rsidRPr="005771AF" w:rsidRDefault="000D0C92" w:rsidP="00293633">
            <w:pPr>
              <w:autoSpaceDE w:val="0"/>
              <w:autoSpaceDN w:val="0"/>
              <w:adjustRightInd w:val="0"/>
              <w:spacing w:before="240" w:line="276" w:lineRule="auto"/>
              <w:ind w:left="2"/>
              <w:rPr>
                <w:rFonts w:ascii="Times New Roman" w:hAnsi="Times New Roman" w:cs="Times New Roman"/>
                <w:b/>
                <w:sz w:val="24"/>
                <w:szCs w:val="24"/>
              </w:rPr>
            </w:pPr>
            <w:r w:rsidRPr="005771AF">
              <w:rPr>
                <w:rFonts w:ascii="Times New Roman" w:hAnsi="Times New Roman" w:cs="Times New Roman"/>
                <w:b/>
                <w:sz w:val="24"/>
                <w:szCs w:val="24"/>
              </w:rPr>
              <w:t>Низак приоритет</w:t>
            </w:r>
          </w:p>
        </w:tc>
      </w:tr>
      <w:tr w:rsidR="000D0C92" w:rsidRPr="005771AF" w14:paraId="1799BA4E" w14:textId="77777777" w:rsidTr="00293633">
        <w:tc>
          <w:tcPr>
            <w:tcW w:w="2093" w:type="dxa"/>
            <w:gridSpan w:val="2"/>
            <w:shd w:val="clear" w:color="auto" w:fill="C6D9F1" w:themeFill="text2" w:themeFillTint="33"/>
          </w:tcPr>
          <w:p w14:paraId="513BECA2" w14:textId="77777777" w:rsidR="000D0C92" w:rsidRPr="005771AF" w:rsidRDefault="000D0C92" w:rsidP="00293633">
            <w:pPr>
              <w:autoSpaceDE w:val="0"/>
              <w:autoSpaceDN w:val="0"/>
              <w:adjustRightInd w:val="0"/>
              <w:spacing w:before="240" w:line="276" w:lineRule="auto"/>
              <w:rPr>
                <w:rFonts w:ascii="Times New Roman" w:hAnsi="Times New Roman" w:cs="Times New Roman"/>
                <w:b/>
                <w:sz w:val="24"/>
                <w:szCs w:val="24"/>
              </w:rPr>
            </w:pPr>
            <w:r w:rsidRPr="005771AF">
              <w:rPr>
                <w:rFonts w:ascii="Times New Roman" w:hAnsi="Times New Roman" w:cs="Times New Roman"/>
                <w:b/>
                <w:sz w:val="24"/>
                <w:szCs w:val="24"/>
              </w:rPr>
              <w:t>Висок утицај</w:t>
            </w:r>
          </w:p>
        </w:tc>
        <w:tc>
          <w:tcPr>
            <w:tcW w:w="2410" w:type="dxa"/>
            <w:shd w:val="clear" w:color="auto" w:fill="C6D9F1" w:themeFill="text2" w:themeFillTint="33"/>
          </w:tcPr>
          <w:p w14:paraId="02F1E89C" w14:textId="77777777" w:rsidR="000D0C92" w:rsidRPr="005771AF" w:rsidRDefault="000D0C92" w:rsidP="00293633">
            <w:pPr>
              <w:autoSpaceDE w:val="0"/>
              <w:autoSpaceDN w:val="0"/>
              <w:adjustRightInd w:val="0"/>
              <w:spacing w:before="240" w:line="276" w:lineRule="auto"/>
              <w:rPr>
                <w:rFonts w:ascii="Times New Roman" w:hAnsi="Times New Roman" w:cs="Times New Roman"/>
                <w:sz w:val="24"/>
                <w:szCs w:val="24"/>
              </w:rPr>
            </w:pPr>
            <w:r w:rsidRPr="005771AF">
              <w:rPr>
                <w:rFonts w:ascii="Times New Roman" w:hAnsi="Times New Roman" w:cs="Times New Roman"/>
                <w:sz w:val="24"/>
                <w:szCs w:val="24"/>
              </w:rPr>
              <w:t>АЕ потребна</w:t>
            </w:r>
          </w:p>
        </w:tc>
        <w:tc>
          <w:tcPr>
            <w:tcW w:w="2835" w:type="dxa"/>
            <w:gridSpan w:val="2"/>
            <w:shd w:val="clear" w:color="auto" w:fill="C6D9F1" w:themeFill="text2" w:themeFillTint="33"/>
          </w:tcPr>
          <w:p w14:paraId="15754F6A" w14:textId="77777777" w:rsidR="000D0C92" w:rsidRPr="005771AF" w:rsidRDefault="000D0C92" w:rsidP="00293633">
            <w:pPr>
              <w:autoSpaceDE w:val="0"/>
              <w:autoSpaceDN w:val="0"/>
              <w:adjustRightInd w:val="0"/>
              <w:spacing w:before="240" w:line="276" w:lineRule="auto"/>
              <w:ind w:left="2"/>
              <w:rPr>
                <w:rFonts w:ascii="Times New Roman" w:hAnsi="Times New Roman" w:cs="Times New Roman"/>
                <w:b/>
                <w:sz w:val="24"/>
                <w:szCs w:val="24"/>
              </w:rPr>
            </w:pPr>
            <w:r w:rsidRPr="005771AF">
              <w:rPr>
                <w:rFonts w:ascii="Times New Roman" w:hAnsi="Times New Roman" w:cs="Times New Roman"/>
                <w:sz w:val="24"/>
                <w:szCs w:val="24"/>
              </w:rPr>
              <w:t>АЕ потребна</w:t>
            </w:r>
          </w:p>
        </w:tc>
        <w:tc>
          <w:tcPr>
            <w:tcW w:w="2284" w:type="dxa"/>
            <w:shd w:val="clear" w:color="auto" w:fill="C6D9F1" w:themeFill="text2" w:themeFillTint="33"/>
          </w:tcPr>
          <w:p w14:paraId="50744577" w14:textId="77777777" w:rsidR="000D0C92" w:rsidRPr="005771AF" w:rsidRDefault="000D0C92" w:rsidP="00293633">
            <w:pPr>
              <w:autoSpaceDE w:val="0"/>
              <w:autoSpaceDN w:val="0"/>
              <w:adjustRightInd w:val="0"/>
              <w:spacing w:before="240" w:line="276" w:lineRule="auto"/>
              <w:ind w:left="34"/>
              <w:rPr>
                <w:rFonts w:ascii="Times New Roman" w:hAnsi="Times New Roman" w:cs="Times New Roman"/>
                <w:sz w:val="24"/>
                <w:szCs w:val="24"/>
              </w:rPr>
            </w:pPr>
            <w:r w:rsidRPr="005771AF">
              <w:rPr>
                <w:rFonts w:ascii="Times New Roman" w:hAnsi="Times New Roman" w:cs="Times New Roman"/>
                <w:sz w:val="24"/>
                <w:szCs w:val="24"/>
              </w:rPr>
              <w:t>АЕ потребна</w:t>
            </w:r>
          </w:p>
        </w:tc>
      </w:tr>
      <w:tr w:rsidR="000D0C92" w:rsidRPr="005771AF" w14:paraId="7739DDDF" w14:textId="77777777" w:rsidTr="00293633">
        <w:tc>
          <w:tcPr>
            <w:tcW w:w="2093" w:type="dxa"/>
            <w:gridSpan w:val="2"/>
            <w:shd w:val="clear" w:color="auto" w:fill="C6D9F1" w:themeFill="text2" w:themeFillTint="33"/>
          </w:tcPr>
          <w:p w14:paraId="7F8CEE2A" w14:textId="77777777" w:rsidR="000D0C92" w:rsidRPr="005771AF" w:rsidRDefault="000D0C92" w:rsidP="00293633">
            <w:pPr>
              <w:autoSpaceDE w:val="0"/>
              <w:autoSpaceDN w:val="0"/>
              <w:adjustRightInd w:val="0"/>
              <w:spacing w:before="240" w:line="276" w:lineRule="auto"/>
              <w:rPr>
                <w:rFonts w:ascii="Times New Roman" w:hAnsi="Times New Roman" w:cs="Times New Roman"/>
                <w:b/>
                <w:sz w:val="24"/>
                <w:szCs w:val="24"/>
              </w:rPr>
            </w:pPr>
            <w:r w:rsidRPr="005771AF">
              <w:rPr>
                <w:rFonts w:ascii="Times New Roman" w:hAnsi="Times New Roman" w:cs="Times New Roman"/>
                <w:b/>
                <w:sz w:val="24"/>
                <w:szCs w:val="24"/>
              </w:rPr>
              <w:t>Средњи утицај</w:t>
            </w:r>
          </w:p>
        </w:tc>
        <w:tc>
          <w:tcPr>
            <w:tcW w:w="2410" w:type="dxa"/>
            <w:shd w:val="clear" w:color="auto" w:fill="C6D9F1" w:themeFill="text2" w:themeFillTint="33"/>
          </w:tcPr>
          <w:p w14:paraId="5C99CB6D" w14:textId="77777777" w:rsidR="000D0C92" w:rsidRPr="005771AF" w:rsidRDefault="000D0C92" w:rsidP="00293633">
            <w:pPr>
              <w:autoSpaceDE w:val="0"/>
              <w:autoSpaceDN w:val="0"/>
              <w:adjustRightInd w:val="0"/>
              <w:spacing w:before="240" w:line="276" w:lineRule="auto"/>
              <w:rPr>
                <w:rFonts w:ascii="Times New Roman" w:hAnsi="Times New Roman" w:cs="Times New Roman"/>
                <w:sz w:val="24"/>
                <w:szCs w:val="24"/>
              </w:rPr>
            </w:pPr>
            <w:r w:rsidRPr="005771AF">
              <w:rPr>
                <w:rFonts w:ascii="Times New Roman" w:hAnsi="Times New Roman" w:cs="Times New Roman"/>
                <w:sz w:val="24"/>
                <w:szCs w:val="24"/>
              </w:rPr>
              <w:t>АЕ потребна</w:t>
            </w:r>
          </w:p>
        </w:tc>
        <w:tc>
          <w:tcPr>
            <w:tcW w:w="2835" w:type="dxa"/>
            <w:gridSpan w:val="2"/>
            <w:shd w:val="clear" w:color="auto" w:fill="C6D9F1" w:themeFill="text2" w:themeFillTint="33"/>
          </w:tcPr>
          <w:p w14:paraId="131DEC57" w14:textId="77777777" w:rsidR="000D0C92" w:rsidRPr="005771AF" w:rsidRDefault="000D0C92" w:rsidP="00293633">
            <w:pPr>
              <w:autoSpaceDE w:val="0"/>
              <w:autoSpaceDN w:val="0"/>
              <w:adjustRightInd w:val="0"/>
              <w:spacing w:before="240" w:line="276" w:lineRule="auto"/>
              <w:ind w:left="2"/>
              <w:rPr>
                <w:rFonts w:ascii="Times New Roman" w:hAnsi="Times New Roman" w:cs="Times New Roman"/>
                <w:b/>
                <w:sz w:val="24"/>
                <w:szCs w:val="24"/>
              </w:rPr>
            </w:pPr>
            <w:r w:rsidRPr="005771AF">
              <w:rPr>
                <w:rFonts w:ascii="Times New Roman" w:hAnsi="Times New Roman" w:cs="Times New Roman"/>
                <w:sz w:val="24"/>
                <w:szCs w:val="24"/>
              </w:rPr>
              <w:t>АЕ потребна</w:t>
            </w:r>
          </w:p>
        </w:tc>
        <w:tc>
          <w:tcPr>
            <w:tcW w:w="2284" w:type="dxa"/>
            <w:shd w:val="clear" w:color="auto" w:fill="C6D9F1" w:themeFill="text2" w:themeFillTint="33"/>
          </w:tcPr>
          <w:p w14:paraId="7E0093FA" w14:textId="77777777" w:rsidR="000D0C92" w:rsidRPr="005771AF" w:rsidRDefault="000D0C92" w:rsidP="00293633">
            <w:pPr>
              <w:autoSpaceDE w:val="0"/>
              <w:autoSpaceDN w:val="0"/>
              <w:adjustRightInd w:val="0"/>
              <w:spacing w:before="240" w:line="276" w:lineRule="auto"/>
              <w:ind w:left="34"/>
              <w:rPr>
                <w:rFonts w:ascii="Times New Roman" w:hAnsi="Times New Roman" w:cs="Times New Roman"/>
                <w:sz w:val="24"/>
                <w:szCs w:val="24"/>
              </w:rPr>
            </w:pPr>
            <w:r w:rsidRPr="005771AF">
              <w:rPr>
                <w:rFonts w:ascii="Times New Roman" w:hAnsi="Times New Roman" w:cs="Times New Roman"/>
                <w:sz w:val="24"/>
                <w:szCs w:val="24"/>
              </w:rPr>
              <w:t>АЕ потребна</w:t>
            </w:r>
          </w:p>
        </w:tc>
      </w:tr>
      <w:tr w:rsidR="000D0C92" w:rsidRPr="005771AF" w14:paraId="27A2029E" w14:textId="77777777" w:rsidTr="00293633">
        <w:trPr>
          <w:trHeight w:val="756"/>
        </w:trPr>
        <w:tc>
          <w:tcPr>
            <w:tcW w:w="2093" w:type="dxa"/>
            <w:gridSpan w:val="2"/>
            <w:shd w:val="clear" w:color="auto" w:fill="C6D9F1" w:themeFill="text2" w:themeFillTint="33"/>
          </w:tcPr>
          <w:p w14:paraId="02019E30" w14:textId="77777777" w:rsidR="000D0C92" w:rsidRPr="005771AF" w:rsidRDefault="000D0C92" w:rsidP="00293633">
            <w:pPr>
              <w:autoSpaceDE w:val="0"/>
              <w:autoSpaceDN w:val="0"/>
              <w:adjustRightInd w:val="0"/>
              <w:spacing w:before="240" w:line="276" w:lineRule="auto"/>
              <w:rPr>
                <w:rFonts w:ascii="Times New Roman" w:hAnsi="Times New Roman" w:cs="Times New Roman"/>
                <w:b/>
                <w:sz w:val="24"/>
                <w:szCs w:val="24"/>
              </w:rPr>
            </w:pPr>
            <w:r w:rsidRPr="005771AF">
              <w:rPr>
                <w:rFonts w:ascii="Times New Roman" w:hAnsi="Times New Roman" w:cs="Times New Roman"/>
                <w:b/>
                <w:sz w:val="24"/>
                <w:szCs w:val="24"/>
              </w:rPr>
              <w:t>Низак утицај</w:t>
            </w:r>
          </w:p>
        </w:tc>
        <w:tc>
          <w:tcPr>
            <w:tcW w:w="2410" w:type="dxa"/>
            <w:shd w:val="clear" w:color="auto" w:fill="C6D9F1" w:themeFill="text2" w:themeFillTint="33"/>
          </w:tcPr>
          <w:p w14:paraId="131E59C1" w14:textId="77777777" w:rsidR="000D0C92" w:rsidRPr="005771AF" w:rsidRDefault="000D0C92" w:rsidP="00293633">
            <w:pPr>
              <w:autoSpaceDE w:val="0"/>
              <w:autoSpaceDN w:val="0"/>
              <w:adjustRightInd w:val="0"/>
              <w:spacing w:before="240" w:line="276" w:lineRule="auto"/>
              <w:rPr>
                <w:rFonts w:ascii="Times New Roman" w:hAnsi="Times New Roman" w:cs="Times New Roman"/>
                <w:sz w:val="24"/>
                <w:szCs w:val="24"/>
              </w:rPr>
            </w:pPr>
            <w:r w:rsidRPr="005771AF">
              <w:rPr>
                <w:rFonts w:ascii="Times New Roman" w:hAnsi="Times New Roman" w:cs="Times New Roman"/>
                <w:sz w:val="24"/>
                <w:szCs w:val="24"/>
              </w:rPr>
              <w:t>АЕ препоручена</w:t>
            </w:r>
          </w:p>
        </w:tc>
        <w:tc>
          <w:tcPr>
            <w:tcW w:w="2835" w:type="dxa"/>
            <w:gridSpan w:val="2"/>
            <w:shd w:val="clear" w:color="auto" w:fill="C6D9F1" w:themeFill="text2" w:themeFillTint="33"/>
          </w:tcPr>
          <w:p w14:paraId="0E65EB14" w14:textId="77777777" w:rsidR="000D0C92" w:rsidRPr="005771AF" w:rsidRDefault="000D0C92" w:rsidP="00293633">
            <w:pPr>
              <w:autoSpaceDE w:val="0"/>
              <w:autoSpaceDN w:val="0"/>
              <w:adjustRightInd w:val="0"/>
              <w:spacing w:before="240" w:line="276" w:lineRule="auto"/>
              <w:ind w:left="2"/>
              <w:rPr>
                <w:rFonts w:ascii="Times New Roman" w:hAnsi="Times New Roman" w:cs="Times New Roman"/>
                <w:b/>
                <w:sz w:val="24"/>
                <w:szCs w:val="24"/>
              </w:rPr>
            </w:pPr>
            <w:r w:rsidRPr="005771AF">
              <w:rPr>
                <w:rFonts w:ascii="Times New Roman" w:hAnsi="Times New Roman" w:cs="Times New Roman"/>
                <w:sz w:val="24"/>
                <w:szCs w:val="24"/>
              </w:rPr>
              <w:t>АЕ препоручена</w:t>
            </w:r>
          </w:p>
        </w:tc>
        <w:tc>
          <w:tcPr>
            <w:tcW w:w="2284" w:type="dxa"/>
            <w:shd w:val="clear" w:color="auto" w:fill="C6D9F1" w:themeFill="text2" w:themeFillTint="33"/>
          </w:tcPr>
          <w:p w14:paraId="76F81DF4" w14:textId="77777777" w:rsidR="000D0C92" w:rsidRPr="005771AF" w:rsidRDefault="000D0C92" w:rsidP="00293633">
            <w:pPr>
              <w:autoSpaceDE w:val="0"/>
              <w:autoSpaceDN w:val="0"/>
              <w:adjustRightInd w:val="0"/>
              <w:spacing w:before="240" w:line="276" w:lineRule="auto"/>
              <w:ind w:left="34"/>
              <w:rPr>
                <w:rFonts w:ascii="Times New Roman" w:hAnsi="Times New Roman" w:cs="Times New Roman"/>
                <w:sz w:val="24"/>
                <w:szCs w:val="24"/>
              </w:rPr>
            </w:pPr>
            <w:r w:rsidRPr="005771AF">
              <w:rPr>
                <w:rFonts w:ascii="Times New Roman" w:hAnsi="Times New Roman" w:cs="Times New Roman"/>
                <w:sz w:val="24"/>
                <w:szCs w:val="24"/>
              </w:rPr>
              <w:t>АЕ није потребна</w:t>
            </w:r>
          </w:p>
        </w:tc>
      </w:tr>
    </w:tbl>
    <w:p w14:paraId="70053E7D" w14:textId="77777777" w:rsidR="004628AD" w:rsidRPr="005771AF" w:rsidRDefault="004628AD">
      <w:pPr>
        <w:spacing w:after="200" w:line="276" w:lineRule="auto"/>
        <w:rPr>
          <w:rFonts w:ascii="Times New Roman" w:hAnsi="Times New Roman" w:cs="Times New Roman"/>
          <w:b/>
          <w:sz w:val="24"/>
          <w:szCs w:val="24"/>
          <w:u w:val="single"/>
        </w:rPr>
      </w:pPr>
    </w:p>
    <w:p w14:paraId="143B3301" w14:textId="77777777" w:rsidR="005B3773" w:rsidRPr="005771AF" w:rsidRDefault="005B3773" w:rsidP="005B3773">
      <w:pPr>
        <w:spacing w:before="240" w:line="276" w:lineRule="auto"/>
        <w:jc w:val="right"/>
        <w:rPr>
          <w:rFonts w:ascii="Times New Roman" w:hAnsi="Times New Roman" w:cs="Times New Roman"/>
          <w:b/>
          <w:sz w:val="24"/>
          <w:szCs w:val="24"/>
          <w:u w:val="single"/>
        </w:rPr>
      </w:pPr>
      <w:r w:rsidRPr="005771AF">
        <w:rPr>
          <w:rFonts w:ascii="Times New Roman" w:hAnsi="Times New Roman" w:cs="Times New Roman"/>
          <w:b/>
          <w:sz w:val="24"/>
          <w:szCs w:val="24"/>
          <w:u w:val="single"/>
        </w:rPr>
        <w:t>ПРИЛОГ 2:</w:t>
      </w:r>
    </w:p>
    <w:p w14:paraId="3E206EED" w14:textId="77777777" w:rsidR="005B3773" w:rsidRPr="005771AF" w:rsidRDefault="005B3773" w:rsidP="005B3773">
      <w:pPr>
        <w:spacing w:before="240" w:line="276" w:lineRule="auto"/>
        <w:ind w:firstLine="720"/>
        <w:jc w:val="both"/>
        <w:rPr>
          <w:rFonts w:ascii="Times New Roman" w:hAnsi="Times New Roman" w:cs="Times New Roman"/>
          <w:sz w:val="24"/>
          <w:szCs w:val="24"/>
        </w:rPr>
      </w:pPr>
    </w:p>
    <w:p w14:paraId="7D4C5176" w14:textId="77777777" w:rsidR="00A41B0D" w:rsidRPr="005771AF" w:rsidRDefault="005B3773" w:rsidP="00A41B0D">
      <w:pPr>
        <w:shd w:val="clear" w:color="auto" w:fill="C6D9F1" w:themeFill="text2" w:themeFillTint="33"/>
        <w:spacing w:after="0" w:line="240" w:lineRule="auto"/>
        <w:jc w:val="center"/>
        <w:rPr>
          <w:rFonts w:ascii="Times New Roman" w:hAnsi="Times New Roman" w:cs="Times New Roman"/>
          <w:b/>
          <w:sz w:val="24"/>
          <w:szCs w:val="24"/>
        </w:rPr>
      </w:pPr>
      <w:r w:rsidRPr="005771AF">
        <w:rPr>
          <w:rFonts w:ascii="Times New Roman" w:hAnsi="Times New Roman" w:cs="Times New Roman"/>
          <w:b/>
          <w:sz w:val="24"/>
          <w:szCs w:val="24"/>
        </w:rPr>
        <w:t xml:space="preserve">Кључна питања за </w:t>
      </w:r>
      <w:r w:rsidR="00A41B0D" w:rsidRPr="005771AF">
        <w:rPr>
          <w:rFonts w:ascii="Times New Roman" w:hAnsi="Times New Roman" w:cs="Times New Roman"/>
          <w:b/>
          <w:sz w:val="24"/>
          <w:szCs w:val="24"/>
        </w:rPr>
        <w:t xml:space="preserve">анализу постојећег стања и </w:t>
      </w:r>
    </w:p>
    <w:p w14:paraId="73DE1420" w14:textId="77777777" w:rsidR="005B3773" w:rsidRPr="005771AF" w:rsidRDefault="005B3773" w:rsidP="00A41B0D">
      <w:pPr>
        <w:shd w:val="clear" w:color="auto" w:fill="C6D9F1" w:themeFill="text2" w:themeFillTint="33"/>
        <w:spacing w:after="0" w:line="240" w:lineRule="auto"/>
        <w:jc w:val="center"/>
        <w:rPr>
          <w:rFonts w:ascii="Times New Roman" w:hAnsi="Times New Roman" w:cs="Times New Roman"/>
          <w:b/>
          <w:sz w:val="24"/>
          <w:szCs w:val="24"/>
        </w:rPr>
      </w:pPr>
      <w:r w:rsidRPr="005771AF">
        <w:rPr>
          <w:rFonts w:ascii="Times New Roman" w:hAnsi="Times New Roman" w:cs="Times New Roman"/>
          <w:b/>
          <w:sz w:val="24"/>
          <w:szCs w:val="24"/>
        </w:rPr>
        <w:t>правилно дефи</w:t>
      </w:r>
      <w:r w:rsidR="00150840" w:rsidRPr="005771AF">
        <w:rPr>
          <w:rFonts w:ascii="Times New Roman" w:hAnsi="Times New Roman" w:cs="Times New Roman"/>
          <w:b/>
          <w:sz w:val="24"/>
          <w:szCs w:val="24"/>
        </w:rPr>
        <w:t>нисање промене која се предлаже</w:t>
      </w:r>
    </w:p>
    <w:p w14:paraId="29B6FDFF" w14:textId="77777777" w:rsidR="00435456" w:rsidRPr="005771AF" w:rsidRDefault="00435456" w:rsidP="00A41B0D">
      <w:pPr>
        <w:shd w:val="clear" w:color="auto" w:fill="C6D9F1" w:themeFill="text2" w:themeFillTint="33"/>
        <w:spacing w:after="0" w:line="240" w:lineRule="auto"/>
        <w:jc w:val="center"/>
        <w:rPr>
          <w:rFonts w:ascii="Times New Roman" w:hAnsi="Times New Roman" w:cs="Times New Roman"/>
          <w:b/>
          <w:sz w:val="24"/>
          <w:szCs w:val="24"/>
        </w:rPr>
      </w:pPr>
    </w:p>
    <w:p w14:paraId="6C3AE88A" w14:textId="77777777" w:rsidR="005B3773" w:rsidRDefault="005B3773" w:rsidP="00CD3CF1">
      <w:pPr>
        <w:pStyle w:val="ListParagraph"/>
        <w:numPr>
          <w:ilvl w:val="0"/>
          <w:numId w:val="17"/>
        </w:numPr>
        <w:shd w:val="clear" w:color="auto" w:fill="C6D9F1" w:themeFill="text2" w:themeFillTint="33"/>
        <w:spacing w:after="0" w:line="276" w:lineRule="auto"/>
        <w:jc w:val="both"/>
        <w:rPr>
          <w:rFonts w:ascii="Times New Roman" w:hAnsi="Times New Roman" w:cs="Times New Roman"/>
          <w:sz w:val="24"/>
          <w:szCs w:val="24"/>
        </w:rPr>
      </w:pPr>
      <w:r w:rsidRPr="005771AF">
        <w:rPr>
          <w:rFonts w:ascii="Times New Roman" w:hAnsi="Times New Roman" w:cs="Times New Roman"/>
          <w:sz w:val="24"/>
          <w:szCs w:val="24"/>
        </w:rPr>
        <w:t>Који показатељи се прате у области, који су разлози због којих се ови показатељи прате и које су њихове вредности?</w:t>
      </w:r>
    </w:p>
    <w:p w14:paraId="2AF7EC39" w14:textId="77777777" w:rsidR="00682232" w:rsidRDefault="00682232" w:rsidP="00682232">
      <w:pPr>
        <w:pStyle w:val="ListParagraph"/>
        <w:shd w:val="clear" w:color="auto" w:fill="C6D9F1" w:themeFill="text2" w:themeFillTint="33"/>
        <w:spacing w:after="0" w:line="276" w:lineRule="auto"/>
        <w:ind w:left="360"/>
        <w:jc w:val="both"/>
        <w:rPr>
          <w:rFonts w:ascii="Times New Roman" w:hAnsi="Times New Roman" w:cs="Times New Roman"/>
          <w:sz w:val="24"/>
          <w:szCs w:val="24"/>
        </w:rPr>
      </w:pPr>
    </w:p>
    <w:p w14:paraId="042E0461" w14:textId="12DDB2C3" w:rsidR="00682232" w:rsidRPr="00682232" w:rsidRDefault="00682232" w:rsidP="00682232">
      <w:pPr>
        <w:ind w:firstLine="720"/>
        <w:jc w:val="both"/>
        <w:rPr>
          <w:color w:val="FF0000"/>
        </w:rPr>
      </w:pPr>
      <w:r w:rsidRPr="00682232">
        <w:rPr>
          <w:rFonts w:ascii="Times New Roman" w:hAnsi="Times New Roman" w:cs="Times New Roman"/>
          <w:sz w:val="24"/>
          <w:szCs w:val="24"/>
          <w:lang w:val="sr-Cyrl-RS"/>
        </w:rPr>
        <w:t>Стратегијом реформе јавне управе за период  од 2021. до 2030. године („Службени гласник РС“, број 42/21), као и Акционим планом за спровођење Стратегије реформе јавне управе за период од 2021. до 2025. године предвиђене су мере и активности које треба да доприносу остварењу како Општег циља у вези професионалне јавне управе</w:t>
      </w:r>
      <w:r w:rsidR="00191538">
        <w:rPr>
          <w:rFonts w:ascii="Times New Roman" w:hAnsi="Times New Roman" w:cs="Times New Roman"/>
          <w:sz w:val="24"/>
          <w:szCs w:val="24"/>
          <w:lang w:val="sr-Cyrl-RS"/>
        </w:rPr>
        <w:t xml:space="preserve"> која ће значајно допринети економској стабилности  повећању животног стандарда</w:t>
      </w:r>
      <w:r w:rsidR="0088649D">
        <w:rPr>
          <w:rStyle w:val="FootnoteReference"/>
          <w:rFonts w:ascii="Times New Roman" w:hAnsi="Times New Roman" w:cs="Times New Roman"/>
          <w:sz w:val="24"/>
          <w:szCs w:val="24"/>
          <w:lang w:val="sr-Cyrl-RS"/>
        </w:rPr>
        <w:footnoteReference w:id="1"/>
      </w:r>
      <w:r w:rsidRPr="00682232">
        <w:rPr>
          <w:rFonts w:ascii="Times New Roman" w:hAnsi="Times New Roman" w:cs="Times New Roman"/>
          <w:sz w:val="24"/>
          <w:szCs w:val="24"/>
          <w:lang w:val="sr-Cyrl-RS"/>
        </w:rPr>
        <w:t xml:space="preserve">, тако и Посебног циља 2. Унапређен процес регрутације у јавној управи и Посебног циља 3. Ефикасан систем за управљање каријером примењен у пракси. С тим у вези у оквиру Посебног циља 2. предвиђена је мера 2.2. Унапређење процеса селекције и увођење новозапослених у </w:t>
      </w:r>
      <w:r>
        <w:rPr>
          <w:rFonts w:ascii="Times New Roman" w:hAnsi="Times New Roman" w:cs="Times New Roman"/>
          <w:sz w:val="24"/>
          <w:szCs w:val="24"/>
          <w:lang w:val="sr-Cyrl-RS"/>
        </w:rPr>
        <w:t>посао и активност 9. Измена нор</w:t>
      </w:r>
      <w:r w:rsidRPr="00682232">
        <w:rPr>
          <w:rFonts w:ascii="Times New Roman" w:hAnsi="Times New Roman" w:cs="Times New Roman"/>
          <w:sz w:val="24"/>
          <w:szCs w:val="24"/>
          <w:lang w:val="sr-Cyrl-RS"/>
        </w:rPr>
        <w:t>м</w:t>
      </w:r>
      <w:r>
        <w:rPr>
          <w:rFonts w:ascii="Times New Roman" w:hAnsi="Times New Roman" w:cs="Times New Roman"/>
          <w:sz w:val="24"/>
          <w:szCs w:val="24"/>
        </w:rPr>
        <w:t>a</w:t>
      </w:r>
      <w:r w:rsidRPr="00682232">
        <w:rPr>
          <w:rFonts w:ascii="Times New Roman" w:hAnsi="Times New Roman" w:cs="Times New Roman"/>
          <w:sz w:val="24"/>
          <w:szCs w:val="24"/>
          <w:lang w:val="sr-Cyrl-RS"/>
        </w:rPr>
        <w:t xml:space="preserve">тивног оквира за запослене у органима АП и ЈЛС у циљу интегрисања оквира компетенција. У том смислу показатељ на нивоу мере 2.2. </w:t>
      </w:r>
      <w:r w:rsidR="0088649D">
        <w:rPr>
          <w:rFonts w:ascii="Times New Roman" w:hAnsi="Times New Roman" w:cs="Times New Roman"/>
          <w:sz w:val="24"/>
          <w:szCs w:val="24"/>
          <w:lang w:val="sr-Cyrl-RS"/>
        </w:rPr>
        <w:t>је</w:t>
      </w:r>
      <w:r w:rsidRPr="00682232">
        <w:rPr>
          <w:rFonts w:ascii="Times New Roman" w:hAnsi="Times New Roman" w:cs="Times New Roman"/>
          <w:sz w:val="24"/>
          <w:szCs w:val="24"/>
          <w:lang w:val="sr-Cyrl-RS"/>
        </w:rPr>
        <w:t xml:space="preserve"> </w:t>
      </w:r>
      <w:r w:rsidR="0088649D">
        <w:rPr>
          <w:rFonts w:ascii="Times New Roman" w:hAnsi="Times New Roman" w:cs="Times New Roman"/>
          <w:sz w:val="24"/>
          <w:szCs w:val="24"/>
          <w:lang w:val="sr-Cyrl-RS"/>
        </w:rPr>
        <w:t>С</w:t>
      </w:r>
      <w:r w:rsidRPr="00682232">
        <w:rPr>
          <w:rFonts w:ascii="Times New Roman" w:hAnsi="Times New Roman" w:cs="Times New Roman"/>
          <w:sz w:val="24"/>
          <w:szCs w:val="24"/>
          <w:lang w:val="sr-Cyrl-RS"/>
        </w:rPr>
        <w:t xml:space="preserve">тепен у коме оквир компетенција одговара потребама и кључним вредностима рада јавне управе. </w:t>
      </w:r>
      <w:r w:rsidRPr="00682232">
        <w:rPr>
          <w:rFonts w:ascii="Times New Roman" w:hAnsi="Times New Roman" w:cs="Times New Roman"/>
          <w:sz w:val="24"/>
          <w:szCs w:val="24"/>
        </w:rPr>
        <w:t xml:space="preserve">Ради се о квалитативном показатељу који </w:t>
      </w:r>
      <w:r w:rsidRPr="00682232">
        <w:rPr>
          <w:rFonts w:ascii="Times New Roman" w:hAnsi="Times New Roman" w:cs="Times New Roman"/>
          <w:sz w:val="24"/>
          <w:szCs w:val="24"/>
          <w:lang w:val="sr-Cyrl-RS"/>
        </w:rPr>
        <w:t xml:space="preserve">се једном годишње мери на нивоу излазног резултата, на бројчаној скали од 0 до 4. </w:t>
      </w:r>
      <w:r w:rsidRPr="00682232">
        <w:rPr>
          <w:rFonts w:ascii="Times New Roman" w:hAnsi="Times New Roman" w:cs="Times New Roman"/>
          <w:sz w:val="24"/>
          <w:szCs w:val="24"/>
        </w:rPr>
        <w:t>Показатељ прати државне органе и органе АП и ЈЛС</w:t>
      </w:r>
      <w:r w:rsidR="001B6AF3">
        <w:rPr>
          <w:rStyle w:val="FootnoteReference"/>
          <w:rFonts w:ascii="Times New Roman" w:hAnsi="Times New Roman" w:cs="Times New Roman"/>
          <w:sz w:val="24"/>
          <w:szCs w:val="24"/>
        </w:rPr>
        <w:footnoteReference w:id="2"/>
      </w:r>
      <w:r w:rsidRPr="00682232">
        <w:rPr>
          <w:rFonts w:ascii="Times New Roman" w:hAnsi="Times New Roman" w:cs="Times New Roman"/>
          <w:sz w:val="24"/>
          <w:szCs w:val="24"/>
        </w:rPr>
        <w:t>. Примену у пракси прати Министарство државне управе и локалне самоуправе и додељује бодове 0–4 према следећим критеријумима:</w:t>
      </w:r>
      <w:r w:rsidR="00301093">
        <w:rPr>
          <w:rFonts w:ascii="Times New Roman" w:hAnsi="Times New Roman" w:cs="Times New Roman"/>
          <w:sz w:val="24"/>
          <w:szCs w:val="24"/>
        </w:rPr>
        <w:t xml:space="preserve"> </w:t>
      </w:r>
      <w:r w:rsidRPr="00682232">
        <w:rPr>
          <w:rFonts w:ascii="Times New Roman" w:hAnsi="Times New Roman" w:cs="Times New Roman"/>
          <w:sz w:val="24"/>
          <w:szCs w:val="24"/>
        </w:rPr>
        <w:t>0 – није развијен оквир компетенција</w:t>
      </w:r>
      <w:r w:rsidRPr="00682232">
        <w:rPr>
          <w:rFonts w:ascii="Times New Roman" w:hAnsi="Times New Roman" w:cs="Times New Roman"/>
          <w:sz w:val="24"/>
          <w:szCs w:val="24"/>
          <w:lang w:val="sr-Cyrl-RS"/>
        </w:rPr>
        <w:t xml:space="preserve">, </w:t>
      </w:r>
      <w:r w:rsidRPr="00682232">
        <w:rPr>
          <w:rFonts w:ascii="Times New Roman" w:hAnsi="Times New Roman" w:cs="Times New Roman"/>
          <w:sz w:val="24"/>
          <w:szCs w:val="24"/>
        </w:rPr>
        <w:t>1 – успостављен оквир компетенција за државне службенике</w:t>
      </w:r>
      <w:r w:rsidRPr="00682232">
        <w:rPr>
          <w:rFonts w:ascii="Times New Roman" w:hAnsi="Times New Roman" w:cs="Times New Roman"/>
          <w:sz w:val="24"/>
          <w:szCs w:val="24"/>
          <w:lang w:val="sr-Cyrl-RS"/>
        </w:rPr>
        <w:t xml:space="preserve">, </w:t>
      </w:r>
      <w:r w:rsidRPr="00682232">
        <w:rPr>
          <w:rFonts w:ascii="Times New Roman" w:hAnsi="Times New Roman" w:cs="Times New Roman"/>
          <w:sz w:val="24"/>
          <w:szCs w:val="24"/>
        </w:rPr>
        <w:t>2 – успостављен оквир компетенција за државнике службенике и службенике у АП и ЈЛС</w:t>
      </w:r>
      <w:r w:rsidRPr="00682232">
        <w:rPr>
          <w:rFonts w:ascii="Times New Roman" w:hAnsi="Times New Roman" w:cs="Times New Roman"/>
          <w:sz w:val="24"/>
          <w:szCs w:val="24"/>
          <w:lang w:val="sr-Cyrl-RS"/>
        </w:rPr>
        <w:t xml:space="preserve">, </w:t>
      </w:r>
      <w:r w:rsidRPr="00682232">
        <w:rPr>
          <w:rFonts w:ascii="Times New Roman" w:hAnsi="Times New Roman" w:cs="Times New Roman"/>
          <w:sz w:val="24"/>
          <w:szCs w:val="24"/>
        </w:rPr>
        <w:t>3 – успостављен оквир компетенција за државне службенике и службенике у АП и ЈЛС и унапређен оквир компетенција за државне службенике/службенике на положају</w:t>
      </w:r>
      <w:r w:rsidRPr="00682232">
        <w:rPr>
          <w:rFonts w:ascii="Times New Roman" w:hAnsi="Times New Roman" w:cs="Times New Roman"/>
          <w:sz w:val="24"/>
          <w:szCs w:val="24"/>
          <w:lang w:val="sr-Cyrl-RS"/>
        </w:rPr>
        <w:t xml:space="preserve"> и </w:t>
      </w:r>
      <w:r w:rsidRPr="00682232">
        <w:rPr>
          <w:rFonts w:ascii="Times New Roman" w:hAnsi="Times New Roman" w:cs="Times New Roman"/>
          <w:sz w:val="24"/>
          <w:szCs w:val="24"/>
        </w:rPr>
        <w:t>4 –</w:t>
      </w:r>
      <w:r w:rsidR="00301093">
        <w:rPr>
          <w:rFonts w:ascii="Times New Roman" w:hAnsi="Times New Roman" w:cs="Times New Roman"/>
          <w:sz w:val="24"/>
          <w:szCs w:val="24"/>
        </w:rPr>
        <w:t xml:space="preserve"> </w:t>
      </w:r>
      <w:r w:rsidRPr="00682232">
        <w:rPr>
          <w:rFonts w:ascii="Times New Roman" w:hAnsi="Times New Roman" w:cs="Times New Roman"/>
          <w:sz w:val="24"/>
          <w:szCs w:val="24"/>
        </w:rPr>
        <w:t>Оквир компетенција се примењује у свим областима УЉР у државним органима, органима АП и ЈЛС</w:t>
      </w:r>
      <w:r w:rsidRPr="00682232">
        <w:rPr>
          <w:rFonts w:ascii="Times New Roman" w:hAnsi="Times New Roman" w:cs="Times New Roman"/>
          <w:sz w:val="24"/>
          <w:szCs w:val="24"/>
          <w:lang w:val="sr-Cyrl-RS"/>
        </w:rPr>
        <w:t xml:space="preserve">. У 2021. и 2022. години се очекује да циљана вредност показатеља буде 2, у 2023. и 2024. години 3, док се у 2025. години очекује да вредност показатеља буде 4, односно да се </w:t>
      </w:r>
      <w:r w:rsidRPr="00682232">
        <w:rPr>
          <w:rFonts w:ascii="Times New Roman" w:hAnsi="Times New Roman" w:cs="Times New Roman"/>
          <w:sz w:val="24"/>
          <w:szCs w:val="24"/>
        </w:rPr>
        <w:t>Оквир компетенција примењује у свим областима УЉР у државним органима, органима АП и ЈЛС</w:t>
      </w:r>
      <w:r w:rsidRPr="00682232">
        <w:rPr>
          <w:rFonts w:ascii="Times New Roman" w:hAnsi="Times New Roman" w:cs="Times New Roman"/>
          <w:sz w:val="24"/>
          <w:szCs w:val="24"/>
          <w:lang w:val="sr-Cyrl-RS"/>
        </w:rPr>
        <w:t xml:space="preserve">. </w:t>
      </w:r>
      <w:r w:rsidRPr="00682232">
        <w:rPr>
          <w:rFonts w:ascii="Times New Roman" w:hAnsi="Times New Roman" w:cs="Times New Roman"/>
          <w:sz w:val="24"/>
          <w:szCs w:val="24"/>
        </w:rPr>
        <w:t>У периоду од 2021. за</w:t>
      </w:r>
      <w:r w:rsidR="006A3B17">
        <w:rPr>
          <w:rFonts w:ascii="Times New Roman" w:hAnsi="Times New Roman" w:cs="Times New Roman"/>
          <w:sz w:val="24"/>
          <w:szCs w:val="24"/>
        </w:rPr>
        <w:t>кључно са 2025. годином праћење</w:t>
      </w:r>
      <w:r w:rsidRPr="00682232">
        <w:rPr>
          <w:rFonts w:ascii="Times New Roman" w:hAnsi="Times New Roman" w:cs="Times New Roman"/>
          <w:sz w:val="24"/>
          <w:szCs w:val="24"/>
        </w:rPr>
        <w:t xml:space="preserve"> оквира компетенција на свим нивоима вршиће се на основу Извештаја Министарства државне управе и локалне самоуправе и Службе за управљање кадровима. Праћење и оцењивање а</w:t>
      </w:r>
      <w:r w:rsidR="006A3B17">
        <w:rPr>
          <w:rFonts w:ascii="Times New Roman" w:hAnsi="Times New Roman" w:cs="Times New Roman"/>
          <w:sz w:val="24"/>
          <w:szCs w:val="24"/>
        </w:rPr>
        <w:t>декватности оквира компетенција</w:t>
      </w:r>
      <w:r w:rsidRPr="00682232">
        <w:rPr>
          <w:rFonts w:ascii="Times New Roman" w:hAnsi="Times New Roman" w:cs="Times New Roman"/>
          <w:sz w:val="24"/>
          <w:szCs w:val="24"/>
        </w:rPr>
        <w:t xml:space="preserve"> у периоду од 2026. до 2030. године, пратиће се према методологији и показатељима који буду развијени у оквиру стандарда квалитета за УЉР.</w:t>
      </w:r>
    </w:p>
    <w:p w14:paraId="746A9D28" w14:textId="77777777" w:rsidR="00682232" w:rsidRPr="005771AF" w:rsidRDefault="00682232" w:rsidP="00682232">
      <w:pPr>
        <w:pStyle w:val="ListParagraph"/>
        <w:shd w:val="clear" w:color="auto" w:fill="C6D9F1" w:themeFill="text2" w:themeFillTint="33"/>
        <w:spacing w:after="0" w:line="276" w:lineRule="auto"/>
        <w:ind w:left="360"/>
        <w:jc w:val="both"/>
        <w:rPr>
          <w:rFonts w:ascii="Times New Roman" w:hAnsi="Times New Roman" w:cs="Times New Roman"/>
          <w:sz w:val="24"/>
          <w:szCs w:val="24"/>
        </w:rPr>
      </w:pPr>
    </w:p>
    <w:p w14:paraId="391BEFE8" w14:textId="77777777" w:rsidR="00682232" w:rsidRDefault="005B3773" w:rsidP="00682232">
      <w:pPr>
        <w:pStyle w:val="ListParagraph"/>
        <w:numPr>
          <w:ilvl w:val="0"/>
          <w:numId w:val="17"/>
        </w:numPr>
        <w:shd w:val="clear" w:color="auto" w:fill="C6D9F1" w:themeFill="text2" w:themeFillTint="33"/>
        <w:spacing w:before="240" w:after="0" w:line="276" w:lineRule="auto"/>
        <w:jc w:val="both"/>
        <w:rPr>
          <w:rFonts w:ascii="Times New Roman" w:hAnsi="Times New Roman" w:cs="Times New Roman"/>
          <w:sz w:val="24"/>
          <w:szCs w:val="24"/>
        </w:rPr>
      </w:pPr>
      <w:r w:rsidRPr="005771AF">
        <w:rPr>
          <w:rFonts w:ascii="Times New Roman" w:hAnsi="Times New Roman" w:cs="Times New Roman"/>
          <w:sz w:val="24"/>
          <w:szCs w:val="24"/>
        </w:rPr>
        <w:t xml:space="preserve">Да ли се у предметној области спроводи или се спроводио документ јавне политике или пропис? </w:t>
      </w:r>
      <w:r w:rsidR="000B7A92" w:rsidRPr="005771AF">
        <w:rPr>
          <w:rFonts w:ascii="Times New Roman" w:hAnsi="Times New Roman" w:cs="Times New Roman"/>
          <w:sz w:val="24"/>
          <w:szCs w:val="24"/>
        </w:rPr>
        <w:t>Представити резултате спровођења</w:t>
      </w:r>
      <w:r w:rsidR="00435456" w:rsidRPr="005771AF">
        <w:rPr>
          <w:rFonts w:ascii="Times New Roman" w:hAnsi="Times New Roman" w:cs="Times New Roman"/>
          <w:sz w:val="24"/>
          <w:szCs w:val="24"/>
          <w:lang w:val="sr-Cyrl-RS"/>
        </w:rPr>
        <w:t xml:space="preserve"> тог документа јавне политике или прописа</w:t>
      </w:r>
      <w:r w:rsidR="000B7A92" w:rsidRPr="005771AF">
        <w:rPr>
          <w:rFonts w:ascii="Times New Roman" w:hAnsi="Times New Roman" w:cs="Times New Roman"/>
          <w:sz w:val="24"/>
          <w:szCs w:val="24"/>
        </w:rPr>
        <w:t xml:space="preserve"> и образложити због чега добијени резултати нису у складу са планираним вредностима.</w:t>
      </w:r>
    </w:p>
    <w:p w14:paraId="7FCF722A" w14:textId="77777777" w:rsidR="00682232" w:rsidRPr="00682232" w:rsidRDefault="00682232" w:rsidP="00390A82">
      <w:pPr>
        <w:spacing w:after="0" w:line="240" w:lineRule="auto"/>
        <w:ind w:firstLine="720"/>
        <w:jc w:val="both"/>
        <w:rPr>
          <w:rFonts w:ascii="Times New Roman" w:hAnsi="Times New Roman" w:cs="Times New Roman"/>
          <w:sz w:val="24"/>
          <w:szCs w:val="24"/>
        </w:rPr>
      </w:pPr>
      <w:r w:rsidRPr="00682232">
        <w:rPr>
          <w:rFonts w:ascii="Times New Roman" w:hAnsi="Times New Roman" w:cs="Times New Roman"/>
          <w:sz w:val="24"/>
          <w:szCs w:val="24"/>
          <w:lang w:val="sr-Cyrl-RS"/>
        </w:rPr>
        <w:t xml:space="preserve">Област управљања људским ресурима на нивоу аутономних покрајина и на локалном нивоу регулисана је Законом о запосленима у аутономним покрајинама и јединицима локалне самоуправе </w:t>
      </w:r>
      <w:r w:rsidRPr="00682232">
        <w:rPr>
          <w:rFonts w:ascii="Times New Roman" w:hAnsi="Times New Roman" w:cs="Times New Roman"/>
          <w:sz w:val="24"/>
          <w:szCs w:val="24"/>
        </w:rPr>
        <w:t>(„</w:t>
      </w:r>
      <w:r w:rsidRPr="00682232">
        <w:rPr>
          <w:rFonts w:ascii="Times New Roman" w:hAnsi="Times New Roman" w:cs="Times New Roman"/>
          <w:sz w:val="24"/>
          <w:szCs w:val="24"/>
          <w:lang w:val="sr-Latn-RS"/>
        </w:rPr>
        <w:t>Службени гласник РС</w:t>
      </w:r>
      <w:r w:rsidRPr="00682232">
        <w:rPr>
          <w:rFonts w:ascii="Times New Roman" w:hAnsi="Times New Roman" w:cs="Times New Roman"/>
          <w:sz w:val="24"/>
          <w:szCs w:val="24"/>
        </w:rPr>
        <w:t>”,</w:t>
      </w:r>
      <w:r w:rsidRPr="00682232">
        <w:rPr>
          <w:rFonts w:ascii="Times New Roman" w:hAnsi="Times New Roman" w:cs="Times New Roman"/>
          <w:sz w:val="24"/>
          <w:szCs w:val="24"/>
          <w:lang w:val="sr-Latn-RS"/>
        </w:rPr>
        <w:t xml:space="preserve"> број 21/16</w:t>
      </w:r>
      <w:r w:rsidRPr="00682232">
        <w:rPr>
          <w:rFonts w:ascii="Times New Roman" w:hAnsi="Times New Roman" w:cs="Times New Roman"/>
          <w:sz w:val="24"/>
          <w:szCs w:val="24"/>
        </w:rPr>
        <w:t>)</w:t>
      </w:r>
      <w:r w:rsidRPr="00682232">
        <w:rPr>
          <w:rFonts w:ascii="Times New Roman" w:hAnsi="Times New Roman" w:cs="Times New Roman"/>
          <w:sz w:val="24"/>
          <w:szCs w:val="24"/>
          <w:lang w:val="sr-Cyrl-RS"/>
        </w:rPr>
        <w:t>,</w:t>
      </w:r>
      <w:r w:rsidRPr="00682232" w:rsidDel="007651DD">
        <w:rPr>
          <w:rFonts w:ascii="Times New Roman" w:hAnsi="Times New Roman" w:cs="Times New Roman"/>
          <w:sz w:val="24"/>
          <w:szCs w:val="24"/>
        </w:rPr>
        <w:t xml:space="preserve"> </w:t>
      </w:r>
      <w:r w:rsidRPr="00682232">
        <w:rPr>
          <w:rFonts w:ascii="Times New Roman" w:hAnsi="Times New Roman" w:cs="Times New Roman"/>
          <w:sz w:val="24"/>
          <w:szCs w:val="24"/>
          <w:lang w:val="sr-Cyrl-RS"/>
        </w:rPr>
        <w:t xml:space="preserve">који је ступио на снагу </w:t>
      </w:r>
      <w:r w:rsidRPr="00682232">
        <w:rPr>
          <w:rFonts w:ascii="Times New Roman" w:hAnsi="Times New Roman" w:cs="Times New Roman"/>
          <w:sz w:val="24"/>
          <w:szCs w:val="24"/>
        </w:rPr>
        <w:t xml:space="preserve">2016. године и којим су успостављена основна начела каријерног службеничког система за службенике у органима аутономних покрајина и </w:t>
      </w:r>
      <w:r w:rsidRPr="00682232">
        <w:rPr>
          <w:rFonts w:ascii="Times New Roman" w:hAnsi="Times New Roman" w:cs="Times New Roman"/>
          <w:sz w:val="24"/>
          <w:szCs w:val="24"/>
          <w:lang w:val="sr-Cyrl-RS"/>
        </w:rPr>
        <w:t xml:space="preserve">јединица локалне самоуправе чиме је </w:t>
      </w:r>
      <w:r w:rsidRPr="00682232">
        <w:rPr>
          <w:rFonts w:ascii="Times New Roman" w:hAnsi="Times New Roman" w:cs="Times New Roman"/>
          <w:bCs/>
          <w:sz w:val="24"/>
          <w:szCs w:val="24"/>
        </w:rPr>
        <w:t>локални службенички систем постављен на истим или сличним основама као државни службенички систем</w:t>
      </w:r>
      <w:r w:rsidRPr="00682232">
        <w:rPr>
          <w:rFonts w:ascii="Times New Roman" w:hAnsi="Times New Roman" w:cs="Times New Roman"/>
          <w:sz w:val="24"/>
          <w:szCs w:val="24"/>
        </w:rPr>
        <w:t>.</w:t>
      </w:r>
      <w:r w:rsidRPr="00682232">
        <w:rPr>
          <w:rFonts w:ascii="Times New Roman" w:hAnsi="Times New Roman" w:cs="Times New Roman"/>
          <w:sz w:val="24"/>
          <w:szCs w:val="24"/>
          <w:lang w:val="sr-Cyrl-RS"/>
        </w:rPr>
        <w:t xml:space="preserve"> </w:t>
      </w:r>
    </w:p>
    <w:p w14:paraId="545BC21F" w14:textId="77777777" w:rsidR="00682232" w:rsidRDefault="005B3773" w:rsidP="00682232">
      <w:pPr>
        <w:pStyle w:val="ListParagraph"/>
        <w:numPr>
          <w:ilvl w:val="0"/>
          <w:numId w:val="17"/>
        </w:numPr>
        <w:shd w:val="clear" w:color="auto" w:fill="C6D9F1" w:themeFill="text2" w:themeFillTint="33"/>
        <w:spacing w:before="240" w:after="0" w:line="276" w:lineRule="auto"/>
        <w:jc w:val="both"/>
        <w:rPr>
          <w:rFonts w:ascii="Times New Roman" w:hAnsi="Times New Roman" w:cs="Times New Roman"/>
          <w:sz w:val="24"/>
          <w:szCs w:val="24"/>
        </w:rPr>
      </w:pPr>
      <w:r w:rsidRPr="005771AF">
        <w:rPr>
          <w:rFonts w:ascii="Times New Roman" w:hAnsi="Times New Roman" w:cs="Times New Roman"/>
          <w:sz w:val="24"/>
          <w:szCs w:val="24"/>
        </w:rPr>
        <w:t xml:space="preserve">Који су важећи </w:t>
      </w:r>
      <w:r w:rsidR="00624C6C" w:rsidRPr="005771AF">
        <w:rPr>
          <w:rFonts w:ascii="Times New Roman" w:hAnsi="Times New Roman" w:cs="Times New Roman"/>
          <w:sz w:val="24"/>
          <w:szCs w:val="24"/>
        </w:rPr>
        <w:t xml:space="preserve">прописи и </w:t>
      </w:r>
      <w:r w:rsidRPr="005771AF">
        <w:rPr>
          <w:rFonts w:ascii="Times New Roman" w:hAnsi="Times New Roman" w:cs="Times New Roman"/>
          <w:sz w:val="24"/>
          <w:szCs w:val="24"/>
        </w:rPr>
        <w:t>документи јавн</w:t>
      </w:r>
      <w:r w:rsidR="004D7F70" w:rsidRPr="005771AF">
        <w:rPr>
          <w:rFonts w:ascii="Times New Roman" w:hAnsi="Times New Roman" w:cs="Times New Roman"/>
          <w:sz w:val="24"/>
          <w:szCs w:val="24"/>
        </w:rPr>
        <w:t>их</w:t>
      </w:r>
      <w:r w:rsidRPr="005771AF">
        <w:rPr>
          <w:rFonts w:ascii="Times New Roman" w:hAnsi="Times New Roman" w:cs="Times New Roman"/>
          <w:sz w:val="24"/>
          <w:szCs w:val="24"/>
        </w:rPr>
        <w:t xml:space="preserve"> политик</w:t>
      </w:r>
      <w:r w:rsidR="004D7F70" w:rsidRPr="005771AF">
        <w:rPr>
          <w:rFonts w:ascii="Times New Roman" w:hAnsi="Times New Roman" w:cs="Times New Roman"/>
          <w:sz w:val="24"/>
          <w:szCs w:val="24"/>
        </w:rPr>
        <w:t>а</w:t>
      </w:r>
      <w:r w:rsidRPr="005771AF">
        <w:rPr>
          <w:rFonts w:ascii="Times New Roman" w:hAnsi="Times New Roman" w:cs="Times New Roman"/>
          <w:sz w:val="24"/>
          <w:szCs w:val="24"/>
        </w:rPr>
        <w:t xml:space="preserve"> од значаја за </w:t>
      </w:r>
      <w:r w:rsidR="00435456" w:rsidRPr="005771AF">
        <w:rPr>
          <w:rFonts w:ascii="Times New Roman" w:hAnsi="Times New Roman" w:cs="Times New Roman"/>
          <w:sz w:val="24"/>
          <w:szCs w:val="24"/>
          <w:lang w:val="sr-Cyrl-RS"/>
        </w:rPr>
        <w:t>промену која се предлаже</w:t>
      </w:r>
      <w:r w:rsidR="000B7A92" w:rsidRPr="005771AF">
        <w:rPr>
          <w:rFonts w:ascii="Times New Roman" w:hAnsi="Times New Roman" w:cs="Times New Roman"/>
          <w:sz w:val="24"/>
          <w:szCs w:val="24"/>
        </w:rPr>
        <w:t xml:space="preserve"> </w:t>
      </w:r>
      <w:r w:rsidRPr="005771AF">
        <w:rPr>
          <w:rFonts w:ascii="Times New Roman" w:hAnsi="Times New Roman" w:cs="Times New Roman"/>
          <w:sz w:val="24"/>
          <w:szCs w:val="24"/>
        </w:rPr>
        <w:t>и у чему се тај значај огледа?</w:t>
      </w:r>
    </w:p>
    <w:p w14:paraId="5F330BAE" w14:textId="77777777" w:rsidR="00682232" w:rsidRPr="00301093" w:rsidRDefault="00CF0DB5" w:rsidP="00390A82">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lang w:val="sr-Cyrl-RS"/>
        </w:rPr>
        <w:t>Потреба за изменaма</w:t>
      </w:r>
      <w:r w:rsidR="00682232" w:rsidRPr="00682232">
        <w:rPr>
          <w:rFonts w:ascii="Times New Roman" w:hAnsi="Times New Roman" w:cs="Times New Roman"/>
          <w:sz w:val="24"/>
          <w:szCs w:val="24"/>
          <w:lang w:val="sr-Cyrl-RS"/>
        </w:rPr>
        <w:t xml:space="preserve"> Закона о запосленима у аутономним покрајинама и јединицама локалне самоуправе утврђене су како Стратегијом реформе јавне управе за период  од 2021. до 2030. године, тако и Акционим планом за спровођење Стратегије реформе јавне управе за период од 2021. до 2025. године. Имајући у виду измене нормативног оквира у државно службеничком систему </w:t>
      </w:r>
      <w:r w:rsidR="00301093">
        <w:rPr>
          <w:rFonts w:ascii="Times New Roman" w:hAnsi="Times New Roman" w:cs="Times New Roman"/>
          <w:sz w:val="24"/>
          <w:szCs w:val="24"/>
        </w:rPr>
        <w:t>(</w:t>
      </w:r>
      <w:r w:rsidR="00301093">
        <w:rPr>
          <w:rFonts w:ascii="Times New Roman" w:hAnsi="Times New Roman" w:cs="Times New Roman"/>
          <w:sz w:val="24"/>
          <w:szCs w:val="24"/>
          <w:lang w:val="sr-Cyrl-RS"/>
        </w:rPr>
        <w:t>Закон о државним службеницима</w:t>
      </w:r>
      <w:r w:rsidR="00301093">
        <w:rPr>
          <w:rFonts w:ascii="Times New Roman" w:hAnsi="Times New Roman" w:cs="Times New Roman"/>
          <w:sz w:val="24"/>
          <w:szCs w:val="24"/>
        </w:rPr>
        <w:t>)</w:t>
      </w:r>
      <w:r w:rsidR="00301093">
        <w:rPr>
          <w:rFonts w:ascii="Times New Roman" w:hAnsi="Times New Roman" w:cs="Times New Roman"/>
          <w:sz w:val="24"/>
          <w:szCs w:val="24"/>
          <w:lang w:val="sr-Cyrl-RS"/>
        </w:rPr>
        <w:t xml:space="preserve"> </w:t>
      </w:r>
      <w:r w:rsidR="00682232" w:rsidRPr="00682232">
        <w:rPr>
          <w:rFonts w:ascii="Times New Roman" w:hAnsi="Times New Roman" w:cs="Times New Roman"/>
          <w:sz w:val="24"/>
          <w:szCs w:val="24"/>
          <w:lang w:val="sr-Cyrl-RS"/>
        </w:rPr>
        <w:t xml:space="preserve">којима је у све функције управљања људским ресурсима </w:t>
      </w:r>
      <w:r w:rsidR="00682232" w:rsidRPr="00682232">
        <w:rPr>
          <w:rFonts w:ascii="Times New Roman" w:hAnsi="Times New Roman" w:cs="Times New Roman"/>
          <w:bCs/>
          <w:sz w:val="24"/>
          <w:szCs w:val="24"/>
        </w:rPr>
        <w:t>ув</w:t>
      </w:r>
      <w:r w:rsidR="00682232" w:rsidRPr="00682232">
        <w:rPr>
          <w:rFonts w:ascii="Times New Roman" w:hAnsi="Times New Roman" w:cs="Times New Roman"/>
          <w:bCs/>
          <w:sz w:val="24"/>
          <w:szCs w:val="24"/>
          <w:lang w:val="sr-Cyrl-RS"/>
        </w:rPr>
        <w:t>еден систем компетенција</w:t>
      </w:r>
      <w:r w:rsidR="00301093">
        <w:rPr>
          <w:rFonts w:ascii="Times New Roman" w:hAnsi="Times New Roman" w:cs="Times New Roman"/>
          <w:bCs/>
          <w:sz w:val="24"/>
          <w:szCs w:val="24"/>
          <w:lang w:val="sr-Cyrl-RS"/>
        </w:rPr>
        <w:t xml:space="preserve"> (2018. године)</w:t>
      </w:r>
      <w:r w:rsidR="00682232" w:rsidRPr="00682232">
        <w:rPr>
          <w:rFonts w:ascii="Times New Roman" w:hAnsi="Times New Roman" w:cs="Times New Roman"/>
          <w:bCs/>
          <w:sz w:val="24"/>
          <w:szCs w:val="24"/>
          <w:lang w:val="sr-Cyrl-RS"/>
        </w:rPr>
        <w:t xml:space="preserve">, </w:t>
      </w:r>
      <w:r w:rsidR="00682232">
        <w:rPr>
          <w:rFonts w:ascii="Times New Roman" w:hAnsi="Times New Roman" w:cs="Times New Roman"/>
          <w:sz w:val="24"/>
          <w:szCs w:val="24"/>
          <w:lang w:val="sr-Cyrl-RS"/>
        </w:rPr>
        <w:t>у</w:t>
      </w:r>
      <w:r w:rsidR="00682232" w:rsidRPr="00682232">
        <w:rPr>
          <w:rFonts w:ascii="Times New Roman" w:hAnsi="Times New Roman" w:cs="Times New Roman"/>
          <w:sz w:val="24"/>
          <w:szCs w:val="24"/>
          <w:lang w:val="sr-Cyrl-RS"/>
        </w:rPr>
        <w:t xml:space="preserve"> циљу даљег спровођења </w:t>
      </w:r>
      <w:r w:rsidR="00682232" w:rsidRPr="00682232">
        <w:rPr>
          <w:rFonts w:ascii="Times New Roman" w:hAnsi="Times New Roman" w:cs="Times New Roman"/>
          <w:sz w:val="24"/>
          <w:szCs w:val="24"/>
        </w:rPr>
        <w:t>кључних корака у даљој реформи</w:t>
      </w:r>
      <w:r w:rsidR="00682232" w:rsidRPr="00682232">
        <w:rPr>
          <w:rFonts w:ascii="Times New Roman" w:hAnsi="Times New Roman" w:cs="Times New Roman"/>
          <w:sz w:val="24"/>
          <w:szCs w:val="24"/>
          <w:lang w:val="sr-Cyrl-RS"/>
        </w:rPr>
        <w:t xml:space="preserve"> ради успостављања усклађеног јавно службеничког система и обезбеђивања уједначеног положаја запослених на државном и локалном нивоу, предузете </w:t>
      </w:r>
      <w:r w:rsidR="00301093" w:rsidRPr="00682232">
        <w:rPr>
          <w:rFonts w:ascii="Times New Roman" w:hAnsi="Times New Roman" w:cs="Times New Roman"/>
          <w:sz w:val="24"/>
          <w:szCs w:val="24"/>
          <w:lang w:val="sr-Cyrl-RS"/>
        </w:rPr>
        <w:t xml:space="preserve">су </w:t>
      </w:r>
      <w:r w:rsidR="00682232" w:rsidRPr="00682232">
        <w:rPr>
          <w:rFonts w:ascii="Times New Roman" w:hAnsi="Times New Roman" w:cs="Times New Roman"/>
          <w:sz w:val="24"/>
          <w:szCs w:val="24"/>
          <w:lang w:val="sr-Cyrl-RS"/>
        </w:rPr>
        <w:t>планиране активности у циљу у</w:t>
      </w:r>
      <w:r w:rsidR="00682232" w:rsidRPr="00682232">
        <w:rPr>
          <w:rFonts w:ascii="Times New Roman" w:hAnsi="Times New Roman" w:cs="Times New Roman"/>
          <w:sz w:val="24"/>
          <w:szCs w:val="24"/>
        </w:rPr>
        <w:t xml:space="preserve">вођењa </w:t>
      </w:r>
      <w:r w:rsidR="00682232" w:rsidRPr="00682232">
        <w:rPr>
          <w:rFonts w:ascii="Times New Roman" w:hAnsi="Times New Roman" w:cs="Times New Roman"/>
          <w:sz w:val="24"/>
          <w:szCs w:val="24"/>
          <w:lang w:val="sr-Cyrl-RS"/>
        </w:rPr>
        <w:t xml:space="preserve">система </w:t>
      </w:r>
      <w:r w:rsidR="00682232" w:rsidRPr="00682232">
        <w:rPr>
          <w:rFonts w:ascii="Times New Roman" w:hAnsi="Times New Roman" w:cs="Times New Roman"/>
          <w:sz w:val="24"/>
          <w:szCs w:val="24"/>
        </w:rPr>
        <w:t xml:space="preserve">компетенција </w:t>
      </w:r>
      <w:r w:rsidR="00682232" w:rsidRPr="00682232">
        <w:rPr>
          <w:rFonts w:ascii="Times New Roman" w:hAnsi="Times New Roman" w:cs="Times New Roman"/>
          <w:sz w:val="24"/>
          <w:szCs w:val="24"/>
          <w:lang w:val="sr-Cyrl-RS"/>
        </w:rPr>
        <w:t>у све инструменте за управљање људским ресурсима који се примењују на</w:t>
      </w:r>
      <w:r w:rsidR="00682232" w:rsidRPr="00682232">
        <w:rPr>
          <w:rFonts w:ascii="Times New Roman" w:hAnsi="Times New Roman" w:cs="Times New Roman"/>
          <w:sz w:val="24"/>
          <w:szCs w:val="24"/>
        </w:rPr>
        <w:t xml:space="preserve"> запослене у </w:t>
      </w:r>
      <w:r w:rsidR="00682232" w:rsidRPr="00682232">
        <w:rPr>
          <w:rFonts w:ascii="Times New Roman" w:hAnsi="Times New Roman" w:cs="Times New Roman"/>
          <w:sz w:val="24"/>
          <w:szCs w:val="24"/>
          <w:lang w:val="sr-Cyrl-RS"/>
        </w:rPr>
        <w:t>органима аутономних покрајина и јединицама локалне самоуправе</w:t>
      </w:r>
      <w:r w:rsidR="00301093">
        <w:rPr>
          <w:rFonts w:ascii="Times New Roman" w:hAnsi="Times New Roman" w:cs="Times New Roman"/>
          <w:sz w:val="24"/>
          <w:szCs w:val="24"/>
          <w:lang w:val="sr-Cyrl-RS"/>
        </w:rPr>
        <w:t xml:space="preserve">. Поред тога, интегрисањем компетенција у управљање људским ресурсима </w:t>
      </w:r>
      <w:r w:rsidR="00301093">
        <w:rPr>
          <w:rFonts w:ascii="Times New Roman" w:hAnsi="Times New Roman" w:cs="Times New Roman"/>
          <w:bCs/>
          <w:sz w:val="24"/>
          <w:szCs w:val="24"/>
          <w:lang w:val="sr-Cyrl-RS"/>
        </w:rPr>
        <w:t>обезбеђује</w:t>
      </w:r>
      <w:r w:rsidR="00682232" w:rsidRPr="00682232">
        <w:rPr>
          <w:rFonts w:ascii="Times New Roman" w:hAnsi="Times New Roman" w:cs="Times New Roman"/>
          <w:bCs/>
          <w:sz w:val="24"/>
          <w:szCs w:val="24"/>
          <w:lang w:val="sr-Cyrl-RS"/>
        </w:rPr>
        <w:t xml:space="preserve"> </w:t>
      </w:r>
      <w:r w:rsidR="00301093">
        <w:rPr>
          <w:rFonts w:ascii="Times New Roman" w:hAnsi="Times New Roman" w:cs="Times New Roman"/>
          <w:bCs/>
          <w:sz w:val="24"/>
          <w:szCs w:val="24"/>
          <w:lang w:val="sr-Cyrl-RS"/>
        </w:rPr>
        <w:t>се унапређење</w:t>
      </w:r>
      <w:r w:rsidR="00682232" w:rsidRPr="00682232">
        <w:rPr>
          <w:rFonts w:ascii="Times New Roman" w:hAnsi="Times New Roman" w:cs="Times New Roman"/>
          <w:sz w:val="24"/>
          <w:szCs w:val="24"/>
        </w:rPr>
        <w:t xml:space="preserve"> </w:t>
      </w:r>
      <w:r w:rsidR="00CC1503">
        <w:rPr>
          <w:rFonts w:ascii="Times New Roman" w:hAnsi="Times New Roman" w:cs="Times New Roman"/>
          <w:sz w:val="24"/>
          <w:szCs w:val="24"/>
          <w:lang w:val="sr-Cyrl-RS"/>
        </w:rPr>
        <w:t xml:space="preserve">управљања људским ресурима, односно </w:t>
      </w:r>
      <w:r w:rsidR="00682232" w:rsidRPr="00682232">
        <w:rPr>
          <w:rFonts w:ascii="Times New Roman" w:hAnsi="Times New Roman" w:cs="Times New Roman"/>
          <w:sz w:val="24"/>
          <w:szCs w:val="24"/>
        </w:rPr>
        <w:t>запошљавања заснован</w:t>
      </w:r>
      <w:r w:rsidR="00301093">
        <w:rPr>
          <w:rFonts w:ascii="Times New Roman" w:hAnsi="Times New Roman" w:cs="Times New Roman"/>
          <w:sz w:val="24"/>
          <w:szCs w:val="24"/>
        </w:rPr>
        <w:t>ог на заслугама и професионални</w:t>
      </w:r>
      <w:r w:rsidR="00682232" w:rsidRPr="00682232">
        <w:rPr>
          <w:rFonts w:ascii="Times New Roman" w:hAnsi="Times New Roman" w:cs="Times New Roman"/>
          <w:sz w:val="24"/>
          <w:szCs w:val="24"/>
        </w:rPr>
        <w:t xml:space="preserve"> развој службеника</w:t>
      </w:r>
      <w:r w:rsidR="00682232" w:rsidRPr="00682232">
        <w:rPr>
          <w:rFonts w:ascii="Times New Roman" w:hAnsi="Times New Roman" w:cs="Times New Roman"/>
          <w:sz w:val="24"/>
          <w:szCs w:val="24"/>
          <w:lang w:val="sr-Cyrl-RS"/>
        </w:rPr>
        <w:t>.</w:t>
      </w:r>
      <w:r w:rsidR="00301093">
        <w:rPr>
          <w:rFonts w:ascii="Times New Roman" w:hAnsi="Times New Roman" w:cs="Times New Roman"/>
          <w:sz w:val="24"/>
          <w:szCs w:val="24"/>
        </w:rPr>
        <w:t xml:space="preserve"> </w:t>
      </w:r>
    </w:p>
    <w:p w14:paraId="44540C0B" w14:textId="77777777" w:rsidR="005B3773" w:rsidRDefault="005B3773" w:rsidP="00C61B87">
      <w:pPr>
        <w:pStyle w:val="ListParagraph"/>
        <w:numPr>
          <w:ilvl w:val="0"/>
          <w:numId w:val="17"/>
        </w:numPr>
        <w:shd w:val="clear" w:color="auto" w:fill="C6D9F1" w:themeFill="text2" w:themeFillTint="33"/>
        <w:spacing w:before="240" w:after="0" w:line="276" w:lineRule="auto"/>
        <w:jc w:val="both"/>
        <w:rPr>
          <w:rFonts w:ascii="Times New Roman" w:hAnsi="Times New Roman" w:cs="Times New Roman"/>
          <w:sz w:val="24"/>
          <w:szCs w:val="24"/>
        </w:rPr>
      </w:pPr>
      <w:r w:rsidRPr="005771AF">
        <w:rPr>
          <w:rFonts w:ascii="Times New Roman" w:hAnsi="Times New Roman" w:cs="Times New Roman"/>
          <w:sz w:val="24"/>
          <w:szCs w:val="24"/>
        </w:rPr>
        <w:t xml:space="preserve">Да ли су уочени проблеми у области и </w:t>
      </w:r>
      <w:r w:rsidR="00954886" w:rsidRPr="005771AF">
        <w:rPr>
          <w:rFonts w:ascii="Times New Roman" w:hAnsi="Times New Roman" w:cs="Times New Roman"/>
          <w:sz w:val="24"/>
          <w:szCs w:val="24"/>
        </w:rPr>
        <w:t>на кога се они односе</w:t>
      </w:r>
      <w:r w:rsidRPr="005771AF">
        <w:rPr>
          <w:rFonts w:ascii="Times New Roman" w:hAnsi="Times New Roman" w:cs="Times New Roman"/>
          <w:sz w:val="24"/>
          <w:szCs w:val="24"/>
        </w:rPr>
        <w:t xml:space="preserve">? </w:t>
      </w:r>
      <w:r w:rsidR="00954886" w:rsidRPr="005771AF">
        <w:rPr>
          <w:rFonts w:ascii="Times New Roman" w:hAnsi="Times New Roman" w:cs="Times New Roman"/>
          <w:sz w:val="24"/>
          <w:szCs w:val="24"/>
        </w:rPr>
        <w:t xml:space="preserve">Представити узроке </w:t>
      </w:r>
      <w:r w:rsidR="00301093" w:rsidRPr="005771AF">
        <w:rPr>
          <w:rFonts w:ascii="Times New Roman" w:hAnsi="Times New Roman" w:cs="Times New Roman"/>
          <w:sz w:val="24"/>
          <w:szCs w:val="24"/>
        </w:rPr>
        <w:t>и последице</w:t>
      </w:r>
      <w:r w:rsidRPr="005771AF">
        <w:rPr>
          <w:rFonts w:ascii="Times New Roman" w:hAnsi="Times New Roman" w:cs="Times New Roman"/>
          <w:sz w:val="24"/>
          <w:szCs w:val="24"/>
        </w:rPr>
        <w:t xml:space="preserve"> проблема</w:t>
      </w:r>
      <w:r w:rsidR="00954886" w:rsidRPr="005771AF">
        <w:rPr>
          <w:rFonts w:ascii="Times New Roman" w:hAnsi="Times New Roman" w:cs="Times New Roman"/>
          <w:sz w:val="24"/>
          <w:szCs w:val="24"/>
        </w:rPr>
        <w:t>.</w:t>
      </w:r>
      <w:r w:rsidR="00301093">
        <w:rPr>
          <w:rFonts w:ascii="Times New Roman" w:hAnsi="Times New Roman" w:cs="Times New Roman"/>
          <w:sz w:val="24"/>
          <w:szCs w:val="24"/>
          <w:lang w:val="sr-Cyrl-RS"/>
        </w:rPr>
        <w:t xml:space="preserve"> </w:t>
      </w:r>
    </w:p>
    <w:p w14:paraId="675EE92C" w14:textId="77777777" w:rsidR="00326B92" w:rsidRDefault="00301093" w:rsidP="006B6AB3">
      <w:pPr>
        <w:pStyle w:val="NoSpacing"/>
        <w:ind w:firstLine="720"/>
        <w:jc w:val="both"/>
        <w:rPr>
          <w:rFonts w:ascii="Times New Roman" w:hAnsi="Times New Roman" w:cs="Times New Roman"/>
          <w:sz w:val="24"/>
          <w:szCs w:val="24"/>
          <w:lang w:val="sr-Cyrl-RS"/>
        </w:rPr>
      </w:pPr>
      <w:r>
        <w:rPr>
          <w:rFonts w:ascii="Times New Roman" w:eastAsia="Times New Roman" w:hAnsi="Times New Roman" w:cs="Times New Roman"/>
          <w:sz w:val="24"/>
          <w:szCs w:val="24"/>
          <w:lang w:val="sr-Cyrl-RS" w:eastAsia="ar-SA"/>
        </w:rPr>
        <w:t>И</w:t>
      </w:r>
      <w:r w:rsidRPr="00D635E8">
        <w:rPr>
          <w:rFonts w:ascii="Times New Roman" w:eastAsia="Times New Roman" w:hAnsi="Times New Roman" w:cs="Times New Roman"/>
          <w:sz w:val="24"/>
          <w:szCs w:val="24"/>
          <w:lang w:val="sr-Cyrl-RS" w:eastAsia="ar-SA"/>
        </w:rPr>
        <w:t>страживања</w:t>
      </w:r>
      <w:r>
        <w:rPr>
          <w:rFonts w:ascii="Times New Roman" w:eastAsia="Times New Roman" w:hAnsi="Times New Roman" w:cs="Times New Roman"/>
          <w:sz w:val="24"/>
          <w:szCs w:val="24"/>
          <w:lang w:val="sr-Cyrl-RS" w:eastAsia="ar-SA"/>
        </w:rPr>
        <w:t xml:space="preserve"> која су спроведена</w:t>
      </w:r>
      <w:r w:rsidRPr="00D635E8">
        <w:rPr>
          <w:rFonts w:ascii="Times New Roman" w:eastAsia="Times New Roman" w:hAnsi="Times New Roman" w:cs="Times New Roman"/>
          <w:sz w:val="24"/>
          <w:szCs w:val="24"/>
          <w:lang w:val="sr-Cyrl-RS" w:eastAsia="ar-SA"/>
        </w:rPr>
        <w:t xml:space="preserve"> у оквиру пројекта који финансијски подржава Влада Швајцарске </w:t>
      </w:r>
      <w:r w:rsidRPr="00D635E8">
        <w:rPr>
          <w:rFonts w:ascii="Times New Roman" w:hAnsi="Times New Roman" w:cs="Times New Roman"/>
          <w:bCs/>
          <w:sz w:val="24"/>
          <w:szCs w:val="24"/>
          <w:lang w:val="sr-Cyrl-RS"/>
        </w:rPr>
        <w:t>„Подршка спровођењу Акционог плана Стратегије реформе јавне управе – реформе локалне самоуправе 2016-2019”</w:t>
      </w:r>
      <w:r>
        <w:rPr>
          <w:rFonts w:ascii="Times New Roman" w:eastAsia="Times New Roman" w:hAnsi="Times New Roman" w:cs="Times New Roman"/>
          <w:sz w:val="24"/>
          <w:szCs w:val="24"/>
          <w:lang w:val="sr-Cyrl-RS" w:eastAsia="ar-SA"/>
        </w:rPr>
        <w:t xml:space="preserve"> и </w:t>
      </w:r>
      <w:r w:rsidRPr="00D635E8">
        <w:rPr>
          <w:rFonts w:ascii="Times New Roman" w:eastAsia="Times New Roman" w:hAnsi="Times New Roman" w:cs="Times New Roman"/>
          <w:sz w:val="24"/>
          <w:szCs w:val="24"/>
          <w:lang w:val="sr-Cyrl-RS" w:eastAsia="ar-SA"/>
        </w:rPr>
        <w:t>анализ</w:t>
      </w:r>
      <w:r>
        <w:rPr>
          <w:rFonts w:ascii="Times New Roman" w:eastAsia="Times New Roman" w:hAnsi="Times New Roman" w:cs="Times New Roman"/>
          <w:sz w:val="24"/>
          <w:szCs w:val="24"/>
          <w:lang w:val="sr-Cyrl-RS" w:eastAsia="ar-SA"/>
        </w:rPr>
        <w:t>е</w:t>
      </w:r>
      <w:r w:rsidRPr="00D635E8">
        <w:rPr>
          <w:rFonts w:ascii="Times New Roman" w:eastAsia="Times New Roman" w:hAnsi="Times New Roman" w:cs="Times New Roman"/>
          <w:sz w:val="24"/>
          <w:szCs w:val="24"/>
          <w:lang w:val="sr-Cyrl-RS" w:eastAsia="ar-SA"/>
        </w:rPr>
        <w:t xml:space="preserve"> стања у свим кључним областима, </w:t>
      </w:r>
      <w:r>
        <w:rPr>
          <w:rFonts w:ascii="Times New Roman" w:eastAsia="Times New Roman" w:hAnsi="Times New Roman" w:cs="Times New Roman"/>
          <w:sz w:val="24"/>
          <w:szCs w:val="24"/>
          <w:lang w:val="sr-Cyrl-RS" w:eastAsia="ar-SA"/>
        </w:rPr>
        <w:t xml:space="preserve">кроз пројекат Савета Европе „Управљање људским ресурсима у локалној самоуправи – фаза 2“ </w:t>
      </w:r>
      <w:r w:rsidRPr="00873CE0">
        <w:rPr>
          <w:rFonts w:ascii="Times New Roman" w:eastAsia="Times New Roman" w:hAnsi="Times New Roman" w:cs="Times New Roman"/>
          <w:sz w:val="24"/>
          <w:szCs w:val="24"/>
          <w:lang w:val="sr-Cyrl-RS" w:eastAsia="ar-SA"/>
        </w:rPr>
        <w:t>коришћењем индекса за УЉР</w:t>
      </w:r>
      <w:r w:rsidR="00326B92">
        <w:rPr>
          <w:rFonts w:ascii="Times New Roman" w:eastAsia="Times New Roman" w:hAnsi="Times New Roman" w:cs="Times New Roman"/>
          <w:sz w:val="24"/>
          <w:szCs w:val="24"/>
          <w:lang w:eastAsia="ar-SA"/>
        </w:rPr>
        <w:t xml:space="preserve"> </w:t>
      </w:r>
      <w:r w:rsidR="006B6AB3">
        <w:rPr>
          <w:rFonts w:ascii="Times New Roman" w:eastAsia="Times New Roman" w:hAnsi="Times New Roman" w:cs="Times New Roman"/>
          <w:sz w:val="24"/>
          <w:szCs w:val="24"/>
          <w:lang w:val="sr-Cyrl-RS" w:eastAsia="ar-SA"/>
        </w:rPr>
        <w:t>(и</w:t>
      </w:r>
      <w:r w:rsidR="006B6AB3" w:rsidRPr="00873CE0">
        <w:rPr>
          <w:rFonts w:ascii="Times New Roman" w:eastAsia="Times New Roman" w:hAnsi="Times New Roman" w:cs="Times New Roman"/>
          <w:sz w:val="24"/>
          <w:szCs w:val="24"/>
          <w:lang w:val="sr-Cyrl-RS" w:eastAsia="ar-SA"/>
        </w:rPr>
        <w:t>н</w:t>
      </w:r>
      <w:r w:rsidR="006B6AB3">
        <w:rPr>
          <w:rFonts w:ascii="Times New Roman" w:eastAsia="Times New Roman" w:hAnsi="Times New Roman" w:cs="Times New Roman"/>
          <w:sz w:val="24"/>
          <w:szCs w:val="24"/>
          <w:lang w:val="sr-Cyrl-RS" w:eastAsia="ar-SA"/>
        </w:rPr>
        <w:t>с</w:t>
      </w:r>
      <w:r w:rsidR="006B6AB3" w:rsidRPr="00873CE0">
        <w:rPr>
          <w:rFonts w:ascii="Times New Roman" w:eastAsia="Times New Roman" w:hAnsi="Times New Roman" w:cs="Times New Roman"/>
          <w:sz w:val="24"/>
          <w:szCs w:val="24"/>
          <w:lang w:val="sr-Cyrl-RS" w:eastAsia="ar-SA"/>
        </w:rPr>
        <w:t>трумент за процену капацитета за спровођење послова у области УЉР)</w:t>
      </w:r>
      <w:r w:rsidRPr="00873CE0">
        <w:rPr>
          <w:rFonts w:ascii="Times New Roman" w:eastAsia="Times New Roman" w:hAnsi="Times New Roman" w:cs="Times New Roman"/>
          <w:sz w:val="24"/>
          <w:szCs w:val="24"/>
          <w:lang w:val="sr-Cyrl-RS" w:eastAsia="ar-SA"/>
        </w:rPr>
        <w:t xml:space="preserve"> који је развила </w:t>
      </w:r>
      <w:r>
        <w:rPr>
          <w:rFonts w:ascii="Times New Roman" w:eastAsia="Times New Roman" w:hAnsi="Times New Roman" w:cs="Times New Roman"/>
          <w:sz w:val="24"/>
          <w:szCs w:val="24"/>
          <w:lang w:val="sr-Cyrl-RS" w:eastAsia="ar-SA"/>
        </w:rPr>
        <w:t>Стална конференција градова и општина,</w:t>
      </w:r>
      <w:r w:rsidRPr="00873CE0">
        <w:rPr>
          <w:rFonts w:ascii="Times New Roman" w:eastAsia="Times New Roman" w:hAnsi="Times New Roman" w:cs="Times New Roman"/>
          <w:sz w:val="24"/>
          <w:szCs w:val="24"/>
          <w:lang w:val="sr-Cyrl-RS" w:eastAsia="ar-SA"/>
        </w:rPr>
        <w:t xml:space="preserve"> </w:t>
      </w:r>
      <w:r w:rsidRPr="00D635E8">
        <w:rPr>
          <w:rFonts w:ascii="Times New Roman" w:eastAsia="Times New Roman" w:hAnsi="Times New Roman" w:cs="Times New Roman"/>
          <w:sz w:val="24"/>
          <w:szCs w:val="24"/>
          <w:lang w:val="sr-Cyrl-RS" w:eastAsia="ar-SA"/>
        </w:rPr>
        <w:t xml:space="preserve">недвосмислено </w:t>
      </w:r>
      <w:r>
        <w:rPr>
          <w:rFonts w:ascii="Times New Roman" w:eastAsia="Times New Roman" w:hAnsi="Times New Roman" w:cs="Times New Roman"/>
          <w:sz w:val="24"/>
          <w:szCs w:val="24"/>
          <w:lang w:val="sr-Cyrl-RS" w:eastAsia="ar-SA"/>
        </w:rPr>
        <w:t>указују</w:t>
      </w:r>
      <w:r w:rsidRPr="00D635E8">
        <w:rPr>
          <w:rFonts w:ascii="Times New Roman" w:eastAsia="Times New Roman" w:hAnsi="Times New Roman" w:cs="Times New Roman"/>
          <w:sz w:val="24"/>
          <w:szCs w:val="24"/>
          <w:lang w:val="sr-Cyrl-RS" w:eastAsia="ar-SA"/>
        </w:rPr>
        <w:t xml:space="preserve"> </w:t>
      </w:r>
      <w:r w:rsidRPr="00D635E8">
        <w:rPr>
          <w:rFonts w:ascii="Times New Roman" w:hAnsi="Times New Roman" w:cs="Times New Roman"/>
          <w:sz w:val="24"/>
          <w:szCs w:val="24"/>
          <w:lang w:val="sr-Cyrl-RS"/>
        </w:rPr>
        <w:t xml:space="preserve">да </w:t>
      </w:r>
      <w:r w:rsidR="006B6AB3">
        <w:rPr>
          <w:rFonts w:ascii="Times New Roman" w:hAnsi="Times New Roman" w:cs="Times New Roman"/>
          <w:sz w:val="24"/>
          <w:szCs w:val="24"/>
          <w:lang w:val="sr-Cyrl-RS"/>
        </w:rPr>
        <w:t>постоји препреке и изазови</w:t>
      </w:r>
      <w:r w:rsidRPr="00D635E8">
        <w:rPr>
          <w:rFonts w:ascii="Times New Roman" w:hAnsi="Times New Roman" w:cs="Times New Roman"/>
          <w:sz w:val="24"/>
          <w:szCs w:val="24"/>
          <w:lang w:val="sr-Cyrl-RS"/>
        </w:rPr>
        <w:t xml:space="preserve"> у спровођењу </w:t>
      </w:r>
      <w:r>
        <w:rPr>
          <w:rFonts w:ascii="Times New Roman" w:hAnsi="Times New Roman" w:cs="Times New Roman"/>
          <w:sz w:val="24"/>
          <w:szCs w:val="24"/>
          <w:lang w:val="sr-Cyrl-RS"/>
        </w:rPr>
        <w:t>постојећег</w:t>
      </w:r>
      <w:r w:rsidRPr="00D635E8">
        <w:rPr>
          <w:rFonts w:ascii="Times New Roman" w:hAnsi="Times New Roman" w:cs="Times New Roman"/>
          <w:sz w:val="24"/>
          <w:szCs w:val="24"/>
          <w:lang w:val="sr-Cyrl-RS"/>
        </w:rPr>
        <w:t xml:space="preserve"> правног оквира</w:t>
      </w:r>
      <w:r w:rsidR="00326B92">
        <w:rPr>
          <w:rFonts w:ascii="Times New Roman" w:hAnsi="Times New Roman" w:cs="Times New Roman"/>
          <w:sz w:val="24"/>
          <w:szCs w:val="24"/>
          <w:lang w:val="sr-Cyrl-RS"/>
        </w:rPr>
        <w:t xml:space="preserve">, односно Закона о запосленима у АП и ЈЛС </w:t>
      </w:r>
      <w:r>
        <w:rPr>
          <w:rFonts w:ascii="Times New Roman" w:hAnsi="Times New Roman" w:cs="Times New Roman"/>
          <w:sz w:val="24"/>
          <w:szCs w:val="24"/>
          <w:lang w:val="sr-Cyrl-RS"/>
        </w:rPr>
        <w:t>и</w:t>
      </w:r>
      <w:r w:rsidRPr="00D635E8">
        <w:rPr>
          <w:rFonts w:ascii="Times New Roman" w:hAnsi="Times New Roman" w:cs="Times New Roman"/>
          <w:sz w:val="24"/>
          <w:szCs w:val="24"/>
          <w:lang w:val="sr-Cyrl-RS"/>
        </w:rPr>
        <w:t xml:space="preserve"> његове недоследне примене у неким ЈЛС. </w:t>
      </w:r>
      <w:r w:rsidR="00326B92" w:rsidRPr="00F76D78">
        <w:rPr>
          <w:rFonts w:ascii="Times New Roman" w:eastAsia="Times New Roman" w:hAnsi="Times New Roman" w:cs="Times New Roman"/>
          <w:sz w:val="24"/>
          <w:szCs w:val="24"/>
          <w:lang w:val="sr-Cyrl-RS" w:eastAsia="ar-SA"/>
        </w:rPr>
        <w:t>Анализа је имала за циљ да изврши процену тренутног стања у 70 градова, општина и градских општина у области УЉР четири године од почетка примене Закона о запосленима у АП и ЈЛС</w:t>
      </w:r>
      <w:r w:rsidR="00326B92" w:rsidRPr="00F76D78">
        <w:rPr>
          <w:rFonts w:ascii="Times New Roman" w:eastAsia="Calibri" w:hAnsi="Times New Roman" w:cs="Times New Roman"/>
          <w:bCs/>
          <w:sz w:val="24"/>
          <w:szCs w:val="24"/>
        </w:rPr>
        <w:t>.</w:t>
      </w:r>
      <w:r w:rsidR="00326B92" w:rsidRPr="00F76D78">
        <w:rPr>
          <w:rFonts w:ascii="Times New Roman" w:eastAsia="Calibri" w:hAnsi="Times New Roman" w:cs="Times New Roman"/>
          <w:bCs/>
          <w:sz w:val="24"/>
          <w:szCs w:val="24"/>
          <w:lang w:val="sr-Cyrl-RS"/>
        </w:rPr>
        <w:t xml:space="preserve"> </w:t>
      </w:r>
      <w:r w:rsidR="00326B92" w:rsidRPr="00F76D78">
        <w:rPr>
          <w:rFonts w:ascii="Times New Roman" w:hAnsi="Times New Roman" w:cs="Times New Roman"/>
          <w:sz w:val="24"/>
          <w:szCs w:val="24"/>
          <w:lang w:val="sr-Cyrl-RS"/>
        </w:rPr>
        <w:t>Последње истраживање је рађено у периоду јануар-фебруар и јун-јул 2020. године на 50 ЈЛС које су обухваћене пакетима подршке за УЉР у оквиру програма „Управљање људским ресурсима у локалној самоуправи – фаза 2” и 20 ЈЛС које нису биле укључене у пакете подршке за УЉР.</w:t>
      </w:r>
    </w:p>
    <w:p w14:paraId="3F241B65" w14:textId="77777777" w:rsidR="00326B92" w:rsidRDefault="00301093" w:rsidP="00301093">
      <w:pPr>
        <w:pStyle w:val="NoSpacing"/>
        <w:ind w:firstLine="720"/>
        <w:jc w:val="both"/>
        <w:rPr>
          <w:rFonts w:ascii="Times New Roman" w:eastAsia="Times New Roman" w:hAnsi="Times New Roman" w:cs="Times New Roman"/>
          <w:bCs/>
          <w:sz w:val="24"/>
          <w:szCs w:val="24"/>
          <w:lang w:val="sr-Cyrl-RS" w:eastAsia="ar-SA"/>
        </w:rPr>
      </w:pPr>
      <w:r w:rsidRPr="00D635E8">
        <w:rPr>
          <w:rFonts w:ascii="Times New Roman" w:hAnsi="Times New Roman" w:cs="Times New Roman"/>
          <w:sz w:val="24"/>
          <w:szCs w:val="24"/>
          <w:lang w:val="sr-Cyrl-RS"/>
        </w:rPr>
        <w:t xml:space="preserve"> </w:t>
      </w:r>
      <w:r w:rsidRPr="00D635E8">
        <w:rPr>
          <w:rFonts w:ascii="Times New Roman" w:eastAsia="Times New Roman" w:hAnsi="Times New Roman" w:cs="Times New Roman"/>
          <w:bCs/>
          <w:sz w:val="24"/>
          <w:szCs w:val="24"/>
          <w:lang w:val="sr-Cyrl-RS" w:eastAsia="ar-SA"/>
        </w:rPr>
        <w:t xml:space="preserve">Анализа стања по индексу за УЉР је показала да просечан резултат градова и општина износи </w:t>
      </w:r>
      <w:r w:rsidRPr="00D635E8">
        <w:rPr>
          <w:rFonts w:ascii="Times New Roman" w:eastAsia="Times New Roman" w:hAnsi="Times New Roman" w:cs="Times New Roman"/>
          <w:bCs/>
          <w:sz w:val="24"/>
          <w:szCs w:val="24"/>
          <w:lang w:eastAsia="ar-SA"/>
        </w:rPr>
        <w:t>5</w:t>
      </w:r>
      <w:r w:rsidRPr="00D635E8">
        <w:rPr>
          <w:rFonts w:ascii="Times New Roman" w:eastAsia="Times New Roman" w:hAnsi="Times New Roman" w:cs="Times New Roman"/>
          <w:bCs/>
          <w:sz w:val="24"/>
          <w:szCs w:val="24"/>
          <w:lang w:val="sr-Cyrl-RS" w:eastAsia="ar-SA"/>
        </w:rPr>
        <w:t>1%</w:t>
      </w:r>
      <w:r w:rsidRPr="00D635E8">
        <w:rPr>
          <w:rFonts w:ascii="Times New Roman" w:eastAsia="Times New Roman" w:hAnsi="Times New Roman" w:cs="Times New Roman"/>
          <w:bCs/>
          <w:sz w:val="24"/>
          <w:szCs w:val="24"/>
          <w:lang w:val="sr-Latn-RS" w:eastAsia="ar-SA"/>
        </w:rPr>
        <w:t xml:space="preserve"> </w:t>
      </w:r>
      <w:r w:rsidR="00326B92">
        <w:rPr>
          <w:rFonts w:ascii="Times New Roman" w:eastAsia="Times New Roman" w:hAnsi="Times New Roman" w:cs="Times New Roman"/>
          <w:bCs/>
          <w:sz w:val="24"/>
          <w:szCs w:val="24"/>
          <w:lang w:val="sr-Cyrl-RS" w:eastAsia="ar-SA"/>
        </w:rPr>
        <w:t>и</w:t>
      </w:r>
      <w:r w:rsidRPr="00D635E8">
        <w:rPr>
          <w:rFonts w:ascii="Times New Roman" w:eastAsia="Times New Roman" w:hAnsi="Times New Roman" w:cs="Times New Roman"/>
          <w:bCs/>
          <w:sz w:val="24"/>
          <w:szCs w:val="24"/>
          <w:lang w:val="sr-Latn-RS" w:eastAsia="ar-SA"/>
        </w:rPr>
        <w:t xml:space="preserve"> да </w:t>
      </w:r>
      <w:r w:rsidRPr="00D635E8">
        <w:rPr>
          <w:rFonts w:ascii="Times New Roman" w:eastAsia="Times New Roman" w:hAnsi="Times New Roman" w:cs="Times New Roman"/>
          <w:bCs/>
          <w:sz w:val="24"/>
          <w:szCs w:val="24"/>
          <w:lang w:val="sr-Cyrl-RS" w:eastAsia="ar-SA"/>
        </w:rPr>
        <w:t>око</w:t>
      </w:r>
      <w:r w:rsidRPr="00D635E8">
        <w:rPr>
          <w:rFonts w:ascii="Times New Roman" w:eastAsia="Times New Roman" w:hAnsi="Times New Roman" w:cs="Times New Roman"/>
          <w:bCs/>
          <w:sz w:val="24"/>
          <w:szCs w:val="24"/>
          <w:lang w:eastAsia="ar-SA"/>
        </w:rPr>
        <w:t xml:space="preserve"> 64%</w:t>
      </w:r>
      <w:r w:rsidRPr="00D635E8" w:rsidDel="00536380">
        <w:rPr>
          <w:rFonts w:ascii="Times New Roman" w:eastAsia="Times New Roman" w:hAnsi="Times New Roman" w:cs="Times New Roman"/>
          <w:sz w:val="24"/>
          <w:szCs w:val="24"/>
          <w:lang w:eastAsia="ar-SA"/>
        </w:rPr>
        <w:t xml:space="preserve"> </w:t>
      </w:r>
      <w:r w:rsidRPr="00D635E8">
        <w:rPr>
          <w:rFonts w:ascii="Times New Roman" w:eastAsia="Times New Roman" w:hAnsi="Times New Roman" w:cs="Times New Roman"/>
          <w:bCs/>
          <w:sz w:val="24"/>
          <w:szCs w:val="24"/>
          <w:lang w:val="sr-Cyrl-RS" w:eastAsia="ar-SA"/>
        </w:rPr>
        <w:t xml:space="preserve">ЈЛС има потпуно задовољавајућу кадровску структуру везано за послове УЉР </w:t>
      </w:r>
      <w:r w:rsidR="00326B92">
        <w:rPr>
          <w:rFonts w:ascii="Times New Roman" w:eastAsia="Times New Roman" w:hAnsi="Times New Roman" w:cs="Times New Roman"/>
          <w:bCs/>
          <w:sz w:val="24"/>
          <w:szCs w:val="24"/>
          <w:lang w:val="sr-Cyrl-RS" w:eastAsia="ar-SA"/>
        </w:rPr>
        <w:t>али</w:t>
      </w:r>
      <w:r>
        <w:rPr>
          <w:rFonts w:ascii="Times New Roman" w:eastAsia="Times New Roman" w:hAnsi="Times New Roman" w:cs="Times New Roman"/>
          <w:bCs/>
          <w:sz w:val="24"/>
          <w:szCs w:val="24"/>
          <w:lang w:val="sr-Cyrl-RS" w:eastAsia="ar-SA"/>
        </w:rPr>
        <w:t xml:space="preserve"> да је</w:t>
      </w:r>
      <w:r w:rsidRPr="00D635E8">
        <w:rPr>
          <w:rFonts w:ascii="Times New Roman" w:eastAsia="Times New Roman" w:hAnsi="Times New Roman" w:cs="Times New Roman"/>
          <w:bCs/>
          <w:sz w:val="24"/>
          <w:szCs w:val="24"/>
          <w:lang w:val="sr-Cyrl-RS" w:eastAsia="ar-SA"/>
        </w:rPr>
        <w:t xml:space="preserve"> неопходно уложити напоре у подизање неопходних компетенција и мотивације запослених на тим местима.</w:t>
      </w:r>
      <w:r>
        <w:rPr>
          <w:rFonts w:ascii="Times New Roman" w:eastAsia="Times New Roman" w:hAnsi="Times New Roman" w:cs="Times New Roman"/>
          <w:bCs/>
          <w:sz w:val="24"/>
          <w:szCs w:val="24"/>
          <w:lang w:val="sr-Cyrl-RS" w:eastAsia="ar-SA"/>
        </w:rPr>
        <w:t xml:space="preserve"> </w:t>
      </w:r>
    </w:p>
    <w:p w14:paraId="673BC66F" w14:textId="77777777" w:rsidR="00326B92" w:rsidRDefault="00326B92" w:rsidP="00326B92">
      <w:pPr>
        <w:pStyle w:val="NoSpacing"/>
        <w:ind w:firstLine="720"/>
        <w:jc w:val="both"/>
        <w:rPr>
          <w:rFonts w:ascii="Times New Roman" w:eastAsia="Times New Roman" w:hAnsi="Times New Roman" w:cs="Times New Roman"/>
          <w:bCs/>
          <w:sz w:val="24"/>
          <w:szCs w:val="24"/>
          <w:lang w:val="sr-Cyrl-RS" w:eastAsia="ar-SA"/>
        </w:rPr>
      </w:pPr>
      <w:r>
        <w:rPr>
          <w:rFonts w:ascii="Times New Roman" w:eastAsia="Times New Roman" w:hAnsi="Times New Roman" w:cs="Times New Roman"/>
          <w:bCs/>
          <w:sz w:val="24"/>
          <w:szCs w:val="24"/>
          <w:lang w:val="sr-Cyrl-RS" w:eastAsia="ar-SA"/>
        </w:rPr>
        <w:t>П</w:t>
      </w:r>
      <w:r w:rsidR="00301093">
        <w:rPr>
          <w:rFonts w:ascii="Times New Roman" w:eastAsia="Times New Roman" w:hAnsi="Times New Roman" w:cs="Times New Roman"/>
          <w:bCs/>
          <w:sz w:val="24"/>
          <w:szCs w:val="24"/>
          <w:lang w:val="sr-Cyrl-RS" w:eastAsia="ar-SA"/>
        </w:rPr>
        <w:t xml:space="preserve">римена </w:t>
      </w:r>
      <w:r w:rsidR="00301093" w:rsidRPr="00D635E8">
        <w:rPr>
          <w:rFonts w:ascii="Times New Roman" w:eastAsia="Times New Roman" w:hAnsi="Times New Roman" w:cs="Times New Roman"/>
          <w:bCs/>
          <w:sz w:val="24"/>
          <w:szCs w:val="24"/>
          <w:lang w:val="sr-Cyrl-RS" w:eastAsia="ar-SA"/>
        </w:rPr>
        <w:t>нових, модер</w:t>
      </w:r>
      <w:r w:rsidR="00301093">
        <w:rPr>
          <w:rFonts w:ascii="Times New Roman" w:eastAsia="Times New Roman" w:hAnsi="Times New Roman" w:cs="Times New Roman"/>
          <w:bCs/>
          <w:sz w:val="24"/>
          <w:szCs w:val="24"/>
          <w:lang w:val="sr-Cyrl-RS" w:eastAsia="ar-SA"/>
        </w:rPr>
        <w:t>них начела, процеса и процедура у складу са новим надлежностима, обавезама и одговорностима</w:t>
      </w:r>
      <w:r w:rsidR="00301093" w:rsidRPr="00304C08">
        <w:rPr>
          <w:rFonts w:ascii="Times New Roman" w:eastAsia="Times New Roman" w:hAnsi="Times New Roman" w:cs="Times New Roman"/>
          <w:bCs/>
          <w:sz w:val="24"/>
          <w:szCs w:val="24"/>
          <w:lang w:val="sr-Cyrl-RS" w:eastAsia="ar-SA"/>
        </w:rPr>
        <w:t xml:space="preserve"> </w:t>
      </w:r>
      <w:r w:rsidR="00301093" w:rsidRPr="00D635E8">
        <w:rPr>
          <w:rFonts w:ascii="Times New Roman" w:eastAsia="Times New Roman" w:hAnsi="Times New Roman" w:cs="Times New Roman"/>
          <w:bCs/>
          <w:sz w:val="24"/>
          <w:szCs w:val="24"/>
          <w:lang w:val="sr-Cyrl-RS" w:eastAsia="ar-SA"/>
        </w:rPr>
        <w:t>захтевају посебан скуп знања, вештина и способности (компетенција), које се често не стичу током формалног образовања. Зато је одабир компетентних људи у транспарентном конкурсном поступку, уз одговарајућу проверу знања</w:t>
      </w:r>
      <w:r w:rsidR="00301093" w:rsidRPr="00D635E8">
        <w:rPr>
          <w:rFonts w:ascii="Times New Roman" w:eastAsia="Times New Roman" w:hAnsi="Times New Roman" w:cs="Times New Roman"/>
          <w:bCs/>
          <w:sz w:val="24"/>
          <w:szCs w:val="24"/>
          <w:lang w:val="sr-Latn-RS" w:eastAsia="ar-SA"/>
        </w:rPr>
        <w:t>,</w:t>
      </w:r>
      <w:r w:rsidR="00301093" w:rsidRPr="00D635E8">
        <w:rPr>
          <w:rFonts w:ascii="Times New Roman" w:eastAsia="Times New Roman" w:hAnsi="Times New Roman" w:cs="Times New Roman"/>
          <w:bCs/>
          <w:sz w:val="24"/>
          <w:szCs w:val="24"/>
          <w:lang w:val="sr-Cyrl-RS" w:eastAsia="ar-SA"/>
        </w:rPr>
        <w:t xml:space="preserve"> способности и вештина као и праћење учинка запослених и награђивање по заслугама и друге кључне функције управљања људским ресурсима,  изузетно важно питање за даљи развој локалне самоуправе.</w:t>
      </w:r>
    </w:p>
    <w:p w14:paraId="7B387ADE" w14:textId="064E1020" w:rsidR="00301093" w:rsidRPr="00326B92" w:rsidRDefault="00301093" w:rsidP="00326B92">
      <w:pPr>
        <w:pStyle w:val="NoSpacing"/>
        <w:ind w:firstLine="720"/>
        <w:jc w:val="both"/>
        <w:rPr>
          <w:rFonts w:ascii="Times New Roman" w:eastAsia="Times New Roman" w:hAnsi="Times New Roman" w:cs="Times New Roman"/>
          <w:bCs/>
          <w:sz w:val="24"/>
          <w:szCs w:val="24"/>
          <w:lang w:val="sr-Cyrl-RS" w:eastAsia="ar-SA"/>
        </w:rPr>
      </w:pPr>
      <w:r w:rsidRPr="00326B92">
        <w:rPr>
          <w:rFonts w:ascii="Times New Roman" w:eastAsia="Times New Roman" w:hAnsi="Times New Roman" w:cs="Times New Roman"/>
          <w:sz w:val="24"/>
          <w:szCs w:val="24"/>
          <w:lang w:val="sr-Cyrl-CS" w:eastAsia="hr-HR"/>
        </w:rPr>
        <w:t xml:space="preserve">Поред наведеног, </w:t>
      </w:r>
      <w:r w:rsidRPr="00326B92">
        <w:rPr>
          <w:rFonts w:ascii="Times New Roman" w:eastAsia="Times New Roman" w:hAnsi="Times New Roman" w:cs="Times New Roman"/>
          <w:sz w:val="24"/>
          <w:szCs w:val="24"/>
          <w:lang w:val="sr-Cyrl-RS" w:eastAsia="ar-SA"/>
        </w:rPr>
        <w:t xml:space="preserve">анализа стања коришћењем индекса за УЉР која је спроведена у делу који се тиче провере стручних оспособљености, знања и вештина кандидата како на интерном и јавном конкурсу тако и у поступку преузимања показала је да проверу квалитета стручности кандидата, која у складу са важећим прописима подразумева могућност провере из више делова (писмена, усмена провера знања и провера вештина </w:t>
      </w:r>
      <w:r w:rsidR="00326B92">
        <w:rPr>
          <w:rFonts w:ascii="Times New Roman" w:eastAsia="Times New Roman" w:hAnsi="Times New Roman" w:cs="Times New Roman"/>
          <w:sz w:val="24"/>
          <w:szCs w:val="24"/>
          <w:lang w:val="sr-Cyrl-RS" w:eastAsia="ar-SA"/>
        </w:rPr>
        <w:t>кроз практичне вежбе) спроводи 8%</w:t>
      </w:r>
      <w:r w:rsidRPr="00326B92">
        <w:rPr>
          <w:rFonts w:ascii="Times New Roman" w:eastAsia="Times New Roman" w:hAnsi="Times New Roman" w:cs="Times New Roman"/>
          <w:sz w:val="24"/>
          <w:szCs w:val="24"/>
          <w:lang w:val="sr-Cyrl-RS" w:eastAsia="ar-SA"/>
        </w:rPr>
        <w:t xml:space="preserve"> ЈЛС и то само када је реч о јавном конкурсу. Највећи проценат локалних самоуправа (62%) процену стручних оспособљености кандидата на обе врсте конкурса обавља само усменим путем. Из тог разлога овим </w:t>
      </w:r>
      <w:r w:rsidR="00142BC5">
        <w:rPr>
          <w:rFonts w:ascii="Times New Roman" w:eastAsia="Times New Roman" w:hAnsi="Times New Roman" w:cs="Times New Roman"/>
          <w:sz w:val="24"/>
          <w:szCs w:val="24"/>
          <w:lang w:val="sr-Cyrl-RS" w:eastAsia="ar-SA"/>
        </w:rPr>
        <w:t>Предлог</w:t>
      </w:r>
      <w:r w:rsidRPr="00326B92">
        <w:rPr>
          <w:rFonts w:ascii="Times New Roman" w:eastAsia="Times New Roman" w:hAnsi="Times New Roman" w:cs="Times New Roman"/>
          <w:sz w:val="24"/>
          <w:szCs w:val="24"/>
          <w:lang w:val="sr-Cyrl-RS" w:eastAsia="ar-SA"/>
        </w:rPr>
        <w:t>ом закона предложене су одредбе којима се дефинише начин спровођења изборног поступка писаном или усменом провером и разговором са кандидатом.</w:t>
      </w:r>
    </w:p>
    <w:p w14:paraId="40CEA217" w14:textId="77777777" w:rsidR="00682232" w:rsidRDefault="00682232" w:rsidP="00682232">
      <w:pPr>
        <w:pStyle w:val="ListParagraph"/>
        <w:shd w:val="clear" w:color="auto" w:fill="C6D9F1" w:themeFill="text2" w:themeFillTint="33"/>
        <w:spacing w:before="240" w:after="0" w:line="276" w:lineRule="auto"/>
        <w:ind w:left="360"/>
        <w:jc w:val="both"/>
        <w:rPr>
          <w:rFonts w:ascii="Times New Roman" w:hAnsi="Times New Roman" w:cs="Times New Roman"/>
          <w:sz w:val="24"/>
          <w:szCs w:val="24"/>
        </w:rPr>
      </w:pPr>
    </w:p>
    <w:p w14:paraId="522D278B" w14:textId="77777777" w:rsidR="001878C4" w:rsidRDefault="001878C4" w:rsidP="001878C4">
      <w:pPr>
        <w:pStyle w:val="ListParagraph"/>
        <w:numPr>
          <w:ilvl w:val="0"/>
          <w:numId w:val="17"/>
        </w:numPr>
        <w:shd w:val="clear" w:color="auto" w:fill="C6D9F1" w:themeFill="text2" w:themeFillTint="33"/>
        <w:spacing w:before="240" w:after="0" w:line="276" w:lineRule="auto"/>
        <w:jc w:val="both"/>
        <w:rPr>
          <w:rFonts w:ascii="Times New Roman" w:hAnsi="Times New Roman" w:cs="Times New Roman"/>
          <w:sz w:val="24"/>
          <w:szCs w:val="24"/>
        </w:rPr>
      </w:pPr>
      <w:r w:rsidRPr="005771AF">
        <w:rPr>
          <w:rFonts w:ascii="Times New Roman" w:hAnsi="Times New Roman" w:cs="Times New Roman"/>
          <w:sz w:val="24"/>
          <w:szCs w:val="24"/>
        </w:rPr>
        <w:t>Која промена се предлаже?</w:t>
      </w:r>
    </w:p>
    <w:p w14:paraId="2952DB82" w14:textId="246C08A3" w:rsidR="00682232" w:rsidRPr="000E2F6C" w:rsidRDefault="00142BC5" w:rsidP="00CF0DB5">
      <w:pPr>
        <w:spacing w:after="120" w:line="240" w:lineRule="auto"/>
        <w:ind w:firstLine="720"/>
        <w:jc w:val="both"/>
        <w:rPr>
          <w:rFonts w:ascii="Times New Roman" w:hAnsi="Times New Roman" w:cs="Times New Roman"/>
          <w:sz w:val="24"/>
          <w:szCs w:val="24"/>
          <w:lang w:eastAsia="hr-HR"/>
        </w:rPr>
      </w:pPr>
      <w:r>
        <w:rPr>
          <w:rFonts w:ascii="Times New Roman" w:eastAsia="Times New Roman" w:hAnsi="Times New Roman" w:cs="Times New Roman"/>
          <w:sz w:val="24"/>
          <w:szCs w:val="24"/>
          <w:lang w:val="sr-Cyrl-RS" w:eastAsia="ar-SA"/>
        </w:rPr>
        <w:t>Предлог</w:t>
      </w:r>
      <w:r w:rsidR="000E2F6C" w:rsidRPr="000E2F6C">
        <w:rPr>
          <w:rFonts w:ascii="Times New Roman" w:hAnsi="Times New Roman" w:cs="Times New Roman"/>
          <w:sz w:val="24"/>
          <w:szCs w:val="24"/>
          <w:lang w:val="sr-Cyrl-RS"/>
        </w:rPr>
        <w:t>ом закона о изменама и допунама Закона о запосленима у аутономним покрајинама и јединицима локалне самоуправе врши се у формално правном смислу интеграција оквира компенција у нормативни оквир. Предложене измене Закона, представљају с</w:t>
      </w:r>
      <w:r w:rsidR="000E2F6C" w:rsidRPr="000E2F6C">
        <w:rPr>
          <w:rFonts w:ascii="Times New Roman" w:hAnsi="Times New Roman" w:cs="Times New Roman"/>
          <w:sz w:val="24"/>
          <w:szCs w:val="24"/>
          <w:lang w:val="sr-Cyrl-CS" w:eastAsia="hr-HR"/>
        </w:rPr>
        <w:t>провођење прве фазе имплементације компетенција, и то у акте о организацији и систематизацији радних места, док су остале измене у функцији побољшања текста закона и прецизирања досадшњих законских решења и то: д</w:t>
      </w:r>
      <w:r w:rsidR="000E2F6C" w:rsidRPr="000E2F6C">
        <w:rPr>
          <w:rFonts w:ascii="Times New Roman" w:hAnsi="Times New Roman" w:cs="Times New Roman"/>
          <w:sz w:val="24"/>
          <w:szCs w:val="24"/>
          <w:lang w:val="sr-Cyrl-RS" w:eastAsia="hr-HR"/>
        </w:rPr>
        <w:t>ефинисање садржине правилника о организацији и систематизацији радних места, услови код измене правилника, прецизирање одредаба којима се уређује статус вршиоца дужности, уређење поступка попуњавања положаја (рок за оглашавање), уређење начина спровођења изборног поступка, увођење новог</w:t>
      </w:r>
      <w:r w:rsidR="000E2F6C">
        <w:rPr>
          <w:rFonts w:ascii="Times New Roman" w:hAnsi="Times New Roman" w:cs="Times New Roman"/>
          <w:sz w:val="24"/>
          <w:szCs w:val="24"/>
          <w:lang w:val="sr-Cyrl-RS" w:eastAsia="hr-HR"/>
        </w:rPr>
        <w:t xml:space="preserve"> основа за премештај службеника, дефинисање улоге</w:t>
      </w:r>
      <w:r w:rsidR="000E2F6C" w:rsidRPr="000E2F6C">
        <w:rPr>
          <w:rFonts w:ascii="Times New Roman" w:hAnsi="Times New Roman" w:cs="Times New Roman"/>
          <w:sz w:val="24"/>
          <w:szCs w:val="24"/>
          <w:lang w:val="sr-Cyrl-RS" w:eastAsia="hr-HR"/>
        </w:rPr>
        <w:t xml:space="preserve"> </w:t>
      </w:r>
      <w:r w:rsidR="000E2F6C">
        <w:rPr>
          <w:rFonts w:ascii="Times New Roman" w:hAnsi="Times New Roman" w:cs="Times New Roman"/>
          <w:sz w:val="24"/>
          <w:szCs w:val="24"/>
          <w:lang w:val="sr-Cyrl-RS" w:eastAsia="hr-HR"/>
        </w:rPr>
        <w:t>Службе за управљање кадровима и</w:t>
      </w:r>
      <w:r w:rsidR="000E2F6C" w:rsidRPr="000E2F6C">
        <w:rPr>
          <w:rFonts w:ascii="Times New Roman" w:hAnsi="Times New Roman" w:cs="Times New Roman"/>
          <w:sz w:val="24"/>
          <w:szCs w:val="24"/>
          <w:lang w:val="sr-Cyrl-RS" w:eastAsia="hr-HR"/>
        </w:rPr>
        <w:t xml:space="preserve"> обавезе органа АП и ЈЛС. </w:t>
      </w:r>
    </w:p>
    <w:p w14:paraId="6ABBE629" w14:textId="77777777" w:rsidR="001878C4" w:rsidRDefault="001878C4" w:rsidP="001878C4">
      <w:pPr>
        <w:pStyle w:val="ListParagraph"/>
        <w:numPr>
          <w:ilvl w:val="0"/>
          <w:numId w:val="17"/>
        </w:numPr>
        <w:shd w:val="clear" w:color="auto" w:fill="C6D9F1" w:themeFill="text2" w:themeFillTint="33"/>
        <w:spacing w:before="240" w:after="0" w:line="276" w:lineRule="auto"/>
        <w:jc w:val="both"/>
        <w:rPr>
          <w:rFonts w:ascii="Times New Roman" w:hAnsi="Times New Roman" w:cs="Times New Roman"/>
          <w:sz w:val="24"/>
          <w:szCs w:val="24"/>
        </w:rPr>
      </w:pPr>
      <w:r w:rsidRPr="005771AF">
        <w:rPr>
          <w:rFonts w:ascii="Times New Roman" w:hAnsi="Times New Roman" w:cs="Times New Roman"/>
          <w:sz w:val="24"/>
          <w:szCs w:val="24"/>
        </w:rPr>
        <w:t>Да ли је промена заиста неопходна</w:t>
      </w:r>
      <w:r w:rsidR="00435456" w:rsidRPr="005771AF">
        <w:rPr>
          <w:rFonts w:ascii="Times New Roman" w:hAnsi="Times New Roman" w:cs="Times New Roman"/>
          <w:sz w:val="24"/>
          <w:szCs w:val="24"/>
          <w:lang w:val="sr-Cyrl-RS"/>
        </w:rPr>
        <w:t xml:space="preserve"> и</w:t>
      </w:r>
      <w:r w:rsidRPr="005771AF">
        <w:rPr>
          <w:rFonts w:ascii="Times New Roman" w:hAnsi="Times New Roman" w:cs="Times New Roman"/>
          <w:sz w:val="24"/>
          <w:szCs w:val="24"/>
        </w:rPr>
        <w:t xml:space="preserve"> </w:t>
      </w:r>
      <w:r w:rsidR="00435456" w:rsidRPr="005771AF">
        <w:rPr>
          <w:rFonts w:ascii="Times New Roman" w:hAnsi="Times New Roman" w:cs="Times New Roman"/>
          <w:sz w:val="24"/>
          <w:szCs w:val="24"/>
          <w:lang w:val="sr-Cyrl-RS"/>
        </w:rPr>
        <w:t>у ком обиму</w:t>
      </w:r>
      <w:r w:rsidRPr="005771AF">
        <w:rPr>
          <w:rFonts w:ascii="Times New Roman" w:hAnsi="Times New Roman" w:cs="Times New Roman"/>
          <w:sz w:val="24"/>
          <w:szCs w:val="24"/>
        </w:rPr>
        <w:t>?</w:t>
      </w:r>
    </w:p>
    <w:p w14:paraId="4579AE3A" w14:textId="77777777" w:rsidR="000E2F6C" w:rsidRDefault="000E2F6C" w:rsidP="000E2F6C">
      <w:pPr>
        <w:pStyle w:val="NoSpacing"/>
        <w:jc w:val="both"/>
        <w:rPr>
          <w:rFonts w:ascii="Times New Roman" w:hAnsi="Times New Roman" w:cs="Times New Roman"/>
          <w:sz w:val="24"/>
          <w:szCs w:val="24"/>
          <w:lang w:val="sr-Cyrl-RS" w:bidi="hi-IN"/>
        </w:rPr>
      </w:pPr>
    </w:p>
    <w:p w14:paraId="681DC028" w14:textId="77777777" w:rsidR="000E2F6C" w:rsidRPr="006B6AB3" w:rsidRDefault="000E2F6C" w:rsidP="006B6AB3">
      <w:pPr>
        <w:pStyle w:val="NoSpacing"/>
        <w:ind w:firstLine="720"/>
        <w:jc w:val="both"/>
        <w:rPr>
          <w:rFonts w:ascii="Times New Roman" w:hAnsi="Times New Roman" w:cs="Times New Roman"/>
          <w:b/>
          <w:sz w:val="24"/>
          <w:szCs w:val="24"/>
        </w:rPr>
      </w:pPr>
      <w:r>
        <w:rPr>
          <w:rFonts w:ascii="Times New Roman" w:hAnsi="Times New Roman" w:cs="Times New Roman"/>
          <w:sz w:val="24"/>
          <w:szCs w:val="24"/>
          <w:lang w:val="sr-Cyrl-RS" w:bidi="hi-IN"/>
        </w:rPr>
        <w:t>Имајући у виду да је Акционим планом за спровођење Стратегије рефроме јавне управе за период 2021. године до 2025. године предвиђена измена нормативног оквира за запослене у органима АП и ЈЛС у циљу интегрисања оквира компетенција у функције управања људским ресурима</w:t>
      </w:r>
      <w:r w:rsidR="00B06D2C">
        <w:rPr>
          <w:rStyle w:val="FootnoteReference"/>
          <w:rFonts w:ascii="Times New Roman" w:hAnsi="Times New Roman" w:cs="Times New Roman"/>
          <w:sz w:val="24"/>
          <w:szCs w:val="24"/>
          <w:lang w:val="sr-Cyrl-RS" w:bidi="hi-IN"/>
        </w:rPr>
        <w:footnoteReference w:id="3"/>
      </w:r>
      <w:r>
        <w:rPr>
          <w:rFonts w:ascii="Times New Roman" w:hAnsi="Times New Roman" w:cs="Times New Roman"/>
          <w:sz w:val="24"/>
          <w:szCs w:val="24"/>
          <w:lang w:val="sr-Cyrl-RS" w:bidi="hi-IN"/>
        </w:rPr>
        <w:t>, предузете су активности у погледу измена и допуна</w:t>
      </w:r>
      <w:r w:rsidRPr="00475784">
        <w:rPr>
          <w:rFonts w:ascii="Times New Roman" w:hAnsi="Times New Roman" w:cs="Times New Roman"/>
          <w:sz w:val="24"/>
          <w:szCs w:val="24"/>
          <w:lang w:val="sr-Cyrl-RS" w:bidi="hi-IN"/>
        </w:rPr>
        <w:t xml:space="preserve"> Закона</w:t>
      </w:r>
      <w:r>
        <w:rPr>
          <w:rFonts w:ascii="Times New Roman" w:hAnsi="Times New Roman" w:cs="Times New Roman"/>
          <w:sz w:val="24"/>
          <w:szCs w:val="24"/>
          <w:lang w:val="sr-Cyrl-RS" w:bidi="hi-IN"/>
        </w:rPr>
        <w:t xml:space="preserve">. </w:t>
      </w:r>
      <w:r w:rsidRPr="003242BD">
        <w:rPr>
          <w:rFonts w:ascii="Times New Roman" w:hAnsi="Times New Roman" w:cs="Times New Roman"/>
          <w:sz w:val="24"/>
          <w:szCs w:val="24"/>
          <w:lang w:val="sr-Cyrl-RS" w:bidi="hi-IN"/>
        </w:rPr>
        <w:t>Наиме, с</w:t>
      </w:r>
      <w:r w:rsidRPr="003242BD">
        <w:rPr>
          <w:rFonts w:ascii="Times New Roman" w:eastAsia="Calibri" w:hAnsi="Times New Roman" w:cs="Times New Roman"/>
          <w:sz w:val="24"/>
          <w:szCs w:val="24"/>
        </w:rPr>
        <w:t xml:space="preserve">истем радних односа у </w:t>
      </w:r>
      <w:r w:rsidRPr="003242BD">
        <w:rPr>
          <w:rFonts w:ascii="Times New Roman" w:eastAsia="Calibri" w:hAnsi="Times New Roman" w:cs="Times New Roman"/>
          <w:sz w:val="24"/>
          <w:szCs w:val="24"/>
          <w:lang w:val="sr-Cyrl-RS"/>
        </w:rPr>
        <w:t>органима аутономних покрајина и јединицама локалне самоуправе, статус и положај службеника и друга права из радног односа службеника м</w:t>
      </w:r>
      <w:r w:rsidRPr="003242BD">
        <w:rPr>
          <w:rFonts w:ascii="Times New Roman" w:eastAsia="Calibri" w:hAnsi="Times New Roman" w:cs="Times New Roman"/>
          <w:sz w:val="24"/>
          <w:szCs w:val="24"/>
        </w:rPr>
        <w:t>огуће је уредити искључиво законом, како би се обезбедили јединствен и усклађен начин уређења свих питања које се односе на радн</w:t>
      </w:r>
      <w:r w:rsidRPr="003242BD">
        <w:rPr>
          <w:rFonts w:ascii="Times New Roman" w:eastAsia="Calibri" w:hAnsi="Times New Roman" w:cs="Times New Roman"/>
          <w:sz w:val="24"/>
          <w:szCs w:val="24"/>
          <w:lang w:val="sr-Cyrl-RS"/>
        </w:rPr>
        <w:t xml:space="preserve">о правни статус службеника. </w:t>
      </w:r>
      <w:r w:rsidRPr="003242BD">
        <w:rPr>
          <w:rFonts w:ascii="Times New Roman" w:hAnsi="Times New Roman" w:cs="Times New Roman"/>
          <w:sz w:val="24"/>
          <w:szCs w:val="24"/>
          <w:lang w:val="sr-Cyrl-RS"/>
        </w:rPr>
        <w:t>Предложене измене Закона, представљају с</w:t>
      </w:r>
      <w:r w:rsidRPr="003242BD">
        <w:rPr>
          <w:rFonts w:ascii="Times New Roman" w:hAnsi="Times New Roman" w:cs="Times New Roman"/>
          <w:sz w:val="24"/>
          <w:szCs w:val="24"/>
          <w:lang w:val="sr-Cyrl-CS" w:eastAsia="hr-HR"/>
        </w:rPr>
        <w:t xml:space="preserve">провођење прве фазе имплементације компетенција, и то у акте о организацији и систематизацији радних места, док су остале измене у функцији побољшања текста закона и прецизирања досадшњих законских решења. </w:t>
      </w:r>
      <w:r w:rsidR="006B6AB3" w:rsidRPr="005771AF">
        <w:rPr>
          <w:rFonts w:ascii="Times New Roman" w:eastAsia="Calibri" w:hAnsi="Times New Roman" w:cs="Times New Roman"/>
          <w:color w:val="000000"/>
          <w:sz w:val="24"/>
          <w:szCs w:val="24"/>
          <w:lang w:val="sr-Cyrl-BA"/>
        </w:rPr>
        <w:t xml:space="preserve">Наиме, </w:t>
      </w:r>
      <w:r w:rsidR="006B6AB3" w:rsidRPr="005771AF">
        <w:rPr>
          <w:rFonts w:ascii="Times New Roman" w:hAnsi="Times New Roman" w:cs="Times New Roman"/>
          <w:sz w:val="24"/>
          <w:szCs w:val="24"/>
          <w:lang w:val="sr-Cyrl-RS" w:eastAsia="en-GB"/>
        </w:rPr>
        <w:t xml:space="preserve">систем компетенција за запослене у органима АП и ЈЛС интегрисаће се у </w:t>
      </w:r>
      <w:r w:rsidR="006B6AB3">
        <w:rPr>
          <w:rFonts w:ascii="Times New Roman" w:hAnsi="Times New Roman" w:cs="Times New Roman"/>
          <w:sz w:val="24"/>
          <w:szCs w:val="24"/>
          <w:lang w:val="sr-Cyrl-RS" w:eastAsia="en-GB"/>
        </w:rPr>
        <w:t xml:space="preserve">пуном обиму у </w:t>
      </w:r>
      <w:r w:rsidR="006B6AB3" w:rsidRPr="005771AF">
        <w:rPr>
          <w:rFonts w:ascii="Times New Roman" w:hAnsi="Times New Roman" w:cs="Times New Roman"/>
          <w:sz w:val="24"/>
          <w:szCs w:val="24"/>
          <w:lang w:val="sr-Cyrl-RS" w:eastAsia="en-GB"/>
        </w:rPr>
        <w:t xml:space="preserve">нормативни оквир </w:t>
      </w:r>
      <w:r w:rsidR="006B6AB3">
        <w:rPr>
          <w:rFonts w:ascii="Times New Roman" w:hAnsi="Times New Roman" w:cs="Times New Roman"/>
          <w:sz w:val="24"/>
          <w:szCs w:val="24"/>
          <w:lang w:val="sr-Cyrl-RS" w:eastAsia="en-GB"/>
        </w:rPr>
        <w:t>фазно закључно са</w:t>
      </w:r>
      <w:r w:rsidR="006B6AB3" w:rsidRPr="005771AF">
        <w:rPr>
          <w:rFonts w:ascii="Times New Roman" w:hAnsi="Times New Roman" w:cs="Times New Roman"/>
          <w:sz w:val="24"/>
          <w:szCs w:val="24"/>
          <w:lang w:val="sr-Cyrl-RS" w:eastAsia="en-GB"/>
        </w:rPr>
        <w:t xml:space="preserve"> 202</w:t>
      </w:r>
      <w:r w:rsidR="006B6AB3">
        <w:rPr>
          <w:rFonts w:ascii="Times New Roman" w:hAnsi="Times New Roman" w:cs="Times New Roman"/>
          <w:sz w:val="24"/>
          <w:szCs w:val="24"/>
          <w:lang w:val="sr-Cyrl-RS" w:eastAsia="en-GB"/>
        </w:rPr>
        <w:t>5</w:t>
      </w:r>
      <w:r w:rsidR="006B6AB3" w:rsidRPr="005771AF">
        <w:rPr>
          <w:rFonts w:ascii="Times New Roman" w:hAnsi="Times New Roman" w:cs="Times New Roman"/>
          <w:sz w:val="24"/>
          <w:szCs w:val="24"/>
          <w:lang w:val="sr-Cyrl-RS" w:eastAsia="en-GB"/>
        </w:rPr>
        <w:t>. године.</w:t>
      </w:r>
    </w:p>
    <w:p w14:paraId="5861BD9C" w14:textId="77777777" w:rsidR="002060B0" w:rsidRPr="005771AF" w:rsidRDefault="00043AD1" w:rsidP="002060B0">
      <w:pPr>
        <w:pStyle w:val="ListParagraph"/>
        <w:numPr>
          <w:ilvl w:val="0"/>
          <w:numId w:val="17"/>
        </w:numPr>
        <w:shd w:val="clear" w:color="auto" w:fill="C6D9F1" w:themeFill="text2" w:themeFillTint="33"/>
        <w:spacing w:before="240" w:after="0" w:line="276" w:lineRule="auto"/>
        <w:jc w:val="both"/>
        <w:rPr>
          <w:rFonts w:ascii="Times New Roman" w:hAnsi="Times New Roman" w:cs="Times New Roman"/>
          <w:sz w:val="24"/>
          <w:szCs w:val="24"/>
        </w:rPr>
      </w:pPr>
      <w:r w:rsidRPr="005771AF">
        <w:rPr>
          <w:rFonts w:ascii="Times New Roman" w:hAnsi="Times New Roman" w:cs="Times New Roman"/>
          <w:sz w:val="24"/>
          <w:szCs w:val="24"/>
        </w:rPr>
        <w:t xml:space="preserve">На које </w:t>
      </w:r>
      <w:r w:rsidR="005D7F16" w:rsidRPr="005771AF">
        <w:rPr>
          <w:rFonts w:ascii="Times New Roman" w:hAnsi="Times New Roman" w:cs="Times New Roman"/>
          <w:sz w:val="24"/>
          <w:szCs w:val="24"/>
          <w:lang w:val="sr-Cyrl-RS"/>
        </w:rPr>
        <w:t xml:space="preserve">циљне групе </w:t>
      </w:r>
      <w:r w:rsidR="00D117A4" w:rsidRPr="005771AF">
        <w:rPr>
          <w:rFonts w:ascii="Times New Roman" w:hAnsi="Times New Roman" w:cs="Times New Roman"/>
          <w:sz w:val="24"/>
          <w:szCs w:val="24"/>
        </w:rPr>
        <w:t>ће</w:t>
      </w:r>
      <w:r w:rsidR="005B3773" w:rsidRPr="005771AF">
        <w:rPr>
          <w:rFonts w:ascii="Times New Roman" w:hAnsi="Times New Roman" w:cs="Times New Roman"/>
          <w:sz w:val="24"/>
          <w:szCs w:val="24"/>
        </w:rPr>
        <w:t xml:space="preserve"> </w:t>
      </w:r>
      <w:r w:rsidR="00D117A4" w:rsidRPr="005771AF">
        <w:rPr>
          <w:rFonts w:ascii="Times New Roman" w:hAnsi="Times New Roman" w:cs="Times New Roman"/>
          <w:sz w:val="24"/>
          <w:szCs w:val="24"/>
        </w:rPr>
        <w:t xml:space="preserve">утицати </w:t>
      </w:r>
      <w:r w:rsidR="005B3773" w:rsidRPr="005771AF">
        <w:rPr>
          <w:rFonts w:ascii="Times New Roman" w:hAnsi="Times New Roman" w:cs="Times New Roman"/>
          <w:sz w:val="24"/>
          <w:szCs w:val="24"/>
        </w:rPr>
        <w:t>предложена промена?</w:t>
      </w:r>
      <w:r w:rsidR="00D117A4" w:rsidRPr="005771AF">
        <w:rPr>
          <w:rFonts w:ascii="Times New Roman" w:hAnsi="Times New Roman" w:cs="Times New Roman"/>
          <w:sz w:val="24"/>
          <w:szCs w:val="24"/>
        </w:rPr>
        <w:t xml:space="preserve"> </w:t>
      </w:r>
      <w:r w:rsidRPr="005771AF">
        <w:rPr>
          <w:rFonts w:ascii="Times New Roman" w:hAnsi="Times New Roman" w:cs="Times New Roman"/>
          <w:sz w:val="24"/>
          <w:szCs w:val="24"/>
        </w:rPr>
        <w:t xml:space="preserve">Утврдити и представити </w:t>
      </w:r>
      <w:r w:rsidR="005D7F16" w:rsidRPr="005771AF">
        <w:rPr>
          <w:rFonts w:ascii="Times New Roman" w:hAnsi="Times New Roman" w:cs="Times New Roman"/>
          <w:sz w:val="24"/>
          <w:szCs w:val="24"/>
          <w:lang w:val="sr-Cyrl-RS"/>
        </w:rPr>
        <w:t xml:space="preserve">циљне групе </w:t>
      </w:r>
      <w:r w:rsidR="00D117A4" w:rsidRPr="005771AF">
        <w:rPr>
          <w:rFonts w:ascii="Times New Roman" w:hAnsi="Times New Roman" w:cs="Times New Roman"/>
          <w:sz w:val="24"/>
          <w:szCs w:val="24"/>
        </w:rPr>
        <w:t xml:space="preserve">на које ће промена </w:t>
      </w:r>
      <w:r w:rsidRPr="005771AF">
        <w:rPr>
          <w:rFonts w:ascii="Times New Roman" w:hAnsi="Times New Roman" w:cs="Times New Roman"/>
          <w:sz w:val="24"/>
          <w:szCs w:val="24"/>
        </w:rPr>
        <w:t xml:space="preserve">имати </w:t>
      </w:r>
      <w:r w:rsidR="00D117A4" w:rsidRPr="005771AF">
        <w:rPr>
          <w:rFonts w:ascii="Times New Roman" w:hAnsi="Times New Roman" w:cs="Times New Roman"/>
          <w:sz w:val="24"/>
          <w:szCs w:val="24"/>
        </w:rPr>
        <w:t>непосред</w:t>
      </w:r>
      <w:r w:rsidRPr="005771AF">
        <w:rPr>
          <w:rFonts w:ascii="Times New Roman" w:hAnsi="Times New Roman" w:cs="Times New Roman"/>
          <w:sz w:val="24"/>
          <w:szCs w:val="24"/>
        </w:rPr>
        <w:t>ан односно посредан утицај</w:t>
      </w:r>
      <w:r w:rsidR="00D117A4" w:rsidRPr="005771AF">
        <w:rPr>
          <w:rFonts w:ascii="Times New Roman" w:hAnsi="Times New Roman" w:cs="Times New Roman"/>
          <w:sz w:val="24"/>
          <w:szCs w:val="24"/>
        </w:rPr>
        <w:t xml:space="preserve">. </w:t>
      </w:r>
    </w:p>
    <w:p w14:paraId="38B3E5E9" w14:textId="77777777" w:rsidR="00B27E7C" w:rsidRPr="005771AF" w:rsidRDefault="00B27E7C" w:rsidP="00B27E7C">
      <w:pPr>
        <w:pStyle w:val="ListParagraph"/>
        <w:shd w:val="clear" w:color="auto" w:fill="C6D9F1" w:themeFill="text2" w:themeFillTint="33"/>
        <w:spacing w:before="240" w:after="0" w:line="276" w:lineRule="auto"/>
        <w:ind w:left="360"/>
        <w:jc w:val="both"/>
        <w:rPr>
          <w:rFonts w:ascii="Times New Roman" w:hAnsi="Times New Roman" w:cs="Times New Roman"/>
          <w:sz w:val="24"/>
          <w:szCs w:val="24"/>
        </w:rPr>
      </w:pPr>
    </w:p>
    <w:p w14:paraId="6887E61F" w14:textId="4E09F55E" w:rsidR="006B6AB3" w:rsidRDefault="002060B0" w:rsidP="006B6AB3">
      <w:pPr>
        <w:spacing w:after="0" w:line="240" w:lineRule="auto"/>
        <w:ind w:firstLine="720"/>
        <w:jc w:val="both"/>
        <w:rPr>
          <w:rFonts w:ascii="Times New Roman" w:hAnsi="Times New Roman" w:cs="Times New Roman"/>
          <w:sz w:val="24"/>
          <w:szCs w:val="24"/>
          <w:lang w:val="sr-Cyrl-RS" w:eastAsia="en-GB"/>
        </w:rPr>
      </w:pPr>
      <w:r w:rsidRPr="005771AF">
        <w:rPr>
          <w:rFonts w:ascii="Times New Roman" w:hAnsi="Times New Roman" w:cs="Times New Roman"/>
          <w:color w:val="000000"/>
          <w:sz w:val="24"/>
          <w:szCs w:val="24"/>
          <w:lang w:val="sr-Cyrl-CS"/>
        </w:rPr>
        <w:t>Измене и допуне Закона о запосленима у аутономним покрајинама и јединицама лок</w:t>
      </w:r>
      <w:r w:rsidR="006B6AB3">
        <w:rPr>
          <w:rFonts w:ascii="Times New Roman" w:hAnsi="Times New Roman" w:cs="Times New Roman"/>
          <w:color w:val="000000"/>
          <w:sz w:val="24"/>
          <w:szCs w:val="24"/>
          <w:lang w:val="sr-Cyrl-CS"/>
        </w:rPr>
        <w:t xml:space="preserve">алне самоуправе имаће утицај на службенике </w:t>
      </w:r>
      <w:r w:rsidR="00FF7031">
        <w:rPr>
          <w:rFonts w:ascii="Times New Roman" w:hAnsi="Times New Roman" w:cs="Times New Roman"/>
          <w:color w:val="000000"/>
          <w:sz w:val="24"/>
          <w:szCs w:val="24"/>
          <w:lang w:val="sr-Cyrl-CS"/>
        </w:rPr>
        <w:t xml:space="preserve">и намештенике </w:t>
      </w:r>
      <w:r w:rsidR="00B27E7C" w:rsidRPr="005771AF">
        <w:rPr>
          <w:rFonts w:ascii="Times New Roman" w:hAnsi="Times New Roman" w:cs="Times New Roman"/>
          <w:color w:val="000000"/>
          <w:sz w:val="24"/>
          <w:szCs w:val="24"/>
          <w:lang w:val="sr-Cyrl-CS"/>
        </w:rPr>
        <w:t>у органима АП и ЈЛС</w:t>
      </w:r>
      <w:r w:rsidR="00FF7031">
        <w:rPr>
          <w:rFonts w:ascii="Times New Roman" w:hAnsi="Times New Roman" w:cs="Times New Roman"/>
          <w:color w:val="000000"/>
          <w:sz w:val="24"/>
          <w:szCs w:val="24"/>
          <w:lang w:val="sr-Cyrl-RS"/>
        </w:rPr>
        <w:t>, којих</w:t>
      </w:r>
      <w:r w:rsidR="00644443">
        <w:rPr>
          <w:rFonts w:ascii="Times New Roman" w:hAnsi="Times New Roman" w:cs="Times New Roman"/>
          <w:color w:val="000000"/>
          <w:sz w:val="24"/>
          <w:szCs w:val="24"/>
          <w:lang w:val="sr-Cyrl-RS"/>
        </w:rPr>
        <w:t xml:space="preserve"> </w:t>
      </w:r>
      <w:r w:rsidR="0024583B">
        <w:rPr>
          <w:rFonts w:ascii="Times New Roman" w:hAnsi="Times New Roman" w:cs="Times New Roman"/>
          <w:color w:val="000000"/>
          <w:sz w:val="24"/>
          <w:szCs w:val="24"/>
          <w:lang w:val="sr-Cyrl-RS"/>
        </w:rPr>
        <w:t xml:space="preserve">је </w:t>
      </w:r>
      <w:r w:rsidR="00FF7031">
        <w:rPr>
          <w:rFonts w:ascii="Times New Roman" w:hAnsi="Times New Roman" w:cs="Times New Roman"/>
          <w:color w:val="000000"/>
          <w:sz w:val="24"/>
          <w:szCs w:val="24"/>
          <w:lang w:val="sr-Cyrl-RS"/>
        </w:rPr>
        <w:t>п</w:t>
      </w:r>
      <w:r w:rsidR="00644443">
        <w:rPr>
          <w:rFonts w:ascii="Times New Roman" w:hAnsi="Times New Roman" w:cs="Times New Roman"/>
          <w:color w:val="000000"/>
          <w:sz w:val="24"/>
          <w:szCs w:val="24"/>
          <w:lang w:val="sr-Cyrl-RS"/>
        </w:rPr>
        <w:t xml:space="preserve">рема подацима </w:t>
      </w:r>
      <w:r w:rsidR="000C0EB5">
        <w:rPr>
          <w:rFonts w:ascii="Times New Roman" w:hAnsi="Times New Roman" w:cs="Times New Roman"/>
          <w:color w:val="000000"/>
          <w:sz w:val="24"/>
          <w:szCs w:val="24"/>
          <w:lang w:val="sr-Cyrl-RS"/>
        </w:rPr>
        <w:t xml:space="preserve">из базе </w:t>
      </w:r>
      <w:r w:rsidR="00644443">
        <w:rPr>
          <w:rFonts w:ascii="Times New Roman" w:hAnsi="Times New Roman" w:cs="Times New Roman"/>
          <w:color w:val="000000"/>
          <w:sz w:val="24"/>
          <w:szCs w:val="24"/>
          <w:lang w:val="sr-Cyrl-RS"/>
        </w:rPr>
        <w:t xml:space="preserve">Централног регистра обавезног социјалног осигурања у органима АП И ЈЛС тренутно </w:t>
      </w:r>
      <w:r w:rsidR="00BF32E6">
        <w:rPr>
          <w:rFonts w:ascii="Times New Roman" w:hAnsi="Times New Roman" w:cs="Times New Roman"/>
          <w:color w:val="000000"/>
          <w:sz w:val="24"/>
          <w:szCs w:val="24"/>
          <w:lang w:val="sr-Cyrl-RS"/>
        </w:rPr>
        <w:t xml:space="preserve"> </w:t>
      </w:r>
      <w:r w:rsidR="00B50776">
        <w:rPr>
          <w:rFonts w:ascii="Times New Roman" w:hAnsi="Times New Roman" w:cs="Times New Roman"/>
          <w:color w:val="000000"/>
          <w:sz w:val="24"/>
          <w:szCs w:val="24"/>
          <w:lang w:val="sr-Cyrl-RS"/>
        </w:rPr>
        <w:t>23.582</w:t>
      </w:r>
      <w:r w:rsidR="00FF7031">
        <w:rPr>
          <w:rFonts w:ascii="Times New Roman" w:hAnsi="Times New Roman" w:cs="Times New Roman"/>
          <w:color w:val="000000"/>
          <w:sz w:val="24"/>
          <w:szCs w:val="24"/>
          <w:lang w:val="sr-Cyrl-RS"/>
        </w:rPr>
        <w:t>.</w:t>
      </w:r>
      <w:r w:rsidR="00926B7A" w:rsidRPr="005771AF">
        <w:rPr>
          <w:rFonts w:ascii="Times New Roman" w:eastAsia="Calibri" w:hAnsi="Times New Roman" w:cs="Times New Roman"/>
          <w:color w:val="000000"/>
          <w:sz w:val="24"/>
          <w:szCs w:val="24"/>
          <w:lang w:val="sr-Cyrl-BA"/>
        </w:rPr>
        <w:t xml:space="preserve"> </w:t>
      </w:r>
      <w:r w:rsidR="00FF7031">
        <w:rPr>
          <w:rFonts w:ascii="Times New Roman" w:hAnsi="Times New Roman" w:cs="Times New Roman"/>
          <w:sz w:val="24"/>
          <w:szCs w:val="24"/>
          <w:lang w:val="sr-Cyrl-RS" w:eastAsia="en-GB"/>
        </w:rPr>
        <w:t>С</w:t>
      </w:r>
      <w:r w:rsidR="00926B7A" w:rsidRPr="005771AF">
        <w:rPr>
          <w:rFonts w:ascii="Times New Roman" w:hAnsi="Times New Roman" w:cs="Times New Roman"/>
          <w:sz w:val="24"/>
          <w:szCs w:val="24"/>
          <w:lang w:val="sr-Cyrl-RS" w:eastAsia="en-GB"/>
        </w:rPr>
        <w:t xml:space="preserve">истем компетенција за </w:t>
      </w:r>
      <w:r w:rsidR="00926B7A">
        <w:rPr>
          <w:rFonts w:ascii="Times New Roman" w:hAnsi="Times New Roman" w:cs="Times New Roman"/>
          <w:sz w:val="24"/>
          <w:szCs w:val="24"/>
          <w:lang w:val="sr-Cyrl-RS" w:eastAsia="en-GB"/>
        </w:rPr>
        <w:t>службенике</w:t>
      </w:r>
      <w:r w:rsidR="00926B7A" w:rsidRPr="005771AF">
        <w:rPr>
          <w:rFonts w:ascii="Times New Roman" w:hAnsi="Times New Roman" w:cs="Times New Roman"/>
          <w:sz w:val="24"/>
          <w:szCs w:val="24"/>
          <w:lang w:val="sr-Cyrl-RS" w:eastAsia="en-GB"/>
        </w:rPr>
        <w:t xml:space="preserve"> у органима АП и ЈЛС интегрисаће се у нормативни оквир кроз неколико фаза</w:t>
      </w:r>
      <w:r w:rsidR="00926B7A">
        <w:rPr>
          <w:rFonts w:ascii="Times New Roman" w:hAnsi="Times New Roman" w:cs="Times New Roman"/>
          <w:sz w:val="24"/>
          <w:szCs w:val="24"/>
          <w:lang w:val="sr-Cyrl-RS" w:eastAsia="en-GB"/>
        </w:rPr>
        <w:t>. У овој фази</w:t>
      </w:r>
      <w:r w:rsidR="00926B7A" w:rsidRPr="005771AF">
        <w:rPr>
          <w:rFonts w:ascii="Times New Roman" w:hAnsi="Times New Roman" w:cs="Times New Roman"/>
          <w:sz w:val="24"/>
          <w:szCs w:val="24"/>
          <w:lang w:val="sr-Cyrl-RS" w:eastAsia="en-GB"/>
        </w:rPr>
        <w:t xml:space="preserve"> предложеним одредбама </w:t>
      </w:r>
      <w:r w:rsidR="00142BC5">
        <w:rPr>
          <w:rFonts w:ascii="Times New Roman" w:eastAsia="Times New Roman" w:hAnsi="Times New Roman" w:cs="Times New Roman"/>
          <w:sz w:val="24"/>
          <w:szCs w:val="24"/>
          <w:lang w:val="sr-Cyrl-RS" w:eastAsia="ar-SA"/>
        </w:rPr>
        <w:t>Предлог</w:t>
      </w:r>
      <w:r w:rsidR="00926B7A" w:rsidRPr="005771AF">
        <w:rPr>
          <w:rFonts w:ascii="Times New Roman" w:hAnsi="Times New Roman" w:cs="Times New Roman"/>
          <w:sz w:val="24"/>
          <w:szCs w:val="24"/>
          <w:lang w:val="sr-Cyrl-RS" w:eastAsia="en-GB"/>
        </w:rPr>
        <w:t>а закона, дефинишу</w:t>
      </w:r>
      <w:r w:rsidR="00926B7A">
        <w:rPr>
          <w:rFonts w:ascii="Times New Roman" w:hAnsi="Times New Roman" w:cs="Times New Roman"/>
          <w:sz w:val="24"/>
          <w:szCs w:val="24"/>
          <w:lang w:val="sr-Cyrl-RS" w:eastAsia="en-GB"/>
        </w:rPr>
        <w:t xml:space="preserve"> се</w:t>
      </w:r>
      <w:r w:rsidR="00926B7A" w:rsidRPr="005771AF">
        <w:rPr>
          <w:rFonts w:ascii="Times New Roman" w:hAnsi="Times New Roman" w:cs="Times New Roman"/>
          <w:sz w:val="24"/>
          <w:szCs w:val="24"/>
          <w:lang w:val="sr-Cyrl-RS" w:eastAsia="en-GB"/>
        </w:rPr>
        <w:t xml:space="preserve"> компетенције</w:t>
      </w:r>
      <w:r w:rsidR="000E2F6C">
        <w:rPr>
          <w:rFonts w:ascii="Times New Roman" w:hAnsi="Times New Roman" w:cs="Times New Roman"/>
          <w:sz w:val="24"/>
          <w:szCs w:val="24"/>
          <w:lang w:val="sr-Cyrl-RS" w:eastAsia="en-GB"/>
        </w:rPr>
        <w:t>, врши њихова подела и утврђује интегрисање</w:t>
      </w:r>
      <w:r w:rsidR="00926B7A" w:rsidRPr="005771AF">
        <w:rPr>
          <w:rFonts w:ascii="Times New Roman" w:hAnsi="Times New Roman" w:cs="Times New Roman"/>
          <w:sz w:val="24"/>
          <w:szCs w:val="24"/>
          <w:lang w:val="sr-Cyrl-RS" w:eastAsia="en-GB"/>
        </w:rPr>
        <w:t xml:space="preserve"> у Правилнике о организацији и систематизацији радних места као обавезан елемент садржине правилника</w:t>
      </w:r>
      <w:r w:rsidR="00926B7A">
        <w:rPr>
          <w:rFonts w:ascii="Times New Roman" w:hAnsi="Times New Roman" w:cs="Times New Roman"/>
          <w:sz w:val="24"/>
          <w:szCs w:val="24"/>
          <w:lang w:val="sr-Cyrl-RS" w:eastAsia="en-GB"/>
        </w:rPr>
        <w:t>. С тога, службеници ће за рад на радним местима у органима АП и ЈЛС, у актима о систематизацији као услове имати утврђене компетенције, односно знања, вештине, особине, ставове и способности које обликују његово понашање и воде постизању очекиване радне успешности.</w:t>
      </w:r>
      <w:r w:rsidR="00926B7A" w:rsidRPr="005771AF">
        <w:rPr>
          <w:rFonts w:ascii="Times New Roman" w:hAnsi="Times New Roman" w:cs="Times New Roman"/>
          <w:sz w:val="24"/>
          <w:szCs w:val="24"/>
          <w:lang w:val="sr-Cyrl-RS" w:eastAsia="en-GB"/>
        </w:rPr>
        <w:t xml:space="preserve"> </w:t>
      </w:r>
    </w:p>
    <w:p w14:paraId="4094223B" w14:textId="1FF06F00" w:rsidR="00B85F52" w:rsidRPr="00B85F52" w:rsidRDefault="00B85F52" w:rsidP="00B85F52">
      <w:pPr>
        <w:pStyle w:val="ListParagraph"/>
        <w:tabs>
          <w:tab w:val="left" w:pos="3540"/>
        </w:tabs>
        <w:spacing w:after="0"/>
        <w:ind w:left="0" w:firstLine="851"/>
        <w:jc w:val="both"/>
        <w:rPr>
          <w:rFonts w:ascii="Times New Roman" w:eastAsia="Times New Roman" w:hAnsi="Times New Roman" w:cs="Times New Roman"/>
          <w:sz w:val="24"/>
          <w:szCs w:val="24"/>
          <w:lang w:val="sr-Cyrl-RS" w:eastAsia="ar-SA"/>
        </w:rPr>
      </w:pPr>
      <w:r>
        <w:rPr>
          <w:rFonts w:ascii="Times New Roman" w:hAnsi="Times New Roman" w:cs="Times New Roman"/>
          <w:sz w:val="24"/>
          <w:szCs w:val="24"/>
          <w:lang w:val="sr-Cyrl-RS" w:eastAsia="en-GB"/>
        </w:rPr>
        <w:t xml:space="preserve">Поред </w:t>
      </w:r>
      <w:r w:rsidRPr="00B85F52">
        <w:rPr>
          <w:rFonts w:ascii="Times New Roman" w:hAnsi="Times New Roman" w:cs="Times New Roman"/>
          <w:sz w:val="24"/>
          <w:szCs w:val="24"/>
          <w:lang w:val="sr-Cyrl-RS" w:eastAsia="en-GB"/>
        </w:rPr>
        <w:t xml:space="preserve">тога, изменама Закона </w:t>
      </w:r>
      <w:r w:rsidRPr="00B85F52">
        <w:rPr>
          <w:rFonts w:ascii="Times New Roman" w:eastAsia="Times New Roman" w:hAnsi="Times New Roman" w:cs="Times New Roman"/>
          <w:sz w:val="24"/>
          <w:szCs w:val="24"/>
          <w:lang w:val="sr-Cyrl-RS" w:eastAsia="ar-SA"/>
        </w:rPr>
        <w:t>предложене су одредбе којима се дефинише начин спровођења изборног поступка</w:t>
      </w:r>
      <w:r w:rsidR="00FF7031">
        <w:rPr>
          <w:rFonts w:ascii="Times New Roman" w:eastAsia="Times New Roman" w:hAnsi="Times New Roman" w:cs="Times New Roman"/>
          <w:sz w:val="24"/>
          <w:szCs w:val="24"/>
          <w:lang w:val="sr-Cyrl-RS" w:eastAsia="ar-SA"/>
        </w:rPr>
        <w:t>, којим се у складу са подзаконским актом врши попуњавање радних места службеника и намештеника на</w:t>
      </w:r>
      <w:r w:rsidRPr="00B85F52">
        <w:rPr>
          <w:rFonts w:ascii="Times New Roman" w:eastAsia="Times New Roman" w:hAnsi="Times New Roman" w:cs="Times New Roman"/>
          <w:sz w:val="24"/>
          <w:szCs w:val="24"/>
          <w:lang w:val="sr-Cyrl-RS" w:eastAsia="ar-SA"/>
        </w:rPr>
        <w:t xml:space="preserve"> </w:t>
      </w:r>
      <w:r w:rsidR="0024583B">
        <w:rPr>
          <w:rFonts w:ascii="Times New Roman" w:eastAsia="Times New Roman" w:hAnsi="Times New Roman" w:cs="Times New Roman"/>
          <w:sz w:val="24"/>
          <w:szCs w:val="24"/>
          <w:lang w:val="sr-Cyrl-RS" w:eastAsia="ar-SA"/>
        </w:rPr>
        <w:t xml:space="preserve">начин да се изборни поступак спроводи </w:t>
      </w:r>
      <w:r w:rsidRPr="00B85F52">
        <w:rPr>
          <w:rFonts w:ascii="Times New Roman" w:eastAsia="Times New Roman" w:hAnsi="Times New Roman" w:cs="Times New Roman"/>
          <w:sz w:val="24"/>
          <w:szCs w:val="24"/>
          <w:lang w:val="sr-Cyrl-RS" w:eastAsia="ar-SA"/>
        </w:rPr>
        <w:t>пис</w:t>
      </w:r>
      <w:r w:rsidR="0024583B">
        <w:rPr>
          <w:rFonts w:ascii="Times New Roman" w:eastAsia="Times New Roman" w:hAnsi="Times New Roman" w:cs="Times New Roman"/>
          <w:sz w:val="24"/>
          <w:szCs w:val="24"/>
          <w:lang w:val="sr-Cyrl-RS" w:eastAsia="ar-SA"/>
        </w:rPr>
        <w:t xml:space="preserve">меном </w:t>
      </w:r>
      <w:r w:rsidRPr="00B85F52">
        <w:rPr>
          <w:rFonts w:ascii="Times New Roman" w:eastAsia="Times New Roman" w:hAnsi="Times New Roman" w:cs="Times New Roman"/>
          <w:sz w:val="24"/>
          <w:szCs w:val="24"/>
          <w:lang w:val="sr-Cyrl-RS" w:eastAsia="ar-SA"/>
        </w:rPr>
        <w:t xml:space="preserve"> или усменом провером и разговором са кандидатом, што ће утицати на лица која конкуришу за пријем у радни однос у органе АП и ЈЛС и </w:t>
      </w:r>
      <w:r>
        <w:rPr>
          <w:rFonts w:ascii="Times New Roman" w:eastAsia="Times New Roman" w:hAnsi="Times New Roman" w:cs="Times New Roman"/>
          <w:sz w:val="24"/>
          <w:szCs w:val="24"/>
          <w:lang w:val="sr-Cyrl-RS" w:eastAsia="ar-SA"/>
        </w:rPr>
        <w:t>квалитет провере</w:t>
      </w:r>
      <w:r w:rsidRPr="00B85F52">
        <w:rPr>
          <w:rFonts w:ascii="Times New Roman" w:eastAsia="Times New Roman" w:hAnsi="Times New Roman" w:cs="Times New Roman"/>
          <w:sz w:val="24"/>
          <w:szCs w:val="24"/>
          <w:lang w:val="sr-Cyrl-RS" w:eastAsia="ar-SA"/>
        </w:rPr>
        <w:t xml:space="preserve"> </w:t>
      </w:r>
      <w:r>
        <w:rPr>
          <w:rFonts w:ascii="Times New Roman" w:eastAsia="Times New Roman" w:hAnsi="Times New Roman" w:cs="Times New Roman"/>
          <w:sz w:val="24"/>
          <w:szCs w:val="24"/>
          <w:lang w:val="sr-Cyrl-RS" w:eastAsia="ar-SA"/>
        </w:rPr>
        <w:t xml:space="preserve">њихових </w:t>
      </w:r>
      <w:r w:rsidR="0014740A">
        <w:rPr>
          <w:rFonts w:ascii="Times New Roman" w:eastAsia="Times New Roman" w:hAnsi="Times New Roman" w:cs="Times New Roman"/>
          <w:sz w:val="24"/>
          <w:szCs w:val="24"/>
          <w:lang w:val="sr-Cyrl-RS" w:eastAsia="ar-SA"/>
        </w:rPr>
        <w:t>стручних оспособљености, зн</w:t>
      </w:r>
      <w:r>
        <w:rPr>
          <w:rFonts w:ascii="Times New Roman" w:eastAsia="Times New Roman" w:hAnsi="Times New Roman" w:cs="Times New Roman"/>
          <w:sz w:val="24"/>
          <w:szCs w:val="24"/>
          <w:lang w:val="sr-Cyrl-RS" w:eastAsia="ar-SA"/>
        </w:rPr>
        <w:t>ањ</w:t>
      </w:r>
      <w:r w:rsidR="0014740A">
        <w:rPr>
          <w:rFonts w:ascii="Times New Roman" w:eastAsia="Times New Roman" w:hAnsi="Times New Roman" w:cs="Times New Roman"/>
          <w:sz w:val="24"/>
          <w:szCs w:val="24"/>
          <w:lang w:val="sr-Cyrl-RS" w:eastAsia="ar-SA"/>
        </w:rPr>
        <w:t>а и вештина</w:t>
      </w:r>
      <w:r>
        <w:rPr>
          <w:rFonts w:ascii="Times New Roman" w:eastAsia="Times New Roman" w:hAnsi="Times New Roman" w:cs="Times New Roman"/>
          <w:sz w:val="24"/>
          <w:szCs w:val="24"/>
          <w:lang w:val="sr-Cyrl-RS" w:eastAsia="ar-SA"/>
        </w:rPr>
        <w:t>.</w:t>
      </w:r>
    </w:p>
    <w:p w14:paraId="0DF20BA7" w14:textId="19DF2AF1" w:rsidR="00B27E7C" w:rsidRPr="005771AF" w:rsidRDefault="00370C3F" w:rsidP="00B85F52">
      <w:pPr>
        <w:spacing w:after="0" w:line="240" w:lineRule="auto"/>
        <w:ind w:firstLine="720"/>
        <w:jc w:val="both"/>
        <w:rPr>
          <w:rFonts w:ascii="Times New Roman" w:hAnsi="Times New Roman" w:cs="Times New Roman"/>
          <w:sz w:val="24"/>
          <w:szCs w:val="24"/>
        </w:rPr>
      </w:pPr>
      <w:r>
        <w:rPr>
          <w:rFonts w:ascii="Times New Roman" w:hAnsi="Times New Roman" w:cs="Times New Roman"/>
          <w:color w:val="000000"/>
          <w:sz w:val="24"/>
          <w:szCs w:val="24"/>
          <w:lang w:val="sr-Cyrl-RS"/>
        </w:rPr>
        <w:t>И</w:t>
      </w:r>
      <w:r w:rsidR="00B27E7C" w:rsidRPr="00B85F52">
        <w:rPr>
          <w:rFonts w:ascii="Times New Roman" w:hAnsi="Times New Roman" w:cs="Times New Roman"/>
          <w:color w:val="000000"/>
          <w:sz w:val="24"/>
          <w:szCs w:val="24"/>
          <w:lang w:val="sr-Cyrl-RS"/>
        </w:rPr>
        <w:t xml:space="preserve">змене и допуне Закона имаће утицај и на Службу за управљање кадровима имајући у виду да </w:t>
      </w:r>
      <w:r w:rsidR="00B27E7C" w:rsidRPr="00B85F52">
        <w:rPr>
          <w:rFonts w:ascii="Times New Roman" w:hAnsi="Times New Roman" w:cs="Times New Roman"/>
          <w:sz w:val="24"/>
          <w:szCs w:val="24"/>
          <w:lang w:val="sr-Cyrl-RS"/>
        </w:rPr>
        <w:t xml:space="preserve">се посебно уређује </w:t>
      </w:r>
      <w:r w:rsidR="00B27E7C" w:rsidRPr="00B85F52">
        <w:rPr>
          <w:rFonts w:ascii="Times New Roman" w:hAnsi="Times New Roman" w:cs="Times New Roman"/>
          <w:color w:val="000000"/>
          <w:sz w:val="24"/>
          <w:szCs w:val="24"/>
          <w:lang w:val="sr-Cyrl-RS"/>
        </w:rPr>
        <w:t xml:space="preserve">сарадња јединица локалне самоуправе са </w:t>
      </w:r>
      <w:r w:rsidR="00B27E7C" w:rsidRPr="00B85F52">
        <w:rPr>
          <w:rFonts w:ascii="Times New Roman" w:hAnsi="Times New Roman" w:cs="Times New Roman"/>
          <w:sz w:val="24"/>
          <w:szCs w:val="24"/>
        </w:rPr>
        <w:t>С</w:t>
      </w:r>
      <w:r w:rsidR="00B27E7C" w:rsidRPr="00B85F52">
        <w:rPr>
          <w:rFonts w:ascii="Times New Roman" w:hAnsi="Times New Roman" w:cs="Times New Roman"/>
          <w:sz w:val="24"/>
          <w:szCs w:val="24"/>
          <w:lang w:val="sr-Cyrl-RS"/>
        </w:rPr>
        <w:t>лужбом Владе за управљање кадровима</w:t>
      </w:r>
      <w:r w:rsidR="00B27E7C" w:rsidRPr="00B85F52">
        <w:rPr>
          <w:rFonts w:ascii="Times New Roman" w:hAnsi="Times New Roman" w:cs="Times New Roman"/>
          <w:color w:val="000000"/>
          <w:sz w:val="24"/>
          <w:szCs w:val="24"/>
          <w:lang w:val="sr-Cyrl-RS"/>
        </w:rPr>
        <w:t xml:space="preserve"> (СУК) како у погледу стручне тако и у погледу</w:t>
      </w:r>
      <w:r w:rsidR="00B27E7C" w:rsidRPr="005771AF">
        <w:rPr>
          <w:rFonts w:ascii="Times New Roman" w:hAnsi="Times New Roman" w:cs="Times New Roman"/>
          <w:color w:val="000000"/>
          <w:sz w:val="24"/>
          <w:szCs w:val="24"/>
          <w:lang w:val="sr-Cyrl-RS"/>
        </w:rPr>
        <w:t xml:space="preserve"> саветодавне помоћи у примени овог закона и других прописа, посебно у поступку правилног одређивања компетенција за обављање послова радног места</w:t>
      </w:r>
      <w:r w:rsidR="000E2F6C">
        <w:rPr>
          <w:rFonts w:ascii="Times New Roman" w:hAnsi="Times New Roman" w:cs="Times New Roman"/>
          <w:color w:val="000000"/>
          <w:sz w:val="24"/>
          <w:szCs w:val="24"/>
          <w:lang w:val="sr-Cyrl-RS"/>
        </w:rPr>
        <w:t xml:space="preserve">. У циљу извршавања </w:t>
      </w:r>
      <w:r w:rsidR="00B27E7C" w:rsidRPr="005771AF">
        <w:rPr>
          <w:rFonts w:ascii="Times New Roman" w:hAnsi="Times New Roman" w:cs="Times New Roman"/>
          <w:color w:val="000000"/>
          <w:sz w:val="24"/>
          <w:szCs w:val="24"/>
          <w:lang w:val="sr-Cyrl-RS"/>
        </w:rPr>
        <w:t>предвиђене надлежности СУК-а неопходно је јачање капацитета Одсека за анализу радних места и планирање кадрова, кроз повећање броја запослених и то за најмање три</w:t>
      </w:r>
      <w:r w:rsidR="006A3B17">
        <w:rPr>
          <w:rFonts w:ascii="Times New Roman" w:hAnsi="Times New Roman" w:cs="Times New Roman"/>
          <w:color w:val="000000"/>
          <w:sz w:val="24"/>
          <w:szCs w:val="24"/>
          <w:lang w:val="sr-Cyrl-RS"/>
        </w:rPr>
        <w:t xml:space="preserve"> извршиоца</w:t>
      </w:r>
      <w:r w:rsidR="00B27E7C" w:rsidRPr="005771AF">
        <w:rPr>
          <w:rFonts w:ascii="Times New Roman" w:hAnsi="Times New Roman" w:cs="Times New Roman"/>
          <w:color w:val="000000"/>
          <w:sz w:val="24"/>
          <w:szCs w:val="24"/>
          <w:lang w:val="sr-Cyrl-RS"/>
        </w:rPr>
        <w:t xml:space="preserve">. </w:t>
      </w:r>
      <w:r w:rsidRPr="00B85F52">
        <w:rPr>
          <w:rFonts w:ascii="Times New Roman" w:hAnsi="Times New Roman" w:cs="Times New Roman"/>
          <w:color w:val="000000"/>
          <w:sz w:val="24"/>
          <w:szCs w:val="24"/>
          <w:lang w:val="sr-Cyrl-RS"/>
        </w:rPr>
        <w:t>Такође</w:t>
      </w:r>
      <w:r>
        <w:rPr>
          <w:rFonts w:ascii="Times New Roman" w:hAnsi="Times New Roman" w:cs="Times New Roman"/>
          <w:color w:val="000000"/>
          <w:sz w:val="24"/>
          <w:szCs w:val="24"/>
          <w:lang w:val="sr-Cyrl-RS"/>
        </w:rPr>
        <w:t xml:space="preserve">, </w:t>
      </w:r>
      <w:r w:rsidR="00142BC5">
        <w:rPr>
          <w:rFonts w:ascii="Times New Roman" w:eastAsia="Times New Roman" w:hAnsi="Times New Roman" w:cs="Times New Roman"/>
          <w:sz w:val="24"/>
          <w:szCs w:val="24"/>
          <w:lang w:val="sr-Cyrl-RS" w:eastAsia="ar-SA"/>
        </w:rPr>
        <w:t>Предлог</w:t>
      </w:r>
      <w:r>
        <w:rPr>
          <w:rFonts w:ascii="Times New Roman" w:hAnsi="Times New Roman" w:cs="Times New Roman"/>
          <w:color w:val="000000"/>
          <w:sz w:val="24"/>
          <w:szCs w:val="24"/>
          <w:lang w:val="sr-Cyrl-RS"/>
        </w:rPr>
        <w:t>ом закона утврђује се основ да се актом Владе на предлог СУК-а ближе одређују понашајне и опште функционалне компетенције, као и посебне функционалне компетенције у одређеној области рада.</w:t>
      </w:r>
    </w:p>
    <w:p w14:paraId="19B5AD75" w14:textId="77777777" w:rsidR="00F439F3" w:rsidRPr="005771AF" w:rsidRDefault="005B3773" w:rsidP="00F439F3">
      <w:pPr>
        <w:pStyle w:val="ListParagraph"/>
        <w:numPr>
          <w:ilvl w:val="0"/>
          <w:numId w:val="17"/>
        </w:numPr>
        <w:shd w:val="clear" w:color="auto" w:fill="C6D9F1" w:themeFill="text2" w:themeFillTint="33"/>
        <w:spacing w:before="240" w:after="0" w:line="276" w:lineRule="auto"/>
        <w:jc w:val="both"/>
        <w:rPr>
          <w:rFonts w:ascii="Times New Roman" w:hAnsi="Times New Roman" w:cs="Times New Roman"/>
          <w:sz w:val="24"/>
          <w:szCs w:val="24"/>
        </w:rPr>
      </w:pPr>
      <w:r w:rsidRPr="005771AF">
        <w:rPr>
          <w:rFonts w:ascii="Times New Roman" w:hAnsi="Times New Roman" w:cs="Times New Roman"/>
          <w:sz w:val="24"/>
          <w:szCs w:val="24"/>
        </w:rPr>
        <w:t>Да ли постој</w:t>
      </w:r>
      <w:r w:rsidR="00043AD1" w:rsidRPr="005771AF">
        <w:rPr>
          <w:rFonts w:ascii="Times New Roman" w:hAnsi="Times New Roman" w:cs="Times New Roman"/>
          <w:sz w:val="24"/>
          <w:szCs w:val="24"/>
        </w:rPr>
        <w:t>е</w:t>
      </w:r>
      <w:r w:rsidRPr="005771AF">
        <w:rPr>
          <w:rFonts w:ascii="Times New Roman" w:hAnsi="Times New Roman" w:cs="Times New Roman"/>
          <w:sz w:val="24"/>
          <w:szCs w:val="24"/>
        </w:rPr>
        <w:t xml:space="preserve"> важећ</w:t>
      </w:r>
      <w:r w:rsidR="00043AD1" w:rsidRPr="005771AF">
        <w:rPr>
          <w:rFonts w:ascii="Times New Roman" w:hAnsi="Times New Roman" w:cs="Times New Roman"/>
          <w:sz w:val="24"/>
          <w:szCs w:val="24"/>
        </w:rPr>
        <w:t>и</w:t>
      </w:r>
      <w:r w:rsidRPr="005771AF">
        <w:rPr>
          <w:rFonts w:ascii="Times New Roman" w:hAnsi="Times New Roman" w:cs="Times New Roman"/>
          <w:sz w:val="24"/>
          <w:szCs w:val="24"/>
        </w:rPr>
        <w:t xml:space="preserve"> </w:t>
      </w:r>
      <w:r w:rsidR="00043AD1" w:rsidRPr="005771AF">
        <w:rPr>
          <w:rFonts w:ascii="Times New Roman" w:hAnsi="Times New Roman" w:cs="Times New Roman"/>
          <w:sz w:val="24"/>
          <w:szCs w:val="24"/>
        </w:rPr>
        <w:t xml:space="preserve">документи </w:t>
      </w:r>
      <w:r w:rsidRPr="005771AF">
        <w:rPr>
          <w:rFonts w:ascii="Times New Roman" w:hAnsi="Times New Roman" w:cs="Times New Roman"/>
          <w:sz w:val="24"/>
          <w:szCs w:val="24"/>
        </w:rPr>
        <w:t>јавн</w:t>
      </w:r>
      <w:r w:rsidR="00043AD1" w:rsidRPr="005771AF">
        <w:rPr>
          <w:rFonts w:ascii="Times New Roman" w:hAnsi="Times New Roman" w:cs="Times New Roman"/>
          <w:sz w:val="24"/>
          <w:szCs w:val="24"/>
        </w:rPr>
        <w:t>их</w:t>
      </w:r>
      <w:r w:rsidRPr="005771AF">
        <w:rPr>
          <w:rFonts w:ascii="Times New Roman" w:hAnsi="Times New Roman" w:cs="Times New Roman"/>
          <w:sz w:val="24"/>
          <w:szCs w:val="24"/>
        </w:rPr>
        <w:t xml:space="preserve"> политик</w:t>
      </w:r>
      <w:r w:rsidR="00043AD1" w:rsidRPr="005771AF">
        <w:rPr>
          <w:rFonts w:ascii="Times New Roman" w:hAnsi="Times New Roman" w:cs="Times New Roman"/>
          <w:sz w:val="24"/>
          <w:szCs w:val="24"/>
        </w:rPr>
        <w:t>а</w:t>
      </w:r>
      <w:r w:rsidRPr="005771AF">
        <w:rPr>
          <w:rFonts w:ascii="Times New Roman" w:hAnsi="Times New Roman" w:cs="Times New Roman"/>
          <w:sz w:val="24"/>
          <w:szCs w:val="24"/>
        </w:rPr>
        <w:t xml:space="preserve"> кој</w:t>
      </w:r>
      <w:r w:rsidR="00043AD1" w:rsidRPr="005771AF">
        <w:rPr>
          <w:rFonts w:ascii="Times New Roman" w:hAnsi="Times New Roman" w:cs="Times New Roman"/>
          <w:sz w:val="24"/>
          <w:szCs w:val="24"/>
        </w:rPr>
        <w:t>и</w:t>
      </w:r>
      <w:r w:rsidRPr="005771AF">
        <w:rPr>
          <w:rFonts w:ascii="Times New Roman" w:hAnsi="Times New Roman" w:cs="Times New Roman"/>
          <w:sz w:val="24"/>
          <w:szCs w:val="24"/>
        </w:rPr>
        <w:t>м</w:t>
      </w:r>
      <w:r w:rsidR="00043AD1" w:rsidRPr="005771AF">
        <w:rPr>
          <w:rFonts w:ascii="Times New Roman" w:hAnsi="Times New Roman" w:cs="Times New Roman"/>
          <w:sz w:val="24"/>
          <w:szCs w:val="24"/>
        </w:rPr>
        <w:t>а</w:t>
      </w:r>
      <w:r w:rsidRPr="005771AF">
        <w:rPr>
          <w:rFonts w:ascii="Times New Roman" w:hAnsi="Times New Roman" w:cs="Times New Roman"/>
          <w:sz w:val="24"/>
          <w:szCs w:val="24"/>
        </w:rPr>
        <w:t xml:space="preserve"> би се могла остварити </w:t>
      </w:r>
      <w:r w:rsidR="00043AD1" w:rsidRPr="005771AF">
        <w:rPr>
          <w:rFonts w:ascii="Times New Roman" w:hAnsi="Times New Roman" w:cs="Times New Roman"/>
          <w:sz w:val="24"/>
          <w:szCs w:val="24"/>
        </w:rPr>
        <w:t xml:space="preserve">жељена </w:t>
      </w:r>
      <w:r w:rsidRPr="005771AF">
        <w:rPr>
          <w:rFonts w:ascii="Times New Roman" w:hAnsi="Times New Roman" w:cs="Times New Roman"/>
          <w:sz w:val="24"/>
          <w:szCs w:val="24"/>
        </w:rPr>
        <w:t>промена</w:t>
      </w:r>
      <w:r w:rsidR="00043AD1" w:rsidRPr="005771AF">
        <w:rPr>
          <w:rFonts w:ascii="Times New Roman" w:hAnsi="Times New Roman" w:cs="Times New Roman"/>
          <w:sz w:val="24"/>
          <w:szCs w:val="24"/>
        </w:rPr>
        <w:t xml:space="preserve"> и о којим документима се ради</w:t>
      </w:r>
      <w:r w:rsidRPr="005771AF">
        <w:rPr>
          <w:rFonts w:ascii="Times New Roman" w:hAnsi="Times New Roman" w:cs="Times New Roman"/>
          <w:sz w:val="24"/>
          <w:szCs w:val="24"/>
        </w:rPr>
        <w:t>?</w:t>
      </w:r>
      <w:r w:rsidR="00043AD1" w:rsidRPr="005771AF">
        <w:rPr>
          <w:rFonts w:ascii="Times New Roman" w:hAnsi="Times New Roman" w:cs="Times New Roman"/>
          <w:sz w:val="24"/>
          <w:szCs w:val="24"/>
        </w:rPr>
        <w:t xml:space="preserve"> </w:t>
      </w:r>
    </w:p>
    <w:p w14:paraId="69CC2649" w14:textId="77777777" w:rsidR="00A61AB1" w:rsidRPr="005771AF" w:rsidRDefault="00A61AB1" w:rsidP="00370C3F">
      <w:pPr>
        <w:spacing w:after="0" w:line="240" w:lineRule="auto"/>
        <w:ind w:firstLine="720"/>
        <w:jc w:val="both"/>
        <w:rPr>
          <w:rFonts w:ascii="Times New Roman" w:hAnsi="Times New Roman" w:cs="Times New Roman"/>
          <w:sz w:val="24"/>
          <w:szCs w:val="24"/>
          <w:lang w:val="sr-Cyrl-RS"/>
        </w:rPr>
      </w:pPr>
      <w:r w:rsidRPr="005771AF">
        <w:rPr>
          <w:rFonts w:ascii="Times New Roman" w:hAnsi="Times New Roman" w:cs="Times New Roman"/>
          <w:sz w:val="24"/>
          <w:szCs w:val="24"/>
          <w:lang w:val="sr-Cyrl-RS"/>
        </w:rPr>
        <w:t>Жељена промена може да се оствари изменама и допунама Закона о запосленима у аутономним покрајинама и јединицама локалне самоуправе.</w:t>
      </w:r>
      <w:r w:rsidR="00845D49" w:rsidRPr="005771AF">
        <w:rPr>
          <w:rFonts w:ascii="Times New Roman" w:hAnsi="Times New Roman" w:cs="Times New Roman"/>
          <w:sz w:val="24"/>
          <w:szCs w:val="24"/>
          <w:lang w:val="sr-Cyrl-RS"/>
        </w:rPr>
        <w:t xml:space="preserve"> </w:t>
      </w:r>
    </w:p>
    <w:p w14:paraId="57E5B4FB" w14:textId="77777777" w:rsidR="00F439F3" w:rsidRPr="005771AF" w:rsidRDefault="00F439F3" w:rsidP="000E2F6C">
      <w:pPr>
        <w:pStyle w:val="ListParagraph"/>
        <w:spacing w:after="0" w:line="240" w:lineRule="auto"/>
        <w:ind w:left="360"/>
        <w:jc w:val="both"/>
        <w:rPr>
          <w:rFonts w:ascii="Times New Roman" w:hAnsi="Times New Roman" w:cs="Times New Roman"/>
          <w:sz w:val="24"/>
          <w:szCs w:val="24"/>
          <w:lang w:val="sr-Cyrl-RS"/>
        </w:rPr>
      </w:pPr>
    </w:p>
    <w:p w14:paraId="225CE1B2" w14:textId="77777777" w:rsidR="00F439F3" w:rsidRPr="005771AF" w:rsidRDefault="00253B8C" w:rsidP="00F439F3">
      <w:pPr>
        <w:pStyle w:val="ListParagraph"/>
        <w:numPr>
          <w:ilvl w:val="0"/>
          <w:numId w:val="17"/>
        </w:numPr>
        <w:shd w:val="clear" w:color="auto" w:fill="C6D9F1" w:themeFill="text2" w:themeFillTint="33"/>
        <w:spacing w:before="240" w:after="0" w:line="276" w:lineRule="auto"/>
        <w:jc w:val="both"/>
        <w:rPr>
          <w:rFonts w:ascii="Times New Roman" w:hAnsi="Times New Roman" w:cs="Times New Roman"/>
          <w:sz w:val="24"/>
          <w:szCs w:val="24"/>
        </w:rPr>
      </w:pPr>
      <w:r w:rsidRPr="005771AF">
        <w:rPr>
          <w:rFonts w:ascii="Times New Roman" w:hAnsi="Times New Roman" w:cs="Times New Roman"/>
          <w:sz w:val="24"/>
          <w:szCs w:val="24"/>
        </w:rPr>
        <w:t>Да ли је промену могуће остварити применом важећих прописа</w:t>
      </w:r>
      <w:r w:rsidR="005B3773" w:rsidRPr="005771AF">
        <w:rPr>
          <w:rFonts w:ascii="Times New Roman" w:hAnsi="Times New Roman" w:cs="Times New Roman"/>
          <w:sz w:val="24"/>
          <w:szCs w:val="24"/>
        </w:rPr>
        <w:t>?</w:t>
      </w:r>
    </w:p>
    <w:p w14:paraId="604B1B57" w14:textId="77777777" w:rsidR="00845D49" w:rsidRPr="005771AF" w:rsidRDefault="00192BF0" w:rsidP="000E2F6C">
      <w:pPr>
        <w:spacing w:before="240" w:after="0" w:line="240" w:lineRule="auto"/>
        <w:ind w:firstLine="720"/>
        <w:jc w:val="both"/>
        <w:rPr>
          <w:rFonts w:ascii="Times New Roman" w:hAnsi="Times New Roman" w:cs="Times New Roman"/>
          <w:sz w:val="24"/>
          <w:szCs w:val="24"/>
        </w:rPr>
      </w:pPr>
      <w:r>
        <w:rPr>
          <w:rFonts w:ascii="Times New Roman" w:hAnsi="Times New Roman" w:cs="Times New Roman"/>
          <w:sz w:val="24"/>
          <w:szCs w:val="24"/>
          <w:lang w:val="sr-Cyrl-RS"/>
        </w:rPr>
        <w:t xml:space="preserve">Промену није могуће остварити применом важећих прописа, већ </w:t>
      </w:r>
      <w:r w:rsidR="00A61AB1" w:rsidRPr="005771AF">
        <w:rPr>
          <w:rFonts w:ascii="Times New Roman" w:hAnsi="Times New Roman" w:cs="Times New Roman"/>
          <w:sz w:val="24"/>
          <w:szCs w:val="24"/>
          <w:lang w:val="sr-Cyrl-RS"/>
        </w:rPr>
        <w:t xml:space="preserve">само изменама </w:t>
      </w:r>
      <w:r>
        <w:rPr>
          <w:rFonts w:ascii="Times New Roman" w:hAnsi="Times New Roman" w:cs="Times New Roman"/>
          <w:sz w:val="24"/>
          <w:szCs w:val="24"/>
          <w:lang w:val="sr-Cyrl-RS"/>
        </w:rPr>
        <w:t xml:space="preserve">и допунама </w:t>
      </w:r>
      <w:r w:rsidR="00A61AB1" w:rsidRPr="005771AF">
        <w:rPr>
          <w:rFonts w:ascii="Times New Roman" w:hAnsi="Times New Roman" w:cs="Times New Roman"/>
          <w:sz w:val="24"/>
          <w:szCs w:val="24"/>
          <w:lang w:val="sr-Cyrl-RS"/>
        </w:rPr>
        <w:t xml:space="preserve">Закона о запосленима у аутономним покрајинама и јединицама локалне самоуправе, имајући у виду да </w:t>
      </w:r>
      <w:r>
        <w:rPr>
          <w:rFonts w:ascii="Times New Roman" w:hAnsi="Times New Roman" w:cs="Times New Roman"/>
          <w:sz w:val="24"/>
          <w:szCs w:val="24"/>
          <w:lang w:val="sr-Cyrl-RS"/>
        </w:rPr>
        <w:t>с</w:t>
      </w:r>
      <w:r w:rsidR="00845D49" w:rsidRPr="005771AF">
        <w:rPr>
          <w:rFonts w:ascii="Times New Roman" w:hAnsi="Times New Roman" w:cs="Times New Roman"/>
          <w:sz w:val="24"/>
          <w:szCs w:val="24"/>
          <w:lang w:val="sr-Cyrl-RS"/>
        </w:rPr>
        <w:t>е с</w:t>
      </w:r>
      <w:r w:rsidR="00845D49" w:rsidRPr="005771AF">
        <w:rPr>
          <w:rFonts w:ascii="Times New Roman" w:eastAsia="Calibri" w:hAnsi="Times New Roman" w:cs="Times New Roman"/>
          <w:sz w:val="24"/>
          <w:szCs w:val="24"/>
        </w:rPr>
        <w:t xml:space="preserve">истем радних односа у </w:t>
      </w:r>
      <w:r w:rsidR="00845D49" w:rsidRPr="005771AF">
        <w:rPr>
          <w:rFonts w:ascii="Times New Roman" w:eastAsia="Calibri" w:hAnsi="Times New Roman" w:cs="Times New Roman"/>
          <w:sz w:val="24"/>
          <w:szCs w:val="24"/>
          <w:lang w:val="sr-Cyrl-RS"/>
        </w:rPr>
        <w:t>органима аутономних покрајина и јединицама локалне самоуправе уређује</w:t>
      </w:r>
      <w:r w:rsidR="00845D49" w:rsidRPr="005771AF">
        <w:rPr>
          <w:rFonts w:ascii="Times New Roman" w:eastAsia="Calibri" w:hAnsi="Times New Roman" w:cs="Times New Roman"/>
          <w:sz w:val="24"/>
          <w:szCs w:val="24"/>
        </w:rPr>
        <w:t xml:space="preserve"> </w:t>
      </w:r>
      <w:r>
        <w:rPr>
          <w:rFonts w:ascii="Times New Roman" w:eastAsia="Calibri" w:hAnsi="Times New Roman" w:cs="Times New Roman"/>
          <w:sz w:val="24"/>
          <w:szCs w:val="24"/>
          <w:lang w:val="sr-Cyrl-RS"/>
        </w:rPr>
        <w:t xml:space="preserve">овим </w:t>
      </w:r>
      <w:r w:rsidR="00845D49" w:rsidRPr="005771AF">
        <w:rPr>
          <w:rFonts w:ascii="Times New Roman" w:eastAsia="Calibri" w:hAnsi="Times New Roman" w:cs="Times New Roman"/>
          <w:sz w:val="24"/>
          <w:szCs w:val="24"/>
          <w:lang w:val="sr-Cyrl-RS"/>
        </w:rPr>
        <w:t>З</w:t>
      </w:r>
      <w:r w:rsidR="00845D49" w:rsidRPr="005771AF">
        <w:rPr>
          <w:rFonts w:ascii="Times New Roman" w:eastAsia="Calibri" w:hAnsi="Times New Roman" w:cs="Times New Roman"/>
          <w:sz w:val="24"/>
          <w:szCs w:val="24"/>
        </w:rPr>
        <w:t>аконом</w:t>
      </w:r>
      <w:r>
        <w:rPr>
          <w:rFonts w:ascii="Times New Roman" w:eastAsia="Calibri" w:hAnsi="Times New Roman" w:cs="Times New Roman"/>
          <w:sz w:val="24"/>
          <w:szCs w:val="24"/>
          <w:lang w:val="sr-Cyrl-RS"/>
        </w:rPr>
        <w:t>. П</w:t>
      </w:r>
      <w:r w:rsidR="00845D49" w:rsidRPr="005771AF">
        <w:rPr>
          <w:rFonts w:ascii="Times New Roman" w:hAnsi="Times New Roman" w:cs="Times New Roman"/>
          <w:sz w:val="24"/>
          <w:szCs w:val="24"/>
          <w:lang w:val="sr-Cyrl-RS" w:bidi="hi-IN"/>
        </w:rPr>
        <w:t>редложене измене и допуне Закона су једини начин да се даље унапреди службенички систем на овом нивоу власти и да се отклоне уочени недостаци.</w:t>
      </w:r>
    </w:p>
    <w:p w14:paraId="3C64C2DB" w14:textId="77777777" w:rsidR="00F439F3" w:rsidRPr="005771AF" w:rsidRDefault="00253B8C" w:rsidP="00F439F3">
      <w:pPr>
        <w:pStyle w:val="ListParagraph"/>
        <w:numPr>
          <w:ilvl w:val="0"/>
          <w:numId w:val="17"/>
        </w:numPr>
        <w:shd w:val="clear" w:color="auto" w:fill="C6D9F1" w:themeFill="text2" w:themeFillTint="33"/>
        <w:spacing w:before="240" w:after="0" w:line="276" w:lineRule="auto"/>
        <w:jc w:val="both"/>
        <w:rPr>
          <w:rFonts w:ascii="Times New Roman" w:hAnsi="Times New Roman" w:cs="Times New Roman"/>
          <w:sz w:val="24"/>
          <w:szCs w:val="24"/>
        </w:rPr>
      </w:pPr>
      <w:r w:rsidRPr="005771AF">
        <w:rPr>
          <w:rFonts w:ascii="Times New Roman" w:hAnsi="Times New Roman" w:cs="Times New Roman"/>
          <w:sz w:val="24"/>
          <w:szCs w:val="24"/>
        </w:rPr>
        <w:t>Квантитативно (нумерички, статистички) представити очекиване трендове у предметној области, уколико се одустане од интервенције (</w:t>
      </w:r>
      <w:r w:rsidRPr="005771AF">
        <w:rPr>
          <w:rFonts w:ascii="Times New Roman" w:hAnsi="Times New Roman" w:cs="Times New Roman"/>
          <w:i/>
          <w:sz w:val="24"/>
          <w:szCs w:val="24"/>
        </w:rPr>
        <w:t>status quo</w:t>
      </w:r>
      <w:r w:rsidRPr="005771AF">
        <w:rPr>
          <w:rFonts w:ascii="Times New Roman" w:hAnsi="Times New Roman" w:cs="Times New Roman"/>
          <w:sz w:val="24"/>
          <w:szCs w:val="24"/>
        </w:rPr>
        <w:t>).</w:t>
      </w:r>
    </w:p>
    <w:p w14:paraId="009414C5" w14:textId="77777777" w:rsidR="00A61AB1" w:rsidRPr="00192BF0" w:rsidRDefault="00192BF0" w:rsidP="00192BF0">
      <w:pPr>
        <w:spacing w:after="0" w:line="240" w:lineRule="auto"/>
        <w:ind w:firstLine="720"/>
        <w:jc w:val="both"/>
        <w:rPr>
          <w:rFonts w:ascii="Times New Roman" w:hAnsi="Times New Roman" w:cs="Times New Roman"/>
          <w:sz w:val="24"/>
          <w:szCs w:val="24"/>
        </w:rPr>
      </w:pPr>
      <w:r w:rsidRPr="00192BF0">
        <w:rPr>
          <w:rFonts w:ascii="Times New Roman" w:hAnsi="Times New Roman" w:cs="Times New Roman"/>
          <w:sz w:val="24"/>
          <w:szCs w:val="24"/>
          <w:lang w:val="sr-Cyrl-RS"/>
        </w:rPr>
        <w:t xml:space="preserve">Није могуће представити квантитативно очекиване трендове у случају </w:t>
      </w:r>
      <w:r w:rsidRPr="00192BF0">
        <w:rPr>
          <w:rFonts w:ascii="Times New Roman" w:hAnsi="Times New Roman" w:cs="Times New Roman"/>
          <w:sz w:val="24"/>
          <w:szCs w:val="24"/>
        </w:rPr>
        <w:t>status quo</w:t>
      </w:r>
      <w:r>
        <w:rPr>
          <w:rFonts w:ascii="Times New Roman" w:hAnsi="Times New Roman" w:cs="Times New Roman"/>
          <w:sz w:val="24"/>
          <w:szCs w:val="24"/>
          <w:lang w:val="sr-Cyrl-RS"/>
        </w:rPr>
        <w:t>, јер би се на тај начин утицало на даљи ток планираног реформског процеса</w:t>
      </w:r>
      <w:r w:rsidRPr="00192BF0">
        <w:rPr>
          <w:rFonts w:ascii="Times New Roman" w:hAnsi="Times New Roman" w:cs="Times New Roman"/>
          <w:sz w:val="24"/>
          <w:szCs w:val="24"/>
          <w:lang w:val="sr-Cyrl-RS"/>
        </w:rPr>
        <w:t>. Наиме, п</w:t>
      </w:r>
      <w:r w:rsidRPr="00192BF0">
        <w:rPr>
          <w:rFonts w:ascii="Times New Roman" w:hAnsi="Times New Roman" w:cs="Times New Roman"/>
          <w:sz w:val="24"/>
          <w:szCs w:val="24"/>
          <w:lang w:val="sr-Cyrl-CS"/>
        </w:rPr>
        <w:t xml:space="preserve">редложене измене и допуне Закона </w:t>
      </w:r>
      <w:r>
        <w:rPr>
          <w:rFonts w:ascii="Times New Roman" w:hAnsi="Times New Roman" w:cs="Times New Roman"/>
          <w:sz w:val="24"/>
          <w:szCs w:val="24"/>
          <w:lang w:val="sr-Cyrl-CS"/>
        </w:rPr>
        <w:t xml:space="preserve">представљају </w:t>
      </w:r>
      <w:r w:rsidRPr="00192BF0">
        <w:rPr>
          <w:rFonts w:ascii="Times New Roman" w:hAnsi="Times New Roman" w:cs="Times New Roman"/>
          <w:sz w:val="24"/>
          <w:szCs w:val="24"/>
          <w:lang w:val="sr-Cyrl-CS"/>
        </w:rPr>
        <w:t>даљи корак у већ започетом процесу реформе јавно службеничког система</w:t>
      </w:r>
      <w:r w:rsidR="00CC1503">
        <w:rPr>
          <w:rFonts w:ascii="Times New Roman" w:hAnsi="Times New Roman" w:cs="Times New Roman"/>
          <w:sz w:val="24"/>
          <w:szCs w:val="24"/>
          <w:lang w:val="sr-Cyrl-CS"/>
        </w:rPr>
        <w:t xml:space="preserve"> у области управљања људским ресурсима</w:t>
      </w:r>
      <w:r w:rsidRPr="00192BF0">
        <w:rPr>
          <w:rFonts w:ascii="Times New Roman" w:hAnsi="Times New Roman" w:cs="Times New Roman"/>
          <w:sz w:val="24"/>
          <w:szCs w:val="24"/>
          <w:lang w:val="sr-Cyrl-CS"/>
        </w:rPr>
        <w:t xml:space="preserve"> и у функцији су подршке изградњи модерне, ефикасне и стручне јавне управе, односно подршке великој одговорности службеника у креирању јавних политика реформских процеса и њихове примене у пракси. </w:t>
      </w:r>
      <w:r w:rsidR="00A61AB1" w:rsidRPr="00192BF0">
        <w:rPr>
          <w:rFonts w:ascii="Times New Roman" w:hAnsi="Times New Roman" w:cs="Times New Roman"/>
          <w:sz w:val="24"/>
          <w:szCs w:val="24"/>
          <w:lang w:val="sr-Cyrl-RS"/>
        </w:rPr>
        <w:t xml:space="preserve">Увођење система компетенција у област управљања људским ресурсима </w:t>
      </w:r>
      <w:r w:rsidR="00F439F3" w:rsidRPr="00192BF0">
        <w:rPr>
          <w:rFonts w:ascii="Times New Roman" w:hAnsi="Times New Roman" w:cs="Times New Roman"/>
          <w:sz w:val="24"/>
          <w:szCs w:val="24"/>
          <w:lang w:val="sr-Cyrl-RS"/>
        </w:rPr>
        <w:t xml:space="preserve">у службенички систем на </w:t>
      </w:r>
      <w:r w:rsidR="00A61AB1" w:rsidRPr="00192BF0">
        <w:rPr>
          <w:rFonts w:ascii="Times New Roman" w:hAnsi="Times New Roman" w:cs="Times New Roman"/>
          <w:sz w:val="24"/>
          <w:szCs w:val="24"/>
          <w:lang w:val="sr-Cyrl-RS"/>
        </w:rPr>
        <w:t xml:space="preserve">нивоу аутономних покрајина </w:t>
      </w:r>
      <w:r w:rsidR="00F439F3" w:rsidRPr="00192BF0">
        <w:rPr>
          <w:rFonts w:ascii="Times New Roman" w:hAnsi="Times New Roman" w:cs="Times New Roman"/>
          <w:sz w:val="24"/>
          <w:szCs w:val="24"/>
          <w:lang w:val="sr-Cyrl-RS"/>
        </w:rPr>
        <w:t xml:space="preserve">и јединица локалне самоуправе, </w:t>
      </w:r>
      <w:r w:rsidR="00A61AB1" w:rsidRPr="00192BF0">
        <w:rPr>
          <w:rFonts w:ascii="Times New Roman" w:hAnsi="Times New Roman" w:cs="Times New Roman"/>
          <w:sz w:val="24"/>
          <w:szCs w:val="24"/>
          <w:lang w:val="sr-Cyrl-RS"/>
        </w:rPr>
        <w:t>допринеће</w:t>
      </w:r>
      <w:r w:rsidR="00974A2C" w:rsidRPr="00192BF0">
        <w:rPr>
          <w:rFonts w:ascii="Times New Roman" w:hAnsi="Times New Roman" w:cs="Times New Roman"/>
          <w:sz w:val="24"/>
          <w:szCs w:val="24"/>
          <w:lang w:val="sr-Cyrl-RS"/>
        </w:rPr>
        <w:t xml:space="preserve"> </w:t>
      </w:r>
      <w:r w:rsidR="00086BF4" w:rsidRPr="00192BF0">
        <w:rPr>
          <w:rFonts w:ascii="Times New Roman" w:hAnsi="Times New Roman" w:cs="Times New Roman"/>
          <w:sz w:val="24"/>
          <w:szCs w:val="24"/>
          <w:lang w:val="sr-Cyrl-CS"/>
        </w:rPr>
        <w:t>успостављању усклађеног јавно службеничког система</w:t>
      </w:r>
      <w:r w:rsidR="00CC1503">
        <w:rPr>
          <w:rFonts w:ascii="Times New Roman" w:hAnsi="Times New Roman" w:cs="Times New Roman"/>
          <w:sz w:val="24"/>
          <w:szCs w:val="24"/>
          <w:lang w:val="sr-Cyrl-CS"/>
        </w:rPr>
        <w:t>, унапређењу управљавања људским ресурима</w:t>
      </w:r>
      <w:r w:rsidR="00086BF4" w:rsidRPr="00192BF0">
        <w:rPr>
          <w:rFonts w:ascii="Times New Roman" w:hAnsi="Times New Roman" w:cs="Times New Roman"/>
          <w:sz w:val="24"/>
          <w:szCs w:val="24"/>
          <w:lang w:val="sr-Cyrl-CS"/>
        </w:rPr>
        <w:t xml:space="preserve"> и стварању потребних и јачању постојећих капацитета службеника, у циљу модерне, ефикасне и стручне јавне управе и </w:t>
      </w:r>
      <w:r w:rsidR="00086BF4" w:rsidRPr="00192BF0">
        <w:rPr>
          <w:rFonts w:ascii="Times New Roman" w:hAnsi="Times New Roman" w:cs="Times New Roman"/>
          <w:color w:val="000000"/>
          <w:sz w:val="24"/>
          <w:szCs w:val="24"/>
          <w:lang w:val="sr-Cyrl-BA"/>
        </w:rPr>
        <w:t xml:space="preserve"> стварању основа за пуно </w:t>
      </w:r>
      <w:r w:rsidR="00086BF4" w:rsidRPr="00192BF0">
        <w:rPr>
          <w:rFonts w:ascii="Times New Roman" w:eastAsia="Calibri" w:hAnsi="Times New Roman" w:cs="Times New Roman"/>
          <w:color w:val="000000"/>
          <w:sz w:val="24"/>
          <w:szCs w:val="24"/>
          <w:lang w:val="sr-Cyrl-BA"/>
        </w:rPr>
        <w:t xml:space="preserve">остваривање принципа мериторности, професионалности и интегритета у циљу остварења јавног интереса. </w:t>
      </w:r>
      <w:r w:rsidR="00086BF4" w:rsidRPr="00192BF0">
        <w:rPr>
          <w:rFonts w:ascii="Times New Roman" w:hAnsi="Times New Roman" w:cs="Times New Roman"/>
          <w:sz w:val="24"/>
          <w:szCs w:val="24"/>
          <w:lang w:val="sr-Cyrl-RS"/>
        </w:rPr>
        <w:t xml:space="preserve"> </w:t>
      </w:r>
      <w:r w:rsidR="00F439F3" w:rsidRPr="00192BF0">
        <w:rPr>
          <w:rFonts w:ascii="Times New Roman" w:hAnsi="Times New Roman" w:cs="Times New Roman"/>
          <w:sz w:val="24"/>
          <w:szCs w:val="24"/>
          <w:lang w:val="sr-Cyrl-RS"/>
        </w:rPr>
        <w:t xml:space="preserve"> </w:t>
      </w:r>
    </w:p>
    <w:p w14:paraId="4BED6870" w14:textId="77777777" w:rsidR="005B3773" w:rsidRPr="005771AF" w:rsidRDefault="005B3773" w:rsidP="005B3773">
      <w:pPr>
        <w:pStyle w:val="ListParagraph"/>
        <w:numPr>
          <w:ilvl w:val="0"/>
          <w:numId w:val="17"/>
        </w:numPr>
        <w:shd w:val="clear" w:color="auto" w:fill="C6D9F1" w:themeFill="text2" w:themeFillTint="33"/>
        <w:spacing w:before="240" w:after="0" w:line="276" w:lineRule="auto"/>
        <w:jc w:val="both"/>
        <w:rPr>
          <w:rFonts w:ascii="Times New Roman" w:hAnsi="Times New Roman" w:cs="Times New Roman"/>
          <w:sz w:val="24"/>
          <w:szCs w:val="24"/>
        </w:rPr>
      </w:pPr>
      <w:r w:rsidRPr="005771AF">
        <w:rPr>
          <w:rFonts w:ascii="Times New Roman" w:hAnsi="Times New Roman" w:cs="Times New Roman"/>
          <w:sz w:val="24"/>
          <w:szCs w:val="24"/>
        </w:rPr>
        <w:t>Какво је искуство у остваривању оваквих промена у поређењу са искуством других држава, односно локалних самоуправа</w:t>
      </w:r>
      <w:r w:rsidR="004D7F70" w:rsidRPr="005771AF">
        <w:rPr>
          <w:rFonts w:ascii="Times New Roman" w:hAnsi="Times New Roman" w:cs="Times New Roman"/>
          <w:sz w:val="24"/>
          <w:szCs w:val="24"/>
        </w:rPr>
        <w:t xml:space="preserve"> </w:t>
      </w:r>
      <w:r w:rsidR="00500929" w:rsidRPr="005771AF">
        <w:rPr>
          <w:rFonts w:ascii="Times New Roman" w:hAnsi="Times New Roman" w:cs="Times New Roman"/>
          <w:sz w:val="24"/>
          <w:szCs w:val="24"/>
        </w:rPr>
        <w:t>(</w:t>
      </w:r>
      <w:r w:rsidRPr="005771AF">
        <w:rPr>
          <w:rFonts w:ascii="Times New Roman" w:hAnsi="Times New Roman" w:cs="Times New Roman"/>
          <w:sz w:val="24"/>
          <w:szCs w:val="24"/>
        </w:rPr>
        <w:t xml:space="preserve">ако је реч о </w:t>
      </w:r>
      <w:r w:rsidR="004D7F70" w:rsidRPr="005771AF">
        <w:rPr>
          <w:rFonts w:ascii="Times New Roman" w:hAnsi="Times New Roman" w:cs="Times New Roman"/>
          <w:sz w:val="24"/>
          <w:szCs w:val="24"/>
        </w:rPr>
        <w:t xml:space="preserve">јавној </w:t>
      </w:r>
      <w:r w:rsidRPr="005771AF">
        <w:rPr>
          <w:rFonts w:ascii="Times New Roman" w:hAnsi="Times New Roman" w:cs="Times New Roman"/>
          <w:sz w:val="24"/>
          <w:szCs w:val="24"/>
        </w:rPr>
        <w:t>политици или акту локалне самоуправе</w:t>
      </w:r>
      <w:r w:rsidR="00500929" w:rsidRPr="005771AF">
        <w:rPr>
          <w:rFonts w:ascii="Times New Roman" w:hAnsi="Times New Roman" w:cs="Times New Roman"/>
          <w:sz w:val="24"/>
          <w:szCs w:val="24"/>
        </w:rPr>
        <w:t>)</w:t>
      </w:r>
      <w:r w:rsidRPr="005771AF">
        <w:rPr>
          <w:rFonts w:ascii="Times New Roman" w:hAnsi="Times New Roman" w:cs="Times New Roman"/>
          <w:sz w:val="24"/>
          <w:szCs w:val="24"/>
        </w:rPr>
        <w:t>?</w:t>
      </w:r>
    </w:p>
    <w:p w14:paraId="6DCC643B" w14:textId="4819AA34" w:rsidR="00CB6C68" w:rsidRDefault="00542EE0" w:rsidP="00CB6C68">
      <w:pPr>
        <w:pStyle w:val="Pa25"/>
        <w:spacing w:line="240" w:lineRule="auto"/>
        <w:ind w:firstLine="720"/>
        <w:contextualSpacing/>
        <w:jc w:val="both"/>
        <w:rPr>
          <w:rFonts w:ascii="Times New Roman" w:hAnsi="Times New Roman" w:cs="Times New Roman"/>
          <w:lang w:val="sr-Cyrl-CS"/>
        </w:rPr>
      </w:pPr>
      <w:r w:rsidRPr="00AB3DA5">
        <w:rPr>
          <w:rFonts w:ascii="Times New Roman" w:eastAsiaTheme="minorEastAsia" w:hAnsi="Times New Roman" w:cs="Times New Roman"/>
        </w:rPr>
        <w:t xml:space="preserve">Политика реформе </w:t>
      </w:r>
      <w:r w:rsidRPr="00AB3DA5">
        <w:rPr>
          <w:rFonts w:ascii="Times New Roman" w:eastAsiaTheme="minorEastAsia" w:hAnsi="Times New Roman" w:cs="Times New Roman"/>
          <w:lang w:val="sr-Cyrl-CS"/>
        </w:rPr>
        <w:t>јавно-</w:t>
      </w:r>
      <w:r w:rsidRPr="00AB3DA5">
        <w:rPr>
          <w:rFonts w:ascii="Times New Roman" w:eastAsiaTheme="minorEastAsia" w:hAnsi="Times New Roman" w:cs="Times New Roman"/>
        </w:rPr>
        <w:t xml:space="preserve">службеничког система </w:t>
      </w:r>
      <w:r w:rsidRPr="00AB3DA5">
        <w:rPr>
          <w:rFonts w:ascii="Times New Roman" w:eastAsiaTheme="minorEastAsia" w:hAnsi="Times New Roman" w:cs="Times New Roman"/>
          <w:lang w:val="sr-Cyrl-CS"/>
        </w:rPr>
        <w:t xml:space="preserve">у Републици Србији се </w:t>
      </w:r>
      <w:r w:rsidRPr="00AB3DA5">
        <w:rPr>
          <w:rFonts w:ascii="Times New Roman" w:eastAsiaTheme="minorEastAsia" w:hAnsi="Times New Roman" w:cs="Times New Roman"/>
        </w:rPr>
        <w:t xml:space="preserve">заснива на принципима европског управног простора, који се детаљније разрађују </w:t>
      </w:r>
      <w:r w:rsidRPr="00AB3DA5">
        <w:rPr>
          <w:rFonts w:ascii="Times New Roman" w:eastAsiaTheme="minorEastAsia" w:hAnsi="Times New Roman" w:cs="Times New Roman"/>
          <w:lang w:val="sr-Cyrl-CS"/>
        </w:rPr>
        <w:t xml:space="preserve">документом </w:t>
      </w:r>
      <w:r w:rsidRPr="00AB3DA5">
        <w:rPr>
          <w:rFonts w:ascii="Times New Roman" w:eastAsiaTheme="minorEastAsia" w:hAnsi="Times New Roman" w:cs="Times New Roman"/>
          <w:lang w:val="ru-RU"/>
        </w:rPr>
        <w:t xml:space="preserve">под називом </w:t>
      </w:r>
      <w:r w:rsidRPr="00AB3DA5">
        <w:rPr>
          <w:rFonts w:ascii="Times New Roman" w:eastAsiaTheme="minorEastAsia" w:hAnsi="Times New Roman" w:cs="Times New Roman"/>
          <w:lang w:val="sr-Latn-CS"/>
        </w:rPr>
        <w:t>„</w:t>
      </w:r>
      <w:r w:rsidRPr="00AB3DA5">
        <w:rPr>
          <w:rFonts w:ascii="Times New Roman" w:eastAsiaTheme="minorEastAsia" w:hAnsi="Times New Roman" w:cs="Times New Roman"/>
          <w:lang w:val="sl-SI"/>
        </w:rPr>
        <w:t xml:space="preserve">Смернице за развој и контролу система државне управе за стицање чланства у Европској унији” </w:t>
      </w:r>
      <w:r w:rsidRPr="00AB3DA5">
        <w:rPr>
          <w:rFonts w:ascii="Times New Roman" w:eastAsiaTheme="minorEastAsia" w:hAnsi="Times New Roman" w:cs="Times New Roman"/>
          <w:i/>
          <w:lang w:val="sl-SI"/>
        </w:rPr>
        <w:t>(</w:t>
      </w:r>
      <w:r w:rsidRPr="00AB3DA5">
        <w:rPr>
          <w:rFonts w:ascii="Times New Roman" w:eastAsiaTheme="minorEastAsia" w:hAnsi="Times New Roman" w:cs="Times New Roman"/>
          <w:i/>
          <w:lang w:val="sr-Latn-CS"/>
        </w:rPr>
        <w:t>Control and Management System Baselines for European Union Membership</w:t>
      </w:r>
      <w:r w:rsidRPr="00AB3DA5">
        <w:rPr>
          <w:rFonts w:ascii="Times New Roman" w:eastAsiaTheme="minorEastAsia" w:hAnsi="Times New Roman" w:cs="Times New Roman"/>
          <w:i/>
          <w:lang w:val="sl-SI"/>
        </w:rPr>
        <w:t>)</w:t>
      </w:r>
      <w:r w:rsidRPr="00AB3DA5">
        <w:rPr>
          <w:rFonts w:ascii="Times New Roman" w:eastAsiaTheme="minorEastAsia" w:hAnsi="Times New Roman" w:cs="Times New Roman"/>
          <w:lang w:val="sr-Latn-CS"/>
        </w:rPr>
        <w:t xml:space="preserve"> </w:t>
      </w:r>
      <w:r w:rsidRPr="00AB3DA5">
        <w:rPr>
          <w:rFonts w:ascii="Times New Roman" w:eastAsiaTheme="minorEastAsia" w:hAnsi="Times New Roman" w:cs="Times New Roman"/>
          <w:lang w:val="sr-Cyrl-CS"/>
        </w:rPr>
        <w:t xml:space="preserve">у делу </w:t>
      </w:r>
      <w:r w:rsidRPr="00AB3DA5">
        <w:rPr>
          <w:rFonts w:ascii="Times New Roman" w:eastAsiaTheme="minorEastAsia" w:hAnsi="Times New Roman" w:cs="Times New Roman"/>
          <w:lang w:val="sr-Latn-CS"/>
        </w:rPr>
        <w:t>„</w:t>
      </w:r>
      <w:r w:rsidRPr="00AB3DA5">
        <w:rPr>
          <w:rFonts w:ascii="Times New Roman" w:eastAsiaTheme="minorEastAsia" w:hAnsi="Times New Roman" w:cs="Times New Roman"/>
          <w:lang w:val="ru-RU"/>
        </w:rPr>
        <w:t>Смернице развоја службеничког система”</w:t>
      </w:r>
      <w:r w:rsidRPr="00AB3DA5">
        <w:rPr>
          <w:rFonts w:ascii="Times New Roman" w:eastAsiaTheme="minorEastAsia" w:hAnsi="Times New Roman" w:cs="Times New Roman"/>
          <w:i/>
          <w:lang w:val="ru-RU"/>
        </w:rPr>
        <w:t xml:space="preserve"> (“</w:t>
      </w:r>
      <w:r w:rsidRPr="00AB3DA5">
        <w:rPr>
          <w:rFonts w:ascii="Times New Roman" w:eastAsiaTheme="minorEastAsia" w:hAnsi="Times New Roman" w:cs="Times New Roman"/>
          <w:i/>
        </w:rPr>
        <w:t>Civil</w:t>
      </w:r>
      <w:r w:rsidRPr="00AB3DA5">
        <w:rPr>
          <w:rFonts w:ascii="Times New Roman" w:eastAsiaTheme="minorEastAsia" w:hAnsi="Times New Roman" w:cs="Times New Roman"/>
          <w:i/>
          <w:lang w:val="ru-RU"/>
        </w:rPr>
        <w:t xml:space="preserve"> </w:t>
      </w:r>
      <w:r w:rsidRPr="00AB3DA5">
        <w:rPr>
          <w:rFonts w:ascii="Times New Roman" w:eastAsiaTheme="minorEastAsia" w:hAnsi="Times New Roman" w:cs="Times New Roman"/>
          <w:i/>
        </w:rPr>
        <w:t>Service</w:t>
      </w:r>
      <w:r w:rsidRPr="00AB3DA5">
        <w:rPr>
          <w:rFonts w:ascii="Times New Roman" w:eastAsiaTheme="minorEastAsia" w:hAnsi="Times New Roman" w:cs="Times New Roman"/>
          <w:i/>
          <w:lang w:val="ru-RU"/>
        </w:rPr>
        <w:t xml:space="preserve"> </w:t>
      </w:r>
      <w:r w:rsidRPr="00AB3DA5">
        <w:rPr>
          <w:rFonts w:ascii="Times New Roman" w:eastAsiaTheme="minorEastAsia" w:hAnsi="Times New Roman" w:cs="Times New Roman"/>
          <w:i/>
        </w:rPr>
        <w:t>Baselines</w:t>
      </w:r>
      <w:r w:rsidRPr="00AB3DA5">
        <w:rPr>
          <w:rFonts w:ascii="Times New Roman" w:eastAsiaTheme="minorEastAsia" w:hAnsi="Times New Roman" w:cs="Times New Roman"/>
          <w:i/>
          <w:lang w:val="ru-RU"/>
        </w:rPr>
        <w:t>”)</w:t>
      </w:r>
      <w:r w:rsidRPr="00AB3DA5">
        <w:rPr>
          <w:rFonts w:ascii="Times New Roman" w:eastAsiaTheme="minorEastAsia" w:hAnsi="Times New Roman" w:cs="Times New Roman"/>
          <w:lang w:val="ru-RU"/>
        </w:rPr>
        <w:t>.</w:t>
      </w:r>
      <w:r w:rsidRPr="00AB3DA5">
        <w:rPr>
          <w:rFonts w:ascii="Times New Roman" w:eastAsiaTheme="minorEastAsia" w:hAnsi="Times New Roman" w:cs="Times New Roman"/>
          <w:vertAlign w:val="superscript"/>
        </w:rPr>
        <w:footnoteReference w:id="4"/>
      </w:r>
      <w:r w:rsidRPr="00AB3DA5">
        <w:rPr>
          <w:rFonts w:ascii="Times New Roman" w:eastAsiaTheme="minorEastAsia" w:hAnsi="Times New Roman" w:cs="Times New Roman"/>
          <w:lang w:val="ru-RU"/>
        </w:rPr>
        <w:t xml:space="preserve"> </w:t>
      </w:r>
      <w:r w:rsidRPr="00AB3DA5">
        <w:rPr>
          <w:rFonts w:ascii="Times New Roman" w:eastAsiaTheme="minorEastAsia" w:hAnsi="Times New Roman" w:cs="Times New Roman"/>
          <w:lang w:val="sr-Cyrl-CS"/>
        </w:rPr>
        <w:t>Најважнији з</w:t>
      </w:r>
      <w:r w:rsidRPr="00AB3DA5">
        <w:rPr>
          <w:rFonts w:ascii="Times New Roman" w:eastAsiaTheme="minorEastAsia" w:hAnsi="Times New Roman" w:cs="Times New Roman"/>
        </w:rPr>
        <w:t xml:space="preserve">ахтеви које Европска унија поставља у области развоја службеничких </w:t>
      </w:r>
      <w:r w:rsidR="003C2B54">
        <w:rPr>
          <w:rFonts w:ascii="Times New Roman" w:eastAsiaTheme="minorEastAsia" w:hAnsi="Times New Roman" w:cs="Times New Roman"/>
          <w:lang w:val="sr-Cyrl-RS"/>
        </w:rPr>
        <w:t xml:space="preserve">система </w:t>
      </w:r>
      <w:r w:rsidRPr="00AB3DA5">
        <w:rPr>
          <w:rFonts w:ascii="Times New Roman" w:eastAsiaTheme="minorEastAsia" w:hAnsi="Times New Roman" w:cs="Times New Roman"/>
          <w:lang w:val="sr-Cyrl-CS"/>
        </w:rPr>
        <w:t xml:space="preserve">се односе на јачање </w:t>
      </w:r>
      <w:r w:rsidRPr="00AB3DA5">
        <w:rPr>
          <w:rFonts w:ascii="Times New Roman" w:eastAsiaTheme="minorEastAsia" w:hAnsi="Times New Roman" w:cs="Times New Roman"/>
          <w:lang w:val="ru-RU"/>
        </w:rPr>
        <w:t>п</w:t>
      </w:r>
      <w:r w:rsidRPr="00AB3DA5">
        <w:rPr>
          <w:rFonts w:ascii="Times New Roman" w:eastAsiaTheme="minorEastAsia" w:hAnsi="Times New Roman" w:cs="Times New Roman"/>
          <w:lang w:val="sl-SI"/>
        </w:rPr>
        <w:t>рофесионализ</w:t>
      </w:r>
      <w:r w:rsidRPr="00AB3DA5">
        <w:rPr>
          <w:rFonts w:ascii="Times New Roman" w:eastAsiaTheme="minorEastAsia" w:hAnsi="Times New Roman" w:cs="Times New Roman"/>
          <w:lang w:val="sr-Cyrl-CS"/>
        </w:rPr>
        <w:t>ма чије о</w:t>
      </w:r>
      <w:r w:rsidRPr="00AB3DA5">
        <w:rPr>
          <w:rFonts w:ascii="Times New Roman" w:eastAsiaTheme="minorEastAsia" w:hAnsi="Times New Roman" w:cs="Times New Roman"/>
          <w:lang w:val="sr-Latn-CS"/>
        </w:rPr>
        <w:t xml:space="preserve">сновне елементе </w:t>
      </w:r>
      <w:r w:rsidRPr="00AB3DA5">
        <w:rPr>
          <w:rFonts w:ascii="Times New Roman" w:eastAsiaTheme="minorEastAsia" w:hAnsi="Times New Roman" w:cs="Times New Roman"/>
          <w:lang w:val="sr-Cyrl-CS"/>
        </w:rPr>
        <w:t xml:space="preserve">чине планирање, одабир и пријем кадрова на основу заслуга уз </w:t>
      </w:r>
      <w:r w:rsidRPr="00AB3DA5">
        <w:rPr>
          <w:rFonts w:ascii="Times New Roman" w:eastAsiaTheme="minorEastAsia" w:hAnsi="Times New Roman" w:cs="Times New Roman"/>
          <w:lang w:val="sr-Latn-CS"/>
        </w:rPr>
        <w:t xml:space="preserve">могућности развоја каријере. </w:t>
      </w:r>
      <w:r w:rsidR="003C2B54" w:rsidRPr="008B1A30">
        <w:rPr>
          <w:rFonts w:ascii="Times New Roman" w:hAnsi="Times New Roman" w:cs="Times New Roman"/>
          <w:lang w:val="sr-Cyrl-CS"/>
        </w:rPr>
        <w:t>Полазећи од смерница Европске уније о потребама развоја јавно-службеничког система, у Републици Србији су усвојени стратешки документи</w:t>
      </w:r>
      <w:r w:rsidR="003C2B54" w:rsidRPr="008B1A30">
        <w:rPr>
          <w:rFonts w:ascii="Times New Roman" w:eastAsia="Times New Roman" w:hAnsi="Times New Roman" w:cs="Times New Roman"/>
          <w:lang w:val="sr-Cyrl-CS"/>
        </w:rPr>
        <w:t xml:space="preserve">, </w:t>
      </w:r>
      <w:r w:rsidR="002A01DE">
        <w:rPr>
          <w:rFonts w:ascii="Times New Roman" w:eastAsia="Times New Roman" w:hAnsi="Times New Roman" w:cs="Times New Roman"/>
          <w:lang w:val="sr-Cyrl-CS"/>
        </w:rPr>
        <w:t>између којих и Оквир политике управљања људским ресурсима у државној управи Републике Србије,</w:t>
      </w:r>
      <w:r w:rsidR="003C2B54" w:rsidRPr="008B1A30">
        <w:rPr>
          <w:rFonts w:ascii="Times New Roman" w:hAnsi="Times New Roman" w:cs="Times New Roman"/>
        </w:rPr>
        <w:t xml:space="preserve">. </w:t>
      </w:r>
      <w:r w:rsidR="003C2B54" w:rsidRPr="008B1A30">
        <w:rPr>
          <w:rFonts w:ascii="Times New Roman" w:hAnsi="Times New Roman" w:cs="Times New Roman"/>
          <w:lang w:val="sr-Cyrl-CS"/>
        </w:rPr>
        <w:t xml:space="preserve">Стратешко опредељење представљено </w:t>
      </w:r>
      <w:r w:rsidR="003C2B54" w:rsidRPr="008B1A30">
        <w:rPr>
          <w:rFonts w:ascii="Times New Roman" w:hAnsi="Times New Roman" w:cs="Times New Roman"/>
          <w:i/>
          <w:lang w:val="sr-Cyrl-CS"/>
        </w:rPr>
        <w:t xml:space="preserve">Оквиром политике управљања људским ресурсима у државној управи </w:t>
      </w:r>
      <w:r w:rsidR="003C2B54" w:rsidRPr="008B1A30">
        <w:rPr>
          <w:rFonts w:ascii="Times New Roman" w:hAnsi="Times New Roman" w:cs="Times New Roman"/>
          <w:i/>
        </w:rPr>
        <w:t>Републике Србије</w:t>
      </w:r>
      <w:r w:rsidR="003C2B54" w:rsidRPr="008B1A30">
        <w:rPr>
          <w:rFonts w:ascii="Times New Roman" w:hAnsi="Times New Roman" w:cs="Times New Roman"/>
          <w:i/>
          <w:lang w:val="sr-Cyrl-CS"/>
        </w:rPr>
        <w:t xml:space="preserve"> </w:t>
      </w:r>
      <w:r w:rsidR="003C2B54" w:rsidRPr="008B1A30">
        <w:rPr>
          <w:rFonts w:ascii="Times New Roman" w:hAnsi="Times New Roman" w:cs="Times New Roman"/>
          <w:lang w:val="sr-Cyrl-CS"/>
        </w:rPr>
        <w:t>се</w:t>
      </w:r>
      <w:r w:rsidR="003C2B54" w:rsidRPr="008B1A30">
        <w:rPr>
          <w:rFonts w:ascii="Times New Roman" w:hAnsi="Times New Roman" w:cs="Times New Roman"/>
          <w:i/>
          <w:lang w:val="sr-Cyrl-CS"/>
        </w:rPr>
        <w:t xml:space="preserve"> </w:t>
      </w:r>
      <w:r w:rsidR="003C2B54" w:rsidRPr="008B1A30">
        <w:rPr>
          <w:rFonts w:ascii="Times New Roman" w:hAnsi="Times New Roman" w:cs="Times New Roman"/>
          <w:lang w:val="sr-Cyrl-CS"/>
        </w:rPr>
        <w:t xml:space="preserve">првенствено односи на </w:t>
      </w:r>
      <w:r w:rsidR="003C2B54" w:rsidRPr="008B1A30">
        <w:rPr>
          <w:rFonts w:ascii="Times New Roman" w:hAnsi="Times New Roman" w:cs="Times New Roman"/>
          <w:b/>
          <w:lang w:val="sr-Cyrl-CS"/>
        </w:rPr>
        <w:t>успостављање целовитог приступа управљању људским ресурсима заснованог на компетенцијама</w:t>
      </w:r>
      <w:r w:rsidR="003C2B54" w:rsidRPr="008B1A30">
        <w:rPr>
          <w:rFonts w:ascii="Times New Roman" w:hAnsi="Times New Roman" w:cs="Times New Roman"/>
          <w:lang w:val="sr-Cyrl-CS"/>
        </w:rPr>
        <w:t xml:space="preserve"> - почев од планирања људских ресурса, </w:t>
      </w:r>
      <w:r>
        <w:rPr>
          <w:rFonts w:ascii="Times New Roman" w:eastAsia="Times New Roman" w:hAnsi="Times New Roman" w:cs="Times New Roman"/>
          <w:lang w:val="sr-Cyrl-RS"/>
        </w:rPr>
        <w:t xml:space="preserve"> кроз увођење система компетенција у државно службенички систем, </w:t>
      </w:r>
      <w:r w:rsidR="003C2B54" w:rsidRPr="003C2B54">
        <w:rPr>
          <w:rFonts w:ascii="Times New Roman" w:eastAsiaTheme="minorEastAsia" w:hAnsi="Times New Roman" w:cs="Times New Roman"/>
          <w:lang w:val="sr-Cyrl-CS"/>
        </w:rPr>
        <w:t>одабира и запошљавања, увођења у посао, управљања учинком, развоја запослених, до изласка из организације.</w:t>
      </w:r>
      <w:r w:rsidR="003C2B54" w:rsidRPr="003C2B54">
        <w:rPr>
          <w:rFonts w:ascii="Times New Roman" w:eastAsiaTheme="minorEastAsia" w:hAnsi="Times New Roman" w:cs="Times New Roman"/>
          <w:vertAlign w:val="superscript"/>
          <w:lang w:val="sr-Cyrl-CS"/>
        </w:rPr>
        <w:t xml:space="preserve"> </w:t>
      </w:r>
      <w:r w:rsidR="002A01DE">
        <w:rPr>
          <w:rFonts w:ascii="Times New Roman" w:eastAsia="Times New Roman" w:hAnsi="Times New Roman" w:cs="Times New Roman"/>
          <w:lang w:val="sr-Cyrl-CS"/>
        </w:rPr>
        <w:t>Полазећи од наведеног стратешког опредељења израђен је Оквир компетенција</w:t>
      </w:r>
      <w:r w:rsidR="002A01DE">
        <w:rPr>
          <w:rFonts w:ascii="Times New Roman" w:eastAsia="Times New Roman" w:hAnsi="Times New Roman" w:cs="Times New Roman"/>
          <w:lang w:val="sr-Latn-RS"/>
        </w:rPr>
        <w:t xml:space="preserve"> </w:t>
      </w:r>
      <w:r w:rsidR="002A01DE">
        <w:rPr>
          <w:rFonts w:ascii="Times New Roman" w:eastAsia="Times New Roman" w:hAnsi="Times New Roman" w:cs="Times New Roman"/>
          <w:lang w:val="sr-Cyrl-RS"/>
        </w:rPr>
        <w:t xml:space="preserve">државних службеника у Републици Србији. Приликом израде овог Оквира компетенција Радна група </w:t>
      </w:r>
      <w:r w:rsidR="008530B4" w:rsidRPr="008B1A30">
        <w:rPr>
          <w:rFonts w:ascii="Times New Roman" w:eastAsia="Times New Roman" w:hAnsi="Times New Roman" w:cs="Times New Roman"/>
          <w:lang w:val="sr-Cyrl-CS"/>
        </w:rPr>
        <w:t>за израду Оквира компетенција потребних за делотворан рад запослених у државној управи</w:t>
      </w:r>
      <w:r w:rsidR="008530B4">
        <w:rPr>
          <w:rFonts w:ascii="Times New Roman" w:eastAsia="Times New Roman" w:hAnsi="Times New Roman" w:cs="Times New Roman"/>
          <w:lang w:val="sr-Cyrl-RS"/>
        </w:rPr>
        <w:t xml:space="preserve"> </w:t>
      </w:r>
      <w:r w:rsidR="002A01DE">
        <w:rPr>
          <w:rFonts w:ascii="Times New Roman" w:eastAsia="Times New Roman" w:hAnsi="Times New Roman" w:cs="Times New Roman"/>
          <w:lang w:val="sr-Cyrl-RS"/>
        </w:rPr>
        <w:t xml:space="preserve">је </w:t>
      </w:r>
      <w:r w:rsidR="00E10414">
        <w:rPr>
          <w:rFonts w:ascii="Times New Roman" w:eastAsia="Times New Roman" w:hAnsi="Times New Roman" w:cs="Times New Roman"/>
          <w:lang w:val="sr-Cyrl-RS"/>
        </w:rPr>
        <w:t xml:space="preserve">имала у виду документ који је израдио Европски интитут за јавну управу под називом </w:t>
      </w:r>
      <w:r w:rsidR="00931D47">
        <w:rPr>
          <w:rFonts w:ascii="Times New Roman" w:eastAsia="Times New Roman" w:hAnsi="Times New Roman" w:cs="Times New Roman"/>
          <w:lang w:val="sr-Cyrl-RS"/>
        </w:rPr>
        <w:t>„</w:t>
      </w:r>
      <w:r w:rsidR="00E10414">
        <w:rPr>
          <w:rFonts w:ascii="Times New Roman" w:eastAsia="Times New Roman" w:hAnsi="Times New Roman" w:cs="Times New Roman"/>
          <w:lang w:val="sr-Cyrl-RS"/>
        </w:rPr>
        <w:t>Примена компетенција у различитим државама чланицама, имплементација и импликације</w:t>
      </w:r>
      <w:r w:rsidR="00931D47">
        <w:rPr>
          <w:rFonts w:ascii="Times New Roman" w:eastAsia="Times New Roman" w:hAnsi="Times New Roman" w:cs="Times New Roman"/>
          <w:lang w:val="sr-Cyrl-RS"/>
        </w:rPr>
        <w:t>“</w:t>
      </w:r>
      <w:r w:rsidR="00E10414">
        <w:rPr>
          <w:rFonts w:ascii="Times New Roman" w:eastAsia="Times New Roman" w:hAnsi="Times New Roman" w:cs="Times New Roman"/>
          <w:lang w:val="sr-Cyrl-RS"/>
        </w:rPr>
        <w:t xml:space="preserve">, </w:t>
      </w:r>
      <w:r w:rsidR="008530B4">
        <w:rPr>
          <w:rFonts w:ascii="Times New Roman" w:eastAsia="Times New Roman" w:hAnsi="Times New Roman" w:cs="Times New Roman"/>
          <w:lang w:val="sr-Cyrl-RS"/>
        </w:rPr>
        <w:t xml:space="preserve">којим је извршена </w:t>
      </w:r>
      <w:r w:rsidR="00931D47">
        <w:rPr>
          <w:rFonts w:ascii="Times New Roman" w:eastAsia="Times New Roman" w:hAnsi="Times New Roman" w:cs="Times New Roman"/>
          <w:lang w:val="sr-Cyrl-RS"/>
        </w:rPr>
        <w:t>у</w:t>
      </w:r>
      <w:r w:rsidR="008530B4" w:rsidRPr="008530B4">
        <w:rPr>
          <w:rFonts w:ascii="Times New Roman" w:eastAsia="Times New Roman" w:hAnsi="Times New Roman" w:cs="Times New Roman"/>
          <w:lang w:val="sr-Cyrl-RS"/>
        </w:rPr>
        <w:t>поредна анализа запошљавања особља</w:t>
      </w:r>
      <w:r w:rsidR="008530B4">
        <w:rPr>
          <w:rFonts w:ascii="Times New Roman" w:eastAsia="Times New Roman" w:hAnsi="Times New Roman" w:cs="Times New Roman"/>
          <w:lang w:val="sr-Cyrl-RS"/>
        </w:rPr>
        <w:t xml:space="preserve"> </w:t>
      </w:r>
      <w:r w:rsidR="008530B4" w:rsidRPr="008530B4">
        <w:rPr>
          <w:rFonts w:ascii="Times New Roman" w:eastAsia="Times New Roman" w:hAnsi="Times New Roman" w:cs="Times New Roman"/>
          <w:lang w:val="sr-Cyrl-RS"/>
        </w:rPr>
        <w:t>и селекц</w:t>
      </w:r>
      <w:r w:rsidR="008530B4">
        <w:rPr>
          <w:rFonts w:ascii="Times New Roman" w:eastAsia="Times New Roman" w:hAnsi="Times New Roman" w:cs="Times New Roman"/>
          <w:lang w:val="sr-Cyrl-RS"/>
        </w:rPr>
        <w:t xml:space="preserve">иони системи на нивоу централне </w:t>
      </w:r>
      <w:r w:rsidR="008530B4" w:rsidRPr="008530B4">
        <w:rPr>
          <w:rFonts w:ascii="Times New Roman" w:eastAsia="Times New Roman" w:hAnsi="Times New Roman" w:cs="Times New Roman"/>
          <w:lang w:val="sr-Cyrl-RS"/>
        </w:rPr>
        <w:t>јавна управ</w:t>
      </w:r>
      <w:r w:rsidR="008530B4">
        <w:rPr>
          <w:rFonts w:ascii="Times New Roman" w:eastAsia="Times New Roman" w:hAnsi="Times New Roman" w:cs="Times New Roman"/>
          <w:lang w:val="sr-Cyrl-RS"/>
        </w:rPr>
        <w:t>е</w:t>
      </w:r>
      <w:r w:rsidR="008530B4" w:rsidRPr="008530B4">
        <w:rPr>
          <w:rFonts w:ascii="Times New Roman" w:eastAsia="Times New Roman" w:hAnsi="Times New Roman" w:cs="Times New Roman"/>
          <w:lang w:val="sr-Cyrl-RS"/>
        </w:rPr>
        <w:t xml:space="preserve"> </w:t>
      </w:r>
      <w:r w:rsidR="008530B4">
        <w:rPr>
          <w:rFonts w:ascii="Times New Roman" w:eastAsia="Times New Roman" w:hAnsi="Times New Roman" w:cs="Times New Roman"/>
          <w:lang w:val="sr-Cyrl-RS"/>
        </w:rPr>
        <w:t xml:space="preserve">у </w:t>
      </w:r>
      <w:r w:rsidR="008530B4" w:rsidRPr="008530B4">
        <w:rPr>
          <w:rFonts w:ascii="Times New Roman" w:eastAsia="Times New Roman" w:hAnsi="Times New Roman" w:cs="Times New Roman"/>
          <w:lang w:val="sr-Cyrl-RS"/>
        </w:rPr>
        <w:t>Белгиј</w:t>
      </w:r>
      <w:r w:rsidR="008530B4">
        <w:rPr>
          <w:rFonts w:ascii="Times New Roman" w:eastAsia="Times New Roman" w:hAnsi="Times New Roman" w:cs="Times New Roman"/>
          <w:lang w:val="sr-Cyrl-RS"/>
        </w:rPr>
        <w:t>и</w:t>
      </w:r>
      <w:r w:rsidR="008530B4" w:rsidRPr="008530B4">
        <w:rPr>
          <w:rFonts w:ascii="Times New Roman" w:eastAsia="Times New Roman" w:hAnsi="Times New Roman" w:cs="Times New Roman"/>
          <w:lang w:val="sr-Cyrl-RS"/>
        </w:rPr>
        <w:t>, Немачк</w:t>
      </w:r>
      <w:r w:rsidR="008530B4">
        <w:rPr>
          <w:rFonts w:ascii="Times New Roman" w:eastAsia="Times New Roman" w:hAnsi="Times New Roman" w:cs="Times New Roman"/>
          <w:lang w:val="sr-Cyrl-RS"/>
        </w:rPr>
        <w:t>ој</w:t>
      </w:r>
      <w:r w:rsidR="008530B4" w:rsidRPr="008530B4">
        <w:rPr>
          <w:rFonts w:ascii="Times New Roman" w:eastAsia="Times New Roman" w:hAnsi="Times New Roman" w:cs="Times New Roman"/>
          <w:lang w:val="sr-Cyrl-RS"/>
        </w:rPr>
        <w:t>, Грчк</w:t>
      </w:r>
      <w:r w:rsidR="008530B4">
        <w:rPr>
          <w:rFonts w:ascii="Times New Roman" w:eastAsia="Times New Roman" w:hAnsi="Times New Roman" w:cs="Times New Roman"/>
          <w:lang w:val="sr-Cyrl-RS"/>
        </w:rPr>
        <w:t>ој</w:t>
      </w:r>
      <w:r w:rsidR="008530B4" w:rsidRPr="008530B4">
        <w:rPr>
          <w:rFonts w:ascii="Times New Roman" w:eastAsia="Times New Roman" w:hAnsi="Times New Roman" w:cs="Times New Roman"/>
          <w:lang w:val="sr-Cyrl-RS"/>
        </w:rPr>
        <w:t>,</w:t>
      </w:r>
      <w:r w:rsidR="008530B4">
        <w:rPr>
          <w:rFonts w:ascii="Times New Roman" w:eastAsia="Times New Roman" w:hAnsi="Times New Roman" w:cs="Times New Roman"/>
          <w:lang w:val="sr-Cyrl-RS"/>
        </w:rPr>
        <w:t>Француској</w:t>
      </w:r>
      <w:r w:rsidR="008530B4" w:rsidRPr="008530B4">
        <w:rPr>
          <w:rFonts w:ascii="Times New Roman" w:eastAsia="Times New Roman" w:hAnsi="Times New Roman" w:cs="Times New Roman"/>
          <w:lang w:val="sr-Cyrl-RS"/>
        </w:rPr>
        <w:t>, Холандиј</w:t>
      </w:r>
      <w:r w:rsidR="008530B4">
        <w:rPr>
          <w:rFonts w:ascii="Times New Roman" w:eastAsia="Times New Roman" w:hAnsi="Times New Roman" w:cs="Times New Roman"/>
          <w:lang w:val="sr-Cyrl-RS"/>
        </w:rPr>
        <w:t>и</w:t>
      </w:r>
      <w:r w:rsidR="008530B4" w:rsidRPr="008530B4">
        <w:rPr>
          <w:rFonts w:ascii="Times New Roman" w:eastAsia="Times New Roman" w:hAnsi="Times New Roman" w:cs="Times New Roman"/>
          <w:lang w:val="sr-Cyrl-RS"/>
        </w:rPr>
        <w:t xml:space="preserve"> и Велик</w:t>
      </w:r>
      <w:r w:rsidR="008530B4">
        <w:rPr>
          <w:rFonts w:ascii="Times New Roman" w:eastAsia="Times New Roman" w:hAnsi="Times New Roman" w:cs="Times New Roman"/>
          <w:lang w:val="sr-Cyrl-RS"/>
        </w:rPr>
        <w:t xml:space="preserve">ој Британији, као и </w:t>
      </w:r>
      <w:r w:rsidR="00E9334F">
        <w:rPr>
          <w:rFonts w:ascii="Times New Roman" w:eastAsia="Times New Roman" w:hAnsi="Times New Roman" w:cs="Times New Roman"/>
          <w:lang w:val="sr-Cyrl-RS"/>
        </w:rPr>
        <w:t>а</w:t>
      </w:r>
      <w:r w:rsidR="008530B4" w:rsidRPr="008530B4">
        <w:rPr>
          <w:rFonts w:ascii="Times New Roman" w:eastAsia="Times New Roman" w:hAnsi="Times New Roman" w:cs="Times New Roman"/>
          <w:lang w:val="sr-Cyrl-RS"/>
        </w:rPr>
        <w:t>нализа описа послова и компетенција</w:t>
      </w:r>
      <w:r w:rsidR="008530B4">
        <w:rPr>
          <w:rFonts w:ascii="Times New Roman" w:eastAsia="Times New Roman" w:hAnsi="Times New Roman" w:cs="Times New Roman"/>
          <w:lang w:val="sr-Cyrl-RS"/>
        </w:rPr>
        <w:t xml:space="preserve"> </w:t>
      </w:r>
      <w:r w:rsidR="008530B4" w:rsidRPr="008530B4">
        <w:rPr>
          <w:rFonts w:ascii="Times New Roman" w:eastAsia="Times New Roman" w:hAnsi="Times New Roman" w:cs="Times New Roman"/>
          <w:lang w:val="sr-Cyrl-RS"/>
        </w:rPr>
        <w:t xml:space="preserve">на нивоу централне </w:t>
      </w:r>
      <w:r w:rsidR="008530B4">
        <w:rPr>
          <w:rFonts w:ascii="Times New Roman" w:eastAsia="Times New Roman" w:hAnsi="Times New Roman" w:cs="Times New Roman"/>
          <w:lang w:val="sr-Cyrl-RS"/>
        </w:rPr>
        <w:t xml:space="preserve">јавне </w:t>
      </w:r>
      <w:r w:rsidR="008530B4" w:rsidRPr="00CF1298">
        <w:rPr>
          <w:rFonts w:ascii="Times New Roman" w:eastAsia="Times New Roman" w:hAnsi="Times New Roman" w:cs="Times New Roman"/>
          <w:lang w:val="sr-Cyrl-RS"/>
        </w:rPr>
        <w:t xml:space="preserve">администрације у </w:t>
      </w:r>
      <w:r w:rsidR="00931D47">
        <w:rPr>
          <w:rFonts w:ascii="Times New Roman" w:eastAsia="Times New Roman" w:hAnsi="Times New Roman" w:cs="Times New Roman"/>
          <w:lang w:val="sr-Cyrl-RS"/>
        </w:rPr>
        <w:t>Белгији</w:t>
      </w:r>
      <w:r w:rsidR="008530B4" w:rsidRPr="00CF1298">
        <w:rPr>
          <w:rFonts w:ascii="Times New Roman" w:eastAsia="Times New Roman" w:hAnsi="Times New Roman" w:cs="Times New Roman"/>
          <w:lang w:val="sr-Cyrl-RS"/>
        </w:rPr>
        <w:t>, Ирској, Холандији, Шведској и Великој Британији. Имајући у виду да је генерални закључак у овом докумнту</w:t>
      </w:r>
      <w:r w:rsidR="00CF1298" w:rsidRPr="00CB6C68">
        <w:t xml:space="preserve"> </w:t>
      </w:r>
      <w:r w:rsidR="00CF1298" w:rsidRPr="00BF32E6">
        <w:rPr>
          <w:rFonts w:ascii="Times New Roman" w:hAnsi="Times New Roman" w:cs="Times New Roman"/>
          <w:lang w:val="sr-Cyrl-RS"/>
        </w:rPr>
        <w:t>да</w:t>
      </w:r>
      <w:r w:rsidR="00CF1298" w:rsidRPr="00BF32E6">
        <w:rPr>
          <w:rFonts w:ascii="Times New Roman" w:eastAsia="Times New Roman" w:hAnsi="Times New Roman" w:cs="Times New Roman"/>
          <w:lang w:val="sr-Cyrl-RS"/>
        </w:rPr>
        <w:t xml:space="preserve"> </w:t>
      </w:r>
      <w:r w:rsidR="00CF1298" w:rsidRPr="00CF1298">
        <w:rPr>
          <w:rFonts w:ascii="Times New Roman" w:eastAsia="Times New Roman" w:hAnsi="Times New Roman" w:cs="Times New Roman"/>
          <w:lang w:val="sr-Cyrl-RS"/>
        </w:rPr>
        <w:t>п</w:t>
      </w:r>
      <w:r w:rsidR="00CF1298">
        <w:rPr>
          <w:rFonts w:ascii="Times New Roman" w:eastAsia="Times New Roman" w:hAnsi="Times New Roman" w:cs="Times New Roman"/>
          <w:lang w:val="sr-Cyrl-RS"/>
        </w:rPr>
        <w:t>рофили послова и компетенције</w:t>
      </w:r>
      <w:r w:rsidR="00CF1298" w:rsidRPr="00CF1298">
        <w:rPr>
          <w:rFonts w:ascii="Times New Roman" w:eastAsia="Times New Roman" w:hAnsi="Times New Roman" w:cs="Times New Roman"/>
          <w:lang w:val="sr-Cyrl-RS"/>
        </w:rPr>
        <w:t xml:space="preserve"> треба повезати са стратешким</w:t>
      </w:r>
      <w:r w:rsidR="00CF1298">
        <w:rPr>
          <w:rFonts w:ascii="Times New Roman" w:eastAsia="Times New Roman" w:hAnsi="Times New Roman" w:cs="Times New Roman"/>
          <w:lang w:val="sr-Cyrl-RS"/>
        </w:rPr>
        <w:t xml:space="preserve"> организационим</w:t>
      </w:r>
      <w:r w:rsidR="00CF1298" w:rsidRPr="00CF1298">
        <w:rPr>
          <w:rFonts w:ascii="Times New Roman" w:eastAsia="Times New Roman" w:hAnsi="Times New Roman" w:cs="Times New Roman"/>
          <w:lang w:val="sr-Cyrl-RS"/>
        </w:rPr>
        <w:t xml:space="preserve"> циљев</w:t>
      </w:r>
      <w:r w:rsidR="00CF1298">
        <w:rPr>
          <w:rFonts w:ascii="Times New Roman" w:eastAsia="Times New Roman" w:hAnsi="Times New Roman" w:cs="Times New Roman"/>
          <w:lang w:val="sr-Cyrl-RS"/>
        </w:rPr>
        <w:t>има, као и</w:t>
      </w:r>
      <w:r w:rsidR="008530B4">
        <w:rPr>
          <w:rFonts w:ascii="Times New Roman" w:eastAsia="Times New Roman" w:hAnsi="Times New Roman" w:cs="Times New Roman"/>
          <w:lang w:val="sr-Cyrl-RS"/>
        </w:rPr>
        <w:t xml:space="preserve"> да не може да постоји јединствен модел система компетенција за све државе, </w:t>
      </w:r>
      <w:r w:rsidR="00376395">
        <w:rPr>
          <w:rFonts w:ascii="Times New Roman" w:eastAsia="Times New Roman" w:hAnsi="Times New Roman" w:cs="Times New Roman"/>
          <w:lang w:val="sr-Cyrl-RS"/>
        </w:rPr>
        <w:t>али да систем компетенција треба итегрисати у запошљавање, одабир, евалуацију</w:t>
      </w:r>
      <w:r w:rsidR="00376395" w:rsidRPr="00376395">
        <w:rPr>
          <w:rFonts w:ascii="Times New Roman" w:eastAsia="Times New Roman" w:hAnsi="Times New Roman" w:cs="Times New Roman"/>
          <w:lang w:val="sr-Cyrl-RS"/>
        </w:rPr>
        <w:t xml:space="preserve"> и</w:t>
      </w:r>
      <w:r w:rsidR="00376395">
        <w:rPr>
          <w:rFonts w:ascii="Times New Roman" w:eastAsia="Times New Roman" w:hAnsi="Times New Roman" w:cs="Times New Roman"/>
          <w:lang w:val="sr-Cyrl-RS"/>
        </w:rPr>
        <w:t xml:space="preserve"> </w:t>
      </w:r>
      <w:r w:rsidR="00376395" w:rsidRPr="00376395">
        <w:rPr>
          <w:rFonts w:ascii="Times New Roman" w:eastAsia="Times New Roman" w:hAnsi="Times New Roman" w:cs="Times New Roman"/>
          <w:lang w:val="sr-Cyrl-RS"/>
        </w:rPr>
        <w:t>обук</w:t>
      </w:r>
      <w:r w:rsidR="00376395">
        <w:rPr>
          <w:rFonts w:ascii="Times New Roman" w:eastAsia="Times New Roman" w:hAnsi="Times New Roman" w:cs="Times New Roman"/>
          <w:lang w:val="sr-Cyrl-RS"/>
        </w:rPr>
        <w:t xml:space="preserve">у службеника, </w:t>
      </w:r>
      <w:r w:rsidR="008530B4">
        <w:rPr>
          <w:rFonts w:ascii="Times New Roman" w:eastAsia="Times New Roman" w:hAnsi="Times New Roman" w:cs="Times New Roman"/>
          <w:lang w:val="sr-Cyrl-RS"/>
        </w:rPr>
        <w:t xml:space="preserve">приликом израде Оквира компетенција државних службеника </w:t>
      </w:r>
      <w:r w:rsidR="00CF1298">
        <w:rPr>
          <w:rFonts w:ascii="Times New Roman" w:eastAsia="Times New Roman" w:hAnsi="Times New Roman" w:cs="Times New Roman"/>
          <w:lang w:val="sr-Cyrl-RS"/>
        </w:rPr>
        <w:t xml:space="preserve">Радна група је </w:t>
      </w:r>
      <w:r w:rsidR="00CF1298">
        <w:rPr>
          <w:rFonts w:ascii="Times New Roman" w:hAnsi="Times New Roman" w:cs="Times New Roman"/>
          <w:lang w:val="sr-Cyrl-CS"/>
        </w:rPr>
        <w:t>предложила</w:t>
      </w:r>
      <w:r w:rsidR="00CF1298" w:rsidRPr="008B1A30">
        <w:rPr>
          <w:rFonts w:ascii="Times New Roman" w:hAnsi="Times New Roman" w:cs="Times New Roman"/>
          <w:lang w:val="sr-Cyrl-CS"/>
        </w:rPr>
        <w:t xml:space="preserve"> компетенције државних службеника</w:t>
      </w:r>
      <w:r w:rsidR="00CF1298">
        <w:rPr>
          <w:rFonts w:ascii="Times New Roman" w:hAnsi="Times New Roman" w:cs="Times New Roman"/>
          <w:lang w:val="sr-Cyrl-CS"/>
        </w:rPr>
        <w:t>, које су</w:t>
      </w:r>
      <w:r w:rsidR="00CF1298" w:rsidRPr="008B1A30">
        <w:rPr>
          <w:rFonts w:ascii="Times New Roman" w:hAnsi="Times New Roman" w:cs="Times New Roman"/>
          <w:lang w:val="sr-Cyrl-CS"/>
        </w:rPr>
        <w:t xml:space="preserve"> изв</w:t>
      </w:r>
      <w:r w:rsidR="00CF1298">
        <w:rPr>
          <w:rFonts w:ascii="Times New Roman" w:hAnsi="Times New Roman" w:cs="Times New Roman"/>
          <w:lang w:val="sr-Cyrl-CS"/>
        </w:rPr>
        <w:t>едене</w:t>
      </w:r>
      <w:r w:rsidR="00CF1298" w:rsidRPr="008B1A30">
        <w:rPr>
          <w:rFonts w:ascii="Times New Roman" w:hAnsi="Times New Roman" w:cs="Times New Roman"/>
          <w:lang w:val="sr-Cyrl-CS"/>
        </w:rPr>
        <w:t xml:space="preserve"> из кључних вредности </w:t>
      </w:r>
      <w:r w:rsidR="00CF1298">
        <w:rPr>
          <w:rFonts w:ascii="Times New Roman" w:hAnsi="Times New Roman" w:cs="Times New Roman"/>
          <w:lang w:val="sr-Cyrl-CS"/>
        </w:rPr>
        <w:t xml:space="preserve">рада </w:t>
      </w:r>
      <w:r w:rsidR="00CF1298" w:rsidRPr="008B1A30">
        <w:rPr>
          <w:rFonts w:ascii="Times New Roman" w:hAnsi="Times New Roman" w:cs="Times New Roman"/>
          <w:lang w:val="sr-Cyrl-CS"/>
        </w:rPr>
        <w:t>државне</w:t>
      </w:r>
      <w:r w:rsidR="00CF1298">
        <w:rPr>
          <w:rFonts w:ascii="Times New Roman" w:hAnsi="Times New Roman" w:cs="Times New Roman"/>
          <w:lang w:val="sr-Cyrl-CS"/>
        </w:rPr>
        <w:t xml:space="preserve">/јавне </w:t>
      </w:r>
      <w:r w:rsidR="00CF1298" w:rsidRPr="008B1A30">
        <w:rPr>
          <w:rFonts w:ascii="Times New Roman" w:hAnsi="Times New Roman" w:cs="Times New Roman"/>
          <w:lang w:val="sr-Cyrl-CS"/>
        </w:rPr>
        <w:t xml:space="preserve"> управе</w:t>
      </w:r>
      <w:r w:rsidR="00CF1298">
        <w:rPr>
          <w:rFonts w:ascii="Times New Roman" w:hAnsi="Times New Roman" w:cs="Times New Roman"/>
          <w:lang w:val="sr-Cyrl-CS"/>
        </w:rPr>
        <w:t xml:space="preserve"> у Републици Србији</w:t>
      </w:r>
      <w:r w:rsidR="00147588">
        <w:rPr>
          <w:rFonts w:ascii="Times New Roman" w:hAnsi="Times New Roman" w:cs="Times New Roman"/>
          <w:lang w:val="sr-Cyrl-CS"/>
        </w:rPr>
        <w:t>, које су кас</w:t>
      </w:r>
      <w:r w:rsidR="00376395">
        <w:rPr>
          <w:rFonts w:ascii="Times New Roman" w:hAnsi="Times New Roman" w:cs="Times New Roman"/>
          <w:lang w:val="sr-Cyrl-CS"/>
        </w:rPr>
        <w:t xml:space="preserve">није уведене у правни систем </w:t>
      </w:r>
      <w:r w:rsidR="00147588">
        <w:rPr>
          <w:rFonts w:ascii="Times New Roman" w:hAnsi="Times New Roman" w:cs="Times New Roman"/>
          <w:lang w:val="sr-Cyrl-CS"/>
        </w:rPr>
        <w:t xml:space="preserve">кроз измене и допуне Закона о државним службеницима. </w:t>
      </w:r>
    </w:p>
    <w:p w14:paraId="552E250B" w14:textId="52CB069B" w:rsidR="00CB6C68" w:rsidRPr="00A43D32" w:rsidRDefault="00CB6C68" w:rsidP="00CB6C68">
      <w:pPr>
        <w:pStyle w:val="Pa25"/>
        <w:spacing w:line="240" w:lineRule="auto"/>
        <w:ind w:firstLine="720"/>
        <w:contextualSpacing/>
        <w:jc w:val="both"/>
        <w:rPr>
          <w:rFonts w:ascii="Times New Roman" w:hAnsi="Times New Roman" w:cs="Times New Roman"/>
          <w:color w:val="000000"/>
        </w:rPr>
      </w:pPr>
      <w:r w:rsidRPr="00A43D32">
        <w:rPr>
          <w:rFonts w:ascii="Times New Roman" w:hAnsi="Times New Roman" w:cs="Times New Roman"/>
          <w:color w:val="000000"/>
        </w:rPr>
        <w:t xml:space="preserve">Изменама и допунама Закона о државним службеницима из 2018. године уведене су компетенција за рад државних службеника </w:t>
      </w:r>
      <w:r w:rsidR="00D66F99">
        <w:rPr>
          <w:rFonts w:ascii="Times New Roman" w:hAnsi="Times New Roman" w:cs="Times New Roman"/>
          <w:color w:val="000000"/>
          <w:lang w:val="sr-Cyrl-RS"/>
        </w:rPr>
        <w:t xml:space="preserve">у све функције управљања људским ресурсиа </w:t>
      </w:r>
      <w:r w:rsidRPr="00A43D32">
        <w:rPr>
          <w:rFonts w:ascii="Times New Roman" w:hAnsi="Times New Roman" w:cs="Times New Roman"/>
          <w:color w:val="000000"/>
        </w:rPr>
        <w:t xml:space="preserve">као што су: запошљавање, вредновање радне успешности, обука и развој државних службеника. </w:t>
      </w:r>
      <w:r>
        <w:rPr>
          <w:rFonts w:ascii="Times New Roman" w:hAnsi="Times New Roman" w:cs="Times New Roman"/>
          <w:color w:val="000000"/>
          <w:lang w:val="sr-Cyrl-RS"/>
        </w:rPr>
        <w:t>Први корак за увођење система компетенција у све функције управљања људским ресурсима је био да се у</w:t>
      </w:r>
      <w:r w:rsidRPr="00A43D32">
        <w:rPr>
          <w:rFonts w:ascii="Times New Roman" w:hAnsi="Times New Roman" w:cs="Times New Roman"/>
          <w:color w:val="000000"/>
        </w:rPr>
        <w:t xml:space="preserve"> правилнику о унутрашњем уређењу и систематизацији радних места у делу систематизације који се односи на услове за рад на радном месту, поред врсте и степена стручне спреме, образовања, државног стручног испита или другог посебног стручног испита и радног искуства у струци, уносе и компетенције потребне за рад на радном месту. </w:t>
      </w:r>
    </w:p>
    <w:p w14:paraId="664FE957" w14:textId="77777777" w:rsidR="00CB6C68" w:rsidRDefault="00CB6C68" w:rsidP="00CB6C68">
      <w:pPr>
        <w:spacing w:after="0" w:line="240" w:lineRule="auto"/>
        <w:ind w:firstLine="720"/>
        <w:contextualSpacing/>
        <w:jc w:val="both"/>
        <w:rPr>
          <w:rFonts w:ascii="Times New Roman" w:hAnsi="Times New Roman"/>
          <w:color w:val="000000"/>
          <w:sz w:val="24"/>
          <w:szCs w:val="24"/>
          <w:lang w:val="sr-Cyrl-RS"/>
        </w:rPr>
      </w:pPr>
      <w:r w:rsidRPr="000E2F6C">
        <w:rPr>
          <w:rFonts w:ascii="Times New Roman" w:hAnsi="Times New Roman"/>
          <w:color w:val="000000"/>
          <w:sz w:val="24"/>
          <w:szCs w:val="24"/>
        </w:rPr>
        <w:t>Систем компетенција у поступку селекције подразумева проверу компетенција које је потребно да кандидат поседује како би делотворно обављао послове радног места које се попуњава. Такође, и попуњавање положаја постављењем по спроведеном унапређеном конкурсном поступку заснива се на систему компетенција. Подзаконским актом за спровођење Закона о државним службеницима којим се уређује спровођење интерног и јавног конкурса, уређен је поступак провере компетенција у свим државним органима, као и начин провере компетенција и критеријуми и мерила за избор на радна места у органима државне управе, стручним службама управних округа и службама Владе</w:t>
      </w:r>
      <w:r w:rsidRPr="000E2F6C">
        <w:rPr>
          <w:rFonts w:ascii="Times New Roman" w:hAnsi="Times New Roman"/>
          <w:color w:val="000000"/>
          <w:sz w:val="24"/>
          <w:szCs w:val="24"/>
          <w:lang w:val="sr-Cyrl-RS"/>
        </w:rPr>
        <w:t>.</w:t>
      </w:r>
    </w:p>
    <w:p w14:paraId="798F45D4" w14:textId="51C94466" w:rsidR="00CB6C68" w:rsidRPr="00CC1503" w:rsidRDefault="00CB6C68" w:rsidP="00BF32E6">
      <w:pPr>
        <w:spacing w:after="0" w:line="240" w:lineRule="auto"/>
        <w:ind w:firstLine="720"/>
        <w:contextualSpacing/>
        <w:jc w:val="both"/>
        <w:rPr>
          <w:rFonts w:ascii="Times New Roman" w:hAnsi="Times New Roman" w:cs="Times New Roman"/>
          <w:b/>
          <w:sz w:val="24"/>
          <w:szCs w:val="24"/>
          <w:u w:val="single"/>
        </w:rPr>
      </w:pPr>
      <w:r w:rsidRPr="000E2F6C">
        <w:rPr>
          <w:rFonts w:ascii="Times New Roman" w:hAnsi="Times New Roman"/>
          <w:color w:val="000000"/>
          <w:sz w:val="24"/>
          <w:szCs w:val="24"/>
        </w:rPr>
        <w:t xml:space="preserve">Са увођењем интегрисаног приступа у управљању људским ресурсима на бази компетенција </w:t>
      </w:r>
      <w:r w:rsidRPr="000E2F6C">
        <w:rPr>
          <w:rFonts w:ascii="Times New Roman" w:hAnsi="Times New Roman"/>
          <w:sz w:val="24"/>
          <w:szCs w:val="24"/>
          <w:lang w:val="sr-Cyrl-CS"/>
        </w:rPr>
        <w:t>успостављен је нови систем вредновања рада државних службеника и то вредновањем радне успешности</w:t>
      </w:r>
      <w:r w:rsidRPr="000E2F6C">
        <w:rPr>
          <w:rFonts w:ascii="Times New Roman" w:eastAsia="Calibri" w:hAnsi="Times New Roman"/>
          <w:sz w:val="24"/>
          <w:szCs w:val="24"/>
          <w:lang w:val="sr-Cyrl-RS"/>
        </w:rPr>
        <w:t xml:space="preserve">. Циљ вредновања радне успешности, подразумева обезбеђивање остварења свих организационих циљева државних органа, достизање радног понашања и пожељних вредности у раду у складу са компетенцијама, мотивација, учење и развој државних службеника, док се </w:t>
      </w:r>
      <w:r w:rsidRPr="000E2F6C">
        <w:rPr>
          <w:rFonts w:ascii="Times New Roman" w:eastAsia="Calibri" w:hAnsi="Times New Roman"/>
          <w:spacing w:val="-4"/>
          <w:sz w:val="24"/>
          <w:szCs w:val="24"/>
          <w:lang w:val="sr-Cyrl-RS"/>
        </w:rPr>
        <w:t>резултати вредновања радне успешности државних службеника користе у идентификовању потреба и планирању обука, развоја</w:t>
      </w:r>
      <w:r w:rsidRPr="000E2F6C">
        <w:rPr>
          <w:rFonts w:ascii="Times New Roman" w:eastAsia="Calibri" w:hAnsi="Times New Roman"/>
          <w:spacing w:val="-4"/>
          <w:sz w:val="24"/>
          <w:szCs w:val="24"/>
          <w:lang w:val="en-GB"/>
        </w:rPr>
        <w:t xml:space="preserve"> </w:t>
      </w:r>
      <w:r w:rsidRPr="000E2F6C">
        <w:rPr>
          <w:rFonts w:ascii="Times New Roman" w:eastAsia="Calibri" w:hAnsi="Times New Roman"/>
          <w:spacing w:val="-4"/>
          <w:sz w:val="24"/>
          <w:szCs w:val="24"/>
          <w:lang w:val="sr-Cyrl-RS"/>
        </w:rPr>
        <w:t>и стручног усавршавања,</w:t>
      </w:r>
      <w:r w:rsidRPr="000E2F6C">
        <w:rPr>
          <w:rFonts w:ascii="Times New Roman" w:eastAsia="Calibri" w:hAnsi="Times New Roman"/>
          <w:spacing w:val="-4"/>
          <w:sz w:val="24"/>
          <w:szCs w:val="24"/>
          <w:lang w:val="en-GB"/>
        </w:rPr>
        <w:t xml:space="preserve"> </w:t>
      </w:r>
      <w:r w:rsidRPr="000E2F6C">
        <w:rPr>
          <w:rFonts w:ascii="Times New Roman" w:eastAsia="Calibri" w:hAnsi="Times New Roman"/>
          <w:spacing w:val="-4"/>
          <w:sz w:val="24"/>
          <w:szCs w:val="24"/>
          <w:lang w:val="sr-Cyrl-RS"/>
        </w:rPr>
        <w:t>отклањању недостатака у раду и доношењу одлука о напредовању и распоређивању, односно премештају,</w:t>
      </w:r>
      <w:r w:rsidRPr="000E2F6C">
        <w:rPr>
          <w:rFonts w:ascii="Times New Roman" w:eastAsia="Calibri" w:hAnsi="Times New Roman"/>
          <w:spacing w:val="-4"/>
          <w:sz w:val="24"/>
          <w:szCs w:val="24"/>
          <w:lang w:val="en-GB"/>
        </w:rPr>
        <w:t xml:space="preserve"> </w:t>
      </w:r>
      <w:r w:rsidRPr="000E2F6C">
        <w:rPr>
          <w:rFonts w:ascii="Times New Roman" w:eastAsia="Calibri" w:hAnsi="Times New Roman"/>
          <w:spacing w:val="-4"/>
          <w:sz w:val="24"/>
          <w:szCs w:val="24"/>
          <w:lang w:val="sr-Cyrl-RS"/>
        </w:rPr>
        <w:t>одређивању плата и других примања и</w:t>
      </w:r>
      <w:r w:rsidRPr="000E2F6C">
        <w:rPr>
          <w:rFonts w:ascii="Times New Roman" w:eastAsia="Calibri" w:hAnsi="Times New Roman"/>
          <w:spacing w:val="-4"/>
          <w:sz w:val="24"/>
          <w:szCs w:val="24"/>
          <w:lang w:val="en-GB"/>
        </w:rPr>
        <w:t xml:space="preserve"> </w:t>
      </w:r>
      <w:r w:rsidRPr="000E2F6C">
        <w:rPr>
          <w:rFonts w:ascii="Times New Roman" w:eastAsia="Calibri" w:hAnsi="Times New Roman"/>
          <w:spacing w:val="-4"/>
          <w:sz w:val="24"/>
          <w:szCs w:val="24"/>
          <w:lang w:val="sr-Cyrl-RS"/>
        </w:rPr>
        <w:t xml:space="preserve"> престанку радног односа државног службеника.  </w:t>
      </w:r>
    </w:p>
    <w:p w14:paraId="0876CB82" w14:textId="77777777" w:rsidR="00CB6C68" w:rsidRDefault="00CB6C68" w:rsidP="00BA7E55">
      <w:pPr>
        <w:pStyle w:val="FootnoteText"/>
        <w:ind w:firstLine="720"/>
        <w:jc w:val="both"/>
        <w:rPr>
          <w:rFonts w:ascii="Times New Roman" w:hAnsi="Times New Roman" w:cs="Times New Roman"/>
          <w:sz w:val="24"/>
          <w:szCs w:val="24"/>
          <w:lang w:val="sr-Cyrl-RS"/>
        </w:rPr>
      </w:pPr>
      <w:r w:rsidRPr="003C2B54">
        <w:rPr>
          <w:rFonts w:ascii="Times New Roman" w:hAnsi="Times New Roman" w:cs="Times New Roman"/>
          <w:sz w:val="24"/>
          <w:szCs w:val="24"/>
          <w:lang w:val="sr-Cyrl-RS"/>
        </w:rPr>
        <w:t>У</w:t>
      </w:r>
      <w:r>
        <w:rPr>
          <w:rFonts w:ascii="Times New Roman" w:hAnsi="Times New Roman" w:cs="Times New Roman"/>
          <w:sz w:val="24"/>
          <w:szCs w:val="24"/>
          <w:lang w:val="sr-Cyrl-RS"/>
        </w:rPr>
        <w:t>вођење</w:t>
      </w:r>
      <w:r w:rsidRPr="00F11A46">
        <w:rPr>
          <w:rFonts w:ascii="Times New Roman" w:hAnsi="Times New Roman" w:cs="Times New Roman"/>
          <w:sz w:val="24"/>
          <w:szCs w:val="24"/>
          <w:lang w:val="sr-Cyrl-RS"/>
        </w:rPr>
        <w:t xml:space="preserve"> система компетенција у инструменте управљања људским ресурима у службенички систем на нивоу аутономних покрајина и јединица локалне самоуправе, могуће </w:t>
      </w:r>
      <w:r w:rsidRPr="003C2B54">
        <w:rPr>
          <w:rFonts w:ascii="Times New Roman" w:hAnsi="Times New Roman" w:cs="Times New Roman"/>
          <w:sz w:val="24"/>
          <w:szCs w:val="24"/>
          <w:lang w:val="sr-Cyrl-RS"/>
        </w:rPr>
        <w:t>је</w:t>
      </w:r>
      <w:r w:rsidRPr="00F11A46">
        <w:rPr>
          <w:rFonts w:ascii="Times New Roman" w:hAnsi="Times New Roman" w:cs="Times New Roman"/>
          <w:sz w:val="24"/>
          <w:szCs w:val="24"/>
          <w:lang w:val="sr-Cyrl-RS"/>
        </w:rPr>
        <w:t xml:space="preserve"> сагледати</w:t>
      </w:r>
      <w:r>
        <w:rPr>
          <w:rFonts w:ascii="Times New Roman" w:hAnsi="Times New Roman" w:cs="Times New Roman"/>
          <w:sz w:val="24"/>
          <w:szCs w:val="24"/>
          <w:lang w:val="sr-Cyrl-RS"/>
        </w:rPr>
        <w:t xml:space="preserve"> кроз</w:t>
      </w:r>
      <w:r w:rsidRPr="00F11A46">
        <w:rPr>
          <w:rFonts w:ascii="Times New Roman" w:hAnsi="Times New Roman" w:cs="Times New Roman"/>
          <w:sz w:val="24"/>
          <w:szCs w:val="24"/>
          <w:lang w:val="sr-Cyrl-RS"/>
        </w:rPr>
        <w:t xml:space="preserve"> искуство које постоји на нивоу државно службеничког система</w:t>
      </w:r>
    </w:p>
    <w:p w14:paraId="5069E682" w14:textId="18761813" w:rsidR="00CB6C68" w:rsidRPr="00BF32E6" w:rsidRDefault="00CB6C68" w:rsidP="00BA7E55">
      <w:pPr>
        <w:pStyle w:val="FootnoteText"/>
        <w:ind w:firstLine="720"/>
        <w:jc w:val="both"/>
        <w:rPr>
          <w:rFonts w:ascii="Times New Roman" w:hAnsi="Times New Roman" w:cs="Times New Roman"/>
          <w:sz w:val="24"/>
          <w:szCs w:val="24"/>
          <w:lang w:val="sr-Cyrl-RS"/>
        </w:rPr>
      </w:pPr>
      <w:r>
        <w:rPr>
          <w:rFonts w:ascii="Times New Roman" w:hAnsi="Times New Roman" w:cs="Times New Roman"/>
          <w:sz w:val="24"/>
          <w:szCs w:val="24"/>
          <w:lang w:val="sr-Cyrl-RS"/>
        </w:rPr>
        <w:t>Наиме, након уведеног система компетенција у државно службенички систем приступило се изради Оквира компетенција у АП и ЈЛС током 2020</w:t>
      </w:r>
      <w:r w:rsidR="00C85277">
        <w:rPr>
          <w:rFonts w:ascii="Times New Roman" w:hAnsi="Times New Roman" w:cs="Times New Roman"/>
          <w:sz w:val="24"/>
          <w:szCs w:val="24"/>
          <w:lang w:val="sr-Cyrl-RS"/>
        </w:rPr>
        <w:t>, на</w:t>
      </w:r>
      <w:r w:rsidR="00D66F99">
        <w:rPr>
          <w:rFonts w:ascii="Times New Roman" w:hAnsi="Times New Roman" w:cs="Times New Roman"/>
          <w:sz w:val="24"/>
          <w:szCs w:val="24"/>
          <w:lang w:val="sr-Cyrl-RS"/>
        </w:rPr>
        <w:t>јпре кроз утврђивање могућности примене оквира који постоји за државне службенике на службенике у А</w:t>
      </w:r>
      <w:r w:rsidR="00C85277">
        <w:rPr>
          <w:rFonts w:ascii="Times New Roman" w:hAnsi="Times New Roman" w:cs="Times New Roman"/>
          <w:sz w:val="24"/>
          <w:szCs w:val="24"/>
          <w:lang w:val="sr-Cyrl-RS"/>
        </w:rPr>
        <w:t>П</w:t>
      </w:r>
      <w:r w:rsidR="00D66F99">
        <w:rPr>
          <w:rFonts w:ascii="Times New Roman" w:hAnsi="Times New Roman" w:cs="Times New Roman"/>
          <w:sz w:val="24"/>
          <w:szCs w:val="24"/>
          <w:lang w:val="sr-Cyrl-RS"/>
        </w:rPr>
        <w:t xml:space="preserve"> и </w:t>
      </w:r>
      <w:r w:rsidR="00C85277">
        <w:rPr>
          <w:rFonts w:ascii="Times New Roman" w:hAnsi="Times New Roman" w:cs="Times New Roman"/>
          <w:sz w:val="24"/>
          <w:szCs w:val="24"/>
          <w:lang w:val="sr-Cyrl-RS"/>
        </w:rPr>
        <w:t>Ј</w:t>
      </w:r>
      <w:r w:rsidR="00D66F99">
        <w:rPr>
          <w:rFonts w:ascii="Times New Roman" w:hAnsi="Times New Roman" w:cs="Times New Roman"/>
          <w:sz w:val="24"/>
          <w:szCs w:val="24"/>
          <w:lang w:val="sr-Cyrl-RS"/>
        </w:rPr>
        <w:t>ЛС.</w:t>
      </w:r>
      <w:r w:rsidR="00C85277">
        <w:rPr>
          <w:rFonts w:ascii="Times New Roman" w:hAnsi="Times New Roman" w:cs="Times New Roman"/>
          <w:sz w:val="24"/>
          <w:szCs w:val="24"/>
          <w:lang w:val="sr-Cyrl-RS"/>
        </w:rPr>
        <w:t xml:space="preserve"> Анализа о утврђивању могућности примене компетенција је обухватила искуства која су произашла из примене система компетенција за државне службенике уз истовремену проверу свих фамилија послова које постоје на локалном нивоу власти и пот</w:t>
      </w:r>
      <w:r w:rsidR="004F5117">
        <w:rPr>
          <w:rFonts w:ascii="Times New Roman" w:hAnsi="Times New Roman" w:cs="Times New Roman"/>
          <w:sz w:val="24"/>
          <w:szCs w:val="24"/>
          <w:lang w:val="sr-Cyrl-RS"/>
        </w:rPr>
        <w:t>р</w:t>
      </w:r>
      <w:r w:rsidR="00C85277">
        <w:rPr>
          <w:rFonts w:ascii="Times New Roman" w:hAnsi="Times New Roman" w:cs="Times New Roman"/>
          <w:sz w:val="24"/>
          <w:szCs w:val="24"/>
          <w:lang w:val="sr-Cyrl-RS"/>
        </w:rPr>
        <w:t>ебе усклађивања већ постојећих комп</w:t>
      </w:r>
      <w:r w:rsidR="004F5117">
        <w:rPr>
          <w:rFonts w:ascii="Times New Roman" w:hAnsi="Times New Roman" w:cs="Times New Roman"/>
          <w:sz w:val="24"/>
          <w:szCs w:val="24"/>
          <w:lang w:val="sr-Cyrl-RS"/>
        </w:rPr>
        <w:t>е</w:t>
      </w:r>
      <w:r w:rsidR="00C85277">
        <w:rPr>
          <w:rFonts w:ascii="Times New Roman" w:hAnsi="Times New Roman" w:cs="Times New Roman"/>
          <w:sz w:val="24"/>
          <w:szCs w:val="24"/>
          <w:lang w:val="sr-Cyrl-RS"/>
        </w:rPr>
        <w:t>тенција са тим фамилијама.</w:t>
      </w:r>
    </w:p>
    <w:p w14:paraId="09BCF07B" w14:textId="1400D60A" w:rsidR="00E10414" w:rsidRPr="00BF32E6" w:rsidRDefault="00376395" w:rsidP="004F5117">
      <w:pPr>
        <w:pStyle w:val="FootnoteText"/>
        <w:ind w:firstLine="720"/>
        <w:jc w:val="both"/>
        <w:rPr>
          <w:rFonts w:ascii="Times New Roman" w:eastAsia="Times New Roman" w:hAnsi="Times New Roman" w:cs="Times New Roman"/>
          <w:sz w:val="24"/>
          <w:szCs w:val="24"/>
          <w:lang w:val="sr-Cyrl-RS"/>
        </w:rPr>
      </w:pPr>
      <w:r>
        <w:rPr>
          <w:rFonts w:ascii="Times New Roman" w:hAnsi="Times New Roman" w:cs="Times New Roman"/>
          <w:sz w:val="24"/>
          <w:szCs w:val="24"/>
          <w:lang w:val="sr-Cyrl-CS"/>
        </w:rPr>
        <w:t xml:space="preserve">Радна група за израду Оквира компетенција потребних за делотворан рад службеника у аутономним покрајинама и јединицама локалне самоуправе на основу </w:t>
      </w:r>
      <w:r w:rsidR="00C85277">
        <w:rPr>
          <w:rFonts w:ascii="Times New Roman" w:hAnsi="Times New Roman" w:cs="Times New Roman"/>
          <w:sz w:val="24"/>
          <w:szCs w:val="24"/>
          <w:lang w:val="sr-Cyrl-CS"/>
        </w:rPr>
        <w:t xml:space="preserve">наведене </w:t>
      </w:r>
      <w:r w:rsidR="00E9334F">
        <w:rPr>
          <w:rFonts w:ascii="Times New Roman" w:hAnsi="Times New Roman" w:cs="Times New Roman"/>
          <w:sz w:val="24"/>
          <w:szCs w:val="24"/>
          <w:lang w:val="sr-Cyrl-CS"/>
        </w:rPr>
        <w:t xml:space="preserve">анализе </w:t>
      </w:r>
      <w:r w:rsidR="00CB6C68">
        <w:rPr>
          <w:rFonts w:ascii="Times New Roman" w:hAnsi="Times New Roman" w:cs="Times New Roman"/>
          <w:sz w:val="24"/>
          <w:szCs w:val="24"/>
          <w:lang w:val="sr-Cyrl-CS"/>
        </w:rPr>
        <w:t xml:space="preserve">израдила </w:t>
      </w:r>
      <w:r w:rsidR="00C85277">
        <w:rPr>
          <w:rFonts w:ascii="Times New Roman" w:hAnsi="Times New Roman" w:cs="Times New Roman"/>
          <w:sz w:val="24"/>
          <w:szCs w:val="24"/>
          <w:lang w:val="sr-Cyrl-CS"/>
        </w:rPr>
        <w:t xml:space="preserve">је </w:t>
      </w:r>
      <w:r w:rsidR="00CB6C68">
        <w:rPr>
          <w:rFonts w:ascii="Times New Roman" w:hAnsi="Times New Roman" w:cs="Times New Roman"/>
          <w:sz w:val="24"/>
          <w:szCs w:val="24"/>
          <w:lang w:val="sr-Cyrl-CS"/>
        </w:rPr>
        <w:t>Оквир  компетенција запослених у АП и ЈЛС</w:t>
      </w:r>
      <w:r w:rsidR="00304E89">
        <w:rPr>
          <w:rFonts w:ascii="Times New Roman" w:hAnsi="Times New Roman" w:cs="Times New Roman"/>
          <w:sz w:val="24"/>
          <w:szCs w:val="24"/>
          <w:lang w:val="sr-Cyrl-CS"/>
        </w:rPr>
        <w:t>.</w:t>
      </w:r>
      <w:ins w:id="1" w:author="Jelena Ljubinković" w:date="2021-09-30T11:46:00Z">
        <w:r w:rsidR="004F5117">
          <w:rPr>
            <w:rFonts w:ascii="Times New Roman" w:hAnsi="Times New Roman" w:cs="Times New Roman"/>
            <w:sz w:val="24"/>
            <w:szCs w:val="24"/>
            <w:lang w:val="sr-Cyrl-CS"/>
          </w:rPr>
          <w:t xml:space="preserve"> </w:t>
        </w:r>
      </w:ins>
      <w:r w:rsidR="00304E89">
        <w:rPr>
          <w:rFonts w:ascii="Times New Roman" w:hAnsi="Times New Roman" w:cs="Times New Roman"/>
          <w:sz w:val="24"/>
          <w:szCs w:val="24"/>
          <w:lang w:val="sr-Cyrl-CS"/>
        </w:rPr>
        <w:t>Сагледавајући искуст</w:t>
      </w:r>
      <w:r w:rsidR="00C85277">
        <w:rPr>
          <w:rFonts w:ascii="Times New Roman" w:hAnsi="Times New Roman" w:cs="Times New Roman"/>
          <w:sz w:val="24"/>
          <w:szCs w:val="24"/>
          <w:lang w:val="sr-Cyrl-CS"/>
        </w:rPr>
        <w:t>ва примене система компетенција на централном нивоу</w:t>
      </w:r>
      <w:r w:rsidR="00304E89">
        <w:rPr>
          <w:rFonts w:ascii="Times New Roman" w:hAnsi="Times New Roman" w:cs="Times New Roman"/>
          <w:sz w:val="24"/>
          <w:szCs w:val="24"/>
          <w:lang w:val="sr-Cyrl-CS"/>
        </w:rPr>
        <w:t xml:space="preserve"> власти, која су показала комплексност у примени компетенција и то уз подршку централне институције – Службе Владе за управљање кадровима, дошло се до закључка да је потребно поступак интегрисања компетенција на локалном нивоу власти спроводити фазно.</w:t>
      </w:r>
      <w:r w:rsidR="00C85277">
        <w:rPr>
          <w:rFonts w:ascii="Times New Roman" w:hAnsi="Times New Roman" w:cs="Times New Roman"/>
          <w:sz w:val="24"/>
          <w:szCs w:val="24"/>
          <w:lang w:val="sr-Cyrl-CS"/>
        </w:rPr>
        <w:t xml:space="preserve"> </w:t>
      </w:r>
    </w:p>
    <w:p w14:paraId="2B1A608E" w14:textId="777D72B9" w:rsidR="005B3773" w:rsidRPr="000E260A" w:rsidRDefault="005B3773" w:rsidP="005B3773">
      <w:pPr>
        <w:spacing w:before="240" w:line="276" w:lineRule="auto"/>
        <w:ind w:left="7920"/>
        <w:rPr>
          <w:rFonts w:ascii="Times New Roman" w:hAnsi="Times New Roman" w:cs="Times New Roman"/>
          <w:b/>
          <w:color w:val="000000" w:themeColor="text1"/>
          <w:sz w:val="24"/>
          <w:szCs w:val="24"/>
          <w:u w:val="single"/>
        </w:rPr>
      </w:pPr>
      <w:r w:rsidRPr="000E260A">
        <w:rPr>
          <w:rFonts w:ascii="Times New Roman" w:hAnsi="Times New Roman" w:cs="Times New Roman"/>
          <w:b/>
          <w:color w:val="000000" w:themeColor="text1"/>
          <w:sz w:val="24"/>
          <w:szCs w:val="24"/>
          <w:u w:val="single"/>
        </w:rPr>
        <w:t>ПРИЛОГ 3:</w:t>
      </w:r>
    </w:p>
    <w:p w14:paraId="2DF6F60A" w14:textId="77777777" w:rsidR="005B3773" w:rsidRPr="005771AF" w:rsidRDefault="005B3773" w:rsidP="00C61D5A">
      <w:pPr>
        <w:shd w:val="clear" w:color="auto" w:fill="C6D9F1" w:themeFill="text2" w:themeFillTint="33"/>
        <w:spacing w:before="240" w:line="276" w:lineRule="auto"/>
        <w:jc w:val="center"/>
        <w:rPr>
          <w:rFonts w:ascii="Times New Roman" w:hAnsi="Times New Roman" w:cs="Times New Roman"/>
          <w:b/>
          <w:sz w:val="24"/>
          <w:szCs w:val="24"/>
        </w:rPr>
      </w:pPr>
      <w:r w:rsidRPr="005771AF">
        <w:rPr>
          <w:rFonts w:ascii="Times New Roman" w:hAnsi="Times New Roman" w:cs="Times New Roman"/>
          <w:b/>
          <w:sz w:val="24"/>
          <w:szCs w:val="24"/>
        </w:rPr>
        <w:t>Кљу</w:t>
      </w:r>
      <w:r w:rsidR="00150840" w:rsidRPr="005771AF">
        <w:rPr>
          <w:rFonts w:ascii="Times New Roman" w:hAnsi="Times New Roman" w:cs="Times New Roman"/>
          <w:b/>
          <w:sz w:val="24"/>
          <w:szCs w:val="24"/>
        </w:rPr>
        <w:t>чна питања за утврђивање циљева</w:t>
      </w:r>
    </w:p>
    <w:p w14:paraId="764997ED" w14:textId="77777777" w:rsidR="005B3773" w:rsidRPr="005771AF" w:rsidRDefault="00A31DB0" w:rsidP="005B3773">
      <w:pPr>
        <w:numPr>
          <w:ilvl w:val="0"/>
          <w:numId w:val="2"/>
        </w:numPr>
        <w:shd w:val="clear" w:color="auto" w:fill="C6D9F1" w:themeFill="text2" w:themeFillTint="33"/>
        <w:spacing w:before="240" w:after="0" w:line="276" w:lineRule="auto"/>
        <w:jc w:val="both"/>
        <w:rPr>
          <w:rFonts w:ascii="Times New Roman" w:hAnsi="Times New Roman" w:cs="Times New Roman"/>
          <w:sz w:val="24"/>
          <w:szCs w:val="24"/>
        </w:rPr>
      </w:pPr>
      <w:r w:rsidRPr="005771AF">
        <w:rPr>
          <w:rFonts w:ascii="Times New Roman" w:hAnsi="Times New Roman" w:cs="Times New Roman"/>
          <w:sz w:val="24"/>
          <w:szCs w:val="24"/>
        </w:rPr>
        <w:t>Због чега је неопходно постићи жељену промену</w:t>
      </w:r>
      <w:r w:rsidR="009938CA" w:rsidRPr="005771AF">
        <w:rPr>
          <w:rFonts w:ascii="Times New Roman" w:hAnsi="Times New Roman" w:cs="Times New Roman"/>
          <w:sz w:val="24"/>
          <w:szCs w:val="24"/>
        </w:rPr>
        <w:t xml:space="preserve"> на нивоу друштва</w:t>
      </w:r>
      <w:r w:rsidR="005B3773" w:rsidRPr="005771AF">
        <w:rPr>
          <w:rFonts w:ascii="Times New Roman" w:hAnsi="Times New Roman" w:cs="Times New Roman"/>
          <w:sz w:val="24"/>
          <w:szCs w:val="24"/>
        </w:rPr>
        <w:t>? (одговором на ово пит</w:t>
      </w:r>
      <w:r w:rsidR="008C7342" w:rsidRPr="005771AF">
        <w:rPr>
          <w:rFonts w:ascii="Times New Roman" w:hAnsi="Times New Roman" w:cs="Times New Roman"/>
          <w:sz w:val="24"/>
          <w:szCs w:val="24"/>
        </w:rPr>
        <w:t>ање дефинише се</w:t>
      </w:r>
      <w:r w:rsidR="005B3773" w:rsidRPr="005771AF">
        <w:rPr>
          <w:rFonts w:ascii="Times New Roman" w:hAnsi="Times New Roman" w:cs="Times New Roman"/>
          <w:sz w:val="24"/>
          <w:szCs w:val="24"/>
        </w:rPr>
        <w:t xml:space="preserve"> општи циљ)</w:t>
      </w:r>
      <w:r w:rsidRPr="005771AF">
        <w:rPr>
          <w:rFonts w:ascii="Times New Roman" w:hAnsi="Times New Roman" w:cs="Times New Roman"/>
          <w:sz w:val="24"/>
          <w:szCs w:val="24"/>
        </w:rPr>
        <w:t>.</w:t>
      </w:r>
    </w:p>
    <w:p w14:paraId="00564514" w14:textId="191B6ED0" w:rsidR="00D0066D" w:rsidRPr="003810AA" w:rsidRDefault="00A61AB1" w:rsidP="00BF32E6">
      <w:pPr>
        <w:jc w:val="both"/>
        <w:rPr>
          <w:lang w:val="sr-Cyrl-RS"/>
        </w:rPr>
      </w:pPr>
      <w:r w:rsidRPr="005771AF">
        <w:rPr>
          <w:rFonts w:ascii="Times New Roman" w:hAnsi="Times New Roman" w:cs="Times New Roman"/>
          <w:sz w:val="24"/>
          <w:szCs w:val="24"/>
          <w:lang w:val="sr-Cyrl-RS"/>
        </w:rPr>
        <w:t>Имајући у виду Стратегију реформе јавне управе за период 2021.-2030. године, као</w:t>
      </w:r>
      <w:r w:rsidR="00E00D4B" w:rsidRPr="005771AF">
        <w:rPr>
          <w:rFonts w:ascii="Times New Roman" w:hAnsi="Times New Roman" w:cs="Times New Roman"/>
          <w:sz w:val="24"/>
          <w:szCs w:val="24"/>
          <w:lang w:val="sr-Cyrl-RS"/>
        </w:rPr>
        <w:t xml:space="preserve">  </w:t>
      </w:r>
      <w:r w:rsidRPr="005771AF">
        <w:rPr>
          <w:rFonts w:ascii="Times New Roman" w:hAnsi="Times New Roman" w:cs="Times New Roman"/>
          <w:sz w:val="24"/>
          <w:szCs w:val="24"/>
          <w:lang w:val="sr-Cyrl-RS"/>
        </w:rPr>
        <w:t xml:space="preserve"> и Акциони план за спровођење Стратегије реформе јавне управе за период 2021.-2025. година</w:t>
      </w:r>
      <w:r w:rsidR="008A406F" w:rsidRPr="005771AF">
        <w:rPr>
          <w:rFonts w:ascii="Times New Roman" w:hAnsi="Times New Roman" w:cs="Times New Roman"/>
          <w:sz w:val="24"/>
          <w:szCs w:val="24"/>
          <w:lang w:val="sr-Cyrl-RS"/>
        </w:rPr>
        <w:t xml:space="preserve">, изменама и допунама Закона о запосленима у аутономним покрајинама и јединицима локалне самоуправе у циљу увођења система компетенција у област управљања људским ресурсима </w:t>
      </w:r>
      <w:r w:rsidR="00745D23">
        <w:rPr>
          <w:rFonts w:ascii="Times New Roman" w:hAnsi="Times New Roman" w:cs="Times New Roman"/>
          <w:sz w:val="24"/>
          <w:szCs w:val="24"/>
          <w:lang w:val="sr-Cyrl-RS"/>
        </w:rPr>
        <w:t>допирноси се остваривању</w:t>
      </w:r>
      <w:r w:rsidR="008A406F" w:rsidRPr="005771AF">
        <w:rPr>
          <w:rFonts w:ascii="Times New Roman" w:hAnsi="Times New Roman" w:cs="Times New Roman"/>
          <w:sz w:val="24"/>
          <w:szCs w:val="24"/>
          <w:lang w:val="sr-Cyrl-RS"/>
        </w:rPr>
        <w:t xml:space="preserve"> </w:t>
      </w:r>
      <w:r w:rsidR="00745D23">
        <w:rPr>
          <w:rFonts w:ascii="Times New Roman" w:hAnsi="Times New Roman" w:cs="Times New Roman"/>
          <w:sz w:val="24"/>
          <w:szCs w:val="24"/>
          <w:lang w:val="sr-Cyrl-RS"/>
        </w:rPr>
        <w:t>Општег</w:t>
      </w:r>
      <w:r w:rsidR="008A406F" w:rsidRPr="005771AF">
        <w:rPr>
          <w:rFonts w:ascii="Times New Roman" w:hAnsi="Times New Roman" w:cs="Times New Roman"/>
          <w:sz w:val="24"/>
          <w:szCs w:val="24"/>
          <w:lang w:val="sr-Cyrl-RS"/>
        </w:rPr>
        <w:t xml:space="preserve"> циљ</w:t>
      </w:r>
      <w:r w:rsidR="00745D23">
        <w:rPr>
          <w:rFonts w:ascii="Times New Roman" w:hAnsi="Times New Roman" w:cs="Times New Roman"/>
          <w:sz w:val="24"/>
          <w:szCs w:val="24"/>
          <w:lang w:val="sr-Cyrl-RS"/>
        </w:rPr>
        <w:t>а Стратегије,</w:t>
      </w:r>
      <w:r w:rsidR="008A406F" w:rsidRPr="005771AF">
        <w:rPr>
          <w:rFonts w:ascii="Times New Roman" w:hAnsi="Times New Roman" w:cs="Times New Roman"/>
          <w:sz w:val="24"/>
          <w:szCs w:val="24"/>
          <w:lang w:val="sr-Cyrl-RS"/>
        </w:rPr>
        <w:t xml:space="preserve"> а то је </w:t>
      </w:r>
      <w:r w:rsidR="00D0066D">
        <w:rPr>
          <w:rFonts w:ascii="Times New Roman" w:hAnsi="Times New Roman" w:cs="Times New Roman"/>
          <w:sz w:val="24"/>
          <w:szCs w:val="24"/>
        </w:rPr>
        <w:t xml:space="preserve"> </w:t>
      </w:r>
      <w:r w:rsidR="00D0066D" w:rsidRPr="00BF32E6">
        <w:rPr>
          <w:rFonts w:ascii="Times New Roman" w:eastAsia="Times New Roman" w:hAnsi="Times New Roman" w:cs="Times New Roman"/>
          <w:sz w:val="24"/>
          <w:szCs w:val="24"/>
          <w:lang w:eastAsia="en-GB"/>
        </w:rPr>
        <w:t>даље побољшање рада јавне управе и квалитета креирања јавних политика у складу са европским принципима јавне управе и обезбеђивање високог квалитета услуга грађанима и привредним субјектима, као и професионалне јавне управе која ће значајно допринети економској стабилности и повећању животног стандарда</w:t>
      </w:r>
      <w:r w:rsidR="00D0066D">
        <w:rPr>
          <w:rFonts w:ascii="Times New Roman" w:eastAsia="Times New Roman" w:hAnsi="Times New Roman" w:cs="Times New Roman"/>
          <w:sz w:val="24"/>
          <w:szCs w:val="24"/>
          <w:lang w:eastAsia="en-GB"/>
        </w:rPr>
        <w:t>.</w:t>
      </w:r>
    </w:p>
    <w:p w14:paraId="08A4CBFD" w14:textId="77777777" w:rsidR="00A61AB1" w:rsidRPr="00BF32E6" w:rsidRDefault="00A61AB1" w:rsidP="00745D23">
      <w:pPr>
        <w:spacing w:before="240" w:after="0" w:line="240" w:lineRule="auto"/>
        <w:ind w:firstLine="357"/>
        <w:jc w:val="both"/>
        <w:rPr>
          <w:rFonts w:ascii="Times New Roman" w:hAnsi="Times New Roman" w:cs="Times New Roman"/>
          <w:sz w:val="24"/>
          <w:szCs w:val="24"/>
        </w:rPr>
      </w:pPr>
    </w:p>
    <w:p w14:paraId="35325379" w14:textId="77777777" w:rsidR="00DD1DF3" w:rsidRPr="00745D23" w:rsidRDefault="005B3773" w:rsidP="00745D23">
      <w:pPr>
        <w:numPr>
          <w:ilvl w:val="0"/>
          <w:numId w:val="2"/>
        </w:numPr>
        <w:shd w:val="clear" w:color="auto" w:fill="C6D9F1" w:themeFill="text2" w:themeFillTint="33"/>
        <w:spacing w:before="240" w:after="0" w:line="276" w:lineRule="auto"/>
        <w:jc w:val="both"/>
        <w:rPr>
          <w:rFonts w:ascii="Times New Roman" w:hAnsi="Times New Roman" w:cs="Times New Roman"/>
          <w:sz w:val="24"/>
          <w:szCs w:val="24"/>
        </w:rPr>
      </w:pPr>
      <w:r w:rsidRPr="005771AF">
        <w:rPr>
          <w:rFonts w:ascii="Times New Roman" w:hAnsi="Times New Roman" w:cs="Times New Roman"/>
          <w:sz w:val="24"/>
          <w:szCs w:val="24"/>
        </w:rPr>
        <w:t xml:space="preserve">Шта се </w:t>
      </w:r>
      <w:r w:rsidR="00A31DB0" w:rsidRPr="005771AF">
        <w:rPr>
          <w:rFonts w:ascii="Times New Roman" w:hAnsi="Times New Roman" w:cs="Times New Roman"/>
          <w:sz w:val="24"/>
          <w:szCs w:val="24"/>
        </w:rPr>
        <w:t xml:space="preserve">предметном </w:t>
      </w:r>
      <w:r w:rsidRPr="005771AF">
        <w:rPr>
          <w:rFonts w:ascii="Times New Roman" w:hAnsi="Times New Roman" w:cs="Times New Roman"/>
          <w:sz w:val="24"/>
          <w:szCs w:val="24"/>
        </w:rPr>
        <w:t>променом жели постићи? (одговором на ово питање дефиниш</w:t>
      </w:r>
      <w:r w:rsidR="008C7342" w:rsidRPr="005771AF">
        <w:rPr>
          <w:rFonts w:ascii="Times New Roman" w:hAnsi="Times New Roman" w:cs="Times New Roman"/>
          <w:sz w:val="24"/>
          <w:szCs w:val="24"/>
        </w:rPr>
        <w:t>у</w:t>
      </w:r>
      <w:r w:rsidRPr="005771AF">
        <w:rPr>
          <w:rFonts w:ascii="Times New Roman" w:hAnsi="Times New Roman" w:cs="Times New Roman"/>
          <w:sz w:val="24"/>
          <w:szCs w:val="24"/>
        </w:rPr>
        <w:t xml:space="preserve"> </w:t>
      </w:r>
      <w:r w:rsidR="008C7342" w:rsidRPr="005771AF">
        <w:rPr>
          <w:rFonts w:ascii="Times New Roman" w:hAnsi="Times New Roman" w:cs="Times New Roman"/>
          <w:sz w:val="24"/>
          <w:szCs w:val="24"/>
        </w:rPr>
        <w:t xml:space="preserve">се </w:t>
      </w:r>
      <w:r w:rsidRPr="005771AF">
        <w:rPr>
          <w:rFonts w:ascii="Times New Roman" w:hAnsi="Times New Roman" w:cs="Times New Roman"/>
          <w:sz w:val="24"/>
          <w:szCs w:val="24"/>
        </w:rPr>
        <w:t>посебн</w:t>
      </w:r>
      <w:r w:rsidR="008C7342" w:rsidRPr="005771AF">
        <w:rPr>
          <w:rFonts w:ascii="Times New Roman" w:hAnsi="Times New Roman" w:cs="Times New Roman"/>
          <w:sz w:val="24"/>
          <w:szCs w:val="24"/>
        </w:rPr>
        <w:t>и</w:t>
      </w:r>
      <w:r w:rsidRPr="005771AF">
        <w:rPr>
          <w:rFonts w:ascii="Times New Roman" w:hAnsi="Times New Roman" w:cs="Times New Roman"/>
          <w:sz w:val="24"/>
          <w:szCs w:val="24"/>
        </w:rPr>
        <w:t xml:space="preserve"> циљев</w:t>
      </w:r>
      <w:r w:rsidR="008C7342" w:rsidRPr="005771AF">
        <w:rPr>
          <w:rFonts w:ascii="Times New Roman" w:hAnsi="Times New Roman" w:cs="Times New Roman"/>
          <w:sz w:val="24"/>
          <w:szCs w:val="24"/>
        </w:rPr>
        <w:t>и,</w:t>
      </w:r>
      <w:r w:rsidRPr="005771AF">
        <w:rPr>
          <w:rFonts w:ascii="Times New Roman" w:hAnsi="Times New Roman" w:cs="Times New Roman"/>
          <w:sz w:val="24"/>
          <w:szCs w:val="24"/>
        </w:rPr>
        <w:t xml:space="preserve"> чије постизање </w:t>
      </w:r>
      <w:r w:rsidR="008C7342" w:rsidRPr="005771AF">
        <w:rPr>
          <w:rFonts w:ascii="Times New Roman" w:hAnsi="Times New Roman" w:cs="Times New Roman"/>
          <w:sz w:val="24"/>
          <w:szCs w:val="24"/>
        </w:rPr>
        <w:t xml:space="preserve">треба да </w:t>
      </w:r>
      <w:r w:rsidRPr="005771AF">
        <w:rPr>
          <w:rFonts w:ascii="Times New Roman" w:hAnsi="Times New Roman" w:cs="Times New Roman"/>
          <w:sz w:val="24"/>
          <w:szCs w:val="24"/>
        </w:rPr>
        <w:t>довод</w:t>
      </w:r>
      <w:r w:rsidR="008C7342" w:rsidRPr="005771AF">
        <w:rPr>
          <w:rFonts w:ascii="Times New Roman" w:hAnsi="Times New Roman" w:cs="Times New Roman"/>
          <w:sz w:val="24"/>
          <w:szCs w:val="24"/>
        </w:rPr>
        <w:t>е</w:t>
      </w:r>
      <w:r w:rsidRPr="005771AF">
        <w:rPr>
          <w:rFonts w:ascii="Times New Roman" w:hAnsi="Times New Roman" w:cs="Times New Roman"/>
          <w:sz w:val="24"/>
          <w:szCs w:val="24"/>
        </w:rPr>
        <w:t xml:space="preserve"> до остварења општег циља</w:t>
      </w:r>
      <w:r w:rsidR="008C7342" w:rsidRPr="005771AF">
        <w:rPr>
          <w:rFonts w:ascii="Times New Roman" w:hAnsi="Times New Roman" w:cs="Times New Roman"/>
          <w:sz w:val="24"/>
          <w:szCs w:val="24"/>
        </w:rPr>
        <w:t>.</w:t>
      </w:r>
      <w:r w:rsidRPr="005771AF">
        <w:rPr>
          <w:rFonts w:ascii="Times New Roman" w:hAnsi="Times New Roman" w:cs="Times New Roman"/>
          <w:sz w:val="24"/>
          <w:szCs w:val="24"/>
        </w:rPr>
        <w:t xml:space="preserve"> </w:t>
      </w:r>
      <w:r w:rsidR="008C7342" w:rsidRPr="005771AF">
        <w:rPr>
          <w:rFonts w:ascii="Times New Roman" w:hAnsi="Times New Roman" w:cs="Times New Roman"/>
          <w:sz w:val="24"/>
          <w:szCs w:val="24"/>
        </w:rPr>
        <w:t xml:space="preserve">У </w:t>
      </w:r>
      <w:r w:rsidRPr="005771AF">
        <w:rPr>
          <w:rFonts w:ascii="Times New Roman" w:hAnsi="Times New Roman" w:cs="Times New Roman"/>
          <w:sz w:val="24"/>
          <w:szCs w:val="24"/>
        </w:rPr>
        <w:t xml:space="preserve">односу на </w:t>
      </w:r>
      <w:r w:rsidR="008C7342" w:rsidRPr="005771AF">
        <w:rPr>
          <w:rFonts w:ascii="Times New Roman" w:hAnsi="Times New Roman" w:cs="Times New Roman"/>
          <w:sz w:val="24"/>
          <w:szCs w:val="24"/>
        </w:rPr>
        <w:t xml:space="preserve">посебне циљеве, </w:t>
      </w:r>
      <w:r w:rsidRPr="005771AF">
        <w:rPr>
          <w:rFonts w:ascii="Times New Roman" w:hAnsi="Times New Roman" w:cs="Times New Roman"/>
          <w:sz w:val="24"/>
          <w:szCs w:val="24"/>
        </w:rPr>
        <w:t>формулиш</w:t>
      </w:r>
      <w:r w:rsidR="008C7342" w:rsidRPr="005771AF">
        <w:rPr>
          <w:rFonts w:ascii="Times New Roman" w:hAnsi="Times New Roman" w:cs="Times New Roman"/>
          <w:sz w:val="24"/>
          <w:szCs w:val="24"/>
        </w:rPr>
        <w:t>у се</w:t>
      </w:r>
      <w:r w:rsidRPr="005771AF">
        <w:rPr>
          <w:rFonts w:ascii="Times New Roman" w:hAnsi="Times New Roman" w:cs="Times New Roman"/>
          <w:sz w:val="24"/>
          <w:szCs w:val="24"/>
        </w:rPr>
        <w:t xml:space="preserve"> мере за </w:t>
      </w:r>
      <w:r w:rsidR="008C7342" w:rsidRPr="005771AF">
        <w:rPr>
          <w:rFonts w:ascii="Times New Roman" w:hAnsi="Times New Roman" w:cs="Times New Roman"/>
          <w:sz w:val="24"/>
          <w:szCs w:val="24"/>
        </w:rPr>
        <w:t xml:space="preserve">њихово </w:t>
      </w:r>
      <w:r w:rsidRPr="005771AF">
        <w:rPr>
          <w:rFonts w:ascii="Times New Roman" w:hAnsi="Times New Roman" w:cs="Times New Roman"/>
          <w:sz w:val="24"/>
          <w:szCs w:val="24"/>
        </w:rPr>
        <w:t>постизање)</w:t>
      </w:r>
      <w:r w:rsidR="00A31DB0" w:rsidRPr="005771AF">
        <w:rPr>
          <w:rFonts w:ascii="Times New Roman" w:hAnsi="Times New Roman" w:cs="Times New Roman"/>
          <w:sz w:val="24"/>
          <w:szCs w:val="24"/>
        </w:rPr>
        <w:t>.</w:t>
      </w:r>
    </w:p>
    <w:p w14:paraId="66B91167" w14:textId="22E18707" w:rsidR="00974A2C" w:rsidRPr="005771AF" w:rsidRDefault="008A406F" w:rsidP="00974A2C">
      <w:pPr>
        <w:spacing w:after="0" w:line="240" w:lineRule="auto"/>
        <w:ind w:firstLine="720"/>
        <w:jc w:val="both"/>
        <w:rPr>
          <w:rFonts w:ascii="Times New Roman" w:hAnsi="Times New Roman" w:cs="Times New Roman"/>
          <w:sz w:val="24"/>
          <w:szCs w:val="24"/>
          <w:lang w:val="sr-Cyrl-CS"/>
        </w:rPr>
      </w:pPr>
      <w:r w:rsidRPr="005771AF">
        <w:rPr>
          <w:rFonts w:ascii="Times New Roman" w:hAnsi="Times New Roman" w:cs="Times New Roman"/>
          <w:sz w:val="24"/>
          <w:szCs w:val="24"/>
          <w:lang w:val="sr-Cyrl-RS"/>
        </w:rPr>
        <w:t>Изменама и допунама Закона о запосленима у АП и ЈЛС,</w:t>
      </w:r>
      <w:r w:rsidR="00E10269" w:rsidRPr="005771AF">
        <w:rPr>
          <w:rFonts w:ascii="Times New Roman" w:hAnsi="Times New Roman" w:cs="Times New Roman"/>
          <w:sz w:val="24"/>
          <w:szCs w:val="24"/>
          <w:lang w:val="sr-Cyrl-RS"/>
        </w:rPr>
        <w:t xml:space="preserve"> спроводи се даља реформа јавне управе у области управљања људским </w:t>
      </w:r>
      <w:r w:rsidR="00845D49" w:rsidRPr="005771AF">
        <w:rPr>
          <w:rFonts w:ascii="Times New Roman" w:hAnsi="Times New Roman" w:cs="Times New Roman"/>
          <w:sz w:val="24"/>
          <w:szCs w:val="24"/>
          <w:lang w:val="sr-Cyrl-RS"/>
        </w:rPr>
        <w:t>ресурсима</w:t>
      </w:r>
      <w:r w:rsidR="00E10269" w:rsidRPr="005771AF">
        <w:rPr>
          <w:rFonts w:ascii="Times New Roman" w:hAnsi="Times New Roman" w:cs="Times New Roman"/>
          <w:sz w:val="24"/>
          <w:szCs w:val="24"/>
          <w:lang w:val="sr-Cyrl-RS"/>
        </w:rPr>
        <w:t xml:space="preserve"> </w:t>
      </w:r>
      <w:r w:rsidR="00E00D4B" w:rsidRPr="005771AF">
        <w:rPr>
          <w:rFonts w:ascii="Times New Roman" w:hAnsi="Times New Roman" w:cs="Times New Roman"/>
          <w:sz w:val="24"/>
          <w:szCs w:val="24"/>
          <w:lang w:val="sr-Cyrl-RS"/>
        </w:rPr>
        <w:t>и уводи систем компетенција у службенички систем на нивоу аутономних покрајина и јединица локалне самоуправе</w:t>
      </w:r>
      <w:r w:rsidR="00974A2C" w:rsidRPr="005771AF">
        <w:rPr>
          <w:rFonts w:ascii="Times New Roman" w:hAnsi="Times New Roman" w:cs="Times New Roman"/>
          <w:sz w:val="24"/>
          <w:szCs w:val="24"/>
          <w:lang w:val="sr-Cyrl-RS"/>
        </w:rPr>
        <w:t>,</w:t>
      </w:r>
      <w:r w:rsidR="00E00D4B" w:rsidRPr="005771AF">
        <w:rPr>
          <w:rFonts w:ascii="Times New Roman" w:hAnsi="Times New Roman" w:cs="Times New Roman"/>
          <w:sz w:val="24"/>
          <w:szCs w:val="24"/>
          <w:lang w:val="sr-Cyrl-RS"/>
        </w:rPr>
        <w:t xml:space="preserve"> </w:t>
      </w:r>
      <w:r w:rsidR="00E10269" w:rsidRPr="005771AF">
        <w:rPr>
          <w:rFonts w:ascii="Times New Roman" w:hAnsi="Times New Roman" w:cs="Times New Roman"/>
          <w:sz w:val="24"/>
          <w:szCs w:val="24"/>
          <w:lang w:val="sr-Cyrl-RS"/>
        </w:rPr>
        <w:t>чиме се доприноси</w:t>
      </w:r>
      <w:r w:rsidR="00E10269" w:rsidRPr="005771AF">
        <w:rPr>
          <w:rFonts w:ascii="Times New Roman" w:hAnsi="Times New Roman" w:cs="Times New Roman"/>
          <w:sz w:val="24"/>
          <w:szCs w:val="24"/>
          <w:lang w:val="sr-Cyrl-CS"/>
        </w:rPr>
        <w:t xml:space="preserve"> </w:t>
      </w:r>
      <w:r w:rsidR="00DD1DF3" w:rsidRPr="005771AF">
        <w:rPr>
          <w:rFonts w:ascii="Times New Roman" w:hAnsi="Times New Roman" w:cs="Times New Roman"/>
          <w:sz w:val="24"/>
          <w:szCs w:val="24"/>
          <w:lang w:val="sr-Cyrl-CS"/>
        </w:rPr>
        <w:t>успостављању усклађ</w:t>
      </w:r>
      <w:r w:rsidR="00390A82">
        <w:rPr>
          <w:rFonts w:ascii="Times New Roman" w:hAnsi="Times New Roman" w:cs="Times New Roman"/>
          <w:sz w:val="24"/>
          <w:szCs w:val="24"/>
          <w:lang w:val="sr-Cyrl-CS"/>
        </w:rPr>
        <w:t>еног јавно службеничког система, унапређењу области УЉР,</w:t>
      </w:r>
      <w:r w:rsidR="00DD1DF3" w:rsidRPr="005771AF">
        <w:rPr>
          <w:rFonts w:ascii="Times New Roman" w:hAnsi="Times New Roman" w:cs="Times New Roman"/>
          <w:sz w:val="24"/>
          <w:szCs w:val="24"/>
          <w:lang w:val="sr-Cyrl-CS"/>
        </w:rPr>
        <w:t xml:space="preserve"> </w:t>
      </w:r>
      <w:r w:rsidR="00E10269" w:rsidRPr="005771AF">
        <w:rPr>
          <w:rFonts w:ascii="Times New Roman" w:hAnsi="Times New Roman" w:cs="Times New Roman"/>
          <w:sz w:val="24"/>
          <w:szCs w:val="24"/>
          <w:lang w:val="sr-Cyrl-CS"/>
        </w:rPr>
        <w:t>стварању потребних и јачању постојећих капацитета службеника, у циљу модерне, ефикасне и стручне јавне управе</w:t>
      </w:r>
      <w:r w:rsidR="00E00D4B" w:rsidRPr="005771AF">
        <w:rPr>
          <w:rFonts w:ascii="Times New Roman" w:eastAsia="Calibri" w:hAnsi="Times New Roman" w:cs="Times New Roman"/>
          <w:color w:val="000000"/>
          <w:sz w:val="24"/>
          <w:szCs w:val="24"/>
          <w:lang w:val="sr-Cyrl-BA"/>
        </w:rPr>
        <w:t>.</w:t>
      </w:r>
      <w:r w:rsidR="00974A2C" w:rsidRPr="005771AF">
        <w:rPr>
          <w:rFonts w:ascii="Times New Roman" w:eastAsia="Calibri" w:hAnsi="Times New Roman" w:cs="Times New Roman"/>
          <w:color w:val="000000"/>
          <w:sz w:val="24"/>
          <w:szCs w:val="24"/>
          <w:lang w:val="sr-Cyrl-BA"/>
        </w:rPr>
        <w:t xml:space="preserve"> Наиме, </w:t>
      </w:r>
      <w:r w:rsidR="00974A2C" w:rsidRPr="005771AF">
        <w:rPr>
          <w:rFonts w:ascii="Times New Roman" w:hAnsi="Times New Roman" w:cs="Times New Roman"/>
          <w:sz w:val="24"/>
          <w:szCs w:val="24"/>
          <w:lang w:val="sr-Cyrl-RS" w:eastAsia="en-GB"/>
        </w:rPr>
        <w:t xml:space="preserve">систем компетенција за запослене у органима АП и ЈЛС интегрисаће се у нормативни оквир кроз неколико фаза и с тим у вези предложеним одредбама </w:t>
      </w:r>
      <w:r w:rsidR="00142BC5">
        <w:rPr>
          <w:rFonts w:ascii="Times New Roman" w:eastAsia="Times New Roman" w:hAnsi="Times New Roman" w:cs="Times New Roman"/>
          <w:sz w:val="24"/>
          <w:szCs w:val="24"/>
          <w:lang w:val="sr-Cyrl-RS" w:eastAsia="ar-SA"/>
        </w:rPr>
        <w:t>Предлог</w:t>
      </w:r>
      <w:r w:rsidR="00974A2C" w:rsidRPr="005771AF">
        <w:rPr>
          <w:rFonts w:ascii="Times New Roman" w:hAnsi="Times New Roman" w:cs="Times New Roman"/>
          <w:sz w:val="24"/>
          <w:szCs w:val="24"/>
          <w:lang w:val="sr-Cyrl-RS" w:eastAsia="en-GB"/>
        </w:rPr>
        <w:t>а закона, дефинишу компетенције и врши њихова подела а систем компетенција се интегрише у Правилнике о организацији и систематизацији радних места као обавезан елемент садржине правилника и утврђује се обавеза усклађивања ових аката са одредбама закона. Такође, прецизира се да се послови управљања људским ресурсима односе и на припрему Правилника и њихово усаглашавање са Оквиром компетенција утврђеним у акту Владе којим се одређују компетенције потребне за рад службеника. Овим се стварају услови да се на локалном нивоу власти обезбеди добра основа за потпуно увођење, односно интеграцију система компетенција и у остале функције управљања људским ресурсима, тј. у поступак запошљавања, односно попуњавања радних места службеника уз истовремено унапређење система запошљавања у складу са принципом заслуга и јачање конкурсног поступка као и у систем оцењивања, односно вредновања радног учинка.</w:t>
      </w:r>
      <w:r w:rsidR="00E10269" w:rsidRPr="005771AF">
        <w:rPr>
          <w:rFonts w:ascii="Times New Roman" w:hAnsi="Times New Roman" w:cs="Times New Roman"/>
          <w:sz w:val="24"/>
          <w:szCs w:val="24"/>
          <w:lang w:val="sr-Cyrl-CS"/>
        </w:rPr>
        <w:t xml:space="preserve"> </w:t>
      </w:r>
    </w:p>
    <w:p w14:paraId="64DD7FCF" w14:textId="77777777" w:rsidR="008A406F" w:rsidRPr="005771AF" w:rsidRDefault="00974A2C" w:rsidP="00974A2C">
      <w:pPr>
        <w:spacing w:after="0" w:line="240" w:lineRule="auto"/>
        <w:ind w:firstLine="720"/>
        <w:jc w:val="both"/>
        <w:rPr>
          <w:rFonts w:ascii="Times New Roman" w:hAnsi="Times New Roman" w:cs="Times New Roman"/>
          <w:sz w:val="24"/>
          <w:szCs w:val="24"/>
          <w:lang w:val="sr-Cyrl-CS"/>
        </w:rPr>
      </w:pPr>
      <w:r w:rsidRPr="005771AF">
        <w:rPr>
          <w:rFonts w:ascii="Times New Roman" w:hAnsi="Times New Roman" w:cs="Times New Roman"/>
          <w:sz w:val="24"/>
          <w:szCs w:val="24"/>
          <w:lang w:val="sr-Cyrl-CS"/>
        </w:rPr>
        <w:t xml:space="preserve">Измене нормативног оквира за запослене у органима АП и ЈЛС у циљу интегрисања оквира компетенција </w:t>
      </w:r>
      <w:r w:rsidR="00E10269" w:rsidRPr="005771AF">
        <w:rPr>
          <w:rFonts w:ascii="Times New Roman" w:hAnsi="Times New Roman" w:cs="Times New Roman"/>
          <w:sz w:val="24"/>
          <w:szCs w:val="24"/>
          <w:lang w:val="sr-Cyrl-CS"/>
        </w:rPr>
        <w:t>п</w:t>
      </w:r>
      <w:r w:rsidRPr="005771AF">
        <w:rPr>
          <w:rFonts w:ascii="Times New Roman" w:hAnsi="Times New Roman" w:cs="Times New Roman"/>
          <w:sz w:val="24"/>
          <w:szCs w:val="24"/>
          <w:lang w:val="sr-Cyrl-CS"/>
        </w:rPr>
        <w:t xml:space="preserve">ланиране су у оквиру </w:t>
      </w:r>
      <w:r w:rsidRPr="005771AF">
        <w:rPr>
          <w:rFonts w:ascii="Times New Roman" w:hAnsi="Times New Roman" w:cs="Times New Roman"/>
          <w:sz w:val="24"/>
          <w:szCs w:val="24"/>
          <w:lang w:val="sr-Cyrl-RS"/>
        </w:rPr>
        <w:t>Акционог плана за спровођење Стратегије реформе јавне управе за период 2021.-2025. година и</w:t>
      </w:r>
      <w:r w:rsidRPr="005771AF">
        <w:rPr>
          <w:rFonts w:ascii="Times New Roman" w:hAnsi="Times New Roman" w:cs="Times New Roman"/>
          <w:sz w:val="24"/>
          <w:szCs w:val="24"/>
          <w:lang w:val="sr-Cyrl-CS"/>
        </w:rPr>
        <w:t xml:space="preserve"> </w:t>
      </w:r>
      <w:r w:rsidR="00DD1DF3" w:rsidRPr="005771AF">
        <w:rPr>
          <w:rFonts w:ascii="Times New Roman" w:hAnsi="Times New Roman" w:cs="Times New Roman"/>
          <w:sz w:val="24"/>
          <w:szCs w:val="24"/>
          <w:lang w:val="sr-Cyrl-CS"/>
        </w:rPr>
        <w:t>П</w:t>
      </w:r>
      <w:r w:rsidR="00E10269" w:rsidRPr="005771AF">
        <w:rPr>
          <w:rFonts w:ascii="Times New Roman" w:hAnsi="Times New Roman" w:cs="Times New Roman"/>
          <w:sz w:val="24"/>
          <w:szCs w:val="24"/>
          <w:lang w:val="sr-Cyrl-CS"/>
        </w:rPr>
        <w:t>осебног циља</w:t>
      </w:r>
      <w:r w:rsidRPr="005771AF">
        <w:rPr>
          <w:rFonts w:ascii="Times New Roman" w:hAnsi="Times New Roman" w:cs="Times New Roman"/>
          <w:sz w:val="24"/>
          <w:szCs w:val="24"/>
          <w:lang w:val="sr-Cyrl-CS"/>
        </w:rPr>
        <w:t xml:space="preserve"> 2.</w:t>
      </w:r>
      <w:r w:rsidR="00DD1DF3" w:rsidRPr="005771AF">
        <w:rPr>
          <w:rFonts w:ascii="Times New Roman" w:hAnsi="Times New Roman" w:cs="Times New Roman"/>
          <w:sz w:val="24"/>
          <w:szCs w:val="24"/>
          <w:lang w:val="sr-Cyrl-CS"/>
        </w:rPr>
        <w:t>:</w:t>
      </w:r>
      <w:r w:rsidR="00E10269" w:rsidRPr="005771AF">
        <w:rPr>
          <w:rFonts w:ascii="Times New Roman" w:hAnsi="Times New Roman" w:cs="Times New Roman"/>
          <w:sz w:val="24"/>
          <w:szCs w:val="24"/>
          <w:lang w:val="sr-Cyrl-CS"/>
        </w:rPr>
        <w:t xml:space="preserve"> Унапређење процеса регрутације у јавној управи кроз меру</w:t>
      </w:r>
      <w:r w:rsidRPr="005771AF">
        <w:rPr>
          <w:rFonts w:ascii="Times New Roman" w:hAnsi="Times New Roman" w:cs="Times New Roman"/>
          <w:sz w:val="24"/>
          <w:szCs w:val="24"/>
          <w:lang w:val="sr-Cyrl-CS"/>
        </w:rPr>
        <w:t xml:space="preserve"> 2.2.</w:t>
      </w:r>
      <w:r w:rsidR="00E10269" w:rsidRPr="005771AF">
        <w:rPr>
          <w:rFonts w:ascii="Times New Roman" w:hAnsi="Times New Roman" w:cs="Times New Roman"/>
          <w:sz w:val="24"/>
          <w:szCs w:val="24"/>
          <w:lang w:val="sr-Cyrl-CS"/>
        </w:rPr>
        <w:t xml:space="preserve"> Унапређења процеса селекције и увођења новозапослених у посао</w:t>
      </w:r>
      <w:r w:rsidRPr="005771AF">
        <w:rPr>
          <w:rFonts w:ascii="Times New Roman" w:hAnsi="Times New Roman" w:cs="Times New Roman"/>
          <w:sz w:val="24"/>
          <w:szCs w:val="24"/>
          <w:lang w:val="sr-Cyrl-CS"/>
        </w:rPr>
        <w:t>.</w:t>
      </w:r>
    </w:p>
    <w:p w14:paraId="207D1333" w14:textId="77777777" w:rsidR="00974A2C" w:rsidRPr="005771AF" w:rsidRDefault="00974A2C" w:rsidP="00974A2C">
      <w:pPr>
        <w:spacing w:after="0" w:line="240" w:lineRule="auto"/>
        <w:ind w:firstLine="720"/>
        <w:jc w:val="both"/>
        <w:rPr>
          <w:rFonts w:ascii="Times New Roman" w:hAnsi="Times New Roman" w:cs="Times New Roman"/>
          <w:sz w:val="24"/>
          <w:szCs w:val="24"/>
          <w:lang w:val="sr-Cyrl-CS"/>
        </w:rPr>
      </w:pPr>
    </w:p>
    <w:p w14:paraId="79564DB0" w14:textId="77777777" w:rsidR="00DD1DF3" w:rsidRPr="005771AF" w:rsidRDefault="005B3773" w:rsidP="00DD1DF3">
      <w:pPr>
        <w:numPr>
          <w:ilvl w:val="0"/>
          <w:numId w:val="2"/>
        </w:numPr>
        <w:shd w:val="clear" w:color="auto" w:fill="C6D9F1" w:themeFill="text2" w:themeFillTint="33"/>
        <w:spacing w:before="240" w:after="0" w:line="276" w:lineRule="auto"/>
        <w:jc w:val="both"/>
        <w:rPr>
          <w:rFonts w:ascii="Times New Roman" w:hAnsi="Times New Roman" w:cs="Times New Roman"/>
          <w:sz w:val="24"/>
          <w:szCs w:val="24"/>
        </w:rPr>
      </w:pPr>
      <w:r w:rsidRPr="005771AF">
        <w:rPr>
          <w:rFonts w:ascii="Times New Roman" w:hAnsi="Times New Roman" w:cs="Times New Roman"/>
          <w:sz w:val="24"/>
          <w:szCs w:val="24"/>
        </w:rPr>
        <w:t xml:space="preserve">Да </w:t>
      </w:r>
      <w:r w:rsidRPr="005771AF">
        <w:rPr>
          <w:rFonts w:ascii="Times New Roman" w:hAnsi="Times New Roman" w:cs="Times New Roman"/>
          <w:sz w:val="24"/>
          <w:szCs w:val="24"/>
          <w:shd w:val="clear" w:color="auto" w:fill="C6D9F1" w:themeFill="text2" w:themeFillTint="33"/>
        </w:rPr>
        <w:t>ли су општи и посебни циљеви усклађени са важећим документима јавних политика и постојећим</w:t>
      </w:r>
      <w:r w:rsidRPr="005771AF">
        <w:rPr>
          <w:rFonts w:ascii="Times New Roman" w:hAnsi="Times New Roman" w:cs="Times New Roman"/>
          <w:sz w:val="24"/>
          <w:szCs w:val="24"/>
        </w:rPr>
        <w:t xml:space="preserve"> правним оквиром, а пре свега са приоритетним циљевима Владе? </w:t>
      </w:r>
    </w:p>
    <w:p w14:paraId="7EEF41AF" w14:textId="77777777" w:rsidR="00745D23" w:rsidRPr="00546A90" w:rsidRDefault="00202EA6" w:rsidP="00745D23">
      <w:pPr>
        <w:spacing w:after="0" w:line="240" w:lineRule="auto"/>
        <w:ind w:firstLine="720"/>
        <w:jc w:val="both"/>
        <w:rPr>
          <w:rFonts w:ascii="Times New Roman" w:hAnsi="Times New Roman" w:cs="Times New Roman"/>
          <w:sz w:val="24"/>
          <w:szCs w:val="24"/>
          <w:lang w:val="sr-Cyrl-RS"/>
        </w:rPr>
      </w:pPr>
      <w:r w:rsidRPr="005771AF">
        <w:rPr>
          <w:rFonts w:ascii="Times New Roman" w:hAnsi="Times New Roman" w:cs="Times New Roman"/>
          <w:sz w:val="24"/>
          <w:szCs w:val="24"/>
          <w:lang w:val="sr-Cyrl-RS"/>
        </w:rPr>
        <w:t xml:space="preserve">Општи и посебни циљеви чијем остваривању треба да допринесу и измене и допуне Закона о запосленима у АП и ЈЛС, утврђени су у Стратегији реформе јавне управе за период 2021. – 2030. године, као у Акционом плану за спровођење Стратегије реформе јавне управе за период 2021.-2025. године. </w:t>
      </w:r>
      <w:r w:rsidR="00745D23" w:rsidRPr="00C73B16">
        <w:rPr>
          <w:rFonts w:ascii="Times New Roman" w:hAnsi="Times New Roman" w:cs="Times New Roman"/>
          <w:sz w:val="24"/>
          <w:szCs w:val="24"/>
          <w:lang w:val="sr-Cyrl-RS"/>
        </w:rPr>
        <w:t xml:space="preserve">Такође, измене и допуне Закона предвиђене су </w:t>
      </w:r>
      <w:r w:rsidR="00745D23" w:rsidRPr="00F11A46">
        <w:rPr>
          <w:rFonts w:ascii="Times New Roman" w:hAnsi="Times New Roman" w:cs="Times New Roman"/>
          <w:sz w:val="24"/>
          <w:szCs w:val="24"/>
          <w:lang w:val="sr-Cyrl-RS"/>
        </w:rPr>
        <w:t>и Планом рада Владе за 2021. годину</w:t>
      </w:r>
      <w:r w:rsidR="00745D23" w:rsidRPr="00F11A46">
        <w:rPr>
          <w:rFonts w:ascii="Times New Roman" w:hAnsi="Times New Roman" w:cs="Times New Roman"/>
          <w:sz w:val="24"/>
          <w:szCs w:val="24"/>
        </w:rPr>
        <w:t xml:space="preserve"> у циљу унапређења законског оквира службеничког система заснованог на заслугама увођењем система компетенција у службенички</w:t>
      </w:r>
      <w:r w:rsidR="00745D23" w:rsidRPr="00C73B16">
        <w:rPr>
          <w:rFonts w:ascii="Times New Roman" w:hAnsi="Times New Roman" w:cs="Times New Roman"/>
          <w:sz w:val="24"/>
          <w:szCs w:val="24"/>
        </w:rPr>
        <w:t xml:space="preserve"> систем и усклађивањем са реформом система плата.</w:t>
      </w:r>
      <w:r w:rsidR="00745D23">
        <w:rPr>
          <w:rFonts w:ascii="Times New Roman" w:hAnsi="Times New Roman" w:cs="Times New Roman"/>
          <w:sz w:val="24"/>
          <w:szCs w:val="24"/>
          <w:lang w:val="sr-Cyrl-RS"/>
        </w:rPr>
        <w:t xml:space="preserve"> </w:t>
      </w:r>
    </w:p>
    <w:p w14:paraId="3BB7D461" w14:textId="77777777" w:rsidR="00202EA6" w:rsidRPr="00745D23" w:rsidRDefault="005B3773" w:rsidP="00745D23">
      <w:pPr>
        <w:pStyle w:val="ListParagraph"/>
        <w:numPr>
          <w:ilvl w:val="0"/>
          <w:numId w:val="2"/>
        </w:numPr>
        <w:shd w:val="clear" w:color="auto" w:fill="C6D9F1" w:themeFill="text2" w:themeFillTint="33"/>
        <w:spacing w:before="240" w:after="0" w:line="240" w:lineRule="auto"/>
        <w:jc w:val="both"/>
        <w:rPr>
          <w:rFonts w:ascii="Times New Roman" w:hAnsi="Times New Roman" w:cs="Times New Roman"/>
          <w:sz w:val="24"/>
          <w:szCs w:val="24"/>
        </w:rPr>
      </w:pPr>
      <w:r w:rsidRPr="00745D23">
        <w:rPr>
          <w:rFonts w:ascii="Times New Roman" w:hAnsi="Times New Roman" w:cs="Times New Roman"/>
          <w:sz w:val="24"/>
          <w:szCs w:val="24"/>
        </w:rPr>
        <w:t xml:space="preserve">На основу којих показатеља учинка ће бити могуће </w:t>
      </w:r>
      <w:r w:rsidR="005A0FD4" w:rsidRPr="00745D23">
        <w:rPr>
          <w:rFonts w:ascii="Times New Roman" w:hAnsi="Times New Roman" w:cs="Times New Roman"/>
          <w:sz w:val="24"/>
          <w:szCs w:val="24"/>
        </w:rPr>
        <w:t>утврдити</w:t>
      </w:r>
      <w:r w:rsidRPr="00745D23">
        <w:rPr>
          <w:rFonts w:ascii="Times New Roman" w:hAnsi="Times New Roman" w:cs="Times New Roman"/>
          <w:sz w:val="24"/>
          <w:szCs w:val="24"/>
        </w:rPr>
        <w:t xml:space="preserve"> да ли </w:t>
      </w:r>
      <w:r w:rsidR="005A0FD4" w:rsidRPr="00745D23">
        <w:rPr>
          <w:rFonts w:ascii="Times New Roman" w:hAnsi="Times New Roman" w:cs="Times New Roman"/>
          <w:sz w:val="24"/>
          <w:szCs w:val="24"/>
        </w:rPr>
        <w:t>је дошло до остваривања општих односно посебних циљева</w:t>
      </w:r>
      <w:r w:rsidRPr="00745D23">
        <w:rPr>
          <w:rFonts w:ascii="Times New Roman" w:hAnsi="Times New Roman" w:cs="Times New Roman"/>
          <w:sz w:val="24"/>
          <w:szCs w:val="24"/>
        </w:rPr>
        <w:t>?</w:t>
      </w:r>
    </w:p>
    <w:p w14:paraId="165B662E" w14:textId="77777777" w:rsidR="00ED2EAA" w:rsidRDefault="00745D23" w:rsidP="00745D23">
      <w:pPr>
        <w:spacing w:after="0" w:line="240" w:lineRule="auto"/>
        <w:ind w:firstLine="720"/>
        <w:jc w:val="both"/>
        <w:rPr>
          <w:rFonts w:ascii="Times New Roman" w:hAnsi="Times New Roman" w:cs="Times New Roman"/>
          <w:sz w:val="24"/>
          <w:szCs w:val="24"/>
        </w:rPr>
      </w:pPr>
      <w:r w:rsidRPr="00745D23">
        <w:rPr>
          <w:rFonts w:ascii="Times New Roman" w:hAnsi="Times New Roman" w:cs="Times New Roman"/>
          <w:sz w:val="24"/>
          <w:szCs w:val="24"/>
        </w:rPr>
        <w:t xml:space="preserve">Стратегијом реформе јавне управе за период од 2021. до 2030. године, као и Акционим планом за спровођење Стратегије реформе јавне управе за период од 2021. до 2025. године предвиђен је општи циљ који се односи на даље побољшање рада јавне управе и квалитета креирања јавних политика у складу са европским принципима јавне управе и обезбеђивање високог квалитета услуга грађанима и привредним субјектима, као и професионалне јавне управе која ће значајно допринети економској стабилности и повећању животног стандарда. </w:t>
      </w:r>
    </w:p>
    <w:p w14:paraId="23E0FEE5" w14:textId="77777777" w:rsidR="000E260A" w:rsidRDefault="00745D23" w:rsidP="00745D23">
      <w:pPr>
        <w:pStyle w:val="ListParagraph"/>
        <w:spacing w:after="0" w:line="240" w:lineRule="auto"/>
        <w:jc w:val="both"/>
        <w:rPr>
          <w:rFonts w:ascii="Times New Roman" w:hAnsi="Times New Roman" w:cs="Times New Roman"/>
          <w:sz w:val="24"/>
          <w:szCs w:val="24"/>
          <w:lang w:val="sr-Cyrl-RS"/>
        </w:rPr>
      </w:pPr>
      <w:r w:rsidRPr="00745D23">
        <w:rPr>
          <w:rFonts w:ascii="Times New Roman" w:hAnsi="Times New Roman" w:cs="Times New Roman"/>
          <w:sz w:val="24"/>
          <w:szCs w:val="24"/>
        </w:rPr>
        <w:t>У оквиру општег циља предвиђен</w:t>
      </w:r>
      <w:r w:rsidR="00ED2EAA">
        <w:rPr>
          <w:rFonts w:ascii="Times New Roman" w:hAnsi="Times New Roman" w:cs="Times New Roman"/>
          <w:sz w:val="24"/>
          <w:szCs w:val="24"/>
          <w:lang w:val="sr-Cyrl-RS"/>
        </w:rPr>
        <w:t>а су два показатеља: п</w:t>
      </w:r>
      <w:r w:rsidR="00ED2EAA" w:rsidRPr="00ED2EAA">
        <w:rPr>
          <w:rFonts w:ascii="Times New Roman" w:hAnsi="Times New Roman" w:cs="Times New Roman"/>
          <w:sz w:val="24"/>
          <w:szCs w:val="24"/>
          <w:lang w:val="sr-Cyrl-RS"/>
        </w:rPr>
        <w:t xml:space="preserve">оказатељ Делотворност </w:t>
      </w:r>
    </w:p>
    <w:p w14:paraId="43AF9EE3" w14:textId="2F6DD715" w:rsidR="00745D23" w:rsidRPr="000E260A" w:rsidRDefault="00ED2EAA" w:rsidP="000E260A">
      <w:pPr>
        <w:spacing w:after="0" w:line="240" w:lineRule="auto"/>
        <w:jc w:val="both"/>
        <w:rPr>
          <w:rFonts w:ascii="Times New Roman" w:hAnsi="Times New Roman" w:cs="Times New Roman"/>
          <w:sz w:val="24"/>
          <w:szCs w:val="24"/>
        </w:rPr>
      </w:pPr>
      <w:r w:rsidRPr="000E260A">
        <w:rPr>
          <w:rFonts w:ascii="Times New Roman" w:hAnsi="Times New Roman" w:cs="Times New Roman"/>
          <w:sz w:val="24"/>
          <w:szCs w:val="24"/>
          <w:lang w:val="sr-Cyrl-RS"/>
        </w:rPr>
        <w:t>власти</w:t>
      </w:r>
      <w:r>
        <w:rPr>
          <w:rStyle w:val="FootnoteReference"/>
          <w:rFonts w:ascii="Times New Roman" w:hAnsi="Times New Roman" w:cs="Times New Roman"/>
          <w:sz w:val="24"/>
          <w:szCs w:val="24"/>
          <w:lang w:val="sr-Cyrl-RS"/>
        </w:rPr>
        <w:footnoteReference w:id="5"/>
      </w:r>
      <w:r w:rsidRPr="000E260A">
        <w:rPr>
          <w:rFonts w:ascii="Times New Roman" w:hAnsi="Times New Roman" w:cs="Times New Roman"/>
          <w:sz w:val="24"/>
          <w:szCs w:val="24"/>
          <w:lang w:val="sr-Cyrl-RS"/>
        </w:rPr>
        <w:t xml:space="preserve"> и Степен задовољства грађана и привреде пруженим услугама јавне управе</w:t>
      </w:r>
      <w:r w:rsidR="007174BD">
        <w:rPr>
          <w:rStyle w:val="FootnoteReference"/>
          <w:rFonts w:ascii="Times New Roman" w:hAnsi="Times New Roman" w:cs="Times New Roman"/>
          <w:sz w:val="24"/>
          <w:szCs w:val="24"/>
          <w:lang w:val="sr-Cyrl-RS"/>
        </w:rPr>
        <w:footnoteReference w:id="6"/>
      </w:r>
      <w:r w:rsidR="007174BD" w:rsidRPr="000E260A">
        <w:rPr>
          <w:rFonts w:ascii="Times New Roman" w:hAnsi="Times New Roman" w:cs="Times New Roman"/>
          <w:sz w:val="24"/>
          <w:szCs w:val="24"/>
          <w:lang w:val="sr-Cyrl-RS"/>
        </w:rPr>
        <w:t>.</w:t>
      </w:r>
    </w:p>
    <w:p w14:paraId="436F4547" w14:textId="39B958A3" w:rsidR="00745D23" w:rsidRPr="00745D23" w:rsidRDefault="00745D23" w:rsidP="00745D23">
      <w:pPr>
        <w:spacing w:after="0" w:line="240" w:lineRule="auto"/>
        <w:ind w:firstLine="720"/>
        <w:jc w:val="both"/>
        <w:rPr>
          <w:rFonts w:ascii="Times New Roman" w:hAnsi="Times New Roman" w:cs="Times New Roman"/>
          <w:sz w:val="24"/>
          <w:szCs w:val="24"/>
        </w:rPr>
      </w:pPr>
    </w:p>
    <w:p w14:paraId="1EC19454" w14:textId="77777777" w:rsidR="00745D23" w:rsidRPr="00745D23" w:rsidRDefault="00745D23" w:rsidP="00745D23">
      <w:pPr>
        <w:rPr>
          <w:rFonts w:ascii="Times New Roman" w:hAnsi="Times New Roman" w:cs="Times New Roman"/>
          <w:sz w:val="24"/>
          <w:szCs w:val="24"/>
        </w:rPr>
      </w:pPr>
    </w:p>
    <w:p w14:paraId="036424B3" w14:textId="77777777" w:rsidR="00E36818" w:rsidRPr="00745D23" w:rsidDel="00960613" w:rsidRDefault="00B06D2C" w:rsidP="00E36818">
      <w:pPr>
        <w:spacing w:after="0" w:line="240" w:lineRule="auto"/>
        <w:ind w:firstLine="720"/>
        <w:jc w:val="both"/>
        <w:rPr>
          <w:del w:id="2" w:author="Jelena Ljubinković" w:date="2021-09-30T11:48:00Z"/>
          <w:rFonts w:ascii="Times New Roman" w:hAnsi="Times New Roman" w:cs="Times New Roman"/>
          <w:sz w:val="24"/>
          <w:szCs w:val="24"/>
        </w:rPr>
      </w:pPr>
      <w:r w:rsidRPr="000740AD">
        <w:rPr>
          <w:rFonts w:ascii="Times New Roman" w:hAnsi="Times New Roman" w:cs="Times New Roman"/>
          <w:sz w:val="24"/>
          <w:szCs w:val="24"/>
          <w:lang w:val="sr-Cyrl-RS"/>
        </w:rPr>
        <w:t>Доношење предложених измена Закона о изменама и допунама Закона о запосленима у аутономним покрајинама и јединицама локалне самоуправе представља Активност 9. Измена нормативног оквира за запослене у органима АП и ЈЛС у циљу интегрисања оквира компетенција</w:t>
      </w:r>
      <w:r w:rsidR="00837052" w:rsidRPr="000740AD">
        <w:rPr>
          <w:rFonts w:ascii="Times New Roman" w:hAnsi="Times New Roman" w:cs="Times New Roman"/>
          <w:sz w:val="24"/>
          <w:szCs w:val="24"/>
          <w:lang w:val="sr-Cyrl-RS"/>
        </w:rPr>
        <w:t>,</w:t>
      </w:r>
      <w:r w:rsidRPr="000740AD">
        <w:rPr>
          <w:rFonts w:ascii="Times New Roman" w:hAnsi="Times New Roman" w:cs="Times New Roman"/>
          <w:sz w:val="24"/>
          <w:szCs w:val="24"/>
          <w:lang w:val="sr-Cyrl-RS"/>
        </w:rPr>
        <w:t xml:space="preserve"> мер</w:t>
      </w:r>
      <w:r w:rsidR="00837052" w:rsidRPr="000740AD">
        <w:rPr>
          <w:rFonts w:ascii="Times New Roman" w:hAnsi="Times New Roman" w:cs="Times New Roman"/>
          <w:sz w:val="24"/>
          <w:szCs w:val="24"/>
          <w:lang w:val="sr-Cyrl-RS"/>
        </w:rPr>
        <w:t>е</w:t>
      </w:r>
      <w:r w:rsidRPr="000740AD">
        <w:rPr>
          <w:rFonts w:ascii="Times New Roman" w:hAnsi="Times New Roman" w:cs="Times New Roman"/>
          <w:sz w:val="24"/>
          <w:szCs w:val="24"/>
          <w:lang w:val="sr-Cyrl-RS"/>
        </w:rPr>
        <w:t xml:space="preserve"> 2.2. Унапређење процеса селекције и увођење новозапослених у посао и активност, </w:t>
      </w:r>
      <w:r w:rsidR="00837052" w:rsidRPr="000740AD">
        <w:rPr>
          <w:rFonts w:ascii="Times New Roman" w:hAnsi="Times New Roman" w:cs="Times New Roman"/>
          <w:sz w:val="24"/>
          <w:szCs w:val="24"/>
          <w:lang w:val="sr-Cyrl-RS"/>
        </w:rPr>
        <w:t>за постизање П</w:t>
      </w:r>
      <w:r w:rsidRPr="000740AD">
        <w:rPr>
          <w:rFonts w:ascii="Times New Roman" w:hAnsi="Times New Roman" w:cs="Times New Roman"/>
          <w:sz w:val="24"/>
          <w:szCs w:val="24"/>
          <w:lang w:val="sr-Cyrl-RS"/>
        </w:rPr>
        <w:t>осебн</w:t>
      </w:r>
      <w:r w:rsidR="00837052" w:rsidRPr="000740AD">
        <w:rPr>
          <w:rFonts w:ascii="Times New Roman" w:hAnsi="Times New Roman" w:cs="Times New Roman"/>
          <w:sz w:val="24"/>
          <w:szCs w:val="24"/>
          <w:lang w:val="sr-Cyrl-RS"/>
        </w:rPr>
        <w:t>ог</w:t>
      </w:r>
      <w:r w:rsidRPr="000740AD">
        <w:rPr>
          <w:rFonts w:ascii="Times New Roman" w:hAnsi="Times New Roman" w:cs="Times New Roman"/>
          <w:sz w:val="24"/>
          <w:szCs w:val="24"/>
          <w:lang w:val="sr-Cyrl-RS"/>
        </w:rPr>
        <w:t xml:space="preserve"> циљ</w:t>
      </w:r>
      <w:r w:rsidR="00837052" w:rsidRPr="000740AD">
        <w:rPr>
          <w:rFonts w:ascii="Times New Roman" w:hAnsi="Times New Roman" w:cs="Times New Roman"/>
          <w:sz w:val="24"/>
          <w:szCs w:val="24"/>
          <w:lang w:val="sr-Cyrl-RS"/>
        </w:rPr>
        <w:t>а</w:t>
      </w:r>
      <w:r w:rsidRPr="000740AD">
        <w:rPr>
          <w:rFonts w:ascii="Times New Roman" w:hAnsi="Times New Roman" w:cs="Times New Roman"/>
          <w:sz w:val="24"/>
          <w:szCs w:val="24"/>
          <w:lang w:val="sr-Cyrl-RS"/>
        </w:rPr>
        <w:t xml:space="preserve"> 2. Унапређен процес регрутације у јавној управи.</w:t>
      </w:r>
      <w:r w:rsidR="00837052" w:rsidRPr="000740AD">
        <w:rPr>
          <w:rFonts w:ascii="Times New Roman" w:hAnsi="Times New Roman" w:cs="Times New Roman"/>
          <w:sz w:val="24"/>
          <w:szCs w:val="24"/>
          <w:lang w:val="sr-Cyrl-RS"/>
        </w:rPr>
        <w:t xml:space="preserve"> Степен успешности спровођења мере 2.2. Унапређење процеса селекције и увођење новозапослених у посао и активност исказује се кроз величину показатеља „Степен у коме оквир компетенција одговара потребама и кључним вредностима рада јавне управе“.</w:t>
      </w:r>
      <w:r w:rsidR="00837052" w:rsidRPr="004F5117">
        <w:rPr>
          <w:rFonts w:ascii="Times New Roman" w:hAnsi="Times New Roman" w:cs="Times New Roman"/>
          <w:sz w:val="24"/>
          <w:szCs w:val="24"/>
        </w:rPr>
        <w:t xml:space="preserve"> Ради се о квалитативном показатељу који се једном годишње мери на нивоу излазног резултата, на бројчаној скали од 0 до 4. Показатељ прати државне органе и органе АП и ЈЛС. Примену у пракси прати Министарство државне управе и локалне самоуправе</w:t>
      </w:r>
      <w:r w:rsidR="00E36818" w:rsidRPr="004F5117">
        <w:rPr>
          <w:rFonts w:ascii="Times New Roman" w:hAnsi="Times New Roman" w:cs="Times New Roman"/>
          <w:sz w:val="24"/>
          <w:szCs w:val="24"/>
          <w:lang w:val="sr-Cyrl-RS"/>
        </w:rPr>
        <w:t>.</w:t>
      </w:r>
      <w:r w:rsidR="00E36818" w:rsidRPr="004F5117">
        <w:rPr>
          <w:rStyle w:val="FootnoteReference"/>
          <w:rFonts w:ascii="Times New Roman" w:hAnsi="Times New Roman" w:cs="Times New Roman"/>
          <w:sz w:val="24"/>
          <w:szCs w:val="24"/>
          <w:lang w:val="sr-Cyrl-RS"/>
        </w:rPr>
        <w:footnoteReference w:id="7"/>
      </w:r>
      <w:r w:rsidR="00E36818" w:rsidRPr="004F5117">
        <w:rPr>
          <w:rFonts w:ascii="Times New Roman" w:hAnsi="Times New Roman" w:cs="Times New Roman"/>
          <w:sz w:val="24"/>
          <w:szCs w:val="24"/>
        </w:rPr>
        <w:t xml:space="preserve"> У 2021. и 2022. години се очекује да циљана вредност показатеља буде 2, у 2023. и 2024. години 3, док се у 2025. години очекује да вредност показатеља буде 4, односно да се Оквир компетенција примењује у свим областима УЉР у државним органима, органима АП и ЈЛС. У периоду од 2021. закључно са 2025. годином праћење оквира компетенција на свим нивоима вршиће се на основу Извештаја Министарства државне управе и локалне самоуправе и Службе за управљање кадровима. Праћење и оцењивање адекватности оквира компетенција у периоду</w:t>
      </w:r>
      <w:r w:rsidR="00E36818" w:rsidRPr="00745D23">
        <w:rPr>
          <w:rFonts w:ascii="Times New Roman" w:hAnsi="Times New Roman" w:cs="Times New Roman"/>
          <w:sz w:val="24"/>
          <w:szCs w:val="24"/>
        </w:rPr>
        <w:t xml:space="preserve"> од 2026. до 2030. године, пратиће се према методологији и показатељима који буду развијени у оквиру стандарда квалитета за УЉР.</w:t>
      </w:r>
    </w:p>
    <w:p w14:paraId="33E093C3" w14:textId="77777777" w:rsidR="004628AD" w:rsidRPr="00BF32E6" w:rsidDel="00960613" w:rsidRDefault="004628AD" w:rsidP="008A1BF5">
      <w:pPr>
        <w:spacing w:after="0" w:line="240" w:lineRule="auto"/>
        <w:ind w:firstLine="720"/>
        <w:jc w:val="both"/>
        <w:rPr>
          <w:del w:id="3" w:author="Jelena Ljubinković" w:date="2021-09-30T11:48:00Z"/>
          <w:rFonts w:ascii="Times New Roman" w:hAnsi="Times New Roman" w:cs="Times New Roman"/>
          <w:b/>
          <w:sz w:val="24"/>
          <w:szCs w:val="24"/>
          <w:u w:val="single"/>
          <w:lang w:val="sr-Cyrl-RS"/>
        </w:rPr>
      </w:pPr>
    </w:p>
    <w:p w14:paraId="4991642D" w14:textId="77777777" w:rsidR="00DD1DF3" w:rsidRDefault="00DD1DF3">
      <w:pPr>
        <w:spacing w:after="200" w:line="276" w:lineRule="auto"/>
        <w:rPr>
          <w:rFonts w:ascii="Times New Roman" w:hAnsi="Times New Roman" w:cs="Times New Roman"/>
          <w:b/>
          <w:sz w:val="24"/>
          <w:szCs w:val="24"/>
          <w:u w:val="single"/>
        </w:rPr>
      </w:pPr>
    </w:p>
    <w:p w14:paraId="560FF3F8" w14:textId="77777777" w:rsidR="00DA2C0F" w:rsidRDefault="00DA2C0F" w:rsidP="005B3773">
      <w:pPr>
        <w:spacing w:before="240" w:line="276" w:lineRule="auto"/>
        <w:ind w:left="7920"/>
        <w:jc w:val="right"/>
        <w:rPr>
          <w:rFonts w:ascii="Times New Roman" w:hAnsi="Times New Roman" w:cs="Times New Roman"/>
          <w:b/>
          <w:sz w:val="24"/>
          <w:szCs w:val="24"/>
          <w:u w:val="single"/>
        </w:rPr>
      </w:pPr>
    </w:p>
    <w:p w14:paraId="573FF5E4" w14:textId="77777777" w:rsidR="00DA2C0F" w:rsidRDefault="00DA2C0F" w:rsidP="005B3773">
      <w:pPr>
        <w:spacing w:before="240" w:line="276" w:lineRule="auto"/>
        <w:ind w:left="7920"/>
        <w:jc w:val="right"/>
        <w:rPr>
          <w:rFonts w:ascii="Times New Roman" w:hAnsi="Times New Roman" w:cs="Times New Roman"/>
          <w:b/>
          <w:sz w:val="24"/>
          <w:szCs w:val="24"/>
          <w:u w:val="single"/>
        </w:rPr>
      </w:pPr>
    </w:p>
    <w:p w14:paraId="3CD3FE55" w14:textId="61DF86B7" w:rsidR="005B3773" w:rsidRPr="005771AF" w:rsidRDefault="005B3773" w:rsidP="005B3773">
      <w:pPr>
        <w:spacing w:before="240" w:line="276" w:lineRule="auto"/>
        <w:ind w:left="7920"/>
        <w:jc w:val="right"/>
        <w:rPr>
          <w:rFonts w:ascii="Times New Roman" w:hAnsi="Times New Roman" w:cs="Times New Roman"/>
          <w:b/>
          <w:sz w:val="24"/>
          <w:szCs w:val="24"/>
          <w:u w:val="single"/>
        </w:rPr>
      </w:pPr>
      <w:r w:rsidRPr="005771AF">
        <w:rPr>
          <w:rFonts w:ascii="Times New Roman" w:hAnsi="Times New Roman" w:cs="Times New Roman"/>
          <w:b/>
          <w:sz w:val="24"/>
          <w:szCs w:val="24"/>
          <w:u w:val="single"/>
        </w:rPr>
        <w:t>ПРИЛОГ 4:</w:t>
      </w:r>
    </w:p>
    <w:p w14:paraId="2BD0E526" w14:textId="77777777" w:rsidR="00D445B2" w:rsidRPr="005771AF" w:rsidRDefault="005B3773" w:rsidP="00CD3CF1">
      <w:pPr>
        <w:shd w:val="clear" w:color="auto" w:fill="C6D9F1" w:themeFill="text2" w:themeFillTint="33"/>
        <w:spacing w:before="240" w:line="276" w:lineRule="auto"/>
        <w:jc w:val="center"/>
        <w:rPr>
          <w:rFonts w:ascii="Times New Roman" w:hAnsi="Times New Roman" w:cs="Times New Roman"/>
          <w:b/>
          <w:sz w:val="24"/>
          <w:szCs w:val="24"/>
        </w:rPr>
      </w:pPr>
      <w:r w:rsidRPr="005771AF">
        <w:rPr>
          <w:rFonts w:ascii="Times New Roman" w:hAnsi="Times New Roman" w:cs="Times New Roman"/>
          <w:b/>
          <w:sz w:val="24"/>
          <w:szCs w:val="24"/>
        </w:rPr>
        <w:t>Кључна питања за идентификовање опција јавних политика</w:t>
      </w:r>
    </w:p>
    <w:p w14:paraId="07F39B01" w14:textId="77777777" w:rsidR="00DD1DF3" w:rsidRPr="005771AF" w:rsidRDefault="005B3773" w:rsidP="002C2574">
      <w:pPr>
        <w:numPr>
          <w:ilvl w:val="0"/>
          <w:numId w:val="3"/>
        </w:numPr>
        <w:shd w:val="clear" w:color="auto" w:fill="C6D9F1" w:themeFill="text2" w:themeFillTint="33"/>
        <w:spacing w:after="0" w:line="240" w:lineRule="auto"/>
        <w:jc w:val="both"/>
        <w:rPr>
          <w:rFonts w:ascii="Times New Roman" w:hAnsi="Times New Roman" w:cs="Times New Roman"/>
          <w:sz w:val="24"/>
          <w:szCs w:val="24"/>
        </w:rPr>
      </w:pPr>
      <w:r w:rsidRPr="005771AF">
        <w:rPr>
          <w:rFonts w:ascii="Times New Roman" w:hAnsi="Times New Roman" w:cs="Times New Roman"/>
          <w:sz w:val="24"/>
          <w:szCs w:val="24"/>
        </w:rPr>
        <w:t>Које релевантне опције (алтернативне мере, односно групе мера) за остварење циља су узете у разматрање? Да ли је разматрана</w:t>
      </w:r>
      <w:r w:rsidR="004D48AE" w:rsidRPr="005771AF">
        <w:rPr>
          <w:rFonts w:ascii="Times New Roman" w:hAnsi="Times New Roman" w:cs="Times New Roman"/>
          <w:sz w:val="24"/>
          <w:szCs w:val="24"/>
        </w:rPr>
        <w:t xml:space="preserve"> </w:t>
      </w:r>
      <w:r w:rsidRPr="005771AF">
        <w:rPr>
          <w:rFonts w:ascii="Times New Roman" w:hAnsi="Times New Roman" w:cs="Times New Roman"/>
          <w:sz w:val="24"/>
          <w:szCs w:val="24"/>
        </w:rPr>
        <w:t>„</w:t>
      </w:r>
      <w:r w:rsidRPr="005771AF">
        <w:rPr>
          <w:rFonts w:ascii="Times New Roman" w:hAnsi="Times New Roman" w:cs="Times New Roman"/>
          <w:i/>
          <w:sz w:val="24"/>
          <w:szCs w:val="24"/>
        </w:rPr>
        <w:t>status quo</w:t>
      </w:r>
      <w:r w:rsidRPr="005771AF">
        <w:rPr>
          <w:rFonts w:ascii="Times New Roman" w:hAnsi="Times New Roman" w:cs="Times New Roman"/>
          <w:sz w:val="24"/>
          <w:szCs w:val="24"/>
        </w:rPr>
        <w:t>” опциј</w:t>
      </w:r>
      <w:r w:rsidR="00D44163" w:rsidRPr="005771AF">
        <w:rPr>
          <w:rFonts w:ascii="Times New Roman" w:hAnsi="Times New Roman" w:cs="Times New Roman"/>
          <w:sz w:val="24"/>
          <w:szCs w:val="24"/>
        </w:rPr>
        <w:t>а</w:t>
      </w:r>
      <w:r w:rsidRPr="005771AF">
        <w:rPr>
          <w:rFonts w:ascii="Times New Roman" w:hAnsi="Times New Roman" w:cs="Times New Roman"/>
          <w:sz w:val="24"/>
          <w:szCs w:val="24"/>
        </w:rPr>
        <w:t xml:space="preserve">? </w:t>
      </w:r>
    </w:p>
    <w:p w14:paraId="278E31AF" w14:textId="77777777" w:rsidR="00202EA6" w:rsidRPr="005771AF" w:rsidRDefault="00202EA6" w:rsidP="00745D23">
      <w:pPr>
        <w:spacing w:after="0" w:line="240" w:lineRule="auto"/>
        <w:ind w:firstLine="720"/>
        <w:jc w:val="both"/>
        <w:rPr>
          <w:rFonts w:ascii="Times New Roman" w:hAnsi="Times New Roman" w:cs="Times New Roman"/>
          <w:sz w:val="24"/>
          <w:szCs w:val="24"/>
        </w:rPr>
      </w:pPr>
      <w:r w:rsidRPr="005771AF">
        <w:rPr>
          <w:rFonts w:ascii="Times New Roman" w:hAnsi="Times New Roman" w:cs="Times New Roman"/>
          <w:sz w:val="24"/>
          <w:szCs w:val="24"/>
        </w:rPr>
        <w:t xml:space="preserve">Status quo </w:t>
      </w:r>
      <w:r w:rsidRPr="005771AF">
        <w:rPr>
          <w:rFonts w:ascii="Times New Roman" w:hAnsi="Times New Roman" w:cs="Times New Roman"/>
          <w:sz w:val="24"/>
          <w:szCs w:val="24"/>
          <w:lang w:val="sr-Cyrl-RS"/>
        </w:rPr>
        <w:t xml:space="preserve">опције није разматрана у овом случају имајући у виду да је Акционим планом за спровођење Стратегије реформе јавне управе за период 2021.-2025. године, у Посебном циљу 2. Унапређен процес регрутације у јавној управи, Мера 2.2. Унапређење процеса селекције и увођење новозапослених у посао, предвиђена активност под тачком 9. Измена нормативног оквира за запослене у органима АП и ЈЛС у циљу интегрисања оквира компетенција. </w:t>
      </w:r>
      <w:r w:rsidR="00DD1DF3" w:rsidRPr="005771AF">
        <w:rPr>
          <w:rFonts w:ascii="Times New Roman" w:hAnsi="Times New Roman" w:cs="Times New Roman"/>
          <w:sz w:val="24"/>
          <w:szCs w:val="24"/>
          <w:lang w:val="sr-Cyrl-RS"/>
        </w:rPr>
        <w:t>Наиме, с</w:t>
      </w:r>
      <w:r w:rsidR="00373C1D" w:rsidRPr="005771AF">
        <w:rPr>
          <w:rFonts w:ascii="Times New Roman" w:eastAsia="Calibri" w:hAnsi="Times New Roman" w:cs="Times New Roman"/>
          <w:sz w:val="24"/>
          <w:szCs w:val="24"/>
        </w:rPr>
        <w:t xml:space="preserve">истем радних односа у </w:t>
      </w:r>
      <w:r w:rsidR="00373C1D" w:rsidRPr="005771AF">
        <w:rPr>
          <w:rFonts w:ascii="Times New Roman" w:eastAsia="Calibri" w:hAnsi="Times New Roman" w:cs="Times New Roman"/>
          <w:sz w:val="24"/>
          <w:szCs w:val="24"/>
          <w:lang w:val="sr-Cyrl-RS"/>
        </w:rPr>
        <w:t>органима аутономних покрајина и јединицама локалне самоуправе м</w:t>
      </w:r>
      <w:r w:rsidR="00373C1D" w:rsidRPr="005771AF">
        <w:rPr>
          <w:rFonts w:ascii="Times New Roman" w:eastAsia="Calibri" w:hAnsi="Times New Roman" w:cs="Times New Roman"/>
          <w:sz w:val="24"/>
          <w:szCs w:val="24"/>
        </w:rPr>
        <w:t>огуће је уредити искључиво законом</w:t>
      </w:r>
      <w:r w:rsidR="00373C1D" w:rsidRPr="005771AF">
        <w:rPr>
          <w:rFonts w:ascii="Times New Roman" w:hAnsi="Times New Roman" w:cs="Times New Roman"/>
          <w:sz w:val="24"/>
          <w:szCs w:val="24"/>
          <w:lang w:val="sr-Cyrl-RS" w:bidi="hi-IN"/>
        </w:rPr>
        <w:t xml:space="preserve"> </w:t>
      </w:r>
      <w:r w:rsidRPr="005771AF">
        <w:rPr>
          <w:rFonts w:ascii="Times New Roman" w:hAnsi="Times New Roman" w:cs="Times New Roman"/>
          <w:sz w:val="24"/>
          <w:szCs w:val="24"/>
          <w:lang w:val="sr-Cyrl-RS" w:bidi="hi-IN"/>
        </w:rPr>
        <w:t>и предложене измене закона су једини начин да се даље унапреди службенички систем на овом нивоу власти и да се отклоне уочени недостаци</w:t>
      </w:r>
      <w:r w:rsidR="00373C1D" w:rsidRPr="005771AF">
        <w:rPr>
          <w:rFonts w:ascii="Times New Roman" w:hAnsi="Times New Roman" w:cs="Times New Roman"/>
          <w:sz w:val="24"/>
          <w:szCs w:val="24"/>
          <w:lang w:val="sr-Cyrl-RS" w:bidi="hi-IN"/>
        </w:rPr>
        <w:t>.</w:t>
      </w:r>
    </w:p>
    <w:p w14:paraId="1514C285" w14:textId="77777777" w:rsidR="00DD1DF3" w:rsidRPr="005771AF" w:rsidRDefault="005B3773" w:rsidP="002C2574">
      <w:pPr>
        <w:numPr>
          <w:ilvl w:val="0"/>
          <w:numId w:val="3"/>
        </w:numPr>
        <w:shd w:val="clear" w:color="auto" w:fill="C6D9F1" w:themeFill="text2" w:themeFillTint="33"/>
        <w:spacing w:after="0" w:line="240" w:lineRule="auto"/>
        <w:jc w:val="both"/>
        <w:rPr>
          <w:rFonts w:ascii="Times New Roman" w:hAnsi="Times New Roman" w:cs="Times New Roman"/>
          <w:sz w:val="24"/>
          <w:szCs w:val="24"/>
        </w:rPr>
      </w:pPr>
      <w:r w:rsidRPr="005771AF">
        <w:rPr>
          <w:rFonts w:ascii="Times New Roman" w:hAnsi="Times New Roman" w:cs="Times New Roman"/>
          <w:sz w:val="24"/>
          <w:szCs w:val="24"/>
        </w:rPr>
        <w:t xml:space="preserve">Да ли су, поред регулаторних мера, идентификоване и друге опције за постизање жељене промене и анализирани њихови потенцијални ефекти? </w:t>
      </w:r>
    </w:p>
    <w:p w14:paraId="587727C8" w14:textId="77777777" w:rsidR="00373C1D" w:rsidRPr="005771AF" w:rsidRDefault="00373C1D" w:rsidP="00745D23">
      <w:pPr>
        <w:spacing w:after="0" w:line="240" w:lineRule="auto"/>
        <w:ind w:firstLine="720"/>
        <w:jc w:val="both"/>
        <w:rPr>
          <w:rFonts w:ascii="Times New Roman" w:hAnsi="Times New Roman" w:cs="Times New Roman"/>
          <w:sz w:val="24"/>
          <w:szCs w:val="24"/>
        </w:rPr>
      </w:pPr>
      <w:r w:rsidRPr="005771AF">
        <w:rPr>
          <w:rFonts w:ascii="Times New Roman" w:hAnsi="Times New Roman" w:cs="Times New Roman"/>
          <w:sz w:val="24"/>
          <w:szCs w:val="24"/>
          <w:lang w:val="sr-Cyrl-RS"/>
        </w:rPr>
        <w:t>Нису разматране друге опције за постизање жељене промене, имајући у виду предвиђење мере и активности у Акционом плану за спровођење Стратегије реформе јавне управе за период 2021.-2025. године, као и чињеницу да је уређивање с</w:t>
      </w:r>
      <w:r w:rsidRPr="005771AF">
        <w:rPr>
          <w:rFonts w:ascii="Times New Roman" w:eastAsia="Calibri" w:hAnsi="Times New Roman" w:cs="Times New Roman"/>
          <w:sz w:val="24"/>
          <w:szCs w:val="24"/>
        </w:rPr>
        <w:t>истем</w:t>
      </w:r>
      <w:r w:rsidRPr="005771AF">
        <w:rPr>
          <w:rFonts w:ascii="Times New Roman" w:eastAsia="Calibri" w:hAnsi="Times New Roman" w:cs="Times New Roman"/>
          <w:sz w:val="24"/>
          <w:szCs w:val="24"/>
          <w:lang w:val="sr-Cyrl-RS"/>
        </w:rPr>
        <w:t>а</w:t>
      </w:r>
      <w:r w:rsidRPr="005771AF">
        <w:rPr>
          <w:rFonts w:ascii="Times New Roman" w:eastAsia="Calibri" w:hAnsi="Times New Roman" w:cs="Times New Roman"/>
          <w:sz w:val="24"/>
          <w:szCs w:val="24"/>
        </w:rPr>
        <w:t xml:space="preserve"> радних односа у </w:t>
      </w:r>
      <w:r w:rsidRPr="005771AF">
        <w:rPr>
          <w:rFonts w:ascii="Times New Roman" w:eastAsia="Calibri" w:hAnsi="Times New Roman" w:cs="Times New Roman"/>
          <w:sz w:val="24"/>
          <w:szCs w:val="24"/>
          <w:lang w:val="sr-Cyrl-RS"/>
        </w:rPr>
        <w:t>органима аутономних покрајина и јединицама локалне самоуправе</w:t>
      </w:r>
      <w:r w:rsidR="00E22007" w:rsidRPr="005771AF">
        <w:rPr>
          <w:rFonts w:ascii="Times New Roman" w:eastAsia="Calibri" w:hAnsi="Times New Roman" w:cs="Times New Roman"/>
          <w:sz w:val="24"/>
          <w:szCs w:val="24"/>
          <w:lang w:val="sr-Cyrl-RS"/>
        </w:rPr>
        <w:t xml:space="preserve"> и увођење система компетенција</w:t>
      </w:r>
      <w:r w:rsidRPr="005771AF">
        <w:rPr>
          <w:rFonts w:ascii="Times New Roman" w:eastAsia="Calibri" w:hAnsi="Times New Roman" w:cs="Times New Roman"/>
          <w:sz w:val="24"/>
          <w:szCs w:val="24"/>
          <w:lang w:val="sr-Cyrl-RS"/>
        </w:rPr>
        <w:t xml:space="preserve"> м</w:t>
      </w:r>
      <w:r w:rsidRPr="005771AF">
        <w:rPr>
          <w:rFonts w:ascii="Times New Roman" w:eastAsia="Calibri" w:hAnsi="Times New Roman" w:cs="Times New Roman"/>
          <w:sz w:val="24"/>
          <w:szCs w:val="24"/>
        </w:rPr>
        <w:t xml:space="preserve">огуће искључиво </w:t>
      </w:r>
      <w:r w:rsidR="00E22007" w:rsidRPr="005771AF">
        <w:rPr>
          <w:rFonts w:ascii="Times New Roman" w:eastAsia="Calibri" w:hAnsi="Times New Roman" w:cs="Times New Roman"/>
          <w:sz w:val="24"/>
          <w:szCs w:val="24"/>
          <w:lang w:val="sr-Cyrl-RS"/>
        </w:rPr>
        <w:t xml:space="preserve">постићи </w:t>
      </w:r>
      <w:r w:rsidRPr="005771AF">
        <w:rPr>
          <w:rFonts w:ascii="Times New Roman" w:eastAsia="Calibri" w:hAnsi="Times New Roman" w:cs="Times New Roman"/>
          <w:sz w:val="24"/>
          <w:szCs w:val="24"/>
        </w:rPr>
        <w:t>законом</w:t>
      </w:r>
      <w:r w:rsidR="00E22007" w:rsidRPr="005771AF">
        <w:rPr>
          <w:rFonts w:ascii="Times New Roman" w:eastAsia="Calibri" w:hAnsi="Times New Roman" w:cs="Times New Roman"/>
          <w:sz w:val="24"/>
          <w:szCs w:val="24"/>
          <w:lang w:val="sr-Cyrl-RS"/>
        </w:rPr>
        <w:t>.</w:t>
      </w:r>
      <w:r w:rsidR="00DD1DF3" w:rsidRPr="005771AF">
        <w:rPr>
          <w:rFonts w:ascii="Times New Roman" w:eastAsia="Calibri" w:hAnsi="Times New Roman" w:cs="Times New Roman"/>
          <w:sz w:val="24"/>
          <w:szCs w:val="24"/>
          <w:lang w:val="sr-Cyrl-RS"/>
        </w:rPr>
        <w:t xml:space="preserve"> </w:t>
      </w:r>
    </w:p>
    <w:p w14:paraId="6E3DF7B9" w14:textId="77777777" w:rsidR="005B3773" w:rsidRPr="00745D23" w:rsidRDefault="005B3773" w:rsidP="005C30D1">
      <w:pPr>
        <w:numPr>
          <w:ilvl w:val="0"/>
          <w:numId w:val="3"/>
        </w:numPr>
        <w:shd w:val="clear" w:color="auto" w:fill="C6D9F1" w:themeFill="text2" w:themeFillTint="33"/>
        <w:spacing w:before="240" w:after="0" w:line="276" w:lineRule="auto"/>
        <w:jc w:val="both"/>
        <w:rPr>
          <w:rFonts w:ascii="Times New Roman" w:hAnsi="Times New Roman" w:cs="Times New Roman"/>
          <w:sz w:val="24"/>
          <w:szCs w:val="24"/>
        </w:rPr>
      </w:pPr>
      <w:r w:rsidRPr="00745D23">
        <w:rPr>
          <w:rFonts w:ascii="Times New Roman" w:hAnsi="Times New Roman" w:cs="Times New Roman"/>
          <w:sz w:val="24"/>
          <w:szCs w:val="24"/>
        </w:rPr>
        <w:t>Да ли су, поред рестриктивних мера (забран</w:t>
      </w:r>
      <w:r w:rsidR="00063C85" w:rsidRPr="00745D23">
        <w:rPr>
          <w:rFonts w:ascii="Times New Roman" w:hAnsi="Times New Roman" w:cs="Times New Roman"/>
          <w:sz w:val="24"/>
          <w:szCs w:val="24"/>
        </w:rPr>
        <w:t>е, ограничења</w:t>
      </w:r>
      <w:r w:rsidRPr="00745D23">
        <w:rPr>
          <w:rFonts w:ascii="Times New Roman" w:hAnsi="Times New Roman" w:cs="Times New Roman"/>
          <w:sz w:val="24"/>
          <w:szCs w:val="24"/>
        </w:rPr>
        <w:t>, санкциј</w:t>
      </w:r>
      <w:r w:rsidR="00063C85" w:rsidRPr="00745D23">
        <w:rPr>
          <w:rFonts w:ascii="Times New Roman" w:hAnsi="Times New Roman" w:cs="Times New Roman"/>
          <w:sz w:val="24"/>
          <w:szCs w:val="24"/>
        </w:rPr>
        <w:t>е</w:t>
      </w:r>
      <w:r w:rsidRPr="00745D23">
        <w:rPr>
          <w:rFonts w:ascii="Times New Roman" w:hAnsi="Times New Roman" w:cs="Times New Roman"/>
          <w:sz w:val="24"/>
          <w:szCs w:val="24"/>
        </w:rPr>
        <w:t xml:space="preserve"> и сл</w:t>
      </w:r>
      <w:r w:rsidR="00063C85" w:rsidRPr="00745D23">
        <w:rPr>
          <w:rFonts w:ascii="Times New Roman" w:hAnsi="Times New Roman" w:cs="Times New Roman"/>
          <w:sz w:val="24"/>
          <w:szCs w:val="24"/>
        </w:rPr>
        <w:t>ично</w:t>
      </w:r>
      <w:r w:rsidRPr="00745D23">
        <w:rPr>
          <w:rFonts w:ascii="Times New Roman" w:hAnsi="Times New Roman" w:cs="Times New Roman"/>
          <w:sz w:val="24"/>
          <w:szCs w:val="24"/>
        </w:rPr>
        <w:t>) испитане и подстицајне мере за постизање посебног циља?</w:t>
      </w:r>
    </w:p>
    <w:p w14:paraId="5A556CC4" w14:textId="77777777" w:rsidR="00F439F3" w:rsidRDefault="00503A19" w:rsidP="00F439F3">
      <w:pPr>
        <w:numPr>
          <w:ilvl w:val="0"/>
          <w:numId w:val="3"/>
        </w:numPr>
        <w:shd w:val="clear" w:color="auto" w:fill="C6D9F1" w:themeFill="text2" w:themeFillTint="33"/>
        <w:spacing w:before="240" w:after="0" w:line="276" w:lineRule="auto"/>
        <w:jc w:val="both"/>
        <w:rPr>
          <w:rFonts w:ascii="Times New Roman" w:hAnsi="Times New Roman" w:cs="Times New Roman"/>
          <w:sz w:val="24"/>
          <w:szCs w:val="24"/>
        </w:rPr>
      </w:pPr>
      <w:r w:rsidRPr="00745D23">
        <w:rPr>
          <w:rFonts w:ascii="Times New Roman" w:hAnsi="Times New Roman" w:cs="Times New Roman"/>
          <w:sz w:val="24"/>
          <w:szCs w:val="24"/>
        </w:rPr>
        <w:t xml:space="preserve">Да ли су у оквиру разматраних опција идентификоване </w:t>
      </w:r>
      <w:r w:rsidR="00390A82" w:rsidRPr="00745D23">
        <w:rPr>
          <w:rFonts w:ascii="Times New Roman" w:hAnsi="Times New Roman" w:cs="Times New Roman"/>
          <w:sz w:val="24"/>
          <w:szCs w:val="24"/>
        </w:rPr>
        <w:t>институционално управљачко</w:t>
      </w:r>
      <w:r w:rsidRPr="00745D23">
        <w:rPr>
          <w:rFonts w:ascii="Times New Roman" w:hAnsi="Times New Roman" w:cs="Times New Roman"/>
          <w:sz w:val="24"/>
          <w:szCs w:val="24"/>
        </w:rPr>
        <w:t xml:space="preserve"> организационе мер</w:t>
      </w:r>
      <w:r w:rsidR="00E71573" w:rsidRPr="00745D23">
        <w:rPr>
          <w:rFonts w:ascii="Times New Roman" w:hAnsi="Times New Roman" w:cs="Times New Roman"/>
          <w:sz w:val="24"/>
          <w:szCs w:val="24"/>
        </w:rPr>
        <w:t>е</w:t>
      </w:r>
      <w:r w:rsidR="0009545B" w:rsidRPr="00745D23">
        <w:rPr>
          <w:rFonts w:ascii="Times New Roman" w:hAnsi="Times New Roman" w:cs="Times New Roman"/>
          <w:sz w:val="24"/>
          <w:szCs w:val="24"/>
        </w:rPr>
        <w:t xml:space="preserve"> које </w:t>
      </w:r>
      <w:r w:rsidR="00063C85" w:rsidRPr="00745D23">
        <w:rPr>
          <w:rFonts w:ascii="Times New Roman" w:hAnsi="Times New Roman" w:cs="Times New Roman"/>
          <w:sz w:val="24"/>
          <w:szCs w:val="24"/>
        </w:rPr>
        <w:t>је неопходно спровести</w:t>
      </w:r>
      <w:r w:rsidR="0009545B" w:rsidRPr="00745D23">
        <w:rPr>
          <w:rFonts w:ascii="Times New Roman" w:hAnsi="Times New Roman" w:cs="Times New Roman"/>
          <w:sz w:val="24"/>
          <w:szCs w:val="24"/>
        </w:rPr>
        <w:t xml:space="preserve"> </w:t>
      </w:r>
      <w:r w:rsidR="0080132F" w:rsidRPr="00745D23">
        <w:rPr>
          <w:rFonts w:ascii="Times New Roman" w:hAnsi="Times New Roman" w:cs="Times New Roman"/>
          <w:sz w:val="24"/>
          <w:szCs w:val="24"/>
        </w:rPr>
        <w:t>да би се постигли</w:t>
      </w:r>
      <w:r w:rsidR="0009545B" w:rsidRPr="00745D23">
        <w:rPr>
          <w:rFonts w:ascii="Times New Roman" w:hAnsi="Times New Roman" w:cs="Times New Roman"/>
          <w:sz w:val="24"/>
          <w:szCs w:val="24"/>
        </w:rPr>
        <w:t xml:space="preserve"> </w:t>
      </w:r>
      <w:r w:rsidR="00485A95" w:rsidRPr="00745D23">
        <w:rPr>
          <w:rFonts w:ascii="Times New Roman" w:hAnsi="Times New Roman" w:cs="Times New Roman"/>
          <w:sz w:val="24"/>
          <w:szCs w:val="24"/>
        </w:rPr>
        <w:t xml:space="preserve">посебни </w:t>
      </w:r>
      <w:r w:rsidR="0009545B" w:rsidRPr="00745D23">
        <w:rPr>
          <w:rFonts w:ascii="Times New Roman" w:hAnsi="Times New Roman" w:cs="Times New Roman"/>
          <w:sz w:val="24"/>
          <w:szCs w:val="24"/>
        </w:rPr>
        <w:t>циљ</w:t>
      </w:r>
      <w:r w:rsidR="0080132F" w:rsidRPr="00745D23">
        <w:rPr>
          <w:rFonts w:ascii="Times New Roman" w:hAnsi="Times New Roman" w:cs="Times New Roman"/>
          <w:sz w:val="24"/>
          <w:szCs w:val="24"/>
        </w:rPr>
        <w:t>еви</w:t>
      </w:r>
      <w:r w:rsidRPr="00745D23">
        <w:rPr>
          <w:rFonts w:ascii="Times New Roman" w:hAnsi="Times New Roman" w:cs="Times New Roman"/>
          <w:sz w:val="24"/>
          <w:szCs w:val="24"/>
        </w:rPr>
        <w:t>?</w:t>
      </w:r>
    </w:p>
    <w:p w14:paraId="1A3A7F16" w14:textId="77777777" w:rsidR="003223D0" w:rsidRDefault="003223D0" w:rsidP="003223D0">
      <w:pPr>
        <w:shd w:val="clear" w:color="auto" w:fill="C6D9F1" w:themeFill="text2" w:themeFillTint="33"/>
        <w:spacing w:after="0" w:line="276" w:lineRule="auto"/>
        <w:ind w:left="720"/>
        <w:jc w:val="both"/>
        <w:rPr>
          <w:rFonts w:ascii="Times New Roman" w:hAnsi="Times New Roman" w:cs="Times New Roman"/>
          <w:sz w:val="24"/>
          <w:szCs w:val="24"/>
        </w:rPr>
      </w:pPr>
    </w:p>
    <w:p w14:paraId="512A2756" w14:textId="77777777" w:rsidR="00DD1DF3" w:rsidRPr="005771AF" w:rsidRDefault="00803F1E" w:rsidP="00F439F3">
      <w:pPr>
        <w:numPr>
          <w:ilvl w:val="0"/>
          <w:numId w:val="3"/>
        </w:numPr>
        <w:shd w:val="clear" w:color="auto" w:fill="C6D9F1" w:themeFill="text2" w:themeFillTint="33"/>
        <w:spacing w:after="0" w:line="276" w:lineRule="auto"/>
        <w:jc w:val="both"/>
        <w:rPr>
          <w:rFonts w:ascii="Times New Roman" w:hAnsi="Times New Roman" w:cs="Times New Roman"/>
          <w:sz w:val="24"/>
          <w:szCs w:val="24"/>
        </w:rPr>
      </w:pPr>
      <w:r w:rsidRPr="005771AF">
        <w:rPr>
          <w:rFonts w:ascii="Times New Roman" w:hAnsi="Times New Roman" w:cs="Times New Roman"/>
          <w:sz w:val="24"/>
          <w:szCs w:val="24"/>
        </w:rPr>
        <w:t xml:space="preserve">Да ли </w:t>
      </w:r>
      <w:r w:rsidR="0009545B" w:rsidRPr="005771AF">
        <w:rPr>
          <w:rFonts w:ascii="Times New Roman" w:hAnsi="Times New Roman" w:cs="Times New Roman"/>
          <w:sz w:val="24"/>
          <w:szCs w:val="24"/>
        </w:rPr>
        <w:t>се промена може постићи кроз спровођење информативно-едукативних мера?</w:t>
      </w:r>
    </w:p>
    <w:p w14:paraId="5933FEDC" w14:textId="77777777" w:rsidR="005C30D1" w:rsidRPr="005771AF" w:rsidRDefault="005C30D1" w:rsidP="003223D0">
      <w:pPr>
        <w:spacing w:after="0" w:line="240" w:lineRule="auto"/>
        <w:ind w:firstLine="720"/>
        <w:jc w:val="both"/>
        <w:rPr>
          <w:rFonts w:ascii="Times New Roman" w:hAnsi="Times New Roman" w:cs="Times New Roman"/>
          <w:sz w:val="24"/>
          <w:szCs w:val="24"/>
        </w:rPr>
      </w:pPr>
      <w:r w:rsidRPr="005771AF">
        <w:rPr>
          <w:rFonts w:ascii="Times New Roman" w:hAnsi="Times New Roman" w:cs="Times New Roman"/>
          <w:sz w:val="24"/>
          <w:szCs w:val="24"/>
          <w:lang w:val="sr-Cyrl-RS"/>
        </w:rPr>
        <w:t xml:space="preserve">Промену која захтева увођење система компетенција у област УЉР </w:t>
      </w:r>
      <w:r w:rsidR="00DD1DF3" w:rsidRPr="005771AF">
        <w:rPr>
          <w:rFonts w:ascii="Times New Roman" w:hAnsi="Times New Roman" w:cs="Times New Roman"/>
          <w:sz w:val="24"/>
          <w:szCs w:val="24"/>
          <w:lang w:val="sr-Cyrl-RS"/>
        </w:rPr>
        <w:t xml:space="preserve">у службеничком систему </w:t>
      </w:r>
      <w:r w:rsidRPr="005771AF">
        <w:rPr>
          <w:rFonts w:ascii="Times New Roman" w:hAnsi="Times New Roman" w:cs="Times New Roman"/>
          <w:sz w:val="24"/>
          <w:szCs w:val="24"/>
          <w:lang w:val="sr-Cyrl-RS"/>
        </w:rPr>
        <w:t>на нивоу АП и ЈЛС, није могуће постићи кроз спровођење информативно-едукативних мера. Међутим, информативно-едукативне мере треба да допринесу бољој имплементацији Закона и подзаконских аката у пракси. У том циљу предвиђена је у Акционом плану за спровођење Стратегије реформе јавне управе за период 2021.-2025. године, Мера 2.2. Унапређење процеса селекције и увођење новозапослених у посао, активност под тачком 10. Развој и спрвођење обука за запослене у ка</w:t>
      </w:r>
      <w:r w:rsidR="00E872D3">
        <w:rPr>
          <w:rFonts w:ascii="Times New Roman" w:hAnsi="Times New Roman" w:cs="Times New Roman"/>
          <w:sz w:val="24"/>
          <w:szCs w:val="24"/>
          <w:lang w:val="sr-Cyrl-RS"/>
        </w:rPr>
        <w:t>д</w:t>
      </w:r>
      <w:r w:rsidRPr="005771AF">
        <w:rPr>
          <w:rFonts w:ascii="Times New Roman" w:hAnsi="Times New Roman" w:cs="Times New Roman"/>
          <w:sz w:val="24"/>
          <w:szCs w:val="24"/>
          <w:lang w:val="sr-Cyrl-RS"/>
        </w:rPr>
        <w:t>ровским јединицама</w:t>
      </w:r>
      <w:r w:rsidR="00F177BD" w:rsidRPr="005771AF">
        <w:rPr>
          <w:rFonts w:ascii="Times New Roman" w:hAnsi="Times New Roman" w:cs="Times New Roman"/>
          <w:sz w:val="24"/>
          <w:szCs w:val="24"/>
          <w:lang w:val="sr-Cyrl-RS"/>
        </w:rPr>
        <w:t xml:space="preserve"> и руководиоце у органима АП и ЈЛС за примену оквира компетенција, које ће бити организоване од стране Националне академије за јавну управу у периоду 3. квартал 2021. – 4. квартал 2025. уз пројектну подршку Савета Европе</w:t>
      </w:r>
      <w:r w:rsidR="00AC7257" w:rsidRPr="005771AF">
        <w:rPr>
          <w:rFonts w:ascii="Times New Roman" w:hAnsi="Times New Roman" w:cs="Times New Roman"/>
          <w:sz w:val="24"/>
          <w:szCs w:val="24"/>
          <w:lang w:val="sr-Cyrl-RS"/>
        </w:rPr>
        <w:t xml:space="preserve"> у оквиру пројекта “Управљање људским ресурсима у локалној само</w:t>
      </w:r>
      <w:r w:rsidR="00DD1DF3" w:rsidRPr="005771AF">
        <w:rPr>
          <w:rFonts w:ascii="Times New Roman" w:hAnsi="Times New Roman" w:cs="Times New Roman"/>
          <w:sz w:val="24"/>
          <w:szCs w:val="24"/>
          <w:lang w:val="sr-Cyrl-RS"/>
        </w:rPr>
        <w:t>у</w:t>
      </w:r>
      <w:r w:rsidR="00AC7257" w:rsidRPr="005771AF">
        <w:rPr>
          <w:rFonts w:ascii="Times New Roman" w:hAnsi="Times New Roman" w:cs="Times New Roman"/>
          <w:sz w:val="24"/>
          <w:szCs w:val="24"/>
          <w:lang w:val="sr-Cyrl-RS"/>
        </w:rPr>
        <w:t xml:space="preserve">прави“. </w:t>
      </w:r>
      <w:r w:rsidRPr="005771AF">
        <w:rPr>
          <w:rFonts w:ascii="Times New Roman" w:hAnsi="Times New Roman" w:cs="Times New Roman"/>
          <w:sz w:val="24"/>
          <w:szCs w:val="24"/>
          <w:lang w:val="sr-Cyrl-RS"/>
        </w:rPr>
        <w:t xml:space="preserve">  </w:t>
      </w:r>
    </w:p>
    <w:p w14:paraId="3AC517FC" w14:textId="77777777" w:rsidR="005B3773" w:rsidRPr="005771AF" w:rsidRDefault="005B3773" w:rsidP="005B3773">
      <w:pPr>
        <w:numPr>
          <w:ilvl w:val="0"/>
          <w:numId w:val="3"/>
        </w:numPr>
        <w:shd w:val="clear" w:color="auto" w:fill="C6D9F1" w:themeFill="text2" w:themeFillTint="33"/>
        <w:spacing w:before="240" w:after="0" w:line="276" w:lineRule="auto"/>
        <w:jc w:val="both"/>
        <w:rPr>
          <w:rFonts w:ascii="Times New Roman" w:hAnsi="Times New Roman" w:cs="Times New Roman"/>
          <w:sz w:val="24"/>
          <w:szCs w:val="24"/>
        </w:rPr>
      </w:pPr>
      <w:r w:rsidRPr="005771AF">
        <w:rPr>
          <w:rFonts w:ascii="Times New Roman" w:hAnsi="Times New Roman" w:cs="Times New Roman"/>
          <w:sz w:val="24"/>
          <w:szCs w:val="24"/>
        </w:rPr>
        <w:t xml:space="preserve">Да ли циљне групе и друге заинтересоване стране из цивилног и приватног сектора могу да буду укључене у процес спровођења јавне политике, односно прописа или се проблем може решити искључиво интервенцијом јавног сектора? </w:t>
      </w:r>
      <w:r w:rsidR="00DD1DF3" w:rsidRPr="005771AF">
        <w:rPr>
          <w:rFonts w:ascii="Times New Roman" w:hAnsi="Times New Roman" w:cs="Times New Roman"/>
          <w:sz w:val="24"/>
          <w:szCs w:val="24"/>
          <w:lang w:val="sr-Cyrl-RS"/>
        </w:rPr>
        <w:t xml:space="preserve"> </w:t>
      </w:r>
    </w:p>
    <w:p w14:paraId="36360520" w14:textId="77777777" w:rsidR="00F177BD" w:rsidRPr="005771AF" w:rsidRDefault="00F177BD" w:rsidP="003223D0">
      <w:pPr>
        <w:spacing w:after="0" w:line="240" w:lineRule="auto"/>
        <w:ind w:firstLine="720"/>
        <w:jc w:val="both"/>
        <w:rPr>
          <w:rFonts w:ascii="Times New Roman" w:hAnsi="Times New Roman" w:cs="Times New Roman"/>
          <w:sz w:val="24"/>
          <w:szCs w:val="24"/>
          <w:lang w:val="sr-Cyrl-RS"/>
        </w:rPr>
      </w:pPr>
      <w:r w:rsidRPr="005771AF">
        <w:rPr>
          <w:rFonts w:ascii="Times New Roman" w:hAnsi="Times New Roman" w:cs="Times New Roman"/>
          <w:sz w:val="24"/>
          <w:szCs w:val="24"/>
          <w:lang w:val="sr-Cyrl-RS"/>
        </w:rPr>
        <w:t>Имајући у виду да се ради о изменама и допунама</w:t>
      </w:r>
      <w:r w:rsidR="00E872D3">
        <w:rPr>
          <w:rFonts w:ascii="Times New Roman" w:hAnsi="Times New Roman" w:cs="Times New Roman"/>
          <w:sz w:val="24"/>
          <w:szCs w:val="24"/>
          <w:lang w:val="sr-Cyrl-RS"/>
        </w:rPr>
        <w:t xml:space="preserve"> нормативног оквира, односно</w:t>
      </w:r>
      <w:r w:rsidRPr="005771AF">
        <w:rPr>
          <w:rFonts w:ascii="Times New Roman" w:hAnsi="Times New Roman" w:cs="Times New Roman"/>
          <w:sz w:val="24"/>
          <w:szCs w:val="24"/>
          <w:lang w:val="sr-Cyrl-RS"/>
        </w:rPr>
        <w:t xml:space="preserve"> Закона о запосленима у АП и ЈЛС, у циљу увођења система компетенција и даљег унапређења управљања људским ресурсима на локалном нивоу, ради постизања наведеног неопходна је интервенција јавног сектора.</w:t>
      </w:r>
    </w:p>
    <w:p w14:paraId="516F69A7" w14:textId="77777777" w:rsidR="001878C4" w:rsidRPr="005771AF" w:rsidRDefault="005B3773" w:rsidP="00503A19">
      <w:pPr>
        <w:numPr>
          <w:ilvl w:val="0"/>
          <w:numId w:val="3"/>
        </w:numPr>
        <w:shd w:val="clear" w:color="auto" w:fill="C6D9F1" w:themeFill="text2" w:themeFillTint="33"/>
        <w:spacing w:before="240" w:after="0" w:line="276" w:lineRule="auto"/>
        <w:jc w:val="both"/>
        <w:rPr>
          <w:rFonts w:ascii="Times New Roman" w:hAnsi="Times New Roman" w:cs="Times New Roman"/>
          <w:sz w:val="24"/>
          <w:szCs w:val="24"/>
        </w:rPr>
      </w:pPr>
      <w:r w:rsidRPr="005771AF">
        <w:rPr>
          <w:rFonts w:ascii="Times New Roman" w:hAnsi="Times New Roman" w:cs="Times New Roman"/>
          <w:sz w:val="24"/>
          <w:szCs w:val="24"/>
        </w:rPr>
        <w:t>Да ли постоје расположиви, односно потенцијални ресурси за спровођење идентификованих опција?</w:t>
      </w:r>
    </w:p>
    <w:p w14:paraId="3A34FB05" w14:textId="77777777" w:rsidR="00EC7FDB" w:rsidRPr="005771AF" w:rsidRDefault="00AC7257" w:rsidP="003223D0">
      <w:pPr>
        <w:spacing w:after="0" w:line="240" w:lineRule="auto"/>
        <w:ind w:firstLine="720"/>
        <w:jc w:val="both"/>
        <w:rPr>
          <w:rFonts w:ascii="Times New Roman" w:hAnsi="Times New Roman" w:cs="Times New Roman"/>
          <w:color w:val="000000"/>
          <w:sz w:val="24"/>
          <w:szCs w:val="24"/>
          <w:lang w:val="sr-Cyrl-RS"/>
        </w:rPr>
      </w:pPr>
      <w:r w:rsidRPr="005771AF">
        <w:rPr>
          <w:rFonts w:ascii="Times New Roman" w:hAnsi="Times New Roman" w:cs="Times New Roman"/>
          <w:sz w:val="24"/>
          <w:szCs w:val="24"/>
          <w:lang w:val="sr-Cyrl-RS"/>
        </w:rPr>
        <w:t xml:space="preserve">У циљу утврђивања могућности увођења оквира компетенција потребних за рад запослених у органима АП и ЈЛС у оквиру пројекта “Управљање људским ресурсима у локалној самоправи – фаза 2“, који у Републици Србији спроводи Савет Европе заједно са пројектним партнерима, Министарством државне управе и локалне самоуправе и Сталном конференцијом градова и општина, </w:t>
      </w:r>
      <w:r w:rsidRPr="005771AF">
        <w:rPr>
          <w:rFonts w:ascii="Times New Roman" w:hAnsi="Times New Roman" w:cs="Times New Roman"/>
          <w:sz w:val="24"/>
          <w:szCs w:val="24"/>
        </w:rPr>
        <w:t>спроведена</w:t>
      </w:r>
      <w:r w:rsidRPr="005771AF">
        <w:rPr>
          <w:rFonts w:ascii="Times New Roman" w:hAnsi="Times New Roman" w:cs="Times New Roman"/>
          <w:sz w:val="24"/>
          <w:szCs w:val="24"/>
          <w:lang w:val="sr-Cyrl-RS"/>
        </w:rPr>
        <w:t xml:space="preserve"> је</w:t>
      </w:r>
      <w:r w:rsidRPr="005771AF">
        <w:rPr>
          <w:rFonts w:ascii="Times New Roman" w:hAnsi="Times New Roman" w:cs="Times New Roman"/>
          <w:sz w:val="24"/>
          <w:szCs w:val="24"/>
        </w:rPr>
        <w:t xml:space="preserve"> анализа применљивости система компетенција на државном нивоу на органе АП и ЈЛС.</w:t>
      </w:r>
      <w:r w:rsidRPr="005771AF">
        <w:rPr>
          <w:rFonts w:ascii="Times New Roman" w:hAnsi="Times New Roman" w:cs="Times New Roman"/>
          <w:sz w:val="24"/>
          <w:szCs w:val="24"/>
          <w:lang w:val="sr-Cyrl-RS"/>
        </w:rPr>
        <w:t xml:space="preserve"> Ова анализа је показала да се </w:t>
      </w:r>
      <w:r w:rsidRPr="005771AF">
        <w:rPr>
          <w:rFonts w:ascii="Times New Roman" w:hAnsi="Times New Roman" w:cs="Times New Roman"/>
          <w:sz w:val="24"/>
          <w:szCs w:val="24"/>
        </w:rPr>
        <w:t>оквир компетенција може применити на локалном нивоу власти уз одређена прилагођавања потребама тих органа и њиховим надлежностима</w:t>
      </w:r>
      <w:r w:rsidRPr="005771AF">
        <w:rPr>
          <w:rFonts w:ascii="Times New Roman" w:hAnsi="Times New Roman" w:cs="Times New Roman"/>
          <w:sz w:val="24"/>
          <w:szCs w:val="24"/>
          <w:lang w:val="sr-Cyrl-RS"/>
        </w:rPr>
        <w:t xml:space="preserve"> </w:t>
      </w:r>
      <w:r w:rsidRPr="005771AF">
        <w:rPr>
          <w:rFonts w:ascii="Times New Roman" w:hAnsi="Times New Roman" w:cs="Times New Roman"/>
          <w:color w:val="000000"/>
          <w:sz w:val="24"/>
          <w:szCs w:val="24"/>
          <w:lang w:val="sr-Cyrl-RS"/>
        </w:rPr>
        <w:t xml:space="preserve">(изворни и поверени послови). </w:t>
      </w:r>
    </w:p>
    <w:p w14:paraId="1D8EB002" w14:textId="77777777" w:rsidR="00FF0FB1" w:rsidRPr="005771AF" w:rsidRDefault="00FF0FB1" w:rsidP="003223D0">
      <w:pPr>
        <w:spacing w:after="0" w:line="240" w:lineRule="auto"/>
        <w:ind w:firstLine="720"/>
        <w:jc w:val="both"/>
        <w:rPr>
          <w:rFonts w:ascii="Times New Roman" w:hAnsi="Times New Roman" w:cs="Times New Roman"/>
          <w:color w:val="000000"/>
          <w:sz w:val="24"/>
          <w:szCs w:val="24"/>
          <w:lang w:val="sr-Cyrl-RS"/>
        </w:rPr>
      </w:pPr>
      <w:r w:rsidRPr="005771AF">
        <w:rPr>
          <w:rFonts w:ascii="Times New Roman" w:eastAsia="Times New Roman" w:hAnsi="Times New Roman" w:cs="Times New Roman"/>
          <w:sz w:val="24"/>
          <w:szCs w:val="24"/>
          <w:lang w:val="sr-Cyrl-RS" w:eastAsia="ar-SA"/>
        </w:rPr>
        <w:t xml:space="preserve">Анализа стања, кроз пројекат Савета Европе „Управљање људским ресурсима у локалној самоуправи – фаза 2“ коришћењем индекса за УЉР који је развила Стална конференција градова и општина, указују да </w:t>
      </w:r>
      <w:r w:rsidRPr="005771AF">
        <w:rPr>
          <w:rFonts w:ascii="Times New Roman" w:eastAsia="Times New Roman" w:hAnsi="Times New Roman" w:cs="Times New Roman"/>
          <w:bCs/>
          <w:sz w:val="24"/>
          <w:szCs w:val="24"/>
          <w:lang w:val="sr-Cyrl-RS" w:eastAsia="ar-SA"/>
        </w:rPr>
        <w:t>око</w:t>
      </w:r>
      <w:r w:rsidRPr="005771AF">
        <w:rPr>
          <w:rFonts w:ascii="Times New Roman" w:eastAsia="Times New Roman" w:hAnsi="Times New Roman" w:cs="Times New Roman"/>
          <w:bCs/>
          <w:sz w:val="24"/>
          <w:szCs w:val="24"/>
          <w:lang w:eastAsia="ar-SA"/>
        </w:rPr>
        <w:t xml:space="preserve"> 64%</w:t>
      </w:r>
      <w:r w:rsidRPr="005771AF" w:rsidDel="00536380">
        <w:rPr>
          <w:rFonts w:ascii="Times New Roman" w:eastAsia="Times New Roman" w:hAnsi="Times New Roman" w:cs="Times New Roman"/>
          <w:sz w:val="24"/>
          <w:szCs w:val="24"/>
          <w:lang w:eastAsia="ar-SA"/>
        </w:rPr>
        <w:t xml:space="preserve"> </w:t>
      </w:r>
      <w:r w:rsidRPr="005771AF">
        <w:rPr>
          <w:rFonts w:ascii="Times New Roman" w:eastAsia="Times New Roman" w:hAnsi="Times New Roman" w:cs="Times New Roman"/>
          <w:bCs/>
          <w:sz w:val="24"/>
          <w:szCs w:val="24"/>
          <w:lang w:val="sr-Cyrl-RS" w:eastAsia="ar-SA"/>
        </w:rPr>
        <w:t xml:space="preserve">ЈЛС има потпуно задовољавајућу кадровску структуру везано за послове УЉР, а организациони и кадровски капацитети у формалном смислу су на прихватљивом нивоу, као и да је неопходно уложити напоре у подизање неопходних компетенција и мотивације запослених на тим местима. </w:t>
      </w:r>
      <w:r w:rsidRPr="005771AF">
        <w:rPr>
          <w:rFonts w:ascii="Times New Roman" w:eastAsia="Times New Roman" w:hAnsi="Times New Roman" w:cs="Times New Roman"/>
          <w:sz w:val="24"/>
          <w:szCs w:val="24"/>
          <w:lang w:val="sr-Cyrl-RS" w:eastAsia="ar-SA"/>
        </w:rPr>
        <w:t>Због комплексности реформских решења којима ће се систем компетенција у потпуности интегрисати у функције УЉР на локалном нивоу власти</w:t>
      </w:r>
      <w:r w:rsidR="00EC7FDB" w:rsidRPr="005771AF">
        <w:rPr>
          <w:rFonts w:ascii="Times New Roman" w:eastAsia="Times New Roman" w:hAnsi="Times New Roman" w:cs="Times New Roman"/>
          <w:sz w:val="24"/>
          <w:szCs w:val="24"/>
          <w:lang w:val="sr-Cyrl-RS" w:eastAsia="ar-SA"/>
        </w:rPr>
        <w:t>,</w:t>
      </w:r>
      <w:r w:rsidRPr="005771AF">
        <w:rPr>
          <w:rFonts w:ascii="Times New Roman" w:eastAsia="Times New Roman" w:hAnsi="Times New Roman" w:cs="Times New Roman"/>
          <w:sz w:val="24"/>
          <w:szCs w:val="24"/>
          <w:lang w:val="sr-Cyrl-RS" w:eastAsia="ar-SA"/>
        </w:rPr>
        <w:t xml:space="preserve"> као и чињенице да на локалном нивоу власти не </w:t>
      </w:r>
      <w:r w:rsidRPr="005771AF">
        <w:rPr>
          <w:rFonts w:ascii="Times New Roman" w:hAnsi="Times New Roman" w:cs="Times New Roman"/>
          <w:sz w:val="24"/>
          <w:szCs w:val="24"/>
        </w:rPr>
        <w:t xml:space="preserve">постоји централна јединица за људске ресурсе </w:t>
      </w:r>
      <w:r w:rsidR="00EC7FDB" w:rsidRPr="005771AF">
        <w:rPr>
          <w:rFonts w:ascii="Times New Roman" w:hAnsi="Times New Roman" w:cs="Times New Roman"/>
          <w:sz w:val="24"/>
          <w:szCs w:val="24"/>
          <w:lang w:val="sr-Cyrl-RS"/>
        </w:rPr>
        <w:t>као што је</w:t>
      </w:r>
      <w:r w:rsidRPr="005771AF">
        <w:rPr>
          <w:rFonts w:ascii="Times New Roman" w:hAnsi="Times New Roman" w:cs="Times New Roman"/>
          <w:sz w:val="24"/>
          <w:szCs w:val="24"/>
        </w:rPr>
        <w:t xml:space="preserve"> С</w:t>
      </w:r>
      <w:r w:rsidRPr="005771AF">
        <w:rPr>
          <w:rFonts w:ascii="Times New Roman" w:hAnsi="Times New Roman" w:cs="Times New Roman"/>
          <w:sz w:val="24"/>
          <w:szCs w:val="24"/>
          <w:lang w:val="sr-Cyrl-RS"/>
        </w:rPr>
        <w:t>лужб</w:t>
      </w:r>
      <w:r w:rsidR="00EC7FDB" w:rsidRPr="005771AF">
        <w:rPr>
          <w:rFonts w:ascii="Times New Roman" w:hAnsi="Times New Roman" w:cs="Times New Roman"/>
          <w:sz w:val="24"/>
          <w:szCs w:val="24"/>
          <w:lang w:val="sr-Cyrl-RS"/>
        </w:rPr>
        <w:t>а</w:t>
      </w:r>
      <w:r w:rsidRPr="005771AF">
        <w:rPr>
          <w:rFonts w:ascii="Times New Roman" w:hAnsi="Times New Roman" w:cs="Times New Roman"/>
          <w:sz w:val="24"/>
          <w:szCs w:val="24"/>
          <w:lang w:val="sr-Cyrl-RS"/>
        </w:rPr>
        <w:t xml:space="preserve"> Владе за управљање кадровима</w:t>
      </w:r>
      <w:r w:rsidR="00EC7FDB" w:rsidRPr="005771AF">
        <w:rPr>
          <w:rFonts w:ascii="Times New Roman" w:hAnsi="Times New Roman" w:cs="Times New Roman"/>
          <w:sz w:val="24"/>
          <w:szCs w:val="24"/>
          <w:lang w:val="sr-Cyrl-RS"/>
        </w:rPr>
        <w:t xml:space="preserve"> (у даљем текс</w:t>
      </w:r>
      <w:r w:rsidR="00393928">
        <w:rPr>
          <w:rFonts w:ascii="Times New Roman" w:hAnsi="Times New Roman" w:cs="Times New Roman"/>
          <w:sz w:val="24"/>
          <w:szCs w:val="24"/>
          <w:lang w:val="sr-Cyrl-RS"/>
        </w:rPr>
        <w:t>т</w:t>
      </w:r>
      <w:r w:rsidR="00EC7FDB" w:rsidRPr="005771AF">
        <w:rPr>
          <w:rFonts w:ascii="Times New Roman" w:hAnsi="Times New Roman" w:cs="Times New Roman"/>
          <w:sz w:val="24"/>
          <w:szCs w:val="24"/>
          <w:lang w:val="sr-Cyrl-RS"/>
        </w:rPr>
        <w:t>у: СУК)</w:t>
      </w:r>
      <w:r w:rsidRPr="005771AF">
        <w:rPr>
          <w:rFonts w:ascii="Times New Roman" w:hAnsi="Times New Roman" w:cs="Times New Roman"/>
          <w:sz w:val="24"/>
          <w:szCs w:val="24"/>
          <w:lang w:val="sr-Cyrl-RS"/>
        </w:rPr>
        <w:t xml:space="preserve">, предложеним одредбама је </w:t>
      </w:r>
      <w:r w:rsidR="001D5ABB" w:rsidRPr="005771AF">
        <w:rPr>
          <w:rFonts w:ascii="Times New Roman" w:hAnsi="Times New Roman" w:cs="Times New Roman"/>
          <w:sz w:val="24"/>
          <w:szCs w:val="24"/>
          <w:lang w:val="sr-Cyrl-RS"/>
        </w:rPr>
        <w:t xml:space="preserve">омогућена ближа </w:t>
      </w:r>
      <w:r w:rsidRPr="005771AF">
        <w:rPr>
          <w:rFonts w:ascii="Times New Roman" w:hAnsi="Times New Roman" w:cs="Times New Roman"/>
          <w:color w:val="000000"/>
          <w:sz w:val="24"/>
          <w:szCs w:val="24"/>
          <w:lang w:val="sr-Cyrl-RS"/>
        </w:rPr>
        <w:t>сарадњ</w:t>
      </w:r>
      <w:r w:rsidR="001D5ABB" w:rsidRPr="005771AF">
        <w:rPr>
          <w:rFonts w:ascii="Times New Roman" w:hAnsi="Times New Roman" w:cs="Times New Roman"/>
          <w:color w:val="000000"/>
          <w:sz w:val="24"/>
          <w:szCs w:val="24"/>
          <w:lang w:val="sr-Cyrl-RS"/>
        </w:rPr>
        <w:t>а</w:t>
      </w:r>
      <w:r w:rsidRPr="005771AF">
        <w:rPr>
          <w:rFonts w:ascii="Times New Roman" w:hAnsi="Times New Roman" w:cs="Times New Roman"/>
          <w:color w:val="000000"/>
          <w:sz w:val="24"/>
          <w:szCs w:val="24"/>
          <w:lang w:val="sr-Cyrl-RS"/>
        </w:rPr>
        <w:t xml:space="preserve"> јединица локалне самоуправе са </w:t>
      </w:r>
      <w:r w:rsidR="00EC7FDB" w:rsidRPr="005771AF">
        <w:rPr>
          <w:rFonts w:ascii="Times New Roman" w:hAnsi="Times New Roman" w:cs="Times New Roman"/>
          <w:color w:val="000000"/>
          <w:sz w:val="24"/>
          <w:szCs w:val="24"/>
          <w:lang w:val="sr-Cyrl-RS"/>
        </w:rPr>
        <w:t>СУК-ом</w:t>
      </w:r>
      <w:r w:rsidRPr="005771AF">
        <w:rPr>
          <w:rFonts w:ascii="Times New Roman" w:hAnsi="Times New Roman" w:cs="Times New Roman"/>
          <w:color w:val="000000"/>
          <w:sz w:val="24"/>
          <w:szCs w:val="24"/>
          <w:lang w:val="sr-Cyrl-RS"/>
        </w:rPr>
        <w:t xml:space="preserve"> како у погледу стручне тако и у погледу саветодавне помоћи у примени овог закона и других прописа, посебно у поступку правилног одређивања компетенција за обављање послова радног места. С тим у вези, урађена је Анализа могуће улоге и подршке СУК-а имплементацији оквира компетенција којом су утврђене претпоставке за укључивање ове службе у пружању шире подршке свеобухватном процесу интегрисања система компетенција. Једна од основних претпоставки за пружање адекватне подршке и помоћи у овој првој фази имплементације </w:t>
      </w:r>
      <w:r w:rsidR="00EC7FDB" w:rsidRPr="005771AF">
        <w:rPr>
          <w:rFonts w:ascii="Times New Roman" w:hAnsi="Times New Roman" w:cs="Times New Roman"/>
          <w:color w:val="000000"/>
          <w:sz w:val="24"/>
          <w:szCs w:val="24"/>
          <w:lang w:val="sr-Cyrl-RS"/>
        </w:rPr>
        <w:t xml:space="preserve">оквира компетенција </w:t>
      </w:r>
      <w:r w:rsidRPr="005771AF">
        <w:rPr>
          <w:rFonts w:ascii="Times New Roman" w:hAnsi="Times New Roman" w:cs="Times New Roman"/>
          <w:color w:val="000000"/>
          <w:sz w:val="24"/>
          <w:szCs w:val="24"/>
          <w:lang w:val="sr-Cyrl-RS"/>
        </w:rPr>
        <w:t>односи се на јачање капацитета СУК-а, односно Одсека за анализу радних места и планирање кадрова, кроз повећање броја запослених</w:t>
      </w:r>
      <w:r w:rsidR="00EC7FDB" w:rsidRPr="005771AF">
        <w:rPr>
          <w:rFonts w:ascii="Times New Roman" w:hAnsi="Times New Roman" w:cs="Times New Roman"/>
          <w:color w:val="000000"/>
          <w:sz w:val="24"/>
          <w:szCs w:val="24"/>
          <w:lang w:val="sr-Cyrl-RS"/>
        </w:rPr>
        <w:t>.</w:t>
      </w:r>
      <w:r w:rsidRPr="005771AF">
        <w:rPr>
          <w:rFonts w:ascii="Times New Roman" w:hAnsi="Times New Roman" w:cs="Times New Roman"/>
          <w:color w:val="000000"/>
          <w:sz w:val="24"/>
          <w:szCs w:val="24"/>
          <w:lang w:val="sr-Cyrl-RS"/>
        </w:rPr>
        <w:t xml:space="preserve"> </w:t>
      </w:r>
    </w:p>
    <w:p w14:paraId="0602F141" w14:textId="77777777" w:rsidR="00EC7FDB" w:rsidRPr="005771AF" w:rsidRDefault="00C60EB4" w:rsidP="00EC7FDB">
      <w:pPr>
        <w:numPr>
          <w:ilvl w:val="0"/>
          <w:numId w:val="3"/>
        </w:numPr>
        <w:shd w:val="clear" w:color="auto" w:fill="C6D9F1" w:themeFill="text2" w:themeFillTint="33"/>
        <w:spacing w:before="240" w:after="0" w:line="276" w:lineRule="auto"/>
        <w:jc w:val="both"/>
        <w:rPr>
          <w:rFonts w:ascii="Times New Roman" w:hAnsi="Times New Roman" w:cs="Times New Roman"/>
          <w:sz w:val="24"/>
          <w:szCs w:val="24"/>
        </w:rPr>
      </w:pPr>
      <w:r w:rsidRPr="005771AF">
        <w:rPr>
          <w:rFonts w:ascii="Times New Roman" w:hAnsi="Times New Roman" w:cs="Times New Roman"/>
          <w:sz w:val="24"/>
          <w:szCs w:val="24"/>
        </w:rPr>
        <w:t xml:space="preserve">Која опција је изабрана </w:t>
      </w:r>
      <w:r w:rsidR="006767DE" w:rsidRPr="005771AF">
        <w:rPr>
          <w:rFonts w:ascii="Times New Roman" w:hAnsi="Times New Roman" w:cs="Times New Roman"/>
          <w:sz w:val="24"/>
          <w:szCs w:val="24"/>
        </w:rPr>
        <w:t xml:space="preserve">за спровођење </w:t>
      </w:r>
      <w:r w:rsidRPr="005771AF">
        <w:rPr>
          <w:rFonts w:ascii="Times New Roman" w:hAnsi="Times New Roman" w:cs="Times New Roman"/>
          <w:sz w:val="24"/>
          <w:szCs w:val="24"/>
        </w:rPr>
        <w:t>и на основу чега је процењено да ће се</w:t>
      </w:r>
      <w:r w:rsidR="006767DE" w:rsidRPr="005771AF">
        <w:rPr>
          <w:rFonts w:ascii="Times New Roman" w:hAnsi="Times New Roman" w:cs="Times New Roman"/>
          <w:sz w:val="24"/>
          <w:szCs w:val="24"/>
        </w:rPr>
        <w:t xml:space="preserve"> том опцијом постићи жељена промена и</w:t>
      </w:r>
      <w:r w:rsidRPr="005771AF">
        <w:rPr>
          <w:rFonts w:ascii="Times New Roman" w:hAnsi="Times New Roman" w:cs="Times New Roman"/>
          <w:sz w:val="24"/>
          <w:szCs w:val="24"/>
          <w:lang w:val="ru-RU"/>
        </w:rPr>
        <w:t xml:space="preserve"> остварење утврђених циљева</w:t>
      </w:r>
      <w:r w:rsidR="006767DE" w:rsidRPr="005771AF">
        <w:rPr>
          <w:rFonts w:ascii="Times New Roman" w:hAnsi="Times New Roman" w:cs="Times New Roman"/>
          <w:sz w:val="24"/>
          <w:szCs w:val="24"/>
          <w:lang w:val="ru-RU"/>
        </w:rPr>
        <w:t>?</w:t>
      </w:r>
    </w:p>
    <w:p w14:paraId="39EE0AC1" w14:textId="77777777" w:rsidR="00F439F3" w:rsidRPr="005771AF" w:rsidRDefault="001D5ABB" w:rsidP="003223D0">
      <w:pPr>
        <w:spacing w:after="0" w:line="240" w:lineRule="auto"/>
        <w:ind w:firstLine="720"/>
        <w:jc w:val="both"/>
        <w:rPr>
          <w:rFonts w:ascii="Times New Roman" w:hAnsi="Times New Roman" w:cs="Times New Roman"/>
          <w:sz w:val="24"/>
          <w:szCs w:val="24"/>
        </w:rPr>
      </w:pPr>
      <w:r w:rsidRPr="005771AF">
        <w:rPr>
          <w:rFonts w:ascii="Times New Roman" w:hAnsi="Times New Roman" w:cs="Times New Roman"/>
          <w:sz w:val="24"/>
          <w:szCs w:val="24"/>
          <w:lang w:val="ru-RU"/>
        </w:rPr>
        <w:t>Ради увођења система компетенција у област управљања људским ресурима у службенички систем на нивоу аутономних покрајина и јединица локалне самоуправе, потребно је изменити Закон о запосленима у</w:t>
      </w:r>
      <w:r w:rsidR="00EC7FDB" w:rsidRPr="005771AF">
        <w:rPr>
          <w:rFonts w:ascii="Times New Roman" w:hAnsi="Times New Roman" w:cs="Times New Roman"/>
          <w:sz w:val="24"/>
          <w:szCs w:val="24"/>
          <w:lang w:val="ru-RU"/>
        </w:rPr>
        <w:t xml:space="preserve"> аутономним покрајинама и јединицама лок</w:t>
      </w:r>
      <w:r w:rsidR="002C2574" w:rsidRPr="005771AF">
        <w:rPr>
          <w:rFonts w:ascii="Times New Roman" w:hAnsi="Times New Roman" w:cs="Times New Roman"/>
          <w:sz w:val="24"/>
          <w:szCs w:val="24"/>
          <w:lang w:val="ru-RU"/>
        </w:rPr>
        <w:t>алне самоупаве</w:t>
      </w:r>
      <w:r w:rsidR="00A13263" w:rsidRPr="005771AF">
        <w:rPr>
          <w:rFonts w:ascii="Times New Roman" w:hAnsi="Times New Roman" w:cs="Times New Roman"/>
          <w:sz w:val="24"/>
          <w:szCs w:val="24"/>
          <w:lang w:val="ru-RU"/>
        </w:rPr>
        <w:t>.</w:t>
      </w:r>
      <w:r w:rsidR="00845D49" w:rsidRPr="005771AF">
        <w:rPr>
          <w:rFonts w:ascii="Times New Roman" w:hAnsi="Times New Roman" w:cs="Times New Roman"/>
          <w:sz w:val="24"/>
          <w:szCs w:val="24"/>
          <w:lang w:val="ru-RU"/>
        </w:rPr>
        <w:t xml:space="preserve"> Наиме, ова област је уређена Законом и измене и допуне истог, су једина опција којом се постиже жељена промена.</w:t>
      </w:r>
    </w:p>
    <w:p w14:paraId="7C1F542B" w14:textId="77777777" w:rsidR="004628AD" w:rsidRPr="005771AF" w:rsidRDefault="004628AD" w:rsidP="003223D0">
      <w:pPr>
        <w:spacing w:after="200" w:line="276" w:lineRule="auto"/>
        <w:rPr>
          <w:rFonts w:ascii="Times New Roman" w:hAnsi="Times New Roman" w:cs="Times New Roman"/>
          <w:b/>
          <w:sz w:val="24"/>
          <w:szCs w:val="24"/>
          <w:u w:val="single"/>
          <w:lang w:val="sr-Cyrl-RS"/>
        </w:rPr>
      </w:pPr>
      <w:r w:rsidRPr="005771AF">
        <w:rPr>
          <w:rFonts w:ascii="Times New Roman" w:hAnsi="Times New Roman" w:cs="Times New Roman"/>
          <w:sz w:val="24"/>
          <w:szCs w:val="24"/>
        </w:rPr>
        <w:br w:type="page"/>
      </w:r>
    </w:p>
    <w:p w14:paraId="58ECEF74" w14:textId="77777777" w:rsidR="00B65272" w:rsidRPr="00C73B16" w:rsidRDefault="00B65272" w:rsidP="00B65272">
      <w:pPr>
        <w:spacing w:before="240" w:line="276" w:lineRule="auto"/>
        <w:jc w:val="right"/>
        <w:rPr>
          <w:rFonts w:ascii="Times New Roman" w:hAnsi="Times New Roman" w:cs="Times New Roman"/>
          <w:b/>
          <w:sz w:val="24"/>
          <w:szCs w:val="24"/>
          <w:u w:val="single"/>
        </w:rPr>
      </w:pPr>
      <w:r w:rsidRPr="00C73B16">
        <w:rPr>
          <w:rFonts w:ascii="Times New Roman" w:hAnsi="Times New Roman" w:cs="Times New Roman"/>
          <w:b/>
          <w:sz w:val="24"/>
          <w:szCs w:val="24"/>
          <w:u w:val="single"/>
        </w:rPr>
        <w:t>ПРИЛОГ 5:</w:t>
      </w:r>
    </w:p>
    <w:p w14:paraId="14AB1C78" w14:textId="77777777" w:rsidR="00B65272" w:rsidRPr="00C73B16" w:rsidRDefault="00B65272" w:rsidP="00B65272">
      <w:pPr>
        <w:spacing w:before="240" w:line="276" w:lineRule="auto"/>
        <w:rPr>
          <w:rFonts w:ascii="Times New Roman" w:hAnsi="Times New Roman" w:cs="Times New Roman"/>
          <w:sz w:val="24"/>
          <w:szCs w:val="24"/>
        </w:rPr>
      </w:pPr>
    </w:p>
    <w:p w14:paraId="036FED95" w14:textId="77777777" w:rsidR="00B65272" w:rsidRPr="00C73B16" w:rsidRDefault="00B65272" w:rsidP="00B65272">
      <w:pPr>
        <w:shd w:val="clear" w:color="auto" w:fill="C6D9F1" w:themeFill="text2" w:themeFillTint="33"/>
        <w:spacing w:before="240" w:line="276" w:lineRule="auto"/>
        <w:jc w:val="center"/>
        <w:rPr>
          <w:rFonts w:ascii="Times New Roman" w:hAnsi="Times New Roman" w:cs="Times New Roman"/>
          <w:b/>
          <w:sz w:val="24"/>
          <w:szCs w:val="24"/>
        </w:rPr>
      </w:pPr>
      <w:r w:rsidRPr="00C73B16">
        <w:rPr>
          <w:rFonts w:ascii="Times New Roman" w:hAnsi="Times New Roman" w:cs="Times New Roman"/>
          <w:b/>
          <w:sz w:val="24"/>
          <w:szCs w:val="24"/>
        </w:rPr>
        <w:t>Кључна питања за анализу финансијских ефеката</w:t>
      </w:r>
    </w:p>
    <w:p w14:paraId="77FA1344" w14:textId="77777777" w:rsidR="00B65272" w:rsidRPr="00730739" w:rsidRDefault="00B65272" w:rsidP="00B65272">
      <w:pPr>
        <w:numPr>
          <w:ilvl w:val="0"/>
          <w:numId w:val="4"/>
        </w:numPr>
        <w:shd w:val="clear" w:color="auto" w:fill="C6D9F1" w:themeFill="text2" w:themeFillTint="33"/>
        <w:spacing w:before="240" w:after="0" w:line="276" w:lineRule="auto"/>
        <w:jc w:val="both"/>
        <w:rPr>
          <w:rFonts w:ascii="Times New Roman" w:hAnsi="Times New Roman" w:cs="Times New Roman"/>
          <w:sz w:val="24"/>
          <w:szCs w:val="24"/>
        </w:rPr>
      </w:pPr>
      <w:r w:rsidRPr="00C73B16">
        <w:rPr>
          <w:rFonts w:ascii="Times New Roman" w:hAnsi="Times New Roman" w:cs="Times New Roman"/>
          <w:sz w:val="24"/>
          <w:szCs w:val="24"/>
        </w:rPr>
        <w:t xml:space="preserve">Какве ће ефекте изабранa опцијa имати на јавне приходе и расходе у средњем и дугом року? </w:t>
      </w:r>
    </w:p>
    <w:p w14:paraId="4FC20300" w14:textId="191EAFE7" w:rsidR="00B65272" w:rsidRPr="00730739" w:rsidRDefault="00B65272" w:rsidP="00B65272">
      <w:pPr>
        <w:spacing w:after="0" w:line="240" w:lineRule="auto"/>
        <w:ind w:firstLine="720"/>
        <w:jc w:val="both"/>
        <w:rPr>
          <w:rFonts w:ascii="Times New Roman" w:hAnsi="Times New Roman" w:cs="Times New Roman"/>
          <w:sz w:val="24"/>
          <w:szCs w:val="24"/>
          <w:lang w:val="ru-RU"/>
        </w:rPr>
      </w:pPr>
      <w:r w:rsidRPr="00730739">
        <w:rPr>
          <w:rFonts w:ascii="Times New Roman" w:hAnsi="Times New Roman" w:cs="Times New Roman"/>
          <w:sz w:val="24"/>
          <w:szCs w:val="24"/>
          <w:lang w:val="ru-RU"/>
        </w:rPr>
        <w:t xml:space="preserve">Због проширеног обима надлежности који се предвиђа </w:t>
      </w:r>
      <w:r w:rsidR="00142BC5">
        <w:rPr>
          <w:rFonts w:ascii="Times New Roman" w:eastAsia="Times New Roman" w:hAnsi="Times New Roman" w:cs="Times New Roman"/>
          <w:sz w:val="24"/>
          <w:szCs w:val="24"/>
          <w:lang w:val="sr-Cyrl-RS" w:eastAsia="ar-SA"/>
        </w:rPr>
        <w:t>Предлог</w:t>
      </w:r>
      <w:r w:rsidRPr="00730739">
        <w:rPr>
          <w:rFonts w:ascii="Times New Roman" w:hAnsi="Times New Roman" w:cs="Times New Roman"/>
          <w:sz w:val="24"/>
          <w:szCs w:val="24"/>
          <w:lang w:val="ru-RU"/>
        </w:rPr>
        <w:t xml:space="preserve">ом закона за Службу за управљање кадровима, потребно је </w:t>
      </w:r>
      <w:r w:rsidRPr="00730739">
        <w:rPr>
          <w:rFonts w:ascii="Times New Roman" w:eastAsia="Calibri" w:hAnsi="Times New Roman" w:cs="Times New Roman"/>
          <w:sz w:val="24"/>
          <w:szCs w:val="24"/>
          <w:lang w:val="ru-RU"/>
        </w:rPr>
        <w:t xml:space="preserve">ојачати капацитете Службе за управљање кадровима и </w:t>
      </w:r>
      <w:r w:rsidRPr="00730739">
        <w:rPr>
          <w:rFonts w:ascii="Times New Roman" w:hAnsi="Times New Roman" w:cs="Times New Roman"/>
          <w:sz w:val="24"/>
          <w:szCs w:val="24"/>
          <w:lang w:val="ru-RU"/>
        </w:rPr>
        <w:t>потребно је  повећање броја запослених за 3 извршиоца и то: у звању самостални саветник 1. у звању саветник 1. и у звању млађи саветник 1. који би били распоређени у организационој јединици надлежној за спровођење предложених одредби закона (</w:t>
      </w:r>
      <w:r w:rsidRPr="00730739">
        <w:rPr>
          <w:rFonts w:ascii="Times New Roman" w:hAnsi="Times New Roman" w:cs="Times New Roman"/>
          <w:sz w:val="24"/>
          <w:szCs w:val="24"/>
        </w:rPr>
        <w:t xml:space="preserve">0002 </w:t>
      </w:r>
      <w:r w:rsidRPr="00730739">
        <w:rPr>
          <w:rFonts w:ascii="Times New Roman" w:hAnsi="Times New Roman" w:cs="Times New Roman"/>
          <w:sz w:val="24"/>
          <w:szCs w:val="24"/>
          <w:lang w:val="sr-Cyrl-RS"/>
        </w:rPr>
        <w:t xml:space="preserve">Програмска активност – Подршка развоју функције управљања људским ресурсима, </w:t>
      </w:r>
      <w:r w:rsidRPr="00730739">
        <w:rPr>
          <w:rFonts w:ascii="Times New Roman" w:hAnsi="Times New Roman" w:cs="Times New Roman"/>
          <w:sz w:val="24"/>
          <w:szCs w:val="24"/>
          <w:lang w:val="ru-RU"/>
        </w:rPr>
        <w:t>Одсек за анализу радних места и планирање кадрова), чиме ће се повећати расходи из буџета у средњем и дугом року.</w:t>
      </w:r>
    </w:p>
    <w:p w14:paraId="60F9F509" w14:textId="77777777" w:rsidR="00B65272" w:rsidRDefault="00B65272" w:rsidP="00B65272">
      <w:pPr>
        <w:numPr>
          <w:ilvl w:val="0"/>
          <w:numId w:val="4"/>
        </w:numPr>
        <w:shd w:val="clear" w:color="auto" w:fill="C6D9F1" w:themeFill="text2" w:themeFillTint="33"/>
        <w:spacing w:before="240" w:after="0" w:line="276" w:lineRule="auto"/>
        <w:jc w:val="both"/>
        <w:rPr>
          <w:rFonts w:ascii="Times New Roman" w:hAnsi="Times New Roman" w:cs="Times New Roman"/>
          <w:sz w:val="24"/>
          <w:szCs w:val="24"/>
        </w:rPr>
      </w:pPr>
      <w:r w:rsidRPr="00C73B16">
        <w:rPr>
          <w:rFonts w:ascii="Times New Roman" w:hAnsi="Times New Roman" w:cs="Times New Roman"/>
          <w:sz w:val="24"/>
          <w:szCs w:val="24"/>
        </w:rPr>
        <w:t xml:space="preserve">Да ли је финансијске ресурсе за спровођење </w:t>
      </w:r>
      <w:r w:rsidRPr="00C73B16">
        <w:rPr>
          <w:rFonts w:ascii="Times New Roman" w:hAnsi="Times New Roman" w:cs="Times New Roman"/>
          <w:sz w:val="24"/>
          <w:szCs w:val="24"/>
          <w:lang w:val="sr-Cyrl-RS"/>
        </w:rPr>
        <w:t>изабране опције</w:t>
      </w:r>
      <w:r w:rsidRPr="00C73B16">
        <w:rPr>
          <w:rFonts w:ascii="Times New Roman" w:hAnsi="Times New Roman" w:cs="Times New Roman"/>
          <w:sz w:val="24"/>
          <w:szCs w:val="24"/>
        </w:rPr>
        <w:t xml:space="preserve"> потребно обезбедити у буџету, или из других извора финансирања и којих?</w:t>
      </w:r>
    </w:p>
    <w:p w14:paraId="703A3288" w14:textId="72240DCB" w:rsidR="00B65272" w:rsidRPr="00730739" w:rsidRDefault="00B65272" w:rsidP="00B65272">
      <w:pPr>
        <w:spacing w:after="0" w:line="240" w:lineRule="auto"/>
        <w:ind w:firstLine="720"/>
        <w:jc w:val="both"/>
        <w:rPr>
          <w:rFonts w:ascii="Times New Roman" w:hAnsi="Times New Roman" w:cs="Times New Roman"/>
          <w:sz w:val="24"/>
          <w:szCs w:val="24"/>
          <w:lang w:val="sr-Cyrl-RS"/>
        </w:rPr>
      </w:pPr>
      <w:r w:rsidRPr="00730739">
        <w:rPr>
          <w:rFonts w:ascii="Times New Roman" w:hAnsi="Times New Roman" w:cs="Times New Roman"/>
          <w:sz w:val="24"/>
          <w:szCs w:val="24"/>
          <w:lang w:val="ru-RU"/>
        </w:rPr>
        <w:t xml:space="preserve">Финансијске ресурсе за спровођење изабране опције потребно је обезбедити у буџету, а у погледу процењених трошкова </w:t>
      </w:r>
      <w:r w:rsidRPr="00730739">
        <w:rPr>
          <w:rFonts w:ascii="Times New Roman" w:hAnsi="Times New Roman" w:cs="Times New Roman"/>
          <w:sz w:val="24"/>
          <w:szCs w:val="24"/>
          <w:lang w:val="sr-Cyrl-CS"/>
        </w:rPr>
        <w:t xml:space="preserve">примене одредби </w:t>
      </w:r>
      <w:r w:rsidR="00142BC5">
        <w:rPr>
          <w:rFonts w:ascii="Times New Roman" w:eastAsia="Times New Roman" w:hAnsi="Times New Roman" w:cs="Times New Roman"/>
          <w:sz w:val="24"/>
          <w:szCs w:val="24"/>
          <w:lang w:val="sr-Cyrl-RS" w:eastAsia="ar-SA"/>
        </w:rPr>
        <w:t>Предлог</w:t>
      </w:r>
      <w:r w:rsidRPr="00730739">
        <w:rPr>
          <w:rFonts w:ascii="Times New Roman" w:hAnsi="Times New Roman" w:cs="Times New Roman"/>
          <w:sz w:val="24"/>
          <w:szCs w:val="24"/>
          <w:lang w:val="sr-Cyrl-CS"/>
        </w:rPr>
        <w:t>а закона, потребно је обезбедити додатна финансијска средства за наредне две буџетске године,  за 2022. годину у износу од 3.360.000,00 динара, а за 2023. годину 3.55</w:t>
      </w:r>
      <w:r w:rsidRPr="00730739">
        <w:rPr>
          <w:rFonts w:ascii="Times New Roman" w:hAnsi="Times New Roman" w:cs="Times New Roman"/>
          <w:sz w:val="24"/>
          <w:szCs w:val="24"/>
        </w:rPr>
        <w:t>2</w:t>
      </w:r>
      <w:r w:rsidRPr="00730739">
        <w:rPr>
          <w:rFonts w:ascii="Times New Roman" w:hAnsi="Times New Roman" w:cs="Times New Roman"/>
          <w:sz w:val="24"/>
          <w:szCs w:val="24"/>
          <w:lang w:val="sr-Cyrl-CS"/>
        </w:rPr>
        <w:t xml:space="preserve">.000,00 динара на </w:t>
      </w:r>
      <w:r w:rsidRPr="00730739">
        <w:rPr>
          <w:rFonts w:ascii="Times New Roman" w:hAnsi="Times New Roman" w:cs="Times New Roman"/>
          <w:sz w:val="24"/>
          <w:szCs w:val="24"/>
        </w:rPr>
        <w:t xml:space="preserve">0002 </w:t>
      </w:r>
      <w:r w:rsidRPr="00730739">
        <w:rPr>
          <w:rFonts w:ascii="Times New Roman" w:hAnsi="Times New Roman" w:cs="Times New Roman"/>
          <w:sz w:val="24"/>
          <w:szCs w:val="24"/>
          <w:lang w:val="sr-Cyrl-RS"/>
        </w:rPr>
        <w:t xml:space="preserve">Програмска активност – Подршка развоју функције управљања људским ресурсима. Обука службеника у АП и ЈЛС за </w:t>
      </w:r>
      <w:r w:rsidR="00BF32E6">
        <w:rPr>
          <w:rFonts w:ascii="Times New Roman" w:hAnsi="Times New Roman" w:cs="Times New Roman"/>
          <w:sz w:val="24"/>
          <w:szCs w:val="24"/>
          <w:lang w:val="sr-Cyrl-RS"/>
        </w:rPr>
        <w:t xml:space="preserve">примену система компетенција у области управљања људским ресурсима </w:t>
      </w:r>
      <w:r w:rsidRPr="00730739">
        <w:rPr>
          <w:rFonts w:ascii="Times New Roman" w:hAnsi="Times New Roman" w:cs="Times New Roman"/>
          <w:sz w:val="24"/>
          <w:szCs w:val="24"/>
          <w:lang w:val="sr-Cyrl-RS"/>
        </w:rPr>
        <w:t>а ће се спровести из донаторских средстава (Савет Европе)</w:t>
      </w:r>
      <w:r w:rsidR="00BF32E6">
        <w:rPr>
          <w:rFonts w:ascii="Times New Roman" w:hAnsi="Times New Roman" w:cs="Times New Roman"/>
          <w:sz w:val="24"/>
          <w:szCs w:val="24"/>
          <w:lang w:val="sr-Cyrl-RS"/>
        </w:rPr>
        <w:t xml:space="preserve">, која су планирана у износу од </w:t>
      </w:r>
      <w:r w:rsidRPr="00730739">
        <w:rPr>
          <w:rFonts w:ascii="Times New Roman" w:hAnsi="Times New Roman" w:cs="Times New Roman"/>
          <w:sz w:val="24"/>
          <w:szCs w:val="24"/>
          <w:lang w:val="sr-Cyrl-RS"/>
        </w:rPr>
        <w:t xml:space="preserve"> </w:t>
      </w:r>
      <w:r w:rsidR="00BF32E6">
        <w:rPr>
          <w:rFonts w:ascii="Times New Roman" w:hAnsi="Times New Roman" w:cs="Times New Roman"/>
          <w:sz w:val="24"/>
          <w:szCs w:val="24"/>
          <w:lang w:val="sr-Cyrl-RS"/>
        </w:rPr>
        <w:t>4.000.000,00 динара.</w:t>
      </w:r>
      <w:r w:rsidRPr="00730739">
        <w:rPr>
          <w:rFonts w:ascii="Times New Roman" w:hAnsi="Times New Roman" w:cs="Times New Roman"/>
          <w:sz w:val="24"/>
          <w:szCs w:val="24"/>
          <w:lang w:val="sr-Cyrl-RS"/>
        </w:rPr>
        <w:t>а.</w:t>
      </w:r>
      <w:r w:rsidR="00AB3DA5">
        <w:rPr>
          <w:rFonts w:ascii="Times New Roman" w:hAnsi="Times New Roman" w:cs="Times New Roman"/>
          <w:sz w:val="24"/>
          <w:szCs w:val="24"/>
          <w:lang w:val="sr-Cyrl-RS"/>
        </w:rPr>
        <w:t xml:space="preserve"> </w:t>
      </w:r>
    </w:p>
    <w:p w14:paraId="03B18A90" w14:textId="77777777" w:rsidR="00B65272" w:rsidRDefault="00B65272" w:rsidP="00B65272">
      <w:pPr>
        <w:numPr>
          <w:ilvl w:val="0"/>
          <w:numId w:val="4"/>
        </w:numPr>
        <w:shd w:val="clear" w:color="auto" w:fill="C6D9F1" w:themeFill="text2" w:themeFillTint="33"/>
        <w:spacing w:before="240" w:after="0" w:line="276" w:lineRule="auto"/>
        <w:jc w:val="both"/>
        <w:rPr>
          <w:rFonts w:ascii="Times New Roman" w:hAnsi="Times New Roman" w:cs="Times New Roman"/>
          <w:sz w:val="24"/>
          <w:szCs w:val="24"/>
        </w:rPr>
      </w:pPr>
      <w:r w:rsidRPr="00C73B16">
        <w:rPr>
          <w:rFonts w:ascii="Times New Roman" w:hAnsi="Times New Roman" w:cs="Times New Roman"/>
          <w:sz w:val="24"/>
          <w:szCs w:val="24"/>
        </w:rPr>
        <w:t>Как</w:t>
      </w:r>
      <w:r w:rsidRPr="00C73B16">
        <w:rPr>
          <w:rFonts w:ascii="Times New Roman" w:hAnsi="Times New Roman" w:cs="Times New Roman"/>
          <w:sz w:val="24"/>
          <w:szCs w:val="24"/>
          <w:lang w:val="sr-Cyrl-RS"/>
        </w:rPr>
        <w:t xml:space="preserve">о ће спровођење изабране опције утицати </w:t>
      </w:r>
      <w:proofErr w:type="gramStart"/>
      <w:r w:rsidRPr="00C73B16">
        <w:rPr>
          <w:rFonts w:ascii="Times New Roman" w:hAnsi="Times New Roman" w:cs="Times New Roman"/>
          <w:sz w:val="24"/>
          <w:szCs w:val="24"/>
          <w:lang w:val="sr-Cyrl-RS"/>
        </w:rPr>
        <w:t xml:space="preserve">на </w:t>
      </w:r>
      <w:r w:rsidRPr="00C73B16">
        <w:rPr>
          <w:rFonts w:ascii="Times New Roman" w:hAnsi="Times New Roman" w:cs="Times New Roman"/>
          <w:sz w:val="24"/>
          <w:szCs w:val="24"/>
        </w:rPr>
        <w:t xml:space="preserve"> међународне</w:t>
      </w:r>
      <w:proofErr w:type="gramEnd"/>
      <w:r w:rsidRPr="00C73B16">
        <w:rPr>
          <w:rFonts w:ascii="Times New Roman" w:hAnsi="Times New Roman" w:cs="Times New Roman"/>
          <w:sz w:val="24"/>
          <w:szCs w:val="24"/>
        </w:rPr>
        <w:t xml:space="preserve"> финансијске обавезе?</w:t>
      </w:r>
    </w:p>
    <w:p w14:paraId="4D1D733B" w14:textId="57E07121" w:rsidR="00B65272" w:rsidRPr="00C73B16" w:rsidRDefault="00B65272" w:rsidP="00B65272">
      <w:pPr>
        <w:spacing w:after="0" w:line="240" w:lineRule="auto"/>
        <w:ind w:firstLine="720"/>
        <w:jc w:val="both"/>
        <w:rPr>
          <w:rFonts w:ascii="Times New Roman" w:hAnsi="Times New Roman" w:cs="Times New Roman"/>
          <w:sz w:val="24"/>
          <w:szCs w:val="24"/>
          <w:lang w:val="sr-Cyrl-RS"/>
        </w:rPr>
      </w:pPr>
      <w:r w:rsidRPr="00C73B16">
        <w:rPr>
          <w:rFonts w:ascii="Times New Roman" w:hAnsi="Times New Roman" w:cs="Times New Roman"/>
          <w:sz w:val="24"/>
          <w:szCs w:val="24"/>
        </w:rPr>
        <w:t xml:space="preserve"> </w:t>
      </w:r>
      <w:r w:rsidRPr="00C73B16">
        <w:rPr>
          <w:rFonts w:ascii="Times New Roman" w:hAnsi="Times New Roman" w:cs="Times New Roman"/>
          <w:sz w:val="24"/>
          <w:szCs w:val="24"/>
          <w:lang w:val="sr-Cyrl-RS"/>
        </w:rPr>
        <w:t xml:space="preserve">Спровођење </w:t>
      </w:r>
      <w:r w:rsidR="00142BC5">
        <w:rPr>
          <w:rFonts w:ascii="Times New Roman" w:eastAsia="Times New Roman" w:hAnsi="Times New Roman" w:cs="Times New Roman"/>
          <w:sz w:val="24"/>
          <w:szCs w:val="24"/>
          <w:lang w:val="sr-Cyrl-RS" w:eastAsia="ar-SA"/>
        </w:rPr>
        <w:t>Предлог</w:t>
      </w:r>
      <w:r w:rsidRPr="00C73B16">
        <w:rPr>
          <w:rFonts w:ascii="Times New Roman" w:hAnsi="Times New Roman" w:cs="Times New Roman"/>
          <w:sz w:val="24"/>
          <w:szCs w:val="24"/>
          <w:lang w:val="sr-Cyrl-RS"/>
        </w:rPr>
        <w:t>а закона неће утицати на међународне финансијске обавезе, нити ће имати ефекте на расходе других институција.</w:t>
      </w:r>
    </w:p>
    <w:p w14:paraId="7DDA6BC2" w14:textId="77777777" w:rsidR="00B65272" w:rsidRDefault="00B65272" w:rsidP="00B65272">
      <w:pPr>
        <w:numPr>
          <w:ilvl w:val="0"/>
          <w:numId w:val="4"/>
        </w:numPr>
        <w:shd w:val="clear" w:color="auto" w:fill="C6D9F1" w:themeFill="text2" w:themeFillTint="33"/>
        <w:spacing w:before="240" w:after="0" w:line="276" w:lineRule="auto"/>
        <w:jc w:val="both"/>
        <w:rPr>
          <w:rFonts w:ascii="Times New Roman" w:hAnsi="Times New Roman" w:cs="Times New Roman"/>
          <w:sz w:val="24"/>
          <w:szCs w:val="24"/>
        </w:rPr>
      </w:pPr>
      <w:r w:rsidRPr="00C73B16">
        <w:rPr>
          <w:rFonts w:ascii="Times New Roman" w:hAnsi="Times New Roman" w:cs="Times New Roman"/>
          <w:sz w:val="24"/>
          <w:szCs w:val="24"/>
        </w:rPr>
        <w:t xml:space="preserve">Колики </w:t>
      </w:r>
      <w:r w:rsidRPr="00C73B16">
        <w:rPr>
          <w:rFonts w:ascii="Times New Roman" w:hAnsi="Times New Roman" w:cs="Times New Roman"/>
          <w:sz w:val="24"/>
          <w:szCs w:val="24"/>
          <w:lang w:val="sr-Cyrl-RS"/>
        </w:rPr>
        <w:t>су процењени</w:t>
      </w:r>
      <w:r w:rsidRPr="00C73B16">
        <w:rPr>
          <w:rFonts w:ascii="Times New Roman" w:hAnsi="Times New Roman" w:cs="Times New Roman"/>
          <w:sz w:val="24"/>
          <w:szCs w:val="24"/>
        </w:rPr>
        <w:t xml:space="preserve"> трошкови увођења промена који проистичу из спровођења </w:t>
      </w:r>
      <w:r w:rsidRPr="00C73B16">
        <w:rPr>
          <w:rFonts w:ascii="Times New Roman" w:hAnsi="Times New Roman" w:cs="Times New Roman"/>
          <w:sz w:val="24"/>
          <w:szCs w:val="24"/>
          <w:lang w:val="sr-Cyrl-RS"/>
        </w:rPr>
        <w:t>изабране опције</w:t>
      </w:r>
      <w:r w:rsidRPr="00C73B16">
        <w:rPr>
          <w:rFonts w:ascii="Times New Roman" w:hAnsi="Times New Roman" w:cs="Times New Roman"/>
          <w:sz w:val="24"/>
          <w:szCs w:val="24"/>
        </w:rPr>
        <w:t xml:space="preserve"> (оснивање нових институција, реструктурирање постојећих институција и обука државних службеника) исказани у категоријама капиталних трошкова, текућих трошкова и зарада? </w:t>
      </w:r>
    </w:p>
    <w:p w14:paraId="3F64DCB3" w14:textId="1A47E234" w:rsidR="00B65272" w:rsidRPr="00C73B16" w:rsidRDefault="00B65272" w:rsidP="00B65272">
      <w:pPr>
        <w:spacing w:after="0" w:line="276" w:lineRule="auto"/>
        <w:ind w:firstLine="720"/>
        <w:jc w:val="both"/>
        <w:rPr>
          <w:rFonts w:ascii="Times New Roman" w:hAnsi="Times New Roman" w:cs="Times New Roman"/>
          <w:sz w:val="24"/>
          <w:szCs w:val="24"/>
        </w:rPr>
      </w:pPr>
      <w:r>
        <w:rPr>
          <w:rFonts w:ascii="Times New Roman" w:hAnsi="Times New Roman" w:cs="Times New Roman"/>
          <w:sz w:val="24"/>
          <w:szCs w:val="24"/>
          <w:lang w:val="ru-RU"/>
        </w:rPr>
        <w:t>У</w:t>
      </w:r>
      <w:r w:rsidRPr="00730739">
        <w:rPr>
          <w:rFonts w:ascii="Times New Roman" w:hAnsi="Times New Roman" w:cs="Times New Roman"/>
          <w:sz w:val="24"/>
          <w:szCs w:val="24"/>
          <w:lang w:val="ru-RU"/>
        </w:rPr>
        <w:t xml:space="preserve"> погледу процењених трошкова </w:t>
      </w:r>
      <w:r w:rsidRPr="00730739">
        <w:rPr>
          <w:rFonts w:ascii="Times New Roman" w:hAnsi="Times New Roman" w:cs="Times New Roman"/>
          <w:sz w:val="24"/>
          <w:szCs w:val="24"/>
          <w:lang w:val="sr-Cyrl-CS"/>
        </w:rPr>
        <w:t xml:space="preserve">примене одредби </w:t>
      </w:r>
      <w:r w:rsidR="00142BC5">
        <w:rPr>
          <w:rFonts w:ascii="Times New Roman" w:eastAsia="Times New Roman" w:hAnsi="Times New Roman" w:cs="Times New Roman"/>
          <w:sz w:val="24"/>
          <w:szCs w:val="24"/>
          <w:lang w:val="sr-Cyrl-RS" w:eastAsia="ar-SA"/>
        </w:rPr>
        <w:t>Предлог</w:t>
      </w:r>
      <w:r w:rsidRPr="00730739">
        <w:rPr>
          <w:rFonts w:ascii="Times New Roman" w:hAnsi="Times New Roman" w:cs="Times New Roman"/>
          <w:sz w:val="24"/>
          <w:szCs w:val="24"/>
          <w:lang w:val="sr-Cyrl-CS"/>
        </w:rPr>
        <w:t>а закона, потребно је обезбедити додатна финансијска средства за наредне две буџетске године,  за 2022. годину у износу од 3.360.000,00 динара, а за 2023. годину 3.55</w:t>
      </w:r>
      <w:r w:rsidRPr="00730739">
        <w:rPr>
          <w:rFonts w:ascii="Times New Roman" w:hAnsi="Times New Roman" w:cs="Times New Roman"/>
          <w:sz w:val="24"/>
          <w:szCs w:val="24"/>
        </w:rPr>
        <w:t>2</w:t>
      </w:r>
      <w:r w:rsidRPr="00730739">
        <w:rPr>
          <w:rFonts w:ascii="Times New Roman" w:hAnsi="Times New Roman" w:cs="Times New Roman"/>
          <w:sz w:val="24"/>
          <w:szCs w:val="24"/>
          <w:lang w:val="sr-Cyrl-CS"/>
        </w:rPr>
        <w:t xml:space="preserve">.000,00 динара на </w:t>
      </w:r>
      <w:r w:rsidRPr="00730739">
        <w:rPr>
          <w:rFonts w:ascii="Times New Roman" w:hAnsi="Times New Roman" w:cs="Times New Roman"/>
          <w:sz w:val="24"/>
          <w:szCs w:val="24"/>
        </w:rPr>
        <w:t xml:space="preserve">0002 </w:t>
      </w:r>
      <w:r w:rsidRPr="00730739">
        <w:rPr>
          <w:rFonts w:ascii="Times New Roman" w:hAnsi="Times New Roman" w:cs="Times New Roman"/>
          <w:sz w:val="24"/>
          <w:szCs w:val="24"/>
          <w:lang w:val="sr-Cyrl-RS"/>
        </w:rPr>
        <w:t xml:space="preserve">Програмска активност – Подршка развоју функције управљања људским ресурсима. Обука службеника у АП и ЈЛС за </w:t>
      </w:r>
      <w:r w:rsidR="00BF32E6">
        <w:rPr>
          <w:rFonts w:ascii="Times New Roman" w:hAnsi="Times New Roman" w:cs="Times New Roman"/>
          <w:sz w:val="24"/>
          <w:szCs w:val="24"/>
          <w:lang w:val="sr-Cyrl-RS"/>
        </w:rPr>
        <w:t>примену система компетенција у области управљања људским ресурсима</w:t>
      </w:r>
      <w:r w:rsidRPr="00730739">
        <w:rPr>
          <w:rFonts w:ascii="Times New Roman" w:hAnsi="Times New Roman" w:cs="Times New Roman"/>
          <w:sz w:val="24"/>
          <w:szCs w:val="24"/>
          <w:lang w:val="sr-Cyrl-RS"/>
        </w:rPr>
        <w:t xml:space="preserve"> ће се спровести из донаторских средстава (Савет Европе)</w:t>
      </w:r>
      <w:r w:rsidR="00960613">
        <w:rPr>
          <w:rFonts w:ascii="Times New Roman" w:hAnsi="Times New Roman" w:cs="Times New Roman"/>
          <w:sz w:val="24"/>
          <w:szCs w:val="24"/>
          <w:lang w:val="sr-Cyrl-RS"/>
        </w:rPr>
        <w:t xml:space="preserve"> </w:t>
      </w:r>
      <w:r w:rsidR="00BF32E6">
        <w:rPr>
          <w:rFonts w:ascii="Times New Roman" w:hAnsi="Times New Roman" w:cs="Times New Roman"/>
          <w:sz w:val="24"/>
          <w:szCs w:val="24"/>
          <w:lang w:val="sr-Cyrl-RS"/>
        </w:rPr>
        <w:t xml:space="preserve">која су планирана у износу од 4.000.000.00 динара. </w:t>
      </w:r>
    </w:p>
    <w:p w14:paraId="1B73962C" w14:textId="77777777" w:rsidR="00B65272" w:rsidRDefault="00B65272" w:rsidP="00B65272">
      <w:pPr>
        <w:numPr>
          <w:ilvl w:val="0"/>
          <w:numId w:val="4"/>
        </w:numPr>
        <w:shd w:val="clear" w:color="auto" w:fill="C6D9F1" w:themeFill="text2" w:themeFillTint="33"/>
        <w:spacing w:before="240" w:after="0" w:line="276" w:lineRule="auto"/>
        <w:jc w:val="both"/>
        <w:rPr>
          <w:rFonts w:ascii="Times New Roman" w:hAnsi="Times New Roman" w:cs="Times New Roman"/>
          <w:sz w:val="24"/>
          <w:szCs w:val="24"/>
        </w:rPr>
      </w:pPr>
      <w:r w:rsidRPr="00C73B16">
        <w:rPr>
          <w:rFonts w:ascii="Times New Roman" w:hAnsi="Times New Roman" w:cs="Times New Roman"/>
          <w:sz w:val="24"/>
          <w:szCs w:val="24"/>
        </w:rPr>
        <w:t xml:space="preserve">Да ли је могуће финансирати расходе </w:t>
      </w:r>
      <w:r w:rsidRPr="00C73B16">
        <w:rPr>
          <w:rFonts w:ascii="Times New Roman" w:hAnsi="Times New Roman" w:cs="Times New Roman"/>
          <w:sz w:val="24"/>
          <w:szCs w:val="24"/>
          <w:lang w:val="sr-Cyrl-RS"/>
        </w:rPr>
        <w:t>изабране</w:t>
      </w:r>
      <w:r w:rsidRPr="00C73B16">
        <w:rPr>
          <w:rFonts w:ascii="Times New Roman" w:hAnsi="Times New Roman" w:cs="Times New Roman"/>
          <w:sz w:val="24"/>
          <w:szCs w:val="24"/>
        </w:rPr>
        <w:t xml:space="preserve"> опције кроз редистрибуцију постојећих средстава? </w:t>
      </w:r>
    </w:p>
    <w:p w14:paraId="3C54D2FA" w14:textId="77777777" w:rsidR="004628AD" w:rsidRPr="00B65272" w:rsidRDefault="00B65272" w:rsidP="00B65272">
      <w:pPr>
        <w:numPr>
          <w:ilvl w:val="0"/>
          <w:numId w:val="4"/>
        </w:numPr>
        <w:shd w:val="clear" w:color="auto" w:fill="C6D9F1" w:themeFill="text2" w:themeFillTint="33"/>
        <w:spacing w:before="240" w:after="0" w:line="276" w:lineRule="auto"/>
        <w:jc w:val="both"/>
        <w:rPr>
          <w:rFonts w:ascii="Times New Roman" w:hAnsi="Times New Roman" w:cs="Times New Roman"/>
          <w:sz w:val="24"/>
          <w:szCs w:val="24"/>
        </w:rPr>
      </w:pPr>
      <w:r w:rsidRPr="00B65272">
        <w:rPr>
          <w:rFonts w:ascii="Times New Roman" w:hAnsi="Times New Roman" w:cs="Times New Roman"/>
          <w:sz w:val="24"/>
          <w:szCs w:val="24"/>
        </w:rPr>
        <w:t xml:space="preserve">Какви ће бити ефекти спровођења </w:t>
      </w:r>
      <w:r w:rsidRPr="00B65272">
        <w:rPr>
          <w:rFonts w:ascii="Times New Roman" w:hAnsi="Times New Roman" w:cs="Times New Roman"/>
          <w:sz w:val="24"/>
          <w:szCs w:val="24"/>
          <w:lang w:val="sr-Cyrl-RS"/>
        </w:rPr>
        <w:t xml:space="preserve">изабране </w:t>
      </w:r>
      <w:r w:rsidRPr="00B65272">
        <w:rPr>
          <w:rFonts w:ascii="Times New Roman" w:hAnsi="Times New Roman" w:cs="Times New Roman"/>
          <w:sz w:val="24"/>
          <w:szCs w:val="24"/>
        </w:rPr>
        <w:t>опције на расходе других институција?</w:t>
      </w:r>
    </w:p>
    <w:p w14:paraId="1D2E951E" w14:textId="77777777" w:rsidR="005B3773" w:rsidRPr="005771AF" w:rsidRDefault="005B3773" w:rsidP="005B3773">
      <w:pPr>
        <w:spacing w:before="240" w:line="276" w:lineRule="auto"/>
        <w:jc w:val="right"/>
        <w:rPr>
          <w:rFonts w:ascii="Times New Roman" w:hAnsi="Times New Roman" w:cs="Times New Roman"/>
          <w:b/>
          <w:sz w:val="24"/>
          <w:szCs w:val="24"/>
          <w:u w:val="single"/>
        </w:rPr>
      </w:pPr>
      <w:r w:rsidRPr="005771AF">
        <w:rPr>
          <w:rFonts w:ascii="Times New Roman" w:hAnsi="Times New Roman" w:cs="Times New Roman"/>
          <w:b/>
          <w:sz w:val="24"/>
          <w:szCs w:val="24"/>
          <w:u w:val="single"/>
        </w:rPr>
        <w:t>ПРИЛОГ 6:</w:t>
      </w:r>
    </w:p>
    <w:p w14:paraId="1F1B60A4" w14:textId="77777777" w:rsidR="005B3773" w:rsidRPr="005771AF" w:rsidRDefault="005B3773" w:rsidP="005B3773">
      <w:pPr>
        <w:spacing w:before="240" w:line="276" w:lineRule="auto"/>
        <w:jc w:val="right"/>
        <w:rPr>
          <w:rFonts w:ascii="Times New Roman" w:hAnsi="Times New Roman" w:cs="Times New Roman"/>
          <w:b/>
          <w:sz w:val="24"/>
          <w:szCs w:val="24"/>
          <w:u w:val="single"/>
        </w:rPr>
      </w:pPr>
    </w:p>
    <w:p w14:paraId="785724A7" w14:textId="77777777" w:rsidR="005B3773" w:rsidRPr="005771AF" w:rsidRDefault="005B3773" w:rsidP="00150840">
      <w:pPr>
        <w:shd w:val="clear" w:color="auto" w:fill="C6D9F1" w:themeFill="text2" w:themeFillTint="33"/>
        <w:spacing w:before="240" w:line="276" w:lineRule="auto"/>
        <w:jc w:val="center"/>
        <w:rPr>
          <w:rFonts w:ascii="Times New Roman" w:hAnsi="Times New Roman" w:cs="Times New Roman"/>
          <w:b/>
          <w:sz w:val="24"/>
          <w:szCs w:val="24"/>
        </w:rPr>
      </w:pPr>
      <w:r w:rsidRPr="005771AF">
        <w:rPr>
          <w:rFonts w:ascii="Times New Roman" w:hAnsi="Times New Roman" w:cs="Times New Roman"/>
          <w:b/>
          <w:sz w:val="24"/>
          <w:szCs w:val="24"/>
        </w:rPr>
        <w:t>Кључна питања за анализу економских ефеката</w:t>
      </w:r>
    </w:p>
    <w:p w14:paraId="422619E5" w14:textId="77777777" w:rsidR="005B3773" w:rsidRPr="005771AF" w:rsidRDefault="005B3773" w:rsidP="005B3773">
      <w:pPr>
        <w:numPr>
          <w:ilvl w:val="0"/>
          <w:numId w:val="5"/>
        </w:numPr>
        <w:shd w:val="clear" w:color="auto" w:fill="C6D9F1" w:themeFill="text2" w:themeFillTint="33"/>
        <w:spacing w:before="240" w:after="0" w:line="276" w:lineRule="auto"/>
        <w:jc w:val="both"/>
        <w:rPr>
          <w:rFonts w:ascii="Times New Roman" w:hAnsi="Times New Roman" w:cs="Times New Roman"/>
          <w:sz w:val="24"/>
          <w:szCs w:val="24"/>
        </w:rPr>
      </w:pPr>
      <w:r w:rsidRPr="005771AF">
        <w:rPr>
          <w:rFonts w:ascii="Times New Roman" w:hAnsi="Times New Roman" w:cs="Times New Roman"/>
          <w:sz w:val="24"/>
          <w:szCs w:val="24"/>
        </w:rPr>
        <w:t xml:space="preserve">Које трошкове и користи (материјалне и нематеријалне) ће </w:t>
      </w:r>
      <w:r w:rsidR="00F477C8" w:rsidRPr="005771AF">
        <w:rPr>
          <w:rFonts w:ascii="Times New Roman" w:hAnsi="Times New Roman" w:cs="Times New Roman"/>
          <w:sz w:val="24"/>
          <w:szCs w:val="24"/>
          <w:lang w:val="sr-Cyrl-RS"/>
        </w:rPr>
        <w:t>изабрана</w:t>
      </w:r>
      <w:r w:rsidRPr="005771AF">
        <w:rPr>
          <w:rFonts w:ascii="Times New Roman" w:hAnsi="Times New Roman" w:cs="Times New Roman"/>
          <w:sz w:val="24"/>
          <w:szCs w:val="24"/>
        </w:rPr>
        <w:t xml:space="preserve"> опција проузроковати привреди, </w:t>
      </w:r>
      <w:r w:rsidR="00F477C8" w:rsidRPr="005771AF">
        <w:rPr>
          <w:rFonts w:ascii="Times New Roman" w:hAnsi="Times New Roman" w:cs="Times New Roman"/>
          <w:sz w:val="24"/>
          <w:szCs w:val="24"/>
          <w:lang w:val="sr-Cyrl-RS"/>
        </w:rPr>
        <w:t xml:space="preserve">појединој грани, </w:t>
      </w:r>
      <w:r w:rsidRPr="005771AF">
        <w:rPr>
          <w:rFonts w:ascii="Times New Roman" w:hAnsi="Times New Roman" w:cs="Times New Roman"/>
          <w:sz w:val="24"/>
          <w:szCs w:val="24"/>
        </w:rPr>
        <w:t>односно одређеној категорији привредних субјеката?</w:t>
      </w:r>
    </w:p>
    <w:p w14:paraId="4ABC5084" w14:textId="77777777" w:rsidR="005B3773" w:rsidRPr="005771AF" w:rsidRDefault="005B3773">
      <w:pPr>
        <w:numPr>
          <w:ilvl w:val="0"/>
          <w:numId w:val="5"/>
        </w:numPr>
        <w:shd w:val="clear" w:color="auto" w:fill="C6D9F1" w:themeFill="text2" w:themeFillTint="33"/>
        <w:spacing w:before="240" w:after="0" w:line="276" w:lineRule="auto"/>
        <w:jc w:val="both"/>
        <w:rPr>
          <w:rFonts w:ascii="Times New Roman" w:hAnsi="Times New Roman" w:cs="Times New Roman"/>
          <w:sz w:val="24"/>
          <w:szCs w:val="24"/>
        </w:rPr>
      </w:pPr>
      <w:r w:rsidRPr="005771AF">
        <w:rPr>
          <w:rFonts w:ascii="Times New Roman" w:hAnsi="Times New Roman" w:cs="Times New Roman"/>
          <w:sz w:val="24"/>
          <w:szCs w:val="24"/>
        </w:rPr>
        <w:t xml:space="preserve">Да ли </w:t>
      </w:r>
      <w:r w:rsidR="00150840" w:rsidRPr="005771AF">
        <w:rPr>
          <w:rFonts w:ascii="Times New Roman" w:hAnsi="Times New Roman" w:cs="Times New Roman"/>
          <w:sz w:val="24"/>
          <w:szCs w:val="24"/>
        </w:rPr>
        <w:t>изабран</w:t>
      </w:r>
      <w:r w:rsidR="00F477C8" w:rsidRPr="005771AF">
        <w:rPr>
          <w:rFonts w:ascii="Times New Roman" w:hAnsi="Times New Roman" w:cs="Times New Roman"/>
          <w:sz w:val="24"/>
          <w:szCs w:val="24"/>
          <w:lang w:val="sr-Cyrl-RS"/>
        </w:rPr>
        <w:t>а</w:t>
      </w:r>
      <w:r w:rsidRPr="005771AF">
        <w:rPr>
          <w:rFonts w:ascii="Times New Roman" w:hAnsi="Times New Roman" w:cs="Times New Roman"/>
          <w:sz w:val="24"/>
          <w:szCs w:val="24"/>
        </w:rPr>
        <w:t xml:space="preserve"> опциј</w:t>
      </w:r>
      <w:r w:rsidR="00F477C8" w:rsidRPr="005771AF">
        <w:rPr>
          <w:rFonts w:ascii="Times New Roman" w:hAnsi="Times New Roman" w:cs="Times New Roman"/>
          <w:sz w:val="24"/>
          <w:szCs w:val="24"/>
          <w:lang w:val="sr-Cyrl-RS"/>
        </w:rPr>
        <w:t>а</w:t>
      </w:r>
      <w:r w:rsidRPr="005771AF">
        <w:rPr>
          <w:rFonts w:ascii="Times New Roman" w:hAnsi="Times New Roman" w:cs="Times New Roman"/>
          <w:sz w:val="24"/>
          <w:szCs w:val="24"/>
        </w:rPr>
        <w:t xml:space="preserve"> утич</w:t>
      </w:r>
      <w:r w:rsidR="00F477C8" w:rsidRPr="005771AF">
        <w:rPr>
          <w:rFonts w:ascii="Times New Roman" w:hAnsi="Times New Roman" w:cs="Times New Roman"/>
          <w:sz w:val="24"/>
          <w:szCs w:val="24"/>
          <w:lang w:val="sr-Cyrl-RS"/>
        </w:rPr>
        <w:t>е</w:t>
      </w:r>
      <w:r w:rsidRPr="005771AF">
        <w:rPr>
          <w:rFonts w:ascii="Times New Roman" w:hAnsi="Times New Roman" w:cs="Times New Roman"/>
          <w:sz w:val="24"/>
          <w:szCs w:val="24"/>
        </w:rPr>
        <w:t xml:space="preserve"> на конкурентност привредних субјеката на домаћем и </w:t>
      </w:r>
      <w:r w:rsidR="00150840" w:rsidRPr="005771AF">
        <w:rPr>
          <w:rFonts w:ascii="Times New Roman" w:hAnsi="Times New Roman" w:cs="Times New Roman"/>
          <w:sz w:val="24"/>
          <w:szCs w:val="24"/>
        </w:rPr>
        <w:t>ино</w:t>
      </w:r>
      <w:r w:rsidRPr="005771AF">
        <w:rPr>
          <w:rFonts w:ascii="Times New Roman" w:hAnsi="Times New Roman" w:cs="Times New Roman"/>
          <w:sz w:val="24"/>
          <w:szCs w:val="24"/>
        </w:rPr>
        <w:t xml:space="preserve">страном тржишту (укључујући </w:t>
      </w:r>
      <w:r w:rsidR="00150840" w:rsidRPr="005771AF">
        <w:rPr>
          <w:rFonts w:ascii="Times New Roman" w:hAnsi="Times New Roman" w:cs="Times New Roman"/>
          <w:sz w:val="24"/>
          <w:szCs w:val="24"/>
        </w:rPr>
        <w:t xml:space="preserve">и </w:t>
      </w:r>
      <w:r w:rsidRPr="005771AF">
        <w:rPr>
          <w:rFonts w:ascii="Times New Roman" w:hAnsi="Times New Roman" w:cs="Times New Roman"/>
          <w:sz w:val="24"/>
          <w:szCs w:val="24"/>
        </w:rPr>
        <w:t>ефекте на конкурентност цена) и</w:t>
      </w:r>
      <w:r w:rsidR="00150840" w:rsidRPr="005771AF">
        <w:rPr>
          <w:rFonts w:ascii="Times New Roman" w:hAnsi="Times New Roman" w:cs="Times New Roman"/>
          <w:sz w:val="24"/>
          <w:szCs w:val="24"/>
        </w:rPr>
        <w:t xml:space="preserve"> </w:t>
      </w:r>
      <w:r w:rsidRPr="005771AF">
        <w:rPr>
          <w:rFonts w:ascii="Times New Roman" w:hAnsi="Times New Roman" w:cs="Times New Roman"/>
          <w:sz w:val="24"/>
          <w:szCs w:val="24"/>
        </w:rPr>
        <w:t>на који начин?</w:t>
      </w:r>
    </w:p>
    <w:p w14:paraId="3569A821" w14:textId="77777777" w:rsidR="005629FC" w:rsidRPr="005771AF" w:rsidRDefault="005629FC" w:rsidP="005629FC">
      <w:pPr>
        <w:numPr>
          <w:ilvl w:val="0"/>
          <w:numId w:val="5"/>
        </w:numPr>
        <w:shd w:val="clear" w:color="auto" w:fill="C6D9F1" w:themeFill="text2" w:themeFillTint="33"/>
        <w:spacing w:before="240" w:after="0" w:line="276" w:lineRule="auto"/>
        <w:jc w:val="both"/>
        <w:rPr>
          <w:rFonts w:ascii="Times New Roman" w:hAnsi="Times New Roman" w:cs="Times New Roman"/>
          <w:sz w:val="24"/>
          <w:szCs w:val="24"/>
        </w:rPr>
      </w:pPr>
      <w:r w:rsidRPr="005771AF">
        <w:rPr>
          <w:rFonts w:ascii="Times New Roman" w:hAnsi="Times New Roman" w:cs="Times New Roman"/>
          <w:sz w:val="24"/>
          <w:szCs w:val="24"/>
        </w:rPr>
        <w:t xml:space="preserve">3) Да ли </w:t>
      </w:r>
      <w:r w:rsidR="00150840" w:rsidRPr="005771AF">
        <w:rPr>
          <w:rFonts w:ascii="Times New Roman" w:hAnsi="Times New Roman" w:cs="Times New Roman"/>
          <w:sz w:val="24"/>
          <w:szCs w:val="24"/>
        </w:rPr>
        <w:t>изабране</w:t>
      </w:r>
      <w:r w:rsidRPr="005771AF">
        <w:rPr>
          <w:rFonts w:ascii="Times New Roman" w:hAnsi="Times New Roman" w:cs="Times New Roman"/>
          <w:sz w:val="24"/>
          <w:szCs w:val="24"/>
        </w:rPr>
        <w:t xml:space="preserve"> опције утичу на услове конкуренције и на који начин?</w:t>
      </w:r>
    </w:p>
    <w:p w14:paraId="3163BB1A" w14:textId="77777777" w:rsidR="005B3773" w:rsidRPr="005771AF" w:rsidRDefault="005B3773">
      <w:pPr>
        <w:numPr>
          <w:ilvl w:val="0"/>
          <w:numId w:val="5"/>
        </w:numPr>
        <w:shd w:val="clear" w:color="auto" w:fill="C6D9F1" w:themeFill="text2" w:themeFillTint="33"/>
        <w:spacing w:before="240" w:after="0" w:line="276" w:lineRule="auto"/>
        <w:jc w:val="both"/>
        <w:rPr>
          <w:rFonts w:ascii="Times New Roman" w:hAnsi="Times New Roman" w:cs="Times New Roman"/>
          <w:sz w:val="24"/>
          <w:szCs w:val="24"/>
        </w:rPr>
      </w:pPr>
      <w:r w:rsidRPr="005771AF">
        <w:rPr>
          <w:rFonts w:ascii="Times New Roman" w:hAnsi="Times New Roman" w:cs="Times New Roman"/>
          <w:sz w:val="24"/>
          <w:szCs w:val="24"/>
        </w:rPr>
        <w:t xml:space="preserve">Да ли </w:t>
      </w:r>
      <w:r w:rsidR="00B44548" w:rsidRPr="005771AF">
        <w:rPr>
          <w:rFonts w:ascii="Times New Roman" w:hAnsi="Times New Roman" w:cs="Times New Roman"/>
          <w:sz w:val="24"/>
          <w:szCs w:val="24"/>
        </w:rPr>
        <w:t>изабран</w:t>
      </w:r>
      <w:r w:rsidR="00F477C8" w:rsidRPr="005771AF">
        <w:rPr>
          <w:rFonts w:ascii="Times New Roman" w:hAnsi="Times New Roman" w:cs="Times New Roman"/>
          <w:sz w:val="24"/>
          <w:szCs w:val="24"/>
          <w:lang w:val="sr-Cyrl-RS"/>
        </w:rPr>
        <w:t>а</w:t>
      </w:r>
      <w:r w:rsidRPr="005771AF">
        <w:rPr>
          <w:rFonts w:ascii="Times New Roman" w:hAnsi="Times New Roman" w:cs="Times New Roman"/>
          <w:sz w:val="24"/>
          <w:szCs w:val="24"/>
        </w:rPr>
        <w:t xml:space="preserve"> опциј</w:t>
      </w:r>
      <w:r w:rsidR="00F477C8" w:rsidRPr="005771AF">
        <w:rPr>
          <w:rFonts w:ascii="Times New Roman" w:hAnsi="Times New Roman" w:cs="Times New Roman"/>
          <w:sz w:val="24"/>
          <w:szCs w:val="24"/>
          <w:lang w:val="sr-Cyrl-RS"/>
        </w:rPr>
        <w:t>а</w:t>
      </w:r>
      <w:r w:rsidRPr="005771AF">
        <w:rPr>
          <w:rFonts w:ascii="Times New Roman" w:hAnsi="Times New Roman" w:cs="Times New Roman"/>
          <w:sz w:val="24"/>
          <w:szCs w:val="24"/>
        </w:rPr>
        <w:t xml:space="preserve"> утич</w:t>
      </w:r>
      <w:r w:rsidR="00F477C8" w:rsidRPr="005771AF">
        <w:rPr>
          <w:rFonts w:ascii="Times New Roman" w:hAnsi="Times New Roman" w:cs="Times New Roman"/>
          <w:sz w:val="24"/>
          <w:szCs w:val="24"/>
          <w:lang w:val="sr-Cyrl-RS"/>
        </w:rPr>
        <w:t>е</w:t>
      </w:r>
      <w:r w:rsidRPr="005771AF">
        <w:rPr>
          <w:rFonts w:ascii="Times New Roman" w:hAnsi="Times New Roman" w:cs="Times New Roman"/>
          <w:sz w:val="24"/>
          <w:szCs w:val="24"/>
        </w:rPr>
        <w:t xml:space="preserve"> на трансфер технологије и/или примену техничко-технолошких, организационих и пословних иновација и на који начин?</w:t>
      </w:r>
    </w:p>
    <w:p w14:paraId="5A0DA85D" w14:textId="77777777" w:rsidR="005B3773" w:rsidRPr="005771AF" w:rsidRDefault="005B3773">
      <w:pPr>
        <w:numPr>
          <w:ilvl w:val="0"/>
          <w:numId w:val="5"/>
        </w:numPr>
        <w:shd w:val="clear" w:color="auto" w:fill="C6D9F1" w:themeFill="text2" w:themeFillTint="33"/>
        <w:spacing w:before="240" w:after="0" w:line="276" w:lineRule="auto"/>
        <w:jc w:val="both"/>
        <w:rPr>
          <w:rFonts w:ascii="Times New Roman" w:hAnsi="Times New Roman" w:cs="Times New Roman"/>
          <w:sz w:val="24"/>
          <w:szCs w:val="24"/>
        </w:rPr>
      </w:pPr>
      <w:r w:rsidRPr="005771AF">
        <w:rPr>
          <w:rFonts w:ascii="Times New Roman" w:hAnsi="Times New Roman" w:cs="Times New Roman"/>
          <w:sz w:val="24"/>
          <w:szCs w:val="24"/>
        </w:rPr>
        <w:t xml:space="preserve">Да ли </w:t>
      </w:r>
      <w:r w:rsidR="00B44548" w:rsidRPr="005771AF">
        <w:rPr>
          <w:rFonts w:ascii="Times New Roman" w:hAnsi="Times New Roman" w:cs="Times New Roman"/>
          <w:sz w:val="24"/>
          <w:szCs w:val="24"/>
        </w:rPr>
        <w:t>изабран</w:t>
      </w:r>
      <w:r w:rsidR="00F477C8" w:rsidRPr="005771AF">
        <w:rPr>
          <w:rFonts w:ascii="Times New Roman" w:hAnsi="Times New Roman" w:cs="Times New Roman"/>
          <w:sz w:val="24"/>
          <w:szCs w:val="24"/>
          <w:lang w:val="sr-Cyrl-RS"/>
        </w:rPr>
        <w:t>а</w:t>
      </w:r>
      <w:r w:rsidRPr="005771AF">
        <w:rPr>
          <w:rFonts w:ascii="Times New Roman" w:hAnsi="Times New Roman" w:cs="Times New Roman"/>
          <w:sz w:val="24"/>
          <w:szCs w:val="24"/>
        </w:rPr>
        <w:t xml:space="preserve"> опциј</w:t>
      </w:r>
      <w:r w:rsidR="003D2F83" w:rsidRPr="005771AF">
        <w:rPr>
          <w:rFonts w:ascii="Times New Roman" w:hAnsi="Times New Roman" w:cs="Times New Roman"/>
          <w:sz w:val="24"/>
          <w:szCs w:val="24"/>
          <w:lang w:val="sr-Cyrl-RS"/>
        </w:rPr>
        <w:t>а</w:t>
      </w:r>
      <w:r w:rsidRPr="005771AF">
        <w:rPr>
          <w:rFonts w:ascii="Times New Roman" w:hAnsi="Times New Roman" w:cs="Times New Roman"/>
          <w:sz w:val="24"/>
          <w:szCs w:val="24"/>
        </w:rPr>
        <w:t xml:space="preserve"> утич</w:t>
      </w:r>
      <w:r w:rsidR="00F477C8" w:rsidRPr="005771AF">
        <w:rPr>
          <w:rFonts w:ascii="Times New Roman" w:hAnsi="Times New Roman" w:cs="Times New Roman"/>
          <w:sz w:val="24"/>
          <w:szCs w:val="24"/>
          <w:lang w:val="sr-Cyrl-RS"/>
        </w:rPr>
        <w:t>е</w:t>
      </w:r>
      <w:r w:rsidRPr="005771AF">
        <w:rPr>
          <w:rFonts w:ascii="Times New Roman" w:hAnsi="Times New Roman" w:cs="Times New Roman"/>
          <w:sz w:val="24"/>
          <w:szCs w:val="24"/>
        </w:rPr>
        <w:t xml:space="preserve"> на друштвено богатство и његову расподелу и на који начин?</w:t>
      </w:r>
    </w:p>
    <w:p w14:paraId="5900E268" w14:textId="77777777" w:rsidR="005B3773" w:rsidRPr="005771AF" w:rsidRDefault="005B3773" w:rsidP="005B3773">
      <w:pPr>
        <w:numPr>
          <w:ilvl w:val="0"/>
          <w:numId w:val="5"/>
        </w:numPr>
        <w:shd w:val="clear" w:color="auto" w:fill="C6D9F1" w:themeFill="text2" w:themeFillTint="33"/>
        <w:spacing w:before="240" w:after="0" w:line="276" w:lineRule="auto"/>
        <w:jc w:val="both"/>
        <w:rPr>
          <w:rFonts w:ascii="Times New Roman" w:hAnsi="Times New Roman" w:cs="Times New Roman"/>
          <w:sz w:val="24"/>
          <w:szCs w:val="24"/>
        </w:rPr>
      </w:pPr>
      <w:r w:rsidRPr="005771AF">
        <w:rPr>
          <w:rFonts w:ascii="Times New Roman" w:hAnsi="Times New Roman" w:cs="Times New Roman"/>
          <w:sz w:val="24"/>
          <w:szCs w:val="24"/>
        </w:rPr>
        <w:t xml:space="preserve">Какве </w:t>
      </w:r>
      <w:r w:rsidR="003D2F83" w:rsidRPr="005771AF">
        <w:rPr>
          <w:rFonts w:ascii="Times New Roman" w:hAnsi="Times New Roman" w:cs="Times New Roman"/>
          <w:sz w:val="24"/>
          <w:szCs w:val="24"/>
          <w:lang w:val="sr-Cyrl-RS"/>
        </w:rPr>
        <w:t>ће</w:t>
      </w:r>
      <w:r w:rsidR="003D2F83" w:rsidRPr="005771AF">
        <w:rPr>
          <w:rFonts w:ascii="Times New Roman" w:hAnsi="Times New Roman" w:cs="Times New Roman"/>
          <w:sz w:val="24"/>
          <w:szCs w:val="24"/>
        </w:rPr>
        <w:t xml:space="preserve"> </w:t>
      </w:r>
      <w:r w:rsidRPr="005771AF">
        <w:rPr>
          <w:rFonts w:ascii="Times New Roman" w:hAnsi="Times New Roman" w:cs="Times New Roman"/>
          <w:sz w:val="24"/>
          <w:szCs w:val="24"/>
        </w:rPr>
        <w:t xml:space="preserve">ефекте </w:t>
      </w:r>
      <w:r w:rsidR="00920A72" w:rsidRPr="005771AF">
        <w:rPr>
          <w:rFonts w:ascii="Times New Roman" w:hAnsi="Times New Roman" w:cs="Times New Roman"/>
          <w:sz w:val="24"/>
          <w:szCs w:val="24"/>
        </w:rPr>
        <w:t>изабран</w:t>
      </w:r>
      <w:r w:rsidR="00F477C8" w:rsidRPr="005771AF">
        <w:rPr>
          <w:rFonts w:ascii="Times New Roman" w:hAnsi="Times New Roman" w:cs="Times New Roman"/>
          <w:sz w:val="24"/>
          <w:szCs w:val="24"/>
          <w:lang w:val="sr-Cyrl-RS"/>
        </w:rPr>
        <w:t>а</w:t>
      </w:r>
      <w:r w:rsidRPr="005771AF">
        <w:rPr>
          <w:rFonts w:ascii="Times New Roman" w:hAnsi="Times New Roman" w:cs="Times New Roman"/>
          <w:sz w:val="24"/>
          <w:szCs w:val="24"/>
        </w:rPr>
        <w:t xml:space="preserve"> опциј</w:t>
      </w:r>
      <w:r w:rsidR="00F477C8" w:rsidRPr="005771AF">
        <w:rPr>
          <w:rFonts w:ascii="Times New Roman" w:hAnsi="Times New Roman" w:cs="Times New Roman"/>
          <w:sz w:val="24"/>
          <w:szCs w:val="24"/>
          <w:lang w:val="sr-Cyrl-RS"/>
        </w:rPr>
        <w:t>а</w:t>
      </w:r>
      <w:r w:rsidRPr="005771AF">
        <w:rPr>
          <w:rFonts w:ascii="Times New Roman" w:hAnsi="Times New Roman" w:cs="Times New Roman"/>
          <w:sz w:val="24"/>
          <w:szCs w:val="24"/>
        </w:rPr>
        <w:t xml:space="preserve"> има</w:t>
      </w:r>
      <w:r w:rsidR="003D2F83" w:rsidRPr="005771AF">
        <w:rPr>
          <w:rFonts w:ascii="Times New Roman" w:hAnsi="Times New Roman" w:cs="Times New Roman"/>
          <w:sz w:val="24"/>
          <w:szCs w:val="24"/>
          <w:lang w:val="sr-Cyrl-RS"/>
        </w:rPr>
        <w:t>ти</w:t>
      </w:r>
      <w:r w:rsidRPr="005771AF">
        <w:rPr>
          <w:rFonts w:ascii="Times New Roman" w:hAnsi="Times New Roman" w:cs="Times New Roman"/>
          <w:sz w:val="24"/>
          <w:szCs w:val="24"/>
        </w:rPr>
        <w:t xml:space="preserve"> на квалитет и статус радне снаге (права, обавезе и одговорности), као и права, обавезе и одговорности послодаваца?</w:t>
      </w:r>
    </w:p>
    <w:p w14:paraId="11FA9BD5" w14:textId="77777777" w:rsidR="00172CDC" w:rsidRPr="00BF32E6" w:rsidRDefault="00B65272" w:rsidP="008A1BF5">
      <w:pPr>
        <w:spacing w:after="0"/>
        <w:ind w:firstLine="360"/>
        <w:jc w:val="both"/>
        <w:rPr>
          <w:rFonts w:ascii="Times New Roman" w:hAnsi="Times New Roman" w:cs="Times New Roman"/>
          <w:sz w:val="24"/>
          <w:szCs w:val="24"/>
          <w:lang w:val="sr-Cyrl-RS"/>
        </w:rPr>
      </w:pPr>
      <w:r w:rsidRPr="00351E3E">
        <w:rPr>
          <w:rFonts w:ascii="Times New Roman" w:hAnsi="Times New Roman" w:cs="Times New Roman"/>
          <w:sz w:val="24"/>
          <w:szCs w:val="24"/>
          <w:lang w:val="sr-Cyrl-RS"/>
        </w:rPr>
        <w:t xml:space="preserve">Доношење предложених измена и допуна Закона о запосленима у АП и ЈЛС неће имати </w:t>
      </w:r>
      <w:r w:rsidR="00401A8A" w:rsidRPr="00351E3E">
        <w:rPr>
          <w:rFonts w:ascii="Times New Roman" w:hAnsi="Times New Roman" w:cs="Times New Roman"/>
          <w:sz w:val="24"/>
          <w:szCs w:val="24"/>
          <w:lang w:val="sr-Cyrl-RS"/>
        </w:rPr>
        <w:t xml:space="preserve">непосредне </w:t>
      </w:r>
      <w:r w:rsidRPr="00351E3E">
        <w:rPr>
          <w:rFonts w:ascii="Times New Roman" w:hAnsi="Times New Roman" w:cs="Times New Roman"/>
          <w:sz w:val="24"/>
          <w:szCs w:val="24"/>
          <w:lang w:val="sr-Cyrl-RS"/>
        </w:rPr>
        <w:t xml:space="preserve">економске ефекте. </w:t>
      </w:r>
      <w:r w:rsidR="00172CDC" w:rsidRPr="00BF32E6">
        <w:rPr>
          <w:rFonts w:ascii="Times New Roman" w:hAnsi="Times New Roman" w:cs="Times New Roman"/>
          <w:sz w:val="24"/>
          <w:szCs w:val="24"/>
          <w:lang w:val="sr-Cyrl-RS"/>
        </w:rPr>
        <w:t xml:space="preserve">Процењује се да ће примена предложених решења у значајној мери допринети даљем </w:t>
      </w:r>
      <w:r w:rsidR="00172CDC" w:rsidRPr="00BF32E6">
        <w:rPr>
          <w:rFonts w:ascii="Times New Roman" w:hAnsi="Times New Roman" w:cs="Times New Roman"/>
          <w:sz w:val="24"/>
          <w:szCs w:val="24"/>
        </w:rPr>
        <w:t>побољшањ</w:t>
      </w:r>
      <w:r w:rsidR="00172CDC" w:rsidRPr="00BF32E6">
        <w:rPr>
          <w:rFonts w:ascii="Times New Roman" w:hAnsi="Times New Roman" w:cs="Times New Roman"/>
          <w:sz w:val="24"/>
          <w:szCs w:val="24"/>
          <w:lang w:val="sr-Cyrl-RS"/>
        </w:rPr>
        <w:t>у</w:t>
      </w:r>
      <w:r w:rsidR="00172CDC" w:rsidRPr="00BF32E6">
        <w:rPr>
          <w:rFonts w:ascii="Times New Roman" w:hAnsi="Times New Roman" w:cs="Times New Roman"/>
          <w:sz w:val="24"/>
          <w:szCs w:val="24"/>
        </w:rPr>
        <w:t xml:space="preserve"> рада јавне управе</w:t>
      </w:r>
      <w:r w:rsidR="00172CDC" w:rsidRPr="00BF32E6">
        <w:rPr>
          <w:rFonts w:ascii="Times New Roman" w:hAnsi="Times New Roman" w:cs="Times New Roman"/>
          <w:sz w:val="24"/>
          <w:szCs w:val="24"/>
          <w:lang w:val="sr-Cyrl-RS"/>
        </w:rPr>
        <w:t xml:space="preserve"> јединица локалне самоуправе</w:t>
      </w:r>
      <w:r w:rsidR="00172CDC" w:rsidRPr="00BF32E6">
        <w:rPr>
          <w:rFonts w:ascii="Times New Roman" w:hAnsi="Times New Roman" w:cs="Times New Roman"/>
          <w:sz w:val="24"/>
          <w:szCs w:val="24"/>
        </w:rPr>
        <w:t xml:space="preserve"> и</w:t>
      </w:r>
      <w:r w:rsidR="00172CDC" w:rsidRPr="00BF32E6">
        <w:rPr>
          <w:rFonts w:ascii="Times New Roman" w:hAnsi="Times New Roman" w:cs="Times New Roman"/>
          <w:sz w:val="24"/>
          <w:szCs w:val="24"/>
          <w:lang w:val="sr-Cyrl-RS"/>
        </w:rPr>
        <w:t xml:space="preserve"> подизању нивоа </w:t>
      </w:r>
      <w:r w:rsidR="00172CDC" w:rsidRPr="00BF32E6">
        <w:rPr>
          <w:rFonts w:ascii="Times New Roman" w:hAnsi="Times New Roman" w:cs="Times New Roman"/>
          <w:sz w:val="24"/>
          <w:szCs w:val="24"/>
        </w:rPr>
        <w:t xml:space="preserve">квалитета креирања </w:t>
      </w:r>
      <w:r w:rsidR="00172CDC" w:rsidRPr="00BF32E6">
        <w:rPr>
          <w:rFonts w:ascii="Times New Roman" w:hAnsi="Times New Roman" w:cs="Times New Roman"/>
          <w:sz w:val="24"/>
          <w:szCs w:val="24"/>
          <w:lang w:val="sr-Cyrl-RS"/>
        </w:rPr>
        <w:t>докумената јавних политика на локалном нивоу</w:t>
      </w:r>
      <w:r w:rsidR="00DB77B1" w:rsidRPr="00BF32E6">
        <w:rPr>
          <w:rFonts w:ascii="Times New Roman" w:hAnsi="Times New Roman" w:cs="Times New Roman"/>
          <w:sz w:val="24"/>
          <w:szCs w:val="24"/>
        </w:rPr>
        <w:t>,</w:t>
      </w:r>
      <w:r w:rsidR="00172CDC" w:rsidRPr="00BF32E6">
        <w:rPr>
          <w:rFonts w:ascii="Times New Roman" w:hAnsi="Times New Roman" w:cs="Times New Roman"/>
          <w:sz w:val="24"/>
          <w:szCs w:val="24"/>
          <w:lang w:val="sr-Cyrl-RS"/>
        </w:rPr>
        <w:t xml:space="preserve"> кроз примену</w:t>
      </w:r>
      <w:r w:rsidR="00172CDC" w:rsidRPr="00BF32E6">
        <w:rPr>
          <w:rFonts w:ascii="Times New Roman" w:hAnsi="Times New Roman" w:cs="Times New Roman"/>
          <w:sz w:val="24"/>
          <w:szCs w:val="24"/>
        </w:rPr>
        <w:t xml:space="preserve"> европски</w:t>
      </w:r>
      <w:r w:rsidR="00172CDC" w:rsidRPr="00BF32E6">
        <w:rPr>
          <w:rFonts w:ascii="Times New Roman" w:hAnsi="Times New Roman" w:cs="Times New Roman"/>
          <w:sz w:val="24"/>
          <w:szCs w:val="24"/>
          <w:lang w:val="sr-Cyrl-RS"/>
        </w:rPr>
        <w:t>х</w:t>
      </w:r>
      <w:r w:rsidR="00172CDC" w:rsidRPr="00BF32E6">
        <w:rPr>
          <w:rFonts w:ascii="Times New Roman" w:hAnsi="Times New Roman" w:cs="Times New Roman"/>
          <w:sz w:val="24"/>
          <w:szCs w:val="24"/>
        </w:rPr>
        <w:t xml:space="preserve"> принципа јавне управе</w:t>
      </w:r>
      <w:r w:rsidR="00172CDC" w:rsidRPr="00BF32E6">
        <w:rPr>
          <w:rFonts w:ascii="Times New Roman" w:hAnsi="Times New Roman" w:cs="Times New Roman"/>
          <w:sz w:val="24"/>
          <w:szCs w:val="24"/>
          <w:lang w:val="sr-Cyrl-RS"/>
        </w:rPr>
        <w:t>. Тиме ће се значајно подићи ниво професионалности у поступању јавне управе на локалном нивоу</w:t>
      </w:r>
      <w:r w:rsidR="00317519" w:rsidRPr="00BF32E6">
        <w:rPr>
          <w:rFonts w:ascii="Times New Roman" w:hAnsi="Times New Roman" w:cs="Times New Roman"/>
          <w:sz w:val="24"/>
          <w:szCs w:val="24"/>
          <w:lang w:val="sr-Cyrl-RS"/>
        </w:rPr>
        <w:t>, као</w:t>
      </w:r>
      <w:r w:rsidR="00172CDC" w:rsidRPr="00BF32E6">
        <w:rPr>
          <w:rFonts w:ascii="Times New Roman" w:hAnsi="Times New Roman" w:cs="Times New Roman"/>
          <w:sz w:val="24"/>
          <w:szCs w:val="24"/>
          <w:lang w:val="sr-Cyrl-RS"/>
        </w:rPr>
        <w:t xml:space="preserve"> и ниво </w:t>
      </w:r>
      <w:r w:rsidR="00172CDC" w:rsidRPr="00BF32E6">
        <w:rPr>
          <w:rFonts w:ascii="Times New Roman" w:hAnsi="Times New Roman" w:cs="Times New Roman"/>
          <w:sz w:val="24"/>
          <w:szCs w:val="24"/>
        </w:rPr>
        <w:t xml:space="preserve">квалитета услуга </w:t>
      </w:r>
      <w:r w:rsidR="00317519" w:rsidRPr="00BF32E6">
        <w:rPr>
          <w:rFonts w:ascii="Times New Roman" w:hAnsi="Times New Roman" w:cs="Times New Roman"/>
          <w:sz w:val="24"/>
          <w:szCs w:val="24"/>
          <w:lang w:val="sr-Cyrl-RS"/>
        </w:rPr>
        <w:t xml:space="preserve">пружених </w:t>
      </w:r>
      <w:r w:rsidR="00172CDC" w:rsidRPr="00BF32E6">
        <w:rPr>
          <w:rFonts w:ascii="Times New Roman" w:hAnsi="Times New Roman" w:cs="Times New Roman"/>
          <w:sz w:val="24"/>
          <w:szCs w:val="24"/>
        </w:rPr>
        <w:t xml:space="preserve">грађанима и привредним субјектима, </w:t>
      </w:r>
      <w:r w:rsidR="00172CDC" w:rsidRPr="00BF32E6">
        <w:rPr>
          <w:rFonts w:ascii="Times New Roman" w:hAnsi="Times New Roman" w:cs="Times New Roman"/>
          <w:sz w:val="24"/>
          <w:szCs w:val="24"/>
          <w:lang w:val="sr-Cyrl-RS"/>
        </w:rPr>
        <w:t>чиме</w:t>
      </w:r>
      <w:r w:rsidR="00172CDC" w:rsidRPr="00BF32E6">
        <w:rPr>
          <w:rFonts w:ascii="Times New Roman" w:hAnsi="Times New Roman" w:cs="Times New Roman"/>
          <w:sz w:val="24"/>
          <w:szCs w:val="24"/>
        </w:rPr>
        <w:t xml:space="preserve"> ће</w:t>
      </w:r>
      <w:r w:rsidR="00172CDC" w:rsidRPr="00BF32E6">
        <w:rPr>
          <w:rFonts w:ascii="Times New Roman" w:hAnsi="Times New Roman" w:cs="Times New Roman"/>
          <w:sz w:val="24"/>
          <w:szCs w:val="24"/>
          <w:lang w:val="sr-Cyrl-RS"/>
        </w:rPr>
        <w:t xml:space="preserve"> се посредно</w:t>
      </w:r>
      <w:r w:rsidR="00172CDC" w:rsidRPr="00BF32E6">
        <w:rPr>
          <w:rFonts w:ascii="Times New Roman" w:hAnsi="Times New Roman" w:cs="Times New Roman"/>
          <w:sz w:val="24"/>
          <w:szCs w:val="24"/>
        </w:rPr>
        <w:t xml:space="preserve"> допринети економској стабилности и </w:t>
      </w:r>
      <w:r w:rsidR="00317519" w:rsidRPr="00BF32E6">
        <w:rPr>
          <w:rFonts w:ascii="Times New Roman" w:hAnsi="Times New Roman" w:cs="Times New Roman"/>
          <w:sz w:val="24"/>
          <w:szCs w:val="24"/>
          <w:lang w:val="sr-Cyrl-RS"/>
        </w:rPr>
        <w:t>расту нивоа</w:t>
      </w:r>
      <w:r w:rsidR="00172CDC" w:rsidRPr="00BF32E6">
        <w:rPr>
          <w:rFonts w:ascii="Times New Roman" w:hAnsi="Times New Roman" w:cs="Times New Roman"/>
          <w:sz w:val="24"/>
          <w:szCs w:val="24"/>
        </w:rPr>
        <w:t xml:space="preserve"> животног стандарда.</w:t>
      </w:r>
    </w:p>
    <w:p w14:paraId="5638EB02" w14:textId="77777777" w:rsidR="00B65272" w:rsidRDefault="00B65272" w:rsidP="00960613">
      <w:pPr>
        <w:spacing w:after="0" w:line="240" w:lineRule="auto"/>
        <w:ind w:firstLine="720"/>
        <w:jc w:val="both"/>
        <w:rPr>
          <w:rFonts w:ascii="Times New Roman" w:hAnsi="Times New Roman" w:cs="Times New Roman"/>
          <w:sz w:val="24"/>
          <w:szCs w:val="24"/>
        </w:rPr>
      </w:pPr>
      <w:r w:rsidRPr="002C3030">
        <w:rPr>
          <w:rFonts w:ascii="Times New Roman" w:hAnsi="Times New Roman" w:cs="Times New Roman"/>
          <w:sz w:val="24"/>
          <w:szCs w:val="24"/>
          <w:lang w:val="sr-Cyrl-RS"/>
        </w:rPr>
        <w:t>Усвајањем наведених</w:t>
      </w:r>
      <w:r>
        <w:rPr>
          <w:rFonts w:ascii="Times New Roman" w:hAnsi="Times New Roman" w:cs="Times New Roman"/>
          <w:sz w:val="24"/>
          <w:szCs w:val="24"/>
          <w:lang w:val="sr-Cyrl-RS"/>
        </w:rPr>
        <w:t xml:space="preserve"> </w:t>
      </w:r>
      <w:r w:rsidRPr="002C3030">
        <w:rPr>
          <w:rFonts w:ascii="Times New Roman" w:hAnsi="Times New Roman" w:cs="Times New Roman"/>
          <w:sz w:val="24"/>
          <w:szCs w:val="24"/>
          <w:lang w:val="sr-Cyrl-RS"/>
        </w:rPr>
        <w:t xml:space="preserve">измена и допуна започиње се са успостављањем </w:t>
      </w:r>
      <w:r w:rsidRPr="002C3030">
        <w:rPr>
          <w:rFonts w:ascii="Times New Roman" w:hAnsi="Times New Roman" w:cs="Times New Roman"/>
          <w:bCs/>
          <w:sz w:val="24"/>
          <w:szCs w:val="24"/>
        </w:rPr>
        <w:t>функционал</w:t>
      </w:r>
      <w:r w:rsidRPr="002C3030">
        <w:rPr>
          <w:rFonts w:ascii="Times New Roman" w:hAnsi="Times New Roman" w:cs="Times New Roman"/>
          <w:bCs/>
          <w:sz w:val="24"/>
          <w:szCs w:val="24"/>
          <w:lang w:val="sr-Cyrl-RS"/>
        </w:rPr>
        <w:t>ног</w:t>
      </w:r>
      <w:r w:rsidRPr="002C3030">
        <w:rPr>
          <w:rFonts w:ascii="Times New Roman" w:hAnsi="Times New Roman" w:cs="Times New Roman"/>
          <w:bCs/>
          <w:sz w:val="24"/>
          <w:szCs w:val="24"/>
        </w:rPr>
        <w:t xml:space="preserve"> систем</w:t>
      </w:r>
      <w:r w:rsidRPr="002C3030">
        <w:rPr>
          <w:rFonts w:ascii="Times New Roman" w:hAnsi="Times New Roman" w:cs="Times New Roman"/>
          <w:bCs/>
          <w:sz w:val="24"/>
          <w:szCs w:val="24"/>
          <w:lang w:val="sr-Cyrl-RS"/>
        </w:rPr>
        <w:t>а</w:t>
      </w:r>
      <w:r w:rsidRPr="002C3030">
        <w:rPr>
          <w:rFonts w:ascii="Times New Roman" w:hAnsi="Times New Roman" w:cs="Times New Roman"/>
          <w:bCs/>
          <w:sz w:val="24"/>
          <w:szCs w:val="24"/>
        </w:rPr>
        <w:t xml:space="preserve"> управе</w:t>
      </w:r>
      <w:r w:rsidRPr="002C3030">
        <w:rPr>
          <w:rFonts w:ascii="Times New Roman" w:hAnsi="Times New Roman" w:cs="Times New Roman"/>
          <w:bCs/>
          <w:sz w:val="24"/>
          <w:szCs w:val="24"/>
          <w:lang w:val="sr-Cyrl-RS"/>
        </w:rPr>
        <w:t xml:space="preserve"> на покрајинском и локалном нивоу, </w:t>
      </w:r>
      <w:r w:rsidRPr="002C3030">
        <w:rPr>
          <w:rFonts w:ascii="Times New Roman" w:hAnsi="Times New Roman" w:cs="Times New Roman"/>
          <w:bCs/>
          <w:sz w:val="24"/>
          <w:szCs w:val="24"/>
        </w:rPr>
        <w:t>у којем компетентни службеници професионално и одговорно обављају свој посао и представљају главне партнере и подршку грађанима у остваривању њихових права и обавеза</w:t>
      </w:r>
      <w:r w:rsidRPr="002C3030">
        <w:rPr>
          <w:rFonts w:ascii="Times New Roman" w:hAnsi="Times New Roman" w:cs="Times New Roman"/>
          <w:sz w:val="24"/>
          <w:szCs w:val="24"/>
        </w:rPr>
        <w:t>.</w:t>
      </w:r>
      <w:r w:rsidRPr="002C3030">
        <w:rPr>
          <w:rFonts w:ascii="Times New Roman" w:hAnsi="Times New Roman" w:cs="Times New Roman"/>
          <w:sz w:val="24"/>
          <w:szCs w:val="24"/>
          <w:lang w:val="sr-Cyrl-RS"/>
        </w:rPr>
        <w:t xml:space="preserve"> </w:t>
      </w:r>
      <w:r w:rsidRPr="002C3030">
        <w:rPr>
          <w:rFonts w:ascii="Times New Roman" w:hAnsi="Times New Roman" w:cs="Times New Roman"/>
          <w:sz w:val="24"/>
          <w:szCs w:val="24"/>
          <w:lang w:val="sr-Cyrl-CS"/>
        </w:rPr>
        <w:t xml:space="preserve">Очекује се да ће </w:t>
      </w:r>
      <w:r w:rsidR="00E872D3">
        <w:rPr>
          <w:rFonts w:ascii="Times New Roman" w:hAnsi="Times New Roman" w:cs="Times New Roman"/>
          <w:sz w:val="24"/>
          <w:szCs w:val="24"/>
          <w:lang w:val="sr-Cyrl-CS"/>
        </w:rPr>
        <w:t>примена</w:t>
      </w:r>
      <w:r w:rsidRPr="002C3030">
        <w:rPr>
          <w:rFonts w:ascii="Times New Roman" w:hAnsi="Times New Roman" w:cs="Times New Roman"/>
          <w:sz w:val="24"/>
          <w:szCs w:val="24"/>
        </w:rPr>
        <w:t xml:space="preserve"> компетенција</w:t>
      </w:r>
      <w:r w:rsidRPr="002C3030">
        <w:rPr>
          <w:rFonts w:ascii="Times New Roman" w:hAnsi="Times New Roman" w:cs="Times New Roman"/>
          <w:sz w:val="24"/>
          <w:szCs w:val="24"/>
          <w:lang w:val="sr-Cyrl-RS"/>
        </w:rPr>
        <w:t>, након њиховог увођења у све функције управљања људским ресурсима,</w:t>
      </w:r>
      <w:r w:rsidRPr="002C3030">
        <w:rPr>
          <w:rFonts w:ascii="Times New Roman" w:hAnsi="Times New Roman" w:cs="Times New Roman"/>
          <w:sz w:val="24"/>
          <w:szCs w:val="24"/>
        </w:rPr>
        <w:t xml:space="preserve"> побољша</w:t>
      </w:r>
      <w:r w:rsidRPr="002C3030">
        <w:rPr>
          <w:rFonts w:ascii="Times New Roman" w:hAnsi="Times New Roman" w:cs="Times New Roman"/>
          <w:sz w:val="24"/>
          <w:szCs w:val="24"/>
          <w:lang w:val="sr-Cyrl-CS"/>
        </w:rPr>
        <w:t>ти</w:t>
      </w:r>
      <w:r w:rsidRPr="002C3030">
        <w:rPr>
          <w:rFonts w:ascii="Times New Roman" w:hAnsi="Times New Roman" w:cs="Times New Roman"/>
          <w:sz w:val="24"/>
          <w:szCs w:val="24"/>
        </w:rPr>
        <w:t xml:space="preserve"> тачност процене подобности кандидата за обављање послова и </w:t>
      </w:r>
      <w:r w:rsidRPr="002C3030">
        <w:rPr>
          <w:rFonts w:ascii="Times New Roman" w:hAnsi="Times New Roman" w:cs="Times New Roman"/>
          <w:sz w:val="24"/>
          <w:szCs w:val="24"/>
          <w:lang w:val="sr-Cyrl-CS"/>
        </w:rPr>
        <w:t xml:space="preserve">доношење одлуке о </w:t>
      </w:r>
      <w:r w:rsidRPr="002C3030">
        <w:rPr>
          <w:rFonts w:ascii="Times New Roman" w:hAnsi="Times New Roman" w:cs="Times New Roman"/>
          <w:sz w:val="24"/>
          <w:szCs w:val="24"/>
        </w:rPr>
        <w:t>њихово</w:t>
      </w:r>
      <w:r w:rsidRPr="002C3030">
        <w:rPr>
          <w:rFonts w:ascii="Times New Roman" w:hAnsi="Times New Roman" w:cs="Times New Roman"/>
          <w:sz w:val="24"/>
          <w:szCs w:val="24"/>
          <w:lang w:val="sr-Cyrl-CS"/>
        </w:rPr>
        <w:t>м</w:t>
      </w:r>
      <w:r w:rsidRPr="002C3030">
        <w:rPr>
          <w:rFonts w:ascii="Times New Roman" w:hAnsi="Times New Roman" w:cs="Times New Roman"/>
          <w:sz w:val="24"/>
          <w:szCs w:val="24"/>
        </w:rPr>
        <w:t xml:space="preserve"> напредовањ</w:t>
      </w:r>
      <w:r w:rsidRPr="002C3030">
        <w:rPr>
          <w:rFonts w:ascii="Times New Roman" w:hAnsi="Times New Roman" w:cs="Times New Roman"/>
          <w:sz w:val="24"/>
          <w:szCs w:val="24"/>
          <w:lang w:val="sr-Cyrl-CS"/>
        </w:rPr>
        <w:t>у и развоју.</w:t>
      </w:r>
      <w:r w:rsidRPr="002C3030">
        <w:rPr>
          <w:rFonts w:ascii="Times New Roman" w:eastAsia="Calibri" w:hAnsi="Times New Roman" w:cs="Times New Roman"/>
          <w:sz w:val="24"/>
          <w:szCs w:val="24"/>
          <w:lang w:val="sr-Cyrl-RS"/>
        </w:rPr>
        <w:t xml:space="preserve"> Утврђивање могућности увођења оквира компетенција и доношење Оквира компетенција за запослене у органима АП и ЈЛС представља даљу реформу јавне управе у области УЉР и синхронизацију локалног система у односу на начела државно-службеничког система као и даље јачање функције управљања људским ресурсима на локалном нивоу власти.</w:t>
      </w:r>
    </w:p>
    <w:p w14:paraId="056ECE0D" w14:textId="43126D87" w:rsidR="00B65272" w:rsidRDefault="00B65272" w:rsidP="00CA3A26">
      <w:pPr>
        <w:spacing w:after="0" w:line="240" w:lineRule="auto"/>
        <w:ind w:firstLine="720"/>
        <w:jc w:val="both"/>
        <w:rPr>
          <w:rFonts w:ascii="Times New Roman" w:hAnsi="Times New Roman" w:cs="Times New Roman"/>
          <w:sz w:val="24"/>
          <w:szCs w:val="24"/>
        </w:rPr>
      </w:pPr>
      <w:r w:rsidRPr="002C3030">
        <w:rPr>
          <w:rFonts w:ascii="Times New Roman" w:eastAsia="Calibri" w:hAnsi="Times New Roman" w:cs="Times New Roman"/>
          <w:sz w:val="24"/>
          <w:szCs w:val="24"/>
          <w:lang w:val="sr-Cyrl-RS" w:eastAsia="en-GB"/>
        </w:rPr>
        <w:t>Тиме се обезбеђује уједначавање положаја запослених на државном и локалном нивоу и стварају се услови за успостављање кохерентног система управљања људским ресурсима у Републици Србији.</w:t>
      </w:r>
    </w:p>
    <w:p w14:paraId="60C73AB2" w14:textId="77777777" w:rsidR="005B3773" w:rsidRPr="005771AF" w:rsidRDefault="005B3773" w:rsidP="005B3773">
      <w:pPr>
        <w:pStyle w:val="ListParagraph"/>
        <w:spacing w:before="240" w:line="276" w:lineRule="auto"/>
        <w:jc w:val="right"/>
        <w:rPr>
          <w:rFonts w:ascii="Times New Roman" w:hAnsi="Times New Roman" w:cs="Times New Roman"/>
          <w:b/>
          <w:sz w:val="24"/>
          <w:szCs w:val="24"/>
          <w:u w:val="single"/>
        </w:rPr>
      </w:pPr>
      <w:r w:rsidRPr="005771AF">
        <w:rPr>
          <w:rFonts w:ascii="Times New Roman" w:hAnsi="Times New Roman" w:cs="Times New Roman"/>
          <w:b/>
          <w:sz w:val="24"/>
          <w:szCs w:val="24"/>
          <w:u w:val="single"/>
        </w:rPr>
        <w:t>ПРИЛОГ 7:</w:t>
      </w:r>
    </w:p>
    <w:p w14:paraId="5623B593" w14:textId="77777777" w:rsidR="005B3773" w:rsidRPr="005771AF" w:rsidRDefault="005B3773" w:rsidP="005B3773">
      <w:pPr>
        <w:pStyle w:val="ListParagraph"/>
        <w:spacing w:before="240" w:line="276" w:lineRule="auto"/>
        <w:jc w:val="right"/>
        <w:rPr>
          <w:rFonts w:ascii="Times New Roman" w:hAnsi="Times New Roman" w:cs="Times New Roman"/>
          <w:sz w:val="24"/>
          <w:szCs w:val="24"/>
        </w:rPr>
      </w:pPr>
    </w:p>
    <w:p w14:paraId="32F9AC5C" w14:textId="77777777" w:rsidR="005B3773" w:rsidRPr="005771AF" w:rsidRDefault="005B3773" w:rsidP="00B521BC">
      <w:pPr>
        <w:shd w:val="clear" w:color="auto" w:fill="C6D9F1" w:themeFill="text2" w:themeFillTint="33"/>
        <w:spacing w:before="240" w:line="276" w:lineRule="auto"/>
        <w:jc w:val="center"/>
        <w:rPr>
          <w:rFonts w:ascii="Times New Roman" w:hAnsi="Times New Roman" w:cs="Times New Roman"/>
          <w:b/>
          <w:sz w:val="24"/>
          <w:szCs w:val="24"/>
        </w:rPr>
      </w:pPr>
      <w:r w:rsidRPr="005771AF">
        <w:rPr>
          <w:rFonts w:ascii="Times New Roman" w:hAnsi="Times New Roman" w:cs="Times New Roman"/>
          <w:b/>
          <w:sz w:val="24"/>
          <w:szCs w:val="24"/>
        </w:rPr>
        <w:t>Кључна питања за анализу ефеката на друштво</w:t>
      </w:r>
    </w:p>
    <w:p w14:paraId="2F5604BD" w14:textId="77777777" w:rsidR="005B3773" w:rsidRDefault="00D67F6A" w:rsidP="005B3773">
      <w:pPr>
        <w:pStyle w:val="ListParagraph"/>
        <w:numPr>
          <w:ilvl w:val="0"/>
          <w:numId w:val="6"/>
        </w:numPr>
        <w:shd w:val="clear" w:color="auto" w:fill="C6D9F1" w:themeFill="text2" w:themeFillTint="33"/>
        <w:spacing w:before="240" w:after="0" w:line="276" w:lineRule="auto"/>
        <w:ind w:left="714" w:hanging="357"/>
        <w:jc w:val="both"/>
        <w:rPr>
          <w:rFonts w:ascii="Times New Roman" w:hAnsi="Times New Roman" w:cs="Times New Roman"/>
          <w:sz w:val="24"/>
          <w:szCs w:val="24"/>
        </w:rPr>
      </w:pPr>
      <w:r w:rsidRPr="005771AF">
        <w:rPr>
          <w:rFonts w:ascii="Times New Roman" w:hAnsi="Times New Roman" w:cs="Times New Roman"/>
          <w:sz w:val="24"/>
          <w:szCs w:val="24"/>
        </w:rPr>
        <w:t xml:space="preserve">Колике </w:t>
      </w:r>
      <w:r w:rsidR="005B3773" w:rsidRPr="005771AF">
        <w:rPr>
          <w:rFonts w:ascii="Times New Roman" w:hAnsi="Times New Roman" w:cs="Times New Roman"/>
          <w:sz w:val="24"/>
          <w:szCs w:val="24"/>
        </w:rPr>
        <w:t xml:space="preserve">трошкове и користи (материјалне и нематеријалне) </w:t>
      </w:r>
      <w:r w:rsidR="003D2F83" w:rsidRPr="005771AF">
        <w:rPr>
          <w:rFonts w:ascii="Times New Roman" w:hAnsi="Times New Roman" w:cs="Times New Roman"/>
          <w:sz w:val="24"/>
          <w:szCs w:val="24"/>
          <w:lang w:val="sr-Cyrl-RS"/>
        </w:rPr>
        <w:t>ће</w:t>
      </w:r>
      <w:r w:rsidR="005B3773" w:rsidRPr="005771AF">
        <w:rPr>
          <w:rFonts w:ascii="Times New Roman" w:hAnsi="Times New Roman" w:cs="Times New Roman"/>
          <w:sz w:val="24"/>
          <w:szCs w:val="24"/>
        </w:rPr>
        <w:t xml:space="preserve"> </w:t>
      </w:r>
      <w:r w:rsidRPr="005771AF">
        <w:rPr>
          <w:rFonts w:ascii="Times New Roman" w:hAnsi="Times New Roman" w:cs="Times New Roman"/>
          <w:sz w:val="24"/>
          <w:szCs w:val="24"/>
        </w:rPr>
        <w:t>изабран</w:t>
      </w:r>
      <w:r w:rsidR="003D2F83" w:rsidRPr="005771AF">
        <w:rPr>
          <w:rFonts w:ascii="Times New Roman" w:hAnsi="Times New Roman" w:cs="Times New Roman"/>
          <w:sz w:val="24"/>
          <w:szCs w:val="24"/>
          <w:lang w:val="sr-Cyrl-RS"/>
        </w:rPr>
        <w:t>а</w:t>
      </w:r>
      <w:r w:rsidR="005B3773" w:rsidRPr="005771AF">
        <w:rPr>
          <w:rFonts w:ascii="Times New Roman" w:hAnsi="Times New Roman" w:cs="Times New Roman"/>
          <w:sz w:val="24"/>
          <w:szCs w:val="24"/>
        </w:rPr>
        <w:t xml:space="preserve"> опциј</w:t>
      </w:r>
      <w:r w:rsidR="003D2F83" w:rsidRPr="005771AF">
        <w:rPr>
          <w:rFonts w:ascii="Times New Roman" w:hAnsi="Times New Roman" w:cs="Times New Roman"/>
          <w:sz w:val="24"/>
          <w:szCs w:val="24"/>
          <w:lang w:val="sr-Cyrl-RS"/>
        </w:rPr>
        <w:t>а</w:t>
      </w:r>
      <w:r w:rsidR="005B3773" w:rsidRPr="005771AF">
        <w:rPr>
          <w:rFonts w:ascii="Times New Roman" w:hAnsi="Times New Roman" w:cs="Times New Roman"/>
          <w:sz w:val="24"/>
          <w:szCs w:val="24"/>
        </w:rPr>
        <w:t xml:space="preserve"> проузрокова</w:t>
      </w:r>
      <w:r w:rsidR="003D2F83" w:rsidRPr="005771AF">
        <w:rPr>
          <w:rFonts w:ascii="Times New Roman" w:hAnsi="Times New Roman" w:cs="Times New Roman"/>
          <w:sz w:val="24"/>
          <w:szCs w:val="24"/>
          <w:lang w:val="sr-Cyrl-RS"/>
        </w:rPr>
        <w:t>ти</w:t>
      </w:r>
      <w:r w:rsidR="005B3773" w:rsidRPr="005771AF">
        <w:rPr>
          <w:rFonts w:ascii="Times New Roman" w:hAnsi="Times New Roman" w:cs="Times New Roman"/>
          <w:sz w:val="24"/>
          <w:szCs w:val="24"/>
        </w:rPr>
        <w:t xml:space="preserve"> грађанима?</w:t>
      </w:r>
    </w:p>
    <w:p w14:paraId="12008CCC" w14:textId="77777777" w:rsidR="00393928" w:rsidRPr="005771AF" w:rsidRDefault="00393928" w:rsidP="00393928">
      <w:pPr>
        <w:spacing w:before="240" w:after="0" w:line="240" w:lineRule="auto"/>
        <w:ind w:firstLine="714"/>
        <w:jc w:val="both"/>
        <w:rPr>
          <w:rFonts w:ascii="Times New Roman" w:hAnsi="Times New Roman" w:cs="Times New Roman"/>
          <w:sz w:val="24"/>
          <w:szCs w:val="24"/>
          <w:lang w:val="sr-Cyrl-RS"/>
        </w:rPr>
      </w:pPr>
      <w:r>
        <w:rPr>
          <w:rFonts w:ascii="Times New Roman" w:hAnsi="Times New Roman" w:cs="Times New Roman"/>
          <w:sz w:val="24"/>
          <w:szCs w:val="24"/>
          <w:lang w:val="sr-Cyrl-RS"/>
        </w:rPr>
        <w:t>И</w:t>
      </w:r>
      <w:r w:rsidR="00086D1E" w:rsidRPr="00192BF0">
        <w:rPr>
          <w:rFonts w:ascii="Times New Roman" w:hAnsi="Times New Roman" w:cs="Times New Roman"/>
          <w:sz w:val="24"/>
          <w:szCs w:val="24"/>
          <w:lang w:val="sr-Cyrl-CS"/>
        </w:rPr>
        <w:t xml:space="preserve">змене и допуне Закона </w:t>
      </w:r>
      <w:r w:rsidR="00086D1E">
        <w:rPr>
          <w:rFonts w:ascii="Times New Roman" w:hAnsi="Times New Roman" w:cs="Times New Roman"/>
          <w:sz w:val="24"/>
          <w:szCs w:val="24"/>
          <w:lang w:val="sr-Cyrl-CS"/>
        </w:rPr>
        <w:t xml:space="preserve">о запосленима у АП и ЈЛС, представљају </w:t>
      </w:r>
      <w:r w:rsidR="00086D1E" w:rsidRPr="00192BF0">
        <w:rPr>
          <w:rFonts w:ascii="Times New Roman" w:hAnsi="Times New Roman" w:cs="Times New Roman"/>
          <w:sz w:val="24"/>
          <w:szCs w:val="24"/>
          <w:lang w:val="sr-Cyrl-CS"/>
        </w:rPr>
        <w:t>даљи корак у већ започетом процесу реформе јавно службеничког система</w:t>
      </w:r>
      <w:r w:rsidR="00086D1E">
        <w:rPr>
          <w:rFonts w:ascii="Times New Roman" w:hAnsi="Times New Roman" w:cs="Times New Roman"/>
          <w:sz w:val="24"/>
          <w:szCs w:val="24"/>
          <w:lang w:val="sr-Cyrl-CS"/>
        </w:rPr>
        <w:t xml:space="preserve"> у области управљања људским ресурсима</w:t>
      </w:r>
      <w:r w:rsidR="00086D1E" w:rsidRPr="00192BF0">
        <w:rPr>
          <w:rFonts w:ascii="Times New Roman" w:hAnsi="Times New Roman" w:cs="Times New Roman"/>
          <w:sz w:val="24"/>
          <w:szCs w:val="24"/>
          <w:lang w:val="sr-Cyrl-CS"/>
        </w:rPr>
        <w:t xml:space="preserve"> и у функцији су подршке изградњи модерне, </w:t>
      </w:r>
      <w:r w:rsidR="00086D1E">
        <w:rPr>
          <w:rFonts w:ascii="Times New Roman" w:hAnsi="Times New Roman" w:cs="Times New Roman"/>
          <w:sz w:val="24"/>
          <w:szCs w:val="24"/>
          <w:lang w:val="sr-Cyrl-CS"/>
        </w:rPr>
        <w:t>ефикасне и стручне јавне управе</w:t>
      </w:r>
      <w:r w:rsidR="00086D1E" w:rsidRPr="00192BF0">
        <w:rPr>
          <w:rFonts w:ascii="Times New Roman" w:hAnsi="Times New Roman" w:cs="Times New Roman"/>
          <w:sz w:val="24"/>
          <w:szCs w:val="24"/>
          <w:lang w:val="sr-Cyrl-CS"/>
        </w:rPr>
        <w:t>.</w:t>
      </w:r>
      <w:r>
        <w:rPr>
          <w:rFonts w:ascii="Times New Roman" w:hAnsi="Times New Roman" w:cs="Times New Roman"/>
          <w:sz w:val="24"/>
          <w:szCs w:val="24"/>
          <w:lang w:val="sr-Cyrl-CS"/>
        </w:rPr>
        <w:t xml:space="preserve">  Предложеним изменама нормативног оквира</w:t>
      </w:r>
      <w:r w:rsidR="00086D1E" w:rsidRPr="00192BF0">
        <w:rPr>
          <w:rFonts w:ascii="Times New Roman" w:hAnsi="Times New Roman" w:cs="Times New Roman"/>
          <w:sz w:val="24"/>
          <w:szCs w:val="24"/>
          <w:lang w:val="sr-Cyrl-RS"/>
        </w:rPr>
        <w:t xml:space="preserve"> </w:t>
      </w:r>
      <w:r>
        <w:rPr>
          <w:rFonts w:ascii="Times New Roman" w:hAnsi="Times New Roman" w:cs="Times New Roman"/>
          <w:sz w:val="24"/>
          <w:szCs w:val="24"/>
          <w:lang w:val="sr-Cyrl-RS"/>
        </w:rPr>
        <w:t>допирноси се остваривању</w:t>
      </w:r>
      <w:r w:rsidRPr="005771AF">
        <w:rPr>
          <w:rFonts w:ascii="Times New Roman" w:hAnsi="Times New Roman" w:cs="Times New Roman"/>
          <w:sz w:val="24"/>
          <w:szCs w:val="24"/>
          <w:lang w:val="sr-Cyrl-RS"/>
        </w:rPr>
        <w:t xml:space="preserve"> </w:t>
      </w:r>
      <w:r>
        <w:rPr>
          <w:rFonts w:ascii="Times New Roman" w:hAnsi="Times New Roman" w:cs="Times New Roman"/>
          <w:sz w:val="24"/>
          <w:szCs w:val="24"/>
          <w:lang w:val="sr-Cyrl-RS"/>
        </w:rPr>
        <w:t>Општег</w:t>
      </w:r>
      <w:r w:rsidRPr="005771AF">
        <w:rPr>
          <w:rFonts w:ascii="Times New Roman" w:hAnsi="Times New Roman" w:cs="Times New Roman"/>
          <w:sz w:val="24"/>
          <w:szCs w:val="24"/>
          <w:lang w:val="sr-Cyrl-RS"/>
        </w:rPr>
        <w:t xml:space="preserve"> циљ</w:t>
      </w:r>
      <w:r>
        <w:rPr>
          <w:rFonts w:ascii="Times New Roman" w:hAnsi="Times New Roman" w:cs="Times New Roman"/>
          <w:sz w:val="24"/>
          <w:szCs w:val="24"/>
          <w:lang w:val="sr-Cyrl-RS"/>
        </w:rPr>
        <w:t>а Стратегије реформе јавне управе за период 2021.-2030. године, у погледу побољшања</w:t>
      </w:r>
      <w:r w:rsidRPr="005771AF">
        <w:rPr>
          <w:rFonts w:ascii="Times New Roman" w:hAnsi="Times New Roman" w:cs="Times New Roman"/>
          <w:sz w:val="24"/>
          <w:szCs w:val="24"/>
          <w:lang w:val="sr-Cyrl-RS"/>
        </w:rPr>
        <w:t xml:space="preserve"> професионалне јавне управе која ће значајно допринети економској стабилности и повећању животног стандарда.</w:t>
      </w:r>
    </w:p>
    <w:p w14:paraId="3A26222F" w14:textId="77777777" w:rsidR="005B3773" w:rsidRPr="005771AF" w:rsidRDefault="005B3773" w:rsidP="005B3773">
      <w:pPr>
        <w:numPr>
          <w:ilvl w:val="0"/>
          <w:numId w:val="6"/>
        </w:numPr>
        <w:shd w:val="clear" w:color="auto" w:fill="C6D9F1" w:themeFill="text2" w:themeFillTint="33"/>
        <w:spacing w:before="240" w:after="0" w:line="276" w:lineRule="auto"/>
        <w:jc w:val="both"/>
        <w:rPr>
          <w:rFonts w:ascii="Times New Roman" w:hAnsi="Times New Roman" w:cs="Times New Roman"/>
          <w:sz w:val="24"/>
          <w:szCs w:val="24"/>
        </w:rPr>
      </w:pPr>
      <w:r w:rsidRPr="005771AF">
        <w:rPr>
          <w:rFonts w:ascii="Times New Roman" w:hAnsi="Times New Roman" w:cs="Times New Roman"/>
          <w:sz w:val="24"/>
          <w:szCs w:val="24"/>
        </w:rPr>
        <w:t xml:space="preserve">Да ли </w:t>
      </w:r>
      <w:r w:rsidR="00791BA4" w:rsidRPr="005771AF">
        <w:rPr>
          <w:rFonts w:ascii="Times New Roman" w:hAnsi="Times New Roman" w:cs="Times New Roman"/>
          <w:sz w:val="24"/>
          <w:szCs w:val="24"/>
        </w:rPr>
        <w:t xml:space="preserve">ће ефекти </w:t>
      </w:r>
      <w:r w:rsidRPr="005771AF">
        <w:rPr>
          <w:rFonts w:ascii="Times New Roman" w:hAnsi="Times New Roman" w:cs="Times New Roman"/>
          <w:sz w:val="24"/>
          <w:szCs w:val="24"/>
        </w:rPr>
        <w:t>реализациј</w:t>
      </w:r>
      <w:r w:rsidR="00791BA4" w:rsidRPr="005771AF">
        <w:rPr>
          <w:rFonts w:ascii="Times New Roman" w:hAnsi="Times New Roman" w:cs="Times New Roman"/>
          <w:sz w:val="24"/>
          <w:szCs w:val="24"/>
        </w:rPr>
        <w:t>е</w:t>
      </w:r>
      <w:r w:rsidRPr="005771AF">
        <w:rPr>
          <w:rFonts w:ascii="Times New Roman" w:hAnsi="Times New Roman" w:cs="Times New Roman"/>
          <w:sz w:val="24"/>
          <w:szCs w:val="24"/>
        </w:rPr>
        <w:t xml:space="preserve"> </w:t>
      </w:r>
      <w:r w:rsidR="00791BA4" w:rsidRPr="005771AF">
        <w:rPr>
          <w:rFonts w:ascii="Times New Roman" w:hAnsi="Times New Roman" w:cs="Times New Roman"/>
          <w:sz w:val="24"/>
          <w:szCs w:val="24"/>
        </w:rPr>
        <w:t>изабран</w:t>
      </w:r>
      <w:r w:rsidR="003D2F83" w:rsidRPr="005771AF">
        <w:rPr>
          <w:rFonts w:ascii="Times New Roman" w:hAnsi="Times New Roman" w:cs="Times New Roman"/>
          <w:sz w:val="24"/>
          <w:szCs w:val="24"/>
          <w:lang w:val="sr-Cyrl-RS"/>
        </w:rPr>
        <w:t>е</w:t>
      </w:r>
      <w:r w:rsidRPr="005771AF">
        <w:rPr>
          <w:rFonts w:ascii="Times New Roman" w:hAnsi="Times New Roman" w:cs="Times New Roman"/>
          <w:sz w:val="24"/>
          <w:szCs w:val="24"/>
        </w:rPr>
        <w:t xml:space="preserve"> опциј</w:t>
      </w:r>
      <w:r w:rsidR="003D2F83" w:rsidRPr="005771AF">
        <w:rPr>
          <w:rFonts w:ascii="Times New Roman" w:hAnsi="Times New Roman" w:cs="Times New Roman"/>
          <w:sz w:val="24"/>
          <w:szCs w:val="24"/>
          <w:lang w:val="sr-Cyrl-RS"/>
        </w:rPr>
        <w:t>е</w:t>
      </w:r>
      <w:r w:rsidRPr="005771AF">
        <w:rPr>
          <w:rFonts w:ascii="Times New Roman" w:hAnsi="Times New Roman" w:cs="Times New Roman"/>
          <w:sz w:val="24"/>
          <w:szCs w:val="24"/>
        </w:rPr>
        <w:t xml:space="preserve"> </w:t>
      </w:r>
      <w:r w:rsidR="00791BA4" w:rsidRPr="005771AF">
        <w:rPr>
          <w:rFonts w:ascii="Times New Roman" w:hAnsi="Times New Roman" w:cs="Times New Roman"/>
          <w:sz w:val="24"/>
          <w:szCs w:val="24"/>
        </w:rPr>
        <w:t>штетно утицати</w:t>
      </w:r>
      <w:r w:rsidRPr="005771AF">
        <w:rPr>
          <w:rFonts w:ascii="Times New Roman" w:hAnsi="Times New Roman" w:cs="Times New Roman"/>
          <w:sz w:val="24"/>
          <w:szCs w:val="24"/>
        </w:rPr>
        <w:t xml:space="preserve"> на неку специфичну групу популације и да ли ће то негативно утицати на успешно спровођење те опције, као и које мере треба предузети да би се ови ризици свели на минимум? </w:t>
      </w:r>
    </w:p>
    <w:p w14:paraId="63FA4821" w14:textId="77777777" w:rsidR="008E5043" w:rsidRPr="008E5043" w:rsidRDefault="005B3773" w:rsidP="008E5043">
      <w:pPr>
        <w:pStyle w:val="ListParagraph"/>
        <w:numPr>
          <w:ilvl w:val="0"/>
          <w:numId w:val="6"/>
        </w:numPr>
        <w:shd w:val="clear" w:color="auto" w:fill="C6D9F1" w:themeFill="text2" w:themeFillTint="33"/>
        <w:spacing w:before="240" w:after="0" w:line="276" w:lineRule="auto"/>
        <w:ind w:left="714" w:hanging="357"/>
        <w:jc w:val="both"/>
        <w:rPr>
          <w:rFonts w:ascii="Times New Roman" w:hAnsi="Times New Roman" w:cs="Times New Roman"/>
          <w:sz w:val="24"/>
          <w:szCs w:val="24"/>
        </w:rPr>
      </w:pPr>
      <w:r w:rsidRPr="005771AF">
        <w:rPr>
          <w:rFonts w:ascii="Times New Roman" w:hAnsi="Times New Roman" w:cs="Times New Roman"/>
          <w:sz w:val="24"/>
          <w:szCs w:val="24"/>
        </w:rPr>
        <w:t xml:space="preserve">На које друштвене групе, а посебно на које осетљиве друштвене групе, би утицале мере </w:t>
      </w:r>
      <w:r w:rsidR="00816426" w:rsidRPr="005771AF">
        <w:rPr>
          <w:rFonts w:ascii="Times New Roman" w:hAnsi="Times New Roman" w:cs="Times New Roman"/>
          <w:sz w:val="24"/>
          <w:szCs w:val="24"/>
        </w:rPr>
        <w:t>изабран</w:t>
      </w:r>
      <w:r w:rsidR="00497296" w:rsidRPr="005771AF">
        <w:rPr>
          <w:rFonts w:ascii="Times New Roman" w:hAnsi="Times New Roman" w:cs="Times New Roman"/>
          <w:sz w:val="24"/>
          <w:szCs w:val="24"/>
        </w:rPr>
        <w:t>e</w:t>
      </w:r>
      <w:r w:rsidRPr="005771AF">
        <w:rPr>
          <w:rFonts w:ascii="Times New Roman" w:hAnsi="Times New Roman" w:cs="Times New Roman"/>
          <w:sz w:val="24"/>
          <w:szCs w:val="24"/>
        </w:rPr>
        <w:t xml:space="preserve"> опциј</w:t>
      </w:r>
      <w:r w:rsidR="00497296" w:rsidRPr="005771AF">
        <w:rPr>
          <w:rFonts w:ascii="Times New Roman" w:hAnsi="Times New Roman" w:cs="Times New Roman"/>
          <w:sz w:val="24"/>
          <w:szCs w:val="24"/>
        </w:rPr>
        <w:t>e</w:t>
      </w:r>
      <w:r w:rsidR="000E1AAD" w:rsidRPr="005771AF">
        <w:rPr>
          <w:rFonts w:ascii="Times New Roman" w:hAnsi="Times New Roman" w:cs="Times New Roman"/>
          <w:sz w:val="24"/>
          <w:szCs w:val="24"/>
        </w:rPr>
        <w:t xml:space="preserve"> и како би се тај утицај огледао</w:t>
      </w:r>
      <w:r w:rsidR="008E5043">
        <w:rPr>
          <w:rFonts w:ascii="Times New Roman" w:hAnsi="Times New Roman" w:cs="Times New Roman"/>
          <w:sz w:val="24"/>
          <w:szCs w:val="24"/>
        </w:rPr>
        <w:t xml:space="preserve"> (пре свега на сиромашне </w:t>
      </w:r>
      <w:r w:rsidRPr="005771AF">
        <w:rPr>
          <w:rFonts w:ascii="Times New Roman" w:hAnsi="Times New Roman" w:cs="Times New Roman"/>
          <w:sz w:val="24"/>
          <w:szCs w:val="24"/>
        </w:rPr>
        <w:t>и социјално искључене појединце и групе, као што су особе са инвалидитетом, деца, млади, жене, старији преко 65 година, припадници ромске националне мањине, необразовани, незапослени, избегла и интерно расељена лица и становништво руралних средина и друге осетљиве друштвене групе)?</w:t>
      </w:r>
    </w:p>
    <w:p w14:paraId="13ADF8C7" w14:textId="77777777" w:rsidR="00393928" w:rsidRPr="0014740A" w:rsidRDefault="005B3773" w:rsidP="0014740A">
      <w:pPr>
        <w:numPr>
          <w:ilvl w:val="0"/>
          <w:numId w:val="6"/>
        </w:numPr>
        <w:shd w:val="clear" w:color="auto" w:fill="C6D9F1" w:themeFill="text2" w:themeFillTint="33"/>
        <w:spacing w:before="240" w:after="0" w:line="276" w:lineRule="auto"/>
        <w:jc w:val="both"/>
        <w:rPr>
          <w:rFonts w:ascii="Times New Roman" w:hAnsi="Times New Roman" w:cs="Times New Roman"/>
          <w:sz w:val="24"/>
          <w:szCs w:val="24"/>
        </w:rPr>
      </w:pPr>
      <w:r w:rsidRPr="005771AF">
        <w:rPr>
          <w:rFonts w:ascii="Times New Roman" w:hAnsi="Times New Roman" w:cs="Times New Roman"/>
          <w:sz w:val="24"/>
          <w:szCs w:val="24"/>
        </w:rPr>
        <w:t xml:space="preserve">Да ли би и на који начин </w:t>
      </w:r>
      <w:r w:rsidR="00CD0DAA" w:rsidRPr="005771AF">
        <w:rPr>
          <w:rFonts w:ascii="Times New Roman" w:hAnsi="Times New Roman" w:cs="Times New Roman"/>
          <w:sz w:val="24"/>
          <w:szCs w:val="24"/>
        </w:rPr>
        <w:t>изабран</w:t>
      </w:r>
      <w:r w:rsidR="00497296" w:rsidRPr="005771AF">
        <w:rPr>
          <w:rFonts w:ascii="Times New Roman" w:hAnsi="Times New Roman" w:cs="Times New Roman"/>
          <w:sz w:val="24"/>
          <w:szCs w:val="24"/>
        </w:rPr>
        <w:t>a</w:t>
      </w:r>
      <w:r w:rsidRPr="005771AF">
        <w:rPr>
          <w:rFonts w:ascii="Times New Roman" w:hAnsi="Times New Roman" w:cs="Times New Roman"/>
          <w:sz w:val="24"/>
          <w:szCs w:val="24"/>
        </w:rPr>
        <w:t xml:space="preserve"> опциј</w:t>
      </w:r>
      <w:r w:rsidR="00497296" w:rsidRPr="005771AF">
        <w:rPr>
          <w:rFonts w:ascii="Times New Roman" w:hAnsi="Times New Roman" w:cs="Times New Roman"/>
          <w:sz w:val="24"/>
          <w:szCs w:val="24"/>
        </w:rPr>
        <w:t>a</w:t>
      </w:r>
      <w:r w:rsidRPr="005771AF">
        <w:rPr>
          <w:rFonts w:ascii="Times New Roman" w:hAnsi="Times New Roman" w:cs="Times New Roman"/>
          <w:sz w:val="24"/>
          <w:szCs w:val="24"/>
        </w:rPr>
        <w:t xml:space="preserve"> утицал</w:t>
      </w:r>
      <w:r w:rsidR="00497296" w:rsidRPr="005771AF">
        <w:rPr>
          <w:rFonts w:ascii="Times New Roman" w:hAnsi="Times New Roman" w:cs="Times New Roman"/>
          <w:sz w:val="24"/>
          <w:szCs w:val="24"/>
        </w:rPr>
        <w:t>a</w:t>
      </w:r>
      <w:r w:rsidRPr="005771AF">
        <w:rPr>
          <w:rFonts w:ascii="Times New Roman" w:hAnsi="Times New Roman" w:cs="Times New Roman"/>
          <w:sz w:val="24"/>
          <w:szCs w:val="24"/>
        </w:rPr>
        <w:t xml:space="preserve"> на тржиште рада и запошљавање, као и на услове за рад (нпр</w:t>
      </w:r>
      <w:r w:rsidR="009542A9" w:rsidRPr="005771AF">
        <w:rPr>
          <w:rFonts w:ascii="Times New Roman" w:hAnsi="Times New Roman" w:cs="Times New Roman"/>
          <w:sz w:val="24"/>
          <w:szCs w:val="24"/>
        </w:rPr>
        <w:t>,</w:t>
      </w:r>
      <w:r w:rsidRPr="005771AF">
        <w:rPr>
          <w:rFonts w:ascii="Times New Roman" w:hAnsi="Times New Roman" w:cs="Times New Roman"/>
          <w:sz w:val="24"/>
          <w:szCs w:val="24"/>
        </w:rPr>
        <w:t xml:space="preserve"> промене у стопама запослености, отпуштање технолошких вишкова, </w:t>
      </w:r>
      <w:r w:rsidR="00CD0DAA" w:rsidRPr="005771AF">
        <w:rPr>
          <w:rFonts w:ascii="Times New Roman" w:hAnsi="Times New Roman" w:cs="Times New Roman"/>
          <w:sz w:val="24"/>
          <w:szCs w:val="24"/>
        </w:rPr>
        <w:t xml:space="preserve">укинута </w:t>
      </w:r>
      <w:r w:rsidRPr="005771AF">
        <w:rPr>
          <w:rFonts w:ascii="Times New Roman" w:hAnsi="Times New Roman" w:cs="Times New Roman"/>
          <w:sz w:val="24"/>
          <w:szCs w:val="24"/>
        </w:rPr>
        <w:t xml:space="preserve">или </w:t>
      </w:r>
      <w:r w:rsidR="00CD0DAA" w:rsidRPr="005771AF">
        <w:rPr>
          <w:rFonts w:ascii="Times New Roman" w:hAnsi="Times New Roman" w:cs="Times New Roman"/>
          <w:sz w:val="24"/>
          <w:szCs w:val="24"/>
        </w:rPr>
        <w:t>новоформиран</w:t>
      </w:r>
      <w:r w:rsidR="00CB2204" w:rsidRPr="005771AF">
        <w:rPr>
          <w:rFonts w:ascii="Times New Roman" w:hAnsi="Times New Roman" w:cs="Times New Roman"/>
          <w:sz w:val="24"/>
          <w:szCs w:val="24"/>
        </w:rPr>
        <w:t>а</w:t>
      </w:r>
      <w:r w:rsidR="00CD0DAA" w:rsidRPr="005771AF">
        <w:rPr>
          <w:rFonts w:ascii="Times New Roman" w:hAnsi="Times New Roman" w:cs="Times New Roman"/>
          <w:sz w:val="24"/>
          <w:szCs w:val="24"/>
        </w:rPr>
        <w:t xml:space="preserve"> </w:t>
      </w:r>
      <w:r w:rsidRPr="005771AF">
        <w:rPr>
          <w:rFonts w:ascii="Times New Roman" w:hAnsi="Times New Roman" w:cs="Times New Roman"/>
          <w:sz w:val="24"/>
          <w:szCs w:val="24"/>
        </w:rPr>
        <w:t>радна места, постојећа права и обавезе радника, потребе за преквалификацијама или додатним обукама које намеће тржиште рада, родн</w:t>
      </w:r>
      <w:r w:rsidR="002338F0" w:rsidRPr="005771AF">
        <w:rPr>
          <w:rFonts w:ascii="Times New Roman" w:hAnsi="Times New Roman" w:cs="Times New Roman"/>
          <w:sz w:val="24"/>
          <w:szCs w:val="24"/>
        </w:rPr>
        <w:t xml:space="preserve">у </w:t>
      </w:r>
      <w:r w:rsidRPr="005771AF">
        <w:rPr>
          <w:rFonts w:ascii="Times New Roman" w:hAnsi="Times New Roman" w:cs="Times New Roman"/>
          <w:sz w:val="24"/>
          <w:szCs w:val="24"/>
        </w:rPr>
        <w:t xml:space="preserve">равноправност, рањиве </w:t>
      </w:r>
      <w:r w:rsidR="002338F0" w:rsidRPr="005771AF">
        <w:rPr>
          <w:rFonts w:ascii="Times New Roman" w:hAnsi="Times New Roman" w:cs="Times New Roman"/>
          <w:sz w:val="24"/>
          <w:szCs w:val="24"/>
          <w:lang w:val="sr-Cyrl-RS"/>
        </w:rPr>
        <w:t xml:space="preserve">групе и </w:t>
      </w:r>
      <w:r w:rsidRPr="005771AF">
        <w:rPr>
          <w:rFonts w:ascii="Times New Roman" w:hAnsi="Times New Roman" w:cs="Times New Roman"/>
          <w:sz w:val="24"/>
          <w:szCs w:val="24"/>
        </w:rPr>
        <w:t xml:space="preserve">облике </w:t>
      </w:r>
      <w:r w:rsidR="002338F0" w:rsidRPr="005771AF">
        <w:rPr>
          <w:rFonts w:ascii="Times New Roman" w:hAnsi="Times New Roman" w:cs="Times New Roman"/>
          <w:sz w:val="24"/>
          <w:szCs w:val="24"/>
          <w:lang w:val="sr-Cyrl-RS"/>
        </w:rPr>
        <w:t xml:space="preserve">њиховог </w:t>
      </w:r>
      <w:r w:rsidRPr="005771AF">
        <w:rPr>
          <w:rFonts w:ascii="Times New Roman" w:hAnsi="Times New Roman" w:cs="Times New Roman"/>
          <w:sz w:val="24"/>
          <w:szCs w:val="24"/>
        </w:rPr>
        <w:t>запошљавања и сл</w:t>
      </w:r>
      <w:r w:rsidR="000400AE" w:rsidRPr="005771AF">
        <w:rPr>
          <w:rFonts w:ascii="Times New Roman" w:hAnsi="Times New Roman" w:cs="Times New Roman"/>
          <w:sz w:val="24"/>
          <w:szCs w:val="24"/>
        </w:rPr>
        <w:t>ично</w:t>
      </w:r>
      <w:r w:rsidRPr="005771AF">
        <w:rPr>
          <w:rFonts w:ascii="Times New Roman" w:hAnsi="Times New Roman" w:cs="Times New Roman"/>
          <w:sz w:val="24"/>
          <w:szCs w:val="24"/>
        </w:rPr>
        <w:t>)?</w:t>
      </w:r>
    </w:p>
    <w:p w14:paraId="142D9528" w14:textId="4BC24916" w:rsidR="00393928" w:rsidRDefault="00393928" w:rsidP="00CC500F">
      <w:pPr>
        <w:spacing w:after="0"/>
        <w:jc w:val="both"/>
        <w:rPr>
          <w:rFonts w:ascii="Times New Roman" w:eastAsia="Times New Roman" w:hAnsi="Times New Roman" w:cs="Times New Roman"/>
          <w:sz w:val="24"/>
          <w:szCs w:val="24"/>
          <w:lang w:val="sr-Cyrl-RS" w:eastAsia="ar-SA"/>
        </w:rPr>
      </w:pPr>
      <w:r>
        <w:rPr>
          <w:rFonts w:ascii="Times New Roman" w:eastAsia="Times New Roman" w:hAnsi="Times New Roman" w:cs="Times New Roman"/>
          <w:sz w:val="24"/>
          <w:szCs w:val="24"/>
          <w:lang w:val="sr-Cyrl-RS" w:eastAsia="ar-SA"/>
        </w:rPr>
        <w:tab/>
      </w:r>
      <w:r w:rsidR="00142BC5">
        <w:rPr>
          <w:rFonts w:ascii="Times New Roman" w:eastAsia="Times New Roman" w:hAnsi="Times New Roman" w:cs="Times New Roman"/>
          <w:sz w:val="24"/>
          <w:szCs w:val="24"/>
          <w:lang w:val="sr-Cyrl-RS" w:eastAsia="ar-SA"/>
        </w:rPr>
        <w:t>Предлог</w:t>
      </w:r>
      <w:r w:rsidRPr="00393928">
        <w:rPr>
          <w:rFonts w:ascii="Times New Roman" w:eastAsia="Times New Roman" w:hAnsi="Times New Roman" w:cs="Times New Roman"/>
          <w:sz w:val="24"/>
          <w:szCs w:val="24"/>
          <w:lang w:val="sr-Cyrl-RS" w:eastAsia="ar-SA"/>
        </w:rPr>
        <w:t>ом закона предложене су одредбе којима се дефинише начин спровођења изборног поступка писаном или усменом провером и разговором са кандидатом.</w:t>
      </w:r>
      <w:r w:rsidR="0014740A">
        <w:rPr>
          <w:rFonts w:ascii="Times New Roman" w:eastAsia="Times New Roman" w:hAnsi="Times New Roman" w:cs="Times New Roman"/>
          <w:sz w:val="24"/>
          <w:szCs w:val="24"/>
          <w:lang w:val="sr-Cyrl-RS" w:eastAsia="ar-SA"/>
        </w:rPr>
        <w:t xml:space="preserve"> У том смислу предложене измене и допуне Закона утицаће на квалитет конкурсног поступка за пријем у радни однос на радним местима у органима АП и ЈЛС, односно </w:t>
      </w:r>
      <w:r w:rsidR="0014740A" w:rsidRPr="0014740A">
        <w:rPr>
          <w:rFonts w:ascii="Times New Roman" w:eastAsia="Times New Roman" w:hAnsi="Times New Roman" w:cs="Times New Roman"/>
          <w:sz w:val="24"/>
          <w:szCs w:val="24"/>
          <w:lang w:val="sr-Cyrl-RS" w:eastAsia="ar-SA"/>
        </w:rPr>
        <w:t>квалитет провере стручних оспособљености, знања и вештина</w:t>
      </w:r>
      <w:r w:rsidR="0014740A">
        <w:rPr>
          <w:rFonts w:ascii="Times New Roman" w:eastAsia="Times New Roman" w:hAnsi="Times New Roman" w:cs="Times New Roman"/>
          <w:sz w:val="24"/>
          <w:szCs w:val="24"/>
          <w:lang w:val="sr-Cyrl-RS" w:eastAsia="ar-SA"/>
        </w:rPr>
        <w:t xml:space="preserve"> кандидата у конкрусном поступку</w:t>
      </w:r>
      <w:r w:rsidR="0014740A" w:rsidRPr="0014740A">
        <w:rPr>
          <w:rFonts w:ascii="Times New Roman" w:eastAsia="Times New Roman" w:hAnsi="Times New Roman" w:cs="Times New Roman"/>
          <w:sz w:val="24"/>
          <w:szCs w:val="24"/>
          <w:lang w:val="sr-Cyrl-RS" w:eastAsia="ar-SA"/>
        </w:rPr>
        <w:t>.</w:t>
      </w:r>
    </w:p>
    <w:p w14:paraId="33BFCF1D" w14:textId="77777777" w:rsidR="00485B41" w:rsidRPr="00485B41" w:rsidRDefault="00485B41" w:rsidP="00CC500F">
      <w:pPr>
        <w:spacing w:after="0"/>
        <w:jc w:val="both"/>
        <w:rPr>
          <w:rFonts w:ascii="Times New Roman" w:eastAsia="Times New Roman" w:hAnsi="Times New Roman" w:cs="Times New Roman"/>
          <w:sz w:val="24"/>
          <w:szCs w:val="24"/>
          <w:lang w:val="sr-Cyrl-RS" w:eastAsia="ar-SA"/>
        </w:rPr>
      </w:pPr>
      <w:r>
        <w:rPr>
          <w:rFonts w:ascii="Times New Roman" w:eastAsia="Times New Roman" w:hAnsi="Times New Roman" w:cs="Times New Roman"/>
          <w:sz w:val="24"/>
          <w:szCs w:val="24"/>
          <w:lang w:val="sr-Cyrl-RS" w:eastAsia="ar-SA"/>
        </w:rPr>
        <w:tab/>
        <w:t>Поред тога, применом предложених решења омогућиће даље у</w:t>
      </w:r>
      <w:r w:rsidRPr="00485B41">
        <w:rPr>
          <w:rFonts w:ascii="Times New Roman" w:eastAsia="Times New Roman" w:hAnsi="Times New Roman" w:cs="Times New Roman"/>
          <w:sz w:val="24"/>
          <w:szCs w:val="24"/>
          <w:lang w:val="sr-Cyrl-RS" w:eastAsia="ar-SA"/>
        </w:rPr>
        <w:t>напређење процеса селекције и увођење новозапослених у посао</w:t>
      </w:r>
      <w:r>
        <w:rPr>
          <w:rFonts w:ascii="Times New Roman" w:eastAsia="Times New Roman" w:hAnsi="Times New Roman" w:cs="Times New Roman"/>
          <w:sz w:val="24"/>
          <w:szCs w:val="24"/>
          <w:lang w:val="sr-Cyrl-RS" w:eastAsia="ar-SA"/>
        </w:rPr>
        <w:t xml:space="preserve"> у јавној управи на локалном нивоу, што је услов за подизање нивоа услуга које запослени  у јединицама локалне самоуправе пружају грађанима и привреди на локалном нивоу, као и успешно формулисање и спровођење мера подршке локалном и регионалном привредном и друштвеном развоју.</w:t>
      </w:r>
    </w:p>
    <w:p w14:paraId="60794C1F" w14:textId="77777777" w:rsidR="005B3773" w:rsidRDefault="005B3773" w:rsidP="005B3773">
      <w:pPr>
        <w:numPr>
          <w:ilvl w:val="0"/>
          <w:numId w:val="6"/>
        </w:numPr>
        <w:shd w:val="clear" w:color="auto" w:fill="C6D9F1" w:themeFill="text2" w:themeFillTint="33"/>
        <w:spacing w:before="240" w:after="0" w:line="276" w:lineRule="auto"/>
        <w:jc w:val="both"/>
        <w:rPr>
          <w:rFonts w:ascii="Times New Roman" w:hAnsi="Times New Roman" w:cs="Times New Roman"/>
          <w:sz w:val="24"/>
          <w:szCs w:val="24"/>
        </w:rPr>
      </w:pPr>
      <w:r w:rsidRPr="005771AF">
        <w:rPr>
          <w:rFonts w:ascii="Times New Roman" w:hAnsi="Times New Roman" w:cs="Times New Roman"/>
          <w:sz w:val="24"/>
          <w:szCs w:val="24"/>
        </w:rPr>
        <w:t xml:space="preserve">Да ли </w:t>
      </w:r>
      <w:r w:rsidR="00732539" w:rsidRPr="005771AF">
        <w:rPr>
          <w:rFonts w:ascii="Times New Roman" w:hAnsi="Times New Roman" w:cs="Times New Roman"/>
          <w:sz w:val="24"/>
          <w:szCs w:val="24"/>
        </w:rPr>
        <w:t xml:space="preserve">изабране </w:t>
      </w:r>
      <w:r w:rsidRPr="005771AF">
        <w:rPr>
          <w:rFonts w:ascii="Times New Roman" w:hAnsi="Times New Roman" w:cs="Times New Roman"/>
          <w:sz w:val="24"/>
          <w:szCs w:val="24"/>
        </w:rPr>
        <w:t>опције омогућавају равноправан третман</w:t>
      </w:r>
      <w:r w:rsidR="00D34586" w:rsidRPr="005771AF">
        <w:rPr>
          <w:rFonts w:ascii="Times New Roman" w:hAnsi="Times New Roman" w:cs="Times New Roman"/>
          <w:sz w:val="24"/>
          <w:szCs w:val="24"/>
        </w:rPr>
        <w:t>,</w:t>
      </w:r>
      <w:r w:rsidRPr="005771AF">
        <w:rPr>
          <w:rFonts w:ascii="Times New Roman" w:hAnsi="Times New Roman" w:cs="Times New Roman"/>
          <w:sz w:val="24"/>
          <w:szCs w:val="24"/>
        </w:rPr>
        <w:t xml:space="preserve"> или доводе до директне или </w:t>
      </w:r>
      <w:r w:rsidR="00D34586" w:rsidRPr="005771AF">
        <w:rPr>
          <w:rFonts w:ascii="Times New Roman" w:hAnsi="Times New Roman" w:cs="Times New Roman"/>
          <w:sz w:val="24"/>
          <w:szCs w:val="24"/>
        </w:rPr>
        <w:t xml:space="preserve">индиректне </w:t>
      </w:r>
      <w:r w:rsidRPr="005771AF">
        <w:rPr>
          <w:rFonts w:ascii="Times New Roman" w:hAnsi="Times New Roman" w:cs="Times New Roman"/>
          <w:sz w:val="24"/>
          <w:szCs w:val="24"/>
        </w:rPr>
        <w:t>дискриминације различитих категорија лица (нпр</w:t>
      </w:r>
      <w:r w:rsidR="00BF349D" w:rsidRPr="005771AF">
        <w:rPr>
          <w:rFonts w:ascii="Times New Roman" w:hAnsi="Times New Roman" w:cs="Times New Roman"/>
          <w:sz w:val="24"/>
          <w:szCs w:val="24"/>
        </w:rPr>
        <w:t>,</w:t>
      </w:r>
      <w:r w:rsidRPr="005771AF">
        <w:rPr>
          <w:rFonts w:ascii="Times New Roman" w:hAnsi="Times New Roman" w:cs="Times New Roman"/>
          <w:sz w:val="24"/>
          <w:szCs w:val="24"/>
        </w:rPr>
        <w:t xml:space="preserve"> на основу националне припадности, етничког порекла, језика, пола, родног идентитета, инвалидитета, старосне доби, сексуалне оријентације, брачног статуса или других личних својстава)?</w:t>
      </w:r>
    </w:p>
    <w:p w14:paraId="286A3122" w14:textId="77777777" w:rsidR="005B3773" w:rsidRPr="005771AF" w:rsidRDefault="005B3773" w:rsidP="005B3773">
      <w:pPr>
        <w:numPr>
          <w:ilvl w:val="0"/>
          <w:numId w:val="6"/>
        </w:numPr>
        <w:shd w:val="clear" w:color="auto" w:fill="C6D9F1" w:themeFill="text2" w:themeFillTint="33"/>
        <w:spacing w:before="240" w:after="0" w:line="276" w:lineRule="auto"/>
        <w:jc w:val="both"/>
        <w:rPr>
          <w:rFonts w:ascii="Times New Roman" w:hAnsi="Times New Roman" w:cs="Times New Roman"/>
          <w:sz w:val="24"/>
          <w:szCs w:val="24"/>
        </w:rPr>
      </w:pPr>
      <w:r w:rsidRPr="005771AF">
        <w:rPr>
          <w:rFonts w:ascii="Times New Roman" w:hAnsi="Times New Roman" w:cs="Times New Roman"/>
          <w:sz w:val="24"/>
          <w:szCs w:val="24"/>
        </w:rPr>
        <w:t xml:space="preserve">Да ли би </w:t>
      </w:r>
      <w:r w:rsidR="005A44F1" w:rsidRPr="005771AF">
        <w:rPr>
          <w:rFonts w:ascii="Times New Roman" w:hAnsi="Times New Roman" w:cs="Times New Roman"/>
          <w:sz w:val="24"/>
          <w:szCs w:val="24"/>
        </w:rPr>
        <w:t>изабран</w:t>
      </w:r>
      <w:r w:rsidR="004C048D" w:rsidRPr="005771AF">
        <w:rPr>
          <w:rFonts w:ascii="Times New Roman" w:hAnsi="Times New Roman" w:cs="Times New Roman"/>
          <w:sz w:val="24"/>
          <w:szCs w:val="24"/>
          <w:lang w:val="sr-Cyrl-RS"/>
        </w:rPr>
        <w:t>а</w:t>
      </w:r>
      <w:r w:rsidRPr="005771AF">
        <w:rPr>
          <w:rFonts w:ascii="Times New Roman" w:hAnsi="Times New Roman" w:cs="Times New Roman"/>
          <w:sz w:val="24"/>
          <w:szCs w:val="24"/>
        </w:rPr>
        <w:t xml:space="preserve"> опциј</w:t>
      </w:r>
      <w:r w:rsidR="004C048D" w:rsidRPr="005771AF">
        <w:rPr>
          <w:rFonts w:ascii="Times New Roman" w:hAnsi="Times New Roman" w:cs="Times New Roman"/>
          <w:sz w:val="24"/>
          <w:szCs w:val="24"/>
          <w:lang w:val="sr-Cyrl-RS"/>
        </w:rPr>
        <w:t>а</w:t>
      </w:r>
      <w:r w:rsidR="00BF349D" w:rsidRPr="005771AF">
        <w:rPr>
          <w:rFonts w:ascii="Times New Roman" w:hAnsi="Times New Roman" w:cs="Times New Roman"/>
          <w:sz w:val="24"/>
          <w:szCs w:val="24"/>
        </w:rPr>
        <w:t xml:space="preserve"> </w:t>
      </w:r>
      <w:r w:rsidR="00FD67D3" w:rsidRPr="005771AF">
        <w:rPr>
          <w:rFonts w:ascii="Times New Roman" w:hAnsi="Times New Roman" w:cs="Times New Roman"/>
          <w:sz w:val="24"/>
          <w:szCs w:val="24"/>
        </w:rPr>
        <w:t>могл</w:t>
      </w:r>
      <w:r w:rsidR="004C048D" w:rsidRPr="005771AF">
        <w:rPr>
          <w:rFonts w:ascii="Times New Roman" w:hAnsi="Times New Roman" w:cs="Times New Roman"/>
          <w:sz w:val="24"/>
          <w:szCs w:val="24"/>
          <w:lang w:val="sr-Cyrl-RS"/>
        </w:rPr>
        <w:t>а</w:t>
      </w:r>
      <w:r w:rsidR="00FD67D3" w:rsidRPr="005771AF">
        <w:rPr>
          <w:rFonts w:ascii="Times New Roman" w:hAnsi="Times New Roman" w:cs="Times New Roman"/>
          <w:sz w:val="24"/>
          <w:szCs w:val="24"/>
        </w:rPr>
        <w:t xml:space="preserve"> да </w:t>
      </w:r>
      <w:r w:rsidRPr="005771AF">
        <w:rPr>
          <w:rFonts w:ascii="Times New Roman" w:hAnsi="Times New Roman" w:cs="Times New Roman"/>
          <w:sz w:val="24"/>
          <w:szCs w:val="24"/>
        </w:rPr>
        <w:t>ути</w:t>
      </w:r>
      <w:r w:rsidR="00FD67D3" w:rsidRPr="005771AF">
        <w:rPr>
          <w:rFonts w:ascii="Times New Roman" w:hAnsi="Times New Roman" w:cs="Times New Roman"/>
          <w:sz w:val="24"/>
          <w:szCs w:val="24"/>
        </w:rPr>
        <w:t>ч</w:t>
      </w:r>
      <w:r w:rsidR="004C048D" w:rsidRPr="005771AF">
        <w:rPr>
          <w:rFonts w:ascii="Times New Roman" w:hAnsi="Times New Roman" w:cs="Times New Roman"/>
          <w:sz w:val="24"/>
          <w:szCs w:val="24"/>
          <w:lang w:val="sr-Cyrl-RS"/>
        </w:rPr>
        <w:t>е</w:t>
      </w:r>
      <w:r w:rsidRPr="005771AF">
        <w:rPr>
          <w:rFonts w:ascii="Times New Roman" w:hAnsi="Times New Roman" w:cs="Times New Roman"/>
          <w:sz w:val="24"/>
          <w:szCs w:val="24"/>
        </w:rPr>
        <w:t xml:space="preserve"> на цене</w:t>
      </w:r>
      <w:r w:rsidR="006415AC" w:rsidRPr="005771AF">
        <w:rPr>
          <w:rFonts w:ascii="Times New Roman" w:hAnsi="Times New Roman" w:cs="Times New Roman"/>
          <w:sz w:val="24"/>
          <w:szCs w:val="24"/>
          <w:lang w:val="sr-Cyrl-RS"/>
        </w:rPr>
        <w:t xml:space="preserve"> роба и услуга</w:t>
      </w:r>
      <w:r w:rsidRPr="005771AF">
        <w:rPr>
          <w:rFonts w:ascii="Times New Roman" w:hAnsi="Times New Roman" w:cs="Times New Roman"/>
          <w:sz w:val="24"/>
          <w:szCs w:val="24"/>
        </w:rPr>
        <w:t xml:space="preserve"> и животни стандард становништва, на који начин и у ко</w:t>
      </w:r>
      <w:r w:rsidR="005A44F1" w:rsidRPr="005771AF">
        <w:rPr>
          <w:rFonts w:ascii="Times New Roman" w:hAnsi="Times New Roman" w:cs="Times New Roman"/>
          <w:sz w:val="24"/>
          <w:szCs w:val="24"/>
        </w:rPr>
        <w:t>је</w:t>
      </w:r>
      <w:r w:rsidRPr="005771AF">
        <w:rPr>
          <w:rFonts w:ascii="Times New Roman" w:hAnsi="Times New Roman" w:cs="Times New Roman"/>
          <w:sz w:val="24"/>
          <w:szCs w:val="24"/>
        </w:rPr>
        <w:t xml:space="preserve">м обиму? </w:t>
      </w:r>
    </w:p>
    <w:p w14:paraId="0CEBA019" w14:textId="77777777" w:rsidR="005B3773" w:rsidRPr="005771AF" w:rsidRDefault="005B3773" w:rsidP="005B3773">
      <w:pPr>
        <w:numPr>
          <w:ilvl w:val="0"/>
          <w:numId w:val="6"/>
        </w:numPr>
        <w:shd w:val="clear" w:color="auto" w:fill="C6D9F1" w:themeFill="text2" w:themeFillTint="33"/>
        <w:spacing w:before="240" w:after="0" w:line="276" w:lineRule="auto"/>
        <w:jc w:val="both"/>
        <w:rPr>
          <w:rFonts w:ascii="Times New Roman" w:hAnsi="Times New Roman" w:cs="Times New Roman"/>
          <w:sz w:val="24"/>
          <w:szCs w:val="24"/>
        </w:rPr>
      </w:pPr>
      <w:r w:rsidRPr="005771AF">
        <w:rPr>
          <w:rFonts w:ascii="Times New Roman" w:hAnsi="Times New Roman" w:cs="Times New Roman"/>
          <w:sz w:val="24"/>
          <w:szCs w:val="24"/>
        </w:rPr>
        <w:t xml:space="preserve">Да ли би се реализацијом </w:t>
      </w:r>
      <w:r w:rsidR="00D445B2" w:rsidRPr="005771AF">
        <w:rPr>
          <w:rFonts w:ascii="Times New Roman" w:hAnsi="Times New Roman" w:cs="Times New Roman"/>
          <w:sz w:val="24"/>
          <w:szCs w:val="24"/>
        </w:rPr>
        <w:t>изабраних</w:t>
      </w:r>
      <w:r w:rsidRPr="005771AF">
        <w:rPr>
          <w:rFonts w:ascii="Times New Roman" w:hAnsi="Times New Roman" w:cs="Times New Roman"/>
          <w:sz w:val="24"/>
          <w:szCs w:val="24"/>
        </w:rPr>
        <w:t xml:space="preserve"> опција </w:t>
      </w:r>
      <w:r w:rsidR="00D445B2" w:rsidRPr="005771AF">
        <w:rPr>
          <w:rFonts w:ascii="Times New Roman" w:hAnsi="Times New Roman" w:cs="Times New Roman"/>
          <w:sz w:val="24"/>
          <w:szCs w:val="24"/>
        </w:rPr>
        <w:t xml:space="preserve">позитивно </w:t>
      </w:r>
      <w:r w:rsidRPr="005771AF">
        <w:rPr>
          <w:rFonts w:ascii="Times New Roman" w:hAnsi="Times New Roman" w:cs="Times New Roman"/>
          <w:sz w:val="24"/>
          <w:szCs w:val="24"/>
        </w:rPr>
        <w:t>утицало на промену социјалне ситуације у неком одређеном региону или округу и на који начин?</w:t>
      </w:r>
    </w:p>
    <w:p w14:paraId="4669A225" w14:textId="77777777" w:rsidR="00B65272" w:rsidRDefault="005B3773" w:rsidP="00B65272">
      <w:pPr>
        <w:numPr>
          <w:ilvl w:val="0"/>
          <w:numId w:val="6"/>
        </w:numPr>
        <w:shd w:val="clear" w:color="auto" w:fill="C6D9F1" w:themeFill="text2" w:themeFillTint="33"/>
        <w:spacing w:before="240" w:after="0" w:line="276" w:lineRule="auto"/>
        <w:jc w:val="both"/>
        <w:rPr>
          <w:rFonts w:ascii="Times New Roman" w:hAnsi="Times New Roman" w:cs="Times New Roman"/>
          <w:sz w:val="24"/>
          <w:szCs w:val="24"/>
        </w:rPr>
      </w:pPr>
      <w:r w:rsidRPr="005771AF">
        <w:rPr>
          <w:rFonts w:ascii="Times New Roman" w:hAnsi="Times New Roman" w:cs="Times New Roman"/>
          <w:sz w:val="24"/>
          <w:szCs w:val="24"/>
        </w:rPr>
        <w:t xml:space="preserve">Да ли би се реализацијом </w:t>
      </w:r>
      <w:r w:rsidR="00D445B2" w:rsidRPr="005771AF">
        <w:rPr>
          <w:rFonts w:ascii="Times New Roman" w:hAnsi="Times New Roman" w:cs="Times New Roman"/>
          <w:sz w:val="24"/>
          <w:szCs w:val="24"/>
        </w:rPr>
        <w:t>изабран</w:t>
      </w:r>
      <w:r w:rsidR="004C048D" w:rsidRPr="005771AF">
        <w:rPr>
          <w:rFonts w:ascii="Times New Roman" w:hAnsi="Times New Roman" w:cs="Times New Roman"/>
          <w:sz w:val="24"/>
          <w:szCs w:val="24"/>
          <w:lang w:val="sr-Cyrl-RS"/>
        </w:rPr>
        <w:t>е</w:t>
      </w:r>
      <w:r w:rsidRPr="005771AF">
        <w:rPr>
          <w:rFonts w:ascii="Times New Roman" w:hAnsi="Times New Roman" w:cs="Times New Roman"/>
          <w:sz w:val="24"/>
          <w:szCs w:val="24"/>
        </w:rPr>
        <w:t xml:space="preserve"> опциј</w:t>
      </w:r>
      <w:r w:rsidR="004C048D" w:rsidRPr="005771AF">
        <w:rPr>
          <w:rFonts w:ascii="Times New Roman" w:hAnsi="Times New Roman" w:cs="Times New Roman"/>
          <w:sz w:val="24"/>
          <w:szCs w:val="24"/>
          <w:lang w:val="sr-Cyrl-RS"/>
        </w:rPr>
        <w:t>е</w:t>
      </w:r>
      <w:r w:rsidR="000C4862" w:rsidRPr="005771AF">
        <w:rPr>
          <w:rFonts w:ascii="Times New Roman" w:hAnsi="Times New Roman" w:cs="Times New Roman"/>
          <w:sz w:val="24"/>
          <w:szCs w:val="24"/>
        </w:rPr>
        <w:t xml:space="preserve"> </w:t>
      </w:r>
      <w:r w:rsidRPr="005771AF">
        <w:rPr>
          <w:rFonts w:ascii="Times New Roman" w:hAnsi="Times New Roman" w:cs="Times New Roman"/>
          <w:sz w:val="24"/>
          <w:szCs w:val="24"/>
        </w:rPr>
        <w:t>утицало на промене у финансирању, квалитету или доступности система социјалне заштите, здравственог система или система образовања, посебно у смислу једнаког приступа услугама и правима за осетљиве групе и на који начин?</w:t>
      </w:r>
    </w:p>
    <w:p w14:paraId="5D7E2EB8" w14:textId="77777777" w:rsidR="00B65272" w:rsidRPr="005771AF" w:rsidRDefault="00B65272" w:rsidP="00B65272">
      <w:pPr>
        <w:spacing w:before="240" w:after="0" w:line="276" w:lineRule="auto"/>
        <w:ind w:left="720"/>
        <w:jc w:val="both"/>
        <w:rPr>
          <w:rFonts w:ascii="Times New Roman" w:hAnsi="Times New Roman" w:cs="Times New Roman"/>
          <w:sz w:val="24"/>
          <w:szCs w:val="24"/>
        </w:rPr>
      </w:pPr>
    </w:p>
    <w:p w14:paraId="4CD33B69" w14:textId="77777777" w:rsidR="005B3773" w:rsidRPr="005771AF" w:rsidRDefault="004628AD" w:rsidP="007B7D52">
      <w:pPr>
        <w:spacing w:after="200" w:line="276" w:lineRule="auto"/>
        <w:jc w:val="right"/>
        <w:rPr>
          <w:rFonts w:ascii="Times New Roman" w:hAnsi="Times New Roman" w:cs="Times New Roman"/>
          <w:b/>
          <w:sz w:val="24"/>
          <w:szCs w:val="24"/>
          <w:u w:val="single"/>
        </w:rPr>
      </w:pPr>
      <w:r w:rsidRPr="005771AF">
        <w:rPr>
          <w:rFonts w:ascii="Times New Roman" w:hAnsi="Times New Roman" w:cs="Times New Roman"/>
          <w:sz w:val="24"/>
          <w:szCs w:val="24"/>
        </w:rPr>
        <w:br w:type="page"/>
      </w:r>
      <w:r w:rsidR="005B3773" w:rsidRPr="005771AF">
        <w:rPr>
          <w:rFonts w:ascii="Times New Roman" w:hAnsi="Times New Roman" w:cs="Times New Roman"/>
          <w:sz w:val="24"/>
          <w:szCs w:val="24"/>
        </w:rPr>
        <w:t xml:space="preserve"> </w:t>
      </w:r>
      <w:r w:rsidR="005B3773" w:rsidRPr="005771AF">
        <w:rPr>
          <w:rFonts w:ascii="Times New Roman" w:hAnsi="Times New Roman" w:cs="Times New Roman"/>
          <w:b/>
          <w:sz w:val="24"/>
          <w:szCs w:val="24"/>
          <w:u w:val="single"/>
        </w:rPr>
        <w:t>ПРИЛОГ 8:</w:t>
      </w:r>
    </w:p>
    <w:p w14:paraId="5E9AFA91" w14:textId="77777777" w:rsidR="005B3773" w:rsidRPr="005771AF" w:rsidRDefault="005B3773" w:rsidP="005B3773">
      <w:pPr>
        <w:spacing w:before="240" w:line="276" w:lineRule="auto"/>
        <w:rPr>
          <w:rFonts w:ascii="Times New Roman" w:hAnsi="Times New Roman" w:cs="Times New Roman"/>
          <w:sz w:val="24"/>
          <w:szCs w:val="24"/>
        </w:rPr>
      </w:pPr>
    </w:p>
    <w:p w14:paraId="7A8B7B31" w14:textId="77777777" w:rsidR="005B3773" w:rsidRPr="005771AF" w:rsidRDefault="005B3773" w:rsidP="003443F5">
      <w:pPr>
        <w:shd w:val="clear" w:color="auto" w:fill="C6D9F1" w:themeFill="text2" w:themeFillTint="33"/>
        <w:spacing w:before="240" w:line="276" w:lineRule="auto"/>
        <w:jc w:val="center"/>
        <w:rPr>
          <w:rFonts w:ascii="Times New Roman" w:hAnsi="Times New Roman" w:cs="Times New Roman"/>
          <w:b/>
          <w:sz w:val="24"/>
          <w:szCs w:val="24"/>
        </w:rPr>
      </w:pPr>
      <w:r w:rsidRPr="005771AF">
        <w:rPr>
          <w:rFonts w:ascii="Times New Roman" w:hAnsi="Times New Roman" w:cs="Times New Roman"/>
          <w:b/>
          <w:sz w:val="24"/>
          <w:szCs w:val="24"/>
        </w:rPr>
        <w:t>Кључна питања за анализу ефеката на животну средину</w:t>
      </w:r>
    </w:p>
    <w:p w14:paraId="540203EE" w14:textId="77777777" w:rsidR="005B3773" w:rsidRPr="005771AF" w:rsidRDefault="005B3773" w:rsidP="005B3773">
      <w:pPr>
        <w:numPr>
          <w:ilvl w:val="0"/>
          <w:numId w:val="7"/>
        </w:numPr>
        <w:shd w:val="clear" w:color="auto" w:fill="C6D9F1" w:themeFill="text2" w:themeFillTint="33"/>
        <w:spacing w:before="240" w:after="0" w:line="276" w:lineRule="auto"/>
        <w:jc w:val="both"/>
        <w:rPr>
          <w:rFonts w:ascii="Times New Roman" w:hAnsi="Times New Roman" w:cs="Times New Roman"/>
          <w:sz w:val="24"/>
          <w:szCs w:val="24"/>
        </w:rPr>
      </w:pPr>
      <w:r w:rsidRPr="005771AF">
        <w:rPr>
          <w:rFonts w:ascii="Times New Roman" w:hAnsi="Times New Roman" w:cs="Times New Roman"/>
          <w:sz w:val="24"/>
          <w:szCs w:val="24"/>
        </w:rPr>
        <w:t xml:space="preserve">Да ли </w:t>
      </w:r>
      <w:r w:rsidR="003443F5" w:rsidRPr="005771AF">
        <w:rPr>
          <w:rFonts w:ascii="Times New Roman" w:hAnsi="Times New Roman" w:cs="Times New Roman"/>
          <w:sz w:val="24"/>
          <w:szCs w:val="24"/>
        </w:rPr>
        <w:t>изабран</w:t>
      </w:r>
      <w:r w:rsidR="004C048D" w:rsidRPr="005771AF">
        <w:rPr>
          <w:rFonts w:ascii="Times New Roman" w:hAnsi="Times New Roman" w:cs="Times New Roman"/>
          <w:sz w:val="24"/>
          <w:szCs w:val="24"/>
          <w:lang w:val="sr-Cyrl-RS"/>
        </w:rPr>
        <w:t>а</w:t>
      </w:r>
      <w:r w:rsidRPr="005771AF">
        <w:rPr>
          <w:rFonts w:ascii="Times New Roman" w:hAnsi="Times New Roman" w:cs="Times New Roman"/>
          <w:sz w:val="24"/>
          <w:szCs w:val="24"/>
        </w:rPr>
        <w:t xml:space="preserve"> опциј</w:t>
      </w:r>
      <w:r w:rsidR="004C048D" w:rsidRPr="005771AF">
        <w:rPr>
          <w:rFonts w:ascii="Times New Roman" w:hAnsi="Times New Roman" w:cs="Times New Roman"/>
          <w:sz w:val="24"/>
          <w:szCs w:val="24"/>
          <w:lang w:val="sr-Cyrl-RS"/>
        </w:rPr>
        <w:t>а</w:t>
      </w:r>
      <w:r w:rsidRPr="005771AF">
        <w:rPr>
          <w:rFonts w:ascii="Times New Roman" w:hAnsi="Times New Roman" w:cs="Times New Roman"/>
          <w:sz w:val="24"/>
          <w:szCs w:val="24"/>
        </w:rPr>
        <w:t xml:space="preserve"> утич</w:t>
      </w:r>
      <w:r w:rsidR="004C048D" w:rsidRPr="005771AF">
        <w:rPr>
          <w:rFonts w:ascii="Times New Roman" w:hAnsi="Times New Roman" w:cs="Times New Roman"/>
          <w:sz w:val="24"/>
          <w:szCs w:val="24"/>
          <w:lang w:val="sr-Cyrl-RS"/>
        </w:rPr>
        <w:t>е</w:t>
      </w:r>
      <w:r w:rsidRPr="005771AF">
        <w:rPr>
          <w:rFonts w:ascii="Times New Roman" w:hAnsi="Times New Roman" w:cs="Times New Roman"/>
          <w:sz w:val="24"/>
          <w:szCs w:val="24"/>
        </w:rPr>
        <w:t xml:space="preserve"> </w:t>
      </w:r>
      <w:r w:rsidR="00F40671" w:rsidRPr="005771AF">
        <w:rPr>
          <w:rFonts w:ascii="Times New Roman" w:hAnsi="Times New Roman" w:cs="Times New Roman"/>
          <w:sz w:val="24"/>
          <w:szCs w:val="24"/>
        </w:rPr>
        <w:t>и у</w:t>
      </w:r>
      <w:r w:rsidR="003443F5" w:rsidRPr="005771AF">
        <w:rPr>
          <w:rFonts w:ascii="Times New Roman" w:hAnsi="Times New Roman" w:cs="Times New Roman"/>
          <w:sz w:val="24"/>
          <w:szCs w:val="24"/>
        </w:rPr>
        <w:t xml:space="preserve"> </w:t>
      </w:r>
      <w:r w:rsidRPr="005771AF">
        <w:rPr>
          <w:rFonts w:ascii="Times New Roman" w:hAnsi="Times New Roman" w:cs="Times New Roman"/>
          <w:sz w:val="24"/>
          <w:szCs w:val="24"/>
        </w:rPr>
        <w:t>ко</w:t>
      </w:r>
      <w:r w:rsidR="003443F5" w:rsidRPr="005771AF">
        <w:rPr>
          <w:rFonts w:ascii="Times New Roman" w:hAnsi="Times New Roman" w:cs="Times New Roman"/>
          <w:sz w:val="24"/>
          <w:szCs w:val="24"/>
        </w:rPr>
        <w:t>је</w:t>
      </w:r>
      <w:r w:rsidRPr="005771AF">
        <w:rPr>
          <w:rFonts w:ascii="Times New Roman" w:hAnsi="Times New Roman" w:cs="Times New Roman"/>
          <w:sz w:val="24"/>
          <w:szCs w:val="24"/>
        </w:rPr>
        <w:t>м обиму утич</w:t>
      </w:r>
      <w:r w:rsidR="004C048D" w:rsidRPr="005771AF">
        <w:rPr>
          <w:rFonts w:ascii="Times New Roman" w:hAnsi="Times New Roman" w:cs="Times New Roman"/>
          <w:sz w:val="24"/>
          <w:szCs w:val="24"/>
          <w:lang w:val="sr-Cyrl-RS"/>
        </w:rPr>
        <w:t>е</w:t>
      </w:r>
      <w:r w:rsidRPr="005771AF">
        <w:rPr>
          <w:rFonts w:ascii="Times New Roman" w:hAnsi="Times New Roman" w:cs="Times New Roman"/>
          <w:sz w:val="24"/>
          <w:szCs w:val="24"/>
        </w:rPr>
        <w:t xml:space="preserve"> на животну средину, укључујући ефекте на квалитет воде, ваздуха и земљишта, квалитет хране, урбану екологију и управљање отпадом, сировине, енергетску ефикасност и обновљиве изворе енергије?</w:t>
      </w:r>
    </w:p>
    <w:p w14:paraId="6C5DA87C" w14:textId="77777777" w:rsidR="005B3773" w:rsidRPr="005771AF" w:rsidRDefault="005B3773" w:rsidP="005B3773">
      <w:pPr>
        <w:numPr>
          <w:ilvl w:val="0"/>
          <w:numId w:val="7"/>
        </w:numPr>
        <w:shd w:val="clear" w:color="auto" w:fill="C6D9F1" w:themeFill="text2" w:themeFillTint="33"/>
        <w:spacing w:before="240" w:after="0" w:line="276" w:lineRule="auto"/>
        <w:jc w:val="both"/>
        <w:rPr>
          <w:rFonts w:ascii="Times New Roman" w:hAnsi="Times New Roman" w:cs="Times New Roman"/>
          <w:sz w:val="24"/>
          <w:szCs w:val="24"/>
        </w:rPr>
      </w:pPr>
      <w:r w:rsidRPr="005771AF">
        <w:rPr>
          <w:rFonts w:ascii="Times New Roman" w:hAnsi="Times New Roman" w:cs="Times New Roman"/>
          <w:sz w:val="24"/>
          <w:szCs w:val="24"/>
        </w:rPr>
        <w:t xml:space="preserve">Да ли </w:t>
      </w:r>
      <w:r w:rsidR="003443F5" w:rsidRPr="005771AF">
        <w:rPr>
          <w:rFonts w:ascii="Times New Roman" w:hAnsi="Times New Roman" w:cs="Times New Roman"/>
          <w:sz w:val="24"/>
          <w:szCs w:val="24"/>
        </w:rPr>
        <w:t>изабран</w:t>
      </w:r>
      <w:r w:rsidR="004C048D" w:rsidRPr="005771AF">
        <w:rPr>
          <w:rFonts w:ascii="Times New Roman" w:hAnsi="Times New Roman" w:cs="Times New Roman"/>
          <w:sz w:val="24"/>
          <w:szCs w:val="24"/>
          <w:lang w:val="sr-Cyrl-RS"/>
        </w:rPr>
        <w:t>а</w:t>
      </w:r>
      <w:r w:rsidRPr="005771AF">
        <w:rPr>
          <w:rFonts w:ascii="Times New Roman" w:hAnsi="Times New Roman" w:cs="Times New Roman"/>
          <w:sz w:val="24"/>
          <w:szCs w:val="24"/>
        </w:rPr>
        <w:t xml:space="preserve"> опциј</w:t>
      </w:r>
      <w:r w:rsidR="004C048D" w:rsidRPr="005771AF">
        <w:rPr>
          <w:rFonts w:ascii="Times New Roman" w:hAnsi="Times New Roman" w:cs="Times New Roman"/>
          <w:sz w:val="24"/>
          <w:szCs w:val="24"/>
          <w:lang w:val="sr-Cyrl-RS"/>
        </w:rPr>
        <w:t>а</w:t>
      </w:r>
      <w:r w:rsidRPr="005771AF">
        <w:rPr>
          <w:rFonts w:ascii="Times New Roman" w:hAnsi="Times New Roman" w:cs="Times New Roman"/>
          <w:sz w:val="24"/>
          <w:szCs w:val="24"/>
        </w:rPr>
        <w:t xml:space="preserve"> утич</w:t>
      </w:r>
      <w:r w:rsidR="004C048D" w:rsidRPr="005771AF">
        <w:rPr>
          <w:rFonts w:ascii="Times New Roman" w:hAnsi="Times New Roman" w:cs="Times New Roman"/>
          <w:sz w:val="24"/>
          <w:szCs w:val="24"/>
          <w:lang w:val="sr-Cyrl-RS"/>
        </w:rPr>
        <w:t>е</w:t>
      </w:r>
      <w:r w:rsidR="00404254" w:rsidRPr="005771AF">
        <w:rPr>
          <w:rFonts w:ascii="Times New Roman" w:hAnsi="Times New Roman" w:cs="Times New Roman"/>
          <w:sz w:val="24"/>
          <w:szCs w:val="24"/>
        </w:rPr>
        <w:t xml:space="preserve"> на квалитет и структуру екос</w:t>
      </w:r>
      <w:r w:rsidRPr="005771AF">
        <w:rPr>
          <w:rFonts w:ascii="Times New Roman" w:hAnsi="Times New Roman" w:cs="Times New Roman"/>
          <w:sz w:val="24"/>
          <w:szCs w:val="24"/>
        </w:rPr>
        <w:t>и</w:t>
      </w:r>
      <w:r w:rsidR="00404254" w:rsidRPr="005771AF">
        <w:rPr>
          <w:rFonts w:ascii="Times New Roman" w:hAnsi="Times New Roman" w:cs="Times New Roman"/>
          <w:sz w:val="24"/>
          <w:szCs w:val="24"/>
          <w:lang w:val="sr-Cyrl-RS"/>
        </w:rPr>
        <w:t>с</w:t>
      </w:r>
      <w:r w:rsidRPr="005771AF">
        <w:rPr>
          <w:rFonts w:ascii="Times New Roman" w:hAnsi="Times New Roman" w:cs="Times New Roman"/>
          <w:sz w:val="24"/>
          <w:szCs w:val="24"/>
        </w:rPr>
        <w:t>тема, укључујући и интегритет и биодиверзитет екосистема, као и флору и фауну?</w:t>
      </w:r>
    </w:p>
    <w:p w14:paraId="601593E2" w14:textId="77777777" w:rsidR="005B3773" w:rsidRPr="005771AF" w:rsidRDefault="005B3773" w:rsidP="005B3773">
      <w:pPr>
        <w:numPr>
          <w:ilvl w:val="0"/>
          <w:numId w:val="7"/>
        </w:numPr>
        <w:shd w:val="clear" w:color="auto" w:fill="C6D9F1" w:themeFill="text2" w:themeFillTint="33"/>
        <w:spacing w:before="240" w:after="0" w:line="276" w:lineRule="auto"/>
        <w:jc w:val="both"/>
        <w:rPr>
          <w:rFonts w:ascii="Times New Roman" w:hAnsi="Times New Roman" w:cs="Times New Roman"/>
          <w:sz w:val="24"/>
          <w:szCs w:val="24"/>
        </w:rPr>
      </w:pPr>
      <w:r w:rsidRPr="005771AF">
        <w:rPr>
          <w:rFonts w:ascii="Times New Roman" w:hAnsi="Times New Roman" w:cs="Times New Roman"/>
          <w:sz w:val="24"/>
          <w:szCs w:val="24"/>
        </w:rPr>
        <w:t xml:space="preserve">Да ли </w:t>
      </w:r>
      <w:r w:rsidR="00B01FB4" w:rsidRPr="005771AF">
        <w:rPr>
          <w:rFonts w:ascii="Times New Roman" w:hAnsi="Times New Roman" w:cs="Times New Roman"/>
          <w:sz w:val="24"/>
          <w:szCs w:val="24"/>
        </w:rPr>
        <w:t>изабран</w:t>
      </w:r>
      <w:r w:rsidR="004C048D" w:rsidRPr="005771AF">
        <w:rPr>
          <w:rFonts w:ascii="Times New Roman" w:hAnsi="Times New Roman" w:cs="Times New Roman"/>
          <w:sz w:val="24"/>
          <w:szCs w:val="24"/>
          <w:lang w:val="sr-Cyrl-RS"/>
        </w:rPr>
        <w:t>а</w:t>
      </w:r>
      <w:r w:rsidRPr="005771AF">
        <w:rPr>
          <w:rFonts w:ascii="Times New Roman" w:hAnsi="Times New Roman" w:cs="Times New Roman"/>
          <w:sz w:val="24"/>
          <w:szCs w:val="24"/>
        </w:rPr>
        <w:t xml:space="preserve"> опциј</w:t>
      </w:r>
      <w:r w:rsidR="004C048D" w:rsidRPr="005771AF">
        <w:rPr>
          <w:rFonts w:ascii="Times New Roman" w:hAnsi="Times New Roman" w:cs="Times New Roman"/>
          <w:sz w:val="24"/>
          <w:szCs w:val="24"/>
          <w:lang w:val="sr-Cyrl-RS"/>
        </w:rPr>
        <w:t>а</w:t>
      </w:r>
      <w:r w:rsidR="0080793E" w:rsidRPr="005771AF">
        <w:rPr>
          <w:rFonts w:ascii="Times New Roman" w:hAnsi="Times New Roman" w:cs="Times New Roman"/>
          <w:sz w:val="24"/>
          <w:szCs w:val="24"/>
        </w:rPr>
        <w:t xml:space="preserve"> </w:t>
      </w:r>
      <w:r w:rsidRPr="005771AF">
        <w:rPr>
          <w:rFonts w:ascii="Times New Roman" w:hAnsi="Times New Roman" w:cs="Times New Roman"/>
          <w:sz w:val="24"/>
          <w:szCs w:val="24"/>
        </w:rPr>
        <w:t>утич</w:t>
      </w:r>
      <w:r w:rsidR="004C048D" w:rsidRPr="005771AF">
        <w:rPr>
          <w:rFonts w:ascii="Times New Roman" w:hAnsi="Times New Roman" w:cs="Times New Roman"/>
          <w:sz w:val="24"/>
          <w:szCs w:val="24"/>
          <w:lang w:val="sr-Cyrl-RS"/>
        </w:rPr>
        <w:t>е</w:t>
      </w:r>
      <w:r w:rsidRPr="005771AF">
        <w:rPr>
          <w:rFonts w:ascii="Times New Roman" w:hAnsi="Times New Roman" w:cs="Times New Roman"/>
          <w:sz w:val="24"/>
          <w:szCs w:val="24"/>
        </w:rPr>
        <w:t xml:space="preserve"> на здравље</w:t>
      </w:r>
      <w:r w:rsidR="000E1AAD" w:rsidRPr="005771AF">
        <w:rPr>
          <w:rFonts w:ascii="Times New Roman" w:hAnsi="Times New Roman" w:cs="Times New Roman"/>
          <w:sz w:val="24"/>
          <w:szCs w:val="24"/>
        </w:rPr>
        <w:t xml:space="preserve"> људи</w:t>
      </w:r>
      <w:r w:rsidRPr="005771AF">
        <w:rPr>
          <w:rFonts w:ascii="Times New Roman" w:hAnsi="Times New Roman" w:cs="Times New Roman"/>
          <w:sz w:val="24"/>
          <w:szCs w:val="24"/>
        </w:rPr>
        <w:t>?</w:t>
      </w:r>
    </w:p>
    <w:p w14:paraId="36D7223D" w14:textId="77777777" w:rsidR="005B3773" w:rsidRPr="005771AF" w:rsidRDefault="005B3773" w:rsidP="005B3773">
      <w:pPr>
        <w:numPr>
          <w:ilvl w:val="0"/>
          <w:numId w:val="7"/>
        </w:numPr>
        <w:shd w:val="clear" w:color="auto" w:fill="C6D9F1" w:themeFill="text2" w:themeFillTint="33"/>
        <w:spacing w:before="240" w:after="0" w:line="276" w:lineRule="auto"/>
        <w:jc w:val="both"/>
        <w:rPr>
          <w:rFonts w:ascii="Times New Roman" w:hAnsi="Times New Roman" w:cs="Times New Roman"/>
          <w:sz w:val="24"/>
          <w:szCs w:val="24"/>
        </w:rPr>
      </w:pPr>
      <w:r w:rsidRPr="005771AF">
        <w:rPr>
          <w:rFonts w:ascii="Times New Roman" w:hAnsi="Times New Roman" w:cs="Times New Roman"/>
          <w:sz w:val="24"/>
          <w:szCs w:val="24"/>
        </w:rPr>
        <w:t xml:space="preserve">Да ли </w:t>
      </w:r>
      <w:r w:rsidR="00B01FB4" w:rsidRPr="005771AF">
        <w:rPr>
          <w:rFonts w:ascii="Times New Roman" w:hAnsi="Times New Roman" w:cs="Times New Roman"/>
          <w:sz w:val="24"/>
          <w:szCs w:val="24"/>
        </w:rPr>
        <w:t>изабран</w:t>
      </w:r>
      <w:r w:rsidR="004C048D" w:rsidRPr="005771AF">
        <w:rPr>
          <w:rFonts w:ascii="Times New Roman" w:hAnsi="Times New Roman" w:cs="Times New Roman"/>
          <w:sz w:val="24"/>
          <w:szCs w:val="24"/>
          <w:lang w:val="sr-Cyrl-RS"/>
        </w:rPr>
        <w:t>а</w:t>
      </w:r>
      <w:r w:rsidR="00B01FB4" w:rsidRPr="005771AF">
        <w:rPr>
          <w:rFonts w:ascii="Times New Roman" w:hAnsi="Times New Roman" w:cs="Times New Roman"/>
          <w:sz w:val="24"/>
          <w:szCs w:val="24"/>
        </w:rPr>
        <w:t xml:space="preserve"> </w:t>
      </w:r>
      <w:r w:rsidRPr="005771AF">
        <w:rPr>
          <w:rFonts w:ascii="Times New Roman" w:hAnsi="Times New Roman" w:cs="Times New Roman"/>
          <w:sz w:val="24"/>
          <w:szCs w:val="24"/>
        </w:rPr>
        <w:t>опциј</w:t>
      </w:r>
      <w:r w:rsidR="004C048D" w:rsidRPr="005771AF">
        <w:rPr>
          <w:rFonts w:ascii="Times New Roman" w:hAnsi="Times New Roman" w:cs="Times New Roman"/>
          <w:sz w:val="24"/>
          <w:szCs w:val="24"/>
          <w:lang w:val="sr-Cyrl-RS"/>
        </w:rPr>
        <w:t>а</w:t>
      </w:r>
      <w:r w:rsidR="0080793E" w:rsidRPr="005771AF">
        <w:rPr>
          <w:rFonts w:ascii="Times New Roman" w:hAnsi="Times New Roman" w:cs="Times New Roman"/>
          <w:sz w:val="24"/>
          <w:szCs w:val="24"/>
        </w:rPr>
        <w:t xml:space="preserve"> </w:t>
      </w:r>
      <w:r w:rsidR="00C33245" w:rsidRPr="005771AF">
        <w:rPr>
          <w:rFonts w:ascii="Times New Roman" w:hAnsi="Times New Roman" w:cs="Times New Roman"/>
          <w:sz w:val="24"/>
          <w:szCs w:val="24"/>
        </w:rPr>
        <w:t xml:space="preserve">представља </w:t>
      </w:r>
      <w:r w:rsidRPr="005771AF">
        <w:rPr>
          <w:rFonts w:ascii="Times New Roman" w:hAnsi="Times New Roman" w:cs="Times New Roman"/>
          <w:sz w:val="24"/>
          <w:szCs w:val="24"/>
        </w:rPr>
        <w:t xml:space="preserve">ризик </w:t>
      </w:r>
      <w:r w:rsidR="00C33245" w:rsidRPr="005771AF">
        <w:rPr>
          <w:rFonts w:ascii="Times New Roman" w:hAnsi="Times New Roman" w:cs="Times New Roman"/>
          <w:sz w:val="24"/>
          <w:szCs w:val="24"/>
        </w:rPr>
        <w:t>по</w:t>
      </w:r>
      <w:r w:rsidRPr="005771AF">
        <w:rPr>
          <w:rFonts w:ascii="Times New Roman" w:hAnsi="Times New Roman" w:cs="Times New Roman"/>
          <w:sz w:val="24"/>
          <w:szCs w:val="24"/>
        </w:rPr>
        <w:t xml:space="preserve"> животну средину и здравље људи и да ли се допунским мерама може утицати на смањење тих ризика?</w:t>
      </w:r>
    </w:p>
    <w:p w14:paraId="76494F87" w14:textId="77777777" w:rsidR="005B3773" w:rsidRPr="005771AF" w:rsidRDefault="005B3773" w:rsidP="005B3773">
      <w:pPr>
        <w:numPr>
          <w:ilvl w:val="0"/>
          <w:numId w:val="7"/>
        </w:numPr>
        <w:shd w:val="clear" w:color="auto" w:fill="C6D9F1" w:themeFill="text2" w:themeFillTint="33"/>
        <w:spacing w:before="240" w:after="0" w:line="276" w:lineRule="auto"/>
        <w:jc w:val="both"/>
        <w:rPr>
          <w:rFonts w:ascii="Times New Roman" w:hAnsi="Times New Roman" w:cs="Times New Roman"/>
          <w:sz w:val="24"/>
          <w:szCs w:val="24"/>
        </w:rPr>
      </w:pPr>
      <w:r w:rsidRPr="005771AF">
        <w:rPr>
          <w:rFonts w:ascii="Times New Roman" w:hAnsi="Times New Roman" w:cs="Times New Roman"/>
          <w:sz w:val="24"/>
          <w:szCs w:val="24"/>
        </w:rPr>
        <w:t xml:space="preserve">Да ли </w:t>
      </w:r>
      <w:r w:rsidR="007E3485" w:rsidRPr="005771AF">
        <w:rPr>
          <w:rFonts w:ascii="Times New Roman" w:hAnsi="Times New Roman" w:cs="Times New Roman"/>
          <w:sz w:val="24"/>
          <w:szCs w:val="24"/>
        </w:rPr>
        <w:t>изабран</w:t>
      </w:r>
      <w:r w:rsidR="004C048D" w:rsidRPr="005771AF">
        <w:rPr>
          <w:rFonts w:ascii="Times New Roman" w:hAnsi="Times New Roman" w:cs="Times New Roman"/>
          <w:sz w:val="24"/>
          <w:szCs w:val="24"/>
          <w:lang w:val="sr-Cyrl-RS"/>
        </w:rPr>
        <w:t>а</w:t>
      </w:r>
      <w:r w:rsidRPr="005771AF">
        <w:rPr>
          <w:rFonts w:ascii="Times New Roman" w:hAnsi="Times New Roman" w:cs="Times New Roman"/>
          <w:sz w:val="24"/>
          <w:szCs w:val="24"/>
        </w:rPr>
        <w:t xml:space="preserve"> опциј</w:t>
      </w:r>
      <w:r w:rsidR="004C048D" w:rsidRPr="005771AF">
        <w:rPr>
          <w:rFonts w:ascii="Times New Roman" w:hAnsi="Times New Roman" w:cs="Times New Roman"/>
          <w:sz w:val="24"/>
          <w:szCs w:val="24"/>
          <w:lang w:val="sr-Cyrl-RS"/>
        </w:rPr>
        <w:t>а</w:t>
      </w:r>
      <w:r w:rsidRPr="005771AF">
        <w:rPr>
          <w:rFonts w:ascii="Times New Roman" w:hAnsi="Times New Roman" w:cs="Times New Roman"/>
          <w:sz w:val="24"/>
          <w:szCs w:val="24"/>
        </w:rPr>
        <w:t xml:space="preserve"> утич</w:t>
      </w:r>
      <w:r w:rsidR="004C048D" w:rsidRPr="005771AF">
        <w:rPr>
          <w:rFonts w:ascii="Times New Roman" w:hAnsi="Times New Roman" w:cs="Times New Roman"/>
          <w:sz w:val="24"/>
          <w:szCs w:val="24"/>
          <w:lang w:val="sr-Cyrl-RS"/>
        </w:rPr>
        <w:t>е</w:t>
      </w:r>
      <w:r w:rsidRPr="005771AF">
        <w:rPr>
          <w:rFonts w:ascii="Times New Roman" w:hAnsi="Times New Roman" w:cs="Times New Roman"/>
          <w:sz w:val="24"/>
          <w:szCs w:val="24"/>
        </w:rPr>
        <w:t xml:space="preserve"> на заштиту и коришћење земљишта у складу са прописима који уређују </w:t>
      </w:r>
      <w:r w:rsidR="007E3485" w:rsidRPr="005771AF">
        <w:rPr>
          <w:rFonts w:ascii="Times New Roman" w:hAnsi="Times New Roman" w:cs="Times New Roman"/>
          <w:sz w:val="24"/>
          <w:szCs w:val="24"/>
        </w:rPr>
        <w:t>предметну област</w:t>
      </w:r>
      <w:r w:rsidRPr="005771AF">
        <w:rPr>
          <w:rFonts w:ascii="Times New Roman" w:hAnsi="Times New Roman" w:cs="Times New Roman"/>
          <w:sz w:val="24"/>
          <w:szCs w:val="24"/>
        </w:rPr>
        <w:t>?</w:t>
      </w:r>
    </w:p>
    <w:p w14:paraId="757CF848" w14:textId="77777777" w:rsidR="00B65272" w:rsidRDefault="00B65272" w:rsidP="00B65272">
      <w:pPr>
        <w:spacing w:after="200" w:line="276" w:lineRule="auto"/>
        <w:jc w:val="both"/>
        <w:rPr>
          <w:rFonts w:ascii="Times New Roman" w:hAnsi="Times New Roman" w:cs="Times New Roman"/>
          <w:sz w:val="24"/>
          <w:szCs w:val="24"/>
          <w:lang w:val="sr-Cyrl-RS"/>
        </w:rPr>
      </w:pPr>
    </w:p>
    <w:p w14:paraId="564DE74E" w14:textId="77777777" w:rsidR="00B65272" w:rsidRPr="00B65272" w:rsidRDefault="00B65272" w:rsidP="00B65272">
      <w:pPr>
        <w:spacing w:after="200" w:line="276" w:lineRule="auto"/>
        <w:ind w:firstLine="720"/>
        <w:jc w:val="both"/>
        <w:rPr>
          <w:rFonts w:ascii="Times New Roman" w:hAnsi="Times New Roman" w:cs="Times New Roman"/>
          <w:sz w:val="24"/>
          <w:szCs w:val="24"/>
          <w:lang w:val="sr-Cyrl-RS"/>
        </w:rPr>
      </w:pPr>
      <w:r w:rsidRPr="00B65272">
        <w:rPr>
          <w:rFonts w:ascii="Times New Roman" w:hAnsi="Times New Roman" w:cs="Times New Roman"/>
          <w:sz w:val="24"/>
          <w:szCs w:val="24"/>
          <w:lang w:val="sr-Cyrl-RS"/>
        </w:rPr>
        <w:t>Доношење предложених измена и допуна Закона о запосленима у АП и ЈЛС неће имати ефеката на животну средину.</w:t>
      </w:r>
    </w:p>
    <w:p w14:paraId="05AF6CA3" w14:textId="77777777" w:rsidR="00B65272" w:rsidRPr="00B65272" w:rsidRDefault="00B65272" w:rsidP="00B65272">
      <w:pPr>
        <w:spacing w:after="200" w:line="276" w:lineRule="auto"/>
        <w:rPr>
          <w:rFonts w:ascii="Times New Roman" w:hAnsi="Times New Roman" w:cs="Times New Roman"/>
          <w:b/>
          <w:sz w:val="24"/>
          <w:szCs w:val="24"/>
          <w:u w:val="single"/>
        </w:rPr>
      </w:pPr>
    </w:p>
    <w:p w14:paraId="35E75FC3" w14:textId="77777777" w:rsidR="004628AD" w:rsidRDefault="004628AD">
      <w:pPr>
        <w:spacing w:after="200" w:line="276" w:lineRule="auto"/>
        <w:rPr>
          <w:rFonts w:ascii="Times New Roman" w:hAnsi="Times New Roman" w:cs="Times New Roman"/>
          <w:b/>
          <w:sz w:val="24"/>
          <w:szCs w:val="24"/>
          <w:u w:val="single"/>
        </w:rPr>
      </w:pPr>
      <w:r w:rsidRPr="005771AF">
        <w:rPr>
          <w:rFonts w:ascii="Times New Roman" w:hAnsi="Times New Roman" w:cs="Times New Roman"/>
          <w:b/>
          <w:sz w:val="24"/>
          <w:szCs w:val="24"/>
          <w:u w:val="single"/>
        </w:rPr>
        <w:br w:type="page"/>
      </w:r>
    </w:p>
    <w:p w14:paraId="08519EAD" w14:textId="77777777" w:rsidR="00B65272" w:rsidRPr="005771AF" w:rsidRDefault="00B65272">
      <w:pPr>
        <w:spacing w:after="200" w:line="276" w:lineRule="auto"/>
        <w:rPr>
          <w:rFonts w:ascii="Times New Roman" w:hAnsi="Times New Roman" w:cs="Times New Roman"/>
          <w:b/>
          <w:sz w:val="24"/>
          <w:szCs w:val="24"/>
          <w:u w:val="single"/>
        </w:rPr>
      </w:pPr>
    </w:p>
    <w:p w14:paraId="3E40F65D" w14:textId="77777777" w:rsidR="005B3773" w:rsidRPr="005771AF" w:rsidRDefault="005B3773" w:rsidP="005B3773">
      <w:pPr>
        <w:pStyle w:val="ListParagraph"/>
        <w:spacing w:before="240" w:line="276" w:lineRule="auto"/>
        <w:jc w:val="right"/>
        <w:rPr>
          <w:rFonts w:ascii="Times New Roman" w:hAnsi="Times New Roman" w:cs="Times New Roman"/>
          <w:b/>
          <w:sz w:val="24"/>
          <w:szCs w:val="24"/>
          <w:u w:val="single"/>
        </w:rPr>
      </w:pPr>
      <w:r w:rsidRPr="005771AF">
        <w:rPr>
          <w:rFonts w:ascii="Times New Roman" w:hAnsi="Times New Roman" w:cs="Times New Roman"/>
          <w:b/>
          <w:sz w:val="24"/>
          <w:szCs w:val="24"/>
          <w:u w:val="single"/>
        </w:rPr>
        <w:t>ПРИЛОГ 9:</w:t>
      </w:r>
    </w:p>
    <w:p w14:paraId="5D382B5E" w14:textId="77777777" w:rsidR="005B3773" w:rsidRPr="005771AF" w:rsidRDefault="005B3773" w:rsidP="005B3773">
      <w:pPr>
        <w:pStyle w:val="ListParagraph"/>
        <w:spacing w:before="240" w:line="276" w:lineRule="auto"/>
        <w:jc w:val="right"/>
        <w:rPr>
          <w:rFonts w:ascii="Times New Roman" w:hAnsi="Times New Roman" w:cs="Times New Roman"/>
          <w:b/>
          <w:sz w:val="24"/>
          <w:szCs w:val="24"/>
          <w:u w:val="single"/>
        </w:rPr>
      </w:pPr>
    </w:p>
    <w:p w14:paraId="4EE4B054" w14:textId="77777777" w:rsidR="005B3773" w:rsidRPr="005771AF" w:rsidRDefault="005B3773" w:rsidP="00B4698C">
      <w:pPr>
        <w:shd w:val="clear" w:color="auto" w:fill="C6D9F1" w:themeFill="text2" w:themeFillTint="33"/>
        <w:spacing w:before="240" w:line="276" w:lineRule="auto"/>
        <w:jc w:val="center"/>
        <w:rPr>
          <w:rFonts w:ascii="Times New Roman" w:hAnsi="Times New Roman" w:cs="Times New Roman"/>
          <w:b/>
          <w:sz w:val="24"/>
          <w:szCs w:val="24"/>
        </w:rPr>
      </w:pPr>
      <w:r w:rsidRPr="005771AF">
        <w:rPr>
          <w:rFonts w:ascii="Times New Roman" w:hAnsi="Times New Roman" w:cs="Times New Roman"/>
          <w:b/>
          <w:sz w:val="24"/>
          <w:szCs w:val="24"/>
        </w:rPr>
        <w:t>Кључна питања за анализу управљачких ефеката</w:t>
      </w:r>
    </w:p>
    <w:p w14:paraId="364D7808" w14:textId="77777777" w:rsidR="005B3773" w:rsidRPr="005771AF" w:rsidRDefault="005B3773" w:rsidP="005B3773">
      <w:pPr>
        <w:numPr>
          <w:ilvl w:val="0"/>
          <w:numId w:val="12"/>
        </w:numPr>
        <w:shd w:val="clear" w:color="auto" w:fill="C6D9F1" w:themeFill="text2" w:themeFillTint="33"/>
        <w:spacing w:before="240" w:after="0" w:line="240" w:lineRule="auto"/>
        <w:jc w:val="both"/>
        <w:rPr>
          <w:rFonts w:ascii="Times New Roman" w:hAnsi="Times New Roman" w:cs="Times New Roman"/>
          <w:sz w:val="24"/>
          <w:szCs w:val="24"/>
        </w:rPr>
      </w:pPr>
      <w:r w:rsidRPr="005771AF">
        <w:rPr>
          <w:rFonts w:ascii="Times New Roman" w:hAnsi="Times New Roman" w:cs="Times New Roman"/>
          <w:sz w:val="24"/>
          <w:szCs w:val="24"/>
        </w:rPr>
        <w:t xml:space="preserve">Да ли се </w:t>
      </w:r>
      <w:r w:rsidR="00B4503F" w:rsidRPr="005771AF">
        <w:rPr>
          <w:rFonts w:ascii="Times New Roman" w:hAnsi="Times New Roman" w:cs="Times New Roman"/>
          <w:sz w:val="24"/>
          <w:szCs w:val="24"/>
        </w:rPr>
        <w:t>изабран</w:t>
      </w:r>
      <w:r w:rsidR="004C048D" w:rsidRPr="005771AF">
        <w:rPr>
          <w:rFonts w:ascii="Times New Roman" w:hAnsi="Times New Roman" w:cs="Times New Roman"/>
          <w:sz w:val="24"/>
          <w:szCs w:val="24"/>
          <w:lang w:val="sr-Cyrl-RS"/>
        </w:rPr>
        <w:t>о</w:t>
      </w:r>
      <w:r w:rsidR="00B4503F" w:rsidRPr="005771AF">
        <w:rPr>
          <w:rFonts w:ascii="Times New Roman" w:hAnsi="Times New Roman" w:cs="Times New Roman"/>
          <w:sz w:val="24"/>
          <w:szCs w:val="24"/>
        </w:rPr>
        <w:t>м</w:t>
      </w:r>
      <w:r w:rsidRPr="005771AF">
        <w:rPr>
          <w:rFonts w:ascii="Times New Roman" w:hAnsi="Times New Roman" w:cs="Times New Roman"/>
          <w:sz w:val="24"/>
          <w:szCs w:val="24"/>
        </w:rPr>
        <w:t xml:space="preserve"> опциј</w:t>
      </w:r>
      <w:r w:rsidR="004C048D" w:rsidRPr="005771AF">
        <w:rPr>
          <w:rFonts w:ascii="Times New Roman" w:hAnsi="Times New Roman" w:cs="Times New Roman"/>
          <w:sz w:val="24"/>
          <w:szCs w:val="24"/>
          <w:lang w:val="sr-Cyrl-RS"/>
        </w:rPr>
        <w:t>о</w:t>
      </w:r>
      <w:r w:rsidRPr="005771AF">
        <w:rPr>
          <w:rFonts w:ascii="Times New Roman" w:hAnsi="Times New Roman" w:cs="Times New Roman"/>
          <w:sz w:val="24"/>
          <w:szCs w:val="24"/>
        </w:rPr>
        <w:t>м уводе организационе, управљачке или институционалне промене</w:t>
      </w:r>
      <w:r w:rsidR="000E1AAD" w:rsidRPr="005771AF">
        <w:rPr>
          <w:rFonts w:ascii="Times New Roman" w:hAnsi="Times New Roman" w:cs="Times New Roman"/>
          <w:sz w:val="24"/>
          <w:szCs w:val="24"/>
        </w:rPr>
        <w:t xml:space="preserve"> и које су то промене</w:t>
      </w:r>
      <w:r w:rsidRPr="005771AF">
        <w:rPr>
          <w:rFonts w:ascii="Times New Roman" w:hAnsi="Times New Roman" w:cs="Times New Roman"/>
          <w:sz w:val="24"/>
          <w:szCs w:val="24"/>
        </w:rPr>
        <w:t xml:space="preserve">? </w:t>
      </w:r>
    </w:p>
    <w:p w14:paraId="5502ABDD" w14:textId="37DBC058" w:rsidR="00A13263" w:rsidRPr="0090103D" w:rsidRDefault="00F61D6D" w:rsidP="0090103D">
      <w:pPr>
        <w:pStyle w:val="NormalWeb"/>
        <w:spacing w:before="0" w:beforeAutospacing="0" w:after="0" w:afterAutospacing="0"/>
        <w:ind w:firstLine="720"/>
        <w:jc w:val="both"/>
        <w:rPr>
          <w:color w:val="000000"/>
          <w:lang w:val="sr-Cyrl-RS"/>
        </w:rPr>
      </w:pPr>
      <w:r w:rsidRPr="005771AF">
        <w:rPr>
          <w:lang w:val="sr-Cyrl-RS" w:eastAsia="en-GB"/>
        </w:rPr>
        <w:t xml:space="preserve">Предложеним одредбама </w:t>
      </w:r>
      <w:r w:rsidR="00142BC5">
        <w:rPr>
          <w:lang w:val="sr-Cyrl-RS" w:eastAsia="ar-SA"/>
        </w:rPr>
        <w:t>Предлог</w:t>
      </w:r>
      <w:r w:rsidRPr="005771AF">
        <w:rPr>
          <w:lang w:val="sr-Cyrl-RS" w:eastAsia="en-GB"/>
        </w:rPr>
        <w:t xml:space="preserve">а закона о изменама и допунама Закона о запосленима у аутономним покрајинама и јединицама локалне самоуправе, систем компетенција се интегрише у Правилнике о организацији и систематизацији радних места </w:t>
      </w:r>
      <w:r w:rsidR="002060B0" w:rsidRPr="005771AF">
        <w:rPr>
          <w:lang w:val="sr-Cyrl-RS" w:eastAsia="en-GB"/>
        </w:rPr>
        <w:t xml:space="preserve">у органима АП и ЈЛС, </w:t>
      </w:r>
      <w:r w:rsidRPr="005771AF">
        <w:rPr>
          <w:lang w:val="sr-Cyrl-RS" w:eastAsia="en-GB"/>
        </w:rPr>
        <w:t>као обавезан елемент садржине правилника и утврђује се обавеза усклађивања ових аката са одредбама закона</w:t>
      </w:r>
      <w:r w:rsidR="002060B0" w:rsidRPr="005771AF">
        <w:rPr>
          <w:lang w:val="sr-Cyrl-RS" w:eastAsia="en-GB"/>
        </w:rPr>
        <w:t xml:space="preserve"> и одређује </w:t>
      </w:r>
      <w:r w:rsidR="002060B0" w:rsidRPr="005771AF">
        <w:t>С</w:t>
      </w:r>
      <w:r w:rsidR="002060B0" w:rsidRPr="005771AF">
        <w:rPr>
          <w:lang w:val="sr-Cyrl-RS"/>
        </w:rPr>
        <w:t xml:space="preserve">лужба Владе за управљање кадровима, за </w:t>
      </w:r>
      <w:r w:rsidR="002060B0" w:rsidRPr="005771AF">
        <w:rPr>
          <w:color w:val="000000"/>
          <w:lang w:val="sr-Cyrl-RS"/>
        </w:rPr>
        <w:t>сарадњу јединица локалне самоуправе са овом службом како у погледу стручне тако и у погледу саветодавне помоћи у примени овог закона и других прописа, посебно у поступку правилног одређивања компетенција за обављање послова радног места.</w:t>
      </w:r>
      <w:r w:rsidR="0090103D">
        <w:rPr>
          <w:color w:val="000000"/>
          <w:lang w:val="sr-Cyrl-RS"/>
        </w:rPr>
        <w:t xml:space="preserve"> Такође, уводи се основ да СУК предлаже Влади акт о којим ће се ближе одредити компетенције.</w:t>
      </w:r>
      <w:r w:rsidR="0090103D">
        <w:rPr>
          <w:lang w:val="sr-Cyrl-RS" w:eastAsia="en-GB"/>
        </w:rPr>
        <w:t xml:space="preserve"> С тога изабраном опцијом уводе се</w:t>
      </w:r>
      <w:r w:rsidR="002060B0" w:rsidRPr="005771AF">
        <w:rPr>
          <w:lang w:val="sr-Cyrl-RS" w:eastAsia="en-GB"/>
        </w:rPr>
        <w:t xml:space="preserve"> промене везане за проширење обима надлежности Службе за управљање кадрова.</w:t>
      </w:r>
    </w:p>
    <w:p w14:paraId="628818C5" w14:textId="77777777" w:rsidR="00B4799D" w:rsidRPr="005771AF" w:rsidRDefault="005B3773" w:rsidP="00B4799D">
      <w:pPr>
        <w:numPr>
          <w:ilvl w:val="0"/>
          <w:numId w:val="12"/>
        </w:numPr>
        <w:shd w:val="clear" w:color="auto" w:fill="C6D9F1" w:themeFill="text2" w:themeFillTint="33"/>
        <w:spacing w:before="240" w:after="0" w:line="240" w:lineRule="auto"/>
        <w:jc w:val="both"/>
        <w:rPr>
          <w:rFonts w:ascii="Times New Roman" w:hAnsi="Times New Roman" w:cs="Times New Roman"/>
          <w:sz w:val="24"/>
          <w:szCs w:val="24"/>
        </w:rPr>
      </w:pPr>
      <w:r w:rsidRPr="005771AF">
        <w:rPr>
          <w:rFonts w:ascii="Times New Roman" w:hAnsi="Times New Roman" w:cs="Times New Roman"/>
          <w:sz w:val="24"/>
          <w:szCs w:val="24"/>
        </w:rPr>
        <w:t xml:space="preserve">Да ли постојећа јавна управа има капацит за спровођење </w:t>
      </w:r>
      <w:r w:rsidR="00B4503F" w:rsidRPr="005771AF">
        <w:rPr>
          <w:rFonts w:ascii="Times New Roman" w:hAnsi="Times New Roman" w:cs="Times New Roman"/>
          <w:sz w:val="24"/>
          <w:szCs w:val="24"/>
        </w:rPr>
        <w:t>изабран</w:t>
      </w:r>
      <w:r w:rsidR="004C048D" w:rsidRPr="005771AF">
        <w:rPr>
          <w:rFonts w:ascii="Times New Roman" w:hAnsi="Times New Roman" w:cs="Times New Roman"/>
          <w:sz w:val="24"/>
          <w:szCs w:val="24"/>
          <w:lang w:val="sr-Cyrl-RS"/>
        </w:rPr>
        <w:t>е</w:t>
      </w:r>
      <w:r w:rsidRPr="005771AF">
        <w:rPr>
          <w:rFonts w:ascii="Times New Roman" w:hAnsi="Times New Roman" w:cs="Times New Roman"/>
          <w:sz w:val="24"/>
          <w:szCs w:val="24"/>
        </w:rPr>
        <w:t xml:space="preserve"> опциј</w:t>
      </w:r>
      <w:r w:rsidR="004C048D" w:rsidRPr="005771AF">
        <w:rPr>
          <w:rFonts w:ascii="Times New Roman" w:hAnsi="Times New Roman" w:cs="Times New Roman"/>
          <w:sz w:val="24"/>
          <w:szCs w:val="24"/>
          <w:lang w:val="sr-Cyrl-RS"/>
        </w:rPr>
        <w:t>е</w:t>
      </w:r>
      <w:r w:rsidRPr="005771AF">
        <w:rPr>
          <w:rFonts w:ascii="Times New Roman" w:hAnsi="Times New Roman" w:cs="Times New Roman"/>
          <w:sz w:val="24"/>
          <w:szCs w:val="24"/>
        </w:rPr>
        <w:t xml:space="preserve"> (укључујући и квалитет и квантитет расположивих капацитета) и да ли је потребно предузети одређене мере за побољшање тих капацитета? </w:t>
      </w:r>
    </w:p>
    <w:p w14:paraId="1A2B3574" w14:textId="77777777" w:rsidR="00F40671" w:rsidRPr="005771AF" w:rsidRDefault="00B4799D" w:rsidP="00F40671">
      <w:pPr>
        <w:spacing w:after="0" w:line="240" w:lineRule="auto"/>
        <w:ind w:firstLine="720"/>
        <w:jc w:val="both"/>
        <w:rPr>
          <w:rFonts w:ascii="Times New Roman" w:hAnsi="Times New Roman" w:cs="Times New Roman"/>
          <w:sz w:val="24"/>
          <w:szCs w:val="24"/>
        </w:rPr>
      </w:pPr>
      <w:r w:rsidRPr="005771AF">
        <w:rPr>
          <w:rFonts w:ascii="Times New Roman" w:hAnsi="Times New Roman" w:cs="Times New Roman"/>
          <w:sz w:val="24"/>
          <w:szCs w:val="24"/>
          <w:lang w:val="sr-Cyrl-RS"/>
        </w:rPr>
        <w:t xml:space="preserve">          </w:t>
      </w:r>
      <w:r w:rsidR="0090103D">
        <w:rPr>
          <w:rFonts w:ascii="Times New Roman" w:hAnsi="Times New Roman" w:cs="Times New Roman"/>
          <w:sz w:val="24"/>
          <w:szCs w:val="24"/>
          <w:lang w:val="sr-Cyrl-RS"/>
        </w:rPr>
        <w:t>А</w:t>
      </w:r>
      <w:r w:rsidRPr="005771AF">
        <w:rPr>
          <w:rFonts w:ascii="Times New Roman" w:eastAsia="Times New Roman" w:hAnsi="Times New Roman" w:cs="Times New Roman"/>
          <w:bCs/>
          <w:sz w:val="24"/>
          <w:szCs w:val="24"/>
          <w:lang w:val="sr-Cyrl-RS" w:eastAsia="ar-SA"/>
        </w:rPr>
        <w:t>нализа стања која је спроведена у оквиру реализације пројекта Савета Европе „Управљање људским ресурима у локалој самоуправи – фаза 2“ је показала да око</w:t>
      </w:r>
      <w:r w:rsidRPr="005771AF">
        <w:rPr>
          <w:rFonts w:ascii="Times New Roman" w:eastAsia="Times New Roman" w:hAnsi="Times New Roman" w:cs="Times New Roman"/>
          <w:bCs/>
          <w:sz w:val="24"/>
          <w:szCs w:val="24"/>
          <w:lang w:eastAsia="ar-SA"/>
        </w:rPr>
        <w:t xml:space="preserve"> 64%</w:t>
      </w:r>
      <w:r w:rsidRPr="005771AF" w:rsidDel="00536380">
        <w:rPr>
          <w:rFonts w:ascii="Times New Roman" w:eastAsia="Times New Roman" w:hAnsi="Times New Roman" w:cs="Times New Roman"/>
          <w:sz w:val="24"/>
          <w:szCs w:val="24"/>
          <w:lang w:eastAsia="ar-SA"/>
        </w:rPr>
        <w:t xml:space="preserve"> </w:t>
      </w:r>
      <w:r w:rsidRPr="005771AF">
        <w:rPr>
          <w:rFonts w:ascii="Times New Roman" w:eastAsia="Times New Roman" w:hAnsi="Times New Roman" w:cs="Times New Roman"/>
          <w:bCs/>
          <w:sz w:val="24"/>
          <w:szCs w:val="24"/>
          <w:lang w:val="sr-Cyrl-RS" w:eastAsia="ar-SA"/>
        </w:rPr>
        <w:t xml:space="preserve">ЈЛС има потпуно задовољавајућу кадровску структуру везано за послове УЉР у ком смислу су организациони и кадровски капацитети на прихватљивом нивоу, као и да је неопходно уложити напоре у подизање неопходних компетенција и мотивације запослених на тим местима, имајући у виду да примена нових, модерних начела, </w:t>
      </w:r>
      <w:r w:rsidRPr="0090103D">
        <w:rPr>
          <w:rFonts w:ascii="Times New Roman" w:eastAsia="Times New Roman" w:hAnsi="Times New Roman" w:cs="Times New Roman"/>
          <w:bCs/>
          <w:sz w:val="24"/>
          <w:szCs w:val="24"/>
          <w:lang w:val="sr-Cyrl-RS" w:eastAsia="ar-SA"/>
        </w:rPr>
        <w:t xml:space="preserve">процеса и процедура у складу са новим надлежностима, обавезама и одговорностима захтевају посебан скуп знања, вештина и способности (компетенција). </w:t>
      </w:r>
      <w:r w:rsidR="00F40671" w:rsidRPr="00F40671">
        <w:rPr>
          <w:rFonts w:ascii="Times New Roman" w:eastAsia="Times New Roman" w:hAnsi="Times New Roman" w:cs="Times New Roman"/>
          <w:bCs/>
          <w:sz w:val="24"/>
          <w:szCs w:val="24"/>
          <w:lang w:val="sr-Cyrl-RS" w:eastAsia="ar-SA"/>
        </w:rPr>
        <w:t xml:space="preserve">С тим у вези, </w:t>
      </w:r>
      <w:r w:rsidR="00F40671" w:rsidRPr="00F40671">
        <w:rPr>
          <w:rFonts w:ascii="Times New Roman" w:hAnsi="Times New Roman" w:cs="Times New Roman"/>
          <w:sz w:val="24"/>
          <w:szCs w:val="24"/>
          <w:lang w:val="sr-Cyrl-RS"/>
        </w:rPr>
        <w:t>у</w:t>
      </w:r>
      <w:r w:rsidR="00F40671" w:rsidRPr="005771AF">
        <w:rPr>
          <w:rFonts w:ascii="Times New Roman" w:hAnsi="Times New Roman" w:cs="Times New Roman"/>
          <w:sz w:val="24"/>
          <w:szCs w:val="24"/>
          <w:lang w:val="sr-Cyrl-RS"/>
        </w:rPr>
        <w:t xml:space="preserve"> Акционом плану за спровођење Стратегије реформе јавне управе за период 2021.-2025. године, Мера 2.2. Унапређење процеса селекције и увођење новозапослених у посао, активност под тачком 10. Развој и спрвођење обука за запослене у ка</w:t>
      </w:r>
      <w:r w:rsidR="00F40671">
        <w:rPr>
          <w:rFonts w:ascii="Times New Roman" w:hAnsi="Times New Roman" w:cs="Times New Roman"/>
          <w:sz w:val="24"/>
          <w:szCs w:val="24"/>
          <w:lang w:val="sr-Cyrl-RS"/>
        </w:rPr>
        <w:t>д</w:t>
      </w:r>
      <w:r w:rsidR="00F40671" w:rsidRPr="005771AF">
        <w:rPr>
          <w:rFonts w:ascii="Times New Roman" w:hAnsi="Times New Roman" w:cs="Times New Roman"/>
          <w:sz w:val="24"/>
          <w:szCs w:val="24"/>
          <w:lang w:val="sr-Cyrl-RS"/>
        </w:rPr>
        <w:t xml:space="preserve">ровским јединицама и руководиоце у органима АП и ЈЛС за примену оквира компетенција, које ће бити организоване од стране Националне академије за јавну управу у периоду 3. квартал 2021. – 4. квартал 2025. уз пројектну подршку Савета Европе у оквиру пројекта “Управљање људским ресурсима у локалној самоуправи“.   </w:t>
      </w:r>
    </w:p>
    <w:p w14:paraId="06AE6E99" w14:textId="77777777" w:rsidR="00644443" w:rsidRDefault="00644443" w:rsidP="00644443">
      <w:pPr>
        <w:spacing w:after="0" w:line="240" w:lineRule="auto"/>
        <w:ind w:firstLine="720"/>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У циљу ефикасне имплементације прописа, </w:t>
      </w:r>
      <w:r>
        <w:rPr>
          <w:rFonts w:ascii="Times New Roman" w:hAnsi="Times New Roman" w:cs="Times New Roman"/>
          <w:sz w:val="24"/>
          <w:szCs w:val="24"/>
          <w:lang w:val="sr-Latn-RS"/>
        </w:rPr>
        <w:t>O</w:t>
      </w:r>
      <w:r>
        <w:rPr>
          <w:rFonts w:ascii="Times New Roman" w:hAnsi="Times New Roman" w:cs="Times New Roman"/>
          <w:sz w:val="24"/>
          <w:szCs w:val="24"/>
          <w:lang w:val="sr-Cyrl-RS"/>
        </w:rPr>
        <w:t>пшти програм обуке за запослене у ЈЛС за 2022. годину који ће НАЈУ предложити Влади на усвајање садржи тематску област која се односи на управљање људским ресурсима и чине је програми обука намењени запосленима у јединицама за људске ресурсе. Почев од наведеног програма за 2022. годину започиње се са јачањем капацитета наведене категорије запослених за правилно одређивање компетенција за обављање послова радних места, а потом и за увођење система компетенција у све остале сегменте управљања људским ресурсима у складу са одредбама прописа. Како би и све категорије руководилаца у локалној самоуправи биле упознате са концептом управљања људским ресурсима базираном на компетенцијама, реализујући релевантне програме обука садржане у Програму обуке руководилаца у јединицама локалне самоуправе за 2022. годину, НАЈУ ће унапређивати компетенцје доносилаца одлука од којих зависи успешна имплементација прописа. Пројекција броја обука и полазника уследиће након усвајања оба годишња програма НАЈУ.</w:t>
      </w:r>
    </w:p>
    <w:p w14:paraId="6CD593AF" w14:textId="77777777" w:rsidR="00644443" w:rsidRDefault="00644443" w:rsidP="00644443">
      <w:pPr>
        <w:spacing w:after="0" w:line="240" w:lineRule="auto"/>
        <w:ind w:firstLine="720"/>
        <w:jc w:val="both"/>
        <w:rPr>
          <w:rFonts w:ascii="Times New Roman" w:hAnsi="Times New Roman" w:cs="Times New Roman"/>
          <w:sz w:val="24"/>
          <w:szCs w:val="24"/>
          <w:lang w:val="sr-Latn-RS"/>
        </w:rPr>
      </w:pPr>
      <w:r>
        <w:rPr>
          <w:rFonts w:ascii="Times New Roman" w:hAnsi="Times New Roman" w:cs="Times New Roman"/>
          <w:sz w:val="24"/>
          <w:szCs w:val="24"/>
          <w:lang w:val="sr-Cyrl-RS"/>
        </w:rPr>
        <w:t>По досадашњим искуствима, када су сличне реформе спровођене на нивоу државне управе која има приближно исти број запослених, било је потребно спровести 34 обуке са око 1200 полазника да би се запослени оспособили за увођење система компетенција. Ово су биле обуке на теме анализе описа послова, вредновања радне успешности, процедура у области запошљавања и одабира кадрова заснованог на компетенцијама. Имајући у виду епидемијску ситуацију и географску разуђеност полазника на нивоу ЈЛС овакве обуке за њих би било најпрактичније спровести у форми вебинара. То би смањило број потребних обука, с обзиром да вебинар може истовремено да похађа више полазника</w:t>
      </w:r>
      <w:r>
        <w:rPr>
          <w:rFonts w:ascii="Times New Roman" w:hAnsi="Times New Roman" w:cs="Times New Roman"/>
          <w:sz w:val="24"/>
          <w:szCs w:val="24"/>
          <w:lang w:val="sr-Latn-RS"/>
        </w:rPr>
        <w:t>.</w:t>
      </w:r>
    </w:p>
    <w:p w14:paraId="588F91F1" w14:textId="77777777" w:rsidR="00644443" w:rsidRDefault="0090103D" w:rsidP="00644443">
      <w:pPr>
        <w:spacing w:after="0" w:line="240" w:lineRule="auto"/>
        <w:ind w:firstLine="720"/>
        <w:jc w:val="both"/>
        <w:rPr>
          <w:rFonts w:ascii="Times New Roman" w:hAnsi="Times New Roman" w:cs="Times New Roman"/>
          <w:color w:val="000000"/>
          <w:sz w:val="24"/>
          <w:szCs w:val="24"/>
          <w:lang w:val="sr-Cyrl-RS"/>
        </w:rPr>
      </w:pPr>
      <w:r w:rsidRPr="0090103D">
        <w:rPr>
          <w:rFonts w:ascii="Times New Roman" w:hAnsi="Times New Roman" w:cs="Times New Roman"/>
          <w:sz w:val="24"/>
          <w:szCs w:val="24"/>
          <w:lang w:val="sr-Cyrl-RS" w:eastAsia="en-GB"/>
        </w:rPr>
        <w:t xml:space="preserve"> Такође, поводом предложене надлежности </w:t>
      </w:r>
      <w:r w:rsidRPr="0090103D">
        <w:rPr>
          <w:rFonts w:ascii="Times New Roman" w:hAnsi="Times New Roman" w:cs="Times New Roman"/>
          <w:sz w:val="24"/>
          <w:szCs w:val="24"/>
        </w:rPr>
        <w:t>С</w:t>
      </w:r>
      <w:r w:rsidRPr="0090103D">
        <w:rPr>
          <w:rFonts w:ascii="Times New Roman" w:hAnsi="Times New Roman" w:cs="Times New Roman"/>
          <w:sz w:val="24"/>
          <w:szCs w:val="24"/>
          <w:lang w:val="sr-Cyrl-RS"/>
        </w:rPr>
        <w:t xml:space="preserve">лужба Владе за управљање кадровима,  за </w:t>
      </w:r>
      <w:r w:rsidRPr="0090103D">
        <w:rPr>
          <w:rFonts w:ascii="Times New Roman" w:hAnsi="Times New Roman" w:cs="Times New Roman"/>
          <w:color w:val="000000"/>
          <w:sz w:val="24"/>
          <w:szCs w:val="24"/>
          <w:lang w:val="sr-Cyrl-RS"/>
        </w:rPr>
        <w:t xml:space="preserve">сарадњу јединица локалне самоуправе са овом службом како у погледу стручне тако и у погледу саветодавне помоћи у примени овог закона и других прописа, посебно у поступку правилног одређивања компетенција за обављање послова радног места потребно је јачање капацитета СУК-а, односно Одсека за анализу радних места и планирање кадрова, кроз повећање броја запослених и то за најмање три извршиоца. </w:t>
      </w:r>
    </w:p>
    <w:p w14:paraId="16DE9DA6" w14:textId="77777777" w:rsidR="00644443" w:rsidRPr="00F00D1B" w:rsidRDefault="00644443" w:rsidP="00644443">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lang w:val="sr-Cyrl-RS"/>
        </w:rPr>
        <w:t>.</w:t>
      </w:r>
    </w:p>
    <w:p w14:paraId="7552ADA3" w14:textId="77777777" w:rsidR="00B4799D" w:rsidRPr="0090103D" w:rsidRDefault="00B4799D" w:rsidP="00F40671">
      <w:pPr>
        <w:spacing w:after="0" w:line="240" w:lineRule="auto"/>
        <w:ind w:firstLine="720"/>
        <w:jc w:val="both"/>
        <w:rPr>
          <w:rFonts w:ascii="Times New Roman" w:hAnsi="Times New Roman" w:cs="Times New Roman"/>
          <w:sz w:val="24"/>
          <w:szCs w:val="24"/>
        </w:rPr>
      </w:pPr>
    </w:p>
    <w:p w14:paraId="7FDC393A" w14:textId="77777777" w:rsidR="005B3773" w:rsidRPr="005771AF" w:rsidRDefault="005B3773">
      <w:pPr>
        <w:numPr>
          <w:ilvl w:val="0"/>
          <w:numId w:val="12"/>
        </w:numPr>
        <w:shd w:val="clear" w:color="auto" w:fill="C6D9F1" w:themeFill="text2" w:themeFillTint="33"/>
        <w:spacing w:before="240" w:after="0" w:line="240" w:lineRule="auto"/>
        <w:jc w:val="both"/>
        <w:rPr>
          <w:rFonts w:ascii="Times New Roman" w:hAnsi="Times New Roman" w:cs="Times New Roman"/>
          <w:sz w:val="24"/>
          <w:szCs w:val="24"/>
        </w:rPr>
      </w:pPr>
      <w:r w:rsidRPr="005771AF">
        <w:rPr>
          <w:rFonts w:ascii="Times New Roman" w:hAnsi="Times New Roman" w:cs="Times New Roman"/>
          <w:sz w:val="24"/>
          <w:szCs w:val="24"/>
        </w:rPr>
        <w:t xml:space="preserve">Да ли </w:t>
      </w:r>
      <w:r w:rsidR="004C048D" w:rsidRPr="005771AF">
        <w:rPr>
          <w:rFonts w:ascii="Times New Roman" w:hAnsi="Times New Roman" w:cs="Times New Roman"/>
          <w:sz w:val="24"/>
          <w:szCs w:val="24"/>
          <w:lang w:val="sr-Cyrl-RS"/>
        </w:rPr>
        <w:t>је</w:t>
      </w:r>
      <w:r w:rsidRPr="005771AF">
        <w:rPr>
          <w:rFonts w:ascii="Times New Roman" w:hAnsi="Times New Roman" w:cs="Times New Roman"/>
          <w:sz w:val="24"/>
          <w:szCs w:val="24"/>
        </w:rPr>
        <w:t xml:space="preserve"> за реализацију </w:t>
      </w:r>
      <w:r w:rsidR="00D62B43" w:rsidRPr="005771AF">
        <w:rPr>
          <w:rFonts w:ascii="Times New Roman" w:hAnsi="Times New Roman" w:cs="Times New Roman"/>
          <w:sz w:val="24"/>
          <w:szCs w:val="24"/>
        </w:rPr>
        <w:t>изабран</w:t>
      </w:r>
      <w:r w:rsidR="004C048D" w:rsidRPr="005771AF">
        <w:rPr>
          <w:rFonts w:ascii="Times New Roman" w:hAnsi="Times New Roman" w:cs="Times New Roman"/>
          <w:sz w:val="24"/>
          <w:szCs w:val="24"/>
          <w:lang w:val="sr-Cyrl-RS"/>
        </w:rPr>
        <w:t>е</w:t>
      </w:r>
      <w:r w:rsidRPr="005771AF">
        <w:rPr>
          <w:rFonts w:ascii="Times New Roman" w:hAnsi="Times New Roman" w:cs="Times New Roman"/>
          <w:sz w:val="24"/>
          <w:szCs w:val="24"/>
        </w:rPr>
        <w:t xml:space="preserve"> опциј</w:t>
      </w:r>
      <w:r w:rsidR="004C048D" w:rsidRPr="005771AF">
        <w:rPr>
          <w:rFonts w:ascii="Times New Roman" w:hAnsi="Times New Roman" w:cs="Times New Roman"/>
          <w:sz w:val="24"/>
          <w:szCs w:val="24"/>
          <w:lang w:val="sr-Cyrl-RS"/>
        </w:rPr>
        <w:t>е</w:t>
      </w:r>
      <w:r w:rsidRPr="005771AF">
        <w:rPr>
          <w:rFonts w:ascii="Times New Roman" w:hAnsi="Times New Roman" w:cs="Times New Roman"/>
          <w:sz w:val="24"/>
          <w:szCs w:val="24"/>
        </w:rPr>
        <w:t xml:space="preserve"> било потребно извршити реструктурирање постојећег државног органа, односно другог субјекта јавног сектора (нпр. проширење, укидање, промене функција/хијерархије, унапређење техничких и </w:t>
      </w:r>
      <w:r w:rsidR="009C0E56" w:rsidRPr="005771AF">
        <w:rPr>
          <w:rFonts w:ascii="Times New Roman" w:hAnsi="Times New Roman" w:cs="Times New Roman"/>
          <w:sz w:val="24"/>
          <w:szCs w:val="24"/>
        </w:rPr>
        <w:t xml:space="preserve">људских </w:t>
      </w:r>
      <w:r w:rsidRPr="005771AF">
        <w:rPr>
          <w:rFonts w:ascii="Times New Roman" w:hAnsi="Times New Roman" w:cs="Times New Roman"/>
          <w:sz w:val="24"/>
          <w:szCs w:val="24"/>
        </w:rPr>
        <w:t xml:space="preserve">капацитета и сл.) и </w:t>
      </w:r>
      <w:r w:rsidR="00D4345D" w:rsidRPr="005771AF">
        <w:rPr>
          <w:rFonts w:ascii="Times New Roman" w:hAnsi="Times New Roman" w:cs="Times New Roman"/>
          <w:sz w:val="24"/>
          <w:szCs w:val="24"/>
        </w:rPr>
        <w:t xml:space="preserve">у </w:t>
      </w:r>
      <w:r w:rsidR="00F40671" w:rsidRPr="005771AF">
        <w:rPr>
          <w:rFonts w:ascii="Times New Roman" w:hAnsi="Times New Roman" w:cs="Times New Roman"/>
          <w:sz w:val="24"/>
          <w:szCs w:val="24"/>
        </w:rPr>
        <w:t>којем временском</w:t>
      </w:r>
      <w:r w:rsidRPr="005771AF">
        <w:rPr>
          <w:rFonts w:ascii="Times New Roman" w:hAnsi="Times New Roman" w:cs="Times New Roman"/>
          <w:sz w:val="24"/>
          <w:szCs w:val="24"/>
        </w:rPr>
        <w:t xml:space="preserve"> </w:t>
      </w:r>
      <w:r w:rsidR="0052588F" w:rsidRPr="005771AF">
        <w:rPr>
          <w:rFonts w:ascii="Times New Roman" w:hAnsi="Times New Roman" w:cs="Times New Roman"/>
          <w:sz w:val="24"/>
          <w:szCs w:val="24"/>
        </w:rPr>
        <w:t>период</w:t>
      </w:r>
      <w:r w:rsidR="00D4345D" w:rsidRPr="005771AF">
        <w:rPr>
          <w:rFonts w:ascii="Times New Roman" w:hAnsi="Times New Roman" w:cs="Times New Roman"/>
          <w:sz w:val="24"/>
          <w:szCs w:val="24"/>
        </w:rPr>
        <w:t>у</w:t>
      </w:r>
      <w:r w:rsidR="0052588F" w:rsidRPr="005771AF">
        <w:rPr>
          <w:rFonts w:ascii="Times New Roman" w:hAnsi="Times New Roman" w:cs="Times New Roman"/>
          <w:sz w:val="24"/>
          <w:szCs w:val="24"/>
        </w:rPr>
        <w:t xml:space="preserve"> </w:t>
      </w:r>
      <w:r w:rsidR="00D4345D" w:rsidRPr="005771AF">
        <w:rPr>
          <w:rFonts w:ascii="Times New Roman" w:hAnsi="Times New Roman" w:cs="Times New Roman"/>
          <w:sz w:val="24"/>
          <w:szCs w:val="24"/>
        </w:rPr>
        <w:t xml:space="preserve">је то </w:t>
      </w:r>
      <w:r w:rsidR="0052588F" w:rsidRPr="005771AF">
        <w:rPr>
          <w:rFonts w:ascii="Times New Roman" w:hAnsi="Times New Roman" w:cs="Times New Roman"/>
          <w:sz w:val="24"/>
          <w:szCs w:val="24"/>
        </w:rPr>
        <w:t>потребн</w:t>
      </w:r>
      <w:r w:rsidR="00D4345D" w:rsidRPr="005771AF">
        <w:rPr>
          <w:rFonts w:ascii="Times New Roman" w:hAnsi="Times New Roman" w:cs="Times New Roman"/>
          <w:sz w:val="24"/>
          <w:szCs w:val="24"/>
        </w:rPr>
        <w:t>о</w:t>
      </w:r>
      <w:r w:rsidR="0052588F" w:rsidRPr="005771AF">
        <w:rPr>
          <w:rFonts w:ascii="Times New Roman" w:hAnsi="Times New Roman" w:cs="Times New Roman"/>
          <w:sz w:val="24"/>
          <w:szCs w:val="24"/>
        </w:rPr>
        <w:t xml:space="preserve"> </w:t>
      </w:r>
      <w:r w:rsidR="00F40671" w:rsidRPr="005771AF">
        <w:rPr>
          <w:rFonts w:ascii="Times New Roman" w:hAnsi="Times New Roman" w:cs="Times New Roman"/>
          <w:sz w:val="24"/>
          <w:szCs w:val="24"/>
        </w:rPr>
        <w:t>спровести?</w:t>
      </w:r>
      <w:r w:rsidRPr="005771AF">
        <w:rPr>
          <w:rFonts w:ascii="Times New Roman" w:hAnsi="Times New Roman" w:cs="Times New Roman"/>
          <w:sz w:val="24"/>
          <w:szCs w:val="24"/>
        </w:rPr>
        <w:t xml:space="preserve"> </w:t>
      </w:r>
    </w:p>
    <w:p w14:paraId="3E8C5F61" w14:textId="299CD7BC" w:rsidR="00A13263" w:rsidRPr="005771AF" w:rsidRDefault="00B4799D" w:rsidP="00B65272">
      <w:pPr>
        <w:spacing w:before="240" w:after="0" w:line="240" w:lineRule="auto"/>
        <w:ind w:firstLine="720"/>
        <w:jc w:val="both"/>
        <w:rPr>
          <w:rFonts w:ascii="Times New Roman" w:hAnsi="Times New Roman" w:cs="Times New Roman"/>
          <w:sz w:val="24"/>
          <w:szCs w:val="24"/>
        </w:rPr>
      </w:pPr>
      <w:r w:rsidRPr="005771AF">
        <w:rPr>
          <w:rFonts w:ascii="Times New Roman" w:hAnsi="Times New Roman" w:cs="Times New Roman"/>
          <w:sz w:val="24"/>
          <w:szCs w:val="24"/>
          <w:lang w:val="sr-Cyrl-RS"/>
        </w:rPr>
        <w:t xml:space="preserve">Одредбама </w:t>
      </w:r>
      <w:r w:rsidR="00142BC5">
        <w:rPr>
          <w:rFonts w:ascii="Times New Roman" w:eastAsia="Times New Roman" w:hAnsi="Times New Roman" w:cs="Times New Roman"/>
          <w:sz w:val="24"/>
          <w:szCs w:val="24"/>
          <w:lang w:val="sr-Cyrl-RS" w:eastAsia="ar-SA"/>
        </w:rPr>
        <w:t>Предлог</w:t>
      </w:r>
      <w:r w:rsidRPr="005771AF">
        <w:rPr>
          <w:rFonts w:ascii="Times New Roman" w:hAnsi="Times New Roman" w:cs="Times New Roman"/>
          <w:sz w:val="24"/>
          <w:szCs w:val="24"/>
          <w:lang w:val="sr-Cyrl-RS"/>
        </w:rPr>
        <w:t xml:space="preserve">а закона посебно је уређена </w:t>
      </w:r>
      <w:r w:rsidRPr="005771AF">
        <w:rPr>
          <w:rFonts w:ascii="Times New Roman" w:hAnsi="Times New Roman" w:cs="Times New Roman"/>
          <w:color w:val="000000"/>
          <w:sz w:val="24"/>
          <w:szCs w:val="24"/>
          <w:lang w:val="sr-Cyrl-RS"/>
        </w:rPr>
        <w:t xml:space="preserve">сарадња јединица локалне самоуправе са </w:t>
      </w:r>
      <w:r w:rsidRPr="005771AF">
        <w:rPr>
          <w:rFonts w:ascii="Times New Roman" w:hAnsi="Times New Roman" w:cs="Times New Roman"/>
          <w:sz w:val="24"/>
          <w:szCs w:val="24"/>
        </w:rPr>
        <w:t>С</w:t>
      </w:r>
      <w:r w:rsidRPr="005771AF">
        <w:rPr>
          <w:rFonts w:ascii="Times New Roman" w:hAnsi="Times New Roman" w:cs="Times New Roman"/>
          <w:sz w:val="24"/>
          <w:szCs w:val="24"/>
          <w:lang w:val="sr-Cyrl-RS"/>
        </w:rPr>
        <w:t>лужбе Владе за управљање кадровима</w:t>
      </w:r>
      <w:r w:rsidRPr="005771AF">
        <w:rPr>
          <w:rFonts w:ascii="Times New Roman" w:hAnsi="Times New Roman" w:cs="Times New Roman"/>
          <w:color w:val="000000"/>
          <w:sz w:val="24"/>
          <w:szCs w:val="24"/>
          <w:lang w:val="sr-Cyrl-RS"/>
        </w:rPr>
        <w:t xml:space="preserve"> (СУК) како у погледу стручне тако и у погледу саветодавне помоћи у примени овог закона и других прописа, посебно у поступку правилног одређивања компетенција за обављање послова радног места. У оквиру извршене анализе могуће улоге и подршке СУК-а </w:t>
      </w:r>
      <w:r w:rsidR="0090103D">
        <w:rPr>
          <w:rFonts w:ascii="Times New Roman" w:hAnsi="Times New Roman" w:cs="Times New Roman"/>
          <w:color w:val="000000"/>
          <w:sz w:val="24"/>
          <w:szCs w:val="24"/>
          <w:lang w:val="sr-Cyrl-RS"/>
        </w:rPr>
        <w:t xml:space="preserve">за </w:t>
      </w:r>
      <w:r w:rsidRPr="005771AF">
        <w:rPr>
          <w:rFonts w:ascii="Times New Roman" w:hAnsi="Times New Roman" w:cs="Times New Roman"/>
          <w:color w:val="000000"/>
          <w:sz w:val="24"/>
          <w:szCs w:val="24"/>
          <w:lang w:val="sr-Cyrl-RS"/>
        </w:rPr>
        <w:t>имплемен</w:t>
      </w:r>
      <w:r w:rsidR="0090103D">
        <w:rPr>
          <w:rFonts w:ascii="Times New Roman" w:hAnsi="Times New Roman" w:cs="Times New Roman"/>
          <w:color w:val="000000"/>
          <w:sz w:val="24"/>
          <w:szCs w:val="24"/>
          <w:lang w:val="sr-Cyrl-RS"/>
        </w:rPr>
        <w:t>тацију</w:t>
      </w:r>
      <w:r w:rsidRPr="005771AF">
        <w:rPr>
          <w:rFonts w:ascii="Times New Roman" w:hAnsi="Times New Roman" w:cs="Times New Roman"/>
          <w:color w:val="000000"/>
          <w:sz w:val="24"/>
          <w:szCs w:val="24"/>
          <w:lang w:val="sr-Cyrl-RS"/>
        </w:rPr>
        <w:t xml:space="preserve"> оквира компетенција утврђене</w:t>
      </w:r>
      <w:r w:rsidR="0090103D">
        <w:rPr>
          <w:rFonts w:ascii="Times New Roman" w:hAnsi="Times New Roman" w:cs="Times New Roman"/>
          <w:color w:val="000000"/>
          <w:sz w:val="24"/>
          <w:szCs w:val="24"/>
          <w:lang w:val="sr-Cyrl-RS"/>
        </w:rPr>
        <w:t xml:space="preserve"> су </w:t>
      </w:r>
      <w:r w:rsidRPr="005771AF">
        <w:rPr>
          <w:rFonts w:ascii="Times New Roman" w:hAnsi="Times New Roman" w:cs="Times New Roman"/>
          <w:color w:val="000000"/>
          <w:sz w:val="24"/>
          <w:szCs w:val="24"/>
          <w:lang w:val="sr-Cyrl-RS"/>
        </w:rPr>
        <w:t xml:space="preserve"> претпоставке за укључивање ове службе у пружању шире подршке свеобухватном процесу интегрисања система компетенција. Једна од основних претпоставки за пружање адекватне подршке и помоћи у овој првој фази имплементације односи се на јачање капацитета СУК-а, односно Одсека за анализу радних места и планирање кадрова, кроз повећање броја запослених и то за најмање три</w:t>
      </w:r>
      <w:r w:rsidR="006A3B17">
        <w:rPr>
          <w:rFonts w:ascii="Times New Roman" w:hAnsi="Times New Roman" w:cs="Times New Roman"/>
          <w:color w:val="000000"/>
          <w:sz w:val="24"/>
          <w:szCs w:val="24"/>
          <w:lang w:val="sr-Cyrl-RS"/>
        </w:rPr>
        <w:t xml:space="preserve"> извршиоца</w:t>
      </w:r>
      <w:r w:rsidRPr="005771AF">
        <w:rPr>
          <w:rFonts w:ascii="Times New Roman" w:hAnsi="Times New Roman" w:cs="Times New Roman"/>
          <w:color w:val="000000"/>
          <w:sz w:val="24"/>
          <w:szCs w:val="24"/>
          <w:lang w:val="sr-Cyrl-RS"/>
        </w:rPr>
        <w:t xml:space="preserve">. </w:t>
      </w:r>
    </w:p>
    <w:p w14:paraId="2A33E913" w14:textId="77777777" w:rsidR="005B3773" w:rsidRPr="005771AF" w:rsidRDefault="005B3773" w:rsidP="005B3773">
      <w:pPr>
        <w:numPr>
          <w:ilvl w:val="0"/>
          <w:numId w:val="12"/>
        </w:numPr>
        <w:shd w:val="clear" w:color="auto" w:fill="C6D9F1" w:themeFill="text2" w:themeFillTint="33"/>
        <w:spacing w:before="240" w:after="0" w:line="240" w:lineRule="auto"/>
        <w:jc w:val="both"/>
        <w:rPr>
          <w:rFonts w:ascii="Times New Roman" w:hAnsi="Times New Roman" w:cs="Times New Roman"/>
          <w:sz w:val="24"/>
          <w:szCs w:val="24"/>
        </w:rPr>
      </w:pPr>
      <w:r w:rsidRPr="005771AF">
        <w:rPr>
          <w:rFonts w:ascii="Times New Roman" w:hAnsi="Times New Roman" w:cs="Times New Roman"/>
          <w:sz w:val="24"/>
          <w:szCs w:val="24"/>
        </w:rPr>
        <w:t xml:space="preserve">Да ли </w:t>
      </w:r>
      <w:r w:rsidR="00575519" w:rsidRPr="005771AF">
        <w:rPr>
          <w:rFonts w:ascii="Times New Roman" w:hAnsi="Times New Roman" w:cs="Times New Roman"/>
          <w:sz w:val="24"/>
          <w:szCs w:val="24"/>
          <w:lang w:val="sr-Cyrl-RS"/>
        </w:rPr>
        <w:t>је</w:t>
      </w:r>
      <w:r w:rsidRPr="005771AF">
        <w:rPr>
          <w:rFonts w:ascii="Times New Roman" w:hAnsi="Times New Roman" w:cs="Times New Roman"/>
          <w:sz w:val="24"/>
          <w:szCs w:val="24"/>
        </w:rPr>
        <w:t xml:space="preserve"> </w:t>
      </w:r>
      <w:r w:rsidR="00A8642A" w:rsidRPr="005771AF">
        <w:rPr>
          <w:rFonts w:ascii="Times New Roman" w:hAnsi="Times New Roman" w:cs="Times New Roman"/>
          <w:sz w:val="24"/>
          <w:szCs w:val="24"/>
        </w:rPr>
        <w:t>изабран</w:t>
      </w:r>
      <w:r w:rsidR="00575519" w:rsidRPr="005771AF">
        <w:rPr>
          <w:rFonts w:ascii="Times New Roman" w:hAnsi="Times New Roman" w:cs="Times New Roman"/>
          <w:sz w:val="24"/>
          <w:szCs w:val="24"/>
          <w:lang w:val="sr-Cyrl-RS"/>
        </w:rPr>
        <w:t>а</w:t>
      </w:r>
      <w:r w:rsidRPr="005771AF">
        <w:rPr>
          <w:rFonts w:ascii="Times New Roman" w:hAnsi="Times New Roman" w:cs="Times New Roman"/>
          <w:sz w:val="24"/>
          <w:szCs w:val="24"/>
        </w:rPr>
        <w:t xml:space="preserve"> опциј</w:t>
      </w:r>
      <w:r w:rsidR="00575519" w:rsidRPr="005771AF">
        <w:rPr>
          <w:rFonts w:ascii="Times New Roman" w:hAnsi="Times New Roman" w:cs="Times New Roman"/>
          <w:sz w:val="24"/>
          <w:szCs w:val="24"/>
          <w:lang w:val="sr-Cyrl-RS"/>
        </w:rPr>
        <w:t>а</w:t>
      </w:r>
      <w:r w:rsidRPr="005771AF">
        <w:rPr>
          <w:rFonts w:ascii="Times New Roman" w:hAnsi="Times New Roman" w:cs="Times New Roman"/>
          <w:sz w:val="24"/>
          <w:szCs w:val="24"/>
        </w:rPr>
        <w:t xml:space="preserve"> у сагласности са важећим прописима, међународним споразумима и усвојеним </w:t>
      </w:r>
      <w:r w:rsidR="00D672E3" w:rsidRPr="005771AF">
        <w:rPr>
          <w:rFonts w:ascii="Times New Roman" w:hAnsi="Times New Roman" w:cs="Times New Roman"/>
          <w:sz w:val="24"/>
          <w:szCs w:val="24"/>
        </w:rPr>
        <w:t xml:space="preserve">документима </w:t>
      </w:r>
      <w:r w:rsidRPr="005771AF">
        <w:rPr>
          <w:rFonts w:ascii="Times New Roman" w:hAnsi="Times New Roman" w:cs="Times New Roman"/>
          <w:sz w:val="24"/>
          <w:szCs w:val="24"/>
        </w:rPr>
        <w:t>јавни</w:t>
      </w:r>
      <w:r w:rsidR="00D672E3" w:rsidRPr="005771AF">
        <w:rPr>
          <w:rFonts w:ascii="Times New Roman" w:hAnsi="Times New Roman" w:cs="Times New Roman"/>
          <w:sz w:val="24"/>
          <w:szCs w:val="24"/>
        </w:rPr>
        <w:t>х</w:t>
      </w:r>
      <w:r w:rsidRPr="005771AF">
        <w:rPr>
          <w:rFonts w:ascii="Times New Roman" w:hAnsi="Times New Roman" w:cs="Times New Roman"/>
          <w:sz w:val="24"/>
          <w:szCs w:val="24"/>
        </w:rPr>
        <w:t xml:space="preserve"> политика? </w:t>
      </w:r>
    </w:p>
    <w:p w14:paraId="248159C4" w14:textId="77777777" w:rsidR="003028A0" w:rsidRPr="005771AF" w:rsidRDefault="00B4799D" w:rsidP="0090103D">
      <w:pPr>
        <w:spacing w:before="240" w:after="0" w:line="240" w:lineRule="auto"/>
        <w:ind w:firstLine="360"/>
        <w:jc w:val="both"/>
        <w:rPr>
          <w:rFonts w:ascii="Times New Roman" w:hAnsi="Times New Roman" w:cs="Times New Roman"/>
          <w:sz w:val="24"/>
          <w:szCs w:val="24"/>
          <w:lang w:val="sr-Latn-RS"/>
        </w:rPr>
      </w:pPr>
      <w:r w:rsidRPr="005771AF">
        <w:rPr>
          <w:rFonts w:ascii="Times New Roman" w:hAnsi="Times New Roman" w:cs="Times New Roman"/>
          <w:sz w:val="24"/>
          <w:szCs w:val="24"/>
          <w:lang w:val="sr-Cyrl-RS"/>
        </w:rPr>
        <w:t xml:space="preserve">Измене и допуне Закона о запосленима у аутономним покрајинама и јединицама локалне самоуправе у сагласности је са </w:t>
      </w:r>
      <w:r w:rsidR="003028A0" w:rsidRPr="005771AF">
        <w:rPr>
          <w:rFonts w:ascii="Times New Roman" w:hAnsi="Times New Roman" w:cs="Times New Roman"/>
          <w:sz w:val="24"/>
          <w:szCs w:val="24"/>
          <w:lang w:val="sr-Cyrl-RS"/>
        </w:rPr>
        <w:t xml:space="preserve">Стратегију реформе јавне управе за </w:t>
      </w:r>
      <w:r w:rsidR="0090103D">
        <w:rPr>
          <w:rFonts w:ascii="Times New Roman" w:hAnsi="Times New Roman" w:cs="Times New Roman"/>
          <w:sz w:val="24"/>
          <w:szCs w:val="24"/>
          <w:lang w:val="sr-Cyrl-RS"/>
        </w:rPr>
        <w:t>период 2021.-2030. године, као</w:t>
      </w:r>
      <w:r w:rsidR="003028A0" w:rsidRPr="005771AF">
        <w:rPr>
          <w:rFonts w:ascii="Times New Roman" w:hAnsi="Times New Roman" w:cs="Times New Roman"/>
          <w:sz w:val="24"/>
          <w:szCs w:val="24"/>
          <w:lang w:val="sr-Cyrl-RS"/>
        </w:rPr>
        <w:t xml:space="preserve"> и Акциони план за спровођење Стратегије реформе јавне управе за период 2021.-2025. година</w:t>
      </w:r>
      <w:r w:rsidR="0090103D">
        <w:rPr>
          <w:rFonts w:ascii="Times New Roman" w:hAnsi="Times New Roman" w:cs="Times New Roman"/>
          <w:sz w:val="24"/>
          <w:szCs w:val="24"/>
          <w:lang w:val="sr-Cyrl-RS"/>
        </w:rPr>
        <w:t xml:space="preserve"> и Планом рада Владе за 2021. годину</w:t>
      </w:r>
      <w:r w:rsidR="003028A0" w:rsidRPr="005771AF">
        <w:rPr>
          <w:rFonts w:ascii="Times New Roman" w:hAnsi="Times New Roman" w:cs="Times New Roman"/>
          <w:sz w:val="24"/>
          <w:szCs w:val="24"/>
          <w:lang w:val="sr-Latn-RS"/>
        </w:rPr>
        <w:t>.</w:t>
      </w:r>
    </w:p>
    <w:p w14:paraId="115D8235" w14:textId="77777777" w:rsidR="005B3773" w:rsidRPr="00B65272" w:rsidRDefault="005B3773" w:rsidP="005B3773">
      <w:pPr>
        <w:numPr>
          <w:ilvl w:val="0"/>
          <w:numId w:val="12"/>
        </w:numPr>
        <w:shd w:val="clear" w:color="auto" w:fill="C6D9F1" w:themeFill="text2" w:themeFillTint="33"/>
        <w:spacing w:before="240" w:after="0" w:line="240" w:lineRule="auto"/>
        <w:jc w:val="both"/>
        <w:rPr>
          <w:rFonts w:ascii="Times New Roman" w:hAnsi="Times New Roman" w:cs="Times New Roman"/>
          <w:sz w:val="24"/>
          <w:szCs w:val="24"/>
        </w:rPr>
      </w:pPr>
      <w:r w:rsidRPr="00B65272">
        <w:rPr>
          <w:rFonts w:ascii="Times New Roman" w:hAnsi="Times New Roman" w:cs="Times New Roman"/>
          <w:sz w:val="24"/>
          <w:szCs w:val="24"/>
        </w:rPr>
        <w:t xml:space="preserve">Да ли </w:t>
      </w:r>
      <w:r w:rsidR="00320402" w:rsidRPr="00B65272">
        <w:rPr>
          <w:rFonts w:ascii="Times New Roman" w:hAnsi="Times New Roman" w:cs="Times New Roman"/>
          <w:sz w:val="24"/>
          <w:szCs w:val="24"/>
        </w:rPr>
        <w:t>изабран</w:t>
      </w:r>
      <w:r w:rsidR="00575519" w:rsidRPr="00B65272">
        <w:rPr>
          <w:rFonts w:ascii="Times New Roman" w:hAnsi="Times New Roman" w:cs="Times New Roman"/>
          <w:sz w:val="24"/>
          <w:szCs w:val="24"/>
          <w:lang w:val="sr-Cyrl-RS"/>
        </w:rPr>
        <w:t>а</w:t>
      </w:r>
      <w:r w:rsidR="00320402" w:rsidRPr="00B65272">
        <w:rPr>
          <w:rFonts w:ascii="Times New Roman" w:hAnsi="Times New Roman" w:cs="Times New Roman"/>
          <w:sz w:val="24"/>
          <w:szCs w:val="24"/>
        </w:rPr>
        <w:t xml:space="preserve"> </w:t>
      </w:r>
      <w:r w:rsidRPr="00B65272">
        <w:rPr>
          <w:rFonts w:ascii="Times New Roman" w:hAnsi="Times New Roman" w:cs="Times New Roman"/>
          <w:sz w:val="24"/>
          <w:szCs w:val="24"/>
        </w:rPr>
        <w:t>опциј</w:t>
      </w:r>
      <w:r w:rsidR="00575519" w:rsidRPr="00B65272">
        <w:rPr>
          <w:rFonts w:ascii="Times New Roman" w:hAnsi="Times New Roman" w:cs="Times New Roman"/>
          <w:sz w:val="24"/>
          <w:szCs w:val="24"/>
          <w:lang w:val="sr-Cyrl-RS"/>
        </w:rPr>
        <w:t>а</w:t>
      </w:r>
      <w:r w:rsidRPr="00B65272">
        <w:rPr>
          <w:rFonts w:ascii="Times New Roman" w:hAnsi="Times New Roman" w:cs="Times New Roman"/>
          <w:sz w:val="24"/>
          <w:szCs w:val="24"/>
        </w:rPr>
        <w:t xml:space="preserve"> утич</w:t>
      </w:r>
      <w:r w:rsidR="00575519" w:rsidRPr="00B65272">
        <w:rPr>
          <w:rFonts w:ascii="Times New Roman" w:hAnsi="Times New Roman" w:cs="Times New Roman"/>
          <w:sz w:val="24"/>
          <w:szCs w:val="24"/>
          <w:lang w:val="sr-Cyrl-RS"/>
        </w:rPr>
        <w:t xml:space="preserve">е </w:t>
      </w:r>
      <w:r w:rsidRPr="00B65272">
        <w:rPr>
          <w:rFonts w:ascii="Times New Roman" w:hAnsi="Times New Roman" w:cs="Times New Roman"/>
          <w:sz w:val="24"/>
          <w:szCs w:val="24"/>
        </w:rPr>
        <w:t>на владавину права и безбедност?</w:t>
      </w:r>
    </w:p>
    <w:p w14:paraId="4B58E21A" w14:textId="77777777" w:rsidR="003028A0" w:rsidRPr="005771AF" w:rsidRDefault="005B3773" w:rsidP="003028A0">
      <w:pPr>
        <w:numPr>
          <w:ilvl w:val="0"/>
          <w:numId w:val="12"/>
        </w:numPr>
        <w:shd w:val="clear" w:color="auto" w:fill="C6D9F1" w:themeFill="text2" w:themeFillTint="33"/>
        <w:spacing w:before="240" w:after="0" w:line="240" w:lineRule="auto"/>
        <w:jc w:val="both"/>
        <w:rPr>
          <w:rFonts w:ascii="Times New Roman" w:hAnsi="Times New Roman" w:cs="Times New Roman"/>
          <w:sz w:val="24"/>
          <w:szCs w:val="24"/>
        </w:rPr>
      </w:pPr>
      <w:r w:rsidRPr="005771AF">
        <w:rPr>
          <w:rFonts w:ascii="Times New Roman" w:hAnsi="Times New Roman" w:cs="Times New Roman"/>
          <w:sz w:val="24"/>
          <w:szCs w:val="24"/>
        </w:rPr>
        <w:t xml:space="preserve">Да ли </w:t>
      </w:r>
      <w:r w:rsidR="00320402" w:rsidRPr="005771AF">
        <w:rPr>
          <w:rFonts w:ascii="Times New Roman" w:hAnsi="Times New Roman" w:cs="Times New Roman"/>
          <w:sz w:val="24"/>
          <w:szCs w:val="24"/>
        </w:rPr>
        <w:t>изабран</w:t>
      </w:r>
      <w:r w:rsidR="00575519" w:rsidRPr="005771AF">
        <w:rPr>
          <w:rFonts w:ascii="Times New Roman" w:hAnsi="Times New Roman" w:cs="Times New Roman"/>
          <w:sz w:val="24"/>
          <w:szCs w:val="24"/>
          <w:lang w:val="sr-Cyrl-RS"/>
        </w:rPr>
        <w:t>а</w:t>
      </w:r>
      <w:r w:rsidRPr="005771AF">
        <w:rPr>
          <w:rFonts w:ascii="Times New Roman" w:hAnsi="Times New Roman" w:cs="Times New Roman"/>
          <w:sz w:val="24"/>
          <w:szCs w:val="24"/>
        </w:rPr>
        <w:t xml:space="preserve"> опциј</w:t>
      </w:r>
      <w:r w:rsidR="00575519" w:rsidRPr="005771AF">
        <w:rPr>
          <w:rFonts w:ascii="Times New Roman" w:hAnsi="Times New Roman" w:cs="Times New Roman"/>
          <w:sz w:val="24"/>
          <w:szCs w:val="24"/>
          <w:lang w:val="sr-Cyrl-RS"/>
        </w:rPr>
        <w:t>а</w:t>
      </w:r>
      <w:r w:rsidRPr="005771AF">
        <w:rPr>
          <w:rFonts w:ascii="Times New Roman" w:hAnsi="Times New Roman" w:cs="Times New Roman"/>
          <w:sz w:val="24"/>
          <w:szCs w:val="24"/>
        </w:rPr>
        <w:t xml:space="preserve"> утич</w:t>
      </w:r>
      <w:r w:rsidR="00575519" w:rsidRPr="005771AF">
        <w:rPr>
          <w:rFonts w:ascii="Times New Roman" w:hAnsi="Times New Roman" w:cs="Times New Roman"/>
          <w:sz w:val="24"/>
          <w:szCs w:val="24"/>
          <w:lang w:val="sr-Cyrl-RS"/>
        </w:rPr>
        <w:t>е</w:t>
      </w:r>
      <w:r w:rsidRPr="005771AF">
        <w:rPr>
          <w:rFonts w:ascii="Times New Roman" w:hAnsi="Times New Roman" w:cs="Times New Roman"/>
          <w:sz w:val="24"/>
          <w:szCs w:val="24"/>
        </w:rPr>
        <w:t xml:space="preserve"> на </w:t>
      </w:r>
      <w:r w:rsidR="00193FA3" w:rsidRPr="005771AF">
        <w:rPr>
          <w:rFonts w:ascii="Times New Roman" w:hAnsi="Times New Roman" w:cs="Times New Roman"/>
          <w:sz w:val="24"/>
          <w:szCs w:val="24"/>
        </w:rPr>
        <w:t xml:space="preserve">одговорност </w:t>
      </w:r>
      <w:r w:rsidR="00193FA3" w:rsidRPr="005771AF">
        <w:rPr>
          <w:rFonts w:ascii="Times New Roman" w:hAnsi="Times New Roman" w:cs="Times New Roman"/>
          <w:sz w:val="24"/>
          <w:szCs w:val="24"/>
          <w:lang w:val="sr-Cyrl-RS"/>
        </w:rPr>
        <w:t>и</w:t>
      </w:r>
      <w:r w:rsidR="00575519" w:rsidRPr="005771AF">
        <w:rPr>
          <w:rFonts w:ascii="Times New Roman" w:hAnsi="Times New Roman" w:cs="Times New Roman"/>
          <w:sz w:val="24"/>
          <w:szCs w:val="24"/>
          <w:lang w:val="sr-Cyrl-RS"/>
        </w:rPr>
        <w:t xml:space="preserve"> транспарентност </w:t>
      </w:r>
      <w:r w:rsidRPr="005771AF">
        <w:rPr>
          <w:rFonts w:ascii="Times New Roman" w:hAnsi="Times New Roman" w:cs="Times New Roman"/>
          <w:sz w:val="24"/>
          <w:szCs w:val="24"/>
        </w:rPr>
        <w:t>рада јавне управе и на који начин?</w:t>
      </w:r>
    </w:p>
    <w:p w14:paraId="2BE6D7CA" w14:textId="77777777" w:rsidR="00A13263" w:rsidRPr="005771AF" w:rsidRDefault="00193FA3" w:rsidP="008316CD">
      <w:pPr>
        <w:spacing w:after="0" w:line="240" w:lineRule="auto"/>
        <w:ind w:firstLine="720"/>
        <w:jc w:val="both"/>
        <w:rPr>
          <w:rFonts w:ascii="Times New Roman" w:hAnsi="Times New Roman" w:cs="Times New Roman"/>
          <w:sz w:val="24"/>
          <w:szCs w:val="24"/>
          <w:lang w:val="sr-Cyrl-CS"/>
        </w:rPr>
      </w:pPr>
      <w:r>
        <w:rPr>
          <w:rFonts w:ascii="Times New Roman" w:hAnsi="Times New Roman" w:cs="Times New Roman"/>
          <w:sz w:val="24"/>
          <w:szCs w:val="24"/>
          <w:lang w:val="sr-Cyrl-RS"/>
        </w:rPr>
        <w:t>У</w:t>
      </w:r>
      <w:r w:rsidR="003028A0" w:rsidRPr="005771AF">
        <w:rPr>
          <w:rFonts w:ascii="Times New Roman" w:hAnsi="Times New Roman" w:cs="Times New Roman"/>
          <w:sz w:val="24"/>
          <w:szCs w:val="24"/>
        </w:rPr>
        <w:t>вођењем система компетенција</w:t>
      </w:r>
      <w:r w:rsidR="00313896" w:rsidRPr="005771AF">
        <w:rPr>
          <w:rFonts w:ascii="Times New Roman" w:hAnsi="Times New Roman" w:cs="Times New Roman"/>
          <w:sz w:val="24"/>
          <w:szCs w:val="24"/>
          <w:lang w:val="sr-Cyrl-RS"/>
        </w:rPr>
        <w:t xml:space="preserve"> јачају </w:t>
      </w:r>
      <w:r>
        <w:rPr>
          <w:rFonts w:ascii="Times New Roman" w:hAnsi="Times New Roman" w:cs="Times New Roman"/>
          <w:sz w:val="24"/>
          <w:szCs w:val="24"/>
          <w:lang w:val="sr-Cyrl-RS"/>
        </w:rPr>
        <w:t xml:space="preserve">се </w:t>
      </w:r>
      <w:r w:rsidR="00313896" w:rsidRPr="005771AF">
        <w:rPr>
          <w:rFonts w:ascii="Times New Roman" w:hAnsi="Times New Roman" w:cs="Times New Roman"/>
          <w:sz w:val="24"/>
          <w:szCs w:val="24"/>
          <w:lang w:val="sr-Cyrl-RS"/>
        </w:rPr>
        <w:t>капацитети запослених у аутономним покрајинама и јединицама локалне самоуправе и обезбеђује</w:t>
      </w:r>
      <w:r w:rsidR="003028A0" w:rsidRPr="005771AF">
        <w:rPr>
          <w:rFonts w:ascii="Times New Roman" w:hAnsi="Times New Roman" w:cs="Times New Roman"/>
          <w:sz w:val="24"/>
          <w:szCs w:val="24"/>
        </w:rPr>
        <w:t xml:space="preserve"> пуно остваривање принципа мериторности, професионалности и интегритета у циљу остварења јавног интереса</w:t>
      </w:r>
      <w:r>
        <w:rPr>
          <w:rFonts w:ascii="Times New Roman" w:hAnsi="Times New Roman" w:cs="Times New Roman"/>
          <w:sz w:val="24"/>
          <w:szCs w:val="24"/>
          <w:lang w:val="sr-Cyrl-RS"/>
        </w:rPr>
        <w:t xml:space="preserve"> и који доприноси</w:t>
      </w:r>
      <w:r w:rsidRPr="005771AF">
        <w:rPr>
          <w:rFonts w:ascii="Times New Roman" w:hAnsi="Times New Roman" w:cs="Times New Roman"/>
          <w:sz w:val="24"/>
          <w:szCs w:val="24"/>
          <w:lang w:val="sr-Cyrl-RS"/>
        </w:rPr>
        <w:t xml:space="preserve"> одговорност</w:t>
      </w:r>
      <w:r>
        <w:rPr>
          <w:rFonts w:ascii="Times New Roman" w:hAnsi="Times New Roman" w:cs="Times New Roman"/>
          <w:sz w:val="24"/>
          <w:szCs w:val="24"/>
          <w:lang w:val="sr-Cyrl-RS"/>
        </w:rPr>
        <w:t>и</w:t>
      </w:r>
      <w:r w:rsidRPr="005771AF">
        <w:rPr>
          <w:rFonts w:ascii="Times New Roman" w:hAnsi="Times New Roman" w:cs="Times New Roman"/>
          <w:sz w:val="24"/>
          <w:szCs w:val="24"/>
          <w:lang w:val="sr-Cyrl-RS"/>
        </w:rPr>
        <w:t xml:space="preserve"> и транспарентност</w:t>
      </w:r>
      <w:r>
        <w:rPr>
          <w:rFonts w:ascii="Times New Roman" w:hAnsi="Times New Roman" w:cs="Times New Roman"/>
          <w:sz w:val="24"/>
          <w:szCs w:val="24"/>
          <w:lang w:val="sr-Cyrl-RS"/>
        </w:rPr>
        <w:t>и</w:t>
      </w:r>
      <w:r w:rsidRPr="005771AF">
        <w:rPr>
          <w:rFonts w:ascii="Times New Roman" w:hAnsi="Times New Roman" w:cs="Times New Roman"/>
          <w:sz w:val="24"/>
          <w:szCs w:val="24"/>
          <w:lang w:val="sr-Cyrl-RS"/>
        </w:rPr>
        <w:t xml:space="preserve"> рада јавне управе</w:t>
      </w:r>
      <w:r w:rsidR="003028A0" w:rsidRPr="005771AF">
        <w:rPr>
          <w:rFonts w:ascii="Times New Roman" w:hAnsi="Times New Roman" w:cs="Times New Roman"/>
          <w:sz w:val="24"/>
          <w:szCs w:val="24"/>
        </w:rPr>
        <w:t xml:space="preserve">. </w:t>
      </w:r>
      <w:r w:rsidR="00313896" w:rsidRPr="005771AF">
        <w:rPr>
          <w:rFonts w:ascii="Times New Roman" w:eastAsia="Calibri" w:hAnsi="Times New Roman" w:cs="Times New Roman"/>
          <w:color w:val="000000"/>
          <w:sz w:val="24"/>
          <w:szCs w:val="24"/>
          <w:lang w:val="sr-Cyrl-BA"/>
        </w:rPr>
        <w:t xml:space="preserve">Наиме, </w:t>
      </w:r>
      <w:r w:rsidR="00313896" w:rsidRPr="005771AF">
        <w:rPr>
          <w:rFonts w:ascii="Times New Roman" w:hAnsi="Times New Roman" w:cs="Times New Roman"/>
          <w:sz w:val="24"/>
          <w:szCs w:val="24"/>
          <w:lang w:val="sr-Cyrl-RS" w:eastAsia="en-GB"/>
        </w:rPr>
        <w:t>систем компетенција за запослене у органима АП и ЈЛС интегрисаће се у нормативни оквир кроз неколико фаза које ће се спроводити до 202</w:t>
      </w:r>
      <w:r>
        <w:rPr>
          <w:rFonts w:ascii="Times New Roman" w:hAnsi="Times New Roman" w:cs="Times New Roman"/>
          <w:sz w:val="24"/>
          <w:szCs w:val="24"/>
          <w:lang w:val="sr-Cyrl-RS" w:eastAsia="en-GB"/>
        </w:rPr>
        <w:t>4</w:t>
      </w:r>
      <w:r w:rsidR="00313896" w:rsidRPr="005771AF">
        <w:rPr>
          <w:rFonts w:ascii="Times New Roman" w:hAnsi="Times New Roman" w:cs="Times New Roman"/>
          <w:sz w:val="24"/>
          <w:szCs w:val="24"/>
          <w:lang w:val="sr-Cyrl-RS" w:eastAsia="en-GB"/>
        </w:rPr>
        <w:t xml:space="preserve">. године. </w:t>
      </w:r>
      <w:r>
        <w:rPr>
          <w:rFonts w:ascii="Times New Roman" w:hAnsi="Times New Roman" w:cs="Times New Roman"/>
          <w:sz w:val="24"/>
          <w:szCs w:val="24"/>
          <w:lang w:val="sr-Cyrl-RS" w:eastAsia="en-GB"/>
        </w:rPr>
        <w:t xml:space="preserve">У овој фази, </w:t>
      </w:r>
      <w:r w:rsidR="00313896" w:rsidRPr="005771AF">
        <w:rPr>
          <w:rFonts w:ascii="Times New Roman" w:hAnsi="Times New Roman" w:cs="Times New Roman"/>
          <w:sz w:val="24"/>
          <w:szCs w:val="24"/>
          <w:lang w:val="sr-Cyrl-RS" w:eastAsia="en-GB"/>
        </w:rPr>
        <w:t xml:space="preserve">изменама и допунама Закона дефинишу се компетенције и врши њихова подела, а систем компетенција се интегрише у Правилнике о организацији и систематизацији радних места као обавезан елемент садржине правилника и утврђује се обавеза усклађивања ових аката са одредбама закона Такође, </w:t>
      </w:r>
      <w:r>
        <w:rPr>
          <w:rFonts w:ascii="Times New Roman" w:hAnsi="Times New Roman" w:cs="Times New Roman"/>
          <w:sz w:val="24"/>
          <w:szCs w:val="24"/>
          <w:lang w:val="sr-Cyrl-RS" w:eastAsia="en-GB"/>
        </w:rPr>
        <w:t>овим се стварају</w:t>
      </w:r>
      <w:r w:rsidR="00313896" w:rsidRPr="005771AF">
        <w:rPr>
          <w:rFonts w:ascii="Times New Roman" w:hAnsi="Times New Roman" w:cs="Times New Roman"/>
          <w:sz w:val="24"/>
          <w:szCs w:val="24"/>
          <w:lang w:val="sr-Cyrl-RS" w:eastAsia="en-GB"/>
        </w:rPr>
        <w:t xml:space="preserve"> услови да се у наредним фазама измена нормативног оквира на локалном нивоу власти обезбеди добра основа за потпуно увођење, односно интеграцију система компетенција и у остале функције управљања људским ресурсима, тј. у поступак запошљавања, односно попуњавања радних места службеника уз истовремено унапређење система запошљавања у складу са принципом заслуга и јачање конкурсног поступка као и у систем оцењивања, односно вредновања радног учинка.</w:t>
      </w:r>
      <w:r w:rsidR="00313896" w:rsidRPr="005771AF">
        <w:rPr>
          <w:rFonts w:ascii="Times New Roman" w:hAnsi="Times New Roman" w:cs="Times New Roman"/>
          <w:sz w:val="24"/>
          <w:szCs w:val="24"/>
          <w:lang w:val="sr-Cyrl-CS"/>
        </w:rPr>
        <w:t xml:space="preserve">   </w:t>
      </w:r>
    </w:p>
    <w:p w14:paraId="51F119C7" w14:textId="77777777" w:rsidR="005B3773" w:rsidRPr="005771AF" w:rsidRDefault="005B3773" w:rsidP="005B3773">
      <w:pPr>
        <w:numPr>
          <w:ilvl w:val="0"/>
          <w:numId w:val="12"/>
        </w:numPr>
        <w:shd w:val="clear" w:color="auto" w:fill="C6D9F1" w:themeFill="text2" w:themeFillTint="33"/>
        <w:spacing w:before="240" w:after="0" w:line="240" w:lineRule="auto"/>
        <w:jc w:val="both"/>
        <w:rPr>
          <w:rFonts w:ascii="Times New Roman" w:hAnsi="Times New Roman" w:cs="Times New Roman"/>
          <w:sz w:val="24"/>
          <w:szCs w:val="24"/>
        </w:rPr>
      </w:pPr>
      <w:r w:rsidRPr="005771AF">
        <w:rPr>
          <w:rFonts w:ascii="Times New Roman" w:hAnsi="Times New Roman" w:cs="Times New Roman"/>
          <w:sz w:val="24"/>
          <w:szCs w:val="24"/>
        </w:rPr>
        <w:t xml:space="preserve">Које додатне мере треба спровести и колико времена ће бити потребно да се спроведе </w:t>
      </w:r>
      <w:r w:rsidR="00575519" w:rsidRPr="005771AF">
        <w:rPr>
          <w:rFonts w:ascii="Times New Roman" w:hAnsi="Times New Roman" w:cs="Times New Roman"/>
          <w:sz w:val="24"/>
          <w:szCs w:val="24"/>
          <w:lang w:val="sr-Cyrl-RS"/>
        </w:rPr>
        <w:t>изабрана</w:t>
      </w:r>
      <w:r w:rsidRPr="005771AF">
        <w:rPr>
          <w:rFonts w:ascii="Times New Roman" w:hAnsi="Times New Roman" w:cs="Times New Roman"/>
          <w:sz w:val="24"/>
          <w:szCs w:val="24"/>
        </w:rPr>
        <w:t xml:space="preserve"> опција и обезбеди њено касније доследно спровођење</w:t>
      </w:r>
      <w:r w:rsidR="004060B3" w:rsidRPr="005771AF">
        <w:rPr>
          <w:rFonts w:ascii="Times New Roman" w:hAnsi="Times New Roman" w:cs="Times New Roman"/>
          <w:sz w:val="24"/>
          <w:szCs w:val="24"/>
        </w:rPr>
        <w:t>, односно њена одрживост</w:t>
      </w:r>
      <w:r w:rsidRPr="005771AF">
        <w:rPr>
          <w:rFonts w:ascii="Times New Roman" w:hAnsi="Times New Roman" w:cs="Times New Roman"/>
          <w:sz w:val="24"/>
          <w:szCs w:val="24"/>
        </w:rPr>
        <w:t xml:space="preserve">? </w:t>
      </w:r>
    </w:p>
    <w:p w14:paraId="2976C661" w14:textId="6D27EB21" w:rsidR="003028A0" w:rsidRPr="005771AF" w:rsidRDefault="00142BC5" w:rsidP="008316CD">
      <w:pPr>
        <w:spacing w:after="0" w:line="240" w:lineRule="auto"/>
        <w:ind w:firstLine="709"/>
        <w:jc w:val="both"/>
        <w:rPr>
          <w:rFonts w:ascii="Times New Roman" w:hAnsi="Times New Roman" w:cs="Times New Roman"/>
          <w:sz w:val="24"/>
          <w:szCs w:val="24"/>
          <w:lang w:val="sr-Cyrl-RS"/>
        </w:rPr>
      </w:pPr>
      <w:r>
        <w:rPr>
          <w:rFonts w:ascii="Times New Roman" w:eastAsia="Times New Roman" w:hAnsi="Times New Roman" w:cs="Times New Roman"/>
          <w:sz w:val="24"/>
          <w:szCs w:val="24"/>
          <w:lang w:val="sr-Cyrl-RS" w:eastAsia="ar-SA"/>
        </w:rPr>
        <w:t>Предлог</w:t>
      </w:r>
      <w:r w:rsidR="008316CD" w:rsidRPr="005771AF">
        <w:rPr>
          <w:rFonts w:ascii="Times New Roman" w:hAnsi="Times New Roman" w:cs="Times New Roman"/>
          <w:sz w:val="24"/>
          <w:szCs w:val="24"/>
          <w:lang w:val="sr-Cyrl-RS" w:eastAsia="en-GB"/>
        </w:rPr>
        <w:t xml:space="preserve">ом закона, предлаже се да се систем компетенција се интегрише у правилнике о организацији и систематизацији радних места у органима АП и ЈЛС, као обавезан елемент садржине правилника и утврђује се обавеза </w:t>
      </w:r>
      <w:r w:rsidR="008316CD" w:rsidRPr="005771AF">
        <w:rPr>
          <w:rFonts w:ascii="Times New Roman" w:hAnsi="Times New Roman" w:cs="Times New Roman"/>
          <w:sz w:val="24"/>
          <w:szCs w:val="24"/>
          <w:lang w:val="sr-Cyrl-CS"/>
        </w:rPr>
        <w:t xml:space="preserve">у року од девет месеци од дана ступања на снагу овог закона за усклађивање </w:t>
      </w:r>
      <w:r w:rsidR="008316CD" w:rsidRPr="005771AF">
        <w:rPr>
          <w:rFonts w:ascii="Times New Roman" w:hAnsi="Times New Roman" w:cs="Times New Roman"/>
          <w:sz w:val="24"/>
          <w:szCs w:val="24"/>
          <w:lang w:val="sr-Cyrl-RS"/>
        </w:rPr>
        <w:t>Правилника о систематизацији и организацији радних места са одредбама Закона.</w:t>
      </w:r>
      <w:r w:rsidR="008316CD" w:rsidRPr="005771AF">
        <w:rPr>
          <w:rFonts w:ascii="Times New Roman" w:hAnsi="Times New Roman" w:cs="Times New Roman"/>
          <w:sz w:val="24"/>
          <w:szCs w:val="24"/>
          <w:lang w:val="sr-Cyrl-RS" w:eastAsia="en-GB"/>
        </w:rPr>
        <w:t xml:space="preserve"> Такође, прецизира се </w:t>
      </w:r>
      <w:r w:rsidR="00193FA3">
        <w:rPr>
          <w:rFonts w:ascii="Times New Roman" w:hAnsi="Times New Roman" w:cs="Times New Roman"/>
          <w:sz w:val="24"/>
          <w:szCs w:val="24"/>
          <w:lang w:val="sr-Cyrl-RS" w:eastAsia="en-GB"/>
        </w:rPr>
        <w:t>рок за усклађивање подзаконских аката</w:t>
      </w:r>
      <w:r w:rsidR="00F40671">
        <w:rPr>
          <w:rFonts w:ascii="Times New Roman" w:hAnsi="Times New Roman" w:cs="Times New Roman"/>
          <w:sz w:val="24"/>
          <w:szCs w:val="24"/>
          <w:lang w:val="sr-Cyrl-RS" w:eastAsia="en-GB"/>
        </w:rPr>
        <w:t xml:space="preserve"> (Уредба о спровођењу интерног и јавног конкурса за попуњавање радних места у АП и ЈЛС, Уредба о критеријумима за разврставање радних места и мерилима за опис радним места службеника у АП и ЈЛС)</w:t>
      </w:r>
      <w:r w:rsidR="00193FA3">
        <w:rPr>
          <w:rFonts w:ascii="Times New Roman" w:hAnsi="Times New Roman" w:cs="Times New Roman"/>
          <w:sz w:val="24"/>
          <w:szCs w:val="24"/>
          <w:lang w:val="sr-Cyrl-RS" w:eastAsia="en-GB"/>
        </w:rPr>
        <w:t xml:space="preserve"> са изменама и допунама Закона (</w:t>
      </w:r>
      <w:r w:rsidR="00F40671">
        <w:rPr>
          <w:rFonts w:ascii="Times New Roman" w:hAnsi="Times New Roman" w:cs="Times New Roman"/>
          <w:sz w:val="24"/>
          <w:szCs w:val="24"/>
          <w:lang w:val="sr-Cyrl-RS" w:eastAsia="en-GB"/>
        </w:rPr>
        <w:t>60 дана од дана ступања на снагу Закона</w:t>
      </w:r>
      <w:r w:rsidR="00193FA3">
        <w:rPr>
          <w:rFonts w:ascii="Times New Roman" w:hAnsi="Times New Roman" w:cs="Times New Roman"/>
          <w:sz w:val="24"/>
          <w:szCs w:val="24"/>
          <w:lang w:val="sr-Cyrl-RS" w:eastAsia="en-GB"/>
        </w:rPr>
        <w:t xml:space="preserve">), као и рок за </w:t>
      </w:r>
      <w:r w:rsidR="008316CD" w:rsidRPr="005771AF">
        <w:rPr>
          <w:rFonts w:ascii="Times New Roman" w:hAnsi="Times New Roman" w:cs="Times New Roman"/>
          <w:sz w:val="24"/>
          <w:szCs w:val="24"/>
          <w:lang w:val="sr-Cyrl-RS" w:eastAsia="en-GB"/>
        </w:rPr>
        <w:t xml:space="preserve">доношење акта Владе </w:t>
      </w:r>
      <w:r w:rsidR="00193FA3">
        <w:rPr>
          <w:rFonts w:ascii="Times New Roman" w:hAnsi="Times New Roman" w:cs="Times New Roman"/>
          <w:sz w:val="24"/>
          <w:szCs w:val="24"/>
          <w:lang w:val="sr-Cyrl-RS" w:eastAsia="en-GB"/>
        </w:rPr>
        <w:t xml:space="preserve">на предлог СУК-а, </w:t>
      </w:r>
      <w:r w:rsidR="008316CD" w:rsidRPr="005771AF">
        <w:rPr>
          <w:rFonts w:ascii="Times New Roman" w:hAnsi="Times New Roman" w:cs="Times New Roman"/>
          <w:sz w:val="24"/>
          <w:szCs w:val="24"/>
          <w:lang w:val="sr-Cyrl-RS" w:eastAsia="en-GB"/>
        </w:rPr>
        <w:t>којим се одређују компетен</w:t>
      </w:r>
      <w:r w:rsidR="00193FA3">
        <w:rPr>
          <w:rFonts w:ascii="Times New Roman" w:hAnsi="Times New Roman" w:cs="Times New Roman"/>
          <w:sz w:val="24"/>
          <w:szCs w:val="24"/>
          <w:lang w:val="sr-Cyrl-RS" w:eastAsia="en-GB"/>
        </w:rPr>
        <w:t>ције потребне за рад службеника</w:t>
      </w:r>
      <w:r w:rsidR="008316CD" w:rsidRPr="005771AF">
        <w:rPr>
          <w:rFonts w:ascii="Times New Roman" w:hAnsi="Times New Roman" w:cs="Times New Roman"/>
          <w:sz w:val="24"/>
          <w:szCs w:val="24"/>
          <w:lang w:val="sr-Cyrl-RS" w:eastAsia="en-GB"/>
        </w:rPr>
        <w:t xml:space="preserve"> до почетка примене Закона, за који је предвиђено да почне да се примењује од 1. јануара 2022. године.</w:t>
      </w:r>
    </w:p>
    <w:p w14:paraId="4CA53DF8" w14:textId="77777777" w:rsidR="004628AD" w:rsidRPr="005771AF" w:rsidRDefault="004628AD">
      <w:pPr>
        <w:spacing w:after="200" w:line="276" w:lineRule="auto"/>
        <w:rPr>
          <w:rFonts w:ascii="Times New Roman" w:hAnsi="Times New Roman" w:cs="Times New Roman"/>
          <w:b/>
          <w:sz w:val="24"/>
          <w:szCs w:val="24"/>
          <w:u w:val="single"/>
        </w:rPr>
      </w:pPr>
      <w:r w:rsidRPr="005771AF">
        <w:rPr>
          <w:rFonts w:ascii="Times New Roman" w:hAnsi="Times New Roman" w:cs="Times New Roman"/>
          <w:b/>
          <w:sz w:val="24"/>
          <w:szCs w:val="24"/>
          <w:u w:val="single"/>
        </w:rPr>
        <w:br w:type="page"/>
      </w:r>
    </w:p>
    <w:p w14:paraId="7A473EEA" w14:textId="77777777" w:rsidR="005B3773" w:rsidRPr="005771AF" w:rsidRDefault="005B3773" w:rsidP="005B3773">
      <w:pPr>
        <w:pStyle w:val="ListParagraph"/>
        <w:spacing w:before="240" w:line="276" w:lineRule="auto"/>
        <w:jc w:val="right"/>
        <w:rPr>
          <w:rFonts w:ascii="Times New Roman" w:hAnsi="Times New Roman" w:cs="Times New Roman"/>
          <w:b/>
          <w:sz w:val="24"/>
          <w:szCs w:val="24"/>
          <w:u w:val="single"/>
        </w:rPr>
      </w:pPr>
      <w:r w:rsidRPr="005771AF">
        <w:rPr>
          <w:rFonts w:ascii="Times New Roman" w:hAnsi="Times New Roman" w:cs="Times New Roman"/>
          <w:b/>
          <w:sz w:val="24"/>
          <w:szCs w:val="24"/>
          <w:u w:val="single"/>
        </w:rPr>
        <w:t>ПРИЛОГ 10:</w:t>
      </w:r>
    </w:p>
    <w:p w14:paraId="1A457F76" w14:textId="77777777" w:rsidR="005B3773" w:rsidRPr="005771AF" w:rsidRDefault="005B3773" w:rsidP="005B3773">
      <w:pPr>
        <w:pStyle w:val="ListParagraph"/>
        <w:spacing w:before="240" w:line="276" w:lineRule="auto"/>
        <w:jc w:val="right"/>
        <w:rPr>
          <w:rFonts w:ascii="Times New Roman" w:hAnsi="Times New Roman" w:cs="Times New Roman"/>
          <w:b/>
          <w:sz w:val="24"/>
          <w:szCs w:val="24"/>
          <w:u w:val="single"/>
        </w:rPr>
      </w:pPr>
    </w:p>
    <w:p w14:paraId="77378D6F" w14:textId="77777777" w:rsidR="005B3773" w:rsidRPr="005771AF" w:rsidRDefault="005B3773" w:rsidP="00500F38">
      <w:pPr>
        <w:shd w:val="clear" w:color="auto" w:fill="C6D9F1" w:themeFill="text2" w:themeFillTint="33"/>
        <w:spacing w:before="240" w:line="276" w:lineRule="auto"/>
        <w:jc w:val="center"/>
        <w:rPr>
          <w:rFonts w:ascii="Times New Roman" w:hAnsi="Times New Roman" w:cs="Times New Roman"/>
          <w:b/>
          <w:sz w:val="24"/>
          <w:szCs w:val="24"/>
        </w:rPr>
      </w:pPr>
      <w:r w:rsidRPr="005771AF">
        <w:rPr>
          <w:rFonts w:ascii="Times New Roman" w:hAnsi="Times New Roman" w:cs="Times New Roman"/>
          <w:b/>
          <w:sz w:val="24"/>
          <w:szCs w:val="24"/>
        </w:rPr>
        <w:t>Кључна питања за анализу ризика</w:t>
      </w:r>
    </w:p>
    <w:p w14:paraId="2939C4AD" w14:textId="77777777" w:rsidR="006C7858" w:rsidRPr="005771AF" w:rsidRDefault="005B3773">
      <w:pPr>
        <w:pStyle w:val="ListParagraph"/>
        <w:numPr>
          <w:ilvl w:val="0"/>
          <w:numId w:val="8"/>
        </w:numPr>
        <w:shd w:val="clear" w:color="auto" w:fill="C6D9F1" w:themeFill="text2" w:themeFillTint="33"/>
        <w:spacing w:before="240" w:after="0" w:line="276" w:lineRule="auto"/>
        <w:jc w:val="both"/>
        <w:rPr>
          <w:rFonts w:ascii="Times New Roman" w:eastAsia="Times New Roman" w:hAnsi="Times New Roman" w:cs="Times New Roman"/>
          <w:color w:val="000000"/>
          <w:sz w:val="24"/>
          <w:szCs w:val="24"/>
        </w:rPr>
      </w:pPr>
      <w:r w:rsidRPr="005771AF">
        <w:rPr>
          <w:rFonts w:ascii="Times New Roman" w:eastAsia="Times New Roman" w:hAnsi="Times New Roman" w:cs="Times New Roman"/>
          <w:color w:val="000000"/>
          <w:sz w:val="24"/>
          <w:szCs w:val="24"/>
          <w:lang w:val="ru-RU"/>
        </w:rPr>
        <w:t xml:space="preserve">Да ли је за спровођење </w:t>
      </w:r>
      <w:r w:rsidR="00500F38" w:rsidRPr="005771AF">
        <w:rPr>
          <w:rFonts w:ascii="Times New Roman" w:hAnsi="Times New Roman" w:cs="Times New Roman"/>
          <w:sz w:val="24"/>
          <w:szCs w:val="24"/>
        </w:rPr>
        <w:t>изабран</w:t>
      </w:r>
      <w:r w:rsidR="00575519" w:rsidRPr="005771AF">
        <w:rPr>
          <w:rFonts w:ascii="Times New Roman" w:hAnsi="Times New Roman" w:cs="Times New Roman"/>
          <w:sz w:val="24"/>
          <w:szCs w:val="24"/>
          <w:lang w:val="sr-Cyrl-RS"/>
        </w:rPr>
        <w:t>е</w:t>
      </w:r>
      <w:r w:rsidRPr="005771AF">
        <w:rPr>
          <w:rFonts w:ascii="Times New Roman" w:eastAsia="Times New Roman" w:hAnsi="Times New Roman" w:cs="Times New Roman"/>
          <w:color w:val="000000"/>
          <w:sz w:val="24"/>
          <w:szCs w:val="24"/>
          <w:lang w:val="ru-RU"/>
        </w:rPr>
        <w:t xml:space="preserve"> опциј</w:t>
      </w:r>
      <w:r w:rsidR="00575519" w:rsidRPr="005771AF">
        <w:rPr>
          <w:rFonts w:ascii="Times New Roman" w:eastAsia="Times New Roman" w:hAnsi="Times New Roman" w:cs="Times New Roman"/>
          <w:color w:val="000000"/>
          <w:sz w:val="24"/>
          <w:szCs w:val="24"/>
          <w:lang w:val="ru-RU"/>
        </w:rPr>
        <w:t>е</w:t>
      </w:r>
      <w:r w:rsidRPr="005771AF">
        <w:rPr>
          <w:rFonts w:ascii="Times New Roman" w:eastAsia="Times New Roman" w:hAnsi="Times New Roman" w:cs="Times New Roman"/>
          <w:color w:val="000000"/>
          <w:sz w:val="24"/>
          <w:szCs w:val="24"/>
          <w:lang w:val="ru-RU"/>
        </w:rPr>
        <w:t xml:space="preserve"> обезбеђена подршка свих кључних заинтересованих страна и циљних група? Да ли је спровођење </w:t>
      </w:r>
      <w:r w:rsidR="00500F38" w:rsidRPr="005771AF">
        <w:rPr>
          <w:rFonts w:ascii="Times New Roman" w:hAnsi="Times New Roman" w:cs="Times New Roman"/>
          <w:sz w:val="24"/>
          <w:szCs w:val="24"/>
        </w:rPr>
        <w:t>изабран</w:t>
      </w:r>
      <w:r w:rsidR="00575519" w:rsidRPr="005771AF">
        <w:rPr>
          <w:rFonts w:ascii="Times New Roman" w:hAnsi="Times New Roman" w:cs="Times New Roman"/>
          <w:sz w:val="24"/>
          <w:szCs w:val="24"/>
          <w:lang w:val="sr-Cyrl-RS"/>
        </w:rPr>
        <w:t>е</w:t>
      </w:r>
      <w:r w:rsidRPr="005771AF">
        <w:rPr>
          <w:rFonts w:ascii="Times New Roman" w:eastAsia="Times New Roman" w:hAnsi="Times New Roman" w:cs="Times New Roman"/>
          <w:color w:val="000000"/>
          <w:sz w:val="24"/>
          <w:szCs w:val="24"/>
          <w:lang w:val="ru-RU"/>
        </w:rPr>
        <w:t xml:space="preserve"> опциј</w:t>
      </w:r>
      <w:r w:rsidR="00575519" w:rsidRPr="005771AF">
        <w:rPr>
          <w:rFonts w:ascii="Times New Roman" w:eastAsia="Times New Roman" w:hAnsi="Times New Roman" w:cs="Times New Roman"/>
          <w:color w:val="000000"/>
          <w:sz w:val="24"/>
          <w:szCs w:val="24"/>
          <w:lang w:val="ru-RU"/>
        </w:rPr>
        <w:t>е</w:t>
      </w:r>
      <w:r w:rsidRPr="005771AF">
        <w:rPr>
          <w:rFonts w:ascii="Times New Roman" w:eastAsia="Times New Roman" w:hAnsi="Times New Roman" w:cs="Times New Roman"/>
          <w:color w:val="000000"/>
          <w:sz w:val="24"/>
          <w:szCs w:val="24"/>
          <w:lang w:val="ru-RU"/>
        </w:rPr>
        <w:t xml:space="preserve"> приоритет за доносиоце одлука у наредном периоду (Народну скупштину, Владу, државне органе</w:t>
      </w:r>
      <w:r w:rsidR="00500F38" w:rsidRPr="005771AF">
        <w:rPr>
          <w:rFonts w:ascii="Times New Roman" w:eastAsia="Times New Roman" w:hAnsi="Times New Roman" w:cs="Times New Roman"/>
          <w:color w:val="000000"/>
          <w:sz w:val="24"/>
          <w:szCs w:val="24"/>
          <w:lang w:val="ru-RU"/>
        </w:rPr>
        <w:t xml:space="preserve"> и слично</w:t>
      </w:r>
      <w:r w:rsidRPr="005771AF">
        <w:rPr>
          <w:rFonts w:ascii="Times New Roman" w:eastAsia="Times New Roman" w:hAnsi="Times New Roman" w:cs="Times New Roman"/>
          <w:color w:val="000000"/>
          <w:sz w:val="24"/>
          <w:szCs w:val="24"/>
          <w:lang w:val="ru-RU"/>
        </w:rPr>
        <w:t>)?</w:t>
      </w:r>
    </w:p>
    <w:p w14:paraId="283AE350" w14:textId="77777777" w:rsidR="005B3773" w:rsidRPr="005771AF" w:rsidRDefault="005B3773" w:rsidP="005B3773">
      <w:pPr>
        <w:pStyle w:val="ListParagraph"/>
        <w:numPr>
          <w:ilvl w:val="0"/>
          <w:numId w:val="8"/>
        </w:numPr>
        <w:shd w:val="clear" w:color="auto" w:fill="C6D9F1" w:themeFill="text2" w:themeFillTint="33"/>
        <w:spacing w:before="240" w:after="0" w:line="276" w:lineRule="auto"/>
        <w:jc w:val="both"/>
        <w:rPr>
          <w:rFonts w:ascii="Times New Roman" w:eastAsia="Times New Roman" w:hAnsi="Times New Roman" w:cs="Times New Roman"/>
          <w:color w:val="000000"/>
          <w:sz w:val="24"/>
          <w:szCs w:val="24"/>
          <w:lang w:val="ru-RU"/>
        </w:rPr>
      </w:pPr>
      <w:r w:rsidRPr="005771AF">
        <w:rPr>
          <w:rFonts w:ascii="Times New Roman" w:eastAsia="Times New Roman" w:hAnsi="Times New Roman" w:cs="Times New Roman"/>
          <w:color w:val="000000"/>
          <w:sz w:val="24"/>
          <w:szCs w:val="24"/>
          <w:lang w:val="ru-RU"/>
        </w:rPr>
        <w:t xml:space="preserve">Да ли су обезбеђена финансијска средства за спровођење </w:t>
      </w:r>
      <w:r w:rsidR="00500F38" w:rsidRPr="005771AF">
        <w:rPr>
          <w:rFonts w:ascii="Times New Roman" w:hAnsi="Times New Roman" w:cs="Times New Roman"/>
          <w:sz w:val="24"/>
          <w:szCs w:val="24"/>
        </w:rPr>
        <w:t>изабран</w:t>
      </w:r>
      <w:r w:rsidR="00575519" w:rsidRPr="005771AF">
        <w:rPr>
          <w:rFonts w:ascii="Times New Roman" w:hAnsi="Times New Roman" w:cs="Times New Roman"/>
          <w:sz w:val="24"/>
          <w:szCs w:val="24"/>
          <w:lang w:val="sr-Cyrl-RS"/>
        </w:rPr>
        <w:t>е</w:t>
      </w:r>
      <w:r w:rsidRPr="005771AF">
        <w:rPr>
          <w:rFonts w:ascii="Times New Roman" w:eastAsia="Times New Roman" w:hAnsi="Times New Roman" w:cs="Times New Roman"/>
          <w:color w:val="000000"/>
          <w:sz w:val="24"/>
          <w:szCs w:val="24"/>
          <w:lang w:val="ru-RU"/>
        </w:rPr>
        <w:t xml:space="preserve"> опциј</w:t>
      </w:r>
      <w:r w:rsidR="00575519" w:rsidRPr="005771AF">
        <w:rPr>
          <w:rFonts w:ascii="Times New Roman" w:eastAsia="Times New Roman" w:hAnsi="Times New Roman" w:cs="Times New Roman"/>
          <w:color w:val="000000"/>
          <w:sz w:val="24"/>
          <w:szCs w:val="24"/>
          <w:lang w:val="ru-RU"/>
        </w:rPr>
        <w:t>е</w:t>
      </w:r>
      <w:r w:rsidRPr="005771AF">
        <w:rPr>
          <w:rFonts w:ascii="Times New Roman" w:eastAsia="Times New Roman" w:hAnsi="Times New Roman" w:cs="Times New Roman"/>
          <w:color w:val="000000"/>
          <w:sz w:val="24"/>
          <w:szCs w:val="24"/>
          <w:lang w:val="ru-RU"/>
        </w:rPr>
        <w:t xml:space="preserve">? Да ли је за спровођење </w:t>
      </w:r>
      <w:r w:rsidR="0081029D" w:rsidRPr="005771AF">
        <w:rPr>
          <w:rFonts w:ascii="Times New Roman" w:hAnsi="Times New Roman" w:cs="Times New Roman"/>
          <w:sz w:val="24"/>
          <w:szCs w:val="24"/>
        </w:rPr>
        <w:t>изабран</w:t>
      </w:r>
      <w:r w:rsidR="00575519" w:rsidRPr="005771AF">
        <w:rPr>
          <w:rFonts w:ascii="Times New Roman" w:hAnsi="Times New Roman" w:cs="Times New Roman"/>
          <w:sz w:val="24"/>
          <w:szCs w:val="24"/>
          <w:lang w:val="sr-Cyrl-RS"/>
        </w:rPr>
        <w:t xml:space="preserve">е </w:t>
      </w:r>
      <w:r w:rsidRPr="005771AF">
        <w:rPr>
          <w:rFonts w:ascii="Times New Roman" w:eastAsia="Times New Roman" w:hAnsi="Times New Roman" w:cs="Times New Roman"/>
          <w:color w:val="000000"/>
          <w:sz w:val="24"/>
          <w:szCs w:val="24"/>
          <w:lang w:val="ru-RU"/>
        </w:rPr>
        <w:t>опциј</w:t>
      </w:r>
      <w:r w:rsidR="00575519" w:rsidRPr="005771AF">
        <w:rPr>
          <w:rFonts w:ascii="Times New Roman" w:eastAsia="Times New Roman" w:hAnsi="Times New Roman" w:cs="Times New Roman"/>
          <w:color w:val="000000"/>
          <w:sz w:val="24"/>
          <w:szCs w:val="24"/>
          <w:lang w:val="ru-RU"/>
        </w:rPr>
        <w:t>е</w:t>
      </w:r>
      <w:r w:rsidRPr="005771AF">
        <w:rPr>
          <w:rFonts w:ascii="Times New Roman" w:eastAsia="Times New Roman" w:hAnsi="Times New Roman" w:cs="Times New Roman"/>
          <w:color w:val="000000"/>
          <w:sz w:val="24"/>
          <w:szCs w:val="24"/>
          <w:lang w:val="ru-RU"/>
        </w:rPr>
        <w:t xml:space="preserve"> обезбеђен</w:t>
      </w:r>
      <w:r w:rsidR="0081029D" w:rsidRPr="005771AF">
        <w:rPr>
          <w:rFonts w:ascii="Times New Roman" w:eastAsia="Times New Roman" w:hAnsi="Times New Roman" w:cs="Times New Roman"/>
          <w:color w:val="000000"/>
          <w:sz w:val="24"/>
          <w:szCs w:val="24"/>
          <w:lang w:val="ru-RU"/>
        </w:rPr>
        <w:t>о</w:t>
      </w:r>
      <w:r w:rsidRPr="005771AF">
        <w:rPr>
          <w:rFonts w:ascii="Times New Roman" w:eastAsia="Times New Roman" w:hAnsi="Times New Roman" w:cs="Times New Roman"/>
          <w:color w:val="000000"/>
          <w:sz w:val="24"/>
          <w:szCs w:val="24"/>
          <w:lang w:val="ru-RU"/>
        </w:rPr>
        <w:t xml:space="preserve"> довољ</w:t>
      </w:r>
      <w:r w:rsidR="0081029D" w:rsidRPr="005771AF">
        <w:rPr>
          <w:rFonts w:ascii="Times New Roman" w:eastAsia="Times New Roman" w:hAnsi="Times New Roman" w:cs="Times New Roman"/>
          <w:color w:val="000000"/>
          <w:sz w:val="24"/>
          <w:szCs w:val="24"/>
          <w:lang w:val="ru-RU"/>
        </w:rPr>
        <w:t>но</w:t>
      </w:r>
      <w:r w:rsidRPr="005771AF">
        <w:rPr>
          <w:rFonts w:ascii="Times New Roman" w:eastAsia="Times New Roman" w:hAnsi="Times New Roman" w:cs="Times New Roman"/>
          <w:color w:val="000000"/>
          <w:sz w:val="24"/>
          <w:szCs w:val="24"/>
          <w:lang w:val="ru-RU"/>
        </w:rPr>
        <w:t xml:space="preserve"> </w:t>
      </w:r>
      <w:r w:rsidR="0081029D" w:rsidRPr="005771AF">
        <w:rPr>
          <w:rFonts w:ascii="Times New Roman" w:eastAsia="Times New Roman" w:hAnsi="Times New Roman" w:cs="Times New Roman"/>
          <w:color w:val="000000"/>
          <w:sz w:val="24"/>
          <w:szCs w:val="24"/>
          <w:lang w:val="ru-RU"/>
        </w:rPr>
        <w:t>времена</w:t>
      </w:r>
      <w:r w:rsidRPr="005771AF">
        <w:rPr>
          <w:rFonts w:ascii="Times New Roman" w:eastAsia="Times New Roman" w:hAnsi="Times New Roman" w:cs="Times New Roman"/>
          <w:color w:val="000000"/>
          <w:sz w:val="24"/>
          <w:szCs w:val="24"/>
          <w:lang w:val="ru-RU"/>
        </w:rPr>
        <w:t xml:space="preserve"> за спровођење поступка јавне набавке уколико је она потребна?</w:t>
      </w:r>
    </w:p>
    <w:p w14:paraId="762F2BF5" w14:textId="77777777" w:rsidR="005B3773" w:rsidRPr="005771AF" w:rsidRDefault="005B3773" w:rsidP="005B3773">
      <w:pPr>
        <w:pStyle w:val="ListParagraph"/>
        <w:numPr>
          <w:ilvl w:val="0"/>
          <w:numId w:val="8"/>
        </w:numPr>
        <w:shd w:val="clear" w:color="auto" w:fill="C6D9F1" w:themeFill="text2" w:themeFillTint="33"/>
        <w:spacing w:before="240" w:after="0" w:line="276" w:lineRule="auto"/>
        <w:jc w:val="both"/>
        <w:rPr>
          <w:rFonts w:ascii="Times New Roman" w:eastAsia="Times New Roman" w:hAnsi="Times New Roman" w:cs="Times New Roman"/>
          <w:color w:val="000000"/>
          <w:sz w:val="24"/>
          <w:szCs w:val="24"/>
          <w:lang w:val="ru-RU"/>
        </w:rPr>
      </w:pPr>
      <w:r w:rsidRPr="005771AF">
        <w:rPr>
          <w:rFonts w:ascii="Times New Roman" w:eastAsia="Times New Roman" w:hAnsi="Times New Roman" w:cs="Times New Roman"/>
          <w:color w:val="000000"/>
          <w:sz w:val="24"/>
          <w:szCs w:val="24"/>
          <w:lang w:val="ru-RU"/>
        </w:rPr>
        <w:t xml:space="preserve">Да ли постоји још неки ризик за спровођење </w:t>
      </w:r>
      <w:r w:rsidR="00847336" w:rsidRPr="005771AF">
        <w:rPr>
          <w:rFonts w:ascii="Times New Roman" w:hAnsi="Times New Roman" w:cs="Times New Roman"/>
          <w:sz w:val="24"/>
          <w:szCs w:val="24"/>
        </w:rPr>
        <w:t>изабран</w:t>
      </w:r>
      <w:r w:rsidR="00575519" w:rsidRPr="005771AF">
        <w:rPr>
          <w:rFonts w:ascii="Times New Roman" w:hAnsi="Times New Roman" w:cs="Times New Roman"/>
          <w:sz w:val="24"/>
          <w:szCs w:val="24"/>
          <w:lang w:val="sr-Cyrl-RS"/>
        </w:rPr>
        <w:t>е</w:t>
      </w:r>
      <w:r w:rsidRPr="005771AF">
        <w:rPr>
          <w:rFonts w:ascii="Times New Roman" w:eastAsia="Times New Roman" w:hAnsi="Times New Roman" w:cs="Times New Roman"/>
          <w:color w:val="000000"/>
          <w:sz w:val="24"/>
          <w:szCs w:val="24"/>
          <w:lang w:val="ru-RU"/>
        </w:rPr>
        <w:t xml:space="preserve"> опциј</w:t>
      </w:r>
      <w:r w:rsidR="00575519" w:rsidRPr="005771AF">
        <w:rPr>
          <w:rFonts w:ascii="Times New Roman" w:eastAsia="Times New Roman" w:hAnsi="Times New Roman" w:cs="Times New Roman"/>
          <w:color w:val="000000"/>
          <w:sz w:val="24"/>
          <w:szCs w:val="24"/>
          <w:lang w:val="ru-RU"/>
        </w:rPr>
        <w:t>е</w:t>
      </w:r>
      <w:r w:rsidRPr="005771AF">
        <w:rPr>
          <w:rFonts w:ascii="Times New Roman" w:eastAsia="Times New Roman" w:hAnsi="Times New Roman" w:cs="Times New Roman"/>
          <w:color w:val="000000"/>
          <w:sz w:val="24"/>
          <w:szCs w:val="24"/>
          <w:lang w:val="ru-RU"/>
        </w:rPr>
        <w:t>?</w:t>
      </w:r>
    </w:p>
    <w:p w14:paraId="0AB6432E" w14:textId="77777777" w:rsidR="005B3773" w:rsidRPr="005771AF" w:rsidRDefault="005B3773" w:rsidP="005B3773">
      <w:pPr>
        <w:shd w:val="clear" w:color="auto" w:fill="C6D9F1" w:themeFill="text2" w:themeFillTint="33"/>
        <w:spacing w:before="240" w:line="276" w:lineRule="auto"/>
        <w:ind w:left="720"/>
        <w:jc w:val="both"/>
        <w:rPr>
          <w:rFonts w:ascii="Times New Roman" w:eastAsia="Times New Roman" w:hAnsi="Times New Roman" w:cs="Times New Roman"/>
          <w:color w:val="000000"/>
          <w:sz w:val="24"/>
          <w:szCs w:val="24"/>
          <w:lang w:val="ru-RU"/>
        </w:rPr>
      </w:pPr>
    </w:p>
    <w:p w14:paraId="0D3BE1DA" w14:textId="77777777" w:rsidR="00592CAA" w:rsidRPr="009B44BD" w:rsidRDefault="00B65272" w:rsidP="009B44BD">
      <w:pPr>
        <w:pStyle w:val="NormalWeb"/>
        <w:spacing w:before="0" w:beforeAutospacing="0" w:after="0" w:afterAutospacing="0"/>
        <w:jc w:val="both"/>
        <w:rPr>
          <w:lang w:val="sr-Cyrl-RS"/>
        </w:rPr>
      </w:pPr>
      <w:r w:rsidRPr="009B44BD">
        <w:rPr>
          <w:lang w:val="sr-Cyrl-RS" w:eastAsia="en-GB"/>
        </w:rPr>
        <w:t>Кроз рад Посебне радне групе за израду текста Нацрта закона о изменама и допунама Закона о запосленима у аутономним покрајинама и јединицама локалне самоуправе, коју су поред предст</w:t>
      </w:r>
      <w:r w:rsidRPr="009B44BD">
        <w:rPr>
          <w:lang w:val="en-GB" w:eastAsia="en-GB"/>
        </w:rPr>
        <w:t>a</w:t>
      </w:r>
      <w:r w:rsidRPr="009B44BD">
        <w:rPr>
          <w:lang w:val="sr-Cyrl-RS" w:eastAsia="en-GB"/>
        </w:rPr>
        <w:t xml:space="preserve">вника Министарства чинили и представници органа АП Војводине, Службе Владе за управљање кадровима и представници јединица локалних самоуправа, а која је у складу са предложеним Оквиром компетенција утврдила текст Нацрта закона, обезбеђена је подршка заинтересованих страна. </w:t>
      </w:r>
      <w:r w:rsidR="00592CAA" w:rsidRPr="009B44BD">
        <w:rPr>
          <w:lang w:val="sr-Cyrl-RS" w:eastAsia="en-GB"/>
        </w:rPr>
        <w:t>У поступку примене закона, кроз израду законских решења обезбеђена је подршка Службе Владе за управљање кадровима у виду пружања стручне и саветодавне помоћи у примени система компетенција. С тим у вези, због проширења надлежности Службе потребни су и додатни ф</w:t>
      </w:r>
      <w:r w:rsidR="00592CAA" w:rsidRPr="009B44BD">
        <w:rPr>
          <w:lang w:val="ru-RU"/>
        </w:rPr>
        <w:t>инансијски ресурси за спровођење изабране опције</w:t>
      </w:r>
      <w:r w:rsidR="00592CAA" w:rsidRPr="009B44BD">
        <w:rPr>
          <w:lang w:val="sr-Cyrl-CS"/>
        </w:rPr>
        <w:t xml:space="preserve"> за наредне две буџетске године,  за 2022. годину у износу од 3.360.000,00 динара, а за 2023. годину 3.55</w:t>
      </w:r>
      <w:r w:rsidR="00592CAA" w:rsidRPr="009B44BD">
        <w:rPr>
          <w:lang w:val="en-GB"/>
        </w:rPr>
        <w:t>2</w:t>
      </w:r>
      <w:r w:rsidR="00592CAA" w:rsidRPr="009B44BD">
        <w:rPr>
          <w:lang w:val="sr-Cyrl-CS"/>
        </w:rPr>
        <w:t xml:space="preserve">.000,00 динара на </w:t>
      </w:r>
      <w:r w:rsidR="00592CAA" w:rsidRPr="009B44BD">
        <w:rPr>
          <w:lang w:val="en-GB"/>
        </w:rPr>
        <w:t xml:space="preserve">0002 </w:t>
      </w:r>
      <w:r w:rsidR="00592CAA" w:rsidRPr="009B44BD">
        <w:rPr>
          <w:lang w:val="sr-Cyrl-RS"/>
        </w:rPr>
        <w:t>Програмска активност – Подршка развоју функције управљања људским ресурсима. Такође, за ефикасну примену система компетенција неопходно је и јачање капацитета запослених, које ће се остварити кроз обуке службеника, а обуке ће се спровести из донаторских средстава (Савет Европе) и нису потребна додатна буџетска средства. С тим у вези, п</w:t>
      </w:r>
      <w:r w:rsidR="00592CAA" w:rsidRPr="009B44BD">
        <w:t>редло</w:t>
      </w:r>
      <w:r w:rsidR="00592CAA" w:rsidRPr="009B44BD">
        <w:rPr>
          <w:lang w:val="sr-Cyrl-RS"/>
        </w:rPr>
        <w:t>жено је да се у оквиру</w:t>
      </w:r>
      <w:r w:rsidR="009B44BD" w:rsidRPr="009B44BD">
        <w:t xml:space="preserve"> </w:t>
      </w:r>
      <w:r w:rsidR="009B44BD" w:rsidRPr="009B44BD">
        <w:rPr>
          <w:lang w:val="sr-Cyrl-RS"/>
        </w:rPr>
        <w:t>С</w:t>
      </w:r>
      <w:r w:rsidR="00592CAA" w:rsidRPr="009B44BD">
        <w:t>екторског континуираног програма стручног усавршавања у ЈЛС</w:t>
      </w:r>
      <w:r w:rsidR="00592CAA" w:rsidRPr="009B44BD">
        <w:rPr>
          <w:lang w:val="sr-Cyrl-RS"/>
        </w:rPr>
        <w:t xml:space="preserve"> за 2022. годину уврсти посебна</w:t>
      </w:r>
      <w:r w:rsidR="009B44BD" w:rsidRPr="009B44BD">
        <w:rPr>
          <w:lang w:val="sr-Cyrl-RS"/>
        </w:rPr>
        <w:t xml:space="preserve"> тематска целина „Управљање људским ресурсима у локалној самоуправи засновано на компетенцијама“, који ће сп</w:t>
      </w:r>
      <w:r w:rsidR="00D56EE8">
        <w:rPr>
          <w:lang w:val="sr-Cyrl-RS"/>
        </w:rPr>
        <w:t>р</w:t>
      </w:r>
      <w:r w:rsidR="009B44BD" w:rsidRPr="009B44BD">
        <w:rPr>
          <w:lang w:val="sr-Cyrl-RS"/>
        </w:rPr>
        <w:t>оводити, од</w:t>
      </w:r>
      <w:r w:rsidR="00D56EE8">
        <w:rPr>
          <w:lang w:val="sr-Cyrl-RS"/>
        </w:rPr>
        <w:t xml:space="preserve">носно </w:t>
      </w:r>
      <w:r w:rsidR="009B44BD" w:rsidRPr="009B44BD">
        <w:rPr>
          <w:lang w:val="sr-Cyrl-RS"/>
        </w:rPr>
        <w:t>реализовати</w:t>
      </w:r>
      <w:r w:rsidR="00592CAA" w:rsidRPr="009B44BD">
        <w:t xml:space="preserve"> Националн</w:t>
      </w:r>
      <w:r w:rsidR="009B44BD" w:rsidRPr="009B44BD">
        <w:rPr>
          <w:lang w:val="sr-Cyrl-RS"/>
        </w:rPr>
        <w:t>а</w:t>
      </w:r>
      <w:r w:rsidR="00592CAA" w:rsidRPr="009B44BD">
        <w:t xml:space="preserve"> академиј</w:t>
      </w:r>
      <w:r w:rsidR="00D56EE8">
        <w:rPr>
          <w:lang w:val="sr-Cyrl-RS"/>
        </w:rPr>
        <w:t>а</w:t>
      </w:r>
      <w:r w:rsidR="00592CAA" w:rsidRPr="009B44BD">
        <w:t xml:space="preserve"> за јавну уп</w:t>
      </w:r>
      <w:r w:rsidR="00592CAA" w:rsidRPr="009B44BD">
        <w:rPr>
          <w:lang w:val="sr-Cyrl-RS"/>
        </w:rPr>
        <w:t>р</w:t>
      </w:r>
      <w:r w:rsidR="009B44BD" w:rsidRPr="009B44BD">
        <w:t>аву</w:t>
      </w:r>
      <w:r w:rsidR="009B44BD" w:rsidRPr="009B44BD">
        <w:rPr>
          <w:lang w:val="sr-Cyrl-RS"/>
        </w:rPr>
        <w:t xml:space="preserve"> уз подршку Сталне конференције градова и општина.</w:t>
      </w:r>
    </w:p>
    <w:p w14:paraId="4D542D21" w14:textId="77777777" w:rsidR="00B65272" w:rsidRDefault="00592CAA" w:rsidP="009B44BD">
      <w:pPr>
        <w:spacing w:after="0"/>
        <w:ind w:firstLine="720"/>
        <w:jc w:val="both"/>
        <w:rPr>
          <w:lang w:val="sr-Latn-RS"/>
        </w:rPr>
      </w:pPr>
      <w:r>
        <w:rPr>
          <w:rFonts w:ascii="Times New Roman" w:hAnsi="Times New Roman" w:cs="Times New Roman"/>
          <w:sz w:val="24"/>
          <w:szCs w:val="24"/>
          <w:lang w:val="sr-Cyrl-RS"/>
        </w:rPr>
        <w:t xml:space="preserve"> </w:t>
      </w:r>
      <w:r w:rsidR="00B65272">
        <w:rPr>
          <w:rFonts w:ascii="Times New Roman" w:hAnsi="Times New Roman" w:cs="Times New Roman"/>
          <w:sz w:val="24"/>
          <w:szCs w:val="24"/>
          <w:lang w:val="sr-Cyrl-RS"/>
        </w:rPr>
        <w:t xml:space="preserve">Планом рада Владе РС предвиђено је усвајање  </w:t>
      </w:r>
      <w:r w:rsidR="00B65272">
        <w:rPr>
          <w:rFonts w:ascii="Times New Roman" w:hAnsi="Times New Roman" w:cs="Times New Roman"/>
          <w:sz w:val="24"/>
          <w:szCs w:val="24"/>
          <w:lang w:val="en-GB"/>
        </w:rPr>
        <w:t>Предлог</w:t>
      </w:r>
      <w:r w:rsidR="00B65272">
        <w:rPr>
          <w:rFonts w:ascii="Times New Roman" w:hAnsi="Times New Roman" w:cs="Times New Roman"/>
          <w:sz w:val="24"/>
          <w:szCs w:val="24"/>
          <w:lang w:val="sr-Cyrl-RS"/>
        </w:rPr>
        <w:t>а</w:t>
      </w:r>
      <w:r w:rsidR="00B65272">
        <w:rPr>
          <w:rFonts w:ascii="Times New Roman" w:hAnsi="Times New Roman" w:cs="Times New Roman"/>
          <w:sz w:val="24"/>
          <w:szCs w:val="24"/>
          <w:lang w:val="en-GB"/>
        </w:rPr>
        <w:t xml:space="preserve"> закона о изменама и допунама Закона о запосленима у аутономним покрајинама и јединицама локалне самоуправе</w:t>
      </w:r>
      <w:r>
        <w:rPr>
          <w:rFonts w:ascii="Times New Roman" w:hAnsi="Times New Roman" w:cs="Times New Roman"/>
          <w:sz w:val="24"/>
          <w:szCs w:val="24"/>
          <w:lang w:val="en-GB"/>
        </w:rPr>
        <w:t xml:space="preserve">. </w:t>
      </w:r>
      <w:r w:rsidR="00B65272">
        <w:rPr>
          <w:rFonts w:ascii="Times New Roman" w:hAnsi="Times New Roman" w:cs="Times New Roman"/>
          <w:sz w:val="24"/>
          <w:szCs w:val="24"/>
          <w:lang w:val="sr-Cyrl-RS"/>
        </w:rPr>
        <w:t>За спровођење Закона о изменама и допунама Закона о запосленима у АП и ЈЛС није потребно спровођење поступка јавне набавке, нити постоји одређени ризик за спровођење истог.</w:t>
      </w:r>
    </w:p>
    <w:p w14:paraId="31542906" w14:textId="77777777" w:rsidR="004628AD" w:rsidRDefault="004628AD">
      <w:pPr>
        <w:spacing w:after="200" w:line="276" w:lineRule="auto"/>
        <w:rPr>
          <w:rFonts w:ascii="Times New Roman" w:hAnsi="Times New Roman" w:cs="Times New Roman"/>
          <w:b/>
          <w:sz w:val="24"/>
          <w:szCs w:val="24"/>
          <w:u w:val="single"/>
        </w:rPr>
      </w:pPr>
    </w:p>
    <w:p w14:paraId="04B6A373" w14:textId="77777777" w:rsidR="00B65272" w:rsidRDefault="00B65272">
      <w:pPr>
        <w:spacing w:after="200" w:line="276" w:lineRule="auto"/>
        <w:rPr>
          <w:rFonts w:ascii="Times New Roman" w:hAnsi="Times New Roman" w:cs="Times New Roman"/>
          <w:b/>
          <w:sz w:val="24"/>
          <w:szCs w:val="24"/>
          <w:u w:val="single"/>
        </w:rPr>
      </w:pPr>
    </w:p>
    <w:p w14:paraId="6DA92534" w14:textId="77777777" w:rsidR="00D56EE8" w:rsidRDefault="00D56EE8">
      <w:pPr>
        <w:spacing w:after="200" w:line="276" w:lineRule="auto"/>
        <w:rPr>
          <w:rFonts w:ascii="Times New Roman" w:hAnsi="Times New Roman" w:cs="Times New Roman"/>
          <w:b/>
          <w:sz w:val="24"/>
          <w:szCs w:val="24"/>
          <w:u w:val="single"/>
        </w:rPr>
      </w:pPr>
    </w:p>
    <w:p w14:paraId="0D051F19" w14:textId="77777777" w:rsidR="00B65272" w:rsidRPr="005771AF" w:rsidRDefault="00B65272">
      <w:pPr>
        <w:spacing w:after="200" w:line="276" w:lineRule="auto"/>
        <w:rPr>
          <w:rFonts w:ascii="Times New Roman" w:hAnsi="Times New Roman" w:cs="Times New Roman"/>
          <w:b/>
          <w:sz w:val="24"/>
          <w:szCs w:val="24"/>
          <w:u w:val="single"/>
        </w:rPr>
      </w:pPr>
    </w:p>
    <w:p w14:paraId="1886C871" w14:textId="77777777" w:rsidR="00564D6D" w:rsidRPr="005771AF" w:rsidRDefault="00564D6D" w:rsidP="00564D6D">
      <w:pPr>
        <w:pStyle w:val="ListParagraph"/>
        <w:spacing w:before="240" w:line="276" w:lineRule="auto"/>
        <w:jc w:val="right"/>
        <w:rPr>
          <w:rFonts w:ascii="Times New Roman" w:hAnsi="Times New Roman" w:cs="Times New Roman"/>
          <w:b/>
          <w:sz w:val="24"/>
          <w:szCs w:val="24"/>
          <w:u w:val="single"/>
        </w:rPr>
      </w:pPr>
      <w:r w:rsidRPr="005771AF">
        <w:rPr>
          <w:rFonts w:ascii="Times New Roman" w:hAnsi="Times New Roman" w:cs="Times New Roman"/>
          <w:b/>
          <w:sz w:val="24"/>
          <w:szCs w:val="24"/>
          <w:u w:val="single"/>
        </w:rPr>
        <w:t>ПРИЛОГ 11:</w:t>
      </w:r>
    </w:p>
    <w:p w14:paraId="05C46009" w14:textId="77777777" w:rsidR="00564D6D" w:rsidRPr="005771AF" w:rsidRDefault="00564D6D" w:rsidP="00564D6D">
      <w:pPr>
        <w:shd w:val="clear" w:color="auto" w:fill="C6D9F1" w:themeFill="text2" w:themeFillTint="33"/>
        <w:spacing w:before="240" w:line="276" w:lineRule="auto"/>
        <w:rPr>
          <w:rFonts w:ascii="Times New Roman" w:hAnsi="Times New Roman" w:cs="Times New Roman"/>
          <w:b/>
          <w:sz w:val="24"/>
          <w:szCs w:val="24"/>
        </w:rPr>
      </w:pPr>
      <w:r w:rsidRPr="005771AF">
        <w:rPr>
          <w:rFonts w:ascii="Times New Roman" w:hAnsi="Times New Roman" w:cs="Times New Roman"/>
          <w:b/>
          <w:sz w:val="24"/>
          <w:szCs w:val="24"/>
        </w:rPr>
        <w:t>Области планирања и спровођења јавних политика</w:t>
      </w:r>
    </w:p>
    <w:p w14:paraId="59A4E999" w14:textId="77777777" w:rsidR="00564D6D" w:rsidRPr="005771AF" w:rsidRDefault="00564D6D" w:rsidP="00564D6D">
      <w:pPr>
        <w:pStyle w:val="ListParagraph"/>
        <w:numPr>
          <w:ilvl w:val="0"/>
          <w:numId w:val="18"/>
        </w:numPr>
        <w:shd w:val="clear" w:color="auto" w:fill="C6D9F1" w:themeFill="text2" w:themeFillTint="33"/>
        <w:spacing w:before="240" w:after="0" w:line="276" w:lineRule="auto"/>
        <w:ind w:left="1211"/>
        <w:jc w:val="both"/>
        <w:rPr>
          <w:rFonts w:ascii="Times New Roman" w:hAnsi="Times New Roman" w:cs="Times New Roman"/>
          <w:sz w:val="24"/>
          <w:szCs w:val="24"/>
        </w:rPr>
      </w:pPr>
      <w:r w:rsidRPr="005771AF">
        <w:rPr>
          <w:rFonts w:ascii="Times New Roman" w:hAnsi="Times New Roman" w:cs="Times New Roman"/>
          <w:sz w:val="24"/>
          <w:szCs w:val="24"/>
        </w:rPr>
        <w:t>Правосуђе и правни систем;</w:t>
      </w:r>
    </w:p>
    <w:p w14:paraId="26A2727E" w14:textId="77777777" w:rsidR="00564D6D" w:rsidRPr="005771AF" w:rsidRDefault="00564D6D" w:rsidP="00564D6D">
      <w:pPr>
        <w:pStyle w:val="ListParagraph"/>
        <w:numPr>
          <w:ilvl w:val="0"/>
          <w:numId w:val="18"/>
        </w:numPr>
        <w:shd w:val="clear" w:color="auto" w:fill="C6D9F1" w:themeFill="text2" w:themeFillTint="33"/>
        <w:spacing w:before="240" w:after="0" w:line="276" w:lineRule="auto"/>
        <w:ind w:left="1211"/>
        <w:jc w:val="both"/>
        <w:rPr>
          <w:rFonts w:ascii="Times New Roman" w:hAnsi="Times New Roman" w:cs="Times New Roman"/>
          <w:sz w:val="24"/>
          <w:szCs w:val="24"/>
        </w:rPr>
      </w:pPr>
      <w:r w:rsidRPr="005771AF">
        <w:rPr>
          <w:rFonts w:ascii="Times New Roman" w:hAnsi="Times New Roman" w:cs="Times New Roman"/>
          <w:sz w:val="24"/>
          <w:szCs w:val="24"/>
        </w:rPr>
        <w:t>Јавна безбедност;</w:t>
      </w:r>
    </w:p>
    <w:p w14:paraId="410F126E" w14:textId="77777777" w:rsidR="00564D6D" w:rsidRPr="005771AF" w:rsidRDefault="00564D6D" w:rsidP="00564D6D">
      <w:pPr>
        <w:pStyle w:val="ListParagraph"/>
        <w:numPr>
          <w:ilvl w:val="0"/>
          <w:numId w:val="18"/>
        </w:numPr>
        <w:shd w:val="clear" w:color="auto" w:fill="C6D9F1" w:themeFill="text2" w:themeFillTint="33"/>
        <w:spacing w:before="240" w:after="0" w:line="276" w:lineRule="auto"/>
        <w:ind w:left="1211"/>
        <w:jc w:val="both"/>
        <w:rPr>
          <w:rFonts w:ascii="Times New Roman" w:hAnsi="Times New Roman" w:cs="Times New Roman"/>
          <w:sz w:val="24"/>
          <w:szCs w:val="24"/>
        </w:rPr>
      </w:pPr>
      <w:r w:rsidRPr="005771AF">
        <w:rPr>
          <w:rFonts w:ascii="Times New Roman" w:hAnsi="Times New Roman" w:cs="Times New Roman"/>
          <w:sz w:val="24"/>
          <w:szCs w:val="24"/>
        </w:rPr>
        <w:t>Одбрана;</w:t>
      </w:r>
    </w:p>
    <w:p w14:paraId="7A42EAD0" w14:textId="77777777" w:rsidR="00564D6D" w:rsidRPr="005771AF" w:rsidRDefault="00564D6D" w:rsidP="00564D6D">
      <w:pPr>
        <w:pStyle w:val="ListParagraph"/>
        <w:numPr>
          <w:ilvl w:val="0"/>
          <w:numId w:val="18"/>
        </w:numPr>
        <w:shd w:val="clear" w:color="auto" w:fill="C6D9F1" w:themeFill="text2" w:themeFillTint="33"/>
        <w:spacing w:before="240" w:after="0" w:line="276" w:lineRule="auto"/>
        <w:ind w:left="1211"/>
        <w:jc w:val="both"/>
        <w:rPr>
          <w:rFonts w:ascii="Times New Roman" w:hAnsi="Times New Roman" w:cs="Times New Roman"/>
          <w:sz w:val="24"/>
          <w:szCs w:val="24"/>
        </w:rPr>
      </w:pPr>
      <w:r w:rsidRPr="005771AF">
        <w:rPr>
          <w:rFonts w:ascii="Times New Roman" w:hAnsi="Times New Roman" w:cs="Times New Roman"/>
          <w:sz w:val="24"/>
          <w:szCs w:val="24"/>
        </w:rPr>
        <w:t>Јавна управа;</w:t>
      </w:r>
    </w:p>
    <w:p w14:paraId="74371A21" w14:textId="77777777" w:rsidR="00564D6D" w:rsidRPr="005771AF" w:rsidRDefault="00564D6D" w:rsidP="00564D6D">
      <w:pPr>
        <w:pStyle w:val="ListParagraph"/>
        <w:numPr>
          <w:ilvl w:val="0"/>
          <w:numId w:val="18"/>
        </w:numPr>
        <w:shd w:val="clear" w:color="auto" w:fill="C6D9F1" w:themeFill="text2" w:themeFillTint="33"/>
        <w:spacing w:before="240" w:after="0" w:line="276" w:lineRule="auto"/>
        <w:ind w:left="1211"/>
        <w:jc w:val="both"/>
        <w:rPr>
          <w:rFonts w:ascii="Times New Roman" w:hAnsi="Times New Roman" w:cs="Times New Roman"/>
          <w:sz w:val="24"/>
          <w:szCs w:val="24"/>
        </w:rPr>
      </w:pPr>
      <w:r w:rsidRPr="005771AF">
        <w:rPr>
          <w:rFonts w:ascii="Times New Roman" w:hAnsi="Times New Roman" w:cs="Times New Roman"/>
          <w:sz w:val="24"/>
          <w:szCs w:val="24"/>
        </w:rPr>
        <w:t>Урбанизам, просторно планирање и грађевинарство;</w:t>
      </w:r>
    </w:p>
    <w:p w14:paraId="00F26BD6" w14:textId="77777777" w:rsidR="00564D6D" w:rsidRPr="005771AF" w:rsidRDefault="00564D6D" w:rsidP="00564D6D">
      <w:pPr>
        <w:pStyle w:val="ListParagraph"/>
        <w:numPr>
          <w:ilvl w:val="0"/>
          <w:numId w:val="18"/>
        </w:numPr>
        <w:shd w:val="clear" w:color="auto" w:fill="C6D9F1" w:themeFill="text2" w:themeFillTint="33"/>
        <w:spacing w:before="240" w:after="0" w:line="276" w:lineRule="auto"/>
        <w:ind w:left="1211"/>
        <w:jc w:val="both"/>
        <w:rPr>
          <w:rFonts w:ascii="Times New Roman" w:hAnsi="Times New Roman" w:cs="Times New Roman"/>
          <w:sz w:val="24"/>
          <w:szCs w:val="24"/>
        </w:rPr>
      </w:pPr>
      <w:r w:rsidRPr="005771AF">
        <w:rPr>
          <w:rFonts w:ascii="Times New Roman" w:hAnsi="Times New Roman" w:cs="Times New Roman"/>
          <w:sz w:val="24"/>
          <w:szCs w:val="24"/>
        </w:rPr>
        <w:t>Конкурентност;</w:t>
      </w:r>
    </w:p>
    <w:p w14:paraId="6F1FB05B" w14:textId="77777777" w:rsidR="00564D6D" w:rsidRPr="005771AF" w:rsidRDefault="00564D6D" w:rsidP="007069F8">
      <w:pPr>
        <w:pStyle w:val="ListParagraph"/>
        <w:numPr>
          <w:ilvl w:val="0"/>
          <w:numId w:val="18"/>
        </w:numPr>
        <w:shd w:val="clear" w:color="auto" w:fill="C6D9F1" w:themeFill="text2" w:themeFillTint="33"/>
        <w:spacing w:before="240" w:after="0" w:line="276" w:lineRule="auto"/>
        <w:ind w:left="1211"/>
        <w:jc w:val="both"/>
        <w:rPr>
          <w:rFonts w:ascii="Times New Roman" w:hAnsi="Times New Roman" w:cs="Times New Roman"/>
          <w:sz w:val="24"/>
          <w:szCs w:val="24"/>
        </w:rPr>
      </w:pPr>
      <w:r w:rsidRPr="005771AF">
        <w:rPr>
          <w:rFonts w:ascii="Times New Roman" w:hAnsi="Times New Roman" w:cs="Times New Roman"/>
          <w:sz w:val="24"/>
          <w:szCs w:val="24"/>
        </w:rPr>
        <w:t>Минералне сировина и рударство</w:t>
      </w:r>
      <w:r w:rsidR="004F41B6" w:rsidRPr="005771AF">
        <w:rPr>
          <w:rFonts w:ascii="Times New Roman" w:hAnsi="Times New Roman" w:cs="Times New Roman"/>
          <w:sz w:val="24"/>
          <w:szCs w:val="24"/>
          <w:lang w:val="sr-Cyrl-RS"/>
        </w:rPr>
        <w:t xml:space="preserve"> и</w:t>
      </w:r>
      <w:r w:rsidR="004F41B6" w:rsidRPr="005771AF">
        <w:rPr>
          <w:rFonts w:ascii="Times New Roman" w:hAnsi="Times New Roman" w:cs="Times New Roman"/>
          <w:sz w:val="24"/>
          <w:szCs w:val="24"/>
        </w:rPr>
        <w:t xml:space="preserve"> </w:t>
      </w:r>
      <w:r w:rsidR="007069F8" w:rsidRPr="005771AF">
        <w:rPr>
          <w:rFonts w:ascii="Times New Roman" w:hAnsi="Times New Roman" w:cs="Times New Roman"/>
          <w:sz w:val="24"/>
          <w:szCs w:val="24"/>
          <w:lang w:val="sr-Cyrl-RS"/>
        </w:rPr>
        <w:t>е</w:t>
      </w:r>
      <w:r w:rsidR="004F41B6" w:rsidRPr="005771AF">
        <w:rPr>
          <w:rFonts w:ascii="Times New Roman" w:hAnsi="Times New Roman" w:cs="Times New Roman"/>
          <w:sz w:val="24"/>
          <w:szCs w:val="24"/>
        </w:rPr>
        <w:t>нергетика</w:t>
      </w:r>
      <w:r w:rsidRPr="005771AF">
        <w:rPr>
          <w:rFonts w:ascii="Times New Roman" w:hAnsi="Times New Roman" w:cs="Times New Roman"/>
          <w:sz w:val="24"/>
          <w:szCs w:val="24"/>
        </w:rPr>
        <w:t>;</w:t>
      </w:r>
    </w:p>
    <w:p w14:paraId="2DBD7511" w14:textId="77777777" w:rsidR="00564D6D" w:rsidRPr="005771AF" w:rsidRDefault="00564D6D" w:rsidP="00564D6D">
      <w:pPr>
        <w:pStyle w:val="ListParagraph"/>
        <w:numPr>
          <w:ilvl w:val="0"/>
          <w:numId w:val="18"/>
        </w:numPr>
        <w:shd w:val="clear" w:color="auto" w:fill="C6D9F1" w:themeFill="text2" w:themeFillTint="33"/>
        <w:spacing w:before="240" w:after="0" w:line="276" w:lineRule="auto"/>
        <w:ind w:left="1211"/>
        <w:jc w:val="both"/>
        <w:rPr>
          <w:rFonts w:ascii="Times New Roman" w:hAnsi="Times New Roman" w:cs="Times New Roman"/>
          <w:sz w:val="24"/>
          <w:szCs w:val="24"/>
        </w:rPr>
      </w:pPr>
      <w:r w:rsidRPr="005771AF">
        <w:rPr>
          <w:rFonts w:ascii="Times New Roman" w:hAnsi="Times New Roman" w:cs="Times New Roman"/>
          <w:sz w:val="24"/>
          <w:szCs w:val="24"/>
        </w:rPr>
        <w:t>Заштита животне средине;</w:t>
      </w:r>
    </w:p>
    <w:p w14:paraId="5840E2AB" w14:textId="77777777" w:rsidR="00564D6D" w:rsidRPr="005771AF" w:rsidRDefault="00564D6D" w:rsidP="00564D6D">
      <w:pPr>
        <w:pStyle w:val="ListParagraph"/>
        <w:numPr>
          <w:ilvl w:val="0"/>
          <w:numId w:val="18"/>
        </w:numPr>
        <w:shd w:val="clear" w:color="auto" w:fill="C6D9F1" w:themeFill="text2" w:themeFillTint="33"/>
        <w:spacing w:before="240" w:after="0" w:line="276" w:lineRule="auto"/>
        <w:ind w:left="1211"/>
        <w:jc w:val="both"/>
        <w:rPr>
          <w:rFonts w:ascii="Times New Roman" w:hAnsi="Times New Roman" w:cs="Times New Roman"/>
          <w:sz w:val="24"/>
          <w:szCs w:val="24"/>
          <w:lang w:val="en-GB"/>
        </w:rPr>
      </w:pPr>
      <w:r w:rsidRPr="005771AF">
        <w:rPr>
          <w:rFonts w:ascii="Times New Roman" w:hAnsi="Times New Roman" w:cs="Times New Roman"/>
          <w:sz w:val="24"/>
          <w:szCs w:val="24"/>
        </w:rPr>
        <w:t>Саобраћај</w:t>
      </w:r>
      <w:r w:rsidR="00BE5193" w:rsidRPr="005771AF">
        <w:rPr>
          <w:rFonts w:ascii="Times New Roman" w:hAnsi="Times New Roman" w:cs="Times New Roman"/>
          <w:sz w:val="24"/>
          <w:szCs w:val="24"/>
        </w:rPr>
        <w:t xml:space="preserve"> </w:t>
      </w:r>
      <w:r w:rsidR="00BE5193" w:rsidRPr="005771AF">
        <w:rPr>
          <w:rFonts w:ascii="Times New Roman" w:hAnsi="Times New Roman" w:cs="Times New Roman"/>
          <w:sz w:val="24"/>
          <w:szCs w:val="24"/>
          <w:lang w:val="sr-Cyrl-RS"/>
        </w:rPr>
        <w:t>и комуникације</w:t>
      </w:r>
      <w:r w:rsidRPr="005771AF">
        <w:rPr>
          <w:rFonts w:ascii="Times New Roman" w:hAnsi="Times New Roman" w:cs="Times New Roman"/>
          <w:sz w:val="24"/>
          <w:szCs w:val="24"/>
        </w:rPr>
        <w:t>;</w:t>
      </w:r>
    </w:p>
    <w:p w14:paraId="4C449DA0" w14:textId="77777777" w:rsidR="00564D6D" w:rsidRPr="005771AF" w:rsidRDefault="00BE5193" w:rsidP="00564D6D">
      <w:pPr>
        <w:pStyle w:val="ListParagraph"/>
        <w:numPr>
          <w:ilvl w:val="0"/>
          <w:numId w:val="18"/>
        </w:numPr>
        <w:shd w:val="clear" w:color="auto" w:fill="C6D9F1" w:themeFill="text2" w:themeFillTint="33"/>
        <w:spacing w:before="240" w:after="0" w:line="276" w:lineRule="auto"/>
        <w:ind w:left="1211"/>
        <w:jc w:val="both"/>
        <w:rPr>
          <w:rFonts w:ascii="Times New Roman" w:hAnsi="Times New Roman" w:cs="Times New Roman"/>
          <w:sz w:val="24"/>
          <w:szCs w:val="24"/>
          <w:lang w:val="en-GB"/>
        </w:rPr>
      </w:pPr>
      <w:r w:rsidRPr="005771AF">
        <w:rPr>
          <w:rFonts w:ascii="Times New Roman" w:hAnsi="Times New Roman" w:cs="Times New Roman"/>
          <w:sz w:val="24"/>
          <w:szCs w:val="24"/>
          <w:lang w:val="sr-Cyrl-RS"/>
        </w:rPr>
        <w:t xml:space="preserve"> Запосленост и с</w:t>
      </w:r>
      <w:r w:rsidR="00564D6D" w:rsidRPr="005771AF">
        <w:rPr>
          <w:rFonts w:ascii="Times New Roman" w:hAnsi="Times New Roman" w:cs="Times New Roman"/>
          <w:sz w:val="24"/>
          <w:szCs w:val="24"/>
        </w:rPr>
        <w:t>оцијална заштита;</w:t>
      </w:r>
    </w:p>
    <w:p w14:paraId="7F5FE55A" w14:textId="77777777" w:rsidR="00564D6D" w:rsidRPr="005771AF" w:rsidRDefault="00564D6D" w:rsidP="00564D6D">
      <w:pPr>
        <w:pStyle w:val="ListParagraph"/>
        <w:numPr>
          <w:ilvl w:val="0"/>
          <w:numId w:val="18"/>
        </w:numPr>
        <w:shd w:val="clear" w:color="auto" w:fill="C6D9F1" w:themeFill="text2" w:themeFillTint="33"/>
        <w:spacing w:before="240" w:after="0" w:line="276" w:lineRule="auto"/>
        <w:ind w:left="1211"/>
        <w:jc w:val="both"/>
        <w:rPr>
          <w:rFonts w:ascii="Times New Roman" w:hAnsi="Times New Roman" w:cs="Times New Roman"/>
          <w:sz w:val="24"/>
          <w:szCs w:val="24"/>
          <w:lang w:val="en-GB"/>
        </w:rPr>
      </w:pPr>
      <w:r w:rsidRPr="005771AF">
        <w:rPr>
          <w:rFonts w:ascii="Times New Roman" w:hAnsi="Times New Roman" w:cs="Times New Roman"/>
          <w:sz w:val="24"/>
          <w:szCs w:val="24"/>
        </w:rPr>
        <w:t>Здравство;</w:t>
      </w:r>
    </w:p>
    <w:p w14:paraId="1CEEB2EC" w14:textId="77777777" w:rsidR="00564D6D" w:rsidRPr="005771AF" w:rsidRDefault="00564D6D" w:rsidP="00564D6D">
      <w:pPr>
        <w:pStyle w:val="ListParagraph"/>
        <w:numPr>
          <w:ilvl w:val="0"/>
          <w:numId w:val="18"/>
        </w:numPr>
        <w:shd w:val="clear" w:color="auto" w:fill="C6D9F1" w:themeFill="text2" w:themeFillTint="33"/>
        <w:spacing w:before="240" w:after="0" w:line="276" w:lineRule="auto"/>
        <w:ind w:left="1211"/>
        <w:jc w:val="both"/>
        <w:rPr>
          <w:rFonts w:ascii="Times New Roman" w:hAnsi="Times New Roman" w:cs="Times New Roman"/>
          <w:sz w:val="24"/>
          <w:szCs w:val="24"/>
          <w:lang w:val="en-GB"/>
        </w:rPr>
      </w:pPr>
      <w:r w:rsidRPr="005771AF">
        <w:rPr>
          <w:rFonts w:ascii="Times New Roman" w:hAnsi="Times New Roman" w:cs="Times New Roman"/>
          <w:sz w:val="24"/>
          <w:szCs w:val="24"/>
        </w:rPr>
        <w:t>Спорт;</w:t>
      </w:r>
    </w:p>
    <w:p w14:paraId="0C52B9B7" w14:textId="77777777" w:rsidR="00564D6D" w:rsidRPr="005771AF" w:rsidRDefault="00564D6D" w:rsidP="00564D6D">
      <w:pPr>
        <w:pStyle w:val="ListParagraph"/>
        <w:numPr>
          <w:ilvl w:val="0"/>
          <w:numId w:val="18"/>
        </w:numPr>
        <w:shd w:val="clear" w:color="auto" w:fill="C6D9F1" w:themeFill="text2" w:themeFillTint="33"/>
        <w:spacing w:before="240" w:after="0" w:line="276" w:lineRule="auto"/>
        <w:ind w:left="1211"/>
        <w:jc w:val="both"/>
        <w:rPr>
          <w:rFonts w:ascii="Times New Roman" w:hAnsi="Times New Roman" w:cs="Times New Roman"/>
          <w:sz w:val="24"/>
          <w:szCs w:val="24"/>
          <w:lang w:val="en-GB"/>
        </w:rPr>
      </w:pPr>
      <w:r w:rsidRPr="005771AF">
        <w:rPr>
          <w:rFonts w:ascii="Times New Roman" w:hAnsi="Times New Roman" w:cs="Times New Roman"/>
          <w:sz w:val="24"/>
          <w:szCs w:val="24"/>
        </w:rPr>
        <w:t>Омладина;</w:t>
      </w:r>
    </w:p>
    <w:p w14:paraId="5CAB5AE0" w14:textId="77777777" w:rsidR="00564D6D" w:rsidRPr="005771AF" w:rsidRDefault="00564D6D" w:rsidP="00564D6D">
      <w:pPr>
        <w:pStyle w:val="ListParagraph"/>
        <w:numPr>
          <w:ilvl w:val="0"/>
          <w:numId w:val="18"/>
        </w:numPr>
        <w:shd w:val="clear" w:color="auto" w:fill="C6D9F1" w:themeFill="text2" w:themeFillTint="33"/>
        <w:spacing w:before="240" w:after="0" w:line="276" w:lineRule="auto"/>
        <w:ind w:left="1211"/>
        <w:jc w:val="both"/>
        <w:rPr>
          <w:rFonts w:ascii="Times New Roman" w:hAnsi="Times New Roman" w:cs="Times New Roman"/>
          <w:sz w:val="24"/>
          <w:szCs w:val="24"/>
          <w:lang w:val="en-GB"/>
        </w:rPr>
      </w:pPr>
      <w:r w:rsidRPr="005771AF">
        <w:rPr>
          <w:rFonts w:ascii="Times New Roman" w:hAnsi="Times New Roman" w:cs="Times New Roman"/>
          <w:sz w:val="24"/>
          <w:szCs w:val="24"/>
        </w:rPr>
        <w:t>Образовање;</w:t>
      </w:r>
    </w:p>
    <w:p w14:paraId="34CA2276" w14:textId="77777777" w:rsidR="00564D6D" w:rsidRPr="005771AF" w:rsidRDefault="00564D6D" w:rsidP="00564D6D">
      <w:pPr>
        <w:pStyle w:val="ListParagraph"/>
        <w:numPr>
          <w:ilvl w:val="0"/>
          <w:numId w:val="18"/>
        </w:numPr>
        <w:shd w:val="clear" w:color="auto" w:fill="C6D9F1" w:themeFill="text2" w:themeFillTint="33"/>
        <w:spacing w:before="240" w:after="0" w:line="276" w:lineRule="auto"/>
        <w:ind w:left="1211"/>
        <w:jc w:val="both"/>
        <w:rPr>
          <w:rFonts w:ascii="Times New Roman" w:hAnsi="Times New Roman" w:cs="Times New Roman"/>
          <w:sz w:val="24"/>
          <w:szCs w:val="24"/>
          <w:lang w:val="en-GB"/>
        </w:rPr>
      </w:pPr>
      <w:r w:rsidRPr="005771AF">
        <w:rPr>
          <w:rFonts w:ascii="Times New Roman" w:hAnsi="Times New Roman" w:cs="Times New Roman"/>
          <w:sz w:val="24"/>
          <w:szCs w:val="24"/>
        </w:rPr>
        <w:t>Пољопривреда и рурални развој;</w:t>
      </w:r>
    </w:p>
    <w:p w14:paraId="4998CF99" w14:textId="77777777" w:rsidR="00564D6D" w:rsidRPr="005771AF" w:rsidRDefault="00564D6D" w:rsidP="00564D6D">
      <w:pPr>
        <w:pStyle w:val="ListParagraph"/>
        <w:numPr>
          <w:ilvl w:val="0"/>
          <w:numId w:val="18"/>
        </w:numPr>
        <w:shd w:val="clear" w:color="auto" w:fill="C6D9F1" w:themeFill="text2" w:themeFillTint="33"/>
        <w:spacing w:before="240" w:after="0" w:line="276" w:lineRule="auto"/>
        <w:ind w:left="1211"/>
        <w:jc w:val="both"/>
        <w:rPr>
          <w:rFonts w:ascii="Times New Roman" w:hAnsi="Times New Roman" w:cs="Times New Roman"/>
          <w:sz w:val="24"/>
          <w:szCs w:val="24"/>
          <w:lang w:val="en-GB"/>
        </w:rPr>
      </w:pPr>
      <w:r w:rsidRPr="005771AF">
        <w:rPr>
          <w:rFonts w:ascii="Times New Roman" w:hAnsi="Times New Roman" w:cs="Times New Roman"/>
          <w:sz w:val="24"/>
          <w:szCs w:val="24"/>
        </w:rPr>
        <w:t>Јавно информисање;</w:t>
      </w:r>
    </w:p>
    <w:p w14:paraId="06610C68" w14:textId="77777777" w:rsidR="00564D6D" w:rsidRPr="005771AF" w:rsidRDefault="00564D6D" w:rsidP="00564D6D">
      <w:pPr>
        <w:pStyle w:val="ListParagraph"/>
        <w:numPr>
          <w:ilvl w:val="0"/>
          <w:numId w:val="18"/>
        </w:numPr>
        <w:shd w:val="clear" w:color="auto" w:fill="C6D9F1" w:themeFill="text2" w:themeFillTint="33"/>
        <w:spacing w:before="240" w:after="0" w:line="276" w:lineRule="auto"/>
        <w:ind w:left="1211"/>
        <w:jc w:val="both"/>
        <w:rPr>
          <w:rFonts w:ascii="Times New Roman" w:hAnsi="Times New Roman" w:cs="Times New Roman"/>
          <w:sz w:val="24"/>
          <w:szCs w:val="24"/>
        </w:rPr>
      </w:pPr>
      <w:r w:rsidRPr="005771AF">
        <w:rPr>
          <w:rFonts w:ascii="Times New Roman" w:hAnsi="Times New Roman" w:cs="Times New Roman"/>
          <w:sz w:val="24"/>
          <w:szCs w:val="24"/>
        </w:rPr>
        <w:t>Култура;</w:t>
      </w:r>
    </w:p>
    <w:p w14:paraId="5425B3DE" w14:textId="77777777" w:rsidR="00564D6D" w:rsidRPr="005771AF" w:rsidRDefault="00564D6D" w:rsidP="00564D6D">
      <w:pPr>
        <w:pStyle w:val="ListParagraph"/>
        <w:numPr>
          <w:ilvl w:val="0"/>
          <w:numId w:val="18"/>
        </w:numPr>
        <w:shd w:val="clear" w:color="auto" w:fill="C6D9F1" w:themeFill="text2" w:themeFillTint="33"/>
        <w:spacing w:before="240" w:after="0" w:line="276" w:lineRule="auto"/>
        <w:ind w:left="1211"/>
        <w:jc w:val="both"/>
        <w:rPr>
          <w:rFonts w:ascii="Times New Roman" w:hAnsi="Times New Roman" w:cs="Times New Roman"/>
          <w:sz w:val="24"/>
          <w:szCs w:val="24"/>
        </w:rPr>
      </w:pPr>
      <w:r w:rsidRPr="005771AF">
        <w:rPr>
          <w:rFonts w:ascii="Times New Roman" w:hAnsi="Times New Roman" w:cs="Times New Roman"/>
          <w:sz w:val="24"/>
          <w:szCs w:val="24"/>
        </w:rPr>
        <w:t>Људска права и грађанско друштво (укључујући вере и дијаспору).</w:t>
      </w:r>
    </w:p>
    <w:p w14:paraId="45722D6E" w14:textId="77777777" w:rsidR="00564D6D" w:rsidRPr="005771AF" w:rsidRDefault="00564D6D" w:rsidP="00564D6D">
      <w:pPr>
        <w:shd w:val="clear" w:color="auto" w:fill="C6D9F1" w:themeFill="text2" w:themeFillTint="33"/>
        <w:spacing w:before="240" w:after="0" w:line="276" w:lineRule="auto"/>
        <w:ind w:left="360"/>
        <w:jc w:val="both"/>
        <w:rPr>
          <w:rFonts w:ascii="Times New Roman" w:hAnsi="Times New Roman" w:cs="Times New Roman"/>
          <w:sz w:val="24"/>
          <w:szCs w:val="24"/>
        </w:rPr>
      </w:pPr>
      <w:r w:rsidRPr="005771AF">
        <w:rPr>
          <w:rFonts w:ascii="Times New Roman" w:hAnsi="Times New Roman" w:cs="Times New Roman"/>
          <w:sz w:val="24"/>
          <w:szCs w:val="24"/>
        </w:rPr>
        <w:t xml:space="preserve">а) Надлежни орган за целу област у обавези је да у консултацијама са другим органима одреди </w:t>
      </w:r>
      <w:r w:rsidR="00567E8B" w:rsidRPr="005771AF">
        <w:rPr>
          <w:rFonts w:ascii="Times New Roman" w:hAnsi="Times New Roman" w:cs="Times New Roman"/>
          <w:sz w:val="24"/>
          <w:szCs w:val="24"/>
        </w:rPr>
        <w:t>„</w:t>
      </w:r>
      <w:r w:rsidRPr="005771AF">
        <w:rPr>
          <w:rFonts w:ascii="Times New Roman" w:hAnsi="Times New Roman" w:cs="Times New Roman"/>
          <w:sz w:val="24"/>
          <w:szCs w:val="24"/>
        </w:rPr>
        <w:t>кровни</w:t>
      </w:r>
      <w:r w:rsidR="00567E8B" w:rsidRPr="005771AF">
        <w:rPr>
          <w:rFonts w:ascii="Times New Roman" w:hAnsi="Times New Roman" w:cs="Times New Roman"/>
          <w:sz w:val="24"/>
          <w:szCs w:val="24"/>
        </w:rPr>
        <w:t>”</w:t>
      </w:r>
      <w:r w:rsidRPr="005771AF">
        <w:rPr>
          <w:rFonts w:ascii="Times New Roman" w:hAnsi="Times New Roman" w:cs="Times New Roman"/>
          <w:sz w:val="24"/>
          <w:szCs w:val="24"/>
        </w:rPr>
        <w:t xml:space="preserve"> документ јавне политике – </w:t>
      </w:r>
      <w:bookmarkStart w:id="4" w:name="_Hlk529973914"/>
      <w:r w:rsidRPr="005771AF">
        <w:rPr>
          <w:rFonts w:ascii="Times New Roman" w:hAnsi="Times New Roman" w:cs="Times New Roman"/>
          <w:sz w:val="24"/>
          <w:szCs w:val="24"/>
        </w:rPr>
        <w:t>стратегију за област планирања и документе јавне политике ужег обухвата (програм), којима се разрађује посебан циљ стратегије</w:t>
      </w:r>
      <w:bookmarkEnd w:id="4"/>
      <w:r w:rsidRPr="005771AF">
        <w:rPr>
          <w:rFonts w:ascii="Times New Roman" w:hAnsi="Times New Roman" w:cs="Times New Roman"/>
          <w:sz w:val="24"/>
          <w:szCs w:val="24"/>
        </w:rPr>
        <w:t>;</w:t>
      </w:r>
    </w:p>
    <w:p w14:paraId="4845B060" w14:textId="77777777" w:rsidR="00564D6D" w:rsidRPr="005771AF" w:rsidRDefault="00564D6D" w:rsidP="00564D6D">
      <w:pPr>
        <w:shd w:val="clear" w:color="auto" w:fill="C6D9F1" w:themeFill="text2" w:themeFillTint="33"/>
        <w:spacing w:before="240" w:after="0" w:line="276" w:lineRule="auto"/>
        <w:ind w:left="360"/>
        <w:jc w:val="both"/>
        <w:rPr>
          <w:rFonts w:ascii="Times New Roman" w:hAnsi="Times New Roman" w:cs="Times New Roman"/>
          <w:sz w:val="24"/>
          <w:szCs w:val="24"/>
        </w:rPr>
      </w:pPr>
      <w:r w:rsidRPr="005771AF">
        <w:rPr>
          <w:rFonts w:ascii="Times New Roman" w:hAnsi="Times New Roman" w:cs="Times New Roman"/>
          <w:sz w:val="24"/>
          <w:szCs w:val="24"/>
        </w:rPr>
        <w:t>б) Уколико стратегија за одређену област планирања не покрива неку тему или се појави нова тема или проблем, прво се израђује концепт политике као одговарајући документ јавне политике.</w:t>
      </w:r>
    </w:p>
    <w:p w14:paraId="348C1D6E" w14:textId="77777777" w:rsidR="003E0888" w:rsidRPr="005771AF" w:rsidRDefault="00564D6D" w:rsidP="00564D6D">
      <w:pPr>
        <w:shd w:val="clear" w:color="auto" w:fill="C6D9F1" w:themeFill="text2" w:themeFillTint="33"/>
        <w:spacing w:before="240" w:after="0" w:line="276" w:lineRule="auto"/>
        <w:ind w:left="360"/>
        <w:jc w:val="both"/>
        <w:rPr>
          <w:rFonts w:ascii="Times New Roman" w:hAnsi="Times New Roman" w:cs="Times New Roman"/>
          <w:sz w:val="24"/>
          <w:szCs w:val="24"/>
        </w:rPr>
      </w:pPr>
      <w:r w:rsidRPr="005771AF">
        <w:rPr>
          <w:rFonts w:ascii="Times New Roman" w:hAnsi="Times New Roman" w:cs="Times New Roman"/>
          <w:sz w:val="24"/>
          <w:szCs w:val="24"/>
        </w:rPr>
        <w:t>в) Идентификоване области планирања и спровођења јавних политика на националном нивоу су у директној вези са девет сектора</w:t>
      </w:r>
      <w:r w:rsidRPr="005771AF">
        <w:rPr>
          <w:rStyle w:val="FootnoteReference"/>
          <w:rFonts w:ascii="Times New Roman" w:hAnsi="Times New Roman" w:cs="Times New Roman"/>
          <w:sz w:val="24"/>
          <w:szCs w:val="24"/>
        </w:rPr>
        <w:footnoteReference w:id="8"/>
      </w:r>
      <w:r w:rsidRPr="005771AF">
        <w:rPr>
          <w:rFonts w:ascii="Times New Roman" w:hAnsi="Times New Roman" w:cs="Times New Roman"/>
          <w:sz w:val="24"/>
          <w:szCs w:val="24"/>
        </w:rPr>
        <w:t xml:space="preserve"> које је Влада одабрала за усвајање секторског приступа у процесу </w:t>
      </w:r>
      <w:r w:rsidR="00567E8B" w:rsidRPr="005771AF">
        <w:rPr>
          <w:rFonts w:ascii="Times New Roman" w:hAnsi="Times New Roman" w:cs="Times New Roman"/>
          <w:sz w:val="24"/>
          <w:szCs w:val="24"/>
        </w:rPr>
        <w:t xml:space="preserve">европских </w:t>
      </w:r>
      <w:r w:rsidRPr="005771AF">
        <w:rPr>
          <w:rFonts w:ascii="Times New Roman" w:hAnsi="Times New Roman" w:cs="Times New Roman"/>
          <w:sz w:val="24"/>
          <w:szCs w:val="24"/>
        </w:rPr>
        <w:t>интеграција и које користи као полазну основу у планирању и спровођењу средстава</w:t>
      </w:r>
      <w:r w:rsidR="00567E8B" w:rsidRPr="005771AF">
        <w:rPr>
          <w:rFonts w:ascii="Times New Roman" w:hAnsi="Times New Roman" w:cs="Times New Roman"/>
          <w:sz w:val="24"/>
          <w:szCs w:val="24"/>
        </w:rPr>
        <w:t xml:space="preserve"> Европске Уније</w:t>
      </w:r>
      <w:r w:rsidRPr="005771AF">
        <w:rPr>
          <w:rFonts w:ascii="Times New Roman" w:hAnsi="Times New Roman" w:cs="Times New Roman"/>
          <w:sz w:val="24"/>
          <w:szCs w:val="24"/>
        </w:rPr>
        <w:t xml:space="preserve"> и координацији међународне развојне помоћи. </w:t>
      </w:r>
    </w:p>
    <w:p w14:paraId="7E51D488" w14:textId="77777777" w:rsidR="005B3773" w:rsidRPr="005771AF" w:rsidRDefault="004628AD" w:rsidP="00564D6D">
      <w:pPr>
        <w:spacing w:after="200" w:line="276" w:lineRule="auto"/>
        <w:jc w:val="right"/>
        <w:rPr>
          <w:rFonts w:ascii="Times New Roman" w:hAnsi="Times New Roman" w:cs="Times New Roman"/>
          <w:b/>
          <w:sz w:val="24"/>
          <w:szCs w:val="24"/>
          <w:u w:val="single"/>
        </w:rPr>
      </w:pPr>
      <w:r w:rsidRPr="005771AF">
        <w:rPr>
          <w:rFonts w:ascii="Times New Roman" w:hAnsi="Times New Roman" w:cs="Times New Roman"/>
          <w:b/>
          <w:sz w:val="24"/>
          <w:szCs w:val="24"/>
          <w:u w:val="single"/>
        </w:rPr>
        <w:br w:type="page"/>
      </w:r>
      <w:r w:rsidR="005B3773" w:rsidRPr="005771AF">
        <w:rPr>
          <w:rFonts w:ascii="Times New Roman" w:hAnsi="Times New Roman" w:cs="Times New Roman"/>
          <w:b/>
          <w:sz w:val="24"/>
          <w:szCs w:val="24"/>
          <w:u w:val="single"/>
        </w:rPr>
        <w:t>ПРИЛОГ 1</w:t>
      </w:r>
      <w:r w:rsidR="00040D23" w:rsidRPr="005771AF">
        <w:rPr>
          <w:rFonts w:ascii="Times New Roman" w:hAnsi="Times New Roman" w:cs="Times New Roman"/>
          <w:b/>
          <w:sz w:val="24"/>
          <w:szCs w:val="24"/>
          <w:u w:val="single"/>
        </w:rPr>
        <w:t>2</w:t>
      </w:r>
      <w:r w:rsidR="005B3773" w:rsidRPr="005771AF">
        <w:rPr>
          <w:rFonts w:ascii="Times New Roman" w:hAnsi="Times New Roman" w:cs="Times New Roman"/>
          <w:b/>
          <w:sz w:val="24"/>
          <w:szCs w:val="24"/>
          <w:u w:val="single"/>
        </w:rPr>
        <w:t>:</w:t>
      </w:r>
    </w:p>
    <w:p w14:paraId="245361DD" w14:textId="77777777" w:rsidR="005B3773" w:rsidRPr="005771AF" w:rsidRDefault="005B3773" w:rsidP="00BA6DB5">
      <w:pPr>
        <w:shd w:val="clear" w:color="auto" w:fill="C6D9F1" w:themeFill="text2" w:themeFillTint="33"/>
        <w:spacing w:before="240" w:line="276" w:lineRule="auto"/>
        <w:jc w:val="center"/>
        <w:rPr>
          <w:rFonts w:ascii="Times New Roman" w:hAnsi="Times New Roman" w:cs="Times New Roman"/>
          <w:b/>
          <w:sz w:val="24"/>
          <w:szCs w:val="24"/>
        </w:rPr>
      </w:pPr>
      <w:r w:rsidRPr="005771AF">
        <w:rPr>
          <w:rFonts w:ascii="Times New Roman" w:hAnsi="Times New Roman" w:cs="Times New Roman"/>
          <w:b/>
          <w:sz w:val="24"/>
          <w:szCs w:val="24"/>
        </w:rPr>
        <w:t>Кључна питања за вредновање учинака докумената јавних политика</w:t>
      </w:r>
    </w:p>
    <w:p w14:paraId="2DDE29E3" w14:textId="77777777" w:rsidR="005B3773" w:rsidRPr="005771AF" w:rsidRDefault="005B3773" w:rsidP="005B3773">
      <w:pPr>
        <w:shd w:val="clear" w:color="auto" w:fill="FFFFFF" w:themeFill="background1"/>
        <w:spacing w:before="240" w:line="276" w:lineRule="auto"/>
        <w:rPr>
          <w:rFonts w:ascii="Times New Roman" w:hAnsi="Times New Roman" w:cs="Times New Roman"/>
          <w:b/>
          <w:sz w:val="24"/>
          <w:szCs w:val="24"/>
        </w:rPr>
      </w:pPr>
    </w:p>
    <w:p w14:paraId="3EF9B1B2" w14:textId="77777777" w:rsidR="005B3773" w:rsidRPr="005771AF" w:rsidRDefault="005B3773" w:rsidP="005B3773">
      <w:pPr>
        <w:shd w:val="clear" w:color="auto" w:fill="C6D9F1" w:themeFill="text2" w:themeFillTint="33"/>
        <w:spacing w:before="240" w:line="276" w:lineRule="auto"/>
        <w:ind w:firstLine="720"/>
        <w:jc w:val="both"/>
        <w:rPr>
          <w:rFonts w:ascii="Times New Roman" w:hAnsi="Times New Roman" w:cs="Times New Roman"/>
          <w:sz w:val="24"/>
          <w:szCs w:val="24"/>
        </w:rPr>
      </w:pPr>
      <w:r w:rsidRPr="005771AF">
        <w:rPr>
          <w:rFonts w:ascii="Times New Roman" w:hAnsi="Times New Roman" w:cs="Times New Roman"/>
          <w:sz w:val="24"/>
          <w:szCs w:val="24"/>
        </w:rPr>
        <w:t>РЕЛЕВАНТНОСТ/ЗНАЧАЈ</w:t>
      </w:r>
    </w:p>
    <w:p w14:paraId="0C22D767" w14:textId="77777777" w:rsidR="005B3773" w:rsidRPr="005771AF" w:rsidRDefault="005B3773" w:rsidP="005B3773">
      <w:pPr>
        <w:pStyle w:val="ListParagraph"/>
        <w:numPr>
          <w:ilvl w:val="0"/>
          <w:numId w:val="11"/>
        </w:numPr>
        <w:shd w:val="clear" w:color="auto" w:fill="C6D9F1" w:themeFill="text2" w:themeFillTint="33"/>
        <w:spacing w:before="240" w:line="276" w:lineRule="auto"/>
        <w:ind w:left="567"/>
        <w:jc w:val="both"/>
        <w:rPr>
          <w:rFonts w:ascii="Times New Roman" w:hAnsi="Times New Roman" w:cs="Times New Roman"/>
          <w:sz w:val="24"/>
          <w:szCs w:val="24"/>
        </w:rPr>
      </w:pPr>
      <w:r w:rsidRPr="005771AF">
        <w:rPr>
          <w:rFonts w:ascii="Times New Roman" w:hAnsi="Times New Roman" w:cs="Times New Roman"/>
          <w:sz w:val="24"/>
          <w:szCs w:val="24"/>
        </w:rPr>
        <w:t xml:space="preserve">Да ли су циљеви политике у непосредној корелацији са надређеним документима јавних политика и приоритетима </w:t>
      </w:r>
      <w:r w:rsidR="00575519" w:rsidRPr="005771AF">
        <w:rPr>
          <w:rFonts w:ascii="Times New Roman" w:hAnsi="Times New Roman" w:cs="Times New Roman"/>
          <w:sz w:val="24"/>
          <w:szCs w:val="24"/>
          <w:lang w:val="sr-Cyrl-RS"/>
        </w:rPr>
        <w:t>Владе</w:t>
      </w:r>
      <w:r w:rsidRPr="005771AF">
        <w:rPr>
          <w:rFonts w:ascii="Times New Roman" w:hAnsi="Times New Roman" w:cs="Times New Roman"/>
          <w:sz w:val="24"/>
          <w:szCs w:val="24"/>
        </w:rPr>
        <w:t>?</w:t>
      </w:r>
    </w:p>
    <w:p w14:paraId="2FAE46D0" w14:textId="77777777" w:rsidR="005B3773" w:rsidRPr="005771AF" w:rsidRDefault="005B3773" w:rsidP="005B3773">
      <w:pPr>
        <w:pStyle w:val="ListParagraph"/>
        <w:numPr>
          <w:ilvl w:val="0"/>
          <w:numId w:val="11"/>
        </w:numPr>
        <w:shd w:val="clear" w:color="auto" w:fill="C6D9F1" w:themeFill="text2" w:themeFillTint="33"/>
        <w:spacing w:before="240" w:line="276" w:lineRule="auto"/>
        <w:ind w:left="567"/>
        <w:jc w:val="both"/>
        <w:rPr>
          <w:rFonts w:ascii="Times New Roman" w:hAnsi="Times New Roman" w:cs="Times New Roman"/>
          <w:sz w:val="24"/>
          <w:szCs w:val="24"/>
        </w:rPr>
      </w:pPr>
      <w:r w:rsidRPr="005771AF">
        <w:rPr>
          <w:rFonts w:ascii="Times New Roman" w:hAnsi="Times New Roman" w:cs="Times New Roman"/>
          <w:sz w:val="24"/>
          <w:szCs w:val="24"/>
        </w:rPr>
        <w:t>Зашто је била потребна интервенција</w:t>
      </w:r>
      <w:r w:rsidR="00BA6DB5" w:rsidRPr="005771AF">
        <w:rPr>
          <w:rFonts w:ascii="Times New Roman" w:hAnsi="Times New Roman" w:cs="Times New Roman"/>
          <w:sz w:val="24"/>
          <w:szCs w:val="24"/>
        </w:rPr>
        <w:t xml:space="preserve"> Владе</w:t>
      </w:r>
      <w:r w:rsidRPr="005771AF">
        <w:rPr>
          <w:rFonts w:ascii="Times New Roman" w:hAnsi="Times New Roman" w:cs="Times New Roman"/>
          <w:sz w:val="24"/>
          <w:szCs w:val="24"/>
        </w:rPr>
        <w:t xml:space="preserve"> (креирање и спровођење јавне политике)?</w:t>
      </w:r>
    </w:p>
    <w:p w14:paraId="4BDF5C79" w14:textId="77777777" w:rsidR="005B3773" w:rsidRPr="005771AF" w:rsidRDefault="005B3773" w:rsidP="005B3773">
      <w:pPr>
        <w:pStyle w:val="ListParagraph"/>
        <w:numPr>
          <w:ilvl w:val="0"/>
          <w:numId w:val="11"/>
        </w:numPr>
        <w:shd w:val="clear" w:color="auto" w:fill="C6D9F1" w:themeFill="text2" w:themeFillTint="33"/>
        <w:spacing w:before="240" w:line="276" w:lineRule="auto"/>
        <w:ind w:left="567"/>
        <w:jc w:val="both"/>
        <w:rPr>
          <w:rFonts w:ascii="Times New Roman" w:hAnsi="Times New Roman" w:cs="Times New Roman"/>
          <w:sz w:val="24"/>
          <w:szCs w:val="24"/>
        </w:rPr>
      </w:pPr>
      <w:r w:rsidRPr="005771AF">
        <w:rPr>
          <w:rFonts w:ascii="Times New Roman" w:hAnsi="Times New Roman" w:cs="Times New Roman"/>
          <w:sz w:val="24"/>
          <w:szCs w:val="24"/>
        </w:rPr>
        <w:t>Да ли су потребе циљних група јавне политике у потпуности задовољене?</w:t>
      </w:r>
    </w:p>
    <w:p w14:paraId="52EB6FAA" w14:textId="77777777" w:rsidR="005B3773" w:rsidRPr="005771AF" w:rsidRDefault="005B3773" w:rsidP="005B3773">
      <w:pPr>
        <w:pStyle w:val="ListParagraph"/>
        <w:numPr>
          <w:ilvl w:val="0"/>
          <w:numId w:val="11"/>
        </w:numPr>
        <w:shd w:val="clear" w:color="auto" w:fill="C6D9F1" w:themeFill="text2" w:themeFillTint="33"/>
        <w:spacing w:before="240" w:line="276" w:lineRule="auto"/>
        <w:ind w:left="567"/>
        <w:jc w:val="both"/>
        <w:rPr>
          <w:rFonts w:ascii="Times New Roman" w:hAnsi="Times New Roman" w:cs="Times New Roman"/>
          <w:sz w:val="24"/>
          <w:szCs w:val="24"/>
        </w:rPr>
      </w:pPr>
      <w:r w:rsidRPr="005771AF">
        <w:rPr>
          <w:rFonts w:ascii="Times New Roman" w:hAnsi="Times New Roman" w:cs="Times New Roman"/>
          <w:sz w:val="24"/>
          <w:szCs w:val="24"/>
        </w:rPr>
        <w:t>Да ли су постигнути ефекти у директној корелацији са циљевима политике?</w:t>
      </w:r>
    </w:p>
    <w:p w14:paraId="2D27A134" w14:textId="77777777" w:rsidR="005B3773" w:rsidRPr="005771AF" w:rsidRDefault="005B3773" w:rsidP="005B3773">
      <w:pPr>
        <w:shd w:val="clear" w:color="auto" w:fill="C6D9F1" w:themeFill="text2" w:themeFillTint="33"/>
        <w:spacing w:before="240" w:line="276" w:lineRule="auto"/>
        <w:ind w:firstLine="709"/>
        <w:jc w:val="both"/>
        <w:rPr>
          <w:rFonts w:ascii="Times New Roman" w:hAnsi="Times New Roman" w:cs="Times New Roman"/>
          <w:sz w:val="24"/>
          <w:szCs w:val="24"/>
        </w:rPr>
      </w:pPr>
      <w:r w:rsidRPr="005771AF">
        <w:rPr>
          <w:rFonts w:ascii="Times New Roman" w:hAnsi="Times New Roman" w:cs="Times New Roman"/>
          <w:sz w:val="24"/>
          <w:szCs w:val="24"/>
        </w:rPr>
        <w:t>ЕФИКАСНОСТ</w:t>
      </w:r>
    </w:p>
    <w:p w14:paraId="64601690" w14:textId="77777777" w:rsidR="005B3773" w:rsidRPr="005771AF" w:rsidRDefault="005B3773" w:rsidP="005B3773">
      <w:pPr>
        <w:pStyle w:val="ListParagraph"/>
        <w:numPr>
          <w:ilvl w:val="0"/>
          <w:numId w:val="9"/>
        </w:numPr>
        <w:shd w:val="clear" w:color="auto" w:fill="C6D9F1" w:themeFill="text2" w:themeFillTint="33"/>
        <w:spacing w:before="240" w:line="276" w:lineRule="auto"/>
        <w:ind w:left="567"/>
        <w:rPr>
          <w:rFonts w:ascii="Times New Roman" w:hAnsi="Times New Roman" w:cs="Times New Roman"/>
          <w:sz w:val="24"/>
          <w:szCs w:val="24"/>
        </w:rPr>
      </w:pPr>
      <w:r w:rsidRPr="005771AF">
        <w:rPr>
          <w:rFonts w:ascii="Times New Roman" w:hAnsi="Times New Roman" w:cs="Times New Roman"/>
          <w:sz w:val="24"/>
          <w:szCs w:val="24"/>
        </w:rPr>
        <w:t>Који показатељи и циљне вредности су дефинисане за резултате и да ли су остварене?</w:t>
      </w:r>
    </w:p>
    <w:p w14:paraId="554E87E0" w14:textId="77777777" w:rsidR="005B3773" w:rsidRPr="005771AF" w:rsidRDefault="00BA6DB5" w:rsidP="005B3773">
      <w:pPr>
        <w:pStyle w:val="ListParagraph"/>
        <w:numPr>
          <w:ilvl w:val="0"/>
          <w:numId w:val="9"/>
        </w:numPr>
        <w:shd w:val="clear" w:color="auto" w:fill="C6D9F1" w:themeFill="text2" w:themeFillTint="33"/>
        <w:spacing w:before="240" w:line="276" w:lineRule="auto"/>
        <w:ind w:left="567"/>
        <w:rPr>
          <w:rFonts w:ascii="Times New Roman" w:hAnsi="Times New Roman" w:cs="Times New Roman"/>
          <w:sz w:val="24"/>
          <w:szCs w:val="24"/>
        </w:rPr>
      </w:pPr>
      <w:r w:rsidRPr="005771AF">
        <w:rPr>
          <w:rFonts w:ascii="Times New Roman" w:hAnsi="Times New Roman" w:cs="Times New Roman"/>
          <w:sz w:val="24"/>
          <w:szCs w:val="24"/>
        </w:rPr>
        <w:t xml:space="preserve">Колики су </w:t>
      </w:r>
      <w:r w:rsidR="005B3773" w:rsidRPr="005771AF">
        <w:rPr>
          <w:rFonts w:ascii="Times New Roman" w:hAnsi="Times New Roman" w:cs="Times New Roman"/>
          <w:sz w:val="24"/>
          <w:szCs w:val="24"/>
        </w:rPr>
        <w:t>трошкови резултата – по резултату и укупно?</w:t>
      </w:r>
      <w:r w:rsidR="009759AF" w:rsidRPr="005771AF">
        <w:rPr>
          <w:rFonts w:ascii="Times New Roman" w:hAnsi="Times New Roman" w:cs="Times New Roman"/>
          <w:sz w:val="24"/>
          <w:szCs w:val="24"/>
          <w:lang w:val="sr-Cyrl-RS"/>
        </w:rPr>
        <w:t xml:space="preserve"> Колико одступају од трошкова који су планирани?</w:t>
      </w:r>
    </w:p>
    <w:p w14:paraId="40BF75FD" w14:textId="77777777" w:rsidR="005B3773" w:rsidRPr="005771AF" w:rsidRDefault="005B3773" w:rsidP="005B3773">
      <w:pPr>
        <w:pStyle w:val="ListParagraph"/>
        <w:numPr>
          <w:ilvl w:val="0"/>
          <w:numId w:val="9"/>
        </w:numPr>
        <w:shd w:val="clear" w:color="auto" w:fill="C6D9F1" w:themeFill="text2" w:themeFillTint="33"/>
        <w:spacing w:before="240" w:line="276" w:lineRule="auto"/>
        <w:ind w:left="567"/>
        <w:rPr>
          <w:rFonts w:ascii="Times New Roman" w:hAnsi="Times New Roman" w:cs="Times New Roman"/>
          <w:sz w:val="24"/>
          <w:szCs w:val="24"/>
        </w:rPr>
      </w:pPr>
      <w:r w:rsidRPr="005771AF">
        <w:rPr>
          <w:rFonts w:ascii="Times New Roman" w:hAnsi="Times New Roman" w:cs="Times New Roman"/>
          <w:sz w:val="24"/>
          <w:szCs w:val="24"/>
        </w:rPr>
        <w:t xml:space="preserve">Да ли су ангажовани ресурси били довољни за остварење </w:t>
      </w:r>
      <w:r w:rsidR="009759AF" w:rsidRPr="005771AF">
        <w:rPr>
          <w:rFonts w:ascii="Times New Roman" w:hAnsi="Times New Roman" w:cs="Times New Roman"/>
          <w:sz w:val="24"/>
          <w:szCs w:val="24"/>
          <w:lang w:val="sr-Cyrl-RS"/>
        </w:rPr>
        <w:t>резултата</w:t>
      </w:r>
      <w:r w:rsidRPr="005771AF">
        <w:rPr>
          <w:rFonts w:ascii="Times New Roman" w:hAnsi="Times New Roman" w:cs="Times New Roman"/>
          <w:sz w:val="24"/>
          <w:szCs w:val="24"/>
        </w:rPr>
        <w:t>?</w:t>
      </w:r>
    </w:p>
    <w:p w14:paraId="0C1E4E0B" w14:textId="77777777" w:rsidR="005B3773" w:rsidRPr="005771AF" w:rsidRDefault="005B3773" w:rsidP="005B3773">
      <w:pPr>
        <w:pStyle w:val="ListParagraph"/>
        <w:numPr>
          <w:ilvl w:val="0"/>
          <w:numId w:val="9"/>
        </w:numPr>
        <w:shd w:val="clear" w:color="auto" w:fill="C6D9F1" w:themeFill="text2" w:themeFillTint="33"/>
        <w:spacing w:before="240" w:line="276" w:lineRule="auto"/>
        <w:ind w:left="567"/>
        <w:rPr>
          <w:rFonts w:ascii="Times New Roman" w:hAnsi="Times New Roman" w:cs="Times New Roman"/>
          <w:sz w:val="24"/>
          <w:szCs w:val="24"/>
        </w:rPr>
      </w:pPr>
      <w:r w:rsidRPr="005771AF">
        <w:rPr>
          <w:rFonts w:ascii="Times New Roman" w:hAnsi="Times New Roman" w:cs="Times New Roman"/>
          <w:sz w:val="24"/>
          <w:szCs w:val="24"/>
        </w:rPr>
        <w:t xml:space="preserve">Да ли су резултати постигнути </w:t>
      </w:r>
      <w:r w:rsidR="000725F0" w:rsidRPr="005771AF">
        <w:rPr>
          <w:rFonts w:ascii="Times New Roman" w:hAnsi="Times New Roman" w:cs="Times New Roman"/>
          <w:sz w:val="24"/>
          <w:szCs w:val="24"/>
        </w:rPr>
        <w:t>у складу са утврђеним роковима</w:t>
      </w:r>
      <w:r w:rsidRPr="005771AF">
        <w:rPr>
          <w:rFonts w:ascii="Times New Roman" w:hAnsi="Times New Roman" w:cs="Times New Roman"/>
          <w:sz w:val="24"/>
          <w:szCs w:val="24"/>
        </w:rPr>
        <w:t>? Уколико н</w:t>
      </w:r>
      <w:r w:rsidR="000725F0" w:rsidRPr="005771AF">
        <w:rPr>
          <w:rFonts w:ascii="Times New Roman" w:hAnsi="Times New Roman" w:cs="Times New Roman"/>
          <w:sz w:val="24"/>
          <w:szCs w:val="24"/>
        </w:rPr>
        <w:t>ису</w:t>
      </w:r>
      <w:r w:rsidRPr="005771AF">
        <w:rPr>
          <w:rFonts w:ascii="Times New Roman" w:hAnsi="Times New Roman" w:cs="Times New Roman"/>
          <w:sz w:val="24"/>
          <w:szCs w:val="24"/>
        </w:rPr>
        <w:t>, који су разлози</w:t>
      </w:r>
      <w:r w:rsidR="000725F0" w:rsidRPr="005771AF">
        <w:rPr>
          <w:rFonts w:ascii="Times New Roman" w:hAnsi="Times New Roman" w:cs="Times New Roman"/>
          <w:sz w:val="24"/>
          <w:szCs w:val="24"/>
        </w:rPr>
        <w:t xml:space="preserve"> за то</w:t>
      </w:r>
      <w:r w:rsidRPr="005771AF">
        <w:rPr>
          <w:rFonts w:ascii="Times New Roman" w:hAnsi="Times New Roman" w:cs="Times New Roman"/>
          <w:sz w:val="24"/>
          <w:szCs w:val="24"/>
        </w:rPr>
        <w:t>?</w:t>
      </w:r>
    </w:p>
    <w:p w14:paraId="01A4BB64" w14:textId="77777777" w:rsidR="005B3773" w:rsidRPr="005771AF" w:rsidRDefault="005B3773" w:rsidP="005B3773">
      <w:pPr>
        <w:shd w:val="clear" w:color="auto" w:fill="C6D9F1" w:themeFill="text2" w:themeFillTint="33"/>
        <w:spacing w:before="240" w:line="276" w:lineRule="auto"/>
        <w:ind w:firstLine="720"/>
        <w:jc w:val="both"/>
        <w:rPr>
          <w:rFonts w:ascii="Times New Roman" w:hAnsi="Times New Roman" w:cs="Times New Roman"/>
          <w:sz w:val="24"/>
          <w:szCs w:val="24"/>
        </w:rPr>
      </w:pPr>
      <w:r w:rsidRPr="005771AF">
        <w:rPr>
          <w:rFonts w:ascii="Times New Roman" w:hAnsi="Times New Roman" w:cs="Times New Roman"/>
          <w:sz w:val="24"/>
          <w:szCs w:val="24"/>
        </w:rPr>
        <w:t>ЕФЕКТИВНОСТ</w:t>
      </w:r>
    </w:p>
    <w:p w14:paraId="27B59211" w14:textId="77777777" w:rsidR="005B3773" w:rsidRPr="005771AF" w:rsidRDefault="005B3773" w:rsidP="005B3773">
      <w:pPr>
        <w:pStyle w:val="ListParagraph"/>
        <w:numPr>
          <w:ilvl w:val="0"/>
          <w:numId w:val="10"/>
        </w:numPr>
        <w:shd w:val="clear" w:color="auto" w:fill="C6D9F1" w:themeFill="text2" w:themeFillTint="33"/>
        <w:spacing w:before="240" w:line="276" w:lineRule="auto"/>
        <w:ind w:left="567"/>
        <w:rPr>
          <w:rFonts w:ascii="Times New Roman" w:hAnsi="Times New Roman" w:cs="Times New Roman"/>
          <w:sz w:val="24"/>
          <w:szCs w:val="24"/>
        </w:rPr>
      </w:pPr>
      <w:r w:rsidRPr="005771AF">
        <w:rPr>
          <w:rFonts w:ascii="Times New Roman" w:hAnsi="Times New Roman" w:cs="Times New Roman"/>
          <w:sz w:val="24"/>
          <w:szCs w:val="24"/>
        </w:rPr>
        <w:t xml:space="preserve">Да ли су </w:t>
      </w:r>
      <w:r w:rsidR="00575519" w:rsidRPr="005771AF">
        <w:rPr>
          <w:rFonts w:ascii="Times New Roman" w:hAnsi="Times New Roman" w:cs="Times New Roman"/>
          <w:sz w:val="24"/>
          <w:szCs w:val="24"/>
          <w:lang w:val="sr-Cyrl-RS"/>
        </w:rPr>
        <w:t>планирани</w:t>
      </w:r>
      <w:r w:rsidR="009759AF" w:rsidRPr="005771AF">
        <w:rPr>
          <w:rFonts w:ascii="Times New Roman" w:hAnsi="Times New Roman" w:cs="Times New Roman"/>
          <w:sz w:val="24"/>
          <w:szCs w:val="24"/>
          <w:lang w:val="sr-Cyrl-RS"/>
        </w:rPr>
        <w:t xml:space="preserve"> ефекти и</w:t>
      </w:r>
      <w:r w:rsidR="00575519" w:rsidRPr="005771AF">
        <w:rPr>
          <w:rFonts w:ascii="Times New Roman" w:hAnsi="Times New Roman" w:cs="Times New Roman"/>
          <w:sz w:val="24"/>
          <w:szCs w:val="24"/>
        </w:rPr>
        <w:t xml:space="preserve"> </w:t>
      </w:r>
      <w:r w:rsidRPr="005771AF">
        <w:rPr>
          <w:rFonts w:ascii="Times New Roman" w:hAnsi="Times New Roman" w:cs="Times New Roman"/>
          <w:sz w:val="24"/>
          <w:szCs w:val="24"/>
        </w:rPr>
        <w:t xml:space="preserve">исходи постигнути и развојни услови промењени? </w:t>
      </w:r>
    </w:p>
    <w:p w14:paraId="7BB16C7E" w14:textId="77777777" w:rsidR="005B3773" w:rsidRPr="005771AF" w:rsidRDefault="005B3773" w:rsidP="005B3773">
      <w:pPr>
        <w:pStyle w:val="ListParagraph"/>
        <w:numPr>
          <w:ilvl w:val="0"/>
          <w:numId w:val="10"/>
        </w:numPr>
        <w:shd w:val="clear" w:color="auto" w:fill="C6D9F1" w:themeFill="text2" w:themeFillTint="33"/>
        <w:spacing w:before="240" w:line="276" w:lineRule="auto"/>
        <w:ind w:left="567"/>
        <w:rPr>
          <w:rFonts w:ascii="Times New Roman" w:hAnsi="Times New Roman" w:cs="Times New Roman"/>
          <w:sz w:val="24"/>
          <w:szCs w:val="24"/>
        </w:rPr>
      </w:pPr>
      <w:r w:rsidRPr="005771AF">
        <w:rPr>
          <w:rFonts w:ascii="Times New Roman" w:hAnsi="Times New Roman" w:cs="Times New Roman"/>
          <w:sz w:val="24"/>
          <w:szCs w:val="24"/>
        </w:rPr>
        <w:t>Уколико н</w:t>
      </w:r>
      <w:r w:rsidR="00A01D32" w:rsidRPr="005771AF">
        <w:rPr>
          <w:rFonts w:ascii="Times New Roman" w:hAnsi="Times New Roman" w:cs="Times New Roman"/>
          <w:sz w:val="24"/>
          <w:szCs w:val="24"/>
        </w:rPr>
        <w:t>ису</w:t>
      </w:r>
      <w:r w:rsidRPr="005771AF">
        <w:rPr>
          <w:rFonts w:ascii="Times New Roman" w:hAnsi="Times New Roman" w:cs="Times New Roman"/>
          <w:sz w:val="24"/>
          <w:szCs w:val="24"/>
        </w:rPr>
        <w:t>, да ли је могуће квантификовати разлику и пронаћи узроке?</w:t>
      </w:r>
    </w:p>
    <w:p w14:paraId="609C0CB4" w14:textId="77777777" w:rsidR="005B3773" w:rsidRPr="005771AF" w:rsidRDefault="005B3773" w:rsidP="005B3773">
      <w:pPr>
        <w:pStyle w:val="ListParagraph"/>
        <w:numPr>
          <w:ilvl w:val="0"/>
          <w:numId w:val="10"/>
        </w:numPr>
        <w:shd w:val="clear" w:color="auto" w:fill="C6D9F1" w:themeFill="text2" w:themeFillTint="33"/>
        <w:spacing w:before="240" w:line="276" w:lineRule="auto"/>
        <w:ind w:left="567"/>
        <w:rPr>
          <w:rFonts w:ascii="Times New Roman" w:hAnsi="Times New Roman" w:cs="Times New Roman"/>
          <w:sz w:val="24"/>
          <w:szCs w:val="24"/>
        </w:rPr>
      </w:pPr>
      <w:r w:rsidRPr="005771AF">
        <w:rPr>
          <w:rFonts w:ascii="Times New Roman" w:hAnsi="Times New Roman" w:cs="Times New Roman"/>
          <w:sz w:val="24"/>
          <w:szCs w:val="24"/>
        </w:rPr>
        <w:t xml:space="preserve">Да ли су </w:t>
      </w:r>
      <w:r w:rsidR="005F61F1" w:rsidRPr="005771AF">
        <w:rPr>
          <w:rFonts w:ascii="Times New Roman" w:hAnsi="Times New Roman" w:cs="Times New Roman"/>
          <w:sz w:val="24"/>
          <w:szCs w:val="24"/>
        </w:rPr>
        <w:t xml:space="preserve">изабране </w:t>
      </w:r>
      <w:r w:rsidRPr="005771AF">
        <w:rPr>
          <w:rFonts w:ascii="Times New Roman" w:hAnsi="Times New Roman" w:cs="Times New Roman"/>
          <w:sz w:val="24"/>
          <w:szCs w:val="24"/>
        </w:rPr>
        <w:t>активности/мере релевантне и најадекватније за постизање резултата?</w:t>
      </w:r>
    </w:p>
    <w:p w14:paraId="5DA03F6A" w14:textId="77777777" w:rsidR="005B3773" w:rsidRPr="005771AF" w:rsidRDefault="005B3773" w:rsidP="005B3773">
      <w:pPr>
        <w:pStyle w:val="ListParagraph"/>
        <w:numPr>
          <w:ilvl w:val="0"/>
          <w:numId w:val="10"/>
        </w:numPr>
        <w:shd w:val="clear" w:color="auto" w:fill="C6D9F1" w:themeFill="text2" w:themeFillTint="33"/>
        <w:spacing w:before="240" w:line="276" w:lineRule="auto"/>
        <w:ind w:left="567"/>
        <w:rPr>
          <w:rFonts w:ascii="Times New Roman" w:hAnsi="Times New Roman" w:cs="Times New Roman"/>
          <w:sz w:val="24"/>
          <w:szCs w:val="24"/>
        </w:rPr>
      </w:pPr>
      <w:r w:rsidRPr="005771AF">
        <w:rPr>
          <w:rFonts w:ascii="Times New Roman" w:hAnsi="Times New Roman" w:cs="Times New Roman"/>
          <w:sz w:val="24"/>
          <w:szCs w:val="24"/>
        </w:rPr>
        <w:t>Да ли су корисници јавне политике задовољни постигнутим исходима?</w:t>
      </w:r>
    </w:p>
    <w:p w14:paraId="67ADA02B" w14:textId="77777777" w:rsidR="005B3773" w:rsidRPr="005771AF" w:rsidRDefault="005B3773" w:rsidP="005B3773">
      <w:pPr>
        <w:shd w:val="clear" w:color="auto" w:fill="C6D9F1" w:themeFill="text2" w:themeFillTint="33"/>
        <w:spacing w:before="240" w:line="276" w:lineRule="auto"/>
        <w:ind w:firstLine="720"/>
        <w:jc w:val="both"/>
        <w:rPr>
          <w:rFonts w:ascii="Times New Roman" w:hAnsi="Times New Roman" w:cs="Times New Roman"/>
          <w:sz w:val="24"/>
          <w:szCs w:val="24"/>
        </w:rPr>
      </w:pPr>
      <w:r w:rsidRPr="005771AF">
        <w:rPr>
          <w:rFonts w:ascii="Times New Roman" w:hAnsi="Times New Roman" w:cs="Times New Roman"/>
          <w:sz w:val="24"/>
          <w:szCs w:val="24"/>
        </w:rPr>
        <w:t>ОДРЖИВОСТ</w:t>
      </w:r>
    </w:p>
    <w:p w14:paraId="0AE68996" w14:textId="77777777" w:rsidR="005B3773" w:rsidRPr="005771AF" w:rsidRDefault="005B3773" w:rsidP="005B3773">
      <w:pPr>
        <w:pStyle w:val="ListParagraph"/>
        <w:numPr>
          <w:ilvl w:val="0"/>
          <w:numId w:val="13"/>
        </w:numPr>
        <w:shd w:val="clear" w:color="auto" w:fill="C6D9F1" w:themeFill="text2" w:themeFillTint="33"/>
        <w:spacing w:before="240" w:line="276" w:lineRule="auto"/>
        <w:ind w:left="567"/>
        <w:jc w:val="both"/>
        <w:rPr>
          <w:rFonts w:ascii="Times New Roman" w:hAnsi="Times New Roman" w:cs="Times New Roman"/>
          <w:sz w:val="24"/>
          <w:szCs w:val="24"/>
        </w:rPr>
      </w:pPr>
      <w:r w:rsidRPr="005771AF">
        <w:rPr>
          <w:rFonts w:ascii="Times New Roman" w:hAnsi="Times New Roman" w:cs="Times New Roman"/>
          <w:sz w:val="24"/>
          <w:szCs w:val="24"/>
        </w:rPr>
        <w:t xml:space="preserve">Да ли су финансијски и економски механизми успостављени </w:t>
      </w:r>
      <w:r w:rsidR="00BF5CAD" w:rsidRPr="005771AF">
        <w:rPr>
          <w:rFonts w:ascii="Times New Roman" w:hAnsi="Times New Roman" w:cs="Times New Roman"/>
          <w:sz w:val="24"/>
          <w:szCs w:val="24"/>
        </w:rPr>
        <w:t xml:space="preserve">у циљу </w:t>
      </w:r>
      <w:r w:rsidR="00BD3B1B" w:rsidRPr="005771AF">
        <w:rPr>
          <w:rFonts w:ascii="Times New Roman" w:hAnsi="Times New Roman" w:cs="Times New Roman"/>
          <w:sz w:val="24"/>
          <w:szCs w:val="24"/>
        </w:rPr>
        <w:t>дуго</w:t>
      </w:r>
      <w:r w:rsidR="00BF5CAD" w:rsidRPr="005771AF">
        <w:rPr>
          <w:rFonts w:ascii="Times New Roman" w:hAnsi="Times New Roman" w:cs="Times New Roman"/>
          <w:sz w:val="24"/>
          <w:szCs w:val="24"/>
        </w:rPr>
        <w:t>трајних</w:t>
      </w:r>
      <w:r w:rsidR="00474AC2" w:rsidRPr="005771AF">
        <w:rPr>
          <w:rFonts w:ascii="Times New Roman" w:hAnsi="Times New Roman" w:cs="Times New Roman"/>
          <w:sz w:val="24"/>
          <w:szCs w:val="24"/>
          <w:lang w:val="sr-Cyrl-RS"/>
        </w:rPr>
        <w:t xml:space="preserve"> и одрживих</w:t>
      </w:r>
      <w:r w:rsidR="00BF5CAD" w:rsidRPr="005771AF">
        <w:rPr>
          <w:rFonts w:ascii="Times New Roman" w:hAnsi="Times New Roman" w:cs="Times New Roman"/>
          <w:sz w:val="24"/>
          <w:szCs w:val="24"/>
        </w:rPr>
        <w:t xml:space="preserve"> користи од </w:t>
      </w:r>
      <w:r w:rsidR="00BD3B1B" w:rsidRPr="005771AF">
        <w:rPr>
          <w:rFonts w:ascii="Times New Roman" w:hAnsi="Times New Roman" w:cs="Times New Roman"/>
          <w:sz w:val="24"/>
          <w:szCs w:val="24"/>
        </w:rPr>
        <w:t xml:space="preserve">конкретне </w:t>
      </w:r>
      <w:r w:rsidR="00BF5CAD" w:rsidRPr="005771AF">
        <w:rPr>
          <w:rFonts w:ascii="Times New Roman" w:hAnsi="Times New Roman" w:cs="Times New Roman"/>
          <w:sz w:val="24"/>
          <w:szCs w:val="24"/>
        </w:rPr>
        <w:t>јавн</w:t>
      </w:r>
      <w:r w:rsidR="00BD3B1B" w:rsidRPr="005771AF">
        <w:rPr>
          <w:rFonts w:ascii="Times New Roman" w:hAnsi="Times New Roman" w:cs="Times New Roman"/>
          <w:sz w:val="24"/>
          <w:szCs w:val="24"/>
        </w:rPr>
        <w:t>е политике</w:t>
      </w:r>
      <w:r w:rsidRPr="005771AF">
        <w:rPr>
          <w:rFonts w:ascii="Times New Roman" w:hAnsi="Times New Roman" w:cs="Times New Roman"/>
          <w:sz w:val="24"/>
          <w:szCs w:val="24"/>
        </w:rPr>
        <w:t>?</w:t>
      </w:r>
    </w:p>
    <w:p w14:paraId="4938EB8D" w14:textId="77777777" w:rsidR="005B3773" w:rsidRPr="005771AF" w:rsidRDefault="005B3773" w:rsidP="005B3773">
      <w:pPr>
        <w:pStyle w:val="ListParagraph"/>
        <w:numPr>
          <w:ilvl w:val="0"/>
          <w:numId w:val="13"/>
        </w:numPr>
        <w:shd w:val="clear" w:color="auto" w:fill="C6D9F1" w:themeFill="text2" w:themeFillTint="33"/>
        <w:spacing w:before="240" w:line="276" w:lineRule="auto"/>
        <w:ind w:left="567"/>
        <w:jc w:val="both"/>
        <w:rPr>
          <w:rFonts w:ascii="Times New Roman" w:hAnsi="Times New Roman" w:cs="Times New Roman"/>
          <w:sz w:val="24"/>
          <w:szCs w:val="24"/>
        </w:rPr>
      </w:pPr>
      <w:r w:rsidRPr="005771AF">
        <w:rPr>
          <w:rFonts w:ascii="Times New Roman" w:hAnsi="Times New Roman" w:cs="Times New Roman"/>
          <w:sz w:val="24"/>
          <w:szCs w:val="24"/>
        </w:rPr>
        <w:t xml:space="preserve">Да ли </w:t>
      </w:r>
      <w:r w:rsidR="00BD3B1B" w:rsidRPr="005771AF">
        <w:rPr>
          <w:rFonts w:ascii="Times New Roman" w:hAnsi="Times New Roman" w:cs="Times New Roman"/>
          <w:sz w:val="24"/>
          <w:szCs w:val="24"/>
        </w:rPr>
        <w:t>се у оквиру важећег</w:t>
      </w:r>
      <w:r w:rsidRPr="005771AF">
        <w:rPr>
          <w:rFonts w:ascii="Times New Roman" w:hAnsi="Times New Roman" w:cs="Times New Roman"/>
          <w:sz w:val="24"/>
          <w:szCs w:val="24"/>
        </w:rPr>
        <w:t xml:space="preserve"> регулаторн</w:t>
      </w:r>
      <w:r w:rsidR="00BD3B1B" w:rsidRPr="005771AF">
        <w:rPr>
          <w:rFonts w:ascii="Times New Roman" w:hAnsi="Times New Roman" w:cs="Times New Roman"/>
          <w:sz w:val="24"/>
          <w:szCs w:val="24"/>
        </w:rPr>
        <w:t>ог</w:t>
      </w:r>
      <w:r w:rsidRPr="005771AF">
        <w:rPr>
          <w:rFonts w:ascii="Times New Roman" w:hAnsi="Times New Roman" w:cs="Times New Roman"/>
          <w:sz w:val="24"/>
          <w:szCs w:val="24"/>
        </w:rPr>
        <w:t xml:space="preserve"> оквир</w:t>
      </w:r>
      <w:r w:rsidR="00BD3B1B" w:rsidRPr="005771AF">
        <w:rPr>
          <w:rFonts w:ascii="Times New Roman" w:hAnsi="Times New Roman" w:cs="Times New Roman"/>
          <w:sz w:val="24"/>
          <w:szCs w:val="24"/>
        </w:rPr>
        <w:t>а</w:t>
      </w:r>
      <w:r w:rsidRPr="005771AF">
        <w:rPr>
          <w:rFonts w:ascii="Times New Roman" w:hAnsi="Times New Roman" w:cs="Times New Roman"/>
          <w:sz w:val="24"/>
          <w:szCs w:val="24"/>
        </w:rPr>
        <w:t xml:space="preserve"> </w:t>
      </w:r>
      <w:r w:rsidR="00BD3B1B" w:rsidRPr="005771AF">
        <w:rPr>
          <w:rFonts w:ascii="Times New Roman" w:hAnsi="Times New Roman" w:cs="Times New Roman"/>
          <w:sz w:val="24"/>
          <w:szCs w:val="24"/>
        </w:rPr>
        <w:t>може</w:t>
      </w:r>
      <w:r w:rsidRPr="005771AF">
        <w:rPr>
          <w:rFonts w:ascii="Times New Roman" w:hAnsi="Times New Roman" w:cs="Times New Roman"/>
          <w:sz w:val="24"/>
          <w:szCs w:val="24"/>
        </w:rPr>
        <w:t xml:space="preserve"> омогућити трајн</w:t>
      </w:r>
      <w:r w:rsidR="00BD3B1B" w:rsidRPr="005771AF">
        <w:rPr>
          <w:rFonts w:ascii="Times New Roman" w:hAnsi="Times New Roman" w:cs="Times New Roman"/>
          <w:sz w:val="24"/>
          <w:szCs w:val="24"/>
        </w:rPr>
        <w:t>ије</w:t>
      </w:r>
      <w:r w:rsidRPr="005771AF">
        <w:rPr>
          <w:rFonts w:ascii="Times New Roman" w:hAnsi="Times New Roman" w:cs="Times New Roman"/>
          <w:sz w:val="24"/>
          <w:szCs w:val="24"/>
        </w:rPr>
        <w:t xml:space="preserve"> креирање користи</w:t>
      </w:r>
      <w:r w:rsidR="00BD3B1B" w:rsidRPr="005771AF">
        <w:rPr>
          <w:rFonts w:ascii="Times New Roman" w:hAnsi="Times New Roman" w:cs="Times New Roman"/>
          <w:sz w:val="24"/>
          <w:szCs w:val="24"/>
        </w:rPr>
        <w:t xml:space="preserve"> од конкретне јавне политике</w:t>
      </w:r>
      <w:r w:rsidRPr="005771AF">
        <w:rPr>
          <w:rFonts w:ascii="Times New Roman" w:hAnsi="Times New Roman" w:cs="Times New Roman"/>
          <w:sz w:val="24"/>
          <w:szCs w:val="24"/>
        </w:rPr>
        <w:t>?</w:t>
      </w:r>
    </w:p>
    <w:p w14:paraId="27B15292" w14:textId="77777777" w:rsidR="005B3773" w:rsidRPr="005771AF" w:rsidRDefault="005B3773" w:rsidP="005B3773">
      <w:pPr>
        <w:pStyle w:val="ListParagraph"/>
        <w:numPr>
          <w:ilvl w:val="0"/>
          <w:numId w:val="13"/>
        </w:numPr>
        <w:shd w:val="clear" w:color="auto" w:fill="C6D9F1" w:themeFill="text2" w:themeFillTint="33"/>
        <w:spacing w:before="240" w:line="276" w:lineRule="auto"/>
        <w:ind w:left="567"/>
        <w:jc w:val="both"/>
        <w:rPr>
          <w:rFonts w:ascii="Times New Roman" w:hAnsi="Times New Roman" w:cs="Times New Roman"/>
          <w:sz w:val="24"/>
          <w:szCs w:val="24"/>
        </w:rPr>
      </w:pPr>
      <w:r w:rsidRPr="005771AF">
        <w:rPr>
          <w:rFonts w:ascii="Times New Roman" w:hAnsi="Times New Roman" w:cs="Times New Roman"/>
          <w:sz w:val="24"/>
          <w:szCs w:val="24"/>
        </w:rPr>
        <w:t xml:space="preserve">Да ли постоје одговарајући институционални капацитети за трајно одржавање </w:t>
      </w:r>
      <w:r w:rsidR="00DC192D" w:rsidRPr="005771AF">
        <w:rPr>
          <w:rFonts w:ascii="Times New Roman" w:hAnsi="Times New Roman" w:cs="Times New Roman"/>
          <w:sz w:val="24"/>
          <w:szCs w:val="24"/>
        </w:rPr>
        <w:t xml:space="preserve">позитивних </w:t>
      </w:r>
      <w:r w:rsidRPr="005771AF">
        <w:rPr>
          <w:rFonts w:ascii="Times New Roman" w:hAnsi="Times New Roman" w:cs="Times New Roman"/>
          <w:sz w:val="24"/>
          <w:szCs w:val="24"/>
        </w:rPr>
        <w:t>ефеката</w:t>
      </w:r>
      <w:r w:rsidR="00DC192D" w:rsidRPr="005771AF">
        <w:rPr>
          <w:rFonts w:ascii="Times New Roman" w:hAnsi="Times New Roman" w:cs="Times New Roman"/>
          <w:sz w:val="24"/>
          <w:szCs w:val="24"/>
        </w:rPr>
        <w:t xml:space="preserve"> конкретне јавне политике</w:t>
      </w:r>
      <w:r w:rsidRPr="005771AF">
        <w:rPr>
          <w:rFonts w:ascii="Times New Roman" w:hAnsi="Times New Roman" w:cs="Times New Roman"/>
          <w:sz w:val="24"/>
          <w:szCs w:val="24"/>
        </w:rPr>
        <w:t>?</w:t>
      </w:r>
    </w:p>
    <w:p w14:paraId="58B9766A" w14:textId="77777777" w:rsidR="002D0ABB" w:rsidRPr="005771AF" w:rsidRDefault="002D0ABB">
      <w:pPr>
        <w:rPr>
          <w:rFonts w:ascii="Times New Roman" w:hAnsi="Times New Roman" w:cs="Times New Roman"/>
          <w:sz w:val="24"/>
          <w:szCs w:val="24"/>
        </w:rPr>
      </w:pPr>
      <w:bookmarkStart w:id="5" w:name="_GoBack"/>
      <w:bookmarkEnd w:id="5"/>
    </w:p>
    <w:sectPr w:rsidR="002D0ABB" w:rsidRPr="005771AF" w:rsidSect="00832CCE">
      <w:headerReference w:type="even" r:id="rId8"/>
      <w:headerReference w:type="default" r:id="rId9"/>
      <w:footerReference w:type="default" r:id="rId10"/>
      <w:pgSz w:w="12240" w:h="15840" w:code="1"/>
      <w:pgMar w:top="990" w:right="1418" w:bottom="1418" w:left="1418"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F12C30D" w14:textId="77777777" w:rsidR="00795D13" w:rsidRDefault="00795D13" w:rsidP="00001FF2">
      <w:pPr>
        <w:spacing w:after="0" w:line="240" w:lineRule="auto"/>
      </w:pPr>
      <w:r>
        <w:separator/>
      </w:r>
    </w:p>
  </w:endnote>
  <w:endnote w:type="continuationSeparator" w:id="0">
    <w:p w14:paraId="6BBF3C8A" w14:textId="77777777" w:rsidR="00795D13" w:rsidRDefault="00795D13" w:rsidP="00001FF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Roboto Light">
    <w:altName w:val="Arial"/>
    <w:panose1 w:val="00000000000000000000"/>
    <w:charset w:val="00"/>
    <w:family w:val="swiss"/>
    <w:notTrueType/>
    <w:pitch w:val="default"/>
    <w:sig w:usb0="00000001" w:usb1="00000000" w:usb2="00000000" w:usb3="00000000" w:csb0="00000005"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D3F2AC" w14:textId="7460CA93" w:rsidR="00592CAA" w:rsidRDefault="00592CAA">
    <w:pPr>
      <w:pStyle w:val="Footer"/>
      <w:jc w:val="right"/>
    </w:pPr>
  </w:p>
  <w:p w14:paraId="231175EE" w14:textId="77777777" w:rsidR="00592CAA" w:rsidRDefault="00592CA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9504C97" w14:textId="77777777" w:rsidR="00795D13" w:rsidRDefault="00795D13" w:rsidP="00001FF2">
      <w:pPr>
        <w:spacing w:after="0" w:line="240" w:lineRule="auto"/>
      </w:pPr>
      <w:r>
        <w:separator/>
      </w:r>
    </w:p>
  </w:footnote>
  <w:footnote w:type="continuationSeparator" w:id="0">
    <w:p w14:paraId="5887CE3D" w14:textId="77777777" w:rsidR="00795D13" w:rsidRDefault="00795D13" w:rsidP="00001FF2">
      <w:pPr>
        <w:spacing w:after="0" w:line="240" w:lineRule="auto"/>
      </w:pPr>
      <w:r>
        <w:continuationSeparator/>
      </w:r>
    </w:p>
  </w:footnote>
  <w:footnote w:id="1">
    <w:p w14:paraId="07D74FA3" w14:textId="41EFA4FC" w:rsidR="0088649D" w:rsidRPr="0069104A" w:rsidRDefault="0088649D" w:rsidP="0069104A">
      <w:pPr>
        <w:jc w:val="both"/>
        <w:rPr>
          <w:color w:val="000000" w:themeColor="text1"/>
          <w:sz w:val="20"/>
          <w:szCs w:val="20"/>
        </w:rPr>
      </w:pPr>
      <w:r w:rsidRPr="00456FD6">
        <w:rPr>
          <w:rStyle w:val="FootnoteReference"/>
          <w:color w:val="000000" w:themeColor="text1"/>
          <w:sz w:val="20"/>
          <w:szCs w:val="20"/>
        </w:rPr>
        <w:footnoteRef/>
      </w:r>
      <w:r w:rsidRPr="00456FD6">
        <w:rPr>
          <w:color w:val="000000" w:themeColor="text1"/>
          <w:sz w:val="20"/>
          <w:szCs w:val="20"/>
        </w:rPr>
        <w:t xml:space="preserve"> Општи циљ </w:t>
      </w:r>
      <w:r w:rsidRPr="00456FD6">
        <w:rPr>
          <w:color w:val="000000" w:themeColor="text1"/>
          <w:sz w:val="20"/>
          <w:szCs w:val="20"/>
          <w:lang w:val="sr-Cyrl-RS"/>
        </w:rPr>
        <w:t>Ст</w:t>
      </w:r>
      <w:r w:rsidRPr="00456FD6">
        <w:rPr>
          <w:color w:val="000000" w:themeColor="text1"/>
          <w:sz w:val="20"/>
          <w:szCs w:val="20"/>
        </w:rPr>
        <w:t>ратегиј</w:t>
      </w:r>
      <w:r w:rsidRPr="00456FD6">
        <w:rPr>
          <w:color w:val="000000" w:themeColor="text1"/>
          <w:sz w:val="20"/>
          <w:szCs w:val="20"/>
          <w:lang w:val="sr-Cyrl-RS"/>
        </w:rPr>
        <w:t xml:space="preserve">е </w:t>
      </w:r>
      <w:r w:rsidRPr="00456FD6">
        <w:rPr>
          <w:color w:val="000000" w:themeColor="text1"/>
          <w:sz w:val="20"/>
          <w:szCs w:val="20"/>
        </w:rPr>
        <w:t>је даље побољшање рада јавне управе и квалитета креирања јавних политика у складу са европским Принципима јавне управе и обезбеђивање високог квалитета услуга грађанима и привредним субјектима, као и професионалне јавне управе која ће значајно допринети економској стабилности и повећању животног стандарда.</w:t>
      </w:r>
    </w:p>
  </w:footnote>
  <w:footnote w:id="2">
    <w:p w14:paraId="6A16DC3B" w14:textId="77777777" w:rsidR="001B6AF3" w:rsidRDefault="001B6AF3" w:rsidP="00581552">
      <w:pPr>
        <w:pStyle w:val="FootnoteText"/>
        <w:jc w:val="both"/>
      </w:pPr>
      <w:r w:rsidRPr="00456FD6">
        <w:rPr>
          <w:rStyle w:val="FootnoteReference"/>
          <w:color w:val="000000" w:themeColor="text1"/>
        </w:rPr>
        <w:footnoteRef/>
      </w:r>
      <w:r w:rsidRPr="00456FD6">
        <w:rPr>
          <w:color w:val="000000" w:themeColor="text1"/>
        </w:rPr>
        <w:t xml:space="preserve"> Примену у пракси прати Министарство државне управе и локалне самоуправе и додељује бодове 0–4 према следећим критеријумима: 0 – није развијен оквир компетенција, 1 – успостављен оквир компетенција за државне службенике, 2 – успостављен оквир компетенција за државнике службенике и службенике у АП и ЈЛС, 3 – успостављен оквир компетенција за државне службенике и службенике у АП и ЈЛС и унапређен оквир компетенција за државне службенике/службенике на положају и 4 – Оквир компетенција се примењује у свим областима УЉР у државним органима, органима АП и ЈЛС.</w:t>
      </w:r>
    </w:p>
  </w:footnote>
  <w:footnote w:id="3">
    <w:p w14:paraId="7D749761" w14:textId="77777777" w:rsidR="00B06D2C" w:rsidRPr="00BC0770" w:rsidRDefault="00B06D2C" w:rsidP="00581552">
      <w:pPr>
        <w:jc w:val="both"/>
        <w:rPr>
          <w:color w:val="000000" w:themeColor="text1"/>
          <w:sz w:val="20"/>
          <w:szCs w:val="20"/>
          <w:lang w:val="sr-Cyrl-RS"/>
        </w:rPr>
      </w:pPr>
      <w:r w:rsidRPr="00BC0770">
        <w:rPr>
          <w:rStyle w:val="FootnoteReference"/>
          <w:color w:val="000000" w:themeColor="text1"/>
        </w:rPr>
        <w:footnoteRef/>
      </w:r>
      <w:r w:rsidRPr="00BC0770">
        <w:rPr>
          <w:color w:val="000000" w:themeColor="text1"/>
        </w:rPr>
        <w:t xml:space="preserve"> </w:t>
      </w:r>
      <w:r w:rsidRPr="00BC0770">
        <w:rPr>
          <w:rFonts w:ascii="Times New Roman" w:hAnsi="Times New Roman" w:cs="Times New Roman"/>
          <w:color w:val="000000" w:themeColor="text1"/>
          <w:sz w:val="20"/>
          <w:szCs w:val="20"/>
          <w:lang w:val="sr-Cyrl-RS"/>
        </w:rPr>
        <w:t>А</w:t>
      </w:r>
      <w:r w:rsidRPr="00BC0770">
        <w:rPr>
          <w:rFonts w:ascii="Times New Roman" w:hAnsi="Times New Roman" w:cs="Times New Roman"/>
          <w:color w:val="000000" w:themeColor="text1"/>
          <w:sz w:val="20"/>
          <w:szCs w:val="20"/>
        </w:rPr>
        <w:t>ктивност 9. Измена норм</w:t>
      </w:r>
      <w:r w:rsidRPr="00BC0770">
        <w:rPr>
          <w:rFonts w:ascii="Times New Roman" w:hAnsi="Times New Roman" w:cs="Times New Roman"/>
          <w:color w:val="000000" w:themeColor="text1"/>
          <w:sz w:val="20"/>
          <w:szCs w:val="20"/>
          <w:lang w:val="sr-Cyrl-RS"/>
        </w:rPr>
        <w:t>а</w:t>
      </w:r>
      <w:r w:rsidRPr="00BC0770">
        <w:rPr>
          <w:rFonts w:ascii="Times New Roman" w:hAnsi="Times New Roman" w:cs="Times New Roman"/>
          <w:color w:val="000000" w:themeColor="text1"/>
          <w:sz w:val="20"/>
          <w:szCs w:val="20"/>
        </w:rPr>
        <w:t>тивног оквира за запослене у органима АП и ЈЛС у циљу интегрисања оквира компетенција</w:t>
      </w:r>
      <w:r w:rsidRPr="00BC0770">
        <w:rPr>
          <w:rFonts w:ascii="Times New Roman" w:hAnsi="Times New Roman" w:cs="Times New Roman"/>
          <w:color w:val="000000" w:themeColor="text1"/>
          <w:sz w:val="20"/>
          <w:szCs w:val="20"/>
          <w:lang w:val="sr-Cyrl-RS"/>
        </w:rPr>
        <w:t xml:space="preserve">, </w:t>
      </w:r>
      <w:r w:rsidRPr="00BC0770">
        <w:rPr>
          <w:rFonts w:ascii="Times New Roman" w:hAnsi="Times New Roman" w:cs="Times New Roman"/>
          <w:color w:val="000000" w:themeColor="text1"/>
          <w:sz w:val="20"/>
          <w:szCs w:val="20"/>
        </w:rPr>
        <w:t>мера 2.2. Унапређење процеса селекције и увођење новозапослених у посао и активност</w:t>
      </w:r>
      <w:r w:rsidRPr="00BC0770">
        <w:rPr>
          <w:rFonts w:ascii="Times New Roman" w:hAnsi="Times New Roman" w:cs="Times New Roman"/>
          <w:color w:val="000000" w:themeColor="text1"/>
          <w:sz w:val="20"/>
          <w:szCs w:val="20"/>
          <w:lang w:val="sr-Cyrl-RS"/>
        </w:rPr>
        <w:t>,</w:t>
      </w:r>
      <w:r w:rsidRPr="00BC0770">
        <w:rPr>
          <w:rFonts w:ascii="Times New Roman" w:hAnsi="Times New Roman" w:cs="Times New Roman"/>
          <w:color w:val="000000" w:themeColor="text1"/>
          <w:sz w:val="20"/>
          <w:szCs w:val="20"/>
        </w:rPr>
        <w:t xml:space="preserve"> посеб</w:t>
      </w:r>
      <w:r w:rsidRPr="00BC0770">
        <w:rPr>
          <w:rFonts w:ascii="Times New Roman" w:hAnsi="Times New Roman" w:cs="Times New Roman"/>
          <w:color w:val="000000" w:themeColor="text1"/>
          <w:sz w:val="20"/>
          <w:szCs w:val="20"/>
          <w:lang w:val="sr-Cyrl-RS"/>
        </w:rPr>
        <w:t>а</w:t>
      </w:r>
      <w:r w:rsidRPr="00BC0770">
        <w:rPr>
          <w:rFonts w:ascii="Times New Roman" w:hAnsi="Times New Roman" w:cs="Times New Roman"/>
          <w:color w:val="000000" w:themeColor="text1"/>
          <w:sz w:val="20"/>
          <w:szCs w:val="20"/>
        </w:rPr>
        <w:t>н циљ 2. Унапређен процес регрутације у јавној управи.</w:t>
      </w:r>
    </w:p>
    <w:p w14:paraId="7CE05D2B" w14:textId="77777777" w:rsidR="00B06D2C" w:rsidRPr="00581552" w:rsidRDefault="00B06D2C">
      <w:pPr>
        <w:pStyle w:val="FootnoteText"/>
        <w:rPr>
          <w:lang w:val="sr-Cyrl-RS"/>
        </w:rPr>
      </w:pPr>
    </w:p>
  </w:footnote>
  <w:footnote w:id="4">
    <w:p w14:paraId="4663416B" w14:textId="77777777" w:rsidR="00542EE0" w:rsidRPr="00621E3A" w:rsidRDefault="00542EE0" w:rsidP="00542EE0">
      <w:pPr>
        <w:pStyle w:val="FootnoteText"/>
        <w:jc w:val="both"/>
        <w:rPr>
          <w:ins w:id="0" w:author="Marija Pilipović" w:date="2021-09-29T13:00:00Z"/>
          <w:lang w:val="sr-Cyrl-CS"/>
        </w:rPr>
      </w:pPr>
      <w:r>
        <w:rPr>
          <w:rStyle w:val="FootnoteReference"/>
        </w:rPr>
        <w:footnoteRef/>
      </w:r>
      <w:r>
        <w:t xml:space="preserve"> </w:t>
      </w:r>
      <w:r>
        <w:rPr>
          <w:lang w:val="sr-Cyrl-CS"/>
        </w:rPr>
        <w:t xml:space="preserve">Видети: </w:t>
      </w:r>
      <w:r>
        <w:rPr>
          <w:lang w:val="sr-Latn-CS"/>
        </w:rPr>
        <w:t xml:space="preserve">Sigma Baselines, </w:t>
      </w:r>
      <w:r w:rsidRPr="00AD7612">
        <w:rPr>
          <w:i/>
          <w:lang w:val="sr-Latn-CS"/>
        </w:rPr>
        <w:t xml:space="preserve">Control and Management System Baselines for European Union Membership, </w:t>
      </w:r>
      <w:r>
        <w:rPr>
          <w:lang w:val="sr-Latn-CS"/>
        </w:rPr>
        <w:t>OECD,  October 1999</w:t>
      </w:r>
      <w:r>
        <w:rPr>
          <w:lang w:val="sr-Cyrl-CS"/>
        </w:rPr>
        <w:t xml:space="preserve">. </w:t>
      </w:r>
    </w:p>
  </w:footnote>
  <w:footnote w:id="5">
    <w:p w14:paraId="46CFC9CA" w14:textId="77777777" w:rsidR="00ED2EAA" w:rsidRPr="00BA7E55" w:rsidRDefault="00ED2EAA" w:rsidP="00BA7E55">
      <w:pPr>
        <w:pStyle w:val="FootnoteText"/>
        <w:jc w:val="both"/>
        <w:rPr>
          <w:color w:val="000000" w:themeColor="text1"/>
          <w:lang w:val="sr-Cyrl-RS"/>
        </w:rPr>
      </w:pPr>
      <w:r w:rsidRPr="00BA7E55">
        <w:rPr>
          <w:rStyle w:val="FootnoteReference"/>
          <w:color w:val="000000" w:themeColor="text1"/>
        </w:rPr>
        <w:footnoteRef/>
      </w:r>
      <w:r w:rsidRPr="00BA7E55">
        <w:rPr>
          <w:color w:val="000000" w:themeColor="text1"/>
        </w:rPr>
        <w:t xml:space="preserve"> Показатељ Делотворност власти се заснива на перцепцији различитих извора у погледу квалитета јавних услуга и јавне управе, као и степена независности од политичких притисака, квалитет планирања и спровођења политика и веродостојности владе у посвећености тим политикама.</w:t>
      </w:r>
      <w:r w:rsidR="00DB77B1" w:rsidRPr="00BA7E55">
        <w:rPr>
          <w:color w:val="000000" w:themeColor="text1"/>
          <w:lang w:val="sr-Cyrl-RS"/>
        </w:rPr>
        <w:t xml:space="preserve"> Подаци се прикупљају на међународном нивоу и објављују на сајту Светске банке, а МДУЛС – јединица надлежна за спровођење РЈУ, преузима податке.</w:t>
      </w:r>
    </w:p>
  </w:footnote>
  <w:footnote w:id="6">
    <w:p w14:paraId="2C7D3575" w14:textId="77777777" w:rsidR="007174BD" w:rsidRPr="0069104A" w:rsidRDefault="007174BD" w:rsidP="00BA7E55">
      <w:pPr>
        <w:spacing w:after="0" w:line="240" w:lineRule="auto"/>
        <w:jc w:val="both"/>
        <w:rPr>
          <w:rFonts w:ascii="Times New Roman" w:hAnsi="Times New Roman" w:cs="Times New Roman"/>
          <w:color w:val="000000" w:themeColor="text1"/>
          <w:sz w:val="20"/>
          <w:szCs w:val="20"/>
          <w:lang w:val="sr-Cyrl-RS"/>
        </w:rPr>
      </w:pPr>
      <w:r w:rsidRPr="00BA7E55">
        <w:rPr>
          <w:rStyle w:val="FootnoteReference"/>
          <w:color w:val="000000" w:themeColor="text1"/>
        </w:rPr>
        <w:footnoteRef/>
      </w:r>
      <w:r w:rsidRPr="00BA7E55">
        <w:rPr>
          <w:color w:val="000000" w:themeColor="text1"/>
        </w:rPr>
        <w:t xml:space="preserve"> </w:t>
      </w:r>
      <w:r w:rsidRPr="00BA7E55">
        <w:rPr>
          <w:rFonts w:ascii="Times New Roman" w:hAnsi="Times New Roman" w:cs="Times New Roman"/>
          <w:color w:val="000000" w:themeColor="text1"/>
          <w:sz w:val="20"/>
          <w:szCs w:val="20"/>
        </w:rPr>
        <w:t xml:space="preserve">Показатељ се конструише на основу истраживања „Балкански барометар” о ставовима јавног мњења према пруженим услугама јавне управе (на узорку од преко 6.000 грађана и 1.200 привредних субјеката) које спроводи Регионални савет за сарадњу у шест привреда Западног Балкана. Задовољство се мери на основу </w:t>
      </w:r>
      <w:r w:rsidRPr="000740AD">
        <w:rPr>
          <w:rFonts w:ascii="Times New Roman" w:hAnsi="Times New Roman" w:cs="Times New Roman"/>
          <w:color w:val="000000" w:themeColor="text1"/>
          <w:sz w:val="20"/>
          <w:szCs w:val="20"/>
        </w:rPr>
        <w:t xml:space="preserve">одговора на шест преузетих питања о задовољству услугама јавне управе (четири се постављају грађанима, два привреди) и трансформисањем одабраних одговора („Добро”, „Врло добро” и „Одлично” које дају грађани на постављена питања и „Задовољан” и „Веома задовољан” које дају привредни субјекти) који су изворно исказани у процентима оних који су их дали у односу на укупан број анкетираних у скалу која има распон 0–1,5. Свако питање носи једнаку вредност у калкулацији крајњег показатеља, али се фокус помера на грађане </w:t>
      </w:r>
      <w:r w:rsidRPr="0069104A">
        <w:rPr>
          <w:rFonts w:ascii="Times New Roman" w:hAnsi="Times New Roman" w:cs="Times New Roman"/>
          <w:color w:val="000000" w:themeColor="text1"/>
          <w:sz w:val="20"/>
          <w:szCs w:val="20"/>
        </w:rPr>
        <w:t xml:space="preserve">тиме што се у обрачун укључује два пута више питања која се на њих односе него на привреду. Тако у збиру за свих шест показатеља коначна вредност се налази у распону 0–9. </w:t>
      </w:r>
      <w:r w:rsidRPr="0069104A">
        <w:rPr>
          <w:rFonts w:ascii="Times New Roman" w:hAnsi="Times New Roman" w:cs="Times New Roman"/>
          <w:color w:val="000000" w:themeColor="text1"/>
          <w:sz w:val="20"/>
          <w:szCs w:val="20"/>
          <w:lang w:val="sr-Cyrl-RS"/>
        </w:rPr>
        <w:t>Питања су:</w:t>
      </w:r>
    </w:p>
    <w:p w14:paraId="5A7892A2" w14:textId="77777777" w:rsidR="007174BD" w:rsidRPr="0069104A" w:rsidRDefault="007174BD" w:rsidP="000740AD">
      <w:pPr>
        <w:spacing w:after="0" w:line="240" w:lineRule="auto"/>
        <w:jc w:val="both"/>
        <w:rPr>
          <w:rFonts w:ascii="Times New Roman" w:hAnsi="Times New Roman" w:cs="Times New Roman"/>
          <w:color w:val="000000" w:themeColor="text1"/>
          <w:sz w:val="20"/>
          <w:szCs w:val="20"/>
        </w:rPr>
      </w:pPr>
      <w:r w:rsidRPr="0069104A">
        <w:rPr>
          <w:rFonts w:ascii="Times New Roman" w:hAnsi="Times New Roman" w:cs="Times New Roman"/>
          <w:color w:val="000000" w:themeColor="text1"/>
          <w:sz w:val="20"/>
          <w:szCs w:val="20"/>
        </w:rPr>
        <w:t>1. Можете ли ми рећи колико сте задовољни у вашем месту становања – јавним услугама за предузећа? Скалирање 1,5 поен = 65–100% пожељних одговора; 1 поен = 50–64,99%; 0,5 поена = 35–49,99% 0 поена = 0–34,99%.</w:t>
      </w:r>
    </w:p>
    <w:p w14:paraId="5E9E357B" w14:textId="77777777" w:rsidR="007174BD" w:rsidRPr="0069104A" w:rsidRDefault="007174BD" w:rsidP="000740AD">
      <w:pPr>
        <w:spacing w:after="0" w:line="240" w:lineRule="auto"/>
        <w:jc w:val="both"/>
        <w:rPr>
          <w:rFonts w:ascii="Times New Roman" w:hAnsi="Times New Roman" w:cs="Times New Roman"/>
          <w:color w:val="000000" w:themeColor="text1"/>
          <w:sz w:val="20"/>
          <w:szCs w:val="20"/>
        </w:rPr>
      </w:pPr>
      <w:r w:rsidRPr="0069104A">
        <w:rPr>
          <w:rFonts w:ascii="Times New Roman" w:hAnsi="Times New Roman" w:cs="Times New Roman"/>
          <w:color w:val="000000" w:themeColor="text1"/>
          <w:sz w:val="20"/>
          <w:szCs w:val="20"/>
        </w:rPr>
        <w:t>2. Можете ли ми рећи како сте задовољни у вашем месту становања – дигиталним услугама које тренутно пружа јавна управа за предузећа? Скалирање 1,5 поен = 65–100%; 1 поен = 50–64,99%; 0, 5 поена = 35–49,99% 0 поена = 0–34,99%;</w:t>
      </w:r>
    </w:p>
    <w:p w14:paraId="76768759" w14:textId="77777777" w:rsidR="007174BD" w:rsidRPr="0069104A" w:rsidRDefault="007174BD" w:rsidP="000740AD">
      <w:pPr>
        <w:spacing w:after="0" w:line="240" w:lineRule="auto"/>
        <w:jc w:val="both"/>
        <w:rPr>
          <w:rFonts w:ascii="Times New Roman" w:hAnsi="Times New Roman" w:cs="Times New Roman"/>
          <w:color w:val="000000" w:themeColor="text1"/>
          <w:sz w:val="20"/>
          <w:szCs w:val="20"/>
        </w:rPr>
      </w:pPr>
      <w:r w:rsidRPr="0069104A">
        <w:rPr>
          <w:rFonts w:ascii="Times New Roman" w:hAnsi="Times New Roman" w:cs="Times New Roman"/>
          <w:color w:val="000000" w:themeColor="text1"/>
          <w:sz w:val="20"/>
          <w:szCs w:val="20"/>
        </w:rPr>
        <w:t>3. Колико сте уопште задовољни јавним услугама? Скалирање: 1,5 поен = 60–100%, 1 поен = 45–59,99%, 0,5 поена = 30–44,99%, 0 поена = испод 29,99%;</w:t>
      </w:r>
    </w:p>
    <w:p w14:paraId="3C334F1A" w14:textId="77777777" w:rsidR="007174BD" w:rsidRPr="0069104A" w:rsidRDefault="007174BD" w:rsidP="000740AD">
      <w:pPr>
        <w:spacing w:after="0" w:line="240" w:lineRule="auto"/>
        <w:jc w:val="both"/>
        <w:rPr>
          <w:rFonts w:ascii="Times New Roman" w:hAnsi="Times New Roman" w:cs="Times New Roman"/>
          <w:color w:val="000000" w:themeColor="text1"/>
          <w:sz w:val="20"/>
          <w:szCs w:val="20"/>
        </w:rPr>
      </w:pPr>
      <w:r w:rsidRPr="0069104A">
        <w:rPr>
          <w:rFonts w:ascii="Times New Roman" w:hAnsi="Times New Roman" w:cs="Times New Roman"/>
          <w:color w:val="000000" w:themeColor="text1"/>
          <w:sz w:val="20"/>
          <w:szCs w:val="20"/>
        </w:rPr>
        <w:t xml:space="preserve">4. Колико сте задовољни административним услугама централне владе? Скалирање: 1,5 поен = 65–100%, 1 поен = 50–64,99%, 0,5 поена = 35–49,99%, 0 поена = испод 35%; </w:t>
      </w:r>
    </w:p>
    <w:p w14:paraId="176E7655" w14:textId="77777777" w:rsidR="007174BD" w:rsidRPr="0069104A" w:rsidRDefault="007174BD" w:rsidP="000740AD">
      <w:pPr>
        <w:spacing w:after="0" w:line="240" w:lineRule="auto"/>
        <w:jc w:val="both"/>
        <w:rPr>
          <w:rFonts w:ascii="Times New Roman" w:hAnsi="Times New Roman" w:cs="Times New Roman"/>
          <w:color w:val="000000" w:themeColor="text1"/>
          <w:sz w:val="20"/>
          <w:szCs w:val="20"/>
        </w:rPr>
      </w:pPr>
      <w:r w:rsidRPr="0069104A">
        <w:rPr>
          <w:rFonts w:ascii="Times New Roman" w:hAnsi="Times New Roman" w:cs="Times New Roman"/>
          <w:color w:val="000000" w:themeColor="text1"/>
          <w:sz w:val="20"/>
          <w:szCs w:val="20"/>
        </w:rPr>
        <w:t>5. Како бисте оценили – цену јавних услуга (нпр. издавање личних докумената, трошкови судства итд.)? Скалирање: 1,5 поена = 70–100%; 1 поен = 55–69,99% 0,5 поена = 40–54,99% 0 поена = испод 40%;</w:t>
      </w:r>
    </w:p>
    <w:p w14:paraId="3A3D8349" w14:textId="7A44DD29" w:rsidR="007174BD" w:rsidRPr="00DA2C0F" w:rsidRDefault="007174BD" w:rsidP="00DA2C0F">
      <w:pPr>
        <w:spacing w:after="0" w:line="240" w:lineRule="auto"/>
        <w:jc w:val="both"/>
        <w:rPr>
          <w:rFonts w:ascii="Times New Roman" w:hAnsi="Times New Roman" w:cs="Times New Roman"/>
          <w:color w:val="000000" w:themeColor="text1"/>
          <w:sz w:val="20"/>
          <w:szCs w:val="20"/>
        </w:rPr>
      </w:pPr>
      <w:r w:rsidRPr="0069104A">
        <w:rPr>
          <w:rFonts w:ascii="Times New Roman" w:hAnsi="Times New Roman" w:cs="Times New Roman"/>
          <w:color w:val="000000" w:themeColor="text1"/>
          <w:sz w:val="20"/>
          <w:szCs w:val="20"/>
        </w:rPr>
        <w:t>6. </w:t>
      </w:r>
      <w:r w:rsidRPr="0069104A">
        <w:rPr>
          <w:rFonts w:ascii="Times New Roman" w:hAnsi="Times New Roman" w:cs="Times New Roman"/>
          <w:bCs/>
          <w:color w:val="000000" w:themeColor="text1"/>
          <w:sz w:val="20"/>
          <w:szCs w:val="20"/>
        </w:rPr>
        <w:t>Како бисте оценили – време потребно за добијање јавних услуга (полиција, здравствени систем, судство, општина итд.)?</w:t>
      </w:r>
      <w:r w:rsidRPr="0069104A">
        <w:rPr>
          <w:rFonts w:ascii="Times New Roman" w:hAnsi="Times New Roman" w:cs="Times New Roman"/>
          <w:color w:val="000000" w:themeColor="text1"/>
          <w:sz w:val="20"/>
          <w:szCs w:val="20"/>
        </w:rPr>
        <w:t xml:space="preserve"> Скалирање: 1,5 поена = 70–100%; 1 поен = 55–69,99%, 0,5 поена = 40–54,99% 0 поена = испод 40%.</w:t>
      </w:r>
    </w:p>
  </w:footnote>
  <w:footnote w:id="7">
    <w:p w14:paraId="64E269F9" w14:textId="77777777" w:rsidR="00E36818" w:rsidRPr="00DA2C0F" w:rsidRDefault="00E36818" w:rsidP="000740AD">
      <w:pPr>
        <w:pStyle w:val="FootnoteText"/>
        <w:jc w:val="both"/>
        <w:rPr>
          <w:lang w:val="sr-Cyrl-RS"/>
        </w:rPr>
      </w:pPr>
      <w:r w:rsidRPr="00DA2C0F">
        <w:rPr>
          <w:rStyle w:val="FootnoteReference"/>
          <w:rFonts w:ascii="Times New Roman" w:hAnsi="Times New Roman" w:cs="Times New Roman"/>
        </w:rPr>
        <w:footnoteRef/>
      </w:r>
      <w:r w:rsidRPr="00DA2C0F">
        <w:rPr>
          <w:rFonts w:ascii="Times New Roman" w:hAnsi="Times New Roman" w:cs="Times New Roman"/>
        </w:rPr>
        <w:t xml:space="preserve"> Министарство државне управе и локалне самоуправе и додељује бодове 0–4 према следећим критеријумима:</w:t>
      </w:r>
      <w:r w:rsidRPr="00DA2C0F">
        <w:rPr>
          <w:rFonts w:ascii="Times New Roman" w:hAnsi="Times New Roman" w:cs="Times New Roman"/>
          <w:lang w:val="sr-Cyrl-RS"/>
        </w:rPr>
        <w:t xml:space="preserve"> </w:t>
      </w:r>
      <w:r w:rsidRPr="00DA2C0F">
        <w:rPr>
          <w:rFonts w:ascii="Times New Roman" w:hAnsi="Times New Roman" w:cs="Times New Roman"/>
        </w:rPr>
        <w:t>0 – није развијен оквир компетенција, 1 – успостављен оквир компетенција за државне службенике, 2 – успостављен оквир компетенција за државнике службенике и службенике у АП и ЈЛС, 3 – успостављен оквир компетенција за државне службенике и службенике у АП и ЈЛС и унапређен оквир компетенција за државне службенике/службенике на положају и 4 –Оквир компетенција се примењује у свим областима УЉР у државним органима, органима АП и ЈЛС.</w:t>
      </w:r>
    </w:p>
  </w:footnote>
  <w:footnote w:id="8">
    <w:p w14:paraId="5D086938" w14:textId="77777777" w:rsidR="00592CAA" w:rsidRPr="00DF00B2" w:rsidRDefault="00592CAA" w:rsidP="00564D6D">
      <w:pPr>
        <w:pStyle w:val="FootnoteText"/>
        <w:rPr>
          <w:rFonts w:ascii="Times New Roman" w:hAnsi="Times New Roman" w:cs="Times New Roman"/>
        </w:rPr>
      </w:pPr>
      <w:r w:rsidRPr="00DF00B2">
        <w:rPr>
          <w:rStyle w:val="FootnoteReference"/>
          <w:rFonts w:ascii="Times New Roman" w:hAnsi="Times New Roman" w:cs="Times New Roman"/>
        </w:rPr>
        <w:footnoteRef/>
      </w:r>
      <w:r w:rsidRPr="00DF00B2">
        <w:rPr>
          <w:rFonts w:ascii="Times New Roman" w:hAnsi="Times New Roman" w:cs="Times New Roman"/>
        </w:rPr>
        <w:t xml:space="preserve"> </w:t>
      </w:r>
      <w:r>
        <w:rPr>
          <w:rFonts w:ascii="Times New Roman" w:hAnsi="Times New Roman" w:cs="Times New Roman"/>
        </w:rPr>
        <w:t>п</w:t>
      </w:r>
      <w:r w:rsidRPr="00DF00B2">
        <w:rPr>
          <w:rFonts w:ascii="Times New Roman" w:hAnsi="Times New Roman" w:cs="Times New Roman"/>
        </w:rPr>
        <w:t xml:space="preserve">равда, </w:t>
      </w:r>
      <w:r>
        <w:rPr>
          <w:rFonts w:ascii="Times New Roman" w:hAnsi="Times New Roman" w:cs="Times New Roman"/>
        </w:rPr>
        <w:t>у</w:t>
      </w:r>
      <w:r w:rsidRPr="00DF00B2">
        <w:rPr>
          <w:rFonts w:ascii="Times New Roman" w:hAnsi="Times New Roman" w:cs="Times New Roman"/>
        </w:rPr>
        <w:t xml:space="preserve">нутрашњи послови, </w:t>
      </w:r>
      <w:r>
        <w:rPr>
          <w:rFonts w:ascii="Times New Roman" w:hAnsi="Times New Roman" w:cs="Times New Roman"/>
        </w:rPr>
        <w:t>р</w:t>
      </w:r>
      <w:r w:rsidRPr="00DF00B2">
        <w:rPr>
          <w:rFonts w:ascii="Times New Roman" w:hAnsi="Times New Roman" w:cs="Times New Roman"/>
        </w:rPr>
        <w:t xml:space="preserve">еформа јавне управе, </w:t>
      </w:r>
      <w:r>
        <w:rPr>
          <w:rFonts w:ascii="Times New Roman" w:hAnsi="Times New Roman" w:cs="Times New Roman"/>
        </w:rPr>
        <w:t>р</w:t>
      </w:r>
      <w:r w:rsidRPr="00DF00B2">
        <w:rPr>
          <w:rFonts w:ascii="Times New Roman" w:hAnsi="Times New Roman" w:cs="Times New Roman"/>
        </w:rPr>
        <w:t xml:space="preserve">азвој људских ресурса и друштвени развој, </w:t>
      </w:r>
      <w:r>
        <w:rPr>
          <w:rFonts w:ascii="Times New Roman" w:hAnsi="Times New Roman" w:cs="Times New Roman"/>
        </w:rPr>
        <w:t>к</w:t>
      </w:r>
      <w:r w:rsidRPr="00DF00B2">
        <w:rPr>
          <w:rFonts w:ascii="Times New Roman" w:hAnsi="Times New Roman" w:cs="Times New Roman"/>
        </w:rPr>
        <w:t>онк</w:t>
      </w:r>
      <w:r>
        <w:rPr>
          <w:rFonts w:ascii="Times New Roman" w:hAnsi="Times New Roman" w:cs="Times New Roman"/>
        </w:rPr>
        <w:t>у</w:t>
      </w:r>
      <w:r w:rsidRPr="00DF00B2">
        <w:rPr>
          <w:rFonts w:ascii="Times New Roman" w:hAnsi="Times New Roman" w:cs="Times New Roman"/>
        </w:rPr>
        <w:t>ре</w:t>
      </w:r>
      <w:r>
        <w:rPr>
          <w:rFonts w:ascii="Times New Roman" w:hAnsi="Times New Roman" w:cs="Times New Roman"/>
        </w:rPr>
        <w:t>н</w:t>
      </w:r>
      <w:r w:rsidRPr="00DF00B2">
        <w:rPr>
          <w:rFonts w:ascii="Times New Roman" w:hAnsi="Times New Roman" w:cs="Times New Roman"/>
        </w:rPr>
        <w:t xml:space="preserve">тност, </w:t>
      </w:r>
      <w:r>
        <w:rPr>
          <w:rFonts w:ascii="Times New Roman" w:hAnsi="Times New Roman" w:cs="Times New Roman"/>
        </w:rPr>
        <w:t>ж</w:t>
      </w:r>
      <w:r w:rsidRPr="00DF00B2">
        <w:rPr>
          <w:rFonts w:ascii="Times New Roman" w:hAnsi="Times New Roman" w:cs="Times New Roman"/>
        </w:rPr>
        <w:t xml:space="preserve">ивотна средина и климатске промене, </w:t>
      </w:r>
      <w:r>
        <w:rPr>
          <w:rFonts w:ascii="Times New Roman" w:hAnsi="Times New Roman" w:cs="Times New Roman"/>
        </w:rPr>
        <w:t>е</w:t>
      </w:r>
      <w:r w:rsidRPr="00DF00B2">
        <w:rPr>
          <w:rFonts w:ascii="Times New Roman" w:hAnsi="Times New Roman" w:cs="Times New Roman"/>
        </w:rPr>
        <w:t xml:space="preserve">нергетика, </w:t>
      </w:r>
      <w:r>
        <w:rPr>
          <w:rFonts w:ascii="Times New Roman" w:hAnsi="Times New Roman" w:cs="Times New Roman"/>
        </w:rPr>
        <w:t>с</w:t>
      </w:r>
      <w:r w:rsidRPr="00DF00B2">
        <w:rPr>
          <w:rFonts w:ascii="Times New Roman" w:hAnsi="Times New Roman" w:cs="Times New Roman"/>
        </w:rPr>
        <w:t>аобраћај</w:t>
      </w:r>
      <w:r>
        <w:rPr>
          <w:rFonts w:ascii="Times New Roman" w:hAnsi="Times New Roman" w:cs="Times New Roman"/>
        </w:rPr>
        <w:t>,</w:t>
      </w:r>
      <w:r w:rsidRPr="00DF00B2">
        <w:rPr>
          <w:rFonts w:ascii="Times New Roman" w:hAnsi="Times New Roman" w:cs="Times New Roman"/>
        </w:rPr>
        <w:t xml:space="preserve"> </w:t>
      </w:r>
      <w:r>
        <w:rPr>
          <w:rFonts w:ascii="Times New Roman" w:hAnsi="Times New Roman" w:cs="Times New Roman"/>
        </w:rPr>
        <w:t>п</w:t>
      </w:r>
      <w:r w:rsidRPr="00DF00B2">
        <w:rPr>
          <w:rFonts w:ascii="Times New Roman" w:hAnsi="Times New Roman" w:cs="Times New Roman"/>
        </w:rPr>
        <w:t>ољопривреда и рурални развој</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306B6A" w14:textId="77777777" w:rsidR="00832CCE" w:rsidRDefault="00832CCE" w:rsidP="00D6756C">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p w14:paraId="3DEE9613" w14:textId="77777777" w:rsidR="00832CCE" w:rsidRDefault="00832CC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959E92" w14:textId="6737040D" w:rsidR="00832CCE" w:rsidRDefault="00832CCE" w:rsidP="00D6756C">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3</w:t>
    </w:r>
    <w:r>
      <w:rPr>
        <w:rStyle w:val="PageNumber"/>
      </w:rPr>
      <w:fldChar w:fldCharType="end"/>
    </w:r>
  </w:p>
  <w:p w14:paraId="72918F36" w14:textId="37D09540" w:rsidR="00832CCE" w:rsidRDefault="00832CCE">
    <w:pPr>
      <w:pStyle w:val="Header"/>
    </w:pPr>
  </w:p>
  <w:p w14:paraId="57FA8739" w14:textId="77777777" w:rsidR="00832CCE" w:rsidRDefault="00832CC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F42F7E"/>
    <w:multiLevelType w:val="hybridMultilevel"/>
    <w:tmpl w:val="F6D88680"/>
    <w:lvl w:ilvl="0" w:tplc="04090011">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F3E01BD"/>
    <w:multiLevelType w:val="hybridMultilevel"/>
    <w:tmpl w:val="FF0C0A3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F612C5F"/>
    <w:multiLevelType w:val="hybridMultilevel"/>
    <w:tmpl w:val="DB9C8E22"/>
    <w:lvl w:ilvl="0" w:tplc="04090011">
      <w:start w:val="1"/>
      <w:numFmt w:val="decimal"/>
      <w:lvlText w:val="%1)"/>
      <w:lvlJc w:val="left"/>
      <w:pPr>
        <w:ind w:left="45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17D5691C"/>
    <w:multiLevelType w:val="hybridMultilevel"/>
    <w:tmpl w:val="65C6F496"/>
    <w:lvl w:ilvl="0" w:tplc="281A0015">
      <w:start w:val="1"/>
      <w:numFmt w:val="upp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 w15:restartNumberingAfterBreak="0">
    <w:nsid w:val="1C77457B"/>
    <w:multiLevelType w:val="hybridMultilevel"/>
    <w:tmpl w:val="62B63E4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FB33DC1"/>
    <w:multiLevelType w:val="hybridMultilevel"/>
    <w:tmpl w:val="B12801A8"/>
    <w:lvl w:ilvl="0" w:tplc="04090011">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E750B5A"/>
    <w:multiLevelType w:val="hybridMultilevel"/>
    <w:tmpl w:val="668EF28C"/>
    <w:lvl w:ilvl="0" w:tplc="04090011">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2232169"/>
    <w:multiLevelType w:val="hybridMultilevel"/>
    <w:tmpl w:val="F6D88680"/>
    <w:lvl w:ilvl="0" w:tplc="04090011">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9DC6319"/>
    <w:multiLevelType w:val="hybridMultilevel"/>
    <w:tmpl w:val="11D807DE"/>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15:restartNumberingAfterBreak="0">
    <w:nsid w:val="3CEE46C0"/>
    <w:multiLevelType w:val="hybridMultilevel"/>
    <w:tmpl w:val="BC9E8B12"/>
    <w:lvl w:ilvl="0" w:tplc="C364623E">
      <w:start w:val="1"/>
      <w:numFmt w:val="decimal"/>
      <w:lvlText w:val="%1)"/>
      <w:lvlJc w:val="left"/>
      <w:pPr>
        <w:ind w:left="720" w:hanging="360"/>
      </w:pPr>
      <w:rPr>
        <w:rFonts w:ascii="Times New Roman" w:eastAsia="Calibri" w:hAnsi="Times New Roman" w:cs="Times New Roman"/>
        <w:strike w:val="0"/>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64C2732"/>
    <w:multiLevelType w:val="hybridMultilevel"/>
    <w:tmpl w:val="B4944110"/>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47960D87"/>
    <w:multiLevelType w:val="hybridMultilevel"/>
    <w:tmpl w:val="652CA1E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4B1D4F78"/>
    <w:multiLevelType w:val="hybridMultilevel"/>
    <w:tmpl w:val="09DA47C4"/>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2E6180E"/>
    <w:multiLevelType w:val="hybridMultilevel"/>
    <w:tmpl w:val="F6D88680"/>
    <w:lvl w:ilvl="0" w:tplc="04090011">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3261C25"/>
    <w:multiLevelType w:val="hybridMultilevel"/>
    <w:tmpl w:val="BDEA6DA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15:restartNumberingAfterBreak="0">
    <w:nsid w:val="66C27BDE"/>
    <w:multiLevelType w:val="hybridMultilevel"/>
    <w:tmpl w:val="FF0C0A3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A451F11"/>
    <w:multiLevelType w:val="hybridMultilevel"/>
    <w:tmpl w:val="F15C1DD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15:restartNumberingAfterBreak="0">
    <w:nsid w:val="6E557CE3"/>
    <w:multiLevelType w:val="hybridMultilevel"/>
    <w:tmpl w:val="BC9E8B12"/>
    <w:lvl w:ilvl="0" w:tplc="C364623E">
      <w:start w:val="1"/>
      <w:numFmt w:val="decimal"/>
      <w:lvlText w:val="%1)"/>
      <w:lvlJc w:val="left"/>
      <w:pPr>
        <w:ind w:left="720" w:hanging="360"/>
      </w:pPr>
      <w:rPr>
        <w:rFonts w:ascii="Times New Roman" w:eastAsia="Calibri" w:hAnsi="Times New Roman" w:cs="Times New Roman"/>
        <w:strike w:val="0"/>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13"/>
  </w:num>
  <w:num w:numId="3">
    <w:abstractNumId w:val="0"/>
  </w:num>
  <w:num w:numId="4">
    <w:abstractNumId w:val="7"/>
  </w:num>
  <w:num w:numId="5">
    <w:abstractNumId w:val="5"/>
  </w:num>
  <w:num w:numId="6">
    <w:abstractNumId w:val="9"/>
  </w:num>
  <w:num w:numId="7">
    <w:abstractNumId w:val="17"/>
  </w:num>
  <w:num w:numId="8">
    <w:abstractNumId w:val="10"/>
  </w:num>
  <w:num w:numId="9">
    <w:abstractNumId w:val="8"/>
  </w:num>
  <w:num w:numId="10">
    <w:abstractNumId w:val="14"/>
  </w:num>
  <w:num w:numId="11">
    <w:abstractNumId w:val="16"/>
  </w:num>
  <w:num w:numId="12">
    <w:abstractNumId w:val="6"/>
  </w:num>
  <w:num w:numId="13">
    <w:abstractNumId w:val="12"/>
  </w:num>
  <w:num w:numId="14">
    <w:abstractNumId w:val="15"/>
  </w:num>
  <w:num w:numId="15">
    <w:abstractNumId w:val="3"/>
  </w:num>
  <w:num w:numId="16">
    <w:abstractNumId w:val="11"/>
  </w:num>
  <w:num w:numId="17">
    <w:abstractNumId w:val="2"/>
  </w:num>
  <w:num w:numId="18">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Marija Pilipović">
    <w15:presenceInfo w15:providerId="AD" w15:userId="S-1-5-21-1487641033-1019195653-2548230883-1728"/>
  </w15:person>
  <w15:person w15:author="Jelena Ljubinković">
    <w15:presenceInfo w15:providerId="AD" w15:userId="S-1-5-21-1487641033-1019195653-2548230883-456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hideSpellingErrors/>
  <w:proofState w:grammar="clean"/>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B3773"/>
    <w:rsid w:val="00001FF2"/>
    <w:rsid w:val="00004C1D"/>
    <w:rsid w:val="00020C2F"/>
    <w:rsid w:val="000400AE"/>
    <w:rsid w:val="00040322"/>
    <w:rsid w:val="00040CA9"/>
    <w:rsid w:val="00040D23"/>
    <w:rsid w:val="00043AD1"/>
    <w:rsid w:val="00063C85"/>
    <w:rsid w:val="000725F0"/>
    <w:rsid w:val="000740AD"/>
    <w:rsid w:val="00086BF4"/>
    <w:rsid w:val="00086D1E"/>
    <w:rsid w:val="0009545B"/>
    <w:rsid w:val="000B7A92"/>
    <w:rsid w:val="000C0EB5"/>
    <w:rsid w:val="000C4862"/>
    <w:rsid w:val="000D0C92"/>
    <w:rsid w:val="000E1593"/>
    <w:rsid w:val="000E1AAD"/>
    <w:rsid w:val="000E260A"/>
    <w:rsid w:val="000E2F6C"/>
    <w:rsid w:val="000E7D85"/>
    <w:rsid w:val="00117257"/>
    <w:rsid w:val="001349EB"/>
    <w:rsid w:val="00137DB4"/>
    <w:rsid w:val="00142BC5"/>
    <w:rsid w:val="001453DA"/>
    <w:rsid w:val="00145D1B"/>
    <w:rsid w:val="0014740A"/>
    <w:rsid w:val="00147588"/>
    <w:rsid w:val="00150840"/>
    <w:rsid w:val="00153A8E"/>
    <w:rsid w:val="00172CDC"/>
    <w:rsid w:val="00175EE7"/>
    <w:rsid w:val="001878C4"/>
    <w:rsid w:val="00191538"/>
    <w:rsid w:val="00192BF0"/>
    <w:rsid w:val="00193FA3"/>
    <w:rsid w:val="001958E5"/>
    <w:rsid w:val="001B388C"/>
    <w:rsid w:val="001B6AF3"/>
    <w:rsid w:val="001B7ECA"/>
    <w:rsid w:val="001C6EE8"/>
    <w:rsid w:val="001D002A"/>
    <w:rsid w:val="001D5ABB"/>
    <w:rsid w:val="001F6497"/>
    <w:rsid w:val="00202EA6"/>
    <w:rsid w:val="002060B0"/>
    <w:rsid w:val="002338F0"/>
    <w:rsid w:val="00237DBB"/>
    <w:rsid w:val="0024583B"/>
    <w:rsid w:val="00253B8C"/>
    <w:rsid w:val="00274E97"/>
    <w:rsid w:val="00286024"/>
    <w:rsid w:val="002A01DE"/>
    <w:rsid w:val="002C2574"/>
    <w:rsid w:val="002D0ABB"/>
    <w:rsid w:val="00301093"/>
    <w:rsid w:val="003028A0"/>
    <w:rsid w:val="00304E89"/>
    <w:rsid w:val="00313896"/>
    <w:rsid w:val="00317519"/>
    <w:rsid w:val="00320402"/>
    <w:rsid w:val="003223D0"/>
    <w:rsid w:val="00326B92"/>
    <w:rsid w:val="00335A6B"/>
    <w:rsid w:val="003443F5"/>
    <w:rsid w:val="00350C9A"/>
    <w:rsid w:val="00351E3E"/>
    <w:rsid w:val="00361663"/>
    <w:rsid w:val="0036434C"/>
    <w:rsid w:val="00370C3F"/>
    <w:rsid w:val="00373C1D"/>
    <w:rsid w:val="00376395"/>
    <w:rsid w:val="00376919"/>
    <w:rsid w:val="00390A82"/>
    <w:rsid w:val="00393928"/>
    <w:rsid w:val="003C2B54"/>
    <w:rsid w:val="003C4EB6"/>
    <w:rsid w:val="003C6D90"/>
    <w:rsid w:val="003D2F83"/>
    <w:rsid w:val="003E0888"/>
    <w:rsid w:val="003E365F"/>
    <w:rsid w:val="00401A8A"/>
    <w:rsid w:val="00404254"/>
    <w:rsid w:val="004060B3"/>
    <w:rsid w:val="00411AA1"/>
    <w:rsid w:val="00432BE9"/>
    <w:rsid w:val="00435456"/>
    <w:rsid w:val="004377C8"/>
    <w:rsid w:val="004404CE"/>
    <w:rsid w:val="00456FD6"/>
    <w:rsid w:val="004628AD"/>
    <w:rsid w:val="00466CFA"/>
    <w:rsid w:val="00474AC2"/>
    <w:rsid w:val="00485A95"/>
    <w:rsid w:val="00485B41"/>
    <w:rsid w:val="00494A0E"/>
    <w:rsid w:val="00497296"/>
    <w:rsid w:val="004A57DB"/>
    <w:rsid w:val="004A7477"/>
    <w:rsid w:val="004B455C"/>
    <w:rsid w:val="004C048D"/>
    <w:rsid w:val="004D48AE"/>
    <w:rsid w:val="004D7F70"/>
    <w:rsid w:val="004E3EA6"/>
    <w:rsid w:val="004F41B6"/>
    <w:rsid w:val="004F5117"/>
    <w:rsid w:val="00500929"/>
    <w:rsid w:val="00500F38"/>
    <w:rsid w:val="00503A19"/>
    <w:rsid w:val="005158C5"/>
    <w:rsid w:val="0052588F"/>
    <w:rsid w:val="00542EE0"/>
    <w:rsid w:val="005629FC"/>
    <w:rsid w:val="00564D6D"/>
    <w:rsid w:val="00567E8B"/>
    <w:rsid w:val="00575519"/>
    <w:rsid w:val="005771AF"/>
    <w:rsid w:val="00581552"/>
    <w:rsid w:val="00592CAA"/>
    <w:rsid w:val="0059582D"/>
    <w:rsid w:val="005A0FD4"/>
    <w:rsid w:val="005A44F1"/>
    <w:rsid w:val="005B3773"/>
    <w:rsid w:val="005B5730"/>
    <w:rsid w:val="005C30D1"/>
    <w:rsid w:val="005D7F16"/>
    <w:rsid w:val="005E4E39"/>
    <w:rsid w:val="005F61F1"/>
    <w:rsid w:val="0060445D"/>
    <w:rsid w:val="00604B9E"/>
    <w:rsid w:val="00624C6C"/>
    <w:rsid w:val="006415AC"/>
    <w:rsid w:val="00644443"/>
    <w:rsid w:val="006749BC"/>
    <w:rsid w:val="006767DE"/>
    <w:rsid w:val="00682232"/>
    <w:rsid w:val="0068330F"/>
    <w:rsid w:val="0069104A"/>
    <w:rsid w:val="00692730"/>
    <w:rsid w:val="006A261F"/>
    <w:rsid w:val="006A3B17"/>
    <w:rsid w:val="006A7B5D"/>
    <w:rsid w:val="006B6AB3"/>
    <w:rsid w:val="006C5FDE"/>
    <w:rsid w:val="006C69A5"/>
    <w:rsid w:val="006C7858"/>
    <w:rsid w:val="006D52D1"/>
    <w:rsid w:val="006F1602"/>
    <w:rsid w:val="007069F8"/>
    <w:rsid w:val="007174BD"/>
    <w:rsid w:val="007202C8"/>
    <w:rsid w:val="00732539"/>
    <w:rsid w:val="00740DCD"/>
    <w:rsid w:val="00745D23"/>
    <w:rsid w:val="00764044"/>
    <w:rsid w:val="00773455"/>
    <w:rsid w:val="0078548F"/>
    <w:rsid w:val="00791BA4"/>
    <w:rsid w:val="00795D13"/>
    <w:rsid w:val="007B548E"/>
    <w:rsid w:val="007B7D52"/>
    <w:rsid w:val="007D3F68"/>
    <w:rsid w:val="007E3485"/>
    <w:rsid w:val="0080132F"/>
    <w:rsid w:val="00803F1E"/>
    <w:rsid w:val="00805879"/>
    <w:rsid w:val="0080793E"/>
    <w:rsid w:val="0081029D"/>
    <w:rsid w:val="00816426"/>
    <w:rsid w:val="008316CD"/>
    <w:rsid w:val="00832CCE"/>
    <w:rsid w:val="00837052"/>
    <w:rsid w:val="0084287B"/>
    <w:rsid w:val="00843337"/>
    <w:rsid w:val="00845D49"/>
    <w:rsid w:val="00847336"/>
    <w:rsid w:val="008530B4"/>
    <w:rsid w:val="00857085"/>
    <w:rsid w:val="00867DEE"/>
    <w:rsid w:val="0088649D"/>
    <w:rsid w:val="008A1BF5"/>
    <w:rsid w:val="008A406F"/>
    <w:rsid w:val="008B3DD6"/>
    <w:rsid w:val="008B54B6"/>
    <w:rsid w:val="008C3334"/>
    <w:rsid w:val="008C57B5"/>
    <w:rsid w:val="008C7342"/>
    <w:rsid w:val="008E5043"/>
    <w:rsid w:val="008F6748"/>
    <w:rsid w:val="0090103D"/>
    <w:rsid w:val="00915A86"/>
    <w:rsid w:val="00920A72"/>
    <w:rsid w:val="00926B7A"/>
    <w:rsid w:val="00931D47"/>
    <w:rsid w:val="009542A9"/>
    <w:rsid w:val="00954886"/>
    <w:rsid w:val="00960237"/>
    <w:rsid w:val="00960613"/>
    <w:rsid w:val="00974A2C"/>
    <w:rsid w:val="009759AF"/>
    <w:rsid w:val="00990053"/>
    <w:rsid w:val="009938CA"/>
    <w:rsid w:val="009B44BD"/>
    <w:rsid w:val="009C0E56"/>
    <w:rsid w:val="009D0871"/>
    <w:rsid w:val="00A015BE"/>
    <w:rsid w:val="00A01D32"/>
    <w:rsid w:val="00A0628E"/>
    <w:rsid w:val="00A13263"/>
    <w:rsid w:val="00A23184"/>
    <w:rsid w:val="00A31DB0"/>
    <w:rsid w:val="00A338F4"/>
    <w:rsid w:val="00A41B0D"/>
    <w:rsid w:val="00A61AB1"/>
    <w:rsid w:val="00A85139"/>
    <w:rsid w:val="00A8642A"/>
    <w:rsid w:val="00A95A6A"/>
    <w:rsid w:val="00A9791E"/>
    <w:rsid w:val="00AA0043"/>
    <w:rsid w:val="00AB3DA5"/>
    <w:rsid w:val="00AC7257"/>
    <w:rsid w:val="00AD32DF"/>
    <w:rsid w:val="00AD4781"/>
    <w:rsid w:val="00B01FB4"/>
    <w:rsid w:val="00B0333C"/>
    <w:rsid w:val="00B06D2C"/>
    <w:rsid w:val="00B13950"/>
    <w:rsid w:val="00B23052"/>
    <w:rsid w:val="00B23EE7"/>
    <w:rsid w:val="00B24A59"/>
    <w:rsid w:val="00B27E7C"/>
    <w:rsid w:val="00B35F69"/>
    <w:rsid w:val="00B36763"/>
    <w:rsid w:val="00B44548"/>
    <w:rsid w:val="00B4503F"/>
    <w:rsid w:val="00B4698C"/>
    <w:rsid w:val="00B4799D"/>
    <w:rsid w:val="00B50776"/>
    <w:rsid w:val="00B521BC"/>
    <w:rsid w:val="00B65272"/>
    <w:rsid w:val="00B70B59"/>
    <w:rsid w:val="00B7419D"/>
    <w:rsid w:val="00B85F52"/>
    <w:rsid w:val="00B915C4"/>
    <w:rsid w:val="00B978D5"/>
    <w:rsid w:val="00BA6DB5"/>
    <w:rsid w:val="00BA7E55"/>
    <w:rsid w:val="00BB1F58"/>
    <w:rsid w:val="00BB5509"/>
    <w:rsid w:val="00BC0770"/>
    <w:rsid w:val="00BC46C0"/>
    <w:rsid w:val="00BD3B1B"/>
    <w:rsid w:val="00BD47E1"/>
    <w:rsid w:val="00BE5193"/>
    <w:rsid w:val="00BE782A"/>
    <w:rsid w:val="00BF32E6"/>
    <w:rsid w:val="00BF349D"/>
    <w:rsid w:val="00BF5CAD"/>
    <w:rsid w:val="00C0482E"/>
    <w:rsid w:val="00C06CCB"/>
    <w:rsid w:val="00C15255"/>
    <w:rsid w:val="00C33245"/>
    <w:rsid w:val="00C5264B"/>
    <w:rsid w:val="00C60EB4"/>
    <w:rsid w:val="00C61B87"/>
    <w:rsid w:val="00C61D5A"/>
    <w:rsid w:val="00C81769"/>
    <w:rsid w:val="00C85277"/>
    <w:rsid w:val="00CA3A26"/>
    <w:rsid w:val="00CB2204"/>
    <w:rsid w:val="00CB6276"/>
    <w:rsid w:val="00CB6C68"/>
    <w:rsid w:val="00CC1503"/>
    <w:rsid w:val="00CC500F"/>
    <w:rsid w:val="00CD0DAA"/>
    <w:rsid w:val="00CD3CF1"/>
    <w:rsid w:val="00CF0DB5"/>
    <w:rsid w:val="00CF1298"/>
    <w:rsid w:val="00D0066D"/>
    <w:rsid w:val="00D117A4"/>
    <w:rsid w:val="00D13987"/>
    <w:rsid w:val="00D304D2"/>
    <w:rsid w:val="00D34586"/>
    <w:rsid w:val="00D4345D"/>
    <w:rsid w:val="00D44163"/>
    <w:rsid w:val="00D445B2"/>
    <w:rsid w:val="00D56EE8"/>
    <w:rsid w:val="00D6026D"/>
    <w:rsid w:val="00D62B43"/>
    <w:rsid w:val="00D66F99"/>
    <w:rsid w:val="00D672E3"/>
    <w:rsid w:val="00D67F6A"/>
    <w:rsid w:val="00DA2C0F"/>
    <w:rsid w:val="00DB77B1"/>
    <w:rsid w:val="00DC192D"/>
    <w:rsid w:val="00DD1DF3"/>
    <w:rsid w:val="00DD3EBA"/>
    <w:rsid w:val="00DE35B4"/>
    <w:rsid w:val="00E00D4B"/>
    <w:rsid w:val="00E10269"/>
    <w:rsid w:val="00E10414"/>
    <w:rsid w:val="00E15BC5"/>
    <w:rsid w:val="00E22007"/>
    <w:rsid w:val="00E2300B"/>
    <w:rsid w:val="00E36818"/>
    <w:rsid w:val="00E71573"/>
    <w:rsid w:val="00E84022"/>
    <w:rsid w:val="00E86AFE"/>
    <w:rsid w:val="00E872D3"/>
    <w:rsid w:val="00E9334F"/>
    <w:rsid w:val="00E94CB7"/>
    <w:rsid w:val="00EC7FDB"/>
    <w:rsid w:val="00ED2EAA"/>
    <w:rsid w:val="00F177BD"/>
    <w:rsid w:val="00F40671"/>
    <w:rsid w:val="00F439F3"/>
    <w:rsid w:val="00F47479"/>
    <w:rsid w:val="00F477C8"/>
    <w:rsid w:val="00F56549"/>
    <w:rsid w:val="00F57BB8"/>
    <w:rsid w:val="00F61D6D"/>
    <w:rsid w:val="00F76D78"/>
    <w:rsid w:val="00F777DF"/>
    <w:rsid w:val="00F81AC3"/>
    <w:rsid w:val="00F87AA7"/>
    <w:rsid w:val="00FD67D3"/>
    <w:rsid w:val="00FF0FB1"/>
    <w:rsid w:val="00FF1A65"/>
    <w:rsid w:val="00FF703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6128E3F"/>
  <w15:docId w15:val="{33D0D027-EEBA-4B1E-A403-11464B4348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B3773"/>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unhideWhenUsed/>
    <w:qFormat/>
    <w:rsid w:val="005B3773"/>
    <w:pPr>
      <w:spacing w:after="200" w:line="240" w:lineRule="auto"/>
    </w:pPr>
    <w:rPr>
      <w:rFonts w:ascii="Calibri" w:eastAsia="Times New Roman" w:hAnsi="Calibri" w:cs="Times New Roman"/>
      <w:b/>
      <w:bCs/>
      <w:color w:val="4F81BD"/>
      <w:sz w:val="18"/>
      <w:szCs w:val="18"/>
    </w:rPr>
  </w:style>
  <w:style w:type="paragraph" w:styleId="ListParagraph">
    <w:name w:val="List Paragraph"/>
    <w:aliases w:val="List Paragraph1"/>
    <w:basedOn w:val="Normal"/>
    <w:link w:val="ListParagraphChar"/>
    <w:uiPriority w:val="34"/>
    <w:qFormat/>
    <w:rsid w:val="005B3773"/>
    <w:pPr>
      <w:ind w:left="720"/>
      <w:contextualSpacing/>
    </w:pPr>
  </w:style>
  <w:style w:type="character" w:customStyle="1" w:styleId="ListParagraphChar">
    <w:name w:val="List Paragraph Char"/>
    <w:aliases w:val="List Paragraph1 Char"/>
    <w:link w:val="ListParagraph"/>
    <w:uiPriority w:val="34"/>
    <w:locked/>
    <w:rsid w:val="005B3773"/>
  </w:style>
  <w:style w:type="paragraph" w:styleId="Footer">
    <w:name w:val="footer"/>
    <w:basedOn w:val="Normal"/>
    <w:link w:val="FooterChar"/>
    <w:uiPriority w:val="99"/>
    <w:unhideWhenUsed/>
    <w:rsid w:val="005B3773"/>
    <w:pPr>
      <w:tabs>
        <w:tab w:val="center" w:pos="4680"/>
        <w:tab w:val="right" w:pos="9360"/>
      </w:tabs>
      <w:spacing w:after="0" w:line="240" w:lineRule="auto"/>
    </w:pPr>
  </w:style>
  <w:style w:type="character" w:customStyle="1" w:styleId="FooterChar">
    <w:name w:val="Footer Char"/>
    <w:basedOn w:val="DefaultParagraphFont"/>
    <w:link w:val="Footer"/>
    <w:uiPriority w:val="99"/>
    <w:rsid w:val="005B3773"/>
  </w:style>
  <w:style w:type="paragraph" w:styleId="Header">
    <w:name w:val="header"/>
    <w:basedOn w:val="Normal"/>
    <w:link w:val="HeaderChar"/>
    <w:uiPriority w:val="99"/>
    <w:unhideWhenUsed/>
    <w:rsid w:val="00857085"/>
    <w:pPr>
      <w:tabs>
        <w:tab w:val="center" w:pos="4680"/>
        <w:tab w:val="right" w:pos="9360"/>
      </w:tabs>
      <w:spacing w:after="0" w:line="240" w:lineRule="auto"/>
    </w:pPr>
  </w:style>
  <w:style w:type="character" w:customStyle="1" w:styleId="HeaderChar">
    <w:name w:val="Header Char"/>
    <w:basedOn w:val="DefaultParagraphFont"/>
    <w:link w:val="Header"/>
    <w:uiPriority w:val="99"/>
    <w:rsid w:val="00857085"/>
  </w:style>
  <w:style w:type="paragraph" w:styleId="BalloonText">
    <w:name w:val="Balloon Text"/>
    <w:basedOn w:val="Normal"/>
    <w:link w:val="BalloonTextChar"/>
    <w:uiPriority w:val="99"/>
    <w:semiHidden/>
    <w:unhideWhenUsed/>
    <w:rsid w:val="006A261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A261F"/>
    <w:rPr>
      <w:rFonts w:ascii="Segoe UI" w:hAnsi="Segoe UI" w:cs="Segoe UI"/>
      <w:sz w:val="18"/>
      <w:szCs w:val="18"/>
    </w:rPr>
  </w:style>
  <w:style w:type="character" w:styleId="CommentReference">
    <w:name w:val="annotation reference"/>
    <w:basedOn w:val="DefaultParagraphFont"/>
    <w:uiPriority w:val="99"/>
    <w:semiHidden/>
    <w:unhideWhenUsed/>
    <w:rsid w:val="006A261F"/>
    <w:rPr>
      <w:sz w:val="16"/>
      <w:szCs w:val="16"/>
    </w:rPr>
  </w:style>
  <w:style w:type="paragraph" w:styleId="CommentText">
    <w:name w:val="annotation text"/>
    <w:basedOn w:val="Normal"/>
    <w:link w:val="CommentTextChar"/>
    <w:uiPriority w:val="99"/>
    <w:unhideWhenUsed/>
    <w:rsid w:val="006A261F"/>
    <w:pPr>
      <w:spacing w:line="240" w:lineRule="auto"/>
    </w:pPr>
    <w:rPr>
      <w:sz w:val="20"/>
      <w:szCs w:val="20"/>
    </w:rPr>
  </w:style>
  <w:style w:type="character" w:customStyle="1" w:styleId="CommentTextChar">
    <w:name w:val="Comment Text Char"/>
    <w:basedOn w:val="DefaultParagraphFont"/>
    <w:link w:val="CommentText"/>
    <w:uiPriority w:val="99"/>
    <w:rsid w:val="006A261F"/>
    <w:rPr>
      <w:sz w:val="20"/>
      <w:szCs w:val="20"/>
    </w:rPr>
  </w:style>
  <w:style w:type="paragraph" w:styleId="CommentSubject">
    <w:name w:val="annotation subject"/>
    <w:basedOn w:val="CommentText"/>
    <w:next w:val="CommentText"/>
    <w:link w:val="CommentSubjectChar"/>
    <w:uiPriority w:val="99"/>
    <w:semiHidden/>
    <w:unhideWhenUsed/>
    <w:rsid w:val="006A261F"/>
    <w:rPr>
      <w:b/>
      <w:bCs/>
    </w:rPr>
  </w:style>
  <w:style w:type="character" w:customStyle="1" w:styleId="CommentSubjectChar">
    <w:name w:val="Comment Subject Char"/>
    <w:basedOn w:val="CommentTextChar"/>
    <w:link w:val="CommentSubject"/>
    <w:uiPriority w:val="99"/>
    <w:semiHidden/>
    <w:rsid w:val="006A261F"/>
    <w:rPr>
      <w:b/>
      <w:bCs/>
      <w:sz w:val="20"/>
      <w:szCs w:val="20"/>
    </w:rPr>
  </w:style>
  <w:style w:type="paragraph" w:styleId="FootnoteText">
    <w:name w:val="footnote text"/>
    <w:basedOn w:val="Normal"/>
    <w:link w:val="FootnoteTextChar"/>
    <w:uiPriority w:val="99"/>
    <w:semiHidden/>
    <w:unhideWhenUsed/>
    <w:rsid w:val="00564D6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564D6D"/>
    <w:rPr>
      <w:sz w:val="20"/>
      <w:szCs w:val="20"/>
    </w:rPr>
  </w:style>
  <w:style w:type="character" w:styleId="FootnoteReference">
    <w:name w:val="footnote reference"/>
    <w:aliases w:val="16 Point,Superscript 6 Point,Footnote Reference Number,BVI fnr,nota pié di pagina,ftref,Footnote symbol,Footnote reference number,Times 10 Point,Exposant 3 Point,EN Footnote Reference,note TESI,Footnote Reference Char Char Char"/>
    <w:basedOn w:val="DefaultParagraphFont"/>
    <w:uiPriority w:val="99"/>
    <w:unhideWhenUsed/>
    <w:rsid w:val="00564D6D"/>
    <w:rPr>
      <w:vertAlign w:val="superscript"/>
    </w:rPr>
  </w:style>
  <w:style w:type="paragraph" w:styleId="Revision">
    <w:name w:val="Revision"/>
    <w:hidden/>
    <w:uiPriority w:val="99"/>
    <w:semiHidden/>
    <w:rsid w:val="00867DEE"/>
    <w:pPr>
      <w:spacing w:after="0" w:line="240" w:lineRule="auto"/>
    </w:pPr>
  </w:style>
  <w:style w:type="paragraph" w:styleId="NoSpacing">
    <w:name w:val="No Spacing"/>
    <w:uiPriority w:val="1"/>
    <w:qFormat/>
    <w:rsid w:val="00FF0FB1"/>
    <w:pPr>
      <w:suppressAutoHyphens/>
      <w:spacing w:after="0" w:line="240" w:lineRule="auto"/>
    </w:pPr>
    <w:rPr>
      <w:rFonts w:ascii="Calibri" w:eastAsia="SimSun" w:hAnsi="Calibri" w:cs="Calibri"/>
      <w:lang w:eastAsia="zh-CN"/>
    </w:rPr>
  </w:style>
  <w:style w:type="paragraph" w:styleId="NormalWeb">
    <w:name w:val="Normal (Web)"/>
    <w:basedOn w:val="Normal"/>
    <w:uiPriority w:val="99"/>
    <w:unhideWhenUsed/>
    <w:rsid w:val="00086BF4"/>
    <w:pPr>
      <w:spacing w:before="100" w:beforeAutospacing="1" w:after="100" w:afterAutospacing="1" w:line="240" w:lineRule="auto"/>
    </w:pPr>
    <w:rPr>
      <w:rFonts w:ascii="Times New Roman" w:eastAsia="Times New Roman" w:hAnsi="Times New Roman" w:cs="Times New Roman"/>
      <w:sz w:val="24"/>
      <w:szCs w:val="24"/>
      <w:lang w:val="sr-Latn-RS" w:eastAsia="sr-Latn-RS"/>
    </w:rPr>
  </w:style>
  <w:style w:type="paragraph" w:customStyle="1" w:styleId="Pa25">
    <w:name w:val="Pa25"/>
    <w:basedOn w:val="Normal"/>
    <w:next w:val="Normal"/>
    <w:uiPriority w:val="99"/>
    <w:rsid w:val="000E2F6C"/>
    <w:pPr>
      <w:autoSpaceDE w:val="0"/>
      <w:autoSpaceDN w:val="0"/>
      <w:adjustRightInd w:val="0"/>
      <w:spacing w:after="0" w:line="221" w:lineRule="atLeast"/>
    </w:pPr>
    <w:rPr>
      <w:rFonts w:ascii="Roboto Light" w:hAnsi="Roboto Light"/>
      <w:sz w:val="24"/>
      <w:szCs w:val="24"/>
      <w:lang w:val="en-GB"/>
    </w:rPr>
  </w:style>
  <w:style w:type="character" w:styleId="PageNumber">
    <w:name w:val="page number"/>
    <w:basedOn w:val="DefaultParagraphFont"/>
    <w:uiPriority w:val="99"/>
    <w:semiHidden/>
    <w:unhideWhenUsed/>
    <w:rsid w:val="00832CC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820947">
      <w:bodyDiv w:val="1"/>
      <w:marLeft w:val="0"/>
      <w:marRight w:val="0"/>
      <w:marTop w:val="0"/>
      <w:marBottom w:val="0"/>
      <w:divBdr>
        <w:top w:val="none" w:sz="0" w:space="0" w:color="auto"/>
        <w:left w:val="none" w:sz="0" w:space="0" w:color="auto"/>
        <w:bottom w:val="none" w:sz="0" w:space="0" w:color="auto"/>
        <w:right w:val="none" w:sz="0" w:space="0" w:color="auto"/>
      </w:divBdr>
    </w:div>
    <w:div w:id="55931582">
      <w:bodyDiv w:val="1"/>
      <w:marLeft w:val="0"/>
      <w:marRight w:val="0"/>
      <w:marTop w:val="0"/>
      <w:marBottom w:val="0"/>
      <w:divBdr>
        <w:top w:val="none" w:sz="0" w:space="0" w:color="auto"/>
        <w:left w:val="none" w:sz="0" w:space="0" w:color="auto"/>
        <w:bottom w:val="none" w:sz="0" w:space="0" w:color="auto"/>
        <w:right w:val="none" w:sz="0" w:space="0" w:color="auto"/>
      </w:divBdr>
    </w:div>
    <w:div w:id="61029914">
      <w:bodyDiv w:val="1"/>
      <w:marLeft w:val="0"/>
      <w:marRight w:val="0"/>
      <w:marTop w:val="0"/>
      <w:marBottom w:val="0"/>
      <w:divBdr>
        <w:top w:val="none" w:sz="0" w:space="0" w:color="auto"/>
        <w:left w:val="none" w:sz="0" w:space="0" w:color="auto"/>
        <w:bottom w:val="none" w:sz="0" w:space="0" w:color="auto"/>
        <w:right w:val="none" w:sz="0" w:space="0" w:color="auto"/>
      </w:divBdr>
    </w:div>
    <w:div w:id="570844835">
      <w:bodyDiv w:val="1"/>
      <w:marLeft w:val="0"/>
      <w:marRight w:val="0"/>
      <w:marTop w:val="0"/>
      <w:marBottom w:val="0"/>
      <w:divBdr>
        <w:top w:val="none" w:sz="0" w:space="0" w:color="auto"/>
        <w:left w:val="none" w:sz="0" w:space="0" w:color="auto"/>
        <w:bottom w:val="none" w:sz="0" w:space="0" w:color="auto"/>
        <w:right w:val="none" w:sz="0" w:space="0" w:color="auto"/>
      </w:divBdr>
    </w:div>
    <w:div w:id="813379048">
      <w:bodyDiv w:val="1"/>
      <w:marLeft w:val="0"/>
      <w:marRight w:val="0"/>
      <w:marTop w:val="0"/>
      <w:marBottom w:val="0"/>
      <w:divBdr>
        <w:top w:val="none" w:sz="0" w:space="0" w:color="auto"/>
        <w:left w:val="none" w:sz="0" w:space="0" w:color="auto"/>
        <w:bottom w:val="none" w:sz="0" w:space="0" w:color="auto"/>
        <w:right w:val="none" w:sz="0" w:space="0" w:color="auto"/>
      </w:divBdr>
    </w:div>
    <w:div w:id="15435166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B32C0F-D994-4C18-84D1-12DB3C932D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TotalTime>
  <Pages>24</Pages>
  <Words>8361</Words>
  <Characters>47663</Characters>
  <Application>Microsoft Office Word</Application>
  <DocSecurity>0</DocSecurity>
  <Lines>397</Lines>
  <Paragraphs>111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55913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jovan.dragumilo</dc:creator>
  <cp:lastModifiedBy>Daktilobiro04</cp:lastModifiedBy>
  <cp:revision>25</cp:revision>
  <cp:lastPrinted>2021-09-14T11:19:00Z</cp:lastPrinted>
  <dcterms:created xsi:type="dcterms:W3CDTF">2021-09-30T08:38:00Z</dcterms:created>
  <dcterms:modified xsi:type="dcterms:W3CDTF">2021-10-26T06:58:00Z</dcterms:modified>
</cp:coreProperties>
</file>