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FE1" w:rsidRPr="000B01C7" w:rsidRDefault="00C45FE1" w:rsidP="00C45FE1">
      <w:pPr>
        <w:pStyle w:val="BodyText"/>
        <w:spacing w:after="0"/>
        <w:rPr>
          <w:rFonts w:cs="Times New Roman"/>
          <w:sz w:val="24"/>
          <w:szCs w:val="24"/>
          <w:lang w:val="sr-Cyrl-RS"/>
        </w:rPr>
      </w:pPr>
    </w:p>
    <w:p w:rsidR="00C45FE1" w:rsidRPr="000B01C7" w:rsidRDefault="00C45FE1" w:rsidP="00C45FE1">
      <w:pPr>
        <w:pStyle w:val="BodyText"/>
        <w:jc w:val="center"/>
        <w:rPr>
          <w:rFonts w:cs="Times New Roman"/>
          <w:sz w:val="24"/>
          <w:szCs w:val="24"/>
          <w:lang w:val="en-US"/>
        </w:rPr>
      </w:pPr>
      <w:r w:rsidRPr="000B01C7">
        <w:rPr>
          <w:rFonts w:cs="Times New Roman"/>
          <w:b/>
          <w:sz w:val="24"/>
          <w:szCs w:val="24"/>
          <w:lang w:val="sr-Cyrl-RS"/>
        </w:rPr>
        <w:t xml:space="preserve">АФД УГОВОР БР. </w:t>
      </w:r>
      <w:r w:rsidR="006E6BC2" w:rsidRPr="006E6BC2">
        <w:rPr>
          <w:rFonts w:cs="Times New Roman"/>
          <w:b/>
          <w:sz w:val="24"/>
          <w:szCs w:val="24"/>
          <w:lang w:val="sr-Cyrl-RS"/>
        </w:rPr>
        <w:t>CRS 1020 01 Y</w:t>
      </w:r>
    </w:p>
    <w:p w:rsidR="00C45FE1" w:rsidRPr="000B01C7" w:rsidRDefault="00C45FE1" w:rsidP="00C45FE1">
      <w:pPr>
        <w:pStyle w:val="BodyText"/>
        <w:pBdr>
          <w:top w:val="single" w:sz="4" w:space="1" w:color="auto"/>
        </w:pBdr>
        <w:spacing w:after="0"/>
        <w:jc w:val="center"/>
        <w:rPr>
          <w:rFonts w:cs="Times New Roman"/>
          <w:sz w:val="24"/>
          <w:szCs w:val="24"/>
          <w:lang w:val="sr-Cyrl-RS"/>
        </w:rPr>
      </w:pPr>
    </w:p>
    <w:p w:rsidR="00C45FE1" w:rsidRPr="000B01C7" w:rsidRDefault="00C45FE1" w:rsidP="00C45FE1">
      <w:pPr>
        <w:pStyle w:val="BodyText"/>
        <w:jc w:val="center"/>
        <w:rPr>
          <w:rFonts w:cs="Times New Roman"/>
          <w:sz w:val="24"/>
          <w:szCs w:val="24"/>
          <w:lang w:val="sr-Cyrl-RS"/>
        </w:rPr>
      </w:pPr>
      <w:r w:rsidRPr="000B01C7">
        <w:rPr>
          <w:rFonts w:cs="Times New Roman"/>
          <w:b/>
          <w:sz w:val="24"/>
          <w:szCs w:val="24"/>
          <w:lang w:val="sr-Cyrl-RS"/>
        </w:rPr>
        <w:t>УГОВОР О КРЕДИТУ</w:t>
      </w:r>
    </w:p>
    <w:p w:rsidR="00C45FE1" w:rsidRPr="00E2309C" w:rsidRDefault="006A1D46" w:rsidP="00C45FE1">
      <w:pPr>
        <w:pStyle w:val="BodyText"/>
        <w:jc w:val="center"/>
        <w:rPr>
          <w:rFonts w:cs="Times New Roman"/>
          <w:color w:val="000000"/>
          <w:sz w:val="24"/>
          <w:szCs w:val="24"/>
          <w:lang w:val="sr-Cyrl-RS"/>
        </w:rPr>
      </w:pPr>
      <w:r>
        <w:rPr>
          <w:rFonts w:cs="Times New Roman"/>
          <w:b/>
          <w:sz w:val="24"/>
          <w:szCs w:val="24"/>
          <w:lang w:val="sr-Cyrl-RS"/>
        </w:rPr>
        <w:t>по</w:t>
      </w:r>
      <w:r w:rsidR="00D4018E">
        <w:rPr>
          <w:rFonts w:cs="Times New Roman"/>
          <w:b/>
          <w:sz w:val="24"/>
          <w:szCs w:val="24"/>
          <w:lang w:val="sr-Cyrl-RS"/>
        </w:rPr>
        <w:t>т</w:t>
      </w:r>
      <w:r>
        <w:rPr>
          <w:rFonts w:cs="Times New Roman"/>
          <w:b/>
          <w:sz w:val="24"/>
          <w:szCs w:val="24"/>
          <w:lang w:val="sr-Cyrl-RS"/>
        </w:rPr>
        <w:t>п</w:t>
      </w:r>
      <w:r w:rsidR="00D4018E">
        <w:rPr>
          <w:rFonts w:cs="Times New Roman"/>
          <w:b/>
          <w:sz w:val="24"/>
          <w:szCs w:val="24"/>
          <w:lang w:val="sr-Cyrl-RS"/>
        </w:rPr>
        <w:t xml:space="preserve">исан дана 10. маја </w:t>
      </w:r>
      <w:r w:rsidR="00E2309C">
        <w:rPr>
          <w:rFonts w:cs="Times New Roman"/>
          <w:b/>
          <w:sz w:val="24"/>
          <w:szCs w:val="24"/>
          <w:lang w:val="sr-Latn-RS"/>
        </w:rPr>
        <w:t xml:space="preserve">2021. </w:t>
      </w:r>
      <w:r w:rsidR="00E2309C">
        <w:rPr>
          <w:rFonts w:cs="Times New Roman"/>
          <w:b/>
          <w:sz w:val="24"/>
          <w:szCs w:val="24"/>
          <w:lang w:val="sr-Cyrl-RS"/>
        </w:rPr>
        <w:t>године</w:t>
      </w:r>
    </w:p>
    <w:p w:rsidR="00C45FE1" w:rsidRPr="000B01C7" w:rsidRDefault="00C45FE1" w:rsidP="00C45FE1">
      <w:pPr>
        <w:pStyle w:val="BodyText"/>
        <w:jc w:val="center"/>
        <w:rPr>
          <w:rFonts w:cs="Times New Roman"/>
          <w:sz w:val="24"/>
          <w:szCs w:val="24"/>
          <w:lang w:val="sr-Cyrl-RS"/>
        </w:rPr>
      </w:pPr>
      <w:r w:rsidRPr="000B01C7">
        <w:rPr>
          <w:rFonts w:cs="Times New Roman"/>
          <w:b/>
          <w:sz w:val="24"/>
          <w:szCs w:val="24"/>
          <w:lang w:val="sr-Cyrl-RS"/>
        </w:rPr>
        <w:t>између</w:t>
      </w:r>
    </w:p>
    <w:p w:rsidR="00C45FE1" w:rsidRPr="000B01C7" w:rsidRDefault="00C45FE1" w:rsidP="00C45FE1">
      <w:pPr>
        <w:pStyle w:val="BodyText"/>
        <w:jc w:val="center"/>
        <w:rPr>
          <w:rFonts w:cs="Times New Roman"/>
          <w:sz w:val="24"/>
          <w:szCs w:val="24"/>
          <w:lang w:val="sr-Cyrl-RS"/>
        </w:rPr>
      </w:pPr>
      <w:r w:rsidRPr="000B01C7">
        <w:rPr>
          <w:rFonts w:cs="Times New Roman"/>
          <w:b/>
          <w:sz w:val="24"/>
          <w:szCs w:val="24"/>
          <w:lang w:val="sr-Cyrl-RS"/>
        </w:rPr>
        <w:t>ФРАНЦУСКЕ АГЕНЦИЈЕ ЗА РАЗВОЈ</w:t>
      </w:r>
    </w:p>
    <w:p w:rsidR="00C45FE1" w:rsidRPr="000B01C7" w:rsidRDefault="00C45FE1" w:rsidP="00C45FE1">
      <w:pPr>
        <w:pStyle w:val="BodyText"/>
        <w:jc w:val="center"/>
        <w:rPr>
          <w:rFonts w:cs="Times New Roman"/>
          <w:sz w:val="24"/>
          <w:szCs w:val="24"/>
          <w:lang w:val="sr-Cyrl-RS"/>
        </w:rPr>
      </w:pPr>
      <w:r w:rsidRPr="000B01C7">
        <w:rPr>
          <w:rFonts w:cs="Times New Roman"/>
          <w:sz w:val="24"/>
          <w:szCs w:val="24"/>
          <w:lang w:val="sr-Cyrl-RS"/>
        </w:rPr>
        <w:t>као Зајмодавца</w:t>
      </w:r>
    </w:p>
    <w:p w:rsidR="00C45FE1" w:rsidRPr="000B01C7" w:rsidRDefault="00C45FE1" w:rsidP="00C45FE1">
      <w:pPr>
        <w:pStyle w:val="BodyText"/>
        <w:jc w:val="center"/>
        <w:rPr>
          <w:rFonts w:cs="Times New Roman"/>
          <w:sz w:val="24"/>
          <w:szCs w:val="24"/>
          <w:lang w:val="sr-Cyrl-RS"/>
        </w:rPr>
      </w:pPr>
      <w:r w:rsidRPr="000B01C7">
        <w:rPr>
          <w:rFonts w:cs="Times New Roman"/>
          <w:sz w:val="24"/>
          <w:szCs w:val="24"/>
          <w:lang w:val="sr-Cyrl-RS"/>
        </w:rPr>
        <w:t>и</w:t>
      </w:r>
    </w:p>
    <w:p w:rsidR="00C45FE1" w:rsidRPr="000B01C7" w:rsidRDefault="00C45FE1" w:rsidP="00C45FE1">
      <w:pPr>
        <w:pStyle w:val="BodyText"/>
        <w:jc w:val="center"/>
        <w:rPr>
          <w:rFonts w:cs="Times New Roman"/>
          <w:b/>
          <w:sz w:val="24"/>
          <w:szCs w:val="24"/>
          <w:lang w:val="sr-Cyrl-RS"/>
        </w:rPr>
      </w:pPr>
      <w:r w:rsidRPr="000B01C7">
        <w:rPr>
          <w:rFonts w:cs="Times New Roman"/>
          <w:b/>
          <w:sz w:val="24"/>
          <w:szCs w:val="24"/>
          <w:lang w:val="sr-Cyrl-RS"/>
        </w:rPr>
        <w:t>РЕПУБЛИКЕ СРБИЈЕ</w:t>
      </w:r>
    </w:p>
    <w:p w:rsidR="00C45FE1" w:rsidRPr="000B01C7" w:rsidRDefault="00C45FE1" w:rsidP="00C45FE1">
      <w:pPr>
        <w:pStyle w:val="BodyText"/>
        <w:jc w:val="center"/>
        <w:rPr>
          <w:rFonts w:cs="Times New Roman"/>
          <w:sz w:val="24"/>
          <w:szCs w:val="24"/>
          <w:lang w:val="sr-Cyrl-RS"/>
        </w:rPr>
      </w:pPr>
      <w:r w:rsidRPr="000B01C7">
        <w:rPr>
          <w:rFonts w:cs="Times New Roman"/>
          <w:sz w:val="24"/>
          <w:szCs w:val="24"/>
          <w:lang w:val="sr-Cyrl-RS"/>
        </w:rPr>
        <w:t>као Зајмопримца</w:t>
      </w:r>
    </w:p>
    <w:p w:rsidR="00E23899" w:rsidRPr="000B01C7" w:rsidRDefault="00E23899">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Default="00C45FE1" w:rsidP="00C45FE1">
      <w:pPr>
        <w:pStyle w:val="PARTHEADING"/>
        <w:keepNext w:val="0"/>
        <w:keepLines w:val="0"/>
        <w:pageBreakBefore/>
        <w:numPr>
          <w:ilvl w:val="0"/>
          <w:numId w:val="0"/>
        </w:numPr>
        <w:tabs>
          <w:tab w:val="left" w:pos="990"/>
        </w:tabs>
        <w:spacing w:after="240" w:line="240" w:lineRule="auto"/>
        <w:rPr>
          <w:rFonts w:ascii="Times New Roman" w:hAnsi="Times New Roman"/>
          <w:sz w:val="24"/>
          <w:szCs w:val="24"/>
        </w:rPr>
      </w:pPr>
      <w:r w:rsidRPr="000B01C7">
        <w:rPr>
          <w:rFonts w:ascii="Times New Roman" w:hAnsi="Times New Roman"/>
          <w:sz w:val="24"/>
          <w:szCs w:val="24"/>
        </w:rPr>
        <w:lastRenderedPageBreak/>
        <w:t>САДРЖАЈ</w:t>
      </w:r>
    </w:p>
    <w:p w:rsidR="007149C5" w:rsidRPr="007149C5" w:rsidRDefault="007149C5" w:rsidP="007149C5"/>
    <w:p w:rsidR="00C45FE1" w:rsidRPr="000B01C7" w:rsidRDefault="009F6356" w:rsidP="009F6356">
      <w:pPr>
        <w:tabs>
          <w:tab w:val="left" w:pos="8300"/>
        </w:tabs>
        <w:rPr>
          <w:sz w:val="24"/>
          <w:szCs w:val="24"/>
        </w:rPr>
      </w:pPr>
      <w:r w:rsidRPr="000B01C7">
        <w:rPr>
          <w:sz w:val="24"/>
          <w:szCs w:val="24"/>
        </w:rPr>
        <w:tab/>
      </w:r>
    </w:p>
    <w:p w:rsidR="00C45FE1" w:rsidRPr="00AC57DB" w:rsidRDefault="00C45FE1" w:rsidP="00EE2F6D">
      <w:pPr>
        <w:pStyle w:val="TOC1"/>
        <w:rPr>
          <w:rFonts w:eastAsiaTheme="minorEastAsia"/>
          <w:sz w:val="24"/>
          <w:szCs w:val="24"/>
          <w:lang w:val="sr-Latn-RS"/>
        </w:rPr>
      </w:pPr>
      <w:r w:rsidRPr="000B01C7">
        <w:rPr>
          <w:sz w:val="24"/>
          <w:szCs w:val="24"/>
        </w:rPr>
        <w:fldChar w:fldCharType="begin"/>
      </w:r>
      <w:r w:rsidRPr="000B01C7">
        <w:rPr>
          <w:sz w:val="24"/>
          <w:szCs w:val="24"/>
        </w:rPr>
        <w:instrText xml:space="preserve"> TOC \h \z \t "AA Titre 1;1;AA Titre 2;2" </w:instrText>
      </w:r>
      <w:r w:rsidRPr="000B01C7">
        <w:rPr>
          <w:sz w:val="24"/>
          <w:szCs w:val="24"/>
        </w:rPr>
        <w:fldChar w:fldCharType="separate"/>
      </w:r>
      <w:hyperlink w:anchor="_Toc59120956" w:history="1">
        <w:r w:rsidRPr="000B01C7">
          <w:rPr>
            <w:rStyle w:val="Hyperlink"/>
            <w:sz w:val="24"/>
            <w:szCs w:val="24"/>
          </w:rPr>
          <w:t>1.</w:t>
        </w:r>
        <w:r w:rsidRPr="000B01C7">
          <w:rPr>
            <w:rFonts w:eastAsiaTheme="minorEastAsia"/>
            <w:sz w:val="24"/>
            <w:szCs w:val="24"/>
          </w:rPr>
          <w:tab/>
        </w:r>
        <w:r w:rsidRPr="000B01C7">
          <w:rPr>
            <w:rStyle w:val="Hyperlink"/>
            <w:sz w:val="24"/>
            <w:szCs w:val="24"/>
          </w:rPr>
          <w:t>ДЕФИНИЦИЈЕ И ТУМАЧЕЊА</w:t>
        </w:r>
        <w:r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57" w:history="1">
        <w:r w:rsidR="00C45FE1" w:rsidRPr="000B01C7">
          <w:rPr>
            <w:rStyle w:val="Hyperlink"/>
            <w:sz w:val="24"/>
            <w:szCs w:val="24"/>
          </w:rPr>
          <w:t>1.1</w:t>
        </w:r>
        <w:r w:rsidR="00C45FE1" w:rsidRPr="000B01C7">
          <w:rPr>
            <w:rFonts w:eastAsiaTheme="minorEastAsia"/>
            <w:sz w:val="24"/>
            <w:szCs w:val="24"/>
          </w:rPr>
          <w:tab/>
        </w:r>
        <w:r w:rsidR="00C45FE1" w:rsidRPr="000B01C7">
          <w:rPr>
            <w:rStyle w:val="Hyperlink"/>
            <w:sz w:val="24"/>
            <w:szCs w:val="24"/>
          </w:rPr>
          <w:t>Дефиниције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58" w:history="1">
        <w:r w:rsidR="00C45FE1" w:rsidRPr="000B01C7">
          <w:rPr>
            <w:rStyle w:val="Hyperlink"/>
            <w:sz w:val="24"/>
            <w:szCs w:val="24"/>
          </w:rPr>
          <w:t>1.2</w:t>
        </w:r>
        <w:r w:rsidR="00C45FE1" w:rsidRPr="000B01C7">
          <w:rPr>
            <w:rFonts w:eastAsiaTheme="minorEastAsia"/>
            <w:sz w:val="24"/>
            <w:szCs w:val="24"/>
          </w:rPr>
          <w:tab/>
          <w:t>Тумачења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59" w:history="1">
        <w:r w:rsidR="00C45FE1" w:rsidRPr="000B01C7">
          <w:rPr>
            <w:rStyle w:val="Hyperlink"/>
            <w:sz w:val="24"/>
            <w:szCs w:val="24"/>
          </w:rPr>
          <w:t>2.</w:t>
        </w:r>
        <w:r w:rsidR="00C45FE1" w:rsidRPr="000B01C7">
          <w:rPr>
            <w:rFonts w:eastAsiaTheme="minorEastAsia"/>
            <w:sz w:val="24"/>
            <w:szCs w:val="24"/>
          </w:rPr>
          <w:tab/>
        </w:r>
        <w:r w:rsidR="00C45FE1" w:rsidRPr="000B01C7">
          <w:rPr>
            <w:rStyle w:val="Hyperlink"/>
            <w:sz w:val="24"/>
            <w:szCs w:val="24"/>
          </w:rPr>
          <w:t>кредит, сврха и услови коришћења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0" w:history="1">
        <w:r w:rsidR="00C45FE1" w:rsidRPr="000B01C7">
          <w:rPr>
            <w:rStyle w:val="Hyperlink"/>
            <w:sz w:val="24"/>
            <w:szCs w:val="24"/>
          </w:rPr>
          <w:t>2.1</w:t>
        </w:r>
        <w:r w:rsidR="00C45FE1" w:rsidRPr="000B01C7">
          <w:rPr>
            <w:rFonts w:eastAsiaTheme="minorEastAsia"/>
            <w:sz w:val="24"/>
            <w:szCs w:val="24"/>
          </w:rPr>
          <w:tab/>
        </w:r>
        <w:r w:rsidR="00C45FE1" w:rsidRPr="000B01C7">
          <w:rPr>
            <w:rStyle w:val="Hyperlink"/>
            <w:sz w:val="24"/>
            <w:szCs w:val="24"/>
          </w:rPr>
          <w:t>Кредит</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1" w:history="1">
        <w:r w:rsidR="00C45FE1" w:rsidRPr="000B01C7">
          <w:rPr>
            <w:rStyle w:val="Hyperlink"/>
            <w:sz w:val="24"/>
            <w:szCs w:val="24"/>
          </w:rPr>
          <w:t>2.2</w:t>
        </w:r>
        <w:r w:rsidR="00C45FE1" w:rsidRPr="000B01C7">
          <w:rPr>
            <w:rFonts w:eastAsiaTheme="minorEastAsia"/>
            <w:sz w:val="24"/>
            <w:szCs w:val="24"/>
          </w:rPr>
          <w:tab/>
        </w:r>
        <w:r w:rsidR="00C45FE1" w:rsidRPr="000B01C7">
          <w:rPr>
            <w:rStyle w:val="Hyperlink"/>
            <w:sz w:val="24"/>
            <w:szCs w:val="24"/>
          </w:rPr>
          <w:t>Сврха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2" w:history="1">
        <w:r w:rsidR="00C45FE1" w:rsidRPr="000B01C7">
          <w:rPr>
            <w:rStyle w:val="Hyperlink"/>
            <w:sz w:val="24"/>
            <w:szCs w:val="24"/>
          </w:rPr>
          <w:t>2.3</w:t>
        </w:r>
        <w:r w:rsidR="00C45FE1" w:rsidRPr="000B01C7">
          <w:rPr>
            <w:rFonts w:eastAsiaTheme="minorEastAsia"/>
            <w:sz w:val="24"/>
            <w:szCs w:val="24"/>
          </w:rPr>
          <w:tab/>
        </w:r>
        <w:r w:rsidR="00C45FE1" w:rsidRPr="000B01C7">
          <w:rPr>
            <w:rStyle w:val="Hyperlink"/>
            <w:sz w:val="24"/>
            <w:szCs w:val="24"/>
          </w:rPr>
          <w:t>Мониторинг</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3" w:history="1">
        <w:r w:rsidR="00C45FE1" w:rsidRPr="000B01C7">
          <w:rPr>
            <w:rStyle w:val="Hyperlink"/>
            <w:sz w:val="24"/>
            <w:szCs w:val="24"/>
          </w:rPr>
          <w:t>2.4</w:t>
        </w:r>
        <w:r w:rsidR="00C45FE1" w:rsidRPr="000B01C7">
          <w:rPr>
            <w:rFonts w:eastAsiaTheme="minorEastAsia"/>
            <w:sz w:val="24"/>
            <w:szCs w:val="24"/>
          </w:rPr>
          <w:tab/>
        </w:r>
        <w:r w:rsidR="00C45FE1" w:rsidRPr="000B01C7">
          <w:rPr>
            <w:rStyle w:val="Hyperlink"/>
            <w:sz w:val="24"/>
            <w:szCs w:val="24"/>
          </w:rPr>
          <w:t>Предуслови</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64" w:history="1">
        <w:r w:rsidR="00C45FE1" w:rsidRPr="000B01C7">
          <w:rPr>
            <w:rStyle w:val="Hyperlink"/>
            <w:sz w:val="24"/>
            <w:szCs w:val="24"/>
          </w:rPr>
          <w:t>3.</w:t>
        </w:r>
        <w:r w:rsidR="00C45FE1" w:rsidRPr="000B01C7">
          <w:rPr>
            <w:rFonts w:eastAsiaTheme="minorEastAsia"/>
            <w:sz w:val="24"/>
            <w:szCs w:val="24"/>
          </w:rPr>
          <w:tab/>
        </w:r>
        <w:r w:rsidR="00C45FE1" w:rsidRPr="000B01C7">
          <w:rPr>
            <w:rStyle w:val="Hyperlink"/>
            <w:sz w:val="24"/>
            <w:szCs w:val="24"/>
          </w:rPr>
          <w:t>ПОВЛАЧЕЊЕ СРЕДСТАВА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5" w:history="1">
        <w:r w:rsidR="00C45FE1" w:rsidRPr="000B01C7">
          <w:rPr>
            <w:rStyle w:val="Hyperlink"/>
            <w:sz w:val="24"/>
            <w:szCs w:val="24"/>
          </w:rPr>
          <w:t>3.1</w:t>
        </w:r>
        <w:r w:rsidR="00C45FE1" w:rsidRPr="000B01C7">
          <w:rPr>
            <w:rFonts w:eastAsiaTheme="minorEastAsia"/>
            <w:sz w:val="24"/>
            <w:szCs w:val="24"/>
          </w:rPr>
          <w:tab/>
        </w:r>
        <w:r w:rsidR="00C45FE1" w:rsidRPr="000B01C7">
          <w:rPr>
            <w:rStyle w:val="Hyperlink"/>
            <w:sz w:val="24"/>
            <w:szCs w:val="24"/>
          </w:rPr>
          <w:t>Износи повлачења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6" w:history="1">
        <w:r w:rsidR="00C45FE1" w:rsidRPr="000B01C7">
          <w:rPr>
            <w:rStyle w:val="Hyperlink"/>
            <w:sz w:val="24"/>
            <w:szCs w:val="24"/>
          </w:rPr>
          <w:t>3.2</w:t>
        </w:r>
        <w:r w:rsidR="00C45FE1" w:rsidRPr="000B01C7">
          <w:rPr>
            <w:rFonts w:eastAsiaTheme="minorEastAsia"/>
            <w:sz w:val="24"/>
            <w:szCs w:val="24"/>
          </w:rPr>
          <w:tab/>
        </w:r>
        <w:r w:rsidR="00C45FE1" w:rsidRPr="000B01C7">
          <w:rPr>
            <w:rStyle w:val="Hyperlink"/>
            <w:sz w:val="24"/>
            <w:szCs w:val="24"/>
          </w:rPr>
          <w:t>Захтев за повлачење средстава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7" w:history="1">
        <w:r w:rsidR="00C45FE1" w:rsidRPr="000B01C7">
          <w:rPr>
            <w:rStyle w:val="Hyperlink"/>
            <w:sz w:val="24"/>
            <w:szCs w:val="24"/>
          </w:rPr>
          <w:t>3.3</w:t>
        </w:r>
        <w:r w:rsidR="00C45FE1" w:rsidRPr="000B01C7">
          <w:rPr>
            <w:rFonts w:eastAsiaTheme="minorEastAsia"/>
            <w:sz w:val="24"/>
            <w:szCs w:val="24"/>
          </w:rPr>
          <w:tab/>
        </w:r>
        <w:r w:rsidR="00C45FE1" w:rsidRPr="000B01C7">
          <w:rPr>
            <w:rStyle w:val="Hyperlink"/>
            <w:sz w:val="24"/>
            <w:szCs w:val="24"/>
          </w:rPr>
          <w:t>Завршетак плаћања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68" w:history="1">
        <w:r w:rsidR="00C45FE1" w:rsidRPr="000B01C7">
          <w:rPr>
            <w:rStyle w:val="Hyperlink"/>
            <w:sz w:val="24"/>
            <w:szCs w:val="24"/>
          </w:rPr>
          <w:t>3.4</w:t>
        </w:r>
        <w:r w:rsidR="00C45FE1" w:rsidRPr="000B01C7">
          <w:rPr>
            <w:rFonts w:eastAsiaTheme="minorEastAsia"/>
            <w:sz w:val="24"/>
            <w:szCs w:val="24"/>
          </w:rPr>
          <w:tab/>
        </w:r>
        <w:r w:rsidR="00C45FE1" w:rsidRPr="000B01C7">
          <w:rPr>
            <w:rStyle w:val="Hyperlink"/>
            <w:sz w:val="24"/>
            <w:szCs w:val="24"/>
          </w:rPr>
          <w:t>Методе исплате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69" w:history="1">
        <w:r w:rsidR="00C45FE1" w:rsidRPr="000B01C7">
          <w:rPr>
            <w:rStyle w:val="Hyperlink"/>
            <w:sz w:val="24"/>
            <w:szCs w:val="24"/>
          </w:rPr>
          <w:t>4.</w:t>
        </w:r>
        <w:r w:rsidR="00C45FE1" w:rsidRPr="000B01C7">
          <w:rPr>
            <w:rFonts w:eastAsiaTheme="minorEastAsia"/>
            <w:sz w:val="24"/>
            <w:szCs w:val="24"/>
          </w:rPr>
          <w:tab/>
        </w:r>
        <w:r w:rsidR="00C45FE1" w:rsidRPr="000B01C7">
          <w:rPr>
            <w:rStyle w:val="Hyperlink"/>
            <w:sz w:val="24"/>
            <w:szCs w:val="24"/>
          </w:rPr>
          <w:t>КАМАТА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0" w:history="1">
        <w:r w:rsidR="00C45FE1" w:rsidRPr="000B01C7">
          <w:rPr>
            <w:rStyle w:val="Hyperlink"/>
            <w:sz w:val="24"/>
            <w:szCs w:val="24"/>
          </w:rPr>
          <w:t>4.1</w:t>
        </w:r>
        <w:r w:rsidR="00C45FE1" w:rsidRPr="000B01C7">
          <w:rPr>
            <w:rFonts w:eastAsiaTheme="minorEastAsia"/>
            <w:sz w:val="24"/>
            <w:szCs w:val="24"/>
          </w:rPr>
          <w:tab/>
        </w:r>
        <w:r w:rsidR="00C45FE1" w:rsidRPr="000B01C7">
          <w:rPr>
            <w:rStyle w:val="Hyperlink"/>
            <w:sz w:val="24"/>
            <w:szCs w:val="24"/>
          </w:rPr>
          <w:t>Каматна стопа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1" w:history="1">
        <w:r w:rsidR="00C45FE1" w:rsidRPr="000B01C7">
          <w:rPr>
            <w:rStyle w:val="Hyperlink"/>
            <w:sz w:val="24"/>
            <w:szCs w:val="24"/>
          </w:rPr>
          <w:t>4.2</w:t>
        </w:r>
        <w:r w:rsidR="00C45FE1" w:rsidRPr="000B01C7">
          <w:rPr>
            <w:rFonts w:eastAsiaTheme="minorEastAsia"/>
            <w:sz w:val="24"/>
            <w:szCs w:val="24"/>
          </w:rPr>
          <w:tab/>
        </w:r>
        <w:r w:rsidR="00C45FE1" w:rsidRPr="000B01C7">
          <w:rPr>
            <w:rStyle w:val="Hyperlink"/>
            <w:sz w:val="24"/>
            <w:szCs w:val="24"/>
          </w:rPr>
          <w:t>Обрачун и плаћање камате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2" w:history="1">
        <w:r w:rsidR="00C45FE1" w:rsidRPr="000B01C7">
          <w:rPr>
            <w:rStyle w:val="Hyperlink"/>
            <w:sz w:val="24"/>
            <w:szCs w:val="24"/>
          </w:rPr>
          <w:t>4.3</w:t>
        </w:r>
        <w:r w:rsidR="00C45FE1" w:rsidRPr="000B01C7">
          <w:rPr>
            <w:rFonts w:eastAsiaTheme="minorEastAsia"/>
            <w:sz w:val="24"/>
            <w:szCs w:val="24"/>
          </w:rPr>
          <w:tab/>
        </w:r>
        <w:r w:rsidR="00C45FE1" w:rsidRPr="000B01C7">
          <w:rPr>
            <w:rStyle w:val="Hyperlink"/>
            <w:sz w:val="24"/>
            <w:szCs w:val="24"/>
          </w:rPr>
          <w:t>Кашњење у плаћању и затезна камата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3" w:history="1">
        <w:r w:rsidR="00C45FE1" w:rsidRPr="000B01C7">
          <w:rPr>
            <w:rStyle w:val="Hyperlink"/>
            <w:sz w:val="24"/>
            <w:szCs w:val="24"/>
          </w:rPr>
          <w:t>4.4</w:t>
        </w:r>
        <w:r w:rsidR="00C45FE1" w:rsidRPr="000B01C7">
          <w:rPr>
            <w:rFonts w:eastAsiaTheme="minorEastAsia"/>
            <w:sz w:val="24"/>
            <w:szCs w:val="24"/>
          </w:rPr>
          <w:tab/>
        </w:r>
        <w:r w:rsidR="00C45FE1" w:rsidRPr="000B01C7">
          <w:rPr>
            <w:rStyle w:val="Hyperlink"/>
            <w:sz w:val="24"/>
            <w:szCs w:val="24"/>
          </w:rPr>
          <w:t>Комуникација каматних стопа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4" w:history="1">
        <w:r w:rsidR="00C45FE1" w:rsidRPr="000B01C7">
          <w:rPr>
            <w:rStyle w:val="Hyperlink"/>
            <w:sz w:val="24"/>
            <w:szCs w:val="24"/>
          </w:rPr>
          <w:t>4.5</w:t>
        </w:r>
        <w:r w:rsidR="00C45FE1" w:rsidRPr="000B01C7">
          <w:rPr>
            <w:rFonts w:eastAsiaTheme="minorEastAsia"/>
            <w:sz w:val="24"/>
            <w:szCs w:val="24"/>
          </w:rPr>
          <w:tab/>
        </w:r>
        <w:r w:rsidR="00C45FE1" w:rsidRPr="000B01C7">
          <w:rPr>
            <w:rStyle w:val="Hyperlink"/>
            <w:sz w:val="24"/>
            <w:szCs w:val="24"/>
          </w:rPr>
          <w:t>Ефективна глобална стопа (</w:t>
        </w:r>
        <w:r w:rsidR="00C45FE1" w:rsidRPr="000B01C7">
          <w:rPr>
            <w:rStyle w:val="Hyperlink"/>
            <w:i/>
            <w:sz w:val="24"/>
            <w:szCs w:val="24"/>
          </w:rPr>
          <w:t>Taux Effectif Global</w:t>
        </w:r>
        <w:r w:rsidR="00C45FE1" w:rsidRPr="000B01C7">
          <w:rPr>
            <w:rStyle w:val="Hyperlink"/>
            <w:sz w:val="24"/>
            <w:szCs w:val="24"/>
          </w:rPr>
          <w:t>)</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75" w:history="1">
        <w:r w:rsidR="00C45FE1" w:rsidRPr="000B01C7">
          <w:rPr>
            <w:rStyle w:val="Hyperlink"/>
            <w:sz w:val="24"/>
            <w:szCs w:val="24"/>
          </w:rPr>
          <w:t>5.</w:t>
        </w:r>
        <w:r w:rsidR="00C45FE1" w:rsidRPr="000B01C7">
          <w:rPr>
            <w:rFonts w:eastAsiaTheme="minorEastAsia"/>
            <w:sz w:val="24"/>
            <w:szCs w:val="24"/>
          </w:rPr>
          <w:tab/>
        </w:r>
        <w:r w:rsidR="00C45FE1" w:rsidRPr="000B01C7">
          <w:rPr>
            <w:rStyle w:val="Hyperlink"/>
            <w:sz w:val="24"/>
            <w:szCs w:val="24"/>
          </w:rPr>
          <w:t>ПРОМЕНА ОБРАЧУНА КАМАТЕ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6" w:history="1">
        <w:r w:rsidR="00C45FE1" w:rsidRPr="000B01C7">
          <w:rPr>
            <w:rStyle w:val="Hyperlink"/>
            <w:rFonts w:eastAsia="Calibri"/>
            <w:sz w:val="24"/>
            <w:szCs w:val="24"/>
            <w:lang w:eastAsia="en-US"/>
          </w:rPr>
          <w:t>5.1</w:t>
        </w:r>
        <w:r w:rsidR="00C45FE1" w:rsidRPr="000B01C7">
          <w:rPr>
            <w:rFonts w:eastAsiaTheme="minorEastAsia"/>
            <w:sz w:val="24"/>
            <w:szCs w:val="24"/>
          </w:rPr>
          <w:tab/>
        </w:r>
        <w:r w:rsidR="00C45FE1" w:rsidRPr="000B01C7">
          <w:rPr>
            <w:rStyle w:val="Hyperlink"/>
            <w:rFonts w:eastAsia="Calibri"/>
            <w:sz w:val="24"/>
            <w:szCs w:val="24"/>
            <w:lang w:eastAsia="en-US"/>
          </w:rPr>
          <w:t>Поремећај тржишта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7" w:history="1">
        <w:r w:rsidR="00C45FE1" w:rsidRPr="000B01C7">
          <w:rPr>
            <w:rStyle w:val="Hyperlink"/>
            <w:rFonts w:eastAsia="Calibri"/>
            <w:sz w:val="24"/>
            <w:szCs w:val="24"/>
            <w:lang w:eastAsia="en-US"/>
          </w:rPr>
          <w:t>5.2</w:t>
        </w:r>
        <w:r w:rsidR="00C45FE1" w:rsidRPr="000B01C7">
          <w:rPr>
            <w:rFonts w:eastAsiaTheme="minorEastAsia"/>
            <w:sz w:val="24"/>
            <w:szCs w:val="24"/>
          </w:rPr>
          <w:tab/>
        </w:r>
        <w:r w:rsidR="00C45FE1" w:rsidRPr="000B01C7">
          <w:rPr>
            <w:rStyle w:val="Hyperlink"/>
            <w:rFonts w:eastAsia="Calibri"/>
            <w:sz w:val="24"/>
            <w:szCs w:val="24"/>
            <w:lang w:eastAsia="en-US"/>
          </w:rPr>
          <w:t>Замена приказа референтне стопе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78" w:history="1">
        <w:r w:rsidR="00C45FE1" w:rsidRPr="000B01C7">
          <w:rPr>
            <w:rStyle w:val="Hyperlink"/>
            <w:sz w:val="24"/>
            <w:szCs w:val="24"/>
          </w:rPr>
          <w:t>6.</w:t>
        </w:r>
        <w:r w:rsidR="00C45FE1" w:rsidRPr="000B01C7">
          <w:rPr>
            <w:rFonts w:eastAsiaTheme="minorEastAsia"/>
            <w:sz w:val="24"/>
            <w:szCs w:val="24"/>
          </w:rPr>
          <w:tab/>
        </w:r>
        <w:r w:rsidR="00C45FE1" w:rsidRPr="000B01C7">
          <w:rPr>
            <w:rStyle w:val="Hyperlink"/>
            <w:sz w:val="24"/>
            <w:szCs w:val="24"/>
          </w:rPr>
          <w:t>НАКНАДЕ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79" w:history="1">
        <w:r w:rsidR="00C45FE1" w:rsidRPr="000B01C7">
          <w:rPr>
            <w:rStyle w:val="Hyperlink"/>
            <w:sz w:val="24"/>
            <w:szCs w:val="24"/>
          </w:rPr>
          <w:t>6.1</w:t>
        </w:r>
        <w:r w:rsidR="00C45FE1" w:rsidRPr="000B01C7">
          <w:rPr>
            <w:rFonts w:eastAsiaTheme="minorEastAsia"/>
            <w:sz w:val="24"/>
            <w:szCs w:val="24"/>
          </w:rPr>
          <w:tab/>
        </w:r>
        <w:r w:rsidR="00C45FE1" w:rsidRPr="000B01C7">
          <w:rPr>
            <w:rStyle w:val="Hyperlink"/>
            <w:sz w:val="24"/>
            <w:szCs w:val="24"/>
          </w:rPr>
          <w:t>Накнада за ангажовање средстава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0" w:history="1">
        <w:r w:rsidR="00C45FE1" w:rsidRPr="000B01C7">
          <w:rPr>
            <w:rStyle w:val="Hyperlink"/>
            <w:sz w:val="24"/>
            <w:szCs w:val="24"/>
          </w:rPr>
          <w:t>6.2</w:t>
        </w:r>
        <w:r w:rsidR="00C45FE1" w:rsidRPr="000B01C7">
          <w:rPr>
            <w:rFonts w:eastAsiaTheme="minorEastAsia"/>
            <w:sz w:val="24"/>
            <w:szCs w:val="24"/>
          </w:rPr>
          <w:tab/>
        </w:r>
        <w:r w:rsidR="00C45FE1" w:rsidRPr="000B01C7">
          <w:rPr>
            <w:rStyle w:val="Hyperlink"/>
            <w:sz w:val="24"/>
            <w:szCs w:val="24"/>
          </w:rPr>
          <w:t>Приступна накнада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81" w:history="1">
        <w:r w:rsidR="00C45FE1" w:rsidRPr="000B01C7">
          <w:rPr>
            <w:rStyle w:val="Hyperlink"/>
            <w:sz w:val="24"/>
            <w:szCs w:val="24"/>
          </w:rPr>
          <w:t>7.</w:t>
        </w:r>
        <w:r w:rsidR="00C45FE1" w:rsidRPr="000B01C7">
          <w:rPr>
            <w:rFonts w:eastAsiaTheme="minorEastAsia"/>
            <w:sz w:val="24"/>
            <w:szCs w:val="24"/>
          </w:rPr>
          <w:tab/>
        </w:r>
        <w:r w:rsidR="00C45FE1" w:rsidRPr="000B01C7">
          <w:rPr>
            <w:rStyle w:val="Hyperlink"/>
            <w:sz w:val="24"/>
            <w:szCs w:val="24"/>
          </w:rPr>
          <w:t>ОТПЛАТА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82" w:history="1">
        <w:r w:rsidR="00C45FE1" w:rsidRPr="000B01C7">
          <w:rPr>
            <w:rStyle w:val="Hyperlink"/>
            <w:sz w:val="24"/>
            <w:szCs w:val="24"/>
          </w:rPr>
          <w:t>8.</w:t>
        </w:r>
        <w:r w:rsidR="00C45FE1" w:rsidRPr="000B01C7">
          <w:rPr>
            <w:rFonts w:eastAsiaTheme="minorEastAsia"/>
            <w:sz w:val="24"/>
            <w:szCs w:val="24"/>
          </w:rPr>
          <w:tab/>
        </w:r>
        <w:r w:rsidR="00C45FE1" w:rsidRPr="000B01C7">
          <w:rPr>
            <w:rStyle w:val="Hyperlink"/>
            <w:sz w:val="24"/>
            <w:szCs w:val="24"/>
          </w:rPr>
          <w:t>пРЕВРЕМЕНА ОТПЛАТА И ОТКАЗИВАЊЕ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3" w:history="1">
        <w:r w:rsidR="00C45FE1" w:rsidRPr="000B01C7">
          <w:rPr>
            <w:rStyle w:val="Hyperlink"/>
            <w:sz w:val="24"/>
            <w:szCs w:val="24"/>
          </w:rPr>
          <w:t>8.1</w:t>
        </w:r>
        <w:r w:rsidR="00C45FE1" w:rsidRPr="000B01C7">
          <w:rPr>
            <w:rFonts w:eastAsiaTheme="minorEastAsia"/>
            <w:sz w:val="24"/>
            <w:szCs w:val="24"/>
          </w:rPr>
          <w:tab/>
        </w:r>
        <w:r w:rsidR="00C45FE1" w:rsidRPr="000B01C7">
          <w:rPr>
            <w:rStyle w:val="Hyperlink"/>
            <w:sz w:val="24"/>
            <w:szCs w:val="24"/>
          </w:rPr>
          <w:t>Добровољна превремена отплата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4" w:history="1">
        <w:r w:rsidR="00C45FE1" w:rsidRPr="000B01C7">
          <w:rPr>
            <w:rStyle w:val="Hyperlink"/>
            <w:sz w:val="24"/>
            <w:szCs w:val="24"/>
          </w:rPr>
          <w:t>8.2</w:t>
        </w:r>
        <w:r w:rsidR="00C45FE1" w:rsidRPr="000B01C7">
          <w:rPr>
            <w:rFonts w:eastAsiaTheme="minorEastAsia"/>
            <w:sz w:val="24"/>
            <w:szCs w:val="24"/>
          </w:rPr>
          <w:tab/>
        </w:r>
        <w:r w:rsidR="00C45FE1" w:rsidRPr="000B01C7">
          <w:rPr>
            <w:rStyle w:val="Hyperlink"/>
            <w:sz w:val="24"/>
            <w:szCs w:val="24"/>
          </w:rPr>
          <w:t>Обавезна превремена отплата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5" w:history="1">
        <w:r w:rsidR="00C45FE1" w:rsidRPr="000B01C7">
          <w:rPr>
            <w:rStyle w:val="Hyperlink"/>
            <w:sz w:val="24"/>
            <w:szCs w:val="24"/>
          </w:rPr>
          <w:t>8.3</w:t>
        </w:r>
        <w:r w:rsidR="00C45FE1" w:rsidRPr="000B01C7">
          <w:rPr>
            <w:rFonts w:eastAsiaTheme="minorEastAsia"/>
            <w:sz w:val="24"/>
            <w:szCs w:val="24"/>
          </w:rPr>
          <w:tab/>
        </w:r>
        <w:r w:rsidR="00C45FE1" w:rsidRPr="000B01C7">
          <w:rPr>
            <w:rStyle w:val="Hyperlink"/>
            <w:sz w:val="24"/>
            <w:szCs w:val="24"/>
          </w:rPr>
          <w:t>Отказивање од стране Зајмопримца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6" w:history="1">
        <w:r w:rsidR="00C45FE1" w:rsidRPr="000B01C7">
          <w:rPr>
            <w:rStyle w:val="Hyperlink"/>
            <w:sz w:val="24"/>
            <w:szCs w:val="24"/>
          </w:rPr>
          <w:t>8.4</w:t>
        </w:r>
        <w:r w:rsidR="00C45FE1" w:rsidRPr="000B01C7">
          <w:rPr>
            <w:rFonts w:eastAsiaTheme="minorEastAsia"/>
            <w:sz w:val="24"/>
            <w:szCs w:val="24"/>
          </w:rPr>
          <w:tab/>
        </w:r>
        <w:r w:rsidR="00C45FE1" w:rsidRPr="000B01C7">
          <w:rPr>
            <w:rStyle w:val="Hyperlink"/>
            <w:sz w:val="24"/>
            <w:szCs w:val="24"/>
          </w:rPr>
          <w:t>Отказивање од стране Зајмодавца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7" w:history="1">
        <w:r w:rsidR="00C45FE1" w:rsidRPr="000B01C7">
          <w:rPr>
            <w:rStyle w:val="Hyperlink"/>
            <w:sz w:val="24"/>
            <w:szCs w:val="24"/>
          </w:rPr>
          <w:t>8.5</w:t>
        </w:r>
        <w:r w:rsidR="00C45FE1" w:rsidRPr="000B01C7">
          <w:rPr>
            <w:rFonts w:eastAsiaTheme="minorEastAsia"/>
            <w:sz w:val="24"/>
            <w:szCs w:val="24"/>
          </w:rPr>
          <w:tab/>
        </w:r>
        <w:r w:rsidR="00C45FE1" w:rsidRPr="000B01C7">
          <w:rPr>
            <w:rStyle w:val="Hyperlink"/>
            <w:sz w:val="24"/>
            <w:szCs w:val="24"/>
          </w:rPr>
          <w:t>Ограничења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88" w:history="1">
        <w:r w:rsidR="00C45FE1" w:rsidRPr="000B01C7">
          <w:rPr>
            <w:rStyle w:val="Hyperlink"/>
            <w:sz w:val="24"/>
            <w:szCs w:val="24"/>
          </w:rPr>
          <w:t>9.</w:t>
        </w:r>
        <w:r w:rsidR="00C45FE1" w:rsidRPr="000B01C7">
          <w:rPr>
            <w:rFonts w:eastAsiaTheme="minorEastAsia"/>
            <w:sz w:val="24"/>
            <w:szCs w:val="24"/>
          </w:rPr>
          <w:tab/>
        </w:r>
        <w:r w:rsidR="00C45FE1" w:rsidRPr="000B01C7">
          <w:rPr>
            <w:rStyle w:val="Hyperlink"/>
            <w:sz w:val="24"/>
            <w:szCs w:val="24"/>
          </w:rPr>
          <w:t>ОБАВЕЗЕ ДОДАТНИХ ПЛАЋАЊА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89" w:history="1">
        <w:r w:rsidR="00C45FE1" w:rsidRPr="000B01C7">
          <w:rPr>
            <w:rStyle w:val="Hyperlink"/>
            <w:sz w:val="24"/>
            <w:szCs w:val="24"/>
          </w:rPr>
          <w:t>9.1</w:t>
        </w:r>
        <w:r w:rsidR="00C45FE1" w:rsidRPr="000B01C7">
          <w:rPr>
            <w:rFonts w:eastAsiaTheme="minorEastAsia"/>
            <w:sz w:val="24"/>
            <w:szCs w:val="24"/>
          </w:rPr>
          <w:tab/>
        </w:r>
        <w:r w:rsidR="00C45FE1" w:rsidRPr="000B01C7">
          <w:rPr>
            <w:rStyle w:val="Hyperlink"/>
            <w:sz w:val="24"/>
            <w:szCs w:val="24"/>
          </w:rPr>
          <w:t>Трошкови и расходи</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0" w:history="1">
        <w:r w:rsidR="00C45FE1" w:rsidRPr="000B01C7">
          <w:rPr>
            <w:rStyle w:val="Hyperlink"/>
            <w:sz w:val="24"/>
            <w:szCs w:val="24"/>
          </w:rPr>
          <w:t>9.2</w:t>
        </w:r>
        <w:r w:rsidR="00C45FE1" w:rsidRPr="000B01C7">
          <w:rPr>
            <w:rFonts w:eastAsiaTheme="minorEastAsia"/>
            <w:sz w:val="24"/>
            <w:szCs w:val="24"/>
          </w:rPr>
          <w:tab/>
        </w:r>
        <w:r w:rsidR="00C45FE1" w:rsidRPr="000B01C7">
          <w:rPr>
            <w:rStyle w:val="Hyperlink"/>
            <w:sz w:val="24"/>
            <w:szCs w:val="24"/>
          </w:rPr>
          <w:t>Накнада за отказивање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1" w:history="1">
        <w:r w:rsidR="00C45FE1" w:rsidRPr="000B01C7">
          <w:rPr>
            <w:rStyle w:val="Hyperlink"/>
            <w:sz w:val="24"/>
            <w:szCs w:val="24"/>
          </w:rPr>
          <w:t>9.3</w:t>
        </w:r>
        <w:r w:rsidR="00C45FE1" w:rsidRPr="000B01C7">
          <w:rPr>
            <w:rFonts w:eastAsiaTheme="minorEastAsia"/>
            <w:sz w:val="24"/>
            <w:szCs w:val="24"/>
          </w:rPr>
          <w:tab/>
        </w:r>
        <w:r w:rsidR="00C45FE1" w:rsidRPr="000B01C7">
          <w:rPr>
            <w:rStyle w:val="Hyperlink"/>
            <w:sz w:val="24"/>
            <w:szCs w:val="24"/>
          </w:rPr>
          <w:t>Накнада за превремену отплату</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2" w:history="1">
        <w:r w:rsidR="00C45FE1" w:rsidRPr="000B01C7">
          <w:rPr>
            <w:rStyle w:val="Hyperlink"/>
            <w:sz w:val="24"/>
            <w:szCs w:val="24"/>
          </w:rPr>
          <w:t>9.4</w:t>
        </w:r>
        <w:r w:rsidR="00C45FE1" w:rsidRPr="000B01C7">
          <w:rPr>
            <w:rFonts w:eastAsiaTheme="minorEastAsia"/>
            <w:sz w:val="24"/>
            <w:szCs w:val="24"/>
          </w:rPr>
          <w:tab/>
        </w:r>
        <w:r w:rsidR="00C45FE1" w:rsidRPr="000B01C7">
          <w:rPr>
            <w:rStyle w:val="Hyperlink"/>
            <w:sz w:val="24"/>
            <w:szCs w:val="24"/>
          </w:rPr>
          <w:t>Порези и дажбине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3" w:history="1">
        <w:r w:rsidR="00C45FE1" w:rsidRPr="000B01C7">
          <w:rPr>
            <w:rStyle w:val="Hyperlink"/>
            <w:sz w:val="24"/>
            <w:szCs w:val="24"/>
          </w:rPr>
          <w:t>9.5</w:t>
        </w:r>
        <w:r w:rsidR="00C45FE1" w:rsidRPr="000B01C7">
          <w:rPr>
            <w:rFonts w:eastAsiaTheme="minorEastAsia"/>
            <w:sz w:val="24"/>
            <w:szCs w:val="24"/>
          </w:rPr>
          <w:tab/>
        </w:r>
        <w:r w:rsidR="00C45FE1" w:rsidRPr="000B01C7">
          <w:rPr>
            <w:rStyle w:val="Hyperlink"/>
            <w:sz w:val="24"/>
            <w:szCs w:val="24"/>
          </w:rPr>
          <w:t>Додатни трошкови</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4" w:history="1">
        <w:r w:rsidR="00C45FE1" w:rsidRPr="000B01C7">
          <w:rPr>
            <w:rStyle w:val="Hyperlink"/>
            <w:sz w:val="24"/>
            <w:szCs w:val="24"/>
          </w:rPr>
          <w:t>9.6</w:t>
        </w:r>
        <w:r w:rsidR="00C45FE1" w:rsidRPr="000B01C7">
          <w:rPr>
            <w:rFonts w:eastAsiaTheme="minorEastAsia"/>
            <w:sz w:val="24"/>
            <w:szCs w:val="24"/>
          </w:rPr>
          <w:tab/>
        </w:r>
        <w:r w:rsidR="00C45FE1" w:rsidRPr="000B01C7">
          <w:rPr>
            <w:rStyle w:val="Hyperlink"/>
            <w:sz w:val="24"/>
            <w:szCs w:val="24"/>
          </w:rPr>
          <w:t>Накнада за валуту</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5" w:history="1">
        <w:r w:rsidR="00C45FE1" w:rsidRPr="000B01C7">
          <w:rPr>
            <w:rStyle w:val="Hyperlink"/>
            <w:sz w:val="24"/>
            <w:szCs w:val="24"/>
          </w:rPr>
          <w:t>9.7</w:t>
        </w:r>
        <w:r w:rsidR="00C45FE1" w:rsidRPr="000B01C7">
          <w:rPr>
            <w:rFonts w:eastAsiaTheme="minorEastAsia"/>
            <w:sz w:val="24"/>
            <w:szCs w:val="24"/>
          </w:rPr>
          <w:tab/>
        </w:r>
        <w:r w:rsidR="00C45FE1" w:rsidRPr="000B01C7">
          <w:rPr>
            <w:rStyle w:val="Hyperlink"/>
            <w:sz w:val="24"/>
            <w:szCs w:val="24"/>
          </w:rPr>
          <w:t>Рокови</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0996" w:history="1">
        <w:r w:rsidR="00C45FE1" w:rsidRPr="000B01C7">
          <w:rPr>
            <w:rStyle w:val="Hyperlink"/>
            <w:sz w:val="24"/>
            <w:szCs w:val="24"/>
          </w:rPr>
          <w:t>10.</w:t>
        </w:r>
        <w:r w:rsidR="00C45FE1" w:rsidRPr="000B01C7">
          <w:rPr>
            <w:rFonts w:eastAsiaTheme="minorEastAsia"/>
            <w:sz w:val="24"/>
            <w:szCs w:val="24"/>
          </w:rPr>
          <w:tab/>
        </w:r>
        <w:r w:rsidR="00C45FE1" w:rsidRPr="000B01C7">
          <w:rPr>
            <w:rStyle w:val="Hyperlink"/>
            <w:sz w:val="24"/>
            <w:szCs w:val="24"/>
          </w:rPr>
          <w:t>ИЗЈАВЕ И ГАРАНЦИЈЕ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7" w:history="1">
        <w:r w:rsidR="00C45FE1" w:rsidRPr="000B01C7">
          <w:rPr>
            <w:rStyle w:val="Hyperlink"/>
            <w:sz w:val="24"/>
            <w:szCs w:val="24"/>
          </w:rPr>
          <w:t>10.1</w:t>
        </w:r>
        <w:r w:rsidR="00C45FE1" w:rsidRPr="000B01C7">
          <w:rPr>
            <w:rFonts w:eastAsiaTheme="minorEastAsia"/>
            <w:sz w:val="24"/>
            <w:szCs w:val="24"/>
          </w:rPr>
          <w:tab/>
        </w:r>
        <w:r w:rsidR="00C45FE1" w:rsidRPr="000B01C7">
          <w:rPr>
            <w:rStyle w:val="Hyperlink"/>
            <w:sz w:val="24"/>
            <w:szCs w:val="24"/>
          </w:rPr>
          <w:t>Надлежности и одобрења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8" w:history="1">
        <w:r w:rsidR="00C45FE1" w:rsidRPr="000B01C7">
          <w:rPr>
            <w:rStyle w:val="Hyperlink"/>
            <w:sz w:val="24"/>
            <w:szCs w:val="24"/>
          </w:rPr>
          <w:t>10.2</w:t>
        </w:r>
        <w:r w:rsidR="00C45FE1" w:rsidRPr="000B01C7">
          <w:rPr>
            <w:rFonts w:eastAsiaTheme="minorEastAsia"/>
            <w:sz w:val="24"/>
            <w:szCs w:val="24"/>
          </w:rPr>
          <w:tab/>
        </w:r>
        <w:r w:rsidR="00C45FE1" w:rsidRPr="000B01C7">
          <w:rPr>
            <w:rStyle w:val="Hyperlink"/>
            <w:sz w:val="24"/>
            <w:szCs w:val="24"/>
          </w:rPr>
          <w:t>Валидност и прихватљивост доказа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0999" w:history="1">
        <w:r w:rsidR="00C45FE1" w:rsidRPr="000B01C7">
          <w:rPr>
            <w:rStyle w:val="Hyperlink"/>
            <w:sz w:val="24"/>
            <w:szCs w:val="24"/>
          </w:rPr>
          <w:t>10.3</w:t>
        </w:r>
        <w:r w:rsidR="00C45FE1" w:rsidRPr="000B01C7">
          <w:rPr>
            <w:rFonts w:eastAsiaTheme="minorEastAsia"/>
            <w:sz w:val="24"/>
            <w:szCs w:val="24"/>
          </w:rPr>
          <w:tab/>
        </w:r>
        <w:r w:rsidR="00C45FE1" w:rsidRPr="000B01C7">
          <w:rPr>
            <w:rStyle w:val="Hyperlink"/>
            <w:sz w:val="24"/>
            <w:szCs w:val="24"/>
          </w:rPr>
          <w:t>Обавезе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00" w:history="1">
        <w:r w:rsidR="00C45FE1" w:rsidRPr="000B01C7">
          <w:rPr>
            <w:rStyle w:val="Hyperlink"/>
            <w:sz w:val="24"/>
            <w:szCs w:val="24"/>
          </w:rPr>
          <w:t>10.4</w:t>
        </w:r>
        <w:r w:rsidR="00C45FE1" w:rsidRPr="000B01C7">
          <w:rPr>
            <w:rFonts w:eastAsiaTheme="minorEastAsia"/>
            <w:sz w:val="24"/>
            <w:szCs w:val="24"/>
          </w:rPr>
          <w:tab/>
        </w:r>
        <w:r w:rsidR="00C45FE1" w:rsidRPr="000B01C7">
          <w:rPr>
            <w:rStyle w:val="Hyperlink"/>
            <w:sz w:val="24"/>
            <w:szCs w:val="24"/>
          </w:rPr>
          <w:t>Нема подношења нити таксених марки</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01" w:history="1">
        <w:r w:rsidR="00C45FE1" w:rsidRPr="000B01C7">
          <w:rPr>
            <w:rStyle w:val="Hyperlink"/>
            <w:sz w:val="24"/>
            <w:szCs w:val="24"/>
          </w:rPr>
          <w:t>10.5</w:t>
        </w:r>
        <w:r w:rsidR="00C45FE1" w:rsidRPr="000B01C7">
          <w:rPr>
            <w:rFonts w:eastAsiaTheme="minorEastAsia"/>
            <w:sz w:val="24"/>
            <w:szCs w:val="24"/>
          </w:rPr>
          <w:tab/>
        </w:r>
        <w:r w:rsidR="00C45FE1" w:rsidRPr="000B01C7">
          <w:rPr>
            <w:rStyle w:val="Hyperlink"/>
            <w:sz w:val="24"/>
            <w:szCs w:val="24"/>
          </w:rPr>
          <w:t>Трансфер средстава</w:t>
        </w:r>
        <w:r w:rsidR="00C45FE1" w:rsidRPr="000B01C7">
          <w:rPr>
            <w:webHidden/>
            <w:sz w:val="24"/>
            <w:szCs w:val="24"/>
          </w:rPr>
          <w:tab/>
        </w:r>
      </w:hyperlink>
    </w:p>
    <w:p w:rsidR="00C45FE1" w:rsidRPr="003F5B14" w:rsidRDefault="00EF5BFE" w:rsidP="00C45FE1">
      <w:pPr>
        <w:pStyle w:val="TOC2"/>
        <w:rPr>
          <w:rFonts w:eastAsiaTheme="minorEastAsia"/>
          <w:sz w:val="24"/>
          <w:szCs w:val="24"/>
          <w:lang w:val="sr-Latn-RS"/>
        </w:rPr>
      </w:pPr>
      <w:hyperlink w:anchor="_Toc59121002" w:history="1">
        <w:r w:rsidR="00C45FE1" w:rsidRPr="000B01C7">
          <w:rPr>
            <w:rStyle w:val="Hyperlink"/>
            <w:sz w:val="24"/>
            <w:szCs w:val="24"/>
          </w:rPr>
          <w:t>10.6</w:t>
        </w:r>
        <w:r w:rsidR="00C45FE1" w:rsidRPr="000B01C7">
          <w:rPr>
            <w:rFonts w:eastAsiaTheme="minorEastAsia"/>
            <w:sz w:val="24"/>
            <w:szCs w:val="24"/>
          </w:rPr>
          <w:tab/>
        </w:r>
        <w:r w:rsidR="00C45FE1" w:rsidRPr="000B01C7">
          <w:rPr>
            <w:rStyle w:val="Hyperlink"/>
            <w:sz w:val="24"/>
            <w:szCs w:val="24"/>
          </w:rPr>
          <w:t>Несукобљавање са другим обавезама</w:t>
        </w:r>
        <w:r w:rsidR="00C45FE1" w:rsidRPr="000B01C7">
          <w:rPr>
            <w:webHidden/>
            <w:sz w:val="24"/>
            <w:szCs w:val="24"/>
          </w:rPr>
          <w:tab/>
        </w:r>
      </w:hyperlink>
    </w:p>
    <w:p w:rsidR="00C45FE1" w:rsidRPr="003F5B14" w:rsidRDefault="00EF5BFE" w:rsidP="00C45FE1">
      <w:pPr>
        <w:pStyle w:val="TOC2"/>
        <w:rPr>
          <w:rFonts w:eastAsiaTheme="minorEastAsia"/>
          <w:sz w:val="24"/>
          <w:szCs w:val="24"/>
          <w:lang w:val="sr-Latn-RS"/>
        </w:rPr>
      </w:pPr>
      <w:hyperlink w:anchor="_Toc59121003" w:history="1">
        <w:r w:rsidR="00C45FE1" w:rsidRPr="000B01C7">
          <w:rPr>
            <w:rStyle w:val="Hyperlink"/>
            <w:sz w:val="24"/>
            <w:szCs w:val="24"/>
          </w:rPr>
          <w:t>10.7</w:t>
        </w:r>
        <w:r w:rsidR="00C45FE1" w:rsidRPr="000B01C7">
          <w:rPr>
            <w:rFonts w:eastAsiaTheme="minorEastAsia"/>
            <w:sz w:val="24"/>
            <w:szCs w:val="24"/>
          </w:rPr>
          <w:tab/>
        </w:r>
        <w:r w:rsidR="00C45FE1" w:rsidRPr="000B01C7">
          <w:rPr>
            <w:rStyle w:val="Hyperlink"/>
            <w:sz w:val="24"/>
            <w:szCs w:val="24"/>
          </w:rPr>
          <w:t>Меродавно право и извршење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04" w:history="1">
        <w:r w:rsidR="00C45FE1" w:rsidRPr="000B01C7">
          <w:rPr>
            <w:rStyle w:val="Hyperlink"/>
            <w:sz w:val="24"/>
            <w:szCs w:val="24"/>
          </w:rPr>
          <w:t>10.8</w:t>
        </w:r>
        <w:r w:rsidR="00C45FE1" w:rsidRPr="000B01C7">
          <w:rPr>
            <w:rFonts w:eastAsiaTheme="minorEastAsia"/>
            <w:sz w:val="24"/>
            <w:szCs w:val="24"/>
          </w:rPr>
          <w:tab/>
          <w:t>Нема неизвршења обавеза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05" w:history="1">
        <w:r w:rsidR="00C45FE1" w:rsidRPr="000B01C7">
          <w:rPr>
            <w:rStyle w:val="Hyperlink"/>
            <w:sz w:val="24"/>
            <w:szCs w:val="24"/>
          </w:rPr>
          <w:t>10.9</w:t>
        </w:r>
        <w:r w:rsidR="00C45FE1" w:rsidRPr="000B01C7">
          <w:rPr>
            <w:rFonts w:eastAsiaTheme="minorEastAsia"/>
            <w:sz w:val="24"/>
            <w:szCs w:val="24"/>
          </w:rPr>
          <w:tab/>
        </w:r>
        <w:r w:rsidR="00C45FE1" w:rsidRPr="000B01C7">
          <w:rPr>
            <w:rStyle w:val="Hyperlink"/>
            <w:sz w:val="24"/>
            <w:szCs w:val="24"/>
          </w:rPr>
          <w:t>Нема обмањујућих информација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09" w:history="1">
        <w:r w:rsidR="006059BB" w:rsidRPr="000B01C7">
          <w:rPr>
            <w:rStyle w:val="Hyperlink"/>
            <w:sz w:val="24"/>
            <w:szCs w:val="24"/>
          </w:rPr>
          <w:t>10.10</w:t>
        </w:r>
        <w:r w:rsidR="00C45FE1" w:rsidRPr="000B01C7">
          <w:rPr>
            <w:rFonts w:eastAsiaTheme="minorEastAsia"/>
            <w:sz w:val="24"/>
            <w:szCs w:val="24"/>
          </w:rPr>
          <w:tab/>
          <w:t xml:space="preserve">Рангирање по принципу </w:t>
        </w:r>
        <w:r w:rsidR="00C45FE1" w:rsidRPr="000B01C7">
          <w:rPr>
            <w:rStyle w:val="Hyperlink"/>
            <w:sz w:val="24"/>
            <w:szCs w:val="24"/>
          </w:rPr>
          <w:t>Pari passu</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0" w:history="1">
        <w:r w:rsidR="006059BB" w:rsidRPr="000B01C7">
          <w:rPr>
            <w:rStyle w:val="Hyperlink"/>
            <w:sz w:val="24"/>
            <w:szCs w:val="24"/>
          </w:rPr>
          <w:t>10.11</w:t>
        </w:r>
        <w:r w:rsidR="00C45FE1" w:rsidRPr="000B01C7">
          <w:rPr>
            <w:rFonts w:eastAsiaTheme="minorEastAsia"/>
            <w:sz w:val="24"/>
            <w:szCs w:val="24"/>
          </w:rPr>
          <w:tab/>
        </w:r>
        <w:r w:rsidR="00C45FE1" w:rsidRPr="000B01C7">
          <w:rPr>
            <w:rStyle w:val="Hyperlink"/>
            <w:snapToGrid w:val="0"/>
            <w:sz w:val="24"/>
            <w:szCs w:val="24"/>
          </w:rPr>
          <w:t>Порекло средстава, коруптивне радње, преваре и нелојална конкуренција</w:t>
        </w:r>
        <w:r w:rsidR="00C45FE1" w:rsidRPr="000B01C7">
          <w:rPr>
            <w:webHidden/>
            <w:sz w:val="24"/>
            <w:szCs w:val="24"/>
          </w:rPr>
          <w:tab/>
        </w:r>
      </w:hyperlink>
    </w:p>
    <w:p w:rsidR="006059BB" w:rsidRPr="000B01C7" w:rsidRDefault="00EF5BFE" w:rsidP="006059BB">
      <w:pPr>
        <w:pStyle w:val="TOC2"/>
        <w:rPr>
          <w:sz w:val="24"/>
          <w:szCs w:val="24"/>
        </w:rPr>
      </w:pPr>
      <w:hyperlink w:anchor="_Toc59121011" w:history="1">
        <w:r w:rsidR="006059BB" w:rsidRPr="000B01C7">
          <w:rPr>
            <w:rStyle w:val="Hyperlink"/>
            <w:sz w:val="24"/>
            <w:szCs w:val="24"/>
          </w:rPr>
          <w:t>10.12</w:t>
        </w:r>
        <w:r w:rsidR="006059BB" w:rsidRPr="000B01C7">
          <w:rPr>
            <w:rStyle w:val="Hyperlink"/>
            <w:sz w:val="24"/>
            <w:szCs w:val="24"/>
          </w:rPr>
          <w:tab/>
          <w:t>Нема материјалних негативних ефеката</w:t>
        </w:r>
        <w:r w:rsidR="006059BB" w:rsidRPr="000B01C7">
          <w:rPr>
            <w:rStyle w:val="Hyperlink"/>
            <w:webHidden/>
            <w:sz w:val="24"/>
            <w:szCs w:val="24"/>
          </w:rPr>
          <w:tab/>
        </w:r>
      </w:hyperlink>
    </w:p>
    <w:p w:rsidR="006059BB" w:rsidRPr="000B01C7" w:rsidRDefault="00EF5BFE" w:rsidP="006059BB">
      <w:pPr>
        <w:pStyle w:val="TOC2"/>
        <w:rPr>
          <w:rFonts w:eastAsiaTheme="minorEastAsia"/>
          <w:sz w:val="24"/>
          <w:szCs w:val="24"/>
        </w:rPr>
      </w:pPr>
      <w:hyperlink w:anchor="_Toc59121011" w:history="1">
        <w:r w:rsidR="006059BB" w:rsidRPr="000B01C7">
          <w:rPr>
            <w:rStyle w:val="Hyperlink"/>
            <w:sz w:val="24"/>
            <w:szCs w:val="24"/>
          </w:rPr>
          <w:t>10.13</w:t>
        </w:r>
        <w:r w:rsidR="006059BB" w:rsidRPr="000B01C7">
          <w:rPr>
            <w:rFonts w:eastAsiaTheme="minorEastAsia"/>
            <w:sz w:val="24"/>
            <w:szCs w:val="24"/>
          </w:rPr>
          <w:tab/>
        </w:r>
        <w:r w:rsidR="006059BB" w:rsidRPr="000B01C7">
          <w:rPr>
            <w:rStyle w:val="Hyperlink"/>
            <w:sz w:val="24"/>
            <w:szCs w:val="24"/>
          </w:rPr>
          <w:t>Нема имунитета</w:t>
        </w:r>
        <w:r w:rsidR="006059BB"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12" w:history="1">
        <w:r w:rsidR="00C45FE1" w:rsidRPr="000B01C7">
          <w:rPr>
            <w:rStyle w:val="Hyperlink"/>
            <w:sz w:val="24"/>
            <w:szCs w:val="24"/>
          </w:rPr>
          <w:t>11.</w:t>
        </w:r>
        <w:r w:rsidR="00C45FE1" w:rsidRPr="000B01C7">
          <w:rPr>
            <w:rFonts w:eastAsiaTheme="minorEastAsia"/>
            <w:sz w:val="24"/>
            <w:szCs w:val="24"/>
          </w:rPr>
          <w:tab/>
        </w:r>
        <w:r w:rsidR="00C45FE1" w:rsidRPr="000B01C7">
          <w:rPr>
            <w:rStyle w:val="Hyperlink"/>
            <w:sz w:val="24"/>
            <w:szCs w:val="24"/>
          </w:rPr>
          <w:t>ОБАВЕЗЕ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3" w:history="1">
        <w:r w:rsidR="00C45FE1" w:rsidRPr="000B01C7">
          <w:rPr>
            <w:rStyle w:val="Hyperlink"/>
            <w:sz w:val="24"/>
            <w:szCs w:val="24"/>
          </w:rPr>
          <w:t>11.1</w:t>
        </w:r>
        <w:r w:rsidR="00C45FE1" w:rsidRPr="000B01C7">
          <w:rPr>
            <w:rFonts w:eastAsiaTheme="minorEastAsia"/>
            <w:sz w:val="24"/>
            <w:szCs w:val="24"/>
          </w:rPr>
          <w:tab/>
        </w:r>
        <w:r w:rsidR="00C45FE1" w:rsidRPr="000B01C7">
          <w:rPr>
            <w:rStyle w:val="Hyperlink"/>
            <w:sz w:val="24"/>
            <w:szCs w:val="24"/>
          </w:rPr>
          <w:t>Поштовање закона, прописа и обавеза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4" w:history="1">
        <w:r w:rsidR="00C45FE1" w:rsidRPr="000B01C7">
          <w:rPr>
            <w:rStyle w:val="Hyperlink"/>
            <w:sz w:val="24"/>
            <w:szCs w:val="24"/>
          </w:rPr>
          <w:t>11.2</w:t>
        </w:r>
        <w:r w:rsidR="00C45FE1" w:rsidRPr="000B01C7">
          <w:rPr>
            <w:rFonts w:eastAsiaTheme="minorEastAsia"/>
            <w:sz w:val="24"/>
            <w:szCs w:val="24"/>
          </w:rPr>
          <w:tab/>
        </w:r>
        <w:r w:rsidR="00C45FE1" w:rsidRPr="000B01C7">
          <w:rPr>
            <w:rStyle w:val="Hyperlink"/>
            <w:sz w:val="24"/>
            <w:szCs w:val="24"/>
          </w:rPr>
          <w:t>Одобрења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6" w:history="1">
        <w:r w:rsidR="00C45FE1" w:rsidRPr="000B01C7">
          <w:rPr>
            <w:rStyle w:val="Hyperlink"/>
            <w:sz w:val="24"/>
            <w:szCs w:val="24"/>
          </w:rPr>
          <w:t>11.</w:t>
        </w:r>
        <w:r w:rsidR="00AE33A0" w:rsidRPr="000B01C7">
          <w:rPr>
            <w:rStyle w:val="Hyperlink"/>
            <w:sz w:val="24"/>
            <w:szCs w:val="24"/>
          </w:rPr>
          <w:t>3</w:t>
        </w:r>
        <w:r w:rsidR="00C45FE1" w:rsidRPr="000B01C7">
          <w:rPr>
            <w:rFonts w:eastAsiaTheme="minorEastAsia"/>
            <w:sz w:val="24"/>
            <w:szCs w:val="24"/>
          </w:rPr>
          <w:tab/>
        </w:r>
        <w:r w:rsidR="00C45FE1" w:rsidRPr="000B01C7">
          <w:rPr>
            <w:rStyle w:val="Hyperlink"/>
            <w:sz w:val="24"/>
            <w:szCs w:val="24"/>
          </w:rPr>
          <w:t>Имп</w:t>
        </w:r>
        <w:r w:rsidR="0025338A" w:rsidRPr="000B01C7">
          <w:rPr>
            <w:rStyle w:val="Hyperlink"/>
            <w:sz w:val="24"/>
            <w:szCs w:val="24"/>
          </w:rPr>
          <w:t>лементација и одржавање Програма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8" w:history="1">
        <w:r w:rsidR="00C45FE1" w:rsidRPr="000B01C7">
          <w:rPr>
            <w:rStyle w:val="Hyperlink"/>
            <w:sz w:val="24"/>
            <w:szCs w:val="24"/>
          </w:rPr>
          <w:t>11.</w:t>
        </w:r>
        <w:r w:rsidR="00742FA7" w:rsidRPr="000B01C7">
          <w:rPr>
            <w:rStyle w:val="Hyperlink"/>
            <w:sz w:val="24"/>
            <w:szCs w:val="24"/>
          </w:rPr>
          <w:t>4</w:t>
        </w:r>
        <w:r w:rsidR="00C45FE1" w:rsidRPr="000B01C7">
          <w:rPr>
            <w:rFonts w:eastAsiaTheme="minorEastAsia"/>
            <w:sz w:val="24"/>
            <w:szCs w:val="24"/>
          </w:rPr>
          <w:tab/>
        </w:r>
        <w:r w:rsidR="00C45FE1" w:rsidRPr="000B01C7">
          <w:rPr>
            <w:rStyle w:val="Hyperlink"/>
            <w:sz w:val="24"/>
            <w:szCs w:val="24"/>
          </w:rPr>
          <w:t>Одговорност у области животне средине и социјалних питања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19" w:history="1">
        <w:r w:rsidR="00C45FE1" w:rsidRPr="000B01C7">
          <w:rPr>
            <w:rStyle w:val="Hyperlink"/>
            <w:sz w:val="24"/>
            <w:szCs w:val="24"/>
          </w:rPr>
          <w:t>11.</w:t>
        </w:r>
        <w:r w:rsidR="00742FA7" w:rsidRPr="000B01C7">
          <w:rPr>
            <w:rStyle w:val="Hyperlink"/>
            <w:sz w:val="24"/>
            <w:szCs w:val="24"/>
          </w:rPr>
          <w:t>5</w:t>
        </w:r>
        <w:r w:rsidR="00C45FE1" w:rsidRPr="000B01C7">
          <w:rPr>
            <w:rFonts w:eastAsiaTheme="minorEastAsia"/>
            <w:sz w:val="24"/>
            <w:szCs w:val="24"/>
          </w:rPr>
          <w:tab/>
        </w:r>
        <w:r w:rsidR="00C45FE1" w:rsidRPr="000B01C7">
          <w:rPr>
            <w:rStyle w:val="Hyperlink"/>
            <w:sz w:val="24"/>
            <w:szCs w:val="24"/>
          </w:rPr>
          <w:t>Додатно финансирње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0" w:history="1">
        <w:r w:rsidR="00C45FE1" w:rsidRPr="000B01C7">
          <w:rPr>
            <w:rStyle w:val="Hyperlink"/>
            <w:sz w:val="24"/>
            <w:szCs w:val="24"/>
          </w:rPr>
          <w:t>11.</w:t>
        </w:r>
        <w:r w:rsidR="00742FA7" w:rsidRPr="000B01C7">
          <w:rPr>
            <w:rStyle w:val="Hyperlink"/>
            <w:sz w:val="24"/>
            <w:szCs w:val="24"/>
          </w:rPr>
          <w:t>6</w:t>
        </w:r>
        <w:r w:rsidR="00C45FE1" w:rsidRPr="000B01C7">
          <w:rPr>
            <w:rFonts w:eastAsiaTheme="minorEastAsia"/>
            <w:sz w:val="24"/>
            <w:szCs w:val="24"/>
          </w:rPr>
          <w:tab/>
          <w:t xml:space="preserve">Рангирање по принципу </w:t>
        </w:r>
        <w:r w:rsidR="00C45FE1" w:rsidRPr="000B01C7">
          <w:rPr>
            <w:rStyle w:val="Hyperlink"/>
            <w:sz w:val="24"/>
            <w:szCs w:val="24"/>
          </w:rPr>
          <w:t xml:space="preserve">pari passu </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3" w:history="1">
        <w:r w:rsidR="00C45FE1" w:rsidRPr="000B01C7">
          <w:rPr>
            <w:rStyle w:val="Hyperlink"/>
            <w:sz w:val="24"/>
            <w:szCs w:val="24"/>
          </w:rPr>
          <w:t>11.</w:t>
        </w:r>
        <w:r w:rsidR="00742FA7" w:rsidRPr="000B01C7">
          <w:rPr>
            <w:rStyle w:val="Hyperlink"/>
            <w:sz w:val="24"/>
            <w:szCs w:val="24"/>
          </w:rPr>
          <w:t>7</w:t>
        </w:r>
        <w:r w:rsidR="00C45FE1" w:rsidRPr="000B01C7">
          <w:rPr>
            <w:rFonts w:eastAsiaTheme="minorEastAsia"/>
            <w:sz w:val="24"/>
            <w:szCs w:val="24"/>
          </w:rPr>
          <w:tab/>
        </w:r>
        <w:r w:rsidR="00C45FE1" w:rsidRPr="000B01C7">
          <w:rPr>
            <w:rStyle w:val="Hyperlink"/>
            <w:sz w:val="24"/>
            <w:szCs w:val="24"/>
          </w:rPr>
          <w:t>Контроле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4" w:history="1">
        <w:r w:rsidR="00C45FE1" w:rsidRPr="000B01C7">
          <w:rPr>
            <w:rStyle w:val="Hyperlink"/>
            <w:sz w:val="24"/>
            <w:szCs w:val="24"/>
          </w:rPr>
          <w:t>11.</w:t>
        </w:r>
        <w:r w:rsidR="00742FA7" w:rsidRPr="000B01C7">
          <w:rPr>
            <w:rStyle w:val="Hyperlink"/>
            <w:sz w:val="24"/>
            <w:szCs w:val="24"/>
          </w:rPr>
          <w:t>8</w:t>
        </w:r>
        <w:r w:rsidR="00C45FE1" w:rsidRPr="000B01C7">
          <w:rPr>
            <w:rFonts w:eastAsiaTheme="minorEastAsia"/>
            <w:sz w:val="24"/>
            <w:szCs w:val="24"/>
          </w:rPr>
          <w:tab/>
        </w:r>
        <w:r w:rsidR="0025338A" w:rsidRPr="000B01C7">
          <w:rPr>
            <w:rStyle w:val="Hyperlink"/>
            <w:sz w:val="24"/>
            <w:szCs w:val="24"/>
          </w:rPr>
          <w:t>Евалуација програма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5" w:history="1">
        <w:r w:rsidR="00C45FE1" w:rsidRPr="000B01C7">
          <w:rPr>
            <w:rStyle w:val="Hyperlink"/>
            <w:sz w:val="24"/>
            <w:szCs w:val="24"/>
          </w:rPr>
          <w:t>11.</w:t>
        </w:r>
        <w:r w:rsidR="00742FA7" w:rsidRPr="000B01C7">
          <w:rPr>
            <w:rStyle w:val="Hyperlink"/>
            <w:sz w:val="24"/>
            <w:szCs w:val="24"/>
          </w:rPr>
          <w:t>9</w:t>
        </w:r>
        <w:r w:rsidR="00C45FE1" w:rsidRPr="000B01C7">
          <w:rPr>
            <w:rFonts w:eastAsiaTheme="minorEastAsia"/>
            <w:sz w:val="24"/>
            <w:szCs w:val="24"/>
          </w:rPr>
          <w:tab/>
        </w:r>
        <w:r w:rsidR="0025338A" w:rsidRPr="000B01C7">
          <w:rPr>
            <w:rStyle w:val="Hyperlink"/>
            <w:sz w:val="24"/>
            <w:szCs w:val="24"/>
          </w:rPr>
          <w:t>Имплементација програма</w:t>
        </w:r>
        <w:r w:rsidR="00C45FE1" w:rsidRPr="000B01C7">
          <w:rPr>
            <w:webHidden/>
            <w:sz w:val="24"/>
            <w:szCs w:val="24"/>
          </w:rPr>
          <w:tab/>
        </w:r>
      </w:hyperlink>
    </w:p>
    <w:p w:rsidR="00C45FE1" w:rsidRPr="000B01C7" w:rsidRDefault="00EF5BFE" w:rsidP="00C45FE1">
      <w:pPr>
        <w:pStyle w:val="TOC2"/>
        <w:rPr>
          <w:sz w:val="24"/>
          <w:szCs w:val="24"/>
        </w:rPr>
      </w:pPr>
      <w:hyperlink w:anchor="_Toc59121026" w:history="1">
        <w:r w:rsidR="00C45FE1" w:rsidRPr="000B01C7">
          <w:rPr>
            <w:rStyle w:val="Hyperlink"/>
            <w:snapToGrid w:val="0"/>
            <w:sz w:val="24"/>
            <w:szCs w:val="24"/>
          </w:rPr>
          <w:t>11.1</w:t>
        </w:r>
        <w:r w:rsidR="00742FA7" w:rsidRPr="000B01C7">
          <w:rPr>
            <w:rStyle w:val="Hyperlink"/>
            <w:snapToGrid w:val="0"/>
            <w:sz w:val="24"/>
            <w:szCs w:val="24"/>
          </w:rPr>
          <w:t>0</w:t>
        </w:r>
        <w:r w:rsidR="00C45FE1" w:rsidRPr="000B01C7">
          <w:rPr>
            <w:rFonts w:eastAsiaTheme="minorEastAsia"/>
            <w:sz w:val="24"/>
            <w:szCs w:val="24"/>
          </w:rPr>
          <w:tab/>
        </w:r>
        <w:r w:rsidR="00C45FE1" w:rsidRPr="000B01C7">
          <w:rPr>
            <w:rStyle w:val="Hyperlink"/>
            <w:snapToGrid w:val="0"/>
            <w:sz w:val="24"/>
            <w:szCs w:val="24"/>
          </w:rPr>
          <w:t>Порекло средстава, без коруптивних радњи, превара и нелокалне конкуренције</w:t>
        </w:r>
        <w:r w:rsidR="00C45FE1" w:rsidRPr="000B01C7">
          <w:rPr>
            <w:webHidden/>
            <w:sz w:val="24"/>
            <w:szCs w:val="24"/>
          </w:rPr>
          <w:tab/>
        </w:r>
      </w:hyperlink>
    </w:p>
    <w:p w:rsidR="0025338A" w:rsidRPr="000B01C7" w:rsidRDefault="00EF5BFE" w:rsidP="0025338A">
      <w:pPr>
        <w:pStyle w:val="TOC2"/>
        <w:rPr>
          <w:sz w:val="24"/>
          <w:szCs w:val="24"/>
        </w:rPr>
      </w:pPr>
      <w:hyperlink w:anchor="_Toc59121026" w:history="1">
        <w:r w:rsidR="0025338A" w:rsidRPr="000B01C7">
          <w:rPr>
            <w:rStyle w:val="Hyperlink"/>
            <w:snapToGrid w:val="0"/>
            <w:sz w:val="24"/>
            <w:szCs w:val="24"/>
          </w:rPr>
          <w:t>11.1</w:t>
        </w:r>
        <w:r w:rsidR="00742FA7" w:rsidRPr="000B01C7">
          <w:rPr>
            <w:rStyle w:val="Hyperlink"/>
            <w:snapToGrid w:val="0"/>
            <w:sz w:val="24"/>
            <w:szCs w:val="24"/>
          </w:rPr>
          <w:t>1</w:t>
        </w:r>
        <w:r w:rsidR="0025338A" w:rsidRPr="000B01C7">
          <w:rPr>
            <w:rFonts w:eastAsiaTheme="minorEastAsia"/>
            <w:sz w:val="24"/>
            <w:szCs w:val="24"/>
          </w:rPr>
          <w:tab/>
        </w:r>
        <w:r w:rsidR="0025338A" w:rsidRPr="000B01C7">
          <w:rPr>
            <w:rStyle w:val="Hyperlink"/>
            <w:snapToGrid w:val="0"/>
            <w:sz w:val="24"/>
            <w:szCs w:val="24"/>
          </w:rPr>
          <w:t>Табела праћења резултата</w:t>
        </w:r>
        <w:r w:rsidR="0025338A" w:rsidRPr="000B01C7">
          <w:rPr>
            <w:webHidden/>
            <w:sz w:val="24"/>
            <w:szCs w:val="24"/>
          </w:rPr>
          <w:tab/>
        </w:r>
      </w:hyperlink>
    </w:p>
    <w:p w:rsidR="0025338A" w:rsidRPr="000B01C7" w:rsidRDefault="00EF5BFE" w:rsidP="0025338A">
      <w:pPr>
        <w:pStyle w:val="TOC2"/>
        <w:rPr>
          <w:rFonts w:eastAsiaTheme="minorEastAsia"/>
          <w:sz w:val="24"/>
          <w:szCs w:val="24"/>
        </w:rPr>
      </w:pPr>
      <w:hyperlink w:anchor="_Toc59121026" w:history="1">
        <w:r w:rsidR="0025338A" w:rsidRPr="000B01C7">
          <w:rPr>
            <w:rStyle w:val="Hyperlink"/>
            <w:snapToGrid w:val="0"/>
            <w:sz w:val="24"/>
            <w:szCs w:val="24"/>
          </w:rPr>
          <w:t>11.1</w:t>
        </w:r>
        <w:r w:rsidR="00742FA7" w:rsidRPr="000B01C7">
          <w:rPr>
            <w:rStyle w:val="Hyperlink"/>
            <w:snapToGrid w:val="0"/>
            <w:sz w:val="24"/>
            <w:szCs w:val="24"/>
          </w:rPr>
          <w:t>2</w:t>
        </w:r>
        <w:r w:rsidR="0025338A" w:rsidRPr="000B01C7">
          <w:rPr>
            <w:rFonts w:eastAsiaTheme="minorEastAsia"/>
            <w:sz w:val="24"/>
            <w:szCs w:val="24"/>
          </w:rPr>
          <w:tab/>
        </w:r>
        <w:r w:rsidR="00742FA7" w:rsidRPr="000B01C7">
          <w:rPr>
            <w:rStyle w:val="Hyperlink"/>
            <w:snapToGrid w:val="0"/>
            <w:sz w:val="24"/>
            <w:szCs w:val="24"/>
          </w:rPr>
          <w:t>Међуминистарски Управни одбор</w:t>
        </w:r>
        <w:r w:rsidR="0025338A"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27" w:history="1">
        <w:r w:rsidR="00C45FE1" w:rsidRPr="000B01C7">
          <w:rPr>
            <w:rStyle w:val="Hyperlink"/>
            <w:sz w:val="24"/>
            <w:szCs w:val="24"/>
          </w:rPr>
          <w:t>12.</w:t>
        </w:r>
        <w:r w:rsidR="00C45FE1" w:rsidRPr="000B01C7">
          <w:rPr>
            <w:rFonts w:eastAsiaTheme="minorEastAsia"/>
            <w:sz w:val="24"/>
            <w:szCs w:val="24"/>
          </w:rPr>
          <w:tab/>
        </w:r>
        <w:r w:rsidR="00C45FE1" w:rsidRPr="000B01C7">
          <w:rPr>
            <w:rStyle w:val="Hyperlink"/>
            <w:sz w:val="24"/>
            <w:szCs w:val="24"/>
          </w:rPr>
          <w:t>ОБАВЕЗЕ ИНФОРМИСАЊА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8" w:history="1">
        <w:r w:rsidR="00C45FE1" w:rsidRPr="000B01C7">
          <w:rPr>
            <w:rStyle w:val="Hyperlink"/>
            <w:sz w:val="24"/>
            <w:szCs w:val="24"/>
          </w:rPr>
          <w:t>12.1</w:t>
        </w:r>
        <w:r w:rsidR="00C45FE1" w:rsidRPr="000B01C7">
          <w:rPr>
            <w:rFonts w:eastAsiaTheme="minorEastAsia"/>
            <w:sz w:val="24"/>
            <w:szCs w:val="24"/>
          </w:rPr>
          <w:tab/>
        </w:r>
        <w:r w:rsidR="00C45FE1" w:rsidRPr="000B01C7">
          <w:rPr>
            <w:rStyle w:val="Hyperlink"/>
            <w:sz w:val="24"/>
            <w:szCs w:val="24"/>
          </w:rPr>
          <w:t>Финансијске инфорамције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29" w:history="1">
        <w:r w:rsidR="00C45FE1" w:rsidRPr="000B01C7">
          <w:rPr>
            <w:rStyle w:val="Hyperlink"/>
            <w:sz w:val="24"/>
            <w:szCs w:val="24"/>
          </w:rPr>
          <w:t>12.2</w:t>
        </w:r>
        <w:r w:rsidR="00C45FE1" w:rsidRPr="000B01C7">
          <w:rPr>
            <w:rFonts w:eastAsiaTheme="minorEastAsia"/>
            <w:sz w:val="24"/>
            <w:szCs w:val="24"/>
          </w:rPr>
          <w:tab/>
        </w:r>
        <w:r w:rsidR="00742FA7" w:rsidRPr="000B01C7">
          <w:rPr>
            <w:rStyle w:val="Hyperlink"/>
            <w:sz w:val="24"/>
            <w:szCs w:val="24"/>
          </w:rPr>
          <w:t>Имплементација Програма</w:t>
        </w:r>
        <w:r w:rsidR="00C45FE1" w:rsidRPr="000B01C7">
          <w:rPr>
            <w:webHidden/>
            <w:sz w:val="24"/>
            <w:szCs w:val="24"/>
          </w:rPr>
          <w:tab/>
        </w:r>
      </w:hyperlink>
    </w:p>
    <w:p w:rsidR="00C45FE1" w:rsidRPr="000B01C7" w:rsidRDefault="00EF5BFE" w:rsidP="00C45FE1">
      <w:pPr>
        <w:pStyle w:val="TOC2"/>
        <w:rPr>
          <w:sz w:val="24"/>
          <w:szCs w:val="24"/>
        </w:rPr>
      </w:pPr>
      <w:hyperlink w:anchor="_Toc59121030" w:history="1">
        <w:r w:rsidR="00C45FE1" w:rsidRPr="000B01C7">
          <w:rPr>
            <w:rStyle w:val="Hyperlink"/>
            <w:sz w:val="24"/>
            <w:szCs w:val="24"/>
          </w:rPr>
          <w:t>12.3</w:t>
        </w:r>
        <w:r w:rsidR="00C45FE1" w:rsidRPr="000B01C7">
          <w:rPr>
            <w:rFonts w:eastAsiaTheme="minorEastAsia"/>
            <w:sz w:val="24"/>
            <w:szCs w:val="24"/>
          </w:rPr>
          <w:tab/>
        </w:r>
        <w:r w:rsidR="00742FA7" w:rsidRPr="000B01C7">
          <w:rPr>
            <w:rFonts w:eastAsiaTheme="minorEastAsia"/>
            <w:sz w:val="24"/>
            <w:szCs w:val="24"/>
          </w:rPr>
          <w:t>Извештај о напретку</w:t>
        </w:r>
        <w:r w:rsidR="00C45FE1" w:rsidRPr="000B01C7">
          <w:rPr>
            <w:webHidden/>
            <w:sz w:val="24"/>
            <w:szCs w:val="24"/>
          </w:rPr>
          <w:tab/>
        </w:r>
      </w:hyperlink>
    </w:p>
    <w:p w:rsidR="00742FA7" w:rsidRPr="000B01C7" w:rsidRDefault="00EF5BFE" w:rsidP="00742FA7">
      <w:pPr>
        <w:pStyle w:val="TOC2"/>
        <w:rPr>
          <w:rFonts w:eastAsiaTheme="minorEastAsia"/>
          <w:sz w:val="24"/>
          <w:szCs w:val="24"/>
        </w:rPr>
      </w:pPr>
      <w:hyperlink w:anchor="_Toc59121030" w:history="1">
        <w:r w:rsidR="00742FA7" w:rsidRPr="000B01C7">
          <w:rPr>
            <w:rStyle w:val="Hyperlink"/>
            <w:sz w:val="24"/>
            <w:szCs w:val="24"/>
          </w:rPr>
          <w:t>12.4</w:t>
        </w:r>
        <w:r w:rsidR="00742FA7" w:rsidRPr="000B01C7">
          <w:rPr>
            <w:rFonts w:eastAsiaTheme="minorEastAsia"/>
            <w:sz w:val="24"/>
            <w:szCs w:val="24"/>
          </w:rPr>
          <w:tab/>
        </w:r>
        <w:r w:rsidR="00742FA7" w:rsidRPr="000B01C7">
          <w:rPr>
            <w:rStyle w:val="Hyperlink"/>
            <w:sz w:val="24"/>
            <w:szCs w:val="24"/>
          </w:rPr>
          <w:t>Суфинансирање</w:t>
        </w:r>
        <w:r w:rsidR="00742FA7"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1" w:history="1">
        <w:r w:rsidR="00C45FE1" w:rsidRPr="000B01C7">
          <w:rPr>
            <w:rStyle w:val="Hyperlink"/>
            <w:sz w:val="24"/>
            <w:szCs w:val="24"/>
          </w:rPr>
          <w:t>12.</w:t>
        </w:r>
        <w:r w:rsidR="00742FA7" w:rsidRPr="000B01C7">
          <w:rPr>
            <w:rStyle w:val="Hyperlink"/>
            <w:sz w:val="24"/>
            <w:szCs w:val="24"/>
          </w:rPr>
          <w:t>5</w:t>
        </w:r>
        <w:r w:rsidR="00C45FE1" w:rsidRPr="000B01C7">
          <w:rPr>
            <w:rFonts w:eastAsiaTheme="minorEastAsia"/>
            <w:sz w:val="24"/>
            <w:szCs w:val="24"/>
          </w:rPr>
          <w:tab/>
        </w:r>
        <w:r w:rsidR="00742FA7" w:rsidRPr="000B01C7">
          <w:rPr>
            <w:rFonts w:eastAsiaTheme="minorEastAsia"/>
            <w:sz w:val="24"/>
            <w:szCs w:val="24"/>
          </w:rPr>
          <w:t xml:space="preserve">Додатне </w:t>
        </w:r>
        <w:r w:rsidR="00742FA7" w:rsidRPr="000B01C7">
          <w:rPr>
            <w:rStyle w:val="Hyperlink"/>
            <w:sz w:val="24"/>
            <w:szCs w:val="24"/>
          </w:rPr>
          <w:t>и</w:t>
        </w:r>
        <w:r w:rsidR="00C45FE1" w:rsidRPr="000B01C7">
          <w:rPr>
            <w:rStyle w:val="Hyperlink"/>
            <w:sz w:val="24"/>
            <w:szCs w:val="24"/>
          </w:rPr>
          <w:t>нформације</w:t>
        </w:r>
        <w:r w:rsidR="00C45FE1" w:rsidRPr="000B01C7">
          <w:rPr>
            <w:webHidden/>
            <w:sz w:val="24"/>
            <w:szCs w:val="24"/>
          </w:rPr>
          <w:tab/>
        </w:r>
      </w:hyperlink>
    </w:p>
    <w:p w:rsidR="00C45FE1" w:rsidRPr="003F5B14" w:rsidRDefault="00EF5BFE" w:rsidP="00EE2F6D">
      <w:pPr>
        <w:pStyle w:val="TOC1"/>
        <w:rPr>
          <w:rFonts w:eastAsiaTheme="minorEastAsia"/>
          <w:sz w:val="24"/>
          <w:szCs w:val="24"/>
          <w:lang w:val="sr-Latn-RS"/>
        </w:rPr>
      </w:pPr>
      <w:hyperlink w:anchor="_Toc59121032" w:history="1">
        <w:r w:rsidR="00C45FE1" w:rsidRPr="000B01C7">
          <w:rPr>
            <w:rStyle w:val="Hyperlink"/>
            <w:sz w:val="24"/>
            <w:szCs w:val="24"/>
          </w:rPr>
          <w:t>13.</w:t>
        </w:r>
        <w:r w:rsidR="00C45FE1" w:rsidRPr="000B01C7">
          <w:rPr>
            <w:rFonts w:eastAsiaTheme="minorEastAsia"/>
            <w:sz w:val="24"/>
            <w:szCs w:val="24"/>
          </w:rPr>
          <w:tab/>
        </w:r>
        <w:r w:rsidR="00C45FE1" w:rsidRPr="000B01C7">
          <w:rPr>
            <w:rStyle w:val="Hyperlink"/>
            <w:sz w:val="24"/>
            <w:szCs w:val="24"/>
          </w:rPr>
          <w:t>СЛУЧАЈ НЕИЗВРШЕЊА ОБАВЕЗА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3" w:history="1">
        <w:r w:rsidR="00C45FE1" w:rsidRPr="000B01C7">
          <w:rPr>
            <w:rStyle w:val="Hyperlink"/>
            <w:sz w:val="24"/>
            <w:szCs w:val="24"/>
          </w:rPr>
          <w:t>13.1</w:t>
        </w:r>
        <w:r w:rsidR="00C45FE1" w:rsidRPr="000B01C7">
          <w:rPr>
            <w:rFonts w:eastAsiaTheme="minorEastAsia"/>
            <w:sz w:val="24"/>
            <w:szCs w:val="24"/>
          </w:rPr>
          <w:tab/>
        </w:r>
        <w:r w:rsidR="00C45FE1" w:rsidRPr="000B01C7">
          <w:rPr>
            <w:rStyle w:val="Hyperlink"/>
            <w:sz w:val="24"/>
            <w:szCs w:val="24"/>
          </w:rPr>
          <w:t>Случај неизвршења обавеза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4" w:history="1">
        <w:r w:rsidR="00C45FE1" w:rsidRPr="000B01C7">
          <w:rPr>
            <w:rStyle w:val="Hyperlink"/>
            <w:sz w:val="24"/>
            <w:szCs w:val="24"/>
          </w:rPr>
          <w:t>13.2</w:t>
        </w:r>
        <w:r w:rsidR="00C45FE1" w:rsidRPr="000B01C7">
          <w:rPr>
            <w:rFonts w:eastAsiaTheme="minorEastAsia"/>
            <w:sz w:val="24"/>
            <w:szCs w:val="24"/>
          </w:rPr>
          <w:tab/>
        </w:r>
        <w:r w:rsidR="00C45FE1" w:rsidRPr="000B01C7">
          <w:rPr>
            <w:rStyle w:val="Hyperlink"/>
            <w:sz w:val="24"/>
            <w:szCs w:val="24"/>
          </w:rPr>
          <w:t>Убрзање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5" w:history="1">
        <w:r w:rsidR="00C45FE1" w:rsidRPr="000B01C7">
          <w:rPr>
            <w:rStyle w:val="Hyperlink"/>
            <w:sz w:val="24"/>
            <w:szCs w:val="24"/>
          </w:rPr>
          <w:t>13.3</w:t>
        </w:r>
        <w:r w:rsidR="00C45FE1" w:rsidRPr="000B01C7">
          <w:rPr>
            <w:rFonts w:eastAsiaTheme="minorEastAsia"/>
            <w:sz w:val="24"/>
            <w:szCs w:val="24"/>
          </w:rPr>
          <w:tab/>
          <w:t>Обавештење о случају неизвршења обавеза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36" w:history="1">
        <w:r w:rsidR="00C45FE1" w:rsidRPr="000B01C7">
          <w:rPr>
            <w:rStyle w:val="Hyperlink"/>
            <w:sz w:val="24"/>
            <w:szCs w:val="24"/>
          </w:rPr>
          <w:t>14.</w:t>
        </w:r>
        <w:r w:rsidR="00C45FE1" w:rsidRPr="000B01C7">
          <w:rPr>
            <w:rFonts w:eastAsiaTheme="minorEastAsia"/>
            <w:sz w:val="24"/>
            <w:szCs w:val="24"/>
          </w:rPr>
          <w:tab/>
        </w:r>
        <w:r w:rsidR="00C45FE1" w:rsidRPr="000B01C7">
          <w:rPr>
            <w:rStyle w:val="Hyperlink"/>
            <w:sz w:val="24"/>
            <w:szCs w:val="24"/>
          </w:rPr>
          <w:t>АДМИНИСТРАЦИЈА КРЕДИТА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7" w:history="1">
        <w:r w:rsidR="00C45FE1" w:rsidRPr="000B01C7">
          <w:rPr>
            <w:rStyle w:val="Hyperlink"/>
            <w:sz w:val="24"/>
            <w:szCs w:val="24"/>
          </w:rPr>
          <w:t>14.1</w:t>
        </w:r>
        <w:r w:rsidR="00C45FE1" w:rsidRPr="000B01C7">
          <w:rPr>
            <w:rFonts w:eastAsiaTheme="minorEastAsia"/>
            <w:sz w:val="24"/>
            <w:szCs w:val="24"/>
          </w:rPr>
          <w:tab/>
        </w:r>
        <w:r w:rsidR="00C45FE1" w:rsidRPr="000B01C7">
          <w:rPr>
            <w:rStyle w:val="Hyperlink"/>
            <w:sz w:val="24"/>
            <w:szCs w:val="24"/>
          </w:rPr>
          <w:t>Плаћања</w:t>
        </w:r>
        <w:r w:rsidR="00C45FE1" w:rsidRPr="000B01C7">
          <w:rPr>
            <w:webHidden/>
            <w:sz w:val="24"/>
            <w:szCs w:val="24"/>
          </w:rPr>
          <w:tab/>
        </w:r>
      </w:hyperlink>
    </w:p>
    <w:p w:rsidR="00C45FE1" w:rsidRPr="003F5B14" w:rsidRDefault="00EF5BFE" w:rsidP="00C45FE1">
      <w:pPr>
        <w:pStyle w:val="TOC2"/>
        <w:rPr>
          <w:rFonts w:eastAsiaTheme="minorEastAsia"/>
          <w:sz w:val="24"/>
          <w:szCs w:val="24"/>
          <w:lang w:val="sr-Latn-RS"/>
        </w:rPr>
      </w:pPr>
      <w:hyperlink w:anchor="_Toc59121038" w:history="1">
        <w:r w:rsidR="00C45FE1" w:rsidRPr="000B01C7">
          <w:rPr>
            <w:rStyle w:val="Hyperlink"/>
            <w:sz w:val="24"/>
            <w:szCs w:val="24"/>
          </w:rPr>
          <w:t>14.2</w:t>
        </w:r>
        <w:r w:rsidR="00C45FE1" w:rsidRPr="000B01C7">
          <w:rPr>
            <w:rFonts w:eastAsiaTheme="minorEastAsia"/>
            <w:sz w:val="24"/>
            <w:szCs w:val="24"/>
          </w:rPr>
          <w:tab/>
        </w:r>
        <w:r w:rsidR="00C45FE1" w:rsidRPr="000B01C7">
          <w:rPr>
            <w:rStyle w:val="Hyperlink"/>
            <w:sz w:val="24"/>
            <w:szCs w:val="24"/>
          </w:rPr>
          <w:t>Поравнање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39" w:history="1">
        <w:r w:rsidR="00C45FE1" w:rsidRPr="000B01C7">
          <w:rPr>
            <w:rStyle w:val="Hyperlink"/>
            <w:sz w:val="24"/>
            <w:szCs w:val="24"/>
          </w:rPr>
          <w:t>14.3</w:t>
        </w:r>
        <w:r w:rsidR="00C45FE1" w:rsidRPr="000B01C7">
          <w:rPr>
            <w:rFonts w:eastAsiaTheme="minorEastAsia"/>
            <w:sz w:val="24"/>
            <w:szCs w:val="24"/>
          </w:rPr>
          <w:tab/>
        </w:r>
        <w:r w:rsidR="00C45FE1" w:rsidRPr="000B01C7">
          <w:rPr>
            <w:rStyle w:val="Hyperlink"/>
            <w:sz w:val="24"/>
            <w:szCs w:val="24"/>
          </w:rPr>
          <w:t>Радни дани</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0" w:history="1">
        <w:r w:rsidR="00C45FE1" w:rsidRPr="000B01C7">
          <w:rPr>
            <w:rStyle w:val="Hyperlink"/>
            <w:sz w:val="24"/>
            <w:szCs w:val="24"/>
          </w:rPr>
          <w:t>14.4</w:t>
        </w:r>
        <w:r w:rsidR="00C45FE1" w:rsidRPr="000B01C7">
          <w:rPr>
            <w:rFonts w:eastAsiaTheme="minorEastAsia"/>
            <w:sz w:val="24"/>
            <w:szCs w:val="24"/>
          </w:rPr>
          <w:tab/>
        </w:r>
        <w:r w:rsidR="00C45FE1" w:rsidRPr="000B01C7">
          <w:rPr>
            <w:rStyle w:val="Hyperlink"/>
            <w:sz w:val="24"/>
            <w:szCs w:val="24"/>
          </w:rPr>
          <w:t>Валута плаћања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1" w:history="1">
        <w:r w:rsidR="00C45FE1" w:rsidRPr="000B01C7">
          <w:rPr>
            <w:rStyle w:val="Hyperlink"/>
            <w:sz w:val="24"/>
            <w:szCs w:val="24"/>
          </w:rPr>
          <w:t>14.5</w:t>
        </w:r>
        <w:r w:rsidR="00C45FE1" w:rsidRPr="000B01C7">
          <w:rPr>
            <w:rFonts w:eastAsiaTheme="minorEastAsia"/>
            <w:sz w:val="24"/>
            <w:szCs w:val="24"/>
          </w:rPr>
          <w:tab/>
        </w:r>
        <w:r w:rsidR="00C45FE1" w:rsidRPr="000B01C7">
          <w:rPr>
            <w:rStyle w:val="Hyperlink"/>
            <w:sz w:val="24"/>
            <w:szCs w:val="24"/>
          </w:rPr>
          <w:t>Конвенција о бројању дана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2" w:history="1">
        <w:r w:rsidR="00C45FE1" w:rsidRPr="000B01C7">
          <w:rPr>
            <w:rStyle w:val="Hyperlink"/>
            <w:sz w:val="24"/>
            <w:szCs w:val="24"/>
          </w:rPr>
          <w:t>14.6</w:t>
        </w:r>
        <w:r w:rsidR="00C45FE1" w:rsidRPr="000B01C7">
          <w:rPr>
            <w:rFonts w:eastAsiaTheme="minorEastAsia"/>
            <w:sz w:val="24"/>
            <w:szCs w:val="24"/>
          </w:rPr>
          <w:tab/>
        </w:r>
        <w:r w:rsidR="00C45FE1" w:rsidRPr="000B01C7">
          <w:rPr>
            <w:rStyle w:val="Hyperlink"/>
            <w:sz w:val="24"/>
            <w:szCs w:val="24"/>
          </w:rPr>
          <w:t>Место плаћања</w:t>
        </w:r>
        <w:r w:rsidR="00C45FE1" w:rsidRPr="000B01C7">
          <w:rPr>
            <w:webHidden/>
            <w:sz w:val="24"/>
            <w:szCs w:val="24"/>
          </w:rPr>
          <w:tab/>
        </w:r>
      </w:hyperlink>
    </w:p>
    <w:p w:rsidR="00C45FE1" w:rsidRPr="003F5B14" w:rsidRDefault="00EF5BFE" w:rsidP="00C45FE1">
      <w:pPr>
        <w:pStyle w:val="TOC2"/>
        <w:rPr>
          <w:rFonts w:eastAsiaTheme="minorEastAsia"/>
          <w:sz w:val="24"/>
          <w:szCs w:val="24"/>
          <w:lang w:val="sr-Latn-RS"/>
        </w:rPr>
      </w:pPr>
      <w:hyperlink w:anchor="_Toc59121043" w:history="1">
        <w:r w:rsidR="00C45FE1" w:rsidRPr="000B01C7">
          <w:rPr>
            <w:rStyle w:val="Hyperlink"/>
            <w:sz w:val="24"/>
            <w:szCs w:val="24"/>
          </w:rPr>
          <w:t>14.7</w:t>
        </w:r>
        <w:r w:rsidR="00C45FE1" w:rsidRPr="000B01C7">
          <w:rPr>
            <w:rFonts w:eastAsiaTheme="minorEastAsia"/>
            <w:sz w:val="24"/>
            <w:szCs w:val="24"/>
          </w:rPr>
          <w:tab/>
        </w:r>
        <w:r w:rsidR="00C45FE1" w:rsidRPr="000B01C7">
          <w:rPr>
            <w:rStyle w:val="Hyperlink"/>
            <w:sz w:val="24"/>
            <w:szCs w:val="24"/>
          </w:rPr>
          <w:t>Прекид рада платног система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44" w:history="1">
        <w:r w:rsidR="00C45FE1" w:rsidRPr="000B01C7">
          <w:rPr>
            <w:rStyle w:val="Hyperlink"/>
            <w:sz w:val="24"/>
            <w:szCs w:val="24"/>
          </w:rPr>
          <w:t>15.</w:t>
        </w:r>
        <w:r w:rsidR="00C45FE1" w:rsidRPr="000B01C7">
          <w:rPr>
            <w:rFonts w:eastAsiaTheme="minorEastAsia"/>
            <w:sz w:val="24"/>
            <w:szCs w:val="24"/>
          </w:rPr>
          <w:tab/>
        </w:r>
        <w:r w:rsidR="00C45FE1" w:rsidRPr="000B01C7">
          <w:rPr>
            <w:rStyle w:val="Hyperlink"/>
            <w:sz w:val="24"/>
            <w:szCs w:val="24"/>
          </w:rPr>
          <w:t>РАЗНО</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5" w:history="1">
        <w:r w:rsidR="00C45FE1" w:rsidRPr="000B01C7">
          <w:rPr>
            <w:rStyle w:val="Hyperlink"/>
            <w:sz w:val="24"/>
            <w:szCs w:val="24"/>
          </w:rPr>
          <w:t>15.1</w:t>
        </w:r>
        <w:r w:rsidR="00C45FE1" w:rsidRPr="000B01C7">
          <w:rPr>
            <w:rFonts w:eastAsiaTheme="minorEastAsia"/>
            <w:sz w:val="24"/>
            <w:szCs w:val="24"/>
          </w:rPr>
          <w:tab/>
        </w:r>
        <w:r w:rsidR="00C45FE1" w:rsidRPr="000B01C7">
          <w:rPr>
            <w:rStyle w:val="Hyperlink"/>
            <w:sz w:val="24"/>
            <w:szCs w:val="24"/>
          </w:rPr>
          <w:t xml:space="preserve">Језик </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6" w:history="1">
        <w:r w:rsidR="00C45FE1" w:rsidRPr="000B01C7">
          <w:rPr>
            <w:rStyle w:val="Hyperlink"/>
            <w:sz w:val="24"/>
            <w:szCs w:val="24"/>
          </w:rPr>
          <w:t>15.2</w:t>
        </w:r>
        <w:r w:rsidR="00C45FE1" w:rsidRPr="000B01C7">
          <w:rPr>
            <w:rFonts w:eastAsiaTheme="minorEastAsia"/>
            <w:sz w:val="24"/>
            <w:szCs w:val="24"/>
          </w:rPr>
          <w:tab/>
        </w:r>
        <w:r w:rsidR="00C45FE1" w:rsidRPr="000B01C7">
          <w:rPr>
            <w:rStyle w:val="Hyperlink"/>
            <w:sz w:val="24"/>
            <w:szCs w:val="24"/>
          </w:rPr>
          <w:t>Потврде и одлуке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7" w:history="1">
        <w:r w:rsidR="00C45FE1" w:rsidRPr="000B01C7">
          <w:rPr>
            <w:rStyle w:val="Hyperlink"/>
            <w:sz w:val="24"/>
            <w:szCs w:val="24"/>
          </w:rPr>
          <w:t>15.3</w:t>
        </w:r>
        <w:r w:rsidR="00C45FE1" w:rsidRPr="000B01C7">
          <w:rPr>
            <w:rFonts w:eastAsiaTheme="minorEastAsia"/>
            <w:sz w:val="24"/>
            <w:szCs w:val="24"/>
          </w:rPr>
          <w:tab/>
        </w:r>
        <w:r w:rsidR="00C45FE1" w:rsidRPr="000B01C7">
          <w:rPr>
            <w:rStyle w:val="Hyperlink"/>
            <w:sz w:val="24"/>
            <w:szCs w:val="24"/>
          </w:rPr>
          <w:t>Парцијална инвалидност</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8" w:history="1">
        <w:r w:rsidR="00C45FE1" w:rsidRPr="000B01C7">
          <w:rPr>
            <w:rStyle w:val="Hyperlink"/>
            <w:sz w:val="24"/>
            <w:szCs w:val="24"/>
          </w:rPr>
          <w:t>15.4</w:t>
        </w:r>
        <w:r w:rsidR="00C45FE1" w:rsidRPr="000B01C7">
          <w:rPr>
            <w:rFonts w:eastAsiaTheme="minorEastAsia"/>
            <w:sz w:val="24"/>
            <w:szCs w:val="24"/>
          </w:rPr>
          <w:tab/>
        </w:r>
        <w:r w:rsidR="00C45FE1" w:rsidRPr="000B01C7">
          <w:rPr>
            <w:rStyle w:val="Hyperlink"/>
            <w:sz w:val="24"/>
            <w:szCs w:val="24"/>
          </w:rPr>
          <w:t>Без одрицања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49" w:history="1">
        <w:r w:rsidR="00C45FE1" w:rsidRPr="000B01C7">
          <w:rPr>
            <w:rStyle w:val="Hyperlink"/>
            <w:sz w:val="24"/>
            <w:szCs w:val="24"/>
          </w:rPr>
          <w:t>15.5</w:t>
        </w:r>
        <w:r w:rsidR="00C45FE1" w:rsidRPr="000B01C7">
          <w:rPr>
            <w:rFonts w:eastAsiaTheme="minorEastAsia"/>
            <w:sz w:val="24"/>
            <w:szCs w:val="24"/>
          </w:rPr>
          <w:tab/>
        </w:r>
        <w:r w:rsidR="00C45FE1" w:rsidRPr="000B01C7">
          <w:rPr>
            <w:rStyle w:val="Hyperlink"/>
            <w:sz w:val="24"/>
            <w:szCs w:val="24"/>
          </w:rPr>
          <w:t>Уступање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0" w:history="1">
        <w:r w:rsidR="00C45FE1" w:rsidRPr="000B01C7">
          <w:rPr>
            <w:rStyle w:val="Hyperlink"/>
            <w:sz w:val="24"/>
            <w:szCs w:val="24"/>
          </w:rPr>
          <w:t>15.6</w:t>
        </w:r>
        <w:r w:rsidR="00C45FE1" w:rsidRPr="000B01C7">
          <w:rPr>
            <w:rFonts w:eastAsiaTheme="minorEastAsia"/>
            <w:sz w:val="24"/>
            <w:szCs w:val="24"/>
          </w:rPr>
          <w:tab/>
        </w:r>
        <w:r w:rsidR="00C45FE1" w:rsidRPr="000B01C7">
          <w:rPr>
            <w:rStyle w:val="Hyperlink"/>
            <w:sz w:val="24"/>
            <w:szCs w:val="24"/>
          </w:rPr>
          <w:t>Правно дејство</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1" w:history="1">
        <w:r w:rsidR="00C45FE1" w:rsidRPr="000B01C7">
          <w:rPr>
            <w:rStyle w:val="Hyperlink"/>
            <w:sz w:val="24"/>
            <w:szCs w:val="24"/>
          </w:rPr>
          <w:t>15.7</w:t>
        </w:r>
        <w:r w:rsidR="00C45FE1" w:rsidRPr="000B01C7">
          <w:rPr>
            <w:rFonts w:eastAsiaTheme="minorEastAsia"/>
            <w:sz w:val="24"/>
            <w:szCs w:val="24"/>
          </w:rPr>
          <w:tab/>
        </w:r>
        <w:r w:rsidR="00C45FE1" w:rsidRPr="000B01C7">
          <w:rPr>
            <w:rStyle w:val="Hyperlink"/>
            <w:sz w:val="24"/>
            <w:szCs w:val="24"/>
          </w:rPr>
          <w:t>Целокупан уговор</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2" w:history="1">
        <w:r w:rsidR="00C45FE1" w:rsidRPr="000B01C7">
          <w:rPr>
            <w:rStyle w:val="Hyperlink"/>
            <w:sz w:val="24"/>
            <w:szCs w:val="24"/>
          </w:rPr>
          <w:t>15.8</w:t>
        </w:r>
        <w:r w:rsidR="00C45FE1" w:rsidRPr="000B01C7">
          <w:rPr>
            <w:rFonts w:eastAsiaTheme="minorEastAsia"/>
            <w:sz w:val="24"/>
            <w:szCs w:val="24"/>
          </w:rPr>
          <w:tab/>
        </w:r>
        <w:r w:rsidR="00C45FE1" w:rsidRPr="000B01C7">
          <w:rPr>
            <w:rStyle w:val="Hyperlink"/>
            <w:sz w:val="24"/>
            <w:szCs w:val="24"/>
          </w:rPr>
          <w:t>Измене и допуне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3" w:history="1">
        <w:r w:rsidR="00C45FE1" w:rsidRPr="000B01C7">
          <w:rPr>
            <w:rStyle w:val="Hyperlink"/>
            <w:sz w:val="24"/>
            <w:szCs w:val="24"/>
          </w:rPr>
          <w:t>15.9</w:t>
        </w:r>
        <w:r w:rsidR="00C45FE1" w:rsidRPr="000B01C7">
          <w:rPr>
            <w:rFonts w:eastAsiaTheme="minorEastAsia"/>
            <w:sz w:val="24"/>
            <w:szCs w:val="24"/>
          </w:rPr>
          <w:tab/>
        </w:r>
        <w:r w:rsidR="00C45FE1" w:rsidRPr="000B01C7">
          <w:rPr>
            <w:rStyle w:val="Hyperlink"/>
            <w:sz w:val="24"/>
            <w:szCs w:val="24"/>
          </w:rPr>
          <w:t>Поверљивост – Обелодањивање информација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4" w:history="1">
        <w:r w:rsidR="00C45FE1" w:rsidRPr="000B01C7">
          <w:rPr>
            <w:rStyle w:val="Hyperlink"/>
            <w:sz w:val="24"/>
            <w:szCs w:val="24"/>
          </w:rPr>
          <w:t>15.10</w:t>
        </w:r>
        <w:r w:rsidR="00C45FE1" w:rsidRPr="000B01C7">
          <w:rPr>
            <w:rFonts w:eastAsiaTheme="minorEastAsia"/>
            <w:sz w:val="24"/>
            <w:szCs w:val="24"/>
          </w:rPr>
          <w:tab/>
        </w:r>
        <w:r w:rsidR="00C45FE1" w:rsidRPr="000B01C7">
          <w:rPr>
            <w:rStyle w:val="Hyperlink"/>
            <w:sz w:val="24"/>
            <w:szCs w:val="24"/>
          </w:rPr>
          <w:t>Ограничења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5" w:history="1">
        <w:r w:rsidR="00C45FE1" w:rsidRPr="000B01C7">
          <w:rPr>
            <w:rStyle w:val="Hyperlink"/>
            <w:sz w:val="24"/>
            <w:szCs w:val="24"/>
          </w:rPr>
          <w:t>15.11</w:t>
        </w:r>
        <w:r w:rsidR="00C45FE1" w:rsidRPr="000B01C7">
          <w:rPr>
            <w:rFonts w:eastAsiaTheme="minorEastAsia"/>
            <w:sz w:val="24"/>
            <w:szCs w:val="24"/>
          </w:rPr>
          <w:tab/>
        </w:r>
        <w:r w:rsidR="00C45FE1" w:rsidRPr="000B01C7">
          <w:rPr>
            <w:rStyle w:val="Hyperlink"/>
            <w:sz w:val="24"/>
            <w:szCs w:val="24"/>
          </w:rPr>
          <w:t>Промењене околности</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56" w:history="1">
        <w:r w:rsidR="00C45FE1" w:rsidRPr="000B01C7">
          <w:rPr>
            <w:rStyle w:val="Hyperlink"/>
            <w:sz w:val="24"/>
            <w:szCs w:val="24"/>
          </w:rPr>
          <w:t>16.</w:t>
        </w:r>
        <w:r w:rsidR="00C45FE1" w:rsidRPr="000B01C7">
          <w:rPr>
            <w:rFonts w:eastAsiaTheme="minorEastAsia"/>
            <w:sz w:val="24"/>
            <w:szCs w:val="24"/>
          </w:rPr>
          <w:tab/>
        </w:r>
        <w:r w:rsidR="00C45FE1" w:rsidRPr="000B01C7">
          <w:rPr>
            <w:rStyle w:val="Hyperlink"/>
            <w:sz w:val="24"/>
            <w:szCs w:val="24"/>
          </w:rPr>
          <w:t>ОБАВЕШТЕЊА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7" w:history="1">
        <w:r w:rsidR="00C45FE1" w:rsidRPr="000B01C7">
          <w:rPr>
            <w:rStyle w:val="Hyperlink"/>
            <w:sz w:val="24"/>
            <w:szCs w:val="24"/>
          </w:rPr>
          <w:t>16.1</w:t>
        </w:r>
        <w:r w:rsidR="00C45FE1" w:rsidRPr="000B01C7">
          <w:rPr>
            <w:rFonts w:eastAsiaTheme="minorEastAsia"/>
            <w:sz w:val="24"/>
            <w:szCs w:val="24"/>
          </w:rPr>
          <w:tab/>
          <w:t>У писаној форми и адресе</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8" w:history="1">
        <w:r w:rsidR="00C45FE1" w:rsidRPr="000B01C7">
          <w:rPr>
            <w:rStyle w:val="Hyperlink"/>
            <w:sz w:val="24"/>
            <w:szCs w:val="24"/>
          </w:rPr>
          <w:t>16.2</w:t>
        </w:r>
        <w:r w:rsidR="00C45FE1" w:rsidRPr="000B01C7">
          <w:rPr>
            <w:rFonts w:eastAsiaTheme="minorEastAsia"/>
            <w:sz w:val="24"/>
            <w:szCs w:val="24"/>
          </w:rPr>
          <w:tab/>
        </w:r>
        <w:r w:rsidR="00C45FE1" w:rsidRPr="000B01C7">
          <w:rPr>
            <w:rStyle w:val="Hyperlink"/>
            <w:sz w:val="24"/>
            <w:szCs w:val="24"/>
          </w:rPr>
          <w:t>Испорука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59" w:history="1">
        <w:r w:rsidR="00C45FE1" w:rsidRPr="000B01C7">
          <w:rPr>
            <w:rStyle w:val="Hyperlink"/>
            <w:sz w:val="24"/>
            <w:szCs w:val="24"/>
          </w:rPr>
          <w:t>16.3</w:t>
        </w:r>
        <w:r w:rsidR="00C45FE1" w:rsidRPr="000B01C7">
          <w:rPr>
            <w:rFonts w:eastAsiaTheme="minorEastAsia"/>
            <w:sz w:val="24"/>
            <w:szCs w:val="24"/>
          </w:rPr>
          <w:tab/>
        </w:r>
        <w:r w:rsidR="00C45FE1" w:rsidRPr="000B01C7">
          <w:rPr>
            <w:rStyle w:val="Hyperlink"/>
            <w:sz w:val="24"/>
            <w:szCs w:val="24"/>
          </w:rPr>
          <w:t>Електронска комуникација</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60" w:history="1">
        <w:r w:rsidR="00C45FE1" w:rsidRPr="000B01C7">
          <w:rPr>
            <w:rStyle w:val="Hyperlink"/>
            <w:sz w:val="24"/>
            <w:szCs w:val="24"/>
          </w:rPr>
          <w:t>17.</w:t>
        </w:r>
        <w:r w:rsidR="00C45FE1" w:rsidRPr="000B01C7">
          <w:rPr>
            <w:rFonts w:eastAsiaTheme="minorEastAsia"/>
            <w:sz w:val="24"/>
            <w:szCs w:val="24"/>
          </w:rPr>
          <w:tab/>
        </w:r>
        <w:r w:rsidR="00C45FE1" w:rsidRPr="000B01C7">
          <w:rPr>
            <w:rStyle w:val="Hyperlink"/>
            <w:sz w:val="24"/>
            <w:szCs w:val="24"/>
          </w:rPr>
          <w:t>МЕРОДАВНО ПРАВО, ИЗВРШЕЊЕ И ОДАБИР ПРЕБИВАЛИШТА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61" w:history="1">
        <w:r w:rsidR="00C45FE1" w:rsidRPr="000B01C7">
          <w:rPr>
            <w:rStyle w:val="Hyperlink"/>
            <w:sz w:val="24"/>
            <w:szCs w:val="24"/>
          </w:rPr>
          <w:t>17.1</w:t>
        </w:r>
        <w:r w:rsidR="00C45FE1" w:rsidRPr="000B01C7">
          <w:rPr>
            <w:rFonts w:eastAsiaTheme="minorEastAsia"/>
            <w:sz w:val="24"/>
            <w:szCs w:val="24"/>
          </w:rPr>
          <w:tab/>
        </w:r>
        <w:r w:rsidR="00C45FE1" w:rsidRPr="000B01C7">
          <w:rPr>
            <w:rStyle w:val="Hyperlink"/>
            <w:sz w:val="24"/>
            <w:szCs w:val="24"/>
          </w:rPr>
          <w:t>Меродавно право</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62" w:history="1">
        <w:r w:rsidR="00C45FE1" w:rsidRPr="000B01C7">
          <w:rPr>
            <w:rStyle w:val="Hyperlink"/>
            <w:sz w:val="24"/>
            <w:szCs w:val="24"/>
          </w:rPr>
          <w:t>17.2</w:t>
        </w:r>
        <w:r w:rsidR="00C45FE1" w:rsidRPr="000B01C7">
          <w:rPr>
            <w:rFonts w:eastAsiaTheme="minorEastAsia"/>
            <w:sz w:val="24"/>
            <w:szCs w:val="24"/>
          </w:rPr>
          <w:tab/>
        </w:r>
        <w:r w:rsidR="00C45FE1" w:rsidRPr="000B01C7">
          <w:rPr>
            <w:rStyle w:val="Hyperlink"/>
            <w:sz w:val="24"/>
            <w:szCs w:val="24"/>
          </w:rPr>
          <w:t>Арбитража</w:t>
        </w:r>
        <w:r w:rsidR="00C45FE1" w:rsidRPr="000B01C7">
          <w:rPr>
            <w:webHidden/>
            <w:sz w:val="24"/>
            <w:szCs w:val="24"/>
          </w:rPr>
          <w:tab/>
        </w:r>
      </w:hyperlink>
    </w:p>
    <w:p w:rsidR="00C45FE1" w:rsidRPr="000B01C7" w:rsidRDefault="00EF5BFE" w:rsidP="00C45FE1">
      <w:pPr>
        <w:pStyle w:val="TOC2"/>
        <w:rPr>
          <w:rFonts w:eastAsiaTheme="minorEastAsia"/>
          <w:sz w:val="24"/>
          <w:szCs w:val="24"/>
        </w:rPr>
      </w:pPr>
      <w:hyperlink w:anchor="_Toc59121063" w:history="1">
        <w:r w:rsidR="00C45FE1" w:rsidRPr="000B01C7">
          <w:rPr>
            <w:rStyle w:val="Hyperlink"/>
            <w:sz w:val="24"/>
            <w:szCs w:val="24"/>
          </w:rPr>
          <w:t>17.3</w:t>
        </w:r>
        <w:r w:rsidR="00C45FE1" w:rsidRPr="000B01C7">
          <w:rPr>
            <w:rFonts w:eastAsiaTheme="minorEastAsia"/>
            <w:sz w:val="24"/>
            <w:szCs w:val="24"/>
          </w:rPr>
          <w:tab/>
        </w:r>
        <w:r w:rsidR="00C45FE1" w:rsidRPr="000B01C7">
          <w:rPr>
            <w:rStyle w:val="Hyperlink"/>
            <w:sz w:val="24"/>
            <w:szCs w:val="24"/>
          </w:rPr>
          <w:t>Уручење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121064" w:history="1">
        <w:r w:rsidR="00C45FE1" w:rsidRPr="000B01C7">
          <w:rPr>
            <w:rStyle w:val="Hyperlink"/>
            <w:sz w:val="24"/>
            <w:szCs w:val="24"/>
          </w:rPr>
          <w:t>18.</w:t>
        </w:r>
        <w:r w:rsidR="00C45FE1" w:rsidRPr="000B01C7">
          <w:rPr>
            <w:rFonts w:eastAsiaTheme="minorEastAsia"/>
            <w:sz w:val="24"/>
            <w:szCs w:val="24"/>
          </w:rPr>
          <w:tab/>
        </w:r>
        <w:r w:rsidR="00C45FE1" w:rsidRPr="000B01C7">
          <w:rPr>
            <w:rStyle w:val="Hyperlink"/>
            <w:sz w:val="24"/>
            <w:szCs w:val="24"/>
          </w:rPr>
          <w:t>ТРАЈАЊЕ</w:t>
        </w:r>
        <w:r w:rsidR="00C45FE1" w:rsidRPr="000B01C7">
          <w:rPr>
            <w:webHidden/>
            <w:sz w:val="24"/>
            <w:szCs w:val="24"/>
          </w:rPr>
          <w:tab/>
        </w:r>
      </w:hyperlink>
    </w:p>
    <w:p w:rsidR="00C45FE1" w:rsidRPr="000B01C7" w:rsidRDefault="00C45FE1" w:rsidP="00EE2F6D">
      <w:pPr>
        <w:pStyle w:val="TOC1"/>
        <w:rPr>
          <w:rFonts w:eastAsiaTheme="minorEastAsia"/>
          <w:sz w:val="24"/>
          <w:szCs w:val="24"/>
        </w:rPr>
      </w:pPr>
      <w:r w:rsidRPr="000B01C7">
        <w:rPr>
          <w:sz w:val="24"/>
          <w:szCs w:val="24"/>
        </w:rPr>
        <w:fldChar w:fldCharType="end"/>
      </w:r>
      <w:r w:rsidRPr="000B01C7">
        <w:rPr>
          <w:b/>
          <w:sz w:val="24"/>
          <w:szCs w:val="24"/>
        </w:rPr>
        <w:fldChar w:fldCharType="begin"/>
      </w:r>
      <w:r w:rsidRPr="000B01C7">
        <w:rPr>
          <w:sz w:val="24"/>
          <w:szCs w:val="24"/>
        </w:rPr>
        <w:instrText xml:space="preserve"> TOC \h \z \t "Schhead;1" </w:instrText>
      </w:r>
      <w:r w:rsidRPr="000B01C7">
        <w:rPr>
          <w:b/>
          <w:sz w:val="24"/>
          <w:szCs w:val="24"/>
        </w:rPr>
        <w:fldChar w:fldCharType="separate"/>
      </w:r>
      <w:hyperlink w:anchor="_Toc59036972" w:history="1">
        <w:r w:rsidRPr="000B01C7">
          <w:rPr>
            <w:rStyle w:val="Hyperlink"/>
            <w:sz w:val="24"/>
            <w:szCs w:val="24"/>
          </w:rPr>
          <w:t>ПРИЛОГ 1A - ДЕФИНИЦИЈЕ</w:t>
        </w:r>
        <w:r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73" w:history="1">
        <w:r w:rsidR="00C45FE1" w:rsidRPr="000B01C7">
          <w:rPr>
            <w:rStyle w:val="Hyperlink"/>
            <w:sz w:val="24"/>
            <w:szCs w:val="24"/>
          </w:rPr>
          <w:t>ПРИЛОГ 1Б - ТУМАЧЕЊЕ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74" w:history="1">
        <w:r w:rsidR="00C45FE1" w:rsidRPr="000B01C7">
          <w:rPr>
            <w:rStyle w:val="Hyperlink"/>
            <w:sz w:val="24"/>
            <w:szCs w:val="24"/>
          </w:rPr>
          <w:t>ПРИЛОГ 2 – ОПИС ПР</w:t>
        </w:r>
        <w:r w:rsidR="003E49BD" w:rsidRPr="000B01C7">
          <w:rPr>
            <w:rStyle w:val="Hyperlink"/>
            <w:sz w:val="24"/>
            <w:szCs w:val="24"/>
          </w:rPr>
          <w:t>ГРАМА</w:t>
        </w:r>
        <w:r w:rsidR="00C45FE1" w:rsidRPr="000B01C7">
          <w:rPr>
            <w:webHidden/>
            <w:sz w:val="24"/>
            <w:szCs w:val="24"/>
          </w:rPr>
          <w:tab/>
        </w:r>
      </w:hyperlink>
    </w:p>
    <w:p w:rsidR="009F4C9C" w:rsidRPr="000B01C7" w:rsidRDefault="00EF5BFE" w:rsidP="009F4C9C">
      <w:pPr>
        <w:pStyle w:val="TOC1"/>
        <w:rPr>
          <w:color w:val="0000FF"/>
          <w:sz w:val="24"/>
          <w:szCs w:val="24"/>
          <w:u w:val="single"/>
        </w:rPr>
      </w:pPr>
      <w:hyperlink w:anchor="_Toc59036975" w:history="1">
        <w:r w:rsidR="009F4C9C" w:rsidRPr="000B01C7">
          <w:rPr>
            <w:rStyle w:val="Hyperlink"/>
            <w:sz w:val="24"/>
            <w:szCs w:val="24"/>
          </w:rPr>
          <w:t>ПРИЛОГ 3а – ПЛАН ФИНАНСИРАЊА</w:t>
        </w:r>
        <w:r w:rsidR="009F4C9C" w:rsidRPr="000B01C7">
          <w:rPr>
            <w:rStyle w:val="Hyperlink"/>
            <w:webHidden/>
            <w:sz w:val="24"/>
            <w:szCs w:val="24"/>
          </w:rPr>
          <w:tab/>
        </w:r>
      </w:hyperlink>
    </w:p>
    <w:p w:rsidR="009F4C9C" w:rsidRPr="000B01C7" w:rsidRDefault="00EF5BFE" w:rsidP="009F4C9C">
      <w:pPr>
        <w:pStyle w:val="TOC1"/>
        <w:rPr>
          <w:color w:val="0000FF"/>
          <w:sz w:val="24"/>
          <w:szCs w:val="24"/>
          <w:u w:val="single"/>
        </w:rPr>
      </w:pPr>
      <w:hyperlink w:anchor="_Toc59036975" w:history="1">
        <w:r w:rsidR="009F4C9C" w:rsidRPr="000B01C7">
          <w:rPr>
            <w:rStyle w:val="Hyperlink"/>
            <w:sz w:val="24"/>
            <w:szCs w:val="24"/>
          </w:rPr>
          <w:t>ПРИЛОГ 3б – табела праћења резултата</w:t>
        </w:r>
        <w:r w:rsidR="009F4C9C" w:rsidRPr="000B01C7">
          <w:rPr>
            <w:rStyle w:val="Hyperlink"/>
            <w:webHidden/>
            <w:sz w:val="24"/>
            <w:szCs w:val="24"/>
          </w:rPr>
          <w:tab/>
        </w:r>
      </w:hyperlink>
    </w:p>
    <w:p w:rsidR="00C45FE1" w:rsidRPr="000B01C7" w:rsidRDefault="00EF5BFE" w:rsidP="00EE2F6D">
      <w:pPr>
        <w:pStyle w:val="TOC1"/>
        <w:rPr>
          <w:rFonts w:eastAsiaTheme="minorEastAsia"/>
          <w:sz w:val="24"/>
          <w:szCs w:val="24"/>
        </w:rPr>
      </w:pPr>
      <w:hyperlink w:anchor="_Toc59036976" w:history="1">
        <w:r w:rsidR="00C45FE1" w:rsidRPr="000B01C7">
          <w:rPr>
            <w:rStyle w:val="Hyperlink"/>
            <w:sz w:val="24"/>
            <w:szCs w:val="24"/>
          </w:rPr>
          <w:t>ПРИЛОГ 4 - ПРЕДУСЛОВИ</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77" w:history="1">
        <w:r w:rsidR="00C45FE1" w:rsidRPr="000B01C7">
          <w:rPr>
            <w:rStyle w:val="Hyperlink"/>
            <w:sz w:val="24"/>
            <w:szCs w:val="24"/>
          </w:rPr>
          <w:t>ПРИЛОГ 5A – ОБРАЗАЦ ЗАХТЕВА ЗА ПЛАЋАЊЕ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78" w:history="1">
        <w:r w:rsidR="00C45FE1" w:rsidRPr="000B01C7">
          <w:rPr>
            <w:rStyle w:val="Hyperlink"/>
            <w:sz w:val="24"/>
            <w:szCs w:val="24"/>
          </w:rPr>
          <w:t>ПРИЛОГ 5Б – ОБРАЗАЦ ПОТВРДЕ ПОВЛАЧЕЊА СРЕДСТАВА</w:t>
        </w:r>
        <w:r w:rsidR="007C7AAD">
          <w:rPr>
            <w:rStyle w:val="Hyperlink"/>
            <w:sz w:val="24"/>
            <w:szCs w:val="24"/>
          </w:rPr>
          <w:t xml:space="preserve"> и стопе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79" w:history="1">
        <w:r w:rsidR="00C45FE1" w:rsidRPr="000B01C7">
          <w:rPr>
            <w:rStyle w:val="Hyperlink"/>
            <w:sz w:val="24"/>
            <w:szCs w:val="24"/>
          </w:rPr>
          <w:t>ПРИЛОГ 5Ц – ОБРАЗАЦ ЗАХТЕВА ЗА КОНВЕРЗИЈУ СТОПЕ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80" w:history="1">
        <w:r w:rsidR="00C45FE1" w:rsidRPr="000B01C7">
          <w:rPr>
            <w:rStyle w:val="Hyperlink"/>
            <w:sz w:val="24"/>
            <w:szCs w:val="24"/>
          </w:rPr>
          <w:t>ПРИЛОГ 5Д – ОБРАЗАЦ ПОТВРДЕ КОНВЕРЗИЈЕ СТОПЕ</w:t>
        </w:r>
        <w:r w:rsidR="00C45FE1" w:rsidRPr="000B01C7">
          <w:rPr>
            <w:webHidden/>
            <w:sz w:val="24"/>
            <w:szCs w:val="24"/>
          </w:rPr>
          <w:tab/>
        </w:r>
      </w:hyperlink>
    </w:p>
    <w:p w:rsidR="00C45FE1" w:rsidRPr="000B01C7" w:rsidRDefault="00EF5BFE" w:rsidP="00EE2F6D">
      <w:pPr>
        <w:pStyle w:val="TOC1"/>
        <w:rPr>
          <w:rFonts w:eastAsiaTheme="minorEastAsia"/>
          <w:sz w:val="24"/>
          <w:szCs w:val="24"/>
        </w:rPr>
      </w:pPr>
      <w:hyperlink w:anchor="_Toc59036981" w:history="1">
        <w:r w:rsidR="00C45FE1" w:rsidRPr="000B01C7">
          <w:rPr>
            <w:rStyle w:val="Hyperlink"/>
            <w:sz w:val="24"/>
            <w:szCs w:val="24"/>
          </w:rPr>
          <w:t xml:space="preserve">ПРИЛОГ 6 – ИНФОРМАЦИЈЕ КОЈЕ </w:t>
        </w:r>
        <w:r w:rsidR="0003739A">
          <w:rPr>
            <w:rStyle w:val="Hyperlink"/>
            <w:sz w:val="24"/>
            <w:szCs w:val="24"/>
          </w:rPr>
          <w:t xml:space="preserve">МОГУ БИТИ ОБЈАВЉЕНЕ НА </w:t>
        </w:r>
        <w:r w:rsidR="00C45FE1" w:rsidRPr="000B01C7">
          <w:rPr>
            <w:rStyle w:val="Hyperlink"/>
            <w:sz w:val="24"/>
            <w:szCs w:val="24"/>
          </w:rPr>
          <w:t xml:space="preserve">ВЕБ СТРАНИЦИ </w:t>
        </w:r>
        <w:r w:rsidR="0003739A">
          <w:rPr>
            <w:rStyle w:val="Hyperlink"/>
            <w:sz w:val="24"/>
            <w:szCs w:val="24"/>
          </w:rPr>
          <w:t xml:space="preserve">ФРАНЦУСКЕ </w:t>
        </w:r>
        <w:r w:rsidR="009F4C9C" w:rsidRPr="000B01C7">
          <w:rPr>
            <w:rStyle w:val="Hyperlink"/>
            <w:sz w:val="24"/>
            <w:szCs w:val="24"/>
          </w:rPr>
          <w:t xml:space="preserve">ВЛАДЕ </w:t>
        </w:r>
        <w:r w:rsidR="0003739A">
          <w:rPr>
            <w:rStyle w:val="Hyperlink"/>
            <w:sz w:val="24"/>
            <w:szCs w:val="24"/>
          </w:rPr>
          <w:t xml:space="preserve">И НА ВЕБ СТРАНИЦИ </w:t>
        </w:r>
        <w:r w:rsidR="00C45FE1" w:rsidRPr="000B01C7">
          <w:rPr>
            <w:rStyle w:val="Hyperlink"/>
            <w:sz w:val="24"/>
            <w:szCs w:val="24"/>
          </w:rPr>
          <w:t>ЗАЈМОДАВЦА</w:t>
        </w:r>
        <w:r w:rsidR="00C45FE1" w:rsidRPr="000B01C7">
          <w:rPr>
            <w:webHidden/>
            <w:sz w:val="24"/>
            <w:szCs w:val="24"/>
          </w:rPr>
          <w:tab/>
        </w:r>
      </w:hyperlink>
    </w:p>
    <w:p w:rsidR="00417894" w:rsidRPr="000B01C7" w:rsidRDefault="00206DF6" w:rsidP="00417894">
      <w:pPr>
        <w:rPr>
          <w:b/>
          <w:sz w:val="24"/>
          <w:szCs w:val="24"/>
        </w:rPr>
      </w:pPr>
      <w:r>
        <w:fldChar w:fldCharType="begin"/>
      </w:r>
      <w:r>
        <w:instrText xml:space="preserve"> HYPERLINK \l "_Toc59036982" </w:instrText>
      </w:r>
      <w:r>
        <w:fldChar w:fldCharType="separate"/>
      </w:r>
      <w:r w:rsidR="00C45FE1" w:rsidRPr="000B01C7">
        <w:rPr>
          <w:rStyle w:val="Hyperlink"/>
          <w:sz w:val="24"/>
          <w:szCs w:val="24"/>
        </w:rPr>
        <w:t xml:space="preserve">ПРИЛОГ 7 – </w:t>
      </w:r>
      <w:r w:rsidR="00417894" w:rsidRPr="00417894">
        <w:rPr>
          <w:sz w:val="24"/>
          <w:szCs w:val="24"/>
        </w:rPr>
        <w:t>НЕИСЦРПНА ЛИСТА ЕКОЛОШКИХ И СОЦИЈАЛНИХ ДОКУМЕНАТА ЗА КОЈЕ ЗАЈМОПРИМАЦ ДОЗВОЉАВА ДА БУДУ ОБЈАВЉЕНИ У ВЕЗИ СА ПОСТУПЦИМА УПРАВЉАЊА ПРИТУЖБАМА КОЈЕ СЕ ОДНОСЕ НА ЖИВОТНУ СРЕДИНУ И СОЦИЈАЛНА ПИТАЊА</w:t>
      </w:r>
      <w:r w:rsidR="00417894">
        <w:rPr>
          <w:sz w:val="24"/>
          <w:szCs w:val="24"/>
        </w:rPr>
        <w:t>……………………………………………………….</w:t>
      </w:r>
    </w:p>
    <w:p w:rsidR="00C45FE1" w:rsidRPr="000B01C7" w:rsidRDefault="00C45FE1" w:rsidP="00EE2F6D">
      <w:pPr>
        <w:pStyle w:val="TOC1"/>
        <w:rPr>
          <w:rFonts w:eastAsiaTheme="minorEastAsia"/>
          <w:sz w:val="24"/>
          <w:szCs w:val="24"/>
        </w:rPr>
      </w:pPr>
      <w:r w:rsidRPr="000B01C7">
        <w:rPr>
          <w:webHidden/>
          <w:sz w:val="24"/>
          <w:szCs w:val="24"/>
        </w:rPr>
        <w:tab/>
      </w:r>
      <w:r w:rsidR="00206DF6">
        <w:rPr>
          <w:sz w:val="24"/>
          <w:szCs w:val="24"/>
        </w:rPr>
        <w:fldChar w:fldCharType="end"/>
      </w:r>
    </w:p>
    <w:p w:rsidR="00C45FE1" w:rsidRPr="000B01C7" w:rsidRDefault="00C45FE1" w:rsidP="00EE2F6D">
      <w:pPr>
        <w:pStyle w:val="TOC1"/>
        <w:rPr>
          <w:rFonts w:eastAsiaTheme="minorEastAsia"/>
          <w:sz w:val="24"/>
          <w:szCs w:val="24"/>
        </w:rPr>
      </w:pPr>
      <w:r w:rsidRPr="000B01C7">
        <w:rPr>
          <w:sz w:val="24"/>
          <w:szCs w:val="24"/>
        </w:rPr>
        <w:fldChar w:fldCharType="end"/>
      </w:r>
      <w:hyperlink w:anchor="_Toc59036982" w:history="1">
        <w:r w:rsidRPr="000B01C7">
          <w:rPr>
            <w:rStyle w:val="Hyperlink"/>
            <w:color w:val="auto"/>
            <w:sz w:val="24"/>
            <w:szCs w:val="24"/>
            <w:u w:val="none"/>
          </w:rPr>
          <w:t>ПРИЛОГ 8 – НАПОМЕНА У ВЕЗИ СА КОМУНИКАЦИЈОМ НА ПРО</w:t>
        </w:r>
        <w:r w:rsidR="003E49BD" w:rsidRPr="000B01C7">
          <w:rPr>
            <w:rStyle w:val="Hyperlink"/>
            <w:color w:val="auto"/>
            <w:sz w:val="24"/>
            <w:szCs w:val="24"/>
            <w:u w:val="none"/>
          </w:rPr>
          <w:t>ГРАМУ</w:t>
        </w:r>
        <w:r w:rsidRPr="000B01C7">
          <w:rPr>
            <w:webHidden/>
            <w:sz w:val="24"/>
            <w:szCs w:val="24"/>
          </w:rPr>
          <w:tab/>
        </w:r>
      </w:hyperlink>
    </w:p>
    <w:p w:rsidR="00C45FE1" w:rsidRPr="000B01C7" w:rsidRDefault="00C45FE1" w:rsidP="00C45FE1">
      <w:pPr>
        <w:rPr>
          <w:sz w:val="24"/>
          <w:szCs w:val="24"/>
        </w:rPr>
      </w:pPr>
    </w:p>
    <w:p w:rsidR="00C45FE1" w:rsidRPr="000B01C7" w:rsidRDefault="00C45FE1" w:rsidP="00C45FE1">
      <w:pPr>
        <w:pStyle w:val="BodyText"/>
        <w:pageBreakBefore/>
        <w:spacing w:before="240"/>
        <w:jc w:val="center"/>
        <w:rPr>
          <w:rFonts w:cs="Times New Roman"/>
          <w:sz w:val="24"/>
          <w:szCs w:val="24"/>
          <w:lang w:val="sr-Cyrl-RS"/>
        </w:rPr>
      </w:pPr>
      <w:r w:rsidRPr="000B01C7">
        <w:rPr>
          <w:rFonts w:cs="Times New Roman"/>
          <w:b/>
          <w:sz w:val="24"/>
          <w:szCs w:val="24"/>
          <w:lang w:val="sr-Cyrl-RS"/>
        </w:rPr>
        <w:t>УГОВОР О КРЕДИТУ</w:t>
      </w:r>
    </w:p>
    <w:p w:rsidR="00C45FE1" w:rsidRPr="000B01C7" w:rsidRDefault="00C45FE1" w:rsidP="00C45FE1">
      <w:pPr>
        <w:pStyle w:val="BodyText"/>
        <w:rPr>
          <w:rFonts w:cs="Times New Roman"/>
          <w:sz w:val="24"/>
          <w:szCs w:val="24"/>
          <w:lang w:val="sr-Cyrl-RS"/>
        </w:rPr>
      </w:pPr>
      <w:r w:rsidRPr="000B01C7">
        <w:rPr>
          <w:rFonts w:cs="Times New Roman"/>
          <w:b/>
          <w:sz w:val="24"/>
          <w:szCs w:val="24"/>
          <w:lang w:val="sr-Cyrl-RS"/>
        </w:rPr>
        <w:t>ИЗМЕЂУ:</w:t>
      </w:r>
    </w:p>
    <w:p w:rsidR="00C45FE1" w:rsidRPr="000B01C7" w:rsidRDefault="00C45FE1" w:rsidP="00C45FE1">
      <w:pPr>
        <w:pStyle w:val="Recitals"/>
        <w:rPr>
          <w:sz w:val="24"/>
          <w:szCs w:val="24"/>
          <w:lang w:val="sr-Cyrl-RS"/>
        </w:rPr>
      </w:pPr>
      <w:r w:rsidRPr="000B01C7">
        <w:rPr>
          <w:sz w:val="24"/>
          <w:szCs w:val="24"/>
          <w:lang w:val="sr-Cyrl-RS"/>
        </w:rPr>
        <w:t xml:space="preserve">Републике Србије, коју представља Влада Републике Србије, преко министра финансија, господина Синише Малог, који је прописно овлашћен да потпише овај </w:t>
      </w:r>
      <w:r w:rsidR="00BC45F9">
        <w:rPr>
          <w:sz w:val="24"/>
          <w:szCs w:val="24"/>
          <w:lang w:val="sr-Cyrl-RS"/>
        </w:rPr>
        <w:t>у</w:t>
      </w:r>
      <w:r w:rsidRPr="000B01C7">
        <w:rPr>
          <w:sz w:val="24"/>
          <w:szCs w:val="24"/>
          <w:lang w:val="sr-Cyrl-RS"/>
        </w:rPr>
        <w:t>говор</w:t>
      </w:r>
    </w:p>
    <w:p w:rsidR="00C45FE1" w:rsidRPr="000B01C7" w:rsidRDefault="00BC45F9" w:rsidP="00C45FE1">
      <w:pPr>
        <w:pStyle w:val="BodyText1"/>
        <w:rPr>
          <w:sz w:val="24"/>
          <w:szCs w:val="24"/>
        </w:rPr>
      </w:pPr>
      <w:r>
        <w:rPr>
          <w:sz w:val="24"/>
          <w:szCs w:val="24"/>
        </w:rPr>
        <w:t>(,,Република Србија” или ,,</w:t>
      </w:r>
      <w:r w:rsidR="00C45FE1" w:rsidRPr="000B01C7">
        <w:rPr>
          <w:sz w:val="24"/>
          <w:szCs w:val="24"/>
        </w:rPr>
        <w:t>Зајмопримац”);</w:t>
      </w:r>
    </w:p>
    <w:p w:rsidR="00C45FE1" w:rsidRPr="000B01C7" w:rsidRDefault="00C45FE1" w:rsidP="00C45FE1">
      <w:pPr>
        <w:pStyle w:val="BodyText"/>
        <w:rPr>
          <w:rFonts w:cs="Times New Roman"/>
          <w:sz w:val="24"/>
          <w:szCs w:val="24"/>
          <w:lang w:val="sr-Cyrl-RS"/>
        </w:rPr>
      </w:pPr>
      <w:r w:rsidRPr="000B01C7">
        <w:rPr>
          <w:rFonts w:cs="Times New Roman"/>
          <w:b/>
          <w:sz w:val="24"/>
          <w:szCs w:val="24"/>
          <w:lang w:val="sr-Cyrl-RS"/>
        </w:rPr>
        <w:t>И</w:t>
      </w:r>
    </w:p>
    <w:p w:rsidR="00C45FE1" w:rsidRPr="000B01C7" w:rsidRDefault="00C45FE1" w:rsidP="00D4018E">
      <w:pPr>
        <w:pStyle w:val="Recitals"/>
      </w:pPr>
      <w:r w:rsidRPr="000B01C7">
        <w:rPr>
          <w:b/>
        </w:rPr>
        <w:t>ФРАНЦУСКЕ АГЕНЦИЈЕ ЗА РАЗВОЈ</w:t>
      </w:r>
      <w:r w:rsidRPr="000B01C7">
        <w:t>, француске јавне институције која ради у складу са законом Француске, са седиштем на адреси 5, Rue Roland Barthes, 75598 Paris Cedex 12, Француска, регистроване у Регистру трговине и предузећа под бројем 775 665 599, коју заступа</w:t>
      </w:r>
      <w:r w:rsidR="00D4018E">
        <w:t xml:space="preserve"> </w:t>
      </w:r>
      <w:r w:rsidR="00D4018E">
        <w:rPr>
          <w:lang w:val="sr-Cyrl-RS"/>
        </w:rPr>
        <w:t xml:space="preserve">госпођа </w:t>
      </w:r>
      <w:r w:rsidR="00D4018E" w:rsidRPr="00D4018E">
        <w:rPr>
          <w:sz w:val="24"/>
          <w:szCs w:val="24"/>
          <w:lang w:val="sr-Cyrl-RS"/>
        </w:rPr>
        <w:t>Cécile Couprie</w:t>
      </w:r>
      <w:r w:rsidR="00D4018E">
        <w:t>, у својству Регионалног директора за Евро</w:t>
      </w:r>
      <w:r w:rsidR="00D35037">
        <w:rPr>
          <w:lang w:val="sr-Cyrl-RS"/>
        </w:rPr>
        <w:t>азију</w:t>
      </w:r>
      <w:r w:rsidRPr="000B01C7">
        <w:t xml:space="preserve">, који је прописно овлашћен за потписивање овог </w:t>
      </w:r>
      <w:r w:rsidR="00C75CCB">
        <w:rPr>
          <w:lang w:val="sr-Cyrl-RS"/>
        </w:rPr>
        <w:t>у</w:t>
      </w:r>
      <w:r w:rsidRPr="000B01C7">
        <w:t>говора,</w:t>
      </w:r>
    </w:p>
    <w:p w:rsidR="00C45FE1" w:rsidRPr="000B01C7" w:rsidRDefault="00694477" w:rsidP="00C45FE1">
      <w:pPr>
        <w:pStyle w:val="BodyText1"/>
        <w:tabs>
          <w:tab w:val="left" w:pos="5325"/>
        </w:tabs>
        <w:rPr>
          <w:sz w:val="24"/>
          <w:szCs w:val="24"/>
        </w:rPr>
      </w:pPr>
      <w:r>
        <w:rPr>
          <w:sz w:val="24"/>
          <w:szCs w:val="24"/>
        </w:rPr>
        <w:t>(,,</w:t>
      </w:r>
      <w:r w:rsidR="00C45FE1" w:rsidRPr="000B01C7">
        <w:rPr>
          <w:b/>
          <w:sz w:val="24"/>
          <w:szCs w:val="24"/>
        </w:rPr>
        <w:t>AФД</w:t>
      </w:r>
      <w:r>
        <w:rPr>
          <w:sz w:val="24"/>
          <w:szCs w:val="24"/>
        </w:rPr>
        <w:t>” или ,,</w:t>
      </w:r>
      <w:r w:rsidR="00C45FE1" w:rsidRPr="000B01C7">
        <w:rPr>
          <w:b/>
          <w:sz w:val="24"/>
          <w:szCs w:val="24"/>
        </w:rPr>
        <w:t>Зајмодавац</w:t>
      </w:r>
      <w:r w:rsidR="00C45FE1" w:rsidRPr="000B01C7">
        <w:rPr>
          <w:sz w:val="24"/>
          <w:szCs w:val="24"/>
        </w:rPr>
        <w:t>”);</w:t>
      </w:r>
      <w:r w:rsidR="00C45FE1" w:rsidRPr="000B01C7">
        <w:rPr>
          <w:sz w:val="24"/>
          <w:szCs w:val="24"/>
        </w:rPr>
        <w:tab/>
      </w:r>
    </w:p>
    <w:p w:rsidR="00C45FE1" w:rsidRPr="000B01C7" w:rsidRDefault="00C45FE1" w:rsidP="00C45FE1">
      <w:pPr>
        <w:pStyle w:val="BodyText1"/>
        <w:rPr>
          <w:sz w:val="24"/>
          <w:szCs w:val="24"/>
        </w:rPr>
      </w:pPr>
      <w:r w:rsidRPr="000B01C7">
        <w:rPr>
          <w:sz w:val="24"/>
          <w:szCs w:val="24"/>
        </w:rPr>
        <w:t>(у даљем тексту</w:t>
      </w:r>
      <w:r w:rsidR="00694477">
        <w:rPr>
          <w:sz w:val="24"/>
          <w:szCs w:val="24"/>
        </w:rPr>
        <w:t>: ,,</w:t>
      </w:r>
      <w:r w:rsidRPr="000B01C7">
        <w:rPr>
          <w:b/>
          <w:sz w:val="24"/>
          <w:szCs w:val="24"/>
        </w:rPr>
        <w:t>Стране</w:t>
      </w:r>
      <w:r w:rsidR="00694477">
        <w:rPr>
          <w:sz w:val="24"/>
          <w:szCs w:val="24"/>
        </w:rPr>
        <w:t>”  и појединачно ,,</w:t>
      </w:r>
      <w:r w:rsidRPr="000B01C7">
        <w:rPr>
          <w:b/>
          <w:sz w:val="24"/>
          <w:szCs w:val="24"/>
        </w:rPr>
        <w:t>Страна</w:t>
      </w:r>
      <w:r w:rsidRPr="000B01C7">
        <w:rPr>
          <w:sz w:val="24"/>
          <w:szCs w:val="24"/>
        </w:rPr>
        <w:t>”);</w:t>
      </w:r>
    </w:p>
    <w:p w:rsidR="00C45FE1" w:rsidRPr="000B01C7" w:rsidRDefault="00C45FE1" w:rsidP="00C45FE1">
      <w:pPr>
        <w:pStyle w:val="BodyText"/>
        <w:rPr>
          <w:rFonts w:cs="Times New Roman"/>
          <w:sz w:val="24"/>
          <w:szCs w:val="24"/>
          <w:lang w:val="sr-Cyrl-RS"/>
        </w:rPr>
      </w:pPr>
      <w:r w:rsidRPr="000B01C7">
        <w:rPr>
          <w:rFonts w:cs="Times New Roman"/>
          <w:b/>
          <w:sz w:val="24"/>
          <w:szCs w:val="24"/>
          <w:lang w:val="sr-Cyrl-RS"/>
        </w:rPr>
        <w:t>ПРИ ЧЕМУ</w:t>
      </w:r>
      <w:r w:rsidRPr="000B01C7">
        <w:rPr>
          <w:rFonts w:cs="Times New Roman"/>
          <w:sz w:val="24"/>
          <w:szCs w:val="24"/>
          <w:lang w:val="sr-Cyrl-RS"/>
        </w:rPr>
        <w:t>:</w:t>
      </w:r>
    </w:p>
    <w:p w:rsidR="00C45FE1" w:rsidRPr="000B01C7" w:rsidRDefault="00C45FE1" w:rsidP="00C45FE1">
      <w:pPr>
        <w:pStyle w:val="Parties"/>
        <w:rPr>
          <w:sz w:val="24"/>
          <w:szCs w:val="24"/>
          <w:lang w:val="sr-Cyrl-RS"/>
        </w:rPr>
      </w:pPr>
      <w:r w:rsidRPr="000B01C7">
        <w:rPr>
          <w:sz w:val="24"/>
          <w:szCs w:val="24"/>
          <w:lang w:val="sr-Cyrl-RS"/>
        </w:rPr>
        <w:t xml:space="preserve">Зајмопримац намерава да имплементира </w:t>
      </w:r>
      <w:r w:rsidR="00611756" w:rsidRPr="000B01C7">
        <w:rPr>
          <w:sz w:val="24"/>
          <w:szCs w:val="24"/>
          <w:lang w:val="sr-Cyrl-RS"/>
        </w:rPr>
        <w:t xml:space="preserve">програм </w:t>
      </w:r>
      <w:r w:rsidR="00BA4978" w:rsidRPr="000B01C7">
        <w:rPr>
          <w:sz w:val="24"/>
          <w:szCs w:val="24"/>
          <w:lang w:val="sr-Cyrl-RS"/>
        </w:rPr>
        <w:t>који се састоји од зајма за јавну политику „</w:t>
      </w:r>
      <w:r w:rsidR="0079024D" w:rsidRPr="000B01C7">
        <w:rPr>
          <w:sz w:val="24"/>
          <w:szCs w:val="24"/>
          <w:lang w:val="sr-Cyrl-RS"/>
        </w:rPr>
        <w:t>Урбане средине отпорне на</w:t>
      </w:r>
      <w:r w:rsidR="00BA4978" w:rsidRPr="000B01C7">
        <w:rPr>
          <w:sz w:val="24"/>
          <w:szCs w:val="24"/>
          <w:lang w:val="sr-Cyrl-RS"/>
        </w:rPr>
        <w:t xml:space="preserve"> климатске промене</w:t>
      </w:r>
      <w:r w:rsidR="003501AB">
        <w:rPr>
          <w:sz w:val="24"/>
          <w:szCs w:val="24"/>
          <w:lang w:val="sr-Cyrl-RS"/>
        </w:rPr>
        <w:t>”</w:t>
      </w:r>
      <w:r w:rsidRPr="000B01C7">
        <w:rPr>
          <w:sz w:val="24"/>
          <w:szCs w:val="24"/>
          <w:lang w:val="sr-Cyrl-RS"/>
        </w:rPr>
        <w:t xml:space="preserve"> (</w:t>
      </w:r>
      <w:r w:rsidR="00BA4978" w:rsidRPr="000B01C7">
        <w:rPr>
          <w:color w:val="000000"/>
          <w:sz w:val="24"/>
          <w:szCs w:val="24"/>
          <w:lang w:val="sr-Cyrl-RS"/>
        </w:rPr>
        <w:t>„</w:t>
      </w:r>
      <w:r w:rsidR="00BA4978" w:rsidRPr="000B01C7">
        <w:rPr>
          <w:b/>
          <w:sz w:val="24"/>
          <w:szCs w:val="24"/>
          <w:lang w:val="sr-Cyrl-RS"/>
        </w:rPr>
        <w:t>Програм</w:t>
      </w:r>
      <w:r w:rsidRPr="000B01C7">
        <w:rPr>
          <w:color w:val="000000"/>
          <w:sz w:val="24"/>
          <w:szCs w:val="24"/>
          <w:lang w:val="sr-Cyrl-RS"/>
        </w:rPr>
        <w:t>”</w:t>
      </w:r>
      <w:r w:rsidRPr="000B01C7">
        <w:rPr>
          <w:sz w:val="24"/>
          <w:szCs w:val="24"/>
          <w:lang w:val="sr-Cyrl-RS"/>
        </w:rPr>
        <w:t xml:space="preserve">), </w:t>
      </w:r>
      <w:r w:rsidR="00BA4978" w:rsidRPr="000B01C7">
        <w:rPr>
          <w:sz w:val="24"/>
          <w:szCs w:val="24"/>
          <w:lang w:val="sr-Cyrl-RS"/>
        </w:rPr>
        <w:t xml:space="preserve">који се заснива на испуњавању једне претходне акције (ступање на снагу Закона о климатским променама) </w:t>
      </w:r>
      <w:r w:rsidR="00DC2F65">
        <w:rPr>
          <w:sz w:val="24"/>
          <w:szCs w:val="24"/>
          <w:lang w:val="sr-Cyrl-RS"/>
        </w:rPr>
        <w:t>и подршци у имплементацији активности, како</w:t>
      </w:r>
      <w:r w:rsidRPr="000B01C7">
        <w:rPr>
          <w:sz w:val="24"/>
          <w:szCs w:val="24"/>
          <w:lang w:val="sr-Cyrl-RS"/>
        </w:rPr>
        <w:t xml:space="preserve"> је даље описано у Прилогу </w:t>
      </w:r>
      <w:r w:rsidRPr="000B01C7">
        <w:rPr>
          <w:b/>
          <w:sz w:val="24"/>
          <w:szCs w:val="24"/>
          <w:lang w:val="sr-Cyrl-RS"/>
        </w:rPr>
        <w:fldChar w:fldCharType="begin"/>
      </w:r>
      <w:r w:rsidRPr="000B01C7">
        <w:rPr>
          <w:b/>
          <w:sz w:val="24"/>
          <w:szCs w:val="24"/>
          <w:lang w:val="sr-Cyrl-RS"/>
        </w:rPr>
        <w:instrText xml:space="preserve"> REF SCH2 \h  \* MERGEFORMAT </w:instrText>
      </w:r>
      <w:r w:rsidRPr="000B01C7">
        <w:rPr>
          <w:b/>
          <w:sz w:val="24"/>
          <w:szCs w:val="24"/>
          <w:lang w:val="sr-Cyrl-RS"/>
        </w:rPr>
      </w:r>
      <w:r w:rsidRPr="000B01C7">
        <w:rPr>
          <w:b/>
          <w:sz w:val="24"/>
          <w:szCs w:val="24"/>
          <w:lang w:val="sr-Cyrl-RS"/>
        </w:rPr>
        <w:fldChar w:fldCharType="separate"/>
      </w:r>
      <w:r w:rsidR="00EF5BFE" w:rsidRPr="00EF5BFE">
        <w:rPr>
          <w:rStyle w:val="AATitre1CarCar"/>
          <w:rFonts w:ascii="Times New Roman" w:hAnsi="Times New Roman"/>
          <w:b w:val="0"/>
          <w:noProof w:val="0"/>
          <w:lang w:val="sr-Cyrl-RS"/>
        </w:rPr>
        <w:t>2</w:t>
      </w:r>
      <w:r w:rsidRPr="000B01C7">
        <w:rPr>
          <w:b/>
          <w:sz w:val="24"/>
          <w:szCs w:val="24"/>
          <w:lang w:val="sr-Cyrl-RS"/>
        </w:rPr>
        <w:fldChar w:fldCharType="end"/>
      </w:r>
      <w:r w:rsidRPr="000B01C7">
        <w:rPr>
          <w:sz w:val="24"/>
          <w:szCs w:val="24"/>
          <w:lang w:val="sr-Cyrl-RS"/>
        </w:rPr>
        <w:t xml:space="preserve"> (</w:t>
      </w:r>
      <w:r w:rsidR="00AD2C51" w:rsidRPr="000B01C7">
        <w:rPr>
          <w:b/>
          <w:i/>
          <w:sz w:val="24"/>
          <w:szCs w:val="24"/>
          <w:lang w:val="sr-Cyrl-RS"/>
        </w:rPr>
        <w:t>Опис Програма</w:t>
      </w:r>
      <w:r w:rsidRPr="000B01C7">
        <w:rPr>
          <w:sz w:val="24"/>
          <w:szCs w:val="24"/>
          <w:lang w:val="sr-Cyrl-RS"/>
        </w:rPr>
        <w:t>).</w:t>
      </w:r>
    </w:p>
    <w:p w:rsidR="00C45FE1" w:rsidRPr="000B01C7" w:rsidRDefault="00C45FE1" w:rsidP="00C45FE1">
      <w:pPr>
        <w:pStyle w:val="Parties"/>
        <w:rPr>
          <w:sz w:val="24"/>
          <w:szCs w:val="24"/>
          <w:lang w:val="sr-Cyrl-RS"/>
        </w:rPr>
      </w:pPr>
      <w:r w:rsidRPr="000B01C7">
        <w:rPr>
          <w:sz w:val="24"/>
          <w:szCs w:val="24"/>
          <w:lang w:val="sr-Cyrl-RS"/>
        </w:rPr>
        <w:t>Зајмопримац је затражио да Зајмодавац стави на располагање кре</w:t>
      </w:r>
      <w:r w:rsidR="00AD2C51" w:rsidRPr="000B01C7">
        <w:rPr>
          <w:sz w:val="24"/>
          <w:szCs w:val="24"/>
          <w:lang w:val="sr-Cyrl-RS"/>
        </w:rPr>
        <w:t>дит за потребе подршке Програма</w:t>
      </w:r>
      <w:r w:rsidRPr="000B01C7">
        <w:rPr>
          <w:color w:val="000000"/>
          <w:sz w:val="24"/>
          <w:szCs w:val="24"/>
          <w:lang w:val="sr-Cyrl-RS"/>
        </w:rPr>
        <w:t xml:space="preserve">. </w:t>
      </w:r>
      <w:r w:rsidRPr="000B01C7">
        <w:rPr>
          <w:rFonts w:eastAsia="Calibri"/>
          <w:color w:val="000000"/>
          <w:sz w:val="24"/>
          <w:szCs w:val="24"/>
          <w:vertAlign w:val="superscript"/>
          <w:lang w:val="sr-Cyrl-RS" w:eastAsia="en-US"/>
        </w:rPr>
        <w:t xml:space="preserve"> .</w:t>
      </w:r>
    </w:p>
    <w:p w:rsidR="00C45FE1" w:rsidRPr="000B01C7" w:rsidRDefault="00C45FE1" w:rsidP="00C45FE1">
      <w:pPr>
        <w:pStyle w:val="Parties"/>
        <w:numPr>
          <w:ilvl w:val="0"/>
          <w:numId w:val="0"/>
        </w:numPr>
        <w:ind w:left="709" w:hanging="709"/>
        <w:rPr>
          <w:sz w:val="24"/>
          <w:szCs w:val="24"/>
          <w:lang w:val="sr-Cyrl-RS"/>
        </w:rPr>
      </w:pPr>
      <w:bookmarkStart w:id="0" w:name="_Ref379268627"/>
      <w:r w:rsidRPr="000B01C7">
        <w:rPr>
          <w:sz w:val="24"/>
          <w:szCs w:val="24"/>
          <w:lang w:val="sr-Cyrl-RS"/>
        </w:rPr>
        <w:t xml:space="preserve">(Ц) </w:t>
      </w:r>
      <w:r w:rsidRPr="000B01C7">
        <w:rPr>
          <w:sz w:val="24"/>
          <w:szCs w:val="24"/>
          <w:lang w:val="sr-Cyrl-RS"/>
        </w:rPr>
        <w:tab/>
        <w:t xml:space="preserve">ИБРД, као суфинансијер намерава да обезбеди </w:t>
      </w:r>
      <w:r w:rsidR="00AD2C51" w:rsidRPr="000B01C7">
        <w:rPr>
          <w:sz w:val="24"/>
          <w:szCs w:val="24"/>
          <w:lang w:val="sr-Cyrl-RS"/>
        </w:rPr>
        <w:t>паралелно финансирање Програма</w:t>
      </w:r>
      <w:r w:rsidRPr="000B01C7">
        <w:rPr>
          <w:sz w:val="24"/>
          <w:szCs w:val="24"/>
          <w:lang w:val="sr-Cyrl-RS"/>
        </w:rPr>
        <w:t xml:space="preserve"> до износа </w:t>
      </w:r>
      <w:r w:rsidR="00AD2C51" w:rsidRPr="000B01C7">
        <w:rPr>
          <w:sz w:val="24"/>
          <w:szCs w:val="24"/>
          <w:lang w:val="sr-Cyrl-RS"/>
        </w:rPr>
        <w:t>до осамдесет и два</w:t>
      </w:r>
      <w:r w:rsidRPr="000B01C7">
        <w:rPr>
          <w:sz w:val="24"/>
          <w:szCs w:val="24"/>
          <w:lang w:val="sr-Cyrl-RS"/>
        </w:rPr>
        <w:t xml:space="preserve"> милион</w:t>
      </w:r>
      <w:r w:rsidR="00AD2C51" w:rsidRPr="000B01C7">
        <w:rPr>
          <w:sz w:val="24"/>
          <w:szCs w:val="24"/>
          <w:lang w:val="sr-Cyrl-RS"/>
        </w:rPr>
        <w:t>а и шест стотина</w:t>
      </w:r>
      <w:r w:rsidRPr="000B01C7">
        <w:rPr>
          <w:sz w:val="24"/>
          <w:szCs w:val="24"/>
          <w:lang w:val="sr-Cyrl-RS"/>
        </w:rPr>
        <w:t xml:space="preserve"> евра (Е</w:t>
      </w:r>
      <w:r w:rsidR="003501AB">
        <w:rPr>
          <w:sz w:val="24"/>
          <w:szCs w:val="24"/>
          <w:lang w:val="sr-Latn-RS"/>
        </w:rPr>
        <w:t>UR</w:t>
      </w:r>
      <w:r w:rsidR="00AD2C51" w:rsidRPr="000B01C7">
        <w:rPr>
          <w:sz w:val="24"/>
          <w:szCs w:val="24"/>
          <w:lang w:val="sr-Cyrl-RS"/>
        </w:rPr>
        <w:t xml:space="preserve"> 82.6</w:t>
      </w:r>
      <w:r w:rsidRPr="000B01C7">
        <w:rPr>
          <w:sz w:val="24"/>
          <w:szCs w:val="24"/>
          <w:lang w:val="sr-Cyrl-RS"/>
        </w:rPr>
        <w:t>00.000)</w:t>
      </w:r>
      <w:r w:rsidRPr="000B01C7">
        <w:rPr>
          <w:color w:val="000000"/>
          <w:sz w:val="24"/>
          <w:szCs w:val="24"/>
          <w:lang w:val="sr-Cyrl-RS"/>
        </w:rPr>
        <w:t>.</w:t>
      </w:r>
    </w:p>
    <w:p w:rsidR="00C45FE1" w:rsidRPr="000B01C7" w:rsidRDefault="00C45FE1" w:rsidP="00C45FE1">
      <w:pPr>
        <w:pStyle w:val="Parties"/>
        <w:numPr>
          <w:ilvl w:val="0"/>
          <w:numId w:val="0"/>
        </w:numPr>
        <w:ind w:left="705" w:hanging="705"/>
        <w:rPr>
          <w:sz w:val="24"/>
          <w:szCs w:val="24"/>
          <w:lang w:val="sr-Cyrl-RS"/>
        </w:rPr>
      </w:pPr>
      <w:r w:rsidRPr="000B01C7">
        <w:rPr>
          <w:sz w:val="24"/>
          <w:szCs w:val="24"/>
          <w:lang w:val="sr-Cyrl-RS"/>
        </w:rPr>
        <w:t xml:space="preserve">(Д) </w:t>
      </w:r>
      <w:r w:rsidRPr="000B01C7">
        <w:rPr>
          <w:sz w:val="24"/>
          <w:szCs w:val="24"/>
          <w:lang w:val="sr-Cyrl-RS"/>
        </w:rPr>
        <w:tab/>
        <w:t xml:space="preserve">У складу са резолуцијом бр. </w:t>
      </w:r>
      <w:r w:rsidR="006E6BC2" w:rsidRPr="006E6BC2">
        <w:rPr>
          <w:sz w:val="24"/>
          <w:szCs w:val="24"/>
          <w:lang w:val="sr-Cyrl-RS"/>
        </w:rPr>
        <w:t>C20210137</w:t>
      </w:r>
      <w:r w:rsidRPr="000B01C7">
        <w:rPr>
          <w:color w:val="000000"/>
          <w:sz w:val="24"/>
          <w:szCs w:val="24"/>
          <w:lang w:val="sr-Cyrl-RS"/>
        </w:rPr>
        <w:t xml:space="preserve"> </w:t>
      </w:r>
      <w:r w:rsidRPr="000B01C7">
        <w:rPr>
          <w:sz w:val="24"/>
          <w:szCs w:val="24"/>
          <w:lang w:val="sr-Cyrl-RS"/>
        </w:rPr>
        <w:t>Комитета за стране државе (</w:t>
      </w:r>
      <w:r w:rsidRPr="000B01C7">
        <w:rPr>
          <w:i/>
          <w:sz w:val="24"/>
          <w:szCs w:val="24"/>
          <w:lang w:val="sr-Cyrl-RS"/>
        </w:rPr>
        <w:t xml:space="preserve">Comité des Etats Etrangers) </w:t>
      </w:r>
      <w:r w:rsidRPr="000B01C7">
        <w:rPr>
          <w:iCs/>
          <w:sz w:val="24"/>
          <w:szCs w:val="24"/>
          <w:lang w:val="sr-Cyrl-RS"/>
        </w:rPr>
        <w:t>АФД-а</w:t>
      </w:r>
      <w:r w:rsidRPr="000B01C7">
        <w:rPr>
          <w:i/>
          <w:sz w:val="24"/>
          <w:szCs w:val="24"/>
          <w:lang w:val="sr-Cyrl-RS"/>
        </w:rPr>
        <w:t xml:space="preserve"> </w:t>
      </w:r>
      <w:r w:rsidRPr="000B01C7">
        <w:rPr>
          <w:sz w:val="24"/>
          <w:szCs w:val="24"/>
          <w:lang w:val="sr-Cyrl-RS"/>
        </w:rPr>
        <w:t>од</w:t>
      </w:r>
      <w:r w:rsidR="006E6BC2">
        <w:rPr>
          <w:color w:val="000000"/>
          <w:sz w:val="24"/>
          <w:szCs w:val="24"/>
          <w:lang w:val="sr-Cyrl-RS"/>
        </w:rPr>
        <w:t xml:space="preserve"> 7. априла </w:t>
      </w:r>
      <w:r w:rsidRPr="000B01C7">
        <w:rPr>
          <w:color w:val="000000"/>
          <w:sz w:val="24"/>
          <w:szCs w:val="24"/>
          <w:lang w:val="sr-Cyrl-RS"/>
        </w:rPr>
        <w:t xml:space="preserve">2021. године, </w:t>
      </w:r>
      <w:r w:rsidRPr="000B01C7">
        <w:rPr>
          <w:sz w:val="24"/>
          <w:szCs w:val="24"/>
          <w:lang w:val="sr-Cyrl-RS"/>
        </w:rPr>
        <w:t xml:space="preserve">Зајмодавац се сагласио да ће Зајмопримцу ставити на располагање кредитна средства у складу са условима и одредбама овог </w:t>
      </w:r>
      <w:r w:rsidR="003D5D16">
        <w:rPr>
          <w:sz w:val="24"/>
          <w:szCs w:val="24"/>
          <w:lang w:val="sr-Cyrl-RS"/>
        </w:rPr>
        <w:t>у</w:t>
      </w:r>
      <w:r w:rsidRPr="000B01C7">
        <w:rPr>
          <w:sz w:val="24"/>
          <w:szCs w:val="24"/>
          <w:lang w:val="sr-Cyrl-RS"/>
        </w:rPr>
        <w:t>говора.</w:t>
      </w:r>
      <w:bookmarkEnd w:id="0"/>
    </w:p>
    <w:p w:rsidR="00C45FE1" w:rsidRPr="000B01C7" w:rsidRDefault="00C45FE1" w:rsidP="00C45FE1">
      <w:pPr>
        <w:pStyle w:val="BodyText"/>
        <w:jc w:val="center"/>
        <w:rPr>
          <w:rFonts w:cs="Times New Roman"/>
          <w:sz w:val="24"/>
          <w:szCs w:val="24"/>
          <w:lang w:val="sr-Cyrl-RS"/>
        </w:rPr>
      </w:pPr>
      <w:r w:rsidRPr="000B01C7">
        <w:rPr>
          <w:rFonts w:cs="Times New Roman"/>
          <w:b/>
          <w:sz w:val="24"/>
          <w:szCs w:val="24"/>
          <w:lang w:val="sr-Cyrl-RS"/>
        </w:rPr>
        <w:br w:type="page"/>
        <w:t>СТРАНЕ СУ СЕ СТОГА ДОГОВОРИЛЕ СЛЕДЕЋЕ:</w:t>
      </w:r>
    </w:p>
    <w:p w:rsidR="00C45FE1" w:rsidRPr="000B01C7" w:rsidRDefault="00C45FE1" w:rsidP="00C45FE1">
      <w:pPr>
        <w:pStyle w:val="AATitre1"/>
        <w:rPr>
          <w:rFonts w:ascii="Times New Roman" w:hAnsi="Times New Roman"/>
          <w:noProof w:val="0"/>
          <w:sz w:val="24"/>
          <w:szCs w:val="24"/>
          <w:lang w:val="sr-Cyrl-RS"/>
        </w:rPr>
      </w:pPr>
      <w:bookmarkStart w:id="1" w:name="_Toc59120956"/>
      <w:r w:rsidRPr="000B01C7">
        <w:rPr>
          <w:rFonts w:ascii="Times New Roman" w:hAnsi="Times New Roman"/>
          <w:noProof w:val="0"/>
          <w:sz w:val="24"/>
          <w:szCs w:val="24"/>
          <w:lang w:val="sr-Cyrl-RS"/>
        </w:rPr>
        <w:t>Дефиниције и тумачења</w:t>
      </w:r>
      <w:bookmarkEnd w:id="1"/>
    </w:p>
    <w:p w:rsidR="00C45FE1" w:rsidRPr="000B01C7" w:rsidRDefault="00C45FE1" w:rsidP="00C45FE1">
      <w:pPr>
        <w:pStyle w:val="AATitre2"/>
        <w:rPr>
          <w:sz w:val="24"/>
          <w:szCs w:val="24"/>
        </w:rPr>
      </w:pPr>
      <w:bookmarkStart w:id="2" w:name="_Toc106103665"/>
      <w:bookmarkStart w:id="3" w:name="_Toc106104506"/>
      <w:bookmarkStart w:id="4" w:name="_Toc106104617"/>
      <w:bookmarkStart w:id="5" w:name="_Toc59120957"/>
      <w:r w:rsidRPr="000B01C7">
        <w:rPr>
          <w:sz w:val="24"/>
          <w:szCs w:val="24"/>
        </w:rPr>
        <w:t>Дефиниције</w:t>
      </w:r>
      <w:bookmarkEnd w:id="2"/>
      <w:bookmarkEnd w:id="3"/>
      <w:bookmarkEnd w:id="4"/>
      <w:bookmarkEnd w:id="5"/>
    </w:p>
    <w:p w:rsidR="00C45FE1" w:rsidRPr="000B01C7" w:rsidRDefault="00C45FE1" w:rsidP="00C45FE1">
      <w:pPr>
        <w:pStyle w:val="Corpsdetexte21"/>
        <w:rPr>
          <w:sz w:val="24"/>
          <w:szCs w:val="24"/>
        </w:rPr>
      </w:pPr>
      <w:r w:rsidRPr="000B01C7">
        <w:rPr>
          <w:sz w:val="24"/>
          <w:szCs w:val="24"/>
        </w:rPr>
        <w:t xml:space="preserve">Речи и изрази написани великим словом који се користе у овом </w:t>
      </w:r>
      <w:r w:rsidR="00C01FA7">
        <w:rPr>
          <w:sz w:val="24"/>
          <w:szCs w:val="24"/>
        </w:rPr>
        <w:t>у</w:t>
      </w:r>
      <w:r w:rsidRPr="000B01C7">
        <w:rPr>
          <w:sz w:val="24"/>
          <w:szCs w:val="24"/>
        </w:rPr>
        <w:t xml:space="preserve">говору (укључујући оне који се појављују у претходним уводним напоменама и Прилозима) имаће значење дато им у Прилогу </w:t>
      </w:r>
      <w:r w:rsidRPr="000B01C7">
        <w:rPr>
          <w:sz w:val="24"/>
          <w:szCs w:val="24"/>
        </w:rPr>
        <w:fldChar w:fldCharType="begin"/>
      </w:r>
      <w:r w:rsidRPr="000B01C7">
        <w:rPr>
          <w:sz w:val="24"/>
          <w:szCs w:val="24"/>
        </w:rPr>
        <w:instrText xml:space="preserve"> REF SCH1 \h  \* MERGEFORMAT </w:instrText>
      </w:r>
      <w:r w:rsidRPr="000B01C7">
        <w:rPr>
          <w:sz w:val="24"/>
          <w:szCs w:val="24"/>
        </w:rPr>
      </w:r>
      <w:r w:rsidRPr="000B01C7">
        <w:rPr>
          <w:sz w:val="24"/>
          <w:szCs w:val="24"/>
        </w:rPr>
        <w:fldChar w:fldCharType="separate"/>
      </w:r>
      <w:r w:rsidR="00EF5BFE" w:rsidRPr="000B01C7">
        <w:rPr>
          <w:sz w:val="24"/>
          <w:szCs w:val="24"/>
        </w:rPr>
        <w:t>1</w:t>
      </w:r>
      <w:r w:rsidRPr="000B01C7">
        <w:rPr>
          <w:sz w:val="24"/>
          <w:szCs w:val="24"/>
        </w:rPr>
        <w:fldChar w:fldCharType="end"/>
      </w:r>
      <w:r w:rsidRPr="000B01C7">
        <w:rPr>
          <w:sz w:val="24"/>
          <w:szCs w:val="24"/>
        </w:rPr>
        <w:fldChar w:fldCharType="begin"/>
      </w:r>
      <w:r w:rsidRPr="000B01C7">
        <w:rPr>
          <w:sz w:val="24"/>
          <w:szCs w:val="24"/>
        </w:rPr>
        <w:instrText xml:space="preserve"> REF SCH1A \h  \* MERGEFORMAT </w:instrText>
      </w:r>
      <w:r w:rsidRPr="000B01C7">
        <w:rPr>
          <w:sz w:val="24"/>
          <w:szCs w:val="24"/>
        </w:rPr>
      </w:r>
      <w:r w:rsidRPr="000B01C7">
        <w:rPr>
          <w:sz w:val="24"/>
          <w:szCs w:val="24"/>
        </w:rPr>
        <w:fldChar w:fldCharType="separate"/>
      </w:r>
      <w:r w:rsidR="00EF5BFE" w:rsidRPr="000B01C7">
        <w:rPr>
          <w:sz w:val="24"/>
          <w:szCs w:val="24"/>
        </w:rPr>
        <w:t>A</w:t>
      </w:r>
      <w:r w:rsidRPr="000B01C7">
        <w:rPr>
          <w:sz w:val="24"/>
          <w:szCs w:val="24"/>
        </w:rPr>
        <w:fldChar w:fldCharType="end"/>
      </w:r>
      <w:r w:rsidRPr="000B01C7">
        <w:rPr>
          <w:sz w:val="24"/>
          <w:szCs w:val="24"/>
        </w:rPr>
        <w:t xml:space="preserve"> (</w:t>
      </w:r>
      <w:r w:rsidRPr="000B01C7">
        <w:rPr>
          <w:sz w:val="24"/>
          <w:szCs w:val="24"/>
        </w:rPr>
        <w:fldChar w:fldCharType="begin"/>
      </w:r>
      <w:r w:rsidRPr="000B01C7">
        <w:rPr>
          <w:sz w:val="24"/>
          <w:szCs w:val="24"/>
        </w:rPr>
        <w:instrText xml:space="preserve"> REF DEFINITIONS \h \* caps  \* MERGEFORMAT </w:instrText>
      </w:r>
      <w:r w:rsidRPr="000B01C7">
        <w:rPr>
          <w:sz w:val="24"/>
          <w:szCs w:val="24"/>
        </w:rPr>
      </w:r>
      <w:r w:rsidRPr="000B01C7">
        <w:rPr>
          <w:sz w:val="24"/>
          <w:szCs w:val="24"/>
        </w:rPr>
        <w:fldChar w:fldCharType="separate"/>
      </w:r>
      <w:r w:rsidR="00EF5BFE" w:rsidRPr="000B01C7">
        <w:rPr>
          <w:sz w:val="24"/>
          <w:szCs w:val="24"/>
        </w:rPr>
        <w:t>Дефиниције</w:t>
      </w:r>
      <w:r w:rsidRPr="000B01C7">
        <w:rPr>
          <w:sz w:val="24"/>
          <w:szCs w:val="24"/>
        </w:rPr>
        <w:fldChar w:fldCharType="end"/>
      </w:r>
      <w:r w:rsidRPr="000B01C7">
        <w:rPr>
          <w:sz w:val="24"/>
          <w:szCs w:val="24"/>
        </w:rPr>
        <w:t xml:space="preserve">), осим ако овим </w:t>
      </w:r>
      <w:r w:rsidR="00C01FA7">
        <w:rPr>
          <w:sz w:val="24"/>
          <w:szCs w:val="24"/>
        </w:rPr>
        <w:t>у</w:t>
      </w:r>
      <w:r w:rsidRPr="000B01C7">
        <w:rPr>
          <w:sz w:val="24"/>
          <w:szCs w:val="24"/>
        </w:rPr>
        <w:t>говором није другачије предвиђено.</w:t>
      </w:r>
    </w:p>
    <w:p w:rsidR="00C45FE1" w:rsidRPr="000B01C7" w:rsidRDefault="00C45FE1" w:rsidP="00C45FE1">
      <w:pPr>
        <w:pStyle w:val="AATitre2"/>
        <w:rPr>
          <w:sz w:val="24"/>
          <w:szCs w:val="24"/>
          <w:u w:val="none"/>
        </w:rPr>
      </w:pPr>
      <w:bookmarkStart w:id="6" w:name="_Toc106103666"/>
      <w:bookmarkStart w:id="7" w:name="_Toc106104507"/>
      <w:bookmarkStart w:id="8" w:name="_Toc106104618"/>
      <w:bookmarkStart w:id="9" w:name="_Toc59120958"/>
      <w:r w:rsidRPr="000B01C7">
        <w:rPr>
          <w:sz w:val="24"/>
          <w:szCs w:val="24"/>
        </w:rPr>
        <w:t>Тумачења</w:t>
      </w:r>
      <w:bookmarkEnd w:id="6"/>
      <w:bookmarkEnd w:id="7"/>
      <w:bookmarkEnd w:id="8"/>
      <w:bookmarkEnd w:id="9"/>
    </w:p>
    <w:p w:rsidR="00C45FE1" w:rsidRPr="000B01C7" w:rsidRDefault="00C45FE1" w:rsidP="00C45FE1">
      <w:pPr>
        <w:pStyle w:val="Corpsdetexte21"/>
        <w:rPr>
          <w:sz w:val="24"/>
          <w:szCs w:val="24"/>
        </w:rPr>
      </w:pPr>
      <w:r w:rsidRPr="000B01C7">
        <w:rPr>
          <w:sz w:val="24"/>
          <w:szCs w:val="24"/>
        </w:rPr>
        <w:t xml:space="preserve">Речи и изрази коришћени у овом </w:t>
      </w:r>
      <w:r w:rsidR="00C01FA7">
        <w:rPr>
          <w:sz w:val="24"/>
          <w:szCs w:val="24"/>
        </w:rPr>
        <w:t>у</w:t>
      </w:r>
      <w:r w:rsidRPr="000B01C7">
        <w:rPr>
          <w:sz w:val="24"/>
          <w:szCs w:val="24"/>
        </w:rPr>
        <w:t xml:space="preserve">говору тумачиће се у складу са одредбама Прилога </w:t>
      </w:r>
      <w:r w:rsidRPr="000B01C7">
        <w:rPr>
          <w:sz w:val="24"/>
          <w:szCs w:val="24"/>
        </w:rPr>
        <w:fldChar w:fldCharType="begin"/>
      </w:r>
      <w:r w:rsidRPr="000B01C7">
        <w:rPr>
          <w:sz w:val="24"/>
          <w:szCs w:val="24"/>
        </w:rPr>
        <w:instrText xml:space="preserve"> REF SCH1 \h  \* MERGEFORMAT </w:instrText>
      </w:r>
      <w:r w:rsidRPr="000B01C7">
        <w:rPr>
          <w:sz w:val="24"/>
          <w:szCs w:val="24"/>
        </w:rPr>
      </w:r>
      <w:r w:rsidRPr="000B01C7">
        <w:rPr>
          <w:sz w:val="24"/>
          <w:szCs w:val="24"/>
        </w:rPr>
        <w:fldChar w:fldCharType="separate"/>
      </w:r>
      <w:r w:rsidR="00EF5BFE" w:rsidRPr="000B01C7">
        <w:rPr>
          <w:sz w:val="24"/>
          <w:szCs w:val="24"/>
        </w:rPr>
        <w:t>1</w:t>
      </w:r>
      <w:r w:rsidRPr="000B01C7">
        <w:rPr>
          <w:sz w:val="24"/>
          <w:szCs w:val="24"/>
        </w:rPr>
        <w:fldChar w:fldCharType="end"/>
      </w:r>
      <w:r w:rsidRPr="000B01C7">
        <w:rPr>
          <w:sz w:val="24"/>
          <w:szCs w:val="24"/>
        </w:rPr>
        <w:t>Б (</w:t>
      </w:r>
      <w:r w:rsidRPr="000B01C7">
        <w:rPr>
          <w:rStyle w:val="AATitre1CarCar"/>
          <w:rFonts w:ascii="Times New Roman" w:hAnsi="Times New Roman"/>
          <w:b w:val="0"/>
          <w:i/>
          <w:caps w:val="0"/>
          <w:sz w:val="24"/>
          <w:szCs w:val="24"/>
        </w:rPr>
        <w:fldChar w:fldCharType="begin"/>
      </w:r>
      <w:r w:rsidRPr="000B01C7">
        <w:rPr>
          <w:i/>
          <w:sz w:val="24"/>
          <w:szCs w:val="24"/>
        </w:rPr>
        <w:instrText xml:space="preserve"> REF CONSTRUCTION \h </w:instrText>
      </w:r>
      <w:r w:rsidRPr="000B01C7">
        <w:rPr>
          <w:rStyle w:val="AATitre1CarCar"/>
          <w:rFonts w:ascii="Times New Roman" w:hAnsi="Times New Roman"/>
          <w:i/>
          <w:sz w:val="24"/>
          <w:szCs w:val="24"/>
        </w:rPr>
        <w:instrText xml:space="preserve"> \* MERGEFORMAT </w:instrText>
      </w:r>
      <w:r w:rsidRPr="000B01C7">
        <w:rPr>
          <w:rStyle w:val="AATitre1CarCar"/>
          <w:rFonts w:ascii="Times New Roman" w:hAnsi="Times New Roman"/>
          <w:b w:val="0"/>
          <w:i/>
          <w:caps w:val="0"/>
          <w:sz w:val="24"/>
          <w:szCs w:val="24"/>
        </w:rPr>
      </w:r>
      <w:r w:rsidRPr="000B01C7">
        <w:rPr>
          <w:rStyle w:val="AATitre1CarCar"/>
          <w:rFonts w:ascii="Times New Roman" w:hAnsi="Times New Roman"/>
          <w:b w:val="0"/>
          <w:i/>
          <w:caps w:val="0"/>
          <w:sz w:val="24"/>
          <w:szCs w:val="24"/>
        </w:rPr>
        <w:fldChar w:fldCharType="separate"/>
      </w:r>
      <w:r w:rsidR="00EF5BFE" w:rsidRPr="00EF5BFE">
        <w:rPr>
          <w:i/>
          <w:sz w:val="24"/>
          <w:szCs w:val="24"/>
        </w:rPr>
        <w:t>ТУМАЧЕЊЕ</w:t>
      </w:r>
      <w:r w:rsidRPr="000B01C7">
        <w:rPr>
          <w:rStyle w:val="AATitre1CarCar"/>
          <w:rFonts w:ascii="Times New Roman" w:hAnsi="Times New Roman"/>
          <w:b w:val="0"/>
          <w:i/>
          <w:caps w:val="0"/>
          <w:sz w:val="24"/>
          <w:szCs w:val="24"/>
        </w:rPr>
        <w:fldChar w:fldCharType="end"/>
      </w:r>
      <w:r w:rsidRPr="000B01C7">
        <w:rPr>
          <w:sz w:val="24"/>
          <w:szCs w:val="24"/>
        </w:rPr>
        <w:t>), осим ако се не одлучи другачије.</w:t>
      </w:r>
    </w:p>
    <w:p w:rsidR="00C45FE1" w:rsidRPr="000B01C7" w:rsidRDefault="00C45FE1" w:rsidP="00C45FE1">
      <w:pPr>
        <w:pStyle w:val="AATitre1"/>
        <w:rPr>
          <w:rFonts w:ascii="Times New Roman" w:hAnsi="Times New Roman"/>
          <w:noProof w:val="0"/>
          <w:sz w:val="24"/>
          <w:szCs w:val="24"/>
          <w:lang w:val="sr-Cyrl-RS"/>
        </w:rPr>
      </w:pPr>
      <w:bookmarkStart w:id="10" w:name="_Toc85359085"/>
      <w:bookmarkStart w:id="11" w:name="_Toc92162135"/>
      <w:bookmarkStart w:id="12" w:name="_Toc106103667"/>
      <w:bookmarkStart w:id="13" w:name="_Toc106104508"/>
      <w:bookmarkStart w:id="14" w:name="_Toc106104619"/>
      <w:bookmarkStart w:id="15" w:name="_Toc59120959"/>
      <w:r w:rsidRPr="000B01C7">
        <w:rPr>
          <w:rFonts w:ascii="Times New Roman" w:hAnsi="Times New Roman"/>
          <w:noProof w:val="0"/>
          <w:sz w:val="24"/>
          <w:szCs w:val="24"/>
          <w:lang w:val="sr-Cyrl-RS"/>
        </w:rPr>
        <w:t>КРЕДИТ, СВРХА И УСЛОВИ КОРИШЋЕ</w:t>
      </w:r>
      <w:r w:rsidR="00417894">
        <w:rPr>
          <w:rFonts w:ascii="Times New Roman" w:hAnsi="Times New Roman"/>
          <w:noProof w:val="0"/>
          <w:sz w:val="24"/>
          <w:szCs w:val="24"/>
          <w:lang w:val="sr-Cyrl-RS"/>
        </w:rPr>
        <w:t>Њ</w:t>
      </w:r>
      <w:r w:rsidRPr="000B01C7">
        <w:rPr>
          <w:rFonts w:ascii="Times New Roman" w:hAnsi="Times New Roman"/>
          <w:noProof w:val="0"/>
          <w:sz w:val="24"/>
          <w:szCs w:val="24"/>
          <w:lang w:val="sr-Cyrl-RS"/>
        </w:rPr>
        <w:t>А</w:t>
      </w:r>
      <w:bookmarkEnd w:id="10"/>
      <w:bookmarkEnd w:id="11"/>
      <w:bookmarkEnd w:id="12"/>
      <w:bookmarkEnd w:id="13"/>
      <w:bookmarkEnd w:id="14"/>
      <w:bookmarkEnd w:id="15"/>
    </w:p>
    <w:p w:rsidR="00C45FE1" w:rsidRPr="000B01C7" w:rsidRDefault="00C45FE1" w:rsidP="00C45FE1">
      <w:pPr>
        <w:pStyle w:val="AATitre2"/>
        <w:rPr>
          <w:sz w:val="24"/>
          <w:szCs w:val="24"/>
          <w:u w:val="none"/>
        </w:rPr>
      </w:pPr>
      <w:bookmarkStart w:id="16" w:name="_Ref372302990"/>
      <w:bookmarkStart w:id="17" w:name="_Ref372302992"/>
      <w:bookmarkStart w:id="18" w:name="_Ref372303304"/>
      <w:bookmarkStart w:id="19" w:name="_Ref372303307"/>
      <w:bookmarkStart w:id="20" w:name="_Toc59120960"/>
      <w:r w:rsidRPr="000B01C7">
        <w:rPr>
          <w:sz w:val="24"/>
          <w:szCs w:val="24"/>
        </w:rPr>
        <w:t>Кредит</w:t>
      </w:r>
      <w:bookmarkEnd w:id="16"/>
      <w:bookmarkEnd w:id="17"/>
      <w:bookmarkEnd w:id="18"/>
      <w:bookmarkEnd w:id="19"/>
      <w:bookmarkEnd w:id="20"/>
    </w:p>
    <w:p w:rsidR="00C45FE1" w:rsidRPr="000B01C7" w:rsidRDefault="00C45FE1" w:rsidP="00C45FE1">
      <w:pPr>
        <w:pStyle w:val="Corpsdetexte21"/>
        <w:rPr>
          <w:sz w:val="24"/>
          <w:szCs w:val="24"/>
        </w:rPr>
      </w:pPr>
      <w:r w:rsidRPr="000B01C7">
        <w:rPr>
          <w:sz w:val="24"/>
          <w:szCs w:val="24"/>
        </w:rPr>
        <w:t xml:space="preserve">У складу са условима овог </w:t>
      </w:r>
      <w:r w:rsidR="00C01FA7">
        <w:rPr>
          <w:sz w:val="24"/>
          <w:szCs w:val="24"/>
        </w:rPr>
        <w:t>у</w:t>
      </w:r>
      <w:r w:rsidRPr="000B01C7">
        <w:rPr>
          <w:sz w:val="24"/>
          <w:szCs w:val="24"/>
        </w:rPr>
        <w:t>говора, Зајмодавац ће ставити на располагање Зајмопримцу Кредитна средства у максималном укупном износу до педесет милион</w:t>
      </w:r>
      <w:r w:rsidR="00D71833" w:rsidRPr="000B01C7">
        <w:rPr>
          <w:sz w:val="24"/>
          <w:szCs w:val="24"/>
        </w:rPr>
        <w:t>а</w:t>
      </w:r>
      <w:r w:rsidRPr="000B01C7">
        <w:rPr>
          <w:sz w:val="24"/>
          <w:szCs w:val="24"/>
        </w:rPr>
        <w:t xml:space="preserve"> евра (Е</w:t>
      </w:r>
      <w:r w:rsidR="00C01FA7">
        <w:rPr>
          <w:sz w:val="24"/>
          <w:szCs w:val="24"/>
          <w:lang w:val="sr-Latn-RS"/>
        </w:rPr>
        <w:t>UR</w:t>
      </w:r>
      <w:r w:rsidRPr="000B01C7">
        <w:rPr>
          <w:sz w:val="24"/>
          <w:szCs w:val="24"/>
        </w:rPr>
        <w:t xml:space="preserve"> 5</w:t>
      </w:r>
      <w:r w:rsidR="00D71833" w:rsidRPr="000B01C7">
        <w:rPr>
          <w:sz w:val="24"/>
          <w:szCs w:val="24"/>
        </w:rPr>
        <w:t>0</w:t>
      </w:r>
      <w:r w:rsidRPr="000B01C7">
        <w:rPr>
          <w:sz w:val="24"/>
          <w:szCs w:val="24"/>
        </w:rPr>
        <w:t>.000.000).</w:t>
      </w:r>
    </w:p>
    <w:p w:rsidR="00C45FE1" w:rsidRPr="000B01C7" w:rsidRDefault="00C45FE1" w:rsidP="00C45FE1">
      <w:pPr>
        <w:pStyle w:val="AATitre2"/>
        <w:rPr>
          <w:sz w:val="24"/>
          <w:szCs w:val="24"/>
          <w:u w:val="none"/>
        </w:rPr>
      </w:pPr>
      <w:bookmarkStart w:id="21" w:name="_Toc106103669"/>
      <w:bookmarkStart w:id="22" w:name="_Toc106104510"/>
      <w:bookmarkStart w:id="23" w:name="_Toc106104621"/>
      <w:bookmarkStart w:id="24" w:name="_Ref188171744"/>
      <w:bookmarkStart w:id="25" w:name="_Toc59120961"/>
      <w:r w:rsidRPr="000B01C7">
        <w:rPr>
          <w:sz w:val="24"/>
          <w:szCs w:val="24"/>
        </w:rPr>
        <w:t>Сврха</w:t>
      </w:r>
      <w:bookmarkEnd w:id="21"/>
      <w:bookmarkEnd w:id="22"/>
      <w:bookmarkEnd w:id="23"/>
      <w:bookmarkEnd w:id="24"/>
      <w:bookmarkEnd w:id="25"/>
    </w:p>
    <w:p w:rsidR="00C45FE1" w:rsidRPr="000B01C7" w:rsidRDefault="00D71833" w:rsidP="00C45FE1">
      <w:pPr>
        <w:pStyle w:val="Corpsdetexte21"/>
        <w:rPr>
          <w:sz w:val="24"/>
          <w:szCs w:val="24"/>
        </w:rPr>
      </w:pPr>
      <w:r w:rsidRPr="000B01C7">
        <w:rPr>
          <w:sz w:val="24"/>
          <w:szCs w:val="24"/>
        </w:rPr>
        <w:t>Сврха</w:t>
      </w:r>
      <w:r w:rsidR="00C45FE1" w:rsidRPr="000B01C7">
        <w:rPr>
          <w:sz w:val="24"/>
          <w:szCs w:val="24"/>
        </w:rPr>
        <w:t xml:space="preserve"> овог Кредита </w:t>
      </w:r>
      <w:r w:rsidRPr="000B01C7">
        <w:rPr>
          <w:sz w:val="24"/>
          <w:szCs w:val="24"/>
        </w:rPr>
        <w:t xml:space="preserve">је </w:t>
      </w:r>
      <w:r w:rsidR="001B747F" w:rsidRPr="000B01C7">
        <w:rPr>
          <w:sz w:val="24"/>
          <w:szCs w:val="24"/>
        </w:rPr>
        <w:t xml:space="preserve">финансирање буџета Зајмопримца ради подршке Програма како је описано </w:t>
      </w:r>
      <w:r w:rsidR="00C45FE1" w:rsidRPr="000B01C7">
        <w:rPr>
          <w:sz w:val="24"/>
          <w:szCs w:val="24"/>
        </w:rPr>
        <w:t>у Прилогу 2 (</w:t>
      </w:r>
      <w:r w:rsidR="001B747F" w:rsidRPr="000B01C7">
        <w:rPr>
          <w:sz w:val="24"/>
          <w:szCs w:val="24"/>
        </w:rPr>
        <w:t>Опис Програма</w:t>
      </w:r>
      <w:r w:rsidR="00C45FE1" w:rsidRPr="000B01C7">
        <w:rPr>
          <w:sz w:val="24"/>
          <w:szCs w:val="24"/>
        </w:rPr>
        <w:t xml:space="preserve">) и Планом финансирања датим у Прилогу  </w:t>
      </w:r>
      <w:r w:rsidR="00C45FE1" w:rsidRPr="000B01C7">
        <w:rPr>
          <w:sz w:val="24"/>
          <w:szCs w:val="24"/>
        </w:rPr>
        <w:fldChar w:fldCharType="begin"/>
      </w:r>
      <w:r w:rsidR="00C45FE1" w:rsidRPr="000B01C7">
        <w:rPr>
          <w:sz w:val="24"/>
          <w:szCs w:val="24"/>
        </w:rPr>
        <w:instrText xml:space="preserve"> REF SCH3 \h  \* MERGEFORMAT </w:instrText>
      </w:r>
      <w:r w:rsidR="00C45FE1" w:rsidRPr="000B01C7">
        <w:rPr>
          <w:sz w:val="24"/>
          <w:szCs w:val="24"/>
        </w:rPr>
      </w:r>
      <w:r w:rsidR="00C45FE1" w:rsidRPr="000B01C7">
        <w:rPr>
          <w:sz w:val="24"/>
          <w:szCs w:val="24"/>
        </w:rPr>
        <w:fldChar w:fldCharType="separate"/>
      </w:r>
      <w:r w:rsidR="00EF5BFE" w:rsidRPr="000B01C7">
        <w:rPr>
          <w:sz w:val="24"/>
          <w:szCs w:val="24"/>
        </w:rPr>
        <w:t>3</w:t>
      </w:r>
      <w:r w:rsidR="00C45FE1" w:rsidRPr="000B01C7">
        <w:rPr>
          <w:sz w:val="24"/>
          <w:szCs w:val="24"/>
        </w:rPr>
        <w:fldChar w:fldCharType="end"/>
      </w:r>
      <w:r w:rsidR="001B747F" w:rsidRPr="000B01C7">
        <w:rPr>
          <w:sz w:val="24"/>
          <w:szCs w:val="24"/>
        </w:rPr>
        <w:t>А</w:t>
      </w:r>
      <w:r w:rsidR="00C45FE1" w:rsidRPr="000B01C7">
        <w:rPr>
          <w:sz w:val="24"/>
          <w:szCs w:val="24"/>
        </w:rPr>
        <w:t xml:space="preserve"> (</w:t>
      </w:r>
      <w:r w:rsidR="00C45FE1" w:rsidRPr="000B01C7">
        <w:rPr>
          <w:b/>
          <w:i/>
          <w:sz w:val="24"/>
          <w:szCs w:val="24"/>
        </w:rPr>
        <w:fldChar w:fldCharType="begin"/>
      </w:r>
      <w:r w:rsidR="00C45FE1" w:rsidRPr="000B01C7">
        <w:rPr>
          <w:b/>
          <w:i/>
          <w:sz w:val="24"/>
          <w:szCs w:val="24"/>
        </w:rPr>
        <w:instrText xml:space="preserve"> REF FINANCINGPLAN \* caps \h  \* MERGEFORMAT </w:instrText>
      </w:r>
      <w:r w:rsidR="00C45FE1" w:rsidRPr="000B01C7">
        <w:rPr>
          <w:b/>
          <w:i/>
          <w:sz w:val="24"/>
          <w:szCs w:val="24"/>
        </w:rPr>
      </w:r>
      <w:r w:rsidR="00C45FE1" w:rsidRPr="000B01C7">
        <w:rPr>
          <w:b/>
          <w:i/>
          <w:sz w:val="24"/>
          <w:szCs w:val="24"/>
        </w:rPr>
        <w:fldChar w:fldCharType="separate"/>
      </w:r>
      <w:r w:rsidR="00EF5BFE" w:rsidRPr="00EF5BFE">
        <w:rPr>
          <w:rStyle w:val="AATitre1CarCar"/>
          <w:rFonts w:ascii="Times New Roman" w:hAnsi="Times New Roman"/>
          <w:b w:val="0"/>
          <w:i/>
          <w:caps w:val="0"/>
          <w:noProof w:val="0"/>
        </w:rPr>
        <w:t>План Финансирања</w:t>
      </w:r>
      <w:r w:rsidR="00C45FE1" w:rsidRPr="000B01C7">
        <w:rPr>
          <w:b/>
          <w:i/>
          <w:sz w:val="24"/>
          <w:szCs w:val="24"/>
        </w:rPr>
        <w:fldChar w:fldCharType="end"/>
      </w:r>
      <w:r w:rsidR="00C45FE1" w:rsidRPr="000B01C7">
        <w:rPr>
          <w:sz w:val="24"/>
          <w:szCs w:val="24"/>
        </w:rPr>
        <w:t>)</w:t>
      </w:r>
      <w:r w:rsidR="001B747F" w:rsidRPr="000B01C7">
        <w:rPr>
          <w:sz w:val="24"/>
          <w:szCs w:val="24"/>
        </w:rPr>
        <w:t xml:space="preserve"> и Табели за праћење резултата датом у Прилогу </w:t>
      </w:r>
      <w:r w:rsidR="001B747F" w:rsidRPr="000B01C7">
        <w:rPr>
          <w:sz w:val="24"/>
          <w:szCs w:val="24"/>
        </w:rPr>
        <w:fldChar w:fldCharType="begin"/>
      </w:r>
      <w:r w:rsidR="001B747F" w:rsidRPr="000B01C7">
        <w:rPr>
          <w:sz w:val="24"/>
          <w:szCs w:val="24"/>
        </w:rPr>
        <w:instrText xml:space="preserve"> REF SCH3 \h  \* MERGEFORMAT </w:instrText>
      </w:r>
      <w:r w:rsidR="001B747F" w:rsidRPr="000B01C7">
        <w:rPr>
          <w:sz w:val="24"/>
          <w:szCs w:val="24"/>
        </w:rPr>
      </w:r>
      <w:r w:rsidR="001B747F" w:rsidRPr="000B01C7">
        <w:rPr>
          <w:sz w:val="24"/>
          <w:szCs w:val="24"/>
        </w:rPr>
        <w:fldChar w:fldCharType="separate"/>
      </w:r>
      <w:r w:rsidR="00EF5BFE" w:rsidRPr="000B01C7">
        <w:rPr>
          <w:sz w:val="24"/>
          <w:szCs w:val="24"/>
        </w:rPr>
        <w:t>3</w:t>
      </w:r>
      <w:r w:rsidR="001B747F" w:rsidRPr="000B01C7">
        <w:rPr>
          <w:sz w:val="24"/>
          <w:szCs w:val="24"/>
        </w:rPr>
        <w:fldChar w:fldCharType="end"/>
      </w:r>
      <w:r w:rsidR="001B747F" w:rsidRPr="000B01C7">
        <w:rPr>
          <w:sz w:val="24"/>
          <w:szCs w:val="24"/>
        </w:rPr>
        <w:t>Б (</w:t>
      </w:r>
      <w:r w:rsidR="001B747F" w:rsidRPr="000B01C7">
        <w:rPr>
          <w:i/>
          <w:sz w:val="24"/>
          <w:szCs w:val="24"/>
        </w:rPr>
        <w:t>Табела за праћење резултата</w:t>
      </w:r>
      <w:r w:rsidR="001B747F" w:rsidRPr="000B01C7">
        <w:rPr>
          <w:sz w:val="24"/>
          <w:szCs w:val="24"/>
        </w:rPr>
        <w:t xml:space="preserve">) </w:t>
      </w:r>
      <w:r w:rsidR="00C45FE1" w:rsidRPr="000B01C7">
        <w:rPr>
          <w:i/>
          <w:sz w:val="24"/>
          <w:szCs w:val="24"/>
        </w:rPr>
        <w:t>.</w:t>
      </w:r>
    </w:p>
    <w:p w:rsidR="00C45FE1" w:rsidRPr="000B01C7" w:rsidRDefault="001B747F" w:rsidP="00C45FE1">
      <w:pPr>
        <w:pStyle w:val="AATitre2"/>
        <w:rPr>
          <w:sz w:val="24"/>
          <w:szCs w:val="24"/>
        </w:rPr>
      </w:pPr>
      <w:r w:rsidRPr="000B01C7">
        <w:rPr>
          <w:sz w:val="24"/>
          <w:szCs w:val="24"/>
        </w:rPr>
        <w:t>Одсуство обавеза</w:t>
      </w:r>
      <w:r w:rsidR="00C45FE1" w:rsidRPr="000B01C7">
        <w:rPr>
          <w:sz w:val="24"/>
          <w:szCs w:val="24"/>
        </w:rPr>
        <w:t xml:space="preserve"> </w:t>
      </w:r>
    </w:p>
    <w:p w:rsidR="00C45FE1" w:rsidRPr="000B01C7" w:rsidRDefault="00C45FE1" w:rsidP="00C45FE1">
      <w:pPr>
        <w:pStyle w:val="Corpsdetexte21"/>
        <w:rPr>
          <w:sz w:val="24"/>
          <w:szCs w:val="24"/>
        </w:rPr>
      </w:pPr>
      <w:r w:rsidRPr="000B01C7">
        <w:rPr>
          <w:sz w:val="24"/>
          <w:szCs w:val="24"/>
        </w:rPr>
        <w:t xml:space="preserve">Зајмодавац неће сносити одговорност за коришћење било ког позајмљеног износа који није у складу са одредбама овог </w:t>
      </w:r>
      <w:r w:rsidR="00E1383A">
        <w:rPr>
          <w:sz w:val="24"/>
          <w:szCs w:val="24"/>
        </w:rPr>
        <w:t>у</w:t>
      </w:r>
      <w:r w:rsidRPr="000B01C7">
        <w:rPr>
          <w:sz w:val="24"/>
          <w:szCs w:val="24"/>
        </w:rPr>
        <w:t xml:space="preserve">говора. </w:t>
      </w:r>
    </w:p>
    <w:p w:rsidR="00C45FE1" w:rsidRPr="000B01C7" w:rsidRDefault="00C45FE1" w:rsidP="00C45FE1">
      <w:pPr>
        <w:pStyle w:val="AATitre2"/>
        <w:rPr>
          <w:sz w:val="24"/>
          <w:szCs w:val="24"/>
        </w:rPr>
      </w:pPr>
      <w:bookmarkStart w:id="26" w:name="_Toc379877901"/>
      <w:bookmarkStart w:id="27" w:name="_Toc380682220"/>
      <w:bookmarkStart w:id="28" w:name="_Toc380685668"/>
      <w:bookmarkStart w:id="29" w:name="_Toc380685876"/>
      <w:bookmarkStart w:id="30" w:name="_Toc381195954"/>
      <w:bookmarkStart w:id="31" w:name="_Ref371952388"/>
      <w:bookmarkStart w:id="32" w:name="_Toc59120963"/>
      <w:bookmarkEnd w:id="26"/>
      <w:bookmarkEnd w:id="27"/>
      <w:bookmarkEnd w:id="28"/>
      <w:bookmarkEnd w:id="29"/>
      <w:bookmarkEnd w:id="30"/>
      <w:r w:rsidRPr="000B01C7">
        <w:rPr>
          <w:sz w:val="24"/>
          <w:szCs w:val="24"/>
        </w:rPr>
        <w:t>Предуслови</w:t>
      </w:r>
      <w:bookmarkEnd w:id="31"/>
      <w:bookmarkEnd w:id="32"/>
    </w:p>
    <w:p w:rsidR="00C45FE1" w:rsidRPr="000B01C7" w:rsidRDefault="00C45FE1" w:rsidP="00C45FE1">
      <w:pPr>
        <w:pStyle w:val="AltAATitre4"/>
        <w:rPr>
          <w:sz w:val="24"/>
          <w:szCs w:val="24"/>
        </w:rPr>
      </w:pPr>
      <w:r w:rsidRPr="000B01C7">
        <w:rPr>
          <w:sz w:val="24"/>
          <w:szCs w:val="24"/>
        </w:rPr>
        <w:t xml:space="preserve">Најкасније до Датума потписивања, Зајмопримац ће Зајмодавцу обезбедити сва документа наведена у Делу </w:t>
      </w:r>
      <w:r w:rsidRPr="000B01C7">
        <w:rPr>
          <w:sz w:val="24"/>
          <w:szCs w:val="24"/>
        </w:rPr>
        <w:fldChar w:fldCharType="begin"/>
      </w:r>
      <w:r w:rsidRPr="000B01C7">
        <w:rPr>
          <w:sz w:val="24"/>
          <w:szCs w:val="24"/>
        </w:rPr>
        <w:instrText xml:space="preserve"> REF part_I \h  \* MERGEFORMAT </w:instrText>
      </w:r>
      <w:r w:rsidRPr="000B01C7">
        <w:rPr>
          <w:sz w:val="24"/>
          <w:szCs w:val="24"/>
        </w:rPr>
      </w:r>
      <w:r w:rsidRPr="000B01C7">
        <w:rPr>
          <w:sz w:val="24"/>
          <w:szCs w:val="24"/>
        </w:rPr>
        <w:fldChar w:fldCharType="separate"/>
      </w:r>
      <w:r w:rsidR="00EF5BFE" w:rsidRPr="00EF5BFE">
        <w:rPr>
          <w:sz w:val="24"/>
          <w:szCs w:val="24"/>
        </w:rPr>
        <w:t>I</w:t>
      </w:r>
      <w:r w:rsidRPr="000B01C7">
        <w:rPr>
          <w:sz w:val="24"/>
          <w:szCs w:val="24"/>
        </w:rPr>
        <w:fldChar w:fldCharType="end"/>
      </w:r>
      <w:r w:rsidRPr="000B01C7">
        <w:rPr>
          <w:sz w:val="24"/>
          <w:szCs w:val="24"/>
        </w:rPr>
        <w:t xml:space="preserve"> Прилога </w:t>
      </w:r>
      <w:r w:rsidRPr="000B01C7">
        <w:rPr>
          <w:sz w:val="24"/>
          <w:szCs w:val="24"/>
        </w:rPr>
        <w:fldChar w:fldCharType="begin"/>
      </w:r>
      <w:r w:rsidRPr="000B01C7">
        <w:rPr>
          <w:sz w:val="24"/>
          <w:szCs w:val="24"/>
        </w:rPr>
        <w:instrText xml:space="preserve"> REF Schedule_4 \h  \* MERGEFORMAT </w:instrText>
      </w:r>
      <w:r w:rsidRPr="000B01C7">
        <w:rPr>
          <w:sz w:val="24"/>
          <w:szCs w:val="24"/>
        </w:rPr>
      </w:r>
      <w:r w:rsidRPr="000B01C7">
        <w:rPr>
          <w:sz w:val="24"/>
          <w:szCs w:val="24"/>
        </w:rPr>
        <w:fldChar w:fldCharType="separate"/>
      </w:r>
      <w:r w:rsidR="00EF5BFE" w:rsidRPr="00EF5BFE">
        <w:rPr>
          <w:rStyle w:val="AATitre1CarCar"/>
          <w:rFonts w:ascii="Times New Roman" w:hAnsi="Times New Roman"/>
          <w:b w:val="0"/>
          <w:caps w:val="0"/>
          <w:noProof w:val="0"/>
        </w:rPr>
        <w:t>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CONDITIONS_PRECEDENT \h \* caps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sz w:val="24"/>
          <w:szCs w:val="24"/>
        </w:rPr>
        <w:t>).</w:t>
      </w:r>
    </w:p>
    <w:p w:rsidR="00C45FE1" w:rsidRPr="000B01C7" w:rsidRDefault="00C45FE1" w:rsidP="00C45FE1">
      <w:pPr>
        <w:pStyle w:val="AltAATitre4"/>
        <w:numPr>
          <w:ilvl w:val="0"/>
          <w:numId w:val="0"/>
        </w:numPr>
        <w:ind w:left="720"/>
        <w:rPr>
          <w:sz w:val="24"/>
          <w:szCs w:val="24"/>
        </w:rPr>
      </w:pPr>
      <w:bookmarkStart w:id="33" w:name="_Ref371952541"/>
      <w:r w:rsidRPr="000B01C7">
        <w:rPr>
          <w:sz w:val="24"/>
          <w:szCs w:val="24"/>
        </w:rPr>
        <w:t>(б)</w:t>
      </w:r>
      <w:r w:rsidRPr="000B01C7">
        <w:rPr>
          <w:sz w:val="24"/>
          <w:szCs w:val="24"/>
        </w:rPr>
        <w:tab/>
        <w:t>Захтев за повлачење средстава не може се доставити Зајмодавцу осим:</w:t>
      </w:r>
      <w:bookmarkEnd w:id="33"/>
    </w:p>
    <w:p w:rsidR="00C45FE1" w:rsidRPr="000B01C7" w:rsidRDefault="00C45FE1" w:rsidP="00C45FE1">
      <w:pPr>
        <w:pStyle w:val="AlltAATitre6"/>
        <w:rPr>
          <w:sz w:val="24"/>
          <w:szCs w:val="24"/>
          <w:lang w:val="sr-Cyrl-RS"/>
        </w:rPr>
      </w:pPr>
      <w:bookmarkStart w:id="34" w:name="_Ref379250718"/>
      <w:r w:rsidRPr="000B01C7">
        <w:rPr>
          <w:sz w:val="24"/>
          <w:szCs w:val="24"/>
          <w:lang w:val="sr-Cyrl-RS"/>
        </w:rPr>
        <w:t xml:space="preserve">Зајмодавац </w:t>
      </w:r>
      <w:r w:rsidR="001B747F" w:rsidRPr="000B01C7">
        <w:rPr>
          <w:sz w:val="24"/>
          <w:szCs w:val="24"/>
          <w:lang w:val="sr-Cyrl-RS"/>
        </w:rPr>
        <w:t xml:space="preserve">је </w:t>
      </w:r>
      <w:r w:rsidRPr="000B01C7">
        <w:rPr>
          <w:sz w:val="24"/>
          <w:szCs w:val="24"/>
          <w:lang w:val="sr-Cyrl-RS"/>
        </w:rPr>
        <w:t xml:space="preserve">примио сва документа наведена у Деловима </w:t>
      </w:r>
      <w:r w:rsidRPr="000B01C7">
        <w:rPr>
          <w:sz w:val="24"/>
          <w:szCs w:val="24"/>
          <w:lang w:val="sr-Cyrl-RS"/>
        </w:rPr>
        <w:fldChar w:fldCharType="begin"/>
      </w:r>
      <w:r w:rsidRPr="000B01C7">
        <w:rPr>
          <w:sz w:val="24"/>
          <w:szCs w:val="24"/>
          <w:lang w:val="sr-Cyrl-RS"/>
        </w:rPr>
        <w:instrText xml:space="preserve"> REF part_II \h  \* MERGEFORMAT </w:instrText>
      </w:r>
      <w:r w:rsidRPr="000B01C7">
        <w:rPr>
          <w:sz w:val="24"/>
          <w:szCs w:val="24"/>
          <w:lang w:val="sr-Cyrl-RS"/>
        </w:rPr>
      </w:r>
      <w:r w:rsidRPr="000B01C7">
        <w:rPr>
          <w:sz w:val="24"/>
          <w:szCs w:val="24"/>
          <w:lang w:val="sr-Cyrl-RS"/>
        </w:rPr>
        <w:fldChar w:fldCharType="separate"/>
      </w:r>
      <w:r w:rsidR="00EF5BFE" w:rsidRPr="00EF5BFE">
        <w:rPr>
          <w:sz w:val="24"/>
          <w:szCs w:val="24"/>
          <w:lang w:val="sr-Cyrl-RS"/>
        </w:rPr>
        <w:t>II</w:t>
      </w:r>
      <w:r w:rsidRPr="000B01C7">
        <w:rPr>
          <w:sz w:val="24"/>
          <w:szCs w:val="24"/>
          <w:lang w:val="sr-Cyrl-RS"/>
        </w:rPr>
        <w:fldChar w:fldCharType="end"/>
      </w:r>
      <w:r w:rsidRPr="000B01C7">
        <w:rPr>
          <w:sz w:val="24"/>
          <w:szCs w:val="24"/>
          <w:lang w:val="sr-Cyrl-RS"/>
        </w:rPr>
        <w:t xml:space="preserve"> и III Прилога </w:t>
      </w:r>
      <w:r w:rsidRPr="000B01C7">
        <w:rPr>
          <w:sz w:val="24"/>
          <w:szCs w:val="24"/>
          <w:lang w:val="sr-Cyrl-RS"/>
        </w:rPr>
        <w:fldChar w:fldCharType="begin"/>
      </w:r>
      <w:r w:rsidRPr="000B01C7">
        <w:rPr>
          <w:sz w:val="24"/>
          <w:szCs w:val="24"/>
          <w:lang w:val="sr-Cyrl-RS"/>
        </w:rPr>
        <w:instrText xml:space="preserve"> REF Schedule_4 \h  \* MERGEFORMAT </w:instrText>
      </w:r>
      <w:r w:rsidRPr="000B01C7">
        <w:rPr>
          <w:sz w:val="24"/>
          <w:szCs w:val="24"/>
          <w:lang w:val="sr-Cyrl-RS"/>
        </w:rPr>
      </w:r>
      <w:r w:rsidRPr="000B01C7">
        <w:rPr>
          <w:sz w:val="24"/>
          <w:szCs w:val="24"/>
          <w:lang w:val="sr-Cyrl-RS"/>
        </w:rPr>
        <w:fldChar w:fldCharType="separate"/>
      </w:r>
      <w:r w:rsidR="00EF5BFE" w:rsidRPr="00EF5BFE">
        <w:rPr>
          <w:rStyle w:val="AATitre1CarCar"/>
          <w:rFonts w:ascii="Times New Roman" w:hAnsi="Times New Roman"/>
          <w:b w:val="0"/>
          <w:caps w:val="0"/>
          <w:noProof w:val="0"/>
          <w:lang w:val="sr-Cyrl-RS"/>
        </w:rPr>
        <w:t>4</w:t>
      </w:r>
      <w:r w:rsidRPr="000B01C7">
        <w:rPr>
          <w:sz w:val="24"/>
          <w:szCs w:val="24"/>
          <w:lang w:val="sr-Cyrl-RS"/>
        </w:rPr>
        <w:fldChar w:fldCharType="end"/>
      </w:r>
      <w:r w:rsidRPr="000B01C7">
        <w:rPr>
          <w:sz w:val="24"/>
          <w:szCs w:val="24"/>
          <w:lang w:val="sr-Cyrl-RS"/>
        </w:rPr>
        <w:t xml:space="preserve"> (</w:t>
      </w:r>
      <w:r w:rsidRPr="000B01C7">
        <w:rPr>
          <w:sz w:val="24"/>
          <w:szCs w:val="24"/>
          <w:lang w:val="sr-Cyrl-RS"/>
        </w:rPr>
        <w:fldChar w:fldCharType="begin"/>
      </w:r>
      <w:r w:rsidRPr="000B01C7">
        <w:rPr>
          <w:sz w:val="24"/>
          <w:szCs w:val="24"/>
          <w:lang w:val="sr-Cyrl-RS"/>
        </w:rPr>
        <w:instrText xml:space="preserve"> REF CONDITIONS_PRECEDENT \h \* caps  \* MERGEFORMAT </w:instrText>
      </w:r>
      <w:r w:rsidRPr="000B01C7">
        <w:rPr>
          <w:sz w:val="24"/>
          <w:szCs w:val="24"/>
          <w:lang w:val="sr-Cyrl-RS"/>
        </w:rPr>
      </w:r>
      <w:r w:rsidRPr="000B01C7">
        <w:rPr>
          <w:sz w:val="24"/>
          <w:szCs w:val="24"/>
          <w:lang w:val="sr-Cyrl-RS"/>
        </w:rPr>
        <w:fldChar w:fldCharType="separate"/>
      </w:r>
      <w:r w:rsidR="00EF5BFE" w:rsidRPr="000B01C7">
        <w:rPr>
          <w:sz w:val="24"/>
          <w:szCs w:val="24"/>
          <w:lang w:val="sr-Cyrl-RS"/>
        </w:rPr>
        <w:t>Предуслови</w:t>
      </w:r>
      <w:r w:rsidRPr="000B01C7">
        <w:rPr>
          <w:sz w:val="24"/>
          <w:szCs w:val="24"/>
          <w:lang w:val="sr-Cyrl-RS"/>
        </w:rPr>
        <w:fldChar w:fldCharType="end"/>
      </w:r>
      <w:r w:rsidRPr="000B01C7">
        <w:rPr>
          <w:sz w:val="24"/>
          <w:szCs w:val="24"/>
          <w:lang w:val="sr-Cyrl-RS"/>
        </w:rPr>
        <w:t>), и обавестио Зајмопримца да су та документа у форми и садржају који задовољавају Зајмопримца;</w:t>
      </w:r>
      <w:bookmarkEnd w:id="34"/>
    </w:p>
    <w:p w:rsidR="00C45FE1" w:rsidRDefault="00C45FE1" w:rsidP="00C45FE1">
      <w:pPr>
        <w:pStyle w:val="AlltAATitre6"/>
        <w:rPr>
          <w:sz w:val="24"/>
          <w:szCs w:val="24"/>
          <w:lang w:val="sr-Cyrl-RS"/>
        </w:rPr>
      </w:pPr>
      <w:bookmarkStart w:id="35" w:name="_Ref379250830"/>
      <w:r w:rsidRPr="000B01C7">
        <w:rPr>
          <w:sz w:val="24"/>
          <w:szCs w:val="24"/>
          <w:lang w:val="sr-Cyrl-RS"/>
        </w:rPr>
        <w:t xml:space="preserve">на датум Захтева за повлачење средстава и на предложени Датум повлачења средстава за </w:t>
      </w:r>
      <w:r w:rsidR="001B747F" w:rsidRPr="000B01C7">
        <w:rPr>
          <w:sz w:val="24"/>
          <w:szCs w:val="24"/>
          <w:lang w:val="sr-Cyrl-RS"/>
        </w:rPr>
        <w:t>предложено</w:t>
      </w:r>
      <w:r w:rsidRPr="000B01C7">
        <w:rPr>
          <w:sz w:val="24"/>
          <w:szCs w:val="24"/>
          <w:lang w:val="sr-Cyrl-RS"/>
        </w:rPr>
        <w:t xml:space="preserve"> повлачење, није дошло до Прекида рада платног система и да су испуњени услови дефинисани у овом </w:t>
      </w:r>
      <w:r w:rsidR="004D3368">
        <w:rPr>
          <w:sz w:val="24"/>
          <w:szCs w:val="24"/>
          <w:lang w:val="sr-Cyrl-RS"/>
        </w:rPr>
        <w:t>у</w:t>
      </w:r>
      <w:r w:rsidRPr="000B01C7">
        <w:rPr>
          <w:sz w:val="24"/>
          <w:szCs w:val="24"/>
          <w:lang w:val="sr-Cyrl-RS"/>
        </w:rPr>
        <w:t>говору, укључујући и следеће:</w:t>
      </w:r>
      <w:bookmarkEnd w:id="35"/>
    </w:p>
    <w:p w:rsidR="007149C5" w:rsidRDefault="007149C5" w:rsidP="007149C5">
      <w:pPr>
        <w:pStyle w:val="AATitre5"/>
        <w:numPr>
          <w:ilvl w:val="0"/>
          <w:numId w:val="0"/>
        </w:numPr>
        <w:ind w:left="1440"/>
      </w:pPr>
    </w:p>
    <w:p w:rsidR="007149C5" w:rsidRPr="000B01C7" w:rsidRDefault="007149C5" w:rsidP="007149C5">
      <w:pPr>
        <w:pStyle w:val="AATitre5"/>
        <w:numPr>
          <w:ilvl w:val="0"/>
          <w:numId w:val="0"/>
        </w:numPr>
        <w:ind w:left="1440"/>
      </w:pPr>
    </w:p>
    <w:p w:rsidR="00C45FE1" w:rsidRPr="000B01C7" w:rsidRDefault="00C45FE1" w:rsidP="00C45FE1">
      <w:pPr>
        <w:pStyle w:val="AATitre8"/>
        <w:rPr>
          <w:sz w:val="24"/>
          <w:szCs w:val="24"/>
          <w:lang w:val="sr-Cyrl-RS"/>
        </w:rPr>
      </w:pPr>
      <w:r w:rsidRPr="000B01C7">
        <w:rPr>
          <w:sz w:val="24"/>
          <w:szCs w:val="24"/>
          <w:lang w:val="sr-Cyrl-RS"/>
        </w:rPr>
        <w:t>не наставља се ни један Догађај неизвршења обавеза нити би могао да проистекне из предложеног Повлачења;</w:t>
      </w:r>
    </w:p>
    <w:p w:rsidR="00C45FE1" w:rsidRPr="00DE4103" w:rsidRDefault="00C45FE1" w:rsidP="00720ED2">
      <w:pPr>
        <w:pStyle w:val="AATitre8"/>
        <w:rPr>
          <w:sz w:val="24"/>
          <w:szCs w:val="24"/>
        </w:rPr>
      </w:pPr>
      <w:r w:rsidRPr="000B01C7">
        <w:rPr>
          <w:sz w:val="24"/>
          <w:szCs w:val="24"/>
          <w:lang w:val="sr-Cyrl-RS"/>
        </w:rPr>
        <w:t xml:space="preserve">Захтев за повлачење средстава је сачињен у складу са одредбама члана </w:t>
      </w:r>
      <w:r w:rsidR="006F438B">
        <w:rPr>
          <w:sz w:val="24"/>
          <w:szCs w:val="24"/>
          <w:lang w:val="sr-Latn-RS"/>
        </w:rPr>
        <w:t>3.2</w:t>
      </w:r>
      <w:r w:rsidR="006F438B">
        <w:rPr>
          <w:sz w:val="24"/>
          <w:szCs w:val="24"/>
          <w:lang w:val="sr-Cyrl-RS"/>
        </w:rPr>
        <w:t xml:space="preserve"> </w:t>
      </w:r>
      <w:r w:rsidR="00720ED2">
        <w:rPr>
          <w:sz w:val="24"/>
          <w:szCs w:val="24"/>
          <w:lang w:val="sr-Cyrl-RS"/>
        </w:rPr>
        <w:t>(Захтев за повлачење средстава)</w:t>
      </w:r>
      <w:r w:rsidR="00BF5725">
        <w:rPr>
          <w:sz w:val="24"/>
          <w:szCs w:val="24"/>
          <w:lang w:val="sr-Cyrl-RS"/>
        </w:rPr>
        <w:t>;</w:t>
      </w:r>
    </w:p>
    <w:p w:rsidR="00C45FE1" w:rsidRPr="000B01C7" w:rsidRDefault="00C45FE1" w:rsidP="00C45FE1">
      <w:pPr>
        <w:pStyle w:val="AATitre8"/>
        <w:rPr>
          <w:sz w:val="24"/>
          <w:szCs w:val="24"/>
          <w:lang w:val="sr-Cyrl-RS"/>
        </w:rPr>
      </w:pPr>
      <w:r w:rsidRPr="000B01C7">
        <w:rPr>
          <w:sz w:val="24"/>
          <w:szCs w:val="24"/>
          <w:lang w:val="sr-Cyrl-RS"/>
        </w:rPr>
        <w:t xml:space="preserve">Свака изјава коју је Зајмопримац дао у складу са чланом </w:t>
      </w:r>
      <w:r w:rsidRPr="000B01C7">
        <w:rPr>
          <w:sz w:val="24"/>
          <w:szCs w:val="24"/>
          <w:lang w:val="sr-Cyrl-RS"/>
        </w:rPr>
        <w:fldChar w:fldCharType="begin"/>
      </w:r>
      <w:r w:rsidRPr="000B01C7">
        <w:rPr>
          <w:sz w:val="24"/>
          <w:szCs w:val="24"/>
          <w:lang w:val="sr-Cyrl-RS"/>
        </w:rPr>
        <w:instrText xml:space="preserve"> REF _Ref371952294 \w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10</w:t>
      </w:r>
      <w:r w:rsidRPr="000B01C7">
        <w:rPr>
          <w:sz w:val="24"/>
          <w:szCs w:val="24"/>
          <w:lang w:val="sr-Cyrl-RS"/>
        </w:rPr>
        <w:fldChar w:fldCharType="end"/>
      </w:r>
      <w:r w:rsidR="00A324C5">
        <w:rPr>
          <w:sz w:val="24"/>
          <w:szCs w:val="24"/>
          <w:lang w:val="sr-Cyrl-RS"/>
        </w:rPr>
        <w:t>.</w:t>
      </w:r>
      <w:r w:rsidRPr="000B01C7">
        <w:rPr>
          <w:sz w:val="24"/>
          <w:szCs w:val="24"/>
          <w:lang w:val="sr-Cyrl-RS"/>
        </w:rPr>
        <w:t xml:space="preserve"> (</w:t>
      </w:r>
      <w:r w:rsidRPr="000B01C7">
        <w:rPr>
          <w:sz w:val="24"/>
          <w:szCs w:val="24"/>
          <w:lang w:val="sr-Cyrl-RS"/>
        </w:rPr>
        <w:fldChar w:fldCharType="begin"/>
      </w:r>
      <w:r w:rsidRPr="000B01C7">
        <w:rPr>
          <w:sz w:val="24"/>
          <w:szCs w:val="24"/>
          <w:lang w:val="sr-Cyrl-RS"/>
        </w:rPr>
        <w:instrText xml:space="preserve"> REF _Ref371952338 \h  \* MERGEFORMAT </w:instrText>
      </w:r>
      <w:r w:rsidRPr="000B01C7">
        <w:rPr>
          <w:sz w:val="24"/>
          <w:szCs w:val="24"/>
          <w:lang w:val="sr-Cyrl-RS"/>
        </w:rPr>
      </w:r>
      <w:r w:rsidRPr="000B01C7">
        <w:rPr>
          <w:sz w:val="24"/>
          <w:szCs w:val="24"/>
          <w:lang w:val="sr-Cyrl-RS"/>
        </w:rPr>
        <w:fldChar w:fldCharType="separate"/>
      </w:r>
      <w:r w:rsidR="00EF5BFE" w:rsidRPr="000B01C7">
        <w:rPr>
          <w:sz w:val="24"/>
          <w:szCs w:val="24"/>
          <w:lang w:val="sr-Cyrl-RS"/>
        </w:rPr>
        <w:t>ИЗЈАВЕ И ГАРАНЦИЈЕ</w:t>
      </w:r>
      <w:r w:rsidRPr="000B01C7">
        <w:rPr>
          <w:sz w:val="24"/>
          <w:szCs w:val="24"/>
          <w:lang w:val="sr-Cyrl-RS"/>
        </w:rPr>
        <w:fldChar w:fldCharType="end"/>
      </w:r>
      <w:r w:rsidRPr="000B01C7">
        <w:rPr>
          <w:sz w:val="24"/>
          <w:szCs w:val="24"/>
          <w:lang w:val="sr-Cyrl-RS"/>
        </w:rPr>
        <w:t xml:space="preserve">) је тачна. </w:t>
      </w:r>
    </w:p>
    <w:p w:rsidR="00C45FE1" w:rsidRPr="000B01C7" w:rsidRDefault="00C45FE1" w:rsidP="00C45FE1">
      <w:pPr>
        <w:pStyle w:val="AATitre1"/>
        <w:rPr>
          <w:rFonts w:ascii="Times New Roman" w:hAnsi="Times New Roman"/>
          <w:noProof w:val="0"/>
          <w:sz w:val="24"/>
          <w:szCs w:val="24"/>
          <w:lang w:val="sr-Cyrl-RS"/>
        </w:rPr>
      </w:pPr>
      <w:bookmarkStart w:id="36" w:name="_Toc372477857"/>
      <w:bookmarkStart w:id="37" w:name="_Toc372622710"/>
      <w:bookmarkStart w:id="38" w:name="_Toc373100196"/>
      <w:bookmarkStart w:id="39" w:name="_Toc373153296"/>
      <w:bookmarkStart w:id="40" w:name="_Toc373352127"/>
      <w:bookmarkStart w:id="41" w:name="_Toc106103677"/>
      <w:bookmarkStart w:id="42" w:name="_Toc106104516"/>
      <w:bookmarkStart w:id="43" w:name="_Toc106104627"/>
      <w:bookmarkStart w:id="44" w:name="_Ref188173514"/>
      <w:bookmarkStart w:id="45" w:name="_Toc59120964"/>
      <w:bookmarkEnd w:id="36"/>
      <w:bookmarkEnd w:id="37"/>
      <w:bookmarkEnd w:id="38"/>
      <w:bookmarkEnd w:id="39"/>
      <w:bookmarkEnd w:id="40"/>
      <w:r w:rsidRPr="000B01C7">
        <w:rPr>
          <w:rFonts w:ascii="Times New Roman" w:hAnsi="Times New Roman"/>
          <w:noProof w:val="0"/>
          <w:sz w:val="24"/>
          <w:szCs w:val="24"/>
          <w:lang w:val="sr-Cyrl-RS"/>
        </w:rPr>
        <w:t>ПОВЛАЧЕЊЕ СРЕДСТАВА</w:t>
      </w:r>
      <w:bookmarkEnd w:id="41"/>
      <w:bookmarkEnd w:id="42"/>
      <w:bookmarkEnd w:id="43"/>
      <w:bookmarkEnd w:id="44"/>
      <w:bookmarkEnd w:id="45"/>
    </w:p>
    <w:p w:rsidR="00C45FE1" w:rsidRPr="000B01C7" w:rsidRDefault="00C45FE1" w:rsidP="00C45FE1">
      <w:pPr>
        <w:pStyle w:val="AATitre2"/>
        <w:rPr>
          <w:sz w:val="24"/>
          <w:szCs w:val="24"/>
          <w:u w:val="none"/>
        </w:rPr>
      </w:pPr>
      <w:bookmarkStart w:id="46" w:name="_Ref371952466"/>
      <w:bookmarkStart w:id="47" w:name="_Ref371952493"/>
      <w:bookmarkStart w:id="48" w:name="_Ref379265149"/>
      <w:bookmarkStart w:id="49" w:name="_Toc59120965"/>
      <w:r w:rsidRPr="000B01C7">
        <w:rPr>
          <w:sz w:val="24"/>
          <w:szCs w:val="24"/>
        </w:rPr>
        <w:t>Износи повлачења</w:t>
      </w:r>
      <w:bookmarkEnd w:id="46"/>
      <w:bookmarkEnd w:id="47"/>
      <w:bookmarkEnd w:id="48"/>
      <w:bookmarkEnd w:id="49"/>
    </w:p>
    <w:p w:rsidR="00D43386" w:rsidRPr="000B01C7" w:rsidRDefault="00C45FE1" w:rsidP="00D43386">
      <w:pPr>
        <w:pStyle w:val="Corpsdetexte21"/>
        <w:rPr>
          <w:sz w:val="24"/>
          <w:szCs w:val="24"/>
        </w:rPr>
      </w:pPr>
      <w:r w:rsidRPr="000B01C7">
        <w:rPr>
          <w:sz w:val="24"/>
          <w:szCs w:val="24"/>
        </w:rPr>
        <w:t>Кредитна средства биће на располагању Зајмопримцу током Периода расположивости</w:t>
      </w:r>
      <w:bookmarkStart w:id="50" w:name="_Ref371952245"/>
      <w:bookmarkStart w:id="51" w:name="_Ref371952247"/>
      <w:bookmarkStart w:id="52" w:name="_Toc59120966"/>
      <w:r w:rsidR="00D43386" w:rsidRPr="000B01C7">
        <w:rPr>
          <w:sz w:val="24"/>
          <w:szCs w:val="24"/>
        </w:rPr>
        <w:t xml:space="preserve"> за коришћење у једној транши.</w:t>
      </w:r>
    </w:p>
    <w:p w:rsidR="00331DFE" w:rsidRDefault="00D43386" w:rsidP="00D43386">
      <w:pPr>
        <w:pStyle w:val="Corpsdetexte21"/>
        <w:rPr>
          <w:sz w:val="24"/>
          <w:szCs w:val="24"/>
        </w:rPr>
      </w:pPr>
      <w:r w:rsidRPr="000B01C7">
        <w:rPr>
          <w:sz w:val="24"/>
          <w:szCs w:val="24"/>
        </w:rPr>
        <w:t xml:space="preserve">Износ у предложеном </w:t>
      </w:r>
      <w:r w:rsidR="00C45FE1" w:rsidRPr="000B01C7">
        <w:rPr>
          <w:sz w:val="24"/>
          <w:szCs w:val="24"/>
        </w:rPr>
        <w:t>Захтев</w:t>
      </w:r>
      <w:r w:rsidRPr="000B01C7">
        <w:rPr>
          <w:sz w:val="24"/>
          <w:szCs w:val="24"/>
        </w:rPr>
        <w:t>у</w:t>
      </w:r>
      <w:r w:rsidR="00C45FE1" w:rsidRPr="000B01C7">
        <w:rPr>
          <w:sz w:val="24"/>
          <w:szCs w:val="24"/>
        </w:rPr>
        <w:t xml:space="preserve"> за повлачење средстава</w:t>
      </w:r>
      <w:bookmarkEnd w:id="50"/>
      <w:bookmarkEnd w:id="51"/>
      <w:bookmarkEnd w:id="52"/>
      <w:r w:rsidRPr="000B01C7">
        <w:rPr>
          <w:sz w:val="24"/>
          <w:szCs w:val="24"/>
        </w:rPr>
        <w:t xml:space="preserve"> биће једнак расположивом износу кредита.</w:t>
      </w:r>
    </w:p>
    <w:p w:rsidR="00331DFE" w:rsidRPr="000B01C7" w:rsidRDefault="00331DFE" w:rsidP="00331DFE">
      <w:pPr>
        <w:pStyle w:val="AATitre2"/>
        <w:rPr>
          <w:sz w:val="24"/>
          <w:szCs w:val="24"/>
          <w:u w:val="none"/>
        </w:rPr>
      </w:pPr>
      <w:r>
        <w:rPr>
          <w:sz w:val="24"/>
          <w:szCs w:val="24"/>
          <w:u w:val="none"/>
        </w:rPr>
        <w:t>Захтев за повлачење средстава</w:t>
      </w:r>
    </w:p>
    <w:p w:rsidR="00C45FE1" w:rsidRPr="000B01C7" w:rsidRDefault="00C45FE1" w:rsidP="00512132">
      <w:pPr>
        <w:pStyle w:val="AATitre4"/>
        <w:numPr>
          <w:ilvl w:val="0"/>
          <w:numId w:val="0"/>
        </w:numPr>
        <w:tabs>
          <w:tab w:val="left" w:pos="2127"/>
        </w:tabs>
        <w:ind w:left="1440"/>
        <w:rPr>
          <w:sz w:val="24"/>
          <w:szCs w:val="24"/>
        </w:rPr>
      </w:pPr>
      <w:r w:rsidRPr="000B01C7">
        <w:rPr>
          <w:sz w:val="24"/>
          <w:szCs w:val="24"/>
        </w:rPr>
        <w:t xml:space="preserve">Под условом да су испуњени услови дефинисани у члану </w:t>
      </w:r>
      <w:r w:rsidR="008E25B0">
        <w:rPr>
          <w:sz w:val="24"/>
          <w:szCs w:val="24"/>
        </w:rPr>
        <w:t>2.4</w:t>
      </w:r>
      <w:r w:rsidR="00D43386" w:rsidRPr="000B01C7">
        <w:rPr>
          <w:sz w:val="24"/>
          <w:szCs w:val="24"/>
        </w:rPr>
        <w:t xml:space="preserve"> </w:t>
      </w:r>
      <w:r w:rsidRPr="000B01C7">
        <w:rPr>
          <w:sz w:val="24"/>
          <w:szCs w:val="24"/>
        </w:rPr>
        <w:t>(</w:t>
      </w:r>
      <w:r w:rsidRPr="000B01C7">
        <w:rPr>
          <w:i/>
          <w:sz w:val="24"/>
          <w:szCs w:val="24"/>
        </w:rPr>
        <w:fldChar w:fldCharType="begin"/>
      </w:r>
      <w:r w:rsidRPr="000B01C7">
        <w:rPr>
          <w:i/>
          <w:sz w:val="24"/>
          <w:szCs w:val="24"/>
        </w:rPr>
        <w:instrText xml:space="preserve"> REF _Ref371952388 \h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sz w:val="24"/>
          <w:szCs w:val="24"/>
        </w:rPr>
        <w:t>), Зајмопримац може повући Кредитна средства слањем уредно попуњеног Захтева за повлачење средстава Зајмодавцу</w:t>
      </w:r>
      <w:r w:rsidR="00D43386" w:rsidRPr="000B01C7">
        <w:rPr>
          <w:sz w:val="24"/>
          <w:szCs w:val="24"/>
        </w:rPr>
        <w:t>.</w:t>
      </w:r>
      <w:r w:rsidRPr="000B01C7">
        <w:rPr>
          <w:sz w:val="24"/>
          <w:szCs w:val="24"/>
        </w:rPr>
        <w:t xml:space="preserve"> </w:t>
      </w:r>
    </w:p>
    <w:p w:rsidR="00C45FE1" w:rsidRPr="000B01C7" w:rsidRDefault="00C02998" w:rsidP="00C02998">
      <w:pPr>
        <w:pStyle w:val="AlltAATitre6"/>
        <w:numPr>
          <w:ilvl w:val="0"/>
          <w:numId w:val="0"/>
        </w:numPr>
        <w:ind w:left="2160" w:hanging="720"/>
        <w:rPr>
          <w:sz w:val="24"/>
          <w:szCs w:val="24"/>
          <w:lang w:val="sr-Cyrl-RS"/>
        </w:rPr>
      </w:pPr>
      <w:r w:rsidRPr="000B01C7">
        <w:rPr>
          <w:sz w:val="24"/>
          <w:szCs w:val="24"/>
          <w:lang w:val="sr-Cyrl-RS"/>
        </w:rPr>
        <w:t>Сваки захтев</w:t>
      </w:r>
      <w:r w:rsidR="00C45FE1" w:rsidRPr="000B01C7">
        <w:rPr>
          <w:sz w:val="24"/>
          <w:szCs w:val="24"/>
          <w:lang w:val="sr-Cyrl-RS"/>
        </w:rPr>
        <w:t xml:space="preserve"> за повлачење </w:t>
      </w:r>
      <w:r w:rsidRPr="000B01C7">
        <w:rPr>
          <w:sz w:val="24"/>
          <w:szCs w:val="24"/>
          <w:lang w:val="sr-Cyrl-RS"/>
        </w:rPr>
        <w:t>биће достављен</w:t>
      </w:r>
      <w:r w:rsidR="00C45FE1" w:rsidRPr="000B01C7">
        <w:rPr>
          <w:sz w:val="24"/>
          <w:szCs w:val="24"/>
          <w:lang w:val="sr-Cyrl-RS"/>
        </w:rPr>
        <w:t xml:space="preserve"> од ст</w:t>
      </w:r>
      <w:r w:rsidRPr="000B01C7">
        <w:rPr>
          <w:sz w:val="24"/>
          <w:szCs w:val="24"/>
          <w:lang w:val="sr-Cyrl-RS"/>
        </w:rPr>
        <w:t xml:space="preserve">ране Зајмопримца на канцеларију </w:t>
      </w:r>
      <w:r w:rsidR="00C45FE1" w:rsidRPr="000B01C7">
        <w:rPr>
          <w:sz w:val="24"/>
          <w:szCs w:val="24"/>
          <w:lang w:val="sr-Cyrl-RS"/>
        </w:rPr>
        <w:t xml:space="preserve">директора АФД-а, на адресу наведену у члану </w:t>
      </w:r>
      <w:r w:rsidR="00C45FE1" w:rsidRPr="000B01C7">
        <w:rPr>
          <w:sz w:val="24"/>
          <w:szCs w:val="24"/>
          <w:lang w:val="sr-Cyrl-RS"/>
        </w:rPr>
        <w:fldChar w:fldCharType="begin"/>
      </w:r>
      <w:r w:rsidR="00C45FE1" w:rsidRPr="000B01C7">
        <w:rPr>
          <w:sz w:val="24"/>
          <w:szCs w:val="24"/>
          <w:lang w:val="sr-Cyrl-RS"/>
        </w:rPr>
        <w:instrText xml:space="preserve"> REF _Ref381258856 \r \h  \* MERGEFORMAT </w:instrText>
      </w:r>
      <w:r w:rsidR="00C45FE1" w:rsidRPr="000B01C7">
        <w:rPr>
          <w:sz w:val="24"/>
          <w:szCs w:val="24"/>
          <w:lang w:val="sr-Cyrl-RS"/>
        </w:rPr>
      </w:r>
      <w:r w:rsidR="00C45FE1" w:rsidRPr="000B01C7">
        <w:rPr>
          <w:sz w:val="24"/>
          <w:szCs w:val="24"/>
          <w:lang w:val="sr-Cyrl-RS"/>
        </w:rPr>
        <w:fldChar w:fldCharType="separate"/>
      </w:r>
      <w:r w:rsidR="00EF5BFE">
        <w:rPr>
          <w:sz w:val="24"/>
          <w:szCs w:val="24"/>
          <w:lang w:val="sr-Cyrl-RS"/>
        </w:rPr>
        <w:t>16.1</w:t>
      </w:r>
      <w:r w:rsidR="00C45FE1" w:rsidRPr="000B01C7">
        <w:rPr>
          <w:sz w:val="24"/>
          <w:szCs w:val="24"/>
          <w:lang w:val="sr-Cyrl-RS"/>
        </w:rPr>
        <w:fldChar w:fldCharType="end"/>
      </w:r>
      <w:r w:rsidR="00C45FE1" w:rsidRPr="000B01C7">
        <w:rPr>
          <w:sz w:val="24"/>
          <w:szCs w:val="24"/>
          <w:lang w:val="sr-Cyrl-RS"/>
        </w:rPr>
        <w:t xml:space="preserve"> (</w:t>
      </w:r>
      <w:r w:rsidR="00C45FE1" w:rsidRPr="000B01C7">
        <w:rPr>
          <w:i/>
          <w:sz w:val="24"/>
          <w:szCs w:val="24"/>
          <w:lang w:val="sr-Cyrl-RS"/>
        </w:rPr>
        <w:fldChar w:fldCharType="begin"/>
      </w:r>
      <w:r w:rsidR="00C45FE1" w:rsidRPr="000B01C7">
        <w:rPr>
          <w:i/>
          <w:sz w:val="24"/>
          <w:szCs w:val="24"/>
          <w:lang w:val="sr-Cyrl-RS"/>
        </w:rPr>
        <w:instrText xml:space="preserve"> REF inwriting \h  \* MERGEFORMAT </w:instrText>
      </w:r>
      <w:r w:rsidR="00C45FE1" w:rsidRPr="000B01C7">
        <w:rPr>
          <w:i/>
          <w:sz w:val="24"/>
          <w:szCs w:val="24"/>
          <w:lang w:val="sr-Cyrl-RS"/>
        </w:rPr>
      </w:r>
      <w:r w:rsidR="00C45FE1" w:rsidRPr="000B01C7">
        <w:rPr>
          <w:i/>
          <w:sz w:val="24"/>
          <w:szCs w:val="24"/>
          <w:lang w:val="sr-Cyrl-RS"/>
        </w:rPr>
        <w:fldChar w:fldCharType="separate"/>
      </w:r>
      <w:r w:rsidR="00EF5BFE" w:rsidRPr="00EF5BFE">
        <w:rPr>
          <w:i/>
          <w:sz w:val="24"/>
          <w:szCs w:val="24"/>
          <w:lang w:val="sr-Cyrl-RS"/>
        </w:rPr>
        <w:t>У писаној форми и адресе</w:t>
      </w:r>
      <w:r w:rsidR="00C45FE1" w:rsidRPr="000B01C7">
        <w:rPr>
          <w:i/>
          <w:sz w:val="24"/>
          <w:szCs w:val="24"/>
          <w:lang w:val="sr-Cyrl-RS"/>
        </w:rPr>
        <w:fldChar w:fldCharType="end"/>
      </w:r>
      <w:r w:rsidR="00C45FE1" w:rsidRPr="000B01C7">
        <w:rPr>
          <w:sz w:val="24"/>
          <w:szCs w:val="24"/>
          <w:lang w:val="sr-Cyrl-RS"/>
        </w:rPr>
        <w:t xml:space="preserve">). </w:t>
      </w:r>
    </w:p>
    <w:p w:rsidR="00C45FE1" w:rsidRPr="000B01C7" w:rsidRDefault="00C02998" w:rsidP="00C45FE1">
      <w:pPr>
        <w:pStyle w:val="AATitre4"/>
        <w:numPr>
          <w:ilvl w:val="0"/>
          <w:numId w:val="0"/>
        </w:numPr>
        <w:ind w:left="1410" w:hanging="690"/>
        <w:rPr>
          <w:sz w:val="24"/>
          <w:szCs w:val="24"/>
        </w:rPr>
      </w:pPr>
      <w:r w:rsidRPr="000B01C7">
        <w:rPr>
          <w:sz w:val="24"/>
          <w:szCs w:val="24"/>
        </w:rPr>
        <w:t xml:space="preserve"> </w:t>
      </w:r>
      <w:r w:rsidRPr="000B01C7">
        <w:rPr>
          <w:sz w:val="24"/>
          <w:szCs w:val="24"/>
        </w:rPr>
        <w:tab/>
      </w:r>
      <w:r w:rsidR="00C45FE1" w:rsidRPr="000B01C7">
        <w:rPr>
          <w:sz w:val="24"/>
          <w:szCs w:val="24"/>
        </w:rPr>
        <w:t xml:space="preserve">Сваки захтев за повлачење средстава је неопозив и сматраће се да је ваљано попуњен уколико: </w:t>
      </w:r>
    </w:p>
    <w:p w:rsidR="00C45FE1" w:rsidRPr="000B01C7" w:rsidRDefault="00C45FE1" w:rsidP="00C45FE1">
      <w:pPr>
        <w:pStyle w:val="AATitre6"/>
        <w:numPr>
          <w:ilvl w:val="0"/>
          <w:numId w:val="0"/>
        </w:numPr>
        <w:ind w:left="2115" w:hanging="675"/>
        <w:rPr>
          <w:sz w:val="24"/>
          <w:szCs w:val="24"/>
          <w:lang w:val="sr-Cyrl-RS"/>
        </w:rPr>
      </w:pPr>
      <w:r w:rsidRPr="000B01C7">
        <w:rPr>
          <w:sz w:val="24"/>
          <w:szCs w:val="24"/>
          <w:lang w:val="sr-Cyrl-RS"/>
        </w:rPr>
        <w:t>(</w:t>
      </w:r>
      <w:r w:rsidR="00C02998" w:rsidRPr="000B01C7">
        <w:rPr>
          <w:sz w:val="24"/>
          <w:szCs w:val="24"/>
          <w:lang w:val="sr-Cyrl-RS"/>
        </w:rPr>
        <w:t>а</w:t>
      </w:r>
      <w:r w:rsidRPr="000B01C7">
        <w:rPr>
          <w:sz w:val="24"/>
          <w:szCs w:val="24"/>
          <w:lang w:val="sr-Cyrl-RS"/>
        </w:rPr>
        <w:t>)</w:t>
      </w:r>
      <w:r w:rsidRPr="000B01C7">
        <w:rPr>
          <w:sz w:val="24"/>
          <w:szCs w:val="24"/>
          <w:lang w:val="sr-Cyrl-RS"/>
        </w:rPr>
        <w:tab/>
        <w:t xml:space="preserve">захтев за повлачење средстава је у суштини у форми дефинисаној у Прилогу </w:t>
      </w:r>
      <w:r w:rsidRPr="000B01C7">
        <w:rPr>
          <w:sz w:val="24"/>
          <w:szCs w:val="24"/>
          <w:lang w:val="sr-Cyrl-RS"/>
        </w:rPr>
        <w:fldChar w:fldCharType="begin"/>
      </w:r>
      <w:r w:rsidRPr="000B01C7">
        <w:rPr>
          <w:sz w:val="24"/>
          <w:szCs w:val="24"/>
          <w:lang w:val="sr-Cyrl-RS"/>
        </w:rPr>
        <w:instrText xml:space="preserve"> REF SCH5A \h  \* MERGEFORMAT </w:instrText>
      </w:r>
      <w:r w:rsidRPr="000B01C7">
        <w:rPr>
          <w:sz w:val="24"/>
          <w:szCs w:val="24"/>
          <w:lang w:val="sr-Cyrl-RS"/>
        </w:rPr>
      </w:r>
      <w:r w:rsidRPr="000B01C7">
        <w:rPr>
          <w:sz w:val="24"/>
          <w:szCs w:val="24"/>
          <w:lang w:val="sr-Cyrl-RS"/>
        </w:rPr>
        <w:fldChar w:fldCharType="separate"/>
      </w:r>
      <w:r w:rsidR="00EF5BFE" w:rsidRPr="00EF5BFE">
        <w:rPr>
          <w:rStyle w:val="AATitre1CarCar"/>
          <w:rFonts w:ascii="Times New Roman" w:hAnsi="Times New Roman"/>
          <w:b w:val="0"/>
          <w:noProof w:val="0"/>
          <w:lang w:val="sr-Cyrl-RS"/>
        </w:rPr>
        <w:t>5A</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FORMOFDRAWDOWNREQUESTLETTER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Образац захтева за плаћање</w:t>
      </w:r>
      <w:r w:rsidRPr="000B01C7">
        <w:rPr>
          <w:i/>
          <w:sz w:val="24"/>
          <w:szCs w:val="24"/>
          <w:lang w:val="sr-Cyrl-RS"/>
        </w:rPr>
        <w:fldChar w:fldCharType="end"/>
      </w:r>
      <w:r w:rsidRPr="000B01C7">
        <w:rPr>
          <w:sz w:val="24"/>
          <w:szCs w:val="24"/>
          <w:lang w:val="sr-Cyrl-RS"/>
        </w:rPr>
        <w:t>);</w:t>
      </w:r>
    </w:p>
    <w:p w:rsidR="00C45FE1" w:rsidRPr="000B01C7" w:rsidRDefault="00C45FE1" w:rsidP="00C45FE1">
      <w:pPr>
        <w:pStyle w:val="AATitre6"/>
        <w:numPr>
          <w:ilvl w:val="0"/>
          <w:numId w:val="0"/>
        </w:numPr>
        <w:ind w:left="2115" w:hanging="675"/>
        <w:rPr>
          <w:sz w:val="24"/>
          <w:szCs w:val="24"/>
          <w:lang w:val="sr-Cyrl-RS"/>
        </w:rPr>
      </w:pPr>
      <w:r w:rsidRPr="000B01C7">
        <w:rPr>
          <w:sz w:val="24"/>
          <w:szCs w:val="24"/>
          <w:lang w:val="sr-Cyrl-RS"/>
        </w:rPr>
        <w:t>(</w:t>
      </w:r>
      <w:r w:rsidR="00C02998" w:rsidRPr="000B01C7">
        <w:rPr>
          <w:sz w:val="24"/>
          <w:szCs w:val="24"/>
          <w:lang w:val="sr-Cyrl-RS"/>
        </w:rPr>
        <w:t>б</w:t>
      </w:r>
      <w:r w:rsidRPr="000B01C7">
        <w:rPr>
          <w:sz w:val="24"/>
          <w:szCs w:val="24"/>
          <w:lang w:val="sr-Cyrl-RS"/>
        </w:rPr>
        <w:t>)</w:t>
      </w:r>
      <w:r w:rsidRPr="000B01C7">
        <w:rPr>
          <w:sz w:val="24"/>
          <w:szCs w:val="24"/>
          <w:lang w:val="sr-Cyrl-RS"/>
        </w:rPr>
        <w:tab/>
        <w:t>Зајмодавац ће Захтев за повлачење средстава примити најкасније петнаест  (15) Радних дана пре Рока за повлачење;</w:t>
      </w:r>
    </w:p>
    <w:p w:rsidR="00C45FE1" w:rsidRPr="000B01C7" w:rsidRDefault="00512132" w:rsidP="003112B9">
      <w:pPr>
        <w:pStyle w:val="AATitre6"/>
        <w:numPr>
          <w:ilvl w:val="0"/>
          <w:numId w:val="0"/>
        </w:numPr>
        <w:tabs>
          <w:tab w:val="left" w:pos="1843"/>
          <w:tab w:val="left" w:pos="2410"/>
        </w:tabs>
        <w:ind w:left="2127" w:hanging="709"/>
        <w:rPr>
          <w:sz w:val="24"/>
          <w:szCs w:val="24"/>
          <w:lang w:val="sr-Cyrl-RS"/>
        </w:rPr>
      </w:pPr>
      <w:r>
        <w:rPr>
          <w:sz w:val="24"/>
          <w:szCs w:val="24"/>
          <w:lang w:val="sr-Cyrl-RS"/>
        </w:rPr>
        <w:t xml:space="preserve">(ц)   </w:t>
      </w:r>
      <w:r w:rsidR="0026233B">
        <w:rPr>
          <w:sz w:val="24"/>
          <w:szCs w:val="24"/>
          <w:lang w:val="sr-Cyrl-RS"/>
        </w:rPr>
        <w:t xml:space="preserve">    </w:t>
      </w:r>
      <w:r w:rsidR="00C45FE1" w:rsidRPr="000B01C7">
        <w:rPr>
          <w:sz w:val="24"/>
          <w:szCs w:val="24"/>
          <w:lang w:val="sr-Cyrl-RS"/>
        </w:rPr>
        <w:t>предложени Датум повлачења средстава је радни дан који пада током Периода расположивости;</w:t>
      </w:r>
    </w:p>
    <w:p w:rsidR="00C45FE1" w:rsidRPr="000B01C7" w:rsidRDefault="00512132" w:rsidP="00C02998">
      <w:pPr>
        <w:pStyle w:val="AATitre6"/>
        <w:numPr>
          <w:ilvl w:val="0"/>
          <w:numId w:val="0"/>
        </w:numPr>
        <w:ind w:left="2160" w:hanging="720"/>
        <w:rPr>
          <w:sz w:val="24"/>
          <w:szCs w:val="24"/>
          <w:lang w:val="sr-Cyrl-RS"/>
        </w:rPr>
      </w:pPr>
      <w:r>
        <w:rPr>
          <w:sz w:val="24"/>
          <w:szCs w:val="24"/>
          <w:lang w:val="sr-Cyrl-RS"/>
        </w:rPr>
        <w:t xml:space="preserve">(д)    </w:t>
      </w:r>
      <w:r w:rsidR="00C45FE1" w:rsidRPr="000B01C7">
        <w:rPr>
          <w:sz w:val="24"/>
          <w:szCs w:val="24"/>
          <w:lang w:val="sr-Cyrl-RS"/>
        </w:rPr>
        <w:t xml:space="preserve">износ Повлачења средстава у складу је са чланом </w:t>
      </w:r>
      <w:r w:rsidR="00C45FE1" w:rsidRPr="000B01C7">
        <w:rPr>
          <w:sz w:val="24"/>
          <w:szCs w:val="24"/>
          <w:lang w:val="sr-Cyrl-RS"/>
        </w:rPr>
        <w:fldChar w:fldCharType="begin"/>
      </w:r>
      <w:r w:rsidR="00C45FE1" w:rsidRPr="000B01C7">
        <w:rPr>
          <w:sz w:val="24"/>
          <w:szCs w:val="24"/>
          <w:lang w:val="sr-Cyrl-RS"/>
        </w:rPr>
        <w:instrText xml:space="preserve"> REF _Ref371952493 \w \h  \* MERGEFORMAT </w:instrText>
      </w:r>
      <w:r w:rsidR="00C45FE1" w:rsidRPr="000B01C7">
        <w:rPr>
          <w:sz w:val="24"/>
          <w:szCs w:val="24"/>
          <w:lang w:val="sr-Cyrl-RS"/>
        </w:rPr>
      </w:r>
      <w:r w:rsidR="00C45FE1" w:rsidRPr="000B01C7">
        <w:rPr>
          <w:sz w:val="24"/>
          <w:szCs w:val="24"/>
          <w:lang w:val="sr-Cyrl-RS"/>
        </w:rPr>
        <w:fldChar w:fldCharType="separate"/>
      </w:r>
      <w:r w:rsidR="00EF5BFE">
        <w:rPr>
          <w:sz w:val="24"/>
          <w:szCs w:val="24"/>
          <w:lang w:val="sr-Cyrl-RS"/>
        </w:rPr>
        <w:t>3.1</w:t>
      </w:r>
      <w:r w:rsidR="00C45FE1" w:rsidRPr="000B01C7">
        <w:rPr>
          <w:sz w:val="24"/>
          <w:szCs w:val="24"/>
          <w:lang w:val="sr-Cyrl-RS"/>
        </w:rPr>
        <w:fldChar w:fldCharType="end"/>
      </w:r>
      <w:r w:rsidR="00C45FE1" w:rsidRPr="000B01C7">
        <w:rPr>
          <w:sz w:val="24"/>
          <w:szCs w:val="24"/>
          <w:lang w:val="sr-Cyrl-RS"/>
        </w:rPr>
        <w:t xml:space="preserve"> (</w:t>
      </w:r>
      <w:r w:rsidR="00C45FE1" w:rsidRPr="000B01C7">
        <w:rPr>
          <w:i/>
          <w:sz w:val="24"/>
          <w:szCs w:val="24"/>
          <w:lang w:val="sr-Cyrl-RS"/>
        </w:rPr>
        <w:fldChar w:fldCharType="begin"/>
      </w:r>
      <w:r w:rsidR="00C45FE1" w:rsidRPr="000B01C7">
        <w:rPr>
          <w:i/>
          <w:sz w:val="24"/>
          <w:szCs w:val="24"/>
          <w:lang w:val="sr-Cyrl-RS"/>
        </w:rPr>
        <w:instrText xml:space="preserve"> REF _Ref379265149 \h  \* MERGEFORMAT </w:instrText>
      </w:r>
      <w:r w:rsidR="00C45FE1" w:rsidRPr="000B01C7">
        <w:rPr>
          <w:i/>
          <w:sz w:val="24"/>
          <w:szCs w:val="24"/>
          <w:lang w:val="sr-Cyrl-RS"/>
        </w:rPr>
      </w:r>
      <w:r w:rsidR="00C45FE1" w:rsidRPr="000B01C7">
        <w:rPr>
          <w:i/>
          <w:sz w:val="24"/>
          <w:szCs w:val="24"/>
          <w:lang w:val="sr-Cyrl-RS"/>
        </w:rPr>
        <w:fldChar w:fldCharType="separate"/>
      </w:r>
      <w:r w:rsidR="00EF5BFE" w:rsidRPr="00EF5BFE">
        <w:rPr>
          <w:i/>
          <w:sz w:val="24"/>
          <w:szCs w:val="24"/>
          <w:lang w:val="sr-Cyrl-RS"/>
        </w:rPr>
        <w:t>Износи повлачења</w:t>
      </w:r>
      <w:r w:rsidR="00C45FE1" w:rsidRPr="000B01C7">
        <w:rPr>
          <w:i/>
          <w:sz w:val="24"/>
          <w:szCs w:val="24"/>
          <w:lang w:val="sr-Cyrl-RS"/>
        </w:rPr>
        <w:fldChar w:fldCharType="end"/>
      </w:r>
      <w:r w:rsidR="00C45FE1" w:rsidRPr="000B01C7">
        <w:rPr>
          <w:sz w:val="24"/>
          <w:szCs w:val="24"/>
          <w:lang w:val="sr-Cyrl-RS"/>
        </w:rPr>
        <w:t>); и</w:t>
      </w:r>
    </w:p>
    <w:p w:rsidR="00C45FE1" w:rsidRPr="000B01C7" w:rsidRDefault="00C02998" w:rsidP="00C02998">
      <w:pPr>
        <w:pStyle w:val="AlltAATitre6"/>
        <w:numPr>
          <w:ilvl w:val="0"/>
          <w:numId w:val="0"/>
        </w:numPr>
        <w:ind w:left="2160" w:hanging="720"/>
        <w:rPr>
          <w:sz w:val="24"/>
          <w:szCs w:val="24"/>
          <w:lang w:val="sr-Cyrl-RS"/>
        </w:rPr>
      </w:pPr>
      <w:r w:rsidRPr="000B01C7">
        <w:rPr>
          <w:sz w:val="24"/>
          <w:szCs w:val="24"/>
          <w:lang w:val="sr-Cyrl-RS"/>
        </w:rPr>
        <w:t xml:space="preserve">(е)        </w:t>
      </w:r>
      <w:r w:rsidR="00C45FE1" w:rsidRPr="000B01C7">
        <w:rPr>
          <w:sz w:val="24"/>
          <w:szCs w:val="24"/>
          <w:lang w:val="sr-Cyrl-RS"/>
        </w:rPr>
        <w:t xml:space="preserve">сва документа наведена у Делу </w:t>
      </w:r>
      <w:r w:rsidR="004E5F98">
        <w:rPr>
          <w:sz w:val="24"/>
          <w:szCs w:val="24"/>
          <w:lang w:val="sr-Latn-RS"/>
        </w:rPr>
        <w:t>II</w:t>
      </w:r>
      <w:r w:rsidRPr="000B01C7">
        <w:rPr>
          <w:sz w:val="24"/>
          <w:szCs w:val="24"/>
          <w:lang w:val="sr-Cyrl-RS"/>
        </w:rPr>
        <w:t xml:space="preserve"> и</w:t>
      </w:r>
      <w:r w:rsidR="00C45FE1" w:rsidRPr="000B01C7">
        <w:rPr>
          <w:sz w:val="24"/>
          <w:szCs w:val="24"/>
          <w:lang w:val="sr-Cyrl-RS"/>
        </w:rPr>
        <w:t xml:space="preserve"> I</w:t>
      </w:r>
      <w:r w:rsidR="004E5F98">
        <w:rPr>
          <w:sz w:val="24"/>
          <w:szCs w:val="24"/>
          <w:lang w:val="sr-Latn-RS"/>
        </w:rPr>
        <w:t>II</w:t>
      </w:r>
      <w:r w:rsidR="00C45FE1" w:rsidRPr="000B01C7">
        <w:rPr>
          <w:sz w:val="24"/>
          <w:szCs w:val="24"/>
          <w:lang w:val="sr-Cyrl-RS"/>
        </w:rPr>
        <w:t xml:space="preserve"> Прилога </w:t>
      </w:r>
      <w:r w:rsidR="00C45FE1" w:rsidRPr="000B01C7">
        <w:rPr>
          <w:sz w:val="24"/>
          <w:szCs w:val="24"/>
          <w:lang w:val="sr-Cyrl-RS"/>
        </w:rPr>
        <w:fldChar w:fldCharType="begin"/>
      </w:r>
      <w:r w:rsidR="00C45FE1" w:rsidRPr="000B01C7">
        <w:rPr>
          <w:sz w:val="24"/>
          <w:szCs w:val="24"/>
          <w:lang w:val="sr-Cyrl-RS"/>
        </w:rPr>
        <w:instrText xml:space="preserve"> REF Schedule_4 \h  \* MERGEFORMAT </w:instrText>
      </w:r>
      <w:r w:rsidR="00C45FE1" w:rsidRPr="000B01C7">
        <w:rPr>
          <w:sz w:val="24"/>
          <w:szCs w:val="24"/>
          <w:lang w:val="sr-Cyrl-RS"/>
        </w:rPr>
      </w:r>
      <w:r w:rsidR="00C45FE1" w:rsidRPr="000B01C7">
        <w:rPr>
          <w:sz w:val="24"/>
          <w:szCs w:val="24"/>
          <w:lang w:val="sr-Cyrl-RS"/>
        </w:rPr>
        <w:fldChar w:fldCharType="separate"/>
      </w:r>
      <w:r w:rsidR="00EF5BFE" w:rsidRPr="00EF5BFE">
        <w:rPr>
          <w:rStyle w:val="AATitre1CarCar"/>
          <w:rFonts w:ascii="Times New Roman" w:hAnsi="Times New Roman"/>
          <w:b w:val="0"/>
          <w:noProof w:val="0"/>
          <w:lang w:val="sr-Cyrl-RS"/>
        </w:rPr>
        <w:t>4</w:t>
      </w:r>
      <w:r w:rsidR="00C45FE1" w:rsidRPr="000B01C7">
        <w:rPr>
          <w:sz w:val="24"/>
          <w:szCs w:val="24"/>
          <w:lang w:val="sr-Cyrl-RS"/>
        </w:rPr>
        <w:fldChar w:fldCharType="end"/>
      </w:r>
      <w:r w:rsidR="00C45FE1" w:rsidRPr="000B01C7">
        <w:rPr>
          <w:sz w:val="24"/>
          <w:szCs w:val="24"/>
          <w:lang w:val="sr-Cyrl-RS"/>
        </w:rPr>
        <w:t xml:space="preserve"> (</w:t>
      </w:r>
      <w:r w:rsidR="00C45FE1" w:rsidRPr="000B01C7">
        <w:rPr>
          <w:i/>
          <w:sz w:val="24"/>
          <w:szCs w:val="24"/>
          <w:lang w:val="sr-Cyrl-RS"/>
        </w:rPr>
        <w:fldChar w:fldCharType="begin"/>
      </w:r>
      <w:r w:rsidR="00C45FE1" w:rsidRPr="000B01C7">
        <w:rPr>
          <w:i/>
          <w:sz w:val="24"/>
          <w:szCs w:val="24"/>
          <w:lang w:val="sr-Cyrl-RS"/>
        </w:rPr>
        <w:instrText xml:space="preserve"> REF CONDITIONS_PRECEDENT \h \* caps  \* MERGEFORMAT </w:instrText>
      </w:r>
      <w:r w:rsidR="00C45FE1" w:rsidRPr="000B01C7">
        <w:rPr>
          <w:i/>
          <w:sz w:val="24"/>
          <w:szCs w:val="24"/>
          <w:lang w:val="sr-Cyrl-RS"/>
        </w:rPr>
      </w:r>
      <w:r w:rsidR="00C45FE1" w:rsidRPr="000B01C7">
        <w:rPr>
          <w:i/>
          <w:sz w:val="24"/>
          <w:szCs w:val="24"/>
          <w:lang w:val="sr-Cyrl-RS"/>
        </w:rPr>
        <w:fldChar w:fldCharType="separate"/>
      </w:r>
      <w:r w:rsidR="00EF5BFE" w:rsidRPr="00EF5BFE">
        <w:rPr>
          <w:i/>
          <w:sz w:val="24"/>
          <w:szCs w:val="24"/>
          <w:lang w:val="sr-Cyrl-RS"/>
        </w:rPr>
        <w:t>Предуслови</w:t>
      </w:r>
      <w:r w:rsidR="00C45FE1" w:rsidRPr="000B01C7">
        <w:rPr>
          <w:i/>
          <w:sz w:val="24"/>
          <w:szCs w:val="24"/>
          <w:lang w:val="sr-Cyrl-RS"/>
        </w:rPr>
        <w:fldChar w:fldCharType="end"/>
      </w:r>
      <w:r w:rsidR="00C45FE1" w:rsidRPr="000B01C7">
        <w:rPr>
          <w:sz w:val="24"/>
          <w:szCs w:val="24"/>
          <w:lang w:val="sr-Cyrl-RS"/>
        </w:rPr>
        <w:t>), за потребе Повлачења средстава приложени су уз Захтев за повлачење средстава, у складу са горе поменутим Прилогом и захтевима наведеним у члану 3.4 (</w:t>
      </w:r>
      <w:r w:rsidR="00C45FE1" w:rsidRPr="000B01C7">
        <w:rPr>
          <w:i/>
          <w:sz w:val="24"/>
          <w:szCs w:val="24"/>
          <w:lang w:val="sr-Cyrl-RS"/>
        </w:rPr>
        <w:t>Методе исплате</w:t>
      </w:r>
      <w:r w:rsidR="00C45FE1" w:rsidRPr="000B01C7">
        <w:rPr>
          <w:sz w:val="24"/>
          <w:szCs w:val="24"/>
          <w:lang w:val="sr-Cyrl-RS"/>
        </w:rPr>
        <w:t>), и у форми и садржине задовољавајуће за Зајмодавца.</w:t>
      </w:r>
    </w:p>
    <w:p w:rsidR="00C02998" w:rsidRDefault="00C02998" w:rsidP="007149C5">
      <w:pPr>
        <w:pStyle w:val="ListParagraph"/>
        <w:keepNext/>
        <w:suppressLineNumbers/>
        <w:suppressAutoHyphens/>
        <w:spacing w:after="240"/>
        <w:outlineLvl w:val="1"/>
        <w:rPr>
          <w:rFonts w:eastAsia="Times New Roman"/>
          <w:vanish/>
          <w:sz w:val="24"/>
          <w:szCs w:val="24"/>
          <w:u w:val="single"/>
          <w:lang w:eastAsia="fr-FR"/>
        </w:rPr>
      </w:pPr>
      <w:bookmarkStart w:id="53" w:name="_Toc372296056"/>
      <w:bookmarkStart w:id="54" w:name="_Toc372296214"/>
      <w:bookmarkStart w:id="55" w:name="_Toc372296372"/>
      <w:bookmarkStart w:id="56" w:name="_Toc372296532"/>
      <w:bookmarkStart w:id="57" w:name="_Toc372296688"/>
      <w:bookmarkStart w:id="58" w:name="_Toc372297614"/>
      <w:bookmarkStart w:id="59" w:name="_Toc372308256"/>
      <w:bookmarkStart w:id="60" w:name="_Toc372308546"/>
      <w:bookmarkStart w:id="61" w:name="_Toc372308743"/>
      <w:bookmarkStart w:id="62" w:name="_Toc372308969"/>
      <w:bookmarkStart w:id="63" w:name="_Toc372309169"/>
      <w:bookmarkStart w:id="64" w:name="_Toc372309381"/>
      <w:bookmarkStart w:id="65" w:name="_Toc372309536"/>
      <w:bookmarkStart w:id="66" w:name="_Toc372309787"/>
      <w:bookmarkStart w:id="67" w:name="_Toc372309942"/>
      <w:bookmarkStart w:id="68" w:name="_Toc372310097"/>
      <w:bookmarkStart w:id="69" w:name="_Toc372310252"/>
      <w:bookmarkStart w:id="70" w:name="_Toc372477868"/>
      <w:bookmarkStart w:id="71" w:name="_Toc372595645"/>
      <w:bookmarkStart w:id="72" w:name="_Toc372622721"/>
      <w:bookmarkStart w:id="73" w:name="_Toc373100207"/>
      <w:bookmarkStart w:id="74" w:name="_Toc373153307"/>
      <w:bookmarkStart w:id="75" w:name="_Toc373195559"/>
      <w:bookmarkStart w:id="76" w:name="_Toc373195726"/>
      <w:bookmarkStart w:id="77" w:name="_Toc373352138"/>
      <w:bookmarkStart w:id="78" w:name="_Toc5912096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C45FE1" w:rsidRPr="000B01C7" w:rsidRDefault="00C45FE1" w:rsidP="00C02998">
      <w:pPr>
        <w:pStyle w:val="AATitre2"/>
        <w:rPr>
          <w:sz w:val="24"/>
          <w:szCs w:val="24"/>
        </w:rPr>
      </w:pPr>
      <w:r w:rsidRPr="000B01C7">
        <w:rPr>
          <w:sz w:val="24"/>
          <w:szCs w:val="24"/>
        </w:rPr>
        <w:t>Завршетак плаћања</w:t>
      </w:r>
      <w:bookmarkEnd w:id="78"/>
    </w:p>
    <w:p w:rsidR="00C45FE1" w:rsidRPr="000B01C7" w:rsidRDefault="00C45FE1" w:rsidP="00C45FE1">
      <w:pPr>
        <w:pStyle w:val="Corpsdetexte21"/>
        <w:ind w:left="706"/>
        <w:rPr>
          <w:sz w:val="24"/>
          <w:szCs w:val="24"/>
        </w:rPr>
      </w:pPr>
      <w:r w:rsidRPr="000B01C7">
        <w:rPr>
          <w:sz w:val="24"/>
          <w:szCs w:val="24"/>
        </w:rPr>
        <w:t xml:space="preserve">У складу са чланом </w:t>
      </w:r>
      <w:r w:rsidRPr="000B01C7">
        <w:rPr>
          <w:sz w:val="24"/>
          <w:szCs w:val="24"/>
        </w:rPr>
        <w:fldChar w:fldCharType="begin"/>
      </w:r>
      <w:r w:rsidRPr="000B01C7">
        <w:rPr>
          <w:sz w:val="24"/>
          <w:szCs w:val="24"/>
        </w:rPr>
        <w:instrText xml:space="preserve"> REF _Ref372232411 \n \h  \* MERGEFORMAT </w:instrText>
      </w:r>
      <w:r w:rsidRPr="000B01C7">
        <w:rPr>
          <w:sz w:val="24"/>
          <w:szCs w:val="24"/>
        </w:rPr>
      </w:r>
      <w:r w:rsidRPr="000B01C7">
        <w:rPr>
          <w:sz w:val="24"/>
          <w:szCs w:val="24"/>
        </w:rPr>
        <w:fldChar w:fldCharType="separate"/>
      </w:r>
      <w:r w:rsidR="00EF5BFE">
        <w:rPr>
          <w:sz w:val="24"/>
          <w:szCs w:val="24"/>
        </w:rPr>
        <w:t>14.7</w:t>
      </w:r>
      <w:r w:rsidRPr="000B01C7">
        <w:rPr>
          <w:sz w:val="24"/>
          <w:szCs w:val="24"/>
        </w:rPr>
        <w:fldChar w:fldCharType="end"/>
      </w:r>
      <w:r w:rsidRPr="000B01C7">
        <w:rPr>
          <w:sz w:val="24"/>
          <w:szCs w:val="24"/>
        </w:rPr>
        <w:t xml:space="preserve"> </w:t>
      </w:r>
      <w:r w:rsidR="00C02998" w:rsidRPr="000B01C7">
        <w:rPr>
          <w:sz w:val="24"/>
          <w:szCs w:val="24"/>
        </w:rPr>
        <w:t>(</w:t>
      </w:r>
      <w:r w:rsidRPr="000B01C7">
        <w:rPr>
          <w:i/>
          <w:sz w:val="24"/>
          <w:szCs w:val="24"/>
        </w:rPr>
        <w:fldChar w:fldCharType="begin"/>
      </w:r>
      <w:r w:rsidRPr="000B01C7">
        <w:rPr>
          <w:i/>
          <w:sz w:val="24"/>
          <w:szCs w:val="24"/>
        </w:rPr>
        <w:instrText xml:space="preserve"> REF _Ref372232411 \h  \* MERGEFORMAT </w:instrText>
      </w:r>
      <w:r w:rsidRPr="000B01C7">
        <w:rPr>
          <w:i/>
          <w:sz w:val="24"/>
          <w:szCs w:val="24"/>
        </w:rPr>
      </w:r>
      <w:r w:rsidRPr="000B01C7">
        <w:rPr>
          <w:i/>
          <w:sz w:val="24"/>
          <w:szCs w:val="24"/>
        </w:rPr>
        <w:fldChar w:fldCharType="separate"/>
      </w:r>
      <w:r w:rsidR="00EF5BFE" w:rsidRPr="00EF5BFE">
        <w:rPr>
          <w:i/>
          <w:sz w:val="24"/>
          <w:szCs w:val="24"/>
        </w:rPr>
        <w:t>Прекид рада платног система</w:t>
      </w:r>
      <w:r w:rsidR="00EF5BFE" w:rsidRPr="000B01C7">
        <w:rPr>
          <w:sz w:val="24"/>
          <w:szCs w:val="24"/>
        </w:rPr>
        <w:t xml:space="preserve"> </w:t>
      </w:r>
      <w:r w:rsidRPr="000B01C7">
        <w:rPr>
          <w:i/>
          <w:sz w:val="24"/>
          <w:szCs w:val="24"/>
        </w:rPr>
        <w:fldChar w:fldCharType="end"/>
      </w:r>
      <w:r w:rsidRPr="000B01C7">
        <w:rPr>
          <w:sz w:val="24"/>
          <w:szCs w:val="24"/>
        </w:rPr>
        <w:t xml:space="preserve">), ако су испуњени сви услови наведени у члану </w:t>
      </w:r>
      <w:r w:rsidR="00C02998" w:rsidRPr="000B01C7">
        <w:rPr>
          <w:sz w:val="24"/>
          <w:szCs w:val="24"/>
        </w:rPr>
        <w:t>2.4(б)</w:t>
      </w:r>
      <w:r w:rsidRPr="000B01C7">
        <w:rPr>
          <w:sz w:val="24"/>
          <w:szCs w:val="24"/>
        </w:rPr>
        <w:t xml:space="preserve"> (</w:t>
      </w:r>
      <w:r w:rsidRPr="000B01C7">
        <w:rPr>
          <w:i/>
          <w:sz w:val="24"/>
          <w:szCs w:val="24"/>
        </w:rPr>
        <w:fldChar w:fldCharType="begin"/>
      </w:r>
      <w:r w:rsidRPr="000B01C7">
        <w:rPr>
          <w:i/>
          <w:sz w:val="24"/>
          <w:szCs w:val="24"/>
        </w:rPr>
        <w:instrText xml:space="preserve"> REF _Ref371952388 \h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sz w:val="24"/>
          <w:szCs w:val="24"/>
        </w:rPr>
        <w:t xml:space="preserve">) овог </w:t>
      </w:r>
      <w:r w:rsidR="00030E55">
        <w:rPr>
          <w:sz w:val="24"/>
          <w:szCs w:val="24"/>
        </w:rPr>
        <w:t>у</w:t>
      </w:r>
      <w:r w:rsidRPr="000B01C7">
        <w:rPr>
          <w:sz w:val="24"/>
          <w:szCs w:val="24"/>
        </w:rPr>
        <w:t xml:space="preserve">говора, Зајмодавац ће ставити Зајмопримцу на располагање тражена средства најкасније до Датума повлачења средстава. </w:t>
      </w:r>
    </w:p>
    <w:p w:rsidR="00C45FE1" w:rsidRPr="000B01C7" w:rsidRDefault="00C45FE1" w:rsidP="00C45FE1">
      <w:pPr>
        <w:pStyle w:val="Corpsdetexte21"/>
        <w:ind w:left="706"/>
        <w:rPr>
          <w:sz w:val="24"/>
          <w:szCs w:val="24"/>
        </w:rPr>
      </w:pPr>
      <w:r w:rsidRPr="000B01C7">
        <w:rPr>
          <w:sz w:val="24"/>
          <w:szCs w:val="24"/>
        </w:rPr>
        <w:t xml:space="preserve">Зајмодавац ће Зајмопримцу обезбедити писмо о повлачењу средстава суштински у форми дефинисаној у Прилогу </w:t>
      </w:r>
      <w:r w:rsidRPr="000B01C7">
        <w:rPr>
          <w:sz w:val="24"/>
          <w:szCs w:val="24"/>
        </w:rPr>
        <w:fldChar w:fldCharType="begin"/>
      </w:r>
      <w:r w:rsidRPr="000B01C7">
        <w:rPr>
          <w:sz w:val="24"/>
          <w:szCs w:val="24"/>
        </w:rPr>
        <w:instrText xml:space="preserve"> REF Sch5B \h  \* MERGEFORMAT </w:instrText>
      </w:r>
      <w:r w:rsidRPr="000B01C7">
        <w:rPr>
          <w:sz w:val="24"/>
          <w:szCs w:val="24"/>
        </w:rPr>
      </w:r>
      <w:r w:rsidRPr="000B01C7">
        <w:rPr>
          <w:sz w:val="24"/>
          <w:szCs w:val="24"/>
        </w:rPr>
        <w:fldChar w:fldCharType="separate"/>
      </w:r>
      <w:r w:rsidR="00EF5BFE" w:rsidRPr="000B01C7">
        <w:rPr>
          <w:sz w:val="24"/>
          <w:szCs w:val="24"/>
        </w:rPr>
        <w:t>5</w:t>
      </w:r>
      <w:r w:rsidRPr="000B01C7">
        <w:rPr>
          <w:sz w:val="24"/>
          <w:szCs w:val="24"/>
        </w:rPr>
        <w:fldChar w:fldCharType="end"/>
      </w:r>
      <w:r w:rsidR="00C02998" w:rsidRPr="000B01C7">
        <w:rPr>
          <w:sz w:val="24"/>
          <w:szCs w:val="24"/>
        </w:rPr>
        <w:t>Б</w:t>
      </w:r>
      <w:r w:rsidRPr="000B01C7">
        <w:rPr>
          <w:sz w:val="24"/>
          <w:szCs w:val="24"/>
        </w:rPr>
        <w:t xml:space="preserve"> (</w:t>
      </w:r>
      <w:r w:rsidRPr="000B01C7">
        <w:rPr>
          <w:b/>
          <w:i/>
          <w:sz w:val="24"/>
          <w:szCs w:val="24"/>
        </w:rPr>
        <w:fldChar w:fldCharType="begin"/>
      </w:r>
      <w:r w:rsidRPr="000B01C7">
        <w:rPr>
          <w:b/>
          <w:i/>
          <w:sz w:val="24"/>
          <w:szCs w:val="24"/>
        </w:rPr>
        <w:instrText xml:space="preserve"> REF FORMOFDRAWDOWNCONFIRMATION \h  \* MERGEFORMAT </w:instrText>
      </w:r>
      <w:r w:rsidRPr="000B01C7">
        <w:rPr>
          <w:b/>
          <w:i/>
          <w:sz w:val="24"/>
          <w:szCs w:val="24"/>
        </w:rPr>
      </w:r>
      <w:r w:rsidRPr="000B01C7">
        <w:rPr>
          <w:b/>
          <w:i/>
          <w:sz w:val="24"/>
          <w:szCs w:val="24"/>
        </w:rPr>
        <w:fldChar w:fldCharType="separate"/>
      </w:r>
      <w:r w:rsidR="00EF5BFE" w:rsidRPr="00EF5BFE">
        <w:rPr>
          <w:i/>
          <w:sz w:val="24"/>
          <w:szCs w:val="24"/>
        </w:rPr>
        <w:t>ОБРАЗАЦ ПОТВРДЕ ПОВЛАЧЕЊА СРЕДСТАВА И СТОПЕ</w:t>
      </w:r>
      <w:r w:rsidRPr="000B01C7">
        <w:rPr>
          <w:b/>
          <w:i/>
          <w:sz w:val="24"/>
          <w:szCs w:val="24"/>
        </w:rPr>
        <w:fldChar w:fldCharType="end"/>
      </w:r>
      <w:r w:rsidRPr="000B01C7">
        <w:rPr>
          <w:sz w:val="24"/>
          <w:szCs w:val="24"/>
        </w:rPr>
        <w:t>).</w:t>
      </w:r>
    </w:p>
    <w:p w:rsidR="00C45FE1" w:rsidRPr="000B01C7" w:rsidRDefault="00C45FE1" w:rsidP="00C45FE1">
      <w:pPr>
        <w:pStyle w:val="AATitre2"/>
        <w:rPr>
          <w:sz w:val="24"/>
          <w:szCs w:val="24"/>
          <w:u w:val="none"/>
        </w:rPr>
      </w:pPr>
      <w:bookmarkStart w:id="79" w:name="_Toc59120968"/>
      <w:bookmarkStart w:id="80" w:name="_Toc106103679"/>
      <w:bookmarkStart w:id="81" w:name="_Toc106104518"/>
      <w:bookmarkStart w:id="82" w:name="_Toc106104629"/>
      <w:r w:rsidRPr="000B01C7">
        <w:rPr>
          <w:sz w:val="24"/>
          <w:szCs w:val="24"/>
        </w:rPr>
        <w:t>Методе исплате</w:t>
      </w:r>
      <w:bookmarkEnd w:id="79"/>
    </w:p>
    <w:bookmarkEnd w:id="80"/>
    <w:bookmarkEnd w:id="81"/>
    <w:bookmarkEnd w:id="82"/>
    <w:p w:rsidR="00C45FE1" w:rsidRPr="000B01C7" w:rsidRDefault="00C45FE1" w:rsidP="00C45FE1">
      <w:pPr>
        <w:pStyle w:val="Corpsdetexte21"/>
        <w:ind w:left="706"/>
        <w:rPr>
          <w:sz w:val="24"/>
          <w:szCs w:val="24"/>
        </w:rPr>
      </w:pPr>
      <w:r w:rsidRPr="000B01C7">
        <w:rPr>
          <w:sz w:val="24"/>
          <w:szCs w:val="24"/>
        </w:rPr>
        <w:t xml:space="preserve">Средстава </w:t>
      </w:r>
      <w:r w:rsidR="00C20F91" w:rsidRPr="000B01C7">
        <w:rPr>
          <w:sz w:val="24"/>
          <w:szCs w:val="24"/>
        </w:rPr>
        <w:t>која се повлаче биће плаћена на рачун Зајмопримца или било који други рачун чије детаље ће Зајмопримац доставити Зајмодавцу.</w:t>
      </w:r>
    </w:p>
    <w:p w:rsidR="00C45FE1" w:rsidRPr="000B01C7" w:rsidRDefault="00C45FE1" w:rsidP="00C45FE1">
      <w:pPr>
        <w:pStyle w:val="AATitre1"/>
        <w:rPr>
          <w:rFonts w:ascii="Times New Roman" w:hAnsi="Times New Roman"/>
          <w:noProof w:val="0"/>
          <w:sz w:val="24"/>
          <w:szCs w:val="24"/>
          <w:lang w:val="sr-Cyrl-RS"/>
        </w:rPr>
      </w:pPr>
      <w:bookmarkStart w:id="83" w:name="_Toc373153311"/>
      <w:bookmarkStart w:id="84" w:name="_Toc373352142"/>
      <w:bookmarkStart w:id="85" w:name="_Ref372303199"/>
      <w:bookmarkStart w:id="86" w:name="_Ref372303201"/>
      <w:bookmarkStart w:id="87" w:name="_Toc59120969"/>
      <w:bookmarkEnd w:id="83"/>
      <w:bookmarkEnd w:id="84"/>
      <w:r w:rsidRPr="000B01C7">
        <w:rPr>
          <w:rFonts w:ascii="Times New Roman" w:hAnsi="Times New Roman"/>
          <w:noProof w:val="0"/>
          <w:sz w:val="24"/>
          <w:szCs w:val="24"/>
          <w:lang w:val="sr-Cyrl-RS"/>
        </w:rPr>
        <w:t>KАМАТА</w:t>
      </w:r>
      <w:bookmarkEnd w:id="85"/>
      <w:bookmarkEnd w:id="86"/>
      <w:bookmarkEnd w:id="87"/>
    </w:p>
    <w:p w:rsidR="00C45FE1" w:rsidRPr="000B01C7" w:rsidRDefault="00C45FE1" w:rsidP="00C45FE1">
      <w:pPr>
        <w:pStyle w:val="AATitre2"/>
        <w:rPr>
          <w:sz w:val="24"/>
          <w:szCs w:val="24"/>
          <w:u w:val="none"/>
        </w:rPr>
      </w:pPr>
      <w:bookmarkStart w:id="88" w:name="_Ref188171203"/>
      <w:bookmarkStart w:id="89" w:name="_Toc59120970"/>
      <w:r w:rsidRPr="000B01C7">
        <w:rPr>
          <w:sz w:val="24"/>
          <w:szCs w:val="24"/>
        </w:rPr>
        <w:t>Каматна стопа</w:t>
      </w:r>
      <w:bookmarkEnd w:id="88"/>
      <w:bookmarkEnd w:id="89"/>
    </w:p>
    <w:p w:rsidR="00C45FE1" w:rsidRPr="000B01C7" w:rsidRDefault="00C45FE1" w:rsidP="00C45FE1">
      <w:pPr>
        <w:pStyle w:val="AATitre3"/>
        <w:rPr>
          <w:sz w:val="24"/>
          <w:szCs w:val="24"/>
        </w:rPr>
      </w:pPr>
      <w:bookmarkStart w:id="90" w:name="_Ref366542953"/>
      <w:bookmarkStart w:id="91" w:name="soir"/>
      <w:r w:rsidRPr="000B01C7">
        <w:rPr>
          <w:sz w:val="24"/>
          <w:szCs w:val="24"/>
        </w:rPr>
        <w:t>Одабир каматне стопе</w:t>
      </w:r>
      <w:bookmarkEnd w:id="90"/>
      <w:bookmarkEnd w:id="91"/>
    </w:p>
    <w:p w:rsidR="00C45FE1" w:rsidRPr="000B01C7" w:rsidRDefault="00C45FE1" w:rsidP="00C45FE1">
      <w:pPr>
        <w:pStyle w:val="Doctxt2"/>
        <w:ind w:left="1985"/>
        <w:rPr>
          <w:sz w:val="24"/>
          <w:szCs w:val="24"/>
          <w:lang w:val="sr-Cyrl-RS"/>
        </w:rPr>
      </w:pPr>
      <w:r w:rsidRPr="000B01C7">
        <w:rPr>
          <w:sz w:val="24"/>
          <w:szCs w:val="24"/>
          <w:lang w:val="sr-Cyrl-RS"/>
        </w:rPr>
        <w:t>Зајмопримац може одабрати фиксну Каматну стопу или варијабилну Каматну стопу</w:t>
      </w:r>
      <w:r w:rsidR="00F66522" w:rsidRPr="000B01C7">
        <w:rPr>
          <w:sz w:val="24"/>
          <w:szCs w:val="24"/>
          <w:lang w:val="sr-Cyrl-RS"/>
        </w:rPr>
        <w:t xml:space="preserve"> за Кредит</w:t>
      </w:r>
      <w:r w:rsidRPr="000B01C7">
        <w:rPr>
          <w:sz w:val="24"/>
          <w:szCs w:val="24"/>
          <w:lang w:val="sr-Cyrl-RS"/>
        </w:rPr>
        <w:t>, која ће се примењивати на износ дефинисан у Захтеву за повлачење средстава, наводећи изабрану Каматну стопу тј. фиксну или варијабилну у Захтеву за повлачење средстава који се доставља Зајмодавцу суштински у форми и садржаја датих у Прилогу 5A (</w:t>
      </w:r>
      <w:r w:rsidRPr="000B01C7">
        <w:rPr>
          <w:i/>
          <w:sz w:val="24"/>
          <w:szCs w:val="24"/>
          <w:lang w:val="sr-Cyrl-RS"/>
        </w:rPr>
        <w:t>Образац захтева за повлачење средстава</w:t>
      </w:r>
      <w:r w:rsidRPr="000B01C7">
        <w:rPr>
          <w:sz w:val="24"/>
          <w:szCs w:val="24"/>
          <w:lang w:val="sr-Cyrl-RS"/>
        </w:rPr>
        <w:t>), под следећим условима:</w:t>
      </w:r>
    </w:p>
    <w:p w:rsidR="00C45FE1" w:rsidRPr="000B01C7" w:rsidRDefault="00C45FE1" w:rsidP="00C45FE1">
      <w:pPr>
        <w:pStyle w:val="AATitre6"/>
        <w:ind w:left="2410" w:hanging="459"/>
        <w:rPr>
          <w:sz w:val="24"/>
          <w:szCs w:val="24"/>
          <w:lang w:val="sr-Cyrl-RS"/>
        </w:rPr>
      </w:pPr>
      <w:bookmarkStart w:id="92" w:name="_Ref382469141"/>
      <w:r w:rsidRPr="000B01C7">
        <w:rPr>
          <w:sz w:val="24"/>
          <w:szCs w:val="24"/>
          <w:lang w:val="sr-Cyrl-RS"/>
        </w:rPr>
        <w:t>Варијабилна каматна стопа</w:t>
      </w:r>
      <w:bookmarkEnd w:id="92"/>
    </w:p>
    <w:p w:rsidR="00C45FE1" w:rsidRPr="000B01C7" w:rsidRDefault="00C45FE1" w:rsidP="00C45FE1">
      <w:pPr>
        <w:pStyle w:val="Doctxt3"/>
        <w:ind w:left="2410"/>
        <w:rPr>
          <w:sz w:val="24"/>
          <w:szCs w:val="24"/>
          <w:lang w:val="sr-Cyrl-RS"/>
        </w:rPr>
      </w:pPr>
      <w:r w:rsidRPr="000B01C7">
        <w:rPr>
          <w:sz w:val="24"/>
          <w:szCs w:val="24"/>
          <w:lang w:val="sr-Cyrl-RS"/>
        </w:rPr>
        <w:t>Зајмопримац може одабрати варијабилну Каматну стопу, која ће бити процентуална годишња стопа, која је збир:</w:t>
      </w:r>
    </w:p>
    <w:p w:rsidR="00C45FE1" w:rsidRPr="000B01C7" w:rsidRDefault="00C45FE1" w:rsidP="00C45FE1">
      <w:pPr>
        <w:pStyle w:val="Bullet1"/>
        <w:ind w:left="2835" w:hanging="425"/>
        <w:rPr>
          <w:rFonts w:cs="Times New Roman"/>
          <w:sz w:val="24"/>
          <w:szCs w:val="24"/>
          <w:lang w:val="sr-Cyrl-RS"/>
        </w:rPr>
      </w:pPr>
      <w:r w:rsidRPr="000B01C7">
        <w:rPr>
          <w:rFonts w:cs="Times New Roman"/>
          <w:sz w:val="24"/>
          <w:szCs w:val="24"/>
          <w:lang w:val="sr-Cyrl-RS"/>
        </w:rPr>
        <w:t xml:space="preserve">шестомесечног ЕУРИБОР-а, или, зависно од случаја, заменске камате увећане за било коју Маржу за прилагођавање, утврђене у складу са одредбама члана </w:t>
      </w:r>
      <w:r w:rsidRPr="000B01C7">
        <w:rPr>
          <w:rFonts w:cs="Times New Roman"/>
          <w:sz w:val="24"/>
          <w:szCs w:val="24"/>
          <w:lang w:val="sr-Cyrl-RS"/>
        </w:rPr>
        <w:fldChar w:fldCharType="begin"/>
      </w:r>
      <w:r w:rsidRPr="000B01C7">
        <w:rPr>
          <w:rFonts w:cs="Times New Roman"/>
          <w:sz w:val="24"/>
          <w:szCs w:val="24"/>
          <w:lang w:val="sr-Cyrl-RS"/>
        </w:rPr>
        <w:instrText xml:space="preserve"> REF _Ref26284531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5</w:t>
      </w:r>
      <w:r w:rsidRPr="000B01C7">
        <w:rPr>
          <w:rFonts w:cs="Times New Roman"/>
          <w:sz w:val="24"/>
          <w:szCs w:val="24"/>
          <w:lang w:val="sr-Cyrl-RS"/>
        </w:rPr>
        <w:fldChar w:fldCharType="end"/>
      </w:r>
      <w:r w:rsidR="00D648BC">
        <w:rPr>
          <w:rFonts w:cs="Times New Roman"/>
          <w:sz w:val="24"/>
          <w:szCs w:val="24"/>
          <w:lang w:val="sr-Cyrl-RS"/>
        </w:rPr>
        <w:t>.</w:t>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_Ref26284531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ИЗМЕНА ОБРАЧУНА КАМАТЕ</w:t>
      </w:r>
      <w:r w:rsidRPr="000B01C7">
        <w:rPr>
          <w:rFonts w:cs="Times New Roman"/>
          <w:i/>
          <w:sz w:val="24"/>
          <w:szCs w:val="24"/>
          <w:lang w:val="sr-Cyrl-RS"/>
        </w:rPr>
        <w:fldChar w:fldCharType="end"/>
      </w:r>
      <w:r w:rsidRPr="000B01C7">
        <w:rPr>
          <w:rFonts w:cs="Times New Roman"/>
          <w:sz w:val="24"/>
          <w:szCs w:val="24"/>
          <w:lang w:val="sr-Cyrl-RS"/>
        </w:rPr>
        <w:t>) Уговора; и</w:t>
      </w:r>
    </w:p>
    <w:p w:rsidR="00C45FE1" w:rsidRPr="000B01C7" w:rsidRDefault="00C45FE1" w:rsidP="00C45FE1">
      <w:pPr>
        <w:pStyle w:val="Bullet1"/>
        <w:ind w:left="2835" w:hanging="425"/>
        <w:rPr>
          <w:rFonts w:cs="Times New Roman"/>
          <w:sz w:val="24"/>
          <w:szCs w:val="24"/>
          <w:lang w:val="sr-Cyrl-RS"/>
        </w:rPr>
      </w:pPr>
      <w:r w:rsidRPr="000B01C7">
        <w:rPr>
          <w:rFonts w:cs="Times New Roman"/>
          <w:sz w:val="24"/>
          <w:szCs w:val="24"/>
          <w:lang w:val="sr-Cyrl-RS"/>
        </w:rPr>
        <w:t>Марже.</w:t>
      </w:r>
    </w:p>
    <w:p w:rsidR="00C45FE1" w:rsidRPr="000B01C7" w:rsidRDefault="00C45FE1" w:rsidP="00C45FE1">
      <w:pPr>
        <w:pStyle w:val="Doctxt3"/>
        <w:ind w:left="2410"/>
        <w:rPr>
          <w:sz w:val="24"/>
          <w:szCs w:val="24"/>
          <w:lang w:val="sr-Cyrl-RS"/>
        </w:rPr>
      </w:pPr>
      <w:r w:rsidRPr="000B01C7">
        <w:rPr>
          <w:sz w:val="24"/>
          <w:szCs w:val="24"/>
          <w:lang w:val="sr-Cyrl-RS"/>
        </w:rPr>
        <w:t>Не доводећи у питање горе наведено, ако је први Каматни период краћи од сто тридесет и пет (135) дана, примењиви ЕУРИБОР ће бити:</w:t>
      </w:r>
    </w:p>
    <w:p w:rsidR="00C45FE1" w:rsidRPr="000B01C7" w:rsidRDefault="00C45FE1" w:rsidP="00C45FE1">
      <w:pPr>
        <w:pStyle w:val="Bullet1"/>
        <w:ind w:left="2835" w:hanging="425"/>
        <w:rPr>
          <w:rFonts w:cs="Times New Roman"/>
          <w:sz w:val="24"/>
          <w:szCs w:val="24"/>
          <w:lang w:val="sr-Cyrl-RS"/>
        </w:rPr>
      </w:pPr>
      <w:r w:rsidRPr="000B01C7">
        <w:rPr>
          <w:rFonts w:cs="Times New Roman"/>
          <w:sz w:val="24"/>
          <w:szCs w:val="24"/>
          <w:lang w:val="sr-Cyrl-RS"/>
        </w:rPr>
        <w:t xml:space="preserve">једномесечни ЕУРИБОР или, зависно од случаја, Заменска камата увећан за било коју Маржу за прилагођавање, утврђену у складу са одредбама члана </w:t>
      </w:r>
      <w:r w:rsidRPr="000B01C7">
        <w:rPr>
          <w:rFonts w:cs="Times New Roman"/>
          <w:sz w:val="24"/>
          <w:szCs w:val="24"/>
          <w:lang w:val="sr-Cyrl-RS"/>
        </w:rPr>
        <w:fldChar w:fldCharType="begin"/>
      </w:r>
      <w:r w:rsidRPr="000B01C7">
        <w:rPr>
          <w:rFonts w:cs="Times New Roman"/>
          <w:sz w:val="24"/>
          <w:szCs w:val="24"/>
          <w:lang w:val="sr-Cyrl-RS"/>
        </w:rPr>
        <w:instrText xml:space="preserve"> REF _Ref26284531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5</w:t>
      </w:r>
      <w:r w:rsidRPr="000B01C7">
        <w:rPr>
          <w:rFonts w:cs="Times New Roman"/>
          <w:sz w:val="24"/>
          <w:szCs w:val="24"/>
          <w:lang w:val="sr-Cyrl-RS"/>
        </w:rPr>
        <w:fldChar w:fldCharType="end"/>
      </w:r>
      <w:r w:rsidR="00D648BC">
        <w:rPr>
          <w:rFonts w:cs="Times New Roman"/>
          <w:sz w:val="24"/>
          <w:szCs w:val="24"/>
          <w:lang w:val="sr-Cyrl-RS"/>
        </w:rPr>
        <w:t>.</w:t>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_Ref26284531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ИЗМЕНА ОБРАЧУНА КАМАТЕ</w:t>
      </w:r>
      <w:r w:rsidRPr="000B01C7">
        <w:rPr>
          <w:rFonts w:cs="Times New Roman"/>
          <w:i/>
          <w:sz w:val="24"/>
          <w:szCs w:val="24"/>
          <w:lang w:val="sr-Cyrl-RS"/>
        </w:rPr>
        <w:fldChar w:fldCharType="end"/>
      </w:r>
      <w:r w:rsidRPr="000B01C7">
        <w:rPr>
          <w:rFonts w:cs="Times New Roman"/>
          <w:sz w:val="24"/>
          <w:szCs w:val="24"/>
          <w:lang w:val="sr-Cyrl-RS"/>
        </w:rPr>
        <w:t>) Уговора, уколико је први Каматни период краћи од шездесет (60) дана; или</w:t>
      </w:r>
    </w:p>
    <w:p w:rsidR="00C45FE1" w:rsidRPr="000B01C7" w:rsidRDefault="00C45FE1" w:rsidP="00C45FE1">
      <w:pPr>
        <w:pStyle w:val="Bullet1"/>
        <w:ind w:left="2835" w:hanging="425"/>
        <w:rPr>
          <w:rFonts w:cs="Times New Roman"/>
          <w:sz w:val="24"/>
          <w:szCs w:val="24"/>
          <w:lang w:val="sr-Cyrl-RS"/>
        </w:rPr>
      </w:pPr>
      <w:r w:rsidRPr="000B01C7">
        <w:rPr>
          <w:rFonts w:cs="Times New Roman"/>
          <w:sz w:val="24"/>
          <w:szCs w:val="24"/>
          <w:lang w:val="sr-Cyrl-RS"/>
        </w:rPr>
        <w:t xml:space="preserve">тромесечни ЕУРИБОР или, зависно од случаја, Заменска камата увећан за било коју Маржу за прилагођавање, утврђену у складу са одредбама члана </w:t>
      </w:r>
      <w:r w:rsidRPr="000B01C7">
        <w:rPr>
          <w:rFonts w:cs="Times New Roman"/>
          <w:sz w:val="24"/>
          <w:szCs w:val="24"/>
          <w:lang w:val="sr-Cyrl-RS"/>
        </w:rPr>
        <w:fldChar w:fldCharType="begin"/>
      </w:r>
      <w:r w:rsidRPr="000B01C7">
        <w:rPr>
          <w:rFonts w:cs="Times New Roman"/>
          <w:sz w:val="24"/>
          <w:szCs w:val="24"/>
          <w:lang w:val="sr-Cyrl-RS"/>
        </w:rPr>
        <w:instrText xml:space="preserve"> REF _Ref26284531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5</w:t>
      </w:r>
      <w:r w:rsidRPr="000B01C7">
        <w:rPr>
          <w:rFonts w:cs="Times New Roman"/>
          <w:sz w:val="24"/>
          <w:szCs w:val="24"/>
          <w:lang w:val="sr-Cyrl-RS"/>
        </w:rPr>
        <w:fldChar w:fldCharType="end"/>
      </w:r>
      <w:r w:rsidR="00121487">
        <w:rPr>
          <w:rFonts w:cs="Times New Roman"/>
          <w:sz w:val="24"/>
          <w:szCs w:val="24"/>
          <w:lang w:val="sr-Cyrl-RS"/>
        </w:rPr>
        <w:t>.</w:t>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_Ref26284531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ИЗМЕНА ОБРАЧУНА КАМАТЕ</w:t>
      </w:r>
      <w:r w:rsidRPr="000B01C7">
        <w:rPr>
          <w:rFonts w:cs="Times New Roman"/>
          <w:sz w:val="24"/>
          <w:szCs w:val="24"/>
          <w:lang w:val="sr-Cyrl-RS"/>
        </w:rPr>
        <w:fldChar w:fldCharType="end"/>
      </w:r>
      <w:r w:rsidRPr="000B01C7">
        <w:rPr>
          <w:rFonts w:cs="Times New Roman"/>
          <w:sz w:val="24"/>
          <w:szCs w:val="24"/>
          <w:lang w:val="sr-Cyrl-RS"/>
        </w:rPr>
        <w:t>) Уговора, уколико је први Каматни период између шездесет (60) и сто тридесет пет (135) дана.</w:t>
      </w:r>
    </w:p>
    <w:p w:rsidR="00C45FE1" w:rsidRPr="000B01C7" w:rsidRDefault="00C45FE1" w:rsidP="00C45FE1">
      <w:pPr>
        <w:pStyle w:val="AATitre6"/>
        <w:ind w:left="2410" w:hanging="425"/>
        <w:rPr>
          <w:sz w:val="24"/>
          <w:szCs w:val="24"/>
          <w:lang w:val="sr-Cyrl-RS"/>
        </w:rPr>
      </w:pPr>
      <w:bookmarkStart w:id="93" w:name="_Ref379251019"/>
      <w:r w:rsidRPr="000B01C7">
        <w:rPr>
          <w:sz w:val="24"/>
          <w:szCs w:val="24"/>
          <w:lang w:val="sr-Cyrl-RS"/>
        </w:rPr>
        <w:t>Фиксна каматна стопа</w:t>
      </w:r>
      <w:bookmarkEnd w:id="93"/>
    </w:p>
    <w:p w:rsidR="00C45FE1" w:rsidRPr="000B01C7" w:rsidRDefault="00C45FE1" w:rsidP="00C45FE1">
      <w:pPr>
        <w:pStyle w:val="Doctxt3"/>
        <w:ind w:left="2410"/>
        <w:rPr>
          <w:sz w:val="24"/>
          <w:szCs w:val="24"/>
          <w:lang w:val="sr-Cyrl-RS"/>
        </w:rPr>
      </w:pPr>
      <w:r w:rsidRPr="000B01C7">
        <w:rPr>
          <w:sz w:val="24"/>
          <w:szCs w:val="24"/>
          <w:lang w:val="sr-Cyrl-RS"/>
        </w:rPr>
        <w:t xml:space="preserve">Зајмопримац може одабрати фиксну Каматну стопу за такво захтевано повлачење. Фиксна Каматна стопа представља Фиксну референтну стопу увећану или умањену за сваку флуктуацију Индексне стопе од Датума потписивања до релевантног Датума утврђивања стопе. </w:t>
      </w:r>
    </w:p>
    <w:p w:rsidR="006D6CC6" w:rsidRPr="0068329B" w:rsidRDefault="006D6CC6" w:rsidP="006D6CC6">
      <w:pPr>
        <w:pStyle w:val="Doctxt3"/>
        <w:ind w:left="2410"/>
        <w:rPr>
          <w:sz w:val="24"/>
          <w:szCs w:val="24"/>
          <w:lang w:val="sr-Cyrl-RS"/>
        </w:rPr>
      </w:pPr>
      <w:r w:rsidRPr="0068329B">
        <w:rPr>
          <w:sz w:val="24"/>
          <w:szCs w:val="24"/>
          <w:lang w:val="sr-Cyrl-RS"/>
        </w:rPr>
        <w:t>Зајмопримац може у Захтеву за повлачење да наведе максималан износ за фиксну каматну стопу. Ако фиксна каматна стопа, израчуната на датум утврђивања стопе, премашује максимални износ за фиксну каматну стопу наведен</w:t>
      </w:r>
      <w:r w:rsidRPr="000B01C7">
        <w:rPr>
          <w:sz w:val="24"/>
          <w:szCs w:val="24"/>
          <w:lang w:val="sr-Cyrl-RS"/>
        </w:rPr>
        <w:t>у</w:t>
      </w:r>
      <w:r w:rsidRPr="0068329B">
        <w:rPr>
          <w:sz w:val="24"/>
          <w:szCs w:val="24"/>
          <w:lang w:val="sr-Cyrl-RS"/>
        </w:rPr>
        <w:t xml:space="preserve"> у одговарајућем </w:t>
      </w:r>
      <w:r w:rsidRPr="000B01C7">
        <w:rPr>
          <w:sz w:val="24"/>
          <w:szCs w:val="24"/>
          <w:lang w:val="sr-Cyrl-RS"/>
        </w:rPr>
        <w:t>З</w:t>
      </w:r>
      <w:r w:rsidRPr="0068329B">
        <w:rPr>
          <w:sz w:val="24"/>
          <w:szCs w:val="24"/>
          <w:lang w:val="sr-Cyrl-RS"/>
        </w:rPr>
        <w:t xml:space="preserve">ахтеву за повлачење, такав </w:t>
      </w:r>
      <w:r w:rsidRPr="000B01C7">
        <w:rPr>
          <w:sz w:val="24"/>
          <w:szCs w:val="24"/>
          <w:lang w:val="sr-Cyrl-RS"/>
        </w:rPr>
        <w:t>З</w:t>
      </w:r>
      <w:r w:rsidRPr="0068329B">
        <w:rPr>
          <w:sz w:val="24"/>
          <w:szCs w:val="24"/>
          <w:lang w:val="sr-Cyrl-RS"/>
        </w:rPr>
        <w:t xml:space="preserve">ахтев за повлачење ће се поништити, а износ повлачења наведен у отказаном </w:t>
      </w:r>
      <w:r w:rsidRPr="000B01C7">
        <w:rPr>
          <w:sz w:val="24"/>
          <w:szCs w:val="24"/>
          <w:lang w:val="sr-Cyrl-RS"/>
        </w:rPr>
        <w:t>З</w:t>
      </w:r>
      <w:r w:rsidRPr="0068329B">
        <w:rPr>
          <w:sz w:val="24"/>
          <w:szCs w:val="24"/>
          <w:lang w:val="sr-Cyrl-RS"/>
        </w:rPr>
        <w:t xml:space="preserve">ахтеву за повлачење </w:t>
      </w:r>
      <w:r w:rsidRPr="000B01C7">
        <w:rPr>
          <w:sz w:val="24"/>
          <w:szCs w:val="24"/>
          <w:lang w:val="sr-Cyrl-RS"/>
        </w:rPr>
        <w:t>приписаће</w:t>
      </w:r>
      <w:r w:rsidRPr="0068329B">
        <w:rPr>
          <w:sz w:val="24"/>
          <w:szCs w:val="24"/>
          <w:lang w:val="sr-Cyrl-RS"/>
        </w:rPr>
        <w:t xml:space="preserve"> се на </w:t>
      </w:r>
      <w:r w:rsidRPr="000B01C7">
        <w:rPr>
          <w:sz w:val="24"/>
          <w:szCs w:val="24"/>
          <w:lang w:val="sr-Cyrl-RS"/>
        </w:rPr>
        <w:t>Р</w:t>
      </w:r>
      <w:r w:rsidRPr="0068329B">
        <w:rPr>
          <w:sz w:val="24"/>
          <w:szCs w:val="24"/>
          <w:lang w:val="sr-Cyrl-RS"/>
        </w:rPr>
        <w:t xml:space="preserve">асположиви </w:t>
      </w:r>
      <w:r w:rsidRPr="000B01C7">
        <w:rPr>
          <w:sz w:val="24"/>
          <w:szCs w:val="24"/>
          <w:lang w:val="sr-Cyrl-RS"/>
        </w:rPr>
        <w:t xml:space="preserve">износ </w:t>
      </w:r>
      <w:r w:rsidRPr="0068329B">
        <w:rPr>
          <w:sz w:val="24"/>
          <w:szCs w:val="24"/>
          <w:lang w:val="sr-Cyrl-RS"/>
        </w:rPr>
        <w:t>кредит</w:t>
      </w:r>
      <w:r w:rsidRPr="000B01C7">
        <w:rPr>
          <w:sz w:val="24"/>
          <w:szCs w:val="24"/>
          <w:lang w:val="sr-Cyrl-RS"/>
        </w:rPr>
        <w:t>а</w:t>
      </w:r>
      <w:r w:rsidRPr="0068329B">
        <w:rPr>
          <w:sz w:val="24"/>
          <w:szCs w:val="24"/>
          <w:lang w:val="sr-Cyrl-RS"/>
        </w:rPr>
        <w:t>.</w:t>
      </w:r>
    </w:p>
    <w:p w:rsidR="00C45FE1" w:rsidRPr="000B01C7" w:rsidRDefault="00C45FE1" w:rsidP="00C45FE1">
      <w:pPr>
        <w:pStyle w:val="AATitre3"/>
        <w:rPr>
          <w:sz w:val="24"/>
          <w:szCs w:val="24"/>
        </w:rPr>
      </w:pPr>
      <w:bookmarkStart w:id="94" w:name="miramir"/>
      <w:r w:rsidRPr="000B01C7">
        <w:rPr>
          <w:sz w:val="24"/>
          <w:szCs w:val="24"/>
        </w:rPr>
        <w:t xml:space="preserve">Минимална каматна стопа </w:t>
      </w:r>
      <w:bookmarkEnd w:id="94"/>
    </w:p>
    <w:p w:rsidR="00C45FE1" w:rsidRPr="000B01C7" w:rsidRDefault="00C45FE1" w:rsidP="00C45FE1">
      <w:pPr>
        <w:pStyle w:val="Doctxt2"/>
        <w:ind w:left="1985"/>
        <w:rPr>
          <w:sz w:val="24"/>
          <w:szCs w:val="24"/>
          <w:lang w:val="sr-Cyrl-RS"/>
        </w:rPr>
      </w:pPr>
      <w:r w:rsidRPr="000B01C7">
        <w:rPr>
          <w:sz w:val="24"/>
          <w:szCs w:val="24"/>
          <w:lang w:val="sr-Cyrl-RS"/>
        </w:rPr>
        <w:t xml:space="preserve">Каматна стопа утврђена у складу са чланом </w:t>
      </w:r>
      <w:r w:rsidRPr="000B01C7">
        <w:rPr>
          <w:sz w:val="24"/>
          <w:szCs w:val="24"/>
          <w:lang w:val="sr-Cyrl-RS"/>
        </w:rPr>
        <w:fldChar w:fldCharType="begin"/>
      </w:r>
      <w:r w:rsidRPr="000B01C7">
        <w:rPr>
          <w:sz w:val="24"/>
          <w:szCs w:val="24"/>
          <w:lang w:val="sr-Cyrl-RS"/>
        </w:rPr>
        <w:instrText xml:space="preserve"> REF _Ref366542953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4.1.1</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soir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Одабир каматне стопе</w:t>
      </w:r>
      <w:r w:rsidRPr="000B01C7">
        <w:rPr>
          <w:i/>
          <w:sz w:val="24"/>
          <w:szCs w:val="24"/>
          <w:lang w:val="sr-Cyrl-RS"/>
        </w:rPr>
        <w:fldChar w:fldCharType="end"/>
      </w:r>
      <w:r w:rsidRPr="000B01C7">
        <w:rPr>
          <w:i/>
          <w:sz w:val="24"/>
          <w:szCs w:val="24"/>
          <w:lang w:val="sr-Cyrl-RS"/>
        </w:rPr>
        <w:t>)</w:t>
      </w:r>
      <w:r w:rsidRPr="000B01C7">
        <w:rPr>
          <w:sz w:val="24"/>
          <w:szCs w:val="24"/>
          <w:lang w:val="sr-Cyrl-RS"/>
        </w:rPr>
        <w:t>, без обзира на изабрану опцију, неће бити мања од једне четвртине процента (0,25%) на годишњем нивоу, без обзира на било какав пад Каматне стопе.</w:t>
      </w:r>
    </w:p>
    <w:p w:rsidR="00C45FE1" w:rsidRPr="000B01C7" w:rsidRDefault="00C45FE1" w:rsidP="00C45FE1">
      <w:pPr>
        <w:pStyle w:val="AATitre3"/>
        <w:rPr>
          <w:sz w:val="24"/>
          <w:szCs w:val="24"/>
        </w:rPr>
      </w:pPr>
      <w:bookmarkStart w:id="95" w:name="_Ref379251592"/>
      <w:bookmarkStart w:id="96" w:name="Cfafir"/>
      <w:r w:rsidRPr="000B01C7">
        <w:rPr>
          <w:sz w:val="24"/>
          <w:szCs w:val="24"/>
        </w:rPr>
        <w:t>Конверзија варијабилне Каматне стопе у фиксну Каматну стопу</w:t>
      </w:r>
      <w:bookmarkEnd w:id="95"/>
      <w:bookmarkEnd w:id="96"/>
    </w:p>
    <w:p w:rsidR="0070582B" w:rsidRPr="000B01C7" w:rsidRDefault="0070582B" w:rsidP="0070582B">
      <w:pPr>
        <w:pStyle w:val="AATitre3"/>
        <w:numPr>
          <w:ilvl w:val="0"/>
          <w:numId w:val="0"/>
        </w:numPr>
        <w:ind w:left="1440"/>
        <w:rPr>
          <w:sz w:val="24"/>
          <w:szCs w:val="24"/>
        </w:rPr>
      </w:pPr>
      <w:r w:rsidRPr="000B01C7">
        <w:rPr>
          <w:sz w:val="24"/>
          <w:szCs w:val="24"/>
        </w:rPr>
        <w:t>Варијабила каматна стопа која се примењује на Повлачење средстава, у зависности од случаја, биће конвертована у фиксну каматну стопу у складу са доле наведеним условима:</w:t>
      </w:r>
    </w:p>
    <w:p w:rsidR="00C45FE1" w:rsidRPr="000B01C7" w:rsidRDefault="00C45FE1" w:rsidP="00926691">
      <w:pPr>
        <w:pStyle w:val="AATitre6"/>
        <w:numPr>
          <w:ilvl w:val="5"/>
          <w:numId w:val="15"/>
        </w:numPr>
        <w:ind w:left="2552" w:hanging="567"/>
        <w:rPr>
          <w:sz w:val="24"/>
          <w:szCs w:val="24"/>
          <w:lang w:val="sr-Cyrl-RS"/>
        </w:rPr>
      </w:pPr>
      <w:bookmarkStart w:id="97" w:name="_Ref379251086"/>
      <w:bookmarkStart w:id="98" w:name="_Ref366544098"/>
      <w:r w:rsidRPr="000B01C7">
        <w:rPr>
          <w:sz w:val="24"/>
          <w:szCs w:val="24"/>
          <w:lang w:val="sr-Cyrl-RS"/>
        </w:rPr>
        <w:t xml:space="preserve">Конверзија стопе на захтев Зајмопримца </w:t>
      </w:r>
      <w:bookmarkEnd w:id="97"/>
    </w:p>
    <w:bookmarkEnd w:id="98"/>
    <w:p w:rsidR="00C45FE1" w:rsidRPr="000B01C7" w:rsidRDefault="00C45FE1" w:rsidP="00C45FE1">
      <w:pPr>
        <w:pStyle w:val="Doctxt6"/>
        <w:ind w:left="2552"/>
        <w:rPr>
          <w:sz w:val="24"/>
          <w:szCs w:val="24"/>
          <w:lang w:val="sr-Cyrl-RS"/>
        </w:rPr>
      </w:pPr>
      <w:r w:rsidRPr="000B01C7">
        <w:rPr>
          <w:sz w:val="24"/>
          <w:szCs w:val="24"/>
          <w:lang w:val="sr-Cyrl-RS"/>
        </w:rPr>
        <w:t xml:space="preserve">У било ком тренутку, Зајмопримац може затражити од Зајмодавца Конверзију варијабилне Каматне стопе која се примењује на Повлачење средстава </w:t>
      </w:r>
      <w:r w:rsidR="0070582B" w:rsidRPr="000B01C7">
        <w:rPr>
          <w:sz w:val="24"/>
          <w:szCs w:val="24"/>
          <w:lang w:val="sr-Cyrl-RS"/>
        </w:rPr>
        <w:t>у фиксну Каматну стопу.</w:t>
      </w:r>
    </w:p>
    <w:p w:rsidR="00C45FE1" w:rsidRDefault="00C45FE1" w:rsidP="00C45FE1">
      <w:pPr>
        <w:pStyle w:val="Doctxt6"/>
        <w:ind w:left="2552"/>
        <w:rPr>
          <w:sz w:val="24"/>
          <w:szCs w:val="24"/>
          <w:lang w:val="sr-Cyrl-RS"/>
        </w:rPr>
      </w:pPr>
      <w:r w:rsidRPr="000B01C7">
        <w:rPr>
          <w:sz w:val="24"/>
          <w:szCs w:val="24"/>
          <w:lang w:val="sr-Cyrl-RS"/>
        </w:rPr>
        <w:t xml:space="preserve">У том смислу, Зајмопримац ће Зајмодавцу послати Захтев за конверзију стопе суштински у форми наведеној у Прилогу </w:t>
      </w:r>
      <w:r w:rsidRPr="000B01C7">
        <w:rPr>
          <w:sz w:val="24"/>
          <w:szCs w:val="24"/>
          <w:lang w:val="sr-Cyrl-RS"/>
        </w:rPr>
        <w:fldChar w:fldCharType="begin"/>
      </w:r>
      <w:r w:rsidRPr="000B01C7">
        <w:rPr>
          <w:sz w:val="24"/>
          <w:szCs w:val="24"/>
          <w:lang w:val="sr-Cyrl-RS"/>
        </w:rPr>
        <w:instrText xml:space="preserve"> REF Sch5c \h  \* MERGEFORMAT </w:instrText>
      </w:r>
      <w:r w:rsidRPr="000B01C7">
        <w:rPr>
          <w:sz w:val="24"/>
          <w:szCs w:val="24"/>
          <w:lang w:val="sr-Cyrl-RS"/>
        </w:rPr>
      </w:r>
      <w:r w:rsidRPr="000B01C7">
        <w:rPr>
          <w:sz w:val="24"/>
          <w:szCs w:val="24"/>
          <w:lang w:val="sr-Cyrl-RS"/>
        </w:rPr>
        <w:fldChar w:fldCharType="separate"/>
      </w:r>
      <w:r w:rsidR="00EF5BFE" w:rsidRPr="000B01C7">
        <w:rPr>
          <w:sz w:val="24"/>
          <w:szCs w:val="24"/>
          <w:lang w:val="sr-Cyrl-RS"/>
        </w:rPr>
        <w:t>5</w:t>
      </w:r>
      <w:r w:rsidRPr="000B01C7">
        <w:rPr>
          <w:sz w:val="24"/>
          <w:szCs w:val="24"/>
          <w:lang w:val="sr-Cyrl-RS"/>
        </w:rPr>
        <w:fldChar w:fldCharType="end"/>
      </w:r>
      <w:r w:rsidR="0070582B" w:rsidRPr="000B01C7">
        <w:rPr>
          <w:sz w:val="24"/>
          <w:szCs w:val="24"/>
          <w:lang w:val="sr-Cyrl-RS"/>
        </w:rPr>
        <w:t>Ц</w:t>
      </w:r>
      <w:r w:rsidRPr="000B01C7">
        <w:rPr>
          <w:sz w:val="24"/>
          <w:szCs w:val="24"/>
          <w:lang w:val="sr-Cyrl-RS"/>
        </w:rPr>
        <w:t xml:space="preserve"> (</w:t>
      </w:r>
      <w:r w:rsidRPr="000B01C7">
        <w:rPr>
          <w:b/>
          <w:i/>
          <w:sz w:val="24"/>
          <w:szCs w:val="24"/>
          <w:lang w:val="sr-Cyrl-RS"/>
        </w:rPr>
        <w:fldChar w:fldCharType="begin"/>
      </w:r>
      <w:r w:rsidRPr="000B01C7">
        <w:rPr>
          <w:b/>
          <w:i/>
          <w:sz w:val="24"/>
          <w:szCs w:val="24"/>
          <w:lang w:val="sr-Cyrl-RS"/>
        </w:rPr>
        <w:instrText xml:space="preserve"> REF FormofRateConversionRequest \h  \* MERGEFORMAT </w:instrText>
      </w:r>
      <w:r w:rsidRPr="000B01C7">
        <w:rPr>
          <w:b/>
          <w:i/>
          <w:sz w:val="24"/>
          <w:szCs w:val="24"/>
          <w:lang w:val="sr-Cyrl-RS"/>
        </w:rPr>
      </w:r>
      <w:r w:rsidRPr="000B01C7">
        <w:rPr>
          <w:b/>
          <w:i/>
          <w:sz w:val="24"/>
          <w:szCs w:val="24"/>
          <w:lang w:val="sr-Cyrl-RS"/>
        </w:rPr>
        <w:fldChar w:fldCharType="separate"/>
      </w:r>
      <w:r w:rsidR="00EF5BFE" w:rsidRPr="00EF5BFE">
        <w:rPr>
          <w:i/>
          <w:sz w:val="24"/>
          <w:szCs w:val="24"/>
          <w:lang w:val="sr-Cyrl-RS"/>
        </w:rPr>
        <w:t>образац захтева за конверзију</w:t>
      </w:r>
      <w:r w:rsidR="00EF5BFE" w:rsidRPr="000B01C7">
        <w:rPr>
          <w:sz w:val="24"/>
          <w:szCs w:val="24"/>
          <w:lang w:val="sr-Cyrl-RS"/>
        </w:rPr>
        <w:t xml:space="preserve"> стопе</w:t>
      </w:r>
      <w:r w:rsidRPr="000B01C7">
        <w:rPr>
          <w:b/>
          <w:i/>
          <w:sz w:val="24"/>
          <w:szCs w:val="24"/>
          <w:lang w:val="sr-Cyrl-RS"/>
        </w:rPr>
        <w:fldChar w:fldCharType="end"/>
      </w:r>
      <w:r w:rsidRPr="000B01C7">
        <w:rPr>
          <w:sz w:val="24"/>
          <w:szCs w:val="24"/>
          <w:lang w:val="sr-Cyrl-RS"/>
        </w:rPr>
        <w:t>). Зајмопримац може у Писму о конверзији стопе навести максимални износ за фиксну Каматну стопу. Ако фиксна Каматна стопа, израчуната на датум одређивања стопе, премашује максимални износ фиксне Каматне стопе наведен од стране Зајмопримца у Захтеву за конверзију стопе, такав Захтев за конверзију стопе аутоматски ће бити поништен.</w:t>
      </w:r>
    </w:p>
    <w:p w:rsidR="00331DFE" w:rsidRDefault="00331DFE" w:rsidP="00331DFE">
      <w:pPr>
        <w:rPr>
          <w:lang w:eastAsia="en-US"/>
        </w:rPr>
      </w:pPr>
    </w:p>
    <w:p w:rsidR="00C45FE1" w:rsidRPr="000B01C7" w:rsidRDefault="00C45FE1" w:rsidP="00C45FE1">
      <w:pPr>
        <w:pStyle w:val="Doctxt6"/>
        <w:ind w:left="2552"/>
        <w:rPr>
          <w:sz w:val="24"/>
          <w:szCs w:val="24"/>
          <w:lang w:val="sr-Cyrl-RS"/>
        </w:rPr>
      </w:pPr>
      <w:r w:rsidRPr="000B01C7">
        <w:rPr>
          <w:sz w:val="24"/>
          <w:szCs w:val="24"/>
          <w:lang w:val="sr-Cyrl-RS"/>
        </w:rPr>
        <w:t xml:space="preserve">Фиксна каматна стопа ступиће на снагу два (2) Радна дана након Датума утврђивања стопе. </w:t>
      </w:r>
    </w:p>
    <w:p w:rsidR="00C45FE1" w:rsidRPr="000B01C7" w:rsidRDefault="00C45FE1" w:rsidP="00C45FE1">
      <w:pPr>
        <w:pStyle w:val="AATitre6"/>
        <w:ind w:left="2552" w:hanging="567"/>
        <w:rPr>
          <w:sz w:val="24"/>
          <w:szCs w:val="24"/>
          <w:lang w:val="sr-Cyrl-RS"/>
        </w:rPr>
      </w:pPr>
      <w:r w:rsidRPr="000B01C7">
        <w:rPr>
          <w:sz w:val="24"/>
          <w:szCs w:val="24"/>
          <w:lang w:val="sr-Cyrl-RS"/>
        </w:rPr>
        <w:t>Процедура конверзије стопе</w:t>
      </w:r>
    </w:p>
    <w:p w:rsidR="00C45FE1" w:rsidRPr="000B01C7" w:rsidRDefault="00C45FE1" w:rsidP="00C45FE1">
      <w:pPr>
        <w:pStyle w:val="Doctxt6"/>
        <w:ind w:left="2552"/>
        <w:rPr>
          <w:sz w:val="24"/>
          <w:szCs w:val="24"/>
          <w:lang w:val="sr-Cyrl-RS"/>
        </w:rPr>
      </w:pPr>
      <w:r w:rsidRPr="000B01C7">
        <w:rPr>
          <w:sz w:val="24"/>
          <w:szCs w:val="24"/>
          <w:lang w:val="sr-Cyrl-RS"/>
        </w:rPr>
        <w:t xml:space="preserve">Фиксна каматна стопа која се примењује на Повлачење средстава утврђује се у складу са чланом </w:t>
      </w:r>
      <w:r w:rsidRPr="000B01C7">
        <w:rPr>
          <w:sz w:val="24"/>
          <w:szCs w:val="24"/>
          <w:lang w:val="sr-Cyrl-RS"/>
        </w:rPr>
        <w:fldChar w:fldCharType="begin"/>
      </w:r>
      <w:r w:rsidRPr="000B01C7">
        <w:rPr>
          <w:sz w:val="24"/>
          <w:szCs w:val="24"/>
          <w:lang w:val="sr-Cyrl-RS"/>
        </w:rPr>
        <w:instrText xml:space="preserve"> REF _Ref379251019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4.1.1(ii)</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_Ref379251019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Фиксна каматна стопа</w:t>
      </w:r>
      <w:r w:rsidRPr="000B01C7">
        <w:rPr>
          <w:i/>
          <w:sz w:val="24"/>
          <w:szCs w:val="24"/>
          <w:lang w:val="sr-Cyrl-RS"/>
        </w:rPr>
        <w:fldChar w:fldCharType="end"/>
      </w:r>
      <w:r w:rsidRPr="000B01C7">
        <w:rPr>
          <w:sz w:val="24"/>
          <w:szCs w:val="24"/>
          <w:lang w:val="sr-Cyrl-RS"/>
        </w:rPr>
        <w:t xml:space="preserve">) на Датум утврђивања камате наведеним под тачком </w:t>
      </w:r>
      <w:r w:rsidRPr="000B01C7">
        <w:rPr>
          <w:sz w:val="24"/>
          <w:szCs w:val="24"/>
          <w:lang w:val="sr-Cyrl-RS"/>
        </w:rPr>
        <w:fldChar w:fldCharType="begin"/>
      </w:r>
      <w:r w:rsidRPr="000B01C7">
        <w:rPr>
          <w:sz w:val="24"/>
          <w:szCs w:val="24"/>
          <w:lang w:val="sr-Cyrl-RS"/>
        </w:rPr>
        <w:instrText xml:space="preserve"> REF _Ref379251086 \n \p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 xml:space="preserve">(i) </w:t>
      </w:r>
      <w:r w:rsidRPr="000B01C7">
        <w:rPr>
          <w:sz w:val="24"/>
          <w:szCs w:val="24"/>
          <w:lang w:val="sr-Cyrl-RS"/>
        </w:rPr>
        <w:fldChar w:fldCharType="end"/>
      </w:r>
      <w:r w:rsidRPr="000B01C7">
        <w:rPr>
          <w:sz w:val="24"/>
          <w:szCs w:val="24"/>
          <w:lang w:val="sr-Cyrl-RS"/>
        </w:rPr>
        <w:t xml:space="preserve"> горе.</w:t>
      </w:r>
    </w:p>
    <w:p w:rsidR="00C45FE1" w:rsidRPr="000B01C7" w:rsidRDefault="00C45FE1" w:rsidP="00C45FE1">
      <w:pPr>
        <w:pStyle w:val="Doctxt6"/>
        <w:ind w:left="2552"/>
        <w:rPr>
          <w:sz w:val="24"/>
          <w:szCs w:val="24"/>
          <w:lang w:val="sr-Cyrl-RS"/>
        </w:rPr>
      </w:pPr>
      <w:r w:rsidRPr="000B01C7">
        <w:rPr>
          <w:sz w:val="24"/>
          <w:szCs w:val="24"/>
          <w:lang w:val="sr-Cyrl-RS"/>
        </w:rPr>
        <w:t xml:space="preserve">Зајмодавац ће послати Зајмопримцу писмо потврде о Конверзији стопе суштински у форми датој у Прилогу </w:t>
      </w:r>
      <w:r w:rsidRPr="000B01C7">
        <w:rPr>
          <w:sz w:val="24"/>
          <w:szCs w:val="24"/>
          <w:lang w:val="sr-Cyrl-RS"/>
        </w:rPr>
        <w:fldChar w:fldCharType="begin"/>
      </w:r>
      <w:r w:rsidRPr="000B01C7">
        <w:rPr>
          <w:sz w:val="24"/>
          <w:szCs w:val="24"/>
          <w:lang w:val="sr-Cyrl-RS"/>
        </w:rPr>
        <w:instrText xml:space="preserve"> REF Sch5D \h  \* MERGEFORMAT </w:instrText>
      </w:r>
      <w:r w:rsidRPr="000B01C7">
        <w:rPr>
          <w:sz w:val="24"/>
          <w:szCs w:val="24"/>
          <w:lang w:val="sr-Cyrl-RS"/>
        </w:rPr>
      </w:r>
      <w:r w:rsidRPr="000B01C7">
        <w:rPr>
          <w:sz w:val="24"/>
          <w:szCs w:val="24"/>
          <w:lang w:val="sr-Cyrl-RS"/>
        </w:rPr>
        <w:fldChar w:fldCharType="separate"/>
      </w:r>
      <w:r w:rsidR="00EF5BFE" w:rsidRPr="000B01C7">
        <w:rPr>
          <w:sz w:val="24"/>
          <w:szCs w:val="24"/>
          <w:lang w:val="sr-Cyrl-RS"/>
        </w:rPr>
        <w:t>5</w:t>
      </w:r>
      <w:r w:rsidRPr="000B01C7">
        <w:rPr>
          <w:sz w:val="24"/>
          <w:szCs w:val="24"/>
          <w:lang w:val="sr-Cyrl-RS"/>
        </w:rPr>
        <w:fldChar w:fldCharType="end"/>
      </w:r>
      <w:r w:rsidR="0070582B" w:rsidRPr="000B01C7">
        <w:rPr>
          <w:sz w:val="24"/>
          <w:szCs w:val="24"/>
          <w:lang w:val="sr-Cyrl-RS"/>
        </w:rPr>
        <w:t>Д</w:t>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Sch5dFORMOFRATECONVERSIONCONFIRMATIONLET \h  \* MERGEFORMAT </w:instrText>
      </w:r>
      <w:r w:rsidR="00D35037"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ОБРАЗАЦ ПОТВРДЕ КОНВЕРЗИЈЕ СТОПЕ</w:t>
      </w:r>
      <w:r w:rsidRPr="000B01C7">
        <w:rPr>
          <w:i/>
          <w:sz w:val="24"/>
          <w:szCs w:val="24"/>
          <w:lang w:val="sr-Cyrl-RS"/>
        </w:rPr>
        <w:fldChar w:fldCharType="end"/>
      </w:r>
      <w:r w:rsidRPr="000B01C7">
        <w:rPr>
          <w:sz w:val="24"/>
          <w:szCs w:val="24"/>
          <w:lang w:val="sr-Cyrl-RS"/>
        </w:rPr>
        <w:t>).</w:t>
      </w:r>
    </w:p>
    <w:p w:rsidR="00C45FE1" w:rsidRPr="000B01C7" w:rsidRDefault="00C45FE1" w:rsidP="00C45FE1">
      <w:pPr>
        <w:pStyle w:val="Doctxt6"/>
        <w:ind w:left="2552"/>
        <w:rPr>
          <w:sz w:val="24"/>
          <w:szCs w:val="24"/>
          <w:lang w:val="sr-Cyrl-RS"/>
        </w:rPr>
      </w:pPr>
      <w:r w:rsidRPr="000B01C7">
        <w:rPr>
          <w:sz w:val="24"/>
          <w:szCs w:val="24"/>
          <w:lang w:val="sr-Cyrl-RS"/>
        </w:rPr>
        <w:t xml:space="preserve">Конверзија стопе је коначна и врши се без трошкова. </w:t>
      </w:r>
    </w:p>
    <w:p w:rsidR="00C45FE1" w:rsidRPr="000B01C7" w:rsidRDefault="00C45FE1" w:rsidP="00C45FE1">
      <w:pPr>
        <w:pStyle w:val="AATitre2"/>
        <w:rPr>
          <w:sz w:val="24"/>
          <w:szCs w:val="24"/>
          <w:u w:val="none"/>
        </w:rPr>
      </w:pPr>
      <w:r w:rsidRPr="000B01C7">
        <w:rPr>
          <w:sz w:val="24"/>
          <w:szCs w:val="24"/>
        </w:rPr>
        <w:t>Обрачун и плаћање камата</w:t>
      </w:r>
    </w:p>
    <w:p w:rsidR="00C45FE1" w:rsidRPr="000B01C7" w:rsidRDefault="00C45FE1" w:rsidP="00C45FE1">
      <w:pPr>
        <w:pStyle w:val="BodyText2"/>
        <w:ind w:left="1276"/>
        <w:rPr>
          <w:sz w:val="24"/>
          <w:szCs w:val="24"/>
          <w:lang w:val="sr-Cyrl-RS"/>
        </w:rPr>
      </w:pPr>
      <w:bookmarkStart w:id="99" w:name="_Toc106103689"/>
      <w:bookmarkStart w:id="100" w:name="_Toc106104528"/>
      <w:bookmarkStart w:id="101" w:name="_Toc106104639"/>
      <w:r w:rsidRPr="000B01C7">
        <w:rPr>
          <w:sz w:val="24"/>
          <w:szCs w:val="24"/>
          <w:lang w:val="sr-Cyrl-RS"/>
        </w:rPr>
        <w:t>Зајмопримац ће платити обрачунате камате на Повлачење средстава на сваки Датум плаћања.</w:t>
      </w:r>
    </w:p>
    <w:p w:rsidR="00C45FE1" w:rsidRPr="000B01C7" w:rsidRDefault="00C45FE1" w:rsidP="00C45FE1">
      <w:pPr>
        <w:pStyle w:val="BodyText2"/>
        <w:ind w:left="1276"/>
        <w:rPr>
          <w:sz w:val="24"/>
          <w:szCs w:val="24"/>
          <w:lang w:val="sr-Cyrl-RS"/>
        </w:rPr>
      </w:pPr>
      <w:r w:rsidRPr="000B01C7">
        <w:rPr>
          <w:sz w:val="24"/>
          <w:szCs w:val="24"/>
          <w:lang w:val="sr-Cyrl-RS"/>
        </w:rPr>
        <w:t xml:space="preserve">Износ камате коју је Зајмопримац у обавези да плати на релевантан Датум исплате и за одговарајући Каматни период биће једнак збиру било које камате коју Зајмопримац дугује на износ Стања дуга главнице за </w:t>
      </w:r>
      <w:r w:rsidR="0070582B" w:rsidRPr="000B01C7">
        <w:rPr>
          <w:sz w:val="24"/>
          <w:szCs w:val="24"/>
          <w:lang w:val="sr-Cyrl-RS"/>
        </w:rPr>
        <w:t>П</w:t>
      </w:r>
      <w:r w:rsidRPr="000B01C7">
        <w:rPr>
          <w:sz w:val="24"/>
          <w:szCs w:val="24"/>
          <w:lang w:val="sr-Cyrl-RS"/>
        </w:rPr>
        <w:t>овлачење</w:t>
      </w:r>
      <w:r w:rsidR="0070582B" w:rsidRPr="000B01C7">
        <w:rPr>
          <w:sz w:val="24"/>
          <w:szCs w:val="24"/>
          <w:lang w:val="sr-Cyrl-RS"/>
        </w:rPr>
        <w:t xml:space="preserve"> средстава</w:t>
      </w:r>
      <w:r w:rsidRPr="000B01C7">
        <w:rPr>
          <w:sz w:val="24"/>
          <w:szCs w:val="24"/>
          <w:lang w:val="sr-Cyrl-RS"/>
        </w:rPr>
        <w:t>. Камата коју дугује Зајмопримац за Повлачење средстава обрачунава се на основу:</w:t>
      </w:r>
    </w:p>
    <w:p w:rsidR="00C45FE1" w:rsidRPr="006B2940" w:rsidRDefault="00C45FE1" w:rsidP="00C45FE1">
      <w:pPr>
        <w:pStyle w:val="AlltAATitre6"/>
        <w:rPr>
          <w:sz w:val="23"/>
          <w:szCs w:val="23"/>
          <w:lang w:val="sr-Cyrl-RS"/>
        </w:rPr>
      </w:pPr>
      <w:bookmarkStart w:id="102" w:name="_Ref381299578"/>
      <w:r w:rsidRPr="006B2940">
        <w:rPr>
          <w:sz w:val="23"/>
          <w:szCs w:val="23"/>
          <w:lang w:val="sr-Cyrl-RS"/>
        </w:rPr>
        <w:t>Стање дуга главнице коју Зајмопримац дугује у вези са Повлачењем средстава на дан који непосредно претходи Датуму плаћања или, у случају првог Каматног периода, на одговарајући Датум повлачења средстава;</w:t>
      </w:r>
      <w:bookmarkEnd w:id="102"/>
    </w:p>
    <w:p w:rsidR="00C45FE1" w:rsidRPr="006B2940" w:rsidRDefault="00C45FE1" w:rsidP="00C45FE1">
      <w:pPr>
        <w:pStyle w:val="AlltAATitre6"/>
        <w:rPr>
          <w:sz w:val="23"/>
          <w:szCs w:val="23"/>
          <w:lang w:val="sr-Cyrl-RS"/>
        </w:rPr>
      </w:pPr>
      <w:bookmarkStart w:id="103" w:name="_Ref381299827"/>
      <w:r w:rsidRPr="006B2940">
        <w:rPr>
          <w:sz w:val="23"/>
          <w:szCs w:val="23"/>
          <w:lang w:val="sr-Cyrl-RS"/>
        </w:rPr>
        <w:t>тачног броја дана који су обрачунати током релевантног Каматног периода узимајући за основу годину у трајању од триста шездесет (360) дана; и</w:t>
      </w:r>
      <w:bookmarkEnd w:id="103"/>
    </w:p>
    <w:p w:rsidR="00C45FE1" w:rsidRPr="006B2940" w:rsidRDefault="00C45FE1" w:rsidP="00C45FE1">
      <w:pPr>
        <w:pStyle w:val="AlltAATitre6"/>
        <w:rPr>
          <w:sz w:val="23"/>
          <w:szCs w:val="23"/>
          <w:lang w:val="sr-Cyrl-RS"/>
        </w:rPr>
      </w:pPr>
      <w:r w:rsidRPr="006B2940">
        <w:rPr>
          <w:sz w:val="23"/>
          <w:szCs w:val="23"/>
          <w:lang w:val="sr-Cyrl-RS"/>
        </w:rPr>
        <w:t xml:space="preserve">примењиве каматне стопе утврђену у складу са одредбама члана </w:t>
      </w:r>
      <w:r w:rsidRPr="006B2940">
        <w:rPr>
          <w:sz w:val="23"/>
          <w:szCs w:val="23"/>
          <w:lang w:val="sr-Cyrl-RS"/>
        </w:rPr>
        <w:fldChar w:fldCharType="begin"/>
      </w:r>
      <w:r w:rsidRPr="006B2940">
        <w:rPr>
          <w:sz w:val="23"/>
          <w:szCs w:val="23"/>
          <w:lang w:val="sr-Cyrl-RS"/>
        </w:rPr>
        <w:instrText xml:space="preserve"> REF _Ref188171203 \w \h  \* MERGEFORMAT </w:instrText>
      </w:r>
      <w:r w:rsidRPr="006B2940">
        <w:rPr>
          <w:sz w:val="23"/>
          <w:szCs w:val="23"/>
          <w:lang w:val="sr-Cyrl-RS"/>
        </w:rPr>
      </w:r>
      <w:r w:rsidRPr="006B2940">
        <w:rPr>
          <w:sz w:val="23"/>
          <w:szCs w:val="23"/>
          <w:lang w:val="sr-Cyrl-RS"/>
        </w:rPr>
        <w:fldChar w:fldCharType="separate"/>
      </w:r>
      <w:r w:rsidR="00EF5BFE">
        <w:rPr>
          <w:sz w:val="23"/>
          <w:szCs w:val="23"/>
          <w:lang w:val="sr-Cyrl-RS"/>
        </w:rPr>
        <w:t>4.1</w:t>
      </w:r>
      <w:r w:rsidRPr="006B2940">
        <w:rPr>
          <w:sz w:val="23"/>
          <w:szCs w:val="23"/>
          <w:lang w:val="sr-Cyrl-RS"/>
        </w:rPr>
        <w:fldChar w:fldCharType="end"/>
      </w:r>
      <w:r w:rsidRPr="006B2940">
        <w:rPr>
          <w:sz w:val="23"/>
          <w:szCs w:val="23"/>
          <w:lang w:val="sr-Cyrl-RS"/>
        </w:rPr>
        <w:t xml:space="preserve"> (</w:t>
      </w:r>
      <w:r w:rsidRPr="006B2940">
        <w:rPr>
          <w:i/>
          <w:sz w:val="23"/>
          <w:szCs w:val="23"/>
          <w:lang w:val="sr-Cyrl-RS"/>
        </w:rPr>
        <w:fldChar w:fldCharType="begin"/>
      </w:r>
      <w:r w:rsidRPr="006B2940">
        <w:rPr>
          <w:i/>
          <w:sz w:val="23"/>
          <w:szCs w:val="23"/>
          <w:lang w:val="sr-Cyrl-RS"/>
        </w:rPr>
        <w:instrText xml:space="preserve"> REF _Ref188171203 \h  \* MERGEFORMAT </w:instrText>
      </w:r>
      <w:r w:rsidRPr="006B2940">
        <w:rPr>
          <w:i/>
          <w:sz w:val="23"/>
          <w:szCs w:val="23"/>
          <w:lang w:val="sr-Cyrl-RS"/>
        </w:rPr>
      </w:r>
      <w:r w:rsidRPr="006B2940">
        <w:rPr>
          <w:i/>
          <w:sz w:val="23"/>
          <w:szCs w:val="23"/>
          <w:lang w:val="sr-Cyrl-RS"/>
        </w:rPr>
        <w:fldChar w:fldCharType="separate"/>
      </w:r>
      <w:r w:rsidR="00EF5BFE" w:rsidRPr="00EF5BFE">
        <w:rPr>
          <w:i/>
          <w:sz w:val="23"/>
          <w:szCs w:val="23"/>
          <w:lang w:val="sr-Cyrl-RS"/>
        </w:rPr>
        <w:t>Каматна стопа</w:t>
      </w:r>
      <w:r w:rsidRPr="006B2940">
        <w:rPr>
          <w:i/>
          <w:sz w:val="23"/>
          <w:szCs w:val="23"/>
          <w:lang w:val="sr-Cyrl-RS"/>
        </w:rPr>
        <w:fldChar w:fldCharType="end"/>
      </w:r>
      <w:r w:rsidRPr="006B2940">
        <w:rPr>
          <w:sz w:val="23"/>
          <w:szCs w:val="23"/>
          <w:lang w:val="sr-Cyrl-RS"/>
        </w:rPr>
        <w:t>).</w:t>
      </w:r>
    </w:p>
    <w:p w:rsidR="00C45FE1" w:rsidRPr="000B01C7" w:rsidRDefault="00C45FE1" w:rsidP="00C45FE1">
      <w:pPr>
        <w:pStyle w:val="AATitre2"/>
        <w:rPr>
          <w:sz w:val="24"/>
          <w:szCs w:val="24"/>
          <w:u w:val="none"/>
        </w:rPr>
      </w:pPr>
      <w:bookmarkStart w:id="104" w:name="_Ref188171353"/>
      <w:bookmarkStart w:id="105" w:name="_Ref371532115"/>
      <w:bookmarkStart w:id="106" w:name="_Toc59120972"/>
      <w:bookmarkEnd w:id="99"/>
      <w:bookmarkEnd w:id="100"/>
      <w:bookmarkEnd w:id="101"/>
      <w:r w:rsidRPr="000B01C7">
        <w:rPr>
          <w:sz w:val="24"/>
          <w:szCs w:val="24"/>
        </w:rPr>
        <w:t>Кашњење у плаћању и затезна камата</w:t>
      </w:r>
      <w:bookmarkEnd w:id="104"/>
      <w:bookmarkEnd w:id="105"/>
      <w:bookmarkEnd w:id="106"/>
    </w:p>
    <w:p w:rsidR="00C45FE1" w:rsidRPr="000B01C7" w:rsidRDefault="00C45FE1" w:rsidP="00C45FE1">
      <w:pPr>
        <w:pStyle w:val="AATitre9"/>
        <w:rPr>
          <w:sz w:val="24"/>
          <w:szCs w:val="24"/>
          <w:lang w:val="sr-Cyrl-RS"/>
        </w:rPr>
      </w:pPr>
      <w:r w:rsidRPr="000B01C7">
        <w:rPr>
          <w:sz w:val="24"/>
          <w:szCs w:val="24"/>
          <w:lang w:val="sr-Cyrl-RS"/>
        </w:rPr>
        <w:t xml:space="preserve">Кашњење у плаћању и затезна камата на све доспеле и неплаћене износе (осим камата) </w:t>
      </w:r>
    </w:p>
    <w:p w:rsidR="00331DFE" w:rsidRDefault="00C45FE1" w:rsidP="00C45FE1">
      <w:pPr>
        <w:pStyle w:val="Doctxt1"/>
        <w:ind w:left="1985"/>
        <w:rPr>
          <w:sz w:val="24"/>
          <w:szCs w:val="24"/>
          <w:lang w:val="sr-Cyrl-RS"/>
        </w:rPr>
      </w:pPr>
      <w:r w:rsidRPr="000B01C7">
        <w:rPr>
          <w:sz w:val="24"/>
          <w:szCs w:val="24"/>
          <w:lang w:val="sr-Cyrl-RS"/>
        </w:rPr>
        <w:t xml:space="preserve">Ако Зајмопримац не плати било који износ који је доспео према овом </w:t>
      </w:r>
      <w:r w:rsidR="00212900">
        <w:rPr>
          <w:sz w:val="24"/>
          <w:szCs w:val="24"/>
          <w:lang w:val="sr-Cyrl-RS"/>
        </w:rPr>
        <w:t>у</w:t>
      </w:r>
      <w:r w:rsidRPr="000B01C7">
        <w:rPr>
          <w:sz w:val="24"/>
          <w:szCs w:val="24"/>
          <w:lang w:val="sr-Cyrl-RS"/>
        </w:rPr>
        <w:t>говору, (било да се ради о плаћању главнице, накнади за превремену отплату, било каквим накнадама или успутним трошковима било које врсте, осим за неплаћене доспеле камате) на дан доспећа, камата ће се обрачунати на доспели а неплаћени износ, у мери у којој то закон дозвољава, од датума доспећа до датума стварне исплате (и пре и после арбитражне одлуке, ако постоји) по каматној стопи која се примењује на текући каматни период (затезне камате) увећан за три</w:t>
      </w:r>
      <w:r w:rsidR="00331DFE">
        <w:rPr>
          <w:sz w:val="24"/>
          <w:szCs w:val="24"/>
          <w:lang w:val="sr-Cyrl-RS"/>
        </w:rPr>
        <w:br/>
      </w:r>
    </w:p>
    <w:p w:rsidR="00C45FE1" w:rsidRPr="000B01C7" w:rsidRDefault="00C45FE1" w:rsidP="00C45FE1">
      <w:pPr>
        <w:pStyle w:val="Doctxt1"/>
        <w:ind w:left="1985"/>
        <w:rPr>
          <w:sz w:val="24"/>
          <w:szCs w:val="24"/>
          <w:lang w:val="sr-Cyrl-RS"/>
        </w:rPr>
      </w:pPr>
      <w:r w:rsidRPr="000B01C7">
        <w:rPr>
          <w:sz w:val="24"/>
          <w:szCs w:val="24"/>
          <w:lang w:val="sr-Cyrl-RS"/>
        </w:rPr>
        <w:t>и по процента (3,5%) (затезна камата). Није потребно никакво формално претходно обавештење од стране Зајмодавца.</w:t>
      </w:r>
    </w:p>
    <w:p w:rsidR="00C45FE1" w:rsidRPr="000B01C7" w:rsidRDefault="00C45FE1" w:rsidP="00C45FE1">
      <w:pPr>
        <w:pStyle w:val="AATitre9"/>
        <w:numPr>
          <w:ilvl w:val="0"/>
          <w:numId w:val="0"/>
        </w:numPr>
        <w:ind w:left="1276"/>
        <w:rPr>
          <w:sz w:val="24"/>
          <w:szCs w:val="24"/>
          <w:lang w:val="sr-Cyrl-RS"/>
        </w:rPr>
      </w:pPr>
      <w:r w:rsidRPr="000B01C7">
        <w:rPr>
          <w:sz w:val="24"/>
          <w:szCs w:val="24"/>
          <w:lang w:val="sr-Cyrl-RS"/>
        </w:rPr>
        <w:t>(б)</w:t>
      </w:r>
      <w:r w:rsidRPr="000B01C7">
        <w:rPr>
          <w:sz w:val="24"/>
          <w:szCs w:val="24"/>
          <w:lang w:val="sr-Cyrl-RS"/>
        </w:rPr>
        <w:tab/>
        <w:t>Кашњење у плаћању и затезна камата на неплаћене доспеле камате</w:t>
      </w:r>
    </w:p>
    <w:p w:rsidR="00C45FE1" w:rsidRPr="000B01C7" w:rsidRDefault="00C45FE1" w:rsidP="00C45FE1">
      <w:pPr>
        <w:pStyle w:val="Doctxt1"/>
        <w:ind w:left="1985"/>
        <w:rPr>
          <w:sz w:val="24"/>
          <w:szCs w:val="24"/>
          <w:lang w:val="sr-Cyrl-RS"/>
        </w:rPr>
      </w:pPr>
      <w:r w:rsidRPr="000B01C7">
        <w:rPr>
          <w:sz w:val="24"/>
          <w:szCs w:val="24"/>
          <w:lang w:val="sr-Cyrl-RS"/>
        </w:rPr>
        <w:t>На камате које су доспеле а нису намирене, обрачунава се камата, у мери допуштеној законом, по Каматној стопи која се примењује у текућем Каматном периоду (затезна камата), увећанoj за три и по процента (3,5%) (затезна камата), у мери у којој је таква Камата доспела и платива најмање једну (1) годину. Није потребно никакво формално претходно обавештење од стране Зајмодавца.</w:t>
      </w:r>
    </w:p>
    <w:p w:rsidR="00C45FE1" w:rsidRPr="000B01C7" w:rsidRDefault="00C45FE1" w:rsidP="00C45FE1">
      <w:pPr>
        <w:pStyle w:val="Doctxt1"/>
        <w:ind w:left="1985"/>
        <w:rPr>
          <w:sz w:val="24"/>
          <w:szCs w:val="24"/>
          <w:lang w:val="sr-Cyrl-RS"/>
        </w:rPr>
      </w:pPr>
      <w:r w:rsidRPr="000B01C7">
        <w:rPr>
          <w:sz w:val="24"/>
          <w:szCs w:val="24"/>
          <w:lang w:val="sr-Cyrl-RS"/>
        </w:rPr>
        <w:t xml:space="preserve">Зајмопримац ће платити све заостале камате према овом члану </w:t>
      </w:r>
      <w:r w:rsidRPr="000B01C7">
        <w:rPr>
          <w:sz w:val="24"/>
          <w:szCs w:val="24"/>
          <w:lang w:val="sr-Cyrl-RS"/>
        </w:rPr>
        <w:fldChar w:fldCharType="begin"/>
      </w:r>
      <w:r w:rsidRPr="000B01C7">
        <w:rPr>
          <w:sz w:val="24"/>
          <w:szCs w:val="24"/>
          <w:lang w:val="sr-Cyrl-RS"/>
        </w:rPr>
        <w:instrText xml:space="preserve"> REF _Ref371532115 \w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4.3</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t>Кашњење у плаћању и затезна камата</w:t>
      </w:r>
      <w:r w:rsidRPr="000B01C7">
        <w:rPr>
          <w:sz w:val="24"/>
          <w:szCs w:val="24"/>
          <w:lang w:val="sr-Cyrl-RS"/>
        </w:rPr>
        <w:t>) одмах на захтев Зајмодавца или на сваки Датум исплате који следи након датума доспећа за неизмирено плаћање.</w:t>
      </w:r>
    </w:p>
    <w:p w:rsidR="00C45FE1" w:rsidRPr="000B01C7" w:rsidRDefault="005109E3" w:rsidP="00C45FE1">
      <w:pPr>
        <w:pStyle w:val="AATitre9"/>
        <w:numPr>
          <w:ilvl w:val="0"/>
          <w:numId w:val="0"/>
        </w:numPr>
        <w:ind w:left="1843" w:hanging="709"/>
        <w:rPr>
          <w:sz w:val="24"/>
          <w:szCs w:val="24"/>
          <w:lang w:val="sr-Cyrl-RS"/>
        </w:rPr>
      </w:pPr>
      <w:r>
        <w:rPr>
          <w:sz w:val="24"/>
          <w:szCs w:val="24"/>
          <w:lang w:val="sr-Cyrl-RS"/>
        </w:rPr>
        <w:t xml:space="preserve"> </w:t>
      </w:r>
      <w:r w:rsidR="00C45FE1" w:rsidRPr="000B01C7">
        <w:rPr>
          <w:sz w:val="24"/>
          <w:szCs w:val="24"/>
          <w:lang w:val="sr-Cyrl-RS"/>
        </w:rPr>
        <w:t>(ц)</w:t>
      </w:r>
      <w:r w:rsidR="00C45FE1" w:rsidRPr="000B01C7">
        <w:rPr>
          <w:sz w:val="24"/>
          <w:szCs w:val="24"/>
          <w:lang w:val="sr-Cyrl-RS"/>
        </w:rPr>
        <w:tab/>
        <w:t xml:space="preserve">Пријем било које камате за кашњење у плаћању или затезне камате од стране Зајмодавца не подразумева одобрење било каквог продужења плаћања Зајмопримцу, нити представља одрицање било ког права Зајмодавца из овог </w:t>
      </w:r>
      <w:r w:rsidR="00C814BA">
        <w:rPr>
          <w:sz w:val="24"/>
          <w:szCs w:val="24"/>
          <w:lang w:val="sr-Cyrl-RS"/>
        </w:rPr>
        <w:t>у</w:t>
      </w:r>
      <w:r w:rsidR="00C45FE1" w:rsidRPr="000B01C7">
        <w:rPr>
          <w:sz w:val="24"/>
          <w:szCs w:val="24"/>
          <w:lang w:val="sr-Cyrl-RS"/>
        </w:rPr>
        <w:t>говора.</w:t>
      </w:r>
    </w:p>
    <w:p w:rsidR="00C45FE1" w:rsidRPr="000B01C7" w:rsidRDefault="00C45FE1" w:rsidP="00C45FE1">
      <w:pPr>
        <w:pStyle w:val="AATitre2"/>
        <w:rPr>
          <w:sz w:val="24"/>
          <w:szCs w:val="24"/>
        </w:rPr>
      </w:pPr>
      <w:r w:rsidRPr="000B01C7">
        <w:rPr>
          <w:sz w:val="24"/>
          <w:szCs w:val="24"/>
        </w:rPr>
        <w:t>Комуникација каматних стопа</w:t>
      </w:r>
    </w:p>
    <w:p w:rsidR="00C45FE1" w:rsidRPr="000B01C7" w:rsidRDefault="00C45FE1" w:rsidP="00C45FE1">
      <w:pPr>
        <w:pStyle w:val="Doctxt1"/>
        <w:ind w:left="1276"/>
        <w:rPr>
          <w:sz w:val="24"/>
          <w:szCs w:val="24"/>
          <w:lang w:val="sr-Cyrl-RS"/>
        </w:rPr>
      </w:pPr>
      <w:r w:rsidRPr="000B01C7">
        <w:rPr>
          <w:sz w:val="24"/>
          <w:szCs w:val="24"/>
          <w:lang w:val="sr-Cyrl-RS"/>
        </w:rPr>
        <w:t xml:space="preserve">Зајмодавац ће одмах обавестити Зајмопримца о одређивању сваке каматне стопе у складу са овим </w:t>
      </w:r>
      <w:r w:rsidR="00C814BA">
        <w:rPr>
          <w:sz w:val="24"/>
          <w:szCs w:val="24"/>
          <w:lang w:val="sr-Cyrl-RS"/>
        </w:rPr>
        <w:t>у</w:t>
      </w:r>
      <w:r w:rsidRPr="000B01C7">
        <w:rPr>
          <w:sz w:val="24"/>
          <w:szCs w:val="24"/>
          <w:lang w:val="sr-Cyrl-RS"/>
        </w:rPr>
        <w:t>говором.</w:t>
      </w:r>
    </w:p>
    <w:p w:rsidR="00C45FE1" w:rsidRPr="000B01C7" w:rsidRDefault="00C45FE1" w:rsidP="00C45FE1">
      <w:pPr>
        <w:pStyle w:val="AATitre2"/>
        <w:rPr>
          <w:sz w:val="24"/>
          <w:szCs w:val="24"/>
          <w:u w:val="none"/>
        </w:rPr>
      </w:pPr>
      <w:bookmarkStart w:id="107" w:name="_Toc59120974"/>
      <w:r w:rsidRPr="000B01C7">
        <w:rPr>
          <w:sz w:val="24"/>
          <w:szCs w:val="24"/>
        </w:rPr>
        <w:t>Ефективна глобална стопа (</w:t>
      </w:r>
      <w:r w:rsidRPr="000B01C7">
        <w:rPr>
          <w:i/>
          <w:sz w:val="24"/>
          <w:szCs w:val="24"/>
        </w:rPr>
        <w:t>Taux Effectif Global</w:t>
      </w:r>
      <w:r w:rsidRPr="000B01C7">
        <w:rPr>
          <w:sz w:val="24"/>
          <w:szCs w:val="24"/>
        </w:rPr>
        <w:t>)</w:t>
      </w:r>
      <w:bookmarkEnd w:id="107"/>
    </w:p>
    <w:p w:rsidR="00C45FE1" w:rsidRPr="000B01C7" w:rsidRDefault="00C45FE1" w:rsidP="00C45FE1">
      <w:pPr>
        <w:pStyle w:val="Doctxt1"/>
        <w:ind w:left="1276"/>
        <w:rPr>
          <w:sz w:val="24"/>
          <w:szCs w:val="24"/>
          <w:lang w:val="sr-Cyrl-RS"/>
        </w:rPr>
      </w:pPr>
      <w:r w:rsidRPr="000B01C7">
        <w:rPr>
          <w:sz w:val="24"/>
          <w:szCs w:val="24"/>
          <w:lang w:val="sr-Cyrl-RS"/>
        </w:rPr>
        <w:t>У складу са члановима Л. 314-1 - Л.314-5 и Р.314-1 и даље француског закона о потрошачима и Л. 313-4 француског монетарног и финансијског законика, Зајмодавац обавештава Зајмопримца, а Зајмопримац прихвата да се ефективна глобална стопа (</w:t>
      </w:r>
      <w:r w:rsidRPr="000B01C7">
        <w:rPr>
          <w:i/>
          <w:sz w:val="24"/>
          <w:szCs w:val="24"/>
          <w:lang w:val="sr-Cyrl-RS"/>
        </w:rPr>
        <w:t>taux effectif global</w:t>
      </w:r>
      <w:r w:rsidRPr="000B01C7">
        <w:rPr>
          <w:sz w:val="24"/>
          <w:szCs w:val="24"/>
          <w:lang w:val="sr-Cyrl-RS"/>
        </w:rPr>
        <w:t xml:space="preserve">) која се примењује на Кредит може утврђивати по годишњој стопи од </w:t>
      </w:r>
      <w:r w:rsidR="0096108B">
        <w:rPr>
          <w:sz w:val="24"/>
          <w:szCs w:val="24"/>
          <w:lang w:val="sr-Cyrl-RS"/>
        </w:rPr>
        <w:t xml:space="preserve">нула зарез осамдесет четири </w:t>
      </w:r>
      <w:r w:rsidRPr="000B01C7">
        <w:rPr>
          <w:sz w:val="24"/>
          <w:szCs w:val="24"/>
          <w:lang w:val="sr-Cyrl-RS"/>
        </w:rPr>
        <w:t>процената (</w:t>
      </w:r>
      <w:r w:rsidR="0096108B">
        <w:rPr>
          <w:sz w:val="24"/>
          <w:szCs w:val="24"/>
          <w:lang w:val="sr-Cyrl-RS"/>
        </w:rPr>
        <w:t>0,84</w:t>
      </w:r>
      <w:r w:rsidRPr="000B01C7">
        <w:rPr>
          <w:sz w:val="24"/>
          <w:szCs w:val="24"/>
          <w:lang w:val="sr-Cyrl-RS"/>
        </w:rPr>
        <w:t>%) на основу календарске године од триста шездесет пет (365) дана и шестомесечног (6) Каматног периода, под следећим условима:</w:t>
      </w:r>
    </w:p>
    <w:p w:rsidR="00C45FE1" w:rsidRPr="000B01C7" w:rsidRDefault="00C45FE1" w:rsidP="00C45FE1">
      <w:pPr>
        <w:pStyle w:val="AATitre4"/>
        <w:ind w:left="1985"/>
        <w:rPr>
          <w:sz w:val="24"/>
          <w:szCs w:val="24"/>
        </w:rPr>
      </w:pPr>
      <w:r w:rsidRPr="000B01C7">
        <w:rPr>
          <w:sz w:val="24"/>
          <w:szCs w:val="24"/>
        </w:rPr>
        <w:t>горе наведена стопа је дата само у информативне сврхе;</w:t>
      </w:r>
    </w:p>
    <w:p w:rsidR="00C45FE1" w:rsidRPr="000B01C7" w:rsidRDefault="00C45FE1" w:rsidP="00C45FE1">
      <w:pPr>
        <w:pStyle w:val="AATitre4"/>
        <w:numPr>
          <w:ilvl w:val="0"/>
          <w:numId w:val="0"/>
        </w:numPr>
        <w:ind w:left="720" w:firstLine="545"/>
        <w:rPr>
          <w:sz w:val="24"/>
          <w:szCs w:val="24"/>
        </w:rPr>
      </w:pPr>
      <w:r w:rsidRPr="000B01C7">
        <w:rPr>
          <w:sz w:val="24"/>
          <w:szCs w:val="24"/>
        </w:rPr>
        <w:t>(б)</w:t>
      </w:r>
      <w:r w:rsidRPr="000B01C7">
        <w:rPr>
          <w:sz w:val="24"/>
          <w:szCs w:val="24"/>
        </w:rPr>
        <w:tab/>
        <w:t>горња стопа обрачунава се на основу:</w:t>
      </w:r>
    </w:p>
    <w:p w:rsidR="00C45FE1" w:rsidRPr="000B01C7" w:rsidRDefault="00C45FE1" w:rsidP="00C45FE1">
      <w:pPr>
        <w:pStyle w:val="AATitre6"/>
        <w:ind w:left="2694"/>
        <w:rPr>
          <w:sz w:val="24"/>
          <w:szCs w:val="24"/>
          <w:lang w:val="sr-Cyrl-RS"/>
        </w:rPr>
      </w:pPr>
      <w:r w:rsidRPr="000B01C7">
        <w:rPr>
          <w:sz w:val="24"/>
          <w:szCs w:val="24"/>
          <w:lang w:val="sr-Cyrl-RS"/>
        </w:rPr>
        <w:t xml:space="preserve">повлачења Кредита  је потпуно на датум потписивања; </w:t>
      </w:r>
    </w:p>
    <w:p w:rsidR="00C45FE1" w:rsidRPr="000B01C7" w:rsidRDefault="00C45FE1" w:rsidP="00C45FE1">
      <w:pPr>
        <w:pStyle w:val="AATitre6"/>
        <w:ind w:left="2694"/>
        <w:rPr>
          <w:sz w:val="24"/>
          <w:szCs w:val="24"/>
          <w:lang w:val="sr-Cyrl-RS"/>
        </w:rPr>
      </w:pPr>
      <w:r w:rsidRPr="000B01C7">
        <w:rPr>
          <w:sz w:val="24"/>
          <w:szCs w:val="24"/>
          <w:lang w:val="sr-Cyrl-RS"/>
        </w:rPr>
        <w:t>ниједно повлачење стављено на располагање Зајмопримцу неће подразумевати камату на варијабилну стопу; и</w:t>
      </w:r>
    </w:p>
    <w:p w:rsidR="00C45FE1" w:rsidRPr="0068329B" w:rsidRDefault="00C45FE1" w:rsidP="00174FF7">
      <w:pPr>
        <w:pStyle w:val="AATitre6"/>
        <w:rPr>
          <w:lang w:val="sr-Cyrl-RS"/>
        </w:rPr>
      </w:pPr>
      <w:r w:rsidRPr="0068329B">
        <w:rPr>
          <w:lang w:val="sr-Cyrl-RS"/>
        </w:rPr>
        <w:t xml:space="preserve">фиксна стопа за време трајања Кредита треба да буде једнака </w:t>
      </w:r>
      <w:r w:rsidR="00174FF7" w:rsidRPr="00174FF7">
        <w:rPr>
          <w:sz w:val="24"/>
          <w:szCs w:val="24"/>
          <w:lang w:val="sr-Cyrl-RS"/>
        </w:rPr>
        <w:t xml:space="preserve">нула зарез </w:t>
      </w:r>
      <w:r w:rsidR="00174FF7">
        <w:rPr>
          <w:sz w:val="24"/>
          <w:szCs w:val="24"/>
          <w:lang w:val="sr-Cyrl-RS"/>
        </w:rPr>
        <w:t>седамдесет девет</w:t>
      </w:r>
      <w:r w:rsidR="00174FF7" w:rsidRPr="00174FF7">
        <w:rPr>
          <w:sz w:val="24"/>
          <w:szCs w:val="24"/>
          <w:lang w:val="sr-Cyrl-RS"/>
        </w:rPr>
        <w:t xml:space="preserve"> процената (0,</w:t>
      </w:r>
      <w:r w:rsidR="00174FF7">
        <w:rPr>
          <w:sz w:val="24"/>
          <w:szCs w:val="24"/>
          <w:lang w:val="sr-Cyrl-RS"/>
        </w:rPr>
        <w:t>79</w:t>
      </w:r>
      <w:r w:rsidR="00174FF7" w:rsidRPr="00174FF7">
        <w:rPr>
          <w:sz w:val="24"/>
          <w:szCs w:val="24"/>
          <w:lang w:val="sr-Cyrl-RS"/>
        </w:rPr>
        <w:t>%)</w:t>
      </w:r>
      <w:r w:rsidRPr="0068329B">
        <w:rPr>
          <w:lang w:val="sr-Cyrl-RS"/>
        </w:rPr>
        <w:t xml:space="preserve">; </w:t>
      </w:r>
    </w:p>
    <w:p w:rsidR="00331DFE" w:rsidRDefault="00C45FE1" w:rsidP="00C45FE1">
      <w:pPr>
        <w:pStyle w:val="AATitre4"/>
        <w:numPr>
          <w:ilvl w:val="0"/>
          <w:numId w:val="0"/>
        </w:numPr>
        <w:ind w:left="1974" w:hanging="698"/>
        <w:rPr>
          <w:sz w:val="24"/>
          <w:szCs w:val="24"/>
        </w:rPr>
      </w:pPr>
      <w:r w:rsidRPr="000B01C7">
        <w:rPr>
          <w:sz w:val="24"/>
          <w:szCs w:val="24"/>
        </w:rPr>
        <w:t>(ц)</w:t>
      </w:r>
      <w:r w:rsidRPr="000B01C7">
        <w:rPr>
          <w:sz w:val="24"/>
          <w:szCs w:val="24"/>
        </w:rPr>
        <w:tab/>
        <w:t xml:space="preserve">горе наведена стопа узима у обзир накнаде и трошкове које Зајмопримац плаћа према овом </w:t>
      </w:r>
      <w:r w:rsidR="00CA6189">
        <w:rPr>
          <w:sz w:val="24"/>
          <w:szCs w:val="24"/>
        </w:rPr>
        <w:t>у</w:t>
      </w:r>
      <w:r w:rsidRPr="000B01C7">
        <w:rPr>
          <w:sz w:val="24"/>
          <w:szCs w:val="24"/>
        </w:rPr>
        <w:t>говору, под претпоставком да ће</w:t>
      </w:r>
      <w:r w:rsidR="00331DFE">
        <w:rPr>
          <w:sz w:val="24"/>
          <w:szCs w:val="24"/>
        </w:rPr>
        <w:br/>
      </w:r>
    </w:p>
    <w:p w:rsidR="00331DFE" w:rsidRDefault="00331DFE" w:rsidP="00C45FE1">
      <w:pPr>
        <w:pStyle w:val="AATitre4"/>
        <w:numPr>
          <w:ilvl w:val="0"/>
          <w:numId w:val="0"/>
        </w:numPr>
        <w:ind w:left="1974" w:hanging="698"/>
        <w:rPr>
          <w:sz w:val="24"/>
          <w:szCs w:val="24"/>
        </w:rPr>
      </w:pPr>
    </w:p>
    <w:p w:rsidR="00C45FE1" w:rsidRPr="000B01C7" w:rsidRDefault="00C45FE1" w:rsidP="00331DFE">
      <w:pPr>
        <w:pStyle w:val="AATitre4"/>
        <w:numPr>
          <w:ilvl w:val="0"/>
          <w:numId w:val="0"/>
        </w:numPr>
        <w:ind w:left="1974" w:firstLine="11"/>
        <w:rPr>
          <w:sz w:val="24"/>
          <w:szCs w:val="24"/>
        </w:rPr>
      </w:pPr>
      <w:r w:rsidRPr="000B01C7">
        <w:rPr>
          <w:sz w:val="24"/>
          <w:szCs w:val="24"/>
        </w:rPr>
        <w:t xml:space="preserve">такве накнаде и трошкови остати фиксни и примењиваће се до истека рока важења овог </w:t>
      </w:r>
      <w:r w:rsidR="00C45C26">
        <w:rPr>
          <w:sz w:val="24"/>
          <w:szCs w:val="24"/>
        </w:rPr>
        <w:t>у</w:t>
      </w:r>
      <w:r w:rsidRPr="000B01C7">
        <w:rPr>
          <w:sz w:val="24"/>
          <w:szCs w:val="24"/>
        </w:rPr>
        <w:t>говора.</w:t>
      </w:r>
    </w:p>
    <w:p w:rsidR="00C45FE1" w:rsidRPr="000B01C7" w:rsidRDefault="00C45FE1" w:rsidP="00C45FE1">
      <w:pPr>
        <w:pStyle w:val="AATitre1"/>
        <w:rPr>
          <w:rFonts w:ascii="Times New Roman" w:hAnsi="Times New Roman"/>
          <w:noProof w:val="0"/>
          <w:sz w:val="24"/>
          <w:szCs w:val="24"/>
          <w:lang w:val="sr-Cyrl-RS"/>
        </w:rPr>
      </w:pPr>
      <w:bookmarkStart w:id="108" w:name="_Toc373100218"/>
      <w:bookmarkStart w:id="109" w:name="_Toc373153331"/>
      <w:bookmarkStart w:id="110" w:name="_Toc373352162"/>
      <w:bookmarkStart w:id="111" w:name="_Ref26284531"/>
      <w:bookmarkStart w:id="112" w:name="_Toc59120975"/>
      <w:bookmarkEnd w:id="108"/>
      <w:bookmarkEnd w:id="109"/>
      <w:bookmarkEnd w:id="110"/>
      <w:r w:rsidRPr="000B01C7">
        <w:rPr>
          <w:rFonts w:ascii="Times New Roman" w:hAnsi="Times New Roman"/>
          <w:noProof w:val="0"/>
          <w:sz w:val="24"/>
          <w:szCs w:val="24"/>
          <w:lang w:val="sr-Cyrl-RS"/>
        </w:rPr>
        <w:t>ИЗМЕНА ОБРАЧУНА КАМАТЕ</w:t>
      </w:r>
      <w:bookmarkEnd w:id="111"/>
      <w:bookmarkEnd w:id="112"/>
    </w:p>
    <w:p w:rsidR="00C45FE1" w:rsidRPr="000B01C7" w:rsidRDefault="00C45FE1" w:rsidP="00C45FE1">
      <w:pPr>
        <w:pStyle w:val="AATitre2"/>
        <w:tabs>
          <w:tab w:val="num" w:pos="720"/>
        </w:tabs>
        <w:rPr>
          <w:rFonts w:eastAsia="Calibri"/>
          <w:sz w:val="24"/>
          <w:szCs w:val="24"/>
          <w:lang w:eastAsia="en-US"/>
        </w:rPr>
      </w:pPr>
      <w:bookmarkStart w:id="113" w:name="_Ref26999246"/>
      <w:bookmarkStart w:id="114" w:name="_Toc59120976"/>
      <w:bookmarkStart w:id="115" w:name="_Ref371952633"/>
      <w:r w:rsidRPr="000B01C7">
        <w:rPr>
          <w:rFonts w:eastAsia="Calibri"/>
          <w:sz w:val="24"/>
          <w:szCs w:val="24"/>
          <w:lang w:eastAsia="en-US"/>
        </w:rPr>
        <w:t>Поремећај тржишта</w:t>
      </w:r>
      <w:bookmarkEnd w:id="113"/>
      <w:bookmarkEnd w:id="114"/>
      <w:r w:rsidRPr="000B01C7">
        <w:rPr>
          <w:rFonts w:eastAsia="Calibri"/>
          <w:sz w:val="24"/>
          <w:szCs w:val="24"/>
          <w:lang w:eastAsia="en-US"/>
        </w:rPr>
        <w:t xml:space="preserve"> </w:t>
      </w:r>
    </w:p>
    <w:p w:rsidR="00C45FE1" w:rsidRPr="000B01C7" w:rsidRDefault="00C45FE1" w:rsidP="00C45FE1">
      <w:pPr>
        <w:spacing w:after="200"/>
        <w:ind w:left="1440" w:hanging="720"/>
        <w:rPr>
          <w:sz w:val="24"/>
          <w:szCs w:val="24"/>
        </w:rPr>
      </w:pPr>
      <w:r w:rsidRPr="000B01C7">
        <w:rPr>
          <w:sz w:val="24"/>
          <w:szCs w:val="24"/>
        </w:rPr>
        <w:t>(a)</w:t>
      </w:r>
      <w:r w:rsidRPr="000B01C7">
        <w:rPr>
          <w:sz w:val="24"/>
          <w:szCs w:val="24"/>
        </w:rPr>
        <w:tab/>
        <w:t>Ако поремећај тржишта утиче на међубанкарско тржиште у еврозони и немогуће је:</w:t>
      </w:r>
    </w:p>
    <w:p w:rsidR="00C45FE1" w:rsidRPr="000B01C7" w:rsidRDefault="00C45FE1" w:rsidP="00C45FE1">
      <w:pPr>
        <w:spacing w:after="200"/>
        <w:ind w:left="2160" w:hanging="720"/>
        <w:rPr>
          <w:sz w:val="24"/>
          <w:szCs w:val="24"/>
        </w:rPr>
      </w:pPr>
      <w:r w:rsidRPr="000B01C7">
        <w:rPr>
          <w:sz w:val="24"/>
          <w:szCs w:val="24"/>
        </w:rPr>
        <w:t>(i)</w:t>
      </w:r>
      <w:r w:rsidRPr="000B01C7">
        <w:rPr>
          <w:sz w:val="24"/>
          <w:szCs w:val="24"/>
        </w:rPr>
        <w:tab/>
        <w:t xml:space="preserve">утврдити Каматну стопу за потребе фиксне Каматне стопе која се примењује на повлачење средстава; или </w:t>
      </w:r>
    </w:p>
    <w:p w:rsidR="00C45FE1" w:rsidRPr="000B01C7" w:rsidRDefault="00C45FE1" w:rsidP="00C45FE1">
      <w:pPr>
        <w:spacing w:after="200"/>
        <w:ind w:left="2160" w:hanging="720"/>
        <w:rPr>
          <w:sz w:val="24"/>
          <w:szCs w:val="24"/>
        </w:rPr>
      </w:pPr>
      <w:r w:rsidRPr="000B01C7">
        <w:rPr>
          <w:sz w:val="24"/>
          <w:szCs w:val="24"/>
        </w:rPr>
        <w:t>(ii)</w:t>
      </w:r>
      <w:r w:rsidRPr="000B01C7">
        <w:rPr>
          <w:sz w:val="24"/>
          <w:szCs w:val="24"/>
        </w:rPr>
        <w:tab/>
        <w:t xml:space="preserve">утврдити примењиви ЕУРИБОР за варијабилну каматну стопу, за релевантни Каматни период; </w:t>
      </w:r>
    </w:p>
    <w:p w:rsidR="00C45FE1" w:rsidRPr="000B01C7" w:rsidRDefault="00C45FE1" w:rsidP="00C45FE1">
      <w:pPr>
        <w:spacing w:after="200"/>
        <w:rPr>
          <w:sz w:val="24"/>
          <w:szCs w:val="24"/>
        </w:rPr>
      </w:pPr>
      <w:r w:rsidRPr="000B01C7">
        <w:rPr>
          <w:sz w:val="24"/>
          <w:szCs w:val="24"/>
        </w:rPr>
        <w:tab/>
      </w:r>
      <w:r w:rsidRPr="000B01C7">
        <w:rPr>
          <w:sz w:val="24"/>
          <w:szCs w:val="24"/>
        </w:rPr>
        <w:tab/>
        <w:t xml:space="preserve">Зајмодавац ће о томе обавестити Зајмопримца. </w:t>
      </w:r>
    </w:p>
    <w:p w:rsidR="00C45FE1" w:rsidRPr="000B01C7" w:rsidRDefault="00C45FE1" w:rsidP="00C45FE1">
      <w:pPr>
        <w:spacing w:after="200"/>
        <w:ind w:left="1440" w:hanging="720"/>
        <w:rPr>
          <w:sz w:val="24"/>
          <w:szCs w:val="24"/>
        </w:rPr>
      </w:pPr>
      <w:r w:rsidRPr="000B01C7">
        <w:rPr>
          <w:sz w:val="24"/>
          <w:szCs w:val="24"/>
        </w:rPr>
        <w:t>(б)</w:t>
      </w:r>
      <w:r w:rsidRPr="000B01C7">
        <w:rPr>
          <w:sz w:val="24"/>
          <w:szCs w:val="24"/>
        </w:rPr>
        <w:tab/>
        <w:t>По наступу горе наведеног догађаја описаног у тачки (а), примењива Каматна стопа, у зависности од случаја, за Повлачење средстава или за одговарајући Каматни период биће збир:</w:t>
      </w:r>
    </w:p>
    <w:p w:rsidR="00C45FE1" w:rsidRPr="000B01C7" w:rsidRDefault="00C45FE1" w:rsidP="00C45FE1">
      <w:pPr>
        <w:spacing w:after="200"/>
        <w:ind w:left="2160" w:hanging="720"/>
        <w:rPr>
          <w:sz w:val="24"/>
          <w:szCs w:val="24"/>
        </w:rPr>
      </w:pPr>
      <w:r w:rsidRPr="000B01C7">
        <w:rPr>
          <w:sz w:val="24"/>
          <w:szCs w:val="24"/>
        </w:rPr>
        <w:t>(i)</w:t>
      </w:r>
      <w:r w:rsidRPr="000B01C7">
        <w:rPr>
          <w:sz w:val="24"/>
          <w:szCs w:val="24"/>
        </w:rPr>
        <w:tab/>
        <w:t>Марже; и</w:t>
      </w:r>
    </w:p>
    <w:p w:rsidR="00C45FE1" w:rsidRPr="000B01C7" w:rsidRDefault="00C45FE1" w:rsidP="00C45FE1">
      <w:pPr>
        <w:spacing w:after="200"/>
        <w:ind w:left="2160" w:hanging="720"/>
        <w:rPr>
          <w:sz w:val="24"/>
          <w:szCs w:val="24"/>
        </w:rPr>
      </w:pPr>
      <w:r w:rsidRPr="000B01C7">
        <w:rPr>
          <w:sz w:val="24"/>
          <w:szCs w:val="24"/>
        </w:rPr>
        <w:t>(ii)</w:t>
      </w:r>
      <w:r w:rsidRPr="000B01C7">
        <w:rPr>
          <w:sz w:val="24"/>
          <w:szCs w:val="24"/>
        </w:rPr>
        <w:tab/>
        <w:t>процентуалне стопе на годишњем нивоу која одговара трошковима Зајмодавца за финансирање Повлачења средстава из било ког извора који може разумно одабрати. Зајмопримац ће о таквој стопи бити обавештен што је пре могуће и, у сваком случају, пре (1) првог Датума плаћања за камате по основу Повлачења средстава за фиксну Каматну стопу или (2) Датума плаћања за камате по основу тог Каматног периода за варијабилну Каматну стопу.</w:t>
      </w:r>
    </w:p>
    <w:p w:rsidR="00C45FE1" w:rsidRPr="000B01C7" w:rsidRDefault="00C45FE1" w:rsidP="00C45FE1">
      <w:pPr>
        <w:pStyle w:val="AATitre2"/>
        <w:tabs>
          <w:tab w:val="num" w:pos="720"/>
        </w:tabs>
        <w:rPr>
          <w:rFonts w:eastAsia="Calibri"/>
          <w:sz w:val="24"/>
          <w:szCs w:val="24"/>
          <w:lang w:eastAsia="en-US"/>
        </w:rPr>
      </w:pPr>
      <w:bookmarkStart w:id="116" w:name="_Ref26999216"/>
      <w:bookmarkStart w:id="117" w:name="_Toc59120977"/>
      <w:r w:rsidRPr="000B01C7">
        <w:rPr>
          <w:rFonts w:eastAsia="Calibri"/>
          <w:sz w:val="24"/>
          <w:szCs w:val="24"/>
          <w:lang w:eastAsia="en-US"/>
        </w:rPr>
        <w:t xml:space="preserve">Замена </w:t>
      </w:r>
      <w:bookmarkStart w:id="118" w:name="_Hlk60590850"/>
      <w:r w:rsidRPr="000B01C7">
        <w:rPr>
          <w:rFonts w:eastAsia="Calibri"/>
          <w:sz w:val="24"/>
          <w:szCs w:val="24"/>
          <w:lang w:eastAsia="en-US"/>
        </w:rPr>
        <w:t>Приказа референтне стопе</w:t>
      </w:r>
      <w:bookmarkEnd w:id="116"/>
      <w:bookmarkEnd w:id="117"/>
      <w:r w:rsidRPr="000B01C7">
        <w:rPr>
          <w:rFonts w:eastAsia="Calibri"/>
          <w:sz w:val="24"/>
          <w:szCs w:val="24"/>
          <w:lang w:eastAsia="en-US"/>
        </w:rPr>
        <w:t xml:space="preserve"> </w:t>
      </w:r>
      <w:bookmarkEnd w:id="118"/>
    </w:p>
    <w:p w:rsidR="00C45FE1" w:rsidRPr="000B01C7" w:rsidRDefault="00C45FE1" w:rsidP="00C45FE1">
      <w:pPr>
        <w:keepNext/>
        <w:spacing w:after="200"/>
        <w:ind w:left="1440"/>
        <w:rPr>
          <w:sz w:val="24"/>
          <w:szCs w:val="24"/>
        </w:rPr>
      </w:pPr>
      <w:r w:rsidRPr="000B01C7">
        <w:rPr>
          <w:sz w:val="24"/>
          <w:szCs w:val="24"/>
        </w:rPr>
        <w:t>5.2.1</w:t>
      </w:r>
      <w:r w:rsidRPr="000B01C7">
        <w:rPr>
          <w:sz w:val="24"/>
          <w:szCs w:val="24"/>
        </w:rPr>
        <w:tab/>
        <w:t>Дефиниције</w:t>
      </w:r>
    </w:p>
    <w:p w:rsidR="00C45FE1" w:rsidRPr="000B01C7" w:rsidRDefault="00C45C26" w:rsidP="00C45FE1">
      <w:pPr>
        <w:spacing w:after="200"/>
        <w:ind w:left="1440"/>
        <w:rPr>
          <w:sz w:val="24"/>
          <w:szCs w:val="24"/>
        </w:rPr>
      </w:pPr>
      <w:r>
        <w:rPr>
          <w:sz w:val="24"/>
          <w:szCs w:val="24"/>
        </w:rPr>
        <w:t>,,</w:t>
      </w:r>
      <w:r w:rsidR="00C45FE1" w:rsidRPr="000B01C7">
        <w:rPr>
          <w:b/>
          <w:sz w:val="24"/>
          <w:szCs w:val="24"/>
        </w:rPr>
        <w:t>Релевантно тело за именовање</w:t>
      </w:r>
      <w:r>
        <w:rPr>
          <w:sz w:val="24"/>
          <w:szCs w:val="24"/>
        </w:rPr>
        <w:t>”</w:t>
      </w:r>
      <w:r w:rsidR="00C45FE1" w:rsidRPr="000B01C7">
        <w:rPr>
          <w:sz w:val="24"/>
          <w:szCs w:val="24"/>
        </w:rPr>
        <w:t xml:space="preserve"> означава било коју централну банку, регулатора, надзорни орган или радну групу или одбор који финансира или којим председава или је конституисано на захтев било ког од њих. </w:t>
      </w:r>
    </w:p>
    <w:p w:rsidR="00C45FE1" w:rsidRPr="000B01C7" w:rsidRDefault="00C45C26" w:rsidP="00C45FE1">
      <w:pPr>
        <w:spacing w:after="200"/>
        <w:ind w:left="1440"/>
        <w:rPr>
          <w:sz w:val="24"/>
          <w:szCs w:val="24"/>
        </w:rPr>
      </w:pPr>
      <w:r>
        <w:rPr>
          <w:sz w:val="24"/>
          <w:szCs w:val="24"/>
        </w:rPr>
        <w:t>,,</w:t>
      </w:r>
      <w:r w:rsidR="00C45FE1" w:rsidRPr="000B01C7">
        <w:rPr>
          <w:b/>
          <w:sz w:val="24"/>
          <w:szCs w:val="24"/>
        </w:rPr>
        <w:t>Догађај замене приказа Референтне стопе</w:t>
      </w:r>
      <w:r>
        <w:rPr>
          <w:sz w:val="24"/>
          <w:szCs w:val="24"/>
        </w:rPr>
        <w:t>”</w:t>
      </w:r>
      <w:r w:rsidR="00C45FE1" w:rsidRPr="000B01C7">
        <w:rPr>
          <w:sz w:val="24"/>
          <w:szCs w:val="24"/>
        </w:rPr>
        <w:t xml:space="preserve"> означава било који од наредних догађаја или низа догађаја: </w:t>
      </w:r>
    </w:p>
    <w:p w:rsidR="00C45FE1" w:rsidRPr="000B01C7" w:rsidRDefault="00C45FE1" w:rsidP="00C45FE1">
      <w:pPr>
        <w:spacing w:after="200"/>
        <w:ind w:left="2160" w:hanging="720"/>
        <w:rPr>
          <w:sz w:val="24"/>
          <w:szCs w:val="24"/>
        </w:rPr>
      </w:pPr>
      <w:r w:rsidRPr="000B01C7">
        <w:rPr>
          <w:sz w:val="24"/>
          <w:szCs w:val="24"/>
        </w:rPr>
        <w:t>(a)</w:t>
      </w:r>
      <w:r w:rsidRPr="000B01C7">
        <w:rPr>
          <w:sz w:val="24"/>
          <w:szCs w:val="24"/>
        </w:rPr>
        <w:tab/>
        <w:t xml:space="preserve">битно су се променили дефиниција, методологија, формула или начин утврђивања Приказа референтне стопе; </w:t>
      </w:r>
    </w:p>
    <w:p w:rsidR="00C45FE1" w:rsidRPr="000B01C7" w:rsidRDefault="00C45FE1" w:rsidP="00C45FE1">
      <w:pPr>
        <w:spacing w:after="200"/>
        <w:ind w:left="2160" w:hanging="720"/>
        <w:rPr>
          <w:sz w:val="24"/>
          <w:szCs w:val="24"/>
        </w:rPr>
      </w:pPr>
      <w:r w:rsidRPr="000B01C7">
        <w:rPr>
          <w:sz w:val="24"/>
          <w:szCs w:val="24"/>
        </w:rPr>
        <w:t>(б)</w:t>
      </w:r>
      <w:r w:rsidRPr="000B01C7">
        <w:rPr>
          <w:sz w:val="24"/>
          <w:szCs w:val="24"/>
        </w:rPr>
        <w:tab/>
        <w:t xml:space="preserve">донесен је закон или пропис којим се забрањује употреба Приказа референтне стопе, уз прецизирање, како би се избегла сумња, да наступ овог догађаја неће представљати догађај обавезне превремене отплате;  </w:t>
      </w:r>
    </w:p>
    <w:p w:rsidR="00331DFE" w:rsidRDefault="00C45FE1" w:rsidP="00C45FE1">
      <w:pPr>
        <w:spacing w:after="200"/>
        <w:ind w:left="2160" w:hanging="720"/>
        <w:rPr>
          <w:sz w:val="24"/>
          <w:szCs w:val="24"/>
        </w:rPr>
      </w:pPr>
      <w:r w:rsidRPr="000B01C7">
        <w:rPr>
          <w:sz w:val="24"/>
          <w:szCs w:val="24"/>
        </w:rPr>
        <w:t>(ц)</w:t>
      </w:r>
      <w:r w:rsidRPr="000B01C7">
        <w:rPr>
          <w:sz w:val="24"/>
          <w:szCs w:val="24"/>
        </w:rPr>
        <w:tab/>
        <w:t>администратор Приказа референтне стопе или његов супервизор јавно објављује:</w:t>
      </w:r>
    </w:p>
    <w:p w:rsidR="00C45FE1" w:rsidRPr="000B01C7" w:rsidRDefault="00C45FE1" w:rsidP="00C45FE1">
      <w:pPr>
        <w:spacing w:after="200"/>
        <w:ind w:left="2880" w:hanging="720"/>
        <w:rPr>
          <w:sz w:val="24"/>
          <w:szCs w:val="24"/>
        </w:rPr>
      </w:pPr>
      <w:r w:rsidRPr="000B01C7">
        <w:rPr>
          <w:sz w:val="24"/>
          <w:szCs w:val="24"/>
        </w:rPr>
        <w:t>(i)</w:t>
      </w:r>
      <w:r w:rsidRPr="000B01C7">
        <w:rPr>
          <w:sz w:val="24"/>
          <w:szCs w:val="24"/>
        </w:rPr>
        <w:tab/>
        <w:t xml:space="preserve">да је престао или ће престати да пружа Приказ референтне стопе трајно или на неодређено време, и у то време ниједан наследник администратора није јавно номинован да настави да обезбеђује Приказ референтне стопе; </w:t>
      </w:r>
    </w:p>
    <w:p w:rsidR="00C45FE1" w:rsidRPr="000B01C7" w:rsidRDefault="00C45FE1" w:rsidP="00C45FE1">
      <w:pPr>
        <w:spacing w:after="200"/>
        <w:ind w:left="2880" w:hanging="720"/>
        <w:rPr>
          <w:sz w:val="24"/>
          <w:szCs w:val="24"/>
        </w:rPr>
      </w:pPr>
      <w:r w:rsidRPr="000B01C7">
        <w:rPr>
          <w:sz w:val="24"/>
          <w:szCs w:val="24"/>
        </w:rPr>
        <w:t>(ii)</w:t>
      </w:r>
      <w:r w:rsidRPr="000B01C7">
        <w:rPr>
          <w:sz w:val="24"/>
          <w:szCs w:val="24"/>
        </w:rPr>
        <w:tab/>
        <w:t xml:space="preserve">да је Приказ референтне стопе престао или ће престати да се објављује трајно или на неодређено време; или </w:t>
      </w:r>
    </w:p>
    <w:p w:rsidR="00C45FE1" w:rsidRPr="000B01C7" w:rsidRDefault="00C45FE1" w:rsidP="00C45FE1">
      <w:pPr>
        <w:spacing w:after="200"/>
        <w:ind w:left="2880" w:hanging="720"/>
        <w:rPr>
          <w:sz w:val="24"/>
          <w:szCs w:val="24"/>
        </w:rPr>
      </w:pPr>
      <w:r w:rsidRPr="000B01C7">
        <w:rPr>
          <w:sz w:val="24"/>
          <w:szCs w:val="24"/>
        </w:rPr>
        <w:t>(iii)</w:t>
      </w:r>
      <w:r w:rsidRPr="000B01C7">
        <w:rPr>
          <w:sz w:val="24"/>
          <w:szCs w:val="24"/>
        </w:rPr>
        <w:tab/>
        <w:t xml:space="preserve">да се Приказ референтне стопе више неће користити (било сада или у будућности); </w:t>
      </w:r>
    </w:p>
    <w:p w:rsidR="00C45FE1" w:rsidRPr="000B01C7" w:rsidRDefault="00C45FE1" w:rsidP="00C45FE1">
      <w:pPr>
        <w:spacing w:after="200"/>
        <w:ind w:left="2160" w:hanging="720"/>
        <w:rPr>
          <w:sz w:val="24"/>
          <w:szCs w:val="24"/>
        </w:rPr>
      </w:pPr>
      <w:r w:rsidRPr="000B01C7">
        <w:rPr>
          <w:sz w:val="24"/>
          <w:szCs w:val="24"/>
        </w:rPr>
        <w:t>(д)</w:t>
      </w:r>
      <w:r w:rsidRPr="000B01C7">
        <w:rPr>
          <w:sz w:val="24"/>
          <w:szCs w:val="24"/>
        </w:rPr>
        <w:tab/>
        <w:t xml:space="preserve">јавно се објављује информација о банкроту администратора Приказа референтне стопе или другом поступку несолвентности који се против њега води, а у то време ниједан наследник администратора није јавно номинован да настави да обезбеђује </w:t>
      </w:r>
      <w:bookmarkStart w:id="119" w:name="_Hlk60591239"/>
      <w:r w:rsidRPr="000B01C7">
        <w:rPr>
          <w:sz w:val="24"/>
          <w:szCs w:val="24"/>
        </w:rPr>
        <w:t>Приказ референтне стопе</w:t>
      </w:r>
      <w:bookmarkEnd w:id="119"/>
      <w:r w:rsidRPr="000B01C7">
        <w:rPr>
          <w:sz w:val="24"/>
          <w:szCs w:val="24"/>
        </w:rPr>
        <w:t>; или</w:t>
      </w:r>
    </w:p>
    <w:p w:rsidR="00C45FE1" w:rsidRPr="000B01C7" w:rsidRDefault="00C45FE1" w:rsidP="00C45FE1">
      <w:pPr>
        <w:spacing w:after="200"/>
        <w:ind w:left="2160" w:hanging="720"/>
        <w:rPr>
          <w:sz w:val="24"/>
          <w:szCs w:val="24"/>
        </w:rPr>
      </w:pPr>
      <w:r w:rsidRPr="000B01C7">
        <w:rPr>
          <w:sz w:val="24"/>
          <w:szCs w:val="24"/>
        </w:rPr>
        <w:t>(е)</w:t>
      </w:r>
      <w:r w:rsidRPr="000B01C7">
        <w:rPr>
          <w:sz w:val="24"/>
          <w:szCs w:val="24"/>
        </w:rPr>
        <w:tab/>
        <w:t xml:space="preserve">по мишљењу Зајмодавца, Приказ референтне стопе је престао да се користи у низу упоредивих финансијских трансакција. </w:t>
      </w:r>
    </w:p>
    <w:p w:rsidR="00C45FE1" w:rsidRPr="000B01C7" w:rsidRDefault="00826C4A" w:rsidP="00C45FE1">
      <w:pPr>
        <w:spacing w:after="200"/>
        <w:ind w:left="1260"/>
        <w:rPr>
          <w:sz w:val="24"/>
          <w:szCs w:val="24"/>
        </w:rPr>
      </w:pPr>
      <w:r>
        <w:rPr>
          <w:sz w:val="24"/>
          <w:szCs w:val="24"/>
        </w:rPr>
        <w:t>,,</w:t>
      </w:r>
      <w:r w:rsidR="00C45FE1" w:rsidRPr="000B01C7">
        <w:rPr>
          <w:b/>
          <w:bCs/>
          <w:sz w:val="24"/>
          <w:szCs w:val="24"/>
        </w:rPr>
        <w:t>Приказ референтне стопе</w:t>
      </w:r>
      <w:r>
        <w:rPr>
          <w:sz w:val="24"/>
          <w:szCs w:val="24"/>
        </w:rPr>
        <w:t>”</w:t>
      </w:r>
      <w:r w:rsidR="00C45FE1" w:rsidRPr="000B01C7">
        <w:rPr>
          <w:sz w:val="24"/>
          <w:szCs w:val="24"/>
        </w:rPr>
        <w:t xml:space="preserve"> означава ЕУРИБОР, или следеће замене за ову стопу  Заменском стопом. </w:t>
      </w:r>
    </w:p>
    <w:p w:rsidR="00C45FE1" w:rsidRPr="000B01C7" w:rsidRDefault="00826C4A" w:rsidP="00C45FE1">
      <w:pPr>
        <w:keepNext/>
        <w:spacing w:after="200"/>
        <w:ind w:left="1267"/>
        <w:rPr>
          <w:sz w:val="24"/>
          <w:szCs w:val="24"/>
        </w:rPr>
      </w:pPr>
      <w:r>
        <w:rPr>
          <w:sz w:val="24"/>
          <w:szCs w:val="24"/>
        </w:rPr>
        <w:t>,,</w:t>
      </w:r>
      <w:r w:rsidR="00C45FE1" w:rsidRPr="000B01C7">
        <w:rPr>
          <w:b/>
          <w:sz w:val="24"/>
          <w:szCs w:val="24"/>
        </w:rPr>
        <w:t xml:space="preserve">Датум замене </w:t>
      </w:r>
      <w:r w:rsidR="00C45FE1" w:rsidRPr="000B01C7">
        <w:rPr>
          <w:b/>
          <w:bCs/>
          <w:sz w:val="24"/>
          <w:szCs w:val="24"/>
        </w:rPr>
        <w:t>Приказа референтне стопе</w:t>
      </w:r>
      <w:r>
        <w:rPr>
          <w:sz w:val="24"/>
          <w:szCs w:val="24"/>
        </w:rPr>
        <w:t>”</w:t>
      </w:r>
      <w:r w:rsidR="00C45FE1" w:rsidRPr="000B01C7">
        <w:rPr>
          <w:sz w:val="24"/>
          <w:szCs w:val="24"/>
        </w:rPr>
        <w:t xml:space="preserve"> означава: </w:t>
      </w:r>
    </w:p>
    <w:p w:rsidR="00C45FE1" w:rsidRPr="007E435B" w:rsidRDefault="00C45FE1" w:rsidP="00C45FE1">
      <w:pPr>
        <w:spacing w:after="200"/>
        <w:ind w:left="2160" w:hanging="450"/>
        <w:rPr>
          <w:sz w:val="23"/>
          <w:szCs w:val="23"/>
        </w:rPr>
      </w:pPr>
      <w:r w:rsidRPr="007E435B">
        <w:rPr>
          <w:sz w:val="23"/>
          <w:szCs w:val="23"/>
        </w:rPr>
        <w:t>–</w:t>
      </w:r>
      <w:r w:rsidRPr="007E435B">
        <w:rPr>
          <w:sz w:val="23"/>
          <w:szCs w:val="23"/>
        </w:rPr>
        <w:tab/>
        <w:t xml:space="preserve">у вези са горе наведеним догађајима у тачкама a), д) и e) дефиниције Догађаја замене </w:t>
      </w:r>
      <w:bookmarkStart w:id="120" w:name="_Hlk60847441"/>
      <w:r w:rsidRPr="007E435B">
        <w:rPr>
          <w:sz w:val="23"/>
          <w:szCs w:val="23"/>
        </w:rPr>
        <w:t>Приказа референтне стопе</w:t>
      </w:r>
      <w:bookmarkEnd w:id="120"/>
      <w:r w:rsidRPr="007E435B">
        <w:rPr>
          <w:sz w:val="23"/>
          <w:szCs w:val="23"/>
        </w:rPr>
        <w:t xml:space="preserve">, датум на који Зајмодавац има сазнања о настанку таквог догађаја; и </w:t>
      </w:r>
    </w:p>
    <w:p w:rsidR="00C45FE1" w:rsidRPr="007E435B" w:rsidRDefault="00C45FE1" w:rsidP="00C45FE1">
      <w:pPr>
        <w:spacing w:after="200"/>
        <w:ind w:left="2160" w:hanging="450"/>
        <w:rPr>
          <w:sz w:val="23"/>
          <w:szCs w:val="23"/>
        </w:rPr>
      </w:pPr>
      <w:r w:rsidRPr="007E435B">
        <w:rPr>
          <w:sz w:val="23"/>
          <w:szCs w:val="23"/>
        </w:rPr>
        <w:t>–</w:t>
      </w:r>
      <w:r w:rsidRPr="007E435B">
        <w:rPr>
          <w:sz w:val="23"/>
          <w:szCs w:val="23"/>
        </w:rPr>
        <w:tab/>
        <w:t>у вези са гор</w:t>
      </w:r>
      <w:r w:rsidR="006A40A8" w:rsidRPr="007E435B">
        <w:rPr>
          <w:sz w:val="23"/>
          <w:szCs w:val="23"/>
        </w:rPr>
        <w:t>е наведеним догађајима у тач.</w:t>
      </w:r>
      <w:r w:rsidRPr="007E435B">
        <w:rPr>
          <w:sz w:val="23"/>
          <w:szCs w:val="23"/>
        </w:rPr>
        <w:t xml:space="preserve"> б) и ц)  дефиниције Догађаја замене Приказа референтне стопе, датум након којег ће употреба Приказа референтне стопе бити забрањена или датум када ће администратор </w:t>
      </w:r>
      <w:bookmarkStart w:id="121" w:name="_Hlk60847713"/>
      <w:r w:rsidRPr="007E435B">
        <w:rPr>
          <w:sz w:val="23"/>
          <w:szCs w:val="23"/>
        </w:rPr>
        <w:t xml:space="preserve">Приказа референтне стопе </w:t>
      </w:r>
      <w:bookmarkEnd w:id="121"/>
      <w:r w:rsidRPr="007E435B">
        <w:rPr>
          <w:sz w:val="23"/>
          <w:szCs w:val="23"/>
        </w:rPr>
        <w:t>трајно или на неодређено време престати да пружа Приказ референтне стопе или датум након којег се Приказ референтне стопе више не може користити.</w:t>
      </w:r>
    </w:p>
    <w:p w:rsidR="00C45FE1" w:rsidRPr="000B01C7" w:rsidRDefault="00C45FE1" w:rsidP="00C45FE1">
      <w:pPr>
        <w:spacing w:after="200"/>
        <w:ind w:left="2160" w:hanging="720"/>
        <w:rPr>
          <w:sz w:val="24"/>
          <w:szCs w:val="24"/>
        </w:rPr>
      </w:pPr>
      <w:r w:rsidRPr="000B01C7">
        <w:rPr>
          <w:sz w:val="24"/>
          <w:szCs w:val="24"/>
        </w:rPr>
        <w:t>5.2.2</w:t>
      </w:r>
      <w:r w:rsidRPr="000B01C7">
        <w:rPr>
          <w:sz w:val="24"/>
          <w:szCs w:val="24"/>
        </w:rPr>
        <w:tab/>
        <w:t>Свака страна прихвата и сагласна је у корист друге Стране, да уколико дође до Догађаја замене Приказа референтне стопе и у циљу очувања економске равнотеже Уговора, Зајмодавац може заменити Приказ р</w:t>
      </w:r>
      <w:r w:rsidR="00566E80">
        <w:rPr>
          <w:sz w:val="24"/>
          <w:szCs w:val="24"/>
        </w:rPr>
        <w:t>еферентне стопе другом стопом (,,</w:t>
      </w:r>
      <w:r w:rsidRPr="000B01C7">
        <w:rPr>
          <w:b/>
          <w:sz w:val="24"/>
          <w:szCs w:val="24"/>
        </w:rPr>
        <w:t>Заменска стопа</w:t>
      </w:r>
      <w:r w:rsidR="00566E80">
        <w:rPr>
          <w:sz w:val="24"/>
          <w:szCs w:val="24"/>
        </w:rPr>
        <w:t>”</w:t>
      </w:r>
      <w:r w:rsidRPr="000B01C7">
        <w:rPr>
          <w:sz w:val="24"/>
          <w:szCs w:val="24"/>
        </w:rPr>
        <w:t>) која може укључити Маржу за прилагођавање како би се избегао било какав пренос економске вреднос</w:t>
      </w:r>
      <w:r w:rsidR="00566E80">
        <w:rPr>
          <w:sz w:val="24"/>
          <w:szCs w:val="24"/>
        </w:rPr>
        <w:t>ти између Страна (ако их има) (,,</w:t>
      </w:r>
      <w:r w:rsidRPr="000B01C7">
        <w:rPr>
          <w:b/>
          <w:sz w:val="24"/>
          <w:szCs w:val="24"/>
        </w:rPr>
        <w:t>Маржа за прилагођавање</w:t>
      </w:r>
      <w:r w:rsidR="00566E80">
        <w:rPr>
          <w:sz w:val="24"/>
          <w:szCs w:val="24"/>
        </w:rPr>
        <w:t>”</w:t>
      </w:r>
      <w:r w:rsidRPr="000B01C7">
        <w:rPr>
          <w:sz w:val="24"/>
          <w:szCs w:val="24"/>
        </w:rPr>
        <w:t xml:space="preserve">) и Зајмодавац ће утврдити датум од када ће Заменска стопа и, уколико постоји, Маржа за прилагођавање заменити Приказ референтне стопе и све друге измене и допуне Уговора потребне као резултат замене Приказа референтне стопе Заменском стопом. </w:t>
      </w:r>
    </w:p>
    <w:p w:rsidR="00331DFE" w:rsidRDefault="00C45FE1" w:rsidP="00C45FE1">
      <w:pPr>
        <w:spacing w:after="200"/>
        <w:ind w:left="2160" w:hanging="720"/>
        <w:rPr>
          <w:sz w:val="24"/>
          <w:szCs w:val="24"/>
        </w:rPr>
      </w:pPr>
      <w:r w:rsidRPr="000B01C7">
        <w:rPr>
          <w:sz w:val="24"/>
          <w:szCs w:val="24"/>
        </w:rPr>
        <w:t>5.2.3</w:t>
      </w:r>
      <w:r w:rsidRPr="000B01C7">
        <w:rPr>
          <w:sz w:val="24"/>
          <w:szCs w:val="24"/>
        </w:rPr>
        <w:tab/>
        <w:t>Одређивање Заменске стопе и неопходне измене и допуне биће донете у доброј намери и узимајући у обзир (i) препоруке било ког Релевантног тела за именовање; или (ii) препоруке администратора Приказа референтне стопе; или (iii) секторско решење које</w:t>
      </w:r>
      <w:r w:rsidR="00331DFE">
        <w:rPr>
          <w:sz w:val="24"/>
          <w:szCs w:val="24"/>
        </w:rPr>
        <w:br/>
      </w:r>
    </w:p>
    <w:p w:rsidR="00C45FE1" w:rsidRPr="000B01C7" w:rsidRDefault="00C45FE1" w:rsidP="00331DFE">
      <w:pPr>
        <w:spacing w:after="200"/>
        <w:ind w:left="2160" w:hanging="33"/>
        <w:rPr>
          <w:sz w:val="24"/>
          <w:szCs w:val="24"/>
        </w:rPr>
      </w:pPr>
      <w:r w:rsidRPr="000B01C7">
        <w:rPr>
          <w:sz w:val="24"/>
          <w:szCs w:val="24"/>
        </w:rPr>
        <w:t>препоручују професионална удружења у банкарском сектору; или (iv) тржишну праксу примењену у низу упоредивих финансијских трансакција на датум замене.</w:t>
      </w:r>
    </w:p>
    <w:p w:rsidR="00C45FE1" w:rsidRPr="000B01C7" w:rsidRDefault="00C45FE1" w:rsidP="00C45FE1">
      <w:pPr>
        <w:spacing w:after="200"/>
        <w:ind w:left="2160" w:hanging="720"/>
        <w:rPr>
          <w:sz w:val="24"/>
          <w:szCs w:val="24"/>
        </w:rPr>
      </w:pPr>
      <w:r w:rsidRPr="000B01C7">
        <w:rPr>
          <w:sz w:val="24"/>
          <w:szCs w:val="24"/>
        </w:rPr>
        <w:t>5.2.4</w:t>
      </w:r>
      <w:r w:rsidRPr="000B01C7">
        <w:rPr>
          <w:sz w:val="24"/>
          <w:szCs w:val="24"/>
        </w:rPr>
        <w:tab/>
        <w:t>У случају замене Приказа референтне стопе, Зајмодавац ће одмах обавестити Зајмопримца о условима замене Приказа референтне стопе Заменском стопом, која ће бити примењива на Каматни период почевши од најмање два Радна дана након Датума замене Приказа референтне стопе.</w:t>
      </w:r>
    </w:p>
    <w:p w:rsidR="00C45FE1" w:rsidRPr="000B01C7" w:rsidRDefault="00C45FE1" w:rsidP="00C45FE1">
      <w:pPr>
        <w:spacing w:after="200"/>
        <w:ind w:left="2160" w:hanging="720"/>
        <w:rPr>
          <w:sz w:val="24"/>
          <w:szCs w:val="24"/>
        </w:rPr>
      </w:pPr>
      <w:r w:rsidRPr="000B01C7">
        <w:rPr>
          <w:sz w:val="24"/>
          <w:szCs w:val="24"/>
        </w:rPr>
        <w:t>5.2.5</w:t>
      </w:r>
      <w:r w:rsidRPr="000B01C7">
        <w:rPr>
          <w:sz w:val="24"/>
          <w:szCs w:val="24"/>
        </w:rPr>
        <w:tab/>
        <w:t xml:space="preserve">Одредбе члана </w:t>
      </w:r>
      <w:r w:rsidRPr="000B01C7">
        <w:rPr>
          <w:sz w:val="24"/>
          <w:szCs w:val="24"/>
        </w:rPr>
        <w:fldChar w:fldCharType="begin"/>
      </w:r>
      <w:r w:rsidRPr="000B01C7">
        <w:rPr>
          <w:sz w:val="24"/>
          <w:szCs w:val="24"/>
        </w:rPr>
        <w:instrText xml:space="preserve"> REF _Ref26999216 \n \h  \* MERGEFORMAT </w:instrText>
      </w:r>
      <w:r w:rsidRPr="000B01C7">
        <w:rPr>
          <w:sz w:val="24"/>
          <w:szCs w:val="24"/>
        </w:rPr>
      </w:r>
      <w:r w:rsidRPr="000B01C7">
        <w:rPr>
          <w:sz w:val="24"/>
          <w:szCs w:val="24"/>
        </w:rPr>
        <w:fldChar w:fldCharType="separate"/>
      </w:r>
      <w:r w:rsidR="00EF5BFE">
        <w:rPr>
          <w:sz w:val="24"/>
          <w:szCs w:val="24"/>
        </w:rPr>
        <w:t>5.2</w:t>
      </w:r>
      <w:r w:rsidRPr="000B01C7">
        <w:rPr>
          <w:sz w:val="24"/>
          <w:szCs w:val="24"/>
        </w:rPr>
        <w:fldChar w:fldCharType="end"/>
      </w:r>
      <w:r w:rsidRPr="000B01C7">
        <w:rPr>
          <w:sz w:val="24"/>
          <w:szCs w:val="24"/>
        </w:rPr>
        <w:t xml:space="preserve"> (</w:t>
      </w:r>
      <w:r w:rsidRPr="000B01C7">
        <w:rPr>
          <w:bCs/>
          <w:i/>
          <w:sz w:val="24"/>
          <w:szCs w:val="24"/>
        </w:rPr>
        <w:t>Догађај замене приказа Референтне стопе</w:t>
      </w:r>
      <w:r w:rsidRPr="000B01C7">
        <w:rPr>
          <w:sz w:val="24"/>
          <w:szCs w:val="24"/>
        </w:rPr>
        <w:t xml:space="preserve">) имаће предност над одредбама члана </w:t>
      </w:r>
      <w:r w:rsidRPr="000B01C7">
        <w:rPr>
          <w:sz w:val="24"/>
          <w:szCs w:val="24"/>
        </w:rPr>
        <w:fldChar w:fldCharType="begin"/>
      </w:r>
      <w:r w:rsidRPr="000B01C7">
        <w:rPr>
          <w:sz w:val="24"/>
          <w:szCs w:val="24"/>
        </w:rPr>
        <w:instrText xml:space="preserve"> REF _Ref26999246 \n \h  \* MERGEFORMAT </w:instrText>
      </w:r>
      <w:r w:rsidRPr="000B01C7">
        <w:rPr>
          <w:sz w:val="24"/>
          <w:szCs w:val="24"/>
        </w:rPr>
      </w:r>
      <w:r w:rsidRPr="000B01C7">
        <w:rPr>
          <w:sz w:val="24"/>
          <w:szCs w:val="24"/>
        </w:rPr>
        <w:fldChar w:fldCharType="separate"/>
      </w:r>
      <w:r w:rsidR="00EF5BFE">
        <w:rPr>
          <w:sz w:val="24"/>
          <w:szCs w:val="24"/>
        </w:rPr>
        <w:t>5.1</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_Ref26999246 \h  \* MERGEFORMAT </w:instrText>
      </w:r>
      <w:r w:rsidRPr="000B01C7">
        <w:rPr>
          <w:i/>
          <w:sz w:val="24"/>
          <w:szCs w:val="24"/>
        </w:rPr>
      </w:r>
      <w:r w:rsidRPr="000B01C7">
        <w:rPr>
          <w:i/>
          <w:sz w:val="24"/>
          <w:szCs w:val="24"/>
        </w:rPr>
        <w:fldChar w:fldCharType="separate"/>
      </w:r>
      <w:r w:rsidR="00EF5BFE" w:rsidRPr="00EF5BFE">
        <w:rPr>
          <w:i/>
          <w:sz w:val="24"/>
          <w:szCs w:val="24"/>
        </w:rPr>
        <w:t>Поремећај тржишта</w:t>
      </w:r>
      <w:r w:rsidRPr="000B01C7">
        <w:rPr>
          <w:i/>
          <w:sz w:val="24"/>
          <w:szCs w:val="24"/>
        </w:rPr>
        <w:fldChar w:fldCharType="end"/>
      </w:r>
      <w:r w:rsidRPr="000B01C7">
        <w:rPr>
          <w:sz w:val="24"/>
          <w:szCs w:val="24"/>
        </w:rPr>
        <w:t>).</w:t>
      </w:r>
    </w:p>
    <w:p w:rsidR="00C45FE1" w:rsidRPr="000B01C7" w:rsidRDefault="00C45FE1" w:rsidP="00C45FE1">
      <w:pPr>
        <w:pStyle w:val="AATitre1"/>
        <w:rPr>
          <w:rFonts w:ascii="Times New Roman" w:hAnsi="Times New Roman"/>
          <w:noProof w:val="0"/>
          <w:sz w:val="24"/>
          <w:szCs w:val="24"/>
          <w:lang w:val="sr-Cyrl-RS"/>
        </w:rPr>
      </w:pPr>
      <w:bookmarkStart w:id="122" w:name="_Toc59120978"/>
      <w:bookmarkEnd w:id="115"/>
      <w:r w:rsidRPr="000B01C7">
        <w:rPr>
          <w:rFonts w:ascii="Times New Roman" w:hAnsi="Times New Roman"/>
          <w:noProof w:val="0"/>
          <w:sz w:val="24"/>
          <w:szCs w:val="24"/>
          <w:lang w:val="sr-Cyrl-RS"/>
        </w:rPr>
        <w:t>НАКНАДЕ</w:t>
      </w:r>
      <w:bookmarkEnd w:id="122"/>
      <w:r w:rsidR="005E1153" w:rsidRPr="000B01C7">
        <w:rPr>
          <w:rFonts w:ascii="Times New Roman" w:hAnsi="Times New Roman"/>
          <w:noProof w:val="0"/>
          <w:sz w:val="24"/>
          <w:szCs w:val="24"/>
          <w:lang w:val="sr-Cyrl-RS"/>
        </w:rPr>
        <w:t xml:space="preserve"> </w:t>
      </w:r>
    </w:p>
    <w:p w:rsidR="00C45FE1" w:rsidRPr="000B01C7" w:rsidRDefault="00C45FE1" w:rsidP="00C45FE1">
      <w:pPr>
        <w:pStyle w:val="AATitre2"/>
        <w:rPr>
          <w:sz w:val="24"/>
          <w:szCs w:val="24"/>
          <w:u w:val="none"/>
        </w:rPr>
      </w:pPr>
      <w:bookmarkStart w:id="123" w:name="_Toc59120979"/>
      <w:r w:rsidRPr="000B01C7">
        <w:rPr>
          <w:sz w:val="24"/>
          <w:szCs w:val="24"/>
        </w:rPr>
        <w:t xml:space="preserve">Накнада </w:t>
      </w:r>
      <w:bookmarkEnd w:id="123"/>
      <w:r w:rsidRPr="000B01C7">
        <w:rPr>
          <w:sz w:val="24"/>
          <w:szCs w:val="24"/>
        </w:rPr>
        <w:t>на неповучена средстава</w:t>
      </w:r>
    </w:p>
    <w:p w:rsidR="00C45FE1" w:rsidRPr="000B01C7" w:rsidRDefault="00C45FE1" w:rsidP="00C45FE1">
      <w:pPr>
        <w:pStyle w:val="Corpsdetexte21"/>
        <w:rPr>
          <w:sz w:val="24"/>
          <w:szCs w:val="24"/>
        </w:rPr>
      </w:pPr>
      <w:r w:rsidRPr="000B01C7">
        <w:rPr>
          <w:sz w:val="24"/>
          <w:szCs w:val="24"/>
        </w:rPr>
        <w:t>Сто осамдесет (180) календарских дана након Датума потписивања</w:t>
      </w:r>
      <w:r w:rsidR="00D905C5" w:rsidRPr="000B01C7">
        <w:rPr>
          <w:sz w:val="24"/>
          <w:szCs w:val="24"/>
          <w:lang w:val="sr-Latn-RS"/>
        </w:rPr>
        <w:t xml:space="preserve"> </w:t>
      </w:r>
      <w:r w:rsidR="00D905C5" w:rsidRPr="000B01C7">
        <w:rPr>
          <w:sz w:val="24"/>
          <w:szCs w:val="24"/>
        </w:rPr>
        <w:t>па надаље</w:t>
      </w:r>
      <w:r w:rsidRPr="000B01C7">
        <w:rPr>
          <w:sz w:val="24"/>
          <w:szCs w:val="24"/>
        </w:rPr>
        <w:t xml:space="preserve">, Зајмопримац ће Зајмодавцу платити накнаду на неповучена средстава у износу од једне четвртине процента (0,25%) на годишњем нивоу. </w:t>
      </w:r>
    </w:p>
    <w:p w:rsidR="00C45FE1" w:rsidRPr="000B01C7" w:rsidRDefault="00C45FE1" w:rsidP="00C45FE1">
      <w:pPr>
        <w:pStyle w:val="Corpsdetexte21"/>
        <w:rPr>
          <w:sz w:val="24"/>
          <w:szCs w:val="24"/>
        </w:rPr>
      </w:pPr>
      <w:r w:rsidRPr="000B01C7">
        <w:rPr>
          <w:sz w:val="24"/>
          <w:szCs w:val="24"/>
        </w:rPr>
        <w:t>Накнада на неповучена средстава биће обрачуната по горе наведеној стопи на износ расположивог Кредита пропорционално стварном броју протеклих дана, увећана за износ Повлачења средстава које ће Зајмодавац ставити на располагање, у складу са текућим Захтев</w:t>
      </w:r>
      <w:r w:rsidR="00D905C5" w:rsidRPr="000B01C7">
        <w:rPr>
          <w:sz w:val="24"/>
          <w:szCs w:val="24"/>
        </w:rPr>
        <w:t>ом</w:t>
      </w:r>
      <w:r w:rsidRPr="000B01C7">
        <w:rPr>
          <w:sz w:val="24"/>
          <w:szCs w:val="24"/>
        </w:rPr>
        <w:t xml:space="preserve"> за повлачење средстава. </w:t>
      </w:r>
    </w:p>
    <w:p w:rsidR="00C45FE1" w:rsidRPr="000B01C7" w:rsidRDefault="00C45FE1" w:rsidP="00C45FE1">
      <w:pPr>
        <w:pStyle w:val="Corpsdetexte21"/>
        <w:rPr>
          <w:sz w:val="24"/>
          <w:szCs w:val="24"/>
        </w:rPr>
      </w:pPr>
      <w:r w:rsidRPr="000B01C7">
        <w:rPr>
          <w:sz w:val="24"/>
          <w:szCs w:val="24"/>
        </w:rPr>
        <w:t>Прва накнада на неповучена средстава биће обрачуната за период од (i) дана који пада шездесет (60) календарских дана након Датума потписивања (не укључујући тај дан) до (ii) непосредно после Датума плаћања (</w:t>
      </w:r>
      <w:bookmarkStart w:id="124" w:name="_Hlk60136415"/>
      <w:r w:rsidRPr="000B01C7">
        <w:rPr>
          <w:sz w:val="24"/>
          <w:szCs w:val="24"/>
        </w:rPr>
        <w:t>укључујући и тај датум</w:t>
      </w:r>
      <w:bookmarkEnd w:id="124"/>
      <w:r w:rsidRPr="000B01C7">
        <w:rPr>
          <w:sz w:val="24"/>
          <w:szCs w:val="24"/>
        </w:rPr>
        <w:t xml:space="preserve">).  Накнадне накнаде на неповучена средстава биће обрачунате за период који почиње на дан непосредно након Датума плаћања (укључујући и тај датум) и завршава се следећим Датумом плаћања (укључујући и тај датум). </w:t>
      </w:r>
    </w:p>
    <w:p w:rsidR="00C45FE1" w:rsidRPr="000B01C7" w:rsidRDefault="00C45FE1" w:rsidP="00C45FE1">
      <w:pPr>
        <w:pStyle w:val="Corpsdetexte21"/>
        <w:rPr>
          <w:sz w:val="24"/>
          <w:szCs w:val="24"/>
        </w:rPr>
      </w:pPr>
      <w:r w:rsidRPr="000B01C7">
        <w:rPr>
          <w:sz w:val="24"/>
          <w:szCs w:val="24"/>
        </w:rPr>
        <w:t xml:space="preserve">Обрачуната накнада на неповучена средстава биће платива (i) сваког Датума плаћања током Периода расположивости; (ii) на Датум плаћања након последњег дана Периода за повлачење средстава; и (iii) у случају да је Расположиви кредит отказан у потпуности, на Датум плаћања након датума ступања на снагу тог отказивања. </w:t>
      </w:r>
    </w:p>
    <w:p w:rsidR="00C45FE1" w:rsidRPr="000B01C7" w:rsidRDefault="00C45FE1" w:rsidP="00C45FE1">
      <w:pPr>
        <w:pStyle w:val="AATitre2"/>
        <w:rPr>
          <w:sz w:val="24"/>
          <w:szCs w:val="24"/>
          <w:u w:val="none"/>
        </w:rPr>
      </w:pPr>
      <w:bookmarkStart w:id="125" w:name="_Toc59120980"/>
      <w:r w:rsidRPr="000B01C7">
        <w:rPr>
          <w:sz w:val="24"/>
          <w:szCs w:val="24"/>
        </w:rPr>
        <w:t>Приступна накнада</w:t>
      </w:r>
      <w:bookmarkEnd w:id="125"/>
    </w:p>
    <w:p w:rsidR="00C45FE1" w:rsidRPr="000B01C7" w:rsidRDefault="00C45FE1" w:rsidP="00C45FE1">
      <w:pPr>
        <w:pStyle w:val="Corpsdetexte21"/>
        <w:rPr>
          <w:sz w:val="24"/>
          <w:szCs w:val="24"/>
        </w:rPr>
      </w:pPr>
      <w:r w:rsidRPr="000B01C7">
        <w:rPr>
          <w:sz w:val="24"/>
          <w:szCs w:val="24"/>
        </w:rPr>
        <w:t>Најкасније сто осамдесет (180) календарских дана након Датума потписивања и пре Повлачења средстава, Зајмопримац ће Зајмодавцу платити приступну накнаду у износу од једне четвртине процента (0,25%) обрачунату на максимални износ Кредита.</w:t>
      </w:r>
    </w:p>
    <w:p w:rsidR="00C45FE1" w:rsidRPr="000B01C7" w:rsidRDefault="00C45FE1" w:rsidP="00C45FE1">
      <w:pPr>
        <w:pStyle w:val="AATitre1"/>
        <w:rPr>
          <w:rFonts w:ascii="Times New Roman" w:hAnsi="Times New Roman"/>
          <w:noProof w:val="0"/>
          <w:sz w:val="24"/>
          <w:szCs w:val="24"/>
          <w:lang w:val="sr-Cyrl-RS"/>
        </w:rPr>
      </w:pPr>
      <w:bookmarkStart w:id="126" w:name="_Toc59120981"/>
      <w:bookmarkStart w:id="127" w:name="_Toc106104519"/>
      <w:bookmarkStart w:id="128" w:name="_Toc106104630"/>
      <w:r w:rsidRPr="000B01C7">
        <w:rPr>
          <w:rFonts w:ascii="Times New Roman" w:hAnsi="Times New Roman"/>
          <w:noProof w:val="0"/>
          <w:sz w:val="24"/>
          <w:szCs w:val="24"/>
          <w:lang w:val="sr-Cyrl-RS"/>
        </w:rPr>
        <w:t>отплата</w:t>
      </w:r>
      <w:bookmarkEnd w:id="126"/>
    </w:p>
    <w:p w:rsidR="00C45FE1" w:rsidRDefault="00C45FE1" w:rsidP="00C45FE1">
      <w:pPr>
        <w:pStyle w:val="Corpsdetexte21"/>
        <w:ind w:left="567"/>
        <w:rPr>
          <w:sz w:val="24"/>
          <w:szCs w:val="24"/>
        </w:rPr>
      </w:pPr>
      <w:r w:rsidRPr="000B01C7">
        <w:rPr>
          <w:sz w:val="24"/>
          <w:szCs w:val="24"/>
        </w:rPr>
        <w:t>Након истека Грејс периода, Зајмопримац ће Зајмодавцу отплатити главницу Кредита у  осам</w:t>
      </w:r>
      <w:r w:rsidR="000379B1" w:rsidRPr="000B01C7">
        <w:rPr>
          <w:sz w:val="24"/>
          <w:szCs w:val="24"/>
        </w:rPr>
        <w:t>наест</w:t>
      </w:r>
      <w:r w:rsidRPr="000B01C7">
        <w:rPr>
          <w:sz w:val="24"/>
          <w:szCs w:val="24"/>
        </w:rPr>
        <w:t xml:space="preserve"> (</w:t>
      </w:r>
      <w:r w:rsidR="000379B1" w:rsidRPr="000B01C7">
        <w:rPr>
          <w:sz w:val="24"/>
          <w:szCs w:val="24"/>
        </w:rPr>
        <w:t>1</w:t>
      </w:r>
      <w:r w:rsidRPr="000B01C7">
        <w:rPr>
          <w:sz w:val="24"/>
          <w:szCs w:val="24"/>
        </w:rPr>
        <w:t>8) једнаких полугодишњим рата, које доспевају и плативе су на сваки Датум плаћања.</w:t>
      </w:r>
    </w:p>
    <w:p w:rsidR="00331DFE" w:rsidRPr="000B01C7" w:rsidRDefault="00331DFE" w:rsidP="00C45FE1">
      <w:pPr>
        <w:pStyle w:val="Corpsdetexte21"/>
        <w:ind w:left="567"/>
        <w:rPr>
          <w:sz w:val="24"/>
          <w:szCs w:val="24"/>
        </w:rPr>
      </w:pPr>
    </w:p>
    <w:p w:rsidR="00C45FE1" w:rsidRPr="000B01C7" w:rsidRDefault="00C45FE1" w:rsidP="00C45FE1">
      <w:pPr>
        <w:pStyle w:val="Corpsdetexte21"/>
        <w:ind w:left="567"/>
        <w:rPr>
          <w:sz w:val="24"/>
          <w:szCs w:val="24"/>
        </w:rPr>
      </w:pPr>
      <w:r w:rsidRPr="000B01C7">
        <w:rPr>
          <w:sz w:val="24"/>
          <w:szCs w:val="24"/>
        </w:rPr>
        <w:t>Прва рата доспева и платива је 15. децембра 202</w:t>
      </w:r>
      <w:r w:rsidR="000379B1" w:rsidRPr="000B01C7">
        <w:rPr>
          <w:sz w:val="24"/>
          <w:szCs w:val="24"/>
        </w:rPr>
        <w:t>4</w:t>
      </w:r>
      <w:r w:rsidRPr="000B01C7">
        <w:rPr>
          <w:sz w:val="24"/>
          <w:szCs w:val="24"/>
        </w:rPr>
        <w:t xml:space="preserve">. године, док последња рата доспева и платива је </w:t>
      </w:r>
      <w:r w:rsidR="000379B1" w:rsidRPr="000B01C7">
        <w:rPr>
          <w:sz w:val="24"/>
          <w:szCs w:val="24"/>
        </w:rPr>
        <w:t>15. јуна 2033</w:t>
      </w:r>
      <w:r w:rsidRPr="000B01C7">
        <w:rPr>
          <w:sz w:val="24"/>
          <w:szCs w:val="24"/>
        </w:rPr>
        <w:t>.</w:t>
      </w:r>
    </w:p>
    <w:p w:rsidR="00C45FE1" w:rsidRPr="000B01C7" w:rsidRDefault="00C45FE1" w:rsidP="00C45FE1">
      <w:pPr>
        <w:pStyle w:val="Corpsdetexte21"/>
        <w:ind w:left="567"/>
        <w:rPr>
          <w:sz w:val="24"/>
          <w:szCs w:val="24"/>
        </w:rPr>
      </w:pPr>
      <w:r w:rsidRPr="000B01C7">
        <w:rPr>
          <w:sz w:val="24"/>
          <w:szCs w:val="24"/>
        </w:rPr>
        <w:t xml:space="preserve">На крају Периода за повлачење средстава, Зајмодавац ће Зајмопримцу доставити план амортизације везан за Кредит, узимајући у обзир, уколико је примењиво, свако потенцијално отказивање Кредита у складу са чланом </w:t>
      </w:r>
      <w:r w:rsidRPr="000B01C7">
        <w:rPr>
          <w:sz w:val="24"/>
          <w:szCs w:val="24"/>
        </w:rPr>
        <w:fldChar w:fldCharType="begin"/>
      </w:r>
      <w:r w:rsidRPr="000B01C7">
        <w:rPr>
          <w:sz w:val="24"/>
          <w:szCs w:val="24"/>
        </w:rPr>
        <w:instrText xml:space="preserve"> REF _Ref371952674 \w \h  \* MERGEFORMAT </w:instrText>
      </w:r>
      <w:r w:rsidRPr="000B01C7">
        <w:rPr>
          <w:sz w:val="24"/>
          <w:szCs w:val="24"/>
        </w:rPr>
      </w:r>
      <w:r w:rsidRPr="000B01C7">
        <w:rPr>
          <w:sz w:val="24"/>
          <w:szCs w:val="24"/>
        </w:rPr>
        <w:fldChar w:fldCharType="separate"/>
      </w:r>
      <w:r w:rsidR="00EF5BFE">
        <w:rPr>
          <w:sz w:val="24"/>
          <w:szCs w:val="24"/>
        </w:rPr>
        <w:t>8.3</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_Ref371952679 \h  \* MERGEFORMAT </w:instrText>
      </w:r>
      <w:r w:rsidRPr="000B01C7">
        <w:rPr>
          <w:i/>
          <w:sz w:val="24"/>
          <w:szCs w:val="24"/>
        </w:rPr>
      </w:r>
      <w:r w:rsidRPr="000B01C7">
        <w:rPr>
          <w:i/>
          <w:sz w:val="24"/>
          <w:szCs w:val="24"/>
        </w:rPr>
        <w:fldChar w:fldCharType="separate"/>
      </w:r>
      <w:r w:rsidR="00EF5BFE" w:rsidRPr="00EF5BFE">
        <w:rPr>
          <w:i/>
          <w:sz w:val="24"/>
          <w:szCs w:val="24"/>
        </w:rPr>
        <w:t>Отказивање од стране Зајмопримц</w:t>
      </w:r>
      <w:r w:rsidRPr="000B01C7">
        <w:rPr>
          <w:i/>
          <w:sz w:val="24"/>
          <w:szCs w:val="24"/>
        </w:rPr>
        <w:fldChar w:fldCharType="end"/>
      </w:r>
      <w:r w:rsidRPr="000B01C7">
        <w:rPr>
          <w:i/>
          <w:sz w:val="24"/>
          <w:szCs w:val="24"/>
        </w:rPr>
        <w:t>а</w:t>
      </w:r>
      <w:r w:rsidRPr="000B01C7">
        <w:rPr>
          <w:sz w:val="24"/>
          <w:szCs w:val="24"/>
        </w:rPr>
        <w:t xml:space="preserve">) и/или </w:t>
      </w:r>
      <w:r w:rsidRPr="000B01C7">
        <w:rPr>
          <w:sz w:val="24"/>
          <w:szCs w:val="24"/>
        </w:rPr>
        <w:fldChar w:fldCharType="begin"/>
      </w:r>
      <w:r w:rsidRPr="000B01C7">
        <w:rPr>
          <w:sz w:val="24"/>
          <w:szCs w:val="24"/>
        </w:rPr>
        <w:instrText xml:space="preserve"> REF _Ref184732715 \r \h  \* MERGEFORMAT </w:instrText>
      </w:r>
      <w:r w:rsidRPr="000B01C7">
        <w:rPr>
          <w:sz w:val="24"/>
          <w:szCs w:val="24"/>
        </w:rPr>
      </w:r>
      <w:r w:rsidRPr="000B01C7">
        <w:rPr>
          <w:sz w:val="24"/>
          <w:szCs w:val="24"/>
        </w:rPr>
        <w:fldChar w:fldCharType="separate"/>
      </w:r>
      <w:r w:rsidR="00EF5BFE">
        <w:rPr>
          <w:sz w:val="24"/>
          <w:szCs w:val="24"/>
        </w:rPr>
        <w:t>8.4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_Ref184732715 \h  \* MERGEFORMAT </w:instrText>
      </w:r>
      <w:r w:rsidRPr="000B01C7">
        <w:rPr>
          <w:i/>
          <w:sz w:val="24"/>
          <w:szCs w:val="24"/>
        </w:rPr>
      </w:r>
      <w:r w:rsidRPr="000B01C7">
        <w:rPr>
          <w:i/>
          <w:sz w:val="24"/>
          <w:szCs w:val="24"/>
        </w:rPr>
        <w:fldChar w:fldCharType="separate"/>
      </w:r>
      <w:r w:rsidR="00EF5BFE" w:rsidRPr="00EF5BFE">
        <w:rPr>
          <w:i/>
          <w:sz w:val="24"/>
          <w:szCs w:val="24"/>
        </w:rPr>
        <w:t>Отказивање од стране Зајмодавц</w:t>
      </w:r>
      <w:r w:rsidRPr="000B01C7">
        <w:rPr>
          <w:i/>
          <w:sz w:val="24"/>
          <w:szCs w:val="24"/>
        </w:rPr>
        <w:fldChar w:fldCharType="end"/>
      </w:r>
      <w:r w:rsidRPr="000B01C7">
        <w:rPr>
          <w:i/>
          <w:sz w:val="24"/>
          <w:szCs w:val="24"/>
        </w:rPr>
        <w:t>а</w:t>
      </w:r>
      <w:r w:rsidRPr="000B01C7">
        <w:rPr>
          <w:sz w:val="24"/>
          <w:szCs w:val="24"/>
        </w:rPr>
        <w:t>).</w:t>
      </w:r>
    </w:p>
    <w:p w:rsidR="00C45FE1" w:rsidRPr="000B01C7" w:rsidRDefault="00C45FE1" w:rsidP="00C45FE1">
      <w:pPr>
        <w:pStyle w:val="AATitre1"/>
        <w:rPr>
          <w:rFonts w:ascii="Times New Roman" w:hAnsi="Times New Roman"/>
          <w:noProof w:val="0"/>
          <w:sz w:val="24"/>
          <w:szCs w:val="24"/>
          <w:lang w:val="sr-Cyrl-RS"/>
        </w:rPr>
      </w:pPr>
      <w:bookmarkStart w:id="129" w:name="_Ref184637277"/>
      <w:bookmarkStart w:id="130" w:name="_Ref188174535"/>
      <w:bookmarkStart w:id="131" w:name="_Toc59120982"/>
      <w:bookmarkEnd w:id="127"/>
      <w:bookmarkEnd w:id="128"/>
      <w:r w:rsidRPr="000B01C7">
        <w:rPr>
          <w:rFonts w:ascii="Times New Roman" w:hAnsi="Times New Roman"/>
          <w:noProof w:val="0"/>
          <w:sz w:val="24"/>
          <w:szCs w:val="24"/>
          <w:lang w:val="sr-Cyrl-RS"/>
        </w:rPr>
        <w:t xml:space="preserve">ПРЕВРЕМЕНА ОТПЛАТА И ОТКАЗИВАЊЕ </w:t>
      </w:r>
      <w:bookmarkEnd w:id="129"/>
      <w:bookmarkEnd w:id="130"/>
      <w:bookmarkEnd w:id="131"/>
    </w:p>
    <w:p w:rsidR="00C45FE1" w:rsidRPr="000B01C7" w:rsidRDefault="00C45FE1" w:rsidP="00C45FE1">
      <w:pPr>
        <w:pStyle w:val="AATitre2"/>
        <w:rPr>
          <w:sz w:val="24"/>
          <w:szCs w:val="24"/>
          <w:u w:val="none"/>
        </w:rPr>
      </w:pPr>
      <w:bookmarkStart w:id="132" w:name="_Ref188171475"/>
      <w:bookmarkStart w:id="133" w:name="_Toc59120983"/>
      <w:r w:rsidRPr="000B01C7">
        <w:rPr>
          <w:sz w:val="24"/>
          <w:szCs w:val="24"/>
        </w:rPr>
        <w:t>Добровољна превремена отплата</w:t>
      </w:r>
      <w:bookmarkEnd w:id="132"/>
      <w:bookmarkEnd w:id="133"/>
      <w:r w:rsidRPr="000B01C7">
        <w:rPr>
          <w:sz w:val="24"/>
          <w:szCs w:val="24"/>
        </w:rPr>
        <w:t xml:space="preserve"> </w:t>
      </w:r>
    </w:p>
    <w:p w:rsidR="00C45FE1" w:rsidRPr="000B01C7" w:rsidRDefault="00C45FE1" w:rsidP="00C45FE1">
      <w:pPr>
        <w:pStyle w:val="Corpsdetexte21"/>
        <w:rPr>
          <w:sz w:val="24"/>
          <w:szCs w:val="24"/>
        </w:rPr>
      </w:pPr>
      <w:r w:rsidRPr="000B01C7">
        <w:rPr>
          <w:sz w:val="24"/>
          <w:szCs w:val="24"/>
        </w:rPr>
        <w:t xml:space="preserve">Зајмопримац нема права да превремено отплати целокупан Кредит пре истека периода од </w:t>
      </w:r>
      <w:r w:rsidR="000379B1" w:rsidRPr="000B01C7">
        <w:rPr>
          <w:sz w:val="24"/>
          <w:szCs w:val="24"/>
        </w:rPr>
        <w:t>шест</w:t>
      </w:r>
      <w:r w:rsidRPr="000B01C7">
        <w:rPr>
          <w:sz w:val="24"/>
          <w:szCs w:val="24"/>
        </w:rPr>
        <w:t xml:space="preserve"> (</w:t>
      </w:r>
      <w:r w:rsidR="000379B1" w:rsidRPr="000B01C7">
        <w:rPr>
          <w:sz w:val="24"/>
          <w:szCs w:val="24"/>
        </w:rPr>
        <w:t>6</w:t>
      </w:r>
      <w:r w:rsidRPr="000B01C7">
        <w:rPr>
          <w:sz w:val="24"/>
          <w:szCs w:val="24"/>
        </w:rPr>
        <w:t xml:space="preserve">) година почевши од Датума потписивања. </w:t>
      </w:r>
    </w:p>
    <w:p w:rsidR="00C45FE1" w:rsidRPr="000B01C7" w:rsidRDefault="00C45FE1" w:rsidP="00C45FE1">
      <w:pPr>
        <w:pStyle w:val="Corpsdetexte21"/>
        <w:rPr>
          <w:sz w:val="24"/>
          <w:szCs w:val="24"/>
        </w:rPr>
      </w:pPr>
      <w:r w:rsidRPr="000B01C7">
        <w:rPr>
          <w:sz w:val="24"/>
          <w:szCs w:val="24"/>
        </w:rPr>
        <w:t>Од датума наведеног у претходном ставу, Зајмопримац може извршити превремену отплату целокупног износа или дела Кредита, под следећим условима:</w:t>
      </w:r>
    </w:p>
    <w:p w:rsidR="00C45FE1" w:rsidRPr="000B01C7" w:rsidRDefault="00C45FE1" w:rsidP="00C45FE1">
      <w:pPr>
        <w:pStyle w:val="AATitre4"/>
        <w:ind w:left="1985" w:hanging="709"/>
        <w:rPr>
          <w:sz w:val="24"/>
          <w:szCs w:val="24"/>
        </w:rPr>
      </w:pPr>
      <w:r w:rsidRPr="000B01C7">
        <w:rPr>
          <w:sz w:val="24"/>
          <w:szCs w:val="24"/>
        </w:rPr>
        <w:t xml:space="preserve">Зајмопримац ће обавестити Зајмодавца о намери да изврши превремену отплату слањем писаног обавештења најмање тридесет (30) Радних дана пре предвиђеног датума превремене отплате; </w:t>
      </w:r>
    </w:p>
    <w:p w:rsidR="00C45FE1" w:rsidRPr="000B01C7" w:rsidRDefault="00C45FE1" w:rsidP="00C45FE1">
      <w:pPr>
        <w:pStyle w:val="AATitre4"/>
        <w:numPr>
          <w:ilvl w:val="0"/>
          <w:numId w:val="0"/>
        </w:numPr>
        <w:ind w:left="720" w:firstLine="556"/>
        <w:rPr>
          <w:sz w:val="24"/>
          <w:szCs w:val="24"/>
        </w:rPr>
      </w:pPr>
      <w:r w:rsidRPr="000B01C7">
        <w:rPr>
          <w:sz w:val="24"/>
          <w:szCs w:val="24"/>
        </w:rPr>
        <w:t>(б)</w:t>
      </w:r>
      <w:r w:rsidRPr="000B01C7">
        <w:rPr>
          <w:sz w:val="24"/>
          <w:szCs w:val="24"/>
        </w:rPr>
        <w:tab/>
        <w:t>Износ превремене отплате биће једнак главници једне или више рата;</w:t>
      </w:r>
    </w:p>
    <w:p w:rsidR="00C45FE1" w:rsidRPr="000B01C7" w:rsidRDefault="00C45FE1" w:rsidP="00C45FE1">
      <w:pPr>
        <w:pStyle w:val="AATitre4"/>
        <w:numPr>
          <w:ilvl w:val="0"/>
          <w:numId w:val="0"/>
        </w:numPr>
        <w:ind w:left="720" w:firstLine="556"/>
        <w:rPr>
          <w:sz w:val="24"/>
          <w:szCs w:val="24"/>
        </w:rPr>
      </w:pPr>
      <w:r w:rsidRPr="000B01C7">
        <w:rPr>
          <w:sz w:val="24"/>
          <w:szCs w:val="24"/>
        </w:rPr>
        <w:t>(ц)</w:t>
      </w:r>
      <w:r w:rsidRPr="000B01C7">
        <w:rPr>
          <w:sz w:val="24"/>
          <w:szCs w:val="24"/>
        </w:rPr>
        <w:tab/>
        <w:t>Предвиђени датум превремене отплате биће Датум превремене отплате;</w:t>
      </w:r>
    </w:p>
    <w:p w:rsidR="00C45FE1" w:rsidRPr="000B01C7" w:rsidRDefault="00C45FE1" w:rsidP="00C45FE1">
      <w:pPr>
        <w:pStyle w:val="AATitre4"/>
        <w:numPr>
          <w:ilvl w:val="0"/>
          <w:numId w:val="0"/>
        </w:numPr>
        <w:ind w:left="1985" w:hanging="709"/>
        <w:rPr>
          <w:sz w:val="24"/>
          <w:szCs w:val="24"/>
        </w:rPr>
      </w:pPr>
      <w:r w:rsidRPr="000B01C7">
        <w:rPr>
          <w:sz w:val="24"/>
          <w:szCs w:val="24"/>
        </w:rPr>
        <w:t>(д)</w:t>
      </w:r>
      <w:r w:rsidRPr="000B01C7">
        <w:rPr>
          <w:sz w:val="24"/>
          <w:szCs w:val="24"/>
        </w:rPr>
        <w:tab/>
        <w:t xml:space="preserve">Све превремене отплате извршиће се заједно уз плаћање обрачунате камате, свих накнада, обештећења и повезаних трошкова у вези са превремено плаћеним износом, у складу са овим </w:t>
      </w:r>
      <w:r w:rsidR="00CF2208">
        <w:rPr>
          <w:sz w:val="24"/>
          <w:szCs w:val="24"/>
        </w:rPr>
        <w:t>у</w:t>
      </w:r>
      <w:r w:rsidRPr="000B01C7">
        <w:rPr>
          <w:sz w:val="24"/>
          <w:szCs w:val="24"/>
        </w:rPr>
        <w:t>говором;</w:t>
      </w:r>
    </w:p>
    <w:p w:rsidR="00C45FE1" w:rsidRPr="000B01C7" w:rsidRDefault="007D059C" w:rsidP="00C45FE1">
      <w:pPr>
        <w:pStyle w:val="AATitre4"/>
        <w:numPr>
          <w:ilvl w:val="0"/>
          <w:numId w:val="0"/>
        </w:numPr>
        <w:ind w:left="720" w:firstLine="556"/>
        <w:rPr>
          <w:sz w:val="24"/>
          <w:szCs w:val="24"/>
        </w:rPr>
      </w:pPr>
      <w:r>
        <w:rPr>
          <w:sz w:val="24"/>
          <w:szCs w:val="24"/>
          <w:lang w:val="sr-Latn-RS"/>
        </w:rPr>
        <w:t>(</w:t>
      </w:r>
      <w:r w:rsidR="00C45FE1" w:rsidRPr="000B01C7">
        <w:rPr>
          <w:sz w:val="24"/>
          <w:szCs w:val="24"/>
        </w:rPr>
        <w:t>е)</w:t>
      </w:r>
      <w:r w:rsidR="00C45FE1" w:rsidRPr="000B01C7">
        <w:rPr>
          <w:sz w:val="24"/>
          <w:szCs w:val="24"/>
        </w:rPr>
        <w:tab/>
        <w:t>Не постоје неизмирени износи; и</w:t>
      </w:r>
    </w:p>
    <w:p w:rsidR="00C45FE1" w:rsidRPr="000B01C7" w:rsidRDefault="00C45FE1" w:rsidP="00C45FE1">
      <w:pPr>
        <w:pStyle w:val="AATitre4"/>
        <w:numPr>
          <w:ilvl w:val="0"/>
          <w:numId w:val="0"/>
        </w:numPr>
        <w:ind w:left="2116" w:hanging="840"/>
        <w:rPr>
          <w:sz w:val="24"/>
          <w:szCs w:val="24"/>
        </w:rPr>
      </w:pPr>
      <w:r w:rsidRPr="000B01C7">
        <w:rPr>
          <w:sz w:val="24"/>
          <w:szCs w:val="24"/>
        </w:rPr>
        <w:t>(ф)</w:t>
      </w:r>
      <w:r w:rsidRPr="000B01C7">
        <w:rPr>
          <w:sz w:val="24"/>
          <w:szCs w:val="24"/>
        </w:rPr>
        <w:tab/>
        <w:t>У случају делимичне превремене отплате, Зајмопримац ће доставити Зајмодавцу доказе који су задовољавајући за Зајмодавца да Зајмопримац поседује довољно опредељених средстава за потребе финансирања Про</w:t>
      </w:r>
      <w:r w:rsidR="000379B1" w:rsidRPr="000B01C7">
        <w:rPr>
          <w:sz w:val="24"/>
          <w:szCs w:val="24"/>
        </w:rPr>
        <w:t>грама</w:t>
      </w:r>
      <w:r w:rsidRPr="000B01C7">
        <w:rPr>
          <w:sz w:val="24"/>
          <w:szCs w:val="24"/>
        </w:rPr>
        <w:t>, као што је дефинисано у Плану финансирања.</w:t>
      </w:r>
    </w:p>
    <w:p w:rsidR="00C45FE1" w:rsidRPr="000B01C7" w:rsidRDefault="00C45FE1" w:rsidP="00C45FE1">
      <w:pPr>
        <w:pStyle w:val="Corpsdetexte21"/>
        <w:rPr>
          <w:sz w:val="24"/>
          <w:szCs w:val="24"/>
        </w:rPr>
      </w:pPr>
      <w:r w:rsidRPr="000B01C7">
        <w:rPr>
          <w:sz w:val="24"/>
          <w:szCs w:val="24"/>
        </w:rPr>
        <w:t xml:space="preserve">На Датум плаћања када је извршена превремена отплата, Зајмопримац ће исплатити целокупан износ Накнаде за превремену отплату доспелу и плативу у складу са чланом </w:t>
      </w:r>
      <w:r w:rsidRPr="000B01C7">
        <w:rPr>
          <w:sz w:val="24"/>
          <w:szCs w:val="24"/>
        </w:rPr>
        <w:fldChar w:fldCharType="begin"/>
      </w:r>
      <w:r w:rsidRPr="000B01C7">
        <w:rPr>
          <w:sz w:val="24"/>
          <w:szCs w:val="24"/>
        </w:rPr>
        <w:instrText xml:space="preserve"> REF _Ref425328048 \r \h </w:instrText>
      </w:r>
      <w:r w:rsidR="002B5862" w:rsidRPr="000B01C7">
        <w:rPr>
          <w:sz w:val="24"/>
          <w:szCs w:val="24"/>
        </w:rPr>
        <w:instrText xml:space="preserve"> \* MERGEFORMAT </w:instrText>
      </w:r>
      <w:r w:rsidRPr="000B01C7">
        <w:rPr>
          <w:sz w:val="24"/>
          <w:szCs w:val="24"/>
        </w:rPr>
      </w:r>
      <w:r w:rsidRPr="000B01C7">
        <w:rPr>
          <w:sz w:val="24"/>
          <w:szCs w:val="24"/>
        </w:rPr>
        <w:fldChar w:fldCharType="separate"/>
      </w:r>
      <w:r w:rsidR="00EF5BFE">
        <w:rPr>
          <w:sz w:val="24"/>
          <w:szCs w:val="24"/>
        </w:rPr>
        <w:t>9.3</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_Ref425328065 \h  \* MERGEFORMAT </w:instrText>
      </w:r>
      <w:r w:rsidRPr="000B01C7">
        <w:rPr>
          <w:i/>
          <w:sz w:val="24"/>
          <w:szCs w:val="24"/>
        </w:rPr>
      </w:r>
      <w:r w:rsidRPr="000B01C7">
        <w:rPr>
          <w:i/>
          <w:sz w:val="24"/>
          <w:szCs w:val="24"/>
        </w:rPr>
        <w:fldChar w:fldCharType="separate"/>
      </w:r>
      <w:r w:rsidR="00EF5BFE" w:rsidRPr="00EF5BFE">
        <w:rPr>
          <w:i/>
          <w:sz w:val="24"/>
          <w:szCs w:val="24"/>
        </w:rPr>
        <w:t>Накнада за превремену отплату</w:t>
      </w:r>
      <w:r w:rsidRPr="000B01C7">
        <w:rPr>
          <w:i/>
          <w:sz w:val="24"/>
          <w:szCs w:val="24"/>
        </w:rPr>
        <w:fldChar w:fldCharType="end"/>
      </w:r>
      <w:r w:rsidRPr="000B01C7">
        <w:rPr>
          <w:sz w:val="24"/>
          <w:szCs w:val="24"/>
        </w:rPr>
        <w:t>)</w:t>
      </w:r>
    </w:p>
    <w:p w:rsidR="00C45FE1" w:rsidRPr="000B01C7" w:rsidRDefault="00C45FE1" w:rsidP="00C45FE1">
      <w:pPr>
        <w:pStyle w:val="AATitre2"/>
        <w:rPr>
          <w:sz w:val="24"/>
          <w:szCs w:val="24"/>
          <w:u w:val="none"/>
        </w:rPr>
      </w:pPr>
      <w:bookmarkStart w:id="134" w:name="_Ref188171488"/>
      <w:bookmarkStart w:id="135" w:name="_Toc59120984"/>
      <w:r w:rsidRPr="000B01C7">
        <w:rPr>
          <w:sz w:val="24"/>
          <w:szCs w:val="24"/>
        </w:rPr>
        <w:t>Обавезна превремена отплата</w:t>
      </w:r>
      <w:bookmarkEnd w:id="134"/>
      <w:bookmarkEnd w:id="135"/>
    </w:p>
    <w:p w:rsidR="00C45FE1" w:rsidRDefault="00C45FE1" w:rsidP="00C45FE1">
      <w:pPr>
        <w:pStyle w:val="Corpsdetexte21"/>
        <w:rPr>
          <w:sz w:val="24"/>
          <w:szCs w:val="24"/>
        </w:rPr>
      </w:pPr>
      <w:r w:rsidRPr="000B01C7">
        <w:rPr>
          <w:sz w:val="24"/>
          <w:szCs w:val="24"/>
        </w:rPr>
        <w:t>Зајмопримац ће одмах извршити превремену отплату целокупног или дела Кредита, након пријема обавештења од стране Зајмодавца у коме га обавештава о било ком од следећих догађаја:</w:t>
      </w:r>
    </w:p>
    <w:p w:rsidR="00C45FE1" w:rsidRPr="000B01C7" w:rsidRDefault="00C45FE1" w:rsidP="00C45FE1">
      <w:pPr>
        <w:pStyle w:val="AATitre4"/>
        <w:ind w:left="1985"/>
        <w:rPr>
          <w:sz w:val="24"/>
          <w:szCs w:val="24"/>
        </w:rPr>
      </w:pPr>
      <w:bookmarkStart w:id="136" w:name="_Ref371953541"/>
      <w:bookmarkStart w:id="137" w:name="_Ref184732678"/>
      <w:r w:rsidRPr="000B01C7">
        <w:rPr>
          <w:sz w:val="24"/>
          <w:szCs w:val="24"/>
          <w:u w:val="single"/>
        </w:rPr>
        <w:t>Незаконитости</w:t>
      </w:r>
      <w:r w:rsidRPr="000B01C7">
        <w:rPr>
          <w:sz w:val="24"/>
          <w:szCs w:val="24"/>
        </w:rPr>
        <w:t xml:space="preserve">: у складу са важећим законом, постаје незаконито за Зајмодавца да извршава било коју од својих обавеза из овог </w:t>
      </w:r>
      <w:r w:rsidR="00CF2208">
        <w:rPr>
          <w:sz w:val="24"/>
          <w:szCs w:val="24"/>
        </w:rPr>
        <w:t>у</w:t>
      </w:r>
      <w:r w:rsidRPr="000B01C7">
        <w:rPr>
          <w:sz w:val="24"/>
          <w:szCs w:val="24"/>
        </w:rPr>
        <w:t>говора или да финансира или одржава Кредит;</w:t>
      </w:r>
      <w:bookmarkEnd w:id="136"/>
    </w:p>
    <w:p w:rsidR="00C45FE1" w:rsidRPr="000B01C7" w:rsidRDefault="00C45FE1" w:rsidP="00C45FE1">
      <w:pPr>
        <w:pStyle w:val="AATitre4"/>
        <w:numPr>
          <w:ilvl w:val="0"/>
          <w:numId w:val="0"/>
        </w:numPr>
        <w:ind w:left="1985" w:hanging="709"/>
        <w:rPr>
          <w:sz w:val="24"/>
          <w:szCs w:val="24"/>
        </w:rPr>
      </w:pPr>
      <w:bookmarkStart w:id="138" w:name="_Ref371953547"/>
      <w:r w:rsidRPr="000B01C7">
        <w:rPr>
          <w:sz w:val="24"/>
          <w:szCs w:val="24"/>
          <w:u w:val="single"/>
        </w:rPr>
        <w:t>(</w:t>
      </w:r>
      <w:r w:rsidRPr="000B01C7">
        <w:rPr>
          <w:sz w:val="24"/>
          <w:szCs w:val="24"/>
        </w:rPr>
        <w:t>б)</w:t>
      </w:r>
      <w:r w:rsidRPr="000B01C7">
        <w:rPr>
          <w:sz w:val="24"/>
          <w:szCs w:val="24"/>
        </w:rPr>
        <w:tab/>
      </w:r>
      <w:r w:rsidRPr="000B01C7">
        <w:rPr>
          <w:sz w:val="24"/>
          <w:szCs w:val="24"/>
          <w:u w:val="single"/>
        </w:rPr>
        <w:t>Додатни трошкови</w:t>
      </w:r>
      <w:r w:rsidRPr="000B01C7">
        <w:rPr>
          <w:sz w:val="24"/>
          <w:szCs w:val="24"/>
        </w:rPr>
        <w:t xml:space="preserve">: износ Додатних трошкова наведених у члану </w:t>
      </w:r>
      <w:r w:rsidRPr="000B01C7">
        <w:rPr>
          <w:sz w:val="24"/>
          <w:szCs w:val="24"/>
        </w:rPr>
        <w:fldChar w:fldCharType="begin"/>
      </w:r>
      <w:r w:rsidRPr="000B01C7">
        <w:rPr>
          <w:sz w:val="24"/>
          <w:szCs w:val="24"/>
        </w:rPr>
        <w:instrText xml:space="preserve"> REF _Ref371943042 \r \h  \* MERGEFORMAT </w:instrText>
      </w:r>
      <w:r w:rsidRPr="000B01C7">
        <w:rPr>
          <w:sz w:val="24"/>
          <w:szCs w:val="24"/>
        </w:rPr>
      </w:r>
      <w:r w:rsidRPr="000B01C7">
        <w:rPr>
          <w:sz w:val="24"/>
          <w:szCs w:val="24"/>
        </w:rPr>
        <w:fldChar w:fldCharType="separate"/>
      </w:r>
      <w:r w:rsidR="00EF5BFE">
        <w:rPr>
          <w:sz w:val="24"/>
          <w:szCs w:val="24"/>
        </w:rPr>
        <w:t>9.5</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_Ref371943043 \h  \* MERGEFORMAT </w:instrText>
      </w:r>
      <w:r w:rsidRPr="000B01C7">
        <w:rPr>
          <w:i/>
          <w:sz w:val="24"/>
          <w:szCs w:val="24"/>
        </w:rPr>
      </w:r>
      <w:r w:rsidRPr="000B01C7">
        <w:rPr>
          <w:i/>
          <w:sz w:val="24"/>
          <w:szCs w:val="24"/>
        </w:rPr>
        <w:fldChar w:fldCharType="separate"/>
      </w:r>
      <w:r w:rsidR="00EF5BFE" w:rsidRPr="00EF5BFE">
        <w:rPr>
          <w:i/>
          <w:sz w:val="24"/>
          <w:szCs w:val="24"/>
        </w:rPr>
        <w:t>Додатни трошкови</w:t>
      </w:r>
      <w:r w:rsidRPr="000B01C7">
        <w:rPr>
          <w:i/>
          <w:sz w:val="24"/>
          <w:szCs w:val="24"/>
        </w:rPr>
        <w:fldChar w:fldCharType="end"/>
      </w:r>
      <w:r w:rsidRPr="000B01C7">
        <w:rPr>
          <w:sz w:val="24"/>
          <w:szCs w:val="24"/>
        </w:rPr>
        <w:t xml:space="preserve">) је значајан и Зајмопримац одбија да плати такве Додатне трошкове; </w:t>
      </w:r>
      <w:bookmarkEnd w:id="138"/>
    </w:p>
    <w:p w:rsidR="00C45FE1" w:rsidRPr="000B01C7" w:rsidRDefault="00C45FE1" w:rsidP="00C45FE1">
      <w:pPr>
        <w:pStyle w:val="AATitre4"/>
        <w:numPr>
          <w:ilvl w:val="0"/>
          <w:numId w:val="0"/>
        </w:numPr>
        <w:ind w:left="1985" w:hanging="720"/>
        <w:rPr>
          <w:sz w:val="24"/>
          <w:szCs w:val="24"/>
        </w:rPr>
      </w:pPr>
      <w:bookmarkStart w:id="139" w:name="_Ref382465679"/>
      <w:r w:rsidRPr="000B01C7">
        <w:rPr>
          <w:sz w:val="24"/>
          <w:szCs w:val="24"/>
        </w:rPr>
        <w:t>(ц)</w:t>
      </w:r>
      <w:r w:rsidRPr="000B01C7">
        <w:rPr>
          <w:sz w:val="24"/>
          <w:szCs w:val="24"/>
        </w:rPr>
        <w:tab/>
      </w:r>
      <w:r w:rsidRPr="000B01C7">
        <w:rPr>
          <w:sz w:val="24"/>
          <w:szCs w:val="24"/>
          <w:u w:val="single"/>
        </w:rPr>
        <w:t>Неизвршење обавеза</w:t>
      </w:r>
      <w:r w:rsidRPr="000B01C7">
        <w:rPr>
          <w:sz w:val="24"/>
          <w:szCs w:val="24"/>
        </w:rPr>
        <w:t>: Зајмодавац објављује да је дошло до Случаја неизвршења обавеза у складу са чланом 13</w:t>
      </w:r>
      <w:r w:rsidR="000736AD">
        <w:rPr>
          <w:sz w:val="24"/>
          <w:szCs w:val="24"/>
        </w:rPr>
        <w:t>.</w:t>
      </w:r>
      <w:r w:rsidRPr="000B01C7">
        <w:rPr>
          <w:sz w:val="24"/>
          <w:szCs w:val="24"/>
        </w:rPr>
        <w:t xml:space="preserve"> (Случај неизвршења обавеза)</w:t>
      </w:r>
      <w:bookmarkEnd w:id="139"/>
      <w:r w:rsidRPr="000B01C7">
        <w:rPr>
          <w:sz w:val="24"/>
          <w:szCs w:val="24"/>
        </w:rPr>
        <w:t>;</w:t>
      </w:r>
    </w:p>
    <w:p w:rsidR="00C45FE1" w:rsidRPr="000B01C7" w:rsidRDefault="00A85F6A" w:rsidP="00C45FE1">
      <w:pPr>
        <w:pStyle w:val="AATitre4"/>
        <w:numPr>
          <w:ilvl w:val="0"/>
          <w:numId w:val="0"/>
        </w:numPr>
        <w:ind w:left="1985" w:hanging="720"/>
        <w:rPr>
          <w:sz w:val="24"/>
          <w:szCs w:val="24"/>
        </w:rPr>
      </w:pPr>
      <w:r w:rsidRPr="000B01C7">
        <w:rPr>
          <w:sz w:val="24"/>
          <w:szCs w:val="24"/>
        </w:rPr>
        <w:t xml:space="preserve"> </w:t>
      </w:r>
      <w:r w:rsidR="00C45FE1" w:rsidRPr="000B01C7">
        <w:rPr>
          <w:sz w:val="24"/>
          <w:szCs w:val="24"/>
        </w:rPr>
        <w:t>(</w:t>
      </w:r>
      <w:r w:rsidRPr="000B01C7">
        <w:rPr>
          <w:sz w:val="24"/>
          <w:szCs w:val="24"/>
        </w:rPr>
        <w:t>д</w:t>
      </w:r>
      <w:r w:rsidR="00C45FE1" w:rsidRPr="000B01C7">
        <w:rPr>
          <w:sz w:val="24"/>
          <w:szCs w:val="24"/>
        </w:rPr>
        <w:t>)</w:t>
      </w:r>
      <w:r w:rsidR="00C45FE1" w:rsidRPr="000B01C7">
        <w:rPr>
          <w:sz w:val="24"/>
          <w:szCs w:val="24"/>
        </w:rPr>
        <w:tab/>
      </w:r>
      <w:r w:rsidR="00C45FE1" w:rsidRPr="000B01C7">
        <w:rPr>
          <w:sz w:val="24"/>
          <w:szCs w:val="24"/>
          <w:u w:val="single"/>
        </w:rPr>
        <w:t>Превремено плаћање према Суфинансијеру</w:t>
      </w:r>
      <w:r w:rsidR="00C45FE1" w:rsidRPr="000B01C7">
        <w:rPr>
          <w:sz w:val="24"/>
          <w:szCs w:val="24"/>
        </w:rPr>
        <w:t>: Зајмопримац превремено отплаћује целокупан или део износа који дугује Суфинансијеру</w:t>
      </w:r>
      <w:r w:rsidR="008A6A36" w:rsidRPr="000B01C7">
        <w:rPr>
          <w:sz w:val="24"/>
          <w:szCs w:val="24"/>
        </w:rPr>
        <w:t xml:space="preserve"> а која се односи на обавезну превремену отплату</w:t>
      </w:r>
      <w:r w:rsidR="00C45FE1" w:rsidRPr="000B01C7">
        <w:rPr>
          <w:sz w:val="24"/>
          <w:szCs w:val="24"/>
        </w:rPr>
        <w:t>, у ком случају ће Зајмодавац имати право да тражи од Зајмопримца да изврши превремену отплату, зависно од случаја, Кредита или износа неизмиреног Кредита пропорционално износу који је превремено отплаћен Суфинансијеру.</w:t>
      </w:r>
    </w:p>
    <w:p w:rsidR="00C45FE1" w:rsidRPr="000B01C7" w:rsidRDefault="00C45FE1" w:rsidP="00C45FE1">
      <w:pPr>
        <w:pStyle w:val="Corpsdetexte21"/>
        <w:ind w:left="1265"/>
        <w:rPr>
          <w:sz w:val="24"/>
          <w:szCs w:val="24"/>
        </w:rPr>
      </w:pPr>
      <w:r w:rsidRPr="000B01C7">
        <w:rPr>
          <w:sz w:val="24"/>
          <w:szCs w:val="24"/>
        </w:rPr>
        <w:t xml:space="preserve">У случају сваког од горе наведених догађаја у ставовима </w:t>
      </w:r>
      <w:r w:rsidRPr="000B01C7">
        <w:rPr>
          <w:sz w:val="24"/>
          <w:szCs w:val="24"/>
        </w:rPr>
        <w:fldChar w:fldCharType="begin"/>
      </w:r>
      <w:r w:rsidRPr="000B01C7">
        <w:rPr>
          <w:sz w:val="24"/>
          <w:szCs w:val="24"/>
        </w:rPr>
        <w:instrText xml:space="preserve"> REF _Ref371953541 \n \h  \* MERGEFORMAT </w:instrText>
      </w:r>
      <w:r w:rsidRPr="000B01C7">
        <w:rPr>
          <w:sz w:val="24"/>
          <w:szCs w:val="24"/>
        </w:rPr>
      </w:r>
      <w:r w:rsidRPr="000B01C7">
        <w:rPr>
          <w:sz w:val="24"/>
          <w:szCs w:val="24"/>
        </w:rPr>
        <w:fldChar w:fldCharType="separate"/>
      </w:r>
      <w:r w:rsidR="00EF5BFE">
        <w:rPr>
          <w:sz w:val="24"/>
          <w:szCs w:val="24"/>
        </w:rPr>
        <w:t>(a)</w:t>
      </w:r>
      <w:r w:rsidRPr="000B01C7">
        <w:rPr>
          <w:sz w:val="24"/>
          <w:szCs w:val="24"/>
        </w:rPr>
        <w:fldChar w:fldCharType="end"/>
      </w:r>
      <w:r w:rsidRPr="000B01C7">
        <w:rPr>
          <w:sz w:val="24"/>
          <w:szCs w:val="24"/>
        </w:rPr>
        <w:t xml:space="preserve">, </w:t>
      </w:r>
      <w:r w:rsidR="00452083">
        <w:rPr>
          <w:sz w:val="24"/>
          <w:szCs w:val="24"/>
        </w:rPr>
        <w:t>(б)</w:t>
      </w:r>
      <w:r w:rsidRPr="000B01C7">
        <w:rPr>
          <w:sz w:val="24"/>
          <w:szCs w:val="24"/>
        </w:rPr>
        <w:t xml:space="preserve"> и </w:t>
      </w:r>
      <w:r w:rsidR="00C6740B">
        <w:rPr>
          <w:sz w:val="24"/>
          <w:szCs w:val="24"/>
        </w:rPr>
        <w:t>(</w:t>
      </w:r>
      <w:r w:rsidR="00C6740B" w:rsidRPr="00C6740B">
        <w:rPr>
          <w:sz w:val="24"/>
          <w:szCs w:val="24"/>
        </w:rPr>
        <w:t>ц</w:t>
      </w:r>
      <w:r w:rsidR="00C6740B">
        <w:rPr>
          <w:sz w:val="24"/>
          <w:szCs w:val="24"/>
        </w:rPr>
        <w:t>),</w:t>
      </w:r>
      <w:r w:rsidRPr="00A03A4E">
        <w:rPr>
          <w:b/>
          <w:sz w:val="24"/>
          <w:szCs w:val="24"/>
        </w:rPr>
        <w:t xml:space="preserve"> </w:t>
      </w:r>
      <w:r w:rsidRPr="000B01C7">
        <w:rPr>
          <w:sz w:val="24"/>
          <w:szCs w:val="24"/>
        </w:rPr>
        <w:t xml:space="preserve">Зајмодавац задржава право, након што је обавестио Зајмопримца у писаној форми, да  искористи своја права повериоца на начин дефинисан у ставу </w:t>
      </w:r>
      <w:r w:rsidR="00BC4346">
        <w:rPr>
          <w:sz w:val="24"/>
          <w:szCs w:val="24"/>
        </w:rPr>
        <w:t>(б)</w:t>
      </w:r>
      <w:r w:rsidRPr="000B01C7">
        <w:rPr>
          <w:sz w:val="24"/>
          <w:szCs w:val="24"/>
        </w:rPr>
        <w:t xml:space="preserve"> члана </w:t>
      </w:r>
      <w:r w:rsidRPr="000B01C7">
        <w:rPr>
          <w:sz w:val="24"/>
          <w:szCs w:val="24"/>
        </w:rPr>
        <w:fldChar w:fldCharType="begin"/>
      </w:r>
      <w:r w:rsidRPr="000B01C7">
        <w:rPr>
          <w:sz w:val="24"/>
          <w:szCs w:val="24"/>
        </w:rPr>
        <w:instrText xml:space="preserve"> REF _Ref371952786 \w \h  \* MERGEFORMAT </w:instrText>
      </w:r>
      <w:r w:rsidRPr="000B01C7">
        <w:rPr>
          <w:sz w:val="24"/>
          <w:szCs w:val="24"/>
        </w:rPr>
      </w:r>
      <w:r w:rsidRPr="000B01C7">
        <w:rPr>
          <w:sz w:val="24"/>
          <w:szCs w:val="24"/>
        </w:rPr>
        <w:fldChar w:fldCharType="separate"/>
      </w:r>
      <w:r w:rsidR="00EF5BFE">
        <w:rPr>
          <w:sz w:val="24"/>
          <w:szCs w:val="24"/>
        </w:rPr>
        <w:t>13.2</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_Ref371952792 \h  \* MERGEFORMAT </w:instrText>
      </w:r>
      <w:r w:rsidRPr="000B01C7">
        <w:rPr>
          <w:i/>
          <w:sz w:val="24"/>
          <w:szCs w:val="24"/>
        </w:rPr>
      </w:r>
      <w:r w:rsidRPr="000B01C7">
        <w:rPr>
          <w:i/>
          <w:sz w:val="24"/>
          <w:szCs w:val="24"/>
        </w:rPr>
        <w:fldChar w:fldCharType="separate"/>
      </w:r>
      <w:r w:rsidR="00EF5BFE" w:rsidRPr="00EF5BFE">
        <w:rPr>
          <w:i/>
          <w:sz w:val="24"/>
          <w:szCs w:val="24"/>
        </w:rPr>
        <w:t>Убрзање</w:t>
      </w:r>
      <w:r w:rsidRPr="000B01C7">
        <w:rPr>
          <w:i/>
          <w:sz w:val="24"/>
          <w:szCs w:val="24"/>
        </w:rPr>
        <w:fldChar w:fldCharType="end"/>
      </w:r>
      <w:r w:rsidRPr="000B01C7">
        <w:rPr>
          <w:sz w:val="24"/>
          <w:szCs w:val="24"/>
        </w:rPr>
        <w:t>).</w:t>
      </w:r>
    </w:p>
    <w:p w:rsidR="00C45FE1" w:rsidRPr="000B01C7" w:rsidRDefault="00C45FE1" w:rsidP="00C45FE1">
      <w:pPr>
        <w:pStyle w:val="AATitre2"/>
        <w:rPr>
          <w:sz w:val="24"/>
          <w:szCs w:val="24"/>
          <w:u w:val="none"/>
        </w:rPr>
      </w:pPr>
      <w:bookmarkStart w:id="140" w:name="_Ref371952674"/>
      <w:bookmarkStart w:id="141" w:name="_Ref371952679"/>
      <w:bookmarkStart w:id="142" w:name="_Toc59120985"/>
      <w:bookmarkEnd w:id="137"/>
      <w:r w:rsidRPr="000B01C7">
        <w:rPr>
          <w:sz w:val="24"/>
          <w:szCs w:val="24"/>
        </w:rPr>
        <w:t>Отказивање од стране Зајмопримц</w:t>
      </w:r>
      <w:bookmarkEnd w:id="140"/>
      <w:bookmarkEnd w:id="141"/>
      <w:bookmarkEnd w:id="142"/>
      <w:r w:rsidRPr="000B01C7">
        <w:rPr>
          <w:sz w:val="24"/>
          <w:szCs w:val="24"/>
        </w:rPr>
        <w:t>а</w:t>
      </w:r>
    </w:p>
    <w:p w:rsidR="00C45FE1" w:rsidRPr="000B01C7" w:rsidRDefault="00C45FE1" w:rsidP="00C45FE1">
      <w:pPr>
        <w:pStyle w:val="Corpsdetexte21"/>
        <w:rPr>
          <w:sz w:val="24"/>
          <w:szCs w:val="24"/>
        </w:rPr>
      </w:pPr>
      <w:r w:rsidRPr="000B01C7">
        <w:rPr>
          <w:sz w:val="24"/>
          <w:szCs w:val="24"/>
        </w:rPr>
        <w:t>Пре Рока за повлачење средстава, Зајмопримац може отказати целокупан или део Расположивог кредита тако што ће Зајмодавцу доставити обавештење три (3) Радна дана раније.</w:t>
      </w:r>
    </w:p>
    <w:p w:rsidR="00C45FE1" w:rsidRPr="000B01C7" w:rsidRDefault="00C45FE1" w:rsidP="00C45FE1">
      <w:pPr>
        <w:pStyle w:val="Corpsdetexte21"/>
        <w:rPr>
          <w:sz w:val="24"/>
          <w:szCs w:val="24"/>
        </w:rPr>
      </w:pPr>
      <w:r w:rsidRPr="000B01C7">
        <w:rPr>
          <w:sz w:val="24"/>
          <w:szCs w:val="24"/>
        </w:rPr>
        <w:t>Након пријема таквог обавештења о отказивању, Зајмодавац ће отказати износ који је навео Зајмопримац, под условом да су расходи, као што је наведено у Плану финансирања, покривени на начин задовољавајући за Зајмодавца, осим у случају да Зајмопримац напушта Про</w:t>
      </w:r>
      <w:r w:rsidR="008A6A36" w:rsidRPr="000B01C7">
        <w:rPr>
          <w:sz w:val="24"/>
          <w:szCs w:val="24"/>
        </w:rPr>
        <w:t>грам</w:t>
      </w:r>
      <w:r w:rsidRPr="000B01C7">
        <w:rPr>
          <w:sz w:val="24"/>
          <w:szCs w:val="24"/>
        </w:rPr>
        <w:t>.</w:t>
      </w:r>
    </w:p>
    <w:p w:rsidR="00C45FE1" w:rsidRPr="000B01C7" w:rsidRDefault="00C45FE1" w:rsidP="00C45FE1">
      <w:pPr>
        <w:pStyle w:val="AATitre2"/>
        <w:rPr>
          <w:sz w:val="24"/>
          <w:szCs w:val="24"/>
          <w:u w:val="none"/>
        </w:rPr>
      </w:pPr>
      <w:bookmarkStart w:id="143" w:name="_Ref184732715"/>
      <w:bookmarkStart w:id="144" w:name="_Toc59120986"/>
      <w:r w:rsidRPr="000B01C7">
        <w:rPr>
          <w:sz w:val="24"/>
          <w:szCs w:val="24"/>
        </w:rPr>
        <w:t>Отказивање од стране Зајмодавц</w:t>
      </w:r>
      <w:bookmarkEnd w:id="143"/>
      <w:bookmarkEnd w:id="144"/>
      <w:r w:rsidRPr="000B01C7">
        <w:rPr>
          <w:sz w:val="24"/>
          <w:szCs w:val="24"/>
        </w:rPr>
        <w:t>а</w:t>
      </w:r>
    </w:p>
    <w:p w:rsidR="00C45FE1" w:rsidRPr="000B01C7" w:rsidRDefault="00C45FE1" w:rsidP="00C45FE1">
      <w:pPr>
        <w:pStyle w:val="Corpsdetexte21"/>
        <w:rPr>
          <w:sz w:val="24"/>
          <w:szCs w:val="24"/>
        </w:rPr>
      </w:pPr>
      <w:r w:rsidRPr="000B01C7">
        <w:rPr>
          <w:sz w:val="24"/>
          <w:szCs w:val="24"/>
        </w:rPr>
        <w:t>Расположиви кредит ће бити отказан одмах након достављања обавештења Зајмопримцу и одмах ступа на снагу, ако:</w:t>
      </w:r>
    </w:p>
    <w:p w:rsidR="00C45FE1" w:rsidRPr="00230DF0" w:rsidRDefault="00C45FE1" w:rsidP="00C45FE1">
      <w:pPr>
        <w:pStyle w:val="AATitre4"/>
        <w:ind w:left="1985" w:hanging="709"/>
        <w:rPr>
          <w:sz w:val="23"/>
          <w:szCs w:val="23"/>
        </w:rPr>
      </w:pPr>
      <w:bookmarkStart w:id="145" w:name="_Ref371952712"/>
      <w:r w:rsidRPr="00230DF0">
        <w:rPr>
          <w:sz w:val="23"/>
          <w:szCs w:val="23"/>
        </w:rPr>
        <w:t xml:space="preserve">Расположиви кредит није једнак нули на дан Рока за повлачење средстава; </w:t>
      </w:r>
      <w:bookmarkEnd w:id="145"/>
    </w:p>
    <w:p w:rsidR="00C45FE1" w:rsidRPr="00230DF0" w:rsidRDefault="008A6A36" w:rsidP="00C45FE1">
      <w:pPr>
        <w:pStyle w:val="AATitre4"/>
        <w:numPr>
          <w:ilvl w:val="0"/>
          <w:numId w:val="0"/>
        </w:numPr>
        <w:ind w:left="720" w:firstLine="556"/>
        <w:rPr>
          <w:sz w:val="23"/>
          <w:szCs w:val="23"/>
        </w:rPr>
      </w:pPr>
      <w:bookmarkStart w:id="146" w:name="_Ref371952721"/>
      <w:r w:rsidRPr="00230DF0">
        <w:rPr>
          <w:sz w:val="23"/>
          <w:szCs w:val="23"/>
        </w:rPr>
        <w:t xml:space="preserve"> </w:t>
      </w:r>
      <w:r w:rsidR="00C45FE1" w:rsidRPr="00230DF0">
        <w:rPr>
          <w:sz w:val="23"/>
          <w:szCs w:val="23"/>
        </w:rPr>
        <w:t>(</w:t>
      </w:r>
      <w:r w:rsidRPr="00230DF0">
        <w:rPr>
          <w:sz w:val="23"/>
          <w:szCs w:val="23"/>
        </w:rPr>
        <w:t>б</w:t>
      </w:r>
      <w:r w:rsidR="00C45FE1" w:rsidRPr="00230DF0">
        <w:rPr>
          <w:sz w:val="23"/>
          <w:szCs w:val="23"/>
        </w:rPr>
        <w:t>)</w:t>
      </w:r>
      <w:r w:rsidR="00C45FE1" w:rsidRPr="00230DF0">
        <w:rPr>
          <w:sz w:val="23"/>
          <w:szCs w:val="23"/>
        </w:rPr>
        <w:tab/>
        <w:t xml:space="preserve">Дошло је до Случаја неизвршења обавеза и он се наставља; </w:t>
      </w:r>
      <w:bookmarkEnd w:id="146"/>
      <w:r w:rsidR="00C45FE1" w:rsidRPr="00230DF0">
        <w:rPr>
          <w:sz w:val="23"/>
          <w:szCs w:val="23"/>
        </w:rPr>
        <w:t>или</w:t>
      </w:r>
    </w:p>
    <w:p w:rsidR="00C45FE1" w:rsidRPr="00230DF0" w:rsidRDefault="00C45FE1" w:rsidP="00C45FE1">
      <w:pPr>
        <w:pStyle w:val="AATitre4"/>
        <w:numPr>
          <w:ilvl w:val="0"/>
          <w:numId w:val="0"/>
        </w:numPr>
        <w:ind w:left="2116" w:hanging="840"/>
        <w:rPr>
          <w:sz w:val="23"/>
          <w:szCs w:val="23"/>
        </w:rPr>
      </w:pPr>
      <w:r w:rsidRPr="00230DF0">
        <w:rPr>
          <w:sz w:val="23"/>
          <w:szCs w:val="23"/>
        </w:rPr>
        <w:t>(</w:t>
      </w:r>
      <w:r w:rsidR="008A6A36" w:rsidRPr="00230DF0">
        <w:rPr>
          <w:sz w:val="23"/>
          <w:szCs w:val="23"/>
        </w:rPr>
        <w:t>ц</w:t>
      </w:r>
      <w:r w:rsidRPr="00230DF0">
        <w:rPr>
          <w:sz w:val="23"/>
          <w:szCs w:val="23"/>
        </w:rPr>
        <w:t>)</w:t>
      </w:r>
      <w:r w:rsidRPr="00230DF0">
        <w:rPr>
          <w:sz w:val="23"/>
          <w:szCs w:val="23"/>
        </w:rPr>
        <w:tab/>
        <w:t xml:space="preserve">Дошло је до догађаја наведеног у члану </w:t>
      </w:r>
      <w:r w:rsidRPr="00230DF0">
        <w:rPr>
          <w:sz w:val="23"/>
          <w:szCs w:val="23"/>
        </w:rPr>
        <w:fldChar w:fldCharType="begin"/>
      </w:r>
      <w:r w:rsidRPr="00230DF0">
        <w:rPr>
          <w:sz w:val="23"/>
          <w:szCs w:val="23"/>
        </w:rPr>
        <w:instrText xml:space="preserve"> REF _Ref188171488 \n \h  \* MERGEFORMAT </w:instrText>
      </w:r>
      <w:r w:rsidRPr="00230DF0">
        <w:rPr>
          <w:sz w:val="23"/>
          <w:szCs w:val="23"/>
        </w:rPr>
      </w:r>
      <w:r w:rsidRPr="00230DF0">
        <w:rPr>
          <w:sz w:val="23"/>
          <w:szCs w:val="23"/>
        </w:rPr>
        <w:fldChar w:fldCharType="separate"/>
      </w:r>
      <w:r w:rsidR="00EF5BFE">
        <w:rPr>
          <w:sz w:val="23"/>
          <w:szCs w:val="23"/>
        </w:rPr>
        <w:t>8.2</w:t>
      </w:r>
      <w:r w:rsidRPr="00230DF0">
        <w:rPr>
          <w:sz w:val="23"/>
          <w:szCs w:val="23"/>
        </w:rPr>
        <w:fldChar w:fldCharType="end"/>
      </w:r>
      <w:r w:rsidRPr="00230DF0">
        <w:rPr>
          <w:sz w:val="23"/>
          <w:szCs w:val="23"/>
        </w:rPr>
        <w:t xml:space="preserve"> (</w:t>
      </w:r>
      <w:r w:rsidRPr="00230DF0">
        <w:rPr>
          <w:i/>
          <w:sz w:val="23"/>
          <w:szCs w:val="23"/>
        </w:rPr>
        <w:fldChar w:fldCharType="begin"/>
      </w:r>
      <w:r w:rsidRPr="00230DF0">
        <w:rPr>
          <w:i/>
          <w:sz w:val="23"/>
          <w:szCs w:val="23"/>
        </w:rPr>
        <w:instrText xml:space="preserve"> REF _Ref188171488 \h  \* MERGEFORMAT </w:instrText>
      </w:r>
      <w:r w:rsidRPr="00230DF0">
        <w:rPr>
          <w:i/>
          <w:sz w:val="23"/>
          <w:szCs w:val="23"/>
        </w:rPr>
      </w:r>
      <w:r w:rsidRPr="00230DF0">
        <w:rPr>
          <w:i/>
          <w:sz w:val="23"/>
          <w:szCs w:val="23"/>
        </w:rPr>
        <w:fldChar w:fldCharType="separate"/>
      </w:r>
      <w:r w:rsidR="00EF5BFE" w:rsidRPr="00EF5BFE">
        <w:rPr>
          <w:i/>
          <w:sz w:val="23"/>
          <w:szCs w:val="23"/>
        </w:rPr>
        <w:t>Обавезна превремена отплата</w:t>
      </w:r>
      <w:r w:rsidRPr="00230DF0">
        <w:rPr>
          <w:i/>
          <w:sz w:val="23"/>
          <w:szCs w:val="23"/>
        </w:rPr>
        <w:fldChar w:fldCharType="end"/>
      </w:r>
      <w:r w:rsidRPr="00230DF0">
        <w:rPr>
          <w:sz w:val="23"/>
          <w:szCs w:val="23"/>
        </w:rPr>
        <w:t>);</w:t>
      </w:r>
    </w:p>
    <w:p w:rsidR="00B77674" w:rsidRDefault="00C45FE1" w:rsidP="00C45FE1">
      <w:pPr>
        <w:pStyle w:val="Corpsdetexte21"/>
        <w:rPr>
          <w:sz w:val="24"/>
          <w:szCs w:val="24"/>
        </w:rPr>
      </w:pPr>
      <w:r w:rsidRPr="000B01C7">
        <w:rPr>
          <w:sz w:val="24"/>
          <w:szCs w:val="24"/>
        </w:rPr>
        <w:t xml:space="preserve">осим када је у случају ставова </w:t>
      </w:r>
      <w:r w:rsidRPr="000B01C7">
        <w:rPr>
          <w:sz w:val="24"/>
          <w:szCs w:val="24"/>
        </w:rPr>
        <w:fldChar w:fldCharType="begin"/>
      </w:r>
      <w:r w:rsidRPr="000B01C7">
        <w:rPr>
          <w:sz w:val="24"/>
          <w:szCs w:val="24"/>
        </w:rPr>
        <w:instrText xml:space="preserve"> REF _Ref371952712 \n \h  \* MERGEFORMAT </w:instrText>
      </w:r>
      <w:r w:rsidRPr="000B01C7">
        <w:rPr>
          <w:sz w:val="24"/>
          <w:szCs w:val="24"/>
        </w:rPr>
      </w:r>
      <w:r w:rsidRPr="000B01C7">
        <w:rPr>
          <w:sz w:val="24"/>
          <w:szCs w:val="24"/>
        </w:rPr>
        <w:fldChar w:fldCharType="separate"/>
      </w:r>
      <w:r w:rsidR="00EF5BFE">
        <w:rPr>
          <w:sz w:val="24"/>
          <w:szCs w:val="24"/>
        </w:rPr>
        <w:t>(a)</w:t>
      </w:r>
      <w:r w:rsidRPr="000B01C7">
        <w:rPr>
          <w:sz w:val="24"/>
          <w:szCs w:val="24"/>
        </w:rPr>
        <w:fldChar w:fldCharType="end"/>
      </w:r>
      <w:r w:rsidR="004A3009">
        <w:rPr>
          <w:sz w:val="24"/>
          <w:szCs w:val="24"/>
        </w:rPr>
        <w:t xml:space="preserve"> </w:t>
      </w:r>
      <w:r w:rsidRPr="000B01C7">
        <w:rPr>
          <w:sz w:val="24"/>
          <w:szCs w:val="24"/>
        </w:rPr>
        <w:t xml:space="preserve">члана </w:t>
      </w:r>
      <w:r w:rsidRPr="000B01C7">
        <w:rPr>
          <w:sz w:val="24"/>
          <w:szCs w:val="24"/>
        </w:rPr>
        <w:fldChar w:fldCharType="begin"/>
      </w:r>
      <w:r w:rsidRPr="000B01C7">
        <w:rPr>
          <w:sz w:val="24"/>
          <w:szCs w:val="24"/>
        </w:rPr>
        <w:instrText xml:space="preserve"> REF _Ref184732715 \w \h  \* MERGEFORMAT </w:instrText>
      </w:r>
      <w:r w:rsidRPr="000B01C7">
        <w:rPr>
          <w:sz w:val="24"/>
          <w:szCs w:val="24"/>
        </w:rPr>
      </w:r>
      <w:r w:rsidRPr="000B01C7">
        <w:rPr>
          <w:sz w:val="24"/>
          <w:szCs w:val="24"/>
        </w:rPr>
        <w:fldChar w:fldCharType="separate"/>
      </w:r>
      <w:r w:rsidR="00EF5BFE">
        <w:rPr>
          <w:sz w:val="24"/>
          <w:szCs w:val="24"/>
        </w:rPr>
        <w:t>8.4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_Ref184732715 \h  \* MERGEFORMAT </w:instrText>
      </w:r>
      <w:r w:rsidRPr="000B01C7">
        <w:rPr>
          <w:i/>
          <w:sz w:val="24"/>
          <w:szCs w:val="24"/>
        </w:rPr>
      </w:r>
      <w:r w:rsidRPr="000B01C7">
        <w:rPr>
          <w:i/>
          <w:sz w:val="24"/>
          <w:szCs w:val="24"/>
        </w:rPr>
        <w:fldChar w:fldCharType="separate"/>
      </w:r>
      <w:r w:rsidR="00EF5BFE" w:rsidRPr="00EF5BFE">
        <w:rPr>
          <w:i/>
          <w:sz w:val="24"/>
          <w:szCs w:val="24"/>
        </w:rPr>
        <w:t>Отказивање од стране Зајмодавц</w:t>
      </w:r>
      <w:r w:rsidRPr="000B01C7">
        <w:rPr>
          <w:i/>
          <w:sz w:val="24"/>
          <w:szCs w:val="24"/>
        </w:rPr>
        <w:fldChar w:fldCharType="end"/>
      </w:r>
      <w:r w:rsidRPr="000B01C7">
        <w:rPr>
          <w:i/>
          <w:sz w:val="24"/>
          <w:szCs w:val="24"/>
        </w:rPr>
        <w:t>а</w:t>
      </w:r>
      <w:r w:rsidRPr="000B01C7">
        <w:rPr>
          <w:sz w:val="24"/>
          <w:szCs w:val="24"/>
        </w:rPr>
        <w:t>), Зајмодавац предложио да се одложи Рок за повлачење средстава на основу новонасталих финансијских услова који се односе на</w:t>
      </w:r>
      <w:r w:rsidR="00B77674">
        <w:rPr>
          <w:sz w:val="24"/>
          <w:szCs w:val="24"/>
        </w:rPr>
        <w:br/>
      </w:r>
    </w:p>
    <w:p w:rsidR="00C45FE1" w:rsidRPr="000B01C7" w:rsidRDefault="00C45FE1" w:rsidP="00C45FE1">
      <w:pPr>
        <w:pStyle w:val="Corpsdetexte21"/>
        <w:rPr>
          <w:sz w:val="24"/>
          <w:szCs w:val="24"/>
        </w:rPr>
      </w:pPr>
      <w:r w:rsidRPr="000B01C7">
        <w:rPr>
          <w:sz w:val="24"/>
          <w:szCs w:val="24"/>
        </w:rPr>
        <w:t xml:space="preserve">Повлачење средстава у оквиру Расположивог кредита и  Зајмопримац се сложио са тим предлогом. </w:t>
      </w:r>
    </w:p>
    <w:p w:rsidR="00C45FE1" w:rsidRPr="000B01C7" w:rsidRDefault="00C45FE1" w:rsidP="00C45FE1">
      <w:pPr>
        <w:pStyle w:val="AATitre2"/>
        <w:rPr>
          <w:sz w:val="24"/>
          <w:szCs w:val="24"/>
          <w:u w:val="none"/>
        </w:rPr>
      </w:pPr>
      <w:bookmarkStart w:id="147" w:name="_Toc59120987"/>
      <w:r w:rsidRPr="000B01C7">
        <w:rPr>
          <w:sz w:val="24"/>
          <w:szCs w:val="24"/>
        </w:rPr>
        <w:t>Ограничења</w:t>
      </w:r>
      <w:bookmarkEnd w:id="147"/>
    </w:p>
    <w:p w:rsidR="00C45FE1" w:rsidRPr="000B01C7" w:rsidRDefault="00C45FE1" w:rsidP="00C45FE1">
      <w:pPr>
        <w:pStyle w:val="AltAATitre4"/>
        <w:rPr>
          <w:sz w:val="24"/>
          <w:szCs w:val="24"/>
        </w:rPr>
      </w:pPr>
      <w:r w:rsidRPr="000B01C7">
        <w:rPr>
          <w:sz w:val="24"/>
          <w:szCs w:val="24"/>
        </w:rPr>
        <w:t xml:space="preserve">Сва обавештења о превременој отплати или отказивању коју једна Страна шаље у складу са овим чланом </w:t>
      </w:r>
      <w:r w:rsidRPr="000B01C7">
        <w:rPr>
          <w:sz w:val="24"/>
          <w:szCs w:val="24"/>
        </w:rPr>
        <w:fldChar w:fldCharType="begin"/>
      </w:r>
      <w:r w:rsidRPr="000B01C7">
        <w:rPr>
          <w:sz w:val="24"/>
          <w:szCs w:val="24"/>
        </w:rPr>
        <w:instrText xml:space="preserve"> REF _Ref184637277 \r \h  \* MERGEFORMAT </w:instrText>
      </w:r>
      <w:r w:rsidRPr="000B01C7">
        <w:rPr>
          <w:sz w:val="24"/>
          <w:szCs w:val="24"/>
        </w:rPr>
      </w:r>
      <w:r w:rsidRPr="000B01C7">
        <w:rPr>
          <w:sz w:val="24"/>
          <w:szCs w:val="24"/>
        </w:rPr>
        <w:fldChar w:fldCharType="separate"/>
      </w:r>
      <w:r w:rsidR="00EF5BFE">
        <w:rPr>
          <w:sz w:val="24"/>
          <w:szCs w:val="24"/>
        </w:rPr>
        <w:t>8</w:t>
      </w:r>
      <w:r w:rsidRPr="000B01C7">
        <w:rPr>
          <w:sz w:val="24"/>
          <w:szCs w:val="24"/>
        </w:rPr>
        <w:fldChar w:fldCharType="end"/>
      </w:r>
      <w:r w:rsidR="004506AC">
        <w:rPr>
          <w:sz w:val="24"/>
          <w:szCs w:val="24"/>
        </w:rPr>
        <w:t>.</w:t>
      </w:r>
      <w:r w:rsidRPr="000B01C7">
        <w:rPr>
          <w:sz w:val="24"/>
          <w:szCs w:val="24"/>
        </w:rPr>
        <w:t xml:space="preserve"> (</w:t>
      </w:r>
      <w:r w:rsidRPr="000B01C7">
        <w:rPr>
          <w:i/>
          <w:sz w:val="24"/>
          <w:szCs w:val="24"/>
        </w:rPr>
        <w:fldChar w:fldCharType="begin"/>
      </w:r>
      <w:r w:rsidRPr="000B01C7">
        <w:rPr>
          <w:i/>
          <w:sz w:val="24"/>
          <w:szCs w:val="24"/>
        </w:rPr>
        <w:instrText xml:space="preserve"> REF _Ref188174535 \h  \* MERGEFORMAT </w:instrText>
      </w:r>
      <w:r w:rsidRPr="000B01C7">
        <w:rPr>
          <w:i/>
          <w:sz w:val="24"/>
          <w:szCs w:val="24"/>
        </w:rPr>
      </w:r>
      <w:r w:rsidRPr="000B01C7">
        <w:rPr>
          <w:i/>
          <w:sz w:val="24"/>
          <w:szCs w:val="24"/>
        </w:rPr>
        <w:fldChar w:fldCharType="separate"/>
      </w:r>
      <w:r w:rsidR="00EF5BFE" w:rsidRPr="00EF5BFE">
        <w:rPr>
          <w:i/>
          <w:sz w:val="24"/>
          <w:szCs w:val="24"/>
        </w:rPr>
        <w:t>ПРЕВРЕМЕНА ОТПЛАТА И ОТКАЗИВАЊЕ</w:t>
      </w:r>
      <w:r w:rsidR="00EF5BFE" w:rsidRPr="000B01C7">
        <w:rPr>
          <w:sz w:val="24"/>
          <w:szCs w:val="24"/>
        </w:rPr>
        <w:t xml:space="preserve"> </w:t>
      </w:r>
      <w:r w:rsidRPr="000B01C7">
        <w:rPr>
          <w:i/>
          <w:sz w:val="24"/>
          <w:szCs w:val="24"/>
        </w:rPr>
        <w:fldChar w:fldCharType="end"/>
      </w:r>
      <w:r w:rsidRPr="000B01C7">
        <w:rPr>
          <w:sz w:val="24"/>
          <w:szCs w:val="24"/>
        </w:rPr>
        <w:t>) биће неопозива и, уколико овим Уговором није другачије предвиђено, у сваком таквом обавештењу потребно је навести датум или датуме када се релевантна превремена отплата или отказивање извршава, као и износ наведене превремене отплате или отказивања.</w:t>
      </w:r>
    </w:p>
    <w:p w:rsidR="00C45FE1" w:rsidRPr="000B01C7" w:rsidRDefault="00C45FE1" w:rsidP="00C45FE1">
      <w:pPr>
        <w:pStyle w:val="AltAATitre4"/>
        <w:numPr>
          <w:ilvl w:val="0"/>
          <w:numId w:val="0"/>
        </w:numPr>
        <w:ind w:left="1410" w:hanging="690"/>
        <w:rPr>
          <w:sz w:val="24"/>
          <w:szCs w:val="24"/>
        </w:rPr>
      </w:pPr>
      <w:r w:rsidRPr="000B01C7">
        <w:rPr>
          <w:sz w:val="24"/>
          <w:szCs w:val="24"/>
        </w:rPr>
        <w:t>(б)</w:t>
      </w:r>
      <w:r w:rsidRPr="000B01C7">
        <w:rPr>
          <w:sz w:val="24"/>
          <w:szCs w:val="24"/>
        </w:rPr>
        <w:tab/>
        <w:t xml:space="preserve">Зајмопримац неће извршити превремену отплату или отказивање целокупног или дела Кредита, осим у време и на начин изричито предвиђеним овим </w:t>
      </w:r>
      <w:r w:rsidR="00334BED">
        <w:rPr>
          <w:sz w:val="24"/>
          <w:szCs w:val="24"/>
        </w:rPr>
        <w:t>у</w:t>
      </w:r>
      <w:r w:rsidRPr="000B01C7">
        <w:rPr>
          <w:sz w:val="24"/>
          <w:szCs w:val="24"/>
        </w:rPr>
        <w:t>говором.</w:t>
      </w:r>
    </w:p>
    <w:p w:rsidR="00C45FE1" w:rsidRPr="000B01C7" w:rsidRDefault="00C45FE1" w:rsidP="00C45FE1">
      <w:pPr>
        <w:pStyle w:val="AltAATitre4"/>
        <w:numPr>
          <w:ilvl w:val="0"/>
          <w:numId w:val="0"/>
        </w:numPr>
        <w:ind w:left="1410" w:hanging="690"/>
        <w:rPr>
          <w:sz w:val="24"/>
          <w:szCs w:val="24"/>
        </w:rPr>
      </w:pPr>
      <w:r w:rsidRPr="000B01C7">
        <w:rPr>
          <w:sz w:val="24"/>
          <w:szCs w:val="24"/>
        </w:rPr>
        <w:t>(ц)</w:t>
      </w:r>
      <w:r w:rsidRPr="000B01C7">
        <w:rPr>
          <w:sz w:val="24"/>
          <w:szCs w:val="24"/>
        </w:rPr>
        <w:tab/>
        <w:t xml:space="preserve">Свака превремена отплата према овом </w:t>
      </w:r>
      <w:r w:rsidR="00334BED">
        <w:rPr>
          <w:sz w:val="24"/>
          <w:szCs w:val="24"/>
        </w:rPr>
        <w:t>у</w:t>
      </w:r>
      <w:r w:rsidRPr="000B01C7">
        <w:rPr>
          <w:sz w:val="24"/>
          <w:szCs w:val="24"/>
        </w:rPr>
        <w:t xml:space="preserve">говору биће извршена заједно са плаћањем (i) обрачунате камате на износ превремене отплате; (ii) неизмирених накнада; и (iii) Накнаде за превремену отплату из члана </w:t>
      </w:r>
      <w:r w:rsidRPr="000B01C7">
        <w:rPr>
          <w:sz w:val="24"/>
          <w:szCs w:val="24"/>
        </w:rPr>
        <w:fldChar w:fldCharType="begin"/>
      </w:r>
      <w:r w:rsidRPr="000B01C7">
        <w:rPr>
          <w:sz w:val="24"/>
          <w:szCs w:val="24"/>
        </w:rPr>
        <w:instrText xml:space="preserve"> REF _Ref425328048 \r \h </w:instrText>
      </w:r>
      <w:r w:rsidR="002B5862" w:rsidRPr="000B01C7">
        <w:rPr>
          <w:sz w:val="24"/>
          <w:szCs w:val="24"/>
        </w:rPr>
        <w:instrText xml:space="preserve"> \* MERGEFORMAT </w:instrText>
      </w:r>
      <w:r w:rsidRPr="000B01C7">
        <w:rPr>
          <w:sz w:val="24"/>
          <w:szCs w:val="24"/>
        </w:rPr>
      </w:r>
      <w:r w:rsidRPr="000B01C7">
        <w:rPr>
          <w:sz w:val="24"/>
          <w:szCs w:val="24"/>
        </w:rPr>
        <w:fldChar w:fldCharType="separate"/>
      </w:r>
      <w:r w:rsidR="00EF5BFE">
        <w:rPr>
          <w:sz w:val="24"/>
          <w:szCs w:val="24"/>
        </w:rPr>
        <w:t>9.3</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_Ref425328065 \h  \* MERGEFORMAT </w:instrText>
      </w:r>
      <w:r w:rsidRPr="000B01C7">
        <w:rPr>
          <w:i/>
          <w:sz w:val="24"/>
          <w:szCs w:val="24"/>
        </w:rPr>
      </w:r>
      <w:r w:rsidRPr="000B01C7">
        <w:rPr>
          <w:i/>
          <w:sz w:val="24"/>
          <w:szCs w:val="24"/>
        </w:rPr>
        <w:fldChar w:fldCharType="separate"/>
      </w:r>
      <w:r w:rsidR="00EF5BFE" w:rsidRPr="00EF5BFE">
        <w:rPr>
          <w:i/>
          <w:sz w:val="24"/>
          <w:szCs w:val="24"/>
        </w:rPr>
        <w:t>Накнада за превремену отплату</w:t>
      </w:r>
      <w:r w:rsidRPr="000B01C7">
        <w:rPr>
          <w:i/>
          <w:sz w:val="24"/>
          <w:szCs w:val="24"/>
        </w:rPr>
        <w:fldChar w:fldCharType="end"/>
      </w:r>
      <w:r w:rsidRPr="000B01C7">
        <w:rPr>
          <w:sz w:val="24"/>
          <w:szCs w:val="24"/>
        </w:rPr>
        <w:t>)</w:t>
      </w:r>
      <w:r w:rsidR="008A6A36" w:rsidRPr="000B01C7">
        <w:rPr>
          <w:sz w:val="24"/>
          <w:szCs w:val="24"/>
        </w:rPr>
        <w:t xml:space="preserve"> испод</w:t>
      </w:r>
      <w:r w:rsidRPr="000B01C7">
        <w:rPr>
          <w:sz w:val="24"/>
          <w:szCs w:val="24"/>
        </w:rPr>
        <w:t>.</w:t>
      </w:r>
    </w:p>
    <w:p w:rsidR="00C45FE1" w:rsidRPr="000B01C7" w:rsidRDefault="00C45FE1" w:rsidP="00C45FE1">
      <w:pPr>
        <w:pStyle w:val="AltAATitre4"/>
        <w:numPr>
          <w:ilvl w:val="0"/>
          <w:numId w:val="0"/>
        </w:numPr>
        <w:ind w:left="1410" w:hanging="690"/>
        <w:rPr>
          <w:sz w:val="24"/>
          <w:szCs w:val="24"/>
        </w:rPr>
      </w:pPr>
      <w:r w:rsidRPr="000B01C7">
        <w:rPr>
          <w:sz w:val="24"/>
          <w:szCs w:val="24"/>
        </w:rPr>
        <w:t>(д)</w:t>
      </w:r>
      <w:r w:rsidRPr="000B01C7">
        <w:rPr>
          <w:sz w:val="24"/>
          <w:szCs w:val="24"/>
        </w:rPr>
        <w:tab/>
        <w:t xml:space="preserve">Сваки износ превремене отплате биће примењен на преостале рате обрнутим редоследом доспећа. </w:t>
      </w:r>
    </w:p>
    <w:p w:rsidR="00C45FE1" w:rsidRPr="000B01C7" w:rsidRDefault="00C45FE1" w:rsidP="00C45FE1">
      <w:pPr>
        <w:pStyle w:val="AltAATitre4"/>
        <w:numPr>
          <w:ilvl w:val="0"/>
          <w:numId w:val="0"/>
        </w:numPr>
        <w:ind w:left="1410" w:hanging="690"/>
        <w:rPr>
          <w:sz w:val="24"/>
          <w:szCs w:val="24"/>
        </w:rPr>
      </w:pPr>
      <w:r w:rsidRPr="000B01C7">
        <w:rPr>
          <w:sz w:val="24"/>
          <w:szCs w:val="24"/>
        </w:rPr>
        <w:t>(е)</w:t>
      </w:r>
      <w:r w:rsidRPr="000B01C7">
        <w:rPr>
          <w:sz w:val="24"/>
          <w:szCs w:val="24"/>
        </w:rPr>
        <w:tab/>
        <w:t>Зајмопримац не може поново позајмити целокупан или део Кредита који је превремено отплаћен или отказан.</w:t>
      </w:r>
    </w:p>
    <w:p w:rsidR="00C45FE1" w:rsidRPr="000B01C7" w:rsidRDefault="00C45FE1" w:rsidP="00C45FE1">
      <w:pPr>
        <w:pStyle w:val="AATitre1"/>
        <w:rPr>
          <w:rFonts w:ascii="Times New Roman" w:hAnsi="Times New Roman"/>
          <w:noProof w:val="0"/>
          <w:sz w:val="24"/>
          <w:szCs w:val="24"/>
          <w:lang w:val="sr-Cyrl-RS"/>
        </w:rPr>
      </w:pPr>
      <w:bookmarkStart w:id="148" w:name="_Toc372622744"/>
      <w:bookmarkStart w:id="149" w:name="_Toc373100232"/>
      <w:bookmarkStart w:id="150" w:name="_Toc373153345"/>
      <w:bookmarkStart w:id="151" w:name="_Toc373352176"/>
      <w:bookmarkStart w:id="152" w:name="_Toc106103695"/>
      <w:bookmarkStart w:id="153" w:name="_Toc106104533"/>
      <w:bookmarkStart w:id="154" w:name="_Toc106104644"/>
      <w:bookmarkStart w:id="155" w:name="_Ref188171529"/>
      <w:bookmarkStart w:id="156" w:name="_Ref372299978"/>
      <w:bookmarkStart w:id="157" w:name="_Toc59120988"/>
      <w:bookmarkEnd w:id="148"/>
      <w:bookmarkEnd w:id="149"/>
      <w:bookmarkEnd w:id="150"/>
      <w:bookmarkEnd w:id="151"/>
      <w:r w:rsidRPr="000B01C7">
        <w:rPr>
          <w:rFonts w:ascii="Times New Roman" w:hAnsi="Times New Roman"/>
          <w:noProof w:val="0"/>
          <w:sz w:val="24"/>
          <w:szCs w:val="24"/>
          <w:lang w:val="sr-Cyrl-RS"/>
        </w:rPr>
        <w:t>ОБАВЕЗЕ ДОДАТНИХ ПЛАЋАЊА</w:t>
      </w:r>
      <w:bookmarkEnd w:id="152"/>
      <w:bookmarkEnd w:id="153"/>
      <w:bookmarkEnd w:id="154"/>
      <w:bookmarkEnd w:id="155"/>
      <w:bookmarkEnd w:id="156"/>
      <w:bookmarkEnd w:id="157"/>
    </w:p>
    <w:p w:rsidR="00C45FE1" w:rsidRPr="000B01C7" w:rsidRDefault="00C45FE1" w:rsidP="00C45FE1">
      <w:pPr>
        <w:pStyle w:val="AATitre2"/>
        <w:rPr>
          <w:sz w:val="24"/>
          <w:szCs w:val="24"/>
          <w:u w:val="none"/>
        </w:rPr>
      </w:pPr>
      <w:bookmarkStart w:id="158" w:name="_Toc59120989"/>
      <w:r w:rsidRPr="000B01C7">
        <w:rPr>
          <w:sz w:val="24"/>
          <w:szCs w:val="24"/>
        </w:rPr>
        <w:t>Трошкови и расходи</w:t>
      </w:r>
      <w:bookmarkEnd w:id="158"/>
    </w:p>
    <w:p w:rsidR="00C45FE1" w:rsidRPr="000B01C7" w:rsidRDefault="00C45FE1" w:rsidP="00C45FE1">
      <w:pPr>
        <w:pStyle w:val="AATitre3"/>
        <w:rPr>
          <w:sz w:val="24"/>
          <w:szCs w:val="24"/>
        </w:rPr>
      </w:pPr>
      <w:r w:rsidRPr="000B01C7">
        <w:rPr>
          <w:sz w:val="24"/>
          <w:szCs w:val="24"/>
        </w:rPr>
        <w:t xml:space="preserve">Ако су потребне измене и допуне овог </w:t>
      </w:r>
      <w:r w:rsidR="00334BED">
        <w:rPr>
          <w:sz w:val="24"/>
          <w:szCs w:val="24"/>
        </w:rPr>
        <w:t>у</w:t>
      </w:r>
      <w:r w:rsidRPr="000B01C7">
        <w:rPr>
          <w:sz w:val="24"/>
          <w:szCs w:val="24"/>
        </w:rPr>
        <w:t>говора, Зајмопримац ће рефундирати Зајмодавцу све трошкове (укључујући и правне трошкове) који су разумно настали у вези са проценом, преговорима или испуњавањем тог захтева.</w:t>
      </w:r>
    </w:p>
    <w:p w:rsidR="00C45FE1" w:rsidRPr="000B01C7" w:rsidRDefault="00C45FE1" w:rsidP="00C45FE1">
      <w:pPr>
        <w:pStyle w:val="AATitre3"/>
        <w:rPr>
          <w:sz w:val="24"/>
          <w:szCs w:val="24"/>
        </w:rPr>
      </w:pPr>
      <w:r w:rsidRPr="000B01C7">
        <w:rPr>
          <w:sz w:val="24"/>
          <w:szCs w:val="24"/>
        </w:rPr>
        <w:t xml:space="preserve">Зајмопримац ће Зајмодавцу рефундирати све трошкове и расходе (укључујући правне трошкове) које је Зајмодавац имао у вези са спровођењем или очувањем било ког права према овом </w:t>
      </w:r>
      <w:r w:rsidR="00334BED">
        <w:rPr>
          <w:sz w:val="24"/>
          <w:szCs w:val="24"/>
        </w:rPr>
        <w:t>у</w:t>
      </w:r>
      <w:r w:rsidRPr="000B01C7">
        <w:rPr>
          <w:sz w:val="24"/>
          <w:szCs w:val="24"/>
        </w:rPr>
        <w:t>говору.</w:t>
      </w:r>
    </w:p>
    <w:p w:rsidR="00C45FE1" w:rsidRPr="000B01C7" w:rsidRDefault="00C45FE1" w:rsidP="00C45FE1">
      <w:pPr>
        <w:pStyle w:val="AATitre3"/>
        <w:rPr>
          <w:sz w:val="24"/>
          <w:szCs w:val="24"/>
        </w:rPr>
      </w:pPr>
      <w:r w:rsidRPr="000B01C7">
        <w:rPr>
          <w:sz w:val="24"/>
          <w:szCs w:val="24"/>
        </w:rPr>
        <w:t>Зајмопримац ће директно платити или, уколико је примењиво, рефундираће  Зајмодавцу у случају авансног плаћања које је Зајмодавац извршио, износ свих трошкова и расхода у вези са трансфером средстава на или за рачун Зајмопримца из Париза до било ког места договореног са Зајмодавцем, као и све накнаде и трошкове трансфера везане за плаћање свих износа доспелих по Кредиту.</w:t>
      </w:r>
    </w:p>
    <w:p w:rsidR="00C45FE1" w:rsidRPr="000B01C7" w:rsidRDefault="00C45FE1" w:rsidP="00C45FE1">
      <w:pPr>
        <w:pStyle w:val="AATitre2"/>
        <w:rPr>
          <w:sz w:val="24"/>
          <w:szCs w:val="24"/>
        </w:rPr>
      </w:pPr>
      <w:bookmarkStart w:id="159" w:name="_Toc59120990"/>
      <w:bookmarkStart w:id="160" w:name="_Ref184612993"/>
      <w:bookmarkStart w:id="161" w:name="_Ref371532657"/>
      <w:bookmarkStart w:id="162" w:name="_Ref371532731"/>
      <w:r w:rsidRPr="000B01C7">
        <w:rPr>
          <w:sz w:val="24"/>
          <w:szCs w:val="24"/>
        </w:rPr>
        <w:t>Накнада за отказ</w:t>
      </w:r>
      <w:bookmarkEnd w:id="159"/>
      <w:r w:rsidRPr="000B01C7">
        <w:rPr>
          <w:sz w:val="24"/>
          <w:szCs w:val="24"/>
        </w:rPr>
        <w:t>ивање</w:t>
      </w:r>
    </w:p>
    <w:p w:rsidR="00C45FE1" w:rsidRPr="000B01C7" w:rsidRDefault="00C45FE1" w:rsidP="00C45FE1">
      <w:pPr>
        <w:pStyle w:val="Doctxt1"/>
        <w:ind w:left="1276"/>
        <w:rPr>
          <w:sz w:val="24"/>
          <w:szCs w:val="24"/>
          <w:lang w:val="sr-Cyrl-RS"/>
        </w:rPr>
      </w:pPr>
      <w:r w:rsidRPr="000B01C7">
        <w:rPr>
          <w:sz w:val="24"/>
          <w:szCs w:val="24"/>
          <w:lang w:val="sr-Cyrl-RS"/>
        </w:rPr>
        <w:t xml:space="preserve">Ако је Кредит отказан у потпуности или делимично, у складу са </w:t>
      </w:r>
      <w:r w:rsidR="00C8277B">
        <w:rPr>
          <w:sz w:val="24"/>
          <w:szCs w:val="24"/>
          <w:lang w:val="sr-Cyrl-RS"/>
        </w:rPr>
        <w:t>члановима</w:t>
      </w:r>
      <w:r w:rsidRPr="000B01C7">
        <w:rPr>
          <w:sz w:val="24"/>
          <w:szCs w:val="24"/>
          <w:lang w:val="sr-Cyrl-RS"/>
        </w:rPr>
        <w:t xml:space="preserve"> </w:t>
      </w:r>
      <w:r w:rsidRPr="000B01C7">
        <w:rPr>
          <w:sz w:val="24"/>
          <w:szCs w:val="24"/>
          <w:lang w:val="sr-Cyrl-RS"/>
        </w:rPr>
        <w:fldChar w:fldCharType="begin"/>
      </w:r>
      <w:r w:rsidRPr="000B01C7">
        <w:rPr>
          <w:sz w:val="24"/>
          <w:szCs w:val="24"/>
          <w:lang w:val="sr-Cyrl-RS"/>
        </w:rPr>
        <w:instrText xml:space="preserve"> REF _Ref371952674 \w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8.3</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_Ref371952679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Отказивање од стране Зајмопримц</w:t>
      </w:r>
      <w:r w:rsidRPr="000B01C7">
        <w:rPr>
          <w:i/>
          <w:sz w:val="24"/>
          <w:szCs w:val="24"/>
          <w:lang w:val="sr-Cyrl-RS"/>
        </w:rPr>
        <w:fldChar w:fldCharType="end"/>
      </w:r>
      <w:r w:rsidRPr="000B01C7">
        <w:rPr>
          <w:i/>
          <w:sz w:val="24"/>
          <w:szCs w:val="24"/>
          <w:lang w:val="sr-Cyrl-RS"/>
        </w:rPr>
        <w:t>а</w:t>
      </w:r>
      <w:r w:rsidRPr="000B01C7">
        <w:rPr>
          <w:sz w:val="24"/>
          <w:szCs w:val="24"/>
          <w:lang w:val="sr-Cyrl-RS"/>
        </w:rPr>
        <w:t xml:space="preserve">) и/или  </w:t>
      </w:r>
      <w:r w:rsidRPr="000B01C7">
        <w:rPr>
          <w:sz w:val="24"/>
          <w:szCs w:val="24"/>
          <w:lang w:val="sr-Cyrl-RS"/>
        </w:rPr>
        <w:fldChar w:fldCharType="begin"/>
      </w:r>
      <w:r w:rsidRPr="000B01C7">
        <w:rPr>
          <w:sz w:val="24"/>
          <w:szCs w:val="24"/>
          <w:lang w:val="sr-Cyrl-RS"/>
        </w:rPr>
        <w:instrText xml:space="preserve"> REF _Ref184732715 \w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8.4</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_Ref184732715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Отказивање од стране Зајмодавц</w:t>
      </w:r>
      <w:r w:rsidRPr="000B01C7">
        <w:rPr>
          <w:i/>
          <w:sz w:val="24"/>
          <w:szCs w:val="24"/>
          <w:lang w:val="sr-Cyrl-RS"/>
        </w:rPr>
        <w:fldChar w:fldCharType="end"/>
      </w:r>
      <w:r w:rsidRPr="000B01C7">
        <w:rPr>
          <w:i/>
          <w:sz w:val="24"/>
          <w:szCs w:val="24"/>
          <w:lang w:val="sr-Cyrl-RS"/>
        </w:rPr>
        <w:t>а</w:t>
      </w:r>
      <w:r w:rsidRPr="000B01C7">
        <w:rPr>
          <w:sz w:val="24"/>
          <w:szCs w:val="24"/>
          <w:lang w:val="sr-Cyrl-RS"/>
        </w:rPr>
        <w:t xml:space="preserve">), </w:t>
      </w:r>
      <w:r w:rsidR="00C8277B">
        <w:rPr>
          <w:sz w:val="24"/>
          <w:szCs w:val="24"/>
          <w:lang w:val="sr-Cyrl-RS"/>
        </w:rPr>
        <w:t>ставови (а) и</w:t>
      </w:r>
      <w:r w:rsidR="008A6A36" w:rsidRPr="000B01C7">
        <w:rPr>
          <w:sz w:val="24"/>
          <w:szCs w:val="24"/>
          <w:lang w:val="sr-Cyrl-RS"/>
        </w:rPr>
        <w:t xml:space="preserve"> (б)</w:t>
      </w:r>
      <w:r w:rsidR="003F455A" w:rsidRPr="000B01C7">
        <w:rPr>
          <w:sz w:val="24"/>
          <w:szCs w:val="24"/>
          <w:lang w:val="sr-Cyrl-RS"/>
        </w:rPr>
        <w:t xml:space="preserve">, </w:t>
      </w:r>
      <w:r w:rsidRPr="000B01C7">
        <w:rPr>
          <w:sz w:val="24"/>
          <w:szCs w:val="24"/>
          <w:lang w:val="sr-Cyrl-RS"/>
        </w:rPr>
        <w:t>Зајмопримац ће платити Накнаду за отказивање која износи два и по процента (2.5%) отказаног износа Кредита.</w:t>
      </w:r>
    </w:p>
    <w:p w:rsidR="00C45FE1" w:rsidRPr="000B01C7" w:rsidRDefault="00C45FE1" w:rsidP="00C45FE1">
      <w:pPr>
        <w:pStyle w:val="Doctxt1"/>
        <w:ind w:left="1276"/>
        <w:rPr>
          <w:sz w:val="24"/>
          <w:szCs w:val="24"/>
          <w:lang w:val="sr-Cyrl-RS"/>
        </w:rPr>
      </w:pPr>
      <w:r w:rsidRPr="000B01C7">
        <w:rPr>
          <w:sz w:val="24"/>
          <w:szCs w:val="24"/>
          <w:lang w:val="sr-Cyrl-RS"/>
        </w:rPr>
        <w:t>Свака Накнада за отказивање доспева и платива је на Датум плаћања који следи одмах након отказивања целокупног или дела Кредита.</w:t>
      </w:r>
    </w:p>
    <w:p w:rsidR="00C45FE1" w:rsidRPr="000B01C7" w:rsidRDefault="00C45FE1" w:rsidP="00C45FE1">
      <w:pPr>
        <w:pStyle w:val="AATitre2"/>
        <w:rPr>
          <w:sz w:val="24"/>
          <w:szCs w:val="24"/>
          <w:u w:val="none"/>
        </w:rPr>
      </w:pPr>
      <w:bookmarkStart w:id="163" w:name="_Ref425328048"/>
      <w:bookmarkStart w:id="164" w:name="_Ref425328065"/>
      <w:bookmarkStart w:id="165" w:name="_Toc59120991"/>
      <w:r w:rsidRPr="000B01C7">
        <w:rPr>
          <w:sz w:val="24"/>
          <w:szCs w:val="24"/>
        </w:rPr>
        <w:t>Накнада за превремену отплату</w:t>
      </w:r>
      <w:bookmarkEnd w:id="160"/>
      <w:bookmarkEnd w:id="161"/>
      <w:bookmarkEnd w:id="162"/>
      <w:bookmarkEnd w:id="163"/>
      <w:bookmarkEnd w:id="164"/>
      <w:bookmarkEnd w:id="165"/>
    </w:p>
    <w:p w:rsidR="00C45FE1" w:rsidRPr="000B01C7" w:rsidRDefault="00C45FE1" w:rsidP="00C45FE1">
      <w:pPr>
        <w:pStyle w:val="Doctxt1"/>
        <w:ind w:left="1276"/>
        <w:rPr>
          <w:sz w:val="24"/>
          <w:szCs w:val="24"/>
          <w:lang w:val="sr-Cyrl-RS"/>
        </w:rPr>
      </w:pPr>
      <w:r w:rsidRPr="000B01C7">
        <w:rPr>
          <w:sz w:val="24"/>
          <w:szCs w:val="24"/>
          <w:lang w:val="sr-Cyrl-RS"/>
        </w:rPr>
        <w:t xml:space="preserve">Због било каквог губитка који је Зајмодавац претрпео, као резултат превремене отплате целокупног или дела Кредита у складу са чланом </w:t>
      </w:r>
      <w:bookmarkStart w:id="166" w:name="_Toc106103700"/>
      <w:r w:rsidRPr="000B01C7">
        <w:rPr>
          <w:sz w:val="24"/>
          <w:szCs w:val="24"/>
          <w:lang w:val="sr-Cyrl-RS"/>
        </w:rPr>
        <w:fldChar w:fldCharType="begin"/>
      </w:r>
      <w:r w:rsidRPr="000B01C7">
        <w:rPr>
          <w:sz w:val="24"/>
          <w:szCs w:val="24"/>
          <w:lang w:val="sr-Cyrl-RS"/>
        </w:rPr>
        <w:instrText xml:space="preserve"> REF _Ref188171475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8.1</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_Ref188171475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Добровољна превремена отплата</w:t>
      </w:r>
      <w:r w:rsidRPr="000B01C7">
        <w:rPr>
          <w:i/>
          <w:sz w:val="24"/>
          <w:szCs w:val="24"/>
          <w:lang w:val="sr-Cyrl-RS"/>
        </w:rPr>
        <w:fldChar w:fldCharType="end"/>
      </w:r>
      <w:r w:rsidRPr="000B01C7">
        <w:rPr>
          <w:sz w:val="24"/>
          <w:szCs w:val="24"/>
          <w:lang w:val="sr-Cyrl-RS"/>
        </w:rPr>
        <w:t xml:space="preserve">) или </w:t>
      </w:r>
      <w:r w:rsidRPr="000B01C7">
        <w:rPr>
          <w:sz w:val="24"/>
          <w:szCs w:val="24"/>
          <w:lang w:val="sr-Cyrl-RS"/>
        </w:rPr>
        <w:fldChar w:fldCharType="begin"/>
      </w:r>
      <w:r w:rsidRPr="000B01C7">
        <w:rPr>
          <w:sz w:val="24"/>
          <w:szCs w:val="24"/>
          <w:lang w:val="sr-Cyrl-RS"/>
        </w:rPr>
        <w:instrText xml:space="preserve"> REF _Ref188171488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8.2</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_Ref188171488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Обавезна превремена отплата</w:t>
      </w:r>
      <w:r w:rsidRPr="000B01C7">
        <w:rPr>
          <w:i/>
          <w:sz w:val="24"/>
          <w:szCs w:val="24"/>
          <w:lang w:val="sr-Cyrl-RS"/>
        </w:rPr>
        <w:fldChar w:fldCharType="end"/>
      </w:r>
      <w:r w:rsidRPr="000B01C7">
        <w:rPr>
          <w:sz w:val="24"/>
          <w:szCs w:val="24"/>
          <w:lang w:val="sr-Cyrl-RS"/>
        </w:rPr>
        <w:t>)</w:t>
      </w:r>
      <w:bookmarkEnd w:id="166"/>
      <w:r w:rsidRPr="000B01C7">
        <w:rPr>
          <w:sz w:val="24"/>
          <w:szCs w:val="24"/>
          <w:lang w:val="sr-Cyrl-RS"/>
        </w:rPr>
        <w:t>, Зајмопримац ће платити Зајмодавцу накнаду једнаку укупном износу:</w:t>
      </w:r>
    </w:p>
    <w:p w:rsidR="00C45FE1" w:rsidRPr="000B01C7" w:rsidRDefault="00C45FE1" w:rsidP="00C45FE1">
      <w:pPr>
        <w:pStyle w:val="Bullet1"/>
        <w:ind w:left="1701" w:hanging="425"/>
        <w:rPr>
          <w:rFonts w:cs="Times New Roman"/>
          <w:sz w:val="24"/>
          <w:szCs w:val="24"/>
          <w:lang w:val="sr-Cyrl-RS"/>
        </w:rPr>
      </w:pPr>
      <w:r w:rsidRPr="000B01C7">
        <w:rPr>
          <w:rFonts w:cs="Times New Roman"/>
          <w:sz w:val="24"/>
          <w:szCs w:val="24"/>
          <w:lang w:val="sr-Cyrl-RS"/>
        </w:rPr>
        <w:t>Компензацијске накнада за превремену отплату; и</w:t>
      </w:r>
    </w:p>
    <w:p w:rsidR="00C45FE1" w:rsidRPr="000B01C7" w:rsidRDefault="00C45FE1" w:rsidP="00C45FE1">
      <w:pPr>
        <w:pStyle w:val="Bullet1"/>
        <w:ind w:left="1701" w:hanging="425"/>
        <w:rPr>
          <w:rFonts w:cs="Times New Roman"/>
          <w:sz w:val="24"/>
          <w:szCs w:val="24"/>
          <w:lang w:val="sr-Cyrl-RS"/>
        </w:rPr>
      </w:pPr>
      <w:r w:rsidRPr="000B01C7">
        <w:rPr>
          <w:rFonts w:cs="Times New Roman"/>
          <w:sz w:val="24"/>
          <w:szCs w:val="24"/>
          <w:lang w:val="sr-Cyrl-RS"/>
        </w:rPr>
        <w:t xml:space="preserve">било којих трошкова насталих услед прекида било које </w:t>
      </w:r>
      <w:r w:rsidR="003F455A" w:rsidRPr="000B01C7">
        <w:rPr>
          <w:rFonts w:cs="Times New Roman"/>
          <w:sz w:val="24"/>
          <w:szCs w:val="24"/>
          <w:lang w:val="sr-Cyrl-RS"/>
        </w:rPr>
        <w:t xml:space="preserve">хеџинг своп </w:t>
      </w:r>
      <w:r w:rsidRPr="000B01C7">
        <w:rPr>
          <w:rFonts w:cs="Times New Roman"/>
          <w:sz w:val="24"/>
          <w:szCs w:val="24"/>
          <w:lang w:val="sr-Cyrl-RS"/>
        </w:rPr>
        <w:t xml:space="preserve">трансакције која се односи на </w:t>
      </w:r>
      <w:r w:rsidR="003F455A" w:rsidRPr="000B01C7">
        <w:rPr>
          <w:rFonts w:cs="Times New Roman"/>
          <w:sz w:val="24"/>
          <w:szCs w:val="24"/>
          <w:lang w:val="sr-Cyrl-RS"/>
        </w:rPr>
        <w:t>камату</w:t>
      </w:r>
      <w:r w:rsidRPr="000B01C7">
        <w:rPr>
          <w:rFonts w:cs="Times New Roman"/>
          <w:sz w:val="24"/>
          <w:szCs w:val="24"/>
          <w:lang w:val="sr-Cyrl-RS"/>
        </w:rPr>
        <w:t xml:space="preserve"> коју је Зајмодавац успоставио у вези са превремено отплаћеним износом.</w:t>
      </w:r>
    </w:p>
    <w:p w:rsidR="00C45FE1" w:rsidRPr="000B01C7" w:rsidRDefault="00C45FE1" w:rsidP="00C45FE1">
      <w:pPr>
        <w:pStyle w:val="AATitre2"/>
        <w:rPr>
          <w:sz w:val="24"/>
          <w:szCs w:val="24"/>
          <w:u w:val="none"/>
        </w:rPr>
      </w:pPr>
      <w:bookmarkStart w:id="167" w:name="_Toc106103701"/>
      <w:bookmarkStart w:id="168" w:name="_Toc106104536"/>
      <w:bookmarkStart w:id="169" w:name="_Toc106104647"/>
      <w:bookmarkStart w:id="170" w:name="_Toc59120992"/>
      <w:r w:rsidRPr="000B01C7">
        <w:rPr>
          <w:sz w:val="24"/>
          <w:szCs w:val="24"/>
        </w:rPr>
        <w:t xml:space="preserve">Порези и </w:t>
      </w:r>
      <w:bookmarkEnd w:id="167"/>
      <w:bookmarkEnd w:id="168"/>
      <w:bookmarkEnd w:id="169"/>
      <w:r w:rsidRPr="000B01C7">
        <w:rPr>
          <w:sz w:val="24"/>
          <w:szCs w:val="24"/>
        </w:rPr>
        <w:t>дажбине</w:t>
      </w:r>
      <w:bookmarkEnd w:id="170"/>
    </w:p>
    <w:p w:rsidR="00C45FE1" w:rsidRPr="000B01C7" w:rsidRDefault="00C45FE1" w:rsidP="00C45FE1">
      <w:pPr>
        <w:pStyle w:val="AATitre3"/>
        <w:rPr>
          <w:sz w:val="24"/>
          <w:szCs w:val="24"/>
        </w:rPr>
      </w:pPr>
      <w:r w:rsidRPr="000B01C7">
        <w:rPr>
          <w:sz w:val="24"/>
          <w:szCs w:val="24"/>
        </w:rPr>
        <w:t>Трошкови регистрације</w:t>
      </w:r>
    </w:p>
    <w:p w:rsidR="00C45FE1" w:rsidRPr="000B01C7" w:rsidRDefault="00C45FE1" w:rsidP="00C45FE1">
      <w:pPr>
        <w:pStyle w:val="BodyText2"/>
        <w:ind w:left="1985"/>
        <w:rPr>
          <w:sz w:val="24"/>
          <w:szCs w:val="24"/>
          <w:lang w:val="sr-Cyrl-RS"/>
        </w:rPr>
      </w:pPr>
      <w:r w:rsidRPr="000B01C7">
        <w:rPr>
          <w:sz w:val="24"/>
          <w:szCs w:val="24"/>
          <w:lang w:val="sr-Cyrl-RS"/>
        </w:rPr>
        <w:t>Зајмопримац ће директно платити или, уколико је примењиво, рефундираће  Зајмодавцу у случају авансног плаћања које је Зајмодавац извршио, износ свих таксених марки, регистрације или сличних такси плативих у вези са Уговором, као и могућим изменама и допунама истог.</w:t>
      </w:r>
    </w:p>
    <w:p w:rsidR="00C45FE1" w:rsidRPr="000B01C7" w:rsidRDefault="00C45FE1" w:rsidP="00C45FE1">
      <w:pPr>
        <w:pStyle w:val="AATitre3"/>
        <w:rPr>
          <w:sz w:val="24"/>
          <w:szCs w:val="24"/>
        </w:rPr>
      </w:pPr>
      <w:r w:rsidRPr="000B01C7">
        <w:rPr>
          <w:sz w:val="24"/>
          <w:szCs w:val="24"/>
        </w:rPr>
        <w:t>Порез по одбитку</w:t>
      </w:r>
    </w:p>
    <w:p w:rsidR="00C45FE1" w:rsidRPr="000B01C7" w:rsidRDefault="00C45FE1" w:rsidP="00C45FE1">
      <w:pPr>
        <w:pStyle w:val="BodyText2"/>
        <w:ind w:left="1985"/>
        <w:rPr>
          <w:sz w:val="24"/>
          <w:szCs w:val="24"/>
          <w:lang w:val="sr-Cyrl-RS"/>
        </w:rPr>
      </w:pPr>
      <w:r w:rsidRPr="000B01C7">
        <w:rPr>
          <w:sz w:val="24"/>
          <w:szCs w:val="24"/>
          <w:lang w:val="sr-Cyrl-RS"/>
        </w:rPr>
        <w:t xml:space="preserve">Зајмопримац се обавезује да ће сва плаћање извршена према Зајмодавцу по овом </w:t>
      </w:r>
      <w:r w:rsidR="004B792D">
        <w:rPr>
          <w:sz w:val="24"/>
          <w:szCs w:val="24"/>
          <w:lang w:val="sr-Cyrl-RS"/>
        </w:rPr>
        <w:t>у</w:t>
      </w:r>
      <w:r w:rsidRPr="000B01C7">
        <w:rPr>
          <w:sz w:val="24"/>
          <w:szCs w:val="24"/>
          <w:lang w:val="sr-Cyrl-RS"/>
        </w:rPr>
        <w:t>говору бити ослобођен Пореза по одбитку у складу са међудржавним Споразумом између Републике Србије и Француске Републике, од 25. фебруара 20</w:t>
      </w:r>
      <w:r w:rsidRPr="000B01C7">
        <w:rPr>
          <w:sz w:val="24"/>
          <w:szCs w:val="24"/>
          <w:lang w:val="sr-Latn-RS"/>
        </w:rPr>
        <w:t>1</w:t>
      </w:r>
      <w:r w:rsidRPr="000B01C7">
        <w:rPr>
          <w:sz w:val="24"/>
          <w:szCs w:val="24"/>
          <w:lang w:val="sr-Cyrl-RS"/>
        </w:rPr>
        <w:t xml:space="preserve">9. године. </w:t>
      </w:r>
    </w:p>
    <w:p w:rsidR="00C45FE1" w:rsidRPr="000B01C7" w:rsidRDefault="00C45FE1" w:rsidP="00C45FE1">
      <w:pPr>
        <w:pStyle w:val="BodyText2"/>
        <w:ind w:left="1985"/>
        <w:rPr>
          <w:sz w:val="24"/>
          <w:szCs w:val="24"/>
          <w:lang w:val="sr-Cyrl-RS"/>
        </w:rPr>
      </w:pPr>
      <w:r w:rsidRPr="000B01C7">
        <w:rPr>
          <w:sz w:val="24"/>
          <w:szCs w:val="24"/>
          <w:lang w:val="sr-Cyrl-RS"/>
        </w:rPr>
        <w:t>Ако је Порез по одбитку обавезан према закону, Зајмопримац се обавезује да ће обрачунати бруто износ сваког плаћања, тако да Зајмодавац добије износ једнак изн осу који би доспевао да није било Пореза по одбитку.</w:t>
      </w:r>
    </w:p>
    <w:p w:rsidR="00C45FE1" w:rsidRPr="000B01C7" w:rsidRDefault="00C45FE1" w:rsidP="00C45FE1">
      <w:pPr>
        <w:pStyle w:val="BodyText2"/>
        <w:ind w:left="1985"/>
        <w:rPr>
          <w:sz w:val="24"/>
          <w:szCs w:val="24"/>
          <w:lang w:val="sr-Cyrl-RS"/>
        </w:rPr>
      </w:pPr>
      <w:r w:rsidRPr="000B01C7">
        <w:rPr>
          <w:sz w:val="24"/>
          <w:szCs w:val="24"/>
          <w:lang w:val="sr-Cyrl-RS"/>
        </w:rPr>
        <w:t>Зајмопримац ће Зајмодавцу рефундирати све расходе и/или Порезе за рачун Зајмопримца које је Зајмодавац платио (ако је примењиво), са изузетком свих Пореза који доспевају у Француској.</w:t>
      </w:r>
    </w:p>
    <w:p w:rsidR="00C45FE1" w:rsidRPr="000B01C7" w:rsidRDefault="00C45FE1" w:rsidP="00C45FE1">
      <w:pPr>
        <w:pStyle w:val="AATitre2"/>
        <w:rPr>
          <w:sz w:val="24"/>
          <w:szCs w:val="24"/>
          <w:u w:val="none"/>
        </w:rPr>
      </w:pPr>
      <w:bookmarkStart w:id="171" w:name="_Ref371943042"/>
      <w:bookmarkStart w:id="172" w:name="_Ref371943043"/>
      <w:bookmarkStart w:id="173" w:name="_Toc59120993"/>
      <w:r w:rsidRPr="000B01C7">
        <w:rPr>
          <w:sz w:val="24"/>
          <w:szCs w:val="24"/>
        </w:rPr>
        <w:t>Додатни трошкови</w:t>
      </w:r>
      <w:bookmarkEnd w:id="171"/>
      <w:bookmarkEnd w:id="172"/>
      <w:bookmarkEnd w:id="173"/>
    </w:p>
    <w:p w:rsidR="00B77674" w:rsidRDefault="00C45FE1" w:rsidP="00C45FE1">
      <w:pPr>
        <w:pStyle w:val="Corpsdetexte21"/>
        <w:rPr>
          <w:sz w:val="24"/>
          <w:szCs w:val="24"/>
        </w:rPr>
      </w:pPr>
      <w:r w:rsidRPr="000B01C7">
        <w:rPr>
          <w:sz w:val="24"/>
          <w:szCs w:val="24"/>
        </w:rPr>
        <w:t>Зајмопримац ће Зајмодавцу платити у року од десет (10) Радних дана на захтев Зајмодавца све Додатне трошкове које је Зајмодавац сносио: (i) ступања на снагу било ког новог закона или прописа, или измена и допуна, или било какве промене у тумачењу или примени постојећих закона и</w:t>
      </w:r>
      <w:r w:rsidR="00B77674">
        <w:rPr>
          <w:sz w:val="24"/>
          <w:szCs w:val="24"/>
        </w:rPr>
        <w:br/>
      </w:r>
    </w:p>
    <w:p w:rsidR="00C45FE1" w:rsidRPr="000B01C7" w:rsidRDefault="00C45FE1" w:rsidP="00C45FE1">
      <w:pPr>
        <w:pStyle w:val="Corpsdetexte21"/>
        <w:rPr>
          <w:sz w:val="24"/>
          <w:szCs w:val="24"/>
        </w:rPr>
      </w:pPr>
      <w:r w:rsidRPr="000B01C7">
        <w:rPr>
          <w:sz w:val="24"/>
          <w:szCs w:val="24"/>
        </w:rPr>
        <w:t xml:space="preserve">прописа; или (ii) усаглашености са законима или прописима донесеним након Датума потписивања.  </w:t>
      </w:r>
    </w:p>
    <w:p w:rsidR="00C45FE1" w:rsidRPr="000B01C7" w:rsidRDefault="004B792D" w:rsidP="00C45FE1">
      <w:pPr>
        <w:pStyle w:val="BodyText1"/>
        <w:ind w:left="1276"/>
        <w:rPr>
          <w:sz w:val="24"/>
          <w:szCs w:val="24"/>
        </w:rPr>
      </w:pPr>
      <w:r>
        <w:rPr>
          <w:sz w:val="24"/>
          <w:szCs w:val="24"/>
        </w:rPr>
        <w:t>За потребе овог члана, ,,</w:t>
      </w:r>
      <w:r w:rsidR="00C45FE1" w:rsidRPr="000B01C7">
        <w:rPr>
          <w:b/>
          <w:sz w:val="24"/>
          <w:szCs w:val="24"/>
        </w:rPr>
        <w:t>Додатни трошкови</w:t>
      </w:r>
      <w:r w:rsidR="00C45FE1" w:rsidRPr="000B01C7">
        <w:rPr>
          <w:sz w:val="24"/>
          <w:szCs w:val="24"/>
        </w:rPr>
        <w:t>” означавају:</w:t>
      </w:r>
    </w:p>
    <w:p w:rsidR="00C45FE1" w:rsidRPr="000B01C7" w:rsidRDefault="00C45FE1" w:rsidP="00C45FE1">
      <w:pPr>
        <w:pStyle w:val="AlltAATitre6"/>
        <w:ind w:left="1843"/>
        <w:rPr>
          <w:sz w:val="24"/>
          <w:szCs w:val="24"/>
          <w:lang w:val="sr-Cyrl-RS"/>
        </w:rPr>
      </w:pPr>
      <w:r w:rsidRPr="000B01C7">
        <w:rPr>
          <w:sz w:val="24"/>
          <w:szCs w:val="24"/>
          <w:lang w:val="sr-Cyrl-RS"/>
        </w:rPr>
        <w:t>Сваки трошак настао након Датума потписивања услед догађаја наведених у првом ставу овог члана и онај који није узет у обзир од стране Зајмодавца како би испунио финансијске услове Кредита; или</w:t>
      </w:r>
    </w:p>
    <w:p w:rsidR="00C45FE1" w:rsidRPr="000B01C7" w:rsidRDefault="00C45FE1" w:rsidP="00C45FE1">
      <w:pPr>
        <w:pStyle w:val="AlltAATitre6"/>
        <w:ind w:left="1843"/>
        <w:rPr>
          <w:sz w:val="24"/>
          <w:szCs w:val="24"/>
          <w:lang w:val="sr-Cyrl-RS"/>
        </w:rPr>
      </w:pPr>
      <w:r w:rsidRPr="000B01C7">
        <w:rPr>
          <w:sz w:val="24"/>
          <w:szCs w:val="24"/>
          <w:lang w:val="sr-Cyrl-RS"/>
        </w:rPr>
        <w:t xml:space="preserve">Свако умањење износа доспелог и плативог према овом </w:t>
      </w:r>
      <w:r w:rsidR="004B792D">
        <w:rPr>
          <w:sz w:val="24"/>
          <w:szCs w:val="24"/>
          <w:lang w:val="sr-Cyrl-RS"/>
        </w:rPr>
        <w:t>у</w:t>
      </w:r>
      <w:r w:rsidRPr="000B01C7">
        <w:rPr>
          <w:sz w:val="24"/>
          <w:szCs w:val="24"/>
          <w:lang w:val="sr-Cyrl-RS"/>
        </w:rPr>
        <w:t>говору,</w:t>
      </w:r>
    </w:p>
    <w:p w:rsidR="00C45FE1" w:rsidRPr="000B01C7" w:rsidRDefault="00C45FE1" w:rsidP="00C45FE1">
      <w:pPr>
        <w:pStyle w:val="Corpsdetexte21"/>
        <w:rPr>
          <w:sz w:val="24"/>
          <w:szCs w:val="24"/>
        </w:rPr>
      </w:pPr>
      <w:r w:rsidRPr="000B01C7">
        <w:rPr>
          <w:sz w:val="24"/>
          <w:szCs w:val="24"/>
        </w:rPr>
        <w:t xml:space="preserve">који је сносио Зајмодавац као резултат (i) стављања Кредита на располагање Зајмопримцу; или (ii) преузимања или реализације обавеза које проистичу из овог </w:t>
      </w:r>
      <w:r w:rsidR="004B792D">
        <w:rPr>
          <w:sz w:val="24"/>
          <w:szCs w:val="24"/>
        </w:rPr>
        <w:t>у</w:t>
      </w:r>
      <w:r w:rsidRPr="000B01C7">
        <w:rPr>
          <w:sz w:val="24"/>
          <w:szCs w:val="24"/>
        </w:rPr>
        <w:t>говора.</w:t>
      </w:r>
    </w:p>
    <w:p w:rsidR="00C45FE1" w:rsidRPr="000B01C7" w:rsidRDefault="00C45FE1" w:rsidP="00C45FE1">
      <w:pPr>
        <w:pStyle w:val="AATitre2"/>
        <w:rPr>
          <w:sz w:val="24"/>
          <w:szCs w:val="24"/>
          <w:u w:val="none"/>
        </w:rPr>
      </w:pPr>
      <w:bookmarkStart w:id="174" w:name="_Toc59120994"/>
      <w:r w:rsidRPr="000B01C7">
        <w:rPr>
          <w:sz w:val="24"/>
          <w:szCs w:val="24"/>
        </w:rPr>
        <w:t>Накнада за валуту</w:t>
      </w:r>
      <w:bookmarkEnd w:id="174"/>
    </w:p>
    <w:p w:rsidR="00C45FE1" w:rsidRPr="000B01C7" w:rsidRDefault="00C45FE1" w:rsidP="00C45FE1">
      <w:pPr>
        <w:pStyle w:val="Corpsdetexte21"/>
        <w:rPr>
          <w:sz w:val="24"/>
          <w:szCs w:val="24"/>
        </w:rPr>
      </w:pPr>
      <w:r w:rsidRPr="000B01C7">
        <w:rPr>
          <w:sz w:val="24"/>
          <w:szCs w:val="24"/>
        </w:rPr>
        <w:t xml:space="preserve">Уколико било који износ који Зајмопримац дугује према овом </w:t>
      </w:r>
      <w:r w:rsidR="00E91151">
        <w:rPr>
          <w:sz w:val="24"/>
          <w:szCs w:val="24"/>
        </w:rPr>
        <w:t>у</w:t>
      </w:r>
      <w:r w:rsidRPr="000B01C7">
        <w:rPr>
          <w:sz w:val="24"/>
          <w:szCs w:val="24"/>
        </w:rPr>
        <w:t>говору, или било који налог, пресуда или одлука донета или дата у вези са том сумом, мора бити конвертована из валуте у којој је платива у другу валуту за потребе:</w:t>
      </w:r>
    </w:p>
    <w:p w:rsidR="00C45FE1" w:rsidRPr="000B01C7" w:rsidRDefault="00C45FE1" w:rsidP="00C45FE1">
      <w:pPr>
        <w:pStyle w:val="AlltAATitre6"/>
        <w:ind w:left="1843"/>
        <w:rPr>
          <w:sz w:val="24"/>
          <w:szCs w:val="24"/>
          <w:lang w:val="sr-Cyrl-RS"/>
        </w:rPr>
      </w:pPr>
      <w:r w:rsidRPr="000B01C7">
        <w:rPr>
          <w:sz w:val="24"/>
          <w:szCs w:val="24"/>
          <w:lang w:val="sr-Cyrl-RS"/>
        </w:rPr>
        <w:t>подношења захтева или доказа против Зајмопримца; или</w:t>
      </w:r>
    </w:p>
    <w:p w:rsidR="00C45FE1" w:rsidRPr="000B01C7" w:rsidRDefault="00C45FE1" w:rsidP="00C45FE1">
      <w:pPr>
        <w:pStyle w:val="AlltAATitre6"/>
        <w:ind w:left="1843"/>
        <w:rPr>
          <w:sz w:val="24"/>
          <w:szCs w:val="24"/>
          <w:lang w:val="sr-Cyrl-RS"/>
        </w:rPr>
      </w:pPr>
      <w:r w:rsidRPr="000B01C7">
        <w:rPr>
          <w:sz w:val="24"/>
          <w:szCs w:val="24"/>
          <w:lang w:val="sr-Cyrl-RS"/>
        </w:rPr>
        <w:t>прибављање или спровођење налога, пресуде или одлуке у вези са било којим налогом, пресудом или одлуком везаном за било који парнични или арбитражни поступак;</w:t>
      </w:r>
    </w:p>
    <w:p w:rsidR="00C45FE1" w:rsidRPr="000B01C7" w:rsidRDefault="00C45FE1" w:rsidP="00C45FE1">
      <w:pPr>
        <w:pStyle w:val="Corpsdetexte21"/>
        <w:ind w:left="1843"/>
        <w:rPr>
          <w:sz w:val="24"/>
          <w:szCs w:val="24"/>
        </w:rPr>
      </w:pPr>
      <w:r w:rsidRPr="000B01C7">
        <w:rPr>
          <w:sz w:val="24"/>
          <w:szCs w:val="24"/>
        </w:rPr>
        <w:t xml:space="preserve">Зајмопримац ће обештетити Зајмодавца и у року од десет (10) Радна дана од дана пријема захтева Зајмодавца, у складу са законом, платити Зајмодавцу износ било ког трошка, губитка или обавеза које проистичу или су резултат конверзије, укључујући било какво одступање између: (A) девизног курса коришћеног за конверзију релевантне суме из прве валуте у другу валуту; и (Б) девизног курса или курсева на располагању Зајмодавцу у тренутку пријема те суме. Ова обавеза обештећења Зајмодавца независна је од других обавеза Зајмопримца према овом </w:t>
      </w:r>
      <w:r w:rsidR="00E91151">
        <w:rPr>
          <w:sz w:val="24"/>
          <w:szCs w:val="24"/>
        </w:rPr>
        <w:t>у</w:t>
      </w:r>
      <w:r w:rsidRPr="000B01C7">
        <w:rPr>
          <w:sz w:val="24"/>
          <w:szCs w:val="24"/>
        </w:rPr>
        <w:t>говору.</w:t>
      </w:r>
    </w:p>
    <w:p w:rsidR="00C45FE1" w:rsidRPr="000B01C7" w:rsidRDefault="00C45FE1" w:rsidP="00C45FE1">
      <w:pPr>
        <w:pStyle w:val="Corpsdetexte21"/>
        <w:ind w:left="1843"/>
        <w:rPr>
          <w:sz w:val="24"/>
          <w:szCs w:val="24"/>
        </w:rPr>
      </w:pPr>
      <w:r w:rsidRPr="000B01C7">
        <w:rPr>
          <w:sz w:val="24"/>
          <w:szCs w:val="24"/>
        </w:rPr>
        <w:t xml:space="preserve">Зајмопримац се одриче било ког права које би могао имати у било којој јурисдикцији на плаћање било ког износа доспелог према овом </w:t>
      </w:r>
      <w:r w:rsidR="00E91151">
        <w:rPr>
          <w:sz w:val="24"/>
          <w:szCs w:val="24"/>
        </w:rPr>
        <w:t>у</w:t>
      </w:r>
      <w:r w:rsidRPr="000B01C7">
        <w:rPr>
          <w:sz w:val="24"/>
          <w:szCs w:val="24"/>
        </w:rPr>
        <w:t>говору у валути или валутној јединици која није она која је наведена као валута плаћања.</w:t>
      </w:r>
    </w:p>
    <w:p w:rsidR="00C45FE1" w:rsidRPr="000B01C7" w:rsidRDefault="00C45FE1" w:rsidP="00C45FE1">
      <w:pPr>
        <w:pStyle w:val="AATitre2"/>
        <w:rPr>
          <w:sz w:val="24"/>
          <w:szCs w:val="24"/>
          <w:u w:val="none"/>
        </w:rPr>
      </w:pPr>
      <w:bookmarkStart w:id="175" w:name="_Toc59120995"/>
      <w:r w:rsidRPr="000B01C7">
        <w:rPr>
          <w:sz w:val="24"/>
          <w:szCs w:val="24"/>
        </w:rPr>
        <w:t>Рокови</w:t>
      </w:r>
      <w:bookmarkEnd w:id="175"/>
    </w:p>
    <w:p w:rsidR="00C45FE1" w:rsidRDefault="00C45FE1" w:rsidP="00C45FE1">
      <w:pPr>
        <w:pStyle w:val="Corpsdetexte21"/>
        <w:rPr>
          <w:sz w:val="24"/>
          <w:szCs w:val="24"/>
        </w:rPr>
      </w:pPr>
      <w:bookmarkStart w:id="176" w:name="_Toc106104538"/>
      <w:bookmarkStart w:id="177" w:name="_Toc106104649"/>
      <w:bookmarkStart w:id="178" w:name="_Ref184448729"/>
      <w:bookmarkStart w:id="179" w:name="_Ref188171551"/>
      <w:bookmarkStart w:id="180" w:name="_Ref188172742"/>
      <w:bookmarkStart w:id="181" w:name="_Ref189548137"/>
      <w:r w:rsidRPr="000B01C7">
        <w:rPr>
          <w:sz w:val="24"/>
          <w:szCs w:val="24"/>
        </w:rPr>
        <w:t xml:space="preserve">Свака одштета или рефундација платива од стране Зајмопримца Зајмодавцу у складу са чланом </w:t>
      </w:r>
      <w:r w:rsidRPr="000B01C7">
        <w:rPr>
          <w:sz w:val="24"/>
          <w:szCs w:val="24"/>
        </w:rPr>
        <w:fldChar w:fldCharType="begin"/>
      </w:r>
      <w:r w:rsidRPr="000B01C7">
        <w:rPr>
          <w:sz w:val="24"/>
          <w:szCs w:val="24"/>
        </w:rPr>
        <w:instrText xml:space="preserve"> REF _Ref188171529 \r \h  \* MERGEFORMAT </w:instrText>
      </w:r>
      <w:r w:rsidRPr="000B01C7">
        <w:rPr>
          <w:sz w:val="24"/>
          <w:szCs w:val="24"/>
        </w:rPr>
      </w:r>
      <w:r w:rsidRPr="000B01C7">
        <w:rPr>
          <w:sz w:val="24"/>
          <w:szCs w:val="24"/>
        </w:rPr>
        <w:fldChar w:fldCharType="separate"/>
      </w:r>
      <w:r w:rsidR="00EF5BFE">
        <w:rPr>
          <w:sz w:val="24"/>
          <w:szCs w:val="24"/>
        </w:rPr>
        <w:t>9</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_Ref372299978 \h  \* MERGEFORMAT </w:instrText>
      </w:r>
      <w:r w:rsidRPr="000B01C7">
        <w:rPr>
          <w:i/>
          <w:sz w:val="24"/>
          <w:szCs w:val="24"/>
        </w:rPr>
      </w:r>
      <w:r w:rsidRPr="000B01C7">
        <w:rPr>
          <w:i/>
          <w:sz w:val="24"/>
          <w:szCs w:val="24"/>
        </w:rPr>
        <w:fldChar w:fldCharType="separate"/>
      </w:r>
      <w:r w:rsidR="00EF5BFE" w:rsidRPr="00EF5BFE">
        <w:rPr>
          <w:i/>
          <w:sz w:val="24"/>
          <w:szCs w:val="24"/>
        </w:rPr>
        <w:t>ОБАВЕЗЕ ДОДАТНИХ ПЛАЋАЊА</w:t>
      </w:r>
      <w:r w:rsidRPr="000B01C7">
        <w:rPr>
          <w:i/>
          <w:sz w:val="24"/>
          <w:szCs w:val="24"/>
        </w:rPr>
        <w:fldChar w:fldCharType="end"/>
      </w:r>
      <w:r w:rsidRPr="000B01C7">
        <w:rPr>
          <w:sz w:val="24"/>
          <w:szCs w:val="24"/>
        </w:rPr>
        <w:t>) доспева и платива је на Датум плаћања одмах након околности које су за резултат дале релевантну одштету или рефундацију.</w:t>
      </w:r>
    </w:p>
    <w:p w:rsidR="00B77674" w:rsidRDefault="00B77674" w:rsidP="00C45FE1">
      <w:pPr>
        <w:pStyle w:val="Corpsdetexte21"/>
        <w:rPr>
          <w:sz w:val="24"/>
          <w:szCs w:val="24"/>
        </w:rPr>
      </w:pPr>
    </w:p>
    <w:p w:rsidR="00B77674" w:rsidRPr="000B01C7" w:rsidRDefault="00B77674" w:rsidP="00C45FE1">
      <w:pPr>
        <w:pStyle w:val="Corpsdetexte21"/>
        <w:rPr>
          <w:sz w:val="24"/>
          <w:szCs w:val="24"/>
        </w:rPr>
      </w:pPr>
    </w:p>
    <w:p w:rsidR="00C45FE1" w:rsidRPr="000B01C7" w:rsidRDefault="00C45FE1" w:rsidP="00C45FE1">
      <w:pPr>
        <w:pStyle w:val="Corpsdetexte21"/>
        <w:rPr>
          <w:sz w:val="24"/>
          <w:szCs w:val="24"/>
        </w:rPr>
      </w:pPr>
      <w:r w:rsidRPr="000B01C7">
        <w:rPr>
          <w:sz w:val="24"/>
          <w:szCs w:val="24"/>
        </w:rPr>
        <w:t>Не доводећи у питање горе наведено, свака одштета која се плаћа у вези са превременом отплатом у складу са чланом 9.3 (</w:t>
      </w:r>
      <w:r w:rsidRPr="000B01C7">
        <w:rPr>
          <w:i/>
          <w:sz w:val="24"/>
          <w:szCs w:val="24"/>
        </w:rPr>
        <w:t>Накнада за превремену отплату</w:t>
      </w:r>
      <w:r w:rsidRPr="000B01C7">
        <w:rPr>
          <w:sz w:val="24"/>
          <w:szCs w:val="24"/>
        </w:rPr>
        <w:t>) доспева и платива је на датум релевантне превремене отплате.</w:t>
      </w:r>
    </w:p>
    <w:p w:rsidR="00C45FE1" w:rsidRPr="000B01C7" w:rsidRDefault="00C45FE1" w:rsidP="00C45FE1">
      <w:pPr>
        <w:pStyle w:val="AATitre1"/>
        <w:rPr>
          <w:rFonts w:ascii="Times New Roman" w:hAnsi="Times New Roman"/>
          <w:noProof w:val="0"/>
          <w:sz w:val="24"/>
          <w:szCs w:val="24"/>
          <w:lang w:val="sr-Cyrl-RS"/>
        </w:rPr>
      </w:pPr>
      <w:bookmarkStart w:id="182" w:name="areps"/>
      <w:bookmarkStart w:id="183" w:name="_Ref371952283"/>
      <w:bookmarkStart w:id="184" w:name="_Ref371952294"/>
      <w:bookmarkStart w:id="185" w:name="_Ref371952320"/>
      <w:bookmarkStart w:id="186" w:name="_Ref371952338"/>
      <w:bookmarkStart w:id="187" w:name="_Toc59120996"/>
      <w:bookmarkEnd w:id="176"/>
      <w:bookmarkEnd w:id="177"/>
      <w:bookmarkEnd w:id="178"/>
      <w:bookmarkEnd w:id="179"/>
      <w:bookmarkEnd w:id="180"/>
      <w:bookmarkEnd w:id="181"/>
      <w:r w:rsidRPr="000B01C7">
        <w:rPr>
          <w:rFonts w:ascii="Times New Roman" w:hAnsi="Times New Roman"/>
          <w:noProof w:val="0"/>
          <w:sz w:val="24"/>
          <w:szCs w:val="24"/>
          <w:lang w:val="sr-Cyrl-RS"/>
        </w:rPr>
        <w:t>ИЗЈАВЕ И ГАРАНЦИЈЕ</w:t>
      </w:r>
      <w:bookmarkEnd w:id="182"/>
      <w:bookmarkEnd w:id="183"/>
      <w:bookmarkEnd w:id="184"/>
      <w:bookmarkEnd w:id="185"/>
      <w:bookmarkEnd w:id="186"/>
      <w:bookmarkEnd w:id="187"/>
    </w:p>
    <w:p w:rsidR="00C45FE1" w:rsidRPr="000B01C7" w:rsidRDefault="00C45FE1" w:rsidP="00C45FE1">
      <w:pPr>
        <w:pStyle w:val="BodyText1"/>
        <w:ind w:left="567"/>
        <w:rPr>
          <w:sz w:val="24"/>
          <w:szCs w:val="24"/>
        </w:rPr>
      </w:pPr>
      <w:r w:rsidRPr="000B01C7">
        <w:rPr>
          <w:sz w:val="24"/>
          <w:szCs w:val="24"/>
        </w:rPr>
        <w:t xml:space="preserve">Све изјаве и гаранције наведене у овој </w:t>
      </w:r>
      <w:r w:rsidR="001B6B9D">
        <w:rPr>
          <w:sz w:val="24"/>
          <w:szCs w:val="24"/>
        </w:rPr>
        <w:t>члану</w:t>
      </w:r>
      <w:r w:rsidRPr="000B01C7">
        <w:rPr>
          <w:sz w:val="24"/>
          <w:szCs w:val="24"/>
        </w:rPr>
        <w:t xml:space="preserve"> 10</w:t>
      </w:r>
      <w:r w:rsidR="001B6B9D">
        <w:rPr>
          <w:sz w:val="24"/>
          <w:szCs w:val="24"/>
        </w:rPr>
        <w:t>.</w:t>
      </w:r>
      <w:r w:rsidRPr="000B01C7">
        <w:rPr>
          <w:sz w:val="24"/>
          <w:szCs w:val="24"/>
        </w:rPr>
        <w:t xml:space="preserve"> (</w:t>
      </w:r>
      <w:r w:rsidRPr="000B01C7">
        <w:rPr>
          <w:i/>
          <w:iCs/>
          <w:sz w:val="24"/>
          <w:szCs w:val="24"/>
        </w:rPr>
        <w:t>Изјаве и гаранције</w:t>
      </w:r>
      <w:r w:rsidRPr="000B01C7">
        <w:rPr>
          <w:sz w:val="24"/>
          <w:szCs w:val="24"/>
        </w:rPr>
        <w:t xml:space="preserve">) даје Зајмопримац у корист Зајмодавца на Датум потписивања. За све изјаве и гаранције у члану </w:t>
      </w:r>
      <w:r w:rsidRPr="000B01C7">
        <w:rPr>
          <w:sz w:val="24"/>
          <w:szCs w:val="24"/>
        </w:rPr>
        <w:fldChar w:fldCharType="begin"/>
      </w:r>
      <w:r w:rsidRPr="000B01C7">
        <w:rPr>
          <w:sz w:val="24"/>
          <w:szCs w:val="24"/>
        </w:rPr>
        <w:instrText xml:space="preserve"> REF _Ref371952283 \r \h  \* MERGEFORMAT </w:instrText>
      </w:r>
      <w:r w:rsidRPr="000B01C7">
        <w:rPr>
          <w:sz w:val="24"/>
          <w:szCs w:val="24"/>
        </w:rPr>
      </w:r>
      <w:r w:rsidRPr="000B01C7">
        <w:rPr>
          <w:sz w:val="24"/>
          <w:szCs w:val="24"/>
        </w:rPr>
        <w:fldChar w:fldCharType="separate"/>
      </w:r>
      <w:r w:rsidR="00EF5BFE">
        <w:rPr>
          <w:sz w:val="24"/>
          <w:szCs w:val="24"/>
        </w:rPr>
        <w:t>10</w:t>
      </w:r>
      <w:r w:rsidRPr="000B01C7">
        <w:rPr>
          <w:sz w:val="24"/>
          <w:szCs w:val="24"/>
        </w:rPr>
        <w:fldChar w:fldCharType="end"/>
      </w:r>
      <w:r w:rsidRPr="000B01C7">
        <w:rPr>
          <w:sz w:val="24"/>
          <w:szCs w:val="24"/>
        </w:rPr>
        <w:t xml:space="preserve"> (</w:t>
      </w:r>
      <w:r w:rsidRPr="000B01C7">
        <w:rPr>
          <w:i/>
          <w:iCs/>
          <w:sz w:val="24"/>
          <w:szCs w:val="24"/>
        </w:rPr>
        <w:t>Изјаве и гаранције</w:t>
      </w:r>
      <w:r w:rsidRPr="000B01C7">
        <w:rPr>
          <w:sz w:val="24"/>
          <w:szCs w:val="24"/>
        </w:rPr>
        <w:t xml:space="preserve">) се такође сматра да је Зајмопримац дао на датум када су испуњени сви предуслови наведену у Делу </w:t>
      </w:r>
      <w:r w:rsidRPr="000B01C7">
        <w:rPr>
          <w:sz w:val="24"/>
          <w:szCs w:val="24"/>
        </w:rPr>
        <w:fldChar w:fldCharType="begin"/>
      </w:r>
      <w:r w:rsidRPr="000B01C7">
        <w:rPr>
          <w:sz w:val="24"/>
          <w:szCs w:val="24"/>
        </w:rPr>
        <w:instrText xml:space="preserve"> REF part_II \h  \* MERGEFORMAT </w:instrText>
      </w:r>
      <w:r w:rsidRPr="000B01C7">
        <w:rPr>
          <w:sz w:val="24"/>
          <w:szCs w:val="24"/>
        </w:rPr>
      </w:r>
      <w:r w:rsidRPr="000B01C7">
        <w:rPr>
          <w:sz w:val="24"/>
          <w:szCs w:val="24"/>
        </w:rPr>
        <w:fldChar w:fldCharType="separate"/>
      </w:r>
      <w:r w:rsidR="00EF5BFE" w:rsidRPr="00EF5BFE">
        <w:rPr>
          <w:smallCaps/>
          <w:sz w:val="24"/>
          <w:szCs w:val="24"/>
        </w:rPr>
        <w:t>II</w:t>
      </w:r>
      <w:r w:rsidRPr="000B01C7">
        <w:rPr>
          <w:sz w:val="24"/>
          <w:szCs w:val="24"/>
        </w:rPr>
        <w:fldChar w:fldCharType="end"/>
      </w:r>
      <w:r w:rsidRPr="000B01C7">
        <w:rPr>
          <w:sz w:val="24"/>
          <w:szCs w:val="24"/>
        </w:rPr>
        <w:t xml:space="preserve"> Прилога </w:t>
      </w:r>
      <w:r w:rsidRPr="000B01C7">
        <w:rPr>
          <w:sz w:val="24"/>
          <w:szCs w:val="24"/>
        </w:rPr>
        <w:fldChar w:fldCharType="begin"/>
      </w:r>
      <w:r w:rsidRPr="000B01C7">
        <w:rPr>
          <w:sz w:val="24"/>
          <w:szCs w:val="24"/>
        </w:rPr>
        <w:instrText xml:space="preserve"> REF Schedule_4 \h  \* MERGEFORMAT </w:instrText>
      </w:r>
      <w:r w:rsidRPr="000B01C7">
        <w:rPr>
          <w:sz w:val="24"/>
          <w:szCs w:val="24"/>
        </w:rPr>
      </w:r>
      <w:r w:rsidRPr="000B01C7">
        <w:rPr>
          <w:sz w:val="24"/>
          <w:szCs w:val="24"/>
        </w:rPr>
        <w:fldChar w:fldCharType="separate"/>
      </w:r>
      <w:r w:rsidR="00EF5BFE" w:rsidRPr="00EF5BFE">
        <w:rPr>
          <w:rStyle w:val="AATitre1CarCar"/>
          <w:rFonts w:ascii="Times New Roman" w:hAnsi="Times New Roman"/>
          <w:b w:val="0"/>
          <w:noProof w:val="0"/>
        </w:rPr>
        <w:t>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CONDITIONS_PRECEDENT \h \* caps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sz w:val="24"/>
          <w:szCs w:val="24"/>
        </w:rPr>
        <w:t>) на Датум сваког захтева за повлачење средстава, на Датум сваког повлачења средстава и сваки Датум плаћања, осим што се сматра да је Зајмодавац понављајуће изјаве садржане у члану 10.9 (Нема обмањујућих информација) дао у односу на информације које је Зајмопримац доставио од датума када је изјава последњи пут дата.</w:t>
      </w:r>
    </w:p>
    <w:p w:rsidR="00C45FE1" w:rsidRPr="000B01C7" w:rsidRDefault="00C45FE1" w:rsidP="00C45FE1">
      <w:pPr>
        <w:pStyle w:val="AATitre2"/>
        <w:rPr>
          <w:sz w:val="24"/>
          <w:szCs w:val="24"/>
          <w:u w:val="none"/>
        </w:rPr>
      </w:pPr>
      <w:bookmarkStart w:id="188" w:name="_Toc380685703"/>
      <w:bookmarkStart w:id="189" w:name="_Toc380685911"/>
      <w:bookmarkStart w:id="190" w:name="_Toc381195989"/>
      <w:bookmarkStart w:id="191" w:name="_Toc380685705"/>
      <w:bookmarkStart w:id="192" w:name="_Toc380685913"/>
      <w:bookmarkStart w:id="193" w:name="_Toc381195991"/>
      <w:bookmarkStart w:id="194" w:name="_Toc59120997"/>
      <w:bookmarkEnd w:id="188"/>
      <w:bookmarkEnd w:id="189"/>
      <w:bookmarkEnd w:id="190"/>
      <w:bookmarkEnd w:id="191"/>
      <w:bookmarkEnd w:id="192"/>
      <w:bookmarkEnd w:id="193"/>
      <w:r w:rsidRPr="000B01C7">
        <w:rPr>
          <w:sz w:val="24"/>
          <w:szCs w:val="24"/>
        </w:rPr>
        <w:t>Надлежност и одобрење</w:t>
      </w:r>
      <w:bookmarkEnd w:id="194"/>
    </w:p>
    <w:p w:rsidR="00C45FE1" w:rsidRPr="000B01C7" w:rsidRDefault="00C45FE1" w:rsidP="00C45FE1">
      <w:pPr>
        <w:pStyle w:val="Corpsdetexte21"/>
        <w:rPr>
          <w:sz w:val="24"/>
          <w:szCs w:val="24"/>
        </w:rPr>
      </w:pPr>
      <w:r w:rsidRPr="000B01C7">
        <w:rPr>
          <w:sz w:val="24"/>
          <w:szCs w:val="24"/>
        </w:rPr>
        <w:t xml:space="preserve">Зајмопримац има надлежност да склопи, изврши и достави овај </w:t>
      </w:r>
      <w:r w:rsidR="0048052B">
        <w:rPr>
          <w:sz w:val="24"/>
          <w:szCs w:val="24"/>
        </w:rPr>
        <w:t>у</w:t>
      </w:r>
      <w:r w:rsidRPr="000B01C7">
        <w:rPr>
          <w:sz w:val="24"/>
          <w:szCs w:val="24"/>
        </w:rPr>
        <w:t xml:space="preserve">говор и да изврши све предвиђене обавезе. Зајмопримац је предузео све неопходне мере да одобри склапање извршење и испоруку овог </w:t>
      </w:r>
      <w:r w:rsidR="0048052B">
        <w:rPr>
          <w:sz w:val="24"/>
          <w:szCs w:val="24"/>
        </w:rPr>
        <w:t>у</w:t>
      </w:r>
      <w:r w:rsidRPr="000B01C7">
        <w:rPr>
          <w:sz w:val="24"/>
          <w:szCs w:val="24"/>
        </w:rPr>
        <w:t xml:space="preserve">говора. </w:t>
      </w:r>
    </w:p>
    <w:p w:rsidR="00C45FE1" w:rsidRPr="000B01C7" w:rsidRDefault="00C45FE1" w:rsidP="00C45FE1">
      <w:pPr>
        <w:pStyle w:val="AATitre2"/>
        <w:rPr>
          <w:sz w:val="24"/>
          <w:szCs w:val="24"/>
          <w:u w:val="none"/>
        </w:rPr>
      </w:pPr>
      <w:bookmarkStart w:id="195" w:name="_Toc59120998"/>
      <w:r w:rsidRPr="000B01C7">
        <w:rPr>
          <w:sz w:val="24"/>
          <w:szCs w:val="24"/>
        </w:rPr>
        <w:t>Валидност и прихватљивост доказа</w:t>
      </w:r>
      <w:bookmarkEnd w:id="195"/>
    </w:p>
    <w:p w:rsidR="00C45FE1" w:rsidRPr="000B01C7" w:rsidRDefault="00C45FE1" w:rsidP="00C45FE1">
      <w:pPr>
        <w:pStyle w:val="Corpsdetexte21"/>
        <w:rPr>
          <w:sz w:val="24"/>
          <w:szCs w:val="24"/>
        </w:rPr>
      </w:pPr>
      <w:r w:rsidRPr="000B01C7">
        <w:rPr>
          <w:sz w:val="24"/>
          <w:szCs w:val="24"/>
        </w:rPr>
        <w:t>Сва одобрења потребна:</w:t>
      </w:r>
    </w:p>
    <w:p w:rsidR="00C45FE1" w:rsidRPr="000B01C7" w:rsidRDefault="00C45FE1" w:rsidP="00C45FE1">
      <w:pPr>
        <w:pStyle w:val="AATitre4"/>
        <w:ind w:left="1985"/>
        <w:rPr>
          <w:sz w:val="24"/>
          <w:szCs w:val="24"/>
        </w:rPr>
      </w:pPr>
      <w:r w:rsidRPr="000B01C7">
        <w:rPr>
          <w:sz w:val="24"/>
          <w:szCs w:val="24"/>
        </w:rPr>
        <w:t xml:space="preserve">да Зајмопримцу омогуће да на законит начин склопи и изврши своја права и поштује своје обавезе које проистичу из овог </w:t>
      </w:r>
      <w:r w:rsidR="0048052B">
        <w:rPr>
          <w:sz w:val="24"/>
          <w:szCs w:val="24"/>
        </w:rPr>
        <w:t>у</w:t>
      </w:r>
      <w:r w:rsidRPr="000B01C7">
        <w:rPr>
          <w:sz w:val="24"/>
          <w:szCs w:val="24"/>
        </w:rPr>
        <w:t>говора; и</w:t>
      </w:r>
    </w:p>
    <w:p w:rsidR="00C45FE1" w:rsidRPr="000B01C7" w:rsidRDefault="00C45FE1" w:rsidP="00C45FE1">
      <w:pPr>
        <w:pStyle w:val="AATitre4"/>
        <w:numPr>
          <w:ilvl w:val="0"/>
          <w:numId w:val="0"/>
        </w:numPr>
        <w:ind w:left="1985" w:hanging="720"/>
        <w:rPr>
          <w:sz w:val="24"/>
          <w:szCs w:val="24"/>
        </w:rPr>
      </w:pPr>
      <w:r w:rsidRPr="000B01C7">
        <w:rPr>
          <w:sz w:val="24"/>
          <w:szCs w:val="24"/>
        </w:rPr>
        <w:t>(б)</w:t>
      </w:r>
      <w:r w:rsidRPr="000B01C7">
        <w:rPr>
          <w:sz w:val="24"/>
          <w:szCs w:val="24"/>
        </w:rPr>
        <w:tab/>
        <w:t xml:space="preserve">да овај </w:t>
      </w:r>
      <w:r w:rsidR="0048052B">
        <w:rPr>
          <w:sz w:val="24"/>
          <w:szCs w:val="24"/>
        </w:rPr>
        <w:t>у</w:t>
      </w:r>
      <w:r w:rsidRPr="000B01C7">
        <w:rPr>
          <w:sz w:val="24"/>
          <w:szCs w:val="24"/>
        </w:rPr>
        <w:t xml:space="preserve">говор учини прихватљивим доказима пред судовима у јурисдикцији Зајмопримца или у арбитражном поступку, као што је дефинисано у члану </w:t>
      </w:r>
      <w:r w:rsidRPr="000B01C7">
        <w:rPr>
          <w:sz w:val="24"/>
          <w:szCs w:val="24"/>
        </w:rPr>
        <w:fldChar w:fldCharType="begin"/>
      </w:r>
      <w:r w:rsidRPr="000B01C7">
        <w:rPr>
          <w:sz w:val="24"/>
          <w:szCs w:val="24"/>
        </w:rPr>
        <w:instrText xml:space="preserve"> REF _Ref382326003 \r \h  \* MERGEFORMAT </w:instrText>
      </w:r>
      <w:r w:rsidRPr="000B01C7">
        <w:rPr>
          <w:sz w:val="24"/>
          <w:szCs w:val="24"/>
        </w:rPr>
      </w:r>
      <w:r w:rsidRPr="000B01C7">
        <w:rPr>
          <w:sz w:val="24"/>
          <w:szCs w:val="24"/>
        </w:rPr>
        <w:fldChar w:fldCharType="separate"/>
      </w:r>
      <w:r w:rsidR="00EF5BFE">
        <w:rPr>
          <w:sz w:val="24"/>
          <w:szCs w:val="24"/>
        </w:rPr>
        <w:t>17</w:t>
      </w:r>
      <w:r w:rsidRPr="000B01C7">
        <w:rPr>
          <w:sz w:val="24"/>
          <w:szCs w:val="24"/>
        </w:rPr>
        <w:fldChar w:fldCharType="end"/>
      </w:r>
      <w:r w:rsidR="0048052B">
        <w:rPr>
          <w:sz w:val="24"/>
          <w:szCs w:val="24"/>
        </w:rPr>
        <w:t>.</w:t>
      </w:r>
      <w:r w:rsidRPr="000B01C7">
        <w:rPr>
          <w:sz w:val="24"/>
          <w:szCs w:val="24"/>
        </w:rPr>
        <w:t xml:space="preserve"> (</w:t>
      </w:r>
      <w:r w:rsidR="00A228AB">
        <w:rPr>
          <w:sz w:val="24"/>
          <w:szCs w:val="24"/>
        </w:rPr>
        <w:t>МЕРОДАВНО ПРАВО)</w:t>
      </w:r>
      <w:r w:rsidRPr="000B01C7">
        <w:rPr>
          <w:sz w:val="24"/>
          <w:szCs w:val="24"/>
        </w:rPr>
        <w:t>,</w:t>
      </w:r>
    </w:p>
    <w:p w:rsidR="00C45FE1" w:rsidRPr="000B01C7" w:rsidRDefault="00C45FE1" w:rsidP="00C45FE1">
      <w:pPr>
        <w:pStyle w:val="Corpsdetexte21"/>
        <w:rPr>
          <w:sz w:val="24"/>
          <w:szCs w:val="24"/>
        </w:rPr>
      </w:pPr>
      <w:r w:rsidRPr="000B01C7">
        <w:rPr>
          <w:sz w:val="24"/>
          <w:szCs w:val="24"/>
        </w:rPr>
        <w:t>прибављена су и правоснажна су и важећа и не постоје околности које би могле резултирати укидањем, необнављањем или изменама целокупних или дела тих Одобрења.</w:t>
      </w:r>
    </w:p>
    <w:p w:rsidR="00C45FE1" w:rsidRPr="000B01C7" w:rsidRDefault="00C45FE1" w:rsidP="00C45FE1">
      <w:pPr>
        <w:pStyle w:val="AATitre2"/>
        <w:rPr>
          <w:sz w:val="24"/>
          <w:szCs w:val="24"/>
          <w:u w:val="none"/>
        </w:rPr>
      </w:pPr>
      <w:bookmarkStart w:id="196" w:name="_Toc380685709"/>
      <w:bookmarkStart w:id="197" w:name="_Toc380685917"/>
      <w:bookmarkStart w:id="198" w:name="_Toc381195995"/>
      <w:bookmarkStart w:id="199" w:name="_Toc380685712"/>
      <w:bookmarkStart w:id="200" w:name="_Toc380685920"/>
      <w:bookmarkStart w:id="201" w:name="_Toc381195998"/>
      <w:bookmarkStart w:id="202" w:name="_Toc380685713"/>
      <w:bookmarkStart w:id="203" w:name="_Toc380685921"/>
      <w:bookmarkStart w:id="204" w:name="_Toc381195999"/>
      <w:bookmarkStart w:id="205" w:name="_Toc59120999"/>
      <w:bookmarkEnd w:id="196"/>
      <w:bookmarkEnd w:id="197"/>
      <w:bookmarkEnd w:id="198"/>
      <w:bookmarkEnd w:id="199"/>
      <w:bookmarkEnd w:id="200"/>
      <w:bookmarkEnd w:id="201"/>
      <w:bookmarkEnd w:id="202"/>
      <w:bookmarkEnd w:id="203"/>
      <w:bookmarkEnd w:id="204"/>
      <w:r w:rsidRPr="000B01C7">
        <w:rPr>
          <w:sz w:val="24"/>
          <w:szCs w:val="24"/>
        </w:rPr>
        <w:t>Обавезе</w:t>
      </w:r>
      <w:bookmarkEnd w:id="205"/>
      <w:r w:rsidRPr="000B01C7">
        <w:rPr>
          <w:sz w:val="24"/>
          <w:szCs w:val="24"/>
        </w:rPr>
        <w:t xml:space="preserve"> </w:t>
      </w:r>
    </w:p>
    <w:p w:rsidR="00C45FE1" w:rsidRPr="000B01C7" w:rsidRDefault="00C45FE1" w:rsidP="00C45FE1">
      <w:pPr>
        <w:pStyle w:val="Corpsdetexte21"/>
        <w:rPr>
          <w:sz w:val="24"/>
          <w:szCs w:val="24"/>
        </w:rPr>
      </w:pPr>
      <w:r w:rsidRPr="000B01C7">
        <w:rPr>
          <w:sz w:val="24"/>
          <w:szCs w:val="24"/>
        </w:rPr>
        <w:t xml:space="preserve">Обавезе које је Зајмопримац преузео према овом </w:t>
      </w:r>
      <w:r w:rsidR="008B045E">
        <w:rPr>
          <w:sz w:val="24"/>
          <w:szCs w:val="24"/>
        </w:rPr>
        <w:t>у</w:t>
      </w:r>
      <w:r w:rsidRPr="000B01C7">
        <w:rPr>
          <w:sz w:val="24"/>
          <w:szCs w:val="24"/>
        </w:rPr>
        <w:t>говору у складу су са свим законима и прописима примењивим на  Зајмопримца у његовој јурисдикцији и представљају правоснажне, валидне, обавезујуће и извршиве обавезе које су на снази у складу са писаним условима који се на њих односе.</w:t>
      </w:r>
    </w:p>
    <w:p w:rsidR="00C45FE1" w:rsidRPr="000B01C7" w:rsidRDefault="00C45FE1" w:rsidP="00C45FE1">
      <w:pPr>
        <w:pStyle w:val="AATitre2"/>
        <w:rPr>
          <w:sz w:val="24"/>
          <w:szCs w:val="24"/>
          <w:u w:val="none"/>
        </w:rPr>
      </w:pPr>
      <w:bookmarkStart w:id="206" w:name="_Toc106103711"/>
      <w:bookmarkStart w:id="207" w:name="_Toc106104547"/>
      <w:bookmarkStart w:id="208" w:name="_Toc106104658"/>
      <w:bookmarkStart w:id="209" w:name="_Toc59121000"/>
      <w:r w:rsidRPr="000B01C7">
        <w:rPr>
          <w:sz w:val="24"/>
          <w:szCs w:val="24"/>
        </w:rPr>
        <w:t>Нема подношења нити таксених марки</w:t>
      </w:r>
      <w:bookmarkEnd w:id="206"/>
      <w:bookmarkEnd w:id="207"/>
      <w:bookmarkEnd w:id="208"/>
      <w:bookmarkEnd w:id="209"/>
    </w:p>
    <w:p w:rsidR="00C45FE1" w:rsidRDefault="00C45FE1" w:rsidP="00C45FE1">
      <w:pPr>
        <w:pStyle w:val="Corpsdetexte21"/>
        <w:rPr>
          <w:sz w:val="24"/>
          <w:szCs w:val="24"/>
        </w:rPr>
      </w:pPr>
      <w:r w:rsidRPr="000B01C7">
        <w:rPr>
          <w:sz w:val="24"/>
          <w:szCs w:val="24"/>
        </w:rPr>
        <w:t>По законима јурисдикције оснивања Зајмопримца, није неопходно да се Уговор подноси, евидентира или заводи код било ког суда или др</w:t>
      </w:r>
      <w:r w:rsidR="00237D9C">
        <w:rPr>
          <w:sz w:val="24"/>
          <w:szCs w:val="24"/>
        </w:rPr>
        <w:t xml:space="preserve">угог органа у тој јурисдикцији </w:t>
      </w:r>
      <w:r w:rsidRPr="000B01C7">
        <w:rPr>
          <w:sz w:val="24"/>
          <w:szCs w:val="24"/>
        </w:rPr>
        <w:t>нити да се плаћају било какве таксене марке, регистрација, нити сличне таксе нити накнаде на или у в</w:t>
      </w:r>
      <w:r w:rsidR="00B4082F" w:rsidRPr="000B01C7">
        <w:rPr>
          <w:sz w:val="24"/>
          <w:szCs w:val="24"/>
        </w:rPr>
        <w:t>ези с</w:t>
      </w:r>
      <w:r w:rsidRPr="000B01C7">
        <w:rPr>
          <w:sz w:val="24"/>
          <w:szCs w:val="24"/>
        </w:rPr>
        <w:t>а Уговором нити предвиђеним трансакцијама из Уговора.</w:t>
      </w:r>
    </w:p>
    <w:p w:rsidR="00B70937" w:rsidRDefault="00B70937" w:rsidP="00C45FE1">
      <w:pPr>
        <w:pStyle w:val="Corpsdetexte21"/>
        <w:rPr>
          <w:sz w:val="24"/>
          <w:szCs w:val="24"/>
        </w:rPr>
      </w:pPr>
    </w:p>
    <w:p w:rsidR="00C45FE1" w:rsidRPr="000B01C7" w:rsidRDefault="00C45FE1" w:rsidP="00C45FE1">
      <w:pPr>
        <w:pStyle w:val="AATitre2"/>
        <w:rPr>
          <w:sz w:val="24"/>
          <w:szCs w:val="24"/>
          <w:u w:val="none"/>
        </w:rPr>
      </w:pPr>
      <w:bookmarkStart w:id="210" w:name="_Ref382388839"/>
      <w:bookmarkStart w:id="211" w:name="_Toc59121001"/>
      <w:r w:rsidRPr="000B01C7">
        <w:rPr>
          <w:sz w:val="24"/>
          <w:szCs w:val="24"/>
        </w:rPr>
        <w:t>Трансфер средстава</w:t>
      </w:r>
      <w:bookmarkEnd w:id="210"/>
      <w:bookmarkEnd w:id="211"/>
    </w:p>
    <w:p w:rsidR="00C45FE1" w:rsidRPr="000B01C7" w:rsidRDefault="00C45FE1" w:rsidP="00C45FE1">
      <w:pPr>
        <w:pStyle w:val="Corpsdetexte21"/>
        <w:rPr>
          <w:sz w:val="24"/>
          <w:szCs w:val="24"/>
        </w:rPr>
      </w:pPr>
      <w:r w:rsidRPr="000B01C7">
        <w:rPr>
          <w:sz w:val="24"/>
          <w:szCs w:val="24"/>
        </w:rPr>
        <w:t xml:space="preserve">Сви износи доспели које Зајмопримац дугује Зајмодавцу према овом </w:t>
      </w:r>
      <w:r w:rsidR="00024918">
        <w:rPr>
          <w:sz w:val="24"/>
          <w:szCs w:val="24"/>
        </w:rPr>
        <w:t>у</w:t>
      </w:r>
      <w:r w:rsidRPr="000B01C7">
        <w:rPr>
          <w:sz w:val="24"/>
          <w:szCs w:val="24"/>
        </w:rPr>
        <w:t>говору без обзира да ли се ради о главници или камати, или камати за кашњење у плаћању, Накнади за превремену отплату, пратећим трошковима и расходима или било којој другој суми могу се слободно конвертовати и преносити.</w:t>
      </w:r>
    </w:p>
    <w:p w:rsidR="00C45FE1" w:rsidRPr="000B01C7" w:rsidRDefault="00C45FE1" w:rsidP="00C45FE1">
      <w:pPr>
        <w:pStyle w:val="Corpsdetexte21"/>
        <w:rPr>
          <w:sz w:val="24"/>
          <w:szCs w:val="24"/>
        </w:rPr>
      </w:pPr>
      <w:r w:rsidRPr="000B01C7">
        <w:rPr>
          <w:sz w:val="24"/>
          <w:szCs w:val="24"/>
        </w:rPr>
        <w:t>Ова изјава остаје правоснажна и важећа до потпуне исплате свих износа који се дугују Зајмодавцу. У случају да Зајмодавац продужи период отплате Кредите, неће бити потребно додатно потврђивати ову изјаву.</w:t>
      </w:r>
    </w:p>
    <w:p w:rsidR="00C45FE1" w:rsidRPr="000B01C7" w:rsidRDefault="00C45FE1" w:rsidP="00C45FE1">
      <w:pPr>
        <w:pStyle w:val="Corpsdetexte21"/>
        <w:rPr>
          <w:sz w:val="24"/>
          <w:szCs w:val="24"/>
        </w:rPr>
      </w:pPr>
      <w:r w:rsidRPr="000B01C7">
        <w:rPr>
          <w:sz w:val="24"/>
          <w:szCs w:val="24"/>
        </w:rPr>
        <w:t>Зајмопримац ће на време прибавити евре неопходне за испуњење обавеза према овој изјави.</w:t>
      </w:r>
    </w:p>
    <w:p w:rsidR="00C45FE1" w:rsidRPr="000B01C7" w:rsidRDefault="00C45FE1" w:rsidP="00C45FE1">
      <w:pPr>
        <w:pStyle w:val="Corpsdetexte21"/>
        <w:rPr>
          <w:sz w:val="24"/>
          <w:szCs w:val="24"/>
        </w:rPr>
      </w:pPr>
      <w:r w:rsidRPr="000B01C7">
        <w:rPr>
          <w:sz w:val="24"/>
          <w:szCs w:val="24"/>
        </w:rPr>
        <w:t xml:space="preserve">Уколико би дошло до било каквог проблема по питању права Зајмодавца да конвертује и слободно изврши трансфер било које суме према овом </w:t>
      </w:r>
      <w:r w:rsidR="00024918">
        <w:rPr>
          <w:sz w:val="24"/>
          <w:szCs w:val="24"/>
        </w:rPr>
        <w:t>у</w:t>
      </w:r>
      <w:r w:rsidRPr="000B01C7">
        <w:rPr>
          <w:sz w:val="24"/>
          <w:szCs w:val="24"/>
        </w:rPr>
        <w:t xml:space="preserve">говору из било ког разлога, укључујући али не ограничавајући се на: (i) ступање на снагу било ког закона или прописа, или измена и допуна на исте, или било какве промене у тумачењу или примени постојећих закона или прописа; или (ii) усаглашености са законима или прописима донесеним након Датума потписивања, Зајмопримац ће без одлагања обезбедити сва потребна уверења/потврде од стране надлежних институција (укључујући и Народну банку Србије) како би се омогућило да сви доспели износи према овом </w:t>
      </w:r>
      <w:r w:rsidR="00024918">
        <w:rPr>
          <w:sz w:val="24"/>
          <w:szCs w:val="24"/>
        </w:rPr>
        <w:t>у</w:t>
      </w:r>
      <w:r w:rsidRPr="000B01C7">
        <w:rPr>
          <w:sz w:val="24"/>
          <w:szCs w:val="24"/>
        </w:rPr>
        <w:t xml:space="preserve">говору буду слободно конвертибилни и преносиви.  </w:t>
      </w:r>
    </w:p>
    <w:p w:rsidR="00C45FE1" w:rsidRPr="000B01C7" w:rsidRDefault="00C45FE1" w:rsidP="00C45FE1">
      <w:pPr>
        <w:pStyle w:val="AATitre2"/>
        <w:rPr>
          <w:sz w:val="24"/>
          <w:szCs w:val="24"/>
          <w:u w:val="none"/>
        </w:rPr>
      </w:pPr>
      <w:bookmarkStart w:id="212" w:name="_Ref525844497"/>
      <w:bookmarkStart w:id="213" w:name="_Ref371952849"/>
      <w:bookmarkStart w:id="214" w:name="_Ref371952854"/>
      <w:r w:rsidRPr="000B01C7">
        <w:rPr>
          <w:sz w:val="24"/>
          <w:szCs w:val="24"/>
        </w:rPr>
        <w:t>Несукобљавање са другим обавезама</w:t>
      </w:r>
      <w:bookmarkEnd w:id="212"/>
    </w:p>
    <w:p w:rsidR="00C45FE1" w:rsidRPr="000B01C7" w:rsidRDefault="00C45FE1" w:rsidP="00C45FE1">
      <w:pPr>
        <w:pStyle w:val="Corpsdetexte21"/>
        <w:rPr>
          <w:sz w:val="24"/>
          <w:szCs w:val="24"/>
        </w:rPr>
      </w:pPr>
      <w:r w:rsidRPr="000B01C7">
        <w:rPr>
          <w:sz w:val="24"/>
          <w:szCs w:val="24"/>
        </w:rPr>
        <w:t xml:space="preserve">Ступање на снагу и спровођење трансакција предвиђених овим </w:t>
      </w:r>
      <w:r w:rsidR="00730E9A">
        <w:rPr>
          <w:sz w:val="24"/>
          <w:szCs w:val="24"/>
        </w:rPr>
        <w:t>у</w:t>
      </w:r>
      <w:r w:rsidRPr="000B01C7">
        <w:rPr>
          <w:sz w:val="24"/>
          <w:szCs w:val="24"/>
        </w:rPr>
        <w:t>говором од стране Зајмопримца нису у сукобу са било којим домаћим и страним примењивим законом или прописом, уставом (или било којим сличним документима) нити било којим другим обавезујућим споразумом или инструментом за Зајмопримца или који утичу на било коју његову имовину.</w:t>
      </w:r>
    </w:p>
    <w:p w:rsidR="00C45FE1" w:rsidRPr="000B01C7" w:rsidRDefault="00C45FE1" w:rsidP="00C45FE1">
      <w:pPr>
        <w:pStyle w:val="AATitre2"/>
        <w:rPr>
          <w:sz w:val="24"/>
          <w:szCs w:val="24"/>
          <w:u w:val="none"/>
        </w:rPr>
      </w:pPr>
      <w:bookmarkStart w:id="215" w:name="_Ref525844508"/>
      <w:r w:rsidRPr="000B01C7">
        <w:rPr>
          <w:sz w:val="24"/>
          <w:szCs w:val="24"/>
        </w:rPr>
        <w:t>Меродавно право и извршење</w:t>
      </w:r>
      <w:bookmarkEnd w:id="215"/>
    </w:p>
    <w:p w:rsidR="00C45FE1" w:rsidRPr="000B01C7" w:rsidRDefault="00C45FE1" w:rsidP="00C45FE1">
      <w:pPr>
        <w:pStyle w:val="AltAATitre4"/>
        <w:rPr>
          <w:sz w:val="24"/>
          <w:szCs w:val="24"/>
        </w:rPr>
      </w:pPr>
      <w:r w:rsidRPr="000B01C7">
        <w:rPr>
          <w:sz w:val="24"/>
          <w:szCs w:val="24"/>
        </w:rPr>
        <w:t xml:space="preserve">Избор француског закона као меродавног права за потребе овог </w:t>
      </w:r>
      <w:r w:rsidR="00C937DE">
        <w:rPr>
          <w:sz w:val="24"/>
          <w:szCs w:val="24"/>
        </w:rPr>
        <w:t>у</w:t>
      </w:r>
      <w:r w:rsidRPr="000B01C7">
        <w:rPr>
          <w:sz w:val="24"/>
          <w:szCs w:val="24"/>
        </w:rPr>
        <w:t>говора биће признат и спроведен од стране судова и арбитражних трибунала у јурисдикцији Зајмопримца.</w:t>
      </w:r>
    </w:p>
    <w:p w:rsidR="00C45FE1" w:rsidRPr="000B01C7" w:rsidRDefault="00C45FE1" w:rsidP="00C45FE1">
      <w:pPr>
        <w:pStyle w:val="AltAATitre4"/>
        <w:numPr>
          <w:ilvl w:val="0"/>
          <w:numId w:val="0"/>
        </w:numPr>
        <w:ind w:left="1410" w:hanging="690"/>
        <w:rPr>
          <w:sz w:val="24"/>
          <w:szCs w:val="24"/>
        </w:rPr>
      </w:pPr>
      <w:r w:rsidRPr="000B01C7">
        <w:rPr>
          <w:sz w:val="24"/>
          <w:szCs w:val="24"/>
        </w:rPr>
        <w:t>(б)</w:t>
      </w:r>
      <w:r w:rsidRPr="000B01C7">
        <w:rPr>
          <w:sz w:val="24"/>
          <w:szCs w:val="24"/>
        </w:rPr>
        <w:tab/>
        <w:t xml:space="preserve">Свака пресуда везана за овај </w:t>
      </w:r>
      <w:r w:rsidR="00C937DE">
        <w:rPr>
          <w:sz w:val="24"/>
          <w:szCs w:val="24"/>
        </w:rPr>
        <w:t>у</w:t>
      </w:r>
      <w:r w:rsidRPr="000B01C7">
        <w:rPr>
          <w:sz w:val="24"/>
          <w:szCs w:val="24"/>
        </w:rPr>
        <w:t>говор добијена пред француским судом или било која одлука арбитражног трибунала биће призната и спроведена у јурисдикцији у којој је Зајмопримац основан.</w:t>
      </w:r>
    </w:p>
    <w:p w:rsidR="00C45FE1" w:rsidRPr="000B01C7" w:rsidRDefault="00C45FE1" w:rsidP="00C45FE1">
      <w:pPr>
        <w:pStyle w:val="AATitre2"/>
        <w:rPr>
          <w:sz w:val="24"/>
          <w:szCs w:val="24"/>
          <w:u w:val="none"/>
        </w:rPr>
      </w:pPr>
      <w:bookmarkStart w:id="216" w:name="_Ref525844517"/>
      <w:bookmarkEnd w:id="213"/>
      <w:bookmarkEnd w:id="214"/>
      <w:r w:rsidRPr="000B01C7">
        <w:rPr>
          <w:sz w:val="24"/>
          <w:szCs w:val="24"/>
        </w:rPr>
        <w:t>Нема неизвршења обавеза</w:t>
      </w:r>
      <w:bookmarkEnd w:id="216"/>
    </w:p>
    <w:p w:rsidR="00C45FE1" w:rsidRPr="000B01C7" w:rsidRDefault="00C45FE1" w:rsidP="00C45FE1">
      <w:pPr>
        <w:pStyle w:val="Corpsdetexte21"/>
        <w:rPr>
          <w:sz w:val="24"/>
          <w:szCs w:val="24"/>
        </w:rPr>
      </w:pPr>
      <w:r w:rsidRPr="000B01C7">
        <w:rPr>
          <w:sz w:val="24"/>
          <w:szCs w:val="24"/>
        </w:rPr>
        <w:t>Ниједан случај неизвршења обавезе не траје нити би се разумно могло очекивати да ће до њега доћи.</w:t>
      </w:r>
    </w:p>
    <w:p w:rsidR="00B70937" w:rsidRDefault="00C45FE1" w:rsidP="00C45FE1">
      <w:pPr>
        <w:pStyle w:val="Corpsdetexte21"/>
        <w:rPr>
          <w:sz w:val="24"/>
          <w:szCs w:val="24"/>
        </w:rPr>
      </w:pPr>
      <w:r w:rsidRPr="000B01C7">
        <w:rPr>
          <w:sz w:val="24"/>
          <w:szCs w:val="24"/>
        </w:rPr>
        <w:t>Ниједан случај неизвршења обавезе од стране Зајмопримца не траје у вези са било којим другим обавезујућим споразумом или којима подлеже његова</w:t>
      </w:r>
      <w:r w:rsidR="00B70937">
        <w:rPr>
          <w:sz w:val="24"/>
          <w:szCs w:val="24"/>
        </w:rPr>
        <w:br/>
      </w:r>
    </w:p>
    <w:p w:rsidR="00C45FE1" w:rsidRPr="000B01C7" w:rsidRDefault="00C45FE1" w:rsidP="00C45FE1">
      <w:pPr>
        <w:pStyle w:val="Corpsdetexte21"/>
        <w:rPr>
          <w:sz w:val="24"/>
          <w:szCs w:val="24"/>
        </w:rPr>
      </w:pPr>
      <w:r w:rsidRPr="000B01C7">
        <w:rPr>
          <w:sz w:val="24"/>
          <w:szCs w:val="24"/>
        </w:rPr>
        <w:t xml:space="preserve">имовина а који има или је разумно вероватно да ће имати Материјално негативан утицај. </w:t>
      </w:r>
    </w:p>
    <w:p w:rsidR="00C45FE1" w:rsidRPr="000B01C7" w:rsidRDefault="00C45FE1" w:rsidP="00C45FE1">
      <w:pPr>
        <w:pStyle w:val="AATitre2"/>
        <w:rPr>
          <w:sz w:val="24"/>
          <w:szCs w:val="24"/>
          <w:u w:val="none"/>
        </w:rPr>
      </w:pPr>
      <w:bookmarkStart w:id="217" w:name="_Ref525844520"/>
      <w:r w:rsidRPr="000B01C7">
        <w:rPr>
          <w:sz w:val="24"/>
          <w:szCs w:val="24"/>
        </w:rPr>
        <w:t>Нема обмањујућих информација</w:t>
      </w:r>
      <w:bookmarkEnd w:id="217"/>
    </w:p>
    <w:p w:rsidR="00C45FE1" w:rsidRPr="000B01C7" w:rsidRDefault="00C45FE1" w:rsidP="00C45FE1">
      <w:pPr>
        <w:pStyle w:val="Corpsdetexte21"/>
        <w:rPr>
          <w:sz w:val="24"/>
          <w:szCs w:val="24"/>
        </w:rPr>
      </w:pPr>
      <w:r w:rsidRPr="000B01C7">
        <w:rPr>
          <w:sz w:val="24"/>
          <w:szCs w:val="24"/>
        </w:rPr>
        <w:t>Све информације и документа које Зајмопримац достави Зајмодавцу су биле истините, тачне и ажуриране на датум када су достављене или, ако је примењиво, на датум када се наводи да ће бити дате и нису промењене, опозване, поништене или измењен под ревидираним условима и нису обмањујуће ни по ком материјалном основу, као резултат пропуста, појаве нових околности нити обелодањивања или необелодањивања било којих информација.</w:t>
      </w:r>
    </w:p>
    <w:p w:rsidR="00C45FE1" w:rsidRPr="000B01C7" w:rsidRDefault="00C45FE1" w:rsidP="00C45FE1">
      <w:pPr>
        <w:pStyle w:val="AATitre2"/>
        <w:rPr>
          <w:sz w:val="24"/>
          <w:szCs w:val="24"/>
          <w:u w:val="none"/>
        </w:rPr>
      </w:pPr>
      <w:bookmarkStart w:id="218" w:name="_Toc380685726"/>
      <w:bookmarkStart w:id="219" w:name="_Toc380685934"/>
      <w:bookmarkStart w:id="220" w:name="_Toc381196012"/>
      <w:bookmarkStart w:id="221" w:name="_Toc380685730"/>
      <w:bookmarkStart w:id="222" w:name="_Toc380685938"/>
      <w:bookmarkStart w:id="223" w:name="_Toc381196016"/>
      <w:bookmarkEnd w:id="218"/>
      <w:bookmarkEnd w:id="219"/>
      <w:bookmarkEnd w:id="220"/>
      <w:bookmarkEnd w:id="221"/>
      <w:bookmarkEnd w:id="222"/>
      <w:bookmarkEnd w:id="223"/>
      <w:r w:rsidRPr="000B01C7">
        <w:rPr>
          <w:sz w:val="24"/>
          <w:szCs w:val="24"/>
        </w:rPr>
        <w:t xml:space="preserve">Рангирање по принципу </w:t>
      </w:r>
      <w:r w:rsidRPr="000B01C7">
        <w:rPr>
          <w:i/>
          <w:sz w:val="24"/>
          <w:szCs w:val="24"/>
        </w:rPr>
        <w:t xml:space="preserve">pari passu </w:t>
      </w:r>
    </w:p>
    <w:p w:rsidR="00C45FE1" w:rsidRPr="000B01C7" w:rsidRDefault="00C45FE1" w:rsidP="00C45FE1">
      <w:pPr>
        <w:pStyle w:val="Corpsdetexte21"/>
        <w:rPr>
          <w:sz w:val="24"/>
          <w:szCs w:val="24"/>
        </w:rPr>
      </w:pPr>
      <w:r w:rsidRPr="000B01C7">
        <w:rPr>
          <w:sz w:val="24"/>
          <w:szCs w:val="24"/>
        </w:rPr>
        <w:t xml:space="preserve">Обавезе плаћања по основу овог </w:t>
      </w:r>
      <w:r w:rsidR="00136D78">
        <w:rPr>
          <w:sz w:val="24"/>
          <w:szCs w:val="24"/>
        </w:rPr>
        <w:t>у</w:t>
      </w:r>
      <w:r w:rsidRPr="000B01C7">
        <w:rPr>
          <w:sz w:val="24"/>
          <w:szCs w:val="24"/>
        </w:rPr>
        <w:t xml:space="preserve">говора рангирају се минимум </w:t>
      </w:r>
      <w:r w:rsidRPr="000B01C7">
        <w:rPr>
          <w:i/>
          <w:sz w:val="24"/>
          <w:szCs w:val="24"/>
        </w:rPr>
        <w:t>pari passu</w:t>
      </w:r>
      <w:r w:rsidRPr="000B01C7">
        <w:rPr>
          <w:sz w:val="24"/>
          <w:szCs w:val="24"/>
        </w:rPr>
        <w:t xml:space="preserve"> са потраживањима свих других необезбеђених и несубординисаних поверилаца.</w:t>
      </w:r>
    </w:p>
    <w:p w:rsidR="00C45FE1" w:rsidRPr="000B01C7" w:rsidRDefault="00C45FE1" w:rsidP="00C45FE1">
      <w:pPr>
        <w:pStyle w:val="AATitre2"/>
        <w:rPr>
          <w:sz w:val="24"/>
          <w:szCs w:val="24"/>
          <w:u w:val="none"/>
        </w:rPr>
      </w:pPr>
      <w:bookmarkStart w:id="224" w:name="_Toc380685737"/>
      <w:bookmarkStart w:id="225" w:name="_Toc380685945"/>
      <w:bookmarkStart w:id="226" w:name="_Toc381196023"/>
      <w:bookmarkStart w:id="227" w:name="_Toc372477921"/>
      <w:bookmarkStart w:id="228" w:name="_Toc372622775"/>
      <w:bookmarkStart w:id="229" w:name="_Toc373100263"/>
      <w:bookmarkStart w:id="230" w:name="_Toc373153376"/>
      <w:bookmarkStart w:id="231" w:name="_Toc373352207"/>
      <w:bookmarkStart w:id="232" w:name="_Toc59121010"/>
      <w:bookmarkEnd w:id="224"/>
      <w:bookmarkEnd w:id="225"/>
      <w:bookmarkEnd w:id="226"/>
      <w:bookmarkEnd w:id="227"/>
      <w:bookmarkEnd w:id="228"/>
      <w:bookmarkEnd w:id="229"/>
      <w:bookmarkEnd w:id="230"/>
      <w:bookmarkEnd w:id="231"/>
      <w:r w:rsidRPr="000B01C7">
        <w:rPr>
          <w:snapToGrid w:val="0"/>
          <w:sz w:val="24"/>
          <w:szCs w:val="24"/>
        </w:rPr>
        <w:t xml:space="preserve">Порекло средстава, Коруптивне радње, преваре и нелојалне праксе </w:t>
      </w:r>
      <w:bookmarkEnd w:id="232"/>
    </w:p>
    <w:p w:rsidR="00C45FE1" w:rsidRPr="000B01C7" w:rsidRDefault="00C45FE1" w:rsidP="00C45FE1">
      <w:pPr>
        <w:pStyle w:val="Corpsdetexte21"/>
        <w:rPr>
          <w:sz w:val="24"/>
          <w:szCs w:val="24"/>
        </w:rPr>
      </w:pPr>
      <w:r w:rsidRPr="000B01C7">
        <w:rPr>
          <w:sz w:val="24"/>
          <w:szCs w:val="24"/>
        </w:rPr>
        <w:t xml:space="preserve">Зајмопримац изјављује и гарантује да: </w:t>
      </w:r>
    </w:p>
    <w:p w:rsidR="00C45FE1" w:rsidRPr="000B01C7" w:rsidRDefault="00C45FE1" w:rsidP="00C45FE1">
      <w:pPr>
        <w:pStyle w:val="AlltAATitre6"/>
        <w:ind w:left="1843" w:hanging="709"/>
        <w:rPr>
          <w:sz w:val="24"/>
          <w:szCs w:val="24"/>
          <w:lang w:val="sr-Cyrl-RS"/>
        </w:rPr>
      </w:pPr>
      <w:r w:rsidRPr="000B01C7">
        <w:rPr>
          <w:sz w:val="24"/>
          <w:szCs w:val="24"/>
          <w:lang w:val="sr-Cyrl-RS"/>
        </w:rPr>
        <w:t xml:space="preserve">Сва средства која </w:t>
      </w:r>
      <w:r w:rsidR="00687F4C" w:rsidRPr="000B01C7">
        <w:rPr>
          <w:sz w:val="24"/>
          <w:szCs w:val="24"/>
          <w:lang w:val="sr-Cyrl-RS"/>
        </w:rPr>
        <w:t>су алоцирана за подршку</w:t>
      </w:r>
      <w:r w:rsidRPr="000B01C7">
        <w:rPr>
          <w:sz w:val="24"/>
          <w:szCs w:val="24"/>
          <w:lang w:val="sr-Cyrl-RS"/>
        </w:rPr>
        <w:t xml:space="preserve"> Про</w:t>
      </w:r>
      <w:r w:rsidR="00687F4C" w:rsidRPr="000B01C7">
        <w:rPr>
          <w:sz w:val="24"/>
          <w:szCs w:val="24"/>
          <w:lang w:val="sr-Cyrl-RS"/>
        </w:rPr>
        <w:t>граму</w:t>
      </w:r>
      <w:r w:rsidRPr="000B01C7">
        <w:rPr>
          <w:sz w:val="24"/>
          <w:szCs w:val="24"/>
          <w:lang w:val="sr-Cyrl-RS"/>
        </w:rPr>
        <w:t xml:space="preserve"> потичу из средстава овог зајма и зајма Суфинансијера, у складу са Законом о буџету Републике Србије за 2021. годину (</w:t>
      </w:r>
      <w:r w:rsidR="00136D78">
        <w:rPr>
          <w:sz w:val="24"/>
          <w:szCs w:val="24"/>
          <w:lang w:val="sr-Cyrl-RS"/>
        </w:rPr>
        <w:t>,,</w:t>
      </w:r>
      <w:r w:rsidRPr="000B01C7">
        <w:rPr>
          <w:sz w:val="24"/>
          <w:szCs w:val="24"/>
          <w:lang w:val="sr-Cyrl-RS"/>
        </w:rPr>
        <w:t>С</w:t>
      </w:r>
      <w:r w:rsidR="00136D78">
        <w:rPr>
          <w:sz w:val="24"/>
          <w:szCs w:val="24"/>
          <w:lang w:val="sr-Cyrl-RS"/>
        </w:rPr>
        <w:t>лужбени гласник РС”, бр. 149/</w:t>
      </w:r>
      <w:r w:rsidRPr="000B01C7">
        <w:rPr>
          <w:sz w:val="24"/>
          <w:szCs w:val="24"/>
          <w:lang w:val="sr-Cyrl-RS"/>
        </w:rPr>
        <w:t>20</w:t>
      </w:r>
      <w:r w:rsidR="00136D78">
        <w:rPr>
          <w:sz w:val="24"/>
          <w:szCs w:val="24"/>
          <w:lang w:val="sr-Cyrl-RS"/>
        </w:rPr>
        <w:t xml:space="preserve"> и 40/</w:t>
      </w:r>
      <w:r w:rsidR="002357A5" w:rsidRPr="000B01C7">
        <w:rPr>
          <w:sz w:val="24"/>
          <w:szCs w:val="24"/>
          <w:lang w:val="sr-Cyrl-RS"/>
        </w:rPr>
        <w:t>21</w:t>
      </w:r>
      <w:r w:rsidRPr="000B01C7">
        <w:rPr>
          <w:sz w:val="24"/>
          <w:szCs w:val="24"/>
          <w:lang w:val="sr-Cyrl-RS"/>
        </w:rPr>
        <w:t xml:space="preserve">); </w:t>
      </w:r>
    </w:p>
    <w:p w:rsidR="00C45FE1" w:rsidRPr="000B01C7" w:rsidRDefault="00C45FE1" w:rsidP="00C45FE1">
      <w:pPr>
        <w:pStyle w:val="AlltAATitre6"/>
        <w:ind w:left="1843"/>
        <w:rPr>
          <w:sz w:val="24"/>
          <w:szCs w:val="24"/>
          <w:lang w:val="sr-Cyrl-RS"/>
        </w:rPr>
      </w:pPr>
      <w:r w:rsidRPr="000B01C7">
        <w:rPr>
          <w:sz w:val="24"/>
          <w:szCs w:val="24"/>
          <w:lang w:val="sr-Cyrl-RS"/>
        </w:rPr>
        <w:t>Про</w:t>
      </w:r>
      <w:r w:rsidR="00646550" w:rsidRPr="000B01C7">
        <w:rPr>
          <w:sz w:val="24"/>
          <w:szCs w:val="24"/>
          <w:lang w:val="sr-Cyrl-RS"/>
        </w:rPr>
        <w:t xml:space="preserve">грам </w:t>
      </w:r>
      <w:r w:rsidRPr="000B01C7">
        <w:rPr>
          <w:sz w:val="24"/>
          <w:szCs w:val="24"/>
          <w:lang w:val="sr-Cyrl-RS"/>
        </w:rPr>
        <w:t>није проузроковао Коруптивне радње, преваре нити нелојалну конкуренцију.</w:t>
      </w:r>
    </w:p>
    <w:p w:rsidR="00C45FE1" w:rsidRPr="000B01C7" w:rsidRDefault="00C45FE1" w:rsidP="00C45FE1">
      <w:pPr>
        <w:pStyle w:val="AATitre2"/>
        <w:rPr>
          <w:sz w:val="24"/>
          <w:szCs w:val="24"/>
          <w:u w:val="none"/>
        </w:rPr>
      </w:pPr>
      <w:bookmarkStart w:id="233" w:name="_Toc106103723"/>
      <w:bookmarkStart w:id="234" w:name="_Toc106104559"/>
      <w:bookmarkStart w:id="235" w:name="_Toc106104670"/>
      <w:bookmarkStart w:id="236" w:name="_Toc59121011"/>
      <w:r w:rsidRPr="000B01C7">
        <w:rPr>
          <w:sz w:val="24"/>
          <w:szCs w:val="24"/>
        </w:rPr>
        <w:t>Нема материјалних негативних ефеката</w:t>
      </w:r>
      <w:bookmarkEnd w:id="233"/>
      <w:bookmarkEnd w:id="234"/>
      <w:bookmarkEnd w:id="235"/>
      <w:bookmarkEnd w:id="236"/>
    </w:p>
    <w:p w:rsidR="00C45FE1" w:rsidRPr="000B01C7" w:rsidRDefault="00C45FE1" w:rsidP="00C45FE1">
      <w:pPr>
        <w:pStyle w:val="Corpsdetexte21"/>
        <w:rPr>
          <w:sz w:val="24"/>
          <w:szCs w:val="24"/>
        </w:rPr>
      </w:pPr>
      <w:bookmarkStart w:id="237" w:name="_Toc106103725"/>
      <w:bookmarkStart w:id="238" w:name="_Toc106104561"/>
      <w:bookmarkStart w:id="239" w:name="_Toc106104672"/>
      <w:bookmarkStart w:id="240" w:name="_Toc443276622"/>
      <w:bookmarkStart w:id="241" w:name="_Toc443280961"/>
      <w:bookmarkStart w:id="242" w:name="_Toc443281229"/>
      <w:bookmarkStart w:id="243" w:name="_Toc463718555"/>
      <w:bookmarkStart w:id="244" w:name="_Toc466880343"/>
      <w:bookmarkStart w:id="245" w:name="_Toc482621799"/>
      <w:bookmarkStart w:id="246" w:name="_Toc482718873"/>
      <w:bookmarkStart w:id="247" w:name="_Toc482719095"/>
      <w:bookmarkStart w:id="248" w:name="_Toc482719279"/>
      <w:bookmarkStart w:id="249" w:name="_Toc482802756"/>
      <w:bookmarkStart w:id="250" w:name="_Ref127253470"/>
      <w:bookmarkStart w:id="251" w:name="_Toc146103417"/>
      <w:bookmarkStart w:id="252" w:name="_Toc146598504"/>
      <w:bookmarkStart w:id="253" w:name="_Toc168892376"/>
      <w:bookmarkStart w:id="254" w:name="_Ref188171647"/>
      <w:bookmarkStart w:id="255" w:name="_Ref188172679"/>
      <w:r w:rsidRPr="000B01C7">
        <w:rPr>
          <w:sz w:val="24"/>
          <w:szCs w:val="24"/>
        </w:rPr>
        <w:t>Зајмопримац изјављује и гарантује да се није десио нити је вероватно да ће се десити ни један догађај или околност која би могла имати Материјално негативан ефекат.</w:t>
      </w:r>
    </w:p>
    <w:p w:rsidR="00C45FE1" w:rsidRPr="000B01C7" w:rsidRDefault="00C45FE1" w:rsidP="00926691">
      <w:pPr>
        <w:pStyle w:val="Corpsdetexte21"/>
        <w:numPr>
          <w:ilvl w:val="1"/>
          <w:numId w:val="8"/>
        </w:numPr>
        <w:ind w:left="709" w:hanging="721"/>
        <w:rPr>
          <w:sz w:val="24"/>
          <w:szCs w:val="24"/>
          <w:u w:val="single"/>
        </w:rPr>
      </w:pPr>
      <w:bookmarkStart w:id="256" w:name="_Ref525844553"/>
      <w:r w:rsidRPr="000B01C7">
        <w:rPr>
          <w:sz w:val="24"/>
          <w:szCs w:val="24"/>
          <w:u w:val="single"/>
        </w:rPr>
        <w:t>Нема имунитета</w:t>
      </w:r>
      <w:bookmarkEnd w:id="256"/>
    </w:p>
    <w:p w:rsidR="00B70937" w:rsidRPr="000B01C7" w:rsidRDefault="00C45FE1" w:rsidP="00B70937">
      <w:pPr>
        <w:pStyle w:val="Corpsdetexte21"/>
        <w:spacing w:after="480"/>
        <w:rPr>
          <w:sz w:val="24"/>
          <w:szCs w:val="24"/>
        </w:rPr>
      </w:pPr>
      <w:r w:rsidRPr="000B01C7">
        <w:rPr>
          <w:sz w:val="24"/>
          <w:szCs w:val="24"/>
        </w:rPr>
        <w:t>Ако и у мери у којој Зајмопримац може сада или у будућности у било којој јурисдикцији затражити имунитет за себе или своју имовину и у мери у којој нека јурисдикција гарантује имунитет Зајмопримцу, Зајмопримац неће имати право да захтева за себе ил</w:t>
      </w:r>
      <w:r w:rsidR="002C2A6C">
        <w:rPr>
          <w:sz w:val="24"/>
          <w:szCs w:val="24"/>
        </w:rPr>
        <w:t xml:space="preserve">и за своју имовину имунитет од </w:t>
      </w:r>
      <w:r w:rsidRPr="000B01C7">
        <w:rPr>
          <w:sz w:val="24"/>
          <w:szCs w:val="24"/>
        </w:rPr>
        <w:t xml:space="preserve">тужбе, извршења, заплене или другог правног поступка у вези са овим </w:t>
      </w:r>
      <w:r w:rsidR="00663B5D">
        <w:rPr>
          <w:sz w:val="24"/>
          <w:szCs w:val="24"/>
        </w:rPr>
        <w:t>у</w:t>
      </w:r>
      <w:r w:rsidRPr="000B01C7">
        <w:rPr>
          <w:sz w:val="24"/>
          <w:szCs w:val="24"/>
        </w:rPr>
        <w:t xml:space="preserve">говором у највећој мери дозвољеној законима такве јурисдикције. </w:t>
      </w:r>
    </w:p>
    <w:p w:rsidR="00C45FE1" w:rsidRPr="000B01C7" w:rsidRDefault="00C45FE1" w:rsidP="00B70937">
      <w:pPr>
        <w:pStyle w:val="AATitre1"/>
        <w:numPr>
          <w:ilvl w:val="0"/>
          <w:numId w:val="0"/>
        </w:numPr>
        <w:spacing w:after="480"/>
        <w:jc w:val="both"/>
        <w:rPr>
          <w:rFonts w:ascii="Times New Roman" w:hAnsi="Times New Roman"/>
          <w:b w:val="0"/>
          <w:caps w:val="0"/>
          <w:noProof w:val="0"/>
          <w:color w:val="000000"/>
          <w:sz w:val="24"/>
          <w:szCs w:val="24"/>
          <w:lang w:val="sr-Cyrl-RS"/>
        </w:rPr>
      </w:pPr>
      <w:bookmarkStart w:id="257" w:name="_Ref372224220"/>
      <w:bookmarkStart w:id="258" w:name="_Ref372224225"/>
      <w:bookmarkStart w:id="259" w:name="_Toc59121012"/>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0B01C7">
        <w:rPr>
          <w:rFonts w:ascii="Times New Roman" w:hAnsi="Times New Roman"/>
          <w:b w:val="0"/>
          <w:caps w:val="0"/>
          <w:noProof w:val="0"/>
          <w:color w:val="000000"/>
          <w:sz w:val="24"/>
          <w:szCs w:val="24"/>
          <w:lang w:val="sr-Cyrl-RS"/>
        </w:rPr>
        <w:t>Зајмопримац се не одриче било каквог имунитета у односу на било које садашње или будуће (i) „просторије мисије</w:t>
      </w:r>
      <w:r w:rsidR="00663B5D">
        <w:rPr>
          <w:rFonts w:ascii="Times New Roman" w:hAnsi="Times New Roman"/>
          <w:b w:val="0"/>
          <w:caps w:val="0"/>
          <w:noProof w:val="0"/>
          <w:color w:val="000000"/>
          <w:sz w:val="24"/>
          <w:szCs w:val="24"/>
          <w:lang w:val="sr-Cyrl-RS"/>
        </w:rPr>
        <w:t>”</w:t>
      </w:r>
      <w:r w:rsidRPr="000B01C7">
        <w:rPr>
          <w:rFonts w:ascii="Times New Roman" w:hAnsi="Times New Roman"/>
          <w:b w:val="0"/>
          <w:caps w:val="0"/>
          <w:noProof w:val="0"/>
          <w:color w:val="000000"/>
          <w:sz w:val="24"/>
          <w:szCs w:val="24"/>
          <w:lang w:val="sr-Cyrl-RS"/>
        </w:rPr>
        <w:t xml:space="preserve"> како је дефинисано Бечком конвенцијом о дипломатски односима, потписаном 1961. године, (ii) „конзуларне просторије</w:t>
      </w:r>
      <w:r w:rsidR="00663B5D">
        <w:rPr>
          <w:rFonts w:ascii="Times New Roman" w:hAnsi="Times New Roman"/>
          <w:b w:val="0"/>
          <w:caps w:val="0"/>
          <w:noProof w:val="0"/>
          <w:color w:val="000000"/>
          <w:sz w:val="24"/>
          <w:szCs w:val="24"/>
          <w:lang w:val="sr-Cyrl-RS"/>
        </w:rPr>
        <w:t>”</w:t>
      </w:r>
      <w:r w:rsidRPr="000B01C7">
        <w:rPr>
          <w:rFonts w:ascii="Times New Roman" w:hAnsi="Times New Roman"/>
          <w:b w:val="0"/>
          <w:caps w:val="0"/>
          <w:noProof w:val="0"/>
          <w:color w:val="000000"/>
          <w:sz w:val="24"/>
          <w:szCs w:val="24"/>
          <w:lang w:val="sr-Cyrl-RS"/>
        </w:rPr>
        <w:t xml:space="preserve">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потраживања чија је потражња забрањена законом, (vi) природних ресурса, предмета за редовну употребу, земље поред ба</w:t>
      </w:r>
      <w:r w:rsidR="0099466F">
        <w:rPr>
          <w:rFonts w:ascii="Times New Roman" w:hAnsi="Times New Roman"/>
          <w:b w:val="0"/>
          <w:caps w:val="0"/>
          <w:noProof w:val="0"/>
          <w:color w:val="000000"/>
          <w:sz w:val="24"/>
          <w:szCs w:val="24"/>
          <w:lang w:val="sr-Cyrl-RS"/>
        </w:rPr>
        <w:t>з</w:t>
      </w:r>
      <w:r w:rsidRPr="000B01C7">
        <w:rPr>
          <w:rFonts w:ascii="Times New Roman" w:hAnsi="Times New Roman"/>
          <w:b w:val="0"/>
          <w:caps w:val="0"/>
          <w:noProof w:val="0"/>
          <w:color w:val="000000"/>
          <w:sz w:val="24"/>
          <w:szCs w:val="24"/>
          <w:lang w:val="sr-Cyrl-RS"/>
        </w:rPr>
        <w:t>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(x)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 тим законом или (xi) остала имовина која је изузета по основу закона или међународних спорзума.</w:t>
      </w:r>
    </w:p>
    <w:p w:rsidR="00C45FE1" w:rsidRPr="000B01C7" w:rsidRDefault="00C45FE1" w:rsidP="00864E00">
      <w:pPr>
        <w:pStyle w:val="AATitre1"/>
        <w:rPr>
          <w:rFonts w:ascii="Times New Roman" w:hAnsi="Times New Roman"/>
          <w:noProof w:val="0"/>
          <w:sz w:val="24"/>
          <w:szCs w:val="24"/>
          <w:lang w:val="sr-Cyrl-RS"/>
        </w:rPr>
      </w:pPr>
      <w:r w:rsidRPr="000B01C7">
        <w:rPr>
          <w:rFonts w:ascii="Times New Roman" w:hAnsi="Times New Roman"/>
          <w:noProof w:val="0"/>
          <w:sz w:val="24"/>
          <w:szCs w:val="24"/>
          <w:lang w:val="sr-Cyrl-RS"/>
        </w:rPr>
        <w:t>ОБАВЕЗЕ</w:t>
      </w:r>
      <w:bookmarkEnd w:id="257"/>
      <w:bookmarkEnd w:id="258"/>
      <w:bookmarkEnd w:id="259"/>
    </w:p>
    <w:p w:rsidR="00C45FE1" w:rsidRPr="000B01C7" w:rsidRDefault="00C45FE1" w:rsidP="00212DFC">
      <w:pPr>
        <w:pStyle w:val="Corpsdetexte21"/>
        <w:ind w:left="567"/>
        <w:rPr>
          <w:sz w:val="24"/>
          <w:szCs w:val="24"/>
        </w:rPr>
      </w:pPr>
      <w:r w:rsidRPr="000B01C7">
        <w:rPr>
          <w:sz w:val="24"/>
          <w:szCs w:val="24"/>
        </w:rPr>
        <w:t xml:space="preserve">Обавезе из члана </w:t>
      </w:r>
      <w:r w:rsidR="00212DFC" w:rsidRPr="000B01C7">
        <w:rPr>
          <w:sz w:val="24"/>
          <w:szCs w:val="24"/>
        </w:rPr>
        <w:t>11</w:t>
      </w:r>
      <w:r w:rsidR="00B839F5">
        <w:rPr>
          <w:sz w:val="24"/>
          <w:szCs w:val="24"/>
        </w:rPr>
        <w:t>.</w:t>
      </w:r>
      <w:r w:rsidR="00212DFC" w:rsidRPr="000B01C7">
        <w:rPr>
          <w:sz w:val="24"/>
          <w:szCs w:val="24"/>
        </w:rPr>
        <w:t xml:space="preserve"> (ОБАВЕЗЕ) </w:t>
      </w:r>
      <w:r w:rsidRPr="000B01C7">
        <w:rPr>
          <w:sz w:val="24"/>
          <w:szCs w:val="24"/>
        </w:rPr>
        <w:t xml:space="preserve">ступају на снагу Датумом потписивања и остају правоснажне и на снази све докле год је било који износ остао неизмирен, према овом </w:t>
      </w:r>
      <w:r w:rsidR="00B839F5">
        <w:rPr>
          <w:sz w:val="24"/>
          <w:szCs w:val="24"/>
        </w:rPr>
        <w:t>у</w:t>
      </w:r>
      <w:r w:rsidRPr="000B01C7">
        <w:rPr>
          <w:sz w:val="24"/>
          <w:szCs w:val="24"/>
        </w:rPr>
        <w:t>говору.</w:t>
      </w:r>
    </w:p>
    <w:p w:rsidR="00C45FE1" w:rsidRPr="000B01C7" w:rsidRDefault="00C45FE1" w:rsidP="00C45FE1">
      <w:pPr>
        <w:pStyle w:val="AATitre2"/>
        <w:numPr>
          <w:ilvl w:val="0"/>
          <w:numId w:val="0"/>
        </w:numPr>
        <w:ind w:left="720"/>
        <w:rPr>
          <w:sz w:val="24"/>
          <w:szCs w:val="24"/>
          <w:u w:val="none"/>
        </w:rPr>
      </w:pPr>
      <w:bookmarkStart w:id="260" w:name="_Toc380682280"/>
      <w:bookmarkStart w:id="261" w:name="_Toc380685744"/>
      <w:bookmarkStart w:id="262" w:name="_Toc380685952"/>
      <w:bookmarkStart w:id="263" w:name="_Toc381196030"/>
      <w:bookmarkStart w:id="264" w:name="_Toc59121013"/>
      <w:bookmarkEnd w:id="260"/>
      <w:bookmarkEnd w:id="261"/>
      <w:bookmarkEnd w:id="262"/>
      <w:bookmarkEnd w:id="263"/>
      <w:r w:rsidRPr="000B01C7">
        <w:rPr>
          <w:sz w:val="24"/>
          <w:szCs w:val="24"/>
        </w:rPr>
        <w:t>11.1 Поштовање Закона, прописа и обавеза</w:t>
      </w:r>
      <w:bookmarkEnd w:id="264"/>
    </w:p>
    <w:p w:rsidR="00C45FE1" w:rsidRPr="000B01C7" w:rsidRDefault="00C45FE1" w:rsidP="00C45FE1">
      <w:pPr>
        <w:pStyle w:val="Corpsdetexte21"/>
        <w:rPr>
          <w:sz w:val="24"/>
          <w:szCs w:val="24"/>
        </w:rPr>
      </w:pPr>
      <w:r w:rsidRPr="000B01C7">
        <w:rPr>
          <w:sz w:val="24"/>
          <w:szCs w:val="24"/>
        </w:rPr>
        <w:t xml:space="preserve">Зајмопримац има обавезу да поштује: </w:t>
      </w:r>
    </w:p>
    <w:p w:rsidR="00C45FE1" w:rsidRPr="000B01C7" w:rsidRDefault="00C45FE1" w:rsidP="00C45FE1">
      <w:pPr>
        <w:pStyle w:val="AATitre4"/>
        <w:ind w:left="1843" w:hanging="589"/>
        <w:rPr>
          <w:sz w:val="24"/>
          <w:szCs w:val="24"/>
        </w:rPr>
      </w:pPr>
      <w:r w:rsidRPr="000B01C7">
        <w:rPr>
          <w:sz w:val="24"/>
          <w:szCs w:val="24"/>
        </w:rPr>
        <w:t>законе и прописе који се односе на њега и/или на Про</w:t>
      </w:r>
      <w:r w:rsidR="00D521C6" w:rsidRPr="000B01C7">
        <w:rPr>
          <w:sz w:val="24"/>
          <w:szCs w:val="24"/>
        </w:rPr>
        <w:t>грам</w:t>
      </w:r>
      <w:r w:rsidRPr="000B01C7">
        <w:rPr>
          <w:sz w:val="24"/>
          <w:szCs w:val="24"/>
        </w:rPr>
        <w:t xml:space="preserve"> у свих аспектима, а посебно по питању релевантних закона о заштити животне средине, безбедности и рада; и  </w:t>
      </w:r>
    </w:p>
    <w:p w:rsidR="00C45FE1" w:rsidRPr="000B01C7" w:rsidRDefault="00133859" w:rsidP="00C45FE1">
      <w:pPr>
        <w:pStyle w:val="AATitre4"/>
        <w:numPr>
          <w:ilvl w:val="0"/>
          <w:numId w:val="0"/>
        </w:numPr>
        <w:ind w:left="720" w:firstLine="534"/>
        <w:rPr>
          <w:sz w:val="24"/>
          <w:szCs w:val="24"/>
        </w:rPr>
      </w:pPr>
      <w:r>
        <w:rPr>
          <w:sz w:val="24"/>
          <w:szCs w:val="24"/>
        </w:rPr>
        <w:t xml:space="preserve">(б)     </w:t>
      </w:r>
      <w:r w:rsidR="00C45FE1" w:rsidRPr="000B01C7">
        <w:rPr>
          <w:sz w:val="24"/>
          <w:szCs w:val="24"/>
        </w:rPr>
        <w:t xml:space="preserve">све своје обавезе које проистичу из </w:t>
      </w:r>
      <w:r w:rsidR="00D521C6" w:rsidRPr="000B01C7">
        <w:rPr>
          <w:sz w:val="24"/>
          <w:szCs w:val="24"/>
        </w:rPr>
        <w:t xml:space="preserve">овог </w:t>
      </w:r>
      <w:r w:rsidR="00B839F5">
        <w:rPr>
          <w:sz w:val="24"/>
          <w:szCs w:val="24"/>
        </w:rPr>
        <w:t>у</w:t>
      </w:r>
      <w:r w:rsidR="00D521C6" w:rsidRPr="000B01C7">
        <w:rPr>
          <w:sz w:val="24"/>
          <w:szCs w:val="24"/>
        </w:rPr>
        <w:t>говора</w:t>
      </w:r>
      <w:r w:rsidR="00C45FE1" w:rsidRPr="000B01C7">
        <w:rPr>
          <w:sz w:val="24"/>
          <w:szCs w:val="24"/>
        </w:rPr>
        <w:t>.</w:t>
      </w:r>
    </w:p>
    <w:p w:rsidR="00C45FE1" w:rsidRPr="000B01C7" w:rsidRDefault="00C45FE1" w:rsidP="00C45FE1">
      <w:pPr>
        <w:pStyle w:val="AATitre2"/>
        <w:rPr>
          <w:sz w:val="24"/>
          <w:szCs w:val="24"/>
        </w:rPr>
      </w:pPr>
      <w:bookmarkStart w:id="265" w:name="_Toc380682285"/>
      <w:bookmarkStart w:id="266" w:name="_Toc380685749"/>
      <w:bookmarkStart w:id="267" w:name="_Toc380685957"/>
      <w:bookmarkStart w:id="268" w:name="_Toc381196035"/>
      <w:bookmarkStart w:id="269" w:name="_Toc380682286"/>
      <w:bookmarkStart w:id="270" w:name="_Toc380685750"/>
      <w:bookmarkStart w:id="271" w:name="_Toc380685958"/>
      <w:bookmarkStart w:id="272" w:name="_Toc381196036"/>
      <w:bookmarkStart w:id="273" w:name="_Toc59121014"/>
      <w:bookmarkEnd w:id="265"/>
      <w:bookmarkEnd w:id="266"/>
      <w:bookmarkEnd w:id="267"/>
      <w:bookmarkEnd w:id="268"/>
      <w:bookmarkEnd w:id="269"/>
      <w:bookmarkEnd w:id="270"/>
      <w:bookmarkEnd w:id="271"/>
      <w:bookmarkEnd w:id="272"/>
      <w:r w:rsidRPr="000B01C7">
        <w:rPr>
          <w:sz w:val="24"/>
          <w:szCs w:val="24"/>
        </w:rPr>
        <w:t>Одобрења</w:t>
      </w:r>
      <w:bookmarkEnd w:id="273"/>
    </w:p>
    <w:p w:rsidR="00C45FE1" w:rsidRPr="000B01C7" w:rsidRDefault="00C45FE1" w:rsidP="00C45FE1">
      <w:pPr>
        <w:pStyle w:val="Corpsdetexte21"/>
        <w:rPr>
          <w:sz w:val="24"/>
          <w:szCs w:val="24"/>
        </w:rPr>
      </w:pPr>
      <w:r w:rsidRPr="000B01C7">
        <w:rPr>
          <w:sz w:val="24"/>
          <w:szCs w:val="24"/>
        </w:rPr>
        <w:t xml:space="preserve">Зајмопримац ће без одлагања добити и поштовати сва неопходна Одобрења и учиниће све да они остају правоснажни и на снази, која се траже у складу са релевантним законом и прописима како би се омогућило испуњење обавеза према овом </w:t>
      </w:r>
      <w:r w:rsidR="00B839F5">
        <w:rPr>
          <w:sz w:val="24"/>
          <w:szCs w:val="24"/>
        </w:rPr>
        <w:t>у</w:t>
      </w:r>
      <w:r w:rsidRPr="000B01C7">
        <w:rPr>
          <w:sz w:val="24"/>
          <w:szCs w:val="24"/>
        </w:rPr>
        <w:t xml:space="preserve">говору и како би се обезбедила законитост, валидност, спроводивост и прихватљивост доказног средства овог </w:t>
      </w:r>
      <w:r w:rsidR="00B839F5">
        <w:rPr>
          <w:sz w:val="24"/>
          <w:szCs w:val="24"/>
        </w:rPr>
        <w:t>у</w:t>
      </w:r>
      <w:r w:rsidRPr="000B01C7">
        <w:rPr>
          <w:sz w:val="24"/>
          <w:szCs w:val="24"/>
        </w:rPr>
        <w:t>говора.</w:t>
      </w:r>
    </w:p>
    <w:p w:rsidR="00C45FE1" w:rsidRPr="000B01C7" w:rsidRDefault="00C45FE1" w:rsidP="00C45FE1">
      <w:pPr>
        <w:pStyle w:val="AATitre2"/>
        <w:rPr>
          <w:sz w:val="24"/>
          <w:szCs w:val="24"/>
        </w:rPr>
      </w:pPr>
      <w:bookmarkStart w:id="274" w:name="_Toc59121016"/>
      <w:r w:rsidRPr="000B01C7">
        <w:rPr>
          <w:sz w:val="24"/>
          <w:szCs w:val="24"/>
        </w:rPr>
        <w:t xml:space="preserve">Имплементација и одржавање </w:t>
      </w:r>
      <w:bookmarkEnd w:id="274"/>
      <w:r w:rsidR="00213DAC" w:rsidRPr="000B01C7">
        <w:rPr>
          <w:sz w:val="24"/>
          <w:szCs w:val="24"/>
        </w:rPr>
        <w:t>Програма</w:t>
      </w:r>
    </w:p>
    <w:p w:rsidR="00C45FE1" w:rsidRPr="000B01C7" w:rsidRDefault="00C45FE1" w:rsidP="00C45FE1">
      <w:pPr>
        <w:pStyle w:val="Corpsdetexte21"/>
        <w:rPr>
          <w:sz w:val="24"/>
          <w:szCs w:val="24"/>
        </w:rPr>
      </w:pPr>
      <w:r w:rsidRPr="000B01C7">
        <w:rPr>
          <w:sz w:val="24"/>
          <w:szCs w:val="24"/>
        </w:rPr>
        <w:t>Зајмопримац ће:</w:t>
      </w:r>
    </w:p>
    <w:p w:rsidR="00C45FE1" w:rsidRPr="000B01C7" w:rsidRDefault="00C45FE1" w:rsidP="00C45FE1">
      <w:pPr>
        <w:pStyle w:val="AlltAATitre6"/>
        <w:ind w:left="1843"/>
        <w:rPr>
          <w:sz w:val="24"/>
          <w:szCs w:val="24"/>
          <w:lang w:val="sr-Cyrl-RS"/>
        </w:rPr>
      </w:pPr>
      <w:bookmarkStart w:id="275" w:name="_Ref382469398"/>
      <w:r w:rsidRPr="000B01C7">
        <w:rPr>
          <w:sz w:val="24"/>
          <w:szCs w:val="24"/>
          <w:lang w:val="sr-Cyrl-RS"/>
        </w:rPr>
        <w:t>имплементирати Про</w:t>
      </w:r>
      <w:r w:rsidR="00213DAC" w:rsidRPr="000B01C7">
        <w:rPr>
          <w:sz w:val="24"/>
          <w:szCs w:val="24"/>
          <w:lang w:val="sr-Cyrl-RS"/>
        </w:rPr>
        <w:t>грам</w:t>
      </w:r>
      <w:r w:rsidRPr="000B01C7">
        <w:rPr>
          <w:sz w:val="24"/>
          <w:szCs w:val="24"/>
          <w:lang w:val="sr-Cyrl-RS"/>
        </w:rPr>
        <w:t xml:space="preserve"> у складу са опште прихваћеним принципима сигурности и у складу са важећим техничким стандардима; </w:t>
      </w:r>
      <w:bookmarkEnd w:id="275"/>
      <w:r w:rsidRPr="000B01C7">
        <w:rPr>
          <w:sz w:val="24"/>
          <w:szCs w:val="24"/>
          <w:lang w:val="sr-Cyrl-RS"/>
        </w:rPr>
        <w:t>и</w:t>
      </w:r>
    </w:p>
    <w:p w:rsidR="00C45FE1" w:rsidRDefault="00C45FE1" w:rsidP="00C45FE1">
      <w:pPr>
        <w:pStyle w:val="AlltAATitre6"/>
        <w:ind w:left="1843"/>
        <w:rPr>
          <w:sz w:val="24"/>
          <w:szCs w:val="24"/>
          <w:lang w:val="sr-Cyrl-RS"/>
        </w:rPr>
      </w:pPr>
      <w:bookmarkStart w:id="276" w:name="_Ref382469401"/>
      <w:r w:rsidRPr="000B01C7">
        <w:rPr>
          <w:sz w:val="24"/>
          <w:szCs w:val="24"/>
          <w:lang w:val="sr-Cyrl-RS"/>
        </w:rPr>
        <w:t>одржати Про</w:t>
      </w:r>
      <w:r w:rsidR="00213DAC" w:rsidRPr="000B01C7">
        <w:rPr>
          <w:sz w:val="24"/>
          <w:szCs w:val="24"/>
          <w:lang w:val="sr-Cyrl-RS"/>
        </w:rPr>
        <w:t>грамску</w:t>
      </w:r>
      <w:r w:rsidRPr="000B01C7">
        <w:rPr>
          <w:sz w:val="24"/>
          <w:szCs w:val="24"/>
          <w:lang w:val="sr-Cyrl-RS"/>
        </w:rPr>
        <w:t xml:space="preserve"> имовину у складу са свим важећим законима и прописима у функционалном и одржаваном стању, и користиће ту имовину у складу са њеном сврхом и свим релевантним законима и прописима.</w:t>
      </w:r>
      <w:bookmarkEnd w:id="276"/>
    </w:p>
    <w:p w:rsidR="00864E00" w:rsidRDefault="00864E00" w:rsidP="00864E00">
      <w:pPr>
        <w:pStyle w:val="AlltAATitre6"/>
        <w:numPr>
          <w:ilvl w:val="0"/>
          <w:numId w:val="0"/>
        </w:numPr>
        <w:ind w:left="1843"/>
        <w:rPr>
          <w:sz w:val="24"/>
          <w:szCs w:val="24"/>
          <w:lang w:val="sr-Cyrl-RS"/>
        </w:rPr>
      </w:pPr>
    </w:p>
    <w:p w:rsidR="00C45FE1" w:rsidRPr="000B01C7" w:rsidRDefault="00C45FE1" w:rsidP="00C45FE1">
      <w:pPr>
        <w:pStyle w:val="AATitre2"/>
        <w:rPr>
          <w:sz w:val="24"/>
          <w:szCs w:val="24"/>
          <w:u w:val="none"/>
        </w:rPr>
      </w:pPr>
      <w:bookmarkStart w:id="277" w:name="_Ref380685349"/>
      <w:bookmarkStart w:id="278" w:name="_Ref382385829"/>
      <w:bookmarkStart w:id="279" w:name="_Toc59121018"/>
      <w:bookmarkStart w:id="280" w:name="_Ref188171792"/>
      <w:r w:rsidRPr="000B01C7">
        <w:rPr>
          <w:sz w:val="24"/>
          <w:szCs w:val="24"/>
        </w:rPr>
        <w:t>Одговорност у области животне средине и социјалних питања</w:t>
      </w:r>
      <w:bookmarkEnd w:id="277"/>
      <w:bookmarkEnd w:id="278"/>
      <w:bookmarkEnd w:id="279"/>
    </w:p>
    <w:p w:rsidR="00C45FE1" w:rsidRPr="000B01C7" w:rsidRDefault="00C45FE1" w:rsidP="00C45FE1">
      <w:pPr>
        <w:pStyle w:val="AATitre3"/>
        <w:ind w:left="1985" w:hanging="709"/>
        <w:rPr>
          <w:snapToGrid w:val="0"/>
          <w:sz w:val="24"/>
          <w:szCs w:val="24"/>
        </w:rPr>
      </w:pPr>
      <w:r w:rsidRPr="000B01C7">
        <w:rPr>
          <w:snapToGrid w:val="0"/>
          <w:sz w:val="24"/>
          <w:szCs w:val="24"/>
        </w:rPr>
        <w:t>Имплементација мера из области животне средине и социјалних питања</w:t>
      </w:r>
    </w:p>
    <w:p w:rsidR="00213DAC" w:rsidRPr="000B01C7" w:rsidRDefault="00C45FE1" w:rsidP="00C45FE1">
      <w:pPr>
        <w:pStyle w:val="Corpsdetexte21"/>
        <w:rPr>
          <w:snapToGrid w:val="0"/>
          <w:sz w:val="24"/>
          <w:szCs w:val="24"/>
        </w:rPr>
      </w:pPr>
      <w:r w:rsidRPr="000B01C7">
        <w:rPr>
          <w:snapToGrid w:val="0"/>
          <w:sz w:val="24"/>
          <w:szCs w:val="24"/>
        </w:rPr>
        <w:t>У циљу промовисања одрживог развоја, Стране су сагласне да је неопходно промовисати поштовање међународно признатих стандарда у области животне средине и рада, укључујући и фундаменталне конвенције Међународ</w:t>
      </w:r>
      <w:r w:rsidR="000E4EE1">
        <w:rPr>
          <w:snapToGrid w:val="0"/>
          <w:sz w:val="24"/>
          <w:szCs w:val="24"/>
        </w:rPr>
        <w:t>не организације рада (,,</w:t>
      </w:r>
      <w:r w:rsidRPr="000B01C7">
        <w:rPr>
          <w:b/>
          <w:snapToGrid w:val="0"/>
          <w:sz w:val="24"/>
          <w:szCs w:val="24"/>
        </w:rPr>
        <w:t>МОР</w:t>
      </w:r>
      <w:r w:rsidRPr="000B01C7">
        <w:rPr>
          <w:snapToGrid w:val="0"/>
          <w:sz w:val="24"/>
          <w:szCs w:val="24"/>
        </w:rPr>
        <w:t xml:space="preserve">”) и међународне законе и прописе који се односе на животну средину, а који су примењиви у јурисдикцији Зајмопримац. </w:t>
      </w:r>
    </w:p>
    <w:p w:rsidR="00C45FE1" w:rsidRPr="000B01C7" w:rsidRDefault="00C45FE1" w:rsidP="00C45FE1">
      <w:pPr>
        <w:pStyle w:val="AATitre3"/>
        <w:tabs>
          <w:tab w:val="num" w:pos="720"/>
        </w:tabs>
        <w:spacing w:before="200"/>
        <w:rPr>
          <w:sz w:val="24"/>
          <w:szCs w:val="24"/>
        </w:rPr>
      </w:pPr>
      <w:bookmarkStart w:id="281" w:name="_Ref468195067"/>
      <w:r w:rsidRPr="000B01C7">
        <w:rPr>
          <w:sz w:val="24"/>
          <w:szCs w:val="24"/>
        </w:rPr>
        <w:t xml:space="preserve">Управљање </w:t>
      </w:r>
      <w:r w:rsidR="00213DAC" w:rsidRPr="000B01C7">
        <w:rPr>
          <w:sz w:val="24"/>
          <w:szCs w:val="24"/>
        </w:rPr>
        <w:t>притужбама</w:t>
      </w:r>
      <w:r w:rsidRPr="000B01C7">
        <w:rPr>
          <w:sz w:val="24"/>
          <w:szCs w:val="24"/>
        </w:rPr>
        <w:t xml:space="preserve"> из области животне средине и социјалних питања </w:t>
      </w:r>
      <w:bookmarkEnd w:id="281"/>
    </w:p>
    <w:p w:rsidR="00C45FE1" w:rsidRPr="000B01C7" w:rsidRDefault="00C45FE1" w:rsidP="00C45FE1">
      <w:pPr>
        <w:pStyle w:val="AATitre4"/>
        <w:ind w:left="1843" w:hanging="567"/>
        <w:rPr>
          <w:sz w:val="24"/>
          <w:szCs w:val="24"/>
        </w:rPr>
      </w:pPr>
      <w:r w:rsidRPr="000B01C7">
        <w:rPr>
          <w:sz w:val="24"/>
          <w:szCs w:val="24"/>
        </w:rPr>
        <w:t xml:space="preserve">Зајмопримац потврђује (i) да је примио примерак </w:t>
      </w:r>
      <w:bookmarkStart w:id="282" w:name="_Hlk60480483"/>
      <w:r w:rsidRPr="000B01C7">
        <w:rPr>
          <w:sz w:val="24"/>
          <w:szCs w:val="24"/>
        </w:rPr>
        <w:t xml:space="preserve">Правилника о механизму управљања </w:t>
      </w:r>
      <w:r w:rsidR="00213DAC" w:rsidRPr="000B01C7">
        <w:rPr>
          <w:sz w:val="24"/>
          <w:szCs w:val="24"/>
        </w:rPr>
        <w:t>притужбама</w:t>
      </w:r>
      <w:r w:rsidRPr="000B01C7">
        <w:rPr>
          <w:sz w:val="24"/>
          <w:szCs w:val="24"/>
        </w:rPr>
        <w:t xml:space="preserve"> које се односе на животну средину и социјална питања </w:t>
      </w:r>
      <w:bookmarkEnd w:id="282"/>
      <w:r w:rsidRPr="000B01C7">
        <w:rPr>
          <w:sz w:val="24"/>
          <w:szCs w:val="24"/>
        </w:rPr>
        <w:t xml:space="preserve">и сагласан је са његовим одредбама, а посебно по питању мера које је потребно да Зајмодавац предузме у случају да трећа страна поднесе </w:t>
      </w:r>
      <w:r w:rsidR="00213DAC" w:rsidRPr="000B01C7">
        <w:rPr>
          <w:sz w:val="24"/>
          <w:szCs w:val="24"/>
        </w:rPr>
        <w:t>притужбу</w:t>
      </w:r>
      <w:r w:rsidRPr="000B01C7">
        <w:rPr>
          <w:sz w:val="24"/>
          <w:szCs w:val="24"/>
        </w:rPr>
        <w:t xml:space="preserve">; и  (ii) да је сагласан да Правилник о механизму управљања </w:t>
      </w:r>
      <w:r w:rsidR="00213DAC" w:rsidRPr="000B01C7">
        <w:rPr>
          <w:sz w:val="24"/>
          <w:szCs w:val="24"/>
        </w:rPr>
        <w:t>притужбама</w:t>
      </w:r>
      <w:r w:rsidRPr="000B01C7">
        <w:rPr>
          <w:sz w:val="24"/>
          <w:szCs w:val="24"/>
        </w:rPr>
        <w:t xml:space="preserve"> које се односе на животну средину и социјална питања има исту уговорну обавезујућу природу између Зајмопримца и Зајмодавца, као и Уговор.</w:t>
      </w:r>
    </w:p>
    <w:p w:rsidR="00C45FE1" w:rsidRPr="000B01C7" w:rsidRDefault="00C45FE1" w:rsidP="00C45FE1">
      <w:pPr>
        <w:pStyle w:val="AATitre4"/>
        <w:numPr>
          <w:ilvl w:val="0"/>
          <w:numId w:val="0"/>
        </w:numPr>
        <w:ind w:left="1843" w:hanging="567"/>
        <w:rPr>
          <w:sz w:val="24"/>
          <w:szCs w:val="24"/>
        </w:rPr>
      </w:pPr>
      <w:r w:rsidRPr="000B01C7">
        <w:rPr>
          <w:sz w:val="24"/>
          <w:szCs w:val="24"/>
        </w:rPr>
        <w:t>(б)</w:t>
      </w:r>
      <w:r w:rsidRPr="000B01C7">
        <w:rPr>
          <w:sz w:val="24"/>
          <w:szCs w:val="24"/>
        </w:rPr>
        <w:tab/>
        <w:t xml:space="preserve">Зајмопримац изричито овлашћује Зајмодавца да експертима обелодани (као што је дефинисано у Правилнику о механизму управљања </w:t>
      </w:r>
      <w:r w:rsidR="00213DAC" w:rsidRPr="000B01C7">
        <w:rPr>
          <w:sz w:val="24"/>
          <w:szCs w:val="24"/>
        </w:rPr>
        <w:t>притужбама</w:t>
      </w:r>
      <w:r w:rsidRPr="000B01C7">
        <w:rPr>
          <w:sz w:val="24"/>
          <w:szCs w:val="24"/>
        </w:rPr>
        <w:t xml:space="preserve"> које се односе на животну средину и социјална питања), као и странама укљученим у ревизију усклађености и/или поступак помирења, Про</w:t>
      </w:r>
      <w:r w:rsidR="00213DAC" w:rsidRPr="000B01C7">
        <w:rPr>
          <w:sz w:val="24"/>
          <w:szCs w:val="24"/>
        </w:rPr>
        <w:t>грамска</w:t>
      </w:r>
      <w:r w:rsidRPr="000B01C7">
        <w:rPr>
          <w:sz w:val="24"/>
          <w:szCs w:val="24"/>
        </w:rPr>
        <w:t xml:space="preserve"> документа која се односе на животну средину и социјална питања неопходна за решавање </w:t>
      </w:r>
      <w:r w:rsidR="00213DAC" w:rsidRPr="000B01C7">
        <w:rPr>
          <w:sz w:val="24"/>
          <w:szCs w:val="24"/>
        </w:rPr>
        <w:t>притужби</w:t>
      </w:r>
      <w:r w:rsidRPr="000B01C7">
        <w:rPr>
          <w:sz w:val="24"/>
          <w:szCs w:val="24"/>
        </w:rPr>
        <w:t xml:space="preserve"> које се односе на животну средину и социјална питања.</w:t>
      </w:r>
      <w:r w:rsidR="00213DAC" w:rsidRPr="000B01C7">
        <w:rPr>
          <w:sz w:val="24"/>
          <w:szCs w:val="24"/>
        </w:rPr>
        <w:t xml:space="preserve"> Притужба (како је дефинисано у Правилнику о механизму управљања притужбама које се односе на животну средину и социјална питања</w:t>
      </w:r>
      <w:r w:rsidR="00F86927" w:rsidRPr="000B01C7">
        <w:rPr>
          <w:sz w:val="24"/>
          <w:szCs w:val="24"/>
        </w:rPr>
        <w:t>, укључујући без ограничења, наведене у Прилогу 7 (Неисцрпна листа еколо</w:t>
      </w:r>
      <w:r w:rsidR="000E4EE1">
        <w:rPr>
          <w:sz w:val="24"/>
          <w:szCs w:val="24"/>
        </w:rPr>
        <w:t xml:space="preserve">шких и социјалних докумената </w:t>
      </w:r>
      <w:r w:rsidR="008C53C6">
        <w:rPr>
          <w:sz w:val="24"/>
          <w:szCs w:val="24"/>
        </w:rPr>
        <w:t xml:space="preserve">за </w:t>
      </w:r>
      <w:r w:rsidR="00F86927" w:rsidRPr="000B01C7">
        <w:rPr>
          <w:sz w:val="24"/>
          <w:szCs w:val="24"/>
        </w:rPr>
        <w:t xml:space="preserve">које Зајмопримац </w:t>
      </w:r>
      <w:r w:rsidR="008C53C6">
        <w:rPr>
          <w:sz w:val="24"/>
          <w:szCs w:val="24"/>
        </w:rPr>
        <w:t xml:space="preserve">дозвољава да буду објављени у вези са </w:t>
      </w:r>
      <w:r w:rsidR="00F86927" w:rsidRPr="000B01C7">
        <w:rPr>
          <w:sz w:val="24"/>
          <w:szCs w:val="24"/>
        </w:rPr>
        <w:t xml:space="preserve">поступцима управљања </w:t>
      </w:r>
      <w:r w:rsidR="008C53C6">
        <w:rPr>
          <w:sz w:val="24"/>
          <w:szCs w:val="24"/>
        </w:rPr>
        <w:t>притужбама које се односе на животну средину и социјална питања</w:t>
      </w:r>
      <w:r w:rsidR="00F86927" w:rsidRPr="000B01C7">
        <w:rPr>
          <w:sz w:val="24"/>
          <w:szCs w:val="24"/>
        </w:rPr>
        <w:t>).</w:t>
      </w:r>
    </w:p>
    <w:p w:rsidR="00C45FE1" w:rsidRPr="000B01C7" w:rsidRDefault="00C45FE1" w:rsidP="00C45FE1">
      <w:pPr>
        <w:pStyle w:val="AATitre2"/>
        <w:rPr>
          <w:sz w:val="24"/>
          <w:szCs w:val="24"/>
          <w:u w:val="none"/>
        </w:rPr>
      </w:pPr>
      <w:bookmarkStart w:id="283" w:name="_Toc380682297"/>
      <w:bookmarkStart w:id="284" w:name="_Toc380685761"/>
      <w:bookmarkStart w:id="285" w:name="_Toc380685969"/>
      <w:bookmarkStart w:id="286" w:name="_Toc381196047"/>
      <w:bookmarkStart w:id="287" w:name="_Toc380682300"/>
      <w:bookmarkStart w:id="288" w:name="_Toc380685764"/>
      <w:bookmarkStart w:id="289" w:name="_Toc380685972"/>
      <w:bookmarkStart w:id="290" w:name="_Toc381196050"/>
      <w:bookmarkStart w:id="291" w:name="_Toc380682302"/>
      <w:bookmarkStart w:id="292" w:name="_Toc380685766"/>
      <w:bookmarkStart w:id="293" w:name="_Toc380685974"/>
      <w:bookmarkStart w:id="294" w:name="_Toc381196052"/>
      <w:bookmarkStart w:id="295" w:name="_Toc380682303"/>
      <w:bookmarkStart w:id="296" w:name="_Toc380685767"/>
      <w:bookmarkStart w:id="297" w:name="_Toc380685975"/>
      <w:bookmarkStart w:id="298" w:name="_Toc381196053"/>
      <w:bookmarkStart w:id="299" w:name="_Toc59121019"/>
      <w:bookmarkEnd w:id="280"/>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0B01C7">
        <w:rPr>
          <w:sz w:val="24"/>
          <w:szCs w:val="24"/>
        </w:rPr>
        <w:t>Додатно финансирање</w:t>
      </w:r>
      <w:bookmarkEnd w:id="299"/>
    </w:p>
    <w:p w:rsidR="00C45FE1" w:rsidRPr="000B01C7" w:rsidRDefault="00C45FE1" w:rsidP="00C45FE1">
      <w:pPr>
        <w:pStyle w:val="Corpsdetexte21"/>
        <w:rPr>
          <w:sz w:val="24"/>
          <w:szCs w:val="24"/>
        </w:rPr>
      </w:pPr>
      <w:r w:rsidRPr="000B01C7">
        <w:rPr>
          <w:sz w:val="24"/>
          <w:szCs w:val="24"/>
        </w:rPr>
        <w:t>Зајмопримац неће уносити измене и допуне, нити мењати План финансирања без претходног писаног одобрења Зајмодавца и финансираће и све додатне трошкове који нису антиципирани у Плану финансирања под условима који ће осигурати да ће Кредит бити отплаћен.</w:t>
      </w:r>
    </w:p>
    <w:p w:rsidR="00C45FE1" w:rsidRPr="000B01C7" w:rsidRDefault="00C45FE1" w:rsidP="00C45FE1">
      <w:pPr>
        <w:pStyle w:val="AATitre2"/>
        <w:rPr>
          <w:sz w:val="24"/>
          <w:szCs w:val="24"/>
          <w:u w:val="none"/>
        </w:rPr>
      </w:pPr>
      <w:r w:rsidRPr="000B01C7">
        <w:rPr>
          <w:sz w:val="24"/>
          <w:szCs w:val="24"/>
        </w:rPr>
        <w:t xml:space="preserve">Рангирање по принципу </w:t>
      </w:r>
      <w:r w:rsidRPr="000B01C7">
        <w:rPr>
          <w:i/>
          <w:sz w:val="24"/>
          <w:szCs w:val="24"/>
        </w:rPr>
        <w:t>pari passu</w:t>
      </w:r>
    </w:p>
    <w:p w:rsidR="00864E00" w:rsidRDefault="00C45FE1" w:rsidP="00C45FE1">
      <w:pPr>
        <w:pStyle w:val="Corpsdetexte21"/>
        <w:rPr>
          <w:sz w:val="24"/>
          <w:szCs w:val="24"/>
        </w:rPr>
      </w:pPr>
      <w:r w:rsidRPr="000B01C7">
        <w:rPr>
          <w:sz w:val="24"/>
          <w:szCs w:val="24"/>
        </w:rPr>
        <w:t xml:space="preserve">Зајмопримац се обавезује (i) да ће обезбедити да се његове обавезе по основу овог </w:t>
      </w:r>
      <w:r w:rsidR="00864E30">
        <w:rPr>
          <w:sz w:val="24"/>
          <w:szCs w:val="24"/>
        </w:rPr>
        <w:t>у</w:t>
      </w:r>
      <w:r w:rsidRPr="000B01C7">
        <w:rPr>
          <w:sz w:val="24"/>
          <w:szCs w:val="24"/>
        </w:rPr>
        <w:t>говора о кредиту рангирају најмање</w:t>
      </w:r>
      <w:r w:rsidRPr="000B01C7">
        <w:rPr>
          <w:i/>
          <w:iCs/>
          <w:sz w:val="24"/>
          <w:szCs w:val="24"/>
        </w:rPr>
        <w:t xml:space="preserve"> pari passu</w:t>
      </w:r>
      <w:r w:rsidRPr="000B01C7">
        <w:rPr>
          <w:sz w:val="24"/>
          <w:szCs w:val="24"/>
        </w:rPr>
        <w:t xml:space="preserve"> са свим осталим садашњим и будућим необезбеђеним и неподређеним обавезама плаћања; (ii) да неће обезбедити статус приоритетног дуга или гаранције било ком другом Зајмодавцу, осим ако су исто рангирање или гаранције обезбеђени</w:t>
      </w:r>
      <w:r w:rsidR="00864E00">
        <w:rPr>
          <w:sz w:val="24"/>
          <w:szCs w:val="24"/>
        </w:rPr>
        <w:br/>
      </w:r>
    </w:p>
    <w:p w:rsidR="00C45FE1" w:rsidRPr="000B01C7" w:rsidRDefault="00C45FE1" w:rsidP="00C45FE1">
      <w:pPr>
        <w:pStyle w:val="Corpsdetexte21"/>
        <w:rPr>
          <w:sz w:val="24"/>
          <w:szCs w:val="24"/>
        </w:rPr>
      </w:pPr>
      <w:r w:rsidRPr="000B01C7">
        <w:rPr>
          <w:sz w:val="24"/>
          <w:szCs w:val="24"/>
        </w:rPr>
        <w:t>од стране Зајмопримца у корист Зајмодавца, уколико тако захтева Зајмодавац.</w:t>
      </w:r>
    </w:p>
    <w:p w:rsidR="00C45FE1" w:rsidRPr="000B01C7" w:rsidRDefault="00C45FE1" w:rsidP="00C45FE1">
      <w:pPr>
        <w:pStyle w:val="AATitre2"/>
        <w:rPr>
          <w:sz w:val="24"/>
          <w:szCs w:val="24"/>
          <w:u w:val="none"/>
        </w:rPr>
      </w:pPr>
      <w:bookmarkStart w:id="300" w:name="_Toc372477940"/>
      <w:bookmarkStart w:id="301" w:name="_Toc372622794"/>
      <w:bookmarkStart w:id="302" w:name="_Toc373100282"/>
      <w:bookmarkStart w:id="303" w:name="_Toc373153395"/>
      <w:bookmarkStart w:id="304" w:name="_Toc373352226"/>
      <w:bookmarkStart w:id="305" w:name="_Toc372477943"/>
      <w:bookmarkStart w:id="306" w:name="_Toc372622797"/>
      <w:bookmarkStart w:id="307" w:name="_Toc373100285"/>
      <w:bookmarkStart w:id="308" w:name="_Toc373153398"/>
      <w:bookmarkStart w:id="309" w:name="_Toc373352229"/>
      <w:bookmarkStart w:id="310" w:name="_Toc380682313"/>
      <w:bookmarkStart w:id="311" w:name="_Toc380685777"/>
      <w:bookmarkStart w:id="312" w:name="_Toc380685985"/>
      <w:bookmarkStart w:id="313" w:name="_Toc381196063"/>
      <w:bookmarkStart w:id="314" w:name="_Toc380682315"/>
      <w:bookmarkStart w:id="315" w:name="_Toc380685779"/>
      <w:bookmarkStart w:id="316" w:name="_Toc380685987"/>
      <w:bookmarkStart w:id="317" w:name="_Toc381196065"/>
      <w:bookmarkStart w:id="318" w:name="_Toc59121023"/>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B01C7">
        <w:rPr>
          <w:sz w:val="24"/>
          <w:szCs w:val="24"/>
        </w:rPr>
        <w:t>Контроле</w:t>
      </w:r>
      <w:bookmarkEnd w:id="318"/>
    </w:p>
    <w:p w:rsidR="00C45FE1" w:rsidRPr="000B01C7" w:rsidRDefault="00C45FE1" w:rsidP="00C45FE1">
      <w:pPr>
        <w:pStyle w:val="Corpsdetexte21"/>
        <w:rPr>
          <w:sz w:val="24"/>
          <w:szCs w:val="24"/>
        </w:rPr>
      </w:pPr>
      <w:r w:rsidRPr="000B01C7">
        <w:rPr>
          <w:sz w:val="24"/>
          <w:szCs w:val="24"/>
        </w:rPr>
        <w:t>Зајмопримац овим овлашћује Зајмодавца и његове представнике да спроводе  контроле</w:t>
      </w:r>
      <w:r w:rsidR="00F86927" w:rsidRPr="000B01C7">
        <w:rPr>
          <w:sz w:val="24"/>
          <w:szCs w:val="24"/>
        </w:rPr>
        <w:t xml:space="preserve"> на годишњем нивоу</w:t>
      </w:r>
      <w:r w:rsidRPr="000B01C7">
        <w:rPr>
          <w:sz w:val="24"/>
          <w:szCs w:val="24"/>
        </w:rPr>
        <w:t>, са циљем процене имплементације и функционисања Про</w:t>
      </w:r>
      <w:r w:rsidR="00F86927" w:rsidRPr="000B01C7">
        <w:rPr>
          <w:sz w:val="24"/>
          <w:szCs w:val="24"/>
        </w:rPr>
        <w:t xml:space="preserve">грама и Табелом праћења резултата у вези са техничким, финансијским и институционалним аспектима. </w:t>
      </w:r>
    </w:p>
    <w:p w:rsidR="00C45FE1" w:rsidRPr="000B01C7" w:rsidRDefault="00C45FE1" w:rsidP="00C45FE1">
      <w:pPr>
        <w:pStyle w:val="Corpsdetexte21"/>
        <w:rPr>
          <w:sz w:val="24"/>
          <w:szCs w:val="24"/>
        </w:rPr>
      </w:pPr>
      <w:r w:rsidRPr="000B01C7">
        <w:rPr>
          <w:sz w:val="24"/>
          <w:szCs w:val="24"/>
        </w:rPr>
        <w:t>Зајмопримац ће сарађивати и пружити сву разумну помоћ и информације Зајмодавцу и његовим представницима током спровођења контрола, чије ће време одржавања и формат утврдити Зајмодавац, након обављених консултација са  Зајмопримцем.</w:t>
      </w:r>
    </w:p>
    <w:p w:rsidR="00C45FE1" w:rsidRPr="000B01C7" w:rsidRDefault="00C45FE1" w:rsidP="00C45FE1">
      <w:pPr>
        <w:pStyle w:val="Corpsdetexte21"/>
        <w:rPr>
          <w:sz w:val="24"/>
          <w:szCs w:val="24"/>
        </w:rPr>
      </w:pPr>
      <w:r w:rsidRPr="000B01C7">
        <w:rPr>
          <w:sz w:val="24"/>
          <w:szCs w:val="24"/>
        </w:rPr>
        <w:t xml:space="preserve">Зајмопримац ће задржати и ставити Зајмодавцу на располагање за потребе контроле сва документа која се односе на </w:t>
      </w:r>
      <w:r w:rsidR="00525883" w:rsidRPr="000B01C7">
        <w:rPr>
          <w:sz w:val="24"/>
          <w:szCs w:val="24"/>
        </w:rPr>
        <w:t>имплементацију Програма</w:t>
      </w:r>
      <w:r w:rsidRPr="000B01C7">
        <w:rPr>
          <w:sz w:val="24"/>
          <w:szCs w:val="24"/>
        </w:rPr>
        <w:t xml:space="preserve"> за период од</w:t>
      </w:r>
      <w:r w:rsidR="00525883" w:rsidRPr="000B01C7">
        <w:rPr>
          <w:sz w:val="24"/>
          <w:szCs w:val="24"/>
        </w:rPr>
        <w:t xml:space="preserve"> пет</w:t>
      </w:r>
      <w:r w:rsidRPr="000B01C7">
        <w:rPr>
          <w:sz w:val="24"/>
          <w:szCs w:val="24"/>
        </w:rPr>
        <w:t xml:space="preserve">  (</w:t>
      </w:r>
      <w:r w:rsidR="00525883" w:rsidRPr="000B01C7">
        <w:rPr>
          <w:sz w:val="24"/>
          <w:szCs w:val="24"/>
        </w:rPr>
        <w:t>5</w:t>
      </w:r>
      <w:r w:rsidRPr="000B01C7">
        <w:rPr>
          <w:sz w:val="24"/>
          <w:szCs w:val="24"/>
        </w:rPr>
        <w:t xml:space="preserve">) година од датума Повлачења средстава по Кредиту. </w:t>
      </w:r>
    </w:p>
    <w:p w:rsidR="00C45FE1" w:rsidRPr="000B01C7" w:rsidRDefault="00C45FE1" w:rsidP="00C45FE1">
      <w:pPr>
        <w:pStyle w:val="AATitre2"/>
        <w:rPr>
          <w:sz w:val="24"/>
          <w:szCs w:val="24"/>
          <w:u w:val="none"/>
        </w:rPr>
      </w:pPr>
      <w:bookmarkStart w:id="319" w:name="_Ref380682646"/>
      <w:bookmarkStart w:id="320" w:name="_Toc59121024"/>
      <w:bookmarkStart w:id="321" w:name="_Toc106103734"/>
      <w:bookmarkStart w:id="322" w:name="_Toc106104570"/>
      <w:bookmarkStart w:id="323" w:name="_Toc106104681"/>
      <w:bookmarkStart w:id="324" w:name="_Ref371953624"/>
      <w:bookmarkStart w:id="325" w:name="_Ref371953629"/>
      <w:r w:rsidRPr="000B01C7">
        <w:rPr>
          <w:sz w:val="24"/>
          <w:szCs w:val="24"/>
        </w:rPr>
        <w:t>Евалуација про</w:t>
      </w:r>
      <w:bookmarkEnd w:id="319"/>
      <w:bookmarkEnd w:id="320"/>
      <w:r w:rsidR="00525883" w:rsidRPr="000B01C7">
        <w:rPr>
          <w:sz w:val="24"/>
          <w:szCs w:val="24"/>
        </w:rPr>
        <w:t>грама</w:t>
      </w:r>
    </w:p>
    <w:p w:rsidR="00C45FE1" w:rsidRPr="000B01C7" w:rsidRDefault="00C45FE1" w:rsidP="00C45FE1">
      <w:pPr>
        <w:pStyle w:val="Corpsdetexte21"/>
        <w:rPr>
          <w:sz w:val="24"/>
          <w:szCs w:val="24"/>
        </w:rPr>
      </w:pPr>
      <w:r w:rsidRPr="000B01C7">
        <w:rPr>
          <w:sz w:val="24"/>
          <w:szCs w:val="24"/>
        </w:rPr>
        <w:t>Зајмопримац је сагласан да Зајмодавац може да спроведе или обезбеди да трећа страна у његово име спроведе евалуацију Про</w:t>
      </w:r>
      <w:r w:rsidR="00525883" w:rsidRPr="000B01C7">
        <w:rPr>
          <w:sz w:val="24"/>
          <w:szCs w:val="24"/>
        </w:rPr>
        <w:t>грама</w:t>
      </w:r>
      <w:r w:rsidRPr="000B01C7">
        <w:rPr>
          <w:sz w:val="24"/>
          <w:szCs w:val="24"/>
        </w:rPr>
        <w:t>. Сазнања добијена том евалуацијом користиће се за израду резимеа који ће садржати Про</w:t>
      </w:r>
      <w:r w:rsidR="00525883" w:rsidRPr="000B01C7">
        <w:rPr>
          <w:sz w:val="24"/>
          <w:szCs w:val="24"/>
        </w:rPr>
        <w:t>грамске</w:t>
      </w:r>
      <w:r w:rsidRPr="000B01C7">
        <w:rPr>
          <w:sz w:val="24"/>
          <w:szCs w:val="24"/>
        </w:rPr>
        <w:t xml:space="preserve"> информације, као што су: укупан износ и трајање финансирања, циљеви Про</w:t>
      </w:r>
      <w:r w:rsidR="00525883" w:rsidRPr="000B01C7">
        <w:rPr>
          <w:sz w:val="24"/>
          <w:szCs w:val="24"/>
        </w:rPr>
        <w:t>грама</w:t>
      </w:r>
      <w:r w:rsidRPr="000B01C7">
        <w:rPr>
          <w:sz w:val="24"/>
          <w:szCs w:val="24"/>
        </w:rPr>
        <w:t>, очекивани и постигнути квантификовани резултати Про</w:t>
      </w:r>
      <w:r w:rsidR="00525883" w:rsidRPr="000B01C7">
        <w:rPr>
          <w:sz w:val="24"/>
          <w:szCs w:val="24"/>
        </w:rPr>
        <w:t>грама</w:t>
      </w:r>
      <w:r w:rsidRPr="000B01C7">
        <w:rPr>
          <w:sz w:val="24"/>
          <w:szCs w:val="24"/>
        </w:rPr>
        <w:t>, оцена релевантности, успешности, утицаја и изводљивости/одрживости Про</w:t>
      </w:r>
      <w:r w:rsidR="00525883" w:rsidRPr="000B01C7">
        <w:rPr>
          <w:sz w:val="24"/>
          <w:szCs w:val="24"/>
        </w:rPr>
        <w:t>грама</w:t>
      </w:r>
      <w:r w:rsidRPr="000B01C7">
        <w:rPr>
          <w:sz w:val="24"/>
          <w:szCs w:val="24"/>
        </w:rPr>
        <w:t xml:space="preserve">, главни закључци и препоруке. </w:t>
      </w:r>
    </w:p>
    <w:p w:rsidR="00C45FE1" w:rsidRPr="000B01C7" w:rsidRDefault="00C45FE1" w:rsidP="00C45FE1">
      <w:pPr>
        <w:pStyle w:val="Corpsdetexte21"/>
        <w:rPr>
          <w:sz w:val="24"/>
          <w:szCs w:val="24"/>
        </w:rPr>
      </w:pPr>
      <w:r w:rsidRPr="000B01C7">
        <w:rPr>
          <w:sz w:val="24"/>
          <w:szCs w:val="24"/>
        </w:rPr>
        <w:t xml:space="preserve">Глави циљ евалуације је дефинисање кредибилног и независног суда о кључним питањима релевантности, имплементације (ефикасности) и резултата (успешности, ефеката и одрживости). </w:t>
      </w:r>
    </w:p>
    <w:p w:rsidR="00C45FE1" w:rsidRPr="000B01C7" w:rsidRDefault="00C45FE1" w:rsidP="00C45FE1">
      <w:pPr>
        <w:pStyle w:val="Corpsdetexte21"/>
        <w:rPr>
          <w:sz w:val="24"/>
          <w:szCs w:val="24"/>
        </w:rPr>
      </w:pPr>
      <w:r w:rsidRPr="000B01C7">
        <w:rPr>
          <w:sz w:val="24"/>
          <w:szCs w:val="24"/>
        </w:rPr>
        <w:t xml:space="preserve">Евалуатори ће морати да узму у обзир и избалансирају различита мишљења која могу бити исказана и спровести непристрасну евалуацију. </w:t>
      </w:r>
    </w:p>
    <w:p w:rsidR="00C45FE1" w:rsidRPr="000B01C7" w:rsidRDefault="00C45FE1" w:rsidP="00C45FE1">
      <w:pPr>
        <w:pStyle w:val="Corpsdetexte21"/>
        <w:rPr>
          <w:sz w:val="24"/>
          <w:szCs w:val="24"/>
        </w:rPr>
      </w:pPr>
      <w:r w:rsidRPr="000B01C7">
        <w:rPr>
          <w:sz w:val="24"/>
          <w:szCs w:val="24"/>
        </w:rPr>
        <w:t>Зајмопримац ће бити укључен, у што већој могућој мери, у евалуацију од израде нацрта Про</w:t>
      </w:r>
      <w:r w:rsidR="003E49BD" w:rsidRPr="000B01C7">
        <w:rPr>
          <w:sz w:val="24"/>
          <w:szCs w:val="24"/>
        </w:rPr>
        <w:t>грамског</w:t>
      </w:r>
      <w:r w:rsidRPr="000B01C7">
        <w:rPr>
          <w:sz w:val="24"/>
          <w:szCs w:val="24"/>
        </w:rPr>
        <w:t xml:space="preserve"> задатка до испоруке финалног извештаја.     </w:t>
      </w:r>
    </w:p>
    <w:p w:rsidR="00C45FE1" w:rsidRPr="000B01C7" w:rsidRDefault="00C45FE1" w:rsidP="00C45FE1">
      <w:pPr>
        <w:pStyle w:val="Corpsdetexte21"/>
        <w:rPr>
          <w:sz w:val="24"/>
          <w:szCs w:val="24"/>
        </w:rPr>
      </w:pPr>
      <w:r w:rsidRPr="000B01C7">
        <w:rPr>
          <w:sz w:val="24"/>
          <w:szCs w:val="24"/>
        </w:rPr>
        <w:t>Зајмопримац је сагласан да ће објавити резиме, и то посебно на веб страници Зајмодавца.</w:t>
      </w:r>
      <w:bookmarkStart w:id="326" w:name="_Toc380682319"/>
      <w:bookmarkStart w:id="327" w:name="_Toc380685783"/>
      <w:bookmarkStart w:id="328" w:name="_Toc380685991"/>
      <w:bookmarkStart w:id="329" w:name="_Toc381196069"/>
      <w:bookmarkStart w:id="330" w:name="_Toc380682321"/>
      <w:bookmarkStart w:id="331" w:name="_Toc380685785"/>
      <w:bookmarkStart w:id="332" w:name="_Toc380685993"/>
      <w:bookmarkStart w:id="333" w:name="_Toc381196071"/>
      <w:bookmarkStart w:id="334" w:name="_Toc380682323"/>
      <w:bookmarkStart w:id="335" w:name="_Toc380685787"/>
      <w:bookmarkStart w:id="336" w:name="_Toc380685995"/>
      <w:bookmarkStart w:id="337" w:name="_Toc381196073"/>
      <w:bookmarkStart w:id="338" w:name="_Toc380682324"/>
      <w:bookmarkStart w:id="339" w:name="_Toc380685788"/>
      <w:bookmarkStart w:id="340" w:name="_Toc380685996"/>
      <w:bookmarkStart w:id="341" w:name="_Toc381196074"/>
      <w:bookmarkStart w:id="342" w:name="_Toc380682325"/>
      <w:bookmarkStart w:id="343" w:name="_Toc380685789"/>
      <w:bookmarkStart w:id="344" w:name="_Toc380685997"/>
      <w:bookmarkStart w:id="345" w:name="_Toc381196075"/>
      <w:bookmarkStart w:id="346" w:name="_Toc380682326"/>
      <w:bookmarkStart w:id="347" w:name="_Toc380685790"/>
      <w:bookmarkStart w:id="348" w:name="_Toc380685998"/>
      <w:bookmarkStart w:id="349" w:name="_Toc381196076"/>
      <w:bookmarkStart w:id="350" w:name="_Toc380682327"/>
      <w:bookmarkStart w:id="351" w:name="_Toc380685791"/>
      <w:bookmarkStart w:id="352" w:name="_Toc380685999"/>
      <w:bookmarkStart w:id="353" w:name="_Toc381196077"/>
      <w:bookmarkStart w:id="354" w:name="_Toc380682329"/>
      <w:bookmarkStart w:id="355" w:name="_Toc380685793"/>
      <w:bookmarkStart w:id="356" w:name="_Toc380686001"/>
      <w:bookmarkStart w:id="357" w:name="_Toc381196079"/>
      <w:bookmarkStart w:id="358" w:name="_Toc380682330"/>
      <w:bookmarkStart w:id="359" w:name="_Toc380685794"/>
      <w:bookmarkStart w:id="360" w:name="_Toc380686002"/>
      <w:bookmarkStart w:id="361" w:name="_Toc381196080"/>
      <w:bookmarkStart w:id="362" w:name="_Toc380682332"/>
      <w:bookmarkStart w:id="363" w:name="_Toc380685796"/>
      <w:bookmarkStart w:id="364" w:name="_Toc380686004"/>
      <w:bookmarkStart w:id="365" w:name="_Toc381196082"/>
      <w:bookmarkStart w:id="366" w:name="_Toc380682337"/>
      <w:bookmarkStart w:id="367" w:name="_Toc380685801"/>
      <w:bookmarkStart w:id="368" w:name="_Toc380686009"/>
      <w:bookmarkStart w:id="369" w:name="_Toc381196087"/>
      <w:bookmarkStart w:id="370" w:name="_Toc372477953"/>
      <w:bookmarkStart w:id="371" w:name="_Toc372622807"/>
      <w:bookmarkStart w:id="372" w:name="_Toc373100295"/>
      <w:bookmarkStart w:id="373" w:name="_Toc373153408"/>
      <w:bookmarkStart w:id="374" w:name="_Toc373352239"/>
      <w:bookmarkStart w:id="375" w:name="_Toc380682339"/>
      <w:bookmarkStart w:id="376" w:name="_Toc380685803"/>
      <w:bookmarkStart w:id="377" w:name="_Toc380686011"/>
      <w:bookmarkStart w:id="378" w:name="_Toc381196089"/>
      <w:bookmarkStart w:id="379" w:name="_Toc380682340"/>
      <w:bookmarkStart w:id="380" w:name="_Toc380685804"/>
      <w:bookmarkStart w:id="381" w:name="_Toc380686012"/>
      <w:bookmarkStart w:id="382" w:name="_Toc381196090"/>
      <w:bookmarkStart w:id="383" w:name="_Toc380682342"/>
      <w:bookmarkStart w:id="384" w:name="_Toc380685806"/>
      <w:bookmarkStart w:id="385" w:name="_Toc380686014"/>
      <w:bookmarkStart w:id="386" w:name="_Toc381196092"/>
      <w:bookmarkStart w:id="387" w:name="_Toc380682343"/>
      <w:bookmarkStart w:id="388" w:name="_Toc380685807"/>
      <w:bookmarkStart w:id="389" w:name="_Toc380686015"/>
      <w:bookmarkStart w:id="390" w:name="_Toc381196093"/>
      <w:bookmarkStart w:id="391" w:name="_Ref382385902"/>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C45FE1" w:rsidRPr="000B01C7" w:rsidRDefault="00C45FE1" w:rsidP="00C45FE1">
      <w:pPr>
        <w:pStyle w:val="AATitre2"/>
        <w:ind w:left="1276"/>
        <w:rPr>
          <w:sz w:val="24"/>
          <w:szCs w:val="24"/>
          <w:u w:val="none"/>
        </w:rPr>
      </w:pPr>
      <w:bookmarkStart w:id="392" w:name="_Toc59121025"/>
      <w:r w:rsidRPr="000B01C7">
        <w:rPr>
          <w:sz w:val="24"/>
          <w:szCs w:val="24"/>
        </w:rPr>
        <w:t>Имплементација Про</w:t>
      </w:r>
      <w:bookmarkEnd w:id="391"/>
      <w:bookmarkEnd w:id="392"/>
      <w:r w:rsidR="00525883" w:rsidRPr="000B01C7">
        <w:rPr>
          <w:sz w:val="24"/>
          <w:szCs w:val="24"/>
        </w:rPr>
        <w:t>грама</w:t>
      </w:r>
    </w:p>
    <w:p w:rsidR="00C45FE1" w:rsidRPr="000B01C7" w:rsidRDefault="00C45FE1" w:rsidP="00C45FE1">
      <w:pPr>
        <w:pStyle w:val="Corpsdetexte21"/>
        <w:rPr>
          <w:snapToGrid w:val="0"/>
          <w:sz w:val="24"/>
          <w:szCs w:val="24"/>
        </w:rPr>
      </w:pPr>
      <w:r w:rsidRPr="000B01C7">
        <w:rPr>
          <w:snapToGrid w:val="0"/>
          <w:sz w:val="24"/>
          <w:szCs w:val="24"/>
        </w:rPr>
        <w:t xml:space="preserve">Зајмопримац: </w:t>
      </w:r>
    </w:p>
    <w:p w:rsidR="00C45FE1" w:rsidRPr="000B01C7" w:rsidRDefault="00C45FE1" w:rsidP="00C45FE1">
      <w:pPr>
        <w:pStyle w:val="AlltAATitre6"/>
        <w:ind w:left="1843"/>
        <w:rPr>
          <w:sz w:val="24"/>
          <w:szCs w:val="24"/>
          <w:lang w:val="sr-Cyrl-RS"/>
        </w:rPr>
      </w:pPr>
      <w:r w:rsidRPr="000B01C7">
        <w:rPr>
          <w:snapToGrid w:val="0"/>
          <w:sz w:val="24"/>
          <w:szCs w:val="24"/>
          <w:lang w:val="sr-Cyrl-RS"/>
        </w:rPr>
        <w:t>ће обезбедити да свако лице, група или субјекат који учествују у имплементацији Про</w:t>
      </w:r>
      <w:r w:rsidR="00525883" w:rsidRPr="000B01C7">
        <w:rPr>
          <w:snapToGrid w:val="0"/>
          <w:sz w:val="24"/>
          <w:szCs w:val="24"/>
          <w:lang w:val="sr-Cyrl-RS"/>
        </w:rPr>
        <w:t>грама</w:t>
      </w:r>
      <w:r w:rsidRPr="000B01C7">
        <w:rPr>
          <w:snapToGrid w:val="0"/>
          <w:sz w:val="24"/>
          <w:szCs w:val="24"/>
          <w:lang w:val="sr-Cyrl-RS"/>
        </w:rPr>
        <w:t xml:space="preserve"> није на Списку финансијских санкција</w:t>
      </w:r>
      <w:r w:rsidRPr="000B01C7">
        <w:rPr>
          <w:sz w:val="24"/>
          <w:szCs w:val="24"/>
          <w:lang w:val="sr-Cyrl-RS"/>
        </w:rPr>
        <w:t xml:space="preserve"> (посебно укључујући борбу против финансирања тероризма); и</w:t>
      </w:r>
    </w:p>
    <w:p w:rsidR="00C45FE1" w:rsidRDefault="00C45FE1" w:rsidP="00C45FE1">
      <w:pPr>
        <w:pStyle w:val="AlltAATitre6"/>
        <w:ind w:left="1843"/>
        <w:rPr>
          <w:sz w:val="24"/>
          <w:szCs w:val="24"/>
          <w:lang w:val="sr-Cyrl-RS"/>
        </w:rPr>
      </w:pPr>
      <w:r w:rsidRPr="000B01C7">
        <w:rPr>
          <w:sz w:val="24"/>
          <w:szCs w:val="24"/>
          <w:lang w:val="sr-Cyrl-RS"/>
        </w:rPr>
        <w:t xml:space="preserve">неће финансирати било коју набавку или секторе који су под ембаргом Уједињених нација, Европске уније или Француске. </w:t>
      </w:r>
    </w:p>
    <w:p w:rsidR="00C45FE1" w:rsidRPr="000B01C7" w:rsidRDefault="00C45FE1" w:rsidP="00C45FE1">
      <w:pPr>
        <w:pStyle w:val="AATitre2"/>
        <w:rPr>
          <w:snapToGrid w:val="0"/>
          <w:sz w:val="24"/>
          <w:szCs w:val="24"/>
          <w:u w:val="none"/>
        </w:rPr>
      </w:pPr>
      <w:bookmarkStart w:id="393" w:name="_Ref190168562"/>
      <w:bookmarkStart w:id="394" w:name="_Ref379251412"/>
      <w:bookmarkStart w:id="395" w:name="_Toc59121026"/>
      <w:r w:rsidRPr="000B01C7">
        <w:rPr>
          <w:snapToGrid w:val="0"/>
          <w:sz w:val="24"/>
          <w:szCs w:val="24"/>
        </w:rPr>
        <w:t xml:space="preserve">Порекло средстава, </w:t>
      </w:r>
      <w:bookmarkEnd w:id="393"/>
      <w:r w:rsidRPr="000B01C7">
        <w:rPr>
          <w:snapToGrid w:val="0"/>
          <w:sz w:val="24"/>
          <w:szCs w:val="24"/>
        </w:rPr>
        <w:t xml:space="preserve"> без Коруптивних радњи, превара и нелојалне конкуренциј</w:t>
      </w:r>
      <w:bookmarkEnd w:id="394"/>
      <w:bookmarkEnd w:id="395"/>
      <w:r w:rsidRPr="000B01C7">
        <w:rPr>
          <w:snapToGrid w:val="0"/>
          <w:sz w:val="24"/>
          <w:szCs w:val="24"/>
        </w:rPr>
        <w:t xml:space="preserve">е </w:t>
      </w:r>
    </w:p>
    <w:p w:rsidR="00C45FE1" w:rsidRPr="000B01C7" w:rsidRDefault="00C45FE1" w:rsidP="00C45FE1">
      <w:pPr>
        <w:pStyle w:val="Corpsdetexte21"/>
        <w:rPr>
          <w:sz w:val="24"/>
          <w:szCs w:val="24"/>
        </w:rPr>
      </w:pPr>
      <w:r w:rsidRPr="000B01C7">
        <w:rPr>
          <w:sz w:val="24"/>
          <w:szCs w:val="24"/>
        </w:rPr>
        <w:t>Зајмопримац се обавезује да ће:</w:t>
      </w:r>
    </w:p>
    <w:p w:rsidR="00C45FE1" w:rsidRPr="000B01C7" w:rsidRDefault="00C45FE1" w:rsidP="00C45FE1">
      <w:pPr>
        <w:pStyle w:val="AlltAATitre6"/>
        <w:ind w:left="1843"/>
        <w:rPr>
          <w:sz w:val="24"/>
          <w:szCs w:val="24"/>
          <w:lang w:val="sr-Cyrl-RS"/>
        </w:rPr>
      </w:pPr>
      <w:r w:rsidRPr="000B01C7">
        <w:rPr>
          <w:sz w:val="24"/>
          <w:szCs w:val="24"/>
          <w:lang w:val="sr-Cyrl-RS"/>
        </w:rPr>
        <w:t xml:space="preserve">осигурати да средства, осим оних која потичу из Земље порекла, </w:t>
      </w:r>
      <w:r w:rsidR="001633E6" w:rsidRPr="000B01C7">
        <w:rPr>
          <w:sz w:val="24"/>
          <w:szCs w:val="24"/>
          <w:lang w:val="sr-Cyrl-RS"/>
        </w:rPr>
        <w:t>коришћена за имплементацију Програма</w:t>
      </w:r>
      <w:r w:rsidRPr="000B01C7">
        <w:rPr>
          <w:sz w:val="24"/>
          <w:szCs w:val="24"/>
          <w:lang w:val="sr-Cyrl-RS"/>
        </w:rPr>
        <w:t>, неће бити незаконитог порекла;</w:t>
      </w:r>
    </w:p>
    <w:p w:rsidR="00C45FE1" w:rsidRPr="000B01C7" w:rsidRDefault="00C45FE1" w:rsidP="00C45FE1">
      <w:pPr>
        <w:pStyle w:val="AlltAATitre6"/>
        <w:ind w:left="1843"/>
        <w:rPr>
          <w:sz w:val="24"/>
          <w:szCs w:val="24"/>
          <w:lang w:val="sr-Cyrl-RS"/>
        </w:rPr>
      </w:pPr>
      <w:r w:rsidRPr="000B01C7">
        <w:rPr>
          <w:sz w:val="24"/>
          <w:szCs w:val="24"/>
          <w:lang w:val="sr-Cyrl-RS"/>
        </w:rPr>
        <w:t>осигурати да Про</w:t>
      </w:r>
      <w:r w:rsidR="001633E6" w:rsidRPr="000B01C7">
        <w:rPr>
          <w:sz w:val="24"/>
          <w:szCs w:val="24"/>
          <w:lang w:val="sr-Cyrl-RS"/>
        </w:rPr>
        <w:t xml:space="preserve">грам </w:t>
      </w:r>
      <w:r w:rsidRPr="000B01C7">
        <w:rPr>
          <w:sz w:val="24"/>
          <w:szCs w:val="24"/>
          <w:lang w:val="sr-Cyrl-RS"/>
        </w:rPr>
        <w:t>неће довести до коруптивне радње, преваре или  нелојалне конкуренције;</w:t>
      </w:r>
    </w:p>
    <w:p w:rsidR="00C45FE1" w:rsidRPr="000B01C7" w:rsidRDefault="00C45FE1" w:rsidP="00C45FE1">
      <w:pPr>
        <w:pStyle w:val="AlltAATitre6"/>
        <w:ind w:left="1843"/>
        <w:rPr>
          <w:sz w:val="24"/>
          <w:szCs w:val="24"/>
          <w:lang w:val="sr-Cyrl-RS"/>
        </w:rPr>
      </w:pPr>
      <w:bookmarkStart w:id="396" w:name="_Ref379254926"/>
      <w:r w:rsidRPr="000B01C7">
        <w:rPr>
          <w:sz w:val="24"/>
          <w:szCs w:val="24"/>
          <w:lang w:val="sr-Cyrl-RS"/>
        </w:rPr>
        <w:t>чим дође до сазнања о сумњи о било којој коруптивној радњи, превари или нелојалној конкуренцији, промптно ће обавестити Зајмодавца;</w:t>
      </w:r>
      <w:bookmarkEnd w:id="396"/>
      <w:r w:rsidRPr="000B01C7">
        <w:rPr>
          <w:sz w:val="24"/>
          <w:szCs w:val="24"/>
          <w:lang w:val="sr-Cyrl-RS"/>
        </w:rPr>
        <w:t xml:space="preserve"> </w:t>
      </w:r>
    </w:p>
    <w:p w:rsidR="00C45FE1" w:rsidRPr="000B01C7" w:rsidRDefault="00C45FE1" w:rsidP="001D12A0">
      <w:pPr>
        <w:pStyle w:val="AlltAATitre6"/>
        <w:ind w:left="1843"/>
        <w:rPr>
          <w:sz w:val="24"/>
          <w:szCs w:val="24"/>
          <w:lang w:val="sr-Cyrl-RS"/>
        </w:rPr>
      </w:pPr>
      <w:bookmarkStart w:id="397" w:name="_Ref379268288"/>
      <w:bookmarkStart w:id="398" w:name="_Ref382469340"/>
      <w:r w:rsidRPr="000B01C7">
        <w:rPr>
          <w:sz w:val="24"/>
          <w:szCs w:val="24"/>
          <w:lang w:val="sr-Cyrl-RS"/>
        </w:rPr>
        <w:t>у случају у горе наведеном ставу</w:t>
      </w:r>
      <w:r w:rsidR="001D12A0">
        <w:rPr>
          <w:sz w:val="24"/>
          <w:szCs w:val="24"/>
          <w:lang w:val="sr-Cyrl-RS"/>
        </w:rPr>
        <w:t xml:space="preserve"> (</w:t>
      </w:r>
      <w:r w:rsidR="001D12A0">
        <w:rPr>
          <w:sz w:val="24"/>
          <w:szCs w:val="24"/>
          <w:lang w:val="sr-Latn-RS"/>
        </w:rPr>
        <w:t>iii</w:t>
      </w:r>
      <w:r w:rsidR="001D12A0">
        <w:rPr>
          <w:sz w:val="24"/>
          <w:szCs w:val="24"/>
          <w:lang w:val="sr-Cyrl-RS"/>
        </w:rPr>
        <w:t>)</w:t>
      </w:r>
      <w:r w:rsidRPr="000B01C7">
        <w:rPr>
          <w:sz w:val="24"/>
          <w:szCs w:val="24"/>
          <w:lang w:val="sr-Cyrl-RS"/>
        </w:rPr>
        <w:t xml:space="preserve">, или на захтев Зајмодавца, уколико Зајмодавац сумња да је дошло до радње или праксе наведене у ставу </w:t>
      </w:r>
      <w:r w:rsidRPr="000B01C7">
        <w:rPr>
          <w:sz w:val="24"/>
          <w:szCs w:val="24"/>
          <w:lang w:val="sr-Cyrl-RS"/>
        </w:rPr>
        <w:fldChar w:fldCharType="begin"/>
      </w:r>
      <w:r w:rsidRPr="000B01C7">
        <w:rPr>
          <w:sz w:val="24"/>
          <w:szCs w:val="24"/>
          <w:lang w:val="sr-Cyrl-RS"/>
        </w:rPr>
        <w:instrText xml:space="preserve"> REF _Ref379254926 \n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(iii)</w:t>
      </w:r>
      <w:r w:rsidRPr="000B01C7">
        <w:rPr>
          <w:sz w:val="24"/>
          <w:szCs w:val="24"/>
          <w:lang w:val="sr-Cyrl-RS"/>
        </w:rPr>
        <w:fldChar w:fldCharType="end"/>
      </w:r>
      <w:r w:rsidRPr="000B01C7">
        <w:rPr>
          <w:sz w:val="24"/>
          <w:szCs w:val="24"/>
          <w:lang w:val="sr-Cyrl-RS"/>
        </w:rPr>
        <w:t>, предузети све неопходне мере да исправи ситуацију на начин који је задовољавајући за Зајмодавца и у временском року који Зајмодавац утврди;</w:t>
      </w:r>
      <w:bookmarkEnd w:id="397"/>
      <w:r w:rsidRPr="000B01C7">
        <w:rPr>
          <w:sz w:val="24"/>
          <w:szCs w:val="24"/>
          <w:lang w:val="sr-Cyrl-RS"/>
        </w:rPr>
        <w:t xml:space="preserve">  и</w:t>
      </w:r>
      <w:bookmarkEnd w:id="398"/>
    </w:p>
    <w:p w:rsidR="00C45FE1" w:rsidRPr="000B01C7" w:rsidRDefault="00C45FE1" w:rsidP="00C45FE1">
      <w:pPr>
        <w:pStyle w:val="AlltAATitre6"/>
        <w:ind w:left="1843"/>
        <w:rPr>
          <w:sz w:val="24"/>
          <w:szCs w:val="24"/>
          <w:lang w:val="sr-Cyrl-RS"/>
        </w:rPr>
      </w:pPr>
      <w:r w:rsidRPr="000B01C7">
        <w:rPr>
          <w:sz w:val="24"/>
          <w:szCs w:val="24"/>
          <w:lang w:val="sr-Cyrl-RS"/>
        </w:rPr>
        <w:t xml:space="preserve">промптно обавестити Зајмодавца, уколико има сазнања о информацијама због којих има сумњи који се односе на Незаконито порекло било којих средстава </w:t>
      </w:r>
      <w:r w:rsidR="001633E6" w:rsidRPr="000B01C7">
        <w:rPr>
          <w:sz w:val="24"/>
          <w:szCs w:val="24"/>
          <w:lang w:val="sr-Cyrl-RS"/>
        </w:rPr>
        <w:t>коришћених за имплементацију</w:t>
      </w:r>
      <w:r w:rsidRPr="000B01C7">
        <w:rPr>
          <w:sz w:val="24"/>
          <w:szCs w:val="24"/>
          <w:lang w:val="sr-Cyrl-RS"/>
        </w:rPr>
        <w:t xml:space="preserve"> </w:t>
      </w:r>
      <w:r w:rsidR="001633E6" w:rsidRPr="000B01C7">
        <w:rPr>
          <w:sz w:val="24"/>
          <w:szCs w:val="24"/>
          <w:lang w:val="sr-Cyrl-RS"/>
        </w:rPr>
        <w:t>Програма</w:t>
      </w:r>
      <w:r w:rsidRPr="000B01C7">
        <w:rPr>
          <w:sz w:val="24"/>
          <w:szCs w:val="24"/>
          <w:lang w:val="sr-Cyrl-RS"/>
        </w:rPr>
        <w:t>.</w:t>
      </w:r>
    </w:p>
    <w:p w:rsidR="00AB3BD2" w:rsidRPr="000B01C7" w:rsidRDefault="00AB3BD2" w:rsidP="00AB3BD2">
      <w:pPr>
        <w:pStyle w:val="AlltAATitre6"/>
        <w:numPr>
          <w:ilvl w:val="0"/>
          <w:numId w:val="0"/>
        </w:numPr>
        <w:rPr>
          <w:sz w:val="24"/>
          <w:szCs w:val="24"/>
          <w:lang w:val="sr-Cyrl-RS"/>
        </w:rPr>
      </w:pPr>
      <w:r w:rsidRPr="000B01C7">
        <w:rPr>
          <w:sz w:val="24"/>
          <w:szCs w:val="24"/>
          <w:lang w:val="sr-Cyrl-RS"/>
        </w:rPr>
        <w:t>11.11 Табела праћења резултата</w:t>
      </w:r>
    </w:p>
    <w:p w:rsidR="00AB3BD2" w:rsidRPr="000B01C7" w:rsidRDefault="00AB3BD2" w:rsidP="00AB3BD2">
      <w:pPr>
        <w:pStyle w:val="AlltAATitre6"/>
        <w:numPr>
          <w:ilvl w:val="0"/>
          <w:numId w:val="0"/>
        </w:numPr>
        <w:rPr>
          <w:sz w:val="24"/>
          <w:szCs w:val="24"/>
          <w:lang w:val="sr-Cyrl-RS"/>
        </w:rPr>
      </w:pPr>
      <w:r w:rsidRPr="000B01C7">
        <w:rPr>
          <w:sz w:val="24"/>
          <w:szCs w:val="24"/>
          <w:lang w:val="sr-Cyrl-RS"/>
        </w:rPr>
        <w:t>Зајмопримац ће обавестити, консултовати и разговарати са зајмодавцем и суфинансира</w:t>
      </w:r>
      <w:r w:rsidR="001B584B">
        <w:rPr>
          <w:sz w:val="24"/>
          <w:szCs w:val="24"/>
          <w:lang w:val="sr-Cyrl-RS"/>
        </w:rPr>
        <w:t>њ</w:t>
      </w:r>
      <w:r w:rsidRPr="000B01C7">
        <w:rPr>
          <w:sz w:val="24"/>
          <w:szCs w:val="24"/>
          <w:lang w:val="sr-Cyrl-RS"/>
        </w:rPr>
        <w:t>ем у вези са (и) било којим изменама и допунама Табела праћења резултата као што је описано у Прилогу 3Б и (ii) спровођењем горе поменуте Табеле за све резултате индикатори који се односе на спровођење Закона о климатским променама.</w:t>
      </w:r>
    </w:p>
    <w:p w:rsidR="00AB3BD2" w:rsidRPr="000B01C7" w:rsidRDefault="00AB3BD2" w:rsidP="00AB3BD2">
      <w:pPr>
        <w:pStyle w:val="AlltAATitre6"/>
        <w:numPr>
          <w:ilvl w:val="0"/>
          <w:numId w:val="0"/>
        </w:numPr>
        <w:rPr>
          <w:sz w:val="24"/>
          <w:szCs w:val="24"/>
          <w:lang w:val="sr-Cyrl-RS"/>
        </w:rPr>
      </w:pPr>
      <w:r w:rsidRPr="000B01C7">
        <w:rPr>
          <w:sz w:val="24"/>
          <w:szCs w:val="24"/>
          <w:lang w:val="sr-Cyrl-RS"/>
        </w:rPr>
        <w:t>11.12 Међуминистарски Управни одбор</w:t>
      </w:r>
    </w:p>
    <w:p w:rsidR="00AB3BD2" w:rsidRPr="000B01C7" w:rsidRDefault="00AB3BD2" w:rsidP="00AB3BD2">
      <w:pPr>
        <w:pStyle w:val="AlltAATitre6"/>
        <w:numPr>
          <w:ilvl w:val="0"/>
          <w:numId w:val="0"/>
        </w:numPr>
        <w:rPr>
          <w:sz w:val="24"/>
          <w:szCs w:val="24"/>
          <w:lang w:val="sr-Cyrl-RS"/>
        </w:rPr>
      </w:pPr>
      <w:r w:rsidRPr="000B01C7">
        <w:rPr>
          <w:sz w:val="24"/>
          <w:szCs w:val="24"/>
          <w:lang w:val="sr-Cyrl-RS"/>
        </w:rPr>
        <w:t>Зајмопримац ће преко Министарства заштите животне средине успоставити међуминистарски Управни одбор за праћење постизања резултата из Табеле праћења резултата.</w:t>
      </w:r>
    </w:p>
    <w:p w:rsidR="00C45FE1" w:rsidRPr="000B01C7" w:rsidRDefault="00C45FE1" w:rsidP="00C45FE1">
      <w:pPr>
        <w:pStyle w:val="AATitre1"/>
        <w:rPr>
          <w:rFonts w:ascii="Times New Roman" w:hAnsi="Times New Roman"/>
          <w:noProof w:val="0"/>
          <w:sz w:val="24"/>
          <w:szCs w:val="24"/>
          <w:lang w:val="sr-Cyrl-RS"/>
        </w:rPr>
      </w:pPr>
      <w:bookmarkStart w:id="399" w:name="_Toc522012874"/>
      <w:bookmarkStart w:id="400" w:name="_Toc60547723"/>
      <w:bookmarkStart w:id="401" w:name="_Toc106103738"/>
      <w:bookmarkStart w:id="402" w:name="_Toc106104574"/>
      <w:bookmarkStart w:id="403" w:name="_Toc106104685"/>
      <w:bookmarkStart w:id="404" w:name="_Ref188172050"/>
      <w:bookmarkStart w:id="405" w:name="_Ref188172697"/>
      <w:bookmarkStart w:id="406" w:name="_Ref382342799"/>
      <w:bookmarkStart w:id="407" w:name="_Ref382468083"/>
      <w:bookmarkStart w:id="408" w:name="_Ref382468227"/>
      <w:bookmarkStart w:id="409" w:name="_Ref382468229"/>
      <w:bookmarkStart w:id="410" w:name="_Toc59121027"/>
      <w:r w:rsidRPr="000B01C7">
        <w:rPr>
          <w:rFonts w:ascii="Times New Roman" w:hAnsi="Times New Roman"/>
          <w:noProof w:val="0"/>
          <w:sz w:val="24"/>
          <w:szCs w:val="24"/>
          <w:lang w:val="sr-Cyrl-RS"/>
        </w:rPr>
        <w:t>ОБАВЕЗЕ ИНФОРМИСАЊА</w:t>
      </w:r>
      <w:bookmarkEnd w:id="399"/>
      <w:bookmarkEnd w:id="400"/>
      <w:bookmarkEnd w:id="401"/>
      <w:bookmarkEnd w:id="402"/>
      <w:bookmarkEnd w:id="403"/>
      <w:bookmarkEnd w:id="404"/>
      <w:bookmarkEnd w:id="405"/>
      <w:bookmarkEnd w:id="406"/>
      <w:bookmarkEnd w:id="407"/>
      <w:bookmarkEnd w:id="408"/>
      <w:bookmarkEnd w:id="409"/>
      <w:bookmarkEnd w:id="410"/>
    </w:p>
    <w:p w:rsidR="00C45FE1" w:rsidRPr="000B01C7" w:rsidRDefault="00C45FE1" w:rsidP="00C45FE1">
      <w:pPr>
        <w:pStyle w:val="Corpsdetexte21"/>
        <w:ind w:left="567"/>
        <w:rPr>
          <w:sz w:val="24"/>
          <w:szCs w:val="24"/>
        </w:rPr>
      </w:pPr>
      <w:r w:rsidRPr="000B01C7">
        <w:rPr>
          <w:sz w:val="24"/>
          <w:szCs w:val="24"/>
        </w:rPr>
        <w:t xml:space="preserve">Обавезе из члана </w:t>
      </w:r>
      <w:r w:rsidRPr="000B01C7">
        <w:rPr>
          <w:sz w:val="24"/>
          <w:szCs w:val="24"/>
        </w:rPr>
        <w:fldChar w:fldCharType="begin"/>
      </w:r>
      <w:r w:rsidRPr="000B01C7">
        <w:rPr>
          <w:sz w:val="24"/>
          <w:szCs w:val="24"/>
        </w:rPr>
        <w:instrText xml:space="preserve"> REF _Ref188172050 \r \h  \* MERGEFORMAT </w:instrText>
      </w:r>
      <w:r w:rsidRPr="000B01C7">
        <w:rPr>
          <w:sz w:val="24"/>
          <w:szCs w:val="24"/>
        </w:rPr>
      </w:r>
      <w:r w:rsidRPr="000B01C7">
        <w:rPr>
          <w:sz w:val="24"/>
          <w:szCs w:val="24"/>
        </w:rPr>
        <w:fldChar w:fldCharType="separate"/>
      </w:r>
      <w:r w:rsidR="00EF5BFE">
        <w:rPr>
          <w:sz w:val="24"/>
          <w:szCs w:val="24"/>
        </w:rPr>
        <w:t>12</w:t>
      </w:r>
      <w:r w:rsidRPr="000B01C7">
        <w:rPr>
          <w:sz w:val="24"/>
          <w:szCs w:val="24"/>
        </w:rPr>
        <w:fldChar w:fldCharType="end"/>
      </w:r>
      <w:r w:rsidR="0004113F">
        <w:rPr>
          <w:sz w:val="24"/>
          <w:szCs w:val="24"/>
          <w:lang w:val="sr-Latn-RS"/>
        </w:rPr>
        <w:t>.</w:t>
      </w:r>
      <w:r w:rsidRPr="000B01C7">
        <w:rPr>
          <w:sz w:val="24"/>
          <w:szCs w:val="24"/>
        </w:rPr>
        <w:t xml:space="preserve"> (</w:t>
      </w:r>
      <w:r w:rsidRPr="000B01C7">
        <w:rPr>
          <w:i/>
          <w:sz w:val="24"/>
          <w:szCs w:val="24"/>
        </w:rPr>
        <w:fldChar w:fldCharType="begin"/>
      </w:r>
      <w:r w:rsidRPr="000B01C7">
        <w:rPr>
          <w:i/>
          <w:sz w:val="24"/>
          <w:szCs w:val="24"/>
        </w:rPr>
        <w:instrText xml:space="preserve"> REF _Ref188172050 \t \h  \* MERGEFORMAT </w:instrText>
      </w:r>
      <w:r w:rsidRPr="000B01C7">
        <w:rPr>
          <w:i/>
          <w:sz w:val="24"/>
          <w:szCs w:val="24"/>
        </w:rPr>
      </w:r>
      <w:r w:rsidRPr="000B01C7">
        <w:rPr>
          <w:i/>
          <w:sz w:val="24"/>
          <w:szCs w:val="24"/>
        </w:rPr>
        <w:fldChar w:fldCharType="separate"/>
      </w:r>
      <w:r w:rsidR="00EF5BFE" w:rsidRPr="00EF5BFE">
        <w:rPr>
          <w:i/>
          <w:sz w:val="24"/>
          <w:szCs w:val="24"/>
        </w:rPr>
        <w:t>ОБАВЕЗЕ ИНФОРМИСАЊА</w:t>
      </w:r>
      <w:r w:rsidRPr="000B01C7">
        <w:rPr>
          <w:i/>
          <w:sz w:val="24"/>
          <w:szCs w:val="24"/>
        </w:rPr>
        <w:fldChar w:fldCharType="end"/>
      </w:r>
      <w:r w:rsidRPr="000B01C7">
        <w:rPr>
          <w:sz w:val="24"/>
          <w:szCs w:val="24"/>
        </w:rPr>
        <w:t xml:space="preserve">) ступају на снагу на Датум потписивања и остају правоснажне и важеће све докле год је било који износ остао неизмирен, према овом </w:t>
      </w:r>
      <w:r w:rsidR="0004113F">
        <w:rPr>
          <w:sz w:val="24"/>
          <w:szCs w:val="24"/>
        </w:rPr>
        <w:t>у</w:t>
      </w:r>
      <w:r w:rsidRPr="000B01C7">
        <w:rPr>
          <w:sz w:val="24"/>
          <w:szCs w:val="24"/>
        </w:rPr>
        <w:t>говору.</w:t>
      </w:r>
    </w:p>
    <w:p w:rsidR="00C45FE1" w:rsidRPr="000B01C7" w:rsidRDefault="00C45FE1" w:rsidP="00C45FE1">
      <w:pPr>
        <w:pStyle w:val="AATitre2"/>
        <w:rPr>
          <w:sz w:val="24"/>
          <w:szCs w:val="24"/>
          <w:u w:val="none"/>
        </w:rPr>
      </w:pPr>
      <w:bookmarkStart w:id="411" w:name="_Ref371533183"/>
      <w:bookmarkStart w:id="412" w:name="_Ref372219653"/>
      <w:bookmarkStart w:id="413" w:name="_Toc59121028"/>
      <w:r w:rsidRPr="000B01C7">
        <w:rPr>
          <w:sz w:val="24"/>
          <w:szCs w:val="24"/>
        </w:rPr>
        <w:t>Финансијске информације</w:t>
      </w:r>
      <w:bookmarkEnd w:id="411"/>
      <w:bookmarkEnd w:id="412"/>
      <w:bookmarkEnd w:id="413"/>
    </w:p>
    <w:p w:rsidR="00C45FE1" w:rsidRPr="000B01C7" w:rsidRDefault="00C45FE1" w:rsidP="00C45FE1">
      <w:pPr>
        <w:pStyle w:val="Corpsdetexte21"/>
        <w:rPr>
          <w:sz w:val="24"/>
          <w:szCs w:val="24"/>
        </w:rPr>
      </w:pPr>
      <w:r w:rsidRPr="000B01C7">
        <w:rPr>
          <w:sz w:val="24"/>
          <w:szCs w:val="24"/>
        </w:rPr>
        <w:t>Зајмопримац ће Зајмодавцу доставити све информације које Зајмодавац може разумно захтевати  у вези са страним и домаћим дугом Зајмопримца, као и стању било ког гарантованог кредита.</w:t>
      </w:r>
    </w:p>
    <w:p w:rsidR="00F7124C" w:rsidRPr="000B01C7" w:rsidRDefault="00F7124C" w:rsidP="00F7124C">
      <w:pPr>
        <w:pStyle w:val="AATitre2"/>
        <w:rPr>
          <w:sz w:val="24"/>
          <w:szCs w:val="24"/>
          <w:u w:val="none"/>
        </w:rPr>
      </w:pPr>
      <w:bookmarkStart w:id="414" w:name="_Toc59121030"/>
      <w:r w:rsidRPr="000B01C7">
        <w:rPr>
          <w:sz w:val="24"/>
          <w:szCs w:val="24"/>
        </w:rPr>
        <w:t>Имплементација Програма</w:t>
      </w:r>
    </w:p>
    <w:p w:rsidR="00F7124C" w:rsidRPr="000B01C7" w:rsidRDefault="00F7124C" w:rsidP="00F7124C">
      <w:pPr>
        <w:pStyle w:val="AATitre2"/>
        <w:numPr>
          <w:ilvl w:val="0"/>
          <w:numId w:val="0"/>
        </w:numPr>
        <w:ind w:left="720"/>
        <w:rPr>
          <w:sz w:val="24"/>
          <w:szCs w:val="24"/>
          <w:u w:val="none"/>
        </w:rPr>
      </w:pPr>
      <w:r w:rsidRPr="000B01C7">
        <w:rPr>
          <w:sz w:val="24"/>
          <w:szCs w:val="24"/>
          <w:u w:val="none"/>
        </w:rPr>
        <w:t xml:space="preserve">Зајмопримац ће доставити Зајмодавцу, одмах </w:t>
      </w:r>
      <w:r w:rsidR="00096755" w:rsidRPr="000B01C7">
        <w:rPr>
          <w:sz w:val="24"/>
          <w:szCs w:val="24"/>
          <w:u w:val="none"/>
        </w:rPr>
        <w:t>по пријему</w:t>
      </w:r>
      <w:r w:rsidRPr="000B01C7">
        <w:rPr>
          <w:sz w:val="24"/>
          <w:szCs w:val="24"/>
          <w:u w:val="none"/>
        </w:rPr>
        <w:t xml:space="preserve"> захтев</w:t>
      </w:r>
      <w:r w:rsidR="00096755" w:rsidRPr="000B01C7">
        <w:rPr>
          <w:sz w:val="24"/>
          <w:szCs w:val="24"/>
          <w:u w:val="none"/>
        </w:rPr>
        <w:t>а</w:t>
      </w:r>
      <w:r w:rsidRPr="000B01C7">
        <w:rPr>
          <w:sz w:val="24"/>
          <w:szCs w:val="24"/>
          <w:u w:val="none"/>
        </w:rPr>
        <w:t xml:space="preserve"> Зајмодавца, </w:t>
      </w:r>
      <w:r w:rsidR="00096755" w:rsidRPr="000B01C7">
        <w:rPr>
          <w:sz w:val="24"/>
          <w:szCs w:val="24"/>
          <w:u w:val="none"/>
        </w:rPr>
        <w:t>било које</w:t>
      </w:r>
      <w:r w:rsidRPr="000B01C7">
        <w:rPr>
          <w:sz w:val="24"/>
          <w:szCs w:val="24"/>
          <w:u w:val="none"/>
        </w:rPr>
        <w:t xml:space="preserve"> информације или пратећи документ у вези са спровођењем Програма и Табеле праћења резултата.</w:t>
      </w:r>
    </w:p>
    <w:p w:rsidR="00096755" w:rsidRPr="000B01C7" w:rsidRDefault="00096755" w:rsidP="00096755">
      <w:pPr>
        <w:pStyle w:val="AATitre2"/>
        <w:rPr>
          <w:sz w:val="24"/>
          <w:szCs w:val="24"/>
          <w:lang w:val="en-GB"/>
        </w:rPr>
      </w:pPr>
      <w:r w:rsidRPr="000B01C7">
        <w:rPr>
          <w:sz w:val="24"/>
          <w:szCs w:val="24"/>
          <w:lang w:val="en-GB"/>
        </w:rPr>
        <w:t>Извештај о мониторингу</w:t>
      </w:r>
    </w:p>
    <w:p w:rsidR="00096755" w:rsidRPr="000B01C7" w:rsidRDefault="00096755" w:rsidP="00096755">
      <w:pPr>
        <w:pStyle w:val="AATitre2"/>
        <w:numPr>
          <w:ilvl w:val="0"/>
          <w:numId w:val="0"/>
        </w:numPr>
        <w:ind w:left="720"/>
        <w:rPr>
          <w:sz w:val="24"/>
          <w:szCs w:val="24"/>
          <w:u w:val="none"/>
          <w:lang w:val="en-GB"/>
        </w:rPr>
      </w:pPr>
      <w:r w:rsidRPr="000B01C7">
        <w:rPr>
          <w:sz w:val="24"/>
          <w:szCs w:val="24"/>
          <w:u w:val="none"/>
          <w:lang w:val="en-GB"/>
        </w:rPr>
        <w:t xml:space="preserve">Зајмопримац ће </w:t>
      </w:r>
      <w:r w:rsidRPr="000B01C7">
        <w:rPr>
          <w:sz w:val="24"/>
          <w:szCs w:val="24"/>
          <w:u w:val="none"/>
        </w:rPr>
        <w:t>З</w:t>
      </w:r>
      <w:r w:rsidRPr="000B01C7">
        <w:rPr>
          <w:sz w:val="24"/>
          <w:szCs w:val="24"/>
          <w:u w:val="none"/>
          <w:lang w:val="en-GB"/>
        </w:rPr>
        <w:t>ајмодавцу доставити:</w:t>
      </w:r>
    </w:p>
    <w:p w:rsidR="00096755" w:rsidRPr="000B01C7" w:rsidRDefault="00363D20" w:rsidP="00096755">
      <w:pPr>
        <w:pStyle w:val="AATitre2"/>
        <w:numPr>
          <w:ilvl w:val="0"/>
          <w:numId w:val="0"/>
        </w:numPr>
        <w:ind w:left="720"/>
        <w:rPr>
          <w:sz w:val="24"/>
          <w:szCs w:val="24"/>
          <w:u w:val="none"/>
          <w:lang w:val="en-GB"/>
        </w:rPr>
      </w:pPr>
      <w:r w:rsidRPr="000B01C7">
        <w:rPr>
          <w:sz w:val="24"/>
          <w:szCs w:val="24"/>
          <w:u w:val="none"/>
          <w:lang w:val="en-GB"/>
        </w:rPr>
        <w:t xml:space="preserve">(а) до датума завршетка </w:t>
      </w:r>
      <w:r w:rsidRPr="000B01C7">
        <w:rPr>
          <w:sz w:val="24"/>
          <w:szCs w:val="24"/>
          <w:u w:val="none"/>
        </w:rPr>
        <w:t>П</w:t>
      </w:r>
      <w:r w:rsidR="00096755" w:rsidRPr="000B01C7">
        <w:rPr>
          <w:sz w:val="24"/>
          <w:szCs w:val="24"/>
          <w:u w:val="none"/>
          <w:lang w:val="en-GB"/>
        </w:rPr>
        <w:t>рограма, у року од једног (1) месеца након завршетка сваког шестомесечног периода,</w:t>
      </w:r>
      <w:r w:rsidRPr="000B01C7">
        <w:rPr>
          <w:sz w:val="24"/>
          <w:szCs w:val="24"/>
          <w:u w:val="none"/>
          <w:lang w:val="en-GB"/>
        </w:rPr>
        <w:t xml:space="preserve"> извештај о праћењу спровођења </w:t>
      </w:r>
      <w:r w:rsidRPr="000B01C7">
        <w:rPr>
          <w:sz w:val="24"/>
          <w:szCs w:val="24"/>
          <w:u w:val="none"/>
        </w:rPr>
        <w:t>П</w:t>
      </w:r>
      <w:r w:rsidR="00096755" w:rsidRPr="000B01C7">
        <w:rPr>
          <w:sz w:val="24"/>
          <w:szCs w:val="24"/>
          <w:u w:val="none"/>
          <w:lang w:val="en-GB"/>
        </w:rPr>
        <w:t>рограма током протеклих шест месеци;</w:t>
      </w:r>
    </w:p>
    <w:p w:rsidR="00096755" w:rsidRPr="000B01C7" w:rsidRDefault="00096755" w:rsidP="00096755">
      <w:pPr>
        <w:pStyle w:val="AATitre2"/>
        <w:numPr>
          <w:ilvl w:val="0"/>
          <w:numId w:val="0"/>
        </w:numPr>
        <w:ind w:left="720"/>
        <w:rPr>
          <w:sz w:val="24"/>
          <w:szCs w:val="24"/>
          <w:u w:val="none"/>
          <w:lang w:val="en-GB"/>
        </w:rPr>
      </w:pPr>
      <w:r w:rsidRPr="000B01C7">
        <w:rPr>
          <w:sz w:val="24"/>
          <w:szCs w:val="24"/>
          <w:u w:val="none"/>
          <w:lang w:val="en-GB"/>
        </w:rPr>
        <w:t>(б) У року од једног (1) месеца након датума завр</w:t>
      </w:r>
      <w:r w:rsidR="00363D20" w:rsidRPr="000B01C7">
        <w:rPr>
          <w:sz w:val="24"/>
          <w:szCs w:val="24"/>
          <w:u w:val="none"/>
          <w:lang w:val="en-GB"/>
        </w:rPr>
        <w:t xml:space="preserve">шетка </w:t>
      </w:r>
      <w:r w:rsidR="00363D20" w:rsidRPr="000B01C7">
        <w:rPr>
          <w:sz w:val="24"/>
          <w:szCs w:val="24"/>
          <w:u w:val="none"/>
        </w:rPr>
        <w:t>П</w:t>
      </w:r>
      <w:r w:rsidRPr="000B01C7">
        <w:rPr>
          <w:sz w:val="24"/>
          <w:szCs w:val="24"/>
          <w:u w:val="none"/>
          <w:lang w:val="en-GB"/>
        </w:rPr>
        <w:t>рограма, Зајмопримац, извештај који резимира техничку и буџетску примену Програма.</w:t>
      </w:r>
    </w:p>
    <w:p w:rsidR="00C45FE1" w:rsidRPr="000B01C7" w:rsidRDefault="00C45FE1" w:rsidP="00C45FE1">
      <w:pPr>
        <w:pStyle w:val="AATitre2"/>
        <w:rPr>
          <w:sz w:val="24"/>
          <w:szCs w:val="24"/>
          <w:u w:val="none"/>
        </w:rPr>
      </w:pPr>
      <w:r w:rsidRPr="000B01C7">
        <w:rPr>
          <w:sz w:val="24"/>
          <w:szCs w:val="24"/>
        </w:rPr>
        <w:t>Суфинансирање</w:t>
      </w:r>
      <w:bookmarkEnd w:id="414"/>
    </w:p>
    <w:p w:rsidR="00C45FE1" w:rsidRPr="000B01C7" w:rsidRDefault="00C45FE1" w:rsidP="00C45FE1">
      <w:pPr>
        <w:pStyle w:val="Corpsdetexte21"/>
        <w:rPr>
          <w:sz w:val="24"/>
          <w:szCs w:val="24"/>
        </w:rPr>
      </w:pPr>
      <w:r w:rsidRPr="000B01C7">
        <w:rPr>
          <w:sz w:val="24"/>
          <w:szCs w:val="24"/>
        </w:rPr>
        <w:t>Зајмопримац ће без одлагања информисати Зајмодавца о било ком отказивању (у целости или делимичног) или било којој превременој отплати од стране Суфинансијера.</w:t>
      </w:r>
    </w:p>
    <w:p w:rsidR="00C45FE1" w:rsidRPr="000B01C7" w:rsidRDefault="00363D20" w:rsidP="00C45FE1">
      <w:pPr>
        <w:pStyle w:val="AATitre2"/>
        <w:rPr>
          <w:sz w:val="24"/>
          <w:szCs w:val="24"/>
          <w:u w:val="none"/>
        </w:rPr>
      </w:pPr>
      <w:bookmarkStart w:id="415" w:name="_Ref204492426"/>
      <w:bookmarkStart w:id="416" w:name="_Ref382468397"/>
      <w:bookmarkStart w:id="417" w:name="_Toc59121031"/>
      <w:r w:rsidRPr="000B01C7">
        <w:rPr>
          <w:sz w:val="24"/>
          <w:szCs w:val="24"/>
        </w:rPr>
        <w:t>Додатне и</w:t>
      </w:r>
      <w:r w:rsidR="00C45FE1" w:rsidRPr="000B01C7">
        <w:rPr>
          <w:sz w:val="24"/>
          <w:szCs w:val="24"/>
        </w:rPr>
        <w:t>нформације</w:t>
      </w:r>
      <w:bookmarkEnd w:id="415"/>
      <w:bookmarkEnd w:id="416"/>
      <w:bookmarkEnd w:id="417"/>
    </w:p>
    <w:p w:rsidR="00C45FE1" w:rsidRPr="000B01C7" w:rsidRDefault="00C45FE1" w:rsidP="00C45FE1">
      <w:pPr>
        <w:pStyle w:val="Corpsdetexte21"/>
        <w:rPr>
          <w:sz w:val="24"/>
          <w:szCs w:val="24"/>
        </w:rPr>
      </w:pPr>
      <w:r w:rsidRPr="000B01C7">
        <w:rPr>
          <w:sz w:val="24"/>
          <w:szCs w:val="24"/>
        </w:rPr>
        <w:t>Зајмопримац ће Зајмодавцу доставити:</w:t>
      </w:r>
    </w:p>
    <w:p w:rsidR="00C45FE1" w:rsidRPr="000B01C7" w:rsidRDefault="00C45FE1" w:rsidP="00C45FE1">
      <w:pPr>
        <w:pStyle w:val="AATitre4"/>
        <w:ind w:left="1843" w:hanging="567"/>
        <w:rPr>
          <w:sz w:val="24"/>
          <w:szCs w:val="24"/>
        </w:rPr>
      </w:pPr>
      <w:r w:rsidRPr="000B01C7">
        <w:rPr>
          <w:sz w:val="24"/>
          <w:szCs w:val="24"/>
        </w:rPr>
        <w:t xml:space="preserve">без одлагања, након што добије сазнање о томе, детаље било ког догађаја или околности које јесу или се могу сматрати Случајем неизвршења обавеза или које имају или би могле имати Материјалне негативне последице, природу таквог догађаја и све радње преузете или које ће бити преузете како би се то исправило (ако је примењиво); </w:t>
      </w:r>
    </w:p>
    <w:p w:rsidR="00C45FE1" w:rsidRPr="000B01C7" w:rsidRDefault="00363D20" w:rsidP="00C45FE1">
      <w:pPr>
        <w:pStyle w:val="AATitre4"/>
        <w:numPr>
          <w:ilvl w:val="0"/>
          <w:numId w:val="0"/>
        </w:numPr>
        <w:ind w:left="1843" w:hanging="567"/>
        <w:rPr>
          <w:sz w:val="24"/>
          <w:szCs w:val="24"/>
        </w:rPr>
      </w:pPr>
      <w:r w:rsidRPr="000B01C7">
        <w:rPr>
          <w:sz w:val="24"/>
          <w:szCs w:val="24"/>
        </w:rPr>
        <w:t xml:space="preserve"> </w:t>
      </w:r>
      <w:r w:rsidR="00C45FE1" w:rsidRPr="000B01C7">
        <w:rPr>
          <w:sz w:val="24"/>
          <w:szCs w:val="24"/>
        </w:rPr>
        <w:t>(</w:t>
      </w:r>
      <w:r w:rsidRPr="000B01C7">
        <w:rPr>
          <w:sz w:val="24"/>
          <w:szCs w:val="24"/>
        </w:rPr>
        <w:t>б</w:t>
      </w:r>
      <w:r w:rsidR="00C45FE1" w:rsidRPr="000B01C7">
        <w:rPr>
          <w:sz w:val="24"/>
          <w:szCs w:val="24"/>
        </w:rPr>
        <w:t>)</w:t>
      </w:r>
      <w:r w:rsidR="00C45FE1" w:rsidRPr="000B01C7">
        <w:rPr>
          <w:sz w:val="24"/>
          <w:szCs w:val="24"/>
        </w:rPr>
        <w:tab/>
        <w:t>без одлагања, детаљне информације о било којој одлуци или догађају који би могао утицати на организацију, реализацију или функционисање Про</w:t>
      </w:r>
      <w:r w:rsidRPr="000B01C7">
        <w:rPr>
          <w:sz w:val="24"/>
          <w:szCs w:val="24"/>
        </w:rPr>
        <w:t>грама</w:t>
      </w:r>
      <w:r w:rsidR="00C45FE1" w:rsidRPr="000B01C7">
        <w:rPr>
          <w:sz w:val="24"/>
          <w:szCs w:val="24"/>
        </w:rPr>
        <w:t>;</w:t>
      </w:r>
    </w:p>
    <w:p w:rsidR="00C45FE1" w:rsidRPr="000B01C7" w:rsidRDefault="00C45FE1" w:rsidP="00C45FE1">
      <w:pPr>
        <w:pStyle w:val="AATitre1"/>
        <w:rPr>
          <w:rFonts w:ascii="Times New Roman" w:hAnsi="Times New Roman"/>
          <w:noProof w:val="0"/>
          <w:sz w:val="24"/>
          <w:szCs w:val="24"/>
          <w:lang w:val="sr-Cyrl-RS"/>
        </w:rPr>
      </w:pPr>
      <w:bookmarkStart w:id="418" w:name="_Ref525844759"/>
      <w:bookmarkStart w:id="419" w:name="_Ref525849769"/>
      <w:bookmarkStart w:id="420" w:name="_Ref525849770"/>
      <w:bookmarkStart w:id="421" w:name="_Ref525849879"/>
      <w:bookmarkStart w:id="422" w:name="_Toc106103754"/>
      <w:bookmarkStart w:id="423" w:name="_Toc106104590"/>
      <w:bookmarkStart w:id="424" w:name="_Toc106104701"/>
      <w:r w:rsidRPr="000B01C7">
        <w:rPr>
          <w:rFonts w:ascii="Times New Roman" w:hAnsi="Times New Roman"/>
          <w:noProof w:val="0"/>
          <w:sz w:val="24"/>
          <w:szCs w:val="24"/>
          <w:lang w:val="sr-Cyrl-RS"/>
        </w:rPr>
        <w:t>случај неиЗВРШЕЊА обавеза</w:t>
      </w:r>
      <w:bookmarkEnd w:id="418"/>
      <w:bookmarkEnd w:id="419"/>
      <w:bookmarkEnd w:id="420"/>
      <w:bookmarkEnd w:id="421"/>
    </w:p>
    <w:p w:rsidR="00C45FE1" w:rsidRPr="000B01C7" w:rsidRDefault="00C45FE1" w:rsidP="00C45FE1">
      <w:pPr>
        <w:pStyle w:val="AATitre2"/>
        <w:rPr>
          <w:sz w:val="24"/>
          <w:szCs w:val="24"/>
          <w:u w:val="none"/>
        </w:rPr>
      </w:pPr>
      <w:bookmarkStart w:id="425" w:name="_Ref188172578"/>
      <w:bookmarkStart w:id="426" w:name="_Ref204492705"/>
      <w:bookmarkStart w:id="427" w:name="_Toc59121033"/>
      <w:r w:rsidRPr="000B01C7">
        <w:rPr>
          <w:sz w:val="24"/>
          <w:szCs w:val="24"/>
        </w:rPr>
        <w:t>Случај неизвршења обавеза</w:t>
      </w:r>
      <w:bookmarkEnd w:id="425"/>
      <w:bookmarkEnd w:id="426"/>
      <w:bookmarkEnd w:id="427"/>
    </w:p>
    <w:p w:rsidR="00C45FE1" w:rsidRPr="000B01C7" w:rsidRDefault="00C45FE1" w:rsidP="00C45FE1">
      <w:pPr>
        <w:pStyle w:val="Corpsdetexte21"/>
        <w:rPr>
          <w:sz w:val="24"/>
          <w:szCs w:val="24"/>
        </w:rPr>
      </w:pPr>
      <w:r w:rsidRPr="000B01C7">
        <w:rPr>
          <w:sz w:val="24"/>
          <w:szCs w:val="24"/>
        </w:rPr>
        <w:t xml:space="preserve">Сваки од догађаја или околности који су дати у овом члану </w:t>
      </w:r>
      <w:r w:rsidRPr="000B01C7">
        <w:rPr>
          <w:sz w:val="24"/>
          <w:szCs w:val="24"/>
        </w:rPr>
        <w:fldChar w:fldCharType="begin"/>
      </w:r>
      <w:r w:rsidRPr="000B01C7">
        <w:rPr>
          <w:sz w:val="24"/>
          <w:szCs w:val="24"/>
        </w:rPr>
        <w:instrText xml:space="preserve"> REF _Ref188172578 \r \h  \* MERGEFORMAT </w:instrText>
      </w:r>
      <w:r w:rsidRPr="000B01C7">
        <w:rPr>
          <w:sz w:val="24"/>
          <w:szCs w:val="24"/>
        </w:rPr>
      </w:r>
      <w:r w:rsidRPr="000B01C7">
        <w:rPr>
          <w:sz w:val="24"/>
          <w:szCs w:val="24"/>
        </w:rPr>
        <w:fldChar w:fldCharType="separate"/>
      </w:r>
      <w:r w:rsidR="00EF5BFE">
        <w:rPr>
          <w:sz w:val="24"/>
          <w:szCs w:val="24"/>
        </w:rPr>
        <w:t>13.1</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_Ref204492705 \h  \* MERGEFORMAT </w:instrText>
      </w:r>
      <w:r w:rsidRPr="000B01C7">
        <w:rPr>
          <w:i/>
          <w:sz w:val="24"/>
          <w:szCs w:val="24"/>
        </w:rPr>
      </w:r>
      <w:r w:rsidRPr="000B01C7">
        <w:rPr>
          <w:i/>
          <w:sz w:val="24"/>
          <w:szCs w:val="24"/>
        </w:rPr>
        <w:fldChar w:fldCharType="separate"/>
      </w:r>
      <w:r w:rsidR="00EF5BFE" w:rsidRPr="00EF5BFE">
        <w:rPr>
          <w:i/>
          <w:sz w:val="24"/>
          <w:szCs w:val="24"/>
        </w:rPr>
        <w:t>Случај неизвршења обавеза</w:t>
      </w:r>
      <w:r w:rsidRPr="000B01C7">
        <w:rPr>
          <w:i/>
          <w:sz w:val="24"/>
          <w:szCs w:val="24"/>
        </w:rPr>
        <w:fldChar w:fldCharType="end"/>
      </w:r>
      <w:r w:rsidRPr="000B01C7">
        <w:rPr>
          <w:sz w:val="24"/>
          <w:szCs w:val="24"/>
        </w:rPr>
        <w:t>) представља Случај неизвршења обавеза.</w:t>
      </w:r>
    </w:p>
    <w:p w:rsidR="00C45FE1" w:rsidRPr="000B01C7" w:rsidRDefault="00C45FE1" w:rsidP="00C45FE1">
      <w:pPr>
        <w:pStyle w:val="AATitre4"/>
        <w:ind w:left="1843" w:hanging="567"/>
        <w:rPr>
          <w:sz w:val="24"/>
          <w:szCs w:val="24"/>
        </w:rPr>
      </w:pPr>
      <w:bookmarkStart w:id="428" w:name="_Ref525844760"/>
      <w:r w:rsidRPr="000B01C7">
        <w:rPr>
          <w:sz w:val="24"/>
          <w:szCs w:val="24"/>
        </w:rPr>
        <w:t>Неплаћање</w:t>
      </w:r>
      <w:bookmarkEnd w:id="428"/>
    </w:p>
    <w:p w:rsidR="00C45FE1" w:rsidRDefault="00C45FE1" w:rsidP="00C45FE1">
      <w:pPr>
        <w:pStyle w:val="BodyText2"/>
        <w:ind w:left="1843"/>
        <w:rPr>
          <w:sz w:val="24"/>
          <w:szCs w:val="24"/>
          <w:lang w:val="sr-Cyrl-RS"/>
        </w:rPr>
      </w:pPr>
      <w:r w:rsidRPr="000B01C7">
        <w:rPr>
          <w:sz w:val="24"/>
          <w:szCs w:val="24"/>
          <w:lang w:val="sr-Cyrl-RS"/>
        </w:rPr>
        <w:t xml:space="preserve">Зајмопримац не извршава плаћање износа на датум доспећа који је платив у складу са овим </w:t>
      </w:r>
      <w:r w:rsidR="00336C90">
        <w:rPr>
          <w:sz w:val="24"/>
          <w:szCs w:val="24"/>
          <w:lang w:val="sr-Cyrl-RS"/>
        </w:rPr>
        <w:t>у</w:t>
      </w:r>
      <w:r w:rsidRPr="000B01C7">
        <w:rPr>
          <w:sz w:val="24"/>
          <w:szCs w:val="24"/>
          <w:lang w:val="sr-Cyrl-RS"/>
        </w:rPr>
        <w:t xml:space="preserve">говором. Ипак, не доводећи у питање члан </w:t>
      </w:r>
      <w:r w:rsidRPr="000B01C7">
        <w:rPr>
          <w:sz w:val="24"/>
          <w:szCs w:val="24"/>
          <w:lang w:val="sr-Cyrl-RS"/>
        </w:rPr>
        <w:fldChar w:fldCharType="begin"/>
      </w:r>
      <w:r w:rsidRPr="000B01C7">
        <w:rPr>
          <w:sz w:val="24"/>
          <w:szCs w:val="24"/>
          <w:lang w:val="sr-Cyrl-RS"/>
        </w:rPr>
        <w:instrText xml:space="preserve"> REF _Ref371532115 \w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4.3</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_Ref371532115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Кашњење у плаћању и затезна камата</w:t>
      </w:r>
      <w:r w:rsidRPr="000B01C7">
        <w:rPr>
          <w:i/>
          <w:sz w:val="24"/>
          <w:szCs w:val="24"/>
          <w:lang w:val="sr-Cyrl-RS"/>
        </w:rPr>
        <w:fldChar w:fldCharType="end"/>
      </w:r>
      <w:r w:rsidRPr="000B01C7">
        <w:rPr>
          <w:sz w:val="24"/>
          <w:szCs w:val="24"/>
          <w:lang w:val="sr-Cyrl-RS"/>
        </w:rPr>
        <w:t>), неће се сматрати да је дошло до Неплаћања у складу са овим ставом (а) уколико Зајмопримац изврши дато плаћање у року од пет (5) Радних дана од датума доспећа.</w:t>
      </w:r>
    </w:p>
    <w:p w:rsidR="00864E00" w:rsidRDefault="00864E00" w:rsidP="00C45FE1">
      <w:pPr>
        <w:pStyle w:val="BodyText2"/>
        <w:ind w:left="1843"/>
        <w:rPr>
          <w:sz w:val="24"/>
          <w:szCs w:val="24"/>
          <w:lang w:val="sr-Cyrl-RS"/>
        </w:rPr>
      </w:pPr>
    </w:p>
    <w:p w:rsidR="00C45FE1" w:rsidRPr="000B01C7" w:rsidRDefault="003023B6" w:rsidP="00C45FE1">
      <w:pPr>
        <w:pStyle w:val="AATitre4"/>
        <w:numPr>
          <w:ilvl w:val="0"/>
          <w:numId w:val="0"/>
        </w:numPr>
        <w:ind w:left="720" w:firstLine="692"/>
        <w:rPr>
          <w:sz w:val="24"/>
          <w:szCs w:val="24"/>
        </w:rPr>
      </w:pPr>
      <w:bookmarkStart w:id="429" w:name="_Ref372224438"/>
      <w:r w:rsidRPr="000B01C7">
        <w:rPr>
          <w:sz w:val="24"/>
          <w:szCs w:val="24"/>
        </w:rPr>
        <w:t xml:space="preserve"> </w:t>
      </w:r>
      <w:r w:rsidR="00C45FE1" w:rsidRPr="000B01C7">
        <w:rPr>
          <w:sz w:val="24"/>
          <w:szCs w:val="24"/>
        </w:rPr>
        <w:t>(</w:t>
      </w:r>
      <w:r w:rsidRPr="000B01C7">
        <w:rPr>
          <w:sz w:val="24"/>
          <w:szCs w:val="24"/>
        </w:rPr>
        <w:t>б</w:t>
      </w:r>
      <w:r w:rsidR="00C45FE1" w:rsidRPr="000B01C7">
        <w:rPr>
          <w:sz w:val="24"/>
          <w:szCs w:val="24"/>
        </w:rPr>
        <w:t>)</w:t>
      </w:r>
      <w:r w:rsidR="00C45FE1" w:rsidRPr="000B01C7">
        <w:rPr>
          <w:sz w:val="24"/>
          <w:szCs w:val="24"/>
        </w:rPr>
        <w:tab/>
        <w:t>Обавезе</w:t>
      </w:r>
      <w:bookmarkEnd w:id="429"/>
    </w:p>
    <w:p w:rsidR="00C45FE1" w:rsidRPr="000B01C7" w:rsidRDefault="00C45FE1" w:rsidP="00C45FE1">
      <w:pPr>
        <w:pStyle w:val="BodyText2"/>
        <w:ind w:left="1843"/>
        <w:rPr>
          <w:sz w:val="24"/>
          <w:szCs w:val="24"/>
          <w:lang w:val="sr-Cyrl-RS"/>
        </w:rPr>
      </w:pPr>
      <w:r w:rsidRPr="000B01C7">
        <w:rPr>
          <w:sz w:val="24"/>
          <w:szCs w:val="24"/>
          <w:lang w:val="sr-Cyrl-RS"/>
        </w:rPr>
        <w:t xml:space="preserve">Зајмопримац се не придржава услова из овог </w:t>
      </w:r>
      <w:r w:rsidR="00645180">
        <w:rPr>
          <w:sz w:val="24"/>
          <w:szCs w:val="24"/>
          <w:lang w:val="sr-Cyrl-RS"/>
        </w:rPr>
        <w:t>у</w:t>
      </w:r>
      <w:r w:rsidRPr="000B01C7">
        <w:rPr>
          <w:sz w:val="24"/>
          <w:szCs w:val="24"/>
          <w:lang w:val="sr-Cyrl-RS"/>
        </w:rPr>
        <w:t>говора, укључујући али не ограничавајући се на обавезе које је преузео у складу са чланом 11</w:t>
      </w:r>
      <w:r w:rsidR="00645180">
        <w:rPr>
          <w:sz w:val="24"/>
          <w:szCs w:val="24"/>
          <w:lang w:val="sr-Cyrl-RS"/>
        </w:rPr>
        <w:t>. (</w:t>
      </w:r>
      <w:r w:rsidRPr="000B01C7">
        <w:rPr>
          <w:sz w:val="24"/>
          <w:szCs w:val="24"/>
          <w:lang w:val="sr-Cyrl-RS"/>
        </w:rPr>
        <w:t xml:space="preserve">ОБАВЕЗЕ) и чланом </w:t>
      </w:r>
      <w:r w:rsidRPr="000B01C7">
        <w:rPr>
          <w:sz w:val="24"/>
          <w:szCs w:val="24"/>
          <w:lang w:val="sr-Cyrl-RS"/>
        </w:rPr>
        <w:fldChar w:fldCharType="begin"/>
      </w:r>
      <w:r w:rsidRPr="000B01C7">
        <w:rPr>
          <w:sz w:val="24"/>
          <w:szCs w:val="24"/>
          <w:lang w:val="sr-Cyrl-RS"/>
        </w:rPr>
        <w:instrText xml:space="preserve"> REF _Ref188172697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12</w:t>
      </w:r>
      <w:r w:rsidRPr="000B01C7">
        <w:rPr>
          <w:sz w:val="24"/>
          <w:szCs w:val="24"/>
          <w:lang w:val="sr-Cyrl-RS"/>
        </w:rPr>
        <w:fldChar w:fldCharType="end"/>
      </w:r>
      <w:r w:rsidR="00645180">
        <w:rPr>
          <w:sz w:val="24"/>
          <w:szCs w:val="24"/>
          <w:lang w:val="sr-Cyrl-RS"/>
        </w:rPr>
        <w:t>.</w:t>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_Ref188172697 \t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ОБАВЕЗЕ ИНФОРМИСАЊА</w:t>
      </w:r>
      <w:r w:rsidRPr="000B01C7">
        <w:rPr>
          <w:i/>
          <w:sz w:val="24"/>
          <w:szCs w:val="24"/>
          <w:lang w:val="sr-Cyrl-RS"/>
        </w:rPr>
        <w:fldChar w:fldCharType="end"/>
      </w:r>
      <w:r w:rsidRPr="000B01C7">
        <w:rPr>
          <w:sz w:val="24"/>
          <w:szCs w:val="24"/>
          <w:lang w:val="sr-Cyrl-RS"/>
        </w:rPr>
        <w:t xml:space="preserve">). </w:t>
      </w:r>
    </w:p>
    <w:p w:rsidR="00C45FE1" w:rsidRDefault="00C45FE1" w:rsidP="00336C90">
      <w:pPr>
        <w:pStyle w:val="Doctxt2"/>
        <w:spacing w:after="0"/>
        <w:ind w:left="1843"/>
        <w:rPr>
          <w:sz w:val="24"/>
          <w:szCs w:val="24"/>
          <w:lang w:val="sr-Cyrl-RS"/>
        </w:rPr>
      </w:pPr>
      <w:r w:rsidRPr="000B01C7">
        <w:rPr>
          <w:sz w:val="24"/>
          <w:szCs w:val="24"/>
          <w:lang w:val="sr-Cyrl-RS"/>
        </w:rPr>
        <w:t xml:space="preserve">Осим обавеза преузетих у складу са чланом </w:t>
      </w:r>
      <w:r w:rsidRPr="000B01C7">
        <w:rPr>
          <w:sz w:val="24"/>
          <w:szCs w:val="24"/>
          <w:lang w:val="sr-Cyrl-RS"/>
        </w:rPr>
        <w:fldChar w:fldCharType="begin"/>
      </w:r>
      <w:r w:rsidRPr="000B01C7">
        <w:rPr>
          <w:sz w:val="24"/>
          <w:szCs w:val="24"/>
          <w:lang w:val="sr-Cyrl-RS"/>
        </w:rPr>
        <w:instrText xml:space="preserve"> REF _Ref382385829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11.4</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t>Обавезе које се односе на животну средину и социјална питања</w:t>
      </w:r>
      <w:r w:rsidRPr="000B01C7">
        <w:rPr>
          <w:sz w:val="24"/>
          <w:szCs w:val="24"/>
          <w:lang w:val="sr-Cyrl-RS"/>
        </w:rPr>
        <w:t xml:space="preserve">), чланом </w:t>
      </w:r>
      <w:r w:rsidR="003023B6" w:rsidRPr="000B01C7">
        <w:rPr>
          <w:sz w:val="24"/>
          <w:szCs w:val="24"/>
          <w:lang w:val="sr-Cyrl-RS"/>
        </w:rPr>
        <w:t>11.9</w:t>
      </w:r>
      <w:r w:rsidRPr="000B01C7">
        <w:rPr>
          <w:sz w:val="24"/>
          <w:szCs w:val="24"/>
          <w:lang w:val="sr-Cyrl-RS"/>
        </w:rPr>
        <w:t xml:space="preserve"> (</w:t>
      </w:r>
      <w:r w:rsidR="00507EAE">
        <w:rPr>
          <w:i/>
          <w:sz w:val="24"/>
          <w:szCs w:val="24"/>
          <w:lang w:val="sr-Cyrl-RS"/>
        </w:rPr>
        <w:t xml:space="preserve">Имплементација </w:t>
      </w:r>
      <w:r w:rsidR="003023B6" w:rsidRPr="000B01C7">
        <w:rPr>
          <w:i/>
          <w:sz w:val="24"/>
          <w:szCs w:val="24"/>
          <w:lang w:val="sr-Cyrl-RS"/>
        </w:rPr>
        <w:t>Програма</w:t>
      </w:r>
      <w:r w:rsidRPr="000B01C7">
        <w:rPr>
          <w:sz w:val="24"/>
          <w:szCs w:val="24"/>
          <w:lang w:val="sr-Cyrl-RS"/>
        </w:rPr>
        <w:t>) и 11.1</w:t>
      </w:r>
      <w:r w:rsidR="003023B6" w:rsidRPr="000B01C7">
        <w:rPr>
          <w:sz w:val="24"/>
          <w:szCs w:val="24"/>
          <w:lang w:val="sr-Cyrl-RS"/>
        </w:rPr>
        <w:t>0</w:t>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_Ref379251412 \h  \* MERGEFORMAT </w:instrText>
      </w:r>
      <w:r w:rsidRPr="000B01C7">
        <w:rPr>
          <w:i/>
          <w:sz w:val="24"/>
          <w:szCs w:val="24"/>
          <w:lang w:val="sr-Cyrl-RS"/>
        </w:rPr>
      </w:r>
      <w:r w:rsidRPr="000B01C7">
        <w:rPr>
          <w:i/>
          <w:sz w:val="24"/>
          <w:szCs w:val="24"/>
          <w:lang w:val="sr-Cyrl-RS"/>
        </w:rPr>
        <w:fldChar w:fldCharType="separate"/>
      </w:r>
      <w:r w:rsidR="00EF5BFE" w:rsidRPr="00EF5BFE">
        <w:rPr>
          <w:i/>
          <w:snapToGrid w:val="0"/>
          <w:sz w:val="24"/>
          <w:szCs w:val="24"/>
          <w:lang w:val="sr-Cyrl-RS"/>
        </w:rPr>
        <w:t>Порекло средстава,  без Коруптивних радњи, превара и нелојалне конкуренциј</w:t>
      </w:r>
      <w:r w:rsidRPr="000B01C7">
        <w:rPr>
          <w:i/>
          <w:sz w:val="24"/>
          <w:szCs w:val="24"/>
          <w:lang w:val="sr-Cyrl-RS"/>
        </w:rPr>
        <w:fldChar w:fldCharType="end"/>
      </w:r>
      <w:r w:rsidRPr="000B01C7">
        <w:rPr>
          <w:sz w:val="24"/>
          <w:szCs w:val="24"/>
          <w:lang w:val="sr-Cyrl-RS"/>
        </w:rPr>
        <w:t xml:space="preserve">) за које није дозвољен грејс период, неће доћи до Случаја </w:t>
      </w:r>
      <w:bookmarkStart w:id="430" w:name="_Hlk60942758"/>
      <w:r w:rsidRPr="000B01C7">
        <w:rPr>
          <w:sz w:val="24"/>
          <w:szCs w:val="24"/>
          <w:lang w:val="sr-Cyrl-RS"/>
        </w:rPr>
        <w:t>неизвршења</w:t>
      </w:r>
      <w:bookmarkEnd w:id="430"/>
      <w:r w:rsidRPr="000B01C7">
        <w:rPr>
          <w:sz w:val="24"/>
          <w:szCs w:val="24"/>
          <w:lang w:val="sr-Cyrl-RS"/>
        </w:rPr>
        <w:t xml:space="preserve"> обавеза према овом ставу (</w:t>
      </w:r>
      <w:r w:rsidR="006F20C0">
        <w:rPr>
          <w:sz w:val="24"/>
          <w:szCs w:val="24"/>
          <w:lang w:val="sr-Cyrl-RS"/>
        </w:rPr>
        <w:t>б</w:t>
      </w:r>
      <w:r w:rsidRPr="000B01C7">
        <w:rPr>
          <w:sz w:val="24"/>
          <w:szCs w:val="24"/>
          <w:lang w:val="sr-Cyrl-RS"/>
        </w:rPr>
        <w:t xml:space="preserve">) уколико неизвршење може да се реши, и решено је у року од пет (5) Радних дана од ранијег од следећих догађаја (A) датума обавештења о неизвршењу обавеза од стране Зајмодавца прослеђена Зајмопримцу; и (Б) Зајмопримац је постао свестан прекршаја, или у року који је Зајмодавац дефинисао у случају наведеном у тачки </w:t>
      </w:r>
      <w:r w:rsidRPr="000B01C7">
        <w:rPr>
          <w:sz w:val="24"/>
          <w:szCs w:val="24"/>
          <w:lang w:val="sr-Cyrl-RS"/>
        </w:rPr>
        <w:fldChar w:fldCharType="begin"/>
      </w:r>
      <w:r w:rsidRPr="000B01C7">
        <w:rPr>
          <w:sz w:val="24"/>
          <w:szCs w:val="24"/>
          <w:lang w:val="sr-Cyrl-RS"/>
        </w:rPr>
        <w:instrText xml:space="preserve"> REF _Ref379268288 \n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(iv)</w:t>
      </w:r>
      <w:r w:rsidRPr="000B01C7">
        <w:rPr>
          <w:sz w:val="24"/>
          <w:szCs w:val="24"/>
          <w:lang w:val="sr-Cyrl-RS"/>
        </w:rPr>
        <w:fldChar w:fldCharType="end"/>
      </w:r>
      <w:r w:rsidRPr="000B01C7">
        <w:rPr>
          <w:sz w:val="24"/>
          <w:szCs w:val="24"/>
          <w:lang w:val="sr-Cyrl-RS"/>
        </w:rPr>
        <w:t xml:space="preserve"> члана 11.1</w:t>
      </w:r>
      <w:r w:rsidR="003023B6" w:rsidRPr="000B01C7">
        <w:rPr>
          <w:sz w:val="24"/>
          <w:szCs w:val="24"/>
          <w:lang w:val="sr-Cyrl-RS"/>
        </w:rPr>
        <w:t>0</w:t>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_Ref379251412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Порекло средстава,  без Коруптивних радњи, превара и нелојалне конкуренциј</w:t>
      </w:r>
      <w:r w:rsidRPr="000B01C7">
        <w:rPr>
          <w:i/>
          <w:sz w:val="24"/>
          <w:szCs w:val="24"/>
          <w:lang w:val="sr-Cyrl-RS"/>
        </w:rPr>
        <w:fldChar w:fldCharType="end"/>
      </w:r>
      <w:r w:rsidR="00F7783F">
        <w:rPr>
          <w:i/>
          <w:sz w:val="24"/>
          <w:szCs w:val="24"/>
          <w:lang w:val="sr-Cyrl-RS"/>
        </w:rPr>
        <w:t>е</w:t>
      </w:r>
      <w:r w:rsidRPr="000B01C7">
        <w:rPr>
          <w:sz w:val="24"/>
          <w:szCs w:val="24"/>
          <w:lang w:val="sr-Cyrl-RS"/>
        </w:rPr>
        <w:t>)</w:t>
      </w:r>
      <w:r w:rsidRPr="000B01C7">
        <w:rPr>
          <w:i/>
          <w:sz w:val="24"/>
          <w:szCs w:val="24"/>
          <w:lang w:val="sr-Cyrl-RS"/>
        </w:rPr>
        <w:t>.</w:t>
      </w:r>
    </w:p>
    <w:p w:rsidR="00864E00" w:rsidRPr="00864E00" w:rsidRDefault="00864E00" w:rsidP="00336C90">
      <w:pPr>
        <w:pStyle w:val="Doctxt2"/>
        <w:spacing w:after="0"/>
        <w:ind w:left="1843"/>
        <w:rPr>
          <w:sz w:val="24"/>
          <w:szCs w:val="24"/>
          <w:lang w:val="sr-Cyrl-RS"/>
        </w:rPr>
      </w:pPr>
    </w:p>
    <w:p w:rsidR="00C45FE1" w:rsidRPr="000B01C7" w:rsidRDefault="00C45FE1" w:rsidP="00C45FE1">
      <w:pPr>
        <w:pStyle w:val="AATitre4"/>
        <w:numPr>
          <w:ilvl w:val="0"/>
          <w:numId w:val="0"/>
        </w:numPr>
        <w:ind w:left="720" w:firstLine="692"/>
        <w:rPr>
          <w:sz w:val="24"/>
          <w:szCs w:val="24"/>
        </w:rPr>
      </w:pPr>
      <w:bookmarkStart w:id="431" w:name="_Ref525844771"/>
      <w:r w:rsidRPr="000B01C7">
        <w:rPr>
          <w:sz w:val="24"/>
          <w:szCs w:val="24"/>
        </w:rPr>
        <w:t>(</w:t>
      </w:r>
      <w:r w:rsidR="006F0DBD" w:rsidRPr="000B01C7">
        <w:rPr>
          <w:sz w:val="24"/>
          <w:szCs w:val="24"/>
        </w:rPr>
        <w:t>ц</w:t>
      </w:r>
      <w:r w:rsidRPr="000B01C7">
        <w:rPr>
          <w:sz w:val="24"/>
          <w:szCs w:val="24"/>
        </w:rPr>
        <w:t>)</w:t>
      </w:r>
      <w:r w:rsidRPr="000B01C7">
        <w:rPr>
          <w:sz w:val="24"/>
          <w:szCs w:val="24"/>
        </w:rPr>
        <w:tab/>
        <w:t>Нетачне изјаве</w:t>
      </w:r>
      <w:bookmarkEnd w:id="431"/>
    </w:p>
    <w:p w:rsidR="00C45FE1" w:rsidRPr="000B01C7" w:rsidRDefault="00C45FE1" w:rsidP="00C45FE1">
      <w:pPr>
        <w:pStyle w:val="BodyText2"/>
        <w:ind w:left="1843"/>
        <w:rPr>
          <w:sz w:val="24"/>
          <w:szCs w:val="24"/>
          <w:lang w:val="sr-Cyrl-RS"/>
        </w:rPr>
      </w:pPr>
      <w:r w:rsidRPr="000B01C7">
        <w:rPr>
          <w:sz w:val="24"/>
          <w:szCs w:val="24"/>
          <w:lang w:val="sr-Cyrl-RS"/>
        </w:rPr>
        <w:t xml:space="preserve">Ако било која тврдња или изјава дата или за коју се сматра да је дата од стране Зајмопримца у Уговору, укључујући и члан </w:t>
      </w:r>
      <w:r w:rsidRPr="000B01C7">
        <w:rPr>
          <w:sz w:val="24"/>
          <w:szCs w:val="24"/>
          <w:lang w:val="sr-Cyrl-RS"/>
        </w:rPr>
        <w:fldChar w:fldCharType="begin"/>
      </w:r>
      <w:r w:rsidRPr="000B01C7">
        <w:rPr>
          <w:sz w:val="24"/>
          <w:szCs w:val="24"/>
          <w:lang w:val="sr-Cyrl-RS"/>
        </w:rPr>
        <w:instrText xml:space="preserve"> REF _Ref371952283 \n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10</w:t>
      </w:r>
      <w:r w:rsidRPr="000B01C7">
        <w:rPr>
          <w:sz w:val="24"/>
          <w:szCs w:val="24"/>
          <w:lang w:val="sr-Cyrl-RS"/>
        </w:rPr>
        <w:fldChar w:fldCharType="end"/>
      </w:r>
      <w:r w:rsidR="003E6857">
        <w:rPr>
          <w:sz w:val="24"/>
          <w:szCs w:val="24"/>
          <w:lang w:val="sr-Cyrl-RS"/>
        </w:rPr>
        <w:t>.</w:t>
      </w:r>
      <w:r w:rsidRPr="000B01C7">
        <w:rPr>
          <w:sz w:val="24"/>
          <w:szCs w:val="24"/>
          <w:lang w:val="sr-Cyrl-RS"/>
        </w:rPr>
        <w:t xml:space="preserve"> (</w:t>
      </w:r>
      <w:r w:rsidRPr="000B01C7">
        <w:rPr>
          <w:i/>
          <w:iCs/>
          <w:sz w:val="24"/>
          <w:szCs w:val="24"/>
          <w:lang w:val="sr-Cyrl-RS"/>
        </w:rPr>
        <w:t>Изјаве и гаранције</w:t>
      </w:r>
      <w:r w:rsidRPr="000B01C7">
        <w:rPr>
          <w:sz w:val="24"/>
          <w:szCs w:val="24"/>
          <w:lang w:val="sr-Cyrl-RS"/>
        </w:rPr>
        <w:t>), или другом документу који достави Зајмопримац или у његово име по основу или у вези са Уговором,  јесте или се докаже да је била нетачна када је дата или се сматра да је дата.</w:t>
      </w:r>
    </w:p>
    <w:p w:rsidR="00C45FE1" w:rsidRPr="000B01C7" w:rsidRDefault="00C45FE1" w:rsidP="00C45FE1">
      <w:pPr>
        <w:pStyle w:val="AATitre4"/>
        <w:numPr>
          <w:ilvl w:val="0"/>
          <w:numId w:val="0"/>
        </w:numPr>
        <w:ind w:left="720" w:firstLine="692"/>
        <w:rPr>
          <w:sz w:val="24"/>
          <w:szCs w:val="24"/>
        </w:rPr>
      </w:pPr>
      <w:bookmarkStart w:id="432" w:name="_Ref525844772"/>
      <w:r w:rsidRPr="000B01C7">
        <w:rPr>
          <w:sz w:val="24"/>
          <w:szCs w:val="24"/>
        </w:rPr>
        <w:t>(</w:t>
      </w:r>
      <w:r w:rsidR="00225E3B" w:rsidRPr="000B01C7">
        <w:rPr>
          <w:sz w:val="24"/>
          <w:szCs w:val="24"/>
        </w:rPr>
        <w:t>д</w:t>
      </w:r>
      <w:r w:rsidRPr="000B01C7">
        <w:rPr>
          <w:sz w:val="24"/>
          <w:szCs w:val="24"/>
        </w:rPr>
        <w:t>)</w:t>
      </w:r>
      <w:r w:rsidRPr="000B01C7">
        <w:rPr>
          <w:sz w:val="24"/>
          <w:szCs w:val="24"/>
        </w:rPr>
        <w:tab/>
        <w:t>Заједничка одговорност код Неизвршења обавеза</w:t>
      </w:r>
      <w:bookmarkEnd w:id="432"/>
    </w:p>
    <w:p w:rsidR="00C45FE1" w:rsidRPr="000B01C7" w:rsidRDefault="00C45FE1" w:rsidP="00C45FE1">
      <w:pPr>
        <w:pStyle w:val="AATitre6"/>
        <w:ind w:left="2410" w:hanging="567"/>
        <w:rPr>
          <w:sz w:val="24"/>
          <w:szCs w:val="24"/>
          <w:lang w:val="sr-Cyrl-RS"/>
        </w:rPr>
      </w:pPr>
      <w:bookmarkStart w:id="433" w:name="_Ref372227723"/>
      <w:r w:rsidRPr="000B01C7">
        <w:rPr>
          <w:sz w:val="24"/>
          <w:szCs w:val="24"/>
          <w:lang w:val="sr-Cyrl-RS"/>
        </w:rPr>
        <w:t>У складу са ставом</w:t>
      </w:r>
      <w:r w:rsidR="00F71413">
        <w:rPr>
          <w:sz w:val="24"/>
          <w:szCs w:val="24"/>
          <w:lang w:val="sr-Cyrl-RS"/>
        </w:rPr>
        <w:t xml:space="preserve"> (</w:t>
      </w:r>
      <w:r w:rsidR="00F71413">
        <w:rPr>
          <w:sz w:val="24"/>
          <w:szCs w:val="24"/>
          <w:lang w:val="sr-Latn-RS"/>
        </w:rPr>
        <w:t>ii)</w:t>
      </w:r>
      <w:r w:rsidRPr="000B01C7">
        <w:rPr>
          <w:sz w:val="24"/>
          <w:szCs w:val="24"/>
          <w:lang w:val="sr-Cyrl-RS"/>
        </w:rPr>
        <w:t>, сваки Финансијски дуг Зајмопримца  који није плаћен по доспећу или, ако је примењиво, током грејс периода предвиђеног у складу са релевантном документацијом.</w:t>
      </w:r>
      <w:bookmarkEnd w:id="433"/>
    </w:p>
    <w:p w:rsidR="00C45FE1" w:rsidRPr="000B01C7" w:rsidRDefault="00C45FE1" w:rsidP="00C45FE1">
      <w:pPr>
        <w:pStyle w:val="AATitre6"/>
        <w:ind w:left="2410" w:hanging="567"/>
        <w:rPr>
          <w:sz w:val="24"/>
          <w:szCs w:val="24"/>
          <w:lang w:val="sr-Cyrl-RS"/>
        </w:rPr>
      </w:pPr>
      <w:bookmarkStart w:id="434" w:name="_Ref372227730"/>
      <w:r w:rsidRPr="000B01C7">
        <w:rPr>
          <w:sz w:val="24"/>
          <w:szCs w:val="24"/>
          <w:lang w:val="sr-Cyrl-RS"/>
        </w:rPr>
        <w:t>Поверилац је отказао или суспендовао своју обавезу према  Зајмопримцу, у складу са било којим Финансијским задужењем или је прогласио Финансијско задужење доспелим и плативим пре одређеног рока доспећа, или је тражио превремену отплату Финансијског задужења у целости, а у сваком случају као резултат случаја неизвршења обавеза или било које одредбе која има сличан ефекат (како год описано), у складу са релевантним документима.</w:t>
      </w:r>
      <w:bookmarkEnd w:id="434"/>
    </w:p>
    <w:p w:rsidR="00C45FE1" w:rsidRPr="000B01C7" w:rsidRDefault="00C45FE1" w:rsidP="00C45FE1">
      <w:pPr>
        <w:pStyle w:val="AATitre6"/>
        <w:ind w:left="2410" w:hanging="567"/>
        <w:rPr>
          <w:sz w:val="24"/>
          <w:szCs w:val="24"/>
          <w:lang w:val="sr-Cyrl-RS"/>
        </w:rPr>
      </w:pPr>
      <w:bookmarkStart w:id="435" w:name="_Ref503194023"/>
      <w:r w:rsidRPr="000B01C7">
        <w:rPr>
          <w:sz w:val="24"/>
          <w:szCs w:val="24"/>
          <w:lang w:val="sr-Cyrl-RS"/>
        </w:rPr>
        <w:t xml:space="preserve">Неизвршење обавеза неће наступити у складу са овим чланом </w:t>
      </w:r>
      <w:r w:rsidRPr="000B01C7">
        <w:rPr>
          <w:sz w:val="24"/>
          <w:szCs w:val="24"/>
          <w:lang w:val="sr-Cyrl-RS"/>
        </w:rPr>
        <w:fldChar w:fldCharType="begin"/>
      </w:r>
      <w:r w:rsidRPr="000B01C7">
        <w:rPr>
          <w:sz w:val="24"/>
          <w:szCs w:val="24"/>
          <w:lang w:val="sr-Cyrl-RS"/>
        </w:rPr>
        <w:instrText xml:space="preserve"> REF _Ref204492705 \n \h </w:instrText>
      </w:r>
      <w:r w:rsidR="002B5862" w:rsidRPr="000B01C7">
        <w:rPr>
          <w:sz w:val="24"/>
          <w:szCs w:val="24"/>
          <w:lang w:val="sr-Cyrl-RS"/>
        </w:rPr>
        <w:instrText xml:space="preserve">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13.1</w:t>
      </w:r>
      <w:r w:rsidRPr="000B01C7">
        <w:rPr>
          <w:sz w:val="24"/>
          <w:szCs w:val="24"/>
          <w:lang w:val="sr-Cyrl-RS"/>
        </w:rPr>
        <w:fldChar w:fldCharType="end"/>
      </w:r>
      <w:r w:rsidRPr="000B01C7">
        <w:rPr>
          <w:sz w:val="24"/>
          <w:szCs w:val="24"/>
          <w:lang w:val="sr-Cyrl-RS"/>
        </w:rPr>
        <w:t xml:space="preserve"> (</w:t>
      </w:r>
      <w:r w:rsidR="00225E3B" w:rsidRPr="000B01C7">
        <w:rPr>
          <w:sz w:val="24"/>
          <w:szCs w:val="24"/>
          <w:lang w:val="sr-Cyrl-RS"/>
        </w:rPr>
        <w:t>д</w:t>
      </w:r>
      <w:r w:rsidRPr="000B01C7">
        <w:rPr>
          <w:sz w:val="24"/>
          <w:szCs w:val="24"/>
          <w:lang w:val="sr-Cyrl-RS"/>
        </w:rPr>
        <w:t xml:space="preserve">) уколико релевантни износ Финансијског дуга или обавеза за финансијски дуг  из горе наведених ставова </w:t>
      </w:r>
      <w:r w:rsidRPr="000B01C7">
        <w:rPr>
          <w:sz w:val="24"/>
          <w:szCs w:val="24"/>
          <w:lang w:val="sr-Cyrl-RS"/>
        </w:rPr>
        <w:fldChar w:fldCharType="begin"/>
      </w:r>
      <w:r w:rsidRPr="000B01C7">
        <w:rPr>
          <w:sz w:val="24"/>
          <w:szCs w:val="24"/>
          <w:lang w:val="sr-Cyrl-RS"/>
        </w:rPr>
        <w:instrText xml:space="preserve"> REF _Ref372227723 \n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(i)</w:t>
      </w:r>
      <w:r w:rsidRPr="000B01C7">
        <w:rPr>
          <w:sz w:val="24"/>
          <w:szCs w:val="24"/>
          <w:lang w:val="sr-Cyrl-RS"/>
        </w:rPr>
        <w:fldChar w:fldCharType="end"/>
      </w:r>
      <w:r w:rsidRPr="000B01C7">
        <w:rPr>
          <w:sz w:val="24"/>
          <w:szCs w:val="24"/>
          <w:lang w:val="sr-Cyrl-RS"/>
        </w:rPr>
        <w:t xml:space="preserve"> и </w:t>
      </w:r>
      <w:r w:rsidRPr="000B01C7">
        <w:rPr>
          <w:sz w:val="24"/>
          <w:szCs w:val="24"/>
          <w:lang w:val="sr-Cyrl-RS"/>
        </w:rPr>
        <w:fldChar w:fldCharType="begin"/>
      </w:r>
      <w:r w:rsidRPr="000B01C7">
        <w:rPr>
          <w:sz w:val="24"/>
          <w:szCs w:val="24"/>
          <w:lang w:val="sr-Cyrl-RS"/>
        </w:rPr>
        <w:instrText xml:space="preserve"> REF _Ref372227730 \n \p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 xml:space="preserve">(ii) </w:t>
      </w:r>
      <w:r w:rsidRPr="000B01C7">
        <w:rPr>
          <w:sz w:val="24"/>
          <w:szCs w:val="24"/>
          <w:lang w:val="sr-Cyrl-RS"/>
        </w:rPr>
        <w:fldChar w:fldCharType="end"/>
      </w:r>
      <w:r w:rsidRPr="000B01C7">
        <w:rPr>
          <w:sz w:val="24"/>
          <w:szCs w:val="24"/>
          <w:lang w:val="sr-Cyrl-RS"/>
        </w:rPr>
        <w:t>не премашује износ од тридесет милиона евра (30.000.000 евра) (или његову противвредност у било којој валути или валутама).</w:t>
      </w:r>
      <w:bookmarkEnd w:id="435"/>
    </w:p>
    <w:p w:rsidR="00C45FE1" w:rsidRDefault="00C45FE1" w:rsidP="00C45FE1">
      <w:pPr>
        <w:pStyle w:val="AATitre4"/>
        <w:numPr>
          <w:ilvl w:val="0"/>
          <w:numId w:val="0"/>
        </w:numPr>
        <w:ind w:left="720" w:firstLine="692"/>
        <w:rPr>
          <w:sz w:val="24"/>
          <w:szCs w:val="24"/>
        </w:rPr>
      </w:pPr>
      <w:r w:rsidRPr="000B01C7">
        <w:rPr>
          <w:sz w:val="24"/>
          <w:szCs w:val="24"/>
        </w:rPr>
        <w:t>(</w:t>
      </w:r>
      <w:r w:rsidR="00225E3B" w:rsidRPr="000B01C7">
        <w:rPr>
          <w:sz w:val="24"/>
          <w:szCs w:val="24"/>
        </w:rPr>
        <w:t>е</w:t>
      </w:r>
      <w:r w:rsidRPr="000B01C7">
        <w:rPr>
          <w:sz w:val="24"/>
          <w:szCs w:val="24"/>
        </w:rPr>
        <w:t>)</w:t>
      </w:r>
      <w:r w:rsidRPr="000B01C7">
        <w:rPr>
          <w:sz w:val="24"/>
          <w:szCs w:val="24"/>
        </w:rPr>
        <w:tab/>
        <w:t>Незаконитост</w:t>
      </w:r>
    </w:p>
    <w:p w:rsidR="001F4C69" w:rsidRDefault="001F4C69" w:rsidP="00C45FE1">
      <w:pPr>
        <w:pStyle w:val="AATitre4"/>
        <w:numPr>
          <w:ilvl w:val="0"/>
          <w:numId w:val="0"/>
        </w:numPr>
        <w:ind w:left="720" w:firstLine="692"/>
        <w:rPr>
          <w:sz w:val="24"/>
          <w:szCs w:val="24"/>
        </w:rPr>
      </w:pPr>
    </w:p>
    <w:p w:rsidR="00C45FE1" w:rsidRPr="000B01C7" w:rsidRDefault="00C45FE1" w:rsidP="00C45FE1">
      <w:pPr>
        <w:pStyle w:val="BodyText3"/>
        <w:ind w:left="1843"/>
        <w:rPr>
          <w:sz w:val="24"/>
          <w:szCs w:val="24"/>
          <w:lang w:val="sr-Cyrl-RS"/>
        </w:rPr>
      </w:pPr>
      <w:r w:rsidRPr="000B01C7">
        <w:rPr>
          <w:sz w:val="24"/>
          <w:szCs w:val="24"/>
          <w:lang w:val="sr-Cyrl-RS"/>
        </w:rPr>
        <w:t xml:space="preserve">Ако јесте или постане незаконито да Зајмопримац извршава своје обавезе по основу овог </w:t>
      </w:r>
      <w:r w:rsidR="003E6857">
        <w:rPr>
          <w:sz w:val="24"/>
          <w:szCs w:val="24"/>
          <w:lang w:val="sr-Cyrl-RS"/>
        </w:rPr>
        <w:t>у</w:t>
      </w:r>
      <w:r w:rsidRPr="000B01C7">
        <w:rPr>
          <w:sz w:val="24"/>
          <w:szCs w:val="24"/>
          <w:lang w:val="sr-Cyrl-RS"/>
        </w:rPr>
        <w:t>говора.</w:t>
      </w:r>
    </w:p>
    <w:p w:rsidR="00C45FE1" w:rsidRPr="000B01C7" w:rsidRDefault="00225E3B" w:rsidP="00C45FE1">
      <w:pPr>
        <w:pStyle w:val="AATitre4"/>
        <w:numPr>
          <w:ilvl w:val="0"/>
          <w:numId w:val="0"/>
        </w:numPr>
        <w:ind w:left="720" w:firstLine="692"/>
        <w:rPr>
          <w:sz w:val="24"/>
          <w:szCs w:val="24"/>
        </w:rPr>
      </w:pPr>
      <w:bookmarkStart w:id="436" w:name="_Toc106103753"/>
      <w:bookmarkStart w:id="437" w:name="_Toc106104589"/>
      <w:bookmarkStart w:id="438" w:name="_Toc106104700"/>
      <w:r w:rsidRPr="000B01C7">
        <w:rPr>
          <w:sz w:val="24"/>
          <w:szCs w:val="24"/>
        </w:rPr>
        <w:t xml:space="preserve"> </w:t>
      </w:r>
      <w:r w:rsidR="00C45FE1" w:rsidRPr="000B01C7">
        <w:rPr>
          <w:sz w:val="24"/>
          <w:szCs w:val="24"/>
        </w:rPr>
        <w:t>(</w:t>
      </w:r>
      <w:r w:rsidRPr="000B01C7">
        <w:rPr>
          <w:sz w:val="24"/>
          <w:szCs w:val="24"/>
        </w:rPr>
        <w:t>ф</w:t>
      </w:r>
      <w:r w:rsidR="00C45FE1" w:rsidRPr="000B01C7">
        <w:rPr>
          <w:sz w:val="24"/>
          <w:szCs w:val="24"/>
        </w:rPr>
        <w:t>)</w:t>
      </w:r>
      <w:r w:rsidR="00C45FE1" w:rsidRPr="000B01C7">
        <w:rPr>
          <w:sz w:val="24"/>
          <w:szCs w:val="24"/>
        </w:rPr>
        <w:tab/>
        <w:t>Материјалне негативне промене</w:t>
      </w:r>
    </w:p>
    <w:bookmarkEnd w:id="436"/>
    <w:bookmarkEnd w:id="437"/>
    <w:bookmarkEnd w:id="438"/>
    <w:p w:rsidR="00C45FE1" w:rsidRPr="000B01C7" w:rsidRDefault="00C45FE1" w:rsidP="00C45FE1">
      <w:pPr>
        <w:pStyle w:val="BodyText3"/>
        <w:ind w:left="1843"/>
        <w:rPr>
          <w:sz w:val="24"/>
          <w:szCs w:val="24"/>
          <w:lang w:val="sr-Cyrl-RS"/>
        </w:rPr>
      </w:pPr>
      <w:r w:rsidRPr="000B01C7">
        <w:rPr>
          <w:sz w:val="24"/>
          <w:szCs w:val="24"/>
          <w:lang w:val="sr-Cyrl-RS"/>
        </w:rPr>
        <w:t>Дошло је или се може очекивати да ће доћи до било која околност (укључујући и промену политичке ситуације у земљи  Зајмопримца) или било која мера, која би могла, према мишљењу  Зајмодавца да има Материјални негативни ефекат.</w:t>
      </w:r>
    </w:p>
    <w:p w:rsidR="00C45FE1" w:rsidRPr="000B01C7" w:rsidRDefault="00C45FE1" w:rsidP="00C45FE1">
      <w:pPr>
        <w:pStyle w:val="AATitre4"/>
        <w:numPr>
          <w:ilvl w:val="0"/>
          <w:numId w:val="0"/>
        </w:numPr>
        <w:ind w:left="720" w:firstLine="692"/>
        <w:rPr>
          <w:sz w:val="24"/>
          <w:szCs w:val="24"/>
        </w:rPr>
      </w:pPr>
      <w:r w:rsidRPr="000B01C7">
        <w:rPr>
          <w:sz w:val="24"/>
          <w:szCs w:val="24"/>
        </w:rPr>
        <w:t>(</w:t>
      </w:r>
      <w:r w:rsidR="00225E3B" w:rsidRPr="000B01C7">
        <w:rPr>
          <w:sz w:val="24"/>
          <w:szCs w:val="24"/>
        </w:rPr>
        <w:t>г</w:t>
      </w:r>
      <w:r w:rsidRPr="000B01C7">
        <w:rPr>
          <w:sz w:val="24"/>
          <w:szCs w:val="24"/>
        </w:rPr>
        <w:t>)</w:t>
      </w:r>
      <w:r w:rsidRPr="000B01C7">
        <w:rPr>
          <w:sz w:val="24"/>
          <w:szCs w:val="24"/>
        </w:rPr>
        <w:tab/>
        <w:t>Повлачење или суспензија Про</w:t>
      </w:r>
      <w:r w:rsidR="00225E3B" w:rsidRPr="000B01C7">
        <w:rPr>
          <w:sz w:val="24"/>
          <w:szCs w:val="24"/>
        </w:rPr>
        <w:t>грама</w:t>
      </w:r>
    </w:p>
    <w:p w:rsidR="00C45FE1" w:rsidRPr="000B01C7" w:rsidRDefault="00C45FE1" w:rsidP="00C45FE1">
      <w:pPr>
        <w:pStyle w:val="BodyText3"/>
        <w:ind w:left="1843"/>
        <w:rPr>
          <w:sz w:val="24"/>
          <w:szCs w:val="24"/>
          <w:lang w:val="sr-Cyrl-RS"/>
        </w:rPr>
      </w:pPr>
      <w:r w:rsidRPr="000B01C7">
        <w:rPr>
          <w:sz w:val="24"/>
          <w:szCs w:val="24"/>
          <w:lang w:val="sr-Cyrl-RS"/>
        </w:rPr>
        <w:t>Дошло је до следећих догађаја:</w:t>
      </w:r>
    </w:p>
    <w:p w:rsidR="00C45FE1" w:rsidRPr="000B01C7" w:rsidRDefault="00C45FE1" w:rsidP="00C45FE1">
      <w:pPr>
        <w:pStyle w:val="AATitre6"/>
        <w:numPr>
          <w:ilvl w:val="0"/>
          <w:numId w:val="0"/>
        </w:numPr>
        <w:ind w:left="2552" w:hanging="720"/>
        <w:rPr>
          <w:sz w:val="24"/>
          <w:szCs w:val="24"/>
          <w:lang w:val="sr-Cyrl-RS"/>
        </w:rPr>
      </w:pPr>
      <w:r w:rsidRPr="000B01C7">
        <w:rPr>
          <w:sz w:val="24"/>
          <w:szCs w:val="24"/>
          <w:lang w:val="sr-Cyrl-RS"/>
        </w:rPr>
        <w:t>(</w:t>
      </w:r>
      <w:r w:rsidRPr="000B01C7">
        <w:rPr>
          <w:sz w:val="24"/>
          <w:szCs w:val="24"/>
          <w:lang w:val="sr-Latn-RS"/>
        </w:rPr>
        <w:t>i</w:t>
      </w:r>
      <w:r w:rsidRPr="000B01C7">
        <w:rPr>
          <w:sz w:val="24"/>
          <w:szCs w:val="24"/>
          <w:lang w:val="sr-Cyrl-RS"/>
        </w:rPr>
        <w:t>)</w:t>
      </w:r>
      <w:r w:rsidRPr="000B01C7">
        <w:rPr>
          <w:sz w:val="24"/>
          <w:szCs w:val="24"/>
          <w:lang w:val="sr-Cyrl-RS"/>
        </w:rPr>
        <w:tab/>
      </w:r>
      <w:r w:rsidR="002E44E4" w:rsidRPr="000B01C7">
        <w:rPr>
          <w:sz w:val="24"/>
          <w:szCs w:val="24"/>
          <w:lang w:val="sr-Cyrl-RS"/>
        </w:rPr>
        <w:t>Зајмопримац се повлачи из Програма</w:t>
      </w:r>
      <w:r w:rsidR="007B2F04" w:rsidRPr="000B01C7">
        <w:rPr>
          <w:sz w:val="24"/>
          <w:szCs w:val="24"/>
          <w:lang w:val="sr-Cyrl-RS"/>
        </w:rPr>
        <w:t>;</w:t>
      </w:r>
    </w:p>
    <w:p w:rsidR="00C45FE1" w:rsidRPr="000B01C7" w:rsidRDefault="00C45FE1" w:rsidP="00C45FE1">
      <w:pPr>
        <w:pStyle w:val="AATitre6"/>
        <w:numPr>
          <w:ilvl w:val="0"/>
          <w:numId w:val="0"/>
        </w:numPr>
        <w:ind w:left="2552" w:hanging="720"/>
        <w:rPr>
          <w:sz w:val="24"/>
          <w:szCs w:val="24"/>
          <w:lang w:val="sr-Cyrl-RS"/>
        </w:rPr>
      </w:pPr>
      <w:r w:rsidRPr="000B01C7">
        <w:rPr>
          <w:sz w:val="24"/>
          <w:szCs w:val="24"/>
          <w:lang w:val="sr-Latn-RS"/>
        </w:rPr>
        <w:t>(ii)</w:t>
      </w:r>
      <w:r w:rsidRPr="000B01C7">
        <w:rPr>
          <w:sz w:val="24"/>
          <w:szCs w:val="24"/>
          <w:lang w:val="sr-Latn-RS"/>
        </w:rPr>
        <w:tab/>
      </w:r>
      <w:r w:rsidR="007B2F04" w:rsidRPr="000B01C7">
        <w:rPr>
          <w:sz w:val="24"/>
          <w:szCs w:val="24"/>
          <w:lang w:val="sr-Cyrl-RS"/>
        </w:rPr>
        <w:t>И</w:t>
      </w:r>
      <w:r w:rsidR="002E44E4" w:rsidRPr="000B01C7">
        <w:rPr>
          <w:sz w:val="24"/>
          <w:szCs w:val="24"/>
          <w:lang w:val="sr-Cyrl-RS"/>
        </w:rPr>
        <w:t>мплементација</w:t>
      </w:r>
      <w:r w:rsidR="007B2F04" w:rsidRPr="000B01C7">
        <w:rPr>
          <w:sz w:val="24"/>
          <w:szCs w:val="24"/>
          <w:lang w:val="sr-Cyrl-RS"/>
        </w:rPr>
        <w:t xml:space="preserve"> Програма</w:t>
      </w:r>
      <w:r w:rsidR="002E44E4" w:rsidRPr="000B01C7">
        <w:rPr>
          <w:sz w:val="24"/>
          <w:szCs w:val="24"/>
          <w:lang w:val="sr-Cyrl-RS"/>
        </w:rPr>
        <w:t xml:space="preserve"> је суспендована </w:t>
      </w:r>
      <w:r w:rsidR="007B2F04" w:rsidRPr="000B01C7">
        <w:rPr>
          <w:sz w:val="24"/>
          <w:szCs w:val="24"/>
          <w:lang w:val="sr-Cyrl-RS"/>
        </w:rPr>
        <w:t xml:space="preserve">од стране Зајмопримца </w:t>
      </w:r>
      <w:r w:rsidR="002E44E4" w:rsidRPr="000B01C7">
        <w:rPr>
          <w:sz w:val="24"/>
          <w:szCs w:val="24"/>
          <w:lang w:val="sr-Cyrl-RS"/>
        </w:rPr>
        <w:t>за период који је дужи од шест (6) месеци; или</w:t>
      </w:r>
    </w:p>
    <w:p w:rsidR="00C45FE1" w:rsidRPr="000B01C7" w:rsidRDefault="007B2F04" w:rsidP="00C45FE1">
      <w:pPr>
        <w:pStyle w:val="AATitre4"/>
        <w:numPr>
          <w:ilvl w:val="0"/>
          <w:numId w:val="0"/>
        </w:numPr>
        <w:ind w:left="720" w:firstLine="692"/>
        <w:rPr>
          <w:sz w:val="24"/>
          <w:szCs w:val="24"/>
        </w:rPr>
      </w:pPr>
      <w:r w:rsidRPr="000B01C7">
        <w:rPr>
          <w:sz w:val="24"/>
          <w:szCs w:val="24"/>
        </w:rPr>
        <w:t xml:space="preserve"> </w:t>
      </w:r>
      <w:r w:rsidR="00C45FE1" w:rsidRPr="000B01C7">
        <w:rPr>
          <w:sz w:val="24"/>
          <w:szCs w:val="24"/>
        </w:rPr>
        <w:t>(</w:t>
      </w:r>
      <w:r w:rsidRPr="000B01C7">
        <w:rPr>
          <w:sz w:val="24"/>
          <w:szCs w:val="24"/>
        </w:rPr>
        <w:t>х</w:t>
      </w:r>
      <w:r w:rsidR="00C45FE1" w:rsidRPr="000B01C7">
        <w:rPr>
          <w:sz w:val="24"/>
          <w:szCs w:val="24"/>
        </w:rPr>
        <w:t>)</w:t>
      </w:r>
      <w:r w:rsidR="00C45FE1" w:rsidRPr="000B01C7">
        <w:rPr>
          <w:sz w:val="24"/>
          <w:szCs w:val="24"/>
        </w:rPr>
        <w:tab/>
        <w:t>Одобрења</w:t>
      </w:r>
    </w:p>
    <w:p w:rsidR="00C45FE1" w:rsidRPr="000B01C7" w:rsidRDefault="00C45FE1" w:rsidP="00C45FE1">
      <w:pPr>
        <w:pStyle w:val="BodyText3"/>
        <w:ind w:left="1843"/>
        <w:rPr>
          <w:sz w:val="24"/>
          <w:szCs w:val="24"/>
          <w:lang w:val="sr-Cyrl-RS"/>
        </w:rPr>
      </w:pPr>
      <w:r w:rsidRPr="000B01C7">
        <w:rPr>
          <w:sz w:val="24"/>
          <w:szCs w:val="24"/>
          <w:lang w:val="sr-Cyrl-RS"/>
        </w:rPr>
        <w:t xml:space="preserve">Сва одобрења која су потребна Зајмопримцу како би извршио или испунио своје обавезе према овом </w:t>
      </w:r>
      <w:r w:rsidR="009E3DDF">
        <w:rPr>
          <w:sz w:val="24"/>
          <w:szCs w:val="24"/>
          <w:lang w:val="sr-Cyrl-RS"/>
        </w:rPr>
        <w:t>у</w:t>
      </w:r>
      <w:r w:rsidRPr="000B01C7">
        <w:rPr>
          <w:sz w:val="24"/>
          <w:szCs w:val="24"/>
          <w:lang w:val="sr-Cyrl-RS"/>
        </w:rPr>
        <w:t>говору, или потребним током редовног тока Про</w:t>
      </w:r>
      <w:r w:rsidR="00BF4CE0" w:rsidRPr="000B01C7">
        <w:rPr>
          <w:sz w:val="24"/>
          <w:szCs w:val="24"/>
          <w:lang w:val="sr-Cyrl-RS"/>
        </w:rPr>
        <w:t>грама</w:t>
      </w:r>
      <w:r w:rsidRPr="000B01C7">
        <w:rPr>
          <w:sz w:val="24"/>
          <w:szCs w:val="24"/>
          <w:lang w:val="sr-Cyrl-RS"/>
        </w:rPr>
        <w:t xml:space="preserve"> се не добију у предвиђеном року или су отказана или постају неваљан</w:t>
      </w:r>
      <w:r w:rsidRPr="000B01C7">
        <w:rPr>
          <w:sz w:val="24"/>
          <w:szCs w:val="24"/>
          <w:lang w:val="sr-Latn-RS"/>
        </w:rPr>
        <w:t>e</w:t>
      </w:r>
      <w:r w:rsidRPr="000B01C7">
        <w:rPr>
          <w:sz w:val="24"/>
          <w:szCs w:val="24"/>
          <w:lang w:val="sr-Cyrl-RS"/>
        </w:rPr>
        <w:t xml:space="preserve"> или на други начин престају да буду правоснажна и важећа.</w:t>
      </w:r>
    </w:p>
    <w:p w:rsidR="00C45FE1" w:rsidRPr="000B01C7" w:rsidRDefault="00C45FE1" w:rsidP="00C45FE1">
      <w:pPr>
        <w:pStyle w:val="AATitre4"/>
        <w:numPr>
          <w:ilvl w:val="0"/>
          <w:numId w:val="0"/>
        </w:numPr>
        <w:ind w:left="720" w:firstLine="692"/>
        <w:rPr>
          <w:sz w:val="24"/>
          <w:szCs w:val="24"/>
        </w:rPr>
      </w:pPr>
      <w:r w:rsidRPr="000B01C7">
        <w:rPr>
          <w:sz w:val="24"/>
          <w:szCs w:val="24"/>
        </w:rPr>
        <w:t>(</w:t>
      </w:r>
      <w:r w:rsidR="00BF4CE0" w:rsidRPr="000B01C7">
        <w:rPr>
          <w:sz w:val="24"/>
          <w:szCs w:val="24"/>
        </w:rPr>
        <w:t>и</w:t>
      </w:r>
      <w:r w:rsidRPr="000B01C7">
        <w:rPr>
          <w:sz w:val="24"/>
          <w:szCs w:val="24"/>
        </w:rPr>
        <w:t>)</w:t>
      </w:r>
      <w:r w:rsidRPr="000B01C7">
        <w:rPr>
          <w:sz w:val="24"/>
          <w:szCs w:val="24"/>
        </w:rPr>
        <w:tab/>
        <w:t>Пресуде, решења или одлуке које имају Материјално негатив</w:t>
      </w:r>
      <w:r w:rsidRPr="000B01C7">
        <w:rPr>
          <w:sz w:val="24"/>
          <w:szCs w:val="24"/>
          <w:lang w:val="sr-Latn-RS"/>
        </w:rPr>
        <w:t>a</w:t>
      </w:r>
      <w:r w:rsidRPr="000B01C7">
        <w:rPr>
          <w:sz w:val="24"/>
          <w:szCs w:val="24"/>
        </w:rPr>
        <w:t>н</w:t>
      </w:r>
      <w:r w:rsidRPr="000B01C7">
        <w:rPr>
          <w:sz w:val="24"/>
          <w:szCs w:val="24"/>
          <w:lang w:val="sr-Latn-RS"/>
        </w:rPr>
        <w:t xml:space="preserve"> </w:t>
      </w:r>
      <w:r w:rsidRPr="000B01C7">
        <w:rPr>
          <w:sz w:val="24"/>
          <w:szCs w:val="24"/>
        </w:rPr>
        <w:t>ефекат</w:t>
      </w:r>
    </w:p>
    <w:p w:rsidR="00C45FE1" w:rsidRPr="000B01C7" w:rsidRDefault="00C45FE1" w:rsidP="00C45FE1">
      <w:pPr>
        <w:pStyle w:val="BodyText3"/>
        <w:ind w:left="1843"/>
        <w:rPr>
          <w:sz w:val="24"/>
          <w:szCs w:val="24"/>
          <w:lang w:val="sr-Cyrl-RS"/>
        </w:rPr>
      </w:pPr>
      <w:bookmarkStart w:id="439" w:name="_Hlk60492283"/>
      <w:r w:rsidRPr="000B01C7">
        <w:rPr>
          <w:sz w:val="24"/>
          <w:szCs w:val="24"/>
          <w:lang w:val="sr-Cyrl-RS"/>
        </w:rPr>
        <w:t xml:space="preserve">Дошло је или се може очекивати да дође </w:t>
      </w:r>
      <w:bookmarkEnd w:id="439"/>
      <w:r w:rsidRPr="000B01C7">
        <w:rPr>
          <w:sz w:val="24"/>
          <w:szCs w:val="24"/>
          <w:lang w:val="sr-Cyrl-RS"/>
        </w:rPr>
        <w:t>до било која пресуда, арбитражне одлуке или административне одлуке која утиче на Зајмопримца и које има или се основано може очекивати да има, према мишљењу Зајмодавца Материјално негативан ефекат.</w:t>
      </w:r>
    </w:p>
    <w:p w:rsidR="00C45FE1" w:rsidRPr="000B01C7" w:rsidRDefault="00C45FE1" w:rsidP="00C45FE1">
      <w:pPr>
        <w:pStyle w:val="AATitre4"/>
        <w:numPr>
          <w:ilvl w:val="0"/>
          <w:numId w:val="0"/>
        </w:numPr>
        <w:ind w:left="720" w:firstLine="692"/>
        <w:rPr>
          <w:sz w:val="24"/>
          <w:szCs w:val="24"/>
        </w:rPr>
      </w:pPr>
      <w:r w:rsidRPr="000B01C7">
        <w:rPr>
          <w:sz w:val="24"/>
          <w:szCs w:val="24"/>
        </w:rPr>
        <w:t>(</w:t>
      </w:r>
      <w:r w:rsidR="00BF4CE0" w:rsidRPr="000B01C7">
        <w:rPr>
          <w:sz w:val="24"/>
          <w:szCs w:val="24"/>
        </w:rPr>
        <w:t>ј</w:t>
      </w:r>
      <w:r w:rsidRPr="000B01C7">
        <w:rPr>
          <w:sz w:val="24"/>
          <w:szCs w:val="24"/>
        </w:rPr>
        <w:t>)</w:t>
      </w:r>
      <w:r w:rsidRPr="000B01C7">
        <w:rPr>
          <w:sz w:val="24"/>
          <w:szCs w:val="24"/>
        </w:rPr>
        <w:tab/>
        <w:t>Суспензија слободне конвертибилности и слободног трансфера</w:t>
      </w:r>
    </w:p>
    <w:p w:rsidR="00C45FE1" w:rsidRPr="000B01C7" w:rsidRDefault="00C45FE1" w:rsidP="00C45FE1">
      <w:pPr>
        <w:pStyle w:val="BodyText3"/>
        <w:ind w:left="1843"/>
        <w:rPr>
          <w:sz w:val="24"/>
          <w:szCs w:val="24"/>
          <w:lang w:val="sr-Cyrl-RS"/>
        </w:rPr>
      </w:pPr>
      <w:r w:rsidRPr="000B01C7">
        <w:rPr>
          <w:sz w:val="24"/>
          <w:szCs w:val="24"/>
          <w:lang w:val="sr-Cyrl-RS"/>
        </w:rPr>
        <w:t xml:space="preserve">Оспорава се слободна конвертибилност и слободни трансфер било ког износа који Зајмопримац по овом </w:t>
      </w:r>
      <w:r w:rsidR="009E3DDF">
        <w:rPr>
          <w:sz w:val="24"/>
          <w:szCs w:val="24"/>
          <w:lang w:val="sr-Cyrl-RS"/>
        </w:rPr>
        <w:t>у</w:t>
      </w:r>
      <w:r w:rsidRPr="000B01C7">
        <w:rPr>
          <w:sz w:val="24"/>
          <w:szCs w:val="24"/>
          <w:lang w:val="sr-Cyrl-RS"/>
        </w:rPr>
        <w:t>говору дугује, или било којих других средстава које је Зајмодавац обезбедио Зајмопримцу или било ком другом Зајмопримцу у јурисдикцији Зајмопримца.</w:t>
      </w:r>
    </w:p>
    <w:p w:rsidR="00C45FE1" w:rsidRDefault="00C45FE1" w:rsidP="00C45FE1">
      <w:pPr>
        <w:pStyle w:val="BodyText3"/>
        <w:ind w:left="1843"/>
        <w:rPr>
          <w:sz w:val="24"/>
          <w:szCs w:val="24"/>
          <w:lang w:val="sr-Cyrl-RS"/>
        </w:rPr>
      </w:pPr>
      <w:r w:rsidRPr="000B01C7">
        <w:rPr>
          <w:sz w:val="24"/>
          <w:szCs w:val="24"/>
          <w:lang w:val="sr-Cyrl-RS"/>
        </w:rPr>
        <w:t xml:space="preserve">Сваки закон о девизном пословању који се мења, доноси или усваја или је вероватно да ће се мењати, доносити или усвајати у Републици Србији који (према разумном мишљењу Зајмодавац): (i) 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овим </w:t>
      </w:r>
      <w:r w:rsidR="009E3DDF">
        <w:rPr>
          <w:sz w:val="24"/>
          <w:szCs w:val="24"/>
          <w:lang w:val="sr-Cyrl-RS"/>
        </w:rPr>
        <w:t>у</w:t>
      </w:r>
      <w:r w:rsidRPr="000B01C7">
        <w:rPr>
          <w:sz w:val="24"/>
          <w:szCs w:val="24"/>
          <w:lang w:val="sr-Cyrl-RS"/>
        </w:rPr>
        <w:t xml:space="preserve">говором; или (ii) материјално негативно утиче на интересе Зајмодаваца, према или у складу са овим </w:t>
      </w:r>
      <w:r w:rsidR="004E5D88">
        <w:rPr>
          <w:sz w:val="24"/>
          <w:szCs w:val="24"/>
          <w:lang w:val="sr-Cyrl-RS"/>
        </w:rPr>
        <w:t>у</w:t>
      </w:r>
      <w:r w:rsidR="004E5D88" w:rsidRPr="000B01C7">
        <w:rPr>
          <w:sz w:val="24"/>
          <w:szCs w:val="24"/>
          <w:lang w:val="sr-Cyrl-RS"/>
        </w:rPr>
        <w:t>говором</w:t>
      </w:r>
      <w:r w:rsidRPr="000B01C7">
        <w:rPr>
          <w:sz w:val="24"/>
          <w:szCs w:val="24"/>
          <w:lang w:val="sr-Cyrl-RS"/>
        </w:rPr>
        <w:t>.</w:t>
      </w:r>
    </w:p>
    <w:p w:rsidR="001F56FB" w:rsidRDefault="001F56FB" w:rsidP="00C45FE1">
      <w:pPr>
        <w:pStyle w:val="BodyText3"/>
        <w:ind w:left="1843"/>
        <w:rPr>
          <w:sz w:val="24"/>
          <w:szCs w:val="24"/>
          <w:lang w:val="sr-Cyrl-RS"/>
        </w:rPr>
      </w:pPr>
    </w:p>
    <w:p w:rsidR="00C45FE1" w:rsidRPr="000B01C7" w:rsidRDefault="00C45FE1" w:rsidP="00C45FE1">
      <w:pPr>
        <w:pStyle w:val="AATitre2"/>
        <w:rPr>
          <w:sz w:val="24"/>
          <w:szCs w:val="24"/>
          <w:u w:val="none"/>
        </w:rPr>
      </w:pPr>
      <w:bookmarkStart w:id="440" w:name="_Ref371952786"/>
      <w:bookmarkStart w:id="441" w:name="_Ref371952792"/>
      <w:bookmarkStart w:id="442" w:name="_Toc59121034"/>
      <w:r w:rsidRPr="000B01C7">
        <w:rPr>
          <w:sz w:val="24"/>
          <w:szCs w:val="24"/>
        </w:rPr>
        <w:t>Убрзање</w:t>
      </w:r>
      <w:bookmarkEnd w:id="440"/>
      <w:bookmarkEnd w:id="441"/>
      <w:bookmarkEnd w:id="442"/>
    </w:p>
    <w:p w:rsidR="00C45FE1" w:rsidRPr="000B01C7" w:rsidRDefault="00C45FE1" w:rsidP="00C45FE1">
      <w:pPr>
        <w:pStyle w:val="Corpsdetexte21"/>
        <w:rPr>
          <w:sz w:val="24"/>
          <w:szCs w:val="24"/>
        </w:rPr>
      </w:pPr>
      <w:r w:rsidRPr="000B01C7">
        <w:rPr>
          <w:sz w:val="24"/>
          <w:szCs w:val="24"/>
        </w:rPr>
        <w:t xml:space="preserve">У било ком тренутку након настанка Случаја неизвршења обавезе који траје, Зајмодавац може без достављања било каквог званичног захтева или покретања било каквог судског или вансудског поступка, достављањем обавештења Зајмопримцу: </w:t>
      </w:r>
    </w:p>
    <w:p w:rsidR="00C45FE1" w:rsidRPr="000B01C7" w:rsidRDefault="00C45FE1" w:rsidP="00C45FE1">
      <w:pPr>
        <w:pStyle w:val="AATitre4"/>
        <w:ind w:left="1843" w:hanging="567"/>
        <w:rPr>
          <w:sz w:val="24"/>
          <w:szCs w:val="24"/>
        </w:rPr>
      </w:pPr>
      <w:r w:rsidRPr="000B01C7">
        <w:rPr>
          <w:sz w:val="24"/>
          <w:szCs w:val="24"/>
        </w:rPr>
        <w:t>Отказати Расположиви кредит; и/или</w:t>
      </w:r>
    </w:p>
    <w:p w:rsidR="00C45FE1" w:rsidRPr="000B01C7" w:rsidRDefault="00C45FE1" w:rsidP="00C45FE1">
      <w:pPr>
        <w:pStyle w:val="AATitre4"/>
        <w:numPr>
          <w:ilvl w:val="0"/>
          <w:numId w:val="0"/>
        </w:numPr>
        <w:ind w:left="1843" w:hanging="567"/>
        <w:rPr>
          <w:sz w:val="24"/>
          <w:szCs w:val="24"/>
        </w:rPr>
      </w:pPr>
      <w:bookmarkStart w:id="443" w:name="_Ref379251283"/>
      <w:r w:rsidRPr="000B01C7">
        <w:rPr>
          <w:sz w:val="24"/>
          <w:szCs w:val="24"/>
        </w:rPr>
        <w:t>(б)</w:t>
      </w:r>
      <w:r w:rsidRPr="000B01C7">
        <w:rPr>
          <w:sz w:val="24"/>
          <w:szCs w:val="24"/>
        </w:rPr>
        <w:tab/>
        <w:t xml:space="preserve">прогласити да ће целокупни или део Кредита, заједно са обрачунатом каматом, и свим другим износима обрачунатим или неизмиреним по основу овог </w:t>
      </w:r>
      <w:r w:rsidR="003D304A">
        <w:rPr>
          <w:sz w:val="24"/>
          <w:szCs w:val="24"/>
        </w:rPr>
        <w:t>у</w:t>
      </w:r>
      <w:r w:rsidRPr="000B01C7">
        <w:rPr>
          <w:sz w:val="24"/>
          <w:szCs w:val="24"/>
        </w:rPr>
        <w:t>говора, бити без одлагања досели и плативи.</w:t>
      </w:r>
      <w:bookmarkEnd w:id="443"/>
    </w:p>
    <w:p w:rsidR="00C45FE1" w:rsidRPr="000B01C7" w:rsidRDefault="00C45FE1" w:rsidP="00C45FE1">
      <w:pPr>
        <w:pStyle w:val="Corpsdetexte21"/>
        <w:rPr>
          <w:sz w:val="24"/>
          <w:szCs w:val="24"/>
        </w:rPr>
      </w:pPr>
      <w:r w:rsidRPr="000B01C7">
        <w:rPr>
          <w:sz w:val="24"/>
          <w:szCs w:val="24"/>
        </w:rPr>
        <w:t xml:space="preserve">Не доводећи у питање горе наведено, у случају Неизвршења обавеза дефинисаних чланом </w:t>
      </w:r>
      <w:r w:rsidRPr="000B01C7">
        <w:rPr>
          <w:sz w:val="24"/>
          <w:szCs w:val="24"/>
        </w:rPr>
        <w:fldChar w:fldCharType="begin"/>
      </w:r>
      <w:r w:rsidRPr="000B01C7">
        <w:rPr>
          <w:sz w:val="24"/>
          <w:szCs w:val="24"/>
        </w:rPr>
        <w:instrText xml:space="preserve"> REF _Ref204492705 \r \h  \* MERGEFORMAT </w:instrText>
      </w:r>
      <w:r w:rsidRPr="000B01C7">
        <w:rPr>
          <w:sz w:val="24"/>
          <w:szCs w:val="24"/>
        </w:rPr>
      </w:r>
      <w:r w:rsidRPr="000B01C7">
        <w:rPr>
          <w:sz w:val="24"/>
          <w:szCs w:val="24"/>
        </w:rPr>
        <w:fldChar w:fldCharType="separate"/>
      </w:r>
      <w:r w:rsidR="00EF5BFE">
        <w:rPr>
          <w:sz w:val="24"/>
          <w:szCs w:val="24"/>
        </w:rPr>
        <w:t>13.1</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_Ref204492705 \h  \* MERGEFORMAT </w:instrText>
      </w:r>
      <w:r w:rsidRPr="000B01C7">
        <w:rPr>
          <w:i/>
          <w:sz w:val="24"/>
          <w:szCs w:val="24"/>
        </w:rPr>
      </w:r>
      <w:r w:rsidRPr="000B01C7">
        <w:rPr>
          <w:i/>
          <w:sz w:val="24"/>
          <w:szCs w:val="24"/>
        </w:rPr>
        <w:fldChar w:fldCharType="separate"/>
      </w:r>
      <w:r w:rsidR="00EF5BFE" w:rsidRPr="00EF5BFE">
        <w:rPr>
          <w:i/>
          <w:sz w:val="24"/>
          <w:szCs w:val="24"/>
        </w:rPr>
        <w:t>Случај неизвршења обавеза</w:t>
      </w:r>
      <w:r w:rsidRPr="000B01C7">
        <w:rPr>
          <w:i/>
          <w:sz w:val="24"/>
          <w:szCs w:val="24"/>
        </w:rPr>
        <w:fldChar w:fldCharType="end"/>
      </w:r>
      <w:r w:rsidRPr="000B01C7">
        <w:rPr>
          <w:sz w:val="24"/>
          <w:szCs w:val="24"/>
        </w:rPr>
        <w:t xml:space="preserve">), Зајмодавац задржава право да, након достављања писаног обавештења Зајмопримцу, (i) суспендује или одложи Повлачење средстава по Кредиту; и/или(ii) суспендује финализацију свих споразума који се односе на друге могуће финансијске понуде о којима је  Зајмодавац обавестио Зајмопримца; и/или (iii) суспендује или одложи било које повлачење средстава по било ком уговору о кредиту склопљеном између  Зајмопримца и Зајмодавца. </w:t>
      </w:r>
    </w:p>
    <w:p w:rsidR="00C45FE1" w:rsidRPr="000B01C7" w:rsidRDefault="00C45FE1" w:rsidP="00C45FE1">
      <w:pPr>
        <w:pStyle w:val="Corpsdetexte21"/>
        <w:rPr>
          <w:sz w:val="24"/>
          <w:szCs w:val="24"/>
        </w:rPr>
      </w:pPr>
      <w:r w:rsidRPr="000B01C7">
        <w:rPr>
          <w:sz w:val="24"/>
          <w:szCs w:val="24"/>
        </w:rPr>
        <w:t>Уколико је било које повлачење средстава одложено или суспендовано од стране Суфинансијера према споразуму склопљеном између тог Суфинансијера и  Зајмопримца, Зајмодавац задржава право да одложи или суспендује Повлачење средстава по Кредиту.</w:t>
      </w:r>
    </w:p>
    <w:p w:rsidR="00C45FE1" w:rsidRPr="000B01C7" w:rsidRDefault="00C45FE1" w:rsidP="00C45FE1">
      <w:pPr>
        <w:pStyle w:val="AATitre2"/>
        <w:rPr>
          <w:sz w:val="24"/>
          <w:szCs w:val="24"/>
          <w:u w:val="none"/>
        </w:rPr>
      </w:pPr>
      <w:bookmarkStart w:id="444" w:name="_Toc59121035"/>
      <w:r w:rsidRPr="000B01C7">
        <w:rPr>
          <w:sz w:val="24"/>
          <w:szCs w:val="24"/>
        </w:rPr>
        <w:t>Обавештење о Случају неизвршења обавеза</w:t>
      </w:r>
      <w:bookmarkEnd w:id="444"/>
    </w:p>
    <w:p w:rsidR="00C45FE1" w:rsidRPr="000B01C7" w:rsidRDefault="00C45FE1" w:rsidP="00C45FE1">
      <w:pPr>
        <w:pStyle w:val="Corpsdetexte21"/>
        <w:rPr>
          <w:sz w:val="24"/>
          <w:szCs w:val="24"/>
        </w:rPr>
      </w:pPr>
      <w:r w:rsidRPr="000B01C7">
        <w:rPr>
          <w:sz w:val="24"/>
          <w:szCs w:val="24"/>
        </w:rPr>
        <w:t xml:space="preserve">У складу са чланом </w:t>
      </w:r>
      <w:r w:rsidR="00BF4CE0" w:rsidRPr="000B01C7">
        <w:rPr>
          <w:sz w:val="24"/>
          <w:szCs w:val="24"/>
        </w:rPr>
        <w:t>12.5</w:t>
      </w:r>
      <w:r w:rsidRPr="000B01C7">
        <w:rPr>
          <w:sz w:val="24"/>
          <w:szCs w:val="24"/>
        </w:rPr>
        <w:t xml:space="preserve"> (</w:t>
      </w:r>
      <w:r w:rsidRPr="000B01C7">
        <w:rPr>
          <w:i/>
          <w:sz w:val="24"/>
          <w:szCs w:val="24"/>
        </w:rPr>
        <w:fldChar w:fldCharType="begin"/>
      </w:r>
      <w:r w:rsidRPr="000B01C7">
        <w:rPr>
          <w:i/>
          <w:sz w:val="24"/>
          <w:szCs w:val="24"/>
        </w:rPr>
        <w:instrText xml:space="preserve"> REF _Ref204492426 \h  \* MERGEFORMAT </w:instrText>
      </w:r>
      <w:r w:rsidRPr="000B01C7">
        <w:rPr>
          <w:i/>
          <w:sz w:val="24"/>
          <w:szCs w:val="24"/>
        </w:rPr>
      </w:r>
      <w:r w:rsidRPr="000B01C7">
        <w:rPr>
          <w:i/>
          <w:sz w:val="24"/>
          <w:szCs w:val="24"/>
        </w:rPr>
        <w:fldChar w:fldCharType="separate"/>
      </w:r>
      <w:r w:rsidR="00EF5BFE" w:rsidRPr="00EF5BFE">
        <w:rPr>
          <w:i/>
          <w:sz w:val="24"/>
          <w:szCs w:val="24"/>
        </w:rPr>
        <w:t>Додатне</w:t>
      </w:r>
      <w:r w:rsidR="00EF5BFE" w:rsidRPr="000B01C7">
        <w:rPr>
          <w:sz w:val="24"/>
          <w:szCs w:val="24"/>
        </w:rPr>
        <w:t xml:space="preserve"> информације</w:t>
      </w:r>
      <w:r w:rsidRPr="000B01C7">
        <w:rPr>
          <w:i/>
          <w:sz w:val="24"/>
          <w:szCs w:val="24"/>
        </w:rPr>
        <w:fldChar w:fldCharType="end"/>
      </w:r>
      <w:r w:rsidRPr="000B01C7">
        <w:rPr>
          <w:sz w:val="24"/>
          <w:szCs w:val="24"/>
        </w:rPr>
        <w:t>), Зајмопримац ће без одлагања обавестити Зајмодавца након што сазна о било ком догађају који јесте или би могао представљати Случај неизвршења обавеза и обавестити Зајмодавца о свим мерама које је Зајмопримац размотрио како би решио проблем.</w:t>
      </w:r>
    </w:p>
    <w:p w:rsidR="00C45FE1" w:rsidRPr="000B01C7" w:rsidRDefault="00C45FE1" w:rsidP="00C45FE1">
      <w:pPr>
        <w:pStyle w:val="AATitre1"/>
        <w:rPr>
          <w:rFonts w:ascii="Times New Roman" w:hAnsi="Times New Roman"/>
          <w:noProof w:val="0"/>
          <w:sz w:val="24"/>
          <w:szCs w:val="24"/>
          <w:lang w:val="sr-Cyrl-RS"/>
        </w:rPr>
      </w:pPr>
      <w:bookmarkStart w:id="445" w:name="_Toc59121036"/>
      <w:bookmarkEnd w:id="422"/>
      <w:bookmarkEnd w:id="423"/>
      <w:bookmarkEnd w:id="424"/>
      <w:r w:rsidRPr="000B01C7">
        <w:rPr>
          <w:rFonts w:ascii="Times New Roman" w:hAnsi="Times New Roman"/>
          <w:noProof w:val="0"/>
          <w:sz w:val="24"/>
          <w:szCs w:val="24"/>
          <w:lang w:val="sr-Cyrl-RS"/>
        </w:rPr>
        <w:t xml:space="preserve">администрација КРЕДИТа </w:t>
      </w:r>
      <w:bookmarkEnd w:id="445"/>
    </w:p>
    <w:p w:rsidR="00C45FE1" w:rsidRPr="000B01C7" w:rsidRDefault="00C45FE1" w:rsidP="00C45FE1">
      <w:pPr>
        <w:pStyle w:val="AATitre2"/>
        <w:rPr>
          <w:sz w:val="24"/>
          <w:szCs w:val="24"/>
          <w:u w:val="none"/>
        </w:rPr>
      </w:pPr>
      <w:bookmarkStart w:id="446" w:name="_Toc59121037"/>
      <w:r w:rsidRPr="000B01C7">
        <w:rPr>
          <w:sz w:val="24"/>
          <w:szCs w:val="24"/>
        </w:rPr>
        <w:t>Плаћања</w:t>
      </w:r>
      <w:bookmarkEnd w:id="446"/>
    </w:p>
    <w:p w:rsidR="00C45FE1" w:rsidRPr="000B01C7" w:rsidRDefault="00C45FE1" w:rsidP="00C45FE1">
      <w:pPr>
        <w:pStyle w:val="Corpsdetexte21"/>
        <w:rPr>
          <w:sz w:val="24"/>
          <w:szCs w:val="24"/>
        </w:rPr>
      </w:pPr>
      <w:r w:rsidRPr="000B01C7">
        <w:rPr>
          <w:sz w:val="24"/>
          <w:szCs w:val="24"/>
        </w:rPr>
        <w:t xml:space="preserve">Све исплате које је </w:t>
      </w:r>
      <w:bookmarkStart w:id="447" w:name="_Hlk60592915"/>
      <w:r w:rsidRPr="000B01C7">
        <w:rPr>
          <w:sz w:val="24"/>
          <w:szCs w:val="24"/>
        </w:rPr>
        <w:t>Зајмодавац</w:t>
      </w:r>
      <w:bookmarkEnd w:id="447"/>
      <w:r w:rsidRPr="000B01C7">
        <w:rPr>
          <w:sz w:val="24"/>
          <w:szCs w:val="24"/>
        </w:rPr>
        <w:t xml:space="preserve"> примио по овом </w:t>
      </w:r>
      <w:r w:rsidR="003D304A">
        <w:rPr>
          <w:sz w:val="24"/>
          <w:szCs w:val="24"/>
        </w:rPr>
        <w:t>у</w:t>
      </w:r>
      <w:r w:rsidRPr="000B01C7">
        <w:rPr>
          <w:sz w:val="24"/>
          <w:szCs w:val="24"/>
        </w:rPr>
        <w:t xml:space="preserve">говору користиће се за  плаћање трошкова, накнада, камата, износа главнице или било које друге суме доспеле на основу овог </w:t>
      </w:r>
      <w:r w:rsidR="003D304A">
        <w:rPr>
          <w:sz w:val="24"/>
          <w:szCs w:val="24"/>
        </w:rPr>
        <w:t>у</w:t>
      </w:r>
      <w:r w:rsidRPr="000B01C7">
        <w:rPr>
          <w:sz w:val="24"/>
          <w:szCs w:val="24"/>
        </w:rPr>
        <w:t>говора, следећим редоследом:</w:t>
      </w:r>
    </w:p>
    <w:p w:rsidR="00C45FE1" w:rsidRPr="000B01C7" w:rsidRDefault="00C45FE1" w:rsidP="00C45FE1">
      <w:pPr>
        <w:pStyle w:val="AATitre5"/>
        <w:spacing w:after="120"/>
        <w:ind w:left="1843" w:hanging="567"/>
        <w:rPr>
          <w:sz w:val="24"/>
          <w:szCs w:val="24"/>
        </w:rPr>
      </w:pPr>
      <w:r w:rsidRPr="000B01C7">
        <w:rPr>
          <w:sz w:val="24"/>
          <w:szCs w:val="24"/>
        </w:rPr>
        <w:t>једнократни трошкови и расходи;</w:t>
      </w:r>
    </w:p>
    <w:p w:rsidR="00C45FE1" w:rsidRPr="000B01C7" w:rsidRDefault="00C45FE1" w:rsidP="00C45FE1">
      <w:pPr>
        <w:pStyle w:val="AATitre5"/>
        <w:spacing w:after="120"/>
        <w:ind w:left="1843" w:hanging="567"/>
        <w:rPr>
          <w:sz w:val="24"/>
          <w:szCs w:val="24"/>
        </w:rPr>
      </w:pPr>
      <w:r w:rsidRPr="000B01C7">
        <w:rPr>
          <w:sz w:val="24"/>
          <w:szCs w:val="24"/>
        </w:rPr>
        <w:t>накнаде;</w:t>
      </w:r>
    </w:p>
    <w:p w:rsidR="00C45FE1" w:rsidRPr="000B01C7" w:rsidRDefault="00C45FE1" w:rsidP="00C45FE1">
      <w:pPr>
        <w:pStyle w:val="AATitre5"/>
        <w:spacing w:after="120"/>
        <w:ind w:left="1843" w:hanging="567"/>
        <w:rPr>
          <w:sz w:val="24"/>
          <w:szCs w:val="24"/>
        </w:rPr>
      </w:pPr>
      <w:r w:rsidRPr="000B01C7">
        <w:rPr>
          <w:sz w:val="24"/>
          <w:szCs w:val="24"/>
        </w:rPr>
        <w:t>камате за кашњење у плаћању и затезна камата;</w:t>
      </w:r>
    </w:p>
    <w:p w:rsidR="00C45FE1" w:rsidRPr="000B01C7" w:rsidRDefault="00C45FE1" w:rsidP="00C45FE1">
      <w:pPr>
        <w:pStyle w:val="AATitre5"/>
        <w:spacing w:after="120"/>
        <w:ind w:left="1843" w:hanging="567"/>
        <w:rPr>
          <w:sz w:val="24"/>
          <w:szCs w:val="24"/>
        </w:rPr>
      </w:pPr>
      <w:r w:rsidRPr="000B01C7">
        <w:rPr>
          <w:sz w:val="24"/>
          <w:szCs w:val="24"/>
        </w:rPr>
        <w:t>обрачунате камате;</w:t>
      </w:r>
    </w:p>
    <w:p w:rsidR="00C45FE1" w:rsidRDefault="00C45FE1" w:rsidP="00C45FE1">
      <w:pPr>
        <w:pStyle w:val="AATitre5"/>
        <w:ind w:left="1843" w:hanging="567"/>
        <w:rPr>
          <w:sz w:val="24"/>
          <w:szCs w:val="24"/>
        </w:rPr>
      </w:pPr>
      <w:r w:rsidRPr="000B01C7">
        <w:rPr>
          <w:sz w:val="24"/>
          <w:szCs w:val="24"/>
        </w:rPr>
        <w:t>отплата главнице.</w:t>
      </w:r>
    </w:p>
    <w:p w:rsidR="001F56FB" w:rsidRDefault="001F56FB" w:rsidP="001F56FB">
      <w:pPr>
        <w:pStyle w:val="AATitre5"/>
        <w:numPr>
          <w:ilvl w:val="0"/>
          <w:numId w:val="0"/>
        </w:numPr>
        <w:ind w:left="1843"/>
        <w:rPr>
          <w:sz w:val="24"/>
          <w:szCs w:val="24"/>
        </w:rPr>
      </w:pPr>
    </w:p>
    <w:p w:rsidR="00C45FE1" w:rsidRPr="000B01C7" w:rsidRDefault="00C45FE1" w:rsidP="00C45FE1">
      <w:pPr>
        <w:pStyle w:val="BodyText2"/>
        <w:ind w:left="1276"/>
        <w:rPr>
          <w:sz w:val="24"/>
          <w:szCs w:val="24"/>
          <w:lang w:val="sr-Cyrl-RS"/>
        </w:rPr>
      </w:pPr>
      <w:r w:rsidRPr="000B01C7">
        <w:rPr>
          <w:sz w:val="24"/>
          <w:szCs w:val="24"/>
          <w:lang w:val="sr-Cyrl-RS"/>
        </w:rPr>
        <w:t>Све уплате примљене од Зајмопримца примењиваће се прво на или за исплату било којих износа који доспевају и који се плаћају по Кредиту или по другим зајмовима које Зајмодавац одобрава Зајмопримцу, ако је у интересу Зајмодавца да ове износе примени на такве друге зајмове, по горе наведеним редоследом.</w:t>
      </w:r>
    </w:p>
    <w:p w:rsidR="00C45FE1" w:rsidRPr="000B01C7" w:rsidRDefault="00C45FE1" w:rsidP="00C45FE1">
      <w:pPr>
        <w:pStyle w:val="AATitre2"/>
        <w:rPr>
          <w:sz w:val="24"/>
          <w:szCs w:val="24"/>
          <w:u w:val="none"/>
        </w:rPr>
      </w:pPr>
      <w:r w:rsidRPr="000B01C7">
        <w:rPr>
          <w:sz w:val="24"/>
          <w:szCs w:val="24"/>
        </w:rPr>
        <w:t>Поравнање</w:t>
      </w:r>
    </w:p>
    <w:p w:rsidR="00C45FE1" w:rsidRPr="000B01C7" w:rsidRDefault="00C45FE1" w:rsidP="00C45FE1">
      <w:pPr>
        <w:pStyle w:val="Corpsdetexte21"/>
        <w:rPr>
          <w:sz w:val="24"/>
          <w:szCs w:val="24"/>
        </w:rPr>
      </w:pPr>
      <w:r w:rsidRPr="000B01C7">
        <w:rPr>
          <w:sz w:val="24"/>
          <w:szCs w:val="24"/>
        </w:rPr>
        <w:t>Без претходног одобрења Зајмопримца, Зајмодавац може у било ком тренутку поравнати  доспеле и плативе обавеза које Зајмопримац дугује за било који износ Зајмодавцу или било које доспеле и плативе обавезе које Зајмодавац дугује Зајмопримцу. Ако су обавезе у различитим валутама, Зајмодавац може да изврши конверзију било које обавезе по важећем девизном курсу у сврху поравнања.</w:t>
      </w:r>
    </w:p>
    <w:p w:rsidR="00C45FE1" w:rsidRPr="000B01C7" w:rsidRDefault="00C45FE1" w:rsidP="00C45FE1">
      <w:pPr>
        <w:pStyle w:val="Corpsdetexte21"/>
        <w:rPr>
          <w:sz w:val="24"/>
          <w:szCs w:val="24"/>
        </w:rPr>
      </w:pPr>
      <w:r w:rsidRPr="000B01C7">
        <w:rPr>
          <w:sz w:val="24"/>
          <w:szCs w:val="24"/>
        </w:rPr>
        <w:t xml:space="preserve">Све исплате које је Зајмопримац извршио у складу са Уговором, обрачунавају се и извршавају без компензације. Зајмопримцу је забрањено било какво поравнање. </w:t>
      </w:r>
    </w:p>
    <w:p w:rsidR="00C45FE1" w:rsidRPr="000B01C7" w:rsidRDefault="00C45FE1" w:rsidP="00C45FE1">
      <w:pPr>
        <w:pStyle w:val="AATitre2"/>
        <w:rPr>
          <w:sz w:val="24"/>
          <w:szCs w:val="24"/>
          <w:u w:val="none"/>
        </w:rPr>
      </w:pPr>
      <w:bookmarkStart w:id="448" w:name="_Toc59121039"/>
      <w:r w:rsidRPr="000B01C7">
        <w:rPr>
          <w:sz w:val="24"/>
          <w:szCs w:val="24"/>
        </w:rPr>
        <w:t>Радни дани</w:t>
      </w:r>
      <w:bookmarkEnd w:id="448"/>
    </w:p>
    <w:p w:rsidR="00C45FE1" w:rsidRPr="000B01C7" w:rsidRDefault="00C45FE1" w:rsidP="00C45FE1">
      <w:pPr>
        <w:pStyle w:val="Corpsdetexte21"/>
        <w:rPr>
          <w:sz w:val="24"/>
          <w:szCs w:val="24"/>
        </w:rPr>
      </w:pPr>
      <w:r w:rsidRPr="000B01C7">
        <w:rPr>
          <w:sz w:val="24"/>
          <w:szCs w:val="24"/>
        </w:rPr>
        <w:t>Ако уплата доспева на дан који није Радни дан, датум доспећа за ту уплату биће следећи радни дан ако је следећи Радни дан у истом календарском месецу или претходни радни дан ако следећи Радни дан није дан у истом календарском месецу.</w:t>
      </w:r>
    </w:p>
    <w:p w:rsidR="00C45FE1" w:rsidRPr="000B01C7" w:rsidRDefault="00C45FE1" w:rsidP="00C45FE1">
      <w:pPr>
        <w:pStyle w:val="Corpsdetexte21"/>
        <w:rPr>
          <w:sz w:val="24"/>
          <w:szCs w:val="24"/>
        </w:rPr>
      </w:pPr>
      <w:r w:rsidRPr="000B01C7">
        <w:rPr>
          <w:sz w:val="24"/>
          <w:szCs w:val="24"/>
        </w:rPr>
        <w:t xml:space="preserve">Током било ког продужетка рока доспећа за плаћање било које главнице или Неплаћене суме по основу овог Уговора, камата је платива на тај износ током периода продужења по стопи плативој на првобитни датум доспећа. </w:t>
      </w:r>
    </w:p>
    <w:p w:rsidR="00C45FE1" w:rsidRPr="000B01C7" w:rsidRDefault="00C45FE1" w:rsidP="00C45FE1">
      <w:pPr>
        <w:pStyle w:val="AATitre2"/>
        <w:rPr>
          <w:sz w:val="24"/>
          <w:szCs w:val="24"/>
          <w:u w:val="none"/>
        </w:rPr>
      </w:pPr>
      <w:bookmarkStart w:id="449" w:name="_Toc59121040"/>
      <w:r w:rsidRPr="000B01C7">
        <w:rPr>
          <w:sz w:val="24"/>
          <w:szCs w:val="24"/>
        </w:rPr>
        <w:t>Валута плаћања</w:t>
      </w:r>
      <w:bookmarkEnd w:id="449"/>
    </w:p>
    <w:p w:rsidR="00C45FE1" w:rsidRPr="000B01C7" w:rsidRDefault="00C45FE1" w:rsidP="00C45FE1">
      <w:pPr>
        <w:pStyle w:val="Corpsdetexte21"/>
        <w:rPr>
          <w:sz w:val="24"/>
          <w:szCs w:val="24"/>
        </w:rPr>
      </w:pPr>
      <w:r w:rsidRPr="000B01C7">
        <w:rPr>
          <w:sz w:val="24"/>
          <w:szCs w:val="24"/>
        </w:rPr>
        <w:t xml:space="preserve">Валута сваког износа који се плаћа по овом </w:t>
      </w:r>
      <w:r w:rsidR="00447A11">
        <w:rPr>
          <w:sz w:val="24"/>
          <w:szCs w:val="24"/>
        </w:rPr>
        <w:t>у</w:t>
      </w:r>
      <w:r w:rsidRPr="000B01C7">
        <w:rPr>
          <w:sz w:val="24"/>
          <w:szCs w:val="24"/>
        </w:rPr>
        <w:t>говору је евро, осим како је предвиђено у члану 14.6 (Место плаћања).</w:t>
      </w:r>
    </w:p>
    <w:p w:rsidR="00C45FE1" w:rsidRPr="000B01C7" w:rsidRDefault="00C45FE1" w:rsidP="00C45FE1">
      <w:pPr>
        <w:pStyle w:val="AATitre2"/>
        <w:rPr>
          <w:sz w:val="24"/>
          <w:szCs w:val="24"/>
          <w:u w:val="none"/>
        </w:rPr>
      </w:pPr>
      <w:bookmarkStart w:id="450" w:name="_Toc59121041"/>
      <w:r w:rsidRPr="000B01C7">
        <w:rPr>
          <w:sz w:val="24"/>
          <w:szCs w:val="24"/>
        </w:rPr>
        <w:t>Конвенција о бројању дана</w:t>
      </w:r>
      <w:bookmarkEnd w:id="450"/>
    </w:p>
    <w:p w:rsidR="00C45FE1" w:rsidRPr="000B01C7" w:rsidRDefault="00C45FE1" w:rsidP="00C45FE1">
      <w:pPr>
        <w:pStyle w:val="Corpsdetexte21"/>
        <w:rPr>
          <w:sz w:val="24"/>
          <w:szCs w:val="24"/>
        </w:rPr>
      </w:pPr>
      <w:r w:rsidRPr="000B01C7">
        <w:rPr>
          <w:sz w:val="24"/>
          <w:szCs w:val="24"/>
        </w:rPr>
        <w:t xml:space="preserve">Свака камата, накнада или трошак који настану према овом </w:t>
      </w:r>
      <w:r w:rsidR="00447A11">
        <w:rPr>
          <w:sz w:val="24"/>
          <w:szCs w:val="24"/>
        </w:rPr>
        <w:t>у</w:t>
      </w:r>
      <w:r w:rsidRPr="000B01C7">
        <w:rPr>
          <w:sz w:val="24"/>
          <w:szCs w:val="24"/>
        </w:rPr>
        <w:t>говору  израчунаваће се на основу стварног броја протеклих дана и године од триста шездесет (360) дана у складу са европском праксом међубанкарског тржишта.</w:t>
      </w:r>
    </w:p>
    <w:p w:rsidR="00C45FE1" w:rsidRPr="000B01C7" w:rsidRDefault="00C45FE1" w:rsidP="00C45FE1">
      <w:pPr>
        <w:pStyle w:val="AATitre2"/>
        <w:rPr>
          <w:sz w:val="24"/>
          <w:szCs w:val="24"/>
          <w:u w:val="none"/>
        </w:rPr>
      </w:pPr>
      <w:r w:rsidRPr="000B01C7">
        <w:rPr>
          <w:sz w:val="24"/>
          <w:szCs w:val="24"/>
        </w:rPr>
        <w:t>Место плаћања</w:t>
      </w:r>
    </w:p>
    <w:p w:rsidR="00C45FE1" w:rsidRDefault="00C45FE1" w:rsidP="00C45FE1">
      <w:pPr>
        <w:pStyle w:val="AltAATitre4"/>
        <w:rPr>
          <w:sz w:val="24"/>
          <w:szCs w:val="24"/>
        </w:rPr>
      </w:pPr>
      <w:r w:rsidRPr="000B01C7">
        <w:rPr>
          <w:sz w:val="24"/>
          <w:szCs w:val="24"/>
        </w:rPr>
        <w:t>Сва средства која ће Зајмодавац пребацити Зајмопримцу у оквиру Кредита биће уплаћена на банковни рачун који је у ту сврху посебно одредио Зајмопримац, под условом да је Зајмодавац дао претходну сагласност за одабрану банку.</w:t>
      </w:r>
    </w:p>
    <w:p w:rsidR="001F56FB" w:rsidRDefault="001F56FB" w:rsidP="001F56FB"/>
    <w:p w:rsidR="001F56FB" w:rsidRDefault="001F56FB" w:rsidP="001F56FB"/>
    <w:p w:rsidR="001F56FB" w:rsidRDefault="001F56FB" w:rsidP="001F56FB"/>
    <w:p w:rsidR="001F56FB" w:rsidRDefault="001F56FB" w:rsidP="001F56FB"/>
    <w:p w:rsidR="00C45FE1" w:rsidRPr="000B01C7" w:rsidRDefault="00C45FE1" w:rsidP="00C45FE1">
      <w:pPr>
        <w:ind w:left="1412"/>
        <w:rPr>
          <w:sz w:val="24"/>
          <w:szCs w:val="24"/>
        </w:rPr>
      </w:pPr>
    </w:p>
    <w:p w:rsidR="00C45FE1" w:rsidRPr="000B01C7" w:rsidRDefault="00C45FE1" w:rsidP="00C45FE1">
      <w:pPr>
        <w:pStyle w:val="AltAATitre4"/>
        <w:numPr>
          <w:ilvl w:val="0"/>
          <w:numId w:val="0"/>
        </w:numPr>
        <w:ind w:left="1410" w:hanging="690"/>
        <w:rPr>
          <w:sz w:val="24"/>
          <w:szCs w:val="24"/>
        </w:rPr>
      </w:pPr>
      <w:r w:rsidRPr="000B01C7">
        <w:rPr>
          <w:sz w:val="24"/>
          <w:szCs w:val="24"/>
        </w:rPr>
        <w:t>(б)</w:t>
      </w:r>
      <w:r w:rsidRPr="000B01C7">
        <w:rPr>
          <w:sz w:val="24"/>
          <w:szCs w:val="24"/>
        </w:rPr>
        <w:tab/>
        <w:t>Свака уплата коју ће извршити Зајмопримац Зајмодавцу, биће уплаћена на датум доспећа најкасније до 11:00 часова (по париском времену) на следећи банковни рачун:</w:t>
      </w:r>
    </w:p>
    <w:p w:rsidR="00C45FE1" w:rsidRPr="000B01C7" w:rsidRDefault="00C45FE1" w:rsidP="00C45FE1">
      <w:pPr>
        <w:pStyle w:val="BodyText1"/>
        <w:ind w:left="1418"/>
        <w:rPr>
          <w:sz w:val="24"/>
          <w:szCs w:val="24"/>
        </w:rPr>
      </w:pPr>
      <w:r w:rsidRPr="000B01C7">
        <w:rPr>
          <w:sz w:val="24"/>
          <w:szCs w:val="24"/>
        </w:rPr>
        <w:t xml:space="preserve">RIB Code:   </w:t>
      </w:r>
      <w:r w:rsidRPr="000B01C7">
        <w:rPr>
          <w:sz w:val="24"/>
          <w:szCs w:val="24"/>
        </w:rPr>
        <w:tab/>
        <w:t>30001 00064 00000040235 03</w:t>
      </w:r>
    </w:p>
    <w:p w:rsidR="00C45FE1" w:rsidRPr="000B01C7" w:rsidRDefault="00C45FE1" w:rsidP="00C45FE1">
      <w:pPr>
        <w:pStyle w:val="BodyText1"/>
        <w:ind w:left="1418"/>
        <w:rPr>
          <w:sz w:val="24"/>
          <w:szCs w:val="24"/>
        </w:rPr>
      </w:pPr>
      <w:r w:rsidRPr="000B01C7">
        <w:rPr>
          <w:sz w:val="24"/>
          <w:szCs w:val="24"/>
        </w:rPr>
        <w:t>IBAN Code:               FR76 3000 1000 6400 0000 4023 503</w:t>
      </w:r>
    </w:p>
    <w:p w:rsidR="00C45FE1" w:rsidRPr="000B01C7" w:rsidRDefault="00C45FE1" w:rsidP="00C45FE1">
      <w:pPr>
        <w:pStyle w:val="BodyText1"/>
        <w:ind w:left="1418"/>
        <w:rPr>
          <w:sz w:val="24"/>
          <w:szCs w:val="24"/>
        </w:rPr>
      </w:pPr>
      <w:r w:rsidRPr="000B01C7">
        <w:rPr>
          <w:sz w:val="24"/>
          <w:szCs w:val="24"/>
        </w:rPr>
        <w:t>Banque de France SWIFT code (BIC):              BDFEFRPPCCT</w:t>
      </w:r>
    </w:p>
    <w:p w:rsidR="00C45FE1" w:rsidRPr="000B01C7" w:rsidRDefault="00C45FE1" w:rsidP="00C45FE1">
      <w:pPr>
        <w:pStyle w:val="BodyText1"/>
        <w:ind w:left="1418"/>
        <w:rPr>
          <w:sz w:val="24"/>
          <w:szCs w:val="24"/>
        </w:rPr>
      </w:pPr>
      <w:r w:rsidRPr="000B01C7">
        <w:rPr>
          <w:sz w:val="24"/>
          <w:szCs w:val="24"/>
        </w:rPr>
        <w:t xml:space="preserve">који је Зајмодавац отворио код Banque de France (седиште / главна филијала) у Паризу или било који други рачун који је Зајмодавац пријавио Зајмопримцу. </w:t>
      </w:r>
    </w:p>
    <w:p w:rsidR="00C45FE1" w:rsidRPr="000B01C7" w:rsidRDefault="00C45FE1" w:rsidP="00C45FE1">
      <w:pPr>
        <w:pStyle w:val="AltAATitre4"/>
        <w:numPr>
          <w:ilvl w:val="0"/>
          <w:numId w:val="0"/>
        </w:numPr>
        <w:ind w:left="1410" w:hanging="690"/>
        <w:rPr>
          <w:sz w:val="24"/>
          <w:szCs w:val="24"/>
        </w:rPr>
      </w:pPr>
      <w:r w:rsidRPr="000B01C7">
        <w:rPr>
          <w:sz w:val="24"/>
          <w:szCs w:val="24"/>
        </w:rPr>
        <w:t>(ц)</w:t>
      </w:r>
      <w:r w:rsidRPr="000B01C7">
        <w:rPr>
          <w:sz w:val="24"/>
          <w:szCs w:val="24"/>
        </w:rPr>
        <w:tab/>
        <w:t>Зајмопримац ће затражити од банке одговорне за пренос било каквих износа Зајмодавцу да пружи следеће информације у било којој поруци електронског трансфера на свеобухватан начин и по редоследу наведеном у наставку</w:t>
      </w:r>
      <w:r w:rsidR="00A57F11" w:rsidRPr="000B01C7">
        <w:rPr>
          <w:sz w:val="24"/>
          <w:szCs w:val="24"/>
        </w:rPr>
        <w:t xml:space="preserve"> (назначени бројеви односе се на </w:t>
      </w:r>
      <w:r w:rsidR="00A57F11" w:rsidRPr="000B01C7">
        <w:rPr>
          <w:sz w:val="24"/>
          <w:szCs w:val="24"/>
          <w:lang w:val="en-US"/>
        </w:rPr>
        <w:t>SWIFT</w:t>
      </w:r>
      <w:r w:rsidR="00A57F11" w:rsidRPr="0068329B">
        <w:rPr>
          <w:sz w:val="24"/>
          <w:szCs w:val="24"/>
        </w:rPr>
        <w:t xml:space="preserve"> </w:t>
      </w:r>
      <w:r w:rsidR="00A57F11" w:rsidRPr="000B01C7">
        <w:rPr>
          <w:sz w:val="24"/>
          <w:szCs w:val="24"/>
          <w:lang w:val="en-US"/>
        </w:rPr>
        <w:t>MT</w:t>
      </w:r>
      <w:r w:rsidR="00A57F11" w:rsidRPr="0068329B">
        <w:rPr>
          <w:sz w:val="24"/>
          <w:szCs w:val="24"/>
        </w:rPr>
        <w:t xml:space="preserve"> 202 </w:t>
      </w:r>
      <w:r w:rsidR="00A57F11" w:rsidRPr="000B01C7">
        <w:rPr>
          <w:sz w:val="24"/>
          <w:szCs w:val="24"/>
        </w:rPr>
        <w:t>и 103 протокол)</w:t>
      </w:r>
      <w:r w:rsidRPr="000B01C7">
        <w:rPr>
          <w:sz w:val="24"/>
          <w:szCs w:val="24"/>
        </w:rPr>
        <w:t>:</w:t>
      </w:r>
    </w:p>
    <w:p w:rsidR="00C45FE1" w:rsidRPr="000B01C7" w:rsidRDefault="00C45FE1" w:rsidP="00C45FE1">
      <w:pPr>
        <w:pStyle w:val="Bullet2"/>
        <w:tabs>
          <w:tab w:val="clear" w:pos="0"/>
        </w:tabs>
        <w:ind w:left="2410" w:hanging="425"/>
        <w:rPr>
          <w:sz w:val="24"/>
          <w:szCs w:val="24"/>
          <w:lang w:val="sr-Cyrl-RS"/>
        </w:rPr>
      </w:pPr>
      <w:r w:rsidRPr="000B01C7">
        <w:rPr>
          <w:sz w:val="24"/>
          <w:szCs w:val="24"/>
          <w:lang w:val="sr-Cyrl-RS"/>
        </w:rPr>
        <w:t xml:space="preserve">Налогодавац: име адреса и број банковног рачуна </w:t>
      </w:r>
      <w:r w:rsidR="00A57F11" w:rsidRPr="000B01C7">
        <w:rPr>
          <w:sz w:val="24"/>
          <w:szCs w:val="24"/>
          <w:lang w:val="sr-Cyrl-RS"/>
        </w:rPr>
        <w:t>(поље 50)</w:t>
      </w:r>
    </w:p>
    <w:p w:rsidR="00C45FE1" w:rsidRPr="000B01C7" w:rsidRDefault="00C45FE1" w:rsidP="00C45FE1">
      <w:pPr>
        <w:pStyle w:val="Bullet2"/>
        <w:tabs>
          <w:tab w:val="clear" w:pos="0"/>
        </w:tabs>
        <w:ind w:left="2410" w:hanging="425"/>
        <w:rPr>
          <w:sz w:val="24"/>
          <w:szCs w:val="24"/>
          <w:lang w:val="sr-Cyrl-RS"/>
        </w:rPr>
      </w:pPr>
      <w:r w:rsidRPr="000B01C7">
        <w:rPr>
          <w:sz w:val="24"/>
          <w:szCs w:val="24"/>
          <w:lang w:val="sr-Cyrl-RS"/>
        </w:rPr>
        <w:t xml:space="preserve">Банка налогодавца: име и адреса </w:t>
      </w:r>
      <w:r w:rsidR="00A57F11" w:rsidRPr="000B01C7">
        <w:rPr>
          <w:sz w:val="24"/>
          <w:szCs w:val="24"/>
          <w:lang w:val="sr-Cyrl-RS"/>
        </w:rPr>
        <w:t>(поље 52)</w:t>
      </w:r>
    </w:p>
    <w:p w:rsidR="00C45FE1" w:rsidRPr="000B01C7" w:rsidRDefault="00C45FE1" w:rsidP="00C45FE1">
      <w:pPr>
        <w:pStyle w:val="Bullet2"/>
        <w:tabs>
          <w:tab w:val="clear" w:pos="0"/>
        </w:tabs>
        <w:ind w:left="2410" w:hanging="425"/>
        <w:rPr>
          <w:sz w:val="24"/>
          <w:szCs w:val="24"/>
          <w:lang w:val="sr-Cyrl-RS"/>
        </w:rPr>
      </w:pPr>
      <w:r w:rsidRPr="000B01C7">
        <w:rPr>
          <w:sz w:val="24"/>
          <w:szCs w:val="24"/>
          <w:lang w:val="sr-Cyrl-RS"/>
        </w:rPr>
        <w:t>Напомена: име Зајмопримца, назив Про</w:t>
      </w:r>
      <w:r w:rsidR="00A57F11" w:rsidRPr="000B01C7">
        <w:rPr>
          <w:sz w:val="24"/>
          <w:szCs w:val="24"/>
          <w:lang w:val="sr-Cyrl-RS"/>
        </w:rPr>
        <w:t>грам</w:t>
      </w:r>
      <w:r w:rsidRPr="000B01C7">
        <w:rPr>
          <w:sz w:val="24"/>
          <w:szCs w:val="24"/>
          <w:lang w:val="sr-Cyrl-RS"/>
        </w:rPr>
        <w:t xml:space="preserve">, деловодни број Уговора </w:t>
      </w:r>
      <w:r w:rsidR="00A57F11" w:rsidRPr="000B01C7">
        <w:rPr>
          <w:sz w:val="24"/>
          <w:szCs w:val="24"/>
          <w:lang w:val="sr-Cyrl-RS"/>
        </w:rPr>
        <w:t>(поље 70)</w:t>
      </w:r>
    </w:p>
    <w:p w:rsidR="00C45FE1" w:rsidRPr="000B01C7" w:rsidRDefault="00C45FE1" w:rsidP="00C45FE1">
      <w:pPr>
        <w:pStyle w:val="AltAATitre4"/>
        <w:numPr>
          <w:ilvl w:val="0"/>
          <w:numId w:val="0"/>
        </w:numPr>
        <w:ind w:left="1410" w:hanging="690"/>
        <w:rPr>
          <w:sz w:val="24"/>
          <w:szCs w:val="24"/>
        </w:rPr>
      </w:pPr>
      <w:r w:rsidRPr="000B01C7">
        <w:rPr>
          <w:sz w:val="24"/>
          <w:szCs w:val="24"/>
        </w:rPr>
        <w:t xml:space="preserve"> (д)</w:t>
      </w:r>
      <w:r w:rsidRPr="000B01C7">
        <w:rPr>
          <w:sz w:val="24"/>
          <w:szCs w:val="24"/>
        </w:rPr>
        <w:tab/>
        <w:t>Све исплате које врши Зајмопримац морају бити у складу са овим чланом 14.6 (</w:t>
      </w:r>
      <w:r w:rsidRPr="000B01C7">
        <w:rPr>
          <w:i/>
          <w:iCs/>
          <w:sz w:val="24"/>
          <w:szCs w:val="24"/>
        </w:rPr>
        <w:t>Место плаћања</w:t>
      </w:r>
      <w:r w:rsidRPr="000B01C7">
        <w:rPr>
          <w:sz w:val="24"/>
          <w:szCs w:val="24"/>
        </w:rPr>
        <w:t>) како би се сматрало да су релевантне обавезе плаћања у потпуности извршене.</w:t>
      </w:r>
    </w:p>
    <w:p w:rsidR="00C45FE1" w:rsidRPr="000B01C7" w:rsidRDefault="00C45FE1" w:rsidP="00C45FE1">
      <w:pPr>
        <w:pStyle w:val="AATitre2"/>
        <w:rPr>
          <w:sz w:val="24"/>
          <w:szCs w:val="24"/>
        </w:rPr>
      </w:pPr>
      <w:bookmarkStart w:id="451" w:name="_Ref372232411"/>
      <w:r w:rsidRPr="000B01C7">
        <w:rPr>
          <w:sz w:val="24"/>
          <w:szCs w:val="24"/>
        </w:rPr>
        <w:t xml:space="preserve">Прекид рада платног система </w:t>
      </w:r>
      <w:bookmarkEnd w:id="451"/>
    </w:p>
    <w:p w:rsidR="00C45FE1" w:rsidRPr="000B01C7" w:rsidRDefault="00C45FE1" w:rsidP="00C45FE1">
      <w:pPr>
        <w:pStyle w:val="Corpsdetexte21"/>
        <w:rPr>
          <w:sz w:val="24"/>
          <w:szCs w:val="24"/>
        </w:rPr>
      </w:pPr>
      <w:r w:rsidRPr="000B01C7">
        <w:rPr>
          <w:sz w:val="24"/>
          <w:szCs w:val="24"/>
        </w:rPr>
        <w:t xml:space="preserve">Ако Зајмодавац утврди (по свом нахођењу) да је дошло до Прекида рада платног система или Зајмопримац обавести Зајмодавац да се догодио Прекид рада платног система, Зајмодавац: </w:t>
      </w:r>
    </w:p>
    <w:p w:rsidR="00C45FE1" w:rsidRPr="000B01C7" w:rsidRDefault="00C45FE1" w:rsidP="00C45FE1">
      <w:pPr>
        <w:pStyle w:val="AATitre4"/>
        <w:ind w:left="1985"/>
        <w:rPr>
          <w:sz w:val="24"/>
          <w:szCs w:val="24"/>
        </w:rPr>
      </w:pPr>
      <w:bookmarkStart w:id="452" w:name="_Ref372303574"/>
      <w:r w:rsidRPr="000B01C7">
        <w:rPr>
          <w:sz w:val="24"/>
          <w:szCs w:val="24"/>
        </w:rPr>
        <w:t>може и, ако то затражи Зајмопримац, ступити у разговоре са Зајмопримцем с циљем договора о било каквим променама у раду и управљању Кредитом  које Зајмодавац сматра потребним у датим околностима;</w:t>
      </w:r>
      <w:bookmarkEnd w:id="452"/>
      <w:r w:rsidRPr="000B01C7">
        <w:rPr>
          <w:sz w:val="24"/>
          <w:szCs w:val="24"/>
        </w:rPr>
        <w:t xml:space="preserve"> </w:t>
      </w:r>
    </w:p>
    <w:p w:rsidR="00C45FE1" w:rsidRPr="000B01C7" w:rsidRDefault="00C45FE1" w:rsidP="00C45FE1">
      <w:pPr>
        <w:pStyle w:val="AATitre4"/>
        <w:numPr>
          <w:ilvl w:val="0"/>
          <w:numId w:val="0"/>
        </w:numPr>
        <w:ind w:left="1985" w:hanging="720"/>
        <w:rPr>
          <w:sz w:val="24"/>
          <w:szCs w:val="24"/>
        </w:rPr>
      </w:pPr>
      <w:r w:rsidRPr="000B01C7">
        <w:rPr>
          <w:sz w:val="24"/>
          <w:szCs w:val="24"/>
        </w:rPr>
        <w:t>(б)</w:t>
      </w:r>
      <w:r w:rsidRPr="000B01C7">
        <w:rPr>
          <w:sz w:val="24"/>
          <w:szCs w:val="24"/>
        </w:rPr>
        <w:tab/>
        <w:t>неће бити дужан да ступа у разговоре са Зајмопримцем у вези са било којом променом у горе поменутом ставу (а) ако, према његовом мишљењу, то није изводљиво у датим околностима и, у сваком случају, нема обавезу да пристане на такве промене; и</w:t>
      </w:r>
    </w:p>
    <w:p w:rsidR="00C45FE1" w:rsidRDefault="00C45FE1" w:rsidP="00C45FE1">
      <w:pPr>
        <w:pStyle w:val="AATitre4"/>
        <w:numPr>
          <w:ilvl w:val="0"/>
          <w:numId w:val="0"/>
        </w:numPr>
        <w:ind w:left="1985" w:hanging="720"/>
        <w:rPr>
          <w:sz w:val="24"/>
          <w:szCs w:val="24"/>
        </w:rPr>
      </w:pPr>
      <w:r w:rsidRPr="000B01C7">
        <w:rPr>
          <w:sz w:val="24"/>
          <w:szCs w:val="24"/>
        </w:rPr>
        <w:t>(ц)</w:t>
      </w:r>
      <w:r w:rsidRPr="000B01C7">
        <w:rPr>
          <w:sz w:val="24"/>
          <w:szCs w:val="24"/>
        </w:rPr>
        <w:tab/>
        <w:t xml:space="preserve">неће бити одговоран за било који трошак, губитак или одговорност који настану као резултат његовог предузимања или пропуста да предузме било какве радње у складу са чланом </w:t>
      </w:r>
      <w:r w:rsidRPr="000B01C7">
        <w:rPr>
          <w:sz w:val="24"/>
          <w:szCs w:val="24"/>
        </w:rPr>
        <w:fldChar w:fldCharType="begin"/>
      </w:r>
      <w:r w:rsidRPr="000B01C7">
        <w:rPr>
          <w:sz w:val="24"/>
          <w:szCs w:val="24"/>
        </w:rPr>
        <w:instrText xml:space="preserve"> REF _Ref372232411 \w \h  \* MERGEFORMAT </w:instrText>
      </w:r>
      <w:r w:rsidRPr="000B01C7">
        <w:rPr>
          <w:sz w:val="24"/>
          <w:szCs w:val="24"/>
        </w:rPr>
      </w:r>
      <w:r w:rsidRPr="000B01C7">
        <w:rPr>
          <w:sz w:val="24"/>
          <w:szCs w:val="24"/>
        </w:rPr>
        <w:fldChar w:fldCharType="separate"/>
      </w:r>
      <w:r w:rsidR="00EF5BFE">
        <w:rPr>
          <w:sz w:val="24"/>
          <w:szCs w:val="24"/>
        </w:rPr>
        <w:t>14.7</w:t>
      </w:r>
      <w:r w:rsidRPr="000B01C7">
        <w:rPr>
          <w:sz w:val="24"/>
          <w:szCs w:val="24"/>
        </w:rPr>
        <w:fldChar w:fldCharType="end"/>
      </w:r>
      <w:r w:rsidRPr="000B01C7">
        <w:rPr>
          <w:sz w:val="24"/>
          <w:szCs w:val="24"/>
        </w:rPr>
        <w:t xml:space="preserve"> </w:t>
      </w:r>
      <w:r w:rsidR="00A57F11" w:rsidRPr="000B01C7">
        <w:rPr>
          <w:sz w:val="24"/>
          <w:szCs w:val="24"/>
        </w:rPr>
        <w:t>(</w:t>
      </w:r>
      <w:r w:rsidRPr="000B01C7">
        <w:rPr>
          <w:i/>
          <w:sz w:val="24"/>
          <w:szCs w:val="24"/>
        </w:rPr>
        <w:fldChar w:fldCharType="begin"/>
      </w:r>
      <w:r w:rsidRPr="000B01C7">
        <w:rPr>
          <w:i/>
          <w:sz w:val="24"/>
          <w:szCs w:val="24"/>
        </w:rPr>
        <w:instrText xml:space="preserve"> REF _Ref372232411 \h  \* MERGEFORMAT </w:instrText>
      </w:r>
      <w:r w:rsidRPr="000B01C7">
        <w:rPr>
          <w:i/>
          <w:sz w:val="24"/>
          <w:szCs w:val="24"/>
        </w:rPr>
      </w:r>
      <w:r w:rsidRPr="000B01C7">
        <w:rPr>
          <w:i/>
          <w:sz w:val="24"/>
          <w:szCs w:val="24"/>
        </w:rPr>
        <w:fldChar w:fldCharType="separate"/>
      </w:r>
      <w:r w:rsidR="00EF5BFE" w:rsidRPr="00EF5BFE">
        <w:rPr>
          <w:i/>
          <w:sz w:val="24"/>
          <w:szCs w:val="24"/>
        </w:rPr>
        <w:t>Прекид рада платног система</w:t>
      </w:r>
      <w:r w:rsidR="00EF5BFE" w:rsidRPr="000B01C7">
        <w:rPr>
          <w:sz w:val="24"/>
          <w:szCs w:val="24"/>
        </w:rPr>
        <w:t xml:space="preserve"> </w:t>
      </w:r>
      <w:r w:rsidRPr="000B01C7">
        <w:rPr>
          <w:i/>
          <w:sz w:val="24"/>
          <w:szCs w:val="24"/>
        </w:rPr>
        <w:fldChar w:fldCharType="end"/>
      </w:r>
      <w:r w:rsidRPr="000B01C7">
        <w:rPr>
          <w:sz w:val="24"/>
          <w:szCs w:val="24"/>
        </w:rPr>
        <w:t xml:space="preserve">). </w:t>
      </w:r>
    </w:p>
    <w:p w:rsidR="00C45FE1" w:rsidRPr="000B01C7" w:rsidRDefault="00C45FE1" w:rsidP="00C45FE1">
      <w:pPr>
        <w:pStyle w:val="AATitre1"/>
        <w:rPr>
          <w:rFonts w:ascii="Times New Roman" w:hAnsi="Times New Roman"/>
          <w:noProof w:val="0"/>
          <w:sz w:val="24"/>
          <w:szCs w:val="24"/>
          <w:lang w:val="sr-Cyrl-RS"/>
        </w:rPr>
      </w:pPr>
      <w:bookmarkStart w:id="453" w:name="_Toc59121044"/>
      <w:r w:rsidRPr="000B01C7">
        <w:rPr>
          <w:rFonts w:ascii="Times New Roman" w:hAnsi="Times New Roman"/>
          <w:noProof w:val="0"/>
          <w:sz w:val="24"/>
          <w:szCs w:val="24"/>
          <w:lang w:val="sr-Cyrl-RS"/>
        </w:rPr>
        <w:t>РАЗНО</w:t>
      </w:r>
      <w:bookmarkEnd w:id="453"/>
    </w:p>
    <w:p w:rsidR="00C45FE1" w:rsidRPr="000B01C7" w:rsidRDefault="00C45FE1" w:rsidP="00C45FE1">
      <w:pPr>
        <w:pStyle w:val="AATitre2"/>
        <w:rPr>
          <w:sz w:val="24"/>
          <w:szCs w:val="24"/>
          <w:u w:val="none"/>
        </w:rPr>
      </w:pPr>
      <w:bookmarkStart w:id="454" w:name="_Toc106103763"/>
      <w:bookmarkStart w:id="455" w:name="_Toc106104599"/>
      <w:bookmarkStart w:id="456" w:name="_Toc106104710"/>
      <w:bookmarkStart w:id="457" w:name="_Toc59121045"/>
      <w:bookmarkStart w:id="458" w:name="_Toc60547737"/>
      <w:bookmarkStart w:id="459" w:name="_Toc106103773"/>
      <w:bookmarkStart w:id="460" w:name="_Toc106104609"/>
      <w:bookmarkStart w:id="461" w:name="_Toc106104720"/>
      <w:r w:rsidRPr="000B01C7">
        <w:rPr>
          <w:sz w:val="24"/>
          <w:szCs w:val="24"/>
        </w:rPr>
        <w:t>Језик</w:t>
      </w:r>
      <w:bookmarkEnd w:id="454"/>
      <w:bookmarkEnd w:id="455"/>
      <w:bookmarkEnd w:id="456"/>
      <w:bookmarkEnd w:id="457"/>
    </w:p>
    <w:p w:rsidR="00C45FE1" w:rsidRPr="000B01C7" w:rsidRDefault="00C45FE1" w:rsidP="00C45FE1">
      <w:pPr>
        <w:pStyle w:val="Corpsdetexte21"/>
        <w:rPr>
          <w:sz w:val="24"/>
          <w:szCs w:val="24"/>
        </w:rPr>
      </w:pPr>
      <w:r w:rsidRPr="000B01C7">
        <w:rPr>
          <w:sz w:val="24"/>
          <w:szCs w:val="24"/>
        </w:rPr>
        <w:t xml:space="preserve">Језик овог </w:t>
      </w:r>
      <w:r w:rsidR="008E7D3B">
        <w:rPr>
          <w:sz w:val="24"/>
          <w:szCs w:val="24"/>
        </w:rPr>
        <w:t>у</w:t>
      </w:r>
      <w:r w:rsidRPr="000B01C7">
        <w:rPr>
          <w:sz w:val="24"/>
          <w:szCs w:val="24"/>
        </w:rPr>
        <w:t xml:space="preserve">говора је енглески. Ако се овај </w:t>
      </w:r>
      <w:r w:rsidR="008E7D3B">
        <w:rPr>
          <w:sz w:val="24"/>
          <w:szCs w:val="24"/>
        </w:rPr>
        <w:t>у</w:t>
      </w:r>
      <w:r w:rsidRPr="000B01C7">
        <w:rPr>
          <w:sz w:val="24"/>
          <w:szCs w:val="24"/>
        </w:rPr>
        <w:t>говор преведе на други језик, енглеска верзија ће имати предност у случају било ког супротстављеног тумачења или у случају спора између Страна.</w:t>
      </w:r>
    </w:p>
    <w:p w:rsidR="00C45FE1" w:rsidRPr="000B01C7" w:rsidRDefault="00C45FE1" w:rsidP="00C45FE1">
      <w:pPr>
        <w:pStyle w:val="Corpsdetexte21"/>
        <w:rPr>
          <w:sz w:val="24"/>
          <w:szCs w:val="24"/>
        </w:rPr>
      </w:pPr>
      <w:r w:rsidRPr="000B01C7">
        <w:rPr>
          <w:sz w:val="24"/>
          <w:szCs w:val="24"/>
        </w:rPr>
        <w:t xml:space="preserve">Сва обавештења или документа који се дају у складу са овим </w:t>
      </w:r>
      <w:r w:rsidR="00C85D45">
        <w:rPr>
          <w:sz w:val="24"/>
          <w:szCs w:val="24"/>
        </w:rPr>
        <w:t>у</w:t>
      </w:r>
      <w:r w:rsidRPr="000B01C7">
        <w:rPr>
          <w:sz w:val="24"/>
          <w:szCs w:val="24"/>
        </w:rPr>
        <w:t>говором у вези са њим, биће на енглеском језику.</w:t>
      </w:r>
    </w:p>
    <w:p w:rsidR="00C45FE1" w:rsidRPr="000B01C7" w:rsidRDefault="00C45FE1" w:rsidP="00C45FE1">
      <w:pPr>
        <w:pStyle w:val="Corpsdetexte21"/>
        <w:rPr>
          <w:sz w:val="24"/>
          <w:szCs w:val="24"/>
        </w:rPr>
      </w:pPr>
      <w:r w:rsidRPr="000B01C7">
        <w:rPr>
          <w:sz w:val="24"/>
          <w:szCs w:val="24"/>
        </w:rPr>
        <w:t xml:space="preserve">Зајмодавац може захтевати да обавештење или документ који се дају на основу овог </w:t>
      </w:r>
      <w:r w:rsidR="00C85D45">
        <w:rPr>
          <w:sz w:val="24"/>
          <w:szCs w:val="24"/>
        </w:rPr>
        <w:t>у</w:t>
      </w:r>
      <w:r w:rsidRPr="000B01C7">
        <w:rPr>
          <w:sz w:val="24"/>
          <w:szCs w:val="24"/>
        </w:rPr>
        <w:t xml:space="preserve">говора или који је у вези са њим, а који није на енглеском, буде пропраћен овереним преводом на енглески језик, у ком случају ће енглески превод имати предност, осим ако је документ оснивачки акт компаније, правни текст или други званични документ. </w:t>
      </w:r>
    </w:p>
    <w:p w:rsidR="00C45FE1" w:rsidRPr="000B01C7" w:rsidRDefault="00C45FE1" w:rsidP="00C45FE1">
      <w:pPr>
        <w:pStyle w:val="AATitre2"/>
        <w:rPr>
          <w:sz w:val="24"/>
          <w:szCs w:val="24"/>
          <w:u w:val="none"/>
        </w:rPr>
      </w:pPr>
      <w:bookmarkStart w:id="462" w:name="_Toc59121046"/>
      <w:r w:rsidRPr="000B01C7">
        <w:rPr>
          <w:sz w:val="24"/>
          <w:szCs w:val="24"/>
        </w:rPr>
        <w:t>Потврде и одлуке</w:t>
      </w:r>
      <w:bookmarkEnd w:id="462"/>
    </w:p>
    <w:p w:rsidR="00C45FE1" w:rsidRPr="000B01C7" w:rsidRDefault="00C45FE1" w:rsidP="00C45FE1">
      <w:pPr>
        <w:pStyle w:val="Corpsdetexte21"/>
        <w:rPr>
          <w:sz w:val="24"/>
          <w:szCs w:val="24"/>
        </w:rPr>
      </w:pPr>
      <w:r w:rsidRPr="000B01C7">
        <w:rPr>
          <w:sz w:val="24"/>
          <w:szCs w:val="24"/>
        </w:rPr>
        <w:t xml:space="preserve">У свим парницама или арбитражама које произлазе из овог </w:t>
      </w:r>
      <w:r w:rsidR="00C85D45">
        <w:rPr>
          <w:sz w:val="24"/>
          <w:szCs w:val="24"/>
        </w:rPr>
        <w:t>у</w:t>
      </w:r>
      <w:r w:rsidRPr="000B01C7">
        <w:rPr>
          <w:sz w:val="24"/>
          <w:szCs w:val="24"/>
        </w:rPr>
        <w:t xml:space="preserve">говора или су у вези са њим, уноси на рачуне које води Зајмодавац су </w:t>
      </w:r>
      <w:r w:rsidRPr="000B01C7">
        <w:rPr>
          <w:i/>
          <w:sz w:val="24"/>
          <w:szCs w:val="24"/>
        </w:rPr>
        <w:t>prima facie</w:t>
      </w:r>
      <w:r w:rsidRPr="000B01C7">
        <w:rPr>
          <w:sz w:val="24"/>
          <w:szCs w:val="24"/>
        </w:rPr>
        <w:t xml:space="preserve"> докази о стварима на које се односе.  </w:t>
      </w:r>
    </w:p>
    <w:p w:rsidR="00C45FE1" w:rsidRPr="000B01C7" w:rsidRDefault="00C45FE1" w:rsidP="00C45FE1">
      <w:pPr>
        <w:pStyle w:val="Corpsdetexte21"/>
        <w:rPr>
          <w:sz w:val="24"/>
          <w:szCs w:val="24"/>
        </w:rPr>
      </w:pPr>
      <w:r w:rsidRPr="000B01C7">
        <w:rPr>
          <w:sz w:val="24"/>
          <w:szCs w:val="24"/>
        </w:rPr>
        <w:t xml:space="preserve">Свака потврда или одлука стопе или износа од стране Зајмодавца према овом </w:t>
      </w:r>
      <w:r w:rsidR="00C85D45">
        <w:rPr>
          <w:sz w:val="24"/>
          <w:szCs w:val="24"/>
        </w:rPr>
        <w:t>у</w:t>
      </w:r>
      <w:r w:rsidRPr="000B01C7">
        <w:rPr>
          <w:sz w:val="24"/>
          <w:szCs w:val="24"/>
        </w:rPr>
        <w:t>говор</w:t>
      </w:r>
      <w:r w:rsidR="00C85D45">
        <w:rPr>
          <w:sz w:val="24"/>
          <w:szCs w:val="24"/>
        </w:rPr>
        <w:t>у</w:t>
      </w:r>
      <w:r w:rsidRPr="000B01C7">
        <w:rPr>
          <w:sz w:val="24"/>
          <w:szCs w:val="24"/>
        </w:rPr>
        <w:t xml:space="preserve"> биће, у одсуству очигледне грешке, коначни докази о стварима на које се односи.</w:t>
      </w:r>
    </w:p>
    <w:p w:rsidR="00C45FE1" w:rsidRPr="000B01C7" w:rsidRDefault="00C45FE1" w:rsidP="00C45FE1">
      <w:pPr>
        <w:pStyle w:val="AATitre2"/>
        <w:rPr>
          <w:sz w:val="24"/>
          <w:szCs w:val="24"/>
          <w:u w:val="none"/>
        </w:rPr>
      </w:pPr>
      <w:bookmarkStart w:id="463" w:name="_Toc59121047"/>
      <w:r w:rsidRPr="000B01C7">
        <w:rPr>
          <w:sz w:val="24"/>
          <w:szCs w:val="24"/>
        </w:rPr>
        <w:t>Парцијална инвалидност</w:t>
      </w:r>
      <w:bookmarkEnd w:id="463"/>
    </w:p>
    <w:p w:rsidR="00C45FE1" w:rsidRPr="000B01C7" w:rsidRDefault="00C45FE1" w:rsidP="00C45FE1">
      <w:pPr>
        <w:pStyle w:val="Corpsdetexte21"/>
        <w:rPr>
          <w:sz w:val="24"/>
          <w:szCs w:val="24"/>
        </w:rPr>
      </w:pPr>
      <w:r w:rsidRPr="000B01C7">
        <w:rPr>
          <w:sz w:val="24"/>
          <w:szCs w:val="24"/>
        </w:rPr>
        <w:t xml:space="preserve">Ако у било ком тренутку нека од одредби овог </w:t>
      </w:r>
      <w:r w:rsidR="000C4FA8">
        <w:rPr>
          <w:sz w:val="24"/>
          <w:szCs w:val="24"/>
        </w:rPr>
        <w:t>у</w:t>
      </w:r>
      <w:r w:rsidRPr="000B01C7">
        <w:rPr>
          <w:sz w:val="24"/>
          <w:szCs w:val="24"/>
        </w:rPr>
        <w:t xml:space="preserve">говора буде или постане незаконита, неваљана или неспроводива, неће ни на који начин утицати или нарушити законитост и спроводивост преосталих одредби овог </w:t>
      </w:r>
      <w:r w:rsidR="000C4FA8">
        <w:rPr>
          <w:sz w:val="24"/>
          <w:szCs w:val="24"/>
        </w:rPr>
        <w:t>у</w:t>
      </w:r>
      <w:r w:rsidRPr="000B01C7">
        <w:rPr>
          <w:sz w:val="24"/>
          <w:szCs w:val="24"/>
        </w:rPr>
        <w:t xml:space="preserve">говора.  </w:t>
      </w:r>
    </w:p>
    <w:p w:rsidR="00C45FE1" w:rsidRPr="000B01C7" w:rsidRDefault="00C45FE1" w:rsidP="00C45FE1">
      <w:pPr>
        <w:pStyle w:val="AATitre2"/>
        <w:rPr>
          <w:sz w:val="24"/>
          <w:szCs w:val="24"/>
          <w:u w:val="none"/>
        </w:rPr>
      </w:pPr>
      <w:bookmarkStart w:id="464" w:name="_Toc60547740"/>
      <w:bookmarkStart w:id="465" w:name="_Toc106103766"/>
      <w:bookmarkStart w:id="466" w:name="_Toc106104602"/>
      <w:bookmarkStart w:id="467" w:name="_Toc106104713"/>
      <w:bookmarkStart w:id="468" w:name="_Toc59121048"/>
      <w:r w:rsidRPr="000B01C7">
        <w:rPr>
          <w:sz w:val="24"/>
          <w:szCs w:val="24"/>
        </w:rPr>
        <w:t>Без одрицања</w:t>
      </w:r>
      <w:bookmarkEnd w:id="464"/>
      <w:bookmarkEnd w:id="465"/>
      <w:bookmarkEnd w:id="466"/>
      <w:bookmarkEnd w:id="467"/>
      <w:bookmarkEnd w:id="468"/>
    </w:p>
    <w:p w:rsidR="00C45FE1" w:rsidRPr="000B01C7" w:rsidRDefault="00C45FE1" w:rsidP="00C45FE1">
      <w:pPr>
        <w:pStyle w:val="Corpsdetexte21"/>
        <w:rPr>
          <w:sz w:val="24"/>
          <w:szCs w:val="24"/>
        </w:rPr>
      </w:pPr>
      <w:r w:rsidRPr="000B01C7">
        <w:rPr>
          <w:sz w:val="24"/>
          <w:szCs w:val="24"/>
        </w:rPr>
        <w:t>Пропуст или кашњење у остваривању било ког права из Уговора од стране Зајмодавца неће деловати као одрицање од тог права.</w:t>
      </w:r>
    </w:p>
    <w:p w:rsidR="00C45FE1" w:rsidRPr="000B01C7" w:rsidRDefault="00C45FE1" w:rsidP="00C45FE1">
      <w:pPr>
        <w:pStyle w:val="Corpsdetexte21"/>
        <w:rPr>
          <w:sz w:val="24"/>
          <w:szCs w:val="24"/>
        </w:rPr>
      </w:pPr>
      <w:r w:rsidRPr="000B01C7">
        <w:rPr>
          <w:sz w:val="24"/>
          <w:szCs w:val="24"/>
        </w:rPr>
        <w:t xml:space="preserve">Делимично вршење било ког права неће спречити даље коришћење таквог права или вршење било ког другог права или правног лека према важећем закону. </w:t>
      </w:r>
    </w:p>
    <w:p w:rsidR="00C45FE1" w:rsidRPr="000B01C7" w:rsidRDefault="00C45FE1" w:rsidP="00C45FE1">
      <w:pPr>
        <w:pStyle w:val="Corpsdetexte21"/>
        <w:rPr>
          <w:sz w:val="24"/>
          <w:szCs w:val="24"/>
        </w:rPr>
      </w:pPr>
      <w:r w:rsidRPr="000B01C7">
        <w:rPr>
          <w:sz w:val="24"/>
          <w:szCs w:val="24"/>
        </w:rPr>
        <w:t xml:space="preserve">Права и правни лекови Зајмодавца према овом </w:t>
      </w:r>
      <w:r w:rsidR="000C4FA8">
        <w:rPr>
          <w:sz w:val="24"/>
          <w:szCs w:val="24"/>
        </w:rPr>
        <w:t>у</w:t>
      </w:r>
      <w:r w:rsidRPr="000B01C7">
        <w:rPr>
          <w:sz w:val="24"/>
          <w:szCs w:val="24"/>
        </w:rPr>
        <w:t>говору су кумулативни и не искључују никаква права и лекове према важећем закону.</w:t>
      </w:r>
    </w:p>
    <w:p w:rsidR="00C45FE1" w:rsidRPr="000B01C7" w:rsidRDefault="00C45FE1" w:rsidP="00C45FE1">
      <w:pPr>
        <w:pStyle w:val="AATitre2"/>
        <w:rPr>
          <w:sz w:val="24"/>
          <w:szCs w:val="24"/>
          <w:u w:val="none"/>
        </w:rPr>
      </w:pPr>
      <w:bookmarkStart w:id="469" w:name="_Toc59121049"/>
      <w:r w:rsidRPr="000B01C7">
        <w:rPr>
          <w:sz w:val="24"/>
          <w:szCs w:val="24"/>
        </w:rPr>
        <w:t>Уступање</w:t>
      </w:r>
      <w:bookmarkEnd w:id="469"/>
    </w:p>
    <w:p w:rsidR="00C45FE1" w:rsidRDefault="00C45FE1" w:rsidP="00C45FE1">
      <w:pPr>
        <w:pStyle w:val="Corpsdetexte21"/>
        <w:rPr>
          <w:sz w:val="24"/>
          <w:szCs w:val="24"/>
        </w:rPr>
      </w:pPr>
      <w:r w:rsidRPr="000B01C7">
        <w:rPr>
          <w:sz w:val="24"/>
          <w:szCs w:val="24"/>
        </w:rPr>
        <w:t xml:space="preserve">Зајмопримац не може на било који начин уступити или пренети сва или нека од својих права и обавеза према овом </w:t>
      </w:r>
      <w:r w:rsidR="000C4FA8">
        <w:rPr>
          <w:sz w:val="24"/>
          <w:szCs w:val="24"/>
        </w:rPr>
        <w:t>у</w:t>
      </w:r>
      <w:r w:rsidRPr="000B01C7">
        <w:rPr>
          <w:sz w:val="24"/>
          <w:szCs w:val="24"/>
        </w:rPr>
        <w:t>говору без претходне писмене сагласности Зајмодавца.</w:t>
      </w:r>
    </w:p>
    <w:p w:rsidR="001F56FB" w:rsidRDefault="001F56FB" w:rsidP="00C45FE1">
      <w:pPr>
        <w:pStyle w:val="Corpsdetexte21"/>
        <w:rPr>
          <w:sz w:val="24"/>
          <w:szCs w:val="24"/>
        </w:rPr>
      </w:pPr>
    </w:p>
    <w:p w:rsidR="00C45FE1" w:rsidRPr="000B01C7" w:rsidRDefault="00C45FE1" w:rsidP="00C45FE1">
      <w:pPr>
        <w:pStyle w:val="Corpsdetexte21"/>
        <w:rPr>
          <w:sz w:val="24"/>
          <w:szCs w:val="24"/>
        </w:rPr>
      </w:pPr>
      <w:r w:rsidRPr="000B01C7">
        <w:rPr>
          <w:sz w:val="24"/>
          <w:szCs w:val="24"/>
        </w:rPr>
        <w:t xml:space="preserve">Зајмодавац може доделити или пренети било које своје право или обавезу из овог </w:t>
      </w:r>
      <w:r w:rsidR="000C4FA8">
        <w:rPr>
          <w:sz w:val="24"/>
          <w:szCs w:val="24"/>
        </w:rPr>
        <w:t>у</w:t>
      </w:r>
      <w:r w:rsidRPr="000B01C7">
        <w:rPr>
          <w:sz w:val="24"/>
          <w:szCs w:val="24"/>
        </w:rPr>
        <w:t xml:space="preserve">говора на било коју трећу страну и може склопити било који уговор о подучешћу који се односи на њега. </w:t>
      </w:r>
    </w:p>
    <w:p w:rsidR="00C45FE1" w:rsidRPr="000B01C7" w:rsidRDefault="00C45FE1" w:rsidP="00C45FE1">
      <w:pPr>
        <w:pStyle w:val="AATitre2"/>
        <w:rPr>
          <w:sz w:val="24"/>
          <w:szCs w:val="24"/>
          <w:u w:val="none"/>
        </w:rPr>
      </w:pPr>
      <w:bookmarkStart w:id="470" w:name="_Toc59121050"/>
      <w:r w:rsidRPr="000B01C7">
        <w:rPr>
          <w:sz w:val="24"/>
          <w:szCs w:val="24"/>
        </w:rPr>
        <w:t>Правно дејство</w:t>
      </w:r>
      <w:bookmarkEnd w:id="470"/>
      <w:r w:rsidRPr="000B01C7">
        <w:rPr>
          <w:sz w:val="24"/>
          <w:szCs w:val="24"/>
        </w:rPr>
        <w:t xml:space="preserve"> </w:t>
      </w:r>
    </w:p>
    <w:p w:rsidR="00C45FE1" w:rsidRPr="000B01C7" w:rsidRDefault="00C45FE1" w:rsidP="00C45FE1">
      <w:pPr>
        <w:pStyle w:val="Corpsdetexte21"/>
        <w:rPr>
          <w:sz w:val="24"/>
          <w:szCs w:val="24"/>
        </w:rPr>
      </w:pPr>
      <w:r w:rsidRPr="000B01C7">
        <w:rPr>
          <w:sz w:val="24"/>
          <w:szCs w:val="24"/>
        </w:rPr>
        <w:t>Прилози који су овде дати</w:t>
      </w:r>
      <w:r w:rsidR="00A57F11" w:rsidRPr="000B01C7">
        <w:rPr>
          <w:sz w:val="24"/>
          <w:szCs w:val="24"/>
        </w:rPr>
        <w:t xml:space="preserve"> </w:t>
      </w:r>
      <w:r w:rsidRPr="000B01C7">
        <w:rPr>
          <w:sz w:val="24"/>
          <w:szCs w:val="24"/>
        </w:rPr>
        <w:t xml:space="preserve">и уводне напомене чине саставни део овог </w:t>
      </w:r>
      <w:r w:rsidR="003F606E">
        <w:rPr>
          <w:sz w:val="24"/>
          <w:szCs w:val="24"/>
        </w:rPr>
        <w:t>у</w:t>
      </w:r>
      <w:r w:rsidRPr="000B01C7">
        <w:rPr>
          <w:sz w:val="24"/>
          <w:szCs w:val="24"/>
        </w:rPr>
        <w:t>говора и имају исти правни ефекат.</w:t>
      </w:r>
    </w:p>
    <w:p w:rsidR="00C45FE1" w:rsidRPr="000B01C7" w:rsidRDefault="00C45FE1" w:rsidP="00C45FE1">
      <w:pPr>
        <w:pStyle w:val="AATitre2"/>
        <w:rPr>
          <w:sz w:val="24"/>
          <w:szCs w:val="24"/>
          <w:u w:val="none"/>
        </w:rPr>
      </w:pPr>
      <w:bookmarkStart w:id="471" w:name="_Toc59121051"/>
      <w:r w:rsidRPr="000B01C7">
        <w:rPr>
          <w:sz w:val="24"/>
          <w:szCs w:val="24"/>
        </w:rPr>
        <w:t>Целокупан Уговор</w:t>
      </w:r>
      <w:bookmarkEnd w:id="471"/>
    </w:p>
    <w:p w:rsidR="00C45FE1" w:rsidRPr="000B01C7" w:rsidRDefault="00C45FE1" w:rsidP="00C45FE1">
      <w:pPr>
        <w:pStyle w:val="Corpsdetexte21"/>
        <w:rPr>
          <w:sz w:val="24"/>
          <w:szCs w:val="24"/>
        </w:rPr>
      </w:pPr>
      <w:r w:rsidRPr="000B01C7">
        <w:rPr>
          <w:sz w:val="24"/>
          <w:szCs w:val="24"/>
        </w:rPr>
        <w:t xml:space="preserve">Од датума потписивања, овај </w:t>
      </w:r>
      <w:r w:rsidR="007B47C9">
        <w:rPr>
          <w:sz w:val="24"/>
          <w:szCs w:val="24"/>
        </w:rPr>
        <w:t>у</w:t>
      </w:r>
      <w:r w:rsidRPr="000B01C7">
        <w:rPr>
          <w:sz w:val="24"/>
          <w:szCs w:val="24"/>
        </w:rPr>
        <w:t xml:space="preserve">говор представља целокупни уговор између уговорних страна у вези са питањима која су овде изложена и  надомешћује и замењује све претходне документе, уговоре или споразуме, који су можда размењени или саопштени у оквиру преговора у вези са овим </w:t>
      </w:r>
      <w:r w:rsidR="007B47C9">
        <w:rPr>
          <w:sz w:val="24"/>
          <w:szCs w:val="24"/>
        </w:rPr>
        <w:t>уговором</w:t>
      </w:r>
      <w:r w:rsidRPr="000B01C7">
        <w:rPr>
          <w:sz w:val="24"/>
          <w:szCs w:val="24"/>
        </w:rPr>
        <w:t>.</w:t>
      </w:r>
    </w:p>
    <w:p w:rsidR="00C45FE1" w:rsidRPr="000B01C7" w:rsidRDefault="00C45FE1" w:rsidP="00C45FE1">
      <w:pPr>
        <w:pStyle w:val="AATitre2"/>
        <w:rPr>
          <w:sz w:val="24"/>
          <w:szCs w:val="24"/>
          <w:u w:val="none"/>
        </w:rPr>
      </w:pPr>
      <w:bookmarkStart w:id="472" w:name="_Toc59121052"/>
      <w:r w:rsidRPr="000B01C7">
        <w:rPr>
          <w:sz w:val="24"/>
          <w:szCs w:val="24"/>
        </w:rPr>
        <w:t>Измене и допуне</w:t>
      </w:r>
      <w:bookmarkEnd w:id="472"/>
    </w:p>
    <w:p w:rsidR="00C45FE1" w:rsidRPr="000B01C7" w:rsidRDefault="002335B4" w:rsidP="00C45FE1">
      <w:pPr>
        <w:pStyle w:val="Corpsdetexte21"/>
        <w:rPr>
          <w:sz w:val="24"/>
          <w:szCs w:val="24"/>
        </w:rPr>
      </w:pPr>
      <w:r>
        <w:rPr>
          <w:sz w:val="24"/>
          <w:szCs w:val="24"/>
        </w:rPr>
        <w:t>Ниједан амандман на овај у</w:t>
      </w:r>
      <w:r w:rsidR="00C45FE1" w:rsidRPr="000B01C7">
        <w:rPr>
          <w:sz w:val="24"/>
          <w:szCs w:val="24"/>
        </w:rPr>
        <w:t>говор не може се извршити ако се стране изричито писмено не договоре.</w:t>
      </w:r>
    </w:p>
    <w:p w:rsidR="00C45FE1" w:rsidRPr="000B01C7" w:rsidRDefault="00C45FE1" w:rsidP="00C45FE1">
      <w:pPr>
        <w:pStyle w:val="AATitre2"/>
        <w:rPr>
          <w:sz w:val="24"/>
          <w:szCs w:val="24"/>
          <w:u w:val="none"/>
        </w:rPr>
      </w:pPr>
      <w:bookmarkStart w:id="473" w:name="_Ref379251471"/>
      <w:bookmarkStart w:id="474" w:name="_Toc59121053"/>
      <w:r w:rsidRPr="000B01C7">
        <w:rPr>
          <w:sz w:val="24"/>
          <w:szCs w:val="24"/>
        </w:rPr>
        <w:t>Поверљивост – обелодањивање информација</w:t>
      </w:r>
      <w:bookmarkEnd w:id="473"/>
      <w:bookmarkEnd w:id="474"/>
    </w:p>
    <w:p w:rsidR="00C45FE1" w:rsidRPr="000B01C7" w:rsidRDefault="00C45FE1" w:rsidP="00A57F11">
      <w:pPr>
        <w:pStyle w:val="AltAATitre4"/>
        <w:numPr>
          <w:ilvl w:val="0"/>
          <w:numId w:val="0"/>
        </w:numPr>
        <w:ind w:left="1440"/>
        <w:rPr>
          <w:sz w:val="24"/>
          <w:szCs w:val="24"/>
        </w:rPr>
      </w:pPr>
      <w:bookmarkStart w:id="475" w:name="_Ref379251479"/>
      <w:r w:rsidRPr="000B01C7">
        <w:rPr>
          <w:sz w:val="24"/>
          <w:szCs w:val="24"/>
        </w:rPr>
        <w:t xml:space="preserve">Зајмопримац неће открити садржај овог </w:t>
      </w:r>
      <w:r w:rsidR="000F5879">
        <w:rPr>
          <w:sz w:val="24"/>
          <w:szCs w:val="24"/>
        </w:rPr>
        <w:t>у</w:t>
      </w:r>
      <w:r w:rsidRPr="000B01C7">
        <w:rPr>
          <w:sz w:val="24"/>
          <w:szCs w:val="24"/>
        </w:rPr>
        <w:t>говора ниједној трећој страни без претходне сагласности Зајмодавца, осим</w:t>
      </w:r>
      <w:r w:rsidR="00C95530" w:rsidRPr="00C95530">
        <w:rPr>
          <w:sz w:val="24"/>
          <w:szCs w:val="24"/>
        </w:rPr>
        <w:t xml:space="preserve"> </w:t>
      </w:r>
      <w:r w:rsidR="00C95530">
        <w:rPr>
          <w:sz w:val="24"/>
          <w:szCs w:val="24"/>
        </w:rPr>
        <w:t>б</w:t>
      </w:r>
      <w:r w:rsidR="00C95530" w:rsidRPr="000B01C7">
        <w:rPr>
          <w:sz w:val="24"/>
          <w:szCs w:val="24"/>
        </w:rPr>
        <w:t>ило ком лицу коме Зајмопримац има обавезу обелодањивања према било ком важећем закону, пропису или судској пресуди</w:t>
      </w:r>
      <w:bookmarkEnd w:id="475"/>
      <w:r w:rsidR="00C95530">
        <w:rPr>
          <w:sz w:val="24"/>
          <w:szCs w:val="24"/>
        </w:rPr>
        <w:t>.</w:t>
      </w:r>
    </w:p>
    <w:p w:rsidR="00C45FE1" w:rsidRPr="000B01C7" w:rsidRDefault="00C45FE1" w:rsidP="00C95530">
      <w:pPr>
        <w:pStyle w:val="AltAATitre4"/>
        <w:numPr>
          <w:ilvl w:val="0"/>
          <w:numId w:val="0"/>
        </w:numPr>
        <w:ind w:left="1440" w:hanging="30"/>
        <w:rPr>
          <w:sz w:val="24"/>
          <w:szCs w:val="24"/>
        </w:rPr>
      </w:pPr>
      <w:r w:rsidRPr="000B01C7">
        <w:rPr>
          <w:sz w:val="24"/>
          <w:szCs w:val="24"/>
        </w:rPr>
        <w:t>Без обзира на било који постојећи споразум о поверљивости података, Зајмодавац може открити било какве информације или документе у вези са Про</w:t>
      </w:r>
      <w:r w:rsidR="00BF251C" w:rsidRPr="000B01C7">
        <w:rPr>
          <w:sz w:val="24"/>
          <w:szCs w:val="24"/>
        </w:rPr>
        <w:t>грамом</w:t>
      </w:r>
      <w:r w:rsidRPr="000B01C7">
        <w:rPr>
          <w:sz w:val="24"/>
          <w:szCs w:val="24"/>
        </w:rPr>
        <w:t>: (i) својим ревизорима, стручњацима, рејтинг агенцијама, правним саветницима или надзорним телима; (ii) било ком лицу или субјекту коме Зајмодавац може доделити или пренети сва или део својих пр</w:t>
      </w:r>
      <w:r w:rsidR="00BF251C" w:rsidRPr="000B01C7">
        <w:rPr>
          <w:sz w:val="24"/>
          <w:szCs w:val="24"/>
        </w:rPr>
        <w:t xml:space="preserve">ава или обавеза према Споразуму и </w:t>
      </w:r>
      <w:r w:rsidRPr="000B01C7">
        <w:rPr>
          <w:sz w:val="24"/>
          <w:szCs w:val="24"/>
        </w:rPr>
        <w:t>(iii) било ком лицу или субјекту у циљу предузимања било каквих заштитних мера или очувања права Зајмодаваца према Уговору.</w:t>
      </w:r>
      <w:bookmarkStart w:id="476" w:name="_Toc380682378"/>
      <w:bookmarkStart w:id="477" w:name="_Toc380685841"/>
      <w:bookmarkStart w:id="478" w:name="_Toc380686049"/>
      <w:bookmarkStart w:id="479" w:name="_Toc381196127"/>
      <w:bookmarkEnd w:id="458"/>
      <w:bookmarkEnd w:id="459"/>
      <w:bookmarkEnd w:id="460"/>
      <w:bookmarkEnd w:id="461"/>
      <w:bookmarkEnd w:id="476"/>
      <w:bookmarkEnd w:id="477"/>
      <w:bookmarkEnd w:id="478"/>
      <w:bookmarkEnd w:id="479"/>
    </w:p>
    <w:p w:rsidR="00BF251C" w:rsidRPr="000B01C7" w:rsidRDefault="00C45FE1" w:rsidP="00C95530">
      <w:pPr>
        <w:pStyle w:val="AATitre5"/>
        <w:numPr>
          <w:ilvl w:val="0"/>
          <w:numId w:val="0"/>
        </w:numPr>
        <w:ind w:left="1410"/>
        <w:rPr>
          <w:sz w:val="24"/>
          <w:szCs w:val="24"/>
        </w:rPr>
      </w:pPr>
      <w:r w:rsidRPr="000B01C7">
        <w:rPr>
          <w:sz w:val="24"/>
          <w:szCs w:val="24"/>
        </w:rPr>
        <w:t>Поред тога, Зајмопримац овим изричито овлашћује Зајмодавац</w:t>
      </w:r>
      <w:r w:rsidR="00BF251C" w:rsidRPr="000B01C7">
        <w:rPr>
          <w:sz w:val="24"/>
          <w:szCs w:val="24"/>
        </w:rPr>
        <w:t>а</w:t>
      </w:r>
      <w:r w:rsidRPr="000B01C7">
        <w:rPr>
          <w:sz w:val="24"/>
          <w:szCs w:val="24"/>
        </w:rPr>
        <w:t xml:space="preserve"> </w:t>
      </w:r>
    </w:p>
    <w:p w:rsidR="00BF251C" w:rsidRPr="000B01C7" w:rsidRDefault="00BF251C" w:rsidP="00C45FE1">
      <w:pPr>
        <w:pStyle w:val="AATitre5"/>
        <w:numPr>
          <w:ilvl w:val="0"/>
          <w:numId w:val="0"/>
        </w:numPr>
        <w:ind w:left="1410" w:hanging="690"/>
        <w:rPr>
          <w:sz w:val="24"/>
          <w:szCs w:val="24"/>
        </w:rPr>
      </w:pPr>
      <w:r w:rsidRPr="000B01C7">
        <w:rPr>
          <w:sz w:val="24"/>
          <w:szCs w:val="24"/>
        </w:rPr>
        <w:t>(i)        размени са Француском Републиком за објављивање на веб страници Француске Владе у складу са било којим захтевом Међународне иницијативе за транспарентност помоћи</w:t>
      </w:r>
      <w:r w:rsidR="004064E1">
        <w:rPr>
          <w:sz w:val="24"/>
          <w:szCs w:val="24"/>
        </w:rPr>
        <w:t>; и</w:t>
      </w:r>
      <w:r w:rsidRPr="000B01C7">
        <w:rPr>
          <w:sz w:val="24"/>
          <w:szCs w:val="24"/>
        </w:rPr>
        <w:t xml:space="preserve"> </w:t>
      </w:r>
    </w:p>
    <w:p w:rsidR="00BF251C" w:rsidRPr="000B01C7" w:rsidRDefault="00BF251C" w:rsidP="00C45FE1">
      <w:pPr>
        <w:pStyle w:val="AATitre5"/>
        <w:numPr>
          <w:ilvl w:val="0"/>
          <w:numId w:val="0"/>
        </w:numPr>
        <w:ind w:left="1410" w:hanging="690"/>
        <w:rPr>
          <w:sz w:val="24"/>
          <w:szCs w:val="24"/>
        </w:rPr>
      </w:pPr>
      <w:r w:rsidRPr="000B01C7">
        <w:rPr>
          <w:sz w:val="24"/>
          <w:szCs w:val="24"/>
        </w:rPr>
        <w:t xml:space="preserve">(ii)      </w:t>
      </w:r>
      <w:r w:rsidR="00C45FE1" w:rsidRPr="000B01C7">
        <w:rPr>
          <w:sz w:val="24"/>
          <w:szCs w:val="24"/>
        </w:rPr>
        <w:t xml:space="preserve">објављује на веб страници Зајмодавца </w:t>
      </w:r>
    </w:p>
    <w:p w:rsidR="00C45FE1" w:rsidRDefault="00C45FE1" w:rsidP="00BF251C">
      <w:pPr>
        <w:pStyle w:val="AATitre5"/>
        <w:numPr>
          <w:ilvl w:val="0"/>
          <w:numId w:val="0"/>
        </w:numPr>
        <w:ind w:left="1410"/>
        <w:rPr>
          <w:sz w:val="24"/>
          <w:szCs w:val="24"/>
        </w:rPr>
      </w:pPr>
      <w:r w:rsidRPr="000B01C7">
        <w:rPr>
          <w:sz w:val="24"/>
          <w:szCs w:val="24"/>
        </w:rPr>
        <w:t>информације које се односе на Про</w:t>
      </w:r>
      <w:r w:rsidR="00BF251C" w:rsidRPr="000B01C7">
        <w:rPr>
          <w:sz w:val="24"/>
          <w:szCs w:val="24"/>
        </w:rPr>
        <w:t>грам</w:t>
      </w:r>
      <w:r w:rsidRPr="000B01C7">
        <w:rPr>
          <w:sz w:val="24"/>
          <w:szCs w:val="24"/>
        </w:rPr>
        <w:t xml:space="preserve"> и његов</w:t>
      </w:r>
      <w:r w:rsidR="00BF251C" w:rsidRPr="000B01C7">
        <w:rPr>
          <w:sz w:val="24"/>
          <w:szCs w:val="24"/>
        </w:rPr>
        <w:t>у</w:t>
      </w:r>
      <w:r w:rsidRPr="000B01C7">
        <w:rPr>
          <w:sz w:val="24"/>
          <w:szCs w:val="24"/>
        </w:rPr>
        <w:t xml:space="preserve"> </w:t>
      </w:r>
      <w:r w:rsidR="00BF251C" w:rsidRPr="000B01C7">
        <w:rPr>
          <w:sz w:val="24"/>
          <w:szCs w:val="24"/>
        </w:rPr>
        <w:t>подршку</w:t>
      </w:r>
      <w:r w:rsidR="00C53950" w:rsidRPr="000B01C7">
        <w:rPr>
          <w:sz w:val="24"/>
          <w:szCs w:val="24"/>
        </w:rPr>
        <w:t xml:space="preserve"> од стране Зајмодавца</w:t>
      </w:r>
      <w:r w:rsidRPr="000B01C7">
        <w:rPr>
          <w:sz w:val="24"/>
          <w:szCs w:val="24"/>
        </w:rPr>
        <w:t>, како је наведено у Прилогу 6 (</w:t>
      </w:r>
      <w:r w:rsidRPr="000B01C7">
        <w:rPr>
          <w:i/>
          <w:sz w:val="24"/>
          <w:szCs w:val="24"/>
        </w:rPr>
        <w:t>Информације које</w:t>
      </w:r>
      <w:r w:rsidR="002310AB">
        <w:rPr>
          <w:i/>
          <w:sz w:val="24"/>
          <w:szCs w:val="24"/>
        </w:rPr>
        <w:t xml:space="preserve"> могу бити објављене</w:t>
      </w:r>
      <w:r w:rsidR="00C53950" w:rsidRPr="000B01C7">
        <w:rPr>
          <w:i/>
          <w:sz w:val="24"/>
          <w:szCs w:val="24"/>
        </w:rPr>
        <w:t xml:space="preserve"> </w:t>
      </w:r>
      <w:r w:rsidRPr="000B01C7">
        <w:rPr>
          <w:i/>
          <w:sz w:val="24"/>
          <w:szCs w:val="24"/>
        </w:rPr>
        <w:t xml:space="preserve">на веб страници </w:t>
      </w:r>
      <w:r w:rsidR="00D80100">
        <w:rPr>
          <w:i/>
          <w:sz w:val="24"/>
          <w:szCs w:val="24"/>
        </w:rPr>
        <w:t>Француске</w:t>
      </w:r>
      <w:r w:rsidR="002310AB">
        <w:rPr>
          <w:i/>
          <w:sz w:val="24"/>
          <w:szCs w:val="24"/>
        </w:rPr>
        <w:t xml:space="preserve"> Владе</w:t>
      </w:r>
      <w:r w:rsidR="00D80100">
        <w:rPr>
          <w:i/>
          <w:sz w:val="24"/>
          <w:szCs w:val="24"/>
        </w:rPr>
        <w:t xml:space="preserve"> и </w:t>
      </w:r>
      <w:r w:rsidR="002310AB" w:rsidRPr="000B01C7">
        <w:rPr>
          <w:i/>
          <w:sz w:val="24"/>
          <w:szCs w:val="24"/>
        </w:rPr>
        <w:t xml:space="preserve">на веб страници </w:t>
      </w:r>
      <w:r w:rsidR="00C53950" w:rsidRPr="000B01C7">
        <w:rPr>
          <w:i/>
          <w:sz w:val="24"/>
          <w:szCs w:val="24"/>
        </w:rPr>
        <w:t>Зајмодавца)</w:t>
      </w:r>
      <w:r w:rsidRPr="000B01C7">
        <w:rPr>
          <w:sz w:val="24"/>
          <w:szCs w:val="24"/>
        </w:rPr>
        <w:t>.</w:t>
      </w:r>
    </w:p>
    <w:p w:rsidR="002310AB" w:rsidRDefault="002310AB" w:rsidP="00BF251C">
      <w:pPr>
        <w:pStyle w:val="AATitre5"/>
        <w:numPr>
          <w:ilvl w:val="0"/>
          <w:numId w:val="0"/>
        </w:numPr>
        <w:ind w:left="1410"/>
        <w:rPr>
          <w:sz w:val="24"/>
          <w:szCs w:val="24"/>
        </w:rPr>
      </w:pPr>
    </w:p>
    <w:p w:rsidR="002310AB" w:rsidRDefault="002310AB" w:rsidP="00BF251C">
      <w:pPr>
        <w:pStyle w:val="AATitre5"/>
        <w:numPr>
          <w:ilvl w:val="0"/>
          <w:numId w:val="0"/>
        </w:numPr>
        <w:ind w:left="1410"/>
        <w:rPr>
          <w:sz w:val="24"/>
          <w:szCs w:val="24"/>
        </w:rPr>
      </w:pPr>
    </w:p>
    <w:p w:rsidR="002310AB" w:rsidRPr="000B01C7" w:rsidRDefault="002310AB" w:rsidP="00BF251C">
      <w:pPr>
        <w:pStyle w:val="AATitre5"/>
        <w:numPr>
          <w:ilvl w:val="0"/>
          <w:numId w:val="0"/>
        </w:numPr>
        <w:ind w:left="1410"/>
        <w:rPr>
          <w:sz w:val="24"/>
          <w:szCs w:val="24"/>
        </w:rPr>
      </w:pPr>
    </w:p>
    <w:p w:rsidR="00C45FE1" w:rsidRPr="000B01C7" w:rsidRDefault="00C45FE1" w:rsidP="00C45FE1">
      <w:pPr>
        <w:pStyle w:val="AATitre2"/>
        <w:rPr>
          <w:sz w:val="24"/>
          <w:szCs w:val="24"/>
        </w:rPr>
      </w:pPr>
      <w:bookmarkStart w:id="480" w:name="_Toc59121054"/>
      <w:r w:rsidRPr="000B01C7">
        <w:rPr>
          <w:sz w:val="24"/>
          <w:szCs w:val="24"/>
        </w:rPr>
        <w:t>Ограничења</w:t>
      </w:r>
      <w:bookmarkEnd w:id="480"/>
      <w:r w:rsidRPr="000B01C7">
        <w:rPr>
          <w:sz w:val="24"/>
          <w:szCs w:val="24"/>
        </w:rPr>
        <w:t xml:space="preserve"> </w:t>
      </w:r>
    </w:p>
    <w:p w:rsidR="00C45FE1" w:rsidRPr="000B01C7" w:rsidRDefault="00C45FE1" w:rsidP="00C45FE1">
      <w:pPr>
        <w:pStyle w:val="BodyText"/>
        <w:ind w:left="1276"/>
        <w:rPr>
          <w:rFonts w:cs="Times New Roman"/>
          <w:bCs w:val="0"/>
          <w:color w:val="000000"/>
          <w:sz w:val="24"/>
          <w:szCs w:val="24"/>
          <w:lang w:val="sr-Cyrl-RS"/>
        </w:rPr>
      </w:pPr>
      <w:r w:rsidRPr="000B01C7">
        <w:rPr>
          <w:rFonts w:cs="Times New Roman"/>
          <w:bCs w:val="0"/>
          <w:color w:val="000000"/>
          <w:sz w:val="24"/>
          <w:szCs w:val="24"/>
          <w:lang w:val="sr-Cyrl-RS"/>
        </w:rPr>
        <w:t xml:space="preserve">Застара било ког потраживања по овом </w:t>
      </w:r>
      <w:r w:rsidR="0057194B">
        <w:rPr>
          <w:rFonts w:cs="Times New Roman"/>
          <w:bCs w:val="0"/>
          <w:color w:val="000000"/>
          <w:sz w:val="24"/>
          <w:szCs w:val="24"/>
          <w:lang w:val="sr-Cyrl-RS"/>
        </w:rPr>
        <w:t>у</w:t>
      </w:r>
      <w:r w:rsidRPr="000B01C7">
        <w:rPr>
          <w:rFonts w:cs="Times New Roman"/>
          <w:bCs w:val="0"/>
          <w:color w:val="000000"/>
          <w:sz w:val="24"/>
          <w:szCs w:val="24"/>
          <w:lang w:val="sr-Cyrl-RS"/>
        </w:rPr>
        <w:t xml:space="preserve">говору биће десет (10) година, осим сваког потраживања камате доспеле по овом </w:t>
      </w:r>
      <w:r w:rsidR="0057194B">
        <w:rPr>
          <w:rFonts w:cs="Times New Roman"/>
          <w:bCs w:val="0"/>
          <w:color w:val="000000"/>
          <w:sz w:val="24"/>
          <w:szCs w:val="24"/>
          <w:lang w:val="sr-Cyrl-RS"/>
        </w:rPr>
        <w:t>у</w:t>
      </w:r>
      <w:r w:rsidRPr="000B01C7">
        <w:rPr>
          <w:rFonts w:cs="Times New Roman"/>
          <w:bCs w:val="0"/>
          <w:color w:val="000000"/>
          <w:sz w:val="24"/>
          <w:szCs w:val="24"/>
          <w:lang w:val="sr-Cyrl-RS"/>
        </w:rPr>
        <w:t>говору.</w:t>
      </w:r>
    </w:p>
    <w:p w:rsidR="00C45FE1" w:rsidRPr="000B01C7" w:rsidRDefault="00C45FE1" w:rsidP="00C45FE1">
      <w:pPr>
        <w:pStyle w:val="AATitre2"/>
        <w:rPr>
          <w:color w:val="000000"/>
          <w:sz w:val="24"/>
          <w:szCs w:val="24"/>
        </w:rPr>
      </w:pPr>
      <w:bookmarkStart w:id="481" w:name="_Toc59121055"/>
      <w:r w:rsidRPr="000B01C7">
        <w:rPr>
          <w:color w:val="000000"/>
          <w:sz w:val="24"/>
          <w:szCs w:val="24"/>
        </w:rPr>
        <w:t>Промењене околности</w:t>
      </w:r>
      <w:bookmarkEnd w:id="481"/>
      <w:r w:rsidRPr="000B01C7">
        <w:rPr>
          <w:color w:val="000000"/>
          <w:sz w:val="24"/>
          <w:szCs w:val="24"/>
        </w:rPr>
        <w:t xml:space="preserve"> </w:t>
      </w:r>
    </w:p>
    <w:p w:rsidR="00C45FE1" w:rsidRPr="000B01C7" w:rsidRDefault="00C45FE1" w:rsidP="00C45FE1">
      <w:pPr>
        <w:pStyle w:val="BodyText"/>
        <w:ind w:left="1276"/>
        <w:rPr>
          <w:rFonts w:cs="Times New Roman"/>
          <w:color w:val="000000"/>
          <w:sz w:val="24"/>
          <w:szCs w:val="24"/>
          <w:lang w:val="sr-Cyrl-RS"/>
        </w:rPr>
      </w:pPr>
      <w:r w:rsidRPr="000B01C7">
        <w:rPr>
          <w:rFonts w:cs="Times New Roman"/>
          <w:color w:val="000000"/>
          <w:sz w:val="24"/>
          <w:szCs w:val="24"/>
          <w:lang w:val="sr-Cyrl-RS"/>
        </w:rPr>
        <w:t xml:space="preserve">Свака странка овим потврђује да се одредбе члана 1195 </w:t>
      </w:r>
      <w:bookmarkStart w:id="482" w:name="_Hlk60079774"/>
      <w:r w:rsidRPr="000B01C7">
        <w:rPr>
          <w:rFonts w:cs="Times New Roman"/>
          <w:color w:val="000000"/>
          <w:sz w:val="24"/>
          <w:szCs w:val="24"/>
          <w:lang w:val="sr-Cyrl-RS"/>
        </w:rPr>
        <w:t>француског грађанског законика</w:t>
      </w:r>
      <w:bookmarkEnd w:id="482"/>
      <w:r w:rsidRPr="000B01C7">
        <w:rPr>
          <w:rFonts w:cs="Times New Roman"/>
          <w:color w:val="000000"/>
          <w:sz w:val="24"/>
          <w:szCs w:val="24"/>
          <w:lang w:val="sr-Cyrl-RS"/>
        </w:rPr>
        <w:t xml:space="preserve"> неће примењивати на њу у погледу њених обавеза према Уговору и неће имати право да поднесе било какав захтев према члану 1195 француског грађанског законика. </w:t>
      </w:r>
    </w:p>
    <w:p w:rsidR="00C45FE1" w:rsidRPr="000B01C7" w:rsidRDefault="00C45FE1" w:rsidP="00C45FE1">
      <w:pPr>
        <w:pStyle w:val="AATitre1"/>
        <w:rPr>
          <w:rFonts w:ascii="Times New Roman" w:hAnsi="Times New Roman"/>
          <w:noProof w:val="0"/>
          <w:sz w:val="24"/>
          <w:szCs w:val="24"/>
          <w:lang w:val="sr-Cyrl-RS"/>
        </w:rPr>
      </w:pPr>
      <w:bookmarkStart w:id="483" w:name="_Ref382389101"/>
      <w:bookmarkStart w:id="484" w:name="_Toc59121056"/>
      <w:r w:rsidRPr="000B01C7">
        <w:rPr>
          <w:rFonts w:ascii="Times New Roman" w:hAnsi="Times New Roman"/>
          <w:noProof w:val="0"/>
          <w:sz w:val="24"/>
          <w:szCs w:val="24"/>
          <w:lang w:val="sr-Cyrl-RS"/>
        </w:rPr>
        <w:t>ОБАВЕШТЕЊА</w:t>
      </w:r>
      <w:bookmarkEnd w:id="483"/>
      <w:bookmarkEnd w:id="484"/>
    </w:p>
    <w:p w:rsidR="00C45FE1" w:rsidRPr="000B01C7" w:rsidRDefault="00C45FE1" w:rsidP="00C45FE1">
      <w:pPr>
        <w:pStyle w:val="AATitre2"/>
        <w:rPr>
          <w:sz w:val="24"/>
          <w:szCs w:val="24"/>
          <w:u w:val="none"/>
        </w:rPr>
      </w:pPr>
      <w:bookmarkStart w:id="485" w:name="inwriting"/>
      <w:bookmarkStart w:id="486" w:name="_Ref381258856"/>
      <w:bookmarkStart w:id="487" w:name="_Toc59121057"/>
      <w:r w:rsidRPr="000B01C7">
        <w:rPr>
          <w:sz w:val="24"/>
          <w:szCs w:val="24"/>
        </w:rPr>
        <w:t>У писаној форми и адресе</w:t>
      </w:r>
      <w:bookmarkEnd w:id="485"/>
      <w:bookmarkEnd w:id="486"/>
      <w:bookmarkEnd w:id="487"/>
    </w:p>
    <w:p w:rsidR="00C45FE1" w:rsidRPr="000B01C7" w:rsidRDefault="00C45FE1" w:rsidP="00C45FE1">
      <w:pPr>
        <w:pStyle w:val="BodyText1"/>
        <w:ind w:left="709"/>
        <w:rPr>
          <w:sz w:val="24"/>
          <w:szCs w:val="24"/>
        </w:rPr>
      </w:pPr>
      <w:r w:rsidRPr="000B01C7">
        <w:rPr>
          <w:sz w:val="24"/>
          <w:szCs w:val="24"/>
        </w:rPr>
        <w:t xml:space="preserve">Свако обавештење, захтев или друга комуникација која се даје или упућује у складу са овим </w:t>
      </w:r>
      <w:r w:rsidR="00DD0B6C">
        <w:rPr>
          <w:sz w:val="24"/>
          <w:szCs w:val="24"/>
        </w:rPr>
        <w:t>у</w:t>
      </w:r>
      <w:r w:rsidRPr="000B01C7">
        <w:rPr>
          <w:sz w:val="24"/>
          <w:szCs w:val="24"/>
        </w:rPr>
        <w:t>говором или је у вези са њим, даће се или се врши у писаној форми и, уколико није другачије назначено, може се послати или упутити факсом или писмом које пошта шаље на адресу и број релевантне Стране наведен у наставку:</w:t>
      </w:r>
    </w:p>
    <w:p w:rsidR="00C45FE1" w:rsidRPr="000B01C7" w:rsidRDefault="00C45FE1" w:rsidP="00C45FE1">
      <w:pPr>
        <w:pStyle w:val="BodyText1"/>
        <w:ind w:left="709"/>
        <w:rPr>
          <w:sz w:val="24"/>
          <w:szCs w:val="24"/>
        </w:rPr>
      </w:pPr>
      <w:r w:rsidRPr="000B01C7">
        <w:rPr>
          <w:sz w:val="24"/>
          <w:szCs w:val="24"/>
        </w:rPr>
        <w:t>За Зајмопримца:</w:t>
      </w:r>
    </w:p>
    <w:p w:rsidR="00C45FE1" w:rsidRPr="000B01C7" w:rsidRDefault="00C45FE1" w:rsidP="00C45FE1">
      <w:pPr>
        <w:pStyle w:val="BodyText1"/>
        <w:ind w:left="709"/>
        <w:rPr>
          <w:sz w:val="24"/>
          <w:szCs w:val="24"/>
        </w:rPr>
      </w:pPr>
      <w:r w:rsidRPr="000B01C7">
        <w:rPr>
          <w:sz w:val="24"/>
          <w:szCs w:val="24"/>
        </w:rPr>
        <w:t>МИНИСТАРСТВО ФИНАНСИЈА</w:t>
      </w:r>
    </w:p>
    <w:p w:rsidR="00C45FE1" w:rsidRPr="000B01C7" w:rsidRDefault="00C45FE1" w:rsidP="00C45FE1">
      <w:pPr>
        <w:pStyle w:val="BodyText1"/>
        <w:ind w:left="709"/>
        <w:rPr>
          <w:sz w:val="24"/>
          <w:szCs w:val="24"/>
        </w:rPr>
      </w:pPr>
      <w:r w:rsidRPr="000B01C7">
        <w:rPr>
          <w:sz w:val="24"/>
          <w:szCs w:val="24"/>
        </w:rPr>
        <w:t xml:space="preserve">Адреса: </w:t>
      </w:r>
      <w:r w:rsidRPr="000B01C7">
        <w:rPr>
          <w:sz w:val="24"/>
          <w:szCs w:val="24"/>
        </w:rPr>
        <w:tab/>
        <w:t>Кнеза Милоша 20, 11000 Београд</w:t>
      </w:r>
    </w:p>
    <w:p w:rsidR="00C45FE1" w:rsidRPr="000B01C7" w:rsidRDefault="00C45FE1" w:rsidP="00C45FE1">
      <w:pPr>
        <w:pStyle w:val="BodyText1"/>
        <w:ind w:left="709"/>
        <w:rPr>
          <w:sz w:val="24"/>
          <w:szCs w:val="24"/>
        </w:rPr>
      </w:pPr>
      <w:r w:rsidRPr="000B01C7">
        <w:rPr>
          <w:sz w:val="24"/>
          <w:szCs w:val="24"/>
        </w:rPr>
        <w:t xml:space="preserve">Телефон: </w:t>
      </w:r>
      <w:r w:rsidRPr="000B01C7">
        <w:rPr>
          <w:sz w:val="24"/>
          <w:szCs w:val="24"/>
        </w:rPr>
        <w:tab/>
        <w:t>+(381) -11 3642-600</w:t>
      </w:r>
    </w:p>
    <w:p w:rsidR="00C45FE1" w:rsidRPr="000B01C7" w:rsidRDefault="00C45FE1" w:rsidP="00C45FE1">
      <w:pPr>
        <w:pStyle w:val="BodyText1"/>
        <w:ind w:left="709"/>
        <w:rPr>
          <w:sz w:val="24"/>
          <w:szCs w:val="24"/>
        </w:rPr>
      </w:pPr>
      <w:r w:rsidRPr="000B01C7">
        <w:rPr>
          <w:sz w:val="24"/>
          <w:szCs w:val="24"/>
        </w:rPr>
        <w:t>Факс:</w:t>
      </w:r>
      <w:r w:rsidRPr="000B01C7">
        <w:rPr>
          <w:sz w:val="24"/>
          <w:szCs w:val="24"/>
        </w:rPr>
        <w:tab/>
        <w:t xml:space="preserve"> </w:t>
      </w:r>
      <w:r w:rsidRPr="000B01C7">
        <w:rPr>
          <w:sz w:val="24"/>
          <w:szCs w:val="24"/>
        </w:rPr>
        <w:tab/>
        <w:t>(381-11) 3618-961</w:t>
      </w:r>
    </w:p>
    <w:p w:rsidR="00C45FE1" w:rsidRPr="000B01C7" w:rsidRDefault="00C45FE1" w:rsidP="00C45FE1">
      <w:pPr>
        <w:pStyle w:val="BodyText1"/>
        <w:ind w:left="709"/>
        <w:rPr>
          <w:sz w:val="24"/>
          <w:szCs w:val="24"/>
        </w:rPr>
      </w:pPr>
      <w:r w:rsidRPr="000B01C7">
        <w:rPr>
          <w:sz w:val="24"/>
          <w:szCs w:val="24"/>
        </w:rPr>
        <w:t xml:space="preserve">E-mail: </w:t>
      </w:r>
      <w:hyperlink r:id="rId8" w:history="1">
        <w:r w:rsidRPr="000B01C7">
          <w:rPr>
            <w:rStyle w:val="Hyperlink"/>
            <w:sz w:val="24"/>
            <w:szCs w:val="24"/>
          </w:rPr>
          <w:t>kabinet@mfin.gov.rs</w:t>
        </w:r>
      </w:hyperlink>
    </w:p>
    <w:p w:rsidR="00C45FE1" w:rsidRPr="000B01C7" w:rsidRDefault="00C45FE1" w:rsidP="00C45FE1">
      <w:pPr>
        <w:pStyle w:val="BodyText1"/>
        <w:ind w:left="709"/>
        <w:rPr>
          <w:sz w:val="24"/>
          <w:szCs w:val="24"/>
        </w:rPr>
      </w:pPr>
      <w:r w:rsidRPr="000B01C7">
        <w:rPr>
          <w:sz w:val="24"/>
          <w:szCs w:val="24"/>
        </w:rPr>
        <w:t>Н/Р: гдин. Синиша Мали, министар финансија</w:t>
      </w:r>
    </w:p>
    <w:p w:rsidR="00C45FE1" w:rsidRPr="000B01C7" w:rsidRDefault="00C45FE1" w:rsidP="00C45FE1">
      <w:pPr>
        <w:pStyle w:val="BodyText1"/>
        <w:ind w:left="709"/>
        <w:rPr>
          <w:sz w:val="24"/>
          <w:szCs w:val="24"/>
        </w:rPr>
      </w:pPr>
      <w:r w:rsidRPr="000B01C7">
        <w:rPr>
          <w:sz w:val="24"/>
          <w:szCs w:val="24"/>
        </w:rPr>
        <w:t>За Зајмодавца:</w:t>
      </w:r>
    </w:p>
    <w:p w:rsidR="00C45FE1" w:rsidRPr="000B01C7" w:rsidRDefault="00C45FE1" w:rsidP="00C45FE1">
      <w:pPr>
        <w:pStyle w:val="BodyText1"/>
        <w:ind w:left="709"/>
        <w:rPr>
          <w:sz w:val="24"/>
          <w:szCs w:val="24"/>
        </w:rPr>
      </w:pPr>
      <w:r w:rsidRPr="000B01C7">
        <w:rPr>
          <w:b/>
          <w:caps/>
          <w:sz w:val="24"/>
          <w:szCs w:val="24"/>
        </w:rPr>
        <w:t>АФД – БЕОГРАД – РЕГИОНАЛНА КАНЦЕЛАРИЈА ЗА ЗАПАДНИ БАЛКАН</w:t>
      </w:r>
    </w:p>
    <w:p w:rsidR="00C45FE1" w:rsidRPr="000B01C7" w:rsidRDefault="00C45FE1" w:rsidP="00C45FE1">
      <w:pPr>
        <w:pStyle w:val="BodyText1"/>
        <w:ind w:left="709"/>
        <w:rPr>
          <w:sz w:val="24"/>
          <w:szCs w:val="24"/>
        </w:rPr>
      </w:pPr>
      <w:r w:rsidRPr="000B01C7">
        <w:rPr>
          <w:sz w:val="24"/>
          <w:szCs w:val="24"/>
        </w:rPr>
        <w:t xml:space="preserve">Адреса: </w:t>
      </w:r>
      <w:r w:rsidRPr="000B01C7">
        <w:rPr>
          <w:sz w:val="24"/>
          <w:szCs w:val="24"/>
        </w:rPr>
        <w:tab/>
        <w:t>Змај Јовина 11, 11000 Београд, Република Србија</w:t>
      </w:r>
    </w:p>
    <w:p w:rsidR="00C45FE1" w:rsidRPr="000B01C7" w:rsidRDefault="00C45FE1" w:rsidP="00C45FE1">
      <w:pPr>
        <w:pStyle w:val="BodyText1"/>
        <w:ind w:left="709"/>
        <w:rPr>
          <w:sz w:val="24"/>
          <w:szCs w:val="24"/>
        </w:rPr>
      </w:pPr>
      <w:r w:rsidRPr="000B01C7">
        <w:rPr>
          <w:sz w:val="24"/>
          <w:szCs w:val="24"/>
        </w:rPr>
        <w:t xml:space="preserve">Телефон: </w:t>
      </w:r>
      <w:r w:rsidRPr="000B01C7">
        <w:rPr>
          <w:sz w:val="24"/>
          <w:szCs w:val="24"/>
        </w:rPr>
        <w:tab/>
        <w:t>+(381) 11 78 58 830</w:t>
      </w:r>
    </w:p>
    <w:p w:rsidR="00C45FE1" w:rsidRPr="000B01C7" w:rsidRDefault="00C45FE1" w:rsidP="00C45FE1">
      <w:pPr>
        <w:pStyle w:val="BodyText1"/>
        <w:ind w:left="709"/>
        <w:rPr>
          <w:sz w:val="24"/>
          <w:szCs w:val="24"/>
        </w:rPr>
      </w:pPr>
      <w:r w:rsidRPr="000B01C7">
        <w:rPr>
          <w:sz w:val="24"/>
          <w:szCs w:val="24"/>
        </w:rPr>
        <w:t>Н/Р:</w:t>
      </w:r>
      <w:r w:rsidRPr="000B01C7">
        <w:rPr>
          <w:sz w:val="24"/>
          <w:szCs w:val="24"/>
        </w:rPr>
        <w:tab/>
        <w:t xml:space="preserve"> </w:t>
      </w:r>
      <w:r w:rsidRPr="000B01C7">
        <w:rPr>
          <w:sz w:val="24"/>
          <w:szCs w:val="24"/>
        </w:rPr>
        <w:tab/>
        <w:t>Директор регионалне канцеларије за Западни Балкан</w:t>
      </w:r>
    </w:p>
    <w:p w:rsidR="00C45FE1" w:rsidRPr="000B01C7" w:rsidRDefault="00C45FE1" w:rsidP="00C45FE1">
      <w:pPr>
        <w:pStyle w:val="BodyText1"/>
        <w:ind w:left="709"/>
        <w:rPr>
          <w:sz w:val="24"/>
          <w:szCs w:val="24"/>
        </w:rPr>
      </w:pPr>
      <w:r w:rsidRPr="000B01C7">
        <w:rPr>
          <w:sz w:val="24"/>
          <w:szCs w:val="24"/>
        </w:rPr>
        <w:t>Примерак се шаље на:</w:t>
      </w:r>
    </w:p>
    <w:p w:rsidR="00C45FE1" w:rsidRPr="000B01C7" w:rsidRDefault="00C45FE1" w:rsidP="00C45FE1">
      <w:pPr>
        <w:pStyle w:val="BodyText1"/>
        <w:ind w:left="709"/>
        <w:rPr>
          <w:sz w:val="24"/>
          <w:szCs w:val="24"/>
        </w:rPr>
      </w:pPr>
      <w:r w:rsidRPr="000B01C7">
        <w:rPr>
          <w:sz w:val="24"/>
          <w:szCs w:val="24"/>
        </w:rPr>
        <w:t>АФД – СЕДИШТЕ У ПАРИЗУ</w:t>
      </w:r>
    </w:p>
    <w:p w:rsidR="00C45FE1" w:rsidRDefault="00C45FE1" w:rsidP="00C45FE1">
      <w:pPr>
        <w:pStyle w:val="BodyText1"/>
        <w:ind w:left="709"/>
        <w:rPr>
          <w:sz w:val="24"/>
          <w:szCs w:val="24"/>
        </w:rPr>
      </w:pPr>
      <w:r w:rsidRPr="000B01C7">
        <w:rPr>
          <w:sz w:val="24"/>
          <w:szCs w:val="24"/>
        </w:rPr>
        <w:t>Адреса:</w:t>
      </w:r>
      <w:r w:rsidRPr="000B01C7">
        <w:rPr>
          <w:sz w:val="24"/>
          <w:szCs w:val="24"/>
        </w:rPr>
        <w:tab/>
        <w:t>5, rue Roland Barthes – 75598 Paris Cedex 12, France</w:t>
      </w:r>
    </w:p>
    <w:p w:rsidR="00C45FE1" w:rsidRPr="000B01C7" w:rsidRDefault="00C45FE1" w:rsidP="00C45FE1">
      <w:pPr>
        <w:pStyle w:val="BodyText1"/>
        <w:ind w:left="709"/>
        <w:rPr>
          <w:sz w:val="24"/>
          <w:szCs w:val="24"/>
        </w:rPr>
      </w:pPr>
      <w:r w:rsidRPr="000B01C7">
        <w:rPr>
          <w:sz w:val="24"/>
          <w:szCs w:val="24"/>
        </w:rPr>
        <w:t xml:space="preserve">Телефон: </w:t>
      </w:r>
      <w:r w:rsidRPr="000B01C7">
        <w:rPr>
          <w:sz w:val="24"/>
          <w:szCs w:val="24"/>
        </w:rPr>
        <w:tab/>
        <w:t>+ 33 1 53 44 31 31</w:t>
      </w:r>
    </w:p>
    <w:p w:rsidR="00C45FE1" w:rsidRPr="000B01C7" w:rsidRDefault="00C45FE1" w:rsidP="00C45FE1">
      <w:pPr>
        <w:pStyle w:val="BodyText1"/>
        <w:ind w:left="709"/>
        <w:rPr>
          <w:sz w:val="24"/>
          <w:szCs w:val="24"/>
        </w:rPr>
      </w:pPr>
      <w:r w:rsidRPr="000B01C7">
        <w:rPr>
          <w:sz w:val="24"/>
          <w:szCs w:val="24"/>
        </w:rPr>
        <w:t>Н/Р:</w:t>
      </w:r>
      <w:r w:rsidRPr="000B01C7">
        <w:rPr>
          <w:sz w:val="24"/>
          <w:szCs w:val="24"/>
        </w:rPr>
        <w:tab/>
        <w:t xml:space="preserve"> </w:t>
      </w:r>
      <w:r w:rsidRPr="000B01C7">
        <w:rPr>
          <w:sz w:val="24"/>
          <w:szCs w:val="24"/>
        </w:rPr>
        <w:tab/>
        <w:t>Директор Сектора за Азију и Блиски Исток</w:t>
      </w:r>
    </w:p>
    <w:p w:rsidR="00C45FE1" w:rsidRPr="000B01C7" w:rsidRDefault="00C45FE1" w:rsidP="00C45FE1">
      <w:pPr>
        <w:pStyle w:val="BodyText1"/>
        <w:ind w:left="709"/>
        <w:rPr>
          <w:sz w:val="24"/>
          <w:szCs w:val="24"/>
        </w:rPr>
      </w:pPr>
      <w:r w:rsidRPr="000B01C7">
        <w:rPr>
          <w:sz w:val="24"/>
          <w:szCs w:val="24"/>
        </w:rPr>
        <w:t>Или на другу адресу, број факса, сектор или службеника о чему ће једна Страна обавестити другу Страну.</w:t>
      </w:r>
    </w:p>
    <w:p w:rsidR="00C45FE1" w:rsidRPr="000B01C7" w:rsidRDefault="00C45FE1" w:rsidP="00C45FE1">
      <w:pPr>
        <w:pStyle w:val="AATitre2"/>
        <w:rPr>
          <w:sz w:val="24"/>
          <w:szCs w:val="24"/>
          <w:u w:val="none"/>
        </w:rPr>
      </w:pPr>
      <w:bookmarkStart w:id="488" w:name="_Toc59121058"/>
      <w:r w:rsidRPr="000B01C7">
        <w:rPr>
          <w:sz w:val="24"/>
          <w:szCs w:val="24"/>
        </w:rPr>
        <w:t>Испорука</w:t>
      </w:r>
      <w:bookmarkEnd w:id="488"/>
    </w:p>
    <w:p w:rsidR="00C45FE1" w:rsidRPr="000B01C7" w:rsidRDefault="00C45FE1" w:rsidP="00C45FE1">
      <w:pPr>
        <w:pStyle w:val="Corpsdetexte21"/>
        <w:rPr>
          <w:sz w:val="24"/>
          <w:szCs w:val="24"/>
        </w:rPr>
      </w:pPr>
      <w:r w:rsidRPr="000B01C7">
        <w:rPr>
          <w:sz w:val="24"/>
          <w:szCs w:val="24"/>
        </w:rPr>
        <w:t>Било које обавештење, захтев или саопштење или било који документ који је Страна послала другој уговорној Страни у вези са овим Уговором, биће валидно само:</w:t>
      </w:r>
    </w:p>
    <w:p w:rsidR="00C45FE1" w:rsidRPr="000B01C7" w:rsidRDefault="00C45FE1" w:rsidP="00C45FE1">
      <w:pPr>
        <w:pStyle w:val="AATitre4"/>
        <w:ind w:left="1843" w:hanging="589"/>
        <w:rPr>
          <w:sz w:val="24"/>
          <w:szCs w:val="24"/>
        </w:rPr>
      </w:pPr>
      <w:r w:rsidRPr="000B01C7">
        <w:rPr>
          <w:sz w:val="24"/>
          <w:szCs w:val="24"/>
        </w:rPr>
        <w:t>ако је факсом примљено у читљивом облику; и</w:t>
      </w:r>
    </w:p>
    <w:p w:rsidR="00C45FE1" w:rsidRPr="000B01C7" w:rsidRDefault="00C45FE1" w:rsidP="00C45FE1">
      <w:pPr>
        <w:pStyle w:val="AATitre4"/>
        <w:numPr>
          <w:ilvl w:val="0"/>
          <w:numId w:val="0"/>
        </w:numPr>
        <w:ind w:left="720" w:firstLine="534"/>
        <w:rPr>
          <w:sz w:val="24"/>
          <w:szCs w:val="24"/>
        </w:rPr>
      </w:pPr>
      <w:r w:rsidRPr="000B01C7">
        <w:rPr>
          <w:sz w:val="24"/>
          <w:szCs w:val="24"/>
        </w:rPr>
        <w:t>(б)      ако је писмо послато путем поште, када је достављено на тачну адресу</w:t>
      </w:r>
    </w:p>
    <w:p w:rsidR="00C45FE1" w:rsidRPr="000B01C7" w:rsidRDefault="00C45FE1" w:rsidP="00C45FE1">
      <w:pPr>
        <w:pStyle w:val="Corpsdetexte21"/>
        <w:rPr>
          <w:sz w:val="24"/>
          <w:szCs w:val="24"/>
        </w:rPr>
      </w:pPr>
      <w:r w:rsidRPr="000B01C7">
        <w:rPr>
          <w:sz w:val="24"/>
          <w:szCs w:val="24"/>
        </w:rPr>
        <w:t>и, ако је одређено лице или одељење наведено као део података о адреси предвиђених чланом 16.1 (</w:t>
      </w:r>
      <w:r w:rsidRPr="000B01C7">
        <w:rPr>
          <w:i/>
          <w:sz w:val="24"/>
          <w:szCs w:val="24"/>
        </w:rPr>
        <w:t>У писаној форми и адресе</w:t>
      </w:r>
      <w:r w:rsidRPr="000B01C7">
        <w:rPr>
          <w:sz w:val="24"/>
          <w:szCs w:val="24"/>
        </w:rPr>
        <w:t>), ако је такво обавештење, захтев или комуникација упућено тој особи или одељењу.</w:t>
      </w:r>
    </w:p>
    <w:p w:rsidR="00C45FE1" w:rsidRPr="000B01C7" w:rsidRDefault="00C45FE1" w:rsidP="00C45FE1">
      <w:pPr>
        <w:pStyle w:val="AATitre2"/>
        <w:rPr>
          <w:sz w:val="24"/>
          <w:szCs w:val="24"/>
          <w:u w:val="none"/>
        </w:rPr>
      </w:pPr>
      <w:bookmarkStart w:id="489" w:name="_Toc59121059"/>
      <w:r w:rsidRPr="000B01C7">
        <w:rPr>
          <w:sz w:val="24"/>
          <w:szCs w:val="24"/>
        </w:rPr>
        <w:t>Електронска комуникација</w:t>
      </w:r>
      <w:bookmarkEnd w:id="489"/>
    </w:p>
    <w:p w:rsidR="00C45FE1" w:rsidRPr="000B01C7" w:rsidRDefault="00C45FE1" w:rsidP="00C45FE1">
      <w:pPr>
        <w:pStyle w:val="AATitre4"/>
        <w:ind w:left="1843" w:hanging="567"/>
        <w:rPr>
          <w:sz w:val="24"/>
          <w:szCs w:val="24"/>
        </w:rPr>
      </w:pPr>
      <w:r w:rsidRPr="000B01C7">
        <w:rPr>
          <w:sz w:val="24"/>
          <w:szCs w:val="24"/>
        </w:rPr>
        <w:t xml:space="preserve">Свака комуникација коју једна особа упути другој према овом </w:t>
      </w:r>
      <w:r w:rsidR="00DD0B6C">
        <w:rPr>
          <w:sz w:val="24"/>
          <w:szCs w:val="24"/>
        </w:rPr>
        <w:t>у</w:t>
      </w:r>
      <w:r w:rsidRPr="000B01C7">
        <w:rPr>
          <w:sz w:val="24"/>
          <w:szCs w:val="24"/>
        </w:rPr>
        <w:t>говору или у вези са њим може се извршити електронском поштом или другим електронским средствима ако се Стране:</w:t>
      </w:r>
    </w:p>
    <w:p w:rsidR="00C45FE1" w:rsidRPr="000B01C7" w:rsidRDefault="00C45FE1" w:rsidP="00C45FE1">
      <w:pPr>
        <w:pStyle w:val="AATitre6"/>
        <w:ind w:left="2552" w:hanging="709"/>
        <w:rPr>
          <w:sz w:val="24"/>
          <w:szCs w:val="24"/>
          <w:lang w:val="sr-Cyrl-RS"/>
        </w:rPr>
      </w:pPr>
      <w:r w:rsidRPr="000B01C7">
        <w:rPr>
          <w:sz w:val="24"/>
          <w:szCs w:val="24"/>
          <w:lang w:val="sr-Cyrl-RS"/>
        </w:rPr>
        <w:t>слажу да ће ово бити прихваћени облик комуникације, осим ако се не достави обавештење о супротном;</w:t>
      </w:r>
    </w:p>
    <w:p w:rsidR="00C45FE1" w:rsidRPr="000B01C7" w:rsidRDefault="00C45FE1" w:rsidP="00C45FE1">
      <w:pPr>
        <w:pStyle w:val="AATitre6"/>
        <w:ind w:left="2552" w:hanging="709"/>
        <w:rPr>
          <w:sz w:val="24"/>
          <w:szCs w:val="24"/>
          <w:lang w:val="sr-Cyrl-RS"/>
        </w:rPr>
      </w:pPr>
      <w:r w:rsidRPr="000B01C7">
        <w:rPr>
          <w:sz w:val="24"/>
          <w:szCs w:val="24"/>
          <w:lang w:val="sr-Cyrl-RS"/>
        </w:rPr>
        <w:t>међусобно се писмено обавестити о својој адреси електронске поште и/или било којим другим информацијама потребним да омогуће слање и примање информација тим средствима; и</w:t>
      </w:r>
    </w:p>
    <w:p w:rsidR="00C45FE1" w:rsidRPr="000B01C7" w:rsidRDefault="00C45FE1" w:rsidP="00C45FE1">
      <w:pPr>
        <w:pStyle w:val="AATitre6"/>
        <w:ind w:left="2552" w:hanging="709"/>
        <w:rPr>
          <w:sz w:val="24"/>
          <w:szCs w:val="24"/>
          <w:lang w:val="sr-Cyrl-RS"/>
        </w:rPr>
      </w:pPr>
      <w:r w:rsidRPr="000B01C7">
        <w:rPr>
          <w:sz w:val="24"/>
          <w:szCs w:val="24"/>
          <w:lang w:val="sr-Cyrl-RS"/>
        </w:rPr>
        <w:t>обавештавају једни друге о свакој промени адресе или било које друге такве информације коју су доставили.</w:t>
      </w:r>
    </w:p>
    <w:p w:rsidR="00C45FE1" w:rsidRPr="000B01C7" w:rsidRDefault="00C45FE1" w:rsidP="00C45FE1">
      <w:pPr>
        <w:pStyle w:val="AATitre4"/>
        <w:numPr>
          <w:ilvl w:val="0"/>
          <w:numId w:val="0"/>
        </w:numPr>
        <w:ind w:left="1843" w:hanging="431"/>
        <w:rPr>
          <w:sz w:val="24"/>
          <w:szCs w:val="24"/>
        </w:rPr>
      </w:pPr>
      <w:r w:rsidRPr="000B01C7">
        <w:rPr>
          <w:sz w:val="24"/>
          <w:szCs w:val="24"/>
        </w:rPr>
        <w:t>(б)</w:t>
      </w:r>
      <w:r w:rsidRPr="000B01C7">
        <w:rPr>
          <w:sz w:val="24"/>
          <w:szCs w:val="24"/>
        </w:rPr>
        <w:tab/>
        <w:t>Свака електронска комуникација извршена између Страна биће валидна само када буде примљена у читљивом облику.</w:t>
      </w:r>
    </w:p>
    <w:p w:rsidR="00C45FE1" w:rsidRPr="000B01C7" w:rsidRDefault="00C45FE1" w:rsidP="00C45FE1">
      <w:pPr>
        <w:pStyle w:val="AATitre1"/>
        <w:rPr>
          <w:rFonts w:ascii="Times New Roman" w:hAnsi="Times New Roman"/>
          <w:noProof w:val="0"/>
          <w:sz w:val="24"/>
          <w:szCs w:val="24"/>
          <w:lang w:val="sr-Cyrl-RS"/>
        </w:rPr>
      </w:pPr>
      <w:bookmarkStart w:id="490" w:name="_Ref382326003"/>
      <w:bookmarkStart w:id="491" w:name="_Toc59121060"/>
      <w:r w:rsidRPr="000B01C7">
        <w:rPr>
          <w:rFonts w:ascii="Times New Roman" w:hAnsi="Times New Roman"/>
          <w:noProof w:val="0"/>
          <w:sz w:val="24"/>
          <w:szCs w:val="24"/>
          <w:lang w:val="sr-Cyrl-RS"/>
        </w:rPr>
        <w:t>МЕРОДАВНО ПРАВО</w:t>
      </w:r>
      <w:bookmarkEnd w:id="490"/>
      <w:bookmarkEnd w:id="491"/>
    </w:p>
    <w:p w:rsidR="00C45FE1" w:rsidRPr="000B01C7" w:rsidRDefault="00C45FE1" w:rsidP="00C45FE1">
      <w:pPr>
        <w:pStyle w:val="AATitre2"/>
        <w:rPr>
          <w:sz w:val="24"/>
          <w:szCs w:val="24"/>
          <w:u w:val="none"/>
        </w:rPr>
      </w:pPr>
      <w:r w:rsidRPr="000B01C7">
        <w:rPr>
          <w:sz w:val="24"/>
          <w:szCs w:val="24"/>
        </w:rPr>
        <w:t>Меродавно право</w:t>
      </w:r>
    </w:p>
    <w:p w:rsidR="00C45FE1" w:rsidRPr="000B01C7" w:rsidRDefault="00C45FE1" w:rsidP="00C45FE1">
      <w:pPr>
        <w:pStyle w:val="Corpsdetexte21"/>
        <w:rPr>
          <w:sz w:val="24"/>
          <w:szCs w:val="24"/>
        </w:rPr>
      </w:pPr>
      <w:r w:rsidRPr="000B01C7">
        <w:rPr>
          <w:sz w:val="24"/>
          <w:szCs w:val="24"/>
        </w:rPr>
        <w:t xml:space="preserve">Овај </w:t>
      </w:r>
      <w:r w:rsidR="00834F10">
        <w:rPr>
          <w:sz w:val="24"/>
          <w:szCs w:val="24"/>
        </w:rPr>
        <w:t>у</w:t>
      </w:r>
      <w:r w:rsidRPr="000B01C7">
        <w:rPr>
          <w:sz w:val="24"/>
          <w:szCs w:val="24"/>
        </w:rPr>
        <w:t>говор уређује француско право.</w:t>
      </w:r>
    </w:p>
    <w:p w:rsidR="00C45FE1" w:rsidRPr="000B01C7" w:rsidRDefault="00C45FE1" w:rsidP="00C45FE1">
      <w:pPr>
        <w:pStyle w:val="AATitre2"/>
        <w:rPr>
          <w:sz w:val="24"/>
          <w:szCs w:val="24"/>
          <w:u w:val="none"/>
        </w:rPr>
      </w:pPr>
      <w:r w:rsidRPr="000B01C7">
        <w:rPr>
          <w:sz w:val="24"/>
          <w:szCs w:val="24"/>
        </w:rPr>
        <w:t>Арбитража</w:t>
      </w:r>
    </w:p>
    <w:p w:rsidR="00C45FE1" w:rsidRDefault="00C45FE1" w:rsidP="00C45FE1">
      <w:pPr>
        <w:pStyle w:val="Corpsdetexte21"/>
        <w:rPr>
          <w:sz w:val="24"/>
          <w:szCs w:val="24"/>
        </w:rPr>
      </w:pPr>
      <w:r w:rsidRPr="000B01C7">
        <w:rPr>
          <w:sz w:val="24"/>
          <w:szCs w:val="24"/>
        </w:rPr>
        <w:t xml:space="preserve">Било који спор који произлази из овог </w:t>
      </w:r>
      <w:r w:rsidR="00834F10">
        <w:rPr>
          <w:sz w:val="24"/>
          <w:szCs w:val="24"/>
        </w:rPr>
        <w:t>у</w:t>
      </w:r>
      <w:r w:rsidRPr="000B01C7">
        <w:rPr>
          <w:sz w:val="24"/>
          <w:szCs w:val="24"/>
        </w:rPr>
        <w:t xml:space="preserve">говора или је у вези са њим биће упућен на  арбитражу и коначно решен арбитражом према Правилима о мирењу и арбитражи Међународне привредне коморе примењивим на дан започињања арбитражног поступка, од стране једног или више арбитара именованих у складу са таквим правилима. </w:t>
      </w:r>
    </w:p>
    <w:p w:rsidR="00BA04C6" w:rsidRDefault="00BA04C6" w:rsidP="00C45FE1">
      <w:pPr>
        <w:pStyle w:val="Corpsdetexte21"/>
        <w:rPr>
          <w:sz w:val="24"/>
          <w:szCs w:val="24"/>
        </w:rPr>
      </w:pPr>
    </w:p>
    <w:p w:rsidR="00C45FE1" w:rsidRPr="000B01C7" w:rsidRDefault="00C45FE1" w:rsidP="00C45FE1">
      <w:pPr>
        <w:pStyle w:val="Corpsdetexte21"/>
        <w:rPr>
          <w:sz w:val="24"/>
          <w:szCs w:val="24"/>
        </w:rPr>
      </w:pPr>
      <w:r w:rsidRPr="000B01C7">
        <w:rPr>
          <w:sz w:val="24"/>
          <w:szCs w:val="24"/>
        </w:rPr>
        <w:t>Седиште арбитраже је Париз, а језик арбитраже енглески.</w:t>
      </w:r>
    </w:p>
    <w:p w:rsidR="00C45FE1" w:rsidRPr="000B01C7" w:rsidRDefault="00C45FE1" w:rsidP="00C45FE1">
      <w:pPr>
        <w:pStyle w:val="Corpsdetexte21"/>
        <w:rPr>
          <w:sz w:val="24"/>
          <w:szCs w:val="24"/>
        </w:rPr>
      </w:pPr>
      <w:r w:rsidRPr="000B01C7">
        <w:rPr>
          <w:sz w:val="24"/>
          <w:szCs w:val="24"/>
        </w:rPr>
        <w:t xml:space="preserve">Ова арбитражна клаузула ће остати правоснажна и важећа ако се овај </w:t>
      </w:r>
      <w:r w:rsidR="00834F10">
        <w:rPr>
          <w:sz w:val="24"/>
          <w:szCs w:val="24"/>
        </w:rPr>
        <w:t>у</w:t>
      </w:r>
      <w:r w:rsidRPr="000B01C7">
        <w:rPr>
          <w:sz w:val="24"/>
          <w:szCs w:val="24"/>
        </w:rPr>
        <w:t>говор прогласи неважећим или буде раскинут и</w:t>
      </w:r>
      <w:r w:rsidR="00834F10">
        <w:rPr>
          <w:sz w:val="24"/>
          <w:szCs w:val="24"/>
        </w:rPr>
        <w:t>ли отказан и након истека овог у</w:t>
      </w:r>
      <w:r w:rsidRPr="000B01C7">
        <w:rPr>
          <w:sz w:val="24"/>
          <w:szCs w:val="24"/>
        </w:rPr>
        <w:t xml:space="preserve">говора. Уговорне обавезе Страна по овом </w:t>
      </w:r>
      <w:r w:rsidR="00834F10">
        <w:rPr>
          <w:sz w:val="24"/>
          <w:szCs w:val="24"/>
        </w:rPr>
        <w:t>у</w:t>
      </w:r>
      <w:r w:rsidRPr="000B01C7">
        <w:rPr>
          <w:sz w:val="24"/>
          <w:szCs w:val="24"/>
        </w:rPr>
        <w:t>говору не обустављају се ако Страна покрене правни поступак против друге Стране.</w:t>
      </w:r>
    </w:p>
    <w:p w:rsidR="00C45FE1" w:rsidRPr="000B01C7" w:rsidRDefault="00C45FE1" w:rsidP="00C45FE1">
      <w:pPr>
        <w:pStyle w:val="Corpsdetexte21"/>
        <w:rPr>
          <w:sz w:val="24"/>
          <w:szCs w:val="24"/>
        </w:rPr>
      </w:pPr>
      <w:r w:rsidRPr="000B01C7">
        <w:rPr>
          <w:sz w:val="24"/>
          <w:szCs w:val="24"/>
        </w:rPr>
        <w:t xml:space="preserve">Стране се изричито слажу да се потписивањем овог </w:t>
      </w:r>
      <w:r w:rsidR="00834F10">
        <w:rPr>
          <w:sz w:val="24"/>
          <w:szCs w:val="24"/>
        </w:rPr>
        <w:t>у</w:t>
      </w:r>
      <w:r w:rsidRPr="000B01C7">
        <w:rPr>
          <w:sz w:val="24"/>
          <w:szCs w:val="24"/>
        </w:rPr>
        <w:t>говора Зајмопримац неопозиво одриче свих права на имунитет у погледу јурисдикције или извршења на која би се иначе могао позвати.</w:t>
      </w:r>
    </w:p>
    <w:p w:rsidR="00C45FE1" w:rsidRPr="000B01C7" w:rsidRDefault="00C45FE1" w:rsidP="00C45FE1">
      <w:pPr>
        <w:pStyle w:val="Corpsdetexte21"/>
        <w:rPr>
          <w:sz w:val="24"/>
          <w:szCs w:val="24"/>
        </w:rPr>
      </w:pPr>
      <w:r w:rsidRPr="000B01C7">
        <w:rPr>
          <w:sz w:val="24"/>
          <w:szCs w:val="24"/>
        </w:rPr>
        <w:t>Да би се избегла сумња, ово одрицање укључује одрицање од имунитета у смислу:</w:t>
      </w:r>
    </w:p>
    <w:p w:rsidR="00C45FE1" w:rsidRPr="000B01C7" w:rsidRDefault="00C45FE1" w:rsidP="00926691">
      <w:pPr>
        <w:pStyle w:val="Corpsdetexte21"/>
        <w:numPr>
          <w:ilvl w:val="0"/>
          <w:numId w:val="28"/>
        </w:numPr>
        <w:rPr>
          <w:sz w:val="24"/>
          <w:szCs w:val="24"/>
        </w:rPr>
      </w:pPr>
      <w:r w:rsidRPr="000B01C7">
        <w:rPr>
          <w:sz w:val="24"/>
          <w:szCs w:val="24"/>
        </w:rPr>
        <w:t xml:space="preserve">било које парнице или правног, судског или арбитражног поступка који произлази из овог </w:t>
      </w:r>
      <w:r w:rsidR="00987237">
        <w:rPr>
          <w:sz w:val="24"/>
          <w:szCs w:val="24"/>
        </w:rPr>
        <w:t>у</w:t>
      </w:r>
      <w:r w:rsidR="00940D80">
        <w:rPr>
          <w:sz w:val="24"/>
          <w:szCs w:val="24"/>
        </w:rPr>
        <w:t>говора</w:t>
      </w:r>
      <w:r w:rsidRPr="000B01C7">
        <w:rPr>
          <w:sz w:val="24"/>
          <w:szCs w:val="24"/>
        </w:rPr>
        <w:t xml:space="preserve"> или је у вези са њим;</w:t>
      </w:r>
    </w:p>
    <w:p w:rsidR="00C45FE1" w:rsidRPr="000B01C7" w:rsidRDefault="00C45FE1" w:rsidP="00926691">
      <w:pPr>
        <w:pStyle w:val="Corpsdetexte21"/>
        <w:numPr>
          <w:ilvl w:val="0"/>
          <w:numId w:val="28"/>
        </w:numPr>
        <w:rPr>
          <w:sz w:val="24"/>
          <w:szCs w:val="24"/>
        </w:rPr>
      </w:pPr>
      <w:r w:rsidRPr="000B01C7">
        <w:rPr>
          <w:sz w:val="24"/>
          <w:szCs w:val="24"/>
        </w:rPr>
        <w:t>давања било каквих олакшица путем забране или налога за одређени учинак или за опоравак имовине или прихода;</w:t>
      </w:r>
    </w:p>
    <w:p w:rsidR="00C45FE1" w:rsidRPr="000B01C7" w:rsidRDefault="00C45FE1" w:rsidP="00926691">
      <w:pPr>
        <w:pStyle w:val="Corpsdetexte21"/>
        <w:numPr>
          <w:ilvl w:val="0"/>
          <w:numId w:val="28"/>
        </w:numPr>
        <w:rPr>
          <w:sz w:val="24"/>
          <w:szCs w:val="24"/>
        </w:rPr>
      </w:pPr>
      <w:r w:rsidRPr="000B01C7">
        <w:rPr>
          <w:sz w:val="24"/>
          <w:szCs w:val="24"/>
        </w:rPr>
        <w:t xml:space="preserve">сваког напора да се потврди, препозна, спроведе или изврши било која одлука, поравнање, пресуда, налог за извршење или, у </w:t>
      </w:r>
      <w:r w:rsidRPr="000B01C7">
        <w:rPr>
          <w:i/>
          <w:iCs/>
          <w:sz w:val="24"/>
          <w:szCs w:val="24"/>
        </w:rPr>
        <w:t>in rem</w:t>
      </w:r>
      <w:r w:rsidRPr="000B01C7">
        <w:rPr>
          <w:sz w:val="24"/>
          <w:szCs w:val="24"/>
        </w:rPr>
        <w:t xml:space="preserve"> поступцима, било који напор да се запоседне, задржи или прода било која његова имовина и приход који произлазе из било које арбитраже или било ког правног, судског или управног поступка.</w:t>
      </w:r>
    </w:p>
    <w:p w:rsidR="00C45FE1" w:rsidRPr="000B01C7" w:rsidRDefault="00C45FE1" w:rsidP="00C45FE1">
      <w:pPr>
        <w:pStyle w:val="AATitre3"/>
        <w:numPr>
          <w:ilvl w:val="0"/>
          <w:numId w:val="0"/>
        </w:numPr>
        <w:ind w:left="709" w:firstLine="11"/>
        <w:rPr>
          <w:color w:val="000000"/>
          <w:sz w:val="24"/>
          <w:szCs w:val="24"/>
        </w:rPr>
      </w:pPr>
      <w:bookmarkStart w:id="492" w:name="_Toc59121063"/>
      <w:r w:rsidRPr="000B01C7">
        <w:rPr>
          <w:color w:val="000000"/>
          <w:sz w:val="24"/>
          <w:szCs w:val="24"/>
        </w:rPr>
        <w:t>Зајмопримац се не одриче било каквог имунитета у односу на било које садашње или будуће (i) „просторије мисије</w:t>
      </w:r>
      <w:r w:rsidR="00872FB7">
        <w:rPr>
          <w:color w:val="000000"/>
          <w:sz w:val="24"/>
          <w:szCs w:val="24"/>
        </w:rPr>
        <w:t>”</w:t>
      </w:r>
      <w:r w:rsidRPr="000B01C7">
        <w:rPr>
          <w:color w:val="000000"/>
          <w:sz w:val="24"/>
          <w:szCs w:val="24"/>
        </w:rPr>
        <w:t xml:space="preserve"> како је дефинисано Бечком конвенцијом о дипломатски односима, потписаном 1961. године, (ii) „конзуларне просторије</w:t>
      </w:r>
      <w:r w:rsidR="00872FB7">
        <w:rPr>
          <w:color w:val="000000"/>
          <w:sz w:val="24"/>
          <w:szCs w:val="24"/>
        </w:rPr>
        <w:t>”</w:t>
      </w:r>
      <w:r w:rsidRPr="000B01C7">
        <w:rPr>
          <w:color w:val="000000"/>
          <w:sz w:val="24"/>
          <w:szCs w:val="24"/>
        </w:rPr>
        <w:t xml:space="preserve"> како је дефинисано Бечком конвенцијом о дипломатским односима потписаном 1963. године (iii) имовина која не може бити предмет трговања, (iv) војних средстава или војне имовине и зграда, оружја и опреме намењих одбрани, државној и јавној безбедности, (v) потраживања чија је потражња забрањена законом, (vi) природних ресурса, предмета за редовну употре</w:t>
      </w:r>
      <w:r w:rsidR="00872FB7">
        <w:rPr>
          <w:color w:val="000000"/>
          <w:sz w:val="24"/>
          <w:szCs w:val="24"/>
        </w:rPr>
        <w:t>бу, земље поред баз</w:t>
      </w:r>
      <w:r w:rsidRPr="000B01C7">
        <w:rPr>
          <w:color w:val="000000"/>
          <w:sz w:val="24"/>
          <w:szCs w:val="24"/>
        </w:rPr>
        <w:t>ена река и водених постројења у јавном власништву, заштићеног природног и културног наслеђа у јавном власништву, (vii) непокретности у јавном власништву која се делимично или потпуно користи од стране органа Републике Србије, аутономних покрајина или локалних самоуправа у циљу обављања послова, (viii) акције и обвезнице аутономних покрајина и локалних самоуправа у компанијама и јавним предузећима, осим ако је надежни орган пристао на успостављање терета на тим акцијама и обвезницама, (ix) покретна и непокретна имовина здравствених институција осим ако је хипотека утврђена на основу одлуке Владе (x) новчана средства и финансијски инструменти одређени као финансијски колатерал у складу са законом који уређује финансијско обезбеђење укључујући новчана средства и финансијске инструменте који су заложени у складу са тим законом или (xi) остала имовина која је изузета по основу закона или међународних спорзума.</w:t>
      </w:r>
    </w:p>
    <w:p w:rsidR="00C45FE1" w:rsidRPr="000B01C7" w:rsidRDefault="00C45FE1" w:rsidP="00C45FE1">
      <w:pPr>
        <w:pStyle w:val="AATitre3"/>
        <w:numPr>
          <w:ilvl w:val="0"/>
          <w:numId w:val="0"/>
        </w:numPr>
        <w:ind w:left="1440" w:hanging="720"/>
        <w:rPr>
          <w:sz w:val="24"/>
          <w:szCs w:val="24"/>
        </w:rPr>
      </w:pPr>
      <w:r w:rsidRPr="000B01C7">
        <w:rPr>
          <w:sz w:val="24"/>
          <w:szCs w:val="24"/>
        </w:rPr>
        <w:t xml:space="preserve">17.3 </w:t>
      </w:r>
      <w:r w:rsidRPr="000B01C7">
        <w:rPr>
          <w:sz w:val="24"/>
          <w:szCs w:val="24"/>
          <w:u w:val="single"/>
        </w:rPr>
        <w:t>Уручење</w:t>
      </w:r>
      <w:r w:rsidRPr="000B01C7">
        <w:rPr>
          <w:sz w:val="24"/>
          <w:szCs w:val="24"/>
        </w:rPr>
        <w:t xml:space="preserve"> </w:t>
      </w:r>
      <w:bookmarkEnd w:id="492"/>
    </w:p>
    <w:p w:rsidR="00C45FE1" w:rsidRPr="000B01C7" w:rsidRDefault="00C45FE1" w:rsidP="00C45FE1">
      <w:pPr>
        <w:pStyle w:val="Corpsdetexte21"/>
        <w:rPr>
          <w:sz w:val="24"/>
          <w:szCs w:val="24"/>
        </w:rPr>
      </w:pPr>
      <w:r w:rsidRPr="000B01C7">
        <w:rPr>
          <w:sz w:val="24"/>
          <w:szCs w:val="24"/>
        </w:rPr>
        <w:t xml:space="preserve">Не доводећи у питање било који важећи закон, за потребе достављања судских и вансудских докумената везаних за било коју горе поменуту радњу или поступак, Зајмопримац неопозиво бира своју назначену канцеларију на датум овог Уговора на адреси дефинисаној у члану </w:t>
      </w:r>
      <w:r w:rsidRPr="000B01C7">
        <w:rPr>
          <w:sz w:val="24"/>
          <w:szCs w:val="24"/>
        </w:rPr>
        <w:fldChar w:fldCharType="begin"/>
      </w:r>
      <w:r w:rsidRPr="000B01C7">
        <w:rPr>
          <w:sz w:val="24"/>
          <w:szCs w:val="24"/>
        </w:rPr>
        <w:instrText xml:space="preserve"> REF _Ref382389101 \r \h  \* MERGEFORMAT </w:instrText>
      </w:r>
      <w:r w:rsidRPr="000B01C7">
        <w:rPr>
          <w:sz w:val="24"/>
          <w:szCs w:val="24"/>
        </w:rPr>
      </w:r>
      <w:r w:rsidRPr="000B01C7">
        <w:rPr>
          <w:sz w:val="24"/>
          <w:szCs w:val="24"/>
        </w:rPr>
        <w:fldChar w:fldCharType="separate"/>
      </w:r>
      <w:r w:rsidR="00EF5BFE">
        <w:rPr>
          <w:sz w:val="24"/>
          <w:szCs w:val="24"/>
        </w:rPr>
        <w:t>16</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_Ref382389101 \h  \* MERGEFORMAT </w:instrText>
      </w:r>
      <w:r w:rsidRPr="000B01C7">
        <w:rPr>
          <w:i/>
          <w:sz w:val="24"/>
          <w:szCs w:val="24"/>
        </w:rPr>
      </w:r>
      <w:r w:rsidRPr="000B01C7">
        <w:rPr>
          <w:i/>
          <w:sz w:val="24"/>
          <w:szCs w:val="24"/>
        </w:rPr>
        <w:fldChar w:fldCharType="separate"/>
      </w:r>
      <w:r w:rsidR="00EF5BFE" w:rsidRPr="00EF5BFE">
        <w:rPr>
          <w:i/>
          <w:sz w:val="24"/>
          <w:szCs w:val="24"/>
        </w:rPr>
        <w:t>ОБАВЕШТЕЊА</w:t>
      </w:r>
      <w:r w:rsidRPr="000B01C7">
        <w:rPr>
          <w:i/>
          <w:sz w:val="24"/>
          <w:szCs w:val="24"/>
        </w:rPr>
        <w:fldChar w:fldCharType="end"/>
      </w:r>
      <w:r w:rsidRPr="000B01C7">
        <w:rPr>
          <w:sz w:val="24"/>
          <w:szCs w:val="24"/>
        </w:rPr>
        <w:t xml:space="preserve">) за потребе уручења и Зајмодавац бира адресу </w:t>
      </w:r>
      <w:r w:rsidR="00BC7118">
        <w:rPr>
          <w:sz w:val="24"/>
          <w:szCs w:val="24"/>
        </w:rPr>
        <w:t>,,</w:t>
      </w:r>
      <w:r w:rsidR="004E6EA1" w:rsidRPr="004E6EA1">
        <w:rPr>
          <w:sz w:val="24"/>
          <w:szCs w:val="24"/>
        </w:rPr>
        <w:t>AFD PARIS HEAD OFFICE</w:t>
      </w:r>
      <w:r w:rsidRPr="000B01C7">
        <w:rPr>
          <w:sz w:val="24"/>
          <w:szCs w:val="24"/>
        </w:rPr>
        <w:t xml:space="preserve">” дефинисану у члану </w:t>
      </w:r>
      <w:r w:rsidRPr="000B01C7">
        <w:rPr>
          <w:sz w:val="24"/>
          <w:szCs w:val="24"/>
        </w:rPr>
        <w:fldChar w:fldCharType="begin"/>
      </w:r>
      <w:r w:rsidRPr="000B01C7">
        <w:rPr>
          <w:sz w:val="24"/>
          <w:szCs w:val="24"/>
        </w:rPr>
        <w:instrText xml:space="preserve"> REF _Ref382389101 \r \h  \* MERGEFORMAT </w:instrText>
      </w:r>
      <w:r w:rsidRPr="000B01C7">
        <w:rPr>
          <w:sz w:val="24"/>
          <w:szCs w:val="24"/>
        </w:rPr>
      </w:r>
      <w:r w:rsidRPr="000B01C7">
        <w:rPr>
          <w:sz w:val="24"/>
          <w:szCs w:val="24"/>
        </w:rPr>
        <w:fldChar w:fldCharType="separate"/>
      </w:r>
      <w:r w:rsidR="00EF5BFE">
        <w:rPr>
          <w:sz w:val="24"/>
          <w:szCs w:val="24"/>
        </w:rPr>
        <w:t>16</w:t>
      </w:r>
      <w:r w:rsidRPr="000B01C7">
        <w:rPr>
          <w:sz w:val="24"/>
          <w:szCs w:val="24"/>
        </w:rPr>
        <w:fldChar w:fldCharType="end"/>
      </w:r>
      <w:r w:rsidR="00BC7118">
        <w:rPr>
          <w:sz w:val="24"/>
          <w:szCs w:val="24"/>
        </w:rPr>
        <w:t>.</w:t>
      </w:r>
      <w:r w:rsidRPr="000B01C7">
        <w:rPr>
          <w:sz w:val="24"/>
          <w:szCs w:val="24"/>
        </w:rPr>
        <w:t xml:space="preserve"> (</w:t>
      </w:r>
      <w:r w:rsidRPr="000B01C7">
        <w:rPr>
          <w:i/>
          <w:sz w:val="24"/>
          <w:szCs w:val="24"/>
        </w:rPr>
        <w:fldChar w:fldCharType="begin"/>
      </w:r>
      <w:r w:rsidRPr="000B01C7">
        <w:rPr>
          <w:i/>
          <w:sz w:val="24"/>
          <w:szCs w:val="24"/>
        </w:rPr>
        <w:instrText xml:space="preserve"> REF _Ref382389101 \h  \* MERGEFORMAT </w:instrText>
      </w:r>
      <w:r w:rsidRPr="000B01C7">
        <w:rPr>
          <w:i/>
          <w:sz w:val="24"/>
          <w:szCs w:val="24"/>
        </w:rPr>
      </w:r>
      <w:r w:rsidRPr="000B01C7">
        <w:rPr>
          <w:i/>
          <w:sz w:val="24"/>
          <w:szCs w:val="24"/>
        </w:rPr>
        <w:fldChar w:fldCharType="separate"/>
      </w:r>
      <w:r w:rsidR="00EF5BFE" w:rsidRPr="00EF5BFE">
        <w:rPr>
          <w:i/>
          <w:sz w:val="24"/>
          <w:szCs w:val="24"/>
        </w:rPr>
        <w:t>ОБАВЕШТЕЊА</w:t>
      </w:r>
      <w:r w:rsidRPr="000B01C7">
        <w:rPr>
          <w:i/>
          <w:sz w:val="24"/>
          <w:szCs w:val="24"/>
        </w:rPr>
        <w:fldChar w:fldCharType="end"/>
      </w:r>
      <w:r w:rsidRPr="000B01C7">
        <w:rPr>
          <w:sz w:val="24"/>
          <w:szCs w:val="24"/>
        </w:rPr>
        <w:t>) за потребе уручења.</w:t>
      </w:r>
    </w:p>
    <w:p w:rsidR="00C45FE1" w:rsidRPr="000B01C7" w:rsidRDefault="00C45FE1" w:rsidP="00C45FE1">
      <w:pPr>
        <w:pStyle w:val="AATitre1"/>
        <w:rPr>
          <w:rFonts w:ascii="Times New Roman" w:hAnsi="Times New Roman"/>
          <w:noProof w:val="0"/>
          <w:sz w:val="24"/>
          <w:szCs w:val="24"/>
          <w:lang w:val="sr-Cyrl-RS"/>
        </w:rPr>
      </w:pPr>
      <w:bookmarkStart w:id="493" w:name="_Toc59121064"/>
      <w:r w:rsidRPr="000B01C7">
        <w:rPr>
          <w:rFonts w:ascii="Times New Roman" w:hAnsi="Times New Roman"/>
          <w:noProof w:val="0"/>
          <w:sz w:val="24"/>
          <w:szCs w:val="24"/>
          <w:lang w:val="sr-Cyrl-RS"/>
        </w:rPr>
        <w:t>ТРАЈАЊЕ</w:t>
      </w:r>
      <w:bookmarkEnd w:id="493"/>
    </w:p>
    <w:p w:rsidR="00C45FE1" w:rsidRPr="000B01C7" w:rsidRDefault="00C45FE1" w:rsidP="00C45FE1">
      <w:pPr>
        <w:pStyle w:val="BodyText1"/>
        <w:ind w:left="567"/>
        <w:rPr>
          <w:sz w:val="24"/>
          <w:szCs w:val="24"/>
        </w:rPr>
      </w:pPr>
      <w:r w:rsidRPr="000B01C7">
        <w:rPr>
          <w:sz w:val="24"/>
          <w:szCs w:val="24"/>
        </w:rPr>
        <w:t xml:space="preserve">Овај </w:t>
      </w:r>
      <w:r w:rsidR="00983EEE">
        <w:rPr>
          <w:sz w:val="24"/>
          <w:szCs w:val="24"/>
        </w:rPr>
        <w:t>у</w:t>
      </w:r>
      <w:r w:rsidRPr="000B01C7">
        <w:rPr>
          <w:sz w:val="24"/>
          <w:szCs w:val="24"/>
        </w:rPr>
        <w:t xml:space="preserve">говор ступа на снагу на Датум ефективности и остаје на снази све док је било који износ неизмирен према овом </w:t>
      </w:r>
      <w:r w:rsidR="008D5436">
        <w:rPr>
          <w:sz w:val="24"/>
          <w:szCs w:val="24"/>
        </w:rPr>
        <w:t>у</w:t>
      </w:r>
      <w:r w:rsidRPr="000B01C7">
        <w:rPr>
          <w:sz w:val="24"/>
          <w:szCs w:val="24"/>
        </w:rPr>
        <w:t>говору.</w:t>
      </w:r>
    </w:p>
    <w:p w:rsidR="00C45FE1" w:rsidRPr="000B01C7" w:rsidRDefault="00C45FE1" w:rsidP="00C45FE1">
      <w:pPr>
        <w:pStyle w:val="BodyText1"/>
        <w:ind w:left="567"/>
        <w:rPr>
          <w:color w:val="auto"/>
          <w:sz w:val="24"/>
          <w:szCs w:val="24"/>
        </w:rPr>
      </w:pPr>
      <w:r w:rsidRPr="000B01C7">
        <w:rPr>
          <w:sz w:val="24"/>
          <w:szCs w:val="24"/>
        </w:rPr>
        <w:t xml:space="preserve">Не доводећи у питање горе наведено, обавезе према члану </w:t>
      </w:r>
      <w:r w:rsidRPr="000B01C7">
        <w:rPr>
          <w:sz w:val="24"/>
          <w:szCs w:val="24"/>
        </w:rPr>
        <w:fldChar w:fldCharType="begin"/>
      </w:r>
      <w:r w:rsidRPr="000B01C7">
        <w:rPr>
          <w:sz w:val="24"/>
          <w:szCs w:val="24"/>
        </w:rPr>
        <w:instrText xml:space="preserve"> REF _Ref379251471 \r \h  \* MERGEFORMAT </w:instrText>
      </w:r>
      <w:r w:rsidRPr="000B01C7">
        <w:rPr>
          <w:sz w:val="24"/>
          <w:szCs w:val="24"/>
        </w:rPr>
      </w:r>
      <w:r w:rsidRPr="000B01C7">
        <w:rPr>
          <w:sz w:val="24"/>
          <w:szCs w:val="24"/>
        </w:rPr>
        <w:fldChar w:fldCharType="separate"/>
      </w:r>
      <w:r w:rsidR="00EF5BFE">
        <w:rPr>
          <w:sz w:val="24"/>
          <w:szCs w:val="24"/>
        </w:rPr>
        <w:t>15.9</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_Ref379251471 \h  \* MERGEFORMAT </w:instrText>
      </w:r>
      <w:r w:rsidRPr="000B01C7">
        <w:rPr>
          <w:i/>
          <w:sz w:val="24"/>
          <w:szCs w:val="24"/>
        </w:rPr>
      </w:r>
      <w:r w:rsidRPr="000B01C7">
        <w:rPr>
          <w:i/>
          <w:sz w:val="24"/>
          <w:szCs w:val="24"/>
        </w:rPr>
        <w:fldChar w:fldCharType="separate"/>
      </w:r>
      <w:r w:rsidR="00EF5BFE" w:rsidRPr="00EF5BFE">
        <w:rPr>
          <w:i/>
          <w:sz w:val="24"/>
          <w:szCs w:val="24"/>
        </w:rPr>
        <w:t>Поверљивост – обелодањивање информација</w:t>
      </w:r>
      <w:r w:rsidRPr="000B01C7">
        <w:rPr>
          <w:i/>
          <w:sz w:val="24"/>
          <w:szCs w:val="24"/>
        </w:rPr>
        <w:fldChar w:fldCharType="end"/>
      </w:r>
      <w:r w:rsidRPr="000B01C7">
        <w:rPr>
          <w:sz w:val="24"/>
          <w:szCs w:val="24"/>
        </w:rPr>
        <w:t>)</w:t>
      </w:r>
      <w:r w:rsidRPr="000B01C7">
        <w:rPr>
          <w:i/>
          <w:sz w:val="24"/>
          <w:szCs w:val="24"/>
        </w:rPr>
        <w:t xml:space="preserve"> </w:t>
      </w:r>
      <w:r w:rsidRPr="000B01C7">
        <w:rPr>
          <w:sz w:val="24"/>
          <w:szCs w:val="24"/>
        </w:rPr>
        <w:t>опстају и остају на снази и дејству током периода од пет година након последњег Датума плаћања</w:t>
      </w:r>
      <w:r w:rsidRPr="000B01C7">
        <w:rPr>
          <w:color w:val="auto"/>
          <w:sz w:val="24"/>
          <w:szCs w:val="24"/>
        </w:rPr>
        <w:t xml:space="preserve">;  одредбе члана </w:t>
      </w:r>
      <w:r w:rsidRPr="000B01C7">
        <w:rPr>
          <w:bCs/>
          <w:color w:val="auto"/>
          <w:sz w:val="24"/>
          <w:szCs w:val="24"/>
        </w:rPr>
        <w:fldChar w:fldCharType="begin"/>
      </w:r>
      <w:r w:rsidRPr="000B01C7">
        <w:rPr>
          <w:bCs/>
          <w:color w:val="auto"/>
          <w:sz w:val="24"/>
          <w:szCs w:val="24"/>
        </w:rPr>
        <w:instrText xml:space="preserve"> REF _Ref468195067 \r \h </w:instrText>
      </w:r>
      <w:r w:rsidR="002B5862" w:rsidRPr="000B01C7">
        <w:rPr>
          <w:bCs/>
          <w:color w:val="auto"/>
          <w:sz w:val="24"/>
          <w:szCs w:val="24"/>
        </w:rPr>
        <w:instrText xml:space="preserve"> \* MERGEFORMAT </w:instrText>
      </w:r>
      <w:r w:rsidRPr="000B01C7">
        <w:rPr>
          <w:bCs/>
          <w:color w:val="auto"/>
          <w:sz w:val="24"/>
          <w:szCs w:val="24"/>
        </w:rPr>
      </w:r>
      <w:r w:rsidRPr="000B01C7">
        <w:rPr>
          <w:bCs/>
          <w:color w:val="auto"/>
          <w:sz w:val="24"/>
          <w:szCs w:val="24"/>
        </w:rPr>
        <w:fldChar w:fldCharType="separate"/>
      </w:r>
      <w:r w:rsidR="00EF5BFE">
        <w:rPr>
          <w:bCs/>
          <w:color w:val="auto"/>
          <w:sz w:val="24"/>
          <w:szCs w:val="24"/>
        </w:rPr>
        <w:t>11.4.2</w:t>
      </w:r>
      <w:r w:rsidRPr="000B01C7">
        <w:rPr>
          <w:color w:val="auto"/>
          <w:sz w:val="24"/>
          <w:szCs w:val="24"/>
        </w:rPr>
        <w:fldChar w:fldCharType="end"/>
      </w:r>
      <w:r w:rsidRPr="000B01C7">
        <w:rPr>
          <w:bCs/>
          <w:color w:val="auto"/>
          <w:sz w:val="24"/>
          <w:szCs w:val="24"/>
        </w:rPr>
        <w:t xml:space="preserve"> (</w:t>
      </w:r>
      <w:r w:rsidRPr="000B01C7">
        <w:rPr>
          <w:bCs/>
          <w:i/>
          <w:color w:val="auto"/>
          <w:sz w:val="24"/>
          <w:szCs w:val="24"/>
        </w:rPr>
        <w:fldChar w:fldCharType="begin"/>
      </w:r>
      <w:r w:rsidRPr="000B01C7">
        <w:rPr>
          <w:bCs/>
          <w:i/>
          <w:color w:val="auto"/>
          <w:sz w:val="24"/>
          <w:szCs w:val="24"/>
        </w:rPr>
        <w:instrText xml:space="preserve"> REF _Ref468195067 \h  \* MERGEFORMAT </w:instrText>
      </w:r>
      <w:r w:rsidRPr="000B01C7">
        <w:rPr>
          <w:bCs/>
          <w:i/>
          <w:color w:val="auto"/>
          <w:sz w:val="24"/>
          <w:szCs w:val="24"/>
        </w:rPr>
      </w:r>
      <w:r w:rsidRPr="000B01C7">
        <w:rPr>
          <w:bCs/>
          <w:i/>
          <w:color w:val="auto"/>
          <w:sz w:val="24"/>
          <w:szCs w:val="24"/>
        </w:rPr>
        <w:fldChar w:fldCharType="separate"/>
      </w:r>
      <w:r w:rsidR="00EF5BFE" w:rsidRPr="00EF5BFE">
        <w:rPr>
          <w:i/>
          <w:color w:val="auto"/>
          <w:sz w:val="24"/>
          <w:szCs w:val="24"/>
        </w:rPr>
        <w:t xml:space="preserve">Управљање притужбама из области животне средине и социјалних питања </w:t>
      </w:r>
      <w:r w:rsidRPr="000B01C7">
        <w:rPr>
          <w:color w:val="auto"/>
          <w:sz w:val="24"/>
          <w:szCs w:val="24"/>
        </w:rPr>
        <w:fldChar w:fldCharType="end"/>
      </w:r>
      <w:r w:rsidRPr="000B01C7">
        <w:rPr>
          <w:bCs/>
          <w:color w:val="auto"/>
          <w:sz w:val="24"/>
          <w:szCs w:val="24"/>
        </w:rPr>
        <w:t xml:space="preserve">) остаће на снази све док се било која </w:t>
      </w:r>
      <w:r w:rsidR="00987EBE" w:rsidRPr="000B01C7">
        <w:rPr>
          <w:bCs/>
          <w:color w:val="auto"/>
          <w:sz w:val="24"/>
          <w:szCs w:val="24"/>
        </w:rPr>
        <w:t>притужба</w:t>
      </w:r>
      <w:r w:rsidRPr="000B01C7">
        <w:rPr>
          <w:bCs/>
          <w:color w:val="auto"/>
          <w:sz w:val="24"/>
          <w:szCs w:val="24"/>
        </w:rPr>
        <w:t xml:space="preserve"> поднета у складу са Пословником о раду Механизма за управљање </w:t>
      </w:r>
      <w:r w:rsidR="00987EBE" w:rsidRPr="000B01C7">
        <w:rPr>
          <w:bCs/>
          <w:color w:val="auto"/>
          <w:sz w:val="24"/>
          <w:szCs w:val="24"/>
        </w:rPr>
        <w:t>притужбама</w:t>
      </w:r>
      <w:r w:rsidRPr="000B01C7">
        <w:rPr>
          <w:bCs/>
          <w:color w:val="auto"/>
          <w:sz w:val="24"/>
          <w:szCs w:val="24"/>
        </w:rPr>
        <w:t xml:space="preserve"> ЕС и даље обрађује или прати</w:t>
      </w:r>
      <w:r w:rsidRPr="000B01C7">
        <w:rPr>
          <w:b/>
          <w:bCs/>
          <w:color w:val="auto"/>
          <w:sz w:val="24"/>
          <w:szCs w:val="24"/>
        </w:rPr>
        <w:t>.</w:t>
      </w:r>
    </w:p>
    <w:p w:rsidR="00C45FE1" w:rsidRPr="000B01C7" w:rsidRDefault="00987EBE" w:rsidP="00C45FE1">
      <w:pPr>
        <w:pStyle w:val="BodyText"/>
        <w:keepNext/>
        <w:rPr>
          <w:rFonts w:cs="Times New Roman"/>
          <w:sz w:val="24"/>
          <w:szCs w:val="24"/>
          <w:lang w:val="sr-Cyrl-RS"/>
        </w:rPr>
      </w:pPr>
      <w:r w:rsidRPr="000B01C7">
        <w:rPr>
          <w:rFonts w:cs="Times New Roman"/>
          <w:sz w:val="24"/>
          <w:szCs w:val="24"/>
          <w:lang w:val="sr-Cyrl-RS"/>
        </w:rPr>
        <w:t xml:space="preserve">Закључено у </w:t>
      </w:r>
      <w:r w:rsidR="00FF6B5C">
        <w:rPr>
          <w:rFonts w:cs="Times New Roman"/>
          <w:sz w:val="24"/>
          <w:szCs w:val="24"/>
          <w:lang w:val="sr-Cyrl-RS"/>
        </w:rPr>
        <w:t>три</w:t>
      </w:r>
      <w:r w:rsidRPr="000B01C7">
        <w:rPr>
          <w:rFonts w:cs="Times New Roman"/>
          <w:sz w:val="24"/>
          <w:szCs w:val="24"/>
          <w:lang w:val="sr-Cyrl-RS"/>
        </w:rPr>
        <w:t xml:space="preserve"> (</w:t>
      </w:r>
      <w:r w:rsidR="00FF6B5C">
        <w:rPr>
          <w:rFonts w:cs="Times New Roman"/>
          <w:sz w:val="24"/>
          <w:szCs w:val="24"/>
          <w:lang w:val="sr-Cyrl-RS"/>
        </w:rPr>
        <w:t>3</w:t>
      </w:r>
      <w:r w:rsidRPr="000B01C7">
        <w:rPr>
          <w:rFonts w:cs="Times New Roman"/>
          <w:sz w:val="24"/>
          <w:szCs w:val="24"/>
          <w:lang w:val="sr-Cyrl-RS"/>
        </w:rPr>
        <w:t>) пример</w:t>
      </w:r>
      <w:r w:rsidR="00FF6B5C">
        <w:rPr>
          <w:rFonts w:cs="Times New Roman"/>
          <w:sz w:val="24"/>
          <w:szCs w:val="24"/>
          <w:lang w:val="sr-Cyrl-RS"/>
        </w:rPr>
        <w:t>а</w:t>
      </w:r>
      <w:r w:rsidRPr="000B01C7">
        <w:rPr>
          <w:rFonts w:cs="Times New Roman"/>
          <w:sz w:val="24"/>
          <w:szCs w:val="24"/>
          <w:lang w:val="sr-Cyrl-RS"/>
        </w:rPr>
        <w:t xml:space="preserve">ка, у </w:t>
      </w:r>
      <w:r w:rsidR="00AC5732">
        <w:rPr>
          <w:rFonts w:cs="Times New Roman"/>
          <w:sz w:val="24"/>
          <w:szCs w:val="24"/>
          <w:lang w:val="sr-Cyrl-RS"/>
        </w:rPr>
        <w:t>Београду (Република Србија)</w:t>
      </w:r>
      <w:r w:rsidR="000348C8">
        <w:rPr>
          <w:rFonts w:cs="Times New Roman"/>
          <w:sz w:val="24"/>
          <w:szCs w:val="24"/>
          <w:lang w:val="sr-Cyrl-RS"/>
        </w:rPr>
        <w:t xml:space="preserve">, дана </w:t>
      </w:r>
      <w:r w:rsidR="00FF6B5C">
        <w:rPr>
          <w:rFonts w:cs="Times New Roman"/>
          <w:sz w:val="24"/>
          <w:szCs w:val="24"/>
          <w:lang w:val="sr-Cyrl-RS"/>
        </w:rPr>
        <w:t xml:space="preserve">10. маја </w:t>
      </w:r>
      <w:r w:rsidR="00AC5732">
        <w:rPr>
          <w:rFonts w:cs="Times New Roman"/>
          <w:sz w:val="24"/>
          <w:szCs w:val="24"/>
          <w:lang w:val="sr-Cyrl-RS"/>
        </w:rPr>
        <w:t>2021. године</w:t>
      </w:r>
    </w:p>
    <w:tbl>
      <w:tblPr>
        <w:tblW w:w="5000" w:type="pct"/>
        <w:tblLayout w:type="fixed"/>
        <w:tblCellMar>
          <w:left w:w="115" w:type="dxa"/>
          <w:right w:w="115" w:type="dxa"/>
        </w:tblCellMar>
        <w:tblLook w:val="04A0" w:firstRow="1" w:lastRow="0" w:firstColumn="1" w:lastColumn="0" w:noHBand="0" w:noVBand="1"/>
      </w:tblPr>
      <w:tblGrid>
        <w:gridCol w:w="9073"/>
      </w:tblGrid>
      <w:tr w:rsidR="00C45FE1" w:rsidRPr="000B01C7" w:rsidTr="0049437A">
        <w:tc>
          <w:tcPr>
            <w:tcW w:w="5000" w:type="pct"/>
            <w:shd w:val="clear" w:color="auto" w:fill="auto"/>
          </w:tcPr>
          <w:p w:rsidR="00C45FE1" w:rsidRPr="000B01C7" w:rsidRDefault="00C45FE1" w:rsidP="0049437A">
            <w:pPr>
              <w:pStyle w:val="BodyText"/>
              <w:keepNext/>
              <w:rPr>
                <w:rFonts w:cs="Times New Roman"/>
                <w:b/>
                <w:sz w:val="24"/>
                <w:szCs w:val="24"/>
                <w:lang w:val="sr-Cyrl-RS"/>
              </w:rPr>
            </w:pPr>
            <w:r w:rsidRPr="000B01C7">
              <w:rPr>
                <w:rFonts w:cs="Times New Roman"/>
                <w:b/>
                <w:sz w:val="24"/>
                <w:szCs w:val="24"/>
                <w:lang w:val="sr-Cyrl-RS"/>
              </w:rPr>
              <w:t>ЗАЈМОПРИМАЦ</w:t>
            </w:r>
          </w:p>
        </w:tc>
      </w:tr>
      <w:tr w:rsidR="00C45FE1" w:rsidRPr="000B01C7" w:rsidTr="0049437A">
        <w:tc>
          <w:tcPr>
            <w:tcW w:w="5000" w:type="pct"/>
            <w:shd w:val="clear" w:color="auto" w:fill="auto"/>
          </w:tcPr>
          <w:p w:rsidR="00C45FE1" w:rsidRPr="000B01C7" w:rsidRDefault="00FF6B5C" w:rsidP="0049437A">
            <w:pPr>
              <w:pStyle w:val="BodyText"/>
              <w:keepNext/>
              <w:rPr>
                <w:rFonts w:cs="Times New Roman"/>
                <w:sz w:val="24"/>
                <w:szCs w:val="24"/>
                <w:lang w:val="sr-Cyrl-RS"/>
              </w:rPr>
            </w:pPr>
            <w:r>
              <w:rPr>
                <w:rFonts w:cs="Times New Roman"/>
                <w:b/>
                <w:sz w:val="24"/>
                <w:szCs w:val="24"/>
                <w:lang w:val="sr-Cyrl-RS"/>
              </w:rPr>
              <w:t>РЕПУБЛИКА СРБИЈА</w:t>
            </w:r>
          </w:p>
          <w:p w:rsidR="00C45FE1" w:rsidRPr="000B01C7" w:rsidRDefault="00C45FE1" w:rsidP="0049437A">
            <w:pPr>
              <w:pStyle w:val="BodyText"/>
              <w:keepNext/>
              <w:tabs>
                <w:tab w:val="right" w:leader="underscore" w:pos="3960"/>
              </w:tabs>
              <w:rPr>
                <w:rFonts w:cs="Times New Roman"/>
                <w:sz w:val="24"/>
                <w:szCs w:val="24"/>
                <w:lang w:val="sr-Cyrl-RS"/>
              </w:rPr>
            </w:pPr>
          </w:p>
          <w:p w:rsidR="00C45FE1" w:rsidRPr="000B01C7" w:rsidRDefault="00C45FE1" w:rsidP="0049437A">
            <w:pPr>
              <w:pStyle w:val="BodyText"/>
              <w:keepNext/>
              <w:tabs>
                <w:tab w:val="right" w:leader="underscore" w:pos="3960"/>
              </w:tabs>
              <w:rPr>
                <w:rFonts w:cs="Times New Roman"/>
                <w:sz w:val="24"/>
                <w:szCs w:val="24"/>
                <w:lang w:val="sr-Cyrl-RS"/>
              </w:rPr>
            </w:pPr>
            <w:r w:rsidRPr="000B01C7">
              <w:rPr>
                <w:rFonts w:cs="Times New Roman"/>
                <w:sz w:val="24"/>
                <w:szCs w:val="24"/>
                <w:lang w:val="sr-Cyrl-RS"/>
              </w:rPr>
              <w:tab/>
            </w:r>
          </w:p>
          <w:p w:rsidR="00C45FE1" w:rsidRPr="000B01C7" w:rsidRDefault="00C45FE1" w:rsidP="0049437A">
            <w:pPr>
              <w:pStyle w:val="BodyText"/>
              <w:keepNext/>
              <w:rPr>
                <w:rFonts w:cs="Times New Roman"/>
                <w:sz w:val="24"/>
                <w:szCs w:val="24"/>
                <w:lang w:val="sr-Cyrl-RS"/>
              </w:rPr>
            </w:pPr>
            <w:r w:rsidRPr="000B01C7">
              <w:rPr>
                <w:rFonts w:cs="Times New Roman"/>
                <w:sz w:val="24"/>
                <w:szCs w:val="24"/>
                <w:lang w:val="sr-Cyrl-RS"/>
              </w:rPr>
              <w:t>кога представља:</w:t>
            </w:r>
          </w:p>
          <w:p w:rsidR="00C45FE1" w:rsidRPr="000B01C7" w:rsidRDefault="00C45FE1" w:rsidP="0049437A">
            <w:pPr>
              <w:pStyle w:val="BodyText"/>
              <w:keepNext/>
              <w:spacing w:after="0"/>
              <w:rPr>
                <w:rFonts w:cs="Times New Roman"/>
                <w:sz w:val="24"/>
                <w:szCs w:val="24"/>
                <w:lang w:val="sr-Cyrl-RS"/>
              </w:rPr>
            </w:pPr>
            <w:r w:rsidRPr="000B01C7">
              <w:rPr>
                <w:rFonts w:cs="Times New Roman"/>
                <w:b/>
                <w:sz w:val="24"/>
                <w:szCs w:val="24"/>
                <w:lang w:val="sr-Cyrl-RS"/>
              </w:rPr>
              <w:t xml:space="preserve">Име: </w:t>
            </w:r>
            <w:r w:rsidR="000348C8" w:rsidRPr="000348C8">
              <w:rPr>
                <w:rFonts w:cs="Times New Roman"/>
                <w:b/>
                <w:sz w:val="24"/>
                <w:szCs w:val="24"/>
                <w:lang w:val="sr-Cyrl-RS"/>
              </w:rPr>
              <w:t xml:space="preserve">Његова </w:t>
            </w:r>
            <w:r w:rsidR="00206DF6" w:rsidRPr="000348C8">
              <w:rPr>
                <w:rFonts w:cs="Times New Roman"/>
                <w:b/>
                <w:sz w:val="24"/>
                <w:szCs w:val="24"/>
                <w:lang w:val="sr-Cyrl-RS"/>
              </w:rPr>
              <w:t>е</w:t>
            </w:r>
            <w:r w:rsidR="00111AD7" w:rsidRPr="000348C8">
              <w:rPr>
                <w:rFonts w:cs="Times New Roman"/>
                <w:b/>
                <w:sz w:val="24"/>
                <w:szCs w:val="24"/>
                <w:lang w:val="sr-Cyrl-RS"/>
              </w:rPr>
              <w:t xml:space="preserve">кселенција </w:t>
            </w:r>
            <w:r w:rsidR="000348C8" w:rsidRPr="000348C8">
              <w:rPr>
                <w:rFonts w:cs="Times New Roman"/>
                <w:b/>
                <w:sz w:val="24"/>
                <w:szCs w:val="24"/>
                <w:lang w:val="sr-Cyrl-RS"/>
              </w:rPr>
              <w:t xml:space="preserve">господин </w:t>
            </w:r>
            <w:r w:rsidR="00FF6B5C">
              <w:rPr>
                <w:rFonts w:cs="Times New Roman"/>
                <w:b/>
                <w:sz w:val="24"/>
                <w:szCs w:val="24"/>
                <w:lang w:val="sr-Cyrl-RS"/>
              </w:rPr>
              <w:t>Синиша Мали</w:t>
            </w:r>
          </w:p>
          <w:p w:rsidR="00C45FE1" w:rsidRPr="000B01C7" w:rsidRDefault="00C45FE1" w:rsidP="0049437A">
            <w:pPr>
              <w:pStyle w:val="BodyText"/>
              <w:keepNext/>
              <w:rPr>
                <w:rFonts w:cs="Times New Roman"/>
                <w:sz w:val="24"/>
                <w:szCs w:val="24"/>
                <w:lang w:val="sr-Cyrl-RS"/>
              </w:rPr>
            </w:pPr>
            <w:r w:rsidRPr="000B01C7">
              <w:rPr>
                <w:rFonts w:cs="Times New Roman"/>
                <w:b/>
                <w:sz w:val="24"/>
                <w:szCs w:val="24"/>
                <w:lang w:val="sr-Cyrl-RS"/>
              </w:rPr>
              <w:t xml:space="preserve">Функција: </w:t>
            </w:r>
            <w:r w:rsidR="00FF6B5C">
              <w:rPr>
                <w:rFonts w:cs="Times New Roman"/>
                <w:b/>
                <w:sz w:val="24"/>
                <w:szCs w:val="24"/>
                <w:lang w:val="sr-Cyrl-RS"/>
              </w:rPr>
              <w:t>Министар финансија</w:t>
            </w:r>
          </w:p>
          <w:p w:rsidR="00C45FE1" w:rsidRPr="000B01C7" w:rsidRDefault="00C45FE1" w:rsidP="0049437A">
            <w:pPr>
              <w:pStyle w:val="BodyText"/>
              <w:keepNext/>
              <w:tabs>
                <w:tab w:val="right" w:leader="underscore" w:pos="3960"/>
              </w:tabs>
              <w:rPr>
                <w:rFonts w:cs="Times New Roman"/>
                <w:sz w:val="24"/>
                <w:szCs w:val="24"/>
                <w:lang w:val="sr-Cyrl-RS"/>
              </w:rPr>
            </w:pPr>
          </w:p>
        </w:tc>
      </w:tr>
      <w:tr w:rsidR="00C45FE1" w:rsidRPr="000B01C7" w:rsidTr="0049437A">
        <w:tc>
          <w:tcPr>
            <w:tcW w:w="5000" w:type="pct"/>
            <w:shd w:val="clear" w:color="auto" w:fill="auto"/>
          </w:tcPr>
          <w:p w:rsidR="00C45FE1" w:rsidRPr="000B01C7" w:rsidRDefault="00C45FE1" w:rsidP="0049437A">
            <w:pPr>
              <w:pStyle w:val="BodyText"/>
              <w:keepNext/>
              <w:rPr>
                <w:rFonts w:cs="Times New Roman"/>
                <w:sz w:val="24"/>
                <w:szCs w:val="24"/>
                <w:lang w:val="sr-Cyrl-RS"/>
              </w:rPr>
            </w:pPr>
          </w:p>
        </w:tc>
      </w:tr>
      <w:tr w:rsidR="00C45FE1" w:rsidRPr="000B01C7" w:rsidTr="0049437A">
        <w:tc>
          <w:tcPr>
            <w:tcW w:w="5000" w:type="pct"/>
            <w:shd w:val="clear" w:color="auto" w:fill="auto"/>
          </w:tcPr>
          <w:p w:rsidR="00C45FE1" w:rsidRPr="000B01C7" w:rsidRDefault="00C45FE1" w:rsidP="0049437A">
            <w:pPr>
              <w:pStyle w:val="BodyText"/>
              <w:keepNext/>
              <w:rPr>
                <w:rFonts w:cs="Times New Roman"/>
                <w:b/>
                <w:sz w:val="24"/>
                <w:szCs w:val="24"/>
                <w:lang w:val="sr-Cyrl-RS"/>
              </w:rPr>
            </w:pPr>
            <w:r w:rsidRPr="000B01C7">
              <w:rPr>
                <w:rFonts w:cs="Times New Roman"/>
                <w:b/>
                <w:sz w:val="24"/>
                <w:szCs w:val="24"/>
                <w:lang w:val="sr-Cyrl-RS"/>
              </w:rPr>
              <w:t>ЗАЈМОДАВАЦ</w:t>
            </w:r>
          </w:p>
        </w:tc>
      </w:tr>
      <w:tr w:rsidR="00C45FE1" w:rsidRPr="000B01C7" w:rsidTr="0049437A">
        <w:tc>
          <w:tcPr>
            <w:tcW w:w="5000" w:type="pct"/>
            <w:shd w:val="clear" w:color="auto" w:fill="auto"/>
          </w:tcPr>
          <w:p w:rsidR="00C45FE1" w:rsidRPr="000B01C7" w:rsidRDefault="00C45FE1" w:rsidP="0049437A">
            <w:pPr>
              <w:pStyle w:val="BodyText"/>
              <w:keepNext/>
              <w:rPr>
                <w:rFonts w:cs="Times New Roman"/>
                <w:sz w:val="24"/>
                <w:szCs w:val="24"/>
                <w:lang w:val="sr-Cyrl-RS"/>
              </w:rPr>
            </w:pPr>
            <w:r w:rsidRPr="000B01C7">
              <w:rPr>
                <w:rFonts w:cs="Times New Roman"/>
                <w:b/>
                <w:sz w:val="24"/>
                <w:szCs w:val="24"/>
                <w:lang w:val="sr-Cyrl-RS"/>
              </w:rPr>
              <w:t>ФРАНЦУСКА АГЕНЦИЈА ЗА РАЗВОЈ</w:t>
            </w:r>
          </w:p>
          <w:p w:rsidR="00C45FE1" w:rsidRPr="000B01C7" w:rsidRDefault="00C45FE1" w:rsidP="0049437A">
            <w:pPr>
              <w:pStyle w:val="BodyText"/>
              <w:keepNext/>
              <w:tabs>
                <w:tab w:val="right" w:leader="underscore" w:pos="3960"/>
              </w:tabs>
              <w:rPr>
                <w:rFonts w:cs="Times New Roman"/>
                <w:sz w:val="24"/>
                <w:szCs w:val="24"/>
                <w:lang w:val="sr-Cyrl-RS"/>
              </w:rPr>
            </w:pPr>
          </w:p>
          <w:p w:rsidR="00C45FE1" w:rsidRPr="000B01C7" w:rsidRDefault="00C45FE1" w:rsidP="0049437A">
            <w:pPr>
              <w:pStyle w:val="BodyText"/>
              <w:keepNext/>
              <w:tabs>
                <w:tab w:val="right" w:leader="underscore" w:pos="3960"/>
              </w:tabs>
              <w:rPr>
                <w:rFonts w:cs="Times New Roman"/>
                <w:sz w:val="24"/>
                <w:szCs w:val="24"/>
                <w:lang w:val="sr-Cyrl-RS"/>
              </w:rPr>
            </w:pPr>
            <w:r w:rsidRPr="000B01C7">
              <w:rPr>
                <w:rFonts w:cs="Times New Roman"/>
                <w:sz w:val="24"/>
                <w:szCs w:val="24"/>
                <w:lang w:val="sr-Cyrl-RS"/>
              </w:rPr>
              <w:tab/>
            </w:r>
          </w:p>
          <w:p w:rsidR="00C45FE1" w:rsidRPr="000B01C7" w:rsidRDefault="00C45FE1" w:rsidP="0049437A">
            <w:pPr>
              <w:pStyle w:val="BodyText"/>
              <w:keepNext/>
              <w:rPr>
                <w:rFonts w:cs="Times New Roman"/>
                <w:sz w:val="24"/>
                <w:szCs w:val="24"/>
                <w:lang w:val="sr-Cyrl-RS"/>
              </w:rPr>
            </w:pPr>
          </w:p>
          <w:p w:rsidR="00C45FE1" w:rsidRPr="000B01C7" w:rsidRDefault="00C45FE1" w:rsidP="0049437A">
            <w:pPr>
              <w:pStyle w:val="BodyText"/>
              <w:keepNext/>
              <w:rPr>
                <w:rFonts w:cs="Times New Roman"/>
                <w:sz w:val="24"/>
                <w:szCs w:val="24"/>
                <w:lang w:val="sr-Cyrl-RS"/>
              </w:rPr>
            </w:pPr>
            <w:r w:rsidRPr="000B01C7">
              <w:rPr>
                <w:rFonts w:cs="Times New Roman"/>
                <w:sz w:val="24"/>
                <w:szCs w:val="24"/>
                <w:lang w:val="sr-Cyrl-RS"/>
              </w:rPr>
              <w:t xml:space="preserve">кога представља: </w:t>
            </w:r>
          </w:p>
          <w:p w:rsidR="00C45FE1" w:rsidRPr="000B01C7" w:rsidRDefault="00C45FE1" w:rsidP="0049437A">
            <w:pPr>
              <w:pStyle w:val="BodyText"/>
              <w:keepNext/>
              <w:spacing w:after="0"/>
              <w:rPr>
                <w:rFonts w:cs="Times New Roman"/>
                <w:sz w:val="24"/>
                <w:szCs w:val="24"/>
                <w:lang w:val="sr-Cyrl-RS"/>
              </w:rPr>
            </w:pPr>
            <w:r w:rsidRPr="000B01C7">
              <w:rPr>
                <w:rFonts w:cs="Times New Roman"/>
                <w:b/>
                <w:sz w:val="24"/>
                <w:szCs w:val="24"/>
                <w:lang w:val="sr-Cyrl-RS"/>
              </w:rPr>
              <w:t xml:space="preserve">Име: </w:t>
            </w:r>
            <w:r w:rsidR="000348C8">
              <w:rPr>
                <w:rFonts w:cs="Times New Roman"/>
                <w:b/>
                <w:sz w:val="24"/>
                <w:szCs w:val="24"/>
                <w:lang w:val="sr-Cyrl-RS"/>
              </w:rPr>
              <w:t>Госпођа</w:t>
            </w:r>
            <w:r w:rsidR="00FF6B5C" w:rsidRPr="00FF6B5C">
              <w:rPr>
                <w:rFonts w:cs="Times New Roman"/>
                <w:b/>
                <w:sz w:val="24"/>
                <w:szCs w:val="24"/>
                <w:lang w:val="sr-Cyrl-RS"/>
              </w:rPr>
              <w:t xml:space="preserve"> Cécile Couprie</w:t>
            </w:r>
          </w:p>
          <w:p w:rsidR="00C45FE1" w:rsidRPr="000B01C7" w:rsidRDefault="00C45FE1" w:rsidP="0049437A">
            <w:pPr>
              <w:pStyle w:val="BodyText"/>
              <w:keepNext/>
              <w:rPr>
                <w:rFonts w:cs="Times New Roman"/>
                <w:sz w:val="24"/>
                <w:szCs w:val="24"/>
                <w:lang w:val="sr-Cyrl-RS"/>
              </w:rPr>
            </w:pPr>
            <w:r w:rsidRPr="000B01C7">
              <w:rPr>
                <w:rFonts w:cs="Times New Roman"/>
                <w:b/>
                <w:sz w:val="24"/>
                <w:szCs w:val="24"/>
                <w:lang w:val="sr-Cyrl-RS"/>
              </w:rPr>
              <w:t xml:space="preserve">Функција: </w:t>
            </w:r>
            <w:r w:rsidR="00FF6B5C">
              <w:rPr>
                <w:rFonts w:cs="Times New Roman"/>
                <w:b/>
                <w:sz w:val="24"/>
                <w:szCs w:val="24"/>
                <w:lang w:val="sr-Cyrl-RS"/>
              </w:rPr>
              <w:t xml:space="preserve">Регионални директор за </w:t>
            </w:r>
            <w:r w:rsidR="00111AD7">
              <w:rPr>
                <w:rFonts w:cs="Times New Roman"/>
                <w:b/>
                <w:sz w:val="24"/>
                <w:szCs w:val="24"/>
                <w:lang w:val="sr-Cyrl-RS"/>
              </w:rPr>
              <w:t>Евроазију</w:t>
            </w:r>
          </w:p>
          <w:p w:rsidR="00C45FE1" w:rsidRPr="000B01C7" w:rsidRDefault="00C45FE1" w:rsidP="0049437A">
            <w:pPr>
              <w:pStyle w:val="BodyText"/>
              <w:keepNext/>
              <w:tabs>
                <w:tab w:val="right" w:leader="underscore" w:pos="3960"/>
              </w:tabs>
              <w:rPr>
                <w:rFonts w:cs="Times New Roman"/>
                <w:sz w:val="24"/>
                <w:szCs w:val="24"/>
                <w:lang w:val="sr-Cyrl-RS"/>
              </w:rPr>
            </w:pPr>
          </w:p>
        </w:tc>
      </w:tr>
      <w:tr w:rsidR="00C45FE1" w:rsidRPr="000B01C7" w:rsidTr="0049437A">
        <w:tc>
          <w:tcPr>
            <w:tcW w:w="5000" w:type="pct"/>
            <w:shd w:val="clear" w:color="auto" w:fill="auto"/>
          </w:tcPr>
          <w:p w:rsidR="00C45FE1" w:rsidRPr="000B01C7" w:rsidRDefault="00C45FE1" w:rsidP="0049437A">
            <w:pPr>
              <w:pStyle w:val="BodyText"/>
              <w:keepNext/>
              <w:tabs>
                <w:tab w:val="right" w:leader="underscore" w:pos="3960"/>
              </w:tabs>
              <w:rPr>
                <w:rFonts w:cs="Times New Roman"/>
                <w:sz w:val="24"/>
                <w:szCs w:val="24"/>
                <w:lang w:val="sr-Cyrl-RS"/>
              </w:rPr>
            </w:pPr>
            <w:r w:rsidRPr="000B01C7">
              <w:rPr>
                <w:rFonts w:cs="Times New Roman"/>
                <w:sz w:val="24"/>
                <w:szCs w:val="24"/>
                <w:lang w:val="sr-Cyrl-RS"/>
              </w:rPr>
              <w:t xml:space="preserve">Супотписник, Његова </w:t>
            </w:r>
            <w:r w:rsidR="00206DF6" w:rsidRPr="000B01C7">
              <w:rPr>
                <w:rFonts w:cs="Times New Roman"/>
                <w:sz w:val="24"/>
                <w:szCs w:val="24"/>
                <w:lang w:val="sr-Cyrl-RS"/>
              </w:rPr>
              <w:t>е</w:t>
            </w:r>
            <w:r w:rsidR="00111AD7" w:rsidRPr="000B01C7">
              <w:rPr>
                <w:rFonts w:cs="Times New Roman"/>
                <w:sz w:val="24"/>
                <w:szCs w:val="24"/>
                <w:lang w:val="sr-Cyrl-RS"/>
              </w:rPr>
              <w:t xml:space="preserve">кселенција </w:t>
            </w:r>
            <w:r w:rsidRPr="000B01C7">
              <w:rPr>
                <w:rFonts w:cs="Times New Roman"/>
                <w:sz w:val="24"/>
                <w:szCs w:val="24"/>
                <w:lang w:val="sr-Cyrl-RS"/>
              </w:rPr>
              <w:t xml:space="preserve">господин </w:t>
            </w:r>
            <w:r w:rsidR="000348C8" w:rsidRPr="000348C8">
              <w:rPr>
                <w:rFonts w:cs="Times New Roman"/>
                <w:sz w:val="24"/>
                <w:szCs w:val="24"/>
                <w:lang w:val="sr-Cyrl-RS"/>
              </w:rPr>
              <w:t>Jean-Louis Falconi</w:t>
            </w:r>
            <w:r w:rsidRPr="000B01C7">
              <w:rPr>
                <w:rFonts w:cs="Times New Roman"/>
                <w:sz w:val="24"/>
                <w:szCs w:val="24"/>
                <w:lang w:val="sr-Cyrl-RS"/>
              </w:rPr>
              <w:t xml:space="preserve">, </w:t>
            </w:r>
            <w:r w:rsidR="008157C8">
              <w:rPr>
                <w:rFonts w:cs="Times New Roman"/>
                <w:sz w:val="24"/>
                <w:szCs w:val="24"/>
                <w:lang w:val="sr-Cyrl-RS"/>
              </w:rPr>
              <w:t>а</w:t>
            </w:r>
            <w:r w:rsidR="00111AD7">
              <w:rPr>
                <w:rFonts w:cs="Times New Roman"/>
                <w:sz w:val="24"/>
                <w:szCs w:val="24"/>
                <w:lang w:val="sr-Cyrl-RS"/>
              </w:rPr>
              <w:t xml:space="preserve">мбасадор </w:t>
            </w:r>
            <w:r w:rsidR="000348C8">
              <w:rPr>
                <w:rFonts w:cs="Times New Roman"/>
                <w:sz w:val="24"/>
                <w:szCs w:val="24"/>
                <w:lang w:val="sr-Cyrl-RS"/>
              </w:rPr>
              <w:t>Француске</w:t>
            </w:r>
            <w:r w:rsidRPr="000B01C7">
              <w:rPr>
                <w:rFonts w:cs="Times New Roman"/>
                <w:sz w:val="24"/>
                <w:szCs w:val="24"/>
                <w:lang w:val="sr-Cyrl-RS"/>
              </w:rPr>
              <w:t xml:space="preserve"> </w:t>
            </w:r>
          </w:p>
          <w:p w:rsidR="00C45FE1" w:rsidRPr="000B01C7" w:rsidRDefault="00C45FE1" w:rsidP="0049437A">
            <w:pPr>
              <w:pStyle w:val="BodyText"/>
              <w:keepNext/>
              <w:rPr>
                <w:rFonts w:cs="Times New Roman"/>
                <w:sz w:val="24"/>
                <w:szCs w:val="24"/>
                <w:lang w:val="sr-Cyrl-RS"/>
              </w:rPr>
            </w:pPr>
          </w:p>
        </w:tc>
      </w:tr>
    </w:tbl>
    <w:p w:rsidR="00C45FE1" w:rsidRPr="000B01C7" w:rsidRDefault="00C45FE1">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pPr>
        <w:rPr>
          <w:sz w:val="24"/>
          <w:szCs w:val="24"/>
        </w:rPr>
      </w:pPr>
    </w:p>
    <w:p w:rsidR="00E36955" w:rsidRPr="000B01C7" w:rsidRDefault="00E36955" w:rsidP="00E36955">
      <w:pPr>
        <w:pStyle w:val="Schhead"/>
        <w:rPr>
          <w:sz w:val="24"/>
          <w:szCs w:val="24"/>
          <w:lang w:val="sr-Cyrl-RS"/>
        </w:rPr>
      </w:pPr>
      <w:bookmarkStart w:id="494" w:name="_Toc59036972"/>
      <w:r w:rsidRPr="000B01C7">
        <w:rPr>
          <w:sz w:val="24"/>
          <w:szCs w:val="24"/>
          <w:lang w:val="sr-Cyrl-RS"/>
        </w:rPr>
        <w:t xml:space="preserve">ПРИЛОГ </w:t>
      </w:r>
      <w:bookmarkStart w:id="495" w:name="SCH1"/>
      <w:r w:rsidRPr="000B01C7">
        <w:rPr>
          <w:sz w:val="24"/>
          <w:szCs w:val="24"/>
          <w:lang w:val="sr-Cyrl-RS"/>
        </w:rPr>
        <w:t>1</w:t>
      </w:r>
      <w:bookmarkStart w:id="496" w:name="SCH1A"/>
      <w:bookmarkEnd w:id="495"/>
      <w:r w:rsidRPr="000B01C7">
        <w:rPr>
          <w:sz w:val="24"/>
          <w:szCs w:val="24"/>
          <w:lang w:val="sr-Cyrl-RS"/>
        </w:rPr>
        <w:t>A</w:t>
      </w:r>
      <w:bookmarkEnd w:id="496"/>
      <w:r w:rsidRPr="000B01C7">
        <w:rPr>
          <w:sz w:val="24"/>
          <w:szCs w:val="24"/>
          <w:lang w:val="sr-Cyrl-RS"/>
        </w:rPr>
        <w:t xml:space="preserve"> - </w:t>
      </w:r>
      <w:bookmarkStart w:id="497" w:name="DEFINITIONS"/>
      <w:r w:rsidRPr="000B01C7">
        <w:rPr>
          <w:sz w:val="24"/>
          <w:szCs w:val="24"/>
          <w:lang w:val="sr-Cyrl-RS"/>
        </w:rPr>
        <w:t>ДЕФИНИЦИЈЕ</w:t>
      </w:r>
      <w:bookmarkEnd w:id="494"/>
      <w:bookmarkEnd w:id="497"/>
    </w:p>
    <w:p w:rsidR="00E36955" w:rsidRPr="000B01C7" w:rsidRDefault="00E36955" w:rsidP="00E36955">
      <w:pPr>
        <w:pStyle w:val="BodyText"/>
        <w:rPr>
          <w:rFonts w:cs="Times New Roman"/>
          <w:sz w:val="24"/>
          <w:szCs w:val="24"/>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8"/>
        <w:gridCol w:w="6105"/>
      </w:tblGrid>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 xml:space="preserve">Дело корупције </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било које од следећих наведених дела:</w:t>
            </w:r>
          </w:p>
          <w:p w:rsidR="00E36955" w:rsidRPr="000B01C7" w:rsidRDefault="00E36955" w:rsidP="00926691">
            <w:pPr>
              <w:pStyle w:val="Num4"/>
              <w:numPr>
                <w:ilvl w:val="3"/>
                <w:numId w:val="17"/>
              </w:numPr>
              <w:tabs>
                <w:tab w:val="clear" w:pos="720"/>
                <w:tab w:val="num" w:pos="594"/>
              </w:tabs>
              <w:spacing w:after="200"/>
              <w:ind w:left="594" w:hanging="594"/>
              <w:rPr>
                <w:snapToGrid w:val="0"/>
                <w:sz w:val="24"/>
                <w:szCs w:val="24"/>
                <w:lang w:val="sr-Cyrl-RS"/>
              </w:rPr>
            </w:pPr>
            <w:r w:rsidRPr="000B01C7">
              <w:rPr>
                <w:snapToGrid w:val="0"/>
                <w:sz w:val="24"/>
                <w:szCs w:val="24"/>
                <w:lang w:val="sr-Cyrl-RS"/>
              </w:rPr>
              <w:t>чин обећања, нуђења или давања, директно или индиректно, Јавном службенику или било којој особи која руководи или ради, у било ком својству, за субјект приватног сектора, непримерену предност било које природе за саму релевантну особу или за друго лице или субјект, како би се то лице понашало или се уздржало од поступања кршећи законске, уговорне или професионалне обавезе, тиме утичући на њене или његове радње или радње друге особе или субјекта; или</w:t>
            </w:r>
          </w:p>
          <w:p w:rsidR="00E36955" w:rsidRPr="000B01C7" w:rsidRDefault="00E36955" w:rsidP="0049437A">
            <w:pPr>
              <w:pStyle w:val="Num4"/>
              <w:numPr>
                <w:ilvl w:val="0"/>
                <w:numId w:val="0"/>
              </w:numPr>
              <w:spacing w:after="200"/>
              <w:ind w:left="610" w:hanging="610"/>
              <w:rPr>
                <w:sz w:val="24"/>
                <w:szCs w:val="24"/>
                <w:lang w:val="sr-Cyrl-RS"/>
              </w:rPr>
            </w:pPr>
            <w:r w:rsidRPr="000B01C7">
              <w:rPr>
                <w:snapToGrid w:val="0"/>
                <w:sz w:val="24"/>
                <w:szCs w:val="24"/>
                <w:lang w:val="sr-Cyrl-RS"/>
              </w:rPr>
              <w:t>(б)      акт Јавног службеника или било ког лица које руководи или ради у било ком својству за субјекат приватног сектора, и тражи или прихвата, директно или индиректно, непримерену предност било које природе, за себе или друго лице или субјекат, како би ово лице поступало или се уздржавало од поступања кршећи законске, уговорне или професионалне обавезе, тиме утичући на њене или његове радње или радње друге особе или субјекта.</w:t>
            </w:r>
          </w:p>
        </w:tc>
      </w:tr>
      <w:tr w:rsidR="00E36955" w:rsidRPr="000B01C7" w:rsidTr="0049437A">
        <w:tc>
          <w:tcPr>
            <w:tcW w:w="1632" w:type="pct"/>
          </w:tcPr>
          <w:p w:rsidR="00E36955" w:rsidRPr="000B01C7" w:rsidRDefault="00E36955" w:rsidP="0049437A">
            <w:pPr>
              <w:pStyle w:val="BodyText"/>
              <w:spacing w:before="120" w:after="120"/>
              <w:rPr>
                <w:rFonts w:cs="Times New Roman"/>
                <w:sz w:val="24"/>
                <w:szCs w:val="24"/>
                <w:lang w:val="sr-Cyrl-RS"/>
              </w:rPr>
            </w:pPr>
            <w:r w:rsidRPr="000B01C7">
              <w:rPr>
                <w:rFonts w:cs="Times New Roman"/>
                <w:b/>
                <w:sz w:val="24"/>
                <w:szCs w:val="24"/>
                <w:lang w:val="sr-Cyrl-RS"/>
              </w:rPr>
              <w:t>Уговор</w:t>
            </w:r>
          </w:p>
        </w:tc>
        <w:tc>
          <w:tcPr>
            <w:tcW w:w="3368" w:type="pct"/>
          </w:tcPr>
          <w:p w:rsidR="00E36955" w:rsidRPr="000B01C7" w:rsidRDefault="00E36955" w:rsidP="0049437A">
            <w:pPr>
              <w:pStyle w:val="BodyText"/>
              <w:spacing w:before="120" w:after="120"/>
              <w:rPr>
                <w:rFonts w:cs="Times New Roman"/>
                <w:i/>
                <w:sz w:val="24"/>
                <w:szCs w:val="24"/>
                <w:lang w:val="sr-Cyrl-RS"/>
              </w:rPr>
            </w:pPr>
            <w:r w:rsidRPr="000B01C7">
              <w:rPr>
                <w:rFonts w:cs="Times New Roman"/>
                <w:sz w:val="24"/>
                <w:szCs w:val="24"/>
                <w:lang w:val="sr-Cyrl-RS"/>
              </w:rPr>
              <w:t>Означава овај уговор о кредитном аранжману, укључујући и уводне напомене, Прилоге, и, ако је примењиво, све измене и допуне извршене у писаној форми.</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Нелојалне праксе</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означавају: </w:t>
            </w:r>
          </w:p>
          <w:p w:rsidR="00E36955" w:rsidRDefault="00E36955" w:rsidP="00926691">
            <w:pPr>
              <w:pStyle w:val="Num4"/>
              <w:numPr>
                <w:ilvl w:val="3"/>
                <w:numId w:val="26"/>
              </w:numPr>
              <w:rPr>
                <w:sz w:val="24"/>
                <w:szCs w:val="24"/>
                <w:lang w:val="sr-Cyrl-RS"/>
              </w:rPr>
            </w:pPr>
            <w:r w:rsidRPr="000B01C7">
              <w:rPr>
                <w:sz w:val="24"/>
                <w:szCs w:val="24"/>
                <w:lang w:val="sr-Cyrl-RS"/>
              </w:rPr>
              <w:t xml:space="preserve">било које усаглашене или имплициране радње чији је циљ и/или ефекат да ометају, ограниче или наруше фер конкуренцију на тржишту, укључујући али не ограничавајући се на следеће: (i) ограничавање приступа тржишту или слободног вршења конкуренције од стране других компанија; (ii) спречавање слободног формирања цена на тржишту вештачким фаворизовањем повећања или смањења таквих цена; (iii) ограничавање или контролу било које производње, тржишта, инвестиција или техничког напретка; или (iv) поделу тржишта или извора снабдевања; </w:t>
            </w:r>
          </w:p>
          <w:p w:rsidR="0057620F" w:rsidRDefault="0057620F" w:rsidP="0057620F">
            <w:pPr>
              <w:pStyle w:val="Num4"/>
              <w:numPr>
                <w:ilvl w:val="0"/>
                <w:numId w:val="0"/>
              </w:numPr>
              <w:ind w:left="720" w:hanging="720"/>
              <w:rPr>
                <w:sz w:val="24"/>
                <w:szCs w:val="24"/>
                <w:lang w:val="sr-Cyrl-RS"/>
              </w:rPr>
            </w:pPr>
          </w:p>
          <w:p w:rsidR="00E36955" w:rsidRPr="000B01C7" w:rsidRDefault="006935A3" w:rsidP="0049437A">
            <w:pPr>
              <w:pStyle w:val="Num4"/>
              <w:numPr>
                <w:ilvl w:val="0"/>
                <w:numId w:val="0"/>
              </w:numPr>
              <w:ind w:left="610" w:hanging="610"/>
              <w:rPr>
                <w:sz w:val="24"/>
                <w:szCs w:val="24"/>
                <w:lang w:val="sr-Cyrl-RS"/>
              </w:rPr>
            </w:pPr>
            <w:r>
              <w:rPr>
                <w:sz w:val="24"/>
                <w:szCs w:val="24"/>
                <w:lang w:val="sr-Cyrl-RS"/>
              </w:rPr>
              <w:t xml:space="preserve">(б)     </w:t>
            </w:r>
            <w:r w:rsidR="00E36955" w:rsidRPr="000B01C7">
              <w:rPr>
                <w:sz w:val="24"/>
                <w:szCs w:val="24"/>
                <w:lang w:val="sr-Cyrl-RS"/>
              </w:rPr>
              <w:t>сваку злоупотребу доминантно</w:t>
            </w:r>
            <w:r w:rsidR="00B14D6E">
              <w:rPr>
                <w:sz w:val="24"/>
                <w:szCs w:val="24"/>
                <w:lang w:val="sr-Cyrl-RS"/>
              </w:rPr>
              <w:t xml:space="preserve">г положаја компаније или </w:t>
            </w:r>
            <w:r w:rsidR="00E36955" w:rsidRPr="000B01C7">
              <w:rPr>
                <w:sz w:val="24"/>
                <w:szCs w:val="24"/>
                <w:lang w:val="sr-Cyrl-RS"/>
              </w:rPr>
              <w:t>групе компанија на домаћем тржишту или на његовом значајном делу; или</w:t>
            </w:r>
          </w:p>
          <w:p w:rsidR="00E36955" w:rsidRPr="000B01C7" w:rsidRDefault="00E36955" w:rsidP="0049437A">
            <w:pPr>
              <w:pStyle w:val="Num4"/>
              <w:numPr>
                <w:ilvl w:val="0"/>
                <w:numId w:val="0"/>
              </w:numPr>
              <w:ind w:left="468" w:hanging="468"/>
              <w:rPr>
                <w:sz w:val="24"/>
                <w:szCs w:val="24"/>
                <w:lang w:val="sr-Cyrl-RS"/>
              </w:rPr>
            </w:pPr>
            <w:r w:rsidRPr="000B01C7">
              <w:rPr>
                <w:sz w:val="24"/>
                <w:szCs w:val="24"/>
                <w:lang w:val="sr-Cyrl-RS"/>
              </w:rPr>
              <w:t xml:space="preserve">(ц)    било коју понуду или предаторске цене чији је циљ/ефекат елиминисање са тржишта или спречавање предузећа или једног од његових производа да приступе тржишту.   </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Овлашћење(а)</w:t>
            </w:r>
          </w:p>
        </w:tc>
        <w:tc>
          <w:tcPr>
            <w:tcW w:w="3368" w:type="pct"/>
          </w:tcPr>
          <w:p w:rsidR="00E36955" w:rsidRPr="000B01C7" w:rsidRDefault="00E36955" w:rsidP="0049437A">
            <w:pPr>
              <w:pStyle w:val="BodyText"/>
              <w:spacing w:before="120"/>
              <w:rPr>
                <w:rFonts w:cs="Times New Roman"/>
                <w:snapToGrid w:val="0"/>
                <w:sz w:val="24"/>
                <w:szCs w:val="24"/>
                <w:lang w:val="sr-Cyrl-RS"/>
              </w:rPr>
            </w:pPr>
            <w:r w:rsidRPr="000B01C7">
              <w:rPr>
                <w:rFonts w:cs="Times New Roman"/>
                <w:sz w:val="24"/>
                <w:szCs w:val="24"/>
                <w:lang w:val="sr-Cyrl-RS"/>
              </w:rPr>
              <w:t>Означава свако овлашћење, сагласност, одобрење, решење, дозволу, лиценцу, изузеће, пријаву, оверу или регистрацију, или било које изузеће у вези с тим, добијено или обезбеђено од стране власти, без обзира да ли је добијено актом или се сматра датим ако се не добије одговор у одређеном року, као и свако одобрење и сагласност повериоца Зајмопримца.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Орган(и)</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сваки државни или надлежни орган, сектор или комисију, која врши јавна овлашћења, или било који  административни, судски орган или Државу, или било који државни, административни, порески или судски орган.</w:t>
            </w:r>
          </w:p>
        </w:tc>
      </w:tr>
      <w:tr w:rsidR="00E36955" w:rsidRPr="000B01C7" w:rsidTr="0049437A">
        <w:trPr>
          <w:trHeight w:val="820"/>
        </w:trPr>
        <w:tc>
          <w:tcPr>
            <w:tcW w:w="1632" w:type="pct"/>
          </w:tcPr>
          <w:p w:rsidR="00E36955" w:rsidRPr="000B01C7" w:rsidRDefault="00E36955" w:rsidP="0049437A">
            <w:pPr>
              <w:pStyle w:val="BodyText"/>
              <w:spacing w:before="120" w:after="120"/>
              <w:rPr>
                <w:rFonts w:cs="Times New Roman"/>
                <w:sz w:val="24"/>
                <w:szCs w:val="24"/>
                <w:lang w:val="sr-Cyrl-RS"/>
              </w:rPr>
            </w:pPr>
            <w:r w:rsidRPr="000B01C7">
              <w:rPr>
                <w:rFonts w:cs="Times New Roman"/>
                <w:b/>
                <w:sz w:val="24"/>
                <w:szCs w:val="24"/>
                <w:lang w:val="sr-Cyrl-RS"/>
              </w:rPr>
              <w:t>Период расположивости</w:t>
            </w:r>
          </w:p>
        </w:tc>
        <w:tc>
          <w:tcPr>
            <w:tcW w:w="3368" w:type="pct"/>
          </w:tcPr>
          <w:p w:rsidR="00E36955" w:rsidRPr="000B01C7" w:rsidRDefault="00E36955" w:rsidP="0049437A">
            <w:pPr>
              <w:pStyle w:val="BodyText"/>
              <w:spacing w:before="120" w:after="120"/>
              <w:rPr>
                <w:rFonts w:cs="Times New Roman"/>
                <w:sz w:val="24"/>
                <w:szCs w:val="24"/>
                <w:lang w:val="sr-Cyrl-RS"/>
              </w:rPr>
            </w:pPr>
            <w:r w:rsidRPr="000B01C7">
              <w:rPr>
                <w:rFonts w:cs="Times New Roman"/>
                <w:sz w:val="24"/>
                <w:szCs w:val="24"/>
                <w:lang w:val="sr-Cyrl-RS"/>
              </w:rPr>
              <w:t>означава период од Датума потписивања, укључујући и тај дан до Крајњег рока за повлачење средстава.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Расположиви кредит</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у било ком тренутку, максимални износ главнице наведен у члану </w:t>
            </w:r>
            <w:r w:rsidRPr="000B01C7">
              <w:rPr>
                <w:rFonts w:cs="Times New Roman"/>
                <w:sz w:val="24"/>
                <w:szCs w:val="24"/>
                <w:lang w:val="sr-Cyrl-RS"/>
              </w:rPr>
              <w:fldChar w:fldCharType="begin"/>
            </w:r>
            <w:r w:rsidRPr="000B01C7">
              <w:rPr>
                <w:rFonts w:cs="Times New Roman"/>
                <w:sz w:val="24"/>
                <w:szCs w:val="24"/>
                <w:lang w:val="sr-Cyrl-RS"/>
              </w:rPr>
              <w:instrText xml:space="preserve"> REF _Ref372302992 \n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2.1</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_Ref372302990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Кредит</w:t>
            </w:r>
            <w:r w:rsidRPr="000B01C7">
              <w:rPr>
                <w:rFonts w:cs="Times New Roman"/>
                <w:i/>
                <w:sz w:val="24"/>
                <w:szCs w:val="24"/>
                <w:lang w:val="sr-Cyrl-RS"/>
              </w:rPr>
              <w:fldChar w:fldCharType="end"/>
            </w:r>
            <w:r w:rsidRPr="000B01C7">
              <w:rPr>
                <w:rFonts w:cs="Times New Roman"/>
                <w:sz w:val="24"/>
                <w:szCs w:val="24"/>
                <w:lang w:val="sr-Cyrl-RS"/>
              </w:rPr>
              <w:t>) умањен за:</w:t>
            </w:r>
          </w:p>
          <w:p w:rsidR="00E36955" w:rsidRPr="000B01C7" w:rsidRDefault="00E36955" w:rsidP="00926691">
            <w:pPr>
              <w:pStyle w:val="BodyText"/>
              <w:numPr>
                <w:ilvl w:val="0"/>
                <w:numId w:val="19"/>
              </w:numPr>
              <w:spacing w:before="120"/>
              <w:ind w:left="453" w:hanging="426"/>
              <w:rPr>
                <w:rFonts w:cs="Times New Roman"/>
                <w:sz w:val="24"/>
                <w:szCs w:val="24"/>
                <w:lang w:val="sr-Cyrl-RS"/>
              </w:rPr>
            </w:pPr>
            <w:r w:rsidRPr="000B01C7">
              <w:rPr>
                <w:rFonts w:cs="Times New Roman"/>
                <w:sz w:val="24"/>
                <w:szCs w:val="24"/>
                <w:lang w:val="sr-Cyrl-RS"/>
              </w:rPr>
              <w:t xml:space="preserve">укупни износ средстава које је Зајмопримац повукао; </w:t>
            </w:r>
          </w:p>
          <w:p w:rsidR="00E36955" w:rsidRPr="000B01C7" w:rsidRDefault="00E36955" w:rsidP="00926691">
            <w:pPr>
              <w:pStyle w:val="BodyText"/>
              <w:numPr>
                <w:ilvl w:val="0"/>
                <w:numId w:val="19"/>
              </w:numPr>
              <w:spacing w:before="120"/>
              <w:ind w:left="453" w:hanging="426"/>
              <w:rPr>
                <w:rFonts w:cs="Times New Roman"/>
                <w:sz w:val="24"/>
                <w:szCs w:val="24"/>
                <w:lang w:val="sr-Cyrl-RS"/>
              </w:rPr>
            </w:pPr>
            <w:r w:rsidRPr="000B01C7">
              <w:rPr>
                <w:rFonts w:cs="Times New Roman"/>
                <w:sz w:val="24"/>
                <w:szCs w:val="24"/>
                <w:lang w:val="sr-Cyrl-RS"/>
              </w:rPr>
              <w:t xml:space="preserve">износ сваког повлачења средстава које треба извршити на основу било ког текућег Захтева за повлачење средстава; и </w:t>
            </w:r>
          </w:p>
          <w:p w:rsidR="00E36955" w:rsidRPr="000B01C7" w:rsidRDefault="00E36955" w:rsidP="00926691">
            <w:pPr>
              <w:pStyle w:val="BodyText"/>
              <w:numPr>
                <w:ilvl w:val="0"/>
                <w:numId w:val="19"/>
              </w:numPr>
              <w:spacing w:before="120"/>
              <w:ind w:left="453" w:hanging="426"/>
              <w:rPr>
                <w:rFonts w:cs="Times New Roman"/>
                <w:sz w:val="24"/>
                <w:szCs w:val="24"/>
                <w:lang w:val="sr-Cyrl-RS"/>
              </w:rPr>
            </w:pPr>
            <w:r w:rsidRPr="000B01C7">
              <w:rPr>
                <w:rFonts w:cs="Times New Roman"/>
                <w:sz w:val="24"/>
                <w:szCs w:val="24"/>
                <w:lang w:val="sr-Cyrl-RS"/>
              </w:rPr>
              <w:t xml:space="preserve">било који део Кредита који је отказан у складу са чланом </w:t>
            </w:r>
            <w:r w:rsidRPr="000B01C7">
              <w:rPr>
                <w:rFonts w:cs="Times New Roman"/>
                <w:sz w:val="24"/>
                <w:szCs w:val="24"/>
                <w:lang w:val="sr-Cyrl-RS"/>
              </w:rPr>
              <w:fldChar w:fldCharType="begin"/>
            </w:r>
            <w:r w:rsidRPr="000B01C7">
              <w:rPr>
                <w:rFonts w:cs="Times New Roman"/>
                <w:sz w:val="24"/>
                <w:szCs w:val="24"/>
                <w:lang w:val="sr-Cyrl-RS"/>
              </w:rPr>
              <w:instrText xml:space="preserve"> REF _Ref371952674 \n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8.3</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_Ref371952674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Отказивање од стране Зајмопримц</w:t>
            </w:r>
            <w:r w:rsidRPr="000B01C7">
              <w:rPr>
                <w:rFonts w:cs="Times New Roman"/>
                <w:i/>
                <w:sz w:val="24"/>
                <w:szCs w:val="24"/>
                <w:lang w:val="sr-Cyrl-RS"/>
              </w:rPr>
              <w:fldChar w:fldCharType="end"/>
            </w:r>
            <w:r w:rsidRPr="000B01C7">
              <w:rPr>
                <w:rFonts w:cs="Times New Roman"/>
                <w:i/>
                <w:sz w:val="24"/>
                <w:szCs w:val="24"/>
                <w:lang w:val="sr-Cyrl-RS"/>
              </w:rPr>
              <w:t>а</w:t>
            </w:r>
            <w:r w:rsidRPr="000B01C7">
              <w:rPr>
                <w:rFonts w:cs="Times New Roman"/>
                <w:sz w:val="24"/>
                <w:szCs w:val="24"/>
                <w:lang w:val="sr-Cyrl-RS"/>
              </w:rPr>
              <w:t xml:space="preserve">) и/или </w:t>
            </w:r>
            <w:r w:rsidRPr="000B01C7">
              <w:rPr>
                <w:rFonts w:cs="Times New Roman"/>
                <w:sz w:val="24"/>
                <w:szCs w:val="24"/>
                <w:lang w:val="sr-Cyrl-RS"/>
              </w:rPr>
              <w:fldChar w:fldCharType="begin"/>
            </w:r>
            <w:r w:rsidRPr="000B01C7">
              <w:rPr>
                <w:rFonts w:cs="Times New Roman"/>
                <w:sz w:val="24"/>
                <w:szCs w:val="24"/>
                <w:lang w:val="sr-Cyrl-RS"/>
              </w:rPr>
              <w:instrText xml:space="preserve"> REF _Ref184732715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8.4</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_Ref184732715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Отказивање од стране Зајмодавц</w:t>
            </w:r>
            <w:r w:rsidRPr="000B01C7">
              <w:rPr>
                <w:rFonts w:cs="Times New Roman"/>
                <w:i/>
                <w:sz w:val="24"/>
                <w:szCs w:val="24"/>
                <w:lang w:val="sr-Cyrl-RS"/>
              </w:rPr>
              <w:fldChar w:fldCharType="end"/>
            </w:r>
            <w:r w:rsidRPr="000B01C7">
              <w:rPr>
                <w:rFonts w:cs="Times New Roman"/>
                <w:i/>
                <w:sz w:val="24"/>
                <w:szCs w:val="24"/>
                <w:lang w:val="sr-Cyrl-RS"/>
              </w:rPr>
              <w:t>а</w:t>
            </w:r>
            <w:r w:rsidRPr="000B01C7">
              <w:rPr>
                <w:rFonts w:cs="Times New Roman"/>
                <w:sz w:val="24"/>
                <w:szCs w:val="24"/>
                <w:lang w:val="sr-Cyrl-RS"/>
              </w:rPr>
              <w:t>).</w:t>
            </w:r>
          </w:p>
        </w:tc>
      </w:tr>
      <w:tr w:rsidR="00125BDA" w:rsidRPr="000B01C7" w:rsidTr="0049437A">
        <w:tc>
          <w:tcPr>
            <w:tcW w:w="1632" w:type="pct"/>
          </w:tcPr>
          <w:p w:rsidR="00125BDA" w:rsidRPr="000B01C7" w:rsidRDefault="00125BDA" w:rsidP="0049437A">
            <w:pPr>
              <w:pStyle w:val="BodyText"/>
              <w:spacing w:before="120"/>
              <w:rPr>
                <w:rFonts w:cs="Times New Roman"/>
                <w:b/>
                <w:sz w:val="24"/>
                <w:szCs w:val="24"/>
                <w:lang w:val="sr-Cyrl-RS"/>
              </w:rPr>
            </w:pPr>
            <w:r w:rsidRPr="000B01C7">
              <w:rPr>
                <w:rFonts w:cs="Times New Roman"/>
                <w:b/>
                <w:sz w:val="24"/>
                <w:szCs w:val="24"/>
                <w:lang w:val="sr-Cyrl-RS"/>
              </w:rPr>
              <w:t>Рачун Зајмопримца</w:t>
            </w:r>
          </w:p>
        </w:tc>
        <w:tc>
          <w:tcPr>
            <w:tcW w:w="3368" w:type="pct"/>
          </w:tcPr>
          <w:p w:rsidR="00125BDA" w:rsidRPr="000B01C7" w:rsidRDefault="00125BDA" w:rsidP="0049437A">
            <w:pPr>
              <w:pStyle w:val="BodyText"/>
              <w:spacing w:before="120"/>
              <w:rPr>
                <w:rFonts w:cs="Times New Roman"/>
                <w:sz w:val="24"/>
                <w:szCs w:val="24"/>
                <w:lang w:val="sr-Cyrl-RS"/>
              </w:rPr>
            </w:pPr>
            <w:r w:rsidRPr="000B01C7">
              <w:rPr>
                <w:rFonts w:cs="Times New Roman"/>
                <w:sz w:val="24"/>
                <w:szCs w:val="24"/>
                <w:lang w:val="sr-Cyrl-RS"/>
              </w:rPr>
              <w:t>Означава рачун отворен у име Зајмопримца код НБС</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Радни дан</w:t>
            </w:r>
          </w:p>
        </w:tc>
        <w:tc>
          <w:tcPr>
            <w:tcW w:w="3368" w:type="pct"/>
          </w:tcPr>
          <w:p w:rsidR="00E36955" w:rsidRPr="000B01C7" w:rsidRDefault="00E36955" w:rsidP="00125BDA">
            <w:pPr>
              <w:pStyle w:val="BodyText"/>
              <w:spacing w:before="120"/>
              <w:rPr>
                <w:rFonts w:cs="Times New Roman"/>
                <w:sz w:val="24"/>
                <w:szCs w:val="24"/>
                <w:lang w:val="sr-Cyrl-RS"/>
              </w:rPr>
            </w:pPr>
            <w:r w:rsidRPr="000B01C7">
              <w:rPr>
                <w:rFonts w:cs="Times New Roman"/>
                <w:sz w:val="24"/>
                <w:szCs w:val="24"/>
                <w:lang w:val="sr-Cyrl-RS"/>
              </w:rPr>
              <w:t>дан (осим суботе или недеље) када су банке у Паризу отворене радног дана за опште послове, а то је TARGET дан  у случају да Повлачење средстава треба да буде обављено тог дана.</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Оверен</w:t>
            </w:r>
          </w:p>
        </w:tc>
        <w:tc>
          <w:tcPr>
            <w:tcW w:w="3368" w:type="pct"/>
          </w:tcPr>
          <w:p w:rsidR="00E36955" w:rsidRPr="000B01C7" w:rsidRDefault="00E36955" w:rsidP="00757F71">
            <w:pPr>
              <w:pStyle w:val="BodyText"/>
              <w:spacing w:before="120"/>
              <w:rPr>
                <w:rFonts w:cs="Times New Roman"/>
                <w:snapToGrid w:val="0"/>
                <w:sz w:val="24"/>
                <w:szCs w:val="24"/>
                <w:lang w:val="sr-Cyrl-RS"/>
              </w:rPr>
            </w:pPr>
            <w:r w:rsidRPr="000B01C7">
              <w:rPr>
                <w:rFonts w:cs="Times New Roman"/>
                <w:snapToGrid w:val="0"/>
                <w:sz w:val="24"/>
                <w:szCs w:val="24"/>
                <w:lang w:val="sr-Cyrl-RS"/>
              </w:rPr>
              <w:t>означава сваки примерак, фотокопију или другу копију било ког оригиналног документа, оверену од стране прописно овлашћеног лица чиме се потврђује да</w:t>
            </w:r>
            <w:r w:rsidR="0057620F">
              <w:rPr>
                <w:rFonts w:cs="Times New Roman"/>
                <w:snapToGrid w:val="0"/>
                <w:sz w:val="24"/>
                <w:szCs w:val="24"/>
                <w:lang w:val="sr-Cyrl-RS"/>
              </w:rPr>
              <w:br/>
            </w:r>
            <w:r w:rsidRPr="000B01C7">
              <w:rPr>
                <w:rFonts w:cs="Times New Roman"/>
                <w:snapToGrid w:val="0"/>
                <w:sz w:val="24"/>
                <w:szCs w:val="24"/>
                <w:lang w:val="sr-Cyrl-RS"/>
              </w:rPr>
              <w:t>примерак, фотокопија или друга копију одговара оригиналном документу.</w:t>
            </w:r>
          </w:p>
        </w:tc>
      </w:tr>
      <w:tr w:rsidR="00E36955" w:rsidRPr="000B01C7" w:rsidTr="0049437A">
        <w:tc>
          <w:tcPr>
            <w:tcW w:w="1632" w:type="pct"/>
          </w:tcPr>
          <w:p w:rsidR="00E36955" w:rsidRPr="000B01C7" w:rsidRDefault="00734811" w:rsidP="0049437A">
            <w:pPr>
              <w:pStyle w:val="BodyText"/>
              <w:spacing w:before="120"/>
              <w:rPr>
                <w:rFonts w:cs="Times New Roman"/>
                <w:b/>
                <w:sz w:val="24"/>
                <w:szCs w:val="24"/>
                <w:lang w:val="sr-Cyrl-RS"/>
              </w:rPr>
            </w:pPr>
            <w:r w:rsidRPr="000B01C7">
              <w:rPr>
                <w:rFonts w:cs="Times New Roman"/>
                <w:b/>
                <w:sz w:val="24"/>
                <w:szCs w:val="24"/>
                <w:lang w:val="sr-Cyrl-RS"/>
              </w:rPr>
              <w:t>Суфинансијер</w:t>
            </w:r>
          </w:p>
        </w:tc>
        <w:tc>
          <w:tcPr>
            <w:tcW w:w="3368" w:type="pct"/>
          </w:tcPr>
          <w:p w:rsidR="00734811" w:rsidRPr="000B01C7" w:rsidRDefault="00E36955" w:rsidP="00734811">
            <w:pPr>
              <w:pStyle w:val="BodyText"/>
              <w:spacing w:before="120"/>
              <w:rPr>
                <w:rFonts w:cs="Times New Roman"/>
                <w:snapToGrid w:val="0"/>
                <w:sz w:val="24"/>
                <w:szCs w:val="24"/>
                <w:lang w:val="sr-Cyrl-RS"/>
              </w:rPr>
            </w:pPr>
            <w:r w:rsidRPr="000B01C7">
              <w:rPr>
                <w:rFonts w:cs="Times New Roman"/>
                <w:snapToGrid w:val="0"/>
                <w:sz w:val="24"/>
                <w:szCs w:val="24"/>
                <w:lang w:val="sr-Cyrl-RS"/>
              </w:rPr>
              <w:t xml:space="preserve">означава </w:t>
            </w:r>
            <w:r w:rsidR="00734811" w:rsidRPr="000B01C7">
              <w:rPr>
                <w:rFonts w:cs="Times New Roman"/>
                <w:snapToGrid w:val="0"/>
                <w:sz w:val="24"/>
                <w:szCs w:val="24"/>
                <w:lang w:val="sr-Cyrl-RS"/>
              </w:rPr>
              <w:t>означава следеће суфинансијера (е) Програма:</w:t>
            </w:r>
          </w:p>
          <w:p w:rsidR="00E36955" w:rsidRPr="000B01C7" w:rsidRDefault="00734811" w:rsidP="00983EEE">
            <w:pPr>
              <w:pStyle w:val="BodyText"/>
              <w:spacing w:before="120"/>
              <w:rPr>
                <w:rFonts w:cs="Times New Roman"/>
                <w:snapToGrid w:val="0"/>
                <w:sz w:val="24"/>
                <w:szCs w:val="24"/>
                <w:lang w:val="sr-Cyrl-RS"/>
              </w:rPr>
            </w:pPr>
            <w:r w:rsidRPr="000B01C7">
              <w:rPr>
                <w:rFonts w:cs="Times New Roman"/>
                <w:snapToGrid w:val="0"/>
                <w:sz w:val="24"/>
                <w:szCs w:val="24"/>
                <w:lang w:val="sr-Cyrl-RS"/>
              </w:rPr>
              <w:t>Међународна банка за обнову и развој (ИБРД) за максимални износ до осамдесет два милиона шестсто хиљада евра (82.600.000 Е</w:t>
            </w:r>
            <w:r w:rsidR="00983EEE">
              <w:rPr>
                <w:rFonts w:cs="Times New Roman"/>
                <w:snapToGrid w:val="0"/>
                <w:sz w:val="24"/>
                <w:szCs w:val="24"/>
                <w:lang w:val="sr-Latn-RS"/>
              </w:rPr>
              <w:t>UR</w:t>
            </w:r>
            <w:r w:rsidRPr="000B01C7">
              <w:rPr>
                <w:rFonts w:cs="Times New Roman"/>
                <w:snapToGrid w:val="0"/>
                <w:sz w:val="24"/>
                <w:szCs w:val="24"/>
                <w:lang w:val="sr-Cyrl-RS"/>
              </w:rPr>
              <w:t>).</w:t>
            </w:r>
          </w:p>
        </w:tc>
      </w:tr>
      <w:tr w:rsidR="00E36955" w:rsidRPr="000B01C7" w:rsidTr="0049437A">
        <w:tc>
          <w:tcPr>
            <w:tcW w:w="1632" w:type="pct"/>
          </w:tcPr>
          <w:p w:rsidR="00E36955" w:rsidRPr="000B01C7" w:rsidRDefault="00B82B7D" w:rsidP="0049437A">
            <w:pPr>
              <w:pStyle w:val="BodyText"/>
              <w:spacing w:before="120"/>
              <w:rPr>
                <w:rFonts w:cs="Times New Roman"/>
                <w:b/>
                <w:sz w:val="24"/>
                <w:szCs w:val="24"/>
                <w:lang w:val="sr-Cyrl-RS"/>
              </w:rPr>
            </w:pPr>
            <w:r w:rsidRPr="000B01C7">
              <w:rPr>
                <w:rFonts w:cs="Times New Roman"/>
                <w:b/>
                <w:sz w:val="24"/>
                <w:szCs w:val="24"/>
                <w:lang w:val="sr-Cyrl-RS"/>
              </w:rPr>
              <w:t>Суфинансирање</w:t>
            </w:r>
          </w:p>
        </w:tc>
        <w:tc>
          <w:tcPr>
            <w:tcW w:w="3368" w:type="pct"/>
          </w:tcPr>
          <w:p w:rsidR="00E36955" w:rsidRPr="000B01C7" w:rsidRDefault="00B82B7D" w:rsidP="00983EEE">
            <w:pPr>
              <w:pStyle w:val="BodyText"/>
              <w:spacing w:before="120"/>
              <w:rPr>
                <w:rFonts w:cs="Times New Roman"/>
                <w:snapToGrid w:val="0"/>
                <w:sz w:val="24"/>
                <w:szCs w:val="24"/>
                <w:lang w:val="sr-Cyrl-RS"/>
              </w:rPr>
            </w:pPr>
            <w:r w:rsidRPr="000B01C7">
              <w:rPr>
                <w:rFonts w:cs="Times New Roman"/>
                <w:snapToGrid w:val="0"/>
                <w:sz w:val="24"/>
                <w:szCs w:val="24"/>
                <w:lang w:val="sr-Cyrl-RS"/>
              </w:rPr>
              <w:t xml:space="preserve">означава паралелно финансирање од стране Суфинансијера (ИБРД) у износу до осамдесет два милиона шестсто хиљада евра (82.600.000 </w:t>
            </w:r>
            <w:r w:rsidR="00983EEE">
              <w:rPr>
                <w:rFonts w:cs="Times New Roman"/>
                <w:snapToGrid w:val="0"/>
                <w:sz w:val="24"/>
                <w:szCs w:val="24"/>
                <w:lang w:val="sr-Latn-RS"/>
              </w:rPr>
              <w:t>EUR</w:t>
            </w:r>
            <w:r w:rsidRPr="000B01C7">
              <w:rPr>
                <w:rFonts w:cs="Times New Roman"/>
                <w:snapToGrid w:val="0"/>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Рок за повлачење средстава</w:t>
            </w:r>
          </w:p>
        </w:tc>
        <w:tc>
          <w:tcPr>
            <w:tcW w:w="3368" w:type="pct"/>
          </w:tcPr>
          <w:p w:rsidR="00E36955" w:rsidRPr="000B01C7" w:rsidRDefault="00E36955" w:rsidP="00B82B7D">
            <w:pPr>
              <w:pStyle w:val="BodyText"/>
              <w:spacing w:before="120"/>
              <w:rPr>
                <w:rFonts w:cs="Times New Roman"/>
                <w:sz w:val="24"/>
                <w:szCs w:val="24"/>
                <w:lang w:val="sr-Cyrl-RS"/>
              </w:rPr>
            </w:pPr>
            <w:r w:rsidRPr="000B01C7">
              <w:rPr>
                <w:rFonts w:cs="Times New Roman"/>
                <w:snapToGrid w:val="0"/>
                <w:sz w:val="24"/>
                <w:szCs w:val="24"/>
                <w:lang w:val="sr-Cyrl-RS"/>
              </w:rPr>
              <w:t>означава 3</w:t>
            </w:r>
            <w:r w:rsidR="00B82B7D" w:rsidRPr="000B01C7">
              <w:rPr>
                <w:rFonts w:cs="Times New Roman"/>
                <w:snapToGrid w:val="0"/>
                <w:sz w:val="24"/>
                <w:szCs w:val="24"/>
                <w:lang w:val="sr-Cyrl-RS"/>
              </w:rPr>
              <w:t>1</w:t>
            </w:r>
            <w:r w:rsidRPr="000B01C7">
              <w:rPr>
                <w:rFonts w:cs="Times New Roman"/>
                <w:snapToGrid w:val="0"/>
                <w:sz w:val="24"/>
                <w:szCs w:val="24"/>
                <w:lang w:val="sr-Cyrl-RS"/>
              </w:rPr>
              <w:t xml:space="preserve">. </w:t>
            </w:r>
            <w:r w:rsidR="00B82B7D" w:rsidRPr="000B01C7">
              <w:rPr>
                <w:rFonts w:cs="Times New Roman"/>
                <w:snapToGrid w:val="0"/>
                <w:sz w:val="24"/>
                <w:szCs w:val="24"/>
                <w:lang w:val="sr-Cyrl-RS"/>
              </w:rPr>
              <w:t>јануар</w:t>
            </w:r>
            <w:r w:rsidRPr="000B01C7">
              <w:rPr>
                <w:rFonts w:cs="Times New Roman"/>
                <w:snapToGrid w:val="0"/>
                <w:sz w:val="24"/>
                <w:szCs w:val="24"/>
                <w:lang w:val="sr-Cyrl-RS"/>
              </w:rPr>
              <w:t xml:space="preserve"> 202</w:t>
            </w:r>
            <w:r w:rsidR="00B82B7D" w:rsidRPr="000B01C7">
              <w:rPr>
                <w:rFonts w:cs="Times New Roman"/>
                <w:snapToGrid w:val="0"/>
                <w:sz w:val="24"/>
                <w:szCs w:val="24"/>
                <w:lang w:val="sr-Cyrl-RS"/>
              </w:rPr>
              <w:t>2</w:t>
            </w:r>
            <w:r w:rsidRPr="000B01C7">
              <w:rPr>
                <w:rFonts w:cs="Times New Roman"/>
                <w:snapToGrid w:val="0"/>
                <w:sz w:val="24"/>
                <w:szCs w:val="24"/>
                <w:lang w:val="sr-Cyrl-RS"/>
              </w:rPr>
              <w:t>. године, после чега додатно повлачење средстава неће бити могуће.</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Повлачење средстава</w:t>
            </w:r>
          </w:p>
        </w:tc>
        <w:tc>
          <w:tcPr>
            <w:tcW w:w="3368" w:type="pct"/>
          </w:tcPr>
          <w:p w:rsidR="00E36955" w:rsidRPr="000B01C7" w:rsidRDefault="00E36955" w:rsidP="00B82B7D">
            <w:pPr>
              <w:pStyle w:val="BodyText"/>
              <w:spacing w:before="120"/>
              <w:rPr>
                <w:rFonts w:cs="Times New Roman"/>
                <w:sz w:val="24"/>
                <w:szCs w:val="24"/>
                <w:lang w:val="sr-Cyrl-RS"/>
              </w:rPr>
            </w:pPr>
            <w:r w:rsidRPr="000B01C7">
              <w:rPr>
                <w:rFonts w:cs="Times New Roman"/>
                <w:sz w:val="24"/>
                <w:szCs w:val="24"/>
                <w:lang w:val="sr-Cyrl-RS"/>
              </w:rPr>
              <w:t xml:space="preserve">означава повлачење целокупног или дела кредитних средстава, које је Зајмодавац ставио на располагање  Зајмопримцу, у складу са одредбама и условима датим у члану </w:t>
            </w:r>
            <w:r w:rsidRPr="000B01C7">
              <w:rPr>
                <w:rFonts w:cs="Times New Roman"/>
                <w:sz w:val="24"/>
                <w:szCs w:val="24"/>
                <w:lang w:val="sr-Cyrl-RS"/>
              </w:rPr>
              <w:fldChar w:fldCharType="begin"/>
            </w:r>
            <w:r w:rsidRPr="000B01C7">
              <w:rPr>
                <w:rFonts w:cs="Times New Roman"/>
                <w:sz w:val="24"/>
                <w:szCs w:val="24"/>
                <w:lang w:val="sr-Cyrl-RS"/>
              </w:rPr>
              <w:instrText xml:space="preserve"> REF _Ref188173514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3</w:t>
            </w:r>
            <w:r w:rsidRPr="000B01C7">
              <w:rPr>
                <w:rFonts w:cs="Times New Roman"/>
                <w:sz w:val="24"/>
                <w:szCs w:val="24"/>
                <w:lang w:val="sr-Cyrl-RS"/>
              </w:rPr>
              <w:fldChar w:fldCharType="end"/>
            </w:r>
            <w:r w:rsidR="007F573A">
              <w:rPr>
                <w:rFonts w:cs="Times New Roman"/>
                <w:sz w:val="24"/>
                <w:szCs w:val="24"/>
                <w:lang w:val="sr-Latn-RS"/>
              </w:rPr>
              <w:t>.</w:t>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_Ref188173514 \t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ПОВЛАЧЕЊЕ СРЕДСТАВА</w:t>
            </w:r>
            <w:r w:rsidRPr="000B01C7">
              <w:rPr>
                <w:rFonts w:cs="Times New Roman"/>
                <w:i/>
                <w:sz w:val="24"/>
                <w:szCs w:val="24"/>
                <w:lang w:val="sr-Cyrl-RS"/>
              </w:rPr>
              <w:fldChar w:fldCharType="end"/>
            </w:r>
            <w:r w:rsidRPr="000B01C7">
              <w:rPr>
                <w:rFonts w:cs="Times New Roman"/>
                <w:sz w:val="24"/>
                <w:szCs w:val="24"/>
                <w:lang w:val="sr-Cyrl-RS"/>
              </w:rPr>
              <w:t xml:space="preserve">) или преостали износ главнице таквог Повлачења који остаје доспео и платив у одређеном тренутку </w:t>
            </w:r>
            <w:r w:rsidR="00B82B7D"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Датум повлачења средстава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датум када Зајмодавац ставља на располагање повлачење средстава.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Период повлачења средстава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период који почиње Датумом повлачења средстава све до првог од следећих датума:</w:t>
            </w:r>
          </w:p>
          <w:p w:rsidR="00E36955" w:rsidRPr="000B01C7" w:rsidRDefault="00E36955" w:rsidP="0049437A">
            <w:pPr>
              <w:pStyle w:val="AATitre6"/>
              <w:ind w:left="452" w:hanging="452"/>
              <w:rPr>
                <w:sz w:val="24"/>
                <w:szCs w:val="24"/>
                <w:lang w:val="sr-Cyrl-RS"/>
              </w:rPr>
            </w:pPr>
            <w:r w:rsidRPr="000B01C7">
              <w:rPr>
                <w:sz w:val="24"/>
                <w:szCs w:val="24"/>
                <w:lang w:val="sr-Cyrl-RS"/>
              </w:rPr>
              <w:t>датум када је Расположиви кредит једнак нули;</w:t>
            </w:r>
          </w:p>
          <w:p w:rsidR="00E36955" w:rsidRPr="000B01C7" w:rsidRDefault="00E36955" w:rsidP="0049437A">
            <w:pPr>
              <w:pStyle w:val="AATitre6"/>
              <w:ind w:left="452" w:hanging="452"/>
              <w:rPr>
                <w:sz w:val="24"/>
                <w:szCs w:val="24"/>
                <w:lang w:val="sr-Cyrl-RS"/>
              </w:rPr>
            </w:pPr>
            <w:r w:rsidRPr="000B01C7">
              <w:rPr>
                <w:sz w:val="24"/>
                <w:szCs w:val="24"/>
                <w:lang w:val="sr-Cyrl-RS"/>
              </w:rPr>
              <w:t>Крајњи рок за повлачење средстава.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Захтев за повлачење средстава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захтев суштински у форми дефинисаној у Прилогу </w:t>
            </w:r>
            <w:r w:rsidRPr="000B01C7">
              <w:rPr>
                <w:rFonts w:cs="Times New Roman"/>
                <w:color w:val="000000"/>
                <w:sz w:val="24"/>
                <w:szCs w:val="24"/>
                <w:lang w:val="sr-Cyrl-RS"/>
              </w:rPr>
              <w:t xml:space="preserve"> </w:t>
            </w:r>
            <w:r w:rsidRPr="000B01C7">
              <w:rPr>
                <w:rFonts w:cs="Times New Roman"/>
                <w:b/>
                <w:color w:val="000000"/>
                <w:sz w:val="24"/>
                <w:szCs w:val="24"/>
                <w:lang w:val="sr-Cyrl-RS"/>
              </w:rPr>
              <w:fldChar w:fldCharType="begin"/>
            </w:r>
            <w:r w:rsidRPr="000B01C7">
              <w:rPr>
                <w:rFonts w:cs="Times New Roman"/>
                <w:b/>
                <w:color w:val="000000"/>
                <w:sz w:val="24"/>
                <w:szCs w:val="24"/>
                <w:lang w:val="sr-Cyrl-RS"/>
              </w:rPr>
              <w:instrText xml:space="preserve"> REF SCH5A \h  \* MERGEFORMAT </w:instrText>
            </w:r>
            <w:r w:rsidRPr="000B01C7">
              <w:rPr>
                <w:rFonts w:cs="Times New Roman"/>
                <w:b/>
                <w:color w:val="000000"/>
                <w:sz w:val="24"/>
                <w:szCs w:val="24"/>
                <w:lang w:val="sr-Cyrl-RS"/>
              </w:rPr>
            </w:r>
            <w:r w:rsidRPr="000B01C7">
              <w:rPr>
                <w:rFonts w:cs="Times New Roman"/>
                <w:b/>
                <w:color w:val="000000"/>
                <w:sz w:val="24"/>
                <w:szCs w:val="24"/>
                <w:lang w:val="sr-Cyrl-RS"/>
              </w:rPr>
              <w:fldChar w:fldCharType="separate"/>
            </w:r>
            <w:r w:rsidR="00EF5BFE" w:rsidRPr="00EF5BFE">
              <w:rPr>
                <w:rStyle w:val="AATitre1CarCar"/>
                <w:rFonts w:ascii="Times New Roman" w:hAnsi="Times New Roman"/>
                <w:b w:val="0"/>
                <w:noProof w:val="0"/>
                <w:lang w:val="sr-Cyrl-RS"/>
              </w:rPr>
              <w:t>5A</w:t>
            </w:r>
            <w:r w:rsidRPr="000B01C7">
              <w:rPr>
                <w:rFonts w:cs="Times New Roman"/>
                <w:b/>
                <w:color w:val="000000"/>
                <w:sz w:val="24"/>
                <w:szCs w:val="24"/>
                <w:lang w:val="sr-Cyrl-RS"/>
              </w:rPr>
              <w:fldChar w:fldCharType="end"/>
            </w:r>
            <w:r w:rsidRPr="000B01C7">
              <w:rPr>
                <w:rFonts w:cs="Times New Roman"/>
                <w:color w:val="000000"/>
                <w:sz w:val="24"/>
                <w:szCs w:val="24"/>
                <w:lang w:val="sr-Cyrl-RS"/>
              </w:rPr>
              <w:t xml:space="preserve"> </w:t>
            </w:r>
            <w:r w:rsidRPr="000B01C7">
              <w:rPr>
                <w:rFonts w:cs="Times New Roman"/>
                <w:sz w:val="24"/>
                <w:szCs w:val="24"/>
                <w:lang w:val="sr-Cyrl-RS"/>
              </w:rPr>
              <w:t>(</w:t>
            </w:r>
            <w:r w:rsidRPr="000B01C7">
              <w:rPr>
                <w:rFonts w:cs="Times New Roman"/>
                <w:i/>
                <w:color w:val="000000"/>
                <w:sz w:val="24"/>
                <w:szCs w:val="24"/>
                <w:lang w:val="sr-Cyrl-RS"/>
              </w:rPr>
              <w:fldChar w:fldCharType="begin"/>
            </w:r>
            <w:r w:rsidRPr="000B01C7">
              <w:rPr>
                <w:rFonts w:cs="Times New Roman"/>
                <w:i/>
                <w:color w:val="000000"/>
                <w:sz w:val="24"/>
                <w:szCs w:val="24"/>
                <w:lang w:val="sr-Cyrl-RS"/>
              </w:rPr>
              <w:instrText xml:space="preserve"> REF FORMOFDRAWDOWNREQUESTLETTER  \h  \* MERGEFORMAT </w:instrText>
            </w:r>
            <w:r w:rsidRPr="000B01C7">
              <w:rPr>
                <w:rFonts w:cs="Times New Roman"/>
                <w:i/>
                <w:color w:val="000000"/>
                <w:sz w:val="24"/>
                <w:szCs w:val="24"/>
                <w:lang w:val="sr-Cyrl-RS"/>
              </w:rPr>
            </w:r>
            <w:r w:rsidRPr="000B01C7">
              <w:rPr>
                <w:rFonts w:cs="Times New Roman"/>
                <w:i/>
                <w:color w:val="000000"/>
                <w:sz w:val="24"/>
                <w:szCs w:val="24"/>
                <w:lang w:val="sr-Cyrl-RS"/>
              </w:rPr>
              <w:fldChar w:fldCharType="separate"/>
            </w:r>
            <w:r w:rsidR="00EF5BFE" w:rsidRPr="00EF5BFE">
              <w:rPr>
                <w:rFonts w:cs="Times New Roman"/>
                <w:i/>
                <w:color w:val="000000"/>
                <w:sz w:val="24"/>
                <w:szCs w:val="24"/>
                <w:lang w:val="sr-Cyrl-RS"/>
              </w:rPr>
              <w:t>Образац захтева за плаћање</w:t>
            </w:r>
            <w:r w:rsidRPr="000B01C7">
              <w:rPr>
                <w:rFonts w:cs="Times New Roman"/>
                <w:i/>
                <w:color w:val="000000"/>
                <w:sz w:val="24"/>
                <w:szCs w:val="24"/>
                <w:lang w:val="sr-Cyrl-RS"/>
              </w:rPr>
              <w:fldChar w:fldCharType="end"/>
            </w:r>
            <w:r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Датум ступања на снагу</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датум испуњења услова дефинисаних у Делу II Прилога 4 (Предуслови) који мора да буде у року од 180 календарских дана након Датума потписивања.</w:t>
            </w:r>
          </w:p>
        </w:tc>
      </w:tr>
      <w:tr w:rsidR="00E36955" w:rsidRPr="000B01C7" w:rsidTr="0049437A">
        <w:tc>
          <w:tcPr>
            <w:tcW w:w="1632" w:type="pct"/>
            <w:shd w:val="clear" w:color="auto" w:fill="FFFFFF" w:themeFill="background1"/>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Ембарго</w:t>
            </w:r>
          </w:p>
        </w:tc>
        <w:tc>
          <w:tcPr>
            <w:tcW w:w="3368" w:type="pct"/>
            <w:shd w:val="clear" w:color="auto" w:fill="FFFFFF" w:themeFill="background1"/>
          </w:tcPr>
          <w:p w:rsidR="00E36955" w:rsidRPr="000B01C7" w:rsidRDefault="00E36955" w:rsidP="00757F71">
            <w:pPr>
              <w:pStyle w:val="BodyText"/>
              <w:spacing w:before="120"/>
              <w:rPr>
                <w:rFonts w:cs="Times New Roman"/>
                <w:sz w:val="24"/>
                <w:szCs w:val="24"/>
                <w:lang w:val="sr-Cyrl-RS"/>
              </w:rPr>
            </w:pPr>
            <w:r w:rsidRPr="000B01C7">
              <w:rPr>
                <w:rFonts w:cs="Times New Roman"/>
                <w:sz w:val="24"/>
                <w:szCs w:val="24"/>
                <w:lang w:val="sr-Cyrl-RS"/>
              </w:rPr>
              <w:t>означава било коју економску санкцију чији је циљ забрана било каквог увоза и/или извоза (испорука, продаја или трансфер) једне или више роба, производа или услуга који долазе у земљу и/или из земље током одређеног периода, у складу са одлукама Уједињених нација, Европске уније или Француске које су објављене</w:t>
            </w:r>
            <w:r w:rsidR="0057620F">
              <w:rPr>
                <w:rFonts w:cs="Times New Roman"/>
                <w:sz w:val="24"/>
                <w:szCs w:val="24"/>
                <w:lang w:val="sr-Cyrl-RS"/>
              </w:rPr>
              <w:br/>
            </w:r>
            <w:r w:rsidR="0057620F">
              <w:rPr>
                <w:rFonts w:cs="Times New Roman"/>
                <w:sz w:val="24"/>
                <w:szCs w:val="24"/>
                <w:lang w:val="sr-Cyrl-RS"/>
              </w:rPr>
              <w:br/>
            </w:r>
            <w:r w:rsidR="0057620F">
              <w:rPr>
                <w:rFonts w:cs="Times New Roman"/>
                <w:sz w:val="24"/>
                <w:szCs w:val="24"/>
                <w:lang w:val="sr-Cyrl-RS"/>
              </w:rPr>
              <w:br/>
            </w:r>
            <w:r w:rsidRPr="000B01C7">
              <w:rPr>
                <w:rFonts w:cs="Times New Roman"/>
                <w:sz w:val="24"/>
                <w:szCs w:val="24"/>
                <w:lang w:val="sr-Cyrl-RS"/>
              </w:rPr>
              <w:t>и које с времена на време могу бити измењене и допуњене.</w:t>
            </w:r>
          </w:p>
        </w:tc>
      </w:tr>
      <w:tr w:rsidR="00E36955" w:rsidRPr="000B01C7" w:rsidTr="0049437A">
        <w:tc>
          <w:tcPr>
            <w:tcW w:w="1632" w:type="pct"/>
            <w:shd w:val="clear" w:color="auto" w:fill="FFFFFF" w:themeFill="background1"/>
          </w:tcPr>
          <w:p w:rsidR="00E36955" w:rsidRPr="000B01C7" w:rsidRDefault="003F0FDD" w:rsidP="003F0FDD">
            <w:pPr>
              <w:pStyle w:val="BodyText"/>
              <w:spacing w:before="120"/>
              <w:rPr>
                <w:rFonts w:cs="Times New Roman"/>
                <w:b/>
                <w:sz w:val="24"/>
                <w:szCs w:val="24"/>
                <w:lang w:val="sr-Cyrl-RS"/>
              </w:rPr>
            </w:pPr>
            <w:r w:rsidRPr="000B01C7">
              <w:rPr>
                <w:rFonts w:cs="Times New Roman"/>
                <w:b/>
                <w:sz w:val="24"/>
                <w:szCs w:val="24"/>
                <w:lang w:val="sr-Cyrl-RS"/>
              </w:rPr>
              <w:t>Поступци</w:t>
            </w:r>
            <w:r w:rsidR="00E36955" w:rsidRPr="000B01C7">
              <w:rPr>
                <w:rFonts w:cs="Times New Roman"/>
                <w:b/>
                <w:sz w:val="24"/>
                <w:szCs w:val="24"/>
                <w:lang w:val="sr-Cyrl-RS"/>
              </w:rPr>
              <w:t xml:space="preserve"> за управљање </w:t>
            </w:r>
            <w:r w:rsidRPr="000B01C7">
              <w:rPr>
                <w:rFonts w:cs="Times New Roman"/>
                <w:b/>
                <w:sz w:val="24"/>
                <w:szCs w:val="24"/>
                <w:lang w:val="sr-Cyrl-RS"/>
              </w:rPr>
              <w:t>притужбама</w:t>
            </w:r>
            <w:r w:rsidR="00E36955" w:rsidRPr="000B01C7">
              <w:rPr>
                <w:rFonts w:cs="Times New Roman"/>
                <w:b/>
                <w:sz w:val="24"/>
                <w:szCs w:val="24"/>
                <w:lang w:val="sr-Cyrl-RS"/>
              </w:rPr>
              <w:t xml:space="preserve"> које се односе на животну средину и социјална питања</w:t>
            </w:r>
          </w:p>
        </w:tc>
        <w:tc>
          <w:tcPr>
            <w:tcW w:w="3368" w:type="pct"/>
            <w:shd w:val="clear" w:color="auto" w:fill="FFFFFF" w:themeFill="background1"/>
          </w:tcPr>
          <w:p w:rsidR="00E36955" w:rsidRPr="000B01C7" w:rsidRDefault="00E36955" w:rsidP="003F0FDD">
            <w:pPr>
              <w:pStyle w:val="BodyText"/>
              <w:spacing w:before="120"/>
              <w:rPr>
                <w:rFonts w:cs="Times New Roman"/>
                <w:sz w:val="24"/>
                <w:szCs w:val="24"/>
                <w:lang w:val="sr-Cyrl-RS"/>
              </w:rPr>
            </w:pPr>
            <w:r w:rsidRPr="000B01C7">
              <w:rPr>
                <w:rFonts w:cs="Times New Roman"/>
                <w:sz w:val="24"/>
                <w:szCs w:val="24"/>
                <w:lang w:val="sr-Cyrl-RS"/>
              </w:rPr>
              <w:t xml:space="preserve">означава уговорне услове дате у </w:t>
            </w:r>
            <w:r w:rsidR="003F0FDD" w:rsidRPr="000B01C7">
              <w:rPr>
                <w:rFonts w:cs="Times New Roman"/>
                <w:sz w:val="24"/>
                <w:szCs w:val="24"/>
                <w:lang w:val="sr-Cyrl-RS"/>
              </w:rPr>
              <w:t>Поступцима</w:t>
            </w:r>
            <w:r w:rsidRPr="000B01C7">
              <w:rPr>
                <w:rFonts w:cs="Times New Roman"/>
                <w:sz w:val="24"/>
                <w:szCs w:val="24"/>
                <w:lang w:val="sr-Cyrl-RS"/>
              </w:rPr>
              <w:t xml:space="preserve"> за управљање жалбама које се односе на животну средину и социјална питања, који је доступан на интернет страници, са повременим изменама и допунама.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EУРИБОР</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међубанкарску стопу која се примењује на евро за све депозите деноминоване у еврима за период упоредив са релевантним периодом који је утврдио Европски институт за тржиште новца (EMMI), или било који други наследник у 11:00 сати по бриселском времену, два (2) Радна дана пре првог дана Каматног периода.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 xml:space="preserve">Евро или ЕУР </w:t>
            </w:r>
          </w:p>
        </w:tc>
        <w:tc>
          <w:tcPr>
            <w:tcW w:w="3368" w:type="pct"/>
          </w:tcPr>
          <w:p w:rsidR="00E36955" w:rsidRPr="000B01C7" w:rsidRDefault="00E36955" w:rsidP="0049437A">
            <w:pPr>
              <w:pStyle w:val="BodyText"/>
              <w:spacing w:before="120"/>
              <w:rPr>
                <w:rFonts w:cs="Times New Roman"/>
                <w:i/>
                <w:sz w:val="24"/>
                <w:szCs w:val="24"/>
                <w:lang w:val="sr-Cyrl-RS"/>
              </w:rPr>
            </w:pPr>
            <w:r w:rsidRPr="000B01C7">
              <w:rPr>
                <w:rFonts w:cs="Times New Roman"/>
                <w:sz w:val="24"/>
                <w:szCs w:val="24"/>
                <w:lang w:val="sr-Cyrl-RS"/>
              </w:rPr>
              <w:t>означава јединствену валуту држава чланица Европске економске и монетарне уније, укључујући и Француску и која је законско средство плаћања у тим Земљама чланицама.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Случај неизвршења обавеза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сваки случај или околност дефинисан у члану </w:t>
            </w:r>
            <w:r w:rsidRPr="000B01C7">
              <w:rPr>
                <w:rFonts w:cs="Times New Roman"/>
                <w:sz w:val="24"/>
                <w:szCs w:val="24"/>
                <w:lang w:val="sr-Cyrl-RS"/>
              </w:rPr>
              <w:fldChar w:fldCharType="begin"/>
            </w:r>
            <w:r w:rsidRPr="000B01C7">
              <w:rPr>
                <w:rFonts w:cs="Times New Roman"/>
                <w:sz w:val="24"/>
                <w:szCs w:val="24"/>
                <w:lang w:val="sr-Cyrl-RS"/>
              </w:rPr>
              <w:instrText xml:space="preserve"> REF _Ref204492705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13.1</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_Ref204492705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Случај неизвршења обавеза</w:t>
            </w:r>
            <w:r w:rsidRPr="000B01C7">
              <w:rPr>
                <w:rFonts w:cs="Times New Roman"/>
                <w:i/>
                <w:sz w:val="24"/>
                <w:szCs w:val="24"/>
                <w:lang w:val="sr-Cyrl-RS"/>
              </w:rPr>
              <w:fldChar w:fldCharType="end"/>
            </w:r>
            <w:r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 xml:space="preserve">Кредит </w:t>
            </w:r>
          </w:p>
        </w:tc>
        <w:tc>
          <w:tcPr>
            <w:tcW w:w="3368" w:type="pct"/>
          </w:tcPr>
          <w:p w:rsidR="00E36955" w:rsidRPr="000B01C7" w:rsidRDefault="00E36955" w:rsidP="00A4119A">
            <w:pPr>
              <w:pStyle w:val="BodyText"/>
              <w:spacing w:before="120"/>
              <w:rPr>
                <w:rFonts w:cs="Times New Roman"/>
                <w:sz w:val="24"/>
                <w:szCs w:val="24"/>
                <w:lang w:val="sr-Cyrl-RS"/>
              </w:rPr>
            </w:pPr>
            <w:r w:rsidRPr="000B01C7">
              <w:rPr>
                <w:rFonts w:cs="Times New Roman"/>
                <w:sz w:val="24"/>
                <w:szCs w:val="24"/>
                <w:lang w:val="sr-Cyrl-RS"/>
              </w:rPr>
              <w:t xml:space="preserve">означава кредитна средстава које је Зајмодавац ставио на располагање Зајмопримцу, у складу са овим </w:t>
            </w:r>
            <w:r w:rsidR="00A4119A">
              <w:rPr>
                <w:rFonts w:cs="Times New Roman"/>
                <w:sz w:val="24"/>
                <w:szCs w:val="24"/>
                <w:lang w:val="sr-Cyrl-RS"/>
              </w:rPr>
              <w:t>у</w:t>
            </w:r>
            <w:r w:rsidRPr="000B01C7">
              <w:rPr>
                <w:rFonts w:cs="Times New Roman"/>
                <w:sz w:val="24"/>
                <w:szCs w:val="24"/>
                <w:lang w:val="sr-Cyrl-RS"/>
              </w:rPr>
              <w:t xml:space="preserve">говором до максималног износа главнице дефинисаног у члану </w:t>
            </w:r>
            <w:r w:rsidRPr="000B01C7">
              <w:rPr>
                <w:rFonts w:cs="Times New Roman"/>
                <w:sz w:val="24"/>
                <w:szCs w:val="24"/>
                <w:lang w:val="sr-Cyrl-RS"/>
              </w:rPr>
              <w:fldChar w:fldCharType="begin"/>
            </w:r>
            <w:r w:rsidRPr="000B01C7">
              <w:rPr>
                <w:rFonts w:cs="Times New Roman"/>
                <w:sz w:val="24"/>
                <w:szCs w:val="24"/>
                <w:lang w:val="sr-Cyrl-RS"/>
              </w:rPr>
              <w:instrText xml:space="preserve"> REF _Ref372303307 \w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2.1</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_Ref372303304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Кредит</w:t>
            </w:r>
            <w:r w:rsidRPr="000B01C7">
              <w:rPr>
                <w:rFonts w:cs="Times New Roman"/>
                <w:i/>
                <w:sz w:val="24"/>
                <w:szCs w:val="24"/>
                <w:lang w:val="sr-Cyrl-RS"/>
              </w:rPr>
              <w:fldChar w:fldCharType="end"/>
            </w:r>
            <w:r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Финансијска задуженост</w:t>
            </w:r>
          </w:p>
        </w:tc>
        <w:tc>
          <w:tcPr>
            <w:tcW w:w="3368" w:type="pct"/>
          </w:tcPr>
          <w:p w:rsidR="00E36955" w:rsidRPr="000B01C7" w:rsidRDefault="00E36955" w:rsidP="0049437A">
            <w:pPr>
              <w:pStyle w:val="BodyText"/>
              <w:spacing w:before="120" w:after="200"/>
              <w:rPr>
                <w:rFonts w:cs="Times New Roman"/>
                <w:sz w:val="24"/>
                <w:szCs w:val="24"/>
                <w:lang w:val="sr-Cyrl-RS"/>
              </w:rPr>
            </w:pPr>
            <w:r w:rsidRPr="000B01C7">
              <w:rPr>
                <w:rFonts w:cs="Times New Roman"/>
                <w:sz w:val="24"/>
                <w:szCs w:val="24"/>
                <w:lang w:val="sr-Cyrl-RS"/>
              </w:rPr>
              <w:t>Означава свако дуговање за или по основу:</w:t>
            </w:r>
          </w:p>
          <w:p w:rsidR="00E36955" w:rsidRPr="000B01C7" w:rsidRDefault="00181AEE" w:rsidP="00181AEE">
            <w:pPr>
              <w:pStyle w:val="AATitre4"/>
              <w:numPr>
                <w:ilvl w:val="0"/>
                <w:numId w:val="0"/>
              </w:numPr>
              <w:ind w:left="720"/>
              <w:rPr>
                <w:sz w:val="24"/>
                <w:szCs w:val="24"/>
              </w:rPr>
            </w:pPr>
            <w:bookmarkStart w:id="498" w:name="_Ref379254990"/>
            <w:r>
              <w:rPr>
                <w:sz w:val="24"/>
                <w:szCs w:val="24"/>
              </w:rPr>
              <w:t xml:space="preserve">(а) </w:t>
            </w:r>
            <w:r w:rsidR="00E36955" w:rsidRPr="000B01C7">
              <w:rPr>
                <w:sz w:val="24"/>
                <w:szCs w:val="24"/>
              </w:rPr>
              <w:t>краткорочно, средњорочно или дугорочно позајмљених средстава;</w:t>
            </w:r>
            <w:bookmarkEnd w:id="498"/>
          </w:p>
          <w:p w:rsidR="00E36955" w:rsidRPr="000B01C7" w:rsidRDefault="00E36955" w:rsidP="0049437A">
            <w:pPr>
              <w:pStyle w:val="AATitre4"/>
              <w:numPr>
                <w:ilvl w:val="0"/>
                <w:numId w:val="0"/>
              </w:numPr>
              <w:ind w:left="1460" w:hanging="708"/>
              <w:rPr>
                <w:sz w:val="24"/>
                <w:szCs w:val="24"/>
              </w:rPr>
            </w:pPr>
            <w:r w:rsidRPr="000B01C7">
              <w:rPr>
                <w:sz w:val="24"/>
                <w:szCs w:val="24"/>
              </w:rPr>
              <w:t>(б)     сваког износа по основу издавања обвезница, задужница, вредносних папира, или било ког другог инструмента;</w:t>
            </w:r>
          </w:p>
          <w:p w:rsidR="00E36955" w:rsidRPr="000B01C7" w:rsidRDefault="00E36955" w:rsidP="0049437A">
            <w:pPr>
              <w:pStyle w:val="AATitre4"/>
              <w:numPr>
                <w:ilvl w:val="0"/>
                <w:numId w:val="0"/>
              </w:numPr>
              <w:ind w:left="1319" w:hanging="599"/>
              <w:rPr>
                <w:sz w:val="24"/>
                <w:szCs w:val="24"/>
              </w:rPr>
            </w:pPr>
            <w:r w:rsidRPr="000B01C7">
              <w:rPr>
                <w:sz w:val="24"/>
                <w:szCs w:val="24"/>
              </w:rPr>
              <w:t>(ц)    сваког износа прикупљеног другим трансакцијама (укључујући уговор о терминској продаји или куповини) и који има комерцијални ефекат позајмице;</w:t>
            </w:r>
          </w:p>
          <w:p w:rsidR="00E36955" w:rsidRPr="000B01C7" w:rsidRDefault="00E36955" w:rsidP="00DD69E3">
            <w:pPr>
              <w:pStyle w:val="AATitre4"/>
              <w:numPr>
                <w:ilvl w:val="0"/>
                <w:numId w:val="0"/>
              </w:numPr>
              <w:ind w:left="1460" w:hanging="740"/>
              <w:rPr>
                <w:sz w:val="24"/>
                <w:szCs w:val="24"/>
              </w:rPr>
            </w:pPr>
            <w:bookmarkStart w:id="499" w:name="_Ref379255047"/>
            <w:r w:rsidRPr="000B01C7">
              <w:rPr>
                <w:sz w:val="24"/>
                <w:szCs w:val="24"/>
              </w:rPr>
              <w:t xml:space="preserve">(д)      </w:t>
            </w:r>
            <w:r w:rsidRPr="00A63296">
              <w:rPr>
                <w:sz w:val="23"/>
                <w:szCs w:val="23"/>
              </w:rPr>
              <w:t>сваке потенцијалне обавезе која проистиче из гаранције</w:t>
            </w:r>
            <w:r w:rsidR="00DD69E3" w:rsidRPr="00A63296">
              <w:rPr>
                <w:sz w:val="23"/>
                <w:szCs w:val="23"/>
              </w:rPr>
              <w:t xml:space="preserve">, обвезнице или било ког другог </w:t>
            </w:r>
            <w:r w:rsidRPr="00A63296">
              <w:rPr>
                <w:sz w:val="23"/>
                <w:szCs w:val="23"/>
              </w:rPr>
              <w:t>инструмента</w:t>
            </w:r>
            <w:bookmarkEnd w:id="499"/>
            <w:r w:rsidRPr="000B01C7">
              <w:rPr>
                <w:sz w:val="24"/>
                <w:szCs w:val="24"/>
              </w:rPr>
              <w:t>.</w:t>
            </w:r>
            <w:r w:rsidR="0057620F">
              <w:rPr>
                <w:sz w:val="24"/>
                <w:szCs w:val="24"/>
              </w:rPr>
              <w:br/>
            </w:r>
          </w:p>
        </w:tc>
      </w:tr>
      <w:tr w:rsidR="00E36955" w:rsidRPr="000B01C7" w:rsidTr="0049437A">
        <w:tc>
          <w:tcPr>
            <w:tcW w:w="1632" w:type="pct"/>
          </w:tcPr>
          <w:p w:rsidR="00E36955" w:rsidRPr="000B01C7" w:rsidRDefault="00A4119A" w:rsidP="0049437A">
            <w:pPr>
              <w:pStyle w:val="BodyText"/>
              <w:spacing w:before="120"/>
              <w:rPr>
                <w:rFonts w:cs="Times New Roman"/>
                <w:sz w:val="24"/>
                <w:szCs w:val="24"/>
                <w:lang w:val="sr-Cyrl-RS"/>
              </w:rPr>
            </w:pPr>
            <w:r>
              <w:rPr>
                <w:rFonts w:cs="Times New Roman"/>
                <w:b/>
                <w:sz w:val="24"/>
                <w:szCs w:val="24"/>
                <w:lang w:val="sr-Cyrl-RS"/>
              </w:rPr>
              <w:t xml:space="preserve">Листа </w:t>
            </w:r>
            <w:r w:rsidR="00E36955" w:rsidRPr="000B01C7">
              <w:rPr>
                <w:rFonts w:cs="Times New Roman"/>
                <w:b/>
                <w:sz w:val="24"/>
                <w:szCs w:val="24"/>
                <w:lang w:val="sr-Cyrl-RS"/>
              </w:rPr>
              <w:t>финансијских санкција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списак/спискове лица, група или субјеката који подлежу финансијским санкцијама Уједињених нација, Европске уније и/или Француске.</w:t>
            </w:r>
          </w:p>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Само за сврху информисања и погодности Зајмопримца, који се на њих може ослонити, дате су следеће референце и веб адресе:</w:t>
            </w:r>
          </w:p>
          <w:p w:rsidR="00E36955" w:rsidRPr="000B01C7" w:rsidRDefault="00E36955" w:rsidP="0049437A">
            <w:pPr>
              <w:pStyle w:val="BodyText"/>
              <w:rPr>
                <w:rFonts w:cs="Times New Roman"/>
                <w:bCs w:val="0"/>
                <w:sz w:val="24"/>
                <w:szCs w:val="24"/>
                <w:lang w:val="sr-Cyrl-RS"/>
              </w:rPr>
            </w:pPr>
            <w:r w:rsidRPr="000B01C7">
              <w:rPr>
                <w:rFonts w:cs="Times New Roman"/>
                <w:b/>
                <w:sz w:val="24"/>
                <w:szCs w:val="24"/>
                <w:lang w:val="sr-Cyrl-RS"/>
              </w:rPr>
              <w:t xml:space="preserve">За списове које воде Уједињене нације, </w:t>
            </w:r>
            <w:r w:rsidRPr="000B01C7">
              <w:rPr>
                <w:rFonts w:cs="Times New Roman"/>
                <w:bCs w:val="0"/>
                <w:sz w:val="24"/>
                <w:szCs w:val="24"/>
                <w:lang w:val="sr-Cyrl-RS"/>
              </w:rPr>
              <w:t xml:space="preserve">можете консултовати следећи веб сајт: </w:t>
            </w:r>
          </w:p>
          <w:p w:rsidR="00E36955" w:rsidRPr="000B01C7" w:rsidRDefault="00EF5BFE" w:rsidP="0049437A">
            <w:pPr>
              <w:spacing w:before="200" w:line="260" w:lineRule="atLeast"/>
              <w:rPr>
                <w:rFonts w:eastAsia="Calibri"/>
                <w:snapToGrid w:val="0"/>
                <w:color w:val="1F497D"/>
                <w:sz w:val="24"/>
                <w:szCs w:val="24"/>
                <w:lang w:eastAsia="en-US"/>
              </w:rPr>
            </w:pPr>
            <w:hyperlink r:id="rId9" w:history="1">
              <w:r w:rsidR="00E36955" w:rsidRPr="000B01C7">
                <w:rPr>
                  <w:rStyle w:val="Hyperlink"/>
                  <w:sz w:val="24"/>
                  <w:szCs w:val="24"/>
                </w:rPr>
                <w:t>https://www.un.org/securitycouncil/fr/content/un-sc-consolidated-list</w:t>
              </w:r>
            </w:hyperlink>
            <w:r w:rsidR="00E36955" w:rsidRPr="000B01C7">
              <w:rPr>
                <w:rFonts w:eastAsia="Calibri"/>
                <w:snapToGrid w:val="0"/>
                <w:color w:val="1F497D"/>
                <w:sz w:val="24"/>
                <w:szCs w:val="24"/>
                <w:lang w:eastAsia="en-US"/>
              </w:rPr>
              <w:t xml:space="preserve"> </w:t>
            </w:r>
          </w:p>
          <w:p w:rsidR="00E36955" w:rsidRPr="000B01C7" w:rsidRDefault="00E36955" w:rsidP="0049437A">
            <w:pPr>
              <w:pStyle w:val="BodyText"/>
              <w:spacing w:before="120"/>
              <w:rPr>
                <w:rFonts w:cs="Times New Roman"/>
                <w:bCs w:val="0"/>
                <w:sz w:val="24"/>
                <w:szCs w:val="24"/>
                <w:lang w:val="sr-Cyrl-RS"/>
              </w:rPr>
            </w:pPr>
            <w:r w:rsidRPr="000B01C7">
              <w:rPr>
                <w:rFonts w:cs="Times New Roman"/>
                <w:b/>
                <w:sz w:val="24"/>
                <w:szCs w:val="24"/>
                <w:lang w:val="sr-Cyrl-RS"/>
              </w:rPr>
              <w:t>За списове које води Европска унија</w:t>
            </w:r>
            <w:r w:rsidRPr="000B01C7">
              <w:rPr>
                <w:rFonts w:cs="Times New Roman"/>
                <w:bCs w:val="0"/>
                <w:sz w:val="24"/>
                <w:szCs w:val="24"/>
                <w:lang w:val="sr-Cyrl-RS"/>
              </w:rPr>
              <w:t>, можете консултовати следећи веб сајт:</w:t>
            </w:r>
          </w:p>
          <w:p w:rsidR="00E36955" w:rsidRPr="000B01C7" w:rsidRDefault="00EF5BFE" w:rsidP="0049437A">
            <w:pPr>
              <w:spacing w:before="200" w:line="260" w:lineRule="atLeast"/>
              <w:rPr>
                <w:rFonts w:eastAsia="Calibri"/>
                <w:snapToGrid w:val="0"/>
                <w:color w:val="1F497D"/>
                <w:sz w:val="24"/>
                <w:szCs w:val="24"/>
                <w:u w:val="single"/>
                <w:lang w:eastAsia="en-US"/>
              </w:rPr>
            </w:pPr>
            <w:hyperlink r:id="rId10" w:tgtFrame="_blank" w:history="1">
              <w:r w:rsidR="00E36955" w:rsidRPr="000B01C7">
                <w:rPr>
                  <w:rFonts w:eastAsia="Calibri"/>
                  <w:snapToGrid w:val="0"/>
                  <w:color w:val="0000FF"/>
                  <w:sz w:val="24"/>
                  <w:szCs w:val="24"/>
                  <w:u w:val="single"/>
                  <w:lang w:eastAsia="en-US"/>
                </w:rPr>
                <w:t>https://eeas.europa.eu/headquarters/headquarters-homepage/8442/consolidated-list-sanctions_fr</w:t>
              </w:r>
            </w:hyperlink>
            <w:r w:rsidR="00E36955" w:rsidRPr="000B01C7">
              <w:rPr>
                <w:rFonts w:eastAsia="Calibri"/>
                <w:snapToGrid w:val="0"/>
                <w:color w:val="1F497D"/>
                <w:sz w:val="24"/>
                <w:szCs w:val="24"/>
                <w:u w:val="single"/>
                <w:lang w:eastAsia="en-US"/>
              </w:rPr>
              <w:t xml:space="preserve">  </w:t>
            </w:r>
          </w:p>
          <w:p w:rsidR="00E36955" w:rsidRPr="000B01C7" w:rsidRDefault="00E36955" w:rsidP="0049437A">
            <w:pPr>
              <w:pStyle w:val="BodyText"/>
              <w:spacing w:before="120"/>
              <w:rPr>
                <w:rFonts w:cs="Times New Roman"/>
                <w:bCs w:val="0"/>
                <w:sz w:val="24"/>
                <w:szCs w:val="24"/>
                <w:lang w:val="sr-Cyrl-RS"/>
              </w:rPr>
            </w:pPr>
            <w:r w:rsidRPr="000B01C7">
              <w:rPr>
                <w:rFonts w:cs="Times New Roman"/>
                <w:b/>
                <w:sz w:val="24"/>
                <w:szCs w:val="24"/>
                <w:lang w:val="sr-Cyrl-RS"/>
              </w:rPr>
              <w:t xml:space="preserve">За списове које води Француска, </w:t>
            </w:r>
            <w:r w:rsidRPr="000B01C7">
              <w:rPr>
                <w:rFonts w:cs="Times New Roman"/>
                <w:bCs w:val="0"/>
                <w:sz w:val="24"/>
                <w:szCs w:val="24"/>
                <w:lang w:val="sr-Cyrl-RS"/>
              </w:rPr>
              <w:t>можете консултовати следећи веб сајт:</w:t>
            </w:r>
          </w:p>
          <w:p w:rsidR="00E36955" w:rsidRPr="000B01C7" w:rsidRDefault="00EF5BFE" w:rsidP="0049437A">
            <w:pPr>
              <w:pStyle w:val="BodyText"/>
              <w:rPr>
                <w:rFonts w:cs="Times New Roman"/>
                <w:sz w:val="24"/>
                <w:szCs w:val="24"/>
                <w:lang w:val="sr-Cyrl-RS"/>
              </w:rPr>
            </w:pPr>
            <w:hyperlink r:id="rId11" w:history="1">
              <w:r w:rsidR="00E36955" w:rsidRPr="000B01C7">
                <w:rPr>
                  <w:rStyle w:val="Hyperlink"/>
                  <w:rFonts w:cs="Times New Roman"/>
                  <w:sz w:val="24"/>
                  <w:szCs w:val="24"/>
                  <w:lang w:val="sr-Cyrl-RS"/>
                </w:rPr>
                <w:t>https://www.tresor.economie.gouv.fr/services-aux-entreprises/sanctions-economiques/dispositif-national-de-gel-des-avoirs</w:t>
              </w:r>
            </w:hyperlink>
            <w:r w:rsidR="00E36955" w:rsidRPr="000B01C7">
              <w:rPr>
                <w:rFonts w:cs="Times New Roman"/>
                <w:sz w:val="24"/>
                <w:szCs w:val="24"/>
                <w:lang w:val="sr-Cyrl-RS"/>
              </w:rPr>
              <w:t xml:space="preserve"> </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План финансирања</w:t>
            </w:r>
          </w:p>
        </w:tc>
        <w:tc>
          <w:tcPr>
            <w:tcW w:w="3368" w:type="pct"/>
          </w:tcPr>
          <w:p w:rsidR="00E36955" w:rsidRPr="000B01C7" w:rsidRDefault="00E36955" w:rsidP="00642F5E">
            <w:pPr>
              <w:pStyle w:val="BodyText"/>
              <w:spacing w:before="120"/>
              <w:rPr>
                <w:rFonts w:cs="Times New Roman"/>
                <w:sz w:val="24"/>
                <w:szCs w:val="24"/>
                <w:lang w:val="sr-Cyrl-RS"/>
              </w:rPr>
            </w:pPr>
            <w:r w:rsidRPr="000B01C7">
              <w:rPr>
                <w:rFonts w:cs="Times New Roman"/>
                <w:sz w:val="24"/>
                <w:szCs w:val="24"/>
                <w:lang w:val="sr-Cyrl-RS"/>
              </w:rPr>
              <w:t>означава План финансирања Про</w:t>
            </w:r>
            <w:r w:rsidR="00642F5E" w:rsidRPr="000B01C7">
              <w:rPr>
                <w:rFonts w:cs="Times New Roman"/>
                <w:sz w:val="24"/>
                <w:szCs w:val="24"/>
                <w:lang w:val="sr-Cyrl-RS"/>
              </w:rPr>
              <w:t>грама</w:t>
            </w:r>
            <w:r w:rsidRPr="000B01C7">
              <w:rPr>
                <w:rFonts w:cs="Times New Roman"/>
                <w:sz w:val="24"/>
                <w:szCs w:val="24"/>
                <w:lang w:val="sr-Cyrl-RS"/>
              </w:rPr>
              <w:t xml:space="preserve"> дефинисан у Прилогу </w:t>
            </w:r>
            <w:r w:rsidRPr="000B01C7">
              <w:rPr>
                <w:rFonts w:cs="Times New Roman"/>
                <w:sz w:val="24"/>
                <w:szCs w:val="24"/>
                <w:lang w:val="sr-Cyrl-RS"/>
              </w:rPr>
              <w:fldChar w:fldCharType="begin"/>
            </w:r>
            <w:r w:rsidRPr="000B01C7">
              <w:rPr>
                <w:rFonts w:cs="Times New Roman"/>
                <w:sz w:val="24"/>
                <w:szCs w:val="24"/>
                <w:lang w:val="sr-Cyrl-RS"/>
              </w:rPr>
              <w:instrText xml:space="preserve"> REF SCH3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sidRPr="00EF5BFE">
              <w:rPr>
                <w:rFonts w:cs="Times New Roman"/>
                <w:sz w:val="24"/>
                <w:szCs w:val="24"/>
                <w:lang w:val="sr-Cyrl-RS"/>
              </w:rPr>
              <w:t>3</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bCs w:val="0"/>
                <w:i/>
                <w:sz w:val="24"/>
                <w:szCs w:val="24"/>
                <w:lang w:val="sr-Cyrl-RS"/>
              </w:rPr>
              <w:fldChar w:fldCharType="begin"/>
            </w:r>
            <w:r w:rsidRPr="000B01C7">
              <w:rPr>
                <w:rFonts w:cs="Times New Roman"/>
                <w:bCs w:val="0"/>
                <w:i/>
                <w:sz w:val="24"/>
                <w:szCs w:val="24"/>
                <w:lang w:val="sr-Cyrl-RS"/>
              </w:rPr>
              <w:instrText xml:space="preserve"> REF FINANCINGPLAN \* caps \h  \* MERGEFORMAT </w:instrText>
            </w:r>
            <w:r w:rsidRPr="000B01C7">
              <w:rPr>
                <w:rFonts w:cs="Times New Roman"/>
                <w:bCs w:val="0"/>
                <w:i/>
                <w:sz w:val="24"/>
                <w:szCs w:val="24"/>
                <w:lang w:val="sr-Cyrl-RS"/>
              </w:rPr>
            </w:r>
            <w:r w:rsidRPr="000B01C7">
              <w:rPr>
                <w:rFonts w:cs="Times New Roman"/>
                <w:bCs w:val="0"/>
                <w:i/>
                <w:sz w:val="24"/>
                <w:szCs w:val="24"/>
                <w:lang w:val="sr-Cyrl-RS"/>
              </w:rPr>
              <w:fldChar w:fldCharType="separate"/>
            </w:r>
            <w:r w:rsidR="00EF5BFE" w:rsidRPr="00EF5BFE">
              <w:rPr>
                <w:rFonts w:cs="Times New Roman"/>
                <w:bCs w:val="0"/>
                <w:i/>
                <w:sz w:val="24"/>
                <w:szCs w:val="24"/>
                <w:lang w:val="sr-Cyrl-RS"/>
              </w:rPr>
              <w:t>План Финансирања</w:t>
            </w:r>
            <w:r w:rsidRPr="000B01C7">
              <w:rPr>
                <w:rFonts w:cs="Times New Roman"/>
                <w:bCs w:val="0"/>
                <w:i/>
                <w:sz w:val="24"/>
                <w:szCs w:val="24"/>
                <w:lang w:val="sr-Cyrl-RS"/>
              </w:rPr>
              <w:fldChar w:fldCharType="end"/>
            </w:r>
            <w:r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after="120"/>
              <w:rPr>
                <w:rFonts w:cs="Times New Roman"/>
                <w:sz w:val="24"/>
                <w:szCs w:val="24"/>
                <w:lang w:val="sr-Cyrl-RS"/>
              </w:rPr>
            </w:pPr>
            <w:r w:rsidRPr="000B01C7">
              <w:rPr>
                <w:rFonts w:cs="Times New Roman"/>
                <w:b/>
                <w:sz w:val="24"/>
                <w:szCs w:val="24"/>
                <w:lang w:val="sr-Cyrl-RS"/>
              </w:rPr>
              <w:t>Фиксна референтна стопа</w:t>
            </w:r>
          </w:p>
        </w:tc>
        <w:tc>
          <w:tcPr>
            <w:tcW w:w="3368" w:type="pct"/>
          </w:tcPr>
          <w:p w:rsidR="00E36955" w:rsidRPr="000B01C7" w:rsidRDefault="00E36955" w:rsidP="008B4EA7">
            <w:pPr>
              <w:pStyle w:val="BodyText"/>
              <w:spacing w:before="120" w:after="120"/>
              <w:rPr>
                <w:rFonts w:cs="Times New Roman"/>
                <w:sz w:val="24"/>
                <w:szCs w:val="24"/>
                <w:lang w:val="sr-Cyrl-RS"/>
              </w:rPr>
            </w:pPr>
            <w:r w:rsidRPr="000B01C7">
              <w:rPr>
                <w:rFonts w:cs="Times New Roman"/>
                <w:sz w:val="24"/>
                <w:szCs w:val="24"/>
                <w:lang w:val="sr-Cyrl-RS"/>
              </w:rPr>
              <w:t xml:space="preserve">означава </w:t>
            </w:r>
            <w:r w:rsidR="008B4EA7">
              <w:rPr>
                <w:rFonts w:cs="Times New Roman"/>
                <w:sz w:val="24"/>
                <w:szCs w:val="24"/>
                <w:lang w:val="sr-Cyrl-RS"/>
              </w:rPr>
              <w:t>нула зарез седамдесет девет процената</w:t>
            </w:r>
            <w:r w:rsidRPr="000B01C7">
              <w:rPr>
                <w:rFonts w:cs="Times New Roman"/>
                <w:sz w:val="24"/>
                <w:szCs w:val="24"/>
                <w:lang w:val="sr-Cyrl-RS"/>
              </w:rPr>
              <w:t xml:space="preserve"> (</w:t>
            </w:r>
            <w:r w:rsidR="008B4EA7">
              <w:rPr>
                <w:rFonts w:cs="Times New Roman"/>
                <w:sz w:val="24"/>
                <w:szCs w:val="24"/>
                <w:lang w:val="sr-Cyrl-RS"/>
              </w:rPr>
              <w:t>0,79</w:t>
            </w:r>
            <w:r w:rsidRPr="000B01C7">
              <w:rPr>
                <w:rFonts w:cs="Times New Roman"/>
                <w:sz w:val="24"/>
                <w:szCs w:val="24"/>
                <w:lang w:val="sr-Cyrl-RS"/>
              </w:rPr>
              <w:t xml:space="preserve">%) годишње. </w:t>
            </w:r>
          </w:p>
        </w:tc>
      </w:tr>
      <w:tr w:rsidR="00E36955" w:rsidRPr="000B01C7" w:rsidTr="0049437A">
        <w:tc>
          <w:tcPr>
            <w:tcW w:w="1632" w:type="pct"/>
          </w:tcPr>
          <w:p w:rsidR="00E36955" w:rsidRPr="000B01C7" w:rsidRDefault="00E36955" w:rsidP="0049437A">
            <w:pPr>
              <w:pStyle w:val="BodyText"/>
              <w:spacing w:before="120" w:after="120"/>
              <w:rPr>
                <w:rFonts w:cs="Times New Roman"/>
                <w:b/>
                <w:bCs w:val="0"/>
                <w:sz w:val="24"/>
                <w:szCs w:val="24"/>
                <w:lang w:val="sr-Cyrl-RS"/>
              </w:rPr>
            </w:pPr>
            <w:r w:rsidRPr="000B01C7">
              <w:rPr>
                <w:rFonts w:cs="Times New Roman"/>
                <w:b/>
                <w:bCs w:val="0"/>
                <w:sz w:val="24"/>
                <w:szCs w:val="24"/>
                <w:lang w:val="sr-Cyrl-RS"/>
              </w:rPr>
              <w:t>Превара</w:t>
            </w:r>
          </w:p>
        </w:tc>
        <w:tc>
          <w:tcPr>
            <w:tcW w:w="3368" w:type="pct"/>
          </w:tcPr>
          <w:p w:rsidR="00E36955" w:rsidRPr="000B01C7" w:rsidRDefault="00E36955" w:rsidP="0049437A">
            <w:pPr>
              <w:pStyle w:val="BodyText"/>
              <w:spacing w:before="120" w:after="120"/>
              <w:rPr>
                <w:rFonts w:cs="Times New Roman"/>
                <w:sz w:val="24"/>
                <w:szCs w:val="24"/>
                <w:lang w:val="sr-Cyrl-RS"/>
              </w:rPr>
            </w:pPr>
            <w:r w:rsidRPr="000B01C7">
              <w:rPr>
                <w:rFonts w:cs="Times New Roman"/>
                <w:sz w:val="24"/>
                <w:szCs w:val="24"/>
                <w:lang w:val="sr-Cyrl-RS"/>
              </w:rPr>
              <w:t>означава било коју непоштену праксу (радњу или пропуст) са намером да се погрешно заведу други, да се намерно од њих сакрију елементи, или да се превари или поништи  пристанак, да се заобиђе било који законски или регулаторни захтеви и/или прекрше интерна правила и процедуре Зајмопримца или треће стране, у циљу стицања нелегитимне користи.</w:t>
            </w:r>
          </w:p>
        </w:tc>
      </w:tr>
      <w:tr w:rsidR="00E36955" w:rsidRPr="000B01C7" w:rsidTr="0049437A">
        <w:tc>
          <w:tcPr>
            <w:tcW w:w="1632" w:type="pct"/>
          </w:tcPr>
          <w:p w:rsidR="00E36955" w:rsidRPr="000B01C7" w:rsidRDefault="00E36955" w:rsidP="0049437A">
            <w:pPr>
              <w:pStyle w:val="BodyText"/>
              <w:spacing w:before="120" w:after="120"/>
              <w:rPr>
                <w:rFonts w:cs="Times New Roman"/>
                <w:b/>
                <w:sz w:val="24"/>
                <w:szCs w:val="24"/>
                <w:lang w:val="sr-Cyrl-RS"/>
              </w:rPr>
            </w:pPr>
            <w:r w:rsidRPr="000B01C7">
              <w:rPr>
                <w:rFonts w:cs="Times New Roman"/>
                <w:b/>
                <w:sz w:val="24"/>
                <w:szCs w:val="24"/>
                <w:lang w:val="sr-Cyrl-RS"/>
              </w:rPr>
              <w:t>Превара против Финансијских интереса Европске заједнице</w:t>
            </w:r>
          </w:p>
        </w:tc>
        <w:tc>
          <w:tcPr>
            <w:tcW w:w="3368" w:type="pct"/>
          </w:tcPr>
          <w:p w:rsidR="0057620F" w:rsidRPr="000B01C7" w:rsidRDefault="00E36955" w:rsidP="0041328C">
            <w:pPr>
              <w:pStyle w:val="BodyText"/>
              <w:spacing w:before="120" w:after="120"/>
              <w:rPr>
                <w:rFonts w:cs="Times New Roman"/>
                <w:sz w:val="24"/>
                <w:szCs w:val="24"/>
                <w:lang w:val="sr-Cyrl-RS"/>
              </w:rPr>
            </w:pPr>
            <w:r w:rsidRPr="000B01C7">
              <w:rPr>
                <w:rFonts w:cs="Times New Roman"/>
                <w:sz w:val="24"/>
                <w:szCs w:val="24"/>
                <w:lang w:val="sr-Cyrl-RS"/>
              </w:rPr>
              <w:t xml:space="preserve">означава било коју намерну радњу или пропуст чији је циљ да оштети буџет Европске уније и обухвата (i) коришћење или презентацију лажних, нетачних или непотпуних извештаја или докумената, што за последицу има проневеру или неправилно задржавање средстава или било које незаконито смањење ресурса општег буџета Европске уније; (ii) необелодањивање информација са истим ефектом; и (iii) отуђење таквих средстава у друге сврхе осим оних за које су таква средства првобитно одобрена. </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Грејс период</w:t>
            </w:r>
          </w:p>
        </w:tc>
        <w:tc>
          <w:tcPr>
            <w:tcW w:w="3368" w:type="pct"/>
          </w:tcPr>
          <w:p w:rsidR="00E36955" w:rsidRPr="000B01C7" w:rsidRDefault="00E36955" w:rsidP="00642F5E">
            <w:pPr>
              <w:pStyle w:val="BodyText"/>
              <w:spacing w:before="120"/>
              <w:rPr>
                <w:rFonts w:cs="Times New Roman"/>
                <w:sz w:val="24"/>
                <w:szCs w:val="24"/>
                <w:lang w:val="sr-Cyrl-RS"/>
              </w:rPr>
            </w:pPr>
            <w:r w:rsidRPr="000B01C7">
              <w:rPr>
                <w:rFonts w:cs="Times New Roman"/>
                <w:sz w:val="24"/>
                <w:szCs w:val="24"/>
                <w:lang w:val="sr-Cyrl-RS"/>
              </w:rPr>
              <w:t xml:space="preserve">означава период почевши од Датума потписивања све до и укључујући и датум који пада </w:t>
            </w:r>
            <w:r w:rsidR="00642F5E" w:rsidRPr="000B01C7">
              <w:rPr>
                <w:rFonts w:cs="Times New Roman"/>
                <w:sz w:val="24"/>
                <w:szCs w:val="24"/>
                <w:lang w:val="sr-Cyrl-RS"/>
              </w:rPr>
              <w:t>тридесет шест</w:t>
            </w:r>
            <w:r w:rsidRPr="000B01C7">
              <w:rPr>
                <w:rFonts w:cs="Times New Roman"/>
                <w:sz w:val="24"/>
                <w:szCs w:val="24"/>
                <w:lang w:val="sr-Cyrl-RS"/>
              </w:rPr>
              <w:t xml:space="preserve"> (</w:t>
            </w:r>
            <w:r w:rsidR="00642F5E" w:rsidRPr="000B01C7">
              <w:rPr>
                <w:rFonts w:cs="Times New Roman"/>
                <w:sz w:val="24"/>
                <w:szCs w:val="24"/>
                <w:lang w:val="sr-Cyrl-RS"/>
              </w:rPr>
              <w:t>36</w:t>
            </w:r>
            <w:r w:rsidRPr="000B01C7">
              <w:rPr>
                <w:rFonts w:cs="Times New Roman"/>
                <w:sz w:val="24"/>
                <w:szCs w:val="24"/>
                <w:lang w:val="sr-Cyrl-RS"/>
              </w:rPr>
              <w:t>) месеца након тог датума, током којег није доспео ни платив ни један износ главнице по Кредиту.</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Незаконито порекло</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средства добијена путем: </w:t>
            </w:r>
          </w:p>
          <w:p w:rsidR="00E36955" w:rsidRPr="000B01C7" w:rsidRDefault="00E36955" w:rsidP="00926691">
            <w:pPr>
              <w:pStyle w:val="Num4"/>
              <w:numPr>
                <w:ilvl w:val="3"/>
                <w:numId w:val="20"/>
              </w:numPr>
              <w:tabs>
                <w:tab w:val="clear" w:pos="720"/>
                <w:tab w:val="num" w:pos="452"/>
              </w:tabs>
              <w:ind w:left="452" w:hanging="452"/>
              <w:rPr>
                <w:sz w:val="24"/>
                <w:szCs w:val="24"/>
                <w:lang w:val="sr-Cyrl-RS"/>
              </w:rPr>
            </w:pPr>
            <w:bookmarkStart w:id="500" w:name="_Ref379255003"/>
            <w:r w:rsidRPr="000B01C7">
              <w:rPr>
                <w:sz w:val="24"/>
                <w:szCs w:val="24"/>
                <w:lang w:val="sr-Cyrl-RS"/>
              </w:rPr>
              <w:t xml:space="preserve">извршење било ког предикатног кривичног дела, како се наводи у Глосару 40 препорука ФАТФ-а  под  </w:t>
            </w:r>
            <w:r w:rsidR="00A4119A" w:rsidRPr="00A4119A">
              <w:rPr>
                <w:iCs/>
                <w:sz w:val="24"/>
                <w:szCs w:val="24"/>
                <w:lang w:val="sr-Cyrl-RS"/>
              </w:rPr>
              <w:t>,,</w:t>
            </w:r>
            <w:r w:rsidRPr="00383401">
              <w:rPr>
                <w:i/>
                <w:iCs/>
                <w:sz w:val="24"/>
                <w:szCs w:val="24"/>
                <w:lang w:val="sr-Cyrl-RS"/>
              </w:rPr>
              <w:t>Одређене категорије кривичних дела</w:t>
            </w:r>
            <w:r w:rsidR="00A4119A">
              <w:rPr>
                <w:iCs/>
                <w:sz w:val="24"/>
                <w:szCs w:val="24"/>
                <w:lang w:val="sr-Cyrl-RS"/>
              </w:rPr>
              <w:t>”</w:t>
            </w:r>
            <w:r w:rsidRPr="000B01C7">
              <w:rPr>
                <w:sz w:val="24"/>
                <w:szCs w:val="24"/>
                <w:lang w:val="sr-Cyrl-RS"/>
              </w:rPr>
              <w:t xml:space="preserve"> (</w:t>
            </w:r>
            <w:hyperlink r:id="rId12" w:tgtFrame="_blank" w:history="1">
              <w:r w:rsidRPr="000B01C7">
                <w:rPr>
                  <w:color w:val="0000FF"/>
                  <w:sz w:val="24"/>
                  <w:szCs w:val="24"/>
                  <w:u w:val="single"/>
                  <w:lang w:val="sr-Cyrl-RS"/>
                </w:rPr>
                <w:t>http://www.fatf-gafi.org/media/fatf/documents/recommendations/Recommandations_GAFI.pdf</w:t>
              </w:r>
            </w:hyperlink>
            <w:r w:rsidRPr="000B01C7">
              <w:rPr>
                <w:sz w:val="24"/>
                <w:szCs w:val="24"/>
                <w:lang w:val="sr-Cyrl-RS"/>
              </w:rPr>
              <w:t xml:space="preserve"> );</w:t>
            </w:r>
            <w:bookmarkEnd w:id="500"/>
          </w:p>
          <w:p w:rsidR="00E36955" w:rsidRPr="00A4119A" w:rsidRDefault="00E36955" w:rsidP="0049437A">
            <w:pPr>
              <w:pStyle w:val="Num4"/>
              <w:numPr>
                <w:ilvl w:val="0"/>
                <w:numId w:val="0"/>
              </w:numPr>
              <w:rPr>
                <w:sz w:val="24"/>
                <w:szCs w:val="24"/>
                <w:lang w:val="sr-Cyrl-RS"/>
              </w:rPr>
            </w:pPr>
            <w:r w:rsidRPr="000B01C7">
              <w:rPr>
                <w:sz w:val="24"/>
                <w:szCs w:val="24"/>
                <w:lang w:val="sr-Cyrl-RS"/>
              </w:rPr>
              <w:t>(б)    било које Коруптивне радње; или</w:t>
            </w:r>
          </w:p>
          <w:p w:rsidR="00E36955" w:rsidRPr="000B01C7" w:rsidRDefault="00181AEE" w:rsidP="0049437A">
            <w:pPr>
              <w:pStyle w:val="Num4"/>
              <w:numPr>
                <w:ilvl w:val="0"/>
                <w:numId w:val="0"/>
              </w:numPr>
              <w:ind w:left="468" w:hanging="468"/>
              <w:rPr>
                <w:sz w:val="24"/>
                <w:szCs w:val="24"/>
                <w:lang w:val="sr-Cyrl-RS"/>
              </w:rPr>
            </w:pPr>
            <w:r>
              <w:rPr>
                <w:sz w:val="24"/>
                <w:szCs w:val="24"/>
                <w:lang w:val="sr-Cyrl-RS"/>
              </w:rPr>
              <w:t>(ц</w:t>
            </w:r>
            <w:r w:rsidR="00E36955" w:rsidRPr="000B01C7">
              <w:rPr>
                <w:sz w:val="24"/>
                <w:szCs w:val="24"/>
                <w:lang w:val="sr-Cyrl-RS"/>
              </w:rPr>
              <w:t xml:space="preserve">) било које Преваре против Финансијских интереса   Европске заједнице, ако и када је примењиво.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Индексна стопа</w:t>
            </w:r>
          </w:p>
        </w:tc>
        <w:tc>
          <w:tcPr>
            <w:tcW w:w="3368" w:type="pct"/>
          </w:tcPr>
          <w:p w:rsidR="00E36955" w:rsidRPr="000B01C7" w:rsidRDefault="00E36955" w:rsidP="008B4EA7">
            <w:pPr>
              <w:pStyle w:val="BodyText"/>
              <w:spacing w:before="120"/>
              <w:rPr>
                <w:rFonts w:cs="Times New Roman"/>
                <w:sz w:val="24"/>
                <w:szCs w:val="24"/>
                <w:lang w:val="sr-Cyrl-RS"/>
              </w:rPr>
            </w:pPr>
            <w:r w:rsidRPr="000B01C7">
              <w:rPr>
                <w:rFonts w:cs="Times New Roman"/>
                <w:sz w:val="24"/>
                <w:szCs w:val="24"/>
                <w:lang w:val="sr-Cyrl-RS"/>
              </w:rPr>
              <w:t xml:space="preserve">означава TEC </w:t>
            </w:r>
            <w:r w:rsidRPr="000B01C7">
              <w:rPr>
                <w:rFonts w:cs="Times New Roman"/>
                <w:sz w:val="24"/>
                <w:szCs w:val="24"/>
                <w:lang w:val="sr-Latn-RS"/>
              </w:rPr>
              <w:t xml:space="preserve">10 </w:t>
            </w:r>
            <w:r w:rsidRPr="000B01C7">
              <w:rPr>
                <w:rFonts w:cs="Times New Roman"/>
                <w:sz w:val="24"/>
                <w:szCs w:val="24"/>
                <w:lang w:val="sr-Cyrl-RS"/>
              </w:rPr>
              <w:t xml:space="preserve">дневни индекс, десетогодишњу константну стопу доспећа приказану на дневној основи на релевантној страни котације Референтне финансијске институције или било који други индекс који може заменити  TEC 10 дневни индекс. На Датум потписивања Индексна стопа на </w:t>
            </w:r>
            <w:r w:rsidR="008B4EA7">
              <w:rPr>
                <w:rFonts w:cs="Times New Roman"/>
                <w:sz w:val="24"/>
                <w:szCs w:val="24"/>
                <w:lang w:val="sr-Cyrl-RS"/>
              </w:rPr>
              <w:t>дан 26. април 2021. године</w:t>
            </w:r>
            <w:r w:rsidRPr="000B01C7">
              <w:rPr>
                <w:rFonts w:cs="Times New Roman"/>
                <w:sz w:val="24"/>
                <w:szCs w:val="24"/>
                <w:lang w:val="sr-Cyrl-RS"/>
              </w:rPr>
              <w:t xml:space="preserve"> износи </w:t>
            </w:r>
            <w:r w:rsidR="008B4EA7">
              <w:rPr>
                <w:rFonts w:cs="Times New Roman"/>
                <w:sz w:val="24"/>
                <w:szCs w:val="24"/>
                <w:lang w:val="sr-Cyrl-RS"/>
              </w:rPr>
              <w:t>минус нула зарез нула један проценат</w:t>
            </w:r>
            <w:r w:rsidRPr="000B01C7">
              <w:rPr>
                <w:rFonts w:cs="Times New Roman"/>
                <w:sz w:val="24"/>
                <w:szCs w:val="24"/>
                <w:lang w:val="sr-Cyrl-RS"/>
              </w:rPr>
              <w:t xml:space="preserve"> (</w:t>
            </w:r>
            <w:r w:rsidR="008B4EA7">
              <w:rPr>
                <w:rFonts w:cs="Times New Roman"/>
                <w:sz w:val="24"/>
                <w:szCs w:val="24"/>
                <w:lang w:val="sr-Cyrl-RS"/>
              </w:rPr>
              <w:t>-0,01</w:t>
            </w:r>
            <w:r w:rsidRPr="000B01C7">
              <w:rPr>
                <w:rFonts w:cs="Times New Roman"/>
                <w:sz w:val="24"/>
                <w:szCs w:val="24"/>
                <w:lang w:val="sr-Cyrl-RS"/>
              </w:rPr>
              <w:t>%) на годишњем нивоу.</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Каматни период(и)</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сваки период од Датума плаћања (не укључујући тај датум) до следећег Датума плаћања (укључујући тај датум). За свако повлачење у оквиру Кредита, први каматни период почиње на Датум повлачења средстава (не укључујући тај датум) и завршава се следећег наредног Датума плаћања (укључујући тај датум).</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 xml:space="preserve">Каматна стопа </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каматну стопу изражену процентуално и утврђену у складу са чланом </w:t>
            </w:r>
            <w:r w:rsidRPr="000B01C7">
              <w:rPr>
                <w:rFonts w:cs="Times New Roman"/>
                <w:sz w:val="24"/>
                <w:szCs w:val="24"/>
                <w:lang w:val="sr-Cyrl-RS"/>
              </w:rPr>
              <w:fldChar w:fldCharType="begin"/>
            </w:r>
            <w:r w:rsidRPr="000B01C7">
              <w:rPr>
                <w:rFonts w:cs="Times New Roman"/>
                <w:sz w:val="24"/>
                <w:szCs w:val="24"/>
                <w:lang w:val="sr-Cyrl-RS"/>
              </w:rPr>
              <w:instrText xml:space="preserve"> REF _Ref188171203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4.1</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_Ref188171203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Каматна стопа</w:t>
            </w:r>
            <w:r w:rsidRPr="000B01C7">
              <w:rPr>
                <w:rFonts w:cs="Times New Roman"/>
                <w:i/>
                <w:sz w:val="24"/>
                <w:szCs w:val="24"/>
                <w:lang w:val="sr-Cyrl-RS"/>
              </w:rPr>
              <w:fldChar w:fldCharType="end"/>
            </w:r>
            <w:r w:rsidRPr="000B01C7">
              <w:rPr>
                <w:rFonts w:cs="Times New Roman"/>
                <w:sz w:val="24"/>
                <w:szCs w:val="24"/>
                <w:lang w:val="sr-Cyrl-RS"/>
              </w:rPr>
              <w:t>).</w:t>
            </w:r>
          </w:p>
        </w:tc>
      </w:tr>
      <w:tr w:rsidR="00642F5E" w:rsidRPr="000B01C7" w:rsidTr="002D31EF">
        <w:trPr>
          <w:trHeight w:val="557"/>
        </w:trPr>
        <w:tc>
          <w:tcPr>
            <w:tcW w:w="1632" w:type="pct"/>
          </w:tcPr>
          <w:p w:rsidR="00642F5E" w:rsidRPr="000B01C7" w:rsidRDefault="00642F5E" w:rsidP="0049437A">
            <w:pPr>
              <w:pStyle w:val="BodyText"/>
              <w:spacing w:before="120"/>
              <w:rPr>
                <w:rFonts w:cs="Times New Roman"/>
                <w:b/>
                <w:sz w:val="24"/>
                <w:szCs w:val="24"/>
                <w:lang w:val="sr-Cyrl-RS"/>
              </w:rPr>
            </w:pPr>
            <w:r w:rsidRPr="000B01C7">
              <w:rPr>
                <w:rFonts w:cs="Times New Roman"/>
                <w:b/>
                <w:sz w:val="24"/>
                <w:szCs w:val="24"/>
                <w:lang w:val="sr-Cyrl-RS"/>
              </w:rPr>
              <w:t>Закон о климатским променама</w:t>
            </w:r>
          </w:p>
        </w:tc>
        <w:tc>
          <w:tcPr>
            <w:tcW w:w="3368" w:type="pct"/>
          </w:tcPr>
          <w:p w:rsidR="00642F5E" w:rsidRPr="000B01C7" w:rsidRDefault="009E39AD" w:rsidP="002D31EF">
            <w:pPr>
              <w:pStyle w:val="BodyText"/>
              <w:spacing w:before="120"/>
              <w:rPr>
                <w:rFonts w:cs="Times New Roman"/>
                <w:sz w:val="24"/>
                <w:szCs w:val="24"/>
                <w:lang w:val="sr-Cyrl-RS"/>
              </w:rPr>
            </w:pPr>
            <w:r w:rsidRPr="000B01C7">
              <w:rPr>
                <w:rFonts w:cs="Times New Roman"/>
                <w:sz w:val="24"/>
                <w:szCs w:val="24"/>
                <w:lang w:val="sr-Cyrl-RS"/>
              </w:rPr>
              <w:t>означава Закон о климатским променама (Законом о климатским променама) Зајмопримца који налаже припрему и усвајање Стратегије развоја са ниским уделом угљеника и њеног Акционог плана и Програма прилагођавања климатским променама, ради успостављања система за смањење емисија гасова стаклене баште и подршке прилагођавању климе на исплатив и економски одржив начин, уредно објављен у Службено</w:t>
            </w:r>
            <w:r w:rsidR="000D426C">
              <w:rPr>
                <w:rFonts w:cs="Times New Roman"/>
                <w:sz w:val="24"/>
                <w:szCs w:val="24"/>
                <w:lang w:val="sr-Cyrl-RS"/>
              </w:rPr>
              <w:t>м гласнику Зајмопримца бр. 26/</w:t>
            </w:r>
            <w:r w:rsidRPr="000B01C7">
              <w:rPr>
                <w:rFonts w:cs="Times New Roman"/>
                <w:sz w:val="24"/>
                <w:szCs w:val="24"/>
                <w:lang w:val="sr-Cyrl-RS"/>
              </w:rPr>
              <w:t xml:space="preserve">21 од 23. </w:t>
            </w:r>
            <w:r w:rsidR="0057620F">
              <w:rPr>
                <w:rFonts w:cs="Times New Roman"/>
                <w:sz w:val="24"/>
                <w:szCs w:val="24"/>
                <w:lang w:val="sr-Cyrl-RS"/>
              </w:rPr>
              <w:br/>
            </w:r>
            <w:r w:rsidR="0057620F">
              <w:rPr>
                <w:rFonts w:cs="Times New Roman"/>
                <w:sz w:val="24"/>
                <w:szCs w:val="24"/>
                <w:lang w:val="sr-Cyrl-RS"/>
              </w:rPr>
              <w:br/>
            </w:r>
            <w:r w:rsidRPr="000B01C7">
              <w:rPr>
                <w:rFonts w:cs="Times New Roman"/>
                <w:sz w:val="24"/>
                <w:szCs w:val="24"/>
                <w:lang w:val="sr-Cyrl-RS"/>
              </w:rPr>
              <w:t>марта 2021. године и ступио на снагу 31. марта 2021. године.</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Маржа</w:t>
            </w:r>
          </w:p>
        </w:tc>
        <w:tc>
          <w:tcPr>
            <w:tcW w:w="3368" w:type="pct"/>
          </w:tcPr>
          <w:p w:rsidR="00E36955" w:rsidRPr="000B01C7" w:rsidRDefault="001A3133" w:rsidP="001A3133">
            <w:pPr>
              <w:pStyle w:val="BodyText"/>
              <w:spacing w:before="120"/>
              <w:rPr>
                <w:rFonts w:cs="Times New Roman"/>
                <w:sz w:val="24"/>
                <w:szCs w:val="24"/>
                <w:lang w:val="sr-Cyrl-RS"/>
              </w:rPr>
            </w:pPr>
            <w:r w:rsidRPr="000B01C7">
              <w:rPr>
                <w:rFonts w:cs="Times New Roman"/>
                <w:sz w:val="24"/>
                <w:szCs w:val="24"/>
                <w:lang w:val="sr-Cyrl-RS"/>
              </w:rPr>
              <w:t>осамдесет</w:t>
            </w:r>
            <w:r w:rsidR="00E36955" w:rsidRPr="000B01C7">
              <w:rPr>
                <w:rFonts w:cs="Times New Roman"/>
                <w:sz w:val="24"/>
                <w:szCs w:val="24"/>
                <w:lang w:val="sr-Cyrl-RS"/>
              </w:rPr>
              <w:t xml:space="preserve"> </w:t>
            </w:r>
            <w:r w:rsidRPr="000B01C7">
              <w:rPr>
                <w:rFonts w:cs="Times New Roman"/>
                <w:sz w:val="24"/>
                <w:szCs w:val="24"/>
                <w:lang w:val="sr-Cyrl-RS"/>
              </w:rPr>
              <w:t>80</w:t>
            </w:r>
            <w:r w:rsidR="00E36955" w:rsidRPr="000B01C7">
              <w:rPr>
                <w:rFonts w:cs="Times New Roman"/>
                <w:sz w:val="24"/>
                <w:szCs w:val="24"/>
                <w:lang w:val="sr-Cyrl-RS"/>
              </w:rPr>
              <w:t xml:space="preserve"> базних поена на годишњем нивоу.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Догађај поремећаја тржишта</w:t>
            </w:r>
          </w:p>
        </w:tc>
        <w:tc>
          <w:tcPr>
            <w:tcW w:w="3368" w:type="pct"/>
          </w:tcPr>
          <w:p w:rsidR="00E36955" w:rsidRPr="002D31EF" w:rsidRDefault="00E36955" w:rsidP="0049437A">
            <w:pPr>
              <w:pStyle w:val="BodyText"/>
              <w:spacing w:before="120"/>
              <w:rPr>
                <w:rFonts w:cs="Times New Roman"/>
                <w:sz w:val="23"/>
                <w:szCs w:val="23"/>
                <w:lang w:val="sr-Cyrl-RS"/>
              </w:rPr>
            </w:pPr>
            <w:r w:rsidRPr="002D31EF">
              <w:rPr>
                <w:rFonts w:cs="Times New Roman"/>
                <w:sz w:val="23"/>
                <w:szCs w:val="23"/>
                <w:lang w:val="sr-Cyrl-RS"/>
              </w:rPr>
              <w:t>означава појаву једног од следећих догађаја:</w:t>
            </w:r>
          </w:p>
          <w:p w:rsidR="00E36955" w:rsidRPr="002D31EF" w:rsidRDefault="00E36955" w:rsidP="008277E4">
            <w:pPr>
              <w:pStyle w:val="AlltAATitre6"/>
              <w:numPr>
                <w:ilvl w:val="0"/>
                <w:numId w:val="0"/>
              </w:numPr>
              <w:ind w:left="83"/>
              <w:rPr>
                <w:sz w:val="23"/>
                <w:szCs w:val="23"/>
                <w:lang w:val="sr-Cyrl-RS"/>
              </w:rPr>
            </w:pPr>
            <w:r w:rsidRPr="002D31EF">
              <w:rPr>
                <w:sz w:val="23"/>
                <w:szCs w:val="23"/>
                <w:lang w:val="sr-Cyrl-RS"/>
              </w:rPr>
              <w:t xml:space="preserve">ЕУРИБОР не одређује Европски институт за тржиште новца (EMMI), или било који његов наследник, у 11:00 сати по бриселском времену, два (2) Радна дана пре првог дана релевантног Каматног периода или на Датум утврђивања стопе; или </w:t>
            </w:r>
          </w:p>
          <w:p w:rsidR="00E36955" w:rsidRPr="000B01C7" w:rsidRDefault="00E36955" w:rsidP="008277E4">
            <w:pPr>
              <w:pStyle w:val="AlltAATitre6"/>
              <w:numPr>
                <w:ilvl w:val="0"/>
                <w:numId w:val="0"/>
              </w:numPr>
              <w:ind w:left="83"/>
              <w:rPr>
                <w:sz w:val="24"/>
                <w:szCs w:val="24"/>
                <w:lang w:val="sr-Cyrl-RS"/>
              </w:rPr>
            </w:pPr>
            <w:r w:rsidRPr="002D31EF">
              <w:rPr>
                <w:sz w:val="23"/>
                <w:szCs w:val="23"/>
                <w:lang w:val="sr-Cyrl-RS"/>
              </w:rPr>
              <w:t>пре затварања пословања Европског међубанкарског тржишта, два (2) Радна дана пре првог дана релевантног Каматног периода или на Датум утврђивања стопе,  Зајмопримац добија обавештење од Зајмодавца да (i) би трошак Зајмодавца који се односи на прибављање одговарајућих ресурса на релевантном међубанкарском тржишту био већи од ЕУРИБОР-а за релевантни Каматни период; или (ii) не може или неће моћи да прибави одговарајуће ресурсе на релевантном међубанкарском тржишту у редовном току пословања за потребе финансирања релевантног Повлачења средстава у релевантном временском периоду.</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Материјално негативни ефекат</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материјално негативан ефекат на: </w:t>
            </w:r>
          </w:p>
          <w:p w:rsidR="00E36955" w:rsidRPr="002D31EF" w:rsidRDefault="00E36955" w:rsidP="00926691">
            <w:pPr>
              <w:pStyle w:val="Num4"/>
              <w:numPr>
                <w:ilvl w:val="3"/>
                <w:numId w:val="21"/>
              </w:numPr>
              <w:rPr>
                <w:sz w:val="23"/>
                <w:szCs w:val="23"/>
                <w:lang w:val="sr-Cyrl-RS"/>
              </w:rPr>
            </w:pPr>
            <w:r w:rsidRPr="002D31EF">
              <w:rPr>
                <w:sz w:val="23"/>
                <w:szCs w:val="23"/>
                <w:lang w:val="sr-Cyrl-RS"/>
              </w:rPr>
              <w:t>Про</w:t>
            </w:r>
            <w:r w:rsidR="001A3133" w:rsidRPr="002D31EF">
              <w:rPr>
                <w:sz w:val="23"/>
                <w:szCs w:val="23"/>
                <w:lang w:val="sr-Cyrl-RS"/>
              </w:rPr>
              <w:t>грам</w:t>
            </w:r>
            <w:r w:rsidRPr="002D31EF">
              <w:rPr>
                <w:sz w:val="23"/>
                <w:szCs w:val="23"/>
                <w:lang w:val="sr-Cyrl-RS"/>
              </w:rPr>
              <w:t xml:space="preserve">, уколико би угрозио имплементацију и функционисање </w:t>
            </w:r>
            <w:r w:rsidR="001A3133" w:rsidRPr="002D31EF">
              <w:rPr>
                <w:sz w:val="23"/>
                <w:szCs w:val="23"/>
                <w:lang w:val="sr-Cyrl-RS"/>
              </w:rPr>
              <w:t>Програма</w:t>
            </w:r>
            <w:r w:rsidR="001B548D">
              <w:rPr>
                <w:sz w:val="23"/>
                <w:szCs w:val="23"/>
                <w:lang w:val="sr-Cyrl-RS"/>
              </w:rPr>
              <w:t>, у складу са овим у</w:t>
            </w:r>
            <w:r w:rsidRPr="002D31EF">
              <w:rPr>
                <w:sz w:val="23"/>
                <w:szCs w:val="23"/>
                <w:lang w:val="sr-Cyrl-RS"/>
              </w:rPr>
              <w:t>говором;</w:t>
            </w:r>
          </w:p>
          <w:p w:rsidR="00E36955" w:rsidRPr="002D31EF" w:rsidRDefault="00E36955" w:rsidP="0049437A">
            <w:pPr>
              <w:pStyle w:val="Num4"/>
              <w:numPr>
                <w:ilvl w:val="0"/>
                <w:numId w:val="0"/>
              </w:numPr>
              <w:ind w:left="752" w:hanging="752"/>
              <w:rPr>
                <w:sz w:val="23"/>
                <w:szCs w:val="23"/>
                <w:lang w:val="sr-Cyrl-RS"/>
              </w:rPr>
            </w:pPr>
            <w:r w:rsidRPr="002D31EF">
              <w:rPr>
                <w:sz w:val="23"/>
                <w:szCs w:val="23"/>
                <w:lang w:val="sr-Cyrl-RS"/>
              </w:rPr>
              <w:t>(б)      пословање, имовину, финансијско стање Зајмопримца или његову способност да и</w:t>
            </w:r>
            <w:r w:rsidR="001B548D">
              <w:rPr>
                <w:sz w:val="23"/>
                <w:szCs w:val="23"/>
                <w:lang w:val="sr-Cyrl-RS"/>
              </w:rPr>
              <w:t>спуни своје обавезе према овом у</w:t>
            </w:r>
            <w:r w:rsidRPr="002D31EF">
              <w:rPr>
                <w:sz w:val="23"/>
                <w:szCs w:val="23"/>
                <w:lang w:val="sr-Cyrl-RS"/>
              </w:rPr>
              <w:t>говору;</w:t>
            </w:r>
          </w:p>
          <w:p w:rsidR="00E36955" w:rsidRPr="002D31EF" w:rsidRDefault="00E36955" w:rsidP="0049437A">
            <w:pPr>
              <w:pStyle w:val="Num4"/>
              <w:numPr>
                <w:ilvl w:val="0"/>
                <w:numId w:val="0"/>
              </w:numPr>
              <w:ind w:left="752" w:hanging="752"/>
              <w:rPr>
                <w:sz w:val="23"/>
                <w:szCs w:val="23"/>
                <w:lang w:val="sr-Cyrl-RS"/>
              </w:rPr>
            </w:pPr>
            <w:r w:rsidRPr="002D31EF">
              <w:rPr>
                <w:sz w:val="23"/>
                <w:szCs w:val="23"/>
                <w:lang w:val="sr-Cyrl-RS"/>
              </w:rPr>
              <w:t xml:space="preserve">(ц)   важење и извршивост овог </w:t>
            </w:r>
            <w:r w:rsidR="000D426C" w:rsidRPr="002D31EF">
              <w:rPr>
                <w:sz w:val="23"/>
                <w:szCs w:val="23"/>
                <w:lang w:val="sr-Cyrl-RS"/>
              </w:rPr>
              <w:t>у</w:t>
            </w:r>
            <w:r w:rsidRPr="002D31EF">
              <w:rPr>
                <w:sz w:val="23"/>
                <w:szCs w:val="23"/>
                <w:lang w:val="sr-Cyrl-RS"/>
              </w:rPr>
              <w:t>говора.; или</w:t>
            </w:r>
          </w:p>
          <w:p w:rsidR="00E36955" w:rsidRPr="000B01C7" w:rsidRDefault="00E36955" w:rsidP="0049437A">
            <w:pPr>
              <w:pStyle w:val="Num4"/>
              <w:numPr>
                <w:ilvl w:val="0"/>
                <w:numId w:val="0"/>
              </w:numPr>
              <w:ind w:left="752" w:hanging="752"/>
              <w:rPr>
                <w:sz w:val="24"/>
                <w:szCs w:val="24"/>
                <w:lang w:val="sr-Cyrl-RS"/>
              </w:rPr>
            </w:pPr>
            <w:r w:rsidRPr="002D31EF">
              <w:rPr>
                <w:sz w:val="23"/>
                <w:szCs w:val="23"/>
                <w:lang w:val="sr-Cyrl-RS"/>
              </w:rPr>
              <w:t>(д)         било које право или пр</w:t>
            </w:r>
            <w:r w:rsidR="001B548D">
              <w:rPr>
                <w:sz w:val="23"/>
                <w:szCs w:val="23"/>
                <w:lang w:val="sr-Cyrl-RS"/>
              </w:rPr>
              <w:t>авни лек Зајмодавца према овом у</w:t>
            </w:r>
            <w:r w:rsidRPr="002D31EF">
              <w:rPr>
                <w:sz w:val="23"/>
                <w:szCs w:val="23"/>
                <w:lang w:val="sr-Cyrl-RS"/>
              </w:rPr>
              <w:t>говору.</w:t>
            </w:r>
            <w:r w:rsidRPr="000B01C7">
              <w:rPr>
                <w:sz w:val="24"/>
                <w:szCs w:val="24"/>
                <w:lang w:val="sr-Cyrl-RS"/>
              </w:rPr>
              <w:t xml:space="preserve">   </w:t>
            </w:r>
          </w:p>
        </w:tc>
      </w:tr>
      <w:tr w:rsidR="001A3133" w:rsidRPr="000B01C7" w:rsidTr="0049437A">
        <w:tc>
          <w:tcPr>
            <w:tcW w:w="1632" w:type="pct"/>
          </w:tcPr>
          <w:p w:rsidR="001A3133" w:rsidRPr="000B01C7" w:rsidRDefault="001A3133" w:rsidP="0049437A">
            <w:pPr>
              <w:pStyle w:val="BodyText"/>
              <w:spacing w:before="120"/>
              <w:rPr>
                <w:rFonts w:cs="Times New Roman"/>
                <w:b/>
                <w:sz w:val="24"/>
                <w:szCs w:val="24"/>
                <w:lang w:val="sr-Cyrl-RS"/>
              </w:rPr>
            </w:pPr>
            <w:r w:rsidRPr="000B01C7">
              <w:rPr>
                <w:rFonts w:cs="Times New Roman"/>
                <w:b/>
                <w:sz w:val="24"/>
                <w:szCs w:val="24"/>
                <w:lang w:val="sr-Cyrl-RS"/>
              </w:rPr>
              <w:t>Табела праћења резултата</w:t>
            </w:r>
          </w:p>
        </w:tc>
        <w:tc>
          <w:tcPr>
            <w:tcW w:w="3368" w:type="pct"/>
          </w:tcPr>
          <w:p w:rsidR="001A3133" w:rsidRPr="000B01C7" w:rsidRDefault="001A3133" w:rsidP="0049437A">
            <w:pPr>
              <w:pStyle w:val="BodyText"/>
              <w:spacing w:before="120"/>
              <w:rPr>
                <w:rFonts w:cs="Times New Roman"/>
                <w:sz w:val="24"/>
                <w:szCs w:val="24"/>
                <w:lang w:val="sr-Cyrl-RS"/>
              </w:rPr>
            </w:pPr>
            <w:r w:rsidRPr="000B01C7">
              <w:rPr>
                <w:rFonts w:cs="Times New Roman"/>
                <w:sz w:val="24"/>
                <w:szCs w:val="24"/>
                <w:lang w:val="sr-Cyrl-RS"/>
              </w:rPr>
              <w:t>означава графикон приложен у Прилогу 3Б са пописом индикатора договорених између Страна за праћење спровођења Програма.</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Народна банка Србије</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Озбачава централну банку Републике Србије</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Стање дуга главнице</w:t>
            </w:r>
          </w:p>
        </w:tc>
        <w:tc>
          <w:tcPr>
            <w:tcW w:w="3368" w:type="pct"/>
          </w:tcPr>
          <w:p w:rsidR="0057620F" w:rsidRDefault="00E36955" w:rsidP="0057620F">
            <w:pPr>
              <w:pStyle w:val="BodyText"/>
              <w:spacing w:before="120"/>
              <w:rPr>
                <w:rFonts w:cs="Times New Roman"/>
                <w:sz w:val="24"/>
                <w:szCs w:val="24"/>
                <w:lang w:val="sr-Cyrl-RS"/>
              </w:rPr>
            </w:pPr>
            <w:r w:rsidRPr="000B01C7">
              <w:rPr>
                <w:rFonts w:cs="Times New Roman"/>
                <w:sz w:val="24"/>
                <w:szCs w:val="24"/>
                <w:lang w:val="sr-Cyrl-RS"/>
              </w:rPr>
              <w:t>означава, у вези са било којим Повлачењем средстава, Стање дуга главнице који је доспео по основу таквог</w:t>
            </w:r>
            <w:r w:rsidR="0057620F">
              <w:rPr>
                <w:rFonts w:cs="Times New Roman"/>
                <w:sz w:val="24"/>
                <w:szCs w:val="24"/>
                <w:lang w:val="sr-Cyrl-RS"/>
              </w:rPr>
              <w:br/>
            </w:r>
          </w:p>
          <w:p w:rsidR="00E36955" w:rsidRPr="000B01C7" w:rsidRDefault="00E36955" w:rsidP="0057620F">
            <w:pPr>
              <w:pStyle w:val="BodyText"/>
              <w:spacing w:before="120"/>
              <w:rPr>
                <w:rFonts w:cs="Times New Roman"/>
                <w:sz w:val="24"/>
                <w:szCs w:val="24"/>
                <w:lang w:val="sr-Cyrl-RS"/>
              </w:rPr>
            </w:pPr>
            <w:r w:rsidRPr="000B01C7">
              <w:rPr>
                <w:rFonts w:cs="Times New Roman"/>
                <w:sz w:val="24"/>
                <w:szCs w:val="24"/>
                <w:lang w:val="sr-Cyrl-RS"/>
              </w:rPr>
              <w:t>Повлачења средстава, и који одговара износу повлачења које је Зајмодавац исплатио Зајмопримцу, умањеном за укупан износ рата главнице које је Зајмопримац отплатио Зајмодавцу у односу на такво Повлачење средстава.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Датуми плаћања</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означавају 15. јун и 15. децембар сваке године.</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 xml:space="preserve">Догађаји прекида рада платних система </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један или оба следећа догађаја: </w:t>
            </w:r>
          </w:p>
          <w:p w:rsidR="00E36955" w:rsidRPr="000B01C7" w:rsidRDefault="00E36955" w:rsidP="00926691">
            <w:pPr>
              <w:pStyle w:val="Num4"/>
              <w:numPr>
                <w:ilvl w:val="3"/>
                <w:numId w:val="22"/>
              </w:numPr>
              <w:rPr>
                <w:sz w:val="24"/>
                <w:szCs w:val="24"/>
                <w:lang w:val="sr-Cyrl-RS"/>
              </w:rPr>
            </w:pPr>
            <w:r w:rsidRPr="000B01C7">
              <w:rPr>
                <w:sz w:val="24"/>
                <w:szCs w:val="24"/>
                <w:lang w:val="sr-Cyrl-RS"/>
              </w:rPr>
              <w:t xml:space="preserve">суштински поремећај платних или комуникационих система или финансијских тржишта који је, у сваком случају, потребан како би се извршило плаћање у вези са Кредитом (или на други начин ради трансакција предвиђених овим </w:t>
            </w:r>
            <w:r w:rsidR="004F1E28">
              <w:rPr>
                <w:sz w:val="24"/>
                <w:szCs w:val="24"/>
                <w:lang w:val="sr-Cyrl-RS"/>
              </w:rPr>
              <w:t>у</w:t>
            </w:r>
            <w:r w:rsidRPr="000B01C7">
              <w:rPr>
                <w:sz w:val="24"/>
                <w:szCs w:val="24"/>
                <w:lang w:val="sr-Cyrl-RS"/>
              </w:rPr>
              <w:t xml:space="preserve">говором), под условом да прекид није узроковала било која Страна и да је ван њихове контроле; или </w:t>
            </w:r>
          </w:p>
          <w:p w:rsidR="00E36955" w:rsidRPr="000B01C7" w:rsidRDefault="00E36955" w:rsidP="0049437A">
            <w:pPr>
              <w:pStyle w:val="Num4"/>
              <w:numPr>
                <w:ilvl w:val="0"/>
                <w:numId w:val="0"/>
              </w:numPr>
              <w:ind w:left="752" w:hanging="752"/>
              <w:rPr>
                <w:sz w:val="24"/>
                <w:szCs w:val="24"/>
                <w:lang w:val="sr-Cyrl-RS"/>
              </w:rPr>
            </w:pPr>
            <w:r w:rsidRPr="000B01C7">
              <w:rPr>
                <w:sz w:val="24"/>
                <w:szCs w:val="24"/>
                <w:lang w:val="sr-Cyrl-RS"/>
              </w:rPr>
              <w:t xml:space="preserve">(б)   појава било ког другог догађаја који резултира поремећајем (техничке или системске природе) у трезору или платном промету Стране или било које друге стране а која спречава:  </w:t>
            </w:r>
          </w:p>
          <w:p w:rsidR="00E36955" w:rsidRPr="000B01C7" w:rsidRDefault="00E36955" w:rsidP="0049437A">
            <w:pPr>
              <w:pStyle w:val="Num5"/>
              <w:rPr>
                <w:sz w:val="24"/>
                <w:szCs w:val="24"/>
                <w:lang w:val="sr-Cyrl-RS"/>
              </w:rPr>
            </w:pPr>
            <w:r w:rsidRPr="000B01C7">
              <w:rPr>
                <w:sz w:val="24"/>
                <w:szCs w:val="24"/>
                <w:lang w:val="sr-Cyrl-RS"/>
              </w:rPr>
              <w:t>извршење обавеза плаћања према овом Уговору; или</w:t>
            </w:r>
          </w:p>
          <w:p w:rsidR="00E36955" w:rsidRPr="000B01C7" w:rsidRDefault="00E36955" w:rsidP="00926691">
            <w:pPr>
              <w:pStyle w:val="Num5"/>
              <w:numPr>
                <w:ilvl w:val="4"/>
                <w:numId w:val="17"/>
              </w:numPr>
              <w:rPr>
                <w:sz w:val="24"/>
                <w:szCs w:val="24"/>
                <w:lang w:val="sr-Cyrl-RS"/>
              </w:rPr>
            </w:pPr>
            <w:r w:rsidRPr="000B01C7">
              <w:rPr>
                <w:sz w:val="24"/>
                <w:szCs w:val="24"/>
                <w:lang w:val="sr-Cyrl-RS"/>
              </w:rPr>
              <w:t xml:space="preserve">комуникацију са другим Странама у складу са условима овог </w:t>
            </w:r>
            <w:r w:rsidR="004F1E28">
              <w:rPr>
                <w:sz w:val="24"/>
                <w:szCs w:val="24"/>
                <w:lang w:val="sr-Cyrl-RS"/>
              </w:rPr>
              <w:t>у</w:t>
            </w:r>
            <w:r w:rsidRPr="000B01C7">
              <w:rPr>
                <w:sz w:val="24"/>
                <w:szCs w:val="24"/>
                <w:lang w:val="sr-Cyrl-RS"/>
              </w:rPr>
              <w:t xml:space="preserve">говора </w:t>
            </w:r>
          </w:p>
          <w:p w:rsidR="00E36955" w:rsidRPr="000B01C7" w:rsidRDefault="00E36955" w:rsidP="0049437A">
            <w:pPr>
              <w:pStyle w:val="BodyText1"/>
              <w:rPr>
                <w:sz w:val="24"/>
                <w:szCs w:val="24"/>
              </w:rPr>
            </w:pPr>
            <w:r w:rsidRPr="000B01C7">
              <w:rPr>
                <w:sz w:val="24"/>
                <w:szCs w:val="24"/>
              </w:rPr>
              <w:t xml:space="preserve">а које (у оба случаја) није проузроковала ни једна Страна и ван је њихове контроле. </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Накнада за превремену отплату</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обештећење обрачунато применом следећег процента на износ Кредита који је превремено отплаћен:</w:t>
            </w:r>
          </w:p>
          <w:p w:rsidR="00E36955" w:rsidRPr="000B01C7" w:rsidRDefault="00E36955" w:rsidP="0049437A">
            <w:pPr>
              <w:pStyle w:val="Bullet1"/>
              <w:ind w:left="452" w:hanging="452"/>
              <w:rPr>
                <w:rFonts w:cs="Times New Roman"/>
                <w:sz w:val="24"/>
                <w:szCs w:val="24"/>
                <w:lang w:val="sr-Cyrl-RS"/>
              </w:rPr>
            </w:pPr>
            <w:r w:rsidRPr="000B01C7">
              <w:rPr>
                <w:rFonts w:cs="Times New Roman"/>
                <w:sz w:val="24"/>
                <w:szCs w:val="24"/>
                <w:lang w:val="sr-Cyrl-RS"/>
              </w:rPr>
              <w:t xml:space="preserve">ако се отплата догоди пре </w:t>
            </w:r>
            <w:r w:rsidR="00A0366D" w:rsidRPr="000B01C7">
              <w:rPr>
                <w:rFonts w:cs="Times New Roman"/>
                <w:sz w:val="24"/>
                <w:szCs w:val="24"/>
                <w:lang w:val="sr-Cyrl-RS"/>
              </w:rPr>
              <w:t>3</w:t>
            </w:r>
            <w:r w:rsidRPr="000B01C7">
              <w:rPr>
                <w:rFonts w:cs="Times New Roman"/>
                <w:sz w:val="24"/>
                <w:szCs w:val="24"/>
                <w:lang w:val="sr-Cyrl-RS"/>
              </w:rPr>
              <w:t>. годишњице (не укључујући је) од Датума потписивања: два процента (2%);</w:t>
            </w:r>
          </w:p>
          <w:p w:rsidR="00E36955" w:rsidRPr="000B01C7" w:rsidRDefault="00E36955" w:rsidP="0049437A">
            <w:pPr>
              <w:pStyle w:val="Bullet1"/>
              <w:ind w:left="452" w:hanging="452"/>
              <w:rPr>
                <w:rFonts w:cs="Times New Roman"/>
                <w:sz w:val="24"/>
                <w:szCs w:val="24"/>
                <w:lang w:val="sr-Cyrl-RS"/>
              </w:rPr>
            </w:pPr>
            <w:r w:rsidRPr="000B01C7">
              <w:rPr>
                <w:rFonts w:cs="Times New Roman"/>
                <w:sz w:val="24"/>
                <w:szCs w:val="24"/>
                <w:lang w:val="sr-Cyrl-RS"/>
              </w:rPr>
              <w:t xml:space="preserve">ако се отплата догоди између </w:t>
            </w:r>
            <w:r w:rsidR="00A0366D" w:rsidRPr="000B01C7">
              <w:rPr>
                <w:rFonts w:cs="Times New Roman"/>
                <w:sz w:val="24"/>
                <w:szCs w:val="24"/>
                <w:lang w:val="sr-Cyrl-RS"/>
              </w:rPr>
              <w:t>3</w:t>
            </w:r>
            <w:r w:rsidRPr="000B01C7">
              <w:rPr>
                <w:rFonts w:cs="Times New Roman"/>
                <w:sz w:val="24"/>
                <w:szCs w:val="24"/>
                <w:lang w:val="sr-Cyrl-RS"/>
              </w:rPr>
              <w:t xml:space="preserve">. годишњице (не укључујући је) и </w:t>
            </w:r>
            <w:r w:rsidR="00A0366D" w:rsidRPr="000B01C7">
              <w:rPr>
                <w:rFonts w:cs="Times New Roman"/>
                <w:sz w:val="24"/>
                <w:szCs w:val="24"/>
                <w:lang w:val="sr-Cyrl-RS"/>
              </w:rPr>
              <w:t>7</w:t>
            </w:r>
            <w:r w:rsidRPr="000B01C7">
              <w:rPr>
                <w:rFonts w:cs="Times New Roman"/>
                <w:sz w:val="24"/>
                <w:szCs w:val="24"/>
                <w:lang w:val="sr-Cyrl-RS"/>
              </w:rPr>
              <w:t>. годишњице (не укључујући је) од Датума потписивања: један проценат (1</w:t>
            </w:r>
            <w:r w:rsidR="00A0366D" w:rsidRPr="000B01C7">
              <w:rPr>
                <w:rFonts w:cs="Times New Roman"/>
                <w:sz w:val="24"/>
                <w:szCs w:val="24"/>
                <w:lang w:val="sr-Cyrl-RS"/>
              </w:rPr>
              <w:t>,5</w:t>
            </w:r>
            <w:r w:rsidRPr="000B01C7">
              <w:rPr>
                <w:rFonts w:cs="Times New Roman"/>
                <w:sz w:val="24"/>
                <w:szCs w:val="24"/>
                <w:lang w:val="sr-Cyrl-RS"/>
              </w:rPr>
              <w:t>%);</w:t>
            </w:r>
          </w:p>
          <w:p w:rsidR="00A0366D" w:rsidRPr="000B01C7" w:rsidRDefault="00A0366D" w:rsidP="00A0366D">
            <w:pPr>
              <w:pStyle w:val="Bullet1"/>
              <w:rPr>
                <w:rFonts w:cs="Times New Roman"/>
                <w:sz w:val="24"/>
                <w:szCs w:val="24"/>
                <w:lang w:val="sr-Cyrl-RS"/>
              </w:rPr>
            </w:pPr>
            <w:r w:rsidRPr="000B01C7">
              <w:rPr>
                <w:rFonts w:cs="Times New Roman"/>
                <w:sz w:val="24"/>
                <w:szCs w:val="24"/>
                <w:lang w:val="sr-Cyrl-RS"/>
              </w:rPr>
              <w:t>ако се отплата догоди између 7. годишњице (не укључујући је) и 10. годишњице (не укључујући је) од Датума потписивања: један проценат (1%);</w:t>
            </w:r>
          </w:p>
          <w:p w:rsidR="00E36955" w:rsidRPr="000B01C7" w:rsidRDefault="00E36955" w:rsidP="00A0366D">
            <w:pPr>
              <w:pStyle w:val="Bullet1"/>
              <w:spacing w:before="120" w:after="200"/>
              <w:ind w:left="452" w:hanging="452"/>
              <w:rPr>
                <w:rFonts w:cs="Times New Roman"/>
                <w:sz w:val="24"/>
                <w:szCs w:val="24"/>
                <w:lang w:val="sr-Cyrl-RS"/>
              </w:rPr>
            </w:pPr>
            <w:r w:rsidRPr="000B01C7">
              <w:rPr>
                <w:rFonts w:cs="Times New Roman"/>
                <w:sz w:val="24"/>
                <w:szCs w:val="24"/>
                <w:lang w:val="sr-Cyrl-RS"/>
              </w:rPr>
              <w:t xml:space="preserve">ако се отплата догоди након </w:t>
            </w:r>
            <w:r w:rsidR="00A0366D" w:rsidRPr="000B01C7">
              <w:rPr>
                <w:rFonts w:cs="Times New Roman"/>
                <w:sz w:val="24"/>
                <w:szCs w:val="24"/>
                <w:lang w:val="sr-Cyrl-RS"/>
              </w:rPr>
              <w:t>10</w:t>
            </w:r>
            <w:r w:rsidRPr="000B01C7">
              <w:rPr>
                <w:rFonts w:cs="Times New Roman"/>
                <w:sz w:val="24"/>
                <w:szCs w:val="24"/>
                <w:lang w:val="sr-Cyrl-RS"/>
              </w:rPr>
              <w:t xml:space="preserve">. годишњице (укључујући је) од Датума потписивања: пола процента (0,5%). </w:t>
            </w:r>
          </w:p>
        </w:tc>
      </w:tr>
      <w:tr w:rsidR="00E36955" w:rsidRPr="000B01C7" w:rsidTr="0049437A">
        <w:tc>
          <w:tcPr>
            <w:tcW w:w="1632" w:type="pct"/>
          </w:tcPr>
          <w:p w:rsidR="00E36955" w:rsidRPr="000B01C7" w:rsidRDefault="00E36955" w:rsidP="00A85703">
            <w:pPr>
              <w:pStyle w:val="BodyText"/>
              <w:spacing w:before="120"/>
              <w:rPr>
                <w:rFonts w:cs="Times New Roman"/>
                <w:sz w:val="24"/>
                <w:szCs w:val="24"/>
                <w:lang w:val="sr-Cyrl-RS"/>
              </w:rPr>
            </w:pPr>
            <w:r w:rsidRPr="000B01C7">
              <w:rPr>
                <w:rFonts w:cs="Times New Roman"/>
                <w:b/>
                <w:sz w:val="24"/>
                <w:szCs w:val="24"/>
                <w:lang w:val="sr-Cyrl-RS"/>
              </w:rPr>
              <w:t>Про</w:t>
            </w:r>
            <w:r w:rsidR="00A85703" w:rsidRPr="000B01C7">
              <w:rPr>
                <w:rFonts w:cs="Times New Roman"/>
                <w:b/>
                <w:sz w:val="24"/>
                <w:szCs w:val="24"/>
                <w:lang w:val="sr-Cyrl-RS"/>
              </w:rPr>
              <w:t>грам</w:t>
            </w:r>
          </w:p>
        </w:tc>
        <w:tc>
          <w:tcPr>
            <w:tcW w:w="3368" w:type="pct"/>
          </w:tcPr>
          <w:p w:rsidR="00E36955" w:rsidRPr="000B01C7" w:rsidRDefault="00E36955" w:rsidP="00A85703">
            <w:pPr>
              <w:pStyle w:val="BodyText"/>
              <w:spacing w:before="120"/>
              <w:rPr>
                <w:rFonts w:cs="Times New Roman"/>
                <w:sz w:val="24"/>
                <w:szCs w:val="24"/>
                <w:lang w:val="sr-Cyrl-RS"/>
              </w:rPr>
            </w:pPr>
            <w:r w:rsidRPr="000B01C7">
              <w:rPr>
                <w:rFonts w:cs="Times New Roman"/>
                <w:sz w:val="24"/>
                <w:szCs w:val="24"/>
                <w:lang w:val="sr-Cyrl-RS"/>
              </w:rPr>
              <w:t>означава Про</w:t>
            </w:r>
            <w:r w:rsidR="00A85703" w:rsidRPr="000B01C7">
              <w:rPr>
                <w:rFonts w:cs="Times New Roman"/>
                <w:sz w:val="24"/>
                <w:szCs w:val="24"/>
                <w:lang w:val="sr-Cyrl-RS"/>
              </w:rPr>
              <w:t>грам</w:t>
            </w:r>
            <w:r w:rsidRPr="000B01C7">
              <w:rPr>
                <w:rFonts w:cs="Times New Roman"/>
                <w:sz w:val="24"/>
                <w:szCs w:val="24"/>
                <w:lang w:val="sr-Cyrl-RS"/>
              </w:rPr>
              <w:t xml:space="preserve"> описан у Прилогу </w:t>
            </w:r>
            <w:r w:rsidRPr="000B01C7">
              <w:rPr>
                <w:rFonts w:cs="Times New Roman"/>
                <w:sz w:val="24"/>
                <w:szCs w:val="24"/>
                <w:lang w:val="sr-Cyrl-RS"/>
              </w:rPr>
              <w:fldChar w:fldCharType="begin"/>
            </w:r>
            <w:r w:rsidRPr="000B01C7">
              <w:rPr>
                <w:rFonts w:cs="Times New Roman"/>
                <w:sz w:val="24"/>
                <w:szCs w:val="24"/>
                <w:lang w:val="sr-Cyrl-RS"/>
              </w:rPr>
              <w:instrText xml:space="preserve"> REF SCH2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sidRPr="00EF5BFE">
              <w:rPr>
                <w:rFonts w:cs="Times New Roman"/>
                <w:sz w:val="24"/>
                <w:szCs w:val="24"/>
                <w:lang w:val="sr-Cyrl-RS"/>
              </w:rPr>
              <w:t>2</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PROJECTDESCRIPTION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ОПИС ПРО</w:t>
            </w:r>
            <w:r w:rsidRPr="000B01C7">
              <w:rPr>
                <w:rFonts w:cs="Times New Roman"/>
                <w:i/>
                <w:sz w:val="24"/>
                <w:szCs w:val="24"/>
                <w:lang w:val="sr-Cyrl-RS"/>
              </w:rPr>
              <w:fldChar w:fldCharType="end"/>
            </w:r>
            <w:r w:rsidR="00B96335">
              <w:rPr>
                <w:rFonts w:cs="Times New Roman"/>
                <w:i/>
                <w:sz w:val="24"/>
                <w:szCs w:val="24"/>
                <w:lang w:val="sr-Cyrl-RS"/>
              </w:rPr>
              <w:t>ГРАМА</w:t>
            </w:r>
            <w:r w:rsidRPr="000B01C7">
              <w:rPr>
                <w:rFonts w:cs="Times New Roman"/>
                <w:sz w:val="24"/>
                <w:szCs w:val="24"/>
                <w:lang w:val="sr-Cyrl-RS"/>
              </w:rPr>
              <w:t>).</w:t>
            </w:r>
          </w:p>
        </w:tc>
      </w:tr>
      <w:tr w:rsidR="00263D57" w:rsidRPr="000B01C7" w:rsidTr="0049437A">
        <w:tc>
          <w:tcPr>
            <w:tcW w:w="1632" w:type="pct"/>
          </w:tcPr>
          <w:p w:rsidR="00263D57" w:rsidRPr="000B01C7" w:rsidRDefault="00263D57" w:rsidP="00A85703">
            <w:pPr>
              <w:pStyle w:val="BodyText"/>
              <w:spacing w:before="120"/>
              <w:rPr>
                <w:rFonts w:cs="Times New Roman"/>
                <w:b/>
                <w:sz w:val="24"/>
                <w:szCs w:val="24"/>
                <w:lang w:val="sr-Cyrl-RS"/>
              </w:rPr>
            </w:pPr>
            <w:r>
              <w:rPr>
                <w:rFonts w:cs="Times New Roman"/>
                <w:b/>
                <w:sz w:val="24"/>
                <w:szCs w:val="24"/>
                <w:lang w:val="sr-Cyrl-RS"/>
              </w:rPr>
              <w:t>Датум завршетка Програма</w:t>
            </w:r>
          </w:p>
        </w:tc>
        <w:tc>
          <w:tcPr>
            <w:tcW w:w="3368" w:type="pct"/>
          </w:tcPr>
          <w:p w:rsidR="00263D57" w:rsidRPr="000B01C7" w:rsidRDefault="00263D57" w:rsidP="00A85703">
            <w:pPr>
              <w:pStyle w:val="BodyText"/>
              <w:spacing w:before="120"/>
              <w:rPr>
                <w:rFonts w:cs="Times New Roman"/>
                <w:sz w:val="24"/>
                <w:szCs w:val="24"/>
                <w:lang w:val="sr-Cyrl-RS"/>
              </w:rPr>
            </w:pPr>
            <w:r>
              <w:rPr>
                <w:rFonts w:cs="Times New Roman"/>
                <w:sz w:val="24"/>
                <w:szCs w:val="24"/>
                <w:lang w:val="sr-Cyrl-RS"/>
              </w:rPr>
              <w:t>Подразумева датум за технички завршетак Програма који се очекује да буде две године након датума ступања на снагу Закона о климатским променама.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Јавни функционер</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w:t>
            </w:r>
            <w:r w:rsidR="008155D8" w:rsidRPr="000B01C7">
              <w:rPr>
                <w:rFonts w:cs="Times New Roman"/>
                <w:sz w:val="24"/>
                <w:szCs w:val="24"/>
                <w:lang w:val="sr-Cyrl-RS"/>
              </w:rPr>
              <w:t>(</w:t>
            </w:r>
            <w:r w:rsidR="008155D8" w:rsidRPr="000B01C7">
              <w:rPr>
                <w:rFonts w:cs="Times New Roman"/>
                <w:sz w:val="24"/>
                <w:szCs w:val="24"/>
                <w:lang w:val="en-US"/>
              </w:rPr>
              <w:t>i</w:t>
            </w:r>
            <w:r w:rsidR="008155D8" w:rsidRPr="0068329B">
              <w:rPr>
                <w:rFonts w:cs="Times New Roman"/>
                <w:sz w:val="24"/>
                <w:szCs w:val="24"/>
                <w:lang w:val="sr-Cyrl-RS"/>
              </w:rPr>
              <w:t xml:space="preserve">) </w:t>
            </w:r>
            <w:r w:rsidRPr="000B01C7">
              <w:rPr>
                <w:rFonts w:cs="Times New Roman"/>
                <w:sz w:val="24"/>
                <w:szCs w:val="24"/>
                <w:lang w:val="sr-Cyrl-RS"/>
              </w:rPr>
              <w:t xml:space="preserve">било ког носиоца законодавне, извршне административне или судске функције, било да је именован или изабран, сталан или привремен, плаћен или неплаћен, без обзира на функцију или </w:t>
            </w:r>
            <w:r w:rsidR="008155D8" w:rsidRPr="000B01C7">
              <w:rPr>
                <w:rFonts w:cs="Times New Roman"/>
                <w:sz w:val="24"/>
                <w:szCs w:val="24"/>
                <w:lang w:val="sr-Cyrl-RS"/>
              </w:rPr>
              <w:t>(</w:t>
            </w:r>
            <w:r w:rsidR="008155D8" w:rsidRPr="000B01C7">
              <w:rPr>
                <w:rFonts w:cs="Times New Roman"/>
                <w:sz w:val="24"/>
                <w:szCs w:val="24"/>
                <w:lang w:val="en-US"/>
              </w:rPr>
              <w:t>ii</w:t>
            </w:r>
            <w:r w:rsidR="008155D8" w:rsidRPr="0068329B">
              <w:rPr>
                <w:rFonts w:cs="Times New Roman"/>
                <w:sz w:val="24"/>
                <w:szCs w:val="24"/>
                <w:lang w:val="sr-Cyrl-RS"/>
              </w:rPr>
              <w:t xml:space="preserve">) </w:t>
            </w:r>
            <w:r w:rsidRPr="000B01C7">
              <w:rPr>
                <w:rFonts w:cs="Times New Roman"/>
                <w:sz w:val="24"/>
                <w:szCs w:val="24"/>
                <w:lang w:val="sr-Cyrl-RS"/>
              </w:rPr>
              <w:t xml:space="preserve">било коју другу особу дефинисану као јавни функционер према закону о оснивању привредних друштава Зајмопримца, као и </w:t>
            </w:r>
            <w:r w:rsidR="008155D8" w:rsidRPr="000B01C7">
              <w:rPr>
                <w:rFonts w:cs="Times New Roman"/>
                <w:sz w:val="24"/>
                <w:szCs w:val="24"/>
                <w:lang w:val="sr-Cyrl-RS"/>
              </w:rPr>
              <w:t>(</w:t>
            </w:r>
            <w:r w:rsidR="008155D8" w:rsidRPr="000B01C7">
              <w:rPr>
                <w:rFonts w:cs="Times New Roman"/>
                <w:sz w:val="24"/>
                <w:szCs w:val="24"/>
                <w:lang w:val="en-US"/>
              </w:rPr>
              <w:t>iii</w:t>
            </w:r>
            <w:r w:rsidR="008155D8" w:rsidRPr="0068329B">
              <w:rPr>
                <w:rFonts w:cs="Times New Roman"/>
                <w:sz w:val="24"/>
                <w:szCs w:val="24"/>
                <w:lang w:val="sr-Cyrl-RS"/>
              </w:rPr>
              <w:t xml:space="preserve">) </w:t>
            </w:r>
            <w:r w:rsidRPr="000B01C7">
              <w:rPr>
                <w:rFonts w:cs="Times New Roman"/>
                <w:sz w:val="24"/>
                <w:szCs w:val="24"/>
                <w:lang w:val="sr-Cyrl-RS"/>
              </w:rPr>
              <w:t xml:space="preserve">било које друго лица које врши јавну функцију, укључујући јавну агенцију или организацију или пружа јавне услуге.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Конверзија стопе</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конверзију варијабилне стопе која се примењује на целокупан Кредит или његов део у фиксну стопу у складу са чланом </w:t>
            </w:r>
            <w:r w:rsidRPr="000B01C7">
              <w:rPr>
                <w:rFonts w:cs="Times New Roman"/>
                <w:sz w:val="24"/>
                <w:szCs w:val="24"/>
                <w:lang w:val="sr-Cyrl-RS"/>
              </w:rPr>
              <w:fldChar w:fldCharType="begin"/>
            </w:r>
            <w:r w:rsidRPr="000B01C7">
              <w:rPr>
                <w:rFonts w:cs="Times New Roman"/>
                <w:sz w:val="24"/>
                <w:szCs w:val="24"/>
                <w:lang w:val="sr-Cyrl-RS"/>
              </w:rPr>
              <w:instrText xml:space="preserve"> REF _Ref188171203 \r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Pr>
                <w:rFonts w:cs="Times New Roman"/>
                <w:sz w:val="24"/>
                <w:szCs w:val="24"/>
                <w:lang w:val="sr-Cyrl-RS"/>
              </w:rPr>
              <w:t>4.1</w:t>
            </w:r>
            <w:r w:rsidRPr="000B01C7">
              <w:rPr>
                <w:rFonts w:cs="Times New Roman"/>
                <w:sz w:val="24"/>
                <w:szCs w:val="24"/>
                <w:lang w:val="sr-Cyrl-RS"/>
              </w:rPr>
              <w:fldChar w:fldCharType="end"/>
            </w:r>
            <w:r w:rsidRPr="000B01C7">
              <w:rPr>
                <w:rFonts w:cs="Times New Roman"/>
                <w:sz w:val="24"/>
                <w:szCs w:val="24"/>
                <w:lang w:val="sr-Cyrl-RS"/>
              </w:rPr>
              <w:t xml:space="preserve"> (</w:t>
            </w:r>
            <w:r w:rsidRPr="000B01C7">
              <w:rPr>
                <w:rFonts w:cs="Times New Roman"/>
                <w:i/>
                <w:sz w:val="24"/>
                <w:szCs w:val="24"/>
                <w:lang w:val="sr-Cyrl-RS"/>
              </w:rPr>
              <w:fldChar w:fldCharType="begin"/>
            </w:r>
            <w:r w:rsidRPr="000B01C7">
              <w:rPr>
                <w:rFonts w:cs="Times New Roman"/>
                <w:i/>
                <w:sz w:val="24"/>
                <w:szCs w:val="24"/>
                <w:lang w:val="sr-Cyrl-RS"/>
              </w:rPr>
              <w:instrText xml:space="preserve"> REF _Ref188171203 \h  \* MERGEFORMAT </w:instrText>
            </w:r>
            <w:r w:rsidRPr="000B01C7">
              <w:rPr>
                <w:rFonts w:cs="Times New Roman"/>
                <w:i/>
                <w:sz w:val="24"/>
                <w:szCs w:val="24"/>
                <w:lang w:val="sr-Cyrl-RS"/>
              </w:rPr>
            </w:r>
            <w:r w:rsidRPr="000B01C7">
              <w:rPr>
                <w:rFonts w:cs="Times New Roman"/>
                <w:i/>
                <w:sz w:val="24"/>
                <w:szCs w:val="24"/>
                <w:lang w:val="sr-Cyrl-RS"/>
              </w:rPr>
              <w:fldChar w:fldCharType="separate"/>
            </w:r>
            <w:r w:rsidR="00EF5BFE" w:rsidRPr="00EF5BFE">
              <w:rPr>
                <w:rFonts w:cs="Times New Roman"/>
                <w:i/>
                <w:sz w:val="24"/>
                <w:szCs w:val="24"/>
                <w:lang w:val="sr-Cyrl-RS"/>
              </w:rPr>
              <w:t>Каматна стопа</w:t>
            </w:r>
            <w:r w:rsidRPr="000B01C7">
              <w:rPr>
                <w:rFonts w:cs="Times New Roman"/>
                <w:i/>
                <w:sz w:val="24"/>
                <w:szCs w:val="24"/>
                <w:lang w:val="sr-Cyrl-RS"/>
              </w:rPr>
              <w:fldChar w:fldCharType="end"/>
            </w:r>
            <w:r w:rsidRPr="000B01C7">
              <w:rPr>
                <w:rFonts w:cs="Times New Roman"/>
                <w:sz w:val="24"/>
                <w:szCs w:val="24"/>
                <w:lang w:val="sr-Cyrl-RS"/>
              </w:rPr>
              <w:t xml:space="preserve">).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Захтев за конверзију стопе</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 захтев </w:t>
            </w:r>
            <w:r w:rsidR="006E006C" w:rsidRPr="000B01C7">
              <w:rPr>
                <w:rFonts w:cs="Times New Roman"/>
                <w:sz w:val="24"/>
                <w:szCs w:val="24"/>
                <w:lang w:val="sr-Cyrl-RS"/>
              </w:rPr>
              <w:t xml:space="preserve">Зајмопримца </w:t>
            </w:r>
            <w:r w:rsidRPr="000B01C7">
              <w:rPr>
                <w:rFonts w:cs="Times New Roman"/>
                <w:sz w:val="24"/>
                <w:szCs w:val="24"/>
                <w:lang w:val="sr-Cyrl-RS"/>
              </w:rPr>
              <w:t xml:space="preserve">суштински у форми датој у Прилогу </w:t>
            </w:r>
            <w:r w:rsidRPr="000B01C7">
              <w:rPr>
                <w:rFonts w:cs="Times New Roman"/>
                <w:sz w:val="24"/>
                <w:szCs w:val="24"/>
                <w:lang w:val="sr-Cyrl-RS"/>
              </w:rPr>
              <w:fldChar w:fldCharType="begin"/>
            </w:r>
            <w:r w:rsidRPr="000B01C7">
              <w:rPr>
                <w:rFonts w:cs="Times New Roman"/>
                <w:sz w:val="24"/>
                <w:szCs w:val="24"/>
                <w:lang w:val="sr-Cyrl-RS"/>
              </w:rPr>
              <w:instrText xml:space="preserve"> REF Sch5c \h  \* MERGEFORMAT </w:instrText>
            </w:r>
            <w:r w:rsidRPr="000B01C7">
              <w:rPr>
                <w:rFonts w:cs="Times New Roman"/>
                <w:sz w:val="24"/>
                <w:szCs w:val="24"/>
                <w:lang w:val="sr-Cyrl-RS"/>
              </w:rPr>
            </w:r>
            <w:r w:rsidRPr="000B01C7">
              <w:rPr>
                <w:rFonts w:cs="Times New Roman"/>
                <w:sz w:val="24"/>
                <w:szCs w:val="24"/>
                <w:lang w:val="sr-Cyrl-RS"/>
              </w:rPr>
              <w:fldChar w:fldCharType="separate"/>
            </w:r>
            <w:r w:rsidR="00EF5BFE" w:rsidRPr="00EF5BFE">
              <w:rPr>
                <w:rFonts w:cs="Times New Roman"/>
                <w:sz w:val="24"/>
                <w:szCs w:val="24"/>
                <w:lang w:val="sr-Cyrl-RS"/>
              </w:rPr>
              <w:t>5</w:t>
            </w:r>
            <w:r w:rsidRPr="000B01C7">
              <w:rPr>
                <w:rFonts w:cs="Times New Roman"/>
                <w:sz w:val="24"/>
                <w:szCs w:val="24"/>
                <w:lang w:val="sr-Cyrl-RS"/>
              </w:rPr>
              <w:fldChar w:fldCharType="end"/>
            </w:r>
            <w:r w:rsidR="006E006C" w:rsidRPr="000B01C7">
              <w:rPr>
                <w:rFonts w:cs="Times New Roman"/>
                <w:sz w:val="24"/>
                <w:szCs w:val="24"/>
                <w:lang w:val="sr-Cyrl-RS"/>
              </w:rPr>
              <w:t>Ц</w:t>
            </w:r>
            <w:r w:rsidRPr="000B01C7">
              <w:rPr>
                <w:rFonts w:cs="Times New Roman"/>
                <w:sz w:val="24"/>
                <w:szCs w:val="24"/>
                <w:lang w:val="sr-Cyrl-RS"/>
              </w:rPr>
              <w:t xml:space="preserve"> (</w:t>
            </w:r>
            <w:r w:rsidRPr="000B01C7">
              <w:rPr>
                <w:rFonts w:cs="Times New Roman"/>
                <w:bCs w:val="0"/>
                <w:i/>
                <w:sz w:val="24"/>
                <w:szCs w:val="24"/>
                <w:lang w:val="sr-Cyrl-RS"/>
              </w:rPr>
              <w:fldChar w:fldCharType="begin"/>
            </w:r>
            <w:r w:rsidRPr="000B01C7">
              <w:rPr>
                <w:rFonts w:cs="Times New Roman"/>
                <w:bCs w:val="0"/>
                <w:i/>
                <w:sz w:val="24"/>
                <w:szCs w:val="24"/>
                <w:lang w:val="sr-Cyrl-RS"/>
              </w:rPr>
              <w:instrText xml:space="preserve"> REF FormofRateConversionRequest \h  \* MERGEFORMAT </w:instrText>
            </w:r>
            <w:r w:rsidRPr="000B01C7">
              <w:rPr>
                <w:rFonts w:cs="Times New Roman"/>
                <w:bCs w:val="0"/>
                <w:i/>
                <w:sz w:val="24"/>
                <w:szCs w:val="24"/>
                <w:lang w:val="sr-Cyrl-RS"/>
              </w:rPr>
            </w:r>
            <w:r w:rsidRPr="000B01C7">
              <w:rPr>
                <w:rFonts w:cs="Times New Roman"/>
                <w:bCs w:val="0"/>
                <w:i/>
                <w:sz w:val="24"/>
                <w:szCs w:val="24"/>
                <w:lang w:val="sr-Cyrl-RS"/>
              </w:rPr>
              <w:fldChar w:fldCharType="separate"/>
            </w:r>
            <w:r w:rsidR="00EF5BFE" w:rsidRPr="00EF5BFE">
              <w:rPr>
                <w:rFonts w:cs="Times New Roman"/>
                <w:bCs w:val="0"/>
                <w:i/>
                <w:sz w:val="24"/>
                <w:szCs w:val="24"/>
                <w:lang w:val="sr-Cyrl-RS"/>
              </w:rPr>
              <w:t>образац захтева за конверзију стопе</w:t>
            </w:r>
            <w:r w:rsidRPr="000B01C7">
              <w:rPr>
                <w:rFonts w:cs="Times New Roman"/>
                <w:bCs w:val="0"/>
                <w:i/>
                <w:sz w:val="24"/>
                <w:szCs w:val="24"/>
                <w:lang w:val="sr-Cyrl-RS"/>
              </w:rPr>
              <w:fldChar w:fldCharType="end"/>
            </w:r>
            <w:r w:rsidRPr="000B01C7">
              <w:rPr>
                <w:rFonts w:cs="Times New Roman"/>
                <w:sz w:val="24"/>
                <w:szCs w:val="24"/>
                <w:lang w:val="sr-Cyrl-RS"/>
              </w:rPr>
              <w:t>).</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 xml:space="preserve">Датум формирања стопе </w:t>
            </w:r>
          </w:p>
        </w:tc>
        <w:tc>
          <w:tcPr>
            <w:tcW w:w="3368" w:type="pct"/>
          </w:tcPr>
          <w:p w:rsidR="00E36955" w:rsidRPr="00953C15" w:rsidRDefault="00953C15" w:rsidP="00953C15">
            <w:pPr>
              <w:pStyle w:val="BodyText"/>
              <w:spacing w:before="120"/>
              <w:rPr>
                <w:rFonts w:cs="Times New Roman"/>
                <w:sz w:val="24"/>
                <w:szCs w:val="24"/>
                <w:lang w:val="sr-Cyrl-RS"/>
              </w:rPr>
            </w:pPr>
            <w:r>
              <w:rPr>
                <w:rFonts w:cs="Times New Roman"/>
                <w:sz w:val="24"/>
                <w:szCs w:val="24"/>
                <w:lang w:val="sr-Cyrl-RS"/>
              </w:rPr>
              <w:t xml:space="preserve">Означава </w:t>
            </w:r>
            <w:r w:rsidR="00E36955" w:rsidRPr="000B01C7">
              <w:rPr>
                <w:sz w:val="24"/>
                <w:szCs w:val="24"/>
                <w:lang w:val="sr-Cyrl-RS"/>
              </w:rPr>
              <w:t xml:space="preserve">у односу на било који Каматни период за који се одређује каматна стопа: </w:t>
            </w:r>
          </w:p>
          <w:p w:rsidR="00E36955" w:rsidRPr="000B01C7" w:rsidRDefault="00E36955" w:rsidP="00926691">
            <w:pPr>
              <w:pStyle w:val="Num5"/>
              <w:numPr>
                <w:ilvl w:val="4"/>
                <w:numId w:val="18"/>
              </w:numPr>
              <w:tabs>
                <w:tab w:val="clear" w:pos="1440"/>
                <w:tab w:val="num" w:pos="877"/>
              </w:tabs>
              <w:ind w:left="877" w:hanging="425"/>
              <w:rPr>
                <w:sz w:val="24"/>
                <w:szCs w:val="24"/>
                <w:lang w:val="sr-Cyrl-RS"/>
              </w:rPr>
            </w:pPr>
            <w:r w:rsidRPr="000B01C7">
              <w:rPr>
                <w:sz w:val="24"/>
                <w:szCs w:val="24"/>
                <w:lang w:val="sr-Cyrl-RS"/>
              </w:rPr>
              <w:t xml:space="preserve">прву Среду (или, ако тај дан није радни дан, одмах следећи радни дан) након дана пријема Захтева о повлачењу средстава од стране Зајмодавца, под условом да је Зајмодавац примио Захтев за повлачење средстава најмање два (2) цела Радна дана пре наведене Среде;  </w:t>
            </w:r>
          </w:p>
          <w:p w:rsidR="00E36955" w:rsidRPr="000B01C7" w:rsidRDefault="00E36955" w:rsidP="00926691">
            <w:pPr>
              <w:pStyle w:val="Num5"/>
              <w:numPr>
                <w:ilvl w:val="4"/>
                <w:numId w:val="17"/>
              </w:numPr>
              <w:tabs>
                <w:tab w:val="clear" w:pos="1440"/>
                <w:tab w:val="num" w:pos="877"/>
              </w:tabs>
              <w:ind w:left="877" w:hanging="425"/>
              <w:rPr>
                <w:sz w:val="24"/>
                <w:szCs w:val="24"/>
                <w:lang w:val="sr-Cyrl-RS"/>
              </w:rPr>
            </w:pPr>
            <w:r w:rsidRPr="000B01C7">
              <w:rPr>
                <w:sz w:val="24"/>
                <w:szCs w:val="24"/>
                <w:lang w:val="sr-Cyrl-RS"/>
              </w:rPr>
              <w:t>другу Среду (или, ако тај дан није радни дан, одмах следећи радни дан) након дана пријема Захтева о повлачењу средстава од стране Зајмодавца, под условом да Зајмодавац није примио Захтев за повлачење средстава најмање два (2) цела Радна дана пре прве Среде наведене у претходном ставу (</w:t>
            </w:r>
            <w:r w:rsidR="00FF14C3">
              <w:rPr>
                <w:sz w:val="24"/>
                <w:szCs w:val="24"/>
                <w:lang w:val="sr-Latn-RS"/>
              </w:rPr>
              <w:t>i</w:t>
            </w:r>
            <w:r w:rsidRPr="000B01C7">
              <w:rPr>
                <w:sz w:val="24"/>
                <w:szCs w:val="24"/>
                <w:lang w:val="sr-Cyrl-RS"/>
              </w:rPr>
              <w:t xml:space="preserve">). </w:t>
            </w:r>
          </w:p>
          <w:p w:rsidR="00E36955" w:rsidRPr="000B01C7" w:rsidRDefault="00E36955" w:rsidP="006E006C">
            <w:pPr>
              <w:pStyle w:val="Num5"/>
              <w:numPr>
                <w:ilvl w:val="0"/>
                <w:numId w:val="0"/>
              </w:numPr>
              <w:ind w:left="452"/>
              <w:rPr>
                <w:bCs/>
                <w:sz w:val="24"/>
                <w:szCs w:val="24"/>
                <w:lang w:val="sr-Cyrl-RS"/>
              </w:rPr>
            </w:pPr>
          </w:p>
        </w:tc>
      </w:tr>
      <w:tr w:rsidR="00E36955" w:rsidRPr="000B01C7" w:rsidTr="0049437A">
        <w:tc>
          <w:tcPr>
            <w:tcW w:w="1632" w:type="pct"/>
          </w:tcPr>
          <w:p w:rsidR="00E36955" w:rsidRPr="000B01C7" w:rsidRDefault="00E36955" w:rsidP="0049437A">
            <w:pPr>
              <w:pStyle w:val="BodyText"/>
              <w:spacing w:before="120"/>
              <w:jc w:val="left"/>
              <w:rPr>
                <w:rFonts w:cs="Times New Roman"/>
                <w:b/>
                <w:sz w:val="24"/>
                <w:szCs w:val="24"/>
                <w:lang w:val="sr-Cyrl-RS"/>
              </w:rPr>
            </w:pPr>
            <w:r w:rsidRPr="000B01C7">
              <w:rPr>
                <w:rFonts w:cs="Times New Roman"/>
                <w:b/>
                <w:sz w:val="24"/>
                <w:szCs w:val="24"/>
                <w:lang w:val="sr-Cyrl-RS"/>
              </w:rPr>
              <w:t>Референтна финансијска институција</w:t>
            </w:r>
          </w:p>
        </w:tc>
        <w:tc>
          <w:tcPr>
            <w:tcW w:w="3368" w:type="pct"/>
          </w:tcPr>
          <w:p w:rsidR="00E36955" w:rsidRPr="000B01C7" w:rsidRDefault="00E36955" w:rsidP="0057620F">
            <w:pPr>
              <w:pStyle w:val="BodyText"/>
              <w:spacing w:before="120"/>
              <w:rPr>
                <w:rFonts w:cs="Times New Roman"/>
                <w:sz w:val="24"/>
                <w:szCs w:val="24"/>
                <w:lang w:val="sr-Cyrl-RS"/>
              </w:rPr>
            </w:pPr>
            <w:r w:rsidRPr="000B01C7">
              <w:rPr>
                <w:rFonts w:cs="Times New Roman"/>
                <w:sz w:val="24"/>
                <w:szCs w:val="24"/>
                <w:lang w:val="sr-Cyrl-RS"/>
              </w:rPr>
              <w:t>означава финансијску институцију коју је Зајмодавац изабрао за одговарајућу референтну финансијску институцију и која редовно објављује котације финансијских инструмената на некој од међународних</w:t>
            </w:r>
            <w:r w:rsidR="0057620F">
              <w:rPr>
                <w:rFonts w:cs="Times New Roman"/>
                <w:sz w:val="24"/>
                <w:szCs w:val="24"/>
                <w:lang w:val="sr-Cyrl-RS"/>
              </w:rPr>
              <w:br/>
            </w:r>
            <w:r w:rsidR="0057620F">
              <w:rPr>
                <w:rFonts w:cs="Times New Roman"/>
                <w:sz w:val="24"/>
                <w:szCs w:val="24"/>
                <w:lang w:val="sr-Cyrl-RS"/>
              </w:rPr>
              <w:br/>
            </w:r>
            <w:r w:rsidRPr="000B01C7">
              <w:rPr>
                <w:rFonts w:cs="Times New Roman"/>
                <w:sz w:val="24"/>
                <w:szCs w:val="24"/>
                <w:lang w:val="sr-Cyrl-RS"/>
              </w:rPr>
              <w:t>финансијских информационих мрежа, у складу са праксом коју признаје банкарски сектор.</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Прилог</w:t>
            </w:r>
          </w:p>
        </w:tc>
        <w:tc>
          <w:tcPr>
            <w:tcW w:w="3368" w:type="pct"/>
          </w:tcPr>
          <w:p w:rsidR="00E36955" w:rsidRPr="000B01C7" w:rsidRDefault="00E36955" w:rsidP="0034697E">
            <w:pPr>
              <w:pStyle w:val="BodyText"/>
              <w:spacing w:before="120"/>
              <w:rPr>
                <w:rFonts w:cs="Times New Roman"/>
                <w:sz w:val="24"/>
                <w:szCs w:val="24"/>
                <w:lang w:val="sr-Cyrl-RS"/>
              </w:rPr>
            </w:pPr>
            <w:r w:rsidRPr="000B01C7">
              <w:rPr>
                <w:rFonts w:cs="Times New Roman"/>
                <w:sz w:val="24"/>
                <w:szCs w:val="24"/>
                <w:lang w:val="sr-Cyrl-RS"/>
              </w:rPr>
              <w:t xml:space="preserve">означава сваки прилог или прилоге на овај </w:t>
            </w:r>
            <w:r w:rsidR="0034697E">
              <w:rPr>
                <w:rFonts w:cs="Times New Roman"/>
                <w:sz w:val="24"/>
                <w:szCs w:val="24"/>
                <w:lang w:val="sr-Cyrl-RS"/>
              </w:rPr>
              <w:t>у</w:t>
            </w:r>
            <w:r w:rsidRPr="000B01C7">
              <w:rPr>
                <w:rFonts w:cs="Times New Roman"/>
                <w:sz w:val="24"/>
                <w:szCs w:val="24"/>
                <w:lang w:val="sr-Cyrl-RS"/>
              </w:rPr>
              <w:t xml:space="preserve">говор.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Датум потписивања</w:t>
            </w:r>
          </w:p>
        </w:tc>
        <w:tc>
          <w:tcPr>
            <w:tcW w:w="3368" w:type="pct"/>
          </w:tcPr>
          <w:p w:rsidR="00E36955" w:rsidRPr="000B01C7" w:rsidRDefault="00E36955" w:rsidP="0034697E">
            <w:pPr>
              <w:pStyle w:val="BodyText"/>
              <w:spacing w:before="120"/>
              <w:rPr>
                <w:rFonts w:cs="Times New Roman"/>
                <w:snapToGrid w:val="0"/>
                <w:sz w:val="24"/>
                <w:szCs w:val="24"/>
                <w:lang w:val="sr-Cyrl-RS"/>
              </w:rPr>
            </w:pPr>
            <w:r w:rsidRPr="000B01C7">
              <w:rPr>
                <w:rFonts w:cs="Times New Roman"/>
                <w:snapToGrid w:val="0"/>
                <w:sz w:val="24"/>
                <w:szCs w:val="24"/>
                <w:lang w:val="sr-Cyrl-RS"/>
              </w:rPr>
              <w:t xml:space="preserve">Означава датум када су Стране потписале </w:t>
            </w:r>
            <w:r w:rsidR="0034697E">
              <w:rPr>
                <w:rFonts w:cs="Times New Roman"/>
                <w:snapToGrid w:val="0"/>
                <w:sz w:val="24"/>
                <w:szCs w:val="24"/>
                <w:lang w:val="sr-Cyrl-RS"/>
              </w:rPr>
              <w:t>у</w:t>
            </w:r>
            <w:r w:rsidRPr="000B01C7">
              <w:rPr>
                <w:rFonts w:cs="Times New Roman"/>
                <w:snapToGrid w:val="0"/>
                <w:sz w:val="24"/>
                <w:szCs w:val="24"/>
                <w:lang w:val="sr-Cyrl-RS"/>
              </w:rPr>
              <w:t>говор.</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TARGET дан</w:t>
            </w:r>
          </w:p>
        </w:tc>
        <w:tc>
          <w:tcPr>
            <w:tcW w:w="3368" w:type="pct"/>
          </w:tcPr>
          <w:p w:rsidR="00E36955" w:rsidRPr="000B01C7" w:rsidRDefault="00E36955" w:rsidP="0049437A">
            <w:pPr>
              <w:pStyle w:val="BodyText"/>
              <w:spacing w:before="120"/>
              <w:rPr>
                <w:rFonts w:cs="Times New Roman"/>
                <w:snapToGrid w:val="0"/>
                <w:sz w:val="24"/>
                <w:szCs w:val="24"/>
                <w:lang w:val="sr-Cyrl-RS"/>
              </w:rPr>
            </w:pPr>
            <w:r w:rsidRPr="000B01C7">
              <w:rPr>
                <w:rFonts w:cs="Times New Roman"/>
                <w:snapToGrid w:val="0"/>
                <w:sz w:val="24"/>
                <w:szCs w:val="24"/>
                <w:lang w:val="sr-Cyrl-RS"/>
              </w:rPr>
              <w:t>означава дан када је Трансевропски аутоматски систем експресног трансфера бруто плаћања у реалном времену 2 (TARGET 2) или било који његов наследник отворен за плаћање у еврима.</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Порез(и)</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 xml:space="preserve">означавају било који порез, дажбину, намет, царину или друге намете или одбитак сличне природе (укључујући било коју казну или затезну камату која се плаћа у вези са неплаћањем или било којим кашњењем у плаћању било којих таквих износа). </w:t>
            </w:r>
          </w:p>
        </w:tc>
      </w:tr>
      <w:tr w:rsidR="00E36955" w:rsidRPr="000B01C7" w:rsidTr="0049437A">
        <w:tc>
          <w:tcPr>
            <w:tcW w:w="1632" w:type="pct"/>
          </w:tcPr>
          <w:p w:rsidR="00E36955" w:rsidRPr="000B01C7" w:rsidRDefault="00E36955" w:rsidP="0049437A">
            <w:pPr>
              <w:pStyle w:val="BodyText"/>
              <w:spacing w:before="120"/>
              <w:rPr>
                <w:rFonts w:cs="Times New Roman"/>
                <w:sz w:val="24"/>
                <w:szCs w:val="24"/>
                <w:lang w:val="sr-Cyrl-RS"/>
              </w:rPr>
            </w:pPr>
            <w:r w:rsidRPr="000B01C7">
              <w:rPr>
                <w:rFonts w:cs="Times New Roman"/>
                <w:b/>
                <w:sz w:val="24"/>
                <w:szCs w:val="24"/>
                <w:lang w:val="sr-Cyrl-RS"/>
              </w:rPr>
              <w:t>Веб сајт</w:t>
            </w:r>
          </w:p>
        </w:tc>
        <w:tc>
          <w:tcPr>
            <w:tcW w:w="3368" w:type="pct"/>
          </w:tcPr>
          <w:p w:rsidR="00E36955" w:rsidRPr="000B01C7" w:rsidRDefault="00E36955" w:rsidP="0049437A">
            <w:pPr>
              <w:pStyle w:val="BodyText"/>
              <w:spacing w:before="120"/>
              <w:rPr>
                <w:rFonts w:cs="Times New Roman"/>
                <w:sz w:val="24"/>
                <w:szCs w:val="24"/>
                <w:lang w:val="sr-Cyrl-RS"/>
              </w:rPr>
            </w:pPr>
            <w:r w:rsidRPr="000B01C7">
              <w:rPr>
                <w:rFonts w:cs="Times New Roman"/>
                <w:sz w:val="24"/>
                <w:szCs w:val="24"/>
                <w:lang w:val="sr-Cyrl-RS"/>
              </w:rPr>
              <w:t>означава веб сајт АФД-а (</w:t>
            </w:r>
            <w:hyperlink r:id="rId13" w:history="1">
              <w:r w:rsidRPr="000B01C7">
                <w:rPr>
                  <w:rStyle w:val="Hyperlink"/>
                  <w:rFonts w:cs="Times New Roman"/>
                  <w:sz w:val="24"/>
                  <w:szCs w:val="24"/>
                  <w:lang w:val="sr-Cyrl-RS"/>
                </w:rPr>
                <w:t>http://www.afd.fr/)</w:t>
              </w:r>
            </w:hyperlink>
            <w:r w:rsidRPr="000B01C7">
              <w:rPr>
                <w:rFonts w:cs="Times New Roman"/>
                <w:sz w:val="24"/>
                <w:szCs w:val="24"/>
                <w:lang w:val="sr-Cyrl-RS"/>
              </w:rPr>
              <w:t xml:space="preserve"> или било који такав заменски сајт.</w:t>
            </w:r>
          </w:p>
        </w:tc>
      </w:tr>
      <w:tr w:rsidR="00E36955" w:rsidRPr="000B01C7" w:rsidTr="0049437A">
        <w:tc>
          <w:tcPr>
            <w:tcW w:w="1632" w:type="pct"/>
          </w:tcPr>
          <w:p w:rsidR="00E36955" w:rsidRPr="000B01C7" w:rsidRDefault="00E36955" w:rsidP="0049437A">
            <w:pPr>
              <w:pStyle w:val="BodyText"/>
              <w:spacing w:before="120"/>
              <w:rPr>
                <w:rFonts w:cs="Times New Roman"/>
                <w:b/>
                <w:sz w:val="24"/>
                <w:szCs w:val="24"/>
                <w:lang w:val="sr-Cyrl-RS"/>
              </w:rPr>
            </w:pPr>
            <w:r w:rsidRPr="000B01C7">
              <w:rPr>
                <w:rFonts w:cs="Times New Roman"/>
                <w:b/>
                <w:sz w:val="24"/>
                <w:szCs w:val="24"/>
                <w:lang w:val="sr-Cyrl-RS"/>
              </w:rPr>
              <w:t>Порез по одбитку</w:t>
            </w:r>
          </w:p>
        </w:tc>
        <w:tc>
          <w:tcPr>
            <w:tcW w:w="3368" w:type="pct"/>
          </w:tcPr>
          <w:p w:rsidR="00E36955" w:rsidRPr="000B01C7" w:rsidRDefault="00E36955" w:rsidP="00567BF5">
            <w:pPr>
              <w:pStyle w:val="BodyText"/>
              <w:spacing w:before="120"/>
              <w:rPr>
                <w:rFonts w:cs="Times New Roman"/>
                <w:sz w:val="24"/>
                <w:szCs w:val="24"/>
                <w:lang w:val="sr-Cyrl-RS"/>
              </w:rPr>
            </w:pPr>
            <w:r w:rsidRPr="000B01C7">
              <w:rPr>
                <w:rFonts w:cs="Times New Roman"/>
                <w:snapToGrid w:val="0"/>
                <w:sz w:val="24"/>
                <w:szCs w:val="24"/>
                <w:lang w:val="sr-Cyrl-RS"/>
              </w:rPr>
              <w:t xml:space="preserve">Означава било који одбитак или задржавање у односу на Порез на било коју уплату извршену према овом </w:t>
            </w:r>
            <w:r w:rsidR="00567BF5">
              <w:rPr>
                <w:rFonts w:cs="Times New Roman"/>
                <w:snapToGrid w:val="0"/>
                <w:sz w:val="24"/>
                <w:szCs w:val="24"/>
                <w:lang w:val="sr-Cyrl-RS"/>
              </w:rPr>
              <w:t>у</w:t>
            </w:r>
            <w:r w:rsidRPr="000B01C7">
              <w:rPr>
                <w:rFonts w:cs="Times New Roman"/>
                <w:snapToGrid w:val="0"/>
                <w:sz w:val="24"/>
                <w:szCs w:val="24"/>
                <w:lang w:val="sr-Cyrl-RS"/>
              </w:rPr>
              <w:t>говору или у вези са њим.</w:t>
            </w:r>
          </w:p>
        </w:tc>
      </w:tr>
    </w:tbl>
    <w:p w:rsidR="00E36955" w:rsidRPr="000B01C7" w:rsidRDefault="00E36955" w:rsidP="00E36955">
      <w:pPr>
        <w:pStyle w:val="BodyText"/>
        <w:spacing w:after="0"/>
        <w:rPr>
          <w:rStyle w:val="AATitre1CarCar"/>
          <w:rFonts w:ascii="Times New Roman" w:hAnsi="Times New Roman"/>
          <w:sz w:val="24"/>
          <w:szCs w:val="24"/>
          <w:lang w:val="sr-Cyrl-RS"/>
        </w:rPr>
      </w:pPr>
    </w:p>
    <w:p w:rsidR="00E36955" w:rsidRPr="000B01C7" w:rsidRDefault="00E36955" w:rsidP="00E36955">
      <w:pPr>
        <w:pStyle w:val="Schhead"/>
        <w:rPr>
          <w:sz w:val="24"/>
          <w:szCs w:val="24"/>
          <w:lang w:val="sr-Cyrl-RS"/>
        </w:rPr>
      </w:pPr>
      <w:bookmarkStart w:id="501" w:name="_Toc59036973"/>
      <w:r w:rsidRPr="000B01C7">
        <w:rPr>
          <w:sz w:val="24"/>
          <w:szCs w:val="24"/>
          <w:lang w:val="sr-Cyrl-RS"/>
        </w:rPr>
        <w:t xml:space="preserve">ПРИЛОГ 1Б - </w:t>
      </w:r>
      <w:bookmarkStart w:id="502" w:name="CONSTRUCTION"/>
      <w:r w:rsidRPr="000B01C7">
        <w:rPr>
          <w:sz w:val="24"/>
          <w:szCs w:val="24"/>
          <w:lang w:val="sr-Cyrl-RS"/>
        </w:rPr>
        <w:t>ТУМАЧЕЊЕ</w:t>
      </w:r>
      <w:bookmarkEnd w:id="501"/>
      <w:bookmarkEnd w:id="502"/>
    </w:p>
    <w:p w:rsidR="00E36955" w:rsidRPr="000B01C7" w:rsidRDefault="001A616C" w:rsidP="00E36955">
      <w:pPr>
        <w:pStyle w:val="ListArabic2"/>
        <w:rPr>
          <w:sz w:val="24"/>
          <w:szCs w:val="24"/>
        </w:rPr>
      </w:pPr>
      <w:r>
        <w:rPr>
          <w:sz w:val="24"/>
          <w:szCs w:val="24"/>
        </w:rPr>
        <w:t>,,</w:t>
      </w:r>
      <w:r w:rsidR="00E36955" w:rsidRPr="000B01C7">
        <w:rPr>
          <w:b/>
          <w:sz w:val="24"/>
          <w:szCs w:val="24"/>
        </w:rPr>
        <w:t>имовина</w:t>
      </w:r>
      <w:r w:rsidR="00E36955" w:rsidRPr="000B01C7">
        <w:rPr>
          <w:sz w:val="24"/>
          <w:szCs w:val="24"/>
        </w:rPr>
        <w:t>” означава постојећу и будућу имовину, приходе и права свих врста;</w:t>
      </w:r>
    </w:p>
    <w:p w:rsidR="00E36955" w:rsidRPr="000B01C7" w:rsidRDefault="001A616C" w:rsidP="00E36955">
      <w:pPr>
        <w:pStyle w:val="ListArabic2"/>
        <w:numPr>
          <w:ilvl w:val="0"/>
          <w:numId w:val="0"/>
        </w:numPr>
        <w:ind w:left="705" w:hanging="705"/>
        <w:rPr>
          <w:sz w:val="24"/>
          <w:szCs w:val="24"/>
        </w:rPr>
      </w:pPr>
      <w:r>
        <w:rPr>
          <w:sz w:val="24"/>
          <w:szCs w:val="24"/>
        </w:rPr>
        <w:t>(б)</w:t>
      </w:r>
      <w:r>
        <w:rPr>
          <w:sz w:val="24"/>
          <w:szCs w:val="24"/>
        </w:rPr>
        <w:tab/>
        <w:t>свако позивање на ,,</w:t>
      </w:r>
      <w:r w:rsidR="00E36955" w:rsidRPr="000B01C7">
        <w:rPr>
          <w:b/>
          <w:sz w:val="24"/>
          <w:szCs w:val="24"/>
        </w:rPr>
        <w:t>Зајмопримца</w:t>
      </w:r>
      <w:r>
        <w:rPr>
          <w:sz w:val="24"/>
          <w:szCs w:val="24"/>
        </w:rPr>
        <w:t>”, ,,</w:t>
      </w:r>
      <w:r w:rsidR="00E36955" w:rsidRPr="000B01C7">
        <w:rPr>
          <w:b/>
          <w:sz w:val="24"/>
          <w:szCs w:val="24"/>
        </w:rPr>
        <w:t>Страну</w:t>
      </w:r>
      <w:r>
        <w:rPr>
          <w:sz w:val="24"/>
          <w:szCs w:val="24"/>
        </w:rPr>
        <w:t>” или ,,</w:t>
      </w:r>
      <w:r w:rsidR="00E36955" w:rsidRPr="000B01C7">
        <w:rPr>
          <w:b/>
          <w:sz w:val="24"/>
          <w:szCs w:val="24"/>
        </w:rPr>
        <w:t>Зајмодавца</w:t>
      </w:r>
      <w:r w:rsidR="00E36955" w:rsidRPr="000B01C7">
        <w:rPr>
          <w:sz w:val="24"/>
          <w:szCs w:val="24"/>
        </w:rPr>
        <w:t xml:space="preserve">” укључује и његове наследнике у овом </w:t>
      </w:r>
      <w:r w:rsidR="00B239BD">
        <w:rPr>
          <w:sz w:val="24"/>
          <w:szCs w:val="24"/>
        </w:rPr>
        <w:t>у</w:t>
      </w:r>
      <w:r w:rsidR="00E36955" w:rsidRPr="000B01C7">
        <w:rPr>
          <w:sz w:val="24"/>
          <w:szCs w:val="24"/>
        </w:rPr>
        <w:t>говору, дозвољена уступања и дозвољене примаоце;</w:t>
      </w:r>
    </w:p>
    <w:p w:rsidR="00E36955" w:rsidRPr="000B01C7" w:rsidRDefault="00E36955" w:rsidP="00E36955">
      <w:pPr>
        <w:pStyle w:val="ListArabic2"/>
        <w:numPr>
          <w:ilvl w:val="0"/>
          <w:numId w:val="0"/>
        </w:numPr>
        <w:ind w:left="720" w:hanging="720"/>
        <w:rPr>
          <w:sz w:val="24"/>
          <w:szCs w:val="24"/>
        </w:rPr>
      </w:pPr>
      <w:r w:rsidRPr="000B01C7">
        <w:rPr>
          <w:sz w:val="24"/>
          <w:szCs w:val="24"/>
        </w:rPr>
        <w:t>(ц)</w:t>
      </w:r>
      <w:r w:rsidRPr="000B01C7">
        <w:rPr>
          <w:sz w:val="24"/>
          <w:szCs w:val="24"/>
        </w:rPr>
        <w:tab/>
        <w:t xml:space="preserve">свако позивање на </w:t>
      </w:r>
      <w:r w:rsidR="00845926" w:rsidRPr="000B01C7">
        <w:rPr>
          <w:sz w:val="24"/>
          <w:szCs w:val="24"/>
        </w:rPr>
        <w:t>Уговор</w:t>
      </w:r>
      <w:r w:rsidRPr="000B01C7">
        <w:rPr>
          <w:sz w:val="24"/>
          <w:szCs w:val="24"/>
        </w:rPr>
        <w:t xml:space="preserve"> или друга документа представља позивање на овај </w:t>
      </w:r>
      <w:r w:rsidR="009A7393">
        <w:rPr>
          <w:sz w:val="24"/>
          <w:szCs w:val="24"/>
        </w:rPr>
        <w:t>у</w:t>
      </w:r>
      <w:r w:rsidRPr="000B01C7">
        <w:rPr>
          <w:sz w:val="24"/>
          <w:szCs w:val="24"/>
        </w:rPr>
        <w:t xml:space="preserve">говор или други такав документ са изменама, редефинисањем или допунама и обухвата, уколико је примењиво, било који документ који га замењује новацијом, у складу са </w:t>
      </w:r>
      <w:r w:rsidR="00845926" w:rsidRPr="000B01C7">
        <w:rPr>
          <w:sz w:val="24"/>
          <w:szCs w:val="24"/>
        </w:rPr>
        <w:t>Уговором</w:t>
      </w:r>
      <w:r w:rsidRPr="000B01C7">
        <w:rPr>
          <w:sz w:val="24"/>
          <w:szCs w:val="24"/>
        </w:rPr>
        <w:t>;</w:t>
      </w:r>
    </w:p>
    <w:p w:rsidR="00E36955" w:rsidRPr="000B01C7" w:rsidRDefault="009A7393" w:rsidP="00E36955">
      <w:pPr>
        <w:pStyle w:val="ListArabic2"/>
        <w:numPr>
          <w:ilvl w:val="0"/>
          <w:numId w:val="0"/>
        </w:numPr>
        <w:ind w:left="720" w:hanging="720"/>
        <w:rPr>
          <w:sz w:val="24"/>
          <w:szCs w:val="24"/>
        </w:rPr>
      </w:pPr>
      <w:r>
        <w:rPr>
          <w:sz w:val="24"/>
          <w:szCs w:val="24"/>
        </w:rPr>
        <w:t>(д)</w:t>
      </w:r>
      <w:r>
        <w:rPr>
          <w:sz w:val="24"/>
          <w:szCs w:val="24"/>
        </w:rPr>
        <w:tab/>
        <w:t>,,</w:t>
      </w:r>
      <w:r w:rsidR="00E36955" w:rsidRPr="000B01C7">
        <w:rPr>
          <w:b/>
          <w:sz w:val="24"/>
          <w:szCs w:val="24"/>
        </w:rPr>
        <w:t>гаранција</w:t>
      </w:r>
      <w:r w:rsidR="00E36955" w:rsidRPr="000B01C7">
        <w:rPr>
          <w:sz w:val="24"/>
          <w:szCs w:val="24"/>
        </w:rPr>
        <w:t xml:space="preserve">” обухвата сваки </w:t>
      </w:r>
      <w:r w:rsidR="00E36955" w:rsidRPr="000B01C7">
        <w:rPr>
          <w:i/>
          <w:sz w:val="24"/>
          <w:szCs w:val="24"/>
        </w:rPr>
        <w:t xml:space="preserve">гарантни депозит, авал и гаранцију </w:t>
      </w:r>
      <w:r w:rsidR="00E36955" w:rsidRPr="000B01C7">
        <w:rPr>
          <w:sz w:val="24"/>
          <w:szCs w:val="24"/>
        </w:rPr>
        <w:t xml:space="preserve">која је независна од дуга на који се односи; </w:t>
      </w:r>
    </w:p>
    <w:p w:rsidR="00E36955" w:rsidRPr="000B01C7" w:rsidRDefault="009A7393" w:rsidP="00E36955">
      <w:pPr>
        <w:pStyle w:val="ListArabic2"/>
        <w:numPr>
          <w:ilvl w:val="0"/>
          <w:numId w:val="0"/>
        </w:numPr>
        <w:ind w:left="720" w:hanging="720"/>
        <w:rPr>
          <w:sz w:val="24"/>
          <w:szCs w:val="24"/>
        </w:rPr>
      </w:pPr>
      <w:r>
        <w:rPr>
          <w:sz w:val="24"/>
          <w:szCs w:val="24"/>
        </w:rPr>
        <w:t>(е)</w:t>
      </w:r>
      <w:r>
        <w:rPr>
          <w:sz w:val="24"/>
          <w:szCs w:val="24"/>
        </w:rPr>
        <w:tab/>
        <w:t>,,</w:t>
      </w:r>
      <w:r w:rsidR="00E36955" w:rsidRPr="000B01C7">
        <w:rPr>
          <w:b/>
          <w:sz w:val="24"/>
          <w:szCs w:val="24"/>
        </w:rPr>
        <w:t>дуговање</w:t>
      </w:r>
      <w:r w:rsidR="00E36955" w:rsidRPr="001B0B0F">
        <w:rPr>
          <w:sz w:val="24"/>
          <w:szCs w:val="24"/>
        </w:rPr>
        <w:t>”</w:t>
      </w:r>
      <w:r w:rsidR="00E36955" w:rsidRPr="000B01C7">
        <w:rPr>
          <w:b/>
          <w:sz w:val="24"/>
          <w:szCs w:val="24"/>
        </w:rPr>
        <w:t xml:space="preserve"> </w:t>
      </w:r>
      <w:r w:rsidR="00E36955" w:rsidRPr="000B01C7">
        <w:rPr>
          <w:sz w:val="24"/>
          <w:szCs w:val="24"/>
        </w:rPr>
        <w:t>означава сваку обавезу било ког лица (без обзира да ли се ради о главници или гаранцији) за потребе плаћања или отплате новчаних средстава садашњих, будућих, постојећих или потенцијалних;</w:t>
      </w:r>
    </w:p>
    <w:p w:rsidR="00E36955" w:rsidRPr="000B01C7" w:rsidRDefault="00D40BE5" w:rsidP="00E36955">
      <w:pPr>
        <w:pStyle w:val="ListArabic2"/>
        <w:numPr>
          <w:ilvl w:val="0"/>
          <w:numId w:val="0"/>
        </w:numPr>
        <w:ind w:left="720" w:hanging="720"/>
        <w:rPr>
          <w:sz w:val="24"/>
          <w:szCs w:val="24"/>
        </w:rPr>
      </w:pPr>
      <w:r>
        <w:rPr>
          <w:sz w:val="24"/>
          <w:szCs w:val="24"/>
        </w:rPr>
        <w:t>(ф)</w:t>
      </w:r>
      <w:r>
        <w:rPr>
          <w:sz w:val="24"/>
          <w:szCs w:val="24"/>
        </w:rPr>
        <w:tab/>
        <w:t>,,</w:t>
      </w:r>
      <w:r w:rsidR="00E36955" w:rsidRPr="000B01C7">
        <w:rPr>
          <w:b/>
          <w:sz w:val="24"/>
          <w:szCs w:val="24"/>
        </w:rPr>
        <w:t>лице</w:t>
      </w:r>
      <w:r w:rsidR="00E36955" w:rsidRPr="000B01C7">
        <w:rPr>
          <w:sz w:val="24"/>
          <w:szCs w:val="24"/>
        </w:rPr>
        <w:t>” обухвата свако лице, компанију, корпорацију, партнерство, труст, владу, државу, или државну институцију или другу асоцијацију, или групу од два или више горе наведених (без обзира да ли су засебно правно лице или не);</w:t>
      </w:r>
    </w:p>
    <w:p w:rsidR="00E36955" w:rsidRPr="000B01C7" w:rsidRDefault="00D40BE5" w:rsidP="00E36955">
      <w:pPr>
        <w:pStyle w:val="ListArabic2"/>
        <w:numPr>
          <w:ilvl w:val="0"/>
          <w:numId w:val="0"/>
        </w:numPr>
        <w:ind w:left="720" w:hanging="720"/>
        <w:rPr>
          <w:sz w:val="24"/>
          <w:szCs w:val="24"/>
        </w:rPr>
      </w:pPr>
      <w:r>
        <w:rPr>
          <w:sz w:val="24"/>
          <w:szCs w:val="24"/>
        </w:rPr>
        <w:t>(г)</w:t>
      </w:r>
      <w:r>
        <w:rPr>
          <w:sz w:val="24"/>
          <w:szCs w:val="24"/>
        </w:rPr>
        <w:tab/>
        <w:t>,,</w:t>
      </w:r>
      <w:r w:rsidR="00E36955" w:rsidRPr="000B01C7">
        <w:rPr>
          <w:b/>
          <w:sz w:val="24"/>
          <w:szCs w:val="24"/>
        </w:rPr>
        <w:t>пропис</w:t>
      </w:r>
      <w:r w:rsidR="00E36955" w:rsidRPr="000B01C7">
        <w:rPr>
          <w:sz w:val="24"/>
          <w:szCs w:val="24"/>
        </w:rPr>
        <w:t xml:space="preserve">” обухвата сваки пропис, регулативу, правило, уредбу, званичну директиву, инструкцију, захтев, савет, препоруку, одлуку или смерницу (без обзира да ли има снагу закона) било ког владиног, међувладиног или наднационалног тела, надзорног тела, независног управног органа, агенције, сектора или било које јединице било које друге институције или организације (укључујућу и прописе издате од стране секторских или комерцијалних јавних органа) који утиче на овај </w:t>
      </w:r>
      <w:r w:rsidR="002024EE">
        <w:rPr>
          <w:sz w:val="24"/>
          <w:szCs w:val="24"/>
        </w:rPr>
        <w:t>у</w:t>
      </w:r>
      <w:r w:rsidR="00E36955" w:rsidRPr="000B01C7">
        <w:rPr>
          <w:sz w:val="24"/>
          <w:szCs w:val="24"/>
        </w:rPr>
        <w:t>говор или на права и обавезе Страна;</w:t>
      </w:r>
    </w:p>
    <w:p w:rsidR="00E36955" w:rsidRPr="000B01C7" w:rsidRDefault="00E36955" w:rsidP="00E36955">
      <w:pPr>
        <w:pStyle w:val="ListArabic2"/>
        <w:numPr>
          <w:ilvl w:val="0"/>
          <w:numId w:val="0"/>
        </w:numPr>
        <w:ind w:left="720" w:hanging="720"/>
        <w:rPr>
          <w:sz w:val="24"/>
          <w:szCs w:val="24"/>
        </w:rPr>
      </w:pPr>
      <w:r w:rsidRPr="000B01C7">
        <w:rPr>
          <w:sz w:val="24"/>
          <w:szCs w:val="24"/>
        </w:rPr>
        <w:t>(х)</w:t>
      </w:r>
      <w:r w:rsidRPr="000B01C7">
        <w:rPr>
          <w:sz w:val="24"/>
          <w:szCs w:val="24"/>
        </w:rPr>
        <w:tab/>
        <w:t>Одредбе закона представљају упућивање на те одредбе са изменама и допунама;</w:t>
      </w:r>
    </w:p>
    <w:p w:rsidR="00E36955" w:rsidRPr="000B01C7" w:rsidRDefault="00E36955" w:rsidP="00E36955">
      <w:pPr>
        <w:pStyle w:val="ListArabic2"/>
        <w:numPr>
          <w:ilvl w:val="0"/>
          <w:numId w:val="0"/>
        </w:numPr>
        <w:ind w:left="720" w:hanging="720"/>
        <w:rPr>
          <w:sz w:val="24"/>
          <w:szCs w:val="24"/>
        </w:rPr>
      </w:pPr>
      <w:r w:rsidRPr="000B01C7">
        <w:rPr>
          <w:sz w:val="24"/>
          <w:szCs w:val="24"/>
        </w:rPr>
        <w:t>(и)</w:t>
      </w:r>
      <w:r w:rsidRPr="000B01C7">
        <w:rPr>
          <w:sz w:val="24"/>
          <w:szCs w:val="24"/>
        </w:rPr>
        <w:tab/>
        <w:t>Осим уколико није другачије дефинисано, референтно време је париско време;</w:t>
      </w:r>
    </w:p>
    <w:p w:rsidR="00E36955" w:rsidRPr="000B01C7" w:rsidRDefault="00E36955" w:rsidP="00E36955">
      <w:pPr>
        <w:pStyle w:val="ListArabic2"/>
        <w:numPr>
          <w:ilvl w:val="0"/>
          <w:numId w:val="0"/>
        </w:numPr>
        <w:ind w:left="720" w:hanging="720"/>
        <w:rPr>
          <w:sz w:val="24"/>
          <w:szCs w:val="24"/>
        </w:rPr>
      </w:pPr>
      <w:r w:rsidRPr="000B01C7">
        <w:rPr>
          <w:sz w:val="24"/>
          <w:szCs w:val="24"/>
        </w:rPr>
        <w:t>(ј)</w:t>
      </w:r>
      <w:r w:rsidRPr="000B01C7">
        <w:rPr>
          <w:sz w:val="24"/>
          <w:szCs w:val="24"/>
        </w:rPr>
        <w:tab/>
        <w:t xml:space="preserve">Наслови Одељака, Чланова и Прилога служе само ради лакшег сналажења и не утичу на тумачење овог </w:t>
      </w:r>
      <w:r w:rsidR="002024EE">
        <w:rPr>
          <w:sz w:val="24"/>
          <w:szCs w:val="24"/>
        </w:rPr>
        <w:t>у</w:t>
      </w:r>
      <w:r w:rsidRPr="000B01C7">
        <w:rPr>
          <w:sz w:val="24"/>
          <w:szCs w:val="24"/>
        </w:rPr>
        <w:t>говора;</w:t>
      </w:r>
    </w:p>
    <w:p w:rsidR="00E36955" w:rsidRPr="000B01C7" w:rsidRDefault="00E36955" w:rsidP="00E36955">
      <w:pPr>
        <w:pStyle w:val="ListArabic2"/>
        <w:numPr>
          <w:ilvl w:val="0"/>
          <w:numId w:val="0"/>
        </w:numPr>
        <w:ind w:left="720" w:hanging="720"/>
        <w:rPr>
          <w:sz w:val="24"/>
          <w:szCs w:val="24"/>
        </w:rPr>
      </w:pPr>
      <w:r w:rsidRPr="000B01C7">
        <w:rPr>
          <w:sz w:val="24"/>
          <w:szCs w:val="24"/>
        </w:rPr>
        <w:t>(к)</w:t>
      </w:r>
      <w:r w:rsidRPr="000B01C7">
        <w:rPr>
          <w:sz w:val="24"/>
          <w:szCs w:val="24"/>
        </w:rPr>
        <w:tab/>
        <w:t xml:space="preserve">Осим уколико није другачије дефинисано, речи и изрази коришћени у било ком другом документу који се односи на овај </w:t>
      </w:r>
      <w:r w:rsidR="003564C3">
        <w:rPr>
          <w:sz w:val="24"/>
          <w:szCs w:val="24"/>
        </w:rPr>
        <w:t>у</w:t>
      </w:r>
      <w:r w:rsidRPr="000B01C7">
        <w:rPr>
          <w:sz w:val="24"/>
          <w:szCs w:val="24"/>
        </w:rPr>
        <w:t xml:space="preserve">говор или у било ком обавештењу датом у вези са овим </w:t>
      </w:r>
      <w:r w:rsidR="003564C3">
        <w:rPr>
          <w:sz w:val="24"/>
          <w:szCs w:val="24"/>
        </w:rPr>
        <w:t>у</w:t>
      </w:r>
      <w:r w:rsidRPr="000B01C7">
        <w:rPr>
          <w:sz w:val="24"/>
          <w:szCs w:val="24"/>
        </w:rPr>
        <w:t>говором имаће исто значење дато у том документу или објави као и у овом Уговору;</w:t>
      </w:r>
    </w:p>
    <w:p w:rsidR="00E36955" w:rsidRPr="000B01C7" w:rsidRDefault="00E36955" w:rsidP="00E36955">
      <w:pPr>
        <w:pStyle w:val="ListArabic2"/>
        <w:numPr>
          <w:ilvl w:val="0"/>
          <w:numId w:val="0"/>
        </w:numPr>
        <w:ind w:left="720" w:hanging="720"/>
        <w:rPr>
          <w:sz w:val="24"/>
          <w:szCs w:val="24"/>
        </w:rPr>
      </w:pPr>
      <w:r w:rsidRPr="000B01C7">
        <w:rPr>
          <w:sz w:val="24"/>
          <w:szCs w:val="24"/>
        </w:rPr>
        <w:t>(л</w:t>
      </w:r>
      <w:r w:rsidR="003564C3">
        <w:rPr>
          <w:sz w:val="24"/>
          <w:szCs w:val="24"/>
        </w:rPr>
        <w:t>)</w:t>
      </w:r>
      <w:r w:rsidR="003564C3">
        <w:rPr>
          <w:sz w:val="24"/>
          <w:szCs w:val="24"/>
        </w:rPr>
        <w:tab/>
        <w:t>Случај неизвршења обавеза се ,,</w:t>
      </w:r>
      <w:r w:rsidRPr="000B01C7">
        <w:rPr>
          <w:sz w:val="24"/>
          <w:szCs w:val="24"/>
        </w:rPr>
        <w:t>наставља” ако није отклоњен или ако се Зајмодавац није одрекао ниједног од својих права у вези са тим;</w:t>
      </w:r>
    </w:p>
    <w:p w:rsidR="00E36955" w:rsidRPr="000B01C7" w:rsidRDefault="00E36955" w:rsidP="00E36955">
      <w:pPr>
        <w:pStyle w:val="ListArabic2"/>
        <w:numPr>
          <w:ilvl w:val="0"/>
          <w:numId w:val="0"/>
        </w:numPr>
        <w:ind w:left="720" w:hanging="720"/>
        <w:rPr>
          <w:sz w:val="24"/>
          <w:szCs w:val="24"/>
        </w:rPr>
      </w:pPr>
      <w:r w:rsidRPr="000B01C7">
        <w:rPr>
          <w:sz w:val="24"/>
          <w:szCs w:val="24"/>
        </w:rPr>
        <w:t>(м)</w:t>
      </w:r>
      <w:r w:rsidRPr="000B01C7">
        <w:rPr>
          <w:sz w:val="24"/>
          <w:szCs w:val="24"/>
        </w:rPr>
        <w:tab/>
        <w:t xml:space="preserve">Упућивање на Члан или Прилог представља упућивање на Члан или Прилог овог </w:t>
      </w:r>
      <w:r w:rsidR="003564C3">
        <w:rPr>
          <w:sz w:val="24"/>
          <w:szCs w:val="24"/>
        </w:rPr>
        <w:t>у</w:t>
      </w:r>
      <w:r w:rsidRPr="000B01C7">
        <w:rPr>
          <w:sz w:val="24"/>
          <w:szCs w:val="24"/>
        </w:rPr>
        <w:t>говора; и</w:t>
      </w:r>
    </w:p>
    <w:p w:rsidR="00E36955" w:rsidRPr="000B01C7" w:rsidRDefault="00E36955" w:rsidP="00E36955">
      <w:pPr>
        <w:rPr>
          <w:sz w:val="24"/>
          <w:szCs w:val="24"/>
        </w:rPr>
      </w:pPr>
      <w:r w:rsidRPr="000B01C7">
        <w:rPr>
          <w:sz w:val="24"/>
          <w:szCs w:val="24"/>
        </w:rPr>
        <w:t>(н)</w:t>
      </w:r>
      <w:r w:rsidRPr="000B01C7">
        <w:rPr>
          <w:sz w:val="24"/>
          <w:szCs w:val="24"/>
        </w:rPr>
        <w:tab/>
        <w:t>Речи дате у множини подразумевају и једнину и обрнуто.</w:t>
      </w: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pStyle w:val="Schhead"/>
        <w:rPr>
          <w:rStyle w:val="AATitre1CarCar"/>
          <w:rFonts w:ascii="Times New Roman" w:hAnsi="Times New Roman"/>
          <w:b/>
          <w:caps/>
          <w:sz w:val="24"/>
          <w:szCs w:val="24"/>
          <w:lang w:val="sr-Cyrl-RS"/>
        </w:rPr>
      </w:pPr>
      <w:bookmarkStart w:id="503" w:name="_Toc59036974"/>
      <w:r w:rsidRPr="000B01C7">
        <w:rPr>
          <w:sz w:val="24"/>
          <w:szCs w:val="24"/>
          <w:lang w:val="sr-Cyrl-RS"/>
        </w:rPr>
        <w:t xml:space="preserve">ПРИЛОГ </w:t>
      </w:r>
      <w:bookmarkStart w:id="504" w:name="_Hlt371993951"/>
      <w:bookmarkStart w:id="505" w:name="SCH2"/>
      <w:r w:rsidRPr="000B01C7">
        <w:rPr>
          <w:sz w:val="24"/>
          <w:szCs w:val="24"/>
          <w:lang w:val="sr-Cyrl-RS"/>
        </w:rPr>
        <w:t>2</w:t>
      </w:r>
      <w:bookmarkEnd w:id="504"/>
      <w:bookmarkEnd w:id="505"/>
      <w:r w:rsidRPr="000B01C7">
        <w:rPr>
          <w:sz w:val="24"/>
          <w:szCs w:val="24"/>
          <w:lang w:val="sr-Cyrl-RS"/>
        </w:rPr>
        <w:t xml:space="preserve"> – </w:t>
      </w:r>
      <w:bookmarkStart w:id="506" w:name="PROJECTDESCRIPTION"/>
      <w:r w:rsidRPr="000B01C7">
        <w:rPr>
          <w:sz w:val="24"/>
          <w:szCs w:val="24"/>
          <w:lang w:val="sr-Cyrl-RS"/>
        </w:rPr>
        <w:t>ОПИС ПРО</w:t>
      </w:r>
      <w:bookmarkEnd w:id="503"/>
      <w:bookmarkEnd w:id="506"/>
      <w:r w:rsidR="00845926" w:rsidRPr="000B01C7">
        <w:rPr>
          <w:sz w:val="24"/>
          <w:szCs w:val="24"/>
          <w:lang w:val="sr-Cyrl-RS"/>
        </w:rPr>
        <w:t>ГРАМА</w:t>
      </w:r>
    </w:p>
    <w:p w:rsidR="00284076" w:rsidRPr="000B01C7" w:rsidRDefault="00B21074" w:rsidP="00284076">
      <w:pPr>
        <w:jc w:val="center"/>
        <w:rPr>
          <w:b/>
          <w:bCs/>
          <w:sz w:val="24"/>
          <w:szCs w:val="24"/>
        </w:rPr>
      </w:pPr>
      <w:r w:rsidRPr="0068329B">
        <w:rPr>
          <w:b/>
          <w:bCs/>
          <w:sz w:val="24"/>
          <w:szCs w:val="24"/>
        </w:rPr>
        <w:t>ПРОГРАМ</w:t>
      </w:r>
      <w:r w:rsidRPr="000B01C7">
        <w:rPr>
          <w:b/>
          <w:bCs/>
          <w:sz w:val="24"/>
          <w:szCs w:val="24"/>
        </w:rPr>
        <w:t xml:space="preserve"> УРБАНЕ СРЕДИНЕ ОТПОРНЕ</w:t>
      </w:r>
      <w:r w:rsidR="00284076" w:rsidRPr="0068329B">
        <w:rPr>
          <w:b/>
          <w:bCs/>
          <w:sz w:val="24"/>
          <w:szCs w:val="24"/>
        </w:rPr>
        <w:t xml:space="preserve"> </w:t>
      </w:r>
      <w:r w:rsidRPr="000B01C7">
        <w:rPr>
          <w:b/>
          <w:bCs/>
          <w:sz w:val="24"/>
          <w:szCs w:val="24"/>
        </w:rPr>
        <w:t xml:space="preserve">НА </w:t>
      </w:r>
      <w:r w:rsidR="00284076" w:rsidRPr="0068329B">
        <w:rPr>
          <w:b/>
          <w:bCs/>
          <w:sz w:val="24"/>
          <w:szCs w:val="24"/>
        </w:rPr>
        <w:t>КЛИМАТСК</w:t>
      </w:r>
      <w:r w:rsidRPr="000B01C7">
        <w:rPr>
          <w:b/>
          <w:bCs/>
          <w:sz w:val="24"/>
          <w:szCs w:val="24"/>
        </w:rPr>
        <w:t>Е</w:t>
      </w:r>
      <w:r w:rsidR="00284076" w:rsidRPr="0068329B">
        <w:rPr>
          <w:b/>
          <w:bCs/>
          <w:sz w:val="24"/>
          <w:szCs w:val="24"/>
        </w:rPr>
        <w:t xml:space="preserve"> ПРОМЕН</w:t>
      </w:r>
      <w:r w:rsidRPr="000B01C7">
        <w:rPr>
          <w:b/>
          <w:bCs/>
          <w:sz w:val="24"/>
          <w:szCs w:val="24"/>
        </w:rPr>
        <w:t>Е</w:t>
      </w:r>
    </w:p>
    <w:p w:rsidR="00284076" w:rsidRPr="0068329B" w:rsidRDefault="00284076" w:rsidP="00284076">
      <w:pPr>
        <w:jc w:val="center"/>
        <w:rPr>
          <w:b/>
          <w:bCs/>
          <w:sz w:val="24"/>
          <w:szCs w:val="24"/>
        </w:rPr>
      </w:pPr>
      <w:r w:rsidRPr="0068329B">
        <w:rPr>
          <w:b/>
          <w:bCs/>
          <w:sz w:val="24"/>
          <w:szCs w:val="24"/>
        </w:rPr>
        <w:t>Зајам за јавну политику (ЗЈН)</w:t>
      </w:r>
    </w:p>
    <w:p w:rsidR="00284076" w:rsidRPr="000B01C7" w:rsidRDefault="00284076" w:rsidP="00284076">
      <w:pPr>
        <w:jc w:val="center"/>
        <w:rPr>
          <w:b/>
          <w:bCs/>
          <w:sz w:val="24"/>
          <w:szCs w:val="24"/>
          <w:lang w:val="en-US"/>
        </w:rPr>
      </w:pPr>
      <w:r w:rsidRPr="000B01C7">
        <w:rPr>
          <w:b/>
          <w:bCs/>
          <w:sz w:val="24"/>
          <w:szCs w:val="24"/>
          <w:lang w:val="en-US"/>
        </w:rPr>
        <w:t>Програмски документ - март 2021</w:t>
      </w:r>
    </w:p>
    <w:p w:rsidR="00284076" w:rsidRPr="000B01C7" w:rsidRDefault="00284076" w:rsidP="00284076">
      <w:pPr>
        <w:jc w:val="center"/>
        <w:rPr>
          <w:sz w:val="24"/>
          <w:szCs w:val="24"/>
          <w:lang w:val="en-US"/>
        </w:rPr>
      </w:pPr>
    </w:p>
    <w:tbl>
      <w:tblPr>
        <w:tblStyle w:val="TableGrid"/>
        <w:tblW w:w="9351" w:type="dxa"/>
        <w:tblLook w:val="04A0" w:firstRow="1" w:lastRow="0" w:firstColumn="1" w:lastColumn="0" w:noHBand="0" w:noVBand="1"/>
      </w:tblPr>
      <w:tblGrid>
        <w:gridCol w:w="2972"/>
        <w:gridCol w:w="6379"/>
      </w:tblGrid>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284076">
            <w:pPr>
              <w:spacing w:before="120" w:after="120"/>
              <w:jc w:val="left"/>
              <w:rPr>
                <w:sz w:val="24"/>
                <w:szCs w:val="24"/>
                <w:lang w:val="en-US"/>
              </w:rPr>
            </w:pPr>
            <w:r w:rsidRPr="000B01C7">
              <w:rPr>
                <w:sz w:val="24"/>
                <w:szCs w:val="24"/>
                <w:lang w:val="en-US"/>
              </w:rPr>
              <w:t>Зајмопримац</w:t>
            </w:r>
          </w:p>
        </w:tc>
        <w:tc>
          <w:tcPr>
            <w:tcW w:w="6379" w:type="dxa"/>
            <w:tcBorders>
              <w:top w:val="single" w:sz="4" w:space="0" w:color="auto"/>
              <w:left w:val="single" w:sz="4" w:space="0" w:color="auto"/>
              <w:bottom w:val="single" w:sz="4" w:space="0" w:color="auto"/>
              <w:right w:val="single" w:sz="4" w:space="0" w:color="auto"/>
            </w:tcBorders>
            <w:hideMark/>
          </w:tcPr>
          <w:p w:rsidR="00284076" w:rsidRPr="000B01C7" w:rsidRDefault="00284076">
            <w:pPr>
              <w:spacing w:before="120" w:after="120"/>
              <w:jc w:val="left"/>
              <w:rPr>
                <w:sz w:val="24"/>
                <w:szCs w:val="24"/>
                <w:lang w:val="en-US"/>
              </w:rPr>
            </w:pPr>
            <w:r w:rsidRPr="000B01C7">
              <w:rPr>
                <w:sz w:val="24"/>
                <w:szCs w:val="24"/>
                <w:lang w:val="en-US"/>
              </w:rPr>
              <w:t>Република Србија</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284076">
            <w:pPr>
              <w:spacing w:before="120" w:after="120"/>
              <w:jc w:val="left"/>
              <w:rPr>
                <w:sz w:val="24"/>
                <w:szCs w:val="24"/>
              </w:rPr>
            </w:pPr>
            <w:r w:rsidRPr="000B01C7">
              <w:rPr>
                <w:sz w:val="24"/>
                <w:szCs w:val="24"/>
              </w:rPr>
              <w:t>Надлежно министарство</w:t>
            </w:r>
          </w:p>
        </w:tc>
        <w:tc>
          <w:tcPr>
            <w:tcW w:w="6379" w:type="dxa"/>
            <w:tcBorders>
              <w:top w:val="single" w:sz="4" w:space="0" w:color="auto"/>
              <w:left w:val="single" w:sz="4" w:space="0" w:color="auto"/>
              <w:bottom w:val="single" w:sz="4" w:space="0" w:color="auto"/>
              <w:right w:val="single" w:sz="4" w:space="0" w:color="auto"/>
            </w:tcBorders>
            <w:hideMark/>
          </w:tcPr>
          <w:p w:rsidR="00284076" w:rsidRPr="000B01C7" w:rsidRDefault="00284076">
            <w:pPr>
              <w:spacing w:before="120" w:after="120"/>
              <w:jc w:val="left"/>
              <w:rPr>
                <w:sz w:val="24"/>
                <w:szCs w:val="24"/>
              </w:rPr>
            </w:pPr>
            <w:r w:rsidRPr="000B01C7">
              <w:rPr>
                <w:sz w:val="24"/>
                <w:szCs w:val="24"/>
              </w:rPr>
              <w:t>Министарство заштите животне средине</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284076" w:rsidP="00284076">
            <w:pPr>
              <w:jc w:val="left"/>
              <w:rPr>
                <w:sz w:val="24"/>
                <w:szCs w:val="24"/>
                <w:lang w:val="en-US"/>
              </w:rPr>
            </w:pPr>
            <w:r w:rsidRPr="000B01C7">
              <w:rPr>
                <w:sz w:val="24"/>
                <w:szCs w:val="24"/>
                <w:lang w:val="en-US"/>
              </w:rPr>
              <w:t xml:space="preserve">Повезани </w:t>
            </w:r>
            <w:r w:rsidRPr="000B01C7">
              <w:rPr>
                <w:sz w:val="24"/>
                <w:szCs w:val="24"/>
              </w:rPr>
              <w:t>органи</w:t>
            </w:r>
            <w:r w:rsidRPr="000B01C7">
              <w:rPr>
                <w:sz w:val="24"/>
                <w:szCs w:val="24"/>
                <w:lang w:val="en-US"/>
              </w:rPr>
              <w:t xml:space="preserve"> (Управни одбор)</w:t>
            </w:r>
          </w:p>
        </w:tc>
        <w:tc>
          <w:tcPr>
            <w:tcW w:w="6379" w:type="dxa"/>
            <w:tcBorders>
              <w:top w:val="single" w:sz="4" w:space="0" w:color="auto"/>
              <w:left w:val="single" w:sz="4" w:space="0" w:color="auto"/>
              <w:bottom w:val="single" w:sz="4" w:space="0" w:color="auto"/>
              <w:right w:val="single" w:sz="4" w:space="0" w:color="auto"/>
            </w:tcBorders>
            <w:hideMark/>
          </w:tcPr>
          <w:p w:rsidR="00284076" w:rsidRPr="000B01C7" w:rsidRDefault="00284076">
            <w:pPr>
              <w:jc w:val="left"/>
              <w:rPr>
                <w:sz w:val="24"/>
                <w:szCs w:val="24"/>
                <w:lang w:val="en-US"/>
              </w:rPr>
            </w:pPr>
            <w:r w:rsidRPr="000B01C7">
              <w:rPr>
                <w:sz w:val="24"/>
                <w:szCs w:val="24"/>
                <w:lang w:val="en-US"/>
              </w:rPr>
              <w:t>Све релевантне институције Зајмопримца</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284076">
            <w:pPr>
              <w:spacing w:before="120" w:after="120"/>
              <w:jc w:val="left"/>
              <w:rPr>
                <w:sz w:val="24"/>
                <w:szCs w:val="24"/>
                <w:lang w:val="en-US"/>
              </w:rPr>
            </w:pPr>
            <w:r w:rsidRPr="000B01C7">
              <w:rPr>
                <w:sz w:val="24"/>
                <w:szCs w:val="24"/>
                <w:lang w:val="en-US"/>
              </w:rPr>
              <w:t>Подаци о финансирању</w:t>
            </w:r>
          </w:p>
        </w:tc>
        <w:tc>
          <w:tcPr>
            <w:tcW w:w="6379" w:type="dxa"/>
            <w:tcBorders>
              <w:top w:val="single" w:sz="4" w:space="0" w:color="auto"/>
              <w:left w:val="single" w:sz="4" w:space="0" w:color="auto"/>
              <w:bottom w:val="single" w:sz="4" w:space="0" w:color="auto"/>
              <w:right w:val="single" w:sz="4" w:space="0" w:color="auto"/>
            </w:tcBorders>
            <w:hideMark/>
          </w:tcPr>
          <w:p w:rsidR="00284076" w:rsidRPr="000B01C7" w:rsidRDefault="00284076" w:rsidP="00284076">
            <w:pPr>
              <w:spacing w:before="120" w:after="120"/>
              <w:jc w:val="left"/>
              <w:rPr>
                <w:sz w:val="24"/>
                <w:szCs w:val="24"/>
                <w:lang w:val="en-US"/>
              </w:rPr>
            </w:pPr>
            <w:r w:rsidRPr="000B01C7">
              <w:rPr>
                <w:sz w:val="24"/>
                <w:szCs w:val="24"/>
                <w:lang w:val="en-US"/>
              </w:rPr>
              <w:t>Износ кредита: 50 милиона евра.</w:t>
            </w:r>
          </w:p>
          <w:p w:rsidR="00284076" w:rsidRPr="000B01C7" w:rsidRDefault="00284076" w:rsidP="00284076">
            <w:pPr>
              <w:spacing w:before="120" w:after="120"/>
              <w:jc w:val="left"/>
              <w:rPr>
                <w:sz w:val="24"/>
                <w:szCs w:val="24"/>
                <w:lang w:val="en-US"/>
              </w:rPr>
            </w:pPr>
            <w:r w:rsidRPr="000B01C7">
              <w:rPr>
                <w:sz w:val="24"/>
                <w:szCs w:val="24"/>
                <w:lang w:val="en-US"/>
              </w:rPr>
              <w:t>Износ бесповратне помоћи за техничку помоћ: 500.000 евра</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284076" w:rsidP="00926691">
            <w:pPr>
              <w:spacing w:before="120" w:after="120"/>
              <w:jc w:val="left"/>
              <w:rPr>
                <w:sz w:val="24"/>
                <w:szCs w:val="24"/>
              </w:rPr>
            </w:pPr>
            <w:r w:rsidRPr="000B01C7">
              <w:rPr>
                <w:sz w:val="24"/>
                <w:szCs w:val="24"/>
              </w:rPr>
              <w:t xml:space="preserve">Врста </w:t>
            </w:r>
            <w:r w:rsidR="00926691" w:rsidRPr="000B01C7">
              <w:rPr>
                <w:sz w:val="24"/>
                <w:szCs w:val="24"/>
              </w:rPr>
              <w:t>кредита</w:t>
            </w:r>
          </w:p>
        </w:tc>
        <w:tc>
          <w:tcPr>
            <w:tcW w:w="6379" w:type="dxa"/>
            <w:tcBorders>
              <w:top w:val="single" w:sz="4" w:space="0" w:color="auto"/>
              <w:left w:val="single" w:sz="4" w:space="0" w:color="auto"/>
              <w:bottom w:val="single" w:sz="4" w:space="0" w:color="auto"/>
              <w:right w:val="single" w:sz="4" w:space="0" w:color="auto"/>
            </w:tcBorders>
            <w:hideMark/>
          </w:tcPr>
          <w:p w:rsidR="00284076" w:rsidRPr="0068329B" w:rsidRDefault="00284076">
            <w:pPr>
              <w:spacing w:before="120" w:after="120"/>
              <w:jc w:val="left"/>
              <w:rPr>
                <w:sz w:val="24"/>
                <w:szCs w:val="24"/>
              </w:rPr>
            </w:pPr>
            <w:r w:rsidRPr="000B01C7">
              <w:rPr>
                <w:sz w:val="24"/>
                <w:szCs w:val="24"/>
              </w:rPr>
              <w:t>Зајам за јавне политике</w:t>
            </w:r>
            <w:r w:rsidRPr="0068329B">
              <w:rPr>
                <w:sz w:val="24"/>
                <w:szCs w:val="24"/>
              </w:rPr>
              <w:t xml:space="preserve"> (</w:t>
            </w:r>
            <w:r w:rsidRPr="000B01C7">
              <w:rPr>
                <w:sz w:val="24"/>
                <w:szCs w:val="24"/>
                <w:lang w:val="en-US"/>
              </w:rPr>
              <w:t>PPL</w:t>
            </w:r>
            <w:r w:rsidRPr="0068329B">
              <w:rPr>
                <w:sz w:val="24"/>
                <w:szCs w:val="24"/>
              </w:rPr>
              <w:t xml:space="preserve">), тј. </w:t>
            </w:r>
            <w:r w:rsidRPr="000B01C7">
              <w:rPr>
                <w:sz w:val="24"/>
                <w:szCs w:val="24"/>
              </w:rPr>
              <w:t xml:space="preserve">зајам </w:t>
            </w:r>
            <w:r w:rsidRPr="0068329B">
              <w:rPr>
                <w:sz w:val="24"/>
                <w:szCs w:val="24"/>
              </w:rPr>
              <w:t>АФД еквивалентан инструменту зајма за развојну политику Светске банке (ДПЛ)</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68329B" w:rsidRDefault="00284076">
            <w:pPr>
              <w:spacing w:before="120" w:after="120"/>
              <w:jc w:val="left"/>
              <w:rPr>
                <w:sz w:val="24"/>
                <w:szCs w:val="24"/>
              </w:rPr>
            </w:pPr>
            <w:r w:rsidRPr="0068329B">
              <w:rPr>
                <w:sz w:val="24"/>
                <w:szCs w:val="24"/>
              </w:rPr>
              <w:t>Стуб оперативног и развојног програма (циљева)</w:t>
            </w:r>
          </w:p>
        </w:tc>
        <w:tc>
          <w:tcPr>
            <w:tcW w:w="6379" w:type="dxa"/>
            <w:tcBorders>
              <w:top w:val="single" w:sz="4" w:space="0" w:color="auto"/>
              <w:left w:val="single" w:sz="4" w:space="0" w:color="auto"/>
              <w:bottom w:val="single" w:sz="4" w:space="0" w:color="auto"/>
              <w:right w:val="single" w:sz="4" w:space="0" w:color="auto"/>
            </w:tcBorders>
            <w:hideMark/>
          </w:tcPr>
          <w:p w:rsidR="00284076" w:rsidRPr="0068329B" w:rsidRDefault="00284076" w:rsidP="00284076">
            <w:pPr>
              <w:spacing w:before="120" w:after="120"/>
              <w:jc w:val="left"/>
              <w:rPr>
                <w:sz w:val="24"/>
                <w:szCs w:val="24"/>
              </w:rPr>
            </w:pPr>
            <w:r w:rsidRPr="0068329B">
              <w:rPr>
                <w:sz w:val="24"/>
                <w:szCs w:val="24"/>
              </w:rPr>
              <w:t xml:space="preserve">Ово је паралелно финансирање зајма за ефикасност јавног сектора и зеленог опоравка, који ће мобилизирати Свјетска банка (ДПЛ П164575). Подржава зелени план опоравка Владе Србије (Стуб </w:t>
            </w:r>
            <w:r w:rsidRPr="000B01C7">
              <w:rPr>
                <w:sz w:val="24"/>
                <w:szCs w:val="24"/>
                <w:lang w:val="en-US"/>
              </w:rPr>
              <w:t>II</w:t>
            </w:r>
            <w:r w:rsidRPr="0068329B">
              <w:rPr>
                <w:sz w:val="24"/>
                <w:szCs w:val="24"/>
              </w:rPr>
              <w:t>) поред примарних активности развијених са Светском банком. Додатне акције су у складу са процесом приступања Србије ЕУ (поглавље 27) и укључују припрему оквира политике за подстицање доприноса јединица локалне самоуправе националној агенди животне средине и климатских промена.</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68329B" w:rsidRDefault="00536E57" w:rsidP="00536E57">
            <w:pPr>
              <w:spacing w:before="120" w:after="120"/>
              <w:rPr>
                <w:sz w:val="24"/>
                <w:szCs w:val="24"/>
              </w:rPr>
            </w:pPr>
            <w:r w:rsidRPr="0068329B">
              <w:rPr>
                <w:sz w:val="24"/>
                <w:szCs w:val="24"/>
              </w:rPr>
              <w:t>Претходна акција (</w:t>
            </w:r>
            <w:r w:rsidRPr="000B01C7">
              <w:rPr>
                <w:sz w:val="24"/>
                <w:szCs w:val="24"/>
              </w:rPr>
              <w:t>услов</w:t>
            </w:r>
            <w:r w:rsidRPr="0068329B">
              <w:rPr>
                <w:sz w:val="24"/>
                <w:szCs w:val="24"/>
              </w:rPr>
              <w:t xml:space="preserve"> за једнократну исплату)</w:t>
            </w:r>
          </w:p>
        </w:tc>
        <w:tc>
          <w:tcPr>
            <w:tcW w:w="6379" w:type="dxa"/>
            <w:tcBorders>
              <w:top w:val="single" w:sz="4" w:space="0" w:color="auto"/>
              <w:left w:val="single" w:sz="4" w:space="0" w:color="auto"/>
              <w:bottom w:val="single" w:sz="4" w:space="0" w:color="auto"/>
              <w:right w:val="single" w:sz="4" w:space="0" w:color="auto"/>
            </w:tcBorders>
            <w:hideMark/>
          </w:tcPr>
          <w:p w:rsidR="00284076" w:rsidRPr="0068329B" w:rsidRDefault="00536E57" w:rsidP="00536E57">
            <w:pPr>
              <w:spacing w:before="120" w:after="120"/>
              <w:rPr>
                <w:b/>
                <w:bCs/>
                <w:sz w:val="24"/>
                <w:szCs w:val="24"/>
              </w:rPr>
            </w:pPr>
            <w:r w:rsidRPr="0068329B">
              <w:rPr>
                <w:sz w:val="24"/>
                <w:szCs w:val="24"/>
              </w:rPr>
              <w:t xml:space="preserve">Зајмопримац је донео Закон о климатским променама (објављен у Службеном </w:t>
            </w:r>
            <w:r w:rsidRPr="000B01C7">
              <w:rPr>
                <w:sz w:val="24"/>
                <w:szCs w:val="24"/>
              </w:rPr>
              <w:t>гласнику</w:t>
            </w:r>
            <w:r w:rsidR="00AD4D72">
              <w:rPr>
                <w:sz w:val="24"/>
                <w:szCs w:val="24"/>
              </w:rPr>
              <w:t xml:space="preserve"> Зајмопримца бр. 26/</w:t>
            </w:r>
            <w:r w:rsidR="001235BA">
              <w:rPr>
                <w:sz w:val="24"/>
                <w:szCs w:val="24"/>
              </w:rPr>
              <w:t>2</w:t>
            </w:r>
            <w:r w:rsidRPr="0068329B">
              <w:rPr>
                <w:sz w:val="24"/>
                <w:szCs w:val="24"/>
              </w:rPr>
              <w:t>1 23. марта 2021. и ступио на снагу 31. марта 2021.) који налаже припрему и усвајање Стратегије развоја са ниским емисијама угљеника и њеног Акционог плана и Програма прилагођавања климатским променама, ради успостављања система за смањење емисија стакленичких плинова и подршке прилагођавању климе на економичан и економски одржив начин</w:t>
            </w:r>
          </w:p>
        </w:tc>
      </w:tr>
      <w:tr w:rsidR="00284076" w:rsidRPr="000B01C7" w:rsidTr="00284076">
        <w:tc>
          <w:tcPr>
            <w:tcW w:w="2972" w:type="dxa"/>
            <w:tcBorders>
              <w:top w:val="single" w:sz="4" w:space="0" w:color="auto"/>
              <w:left w:val="single" w:sz="4" w:space="0" w:color="auto"/>
              <w:bottom w:val="single" w:sz="4" w:space="0" w:color="auto"/>
              <w:right w:val="single" w:sz="4" w:space="0" w:color="auto"/>
            </w:tcBorders>
            <w:hideMark/>
          </w:tcPr>
          <w:p w:rsidR="00284076" w:rsidRPr="000B01C7" w:rsidRDefault="00A74F0F">
            <w:pPr>
              <w:spacing w:before="120" w:after="120"/>
              <w:jc w:val="left"/>
              <w:rPr>
                <w:sz w:val="24"/>
                <w:szCs w:val="24"/>
                <w:lang w:val="en-US"/>
              </w:rPr>
            </w:pPr>
            <w:r w:rsidRPr="000B01C7">
              <w:rPr>
                <w:sz w:val="24"/>
                <w:szCs w:val="24"/>
                <w:lang w:val="en-US"/>
              </w:rPr>
              <w:t>Предложени показатељи резултата</w:t>
            </w:r>
          </w:p>
        </w:tc>
        <w:tc>
          <w:tcPr>
            <w:tcW w:w="6379" w:type="dxa"/>
            <w:tcBorders>
              <w:top w:val="single" w:sz="4" w:space="0" w:color="auto"/>
              <w:left w:val="single" w:sz="4" w:space="0" w:color="auto"/>
              <w:bottom w:val="single" w:sz="4" w:space="0" w:color="auto"/>
              <w:right w:val="single" w:sz="4" w:space="0" w:color="auto"/>
            </w:tcBorders>
            <w:hideMark/>
          </w:tcPr>
          <w:p w:rsidR="00A74F0F" w:rsidRPr="000B01C7" w:rsidRDefault="00A74F0F" w:rsidP="00A74F0F">
            <w:pPr>
              <w:spacing w:before="120" w:after="120"/>
              <w:jc w:val="left"/>
              <w:rPr>
                <w:bCs/>
                <w:sz w:val="24"/>
                <w:szCs w:val="24"/>
                <w:lang w:val="en-US"/>
              </w:rPr>
            </w:pPr>
            <w:r w:rsidRPr="000B01C7">
              <w:rPr>
                <w:b/>
                <w:bCs/>
                <w:sz w:val="24"/>
                <w:szCs w:val="24"/>
                <w:lang w:val="en-US"/>
              </w:rPr>
              <w:t xml:space="preserve">Показатељ резултата бр. 1: </w:t>
            </w:r>
            <w:r w:rsidRPr="000B01C7">
              <w:rPr>
                <w:bCs/>
                <w:sz w:val="24"/>
                <w:szCs w:val="24"/>
                <w:lang w:val="en-US"/>
              </w:rPr>
              <w:t>Национално веће за климатске промене (НЦЦЦ) је поново успостављено и оперативно.</w:t>
            </w:r>
          </w:p>
          <w:p w:rsidR="00A74F0F" w:rsidRPr="000B01C7" w:rsidRDefault="00A74F0F" w:rsidP="00A74F0F">
            <w:pPr>
              <w:spacing w:before="120" w:after="120"/>
              <w:jc w:val="left"/>
              <w:rPr>
                <w:bCs/>
                <w:sz w:val="24"/>
                <w:szCs w:val="24"/>
                <w:lang w:val="en-US"/>
              </w:rPr>
            </w:pPr>
            <w:r w:rsidRPr="000B01C7">
              <w:rPr>
                <w:b/>
                <w:bCs/>
                <w:sz w:val="24"/>
                <w:szCs w:val="24"/>
                <w:lang w:val="en-US"/>
              </w:rPr>
              <w:t xml:space="preserve">Показатељ резултата бр. 2 (подељен са матрицом ЗБ ДПЛ): </w:t>
            </w:r>
            <w:r w:rsidRPr="000B01C7">
              <w:rPr>
                <w:bCs/>
                <w:sz w:val="24"/>
                <w:szCs w:val="24"/>
                <w:lang w:val="en-US"/>
              </w:rPr>
              <w:t>Израђени су и усвојени релевантни подзаконски прописи који прате закон о климатским променама.</w:t>
            </w:r>
          </w:p>
          <w:p w:rsidR="00A74F0F" w:rsidRPr="000B01C7" w:rsidRDefault="00A74F0F" w:rsidP="00A74F0F">
            <w:pPr>
              <w:spacing w:before="120" w:after="120"/>
              <w:jc w:val="left"/>
              <w:rPr>
                <w:bCs/>
                <w:sz w:val="24"/>
                <w:szCs w:val="24"/>
                <w:lang w:val="en-US"/>
              </w:rPr>
            </w:pPr>
            <w:r w:rsidRPr="000B01C7">
              <w:rPr>
                <w:b/>
                <w:bCs/>
                <w:sz w:val="24"/>
                <w:szCs w:val="24"/>
                <w:lang w:val="en-US"/>
              </w:rPr>
              <w:t xml:space="preserve">Показатељ резултата бр.  3: </w:t>
            </w:r>
            <w:r w:rsidRPr="000B01C7">
              <w:rPr>
                <w:bCs/>
                <w:sz w:val="24"/>
                <w:szCs w:val="24"/>
                <w:lang w:val="en-US"/>
              </w:rPr>
              <w:t>Документи јавне политике се одобравају и / или усклађују са Законом о климатским променама.</w:t>
            </w:r>
          </w:p>
          <w:p w:rsidR="00284076" w:rsidRPr="000B01C7" w:rsidRDefault="00A74F0F" w:rsidP="00EA3C39">
            <w:pPr>
              <w:spacing w:before="120" w:after="120"/>
              <w:rPr>
                <w:sz w:val="24"/>
                <w:szCs w:val="24"/>
              </w:rPr>
            </w:pPr>
            <w:r w:rsidRPr="000B01C7">
              <w:rPr>
                <w:b/>
                <w:bCs/>
                <w:sz w:val="24"/>
                <w:szCs w:val="24"/>
                <w:lang w:val="en-US"/>
              </w:rPr>
              <w:t xml:space="preserve">Показатељ резултата бр.  4: </w:t>
            </w:r>
            <w:r w:rsidRPr="000B01C7">
              <w:rPr>
                <w:bCs/>
                <w:sz w:val="24"/>
                <w:szCs w:val="24"/>
                <w:lang w:val="en-US"/>
              </w:rPr>
              <w:t>Спроводи се студија изводљивости како би се идентификовале опције шеме</w:t>
            </w:r>
            <w:r w:rsidR="00EA3C39">
              <w:rPr>
                <w:bCs/>
                <w:sz w:val="24"/>
                <w:szCs w:val="24"/>
                <w:lang w:val="en-US"/>
              </w:rPr>
              <w:br/>
            </w:r>
            <w:r w:rsidR="00EA3C39">
              <w:rPr>
                <w:bCs/>
                <w:sz w:val="24"/>
                <w:szCs w:val="24"/>
                <w:lang w:val="en-US"/>
              </w:rPr>
              <w:br/>
            </w:r>
            <w:r w:rsidRPr="000B01C7">
              <w:rPr>
                <w:bCs/>
                <w:sz w:val="24"/>
                <w:szCs w:val="24"/>
                <w:lang w:val="en-US"/>
              </w:rPr>
              <w:t>финансирања за климатске инвестиције јединица локалне самоуправе</w:t>
            </w:r>
            <w:r w:rsidRPr="000B01C7">
              <w:rPr>
                <w:bCs/>
                <w:sz w:val="24"/>
                <w:szCs w:val="24"/>
              </w:rPr>
              <w:t xml:space="preserve"> </w:t>
            </w:r>
          </w:p>
        </w:tc>
      </w:tr>
    </w:tbl>
    <w:p w:rsidR="00E36955" w:rsidRPr="000B01C7" w:rsidRDefault="00E36955" w:rsidP="00E36955">
      <w:pPr>
        <w:rPr>
          <w:sz w:val="24"/>
          <w:szCs w:val="24"/>
        </w:rPr>
      </w:pPr>
    </w:p>
    <w:p w:rsidR="00E36955" w:rsidRPr="000B01C7" w:rsidRDefault="00E36955" w:rsidP="00E36955">
      <w:pPr>
        <w:rPr>
          <w:sz w:val="24"/>
          <w:szCs w:val="24"/>
        </w:rPr>
      </w:pPr>
    </w:p>
    <w:p w:rsidR="00926691" w:rsidRPr="000B01C7" w:rsidRDefault="00926691" w:rsidP="00917A5E">
      <w:pPr>
        <w:pStyle w:val="TOC3"/>
        <w:rPr>
          <w:rFonts w:ascii="Times New Roman" w:hAnsi="Times New Roman"/>
          <w:bCs/>
          <w:caps w:val="0"/>
          <w:color w:val="000000" w:themeColor="text1"/>
          <w:sz w:val="24"/>
          <w:szCs w:val="24"/>
          <w:lang w:eastAsia="fr-FR"/>
        </w:rPr>
      </w:pPr>
    </w:p>
    <w:p w:rsidR="00926691" w:rsidRPr="000B01C7" w:rsidRDefault="00926691" w:rsidP="00917A5E">
      <w:pPr>
        <w:pStyle w:val="TOC3"/>
        <w:rPr>
          <w:rFonts w:ascii="Times New Roman" w:hAnsi="Times New Roman"/>
          <w:bCs/>
          <w:caps w:val="0"/>
          <w:color w:val="000000" w:themeColor="text1"/>
          <w:sz w:val="24"/>
          <w:szCs w:val="24"/>
          <w:lang w:eastAsia="fr-FR"/>
        </w:rPr>
      </w:pPr>
    </w:p>
    <w:p w:rsidR="00917A5E" w:rsidRPr="000B01C7" w:rsidRDefault="00917A5E" w:rsidP="00917A5E">
      <w:pPr>
        <w:pStyle w:val="TOC3"/>
        <w:rPr>
          <w:rFonts w:ascii="Times New Roman" w:hAnsi="Times New Roman"/>
          <w:bCs/>
          <w:caps w:val="0"/>
          <w:color w:val="000000" w:themeColor="text1"/>
          <w:sz w:val="24"/>
          <w:szCs w:val="24"/>
          <w:lang w:eastAsia="fr-FR"/>
        </w:rPr>
      </w:pPr>
      <w:r w:rsidRPr="000B01C7">
        <w:rPr>
          <w:rFonts w:ascii="Times New Roman" w:hAnsi="Times New Roman"/>
          <w:bCs/>
          <w:caps w:val="0"/>
          <w:color w:val="000000" w:themeColor="text1"/>
          <w:sz w:val="24"/>
          <w:szCs w:val="24"/>
          <w:lang w:eastAsia="fr-FR"/>
        </w:rPr>
        <w:t>Преглед садржаја</w:t>
      </w:r>
    </w:p>
    <w:p w:rsidR="00917A5E" w:rsidRPr="000B01C7" w:rsidRDefault="00917A5E" w:rsidP="00917A5E">
      <w:pPr>
        <w:pStyle w:val="TOC3"/>
        <w:rPr>
          <w:rFonts w:ascii="Times New Roman" w:eastAsiaTheme="minorEastAsia" w:hAnsi="Times New Roman"/>
          <w:i/>
          <w:iCs/>
          <w:noProof/>
          <w:sz w:val="24"/>
          <w:szCs w:val="24"/>
        </w:rPr>
      </w:pPr>
      <w:r w:rsidRPr="000B01C7">
        <w:rPr>
          <w:rFonts w:ascii="Times New Roman" w:hAnsi="Times New Roman"/>
          <w:i/>
          <w:iCs/>
          <w:sz w:val="24"/>
          <w:szCs w:val="24"/>
        </w:rPr>
        <w:fldChar w:fldCharType="begin"/>
      </w:r>
      <w:r w:rsidRPr="000B01C7">
        <w:rPr>
          <w:rFonts w:ascii="Times New Roman" w:hAnsi="Times New Roman"/>
          <w:sz w:val="24"/>
          <w:szCs w:val="24"/>
        </w:rPr>
        <w:instrText xml:space="preserve"> TOC \o "1-4" \h \z \u </w:instrText>
      </w:r>
      <w:r w:rsidRPr="000B01C7">
        <w:rPr>
          <w:rFonts w:ascii="Times New Roman" w:hAnsi="Times New Roman"/>
          <w:i/>
          <w:iCs/>
          <w:sz w:val="24"/>
          <w:szCs w:val="24"/>
        </w:rPr>
        <w:fldChar w:fldCharType="separate"/>
      </w:r>
      <w:hyperlink w:anchor="_Toc67303420" w:history="1">
        <w:r w:rsidRPr="000B01C7">
          <w:rPr>
            <w:rStyle w:val="Hyperlink"/>
            <w:rFonts w:ascii="Times New Roman" w:hAnsi="Times New Roman"/>
            <w:noProof/>
            <w:sz w:val="24"/>
            <w:szCs w:val="24"/>
            <w:lang w:val="sr-Cyrl-RS"/>
          </w:rPr>
          <w:t xml:space="preserve">Садржај </w:t>
        </w:r>
        <w:r w:rsidR="003C425F">
          <w:rPr>
            <w:rStyle w:val="Hyperlink"/>
            <w:rFonts w:ascii="Times New Roman" w:hAnsi="Times New Roman"/>
            <w:noProof/>
            <w:sz w:val="24"/>
            <w:szCs w:val="24"/>
            <w:lang w:val="sr-Cyrl-RS"/>
          </w:rPr>
          <w:t xml:space="preserve">                                                                                                                      </w:t>
        </w:r>
        <w:r w:rsidR="003237E9">
          <w:rPr>
            <w:rStyle w:val="Hyperlink"/>
            <w:rFonts w:ascii="Times New Roman" w:hAnsi="Times New Roman"/>
            <w:noProof/>
            <w:sz w:val="24"/>
            <w:szCs w:val="24"/>
            <w:lang w:val="sr-Cyrl-RS"/>
          </w:rPr>
          <w:t xml:space="preserve">  </w:t>
        </w:r>
        <w:r w:rsidR="003C425F">
          <w:rPr>
            <w:rStyle w:val="Hyperlink"/>
            <w:rFonts w:ascii="Times New Roman" w:hAnsi="Times New Roman"/>
            <w:noProof/>
            <w:sz w:val="24"/>
            <w:szCs w:val="24"/>
            <w:lang w:val="sr-Cyrl-RS"/>
          </w:rPr>
          <w:t xml:space="preserve"> 45</w:t>
        </w:r>
        <w:r w:rsidRPr="000B01C7">
          <w:rPr>
            <w:rFonts w:ascii="Times New Roman" w:hAnsi="Times New Roman"/>
            <w:noProof/>
            <w:webHidden/>
            <w:sz w:val="24"/>
            <w:szCs w:val="24"/>
          </w:rPr>
          <w:tab/>
        </w:r>
        <w:r w:rsidRPr="000B01C7">
          <w:rPr>
            <w:rFonts w:ascii="Times New Roman" w:hAnsi="Times New Roman"/>
            <w:noProof/>
            <w:webHidden/>
            <w:sz w:val="24"/>
            <w:szCs w:val="24"/>
            <w:lang w:val="sr-Cyrl-RS"/>
          </w:rPr>
          <w:t xml:space="preserve">                                                                                                                                           </w:t>
        </w:r>
      </w:hyperlink>
    </w:p>
    <w:p w:rsidR="00917A5E" w:rsidRPr="000B01C7" w:rsidRDefault="00EF5BFE" w:rsidP="00917A5E">
      <w:pPr>
        <w:pStyle w:val="TOC3"/>
        <w:rPr>
          <w:rFonts w:ascii="Times New Roman" w:eastAsiaTheme="minorEastAsia" w:hAnsi="Times New Roman"/>
          <w:i/>
          <w:iCs/>
          <w:noProof/>
          <w:sz w:val="24"/>
          <w:szCs w:val="24"/>
        </w:rPr>
      </w:pPr>
      <w:hyperlink w:anchor="_Toc67303421" w:history="1">
        <w:r w:rsidR="00917A5E" w:rsidRPr="000B01C7">
          <w:rPr>
            <w:rStyle w:val="Hyperlink"/>
            <w:rFonts w:ascii="Times New Roman" w:hAnsi="Times New Roman"/>
            <w:noProof/>
            <w:sz w:val="24"/>
            <w:szCs w:val="24"/>
            <w:lang w:val="sr-Cyrl-RS"/>
          </w:rPr>
          <w:t>АКРОНИМИ</w:t>
        </w:r>
        <w:r w:rsidR="00917A5E" w:rsidRPr="000B01C7">
          <w:rPr>
            <w:rFonts w:ascii="Times New Roman" w:hAnsi="Times New Roman"/>
            <w:noProof/>
            <w:webHidden/>
            <w:sz w:val="24"/>
            <w:szCs w:val="24"/>
          </w:rPr>
          <w:tab/>
        </w:r>
        <w:r w:rsidR="00917A5E" w:rsidRPr="000B01C7">
          <w:rPr>
            <w:rFonts w:ascii="Times New Roman" w:hAnsi="Times New Roman"/>
            <w:noProof/>
            <w:webHidden/>
            <w:sz w:val="24"/>
            <w:szCs w:val="24"/>
            <w:lang w:val="sr-Cyrl-RS"/>
          </w:rPr>
          <w:t xml:space="preserve">           </w:t>
        </w:r>
        <w:r w:rsidR="003C425F">
          <w:rPr>
            <w:rFonts w:ascii="Times New Roman" w:hAnsi="Times New Roman"/>
            <w:noProof/>
            <w:webHidden/>
            <w:sz w:val="24"/>
            <w:szCs w:val="24"/>
            <w:lang w:val="sr-Cyrl-RS"/>
          </w:rPr>
          <w:t xml:space="preserve">                                                                                             </w:t>
        </w:r>
        <w:r w:rsidR="003237E9">
          <w:rPr>
            <w:rFonts w:ascii="Times New Roman" w:hAnsi="Times New Roman"/>
            <w:noProof/>
            <w:webHidden/>
            <w:sz w:val="24"/>
            <w:szCs w:val="24"/>
            <w:lang w:val="sr-Cyrl-RS"/>
          </w:rPr>
          <w:t xml:space="preserve">   </w:t>
        </w:r>
        <w:r w:rsidR="003C425F">
          <w:rPr>
            <w:rFonts w:ascii="Times New Roman" w:hAnsi="Times New Roman"/>
            <w:noProof/>
            <w:webHidden/>
            <w:sz w:val="24"/>
            <w:szCs w:val="24"/>
            <w:lang w:val="sr-Cyrl-RS"/>
          </w:rPr>
          <w:t>45</w:t>
        </w:r>
        <w:r w:rsidR="00917A5E" w:rsidRPr="000B01C7">
          <w:rPr>
            <w:rFonts w:ascii="Times New Roman" w:hAnsi="Times New Roman"/>
            <w:noProof/>
            <w:webHidden/>
            <w:sz w:val="24"/>
            <w:szCs w:val="24"/>
            <w:lang w:val="sr-Cyrl-RS"/>
          </w:rPr>
          <w:t xml:space="preserve">                                                                                                                                       </w:t>
        </w:r>
      </w:hyperlink>
    </w:p>
    <w:p w:rsidR="00917A5E" w:rsidRPr="000B01C7" w:rsidRDefault="00EF5BFE" w:rsidP="00917A5E">
      <w:pPr>
        <w:pStyle w:val="TOC3"/>
        <w:rPr>
          <w:rFonts w:ascii="Times New Roman" w:eastAsiaTheme="minorEastAsia" w:hAnsi="Times New Roman"/>
          <w:i/>
          <w:iCs/>
          <w:noProof/>
          <w:sz w:val="24"/>
          <w:szCs w:val="24"/>
        </w:rPr>
      </w:pPr>
      <w:hyperlink w:anchor="_Toc67303422" w:history="1">
        <w:r w:rsidR="00917A5E" w:rsidRPr="000B01C7">
          <w:rPr>
            <w:rStyle w:val="Hyperlink"/>
            <w:rFonts w:ascii="Times New Roman" w:hAnsi="Times New Roman"/>
            <w:noProof/>
            <w:sz w:val="24"/>
            <w:szCs w:val="24"/>
            <w:lang w:val="sr-Cyrl-RS"/>
          </w:rPr>
          <w:t>сажетак</w:t>
        </w:r>
        <w:r w:rsidR="00917A5E" w:rsidRPr="000B01C7">
          <w:rPr>
            <w:rFonts w:ascii="Times New Roman" w:hAnsi="Times New Roman"/>
            <w:noProof/>
            <w:webHidden/>
            <w:sz w:val="24"/>
            <w:szCs w:val="24"/>
          </w:rPr>
          <w:tab/>
        </w:r>
        <w:r w:rsidR="00917A5E" w:rsidRPr="000B01C7">
          <w:rPr>
            <w:rFonts w:ascii="Times New Roman" w:hAnsi="Times New Roman"/>
            <w:noProof/>
            <w:webHidden/>
            <w:sz w:val="24"/>
            <w:szCs w:val="24"/>
            <w:lang w:val="sr-Cyrl-RS"/>
          </w:rPr>
          <w:t xml:space="preserve">             </w:t>
        </w:r>
        <w:r w:rsidR="003C425F">
          <w:rPr>
            <w:rFonts w:ascii="Times New Roman" w:hAnsi="Times New Roman"/>
            <w:noProof/>
            <w:webHidden/>
            <w:sz w:val="24"/>
            <w:szCs w:val="24"/>
            <w:lang w:val="sr-Cyrl-RS"/>
          </w:rPr>
          <w:t xml:space="preserve">                                                                                                       </w:t>
        </w:r>
        <w:r w:rsidR="003237E9">
          <w:rPr>
            <w:rFonts w:ascii="Times New Roman" w:hAnsi="Times New Roman"/>
            <w:noProof/>
            <w:webHidden/>
            <w:sz w:val="24"/>
            <w:szCs w:val="24"/>
            <w:lang w:val="sr-Cyrl-RS"/>
          </w:rPr>
          <w:t xml:space="preserve">   </w:t>
        </w:r>
        <w:r w:rsidR="003C425F">
          <w:rPr>
            <w:rFonts w:ascii="Times New Roman" w:hAnsi="Times New Roman"/>
            <w:noProof/>
            <w:webHidden/>
            <w:sz w:val="24"/>
            <w:szCs w:val="24"/>
            <w:lang w:val="sr-Cyrl-RS"/>
          </w:rPr>
          <w:t>46</w:t>
        </w:r>
        <w:r w:rsidR="00917A5E" w:rsidRPr="000B01C7">
          <w:rPr>
            <w:rFonts w:ascii="Times New Roman" w:hAnsi="Times New Roman"/>
            <w:noProof/>
            <w:webHidden/>
            <w:sz w:val="24"/>
            <w:szCs w:val="24"/>
            <w:lang w:val="sr-Cyrl-RS"/>
          </w:rPr>
          <w:t xml:space="preserve">                                                                                                                                      </w:t>
        </w:r>
      </w:hyperlink>
    </w:p>
    <w:p w:rsidR="00917A5E" w:rsidRPr="000B01C7" w:rsidRDefault="00EF5BFE" w:rsidP="00917A5E">
      <w:pPr>
        <w:pStyle w:val="TOC3"/>
        <w:tabs>
          <w:tab w:val="left" w:pos="960"/>
        </w:tabs>
        <w:rPr>
          <w:rFonts w:ascii="Times New Roman" w:eastAsiaTheme="minorEastAsia" w:hAnsi="Times New Roman"/>
          <w:i/>
          <w:iCs/>
          <w:noProof/>
          <w:sz w:val="24"/>
          <w:szCs w:val="24"/>
        </w:rPr>
      </w:pPr>
      <w:hyperlink w:anchor="_Toc67303423" w:history="1">
        <w:r w:rsidR="00917A5E" w:rsidRPr="000B01C7">
          <w:rPr>
            <w:rStyle w:val="Hyperlink"/>
            <w:rFonts w:ascii="Times New Roman" w:hAnsi="Times New Roman"/>
            <w:noProof/>
            <w:sz w:val="24"/>
            <w:szCs w:val="24"/>
          </w:rPr>
          <w:t>1.</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ПОЗАДИНА ЗЕМЉЕ И СЕКТОРА</w:t>
        </w:r>
        <w:r w:rsidR="00917A5E" w:rsidRPr="000B01C7">
          <w:rPr>
            <w:rFonts w:ascii="Times New Roman" w:hAnsi="Times New Roman"/>
            <w:noProof/>
            <w:webHidden/>
            <w:sz w:val="24"/>
            <w:szCs w:val="24"/>
          </w:rPr>
          <w:tab/>
        </w:r>
        <w:r w:rsidR="00917A5E" w:rsidRPr="000B01C7">
          <w:rPr>
            <w:rFonts w:ascii="Times New Roman" w:hAnsi="Times New Roman"/>
            <w:noProof/>
            <w:webHidden/>
            <w:sz w:val="24"/>
            <w:szCs w:val="24"/>
            <w:lang w:val="sr-Cyrl-RS"/>
          </w:rPr>
          <w:t xml:space="preserve">                                                                                         </w:t>
        </w:r>
      </w:hyperlink>
    </w:p>
    <w:p w:rsidR="00917A5E" w:rsidRPr="003C425F"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24" w:history="1">
        <w:r w:rsidR="00917A5E" w:rsidRPr="000B01C7">
          <w:rPr>
            <w:rStyle w:val="Hyperlink"/>
            <w:rFonts w:ascii="Times New Roman" w:hAnsi="Times New Roman"/>
            <w:noProof/>
            <w:sz w:val="24"/>
            <w:szCs w:val="24"/>
          </w:rPr>
          <w:t>1.1.</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Преглед изазова климатских промена у Србији</w:t>
        </w:r>
        <w:r w:rsidR="00917A5E" w:rsidRPr="000B01C7">
          <w:rPr>
            <w:rFonts w:ascii="Times New Roman" w:hAnsi="Times New Roman"/>
            <w:noProof/>
            <w:webHidden/>
            <w:sz w:val="24"/>
            <w:szCs w:val="24"/>
          </w:rPr>
          <w:tab/>
        </w:r>
      </w:hyperlink>
      <w:r w:rsidR="003C425F">
        <w:rPr>
          <w:rFonts w:ascii="Times New Roman" w:hAnsi="Times New Roman"/>
          <w:noProof/>
          <w:sz w:val="24"/>
          <w:szCs w:val="24"/>
          <w:lang w:val="sr-Cyrl-RS"/>
        </w:rPr>
        <w:t>48</w:t>
      </w:r>
    </w:p>
    <w:p w:rsidR="00917A5E" w:rsidRPr="009040C8"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25" w:history="1">
        <w:r w:rsidR="00917A5E" w:rsidRPr="000B01C7">
          <w:rPr>
            <w:rStyle w:val="Hyperlink"/>
            <w:rFonts w:ascii="Times New Roman" w:hAnsi="Times New Roman"/>
            <w:noProof/>
            <w:sz w:val="24"/>
            <w:szCs w:val="24"/>
          </w:rPr>
          <w:t>1.2.</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Институционални оквир везан за климатске промене</w:t>
        </w:r>
        <w:r w:rsidR="00917A5E" w:rsidRPr="000B01C7">
          <w:rPr>
            <w:rFonts w:ascii="Times New Roman" w:hAnsi="Times New Roman"/>
            <w:noProof/>
            <w:webHidden/>
            <w:sz w:val="24"/>
            <w:szCs w:val="24"/>
          </w:rPr>
          <w:tab/>
        </w:r>
      </w:hyperlink>
      <w:r w:rsidR="009040C8">
        <w:rPr>
          <w:rFonts w:ascii="Times New Roman" w:hAnsi="Times New Roman"/>
          <w:noProof/>
          <w:sz w:val="24"/>
          <w:szCs w:val="24"/>
          <w:lang w:val="sr-Cyrl-RS"/>
        </w:rPr>
        <w:t>49</w:t>
      </w:r>
    </w:p>
    <w:p w:rsidR="00917A5E" w:rsidRPr="0036498B"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26" w:history="1">
        <w:r w:rsidR="00917A5E" w:rsidRPr="000B01C7">
          <w:rPr>
            <w:rStyle w:val="Hyperlink"/>
            <w:rFonts w:ascii="Times New Roman" w:hAnsi="Times New Roman"/>
            <w:noProof/>
            <w:sz w:val="24"/>
            <w:szCs w:val="24"/>
          </w:rPr>
          <w:t>1.3.</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Владина мапа пута</w:t>
        </w:r>
        <w:r w:rsidR="00917A5E" w:rsidRPr="000B01C7">
          <w:rPr>
            <w:rStyle w:val="Hyperlink"/>
            <w:rFonts w:ascii="Times New Roman" w:hAnsi="Times New Roman"/>
            <w:noProof/>
            <w:sz w:val="24"/>
            <w:szCs w:val="24"/>
            <w:lang w:val="sr-Cyrl-RS"/>
          </w:rPr>
          <w:t xml:space="preserve"> </w:t>
        </w:r>
        <w:r w:rsidR="00917A5E" w:rsidRPr="000B01C7">
          <w:rPr>
            <w:rFonts w:ascii="Times New Roman" w:hAnsi="Times New Roman"/>
            <w:noProof/>
            <w:webHidden/>
            <w:sz w:val="24"/>
            <w:szCs w:val="24"/>
          </w:rPr>
          <w:tab/>
        </w:r>
      </w:hyperlink>
      <w:r w:rsidR="0036498B">
        <w:rPr>
          <w:rFonts w:ascii="Times New Roman" w:hAnsi="Times New Roman"/>
          <w:noProof/>
          <w:sz w:val="24"/>
          <w:szCs w:val="24"/>
          <w:lang w:val="sr-Cyrl-RS"/>
        </w:rPr>
        <w:t>53</w:t>
      </w:r>
    </w:p>
    <w:p w:rsidR="00917A5E" w:rsidRPr="000B01C7" w:rsidRDefault="00EF5BFE" w:rsidP="00917A5E">
      <w:pPr>
        <w:pStyle w:val="TOC3"/>
        <w:tabs>
          <w:tab w:val="left" w:pos="960"/>
        </w:tabs>
        <w:rPr>
          <w:rFonts w:ascii="Times New Roman" w:eastAsiaTheme="minorEastAsia" w:hAnsi="Times New Roman"/>
          <w:i/>
          <w:iCs/>
          <w:noProof/>
          <w:sz w:val="24"/>
          <w:szCs w:val="24"/>
        </w:rPr>
      </w:pPr>
      <w:hyperlink w:anchor="_Toc67303427" w:history="1">
        <w:r w:rsidR="00917A5E" w:rsidRPr="000B01C7">
          <w:rPr>
            <w:rStyle w:val="Hyperlink"/>
            <w:rFonts w:ascii="Times New Roman" w:hAnsi="Times New Roman"/>
            <w:noProof/>
            <w:sz w:val="24"/>
            <w:szCs w:val="24"/>
          </w:rPr>
          <w:t>2.</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ПРЕДЛОЖЕНА ОПЕРАЦИЈА</w:t>
        </w:r>
        <w:r w:rsidR="003237E9">
          <w:rPr>
            <w:rStyle w:val="Hyperlink"/>
            <w:rFonts w:ascii="Times New Roman" w:hAnsi="Times New Roman"/>
            <w:noProof/>
            <w:sz w:val="24"/>
            <w:szCs w:val="24"/>
            <w:lang w:val="sr-Cyrl-RS"/>
          </w:rPr>
          <w:t xml:space="preserve">                                                                        54</w:t>
        </w:r>
        <w:r w:rsidR="00917A5E" w:rsidRPr="000B01C7">
          <w:rPr>
            <w:rFonts w:ascii="Times New Roman" w:hAnsi="Times New Roman"/>
            <w:noProof/>
            <w:webHidden/>
            <w:sz w:val="24"/>
            <w:szCs w:val="24"/>
          </w:rPr>
          <w:tab/>
        </w:r>
        <w:r w:rsidR="00917A5E" w:rsidRPr="000B01C7">
          <w:rPr>
            <w:rFonts w:ascii="Times New Roman" w:hAnsi="Times New Roman"/>
            <w:noProof/>
            <w:webHidden/>
            <w:sz w:val="24"/>
            <w:szCs w:val="24"/>
            <w:lang w:val="sr-Cyrl-RS"/>
          </w:rPr>
          <w:t xml:space="preserve">                                                                                           </w:t>
        </w:r>
      </w:hyperlink>
    </w:p>
    <w:p w:rsidR="00917A5E" w:rsidRPr="00320616"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28" w:history="1">
        <w:r w:rsidR="00917A5E" w:rsidRPr="000B01C7">
          <w:rPr>
            <w:rStyle w:val="Hyperlink"/>
            <w:rFonts w:ascii="Times New Roman" w:hAnsi="Times New Roman"/>
            <w:noProof/>
            <w:sz w:val="24"/>
            <w:szCs w:val="24"/>
          </w:rPr>
          <w:t>2.1.</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Општа презентација</w:t>
        </w:r>
        <w:r w:rsidR="00917A5E" w:rsidRPr="000B01C7">
          <w:rPr>
            <w:rFonts w:ascii="Times New Roman" w:hAnsi="Times New Roman"/>
            <w:noProof/>
            <w:webHidden/>
            <w:sz w:val="24"/>
            <w:szCs w:val="24"/>
          </w:rPr>
          <w:tab/>
        </w:r>
      </w:hyperlink>
      <w:r w:rsidR="00320616">
        <w:rPr>
          <w:rFonts w:ascii="Times New Roman" w:hAnsi="Times New Roman"/>
          <w:noProof/>
          <w:sz w:val="24"/>
          <w:szCs w:val="24"/>
          <w:lang w:val="sr-Cyrl-RS"/>
        </w:rPr>
        <w:t>54</w:t>
      </w:r>
    </w:p>
    <w:p w:rsidR="00917A5E" w:rsidRPr="00320616"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29" w:history="1">
        <w:r w:rsidR="00917A5E" w:rsidRPr="000B01C7">
          <w:rPr>
            <w:rStyle w:val="Hyperlink"/>
            <w:rFonts w:ascii="Times New Roman" w:hAnsi="Times New Roman"/>
            <w:noProof/>
            <w:sz w:val="24"/>
            <w:szCs w:val="24"/>
          </w:rPr>
          <w:t>2.2.</w:t>
        </w:r>
        <w:r w:rsidR="00917A5E" w:rsidRPr="000B01C7">
          <w:rPr>
            <w:rFonts w:ascii="Times New Roman" w:eastAsiaTheme="minorEastAsia" w:hAnsi="Times New Roman"/>
            <w:noProof/>
            <w:sz w:val="24"/>
            <w:szCs w:val="24"/>
          </w:rPr>
          <w:tab/>
        </w:r>
        <w:r w:rsidR="00917A5E" w:rsidRPr="000B01C7">
          <w:rPr>
            <w:rStyle w:val="Hyperlink"/>
            <w:rFonts w:ascii="Times New Roman" w:hAnsi="Times New Roman"/>
            <w:noProof/>
            <w:sz w:val="24"/>
            <w:szCs w:val="24"/>
          </w:rPr>
          <w:t>Образложење, показатељи резултата и мере деловања</w:t>
        </w:r>
        <w:r w:rsidR="002F1C3B" w:rsidRPr="000B01C7">
          <w:rPr>
            <w:rStyle w:val="Hyperlink"/>
            <w:rFonts w:ascii="Times New Roman" w:hAnsi="Times New Roman"/>
            <w:noProof/>
            <w:sz w:val="24"/>
            <w:szCs w:val="24"/>
          </w:rPr>
          <w:t xml:space="preserve"> предложених од стране АФД-а ДПЛ</w:t>
        </w:r>
        <w:r w:rsidR="00917A5E" w:rsidRPr="000B01C7">
          <w:rPr>
            <w:rFonts w:ascii="Times New Roman" w:hAnsi="Times New Roman"/>
            <w:noProof/>
            <w:webHidden/>
            <w:sz w:val="24"/>
            <w:szCs w:val="24"/>
          </w:rPr>
          <w:tab/>
        </w:r>
      </w:hyperlink>
      <w:r w:rsidR="00320616">
        <w:rPr>
          <w:rFonts w:ascii="Times New Roman" w:hAnsi="Times New Roman"/>
          <w:noProof/>
          <w:sz w:val="24"/>
          <w:szCs w:val="24"/>
          <w:lang w:val="sr-Cyrl-RS"/>
        </w:rPr>
        <w:t>55</w:t>
      </w:r>
    </w:p>
    <w:p w:rsidR="00917A5E" w:rsidRPr="00320616"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30" w:history="1">
        <w:r w:rsidR="00917A5E" w:rsidRPr="000B01C7">
          <w:rPr>
            <w:rStyle w:val="Hyperlink"/>
            <w:rFonts w:ascii="Times New Roman" w:hAnsi="Times New Roman"/>
            <w:noProof/>
            <w:sz w:val="24"/>
            <w:szCs w:val="24"/>
          </w:rPr>
          <w:t>2.3.</w:t>
        </w:r>
        <w:r w:rsidR="00917A5E" w:rsidRPr="000B01C7">
          <w:rPr>
            <w:rFonts w:ascii="Times New Roman" w:eastAsiaTheme="minorEastAsia" w:hAnsi="Times New Roman"/>
            <w:noProof/>
            <w:sz w:val="24"/>
            <w:szCs w:val="24"/>
          </w:rPr>
          <w:tab/>
        </w:r>
        <w:r w:rsidR="002F1C3B" w:rsidRPr="000B01C7">
          <w:rPr>
            <w:rStyle w:val="Hyperlink"/>
            <w:rFonts w:ascii="Times New Roman" w:hAnsi="Times New Roman"/>
            <w:noProof/>
            <w:sz w:val="24"/>
            <w:szCs w:val="24"/>
          </w:rPr>
          <w:t>Институционални аранжмани: Имплементација, праћење и евалуација</w:t>
        </w:r>
        <w:r w:rsidR="00917A5E" w:rsidRPr="000B01C7">
          <w:rPr>
            <w:rFonts w:ascii="Times New Roman" w:hAnsi="Times New Roman"/>
            <w:noProof/>
            <w:webHidden/>
            <w:sz w:val="24"/>
            <w:szCs w:val="24"/>
          </w:rPr>
          <w:tab/>
        </w:r>
      </w:hyperlink>
      <w:r w:rsidR="00320616">
        <w:rPr>
          <w:rFonts w:ascii="Times New Roman" w:hAnsi="Times New Roman"/>
          <w:noProof/>
          <w:sz w:val="24"/>
          <w:szCs w:val="24"/>
          <w:lang w:val="sr-Cyrl-RS"/>
        </w:rPr>
        <w:t>56</w:t>
      </w:r>
    </w:p>
    <w:p w:rsidR="00917A5E" w:rsidRPr="00320616"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31" w:history="1">
        <w:r w:rsidR="00917A5E" w:rsidRPr="000B01C7">
          <w:rPr>
            <w:rStyle w:val="Hyperlink"/>
            <w:rFonts w:ascii="Times New Roman" w:hAnsi="Times New Roman"/>
            <w:noProof/>
            <w:sz w:val="24"/>
            <w:szCs w:val="24"/>
          </w:rPr>
          <w:t>2.4.</w:t>
        </w:r>
        <w:r w:rsidR="00917A5E" w:rsidRPr="000B01C7">
          <w:rPr>
            <w:rFonts w:ascii="Times New Roman" w:eastAsiaTheme="minorEastAsia" w:hAnsi="Times New Roman"/>
            <w:noProof/>
            <w:sz w:val="24"/>
            <w:szCs w:val="24"/>
          </w:rPr>
          <w:tab/>
        </w:r>
        <w:r w:rsidR="002F1C3B" w:rsidRPr="000B01C7">
          <w:rPr>
            <w:rStyle w:val="Hyperlink"/>
            <w:rFonts w:ascii="Times New Roman" w:hAnsi="Times New Roman"/>
            <w:noProof/>
            <w:sz w:val="24"/>
            <w:szCs w:val="24"/>
          </w:rPr>
          <w:t>Исплата</w:t>
        </w:r>
        <w:r w:rsidR="00917A5E" w:rsidRPr="000B01C7">
          <w:rPr>
            <w:rFonts w:ascii="Times New Roman" w:hAnsi="Times New Roman"/>
            <w:noProof/>
            <w:webHidden/>
            <w:sz w:val="24"/>
            <w:szCs w:val="24"/>
          </w:rPr>
          <w:tab/>
        </w:r>
      </w:hyperlink>
      <w:r w:rsidR="00320616">
        <w:rPr>
          <w:rFonts w:ascii="Times New Roman" w:hAnsi="Times New Roman"/>
          <w:noProof/>
          <w:sz w:val="24"/>
          <w:szCs w:val="24"/>
          <w:lang w:val="sr-Cyrl-RS"/>
        </w:rPr>
        <w:t>58</w:t>
      </w:r>
    </w:p>
    <w:p w:rsidR="00917A5E" w:rsidRPr="00320616" w:rsidRDefault="00EF5BFE" w:rsidP="00917A5E">
      <w:pPr>
        <w:pStyle w:val="TOC4"/>
        <w:tabs>
          <w:tab w:val="left" w:pos="1440"/>
          <w:tab w:val="right" w:leader="dot" w:pos="9063"/>
        </w:tabs>
        <w:rPr>
          <w:rFonts w:ascii="Times New Roman" w:eastAsiaTheme="minorEastAsia" w:hAnsi="Times New Roman"/>
          <w:noProof/>
          <w:sz w:val="24"/>
          <w:szCs w:val="24"/>
          <w:lang w:val="sr-Cyrl-RS"/>
        </w:rPr>
      </w:pPr>
      <w:hyperlink w:anchor="_Toc67303432" w:history="1">
        <w:r w:rsidR="00917A5E" w:rsidRPr="000B01C7">
          <w:rPr>
            <w:rStyle w:val="Hyperlink"/>
            <w:rFonts w:ascii="Times New Roman" w:hAnsi="Times New Roman"/>
            <w:noProof/>
            <w:sz w:val="24"/>
            <w:szCs w:val="24"/>
          </w:rPr>
          <w:t>2.5.</w:t>
        </w:r>
        <w:r w:rsidR="00917A5E" w:rsidRPr="000B01C7">
          <w:rPr>
            <w:rFonts w:ascii="Times New Roman" w:eastAsiaTheme="minorEastAsia" w:hAnsi="Times New Roman"/>
            <w:noProof/>
            <w:sz w:val="24"/>
            <w:szCs w:val="24"/>
          </w:rPr>
          <w:tab/>
        </w:r>
        <w:r w:rsidR="002F1C3B" w:rsidRPr="000B01C7">
          <w:rPr>
            <w:rStyle w:val="Hyperlink"/>
            <w:rFonts w:ascii="Times New Roman" w:hAnsi="Times New Roman"/>
            <w:noProof/>
            <w:sz w:val="24"/>
            <w:szCs w:val="24"/>
          </w:rPr>
          <w:t>Техничка помоћ</w:t>
        </w:r>
        <w:r w:rsidR="00917A5E" w:rsidRPr="000B01C7">
          <w:rPr>
            <w:rFonts w:ascii="Times New Roman" w:hAnsi="Times New Roman"/>
            <w:noProof/>
            <w:webHidden/>
            <w:sz w:val="24"/>
            <w:szCs w:val="24"/>
          </w:rPr>
          <w:tab/>
        </w:r>
      </w:hyperlink>
      <w:r w:rsidR="00320616">
        <w:rPr>
          <w:rFonts w:ascii="Times New Roman" w:hAnsi="Times New Roman"/>
          <w:noProof/>
          <w:sz w:val="24"/>
          <w:szCs w:val="24"/>
          <w:lang w:val="sr-Cyrl-RS"/>
        </w:rPr>
        <w:t>58</w:t>
      </w:r>
    </w:p>
    <w:p w:rsidR="00917A5E" w:rsidRPr="000B01C7" w:rsidRDefault="00EF5BFE" w:rsidP="00917A5E">
      <w:pPr>
        <w:pStyle w:val="TOC3"/>
        <w:tabs>
          <w:tab w:val="left" w:pos="960"/>
        </w:tabs>
        <w:rPr>
          <w:rFonts w:ascii="Times New Roman" w:eastAsiaTheme="minorEastAsia" w:hAnsi="Times New Roman"/>
          <w:i/>
          <w:iCs/>
          <w:noProof/>
          <w:sz w:val="24"/>
          <w:szCs w:val="24"/>
        </w:rPr>
      </w:pPr>
      <w:hyperlink w:anchor="_Toc67303433" w:history="1">
        <w:r w:rsidR="00917A5E" w:rsidRPr="000B01C7">
          <w:rPr>
            <w:rStyle w:val="Hyperlink"/>
            <w:rFonts w:ascii="Times New Roman" w:hAnsi="Times New Roman"/>
            <w:noProof/>
            <w:sz w:val="24"/>
            <w:szCs w:val="24"/>
          </w:rPr>
          <w:t>3.</w:t>
        </w:r>
        <w:r w:rsidR="00917A5E" w:rsidRPr="000B01C7">
          <w:rPr>
            <w:rFonts w:ascii="Times New Roman" w:eastAsiaTheme="minorEastAsia" w:hAnsi="Times New Roman"/>
            <w:noProof/>
            <w:sz w:val="24"/>
            <w:szCs w:val="24"/>
          </w:rPr>
          <w:tab/>
        </w:r>
        <w:r w:rsidR="002F1C3B" w:rsidRPr="000B01C7">
          <w:rPr>
            <w:rStyle w:val="Hyperlink"/>
            <w:rFonts w:ascii="Times New Roman" w:hAnsi="Times New Roman"/>
            <w:noProof/>
            <w:sz w:val="24"/>
            <w:szCs w:val="24"/>
          </w:rPr>
          <w:t>ПРОЦЕНА РИЗИКА</w:t>
        </w:r>
        <w:r w:rsidR="002F1C3B" w:rsidRPr="000B01C7">
          <w:rPr>
            <w:rFonts w:ascii="Times New Roman" w:hAnsi="Times New Roman"/>
            <w:sz w:val="24"/>
            <w:szCs w:val="24"/>
          </w:rPr>
          <w:t xml:space="preserve"> </w:t>
        </w:r>
        <w:r w:rsidR="002F1C3B" w:rsidRPr="000B01C7">
          <w:rPr>
            <w:rStyle w:val="Hyperlink"/>
            <w:rFonts w:ascii="Times New Roman" w:hAnsi="Times New Roman"/>
            <w:noProof/>
            <w:sz w:val="24"/>
            <w:szCs w:val="24"/>
            <w:lang w:val="sr-Cyrl-RS"/>
          </w:rPr>
          <w:t>У ВЕЗИ СА ЗАШТИТОМ ЖИВОТНЕ СРЕДИНЕ И СОЦИЈАЛНИМ ПИТАЊИМА</w:t>
        </w:r>
        <w:r w:rsidR="00917A5E" w:rsidRPr="000B01C7">
          <w:rPr>
            <w:rFonts w:ascii="Times New Roman" w:hAnsi="Times New Roman"/>
            <w:noProof/>
            <w:webHidden/>
            <w:sz w:val="24"/>
            <w:szCs w:val="24"/>
          </w:rPr>
          <w:tab/>
        </w:r>
        <w:r w:rsidR="002F1C3B" w:rsidRPr="000B01C7">
          <w:rPr>
            <w:rFonts w:ascii="Times New Roman" w:hAnsi="Times New Roman"/>
            <w:noProof/>
            <w:webHidden/>
            <w:sz w:val="24"/>
            <w:szCs w:val="24"/>
            <w:lang w:val="sr-Cyrl-RS"/>
          </w:rPr>
          <w:t xml:space="preserve"> </w:t>
        </w:r>
        <w:r w:rsidR="00320616">
          <w:rPr>
            <w:rFonts w:ascii="Times New Roman" w:hAnsi="Times New Roman"/>
            <w:noProof/>
            <w:webHidden/>
            <w:sz w:val="24"/>
            <w:szCs w:val="24"/>
            <w:lang w:val="sr-Cyrl-RS"/>
          </w:rPr>
          <w:t xml:space="preserve">                                                                                      58</w:t>
        </w:r>
        <w:r w:rsidR="002F1C3B" w:rsidRPr="000B01C7">
          <w:rPr>
            <w:rFonts w:ascii="Times New Roman" w:hAnsi="Times New Roman"/>
            <w:noProof/>
            <w:webHidden/>
            <w:sz w:val="24"/>
            <w:szCs w:val="24"/>
            <w:lang w:val="sr-Cyrl-RS"/>
          </w:rPr>
          <w:t xml:space="preserve">                                                                                                                                                    </w:t>
        </w:r>
      </w:hyperlink>
    </w:p>
    <w:p w:rsidR="00917A5E" w:rsidRPr="000B01C7" w:rsidRDefault="00917A5E" w:rsidP="00917A5E">
      <w:pPr>
        <w:pStyle w:val="0normal"/>
        <w:rPr>
          <w:lang w:val="en-US"/>
        </w:rPr>
      </w:pPr>
      <w:r w:rsidRPr="000B01C7">
        <w:rPr>
          <w:lang w:val="en-US"/>
        </w:rPr>
        <w:fldChar w:fldCharType="end"/>
      </w:r>
    </w:p>
    <w:p w:rsidR="00917A5E" w:rsidRPr="000B01C7" w:rsidRDefault="002F1C3B" w:rsidP="00917A5E">
      <w:pPr>
        <w:pStyle w:val="3"/>
        <w:rPr>
          <w:rFonts w:ascii="Times New Roman" w:hAnsi="Times New Roman"/>
          <w:lang w:val="sr-Cyrl-RS"/>
        </w:rPr>
      </w:pPr>
      <w:r w:rsidRPr="000B01C7">
        <w:rPr>
          <w:rFonts w:ascii="Times New Roman" w:hAnsi="Times New Roman"/>
          <w:lang w:val="sr-Cyrl-RS"/>
        </w:rPr>
        <w:t>АКРОНИМИ</w:t>
      </w:r>
    </w:p>
    <w:p w:rsidR="00917A5E" w:rsidRPr="000B01C7" w:rsidRDefault="00917A5E" w:rsidP="00917A5E">
      <w:pPr>
        <w:pStyle w:val="0normal"/>
        <w:spacing w:before="0" w:after="0"/>
        <w:ind w:left="425"/>
        <w:jc w:val="left"/>
        <w:rPr>
          <w:lang w:val="en-US"/>
        </w:rPr>
      </w:pPr>
      <w:r w:rsidRPr="000B01C7">
        <w:rPr>
          <w:lang w:val="en-US"/>
        </w:rPr>
        <w:t>AFD</w:t>
      </w:r>
      <w:r w:rsidRPr="000B01C7">
        <w:rPr>
          <w:lang w:val="en-US"/>
        </w:rPr>
        <w:tab/>
      </w:r>
      <w:r w:rsidR="002F1C3B" w:rsidRPr="000B01C7">
        <w:rPr>
          <w:lang w:val="en-US"/>
        </w:rPr>
        <w:t>Француска агенција за развој</w:t>
      </w:r>
    </w:p>
    <w:p w:rsidR="00917A5E" w:rsidRPr="000B01C7" w:rsidRDefault="00320616" w:rsidP="00917A5E">
      <w:pPr>
        <w:pStyle w:val="0normal"/>
        <w:spacing w:before="0" w:after="0"/>
        <w:ind w:left="425"/>
        <w:jc w:val="left"/>
        <w:rPr>
          <w:lang w:val="en-US"/>
        </w:rPr>
      </w:pPr>
      <w:r>
        <w:rPr>
          <w:lang w:val="en-US"/>
        </w:rPr>
        <w:t>CC</w:t>
      </w:r>
      <w:r>
        <w:rPr>
          <w:lang w:val="en-US"/>
        </w:rPr>
        <w:tab/>
        <w:t>К</w:t>
      </w:r>
      <w:r w:rsidR="002F1C3B" w:rsidRPr="000B01C7">
        <w:rPr>
          <w:lang w:val="en-US"/>
        </w:rPr>
        <w:t>лиматске промене</w:t>
      </w:r>
    </w:p>
    <w:p w:rsidR="00917A5E" w:rsidRPr="000B01C7" w:rsidRDefault="00917A5E" w:rsidP="00917A5E">
      <w:pPr>
        <w:pStyle w:val="0normal"/>
        <w:spacing w:before="0" w:after="0"/>
        <w:ind w:left="425"/>
        <w:jc w:val="left"/>
        <w:rPr>
          <w:lang w:val="en-US"/>
        </w:rPr>
      </w:pPr>
      <w:r w:rsidRPr="000B01C7">
        <w:rPr>
          <w:lang w:val="en-US"/>
        </w:rPr>
        <w:t>CIBT</w:t>
      </w:r>
      <w:r w:rsidRPr="000B01C7">
        <w:rPr>
          <w:lang w:val="en-US"/>
        </w:rPr>
        <w:tab/>
      </w:r>
      <w:r w:rsidR="002F1C3B" w:rsidRPr="000B01C7">
        <w:rPr>
          <w:lang w:val="en-US"/>
        </w:rPr>
        <w:t>Иницијатива за изградњу капацитета за транспарентност</w:t>
      </w:r>
    </w:p>
    <w:p w:rsidR="00917A5E" w:rsidRPr="000B01C7" w:rsidRDefault="00917A5E" w:rsidP="00917A5E">
      <w:pPr>
        <w:pStyle w:val="0normal"/>
        <w:spacing w:before="0" w:after="0"/>
        <w:ind w:left="425"/>
        <w:jc w:val="left"/>
        <w:rPr>
          <w:lang w:val="sr-Cyrl-RS"/>
        </w:rPr>
      </w:pPr>
      <w:r w:rsidRPr="000B01C7">
        <w:rPr>
          <w:lang w:val="en-US"/>
        </w:rPr>
        <w:t>DPL</w:t>
      </w:r>
      <w:r w:rsidRPr="000B01C7">
        <w:rPr>
          <w:lang w:val="en-US"/>
        </w:rPr>
        <w:tab/>
      </w:r>
      <w:r w:rsidR="002F1C3B" w:rsidRPr="000B01C7">
        <w:rPr>
          <w:lang w:val="en-US"/>
        </w:rPr>
        <w:t>Зајам за развојн</w:t>
      </w:r>
      <w:r w:rsidR="002F1C3B" w:rsidRPr="000B01C7">
        <w:rPr>
          <w:lang w:val="sr-Cyrl-RS"/>
        </w:rPr>
        <w:t>е</w:t>
      </w:r>
      <w:r w:rsidR="002F1C3B" w:rsidRPr="000B01C7">
        <w:rPr>
          <w:lang w:val="en-US"/>
        </w:rPr>
        <w:t xml:space="preserve"> политик</w:t>
      </w:r>
      <w:r w:rsidR="002F1C3B" w:rsidRPr="000B01C7">
        <w:rPr>
          <w:lang w:val="sr-Cyrl-RS"/>
        </w:rPr>
        <w:t>е</w:t>
      </w:r>
    </w:p>
    <w:p w:rsidR="00917A5E" w:rsidRPr="000B01C7" w:rsidRDefault="00320616" w:rsidP="00917A5E">
      <w:pPr>
        <w:pStyle w:val="0normal"/>
        <w:spacing w:before="0" w:after="0"/>
        <w:ind w:left="425"/>
        <w:jc w:val="left"/>
        <w:rPr>
          <w:lang w:val="en-US"/>
        </w:rPr>
      </w:pPr>
      <w:r>
        <w:rPr>
          <w:lang w:val="en-US"/>
        </w:rPr>
        <w:t>EU</w:t>
      </w:r>
      <w:r>
        <w:rPr>
          <w:lang w:val="en-US"/>
        </w:rPr>
        <w:tab/>
      </w:r>
      <w:r w:rsidR="002F1C3B" w:rsidRPr="000B01C7">
        <w:rPr>
          <w:lang w:val="en-US"/>
        </w:rPr>
        <w:t>Европска унија</w:t>
      </w:r>
    </w:p>
    <w:p w:rsidR="00917A5E" w:rsidRPr="000B01C7" w:rsidRDefault="00917A5E" w:rsidP="00917A5E">
      <w:pPr>
        <w:pStyle w:val="0normal"/>
        <w:spacing w:before="0" w:after="0"/>
        <w:ind w:left="425"/>
        <w:jc w:val="left"/>
        <w:rPr>
          <w:lang w:val="en-US"/>
        </w:rPr>
      </w:pPr>
      <w:r w:rsidRPr="000B01C7">
        <w:rPr>
          <w:lang w:val="en-US"/>
        </w:rPr>
        <w:t>GCF</w:t>
      </w:r>
      <w:r w:rsidRPr="000B01C7">
        <w:rPr>
          <w:lang w:val="en-US"/>
        </w:rPr>
        <w:tab/>
      </w:r>
      <w:r w:rsidR="002F1C3B" w:rsidRPr="000B01C7">
        <w:rPr>
          <w:lang w:val="en-US"/>
        </w:rPr>
        <w:t>Зелени климатски фонд</w:t>
      </w:r>
    </w:p>
    <w:p w:rsidR="00917A5E" w:rsidRPr="000B01C7" w:rsidRDefault="00917A5E" w:rsidP="00917A5E">
      <w:pPr>
        <w:pStyle w:val="0normal"/>
        <w:spacing w:before="0" w:after="0"/>
        <w:ind w:left="425"/>
        <w:jc w:val="left"/>
        <w:rPr>
          <w:lang w:val="en-US"/>
        </w:rPr>
      </w:pPr>
      <w:r w:rsidRPr="000B01C7">
        <w:rPr>
          <w:lang w:val="en-US"/>
        </w:rPr>
        <w:t>GEF</w:t>
      </w:r>
      <w:r w:rsidRPr="000B01C7">
        <w:rPr>
          <w:lang w:val="en-US"/>
        </w:rPr>
        <w:tab/>
      </w:r>
      <w:r w:rsidR="002F1C3B" w:rsidRPr="000B01C7">
        <w:rPr>
          <w:lang w:val="en-US"/>
        </w:rPr>
        <w:t>Глобални фонд за животну средину</w:t>
      </w:r>
    </w:p>
    <w:p w:rsidR="00917A5E" w:rsidRPr="000B01C7" w:rsidRDefault="00917A5E" w:rsidP="00917A5E">
      <w:pPr>
        <w:pStyle w:val="0normal"/>
        <w:spacing w:before="0" w:after="0"/>
        <w:ind w:left="425"/>
        <w:jc w:val="left"/>
        <w:rPr>
          <w:lang w:val="en-US"/>
        </w:rPr>
      </w:pPr>
      <w:r w:rsidRPr="000B01C7">
        <w:rPr>
          <w:lang w:val="en-US"/>
        </w:rPr>
        <w:t>GoS</w:t>
      </w:r>
      <w:r w:rsidRPr="000B01C7">
        <w:rPr>
          <w:lang w:val="en-US"/>
        </w:rPr>
        <w:tab/>
      </w:r>
      <w:r w:rsidR="002F1C3B" w:rsidRPr="000B01C7">
        <w:rPr>
          <w:lang w:val="en-US"/>
        </w:rPr>
        <w:t>Влада Србије</w:t>
      </w:r>
    </w:p>
    <w:p w:rsidR="00917A5E" w:rsidRPr="000B01C7" w:rsidRDefault="00917A5E" w:rsidP="00917A5E">
      <w:pPr>
        <w:pStyle w:val="0normal"/>
        <w:spacing w:before="0" w:after="0"/>
        <w:ind w:left="425"/>
        <w:jc w:val="left"/>
        <w:rPr>
          <w:lang w:val="en-US"/>
        </w:rPr>
      </w:pPr>
      <w:r w:rsidRPr="000B01C7">
        <w:rPr>
          <w:lang w:val="en-US"/>
        </w:rPr>
        <w:t>LGU</w:t>
      </w:r>
      <w:r w:rsidRPr="000B01C7">
        <w:rPr>
          <w:lang w:val="en-US"/>
        </w:rPr>
        <w:tab/>
      </w:r>
      <w:r w:rsidR="002F1C3B" w:rsidRPr="000B01C7">
        <w:rPr>
          <w:lang w:val="en-US"/>
        </w:rPr>
        <w:t>Јединица локалне самоуправе</w:t>
      </w:r>
    </w:p>
    <w:p w:rsidR="00917A5E" w:rsidRDefault="00917A5E" w:rsidP="00917A5E">
      <w:pPr>
        <w:pStyle w:val="0normal"/>
        <w:spacing w:before="0" w:after="0"/>
        <w:ind w:left="425"/>
        <w:jc w:val="left"/>
        <w:rPr>
          <w:lang w:val="en-US"/>
        </w:rPr>
      </w:pPr>
      <w:r w:rsidRPr="000B01C7">
        <w:rPr>
          <w:lang w:val="en-US"/>
        </w:rPr>
        <w:t>MCTI</w:t>
      </w:r>
      <w:r w:rsidRPr="000B01C7">
        <w:rPr>
          <w:lang w:val="en-US"/>
        </w:rPr>
        <w:tab/>
      </w:r>
      <w:r w:rsidR="002F1C3B" w:rsidRPr="000B01C7">
        <w:rPr>
          <w:lang w:val="en-US"/>
        </w:rPr>
        <w:t>Министарство грађевинарства, саобраћаја и инфраструктуре</w:t>
      </w:r>
    </w:p>
    <w:p w:rsidR="00917A5E" w:rsidRPr="000B01C7" w:rsidRDefault="00917A5E" w:rsidP="00917A5E">
      <w:pPr>
        <w:pStyle w:val="0normal"/>
        <w:spacing w:before="0" w:after="0"/>
        <w:ind w:left="425"/>
        <w:jc w:val="left"/>
        <w:rPr>
          <w:lang w:val="en-US"/>
        </w:rPr>
      </w:pPr>
      <w:r w:rsidRPr="000B01C7">
        <w:rPr>
          <w:lang w:val="en-US"/>
        </w:rPr>
        <w:t>MEP</w:t>
      </w:r>
      <w:r w:rsidRPr="000B01C7">
        <w:rPr>
          <w:lang w:val="en-US"/>
        </w:rPr>
        <w:tab/>
      </w:r>
      <w:r w:rsidR="002F1C3B" w:rsidRPr="000B01C7">
        <w:rPr>
          <w:lang w:val="en-US"/>
        </w:rPr>
        <w:t>Министарство заштите животне средине</w:t>
      </w:r>
    </w:p>
    <w:p w:rsidR="00917A5E" w:rsidRPr="000B01C7" w:rsidRDefault="00917A5E" w:rsidP="00917A5E">
      <w:pPr>
        <w:pStyle w:val="0normal"/>
        <w:spacing w:before="0" w:after="0"/>
        <w:ind w:left="425"/>
        <w:jc w:val="left"/>
        <w:rPr>
          <w:lang w:val="en-US"/>
        </w:rPr>
      </w:pPr>
      <w:r w:rsidRPr="000B01C7">
        <w:rPr>
          <w:lang w:val="en-US"/>
        </w:rPr>
        <w:t>MME</w:t>
      </w:r>
      <w:r w:rsidRPr="000B01C7">
        <w:rPr>
          <w:lang w:val="en-US"/>
        </w:rPr>
        <w:tab/>
      </w:r>
      <w:r w:rsidR="002F1C3B" w:rsidRPr="000B01C7">
        <w:rPr>
          <w:lang w:val="en-US"/>
        </w:rPr>
        <w:t>Министарство рударства и енергетике</w:t>
      </w:r>
    </w:p>
    <w:p w:rsidR="00917A5E" w:rsidRPr="000B01C7" w:rsidRDefault="00917A5E" w:rsidP="00917A5E">
      <w:pPr>
        <w:pStyle w:val="0normal"/>
        <w:spacing w:before="0" w:after="0"/>
        <w:ind w:left="425"/>
        <w:jc w:val="left"/>
        <w:rPr>
          <w:lang w:val="en-US"/>
        </w:rPr>
      </w:pPr>
      <w:r w:rsidRPr="000B01C7">
        <w:rPr>
          <w:lang w:val="en-US"/>
        </w:rPr>
        <w:t>MoF</w:t>
      </w:r>
      <w:r w:rsidRPr="000B01C7">
        <w:rPr>
          <w:lang w:val="en-US"/>
        </w:rPr>
        <w:tab/>
      </w:r>
      <w:r w:rsidR="002F1C3B" w:rsidRPr="000B01C7">
        <w:rPr>
          <w:lang w:val="en-US"/>
        </w:rPr>
        <w:t>Министарство финансија</w:t>
      </w:r>
    </w:p>
    <w:p w:rsidR="00917A5E" w:rsidRPr="000B01C7" w:rsidRDefault="00917A5E" w:rsidP="00917A5E">
      <w:pPr>
        <w:pStyle w:val="0normal"/>
        <w:spacing w:before="0" w:after="0"/>
        <w:ind w:left="425"/>
        <w:jc w:val="left"/>
        <w:rPr>
          <w:lang w:val="en-US"/>
        </w:rPr>
      </w:pPr>
      <w:r w:rsidRPr="000B01C7">
        <w:rPr>
          <w:lang w:val="en-US"/>
        </w:rPr>
        <w:t>NAP</w:t>
      </w:r>
      <w:r w:rsidRPr="000B01C7">
        <w:rPr>
          <w:lang w:val="en-US"/>
        </w:rPr>
        <w:tab/>
      </w:r>
      <w:r w:rsidR="002F1C3B" w:rsidRPr="000B01C7">
        <w:rPr>
          <w:lang w:val="en-US"/>
        </w:rPr>
        <w:t>Национални план прилагођавања</w:t>
      </w:r>
    </w:p>
    <w:p w:rsidR="00917A5E" w:rsidRPr="000B01C7" w:rsidRDefault="00917A5E" w:rsidP="00917A5E">
      <w:pPr>
        <w:pStyle w:val="0normal"/>
        <w:spacing w:before="0" w:after="0"/>
        <w:ind w:left="425"/>
        <w:jc w:val="left"/>
        <w:rPr>
          <w:lang w:val="en-US"/>
        </w:rPr>
      </w:pPr>
      <w:r w:rsidRPr="000B01C7">
        <w:rPr>
          <w:lang w:val="en-US"/>
        </w:rPr>
        <w:t>NCCC</w:t>
      </w:r>
      <w:r w:rsidRPr="000B01C7">
        <w:rPr>
          <w:lang w:val="en-US"/>
        </w:rPr>
        <w:tab/>
      </w:r>
      <w:r w:rsidR="002F1C3B" w:rsidRPr="000B01C7">
        <w:rPr>
          <w:lang w:val="en-US"/>
        </w:rPr>
        <w:t>Национални савет о климатским променама</w:t>
      </w:r>
    </w:p>
    <w:p w:rsidR="00917A5E" w:rsidRPr="000B01C7" w:rsidRDefault="00917A5E" w:rsidP="00917A5E">
      <w:pPr>
        <w:pStyle w:val="0normal"/>
        <w:spacing w:before="0" w:after="0"/>
        <w:ind w:left="425"/>
        <w:jc w:val="left"/>
        <w:rPr>
          <w:lang w:val="en-US"/>
        </w:rPr>
      </w:pPr>
      <w:r w:rsidRPr="000B01C7">
        <w:rPr>
          <w:lang w:val="en-US"/>
        </w:rPr>
        <w:t>NDC</w:t>
      </w:r>
      <w:r w:rsidRPr="000B01C7">
        <w:rPr>
          <w:lang w:val="en-US"/>
        </w:rPr>
        <w:tab/>
      </w:r>
      <w:r w:rsidR="002F1C3B" w:rsidRPr="000B01C7">
        <w:rPr>
          <w:lang w:val="en-US"/>
        </w:rPr>
        <w:t>Национални утврђени допринос</w:t>
      </w:r>
    </w:p>
    <w:p w:rsidR="00917A5E" w:rsidRPr="000B01C7" w:rsidRDefault="00917A5E" w:rsidP="00917A5E">
      <w:pPr>
        <w:pStyle w:val="0normal"/>
        <w:spacing w:before="0" w:after="0"/>
        <w:ind w:left="425"/>
        <w:jc w:val="left"/>
        <w:rPr>
          <w:lang w:val="en-US"/>
        </w:rPr>
      </w:pPr>
      <w:r w:rsidRPr="000B01C7">
        <w:rPr>
          <w:lang w:val="en-US"/>
        </w:rPr>
        <w:t>PIMO</w:t>
      </w:r>
      <w:r w:rsidRPr="000B01C7">
        <w:rPr>
          <w:lang w:val="en-US"/>
        </w:rPr>
        <w:tab/>
      </w:r>
      <w:r w:rsidR="002F1C3B" w:rsidRPr="000B01C7">
        <w:rPr>
          <w:lang w:val="en-US"/>
        </w:rPr>
        <w:t>Канцеларија за управљање јавним улагањима</w:t>
      </w:r>
    </w:p>
    <w:p w:rsidR="00917A5E" w:rsidRPr="000B01C7" w:rsidRDefault="00917A5E" w:rsidP="00917A5E">
      <w:pPr>
        <w:pStyle w:val="0normal"/>
        <w:spacing w:before="0" w:after="0"/>
        <w:ind w:left="425"/>
        <w:jc w:val="left"/>
        <w:rPr>
          <w:lang w:val="en-US"/>
        </w:rPr>
      </w:pPr>
      <w:r w:rsidRPr="000B01C7">
        <w:rPr>
          <w:lang w:val="en-US"/>
        </w:rPr>
        <w:t>PPL</w:t>
      </w:r>
      <w:r w:rsidRPr="000B01C7">
        <w:rPr>
          <w:lang w:val="en-US"/>
        </w:rPr>
        <w:tab/>
      </w:r>
      <w:r w:rsidR="002F1C3B" w:rsidRPr="000B01C7">
        <w:rPr>
          <w:lang w:val="en-US"/>
        </w:rPr>
        <w:t>Зајам за јавне политике</w:t>
      </w:r>
    </w:p>
    <w:p w:rsidR="00917A5E" w:rsidRPr="000B01C7" w:rsidRDefault="00917A5E" w:rsidP="00917A5E">
      <w:pPr>
        <w:pStyle w:val="0normal"/>
        <w:spacing w:before="0" w:after="0"/>
        <w:ind w:left="425"/>
        <w:jc w:val="left"/>
        <w:rPr>
          <w:lang w:val="en-US"/>
        </w:rPr>
      </w:pPr>
      <w:r w:rsidRPr="000B01C7">
        <w:rPr>
          <w:lang w:val="en-US"/>
        </w:rPr>
        <w:t>PUCs</w:t>
      </w:r>
      <w:r w:rsidRPr="000B01C7">
        <w:rPr>
          <w:lang w:val="en-US"/>
        </w:rPr>
        <w:tab/>
      </w:r>
      <w:r w:rsidR="002F1C3B" w:rsidRPr="000B01C7">
        <w:rPr>
          <w:lang w:val="sr-Cyrl-RS"/>
        </w:rPr>
        <w:t>Ј</w:t>
      </w:r>
      <w:r w:rsidR="002F1C3B" w:rsidRPr="000B01C7">
        <w:rPr>
          <w:lang w:val="en-US"/>
        </w:rPr>
        <w:t>авно комунално предузеће</w:t>
      </w:r>
    </w:p>
    <w:p w:rsidR="00917A5E" w:rsidRPr="000B01C7" w:rsidRDefault="00917A5E" w:rsidP="00917A5E">
      <w:pPr>
        <w:pStyle w:val="0normal"/>
        <w:spacing w:before="0" w:after="0"/>
        <w:ind w:left="425"/>
        <w:jc w:val="left"/>
        <w:rPr>
          <w:noProof/>
          <w:lang w:val="en-US"/>
        </w:rPr>
      </w:pPr>
      <w:r w:rsidRPr="000B01C7">
        <w:rPr>
          <w:lang w:val="en-US"/>
        </w:rPr>
        <w:t>SKGO</w:t>
      </w:r>
      <w:r w:rsidRPr="000B01C7">
        <w:rPr>
          <w:lang w:val="en-US"/>
        </w:rPr>
        <w:tab/>
      </w:r>
      <w:r w:rsidR="002F1C3B" w:rsidRPr="000B01C7">
        <w:rPr>
          <w:noProof/>
          <w:lang w:val="en-US"/>
        </w:rPr>
        <w:t>Национално удружење локалних власти у Србији</w:t>
      </w:r>
    </w:p>
    <w:p w:rsidR="00917A5E" w:rsidRPr="000B01C7" w:rsidRDefault="00917A5E" w:rsidP="00917A5E">
      <w:pPr>
        <w:ind w:left="426"/>
        <w:rPr>
          <w:rStyle w:val="Strong"/>
          <w:rFonts w:eastAsiaTheme="majorEastAsia"/>
          <w:b w:val="0"/>
          <w:bCs w:val="0"/>
          <w:sz w:val="24"/>
          <w:szCs w:val="24"/>
          <w:lang w:val="en-US"/>
        </w:rPr>
      </w:pPr>
      <w:r w:rsidRPr="000B01C7">
        <w:rPr>
          <w:sz w:val="24"/>
          <w:szCs w:val="24"/>
          <w:lang w:val="en-US"/>
        </w:rPr>
        <w:t>STCM</w:t>
      </w:r>
      <w:r w:rsidRPr="000B01C7">
        <w:rPr>
          <w:sz w:val="24"/>
          <w:szCs w:val="24"/>
          <w:lang w:val="en-US"/>
        </w:rPr>
        <w:tab/>
      </w:r>
      <w:r w:rsidR="002F1C3B" w:rsidRPr="000B01C7">
        <w:rPr>
          <w:rStyle w:val="Strong"/>
          <w:rFonts w:eastAsiaTheme="majorEastAsia"/>
          <w:b w:val="0"/>
          <w:sz w:val="24"/>
          <w:szCs w:val="24"/>
          <w:lang w:val="en-US"/>
        </w:rPr>
        <w:t>Стална конференција градова и општина</w:t>
      </w:r>
    </w:p>
    <w:p w:rsidR="00917A5E" w:rsidRPr="000B01C7" w:rsidRDefault="00917A5E" w:rsidP="00917A5E">
      <w:pPr>
        <w:ind w:left="426"/>
        <w:rPr>
          <w:sz w:val="24"/>
          <w:szCs w:val="24"/>
          <w:lang w:val="en-US"/>
        </w:rPr>
      </w:pPr>
      <w:r w:rsidRPr="000B01C7">
        <w:rPr>
          <w:sz w:val="24"/>
          <w:szCs w:val="24"/>
          <w:lang w:val="en-US"/>
        </w:rPr>
        <w:t>UNDP</w:t>
      </w:r>
      <w:r w:rsidRPr="000B01C7">
        <w:rPr>
          <w:sz w:val="24"/>
          <w:szCs w:val="24"/>
          <w:lang w:val="en-US"/>
        </w:rPr>
        <w:tab/>
      </w:r>
      <w:r w:rsidR="002F1C3B" w:rsidRPr="000B01C7">
        <w:rPr>
          <w:sz w:val="24"/>
          <w:szCs w:val="24"/>
          <w:lang w:val="en-US"/>
        </w:rPr>
        <w:t>Програм за развој Уједињених нација</w:t>
      </w:r>
    </w:p>
    <w:p w:rsidR="00917A5E" w:rsidRPr="000B01C7" w:rsidRDefault="00917A5E" w:rsidP="00917A5E">
      <w:pPr>
        <w:pStyle w:val="0normal"/>
        <w:spacing w:before="0" w:after="0"/>
        <w:ind w:left="425"/>
        <w:jc w:val="left"/>
        <w:rPr>
          <w:lang w:val="sr-Cyrl-RS"/>
        </w:rPr>
      </w:pPr>
      <w:r w:rsidRPr="000B01C7">
        <w:rPr>
          <w:lang w:val="en-US"/>
        </w:rPr>
        <w:t>WB</w:t>
      </w:r>
      <w:r w:rsidRPr="000B01C7">
        <w:rPr>
          <w:lang w:val="en-US"/>
        </w:rPr>
        <w:tab/>
      </w:r>
      <w:r w:rsidR="002F1C3B" w:rsidRPr="000B01C7">
        <w:rPr>
          <w:lang w:val="sr-Cyrl-RS"/>
        </w:rPr>
        <w:t>Светска банка</w:t>
      </w:r>
    </w:p>
    <w:p w:rsidR="008D0AFB" w:rsidRPr="000B01C7" w:rsidRDefault="008D0AFB" w:rsidP="00917A5E">
      <w:pPr>
        <w:pStyle w:val="0normal"/>
        <w:spacing w:before="0" w:after="0"/>
        <w:ind w:left="425"/>
        <w:jc w:val="left"/>
        <w:rPr>
          <w:lang w:val="sr-Cyrl-RS"/>
        </w:rPr>
      </w:pPr>
    </w:p>
    <w:p w:rsidR="008D0AFB" w:rsidRPr="000B01C7" w:rsidRDefault="008D0AFB" w:rsidP="00917A5E">
      <w:pPr>
        <w:pStyle w:val="0normal"/>
        <w:spacing w:before="0" w:after="0"/>
        <w:ind w:left="425"/>
        <w:jc w:val="left"/>
        <w:rPr>
          <w:lang w:val="sr-Cyrl-RS"/>
        </w:rPr>
      </w:pPr>
    </w:p>
    <w:p w:rsidR="008D0AFB" w:rsidRPr="000B01C7" w:rsidRDefault="008D0AFB" w:rsidP="008D0AFB">
      <w:pPr>
        <w:rPr>
          <w:sz w:val="24"/>
          <w:szCs w:val="24"/>
        </w:rPr>
      </w:pPr>
      <w:r w:rsidRPr="000B01C7">
        <w:rPr>
          <w:sz w:val="24"/>
          <w:szCs w:val="24"/>
        </w:rPr>
        <w:t>САЖЕТАК</w:t>
      </w:r>
    </w:p>
    <w:p w:rsidR="008D0AFB" w:rsidRPr="000B01C7" w:rsidRDefault="008D0AFB" w:rsidP="008D0AFB">
      <w:pPr>
        <w:rPr>
          <w:sz w:val="24"/>
          <w:szCs w:val="24"/>
        </w:rPr>
      </w:pPr>
    </w:p>
    <w:p w:rsidR="008D0AFB" w:rsidRPr="000B01C7" w:rsidRDefault="008D0AFB" w:rsidP="008D0AFB">
      <w:pPr>
        <w:rPr>
          <w:sz w:val="24"/>
          <w:szCs w:val="24"/>
          <w:u w:val="single"/>
        </w:rPr>
      </w:pPr>
      <w:r w:rsidRPr="000B01C7">
        <w:rPr>
          <w:sz w:val="24"/>
          <w:szCs w:val="24"/>
          <w:u w:val="single"/>
        </w:rPr>
        <w:t>Преглед изазова климатских промена у Србији</w:t>
      </w:r>
    </w:p>
    <w:p w:rsidR="008D0AFB" w:rsidRPr="000B01C7" w:rsidRDefault="008D0AFB" w:rsidP="008D0AFB">
      <w:pPr>
        <w:rPr>
          <w:sz w:val="24"/>
          <w:szCs w:val="24"/>
          <w:u w:val="single"/>
        </w:rPr>
      </w:pPr>
    </w:p>
    <w:p w:rsidR="00462898" w:rsidRPr="000B01C7" w:rsidRDefault="00462898" w:rsidP="00462898">
      <w:pPr>
        <w:spacing w:line="276" w:lineRule="auto"/>
        <w:rPr>
          <w:sz w:val="24"/>
          <w:szCs w:val="24"/>
        </w:rPr>
      </w:pPr>
      <w:r w:rsidRPr="000B01C7">
        <w:rPr>
          <w:b/>
          <w:sz w:val="24"/>
          <w:szCs w:val="24"/>
        </w:rPr>
        <w:t>Енергетски сектор остаје највећи извор емисија гасова стаклене баште у Србији</w:t>
      </w:r>
      <w:r w:rsidRPr="000B01C7">
        <w:rPr>
          <w:sz w:val="24"/>
          <w:szCs w:val="24"/>
        </w:rPr>
        <w:t xml:space="preserve">. Сагоревање фосилних горива посебно је одговорно за скоро 80% емисија гасова стаклене баште. </w:t>
      </w:r>
      <w:r w:rsidRPr="000B01C7">
        <w:rPr>
          <w:b/>
          <w:sz w:val="24"/>
          <w:szCs w:val="24"/>
        </w:rPr>
        <w:t xml:space="preserve">Србија је такође веома осетљива на климатске промене. </w:t>
      </w:r>
      <w:r w:rsidRPr="000B01C7">
        <w:rPr>
          <w:sz w:val="24"/>
          <w:szCs w:val="24"/>
        </w:rPr>
        <w:t>Рањивост убрзавају економски и социјални изазови са којима се суочава српско друштво - старење становништва, стара и нефункционална инфраструктура, недостатак финансијских средстава и организациона способност да се носи са климатским променама.</w:t>
      </w:r>
    </w:p>
    <w:p w:rsidR="00462898" w:rsidRPr="000B01C7" w:rsidRDefault="00462898" w:rsidP="00462898">
      <w:pPr>
        <w:pStyle w:val="0normal"/>
        <w:spacing w:line="276" w:lineRule="auto"/>
        <w:ind w:left="0"/>
      </w:pPr>
      <w:r w:rsidRPr="000B01C7">
        <w:rPr>
          <w:b/>
        </w:rPr>
        <w:t>Кључни сектори повезани са ублажавањем климатских промена и прилагођавањем у урбаном контексту у Србији</w:t>
      </w:r>
      <w:r w:rsidRPr="000B01C7">
        <w:t xml:space="preserve"> су системи даљинског грејања, углавном зависни од фосилних горива, који генеришу најнегативнији утицај на гасове стаклене баште и градски превоз. Квалитет ваздуха, заштита од поплава, вода (несташица и квалитет) и управљање отпадним водама су урбана питања која су најизложенија климатским променама. Сви горе поменути сектори ослањају се у великој мери на градове и општине и иницијативе њихових Јавних комуналних предузећа (ЈКП), док су трошкови улагања углавном већи од финансијског капацитета јединица локалне самоуправе (JЛС) уколико би сами преузели те инвестиције.</w:t>
      </w:r>
    </w:p>
    <w:p w:rsidR="00462898" w:rsidRPr="000B01C7" w:rsidRDefault="00462898" w:rsidP="00462898">
      <w:pPr>
        <w:pStyle w:val="0normal"/>
        <w:spacing w:line="276" w:lineRule="auto"/>
        <w:ind w:left="0"/>
      </w:pPr>
    </w:p>
    <w:p w:rsidR="00462898" w:rsidRDefault="00462898" w:rsidP="00462898">
      <w:pPr>
        <w:pStyle w:val="0normal"/>
        <w:spacing w:line="276" w:lineRule="auto"/>
        <w:ind w:left="0"/>
      </w:pPr>
      <w:r w:rsidRPr="000B01C7">
        <w:rPr>
          <w:b/>
        </w:rPr>
        <w:t>У току је изградња правног оквира за деловање на климатске промене</w:t>
      </w:r>
      <w:r w:rsidRPr="000B01C7">
        <w:t xml:space="preserve">. </w:t>
      </w:r>
      <w:r w:rsidRPr="000B01C7">
        <w:rPr>
          <w:u w:val="single"/>
        </w:rPr>
        <w:t>Закон о климатским променама</w:t>
      </w:r>
      <w:r w:rsidR="0005772F">
        <w:t xml:space="preserve"> ступио је на снагу 31. </w:t>
      </w:r>
      <w:r w:rsidRPr="000B01C7">
        <w:t xml:space="preserve">марта 2021. године. Омогућава успостављање система за смањење емисија гасова стаклене баште и ефикасно прилагођавање климатским променама, испуњавајући обавезе према међународној заједници, а у складу је са мапом пута за придруживање Србије ЕУ. Поред тога, Закон о климатским променама има за циљ да обезбеди правни основ за усвајање </w:t>
      </w:r>
      <w:r w:rsidRPr="000B01C7">
        <w:rPr>
          <w:u w:val="single"/>
        </w:rPr>
        <w:t>Стратегије нискоугљеничког развоја</w:t>
      </w:r>
      <w:r w:rsidRPr="000B01C7">
        <w:t xml:space="preserve"> и </w:t>
      </w:r>
      <w:r w:rsidRPr="000B01C7">
        <w:rPr>
          <w:u w:val="single"/>
        </w:rPr>
        <w:t>Програма прилагођавања</w:t>
      </w:r>
      <w:r w:rsidRPr="000B01C7">
        <w:t xml:space="preserve"> ради идентификовања ефеката климатских промена на секторе и системе и утврђивање мера прилагођавања на промењене климатске услове, постављајући тако систем за усвајање политика и мера за смањење емисија гасова стаклене баште и прилагођавање климатским променама. </w:t>
      </w:r>
    </w:p>
    <w:p w:rsidR="00EA3C39" w:rsidRDefault="00EA3C39" w:rsidP="00462898">
      <w:pPr>
        <w:pStyle w:val="0normal"/>
        <w:spacing w:line="276" w:lineRule="auto"/>
        <w:ind w:left="0"/>
      </w:pPr>
    </w:p>
    <w:p w:rsidR="00462898" w:rsidRPr="000B01C7" w:rsidRDefault="00462898" w:rsidP="00462898">
      <w:pPr>
        <w:spacing w:line="276" w:lineRule="auto"/>
        <w:rPr>
          <w:sz w:val="24"/>
          <w:szCs w:val="24"/>
        </w:rPr>
      </w:pPr>
      <w:r w:rsidRPr="000B01C7">
        <w:rPr>
          <w:sz w:val="24"/>
          <w:szCs w:val="24"/>
        </w:rPr>
        <w:t xml:space="preserve">Међутим, </w:t>
      </w:r>
      <w:r w:rsidRPr="000B01C7">
        <w:rPr>
          <w:b/>
          <w:sz w:val="24"/>
          <w:szCs w:val="24"/>
        </w:rPr>
        <w:t>свеобухватни национални оквир за прилагођавање климатским променама тек треба да се развије</w:t>
      </w:r>
      <w:r w:rsidRPr="000B01C7">
        <w:rPr>
          <w:sz w:val="24"/>
          <w:szCs w:val="24"/>
        </w:rPr>
        <w:t>. Наменске активности за смањење рањивости су и даље спорадичне. До данас се прилагођавање одвијало углавном ad-hoc, на пројектној основи. Већина секторских стратешких и регулаторних докумената усвојених током претходне две деценије садрже само посредне и фрагментарне напомене које се односе на прилагођавање климатским променама</w:t>
      </w:r>
      <w:r w:rsidRPr="000B01C7">
        <w:rPr>
          <w:b/>
          <w:sz w:val="24"/>
          <w:szCs w:val="24"/>
        </w:rPr>
        <w:t xml:space="preserve">. </w:t>
      </w:r>
      <w:r w:rsidRPr="000B01C7">
        <w:rPr>
          <w:sz w:val="24"/>
          <w:szCs w:val="24"/>
        </w:rPr>
        <w:t>Одговорност за креирање политике, законодавства и имплементацију у вези са климатским променама подељена је на бројна секторска министарства, где је Министарство заштите животне средине кључна институција. Потребно је ојачати капацитет већине министарстава и локалних самоуправа да интегришу прилагођавање у политике и стратегије.</w:t>
      </w:r>
    </w:p>
    <w:p w:rsidR="00462898" w:rsidRPr="000B01C7" w:rsidRDefault="00462898" w:rsidP="00462898">
      <w:pPr>
        <w:spacing w:line="276" w:lineRule="auto"/>
        <w:rPr>
          <w:sz w:val="24"/>
          <w:szCs w:val="24"/>
        </w:rPr>
      </w:pPr>
    </w:p>
    <w:p w:rsidR="00462898" w:rsidRPr="000B01C7" w:rsidRDefault="00462898" w:rsidP="00462898">
      <w:pPr>
        <w:spacing w:line="276" w:lineRule="auto"/>
        <w:rPr>
          <w:sz w:val="24"/>
          <w:szCs w:val="24"/>
        </w:rPr>
      </w:pPr>
      <w:r w:rsidRPr="000B01C7">
        <w:rPr>
          <w:sz w:val="24"/>
          <w:szCs w:val="24"/>
        </w:rPr>
        <w:t xml:space="preserve">Владинa мапа пута је стратешки оријентисана </w:t>
      </w:r>
      <w:r w:rsidRPr="000B01C7">
        <w:rPr>
          <w:b/>
          <w:sz w:val="24"/>
          <w:szCs w:val="24"/>
        </w:rPr>
        <w:t>на убрзање процеса интеграције у ЕУ,</w:t>
      </w:r>
      <w:r w:rsidRPr="000B01C7">
        <w:rPr>
          <w:sz w:val="24"/>
          <w:szCs w:val="24"/>
        </w:rPr>
        <w:t xml:space="preserve"> од усвајања преговарачке позиције од стране владе у јануару 2020. године и њеног подношења Европској комисији, посебно у Пг</w:t>
      </w:r>
      <w:r w:rsidR="0005772F">
        <w:rPr>
          <w:sz w:val="24"/>
          <w:szCs w:val="24"/>
        </w:rPr>
        <w:t>лављима 27 о Жи</w:t>
      </w:r>
      <w:r w:rsidRPr="000B01C7">
        <w:rPr>
          <w:sz w:val="24"/>
          <w:szCs w:val="24"/>
        </w:rPr>
        <w:t xml:space="preserve">вотној средини и климатским променама. </w:t>
      </w:r>
    </w:p>
    <w:p w:rsidR="002B5862" w:rsidRPr="000B01C7" w:rsidRDefault="002B5862" w:rsidP="00462898">
      <w:pPr>
        <w:spacing w:line="276" w:lineRule="auto"/>
        <w:rPr>
          <w:sz w:val="24"/>
          <w:szCs w:val="24"/>
        </w:rPr>
      </w:pPr>
    </w:p>
    <w:p w:rsidR="008D0AFB" w:rsidRPr="000B01C7" w:rsidRDefault="00B45ABA" w:rsidP="008D0AFB">
      <w:pPr>
        <w:rPr>
          <w:sz w:val="24"/>
          <w:szCs w:val="24"/>
          <w:u w:val="single"/>
        </w:rPr>
      </w:pPr>
      <w:r w:rsidRPr="000B01C7">
        <w:rPr>
          <w:sz w:val="24"/>
          <w:szCs w:val="24"/>
          <w:u w:val="single"/>
        </w:rPr>
        <w:t>Кратак опис П</w:t>
      </w:r>
      <w:r w:rsidR="008D0AFB" w:rsidRPr="000B01C7">
        <w:rPr>
          <w:sz w:val="24"/>
          <w:szCs w:val="24"/>
          <w:u w:val="single"/>
        </w:rPr>
        <w:t xml:space="preserve">рограма </w:t>
      </w:r>
      <w:r w:rsidRPr="000B01C7">
        <w:rPr>
          <w:sz w:val="24"/>
          <w:szCs w:val="24"/>
          <w:u w:val="single"/>
        </w:rPr>
        <w:t>урбане средине отпорне на климатске промене</w:t>
      </w:r>
    </w:p>
    <w:p w:rsidR="00564086" w:rsidRPr="000B01C7" w:rsidRDefault="00564086" w:rsidP="008D0AFB">
      <w:pPr>
        <w:rPr>
          <w:sz w:val="24"/>
          <w:szCs w:val="24"/>
          <w:u w:val="single"/>
        </w:rPr>
      </w:pPr>
    </w:p>
    <w:p w:rsidR="008D0AFB" w:rsidRPr="000B01C7" w:rsidRDefault="00462898" w:rsidP="008D0AFB">
      <w:pPr>
        <w:rPr>
          <w:sz w:val="24"/>
          <w:szCs w:val="24"/>
        </w:rPr>
      </w:pPr>
      <w:r w:rsidRPr="000B01C7">
        <w:rPr>
          <w:sz w:val="24"/>
          <w:szCs w:val="24"/>
        </w:rPr>
        <w:t>Предложени П</w:t>
      </w:r>
      <w:r w:rsidR="008D0AFB" w:rsidRPr="000B01C7">
        <w:rPr>
          <w:sz w:val="24"/>
          <w:szCs w:val="24"/>
        </w:rPr>
        <w:t xml:space="preserve">рограм </w:t>
      </w:r>
      <w:r w:rsidRPr="000B01C7">
        <w:rPr>
          <w:sz w:val="24"/>
          <w:szCs w:val="24"/>
        </w:rPr>
        <w:t xml:space="preserve">урбане средине отпорне на </w:t>
      </w:r>
      <w:r w:rsidR="008D0AFB" w:rsidRPr="000B01C7">
        <w:rPr>
          <w:sz w:val="24"/>
          <w:szCs w:val="24"/>
        </w:rPr>
        <w:t>климатске промене у Србији је зајам за јавну политику (</w:t>
      </w:r>
      <w:r w:rsidR="00564086" w:rsidRPr="000B01C7">
        <w:rPr>
          <w:sz w:val="24"/>
          <w:szCs w:val="24"/>
          <w:lang w:val="en-US"/>
        </w:rPr>
        <w:t>PPL</w:t>
      </w:r>
      <w:r w:rsidR="008D0AFB" w:rsidRPr="000B01C7">
        <w:rPr>
          <w:sz w:val="24"/>
          <w:szCs w:val="24"/>
        </w:rPr>
        <w:t xml:space="preserve">) који се спроводи као паралелно финансирање </w:t>
      </w:r>
      <w:r w:rsidR="00564086" w:rsidRPr="000B01C7">
        <w:rPr>
          <w:sz w:val="24"/>
          <w:szCs w:val="24"/>
          <w:lang w:val="en-US"/>
        </w:rPr>
        <w:t>DPL</w:t>
      </w:r>
      <w:r w:rsidR="008D0AFB" w:rsidRPr="000B01C7">
        <w:rPr>
          <w:sz w:val="24"/>
          <w:szCs w:val="24"/>
        </w:rPr>
        <w:t xml:space="preserve"> </w:t>
      </w:r>
      <w:r w:rsidR="00564086" w:rsidRPr="000B01C7">
        <w:rPr>
          <w:sz w:val="24"/>
          <w:szCs w:val="24"/>
        </w:rPr>
        <w:t xml:space="preserve">зајма </w:t>
      </w:r>
      <w:r w:rsidR="008D0AFB" w:rsidRPr="000B01C7">
        <w:rPr>
          <w:sz w:val="24"/>
          <w:szCs w:val="24"/>
        </w:rPr>
        <w:t xml:space="preserve">за ефикасност јавног сектора и зелени опоравак Светске банке (П164575). </w:t>
      </w:r>
      <w:r w:rsidR="00564086" w:rsidRPr="000B01C7">
        <w:rPr>
          <w:sz w:val="24"/>
          <w:szCs w:val="24"/>
        </w:rPr>
        <w:t>вредност Програма</w:t>
      </w:r>
      <w:r w:rsidR="008D0AFB" w:rsidRPr="000B01C7">
        <w:rPr>
          <w:sz w:val="24"/>
          <w:szCs w:val="24"/>
        </w:rPr>
        <w:t xml:space="preserve"> је 50,5 милиона евра, што укључује зајам од 50 милиона евра и бесповратна средства од 500 хиљада евра од АФД-а намењена техничкој помоћи.</w:t>
      </w:r>
    </w:p>
    <w:p w:rsidR="00564086" w:rsidRPr="000B01C7" w:rsidRDefault="00564086" w:rsidP="008D0AFB">
      <w:pPr>
        <w:rPr>
          <w:sz w:val="24"/>
          <w:szCs w:val="24"/>
        </w:rPr>
      </w:pPr>
    </w:p>
    <w:p w:rsidR="008D0AFB" w:rsidRPr="000B01C7" w:rsidRDefault="008D0AFB" w:rsidP="008D0AFB">
      <w:pPr>
        <w:rPr>
          <w:sz w:val="24"/>
          <w:szCs w:val="24"/>
        </w:rPr>
      </w:pPr>
      <w:r w:rsidRPr="000B01C7">
        <w:rPr>
          <w:sz w:val="24"/>
          <w:szCs w:val="24"/>
        </w:rPr>
        <w:t>Програм се заснива на једној претходној акцији (</w:t>
      </w:r>
      <w:r w:rsidR="00564086" w:rsidRPr="000B01C7">
        <w:rPr>
          <w:sz w:val="24"/>
          <w:szCs w:val="24"/>
        </w:rPr>
        <w:t xml:space="preserve">ступање на снагу </w:t>
      </w:r>
      <w:r w:rsidRPr="000B01C7">
        <w:rPr>
          <w:sz w:val="24"/>
          <w:szCs w:val="24"/>
        </w:rPr>
        <w:t>Закон</w:t>
      </w:r>
      <w:r w:rsidR="00564086" w:rsidRPr="000B01C7">
        <w:rPr>
          <w:sz w:val="24"/>
          <w:szCs w:val="24"/>
        </w:rPr>
        <w:t>а</w:t>
      </w:r>
      <w:r w:rsidRPr="000B01C7">
        <w:rPr>
          <w:sz w:val="24"/>
          <w:szCs w:val="24"/>
        </w:rPr>
        <w:t xml:space="preserve"> о климатским променама) и четири очекивана резулта</w:t>
      </w:r>
      <w:r w:rsidR="00564086" w:rsidRPr="000B01C7">
        <w:rPr>
          <w:sz w:val="24"/>
          <w:szCs w:val="24"/>
        </w:rPr>
        <w:t>та која ће се постићи применом наведеног Закона током периода примене П</w:t>
      </w:r>
      <w:r w:rsidRPr="000B01C7">
        <w:rPr>
          <w:sz w:val="24"/>
          <w:szCs w:val="24"/>
        </w:rPr>
        <w:t xml:space="preserve">рограма: (и) </w:t>
      </w:r>
      <w:r w:rsidR="00564086" w:rsidRPr="000B01C7">
        <w:rPr>
          <w:bCs/>
          <w:sz w:val="24"/>
          <w:szCs w:val="24"/>
          <w:lang w:val="en-US"/>
        </w:rPr>
        <w:t>NCCC</w:t>
      </w:r>
      <w:r w:rsidRPr="000B01C7">
        <w:rPr>
          <w:sz w:val="24"/>
          <w:szCs w:val="24"/>
        </w:rPr>
        <w:t xml:space="preserve"> је </w:t>
      </w:r>
      <w:r w:rsidR="00564086" w:rsidRPr="000B01C7">
        <w:rPr>
          <w:sz w:val="24"/>
          <w:szCs w:val="24"/>
        </w:rPr>
        <w:t>поново успостављен и оперативан</w:t>
      </w:r>
      <w:r w:rsidRPr="000B01C7">
        <w:rPr>
          <w:sz w:val="24"/>
          <w:szCs w:val="24"/>
        </w:rPr>
        <w:t xml:space="preserve">, (ии) израђују се и усвајају релевантни подзаконски </w:t>
      </w:r>
      <w:r w:rsidR="00564086" w:rsidRPr="000B01C7">
        <w:rPr>
          <w:sz w:val="24"/>
          <w:szCs w:val="24"/>
        </w:rPr>
        <w:t>акти који прате З</w:t>
      </w:r>
      <w:r w:rsidRPr="000B01C7">
        <w:rPr>
          <w:sz w:val="24"/>
          <w:szCs w:val="24"/>
        </w:rPr>
        <w:t xml:space="preserve">акон о климатским променама, (иии) одобравају се и / или усклађују документи јавне политике са Законом о климатским променама, (ив) Спроводи се студија изводљивости како би се идентификовале шеме финансирања за климатска улагања јединице локалне самоуправе. Образложење матрице политика програма </w:t>
      </w:r>
      <w:r w:rsidR="00564086" w:rsidRPr="000B01C7">
        <w:rPr>
          <w:sz w:val="24"/>
          <w:szCs w:val="24"/>
        </w:rPr>
        <w:t>израђено</w:t>
      </w:r>
      <w:r w:rsidRPr="000B01C7">
        <w:rPr>
          <w:sz w:val="24"/>
          <w:szCs w:val="24"/>
        </w:rPr>
        <w:t xml:space="preserve"> је на везама између Претходне акције и Показатеља резултата (видети Прилог 3Б </w:t>
      </w:r>
      <w:r w:rsidR="00564086" w:rsidRPr="000B01C7">
        <w:rPr>
          <w:sz w:val="24"/>
          <w:szCs w:val="24"/>
        </w:rPr>
        <w:t>Уговора</w:t>
      </w:r>
      <w:r w:rsidRPr="000B01C7">
        <w:rPr>
          <w:sz w:val="24"/>
          <w:szCs w:val="24"/>
        </w:rPr>
        <w:t>).</w:t>
      </w:r>
    </w:p>
    <w:p w:rsidR="00564086" w:rsidRPr="000B01C7" w:rsidRDefault="00564086" w:rsidP="008D0AFB">
      <w:pPr>
        <w:rPr>
          <w:sz w:val="24"/>
          <w:szCs w:val="24"/>
        </w:rPr>
      </w:pPr>
    </w:p>
    <w:p w:rsidR="008D0AFB" w:rsidRPr="000B01C7" w:rsidRDefault="008D0AFB" w:rsidP="008D0AFB">
      <w:pPr>
        <w:rPr>
          <w:sz w:val="24"/>
          <w:szCs w:val="24"/>
        </w:rPr>
      </w:pPr>
      <w:r w:rsidRPr="000B01C7">
        <w:rPr>
          <w:sz w:val="24"/>
          <w:szCs w:val="24"/>
        </w:rPr>
        <w:t xml:space="preserve">Одабиром ступања на снагу Закона о климатским променама као </w:t>
      </w:r>
      <w:r w:rsidR="00564086" w:rsidRPr="000B01C7">
        <w:rPr>
          <w:sz w:val="24"/>
          <w:szCs w:val="24"/>
        </w:rPr>
        <w:t>претходне акције матрице, овај П</w:t>
      </w:r>
      <w:r w:rsidRPr="000B01C7">
        <w:rPr>
          <w:sz w:val="24"/>
          <w:szCs w:val="24"/>
        </w:rPr>
        <w:t xml:space="preserve">рограм директно одражава обновљену жељу </w:t>
      </w:r>
      <w:r w:rsidR="00564086" w:rsidRPr="000B01C7">
        <w:rPr>
          <w:sz w:val="24"/>
          <w:szCs w:val="24"/>
        </w:rPr>
        <w:t>Владе Србије</w:t>
      </w:r>
      <w:r w:rsidRPr="000B01C7">
        <w:rPr>
          <w:sz w:val="24"/>
          <w:szCs w:val="24"/>
        </w:rPr>
        <w:t xml:space="preserve"> да се приближи правној </w:t>
      </w:r>
      <w:r w:rsidR="00CF6B6A" w:rsidRPr="000B01C7">
        <w:rPr>
          <w:sz w:val="24"/>
          <w:szCs w:val="24"/>
        </w:rPr>
        <w:t>тековини</w:t>
      </w:r>
      <w:r w:rsidRPr="000B01C7">
        <w:rPr>
          <w:sz w:val="24"/>
          <w:szCs w:val="24"/>
        </w:rPr>
        <w:t xml:space="preserve"> Европске заједнице и покрене енергетску и еколошку транзицију која је компатибилна са економски</w:t>
      </w:r>
      <w:r w:rsidR="00CF6B6A" w:rsidRPr="000B01C7">
        <w:rPr>
          <w:sz w:val="24"/>
          <w:szCs w:val="24"/>
        </w:rPr>
        <w:t>м</w:t>
      </w:r>
      <w:r w:rsidRPr="000B01C7">
        <w:rPr>
          <w:sz w:val="24"/>
          <w:szCs w:val="24"/>
        </w:rPr>
        <w:t xml:space="preserve"> раст</w:t>
      </w:r>
      <w:r w:rsidR="00CF6B6A" w:rsidRPr="000B01C7">
        <w:rPr>
          <w:sz w:val="24"/>
          <w:szCs w:val="24"/>
        </w:rPr>
        <w:t>ом</w:t>
      </w:r>
      <w:r w:rsidRPr="000B01C7">
        <w:rPr>
          <w:sz w:val="24"/>
          <w:szCs w:val="24"/>
        </w:rPr>
        <w:t xml:space="preserve"> и подршк</w:t>
      </w:r>
      <w:r w:rsidR="00CF6B6A" w:rsidRPr="000B01C7">
        <w:rPr>
          <w:sz w:val="24"/>
          <w:szCs w:val="24"/>
        </w:rPr>
        <w:t>ом</w:t>
      </w:r>
      <w:r w:rsidRPr="000B01C7">
        <w:rPr>
          <w:sz w:val="24"/>
          <w:szCs w:val="24"/>
        </w:rPr>
        <w:t xml:space="preserve"> запошљавању (диверзификација економског модела, јачање економске атрактивности региона).</w:t>
      </w:r>
    </w:p>
    <w:p w:rsidR="00CF6B6A" w:rsidRPr="000B01C7" w:rsidRDefault="00CF6B6A" w:rsidP="008D0AFB">
      <w:pPr>
        <w:rPr>
          <w:sz w:val="24"/>
          <w:szCs w:val="24"/>
        </w:rPr>
      </w:pPr>
    </w:p>
    <w:p w:rsidR="008D0AFB" w:rsidRPr="000B01C7" w:rsidRDefault="008D0AFB" w:rsidP="008D0AFB">
      <w:pPr>
        <w:rPr>
          <w:sz w:val="24"/>
          <w:szCs w:val="24"/>
        </w:rPr>
      </w:pPr>
      <w:r w:rsidRPr="000B01C7">
        <w:rPr>
          <w:sz w:val="24"/>
          <w:szCs w:val="24"/>
        </w:rPr>
        <w:t>Програм</w:t>
      </w:r>
      <w:r w:rsidR="00B633EA" w:rsidRPr="000B01C7">
        <w:rPr>
          <w:sz w:val="24"/>
          <w:szCs w:val="24"/>
        </w:rPr>
        <w:t>ом се омогућава</w:t>
      </w:r>
      <w:r w:rsidRPr="000B01C7">
        <w:rPr>
          <w:sz w:val="24"/>
          <w:szCs w:val="24"/>
        </w:rPr>
        <w:t xml:space="preserve"> структур</w:t>
      </w:r>
      <w:r w:rsidR="00B633EA" w:rsidRPr="000B01C7">
        <w:rPr>
          <w:sz w:val="24"/>
          <w:szCs w:val="24"/>
        </w:rPr>
        <w:t xml:space="preserve">ирани </w:t>
      </w:r>
      <w:r w:rsidRPr="000B01C7">
        <w:rPr>
          <w:sz w:val="24"/>
          <w:szCs w:val="24"/>
        </w:rPr>
        <w:t xml:space="preserve">допринос </w:t>
      </w:r>
      <w:r w:rsidR="00B633EA" w:rsidRPr="000B01C7">
        <w:rPr>
          <w:sz w:val="24"/>
          <w:szCs w:val="24"/>
        </w:rPr>
        <w:t xml:space="preserve">Србије на путу смањења </w:t>
      </w:r>
      <w:r w:rsidRPr="000B01C7">
        <w:rPr>
          <w:sz w:val="24"/>
          <w:szCs w:val="24"/>
        </w:rPr>
        <w:t>угљен</w:t>
      </w:r>
      <w:r w:rsidR="00B633EA" w:rsidRPr="000B01C7">
        <w:rPr>
          <w:sz w:val="24"/>
          <w:szCs w:val="24"/>
        </w:rPr>
        <w:t>диоксида</w:t>
      </w:r>
      <w:r w:rsidRPr="000B01C7">
        <w:rPr>
          <w:sz w:val="24"/>
          <w:szCs w:val="24"/>
        </w:rPr>
        <w:t xml:space="preserve"> кроз усвајањ</w:t>
      </w:r>
      <w:r w:rsidR="00B633EA" w:rsidRPr="000B01C7">
        <w:rPr>
          <w:sz w:val="24"/>
          <w:szCs w:val="24"/>
        </w:rPr>
        <w:t>е</w:t>
      </w:r>
      <w:r w:rsidRPr="000B01C7">
        <w:rPr>
          <w:sz w:val="24"/>
          <w:szCs w:val="24"/>
        </w:rPr>
        <w:t xml:space="preserve"> и примен</w:t>
      </w:r>
      <w:r w:rsidR="00B633EA" w:rsidRPr="000B01C7">
        <w:rPr>
          <w:sz w:val="24"/>
          <w:szCs w:val="24"/>
        </w:rPr>
        <w:t>у</w:t>
      </w:r>
      <w:r w:rsidRPr="000B01C7">
        <w:rPr>
          <w:sz w:val="24"/>
          <w:szCs w:val="24"/>
        </w:rPr>
        <w:t xml:space="preserve"> Закона о климатским променама, </w:t>
      </w:r>
      <w:r w:rsidR="00B633EA" w:rsidRPr="000B01C7">
        <w:rPr>
          <w:sz w:val="24"/>
          <w:szCs w:val="24"/>
        </w:rPr>
        <w:t xml:space="preserve">као </w:t>
      </w:r>
      <w:r w:rsidRPr="000B01C7">
        <w:rPr>
          <w:sz w:val="24"/>
          <w:szCs w:val="24"/>
        </w:rPr>
        <w:t>предуслов</w:t>
      </w:r>
      <w:r w:rsidR="00B633EA" w:rsidRPr="000B01C7">
        <w:rPr>
          <w:sz w:val="24"/>
          <w:szCs w:val="24"/>
        </w:rPr>
        <w:t>а</w:t>
      </w:r>
      <w:r w:rsidRPr="000B01C7">
        <w:rPr>
          <w:sz w:val="24"/>
          <w:szCs w:val="24"/>
        </w:rPr>
        <w:t xml:space="preserve"> </w:t>
      </w:r>
      <w:r w:rsidR="00B633EA" w:rsidRPr="000B01C7">
        <w:rPr>
          <w:sz w:val="24"/>
          <w:szCs w:val="24"/>
        </w:rPr>
        <w:t xml:space="preserve">за </w:t>
      </w:r>
      <w:r w:rsidRPr="000B01C7">
        <w:rPr>
          <w:sz w:val="24"/>
          <w:szCs w:val="24"/>
        </w:rPr>
        <w:t>ефикасн</w:t>
      </w:r>
      <w:r w:rsidR="00B633EA" w:rsidRPr="000B01C7">
        <w:rPr>
          <w:sz w:val="24"/>
          <w:szCs w:val="24"/>
        </w:rPr>
        <w:t>ост промена</w:t>
      </w:r>
      <w:r w:rsidRPr="000B01C7">
        <w:rPr>
          <w:sz w:val="24"/>
          <w:szCs w:val="24"/>
        </w:rPr>
        <w:t>: мобилизација јавних актера, праћење емисија гасова стаклене баште и припрема извештаја, усклађивање секторских стратегија са циљевима Стратегије развоја ниског угљен</w:t>
      </w:r>
      <w:r w:rsidR="00B633EA" w:rsidRPr="000B01C7">
        <w:rPr>
          <w:sz w:val="24"/>
          <w:szCs w:val="24"/>
        </w:rPr>
        <w:t>диоксида</w:t>
      </w:r>
      <w:r w:rsidRPr="000B01C7">
        <w:rPr>
          <w:sz w:val="24"/>
          <w:szCs w:val="24"/>
        </w:rPr>
        <w:t xml:space="preserve"> (енергетски сектори, али такође потенцијално и отпад), мобилизација </w:t>
      </w:r>
      <w:r w:rsidR="00B633EA" w:rsidRPr="000B01C7">
        <w:rPr>
          <w:sz w:val="24"/>
          <w:szCs w:val="24"/>
        </w:rPr>
        <w:t xml:space="preserve">средстава за </w:t>
      </w:r>
      <w:r w:rsidRPr="000B01C7">
        <w:rPr>
          <w:sz w:val="24"/>
          <w:szCs w:val="24"/>
        </w:rPr>
        <w:t xml:space="preserve">финансирања </w:t>
      </w:r>
      <w:r w:rsidR="00B633EA" w:rsidRPr="000B01C7">
        <w:rPr>
          <w:sz w:val="24"/>
          <w:szCs w:val="24"/>
        </w:rPr>
        <w:t xml:space="preserve">спречавања утицаја </w:t>
      </w:r>
      <w:r w:rsidRPr="000B01C7">
        <w:rPr>
          <w:sz w:val="24"/>
          <w:szCs w:val="24"/>
        </w:rPr>
        <w:t>клим</w:t>
      </w:r>
      <w:r w:rsidR="00B633EA" w:rsidRPr="000B01C7">
        <w:rPr>
          <w:sz w:val="24"/>
          <w:szCs w:val="24"/>
        </w:rPr>
        <w:t>атских промена</w:t>
      </w:r>
      <w:r w:rsidRPr="000B01C7">
        <w:rPr>
          <w:sz w:val="24"/>
          <w:szCs w:val="24"/>
        </w:rPr>
        <w:t xml:space="preserve"> итд.</w:t>
      </w:r>
    </w:p>
    <w:p w:rsidR="00B633EA" w:rsidRDefault="00B633EA" w:rsidP="008D0AFB">
      <w:pPr>
        <w:rPr>
          <w:sz w:val="24"/>
          <w:szCs w:val="24"/>
        </w:rPr>
      </w:pPr>
    </w:p>
    <w:p w:rsidR="008D0AFB" w:rsidRPr="000B01C7" w:rsidRDefault="008D0AFB" w:rsidP="008D0AFB">
      <w:pPr>
        <w:rPr>
          <w:sz w:val="24"/>
          <w:szCs w:val="24"/>
        </w:rPr>
      </w:pPr>
      <w:r w:rsidRPr="000B01C7">
        <w:rPr>
          <w:sz w:val="24"/>
          <w:szCs w:val="24"/>
        </w:rPr>
        <w:t xml:space="preserve">Програмска матрица покрива и изазове ублажавања и прилагођавања климатским променама, усвајањем програма прилагођавања климатским променама и обезбеђивањем мера за урбани сектор. Доприносећи интеграцији процене климатске рањивости и мерама прилагођавања </w:t>
      </w:r>
      <w:r w:rsidR="00371A79" w:rsidRPr="000B01C7">
        <w:rPr>
          <w:sz w:val="24"/>
          <w:szCs w:val="24"/>
        </w:rPr>
        <w:t>кроз</w:t>
      </w:r>
      <w:r w:rsidRPr="000B01C7">
        <w:rPr>
          <w:sz w:val="24"/>
          <w:szCs w:val="24"/>
        </w:rPr>
        <w:t xml:space="preserve"> ревизију Националне стратегије одрживог урбаног развоја и подржавајући идентификовање приоритетних потреба и пројеката (акциони план прилагођавања и / или ублажава</w:t>
      </w:r>
      <w:r w:rsidR="00371A79" w:rsidRPr="000B01C7">
        <w:rPr>
          <w:sz w:val="24"/>
          <w:szCs w:val="24"/>
        </w:rPr>
        <w:t>ња) у 2 пилот града / општине, П</w:t>
      </w:r>
      <w:r w:rsidRPr="000B01C7">
        <w:rPr>
          <w:sz w:val="24"/>
          <w:szCs w:val="24"/>
        </w:rPr>
        <w:t xml:space="preserve">рограм </w:t>
      </w:r>
      <w:r w:rsidR="00371A79" w:rsidRPr="000B01C7">
        <w:rPr>
          <w:sz w:val="24"/>
          <w:szCs w:val="24"/>
        </w:rPr>
        <w:t>доприноси</w:t>
      </w:r>
      <w:r w:rsidRPr="000B01C7">
        <w:rPr>
          <w:sz w:val="24"/>
          <w:szCs w:val="24"/>
        </w:rPr>
        <w:t xml:space="preserve"> јачању урбане отпорности, посебно у погледу смањења ризика од катастрофа. Допринеће побољшању квалитета животне средине и рационалном коришћењу природних ресурса на локалном нивоу, посебно кроз решења заснована на природи (смањење загађења, развој зелених површина у урбаним срединама). </w:t>
      </w:r>
      <w:r w:rsidR="00371A79" w:rsidRPr="000B01C7">
        <w:rPr>
          <w:sz w:val="24"/>
          <w:szCs w:val="24"/>
        </w:rPr>
        <w:t>Кроз израду</w:t>
      </w:r>
      <w:r w:rsidRPr="000B01C7">
        <w:rPr>
          <w:sz w:val="24"/>
          <w:szCs w:val="24"/>
        </w:rPr>
        <w:t xml:space="preserve"> студије изводљивости о </w:t>
      </w:r>
      <w:r w:rsidR="00371A79" w:rsidRPr="000B01C7">
        <w:rPr>
          <w:sz w:val="24"/>
          <w:szCs w:val="24"/>
        </w:rPr>
        <w:t xml:space="preserve">финасијској ситуацији у </w:t>
      </w:r>
      <w:r w:rsidRPr="000B01C7">
        <w:rPr>
          <w:sz w:val="24"/>
          <w:szCs w:val="24"/>
        </w:rPr>
        <w:t>општин</w:t>
      </w:r>
      <w:r w:rsidR="00371A79" w:rsidRPr="000B01C7">
        <w:rPr>
          <w:sz w:val="24"/>
          <w:szCs w:val="24"/>
        </w:rPr>
        <w:t>ама, П</w:t>
      </w:r>
      <w:r w:rsidRPr="000B01C7">
        <w:rPr>
          <w:sz w:val="24"/>
          <w:szCs w:val="24"/>
        </w:rPr>
        <w:t xml:space="preserve">рограм ће идентификовати неколико могућности финансирања за повећање инвестиција у јединице </w:t>
      </w:r>
      <w:r w:rsidR="00371A79" w:rsidRPr="000B01C7">
        <w:rPr>
          <w:sz w:val="24"/>
          <w:szCs w:val="24"/>
        </w:rPr>
        <w:t xml:space="preserve">локалне </w:t>
      </w:r>
      <w:r w:rsidRPr="000B01C7">
        <w:rPr>
          <w:sz w:val="24"/>
          <w:szCs w:val="24"/>
        </w:rPr>
        <w:t xml:space="preserve">самоуправе и </w:t>
      </w:r>
      <w:r w:rsidR="00371A79" w:rsidRPr="000B01C7">
        <w:rPr>
          <w:sz w:val="24"/>
          <w:szCs w:val="24"/>
        </w:rPr>
        <w:t>на тај начин</w:t>
      </w:r>
      <w:r w:rsidRPr="000B01C7">
        <w:rPr>
          <w:sz w:val="24"/>
          <w:szCs w:val="24"/>
        </w:rPr>
        <w:t xml:space="preserve"> подржати развој институционалног и финансијског оквира за улагања локалних власти.</w:t>
      </w:r>
    </w:p>
    <w:p w:rsidR="008D0AFB" w:rsidRPr="000B01C7" w:rsidRDefault="008D0AFB" w:rsidP="008D0AFB">
      <w:pPr>
        <w:rPr>
          <w:sz w:val="24"/>
          <w:szCs w:val="24"/>
        </w:rPr>
      </w:pPr>
    </w:p>
    <w:p w:rsidR="008D0AFB" w:rsidRPr="000B01C7" w:rsidRDefault="008D0AFB" w:rsidP="008D0AFB">
      <w:pPr>
        <w:rPr>
          <w:sz w:val="24"/>
          <w:szCs w:val="24"/>
        </w:rPr>
      </w:pPr>
      <w:r w:rsidRPr="000B01C7">
        <w:rPr>
          <w:sz w:val="24"/>
          <w:szCs w:val="24"/>
        </w:rPr>
        <w:t>Неколи</w:t>
      </w:r>
      <w:r w:rsidR="00371A79" w:rsidRPr="000B01C7">
        <w:rPr>
          <w:sz w:val="24"/>
          <w:szCs w:val="24"/>
        </w:rPr>
        <w:t>ко мера предложених у оквиру П</w:t>
      </w:r>
      <w:r w:rsidRPr="000B01C7">
        <w:rPr>
          <w:sz w:val="24"/>
          <w:szCs w:val="24"/>
        </w:rPr>
        <w:t xml:space="preserve">рограма требало би да помогне побољшању управљања климатским променама (ублажавање и прилагођавање) у Србији, формализовањем законодавног оквира, промовисањем размене информација и координацијом између јавних институција, подржавањем операционализације </w:t>
      </w:r>
      <w:r w:rsidR="00371A79" w:rsidRPr="000B01C7">
        <w:rPr>
          <w:sz w:val="24"/>
          <w:szCs w:val="24"/>
        </w:rPr>
        <w:t>NCCC</w:t>
      </w:r>
      <w:r w:rsidRPr="000B01C7">
        <w:rPr>
          <w:sz w:val="24"/>
          <w:szCs w:val="24"/>
        </w:rPr>
        <w:t xml:space="preserve"> и јачањем капацитета заинтересованих страна у погледу планирања, примене климатских промена, као и еколошких и социјалних аспеката. Поред тога, проценом финансијског механизма за локалне самоуправе, програм треба да промовише њихов приступ финансијским ресурсима како би се олакшале климатске инвестиције.</w:t>
      </w:r>
    </w:p>
    <w:p w:rsidR="008D0AFB" w:rsidRPr="000B01C7" w:rsidRDefault="008D0AFB" w:rsidP="008D0AFB">
      <w:pPr>
        <w:rPr>
          <w:sz w:val="24"/>
          <w:szCs w:val="24"/>
        </w:rPr>
      </w:pPr>
    </w:p>
    <w:p w:rsidR="008D0AFB" w:rsidRPr="000B01C7" w:rsidRDefault="008D0AFB" w:rsidP="008D0AFB">
      <w:pPr>
        <w:rPr>
          <w:sz w:val="24"/>
          <w:szCs w:val="24"/>
        </w:rPr>
      </w:pPr>
      <w:r w:rsidRPr="000B01C7">
        <w:rPr>
          <w:sz w:val="24"/>
          <w:szCs w:val="24"/>
        </w:rPr>
        <w:t xml:space="preserve">Програм ће такође допринети бољој родној равноправности кроз састав </w:t>
      </w:r>
      <w:r w:rsidR="00371A79" w:rsidRPr="000B01C7">
        <w:rPr>
          <w:sz w:val="24"/>
          <w:szCs w:val="24"/>
        </w:rPr>
        <w:t>NCCC</w:t>
      </w:r>
      <w:r w:rsidRPr="000B01C7">
        <w:rPr>
          <w:sz w:val="24"/>
          <w:szCs w:val="24"/>
        </w:rPr>
        <w:t xml:space="preserve"> и план</w:t>
      </w:r>
      <w:r w:rsidR="00371A79" w:rsidRPr="000B01C7">
        <w:rPr>
          <w:sz w:val="24"/>
          <w:szCs w:val="24"/>
        </w:rPr>
        <w:t>у</w:t>
      </w:r>
      <w:r w:rsidRPr="000B01C7">
        <w:rPr>
          <w:sz w:val="24"/>
          <w:szCs w:val="24"/>
        </w:rPr>
        <w:t xml:space="preserve"> изградње капацитета за главна укључена министарства (родни приступ). Исто тако, на нивоу пилот градова / општина, </w:t>
      </w:r>
      <w:r w:rsidR="00371A79" w:rsidRPr="000B01C7">
        <w:rPr>
          <w:sz w:val="24"/>
          <w:szCs w:val="24"/>
        </w:rPr>
        <w:t xml:space="preserve">допринеће </w:t>
      </w:r>
      <w:r w:rsidRPr="000B01C7">
        <w:rPr>
          <w:sz w:val="24"/>
          <w:szCs w:val="24"/>
        </w:rPr>
        <w:t>процен</w:t>
      </w:r>
      <w:r w:rsidR="00371A79" w:rsidRPr="000B01C7">
        <w:rPr>
          <w:sz w:val="24"/>
          <w:szCs w:val="24"/>
        </w:rPr>
        <w:t>и</w:t>
      </w:r>
      <w:r w:rsidRPr="000B01C7">
        <w:rPr>
          <w:sz w:val="24"/>
          <w:szCs w:val="24"/>
        </w:rPr>
        <w:t xml:space="preserve"> рањивости (ако је потребно), </w:t>
      </w:r>
      <w:r w:rsidR="00371A79" w:rsidRPr="000B01C7">
        <w:rPr>
          <w:sz w:val="24"/>
          <w:szCs w:val="24"/>
        </w:rPr>
        <w:t xml:space="preserve">развоју </w:t>
      </w:r>
      <w:r w:rsidRPr="000B01C7">
        <w:rPr>
          <w:sz w:val="24"/>
          <w:szCs w:val="24"/>
        </w:rPr>
        <w:t>кампање за подизање свести о климатским променама и обука</w:t>
      </w:r>
      <w:r w:rsidR="00E24C33" w:rsidRPr="000B01C7">
        <w:rPr>
          <w:sz w:val="24"/>
          <w:szCs w:val="24"/>
        </w:rPr>
        <w:t xml:space="preserve">, које ће се </w:t>
      </w:r>
      <w:r w:rsidRPr="000B01C7">
        <w:rPr>
          <w:sz w:val="24"/>
          <w:szCs w:val="24"/>
        </w:rPr>
        <w:t>спроводи</w:t>
      </w:r>
      <w:r w:rsidR="00E24C33" w:rsidRPr="000B01C7">
        <w:rPr>
          <w:sz w:val="24"/>
          <w:szCs w:val="24"/>
        </w:rPr>
        <w:t>ти</w:t>
      </w:r>
      <w:r w:rsidRPr="000B01C7">
        <w:rPr>
          <w:sz w:val="24"/>
          <w:szCs w:val="24"/>
        </w:rPr>
        <w:t xml:space="preserve"> користећи родни приступ.</w:t>
      </w:r>
      <w:r w:rsidR="00371A79" w:rsidRPr="000B01C7">
        <w:rPr>
          <w:sz w:val="24"/>
          <w:szCs w:val="24"/>
        </w:rPr>
        <w:t xml:space="preserve"> </w:t>
      </w:r>
    </w:p>
    <w:p w:rsidR="008D0AFB" w:rsidRPr="000B01C7" w:rsidRDefault="008D0AFB" w:rsidP="008D0AFB">
      <w:pPr>
        <w:rPr>
          <w:sz w:val="24"/>
          <w:szCs w:val="24"/>
        </w:rPr>
      </w:pPr>
    </w:p>
    <w:p w:rsidR="008D0AFB" w:rsidRPr="000B01C7" w:rsidRDefault="00E24C33" w:rsidP="008D0AFB">
      <w:pPr>
        <w:rPr>
          <w:sz w:val="24"/>
          <w:szCs w:val="24"/>
        </w:rPr>
      </w:pPr>
      <w:r w:rsidRPr="000B01C7">
        <w:rPr>
          <w:sz w:val="24"/>
          <w:szCs w:val="24"/>
        </w:rPr>
        <w:t>Постизање показатеља резултата П</w:t>
      </w:r>
      <w:r w:rsidR="008D0AFB" w:rsidRPr="000B01C7">
        <w:rPr>
          <w:sz w:val="24"/>
          <w:szCs w:val="24"/>
        </w:rPr>
        <w:t xml:space="preserve">рограма биће услов за нови АФД-ов </w:t>
      </w:r>
      <w:r w:rsidRPr="000B01C7">
        <w:rPr>
          <w:sz w:val="24"/>
          <w:szCs w:val="24"/>
        </w:rPr>
        <w:t xml:space="preserve">PPL зајам, </w:t>
      </w:r>
      <w:r w:rsidR="008D0AFB" w:rsidRPr="000B01C7">
        <w:rPr>
          <w:sz w:val="24"/>
          <w:szCs w:val="24"/>
        </w:rPr>
        <w:t xml:space="preserve"> усредсређен на урбану климу и питања животне средине. Образложење овог потенцијалног другог </w:t>
      </w:r>
      <w:r w:rsidRPr="000B01C7">
        <w:rPr>
          <w:sz w:val="24"/>
          <w:szCs w:val="24"/>
        </w:rPr>
        <w:t>PPL зајма</w:t>
      </w:r>
      <w:r w:rsidR="008D0AFB" w:rsidRPr="000B01C7">
        <w:rPr>
          <w:sz w:val="24"/>
          <w:szCs w:val="24"/>
        </w:rPr>
        <w:t xml:space="preserve"> </w:t>
      </w:r>
      <w:r w:rsidRPr="000B01C7">
        <w:rPr>
          <w:sz w:val="24"/>
          <w:szCs w:val="24"/>
        </w:rPr>
        <w:t>огледа се кроз допринос</w:t>
      </w:r>
      <w:r w:rsidR="008D0AFB" w:rsidRPr="000B01C7">
        <w:rPr>
          <w:sz w:val="24"/>
          <w:szCs w:val="24"/>
        </w:rPr>
        <w:t xml:space="preserve"> редовном финансирању и праћењу акционог плана за ублажавање и прилагођавање климе у градовима / општинама Србије, са појачаним фокусом на урбани сектор и општински ниво.</w:t>
      </w:r>
      <w:r w:rsidRPr="000B01C7">
        <w:rPr>
          <w:sz w:val="24"/>
          <w:szCs w:val="24"/>
        </w:rPr>
        <w:t xml:space="preserve"> </w:t>
      </w:r>
    </w:p>
    <w:p w:rsidR="00462898" w:rsidRPr="000B01C7" w:rsidRDefault="00462898" w:rsidP="00462898">
      <w:pPr>
        <w:pStyle w:val="3"/>
        <w:rPr>
          <w:rFonts w:ascii="Times New Roman" w:hAnsi="Times New Roman"/>
        </w:rPr>
      </w:pPr>
      <w:bookmarkStart w:id="507" w:name="_Toc70332290"/>
      <w:r w:rsidRPr="000B01C7">
        <w:rPr>
          <w:rFonts w:ascii="Times New Roman" w:hAnsi="Times New Roman"/>
        </w:rPr>
        <w:t>1.</w:t>
      </w:r>
      <w:r w:rsidRPr="000B01C7">
        <w:rPr>
          <w:rFonts w:ascii="Times New Roman" w:hAnsi="Times New Roman"/>
        </w:rPr>
        <w:tab/>
        <w:t>Позадина земље и сектора</w:t>
      </w:r>
      <w:bookmarkEnd w:id="507"/>
    </w:p>
    <w:p w:rsidR="00462898" w:rsidRPr="000B01C7" w:rsidRDefault="008E4A7D" w:rsidP="00462898">
      <w:pPr>
        <w:pStyle w:val="4"/>
        <w:numPr>
          <w:ilvl w:val="1"/>
          <w:numId w:val="34"/>
        </w:numPr>
        <w:tabs>
          <w:tab w:val="clear" w:pos="993"/>
          <w:tab w:val="left" w:pos="1134"/>
        </w:tabs>
        <w:rPr>
          <w:rFonts w:ascii="Times New Roman" w:hAnsi="Times New Roman"/>
        </w:rPr>
      </w:pPr>
      <w:bookmarkStart w:id="508" w:name="_Toc70332291"/>
      <w:r>
        <w:rPr>
          <w:rFonts w:ascii="Times New Roman" w:hAnsi="Times New Roman"/>
          <w:lang w:val="sr-Cyrl-RS"/>
        </w:rPr>
        <w:t xml:space="preserve"> </w:t>
      </w:r>
      <w:r w:rsidR="00462898" w:rsidRPr="000B01C7">
        <w:rPr>
          <w:rFonts w:ascii="Times New Roman" w:hAnsi="Times New Roman"/>
        </w:rPr>
        <w:t>Преглед изазова климатских промена у Србији</w:t>
      </w:r>
      <w:bookmarkEnd w:id="508"/>
    </w:p>
    <w:p w:rsidR="00EA3C39" w:rsidRDefault="00462898" w:rsidP="00462898">
      <w:pPr>
        <w:pStyle w:val="0normal"/>
        <w:ind w:left="0"/>
      </w:pPr>
      <w:bookmarkStart w:id="509" w:name="_Hlk65147503"/>
      <w:bookmarkStart w:id="510" w:name="_Hlk65074042"/>
      <w:r w:rsidRPr="000B01C7">
        <w:rPr>
          <w:b/>
        </w:rPr>
        <w:t>Србија</w:t>
      </w:r>
      <w:r w:rsidR="00E52DB1">
        <w:rPr>
          <w:b/>
        </w:rPr>
        <w:t xml:space="preserve"> је веома осетљива на климатске </w:t>
      </w:r>
      <w:r w:rsidRPr="000B01C7">
        <w:rPr>
          <w:b/>
        </w:rPr>
        <w:t>промене</w:t>
      </w:r>
      <w:bookmarkEnd w:id="509"/>
      <w:r w:rsidRPr="000B01C7">
        <w:t>: Између 1960. и 2012. године, примећени су значајни порасти дневних средњих, дневних максималних и дневних минималних температура, са просечним трендом пораста од 0,3°C/деценији; средња годишња температура у периоду 2008-2017 била је за 1,5°C виша него 1961-1990 (већи пораст од светског просека); топлотни таласи и екстремни догађаји су чешћи и интензивнији; дефицит падавина, праћен порастом интензивних падавина, примећен је током лета; број дана са падавинама преко 40mm био је двоструко већи између 2008-2017 него 1961-1990. Тренутне климатске пројекције за Србију према средњем и екстремном</w:t>
      </w:r>
      <w:r w:rsidR="00EA3C39">
        <w:br/>
      </w:r>
    </w:p>
    <w:p w:rsidR="00EA3C39" w:rsidRDefault="00EA3C39" w:rsidP="00462898">
      <w:pPr>
        <w:pStyle w:val="0normal"/>
        <w:ind w:left="0"/>
      </w:pPr>
    </w:p>
    <w:p w:rsidR="00E52CCE" w:rsidRDefault="00E52CCE" w:rsidP="00462898">
      <w:pPr>
        <w:pStyle w:val="0normal"/>
        <w:ind w:left="0"/>
      </w:pPr>
    </w:p>
    <w:p w:rsidR="00462898" w:rsidRPr="000B01C7" w:rsidRDefault="00462898" w:rsidP="00462898">
      <w:pPr>
        <w:pStyle w:val="0normal"/>
        <w:ind w:left="0"/>
      </w:pPr>
      <w:r w:rsidRPr="000B01C7">
        <w:t>сценарију указују на то да ће просечна температура вероватно да порасте можда чак и 2,2°C до 2050. године и 3,4°C до 2100. године.</w:t>
      </w:r>
      <w:r w:rsidRPr="000B01C7">
        <w:rPr>
          <w:rStyle w:val="FootnoteReference"/>
        </w:rPr>
        <w:footnoteReference w:id="1"/>
      </w:r>
      <w:r w:rsidRPr="000B01C7">
        <w:t xml:space="preserve"> .</w:t>
      </w:r>
    </w:p>
    <w:p w:rsidR="00462898" w:rsidRPr="000B01C7" w:rsidRDefault="00462898" w:rsidP="00462898">
      <w:pPr>
        <w:pStyle w:val="0normal"/>
        <w:ind w:left="0"/>
        <w:rPr>
          <w:b/>
          <w:bCs/>
        </w:rPr>
      </w:pPr>
    </w:p>
    <w:p w:rsidR="00462898" w:rsidRPr="000B01C7" w:rsidRDefault="00462898" w:rsidP="00462898">
      <w:pPr>
        <w:pStyle w:val="0normal"/>
        <w:ind w:left="0"/>
        <w:rPr>
          <w:b/>
          <w:bCs/>
        </w:rPr>
      </w:pPr>
      <w:r w:rsidRPr="000B01C7">
        <w:rPr>
          <w:b/>
        </w:rPr>
        <w:t>Утицај климатских промена је већ очигледан</w:t>
      </w:r>
      <w:r w:rsidRPr="000B01C7">
        <w:t>. Југоисточна Европа је идентификована као један од најрањивијих региона Европе, у погледу изложености негативним ефектима климатских промена, укључујући негативне ефекте на интензитет и учесталост поплава и суша, као и на квалитет и количину прино</w:t>
      </w:r>
      <w:bookmarkStart w:id="511" w:name="_Hlk65147541"/>
      <w:r w:rsidR="00E52DB1">
        <w:t xml:space="preserve">са главних усева. </w:t>
      </w:r>
      <w:r w:rsidRPr="000B01C7">
        <w:t xml:space="preserve">Рањивост убрзавају економски и социјални изазови са којима се суочава српско друштво - старење становништва, стара и нефункционална инфраструктура (посебно инфраструктура за контролу поплава и ерозије, водовод, инфраструктура за отпад и отпадне воде), недостатак финансијских средстава и организациона способност да се избори са климатским променама. </w:t>
      </w:r>
      <w:bookmarkEnd w:id="511"/>
      <w:r w:rsidRPr="000B01C7">
        <w:t xml:space="preserve">Недавна историја поплава и природних катастрофа у Србији показала је да су руралне заједнице са ниским приходима посебно осетљиве на утицаје климатских промена кроз повећану несигурност воде </w:t>
      </w:r>
      <w:r w:rsidRPr="000B01C7">
        <w:rPr>
          <w:rStyle w:val="FootnoteReference"/>
        </w:rPr>
        <w:footnoteReference w:id="2"/>
      </w:r>
      <w:r w:rsidRPr="000B01C7">
        <w:t xml:space="preserve">, </w:t>
      </w:r>
      <w:r w:rsidRPr="000B01C7">
        <w:rPr>
          <w:b/>
        </w:rPr>
        <w:t>повећане здравствене ризике и смањену пољопривредну продуктивност.</w:t>
      </w:r>
    </w:p>
    <w:p w:rsidR="00462898" w:rsidRPr="000B01C7" w:rsidRDefault="00462898" w:rsidP="00462898">
      <w:pPr>
        <w:pStyle w:val="0normal"/>
        <w:ind w:left="0"/>
        <w:rPr>
          <w:b/>
          <w:bCs/>
        </w:rPr>
      </w:pPr>
    </w:p>
    <w:p w:rsidR="00462898" w:rsidRPr="000B01C7" w:rsidRDefault="00462898" w:rsidP="00462898">
      <w:pPr>
        <w:pStyle w:val="0normal"/>
        <w:numPr>
          <w:ilvl w:val="0"/>
          <w:numId w:val="32"/>
        </w:numPr>
        <w:contextualSpacing w:val="0"/>
      </w:pPr>
      <w:r w:rsidRPr="000B01C7">
        <w:t xml:space="preserve">Процењује се да је око </w:t>
      </w:r>
      <w:r w:rsidRPr="000B01C7">
        <w:rPr>
          <w:b/>
        </w:rPr>
        <w:t>18% територије Србије подложно поплавама</w:t>
      </w:r>
      <w:r w:rsidRPr="000B01C7">
        <w:t xml:space="preserve">, укључујући више од 500 већих насеља, предузећа и путне инфраструктуре. Мере заштите од поплава углавном се ослањају на изградњу насипа, мада би решења заснована на природи такође могла да допринесу значајном побољшању резилијентности. </w:t>
      </w:r>
    </w:p>
    <w:p w:rsidR="00462898" w:rsidRPr="000B01C7" w:rsidRDefault="00462898" w:rsidP="00462898">
      <w:pPr>
        <w:pStyle w:val="0normal"/>
        <w:numPr>
          <w:ilvl w:val="0"/>
          <w:numId w:val="32"/>
        </w:numPr>
        <w:contextualSpacing w:val="0"/>
      </w:pPr>
      <w:r w:rsidRPr="000B01C7">
        <w:t xml:space="preserve">Климатске промене могу имати директан или индиректан утицај </w:t>
      </w:r>
      <w:r w:rsidRPr="000B01C7">
        <w:rPr>
          <w:b/>
        </w:rPr>
        <w:t>на јавно здравље</w:t>
      </w:r>
      <w:r w:rsidRPr="000B01C7">
        <w:t xml:space="preserve">. Директни утицај подразумева повреде, болести и смртне случајеве који су последица климатских промена и екстремних временских догађаја (поплаве, топлотни таласи, олује итд.). Индиректни утицај укључује последице по јавно здравље које су повезане са чешћом појавом векторских заразних болести, смањеним квалитетом ваздуха и воде, као и смањеном доступношћу хране и воде. </w:t>
      </w:r>
    </w:p>
    <w:p w:rsidR="00462898" w:rsidRPr="000B01C7" w:rsidRDefault="00462898" w:rsidP="00462898">
      <w:pPr>
        <w:pStyle w:val="0normal"/>
        <w:ind w:left="720"/>
      </w:pPr>
    </w:p>
    <w:p w:rsidR="00462898" w:rsidRPr="000B01C7" w:rsidRDefault="00462898" w:rsidP="00462898">
      <w:pPr>
        <w:pStyle w:val="0normal"/>
        <w:ind w:left="0"/>
        <w:rPr>
          <w:b/>
          <w:bCs/>
        </w:rPr>
      </w:pPr>
      <w:r w:rsidRPr="000B01C7">
        <w:t xml:space="preserve">Први НОД у Србији наводи да </w:t>
      </w:r>
      <w:r w:rsidRPr="000B01C7">
        <w:rPr>
          <w:b/>
        </w:rPr>
        <w:t xml:space="preserve">се штета проузрокована климатским променама и екстремним временским </w:t>
      </w:r>
      <w:r w:rsidR="0074306E">
        <w:rPr>
          <w:b/>
        </w:rPr>
        <w:t xml:space="preserve">догађајима за период 2000-2015. године </w:t>
      </w:r>
      <w:r w:rsidRPr="000B01C7">
        <w:rPr>
          <w:b/>
        </w:rPr>
        <w:t>процењује на најмање 5 милијарди EUR</w:t>
      </w:r>
      <w:r w:rsidRPr="000B01C7">
        <w:t xml:space="preserve">. Од овог износа, преко 70% чини штета настала услед суша и високих температура. Појединачни догађаји са највећом штетом су суша 2012. године (2 милијарде EUR) и поплаве 2014. године (1,7 милијарди EUR). У периоду од 2000–2012. године, укупни </w:t>
      </w:r>
      <w:r w:rsidRPr="000B01C7">
        <w:rPr>
          <w:b/>
        </w:rPr>
        <w:t>економски губици само од суша износили су 2,5 милијарди USD.</w:t>
      </w:r>
      <w:r w:rsidRPr="000B01C7">
        <w:rPr>
          <w:rStyle w:val="FootnoteReference"/>
        </w:rPr>
        <w:footnoteReference w:id="3"/>
      </w:r>
    </w:p>
    <w:p w:rsidR="00EA3C39" w:rsidRDefault="00EA3C39" w:rsidP="00462898">
      <w:pPr>
        <w:rPr>
          <w:b/>
          <w:sz w:val="24"/>
          <w:szCs w:val="24"/>
        </w:rPr>
      </w:pPr>
    </w:p>
    <w:p w:rsidR="00462898" w:rsidRPr="000B01C7" w:rsidRDefault="00462898" w:rsidP="00462898">
      <w:pPr>
        <w:rPr>
          <w:sz w:val="24"/>
          <w:szCs w:val="24"/>
        </w:rPr>
      </w:pPr>
      <w:r w:rsidRPr="000B01C7">
        <w:rPr>
          <w:b/>
          <w:sz w:val="24"/>
          <w:szCs w:val="24"/>
        </w:rPr>
        <w:t>Енергетски сектор остаје највећи извор емисија гасова стаклене баште</w:t>
      </w:r>
      <w:r w:rsidRPr="000B01C7">
        <w:rPr>
          <w:sz w:val="24"/>
          <w:szCs w:val="24"/>
        </w:rPr>
        <w:t xml:space="preserve">. Сагоревање фосилних горива посебно је одговорно за скоро 80% емисија гасова стаклене баште, од чега 69% потиче из постројења за производњу енергије </w:t>
      </w:r>
      <w:r w:rsidRPr="000B01C7">
        <w:rPr>
          <w:rStyle w:val="FootnoteReference"/>
          <w:sz w:val="24"/>
          <w:szCs w:val="24"/>
        </w:rPr>
        <w:footnoteReference w:id="4"/>
      </w:r>
      <w:r w:rsidRPr="000B01C7">
        <w:rPr>
          <w:sz w:val="24"/>
          <w:szCs w:val="24"/>
        </w:rPr>
        <w:t>, 11,7% из транспорта, 7,7% из прерађивачке индустрије и грађевине и 5,9% из осталих сектора. Емисије CO2 због фосилних горива повећале су се за 10% од 2000. до 2016. године</w:t>
      </w:r>
      <w:r w:rsidRPr="000B01C7">
        <w:rPr>
          <w:rStyle w:val="FootnoteReference"/>
          <w:sz w:val="24"/>
          <w:szCs w:val="24"/>
        </w:rPr>
        <w:footnoteReference w:id="5"/>
      </w:r>
      <w:r w:rsidRPr="000B01C7">
        <w:rPr>
          <w:sz w:val="24"/>
          <w:szCs w:val="24"/>
        </w:rPr>
        <w:t xml:space="preserve"> .</w:t>
      </w:r>
    </w:p>
    <w:p w:rsidR="00462898" w:rsidRPr="000B01C7" w:rsidRDefault="00462898" w:rsidP="00462898">
      <w:pPr>
        <w:pStyle w:val="0normal"/>
        <w:ind w:left="0"/>
      </w:pPr>
      <w:r w:rsidRPr="000B01C7">
        <w:rPr>
          <w:b/>
        </w:rPr>
        <w:t>Кључни сектори повезани са ублажавањем климатских промена и прилагођавањем у урбаном контексту у Србији</w:t>
      </w:r>
      <w:r w:rsidRPr="000B01C7">
        <w:t xml:space="preserve"> су системи даљинског грејања, углавном зависни од фосилних горива, који генеришу најнегативнији утицај на гасове стаклене баште и градски превоз, због повећања броја приватних аутомобила за 45% између 2001. и 2018. године. Квалитет ваздуха, заштита од поплава, вода (несташица и квалитет) и управљање отпадним водама су урбана питања која су најизложенија климатским променама. Сви горе поменути сектори ослањају се у великој мери на градове и општине и иницијативе њихових Јавних комуналних предузећа (ЈКП), док су трошкови улагања углавном већи од финансијског капацитета јединица локалне самоуправе (JЛС) уколико би сами преузели те инвестиције.</w:t>
      </w:r>
    </w:p>
    <w:bookmarkEnd w:id="510"/>
    <w:p w:rsidR="00462898" w:rsidRPr="000B01C7" w:rsidRDefault="00462898" w:rsidP="00462898">
      <w:pPr>
        <w:pStyle w:val="4"/>
        <w:numPr>
          <w:ilvl w:val="1"/>
          <w:numId w:val="34"/>
        </w:numPr>
        <w:tabs>
          <w:tab w:val="clear" w:pos="993"/>
          <w:tab w:val="left" w:pos="1134"/>
        </w:tabs>
        <w:rPr>
          <w:rFonts w:ascii="Times New Roman" w:hAnsi="Times New Roman"/>
        </w:rPr>
      </w:pPr>
      <w:r w:rsidRPr="000B01C7">
        <w:rPr>
          <w:rFonts w:ascii="Times New Roman" w:hAnsi="Times New Roman"/>
        </w:rPr>
        <w:t xml:space="preserve"> </w:t>
      </w:r>
      <w:bookmarkStart w:id="512" w:name="_Toc70332292"/>
      <w:r w:rsidRPr="000B01C7">
        <w:rPr>
          <w:rFonts w:ascii="Times New Roman" w:hAnsi="Times New Roman"/>
        </w:rPr>
        <w:t>Институционални оквир везан за климатске промене</w:t>
      </w:r>
      <w:bookmarkEnd w:id="512"/>
      <w:r w:rsidRPr="000B01C7">
        <w:rPr>
          <w:rFonts w:ascii="Times New Roman" w:hAnsi="Times New Roman"/>
        </w:rPr>
        <w:t xml:space="preserve"> </w:t>
      </w:r>
    </w:p>
    <w:p w:rsidR="00462898" w:rsidRPr="000B01C7" w:rsidRDefault="00462898" w:rsidP="00462898">
      <w:pPr>
        <w:pStyle w:val="0normal"/>
        <w:ind w:left="0"/>
        <w:rPr>
          <w:u w:val="single"/>
        </w:rPr>
      </w:pPr>
      <w:r w:rsidRPr="000B01C7">
        <w:t xml:space="preserve">Србија је објавила </w:t>
      </w:r>
      <w:r w:rsidRPr="000B01C7">
        <w:rPr>
          <w:u w:val="single"/>
        </w:rPr>
        <w:t>Прва национална комуникација Републике Србије 2010. године</w:t>
      </w:r>
      <w:r w:rsidRPr="000B01C7">
        <w:t xml:space="preserve"> и </w:t>
      </w:r>
      <w:r w:rsidRPr="000B01C7">
        <w:rPr>
          <w:u w:val="single"/>
        </w:rPr>
        <w:t xml:space="preserve">Друга национална комуникације Републике Србије UNFCCC 2017. године. </w:t>
      </w:r>
    </w:p>
    <w:p w:rsidR="00462898" w:rsidRPr="000B01C7" w:rsidRDefault="00462898" w:rsidP="00462898">
      <w:pPr>
        <w:pStyle w:val="0normal"/>
        <w:ind w:left="0"/>
      </w:pPr>
    </w:p>
    <w:p w:rsidR="00462898" w:rsidRPr="000B01C7" w:rsidRDefault="00462898" w:rsidP="00462898">
      <w:pPr>
        <w:pStyle w:val="0normal"/>
        <w:ind w:left="0"/>
      </w:pPr>
      <w:r w:rsidRPr="000B01C7">
        <w:rPr>
          <w:b/>
        </w:rPr>
        <w:t>Србија се обавезала према Париском споразуму да смањи емисије гасова стаклене баште за 33,3% до 2030. године у поређењу са нивоима из 1990. године</w:t>
      </w:r>
      <w:r w:rsidRPr="000B01C7">
        <w:t xml:space="preserve">, како је представљено у новом Национално одређеном доприносу (који је у процесу довршавања) према Париском споразуму (2017. године). Такође, у </w:t>
      </w:r>
      <w:r w:rsidRPr="000B01C7">
        <w:rPr>
          <w:b/>
        </w:rPr>
        <w:t>оквиру Уговора о енергетској заједници</w:t>
      </w:r>
      <w:r w:rsidRPr="000B01C7">
        <w:t xml:space="preserve">, Србија се обавезала да ће поставити енергетске и климатске циљеве до 2030. године на </w:t>
      </w:r>
      <w:r w:rsidRPr="000B01C7">
        <w:rPr>
          <w:b/>
        </w:rPr>
        <w:t>нивоу амбиције једнаке оној у ЕУ</w:t>
      </w:r>
      <w:r w:rsidRPr="000B01C7">
        <w:t xml:space="preserve">. Повећање удела обновљиве енергије, побољшана енергетска ефикасност и модернизација индустријских процеса предвиђени су као кључне области за смањење емисија гасова стаклене баште повезаних са енергијом, док је у пољопривредном сектору предвиђен даљи развој залиха стоке. За сектор управљања отпадом постављен је циљ да се стопа рециклирања удвостручи успостављањем неколико регионалних центара са постројењима за одвајање отпада и повећањем количине и капацитета центара за рециклажу. Али нису израчунате процене очекиваног смањења емисија гасова стаклене баште повезаних са постизањем циљева рециклаже и применом нове мапе пута за Управљање отпадом. </w:t>
      </w:r>
    </w:p>
    <w:p w:rsidR="00462898" w:rsidRPr="000B01C7" w:rsidRDefault="00462898" w:rsidP="00462898">
      <w:pPr>
        <w:pStyle w:val="0normal"/>
        <w:ind w:left="0"/>
      </w:pPr>
    </w:p>
    <w:p w:rsidR="00462898" w:rsidRPr="000B01C7" w:rsidRDefault="00462898" w:rsidP="00462898">
      <w:pPr>
        <w:pStyle w:val="0normal"/>
        <w:ind w:left="0"/>
      </w:pPr>
      <w:r w:rsidRPr="000B01C7">
        <w:rPr>
          <w:b/>
        </w:rPr>
        <w:t>Стратешки и правни оквир</w:t>
      </w:r>
      <w:r w:rsidRPr="000B01C7">
        <w:t>.</w:t>
      </w:r>
    </w:p>
    <w:p w:rsidR="00462898" w:rsidRPr="000B01C7" w:rsidRDefault="00462898" w:rsidP="00462898">
      <w:pPr>
        <w:pStyle w:val="0normal"/>
        <w:ind w:left="0"/>
      </w:pPr>
    </w:p>
    <w:p w:rsidR="00EA3C39" w:rsidRDefault="00462898" w:rsidP="00462898">
      <w:pPr>
        <w:pStyle w:val="0normal"/>
        <w:ind w:left="0"/>
      </w:pPr>
      <w:bookmarkStart w:id="513" w:name="_Hlk65147627"/>
      <w:r w:rsidRPr="000B01C7">
        <w:rPr>
          <w:u w:val="single"/>
        </w:rPr>
        <w:t>Закон о климатским променама</w:t>
      </w:r>
      <w:r w:rsidRPr="000B01C7">
        <w:t xml:space="preserve">, израђен уз подршку два твининг пројекта којe финансира ЕУ </w:t>
      </w:r>
      <w:r w:rsidRPr="000B01C7">
        <w:rPr>
          <w:rStyle w:val="FootnoteReference"/>
        </w:rPr>
        <w:footnoteReference w:id="6"/>
      </w:r>
      <w:r w:rsidRPr="000B01C7">
        <w:t>, поднет је на јавну расправу 2018. године, усвојила га је Влада 25. фебруара,</w:t>
      </w:r>
      <w:r w:rsidRPr="000B01C7">
        <w:rPr>
          <w:vertAlign w:val="superscript"/>
        </w:rPr>
        <w:t xml:space="preserve"> </w:t>
      </w:r>
      <w:r w:rsidRPr="000B01C7">
        <w:t xml:space="preserve">2021. </w:t>
      </w:r>
      <w:r w:rsidR="00301D91">
        <w:t>г</w:t>
      </w:r>
      <w:r w:rsidRPr="000B01C7">
        <w:t>одине</w:t>
      </w:r>
      <w:r w:rsidR="00301D91">
        <w:rPr>
          <w:lang w:val="sr-Cyrl-RS"/>
        </w:rPr>
        <w:t>,</w:t>
      </w:r>
      <w:r w:rsidRPr="000B01C7">
        <w:t xml:space="preserve"> а </w:t>
      </w:r>
      <w:r w:rsidR="00301D91">
        <w:rPr>
          <w:lang w:val="sr-Cyrl-RS"/>
        </w:rPr>
        <w:t xml:space="preserve">Народна </w:t>
      </w:r>
      <w:r w:rsidR="00301D91">
        <w:t xml:space="preserve">скупштина </w:t>
      </w:r>
      <w:r w:rsidRPr="000B01C7">
        <w:t xml:space="preserve">га је изгласала 18. марта 2021. Ступио је на снагу 31. марта 2021. године. Закон о климатским променама предвиђа успостављање система за смањење емисије гасова стаклене баште и ефикасно прилагођавање климатским променама, испуњавајући обавезе према међународној заједници, тачније </w:t>
      </w:r>
    </w:p>
    <w:p w:rsidR="00EA3C39" w:rsidRDefault="00EA3C39" w:rsidP="00462898">
      <w:pPr>
        <w:pStyle w:val="0normal"/>
        <w:ind w:left="0"/>
      </w:pPr>
    </w:p>
    <w:p w:rsidR="00462898" w:rsidRPr="000B01C7" w:rsidRDefault="00462898" w:rsidP="00462898">
      <w:pPr>
        <w:pStyle w:val="0normal"/>
        <w:ind w:left="0"/>
      </w:pPr>
      <w:r w:rsidRPr="000B01C7">
        <w:rPr>
          <w:u w:val="single"/>
        </w:rPr>
        <w:t xml:space="preserve">UNFCCC </w:t>
      </w:r>
      <w:r w:rsidRPr="000B01C7">
        <w:t xml:space="preserve">и Париском споразуму као главним референцама. Такође, Закон о климатским променама има за циљ да обезбеди правни основ за усвајање </w:t>
      </w:r>
      <w:r w:rsidRPr="000B01C7">
        <w:rPr>
          <w:u w:val="single"/>
        </w:rPr>
        <w:t xml:space="preserve">Стратегије нискоугљеничког развоја </w:t>
      </w:r>
      <w:r w:rsidRPr="000B01C7">
        <w:t xml:space="preserve">(назначено у Закону) и Програма прилагођавања климатским променама (видети члан 13 закона), чиме се успоставља систем за усвајање политика и мера за смањење емисија гасова стаклене баште и прилагођавање климатским променама. </w:t>
      </w:r>
      <w:bookmarkEnd w:id="513"/>
      <w:r w:rsidRPr="000B01C7">
        <w:t>Као што је горе поменуто, кључно питање овог усвајања је одлука да се постепено прелази са фосилних горива на обновљиве изворе енергије и њени утицаји на националну економију и запошљавање.</w:t>
      </w:r>
    </w:p>
    <w:p w:rsidR="00462898" w:rsidRPr="000B01C7" w:rsidRDefault="00462898" w:rsidP="00462898">
      <w:pPr>
        <w:pStyle w:val="0normal"/>
        <w:ind w:left="0"/>
      </w:pPr>
    </w:p>
    <w:p w:rsidR="00462898" w:rsidRPr="000B01C7" w:rsidRDefault="00462898" w:rsidP="00462898">
      <w:pPr>
        <w:pStyle w:val="0normal"/>
        <w:ind w:left="0"/>
      </w:pPr>
      <w:r w:rsidRPr="000B01C7">
        <w:rPr>
          <w:u w:val="single"/>
        </w:rPr>
        <w:t>Закон о климатским променама</w:t>
      </w:r>
      <w:r w:rsidRPr="000B01C7">
        <w:t xml:space="preserve"> прописује израду </w:t>
      </w:r>
      <w:r w:rsidRPr="000B01C7">
        <w:rPr>
          <w:u w:val="single"/>
        </w:rPr>
        <w:t>Стратегије нискоугљеничког развоја (СНУР) и Програма прилагођавања и Акционе планове за климатске промене</w:t>
      </w:r>
      <w:r w:rsidRPr="000B01C7">
        <w:t xml:space="preserve">. СНУР је израђен уз подршку ЕУ IPA 2014. Обухвата период 2020-2050, са акционим планом за период 2020-2030. Нацрт СНУР даје оквир за развој до 2050. године, праћен смањењем емисије гасова стаклене баште, узимајући у обзир развојне циљеве и приоритете ЕУ у складу са статусом Србије као земље кандидата за чланство у ЕУ. </w:t>
      </w:r>
    </w:p>
    <w:p w:rsidR="00462898" w:rsidRPr="000B01C7" w:rsidRDefault="00462898" w:rsidP="00462898">
      <w:pPr>
        <w:pStyle w:val="0normal"/>
        <w:ind w:left="0"/>
      </w:pPr>
    </w:p>
    <w:p w:rsidR="00462898" w:rsidRPr="000B01C7" w:rsidRDefault="00462898" w:rsidP="00462898">
      <w:pPr>
        <w:pStyle w:val="0normal"/>
        <w:ind w:left="0"/>
      </w:pPr>
      <w:bookmarkStart w:id="514" w:name="_Hlk65147674"/>
      <w:r w:rsidRPr="000B01C7">
        <w:rPr>
          <w:b/>
        </w:rPr>
        <w:t>Свеобухватни национални оквир за прилагођавање климатским променама тек треба да се развије</w:t>
      </w:r>
      <w:r w:rsidRPr="000B01C7">
        <w:t xml:space="preserve">. </w:t>
      </w:r>
    </w:p>
    <w:p w:rsidR="00462898" w:rsidRPr="000B01C7" w:rsidRDefault="00462898" w:rsidP="00462898">
      <w:pPr>
        <w:pStyle w:val="0normal"/>
        <w:ind w:left="0"/>
      </w:pPr>
    </w:p>
    <w:p w:rsidR="00462898" w:rsidRPr="000B01C7" w:rsidRDefault="00462898" w:rsidP="00462898">
      <w:pPr>
        <w:pStyle w:val="0normal"/>
        <w:numPr>
          <w:ilvl w:val="0"/>
          <w:numId w:val="33"/>
        </w:numPr>
        <w:contextualSpacing w:val="0"/>
      </w:pPr>
      <w:bookmarkStart w:id="515" w:name="_Hlk65147699"/>
      <w:bookmarkEnd w:id="514"/>
      <w:r w:rsidRPr="000B01C7">
        <w:t>Наменске активности за смањење рањивости су и даље спорадичне. До данас се прилагођавање одвијало углавном ad-hoc, на пројектној основи. Већина секторских стратешких и регулаторних докумената усвојених током претходне две деценије садржи само индиректне и фрагментарне напомене које се односе на прилагођавање климатским променама</w:t>
      </w:r>
      <w:bookmarkEnd w:id="515"/>
      <w:r w:rsidRPr="000B01C7">
        <w:rPr>
          <w:rStyle w:val="FootnoteReference"/>
        </w:rPr>
        <w:footnoteReference w:id="7"/>
      </w:r>
      <w:r w:rsidRPr="000B01C7">
        <w:t xml:space="preserve"> . Већина њих не обраћа посебну пажњу на планирање одређених мера за ублажавање или секторску адаптацију на промењене климатске услове. </w:t>
      </w:r>
    </w:p>
    <w:p w:rsidR="00462898" w:rsidRPr="000B01C7" w:rsidRDefault="00462898" w:rsidP="00462898">
      <w:pPr>
        <w:pStyle w:val="0normal"/>
        <w:numPr>
          <w:ilvl w:val="0"/>
          <w:numId w:val="33"/>
        </w:numPr>
        <w:contextualSpacing w:val="0"/>
      </w:pPr>
      <w:r w:rsidRPr="000B01C7">
        <w:t xml:space="preserve">Нацрт СНУР развио </w:t>
      </w:r>
      <w:r w:rsidRPr="000B01C7">
        <w:rPr>
          <w:u w:val="single"/>
        </w:rPr>
        <w:t>је Оквир за планирање адаптације</w:t>
      </w:r>
      <w:r w:rsidRPr="000B01C7">
        <w:t>, који пружа методологију за процену и планирање мера прилагођавања за будуће политике и пројекте у секторима са највишим приоритетима у адаптацији. Предложени оквир заснован је на проценама климатског ризика и проценама ризика од екстремних временских догађаја, идентификујући мере прилагођавања и дајући им приоритет, истовремено пратећи приступ и смернице Међувладиног панела о климатским променама (IPCC). Оквир пружа методологију за праћење и евалуацију мера у оквиру планова прилагођавања на климатске промене.</w:t>
      </w:r>
    </w:p>
    <w:p w:rsidR="00462898" w:rsidRPr="000B01C7" w:rsidRDefault="00462898" w:rsidP="00462898">
      <w:pPr>
        <w:pStyle w:val="0normal"/>
        <w:numPr>
          <w:ilvl w:val="0"/>
          <w:numId w:val="33"/>
        </w:numPr>
        <w:contextualSpacing w:val="0"/>
      </w:pPr>
      <w:r w:rsidRPr="000B01C7">
        <w:t>Међутим, нацрт СНУР усмерава активност прилагођавања на секторе ублажавања, одражавајући очигледни и посебни статус енергетског сектора, с обзиром на чињеницу да је енергетски сектор најважнији у погледу емисија гасова стаклене баште. Мере за решавање рањивости у три приоритетна сектора ублажавања (пољопривреда - производња хране; шумарство - биоенергија; хидрологија и водни ресурси - хидро-електрична производња)</w:t>
      </w:r>
      <w:r w:rsidRPr="000B01C7">
        <w:rPr>
          <w:rStyle w:val="FootnoteReference"/>
        </w:rPr>
        <w:footnoteReference w:id="8"/>
      </w:r>
      <w:r w:rsidRPr="000B01C7">
        <w:t xml:space="preserve">, углавном осигуравају да потенцијал за ублажавање, процењен за приоритетне секторе, не буде угрожен утицајима климатских промена . </w:t>
      </w:r>
    </w:p>
    <w:p w:rsidR="00462898" w:rsidRPr="000B01C7" w:rsidRDefault="00462898" w:rsidP="00462898">
      <w:pPr>
        <w:pStyle w:val="0normal"/>
        <w:numPr>
          <w:ilvl w:val="0"/>
          <w:numId w:val="33"/>
        </w:numPr>
        <w:contextualSpacing w:val="0"/>
      </w:pPr>
      <w:r w:rsidRPr="000B01C7">
        <w:t xml:space="preserve">Влада Србије никада није званично усвојила први нацрт </w:t>
      </w:r>
      <w:r w:rsidRPr="000B01C7">
        <w:rPr>
          <w:u w:val="single"/>
        </w:rPr>
        <w:t>Националног плана адаптације (НПА),</w:t>
      </w:r>
      <w:r w:rsidRPr="000B01C7">
        <w:t xml:space="preserve"> развијен 2015. године и који садржи мере прилагођавања за приоритетне секторе. Нови програм адаптације, како је затражено Париским споразумом, развија се уз подршку Зеленог климатског фонда, на основу предлога који је званично поднело Министарство пољопривреде, шумарства и водопривреде. До сада се очекује да ће програм прилагођавања, који се и даље очекује, бити кључни елемент за стварање политике и окружења за спровођење, истовремено повезујући кључне секторске мере. Служиће као мост за друге међусекторске иницијативе, попут </w:t>
      </w:r>
      <w:r w:rsidRPr="000B01C7">
        <w:rPr>
          <w:u w:val="single"/>
        </w:rPr>
        <w:t>Националног програма управљања ризиком од катастрофа</w:t>
      </w:r>
      <w:r w:rsidRPr="000B01C7">
        <w:t xml:space="preserve"> (2015) и пратећег Акционог плана (2017-2020)</w:t>
      </w:r>
      <w:r w:rsidRPr="000B01C7">
        <w:rPr>
          <w:rStyle w:val="FootnoteReference"/>
        </w:rPr>
        <w:footnoteReference w:id="9"/>
      </w:r>
      <w:r w:rsidRPr="000B01C7">
        <w:t xml:space="preserve">. </w:t>
      </w:r>
    </w:p>
    <w:p w:rsidR="00462898" w:rsidRPr="000B01C7" w:rsidRDefault="00462898" w:rsidP="00462898">
      <w:pPr>
        <w:pStyle w:val="0normal"/>
        <w:ind w:left="360"/>
      </w:pPr>
    </w:p>
    <w:p w:rsidR="00462898" w:rsidRPr="000B01C7" w:rsidRDefault="00462898" w:rsidP="00462898">
      <w:pPr>
        <w:pStyle w:val="0normal"/>
        <w:ind w:left="0"/>
      </w:pPr>
      <w:bookmarkStart w:id="516" w:name="_Hlk65076468"/>
      <w:r w:rsidRPr="000B01C7">
        <w:t xml:space="preserve">На основу </w:t>
      </w:r>
      <w:r w:rsidRPr="000B01C7">
        <w:rPr>
          <w:u w:val="single"/>
        </w:rPr>
        <w:t>Националне стратегије за заштиту и спасавање у ванредним ситуацијама</w:t>
      </w:r>
      <w:r w:rsidRPr="000B01C7">
        <w:rPr>
          <w:rStyle w:val="FootnoteReference"/>
        </w:rPr>
        <w:footnoteReference w:id="10"/>
      </w:r>
      <w:r w:rsidRPr="000B01C7">
        <w:t xml:space="preserve"> </w:t>
      </w:r>
      <w:r w:rsidRPr="000B01C7">
        <w:rPr>
          <w:u w:val="single"/>
        </w:rPr>
        <w:t>2018. године је усвоје Закон о смањењу ризика од катастрофа и управљању ванредним ситуацијама</w:t>
      </w:r>
      <w:r w:rsidRPr="000B01C7">
        <w:rPr>
          <w:rStyle w:val="FootnoteReference"/>
        </w:rPr>
        <w:footnoteReference w:id="11"/>
      </w:r>
      <w:r w:rsidRPr="000B01C7">
        <w:t>. Овим законом уведена је обавеза израде Процена ризика од катастрофа и планова заштите и спасавања на националном нивоу, на нивоу јединица локалне самоуправе, предузећа, јавног здравства, социјалних и образовних институција и правних установа</w:t>
      </w:r>
      <w:r w:rsidRPr="000B01C7">
        <w:rPr>
          <w:rStyle w:val="FootnoteReference"/>
        </w:rPr>
        <w:footnoteReference w:id="12"/>
      </w:r>
      <w:r w:rsidRPr="000B01C7">
        <w:t xml:space="preserve"> .</w:t>
      </w:r>
    </w:p>
    <w:p w:rsidR="00462898" w:rsidRPr="000B01C7" w:rsidRDefault="00462898" w:rsidP="00462898">
      <w:pPr>
        <w:pStyle w:val="0normal"/>
        <w:ind w:left="0"/>
      </w:pPr>
    </w:p>
    <w:p w:rsidR="00462898" w:rsidRPr="000B01C7" w:rsidRDefault="00462898" w:rsidP="00462898">
      <w:pPr>
        <w:pStyle w:val="0normal"/>
        <w:ind w:left="0"/>
      </w:pPr>
      <w:bookmarkStart w:id="517" w:name="_Hlk64716578"/>
      <w:bookmarkEnd w:id="516"/>
      <w:r w:rsidRPr="000B01C7">
        <w:t xml:space="preserve">Сектор </w:t>
      </w:r>
      <w:r w:rsidRPr="000B01C7">
        <w:rPr>
          <w:u w:val="single"/>
        </w:rPr>
        <w:t>за управљање ванредним ситуацијама Министарства унутрашњих послова спровео је Процену ризика од катастрофа за Републику Србију</w:t>
      </w:r>
      <w:r w:rsidRPr="000B01C7">
        <w:rPr>
          <w:rStyle w:val="FootnoteReference"/>
        </w:rPr>
        <w:footnoteReference w:id="13"/>
      </w:r>
      <w:r w:rsidRPr="000B01C7">
        <w:t>, који је усвојен у марту 2019. године. Овим документом су дефинисане природне и друге катастрофе које представљају значајне ризике за живот и здравље људи, економију, животну средину и социјалну стабилност. Процена ризика у овом документу спроведена је на основу сценарија за највероватнији нежељени догађај и сценарија за нежељени догађај са најтежим последицама дефинисаним на основу историјских података.</w:t>
      </w:r>
      <w:bookmarkEnd w:id="517"/>
    </w:p>
    <w:p w:rsidR="00462898" w:rsidRDefault="00462898" w:rsidP="00462898">
      <w:pPr>
        <w:pStyle w:val="0normal"/>
        <w:ind w:left="0"/>
      </w:pPr>
    </w:p>
    <w:tbl>
      <w:tblPr>
        <w:tblStyle w:val="Grilledutableau2"/>
        <w:tblW w:w="0" w:type="auto"/>
        <w:tblInd w:w="0" w:type="dxa"/>
        <w:tblLook w:val="04A0" w:firstRow="1" w:lastRow="0" w:firstColumn="1" w:lastColumn="0" w:noHBand="0" w:noVBand="1"/>
      </w:tblPr>
      <w:tblGrid>
        <w:gridCol w:w="9063"/>
      </w:tblGrid>
      <w:tr w:rsidR="00462898" w:rsidRPr="000B01C7" w:rsidTr="00AC5732">
        <w:tc>
          <w:tcPr>
            <w:tcW w:w="9063" w:type="dxa"/>
          </w:tcPr>
          <w:p w:rsidR="00462898" w:rsidRPr="000B01C7" w:rsidRDefault="00462898" w:rsidP="00AC5732">
            <w:pPr>
              <w:pStyle w:val="0normal"/>
              <w:ind w:left="0"/>
              <w:jc w:val="center"/>
              <w:rPr>
                <w:i/>
                <w:iCs/>
              </w:rPr>
            </w:pPr>
            <w:r w:rsidRPr="000B01C7">
              <w:rPr>
                <w:i/>
              </w:rPr>
              <w:t>Прилагођавање и ублажавање CDN у Србији (нацрт - децембар 2020)</w:t>
            </w:r>
          </w:p>
          <w:p w:rsidR="00462898" w:rsidRPr="000B01C7" w:rsidRDefault="00462898" w:rsidP="00AC5732">
            <w:pPr>
              <w:pStyle w:val="0normal"/>
              <w:ind w:left="0"/>
              <w:rPr>
                <w:b/>
                <w:bCs/>
                <w:lang w:val="en-GB"/>
              </w:rPr>
            </w:pPr>
            <w:r w:rsidRPr="000B01C7">
              <w:rPr>
                <w:b/>
              </w:rPr>
              <w:t xml:space="preserve">Ублажавање: </w:t>
            </w:r>
          </w:p>
          <w:p w:rsidR="00462898" w:rsidRPr="00EA3C39" w:rsidRDefault="00462898" w:rsidP="00462898">
            <w:pPr>
              <w:pStyle w:val="ListParagraph"/>
              <w:numPr>
                <w:ilvl w:val="0"/>
                <w:numId w:val="33"/>
              </w:numPr>
              <w:contextualSpacing/>
              <w:rPr>
                <w:sz w:val="24"/>
                <w:szCs w:val="24"/>
              </w:rPr>
            </w:pPr>
            <w:r w:rsidRPr="000B01C7">
              <w:rPr>
                <w:rFonts w:eastAsia="Times New Roman"/>
                <w:sz w:val="24"/>
                <w:szCs w:val="24"/>
                <w:u w:val="single"/>
              </w:rPr>
              <w:t>Безусловно смањење емисијa</w:t>
            </w:r>
            <w:r w:rsidRPr="000B01C7">
              <w:rPr>
                <w:rFonts w:eastAsia="Times New Roman"/>
                <w:sz w:val="24"/>
                <w:szCs w:val="24"/>
              </w:rPr>
              <w:t xml:space="preserve">: Смањење емисија гасова стаклене баште за </w:t>
            </w:r>
            <w:r w:rsidRPr="000B01C7">
              <w:rPr>
                <w:rFonts w:eastAsia="Times New Roman"/>
                <w:sz w:val="24"/>
                <w:szCs w:val="24"/>
                <w:u w:val="single"/>
              </w:rPr>
              <w:t>13,2% у 2030. години у односу на 2010. годину</w:t>
            </w:r>
            <w:r w:rsidRPr="000B01C7">
              <w:rPr>
                <w:rFonts w:eastAsia="Times New Roman"/>
                <w:sz w:val="24"/>
                <w:szCs w:val="24"/>
              </w:rPr>
              <w:t xml:space="preserve">, што одговара паду од </w:t>
            </w:r>
            <w:r w:rsidRPr="000B01C7">
              <w:rPr>
                <w:rFonts w:eastAsia="Times New Roman"/>
                <w:b/>
                <w:sz w:val="24"/>
                <w:szCs w:val="24"/>
              </w:rPr>
              <w:t>33,3%</w:t>
            </w:r>
            <w:r w:rsidRPr="000B01C7">
              <w:rPr>
                <w:rFonts w:eastAsia="Times New Roman"/>
                <w:sz w:val="24"/>
                <w:szCs w:val="24"/>
              </w:rPr>
              <w:t xml:space="preserve"> у поређењу са 1990. годином (апсолутни циљ - Oсновни сценарио).</w:t>
            </w:r>
          </w:p>
          <w:p w:rsidR="00462898" w:rsidRPr="000B01C7" w:rsidRDefault="00462898" w:rsidP="00462898">
            <w:pPr>
              <w:pStyle w:val="ListParagraph"/>
              <w:numPr>
                <w:ilvl w:val="0"/>
                <w:numId w:val="33"/>
              </w:numPr>
              <w:contextualSpacing/>
              <w:rPr>
                <w:sz w:val="24"/>
                <w:szCs w:val="24"/>
              </w:rPr>
            </w:pPr>
            <w:r w:rsidRPr="000B01C7">
              <w:rPr>
                <w:rFonts w:eastAsia="Times New Roman"/>
                <w:sz w:val="24"/>
                <w:szCs w:val="24"/>
                <w:u w:val="single"/>
              </w:rPr>
              <w:t>Условно смањење емисија</w:t>
            </w:r>
            <w:r w:rsidRPr="000B01C7">
              <w:rPr>
                <w:rFonts w:eastAsia="Times New Roman"/>
                <w:sz w:val="24"/>
                <w:szCs w:val="24"/>
              </w:rPr>
              <w:t xml:space="preserve"> (Сценарио са додатним мерама) је </w:t>
            </w:r>
            <w:r w:rsidRPr="000B01C7">
              <w:rPr>
                <w:rFonts w:eastAsia="Times New Roman"/>
                <w:sz w:val="24"/>
                <w:szCs w:val="24"/>
                <w:u w:val="single"/>
              </w:rPr>
              <w:t>28,7% у поређењу са 2010. годином</w:t>
            </w:r>
            <w:r w:rsidRPr="000B01C7">
              <w:rPr>
                <w:rFonts w:eastAsia="Times New Roman"/>
                <w:sz w:val="24"/>
                <w:szCs w:val="24"/>
              </w:rPr>
              <w:t xml:space="preserve">(45,2% у односу на 1990. годину) уз одговарајућу финансијску, техничку и технолошку помоћ међународне заједнице). </w:t>
            </w:r>
          </w:p>
          <w:p w:rsidR="00462898" w:rsidRPr="000B01C7" w:rsidRDefault="00462898" w:rsidP="00462898">
            <w:pPr>
              <w:pStyle w:val="ListParagraph"/>
              <w:numPr>
                <w:ilvl w:val="0"/>
                <w:numId w:val="33"/>
              </w:numPr>
              <w:contextualSpacing/>
              <w:rPr>
                <w:sz w:val="24"/>
                <w:szCs w:val="24"/>
              </w:rPr>
            </w:pPr>
            <w:r w:rsidRPr="000B01C7">
              <w:rPr>
                <w:rFonts w:eastAsia="Times New Roman"/>
                <w:sz w:val="24"/>
                <w:szCs w:val="24"/>
                <w:u w:val="single"/>
              </w:rPr>
              <w:t>Сектори</w:t>
            </w:r>
            <w:r w:rsidRPr="000B01C7">
              <w:rPr>
                <w:rFonts w:eastAsia="Times New Roman"/>
                <w:sz w:val="24"/>
                <w:szCs w:val="24"/>
              </w:rPr>
              <w:t xml:space="preserve"> : Енергетика (укључујући енергетску индустрију, транспорт и сектор стамбених и услужних зграда), индустријски процеси (укључујући, између осталог, минералну, хемијску и металну индустрију) и индустријски процеси и употреба производа (ИПУП), пољопривреда, шумарство и друга употреба земљишта, сектор отпада (укључујући одлагање чврстог отпада и третман отпадних вода). Коришћење земљишта, промене намене земљишта и шумарство (LULUCF) нису укључени, јер су тачност улазних података и квалитет инвентара на недовољно високом нивоу. </w:t>
            </w:r>
          </w:p>
          <w:p w:rsidR="00462898" w:rsidRPr="000B01C7" w:rsidRDefault="00462898" w:rsidP="00462898">
            <w:pPr>
              <w:pStyle w:val="ListParagraph"/>
              <w:numPr>
                <w:ilvl w:val="0"/>
                <w:numId w:val="33"/>
              </w:numPr>
              <w:contextualSpacing/>
              <w:rPr>
                <w:sz w:val="24"/>
                <w:szCs w:val="24"/>
              </w:rPr>
            </w:pPr>
            <w:r w:rsidRPr="000B01C7">
              <w:rPr>
                <w:rFonts w:eastAsia="Times New Roman"/>
                <w:sz w:val="24"/>
                <w:szCs w:val="24"/>
                <w:u w:val="single"/>
              </w:rPr>
              <w:t>Финансијске потребе</w:t>
            </w:r>
            <w:r w:rsidRPr="000B01C7">
              <w:rPr>
                <w:rFonts w:eastAsia="Times New Roman"/>
                <w:sz w:val="24"/>
                <w:szCs w:val="24"/>
              </w:rPr>
              <w:t>: - за апсолутни циљ (Основни сценарио): 6,511 милиона € - делимично се очекује помоћ међународне заједнице; - За условни циљ (Сценарио са додатним мерама): 19,239 милиона € у поређењу са Основним сценаријем - испуњење је могуће само уз финансијску, техничку и помоћ у изградњи капацитета међународне заједнице</w:t>
            </w:r>
          </w:p>
          <w:p w:rsidR="00462898" w:rsidRPr="000B01C7" w:rsidRDefault="00462898" w:rsidP="00AC5732">
            <w:pPr>
              <w:rPr>
                <w:sz w:val="24"/>
                <w:szCs w:val="24"/>
              </w:rPr>
            </w:pPr>
          </w:p>
          <w:p w:rsidR="00462898" w:rsidRPr="000B01C7" w:rsidRDefault="00462898" w:rsidP="00AC5732">
            <w:pPr>
              <w:rPr>
                <w:b/>
                <w:bCs/>
                <w:sz w:val="24"/>
                <w:szCs w:val="24"/>
              </w:rPr>
            </w:pPr>
            <w:r w:rsidRPr="000B01C7">
              <w:rPr>
                <w:b/>
                <w:sz w:val="24"/>
                <w:szCs w:val="24"/>
              </w:rPr>
              <w:t xml:space="preserve">Прилагођавање </w:t>
            </w:r>
          </w:p>
          <w:p w:rsidR="00462898" w:rsidRPr="000B01C7" w:rsidRDefault="00462898" w:rsidP="00462898">
            <w:pPr>
              <w:pStyle w:val="ListParagraph"/>
              <w:numPr>
                <w:ilvl w:val="0"/>
                <w:numId w:val="33"/>
              </w:numPr>
              <w:contextualSpacing/>
              <w:rPr>
                <w:sz w:val="24"/>
                <w:szCs w:val="24"/>
              </w:rPr>
            </w:pPr>
            <w:r w:rsidRPr="000B01C7">
              <w:rPr>
                <w:rFonts w:eastAsia="Times New Roman"/>
                <w:b/>
                <w:sz w:val="24"/>
                <w:szCs w:val="24"/>
              </w:rPr>
              <w:t>Сектори</w:t>
            </w:r>
            <w:r w:rsidRPr="000B01C7">
              <w:rPr>
                <w:rFonts w:eastAsia="Times New Roman"/>
                <w:sz w:val="24"/>
                <w:szCs w:val="24"/>
              </w:rPr>
              <w:t xml:space="preserve">: Сектори који су најосетљивији на климатске промене у Србији укључују: пољопривреду, управљање водама, шумарство, биодиверзитет и јавно здравље. </w:t>
            </w:r>
          </w:p>
          <w:p w:rsidR="00462898" w:rsidRPr="000B01C7" w:rsidRDefault="00462898" w:rsidP="00462898">
            <w:pPr>
              <w:pStyle w:val="ListParagraph"/>
              <w:numPr>
                <w:ilvl w:val="0"/>
                <w:numId w:val="33"/>
              </w:numPr>
              <w:contextualSpacing/>
              <w:rPr>
                <w:sz w:val="24"/>
                <w:szCs w:val="24"/>
              </w:rPr>
            </w:pPr>
            <w:r w:rsidRPr="000B01C7">
              <w:rPr>
                <w:rFonts w:eastAsia="Times New Roman"/>
                <w:sz w:val="24"/>
                <w:szCs w:val="24"/>
              </w:rPr>
              <w:t xml:space="preserve">НОД садржи мере прилагођавања за ове секторе, као и за Смањење ризика од катастрофа (СРК). </w:t>
            </w:r>
          </w:p>
          <w:p w:rsidR="00462898" w:rsidRPr="000B01C7" w:rsidRDefault="00462898" w:rsidP="00462898">
            <w:pPr>
              <w:pStyle w:val="ListParagraph"/>
              <w:numPr>
                <w:ilvl w:val="0"/>
                <w:numId w:val="33"/>
              </w:numPr>
              <w:contextualSpacing/>
              <w:rPr>
                <w:sz w:val="24"/>
                <w:szCs w:val="24"/>
              </w:rPr>
            </w:pPr>
            <w:r w:rsidRPr="000B01C7">
              <w:rPr>
                <w:rFonts w:eastAsia="Times New Roman"/>
                <w:sz w:val="24"/>
                <w:szCs w:val="24"/>
              </w:rPr>
              <w:t xml:space="preserve">НОД </w:t>
            </w:r>
            <w:r w:rsidRPr="000B01C7">
              <w:rPr>
                <w:rFonts w:eastAsia="Times New Roman"/>
                <w:b/>
                <w:sz w:val="24"/>
                <w:szCs w:val="24"/>
              </w:rPr>
              <w:t>не наводи укупне финансијске потребе за спровођење опција прилагођавања</w:t>
            </w:r>
            <w:r w:rsidRPr="000B01C7">
              <w:rPr>
                <w:rFonts w:eastAsia="Times New Roman"/>
                <w:sz w:val="24"/>
                <w:szCs w:val="24"/>
              </w:rPr>
              <w:t xml:space="preserve">. Табела на крају документа показује процену финансијских потреба за сваку приоритетну меру. </w:t>
            </w:r>
          </w:p>
          <w:p w:rsidR="00462898" w:rsidRPr="000B01C7" w:rsidRDefault="00462898" w:rsidP="00AC5732">
            <w:pPr>
              <w:rPr>
                <w:sz w:val="24"/>
                <w:szCs w:val="24"/>
              </w:rPr>
            </w:pPr>
          </w:p>
          <w:p w:rsidR="00462898" w:rsidRPr="000B01C7" w:rsidRDefault="00462898" w:rsidP="00462898">
            <w:pPr>
              <w:pStyle w:val="ListParagraph"/>
              <w:numPr>
                <w:ilvl w:val="0"/>
                <w:numId w:val="33"/>
              </w:numPr>
              <w:contextualSpacing/>
              <w:rPr>
                <w:sz w:val="24"/>
                <w:szCs w:val="24"/>
              </w:rPr>
            </w:pPr>
            <w:r w:rsidRPr="000B01C7">
              <w:rPr>
                <w:rFonts w:eastAsia="Times New Roman"/>
                <w:b/>
                <w:sz w:val="24"/>
                <w:szCs w:val="24"/>
              </w:rPr>
              <w:t>Равноправност полова</w:t>
            </w:r>
            <w:r w:rsidRPr="000B01C7">
              <w:rPr>
                <w:rFonts w:eastAsia="Times New Roman"/>
                <w:sz w:val="24"/>
                <w:szCs w:val="24"/>
              </w:rPr>
              <w:t xml:space="preserve"> разматрана је током припреме и реализације консултација са заинтересованим странама током припреме НОД (информације повезане са полом биће укључене у коначни нацрт ревизије НОД).</w:t>
            </w:r>
          </w:p>
          <w:p w:rsidR="00462898" w:rsidRPr="000B01C7" w:rsidRDefault="00462898" w:rsidP="00462898">
            <w:pPr>
              <w:pStyle w:val="ListParagraph"/>
              <w:numPr>
                <w:ilvl w:val="0"/>
                <w:numId w:val="33"/>
              </w:numPr>
              <w:contextualSpacing/>
              <w:rPr>
                <w:sz w:val="24"/>
                <w:szCs w:val="24"/>
              </w:rPr>
            </w:pPr>
            <w:r w:rsidRPr="000B01C7">
              <w:rPr>
                <w:rFonts w:eastAsia="Times New Roman"/>
                <w:b/>
                <w:sz w:val="24"/>
                <w:szCs w:val="24"/>
              </w:rPr>
              <w:t>У припреми је Други двогодишњи ажурирани извештај</w:t>
            </w:r>
            <w:r w:rsidRPr="000B01C7">
              <w:rPr>
                <w:rFonts w:eastAsia="Times New Roman"/>
                <w:sz w:val="24"/>
                <w:szCs w:val="24"/>
              </w:rPr>
              <w:t xml:space="preserve"> и </w:t>
            </w:r>
            <w:r w:rsidRPr="000B01C7">
              <w:rPr>
                <w:rFonts w:eastAsia="Times New Roman"/>
                <w:b/>
                <w:sz w:val="24"/>
                <w:szCs w:val="24"/>
              </w:rPr>
              <w:t xml:space="preserve">Трећа национална комуникација (2021). </w:t>
            </w:r>
          </w:p>
          <w:p w:rsidR="00462898" w:rsidRPr="000B01C7" w:rsidRDefault="00462898" w:rsidP="00AC5732">
            <w:pPr>
              <w:pStyle w:val="ListParagraph"/>
              <w:ind w:left="360"/>
              <w:rPr>
                <w:sz w:val="24"/>
                <w:szCs w:val="24"/>
              </w:rPr>
            </w:pPr>
          </w:p>
        </w:tc>
      </w:tr>
    </w:tbl>
    <w:p w:rsidR="00462898" w:rsidRPr="000B01C7" w:rsidRDefault="00462898" w:rsidP="00462898">
      <w:pPr>
        <w:pStyle w:val="0normal"/>
        <w:ind w:left="0"/>
      </w:pPr>
    </w:p>
    <w:p w:rsidR="00462898" w:rsidRPr="000B01C7" w:rsidRDefault="00462898" w:rsidP="00462898">
      <w:pPr>
        <w:pStyle w:val="0normal"/>
        <w:ind w:left="0"/>
      </w:pPr>
    </w:p>
    <w:p w:rsidR="00462898" w:rsidRPr="000B01C7" w:rsidRDefault="00462898" w:rsidP="00462898">
      <w:pPr>
        <w:pStyle w:val="0normal"/>
        <w:ind w:left="0"/>
      </w:pPr>
    </w:p>
    <w:p w:rsidR="00462898" w:rsidRPr="000B01C7" w:rsidRDefault="00462898" w:rsidP="00462898">
      <w:pPr>
        <w:pStyle w:val="0normal"/>
        <w:ind w:left="0"/>
      </w:pPr>
      <w:r w:rsidRPr="000B01C7">
        <w:rPr>
          <w:b/>
        </w:rPr>
        <w:t>Институционална поставка</w:t>
      </w:r>
      <w:bookmarkStart w:id="518" w:name="_Hlk65147765"/>
    </w:p>
    <w:p w:rsidR="00462898" w:rsidRPr="000B01C7" w:rsidRDefault="00462898" w:rsidP="00462898">
      <w:pPr>
        <w:pStyle w:val="0normal"/>
        <w:ind w:left="0"/>
      </w:pPr>
    </w:p>
    <w:p w:rsidR="00462898" w:rsidRDefault="00462898" w:rsidP="00462898">
      <w:pPr>
        <w:pStyle w:val="0normal"/>
        <w:ind w:left="0"/>
      </w:pPr>
      <w:r w:rsidRPr="000B01C7">
        <w:t xml:space="preserve">Одговорност за креирање политике, законодавство и имплементацију у вези са климатским променама подељена је на бројна секторска министарства, а </w:t>
      </w:r>
      <w:r w:rsidRPr="000B01C7">
        <w:rPr>
          <w:u w:val="single"/>
        </w:rPr>
        <w:t>Министарство заштите животне средине</w:t>
      </w:r>
      <w:r w:rsidRPr="000B01C7">
        <w:t xml:space="preserve"> је кључна институција. </w:t>
      </w:r>
      <w:bookmarkEnd w:id="518"/>
      <w:r w:rsidRPr="000B01C7">
        <w:t xml:space="preserve">Његов мандат се углавном састоји у деловању као одговорна институција за праћење политика заштите животне средине и климатских промена, с обзиром да су друга министарства и јединице локалне самоуправе (JЛС) одговорне за спровођење стратегија и акционих планова. </w:t>
      </w:r>
      <w:r w:rsidRPr="000B01C7">
        <w:rPr>
          <w:u w:val="single"/>
        </w:rPr>
        <w:t>Министарство рударства и енергетике</w:t>
      </w:r>
      <w:r w:rsidRPr="000B01C7">
        <w:t xml:space="preserve"> одговорно је за производњу и дистрибуцију енергије, укључујући прелазак са фосилних горива на обновљиве изворе енергије и рад система даљинског грејања за производњу топлоте. </w:t>
      </w:r>
      <w:r w:rsidRPr="000B01C7">
        <w:rPr>
          <w:u w:val="single"/>
        </w:rPr>
        <w:t>Јединице локалне самоуправе</w:t>
      </w:r>
      <w:r w:rsidRPr="000B01C7">
        <w:t xml:space="preserve"> одговорне су за комуналну еколошку инфраструктуру, укључујући инфраструктуру за воду и отпадне воде, даљинско грејање, енергетску ефикасност у јавним зградама итд. </w:t>
      </w:r>
    </w:p>
    <w:p w:rsidR="00C52A9F" w:rsidRPr="000B01C7" w:rsidRDefault="00C52A9F" w:rsidP="00462898">
      <w:pPr>
        <w:pStyle w:val="0normal"/>
        <w:ind w:left="0"/>
      </w:pPr>
    </w:p>
    <w:p w:rsidR="00462898" w:rsidRPr="000B01C7" w:rsidRDefault="00462898" w:rsidP="00462898">
      <w:pPr>
        <w:pStyle w:val="0normal"/>
        <w:ind w:left="0"/>
      </w:pPr>
    </w:p>
    <w:p w:rsidR="00462898" w:rsidRPr="000B01C7" w:rsidRDefault="00462898" w:rsidP="00462898">
      <w:pPr>
        <w:pStyle w:val="0normal"/>
        <w:ind w:left="0"/>
      </w:pPr>
      <w:r w:rsidRPr="000B01C7">
        <w:rPr>
          <w:b/>
        </w:rPr>
        <w:t>Недостатак свести о прилагођавању на климатске промене и везама у оквиру постојећих програма и активности</w:t>
      </w:r>
      <w:r w:rsidRPr="000B01C7">
        <w:t xml:space="preserve">. Иако се може рећи да је Србија предузела почетне кораке у успостављању ефикасног институционалног оквира за климатски одговор, очигледно је да постоји недостатак свести о прилагођавању климатским променама и апликацијама које ће се развијати у оквиру секторских програма и активности. Техничко знање и укупни капацитет професионалаца укључених у планирање и спровођење секторских политика и мера за прилагођавање на климатске промене захтевају даља побољшања. </w:t>
      </w:r>
    </w:p>
    <w:p w:rsidR="00462898" w:rsidRPr="000B01C7" w:rsidRDefault="00462898" w:rsidP="00462898">
      <w:pPr>
        <w:pStyle w:val="0normal"/>
        <w:ind w:left="0"/>
      </w:pPr>
    </w:p>
    <w:p w:rsidR="00462898" w:rsidRPr="000B01C7" w:rsidRDefault="00462898" w:rsidP="00462898">
      <w:pPr>
        <w:pStyle w:val="0normal"/>
        <w:ind w:left="0"/>
      </w:pPr>
      <w:bookmarkStart w:id="519" w:name="_Hlk65147790"/>
      <w:r w:rsidRPr="000B01C7">
        <w:rPr>
          <w:b/>
        </w:rPr>
        <w:t>Потребно је ојачати капацитет већине министарстава и локалних самоуправа да интегришу прилагођавање у политике и стратегије</w:t>
      </w:r>
      <w:r w:rsidRPr="000B01C7">
        <w:t xml:space="preserve">. </w:t>
      </w:r>
      <w:bookmarkEnd w:id="519"/>
      <w:r w:rsidRPr="000B01C7">
        <w:t>MЗЖС је уложио напор да развије Оквир за планирање прилагођавања (уз подршку UNDP). Поред тога, СКГО уз подршку UNDP пружа техничку подршку JЛС у развоју Локалних планова адаптације</w:t>
      </w:r>
      <w:r w:rsidRPr="000B01C7">
        <w:rPr>
          <w:rStyle w:val="FootnoteReference"/>
        </w:rPr>
        <w:footnoteReference w:id="14"/>
      </w:r>
      <w:r w:rsidRPr="000B01C7">
        <w:t xml:space="preserve"> . Те напоре треба повећати и координисати са другим структурним аспектима, као што су планирање инвестиција и финансирање, како би се омогућило укључивање у постојеће националне процесе и системе. </w:t>
      </w:r>
    </w:p>
    <w:p w:rsidR="00462898" w:rsidRPr="000B01C7" w:rsidRDefault="00462898" w:rsidP="00462898">
      <w:pPr>
        <w:pStyle w:val="0normal"/>
        <w:ind w:left="0"/>
      </w:pPr>
    </w:p>
    <w:p w:rsidR="00462898" w:rsidRPr="000B01C7" w:rsidRDefault="00462898" w:rsidP="00462898">
      <w:pPr>
        <w:pStyle w:val="0normal"/>
        <w:ind w:left="0"/>
      </w:pPr>
      <w:r w:rsidRPr="000B01C7">
        <w:t xml:space="preserve">Секторски приступ је врло чест у планирању и спровођењу националних политика и планова о климатским променама, са приметним </w:t>
      </w:r>
      <w:r w:rsidRPr="000B01C7">
        <w:rPr>
          <w:b/>
        </w:rPr>
        <w:t>недостатком мултисекторских механизама координације</w:t>
      </w:r>
      <w:r w:rsidRPr="000B01C7">
        <w:t xml:space="preserve">. Различита министарства и агенције фокусирају се на различите аспекте климатских промена без довољне интеграције и одговарајућих механизама за њихово постизање. Ограничена међусекторска сарадња </w:t>
      </w:r>
      <w:r w:rsidRPr="000B01C7">
        <w:rPr>
          <w:b/>
        </w:rPr>
        <w:t>посебно се огледа у планирању мера за прилагођавање на климатске промене и мерама за смањење ризика од катастрофа</w:t>
      </w:r>
      <w:r w:rsidRPr="000B01C7">
        <w:t xml:space="preserve"> на националном и локалном нивоу.</w:t>
      </w:r>
    </w:p>
    <w:p w:rsidR="00462898" w:rsidRPr="000B01C7" w:rsidRDefault="00462898" w:rsidP="00462898">
      <w:pPr>
        <w:pStyle w:val="0normal"/>
        <w:ind w:left="0"/>
      </w:pPr>
    </w:p>
    <w:p w:rsidR="00462898" w:rsidRPr="000B01C7" w:rsidRDefault="00462898" w:rsidP="00462898">
      <w:pPr>
        <w:pStyle w:val="0normal"/>
        <w:ind w:left="0"/>
      </w:pPr>
      <w:r w:rsidRPr="000B01C7">
        <w:rPr>
          <w:b/>
        </w:rPr>
        <w:t>Србија је започела успостављање институционалне структуре за координацију политике климатских промена успостављањем Националног савета за климатске промене (НСКП) 2014. године</w:t>
      </w:r>
      <w:r w:rsidRPr="000B01C7">
        <w:t xml:space="preserve">. НСКП окупља представнике кључних владиних институција, владиних агенција, истраживачке заједнице и цивилног друштва и има саветодавну улогу у креирању политике, праћењу и оцењивању активност повезаних са климатским променама. Међутим, НСКП још није успоставио одговарајуће институционалне и оперативне аранжмане за прилагођавање климатским променама. У пракси се НСКП састао само једном од 2014. године. Његов мандат и састав треба да буду прецизирани у складу са општим одредбама које уводи нацрт Закона о климатским променама. </w:t>
      </w:r>
    </w:p>
    <w:p w:rsidR="00462898" w:rsidRPr="000B01C7" w:rsidRDefault="00462898" w:rsidP="00462898">
      <w:pPr>
        <w:pStyle w:val="0normal"/>
        <w:ind w:left="0"/>
      </w:pPr>
    </w:p>
    <w:p w:rsidR="00462898" w:rsidRPr="000B01C7" w:rsidRDefault="00462898" w:rsidP="00462898">
      <w:pPr>
        <w:pStyle w:val="0normal"/>
        <w:ind w:left="0"/>
      </w:pPr>
      <w:r w:rsidRPr="000B01C7">
        <w:rPr>
          <w:b/>
        </w:rPr>
        <w:t>Још увек не постоје одговарајући финансијски подстицаји за активности прилагођавања и ублажавања климатских промена, како за релевантне секторе, тако и за различите нивое (национални и локални)</w:t>
      </w:r>
      <w:r w:rsidRPr="000B01C7">
        <w:t>. Недостају јасно дефинисани и доступни механизми финансирања који би подржали интеграцију мера прилагођавања на климатске промене у кључне економске секторе. Посебно је приметан недостатак финансијских средстава на локалном нивоу за усклађивање са захтевима, политикама и законима који регулишу област прилагођавања на климатске промене.</w:t>
      </w:r>
    </w:p>
    <w:p w:rsidR="00C52A9F" w:rsidRDefault="00462898" w:rsidP="0046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B01C7">
        <w:rPr>
          <w:sz w:val="24"/>
          <w:szCs w:val="24"/>
        </w:rPr>
        <w:t xml:space="preserve">Укупни инвестициони напори градова и општина износе око 400 милиона EUR годишње (15% њихових укупног прихода и само 14% њихових укупних издатака). Фискални савет </w:t>
      </w:r>
      <w:r w:rsidRPr="000B01C7">
        <w:rPr>
          <w:i/>
          <w:sz w:val="24"/>
          <w:szCs w:val="24"/>
        </w:rPr>
        <w:t>(српско јавно тело независно од Министарства финансија</w:t>
      </w:r>
      <w:r w:rsidRPr="000B01C7">
        <w:rPr>
          <w:sz w:val="24"/>
          <w:szCs w:val="24"/>
        </w:rPr>
        <w:t xml:space="preserve"> ) процењује да је додатни напор потребан у смислу улагања у корист заштите животне средине 500 милиона EUR, </w:t>
      </w:r>
    </w:p>
    <w:p w:rsidR="00C52A9F" w:rsidRDefault="00C52A9F" w:rsidP="0046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C52A9F" w:rsidRDefault="00C52A9F" w:rsidP="0046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462898" w:rsidRPr="000B01C7" w:rsidRDefault="00462898" w:rsidP="0046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B01C7">
        <w:rPr>
          <w:sz w:val="24"/>
          <w:szCs w:val="24"/>
        </w:rPr>
        <w:t>од чега би до 100 милиона EUR могле да финансирају JЛС (еквивалентно четвртини њиховог годишњег инвестиционог капацитета). Потоњи не могу сами да преузму ове инвестиције, без наменских механизама јавних финансија на локалном нивоу који су структурисани да надокнаде овај јаз у финансирању, такође повезан са дефицитом у узводном планирању.</w:t>
      </w:r>
    </w:p>
    <w:p w:rsidR="00462898" w:rsidRPr="000B01C7" w:rsidRDefault="00D67055" w:rsidP="00462898">
      <w:pPr>
        <w:pStyle w:val="4"/>
        <w:numPr>
          <w:ilvl w:val="1"/>
          <w:numId w:val="34"/>
        </w:numPr>
        <w:tabs>
          <w:tab w:val="clear" w:pos="993"/>
          <w:tab w:val="left" w:pos="1134"/>
        </w:tabs>
        <w:rPr>
          <w:rFonts w:ascii="Times New Roman" w:hAnsi="Times New Roman"/>
        </w:rPr>
      </w:pPr>
      <w:bookmarkStart w:id="520" w:name="_Toc70332293"/>
      <w:r>
        <w:rPr>
          <w:rFonts w:ascii="Times New Roman" w:hAnsi="Times New Roman"/>
          <w:lang w:val="sr-Cyrl-RS"/>
        </w:rPr>
        <w:t xml:space="preserve"> </w:t>
      </w:r>
      <w:r w:rsidR="00462898" w:rsidRPr="000B01C7">
        <w:rPr>
          <w:rFonts w:ascii="Times New Roman" w:hAnsi="Times New Roman"/>
        </w:rPr>
        <w:t>Владина мапа пута</w:t>
      </w:r>
      <w:bookmarkEnd w:id="520"/>
    </w:p>
    <w:p w:rsidR="00462898" w:rsidRPr="000B01C7" w:rsidRDefault="00D67055" w:rsidP="0046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b/>
          <w:sz w:val="24"/>
          <w:szCs w:val="24"/>
        </w:rPr>
        <w:t>Мапа пута Владе</w:t>
      </w:r>
      <w:r w:rsidR="00462898" w:rsidRPr="000B01C7">
        <w:rPr>
          <w:b/>
          <w:sz w:val="24"/>
          <w:szCs w:val="24"/>
        </w:rPr>
        <w:t xml:space="preserve"> стратешки је оријентисана на убрзање процеса приступања ЕУ</w:t>
      </w:r>
      <w:r w:rsidR="00462898" w:rsidRPr="000B01C7">
        <w:rPr>
          <w:sz w:val="24"/>
          <w:szCs w:val="24"/>
        </w:rPr>
        <w:t>, са циљем да Србија постане држава чланица ЕУ до 2025. године. Овај циљ се понавља у свим званичним саопштењима власти, упркос кашњењу у преговарачком процесу о различитим поглављима правне стечевине ЕЗ (Acquis communautaire), како је наведено у најновијем извештају Европске комисије о Србији објављеном 6. октобра 2020. године. У вези са преговорима из Поглавља 27, кључне прекретнице су краткорочно (i) усвајање закона о клими од стране Скупштине и његово ступање на снагу, и сходно томе: (ii) усвајање главних уредби о примени закона, (iii) финализација и одобравање стратегије и акционог плана за нискоугљенички развој и његове варијације у оперативним акционим плановима - или ревизија постојећих акционих планова - за различите релевантне секторе (водени, енергетски, отпадни, транспортни, урбани) и (iv) израду и одобравање програма прилагођавања на климатске промене. Преговарачки мандат усвојен је у јануару 2020. године. Важност овог достигнућа појачана је Европским зеленим пактом представљеним у децембру 2019. године, као и усвајањем зелених агенди за Западни Балкан од стране шефова држава региона на Западном Балкану 10. новембра 2020. године.</w:t>
      </w:r>
    </w:p>
    <w:p w:rsidR="00462898" w:rsidRPr="000B01C7" w:rsidRDefault="00462898" w:rsidP="00462898">
      <w:pPr>
        <w:pStyle w:val="0normal"/>
        <w:ind w:left="0"/>
      </w:pPr>
    </w:p>
    <w:p w:rsidR="00462898" w:rsidRPr="000B01C7" w:rsidRDefault="00462898" w:rsidP="00462898">
      <w:pPr>
        <w:pStyle w:val="0normal"/>
        <w:ind w:left="0"/>
      </w:pPr>
      <w:r w:rsidRPr="000B01C7">
        <w:rPr>
          <w:b/>
        </w:rPr>
        <w:t xml:space="preserve">ЗЈП који је AFD предложио као паралелно финансирање ЗРП Светске банке је у складу са владиним циљем да ефикасније користи јавне ресурсе побољшањем расподеле средстава и структурним реформама у погледу сектора под утицајем животне средине и климатских промена. </w:t>
      </w:r>
      <w:r w:rsidRPr="000B01C7">
        <w:t xml:space="preserve">Конкретно, побољшање квалитета животне средине инфраструктуре која се пружа на локалном и централном нивоу сматра се приоритетом и требало би да се побољша кроз овај ЗЈП. Стратегија и акциони план за климатске промене који су још увек у фази израде треба да гарантују усклађивање секторских инвестиционих политика са обавезама ЕУ у вези са животном средином и климатским променама. Допринос градова и општина спровођењу националног одрживог зеленог раста такође се разматра усвајањем локалних акционих планова за прилагођавање климатским променама од стране све више </w:t>
      </w:r>
      <w:r w:rsidR="009F4FA1">
        <w:t>и више JЛС.</w:t>
      </w:r>
      <w:r w:rsidR="009F4FA1">
        <w:rPr>
          <w:lang w:val="sr-Cyrl-RS"/>
        </w:rPr>
        <w:t xml:space="preserve"> </w:t>
      </w:r>
      <w:r w:rsidRPr="000B01C7">
        <w:t xml:space="preserve">МГСИ је такође одобрио 2019. године Стратегију одрживог урбаног развоја Републике Србије која укључује питања животне средине и климатских промена у инвестиционо општинско планирање и спровођење. Акциони план за спровођење ове стратегије (укључујући и ублажавања и прилагођавање) је разрађен и поднет на јавну расправу 16. новембра (до 7. децембра 2020). Потпуна ефикасност тих докумената отежана је недостатком ресурса на локалном нивоу, а такође и неким питањима управљања попут координације између централног и локалног нивоа. </w:t>
      </w:r>
    </w:p>
    <w:p w:rsidR="00462898" w:rsidRPr="000B01C7" w:rsidRDefault="00462898" w:rsidP="00462898">
      <w:pPr>
        <w:pStyle w:val="0normal"/>
        <w:ind w:left="0"/>
      </w:pPr>
    </w:p>
    <w:p w:rsidR="00462898" w:rsidRPr="000B01C7" w:rsidRDefault="00462898" w:rsidP="00462898">
      <w:pPr>
        <w:pStyle w:val="0normal"/>
        <w:ind w:left="0"/>
        <w:sectPr w:rsidR="00462898" w:rsidRPr="000B01C7" w:rsidSect="007C423D">
          <w:pgSz w:w="11900" w:h="16840" w:code="9"/>
          <w:pgMar w:top="1276" w:right="1410" w:bottom="1440" w:left="1417" w:header="708" w:footer="708" w:gutter="0"/>
          <w:cols w:space="709"/>
          <w:titlePg/>
          <w:docGrid w:linePitch="360"/>
        </w:sectPr>
      </w:pPr>
    </w:p>
    <w:p w:rsidR="00716669" w:rsidRPr="00856C38" w:rsidRDefault="00716669" w:rsidP="00716669">
      <w:pPr>
        <w:pStyle w:val="3"/>
        <w:rPr>
          <w:rFonts w:ascii="Times New Roman" w:hAnsi="Times New Roman"/>
        </w:rPr>
      </w:pPr>
      <w:bookmarkStart w:id="521" w:name="_Toc70332294"/>
      <w:r w:rsidRPr="00856C38">
        <w:rPr>
          <w:rFonts w:ascii="Times New Roman" w:hAnsi="Times New Roman"/>
        </w:rPr>
        <w:t>2.</w:t>
      </w:r>
      <w:r w:rsidRPr="00856C38">
        <w:rPr>
          <w:rFonts w:ascii="Times New Roman" w:hAnsi="Times New Roman"/>
        </w:rPr>
        <w:tab/>
        <w:t>Предложени програм</w:t>
      </w:r>
      <w:bookmarkEnd w:id="521"/>
    </w:p>
    <w:p w:rsidR="00716669" w:rsidRPr="00856C38" w:rsidRDefault="00654725" w:rsidP="00716669">
      <w:pPr>
        <w:pStyle w:val="4"/>
        <w:numPr>
          <w:ilvl w:val="1"/>
          <w:numId w:val="40"/>
        </w:numPr>
        <w:tabs>
          <w:tab w:val="clear" w:pos="993"/>
          <w:tab w:val="left" w:pos="1134"/>
        </w:tabs>
        <w:rPr>
          <w:rFonts w:ascii="Times New Roman" w:hAnsi="Times New Roman"/>
        </w:rPr>
      </w:pPr>
      <w:bookmarkStart w:id="522" w:name="_Toc70332295"/>
      <w:r>
        <w:rPr>
          <w:rFonts w:ascii="Times New Roman" w:hAnsi="Times New Roman"/>
          <w:lang w:val="sr-Cyrl-RS"/>
        </w:rPr>
        <w:t xml:space="preserve"> </w:t>
      </w:r>
      <w:r w:rsidR="00716669" w:rsidRPr="00856C38">
        <w:rPr>
          <w:rFonts w:ascii="Times New Roman" w:hAnsi="Times New Roman"/>
        </w:rPr>
        <w:t>Општа презентација</w:t>
      </w:r>
      <w:bookmarkEnd w:id="522"/>
      <w:r w:rsidR="00716669" w:rsidRPr="00856C38">
        <w:rPr>
          <w:rFonts w:ascii="Times New Roman" w:hAnsi="Times New Roman"/>
        </w:rPr>
        <w:t xml:space="preserve"> </w:t>
      </w:r>
    </w:p>
    <w:p w:rsidR="00716669" w:rsidRPr="00007CB6" w:rsidRDefault="00716669" w:rsidP="00716669">
      <w:pPr>
        <w:pStyle w:val="0normal"/>
        <w:ind w:left="0"/>
        <w:rPr>
          <w:sz w:val="22"/>
          <w:szCs w:val="22"/>
        </w:rPr>
      </w:pPr>
      <w:r w:rsidRPr="00856C38">
        <w:rPr>
          <w:sz w:val="22"/>
          <w:szCs w:val="22"/>
        </w:rPr>
        <w:t xml:space="preserve">Предложени програм Градови и климатске промене у Србији је ЗЈП који се спроводи као паралелно финансирање ЗРП за Ефикасност јавног сектора и Зелено опорављање Светске банке (DPL P164575). Његов износ је 50,5 милиона €, што укључује зајам од 50 милиона € и бесповратна средства од AFD у износу од 500 хиљада € (који су већ намењени овом програму и финализована фаза уговарања). </w:t>
      </w:r>
    </w:p>
    <w:p w:rsidR="00716669" w:rsidRPr="00007CB6" w:rsidRDefault="00716669" w:rsidP="00716669">
      <w:pPr>
        <w:pStyle w:val="0normal"/>
        <w:ind w:left="0"/>
        <w:rPr>
          <w:sz w:val="22"/>
          <w:szCs w:val="22"/>
        </w:rPr>
      </w:pPr>
    </w:p>
    <w:p w:rsidR="00716669" w:rsidRPr="00007CB6" w:rsidRDefault="00716669" w:rsidP="00716669">
      <w:pPr>
        <w:pStyle w:val="0normal"/>
        <w:ind w:left="0"/>
        <w:rPr>
          <w:sz w:val="22"/>
          <w:szCs w:val="22"/>
        </w:rPr>
      </w:pPr>
      <w:r w:rsidRPr="00856C38">
        <w:rPr>
          <w:sz w:val="22"/>
          <w:szCs w:val="22"/>
        </w:rPr>
        <w:t xml:space="preserve">ЗЈП има </w:t>
      </w:r>
      <w:r w:rsidRPr="00856C38">
        <w:rPr>
          <w:b/>
          <w:sz w:val="22"/>
          <w:szCs w:val="22"/>
        </w:rPr>
        <w:t>за циљ да подржи напоре Владе Србије да створи основе за одрживији зелени раст и урбани развој</w:t>
      </w:r>
      <w:r w:rsidRPr="00856C38">
        <w:rPr>
          <w:sz w:val="22"/>
          <w:szCs w:val="22"/>
        </w:rPr>
        <w:t>, подржавајући иницијативе за прилагођавање и ублажавање климатских промена на националном и урбаном/општинском нивоу у Србији. Спроводиће се током двогодишњег периода, након што се заврши претходна активност (ступање на снагу Закона о климатским променама). Допуњује образложење Стуб II („зелени раст</w:t>
      </w:r>
      <w:r w:rsidR="00654725">
        <w:rPr>
          <w:sz w:val="22"/>
          <w:szCs w:val="22"/>
        </w:rPr>
        <w:t>”</w:t>
      </w:r>
      <w:r w:rsidRPr="00856C38">
        <w:rPr>
          <w:sz w:val="22"/>
          <w:szCs w:val="22"/>
        </w:rPr>
        <w:t xml:space="preserve">) ЗРП Светске банке комплементарном матрицом Индикатора резултата. </w:t>
      </w:r>
    </w:p>
    <w:p w:rsidR="00716669" w:rsidRPr="00007CB6" w:rsidRDefault="00716669" w:rsidP="00716669">
      <w:pPr>
        <w:pStyle w:val="0normal"/>
        <w:ind w:left="0"/>
        <w:rPr>
          <w:sz w:val="22"/>
          <w:szCs w:val="22"/>
        </w:rPr>
      </w:pPr>
    </w:p>
    <w:p w:rsidR="00716669" w:rsidRPr="00007CB6" w:rsidRDefault="00716669" w:rsidP="00716669">
      <w:pPr>
        <w:pStyle w:val="0normal"/>
        <w:ind w:left="0"/>
        <w:rPr>
          <w:sz w:val="22"/>
          <w:szCs w:val="22"/>
        </w:rPr>
      </w:pPr>
      <w:r w:rsidRPr="00856C38">
        <w:rPr>
          <w:sz w:val="22"/>
          <w:szCs w:val="22"/>
        </w:rPr>
        <w:t xml:space="preserve">Одабиром ступања на снагу закона о климатским променама као претходну активност, овај програм директно одражава обновљену жељу ВС да се приближи правној стечевини ЕЗ и покрене добру енергетску и еколошку транзицију која је компатибилна са економским растом. </w:t>
      </w:r>
    </w:p>
    <w:p w:rsidR="00716669" w:rsidRPr="00007CB6" w:rsidRDefault="00716669" w:rsidP="00716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856C38">
        <w:rPr>
          <w:szCs w:val="22"/>
        </w:rPr>
        <w:t xml:space="preserve">Програм има </w:t>
      </w:r>
      <w:r w:rsidRPr="00856C38">
        <w:rPr>
          <w:b/>
          <w:szCs w:val="22"/>
        </w:rPr>
        <w:t>структурни допринос путањи Србије ка ниским емисијама угљеника</w:t>
      </w:r>
      <w:r w:rsidRPr="00856C38">
        <w:rPr>
          <w:szCs w:val="22"/>
        </w:rPr>
        <w:t xml:space="preserve"> кроз своју активност откључавања усвајања и примене климатског закона, предуслов за ефикасност свих полуга које произилазе из тога: мобилизацију јавних актера, праћење емисија гасова стаклене баште и припрему извештаја, усклађивање секторских стратегија са циљевима стратегије нискоугљеничког развоја (енергетски сектори, али такође потенцијално и отпад), мобилизацију финансирања климе итд. Треба напоменути да ће стубови 1 и 2 програма СБ истовремено (i) ојачати зелене набавке у циљу подстицања трезвених и ефикасних технологија и процеса (ефикасно управљање сировинама, водом, енергијом) и (ii) смањити загађење.</w:t>
      </w:r>
    </w:p>
    <w:p w:rsidR="00716669" w:rsidRPr="00007CB6" w:rsidRDefault="00716669" w:rsidP="00716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rsidR="00716669" w:rsidRPr="00007CB6" w:rsidRDefault="00716669" w:rsidP="00716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bl>
      <w:tblPr>
        <w:tblStyle w:val="Grilledutableau2"/>
        <w:tblW w:w="0" w:type="auto"/>
        <w:tblInd w:w="0" w:type="dxa"/>
        <w:tblLook w:val="04A0" w:firstRow="1" w:lastRow="0" w:firstColumn="1" w:lastColumn="0" w:noHBand="0" w:noVBand="1"/>
      </w:tblPr>
      <w:tblGrid>
        <w:gridCol w:w="9063"/>
      </w:tblGrid>
      <w:tr w:rsidR="00716669" w:rsidRPr="00007CB6" w:rsidTr="00A70AFA">
        <w:tc>
          <w:tcPr>
            <w:tcW w:w="90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16669" w:rsidRPr="0068329B" w:rsidRDefault="00716669" w:rsidP="00A70AFA">
            <w:pPr>
              <w:pStyle w:val="0"/>
              <w:rPr>
                <w:rFonts w:ascii="Times New Roman" w:hAnsi="Times New Roman"/>
                <w:color w:val="808080" w:themeColor="background1" w:themeShade="80"/>
                <w:lang w:val="sr-Cyrl-RS"/>
              </w:rPr>
            </w:pPr>
            <w:r w:rsidRPr="0068329B">
              <w:rPr>
                <w:rFonts w:ascii="Times New Roman" w:hAnsi="Times New Roman"/>
                <w:color w:val="808080" w:themeColor="background1" w:themeShade="80"/>
                <w:lang w:val="sr-Cyrl-RS"/>
              </w:rPr>
              <w:t>Други/ревидирани национални одређени допринос Србије ублажавању</w:t>
            </w:r>
            <w:r w:rsidRPr="00856C38">
              <w:rPr>
                <w:rStyle w:val="FootnoteReference"/>
                <w:rFonts w:ascii="Times New Roman" w:hAnsi="Times New Roman"/>
                <w:color w:val="808080" w:themeColor="background1" w:themeShade="80"/>
              </w:rPr>
              <w:footnoteReference w:id="15"/>
            </w:r>
            <w:r w:rsidRPr="0068329B">
              <w:rPr>
                <w:rFonts w:ascii="Times New Roman" w:hAnsi="Times New Roman"/>
                <w:color w:val="808080" w:themeColor="background1" w:themeShade="80"/>
                <w:lang w:val="sr-Cyrl-RS"/>
              </w:rPr>
              <w:t xml:space="preserve"> (нацрт јануара 2021. јануара): наводи 14 активности ублажавања (план примене, заснован на Акционом плану за примену СНУР и другог Двогодишњег ажурираног извештаја)</w:t>
            </w:r>
            <w:r w:rsidRPr="00856C38">
              <w:rPr>
                <w:rStyle w:val="FootnoteReference"/>
                <w:rFonts w:ascii="Times New Roman" w:hAnsi="Times New Roman"/>
                <w:color w:val="808080" w:themeColor="background1" w:themeShade="80"/>
              </w:rPr>
              <w:footnoteReference w:id="16"/>
            </w:r>
            <w:r w:rsidRPr="0068329B">
              <w:rPr>
                <w:rFonts w:ascii="Times New Roman" w:hAnsi="Times New Roman"/>
                <w:color w:val="808080" w:themeColor="background1" w:themeShade="80"/>
                <w:lang w:val="sr-Cyrl-RS"/>
              </w:rPr>
              <w:t xml:space="preserve"> .  2 ће се углавном ослањати на државни буџет у укупном износу од 263 милиона € у периоду од десет година (26,3 милиона € годишње): Активност 7: Побољшање енергетске ефикасности и употребе ОИЕ у терцијарном сектору (94,4 милиона €; 2021/2030); Активност 8: Побољшање термичког интегритета у терцијарном сектору (168 милиона € / 2022 - 2030). </w:t>
            </w:r>
          </w:p>
          <w:p w:rsidR="00716669" w:rsidRPr="0068329B" w:rsidRDefault="00716669" w:rsidP="00A70AFA">
            <w:pPr>
              <w:pStyle w:val="0"/>
              <w:rPr>
                <w:rFonts w:ascii="Times New Roman" w:hAnsi="Times New Roman"/>
                <w:color w:val="808080" w:themeColor="background1" w:themeShade="80"/>
                <w:szCs w:val="20"/>
                <w:lang w:val="sr-Cyrl-RS"/>
              </w:rPr>
            </w:pPr>
            <w:r w:rsidRPr="0068329B">
              <w:rPr>
                <w:rFonts w:ascii="Times New Roman" w:hAnsi="Times New Roman"/>
                <w:color w:val="808080" w:themeColor="background1" w:themeShade="80"/>
                <w:szCs w:val="20"/>
                <w:lang w:val="sr-Cyrl-RS"/>
              </w:rPr>
              <w:t xml:space="preserve">Стога, </w:t>
            </w:r>
            <w:r w:rsidRPr="0068329B">
              <w:rPr>
                <w:rFonts w:ascii="Times New Roman" w:hAnsi="Times New Roman"/>
                <w:b/>
                <w:color w:val="808080" w:themeColor="background1" w:themeShade="80"/>
                <w:szCs w:val="20"/>
                <w:lang w:val="sr-Cyrl-RS"/>
              </w:rPr>
              <w:t xml:space="preserve">могуће је проценити да би кумулативни износ зајма </w:t>
            </w:r>
            <w:r w:rsidRPr="00856C38">
              <w:rPr>
                <w:rFonts w:ascii="Times New Roman" w:hAnsi="Times New Roman"/>
                <w:b/>
                <w:color w:val="808080" w:themeColor="background1" w:themeShade="80"/>
                <w:szCs w:val="20"/>
              </w:rPr>
              <w:t>AFD</w:t>
            </w:r>
            <w:r w:rsidRPr="0068329B">
              <w:rPr>
                <w:rFonts w:ascii="Times New Roman" w:hAnsi="Times New Roman"/>
                <w:b/>
                <w:color w:val="808080" w:themeColor="background1" w:themeShade="80"/>
                <w:szCs w:val="20"/>
                <w:lang w:val="sr-Cyrl-RS"/>
              </w:rPr>
              <w:t>-СБ од 135 милиона € покривао</w:t>
            </w:r>
            <w:r w:rsidRPr="0068329B">
              <w:rPr>
                <w:rFonts w:ascii="Times New Roman" w:hAnsi="Times New Roman"/>
                <w:color w:val="808080" w:themeColor="background1" w:themeShade="80"/>
                <w:szCs w:val="20"/>
                <w:lang w:val="sr-Cyrl-RS"/>
              </w:rPr>
              <w:t xml:space="preserve"> : </w:t>
            </w:r>
          </w:p>
          <w:p w:rsidR="00716669" w:rsidRPr="0068329B" w:rsidRDefault="00716669" w:rsidP="00716669">
            <w:pPr>
              <w:pStyle w:val="0"/>
              <w:numPr>
                <w:ilvl w:val="0"/>
                <w:numId w:val="35"/>
              </w:numPr>
              <w:tabs>
                <w:tab w:val="clear" w:pos="567"/>
                <w:tab w:val="left" w:pos="709"/>
              </w:tabs>
              <w:ind w:left="426" w:hanging="426"/>
              <w:rPr>
                <w:rFonts w:ascii="Times New Roman" w:hAnsi="Times New Roman"/>
                <w:color w:val="808080" w:themeColor="background1" w:themeShade="80"/>
                <w:szCs w:val="20"/>
                <w:lang w:val="sr-Cyrl-RS"/>
              </w:rPr>
            </w:pPr>
            <w:r w:rsidRPr="0068329B">
              <w:rPr>
                <w:rFonts w:ascii="Times New Roman" w:hAnsi="Times New Roman"/>
                <w:color w:val="808080" w:themeColor="background1" w:themeShade="80"/>
                <w:szCs w:val="20"/>
                <w:lang w:val="sr-Cyrl-RS"/>
              </w:rPr>
              <w:t xml:space="preserve">више од половине (51,3%) трошкова (додатних од оних за </w:t>
            </w:r>
            <w:r w:rsidRPr="00856C38">
              <w:rPr>
                <w:rFonts w:ascii="Times New Roman" w:hAnsi="Times New Roman"/>
                <w:color w:val="808080" w:themeColor="background1" w:themeShade="80"/>
                <w:szCs w:val="20"/>
              </w:rPr>
              <w:t>BaU</w:t>
            </w:r>
            <w:r w:rsidRPr="0068329B">
              <w:rPr>
                <w:rFonts w:ascii="Times New Roman" w:hAnsi="Times New Roman"/>
                <w:color w:val="808080" w:themeColor="background1" w:themeShade="80"/>
                <w:szCs w:val="20"/>
                <w:lang w:val="sr-Cyrl-RS"/>
              </w:rPr>
              <w:t xml:space="preserve">) идентификованих као „инвестиције из државног буџета за 2020/2030 (19% само за зајам </w:t>
            </w:r>
            <w:r w:rsidRPr="00856C38">
              <w:rPr>
                <w:rFonts w:ascii="Times New Roman" w:hAnsi="Times New Roman"/>
                <w:color w:val="808080" w:themeColor="background1" w:themeShade="80"/>
                <w:szCs w:val="20"/>
              </w:rPr>
              <w:t>AFD</w:t>
            </w:r>
            <w:r w:rsidRPr="0068329B">
              <w:rPr>
                <w:rFonts w:ascii="Times New Roman" w:hAnsi="Times New Roman"/>
                <w:color w:val="808080" w:themeColor="background1" w:themeShade="80"/>
                <w:szCs w:val="20"/>
                <w:lang w:val="sr-Cyrl-RS"/>
              </w:rPr>
              <w:t xml:space="preserve">); </w:t>
            </w:r>
          </w:p>
          <w:p w:rsidR="00716669" w:rsidRPr="0068329B" w:rsidRDefault="00716669" w:rsidP="00716669">
            <w:pPr>
              <w:pStyle w:val="0"/>
              <w:numPr>
                <w:ilvl w:val="0"/>
                <w:numId w:val="35"/>
              </w:numPr>
              <w:tabs>
                <w:tab w:val="clear" w:pos="567"/>
                <w:tab w:val="left" w:pos="709"/>
              </w:tabs>
              <w:ind w:left="426" w:hanging="426"/>
              <w:rPr>
                <w:rFonts w:ascii="Times New Roman" w:hAnsi="Times New Roman"/>
                <w:sz w:val="24"/>
                <w:lang w:val="sr-Cyrl-RS"/>
              </w:rPr>
            </w:pPr>
            <w:r w:rsidRPr="0068329B">
              <w:rPr>
                <w:rFonts w:ascii="Times New Roman" w:hAnsi="Times New Roman"/>
                <w:color w:val="808080" w:themeColor="background1" w:themeShade="80"/>
                <w:szCs w:val="20"/>
                <w:lang w:val="sr-Cyrl-RS"/>
              </w:rPr>
              <w:t xml:space="preserve">скоро 9% инвестиционих издатака предвиђених буџетом централне владе у Закону о финансијама за 2021. годину (нешто више од 3% само за зајам </w:t>
            </w:r>
            <w:r w:rsidRPr="00856C38">
              <w:rPr>
                <w:rFonts w:ascii="Times New Roman" w:hAnsi="Times New Roman"/>
                <w:color w:val="808080" w:themeColor="background1" w:themeShade="80"/>
                <w:szCs w:val="20"/>
              </w:rPr>
              <w:t>AFD</w:t>
            </w:r>
            <w:r w:rsidRPr="0068329B">
              <w:rPr>
                <w:rFonts w:ascii="Times New Roman" w:hAnsi="Times New Roman"/>
                <w:color w:val="808080" w:themeColor="background1" w:themeShade="80"/>
                <w:szCs w:val="20"/>
                <w:lang w:val="sr-Cyrl-RS"/>
              </w:rPr>
              <w:t>) и до 13% инвестиционих издатака МГСИ, главног надлежног министарства инфраструктурних улагања у транспорт и урбано подручје на националном нивоу.</w:t>
            </w:r>
          </w:p>
        </w:tc>
      </w:tr>
    </w:tbl>
    <w:p w:rsidR="00716669" w:rsidRPr="00007CB6" w:rsidRDefault="00716669" w:rsidP="00716669">
      <w:pPr>
        <w:rPr>
          <w:b/>
          <w:bCs/>
          <w:lang w:eastAsia="en-US"/>
        </w:rPr>
      </w:pPr>
      <w:r w:rsidRPr="00856C38">
        <w:br w:type="page"/>
      </w:r>
    </w:p>
    <w:p w:rsidR="00716669" w:rsidRPr="00007CB6" w:rsidRDefault="00E94AB9" w:rsidP="00716669">
      <w:pPr>
        <w:pStyle w:val="4"/>
        <w:numPr>
          <w:ilvl w:val="1"/>
          <w:numId w:val="40"/>
        </w:numPr>
        <w:tabs>
          <w:tab w:val="clear" w:pos="993"/>
          <w:tab w:val="left" w:pos="1134"/>
        </w:tabs>
        <w:rPr>
          <w:rFonts w:ascii="Times New Roman" w:hAnsi="Times New Roman"/>
        </w:rPr>
      </w:pPr>
      <w:bookmarkStart w:id="523" w:name="_Toc70332296"/>
      <w:r>
        <w:rPr>
          <w:rFonts w:ascii="Times New Roman" w:hAnsi="Times New Roman"/>
          <w:lang w:val="sr-Cyrl-RS"/>
        </w:rPr>
        <w:t xml:space="preserve"> </w:t>
      </w:r>
      <w:r w:rsidR="00716669" w:rsidRPr="00856C38">
        <w:rPr>
          <w:rFonts w:ascii="Times New Roman" w:hAnsi="Times New Roman"/>
        </w:rPr>
        <w:t>Образложење, Индикатори резултата и Мере деловања ЗЈП које је предложио AFD</w:t>
      </w:r>
      <w:bookmarkEnd w:id="523"/>
      <w:r w:rsidR="00716669" w:rsidRPr="00856C38">
        <w:rPr>
          <w:rFonts w:ascii="Times New Roman" w:hAnsi="Times New Roman"/>
        </w:rPr>
        <w:t xml:space="preserve"> </w:t>
      </w:r>
    </w:p>
    <w:p w:rsidR="00716669" w:rsidRDefault="00716669" w:rsidP="00716669">
      <w:pPr>
        <w:pStyle w:val="0normal"/>
        <w:ind w:left="0"/>
        <w:rPr>
          <w:b/>
          <w:bCs/>
          <w:sz w:val="22"/>
          <w:szCs w:val="22"/>
        </w:rPr>
      </w:pPr>
    </w:p>
    <w:p w:rsidR="00C87CF0" w:rsidRPr="00007CB6" w:rsidRDefault="00C87CF0" w:rsidP="00716669">
      <w:pPr>
        <w:pStyle w:val="0normal"/>
        <w:ind w:left="0"/>
        <w:rPr>
          <w:b/>
          <w:bCs/>
          <w:sz w:val="22"/>
          <w:szCs w:val="22"/>
        </w:rPr>
      </w:pPr>
    </w:p>
    <w:p w:rsidR="00716669" w:rsidRPr="00007CB6" w:rsidRDefault="00716669" w:rsidP="00716669">
      <w:pPr>
        <w:pStyle w:val="0normal"/>
        <w:ind w:left="0"/>
        <w:rPr>
          <w:b/>
          <w:bCs/>
          <w:sz w:val="22"/>
          <w:szCs w:val="22"/>
        </w:rPr>
      </w:pPr>
      <w:r w:rsidRPr="00856C38">
        <w:rPr>
          <w:b/>
          <w:sz w:val="22"/>
          <w:szCs w:val="22"/>
        </w:rPr>
        <w:t>Обра</w:t>
      </w:r>
      <w:r w:rsidR="007B62C6">
        <w:rPr>
          <w:b/>
          <w:sz w:val="22"/>
          <w:szCs w:val="22"/>
        </w:rPr>
        <w:t>зложење и организација програма</w:t>
      </w:r>
    </w:p>
    <w:p w:rsidR="00716669" w:rsidRPr="00007CB6" w:rsidRDefault="00716669" w:rsidP="00716669">
      <w:pPr>
        <w:pStyle w:val="0normal"/>
        <w:ind w:left="0"/>
        <w:rPr>
          <w:b/>
          <w:bCs/>
          <w:sz w:val="22"/>
          <w:szCs w:val="22"/>
        </w:rPr>
      </w:pPr>
    </w:p>
    <w:p w:rsidR="00716669" w:rsidRPr="00007CB6" w:rsidRDefault="00716669" w:rsidP="00716669">
      <w:pPr>
        <w:pStyle w:val="0normal"/>
        <w:ind w:left="0"/>
        <w:rPr>
          <w:sz w:val="22"/>
          <w:szCs w:val="22"/>
        </w:rPr>
      </w:pPr>
      <w:bookmarkStart w:id="524" w:name="_Hlk64909121"/>
      <w:r w:rsidRPr="00856C38">
        <w:rPr>
          <w:sz w:val="22"/>
          <w:szCs w:val="22"/>
        </w:rPr>
        <w:t xml:space="preserve">Програм се заснива на </w:t>
      </w:r>
      <w:r w:rsidRPr="00856C38">
        <w:rPr>
          <w:b/>
          <w:sz w:val="22"/>
          <w:szCs w:val="22"/>
        </w:rPr>
        <w:t>једној претходној активности</w:t>
      </w:r>
      <w:r w:rsidRPr="00856C38">
        <w:rPr>
          <w:sz w:val="22"/>
          <w:szCs w:val="22"/>
        </w:rPr>
        <w:t xml:space="preserve"> (ступање на снагу Закона о климатским променама) и четири очекивана резултата која ће се постићи применом закона током периода примене програма: (i) НСКП jе поново успостављен и оперативан, (ii) израђени су и усвојени релевантни подзаконски прописи који прате закон о климатским променама, (iii) документи јавне политике се одобравају и/или усклађују са Законом о климатским променама, (iv) израђује се студија изводљивости како би се идентификовала шема могућности финансирања за климатска улагања јединица локалне самоуправе. </w:t>
      </w:r>
    </w:p>
    <w:bookmarkEnd w:id="524"/>
    <w:p w:rsidR="00716669" w:rsidRPr="00007CB6" w:rsidRDefault="00716669" w:rsidP="00716669">
      <w:pPr>
        <w:pStyle w:val="0normal"/>
        <w:ind w:left="0"/>
        <w:rPr>
          <w:sz w:val="22"/>
          <w:szCs w:val="22"/>
        </w:rPr>
      </w:pPr>
      <w:r w:rsidRPr="00856C38">
        <w:rPr>
          <w:sz w:val="22"/>
          <w:szCs w:val="22"/>
        </w:rPr>
        <w:t>Постизање Индикатора резултата програма биће услов за нови зајам јавне политике усредсређен на климатска и еколошка питања у урбаним срединама. Овај вишегодишњи дијалог о јавној политици биће поменут у Писму о развојној политици које ће Влада Србије послат</w:t>
      </w:r>
      <w:r w:rsidR="00E94AB9">
        <w:rPr>
          <w:sz w:val="22"/>
          <w:szCs w:val="22"/>
        </w:rPr>
        <w:t xml:space="preserve">и AFD </w:t>
      </w:r>
      <w:r w:rsidRPr="00856C38">
        <w:rPr>
          <w:sz w:val="22"/>
          <w:szCs w:val="22"/>
        </w:rPr>
        <w:t xml:space="preserve">пре представљања ЗЈП одлучујућем телу AFD. </w:t>
      </w:r>
    </w:p>
    <w:p w:rsidR="00716669" w:rsidRPr="00007CB6" w:rsidRDefault="00716669" w:rsidP="00716669">
      <w:pPr>
        <w:pStyle w:val="0normal"/>
        <w:tabs>
          <w:tab w:val="left" w:pos="7513"/>
        </w:tabs>
        <w:rPr>
          <w:sz w:val="22"/>
          <w:szCs w:val="22"/>
        </w:rPr>
      </w:pPr>
    </w:p>
    <w:p w:rsidR="00716669" w:rsidRPr="0068329B" w:rsidRDefault="00716669" w:rsidP="00716669">
      <w:pPr>
        <w:pStyle w:val="HTMLPreformatted"/>
        <w:rPr>
          <w:rFonts w:ascii="Times New Roman" w:hAnsi="Times New Roman"/>
          <w:b/>
          <w:bCs/>
          <w:sz w:val="22"/>
          <w:szCs w:val="22"/>
          <w:lang w:val="fr-FR"/>
        </w:rPr>
      </w:pPr>
      <w:r w:rsidRPr="00856C38">
        <w:rPr>
          <w:rFonts w:ascii="Times New Roman" w:hAnsi="Times New Roman"/>
          <w:b/>
          <w:sz w:val="22"/>
          <w:szCs w:val="22"/>
        </w:rPr>
        <w:t>Предложени</w:t>
      </w:r>
      <w:r w:rsidRPr="0068329B">
        <w:rPr>
          <w:rFonts w:ascii="Times New Roman" w:hAnsi="Times New Roman"/>
          <w:b/>
          <w:sz w:val="22"/>
          <w:szCs w:val="22"/>
          <w:lang w:val="fr-FR"/>
        </w:rPr>
        <w:t xml:space="preserve"> </w:t>
      </w:r>
      <w:r w:rsidRPr="00856C38">
        <w:rPr>
          <w:rFonts w:ascii="Times New Roman" w:hAnsi="Times New Roman"/>
          <w:b/>
          <w:sz w:val="22"/>
          <w:szCs w:val="22"/>
        </w:rPr>
        <w:t>индикатори</w:t>
      </w:r>
      <w:r w:rsidRPr="0068329B">
        <w:rPr>
          <w:rFonts w:ascii="Times New Roman" w:hAnsi="Times New Roman"/>
          <w:b/>
          <w:sz w:val="22"/>
          <w:szCs w:val="22"/>
          <w:lang w:val="fr-FR"/>
        </w:rPr>
        <w:t xml:space="preserve"> </w:t>
      </w:r>
      <w:r w:rsidRPr="00856C38">
        <w:rPr>
          <w:rFonts w:ascii="Times New Roman" w:hAnsi="Times New Roman"/>
          <w:b/>
          <w:sz w:val="22"/>
          <w:szCs w:val="22"/>
        </w:rPr>
        <w:t>резултата</w:t>
      </w:r>
      <w:r w:rsidRPr="0068329B">
        <w:rPr>
          <w:rFonts w:ascii="Times New Roman" w:hAnsi="Times New Roman"/>
          <w:b/>
          <w:sz w:val="22"/>
          <w:szCs w:val="22"/>
          <w:lang w:val="fr-FR"/>
        </w:rPr>
        <w:t xml:space="preserve"> </w:t>
      </w:r>
      <w:r w:rsidRPr="00856C38">
        <w:rPr>
          <w:rFonts w:ascii="Times New Roman" w:hAnsi="Times New Roman"/>
          <w:b/>
          <w:sz w:val="22"/>
          <w:szCs w:val="22"/>
        </w:rPr>
        <w:t>ЗЈП</w:t>
      </w:r>
      <w:r w:rsidR="007B62C6">
        <w:rPr>
          <w:rFonts w:ascii="Times New Roman" w:hAnsi="Times New Roman"/>
          <w:b/>
          <w:sz w:val="22"/>
          <w:szCs w:val="22"/>
          <w:lang w:val="fr-FR"/>
        </w:rPr>
        <w:t>.</w:t>
      </w:r>
    </w:p>
    <w:p w:rsidR="00716669" w:rsidRPr="0068329B" w:rsidRDefault="00716669" w:rsidP="00716669">
      <w:pPr>
        <w:pStyle w:val="HTMLPreformatted"/>
        <w:rPr>
          <w:rFonts w:ascii="Times New Roman" w:hAnsi="Times New Roman"/>
          <w:b/>
          <w:bCs/>
          <w:sz w:val="22"/>
          <w:szCs w:val="22"/>
          <w:lang w:val="fr-FR"/>
        </w:rPr>
      </w:pPr>
    </w:p>
    <w:p w:rsidR="00716669" w:rsidRPr="0068329B" w:rsidRDefault="00716669" w:rsidP="00716669">
      <w:pPr>
        <w:pStyle w:val="HTMLPreformatted"/>
        <w:rPr>
          <w:rFonts w:ascii="Times New Roman" w:hAnsi="Times New Roman"/>
          <w:sz w:val="22"/>
          <w:szCs w:val="22"/>
          <w:lang w:val="fr-FR"/>
        </w:rPr>
      </w:pPr>
      <w:r w:rsidRPr="00856C38">
        <w:rPr>
          <w:rFonts w:ascii="Times New Roman" w:hAnsi="Times New Roman"/>
          <w:sz w:val="22"/>
          <w:szCs w:val="22"/>
        </w:rPr>
        <w:t>Четири</w:t>
      </w:r>
      <w:r w:rsidRPr="0068329B">
        <w:rPr>
          <w:rFonts w:ascii="Times New Roman" w:hAnsi="Times New Roman"/>
          <w:sz w:val="22"/>
          <w:szCs w:val="22"/>
          <w:lang w:val="fr-FR"/>
        </w:rPr>
        <w:t xml:space="preserve"> </w:t>
      </w:r>
      <w:r w:rsidRPr="00856C38">
        <w:rPr>
          <w:rFonts w:ascii="Times New Roman" w:hAnsi="Times New Roman"/>
          <w:sz w:val="22"/>
          <w:szCs w:val="22"/>
        </w:rPr>
        <w:t>Индикатора</w:t>
      </w:r>
      <w:r w:rsidRPr="0068329B">
        <w:rPr>
          <w:rFonts w:ascii="Times New Roman" w:hAnsi="Times New Roman"/>
          <w:sz w:val="22"/>
          <w:szCs w:val="22"/>
          <w:lang w:val="fr-FR"/>
        </w:rPr>
        <w:t xml:space="preserve"> </w:t>
      </w:r>
      <w:r w:rsidRPr="00856C38">
        <w:rPr>
          <w:rFonts w:ascii="Times New Roman" w:hAnsi="Times New Roman"/>
          <w:sz w:val="22"/>
          <w:szCs w:val="22"/>
        </w:rPr>
        <w:t>резултата</w:t>
      </w:r>
      <w:r w:rsidRPr="0068329B">
        <w:rPr>
          <w:rFonts w:ascii="Times New Roman" w:hAnsi="Times New Roman"/>
          <w:sz w:val="22"/>
          <w:szCs w:val="22"/>
          <w:lang w:val="fr-FR"/>
        </w:rPr>
        <w:t xml:space="preserve"> </w:t>
      </w:r>
      <w:r w:rsidRPr="00856C38">
        <w:rPr>
          <w:rFonts w:ascii="Times New Roman" w:hAnsi="Times New Roman"/>
          <w:sz w:val="22"/>
          <w:szCs w:val="22"/>
        </w:rPr>
        <w:t>су</w:t>
      </w:r>
      <w:r w:rsidRPr="0068329B">
        <w:rPr>
          <w:rFonts w:ascii="Times New Roman" w:hAnsi="Times New Roman"/>
          <w:sz w:val="22"/>
          <w:szCs w:val="22"/>
          <w:lang w:val="fr-FR"/>
        </w:rPr>
        <w:t xml:space="preserve"> </w:t>
      </w:r>
      <w:r w:rsidRPr="00856C38">
        <w:rPr>
          <w:rFonts w:ascii="Times New Roman" w:hAnsi="Times New Roman"/>
          <w:sz w:val="22"/>
          <w:szCs w:val="22"/>
        </w:rPr>
        <w:t>идентификована</w:t>
      </w:r>
      <w:r w:rsidRPr="0068329B">
        <w:rPr>
          <w:rFonts w:ascii="Times New Roman" w:hAnsi="Times New Roman"/>
          <w:sz w:val="22"/>
          <w:szCs w:val="22"/>
          <w:lang w:val="fr-FR"/>
        </w:rPr>
        <w:t xml:space="preserve"> </w:t>
      </w:r>
      <w:r w:rsidRPr="00856C38">
        <w:rPr>
          <w:rFonts w:ascii="Times New Roman" w:hAnsi="Times New Roman"/>
          <w:sz w:val="22"/>
          <w:szCs w:val="22"/>
        </w:rPr>
        <w:t>као</w:t>
      </w:r>
      <w:r w:rsidRPr="0068329B">
        <w:rPr>
          <w:rFonts w:ascii="Times New Roman" w:hAnsi="Times New Roman"/>
          <w:sz w:val="22"/>
          <w:szCs w:val="22"/>
          <w:lang w:val="fr-FR"/>
        </w:rPr>
        <w:t xml:space="preserve"> </w:t>
      </w:r>
      <w:r w:rsidRPr="00856C38">
        <w:rPr>
          <w:rFonts w:ascii="Times New Roman" w:hAnsi="Times New Roman"/>
          <w:sz w:val="22"/>
          <w:szCs w:val="22"/>
        </w:rPr>
        <w:t>кључна</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спровођење</w:t>
      </w:r>
      <w:r w:rsidRPr="0068329B">
        <w:rPr>
          <w:rFonts w:ascii="Times New Roman" w:hAnsi="Times New Roman"/>
          <w:sz w:val="22"/>
          <w:szCs w:val="22"/>
          <w:lang w:val="fr-FR"/>
        </w:rPr>
        <w:t xml:space="preserve"> </w:t>
      </w:r>
      <w:r w:rsidRPr="00856C38">
        <w:rPr>
          <w:rFonts w:ascii="Times New Roman" w:hAnsi="Times New Roman"/>
          <w:sz w:val="22"/>
          <w:szCs w:val="22"/>
        </w:rPr>
        <w:t>Закона</w:t>
      </w:r>
      <w:r w:rsidRPr="0068329B">
        <w:rPr>
          <w:rFonts w:ascii="Times New Roman" w:hAnsi="Times New Roman"/>
          <w:sz w:val="22"/>
          <w:szCs w:val="22"/>
          <w:lang w:val="fr-FR"/>
        </w:rPr>
        <w:t xml:space="preserve"> </w:t>
      </w:r>
      <w:r w:rsidRPr="00856C38">
        <w:rPr>
          <w:rFonts w:ascii="Times New Roman" w:hAnsi="Times New Roman"/>
          <w:sz w:val="22"/>
          <w:szCs w:val="22"/>
        </w:rPr>
        <w:t>о</w:t>
      </w:r>
      <w:r w:rsidRPr="0068329B">
        <w:rPr>
          <w:rFonts w:ascii="Times New Roman" w:hAnsi="Times New Roman"/>
          <w:sz w:val="22"/>
          <w:szCs w:val="22"/>
          <w:lang w:val="fr-FR"/>
        </w:rPr>
        <w:t xml:space="preserve"> </w:t>
      </w:r>
      <w:r w:rsidRPr="00856C38">
        <w:rPr>
          <w:rFonts w:ascii="Times New Roman" w:hAnsi="Times New Roman"/>
          <w:sz w:val="22"/>
          <w:szCs w:val="22"/>
        </w:rPr>
        <w:t>климатским</w:t>
      </w:r>
      <w:r w:rsidRPr="0068329B">
        <w:rPr>
          <w:rFonts w:ascii="Times New Roman" w:hAnsi="Times New Roman"/>
          <w:sz w:val="22"/>
          <w:szCs w:val="22"/>
          <w:lang w:val="fr-FR"/>
        </w:rPr>
        <w:t xml:space="preserve"> </w:t>
      </w:r>
      <w:r w:rsidRPr="00856C38">
        <w:rPr>
          <w:rFonts w:ascii="Times New Roman" w:hAnsi="Times New Roman"/>
          <w:sz w:val="22"/>
          <w:szCs w:val="22"/>
        </w:rPr>
        <w:t>променама</w:t>
      </w:r>
      <w:r w:rsidRPr="0068329B">
        <w:rPr>
          <w:rFonts w:ascii="Times New Roman" w:hAnsi="Times New Roman"/>
          <w:sz w:val="22"/>
          <w:szCs w:val="22"/>
          <w:lang w:val="fr-FR"/>
        </w:rPr>
        <w:t xml:space="preserve"> </w:t>
      </w:r>
      <w:r w:rsidRPr="00856C38">
        <w:rPr>
          <w:rFonts w:ascii="Times New Roman" w:hAnsi="Times New Roman"/>
          <w:sz w:val="22"/>
          <w:szCs w:val="22"/>
        </w:rPr>
        <w:t>и</w:t>
      </w:r>
      <w:r w:rsidRPr="0068329B">
        <w:rPr>
          <w:rFonts w:ascii="Times New Roman" w:hAnsi="Times New Roman"/>
          <w:sz w:val="22"/>
          <w:szCs w:val="22"/>
          <w:lang w:val="fr-FR"/>
        </w:rPr>
        <w:t xml:space="preserve"> </w:t>
      </w:r>
      <w:r w:rsidRPr="00856C38">
        <w:rPr>
          <w:rFonts w:ascii="Times New Roman" w:hAnsi="Times New Roman"/>
          <w:sz w:val="22"/>
          <w:szCs w:val="22"/>
        </w:rPr>
        <w:t>достигнућа</w:t>
      </w:r>
      <w:r w:rsidRPr="0068329B">
        <w:rPr>
          <w:rFonts w:ascii="Times New Roman" w:hAnsi="Times New Roman"/>
          <w:sz w:val="22"/>
          <w:szCs w:val="22"/>
          <w:lang w:val="fr-FR"/>
        </w:rPr>
        <w:t xml:space="preserve"> </w:t>
      </w:r>
      <w:r w:rsidRPr="00856C38">
        <w:rPr>
          <w:rFonts w:ascii="Times New Roman" w:hAnsi="Times New Roman"/>
          <w:sz w:val="22"/>
          <w:szCs w:val="22"/>
        </w:rPr>
        <w:t>секторских</w:t>
      </w:r>
      <w:r w:rsidRPr="0068329B">
        <w:rPr>
          <w:rFonts w:ascii="Times New Roman" w:hAnsi="Times New Roman"/>
          <w:sz w:val="22"/>
          <w:szCs w:val="22"/>
          <w:lang w:val="fr-FR"/>
        </w:rPr>
        <w:t xml:space="preserve"> </w:t>
      </w:r>
      <w:r w:rsidRPr="00856C38">
        <w:rPr>
          <w:rFonts w:ascii="Times New Roman" w:hAnsi="Times New Roman"/>
          <w:sz w:val="22"/>
          <w:szCs w:val="22"/>
        </w:rPr>
        <w:t>обавеза</w:t>
      </w:r>
      <w:r w:rsidRPr="0068329B">
        <w:rPr>
          <w:rFonts w:ascii="Times New Roman" w:hAnsi="Times New Roman"/>
          <w:sz w:val="22"/>
          <w:szCs w:val="22"/>
          <w:lang w:val="fr-FR"/>
        </w:rPr>
        <w:t xml:space="preserve"> </w:t>
      </w:r>
      <w:r w:rsidRPr="00856C38">
        <w:rPr>
          <w:rFonts w:ascii="Times New Roman" w:hAnsi="Times New Roman"/>
          <w:sz w:val="22"/>
          <w:szCs w:val="22"/>
        </w:rPr>
        <w:t>климатске</w:t>
      </w:r>
      <w:r w:rsidRPr="0068329B">
        <w:rPr>
          <w:rFonts w:ascii="Times New Roman" w:hAnsi="Times New Roman"/>
          <w:sz w:val="22"/>
          <w:szCs w:val="22"/>
          <w:lang w:val="fr-FR"/>
        </w:rPr>
        <w:t xml:space="preserve"> </w:t>
      </w:r>
      <w:r w:rsidRPr="00856C38">
        <w:rPr>
          <w:rFonts w:ascii="Times New Roman" w:hAnsi="Times New Roman"/>
          <w:sz w:val="22"/>
          <w:szCs w:val="22"/>
        </w:rPr>
        <w:t>политике</w:t>
      </w:r>
      <w:r w:rsidRPr="0068329B">
        <w:rPr>
          <w:rFonts w:ascii="Times New Roman" w:hAnsi="Times New Roman"/>
          <w:sz w:val="22"/>
          <w:szCs w:val="22"/>
          <w:lang w:val="fr-FR"/>
        </w:rPr>
        <w:t xml:space="preserve"> </w:t>
      </w:r>
      <w:r w:rsidRPr="00856C38">
        <w:rPr>
          <w:rFonts w:ascii="Times New Roman" w:hAnsi="Times New Roman"/>
          <w:sz w:val="22"/>
          <w:szCs w:val="22"/>
        </w:rPr>
        <w:t>Србије</w:t>
      </w:r>
      <w:r w:rsidRPr="0068329B">
        <w:rPr>
          <w:rFonts w:ascii="Times New Roman" w:hAnsi="Times New Roman"/>
          <w:sz w:val="22"/>
          <w:szCs w:val="22"/>
          <w:lang w:val="fr-FR"/>
        </w:rPr>
        <w:t xml:space="preserve"> - </w:t>
      </w:r>
      <w:r w:rsidRPr="00856C38">
        <w:rPr>
          <w:rFonts w:ascii="Times New Roman" w:hAnsi="Times New Roman"/>
          <w:sz w:val="22"/>
          <w:szCs w:val="22"/>
        </w:rPr>
        <w:t>посебно</w:t>
      </w:r>
      <w:r w:rsidRPr="0068329B">
        <w:rPr>
          <w:rFonts w:ascii="Times New Roman" w:hAnsi="Times New Roman"/>
          <w:sz w:val="22"/>
          <w:szCs w:val="22"/>
          <w:lang w:val="fr-FR"/>
        </w:rPr>
        <w:t xml:space="preserve"> </w:t>
      </w:r>
      <w:r w:rsidRPr="00856C38">
        <w:rPr>
          <w:rFonts w:ascii="Times New Roman" w:hAnsi="Times New Roman"/>
          <w:sz w:val="22"/>
          <w:szCs w:val="22"/>
        </w:rPr>
        <w:t>на</w:t>
      </w:r>
      <w:r w:rsidRPr="0068329B">
        <w:rPr>
          <w:rFonts w:ascii="Times New Roman" w:hAnsi="Times New Roman"/>
          <w:sz w:val="22"/>
          <w:szCs w:val="22"/>
          <w:lang w:val="fr-FR"/>
        </w:rPr>
        <w:t xml:space="preserve"> </w:t>
      </w:r>
      <w:r w:rsidRPr="00856C38">
        <w:rPr>
          <w:rFonts w:ascii="Times New Roman" w:hAnsi="Times New Roman"/>
          <w:sz w:val="22"/>
          <w:szCs w:val="22"/>
        </w:rPr>
        <w:t>локалном</w:t>
      </w:r>
      <w:r w:rsidRPr="0068329B">
        <w:rPr>
          <w:rFonts w:ascii="Times New Roman" w:hAnsi="Times New Roman"/>
          <w:sz w:val="22"/>
          <w:szCs w:val="22"/>
          <w:lang w:val="fr-FR"/>
        </w:rPr>
        <w:t xml:space="preserve"> / </w:t>
      </w:r>
      <w:r w:rsidRPr="00856C38">
        <w:rPr>
          <w:rFonts w:ascii="Times New Roman" w:hAnsi="Times New Roman"/>
          <w:sz w:val="22"/>
          <w:szCs w:val="22"/>
        </w:rPr>
        <w:t>урбаном</w:t>
      </w:r>
      <w:r w:rsidRPr="0068329B">
        <w:rPr>
          <w:rFonts w:ascii="Times New Roman" w:hAnsi="Times New Roman"/>
          <w:sz w:val="22"/>
          <w:szCs w:val="22"/>
          <w:lang w:val="fr-FR"/>
        </w:rPr>
        <w:t xml:space="preserve"> </w:t>
      </w:r>
      <w:r w:rsidRPr="00856C38">
        <w:rPr>
          <w:rFonts w:ascii="Times New Roman" w:hAnsi="Times New Roman"/>
          <w:sz w:val="22"/>
          <w:szCs w:val="22"/>
        </w:rPr>
        <w:t>нивоу</w:t>
      </w:r>
      <w:r w:rsidRPr="0068329B">
        <w:rPr>
          <w:rFonts w:ascii="Times New Roman" w:hAnsi="Times New Roman"/>
          <w:sz w:val="22"/>
          <w:szCs w:val="22"/>
          <w:lang w:val="fr-FR"/>
        </w:rPr>
        <w:t xml:space="preserve">. </w:t>
      </w:r>
      <w:r w:rsidRPr="00856C38">
        <w:rPr>
          <w:rFonts w:ascii="Times New Roman" w:hAnsi="Times New Roman"/>
          <w:sz w:val="22"/>
          <w:szCs w:val="22"/>
        </w:rPr>
        <w:t>Очекује</w:t>
      </w:r>
      <w:r w:rsidRPr="0068329B">
        <w:rPr>
          <w:rFonts w:ascii="Times New Roman" w:hAnsi="Times New Roman"/>
          <w:sz w:val="22"/>
          <w:szCs w:val="22"/>
          <w:lang w:val="fr-FR"/>
        </w:rPr>
        <w:t xml:space="preserve"> </w:t>
      </w:r>
      <w:r w:rsidRPr="00856C38">
        <w:rPr>
          <w:rFonts w:ascii="Times New Roman" w:hAnsi="Times New Roman"/>
          <w:sz w:val="22"/>
          <w:szCs w:val="22"/>
        </w:rPr>
        <w:t>се</w:t>
      </w:r>
      <w:r w:rsidRPr="0068329B">
        <w:rPr>
          <w:rFonts w:ascii="Times New Roman" w:hAnsi="Times New Roman"/>
          <w:sz w:val="22"/>
          <w:szCs w:val="22"/>
          <w:lang w:val="fr-FR"/>
        </w:rPr>
        <w:t xml:space="preserve"> </w:t>
      </w:r>
      <w:r w:rsidRPr="00856C38">
        <w:rPr>
          <w:rFonts w:ascii="Times New Roman" w:hAnsi="Times New Roman"/>
          <w:sz w:val="22"/>
          <w:szCs w:val="22"/>
        </w:rPr>
        <w:t>да</w:t>
      </w:r>
      <w:r w:rsidRPr="0068329B">
        <w:rPr>
          <w:rFonts w:ascii="Times New Roman" w:hAnsi="Times New Roman"/>
          <w:sz w:val="22"/>
          <w:szCs w:val="22"/>
          <w:lang w:val="fr-FR"/>
        </w:rPr>
        <w:t xml:space="preserve"> </w:t>
      </w:r>
      <w:r w:rsidRPr="00856C38">
        <w:rPr>
          <w:rFonts w:ascii="Times New Roman" w:hAnsi="Times New Roman"/>
          <w:sz w:val="22"/>
          <w:szCs w:val="22"/>
        </w:rPr>
        <w:t>ће</w:t>
      </w:r>
      <w:r w:rsidRPr="0068329B">
        <w:rPr>
          <w:rFonts w:ascii="Times New Roman" w:hAnsi="Times New Roman"/>
          <w:sz w:val="22"/>
          <w:szCs w:val="22"/>
          <w:lang w:val="fr-FR"/>
        </w:rPr>
        <w:t xml:space="preserve"> </w:t>
      </w:r>
      <w:r w:rsidRPr="00856C38">
        <w:rPr>
          <w:rFonts w:ascii="Times New Roman" w:hAnsi="Times New Roman"/>
          <w:sz w:val="22"/>
          <w:szCs w:val="22"/>
        </w:rPr>
        <w:t>бити</w:t>
      </w:r>
      <w:r w:rsidRPr="0068329B">
        <w:rPr>
          <w:rFonts w:ascii="Times New Roman" w:hAnsi="Times New Roman"/>
          <w:sz w:val="22"/>
          <w:szCs w:val="22"/>
          <w:lang w:val="fr-FR"/>
        </w:rPr>
        <w:t xml:space="preserve"> </w:t>
      </w:r>
      <w:r w:rsidRPr="00856C38">
        <w:rPr>
          <w:rFonts w:ascii="Times New Roman" w:hAnsi="Times New Roman"/>
          <w:sz w:val="22"/>
          <w:szCs w:val="22"/>
        </w:rPr>
        <w:t>постигнути</w:t>
      </w:r>
      <w:r w:rsidRPr="0068329B">
        <w:rPr>
          <w:rFonts w:ascii="Times New Roman" w:hAnsi="Times New Roman"/>
          <w:sz w:val="22"/>
          <w:szCs w:val="22"/>
          <w:lang w:val="fr-FR"/>
        </w:rPr>
        <w:t xml:space="preserve"> </w:t>
      </w:r>
      <w:r w:rsidRPr="00856C38">
        <w:rPr>
          <w:rFonts w:ascii="Times New Roman" w:hAnsi="Times New Roman"/>
          <w:sz w:val="22"/>
          <w:szCs w:val="22"/>
        </w:rPr>
        <w:t>списком</w:t>
      </w:r>
      <w:r w:rsidRPr="0068329B">
        <w:rPr>
          <w:rFonts w:ascii="Times New Roman" w:hAnsi="Times New Roman"/>
          <w:sz w:val="22"/>
          <w:szCs w:val="22"/>
          <w:lang w:val="fr-FR"/>
        </w:rPr>
        <w:t xml:space="preserve"> </w:t>
      </w:r>
      <w:r w:rsidRPr="00856C38">
        <w:rPr>
          <w:rFonts w:ascii="Times New Roman" w:hAnsi="Times New Roman"/>
          <w:sz w:val="22"/>
          <w:szCs w:val="22"/>
        </w:rPr>
        <w:t>активности</w:t>
      </w:r>
      <w:r w:rsidRPr="0068329B">
        <w:rPr>
          <w:rFonts w:ascii="Times New Roman" w:hAnsi="Times New Roman"/>
          <w:sz w:val="22"/>
          <w:szCs w:val="22"/>
          <w:lang w:val="fr-FR"/>
        </w:rPr>
        <w:t xml:space="preserve"> </w:t>
      </w:r>
      <w:r w:rsidRPr="00856C38">
        <w:rPr>
          <w:rFonts w:ascii="Times New Roman" w:hAnsi="Times New Roman"/>
          <w:sz w:val="22"/>
          <w:szCs w:val="22"/>
        </w:rPr>
        <w:t>и</w:t>
      </w:r>
      <w:r w:rsidRPr="0068329B">
        <w:rPr>
          <w:rFonts w:ascii="Times New Roman" w:hAnsi="Times New Roman"/>
          <w:sz w:val="22"/>
          <w:szCs w:val="22"/>
          <w:lang w:val="fr-FR"/>
        </w:rPr>
        <w:t xml:space="preserve"> </w:t>
      </w:r>
      <w:r w:rsidRPr="00856C38">
        <w:rPr>
          <w:rFonts w:ascii="Times New Roman" w:hAnsi="Times New Roman"/>
          <w:sz w:val="22"/>
          <w:szCs w:val="22"/>
        </w:rPr>
        <w:t>привремених</w:t>
      </w:r>
      <w:r w:rsidRPr="0068329B">
        <w:rPr>
          <w:rFonts w:ascii="Times New Roman" w:hAnsi="Times New Roman"/>
          <w:sz w:val="22"/>
          <w:szCs w:val="22"/>
          <w:lang w:val="fr-FR"/>
        </w:rPr>
        <w:t xml:space="preserve"> </w:t>
      </w:r>
      <w:r w:rsidRPr="00856C38">
        <w:rPr>
          <w:rFonts w:ascii="Times New Roman" w:hAnsi="Times New Roman"/>
          <w:sz w:val="22"/>
          <w:szCs w:val="22"/>
        </w:rPr>
        <w:t>циљева</w:t>
      </w:r>
      <w:r w:rsidRPr="0068329B">
        <w:rPr>
          <w:rFonts w:ascii="Times New Roman" w:hAnsi="Times New Roman"/>
          <w:sz w:val="22"/>
          <w:szCs w:val="22"/>
          <w:lang w:val="fr-FR"/>
        </w:rPr>
        <w:t xml:space="preserve"> </w:t>
      </w:r>
      <w:r w:rsidRPr="00856C38">
        <w:rPr>
          <w:rFonts w:ascii="Times New Roman" w:hAnsi="Times New Roman"/>
          <w:sz w:val="22"/>
          <w:szCs w:val="22"/>
        </w:rPr>
        <w:t>који</w:t>
      </w:r>
      <w:r w:rsidRPr="0068329B">
        <w:rPr>
          <w:rFonts w:ascii="Times New Roman" w:hAnsi="Times New Roman"/>
          <w:sz w:val="22"/>
          <w:szCs w:val="22"/>
          <w:lang w:val="fr-FR"/>
        </w:rPr>
        <w:t xml:space="preserve"> </w:t>
      </w:r>
      <w:r w:rsidRPr="00856C38">
        <w:rPr>
          <w:rFonts w:ascii="Times New Roman" w:hAnsi="Times New Roman"/>
          <w:sz w:val="22"/>
          <w:szCs w:val="22"/>
        </w:rPr>
        <w:t>ће</w:t>
      </w:r>
      <w:r w:rsidRPr="0068329B">
        <w:rPr>
          <w:rFonts w:ascii="Times New Roman" w:hAnsi="Times New Roman"/>
          <w:sz w:val="22"/>
          <w:szCs w:val="22"/>
          <w:lang w:val="fr-FR"/>
        </w:rPr>
        <w:t xml:space="preserve"> </w:t>
      </w:r>
      <w:r w:rsidRPr="00856C38">
        <w:rPr>
          <w:rFonts w:ascii="Times New Roman" w:hAnsi="Times New Roman"/>
          <w:sz w:val="22"/>
          <w:szCs w:val="22"/>
        </w:rPr>
        <w:t>се</w:t>
      </w:r>
      <w:r w:rsidRPr="0068329B">
        <w:rPr>
          <w:rFonts w:ascii="Times New Roman" w:hAnsi="Times New Roman"/>
          <w:sz w:val="22"/>
          <w:szCs w:val="22"/>
          <w:lang w:val="fr-FR"/>
        </w:rPr>
        <w:t xml:space="preserve"> </w:t>
      </w:r>
      <w:r w:rsidRPr="00856C38">
        <w:rPr>
          <w:rFonts w:ascii="Times New Roman" w:hAnsi="Times New Roman"/>
          <w:sz w:val="22"/>
          <w:szCs w:val="22"/>
        </w:rPr>
        <w:t>процењивати</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сваки</w:t>
      </w:r>
      <w:r w:rsidRPr="0068329B">
        <w:rPr>
          <w:rFonts w:ascii="Times New Roman" w:hAnsi="Times New Roman"/>
          <w:sz w:val="22"/>
          <w:szCs w:val="22"/>
          <w:lang w:val="fr-FR"/>
        </w:rPr>
        <w:t xml:space="preserve"> </w:t>
      </w:r>
      <w:r w:rsidRPr="00856C38">
        <w:rPr>
          <w:rFonts w:ascii="Times New Roman" w:hAnsi="Times New Roman"/>
          <w:sz w:val="22"/>
          <w:szCs w:val="22"/>
        </w:rPr>
        <w:t>индикатор</w:t>
      </w:r>
      <w:r w:rsidRPr="0068329B">
        <w:rPr>
          <w:rFonts w:ascii="Times New Roman" w:hAnsi="Times New Roman"/>
          <w:sz w:val="22"/>
          <w:szCs w:val="22"/>
          <w:lang w:val="fr-FR"/>
        </w:rPr>
        <w:t xml:space="preserve"> </w:t>
      </w:r>
      <w:r w:rsidRPr="00856C38">
        <w:rPr>
          <w:rFonts w:ascii="Times New Roman" w:hAnsi="Times New Roman"/>
          <w:sz w:val="22"/>
          <w:szCs w:val="22"/>
        </w:rPr>
        <w:t>резултата</w:t>
      </w:r>
      <w:r w:rsidRPr="0068329B">
        <w:rPr>
          <w:rFonts w:ascii="Times New Roman" w:hAnsi="Times New Roman"/>
          <w:sz w:val="22"/>
          <w:szCs w:val="22"/>
          <w:lang w:val="fr-FR"/>
        </w:rPr>
        <w:t xml:space="preserve"> </w:t>
      </w:r>
      <w:r w:rsidRPr="00856C38">
        <w:rPr>
          <w:rFonts w:ascii="Times New Roman" w:hAnsi="Times New Roman"/>
          <w:sz w:val="22"/>
          <w:szCs w:val="22"/>
        </w:rPr>
        <w:t>током</w:t>
      </w:r>
      <w:r w:rsidRPr="0068329B">
        <w:rPr>
          <w:rFonts w:ascii="Times New Roman" w:hAnsi="Times New Roman"/>
          <w:sz w:val="22"/>
          <w:szCs w:val="22"/>
          <w:lang w:val="fr-FR"/>
        </w:rPr>
        <w:t xml:space="preserve"> </w:t>
      </w:r>
      <w:r w:rsidRPr="00856C38">
        <w:rPr>
          <w:rFonts w:ascii="Times New Roman" w:hAnsi="Times New Roman"/>
          <w:sz w:val="22"/>
          <w:szCs w:val="22"/>
        </w:rPr>
        <w:t>двогодишњег</w:t>
      </w:r>
      <w:r w:rsidRPr="0068329B">
        <w:rPr>
          <w:rFonts w:ascii="Times New Roman" w:hAnsi="Times New Roman"/>
          <w:sz w:val="22"/>
          <w:szCs w:val="22"/>
          <w:lang w:val="fr-FR"/>
        </w:rPr>
        <w:t xml:space="preserve"> </w:t>
      </w:r>
      <w:r w:rsidRPr="00856C38">
        <w:rPr>
          <w:rFonts w:ascii="Times New Roman" w:hAnsi="Times New Roman"/>
          <w:sz w:val="22"/>
          <w:szCs w:val="22"/>
        </w:rPr>
        <w:t>оквира</w:t>
      </w:r>
      <w:r w:rsidRPr="0068329B">
        <w:rPr>
          <w:rFonts w:ascii="Times New Roman" w:hAnsi="Times New Roman"/>
          <w:sz w:val="22"/>
          <w:szCs w:val="22"/>
          <w:lang w:val="fr-FR"/>
        </w:rPr>
        <w:t xml:space="preserve"> </w:t>
      </w:r>
      <w:r w:rsidRPr="00856C38">
        <w:rPr>
          <w:rFonts w:ascii="Times New Roman" w:hAnsi="Times New Roman"/>
          <w:sz w:val="22"/>
          <w:szCs w:val="22"/>
        </w:rPr>
        <w:t>праћења</w:t>
      </w:r>
      <w:r w:rsidRPr="0068329B">
        <w:rPr>
          <w:rFonts w:ascii="Times New Roman" w:hAnsi="Times New Roman"/>
          <w:sz w:val="22"/>
          <w:szCs w:val="22"/>
          <w:lang w:val="fr-FR"/>
        </w:rPr>
        <w:t xml:space="preserve"> </w:t>
      </w:r>
      <w:r w:rsidRPr="00856C38">
        <w:rPr>
          <w:rFonts w:ascii="Times New Roman" w:hAnsi="Times New Roman"/>
          <w:sz w:val="22"/>
          <w:szCs w:val="22"/>
        </w:rPr>
        <w:t>ЗЈП</w:t>
      </w:r>
      <w:r w:rsidRPr="0068329B">
        <w:rPr>
          <w:rFonts w:ascii="Times New Roman" w:hAnsi="Times New Roman"/>
          <w:sz w:val="22"/>
          <w:szCs w:val="22"/>
          <w:lang w:val="fr-FR"/>
        </w:rPr>
        <w:t xml:space="preserve"> (</w:t>
      </w:r>
      <w:r w:rsidRPr="00856C38">
        <w:rPr>
          <w:rFonts w:ascii="Times New Roman" w:hAnsi="Times New Roman"/>
          <w:sz w:val="22"/>
          <w:szCs w:val="22"/>
        </w:rPr>
        <w:t>циљеви</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Y+1 </w:t>
      </w:r>
      <w:r w:rsidRPr="00856C38">
        <w:rPr>
          <w:rFonts w:ascii="Times New Roman" w:hAnsi="Times New Roman"/>
          <w:sz w:val="22"/>
          <w:szCs w:val="22"/>
        </w:rPr>
        <w:t>и</w:t>
      </w:r>
      <w:r w:rsidR="00595B8C">
        <w:rPr>
          <w:rFonts w:ascii="Times New Roman" w:hAnsi="Times New Roman"/>
          <w:sz w:val="22"/>
          <w:szCs w:val="22"/>
          <w:lang w:val="fr-FR"/>
        </w:rPr>
        <w:t xml:space="preserve"> Y+2 </w:t>
      </w:r>
      <w:r w:rsidRPr="00856C38">
        <w:rPr>
          <w:rFonts w:ascii="Times New Roman" w:hAnsi="Times New Roman"/>
          <w:sz w:val="22"/>
          <w:szCs w:val="22"/>
        </w:rPr>
        <w:t>након</w:t>
      </w:r>
      <w:r w:rsidRPr="0068329B">
        <w:rPr>
          <w:rFonts w:ascii="Times New Roman" w:hAnsi="Times New Roman"/>
          <w:sz w:val="22"/>
          <w:szCs w:val="22"/>
          <w:lang w:val="fr-FR"/>
        </w:rPr>
        <w:t xml:space="preserve"> </w:t>
      </w:r>
      <w:r w:rsidRPr="00856C38">
        <w:rPr>
          <w:rFonts w:ascii="Times New Roman" w:hAnsi="Times New Roman"/>
          <w:sz w:val="22"/>
          <w:szCs w:val="22"/>
        </w:rPr>
        <w:t>датума</w:t>
      </w:r>
      <w:r w:rsidRPr="0068329B">
        <w:rPr>
          <w:rFonts w:ascii="Times New Roman" w:hAnsi="Times New Roman"/>
          <w:sz w:val="22"/>
          <w:szCs w:val="22"/>
          <w:lang w:val="fr-FR"/>
        </w:rPr>
        <w:t xml:space="preserve"> </w:t>
      </w:r>
      <w:r w:rsidRPr="00856C38">
        <w:rPr>
          <w:rFonts w:ascii="Times New Roman" w:hAnsi="Times New Roman"/>
          <w:sz w:val="22"/>
          <w:szCs w:val="22"/>
        </w:rPr>
        <w:t>ступања</w:t>
      </w:r>
      <w:r w:rsidRPr="0068329B">
        <w:rPr>
          <w:rFonts w:ascii="Times New Roman" w:hAnsi="Times New Roman"/>
          <w:sz w:val="22"/>
          <w:szCs w:val="22"/>
          <w:lang w:val="fr-FR"/>
        </w:rPr>
        <w:t xml:space="preserve"> </w:t>
      </w:r>
      <w:r w:rsidRPr="00856C38">
        <w:rPr>
          <w:rFonts w:ascii="Times New Roman" w:hAnsi="Times New Roman"/>
          <w:sz w:val="22"/>
          <w:szCs w:val="22"/>
        </w:rPr>
        <w:t>на</w:t>
      </w:r>
      <w:r w:rsidRPr="0068329B">
        <w:rPr>
          <w:rFonts w:ascii="Times New Roman" w:hAnsi="Times New Roman"/>
          <w:sz w:val="22"/>
          <w:szCs w:val="22"/>
          <w:lang w:val="fr-FR"/>
        </w:rPr>
        <w:t xml:space="preserve"> </w:t>
      </w:r>
      <w:r w:rsidRPr="00856C38">
        <w:rPr>
          <w:rFonts w:ascii="Times New Roman" w:hAnsi="Times New Roman"/>
          <w:sz w:val="22"/>
          <w:szCs w:val="22"/>
        </w:rPr>
        <w:t>снагу</w:t>
      </w:r>
      <w:r w:rsidRPr="0068329B">
        <w:rPr>
          <w:rFonts w:ascii="Times New Roman" w:hAnsi="Times New Roman"/>
          <w:sz w:val="22"/>
          <w:szCs w:val="22"/>
          <w:lang w:val="fr-FR"/>
        </w:rPr>
        <w:t xml:space="preserve"> </w:t>
      </w:r>
      <w:r w:rsidRPr="00856C38">
        <w:rPr>
          <w:rFonts w:ascii="Times New Roman" w:hAnsi="Times New Roman"/>
          <w:sz w:val="22"/>
          <w:szCs w:val="22"/>
        </w:rPr>
        <w:t>Закон</w:t>
      </w:r>
      <w:r w:rsidRPr="0068329B">
        <w:rPr>
          <w:rFonts w:ascii="Times New Roman" w:hAnsi="Times New Roman"/>
          <w:sz w:val="22"/>
          <w:szCs w:val="22"/>
          <w:lang w:val="fr-FR"/>
        </w:rPr>
        <w:t xml:space="preserve"> </w:t>
      </w:r>
      <w:r w:rsidRPr="00856C38">
        <w:rPr>
          <w:rFonts w:ascii="Times New Roman" w:hAnsi="Times New Roman"/>
          <w:sz w:val="22"/>
          <w:szCs w:val="22"/>
        </w:rPr>
        <w:t>о</w:t>
      </w:r>
      <w:r w:rsidRPr="0068329B">
        <w:rPr>
          <w:rFonts w:ascii="Times New Roman" w:hAnsi="Times New Roman"/>
          <w:sz w:val="22"/>
          <w:szCs w:val="22"/>
          <w:lang w:val="fr-FR"/>
        </w:rPr>
        <w:t xml:space="preserve"> </w:t>
      </w:r>
      <w:r w:rsidRPr="00856C38">
        <w:rPr>
          <w:rFonts w:ascii="Times New Roman" w:hAnsi="Times New Roman"/>
          <w:sz w:val="22"/>
          <w:szCs w:val="22"/>
        </w:rPr>
        <w:t>климатским</w:t>
      </w:r>
      <w:r w:rsidRPr="0068329B">
        <w:rPr>
          <w:rFonts w:ascii="Times New Roman" w:hAnsi="Times New Roman"/>
          <w:sz w:val="22"/>
          <w:szCs w:val="22"/>
          <w:lang w:val="fr-FR"/>
        </w:rPr>
        <w:t xml:space="preserve"> </w:t>
      </w:r>
      <w:r w:rsidRPr="00856C38">
        <w:rPr>
          <w:rFonts w:ascii="Times New Roman" w:hAnsi="Times New Roman"/>
          <w:sz w:val="22"/>
          <w:szCs w:val="22"/>
        </w:rPr>
        <w:t>променама</w:t>
      </w:r>
      <w:r w:rsidRPr="0068329B">
        <w:rPr>
          <w:rFonts w:ascii="Times New Roman" w:hAnsi="Times New Roman"/>
          <w:sz w:val="22"/>
          <w:szCs w:val="22"/>
          <w:lang w:val="fr-FR"/>
        </w:rPr>
        <w:t>) (</w:t>
      </w:r>
      <w:r w:rsidRPr="00856C38">
        <w:rPr>
          <w:rFonts w:ascii="Times New Roman" w:hAnsi="Times New Roman"/>
          <w:sz w:val="22"/>
          <w:szCs w:val="22"/>
        </w:rPr>
        <w:t>видети</w:t>
      </w:r>
      <w:r w:rsidRPr="0068329B">
        <w:rPr>
          <w:rFonts w:ascii="Times New Roman" w:hAnsi="Times New Roman"/>
          <w:sz w:val="22"/>
          <w:szCs w:val="22"/>
          <w:lang w:val="fr-FR"/>
        </w:rPr>
        <w:t xml:space="preserve"> </w:t>
      </w:r>
      <w:r w:rsidRPr="00856C38">
        <w:rPr>
          <w:rFonts w:ascii="Times New Roman" w:hAnsi="Times New Roman"/>
          <w:sz w:val="22"/>
          <w:szCs w:val="22"/>
        </w:rPr>
        <w:t>Прилог</w:t>
      </w:r>
      <w:r w:rsidRPr="0068329B">
        <w:rPr>
          <w:rFonts w:ascii="Times New Roman" w:hAnsi="Times New Roman"/>
          <w:sz w:val="22"/>
          <w:szCs w:val="22"/>
          <w:lang w:val="fr-FR"/>
        </w:rPr>
        <w:t xml:space="preserve"> 3</w:t>
      </w:r>
      <w:r w:rsidRPr="00856C38">
        <w:rPr>
          <w:rFonts w:ascii="Times New Roman" w:hAnsi="Times New Roman"/>
          <w:sz w:val="22"/>
          <w:szCs w:val="22"/>
        </w:rPr>
        <w:t>Б</w:t>
      </w:r>
      <w:r w:rsidRPr="0068329B">
        <w:rPr>
          <w:rFonts w:ascii="Times New Roman" w:hAnsi="Times New Roman"/>
          <w:sz w:val="22"/>
          <w:szCs w:val="22"/>
          <w:lang w:val="fr-FR"/>
        </w:rPr>
        <w:t xml:space="preserve"> </w:t>
      </w:r>
      <w:r w:rsidRPr="00856C38">
        <w:rPr>
          <w:rFonts w:ascii="Times New Roman" w:hAnsi="Times New Roman"/>
          <w:sz w:val="22"/>
          <w:szCs w:val="22"/>
        </w:rPr>
        <w:t>Споразума</w:t>
      </w:r>
      <w:r w:rsidRPr="0068329B">
        <w:rPr>
          <w:rFonts w:ascii="Times New Roman" w:hAnsi="Times New Roman"/>
          <w:sz w:val="22"/>
          <w:szCs w:val="22"/>
          <w:lang w:val="fr-FR"/>
        </w:rPr>
        <w:t xml:space="preserve"> </w:t>
      </w:r>
      <w:r w:rsidRPr="00856C38">
        <w:rPr>
          <w:rFonts w:ascii="Times New Roman" w:hAnsi="Times New Roman"/>
          <w:sz w:val="22"/>
          <w:szCs w:val="22"/>
        </w:rPr>
        <w:t>о</w:t>
      </w:r>
      <w:r w:rsidRPr="0068329B">
        <w:rPr>
          <w:rFonts w:ascii="Times New Roman" w:hAnsi="Times New Roman"/>
          <w:sz w:val="22"/>
          <w:szCs w:val="22"/>
          <w:lang w:val="fr-FR"/>
        </w:rPr>
        <w:t xml:space="preserve"> </w:t>
      </w:r>
      <w:r w:rsidRPr="00856C38">
        <w:rPr>
          <w:rFonts w:ascii="Times New Roman" w:hAnsi="Times New Roman"/>
          <w:sz w:val="22"/>
          <w:szCs w:val="22"/>
        </w:rPr>
        <w:t>кредитном</w:t>
      </w:r>
      <w:r w:rsidRPr="0068329B">
        <w:rPr>
          <w:rFonts w:ascii="Times New Roman" w:hAnsi="Times New Roman"/>
          <w:sz w:val="22"/>
          <w:szCs w:val="22"/>
          <w:lang w:val="fr-FR"/>
        </w:rPr>
        <w:t xml:space="preserve"> </w:t>
      </w:r>
      <w:r w:rsidRPr="00856C38">
        <w:rPr>
          <w:rFonts w:ascii="Times New Roman" w:hAnsi="Times New Roman"/>
          <w:sz w:val="22"/>
          <w:szCs w:val="22"/>
        </w:rPr>
        <w:t>инструменту</w:t>
      </w:r>
      <w:r w:rsidRPr="0068329B">
        <w:rPr>
          <w:rFonts w:ascii="Times New Roman" w:hAnsi="Times New Roman"/>
          <w:sz w:val="22"/>
          <w:szCs w:val="22"/>
          <w:lang w:val="fr-FR"/>
        </w:rPr>
        <w:t xml:space="preserve">). </w:t>
      </w:r>
    </w:p>
    <w:p w:rsidR="00716669" w:rsidRPr="0068329B" w:rsidRDefault="00716669" w:rsidP="00716669">
      <w:pPr>
        <w:pStyle w:val="HTMLPreformatted"/>
        <w:rPr>
          <w:rFonts w:ascii="Times New Roman" w:hAnsi="Times New Roman"/>
          <w:sz w:val="22"/>
          <w:szCs w:val="22"/>
          <w:lang w:val="fr-FR"/>
        </w:rPr>
      </w:pPr>
    </w:p>
    <w:p w:rsidR="00716669" w:rsidRPr="00007CB6" w:rsidRDefault="00716669" w:rsidP="00716669">
      <w:pPr>
        <w:pStyle w:val="0normal"/>
        <w:numPr>
          <w:ilvl w:val="0"/>
          <w:numId w:val="36"/>
        </w:numPr>
        <w:contextualSpacing w:val="0"/>
        <w:rPr>
          <w:sz w:val="22"/>
          <w:szCs w:val="22"/>
        </w:rPr>
      </w:pPr>
      <w:r w:rsidRPr="00856C38">
        <w:rPr>
          <w:b/>
          <w:sz w:val="22"/>
          <w:szCs w:val="22"/>
        </w:rPr>
        <w:t>Индикатор резултата #1</w:t>
      </w:r>
      <w:r w:rsidRPr="00856C38">
        <w:rPr>
          <w:sz w:val="22"/>
          <w:szCs w:val="22"/>
        </w:rPr>
        <w:t>:</w:t>
      </w:r>
      <w:r w:rsidRPr="00856C38">
        <w:rPr>
          <w:b/>
          <w:sz w:val="22"/>
          <w:szCs w:val="22"/>
        </w:rPr>
        <w:t xml:space="preserve"> </w:t>
      </w:r>
      <w:r w:rsidRPr="00856C38">
        <w:rPr>
          <w:sz w:val="22"/>
          <w:szCs w:val="22"/>
        </w:rPr>
        <w:t xml:space="preserve">НСКП је поново успостављен и оперативан. </w:t>
      </w:r>
    </w:p>
    <w:p w:rsidR="00716669" w:rsidRPr="00007CB6" w:rsidRDefault="00716669" w:rsidP="00716669">
      <w:pPr>
        <w:pStyle w:val="0normal"/>
        <w:ind w:left="360"/>
        <w:rPr>
          <w:i/>
          <w:iCs/>
          <w:sz w:val="22"/>
          <w:szCs w:val="22"/>
        </w:rPr>
      </w:pPr>
      <w:r w:rsidRPr="00856C38">
        <w:rPr>
          <w:i/>
          <w:sz w:val="22"/>
          <w:szCs w:val="22"/>
        </w:rPr>
        <w:t>Циљ је учинити НСКП оперативним како би се осигурала ефикасна међуресорска координација за спровођење Закона о климатским променама. Састав, мандат и начини рада НСКП нису дефинисани Законом о климатским променама. Капацитет његових чланова (представника кључних владиних институција и агенција, истраживачких институција и цивилног друштва, итд.) мораће да буде значајно ојачан како би се осигурала ефикасност, репрезентативност и независност НСКП чија је улога да саветује владу. Циљ је одржавање две седнице годишње. Поступак заседања ће бити јаван и доступан медијима.</w:t>
      </w:r>
    </w:p>
    <w:p w:rsidR="00716669" w:rsidRPr="00007CB6" w:rsidRDefault="00716669" w:rsidP="00716669">
      <w:pPr>
        <w:pStyle w:val="0normal"/>
        <w:ind w:left="360"/>
        <w:rPr>
          <w:i/>
          <w:iCs/>
          <w:sz w:val="22"/>
          <w:szCs w:val="22"/>
        </w:rPr>
      </w:pPr>
    </w:p>
    <w:p w:rsidR="00716669" w:rsidRPr="00007CB6" w:rsidRDefault="00716669" w:rsidP="00716669">
      <w:pPr>
        <w:pStyle w:val="0normal"/>
        <w:numPr>
          <w:ilvl w:val="0"/>
          <w:numId w:val="37"/>
        </w:numPr>
        <w:contextualSpacing w:val="0"/>
        <w:rPr>
          <w:sz w:val="22"/>
          <w:szCs w:val="22"/>
        </w:rPr>
      </w:pPr>
      <w:r w:rsidRPr="00856C38">
        <w:rPr>
          <w:b/>
          <w:sz w:val="22"/>
          <w:szCs w:val="22"/>
        </w:rPr>
        <w:t>Индикатор резултата #2</w:t>
      </w:r>
      <w:r w:rsidRPr="00856C38">
        <w:rPr>
          <w:sz w:val="22"/>
          <w:szCs w:val="22"/>
        </w:rPr>
        <w:t>:</w:t>
      </w:r>
      <w:r w:rsidRPr="00856C38">
        <w:rPr>
          <w:b/>
          <w:sz w:val="22"/>
          <w:szCs w:val="22"/>
        </w:rPr>
        <w:t xml:space="preserve"> </w:t>
      </w:r>
      <w:r w:rsidRPr="00856C38">
        <w:rPr>
          <w:sz w:val="22"/>
          <w:szCs w:val="22"/>
        </w:rPr>
        <w:t xml:space="preserve">Израђени су и усвојени релевантни подзаконски прописи који прате Закон о климатским променама </w:t>
      </w:r>
    </w:p>
    <w:p w:rsidR="00716669" w:rsidRPr="00007CB6" w:rsidRDefault="00716669" w:rsidP="00716669">
      <w:pPr>
        <w:ind w:left="360"/>
        <w:rPr>
          <w:i/>
          <w:iCs/>
          <w:szCs w:val="22"/>
        </w:rPr>
      </w:pPr>
      <w:r>
        <w:rPr>
          <w:i/>
          <w:szCs w:val="22"/>
        </w:rPr>
        <w:t xml:space="preserve">Потребно је израдити и усвојити 11 обавезујућих и примењивих подзаконских аката у складу са Законом о климатским променама: 6 подзаконских аката на Y+1 програма; 5 додатних подзаконских аката на Y+2 програма. Програм ће такође подржати процену и идентификовање потреба за изградњом капацитета у ресорним министарствима за спровођење подзаконских аката и Владине мапе пута за климу. </w:t>
      </w:r>
    </w:p>
    <w:p w:rsidR="00716669" w:rsidRPr="00007CB6" w:rsidRDefault="00716669" w:rsidP="00716669">
      <w:pPr>
        <w:ind w:left="360"/>
        <w:rPr>
          <w:i/>
          <w:iCs/>
          <w:szCs w:val="22"/>
        </w:rPr>
      </w:pPr>
      <w:r w:rsidRPr="00856C38">
        <w:rPr>
          <w:i/>
          <w:szCs w:val="22"/>
        </w:rPr>
        <w:t>Програм ће допринети ажурирању Националне стратегије управљања отпадом и њеног акционог плана, имајући у виду будући зајам за локалне власти (тренутно под идентификацијом).</w:t>
      </w:r>
    </w:p>
    <w:p w:rsidR="00716669" w:rsidRPr="00007CB6" w:rsidRDefault="00716669" w:rsidP="00716669">
      <w:pPr>
        <w:ind w:left="360"/>
        <w:rPr>
          <w:i/>
          <w:iCs/>
          <w:szCs w:val="22"/>
        </w:rPr>
      </w:pPr>
    </w:p>
    <w:p w:rsidR="00716669" w:rsidRPr="00007CB6" w:rsidRDefault="00716669" w:rsidP="00716669">
      <w:pPr>
        <w:pStyle w:val="0normal"/>
        <w:numPr>
          <w:ilvl w:val="0"/>
          <w:numId w:val="36"/>
        </w:numPr>
        <w:contextualSpacing w:val="0"/>
        <w:rPr>
          <w:b/>
          <w:bCs/>
          <w:sz w:val="22"/>
          <w:szCs w:val="22"/>
        </w:rPr>
      </w:pPr>
      <w:r w:rsidRPr="00856C38">
        <w:rPr>
          <w:b/>
          <w:sz w:val="22"/>
          <w:szCs w:val="22"/>
        </w:rPr>
        <w:t>Индикатор резултата #3</w:t>
      </w:r>
      <w:r w:rsidRPr="00856C38">
        <w:rPr>
          <w:sz w:val="22"/>
          <w:szCs w:val="22"/>
        </w:rPr>
        <w:t xml:space="preserve">: Документи јавне политике се одобравају и/или усклађују са Законом о климатским променама. </w:t>
      </w:r>
    </w:p>
    <w:p w:rsidR="00716669" w:rsidRPr="00007CB6" w:rsidRDefault="00716669" w:rsidP="00716669">
      <w:pPr>
        <w:ind w:left="360"/>
        <w:rPr>
          <w:i/>
          <w:iCs/>
          <w:szCs w:val="22"/>
        </w:rPr>
      </w:pPr>
      <w:r w:rsidRPr="00856C38">
        <w:rPr>
          <w:i/>
          <w:szCs w:val="22"/>
        </w:rPr>
        <w:t xml:space="preserve">Закон о климатским променама одређује максимални период од две године за усвајање Стратегије нискоугљеничког развоја и пратећег акционог плана. Већ је доступан први нацрт Стратегије нискоугљеничког развоја (који покрива и аспекте ублажавања и прилагођавања) и акциони план. Главни изазов је ускладити секторске политике са квантификованим циљевима смањења емисија гасова стаклене баште за 2030. и 2050. годину, како је дефинисано у стратегији и новом НОД у поступку формализације. У току је јачање инвентара емисија гасова стаклене баште (UNDP - систем MRV - видети R#2). </w:t>
      </w:r>
    </w:p>
    <w:p w:rsidR="00716669" w:rsidRPr="00007CB6" w:rsidRDefault="00716669" w:rsidP="00716669">
      <w:pPr>
        <w:ind w:left="360"/>
        <w:rPr>
          <w:i/>
          <w:iCs/>
          <w:szCs w:val="22"/>
        </w:rPr>
      </w:pPr>
    </w:p>
    <w:p w:rsidR="00716669" w:rsidRPr="00007CB6" w:rsidRDefault="00716669" w:rsidP="00716669">
      <w:pPr>
        <w:ind w:left="360"/>
        <w:rPr>
          <w:i/>
          <w:iCs/>
          <w:szCs w:val="22"/>
        </w:rPr>
      </w:pPr>
      <w:r w:rsidRPr="00856C38">
        <w:rPr>
          <w:i/>
          <w:szCs w:val="22"/>
        </w:rPr>
        <w:t xml:space="preserve">Закон о климатским променама захтева процену рањивости на климатске промене за секторе који су највише погођени климатским променама и усклађеност са програмом прилагођавања у документима јавних политика. Програм ће стога подржати процену утицаја рањивости урбаног сектора како би се ојачало климатско прилагођавање у Националну стратегију одрживог урбаног развоја. Такође ће подржати две одабране локалне самоуправе у идентификовању климатских приоритетних потреба и пројеката (узимајући у обзир и прилагођавање и ублажавање).   </w:t>
      </w:r>
    </w:p>
    <w:p w:rsidR="00716669" w:rsidRPr="00007CB6" w:rsidRDefault="00716669" w:rsidP="00716669">
      <w:pPr>
        <w:ind w:left="360"/>
        <w:rPr>
          <w:b/>
          <w:bCs/>
          <w:szCs w:val="22"/>
        </w:rPr>
      </w:pPr>
    </w:p>
    <w:p w:rsidR="00716669" w:rsidRPr="00007CB6" w:rsidRDefault="00716669" w:rsidP="00716669">
      <w:pPr>
        <w:ind w:left="360"/>
        <w:rPr>
          <w:b/>
          <w:bCs/>
          <w:szCs w:val="22"/>
        </w:rPr>
      </w:pPr>
    </w:p>
    <w:p w:rsidR="00716669" w:rsidRPr="00007CB6" w:rsidRDefault="00716669" w:rsidP="00716669">
      <w:pPr>
        <w:ind w:left="360"/>
        <w:rPr>
          <w:szCs w:val="22"/>
        </w:rPr>
      </w:pPr>
      <w:r w:rsidRPr="00856C38">
        <w:rPr>
          <w:b/>
          <w:szCs w:val="22"/>
        </w:rPr>
        <w:t>Индикатор резултата #4</w:t>
      </w:r>
      <w:r w:rsidRPr="00856C38">
        <w:rPr>
          <w:szCs w:val="22"/>
        </w:rPr>
        <w:t xml:space="preserve">: Студија изводљивости се израђује да би се идентификовале опције шеме финансирања за климатске инвестиције јединица локалне самоуправе </w:t>
      </w:r>
    </w:p>
    <w:p w:rsidR="00716669" w:rsidRPr="00007CB6" w:rsidRDefault="00716669" w:rsidP="00716669">
      <w:pPr>
        <w:ind w:left="360"/>
        <w:rPr>
          <w:b/>
          <w:bCs/>
          <w:szCs w:val="22"/>
        </w:rPr>
      </w:pPr>
    </w:p>
    <w:p w:rsidR="00716669" w:rsidRPr="00007CB6" w:rsidRDefault="00716669" w:rsidP="00716669">
      <w:pPr>
        <w:pStyle w:val="ListParagraph"/>
        <w:ind w:left="360"/>
        <w:rPr>
          <w:i/>
          <w:iCs/>
        </w:rPr>
      </w:pPr>
      <w:r w:rsidRPr="00856C38">
        <w:rPr>
          <w:i/>
        </w:rPr>
        <w:t>Закон о климатским променама и пројекат Стратегије нискоугљеничког развоја не садрже одредбе о буџетирању и финансирању инвестиција у климатске промене. Међутим, преко свог Фискалног савета, МФ је у 2018. години проценило потребе за додатним буџетским расходима за заштиту животне средине на 500 милиона EUR годишње, или 8,5 милијарди EUR током 10 година, укључујући 100 милиона EUR годишње за локалне колективе. На основу дијагнозе локалних општинских финансија на основу два узорка пилот града, програм ће помоћи у дефинисању једног или више преференцијалних сценарија финансирања за ове инвестиције. Овај изазов је пресудан за постизање циљева смањења емисије гасова стаклене баште који су обухваћени Стратегијом нискоугљеничког развоја.</w:t>
      </w:r>
    </w:p>
    <w:p w:rsidR="00716669" w:rsidRPr="00007CB6" w:rsidRDefault="00716669" w:rsidP="00716669">
      <w:pPr>
        <w:pStyle w:val="0normal"/>
        <w:ind w:left="0"/>
        <w:rPr>
          <w:b/>
          <w:bCs/>
        </w:rPr>
      </w:pPr>
    </w:p>
    <w:p w:rsidR="00716669" w:rsidRDefault="00716669" w:rsidP="00716669">
      <w:pPr>
        <w:pStyle w:val="0normal"/>
        <w:ind w:left="0"/>
        <w:rPr>
          <w:b/>
          <w:bCs/>
        </w:rPr>
      </w:pPr>
    </w:p>
    <w:p w:rsidR="0066790F" w:rsidRDefault="0066790F" w:rsidP="00716669">
      <w:pPr>
        <w:pStyle w:val="0normal"/>
        <w:ind w:left="0"/>
        <w:rPr>
          <w:b/>
          <w:bCs/>
        </w:rPr>
      </w:pPr>
    </w:p>
    <w:p w:rsidR="0066790F" w:rsidRDefault="0066790F" w:rsidP="00716669">
      <w:pPr>
        <w:pStyle w:val="0normal"/>
        <w:ind w:left="0"/>
        <w:rPr>
          <w:b/>
          <w:bCs/>
        </w:rPr>
      </w:pPr>
    </w:p>
    <w:p w:rsidR="0066790F" w:rsidRPr="00007CB6" w:rsidRDefault="0066790F" w:rsidP="00716669">
      <w:pPr>
        <w:pStyle w:val="0normal"/>
        <w:ind w:left="0"/>
        <w:rPr>
          <w:b/>
          <w:bCs/>
        </w:rPr>
        <w:sectPr w:rsidR="0066790F" w:rsidRPr="00007CB6" w:rsidSect="007C423D">
          <w:pgSz w:w="11900" w:h="16840" w:code="9"/>
          <w:pgMar w:top="1276" w:right="1410" w:bottom="1440" w:left="1417" w:header="708" w:footer="708" w:gutter="0"/>
          <w:cols w:space="709"/>
          <w:titlePg/>
          <w:docGrid w:linePitch="360"/>
        </w:sectPr>
      </w:pPr>
    </w:p>
    <w:p w:rsidR="00716669" w:rsidRPr="00007CB6" w:rsidRDefault="007B62C6" w:rsidP="00716669">
      <w:pPr>
        <w:pStyle w:val="4"/>
        <w:numPr>
          <w:ilvl w:val="1"/>
          <w:numId w:val="40"/>
        </w:numPr>
        <w:tabs>
          <w:tab w:val="clear" w:pos="993"/>
          <w:tab w:val="left" w:pos="1134"/>
        </w:tabs>
        <w:rPr>
          <w:rFonts w:ascii="Times New Roman" w:hAnsi="Times New Roman"/>
        </w:rPr>
      </w:pPr>
      <w:bookmarkStart w:id="525" w:name="_Toc70332297"/>
      <w:r>
        <w:rPr>
          <w:rFonts w:ascii="Times New Roman" w:hAnsi="Times New Roman"/>
          <w:lang w:val="sr-Cyrl-RS"/>
        </w:rPr>
        <w:t xml:space="preserve"> </w:t>
      </w:r>
      <w:r w:rsidR="00716669" w:rsidRPr="00856C38">
        <w:rPr>
          <w:rFonts w:ascii="Times New Roman" w:hAnsi="Times New Roman"/>
        </w:rPr>
        <w:t>Институционални аранжмани: Примена, праћење и евалуација</w:t>
      </w:r>
      <w:bookmarkEnd w:id="525"/>
    </w:p>
    <w:p w:rsidR="00716669" w:rsidRDefault="00716669" w:rsidP="00716669">
      <w:pPr>
        <w:pStyle w:val="0"/>
        <w:rPr>
          <w:rFonts w:ascii="Times New Roman" w:hAnsi="Times New Roman"/>
          <w:sz w:val="22"/>
          <w:szCs w:val="22"/>
          <w:lang w:val="fr-FR"/>
        </w:rPr>
      </w:pPr>
    </w:p>
    <w:p w:rsidR="0066790F" w:rsidRPr="0068329B" w:rsidRDefault="0066790F" w:rsidP="00716669">
      <w:pPr>
        <w:pStyle w:val="0"/>
        <w:rPr>
          <w:rFonts w:ascii="Times New Roman" w:hAnsi="Times New Roman"/>
          <w:sz w:val="22"/>
          <w:szCs w:val="22"/>
          <w:lang w:val="fr-FR"/>
        </w:rPr>
      </w:pPr>
    </w:p>
    <w:p w:rsidR="00716669" w:rsidRPr="0068329B" w:rsidRDefault="00716669" w:rsidP="00716669">
      <w:pPr>
        <w:pStyle w:val="0"/>
        <w:rPr>
          <w:rFonts w:ascii="Times New Roman" w:hAnsi="Times New Roman"/>
          <w:sz w:val="22"/>
          <w:szCs w:val="22"/>
          <w:lang w:val="fr-FR"/>
        </w:rPr>
      </w:pPr>
      <w:r w:rsidRPr="00856C38">
        <w:rPr>
          <w:rFonts w:ascii="Times New Roman" w:hAnsi="Times New Roman"/>
          <w:sz w:val="22"/>
          <w:szCs w:val="22"/>
        </w:rPr>
        <w:t>ЗЈП</w:t>
      </w:r>
      <w:r w:rsidRPr="0068329B">
        <w:rPr>
          <w:rFonts w:ascii="Times New Roman" w:hAnsi="Times New Roman"/>
          <w:sz w:val="22"/>
          <w:szCs w:val="22"/>
          <w:lang w:val="fr-FR"/>
        </w:rPr>
        <w:t xml:space="preserve"> </w:t>
      </w:r>
      <w:r w:rsidRPr="00856C38">
        <w:rPr>
          <w:rFonts w:ascii="Times New Roman" w:hAnsi="Times New Roman"/>
          <w:sz w:val="22"/>
          <w:szCs w:val="22"/>
        </w:rPr>
        <w:t>ће</w:t>
      </w:r>
      <w:r w:rsidRPr="0068329B">
        <w:rPr>
          <w:rFonts w:ascii="Times New Roman" w:hAnsi="Times New Roman"/>
          <w:sz w:val="22"/>
          <w:szCs w:val="22"/>
          <w:lang w:val="fr-FR"/>
        </w:rPr>
        <w:t xml:space="preserve"> </w:t>
      </w:r>
      <w:r w:rsidRPr="00856C38">
        <w:rPr>
          <w:rFonts w:ascii="Times New Roman" w:hAnsi="Times New Roman"/>
          <w:sz w:val="22"/>
          <w:szCs w:val="22"/>
        </w:rPr>
        <w:t>подржавати</w:t>
      </w:r>
      <w:r w:rsidRPr="0068329B">
        <w:rPr>
          <w:rFonts w:ascii="Times New Roman" w:hAnsi="Times New Roman"/>
          <w:sz w:val="22"/>
          <w:szCs w:val="22"/>
          <w:lang w:val="fr-FR"/>
        </w:rPr>
        <w:t xml:space="preserve"> </w:t>
      </w:r>
      <w:r w:rsidRPr="00856C38">
        <w:rPr>
          <w:rFonts w:ascii="Times New Roman" w:hAnsi="Times New Roman"/>
          <w:sz w:val="22"/>
          <w:szCs w:val="22"/>
        </w:rPr>
        <w:t>и</w:t>
      </w:r>
      <w:r w:rsidRPr="0068329B">
        <w:rPr>
          <w:rFonts w:ascii="Times New Roman" w:hAnsi="Times New Roman"/>
          <w:sz w:val="22"/>
          <w:szCs w:val="22"/>
          <w:lang w:val="fr-FR"/>
        </w:rPr>
        <w:t xml:space="preserve"> </w:t>
      </w:r>
      <w:r w:rsidRPr="00856C38">
        <w:rPr>
          <w:rFonts w:ascii="Times New Roman" w:hAnsi="Times New Roman"/>
          <w:sz w:val="22"/>
          <w:szCs w:val="22"/>
        </w:rPr>
        <w:t>надгледати</w:t>
      </w:r>
      <w:r w:rsidRPr="0068329B">
        <w:rPr>
          <w:rFonts w:ascii="Times New Roman" w:hAnsi="Times New Roman"/>
          <w:sz w:val="22"/>
          <w:szCs w:val="22"/>
          <w:lang w:val="fr-FR"/>
        </w:rPr>
        <w:t xml:space="preserve"> </w:t>
      </w:r>
      <w:r w:rsidRPr="00856C38">
        <w:rPr>
          <w:rFonts w:ascii="Times New Roman" w:hAnsi="Times New Roman"/>
          <w:sz w:val="22"/>
          <w:szCs w:val="22"/>
        </w:rPr>
        <w:t>очекиване</w:t>
      </w:r>
      <w:r w:rsidRPr="0068329B">
        <w:rPr>
          <w:rFonts w:ascii="Times New Roman" w:hAnsi="Times New Roman"/>
          <w:sz w:val="22"/>
          <w:szCs w:val="22"/>
          <w:lang w:val="fr-FR"/>
        </w:rPr>
        <w:t xml:space="preserve"> </w:t>
      </w:r>
      <w:r w:rsidRPr="00856C38">
        <w:rPr>
          <w:rFonts w:ascii="Times New Roman" w:hAnsi="Times New Roman"/>
          <w:sz w:val="22"/>
          <w:szCs w:val="22"/>
        </w:rPr>
        <w:t>резултате</w:t>
      </w:r>
      <w:r w:rsidRPr="0068329B">
        <w:rPr>
          <w:rFonts w:ascii="Times New Roman" w:hAnsi="Times New Roman"/>
          <w:sz w:val="22"/>
          <w:szCs w:val="22"/>
          <w:lang w:val="fr-FR"/>
        </w:rPr>
        <w:t xml:space="preserve"> </w:t>
      </w:r>
      <w:r w:rsidRPr="00856C38">
        <w:rPr>
          <w:rFonts w:ascii="Times New Roman" w:hAnsi="Times New Roman"/>
          <w:sz w:val="22"/>
          <w:szCs w:val="22"/>
        </w:rPr>
        <w:t>и</w:t>
      </w:r>
      <w:r w:rsidRPr="0068329B">
        <w:rPr>
          <w:rFonts w:ascii="Times New Roman" w:hAnsi="Times New Roman"/>
          <w:sz w:val="22"/>
          <w:szCs w:val="22"/>
          <w:lang w:val="fr-FR"/>
        </w:rPr>
        <w:t xml:space="preserve"> </w:t>
      </w:r>
      <w:r w:rsidRPr="00856C38">
        <w:rPr>
          <w:rFonts w:ascii="Times New Roman" w:hAnsi="Times New Roman"/>
          <w:sz w:val="22"/>
          <w:szCs w:val="22"/>
        </w:rPr>
        <w:t>посвећене</w:t>
      </w:r>
      <w:r w:rsidRPr="0068329B">
        <w:rPr>
          <w:rFonts w:ascii="Times New Roman" w:hAnsi="Times New Roman"/>
          <w:sz w:val="22"/>
          <w:szCs w:val="22"/>
          <w:lang w:val="fr-FR"/>
        </w:rPr>
        <w:t xml:space="preserve"> </w:t>
      </w:r>
      <w:r w:rsidRPr="00856C38">
        <w:rPr>
          <w:rFonts w:ascii="Times New Roman" w:hAnsi="Times New Roman"/>
          <w:sz w:val="22"/>
          <w:szCs w:val="22"/>
        </w:rPr>
        <w:t>активности</w:t>
      </w:r>
      <w:r w:rsidRPr="0068329B">
        <w:rPr>
          <w:rFonts w:ascii="Times New Roman" w:hAnsi="Times New Roman"/>
          <w:sz w:val="22"/>
          <w:szCs w:val="22"/>
          <w:lang w:val="fr-FR"/>
        </w:rPr>
        <w:t xml:space="preserve"> </w:t>
      </w:r>
      <w:r w:rsidRPr="00856C38">
        <w:rPr>
          <w:rFonts w:ascii="Times New Roman" w:hAnsi="Times New Roman"/>
          <w:sz w:val="22"/>
          <w:szCs w:val="22"/>
        </w:rPr>
        <w:t>током</w:t>
      </w:r>
      <w:r w:rsidRPr="0068329B">
        <w:rPr>
          <w:rFonts w:ascii="Times New Roman" w:hAnsi="Times New Roman"/>
          <w:sz w:val="22"/>
          <w:szCs w:val="22"/>
          <w:lang w:val="fr-FR"/>
        </w:rPr>
        <w:t xml:space="preserve"> </w:t>
      </w:r>
      <w:r w:rsidRPr="00856C38">
        <w:rPr>
          <w:rFonts w:ascii="Times New Roman" w:hAnsi="Times New Roman"/>
          <w:sz w:val="22"/>
          <w:szCs w:val="22"/>
        </w:rPr>
        <w:t>периода</w:t>
      </w:r>
      <w:r w:rsidRPr="0068329B">
        <w:rPr>
          <w:rFonts w:ascii="Times New Roman" w:hAnsi="Times New Roman"/>
          <w:sz w:val="22"/>
          <w:szCs w:val="22"/>
          <w:lang w:val="fr-FR"/>
        </w:rPr>
        <w:t xml:space="preserve"> </w:t>
      </w:r>
      <w:r w:rsidRPr="00856C38">
        <w:rPr>
          <w:rFonts w:ascii="Times New Roman" w:hAnsi="Times New Roman"/>
          <w:sz w:val="22"/>
          <w:szCs w:val="22"/>
        </w:rPr>
        <w:t>од</w:t>
      </w:r>
      <w:r w:rsidRPr="0068329B">
        <w:rPr>
          <w:rFonts w:ascii="Times New Roman" w:hAnsi="Times New Roman"/>
          <w:sz w:val="22"/>
          <w:szCs w:val="22"/>
          <w:lang w:val="fr-FR"/>
        </w:rPr>
        <w:t xml:space="preserve"> </w:t>
      </w:r>
      <w:r w:rsidRPr="00856C38">
        <w:rPr>
          <w:rFonts w:ascii="Times New Roman" w:hAnsi="Times New Roman"/>
          <w:sz w:val="22"/>
          <w:szCs w:val="22"/>
        </w:rPr>
        <w:t>две</w:t>
      </w:r>
      <w:r w:rsidRPr="0068329B">
        <w:rPr>
          <w:rFonts w:ascii="Times New Roman" w:hAnsi="Times New Roman"/>
          <w:sz w:val="22"/>
          <w:szCs w:val="22"/>
          <w:lang w:val="fr-FR"/>
        </w:rPr>
        <w:t xml:space="preserve"> </w:t>
      </w:r>
      <w:r w:rsidRPr="00856C38">
        <w:rPr>
          <w:rFonts w:ascii="Times New Roman" w:hAnsi="Times New Roman"/>
          <w:sz w:val="22"/>
          <w:szCs w:val="22"/>
        </w:rPr>
        <w:t>године</w:t>
      </w:r>
      <w:r w:rsidRPr="0068329B">
        <w:rPr>
          <w:rFonts w:ascii="Times New Roman" w:hAnsi="Times New Roman"/>
          <w:sz w:val="22"/>
          <w:szCs w:val="22"/>
          <w:lang w:val="fr-FR"/>
        </w:rPr>
        <w:t xml:space="preserve"> (</w:t>
      </w:r>
      <w:r w:rsidRPr="00856C38">
        <w:rPr>
          <w:rFonts w:ascii="Times New Roman" w:hAnsi="Times New Roman"/>
          <w:sz w:val="22"/>
          <w:szCs w:val="22"/>
        </w:rPr>
        <w:t>након</w:t>
      </w:r>
      <w:r w:rsidRPr="0068329B">
        <w:rPr>
          <w:rFonts w:ascii="Times New Roman" w:hAnsi="Times New Roman"/>
          <w:sz w:val="22"/>
          <w:szCs w:val="22"/>
          <w:lang w:val="fr-FR"/>
        </w:rPr>
        <w:t xml:space="preserve"> </w:t>
      </w:r>
      <w:r w:rsidRPr="00856C38">
        <w:rPr>
          <w:rFonts w:ascii="Times New Roman" w:hAnsi="Times New Roman"/>
          <w:sz w:val="22"/>
          <w:szCs w:val="22"/>
        </w:rPr>
        <w:t>датума</w:t>
      </w:r>
      <w:r w:rsidRPr="0068329B">
        <w:rPr>
          <w:rFonts w:ascii="Times New Roman" w:hAnsi="Times New Roman"/>
          <w:sz w:val="22"/>
          <w:szCs w:val="22"/>
          <w:lang w:val="fr-FR"/>
        </w:rPr>
        <w:t xml:space="preserve"> </w:t>
      </w:r>
      <w:r w:rsidRPr="00856C38">
        <w:rPr>
          <w:rFonts w:ascii="Times New Roman" w:hAnsi="Times New Roman"/>
          <w:sz w:val="22"/>
          <w:szCs w:val="22"/>
        </w:rPr>
        <w:t>ступања</w:t>
      </w:r>
      <w:r w:rsidRPr="0068329B">
        <w:rPr>
          <w:rFonts w:ascii="Times New Roman" w:hAnsi="Times New Roman"/>
          <w:sz w:val="22"/>
          <w:szCs w:val="22"/>
          <w:lang w:val="fr-FR"/>
        </w:rPr>
        <w:t xml:space="preserve"> </w:t>
      </w:r>
      <w:r w:rsidRPr="00856C38">
        <w:rPr>
          <w:rFonts w:ascii="Times New Roman" w:hAnsi="Times New Roman"/>
          <w:sz w:val="22"/>
          <w:szCs w:val="22"/>
        </w:rPr>
        <w:t>на</w:t>
      </w:r>
      <w:r w:rsidRPr="0068329B">
        <w:rPr>
          <w:rFonts w:ascii="Times New Roman" w:hAnsi="Times New Roman"/>
          <w:sz w:val="22"/>
          <w:szCs w:val="22"/>
          <w:lang w:val="fr-FR"/>
        </w:rPr>
        <w:t xml:space="preserve"> </w:t>
      </w:r>
      <w:r w:rsidRPr="00856C38">
        <w:rPr>
          <w:rFonts w:ascii="Times New Roman" w:hAnsi="Times New Roman"/>
          <w:sz w:val="22"/>
          <w:szCs w:val="22"/>
        </w:rPr>
        <w:t>снагу</w:t>
      </w:r>
      <w:r w:rsidRPr="0068329B">
        <w:rPr>
          <w:rFonts w:ascii="Times New Roman" w:hAnsi="Times New Roman"/>
          <w:sz w:val="22"/>
          <w:szCs w:val="22"/>
          <w:lang w:val="fr-FR"/>
        </w:rPr>
        <w:t xml:space="preserve"> </w:t>
      </w:r>
      <w:r w:rsidRPr="00856C38">
        <w:rPr>
          <w:rFonts w:ascii="Times New Roman" w:hAnsi="Times New Roman"/>
          <w:sz w:val="22"/>
          <w:szCs w:val="22"/>
        </w:rPr>
        <w:t>Закона</w:t>
      </w:r>
      <w:r w:rsidRPr="0068329B">
        <w:rPr>
          <w:rFonts w:ascii="Times New Roman" w:hAnsi="Times New Roman"/>
          <w:sz w:val="22"/>
          <w:szCs w:val="22"/>
          <w:lang w:val="fr-FR"/>
        </w:rPr>
        <w:t xml:space="preserve"> </w:t>
      </w:r>
      <w:r w:rsidRPr="00856C38">
        <w:rPr>
          <w:rFonts w:ascii="Times New Roman" w:hAnsi="Times New Roman"/>
          <w:sz w:val="22"/>
          <w:szCs w:val="22"/>
        </w:rPr>
        <w:t>о</w:t>
      </w:r>
      <w:r w:rsidRPr="0068329B">
        <w:rPr>
          <w:rFonts w:ascii="Times New Roman" w:hAnsi="Times New Roman"/>
          <w:sz w:val="22"/>
          <w:szCs w:val="22"/>
          <w:lang w:val="fr-FR"/>
        </w:rPr>
        <w:t xml:space="preserve"> </w:t>
      </w:r>
      <w:r w:rsidRPr="00856C38">
        <w:rPr>
          <w:rFonts w:ascii="Times New Roman" w:hAnsi="Times New Roman"/>
          <w:sz w:val="22"/>
          <w:szCs w:val="22"/>
        </w:rPr>
        <w:t>климатским</w:t>
      </w:r>
      <w:r w:rsidRPr="0068329B">
        <w:rPr>
          <w:rFonts w:ascii="Times New Roman" w:hAnsi="Times New Roman"/>
          <w:sz w:val="22"/>
          <w:szCs w:val="22"/>
          <w:lang w:val="fr-FR"/>
        </w:rPr>
        <w:t xml:space="preserve"> </w:t>
      </w:r>
      <w:r w:rsidRPr="00856C38">
        <w:rPr>
          <w:rFonts w:ascii="Times New Roman" w:hAnsi="Times New Roman"/>
          <w:sz w:val="22"/>
          <w:szCs w:val="22"/>
        </w:rPr>
        <w:t>променама</w:t>
      </w:r>
      <w:r w:rsidRPr="0068329B">
        <w:rPr>
          <w:rFonts w:ascii="Times New Roman" w:hAnsi="Times New Roman"/>
          <w:sz w:val="22"/>
          <w:szCs w:val="22"/>
          <w:lang w:val="fr-FR"/>
        </w:rPr>
        <w:t xml:space="preserve">). </w:t>
      </w:r>
      <w:r w:rsidRPr="00856C38">
        <w:rPr>
          <w:rFonts w:ascii="Times New Roman" w:hAnsi="Times New Roman"/>
          <w:sz w:val="22"/>
          <w:szCs w:val="22"/>
        </w:rPr>
        <w:t>Четири</w:t>
      </w:r>
      <w:r w:rsidRPr="0068329B">
        <w:rPr>
          <w:rFonts w:ascii="Times New Roman" w:hAnsi="Times New Roman"/>
          <w:sz w:val="22"/>
          <w:szCs w:val="22"/>
          <w:lang w:val="fr-FR"/>
        </w:rPr>
        <w:t xml:space="preserve"> </w:t>
      </w:r>
      <w:r w:rsidRPr="00856C38">
        <w:rPr>
          <w:rFonts w:ascii="Times New Roman" w:hAnsi="Times New Roman"/>
          <w:sz w:val="22"/>
          <w:szCs w:val="22"/>
        </w:rPr>
        <w:t>главне</w:t>
      </w:r>
      <w:r w:rsidRPr="0068329B">
        <w:rPr>
          <w:rFonts w:ascii="Times New Roman" w:hAnsi="Times New Roman"/>
          <w:sz w:val="22"/>
          <w:szCs w:val="22"/>
          <w:lang w:val="fr-FR"/>
        </w:rPr>
        <w:t xml:space="preserve"> </w:t>
      </w:r>
      <w:r w:rsidRPr="00856C38">
        <w:rPr>
          <w:rFonts w:ascii="Times New Roman" w:hAnsi="Times New Roman"/>
          <w:sz w:val="22"/>
          <w:szCs w:val="22"/>
        </w:rPr>
        <w:t>заинтересоване</w:t>
      </w:r>
      <w:r w:rsidRPr="0068329B">
        <w:rPr>
          <w:rFonts w:ascii="Times New Roman" w:hAnsi="Times New Roman"/>
          <w:sz w:val="22"/>
          <w:szCs w:val="22"/>
          <w:lang w:val="fr-FR"/>
        </w:rPr>
        <w:t xml:space="preserve"> </w:t>
      </w:r>
      <w:r w:rsidRPr="00856C38">
        <w:rPr>
          <w:rFonts w:ascii="Times New Roman" w:hAnsi="Times New Roman"/>
          <w:sz w:val="22"/>
          <w:szCs w:val="22"/>
        </w:rPr>
        <w:t>стране</w:t>
      </w:r>
      <w:r w:rsidRPr="0068329B">
        <w:rPr>
          <w:rFonts w:ascii="Times New Roman" w:hAnsi="Times New Roman"/>
          <w:sz w:val="22"/>
          <w:szCs w:val="22"/>
          <w:lang w:val="fr-FR"/>
        </w:rPr>
        <w:t xml:space="preserve"> </w:t>
      </w:r>
      <w:r w:rsidRPr="00856C38">
        <w:rPr>
          <w:rFonts w:ascii="Times New Roman" w:hAnsi="Times New Roman"/>
          <w:sz w:val="22"/>
          <w:szCs w:val="22"/>
        </w:rPr>
        <w:t>првенствено</w:t>
      </w:r>
      <w:r w:rsidRPr="0068329B">
        <w:rPr>
          <w:rFonts w:ascii="Times New Roman" w:hAnsi="Times New Roman"/>
          <w:sz w:val="22"/>
          <w:szCs w:val="22"/>
          <w:lang w:val="fr-FR"/>
        </w:rPr>
        <w:t xml:space="preserve"> </w:t>
      </w:r>
      <w:r w:rsidRPr="00856C38">
        <w:rPr>
          <w:rFonts w:ascii="Times New Roman" w:hAnsi="Times New Roman"/>
          <w:sz w:val="22"/>
          <w:szCs w:val="22"/>
        </w:rPr>
        <w:t>су</w:t>
      </w:r>
      <w:r w:rsidRPr="0068329B">
        <w:rPr>
          <w:rFonts w:ascii="Times New Roman" w:hAnsi="Times New Roman"/>
          <w:sz w:val="22"/>
          <w:szCs w:val="22"/>
          <w:lang w:val="fr-FR"/>
        </w:rPr>
        <w:t xml:space="preserve"> </w:t>
      </w:r>
      <w:r w:rsidRPr="00856C38">
        <w:rPr>
          <w:rFonts w:ascii="Times New Roman" w:hAnsi="Times New Roman"/>
          <w:sz w:val="22"/>
          <w:szCs w:val="22"/>
        </w:rPr>
        <w:t>забринуте</w:t>
      </w:r>
      <w:r w:rsidRPr="0068329B">
        <w:rPr>
          <w:rFonts w:ascii="Times New Roman" w:hAnsi="Times New Roman"/>
          <w:sz w:val="22"/>
          <w:szCs w:val="22"/>
          <w:lang w:val="fr-FR"/>
        </w:rPr>
        <w:t xml:space="preserve"> </w:t>
      </w:r>
      <w:r w:rsidRPr="00856C38">
        <w:rPr>
          <w:rFonts w:ascii="Times New Roman" w:hAnsi="Times New Roman"/>
          <w:sz w:val="22"/>
          <w:szCs w:val="22"/>
        </w:rPr>
        <w:t>спровођењем</w:t>
      </w:r>
      <w:r w:rsidRPr="0068329B">
        <w:rPr>
          <w:rFonts w:ascii="Times New Roman" w:hAnsi="Times New Roman"/>
          <w:sz w:val="22"/>
          <w:szCs w:val="22"/>
          <w:lang w:val="fr-FR"/>
        </w:rPr>
        <w:t xml:space="preserve"> </w:t>
      </w:r>
      <w:r w:rsidRPr="00856C38">
        <w:rPr>
          <w:rFonts w:ascii="Times New Roman" w:hAnsi="Times New Roman"/>
          <w:sz w:val="22"/>
          <w:szCs w:val="22"/>
        </w:rPr>
        <w:t>програма</w:t>
      </w:r>
      <w:r w:rsidRPr="0068329B">
        <w:rPr>
          <w:rFonts w:ascii="Times New Roman" w:hAnsi="Times New Roman"/>
          <w:sz w:val="22"/>
          <w:szCs w:val="22"/>
          <w:lang w:val="fr-FR"/>
        </w:rPr>
        <w:t xml:space="preserve"> </w:t>
      </w:r>
      <w:r w:rsidRPr="00856C38">
        <w:rPr>
          <w:rFonts w:ascii="Times New Roman" w:hAnsi="Times New Roman"/>
          <w:sz w:val="22"/>
          <w:szCs w:val="22"/>
        </w:rPr>
        <w:t>чији</w:t>
      </w:r>
      <w:r w:rsidRPr="0068329B">
        <w:rPr>
          <w:rFonts w:ascii="Times New Roman" w:hAnsi="Times New Roman"/>
          <w:sz w:val="22"/>
          <w:szCs w:val="22"/>
          <w:lang w:val="fr-FR"/>
        </w:rPr>
        <w:t xml:space="preserve"> </w:t>
      </w:r>
      <w:r w:rsidRPr="00856C38">
        <w:rPr>
          <w:rFonts w:ascii="Times New Roman" w:hAnsi="Times New Roman"/>
          <w:sz w:val="22"/>
          <w:szCs w:val="22"/>
        </w:rPr>
        <w:t>су</w:t>
      </w:r>
      <w:r w:rsidRPr="0068329B">
        <w:rPr>
          <w:rFonts w:ascii="Times New Roman" w:hAnsi="Times New Roman"/>
          <w:sz w:val="22"/>
          <w:szCs w:val="22"/>
          <w:lang w:val="fr-FR"/>
        </w:rPr>
        <w:t xml:space="preserve"> </w:t>
      </w:r>
      <w:r w:rsidRPr="00856C38">
        <w:rPr>
          <w:rFonts w:ascii="Times New Roman" w:hAnsi="Times New Roman"/>
          <w:sz w:val="22"/>
          <w:szCs w:val="22"/>
        </w:rPr>
        <w:t>циљеви</w:t>
      </w:r>
      <w:r w:rsidRPr="0068329B">
        <w:rPr>
          <w:rFonts w:ascii="Times New Roman" w:hAnsi="Times New Roman"/>
          <w:sz w:val="22"/>
          <w:szCs w:val="22"/>
          <w:lang w:val="fr-FR"/>
        </w:rPr>
        <w:t xml:space="preserve"> </w:t>
      </w:r>
      <w:r w:rsidRPr="00856C38">
        <w:rPr>
          <w:rFonts w:ascii="Times New Roman" w:hAnsi="Times New Roman"/>
          <w:sz w:val="22"/>
          <w:szCs w:val="22"/>
        </w:rPr>
        <w:t>подршка</w:t>
      </w:r>
      <w:r w:rsidRPr="0068329B">
        <w:rPr>
          <w:rFonts w:ascii="Times New Roman" w:hAnsi="Times New Roman"/>
          <w:sz w:val="22"/>
          <w:szCs w:val="22"/>
          <w:lang w:val="fr-FR"/>
        </w:rPr>
        <w:t xml:space="preserve"> </w:t>
      </w:r>
      <w:r w:rsidRPr="00856C38">
        <w:rPr>
          <w:rFonts w:ascii="Times New Roman" w:hAnsi="Times New Roman"/>
          <w:sz w:val="22"/>
          <w:szCs w:val="22"/>
        </w:rPr>
        <w:t>развоју</w:t>
      </w:r>
      <w:r w:rsidRPr="0068329B">
        <w:rPr>
          <w:rFonts w:ascii="Times New Roman" w:hAnsi="Times New Roman"/>
          <w:sz w:val="22"/>
          <w:szCs w:val="22"/>
          <w:lang w:val="fr-FR"/>
        </w:rPr>
        <w:t xml:space="preserve"> </w:t>
      </w:r>
      <w:r w:rsidRPr="00856C38">
        <w:rPr>
          <w:rFonts w:ascii="Times New Roman" w:hAnsi="Times New Roman"/>
          <w:sz w:val="22"/>
          <w:szCs w:val="22"/>
        </w:rPr>
        <w:t>резилијентних</w:t>
      </w:r>
      <w:r w:rsidRPr="0068329B">
        <w:rPr>
          <w:rFonts w:ascii="Times New Roman" w:hAnsi="Times New Roman"/>
          <w:sz w:val="22"/>
          <w:szCs w:val="22"/>
          <w:lang w:val="fr-FR"/>
        </w:rPr>
        <w:t xml:space="preserve"> </w:t>
      </w:r>
      <w:r w:rsidRPr="00856C38">
        <w:rPr>
          <w:rFonts w:ascii="Times New Roman" w:hAnsi="Times New Roman"/>
          <w:sz w:val="22"/>
          <w:szCs w:val="22"/>
        </w:rPr>
        <w:t>градова</w:t>
      </w:r>
      <w:r w:rsidRPr="0068329B">
        <w:rPr>
          <w:rFonts w:ascii="Times New Roman" w:hAnsi="Times New Roman"/>
          <w:sz w:val="22"/>
          <w:szCs w:val="22"/>
          <w:lang w:val="fr-FR"/>
        </w:rPr>
        <w:t xml:space="preserve">: </w:t>
      </w:r>
    </w:p>
    <w:p w:rsidR="00716669" w:rsidRPr="00007CB6" w:rsidRDefault="00716669" w:rsidP="003A02F3">
      <w:pPr>
        <w:pStyle w:val="ListParagraph"/>
        <w:numPr>
          <w:ilvl w:val="0"/>
          <w:numId w:val="35"/>
        </w:numPr>
        <w:contextualSpacing/>
      </w:pPr>
      <w:r w:rsidRPr="00856C38">
        <w:rPr>
          <w:b/>
        </w:rPr>
        <w:t>Министарство финансија (МФ)</w:t>
      </w:r>
      <w:r w:rsidRPr="00856C38">
        <w:t xml:space="preserve"> представља Републику Србију као зајмопримца и одговорно је за изборе и модалитете спољног задуживања Србије код међународних донатора. </w:t>
      </w:r>
    </w:p>
    <w:p w:rsidR="00716669" w:rsidRPr="00007CB6" w:rsidRDefault="00716669" w:rsidP="00716669">
      <w:pPr>
        <w:rPr>
          <w:szCs w:val="22"/>
        </w:rPr>
      </w:pPr>
    </w:p>
    <w:p w:rsidR="00716669" w:rsidRPr="00007CB6" w:rsidRDefault="00716669" w:rsidP="00716669">
      <w:pPr>
        <w:pStyle w:val="ListParagraph"/>
        <w:numPr>
          <w:ilvl w:val="0"/>
          <w:numId w:val="35"/>
        </w:numPr>
        <w:contextualSpacing/>
      </w:pPr>
      <w:r w:rsidRPr="00856C38">
        <w:rPr>
          <w:b/>
        </w:rPr>
        <w:t>Министарство заштите животне средине (МЗЖС</w:t>
      </w:r>
      <w:r w:rsidRPr="00856C38">
        <w:t>) је кључна институција у Сектору за животну средину и климатске промене, одговорно за доношење политика, законодавство и спровођење, између осталог, за квалитет ваздуха, климатске промене и заштиту водних тела од загађења</w:t>
      </w:r>
      <w:r w:rsidRPr="00856C38">
        <w:rPr>
          <w:b/>
        </w:rPr>
        <w:t xml:space="preserve">. МЗЖС </w:t>
      </w:r>
      <w:r w:rsidRPr="00856C38">
        <w:t xml:space="preserve">је водећа институција у </w:t>
      </w:r>
      <w:r w:rsidRPr="00856C38">
        <w:rPr>
          <w:u w:val="single"/>
        </w:rPr>
        <w:t>Преговарачкој групи за поглавље 27</w:t>
      </w:r>
      <w:r w:rsidRPr="00856C38">
        <w:t xml:space="preserve"> - Животна средина и климатске промене и стога је одговорна за извештавање Европској комисији (ЕК) о укупном </w:t>
      </w:r>
      <w:r w:rsidRPr="00856C38">
        <w:rPr>
          <w:u w:val="single"/>
        </w:rPr>
        <w:t>напретку током процеса преговора са ЕУ,</w:t>
      </w:r>
      <w:r w:rsidRPr="00856C38">
        <w:t xml:space="preserve"> а такође координише активности са другим институцијама укљученим у примену правне стечевине ЕЗ (acquis) у сврси заштите животне средине и климатских промена. Такође, МЗЖС је одговорно за процес примене, праћења / извештавања о помоћи ЕУ у Сектору животне средине и климатских промена, укључујући изградњу комуналних система за сакупљање отпадних вода (канализације) и система пречишћавања, у вези са МГСИ. </w:t>
      </w:r>
    </w:p>
    <w:p w:rsidR="00716669" w:rsidRPr="00007CB6" w:rsidRDefault="00716669" w:rsidP="00716669">
      <w:pPr>
        <w:rPr>
          <w:bCs/>
          <w:szCs w:val="22"/>
        </w:rPr>
      </w:pPr>
    </w:p>
    <w:p w:rsidR="00716669" w:rsidRPr="00007CB6" w:rsidRDefault="00716669" w:rsidP="00716669">
      <w:pPr>
        <w:ind w:left="708"/>
        <w:rPr>
          <w:szCs w:val="22"/>
          <w:lang w:eastAsia="en-US"/>
        </w:rPr>
      </w:pPr>
      <w:r w:rsidRPr="00856C38">
        <w:rPr>
          <w:szCs w:val="22"/>
        </w:rPr>
        <w:t xml:space="preserve">Поред тога, Министарство заштите животне средине, Одељење за климатске промене је </w:t>
      </w:r>
      <w:r w:rsidRPr="00856C38">
        <w:rPr>
          <w:szCs w:val="22"/>
          <w:u w:val="single"/>
        </w:rPr>
        <w:t>кључна тачка UNFCCC</w:t>
      </w:r>
      <w:r w:rsidRPr="00856C38">
        <w:rPr>
          <w:szCs w:val="22"/>
        </w:rPr>
        <w:t xml:space="preserve"> и пружа ad hoc секретаријатске услуге за НСКП. Министарство заштите животне средине је такође главна владина институција одговорна за координацију процеса припреме Националних комуникација и Двогодишњих ажурираних извештаја, као и за укупну усаглашеност и координацију са захтевима </w:t>
      </w:r>
      <w:r w:rsidRPr="00856C38">
        <w:rPr>
          <w:szCs w:val="22"/>
          <w:u w:val="single"/>
        </w:rPr>
        <w:t xml:space="preserve">UNFCCC </w:t>
      </w:r>
      <w:r w:rsidRPr="00856C38">
        <w:rPr>
          <w:szCs w:val="22"/>
        </w:rPr>
        <w:t xml:space="preserve">и ЕУ о климатској политици. Након избора нове Владе Србије у октобру 2020. године, МЗЖС је ојачало своју организацију - стварањем Одељења за сарадњу са јединицама локалне самоуправе како би ојачало своје везе са локалним властима. </w:t>
      </w:r>
    </w:p>
    <w:p w:rsidR="00716669" w:rsidRPr="00007CB6" w:rsidRDefault="00716669" w:rsidP="00716669">
      <w:pPr>
        <w:ind w:left="708"/>
        <w:rPr>
          <w:szCs w:val="22"/>
          <w:u w:val="single"/>
          <w:lang w:eastAsia="en-US"/>
        </w:rPr>
      </w:pPr>
      <w:r w:rsidRPr="00856C38">
        <w:rPr>
          <w:szCs w:val="22"/>
        </w:rPr>
        <w:t xml:space="preserve">Стога ће ово Министарство осигурати </w:t>
      </w:r>
      <w:r w:rsidRPr="00856C38">
        <w:rPr>
          <w:szCs w:val="22"/>
          <w:u w:val="single"/>
        </w:rPr>
        <w:t>свеукупну координацију програма Градови и климатске промене унутар владе и мобилизацију свих заинтересованих страна.</w:t>
      </w:r>
    </w:p>
    <w:p w:rsidR="00716669" w:rsidRPr="00007CB6" w:rsidRDefault="00716669" w:rsidP="00716669">
      <w:pPr>
        <w:ind w:left="360"/>
        <w:rPr>
          <w:szCs w:val="22"/>
        </w:rPr>
      </w:pPr>
    </w:p>
    <w:p w:rsidR="00716669" w:rsidRPr="00007CB6" w:rsidRDefault="00716669" w:rsidP="00716669">
      <w:pPr>
        <w:pStyle w:val="ListParagraph"/>
        <w:numPr>
          <w:ilvl w:val="0"/>
          <w:numId w:val="35"/>
        </w:numPr>
        <w:contextualSpacing/>
      </w:pPr>
      <w:r w:rsidRPr="00856C38">
        <w:rPr>
          <w:b/>
        </w:rPr>
        <w:t>Министарство грађевинарства, саобраћаја и инфраструктуре</w:t>
      </w:r>
      <w:r w:rsidRPr="00856C38">
        <w:t xml:space="preserve"> (МГСИ) задужено је за стратешко планирање и управљање програмима јавних инвестиција, укључујући на градском нивоу путем свог одељења за урбанизам и становање. Такође врши централни надзор над неколико јавних предузећа, посебно компанијама у железничком сектору.</w:t>
      </w:r>
    </w:p>
    <w:p w:rsidR="00716669" w:rsidRPr="00007CB6" w:rsidRDefault="00716669" w:rsidP="00716669">
      <w:pPr>
        <w:rPr>
          <w:b/>
          <w:bCs/>
          <w:szCs w:val="22"/>
        </w:rPr>
      </w:pPr>
    </w:p>
    <w:p w:rsidR="00716669" w:rsidRPr="00007CB6" w:rsidRDefault="00716669" w:rsidP="00716669">
      <w:pPr>
        <w:pStyle w:val="ListParagraph"/>
        <w:numPr>
          <w:ilvl w:val="0"/>
          <w:numId w:val="35"/>
        </w:numPr>
        <w:contextualSpacing/>
      </w:pPr>
      <w:r w:rsidRPr="00856C38">
        <w:rPr>
          <w:b/>
        </w:rPr>
        <w:t>Министарство пољопривреде, шумарства и водопривреде</w:t>
      </w:r>
      <w:r w:rsidRPr="00856C38">
        <w:t xml:space="preserve"> је </w:t>
      </w:r>
      <w:r w:rsidRPr="00856C38">
        <w:rPr>
          <w:u w:val="single"/>
        </w:rPr>
        <w:t>средишња институција GCF, а такође и министарство задужено за климатски најугроженије секторе у Србији</w:t>
      </w:r>
      <w:r w:rsidRPr="00856C38">
        <w:rPr>
          <w:rStyle w:val="FootnoteReference"/>
        </w:rPr>
        <w:footnoteReference w:id="17"/>
      </w:r>
      <w:r w:rsidRPr="00856C38">
        <w:t xml:space="preserve"> . Одељење за климатске промене у пољопривреди у оквиру овог посебног министарства одговорно је за укључивање питања климатских промена у секторске политике и законодавство, између осталог. </w:t>
      </w:r>
    </w:p>
    <w:p w:rsidR="00716669" w:rsidRPr="00007CB6" w:rsidRDefault="00716669" w:rsidP="00716669">
      <w:pPr>
        <w:rPr>
          <w:szCs w:val="22"/>
        </w:rPr>
      </w:pPr>
    </w:p>
    <w:p w:rsidR="007D07B1" w:rsidRPr="007D07B1" w:rsidRDefault="00716669" w:rsidP="00716669">
      <w:pPr>
        <w:rPr>
          <w:sz w:val="21"/>
          <w:szCs w:val="21"/>
        </w:rPr>
      </w:pPr>
      <w:r w:rsidRPr="007D07B1">
        <w:rPr>
          <w:sz w:val="21"/>
          <w:szCs w:val="21"/>
        </w:rPr>
        <w:t xml:space="preserve">Остала министарства (попут Министарства рударства и енергетике - MРУ) покривају подручја која имају значајан утицај на климу. Енергетска компонента климатске мапе пута (Закон о енергетици и </w:t>
      </w:r>
    </w:p>
    <w:p w:rsidR="007D07B1" w:rsidRDefault="007D07B1">
      <w:pPr>
        <w:spacing w:after="160" w:line="259" w:lineRule="auto"/>
        <w:jc w:val="left"/>
        <w:rPr>
          <w:szCs w:val="22"/>
        </w:rPr>
      </w:pPr>
      <w:r>
        <w:rPr>
          <w:szCs w:val="22"/>
        </w:rPr>
        <w:br w:type="page"/>
      </w:r>
    </w:p>
    <w:p w:rsidR="00716669" w:rsidRPr="00007CB6" w:rsidRDefault="00716669" w:rsidP="00716669">
      <w:pPr>
        <w:rPr>
          <w:szCs w:val="22"/>
        </w:rPr>
      </w:pPr>
      <w:r w:rsidRPr="00856C38">
        <w:rPr>
          <w:szCs w:val="22"/>
        </w:rPr>
        <w:t xml:space="preserve">Закон о енергетској ефикасности у разматрању, Закон о обновљивој енергији у припреми) биће адресирана другим зајмом за јавну политику који ће подржати донатори (СБ, ЕУ, KfW, AFD). </w:t>
      </w:r>
    </w:p>
    <w:p w:rsidR="00716669" w:rsidRPr="00007CB6" w:rsidRDefault="00716669" w:rsidP="00716669">
      <w:pPr>
        <w:rPr>
          <w:color w:val="323E4F" w:themeColor="text2" w:themeShade="BF"/>
          <w:szCs w:val="22"/>
        </w:rPr>
      </w:pPr>
    </w:p>
    <w:p w:rsidR="00716669" w:rsidRPr="00007CB6" w:rsidRDefault="00716669" w:rsidP="00716669">
      <w:pPr>
        <w:rPr>
          <w:szCs w:val="22"/>
        </w:rPr>
      </w:pPr>
      <w:r w:rsidRPr="00856C38">
        <w:rPr>
          <w:b/>
          <w:szCs w:val="22"/>
        </w:rPr>
        <w:t>Јединице локалне самоуправе (ЛСУ)</w:t>
      </w:r>
      <w:r w:rsidRPr="00856C38">
        <w:rPr>
          <w:szCs w:val="22"/>
        </w:rPr>
        <w:t xml:space="preserve"> под надзором </w:t>
      </w:r>
      <w:r w:rsidRPr="00856C38">
        <w:rPr>
          <w:b/>
          <w:szCs w:val="22"/>
        </w:rPr>
        <w:t>Министарства државне управе и локалне самоуправе</w:t>
      </w:r>
      <w:r w:rsidRPr="00856C38">
        <w:rPr>
          <w:szCs w:val="22"/>
        </w:rPr>
        <w:t xml:space="preserve"> имају одговорности за комуналну инфраструктуру животне средине, укључујући инфраструктуру за воду и отпадне воде, инфраструктуру даљинског грејања, енергетску ефикасност у јавним зградама итд. Јавна комунална предузећа су у надлежности локалне самоуправе. </w:t>
      </w:r>
    </w:p>
    <w:p w:rsidR="00716669" w:rsidRPr="0068329B" w:rsidRDefault="00716669" w:rsidP="00716669">
      <w:pPr>
        <w:pStyle w:val="0"/>
        <w:rPr>
          <w:rFonts w:ascii="Times New Roman" w:hAnsi="Times New Roman"/>
          <w:sz w:val="22"/>
          <w:szCs w:val="22"/>
          <w:lang w:val="sr-Cyrl-RS" w:eastAsia="en-US"/>
        </w:rPr>
      </w:pPr>
      <w:r w:rsidRPr="0068329B">
        <w:rPr>
          <w:rFonts w:ascii="Times New Roman" w:hAnsi="Times New Roman"/>
          <w:sz w:val="22"/>
          <w:szCs w:val="22"/>
          <w:lang w:val="sr-Cyrl-RS"/>
        </w:rPr>
        <w:t xml:space="preserve">Поред тога, с обзиром на његову саветодавну улогу у развоју политике, праћењу и евалуацији активности везаних за климатске промене, </w:t>
      </w:r>
      <w:r w:rsidRPr="0068329B">
        <w:rPr>
          <w:rFonts w:ascii="Times New Roman" w:hAnsi="Times New Roman"/>
          <w:b/>
          <w:sz w:val="22"/>
          <w:szCs w:val="22"/>
          <w:lang w:val="sr-Cyrl-RS"/>
        </w:rPr>
        <w:t xml:space="preserve">очекује се да НСКП </w:t>
      </w:r>
      <w:r w:rsidRPr="0068329B">
        <w:rPr>
          <w:rFonts w:ascii="Times New Roman" w:hAnsi="Times New Roman"/>
          <w:sz w:val="22"/>
          <w:szCs w:val="22"/>
          <w:lang w:val="sr-Cyrl-RS"/>
        </w:rPr>
        <w:t xml:space="preserve">са својим ојачаним мандатом и чланством даје савете о свим службеним документима који треба да буду одобрени у контексту ЗЈП. </w:t>
      </w:r>
    </w:p>
    <w:p w:rsidR="00716669" w:rsidRPr="0068329B" w:rsidRDefault="00716669" w:rsidP="00716669">
      <w:pPr>
        <w:pStyle w:val="0"/>
        <w:rPr>
          <w:rFonts w:ascii="Times New Roman" w:hAnsi="Times New Roman"/>
          <w:sz w:val="22"/>
          <w:szCs w:val="22"/>
          <w:lang w:val="sr-Cyrl-RS" w:eastAsia="en-US"/>
        </w:rPr>
      </w:pPr>
    </w:p>
    <w:p w:rsidR="00716669" w:rsidRPr="00BD2287" w:rsidRDefault="00716669" w:rsidP="00716669">
      <w:pPr>
        <w:numPr>
          <w:ilvl w:val="0"/>
          <w:numId w:val="38"/>
        </w:numPr>
        <w:tabs>
          <w:tab w:val="left" w:pos="567"/>
          <w:tab w:val="right" w:pos="8789"/>
        </w:tabs>
        <w:spacing w:before="120" w:after="120"/>
        <w:rPr>
          <w:b/>
          <w:szCs w:val="22"/>
          <w:lang w:val="en-US" w:eastAsia="en-US"/>
        </w:rPr>
      </w:pPr>
      <w:r w:rsidRPr="00856C38">
        <w:rPr>
          <w:b/>
          <w:szCs w:val="22"/>
        </w:rPr>
        <w:t xml:space="preserve">Помоћни управни одбор </w:t>
      </w:r>
    </w:p>
    <w:p w:rsidR="00716669" w:rsidRPr="00007CB6" w:rsidRDefault="00716669" w:rsidP="00716669">
      <w:pPr>
        <w:rPr>
          <w:szCs w:val="22"/>
        </w:rPr>
      </w:pPr>
      <w:r w:rsidRPr="00856C38">
        <w:rPr>
          <w:szCs w:val="22"/>
        </w:rPr>
        <w:t xml:space="preserve">Биће успостављен помоћни управни одбор - заједнички са СБ у вези са њиховим ЗРП и повезан са спровођењем Закона о климатским променама - за праћење постизања резултата матрице. Помоћни управни одбор састајаће се два пута годишње, а њиме ће председавати МФ, а МЗЖС ће бити одређено као водеће техничко министарство. Биће успостављено више техничких радних група за праћење рада министарстава и других субјеката који су укључени у четири очекивана резултата и повезане активности. Предвиђено је да други институционални партнери укључени у подршку климатској мапи пута Србије буду позвани као посматрачи, пре свега ЕУ, а такође (у зависности од дневног реда) UNDP и Шведска агенција за међународни развој и сарадњу (SIDA). </w:t>
      </w:r>
    </w:p>
    <w:p w:rsidR="00716669" w:rsidRPr="00007CB6" w:rsidRDefault="00716669" w:rsidP="00716669">
      <w:pPr>
        <w:rPr>
          <w:szCs w:val="22"/>
        </w:rPr>
      </w:pPr>
    </w:p>
    <w:p w:rsidR="00716669" w:rsidRPr="00007CB6" w:rsidRDefault="00716669" w:rsidP="00716669">
      <w:pPr>
        <w:rPr>
          <w:szCs w:val="22"/>
        </w:rPr>
      </w:pPr>
      <w:r w:rsidRPr="00856C38">
        <w:rPr>
          <w:szCs w:val="22"/>
        </w:rPr>
        <w:t xml:space="preserve">Ове заинтересоване стране такође се састају у оквиру координационе групе донатора (којом тренутно председавају Немачка и Шведска), а која се бави секторима животне средине и енергетике. Координациона група има за циљ да идентификује стратешка и техничка питања од заједничког интереса која се односе на климатску мапу пута, са циљем да их подигнe на политички ниво. Посебна пажња биће посвећена оптимизационој синергији између ове координационе групе и дијалога вођеног са властима Србије у оквиру заједничког управног одбора ЗЈП/ЗРП. </w:t>
      </w:r>
    </w:p>
    <w:p w:rsidR="00716669" w:rsidRPr="00007CB6" w:rsidRDefault="00716669" w:rsidP="00716669">
      <w:pPr>
        <w:rPr>
          <w:szCs w:val="22"/>
        </w:rPr>
      </w:pPr>
    </w:p>
    <w:p w:rsidR="00716669" w:rsidRPr="00856C38" w:rsidRDefault="00716669" w:rsidP="00716669">
      <w:pPr>
        <w:numPr>
          <w:ilvl w:val="0"/>
          <w:numId w:val="38"/>
        </w:numPr>
        <w:tabs>
          <w:tab w:val="left" w:pos="567"/>
          <w:tab w:val="right" w:pos="8789"/>
        </w:tabs>
        <w:spacing w:before="120" w:after="120"/>
        <w:rPr>
          <w:b/>
          <w:szCs w:val="22"/>
          <w:lang w:val="en-US" w:eastAsia="en-US"/>
        </w:rPr>
      </w:pPr>
      <w:r w:rsidRPr="00856C38">
        <w:rPr>
          <w:b/>
          <w:szCs w:val="22"/>
        </w:rPr>
        <w:t>Систем праћења и евалуације програма</w:t>
      </w:r>
    </w:p>
    <w:p w:rsidR="00716669" w:rsidRPr="00856C38" w:rsidRDefault="00716669" w:rsidP="00716669">
      <w:pPr>
        <w:spacing w:after="120"/>
        <w:rPr>
          <w:szCs w:val="22"/>
          <w:lang w:val="en-US" w:eastAsia="en-US"/>
        </w:rPr>
      </w:pPr>
      <w:r w:rsidRPr="00856C38">
        <w:rPr>
          <w:b/>
          <w:szCs w:val="22"/>
        </w:rPr>
        <w:t xml:space="preserve">AFD ће надгледати статус спровођења програма путем надзорних мисија, учешћа у помоћном управном одбору и праћењем Индикатора резултата </w:t>
      </w:r>
      <w:r w:rsidRPr="00856C38">
        <w:rPr>
          <w:szCs w:val="22"/>
        </w:rPr>
        <w:t xml:space="preserve">који су наведени у матрици политика и резултата. Ове мисије које је предузео AFD омогућиће прилагођавање програма техничке подршке у складу са утврђеним потребама да би се постигли очекивани резултати. Мисије ће такође допринети националном дијалогу о климатској мапи пута и истовремено утврдити следеће активности које ће се промовисати путем другог зајма за јавну политику. Изнад овога, очекује се годишње извештавање МЗЖС. </w:t>
      </w:r>
    </w:p>
    <w:p w:rsidR="00716669" w:rsidRPr="00856C38" w:rsidRDefault="00716669" w:rsidP="00716669">
      <w:pPr>
        <w:pStyle w:val="4"/>
        <w:numPr>
          <w:ilvl w:val="1"/>
          <w:numId w:val="40"/>
        </w:numPr>
        <w:tabs>
          <w:tab w:val="clear" w:pos="993"/>
          <w:tab w:val="left" w:pos="1134"/>
        </w:tabs>
        <w:rPr>
          <w:rFonts w:ascii="Times New Roman" w:hAnsi="Times New Roman"/>
        </w:rPr>
      </w:pPr>
      <w:r w:rsidRPr="00856C38">
        <w:rPr>
          <w:rFonts w:ascii="Times New Roman" w:hAnsi="Times New Roman"/>
        </w:rPr>
        <w:t xml:space="preserve"> </w:t>
      </w:r>
      <w:bookmarkStart w:id="526" w:name="_Toc70332298"/>
      <w:r w:rsidRPr="00856C38">
        <w:rPr>
          <w:rFonts w:ascii="Times New Roman" w:hAnsi="Times New Roman"/>
        </w:rPr>
        <w:t>Исплата</w:t>
      </w:r>
      <w:bookmarkEnd w:id="526"/>
    </w:p>
    <w:p w:rsidR="00716669" w:rsidRPr="0068329B" w:rsidRDefault="00716669" w:rsidP="00716669">
      <w:pPr>
        <w:pStyle w:val="0"/>
        <w:rPr>
          <w:rFonts w:ascii="Times New Roman" w:hAnsi="Times New Roman"/>
          <w:sz w:val="22"/>
          <w:szCs w:val="22"/>
          <w:lang w:val="fr-FR" w:eastAsia="en-US"/>
        </w:rPr>
      </w:pPr>
      <w:r w:rsidRPr="00856C38">
        <w:rPr>
          <w:rFonts w:ascii="Times New Roman" w:hAnsi="Times New Roman"/>
          <w:sz w:val="22"/>
          <w:szCs w:val="22"/>
        </w:rPr>
        <w:t>ЗЈП</w:t>
      </w:r>
      <w:r w:rsidRPr="0068329B">
        <w:rPr>
          <w:rFonts w:ascii="Times New Roman" w:hAnsi="Times New Roman"/>
          <w:sz w:val="22"/>
          <w:szCs w:val="22"/>
          <w:lang w:val="fr-FR"/>
        </w:rPr>
        <w:t xml:space="preserve"> </w:t>
      </w:r>
      <w:r w:rsidRPr="00856C38">
        <w:rPr>
          <w:rFonts w:ascii="Times New Roman" w:hAnsi="Times New Roman"/>
          <w:sz w:val="22"/>
          <w:szCs w:val="22"/>
        </w:rPr>
        <w:t>је</w:t>
      </w:r>
      <w:r w:rsidRPr="0068329B">
        <w:rPr>
          <w:rFonts w:ascii="Times New Roman" w:hAnsi="Times New Roman"/>
          <w:sz w:val="22"/>
          <w:szCs w:val="22"/>
          <w:lang w:val="fr-FR"/>
        </w:rPr>
        <w:t xml:space="preserve"> </w:t>
      </w:r>
      <w:r w:rsidRPr="00856C38">
        <w:rPr>
          <w:rFonts w:ascii="Times New Roman" w:hAnsi="Times New Roman"/>
          <w:sz w:val="22"/>
          <w:szCs w:val="22"/>
        </w:rPr>
        <w:t>зајам</w:t>
      </w:r>
      <w:r w:rsidRPr="0068329B">
        <w:rPr>
          <w:rFonts w:ascii="Times New Roman" w:hAnsi="Times New Roman"/>
          <w:sz w:val="22"/>
          <w:szCs w:val="22"/>
          <w:lang w:val="fr-FR"/>
        </w:rPr>
        <w:t xml:space="preserve"> AFD </w:t>
      </w:r>
      <w:r w:rsidRPr="00856C38">
        <w:rPr>
          <w:rFonts w:ascii="Times New Roman" w:hAnsi="Times New Roman"/>
          <w:sz w:val="22"/>
          <w:szCs w:val="22"/>
        </w:rPr>
        <w:t>у</w:t>
      </w:r>
      <w:r w:rsidRPr="0068329B">
        <w:rPr>
          <w:rFonts w:ascii="Times New Roman" w:hAnsi="Times New Roman"/>
          <w:sz w:val="22"/>
          <w:szCs w:val="22"/>
          <w:lang w:val="fr-FR"/>
        </w:rPr>
        <w:t xml:space="preserve"> </w:t>
      </w:r>
      <w:r w:rsidRPr="00856C38">
        <w:rPr>
          <w:rFonts w:ascii="Times New Roman" w:hAnsi="Times New Roman"/>
          <w:sz w:val="22"/>
          <w:szCs w:val="22"/>
        </w:rPr>
        <w:t>једн</w:t>
      </w:r>
      <w:r w:rsidRPr="0068329B">
        <w:rPr>
          <w:rFonts w:ascii="Times New Roman" w:hAnsi="Times New Roman"/>
          <w:sz w:val="22"/>
          <w:szCs w:val="22"/>
          <w:lang w:val="fr-FR"/>
        </w:rPr>
        <w:t>o</w:t>
      </w:r>
      <w:r w:rsidRPr="00856C38">
        <w:rPr>
          <w:rFonts w:ascii="Times New Roman" w:hAnsi="Times New Roman"/>
          <w:sz w:val="22"/>
          <w:szCs w:val="22"/>
        </w:rPr>
        <w:t>ј</w:t>
      </w:r>
      <w:r w:rsidRPr="0068329B">
        <w:rPr>
          <w:rFonts w:ascii="Times New Roman" w:hAnsi="Times New Roman"/>
          <w:sz w:val="22"/>
          <w:szCs w:val="22"/>
          <w:lang w:val="fr-FR"/>
        </w:rPr>
        <w:t xml:space="preserve"> </w:t>
      </w:r>
      <w:r w:rsidRPr="00856C38">
        <w:rPr>
          <w:rFonts w:ascii="Times New Roman" w:hAnsi="Times New Roman"/>
          <w:sz w:val="22"/>
          <w:szCs w:val="22"/>
        </w:rPr>
        <w:t>транши</w:t>
      </w:r>
      <w:r w:rsidRPr="0068329B">
        <w:rPr>
          <w:rFonts w:ascii="Times New Roman" w:hAnsi="Times New Roman"/>
          <w:sz w:val="22"/>
          <w:szCs w:val="22"/>
          <w:lang w:val="fr-FR"/>
        </w:rPr>
        <w:t xml:space="preserve">. </w:t>
      </w:r>
      <w:r w:rsidRPr="00856C38">
        <w:rPr>
          <w:rFonts w:ascii="Times New Roman" w:hAnsi="Times New Roman"/>
          <w:sz w:val="22"/>
          <w:szCs w:val="22"/>
        </w:rPr>
        <w:t>Кредит</w:t>
      </w:r>
      <w:r w:rsidRPr="0068329B">
        <w:rPr>
          <w:rFonts w:ascii="Times New Roman" w:hAnsi="Times New Roman"/>
          <w:sz w:val="22"/>
          <w:szCs w:val="22"/>
          <w:lang w:val="fr-FR"/>
        </w:rPr>
        <w:t xml:space="preserve"> </w:t>
      </w:r>
      <w:r w:rsidRPr="00856C38">
        <w:rPr>
          <w:rFonts w:ascii="Times New Roman" w:hAnsi="Times New Roman"/>
          <w:sz w:val="22"/>
          <w:szCs w:val="22"/>
        </w:rPr>
        <w:t>је</w:t>
      </w:r>
      <w:r w:rsidRPr="0068329B">
        <w:rPr>
          <w:rFonts w:ascii="Times New Roman" w:hAnsi="Times New Roman"/>
          <w:sz w:val="22"/>
          <w:szCs w:val="22"/>
          <w:lang w:val="fr-FR"/>
        </w:rPr>
        <w:t xml:space="preserve"> </w:t>
      </w:r>
      <w:r w:rsidRPr="00856C38">
        <w:rPr>
          <w:rFonts w:ascii="Times New Roman" w:hAnsi="Times New Roman"/>
          <w:sz w:val="22"/>
          <w:szCs w:val="22"/>
        </w:rPr>
        <w:t>доступан</w:t>
      </w:r>
      <w:r w:rsidRPr="0068329B">
        <w:rPr>
          <w:rFonts w:ascii="Times New Roman" w:hAnsi="Times New Roman"/>
          <w:sz w:val="22"/>
          <w:szCs w:val="22"/>
          <w:lang w:val="fr-FR"/>
        </w:rPr>
        <w:t xml:space="preserve"> </w:t>
      </w:r>
      <w:r w:rsidRPr="00856C38">
        <w:rPr>
          <w:rFonts w:ascii="Times New Roman" w:hAnsi="Times New Roman"/>
          <w:sz w:val="22"/>
          <w:szCs w:val="22"/>
        </w:rPr>
        <w:t>након</w:t>
      </w:r>
      <w:r w:rsidRPr="0068329B">
        <w:rPr>
          <w:rFonts w:ascii="Times New Roman" w:hAnsi="Times New Roman"/>
          <w:sz w:val="22"/>
          <w:szCs w:val="22"/>
          <w:lang w:val="fr-FR"/>
        </w:rPr>
        <w:t xml:space="preserve"> </w:t>
      </w:r>
      <w:r w:rsidRPr="00856C38">
        <w:rPr>
          <w:rFonts w:ascii="Times New Roman" w:hAnsi="Times New Roman"/>
          <w:sz w:val="22"/>
          <w:szCs w:val="22"/>
        </w:rPr>
        <w:t>завршетка</w:t>
      </w:r>
      <w:r w:rsidRPr="0068329B">
        <w:rPr>
          <w:rFonts w:ascii="Times New Roman" w:hAnsi="Times New Roman"/>
          <w:sz w:val="22"/>
          <w:szCs w:val="22"/>
          <w:lang w:val="fr-FR"/>
        </w:rPr>
        <w:t xml:space="preserve"> </w:t>
      </w:r>
      <w:r w:rsidRPr="00856C38">
        <w:rPr>
          <w:rFonts w:ascii="Times New Roman" w:hAnsi="Times New Roman"/>
          <w:sz w:val="22"/>
          <w:szCs w:val="22"/>
        </w:rPr>
        <w:t>претходне</w:t>
      </w:r>
      <w:r w:rsidRPr="0068329B">
        <w:rPr>
          <w:rFonts w:ascii="Times New Roman" w:hAnsi="Times New Roman"/>
          <w:sz w:val="22"/>
          <w:szCs w:val="22"/>
          <w:lang w:val="fr-FR"/>
        </w:rPr>
        <w:t xml:space="preserve"> </w:t>
      </w:r>
      <w:r w:rsidRPr="00856C38">
        <w:rPr>
          <w:rFonts w:ascii="Times New Roman" w:hAnsi="Times New Roman"/>
          <w:sz w:val="22"/>
          <w:szCs w:val="22"/>
        </w:rPr>
        <w:t>активности</w:t>
      </w:r>
      <w:r w:rsidRPr="0068329B">
        <w:rPr>
          <w:rFonts w:ascii="Times New Roman" w:hAnsi="Times New Roman"/>
          <w:sz w:val="22"/>
          <w:szCs w:val="22"/>
          <w:lang w:val="fr-FR"/>
        </w:rPr>
        <w:t xml:space="preserve">. </w:t>
      </w:r>
      <w:r w:rsidRPr="00856C38">
        <w:rPr>
          <w:rFonts w:ascii="Times New Roman" w:hAnsi="Times New Roman"/>
          <w:sz w:val="22"/>
          <w:szCs w:val="22"/>
        </w:rPr>
        <w:t>Зајам</w:t>
      </w:r>
      <w:r w:rsidRPr="0068329B">
        <w:rPr>
          <w:rFonts w:ascii="Times New Roman" w:hAnsi="Times New Roman"/>
          <w:sz w:val="22"/>
          <w:szCs w:val="22"/>
          <w:lang w:val="fr-FR"/>
        </w:rPr>
        <w:t xml:space="preserve"> AFD </w:t>
      </w:r>
      <w:r w:rsidRPr="00856C38">
        <w:rPr>
          <w:rFonts w:ascii="Times New Roman" w:hAnsi="Times New Roman"/>
          <w:sz w:val="22"/>
          <w:szCs w:val="22"/>
        </w:rPr>
        <w:t>употпуњен</w:t>
      </w:r>
      <w:r w:rsidRPr="0068329B">
        <w:rPr>
          <w:rFonts w:ascii="Times New Roman" w:hAnsi="Times New Roman"/>
          <w:sz w:val="22"/>
          <w:szCs w:val="22"/>
          <w:lang w:val="fr-FR"/>
        </w:rPr>
        <w:t xml:space="preserve"> </w:t>
      </w:r>
      <w:r w:rsidRPr="00856C38">
        <w:rPr>
          <w:rFonts w:ascii="Times New Roman" w:hAnsi="Times New Roman"/>
          <w:sz w:val="22"/>
          <w:szCs w:val="22"/>
        </w:rPr>
        <w:t>је</w:t>
      </w:r>
      <w:r w:rsidRPr="0068329B">
        <w:rPr>
          <w:rFonts w:ascii="Times New Roman" w:hAnsi="Times New Roman"/>
          <w:sz w:val="22"/>
          <w:szCs w:val="22"/>
          <w:lang w:val="fr-FR"/>
        </w:rPr>
        <w:t xml:space="preserve"> </w:t>
      </w:r>
      <w:r w:rsidRPr="00856C38">
        <w:rPr>
          <w:rFonts w:ascii="Times New Roman" w:hAnsi="Times New Roman"/>
          <w:sz w:val="22"/>
          <w:szCs w:val="22"/>
        </w:rPr>
        <w:t>бесповратним</w:t>
      </w:r>
      <w:r w:rsidRPr="0068329B">
        <w:rPr>
          <w:rFonts w:ascii="Times New Roman" w:hAnsi="Times New Roman"/>
          <w:sz w:val="22"/>
          <w:szCs w:val="22"/>
          <w:lang w:val="fr-FR"/>
        </w:rPr>
        <w:t xml:space="preserve"> </w:t>
      </w:r>
      <w:r w:rsidRPr="00856C38">
        <w:rPr>
          <w:rFonts w:ascii="Times New Roman" w:hAnsi="Times New Roman"/>
          <w:sz w:val="22"/>
          <w:szCs w:val="22"/>
        </w:rPr>
        <w:t>средствима</w:t>
      </w:r>
      <w:r w:rsidRPr="0068329B">
        <w:rPr>
          <w:rFonts w:ascii="Times New Roman" w:hAnsi="Times New Roman"/>
          <w:sz w:val="22"/>
          <w:szCs w:val="22"/>
          <w:lang w:val="fr-FR"/>
        </w:rPr>
        <w:t xml:space="preserve"> </w:t>
      </w:r>
      <w:r w:rsidRPr="00856C38">
        <w:rPr>
          <w:rFonts w:ascii="Times New Roman" w:hAnsi="Times New Roman"/>
          <w:sz w:val="22"/>
          <w:szCs w:val="22"/>
        </w:rPr>
        <w:t>у</w:t>
      </w:r>
      <w:r w:rsidRPr="0068329B">
        <w:rPr>
          <w:rFonts w:ascii="Times New Roman" w:hAnsi="Times New Roman"/>
          <w:sz w:val="22"/>
          <w:szCs w:val="22"/>
          <w:lang w:val="fr-FR"/>
        </w:rPr>
        <w:t xml:space="preserve"> </w:t>
      </w:r>
      <w:r w:rsidRPr="00856C38">
        <w:rPr>
          <w:rFonts w:ascii="Times New Roman" w:hAnsi="Times New Roman"/>
          <w:sz w:val="22"/>
          <w:szCs w:val="22"/>
        </w:rPr>
        <w:t>износу</w:t>
      </w:r>
      <w:r w:rsidRPr="0068329B">
        <w:rPr>
          <w:rFonts w:ascii="Times New Roman" w:hAnsi="Times New Roman"/>
          <w:sz w:val="22"/>
          <w:szCs w:val="22"/>
          <w:lang w:val="fr-FR"/>
        </w:rPr>
        <w:t xml:space="preserve"> </w:t>
      </w:r>
      <w:r w:rsidRPr="00856C38">
        <w:rPr>
          <w:rFonts w:ascii="Times New Roman" w:hAnsi="Times New Roman"/>
          <w:sz w:val="22"/>
          <w:szCs w:val="22"/>
        </w:rPr>
        <w:t>од</w:t>
      </w:r>
      <w:r w:rsidRPr="0068329B">
        <w:rPr>
          <w:rFonts w:ascii="Times New Roman" w:hAnsi="Times New Roman"/>
          <w:sz w:val="22"/>
          <w:szCs w:val="22"/>
          <w:lang w:val="fr-FR"/>
        </w:rPr>
        <w:t xml:space="preserve"> 500.000 €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покривање</w:t>
      </w:r>
      <w:r w:rsidRPr="0068329B">
        <w:rPr>
          <w:rFonts w:ascii="Times New Roman" w:hAnsi="Times New Roman"/>
          <w:sz w:val="22"/>
          <w:szCs w:val="22"/>
          <w:lang w:val="fr-FR"/>
        </w:rPr>
        <w:t xml:space="preserve"> </w:t>
      </w:r>
      <w:r w:rsidRPr="00856C38">
        <w:rPr>
          <w:rFonts w:ascii="Times New Roman" w:hAnsi="Times New Roman"/>
          <w:sz w:val="22"/>
          <w:szCs w:val="22"/>
        </w:rPr>
        <w:t>техничке</w:t>
      </w:r>
      <w:r w:rsidRPr="0068329B">
        <w:rPr>
          <w:rFonts w:ascii="Times New Roman" w:hAnsi="Times New Roman"/>
          <w:sz w:val="22"/>
          <w:szCs w:val="22"/>
          <w:lang w:val="fr-FR"/>
        </w:rPr>
        <w:t xml:space="preserve"> </w:t>
      </w:r>
      <w:r w:rsidRPr="00856C38">
        <w:rPr>
          <w:rFonts w:ascii="Times New Roman" w:hAnsi="Times New Roman"/>
          <w:sz w:val="22"/>
          <w:szCs w:val="22"/>
        </w:rPr>
        <w:t>подршке</w:t>
      </w:r>
      <w:r w:rsidRPr="0068329B">
        <w:rPr>
          <w:rFonts w:ascii="Times New Roman" w:hAnsi="Times New Roman"/>
          <w:sz w:val="22"/>
          <w:szCs w:val="22"/>
          <w:lang w:val="fr-FR"/>
        </w:rPr>
        <w:t xml:space="preserve"> (T</w:t>
      </w:r>
      <w:r w:rsidRPr="00856C38">
        <w:rPr>
          <w:rFonts w:ascii="Times New Roman" w:hAnsi="Times New Roman"/>
          <w:sz w:val="22"/>
          <w:szCs w:val="22"/>
        </w:rPr>
        <w:t>П</w:t>
      </w:r>
      <w:r w:rsidRPr="0068329B">
        <w:rPr>
          <w:rFonts w:ascii="Times New Roman" w:hAnsi="Times New Roman"/>
          <w:sz w:val="22"/>
          <w:szCs w:val="22"/>
          <w:lang w:val="fr-FR"/>
        </w:rPr>
        <w:t xml:space="preserve">) </w:t>
      </w:r>
      <w:r w:rsidRPr="00856C38">
        <w:rPr>
          <w:rFonts w:ascii="Times New Roman" w:hAnsi="Times New Roman"/>
          <w:sz w:val="22"/>
          <w:szCs w:val="22"/>
        </w:rPr>
        <w:t>задужене</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подршку</w:t>
      </w:r>
      <w:r w:rsidRPr="0068329B">
        <w:rPr>
          <w:rFonts w:ascii="Times New Roman" w:hAnsi="Times New Roman"/>
          <w:sz w:val="22"/>
          <w:szCs w:val="22"/>
          <w:lang w:val="fr-FR"/>
        </w:rPr>
        <w:t xml:space="preserve"> </w:t>
      </w:r>
      <w:r w:rsidRPr="00856C38">
        <w:rPr>
          <w:rFonts w:ascii="Times New Roman" w:hAnsi="Times New Roman"/>
          <w:sz w:val="22"/>
          <w:szCs w:val="22"/>
        </w:rPr>
        <w:t>ВС</w:t>
      </w:r>
      <w:r w:rsidRPr="0068329B">
        <w:rPr>
          <w:rFonts w:ascii="Times New Roman" w:hAnsi="Times New Roman"/>
          <w:sz w:val="22"/>
          <w:szCs w:val="22"/>
          <w:lang w:val="fr-FR"/>
        </w:rPr>
        <w:t xml:space="preserve"> </w:t>
      </w:r>
      <w:r w:rsidRPr="00856C38">
        <w:rPr>
          <w:rFonts w:ascii="Times New Roman" w:hAnsi="Times New Roman"/>
          <w:sz w:val="22"/>
          <w:szCs w:val="22"/>
        </w:rPr>
        <w:t>у</w:t>
      </w:r>
      <w:r w:rsidRPr="0068329B">
        <w:rPr>
          <w:rFonts w:ascii="Times New Roman" w:hAnsi="Times New Roman"/>
          <w:sz w:val="22"/>
          <w:szCs w:val="22"/>
          <w:lang w:val="fr-FR"/>
        </w:rPr>
        <w:t xml:space="preserve"> </w:t>
      </w:r>
      <w:r w:rsidRPr="00856C38">
        <w:rPr>
          <w:rFonts w:ascii="Times New Roman" w:hAnsi="Times New Roman"/>
          <w:sz w:val="22"/>
          <w:szCs w:val="22"/>
        </w:rPr>
        <w:t>постизању</w:t>
      </w:r>
      <w:r w:rsidRPr="0068329B">
        <w:rPr>
          <w:rFonts w:ascii="Times New Roman" w:hAnsi="Times New Roman"/>
          <w:sz w:val="22"/>
          <w:szCs w:val="22"/>
          <w:lang w:val="fr-FR"/>
        </w:rPr>
        <w:t xml:space="preserve"> 4 </w:t>
      </w:r>
      <w:r w:rsidRPr="00856C38">
        <w:rPr>
          <w:rFonts w:ascii="Times New Roman" w:hAnsi="Times New Roman"/>
          <w:sz w:val="22"/>
          <w:szCs w:val="22"/>
        </w:rPr>
        <w:t>индикатора</w:t>
      </w:r>
      <w:r w:rsidRPr="0068329B">
        <w:rPr>
          <w:rFonts w:ascii="Times New Roman" w:hAnsi="Times New Roman"/>
          <w:sz w:val="22"/>
          <w:szCs w:val="22"/>
          <w:lang w:val="fr-FR"/>
        </w:rPr>
        <w:t xml:space="preserve"> </w:t>
      </w:r>
      <w:r w:rsidRPr="00856C38">
        <w:rPr>
          <w:rFonts w:ascii="Times New Roman" w:hAnsi="Times New Roman"/>
          <w:sz w:val="22"/>
          <w:szCs w:val="22"/>
        </w:rPr>
        <w:t>резултата</w:t>
      </w:r>
      <w:r w:rsidRPr="0068329B">
        <w:rPr>
          <w:rFonts w:ascii="Times New Roman" w:hAnsi="Times New Roman"/>
          <w:sz w:val="22"/>
          <w:szCs w:val="22"/>
          <w:lang w:val="fr-FR"/>
        </w:rPr>
        <w:t xml:space="preserve"> </w:t>
      </w:r>
      <w:r w:rsidRPr="00856C38">
        <w:rPr>
          <w:rFonts w:ascii="Times New Roman" w:hAnsi="Times New Roman"/>
          <w:sz w:val="22"/>
          <w:szCs w:val="22"/>
        </w:rPr>
        <w:t>представљених</w:t>
      </w:r>
      <w:r w:rsidRPr="0068329B">
        <w:rPr>
          <w:rFonts w:ascii="Times New Roman" w:hAnsi="Times New Roman"/>
          <w:sz w:val="22"/>
          <w:szCs w:val="22"/>
          <w:lang w:val="fr-FR"/>
        </w:rPr>
        <w:t xml:space="preserve"> </w:t>
      </w:r>
      <w:r w:rsidRPr="00856C38">
        <w:rPr>
          <w:rFonts w:ascii="Times New Roman" w:hAnsi="Times New Roman"/>
          <w:sz w:val="22"/>
          <w:szCs w:val="22"/>
        </w:rPr>
        <w:t>у</w:t>
      </w:r>
      <w:r w:rsidRPr="0068329B">
        <w:rPr>
          <w:rFonts w:ascii="Times New Roman" w:hAnsi="Times New Roman"/>
          <w:sz w:val="22"/>
          <w:szCs w:val="22"/>
          <w:lang w:val="fr-FR"/>
        </w:rPr>
        <w:t xml:space="preserve"> </w:t>
      </w:r>
      <w:r w:rsidRPr="00856C38">
        <w:rPr>
          <w:rFonts w:ascii="Times New Roman" w:hAnsi="Times New Roman"/>
          <w:sz w:val="22"/>
          <w:szCs w:val="22"/>
        </w:rPr>
        <w:t>матрици</w:t>
      </w:r>
      <w:r w:rsidRPr="0068329B">
        <w:rPr>
          <w:rFonts w:ascii="Times New Roman" w:hAnsi="Times New Roman"/>
          <w:sz w:val="22"/>
          <w:szCs w:val="22"/>
          <w:lang w:val="fr-FR"/>
        </w:rPr>
        <w:t>.</w:t>
      </w:r>
    </w:p>
    <w:p w:rsidR="00716669" w:rsidRPr="0068329B" w:rsidRDefault="00716669" w:rsidP="00716669">
      <w:pPr>
        <w:pStyle w:val="HTMLPreformatted"/>
        <w:rPr>
          <w:rFonts w:ascii="Times New Roman" w:hAnsi="Times New Roman"/>
          <w:sz w:val="22"/>
          <w:szCs w:val="22"/>
          <w:lang w:val="fr-FR"/>
        </w:rPr>
      </w:pPr>
      <w:r w:rsidRPr="00856C38">
        <w:rPr>
          <w:rFonts w:ascii="Times New Roman" w:hAnsi="Times New Roman"/>
          <w:sz w:val="22"/>
          <w:szCs w:val="22"/>
        </w:rPr>
        <w:t>Коверта</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бесповратна</w:t>
      </w:r>
      <w:r w:rsidRPr="0068329B">
        <w:rPr>
          <w:rFonts w:ascii="Times New Roman" w:hAnsi="Times New Roman"/>
          <w:sz w:val="22"/>
          <w:szCs w:val="22"/>
          <w:lang w:val="fr-FR"/>
        </w:rPr>
        <w:t xml:space="preserve"> </w:t>
      </w:r>
      <w:r w:rsidRPr="00856C38">
        <w:rPr>
          <w:rFonts w:ascii="Times New Roman" w:hAnsi="Times New Roman"/>
          <w:sz w:val="22"/>
          <w:szCs w:val="22"/>
        </w:rPr>
        <w:t>средства</w:t>
      </w:r>
      <w:r w:rsidRPr="0068329B">
        <w:rPr>
          <w:rFonts w:ascii="Times New Roman" w:hAnsi="Times New Roman"/>
          <w:sz w:val="22"/>
          <w:szCs w:val="22"/>
          <w:lang w:val="fr-FR"/>
        </w:rPr>
        <w:t xml:space="preserve"> </w:t>
      </w:r>
      <w:r w:rsidRPr="00856C38">
        <w:rPr>
          <w:rFonts w:ascii="Times New Roman" w:hAnsi="Times New Roman"/>
          <w:sz w:val="22"/>
          <w:szCs w:val="22"/>
        </w:rPr>
        <w:t>за</w:t>
      </w:r>
      <w:r w:rsidRPr="0068329B">
        <w:rPr>
          <w:rFonts w:ascii="Times New Roman" w:hAnsi="Times New Roman"/>
          <w:sz w:val="22"/>
          <w:szCs w:val="22"/>
          <w:lang w:val="fr-FR"/>
        </w:rPr>
        <w:t xml:space="preserve"> </w:t>
      </w:r>
      <w:r w:rsidRPr="00856C38">
        <w:rPr>
          <w:rFonts w:ascii="Times New Roman" w:hAnsi="Times New Roman"/>
          <w:sz w:val="22"/>
          <w:szCs w:val="22"/>
        </w:rPr>
        <w:t>ТП</w:t>
      </w:r>
      <w:r w:rsidRPr="0068329B">
        <w:rPr>
          <w:rFonts w:ascii="Times New Roman" w:hAnsi="Times New Roman"/>
          <w:sz w:val="22"/>
          <w:szCs w:val="22"/>
          <w:lang w:val="fr-FR"/>
        </w:rPr>
        <w:t xml:space="preserve"> </w:t>
      </w:r>
      <w:r w:rsidRPr="00856C38">
        <w:rPr>
          <w:rFonts w:ascii="Times New Roman" w:hAnsi="Times New Roman"/>
          <w:sz w:val="22"/>
          <w:szCs w:val="22"/>
        </w:rPr>
        <w:t>већ</w:t>
      </w:r>
      <w:r w:rsidRPr="0068329B">
        <w:rPr>
          <w:rFonts w:ascii="Times New Roman" w:hAnsi="Times New Roman"/>
          <w:sz w:val="22"/>
          <w:szCs w:val="22"/>
          <w:lang w:val="fr-FR"/>
        </w:rPr>
        <w:t xml:space="preserve"> </w:t>
      </w:r>
      <w:r w:rsidRPr="00856C38">
        <w:rPr>
          <w:rFonts w:ascii="Times New Roman" w:hAnsi="Times New Roman"/>
          <w:sz w:val="22"/>
          <w:szCs w:val="22"/>
        </w:rPr>
        <w:t>је</w:t>
      </w:r>
      <w:r w:rsidRPr="0068329B">
        <w:rPr>
          <w:rFonts w:ascii="Times New Roman" w:hAnsi="Times New Roman"/>
          <w:sz w:val="22"/>
          <w:szCs w:val="22"/>
          <w:lang w:val="fr-FR"/>
        </w:rPr>
        <w:t xml:space="preserve"> </w:t>
      </w:r>
      <w:r w:rsidRPr="00856C38">
        <w:rPr>
          <w:rFonts w:ascii="Times New Roman" w:hAnsi="Times New Roman"/>
          <w:sz w:val="22"/>
          <w:szCs w:val="22"/>
        </w:rPr>
        <w:t>преузета</w:t>
      </w:r>
      <w:r w:rsidRPr="0068329B">
        <w:rPr>
          <w:rFonts w:ascii="Times New Roman" w:hAnsi="Times New Roman"/>
          <w:sz w:val="22"/>
          <w:szCs w:val="22"/>
          <w:lang w:val="fr-FR"/>
        </w:rPr>
        <w:t xml:space="preserve"> (</w:t>
      </w:r>
      <w:r w:rsidRPr="00856C38">
        <w:rPr>
          <w:rFonts w:ascii="Times New Roman" w:hAnsi="Times New Roman"/>
          <w:sz w:val="22"/>
          <w:szCs w:val="22"/>
        </w:rPr>
        <w:t>путем</w:t>
      </w:r>
      <w:r w:rsidRPr="0068329B">
        <w:rPr>
          <w:rFonts w:ascii="Times New Roman" w:hAnsi="Times New Roman"/>
          <w:sz w:val="22"/>
          <w:szCs w:val="22"/>
          <w:lang w:val="fr-FR"/>
        </w:rPr>
        <w:t xml:space="preserve"> </w:t>
      </w:r>
      <w:r w:rsidRPr="00856C38">
        <w:rPr>
          <w:rFonts w:ascii="Times New Roman" w:hAnsi="Times New Roman"/>
          <w:sz w:val="22"/>
          <w:szCs w:val="22"/>
        </w:rPr>
        <w:t>оквирног</w:t>
      </w:r>
      <w:r w:rsidRPr="0068329B">
        <w:rPr>
          <w:rFonts w:ascii="Times New Roman" w:hAnsi="Times New Roman"/>
          <w:sz w:val="22"/>
          <w:szCs w:val="22"/>
          <w:lang w:val="fr-FR"/>
        </w:rPr>
        <w:t xml:space="preserve"> </w:t>
      </w:r>
      <w:r w:rsidRPr="00856C38">
        <w:rPr>
          <w:rFonts w:ascii="Times New Roman" w:hAnsi="Times New Roman"/>
          <w:sz w:val="22"/>
          <w:szCs w:val="22"/>
        </w:rPr>
        <w:t>уговора</w:t>
      </w:r>
      <w:r w:rsidRPr="0068329B">
        <w:rPr>
          <w:rFonts w:ascii="Times New Roman" w:hAnsi="Times New Roman"/>
          <w:sz w:val="22"/>
          <w:szCs w:val="22"/>
          <w:lang w:val="fr-FR"/>
        </w:rPr>
        <w:t xml:space="preserve"> </w:t>
      </w:r>
      <w:r w:rsidRPr="00856C38">
        <w:rPr>
          <w:rFonts w:ascii="Times New Roman" w:hAnsi="Times New Roman"/>
          <w:sz w:val="22"/>
          <w:szCs w:val="22"/>
        </w:rPr>
        <w:t>о</w:t>
      </w:r>
      <w:r w:rsidRPr="0068329B">
        <w:rPr>
          <w:rFonts w:ascii="Times New Roman" w:hAnsi="Times New Roman"/>
          <w:sz w:val="22"/>
          <w:szCs w:val="22"/>
          <w:lang w:val="fr-FR"/>
        </w:rPr>
        <w:t xml:space="preserve"> </w:t>
      </w:r>
      <w:r w:rsidRPr="00856C38">
        <w:rPr>
          <w:rFonts w:ascii="Times New Roman" w:hAnsi="Times New Roman"/>
          <w:sz w:val="22"/>
          <w:szCs w:val="22"/>
        </w:rPr>
        <w:t>услугама</w:t>
      </w:r>
      <w:r w:rsidRPr="0068329B">
        <w:rPr>
          <w:rFonts w:ascii="Times New Roman" w:hAnsi="Times New Roman"/>
          <w:sz w:val="22"/>
          <w:szCs w:val="22"/>
          <w:lang w:val="fr-FR"/>
        </w:rPr>
        <w:t xml:space="preserve"> </w:t>
      </w:r>
      <w:r w:rsidRPr="00856C38">
        <w:rPr>
          <w:rFonts w:ascii="Times New Roman" w:hAnsi="Times New Roman"/>
          <w:sz w:val="22"/>
          <w:szCs w:val="22"/>
        </w:rPr>
        <w:t>којим</w:t>
      </w:r>
      <w:r w:rsidRPr="0068329B">
        <w:rPr>
          <w:rFonts w:ascii="Times New Roman" w:hAnsi="Times New Roman"/>
          <w:sz w:val="22"/>
          <w:szCs w:val="22"/>
          <w:lang w:val="fr-FR"/>
        </w:rPr>
        <w:t xml:space="preserve"> </w:t>
      </w:r>
      <w:r w:rsidRPr="00856C38">
        <w:rPr>
          <w:rFonts w:ascii="Times New Roman" w:hAnsi="Times New Roman"/>
          <w:sz w:val="22"/>
          <w:szCs w:val="22"/>
        </w:rPr>
        <w:t>управља</w:t>
      </w:r>
      <w:r w:rsidRPr="0068329B">
        <w:rPr>
          <w:rFonts w:ascii="Times New Roman" w:hAnsi="Times New Roman"/>
          <w:sz w:val="22"/>
          <w:szCs w:val="22"/>
          <w:lang w:val="fr-FR"/>
        </w:rPr>
        <w:t xml:space="preserve"> AFD). </w:t>
      </w:r>
    </w:p>
    <w:p w:rsidR="00716669" w:rsidRPr="00007CB6" w:rsidRDefault="00716669" w:rsidP="00716669"/>
    <w:p w:rsidR="00716669" w:rsidRPr="00856C38" w:rsidRDefault="00716669" w:rsidP="00716669">
      <w:pPr>
        <w:pStyle w:val="4"/>
        <w:numPr>
          <w:ilvl w:val="1"/>
          <w:numId w:val="40"/>
        </w:numPr>
        <w:tabs>
          <w:tab w:val="clear" w:pos="993"/>
          <w:tab w:val="left" w:pos="1134"/>
        </w:tabs>
        <w:rPr>
          <w:rFonts w:ascii="Times New Roman" w:hAnsi="Times New Roman"/>
        </w:rPr>
      </w:pPr>
      <w:bookmarkStart w:id="527" w:name="_Toc70332299"/>
      <w:r w:rsidRPr="00856C38">
        <w:rPr>
          <w:rFonts w:ascii="Times New Roman" w:hAnsi="Times New Roman"/>
        </w:rPr>
        <w:t>Техничка подршка</w:t>
      </w:r>
      <w:bookmarkEnd w:id="527"/>
    </w:p>
    <w:p w:rsidR="00262E6D" w:rsidRDefault="00262E6D" w:rsidP="00716669">
      <w:pPr>
        <w:tabs>
          <w:tab w:val="left" w:pos="567"/>
          <w:tab w:val="right" w:pos="8789"/>
        </w:tabs>
        <w:spacing w:before="120" w:after="120"/>
        <w:rPr>
          <w:b/>
          <w:szCs w:val="22"/>
        </w:rPr>
      </w:pPr>
    </w:p>
    <w:p w:rsidR="00262E6D" w:rsidRDefault="00262E6D" w:rsidP="00716669">
      <w:pPr>
        <w:tabs>
          <w:tab w:val="left" w:pos="567"/>
          <w:tab w:val="right" w:pos="8789"/>
        </w:tabs>
        <w:spacing w:before="120" w:after="120"/>
        <w:rPr>
          <w:b/>
          <w:szCs w:val="22"/>
        </w:rPr>
      </w:pPr>
    </w:p>
    <w:p w:rsidR="00716669" w:rsidRPr="0068329B" w:rsidRDefault="00716669" w:rsidP="00716669">
      <w:pPr>
        <w:tabs>
          <w:tab w:val="left" w:pos="567"/>
          <w:tab w:val="right" w:pos="8789"/>
        </w:tabs>
        <w:spacing w:before="120" w:after="120"/>
        <w:rPr>
          <w:szCs w:val="22"/>
          <w:lang w:val="fr-FR" w:eastAsia="en-US"/>
        </w:rPr>
      </w:pPr>
      <w:r w:rsidRPr="00856C38">
        <w:rPr>
          <w:b/>
          <w:szCs w:val="22"/>
        </w:rPr>
        <w:t xml:space="preserve">Техничка подршка која ће бити директно под надзором AFD </w:t>
      </w:r>
      <w:r w:rsidRPr="00856C38">
        <w:rPr>
          <w:szCs w:val="22"/>
        </w:rPr>
        <w:t xml:space="preserve"> (500.000 € у бесповратним средствима) биће мобилизована за подршку колегама у примени матрице активности.  </w:t>
      </w:r>
    </w:p>
    <w:p w:rsidR="00716669" w:rsidRPr="0068329B" w:rsidRDefault="00716669" w:rsidP="00716669">
      <w:pPr>
        <w:tabs>
          <w:tab w:val="left" w:pos="567"/>
          <w:tab w:val="right" w:pos="8789"/>
        </w:tabs>
        <w:spacing w:before="120" w:after="120"/>
        <w:rPr>
          <w:szCs w:val="22"/>
          <w:lang w:val="fr-FR" w:eastAsia="en-US"/>
        </w:rPr>
      </w:pPr>
      <w:r w:rsidRPr="00856C38">
        <w:rPr>
          <w:szCs w:val="22"/>
        </w:rPr>
        <w:t>Техничка подрш</w:t>
      </w:r>
      <w:r w:rsidR="00D72F22">
        <w:rPr>
          <w:szCs w:val="22"/>
        </w:rPr>
        <w:t>ка ће бити укључена у подршку Влади</w:t>
      </w:r>
      <w:r w:rsidRPr="00856C38">
        <w:rPr>
          <w:szCs w:val="22"/>
        </w:rPr>
        <w:t xml:space="preserve"> ради постизањ</w:t>
      </w:r>
      <w:r w:rsidR="00D72F22">
        <w:rPr>
          <w:szCs w:val="22"/>
        </w:rPr>
        <w:t>а</w:t>
      </w:r>
      <w:r w:rsidRPr="00856C38">
        <w:rPr>
          <w:szCs w:val="22"/>
        </w:rPr>
        <w:t xml:space="preserve"> </w:t>
      </w:r>
      <w:r w:rsidR="00D72F22">
        <w:rPr>
          <w:szCs w:val="22"/>
        </w:rPr>
        <w:t>четири</w:t>
      </w:r>
      <w:r w:rsidRPr="00856C38">
        <w:rPr>
          <w:szCs w:val="22"/>
        </w:rPr>
        <w:t xml:space="preserve"> индикатора резултата представљених у матрици: </w:t>
      </w:r>
    </w:p>
    <w:p w:rsidR="00716669" w:rsidRPr="00007CB6" w:rsidRDefault="00716669" w:rsidP="00716669">
      <w:pPr>
        <w:pStyle w:val="ListParagraph"/>
        <w:numPr>
          <w:ilvl w:val="0"/>
          <w:numId w:val="37"/>
        </w:numPr>
        <w:tabs>
          <w:tab w:val="left" w:pos="567"/>
          <w:tab w:val="right" w:pos="8789"/>
        </w:tabs>
        <w:spacing w:before="120" w:after="120"/>
        <w:contextualSpacing/>
      </w:pPr>
      <w:r w:rsidRPr="00856C38">
        <w:rPr>
          <w:u w:val="single"/>
        </w:rPr>
        <w:t>Резултат бр. 1:</w:t>
      </w:r>
      <w:r w:rsidRPr="00856C38">
        <w:t xml:space="preserve">  ТП ће подржати одрживу примену и поновно успостављање (мандат, начин рада, састав, итд.) НСКП. Олакшаће организацију седница (алати, процеси, међуминистарска координација) планиране током двогодишњег програма.</w:t>
      </w:r>
    </w:p>
    <w:p w:rsidR="00716669" w:rsidRPr="00007CB6" w:rsidRDefault="00716669" w:rsidP="00716669">
      <w:pPr>
        <w:pStyle w:val="ListParagraph"/>
        <w:tabs>
          <w:tab w:val="left" w:pos="567"/>
          <w:tab w:val="right" w:pos="8789"/>
        </w:tabs>
        <w:spacing w:before="120" w:after="120"/>
        <w:ind w:left="360"/>
      </w:pPr>
    </w:p>
    <w:p w:rsidR="00716669" w:rsidRPr="00007CB6" w:rsidRDefault="00716669" w:rsidP="00716669">
      <w:pPr>
        <w:pStyle w:val="ListParagraph"/>
        <w:numPr>
          <w:ilvl w:val="0"/>
          <w:numId w:val="37"/>
        </w:numPr>
        <w:tabs>
          <w:tab w:val="left" w:pos="567"/>
          <w:tab w:val="right" w:pos="8789"/>
        </w:tabs>
        <w:spacing w:before="120" w:after="120"/>
        <w:contextualSpacing/>
      </w:pPr>
      <w:r w:rsidRPr="00856C38">
        <w:rPr>
          <w:u w:val="single"/>
        </w:rPr>
        <w:t>Резултат бр. 2:</w:t>
      </w:r>
      <w:r w:rsidRPr="00856C38">
        <w:t xml:space="preserve"> ТП ће подржати МЗЖС у идентификовању мера за изградњу капацитета за подршку главним институционалним актерима у примени Стратегије нискоугљеничког развоја Поред тога, ТП ће, ако је потребно, пружити подршку за израду одређених подзаконских аката. </w:t>
      </w:r>
    </w:p>
    <w:p w:rsidR="00716669" w:rsidRPr="00007CB6" w:rsidRDefault="00716669" w:rsidP="00716669">
      <w:pPr>
        <w:pStyle w:val="ListParagraph"/>
      </w:pPr>
    </w:p>
    <w:p w:rsidR="00716669" w:rsidRPr="00007CB6" w:rsidRDefault="00716669" w:rsidP="00716669">
      <w:pPr>
        <w:pStyle w:val="ListParagraph"/>
        <w:numPr>
          <w:ilvl w:val="0"/>
          <w:numId w:val="37"/>
        </w:numPr>
        <w:tabs>
          <w:tab w:val="left" w:pos="567"/>
          <w:tab w:val="right" w:pos="8789"/>
        </w:tabs>
        <w:spacing w:before="120" w:after="120"/>
        <w:contextualSpacing/>
      </w:pPr>
      <w:r w:rsidRPr="00856C38">
        <w:rPr>
          <w:u w:val="single"/>
        </w:rPr>
        <w:t>Резултат бр. 3</w:t>
      </w:r>
      <w:r w:rsidRPr="00856C38">
        <w:t xml:space="preserve">: ТП ће подржати МЗЖС да ојача климатско прилагођавање (процена рањивости урбаних сектора и мере приоритета прилагођавања за локалне) у стратегију одрживог урбаног развоја. На локалном нивоу, то ће експериментално допринети идентификовању потреба и пројеката климатских приоритета (климатски акциони планови) у </w:t>
      </w:r>
      <w:r w:rsidR="00CE7D02">
        <w:t>две</w:t>
      </w:r>
      <w:r w:rsidRPr="00856C38">
        <w:t xml:space="preserve"> одабранe пилот JЛС</w:t>
      </w:r>
    </w:p>
    <w:p w:rsidR="00716669" w:rsidRPr="00007CB6" w:rsidRDefault="00716669" w:rsidP="00716669">
      <w:pPr>
        <w:pStyle w:val="ListParagraph"/>
      </w:pPr>
    </w:p>
    <w:p w:rsidR="00716669" w:rsidRPr="00007CB6" w:rsidRDefault="00716669" w:rsidP="00716669">
      <w:pPr>
        <w:pStyle w:val="ListParagraph"/>
        <w:numPr>
          <w:ilvl w:val="0"/>
          <w:numId w:val="37"/>
        </w:numPr>
        <w:tabs>
          <w:tab w:val="left" w:pos="567"/>
          <w:tab w:val="right" w:pos="8789"/>
        </w:tabs>
        <w:spacing w:before="120" w:after="120"/>
        <w:contextualSpacing/>
      </w:pPr>
      <w:r w:rsidRPr="00856C38">
        <w:rPr>
          <w:u w:val="single"/>
        </w:rPr>
        <w:t>Резултат бр. 4</w:t>
      </w:r>
      <w:r w:rsidRPr="00856C38">
        <w:t xml:space="preserve">: Техничка подршка ће подржати реализацију студије изводљивости за успостављање финансијских механизама за олакшавање улагања у климатске промене на локалном нивоу. </w:t>
      </w:r>
    </w:p>
    <w:p w:rsidR="00716669" w:rsidRPr="00007CB6" w:rsidRDefault="00716669" w:rsidP="00716669">
      <w:pPr>
        <w:tabs>
          <w:tab w:val="left" w:pos="567"/>
          <w:tab w:val="right" w:pos="8789"/>
        </w:tabs>
        <w:spacing w:before="120" w:after="120"/>
        <w:rPr>
          <w:lang w:eastAsia="en-US"/>
        </w:rPr>
      </w:pPr>
    </w:p>
    <w:p w:rsidR="00716669" w:rsidRPr="00007CB6" w:rsidRDefault="00716669" w:rsidP="00716669">
      <w:pPr>
        <w:tabs>
          <w:tab w:val="left" w:pos="567"/>
          <w:tab w:val="right" w:pos="8789"/>
        </w:tabs>
        <w:spacing w:before="120" w:after="120"/>
        <w:rPr>
          <w:szCs w:val="22"/>
          <w:lang w:eastAsia="en-US"/>
        </w:rPr>
      </w:pPr>
      <w:r w:rsidRPr="00856C38">
        <w:rPr>
          <w:szCs w:val="22"/>
        </w:rPr>
        <w:t>Поред ове техничке подршке, AFD ће кроз своју иницијативу „Организациона трансформација за сутрашње партнере“ подржати институционални и организациони развој МЗЖС. Предвиђене активности не само да ће ојачати оперативне учинке, већ ће допринети и капацитету Министарства заштите животне средине да управља тренутним програмом (како у климатским тако и еколошким и социјалним аспектима).</w:t>
      </w:r>
    </w:p>
    <w:p w:rsidR="00716669" w:rsidRPr="00856C38" w:rsidRDefault="00716669" w:rsidP="00716669">
      <w:pPr>
        <w:pStyle w:val="3"/>
        <w:numPr>
          <w:ilvl w:val="0"/>
          <w:numId w:val="40"/>
        </w:numPr>
        <w:rPr>
          <w:rFonts w:ascii="Times New Roman" w:hAnsi="Times New Roman"/>
        </w:rPr>
      </w:pPr>
      <w:bookmarkStart w:id="528" w:name="_Toc70332300"/>
      <w:r w:rsidRPr="00856C38">
        <w:rPr>
          <w:rFonts w:ascii="Times New Roman" w:hAnsi="Times New Roman"/>
        </w:rPr>
        <w:t>Процена еколошких и социјалних ризика</w:t>
      </w:r>
      <w:bookmarkEnd w:id="528"/>
    </w:p>
    <w:p w:rsidR="00716669" w:rsidRPr="0068329B" w:rsidRDefault="00716669" w:rsidP="00716669">
      <w:pPr>
        <w:pStyle w:val="Normal0"/>
        <w:numPr>
          <w:ilvl w:val="0"/>
          <w:numId w:val="0"/>
        </w:numPr>
        <w:outlineLvl w:val="9"/>
        <w:rPr>
          <w:rFonts w:ascii="Times New Roman" w:eastAsia="Times New Roman" w:hAnsi="Times New Roman" w:cs="Times New Roman"/>
          <w:lang w:val="fr-FR" w:eastAsia="fr-FR"/>
        </w:rPr>
      </w:pPr>
      <w:r w:rsidRPr="00856C38">
        <w:rPr>
          <w:rFonts w:ascii="Times New Roman" w:eastAsia="Times New Roman" w:hAnsi="Times New Roman" w:cs="Times New Roman"/>
        </w:rPr>
        <w:t>Директни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утицаји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програма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животну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средину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друштво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биће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ограничени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јер</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ЗЈП</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нема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циљ</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финансирање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инвестиција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Међутим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Програм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прилагођавања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могао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би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временом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довести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до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еколошких</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социјалних</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ризика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Због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тога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матрица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програма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интегрише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потребу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разрадом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Стратешке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социјалне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процене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програма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прилагођавања</w:t>
      </w:r>
      <w:r w:rsidRPr="0068329B">
        <w:rPr>
          <w:rFonts w:ascii="Times New Roman" w:eastAsia="Times New Roman" w:hAnsi="Times New Roman" w:cs="Times New Roman"/>
          <w:lang w:val="fr-FR"/>
        </w:rPr>
        <w:t xml:space="preserve">. </w:t>
      </w:r>
    </w:p>
    <w:p w:rsidR="00716669" w:rsidRPr="0068329B" w:rsidRDefault="00716669" w:rsidP="00716669">
      <w:pPr>
        <w:pStyle w:val="Normal0"/>
        <w:numPr>
          <w:ilvl w:val="0"/>
          <w:numId w:val="0"/>
        </w:numPr>
        <w:outlineLvl w:val="9"/>
        <w:rPr>
          <w:rFonts w:ascii="Times New Roman" w:eastAsia="Times New Roman" w:hAnsi="Times New Roman" w:cs="Times New Roman"/>
          <w:lang w:val="fr-FR" w:eastAsia="fr-FR"/>
        </w:rPr>
      </w:pPr>
      <w:r w:rsidRPr="00856C38">
        <w:rPr>
          <w:rFonts w:ascii="Times New Roman" w:eastAsia="Times New Roman" w:hAnsi="Times New Roman" w:cs="Times New Roman"/>
        </w:rPr>
        <w:t>Нацрт</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Стратегије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нискоугљеничког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развоја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идентификовао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је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главне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економске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утицаје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свог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акционог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плана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кроз</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своју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стратешку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процену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утицаја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животну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средину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нацрт</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из</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јануара</w:t>
      </w:r>
      <w:r w:rsidRPr="0068329B">
        <w:rPr>
          <w:rFonts w:ascii="Times New Roman" w:eastAsia="Times New Roman" w:hAnsi="Times New Roman" w:cs="Times New Roman"/>
          <w:lang w:val="fr-FR"/>
        </w:rPr>
        <w:t xml:space="preserve"> 2020. </w:t>
      </w:r>
      <w:r w:rsidRPr="00856C38">
        <w:rPr>
          <w:rFonts w:ascii="Times New Roman" w:eastAsia="Times New Roman" w:hAnsi="Times New Roman" w:cs="Times New Roman"/>
        </w:rPr>
        <w:t>године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До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усвајања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ови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елементи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ажурирати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уз</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подршку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UNDP. </w:t>
      </w:r>
    </w:p>
    <w:p w:rsidR="00716669" w:rsidRPr="0068329B" w:rsidRDefault="00716669" w:rsidP="00716669">
      <w:pPr>
        <w:pStyle w:val="Normal0"/>
        <w:numPr>
          <w:ilvl w:val="0"/>
          <w:numId w:val="0"/>
        </w:numPr>
        <w:outlineLvl w:val="9"/>
        <w:rPr>
          <w:rFonts w:ascii="Times New Roman" w:eastAsia="Times New Roman" w:hAnsi="Times New Roman" w:cs="Times New Roman"/>
          <w:lang w:val="fr-FR" w:eastAsia="fr-FR"/>
        </w:rPr>
      </w:pPr>
      <w:r w:rsidRPr="00856C38">
        <w:rPr>
          <w:rFonts w:ascii="Times New Roman" w:eastAsia="Times New Roman" w:hAnsi="Times New Roman" w:cs="Times New Roman"/>
        </w:rPr>
        <w:t>План</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изградње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капацитета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главна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министарства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укључена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спровођење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климатске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мапе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пута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интегрисаће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аспекте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изградње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капацитета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еколошком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социјалном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нивоу</w:t>
      </w:r>
      <w:r w:rsidRPr="0068329B">
        <w:rPr>
          <w:rFonts w:ascii="Times New Roman" w:eastAsia="Times New Roman" w:hAnsi="Times New Roman" w:cs="Times New Roman"/>
          <w:lang w:val="fr-FR"/>
        </w:rPr>
        <w:t xml:space="preserve">. </w:t>
      </w:r>
    </w:p>
    <w:p w:rsidR="00716669" w:rsidRPr="0068329B" w:rsidRDefault="00716669" w:rsidP="00716669">
      <w:pPr>
        <w:pStyle w:val="Normal0"/>
        <w:numPr>
          <w:ilvl w:val="0"/>
          <w:numId w:val="0"/>
        </w:numPr>
        <w:outlineLvl w:val="9"/>
        <w:rPr>
          <w:rFonts w:ascii="Times New Roman" w:hAnsi="Times New Roman"/>
          <w:lang w:val="fr-FR"/>
        </w:rPr>
      </w:pPr>
      <w:r w:rsidRPr="00856C38">
        <w:rPr>
          <w:rFonts w:ascii="Times New Roman" w:eastAsia="Times New Roman" w:hAnsi="Times New Roman" w:cs="Times New Roman"/>
        </w:rPr>
        <w:t>Програм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такође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фокусирати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боље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узимање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обзир</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еколошких</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социјалних</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питања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стратегији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урбаног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одрживог</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развоја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Тако</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нивоу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пилот</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градова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проценити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еколошки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социјални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ризици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повезани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са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предложеним</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мерама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прилагођавања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Такође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ће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бити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ојачани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капацитети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локалних</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заједница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да</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идентификују</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ове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ризике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ублаже</w:t>
      </w:r>
      <w:r w:rsidRPr="0068329B">
        <w:rPr>
          <w:rFonts w:ascii="Times New Roman" w:eastAsia="Times New Roman" w:hAnsi="Times New Roman" w:cs="Times New Roman"/>
          <w:lang w:val="fr-FR"/>
        </w:rPr>
        <w:t xml:space="preserve"> </w:t>
      </w:r>
      <w:r w:rsidRPr="00856C38">
        <w:rPr>
          <w:rFonts w:ascii="Times New Roman" w:eastAsia="Times New Roman" w:hAnsi="Times New Roman" w:cs="Times New Roman"/>
        </w:rPr>
        <w:t>их</w:t>
      </w:r>
      <w:r w:rsidRPr="0068329B">
        <w:rPr>
          <w:rFonts w:ascii="Times New Roman" w:eastAsia="Times New Roman" w:hAnsi="Times New Roman" w:cs="Times New Roman"/>
          <w:lang w:val="fr-FR"/>
        </w:rPr>
        <w:t xml:space="preserve">. </w:t>
      </w:r>
    </w:p>
    <w:p w:rsidR="00E36955" w:rsidRPr="000B01C7" w:rsidRDefault="00E36955" w:rsidP="00E36955">
      <w:pPr>
        <w:pStyle w:val="Schhead"/>
        <w:rPr>
          <w:sz w:val="24"/>
          <w:szCs w:val="24"/>
          <w:lang w:val="sr-Cyrl-RS"/>
        </w:rPr>
      </w:pPr>
      <w:r w:rsidRPr="000B01C7">
        <w:rPr>
          <w:sz w:val="24"/>
          <w:szCs w:val="24"/>
          <w:lang w:val="sr-Cyrl-RS"/>
        </w:rPr>
        <w:t xml:space="preserve">ПРИЛОГ </w:t>
      </w:r>
      <w:bookmarkStart w:id="529" w:name="SCH3"/>
      <w:r w:rsidRPr="000B01C7">
        <w:rPr>
          <w:sz w:val="24"/>
          <w:szCs w:val="24"/>
          <w:lang w:val="sr-Cyrl-RS"/>
        </w:rPr>
        <w:t>3</w:t>
      </w:r>
      <w:bookmarkEnd w:id="529"/>
      <w:r w:rsidR="006C6385" w:rsidRPr="000B01C7">
        <w:rPr>
          <w:sz w:val="24"/>
          <w:szCs w:val="24"/>
          <w:lang w:val="sr-Cyrl-RS"/>
        </w:rPr>
        <w:t>А</w:t>
      </w:r>
      <w:r w:rsidRPr="000B01C7">
        <w:rPr>
          <w:sz w:val="24"/>
          <w:szCs w:val="24"/>
          <w:lang w:val="sr-Cyrl-RS"/>
        </w:rPr>
        <w:t xml:space="preserve"> – </w:t>
      </w:r>
      <w:bookmarkStart w:id="530" w:name="FINANCINGPLAN"/>
      <w:r w:rsidRPr="000B01C7">
        <w:rPr>
          <w:sz w:val="24"/>
          <w:szCs w:val="24"/>
          <w:lang w:val="sr-Cyrl-RS"/>
        </w:rPr>
        <w:t>ПЛАН ФИНАНСИРАЊА</w:t>
      </w:r>
      <w:bookmarkEnd w:id="530"/>
    </w:p>
    <w:p w:rsidR="00E36955" w:rsidRPr="000B01C7" w:rsidRDefault="00E36955" w:rsidP="00E36955">
      <w:pPr>
        <w:pStyle w:val="BodyText"/>
        <w:jc w:val="left"/>
        <w:rPr>
          <w:rFonts w:cs="Times New Roman"/>
          <w:b/>
          <w:iCs/>
          <w:color w:val="000000"/>
          <w:sz w:val="24"/>
          <w:szCs w:val="24"/>
          <w:lang w:val="sr-Cyrl-RS"/>
        </w:rPr>
      </w:pPr>
    </w:p>
    <w:tbl>
      <w:tblPr>
        <w:tblStyle w:val="TableGrid"/>
        <w:tblW w:w="5336" w:type="pct"/>
        <w:tblInd w:w="-485" w:type="dxa"/>
        <w:tblLook w:val="04A0" w:firstRow="1" w:lastRow="0" w:firstColumn="1" w:lastColumn="0" w:noHBand="0" w:noVBand="1"/>
      </w:tblPr>
      <w:tblGrid>
        <w:gridCol w:w="6611"/>
        <w:gridCol w:w="1502"/>
        <w:gridCol w:w="1502"/>
      </w:tblGrid>
      <w:tr w:rsidR="006C6385" w:rsidRPr="000B01C7" w:rsidTr="006C6385">
        <w:trPr>
          <w:trHeight w:val="809"/>
        </w:trPr>
        <w:tc>
          <w:tcPr>
            <w:tcW w:w="3438" w:type="pct"/>
          </w:tcPr>
          <w:p w:rsidR="006C6385" w:rsidRPr="000B01C7" w:rsidRDefault="006C6385" w:rsidP="006C6385">
            <w:pPr>
              <w:pStyle w:val="Normal1"/>
              <w:rPr>
                <w:b/>
                <w:bCs/>
                <w:sz w:val="24"/>
                <w:szCs w:val="24"/>
                <w:lang w:val="sr-Cyrl-RS"/>
              </w:rPr>
            </w:pPr>
            <w:r w:rsidRPr="000B01C7">
              <w:rPr>
                <w:b/>
                <w:bCs/>
                <w:sz w:val="24"/>
                <w:szCs w:val="24"/>
                <w:lang w:val="sr-Cyrl-RS"/>
              </w:rPr>
              <w:t>План финансирања</w:t>
            </w:r>
          </w:p>
        </w:tc>
        <w:tc>
          <w:tcPr>
            <w:tcW w:w="781" w:type="pct"/>
          </w:tcPr>
          <w:p w:rsidR="006C6385" w:rsidRPr="000B01C7" w:rsidRDefault="006C6385" w:rsidP="006C6385">
            <w:pPr>
              <w:pStyle w:val="Normal1"/>
              <w:jc w:val="center"/>
              <w:rPr>
                <w:b/>
                <w:bCs/>
                <w:sz w:val="24"/>
                <w:szCs w:val="24"/>
                <w:lang w:val="sr-Cyrl-RS"/>
              </w:rPr>
            </w:pPr>
            <w:r w:rsidRPr="000B01C7">
              <w:rPr>
                <w:b/>
                <w:bCs/>
                <w:sz w:val="24"/>
                <w:szCs w:val="24"/>
                <w:lang w:val="sr-Cyrl-RS"/>
              </w:rPr>
              <w:t>Износ</w:t>
            </w:r>
          </w:p>
          <w:p w:rsidR="006C6385" w:rsidRPr="000B01C7" w:rsidRDefault="006C6385" w:rsidP="00CE7D02">
            <w:pPr>
              <w:pStyle w:val="Normal1"/>
              <w:jc w:val="center"/>
              <w:rPr>
                <w:b/>
                <w:bCs/>
                <w:sz w:val="24"/>
                <w:szCs w:val="24"/>
                <w:lang w:val="sr-Cyrl-RS"/>
              </w:rPr>
            </w:pPr>
            <w:r w:rsidRPr="000B01C7">
              <w:rPr>
                <w:b/>
                <w:bCs/>
                <w:sz w:val="24"/>
                <w:szCs w:val="24"/>
                <w:lang w:val="sr-Cyrl-RS"/>
              </w:rPr>
              <w:t>(мил. Е</w:t>
            </w:r>
            <w:r w:rsidR="00CE7D02">
              <w:rPr>
                <w:b/>
                <w:bCs/>
                <w:sz w:val="24"/>
                <w:szCs w:val="24"/>
                <w:lang w:val="sr-Latn-RS"/>
              </w:rPr>
              <w:t>UR</w:t>
            </w:r>
            <w:r w:rsidRPr="000B01C7">
              <w:rPr>
                <w:b/>
                <w:bCs/>
                <w:sz w:val="24"/>
                <w:szCs w:val="24"/>
                <w:lang w:val="sr-Cyrl-RS"/>
              </w:rPr>
              <w:t>)</w:t>
            </w:r>
          </w:p>
        </w:tc>
        <w:tc>
          <w:tcPr>
            <w:tcW w:w="781" w:type="pct"/>
          </w:tcPr>
          <w:p w:rsidR="006C6385" w:rsidRPr="000B01C7" w:rsidRDefault="006C6385" w:rsidP="006C6385">
            <w:pPr>
              <w:pStyle w:val="Normal1"/>
              <w:jc w:val="center"/>
              <w:rPr>
                <w:b/>
                <w:bCs/>
                <w:sz w:val="24"/>
                <w:szCs w:val="24"/>
                <w:lang w:val="sr-Cyrl-RS"/>
              </w:rPr>
            </w:pPr>
            <w:r w:rsidRPr="000B01C7">
              <w:rPr>
                <w:b/>
                <w:bCs/>
                <w:sz w:val="24"/>
                <w:szCs w:val="24"/>
                <w:lang w:val="sr-Cyrl-RS"/>
              </w:rPr>
              <w:t>%</w:t>
            </w:r>
          </w:p>
        </w:tc>
      </w:tr>
      <w:tr w:rsidR="006C6385" w:rsidRPr="000B01C7" w:rsidTr="006C6385">
        <w:trPr>
          <w:trHeight w:val="836"/>
        </w:trPr>
        <w:tc>
          <w:tcPr>
            <w:tcW w:w="3438" w:type="pct"/>
          </w:tcPr>
          <w:p w:rsidR="006C6385" w:rsidRPr="000B01C7" w:rsidRDefault="006C6385" w:rsidP="006C6385">
            <w:pPr>
              <w:pStyle w:val="Normal1"/>
              <w:rPr>
                <w:sz w:val="24"/>
                <w:szCs w:val="24"/>
                <w:lang w:val="sr-Cyrl-RS"/>
              </w:rPr>
            </w:pPr>
            <w:r w:rsidRPr="000B01C7">
              <w:rPr>
                <w:sz w:val="24"/>
                <w:szCs w:val="24"/>
                <w:lang w:val="sr-Cyrl-RS"/>
              </w:rPr>
              <w:t xml:space="preserve">АФД </w:t>
            </w:r>
          </w:p>
        </w:tc>
        <w:tc>
          <w:tcPr>
            <w:tcW w:w="781" w:type="pct"/>
          </w:tcPr>
          <w:p w:rsidR="006C6385" w:rsidRPr="000B01C7" w:rsidRDefault="006C6385" w:rsidP="006C6385">
            <w:pPr>
              <w:pStyle w:val="Normal1"/>
              <w:jc w:val="right"/>
              <w:rPr>
                <w:sz w:val="24"/>
                <w:szCs w:val="24"/>
                <w:lang w:val="sr-Cyrl-RS"/>
              </w:rPr>
            </w:pPr>
            <w:r w:rsidRPr="000B01C7">
              <w:rPr>
                <w:sz w:val="24"/>
                <w:szCs w:val="24"/>
                <w:lang w:val="sr-Cyrl-RS"/>
              </w:rPr>
              <w:t>50.000.000</w:t>
            </w:r>
          </w:p>
        </w:tc>
        <w:tc>
          <w:tcPr>
            <w:tcW w:w="781" w:type="pct"/>
          </w:tcPr>
          <w:p w:rsidR="006C6385" w:rsidRPr="000B01C7" w:rsidRDefault="006C6385" w:rsidP="006C6385">
            <w:pPr>
              <w:pStyle w:val="Normal1"/>
              <w:jc w:val="right"/>
              <w:rPr>
                <w:sz w:val="24"/>
                <w:szCs w:val="24"/>
                <w:lang w:val="sr-Cyrl-RS"/>
              </w:rPr>
            </w:pPr>
            <w:r w:rsidRPr="000B01C7">
              <w:rPr>
                <w:sz w:val="24"/>
                <w:szCs w:val="24"/>
                <w:lang w:val="sr-Cyrl-RS"/>
              </w:rPr>
              <w:t>38</w:t>
            </w:r>
          </w:p>
        </w:tc>
      </w:tr>
      <w:tr w:rsidR="006C6385" w:rsidRPr="000B01C7" w:rsidTr="006C6385">
        <w:trPr>
          <w:trHeight w:val="404"/>
        </w:trPr>
        <w:tc>
          <w:tcPr>
            <w:tcW w:w="3438" w:type="pct"/>
          </w:tcPr>
          <w:p w:rsidR="006C6385" w:rsidRPr="000B01C7" w:rsidRDefault="006C6385" w:rsidP="006C6385">
            <w:pPr>
              <w:pStyle w:val="Normal1"/>
              <w:rPr>
                <w:sz w:val="24"/>
                <w:szCs w:val="24"/>
                <w:lang w:val="sr-Cyrl-RS"/>
              </w:rPr>
            </w:pPr>
            <w:r w:rsidRPr="000B01C7">
              <w:rPr>
                <w:sz w:val="24"/>
                <w:szCs w:val="24"/>
                <w:lang w:val="sr-Cyrl-RS"/>
              </w:rPr>
              <w:t>Суфинансијер ИБРД</w:t>
            </w:r>
          </w:p>
        </w:tc>
        <w:tc>
          <w:tcPr>
            <w:tcW w:w="781" w:type="pct"/>
          </w:tcPr>
          <w:p w:rsidR="006C6385" w:rsidRPr="000B01C7" w:rsidRDefault="006C6385" w:rsidP="006C6385">
            <w:pPr>
              <w:pStyle w:val="Normal1"/>
              <w:jc w:val="right"/>
              <w:rPr>
                <w:sz w:val="24"/>
                <w:szCs w:val="24"/>
                <w:lang w:val="sr-Cyrl-RS"/>
              </w:rPr>
            </w:pPr>
            <w:r w:rsidRPr="000B01C7">
              <w:rPr>
                <w:sz w:val="24"/>
                <w:szCs w:val="24"/>
                <w:lang w:val="sr-Cyrl-RS"/>
              </w:rPr>
              <w:t>82.600.000</w:t>
            </w:r>
          </w:p>
        </w:tc>
        <w:tc>
          <w:tcPr>
            <w:tcW w:w="781" w:type="pct"/>
          </w:tcPr>
          <w:p w:rsidR="006C6385" w:rsidRPr="000B01C7" w:rsidRDefault="006C6385" w:rsidP="006C6385">
            <w:pPr>
              <w:pStyle w:val="Normal1"/>
              <w:jc w:val="right"/>
              <w:rPr>
                <w:sz w:val="24"/>
                <w:szCs w:val="24"/>
                <w:lang w:val="sr-Cyrl-RS"/>
              </w:rPr>
            </w:pPr>
            <w:r w:rsidRPr="000B01C7">
              <w:rPr>
                <w:sz w:val="24"/>
                <w:szCs w:val="24"/>
                <w:lang w:val="sr-Cyrl-RS"/>
              </w:rPr>
              <w:t>62</w:t>
            </w:r>
          </w:p>
        </w:tc>
      </w:tr>
      <w:tr w:rsidR="006C6385" w:rsidRPr="000B01C7" w:rsidTr="006C6385">
        <w:trPr>
          <w:trHeight w:val="377"/>
        </w:trPr>
        <w:tc>
          <w:tcPr>
            <w:tcW w:w="3438" w:type="pct"/>
          </w:tcPr>
          <w:p w:rsidR="006C6385" w:rsidRPr="000B01C7" w:rsidRDefault="006C6385" w:rsidP="006C6385">
            <w:pPr>
              <w:pStyle w:val="Normal1"/>
              <w:jc w:val="right"/>
              <w:rPr>
                <w:b/>
                <w:sz w:val="24"/>
                <w:szCs w:val="24"/>
                <w:lang w:val="sr-Cyrl-RS"/>
              </w:rPr>
            </w:pPr>
            <w:r w:rsidRPr="000B01C7">
              <w:rPr>
                <w:b/>
                <w:sz w:val="24"/>
                <w:szCs w:val="24"/>
                <w:lang w:val="sr-Cyrl-RS"/>
              </w:rPr>
              <w:t>УКУПНО</w:t>
            </w:r>
          </w:p>
        </w:tc>
        <w:tc>
          <w:tcPr>
            <w:tcW w:w="781" w:type="pct"/>
          </w:tcPr>
          <w:p w:rsidR="006C6385" w:rsidRPr="000B01C7" w:rsidRDefault="006C6385" w:rsidP="006C6385">
            <w:pPr>
              <w:pStyle w:val="Normal1"/>
              <w:jc w:val="right"/>
              <w:rPr>
                <w:b/>
                <w:sz w:val="24"/>
                <w:szCs w:val="24"/>
                <w:lang w:val="sr-Cyrl-RS"/>
              </w:rPr>
            </w:pPr>
            <w:r w:rsidRPr="000B01C7">
              <w:rPr>
                <w:b/>
                <w:sz w:val="24"/>
                <w:szCs w:val="24"/>
                <w:lang w:val="sr-Cyrl-RS"/>
              </w:rPr>
              <w:t>132.600.000</w:t>
            </w:r>
          </w:p>
        </w:tc>
        <w:tc>
          <w:tcPr>
            <w:tcW w:w="781" w:type="pct"/>
          </w:tcPr>
          <w:p w:rsidR="006C6385" w:rsidRPr="000B01C7" w:rsidRDefault="006C6385" w:rsidP="006C6385">
            <w:pPr>
              <w:pStyle w:val="Normal1"/>
              <w:jc w:val="right"/>
              <w:rPr>
                <w:b/>
                <w:sz w:val="24"/>
                <w:szCs w:val="24"/>
                <w:lang w:val="sr-Cyrl-RS"/>
              </w:rPr>
            </w:pPr>
            <w:r w:rsidRPr="000B01C7">
              <w:rPr>
                <w:b/>
                <w:sz w:val="24"/>
                <w:szCs w:val="24"/>
                <w:lang w:val="sr-Cyrl-RS"/>
              </w:rPr>
              <w:t>100</w:t>
            </w:r>
          </w:p>
        </w:tc>
      </w:tr>
    </w:tbl>
    <w:p w:rsidR="00E36955" w:rsidRPr="000B01C7" w:rsidRDefault="00E36955" w:rsidP="00E36955">
      <w:pPr>
        <w:pStyle w:val="BodyText"/>
        <w:jc w:val="left"/>
        <w:rPr>
          <w:rFonts w:cs="Times New Roman"/>
          <w:b/>
          <w:iCs/>
          <w:color w:val="000000"/>
          <w:sz w:val="24"/>
          <w:szCs w:val="24"/>
          <w:lang w:val="sr-Cyrl-RS"/>
        </w:rPr>
      </w:pPr>
    </w:p>
    <w:p w:rsidR="00E36955" w:rsidRPr="000B01C7" w:rsidRDefault="00E36955" w:rsidP="00E36955">
      <w:pPr>
        <w:pStyle w:val="BodyText"/>
        <w:ind w:firstLine="720"/>
        <w:rPr>
          <w:rFonts w:cs="Times New Roman"/>
          <w:sz w:val="24"/>
          <w:szCs w:val="24"/>
          <w:lang w:val="sr-Cyrl-RS"/>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36955" w:rsidRPr="000B01C7" w:rsidRDefault="00E36955" w:rsidP="00E36955">
      <w:pPr>
        <w:rPr>
          <w:iCs/>
          <w:color w:val="000000"/>
          <w:sz w:val="24"/>
          <w:szCs w:val="24"/>
        </w:rPr>
      </w:pPr>
    </w:p>
    <w:p w:rsidR="00E63700" w:rsidRPr="000B01C7" w:rsidRDefault="00E63700" w:rsidP="00E63700">
      <w:pPr>
        <w:pStyle w:val="Schhead"/>
        <w:rPr>
          <w:sz w:val="24"/>
          <w:szCs w:val="24"/>
          <w:lang w:val="sr-Cyrl-RS"/>
        </w:rPr>
      </w:pPr>
      <w:r w:rsidRPr="000B01C7">
        <w:rPr>
          <w:sz w:val="24"/>
          <w:szCs w:val="24"/>
          <w:lang w:val="sr-Cyrl-RS"/>
        </w:rPr>
        <w:t>ПРИЛОГ 3Б – ТАБЕЛА ПРАЋЕЊА РЕЗУЛТАТА</w:t>
      </w:r>
    </w:p>
    <w:p w:rsidR="00E63700" w:rsidRPr="000B01C7" w:rsidRDefault="00E63700" w:rsidP="00E63700">
      <w:pPr>
        <w:rPr>
          <w:sz w:val="24"/>
          <w:szCs w:val="24"/>
        </w:rPr>
      </w:pPr>
    </w:p>
    <w:p w:rsidR="00E63700" w:rsidRPr="000B01C7" w:rsidRDefault="00E63700" w:rsidP="00E63700">
      <w:pPr>
        <w:rPr>
          <w:sz w:val="24"/>
          <w:szCs w:val="24"/>
        </w:rPr>
      </w:pPr>
    </w:p>
    <w:tbl>
      <w:tblPr>
        <w:tblW w:w="10348" w:type="dxa"/>
        <w:tblInd w:w="-284" w:type="dxa"/>
        <w:tblLook w:val="04A0" w:firstRow="1" w:lastRow="0" w:firstColumn="1" w:lastColumn="0" w:noHBand="0" w:noVBand="1"/>
      </w:tblPr>
      <w:tblGrid>
        <w:gridCol w:w="10348"/>
      </w:tblGrid>
      <w:tr w:rsidR="0068329B" w:rsidRPr="0068329B" w:rsidTr="0068329B">
        <w:trPr>
          <w:trHeight w:val="525"/>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center"/>
              <w:rPr>
                <w:b/>
                <w:bCs/>
                <w:color w:val="000000"/>
                <w:szCs w:val="22"/>
                <w:lang w:eastAsia="en-GB"/>
              </w:rPr>
            </w:pPr>
            <w:bookmarkStart w:id="531" w:name="RANGE!B1:B16"/>
            <w:bookmarkEnd w:id="531"/>
            <w:r w:rsidRPr="0068329B">
              <w:rPr>
                <w:b/>
                <w:bCs/>
                <w:color w:val="000000"/>
                <w:szCs w:val="22"/>
                <w:lang w:eastAsia="en-GB"/>
              </w:rPr>
              <w:t xml:space="preserve">Зајам за јавну политику (ЗЈП / </w:t>
            </w:r>
            <w:r w:rsidRPr="0068329B">
              <w:rPr>
                <w:b/>
                <w:bCs/>
                <w:color w:val="000000"/>
                <w:szCs w:val="22"/>
                <w:lang w:val="en-GB" w:eastAsia="en-GB"/>
              </w:rPr>
              <w:t>PPL</w:t>
            </w:r>
            <w:r w:rsidRPr="0068329B">
              <w:rPr>
                <w:b/>
                <w:bCs/>
                <w:color w:val="000000"/>
                <w:szCs w:val="22"/>
                <w:lang w:eastAsia="en-GB"/>
              </w:rPr>
              <w:t xml:space="preserve">) </w:t>
            </w:r>
            <w:r w:rsidRPr="0068329B">
              <w:rPr>
                <w:b/>
                <w:bCs/>
                <w:color w:val="000000"/>
                <w:szCs w:val="22"/>
                <w:lang w:val="en-GB" w:eastAsia="en-GB"/>
              </w:rPr>
              <w:t>AFD</w:t>
            </w:r>
            <w:r w:rsidRPr="0068329B">
              <w:rPr>
                <w:b/>
                <w:bCs/>
                <w:color w:val="000000"/>
                <w:szCs w:val="22"/>
                <w:lang w:eastAsia="en-GB"/>
              </w:rPr>
              <w:t xml:space="preserve"> – 50 </w:t>
            </w:r>
            <w:r w:rsidRPr="0068329B">
              <w:rPr>
                <w:b/>
                <w:bCs/>
                <w:color w:val="000000"/>
                <w:szCs w:val="22"/>
                <w:lang w:val="en-GB" w:eastAsia="en-GB"/>
              </w:rPr>
              <w:t>M</w:t>
            </w:r>
            <w:r w:rsidRPr="0068329B">
              <w:rPr>
                <w:b/>
                <w:bCs/>
                <w:color w:val="000000"/>
                <w:szCs w:val="22"/>
                <w:lang w:eastAsia="en-GB"/>
              </w:rPr>
              <w:t>€</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center"/>
              <w:rPr>
                <w:b/>
                <w:bCs/>
                <w:color w:val="000000"/>
                <w:szCs w:val="22"/>
                <w:lang w:eastAsia="en-GB"/>
              </w:rPr>
            </w:pPr>
          </w:p>
        </w:tc>
      </w:tr>
      <w:tr w:rsidR="0068329B" w:rsidRPr="0068329B" w:rsidTr="0068329B">
        <w:trPr>
          <w:trHeight w:val="1500"/>
        </w:trPr>
        <w:tc>
          <w:tcPr>
            <w:tcW w:w="10348" w:type="dxa"/>
            <w:tcBorders>
              <w:top w:val="nil"/>
              <w:left w:val="nil"/>
              <w:bottom w:val="nil"/>
              <w:right w:val="nil"/>
            </w:tcBorders>
            <w:shd w:val="clear" w:color="auto" w:fill="auto"/>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Претходна активност (један покретач за једнократну исплату) Зајмопримац је донео Закон о климатским променама (објављен у Службеном гласнику Зајмопримца бр. 26/2021 од 23. марта, 2021. године а који је ступио на снагу 31. марта 2021. године) којим се налаже припрема и усвајање Стратегије нискоугљеничког развоја и пратећeг Акционoг плана и Програма прилагођавања климатским променама, ради успостављања система за смањење емисија гасова стаклене баште (GHG) и подршке климатског прилагођавања на економичан и економски одржив начин</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p>
        </w:tc>
      </w:tr>
      <w:tr w:rsidR="0068329B" w:rsidRPr="0068329B" w:rsidTr="0068329B">
        <w:trPr>
          <w:trHeight w:val="600"/>
        </w:trPr>
        <w:tc>
          <w:tcPr>
            <w:tcW w:w="10348" w:type="dxa"/>
            <w:tcBorders>
              <w:top w:val="nil"/>
              <w:left w:val="nil"/>
              <w:bottom w:val="nil"/>
              <w:right w:val="nil"/>
            </w:tcBorders>
            <w:shd w:val="clear" w:color="auto" w:fill="auto"/>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xml:space="preserve">→ Једна матрица показатеља резултата са циљевима и активностима (двогодишњи период примене) чије је постизање услов за будући Зајам јавне политике у урбаном сектору. </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Бесповратна средства AFD (500.000€) намењен програму техничке подршке</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Министарство заштите животне средине (МЗЖС) је ресорно Министарство за целу матрицу:</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xml:space="preserve">               - Одељење за климатске промене, укључујући Јединицу за прилагођавање климатским променама</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xml:space="preserve">               - Одељење за управљање пројектима</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xml:space="preserve">               - Одељење за управљање отпадом</w:t>
            </w:r>
          </w:p>
        </w:tc>
      </w:tr>
      <w:tr w:rsidR="0068329B" w:rsidRPr="0068329B" w:rsidTr="0068329B">
        <w:trPr>
          <w:trHeight w:val="300"/>
        </w:trPr>
        <w:tc>
          <w:tcPr>
            <w:tcW w:w="10348" w:type="dxa"/>
            <w:tcBorders>
              <w:top w:val="nil"/>
              <w:left w:val="nil"/>
              <w:bottom w:val="nil"/>
              <w:right w:val="nil"/>
            </w:tcBorders>
            <w:shd w:val="clear" w:color="auto" w:fill="auto"/>
            <w:noWrap/>
            <w:vAlign w:val="center"/>
            <w:hideMark/>
          </w:tcPr>
          <w:p w:rsidR="0068329B" w:rsidRPr="0068329B" w:rsidRDefault="0068329B" w:rsidP="0068329B">
            <w:pPr>
              <w:jc w:val="left"/>
              <w:rPr>
                <w:b/>
                <w:bCs/>
                <w:color w:val="000000"/>
                <w:szCs w:val="22"/>
                <w:lang w:val="en-GB" w:eastAsia="en-GB"/>
              </w:rPr>
            </w:pPr>
            <w:r w:rsidRPr="0068329B">
              <w:rPr>
                <w:b/>
                <w:bCs/>
                <w:color w:val="000000"/>
                <w:szCs w:val="22"/>
                <w:lang w:val="en-GB" w:eastAsia="en-GB"/>
              </w:rPr>
              <w:t xml:space="preserve">               - Одељење за сарадњу са јединицама локалне самоуправе</w:t>
            </w:r>
          </w:p>
        </w:tc>
      </w:tr>
      <w:tr w:rsidR="0068329B" w:rsidRPr="0068329B" w:rsidTr="0068329B">
        <w:trPr>
          <w:trHeight w:val="300"/>
        </w:trPr>
        <w:tc>
          <w:tcPr>
            <w:tcW w:w="10348" w:type="dxa"/>
            <w:tcBorders>
              <w:top w:val="nil"/>
              <w:left w:val="nil"/>
              <w:bottom w:val="nil"/>
              <w:right w:val="nil"/>
            </w:tcBorders>
            <w:shd w:val="clear" w:color="auto" w:fill="auto"/>
            <w:vAlign w:val="center"/>
            <w:hideMark/>
          </w:tcPr>
          <w:p w:rsidR="0068329B" w:rsidRPr="0068329B" w:rsidRDefault="0068329B" w:rsidP="0068329B">
            <w:pPr>
              <w:jc w:val="left"/>
              <w:rPr>
                <w:b/>
                <w:bCs/>
                <w:color w:val="000000"/>
                <w:szCs w:val="22"/>
                <w:lang w:val="en-GB" w:eastAsia="en-GB"/>
              </w:rPr>
            </w:pPr>
          </w:p>
        </w:tc>
      </w:tr>
      <w:tr w:rsidR="0068329B" w:rsidRPr="0068329B" w:rsidTr="0068329B">
        <w:trPr>
          <w:trHeight w:val="300"/>
        </w:trPr>
        <w:tc>
          <w:tcPr>
            <w:tcW w:w="10348" w:type="dxa"/>
            <w:tcBorders>
              <w:top w:val="nil"/>
              <w:left w:val="nil"/>
              <w:bottom w:val="nil"/>
              <w:right w:val="nil"/>
            </w:tcBorders>
            <w:shd w:val="clear" w:color="auto" w:fill="auto"/>
            <w:vAlign w:val="center"/>
            <w:hideMark/>
          </w:tcPr>
          <w:p w:rsidR="0068329B" w:rsidRPr="0068329B" w:rsidRDefault="0068329B" w:rsidP="0068329B">
            <w:pPr>
              <w:jc w:val="center"/>
              <w:rPr>
                <w:color w:val="000000"/>
                <w:szCs w:val="22"/>
                <w:lang w:val="en-GB" w:eastAsia="en-GB"/>
              </w:rPr>
            </w:pPr>
            <w:r w:rsidRPr="0068329B">
              <w:rPr>
                <w:color w:val="000000"/>
                <w:szCs w:val="22"/>
                <w:lang w:val="en-GB" w:eastAsia="en-GB"/>
              </w:rPr>
              <w:t>(Почетак Y0 = 31. март 2021. године, тј. Датум ступања на снагу Закона о климатским променама)</w:t>
            </w:r>
          </w:p>
        </w:tc>
      </w:tr>
    </w:tbl>
    <w:p w:rsidR="00E36955" w:rsidRPr="000B01C7" w:rsidRDefault="00E36955" w:rsidP="00E36955">
      <w:pPr>
        <w:rPr>
          <w:iCs/>
          <w:color w:val="000000"/>
          <w:sz w:val="24"/>
          <w:szCs w:val="24"/>
        </w:rPr>
      </w:pPr>
    </w:p>
    <w:tbl>
      <w:tblPr>
        <w:tblW w:w="9923" w:type="dxa"/>
        <w:tblInd w:w="-294" w:type="dxa"/>
        <w:tblLook w:val="04A0" w:firstRow="1" w:lastRow="0" w:firstColumn="1" w:lastColumn="0" w:noHBand="0" w:noVBand="1"/>
      </w:tblPr>
      <w:tblGrid>
        <w:gridCol w:w="466"/>
        <w:gridCol w:w="616"/>
        <w:gridCol w:w="1429"/>
        <w:gridCol w:w="1140"/>
        <w:gridCol w:w="1615"/>
        <w:gridCol w:w="1716"/>
        <w:gridCol w:w="996"/>
        <w:gridCol w:w="1945"/>
      </w:tblGrid>
      <w:tr w:rsidR="0068329B" w:rsidRPr="0068329B" w:rsidTr="0068329B">
        <w:trPr>
          <w:trHeight w:val="915"/>
        </w:trPr>
        <w:tc>
          <w:tcPr>
            <w:tcW w:w="2511" w:type="dxa"/>
            <w:gridSpan w:val="3"/>
            <w:tcBorders>
              <w:top w:val="single" w:sz="8" w:space="0" w:color="auto"/>
              <w:left w:val="single" w:sz="8" w:space="0" w:color="auto"/>
              <w:bottom w:val="single" w:sz="8" w:space="0" w:color="auto"/>
              <w:right w:val="single" w:sz="8" w:space="0" w:color="000000"/>
            </w:tcBorders>
            <w:shd w:val="clear" w:color="000000" w:fill="D0CECE"/>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Циљеви и активности</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Фокусна тачка у МЗЖС</w:t>
            </w:r>
          </w:p>
        </w:tc>
        <w:tc>
          <w:tcPr>
            <w:tcW w:w="1615"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Остале укључене заинтересоване стране</w:t>
            </w:r>
          </w:p>
        </w:tc>
        <w:tc>
          <w:tcPr>
            <w:tcW w:w="1716"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Техничка подршка</w:t>
            </w:r>
          </w:p>
        </w:tc>
        <w:tc>
          <w:tcPr>
            <w:tcW w:w="996"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 xml:space="preserve">Основа </w:t>
            </w:r>
          </w:p>
        </w:tc>
        <w:tc>
          <w:tcPr>
            <w:tcW w:w="1945"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Услови за успех</w:t>
            </w:r>
          </w:p>
        </w:tc>
      </w:tr>
      <w:tr w:rsidR="0068329B" w:rsidRPr="0068329B" w:rsidTr="0068329B">
        <w:trPr>
          <w:trHeight w:val="315"/>
        </w:trPr>
        <w:tc>
          <w:tcPr>
            <w:tcW w:w="9923" w:type="dxa"/>
            <w:gridSpan w:val="8"/>
            <w:tcBorders>
              <w:top w:val="single" w:sz="8" w:space="0" w:color="auto"/>
              <w:left w:val="single" w:sz="8" w:space="0" w:color="auto"/>
              <w:bottom w:val="single" w:sz="8" w:space="0" w:color="auto"/>
              <w:right w:val="single" w:sz="8" w:space="0" w:color="000000"/>
            </w:tcBorders>
            <w:shd w:val="clear" w:color="000000" w:fill="AEAAAA"/>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Индикатор резултата #1: Национални савет за климатске промене (НСКП) је поново успостављен и делује.</w:t>
            </w:r>
          </w:p>
        </w:tc>
      </w:tr>
      <w:tr w:rsidR="0068329B" w:rsidRPr="0068329B" w:rsidTr="0068329B">
        <w:trPr>
          <w:trHeight w:val="315"/>
        </w:trPr>
        <w:tc>
          <w:tcPr>
            <w:tcW w:w="46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1.1</w:t>
            </w:r>
          </w:p>
        </w:tc>
        <w:tc>
          <w:tcPr>
            <w:tcW w:w="9457" w:type="dxa"/>
            <w:gridSpan w:val="7"/>
            <w:tcBorders>
              <w:top w:val="single" w:sz="8" w:space="0" w:color="auto"/>
              <w:left w:val="nil"/>
              <w:right w:val="single" w:sz="8" w:space="0" w:color="000000"/>
            </w:tcBorders>
            <w:shd w:val="clear" w:color="000000" w:fill="D9D9D9"/>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Циљ до краја Y+1: НСКП са ојачаним мандатом и чланством поново је успостављен како је дефинисано Законом о климатским променама</w:t>
            </w:r>
          </w:p>
        </w:tc>
      </w:tr>
      <w:tr w:rsidR="0068329B" w:rsidRPr="0068329B" w:rsidTr="0068329B">
        <w:trPr>
          <w:trHeight w:val="406"/>
        </w:trPr>
        <w:tc>
          <w:tcPr>
            <w:tcW w:w="466" w:type="dxa"/>
            <w:vMerge/>
            <w:tcBorders>
              <w:top w:val="single" w:sz="8" w:space="0" w:color="auto"/>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20"/>
                <w:lang w:val="en-GB" w:eastAsia="en-GB"/>
              </w:rPr>
            </w:pPr>
          </w:p>
        </w:tc>
        <w:tc>
          <w:tcPr>
            <w:tcW w:w="616"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1.1.1</w:t>
            </w:r>
          </w:p>
        </w:tc>
        <w:tc>
          <w:tcPr>
            <w:tcW w:w="1429"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left"/>
              <w:rPr>
                <w:color w:val="000000"/>
                <w:sz w:val="20"/>
                <w:lang w:val="en-GB" w:eastAsia="en-GB"/>
              </w:rPr>
            </w:pPr>
            <w:r w:rsidRPr="0068329B">
              <w:rPr>
                <w:color w:val="000000"/>
                <w:sz w:val="20"/>
                <w:lang w:val="en-GB" w:eastAsia="en-GB"/>
              </w:rPr>
              <w:t xml:space="preserve">НСКП који пружа стручно мишљење и надзор за спровођење Закона о климатским променама је поново успостављен и оперативан. </w:t>
            </w:r>
          </w:p>
        </w:tc>
        <w:tc>
          <w:tcPr>
            <w:tcW w:w="1140"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Одељење за климатске промене</w:t>
            </w:r>
          </w:p>
        </w:tc>
        <w:tc>
          <w:tcPr>
            <w:tcW w:w="1615"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w:t>
            </w:r>
          </w:p>
        </w:tc>
        <w:tc>
          <w:tcPr>
            <w:tcW w:w="1716"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Активности TП AFD: (i) подршка дефинисању улога, поступака, мандата, састава (родни приступ), (ii) обезбеђење препоруке о алатима за комуникацију (iii) обезбеђење образаца за извештавање.</w:t>
            </w:r>
          </w:p>
        </w:tc>
        <w:tc>
          <w:tcPr>
            <w:tcW w:w="996"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НСКП основан 2014. године, али није у функцији</w:t>
            </w:r>
          </w:p>
        </w:tc>
        <w:tc>
          <w:tcPr>
            <w:tcW w:w="1945"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left"/>
              <w:rPr>
                <w:color w:val="000000"/>
                <w:sz w:val="20"/>
                <w:lang w:val="en-GB" w:eastAsia="en-GB"/>
              </w:rPr>
            </w:pPr>
            <w:r w:rsidRPr="0068329B">
              <w:rPr>
                <w:color w:val="000000"/>
                <w:sz w:val="20"/>
                <w:lang w:val="en-GB" w:eastAsia="en-GB"/>
              </w:rPr>
              <w:t>Чланове Савета именује Влада, Савет је усвојио свој пословник.</w:t>
            </w:r>
          </w:p>
        </w:tc>
      </w:tr>
      <w:tr w:rsidR="0068329B" w:rsidRPr="0068329B" w:rsidTr="0068329B">
        <w:trPr>
          <w:trHeight w:val="2115"/>
        </w:trPr>
        <w:tc>
          <w:tcPr>
            <w:tcW w:w="466" w:type="dxa"/>
            <w:vMerge/>
            <w:tcBorders>
              <w:top w:val="single" w:sz="8" w:space="0" w:color="auto"/>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20"/>
                <w:lang w:val="en-GB" w:eastAsia="en-GB"/>
              </w:rPr>
            </w:pPr>
          </w:p>
        </w:tc>
        <w:tc>
          <w:tcPr>
            <w:tcW w:w="616"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1.1.2</w:t>
            </w:r>
          </w:p>
        </w:tc>
        <w:tc>
          <w:tcPr>
            <w:tcW w:w="1429"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color w:val="000000"/>
                <w:sz w:val="20"/>
                <w:lang w:val="en-GB" w:eastAsia="en-GB"/>
              </w:rPr>
            </w:pPr>
            <w:r w:rsidRPr="0068329B">
              <w:rPr>
                <w:color w:val="000000"/>
                <w:sz w:val="20"/>
                <w:lang w:val="en-GB" w:eastAsia="en-GB"/>
              </w:rPr>
              <w:t>Одржана седница бр. 1.</w:t>
            </w:r>
          </w:p>
        </w:tc>
        <w:tc>
          <w:tcPr>
            <w:tcW w:w="1140"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Одељење за климатске промене</w:t>
            </w:r>
          </w:p>
        </w:tc>
        <w:tc>
          <w:tcPr>
            <w:tcW w:w="1615"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w:t>
            </w:r>
          </w:p>
        </w:tc>
        <w:tc>
          <w:tcPr>
            <w:tcW w:w="171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Активности TП AFD: (i) подршка секретаријату НСКП да извештава Владу, (ii) унапређење техничких вештина чланова НСКП, (iii) промовисање међуминистарске координације</w:t>
            </w:r>
          </w:p>
        </w:tc>
        <w:tc>
          <w:tcPr>
            <w:tcW w:w="99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НСКП се састао само са једним од 2014. године</w:t>
            </w:r>
          </w:p>
        </w:tc>
        <w:tc>
          <w:tcPr>
            <w:tcW w:w="1945"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Mандат НСКП је одобрен, двогодишњи дневни ред са кључним документима који ће прегледати и одобрити НСКП до краја Y+2, Записници састанка су објављени (на интернет презентацији).</w:t>
            </w:r>
          </w:p>
        </w:tc>
      </w:tr>
      <w:tr w:rsidR="0068329B" w:rsidRPr="0068329B" w:rsidTr="0068329B">
        <w:trPr>
          <w:trHeight w:val="1815"/>
        </w:trPr>
        <w:tc>
          <w:tcPr>
            <w:tcW w:w="466" w:type="dxa"/>
            <w:vMerge/>
            <w:tcBorders>
              <w:top w:val="single" w:sz="8" w:space="0" w:color="auto"/>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20"/>
                <w:lang w:val="en-GB" w:eastAsia="en-GB"/>
              </w:rPr>
            </w:pPr>
          </w:p>
        </w:tc>
        <w:tc>
          <w:tcPr>
            <w:tcW w:w="616" w:type="dxa"/>
            <w:tcBorders>
              <w:top w:val="nil"/>
              <w:left w:val="nil"/>
              <w:bottom w:val="nil"/>
              <w:right w:val="single" w:sz="8" w:space="0" w:color="auto"/>
            </w:tcBorders>
            <w:shd w:val="clear" w:color="auto" w:fill="auto"/>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1.1.3</w:t>
            </w:r>
          </w:p>
        </w:tc>
        <w:tc>
          <w:tcPr>
            <w:tcW w:w="1429" w:type="dxa"/>
            <w:tcBorders>
              <w:top w:val="nil"/>
              <w:left w:val="nil"/>
              <w:bottom w:val="nil"/>
              <w:right w:val="single" w:sz="8" w:space="0" w:color="auto"/>
            </w:tcBorders>
            <w:shd w:val="clear" w:color="auto" w:fill="auto"/>
            <w:vAlign w:val="center"/>
            <w:hideMark/>
          </w:tcPr>
          <w:p w:rsidR="0068329B" w:rsidRPr="0068329B" w:rsidRDefault="0068329B" w:rsidP="0068329B">
            <w:pPr>
              <w:jc w:val="left"/>
              <w:rPr>
                <w:color w:val="000000"/>
                <w:sz w:val="20"/>
                <w:lang w:val="en-GB" w:eastAsia="en-GB"/>
              </w:rPr>
            </w:pPr>
            <w:r w:rsidRPr="0068329B">
              <w:rPr>
                <w:color w:val="000000"/>
                <w:sz w:val="20"/>
                <w:lang w:val="en-GB" w:eastAsia="en-GB"/>
              </w:rPr>
              <w:t>Одржана седница бр. 2</w:t>
            </w:r>
            <w:r w:rsidRPr="0068329B">
              <w:rPr>
                <w:sz w:val="20"/>
                <w:lang w:val="en-GB" w:eastAsia="en-GB"/>
              </w:rPr>
              <w:t xml:space="preserve"> (након 26. заседања Конференције страна (COP 26) Оквирне конвенције Уједињених нација о климатским променама (UNFCCC) које би требало да се одржи у новембру 2021. године)</w:t>
            </w:r>
          </w:p>
        </w:tc>
        <w:tc>
          <w:tcPr>
            <w:tcW w:w="1140"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Одељење за климатске промене</w:t>
            </w:r>
          </w:p>
        </w:tc>
        <w:tc>
          <w:tcPr>
            <w:tcW w:w="1615" w:type="dxa"/>
            <w:tcBorders>
              <w:top w:val="nil"/>
              <w:left w:val="nil"/>
              <w:bottom w:val="nil"/>
              <w:right w:val="single" w:sz="8" w:space="0" w:color="auto"/>
            </w:tcBorders>
            <w:shd w:val="clear" w:color="auto" w:fill="auto"/>
            <w:hideMark/>
          </w:tcPr>
          <w:p w:rsidR="0068329B" w:rsidRPr="0068329B" w:rsidRDefault="0068329B" w:rsidP="0068329B">
            <w:pPr>
              <w:jc w:val="center"/>
              <w:rPr>
                <w:color w:val="000000"/>
                <w:sz w:val="20"/>
                <w:lang w:val="en-GB" w:eastAsia="en-GB"/>
              </w:rPr>
            </w:pPr>
            <w:r w:rsidRPr="0068329B">
              <w:rPr>
                <w:color w:val="000000"/>
                <w:sz w:val="20"/>
                <w:lang w:val="en-GB" w:eastAsia="en-GB"/>
              </w:rPr>
              <w:t>-</w:t>
            </w:r>
          </w:p>
        </w:tc>
        <w:tc>
          <w:tcPr>
            <w:tcW w:w="1716"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color w:val="000000"/>
                <w:sz w:val="20"/>
                <w:lang w:val="en-GB" w:eastAsia="en-GB"/>
              </w:rPr>
            </w:pPr>
          </w:p>
        </w:tc>
        <w:tc>
          <w:tcPr>
            <w:tcW w:w="996" w:type="dxa"/>
            <w:vMerge/>
            <w:tcBorders>
              <w:top w:val="single" w:sz="8" w:space="0" w:color="auto"/>
              <w:left w:val="single" w:sz="8" w:space="0" w:color="auto"/>
              <w:bottom w:val="single" w:sz="8" w:space="0" w:color="000000"/>
              <w:right w:val="single" w:sz="8" w:space="0" w:color="auto"/>
            </w:tcBorders>
            <w:vAlign w:val="center"/>
            <w:hideMark/>
          </w:tcPr>
          <w:p w:rsidR="0068329B" w:rsidRPr="0068329B" w:rsidRDefault="0068329B" w:rsidP="0068329B">
            <w:pPr>
              <w:jc w:val="left"/>
              <w:rPr>
                <w:i/>
                <w:iCs/>
                <w:color w:val="000000"/>
                <w:sz w:val="20"/>
                <w:lang w:val="en-GB" w:eastAsia="en-GB"/>
              </w:rPr>
            </w:pPr>
          </w:p>
        </w:tc>
        <w:tc>
          <w:tcPr>
            <w:tcW w:w="1945"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 xml:space="preserve">Записник састанка је јаван (на интернет презентацији). </w:t>
            </w:r>
          </w:p>
        </w:tc>
      </w:tr>
      <w:tr w:rsidR="0068329B" w:rsidRPr="0068329B" w:rsidTr="0068329B">
        <w:trPr>
          <w:trHeight w:val="315"/>
        </w:trPr>
        <w:tc>
          <w:tcPr>
            <w:tcW w:w="466"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color w:val="000000"/>
                <w:sz w:val="20"/>
                <w:lang w:val="en-GB" w:eastAsia="en-GB"/>
              </w:rPr>
            </w:pPr>
            <w:r w:rsidRPr="0068329B">
              <w:rPr>
                <w:b/>
                <w:bCs/>
                <w:color w:val="000000"/>
                <w:sz w:val="20"/>
                <w:lang w:val="en-GB" w:eastAsia="en-GB"/>
              </w:rPr>
              <w:t>1.2</w:t>
            </w:r>
          </w:p>
        </w:tc>
        <w:tc>
          <w:tcPr>
            <w:tcW w:w="9457" w:type="dxa"/>
            <w:gridSpan w:val="7"/>
            <w:tcBorders>
              <w:top w:val="single" w:sz="8" w:space="0" w:color="auto"/>
              <w:left w:val="nil"/>
              <w:bottom w:val="single" w:sz="8" w:space="0" w:color="auto"/>
              <w:right w:val="single" w:sz="8" w:space="0" w:color="000000"/>
            </w:tcBorders>
            <w:shd w:val="clear" w:color="000000" w:fill="D9D9D9"/>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Циљ до краја Y+2: НСКП одржава најмање два састанка и у потпуности је оперативан</w:t>
            </w:r>
          </w:p>
        </w:tc>
      </w:tr>
      <w:tr w:rsidR="0068329B" w:rsidRPr="0068329B" w:rsidTr="0068329B">
        <w:trPr>
          <w:trHeight w:val="915"/>
        </w:trPr>
        <w:tc>
          <w:tcPr>
            <w:tcW w:w="466"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20"/>
                <w:lang w:val="en-GB" w:eastAsia="en-GB"/>
              </w:rPr>
            </w:pPr>
          </w:p>
        </w:tc>
        <w:tc>
          <w:tcPr>
            <w:tcW w:w="616" w:type="dxa"/>
            <w:tcBorders>
              <w:top w:val="nil"/>
              <w:left w:val="nil"/>
              <w:bottom w:val="nil"/>
              <w:right w:val="single" w:sz="8" w:space="0" w:color="auto"/>
            </w:tcBorders>
            <w:shd w:val="clear" w:color="auto" w:fill="auto"/>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1.2.1</w:t>
            </w:r>
          </w:p>
        </w:tc>
        <w:tc>
          <w:tcPr>
            <w:tcW w:w="1429" w:type="dxa"/>
            <w:tcBorders>
              <w:top w:val="nil"/>
              <w:left w:val="nil"/>
              <w:bottom w:val="nil"/>
              <w:right w:val="single" w:sz="8" w:space="0" w:color="auto"/>
            </w:tcBorders>
            <w:shd w:val="clear" w:color="auto" w:fill="auto"/>
            <w:vAlign w:val="center"/>
            <w:hideMark/>
          </w:tcPr>
          <w:p w:rsidR="0068329B" w:rsidRPr="0068329B" w:rsidRDefault="0068329B" w:rsidP="0068329B">
            <w:pPr>
              <w:jc w:val="left"/>
              <w:rPr>
                <w:color w:val="000000"/>
                <w:sz w:val="20"/>
                <w:lang w:val="en-GB" w:eastAsia="en-GB"/>
              </w:rPr>
            </w:pPr>
            <w:r w:rsidRPr="0068329B">
              <w:rPr>
                <w:color w:val="000000"/>
                <w:sz w:val="20"/>
                <w:lang w:val="en-GB" w:eastAsia="en-GB"/>
              </w:rPr>
              <w:t>Одржана седница бр. 3.</w:t>
            </w:r>
          </w:p>
        </w:tc>
        <w:tc>
          <w:tcPr>
            <w:tcW w:w="1140"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Одељење за климатске промене</w:t>
            </w:r>
          </w:p>
        </w:tc>
        <w:tc>
          <w:tcPr>
            <w:tcW w:w="1615"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Активности TП AFD: (i) подршка секретаријату НСКП да извештава Владу, (ii) унапређење техничких вештина чланова НСКП, (iii) промовисање међуминистарске координације</w:t>
            </w:r>
          </w:p>
        </w:tc>
        <w:tc>
          <w:tcPr>
            <w:tcW w:w="996" w:type="dxa"/>
            <w:vMerge w:val="restart"/>
            <w:tcBorders>
              <w:top w:val="nil"/>
              <w:left w:val="single" w:sz="8" w:space="0" w:color="auto"/>
              <w:bottom w:val="single" w:sz="8" w:space="0" w:color="000000"/>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НСКП се састао само са једним од 2014. године</w:t>
            </w:r>
          </w:p>
        </w:tc>
        <w:tc>
          <w:tcPr>
            <w:tcW w:w="1945"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Записник састанка је јаван (на интернет презентацији)</w:t>
            </w:r>
          </w:p>
        </w:tc>
      </w:tr>
      <w:tr w:rsidR="0068329B" w:rsidRPr="0068329B" w:rsidTr="0068329B">
        <w:trPr>
          <w:trHeight w:val="2415"/>
        </w:trPr>
        <w:tc>
          <w:tcPr>
            <w:tcW w:w="466"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20"/>
                <w:lang w:val="en-GB" w:eastAsia="en-GB"/>
              </w:rPr>
            </w:pPr>
          </w:p>
        </w:tc>
        <w:tc>
          <w:tcPr>
            <w:tcW w:w="616"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color w:val="000000"/>
                <w:sz w:val="20"/>
                <w:lang w:val="en-GB" w:eastAsia="en-GB"/>
              </w:rPr>
            </w:pPr>
            <w:r w:rsidRPr="0068329B">
              <w:rPr>
                <w:b/>
                <w:bCs/>
                <w:color w:val="000000"/>
                <w:sz w:val="20"/>
                <w:lang w:val="en-GB" w:eastAsia="en-GB"/>
              </w:rPr>
              <w:t>1.2.2</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rPr>
                <w:color w:val="000000"/>
                <w:sz w:val="20"/>
                <w:lang w:val="en-GB" w:eastAsia="en-GB"/>
              </w:rPr>
            </w:pPr>
            <w:r w:rsidRPr="0068329B">
              <w:rPr>
                <w:color w:val="000000"/>
                <w:sz w:val="20"/>
                <w:lang w:val="en-GB" w:eastAsia="en-GB"/>
              </w:rPr>
              <w:t>Одржана седница бр. 4.</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20"/>
                <w:lang w:val="en-GB" w:eastAsia="en-GB"/>
              </w:rPr>
            </w:pPr>
            <w:r w:rsidRPr="0068329B">
              <w:rPr>
                <w:i/>
                <w:iCs/>
                <w:color w:val="000000"/>
                <w:sz w:val="20"/>
                <w:lang w:val="en-GB" w:eastAsia="en-GB"/>
              </w:rPr>
              <w:t>Одељење за климатске промене</w:t>
            </w:r>
          </w:p>
        </w:tc>
        <w:tc>
          <w:tcPr>
            <w:tcW w:w="1615"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w:t>
            </w:r>
          </w:p>
        </w:tc>
        <w:tc>
          <w:tcPr>
            <w:tcW w:w="1716"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color w:val="000000"/>
                <w:sz w:val="20"/>
                <w:lang w:val="en-GB" w:eastAsia="en-GB"/>
              </w:rPr>
            </w:pPr>
          </w:p>
        </w:tc>
        <w:tc>
          <w:tcPr>
            <w:tcW w:w="996"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i/>
                <w:iCs/>
                <w:color w:val="000000"/>
                <w:sz w:val="20"/>
                <w:lang w:val="en-GB" w:eastAsia="en-GB"/>
              </w:rPr>
            </w:pPr>
          </w:p>
        </w:tc>
        <w:tc>
          <w:tcPr>
            <w:tcW w:w="1945"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20"/>
                <w:lang w:val="en-GB" w:eastAsia="en-GB"/>
              </w:rPr>
            </w:pPr>
            <w:r w:rsidRPr="0068329B">
              <w:rPr>
                <w:color w:val="000000"/>
                <w:sz w:val="20"/>
                <w:lang w:val="en-GB" w:eastAsia="en-GB"/>
              </w:rPr>
              <w:t>Нацрт нискоугљеничке стратегије и акционог плана и нацрт програма прилагођавања представљају се члановима НСКП и расправља се о њима. Записник састанка је јаван (на интернет презентацији).</w:t>
            </w:r>
          </w:p>
        </w:tc>
      </w:tr>
    </w:tbl>
    <w:p w:rsidR="00E36955" w:rsidRDefault="00E36955" w:rsidP="00E36955">
      <w:pPr>
        <w:rPr>
          <w:iCs/>
          <w:color w:val="000000"/>
          <w:sz w:val="24"/>
          <w:szCs w:val="24"/>
        </w:rPr>
      </w:pPr>
    </w:p>
    <w:p w:rsidR="0068329B" w:rsidRDefault="0068329B" w:rsidP="00E36955">
      <w:pPr>
        <w:rPr>
          <w:iCs/>
          <w:color w:val="000000"/>
          <w:sz w:val="24"/>
          <w:szCs w:val="24"/>
        </w:rPr>
      </w:pPr>
    </w:p>
    <w:p w:rsidR="0068329B" w:rsidRDefault="0068329B" w:rsidP="00E36955">
      <w:pPr>
        <w:rPr>
          <w:iCs/>
          <w:color w:val="000000"/>
          <w:sz w:val="24"/>
          <w:szCs w:val="24"/>
        </w:rPr>
      </w:pPr>
    </w:p>
    <w:p w:rsidR="00727098" w:rsidRDefault="00727098" w:rsidP="00E36955">
      <w:pPr>
        <w:rPr>
          <w:iCs/>
          <w:color w:val="000000"/>
          <w:sz w:val="24"/>
          <w:szCs w:val="24"/>
        </w:rPr>
      </w:pPr>
    </w:p>
    <w:p w:rsidR="0055523F" w:rsidRDefault="0055523F" w:rsidP="00E36955">
      <w:pPr>
        <w:rPr>
          <w:iCs/>
          <w:color w:val="000000"/>
          <w:sz w:val="24"/>
          <w:szCs w:val="24"/>
        </w:rPr>
      </w:pPr>
    </w:p>
    <w:p w:rsidR="0055523F" w:rsidRDefault="0055523F" w:rsidP="00E36955">
      <w:pPr>
        <w:rPr>
          <w:iCs/>
          <w:color w:val="000000"/>
          <w:sz w:val="24"/>
          <w:szCs w:val="24"/>
        </w:rPr>
      </w:pPr>
    </w:p>
    <w:p w:rsidR="0055523F" w:rsidRDefault="0055523F" w:rsidP="00E36955">
      <w:pPr>
        <w:rPr>
          <w:iCs/>
          <w:color w:val="000000"/>
          <w:sz w:val="24"/>
          <w:szCs w:val="24"/>
        </w:rPr>
      </w:pPr>
    </w:p>
    <w:p w:rsidR="0055523F" w:rsidRDefault="0055523F" w:rsidP="00E36955">
      <w:pPr>
        <w:rPr>
          <w:iCs/>
          <w:color w:val="000000"/>
          <w:sz w:val="24"/>
          <w:szCs w:val="24"/>
        </w:rPr>
      </w:pPr>
    </w:p>
    <w:p w:rsidR="0055523F" w:rsidRDefault="0055523F" w:rsidP="00E36955">
      <w:pPr>
        <w:rPr>
          <w:iCs/>
          <w:color w:val="000000"/>
          <w:sz w:val="24"/>
          <w:szCs w:val="24"/>
        </w:rPr>
      </w:pPr>
    </w:p>
    <w:p w:rsidR="00727098" w:rsidRDefault="00727098" w:rsidP="00E36955">
      <w:pPr>
        <w:rPr>
          <w:iCs/>
          <w:color w:val="000000"/>
          <w:sz w:val="24"/>
          <w:szCs w:val="24"/>
        </w:rPr>
      </w:pPr>
    </w:p>
    <w:p w:rsidR="0068329B" w:rsidRDefault="0068329B" w:rsidP="00E36955">
      <w:pPr>
        <w:rPr>
          <w:iCs/>
          <w:color w:val="000000"/>
          <w:sz w:val="24"/>
          <w:szCs w:val="24"/>
        </w:rPr>
      </w:pPr>
    </w:p>
    <w:p w:rsidR="0068329B" w:rsidRDefault="0068329B" w:rsidP="00E36955">
      <w:pPr>
        <w:rPr>
          <w:iCs/>
          <w:color w:val="000000"/>
          <w:sz w:val="24"/>
          <w:szCs w:val="24"/>
        </w:rPr>
      </w:pPr>
    </w:p>
    <w:tbl>
      <w:tblPr>
        <w:tblW w:w="10349" w:type="dxa"/>
        <w:tblInd w:w="-436" w:type="dxa"/>
        <w:tblLook w:val="04A0" w:firstRow="1" w:lastRow="0" w:firstColumn="1" w:lastColumn="0" w:noHBand="0" w:noVBand="1"/>
      </w:tblPr>
      <w:tblGrid>
        <w:gridCol w:w="459"/>
        <w:gridCol w:w="584"/>
        <w:gridCol w:w="1615"/>
        <w:gridCol w:w="1084"/>
        <w:gridCol w:w="1543"/>
        <w:gridCol w:w="1949"/>
        <w:gridCol w:w="1517"/>
        <w:gridCol w:w="1598"/>
      </w:tblGrid>
      <w:tr w:rsidR="0068329B" w:rsidRPr="0068329B" w:rsidTr="0068329B">
        <w:trPr>
          <w:trHeight w:val="915"/>
        </w:trPr>
        <w:tc>
          <w:tcPr>
            <w:tcW w:w="2923" w:type="dxa"/>
            <w:gridSpan w:val="3"/>
            <w:tcBorders>
              <w:top w:val="single" w:sz="8" w:space="0" w:color="auto"/>
              <w:left w:val="single" w:sz="8" w:space="0" w:color="auto"/>
              <w:bottom w:val="single" w:sz="8" w:space="0" w:color="auto"/>
              <w:right w:val="single" w:sz="8" w:space="0" w:color="000000"/>
            </w:tcBorders>
            <w:shd w:val="clear" w:color="000000" w:fill="D0CECE"/>
            <w:vAlign w:val="center"/>
            <w:hideMark/>
          </w:tcPr>
          <w:p w:rsidR="0068329B" w:rsidRPr="0068329B" w:rsidRDefault="0068329B" w:rsidP="0068329B">
            <w:pPr>
              <w:jc w:val="center"/>
              <w:rPr>
                <w:b/>
                <w:bCs/>
                <w:sz w:val="18"/>
                <w:szCs w:val="18"/>
                <w:lang w:val="en-GB" w:eastAsia="en-GB"/>
              </w:rPr>
            </w:pPr>
            <w:bookmarkStart w:id="532" w:name="RANGE!B2:I12"/>
            <w:r w:rsidRPr="0068329B">
              <w:rPr>
                <w:b/>
                <w:bCs/>
                <w:sz w:val="18"/>
                <w:szCs w:val="18"/>
                <w:lang w:val="en-GB" w:eastAsia="en-GB"/>
              </w:rPr>
              <w:t>Циљеви и активности</w:t>
            </w:r>
            <w:bookmarkEnd w:id="532"/>
          </w:p>
        </w:tc>
        <w:tc>
          <w:tcPr>
            <w:tcW w:w="1159"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Фокусна тачка у МЗЖС</w:t>
            </w:r>
          </w:p>
        </w:tc>
        <w:tc>
          <w:tcPr>
            <w:tcW w:w="1817"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Остале укључене заинтересоване стране</w:t>
            </w:r>
          </w:p>
        </w:tc>
        <w:tc>
          <w:tcPr>
            <w:tcW w:w="1949"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Техничка подршка</w:t>
            </w:r>
          </w:p>
        </w:tc>
        <w:tc>
          <w:tcPr>
            <w:tcW w:w="1630"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 xml:space="preserve">Основа </w:t>
            </w:r>
          </w:p>
        </w:tc>
        <w:tc>
          <w:tcPr>
            <w:tcW w:w="871"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Услови за успех</w:t>
            </w:r>
          </w:p>
        </w:tc>
      </w:tr>
      <w:tr w:rsidR="0068329B" w:rsidRPr="0068329B" w:rsidTr="0068329B">
        <w:trPr>
          <w:trHeight w:val="315"/>
        </w:trPr>
        <w:tc>
          <w:tcPr>
            <w:tcW w:w="10349" w:type="dxa"/>
            <w:gridSpan w:val="8"/>
            <w:tcBorders>
              <w:top w:val="single" w:sz="8" w:space="0" w:color="auto"/>
              <w:left w:val="single" w:sz="8" w:space="0" w:color="auto"/>
              <w:bottom w:val="single" w:sz="8" w:space="0" w:color="auto"/>
              <w:right w:val="single" w:sz="8" w:space="0" w:color="000000"/>
            </w:tcBorders>
            <w:shd w:val="clear" w:color="000000" w:fill="AEAAAA"/>
            <w:vAlign w:val="center"/>
            <w:hideMark/>
          </w:tcPr>
          <w:p w:rsidR="0068329B" w:rsidRPr="0068329B" w:rsidRDefault="0068329B" w:rsidP="0068329B">
            <w:pPr>
              <w:spacing w:after="240"/>
              <w:jc w:val="left"/>
              <w:rPr>
                <w:b/>
                <w:bCs/>
                <w:sz w:val="18"/>
                <w:szCs w:val="18"/>
                <w:lang w:val="en-GB" w:eastAsia="en-GB"/>
              </w:rPr>
            </w:pPr>
            <w:r w:rsidRPr="0068329B">
              <w:rPr>
                <w:b/>
                <w:bCs/>
                <w:sz w:val="18"/>
                <w:szCs w:val="18"/>
                <w:lang w:val="en-GB" w:eastAsia="en-GB"/>
              </w:rPr>
              <w:t>Индикатор резултата #2: Израђени су и усвојени релевантни подзаконски прописи који прате Закон о климатским променама</w:t>
            </w:r>
          </w:p>
        </w:tc>
      </w:tr>
      <w:tr w:rsidR="0068329B" w:rsidRPr="0068329B" w:rsidTr="0068329B">
        <w:trPr>
          <w:trHeight w:val="315"/>
        </w:trPr>
        <w:tc>
          <w:tcPr>
            <w:tcW w:w="533"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2.1</w:t>
            </w:r>
          </w:p>
        </w:tc>
        <w:tc>
          <w:tcPr>
            <w:tcW w:w="9816" w:type="dxa"/>
            <w:gridSpan w:val="7"/>
            <w:tcBorders>
              <w:top w:val="single" w:sz="8" w:space="0" w:color="auto"/>
              <w:left w:val="nil"/>
              <w:bottom w:val="single" w:sz="8" w:space="0" w:color="auto"/>
              <w:right w:val="single" w:sz="8" w:space="0" w:color="000000"/>
            </w:tcBorders>
            <w:shd w:val="clear" w:color="000000" w:fill="D9D9D9"/>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Циљ до краја Y+1: Усвојено је 6 релевантних подзаконских аката</w:t>
            </w:r>
          </w:p>
        </w:tc>
      </w:tr>
      <w:tr w:rsidR="0068329B" w:rsidRPr="0068329B" w:rsidTr="0068329B">
        <w:trPr>
          <w:trHeight w:val="15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2.1.1</w:t>
            </w:r>
          </w:p>
        </w:tc>
        <w:tc>
          <w:tcPr>
            <w:tcW w:w="1774"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Усвојено је 6 подзаконских аката потребних за спровођење Закона о климатским променама.</w:t>
            </w:r>
          </w:p>
        </w:tc>
        <w:tc>
          <w:tcPr>
            <w:tcW w:w="115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94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Активности ТП AFD: по потреби, подршка за израду одређених подзаконских аката биће одлучена током уводног састанка ТП</w:t>
            </w:r>
          </w:p>
        </w:tc>
        <w:tc>
          <w:tcPr>
            <w:tcW w:w="163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Ниједан нацрт подзаконских аката није израђен</w:t>
            </w:r>
          </w:p>
        </w:tc>
        <w:tc>
          <w:tcPr>
            <w:tcW w:w="871" w:type="dxa"/>
            <w:tcBorders>
              <w:top w:val="nil"/>
              <w:left w:val="nil"/>
              <w:bottom w:val="single" w:sz="8" w:space="0" w:color="auto"/>
              <w:right w:val="single" w:sz="8" w:space="0" w:color="auto"/>
            </w:tcBorders>
            <w:shd w:val="clear" w:color="auto" w:fill="auto"/>
            <w:vAlign w:val="center"/>
            <w:hideMark/>
          </w:tcPr>
          <w:p w:rsidR="0068329B" w:rsidRPr="0068329B" w:rsidRDefault="00EF5BFE" w:rsidP="0068329B">
            <w:pPr>
              <w:jc w:val="center"/>
              <w:rPr>
                <w:sz w:val="18"/>
                <w:szCs w:val="18"/>
                <w:lang w:val="en-GB" w:eastAsia="en-GB"/>
              </w:rPr>
            </w:pPr>
            <w:r>
              <w:rPr>
                <w:sz w:val="18"/>
                <w:szCs w:val="18"/>
                <w:lang w:val="en-GB" w:eastAsia="en-GB"/>
              </w:rPr>
              <w:t>Влада</w:t>
            </w:r>
            <w:r w:rsidR="0068329B" w:rsidRPr="0068329B">
              <w:rPr>
                <w:sz w:val="18"/>
                <w:szCs w:val="18"/>
                <w:lang w:val="en-GB" w:eastAsia="en-GB"/>
              </w:rPr>
              <w:t xml:space="preserve"> доноси 6 подзаконских </w:t>
            </w:r>
            <w:bookmarkStart w:id="533" w:name="_GoBack"/>
            <w:bookmarkEnd w:id="533"/>
            <w:r w:rsidR="0068329B" w:rsidRPr="0068329B">
              <w:rPr>
                <w:sz w:val="18"/>
                <w:szCs w:val="18"/>
                <w:lang w:val="en-GB" w:eastAsia="en-GB"/>
              </w:rPr>
              <w:t>аката</w:t>
            </w:r>
          </w:p>
        </w:tc>
      </w:tr>
      <w:tr w:rsidR="0068329B" w:rsidRPr="0068329B" w:rsidTr="0068329B">
        <w:trPr>
          <w:trHeight w:val="27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2.1.2</w:t>
            </w:r>
          </w:p>
        </w:tc>
        <w:tc>
          <w:tcPr>
            <w:tcW w:w="1774"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Након 26. заседања Конференције уговорних страна (COP 26) Оквирне конвенције Уједињених нација о климатским променама (UNFCCC) којe ће се одржати у новембру 2021. године, програм управног одбора одређује да ли су потребни амендмани на Закон о климатским променама и релевантни подзаконски акти.</w:t>
            </w:r>
          </w:p>
        </w:tc>
        <w:tc>
          <w:tcPr>
            <w:tcW w:w="115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Фокусне тачке у сваком ресорном министарству</w:t>
            </w:r>
          </w:p>
        </w:tc>
        <w:tc>
          <w:tcPr>
            <w:tcW w:w="194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63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COP 26 није одржан.</w:t>
            </w:r>
          </w:p>
        </w:tc>
        <w:tc>
          <w:tcPr>
            <w:tcW w:w="871"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По потреби, управни одбор програма ажурира матрицу зајма за политику (активност 2.2.1), што је задовољавајуће за AFD. Записници су доступни.</w:t>
            </w:r>
          </w:p>
        </w:tc>
      </w:tr>
      <w:tr w:rsidR="0068329B" w:rsidRPr="0068329B" w:rsidTr="0068329B">
        <w:trPr>
          <w:trHeight w:val="315"/>
        </w:trPr>
        <w:tc>
          <w:tcPr>
            <w:tcW w:w="533"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sz w:val="18"/>
                <w:szCs w:val="18"/>
                <w:lang w:val="en-GB" w:eastAsia="en-GB"/>
              </w:rPr>
            </w:pPr>
            <w:r w:rsidRPr="0068329B">
              <w:rPr>
                <w:b/>
                <w:bCs/>
                <w:sz w:val="18"/>
                <w:szCs w:val="18"/>
                <w:lang w:val="en-GB" w:eastAsia="en-GB"/>
              </w:rPr>
              <w:t>2.2</w:t>
            </w:r>
          </w:p>
        </w:tc>
        <w:tc>
          <w:tcPr>
            <w:tcW w:w="9816" w:type="dxa"/>
            <w:gridSpan w:val="7"/>
            <w:tcBorders>
              <w:top w:val="single" w:sz="8" w:space="0" w:color="auto"/>
              <w:left w:val="nil"/>
              <w:bottom w:val="single" w:sz="4" w:space="0" w:color="auto"/>
              <w:right w:val="single" w:sz="8" w:space="0" w:color="000000"/>
            </w:tcBorders>
            <w:shd w:val="clear" w:color="000000" w:fill="D9D9D9"/>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Циљ до краја Y+2: Усвојени су додатни подзаконски акти о климатским променама</w:t>
            </w:r>
          </w:p>
        </w:tc>
      </w:tr>
      <w:tr w:rsidR="0068329B" w:rsidRPr="0068329B" w:rsidTr="0068329B">
        <w:trPr>
          <w:trHeight w:val="1398"/>
        </w:trPr>
        <w:tc>
          <w:tcPr>
            <w:tcW w:w="533" w:type="dxa"/>
            <w:vMerge/>
            <w:tcBorders>
              <w:top w:val="nil"/>
              <w:left w:val="single" w:sz="8" w:space="0" w:color="auto"/>
              <w:bottom w:val="single" w:sz="8" w:space="0" w:color="000000"/>
              <w:right w:val="single" w:sz="4"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2.2.1</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До финализације Правилника из Катовица и усвајања климатског закона ЕУ и финализације стратегије нискоугљеничког развоја, можда ће бити потребне измене Закона о климатским променама и израда релевантних подзаконских аката.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Активности ТП AFD: Ако је потребно, управни одбор ће одлучити о подршци за израду одређених подзаконских аката</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COP 26 није одржан.</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 xml:space="preserve">По потреби, Влада доноси измене и допуне закона о климатским променама и додатне подзаконске акте и објављује их у Службеном гласнику Републике Србије </w:t>
            </w:r>
          </w:p>
        </w:tc>
      </w:tr>
      <w:tr w:rsidR="0068329B" w:rsidRPr="0068329B" w:rsidTr="0068329B">
        <w:trPr>
          <w:trHeight w:val="15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single" w:sz="4" w:space="0" w:color="auto"/>
              <w:left w:val="nil"/>
              <w:bottom w:val="nil"/>
              <w:right w:val="single" w:sz="8"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2.2.2</w:t>
            </w:r>
          </w:p>
        </w:tc>
        <w:tc>
          <w:tcPr>
            <w:tcW w:w="1774"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Усвојено је 5 подзаконских аката потребних за спровођење Закона о климатским променама.</w:t>
            </w:r>
          </w:p>
        </w:tc>
        <w:tc>
          <w:tcPr>
            <w:tcW w:w="1159"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single" w:sz="4" w:space="0" w:color="auto"/>
              <w:left w:val="nil"/>
              <w:bottom w:val="nil"/>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949"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Активности ТП AFD: по потреби, управни одбро ће одлучити о подршци за израду одређених подзаконских аката</w:t>
            </w:r>
          </w:p>
        </w:tc>
        <w:tc>
          <w:tcPr>
            <w:tcW w:w="1630"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Ниједан нацрт подзаконских аката није израђен</w:t>
            </w:r>
          </w:p>
        </w:tc>
        <w:tc>
          <w:tcPr>
            <w:tcW w:w="871" w:type="dxa"/>
            <w:tcBorders>
              <w:top w:val="single" w:sz="4"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ВС доноси 5 подзаконских аката</w:t>
            </w:r>
          </w:p>
        </w:tc>
      </w:tr>
      <w:tr w:rsidR="0068329B" w:rsidRPr="0068329B" w:rsidTr="0068329B">
        <w:trPr>
          <w:trHeight w:val="21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2.2.3</w:t>
            </w:r>
          </w:p>
        </w:tc>
        <w:tc>
          <w:tcPr>
            <w:tcW w:w="1774"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Успостављен је MRV систем за испуњавање обавеза према UNFCCC.</w:t>
            </w:r>
          </w:p>
        </w:tc>
        <w:tc>
          <w:tcPr>
            <w:tcW w:w="115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949" w:type="dxa"/>
            <w:tcBorders>
              <w:top w:val="nil"/>
              <w:left w:val="nil"/>
              <w:bottom w:val="single" w:sz="8" w:space="0" w:color="auto"/>
              <w:right w:val="single" w:sz="8" w:space="0" w:color="auto"/>
            </w:tcBorders>
            <w:shd w:val="clear" w:color="auto" w:fill="auto"/>
            <w:noWrap/>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ТП UNDP</w:t>
            </w:r>
          </w:p>
        </w:tc>
        <w:tc>
          <w:tcPr>
            <w:tcW w:w="163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У току</w:t>
            </w:r>
          </w:p>
        </w:tc>
        <w:tc>
          <w:tcPr>
            <w:tcW w:w="871"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Влада је прецизирала облик, садржај и временске рокове за подношење двогодишњих извештаја о спровођењу стратегије и акционог плана за развој нискоугљеничких емисија (члан 64, нацрт Закона о климатским променама). ИТ алати су доследни са системом MRV.</w:t>
            </w:r>
          </w:p>
        </w:tc>
      </w:tr>
      <w:tr w:rsidR="0068329B" w:rsidRPr="0068329B" w:rsidTr="0068329B">
        <w:trPr>
          <w:trHeight w:val="21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nil"/>
              <w:left w:val="nil"/>
              <w:bottom w:val="single" w:sz="8" w:space="0" w:color="auto"/>
              <w:right w:val="nil"/>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2.2.4</w:t>
            </w:r>
          </w:p>
        </w:tc>
        <w:tc>
          <w:tcPr>
            <w:tcW w:w="1774" w:type="dxa"/>
            <w:tcBorders>
              <w:top w:val="nil"/>
              <w:left w:val="single" w:sz="8" w:space="0" w:color="auto"/>
              <w:bottom w:val="nil"/>
              <w:right w:val="nil"/>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 xml:space="preserve">Идентификовање потреба за изградњом капацитета у ресорним министарствима за спровођење подзаконских аката. </w:t>
            </w:r>
          </w:p>
        </w:tc>
        <w:tc>
          <w:tcPr>
            <w:tcW w:w="1159" w:type="dxa"/>
            <w:tcBorders>
              <w:top w:val="nil"/>
              <w:left w:val="single" w:sz="8" w:space="0" w:color="auto"/>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817"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Фокусне тачке у сваком ресорном министарству</w:t>
            </w:r>
          </w:p>
        </w:tc>
        <w:tc>
          <w:tcPr>
            <w:tcW w:w="1949" w:type="dxa"/>
            <w:tcBorders>
              <w:top w:val="nil"/>
              <w:left w:val="nil"/>
              <w:bottom w:val="nil"/>
              <w:right w:val="nil"/>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Активности ТП AFD (Y1 i Y2): (i) процена потреба за изградњом капацитета за ресорна министарства (како колективна тако и појединачна: праћење, ИТ алати, еколошки и социјални аспекти, итд.), (ii) разрада плана изградње капацитета.</w:t>
            </w:r>
          </w:p>
        </w:tc>
        <w:tc>
          <w:tcPr>
            <w:tcW w:w="1630" w:type="dxa"/>
            <w:tcBorders>
              <w:top w:val="nil"/>
              <w:left w:val="single" w:sz="8" w:space="0" w:color="auto"/>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Нема идентификације потреба за изградњом капацитета</w:t>
            </w:r>
          </w:p>
        </w:tc>
        <w:tc>
          <w:tcPr>
            <w:tcW w:w="871" w:type="dxa"/>
            <w:tcBorders>
              <w:top w:val="nil"/>
              <w:left w:val="nil"/>
              <w:bottom w:val="nil"/>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План изградње капацитета (органиграм, профили, обука) је доступан и спреман за примену</w:t>
            </w:r>
          </w:p>
        </w:tc>
      </w:tr>
      <w:tr w:rsidR="0068329B" w:rsidRPr="0068329B" w:rsidTr="0068329B">
        <w:trPr>
          <w:trHeight w:val="2415"/>
        </w:trPr>
        <w:tc>
          <w:tcPr>
            <w:tcW w:w="533"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sz w:val="18"/>
                <w:szCs w:val="18"/>
                <w:lang w:val="en-GB" w:eastAsia="en-GB"/>
              </w:rPr>
            </w:pPr>
          </w:p>
        </w:tc>
        <w:tc>
          <w:tcPr>
            <w:tcW w:w="616"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2.2.5</w:t>
            </w:r>
          </w:p>
        </w:tc>
        <w:tc>
          <w:tcPr>
            <w:tcW w:w="1774"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Процес ажурирања секторских стратегија покренут је у складу са доприносом смањењу емисија гасова стаклене баште из Стратегије нискоугљеничког развоја. Конкретно, ажурира се нацрт стратегије и акционог плана управљања чврстим отпадом (2019/2024).</w:t>
            </w:r>
          </w:p>
        </w:tc>
        <w:tc>
          <w:tcPr>
            <w:tcW w:w="115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 xml:space="preserve">Одељење за управљање отпадом </w:t>
            </w:r>
          </w:p>
        </w:tc>
        <w:tc>
          <w:tcPr>
            <w:tcW w:w="1817"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МЗЖС (Одељење за климатске промене)</w:t>
            </w:r>
          </w:p>
        </w:tc>
        <w:tc>
          <w:tcPr>
            <w:tcW w:w="1949"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w:t>
            </w:r>
          </w:p>
        </w:tc>
        <w:tc>
          <w:tcPr>
            <w:tcW w:w="163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 xml:space="preserve">Нацрт стратегије и акционог плана управљања чврстим отпадом </w:t>
            </w:r>
          </w:p>
        </w:tc>
        <w:tc>
          <w:tcPr>
            <w:tcW w:w="871"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sz w:val="18"/>
                <w:szCs w:val="18"/>
                <w:lang w:val="en-GB" w:eastAsia="en-GB"/>
              </w:rPr>
            </w:pPr>
            <w:r w:rsidRPr="0068329B">
              <w:rPr>
                <w:sz w:val="18"/>
                <w:szCs w:val="18"/>
                <w:lang w:val="en-GB" w:eastAsia="en-GB"/>
              </w:rPr>
              <w:t>Стратегија и акциони план управљања чврстим отпадом се ревидира и одобрава</w:t>
            </w:r>
          </w:p>
        </w:tc>
      </w:tr>
    </w:tbl>
    <w:p w:rsidR="0068329B" w:rsidRDefault="0068329B" w:rsidP="00E36955">
      <w:pPr>
        <w:rPr>
          <w:iCs/>
          <w:color w:val="000000"/>
          <w:sz w:val="24"/>
          <w:szCs w:val="24"/>
          <w:lang w:val="en-GB"/>
        </w:rPr>
      </w:pPr>
    </w:p>
    <w:p w:rsidR="0068329B" w:rsidRDefault="0068329B" w:rsidP="00E36955">
      <w:pPr>
        <w:rPr>
          <w:iCs/>
          <w:color w:val="000000"/>
          <w:sz w:val="24"/>
          <w:szCs w:val="24"/>
          <w:lang w:val="en-GB"/>
        </w:rPr>
      </w:pPr>
    </w:p>
    <w:p w:rsidR="004154D6" w:rsidRDefault="004154D6" w:rsidP="00E36955">
      <w:pPr>
        <w:rPr>
          <w:iCs/>
          <w:color w:val="000000"/>
          <w:sz w:val="24"/>
          <w:szCs w:val="24"/>
          <w:lang w:val="en-GB"/>
        </w:rPr>
      </w:pPr>
    </w:p>
    <w:p w:rsidR="004154D6" w:rsidRDefault="004154D6" w:rsidP="00E36955">
      <w:pPr>
        <w:rPr>
          <w:iCs/>
          <w:color w:val="000000"/>
          <w:sz w:val="24"/>
          <w:szCs w:val="24"/>
          <w:lang w:val="en-GB"/>
        </w:rPr>
      </w:pPr>
    </w:p>
    <w:tbl>
      <w:tblPr>
        <w:tblW w:w="10349" w:type="dxa"/>
        <w:tblInd w:w="-294" w:type="dxa"/>
        <w:tblLayout w:type="fixed"/>
        <w:tblLook w:val="04A0" w:firstRow="1" w:lastRow="0" w:firstColumn="1" w:lastColumn="0" w:noHBand="0" w:noVBand="1"/>
      </w:tblPr>
      <w:tblGrid>
        <w:gridCol w:w="568"/>
        <w:gridCol w:w="709"/>
        <w:gridCol w:w="1773"/>
        <w:gridCol w:w="1153"/>
        <w:gridCol w:w="1241"/>
        <w:gridCol w:w="1928"/>
        <w:gridCol w:w="1417"/>
        <w:gridCol w:w="1560"/>
      </w:tblGrid>
      <w:tr w:rsidR="0068329B" w:rsidRPr="0068329B" w:rsidTr="0067634B">
        <w:trPr>
          <w:trHeight w:val="915"/>
        </w:trPr>
        <w:tc>
          <w:tcPr>
            <w:tcW w:w="3050" w:type="dxa"/>
            <w:gridSpan w:val="3"/>
            <w:tcBorders>
              <w:top w:val="single" w:sz="8" w:space="0" w:color="auto"/>
              <w:left w:val="single" w:sz="8" w:space="0" w:color="auto"/>
              <w:bottom w:val="single" w:sz="8" w:space="0" w:color="auto"/>
              <w:right w:val="single" w:sz="8" w:space="0" w:color="000000"/>
            </w:tcBorders>
            <w:shd w:val="clear" w:color="000000" w:fill="D0CECE"/>
            <w:vAlign w:val="center"/>
            <w:hideMark/>
          </w:tcPr>
          <w:p w:rsidR="0068329B" w:rsidRPr="0068329B" w:rsidRDefault="0068329B" w:rsidP="0068329B">
            <w:pPr>
              <w:jc w:val="center"/>
              <w:rPr>
                <w:b/>
                <w:bCs/>
                <w:color w:val="000000"/>
                <w:sz w:val="18"/>
                <w:szCs w:val="18"/>
                <w:lang w:val="en-GB" w:eastAsia="en-GB"/>
              </w:rPr>
            </w:pPr>
            <w:bookmarkStart w:id="534" w:name="RANGE!B2:I11"/>
            <w:r w:rsidRPr="0068329B">
              <w:rPr>
                <w:b/>
                <w:bCs/>
                <w:color w:val="000000"/>
                <w:sz w:val="18"/>
                <w:szCs w:val="18"/>
                <w:lang w:val="en-GB" w:eastAsia="en-GB"/>
              </w:rPr>
              <w:t>Циљеви и активности</w:t>
            </w:r>
            <w:bookmarkEnd w:id="534"/>
          </w:p>
        </w:tc>
        <w:tc>
          <w:tcPr>
            <w:tcW w:w="1153"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Фокусна тачка у МЗЖС</w:t>
            </w:r>
          </w:p>
        </w:tc>
        <w:tc>
          <w:tcPr>
            <w:tcW w:w="1241"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Остале укључене заинтересоване стране</w:t>
            </w:r>
          </w:p>
        </w:tc>
        <w:tc>
          <w:tcPr>
            <w:tcW w:w="1928"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Техничка подршка</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 xml:space="preserve">Основа </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Услови за успех</w:t>
            </w:r>
          </w:p>
        </w:tc>
      </w:tr>
      <w:tr w:rsidR="0068329B" w:rsidRPr="0068329B" w:rsidTr="0067634B">
        <w:trPr>
          <w:trHeight w:val="315"/>
        </w:trPr>
        <w:tc>
          <w:tcPr>
            <w:tcW w:w="10349" w:type="dxa"/>
            <w:gridSpan w:val="8"/>
            <w:tcBorders>
              <w:top w:val="single" w:sz="8" w:space="0" w:color="auto"/>
              <w:left w:val="single" w:sz="8" w:space="0" w:color="auto"/>
              <w:bottom w:val="single" w:sz="8" w:space="0" w:color="auto"/>
              <w:right w:val="single" w:sz="8" w:space="0" w:color="000000"/>
            </w:tcBorders>
            <w:shd w:val="clear" w:color="000000" w:fill="AEAAAA"/>
            <w:vAlign w:val="center"/>
            <w:hideMark/>
          </w:tcPr>
          <w:p w:rsidR="0068329B" w:rsidRPr="0068329B" w:rsidRDefault="0068329B" w:rsidP="0068329B">
            <w:pPr>
              <w:jc w:val="left"/>
              <w:rPr>
                <w:b/>
                <w:bCs/>
                <w:sz w:val="18"/>
                <w:szCs w:val="18"/>
                <w:lang w:val="en-GB" w:eastAsia="en-GB"/>
              </w:rPr>
            </w:pPr>
            <w:r w:rsidRPr="0068329B">
              <w:rPr>
                <w:b/>
                <w:bCs/>
                <w:sz w:val="18"/>
                <w:szCs w:val="18"/>
                <w:lang w:val="en-GB" w:eastAsia="en-GB"/>
              </w:rPr>
              <w:t xml:space="preserve">Индикатор резултата #3: Документи јавне политике се одобравају и/или усклађују са Законом о климатским променама. </w:t>
            </w:r>
          </w:p>
        </w:tc>
      </w:tr>
      <w:tr w:rsidR="0068329B" w:rsidRPr="0068329B" w:rsidTr="0067634B">
        <w:trPr>
          <w:trHeight w:val="315"/>
        </w:trPr>
        <w:tc>
          <w:tcPr>
            <w:tcW w:w="568"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3.1</w:t>
            </w:r>
          </w:p>
        </w:tc>
        <w:tc>
          <w:tcPr>
            <w:tcW w:w="9781" w:type="dxa"/>
            <w:gridSpan w:val="7"/>
            <w:tcBorders>
              <w:top w:val="single" w:sz="8" w:space="0" w:color="auto"/>
              <w:left w:val="nil"/>
              <w:bottom w:val="single" w:sz="8" w:space="0" w:color="auto"/>
              <w:right w:val="single" w:sz="8" w:space="0" w:color="000000"/>
            </w:tcBorders>
            <w:shd w:val="clear" w:color="000000" w:fill="D9D9D9"/>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 xml:space="preserve">Циљ до краја Y+1: Започета је припрема локалних акционих планова за климатске промене и стратегија прилагођавања у складу са релевантним документима јавне политике </w:t>
            </w:r>
          </w:p>
        </w:tc>
      </w:tr>
      <w:tr w:rsidR="0068329B" w:rsidRPr="0068329B" w:rsidTr="0067634B">
        <w:trPr>
          <w:trHeight w:val="2415"/>
        </w:trPr>
        <w:tc>
          <w:tcPr>
            <w:tcW w:w="568"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nil"/>
              <w:left w:val="nil"/>
              <w:bottom w:val="single" w:sz="8" w:space="0" w:color="auto"/>
              <w:right w:val="single" w:sz="8" w:space="0" w:color="auto"/>
            </w:tcBorders>
            <w:shd w:val="clear" w:color="000000" w:fill="FFFFFF"/>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3.1.1</w:t>
            </w:r>
          </w:p>
        </w:tc>
        <w:tc>
          <w:tcPr>
            <w:tcW w:w="177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 xml:space="preserve">Стратегија одрживог урбаног развоја и акциони план ревидирани су у складу са члановима 14-5 и 15 Закона о климатским променама. </w:t>
            </w:r>
          </w:p>
        </w:tc>
        <w:tc>
          <w:tcPr>
            <w:tcW w:w="115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241"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МГСИ</w:t>
            </w:r>
          </w:p>
        </w:tc>
        <w:tc>
          <w:tcPr>
            <w:tcW w:w="1928" w:type="dxa"/>
            <w:tcBorders>
              <w:top w:val="nil"/>
              <w:left w:val="nil"/>
              <w:bottom w:val="single" w:sz="8" w:space="0" w:color="auto"/>
              <w:right w:val="single" w:sz="8" w:space="0" w:color="auto"/>
            </w:tcBorders>
            <w:shd w:val="clear" w:color="auto" w:fill="auto"/>
            <w:vAlign w:val="bottom"/>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 xml:space="preserve">Активности ТП AFD на националном нивоу: (i) Процена утицаја угрожености урбаног сектора (укључујући родни приступ), (ii) Дефиниција приоритетних мера прилагођавања на локалном нивоу (укључујући приступ урбаном, еколошком и социјалном развоју). </w:t>
            </w:r>
          </w:p>
        </w:tc>
        <w:tc>
          <w:tcPr>
            <w:tcW w:w="1417"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Стратегија и акциони план су у фази међуресорних консултација</w:t>
            </w:r>
          </w:p>
        </w:tc>
        <w:tc>
          <w:tcPr>
            <w:tcW w:w="156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Постигнута је процена утицаја угрожености урбаног сектора и ревидирана је Стратегија одрживог урбаног развоја која укључује дефиницију приоритетних мера прилагођавања на локалном нивоу.</w:t>
            </w:r>
          </w:p>
        </w:tc>
      </w:tr>
      <w:tr w:rsidR="0068329B" w:rsidRPr="0068329B" w:rsidTr="0067634B">
        <w:trPr>
          <w:trHeight w:val="1965"/>
        </w:trPr>
        <w:tc>
          <w:tcPr>
            <w:tcW w:w="568"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3.1.2</w:t>
            </w:r>
          </w:p>
        </w:tc>
        <w:tc>
          <w:tcPr>
            <w:tcW w:w="177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color w:val="000000"/>
                <w:sz w:val="18"/>
                <w:szCs w:val="18"/>
                <w:lang w:val="en-GB" w:eastAsia="en-GB"/>
              </w:rPr>
            </w:pPr>
            <w:r w:rsidRPr="0068329B">
              <w:rPr>
                <w:color w:val="000000"/>
                <w:sz w:val="18"/>
                <w:szCs w:val="18"/>
                <w:lang w:val="en-GB" w:eastAsia="en-GB"/>
              </w:rPr>
              <w:t xml:space="preserve">Избор локалних самоуправа (као пилот градова или општина) за припрему локалних акционих планова (ублажавања  и/или прилагођавања) у складу са релевантним националним политичким документима </w:t>
            </w:r>
          </w:p>
        </w:tc>
        <w:tc>
          <w:tcPr>
            <w:tcW w:w="115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241"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МГСИ</w:t>
            </w:r>
            <w:r w:rsidRPr="0068329B">
              <w:rPr>
                <w:i/>
                <w:iCs/>
                <w:sz w:val="18"/>
                <w:szCs w:val="18"/>
                <w:lang w:val="en-GB" w:eastAsia="en-GB"/>
              </w:rPr>
              <w:t xml:space="preserve">                                                МЗЖС (Јединица за сарадњу са ЈЛС)</w:t>
            </w:r>
          </w:p>
        </w:tc>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rsidR="0068329B" w:rsidRPr="0067634B" w:rsidRDefault="0068329B" w:rsidP="0068329B">
            <w:pPr>
              <w:jc w:val="center"/>
              <w:rPr>
                <w:color w:val="000000"/>
                <w:sz w:val="16"/>
                <w:szCs w:val="16"/>
                <w:lang w:val="en-GB" w:eastAsia="en-GB"/>
              </w:rPr>
            </w:pPr>
            <w:r w:rsidRPr="0067634B">
              <w:rPr>
                <w:color w:val="000000"/>
                <w:sz w:val="16"/>
                <w:szCs w:val="16"/>
                <w:lang w:val="en-GB" w:eastAsia="en-GB"/>
              </w:rPr>
              <w:t>Активности ТП AFD на националном нивоу: (i) одабир пилот градова (вишекритеријумска анализа, позив за исказивање интересoвања, итд.), (ii) (једна од следећих активности по граду, ако је потребно) процена рањивости, партиципативна дијагноза  (укључујући родни приступ) или дијагнозу емисије гасова стаклене баште на локалном нивоу (за припрему плана ублажавања), (iii) развој локалних планова прилагођавања / ублажавања за одабране локалне самоуправе (укључујући процену утицаја на животну средину и друштво), (iv) изградња капацитета за локалне самоуправе (укључујући еколошке и социјалне аспекте), (v) подизање свести, (vi) (укључујући трансверзални родни приступ за претходне ставке), (vii) партнерство међу равноправним (P2P) које треба развити.</w:t>
            </w:r>
          </w:p>
        </w:tc>
        <w:tc>
          <w:tcPr>
            <w:tcW w:w="1417"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Без експериментисања</w:t>
            </w:r>
          </w:p>
        </w:tc>
        <w:tc>
          <w:tcPr>
            <w:tcW w:w="156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Најмање 2 локалне самоуправе су одабране за израду локалних акционих планова.</w:t>
            </w:r>
          </w:p>
        </w:tc>
      </w:tr>
      <w:tr w:rsidR="0068329B" w:rsidRPr="0068329B" w:rsidTr="0067634B">
        <w:trPr>
          <w:trHeight w:val="2685"/>
        </w:trPr>
        <w:tc>
          <w:tcPr>
            <w:tcW w:w="568"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3.1.3</w:t>
            </w:r>
          </w:p>
        </w:tc>
        <w:tc>
          <w:tcPr>
            <w:tcW w:w="1773"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left"/>
              <w:rPr>
                <w:color w:val="000000"/>
                <w:sz w:val="18"/>
                <w:szCs w:val="18"/>
                <w:lang w:val="en-GB" w:eastAsia="en-GB"/>
              </w:rPr>
            </w:pPr>
            <w:r w:rsidRPr="0068329B">
              <w:rPr>
                <w:color w:val="000000"/>
                <w:sz w:val="18"/>
                <w:szCs w:val="18"/>
                <w:lang w:val="en-GB" w:eastAsia="en-GB"/>
              </w:rPr>
              <w:t xml:space="preserve">Пилот градови и општине изабрани за: (i) процену приоритетних потреба за прилагођавањем/ублажавањем (партиципативна дијагноза о процени ризика од климатских промена, опција прилагођавања - ако је могуће, укључујући решења заснована на природи - и план прилагођавања, процена капацитета), (ii) идентификовање серије пројеката адаптације/ублажавања. </w:t>
            </w:r>
          </w:p>
        </w:tc>
        <w:tc>
          <w:tcPr>
            <w:tcW w:w="1153"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241"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 xml:space="preserve">МГСИ </w:t>
            </w:r>
            <w:r w:rsidRPr="0068329B">
              <w:rPr>
                <w:i/>
                <w:iCs/>
                <w:sz w:val="18"/>
                <w:szCs w:val="18"/>
                <w:lang w:val="en-GB" w:eastAsia="en-GB"/>
              </w:rPr>
              <w:br/>
              <w:t xml:space="preserve">МФ </w:t>
            </w:r>
            <w:r w:rsidRPr="0068329B">
              <w:rPr>
                <w:i/>
                <w:iCs/>
                <w:sz w:val="18"/>
                <w:szCs w:val="18"/>
                <w:lang w:val="en-GB" w:eastAsia="en-GB"/>
              </w:rPr>
              <w:br/>
              <w:t>Мин. пољ.</w:t>
            </w:r>
            <w:r w:rsidRPr="0068329B">
              <w:rPr>
                <w:i/>
                <w:iCs/>
                <w:sz w:val="18"/>
                <w:szCs w:val="18"/>
                <w:lang w:val="en-GB" w:eastAsia="en-GB"/>
              </w:rPr>
              <w:br/>
              <w:t>МЗЖС (Јединица за сарадњу са ЈЛС)</w:t>
            </w:r>
          </w:p>
        </w:tc>
        <w:tc>
          <w:tcPr>
            <w:tcW w:w="1928" w:type="dxa"/>
            <w:vMerge/>
            <w:tcBorders>
              <w:top w:val="nil"/>
              <w:left w:val="single" w:sz="8" w:space="0" w:color="auto"/>
              <w:bottom w:val="single" w:sz="4" w:space="0" w:color="auto"/>
              <w:right w:val="single" w:sz="8" w:space="0" w:color="auto"/>
            </w:tcBorders>
            <w:vAlign w:val="center"/>
            <w:hideMark/>
          </w:tcPr>
          <w:p w:rsidR="0068329B" w:rsidRPr="0068329B" w:rsidRDefault="0068329B" w:rsidP="0068329B">
            <w:pPr>
              <w:jc w:val="left"/>
              <w:rPr>
                <w:color w:val="000000"/>
                <w:sz w:val="18"/>
                <w:szCs w:val="18"/>
                <w:lang w:val="en-GB" w:eastAsia="en-GB"/>
              </w:rPr>
            </w:pPr>
          </w:p>
        </w:tc>
        <w:tc>
          <w:tcPr>
            <w:tcW w:w="1417"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Без експериментисања</w:t>
            </w:r>
          </w:p>
        </w:tc>
        <w:tc>
          <w:tcPr>
            <w:tcW w:w="1560" w:type="dxa"/>
            <w:tcBorders>
              <w:top w:val="nil"/>
              <w:left w:val="nil"/>
              <w:bottom w:val="single" w:sz="4"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 xml:space="preserve">Најмање 2 локалне самоуправе успоставиле су процену приоритетних потреба за прилагођавањем / ублажавањем и унапред идентификоване приоритетне пројекте за прилагођавање / ублажавање </w:t>
            </w:r>
          </w:p>
        </w:tc>
      </w:tr>
      <w:tr w:rsidR="0068329B" w:rsidRPr="0068329B" w:rsidTr="0067634B">
        <w:trPr>
          <w:trHeight w:val="1815"/>
        </w:trPr>
        <w:tc>
          <w:tcPr>
            <w:tcW w:w="568" w:type="dxa"/>
            <w:vMerge/>
            <w:tcBorders>
              <w:top w:val="nil"/>
              <w:left w:val="single" w:sz="8" w:space="0" w:color="auto"/>
              <w:bottom w:val="single" w:sz="8" w:space="0" w:color="000000"/>
              <w:right w:val="single" w:sz="4"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3.1.4</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left"/>
              <w:rPr>
                <w:color w:val="000000"/>
                <w:sz w:val="18"/>
                <w:szCs w:val="18"/>
                <w:lang w:val="en-GB" w:eastAsia="en-GB"/>
              </w:rPr>
            </w:pPr>
            <w:r w:rsidRPr="0068329B">
              <w:rPr>
                <w:color w:val="000000"/>
                <w:sz w:val="18"/>
                <w:szCs w:val="18"/>
                <w:lang w:val="en-GB" w:eastAsia="en-GB"/>
              </w:rPr>
              <w:t xml:space="preserve">У пилот градовима се спроводе акције којима се осигурава подизање свести и учешће заинтересованих страна у прилагођавању на климатске промене.  </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МГСИ</w:t>
            </w:r>
            <w:r w:rsidRPr="0068329B">
              <w:rPr>
                <w:i/>
                <w:iCs/>
                <w:sz w:val="18"/>
                <w:szCs w:val="18"/>
                <w:lang w:val="en-GB" w:eastAsia="en-GB"/>
              </w:rPr>
              <w:br/>
              <w:t>Мин. пољ.                                       МЗЖС (</w:t>
            </w:r>
            <w:r w:rsidRPr="0068329B">
              <w:rPr>
                <w:sz w:val="18"/>
                <w:szCs w:val="18"/>
                <w:lang w:val="en-GB" w:eastAsia="en-GB"/>
              </w:rPr>
              <w:t>Јединица за сарадњу са ЈЛС)</w:t>
            </w:r>
          </w:p>
        </w:tc>
        <w:tc>
          <w:tcPr>
            <w:tcW w:w="1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Недостатак свести о климатским питањима на нивоу градова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Спроводе се акције за подизање свести о прилагођавању и смањењу ризика од катастрофа (образовање, обука за нове вештине).</w:t>
            </w:r>
          </w:p>
        </w:tc>
      </w:tr>
      <w:tr w:rsidR="0068329B" w:rsidRPr="0068329B" w:rsidTr="0067634B">
        <w:trPr>
          <w:trHeight w:val="315"/>
        </w:trPr>
        <w:tc>
          <w:tcPr>
            <w:tcW w:w="568"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8329B" w:rsidRPr="0068329B" w:rsidRDefault="0068329B" w:rsidP="0068329B">
            <w:pPr>
              <w:jc w:val="center"/>
              <w:rPr>
                <w:b/>
                <w:bCs/>
                <w:color w:val="000000"/>
                <w:sz w:val="18"/>
                <w:szCs w:val="18"/>
                <w:lang w:val="en-GB" w:eastAsia="en-GB"/>
              </w:rPr>
            </w:pPr>
            <w:r w:rsidRPr="0068329B">
              <w:rPr>
                <w:b/>
                <w:bCs/>
                <w:color w:val="000000"/>
                <w:sz w:val="18"/>
                <w:szCs w:val="18"/>
                <w:lang w:val="en-GB" w:eastAsia="en-GB"/>
              </w:rPr>
              <w:t>3.2</w:t>
            </w:r>
          </w:p>
        </w:tc>
        <w:tc>
          <w:tcPr>
            <w:tcW w:w="9781" w:type="dxa"/>
            <w:gridSpan w:val="7"/>
            <w:tcBorders>
              <w:top w:val="single" w:sz="4" w:space="0" w:color="auto"/>
              <w:left w:val="nil"/>
              <w:bottom w:val="single" w:sz="8" w:space="0" w:color="auto"/>
              <w:right w:val="single" w:sz="8" w:space="0" w:color="000000"/>
            </w:tcBorders>
            <w:shd w:val="clear" w:color="000000" w:fill="D9D9D9"/>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 xml:space="preserve">Циљ до краја Y+2: Одобрени су стратегија (и акциони план) нискоугљеничког развоја као и програм прилагођавања </w:t>
            </w:r>
          </w:p>
        </w:tc>
      </w:tr>
      <w:tr w:rsidR="0068329B" w:rsidRPr="0068329B" w:rsidTr="0067634B">
        <w:trPr>
          <w:trHeight w:val="2115"/>
        </w:trPr>
        <w:tc>
          <w:tcPr>
            <w:tcW w:w="568"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3.2.1</w:t>
            </w:r>
          </w:p>
        </w:tc>
        <w:tc>
          <w:tcPr>
            <w:tcW w:w="177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sz w:val="18"/>
                <w:szCs w:val="18"/>
                <w:lang w:val="en-GB" w:eastAsia="en-GB"/>
              </w:rPr>
            </w:pPr>
            <w:r w:rsidRPr="0068329B">
              <w:rPr>
                <w:sz w:val="18"/>
                <w:szCs w:val="18"/>
                <w:lang w:val="en-GB" w:eastAsia="en-GB"/>
              </w:rPr>
              <w:t xml:space="preserve">Стратегија и акциони план за нискоугљенички развој су довршени у складу са релевантном правном стечевином ЕУ (acquis) и обавезама за смањење емисија гасова стаклене баште преузетих на основу Париског споразума.  </w:t>
            </w:r>
          </w:p>
        </w:tc>
        <w:tc>
          <w:tcPr>
            <w:tcW w:w="115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Одељење за климатске промене</w:t>
            </w:r>
          </w:p>
        </w:tc>
        <w:tc>
          <w:tcPr>
            <w:tcW w:w="1241"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МРЕ (због NECP)</w:t>
            </w:r>
          </w:p>
        </w:tc>
        <w:tc>
          <w:tcPr>
            <w:tcW w:w="1928" w:type="dxa"/>
            <w:tcBorders>
              <w:top w:val="nil"/>
              <w:left w:val="nil"/>
              <w:bottom w:val="single" w:sz="8" w:space="0" w:color="auto"/>
              <w:right w:val="single" w:sz="8" w:space="0" w:color="auto"/>
            </w:tcBorders>
            <w:shd w:val="clear" w:color="auto" w:fill="auto"/>
            <w:noWrap/>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w:t>
            </w:r>
          </w:p>
        </w:tc>
        <w:tc>
          <w:tcPr>
            <w:tcW w:w="1417"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Нацрти нискоугљеничке стратегије развоја и акционог плана у фази консултација</w:t>
            </w:r>
          </w:p>
        </w:tc>
        <w:tc>
          <w:tcPr>
            <w:tcW w:w="156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Влада Србије доноси нискоугљеничку стратегију развоја и акциони план доноси и објављује их у Службеном гласнику Републике Србије.</w:t>
            </w:r>
          </w:p>
        </w:tc>
      </w:tr>
      <w:tr w:rsidR="0068329B" w:rsidRPr="0068329B" w:rsidTr="0067634B">
        <w:trPr>
          <w:trHeight w:val="1815"/>
        </w:trPr>
        <w:tc>
          <w:tcPr>
            <w:tcW w:w="568" w:type="dxa"/>
            <w:vMerge/>
            <w:tcBorders>
              <w:top w:val="nil"/>
              <w:left w:val="single" w:sz="8" w:space="0" w:color="auto"/>
              <w:bottom w:val="single" w:sz="8" w:space="0" w:color="000000"/>
              <w:right w:val="single" w:sz="8" w:space="0" w:color="auto"/>
            </w:tcBorders>
            <w:vAlign w:val="center"/>
            <w:hideMark/>
          </w:tcPr>
          <w:p w:rsidR="0068329B" w:rsidRPr="0068329B" w:rsidRDefault="0068329B" w:rsidP="0068329B">
            <w:pPr>
              <w:jc w:val="left"/>
              <w:rPr>
                <w:b/>
                <w:bCs/>
                <w:color w:val="000000"/>
                <w:sz w:val="18"/>
                <w:szCs w:val="18"/>
                <w:lang w:val="en-GB" w:eastAsia="en-GB"/>
              </w:rPr>
            </w:pPr>
          </w:p>
        </w:tc>
        <w:tc>
          <w:tcPr>
            <w:tcW w:w="709"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b/>
                <w:bCs/>
                <w:color w:val="000000"/>
                <w:sz w:val="18"/>
                <w:szCs w:val="18"/>
                <w:lang w:val="en-GB" w:eastAsia="en-GB"/>
              </w:rPr>
            </w:pPr>
            <w:r w:rsidRPr="0068329B">
              <w:rPr>
                <w:b/>
                <w:bCs/>
                <w:color w:val="000000"/>
                <w:sz w:val="18"/>
                <w:szCs w:val="18"/>
                <w:lang w:val="en-GB" w:eastAsia="en-GB"/>
              </w:rPr>
              <w:t>3.2.2</w:t>
            </w:r>
          </w:p>
        </w:tc>
        <w:tc>
          <w:tcPr>
            <w:tcW w:w="177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left"/>
              <w:rPr>
                <w:color w:val="000000"/>
                <w:sz w:val="18"/>
                <w:szCs w:val="18"/>
                <w:lang w:val="en-GB" w:eastAsia="en-GB"/>
              </w:rPr>
            </w:pPr>
            <w:r w:rsidRPr="0068329B">
              <w:rPr>
                <w:color w:val="000000"/>
                <w:sz w:val="18"/>
                <w:szCs w:val="18"/>
                <w:lang w:val="en-GB" w:eastAsia="en-GB"/>
              </w:rPr>
              <w:t xml:space="preserve">Програм адаптације, укључујући еколошку и социјалну процену стратегије, постиже се и подноси Кабинету. </w:t>
            </w:r>
          </w:p>
        </w:tc>
        <w:tc>
          <w:tcPr>
            <w:tcW w:w="1153"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Јединица за прилагођавање климатским променама</w:t>
            </w:r>
          </w:p>
        </w:tc>
        <w:tc>
          <w:tcPr>
            <w:tcW w:w="1241"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sz w:val="18"/>
                <w:szCs w:val="18"/>
                <w:lang w:val="en-GB" w:eastAsia="en-GB"/>
              </w:rPr>
            </w:pPr>
            <w:r w:rsidRPr="0068329B">
              <w:rPr>
                <w:i/>
                <w:iCs/>
                <w:sz w:val="18"/>
                <w:szCs w:val="18"/>
                <w:lang w:val="en-GB" w:eastAsia="en-GB"/>
              </w:rPr>
              <w:t xml:space="preserve">Мин. пољ. </w:t>
            </w:r>
            <w:r w:rsidRPr="0068329B">
              <w:rPr>
                <w:sz w:val="18"/>
                <w:szCs w:val="18"/>
                <w:lang w:val="en-GB" w:eastAsia="en-GB"/>
              </w:rPr>
              <w:t>(ресорно министарство задужено за програм прилагођавања)</w:t>
            </w:r>
          </w:p>
        </w:tc>
        <w:tc>
          <w:tcPr>
            <w:tcW w:w="1928"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w:t>
            </w:r>
          </w:p>
        </w:tc>
        <w:tc>
          <w:tcPr>
            <w:tcW w:w="1417"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i/>
                <w:iCs/>
                <w:color w:val="000000"/>
                <w:sz w:val="18"/>
                <w:szCs w:val="18"/>
                <w:lang w:val="en-GB" w:eastAsia="en-GB"/>
              </w:rPr>
            </w:pPr>
            <w:r w:rsidRPr="0068329B">
              <w:rPr>
                <w:i/>
                <w:iCs/>
                <w:color w:val="000000"/>
                <w:sz w:val="18"/>
                <w:szCs w:val="18"/>
                <w:lang w:val="en-GB" w:eastAsia="en-GB"/>
              </w:rPr>
              <w:t>Нацрт Програма прилагођавања је у току</w:t>
            </w:r>
          </w:p>
        </w:tc>
        <w:tc>
          <w:tcPr>
            <w:tcW w:w="1560" w:type="dxa"/>
            <w:tcBorders>
              <w:top w:val="nil"/>
              <w:left w:val="nil"/>
              <w:bottom w:val="single" w:sz="8" w:space="0" w:color="auto"/>
              <w:right w:val="single" w:sz="8" w:space="0" w:color="auto"/>
            </w:tcBorders>
            <w:shd w:val="clear" w:color="auto" w:fill="auto"/>
            <w:vAlign w:val="center"/>
            <w:hideMark/>
          </w:tcPr>
          <w:p w:rsidR="0068329B" w:rsidRPr="0068329B" w:rsidRDefault="0068329B" w:rsidP="0068329B">
            <w:pPr>
              <w:jc w:val="center"/>
              <w:rPr>
                <w:color w:val="000000"/>
                <w:sz w:val="18"/>
                <w:szCs w:val="18"/>
                <w:lang w:val="en-GB" w:eastAsia="en-GB"/>
              </w:rPr>
            </w:pPr>
            <w:r w:rsidRPr="0068329B">
              <w:rPr>
                <w:color w:val="000000"/>
                <w:sz w:val="18"/>
                <w:szCs w:val="18"/>
                <w:lang w:val="en-GB" w:eastAsia="en-GB"/>
              </w:rPr>
              <w:t>Влада усваја Програм прилагођавања и објављује га у Службеном гласнику Републике Србије.</w:t>
            </w:r>
          </w:p>
        </w:tc>
      </w:tr>
    </w:tbl>
    <w:p w:rsidR="0068329B" w:rsidRDefault="0068329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5E6D27" w:rsidRDefault="005E6D27" w:rsidP="00E36955">
      <w:pPr>
        <w:rPr>
          <w:iCs/>
          <w:color w:val="000000"/>
          <w:sz w:val="24"/>
          <w:szCs w:val="24"/>
          <w:lang w:val="en-GB"/>
        </w:rPr>
      </w:pPr>
    </w:p>
    <w:p w:rsidR="005E6D27" w:rsidRDefault="005E6D27" w:rsidP="00E36955">
      <w:pPr>
        <w:rPr>
          <w:iCs/>
          <w:color w:val="000000"/>
          <w:sz w:val="24"/>
          <w:szCs w:val="24"/>
          <w:lang w:val="en-GB"/>
        </w:rPr>
      </w:pPr>
    </w:p>
    <w:p w:rsidR="005E6D27" w:rsidRDefault="005E6D27"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7A3720" w:rsidRDefault="007A3720"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p w:rsidR="0067634B" w:rsidRDefault="0067634B" w:rsidP="00E36955">
      <w:pPr>
        <w:rPr>
          <w:iCs/>
          <w:color w:val="000000"/>
          <w:sz w:val="24"/>
          <w:szCs w:val="24"/>
          <w:lang w:val="en-GB"/>
        </w:rPr>
      </w:pPr>
    </w:p>
    <w:tbl>
      <w:tblPr>
        <w:tblW w:w="10349" w:type="dxa"/>
        <w:tblInd w:w="-294" w:type="dxa"/>
        <w:tblLook w:val="04A0" w:firstRow="1" w:lastRow="0" w:firstColumn="1" w:lastColumn="0" w:noHBand="0" w:noVBand="1"/>
      </w:tblPr>
      <w:tblGrid>
        <w:gridCol w:w="466"/>
        <w:gridCol w:w="616"/>
        <w:gridCol w:w="1877"/>
        <w:gridCol w:w="1140"/>
        <w:gridCol w:w="1621"/>
        <w:gridCol w:w="1727"/>
        <w:gridCol w:w="1473"/>
        <w:gridCol w:w="1429"/>
      </w:tblGrid>
      <w:tr w:rsidR="0067634B" w:rsidRPr="0067634B" w:rsidTr="0067634B">
        <w:trPr>
          <w:trHeight w:val="915"/>
        </w:trPr>
        <w:tc>
          <w:tcPr>
            <w:tcW w:w="3119" w:type="dxa"/>
            <w:gridSpan w:val="3"/>
            <w:tcBorders>
              <w:top w:val="single" w:sz="8" w:space="0" w:color="auto"/>
              <w:left w:val="single" w:sz="8" w:space="0" w:color="auto"/>
              <w:bottom w:val="single" w:sz="8" w:space="0" w:color="auto"/>
              <w:right w:val="single" w:sz="8" w:space="0" w:color="000000"/>
            </w:tcBorders>
            <w:shd w:val="clear" w:color="000000" w:fill="D0CECE"/>
            <w:vAlign w:val="center"/>
            <w:hideMark/>
          </w:tcPr>
          <w:p w:rsidR="0067634B" w:rsidRPr="0067634B" w:rsidRDefault="0067634B" w:rsidP="0067634B">
            <w:pPr>
              <w:jc w:val="center"/>
              <w:rPr>
                <w:b/>
                <w:bCs/>
                <w:color w:val="000000"/>
                <w:sz w:val="20"/>
                <w:lang w:val="en-GB" w:eastAsia="en-GB"/>
              </w:rPr>
            </w:pPr>
            <w:bookmarkStart w:id="535" w:name="RANGE!B2:I7"/>
            <w:r w:rsidRPr="0067634B">
              <w:rPr>
                <w:b/>
                <w:bCs/>
                <w:color w:val="000000"/>
                <w:sz w:val="20"/>
                <w:lang w:val="en-GB" w:eastAsia="en-GB"/>
              </w:rPr>
              <w:t>Циљеви и активности</w:t>
            </w:r>
            <w:bookmarkEnd w:id="535"/>
          </w:p>
        </w:tc>
        <w:tc>
          <w:tcPr>
            <w:tcW w:w="967" w:type="dxa"/>
            <w:tcBorders>
              <w:top w:val="single" w:sz="8" w:space="0" w:color="auto"/>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Фокусна тачка у МЗЖС</w:t>
            </w:r>
          </w:p>
        </w:tc>
        <w:tc>
          <w:tcPr>
            <w:tcW w:w="1621" w:type="dxa"/>
            <w:tcBorders>
              <w:top w:val="single" w:sz="8" w:space="0" w:color="auto"/>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Остале укључене заинтересоване стране</w:t>
            </w:r>
          </w:p>
        </w:tc>
        <w:tc>
          <w:tcPr>
            <w:tcW w:w="1727" w:type="dxa"/>
            <w:tcBorders>
              <w:top w:val="single" w:sz="8" w:space="0" w:color="auto"/>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Техничка подршка</w:t>
            </w:r>
          </w:p>
        </w:tc>
        <w:tc>
          <w:tcPr>
            <w:tcW w:w="1486" w:type="dxa"/>
            <w:tcBorders>
              <w:top w:val="single" w:sz="8" w:space="0" w:color="auto"/>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 xml:space="preserve">Основа </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Услови за успех</w:t>
            </w:r>
          </w:p>
        </w:tc>
      </w:tr>
      <w:tr w:rsidR="0067634B" w:rsidRPr="0067634B" w:rsidTr="0067634B">
        <w:trPr>
          <w:trHeight w:val="315"/>
        </w:trPr>
        <w:tc>
          <w:tcPr>
            <w:tcW w:w="10349" w:type="dxa"/>
            <w:gridSpan w:val="8"/>
            <w:tcBorders>
              <w:top w:val="single" w:sz="8" w:space="0" w:color="auto"/>
              <w:left w:val="single" w:sz="8" w:space="0" w:color="auto"/>
              <w:bottom w:val="single" w:sz="8" w:space="0" w:color="auto"/>
              <w:right w:val="single" w:sz="8" w:space="0" w:color="000000"/>
            </w:tcBorders>
            <w:shd w:val="clear" w:color="000000" w:fill="AEAAAA"/>
            <w:vAlign w:val="center"/>
            <w:hideMark/>
          </w:tcPr>
          <w:p w:rsidR="0067634B" w:rsidRPr="0067634B" w:rsidRDefault="0067634B" w:rsidP="0067634B">
            <w:pPr>
              <w:spacing w:after="240"/>
              <w:jc w:val="left"/>
              <w:rPr>
                <w:b/>
                <w:bCs/>
                <w:color w:val="000000"/>
                <w:sz w:val="20"/>
                <w:lang w:val="en-GB" w:eastAsia="en-GB"/>
              </w:rPr>
            </w:pPr>
            <w:r w:rsidRPr="0067634B">
              <w:rPr>
                <w:b/>
                <w:bCs/>
                <w:color w:val="000000"/>
                <w:sz w:val="20"/>
                <w:lang w:val="en-GB" w:eastAsia="en-GB"/>
              </w:rPr>
              <w:t xml:space="preserve">Индикатор резултата #4: Студија изводљивости се израђује да би се идентификовале опције шеме финансирања за климатске инвестиције јединица локалне самоуправе </w:t>
            </w:r>
          </w:p>
        </w:tc>
      </w:tr>
      <w:tr w:rsidR="0067634B" w:rsidRPr="0067634B" w:rsidTr="0067634B">
        <w:trPr>
          <w:trHeight w:val="315"/>
        </w:trPr>
        <w:tc>
          <w:tcPr>
            <w:tcW w:w="466" w:type="dxa"/>
            <w:vMerge w:val="restart"/>
            <w:tcBorders>
              <w:top w:val="nil"/>
              <w:left w:val="single" w:sz="8" w:space="0" w:color="auto"/>
              <w:bottom w:val="nil"/>
              <w:right w:val="single" w:sz="8" w:space="0" w:color="auto"/>
            </w:tcBorders>
            <w:shd w:val="clear" w:color="000000" w:fill="D9D9D9"/>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4.1</w:t>
            </w:r>
          </w:p>
        </w:tc>
        <w:tc>
          <w:tcPr>
            <w:tcW w:w="9883" w:type="dxa"/>
            <w:gridSpan w:val="7"/>
            <w:tcBorders>
              <w:top w:val="single" w:sz="8" w:space="0" w:color="auto"/>
              <w:left w:val="nil"/>
              <w:bottom w:val="single" w:sz="8" w:space="0" w:color="auto"/>
              <w:right w:val="single" w:sz="8" w:space="0" w:color="000000"/>
            </w:tcBorders>
            <w:shd w:val="clear" w:color="000000" w:fill="D9D9D9"/>
            <w:vAlign w:val="center"/>
            <w:hideMark/>
          </w:tcPr>
          <w:p w:rsidR="0067634B" w:rsidRPr="0067634B" w:rsidRDefault="0067634B" w:rsidP="0067634B">
            <w:pPr>
              <w:jc w:val="left"/>
              <w:rPr>
                <w:b/>
                <w:bCs/>
                <w:color w:val="000000"/>
                <w:sz w:val="20"/>
                <w:lang w:val="en-GB" w:eastAsia="en-GB"/>
              </w:rPr>
            </w:pPr>
            <w:r w:rsidRPr="0067634B">
              <w:rPr>
                <w:b/>
                <w:bCs/>
                <w:color w:val="000000"/>
                <w:sz w:val="20"/>
                <w:lang w:val="en-GB" w:eastAsia="en-GB"/>
              </w:rPr>
              <w:t>Циљ до краја Y+1: У изради је Студија изводљивости за идентификовање опција финансијских шема</w:t>
            </w:r>
          </w:p>
        </w:tc>
      </w:tr>
      <w:tr w:rsidR="0067634B" w:rsidRPr="0067634B" w:rsidTr="0067634B">
        <w:trPr>
          <w:trHeight w:val="2532"/>
        </w:trPr>
        <w:tc>
          <w:tcPr>
            <w:tcW w:w="466" w:type="dxa"/>
            <w:vMerge/>
            <w:tcBorders>
              <w:top w:val="nil"/>
              <w:left w:val="single" w:sz="8" w:space="0" w:color="auto"/>
              <w:bottom w:val="nil"/>
              <w:right w:val="single" w:sz="8" w:space="0" w:color="auto"/>
            </w:tcBorders>
            <w:vAlign w:val="center"/>
            <w:hideMark/>
          </w:tcPr>
          <w:p w:rsidR="0067634B" w:rsidRPr="0067634B" w:rsidRDefault="0067634B" w:rsidP="0067634B">
            <w:pPr>
              <w:jc w:val="left"/>
              <w:rPr>
                <w:b/>
                <w:bCs/>
                <w:color w:val="000000"/>
                <w:sz w:val="20"/>
                <w:lang w:val="en-GB" w:eastAsia="en-GB"/>
              </w:rPr>
            </w:pPr>
          </w:p>
        </w:tc>
        <w:tc>
          <w:tcPr>
            <w:tcW w:w="616"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left"/>
              <w:rPr>
                <w:b/>
                <w:bCs/>
                <w:color w:val="000000"/>
                <w:sz w:val="20"/>
                <w:lang w:val="en-GB" w:eastAsia="en-GB"/>
              </w:rPr>
            </w:pPr>
            <w:r w:rsidRPr="0067634B">
              <w:rPr>
                <w:b/>
                <w:bCs/>
                <w:color w:val="000000"/>
                <w:sz w:val="20"/>
                <w:lang w:val="en-GB" w:eastAsia="en-GB"/>
              </w:rPr>
              <w:t>4.1.1</w:t>
            </w:r>
          </w:p>
        </w:tc>
        <w:tc>
          <w:tcPr>
            <w:tcW w:w="203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left"/>
              <w:rPr>
                <w:color w:val="000000"/>
                <w:sz w:val="20"/>
                <w:lang w:val="en-GB" w:eastAsia="en-GB"/>
              </w:rPr>
            </w:pPr>
            <w:r w:rsidRPr="0067634B">
              <w:rPr>
                <w:color w:val="000000"/>
                <w:sz w:val="20"/>
                <w:lang w:val="en-GB" w:eastAsia="en-GB"/>
              </w:rPr>
              <w:t>Први део студије изводљивости спроводи се на узорку два пилот града или општине, укључујући:</w:t>
            </w:r>
            <w:r w:rsidRPr="0067634B">
              <w:rPr>
                <w:color w:val="000000"/>
                <w:sz w:val="20"/>
                <w:lang w:val="en-GB" w:eastAsia="en-GB"/>
              </w:rPr>
              <w:br/>
              <w:t xml:space="preserve">- Дијагнозу општинских финансија (укључујући ЈКП): слабости и снаге; </w:t>
            </w:r>
            <w:r w:rsidRPr="0067634B">
              <w:rPr>
                <w:color w:val="000000"/>
                <w:sz w:val="20"/>
                <w:lang w:val="en-GB" w:eastAsia="en-GB"/>
              </w:rPr>
              <w:br/>
              <w:t xml:space="preserve">- Дијагнозу управљања јавним финансијама на локалном нивоу (на основу узорка пилот градова). </w:t>
            </w:r>
          </w:p>
        </w:tc>
        <w:tc>
          <w:tcPr>
            <w:tcW w:w="96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sz w:val="20"/>
                <w:lang w:val="en-GB" w:eastAsia="en-GB"/>
              </w:rPr>
            </w:pPr>
            <w:r w:rsidRPr="0067634B">
              <w:rPr>
                <w:i/>
                <w:iCs/>
                <w:sz w:val="20"/>
                <w:lang w:val="en-GB" w:eastAsia="en-GB"/>
              </w:rPr>
              <w:t>Одељење за климатске промене</w:t>
            </w:r>
          </w:p>
        </w:tc>
        <w:tc>
          <w:tcPr>
            <w:tcW w:w="1621"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sz w:val="20"/>
                <w:lang w:val="en-GB" w:eastAsia="en-GB"/>
              </w:rPr>
            </w:pPr>
            <w:r w:rsidRPr="0067634B">
              <w:rPr>
                <w:i/>
                <w:iCs/>
                <w:sz w:val="20"/>
                <w:lang w:val="en-GB" w:eastAsia="en-GB"/>
              </w:rPr>
              <w:t>МЗЖС (Одељење за управљање пројектима</w:t>
            </w:r>
            <w:r w:rsidRPr="0067634B">
              <w:rPr>
                <w:color w:val="000000"/>
                <w:sz w:val="20"/>
                <w:lang w:val="en-GB" w:eastAsia="en-GB"/>
              </w:rPr>
              <w:t>)</w:t>
            </w:r>
            <w:r w:rsidRPr="0067634B">
              <w:rPr>
                <w:i/>
                <w:iCs/>
                <w:sz w:val="20"/>
                <w:lang w:val="en-GB" w:eastAsia="en-GB"/>
              </w:rPr>
              <w:t>МФ</w:t>
            </w:r>
          </w:p>
        </w:tc>
        <w:tc>
          <w:tcPr>
            <w:tcW w:w="172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color w:val="000000"/>
                <w:sz w:val="20"/>
                <w:lang w:val="en-GB" w:eastAsia="en-GB"/>
              </w:rPr>
            </w:pPr>
            <w:r w:rsidRPr="0067634B">
              <w:rPr>
                <w:color w:val="000000"/>
                <w:sz w:val="20"/>
                <w:lang w:val="en-GB" w:eastAsia="en-GB"/>
              </w:rPr>
              <w:t>Активност ТП AFD: студија изводљивости (1. део)</w:t>
            </w:r>
          </w:p>
        </w:tc>
        <w:tc>
          <w:tcPr>
            <w:tcW w:w="1486"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color w:val="000000"/>
                <w:sz w:val="20"/>
                <w:lang w:val="en-GB" w:eastAsia="en-GB"/>
              </w:rPr>
            </w:pPr>
            <w:r w:rsidRPr="0067634B">
              <w:rPr>
                <w:i/>
                <w:iCs/>
                <w:color w:val="000000"/>
                <w:sz w:val="20"/>
                <w:lang w:val="en-GB" w:eastAsia="en-GB"/>
              </w:rPr>
              <w:t>Не постоји шема финансирања за повећање климатских улагања јединица локалне самоуправе.</w:t>
            </w:r>
          </w:p>
        </w:tc>
        <w:tc>
          <w:tcPr>
            <w:tcW w:w="1429"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color w:val="000000"/>
                <w:sz w:val="20"/>
                <w:lang w:val="en-GB" w:eastAsia="en-GB"/>
              </w:rPr>
            </w:pPr>
            <w:r w:rsidRPr="0067634B">
              <w:rPr>
                <w:color w:val="000000"/>
                <w:sz w:val="20"/>
                <w:lang w:val="en-GB" w:eastAsia="en-GB"/>
              </w:rPr>
              <w:t xml:space="preserve">Завршен је први део студије изводљивости </w:t>
            </w:r>
          </w:p>
        </w:tc>
      </w:tr>
      <w:tr w:rsidR="0067634B" w:rsidRPr="0067634B" w:rsidTr="0067634B">
        <w:trPr>
          <w:trHeight w:val="315"/>
        </w:trPr>
        <w:tc>
          <w:tcPr>
            <w:tcW w:w="46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67634B" w:rsidRPr="0067634B" w:rsidRDefault="0067634B" w:rsidP="0067634B">
            <w:pPr>
              <w:jc w:val="center"/>
              <w:rPr>
                <w:b/>
                <w:bCs/>
                <w:color w:val="000000"/>
                <w:sz w:val="20"/>
                <w:lang w:val="en-GB" w:eastAsia="en-GB"/>
              </w:rPr>
            </w:pPr>
            <w:r w:rsidRPr="0067634B">
              <w:rPr>
                <w:b/>
                <w:bCs/>
                <w:color w:val="000000"/>
                <w:sz w:val="20"/>
                <w:lang w:val="en-GB" w:eastAsia="en-GB"/>
              </w:rPr>
              <w:t>4.2</w:t>
            </w:r>
          </w:p>
        </w:tc>
        <w:tc>
          <w:tcPr>
            <w:tcW w:w="9883" w:type="dxa"/>
            <w:gridSpan w:val="7"/>
            <w:tcBorders>
              <w:top w:val="single" w:sz="8" w:space="0" w:color="auto"/>
              <w:left w:val="nil"/>
              <w:bottom w:val="single" w:sz="8" w:space="0" w:color="auto"/>
              <w:right w:val="single" w:sz="8" w:space="0" w:color="000000"/>
            </w:tcBorders>
            <w:shd w:val="clear" w:color="000000" w:fill="D9D9D9"/>
            <w:vAlign w:val="center"/>
            <w:hideMark/>
          </w:tcPr>
          <w:p w:rsidR="0067634B" w:rsidRPr="0067634B" w:rsidRDefault="0067634B" w:rsidP="0067634B">
            <w:pPr>
              <w:jc w:val="left"/>
              <w:rPr>
                <w:b/>
                <w:bCs/>
                <w:color w:val="000000"/>
                <w:sz w:val="20"/>
                <w:lang w:val="en-GB" w:eastAsia="en-GB"/>
              </w:rPr>
            </w:pPr>
            <w:r w:rsidRPr="0067634B">
              <w:rPr>
                <w:b/>
                <w:bCs/>
                <w:color w:val="000000"/>
                <w:sz w:val="20"/>
                <w:lang w:val="en-GB" w:eastAsia="en-GB"/>
              </w:rPr>
              <w:t>Циљ до краја Y+2: Покренута је студија изводљивости за идентификовање опција шеме финансирања за климатске инвестиције ЈЛС и покренут дијалог о спољном доприносу донатора у шеми финансирања</w:t>
            </w:r>
          </w:p>
        </w:tc>
      </w:tr>
      <w:tr w:rsidR="0067634B" w:rsidRPr="0067634B" w:rsidTr="0067634B">
        <w:trPr>
          <w:trHeight w:val="406"/>
        </w:trPr>
        <w:tc>
          <w:tcPr>
            <w:tcW w:w="466" w:type="dxa"/>
            <w:vMerge/>
            <w:tcBorders>
              <w:top w:val="single" w:sz="8" w:space="0" w:color="auto"/>
              <w:left w:val="single" w:sz="8" w:space="0" w:color="auto"/>
              <w:bottom w:val="single" w:sz="8" w:space="0" w:color="000000"/>
              <w:right w:val="single" w:sz="8" w:space="0" w:color="auto"/>
            </w:tcBorders>
            <w:vAlign w:val="center"/>
            <w:hideMark/>
          </w:tcPr>
          <w:p w:rsidR="0067634B" w:rsidRPr="0067634B" w:rsidRDefault="0067634B" w:rsidP="0067634B">
            <w:pPr>
              <w:jc w:val="left"/>
              <w:rPr>
                <w:b/>
                <w:bCs/>
                <w:color w:val="000000"/>
                <w:sz w:val="20"/>
                <w:lang w:val="en-GB" w:eastAsia="en-GB"/>
              </w:rPr>
            </w:pPr>
          </w:p>
        </w:tc>
        <w:tc>
          <w:tcPr>
            <w:tcW w:w="616"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left"/>
              <w:rPr>
                <w:b/>
                <w:bCs/>
                <w:color w:val="000000"/>
                <w:sz w:val="20"/>
                <w:lang w:val="en-GB" w:eastAsia="en-GB"/>
              </w:rPr>
            </w:pPr>
            <w:r w:rsidRPr="0067634B">
              <w:rPr>
                <w:b/>
                <w:bCs/>
                <w:color w:val="000000"/>
                <w:sz w:val="20"/>
                <w:lang w:val="en-GB" w:eastAsia="en-GB"/>
              </w:rPr>
              <w:t>4.2.1</w:t>
            </w:r>
          </w:p>
        </w:tc>
        <w:tc>
          <w:tcPr>
            <w:tcW w:w="203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left"/>
              <w:rPr>
                <w:color w:val="000000"/>
                <w:sz w:val="18"/>
                <w:szCs w:val="18"/>
                <w:lang w:val="en-GB" w:eastAsia="en-GB"/>
              </w:rPr>
            </w:pPr>
            <w:r w:rsidRPr="0067634B">
              <w:rPr>
                <w:color w:val="000000"/>
                <w:sz w:val="18"/>
                <w:szCs w:val="18"/>
                <w:lang w:val="en-GB" w:eastAsia="en-GB"/>
              </w:rPr>
              <w:t>Други део студије изводљивости спроводи се на узорку два пилот града или општине, укључујући:</w:t>
            </w:r>
            <w:r w:rsidRPr="0067634B">
              <w:rPr>
                <w:color w:val="000000"/>
                <w:sz w:val="18"/>
                <w:szCs w:val="18"/>
                <w:lang w:val="en-GB" w:eastAsia="en-GB"/>
              </w:rPr>
              <w:br/>
              <w:t xml:space="preserve">- Предлог неколико могућности финансирања за повећање инвестиција за климатске промене јединица локалне самоуправе </w:t>
            </w:r>
            <w:r w:rsidRPr="0067634B">
              <w:rPr>
                <w:color w:val="000000"/>
                <w:sz w:val="18"/>
                <w:szCs w:val="18"/>
                <w:lang w:val="en-GB" w:eastAsia="en-GB"/>
              </w:rPr>
              <w:br/>
            </w:r>
            <w:r w:rsidRPr="0067634B">
              <w:rPr>
                <w:color w:val="000000"/>
                <w:sz w:val="18"/>
                <w:szCs w:val="18"/>
                <w:lang w:val="en-GB" w:eastAsia="en-GB"/>
              </w:rPr>
              <w:br/>
              <w:t xml:space="preserve">Дијалог између владе и донатора покренут је по питању: </w:t>
            </w:r>
            <w:r w:rsidRPr="0067634B">
              <w:rPr>
                <w:color w:val="000000"/>
                <w:sz w:val="18"/>
                <w:szCs w:val="18"/>
                <w:lang w:val="en-GB" w:eastAsia="en-GB"/>
              </w:rPr>
              <w:br/>
              <w:t>- Средстава за ефикасну примену различитих опција шеме финансирања</w:t>
            </w:r>
            <w:r w:rsidRPr="0067634B">
              <w:rPr>
                <w:color w:val="000000"/>
                <w:sz w:val="18"/>
                <w:szCs w:val="18"/>
                <w:lang w:val="en-GB" w:eastAsia="en-GB"/>
              </w:rPr>
              <w:br/>
              <w:t>- Донаторски допринос механизму</w:t>
            </w:r>
          </w:p>
        </w:tc>
        <w:tc>
          <w:tcPr>
            <w:tcW w:w="96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sz w:val="20"/>
                <w:lang w:val="en-GB" w:eastAsia="en-GB"/>
              </w:rPr>
            </w:pPr>
            <w:r w:rsidRPr="0067634B">
              <w:rPr>
                <w:i/>
                <w:iCs/>
                <w:sz w:val="20"/>
                <w:lang w:val="en-GB" w:eastAsia="en-GB"/>
              </w:rPr>
              <w:t>Одељење за климатске промене</w:t>
            </w:r>
          </w:p>
        </w:tc>
        <w:tc>
          <w:tcPr>
            <w:tcW w:w="1621"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sz w:val="20"/>
                <w:lang w:val="en-GB" w:eastAsia="en-GB"/>
              </w:rPr>
            </w:pPr>
            <w:r w:rsidRPr="0067634B">
              <w:rPr>
                <w:i/>
                <w:iCs/>
                <w:sz w:val="20"/>
                <w:lang w:val="en-GB" w:eastAsia="en-GB"/>
              </w:rPr>
              <w:t>МЗЖС (Одељење за управљање пројектима)</w:t>
            </w:r>
            <w:r w:rsidRPr="0067634B">
              <w:rPr>
                <w:color w:val="000000"/>
                <w:sz w:val="20"/>
                <w:lang w:val="en-GB" w:eastAsia="en-GB"/>
              </w:rPr>
              <w:t xml:space="preserve">                                                                                                                                                                                                                                                                                                                                                                                            МФ</w:t>
            </w:r>
            <w:r w:rsidRPr="0067634B">
              <w:rPr>
                <w:color w:val="000000"/>
                <w:sz w:val="20"/>
                <w:lang w:val="en-GB" w:eastAsia="en-GB"/>
              </w:rPr>
              <w:br/>
              <w:t>МГСИ</w:t>
            </w:r>
            <w:r w:rsidRPr="0067634B">
              <w:rPr>
                <w:color w:val="000000"/>
                <w:sz w:val="20"/>
                <w:lang w:val="en-GB" w:eastAsia="en-GB"/>
              </w:rPr>
              <w:br/>
              <w:t>Донатори</w:t>
            </w:r>
          </w:p>
        </w:tc>
        <w:tc>
          <w:tcPr>
            <w:tcW w:w="1727"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color w:val="000000"/>
                <w:sz w:val="20"/>
                <w:lang w:val="en-GB" w:eastAsia="en-GB"/>
              </w:rPr>
            </w:pPr>
            <w:r w:rsidRPr="0067634B">
              <w:rPr>
                <w:color w:val="000000"/>
                <w:sz w:val="20"/>
                <w:lang w:val="en-GB" w:eastAsia="en-GB"/>
              </w:rPr>
              <w:t xml:space="preserve">„ </w:t>
            </w:r>
            <w:r w:rsidRPr="0067634B">
              <w:rPr>
                <w:i/>
                <w:iCs/>
                <w:color w:val="000000"/>
                <w:sz w:val="20"/>
                <w:lang w:val="en-GB" w:eastAsia="en-GB"/>
              </w:rPr>
              <w:t>Јавно финансирање је катализатор примене климатске стратегије - можда ће бити потребна надоградња и рационализација ових инструмената</w:t>
            </w:r>
            <w:r w:rsidRPr="0067634B">
              <w:rPr>
                <w:color w:val="000000"/>
                <w:sz w:val="20"/>
                <w:lang w:val="en-GB" w:eastAsia="en-GB"/>
              </w:rPr>
              <w:t xml:space="preserve"> “ (нацрт Стратегије нискоугљеничког развоја, стр. 35).</w:t>
            </w:r>
            <w:r w:rsidRPr="0067634B">
              <w:rPr>
                <w:color w:val="000000"/>
                <w:sz w:val="20"/>
                <w:lang w:val="en-GB" w:eastAsia="en-GB"/>
              </w:rPr>
              <w:br/>
            </w:r>
            <w:r w:rsidRPr="0067634B">
              <w:rPr>
                <w:color w:val="000000"/>
                <w:sz w:val="20"/>
                <w:lang w:val="en-GB" w:eastAsia="en-GB"/>
              </w:rPr>
              <w:br/>
              <w:t>Активност ТП AFD: студија изводљивости (2. део)</w:t>
            </w:r>
          </w:p>
        </w:tc>
        <w:tc>
          <w:tcPr>
            <w:tcW w:w="1486"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i/>
                <w:iCs/>
                <w:color w:val="000000"/>
                <w:sz w:val="20"/>
                <w:lang w:val="en-GB" w:eastAsia="en-GB"/>
              </w:rPr>
            </w:pPr>
            <w:r w:rsidRPr="0067634B">
              <w:rPr>
                <w:i/>
                <w:iCs/>
                <w:color w:val="000000"/>
                <w:sz w:val="20"/>
                <w:lang w:val="en-GB" w:eastAsia="en-GB"/>
              </w:rPr>
              <w:t>Завршен је први нацрт студије изводљивости</w:t>
            </w:r>
          </w:p>
        </w:tc>
        <w:tc>
          <w:tcPr>
            <w:tcW w:w="1429" w:type="dxa"/>
            <w:tcBorders>
              <w:top w:val="nil"/>
              <w:left w:val="nil"/>
              <w:bottom w:val="single" w:sz="8" w:space="0" w:color="auto"/>
              <w:right w:val="single" w:sz="8" w:space="0" w:color="auto"/>
            </w:tcBorders>
            <w:shd w:val="clear" w:color="auto" w:fill="auto"/>
            <w:vAlign w:val="center"/>
            <w:hideMark/>
          </w:tcPr>
          <w:p w:rsidR="0067634B" w:rsidRPr="0067634B" w:rsidRDefault="0067634B" w:rsidP="0067634B">
            <w:pPr>
              <w:jc w:val="center"/>
              <w:rPr>
                <w:color w:val="000000"/>
                <w:sz w:val="20"/>
                <w:lang w:val="en-GB" w:eastAsia="en-GB"/>
              </w:rPr>
            </w:pPr>
            <w:r w:rsidRPr="0067634B">
              <w:rPr>
                <w:color w:val="000000"/>
                <w:sz w:val="20"/>
                <w:lang w:val="en-GB" w:eastAsia="en-GB"/>
              </w:rPr>
              <w:t>Студија изводљивости је представљена члановима управног одбора и одржава се први састанак за покретање дијалога са донаторима.</w:t>
            </w:r>
          </w:p>
        </w:tc>
      </w:tr>
    </w:tbl>
    <w:p w:rsidR="0067634B" w:rsidRPr="0068329B" w:rsidRDefault="0067634B" w:rsidP="00E36955">
      <w:pPr>
        <w:rPr>
          <w:iCs/>
          <w:color w:val="000000"/>
          <w:sz w:val="24"/>
          <w:szCs w:val="24"/>
          <w:lang w:val="en-GB"/>
        </w:rPr>
      </w:pPr>
    </w:p>
    <w:p w:rsidR="00E36955" w:rsidRDefault="00E36955" w:rsidP="00E36955">
      <w:pPr>
        <w:pStyle w:val="Schhead"/>
        <w:rPr>
          <w:sz w:val="24"/>
          <w:szCs w:val="24"/>
          <w:lang w:val="sr-Cyrl-RS"/>
        </w:rPr>
      </w:pPr>
      <w:bookmarkStart w:id="536" w:name="SCH4new"/>
      <w:bookmarkStart w:id="537" w:name="_Toc59036976"/>
      <w:r w:rsidRPr="000B01C7">
        <w:rPr>
          <w:sz w:val="24"/>
          <w:szCs w:val="24"/>
          <w:lang w:val="sr-Cyrl-RS"/>
        </w:rPr>
        <w:t xml:space="preserve">ПРИЛОГ </w:t>
      </w:r>
      <w:bookmarkStart w:id="538" w:name="SCH4"/>
      <w:bookmarkStart w:id="539" w:name="Schedule_4"/>
      <w:r w:rsidRPr="000B01C7">
        <w:rPr>
          <w:sz w:val="24"/>
          <w:szCs w:val="24"/>
          <w:lang w:val="sr-Cyrl-RS"/>
        </w:rPr>
        <w:t>4</w:t>
      </w:r>
      <w:bookmarkEnd w:id="536"/>
      <w:bookmarkEnd w:id="538"/>
      <w:bookmarkEnd w:id="539"/>
      <w:r w:rsidRPr="000B01C7">
        <w:rPr>
          <w:sz w:val="24"/>
          <w:szCs w:val="24"/>
          <w:lang w:val="sr-Cyrl-RS"/>
        </w:rPr>
        <w:t xml:space="preserve"> - </w:t>
      </w:r>
      <w:bookmarkStart w:id="540" w:name="CONDITIONS_PRECEDENT"/>
      <w:r w:rsidRPr="000B01C7">
        <w:rPr>
          <w:sz w:val="24"/>
          <w:szCs w:val="24"/>
          <w:lang w:val="sr-Cyrl-RS"/>
        </w:rPr>
        <w:t>ПРЕДУСЛОВИ</w:t>
      </w:r>
      <w:bookmarkEnd w:id="537"/>
      <w:bookmarkEnd w:id="540"/>
    </w:p>
    <w:p w:rsidR="007A3720" w:rsidRPr="007A3720" w:rsidRDefault="007A3720" w:rsidP="007A3720"/>
    <w:p w:rsidR="00E36955" w:rsidRPr="000B01C7" w:rsidRDefault="00E36955" w:rsidP="00E36955">
      <w:pPr>
        <w:pStyle w:val="Doctxt"/>
        <w:spacing w:line="240" w:lineRule="atLeast"/>
        <w:rPr>
          <w:sz w:val="24"/>
          <w:szCs w:val="24"/>
          <w:lang w:val="sr-Cyrl-RS"/>
        </w:rPr>
      </w:pPr>
      <w:r w:rsidRPr="000B01C7">
        <w:rPr>
          <w:sz w:val="24"/>
          <w:szCs w:val="24"/>
          <w:lang w:val="sr-Cyrl-RS"/>
        </w:rPr>
        <w:t>Следеће се односи на сва документа које је Зајмопримац доставио као предуслов:</w:t>
      </w:r>
    </w:p>
    <w:p w:rsidR="00E36955" w:rsidRPr="000B01C7" w:rsidRDefault="00E36955" w:rsidP="00E36955">
      <w:pPr>
        <w:pStyle w:val="Bullet1"/>
        <w:rPr>
          <w:rFonts w:cs="Times New Roman"/>
          <w:sz w:val="24"/>
          <w:szCs w:val="24"/>
          <w:lang w:val="sr-Cyrl-RS"/>
        </w:rPr>
      </w:pPr>
      <w:r w:rsidRPr="000B01C7">
        <w:rPr>
          <w:rFonts w:cs="Times New Roman"/>
          <w:sz w:val="24"/>
          <w:szCs w:val="24"/>
          <w:lang w:val="sr-Cyrl-RS"/>
        </w:rPr>
        <w:t>Ако достављени документ није оригинал већ фотокопија, оригинал оверене фотокопије биће достављен Зајмодавцу;</w:t>
      </w:r>
    </w:p>
    <w:p w:rsidR="00E36955" w:rsidRPr="000B01C7" w:rsidRDefault="00E36955" w:rsidP="00E36955">
      <w:pPr>
        <w:pStyle w:val="Bullet1"/>
        <w:rPr>
          <w:rFonts w:cs="Times New Roman"/>
          <w:sz w:val="24"/>
          <w:szCs w:val="24"/>
          <w:lang w:val="sr-Cyrl-RS"/>
        </w:rPr>
      </w:pPr>
      <w:r w:rsidRPr="000B01C7">
        <w:rPr>
          <w:rFonts w:cs="Times New Roman"/>
          <w:sz w:val="24"/>
          <w:szCs w:val="24"/>
          <w:lang w:val="sr-Cyrl-RS"/>
        </w:rPr>
        <w:t xml:space="preserve">Коначна верзија документа, чији нацрт је претходно достављен и са којим се Зајмодавац сложио, неће се битно разликовати од договореног нацрта; </w:t>
      </w:r>
    </w:p>
    <w:p w:rsidR="00E36955" w:rsidRPr="000B01C7" w:rsidRDefault="00E36955" w:rsidP="00E36955">
      <w:pPr>
        <w:pStyle w:val="Bullet1"/>
        <w:rPr>
          <w:rFonts w:cs="Times New Roman"/>
          <w:sz w:val="24"/>
          <w:szCs w:val="24"/>
          <w:lang w:val="sr-Cyrl-RS"/>
        </w:rPr>
      </w:pPr>
      <w:r w:rsidRPr="000B01C7">
        <w:rPr>
          <w:rFonts w:cs="Times New Roman"/>
          <w:sz w:val="24"/>
          <w:szCs w:val="24"/>
          <w:lang w:val="sr-Cyrl-RS"/>
        </w:rPr>
        <w:t>Документа која нису претходно послата и договорена, морају бити задовољавајући за Зајмодавца.</w:t>
      </w:r>
    </w:p>
    <w:p w:rsidR="00E36955" w:rsidRPr="000B01C7" w:rsidRDefault="00E36955" w:rsidP="00E36955">
      <w:pPr>
        <w:pStyle w:val="BodyText"/>
        <w:rPr>
          <w:rFonts w:cs="Times New Roman"/>
          <w:smallCaps/>
          <w:sz w:val="24"/>
          <w:szCs w:val="24"/>
          <w:lang w:val="sr-Cyrl-RS"/>
        </w:rPr>
      </w:pPr>
      <w:r w:rsidRPr="000B01C7">
        <w:rPr>
          <w:rFonts w:cs="Times New Roman"/>
          <w:b/>
          <w:smallCaps/>
          <w:sz w:val="24"/>
          <w:szCs w:val="24"/>
          <w:lang w:val="sr-Cyrl-RS"/>
        </w:rPr>
        <w:t xml:space="preserve">ДЕО </w:t>
      </w:r>
      <w:bookmarkStart w:id="541" w:name="part_I"/>
      <w:r w:rsidRPr="000B01C7">
        <w:rPr>
          <w:rFonts w:cs="Times New Roman"/>
          <w:b/>
          <w:smallCaps/>
          <w:sz w:val="24"/>
          <w:szCs w:val="24"/>
          <w:lang w:val="sr-Cyrl-RS"/>
        </w:rPr>
        <w:t>I</w:t>
      </w:r>
      <w:bookmarkEnd w:id="541"/>
      <w:r w:rsidRPr="000B01C7">
        <w:rPr>
          <w:rFonts w:cs="Times New Roman"/>
          <w:b/>
          <w:smallCaps/>
          <w:sz w:val="24"/>
          <w:szCs w:val="24"/>
          <w:lang w:val="sr-Cyrl-RS"/>
        </w:rPr>
        <w:t xml:space="preserve"> – Предуслови који морају бити испуњени на Датум потписивања</w:t>
      </w:r>
    </w:p>
    <w:p w:rsidR="00E36955" w:rsidRPr="000B01C7" w:rsidRDefault="00E36955" w:rsidP="00E36955">
      <w:pPr>
        <w:pStyle w:val="ListAlpha1"/>
        <w:numPr>
          <w:ilvl w:val="0"/>
          <w:numId w:val="5"/>
        </w:numPr>
        <w:rPr>
          <w:rFonts w:ascii="Times New Roman" w:hAnsi="Times New Roman"/>
          <w:sz w:val="24"/>
          <w:szCs w:val="24"/>
        </w:rPr>
      </w:pPr>
      <w:r w:rsidRPr="000B01C7">
        <w:rPr>
          <w:rFonts w:ascii="Times New Roman" w:hAnsi="Times New Roman"/>
          <w:sz w:val="24"/>
          <w:szCs w:val="24"/>
        </w:rPr>
        <w:t>Зајмопримац доставља Зајмодавцу оверену копију закључка Владе Републике Србије којим се одобрава извештај са преговора у вези са закључењем овог Споразума, одобрава задуживање Зајмопримца по овом Споразуму и изричито овлашћивање министра финансија Републике Србије, да изврши овај споразум.</w:t>
      </w:r>
    </w:p>
    <w:p w:rsidR="00E36955" w:rsidRPr="000B01C7" w:rsidRDefault="00E36955" w:rsidP="00E36955">
      <w:pPr>
        <w:pStyle w:val="ListAlpha1"/>
        <w:ind w:left="705" w:hanging="705"/>
        <w:rPr>
          <w:rFonts w:ascii="Times New Roman" w:hAnsi="Times New Roman"/>
          <w:sz w:val="24"/>
          <w:szCs w:val="24"/>
        </w:rPr>
      </w:pPr>
      <w:r w:rsidRPr="000B01C7">
        <w:rPr>
          <w:rFonts w:ascii="Times New Roman" w:hAnsi="Times New Roman"/>
          <w:sz w:val="24"/>
          <w:szCs w:val="24"/>
        </w:rPr>
        <w:t xml:space="preserve"> (б)</w:t>
      </w:r>
      <w:r w:rsidRPr="000B01C7">
        <w:rPr>
          <w:rFonts w:ascii="Times New Roman" w:hAnsi="Times New Roman"/>
          <w:sz w:val="24"/>
          <w:szCs w:val="24"/>
        </w:rPr>
        <w:tab/>
        <w:t xml:space="preserve">Потврда Зајмопримца (потписана од стране ауторизованог лица) којом се потврђује (i) да преузимање Кредитних обавеза неће узроковати прекорачење било ког лимита који Зајмопримац има по питању задуживања, гаранција или слично; и (ii) да је кредит по овом Уговору у границама јавног дуга дефинисаним законом којим се регулише буџет Републике Србије; </w:t>
      </w:r>
    </w:p>
    <w:p w:rsidR="00E36955" w:rsidRPr="000B01C7" w:rsidRDefault="00E36955" w:rsidP="00E36955">
      <w:pPr>
        <w:pStyle w:val="ListAlpha1"/>
        <w:rPr>
          <w:rFonts w:ascii="Times New Roman" w:hAnsi="Times New Roman"/>
          <w:sz w:val="24"/>
          <w:szCs w:val="24"/>
        </w:rPr>
      </w:pPr>
      <w:r w:rsidRPr="000B01C7">
        <w:rPr>
          <w:rFonts w:ascii="Times New Roman" w:hAnsi="Times New Roman"/>
          <w:b/>
          <w:smallCaps/>
          <w:sz w:val="24"/>
          <w:szCs w:val="24"/>
        </w:rPr>
        <w:t xml:space="preserve">Део </w:t>
      </w:r>
      <w:bookmarkStart w:id="542" w:name="part_II"/>
      <w:r w:rsidRPr="000B01C7">
        <w:rPr>
          <w:rFonts w:ascii="Times New Roman" w:hAnsi="Times New Roman"/>
          <w:b/>
          <w:smallCaps/>
          <w:sz w:val="24"/>
          <w:szCs w:val="24"/>
        </w:rPr>
        <w:t>II</w:t>
      </w:r>
      <w:bookmarkEnd w:id="542"/>
      <w:r w:rsidRPr="000B01C7">
        <w:rPr>
          <w:rFonts w:ascii="Times New Roman" w:hAnsi="Times New Roman"/>
          <w:b/>
          <w:smallCaps/>
          <w:sz w:val="24"/>
          <w:szCs w:val="24"/>
        </w:rPr>
        <w:t xml:space="preserve"> – Предуслови за ступање на снагу овог Уговора </w:t>
      </w:r>
    </w:p>
    <w:p w:rsidR="00E36955" w:rsidRPr="000B01C7" w:rsidRDefault="00E63700" w:rsidP="00E63700">
      <w:pPr>
        <w:pStyle w:val="ListAlpha1"/>
        <w:rPr>
          <w:rFonts w:ascii="Times New Roman" w:hAnsi="Times New Roman"/>
          <w:sz w:val="24"/>
          <w:szCs w:val="24"/>
        </w:rPr>
      </w:pPr>
      <w:r w:rsidRPr="000B01C7">
        <w:rPr>
          <w:rFonts w:ascii="Times New Roman" w:hAnsi="Times New Roman"/>
          <w:sz w:val="24"/>
          <w:szCs w:val="24"/>
        </w:rPr>
        <w:t xml:space="preserve">(ц)        </w:t>
      </w:r>
      <w:r w:rsidR="00E36955" w:rsidRPr="000B01C7">
        <w:rPr>
          <w:rFonts w:ascii="Times New Roman" w:hAnsi="Times New Roman"/>
          <w:sz w:val="24"/>
          <w:szCs w:val="24"/>
        </w:rPr>
        <w:t>Овај Уговор ваљано су потписали Зајмодавац и Зајмопримац;</w:t>
      </w:r>
    </w:p>
    <w:p w:rsidR="00E36955" w:rsidRPr="000B01C7" w:rsidRDefault="00E36955" w:rsidP="00E36955">
      <w:pPr>
        <w:pStyle w:val="ListAlpha1"/>
        <w:rPr>
          <w:rFonts w:ascii="Times New Roman" w:hAnsi="Times New Roman"/>
          <w:sz w:val="24"/>
          <w:szCs w:val="24"/>
        </w:rPr>
      </w:pPr>
      <w:r w:rsidRPr="000B01C7">
        <w:rPr>
          <w:rFonts w:ascii="Times New Roman" w:hAnsi="Times New Roman"/>
          <w:sz w:val="24"/>
          <w:szCs w:val="24"/>
        </w:rPr>
        <w:t>(</w:t>
      </w:r>
      <w:r w:rsidR="00E63700" w:rsidRPr="000B01C7">
        <w:rPr>
          <w:rFonts w:ascii="Times New Roman" w:hAnsi="Times New Roman"/>
          <w:sz w:val="24"/>
          <w:szCs w:val="24"/>
        </w:rPr>
        <w:t>д</w:t>
      </w:r>
      <w:r w:rsidRPr="000B01C7">
        <w:rPr>
          <w:rFonts w:ascii="Times New Roman" w:hAnsi="Times New Roman"/>
          <w:sz w:val="24"/>
          <w:szCs w:val="24"/>
        </w:rPr>
        <w:t>)</w:t>
      </w:r>
      <w:r w:rsidRPr="000B01C7">
        <w:rPr>
          <w:rFonts w:ascii="Times New Roman" w:hAnsi="Times New Roman"/>
          <w:sz w:val="24"/>
          <w:szCs w:val="24"/>
        </w:rPr>
        <w:tab/>
        <w:t>Зајмопримац је Зајмодавцу доставио следећа документа:</w:t>
      </w:r>
    </w:p>
    <w:p w:rsidR="00E82A4C" w:rsidRPr="005B143F" w:rsidRDefault="00E36955" w:rsidP="00926691">
      <w:pPr>
        <w:pStyle w:val="ListAlpha1"/>
        <w:keepNext/>
        <w:numPr>
          <w:ilvl w:val="0"/>
          <w:numId w:val="29"/>
        </w:numPr>
        <w:rPr>
          <w:rFonts w:ascii="Times New Roman" w:hAnsi="Times New Roman"/>
          <w:sz w:val="23"/>
          <w:szCs w:val="23"/>
        </w:rPr>
      </w:pPr>
      <w:r w:rsidRPr="005B143F">
        <w:rPr>
          <w:rFonts w:ascii="Times New Roman" w:hAnsi="Times New Roman"/>
          <w:sz w:val="23"/>
          <w:szCs w:val="23"/>
        </w:rPr>
        <w:t>Оригинал правног мишљења Министра правде уобичајеног за ову врсту трансакције у облику и садржају који задовољавају Зајмодавца</w:t>
      </w:r>
      <w:r w:rsidRPr="005B143F">
        <w:rPr>
          <w:rFonts w:ascii="Times New Roman" w:hAnsi="Times New Roman"/>
          <w:sz w:val="23"/>
          <w:szCs w:val="23"/>
          <w:lang w:val="en-US"/>
        </w:rPr>
        <w:t>a</w:t>
      </w:r>
      <w:r w:rsidRPr="005B143F">
        <w:rPr>
          <w:rFonts w:ascii="Times New Roman" w:hAnsi="Times New Roman"/>
          <w:sz w:val="23"/>
          <w:szCs w:val="23"/>
        </w:rPr>
        <w:t xml:space="preserve"> са овереним копијама (свака са званичним преводом на језик овог </w:t>
      </w:r>
      <w:r w:rsidR="00BF27CA" w:rsidRPr="005B143F">
        <w:rPr>
          <w:rFonts w:ascii="Times New Roman" w:hAnsi="Times New Roman"/>
          <w:sz w:val="23"/>
          <w:szCs w:val="23"/>
        </w:rPr>
        <w:t>у</w:t>
      </w:r>
      <w:r w:rsidRPr="005B143F">
        <w:rPr>
          <w:rFonts w:ascii="Times New Roman" w:hAnsi="Times New Roman"/>
          <w:sz w:val="23"/>
          <w:szCs w:val="23"/>
        </w:rPr>
        <w:t xml:space="preserve">говора) свих докумената на која се то правно мишљење позива, доказујући да је Уговор правно делотворан и извршив, а нарочито: (i) да је Зајмопримац испунио све захтеве према Уставу и другим релевантним законским одредбама за ваљано преузимање свих својих обавеза из овог </w:t>
      </w:r>
      <w:r w:rsidR="00BF27CA" w:rsidRPr="005B143F">
        <w:rPr>
          <w:rFonts w:ascii="Times New Roman" w:hAnsi="Times New Roman"/>
          <w:sz w:val="23"/>
          <w:szCs w:val="23"/>
        </w:rPr>
        <w:t>у</w:t>
      </w:r>
      <w:r w:rsidRPr="005B143F">
        <w:rPr>
          <w:rFonts w:ascii="Times New Roman" w:hAnsi="Times New Roman"/>
          <w:sz w:val="23"/>
          <w:szCs w:val="23"/>
        </w:rPr>
        <w:t>говора; (ii) да нису потребна никаква званична овлашћења, сагласности, лиценце, регистрације и/или одобрења било ког државног органа или агенције (укљ</w:t>
      </w:r>
      <w:r w:rsidR="00BF27CA" w:rsidRPr="005B143F">
        <w:rPr>
          <w:rFonts w:ascii="Times New Roman" w:hAnsi="Times New Roman"/>
          <w:sz w:val="23"/>
          <w:szCs w:val="23"/>
        </w:rPr>
        <w:t xml:space="preserve">учујући Народну банку </w:t>
      </w:r>
      <w:r w:rsidRPr="005B143F">
        <w:rPr>
          <w:rFonts w:ascii="Times New Roman" w:hAnsi="Times New Roman"/>
          <w:sz w:val="23"/>
          <w:szCs w:val="23"/>
        </w:rPr>
        <w:t xml:space="preserve">Србије) или препоручљива у вези са извршењем или реализацијом овог </w:t>
      </w:r>
      <w:r w:rsidR="00BF27CA" w:rsidRPr="005B143F">
        <w:rPr>
          <w:rFonts w:ascii="Times New Roman" w:hAnsi="Times New Roman"/>
          <w:sz w:val="23"/>
          <w:szCs w:val="23"/>
        </w:rPr>
        <w:t>у</w:t>
      </w:r>
      <w:r w:rsidRPr="005B143F">
        <w:rPr>
          <w:rFonts w:ascii="Times New Roman" w:hAnsi="Times New Roman"/>
          <w:sz w:val="23"/>
          <w:szCs w:val="23"/>
        </w:rPr>
        <w:t xml:space="preserve">говора од стране Зајмопримца (укључујући али не ограничавајући се на све износе које Зајмопримац по овом </w:t>
      </w:r>
      <w:r w:rsidR="00BF27CA" w:rsidRPr="005B143F">
        <w:rPr>
          <w:rFonts w:ascii="Times New Roman" w:hAnsi="Times New Roman"/>
          <w:sz w:val="23"/>
          <w:szCs w:val="23"/>
        </w:rPr>
        <w:t>у</w:t>
      </w:r>
      <w:r w:rsidRPr="005B143F">
        <w:rPr>
          <w:rFonts w:ascii="Times New Roman" w:hAnsi="Times New Roman"/>
          <w:sz w:val="23"/>
          <w:szCs w:val="23"/>
        </w:rPr>
        <w:t xml:space="preserve">говору дугује Зајмодавцу, без обзира да ли се ради о главници или камати, камати за кашњење у плаћању, Накнади за превремену отплату, непредвиђеним трошковима и расходима или било којој другој суми која се може слободно конвертовати и преносити); (iii) да су избор француског закона који ће управљати овим Уговором и </w:t>
      </w:r>
      <w:r w:rsidR="007A3720" w:rsidRPr="005B143F">
        <w:rPr>
          <w:rFonts w:ascii="Times New Roman" w:hAnsi="Times New Roman"/>
          <w:sz w:val="23"/>
          <w:szCs w:val="23"/>
        </w:rPr>
        <w:br/>
      </w:r>
      <w:r w:rsidR="007A3720" w:rsidRPr="005B143F">
        <w:rPr>
          <w:rFonts w:ascii="Times New Roman" w:hAnsi="Times New Roman"/>
          <w:sz w:val="23"/>
          <w:szCs w:val="23"/>
        </w:rPr>
        <w:br/>
      </w:r>
    </w:p>
    <w:p w:rsidR="00E36955" w:rsidRPr="000B01C7" w:rsidRDefault="00E36955" w:rsidP="00E82A4C">
      <w:pPr>
        <w:pStyle w:val="ListAlpha1"/>
        <w:keepNext/>
        <w:ind w:left="1425"/>
        <w:rPr>
          <w:rFonts w:ascii="Times New Roman" w:hAnsi="Times New Roman"/>
          <w:sz w:val="24"/>
          <w:szCs w:val="24"/>
        </w:rPr>
      </w:pPr>
      <w:r w:rsidRPr="000B01C7">
        <w:rPr>
          <w:rFonts w:ascii="Times New Roman" w:hAnsi="Times New Roman"/>
          <w:sz w:val="24"/>
          <w:szCs w:val="24"/>
        </w:rPr>
        <w:t xml:space="preserve">арбитража валидни и обавезујући, као и да ће одлуке арбитраже против  Зајмопримца бити призната и спроведена у Републици Србији; и (iv) да ни Зајмопримац нити било која његова имовина не подлежу праву на имунитет од арбитраже, тужбе или било ког другог правног поступка; </w:t>
      </w:r>
    </w:p>
    <w:p w:rsidR="00E36955" w:rsidRPr="000B01C7" w:rsidRDefault="00E36955" w:rsidP="00926691">
      <w:pPr>
        <w:pStyle w:val="ListAlpha1"/>
        <w:keepNext/>
        <w:numPr>
          <w:ilvl w:val="0"/>
          <w:numId w:val="29"/>
        </w:numPr>
        <w:rPr>
          <w:rFonts w:ascii="Times New Roman" w:hAnsi="Times New Roman"/>
          <w:sz w:val="24"/>
          <w:szCs w:val="24"/>
        </w:rPr>
      </w:pPr>
      <w:r w:rsidRPr="000B01C7">
        <w:rPr>
          <w:rFonts w:ascii="Times New Roman" w:hAnsi="Times New Roman"/>
          <w:sz w:val="24"/>
          <w:szCs w:val="24"/>
        </w:rPr>
        <w:t xml:space="preserve">Доказ о томе да је Народна скупштина Републике Србије донела закон којим се ратификује овај </w:t>
      </w:r>
      <w:r w:rsidR="004F2751">
        <w:rPr>
          <w:rFonts w:ascii="Times New Roman" w:hAnsi="Times New Roman"/>
          <w:sz w:val="24"/>
          <w:szCs w:val="24"/>
        </w:rPr>
        <w:t>у</w:t>
      </w:r>
      <w:r w:rsidRPr="000B01C7">
        <w:rPr>
          <w:rFonts w:ascii="Times New Roman" w:hAnsi="Times New Roman"/>
          <w:sz w:val="24"/>
          <w:szCs w:val="24"/>
        </w:rPr>
        <w:t xml:space="preserve">говор (заједно са доказом о проглашавању таквог закона од стране Председнике Републике Србије) и да је закон објављен у </w:t>
      </w:r>
      <w:r w:rsidR="004F2751">
        <w:rPr>
          <w:rFonts w:ascii="Times New Roman" w:hAnsi="Times New Roman"/>
          <w:sz w:val="24"/>
          <w:szCs w:val="24"/>
        </w:rPr>
        <w:t>,,</w:t>
      </w:r>
      <w:r w:rsidRPr="000B01C7">
        <w:rPr>
          <w:rFonts w:ascii="Times New Roman" w:hAnsi="Times New Roman"/>
          <w:sz w:val="24"/>
          <w:szCs w:val="24"/>
        </w:rPr>
        <w:t>Службеном гласнику Републике Србије</w:t>
      </w:r>
      <w:r w:rsidR="004F2751">
        <w:rPr>
          <w:rFonts w:ascii="Times New Roman" w:hAnsi="Times New Roman"/>
          <w:sz w:val="24"/>
          <w:szCs w:val="24"/>
        </w:rPr>
        <w:t>”</w:t>
      </w:r>
      <w:r w:rsidRPr="000B01C7">
        <w:rPr>
          <w:rFonts w:ascii="Times New Roman" w:hAnsi="Times New Roman"/>
          <w:sz w:val="24"/>
          <w:szCs w:val="24"/>
        </w:rPr>
        <w:t xml:space="preserve">; </w:t>
      </w:r>
    </w:p>
    <w:p w:rsidR="00E36955" w:rsidRPr="000B01C7" w:rsidRDefault="00E36955" w:rsidP="00926691">
      <w:pPr>
        <w:pStyle w:val="ListAlpha1"/>
        <w:keepNext/>
        <w:numPr>
          <w:ilvl w:val="0"/>
          <w:numId w:val="29"/>
        </w:numPr>
        <w:rPr>
          <w:rFonts w:ascii="Times New Roman" w:hAnsi="Times New Roman"/>
          <w:sz w:val="24"/>
          <w:szCs w:val="24"/>
        </w:rPr>
      </w:pPr>
      <w:r w:rsidRPr="000B01C7">
        <w:rPr>
          <w:rFonts w:ascii="Times New Roman" w:hAnsi="Times New Roman"/>
          <w:sz w:val="24"/>
          <w:szCs w:val="24"/>
        </w:rPr>
        <w:t xml:space="preserve">Потврда Министарства финансија Републике Србије да је овај </w:t>
      </w:r>
      <w:r w:rsidR="004F2751">
        <w:rPr>
          <w:rFonts w:ascii="Times New Roman" w:hAnsi="Times New Roman"/>
          <w:sz w:val="24"/>
          <w:szCs w:val="24"/>
        </w:rPr>
        <w:t>у</w:t>
      </w:r>
      <w:r w:rsidRPr="000B01C7">
        <w:rPr>
          <w:rFonts w:ascii="Times New Roman" w:hAnsi="Times New Roman"/>
          <w:sz w:val="24"/>
          <w:szCs w:val="24"/>
        </w:rPr>
        <w:t>говор прописно  евидентиран;</w:t>
      </w:r>
    </w:p>
    <w:p w:rsidR="00E36955" w:rsidRPr="000B01C7" w:rsidRDefault="00E36955" w:rsidP="00E36955">
      <w:pPr>
        <w:rPr>
          <w:sz w:val="24"/>
          <w:szCs w:val="24"/>
        </w:rPr>
      </w:pPr>
      <w:r w:rsidRPr="000B01C7">
        <w:rPr>
          <w:b/>
          <w:bCs/>
          <w:smallCaps/>
          <w:sz w:val="24"/>
          <w:szCs w:val="24"/>
        </w:rPr>
        <w:t>ДЕО</w:t>
      </w:r>
      <w:r w:rsidRPr="000B01C7">
        <w:rPr>
          <w:b/>
          <w:smallCaps/>
          <w:sz w:val="24"/>
          <w:szCs w:val="24"/>
        </w:rPr>
        <w:t xml:space="preserve"> III – Предуслови за повлачење средстава</w:t>
      </w:r>
    </w:p>
    <w:p w:rsidR="00E36955" w:rsidRPr="000B01C7" w:rsidRDefault="00E36955" w:rsidP="00E36955">
      <w:pPr>
        <w:rPr>
          <w:sz w:val="24"/>
          <w:szCs w:val="24"/>
        </w:rPr>
      </w:pPr>
    </w:p>
    <w:p w:rsidR="00E36955" w:rsidRPr="000B01C7" w:rsidRDefault="00E63700" w:rsidP="00E63700">
      <w:pPr>
        <w:pStyle w:val="ListAlpha2"/>
        <w:numPr>
          <w:ilvl w:val="0"/>
          <w:numId w:val="0"/>
        </w:numPr>
        <w:ind w:left="1440" w:hanging="720"/>
        <w:rPr>
          <w:rFonts w:ascii="Times New Roman" w:hAnsi="Times New Roman"/>
          <w:sz w:val="24"/>
          <w:szCs w:val="24"/>
        </w:rPr>
      </w:pPr>
      <w:bookmarkStart w:id="543" w:name="_Ref382468817"/>
      <w:r w:rsidRPr="000B01C7">
        <w:rPr>
          <w:rFonts w:ascii="Times New Roman" w:hAnsi="Times New Roman"/>
          <w:sz w:val="24"/>
          <w:szCs w:val="24"/>
        </w:rPr>
        <w:t xml:space="preserve">(е)      </w:t>
      </w:r>
      <w:r w:rsidR="00E36955" w:rsidRPr="000B01C7">
        <w:rPr>
          <w:rFonts w:ascii="Times New Roman" w:hAnsi="Times New Roman"/>
          <w:sz w:val="24"/>
          <w:szCs w:val="24"/>
        </w:rPr>
        <w:t xml:space="preserve">Овај </w:t>
      </w:r>
      <w:r w:rsidR="004F2751">
        <w:rPr>
          <w:rFonts w:ascii="Times New Roman" w:hAnsi="Times New Roman"/>
          <w:sz w:val="24"/>
          <w:szCs w:val="24"/>
        </w:rPr>
        <w:t>у</w:t>
      </w:r>
      <w:r w:rsidR="00E36955" w:rsidRPr="000B01C7">
        <w:rPr>
          <w:rFonts w:ascii="Times New Roman" w:hAnsi="Times New Roman"/>
          <w:sz w:val="24"/>
          <w:szCs w:val="24"/>
        </w:rPr>
        <w:t>говор је постао правоснажан након што су испуњени услови наведени у ДЕЛУ II овог Прилога 4 Уговора;</w:t>
      </w:r>
    </w:p>
    <w:p w:rsidR="00E36955" w:rsidRPr="000B01C7" w:rsidRDefault="00E63700" w:rsidP="00E36955">
      <w:pPr>
        <w:ind w:left="1410" w:hanging="690"/>
        <w:rPr>
          <w:sz w:val="24"/>
          <w:szCs w:val="24"/>
        </w:rPr>
      </w:pPr>
      <w:r w:rsidRPr="000B01C7">
        <w:rPr>
          <w:sz w:val="24"/>
          <w:szCs w:val="24"/>
        </w:rPr>
        <w:t xml:space="preserve">(ф)      </w:t>
      </w:r>
      <w:r w:rsidR="00E36955" w:rsidRPr="000B01C7">
        <w:rPr>
          <w:sz w:val="24"/>
          <w:szCs w:val="24"/>
        </w:rPr>
        <w:tab/>
      </w:r>
      <w:r w:rsidRPr="000B01C7">
        <w:rPr>
          <w:sz w:val="24"/>
          <w:szCs w:val="24"/>
        </w:rPr>
        <w:t>Зајмопримац доставља Зајмодавцу доказе о доношењу, проглашењу, објављивању у Службеном гласнику Закона о климатским променама и његовом ступању на снагу</w:t>
      </w:r>
      <w:r w:rsidR="00E36955" w:rsidRPr="000B01C7">
        <w:rPr>
          <w:sz w:val="24"/>
          <w:szCs w:val="24"/>
        </w:rPr>
        <w:t>;</w:t>
      </w:r>
    </w:p>
    <w:p w:rsidR="00E36955" w:rsidRPr="000B01C7" w:rsidRDefault="00E36955" w:rsidP="00E36955">
      <w:pPr>
        <w:ind w:left="1410" w:hanging="690"/>
        <w:rPr>
          <w:sz w:val="24"/>
          <w:szCs w:val="24"/>
        </w:rPr>
      </w:pPr>
    </w:p>
    <w:p w:rsidR="00E36955" w:rsidRPr="000B01C7" w:rsidRDefault="00E36955" w:rsidP="00E36955">
      <w:pPr>
        <w:pStyle w:val="ListAlpha2"/>
        <w:numPr>
          <w:ilvl w:val="0"/>
          <w:numId w:val="0"/>
        </w:numPr>
        <w:ind w:left="1440" w:hanging="720"/>
        <w:rPr>
          <w:rFonts w:ascii="Times New Roman" w:hAnsi="Times New Roman"/>
          <w:sz w:val="24"/>
          <w:szCs w:val="24"/>
        </w:rPr>
      </w:pPr>
      <w:r w:rsidRPr="000B01C7">
        <w:rPr>
          <w:rFonts w:ascii="Times New Roman" w:hAnsi="Times New Roman"/>
          <w:sz w:val="24"/>
          <w:szCs w:val="24"/>
        </w:rPr>
        <w:t>(</w:t>
      </w:r>
      <w:r w:rsidR="00E63700" w:rsidRPr="000B01C7">
        <w:rPr>
          <w:rFonts w:ascii="Times New Roman" w:hAnsi="Times New Roman"/>
          <w:sz w:val="24"/>
          <w:szCs w:val="24"/>
        </w:rPr>
        <w:t>г</w:t>
      </w:r>
      <w:r w:rsidRPr="000B01C7">
        <w:rPr>
          <w:rFonts w:ascii="Times New Roman" w:hAnsi="Times New Roman"/>
          <w:sz w:val="24"/>
          <w:szCs w:val="24"/>
        </w:rPr>
        <w:t xml:space="preserve">) </w:t>
      </w:r>
      <w:r w:rsidR="00E63700" w:rsidRPr="000B01C7">
        <w:rPr>
          <w:rFonts w:ascii="Times New Roman" w:hAnsi="Times New Roman"/>
          <w:sz w:val="24"/>
          <w:szCs w:val="24"/>
        </w:rPr>
        <w:t xml:space="preserve">   Зајмопримац доставља Зајмодавцу копију </w:t>
      </w:r>
      <w:r w:rsidR="00853240">
        <w:rPr>
          <w:rFonts w:ascii="Times New Roman" w:hAnsi="Times New Roman"/>
          <w:sz w:val="24"/>
          <w:szCs w:val="24"/>
        </w:rPr>
        <w:t>з</w:t>
      </w:r>
      <w:r w:rsidR="00E63700" w:rsidRPr="000B01C7">
        <w:rPr>
          <w:rFonts w:ascii="Times New Roman" w:hAnsi="Times New Roman"/>
          <w:sz w:val="24"/>
          <w:szCs w:val="24"/>
        </w:rPr>
        <w:t>акључка Владе о именовању и овлашћењу лица за потписивање захтеваза повлачење и потврду о спесимену потписа сваке особе наведене у овом закључку</w:t>
      </w:r>
      <w:r w:rsidRPr="000B01C7">
        <w:rPr>
          <w:rFonts w:ascii="Times New Roman" w:hAnsi="Times New Roman"/>
          <w:sz w:val="24"/>
          <w:szCs w:val="24"/>
        </w:rPr>
        <w:t>;</w:t>
      </w:r>
    </w:p>
    <w:bookmarkEnd w:id="543"/>
    <w:p w:rsidR="00E36955" w:rsidRPr="000B01C7" w:rsidRDefault="00C10EB5" w:rsidP="00E36955">
      <w:pPr>
        <w:pStyle w:val="ListAlpha2"/>
        <w:numPr>
          <w:ilvl w:val="0"/>
          <w:numId w:val="0"/>
        </w:numPr>
        <w:ind w:left="1440" w:hanging="720"/>
        <w:rPr>
          <w:rFonts w:ascii="Times New Roman" w:hAnsi="Times New Roman"/>
          <w:sz w:val="24"/>
          <w:szCs w:val="24"/>
        </w:rPr>
      </w:pPr>
      <w:r w:rsidRPr="000B01C7">
        <w:rPr>
          <w:rFonts w:ascii="Times New Roman" w:hAnsi="Times New Roman"/>
          <w:sz w:val="24"/>
          <w:szCs w:val="24"/>
        </w:rPr>
        <w:t xml:space="preserve"> </w:t>
      </w:r>
      <w:r w:rsidR="00E36955" w:rsidRPr="000B01C7">
        <w:rPr>
          <w:rFonts w:ascii="Times New Roman" w:hAnsi="Times New Roman"/>
          <w:sz w:val="24"/>
          <w:szCs w:val="24"/>
        </w:rPr>
        <w:t>(</w:t>
      </w:r>
      <w:r w:rsidRPr="000B01C7">
        <w:rPr>
          <w:rFonts w:ascii="Times New Roman" w:hAnsi="Times New Roman"/>
          <w:sz w:val="24"/>
          <w:szCs w:val="24"/>
        </w:rPr>
        <w:t>х</w:t>
      </w:r>
      <w:r w:rsidR="00E36955" w:rsidRPr="000B01C7">
        <w:rPr>
          <w:rFonts w:ascii="Times New Roman" w:hAnsi="Times New Roman"/>
          <w:sz w:val="24"/>
          <w:szCs w:val="24"/>
        </w:rPr>
        <w:t xml:space="preserve">)     Зајмопримац је Зајмодавцу платио све доспеле и плативе накнаде и трошкове по овом </w:t>
      </w:r>
      <w:r w:rsidR="00853240">
        <w:rPr>
          <w:rFonts w:ascii="Times New Roman" w:hAnsi="Times New Roman"/>
          <w:sz w:val="24"/>
          <w:szCs w:val="24"/>
        </w:rPr>
        <w:t>у</w:t>
      </w:r>
      <w:r w:rsidR="00E36955" w:rsidRPr="000B01C7">
        <w:rPr>
          <w:rFonts w:ascii="Times New Roman" w:hAnsi="Times New Roman"/>
          <w:sz w:val="24"/>
          <w:szCs w:val="24"/>
        </w:rPr>
        <w:t>говору.</w:t>
      </w: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Pr="000B01C7" w:rsidRDefault="00E36955" w:rsidP="00E36955">
      <w:pPr>
        <w:rPr>
          <w:color w:val="000000"/>
          <w:sz w:val="24"/>
          <w:szCs w:val="24"/>
        </w:rPr>
      </w:pPr>
    </w:p>
    <w:p w:rsidR="00E36955" w:rsidRDefault="00E36955" w:rsidP="00E36955">
      <w:pPr>
        <w:pStyle w:val="Schhead"/>
        <w:rPr>
          <w:sz w:val="24"/>
          <w:szCs w:val="24"/>
          <w:lang w:val="sr-Cyrl-RS"/>
        </w:rPr>
      </w:pPr>
      <w:bookmarkStart w:id="544" w:name="_Toc59036977"/>
      <w:bookmarkStart w:id="545" w:name="_Hlk60571628"/>
      <w:r w:rsidRPr="000B01C7">
        <w:rPr>
          <w:sz w:val="24"/>
          <w:szCs w:val="24"/>
          <w:lang w:val="sr-Cyrl-RS"/>
        </w:rPr>
        <w:t xml:space="preserve">ПРИЛОГ </w:t>
      </w:r>
      <w:bookmarkStart w:id="546" w:name="SCH5"/>
      <w:bookmarkStart w:id="547" w:name="SCH5A"/>
      <w:r w:rsidRPr="000B01C7">
        <w:rPr>
          <w:sz w:val="24"/>
          <w:szCs w:val="24"/>
          <w:lang w:val="sr-Cyrl-RS"/>
        </w:rPr>
        <w:t>5</w:t>
      </w:r>
      <w:bookmarkEnd w:id="546"/>
      <w:r w:rsidRPr="000B01C7">
        <w:rPr>
          <w:sz w:val="24"/>
          <w:szCs w:val="24"/>
          <w:lang w:val="sr-Cyrl-RS"/>
        </w:rPr>
        <w:t>A</w:t>
      </w:r>
      <w:bookmarkEnd w:id="547"/>
      <w:r w:rsidRPr="000B01C7">
        <w:rPr>
          <w:sz w:val="24"/>
          <w:szCs w:val="24"/>
          <w:lang w:val="sr-Cyrl-RS"/>
        </w:rPr>
        <w:t xml:space="preserve"> – </w:t>
      </w:r>
      <w:bookmarkStart w:id="548" w:name="FORMOFDRAWDOWNREQUESTLETTER"/>
      <w:r w:rsidRPr="000B01C7">
        <w:rPr>
          <w:sz w:val="24"/>
          <w:szCs w:val="24"/>
          <w:lang w:val="sr-Cyrl-RS"/>
        </w:rPr>
        <w:t>Образац захтева за плаћање</w:t>
      </w:r>
      <w:bookmarkEnd w:id="544"/>
      <w:bookmarkEnd w:id="548"/>
    </w:p>
    <w:p w:rsidR="00E36955" w:rsidRDefault="00E36955" w:rsidP="00E36955">
      <w:pPr>
        <w:pStyle w:val="BodyText"/>
        <w:jc w:val="center"/>
        <w:rPr>
          <w:rFonts w:cs="Times New Roman"/>
          <w:i/>
          <w:sz w:val="24"/>
          <w:szCs w:val="24"/>
          <w:lang w:val="sr-Cyrl-RS"/>
        </w:rPr>
      </w:pPr>
      <w:r w:rsidRPr="000B01C7">
        <w:rPr>
          <w:rFonts w:cs="Times New Roman"/>
          <w:i/>
          <w:sz w:val="24"/>
          <w:szCs w:val="24"/>
          <w:lang w:val="sr-Cyrl-RS"/>
        </w:rPr>
        <w:t>[на меморандуму Зајмопримца]</w:t>
      </w:r>
    </w:p>
    <w:p w:rsidR="007A3720" w:rsidRPr="000B01C7" w:rsidRDefault="007A3720" w:rsidP="00E36955">
      <w:pPr>
        <w:pStyle w:val="BodyText"/>
        <w:jc w:val="center"/>
        <w:rPr>
          <w:rFonts w:cs="Times New Roman"/>
          <w:sz w:val="24"/>
          <w:szCs w:val="24"/>
          <w:lang w:val="sr-Cyrl-RS"/>
        </w:rPr>
      </w:pPr>
    </w:p>
    <w:p w:rsidR="00E36955" w:rsidRDefault="00E36955" w:rsidP="00E36955">
      <w:pPr>
        <w:pStyle w:val="BodyText"/>
        <w:rPr>
          <w:rFonts w:cs="Times New Roman"/>
          <w:sz w:val="24"/>
          <w:szCs w:val="24"/>
          <w:lang w:val="sr-Cyrl-RS"/>
        </w:rPr>
      </w:pPr>
      <w:r w:rsidRPr="000B01C7">
        <w:rPr>
          <w:rFonts w:cs="Times New Roman"/>
          <w:sz w:val="24"/>
          <w:szCs w:val="24"/>
          <w:lang w:val="sr-Cyrl-RS"/>
        </w:rPr>
        <w:t>За:</w:t>
      </w:r>
      <w:r w:rsidRPr="000B01C7">
        <w:rPr>
          <w:rFonts w:cs="Times New Roman"/>
          <w:sz w:val="24"/>
          <w:szCs w:val="24"/>
          <w:lang w:val="sr-Cyrl-RS"/>
        </w:rPr>
        <w:tab/>
        <w:t>ФРАНЦУСКА АГЕНИЈА ЗА РАЗВОЈ</w:t>
      </w:r>
    </w:p>
    <w:p w:rsidR="00E36955" w:rsidRDefault="00E36955" w:rsidP="00E36955">
      <w:pPr>
        <w:pStyle w:val="BodyText"/>
        <w:rPr>
          <w:rFonts w:cs="Times New Roman"/>
          <w:sz w:val="24"/>
          <w:szCs w:val="24"/>
          <w:lang w:val="sr-Cyrl-RS"/>
        </w:rPr>
      </w:pPr>
      <w:r w:rsidRPr="000B01C7">
        <w:rPr>
          <w:rFonts w:cs="Times New Roman"/>
          <w:sz w:val="24"/>
          <w:szCs w:val="24"/>
          <w:lang w:val="sr-Cyrl-RS"/>
        </w:rPr>
        <w:t xml:space="preserve">Датум: </w:t>
      </w:r>
      <w:r w:rsidRPr="000B01C7">
        <w:rPr>
          <w:rFonts w:cs="Times New Roman"/>
          <w:sz w:val="24"/>
          <w:szCs w:val="24"/>
          <w:lang w:val="sr-Cyrl-RS"/>
        </w:rPr>
        <w:tab/>
        <w:t>[</w:t>
      </w:r>
      <w:r w:rsidRPr="000B01C7">
        <w:rPr>
          <w:rFonts w:cs="Times New Roman"/>
          <w:i/>
          <w:sz w:val="24"/>
          <w:szCs w:val="24"/>
          <w:lang w:val="sr-Cyrl-RS"/>
        </w:rPr>
        <w:t>датум</w:t>
      </w:r>
      <w:r w:rsidRPr="000B01C7">
        <w:rPr>
          <w:rFonts w:cs="Times New Roman"/>
          <w:sz w:val="24"/>
          <w:szCs w:val="24"/>
          <w:lang w:val="sr-Cyrl-RS"/>
        </w:rPr>
        <w:t>]</w:t>
      </w:r>
    </w:p>
    <w:p w:rsidR="00560BA8" w:rsidRPr="000B01C7" w:rsidRDefault="00560BA8" w:rsidP="00E36955">
      <w:pPr>
        <w:pStyle w:val="BodyText"/>
        <w:rPr>
          <w:rFonts w:cs="Times New Roman"/>
          <w:sz w:val="24"/>
          <w:szCs w:val="24"/>
          <w:lang w:val="sr-Cyrl-RS"/>
        </w:rPr>
      </w:pPr>
    </w:p>
    <w:p w:rsidR="00E36955" w:rsidRPr="000B01C7" w:rsidRDefault="00E36955" w:rsidP="00E36955">
      <w:pPr>
        <w:pStyle w:val="BodyText"/>
        <w:rPr>
          <w:rFonts w:cs="Times New Roman"/>
          <w:b/>
          <w:sz w:val="24"/>
          <w:szCs w:val="24"/>
          <w:lang w:val="sr-Cyrl-RS"/>
        </w:rPr>
      </w:pPr>
      <w:r w:rsidRPr="000B01C7">
        <w:rPr>
          <w:rFonts w:cs="Times New Roman"/>
          <w:b/>
          <w:sz w:val="24"/>
          <w:szCs w:val="24"/>
          <w:lang w:val="sr-Cyrl-RS"/>
        </w:rPr>
        <w:t>Име Зајмопримца – Уговор о кредиту бр.</w:t>
      </w:r>
      <w:r w:rsidRPr="000B01C7">
        <w:rPr>
          <w:rFonts w:cs="Times New Roman"/>
          <w:sz w:val="24"/>
          <w:szCs w:val="24"/>
          <w:lang w:val="sr-Cyrl-RS"/>
        </w:rPr>
        <w:t xml:space="preserve"> </w:t>
      </w:r>
      <w:r w:rsidRPr="000B01C7">
        <w:rPr>
          <w:rFonts w:cs="Times New Roman"/>
          <w:b/>
          <w:sz w:val="24"/>
          <w:szCs w:val="24"/>
          <w:lang w:val="sr-Cyrl-RS"/>
        </w:rPr>
        <w:t>[●] датиран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Захтев за повлачење средстава бр.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Поштовани,</w:t>
      </w:r>
    </w:p>
    <w:p w:rsidR="00E36955" w:rsidRPr="000B01C7" w:rsidRDefault="00CD1C29" w:rsidP="00CD1C29">
      <w:pPr>
        <w:pStyle w:val="ListArabic1"/>
        <w:numPr>
          <w:ilvl w:val="0"/>
          <w:numId w:val="0"/>
        </w:numPr>
        <w:rPr>
          <w:sz w:val="24"/>
          <w:szCs w:val="24"/>
        </w:rPr>
      </w:pPr>
      <w:r>
        <w:rPr>
          <w:sz w:val="24"/>
          <w:szCs w:val="24"/>
        </w:rPr>
        <w:t xml:space="preserve">1. </w:t>
      </w:r>
      <w:r w:rsidR="00E36955" w:rsidRPr="000B01C7">
        <w:rPr>
          <w:sz w:val="24"/>
          <w:szCs w:val="24"/>
        </w:rPr>
        <w:t>Позивамо се на Уговор о кредиту бр. [●] склопљен између Зајмопримца и Зајмодавца од [●] (“</w:t>
      </w:r>
      <w:r w:rsidR="00E36955" w:rsidRPr="000B01C7">
        <w:rPr>
          <w:b/>
          <w:sz w:val="24"/>
          <w:szCs w:val="24"/>
        </w:rPr>
        <w:t>Уговор</w:t>
      </w:r>
      <w:r w:rsidR="00E36955" w:rsidRPr="000B01C7">
        <w:rPr>
          <w:sz w:val="24"/>
          <w:szCs w:val="24"/>
        </w:rPr>
        <w:t>”). Речи и термини писани великим словима који нису дефинисани овде, имају значење дато им у Уговору.</w:t>
      </w:r>
    </w:p>
    <w:p w:rsidR="00E36955" w:rsidRPr="000B01C7" w:rsidRDefault="003564F0" w:rsidP="003564F0">
      <w:pPr>
        <w:pStyle w:val="ListArabic1"/>
        <w:numPr>
          <w:ilvl w:val="0"/>
          <w:numId w:val="0"/>
        </w:numPr>
        <w:ind w:left="720" w:hanging="720"/>
        <w:rPr>
          <w:sz w:val="24"/>
          <w:szCs w:val="24"/>
        </w:rPr>
      </w:pPr>
      <w:r>
        <w:rPr>
          <w:sz w:val="24"/>
          <w:szCs w:val="24"/>
          <w:lang w:val="sr-Latn-RS"/>
        </w:rPr>
        <w:t xml:space="preserve">2. </w:t>
      </w:r>
      <w:r w:rsidR="00E36955" w:rsidRPr="000B01C7">
        <w:rPr>
          <w:sz w:val="24"/>
          <w:szCs w:val="24"/>
        </w:rPr>
        <w:t>Неопозиво тражимо да Зајмодавац омогући П</w:t>
      </w:r>
      <w:r>
        <w:rPr>
          <w:sz w:val="24"/>
          <w:szCs w:val="24"/>
        </w:rPr>
        <w:t xml:space="preserve">овлачење средстава под следећим </w:t>
      </w:r>
      <w:r w:rsidR="00E36955" w:rsidRPr="000B01C7">
        <w:rPr>
          <w:sz w:val="24"/>
          <w:szCs w:val="24"/>
        </w:rPr>
        <w:t>условима:</w:t>
      </w:r>
    </w:p>
    <w:p w:rsidR="00E36955" w:rsidRPr="000B01C7" w:rsidRDefault="00E36955" w:rsidP="00E36955">
      <w:pPr>
        <w:pStyle w:val="BodyText1"/>
        <w:rPr>
          <w:sz w:val="24"/>
          <w:szCs w:val="24"/>
        </w:rPr>
      </w:pPr>
      <w:r w:rsidRPr="000B01C7">
        <w:rPr>
          <w:sz w:val="24"/>
          <w:szCs w:val="24"/>
        </w:rPr>
        <w:t>Износ:</w:t>
      </w:r>
      <w:r w:rsidRPr="000B01C7">
        <w:rPr>
          <w:sz w:val="24"/>
          <w:szCs w:val="24"/>
        </w:rPr>
        <w:tab/>
        <w:t>ЕУР [●] или, уколико је мање, Доступни кредит.</w:t>
      </w:r>
    </w:p>
    <w:p w:rsidR="00E36955" w:rsidRPr="000B01C7" w:rsidRDefault="00E36955" w:rsidP="00E36955">
      <w:pPr>
        <w:pStyle w:val="BodyText1"/>
        <w:rPr>
          <w:sz w:val="24"/>
          <w:szCs w:val="24"/>
        </w:rPr>
      </w:pPr>
      <w:r w:rsidRPr="000B01C7">
        <w:rPr>
          <w:sz w:val="24"/>
          <w:szCs w:val="24"/>
        </w:rPr>
        <w:t xml:space="preserve">Каматна стопа: </w:t>
      </w:r>
      <w:r w:rsidRPr="000B01C7">
        <w:rPr>
          <w:sz w:val="24"/>
          <w:szCs w:val="24"/>
        </w:rPr>
        <w:tab/>
        <w:t>[</w:t>
      </w:r>
      <w:r w:rsidRPr="000B01C7">
        <w:rPr>
          <w:i/>
          <w:sz w:val="24"/>
          <w:szCs w:val="24"/>
        </w:rPr>
        <w:t>фиксна / варијабилна</w:t>
      </w:r>
      <w:r w:rsidRPr="000B01C7">
        <w:rPr>
          <w:sz w:val="24"/>
          <w:szCs w:val="24"/>
        </w:rPr>
        <w:t>]</w:t>
      </w:r>
    </w:p>
    <w:p w:rsidR="00E36955" w:rsidRPr="000B01C7" w:rsidRDefault="00E36955" w:rsidP="00E36955">
      <w:pPr>
        <w:pStyle w:val="BodyText1"/>
        <w:rPr>
          <w:sz w:val="24"/>
          <w:szCs w:val="24"/>
        </w:rPr>
      </w:pPr>
      <w:r w:rsidRPr="000B01C7">
        <w:rPr>
          <w:sz w:val="24"/>
          <w:szCs w:val="24"/>
        </w:rPr>
        <w:t>Предложени датум за повлачење: (опционо)</w:t>
      </w:r>
    </w:p>
    <w:p w:rsidR="00E36955" w:rsidRPr="003564F0" w:rsidRDefault="00E36955" w:rsidP="003564F0">
      <w:pPr>
        <w:pStyle w:val="ListArabic1"/>
        <w:numPr>
          <w:ilvl w:val="0"/>
          <w:numId w:val="45"/>
        </w:numPr>
        <w:rPr>
          <w:snapToGrid w:val="0"/>
          <w:sz w:val="24"/>
          <w:szCs w:val="24"/>
        </w:rPr>
      </w:pPr>
      <w:r w:rsidRPr="003564F0">
        <w:rPr>
          <w:sz w:val="24"/>
          <w:szCs w:val="24"/>
        </w:rPr>
        <w:t xml:space="preserve">Каматна стопа ће бити утврђена у складу са одредбама члана </w:t>
      </w:r>
      <w:r w:rsidRPr="003564F0">
        <w:rPr>
          <w:sz w:val="24"/>
          <w:szCs w:val="24"/>
        </w:rPr>
        <w:fldChar w:fldCharType="begin"/>
      </w:r>
      <w:r w:rsidRPr="003564F0">
        <w:rPr>
          <w:sz w:val="24"/>
          <w:szCs w:val="24"/>
        </w:rPr>
        <w:instrText xml:space="preserve"> REF _Ref372303199 \n \h  \* MERGEFORMAT </w:instrText>
      </w:r>
      <w:r w:rsidRPr="003564F0">
        <w:rPr>
          <w:sz w:val="24"/>
          <w:szCs w:val="24"/>
        </w:rPr>
      </w:r>
      <w:r w:rsidRPr="003564F0">
        <w:rPr>
          <w:sz w:val="24"/>
          <w:szCs w:val="24"/>
        </w:rPr>
        <w:fldChar w:fldCharType="separate"/>
      </w:r>
      <w:r w:rsidR="00EF5BFE">
        <w:rPr>
          <w:sz w:val="24"/>
          <w:szCs w:val="24"/>
        </w:rPr>
        <w:t>4</w:t>
      </w:r>
      <w:r w:rsidRPr="003564F0">
        <w:rPr>
          <w:sz w:val="24"/>
          <w:szCs w:val="24"/>
        </w:rPr>
        <w:fldChar w:fldCharType="end"/>
      </w:r>
      <w:r w:rsidR="00F63AB3">
        <w:rPr>
          <w:sz w:val="24"/>
          <w:szCs w:val="24"/>
        </w:rPr>
        <w:t>.</w:t>
      </w:r>
      <w:r w:rsidRPr="003564F0">
        <w:rPr>
          <w:sz w:val="24"/>
          <w:szCs w:val="24"/>
        </w:rPr>
        <w:t xml:space="preserve"> (</w:t>
      </w:r>
      <w:r w:rsidRPr="003564F0">
        <w:rPr>
          <w:i/>
          <w:sz w:val="24"/>
          <w:szCs w:val="24"/>
        </w:rPr>
        <w:fldChar w:fldCharType="begin"/>
      </w:r>
      <w:r w:rsidRPr="003564F0">
        <w:rPr>
          <w:i/>
          <w:sz w:val="24"/>
          <w:szCs w:val="24"/>
        </w:rPr>
        <w:instrText xml:space="preserve"> REF _Ref372303199 \h  \* MERGEFORMAT </w:instrText>
      </w:r>
      <w:r w:rsidRPr="003564F0">
        <w:rPr>
          <w:i/>
          <w:sz w:val="24"/>
          <w:szCs w:val="24"/>
        </w:rPr>
      </w:r>
      <w:r w:rsidRPr="003564F0">
        <w:rPr>
          <w:i/>
          <w:sz w:val="24"/>
          <w:szCs w:val="24"/>
        </w:rPr>
        <w:fldChar w:fldCharType="separate"/>
      </w:r>
      <w:r w:rsidR="00EF5BFE" w:rsidRPr="00EF5BFE">
        <w:rPr>
          <w:i/>
          <w:sz w:val="24"/>
          <w:szCs w:val="24"/>
        </w:rPr>
        <w:t>KАМАТА</w:t>
      </w:r>
      <w:r w:rsidRPr="003564F0">
        <w:rPr>
          <w:i/>
          <w:sz w:val="24"/>
          <w:szCs w:val="24"/>
        </w:rPr>
        <w:fldChar w:fldCharType="end"/>
      </w:r>
      <w:r w:rsidRPr="003564F0">
        <w:rPr>
          <w:sz w:val="24"/>
          <w:szCs w:val="24"/>
        </w:rPr>
        <w:t xml:space="preserve">) и члана </w:t>
      </w:r>
      <w:r w:rsidRPr="003564F0">
        <w:rPr>
          <w:sz w:val="24"/>
          <w:szCs w:val="24"/>
        </w:rPr>
        <w:fldChar w:fldCharType="begin"/>
      </w:r>
      <w:r w:rsidRPr="003564F0">
        <w:rPr>
          <w:sz w:val="24"/>
          <w:szCs w:val="24"/>
        </w:rPr>
        <w:instrText xml:space="preserve"> REF _Ref26284531 \r \h  \* MERGEFORMAT </w:instrText>
      </w:r>
      <w:r w:rsidRPr="003564F0">
        <w:rPr>
          <w:sz w:val="24"/>
          <w:szCs w:val="24"/>
        </w:rPr>
      </w:r>
      <w:r w:rsidRPr="003564F0">
        <w:rPr>
          <w:sz w:val="24"/>
          <w:szCs w:val="24"/>
        </w:rPr>
        <w:fldChar w:fldCharType="separate"/>
      </w:r>
      <w:r w:rsidR="00EF5BFE">
        <w:rPr>
          <w:sz w:val="24"/>
          <w:szCs w:val="24"/>
        </w:rPr>
        <w:t>5</w:t>
      </w:r>
      <w:r w:rsidRPr="003564F0">
        <w:rPr>
          <w:sz w:val="24"/>
          <w:szCs w:val="24"/>
        </w:rPr>
        <w:fldChar w:fldCharType="end"/>
      </w:r>
      <w:r w:rsidR="00F63AB3">
        <w:rPr>
          <w:sz w:val="24"/>
          <w:szCs w:val="24"/>
        </w:rPr>
        <w:t>.</w:t>
      </w:r>
      <w:r w:rsidRPr="003564F0">
        <w:rPr>
          <w:sz w:val="24"/>
          <w:szCs w:val="24"/>
        </w:rPr>
        <w:t xml:space="preserve"> (</w:t>
      </w:r>
      <w:r w:rsidRPr="003564F0">
        <w:rPr>
          <w:i/>
          <w:sz w:val="24"/>
          <w:szCs w:val="24"/>
        </w:rPr>
        <w:fldChar w:fldCharType="begin"/>
      </w:r>
      <w:r w:rsidRPr="003564F0">
        <w:rPr>
          <w:i/>
          <w:sz w:val="24"/>
          <w:szCs w:val="24"/>
        </w:rPr>
        <w:instrText xml:space="preserve"> REF _Ref26284531 \h  \* MERGEFORMAT </w:instrText>
      </w:r>
      <w:r w:rsidRPr="003564F0">
        <w:rPr>
          <w:i/>
          <w:sz w:val="24"/>
          <w:szCs w:val="24"/>
        </w:rPr>
      </w:r>
      <w:r w:rsidRPr="003564F0">
        <w:rPr>
          <w:i/>
          <w:sz w:val="24"/>
          <w:szCs w:val="24"/>
        </w:rPr>
        <w:fldChar w:fldCharType="separate"/>
      </w:r>
      <w:r w:rsidR="00EF5BFE" w:rsidRPr="00EF5BFE">
        <w:rPr>
          <w:i/>
          <w:sz w:val="24"/>
          <w:szCs w:val="24"/>
        </w:rPr>
        <w:t>ИЗМЕНА ОБРАЧУНА КАМАТЕ</w:t>
      </w:r>
      <w:r w:rsidRPr="003564F0">
        <w:rPr>
          <w:i/>
          <w:sz w:val="24"/>
          <w:szCs w:val="24"/>
        </w:rPr>
        <w:fldChar w:fldCharType="end"/>
      </w:r>
      <w:r w:rsidRPr="003564F0">
        <w:rPr>
          <w:sz w:val="24"/>
          <w:szCs w:val="24"/>
        </w:rPr>
        <w:t>)</w:t>
      </w:r>
      <w:r w:rsidRPr="003564F0">
        <w:rPr>
          <w:i/>
          <w:snapToGrid w:val="0"/>
          <w:sz w:val="24"/>
          <w:szCs w:val="24"/>
        </w:rPr>
        <w:t xml:space="preserve"> </w:t>
      </w:r>
      <w:r w:rsidRPr="003564F0">
        <w:rPr>
          <w:sz w:val="24"/>
          <w:szCs w:val="24"/>
        </w:rPr>
        <w:t xml:space="preserve">овог </w:t>
      </w:r>
      <w:r w:rsidR="00F63AB3">
        <w:rPr>
          <w:sz w:val="24"/>
          <w:szCs w:val="24"/>
        </w:rPr>
        <w:t>у</w:t>
      </w:r>
      <w:r w:rsidRPr="003564F0">
        <w:rPr>
          <w:sz w:val="24"/>
          <w:szCs w:val="24"/>
        </w:rPr>
        <w:t>говора. Каматна стопа која се примењује на тражено Повлачење средстава биће на</w:t>
      </w:r>
      <w:r w:rsidR="00F63AB3">
        <w:rPr>
          <w:sz w:val="24"/>
          <w:szCs w:val="24"/>
        </w:rPr>
        <w:t xml:space="preserve">м достављена у писаној форми и </w:t>
      </w:r>
      <w:r w:rsidRPr="003564F0">
        <w:rPr>
          <w:sz w:val="24"/>
          <w:szCs w:val="24"/>
        </w:rPr>
        <w:t xml:space="preserve">ми прихватамо ту Каматну стопу [(у складу са доле наведеним ставом, уколико је примењиво)], </w:t>
      </w:r>
      <w:r w:rsidRPr="003564F0">
        <w:rPr>
          <w:snapToGrid w:val="0"/>
          <w:sz w:val="24"/>
          <w:szCs w:val="24"/>
        </w:rPr>
        <w:t xml:space="preserve">укључујући и када се Каматна стопа утврђује позивањем на Заменску стопу и било коју Маржу за прилагођавање, о којој је Зајмодавац обавестио након Замене Приказа референтне стопе. </w:t>
      </w:r>
    </w:p>
    <w:p w:rsidR="00E36955" w:rsidRPr="000B01C7" w:rsidRDefault="00E36955" w:rsidP="00E36955">
      <w:pPr>
        <w:pStyle w:val="ListArabic1"/>
        <w:rPr>
          <w:sz w:val="24"/>
          <w:szCs w:val="24"/>
        </w:rPr>
      </w:pPr>
      <w:r w:rsidRPr="000B01C7">
        <w:rPr>
          <w:sz w:val="24"/>
          <w:szCs w:val="24"/>
        </w:rPr>
        <w:t xml:space="preserve">Потврђујемо да су испуњени сви услови наведени у члану </w:t>
      </w:r>
      <w:r w:rsidRPr="000B01C7">
        <w:rPr>
          <w:sz w:val="24"/>
          <w:szCs w:val="24"/>
        </w:rPr>
        <w:fldChar w:fldCharType="begin"/>
      </w:r>
      <w:r w:rsidRPr="000B01C7">
        <w:rPr>
          <w:sz w:val="24"/>
          <w:szCs w:val="24"/>
        </w:rPr>
        <w:instrText xml:space="preserve"> REF _Ref371952388 \w \h  \* MERGEFORMAT </w:instrText>
      </w:r>
      <w:r w:rsidRPr="000B01C7">
        <w:rPr>
          <w:sz w:val="24"/>
          <w:szCs w:val="24"/>
        </w:rPr>
      </w:r>
      <w:r w:rsidRPr="000B01C7">
        <w:rPr>
          <w:sz w:val="24"/>
          <w:szCs w:val="24"/>
        </w:rPr>
        <w:fldChar w:fldCharType="separate"/>
      </w:r>
      <w:r w:rsidR="00EF5BFE">
        <w:rPr>
          <w:sz w:val="24"/>
          <w:szCs w:val="24"/>
        </w:rPr>
        <w:t>2.4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_Ref371952388 \h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sz w:val="24"/>
          <w:szCs w:val="24"/>
        </w:rPr>
        <w:t>) на датум овог Захтева за повлачење средстава и да није дошло до Случаја неизвршења обавеза који се настављају или је вероватно да ће до тога доћи. Сагласни смо да ћемо без одлагања обавестити Зајмодавца уколико било који од горе наведених услова није испуњен на Датум повлачења средстава или раније.</w:t>
      </w:r>
    </w:p>
    <w:p w:rsidR="00E36955" w:rsidRPr="000B01C7" w:rsidRDefault="00E36955" w:rsidP="00E36955">
      <w:pPr>
        <w:pStyle w:val="ListArabic1"/>
        <w:rPr>
          <w:sz w:val="24"/>
          <w:szCs w:val="24"/>
        </w:rPr>
      </w:pPr>
      <w:r w:rsidRPr="000B01C7">
        <w:rPr>
          <w:sz w:val="24"/>
          <w:szCs w:val="24"/>
        </w:rPr>
        <w:t>Повучена средства ће бити депонована на следећи банковни рачун:</w:t>
      </w:r>
    </w:p>
    <w:tbl>
      <w:tblPr>
        <w:tblW w:w="4552" w:type="pct"/>
        <w:tblInd w:w="720" w:type="dxa"/>
        <w:tblLayout w:type="fixed"/>
        <w:tblCellMar>
          <w:left w:w="115" w:type="dxa"/>
          <w:right w:w="115" w:type="dxa"/>
        </w:tblCellMar>
        <w:tblLook w:val="04A0" w:firstRow="1" w:lastRow="0" w:firstColumn="1" w:lastColumn="0" w:noHBand="0" w:noVBand="1"/>
      </w:tblPr>
      <w:tblGrid>
        <w:gridCol w:w="4106"/>
        <w:gridCol w:w="4106"/>
      </w:tblGrid>
      <w:tr w:rsidR="00E36955" w:rsidRPr="000B01C7" w:rsidTr="0049437A">
        <w:tc>
          <w:tcPr>
            <w:tcW w:w="2500" w:type="pct"/>
            <w:shd w:val="clear" w:color="auto" w:fill="auto"/>
          </w:tcPr>
          <w:p w:rsidR="00E36955" w:rsidRPr="000B01C7" w:rsidRDefault="00CD1C29" w:rsidP="00CD1C29">
            <w:pPr>
              <w:pStyle w:val="ListArabic2"/>
              <w:numPr>
                <w:ilvl w:val="0"/>
                <w:numId w:val="0"/>
              </w:numPr>
              <w:ind w:left="720"/>
              <w:rPr>
                <w:sz w:val="24"/>
                <w:szCs w:val="24"/>
              </w:rPr>
            </w:pPr>
            <w:r>
              <w:rPr>
                <w:sz w:val="24"/>
                <w:szCs w:val="24"/>
              </w:rPr>
              <w:t xml:space="preserve">(а) </w:t>
            </w:r>
            <w:r w:rsidR="00E36955" w:rsidRPr="000B01C7">
              <w:rPr>
                <w:sz w:val="24"/>
                <w:szCs w:val="24"/>
              </w:rPr>
              <w:t xml:space="preserve">Име [Зајмопримца]: </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r w:rsidR="00E36955" w:rsidRPr="000B01C7" w:rsidTr="0049437A">
        <w:tc>
          <w:tcPr>
            <w:tcW w:w="2500" w:type="pct"/>
            <w:shd w:val="clear" w:color="auto" w:fill="auto"/>
          </w:tcPr>
          <w:p w:rsidR="00E36955" w:rsidRPr="000B01C7" w:rsidRDefault="00CD1C29" w:rsidP="00CD1C29">
            <w:pPr>
              <w:pStyle w:val="ListArabic2"/>
              <w:numPr>
                <w:ilvl w:val="0"/>
                <w:numId w:val="0"/>
              </w:numPr>
              <w:rPr>
                <w:sz w:val="24"/>
                <w:szCs w:val="24"/>
              </w:rPr>
            </w:pPr>
            <w:r>
              <w:rPr>
                <w:sz w:val="24"/>
                <w:szCs w:val="24"/>
              </w:rPr>
              <w:t xml:space="preserve">            (б) </w:t>
            </w:r>
            <w:r w:rsidR="00E36955" w:rsidRPr="000B01C7">
              <w:rPr>
                <w:sz w:val="24"/>
                <w:szCs w:val="24"/>
              </w:rPr>
              <w:t xml:space="preserve">Адреса [Зајмопримца]: </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r w:rsidR="00E36955" w:rsidRPr="000B01C7" w:rsidTr="0049437A">
        <w:tc>
          <w:tcPr>
            <w:tcW w:w="2500" w:type="pct"/>
            <w:shd w:val="clear" w:color="auto" w:fill="auto"/>
          </w:tcPr>
          <w:p w:rsidR="00E36955" w:rsidRPr="000B01C7" w:rsidRDefault="00CD1C29" w:rsidP="00CD1C29">
            <w:pPr>
              <w:pStyle w:val="ListArabic2"/>
              <w:numPr>
                <w:ilvl w:val="0"/>
                <w:numId w:val="0"/>
              </w:numPr>
              <w:ind w:left="720"/>
              <w:rPr>
                <w:sz w:val="24"/>
                <w:szCs w:val="24"/>
              </w:rPr>
            </w:pPr>
            <w:r>
              <w:rPr>
                <w:sz w:val="24"/>
                <w:szCs w:val="24"/>
              </w:rPr>
              <w:t xml:space="preserve">(ц) </w:t>
            </w:r>
            <w:r w:rsidR="00E36955" w:rsidRPr="000B01C7">
              <w:rPr>
                <w:sz w:val="24"/>
                <w:szCs w:val="24"/>
              </w:rPr>
              <w:t xml:space="preserve">IBAN број рачуна: </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r w:rsidR="00E36955" w:rsidRPr="000B01C7" w:rsidTr="0049437A">
        <w:tc>
          <w:tcPr>
            <w:tcW w:w="2500" w:type="pct"/>
            <w:shd w:val="clear" w:color="auto" w:fill="auto"/>
          </w:tcPr>
          <w:p w:rsidR="00E36955" w:rsidRPr="000B01C7" w:rsidRDefault="00CD1C29" w:rsidP="00CD1C29">
            <w:pPr>
              <w:pStyle w:val="ListArabic2"/>
              <w:numPr>
                <w:ilvl w:val="0"/>
                <w:numId w:val="0"/>
              </w:numPr>
              <w:rPr>
                <w:sz w:val="24"/>
                <w:szCs w:val="24"/>
              </w:rPr>
            </w:pPr>
            <w:r>
              <w:rPr>
                <w:sz w:val="24"/>
                <w:szCs w:val="24"/>
              </w:rPr>
              <w:t xml:space="preserve">             (д) </w:t>
            </w:r>
            <w:r w:rsidR="00E36955" w:rsidRPr="000B01C7">
              <w:rPr>
                <w:sz w:val="24"/>
                <w:szCs w:val="24"/>
              </w:rPr>
              <w:t xml:space="preserve">SWIFT број: </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r w:rsidR="00E36955" w:rsidRPr="000B01C7" w:rsidTr="0049437A">
        <w:tc>
          <w:tcPr>
            <w:tcW w:w="2500" w:type="pct"/>
            <w:shd w:val="clear" w:color="auto" w:fill="auto"/>
          </w:tcPr>
          <w:p w:rsidR="00E36955" w:rsidRPr="000B01C7" w:rsidRDefault="00CD1C29" w:rsidP="00CD1C29">
            <w:pPr>
              <w:pStyle w:val="ListArabic2"/>
              <w:numPr>
                <w:ilvl w:val="0"/>
                <w:numId w:val="0"/>
              </w:numPr>
              <w:rPr>
                <w:sz w:val="24"/>
                <w:szCs w:val="24"/>
              </w:rPr>
            </w:pPr>
            <w:r>
              <w:rPr>
                <w:sz w:val="24"/>
                <w:szCs w:val="24"/>
              </w:rPr>
              <w:t xml:space="preserve">             (е) </w:t>
            </w:r>
            <w:r w:rsidR="00E36955" w:rsidRPr="000B01C7">
              <w:rPr>
                <w:sz w:val="24"/>
                <w:szCs w:val="24"/>
              </w:rPr>
              <w:t xml:space="preserve">Банка и адреса банке </w:t>
            </w:r>
            <w:r>
              <w:rPr>
                <w:sz w:val="24"/>
                <w:szCs w:val="24"/>
              </w:rPr>
              <w:t xml:space="preserve">  </w:t>
            </w:r>
            <w:r w:rsidR="00E36955" w:rsidRPr="000B01C7">
              <w:rPr>
                <w:sz w:val="24"/>
                <w:szCs w:val="24"/>
              </w:rPr>
              <w:t xml:space="preserve">[Зајмопримца]: </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r w:rsidR="00E36955" w:rsidRPr="000B01C7" w:rsidTr="0049437A">
        <w:tc>
          <w:tcPr>
            <w:tcW w:w="2500" w:type="pct"/>
            <w:shd w:val="clear" w:color="auto" w:fill="auto"/>
          </w:tcPr>
          <w:p w:rsidR="00E36955" w:rsidRPr="000B01C7" w:rsidRDefault="00CD1C29" w:rsidP="00CD1C29">
            <w:pPr>
              <w:pStyle w:val="ListArabic2"/>
              <w:numPr>
                <w:ilvl w:val="0"/>
                <w:numId w:val="0"/>
              </w:numPr>
              <w:rPr>
                <w:sz w:val="24"/>
                <w:szCs w:val="24"/>
              </w:rPr>
            </w:pPr>
            <w:r>
              <w:rPr>
                <w:sz w:val="24"/>
                <w:szCs w:val="24"/>
              </w:rPr>
              <w:t xml:space="preserve">            (ф) </w:t>
            </w:r>
            <w:r w:rsidR="00E36955" w:rsidRPr="000B01C7">
              <w:rPr>
                <w:sz w:val="24"/>
                <w:szCs w:val="24"/>
              </w:rPr>
              <w:t>кореспондентска банка и број рачуна банке Зајмопримца:</w:t>
            </w:r>
          </w:p>
        </w:tc>
        <w:tc>
          <w:tcPr>
            <w:tcW w:w="2500" w:type="pct"/>
            <w:shd w:val="clear" w:color="auto" w:fill="auto"/>
          </w:tcPr>
          <w:p w:rsidR="00E36955" w:rsidRPr="000B01C7" w:rsidRDefault="00E36955" w:rsidP="0049437A">
            <w:pPr>
              <w:pStyle w:val="BodyText"/>
              <w:rPr>
                <w:rFonts w:cs="Times New Roman"/>
                <w:sz w:val="24"/>
                <w:szCs w:val="24"/>
                <w:lang w:val="sr-Cyrl-RS"/>
              </w:rPr>
            </w:pPr>
            <w:r w:rsidRPr="000B01C7">
              <w:rPr>
                <w:rFonts w:cs="Times New Roman"/>
                <w:sz w:val="24"/>
                <w:szCs w:val="24"/>
                <w:lang w:val="sr-Cyrl-RS"/>
              </w:rPr>
              <w:t>[●]</w:t>
            </w:r>
          </w:p>
        </w:tc>
      </w:tr>
    </w:tbl>
    <w:p w:rsidR="00E36955" w:rsidRPr="000B01C7" w:rsidRDefault="00E36955" w:rsidP="00E36955">
      <w:pPr>
        <w:pStyle w:val="ListArabic1"/>
        <w:rPr>
          <w:sz w:val="24"/>
          <w:szCs w:val="24"/>
        </w:rPr>
      </w:pPr>
      <w:r w:rsidRPr="000B01C7">
        <w:rPr>
          <w:sz w:val="24"/>
          <w:szCs w:val="24"/>
        </w:rPr>
        <w:t>Овај Захтев за повлачење средстава је неопозив.</w:t>
      </w:r>
    </w:p>
    <w:p w:rsidR="00E36955" w:rsidRPr="000B01C7" w:rsidRDefault="00E36955" w:rsidP="00E36955">
      <w:pPr>
        <w:pStyle w:val="ListArabic1"/>
        <w:rPr>
          <w:sz w:val="24"/>
          <w:szCs w:val="24"/>
        </w:rPr>
      </w:pPr>
      <w:r w:rsidRPr="000B01C7">
        <w:rPr>
          <w:sz w:val="24"/>
          <w:szCs w:val="24"/>
        </w:rPr>
        <w:t xml:space="preserve">У прилогу овом Захтеву за повлачење средстава су сви релевантни пратећи документи наведени у члану </w:t>
      </w:r>
      <w:r w:rsidRPr="000B01C7">
        <w:rPr>
          <w:sz w:val="24"/>
          <w:szCs w:val="24"/>
        </w:rPr>
        <w:fldChar w:fldCharType="begin"/>
      </w:r>
      <w:r w:rsidRPr="000B01C7">
        <w:rPr>
          <w:sz w:val="24"/>
          <w:szCs w:val="24"/>
        </w:rPr>
        <w:instrText xml:space="preserve"> REF _Ref371952388 \r \h  \* MERGEFORMAT </w:instrText>
      </w:r>
      <w:r w:rsidRPr="000B01C7">
        <w:rPr>
          <w:sz w:val="24"/>
          <w:szCs w:val="24"/>
        </w:rPr>
      </w:r>
      <w:r w:rsidRPr="000B01C7">
        <w:rPr>
          <w:sz w:val="24"/>
          <w:szCs w:val="24"/>
        </w:rPr>
        <w:fldChar w:fldCharType="separate"/>
      </w:r>
      <w:r w:rsidR="00EF5BFE">
        <w:rPr>
          <w:sz w:val="24"/>
          <w:szCs w:val="24"/>
        </w:rPr>
        <w:t>2.4</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_Ref371952388 \h  \* MERGEFORMAT </w:instrText>
      </w:r>
      <w:r w:rsidRPr="000B01C7">
        <w:rPr>
          <w:i/>
          <w:sz w:val="24"/>
          <w:szCs w:val="24"/>
        </w:rPr>
      </w:r>
      <w:r w:rsidRPr="000B01C7">
        <w:rPr>
          <w:i/>
          <w:sz w:val="24"/>
          <w:szCs w:val="24"/>
        </w:rPr>
        <w:fldChar w:fldCharType="separate"/>
      </w:r>
      <w:r w:rsidR="00EF5BFE" w:rsidRPr="00EF5BFE">
        <w:rPr>
          <w:i/>
          <w:sz w:val="24"/>
          <w:szCs w:val="24"/>
        </w:rPr>
        <w:t>Предуслови</w:t>
      </w:r>
      <w:r w:rsidRPr="000B01C7">
        <w:rPr>
          <w:i/>
          <w:sz w:val="24"/>
          <w:szCs w:val="24"/>
        </w:rPr>
        <w:fldChar w:fldCharType="end"/>
      </w:r>
      <w:r w:rsidRPr="000B01C7">
        <w:rPr>
          <w:i/>
          <w:sz w:val="24"/>
          <w:szCs w:val="24"/>
        </w:rPr>
        <w:t xml:space="preserve">) </w:t>
      </w:r>
      <w:r w:rsidRPr="000B01C7">
        <w:rPr>
          <w:sz w:val="24"/>
          <w:szCs w:val="24"/>
        </w:rPr>
        <w:t xml:space="preserve">овог </w:t>
      </w:r>
      <w:r w:rsidR="007E1011">
        <w:rPr>
          <w:sz w:val="24"/>
          <w:szCs w:val="24"/>
        </w:rPr>
        <w:t>у</w:t>
      </w:r>
      <w:r w:rsidRPr="000B01C7">
        <w:rPr>
          <w:sz w:val="24"/>
          <w:szCs w:val="24"/>
        </w:rPr>
        <w:t>говора:</w:t>
      </w:r>
    </w:p>
    <w:p w:rsidR="00E36955" w:rsidRPr="000B01C7" w:rsidRDefault="00E36955" w:rsidP="00E36955">
      <w:pPr>
        <w:pStyle w:val="BodyText1"/>
        <w:rPr>
          <w:sz w:val="24"/>
          <w:szCs w:val="24"/>
        </w:rPr>
      </w:pPr>
      <w:r w:rsidRPr="000B01C7">
        <w:rPr>
          <w:sz w:val="24"/>
          <w:szCs w:val="24"/>
        </w:rPr>
        <w:t>[Списак пратећих докумената]</w:t>
      </w:r>
    </w:p>
    <w:p w:rsidR="00E36955" w:rsidRPr="000B01C7" w:rsidRDefault="00E36955" w:rsidP="00E36955">
      <w:pPr>
        <w:pStyle w:val="BodyText"/>
        <w:rPr>
          <w:rFonts w:cs="Times New Roman"/>
          <w:sz w:val="24"/>
          <w:szCs w:val="24"/>
          <w:lang w:val="sr-Cyrl-RS"/>
        </w:rPr>
      </w:pP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С поштовањем,</w:t>
      </w:r>
    </w:p>
    <w:p w:rsidR="00E36955" w:rsidRPr="000B01C7" w:rsidRDefault="00E36955" w:rsidP="00E36955">
      <w:pPr>
        <w:pStyle w:val="BodyText"/>
        <w:tabs>
          <w:tab w:val="right" w:leader="dot" w:pos="3600"/>
        </w:tabs>
        <w:rPr>
          <w:rFonts w:cs="Times New Roman"/>
          <w:sz w:val="24"/>
          <w:szCs w:val="24"/>
          <w:lang w:val="sr-Cyrl-RS"/>
        </w:rPr>
      </w:pPr>
    </w:p>
    <w:p w:rsidR="00E36955" w:rsidRPr="000B01C7" w:rsidRDefault="00E36955" w:rsidP="00E36955">
      <w:pPr>
        <w:pStyle w:val="BodyText"/>
        <w:tabs>
          <w:tab w:val="right" w:leader="dot" w:pos="3600"/>
        </w:tabs>
        <w:rPr>
          <w:rFonts w:cs="Times New Roman"/>
          <w:sz w:val="24"/>
          <w:szCs w:val="24"/>
          <w:lang w:val="sr-Cyrl-RS"/>
        </w:rPr>
      </w:pPr>
      <w:r w:rsidRPr="000B01C7">
        <w:rPr>
          <w:rFonts w:cs="Times New Roman"/>
          <w:sz w:val="24"/>
          <w:szCs w:val="24"/>
          <w:lang w:val="sr-Cyrl-RS"/>
        </w:rPr>
        <w:tab/>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Овлашћени потписник Зајмопримца</w:t>
      </w:r>
    </w:p>
    <w:p w:rsidR="00E36955" w:rsidRPr="000B01C7" w:rsidRDefault="00E36955" w:rsidP="00E36955">
      <w:pPr>
        <w:pStyle w:val="Schhead"/>
        <w:rPr>
          <w:sz w:val="24"/>
          <w:szCs w:val="24"/>
          <w:lang w:val="sr-Cyrl-RS"/>
        </w:rPr>
      </w:pPr>
      <w:bookmarkStart w:id="549" w:name="_Toc59036978"/>
      <w:bookmarkEnd w:id="545"/>
      <w:r w:rsidRPr="000B01C7">
        <w:rPr>
          <w:sz w:val="24"/>
          <w:szCs w:val="24"/>
          <w:lang w:val="sr-Cyrl-RS"/>
        </w:rPr>
        <w:t xml:space="preserve">ПРИЛОГ </w:t>
      </w:r>
      <w:bookmarkStart w:id="550" w:name="fiveB"/>
      <w:bookmarkStart w:id="551" w:name="Sch5B"/>
      <w:r w:rsidRPr="000B01C7">
        <w:rPr>
          <w:sz w:val="24"/>
          <w:szCs w:val="24"/>
          <w:lang w:val="sr-Cyrl-RS"/>
        </w:rPr>
        <w:t>5</w:t>
      </w:r>
      <w:bookmarkEnd w:id="550"/>
      <w:bookmarkEnd w:id="551"/>
      <w:r w:rsidRPr="000B01C7">
        <w:rPr>
          <w:sz w:val="24"/>
          <w:szCs w:val="24"/>
          <w:lang w:val="sr-Cyrl-RS"/>
        </w:rPr>
        <w:t xml:space="preserve">Б – </w:t>
      </w:r>
      <w:bookmarkStart w:id="552" w:name="FORMOFDRAWDOWNCOMFIRMATIONLETTER"/>
      <w:bookmarkStart w:id="553" w:name="FORMOFDRAWDOWNCONFIRMATION"/>
      <w:r w:rsidRPr="000B01C7">
        <w:rPr>
          <w:sz w:val="24"/>
          <w:szCs w:val="24"/>
          <w:lang w:val="sr-Cyrl-RS"/>
        </w:rPr>
        <w:t>ОБРАЗАЦ ПОТВРДЕ ПОВЛАЧЕЊА СРЕДСТАВА И СТОПЕ</w:t>
      </w:r>
      <w:bookmarkEnd w:id="549"/>
      <w:bookmarkEnd w:id="552"/>
      <w:bookmarkEnd w:id="553"/>
    </w:p>
    <w:p w:rsidR="00E36955" w:rsidRDefault="00E36955" w:rsidP="00E36955">
      <w:pPr>
        <w:pStyle w:val="BodyText"/>
        <w:jc w:val="center"/>
        <w:rPr>
          <w:rFonts w:cs="Times New Roman"/>
          <w:i/>
          <w:sz w:val="24"/>
          <w:szCs w:val="24"/>
          <w:lang w:val="sr-Cyrl-RS"/>
        </w:rPr>
      </w:pPr>
      <w:r w:rsidRPr="000B01C7">
        <w:rPr>
          <w:rFonts w:cs="Times New Roman"/>
          <w:i/>
          <w:sz w:val="24"/>
          <w:szCs w:val="24"/>
          <w:lang w:val="sr-Cyrl-RS"/>
        </w:rPr>
        <w:t>[на меморандуму Француске агенције за развој]</w:t>
      </w:r>
    </w:p>
    <w:p w:rsidR="007A3720" w:rsidRPr="000B01C7" w:rsidRDefault="007A3720" w:rsidP="00E36955">
      <w:pPr>
        <w:pStyle w:val="BodyText"/>
        <w:jc w:val="center"/>
        <w:rPr>
          <w:rFonts w:cs="Times New Roman"/>
          <w:sz w:val="24"/>
          <w:szCs w:val="24"/>
          <w:lang w:val="sr-Cyrl-RS"/>
        </w:rPr>
      </w:pP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 xml:space="preserve">За: </w:t>
      </w:r>
      <w:r w:rsidRPr="000B01C7">
        <w:rPr>
          <w:rFonts w:cs="Times New Roman"/>
          <w:sz w:val="24"/>
          <w:szCs w:val="24"/>
          <w:lang w:val="sr-Cyrl-RS"/>
        </w:rPr>
        <w:tab/>
        <w:t>[</w:t>
      </w:r>
      <w:r w:rsidRPr="000B01C7">
        <w:rPr>
          <w:rFonts w:cs="Times New Roman"/>
          <w:i/>
          <w:sz w:val="24"/>
          <w:szCs w:val="24"/>
          <w:lang w:val="sr-Cyrl-RS"/>
        </w:rPr>
        <w:t>Зајмопримца</w:t>
      </w:r>
      <w:r w:rsidRPr="000B01C7">
        <w:rPr>
          <w:rFonts w:cs="Times New Roman"/>
          <w:sz w:val="24"/>
          <w:szCs w:val="24"/>
          <w:lang w:val="sr-Cyrl-RS"/>
        </w:rPr>
        <w:t>]</w:t>
      </w:r>
      <w:r w:rsidRPr="000B01C7">
        <w:rPr>
          <w:rFonts w:cs="Times New Roman"/>
          <w:i/>
          <w:sz w:val="24"/>
          <w:szCs w:val="24"/>
          <w:lang w:val="sr-Cyrl-RS"/>
        </w:rPr>
        <w:t xml:space="preserve">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 xml:space="preserve">Датум: </w:t>
      </w:r>
      <w:r w:rsidRPr="000B01C7">
        <w:rPr>
          <w:rFonts w:cs="Times New Roman"/>
          <w:sz w:val="24"/>
          <w:szCs w:val="24"/>
          <w:lang w:val="sr-Cyrl-RS"/>
        </w:rPr>
        <w:tab/>
        <w:t>[●]</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У вези са:</w:t>
      </w:r>
      <w:r w:rsidRPr="000B01C7">
        <w:rPr>
          <w:rFonts w:cs="Times New Roman"/>
          <w:sz w:val="24"/>
          <w:szCs w:val="24"/>
          <w:lang w:val="sr-Cyrl-RS"/>
        </w:rPr>
        <w:tab/>
        <w:t>Захтевом за повлачење средстава бр. [●] од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Име Зајмопримца – Уговор о кредиту бр.</w:t>
      </w:r>
      <w:r w:rsidRPr="000B01C7">
        <w:rPr>
          <w:rFonts w:cs="Times New Roman"/>
          <w:sz w:val="24"/>
          <w:szCs w:val="24"/>
          <w:lang w:val="sr-Cyrl-RS"/>
        </w:rPr>
        <w:t xml:space="preserve"> </w:t>
      </w:r>
      <w:r w:rsidRPr="000B01C7">
        <w:rPr>
          <w:rFonts w:cs="Times New Roman"/>
          <w:b/>
          <w:sz w:val="24"/>
          <w:szCs w:val="24"/>
          <w:lang w:val="sr-Cyrl-RS"/>
        </w:rPr>
        <w:t>[●] од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Потврда о повлачењу средстава бр.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Поштовани,</w:t>
      </w:r>
    </w:p>
    <w:p w:rsidR="00E36955" w:rsidRPr="00CD1C29" w:rsidRDefault="00E36955" w:rsidP="00CD1C29">
      <w:pPr>
        <w:pStyle w:val="ListArabic1"/>
        <w:numPr>
          <w:ilvl w:val="0"/>
          <w:numId w:val="42"/>
        </w:numPr>
        <w:rPr>
          <w:sz w:val="24"/>
          <w:szCs w:val="24"/>
        </w:rPr>
      </w:pPr>
      <w:r w:rsidRPr="00CD1C29">
        <w:rPr>
          <w:sz w:val="24"/>
          <w:szCs w:val="24"/>
        </w:rPr>
        <w:t>Позивамо се на Уговор о кредиту бр. [●] склопљен између Зајмоп</w:t>
      </w:r>
      <w:r w:rsidR="0029023F">
        <w:rPr>
          <w:sz w:val="24"/>
          <w:szCs w:val="24"/>
        </w:rPr>
        <w:t>римца и Зајмодавца од [●] (,,</w:t>
      </w:r>
      <w:r w:rsidRPr="00CD1C29">
        <w:rPr>
          <w:b/>
          <w:sz w:val="24"/>
          <w:szCs w:val="24"/>
        </w:rPr>
        <w:t>Уговор</w:t>
      </w:r>
      <w:r w:rsidRPr="00CD1C29">
        <w:rPr>
          <w:sz w:val="24"/>
          <w:szCs w:val="24"/>
        </w:rPr>
        <w:t>”). Речи и термини писани великим словима који нису дефинисани овде, имају значење дато им у Уговору.</w:t>
      </w:r>
    </w:p>
    <w:p w:rsidR="00E36955" w:rsidRPr="000B01C7" w:rsidRDefault="00E36955" w:rsidP="00E36955">
      <w:pPr>
        <w:pStyle w:val="ListArabic1"/>
        <w:rPr>
          <w:sz w:val="24"/>
          <w:szCs w:val="24"/>
        </w:rPr>
      </w:pPr>
      <w:r w:rsidRPr="000B01C7">
        <w:rPr>
          <w:sz w:val="24"/>
          <w:szCs w:val="24"/>
        </w:rPr>
        <w:t xml:space="preserve">У Писму Захтева за повлачење средстава од [●], Зајмопримац је тражио да Зајмодавац стави на располагање средства у износу од [●] евра, у складу са одредбама и условима овог </w:t>
      </w:r>
      <w:r w:rsidR="00BF45E9">
        <w:rPr>
          <w:sz w:val="24"/>
          <w:szCs w:val="24"/>
        </w:rPr>
        <w:t>у</w:t>
      </w:r>
      <w:r w:rsidRPr="000B01C7">
        <w:rPr>
          <w:sz w:val="24"/>
          <w:szCs w:val="24"/>
        </w:rPr>
        <w:t>говора.</w:t>
      </w:r>
    </w:p>
    <w:p w:rsidR="00E36955" w:rsidRPr="000B01C7" w:rsidRDefault="00E36955" w:rsidP="00E36955">
      <w:pPr>
        <w:pStyle w:val="ListArabic1"/>
        <w:rPr>
          <w:sz w:val="24"/>
          <w:szCs w:val="24"/>
        </w:rPr>
      </w:pPr>
      <w:r w:rsidRPr="000B01C7">
        <w:rPr>
          <w:sz w:val="24"/>
          <w:szCs w:val="24"/>
        </w:rPr>
        <w:t>Средства повлачења која су стављена на располагање у складу са Захтевом за повлачење средстава су следећа:</w:t>
      </w:r>
    </w:p>
    <w:p w:rsidR="00E36955" w:rsidRPr="000B01C7" w:rsidRDefault="00E36955" w:rsidP="00E36955">
      <w:pPr>
        <w:pStyle w:val="Bullet2"/>
        <w:tabs>
          <w:tab w:val="clear" w:pos="0"/>
          <w:tab w:val="num" w:pos="706"/>
        </w:tabs>
        <w:ind w:left="1426"/>
        <w:rPr>
          <w:sz w:val="24"/>
          <w:szCs w:val="24"/>
          <w:lang w:val="sr-Cyrl-RS"/>
        </w:rPr>
      </w:pPr>
      <w:r w:rsidRPr="000B01C7">
        <w:rPr>
          <w:sz w:val="24"/>
          <w:szCs w:val="24"/>
          <w:lang w:val="sr-Cyrl-RS"/>
        </w:rPr>
        <w:t xml:space="preserve">Износ: </w:t>
      </w:r>
      <w:r w:rsidR="008D3E92" w:rsidRPr="000B01C7">
        <w:rPr>
          <w:sz w:val="24"/>
          <w:szCs w:val="24"/>
          <w:lang w:val="sr-Cyrl-RS"/>
        </w:rPr>
        <w:t xml:space="preserve">Евра </w:t>
      </w:r>
      <w:r w:rsidRPr="000B01C7">
        <w:rPr>
          <w:sz w:val="24"/>
          <w:szCs w:val="24"/>
          <w:lang w:val="sr-Cyrl-RS"/>
        </w:rPr>
        <w:t>[●</w:t>
      </w:r>
      <w:r w:rsidRPr="000B01C7">
        <w:rPr>
          <w:i/>
          <w:sz w:val="24"/>
          <w:szCs w:val="24"/>
          <w:lang w:val="sr-Cyrl-RS"/>
        </w:rPr>
        <w:t>износ у речима</w:t>
      </w:r>
      <w:r w:rsidRPr="000B01C7">
        <w:rPr>
          <w:sz w:val="24"/>
          <w:szCs w:val="24"/>
          <w:lang w:val="sr-Cyrl-RS"/>
        </w:rPr>
        <w:t>] (</w:t>
      </w:r>
      <w:r w:rsidR="008D3E92" w:rsidRPr="000B01C7">
        <w:rPr>
          <w:sz w:val="24"/>
          <w:szCs w:val="24"/>
          <w:lang w:val="sr-Cyrl-RS"/>
        </w:rPr>
        <w:t>Е</w:t>
      </w:r>
      <w:r w:rsidR="00BF45E9">
        <w:rPr>
          <w:sz w:val="24"/>
          <w:szCs w:val="24"/>
          <w:lang w:val="sr-Latn-RS"/>
        </w:rPr>
        <w:t>UR</w:t>
      </w:r>
      <w:r w:rsidR="008D3E92" w:rsidRPr="000B01C7">
        <w:rPr>
          <w:sz w:val="24"/>
          <w:szCs w:val="24"/>
          <w:lang w:val="sr-Cyrl-RS"/>
        </w:rPr>
        <w:t xml:space="preserve"> </w:t>
      </w:r>
      <w:r w:rsidRPr="000B01C7">
        <w:rPr>
          <w:sz w:val="24"/>
          <w:szCs w:val="24"/>
          <w:lang w:val="sr-Cyrl-RS"/>
        </w:rPr>
        <w:t>[●])</w:t>
      </w:r>
    </w:p>
    <w:p w:rsidR="00E36955" w:rsidRPr="000B01C7" w:rsidRDefault="00E36955" w:rsidP="00E36955">
      <w:pPr>
        <w:pStyle w:val="Bullet2"/>
        <w:ind w:left="1426"/>
        <w:rPr>
          <w:sz w:val="24"/>
          <w:szCs w:val="24"/>
          <w:lang w:val="sr-Cyrl-RS"/>
        </w:rPr>
      </w:pPr>
      <w:r w:rsidRPr="000B01C7">
        <w:rPr>
          <w:sz w:val="24"/>
          <w:szCs w:val="24"/>
          <w:lang w:val="sr-Cyrl-RS"/>
        </w:rPr>
        <w:t>Примењива каматна стопа: [●</w:t>
      </w:r>
      <w:r w:rsidRPr="000B01C7">
        <w:rPr>
          <w:i/>
          <w:sz w:val="24"/>
          <w:szCs w:val="24"/>
          <w:lang w:val="sr-Cyrl-RS"/>
        </w:rPr>
        <w:t xml:space="preserve"> проценат исказан речима</w:t>
      </w:r>
      <w:r w:rsidRPr="000B01C7">
        <w:rPr>
          <w:sz w:val="24"/>
          <w:szCs w:val="24"/>
          <w:lang w:val="sr-Cyrl-RS"/>
        </w:rPr>
        <w:t xml:space="preserve">] ([●]%) годишње [једнак укупном шестомесечном ЕУРИБОР-у (једнак [●]% годишње) </w:t>
      </w:r>
      <w:r w:rsidRPr="000B01C7">
        <w:rPr>
          <w:rStyle w:val="FootnoteReference"/>
          <w:sz w:val="24"/>
          <w:szCs w:val="24"/>
        </w:rPr>
        <w:footnoteReference w:id="18"/>
      </w:r>
      <w:r w:rsidRPr="000B01C7">
        <w:rPr>
          <w:sz w:val="24"/>
          <w:szCs w:val="24"/>
          <w:lang w:val="sr-Cyrl-RS"/>
        </w:rPr>
        <w:t xml:space="preserve"> и Маржа]</w:t>
      </w:r>
      <w:r w:rsidRPr="000B01C7">
        <w:rPr>
          <w:rStyle w:val="FootnoteReference"/>
          <w:sz w:val="24"/>
          <w:szCs w:val="24"/>
        </w:rPr>
        <w:t xml:space="preserve"> </w:t>
      </w:r>
      <w:r w:rsidRPr="000B01C7">
        <w:rPr>
          <w:rStyle w:val="FootnoteReference"/>
          <w:sz w:val="24"/>
          <w:szCs w:val="24"/>
        </w:rPr>
        <w:footnoteReference w:id="19"/>
      </w:r>
    </w:p>
    <w:p w:rsidR="00E36955" w:rsidRPr="000B01C7" w:rsidRDefault="00E36955" w:rsidP="00E36955">
      <w:pPr>
        <w:pStyle w:val="Bullet2"/>
        <w:ind w:left="1426"/>
        <w:rPr>
          <w:sz w:val="24"/>
          <w:szCs w:val="24"/>
          <w:lang w:val="sr-Cyrl-RS"/>
        </w:rPr>
      </w:pPr>
      <w:r w:rsidRPr="000B01C7">
        <w:rPr>
          <w:sz w:val="24"/>
          <w:szCs w:val="24"/>
          <w:lang w:val="sr-Cyrl-RS"/>
        </w:rPr>
        <w:t>Датум повлачења средстава: [●]</w:t>
      </w:r>
    </w:p>
    <w:p w:rsidR="00E36955" w:rsidRPr="000B01C7" w:rsidRDefault="00E36955" w:rsidP="00E36955">
      <w:pPr>
        <w:pStyle w:val="BodyText1"/>
        <w:rPr>
          <w:sz w:val="24"/>
          <w:szCs w:val="24"/>
        </w:rPr>
      </w:pPr>
      <w:r w:rsidRPr="000B01C7">
        <w:rPr>
          <w:sz w:val="24"/>
          <w:szCs w:val="24"/>
        </w:rPr>
        <w:t>Само за кредите са фиксном каматном стопом</w:t>
      </w:r>
    </w:p>
    <w:p w:rsidR="00E36955" w:rsidRPr="000B01C7" w:rsidRDefault="00E36955" w:rsidP="00E36955">
      <w:pPr>
        <w:pStyle w:val="BodyText1"/>
        <w:rPr>
          <w:sz w:val="24"/>
          <w:szCs w:val="24"/>
        </w:rPr>
      </w:pPr>
      <w:r w:rsidRPr="000B01C7">
        <w:rPr>
          <w:sz w:val="24"/>
          <w:szCs w:val="24"/>
        </w:rPr>
        <w:t>Само у сврху информисања:</w:t>
      </w:r>
    </w:p>
    <w:p w:rsidR="00E36955" w:rsidRPr="000B01C7" w:rsidRDefault="00E36955" w:rsidP="00E36955">
      <w:pPr>
        <w:pStyle w:val="Bullet2"/>
        <w:tabs>
          <w:tab w:val="clear" w:pos="0"/>
          <w:tab w:val="num" w:pos="706"/>
        </w:tabs>
        <w:ind w:left="1426"/>
        <w:rPr>
          <w:sz w:val="24"/>
          <w:szCs w:val="24"/>
          <w:lang w:val="sr-Cyrl-RS"/>
        </w:rPr>
      </w:pPr>
      <w:r w:rsidRPr="000B01C7">
        <w:rPr>
          <w:sz w:val="24"/>
          <w:szCs w:val="24"/>
          <w:lang w:val="sr-Cyrl-RS"/>
        </w:rPr>
        <w:t>Датум утврђивања стопе: [●]</w:t>
      </w:r>
    </w:p>
    <w:p w:rsidR="00E36955" w:rsidRDefault="00E36955" w:rsidP="00E36955">
      <w:pPr>
        <w:pStyle w:val="Bullet2"/>
        <w:ind w:left="1426"/>
        <w:rPr>
          <w:sz w:val="24"/>
          <w:szCs w:val="24"/>
          <w:lang w:val="sr-Cyrl-RS"/>
        </w:rPr>
      </w:pPr>
      <w:r w:rsidRPr="000B01C7">
        <w:rPr>
          <w:sz w:val="24"/>
          <w:szCs w:val="24"/>
          <w:lang w:val="sr-Cyrl-RS"/>
        </w:rPr>
        <w:t>Фиксна референтна стопа: [●</w:t>
      </w:r>
      <w:r w:rsidRPr="000B01C7">
        <w:rPr>
          <w:i/>
          <w:sz w:val="24"/>
          <w:szCs w:val="24"/>
          <w:lang w:val="sr-Cyrl-RS"/>
        </w:rPr>
        <w:t xml:space="preserve">проценат </w:t>
      </w:r>
      <w:bookmarkStart w:id="554" w:name="_Hlk60572414"/>
      <w:r w:rsidRPr="000B01C7">
        <w:rPr>
          <w:i/>
          <w:sz w:val="24"/>
          <w:szCs w:val="24"/>
          <w:lang w:val="sr-Cyrl-RS"/>
        </w:rPr>
        <w:t>исказан речима</w:t>
      </w:r>
      <w:bookmarkEnd w:id="554"/>
      <w:r w:rsidRPr="000B01C7">
        <w:rPr>
          <w:sz w:val="24"/>
          <w:szCs w:val="24"/>
          <w:lang w:val="sr-Cyrl-RS"/>
        </w:rPr>
        <w:t>] ([●]%) годишње</w:t>
      </w:r>
    </w:p>
    <w:p w:rsidR="007400B3" w:rsidRPr="000B01C7" w:rsidRDefault="007400B3" w:rsidP="007400B3">
      <w:pPr>
        <w:pStyle w:val="Bullet1"/>
        <w:numPr>
          <w:ilvl w:val="0"/>
          <w:numId w:val="0"/>
        </w:numPr>
        <w:ind w:left="720"/>
      </w:pPr>
    </w:p>
    <w:p w:rsidR="00E36955" w:rsidRPr="000B01C7" w:rsidRDefault="00E36955" w:rsidP="00E36955">
      <w:pPr>
        <w:pStyle w:val="Bullet2"/>
        <w:ind w:left="1426"/>
        <w:rPr>
          <w:sz w:val="24"/>
          <w:szCs w:val="24"/>
          <w:lang w:val="sr-Cyrl-RS"/>
        </w:rPr>
      </w:pPr>
      <w:r w:rsidRPr="000B01C7">
        <w:rPr>
          <w:sz w:val="24"/>
          <w:szCs w:val="24"/>
          <w:lang w:val="sr-Cyrl-RS"/>
        </w:rPr>
        <w:t>Ефективна глобална стопа (годишње): [●</w:t>
      </w:r>
      <w:r w:rsidRPr="000B01C7">
        <w:rPr>
          <w:i/>
          <w:sz w:val="24"/>
          <w:szCs w:val="24"/>
          <w:lang w:val="sr-Cyrl-RS"/>
        </w:rPr>
        <w:t>проценат исказан речима</w:t>
      </w:r>
      <w:r w:rsidRPr="000B01C7">
        <w:rPr>
          <w:sz w:val="24"/>
          <w:szCs w:val="24"/>
          <w:lang w:val="sr-Cyrl-RS"/>
        </w:rPr>
        <w:t>] ([●]%)</w:t>
      </w:r>
    </w:p>
    <w:p w:rsidR="00E36955" w:rsidRPr="000B01C7" w:rsidRDefault="00E36955" w:rsidP="00E36955">
      <w:pPr>
        <w:pStyle w:val="Bullet2"/>
        <w:ind w:left="1426"/>
        <w:rPr>
          <w:sz w:val="24"/>
          <w:szCs w:val="24"/>
          <w:lang w:val="sr-Cyrl-RS"/>
        </w:rPr>
      </w:pPr>
      <w:r w:rsidRPr="000B01C7">
        <w:rPr>
          <w:sz w:val="24"/>
          <w:szCs w:val="24"/>
          <w:lang w:val="sr-Cyrl-RS"/>
        </w:rPr>
        <w:t>Индексна стопа: [●</w:t>
      </w:r>
      <w:r w:rsidRPr="000B01C7">
        <w:rPr>
          <w:i/>
          <w:sz w:val="24"/>
          <w:szCs w:val="24"/>
          <w:lang w:val="sr-Cyrl-RS"/>
        </w:rPr>
        <w:t>проценат исказан речима</w:t>
      </w:r>
      <w:r w:rsidRPr="000B01C7">
        <w:rPr>
          <w:sz w:val="24"/>
          <w:szCs w:val="24"/>
          <w:lang w:val="sr-Cyrl-RS"/>
        </w:rPr>
        <w:t>] ([●]%)</w:t>
      </w:r>
      <w:r w:rsidR="008D3E92" w:rsidRPr="000B01C7">
        <w:rPr>
          <w:sz w:val="24"/>
          <w:szCs w:val="24"/>
          <w:lang w:val="sr-Cyrl-RS"/>
        </w:rPr>
        <w:t xml:space="preserve"> годишње</w:t>
      </w:r>
    </w:p>
    <w:p w:rsidR="00E36955" w:rsidRPr="000B01C7" w:rsidRDefault="00E36955" w:rsidP="00E36955">
      <w:pPr>
        <w:pStyle w:val="Bullet2"/>
        <w:ind w:left="1426"/>
        <w:rPr>
          <w:sz w:val="24"/>
          <w:szCs w:val="24"/>
          <w:lang w:val="sr-Cyrl-RS"/>
        </w:rPr>
      </w:pPr>
      <w:r w:rsidRPr="000B01C7">
        <w:rPr>
          <w:sz w:val="24"/>
          <w:szCs w:val="24"/>
          <w:lang w:val="sr-Cyrl-RS"/>
        </w:rPr>
        <w:t xml:space="preserve">Индексна стопа на Датум утврђивања стопе: </w:t>
      </w:r>
      <w:r w:rsidR="008D3E92" w:rsidRPr="000B01C7">
        <w:rPr>
          <w:sz w:val="24"/>
          <w:szCs w:val="24"/>
          <w:lang w:val="sr-Cyrl-RS"/>
        </w:rPr>
        <w:t>[●</w:t>
      </w:r>
      <w:r w:rsidR="008D3E92" w:rsidRPr="000B01C7">
        <w:rPr>
          <w:i/>
          <w:sz w:val="24"/>
          <w:szCs w:val="24"/>
          <w:lang w:val="sr-Cyrl-RS"/>
        </w:rPr>
        <w:t>проценат исказан речима</w:t>
      </w:r>
      <w:r w:rsidR="008D3E92" w:rsidRPr="000B01C7">
        <w:rPr>
          <w:sz w:val="24"/>
          <w:szCs w:val="24"/>
          <w:lang w:val="sr-Cyrl-RS"/>
        </w:rPr>
        <w:t>] ([●]%) годишње</w:t>
      </w:r>
      <w:r w:rsidRPr="000B01C7">
        <w:rPr>
          <w:sz w:val="24"/>
          <w:szCs w:val="24"/>
          <w:lang w:val="sr-Cyrl-RS"/>
        </w:rPr>
        <w:t>.</w:t>
      </w:r>
    </w:p>
    <w:p w:rsidR="00E36955" w:rsidRPr="000B01C7" w:rsidRDefault="00E36955" w:rsidP="00E36955">
      <w:pPr>
        <w:pStyle w:val="Bullet2"/>
        <w:numPr>
          <w:ilvl w:val="0"/>
          <w:numId w:val="0"/>
        </w:numPr>
        <w:rPr>
          <w:sz w:val="24"/>
          <w:szCs w:val="24"/>
          <w:lang w:val="sr-Cyrl-RS"/>
        </w:rPr>
      </w:pPr>
      <w:r w:rsidRPr="000B01C7">
        <w:rPr>
          <w:sz w:val="24"/>
          <w:szCs w:val="24"/>
          <w:lang w:val="sr-Cyrl-RS"/>
        </w:rPr>
        <w:t xml:space="preserve">[Треба напоменути да горе поменута Каматна стопа може варирати у складу са одредбама члана  </w:t>
      </w:r>
      <w:r w:rsidRPr="000B01C7">
        <w:rPr>
          <w:sz w:val="24"/>
          <w:szCs w:val="24"/>
          <w:lang w:val="sr-Cyrl-RS"/>
        </w:rPr>
        <w:fldChar w:fldCharType="begin"/>
      </w:r>
      <w:r w:rsidRPr="000B01C7">
        <w:rPr>
          <w:sz w:val="24"/>
          <w:szCs w:val="24"/>
          <w:lang w:val="sr-Cyrl-RS"/>
        </w:rPr>
        <w:instrText xml:space="preserve"> REF _Ref382469141 \r \h  \* MERGEFORMAT </w:instrText>
      </w:r>
      <w:r w:rsidRPr="000B01C7">
        <w:rPr>
          <w:sz w:val="24"/>
          <w:szCs w:val="24"/>
          <w:lang w:val="sr-Cyrl-RS"/>
        </w:rPr>
      </w:r>
      <w:r w:rsidRPr="000B01C7">
        <w:rPr>
          <w:sz w:val="24"/>
          <w:szCs w:val="24"/>
          <w:lang w:val="sr-Cyrl-RS"/>
        </w:rPr>
        <w:fldChar w:fldCharType="separate"/>
      </w:r>
      <w:r w:rsidR="00EF5BFE">
        <w:rPr>
          <w:sz w:val="24"/>
          <w:szCs w:val="24"/>
          <w:lang w:val="sr-Cyrl-RS"/>
        </w:rPr>
        <w:t>4.1.1(i)</w:t>
      </w:r>
      <w:r w:rsidRPr="000B01C7">
        <w:rPr>
          <w:sz w:val="24"/>
          <w:szCs w:val="24"/>
          <w:lang w:val="sr-Cyrl-RS"/>
        </w:rPr>
        <w:fldChar w:fldCharType="end"/>
      </w:r>
      <w:r w:rsidRPr="000B01C7">
        <w:rPr>
          <w:sz w:val="24"/>
          <w:szCs w:val="24"/>
          <w:lang w:val="sr-Cyrl-RS"/>
        </w:rPr>
        <w:t xml:space="preserve"> (</w:t>
      </w:r>
      <w:r w:rsidRPr="000B01C7">
        <w:rPr>
          <w:i/>
          <w:sz w:val="24"/>
          <w:szCs w:val="24"/>
          <w:lang w:val="sr-Cyrl-RS"/>
        </w:rPr>
        <w:fldChar w:fldCharType="begin"/>
      </w:r>
      <w:r w:rsidRPr="000B01C7">
        <w:rPr>
          <w:i/>
          <w:sz w:val="24"/>
          <w:szCs w:val="24"/>
          <w:lang w:val="sr-Cyrl-RS"/>
        </w:rPr>
        <w:instrText xml:space="preserve"> REF _Ref382469141 \h  \* MERGEFORMAT </w:instrText>
      </w:r>
      <w:r w:rsidRPr="000B01C7">
        <w:rPr>
          <w:i/>
          <w:sz w:val="24"/>
          <w:szCs w:val="24"/>
          <w:lang w:val="sr-Cyrl-RS"/>
        </w:rPr>
      </w:r>
      <w:r w:rsidRPr="000B01C7">
        <w:rPr>
          <w:i/>
          <w:sz w:val="24"/>
          <w:szCs w:val="24"/>
          <w:lang w:val="sr-Cyrl-RS"/>
        </w:rPr>
        <w:fldChar w:fldCharType="separate"/>
      </w:r>
      <w:r w:rsidR="00EF5BFE" w:rsidRPr="00EF5BFE">
        <w:rPr>
          <w:i/>
          <w:sz w:val="24"/>
          <w:szCs w:val="24"/>
          <w:lang w:val="sr-Cyrl-RS"/>
        </w:rPr>
        <w:t>Варијабилна каматна стопа</w:t>
      </w:r>
      <w:r w:rsidRPr="000B01C7">
        <w:rPr>
          <w:i/>
          <w:sz w:val="24"/>
          <w:szCs w:val="24"/>
          <w:lang w:val="sr-Cyrl-RS"/>
        </w:rPr>
        <w:fldChar w:fldCharType="end"/>
      </w:r>
      <w:r w:rsidRPr="000B01C7">
        <w:rPr>
          <w:i/>
          <w:sz w:val="24"/>
          <w:szCs w:val="24"/>
          <w:lang w:val="sr-Cyrl-RS"/>
        </w:rPr>
        <w:t xml:space="preserve">) </w:t>
      </w:r>
      <w:r w:rsidRPr="000B01C7">
        <w:rPr>
          <w:sz w:val="24"/>
          <w:szCs w:val="24"/>
          <w:lang w:val="sr-Cyrl-RS"/>
        </w:rPr>
        <w:t>и 5.2 (</w:t>
      </w:r>
      <w:r w:rsidRPr="000B01C7">
        <w:rPr>
          <w:i/>
          <w:sz w:val="24"/>
          <w:szCs w:val="24"/>
          <w:lang w:val="sr-Cyrl-RS"/>
        </w:rPr>
        <w:t>Замена Приказа Референтне стопе</w:t>
      </w:r>
      <w:r w:rsidRPr="000B01C7">
        <w:rPr>
          <w:sz w:val="24"/>
          <w:szCs w:val="24"/>
          <w:lang w:val="sr-Cyrl-RS"/>
        </w:rPr>
        <w:t xml:space="preserve">) овог </w:t>
      </w:r>
      <w:r w:rsidR="00F76E8F">
        <w:rPr>
          <w:sz w:val="24"/>
          <w:szCs w:val="24"/>
          <w:lang w:val="sr-Cyrl-RS"/>
        </w:rPr>
        <w:t>у</w:t>
      </w:r>
      <w:r w:rsidRPr="000B01C7">
        <w:rPr>
          <w:sz w:val="24"/>
          <w:szCs w:val="24"/>
          <w:lang w:val="sr-Cyrl-RS"/>
        </w:rPr>
        <w:t>говора.]</w:t>
      </w:r>
      <w:r w:rsidRPr="000B01C7">
        <w:rPr>
          <w:rStyle w:val="FootnoteReference"/>
          <w:sz w:val="24"/>
          <w:szCs w:val="24"/>
        </w:rPr>
        <w:footnoteReference w:id="20"/>
      </w:r>
      <w:r w:rsidRPr="000B01C7">
        <w:rPr>
          <w:sz w:val="24"/>
          <w:szCs w:val="24"/>
          <w:lang w:val="sr-Cyrl-RS"/>
        </w:rPr>
        <w:t xml:space="preserve">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С поштовањем,</w:t>
      </w:r>
    </w:p>
    <w:p w:rsidR="00E36955" w:rsidRPr="000B01C7" w:rsidRDefault="00E36955" w:rsidP="00E36955">
      <w:pPr>
        <w:pStyle w:val="BodyText"/>
        <w:tabs>
          <w:tab w:val="right" w:leader="dot" w:pos="3600"/>
        </w:tabs>
        <w:rPr>
          <w:rFonts w:cs="Times New Roman"/>
          <w:sz w:val="24"/>
          <w:szCs w:val="24"/>
          <w:lang w:val="sr-Cyrl-RS"/>
        </w:rPr>
      </w:pPr>
      <w:r w:rsidRPr="000B01C7">
        <w:rPr>
          <w:rFonts w:cs="Times New Roman"/>
          <w:sz w:val="24"/>
          <w:szCs w:val="24"/>
          <w:lang w:val="sr-Cyrl-RS"/>
        </w:rPr>
        <w:tab/>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Овлашћени потписник</w:t>
      </w:r>
      <w:r w:rsidRPr="000B01C7">
        <w:rPr>
          <w:rFonts w:cs="Times New Roman"/>
          <w:i/>
          <w:sz w:val="24"/>
          <w:szCs w:val="24"/>
          <w:lang w:val="sr-Cyrl-RS"/>
        </w:rPr>
        <w:t xml:space="preserve">  Француске агенције за развој</w:t>
      </w: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pStyle w:val="Schhead"/>
        <w:rPr>
          <w:sz w:val="24"/>
          <w:szCs w:val="24"/>
          <w:lang w:val="sr-Cyrl-RS"/>
        </w:rPr>
      </w:pPr>
      <w:bookmarkStart w:id="555" w:name="_Toc59036979"/>
      <w:r w:rsidRPr="000B01C7">
        <w:rPr>
          <w:sz w:val="24"/>
          <w:szCs w:val="24"/>
          <w:lang w:val="sr-Cyrl-RS"/>
        </w:rPr>
        <w:t xml:space="preserve">ПРИЛОГ </w:t>
      </w:r>
      <w:bookmarkStart w:id="556" w:name="fivec"/>
      <w:bookmarkStart w:id="557" w:name="Sch5c"/>
      <w:r w:rsidRPr="000B01C7">
        <w:rPr>
          <w:sz w:val="24"/>
          <w:szCs w:val="24"/>
          <w:lang w:val="sr-Cyrl-RS"/>
        </w:rPr>
        <w:t>5</w:t>
      </w:r>
      <w:bookmarkEnd w:id="556"/>
      <w:bookmarkEnd w:id="557"/>
      <w:r w:rsidRPr="000B01C7">
        <w:rPr>
          <w:sz w:val="24"/>
          <w:szCs w:val="24"/>
          <w:lang w:val="sr-Cyrl-RS"/>
        </w:rPr>
        <w:t xml:space="preserve">ц – </w:t>
      </w:r>
      <w:bookmarkStart w:id="558" w:name="FormofRateConversionRequest"/>
      <w:r w:rsidRPr="000B01C7">
        <w:rPr>
          <w:sz w:val="24"/>
          <w:szCs w:val="24"/>
          <w:lang w:val="sr-Cyrl-RS"/>
        </w:rPr>
        <w:t>образац захтева за конверзију стопе</w:t>
      </w:r>
      <w:bookmarkEnd w:id="555"/>
      <w:bookmarkEnd w:id="558"/>
    </w:p>
    <w:p w:rsidR="00E36955" w:rsidRPr="000B01C7" w:rsidRDefault="00E36955" w:rsidP="00E36955">
      <w:pPr>
        <w:pStyle w:val="BodyText"/>
        <w:jc w:val="center"/>
        <w:rPr>
          <w:rFonts w:cs="Times New Roman"/>
          <w:sz w:val="24"/>
          <w:szCs w:val="24"/>
          <w:lang w:val="sr-Cyrl-RS"/>
        </w:rPr>
      </w:pPr>
      <w:r w:rsidRPr="000B01C7">
        <w:rPr>
          <w:rFonts w:cs="Times New Roman"/>
          <w:i/>
          <w:sz w:val="24"/>
          <w:szCs w:val="24"/>
          <w:lang w:val="sr-Cyrl-RS"/>
        </w:rPr>
        <w:t>[на меморандуму Зајмопримца]</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 xml:space="preserve">За: </w:t>
      </w:r>
      <w:r w:rsidRPr="000B01C7">
        <w:rPr>
          <w:rFonts w:cs="Times New Roman"/>
          <w:sz w:val="24"/>
          <w:szCs w:val="24"/>
          <w:lang w:val="sr-Cyrl-RS"/>
        </w:rPr>
        <w:tab/>
        <w:t>ФРАНЦУСКА АГЕНЦИЈА ЗА РАЗВОЈ</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 xml:space="preserve">Датум: </w:t>
      </w:r>
      <w:r w:rsidRPr="000B01C7">
        <w:rPr>
          <w:rFonts w:cs="Times New Roman"/>
          <w:sz w:val="24"/>
          <w:szCs w:val="24"/>
          <w:lang w:val="sr-Cyrl-RS"/>
        </w:rPr>
        <w:tab/>
        <w:t>[</w:t>
      </w:r>
      <w:r w:rsidRPr="000B01C7">
        <w:rPr>
          <w:rFonts w:cs="Times New Roman"/>
          <w:i/>
          <w:sz w:val="24"/>
          <w:szCs w:val="24"/>
          <w:lang w:val="sr-Cyrl-RS"/>
        </w:rPr>
        <w:t>датум</w:t>
      </w:r>
      <w:r w:rsidRPr="000B01C7">
        <w:rPr>
          <w:rFonts w:cs="Times New Roman"/>
          <w:sz w:val="24"/>
          <w:szCs w:val="24"/>
          <w:lang w:val="sr-Cyrl-RS"/>
        </w:rPr>
        <w:t>]</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Име Зајмопримца – Уговор о кредиту бр.</w:t>
      </w:r>
      <w:r w:rsidRPr="000B01C7">
        <w:rPr>
          <w:rFonts w:cs="Times New Roman"/>
          <w:sz w:val="24"/>
          <w:szCs w:val="24"/>
          <w:lang w:val="sr-Cyrl-RS"/>
        </w:rPr>
        <w:t xml:space="preserve"> </w:t>
      </w:r>
      <w:r w:rsidRPr="000B01C7">
        <w:rPr>
          <w:rFonts w:cs="Times New Roman"/>
          <w:b/>
          <w:sz w:val="24"/>
          <w:szCs w:val="24"/>
          <w:lang w:val="sr-Cyrl-RS"/>
        </w:rPr>
        <w:t>[●] датиран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Захтев за конверзију стопе бр.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Поштовани,</w:t>
      </w:r>
    </w:p>
    <w:p w:rsidR="00E36955" w:rsidRPr="000B01C7" w:rsidRDefault="00E36955" w:rsidP="00926691">
      <w:pPr>
        <w:pStyle w:val="ListArabic1"/>
        <w:numPr>
          <w:ilvl w:val="0"/>
          <w:numId w:val="31"/>
        </w:numPr>
        <w:rPr>
          <w:sz w:val="24"/>
          <w:szCs w:val="24"/>
        </w:rPr>
      </w:pPr>
      <w:r w:rsidRPr="000B01C7">
        <w:rPr>
          <w:sz w:val="24"/>
          <w:szCs w:val="24"/>
        </w:rPr>
        <w:t>Позивамо се на Уговор о кредиту бр. [●] склопљен између За</w:t>
      </w:r>
      <w:r w:rsidR="009A58EC">
        <w:rPr>
          <w:sz w:val="24"/>
          <w:szCs w:val="24"/>
        </w:rPr>
        <w:t>јмопримца и Зајмодавца од [●] (,,</w:t>
      </w:r>
      <w:r w:rsidRPr="000B01C7">
        <w:rPr>
          <w:b/>
          <w:sz w:val="24"/>
          <w:szCs w:val="24"/>
        </w:rPr>
        <w:t>Уговор</w:t>
      </w:r>
      <w:r w:rsidRPr="000B01C7">
        <w:rPr>
          <w:sz w:val="24"/>
          <w:szCs w:val="24"/>
        </w:rPr>
        <w:t>”). Речи и термини писани великим словима који нису дефинисани овде, имају значење дато им у Уговору.</w:t>
      </w:r>
    </w:p>
    <w:p w:rsidR="00E36955" w:rsidRPr="000B01C7" w:rsidRDefault="00896821" w:rsidP="00896821">
      <w:pPr>
        <w:pStyle w:val="ListArabic1"/>
        <w:numPr>
          <w:ilvl w:val="0"/>
          <w:numId w:val="0"/>
        </w:numPr>
        <w:rPr>
          <w:sz w:val="24"/>
          <w:szCs w:val="24"/>
        </w:rPr>
      </w:pPr>
      <w:r>
        <w:rPr>
          <w:sz w:val="24"/>
          <w:szCs w:val="24"/>
        </w:rPr>
        <w:t xml:space="preserve">2. </w:t>
      </w:r>
      <w:r w:rsidR="00E36955" w:rsidRPr="000B01C7">
        <w:rPr>
          <w:sz w:val="24"/>
          <w:szCs w:val="24"/>
        </w:rPr>
        <w:t xml:space="preserve">У складу са чланом </w:t>
      </w:r>
      <w:r w:rsidR="00E36955" w:rsidRPr="000B01C7">
        <w:rPr>
          <w:sz w:val="24"/>
          <w:szCs w:val="24"/>
        </w:rPr>
        <w:fldChar w:fldCharType="begin"/>
      </w:r>
      <w:r w:rsidR="00E36955" w:rsidRPr="000B01C7">
        <w:rPr>
          <w:sz w:val="24"/>
          <w:szCs w:val="24"/>
        </w:rPr>
        <w:instrText xml:space="preserve"> REF _Ref379251592 \r \h  \* MERGEFORMAT </w:instrText>
      </w:r>
      <w:r w:rsidR="00E36955" w:rsidRPr="000B01C7">
        <w:rPr>
          <w:sz w:val="24"/>
          <w:szCs w:val="24"/>
        </w:rPr>
      </w:r>
      <w:r w:rsidR="00E36955" w:rsidRPr="000B01C7">
        <w:rPr>
          <w:sz w:val="24"/>
          <w:szCs w:val="24"/>
        </w:rPr>
        <w:fldChar w:fldCharType="separate"/>
      </w:r>
      <w:r w:rsidR="00EF5BFE">
        <w:rPr>
          <w:sz w:val="24"/>
          <w:szCs w:val="24"/>
        </w:rPr>
        <w:t>4.1.3</w:t>
      </w:r>
      <w:r w:rsidR="00E36955" w:rsidRPr="000B01C7">
        <w:rPr>
          <w:sz w:val="24"/>
          <w:szCs w:val="24"/>
        </w:rPr>
        <w:fldChar w:fldCharType="end"/>
      </w:r>
      <w:r w:rsidR="00E36955" w:rsidRPr="000B01C7">
        <w:rPr>
          <w:sz w:val="24"/>
          <w:szCs w:val="24"/>
        </w:rPr>
        <w:t xml:space="preserve"> (</w:t>
      </w:r>
      <w:r w:rsidR="00E36955" w:rsidRPr="000B01C7">
        <w:rPr>
          <w:i/>
          <w:sz w:val="24"/>
          <w:szCs w:val="24"/>
        </w:rPr>
        <w:fldChar w:fldCharType="begin"/>
      </w:r>
      <w:r w:rsidR="00E36955" w:rsidRPr="000B01C7">
        <w:rPr>
          <w:i/>
          <w:sz w:val="24"/>
          <w:szCs w:val="24"/>
        </w:rPr>
        <w:instrText xml:space="preserve"> REF Cfafir \h  \* MERGEFORMAT </w:instrText>
      </w:r>
      <w:r w:rsidR="00E36955" w:rsidRPr="000B01C7">
        <w:rPr>
          <w:i/>
          <w:sz w:val="24"/>
          <w:szCs w:val="24"/>
        </w:rPr>
      </w:r>
      <w:r w:rsidR="00E36955" w:rsidRPr="000B01C7">
        <w:rPr>
          <w:i/>
          <w:sz w:val="24"/>
          <w:szCs w:val="24"/>
        </w:rPr>
        <w:fldChar w:fldCharType="separate"/>
      </w:r>
      <w:r w:rsidR="00EF5BFE" w:rsidRPr="00EF5BFE">
        <w:rPr>
          <w:i/>
          <w:sz w:val="24"/>
          <w:szCs w:val="24"/>
        </w:rPr>
        <w:t>Конверзија варијабилне Каматне стопе у фиксну Каматну стопу</w:t>
      </w:r>
      <w:r w:rsidR="00E36955" w:rsidRPr="000B01C7">
        <w:rPr>
          <w:i/>
          <w:sz w:val="24"/>
          <w:szCs w:val="24"/>
        </w:rPr>
        <w:fldChar w:fldCharType="end"/>
      </w:r>
      <w:r w:rsidR="00E36955" w:rsidRPr="000B01C7">
        <w:rPr>
          <w:sz w:val="24"/>
          <w:szCs w:val="24"/>
        </w:rPr>
        <w:t xml:space="preserve">) овог </w:t>
      </w:r>
      <w:r w:rsidR="009A58EC">
        <w:rPr>
          <w:sz w:val="24"/>
          <w:szCs w:val="24"/>
        </w:rPr>
        <w:t>у</w:t>
      </w:r>
      <w:r w:rsidR="00E36955" w:rsidRPr="000B01C7">
        <w:rPr>
          <w:sz w:val="24"/>
          <w:szCs w:val="24"/>
        </w:rPr>
        <w:t>говора, овим тражимо да конвертујете варијабилну Каматну стопу</w:t>
      </w:r>
      <w:r>
        <w:rPr>
          <w:sz w:val="24"/>
          <w:szCs w:val="24"/>
        </w:rPr>
        <w:t xml:space="preserve"> за потребе Повлачења средстава по основу Уговора</w:t>
      </w:r>
      <w:r w:rsidR="00E36955" w:rsidRPr="000B01C7">
        <w:rPr>
          <w:sz w:val="24"/>
          <w:szCs w:val="24"/>
        </w:rPr>
        <w:t>,</w:t>
      </w:r>
      <w:r>
        <w:rPr>
          <w:sz w:val="24"/>
          <w:szCs w:val="24"/>
        </w:rPr>
        <w:t xml:space="preserve"> </w:t>
      </w:r>
      <w:r w:rsidR="00E36955" w:rsidRPr="000B01C7">
        <w:rPr>
          <w:sz w:val="24"/>
          <w:szCs w:val="24"/>
        </w:rPr>
        <w:t xml:space="preserve">у фиксну Каматну стопу у складу са условима овог Уговора. </w:t>
      </w:r>
    </w:p>
    <w:p w:rsidR="00E36955" w:rsidRPr="00896821" w:rsidRDefault="00E36955" w:rsidP="00896821">
      <w:pPr>
        <w:pStyle w:val="ListArabic1"/>
        <w:numPr>
          <w:ilvl w:val="0"/>
          <w:numId w:val="43"/>
        </w:numPr>
        <w:rPr>
          <w:sz w:val="24"/>
          <w:szCs w:val="24"/>
        </w:rPr>
      </w:pPr>
      <w:r w:rsidRPr="00896821">
        <w:rPr>
          <w:sz w:val="24"/>
          <w:szCs w:val="24"/>
        </w:rPr>
        <w:t>Овај захтев за конверзију стопе сматраће се ништавним, уколико примењива фиксна Каматна стопа премаши [●</w:t>
      </w:r>
      <w:r w:rsidR="008D3E92" w:rsidRPr="00896821">
        <w:rPr>
          <w:i/>
          <w:sz w:val="24"/>
          <w:szCs w:val="24"/>
        </w:rPr>
        <w:t>проценат исказан речима</w:t>
      </w:r>
      <w:r w:rsidRPr="00896821">
        <w:rPr>
          <w:sz w:val="24"/>
          <w:szCs w:val="24"/>
        </w:rPr>
        <w:t>]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С поштовањем,</w:t>
      </w:r>
    </w:p>
    <w:p w:rsidR="00E36955" w:rsidRPr="000B01C7" w:rsidRDefault="00E36955" w:rsidP="00E36955">
      <w:pPr>
        <w:pStyle w:val="BodyText"/>
        <w:rPr>
          <w:rFonts w:cs="Times New Roman"/>
          <w:sz w:val="24"/>
          <w:szCs w:val="24"/>
          <w:lang w:val="sr-Cyrl-RS"/>
        </w:rPr>
      </w:pPr>
    </w:p>
    <w:p w:rsidR="00E36955" w:rsidRPr="000B01C7" w:rsidRDefault="00E36955" w:rsidP="00E36955">
      <w:pPr>
        <w:pStyle w:val="BodyText"/>
        <w:tabs>
          <w:tab w:val="right" w:leader="dot" w:pos="3600"/>
        </w:tabs>
        <w:rPr>
          <w:rFonts w:cs="Times New Roman"/>
          <w:sz w:val="24"/>
          <w:szCs w:val="24"/>
          <w:lang w:val="sr-Cyrl-RS"/>
        </w:rPr>
      </w:pPr>
      <w:r w:rsidRPr="000B01C7">
        <w:rPr>
          <w:rFonts w:cs="Times New Roman"/>
          <w:sz w:val="24"/>
          <w:szCs w:val="24"/>
          <w:lang w:val="sr-Cyrl-RS"/>
        </w:rPr>
        <w:tab/>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Овлашћени потписник Зајмопримца</w:t>
      </w:r>
    </w:p>
    <w:p w:rsidR="00E36955" w:rsidRPr="000B01C7" w:rsidRDefault="00E36955" w:rsidP="00E36955">
      <w:pPr>
        <w:pStyle w:val="Schhead"/>
        <w:rPr>
          <w:sz w:val="24"/>
          <w:szCs w:val="24"/>
          <w:lang w:val="sr-Cyrl-RS"/>
        </w:rPr>
      </w:pPr>
      <w:bookmarkStart w:id="559" w:name="_Toc59036980"/>
      <w:r w:rsidRPr="000B01C7">
        <w:rPr>
          <w:sz w:val="24"/>
          <w:szCs w:val="24"/>
          <w:lang w:val="sr-Cyrl-RS"/>
        </w:rPr>
        <w:t xml:space="preserve">ПРИЛОГ </w:t>
      </w:r>
      <w:bookmarkStart w:id="560" w:name="fiveD"/>
      <w:bookmarkStart w:id="561" w:name="Sch5D"/>
      <w:r w:rsidRPr="000B01C7">
        <w:rPr>
          <w:sz w:val="24"/>
          <w:szCs w:val="24"/>
          <w:lang w:val="sr-Cyrl-RS"/>
        </w:rPr>
        <w:t>5</w:t>
      </w:r>
      <w:bookmarkEnd w:id="560"/>
      <w:bookmarkEnd w:id="561"/>
      <w:r w:rsidRPr="000B01C7">
        <w:rPr>
          <w:sz w:val="24"/>
          <w:szCs w:val="24"/>
          <w:lang w:val="sr-Cyrl-RS"/>
        </w:rPr>
        <w:t xml:space="preserve">Д – </w:t>
      </w:r>
      <w:bookmarkStart w:id="562" w:name="Sch5dFORMOFRATECONVERSIONCONFIRMATIONLET"/>
      <w:r w:rsidRPr="000B01C7">
        <w:rPr>
          <w:sz w:val="24"/>
          <w:szCs w:val="24"/>
          <w:lang w:val="sr-Cyrl-RS"/>
        </w:rPr>
        <w:t>ОБРАЗАЦ ПОТВРДЕ КОНВЕРЗИЈЕ СТОПЕ</w:t>
      </w:r>
      <w:bookmarkEnd w:id="559"/>
      <w:bookmarkEnd w:id="562"/>
    </w:p>
    <w:p w:rsidR="00E36955" w:rsidRPr="000B01C7" w:rsidRDefault="00E36955" w:rsidP="00E36955">
      <w:pPr>
        <w:pStyle w:val="BodyText"/>
        <w:jc w:val="center"/>
        <w:rPr>
          <w:rFonts w:cs="Times New Roman"/>
          <w:sz w:val="24"/>
          <w:szCs w:val="24"/>
          <w:lang w:val="sr-Cyrl-RS"/>
        </w:rPr>
      </w:pPr>
      <w:r w:rsidRPr="000B01C7">
        <w:rPr>
          <w:rFonts w:cs="Times New Roman"/>
          <w:i/>
          <w:sz w:val="24"/>
          <w:szCs w:val="24"/>
          <w:lang w:val="sr-Cyrl-RS"/>
        </w:rPr>
        <w:t>[на меморандуму Француске агенције за развој]</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За:</w:t>
      </w:r>
      <w:r w:rsidRPr="000B01C7">
        <w:rPr>
          <w:rFonts w:cs="Times New Roman"/>
          <w:sz w:val="24"/>
          <w:szCs w:val="24"/>
          <w:lang w:val="sr-Cyrl-RS"/>
        </w:rPr>
        <w:tab/>
        <w:t>[</w:t>
      </w:r>
      <w:r w:rsidRPr="000B01C7">
        <w:rPr>
          <w:rFonts w:cs="Times New Roman"/>
          <w:i/>
          <w:sz w:val="24"/>
          <w:szCs w:val="24"/>
          <w:lang w:val="sr-Cyrl-RS"/>
        </w:rPr>
        <w:t>Зајмопримца</w:t>
      </w:r>
      <w:r w:rsidRPr="000B01C7">
        <w:rPr>
          <w:rFonts w:cs="Times New Roman"/>
          <w:sz w:val="24"/>
          <w:szCs w:val="24"/>
          <w:lang w:val="sr-Cyrl-RS"/>
        </w:rPr>
        <w:t>]</w:t>
      </w:r>
      <w:r w:rsidRPr="000B01C7">
        <w:rPr>
          <w:rFonts w:cs="Times New Roman"/>
          <w:i/>
          <w:sz w:val="24"/>
          <w:szCs w:val="24"/>
          <w:lang w:val="sr-Cyrl-RS"/>
        </w:rPr>
        <w:t xml:space="preserve">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 xml:space="preserve">Датум: </w:t>
      </w:r>
      <w:r w:rsidRPr="000B01C7">
        <w:rPr>
          <w:rFonts w:cs="Times New Roman"/>
          <w:sz w:val="24"/>
          <w:szCs w:val="24"/>
          <w:lang w:val="sr-Cyrl-RS"/>
        </w:rPr>
        <w:tab/>
        <w:t>[●]</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У вези са: Захтевом за конверзију стопе бр. [●] од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Име Зајмопримца – Уговор о кредиту бр. [●] од [●]</w:t>
      </w:r>
    </w:p>
    <w:p w:rsidR="00E36955" w:rsidRPr="000B01C7" w:rsidRDefault="00E36955" w:rsidP="00E36955">
      <w:pPr>
        <w:pStyle w:val="BodyText"/>
        <w:rPr>
          <w:rFonts w:cs="Times New Roman"/>
          <w:sz w:val="24"/>
          <w:szCs w:val="24"/>
          <w:lang w:val="sr-Cyrl-RS"/>
        </w:rPr>
      </w:pPr>
      <w:r w:rsidRPr="000B01C7">
        <w:rPr>
          <w:rFonts w:cs="Times New Roman"/>
          <w:b/>
          <w:sz w:val="24"/>
          <w:szCs w:val="24"/>
          <w:lang w:val="sr-Cyrl-RS"/>
        </w:rPr>
        <w:t>Потврда конверзије стопе бр. [●]</w:t>
      </w:r>
    </w:p>
    <w:p w:rsidR="00E36955" w:rsidRPr="000B01C7" w:rsidRDefault="00E36955" w:rsidP="00E36955">
      <w:pPr>
        <w:pStyle w:val="BodyText"/>
        <w:rPr>
          <w:rFonts w:cs="Times New Roman"/>
          <w:sz w:val="24"/>
          <w:szCs w:val="24"/>
          <w:lang w:val="sr-Cyrl-RS"/>
        </w:rPr>
      </w:pPr>
      <w:r w:rsidRPr="000B01C7">
        <w:rPr>
          <w:rFonts w:cs="Times New Roman"/>
          <w:sz w:val="24"/>
          <w:szCs w:val="24"/>
          <w:lang w:val="sr-Cyrl-RS"/>
        </w:rPr>
        <w:t>Поштовани,</w:t>
      </w:r>
    </w:p>
    <w:p w:rsidR="00E36955" w:rsidRPr="000B01C7" w:rsidRDefault="00E36955" w:rsidP="00E36955">
      <w:pPr>
        <w:pStyle w:val="BodyText"/>
        <w:rPr>
          <w:rFonts w:cs="Times New Roman"/>
          <w:sz w:val="24"/>
          <w:szCs w:val="24"/>
          <w:lang w:val="sr-Cyrl-RS"/>
        </w:rPr>
      </w:pPr>
      <w:r w:rsidRPr="000B01C7">
        <w:rPr>
          <w:rFonts w:cs="Times New Roman"/>
          <w:b/>
          <w:sz w:val="24"/>
          <w:szCs w:val="24"/>
          <w:u w:val="single"/>
          <w:lang w:val="sr-Cyrl-RS"/>
        </w:rPr>
        <w:t>ПРЕДМЕТ</w:t>
      </w:r>
      <w:r w:rsidRPr="000B01C7">
        <w:rPr>
          <w:rFonts w:cs="Times New Roman"/>
          <w:b/>
          <w:sz w:val="24"/>
          <w:szCs w:val="24"/>
          <w:lang w:val="sr-Cyrl-RS"/>
        </w:rPr>
        <w:t xml:space="preserve">: </w:t>
      </w:r>
      <w:r w:rsidRPr="000B01C7">
        <w:rPr>
          <w:rFonts w:cs="Times New Roman"/>
          <w:sz w:val="24"/>
          <w:szCs w:val="24"/>
          <w:lang w:val="sr-Cyrl-RS"/>
        </w:rPr>
        <w:t>Конверзија варијабилне Каматне стопе у фиксну Каматну стопу</w:t>
      </w:r>
    </w:p>
    <w:p w:rsidR="00E36955" w:rsidRPr="00846D19" w:rsidRDefault="00E36955" w:rsidP="00846D19">
      <w:pPr>
        <w:pStyle w:val="ListArabic1"/>
        <w:numPr>
          <w:ilvl w:val="0"/>
          <w:numId w:val="44"/>
        </w:numPr>
        <w:rPr>
          <w:sz w:val="24"/>
          <w:szCs w:val="24"/>
        </w:rPr>
      </w:pPr>
      <w:r w:rsidRPr="00846D19">
        <w:rPr>
          <w:sz w:val="24"/>
          <w:szCs w:val="24"/>
        </w:rPr>
        <w:t>Позивамо се на Уговор о кредиту бр. [●] склопљен између За</w:t>
      </w:r>
      <w:r w:rsidR="004048E7">
        <w:rPr>
          <w:sz w:val="24"/>
          <w:szCs w:val="24"/>
        </w:rPr>
        <w:t>јмопримца и Зајмодавца од [●] (,,</w:t>
      </w:r>
      <w:r w:rsidRPr="00846D19">
        <w:rPr>
          <w:b/>
          <w:sz w:val="24"/>
          <w:szCs w:val="24"/>
        </w:rPr>
        <w:t>Уговор</w:t>
      </w:r>
      <w:r w:rsidRPr="00846D19">
        <w:rPr>
          <w:sz w:val="24"/>
          <w:szCs w:val="24"/>
        </w:rPr>
        <w:t>”). Речи и термини писани великим словима који нису дефинисани овде, имају значење дато им у Уговору.</w:t>
      </w:r>
    </w:p>
    <w:p w:rsidR="00E36955" w:rsidRPr="000B01C7" w:rsidRDefault="00E36955" w:rsidP="00E36955">
      <w:pPr>
        <w:pStyle w:val="ListArabic1"/>
        <w:rPr>
          <w:sz w:val="24"/>
          <w:szCs w:val="24"/>
        </w:rPr>
      </w:pPr>
      <w:r w:rsidRPr="000B01C7">
        <w:rPr>
          <w:sz w:val="24"/>
          <w:szCs w:val="24"/>
        </w:rPr>
        <w:t xml:space="preserve">Такође се позивамо на Захтев за конверзију стопе од [●]. Потврђујемо да фиксна Каматна стопа примењива на Повлачење/Повлачења средстава наведена у вашем Захтеву за конверзију стопе достављеном у складу са чланом </w:t>
      </w:r>
      <w:r w:rsidRPr="000B01C7">
        <w:rPr>
          <w:sz w:val="24"/>
          <w:szCs w:val="24"/>
        </w:rPr>
        <w:fldChar w:fldCharType="begin"/>
      </w:r>
      <w:r w:rsidRPr="000B01C7">
        <w:rPr>
          <w:sz w:val="24"/>
          <w:szCs w:val="24"/>
        </w:rPr>
        <w:instrText xml:space="preserve"> REF _Ref379251592 \r \h  \* MERGEFORMAT </w:instrText>
      </w:r>
      <w:r w:rsidRPr="000B01C7">
        <w:rPr>
          <w:sz w:val="24"/>
          <w:szCs w:val="24"/>
        </w:rPr>
      </w:r>
      <w:r w:rsidRPr="000B01C7">
        <w:rPr>
          <w:sz w:val="24"/>
          <w:szCs w:val="24"/>
        </w:rPr>
        <w:fldChar w:fldCharType="separate"/>
      </w:r>
      <w:r w:rsidR="00EF5BFE">
        <w:rPr>
          <w:sz w:val="24"/>
          <w:szCs w:val="24"/>
        </w:rPr>
        <w:t>4.1.3</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Cfafir \h  \* MERGEFORMAT </w:instrText>
      </w:r>
      <w:r w:rsidRPr="000B01C7">
        <w:rPr>
          <w:i/>
          <w:sz w:val="24"/>
          <w:szCs w:val="24"/>
        </w:rPr>
      </w:r>
      <w:r w:rsidRPr="000B01C7">
        <w:rPr>
          <w:i/>
          <w:sz w:val="24"/>
          <w:szCs w:val="24"/>
        </w:rPr>
        <w:fldChar w:fldCharType="separate"/>
      </w:r>
      <w:r w:rsidR="00EF5BFE" w:rsidRPr="00EF5BFE">
        <w:rPr>
          <w:i/>
          <w:sz w:val="24"/>
          <w:szCs w:val="24"/>
        </w:rPr>
        <w:t>Конверзија варијабилне Каматне стопе у фиксну Каматну стопу</w:t>
      </w:r>
      <w:r w:rsidRPr="000B01C7">
        <w:rPr>
          <w:i/>
          <w:sz w:val="24"/>
          <w:szCs w:val="24"/>
        </w:rPr>
        <w:fldChar w:fldCharType="end"/>
      </w:r>
      <w:r w:rsidRPr="000B01C7">
        <w:rPr>
          <w:sz w:val="24"/>
          <w:szCs w:val="24"/>
        </w:rPr>
        <w:t xml:space="preserve">) овог Уговора је: </w:t>
      </w:r>
    </w:p>
    <w:p w:rsidR="00E36955" w:rsidRPr="000B01C7" w:rsidRDefault="00E36955" w:rsidP="00E36955">
      <w:pPr>
        <w:pStyle w:val="Bullet2"/>
        <w:tabs>
          <w:tab w:val="clear" w:pos="0"/>
          <w:tab w:val="num" w:pos="706"/>
        </w:tabs>
        <w:ind w:left="1426"/>
        <w:rPr>
          <w:sz w:val="24"/>
          <w:szCs w:val="24"/>
          <w:lang w:val="sr-Cyrl-RS"/>
        </w:rPr>
      </w:pPr>
      <w:r w:rsidRPr="000B01C7">
        <w:rPr>
          <w:sz w:val="24"/>
          <w:szCs w:val="24"/>
          <w:lang w:val="sr-Cyrl-RS"/>
        </w:rPr>
        <w:t>[●]% годишње.</w:t>
      </w:r>
    </w:p>
    <w:p w:rsidR="00E36955" w:rsidRPr="000B01C7" w:rsidRDefault="00E36955" w:rsidP="00E36955">
      <w:pPr>
        <w:pStyle w:val="ListArabic1"/>
        <w:rPr>
          <w:sz w:val="24"/>
          <w:szCs w:val="24"/>
        </w:rPr>
      </w:pPr>
      <w:r w:rsidRPr="000B01C7">
        <w:rPr>
          <w:sz w:val="24"/>
          <w:szCs w:val="24"/>
        </w:rPr>
        <w:t xml:space="preserve">Ова фиксна Каматна стопа, обрачуната у складу са чланом </w:t>
      </w:r>
      <w:r w:rsidRPr="000B01C7">
        <w:rPr>
          <w:sz w:val="24"/>
          <w:szCs w:val="24"/>
        </w:rPr>
        <w:fldChar w:fldCharType="begin"/>
      </w:r>
      <w:r w:rsidRPr="000B01C7">
        <w:rPr>
          <w:sz w:val="24"/>
          <w:szCs w:val="24"/>
        </w:rPr>
        <w:instrText xml:space="preserve"> REF _Ref366542953 \r \h  \* MERGEFORMAT </w:instrText>
      </w:r>
      <w:r w:rsidRPr="000B01C7">
        <w:rPr>
          <w:sz w:val="24"/>
          <w:szCs w:val="24"/>
        </w:rPr>
      </w:r>
      <w:r w:rsidRPr="000B01C7">
        <w:rPr>
          <w:sz w:val="24"/>
          <w:szCs w:val="24"/>
        </w:rPr>
        <w:fldChar w:fldCharType="separate"/>
      </w:r>
      <w:r w:rsidR="00EF5BFE">
        <w:rPr>
          <w:sz w:val="24"/>
          <w:szCs w:val="24"/>
        </w:rPr>
        <w:t>4.1.1</w:t>
      </w:r>
      <w:r w:rsidRPr="000B01C7">
        <w:rPr>
          <w:sz w:val="24"/>
          <w:szCs w:val="24"/>
        </w:rPr>
        <w:fldChar w:fldCharType="end"/>
      </w:r>
      <w:r w:rsidRPr="000B01C7">
        <w:rPr>
          <w:sz w:val="24"/>
          <w:szCs w:val="24"/>
        </w:rPr>
        <w:t xml:space="preserve"> (</w:t>
      </w:r>
      <w:r w:rsidRPr="000B01C7">
        <w:rPr>
          <w:i/>
          <w:sz w:val="24"/>
          <w:szCs w:val="24"/>
        </w:rPr>
        <w:fldChar w:fldCharType="begin"/>
      </w:r>
      <w:r w:rsidRPr="000B01C7">
        <w:rPr>
          <w:i/>
          <w:sz w:val="24"/>
          <w:szCs w:val="24"/>
        </w:rPr>
        <w:instrText xml:space="preserve"> REF soir \h  \* MERGEFORMAT </w:instrText>
      </w:r>
      <w:r w:rsidRPr="000B01C7">
        <w:rPr>
          <w:i/>
          <w:sz w:val="24"/>
          <w:szCs w:val="24"/>
        </w:rPr>
      </w:r>
      <w:r w:rsidRPr="000B01C7">
        <w:rPr>
          <w:i/>
          <w:sz w:val="24"/>
          <w:szCs w:val="24"/>
        </w:rPr>
        <w:fldChar w:fldCharType="separate"/>
      </w:r>
      <w:r w:rsidR="00EF5BFE" w:rsidRPr="00EF5BFE">
        <w:rPr>
          <w:i/>
          <w:sz w:val="24"/>
          <w:szCs w:val="24"/>
        </w:rPr>
        <w:t>Одабир каматне стопе</w:t>
      </w:r>
      <w:r w:rsidRPr="000B01C7">
        <w:rPr>
          <w:i/>
          <w:sz w:val="24"/>
          <w:szCs w:val="24"/>
        </w:rPr>
        <w:fldChar w:fldCharType="end"/>
      </w:r>
      <w:r w:rsidRPr="000B01C7">
        <w:rPr>
          <w:sz w:val="24"/>
          <w:szCs w:val="24"/>
        </w:rPr>
        <w:t>) биће примењена на Повлачење/Повлачења средстава наведена у вашем Захтеву за конверзију стопе од [</w:t>
      </w:r>
      <w:r w:rsidRPr="000B01C7">
        <w:rPr>
          <w:sz w:val="24"/>
          <w:szCs w:val="24"/>
        </w:rPr>
        <w:sym w:font="Wingdings" w:char="F06C"/>
      </w:r>
      <w:r w:rsidRPr="000B01C7">
        <w:rPr>
          <w:sz w:val="24"/>
          <w:szCs w:val="24"/>
        </w:rPr>
        <w:t>] (датум ступања на снагу).</w:t>
      </w:r>
    </w:p>
    <w:p w:rsidR="00E36955" w:rsidRPr="000B01C7" w:rsidRDefault="00E36955" w:rsidP="00E36955">
      <w:pPr>
        <w:pStyle w:val="ListArabic1"/>
        <w:rPr>
          <w:sz w:val="24"/>
          <w:szCs w:val="24"/>
        </w:rPr>
      </w:pPr>
      <w:r w:rsidRPr="000B01C7">
        <w:rPr>
          <w:sz w:val="24"/>
          <w:szCs w:val="24"/>
        </w:rPr>
        <w:t>Поред тога, обавештавамо вас да ефективна глобална стопа на годишњем нивоу примењива на Кредит износи [</w:t>
      </w:r>
      <w:r w:rsidRPr="000B01C7">
        <w:rPr>
          <w:sz w:val="24"/>
          <w:szCs w:val="24"/>
        </w:rPr>
        <w:sym w:font="Wingdings" w:char="F06C"/>
      </w:r>
      <w:r w:rsidRPr="000B01C7">
        <w:rPr>
          <w:sz w:val="24"/>
          <w:szCs w:val="24"/>
        </w:rPr>
        <w:t>]%.</w:t>
      </w:r>
    </w:p>
    <w:p w:rsidR="00E36955" w:rsidRPr="000B01C7" w:rsidRDefault="00E36955" w:rsidP="00E36955">
      <w:pPr>
        <w:pStyle w:val="ListArabic1"/>
        <w:numPr>
          <w:ilvl w:val="0"/>
          <w:numId w:val="0"/>
        </w:numPr>
        <w:ind w:left="720"/>
        <w:rPr>
          <w:sz w:val="24"/>
          <w:szCs w:val="24"/>
        </w:rPr>
      </w:pPr>
      <w:r w:rsidRPr="000B01C7">
        <w:rPr>
          <w:sz w:val="24"/>
          <w:szCs w:val="24"/>
        </w:rPr>
        <w:t>С поштовањем,</w:t>
      </w:r>
    </w:p>
    <w:p w:rsidR="00E36955" w:rsidRPr="000B01C7" w:rsidRDefault="00E36955" w:rsidP="00E36955">
      <w:pPr>
        <w:pStyle w:val="BodyText"/>
        <w:rPr>
          <w:rFonts w:cs="Times New Roman"/>
          <w:sz w:val="24"/>
          <w:szCs w:val="24"/>
          <w:lang w:val="sr-Cyrl-RS"/>
        </w:rPr>
      </w:pPr>
    </w:p>
    <w:p w:rsidR="00E36955" w:rsidRPr="000B01C7" w:rsidRDefault="00E36955" w:rsidP="00E36955">
      <w:pPr>
        <w:pStyle w:val="BodyText"/>
        <w:tabs>
          <w:tab w:val="right" w:leader="dot" w:pos="3600"/>
        </w:tabs>
        <w:rPr>
          <w:rFonts w:cs="Times New Roman"/>
          <w:sz w:val="24"/>
          <w:szCs w:val="24"/>
          <w:lang w:val="sr-Cyrl-RS"/>
        </w:rPr>
      </w:pPr>
      <w:r w:rsidRPr="000B01C7">
        <w:rPr>
          <w:rFonts w:cs="Times New Roman"/>
          <w:sz w:val="24"/>
          <w:szCs w:val="24"/>
          <w:lang w:val="sr-Cyrl-RS"/>
        </w:rPr>
        <w:tab/>
      </w:r>
    </w:p>
    <w:p w:rsidR="00E36955" w:rsidRPr="000B01C7" w:rsidRDefault="00E36955" w:rsidP="00E36955">
      <w:pPr>
        <w:pStyle w:val="BodyText"/>
        <w:rPr>
          <w:rFonts w:cs="Times New Roman"/>
          <w:i/>
          <w:sz w:val="24"/>
          <w:szCs w:val="24"/>
          <w:lang w:val="sr-Cyrl-RS"/>
        </w:rPr>
      </w:pPr>
      <w:r w:rsidRPr="000B01C7">
        <w:rPr>
          <w:rFonts w:cs="Times New Roman"/>
          <w:sz w:val="24"/>
          <w:szCs w:val="24"/>
          <w:lang w:val="sr-Cyrl-RS"/>
        </w:rPr>
        <w:t>Овлашћени потписник Француске агенције за развој</w:t>
      </w:r>
    </w:p>
    <w:p w:rsidR="00E36955" w:rsidRPr="000B01C7" w:rsidRDefault="00E36955" w:rsidP="00E36955">
      <w:pPr>
        <w:rPr>
          <w:sz w:val="24"/>
          <w:szCs w:val="24"/>
        </w:rPr>
      </w:pPr>
    </w:p>
    <w:p w:rsidR="00E36955" w:rsidRPr="000B01C7" w:rsidRDefault="00E36955" w:rsidP="00E36955">
      <w:pPr>
        <w:pStyle w:val="BodyText"/>
        <w:rPr>
          <w:rFonts w:cs="Times New Roman"/>
          <w:sz w:val="24"/>
          <w:szCs w:val="24"/>
          <w:lang w:val="sr-Cyrl-RS"/>
        </w:rPr>
      </w:pPr>
    </w:p>
    <w:p w:rsidR="00E36955" w:rsidRPr="000B01C7" w:rsidRDefault="00E36955" w:rsidP="007A3720">
      <w:pPr>
        <w:pStyle w:val="Schhead"/>
        <w:jc w:val="both"/>
        <w:rPr>
          <w:sz w:val="24"/>
          <w:szCs w:val="24"/>
          <w:lang w:val="sr-Cyrl-RS"/>
        </w:rPr>
      </w:pPr>
      <w:bookmarkStart w:id="563" w:name="_Toc59036981"/>
      <w:r w:rsidRPr="000B01C7">
        <w:rPr>
          <w:sz w:val="24"/>
          <w:szCs w:val="24"/>
          <w:lang w:val="sr-Cyrl-RS"/>
        </w:rPr>
        <w:t xml:space="preserve">ПРИЛОГ 6 – </w:t>
      </w:r>
      <w:bookmarkStart w:id="564" w:name="_Hlk60594050"/>
      <w:r w:rsidR="007A3720" w:rsidRPr="007A3720">
        <w:rPr>
          <w:sz w:val="24"/>
          <w:szCs w:val="24"/>
        </w:rPr>
        <w:t>Информације које могу бити објављене на веб</w:t>
      </w:r>
      <w:r w:rsidR="007A3720">
        <w:rPr>
          <w:sz w:val="24"/>
          <w:szCs w:val="24"/>
        </w:rPr>
        <w:br/>
      </w:r>
      <w:r w:rsidR="007A3720">
        <w:rPr>
          <w:sz w:val="24"/>
          <w:szCs w:val="24"/>
          <w:lang w:val="sr-Cyrl-RS"/>
        </w:rPr>
        <w:t xml:space="preserve">       </w:t>
      </w:r>
      <w:r w:rsidR="007A3720" w:rsidRPr="007A3720">
        <w:rPr>
          <w:sz w:val="24"/>
          <w:szCs w:val="24"/>
        </w:rPr>
        <w:t>страници Француске Владе и на веб страници Зајмодавца</w:t>
      </w:r>
      <w:r w:rsidRPr="000B01C7">
        <w:rPr>
          <w:sz w:val="24"/>
          <w:szCs w:val="24"/>
          <w:lang w:val="sr-Cyrl-RS"/>
        </w:rPr>
        <w:t xml:space="preserve"> </w:t>
      </w:r>
      <w:bookmarkEnd w:id="563"/>
      <w:bookmarkEnd w:id="564"/>
    </w:p>
    <w:p w:rsidR="00E36955" w:rsidRPr="000B01C7" w:rsidRDefault="00E36955" w:rsidP="00926691">
      <w:pPr>
        <w:pStyle w:val="ListParagraph"/>
        <w:numPr>
          <w:ilvl w:val="0"/>
          <w:numId w:val="24"/>
        </w:numPr>
        <w:spacing w:before="200" w:line="260" w:lineRule="atLeast"/>
        <w:ind w:left="567" w:hanging="567"/>
        <w:rPr>
          <w:sz w:val="24"/>
          <w:szCs w:val="24"/>
        </w:rPr>
      </w:pPr>
      <w:r w:rsidRPr="000B01C7">
        <w:rPr>
          <w:sz w:val="24"/>
          <w:szCs w:val="24"/>
        </w:rPr>
        <w:t>Информације везане за Про</w:t>
      </w:r>
      <w:r w:rsidR="00553E5A" w:rsidRPr="000B01C7">
        <w:rPr>
          <w:sz w:val="24"/>
          <w:szCs w:val="24"/>
        </w:rPr>
        <w:t>грам</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Број и назив у евиденцији АФД-а;</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Опис;</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Оперативни сектор;</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Место имплементације;</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Очекивани датум почетка;</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Очекивани датум завршетка</w:t>
      </w:r>
      <w:r w:rsidRPr="000B01C7">
        <w:rPr>
          <w:sz w:val="24"/>
          <w:szCs w:val="24"/>
          <w:lang w:val="sr-Latn-RS"/>
        </w:rPr>
        <w:t xml:space="preserve"> </w:t>
      </w:r>
      <w:r w:rsidRPr="000B01C7">
        <w:rPr>
          <w:sz w:val="24"/>
          <w:szCs w:val="24"/>
        </w:rPr>
        <w:t>Про</w:t>
      </w:r>
      <w:r w:rsidR="00553E5A" w:rsidRPr="000B01C7">
        <w:rPr>
          <w:sz w:val="24"/>
          <w:szCs w:val="24"/>
        </w:rPr>
        <w:t>грама</w:t>
      </w:r>
      <w:r w:rsidRPr="000B01C7">
        <w:rPr>
          <w:sz w:val="24"/>
          <w:szCs w:val="24"/>
        </w:rPr>
        <w:t>; и</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Статус имплементације ажуриран полугодишње.</w:t>
      </w:r>
    </w:p>
    <w:p w:rsidR="00E36955" w:rsidRPr="000B01C7" w:rsidRDefault="00E36955" w:rsidP="00926691">
      <w:pPr>
        <w:pStyle w:val="ListParagraph"/>
        <w:numPr>
          <w:ilvl w:val="0"/>
          <w:numId w:val="24"/>
        </w:numPr>
        <w:spacing w:before="200" w:line="260" w:lineRule="atLeast"/>
        <w:ind w:left="567" w:hanging="567"/>
        <w:rPr>
          <w:sz w:val="24"/>
          <w:szCs w:val="24"/>
        </w:rPr>
      </w:pPr>
      <w:r w:rsidRPr="000B01C7">
        <w:rPr>
          <w:sz w:val="24"/>
          <w:szCs w:val="24"/>
        </w:rPr>
        <w:t xml:space="preserve">Информације везане за </w:t>
      </w:r>
      <w:r w:rsidR="00553E5A" w:rsidRPr="000B01C7">
        <w:rPr>
          <w:sz w:val="24"/>
          <w:szCs w:val="24"/>
        </w:rPr>
        <w:t>подршку</w:t>
      </w:r>
      <w:r w:rsidRPr="000B01C7">
        <w:rPr>
          <w:sz w:val="24"/>
          <w:szCs w:val="24"/>
        </w:rPr>
        <w:t xml:space="preserve"> Про</w:t>
      </w:r>
      <w:r w:rsidR="00553E5A" w:rsidRPr="000B01C7">
        <w:rPr>
          <w:sz w:val="24"/>
          <w:szCs w:val="24"/>
        </w:rPr>
        <w:t>граму</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 xml:space="preserve">Начин </w:t>
      </w:r>
      <w:r w:rsidR="00553E5A" w:rsidRPr="000B01C7">
        <w:rPr>
          <w:sz w:val="24"/>
          <w:szCs w:val="24"/>
        </w:rPr>
        <w:t>подршке</w:t>
      </w:r>
      <w:r w:rsidRPr="000B01C7">
        <w:rPr>
          <w:sz w:val="24"/>
          <w:szCs w:val="24"/>
        </w:rPr>
        <w:t xml:space="preserve"> (кредит, грант, суфинансирање, наменска средстава);</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Износ главнице кредита;</w:t>
      </w:r>
    </w:p>
    <w:p w:rsidR="00E36955" w:rsidRPr="000B01C7" w:rsidRDefault="00E36955" w:rsidP="00926691">
      <w:pPr>
        <w:pStyle w:val="ListParagraph"/>
        <w:numPr>
          <w:ilvl w:val="0"/>
          <w:numId w:val="25"/>
        </w:numPr>
        <w:spacing w:before="200" w:line="260" w:lineRule="atLeast"/>
        <w:ind w:left="1134" w:hanging="567"/>
        <w:rPr>
          <w:sz w:val="24"/>
          <w:szCs w:val="24"/>
        </w:rPr>
      </w:pPr>
      <w:r w:rsidRPr="000B01C7">
        <w:rPr>
          <w:sz w:val="24"/>
          <w:szCs w:val="24"/>
        </w:rPr>
        <w:t>Повучени износ кредита.</w:t>
      </w:r>
    </w:p>
    <w:p w:rsidR="00E36955" w:rsidRPr="000B01C7" w:rsidRDefault="00E36955" w:rsidP="00926691">
      <w:pPr>
        <w:pStyle w:val="ListParagraph"/>
        <w:numPr>
          <w:ilvl w:val="0"/>
          <w:numId w:val="24"/>
        </w:numPr>
        <w:spacing w:before="200" w:line="260" w:lineRule="atLeast"/>
        <w:ind w:left="567" w:hanging="567"/>
        <w:rPr>
          <w:sz w:val="24"/>
          <w:szCs w:val="24"/>
        </w:rPr>
      </w:pPr>
      <w:r w:rsidRPr="000B01C7">
        <w:rPr>
          <w:sz w:val="24"/>
          <w:szCs w:val="24"/>
        </w:rPr>
        <w:t>Друге информације</w:t>
      </w:r>
    </w:p>
    <w:p w:rsidR="00E36955" w:rsidRPr="000B01C7" w:rsidRDefault="00E36955" w:rsidP="00926691">
      <w:pPr>
        <w:pStyle w:val="ListParagraph"/>
        <w:numPr>
          <w:ilvl w:val="0"/>
          <w:numId w:val="25"/>
        </w:numPr>
        <w:spacing w:before="200" w:line="260" w:lineRule="atLeast"/>
        <w:rPr>
          <w:sz w:val="24"/>
          <w:szCs w:val="24"/>
        </w:rPr>
      </w:pPr>
      <w:r w:rsidRPr="000B01C7">
        <w:rPr>
          <w:sz w:val="24"/>
          <w:szCs w:val="24"/>
        </w:rPr>
        <w:t xml:space="preserve">Информације о трансакцијама </w:t>
      </w:r>
      <w:r w:rsidR="00553E5A" w:rsidRPr="000B01C7">
        <w:rPr>
          <w:sz w:val="24"/>
          <w:szCs w:val="24"/>
        </w:rPr>
        <w:t xml:space="preserve">и / или лист који представља трансакцију </w:t>
      </w:r>
      <w:r w:rsidRPr="000B01C7">
        <w:rPr>
          <w:sz w:val="24"/>
          <w:szCs w:val="24"/>
        </w:rPr>
        <w:t xml:space="preserve">дате </w:t>
      </w:r>
      <w:r w:rsidR="00553E5A" w:rsidRPr="000B01C7">
        <w:rPr>
          <w:sz w:val="24"/>
          <w:szCs w:val="24"/>
        </w:rPr>
        <w:t>у овом Прилогу;</w:t>
      </w: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E36955" w:rsidRPr="000B01C7" w:rsidRDefault="00E36955" w:rsidP="00E36955">
      <w:pPr>
        <w:rPr>
          <w:sz w:val="24"/>
          <w:szCs w:val="24"/>
        </w:rPr>
      </w:pPr>
    </w:p>
    <w:p w:rsidR="00553E5A" w:rsidRPr="000B01C7" w:rsidRDefault="00553E5A" w:rsidP="00E36955">
      <w:pPr>
        <w:rPr>
          <w:sz w:val="24"/>
          <w:szCs w:val="24"/>
        </w:rPr>
      </w:pPr>
    </w:p>
    <w:p w:rsidR="00553E5A" w:rsidRPr="000B01C7" w:rsidRDefault="00553E5A" w:rsidP="00E36955">
      <w:pPr>
        <w:rPr>
          <w:sz w:val="24"/>
          <w:szCs w:val="24"/>
        </w:rPr>
      </w:pPr>
    </w:p>
    <w:p w:rsidR="00553E5A" w:rsidRPr="000B01C7" w:rsidRDefault="00553E5A" w:rsidP="00E36955">
      <w:pPr>
        <w:rPr>
          <w:sz w:val="24"/>
          <w:szCs w:val="24"/>
        </w:rPr>
      </w:pPr>
    </w:p>
    <w:p w:rsidR="00553E5A" w:rsidRPr="000B01C7" w:rsidRDefault="00553E5A" w:rsidP="00E36955">
      <w:pPr>
        <w:rPr>
          <w:sz w:val="24"/>
          <w:szCs w:val="24"/>
        </w:rPr>
      </w:pPr>
    </w:p>
    <w:p w:rsidR="00553E5A" w:rsidRPr="000B01C7" w:rsidRDefault="00553E5A" w:rsidP="00E36955">
      <w:pPr>
        <w:rPr>
          <w:sz w:val="24"/>
          <w:szCs w:val="24"/>
        </w:rPr>
      </w:pPr>
    </w:p>
    <w:p w:rsidR="007A3720" w:rsidRDefault="007A3720" w:rsidP="00553E5A">
      <w:pPr>
        <w:rPr>
          <w:b/>
          <w:sz w:val="24"/>
          <w:szCs w:val="24"/>
        </w:rPr>
      </w:pPr>
    </w:p>
    <w:p w:rsidR="007A3720" w:rsidRDefault="007A3720" w:rsidP="00553E5A">
      <w:pPr>
        <w:rPr>
          <w:b/>
          <w:sz w:val="24"/>
          <w:szCs w:val="24"/>
        </w:rPr>
      </w:pPr>
    </w:p>
    <w:p w:rsidR="0073447F" w:rsidRDefault="0073447F" w:rsidP="00553E5A">
      <w:pPr>
        <w:rPr>
          <w:b/>
          <w:sz w:val="24"/>
          <w:szCs w:val="24"/>
        </w:rPr>
      </w:pPr>
    </w:p>
    <w:p w:rsidR="0073447F" w:rsidRDefault="0073447F" w:rsidP="00553E5A">
      <w:pPr>
        <w:rPr>
          <w:b/>
          <w:sz w:val="24"/>
          <w:szCs w:val="24"/>
        </w:rPr>
      </w:pPr>
    </w:p>
    <w:p w:rsidR="00553E5A" w:rsidRPr="000B01C7" w:rsidRDefault="00553E5A" w:rsidP="00553E5A">
      <w:pPr>
        <w:rPr>
          <w:b/>
          <w:sz w:val="24"/>
          <w:szCs w:val="24"/>
        </w:rPr>
      </w:pPr>
      <w:r w:rsidRPr="000B01C7">
        <w:rPr>
          <w:b/>
          <w:sz w:val="24"/>
          <w:szCs w:val="24"/>
        </w:rPr>
        <w:t xml:space="preserve">ПРИЛОГ 7 - НЕИСЦРПНА ЛИСТА ЕКОЛОШКИХ И СОЦИЈАЛНИХ ДОКУМЕНАТА </w:t>
      </w:r>
      <w:r w:rsidR="00417894">
        <w:rPr>
          <w:b/>
          <w:sz w:val="24"/>
          <w:szCs w:val="24"/>
        </w:rPr>
        <w:t xml:space="preserve">ЗА </w:t>
      </w:r>
      <w:r w:rsidRPr="000B01C7">
        <w:rPr>
          <w:b/>
          <w:sz w:val="24"/>
          <w:szCs w:val="24"/>
        </w:rPr>
        <w:t xml:space="preserve">КОЈЕ ЗАЈМОПРИМАЦ </w:t>
      </w:r>
      <w:r w:rsidR="00417894">
        <w:rPr>
          <w:b/>
          <w:sz w:val="24"/>
          <w:szCs w:val="24"/>
        </w:rPr>
        <w:t xml:space="preserve">ДОЗВОЉАВА ДА БУДУ </w:t>
      </w:r>
      <w:r w:rsidRPr="000B01C7">
        <w:rPr>
          <w:b/>
          <w:sz w:val="24"/>
          <w:szCs w:val="24"/>
        </w:rPr>
        <w:t>ОБЈАВЉ</w:t>
      </w:r>
      <w:r w:rsidR="00417894">
        <w:rPr>
          <w:b/>
          <w:sz w:val="24"/>
          <w:szCs w:val="24"/>
        </w:rPr>
        <w:t>ЕНИ</w:t>
      </w:r>
      <w:r w:rsidRPr="000B01C7">
        <w:rPr>
          <w:b/>
          <w:sz w:val="24"/>
          <w:szCs w:val="24"/>
        </w:rPr>
        <w:t xml:space="preserve"> У ВЕЗИ СА ПОСТУПЦИМА УПРАВЉАЊА </w:t>
      </w:r>
      <w:r w:rsidR="00417894">
        <w:rPr>
          <w:b/>
          <w:sz w:val="24"/>
          <w:szCs w:val="24"/>
        </w:rPr>
        <w:t>ПРИТУЖБАМА КОЈЕ СЕ ОДНОСЕ НА ЖИВОТНУ СРЕДИНУ И СОЦИЈАЛНА ПИТАЊА</w:t>
      </w:r>
    </w:p>
    <w:p w:rsidR="00553E5A" w:rsidRDefault="00553E5A" w:rsidP="00553E5A">
      <w:pPr>
        <w:rPr>
          <w:sz w:val="24"/>
          <w:szCs w:val="24"/>
        </w:rPr>
      </w:pPr>
    </w:p>
    <w:p w:rsidR="007A3720" w:rsidRDefault="007A3720" w:rsidP="00553E5A">
      <w:pPr>
        <w:rPr>
          <w:sz w:val="24"/>
          <w:szCs w:val="24"/>
        </w:rPr>
      </w:pPr>
    </w:p>
    <w:p w:rsidR="007A3720" w:rsidRPr="000B01C7" w:rsidRDefault="007A3720" w:rsidP="00553E5A">
      <w:pPr>
        <w:rPr>
          <w:sz w:val="24"/>
          <w:szCs w:val="24"/>
        </w:rPr>
      </w:pPr>
    </w:p>
    <w:p w:rsidR="00553E5A" w:rsidRPr="000B01C7" w:rsidRDefault="00553E5A" w:rsidP="00553E5A">
      <w:pPr>
        <w:rPr>
          <w:sz w:val="24"/>
          <w:szCs w:val="24"/>
        </w:rPr>
      </w:pPr>
    </w:p>
    <w:p w:rsidR="00553E5A" w:rsidRPr="000B01C7" w:rsidRDefault="00553E5A" w:rsidP="00553E5A">
      <w:pPr>
        <w:rPr>
          <w:sz w:val="24"/>
          <w:szCs w:val="24"/>
        </w:rPr>
      </w:pPr>
      <w:r w:rsidRPr="000B01C7">
        <w:rPr>
          <w:sz w:val="24"/>
          <w:szCs w:val="24"/>
        </w:rPr>
        <w:t>- Извештај о опсегу Е&amp;С</w:t>
      </w:r>
    </w:p>
    <w:p w:rsidR="00553E5A" w:rsidRPr="000B01C7" w:rsidRDefault="00553E5A" w:rsidP="00553E5A">
      <w:pPr>
        <w:rPr>
          <w:sz w:val="24"/>
          <w:szCs w:val="24"/>
        </w:rPr>
      </w:pPr>
      <w:r w:rsidRPr="000B01C7">
        <w:rPr>
          <w:sz w:val="24"/>
          <w:szCs w:val="24"/>
        </w:rPr>
        <w:t xml:space="preserve">- Процена утицаја на животну средину и социјална питања </w:t>
      </w:r>
      <w:r w:rsidR="00E43DD5" w:rsidRPr="000B01C7">
        <w:rPr>
          <w:sz w:val="24"/>
          <w:szCs w:val="24"/>
        </w:rPr>
        <w:t>(</w:t>
      </w:r>
      <w:r w:rsidR="00E43DD5" w:rsidRPr="000B01C7">
        <w:rPr>
          <w:iCs/>
          <w:sz w:val="24"/>
          <w:szCs w:val="24"/>
          <w:lang w:val="en-US"/>
        </w:rPr>
        <w:t>ESIA</w:t>
      </w:r>
      <w:r w:rsidRPr="000B01C7">
        <w:rPr>
          <w:sz w:val="24"/>
          <w:szCs w:val="24"/>
        </w:rPr>
        <w:t>)</w:t>
      </w:r>
    </w:p>
    <w:p w:rsidR="00553E5A" w:rsidRPr="000B01C7" w:rsidRDefault="00553E5A" w:rsidP="00553E5A">
      <w:pPr>
        <w:rPr>
          <w:sz w:val="24"/>
          <w:szCs w:val="24"/>
        </w:rPr>
      </w:pPr>
      <w:r w:rsidRPr="000B01C7">
        <w:rPr>
          <w:sz w:val="24"/>
          <w:szCs w:val="24"/>
        </w:rPr>
        <w:t>- План управљања заштитом животне средине и социјалне политике (</w:t>
      </w:r>
      <w:r w:rsidR="00E43DD5" w:rsidRPr="000B01C7">
        <w:rPr>
          <w:iCs/>
          <w:sz w:val="24"/>
          <w:szCs w:val="24"/>
        </w:rPr>
        <w:t>ESMP</w:t>
      </w:r>
      <w:r w:rsidRPr="000B01C7">
        <w:rPr>
          <w:sz w:val="24"/>
          <w:szCs w:val="24"/>
        </w:rPr>
        <w:t>)</w:t>
      </w:r>
    </w:p>
    <w:p w:rsidR="00553E5A" w:rsidRPr="000B01C7" w:rsidRDefault="00553E5A" w:rsidP="00553E5A">
      <w:pPr>
        <w:rPr>
          <w:sz w:val="24"/>
          <w:szCs w:val="24"/>
        </w:rPr>
      </w:pPr>
      <w:r w:rsidRPr="000B01C7">
        <w:rPr>
          <w:sz w:val="24"/>
          <w:szCs w:val="24"/>
        </w:rPr>
        <w:t xml:space="preserve">- Оквир за </w:t>
      </w:r>
      <w:r w:rsidR="00E43DD5" w:rsidRPr="000B01C7">
        <w:rPr>
          <w:sz w:val="24"/>
          <w:szCs w:val="24"/>
        </w:rPr>
        <w:t xml:space="preserve">управљање животном средином и социјално </w:t>
      </w:r>
      <w:r w:rsidRPr="000B01C7">
        <w:rPr>
          <w:sz w:val="24"/>
          <w:szCs w:val="24"/>
        </w:rPr>
        <w:t>управљање (</w:t>
      </w:r>
      <w:r w:rsidR="00E43DD5" w:rsidRPr="000B01C7">
        <w:rPr>
          <w:iCs/>
          <w:sz w:val="24"/>
          <w:szCs w:val="24"/>
          <w:lang w:val="en-US"/>
        </w:rPr>
        <w:t>ESMF</w:t>
      </w:r>
      <w:r w:rsidRPr="000B01C7">
        <w:rPr>
          <w:sz w:val="24"/>
          <w:szCs w:val="24"/>
        </w:rPr>
        <w:t>)</w:t>
      </w:r>
    </w:p>
    <w:p w:rsidR="00553E5A" w:rsidRPr="000B01C7" w:rsidRDefault="00553E5A" w:rsidP="00553E5A">
      <w:pPr>
        <w:rPr>
          <w:sz w:val="24"/>
          <w:szCs w:val="24"/>
        </w:rPr>
      </w:pPr>
      <w:r w:rsidRPr="000B01C7">
        <w:rPr>
          <w:sz w:val="24"/>
          <w:szCs w:val="24"/>
        </w:rPr>
        <w:t xml:space="preserve">- Акциони план </w:t>
      </w:r>
      <w:r w:rsidR="00E43DD5" w:rsidRPr="000B01C7">
        <w:rPr>
          <w:sz w:val="24"/>
          <w:szCs w:val="24"/>
        </w:rPr>
        <w:t>расељавања</w:t>
      </w:r>
      <w:r w:rsidRPr="000B01C7">
        <w:rPr>
          <w:sz w:val="24"/>
          <w:szCs w:val="24"/>
        </w:rPr>
        <w:t xml:space="preserve"> (</w:t>
      </w:r>
      <w:r w:rsidR="00E43DD5" w:rsidRPr="000B01C7">
        <w:rPr>
          <w:iCs/>
          <w:sz w:val="24"/>
          <w:szCs w:val="24"/>
        </w:rPr>
        <w:t>RAP</w:t>
      </w:r>
      <w:r w:rsidRPr="000B01C7">
        <w:rPr>
          <w:sz w:val="24"/>
          <w:szCs w:val="24"/>
        </w:rPr>
        <w:t>)</w:t>
      </w:r>
    </w:p>
    <w:p w:rsidR="00553E5A" w:rsidRPr="000B01C7" w:rsidRDefault="00553E5A" w:rsidP="00553E5A">
      <w:pPr>
        <w:rPr>
          <w:sz w:val="24"/>
          <w:szCs w:val="24"/>
        </w:rPr>
      </w:pPr>
      <w:r w:rsidRPr="000B01C7">
        <w:rPr>
          <w:sz w:val="24"/>
          <w:szCs w:val="24"/>
        </w:rPr>
        <w:t xml:space="preserve">- Оквир политике </w:t>
      </w:r>
      <w:r w:rsidR="00E43DD5" w:rsidRPr="000B01C7">
        <w:rPr>
          <w:sz w:val="24"/>
          <w:szCs w:val="24"/>
        </w:rPr>
        <w:t>расељавања</w:t>
      </w:r>
      <w:r w:rsidRPr="000B01C7">
        <w:rPr>
          <w:sz w:val="24"/>
          <w:szCs w:val="24"/>
        </w:rPr>
        <w:t xml:space="preserve"> (</w:t>
      </w:r>
      <w:r w:rsidR="00E43DD5" w:rsidRPr="000B01C7">
        <w:rPr>
          <w:iCs/>
          <w:sz w:val="24"/>
          <w:szCs w:val="24"/>
        </w:rPr>
        <w:t>RPF</w:t>
      </w:r>
      <w:r w:rsidRPr="000B01C7">
        <w:rPr>
          <w:sz w:val="24"/>
          <w:szCs w:val="24"/>
        </w:rPr>
        <w:t>)</w:t>
      </w:r>
    </w:p>
    <w:p w:rsidR="00553E5A" w:rsidRPr="000B01C7" w:rsidRDefault="00553E5A" w:rsidP="00553E5A">
      <w:pPr>
        <w:rPr>
          <w:sz w:val="24"/>
          <w:szCs w:val="24"/>
        </w:rPr>
      </w:pPr>
      <w:r w:rsidRPr="000B01C7">
        <w:rPr>
          <w:sz w:val="24"/>
          <w:szCs w:val="24"/>
        </w:rPr>
        <w:t>- Стратешка процена утицаја на животну средину Стратегије развоја ниских емисија угљеника, јануар 2020</w:t>
      </w:r>
    </w:p>
    <w:p w:rsidR="00553E5A" w:rsidRPr="000B01C7" w:rsidRDefault="00553E5A" w:rsidP="00553E5A">
      <w:pPr>
        <w:rPr>
          <w:sz w:val="24"/>
          <w:szCs w:val="24"/>
        </w:rPr>
      </w:pPr>
      <w:r w:rsidRPr="000B01C7">
        <w:rPr>
          <w:sz w:val="24"/>
          <w:szCs w:val="24"/>
        </w:rPr>
        <w:t xml:space="preserve">- </w:t>
      </w:r>
      <w:r w:rsidR="00E43DD5" w:rsidRPr="000B01C7">
        <w:rPr>
          <w:sz w:val="24"/>
          <w:szCs w:val="24"/>
        </w:rPr>
        <w:t>Табела праћења резултата</w:t>
      </w:r>
      <w:r w:rsidRPr="000B01C7">
        <w:rPr>
          <w:sz w:val="24"/>
          <w:szCs w:val="24"/>
        </w:rPr>
        <w:t xml:space="preserve"> (</w:t>
      </w:r>
      <w:r w:rsidR="00E43DD5" w:rsidRPr="000B01C7">
        <w:rPr>
          <w:sz w:val="24"/>
          <w:szCs w:val="24"/>
        </w:rPr>
        <w:t>Прилог</w:t>
      </w:r>
      <w:r w:rsidRPr="000B01C7">
        <w:rPr>
          <w:sz w:val="24"/>
          <w:szCs w:val="24"/>
        </w:rPr>
        <w:t xml:space="preserve"> 3Б), укључујући еколошки и социјални ангажман</w:t>
      </w:r>
    </w:p>
    <w:p w:rsidR="00553E5A" w:rsidRPr="000B01C7" w:rsidRDefault="00553E5A" w:rsidP="00553E5A">
      <w:pPr>
        <w:rPr>
          <w:sz w:val="24"/>
          <w:szCs w:val="24"/>
        </w:rPr>
      </w:pPr>
      <w:r w:rsidRPr="000B01C7">
        <w:rPr>
          <w:sz w:val="24"/>
          <w:szCs w:val="24"/>
        </w:rPr>
        <w:t>- Ограничена еколошка и социјална процена</w:t>
      </w:r>
    </w:p>
    <w:p w:rsidR="00553E5A" w:rsidRPr="000B01C7" w:rsidRDefault="00553E5A" w:rsidP="00553E5A">
      <w:pPr>
        <w:rPr>
          <w:sz w:val="24"/>
          <w:szCs w:val="24"/>
        </w:rPr>
      </w:pPr>
      <w:r w:rsidRPr="000B01C7">
        <w:rPr>
          <w:sz w:val="24"/>
          <w:szCs w:val="24"/>
        </w:rPr>
        <w:t>- Ограничени еколошки и социјални акциони план</w:t>
      </w:r>
    </w:p>
    <w:p w:rsidR="00553E5A" w:rsidRPr="000B01C7" w:rsidRDefault="00553E5A" w:rsidP="00553E5A">
      <w:pPr>
        <w:rPr>
          <w:sz w:val="24"/>
          <w:szCs w:val="24"/>
        </w:rPr>
      </w:pPr>
      <w:r w:rsidRPr="000B01C7">
        <w:rPr>
          <w:sz w:val="24"/>
          <w:szCs w:val="24"/>
        </w:rPr>
        <w:t>- Поглавља из извештаја о мониторингу животне средине и социјалне политике</w:t>
      </w:r>
    </w:p>
    <w:p w:rsidR="00E36955" w:rsidRDefault="00E36955" w:rsidP="00E36955">
      <w:pPr>
        <w:pStyle w:val="BodyText"/>
        <w:rPr>
          <w:rFonts w:cs="Times New Roman"/>
          <w:sz w:val="24"/>
          <w:szCs w:val="24"/>
          <w:lang w:val="sr-Cyrl-RS"/>
        </w:rPr>
      </w:pPr>
    </w:p>
    <w:p w:rsidR="00E36955" w:rsidRPr="000B01C7" w:rsidRDefault="00E36955" w:rsidP="00E36955">
      <w:pPr>
        <w:pStyle w:val="BodyText"/>
        <w:rPr>
          <w:rFonts w:cs="Times New Roman"/>
          <w:sz w:val="24"/>
          <w:szCs w:val="24"/>
          <w:lang w:val="sr-Cyrl-RS"/>
        </w:rPr>
      </w:pPr>
    </w:p>
    <w:p w:rsidR="00E36955" w:rsidRDefault="00E36955" w:rsidP="00E36955">
      <w:pPr>
        <w:pStyle w:val="BodyText"/>
        <w:jc w:val="center"/>
        <w:rPr>
          <w:rFonts w:cs="Times New Roman"/>
          <w:b/>
          <w:sz w:val="24"/>
          <w:szCs w:val="24"/>
          <w:lang w:val="sr-Cyrl-RS"/>
        </w:rPr>
      </w:pPr>
      <w:r w:rsidRPr="000B01C7">
        <w:rPr>
          <w:rFonts w:cs="Times New Roman"/>
          <w:b/>
          <w:sz w:val="24"/>
          <w:szCs w:val="24"/>
          <w:lang w:val="sr-Cyrl-RS"/>
        </w:rPr>
        <w:t>ПРИЛОГ 8 – НАПОМЕНА У ВЕЗИ СА КОМУНИКАЦИЈОМ НА ПР</w:t>
      </w:r>
      <w:r w:rsidR="003E49BD" w:rsidRPr="000B01C7">
        <w:rPr>
          <w:rFonts w:cs="Times New Roman"/>
          <w:b/>
          <w:sz w:val="24"/>
          <w:szCs w:val="24"/>
          <w:lang w:val="sr-Cyrl-RS"/>
        </w:rPr>
        <w:t>ОГРАМУ</w:t>
      </w:r>
    </w:p>
    <w:tbl>
      <w:tblPr>
        <w:tblStyle w:val="TableGrid"/>
        <w:tblW w:w="9351" w:type="dxa"/>
        <w:tblLook w:val="04A0" w:firstRow="1" w:lastRow="0" w:firstColumn="1" w:lastColumn="0" w:noHBand="0" w:noVBand="1"/>
      </w:tblPr>
      <w:tblGrid>
        <w:gridCol w:w="2972"/>
        <w:gridCol w:w="6379"/>
      </w:tblGrid>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lang w:val="en-US"/>
              </w:rPr>
            </w:pPr>
            <w:r w:rsidRPr="000B01C7">
              <w:rPr>
                <w:sz w:val="24"/>
                <w:szCs w:val="24"/>
                <w:lang w:val="en-US"/>
              </w:rPr>
              <w:t>Зајмопримац</w:t>
            </w:r>
          </w:p>
        </w:tc>
        <w:tc>
          <w:tcPr>
            <w:tcW w:w="6379"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lang w:val="en-US"/>
              </w:rPr>
            </w:pPr>
            <w:r w:rsidRPr="000B01C7">
              <w:rPr>
                <w:sz w:val="24"/>
                <w:szCs w:val="24"/>
                <w:lang w:val="en-US"/>
              </w:rPr>
              <w:t>Република Србија</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rPr>
            </w:pPr>
            <w:r w:rsidRPr="000B01C7">
              <w:rPr>
                <w:sz w:val="24"/>
                <w:szCs w:val="24"/>
              </w:rPr>
              <w:t>Надлежно министарство</w:t>
            </w:r>
          </w:p>
        </w:tc>
        <w:tc>
          <w:tcPr>
            <w:tcW w:w="6379"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rPr>
            </w:pPr>
            <w:r w:rsidRPr="000B01C7">
              <w:rPr>
                <w:sz w:val="24"/>
                <w:szCs w:val="24"/>
              </w:rPr>
              <w:t>Министарство заштите животне средине</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jc w:val="left"/>
              <w:rPr>
                <w:sz w:val="24"/>
                <w:szCs w:val="24"/>
                <w:lang w:val="en-US"/>
              </w:rPr>
            </w:pPr>
            <w:r w:rsidRPr="000B01C7">
              <w:rPr>
                <w:sz w:val="24"/>
                <w:szCs w:val="24"/>
                <w:lang w:val="en-US"/>
              </w:rPr>
              <w:t xml:space="preserve">Повезани </w:t>
            </w:r>
            <w:r w:rsidRPr="000B01C7">
              <w:rPr>
                <w:sz w:val="24"/>
                <w:szCs w:val="24"/>
              </w:rPr>
              <w:t>органи</w:t>
            </w:r>
            <w:r w:rsidRPr="000B01C7">
              <w:rPr>
                <w:sz w:val="24"/>
                <w:szCs w:val="24"/>
                <w:lang w:val="en-US"/>
              </w:rPr>
              <w:t xml:space="preserve"> (Управни одбор)</w:t>
            </w:r>
          </w:p>
        </w:tc>
        <w:tc>
          <w:tcPr>
            <w:tcW w:w="6379"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jc w:val="left"/>
              <w:rPr>
                <w:sz w:val="24"/>
                <w:szCs w:val="24"/>
                <w:lang w:val="en-US"/>
              </w:rPr>
            </w:pPr>
            <w:r w:rsidRPr="000B01C7">
              <w:rPr>
                <w:sz w:val="24"/>
                <w:szCs w:val="24"/>
                <w:lang w:val="en-US"/>
              </w:rPr>
              <w:t>Све релевантне институције Зајмопримца</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lang w:val="en-US"/>
              </w:rPr>
            </w:pPr>
            <w:r w:rsidRPr="000B01C7">
              <w:rPr>
                <w:sz w:val="24"/>
                <w:szCs w:val="24"/>
                <w:lang w:val="en-US"/>
              </w:rPr>
              <w:t>Подаци о финансирању</w:t>
            </w:r>
          </w:p>
        </w:tc>
        <w:tc>
          <w:tcPr>
            <w:tcW w:w="6379"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lang w:val="en-US"/>
              </w:rPr>
            </w:pPr>
            <w:r w:rsidRPr="000B01C7">
              <w:rPr>
                <w:sz w:val="24"/>
                <w:szCs w:val="24"/>
                <w:lang w:val="en-US"/>
              </w:rPr>
              <w:t>Износ кредита: 50 милиона евра.</w:t>
            </w:r>
          </w:p>
          <w:p w:rsidR="008E05AD" w:rsidRPr="000B01C7" w:rsidRDefault="008E05AD" w:rsidP="00AC5732">
            <w:pPr>
              <w:spacing w:before="120" w:after="120"/>
              <w:jc w:val="left"/>
              <w:rPr>
                <w:sz w:val="24"/>
                <w:szCs w:val="24"/>
                <w:lang w:val="en-US"/>
              </w:rPr>
            </w:pPr>
            <w:r w:rsidRPr="000B01C7">
              <w:rPr>
                <w:sz w:val="24"/>
                <w:szCs w:val="24"/>
                <w:lang w:val="en-US"/>
              </w:rPr>
              <w:t>Износ бесповратне помоћи за техничку помоћ: 500.000 евра</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rPr>
            </w:pPr>
            <w:r w:rsidRPr="000B01C7">
              <w:rPr>
                <w:sz w:val="24"/>
                <w:szCs w:val="24"/>
              </w:rPr>
              <w:t>Врста кредита</w:t>
            </w:r>
          </w:p>
        </w:tc>
        <w:tc>
          <w:tcPr>
            <w:tcW w:w="6379" w:type="dxa"/>
            <w:tcBorders>
              <w:top w:val="single" w:sz="4" w:space="0" w:color="auto"/>
              <w:left w:val="single" w:sz="4" w:space="0" w:color="auto"/>
              <w:bottom w:val="single" w:sz="4" w:space="0" w:color="auto"/>
              <w:right w:val="single" w:sz="4" w:space="0" w:color="auto"/>
            </w:tcBorders>
            <w:hideMark/>
          </w:tcPr>
          <w:p w:rsidR="008E05AD" w:rsidRPr="0068329B" w:rsidRDefault="008E05AD" w:rsidP="00AC5732">
            <w:pPr>
              <w:spacing w:before="120" w:after="120"/>
              <w:jc w:val="left"/>
              <w:rPr>
                <w:sz w:val="24"/>
                <w:szCs w:val="24"/>
              </w:rPr>
            </w:pPr>
            <w:r w:rsidRPr="000B01C7">
              <w:rPr>
                <w:sz w:val="24"/>
                <w:szCs w:val="24"/>
              </w:rPr>
              <w:t>Зајам за јавне политике</w:t>
            </w:r>
            <w:r w:rsidRPr="0068329B">
              <w:rPr>
                <w:sz w:val="24"/>
                <w:szCs w:val="24"/>
              </w:rPr>
              <w:t xml:space="preserve"> (</w:t>
            </w:r>
            <w:r w:rsidRPr="000B01C7">
              <w:rPr>
                <w:sz w:val="24"/>
                <w:szCs w:val="24"/>
                <w:lang w:val="en-US"/>
              </w:rPr>
              <w:t>PPL</w:t>
            </w:r>
            <w:r w:rsidRPr="0068329B">
              <w:rPr>
                <w:sz w:val="24"/>
                <w:szCs w:val="24"/>
              </w:rPr>
              <w:t xml:space="preserve">), тј. </w:t>
            </w:r>
            <w:r w:rsidRPr="000B01C7">
              <w:rPr>
                <w:sz w:val="24"/>
                <w:szCs w:val="24"/>
              </w:rPr>
              <w:t xml:space="preserve">зајам </w:t>
            </w:r>
            <w:r w:rsidRPr="0068329B">
              <w:rPr>
                <w:sz w:val="24"/>
                <w:szCs w:val="24"/>
              </w:rPr>
              <w:t>АФД еквивалентан инструменту зајма за развојну политику Светске банке (ДПЛ)</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68329B" w:rsidRDefault="008E05AD" w:rsidP="00AC5732">
            <w:pPr>
              <w:spacing w:before="120" w:after="120"/>
              <w:jc w:val="left"/>
              <w:rPr>
                <w:sz w:val="24"/>
                <w:szCs w:val="24"/>
              </w:rPr>
            </w:pPr>
            <w:r w:rsidRPr="0068329B">
              <w:rPr>
                <w:sz w:val="24"/>
                <w:szCs w:val="24"/>
              </w:rPr>
              <w:t>Стуб оперативног и развојног програма (циљева)</w:t>
            </w:r>
          </w:p>
        </w:tc>
        <w:tc>
          <w:tcPr>
            <w:tcW w:w="6379" w:type="dxa"/>
            <w:tcBorders>
              <w:top w:val="single" w:sz="4" w:space="0" w:color="auto"/>
              <w:left w:val="single" w:sz="4" w:space="0" w:color="auto"/>
              <w:bottom w:val="single" w:sz="4" w:space="0" w:color="auto"/>
              <w:right w:val="single" w:sz="4" w:space="0" w:color="auto"/>
            </w:tcBorders>
            <w:hideMark/>
          </w:tcPr>
          <w:p w:rsidR="007A3720" w:rsidRDefault="008E05AD" w:rsidP="00AC5732">
            <w:pPr>
              <w:spacing w:before="120" w:after="120"/>
              <w:jc w:val="left"/>
              <w:rPr>
                <w:sz w:val="24"/>
                <w:szCs w:val="24"/>
              </w:rPr>
            </w:pPr>
            <w:r w:rsidRPr="0068329B">
              <w:rPr>
                <w:sz w:val="24"/>
                <w:szCs w:val="24"/>
              </w:rPr>
              <w:t xml:space="preserve">Ово је паралелно финансирање зајма за ефикасност јавног сектора и зеленог опоравка, који ће мобилизирати Свјетска банка (ДПЛ П164575). Подржава зелени план опоравка Владе Србије (Стуб </w:t>
            </w:r>
            <w:r w:rsidRPr="000B01C7">
              <w:rPr>
                <w:sz w:val="24"/>
                <w:szCs w:val="24"/>
                <w:lang w:val="en-US"/>
              </w:rPr>
              <w:t>II</w:t>
            </w:r>
            <w:r w:rsidRPr="0068329B">
              <w:rPr>
                <w:sz w:val="24"/>
                <w:szCs w:val="24"/>
              </w:rPr>
              <w:t>) поред примарних активности развијених са Светском банком. Додатне акције су у складу са процесом приступања Србије ЕУ (поглавље 27) и</w:t>
            </w:r>
            <w:r w:rsidR="007A3720">
              <w:rPr>
                <w:sz w:val="24"/>
                <w:szCs w:val="24"/>
              </w:rPr>
              <w:br/>
            </w:r>
          </w:p>
          <w:p w:rsidR="0073447F" w:rsidRDefault="0073447F" w:rsidP="00AC5732">
            <w:pPr>
              <w:spacing w:before="120" w:after="120"/>
              <w:jc w:val="left"/>
              <w:rPr>
                <w:sz w:val="24"/>
                <w:szCs w:val="24"/>
              </w:rPr>
            </w:pPr>
          </w:p>
          <w:p w:rsidR="008E05AD" w:rsidRPr="0068329B" w:rsidRDefault="008E05AD" w:rsidP="00AC5732">
            <w:pPr>
              <w:spacing w:before="120" w:after="120"/>
              <w:jc w:val="left"/>
              <w:rPr>
                <w:sz w:val="24"/>
                <w:szCs w:val="24"/>
              </w:rPr>
            </w:pPr>
            <w:r w:rsidRPr="0068329B">
              <w:rPr>
                <w:sz w:val="24"/>
                <w:szCs w:val="24"/>
              </w:rPr>
              <w:t>укључују припрему оквира политике за подстицање доприноса јединица локалне самоуправе националној агенди животне средине и климатских промена.</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68329B" w:rsidRDefault="008E05AD" w:rsidP="00AC5732">
            <w:pPr>
              <w:spacing w:before="120" w:after="120"/>
              <w:rPr>
                <w:sz w:val="24"/>
                <w:szCs w:val="24"/>
              </w:rPr>
            </w:pPr>
            <w:r w:rsidRPr="0068329B">
              <w:rPr>
                <w:sz w:val="24"/>
                <w:szCs w:val="24"/>
              </w:rPr>
              <w:t>Претходна акција (</w:t>
            </w:r>
            <w:r w:rsidRPr="000B01C7">
              <w:rPr>
                <w:sz w:val="24"/>
                <w:szCs w:val="24"/>
              </w:rPr>
              <w:t>услов</w:t>
            </w:r>
            <w:r w:rsidRPr="0068329B">
              <w:rPr>
                <w:sz w:val="24"/>
                <w:szCs w:val="24"/>
              </w:rPr>
              <w:t xml:space="preserve"> за једнократну исплату)</w:t>
            </w:r>
          </w:p>
        </w:tc>
        <w:tc>
          <w:tcPr>
            <w:tcW w:w="6379" w:type="dxa"/>
            <w:tcBorders>
              <w:top w:val="single" w:sz="4" w:space="0" w:color="auto"/>
              <w:left w:val="single" w:sz="4" w:space="0" w:color="auto"/>
              <w:bottom w:val="single" w:sz="4" w:space="0" w:color="auto"/>
              <w:right w:val="single" w:sz="4" w:space="0" w:color="auto"/>
            </w:tcBorders>
            <w:hideMark/>
          </w:tcPr>
          <w:p w:rsidR="008E05AD" w:rsidRPr="0068329B" w:rsidRDefault="008E05AD" w:rsidP="00AC5732">
            <w:pPr>
              <w:spacing w:before="120" w:after="120"/>
              <w:rPr>
                <w:b/>
                <w:bCs/>
                <w:sz w:val="24"/>
                <w:szCs w:val="24"/>
              </w:rPr>
            </w:pPr>
            <w:r w:rsidRPr="0068329B">
              <w:rPr>
                <w:sz w:val="24"/>
                <w:szCs w:val="24"/>
              </w:rPr>
              <w:t xml:space="preserve">Зајмопримац је донео Закон о климатским променама (објављен у Службеном </w:t>
            </w:r>
            <w:r w:rsidRPr="000B01C7">
              <w:rPr>
                <w:sz w:val="24"/>
                <w:szCs w:val="24"/>
              </w:rPr>
              <w:t>гласнику</w:t>
            </w:r>
            <w:r w:rsidR="007D695A">
              <w:rPr>
                <w:sz w:val="24"/>
                <w:szCs w:val="24"/>
              </w:rPr>
              <w:t xml:space="preserve"> Зајмопримца бр. 26/</w:t>
            </w:r>
            <w:r w:rsidR="00584F39">
              <w:rPr>
                <w:sz w:val="24"/>
                <w:szCs w:val="24"/>
              </w:rPr>
              <w:t>2</w:t>
            </w:r>
            <w:r w:rsidRPr="0068329B">
              <w:rPr>
                <w:sz w:val="24"/>
                <w:szCs w:val="24"/>
              </w:rPr>
              <w:t>1 23. марта 2021. и ступио на снагу 31. марта 2021.) који налаже припрему и усвајање Стратегије развоја са ниским емисијама угљеника и њеног Акционог плана и Програма прилагођавања климатским променама, ради успостављања система за смањење емисија стакленичких плинова и подршке прилагођавању климе на економичан и економски одржив начин</w:t>
            </w:r>
          </w:p>
        </w:tc>
      </w:tr>
      <w:tr w:rsidR="008E05AD" w:rsidRPr="000B01C7" w:rsidTr="00AC5732">
        <w:tc>
          <w:tcPr>
            <w:tcW w:w="2972"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sz w:val="24"/>
                <w:szCs w:val="24"/>
                <w:lang w:val="en-US"/>
              </w:rPr>
            </w:pPr>
            <w:r w:rsidRPr="000B01C7">
              <w:rPr>
                <w:sz w:val="24"/>
                <w:szCs w:val="24"/>
                <w:lang w:val="en-US"/>
              </w:rPr>
              <w:t>Предложени показатељи резултата</w:t>
            </w:r>
          </w:p>
        </w:tc>
        <w:tc>
          <w:tcPr>
            <w:tcW w:w="6379" w:type="dxa"/>
            <w:tcBorders>
              <w:top w:val="single" w:sz="4" w:space="0" w:color="auto"/>
              <w:left w:val="single" w:sz="4" w:space="0" w:color="auto"/>
              <w:bottom w:val="single" w:sz="4" w:space="0" w:color="auto"/>
              <w:right w:val="single" w:sz="4" w:space="0" w:color="auto"/>
            </w:tcBorders>
            <w:hideMark/>
          </w:tcPr>
          <w:p w:rsidR="008E05AD" w:rsidRPr="000B01C7" w:rsidRDefault="008E05AD" w:rsidP="00AC5732">
            <w:pPr>
              <w:spacing w:before="120" w:after="120"/>
              <w:jc w:val="left"/>
              <w:rPr>
                <w:bCs/>
                <w:sz w:val="24"/>
                <w:szCs w:val="24"/>
                <w:lang w:val="en-US"/>
              </w:rPr>
            </w:pPr>
            <w:r w:rsidRPr="000B01C7">
              <w:rPr>
                <w:b/>
                <w:bCs/>
                <w:sz w:val="24"/>
                <w:szCs w:val="24"/>
                <w:lang w:val="en-US"/>
              </w:rPr>
              <w:t xml:space="preserve">Показатељ резултата бр. 1: </w:t>
            </w:r>
            <w:r w:rsidRPr="000B01C7">
              <w:rPr>
                <w:bCs/>
                <w:sz w:val="24"/>
                <w:szCs w:val="24"/>
                <w:lang w:val="en-US"/>
              </w:rPr>
              <w:t>Национално веће за климатске промене (НЦЦЦ) је поново успостављено и оперативно.</w:t>
            </w:r>
          </w:p>
          <w:p w:rsidR="008E05AD" w:rsidRPr="000B01C7" w:rsidRDefault="008E05AD" w:rsidP="00AC5732">
            <w:pPr>
              <w:spacing w:before="120" w:after="120"/>
              <w:jc w:val="left"/>
              <w:rPr>
                <w:bCs/>
                <w:sz w:val="24"/>
                <w:szCs w:val="24"/>
                <w:lang w:val="en-US"/>
              </w:rPr>
            </w:pPr>
            <w:r w:rsidRPr="000B01C7">
              <w:rPr>
                <w:b/>
                <w:bCs/>
                <w:sz w:val="24"/>
                <w:szCs w:val="24"/>
                <w:lang w:val="en-US"/>
              </w:rPr>
              <w:t xml:space="preserve">Показатељ резултата бр. 2 (подељен са матрицом ЗБ ДПЛ): </w:t>
            </w:r>
            <w:r w:rsidRPr="000B01C7">
              <w:rPr>
                <w:bCs/>
                <w:sz w:val="24"/>
                <w:szCs w:val="24"/>
                <w:lang w:val="en-US"/>
              </w:rPr>
              <w:t>Израђени су и усвојени релевантни подзаконски прописи који прате закон о климатским променама.</w:t>
            </w:r>
          </w:p>
          <w:p w:rsidR="008E05AD" w:rsidRPr="000B01C7" w:rsidRDefault="008E05AD" w:rsidP="00AC5732">
            <w:pPr>
              <w:spacing w:before="120" w:after="120"/>
              <w:jc w:val="left"/>
              <w:rPr>
                <w:bCs/>
                <w:sz w:val="24"/>
                <w:szCs w:val="24"/>
                <w:lang w:val="en-US"/>
              </w:rPr>
            </w:pPr>
            <w:r w:rsidRPr="000B01C7">
              <w:rPr>
                <w:b/>
                <w:bCs/>
                <w:sz w:val="24"/>
                <w:szCs w:val="24"/>
                <w:lang w:val="en-US"/>
              </w:rPr>
              <w:t xml:space="preserve">Показатељ резултата бр.  3: </w:t>
            </w:r>
            <w:r w:rsidRPr="000B01C7">
              <w:rPr>
                <w:bCs/>
                <w:sz w:val="24"/>
                <w:szCs w:val="24"/>
                <w:lang w:val="en-US"/>
              </w:rPr>
              <w:t>Документи јавне политике се одобравају и / или усклађују са Законом о климатским променама.</w:t>
            </w:r>
          </w:p>
          <w:p w:rsidR="008E05AD" w:rsidRPr="000B01C7" w:rsidRDefault="008E05AD" w:rsidP="00AC5732">
            <w:pPr>
              <w:spacing w:before="120" w:after="120"/>
              <w:rPr>
                <w:sz w:val="24"/>
                <w:szCs w:val="24"/>
              </w:rPr>
            </w:pPr>
            <w:r w:rsidRPr="000B01C7">
              <w:rPr>
                <w:b/>
                <w:bCs/>
                <w:sz w:val="24"/>
                <w:szCs w:val="24"/>
                <w:lang w:val="en-US"/>
              </w:rPr>
              <w:t xml:space="preserve">Показатељ резултата бр.  4: </w:t>
            </w:r>
            <w:r w:rsidRPr="000B01C7">
              <w:rPr>
                <w:bCs/>
                <w:sz w:val="24"/>
                <w:szCs w:val="24"/>
                <w:lang w:val="en-US"/>
              </w:rPr>
              <w:t>Спроводи се студија изводљивости како би се идентификовале опције шеме финансирања за климатске инвестиције јединица локалне самоуправе</w:t>
            </w:r>
            <w:r w:rsidRPr="000B01C7">
              <w:rPr>
                <w:bCs/>
                <w:sz w:val="24"/>
                <w:szCs w:val="24"/>
              </w:rPr>
              <w:t xml:space="preserve"> </w:t>
            </w:r>
          </w:p>
        </w:tc>
      </w:tr>
    </w:tbl>
    <w:p w:rsidR="00E36955" w:rsidRPr="000B01C7" w:rsidRDefault="00E36955" w:rsidP="00E36955">
      <w:pPr>
        <w:pStyle w:val="BodyText"/>
        <w:rPr>
          <w:rFonts w:cs="Times New Roman"/>
          <w:sz w:val="24"/>
          <w:szCs w:val="24"/>
          <w:lang w:val="sr-Cyrl-RS"/>
        </w:rPr>
      </w:pPr>
    </w:p>
    <w:p w:rsidR="002B5862" w:rsidRPr="0068329B" w:rsidRDefault="002B5862" w:rsidP="002B5862">
      <w:pPr>
        <w:pStyle w:val="BodyText"/>
        <w:rPr>
          <w:sz w:val="24"/>
          <w:szCs w:val="24"/>
          <w:u w:val="single"/>
          <w:lang w:val="sr-Cyrl-RS"/>
        </w:rPr>
      </w:pPr>
      <w:r w:rsidRPr="0068329B">
        <w:rPr>
          <w:sz w:val="24"/>
          <w:szCs w:val="24"/>
          <w:u w:val="single"/>
          <w:lang w:val="sr-Cyrl-RS"/>
        </w:rPr>
        <w:t>Преглед изазова климатских промена у Србији</w:t>
      </w:r>
    </w:p>
    <w:p w:rsidR="002B5862" w:rsidRPr="0068329B" w:rsidRDefault="002B5862" w:rsidP="002B5862">
      <w:pPr>
        <w:pStyle w:val="BodyText"/>
        <w:rPr>
          <w:sz w:val="24"/>
          <w:szCs w:val="24"/>
          <w:lang w:val="sr-Cyrl-RS"/>
        </w:rPr>
      </w:pPr>
      <w:r w:rsidRPr="0068329B">
        <w:rPr>
          <w:b/>
          <w:sz w:val="24"/>
          <w:szCs w:val="24"/>
          <w:lang w:val="sr-Cyrl-RS"/>
        </w:rPr>
        <w:t>Енергетски сектор остаје највећи извор емисија гасова стаклене баште у Србији</w:t>
      </w:r>
      <w:r w:rsidRPr="0068329B">
        <w:rPr>
          <w:sz w:val="24"/>
          <w:szCs w:val="24"/>
          <w:lang w:val="sr-Cyrl-RS"/>
        </w:rPr>
        <w:t xml:space="preserve">. Сагоревање фосилних горива посебно је одговорно за скоро 80% емисија гасова стаклене баште. </w:t>
      </w:r>
      <w:r w:rsidRPr="0068329B">
        <w:rPr>
          <w:b/>
          <w:sz w:val="24"/>
          <w:szCs w:val="24"/>
          <w:lang w:val="sr-Cyrl-RS"/>
        </w:rPr>
        <w:t xml:space="preserve">Србија је такође веома осетљива на климатске промене. </w:t>
      </w:r>
      <w:r w:rsidRPr="0068329B">
        <w:rPr>
          <w:sz w:val="24"/>
          <w:szCs w:val="24"/>
          <w:lang w:val="sr-Cyrl-RS"/>
        </w:rPr>
        <w:t>Рањивост убрзавају економски и социјални изазови са којима се суочава српско друштво - старење становништва, стара и нефункционална инфраструктура, недостатак финансијских средстава и организациона способност да се носи са климатским променама.</w:t>
      </w:r>
    </w:p>
    <w:p w:rsidR="0073447F" w:rsidRPr="00E352BD" w:rsidRDefault="002B5862" w:rsidP="002B5862">
      <w:pPr>
        <w:pStyle w:val="BodyText"/>
        <w:rPr>
          <w:sz w:val="23"/>
          <w:szCs w:val="23"/>
          <w:lang w:val="fr-FR"/>
        </w:rPr>
      </w:pPr>
      <w:r w:rsidRPr="00E352BD">
        <w:rPr>
          <w:b/>
          <w:sz w:val="23"/>
          <w:szCs w:val="23"/>
          <w:lang w:val="fr-FR"/>
        </w:rPr>
        <w:t>Кључни сектори повезани са ублажавањем климатских промена и прилагођавањем у урбаном контексту у Србији</w:t>
      </w:r>
      <w:r w:rsidRPr="00E352BD">
        <w:rPr>
          <w:sz w:val="23"/>
          <w:szCs w:val="23"/>
          <w:lang w:val="fr-FR"/>
        </w:rPr>
        <w:t xml:space="preserve"> су системи даљинског грејања, углавном зависни од фосилних горива, који генеришу најнегативнији утицај на гасове стаклене баште и градски превоз. Квалитет ваздуха, заштита од поплава, вода (несташица и квалитет) и управљање отпадним водама су урбана питања која су најизложенија климатским променама. Сви горе поменути сектори ослањају се у великој мери на градове и општине и иницијативе њихових Јавних комуналних предузећа (ЈКП), док су трошкови улагања углавном већи од</w:t>
      </w:r>
      <w:r w:rsidR="00E352BD" w:rsidRPr="00E352BD">
        <w:rPr>
          <w:sz w:val="23"/>
          <w:szCs w:val="23"/>
          <w:lang w:val="fr-FR"/>
        </w:rPr>
        <w:br/>
      </w:r>
      <w:r w:rsidR="00BC5D43" w:rsidRPr="00E352BD">
        <w:rPr>
          <w:sz w:val="23"/>
          <w:szCs w:val="23"/>
          <w:lang w:val="fr-FR"/>
        </w:rPr>
        <w:br/>
      </w:r>
      <w:r w:rsidR="00BC5D43" w:rsidRPr="00E352BD">
        <w:rPr>
          <w:sz w:val="23"/>
          <w:szCs w:val="23"/>
          <w:lang w:val="fr-FR"/>
        </w:rPr>
        <w:br/>
      </w:r>
      <w:r w:rsidR="00BC5D43" w:rsidRPr="00E352BD">
        <w:rPr>
          <w:sz w:val="23"/>
          <w:szCs w:val="23"/>
          <w:lang w:val="fr-FR"/>
        </w:rPr>
        <w:br/>
      </w:r>
    </w:p>
    <w:p w:rsidR="002B5862" w:rsidRDefault="002B5862" w:rsidP="002B5862">
      <w:pPr>
        <w:pStyle w:val="BodyText"/>
        <w:rPr>
          <w:sz w:val="24"/>
          <w:szCs w:val="24"/>
          <w:lang w:val="fr-FR"/>
        </w:rPr>
      </w:pPr>
      <w:r w:rsidRPr="000B01C7">
        <w:rPr>
          <w:sz w:val="24"/>
          <w:szCs w:val="24"/>
          <w:lang w:val="fr-FR"/>
        </w:rPr>
        <w:t>финансијског капацитета јединица локалне самоуправе (JЛС) уколико би сами преузели те инвестиције.</w:t>
      </w:r>
    </w:p>
    <w:p w:rsidR="00BC5D43" w:rsidRPr="000B01C7" w:rsidRDefault="00BC5D43" w:rsidP="002B5862">
      <w:pPr>
        <w:pStyle w:val="BodyText"/>
        <w:rPr>
          <w:sz w:val="24"/>
          <w:szCs w:val="24"/>
          <w:lang w:val="fr-FR"/>
        </w:rPr>
      </w:pPr>
    </w:p>
    <w:p w:rsidR="002B5862" w:rsidRPr="000B01C7" w:rsidRDefault="002B5862" w:rsidP="002B5862">
      <w:pPr>
        <w:pStyle w:val="BodyText"/>
        <w:rPr>
          <w:sz w:val="24"/>
          <w:szCs w:val="24"/>
          <w:lang w:val="fr-FR"/>
        </w:rPr>
      </w:pPr>
      <w:r w:rsidRPr="000B01C7">
        <w:rPr>
          <w:b/>
          <w:sz w:val="24"/>
          <w:szCs w:val="24"/>
          <w:lang w:val="fr-FR"/>
        </w:rPr>
        <w:t>У току је изградња правног оквира за деловање на климатске промене</w:t>
      </w:r>
      <w:r w:rsidRPr="000B01C7">
        <w:rPr>
          <w:sz w:val="24"/>
          <w:szCs w:val="24"/>
          <w:lang w:val="fr-FR"/>
        </w:rPr>
        <w:t xml:space="preserve">. </w:t>
      </w:r>
      <w:r w:rsidRPr="000B01C7">
        <w:rPr>
          <w:sz w:val="24"/>
          <w:szCs w:val="24"/>
          <w:u w:val="single"/>
          <w:lang w:val="fr-FR"/>
        </w:rPr>
        <w:t>Закон о климатским променама</w:t>
      </w:r>
      <w:r w:rsidRPr="000B01C7">
        <w:rPr>
          <w:sz w:val="24"/>
          <w:szCs w:val="24"/>
          <w:lang w:val="fr-FR"/>
        </w:rPr>
        <w:t xml:space="preserve"> ступио је на снагу 31. марта 2021. године. Омогућава успостављање система за смањење емисија гасова стаклене баште и ефикасно прилагођавање климатским променама, испуњавајући обавезе према међународној заједници, а у складу је са мапом пута за придруживање Србије ЕУ. Поред тога, Закон о климатским променама има за циљ да обезбеди правни основ за усвајање </w:t>
      </w:r>
      <w:r w:rsidRPr="000B01C7">
        <w:rPr>
          <w:sz w:val="24"/>
          <w:szCs w:val="24"/>
          <w:u w:val="single"/>
          <w:lang w:val="fr-FR"/>
        </w:rPr>
        <w:t>Стратегије нискоугљеничког развоја</w:t>
      </w:r>
      <w:r w:rsidRPr="000B01C7">
        <w:rPr>
          <w:sz w:val="24"/>
          <w:szCs w:val="24"/>
          <w:lang w:val="fr-FR"/>
        </w:rPr>
        <w:t xml:space="preserve"> и </w:t>
      </w:r>
      <w:r w:rsidRPr="000B01C7">
        <w:rPr>
          <w:sz w:val="24"/>
          <w:szCs w:val="24"/>
          <w:u w:val="single"/>
          <w:lang w:val="fr-FR"/>
        </w:rPr>
        <w:t>Програма прилагођавања</w:t>
      </w:r>
      <w:r w:rsidRPr="000B01C7">
        <w:rPr>
          <w:sz w:val="24"/>
          <w:szCs w:val="24"/>
          <w:lang w:val="fr-FR"/>
        </w:rPr>
        <w:t xml:space="preserve"> ради идентификовања ефеката климатских промена на секторе и системе и утврђивање мера прилагођавања на промењене климатске услове, постављајући тако систем за усвајање политика и мера за смањење емисија гасова стаклене баште и прилагођавање климатским променама. </w:t>
      </w:r>
    </w:p>
    <w:p w:rsidR="002B5862" w:rsidRPr="0068329B" w:rsidRDefault="002B5862" w:rsidP="002B5862">
      <w:pPr>
        <w:pStyle w:val="BodyText"/>
        <w:rPr>
          <w:sz w:val="24"/>
          <w:szCs w:val="24"/>
          <w:lang w:val="fr-FR"/>
        </w:rPr>
      </w:pPr>
      <w:r w:rsidRPr="000B01C7">
        <w:rPr>
          <w:sz w:val="24"/>
          <w:szCs w:val="24"/>
        </w:rPr>
        <w:t>Међутим</w:t>
      </w:r>
      <w:r w:rsidRPr="0068329B">
        <w:rPr>
          <w:sz w:val="24"/>
          <w:szCs w:val="24"/>
          <w:lang w:val="fr-FR"/>
        </w:rPr>
        <w:t xml:space="preserve">, </w:t>
      </w:r>
      <w:r w:rsidRPr="000B01C7">
        <w:rPr>
          <w:b/>
          <w:sz w:val="24"/>
          <w:szCs w:val="24"/>
        </w:rPr>
        <w:t>свеобухватни</w:t>
      </w:r>
      <w:r w:rsidRPr="0068329B">
        <w:rPr>
          <w:b/>
          <w:sz w:val="24"/>
          <w:szCs w:val="24"/>
          <w:lang w:val="fr-FR"/>
        </w:rPr>
        <w:t xml:space="preserve"> </w:t>
      </w:r>
      <w:r w:rsidRPr="000B01C7">
        <w:rPr>
          <w:b/>
          <w:sz w:val="24"/>
          <w:szCs w:val="24"/>
        </w:rPr>
        <w:t>национални</w:t>
      </w:r>
      <w:r w:rsidRPr="0068329B">
        <w:rPr>
          <w:b/>
          <w:sz w:val="24"/>
          <w:szCs w:val="24"/>
          <w:lang w:val="fr-FR"/>
        </w:rPr>
        <w:t xml:space="preserve"> </w:t>
      </w:r>
      <w:r w:rsidRPr="000B01C7">
        <w:rPr>
          <w:b/>
          <w:sz w:val="24"/>
          <w:szCs w:val="24"/>
        </w:rPr>
        <w:t>оквир</w:t>
      </w:r>
      <w:r w:rsidRPr="0068329B">
        <w:rPr>
          <w:b/>
          <w:sz w:val="24"/>
          <w:szCs w:val="24"/>
          <w:lang w:val="fr-FR"/>
        </w:rPr>
        <w:t xml:space="preserve"> </w:t>
      </w:r>
      <w:r w:rsidRPr="000B01C7">
        <w:rPr>
          <w:b/>
          <w:sz w:val="24"/>
          <w:szCs w:val="24"/>
        </w:rPr>
        <w:t>за</w:t>
      </w:r>
      <w:r w:rsidRPr="0068329B">
        <w:rPr>
          <w:b/>
          <w:sz w:val="24"/>
          <w:szCs w:val="24"/>
          <w:lang w:val="fr-FR"/>
        </w:rPr>
        <w:t xml:space="preserve"> </w:t>
      </w:r>
      <w:r w:rsidRPr="000B01C7">
        <w:rPr>
          <w:b/>
          <w:sz w:val="24"/>
          <w:szCs w:val="24"/>
        </w:rPr>
        <w:t>прилагођавање</w:t>
      </w:r>
      <w:r w:rsidRPr="0068329B">
        <w:rPr>
          <w:b/>
          <w:sz w:val="24"/>
          <w:szCs w:val="24"/>
          <w:lang w:val="fr-FR"/>
        </w:rPr>
        <w:t xml:space="preserve"> </w:t>
      </w:r>
      <w:r w:rsidRPr="000B01C7">
        <w:rPr>
          <w:b/>
          <w:sz w:val="24"/>
          <w:szCs w:val="24"/>
        </w:rPr>
        <w:t>климатским</w:t>
      </w:r>
      <w:r w:rsidRPr="0068329B">
        <w:rPr>
          <w:b/>
          <w:sz w:val="24"/>
          <w:szCs w:val="24"/>
          <w:lang w:val="fr-FR"/>
        </w:rPr>
        <w:t xml:space="preserve"> </w:t>
      </w:r>
      <w:r w:rsidRPr="000B01C7">
        <w:rPr>
          <w:b/>
          <w:sz w:val="24"/>
          <w:szCs w:val="24"/>
        </w:rPr>
        <w:t>променама</w:t>
      </w:r>
      <w:r w:rsidRPr="0068329B">
        <w:rPr>
          <w:b/>
          <w:sz w:val="24"/>
          <w:szCs w:val="24"/>
          <w:lang w:val="fr-FR"/>
        </w:rPr>
        <w:t xml:space="preserve"> </w:t>
      </w:r>
      <w:r w:rsidRPr="000B01C7">
        <w:rPr>
          <w:b/>
          <w:sz w:val="24"/>
          <w:szCs w:val="24"/>
        </w:rPr>
        <w:t>тек</w:t>
      </w:r>
      <w:r w:rsidRPr="0068329B">
        <w:rPr>
          <w:b/>
          <w:sz w:val="24"/>
          <w:szCs w:val="24"/>
          <w:lang w:val="fr-FR"/>
        </w:rPr>
        <w:t xml:space="preserve"> </w:t>
      </w:r>
      <w:r w:rsidRPr="000B01C7">
        <w:rPr>
          <w:b/>
          <w:sz w:val="24"/>
          <w:szCs w:val="24"/>
        </w:rPr>
        <w:t>треба</w:t>
      </w:r>
      <w:r w:rsidRPr="0068329B">
        <w:rPr>
          <w:b/>
          <w:sz w:val="24"/>
          <w:szCs w:val="24"/>
          <w:lang w:val="fr-FR"/>
        </w:rPr>
        <w:t xml:space="preserve"> </w:t>
      </w:r>
      <w:r w:rsidRPr="000B01C7">
        <w:rPr>
          <w:b/>
          <w:sz w:val="24"/>
          <w:szCs w:val="24"/>
        </w:rPr>
        <w:t>да</w:t>
      </w:r>
      <w:r w:rsidRPr="0068329B">
        <w:rPr>
          <w:b/>
          <w:sz w:val="24"/>
          <w:szCs w:val="24"/>
          <w:lang w:val="fr-FR"/>
        </w:rPr>
        <w:t xml:space="preserve"> </w:t>
      </w:r>
      <w:r w:rsidRPr="000B01C7">
        <w:rPr>
          <w:b/>
          <w:sz w:val="24"/>
          <w:szCs w:val="24"/>
        </w:rPr>
        <w:t>се</w:t>
      </w:r>
      <w:r w:rsidRPr="0068329B">
        <w:rPr>
          <w:b/>
          <w:sz w:val="24"/>
          <w:szCs w:val="24"/>
          <w:lang w:val="fr-FR"/>
        </w:rPr>
        <w:t xml:space="preserve"> </w:t>
      </w:r>
      <w:r w:rsidRPr="000B01C7">
        <w:rPr>
          <w:b/>
          <w:sz w:val="24"/>
          <w:szCs w:val="24"/>
        </w:rPr>
        <w:t>развије</w:t>
      </w:r>
      <w:r w:rsidRPr="0068329B">
        <w:rPr>
          <w:sz w:val="24"/>
          <w:szCs w:val="24"/>
          <w:lang w:val="fr-FR"/>
        </w:rPr>
        <w:t xml:space="preserve">. </w:t>
      </w:r>
      <w:r w:rsidRPr="000B01C7">
        <w:rPr>
          <w:sz w:val="24"/>
          <w:szCs w:val="24"/>
        </w:rPr>
        <w:t>Наменске</w:t>
      </w:r>
      <w:r w:rsidRPr="0068329B">
        <w:rPr>
          <w:sz w:val="24"/>
          <w:szCs w:val="24"/>
          <w:lang w:val="fr-FR"/>
        </w:rPr>
        <w:t xml:space="preserve"> </w:t>
      </w:r>
      <w:r w:rsidRPr="000B01C7">
        <w:rPr>
          <w:sz w:val="24"/>
          <w:szCs w:val="24"/>
        </w:rPr>
        <w:t>активности</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смањење</w:t>
      </w:r>
      <w:r w:rsidRPr="0068329B">
        <w:rPr>
          <w:sz w:val="24"/>
          <w:szCs w:val="24"/>
          <w:lang w:val="fr-FR"/>
        </w:rPr>
        <w:t xml:space="preserve"> </w:t>
      </w:r>
      <w:r w:rsidRPr="000B01C7">
        <w:rPr>
          <w:sz w:val="24"/>
          <w:szCs w:val="24"/>
        </w:rPr>
        <w:t>рањивости</w:t>
      </w:r>
      <w:r w:rsidRPr="0068329B">
        <w:rPr>
          <w:sz w:val="24"/>
          <w:szCs w:val="24"/>
          <w:lang w:val="fr-FR"/>
        </w:rPr>
        <w:t xml:space="preserve"> </w:t>
      </w:r>
      <w:r w:rsidRPr="000B01C7">
        <w:rPr>
          <w:sz w:val="24"/>
          <w:szCs w:val="24"/>
        </w:rPr>
        <w:t>су</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даље</w:t>
      </w:r>
      <w:r w:rsidRPr="0068329B">
        <w:rPr>
          <w:sz w:val="24"/>
          <w:szCs w:val="24"/>
          <w:lang w:val="fr-FR"/>
        </w:rPr>
        <w:t xml:space="preserve"> </w:t>
      </w:r>
      <w:r w:rsidRPr="000B01C7">
        <w:rPr>
          <w:sz w:val="24"/>
          <w:szCs w:val="24"/>
        </w:rPr>
        <w:t>спорадичне</w:t>
      </w:r>
      <w:r w:rsidRPr="0068329B">
        <w:rPr>
          <w:sz w:val="24"/>
          <w:szCs w:val="24"/>
          <w:lang w:val="fr-FR"/>
        </w:rPr>
        <w:t xml:space="preserve">. </w:t>
      </w:r>
      <w:r w:rsidRPr="000B01C7">
        <w:rPr>
          <w:sz w:val="24"/>
          <w:szCs w:val="24"/>
        </w:rPr>
        <w:t>До</w:t>
      </w:r>
      <w:r w:rsidRPr="0068329B">
        <w:rPr>
          <w:sz w:val="24"/>
          <w:szCs w:val="24"/>
          <w:lang w:val="fr-FR"/>
        </w:rPr>
        <w:t xml:space="preserve"> </w:t>
      </w:r>
      <w:r w:rsidRPr="000B01C7">
        <w:rPr>
          <w:sz w:val="24"/>
          <w:szCs w:val="24"/>
        </w:rPr>
        <w:t>данас</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прилагођавање</w:t>
      </w:r>
      <w:r w:rsidRPr="0068329B">
        <w:rPr>
          <w:sz w:val="24"/>
          <w:szCs w:val="24"/>
          <w:lang w:val="fr-FR"/>
        </w:rPr>
        <w:t xml:space="preserve"> </w:t>
      </w:r>
      <w:r w:rsidRPr="000B01C7">
        <w:rPr>
          <w:sz w:val="24"/>
          <w:szCs w:val="24"/>
        </w:rPr>
        <w:t>одвијало</w:t>
      </w:r>
      <w:r w:rsidRPr="0068329B">
        <w:rPr>
          <w:sz w:val="24"/>
          <w:szCs w:val="24"/>
          <w:lang w:val="fr-FR"/>
        </w:rPr>
        <w:t xml:space="preserve"> </w:t>
      </w:r>
      <w:r w:rsidRPr="000B01C7">
        <w:rPr>
          <w:sz w:val="24"/>
          <w:szCs w:val="24"/>
        </w:rPr>
        <w:t>углавном</w:t>
      </w:r>
      <w:r w:rsidRPr="0068329B">
        <w:rPr>
          <w:sz w:val="24"/>
          <w:szCs w:val="24"/>
          <w:lang w:val="fr-FR"/>
        </w:rPr>
        <w:t xml:space="preserve"> ad-hoc, </w:t>
      </w:r>
      <w:r w:rsidRPr="000B01C7">
        <w:rPr>
          <w:sz w:val="24"/>
          <w:szCs w:val="24"/>
        </w:rPr>
        <w:t>на</w:t>
      </w:r>
      <w:r w:rsidRPr="0068329B">
        <w:rPr>
          <w:sz w:val="24"/>
          <w:szCs w:val="24"/>
          <w:lang w:val="fr-FR"/>
        </w:rPr>
        <w:t xml:space="preserve"> </w:t>
      </w:r>
      <w:r w:rsidRPr="000B01C7">
        <w:rPr>
          <w:sz w:val="24"/>
          <w:szCs w:val="24"/>
        </w:rPr>
        <w:t>пројектној</w:t>
      </w:r>
      <w:r w:rsidRPr="0068329B">
        <w:rPr>
          <w:sz w:val="24"/>
          <w:szCs w:val="24"/>
          <w:lang w:val="fr-FR"/>
        </w:rPr>
        <w:t xml:space="preserve"> </w:t>
      </w:r>
      <w:r w:rsidRPr="000B01C7">
        <w:rPr>
          <w:sz w:val="24"/>
          <w:szCs w:val="24"/>
        </w:rPr>
        <w:t>основи</w:t>
      </w:r>
      <w:r w:rsidRPr="0068329B">
        <w:rPr>
          <w:sz w:val="24"/>
          <w:szCs w:val="24"/>
          <w:lang w:val="fr-FR"/>
        </w:rPr>
        <w:t xml:space="preserve">. </w:t>
      </w:r>
      <w:r w:rsidRPr="000B01C7">
        <w:rPr>
          <w:sz w:val="24"/>
          <w:szCs w:val="24"/>
        </w:rPr>
        <w:t>Већина</w:t>
      </w:r>
      <w:r w:rsidRPr="0068329B">
        <w:rPr>
          <w:sz w:val="24"/>
          <w:szCs w:val="24"/>
          <w:lang w:val="fr-FR"/>
        </w:rPr>
        <w:t xml:space="preserve"> </w:t>
      </w:r>
      <w:r w:rsidRPr="000B01C7">
        <w:rPr>
          <w:sz w:val="24"/>
          <w:szCs w:val="24"/>
        </w:rPr>
        <w:t>секторских</w:t>
      </w:r>
      <w:r w:rsidRPr="0068329B">
        <w:rPr>
          <w:sz w:val="24"/>
          <w:szCs w:val="24"/>
          <w:lang w:val="fr-FR"/>
        </w:rPr>
        <w:t xml:space="preserve"> </w:t>
      </w:r>
      <w:r w:rsidRPr="000B01C7">
        <w:rPr>
          <w:sz w:val="24"/>
          <w:szCs w:val="24"/>
        </w:rPr>
        <w:t>стратешких</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регулаторних</w:t>
      </w:r>
      <w:r w:rsidRPr="0068329B">
        <w:rPr>
          <w:sz w:val="24"/>
          <w:szCs w:val="24"/>
          <w:lang w:val="fr-FR"/>
        </w:rPr>
        <w:t xml:space="preserve"> </w:t>
      </w:r>
      <w:r w:rsidRPr="000B01C7">
        <w:rPr>
          <w:sz w:val="24"/>
          <w:szCs w:val="24"/>
        </w:rPr>
        <w:t>докумената</w:t>
      </w:r>
      <w:r w:rsidRPr="0068329B">
        <w:rPr>
          <w:sz w:val="24"/>
          <w:szCs w:val="24"/>
          <w:lang w:val="fr-FR"/>
        </w:rPr>
        <w:t xml:space="preserve"> </w:t>
      </w:r>
      <w:r w:rsidRPr="000B01C7">
        <w:rPr>
          <w:sz w:val="24"/>
          <w:szCs w:val="24"/>
        </w:rPr>
        <w:t>усвојених</w:t>
      </w:r>
      <w:r w:rsidRPr="0068329B">
        <w:rPr>
          <w:sz w:val="24"/>
          <w:szCs w:val="24"/>
          <w:lang w:val="fr-FR"/>
        </w:rPr>
        <w:t xml:space="preserve"> </w:t>
      </w:r>
      <w:r w:rsidRPr="000B01C7">
        <w:rPr>
          <w:sz w:val="24"/>
          <w:szCs w:val="24"/>
        </w:rPr>
        <w:t>током</w:t>
      </w:r>
      <w:r w:rsidRPr="0068329B">
        <w:rPr>
          <w:sz w:val="24"/>
          <w:szCs w:val="24"/>
          <w:lang w:val="fr-FR"/>
        </w:rPr>
        <w:t xml:space="preserve"> </w:t>
      </w:r>
      <w:r w:rsidRPr="000B01C7">
        <w:rPr>
          <w:sz w:val="24"/>
          <w:szCs w:val="24"/>
        </w:rPr>
        <w:t>претходне</w:t>
      </w:r>
      <w:r w:rsidRPr="0068329B">
        <w:rPr>
          <w:sz w:val="24"/>
          <w:szCs w:val="24"/>
          <w:lang w:val="fr-FR"/>
        </w:rPr>
        <w:t xml:space="preserve"> </w:t>
      </w:r>
      <w:r w:rsidRPr="000B01C7">
        <w:rPr>
          <w:sz w:val="24"/>
          <w:szCs w:val="24"/>
        </w:rPr>
        <w:t>две</w:t>
      </w:r>
      <w:r w:rsidRPr="0068329B">
        <w:rPr>
          <w:sz w:val="24"/>
          <w:szCs w:val="24"/>
          <w:lang w:val="fr-FR"/>
        </w:rPr>
        <w:t xml:space="preserve"> </w:t>
      </w:r>
      <w:r w:rsidRPr="000B01C7">
        <w:rPr>
          <w:sz w:val="24"/>
          <w:szCs w:val="24"/>
        </w:rPr>
        <w:t>деценије</w:t>
      </w:r>
      <w:r w:rsidRPr="0068329B">
        <w:rPr>
          <w:sz w:val="24"/>
          <w:szCs w:val="24"/>
          <w:lang w:val="fr-FR"/>
        </w:rPr>
        <w:t xml:space="preserve"> </w:t>
      </w:r>
      <w:r w:rsidRPr="000B01C7">
        <w:rPr>
          <w:sz w:val="24"/>
          <w:szCs w:val="24"/>
        </w:rPr>
        <w:t>садрже</w:t>
      </w:r>
      <w:r w:rsidRPr="0068329B">
        <w:rPr>
          <w:sz w:val="24"/>
          <w:szCs w:val="24"/>
          <w:lang w:val="fr-FR"/>
        </w:rPr>
        <w:t xml:space="preserve"> </w:t>
      </w:r>
      <w:r w:rsidRPr="000B01C7">
        <w:rPr>
          <w:sz w:val="24"/>
          <w:szCs w:val="24"/>
        </w:rPr>
        <w:t>само</w:t>
      </w:r>
      <w:r w:rsidRPr="0068329B">
        <w:rPr>
          <w:sz w:val="24"/>
          <w:szCs w:val="24"/>
          <w:lang w:val="fr-FR"/>
        </w:rPr>
        <w:t xml:space="preserve"> </w:t>
      </w:r>
      <w:r w:rsidRPr="000B01C7">
        <w:rPr>
          <w:sz w:val="24"/>
          <w:szCs w:val="24"/>
        </w:rPr>
        <w:t>посредне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фрагментарне</w:t>
      </w:r>
      <w:r w:rsidRPr="0068329B">
        <w:rPr>
          <w:sz w:val="24"/>
          <w:szCs w:val="24"/>
          <w:lang w:val="fr-FR"/>
        </w:rPr>
        <w:t xml:space="preserve"> </w:t>
      </w:r>
      <w:r w:rsidRPr="000B01C7">
        <w:rPr>
          <w:sz w:val="24"/>
          <w:szCs w:val="24"/>
        </w:rPr>
        <w:t>напомене</w:t>
      </w:r>
      <w:r w:rsidRPr="0068329B">
        <w:rPr>
          <w:sz w:val="24"/>
          <w:szCs w:val="24"/>
          <w:lang w:val="fr-FR"/>
        </w:rPr>
        <w:t xml:space="preserve"> </w:t>
      </w:r>
      <w:r w:rsidRPr="000B01C7">
        <w:rPr>
          <w:sz w:val="24"/>
          <w:szCs w:val="24"/>
        </w:rPr>
        <w:t>које</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односе</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прилагођавање</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b/>
          <w:sz w:val="24"/>
          <w:szCs w:val="24"/>
          <w:lang w:val="fr-FR"/>
        </w:rPr>
        <w:t xml:space="preserve">. </w:t>
      </w:r>
      <w:r w:rsidRPr="000B01C7">
        <w:rPr>
          <w:sz w:val="24"/>
          <w:szCs w:val="24"/>
        </w:rPr>
        <w:t>Одговорност</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креирање</w:t>
      </w:r>
      <w:r w:rsidRPr="0068329B">
        <w:rPr>
          <w:sz w:val="24"/>
          <w:szCs w:val="24"/>
          <w:lang w:val="fr-FR"/>
        </w:rPr>
        <w:t xml:space="preserve"> </w:t>
      </w:r>
      <w:r w:rsidRPr="000B01C7">
        <w:rPr>
          <w:sz w:val="24"/>
          <w:szCs w:val="24"/>
        </w:rPr>
        <w:t>политике</w:t>
      </w:r>
      <w:r w:rsidRPr="0068329B">
        <w:rPr>
          <w:sz w:val="24"/>
          <w:szCs w:val="24"/>
          <w:lang w:val="fr-FR"/>
        </w:rPr>
        <w:t xml:space="preserve">, </w:t>
      </w:r>
      <w:r w:rsidRPr="000B01C7">
        <w:rPr>
          <w:sz w:val="24"/>
          <w:szCs w:val="24"/>
        </w:rPr>
        <w:t>законодавства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имплементацију</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вези</w:t>
      </w:r>
      <w:r w:rsidRPr="0068329B">
        <w:rPr>
          <w:sz w:val="24"/>
          <w:szCs w:val="24"/>
          <w:lang w:val="fr-FR"/>
        </w:rPr>
        <w:t xml:space="preserve"> </w:t>
      </w:r>
      <w:r w:rsidRPr="000B01C7">
        <w:rPr>
          <w:sz w:val="24"/>
          <w:szCs w:val="24"/>
        </w:rPr>
        <w:t>са</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подељена</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бројна</w:t>
      </w:r>
      <w:r w:rsidRPr="0068329B">
        <w:rPr>
          <w:sz w:val="24"/>
          <w:szCs w:val="24"/>
          <w:lang w:val="fr-FR"/>
        </w:rPr>
        <w:t xml:space="preserve"> </w:t>
      </w:r>
      <w:r w:rsidRPr="000B01C7">
        <w:rPr>
          <w:sz w:val="24"/>
          <w:szCs w:val="24"/>
        </w:rPr>
        <w:t>секторска</w:t>
      </w:r>
      <w:r w:rsidRPr="0068329B">
        <w:rPr>
          <w:sz w:val="24"/>
          <w:szCs w:val="24"/>
          <w:lang w:val="fr-FR"/>
        </w:rPr>
        <w:t xml:space="preserve"> </w:t>
      </w:r>
      <w:r w:rsidRPr="000B01C7">
        <w:rPr>
          <w:sz w:val="24"/>
          <w:szCs w:val="24"/>
        </w:rPr>
        <w:t>министарства</w:t>
      </w:r>
      <w:r w:rsidRPr="0068329B">
        <w:rPr>
          <w:sz w:val="24"/>
          <w:szCs w:val="24"/>
          <w:lang w:val="fr-FR"/>
        </w:rPr>
        <w:t xml:space="preserve">, </w:t>
      </w:r>
      <w:r w:rsidRPr="000B01C7">
        <w:rPr>
          <w:sz w:val="24"/>
          <w:szCs w:val="24"/>
        </w:rPr>
        <w:t>где</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Министарство</w:t>
      </w:r>
      <w:r w:rsidRPr="0068329B">
        <w:rPr>
          <w:sz w:val="24"/>
          <w:szCs w:val="24"/>
          <w:lang w:val="fr-FR"/>
        </w:rPr>
        <w:t xml:space="preserve"> </w:t>
      </w:r>
      <w:r w:rsidRPr="000B01C7">
        <w:rPr>
          <w:sz w:val="24"/>
          <w:szCs w:val="24"/>
        </w:rPr>
        <w:t>заштите</w:t>
      </w:r>
      <w:r w:rsidRPr="0068329B">
        <w:rPr>
          <w:sz w:val="24"/>
          <w:szCs w:val="24"/>
          <w:lang w:val="fr-FR"/>
        </w:rPr>
        <w:t xml:space="preserve"> </w:t>
      </w:r>
      <w:r w:rsidRPr="000B01C7">
        <w:rPr>
          <w:sz w:val="24"/>
          <w:szCs w:val="24"/>
        </w:rPr>
        <w:t>животне</w:t>
      </w:r>
      <w:r w:rsidRPr="0068329B">
        <w:rPr>
          <w:sz w:val="24"/>
          <w:szCs w:val="24"/>
          <w:lang w:val="fr-FR"/>
        </w:rPr>
        <w:t xml:space="preserve"> </w:t>
      </w:r>
      <w:r w:rsidRPr="000B01C7">
        <w:rPr>
          <w:sz w:val="24"/>
          <w:szCs w:val="24"/>
        </w:rPr>
        <w:t>средине</w:t>
      </w:r>
      <w:r w:rsidRPr="0068329B">
        <w:rPr>
          <w:sz w:val="24"/>
          <w:szCs w:val="24"/>
          <w:lang w:val="fr-FR"/>
        </w:rPr>
        <w:t xml:space="preserve"> </w:t>
      </w:r>
      <w:r w:rsidRPr="000B01C7">
        <w:rPr>
          <w:sz w:val="24"/>
          <w:szCs w:val="24"/>
        </w:rPr>
        <w:t>кључна</w:t>
      </w:r>
      <w:r w:rsidRPr="0068329B">
        <w:rPr>
          <w:sz w:val="24"/>
          <w:szCs w:val="24"/>
          <w:lang w:val="fr-FR"/>
        </w:rPr>
        <w:t xml:space="preserve"> </w:t>
      </w:r>
      <w:r w:rsidRPr="000B01C7">
        <w:rPr>
          <w:sz w:val="24"/>
          <w:szCs w:val="24"/>
        </w:rPr>
        <w:t>институција</w:t>
      </w:r>
      <w:r w:rsidRPr="0068329B">
        <w:rPr>
          <w:sz w:val="24"/>
          <w:szCs w:val="24"/>
          <w:lang w:val="fr-FR"/>
        </w:rPr>
        <w:t xml:space="preserve">. </w:t>
      </w:r>
      <w:r w:rsidRPr="000B01C7">
        <w:rPr>
          <w:sz w:val="24"/>
          <w:szCs w:val="24"/>
        </w:rPr>
        <w:t>Потребно</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ојачати</w:t>
      </w:r>
      <w:r w:rsidRPr="0068329B">
        <w:rPr>
          <w:sz w:val="24"/>
          <w:szCs w:val="24"/>
          <w:lang w:val="fr-FR"/>
        </w:rPr>
        <w:t xml:space="preserve"> </w:t>
      </w:r>
      <w:r w:rsidRPr="000B01C7">
        <w:rPr>
          <w:sz w:val="24"/>
          <w:szCs w:val="24"/>
        </w:rPr>
        <w:t>капацитет</w:t>
      </w:r>
      <w:r w:rsidRPr="0068329B">
        <w:rPr>
          <w:sz w:val="24"/>
          <w:szCs w:val="24"/>
          <w:lang w:val="fr-FR"/>
        </w:rPr>
        <w:t xml:space="preserve"> </w:t>
      </w:r>
      <w:r w:rsidRPr="000B01C7">
        <w:rPr>
          <w:sz w:val="24"/>
          <w:szCs w:val="24"/>
        </w:rPr>
        <w:t>већине</w:t>
      </w:r>
      <w:r w:rsidRPr="0068329B">
        <w:rPr>
          <w:sz w:val="24"/>
          <w:szCs w:val="24"/>
          <w:lang w:val="fr-FR"/>
        </w:rPr>
        <w:t xml:space="preserve"> </w:t>
      </w:r>
      <w:r w:rsidRPr="000B01C7">
        <w:rPr>
          <w:sz w:val="24"/>
          <w:szCs w:val="24"/>
        </w:rPr>
        <w:t>министарстава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локалних</w:t>
      </w:r>
      <w:r w:rsidRPr="0068329B">
        <w:rPr>
          <w:sz w:val="24"/>
          <w:szCs w:val="24"/>
          <w:lang w:val="fr-FR"/>
        </w:rPr>
        <w:t xml:space="preserve"> </w:t>
      </w:r>
      <w:r w:rsidRPr="000B01C7">
        <w:rPr>
          <w:sz w:val="24"/>
          <w:szCs w:val="24"/>
        </w:rPr>
        <w:t>самоуправа</w:t>
      </w:r>
      <w:r w:rsidRPr="0068329B">
        <w:rPr>
          <w:sz w:val="24"/>
          <w:szCs w:val="24"/>
          <w:lang w:val="fr-FR"/>
        </w:rPr>
        <w:t xml:space="preserve"> </w:t>
      </w:r>
      <w:r w:rsidRPr="000B01C7">
        <w:rPr>
          <w:sz w:val="24"/>
          <w:szCs w:val="24"/>
        </w:rPr>
        <w:t>да</w:t>
      </w:r>
      <w:r w:rsidRPr="0068329B">
        <w:rPr>
          <w:sz w:val="24"/>
          <w:szCs w:val="24"/>
          <w:lang w:val="fr-FR"/>
        </w:rPr>
        <w:t xml:space="preserve"> </w:t>
      </w:r>
      <w:r w:rsidRPr="000B01C7">
        <w:rPr>
          <w:sz w:val="24"/>
          <w:szCs w:val="24"/>
        </w:rPr>
        <w:t>интегришу</w:t>
      </w:r>
      <w:r w:rsidRPr="0068329B">
        <w:rPr>
          <w:sz w:val="24"/>
          <w:szCs w:val="24"/>
          <w:lang w:val="fr-FR"/>
        </w:rPr>
        <w:t xml:space="preserve"> </w:t>
      </w:r>
      <w:r w:rsidRPr="000B01C7">
        <w:rPr>
          <w:sz w:val="24"/>
          <w:szCs w:val="24"/>
        </w:rPr>
        <w:t>прилагођавање</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политике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стратегије</w:t>
      </w:r>
      <w:r w:rsidRPr="0068329B">
        <w:rPr>
          <w:sz w:val="24"/>
          <w:szCs w:val="24"/>
          <w:lang w:val="fr-FR"/>
        </w:rPr>
        <w:t>.</w:t>
      </w:r>
    </w:p>
    <w:p w:rsidR="002B5862" w:rsidRPr="0068329B" w:rsidRDefault="002B5862" w:rsidP="002B5862">
      <w:pPr>
        <w:pStyle w:val="BodyText"/>
        <w:rPr>
          <w:sz w:val="24"/>
          <w:szCs w:val="24"/>
          <w:lang w:val="fr-FR"/>
        </w:rPr>
      </w:pPr>
      <w:r w:rsidRPr="000B01C7">
        <w:rPr>
          <w:sz w:val="24"/>
          <w:szCs w:val="24"/>
        </w:rPr>
        <w:t>Владин</w:t>
      </w:r>
      <w:r w:rsidRPr="0068329B">
        <w:rPr>
          <w:sz w:val="24"/>
          <w:szCs w:val="24"/>
          <w:lang w:val="fr-FR"/>
        </w:rPr>
        <w:t xml:space="preserve">a </w:t>
      </w:r>
      <w:r w:rsidRPr="000B01C7">
        <w:rPr>
          <w:sz w:val="24"/>
          <w:szCs w:val="24"/>
        </w:rPr>
        <w:t>мапа</w:t>
      </w:r>
      <w:r w:rsidRPr="0068329B">
        <w:rPr>
          <w:sz w:val="24"/>
          <w:szCs w:val="24"/>
          <w:lang w:val="fr-FR"/>
        </w:rPr>
        <w:t xml:space="preserve"> </w:t>
      </w:r>
      <w:r w:rsidRPr="000B01C7">
        <w:rPr>
          <w:sz w:val="24"/>
          <w:szCs w:val="24"/>
        </w:rPr>
        <w:t>пута</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стратешки</w:t>
      </w:r>
      <w:r w:rsidRPr="0068329B">
        <w:rPr>
          <w:sz w:val="24"/>
          <w:szCs w:val="24"/>
          <w:lang w:val="fr-FR"/>
        </w:rPr>
        <w:t xml:space="preserve"> </w:t>
      </w:r>
      <w:r w:rsidRPr="000B01C7">
        <w:rPr>
          <w:sz w:val="24"/>
          <w:szCs w:val="24"/>
        </w:rPr>
        <w:t>оријентисана</w:t>
      </w:r>
      <w:r w:rsidRPr="0068329B">
        <w:rPr>
          <w:sz w:val="24"/>
          <w:szCs w:val="24"/>
          <w:lang w:val="fr-FR"/>
        </w:rPr>
        <w:t xml:space="preserve"> </w:t>
      </w:r>
      <w:r w:rsidRPr="000B01C7">
        <w:rPr>
          <w:b/>
          <w:sz w:val="24"/>
          <w:szCs w:val="24"/>
        </w:rPr>
        <w:t>на</w:t>
      </w:r>
      <w:r w:rsidRPr="0068329B">
        <w:rPr>
          <w:b/>
          <w:sz w:val="24"/>
          <w:szCs w:val="24"/>
          <w:lang w:val="fr-FR"/>
        </w:rPr>
        <w:t xml:space="preserve"> </w:t>
      </w:r>
      <w:r w:rsidRPr="000B01C7">
        <w:rPr>
          <w:b/>
          <w:sz w:val="24"/>
          <w:szCs w:val="24"/>
        </w:rPr>
        <w:t>убрзање</w:t>
      </w:r>
      <w:r w:rsidRPr="0068329B">
        <w:rPr>
          <w:b/>
          <w:sz w:val="24"/>
          <w:szCs w:val="24"/>
          <w:lang w:val="fr-FR"/>
        </w:rPr>
        <w:t xml:space="preserve"> </w:t>
      </w:r>
      <w:r w:rsidRPr="000B01C7">
        <w:rPr>
          <w:b/>
          <w:sz w:val="24"/>
          <w:szCs w:val="24"/>
        </w:rPr>
        <w:t>процеса</w:t>
      </w:r>
      <w:r w:rsidRPr="0068329B">
        <w:rPr>
          <w:b/>
          <w:sz w:val="24"/>
          <w:szCs w:val="24"/>
          <w:lang w:val="fr-FR"/>
        </w:rPr>
        <w:t xml:space="preserve"> </w:t>
      </w:r>
      <w:r w:rsidRPr="000B01C7">
        <w:rPr>
          <w:b/>
          <w:sz w:val="24"/>
          <w:szCs w:val="24"/>
        </w:rPr>
        <w:t>интеграције</w:t>
      </w:r>
      <w:r w:rsidRPr="0068329B">
        <w:rPr>
          <w:b/>
          <w:sz w:val="24"/>
          <w:szCs w:val="24"/>
          <w:lang w:val="fr-FR"/>
        </w:rPr>
        <w:t xml:space="preserve"> </w:t>
      </w:r>
      <w:r w:rsidRPr="000B01C7">
        <w:rPr>
          <w:b/>
          <w:sz w:val="24"/>
          <w:szCs w:val="24"/>
        </w:rPr>
        <w:t>у</w:t>
      </w:r>
      <w:r w:rsidRPr="0068329B">
        <w:rPr>
          <w:b/>
          <w:sz w:val="24"/>
          <w:szCs w:val="24"/>
          <w:lang w:val="fr-FR"/>
        </w:rPr>
        <w:t xml:space="preserve"> </w:t>
      </w:r>
      <w:r w:rsidRPr="000B01C7">
        <w:rPr>
          <w:b/>
          <w:sz w:val="24"/>
          <w:szCs w:val="24"/>
        </w:rPr>
        <w:t>ЕУ</w:t>
      </w:r>
      <w:r w:rsidRPr="0068329B">
        <w:rPr>
          <w:b/>
          <w:sz w:val="24"/>
          <w:szCs w:val="24"/>
          <w:lang w:val="fr-FR"/>
        </w:rPr>
        <w:t>,</w:t>
      </w:r>
      <w:r w:rsidRPr="0068329B">
        <w:rPr>
          <w:sz w:val="24"/>
          <w:szCs w:val="24"/>
          <w:lang w:val="fr-FR"/>
        </w:rPr>
        <w:t xml:space="preserve"> </w:t>
      </w:r>
      <w:r w:rsidRPr="000B01C7">
        <w:rPr>
          <w:sz w:val="24"/>
          <w:szCs w:val="24"/>
        </w:rPr>
        <w:t>од</w:t>
      </w:r>
      <w:r w:rsidRPr="0068329B">
        <w:rPr>
          <w:sz w:val="24"/>
          <w:szCs w:val="24"/>
          <w:lang w:val="fr-FR"/>
        </w:rPr>
        <w:t xml:space="preserve"> </w:t>
      </w:r>
      <w:r w:rsidRPr="000B01C7">
        <w:rPr>
          <w:sz w:val="24"/>
          <w:szCs w:val="24"/>
        </w:rPr>
        <w:t>усвајања</w:t>
      </w:r>
      <w:r w:rsidRPr="0068329B">
        <w:rPr>
          <w:sz w:val="24"/>
          <w:szCs w:val="24"/>
          <w:lang w:val="fr-FR"/>
        </w:rPr>
        <w:t xml:space="preserve"> </w:t>
      </w:r>
      <w:r w:rsidRPr="000B01C7">
        <w:rPr>
          <w:sz w:val="24"/>
          <w:szCs w:val="24"/>
        </w:rPr>
        <w:t>преговарачке</w:t>
      </w:r>
      <w:r w:rsidRPr="0068329B">
        <w:rPr>
          <w:sz w:val="24"/>
          <w:szCs w:val="24"/>
          <w:lang w:val="fr-FR"/>
        </w:rPr>
        <w:t xml:space="preserve"> </w:t>
      </w:r>
      <w:r w:rsidRPr="000B01C7">
        <w:rPr>
          <w:sz w:val="24"/>
          <w:szCs w:val="24"/>
        </w:rPr>
        <w:t>позиције</w:t>
      </w:r>
      <w:r w:rsidRPr="0068329B">
        <w:rPr>
          <w:sz w:val="24"/>
          <w:szCs w:val="24"/>
          <w:lang w:val="fr-FR"/>
        </w:rPr>
        <w:t xml:space="preserve"> </w:t>
      </w:r>
      <w:r w:rsidRPr="000B01C7">
        <w:rPr>
          <w:sz w:val="24"/>
          <w:szCs w:val="24"/>
        </w:rPr>
        <w:t>од</w:t>
      </w:r>
      <w:r w:rsidRPr="0068329B">
        <w:rPr>
          <w:sz w:val="24"/>
          <w:szCs w:val="24"/>
          <w:lang w:val="fr-FR"/>
        </w:rPr>
        <w:t xml:space="preserve"> </w:t>
      </w:r>
      <w:r w:rsidRPr="000B01C7">
        <w:rPr>
          <w:sz w:val="24"/>
          <w:szCs w:val="24"/>
        </w:rPr>
        <w:t>стране</w:t>
      </w:r>
      <w:r w:rsidRPr="0068329B">
        <w:rPr>
          <w:sz w:val="24"/>
          <w:szCs w:val="24"/>
          <w:lang w:val="fr-FR"/>
        </w:rPr>
        <w:t xml:space="preserve"> </w:t>
      </w:r>
      <w:r w:rsidRPr="000B01C7">
        <w:rPr>
          <w:sz w:val="24"/>
          <w:szCs w:val="24"/>
        </w:rPr>
        <w:t>владе</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јануару</w:t>
      </w:r>
      <w:r w:rsidRPr="0068329B">
        <w:rPr>
          <w:sz w:val="24"/>
          <w:szCs w:val="24"/>
          <w:lang w:val="fr-FR"/>
        </w:rPr>
        <w:t xml:space="preserve"> 2020. </w:t>
      </w:r>
      <w:r w:rsidRPr="000B01C7">
        <w:rPr>
          <w:sz w:val="24"/>
          <w:szCs w:val="24"/>
        </w:rPr>
        <w:t>године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њеног</w:t>
      </w:r>
      <w:r w:rsidRPr="0068329B">
        <w:rPr>
          <w:sz w:val="24"/>
          <w:szCs w:val="24"/>
          <w:lang w:val="fr-FR"/>
        </w:rPr>
        <w:t xml:space="preserve"> </w:t>
      </w:r>
      <w:r w:rsidRPr="000B01C7">
        <w:rPr>
          <w:sz w:val="24"/>
          <w:szCs w:val="24"/>
        </w:rPr>
        <w:t>подношења</w:t>
      </w:r>
      <w:r w:rsidRPr="0068329B">
        <w:rPr>
          <w:sz w:val="24"/>
          <w:szCs w:val="24"/>
          <w:lang w:val="fr-FR"/>
        </w:rPr>
        <w:t xml:space="preserve"> </w:t>
      </w:r>
      <w:r w:rsidRPr="000B01C7">
        <w:rPr>
          <w:sz w:val="24"/>
          <w:szCs w:val="24"/>
        </w:rPr>
        <w:t>Европској</w:t>
      </w:r>
      <w:r w:rsidRPr="0068329B">
        <w:rPr>
          <w:sz w:val="24"/>
          <w:szCs w:val="24"/>
          <w:lang w:val="fr-FR"/>
        </w:rPr>
        <w:t xml:space="preserve"> </w:t>
      </w:r>
      <w:r w:rsidRPr="000B01C7">
        <w:rPr>
          <w:sz w:val="24"/>
          <w:szCs w:val="24"/>
        </w:rPr>
        <w:t>комисији</w:t>
      </w:r>
      <w:r w:rsidRPr="0068329B">
        <w:rPr>
          <w:sz w:val="24"/>
          <w:szCs w:val="24"/>
          <w:lang w:val="fr-FR"/>
        </w:rPr>
        <w:t xml:space="preserve">, </w:t>
      </w:r>
      <w:r w:rsidRPr="000B01C7">
        <w:rPr>
          <w:sz w:val="24"/>
          <w:szCs w:val="24"/>
        </w:rPr>
        <w:t>посебно</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Пглављима</w:t>
      </w:r>
      <w:r w:rsidRPr="0068329B">
        <w:rPr>
          <w:sz w:val="24"/>
          <w:szCs w:val="24"/>
          <w:lang w:val="fr-FR"/>
        </w:rPr>
        <w:t xml:space="preserve"> 27 </w:t>
      </w:r>
      <w:r w:rsidRPr="000B01C7">
        <w:rPr>
          <w:sz w:val="24"/>
          <w:szCs w:val="24"/>
        </w:rPr>
        <w:t>о</w:t>
      </w:r>
      <w:r w:rsidRPr="0068329B">
        <w:rPr>
          <w:sz w:val="24"/>
          <w:szCs w:val="24"/>
          <w:lang w:val="fr-FR"/>
        </w:rPr>
        <w:t xml:space="preserve"> </w:t>
      </w:r>
      <w:r w:rsidRPr="000B01C7">
        <w:rPr>
          <w:sz w:val="24"/>
          <w:szCs w:val="24"/>
        </w:rPr>
        <w:t>Ж</w:t>
      </w:r>
      <w:r w:rsidR="006E5ADE">
        <w:rPr>
          <w:sz w:val="24"/>
          <w:szCs w:val="24"/>
          <w:lang w:val="fr-FR"/>
        </w:rPr>
        <w:t>и</w:t>
      </w:r>
      <w:r w:rsidRPr="000B01C7">
        <w:rPr>
          <w:sz w:val="24"/>
          <w:szCs w:val="24"/>
        </w:rPr>
        <w:t>вотној</w:t>
      </w:r>
      <w:r w:rsidRPr="0068329B">
        <w:rPr>
          <w:sz w:val="24"/>
          <w:szCs w:val="24"/>
          <w:lang w:val="fr-FR"/>
        </w:rPr>
        <w:t xml:space="preserve"> </w:t>
      </w:r>
      <w:r w:rsidRPr="000B01C7">
        <w:rPr>
          <w:sz w:val="24"/>
          <w:szCs w:val="24"/>
        </w:rPr>
        <w:t>средини</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p>
    <w:p w:rsidR="002B5862" w:rsidRPr="0068329B" w:rsidRDefault="002B5862" w:rsidP="002B5862">
      <w:pPr>
        <w:pStyle w:val="BodyText"/>
        <w:rPr>
          <w:sz w:val="24"/>
          <w:szCs w:val="24"/>
          <w:u w:val="single"/>
          <w:lang w:val="fr-FR"/>
        </w:rPr>
      </w:pPr>
      <w:r w:rsidRPr="000B01C7">
        <w:rPr>
          <w:sz w:val="24"/>
          <w:szCs w:val="24"/>
          <w:u w:val="single"/>
        </w:rPr>
        <w:t>Кратак</w:t>
      </w:r>
      <w:r w:rsidRPr="0068329B">
        <w:rPr>
          <w:sz w:val="24"/>
          <w:szCs w:val="24"/>
          <w:u w:val="single"/>
          <w:lang w:val="fr-FR"/>
        </w:rPr>
        <w:t xml:space="preserve"> </w:t>
      </w:r>
      <w:r w:rsidRPr="000B01C7">
        <w:rPr>
          <w:sz w:val="24"/>
          <w:szCs w:val="24"/>
          <w:u w:val="single"/>
        </w:rPr>
        <w:t>опис</w:t>
      </w:r>
      <w:r w:rsidRPr="0068329B">
        <w:rPr>
          <w:sz w:val="24"/>
          <w:szCs w:val="24"/>
          <w:u w:val="single"/>
          <w:lang w:val="fr-FR"/>
        </w:rPr>
        <w:t xml:space="preserve"> </w:t>
      </w:r>
      <w:r w:rsidRPr="000B01C7">
        <w:rPr>
          <w:sz w:val="24"/>
          <w:szCs w:val="24"/>
          <w:u w:val="single"/>
        </w:rPr>
        <w:t>Програма</w:t>
      </w:r>
      <w:r w:rsidRPr="0068329B">
        <w:rPr>
          <w:sz w:val="24"/>
          <w:szCs w:val="24"/>
          <w:u w:val="single"/>
          <w:lang w:val="fr-FR"/>
        </w:rPr>
        <w:t xml:space="preserve"> </w:t>
      </w:r>
      <w:r w:rsidRPr="000B01C7">
        <w:rPr>
          <w:sz w:val="24"/>
          <w:szCs w:val="24"/>
          <w:u w:val="single"/>
        </w:rPr>
        <w:t>урбане</w:t>
      </w:r>
      <w:r w:rsidRPr="0068329B">
        <w:rPr>
          <w:sz w:val="24"/>
          <w:szCs w:val="24"/>
          <w:u w:val="single"/>
          <w:lang w:val="fr-FR"/>
        </w:rPr>
        <w:t xml:space="preserve"> </w:t>
      </w:r>
      <w:r w:rsidRPr="000B01C7">
        <w:rPr>
          <w:sz w:val="24"/>
          <w:szCs w:val="24"/>
          <w:u w:val="single"/>
        </w:rPr>
        <w:t>средине</w:t>
      </w:r>
      <w:r w:rsidRPr="0068329B">
        <w:rPr>
          <w:sz w:val="24"/>
          <w:szCs w:val="24"/>
          <w:u w:val="single"/>
          <w:lang w:val="fr-FR"/>
        </w:rPr>
        <w:t xml:space="preserve"> </w:t>
      </w:r>
      <w:r w:rsidRPr="000B01C7">
        <w:rPr>
          <w:sz w:val="24"/>
          <w:szCs w:val="24"/>
          <w:u w:val="single"/>
        </w:rPr>
        <w:t>отпорне</w:t>
      </w:r>
      <w:r w:rsidRPr="0068329B">
        <w:rPr>
          <w:sz w:val="24"/>
          <w:szCs w:val="24"/>
          <w:u w:val="single"/>
          <w:lang w:val="fr-FR"/>
        </w:rPr>
        <w:t xml:space="preserve"> </w:t>
      </w:r>
      <w:r w:rsidRPr="000B01C7">
        <w:rPr>
          <w:sz w:val="24"/>
          <w:szCs w:val="24"/>
          <w:u w:val="single"/>
        </w:rPr>
        <w:t>на</w:t>
      </w:r>
      <w:r w:rsidRPr="0068329B">
        <w:rPr>
          <w:sz w:val="24"/>
          <w:szCs w:val="24"/>
          <w:u w:val="single"/>
          <w:lang w:val="fr-FR"/>
        </w:rPr>
        <w:t xml:space="preserve"> </w:t>
      </w:r>
      <w:r w:rsidRPr="000B01C7">
        <w:rPr>
          <w:sz w:val="24"/>
          <w:szCs w:val="24"/>
          <w:u w:val="single"/>
        </w:rPr>
        <w:t>климатске</w:t>
      </w:r>
      <w:r w:rsidRPr="0068329B">
        <w:rPr>
          <w:sz w:val="24"/>
          <w:szCs w:val="24"/>
          <w:u w:val="single"/>
          <w:lang w:val="fr-FR"/>
        </w:rPr>
        <w:t xml:space="preserve"> </w:t>
      </w:r>
      <w:r w:rsidRPr="000B01C7">
        <w:rPr>
          <w:sz w:val="24"/>
          <w:szCs w:val="24"/>
          <w:u w:val="single"/>
        </w:rPr>
        <w:t>промене</w:t>
      </w:r>
    </w:p>
    <w:p w:rsidR="002B5862" w:rsidRPr="0068329B" w:rsidRDefault="002B5862" w:rsidP="002B5862">
      <w:pPr>
        <w:pStyle w:val="BodyText"/>
        <w:rPr>
          <w:sz w:val="24"/>
          <w:szCs w:val="24"/>
          <w:lang w:val="fr-FR"/>
        </w:rPr>
      </w:pPr>
      <w:r w:rsidRPr="000B01C7">
        <w:rPr>
          <w:sz w:val="24"/>
          <w:szCs w:val="24"/>
        </w:rPr>
        <w:t>Предложени</w:t>
      </w:r>
      <w:r w:rsidRPr="0068329B">
        <w:rPr>
          <w:sz w:val="24"/>
          <w:szCs w:val="24"/>
          <w:lang w:val="fr-FR"/>
        </w:rPr>
        <w:t xml:space="preserve"> </w:t>
      </w:r>
      <w:r w:rsidRPr="000B01C7">
        <w:rPr>
          <w:sz w:val="24"/>
          <w:szCs w:val="24"/>
        </w:rPr>
        <w:t>Програм</w:t>
      </w:r>
      <w:r w:rsidRPr="0068329B">
        <w:rPr>
          <w:sz w:val="24"/>
          <w:szCs w:val="24"/>
          <w:lang w:val="fr-FR"/>
        </w:rPr>
        <w:t xml:space="preserve"> </w:t>
      </w:r>
      <w:r w:rsidRPr="000B01C7">
        <w:rPr>
          <w:sz w:val="24"/>
          <w:szCs w:val="24"/>
        </w:rPr>
        <w:t>урбане</w:t>
      </w:r>
      <w:r w:rsidRPr="0068329B">
        <w:rPr>
          <w:sz w:val="24"/>
          <w:szCs w:val="24"/>
          <w:lang w:val="fr-FR"/>
        </w:rPr>
        <w:t xml:space="preserve"> </w:t>
      </w:r>
      <w:r w:rsidRPr="000B01C7">
        <w:rPr>
          <w:sz w:val="24"/>
          <w:szCs w:val="24"/>
        </w:rPr>
        <w:t>средине</w:t>
      </w:r>
      <w:r w:rsidRPr="0068329B">
        <w:rPr>
          <w:sz w:val="24"/>
          <w:szCs w:val="24"/>
          <w:lang w:val="fr-FR"/>
        </w:rPr>
        <w:t xml:space="preserve"> </w:t>
      </w:r>
      <w:r w:rsidRPr="000B01C7">
        <w:rPr>
          <w:sz w:val="24"/>
          <w:szCs w:val="24"/>
        </w:rPr>
        <w:t>отпорне</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климатске</w:t>
      </w:r>
      <w:r w:rsidRPr="0068329B">
        <w:rPr>
          <w:sz w:val="24"/>
          <w:szCs w:val="24"/>
          <w:lang w:val="fr-FR"/>
        </w:rPr>
        <w:t xml:space="preserve"> </w:t>
      </w:r>
      <w:r w:rsidRPr="000B01C7">
        <w:rPr>
          <w:sz w:val="24"/>
          <w:szCs w:val="24"/>
        </w:rPr>
        <w:t>промене</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Србији</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зајам</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јавну</w:t>
      </w:r>
      <w:r w:rsidRPr="0068329B">
        <w:rPr>
          <w:sz w:val="24"/>
          <w:szCs w:val="24"/>
          <w:lang w:val="fr-FR"/>
        </w:rPr>
        <w:t xml:space="preserve"> </w:t>
      </w:r>
      <w:r w:rsidRPr="000B01C7">
        <w:rPr>
          <w:sz w:val="24"/>
          <w:szCs w:val="24"/>
        </w:rPr>
        <w:t>политику</w:t>
      </w:r>
      <w:r w:rsidRPr="0068329B">
        <w:rPr>
          <w:sz w:val="24"/>
          <w:szCs w:val="24"/>
          <w:lang w:val="fr-FR"/>
        </w:rPr>
        <w:t xml:space="preserve"> (PPL) </w:t>
      </w:r>
      <w:r w:rsidRPr="000B01C7">
        <w:rPr>
          <w:sz w:val="24"/>
          <w:szCs w:val="24"/>
        </w:rPr>
        <w:t>који</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спроводи</w:t>
      </w:r>
      <w:r w:rsidRPr="0068329B">
        <w:rPr>
          <w:sz w:val="24"/>
          <w:szCs w:val="24"/>
          <w:lang w:val="fr-FR"/>
        </w:rPr>
        <w:t xml:space="preserve"> </w:t>
      </w:r>
      <w:r w:rsidRPr="000B01C7">
        <w:rPr>
          <w:sz w:val="24"/>
          <w:szCs w:val="24"/>
        </w:rPr>
        <w:t>као</w:t>
      </w:r>
      <w:r w:rsidRPr="0068329B">
        <w:rPr>
          <w:sz w:val="24"/>
          <w:szCs w:val="24"/>
          <w:lang w:val="fr-FR"/>
        </w:rPr>
        <w:t xml:space="preserve"> </w:t>
      </w:r>
      <w:r w:rsidRPr="000B01C7">
        <w:rPr>
          <w:sz w:val="24"/>
          <w:szCs w:val="24"/>
        </w:rPr>
        <w:t>паралелно</w:t>
      </w:r>
      <w:r w:rsidRPr="0068329B">
        <w:rPr>
          <w:sz w:val="24"/>
          <w:szCs w:val="24"/>
          <w:lang w:val="fr-FR"/>
        </w:rPr>
        <w:t xml:space="preserve"> </w:t>
      </w:r>
      <w:r w:rsidRPr="000B01C7">
        <w:rPr>
          <w:sz w:val="24"/>
          <w:szCs w:val="24"/>
        </w:rPr>
        <w:t>финансирање</w:t>
      </w:r>
      <w:r w:rsidRPr="0068329B">
        <w:rPr>
          <w:sz w:val="24"/>
          <w:szCs w:val="24"/>
          <w:lang w:val="fr-FR"/>
        </w:rPr>
        <w:t xml:space="preserve"> DPL </w:t>
      </w:r>
      <w:r w:rsidRPr="000B01C7">
        <w:rPr>
          <w:sz w:val="24"/>
          <w:szCs w:val="24"/>
        </w:rPr>
        <w:t>зајма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ефикасност</w:t>
      </w:r>
      <w:r w:rsidRPr="0068329B">
        <w:rPr>
          <w:sz w:val="24"/>
          <w:szCs w:val="24"/>
          <w:lang w:val="fr-FR"/>
        </w:rPr>
        <w:t xml:space="preserve"> </w:t>
      </w:r>
      <w:r w:rsidRPr="000B01C7">
        <w:rPr>
          <w:sz w:val="24"/>
          <w:szCs w:val="24"/>
        </w:rPr>
        <w:t>јавног</w:t>
      </w:r>
      <w:r w:rsidRPr="0068329B">
        <w:rPr>
          <w:sz w:val="24"/>
          <w:szCs w:val="24"/>
          <w:lang w:val="fr-FR"/>
        </w:rPr>
        <w:t xml:space="preserve"> </w:t>
      </w:r>
      <w:r w:rsidRPr="000B01C7">
        <w:rPr>
          <w:sz w:val="24"/>
          <w:szCs w:val="24"/>
        </w:rPr>
        <w:t>сектора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зелени</w:t>
      </w:r>
      <w:r w:rsidRPr="0068329B">
        <w:rPr>
          <w:sz w:val="24"/>
          <w:szCs w:val="24"/>
          <w:lang w:val="fr-FR"/>
        </w:rPr>
        <w:t xml:space="preserve"> </w:t>
      </w:r>
      <w:r w:rsidRPr="000B01C7">
        <w:rPr>
          <w:sz w:val="24"/>
          <w:szCs w:val="24"/>
        </w:rPr>
        <w:t>опоравак</w:t>
      </w:r>
      <w:r w:rsidRPr="0068329B">
        <w:rPr>
          <w:sz w:val="24"/>
          <w:szCs w:val="24"/>
          <w:lang w:val="fr-FR"/>
        </w:rPr>
        <w:t xml:space="preserve"> </w:t>
      </w:r>
      <w:r w:rsidRPr="000B01C7">
        <w:rPr>
          <w:sz w:val="24"/>
          <w:szCs w:val="24"/>
        </w:rPr>
        <w:t>Светске</w:t>
      </w:r>
      <w:r w:rsidRPr="0068329B">
        <w:rPr>
          <w:sz w:val="24"/>
          <w:szCs w:val="24"/>
          <w:lang w:val="fr-FR"/>
        </w:rPr>
        <w:t xml:space="preserve"> </w:t>
      </w:r>
      <w:r w:rsidRPr="000B01C7">
        <w:rPr>
          <w:sz w:val="24"/>
          <w:szCs w:val="24"/>
        </w:rPr>
        <w:t>банке</w:t>
      </w:r>
      <w:r w:rsidRPr="0068329B">
        <w:rPr>
          <w:sz w:val="24"/>
          <w:szCs w:val="24"/>
          <w:lang w:val="fr-FR"/>
        </w:rPr>
        <w:t xml:space="preserve"> (</w:t>
      </w:r>
      <w:r w:rsidRPr="000B01C7">
        <w:rPr>
          <w:sz w:val="24"/>
          <w:szCs w:val="24"/>
        </w:rPr>
        <w:t>П</w:t>
      </w:r>
      <w:r w:rsidRPr="0068329B">
        <w:rPr>
          <w:sz w:val="24"/>
          <w:szCs w:val="24"/>
          <w:lang w:val="fr-FR"/>
        </w:rPr>
        <w:t xml:space="preserve">164575). </w:t>
      </w:r>
      <w:r w:rsidR="00383DA3">
        <w:rPr>
          <w:sz w:val="24"/>
          <w:szCs w:val="24"/>
        </w:rPr>
        <w:t>B</w:t>
      </w:r>
      <w:r w:rsidRPr="000B01C7">
        <w:rPr>
          <w:sz w:val="24"/>
          <w:szCs w:val="24"/>
        </w:rPr>
        <w:t>редност</w:t>
      </w:r>
      <w:r w:rsidRPr="0068329B">
        <w:rPr>
          <w:sz w:val="24"/>
          <w:szCs w:val="24"/>
          <w:lang w:val="fr-FR"/>
        </w:rPr>
        <w:t xml:space="preserve"> </w:t>
      </w:r>
      <w:r w:rsidRPr="000B01C7">
        <w:rPr>
          <w:sz w:val="24"/>
          <w:szCs w:val="24"/>
        </w:rPr>
        <w:t>Програма</w:t>
      </w:r>
      <w:r w:rsidRPr="0068329B">
        <w:rPr>
          <w:sz w:val="24"/>
          <w:szCs w:val="24"/>
          <w:lang w:val="fr-FR"/>
        </w:rPr>
        <w:t xml:space="preserve"> </w:t>
      </w:r>
      <w:r w:rsidRPr="000B01C7">
        <w:rPr>
          <w:sz w:val="24"/>
          <w:szCs w:val="24"/>
        </w:rPr>
        <w:t>је</w:t>
      </w:r>
      <w:r w:rsidRPr="0068329B">
        <w:rPr>
          <w:sz w:val="24"/>
          <w:szCs w:val="24"/>
          <w:lang w:val="fr-FR"/>
        </w:rPr>
        <w:t xml:space="preserve"> 50,5 </w:t>
      </w:r>
      <w:r w:rsidRPr="000B01C7">
        <w:rPr>
          <w:sz w:val="24"/>
          <w:szCs w:val="24"/>
        </w:rPr>
        <w:t>милиона</w:t>
      </w:r>
      <w:r w:rsidRPr="0068329B">
        <w:rPr>
          <w:sz w:val="24"/>
          <w:szCs w:val="24"/>
          <w:lang w:val="fr-FR"/>
        </w:rPr>
        <w:t xml:space="preserve"> </w:t>
      </w:r>
      <w:r w:rsidRPr="000B01C7">
        <w:rPr>
          <w:sz w:val="24"/>
          <w:szCs w:val="24"/>
        </w:rPr>
        <w:t>евра</w:t>
      </w:r>
      <w:r w:rsidRPr="0068329B">
        <w:rPr>
          <w:sz w:val="24"/>
          <w:szCs w:val="24"/>
          <w:lang w:val="fr-FR"/>
        </w:rPr>
        <w:t xml:space="preserve">, </w:t>
      </w:r>
      <w:r w:rsidRPr="000B01C7">
        <w:rPr>
          <w:sz w:val="24"/>
          <w:szCs w:val="24"/>
        </w:rPr>
        <w:t>што</w:t>
      </w:r>
      <w:r w:rsidRPr="0068329B">
        <w:rPr>
          <w:sz w:val="24"/>
          <w:szCs w:val="24"/>
          <w:lang w:val="fr-FR"/>
        </w:rPr>
        <w:t xml:space="preserve"> </w:t>
      </w:r>
      <w:r w:rsidRPr="000B01C7">
        <w:rPr>
          <w:sz w:val="24"/>
          <w:szCs w:val="24"/>
        </w:rPr>
        <w:t>укључује</w:t>
      </w:r>
      <w:r w:rsidRPr="0068329B">
        <w:rPr>
          <w:sz w:val="24"/>
          <w:szCs w:val="24"/>
          <w:lang w:val="fr-FR"/>
        </w:rPr>
        <w:t xml:space="preserve"> </w:t>
      </w:r>
      <w:r w:rsidRPr="000B01C7">
        <w:rPr>
          <w:sz w:val="24"/>
          <w:szCs w:val="24"/>
        </w:rPr>
        <w:t>зајам</w:t>
      </w:r>
      <w:r w:rsidRPr="0068329B">
        <w:rPr>
          <w:sz w:val="24"/>
          <w:szCs w:val="24"/>
          <w:lang w:val="fr-FR"/>
        </w:rPr>
        <w:t xml:space="preserve"> </w:t>
      </w:r>
      <w:r w:rsidRPr="000B01C7">
        <w:rPr>
          <w:sz w:val="24"/>
          <w:szCs w:val="24"/>
        </w:rPr>
        <w:t>од</w:t>
      </w:r>
      <w:r w:rsidRPr="0068329B">
        <w:rPr>
          <w:sz w:val="24"/>
          <w:szCs w:val="24"/>
          <w:lang w:val="fr-FR"/>
        </w:rPr>
        <w:t xml:space="preserve"> 50 </w:t>
      </w:r>
      <w:r w:rsidRPr="000B01C7">
        <w:rPr>
          <w:sz w:val="24"/>
          <w:szCs w:val="24"/>
        </w:rPr>
        <w:t>милиона</w:t>
      </w:r>
      <w:r w:rsidRPr="0068329B">
        <w:rPr>
          <w:sz w:val="24"/>
          <w:szCs w:val="24"/>
          <w:lang w:val="fr-FR"/>
        </w:rPr>
        <w:t xml:space="preserve"> </w:t>
      </w:r>
      <w:r w:rsidRPr="000B01C7">
        <w:rPr>
          <w:sz w:val="24"/>
          <w:szCs w:val="24"/>
        </w:rPr>
        <w:t>евра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бесповратна</w:t>
      </w:r>
      <w:r w:rsidRPr="0068329B">
        <w:rPr>
          <w:sz w:val="24"/>
          <w:szCs w:val="24"/>
          <w:lang w:val="fr-FR"/>
        </w:rPr>
        <w:t xml:space="preserve"> </w:t>
      </w:r>
      <w:r w:rsidRPr="000B01C7">
        <w:rPr>
          <w:sz w:val="24"/>
          <w:szCs w:val="24"/>
        </w:rPr>
        <w:t>средства</w:t>
      </w:r>
      <w:r w:rsidRPr="0068329B">
        <w:rPr>
          <w:sz w:val="24"/>
          <w:szCs w:val="24"/>
          <w:lang w:val="fr-FR"/>
        </w:rPr>
        <w:t xml:space="preserve"> </w:t>
      </w:r>
      <w:r w:rsidRPr="000B01C7">
        <w:rPr>
          <w:sz w:val="24"/>
          <w:szCs w:val="24"/>
        </w:rPr>
        <w:t>од</w:t>
      </w:r>
      <w:r w:rsidRPr="0068329B">
        <w:rPr>
          <w:sz w:val="24"/>
          <w:szCs w:val="24"/>
          <w:lang w:val="fr-FR"/>
        </w:rPr>
        <w:t xml:space="preserve"> 500 </w:t>
      </w:r>
      <w:r w:rsidRPr="000B01C7">
        <w:rPr>
          <w:sz w:val="24"/>
          <w:szCs w:val="24"/>
        </w:rPr>
        <w:t>хиљада</w:t>
      </w:r>
      <w:r w:rsidRPr="0068329B">
        <w:rPr>
          <w:sz w:val="24"/>
          <w:szCs w:val="24"/>
          <w:lang w:val="fr-FR"/>
        </w:rPr>
        <w:t xml:space="preserve"> </w:t>
      </w:r>
      <w:r w:rsidRPr="000B01C7">
        <w:rPr>
          <w:sz w:val="24"/>
          <w:szCs w:val="24"/>
        </w:rPr>
        <w:t>евра</w:t>
      </w:r>
      <w:r w:rsidRPr="0068329B">
        <w:rPr>
          <w:sz w:val="24"/>
          <w:szCs w:val="24"/>
          <w:lang w:val="fr-FR"/>
        </w:rPr>
        <w:t xml:space="preserve"> </w:t>
      </w:r>
      <w:r w:rsidRPr="000B01C7">
        <w:rPr>
          <w:sz w:val="24"/>
          <w:szCs w:val="24"/>
        </w:rPr>
        <w:t>од</w:t>
      </w:r>
      <w:r w:rsidRPr="0068329B">
        <w:rPr>
          <w:sz w:val="24"/>
          <w:szCs w:val="24"/>
          <w:lang w:val="fr-FR"/>
        </w:rPr>
        <w:t xml:space="preserve"> </w:t>
      </w:r>
      <w:r w:rsidRPr="000B01C7">
        <w:rPr>
          <w:sz w:val="24"/>
          <w:szCs w:val="24"/>
        </w:rPr>
        <w:t>АФД</w:t>
      </w:r>
      <w:r w:rsidRPr="0068329B">
        <w:rPr>
          <w:sz w:val="24"/>
          <w:szCs w:val="24"/>
          <w:lang w:val="fr-FR"/>
        </w:rPr>
        <w:t>-</w:t>
      </w:r>
      <w:r w:rsidRPr="000B01C7">
        <w:rPr>
          <w:sz w:val="24"/>
          <w:szCs w:val="24"/>
        </w:rPr>
        <w:t>а</w:t>
      </w:r>
      <w:r w:rsidRPr="0068329B">
        <w:rPr>
          <w:sz w:val="24"/>
          <w:szCs w:val="24"/>
          <w:lang w:val="fr-FR"/>
        </w:rPr>
        <w:t xml:space="preserve"> </w:t>
      </w:r>
      <w:r w:rsidRPr="000B01C7">
        <w:rPr>
          <w:sz w:val="24"/>
          <w:szCs w:val="24"/>
        </w:rPr>
        <w:t>намењена</w:t>
      </w:r>
      <w:r w:rsidRPr="0068329B">
        <w:rPr>
          <w:sz w:val="24"/>
          <w:szCs w:val="24"/>
          <w:lang w:val="fr-FR"/>
        </w:rPr>
        <w:t xml:space="preserve"> </w:t>
      </w:r>
      <w:r w:rsidRPr="000B01C7">
        <w:rPr>
          <w:sz w:val="24"/>
          <w:szCs w:val="24"/>
        </w:rPr>
        <w:t>техничкој</w:t>
      </w:r>
      <w:r w:rsidRPr="0068329B">
        <w:rPr>
          <w:sz w:val="24"/>
          <w:szCs w:val="24"/>
          <w:lang w:val="fr-FR"/>
        </w:rPr>
        <w:t xml:space="preserve"> </w:t>
      </w:r>
      <w:r w:rsidRPr="000B01C7">
        <w:rPr>
          <w:sz w:val="24"/>
          <w:szCs w:val="24"/>
        </w:rPr>
        <w:t>помоћи</w:t>
      </w:r>
      <w:r w:rsidRPr="0068329B">
        <w:rPr>
          <w:sz w:val="24"/>
          <w:szCs w:val="24"/>
          <w:lang w:val="fr-FR"/>
        </w:rPr>
        <w:t>.</w:t>
      </w:r>
    </w:p>
    <w:p w:rsidR="00BC5D43" w:rsidRPr="0073447F" w:rsidRDefault="002B5862" w:rsidP="002B5862">
      <w:pPr>
        <w:pStyle w:val="BodyText"/>
        <w:rPr>
          <w:sz w:val="23"/>
          <w:szCs w:val="23"/>
        </w:rPr>
      </w:pPr>
      <w:r w:rsidRPr="0073447F">
        <w:rPr>
          <w:sz w:val="23"/>
          <w:szCs w:val="23"/>
        </w:rPr>
        <w:t>Програм</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заснива</w:t>
      </w:r>
      <w:r w:rsidRPr="0073447F">
        <w:rPr>
          <w:sz w:val="23"/>
          <w:szCs w:val="23"/>
          <w:lang w:val="fr-FR"/>
        </w:rPr>
        <w:t xml:space="preserve"> </w:t>
      </w:r>
      <w:r w:rsidRPr="0073447F">
        <w:rPr>
          <w:sz w:val="23"/>
          <w:szCs w:val="23"/>
        </w:rPr>
        <w:t>на</w:t>
      </w:r>
      <w:r w:rsidRPr="0073447F">
        <w:rPr>
          <w:sz w:val="23"/>
          <w:szCs w:val="23"/>
          <w:lang w:val="fr-FR"/>
        </w:rPr>
        <w:t xml:space="preserve"> </w:t>
      </w:r>
      <w:r w:rsidRPr="0073447F">
        <w:rPr>
          <w:sz w:val="23"/>
          <w:szCs w:val="23"/>
        </w:rPr>
        <w:t>једној</w:t>
      </w:r>
      <w:r w:rsidRPr="0073447F">
        <w:rPr>
          <w:sz w:val="23"/>
          <w:szCs w:val="23"/>
          <w:lang w:val="fr-FR"/>
        </w:rPr>
        <w:t xml:space="preserve"> </w:t>
      </w:r>
      <w:r w:rsidRPr="0073447F">
        <w:rPr>
          <w:sz w:val="23"/>
          <w:szCs w:val="23"/>
        </w:rPr>
        <w:t>претходној</w:t>
      </w:r>
      <w:r w:rsidRPr="0073447F">
        <w:rPr>
          <w:sz w:val="23"/>
          <w:szCs w:val="23"/>
          <w:lang w:val="fr-FR"/>
        </w:rPr>
        <w:t xml:space="preserve"> </w:t>
      </w:r>
      <w:r w:rsidRPr="0073447F">
        <w:rPr>
          <w:sz w:val="23"/>
          <w:szCs w:val="23"/>
        </w:rPr>
        <w:t>акцији</w:t>
      </w:r>
      <w:r w:rsidRPr="0073447F">
        <w:rPr>
          <w:sz w:val="23"/>
          <w:szCs w:val="23"/>
          <w:lang w:val="fr-FR"/>
        </w:rPr>
        <w:t xml:space="preserve"> (</w:t>
      </w:r>
      <w:r w:rsidRPr="0073447F">
        <w:rPr>
          <w:sz w:val="23"/>
          <w:szCs w:val="23"/>
        </w:rPr>
        <w:t>ступање</w:t>
      </w:r>
      <w:r w:rsidRPr="0073447F">
        <w:rPr>
          <w:sz w:val="23"/>
          <w:szCs w:val="23"/>
          <w:lang w:val="fr-FR"/>
        </w:rPr>
        <w:t xml:space="preserve"> </w:t>
      </w:r>
      <w:r w:rsidRPr="0073447F">
        <w:rPr>
          <w:sz w:val="23"/>
          <w:szCs w:val="23"/>
        </w:rPr>
        <w:t>на</w:t>
      </w:r>
      <w:r w:rsidRPr="0073447F">
        <w:rPr>
          <w:sz w:val="23"/>
          <w:szCs w:val="23"/>
          <w:lang w:val="fr-FR"/>
        </w:rPr>
        <w:t xml:space="preserve"> </w:t>
      </w:r>
      <w:r w:rsidRPr="0073447F">
        <w:rPr>
          <w:sz w:val="23"/>
          <w:szCs w:val="23"/>
        </w:rPr>
        <w:t>снагу</w:t>
      </w:r>
      <w:r w:rsidRPr="0073447F">
        <w:rPr>
          <w:sz w:val="23"/>
          <w:szCs w:val="23"/>
          <w:lang w:val="fr-FR"/>
        </w:rPr>
        <w:t xml:space="preserve"> </w:t>
      </w:r>
      <w:r w:rsidRPr="0073447F">
        <w:rPr>
          <w:sz w:val="23"/>
          <w:szCs w:val="23"/>
        </w:rPr>
        <w:t>Закона</w:t>
      </w:r>
      <w:r w:rsidRPr="0073447F">
        <w:rPr>
          <w:sz w:val="23"/>
          <w:szCs w:val="23"/>
          <w:lang w:val="fr-FR"/>
        </w:rPr>
        <w:t xml:space="preserve"> </w:t>
      </w:r>
      <w:r w:rsidRPr="0073447F">
        <w:rPr>
          <w:sz w:val="23"/>
          <w:szCs w:val="23"/>
        </w:rPr>
        <w:t>о</w:t>
      </w:r>
      <w:r w:rsidRPr="0073447F">
        <w:rPr>
          <w:sz w:val="23"/>
          <w:szCs w:val="23"/>
          <w:lang w:val="fr-FR"/>
        </w:rPr>
        <w:t xml:space="preserve"> </w:t>
      </w:r>
      <w:r w:rsidRPr="0073447F">
        <w:rPr>
          <w:sz w:val="23"/>
          <w:szCs w:val="23"/>
        </w:rPr>
        <w:t>климатским</w:t>
      </w:r>
      <w:r w:rsidRPr="0073447F">
        <w:rPr>
          <w:sz w:val="23"/>
          <w:szCs w:val="23"/>
          <w:lang w:val="fr-FR"/>
        </w:rPr>
        <w:t xml:space="preserve"> </w:t>
      </w:r>
      <w:r w:rsidRPr="0073447F">
        <w:rPr>
          <w:sz w:val="23"/>
          <w:szCs w:val="23"/>
        </w:rPr>
        <w:t>променама</w:t>
      </w:r>
      <w:r w:rsidRPr="0073447F">
        <w:rPr>
          <w:sz w:val="23"/>
          <w:szCs w:val="23"/>
          <w:lang w:val="fr-FR"/>
        </w:rPr>
        <w:t xml:space="preserve">) </w:t>
      </w:r>
      <w:r w:rsidRPr="0073447F">
        <w:rPr>
          <w:sz w:val="23"/>
          <w:szCs w:val="23"/>
        </w:rPr>
        <w:t>и</w:t>
      </w:r>
      <w:r w:rsidRPr="0073447F">
        <w:rPr>
          <w:sz w:val="23"/>
          <w:szCs w:val="23"/>
          <w:lang w:val="fr-FR"/>
        </w:rPr>
        <w:t xml:space="preserve"> </w:t>
      </w:r>
      <w:r w:rsidRPr="0073447F">
        <w:rPr>
          <w:sz w:val="23"/>
          <w:szCs w:val="23"/>
        </w:rPr>
        <w:t>четири</w:t>
      </w:r>
      <w:r w:rsidRPr="0073447F">
        <w:rPr>
          <w:sz w:val="23"/>
          <w:szCs w:val="23"/>
          <w:lang w:val="fr-FR"/>
        </w:rPr>
        <w:t xml:space="preserve"> </w:t>
      </w:r>
      <w:r w:rsidRPr="0073447F">
        <w:rPr>
          <w:sz w:val="23"/>
          <w:szCs w:val="23"/>
        </w:rPr>
        <w:t>очекивана</w:t>
      </w:r>
      <w:r w:rsidRPr="0073447F">
        <w:rPr>
          <w:sz w:val="23"/>
          <w:szCs w:val="23"/>
          <w:lang w:val="fr-FR"/>
        </w:rPr>
        <w:t xml:space="preserve"> </w:t>
      </w:r>
      <w:r w:rsidRPr="0073447F">
        <w:rPr>
          <w:sz w:val="23"/>
          <w:szCs w:val="23"/>
        </w:rPr>
        <w:t>резултата</w:t>
      </w:r>
      <w:r w:rsidRPr="0073447F">
        <w:rPr>
          <w:sz w:val="23"/>
          <w:szCs w:val="23"/>
          <w:lang w:val="fr-FR"/>
        </w:rPr>
        <w:t xml:space="preserve"> </w:t>
      </w:r>
      <w:r w:rsidRPr="0073447F">
        <w:rPr>
          <w:sz w:val="23"/>
          <w:szCs w:val="23"/>
        </w:rPr>
        <w:t>која</w:t>
      </w:r>
      <w:r w:rsidRPr="0073447F">
        <w:rPr>
          <w:sz w:val="23"/>
          <w:szCs w:val="23"/>
          <w:lang w:val="fr-FR"/>
        </w:rPr>
        <w:t xml:space="preserve"> </w:t>
      </w:r>
      <w:r w:rsidRPr="0073447F">
        <w:rPr>
          <w:sz w:val="23"/>
          <w:szCs w:val="23"/>
        </w:rPr>
        <w:t>ће</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постићи</w:t>
      </w:r>
      <w:r w:rsidRPr="0073447F">
        <w:rPr>
          <w:sz w:val="23"/>
          <w:szCs w:val="23"/>
          <w:lang w:val="fr-FR"/>
        </w:rPr>
        <w:t xml:space="preserve"> </w:t>
      </w:r>
      <w:r w:rsidRPr="0073447F">
        <w:rPr>
          <w:sz w:val="23"/>
          <w:szCs w:val="23"/>
        </w:rPr>
        <w:t>применом</w:t>
      </w:r>
      <w:r w:rsidRPr="0073447F">
        <w:rPr>
          <w:sz w:val="23"/>
          <w:szCs w:val="23"/>
          <w:lang w:val="fr-FR"/>
        </w:rPr>
        <w:t xml:space="preserve"> </w:t>
      </w:r>
      <w:r w:rsidRPr="0073447F">
        <w:rPr>
          <w:sz w:val="23"/>
          <w:szCs w:val="23"/>
        </w:rPr>
        <w:t>наведеног</w:t>
      </w:r>
      <w:r w:rsidRPr="0073447F">
        <w:rPr>
          <w:sz w:val="23"/>
          <w:szCs w:val="23"/>
          <w:lang w:val="fr-FR"/>
        </w:rPr>
        <w:t xml:space="preserve"> </w:t>
      </w:r>
      <w:r w:rsidRPr="0073447F">
        <w:rPr>
          <w:sz w:val="23"/>
          <w:szCs w:val="23"/>
        </w:rPr>
        <w:t>Закона</w:t>
      </w:r>
      <w:r w:rsidRPr="0073447F">
        <w:rPr>
          <w:sz w:val="23"/>
          <w:szCs w:val="23"/>
          <w:lang w:val="fr-FR"/>
        </w:rPr>
        <w:t xml:space="preserve"> </w:t>
      </w:r>
      <w:r w:rsidRPr="0073447F">
        <w:rPr>
          <w:sz w:val="23"/>
          <w:szCs w:val="23"/>
        </w:rPr>
        <w:t>током</w:t>
      </w:r>
      <w:r w:rsidRPr="0073447F">
        <w:rPr>
          <w:sz w:val="23"/>
          <w:szCs w:val="23"/>
          <w:lang w:val="fr-FR"/>
        </w:rPr>
        <w:t xml:space="preserve"> </w:t>
      </w:r>
      <w:r w:rsidRPr="0073447F">
        <w:rPr>
          <w:sz w:val="23"/>
          <w:szCs w:val="23"/>
        </w:rPr>
        <w:t>периода</w:t>
      </w:r>
      <w:r w:rsidRPr="0073447F">
        <w:rPr>
          <w:sz w:val="23"/>
          <w:szCs w:val="23"/>
          <w:lang w:val="fr-FR"/>
        </w:rPr>
        <w:t xml:space="preserve"> </w:t>
      </w:r>
      <w:r w:rsidRPr="0073447F">
        <w:rPr>
          <w:sz w:val="23"/>
          <w:szCs w:val="23"/>
        </w:rPr>
        <w:t>примене</w:t>
      </w:r>
      <w:r w:rsidRPr="0073447F">
        <w:rPr>
          <w:sz w:val="23"/>
          <w:szCs w:val="23"/>
          <w:lang w:val="fr-FR"/>
        </w:rPr>
        <w:t xml:space="preserve"> </w:t>
      </w:r>
      <w:r w:rsidRPr="0073447F">
        <w:rPr>
          <w:sz w:val="23"/>
          <w:szCs w:val="23"/>
        </w:rPr>
        <w:t>Програма</w:t>
      </w:r>
      <w:r w:rsidRPr="0073447F">
        <w:rPr>
          <w:sz w:val="23"/>
          <w:szCs w:val="23"/>
          <w:lang w:val="fr-FR"/>
        </w:rPr>
        <w:t>: (</w:t>
      </w:r>
      <w:r w:rsidR="00846D19" w:rsidRPr="0073447F">
        <w:rPr>
          <w:sz w:val="23"/>
          <w:szCs w:val="23"/>
        </w:rPr>
        <w:t>i</w:t>
      </w:r>
      <w:r w:rsidRPr="0073447F">
        <w:rPr>
          <w:sz w:val="23"/>
          <w:szCs w:val="23"/>
          <w:lang w:val="fr-FR"/>
        </w:rPr>
        <w:t xml:space="preserve">) NCCC </w:t>
      </w:r>
      <w:r w:rsidRPr="0073447F">
        <w:rPr>
          <w:sz w:val="23"/>
          <w:szCs w:val="23"/>
        </w:rPr>
        <w:t>је</w:t>
      </w:r>
      <w:r w:rsidRPr="0073447F">
        <w:rPr>
          <w:sz w:val="23"/>
          <w:szCs w:val="23"/>
          <w:lang w:val="fr-FR"/>
        </w:rPr>
        <w:t xml:space="preserve"> </w:t>
      </w:r>
      <w:r w:rsidRPr="0073447F">
        <w:rPr>
          <w:sz w:val="23"/>
          <w:szCs w:val="23"/>
        </w:rPr>
        <w:t>поново</w:t>
      </w:r>
      <w:r w:rsidRPr="0073447F">
        <w:rPr>
          <w:sz w:val="23"/>
          <w:szCs w:val="23"/>
          <w:lang w:val="fr-FR"/>
        </w:rPr>
        <w:t xml:space="preserve"> </w:t>
      </w:r>
      <w:r w:rsidRPr="0073447F">
        <w:rPr>
          <w:sz w:val="23"/>
          <w:szCs w:val="23"/>
        </w:rPr>
        <w:t>успостављен</w:t>
      </w:r>
      <w:r w:rsidRPr="0073447F">
        <w:rPr>
          <w:sz w:val="23"/>
          <w:szCs w:val="23"/>
          <w:lang w:val="fr-FR"/>
        </w:rPr>
        <w:t xml:space="preserve"> </w:t>
      </w:r>
      <w:r w:rsidRPr="0073447F">
        <w:rPr>
          <w:sz w:val="23"/>
          <w:szCs w:val="23"/>
        </w:rPr>
        <w:t>и</w:t>
      </w:r>
      <w:r w:rsidRPr="0073447F">
        <w:rPr>
          <w:sz w:val="23"/>
          <w:szCs w:val="23"/>
          <w:lang w:val="fr-FR"/>
        </w:rPr>
        <w:t xml:space="preserve"> </w:t>
      </w:r>
      <w:r w:rsidRPr="0073447F">
        <w:rPr>
          <w:sz w:val="23"/>
          <w:szCs w:val="23"/>
        </w:rPr>
        <w:t>оперативан</w:t>
      </w:r>
      <w:r w:rsidRPr="0073447F">
        <w:rPr>
          <w:sz w:val="23"/>
          <w:szCs w:val="23"/>
          <w:lang w:val="fr-FR"/>
        </w:rPr>
        <w:t>, (</w:t>
      </w:r>
      <w:r w:rsidR="00846D19" w:rsidRPr="0073447F">
        <w:rPr>
          <w:sz w:val="23"/>
          <w:szCs w:val="23"/>
        </w:rPr>
        <w:t>ii</w:t>
      </w:r>
      <w:r w:rsidRPr="0073447F">
        <w:rPr>
          <w:sz w:val="23"/>
          <w:szCs w:val="23"/>
          <w:lang w:val="fr-FR"/>
        </w:rPr>
        <w:t xml:space="preserve">) </w:t>
      </w:r>
      <w:r w:rsidRPr="0073447F">
        <w:rPr>
          <w:sz w:val="23"/>
          <w:szCs w:val="23"/>
        </w:rPr>
        <w:t>израђују</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и</w:t>
      </w:r>
      <w:r w:rsidRPr="0073447F">
        <w:rPr>
          <w:sz w:val="23"/>
          <w:szCs w:val="23"/>
          <w:lang w:val="fr-FR"/>
        </w:rPr>
        <w:t xml:space="preserve"> </w:t>
      </w:r>
      <w:r w:rsidRPr="0073447F">
        <w:rPr>
          <w:sz w:val="23"/>
          <w:szCs w:val="23"/>
        </w:rPr>
        <w:t>усвајају</w:t>
      </w:r>
      <w:r w:rsidRPr="0073447F">
        <w:rPr>
          <w:sz w:val="23"/>
          <w:szCs w:val="23"/>
          <w:lang w:val="fr-FR"/>
        </w:rPr>
        <w:t xml:space="preserve"> </w:t>
      </w:r>
      <w:r w:rsidRPr="0073447F">
        <w:rPr>
          <w:sz w:val="23"/>
          <w:szCs w:val="23"/>
        </w:rPr>
        <w:t>релевантни</w:t>
      </w:r>
      <w:r w:rsidRPr="0073447F">
        <w:rPr>
          <w:sz w:val="23"/>
          <w:szCs w:val="23"/>
          <w:lang w:val="fr-FR"/>
        </w:rPr>
        <w:t xml:space="preserve"> </w:t>
      </w:r>
      <w:r w:rsidRPr="0073447F">
        <w:rPr>
          <w:sz w:val="23"/>
          <w:szCs w:val="23"/>
        </w:rPr>
        <w:t>подзаконски</w:t>
      </w:r>
      <w:r w:rsidRPr="0073447F">
        <w:rPr>
          <w:sz w:val="23"/>
          <w:szCs w:val="23"/>
          <w:lang w:val="fr-FR"/>
        </w:rPr>
        <w:t xml:space="preserve"> </w:t>
      </w:r>
      <w:r w:rsidRPr="0073447F">
        <w:rPr>
          <w:sz w:val="23"/>
          <w:szCs w:val="23"/>
        </w:rPr>
        <w:t>акти</w:t>
      </w:r>
      <w:r w:rsidRPr="0073447F">
        <w:rPr>
          <w:sz w:val="23"/>
          <w:szCs w:val="23"/>
          <w:lang w:val="fr-FR"/>
        </w:rPr>
        <w:t xml:space="preserve"> </w:t>
      </w:r>
      <w:r w:rsidRPr="0073447F">
        <w:rPr>
          <w:sz w:val="23"/>
          <w:szCs w:val="23"/>
        </w:rPr>
        <w:t>који</w:t>
      </w:r>
      <w:r w:rsidRPr="0073447F">
        <w:rPr>
          <w:sz w:val="23"/>
          <w:szCs w:val="23"/>
          <w:lang w:val="fr-FR"/>
        </w:rPr>
        <w:t xml:space="preserve"> </w:t>
      </w:r>
      <w:r w:rsidRPr="0073447F">
        <w:rPr>
          <w:sz w:val="23"/>
          <w:szCs w:val="23"/>
        </w:rPr>
        <w:t>прате</w:t>
      </w:r>
      <w:r w:rsidRPr="0073447F">
        <w:rPr>
          <w:sz w:val="23"/>
          <w:szCs w:val="23"/>
          <w:lang w:val="fr-FR"/>
        </w:rPr>
        <w:t xml:space="preserve"> </w:t>
      </w:r>
      <w:r w:rsidRPr="0073447F">
        <w:rPr>
          <w:sz w:val="23"/>
          <w:szCs w:val="23"/>
        </w:rPr>
        <w:t>Закон</w:t>
      </w:r>
      <w:r w:rsidRPr="0073447F">
        <w:rPr>
          <w:sz w:val="23"/>
          <w:szCs w:val="23"/>
          <w:lang w:val="fr-FR"/>
        </w:rPr>
        <w:t xml:space="preserve"> </w:t>
      </w:r>
      <w:r w:rsidRPr="0073447F">
        <w:rPr>
          <w:sz w:val="23"/>
          <w:szCs w:val="23"/>
        </w:rPr>
        <w:t>о</w:t>
      </w:r>
      <w:r w:rsidRPr="0073447F">
        <w:rPr>
          <w:sz w:val="23"/>
          <w:szCs w:val="23"/>
          <w:lang w:val="fr-FR"/>
        </w:rPr>
        <w:t xml:space="preserve"> </w:t>
      </w:r>
      <w:r w:rsidRPr="0073447F">
        <w:rPr>
          <w:sz w:val="23"/>
          <w:szCs w:val="23"/>
        </w:rPr>
        <w:t>климатским</w:t>
      </w:r>
      <w:r w:rsidRPr="0073447F">
        <w:rPr>
          <w:sz w:val="23"/>
          <w:szCs w:val="23"/>
          <w:lang w:val="fr-FR"/>
        </w:rPr>
        <w:t xml:space="preserve"> </w:t>
      </w:r>
      <w:r w:rsidRPr="0073447F">
        <w:rPr>
          <w:sz w:val="23"/>
          <w:szCs w:val="23"/>
        </w:rPr>
        <w:t>променама</w:t>
      </w:r>
      <w:r w:rsidRPr="0073447F">
        <w:rPr>
          <w:sz w:val="23"/>
          <w:szCs w:val="23"/>
          <w:lang w:val="fr-FR"/>
        </w:rPr>
        <w:t>, (</w:t>
      </w:r>
      <w:r w:rsidR="00846D19" w:rsidRPr="0073447F">
        <w:rPr>
          <w:sz w:val="23"/>
          <w:szCs w:val="23"/>
        </w:rPr>
        <w:t>iii</w:t>
      </w:r>
      <w:r w:rsidRPr="0073447F">
        <w:rPr>
          <w:sz w:val="23"/>
          <w:szCs w:val="23"/>
          <w:lang w:val="fr-FR"/>
        </w:rPr>
        <w:t xml:space="preserve">) </w:t>
      </w:r>
      <w:r w:rsidRPr="0073447F">
        <w:rPr>
          <w:sz w:val="23"/>
          <w:szCs w:val="23"/>
        </w:rPr>
        <w:t>одобравају</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и</w:t>
      </w:r>
      <w:r w:rsidRPr="0073447F">
        <w:rPr>
          <w:sz w:val="23"/>
          <w:szCs w:val="23"/>
          <w:lang w:val="fr-FR"/>
        </w:rPr>
        <w:t xml:space="preserve"> / </w:t>
      </w:r>
      <w:r w:rsidRPr="0073447F">
        <w:rPr>
          <w:sz w:val="23"/>
          <w:szCs w:val="23"/>
        </w:rPr>
        <w:t>или</w:t>
      </w:r>
      <w:r w:rsidRPr="0073447F">
        <w:rPr>
          <w:sz w:val="23"/>
          <w:szCs w:val="23"/>
          <w:lang w:val="fr-FR"/>
        </w:rPr>
        <w:t xml:space="preserve"> </w:t>
      </w:r>
      <w:r w:rsidRPr="0073447F">
        <w:rPr>
          <w:sz w:val="23"/>
          <w:szCs w:val="23"/>
        </w:rPr>
        <w:t>усклађују</w:t>
      </w:r>
      <w:r w:rsidRPr="0073447F">
        <w:rPr>
          <w:sz w:val="23"/>
          <w:szCs w:val="23"/>
          <w:lang w:val="fr-FR"/>
        </w:rPr>
        <w:t xml:space="preserve"> </w:t>
      </w:r>
      <w:r w:rsidRPr="0073447F">
        <w:rPr>
          <w:sz w:val="23"/>
          <w:szCs w:val="23"/>
        </w:rPr>
        <w:t>документи</w:t>
      </w:r>
      <w:r w:rsidRPr="0073447F">
        <w:rPr>
          <w:sz w:val="23"/>
          <w:szCs w:val="23"/>
          <w:lang w:val="fr-FR"/>
        </w:rPr>
        <w:t xml:space="preserve"> </w:t>
      </w:r>
      <w:r w:rsidRPr="0073447F">
        <w:rPr>
          <w:sz w:val="23"/>
          <w:szCs w:val="23"/>
        </w:rPr>
        <w:t>јавне</w:t>
      </w:r>
      <w:r w:rsidRPr="0073447F">
        <w:rPr>
          <w:sz w:val="23"/>
          <w:szCs w:val="23"/>
          <w:lang w:val="fr-FR"/>
        </w:rPr>
        <w:t xml:space="preserve"> </w:t>
      </w:r>
      <w:r w:rsidRPr="0073447F">
        <w:rPr>
          <w:sz w:val="23"/>
          <w:szCs w:val="23"/>
        </w:rPr>
        <w:t>политике</w:t>
      </w:r>
      <w:r w:rsidRPr="0073447F">
        <w:rPr>
          <w:sz w:val="23"/>
          <w:szCs w:val="23"/>
          <w:lang w:val="fr-FR"/>
        </w:rPr>
        <w:t xml:space="preserve"> </w:t>
      </w:r>
      <w:r w:rsidRPr="0073447F">
        <w:rPr>
          <w:sz w:val="23"/>
          <w:szCs w:val="23"/>
        </w:rPr>
        <w:t>са</w:t>
      </w:r>
      <w:r w:rsidRPr="0073447F">
        <w:rPr>
          <w:sz w:val="23"/>
          <w:szCs w:val="23"/>
          <w:lang w:val="fr-FR"/>
        </w:rPr>
        <w:t xml:space="preserve"> </w:t>
      </w:r>
      <w:r w:rsidRPr="0073447F">
        <w:rPr>
          <w:sz w:val="23"/>
          <w:szCs w:val="23"/>
        </w:rPr>
        <w:t>Законом</w:t>
      </w:r>
      <w:r w:rsidRPr="0073447F">
        <w:rPr>
          <w:sz w:val="23"/>
          <w:szCs w:val="23"/>
          <w:lang w:val="fr-FR"/>
        </w:rPr>
        <w:t xml:space="preserve"> </w:t>
      </w:r>
      <w:r w:rsidRPr="0073447F">
        <w:rPr>
          <w:sz w:val="23"/>
          <w:szCs w:val="23"/>
        </w:rPr>
        <w:t>о</w:t>
      </w:r>
      <w:r w:rsidRPr="0073447F">
        <w:rPr>
          <w:sz w:val="23"/>
          <w:szCs w:val="23"/>
          <w:lang w:val="fr-FR"/>
        </w:rPr>
        <w:t xml:space="preserve"> </w:t>
      </w:r>
      <w:r w:rsidRPr="0073447F">
        <w:rPr>
          <w:sz w:val="23"/>
          <w:szCs w:val="23"/>
        </w:rPr>
        <w:t>климатским</w:t>
      </w:r>
      <w:r w:rsidRPr="0073447F">
        <w:rPr>
          <w:sz w:val="23"/>
          <w:szCs w:val="23"/>
          <w:lang w:val="fr-FR"/>
        </w:rPr>
        <w:t xml:space="preserve"> </w:t>
      </w:r>
      <w:r w:rsidRPr="0073447F">
        <w:rPr>
          <w:sz w:val="23"/>
          <w:szCs w:val="23"/>
        </w:rPr>
        <w:t>променама</w:t>
      </w:r>
      <w:r w:rsidRPr="0073447F">
        <w:rPr>
          <w:sz w:val="23"/>
          <w:szCs w:val="23"/>
          <w:lang w:val="fr-FR"/>
        </w:rPr>
        <w:t>, (</w:t>
      </w:r>
      <w:r w:rsidR="00846D19" w:rsidRPr="0073447F">
        <w:rPr>
          <w:sz w:val="23"/>
          <w:szCs w:val="23"/>
        </w:rPr>
        <w:t>iv</w:t>
      </w:r>
      <w:r w:rsidRPr="0073447F">
        <w:rPr>
          <w:sz w:val="23"/>
          <w:szCs w:val="23"/>
          <w:lang w:val="fr-FR"/>
        </w:rPr>
        <w:t xml:space="preserve">) </w:t>
      </w:r>
      <w:r w:rsidRPr="0073447F">
        <w:rPr>
          <w:sz w:val="23"/>
          <w:szCs w:val="23"/>
        </w:rPr>
        <w:t>Спроводи</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студија</w:t>
      </w:r>
      <w:r w:rsidRPr="0073447F">
        <w:rPr>
          <w:sz w:val="23"/>
          <w:szCs w:val="23"/>
          <w:lang w:val="fr-FR"/>
        </w:rPr>
        <w:t xml:space="preserve"> </w:t>
      </w:r>
      <w:r w:rsidRPr="0073447F">
        <w:rPr>
          <w:sz w:val="23"/>
          <w:szCs w:val="23"/>
        </w:rPr>
        <w:t>изводљивости</w:t>
      </w:r>
      <w:r w:rsidRPr="0073447F">
        <w:rPr>
          <w:sz w:val="23"/>
          <w:szCs w:val="23"/>
          <w:lang w:val="fr-FR"/>
        </w:rPr>
        <w:t xml:space="preserve"> </w:t>
      </w:r>
      <w:r w:rsidRPr="0073447F">
        <w:rPr>
          <w:sz w:val="23"/>
          <w:szCs w:val="23"/>
        </w:rPr>
        <w:t>како</w:t>
      </w:r>
      <w:r w:rsidRPr="0073447F">
        <w:rPr>
          <w:sz w:val="23"/>
          <w:szCs w:val="23"/>
          <w:lang w:val="fr-FR"/>
        </w:rPr>
        <w:t xml:space="preserve"> </w:t>
      </w:r>
      <w:r w:rsidRPr="0073447F">
        <w:rPr>
          <w:sz w:val="23"/>
          <w:szCs w:val="23"/>
        </w:rPr>
        <w:t>би</w:t>
      </w:r>
      <w:r w:rsidRPr="0073447F">
        <w:rPr>
          <w:sz w:val="23"/>
          <w:szCs w:val="23"/>
          <w:lang w:val="fr-FR"/>
        </w:rPr>
        <w:t xml:space="preserve"> </w:t>
      </w:r>
      <w:r w:rsidRPr="0073447F">
        <w:rPr>
          <w:sz w:val="23"/>
          <w:szCs w:val="23"/>
        </w:rPr>
        <w:t>се</w:t>
      </w:r>
      <w:r w:rsidRPr="0073447F">
        <w:rPr>
          <w:sz w:val="23"/>
          <w:szCs w:val="23"/>
          <w:lang w:val="fr-FR"/>
        </w:rPr>
        <w:t xml:space="preserve"> </w:t>
      </w:r>
      <w:r w:rsidRPr="0073447F">
        <w:rPr>
          <w:sz w:val="23"/>
          <w:szCs w:val="23"/>
        </w:rPr>
        <w:t>идентификовале</w:t>
      </w:r>
      <w:r w:rsidRPr="0073447F">
        <w:rPr>
          <w:sz w:val="23"/>
          <w:szCs w:val="23"/>
          <w:lang w:val="fr-FR"/>
        </w:rPr>
        <w:t xml:space="preserve"> </w:t>
      </w:r>
      <w:r w:rsidRPr="0073447F">
        <w:rPr>
          <w:sz w:val="23"/>
          <w:szCs w:val="23"/>
        </w:rPr>
        <w:t>шеме</w:t>
      </w:r>
      <w:r w:rsidRPr="0073447F">
        <w:rPr>
          <w:sz w:val="23"/>
          <w:szCs w:val="23"/>
          <w:lang w:val="fr-FR"/>
        </w:rPr>
        <w:t xml:space="preserve"> </w:t>
      </w:r>
      <w:r w:rsidRPr="0073447F">
        <w:rPr>
          <w:sz w:val="23"/>
          <w:szCs w:val="23"/>
        </w:rPr>
        <w:t>финансирања</w:t>
      </w:r>
      <w:r w:rsidRPr="0073447F">
        <w:rPr>
          <w:sz w:val="23"/>
          <w:szCs w:val="23"/>
          <w:lang w:val="fr-FR"/>
        </w:rPr>
        <w:t xml:space="preserve"> </w:t>
      </w:r>
      <w:r w:rsidRPr="0073447F">
        <w:rPr>
          <w:sz w:val="23"/>
          <w:szCs w:val="23"/>
        </w:rPr>
        <w:t>за</w:t>
      </w:r>
      <w:r w:rsidRPr="0073447F">
        <w:rPr>
          <w:sz w:val="23"/>
          <w:szCs w:val="23"/>
          <w:lang w:val="fr-FR"/>
        </w:rPr>
        <w:t xml:space="preserve"> </w:t>
      </w:r>
      <w:r w:rsidRPr="0073447F">
        <w:rPr>
          <w:sz w:val="23"/>
          <w:szCs w:val="23"/>
        </w:rPr>
        <w:t>климатска</w:t>
      </w:r>
      <w:r w:rsidRPr="0073447F">
        <w:rPr>
          <w:sz w:val="23"/>
          <w:szCs w:val="23"/>
          <w:lang w:val="fr-FR"/>
        </w:rPr>
        <w:t xml:space="preserve"> </w:t>
      </w:r>
      <w:r w:rsidRPr="0073447F">
        <w:rPr>
          <w:sz w:val="23"/>
          <w:szCs w:val="23"/>
        </w:rPr>
        <w:t>улагања</w:t>
      </w:r>
      <w:r w:rsidRPr="0073447F">
        <w:rPr>
          <w:sz w:val="23"/>
          <w:szCs w:val="23"/>
          <w:lang w:val="fr-FR"/>
        </w:rPr>
        <w:t xml:space="preserve"> </w:t>
      </w:r>
      <w:r w:rsidRPr="0073447F">
        <w:rPr>
          <w:sz w:val="23"/>
          <w:szCs w:val="23"/>
        </w:rPr>
        <w:t>јединице</w:t>
      </w:r>
      <w:r w:rsidRPr="0073447F">
        <w:rPr>
          <w:sz w:val="23"/>
          <w:szCs w:val="23"/>
          <w:lang w:val="fr-FR"/>
        </w:rPr>
        <w:t xml:space="preserve"> </w:t>
      </w:r>
      <w:r w:rsidRPr="0073447F">
        <w:rPr>
          <w:sz w:val="23"/>
          <w:szCs w:val="23"/>
        </w:rPr>
        <w:t>локалне</w:t>
      </w:r>
      <w:r w:rsidRPr="0073447F">
        <w:rPr>
          <w:sz w:val="23"/>
          <w:szCs w:val="23"/>
          <w:lang w:val="fr-FR"/>
        </w:rPr>
        <w:t xml:space="preserve"> </w:t>
      </w:r>
      <w:r w:rsidRPr="0073447F">
        <w:rPr>
          <w:sz w:val="23"/>
          <w:szCs w:val="23"/>
        </w:rPr>
        <w:t>самоуправе</w:t>
      </w:r>
      <w:r w:rsidR="0073447F" w:rsidRPr="0073447F">
        <w:rPr>
          <w:sz w:val="23"/>
          <w:szCs w:val="23"/>
          <w:lang w:val="fr-FR"/>
        </w:rPr>
        <w:t>.</w:t>
      </w:r>
      <w:r w:rsidR="0073447F">
        <w:rPr>
          <w:sz w:val="23"/>
          <w:szCs w:val="23"/>
          <w:lang w:val="sr-Cyrl-RS"/>
        </w:rPr>
        <w:t xml:space="preserve"> </w:t>
      </w:r>
      <w:r w:rsidRPr="0073447F">
        <w:rPr>
          <w:sz w:val="23"/>
          <w:szCs w:val="23"/>
        </w:rPr>
        <w:t>Образложење</w:t>
      </w:r>
      <w:r w:rsidR="00BC5D43" w:rsidRPr="0073447F">
        <w:rPr>
          <w:sz w:val="23"/>
          <w:szCs w:val="23"/>
        </w:rPr>
        <w:br/>
      </w:r>
      <w:r w:rsidR="00BC5D43" w:rsidRPr="0073447F">
        <w:rPr>
          <w:sz w:val="23"/>
          <w:szCs w:val="23"/>
        </w:rPr>
        <w:br/>
      </w:r>
    </w:p>
    <w:p w:rsidR="00BC5D43" w:rsidRDefault="00BC5D43" w:rsidP="002B5862">
      <w:pPr>
        <w:pStyle w:val="BodyText"/>
        <w:rPr>
          <w:sz w:val="24"/>
          <w:szCs w:val="24"/>
        </w:rPr>
      </w:pPr>
    </w:p>
    <w:p w:rsidR="002B5862" w:rsidRPr="0068329B" w:rsidRDefault="002B5862" w:rsidP="002B5862">
      <w:pPr>
        <w:pStyle w:val="BodyText"/>
        <w:rPr>
          <w:sz w:val="24"/>
          <w:szCs w:val="24"/>
          <w:lang w:val="fr-FR"/>
        </w:rPr>
      </w:pPr>
      <w:r w:rsidRPr="000B01C7">
        <w:rPr>
          <w:sz w:val="24"/>
          <w:szCs w:val="24"/>
        </w:rPr>
        <w:t>матрице</w:t>
      </w:r>
      <w:r w:rsidRPr="0068329B">
        <w:rPr>
          <w:sz w:val="24"/>
          <w:szCs w:val="24"/>
          <w:lang w:val="fr-FR"/>
        </w:rPr>
        <w:t xml:space="preserve"> </w:t>
      </w:r>
      <w:r w:rsidRPr="000B01C7">
        <w:rPr>
          <w:sz w:val="24"/>
          <w:szCs w:val="24"/>
        </w:rPr>
        <w:t>политика</w:t>
      </w:r>
      <w:r w:rsidRPr="0068329B">
        <w:rPr>
          <w:sz w:val="24"/>
          <w:szCs w:val="24"/>
          <w:lang w:val="fr-FR"/>
        </w:rPr>
        <w:t xml:space="preserve"> </w:t>
      </w:r>
      <w:r w:rsidRPr="000B01C7">
        <w:rPr>
          <w:sz w:val="24"/>
          <w:szCs w:val="24"/>
        </w:rPr>
        <w:t>програма</w:t>
      </w:r>
      <w:r w:rsidRPr="0068329B">
        <w:rPr>
          <w:sz w:val="24"/>
          <w:szCs w:val="24"/>
          <w:lang w:val="fr-FR"/>
        </w:rPr>
        <w:t xml:space="preserve"> </w:t>
      </w:r>
      <w:r w:rsidRPr="000B01C7">
        <w:rPr>
          <w:sz w:val="24"/>
          <w:szCs w:val="24"/>
        </w:rPr>
        <w:t>израђено</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везама</w:t>
      </w:r>
      <w:r w:rsidRPr="0068329B">
        <w:rPr>
          <w:sz w:val="24"/>
          <w:szCs w:val="24"/>
          <w:lang w:val="fr-FR"/>
        </w:rPr>
        <w:t xml:space="preserve"> </w:t>
      </w:r>
      <w:r w:rsidRPr="000B01C7">
        <w:rPr>
          <w:sz w:val="24"/>
          <w:szCs w:val="24"/>
        </w:rPr>
        <w:t>између</w:t>
      </w:r>
      <w:r w:rsidRPr="0068329B">
        <w:rPr>
          <w:sz w:val="24"/>
          <w:szCs w:val="24"/>
          <w:lang w:val="fr-FR"/>
        </w:rPr>
        <w:t xml:space="preserve"> </w:t>
      </w:r>
      <w:r w:rsidRPr="000B01C7">
        <w:rPr>
          <w:sz w:val="24"/>
          <w:szCs w:val="24"/>
        </w:rPr>
        <w:t>Претходне</w:t>
      </w:r>
      <w:r w:rsidRPr="0068329B">
        <w:rPr>
          <w:sz w:val="24"/>
          <w:szCs w:val="24"/>
          <w:lang w:val="fr-FR"/>
        </w:rPr>
        <w:t xml:space="preserve"> </w:t>
      </w:r>
      <w:r w:rsidRPr="000B01C7">
        <w:rPr>
          <w:sz w:val="24"/>
          <w:szCs w:val="24"/>
        </w:rPr>
        <w:t>акције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Показатеља</w:t>
      </w:r>
      <w:r w:rsidRPr="0068329B">
        <w:rPr>
          <w:sz w:val="24"/>
          <w:szCs w:val="24"/>
          <w:lang w:val="fr-FR"/>
        </w:rPr>
        <w:t xml:space="preserve"> </w:t>
      </w:r>
      <w:r w:rsidRPr="000B01C7">
        <w:rPr>
          <w:sz w:val="24"/>
          <w:szCs w:val="24"/>
        </w:rPr>
        <w:t>резултата</w:t>
      </w:r>
      <w:r w:rsidR="00383DA3">
        <w:rPr>
          <w:sz w:val="24"/>
          <w:szCs w:val="24"/>
          <w:lang w:val="fr-FR"/>
        </w:rPr>
        <w:t>.</w:t>
      </w:r>
    </w:p>
    <w:p w:rsidR="002B5862" w:rsidRPr="0068329B" w:rsidRDefault="002B5862" w:rsidP="002B5862">
      <w:pPr>
        <w:pStyle w:val="BodyText"/>
        <w:rPr>
          <w:sz w:val="24"/>
          <w:szCs w:val="24"/>
          <w:lang w:val="fr-FR"/>
        </w:rPr>
      </w:pPr>
      <w:r w:rsidRPr="000B01C7">
        <w:rPr>
          <w:sz w:val="24"/>
          <w:szCs w:val="24"/>
        </w:rPr>
        <w:t>Одабиром</w:t>
      </w:r>
      <w:r w:rsidRPr="0068329B">
        <w:rPr>
          <w:sz w:val="24"/>
          <w:szCs w:val="24"/>
          <w:lang w:val="fr-FR"/>
        </w:rPr>
        <w:t xml:space="preserve"> </w:t>
      </w:r>
      <w:r w:rsidRPr="000B01C7">
        <w:rPr>
          <w:sz w:val="24"/>
          <w:szCs w:val="24"/>
        </w:rPr>
        <w:t>ступања</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снагу</w:t>
      </w:r>
      <w:r w:rsidRPr="0068329B">
        <w:rPr>
          <w:sz w:val="24"/>
          <w:szCs w:val="24"/>
          <w:lang w:val="fr-FR"/>
        </w:rPr>
        <w:t xml:space="preserve"> </w:t>
      </w:r>
      <w:r w:rsidRPr="000B01C7">
        <w:rPr>
          <w:sz w:val="24"/>
          <w:szCs w:val="24"/>
        </w:rPr>
        <w:t>Закона</w:t>
      </w:r>
      <w:r w:rsidRPr="0068329B">
        <w:rPr>
          <w:sz w:val="24"/>
          <w:szCs w:val="24"/>
          <w:lang w:val="fr-FR"/>
        </w:rPr>
        <w:t xml:space="preserve"> </w:t>
      </w:r>
      <w:r w:rsidRPr="000B01C7">
        <w:rPr>
          <w:sz w:val="24"/>
          <w:szCs w:val="24"/>
        </w:rPr>
        <w:t>о</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као</w:t>
      </w:r>
      <w:r w:rsidRPr="0068329B">
        <w:rPr>
          <w:sz w:val="24"/>
          <w:szCs w:val="24"/>
          <w:lang w:val="fr-FR"/>
        </w:rPr>
        <w:t xml:space="preserve"> </w:t>
      </w:r>
      <w:r w:rsidRPr="000B01C7">
        <w:rPr>
          <w:sz w:val="24"/>
          <w:szCs w:val="24"/>
        </w:rPr>
        <w:t>претходне</w:t>
      </w:r>
      <w:r w:rsidRPr="0068329B">
        <w:rPr>
          <w:sz w:val="24"/>
          <w:szCs w:val="24"/>
          <w:lang w:val="fr-FR"/>
        </w:rPr>
        <w:t xml:space="preserve"> </w:t>
      </w:r>
      <w:r w:rsidRPr="000B01C7">
        <w:rPr>
          <w:sz w:val="24"/>
          <w:szCs w:val="24"/>
        </w:rPr>
        <w:t>акције</w:t>
      </w:r>
      <w:r w:rsidRPr="0068329B">
        <w:rPr>
          <w:sz w:val="24"/>
          <w:szCs w:val="24"/>
          <w:lang w:val="fr-FR"/>
        </w:rPr>
        <w:t xml:space="preserve"> </w:t>
      </w:r>
      <w:r w:rsidRPr="000B01C7">
        <w:rPr>
          <w:sz w:val="24"/>
          <w:szCs w:val="24"/>
        </w:rPr>
        <w:t>матрице</w:t>
      </w:r>
      <w:r w:rsidRPr="0068329B">
        <w:rPr>
          <w:sz w:val="24"/>
          <w:szCs w:val="24"/>
          <w:lang w:val="fr-FR"/>
        </w:rPr>
        <w:t xml:space="preserve">, </w:t>
      </w:r>
      <w:r w:rsidRPr="000B01C7">
        <w:rPr>
          <w:sz w:val="24"/>
          <w:szCs w:val="24"/>
        </w:rPr>
        <w:t>овај</w:t>
      </w:r>
      <w:r w:rsidRPr="0068329B">
        <w:rPr>
          <w:sz w:val="24"/>
          <w:szCs w:val="24"/>
          <w:lang w:val="fr-FR"/>
        </w:rPr>
        <w:t xml:space="preserve"> </w:t>
      </w:r>
      <w:r w:rsidRPr="000B01C7">
        <w:rPr>
          <w:sz w:val="24"/>
          <w:szCs w:val="24"/>
        </w:rPr>
        <w:t>Програм</w:t>
      </w:r>
      <w:r w:rsidRPr="0068329B">
        <w:rPr>
          <w:sz w:val="24"/>
          <w:szCs w:val="24"/>
          <w:lang w:val="fr-FR"/>
        </w:rPr>
        <w:t xml:space="preserve"> </w:t>
      </w:r>
      <w:r w:rsidRPr="000B01C7">
        <w:rPr>
          <w:sz w:val="24"/>
          <w:szCs w:val="24"/>
        </w:rPr>
        <w:t>директно</w:t>
      </w:r>
      <w:r w:rsidRPr="0068329B">
        <w:rPr>
          <w:sz w:val="24"/>
          <w:szCs w:val="24"/>
          <w:lang w:val="fr-FR"/>
        </w:rPr>
        <w:t xml:space="preserve"> </w:t>
      </w:r>
      <w:r w:rsidRPr="000B01C7">
        <w:rPr>
          <w:sz w:val="24"/>
          <w:szCs w:val="24"/>
        </w:rPr>
        <w:t>одражава</w:t>
      </w:r>
      <w:r w:rsidRPr="0068329B">
        <w:rPr>
          <w:sz w:val="24"/>
          <w:szCs w:val="24"/>
          <w:lang w:val="fr-FR"/>
        </w:rPr>
        <w:t xml:space="preserve"> </w:t>
      </w:r>
      <w:r w:rsidRPr="000B01C7">
        <w:rPr>
          <w:sz w:val="24"/>
          <w:szCs w:val="24"/>
        </w:rPr>
        <w:t>обновљену</w:t>
      </w:r>
      <w:r w:rsidRPr="0068329B">
        <w:rPr>
          <w:sz w:val="24"/>
          <w:szCs w:val="24"/>
          <w:lang w:val="fr-FR"/>
        </w:rPr>
        <w:t xml:space="preserve"> </w:t>
      </w:r>
      <w:r w:rsidRPr="000B01C7">
        <w:rPr>
          <w:sz w:val="24"/>
          <w:szCs w:val="24"/>
        </w:rPr>
        <w:t>жељу</w:t>
      </w:r>
      <w:r w:rsidRPr="0068329B">
        <w:rPr>
          <w:sz w:val="24"/>
          <w:szCs w:val="24"/>
          <w:lang w:val="fr-FR"/>
        </w:rPr>
        <w:t xml:space="preserve"> </w:t>
      </w:r>
      <w:r w:rsidRPr="000B01C7">
        <w:rPr>
          <w:sz w:val="24"/>
          <w:szCs w:val="24"/>
        </w:rPr>
        <w:t>Владе</w:t>
      </w:r>
      <w:r w:rsidRPr="0068329B">
        <w:rPr>
          <w:sz w:val="24"/>
          <w:szCs w:val="24"/>
          <w:lang w:val="fr-FR"/>
        </w:rPr>
        <w:t xml:space="preserve"> </w:t>
      </w:r>
      <w:r w:rsidRPr="000B01C7">
        <w:rPr>
          <w:sz w:val="24"/>
          <w:szCs w:val="24"/>
        </w:rPr>
        <w:t>Србије</w:t>
      </w:r>
      <w:r w:rsidRPr="0068329B">
        <w:rPr>
          <w:sz w:val="24"/>
          <w:szCs w:val="24"/>
          <w:lang w:val="fr-FR"/>
        </w:rPr>
        <w:t xml:space="preserve"> </w:t>
      </w:r>
      <w:r w:rsidRPr="000B01C7">
        <w:rPr>
          <w:sz w:val="24"/>
          <w:szCs w:val="24"/>
        </w:rPr>
        <w:t>да</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приближи</w:t>
      </w:r>
      <w:r w:rsidRPr="0068329B">
        <w:rPr>
          <w:sz w:val="24"/>
          <w:szCs w:val="24"/>
          <w:lang w:val="fr-FR"/>
        </w:rPr>
        <w:t xml:space="preserve"> </w:t>
      </w:r>
      <w:r w:rsidRPr="000B01C7">
        <w:rPr>
          <w:sz w:val="24"/>
          <w:szCs w:val="24"/>
        </w:rPr>
        <w:t>правној</w:t>
      </w:r>
      <w:r w:rsidRPr="0068329B">
        <w:rPr>
          <w:sz w:val="24"/>
          <w:szCs w:val="24"/>
          <w:lang w:val="fr-FR"/>
        </w:rPr>
        <w:t xml:space="preserve"> </w:t>
      </w:r>
      <w:r w:rsidRPr="000B01C7">
        <w:rPr>
          <w:sz w:val="24"/>
          <w:szCs w:val="24"/>
        </w:rPr>
        <w:t>тековини</w:t>
      </w:r>
      <w:r w:rsidRPr="0068329B">
        <w:rPr>
          <w:sz w:val="24"/>
          <w:szCs w:val="24"/>
          <w:lang w:val="fr-FR"/>
        </w:rPr>
        <w:t xml:space="preserve"> </w:t>
      </w:r>
      <w:r w:rsidRPr="000B01C7">
        <w:rPr>
          <w:sz w:val="24"/>
          <w:szCs w:val="24"/>
        </w:rPr>
        <w:t>Европске</w:t>
      </w:r>
      <w:r w:rsidRPr="0068329B">
        <w:rPr>
          <w:sz w:val="24"/>
          <w:szCs w:val="24"/>
          <w:lang w:val="fr-FR"/>
        </w:rPr>
        <w:t xml:space="preserve"> </w:t>
      </w:r>
      <w:r w:rsidRPr="000B01C7">
        <w:rPr>
          <w:sz w:val="24"/>
          <w:szCs w:val="24"/>
        </w:rPr>
        <w:t>заједнице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покрене</w:t>
      </w:r>
      <w:r w:rsidRPr="0068329B">
        <w:rPr>
          <w:sz w:val="24"/>
          <w:szCs w:val="24"/>
          <w:lang w:val="fr-FR"/>
        </w:rPr>
        <w:t xml:space="preserve"> </w:t>
      </w:r>
      <w:r w:rsidRPr="000B01C7">
        <w:rPr>
          <w:sz w:val="24"/>
          <w:szCs w:val="24"/>
        </w:rPr>
        <w:t>енергетску</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еколошку</w:t>
      </w:r>
      <w:r w:rsidRPr="0068329B">
        <w:rPr>
          <w:sz w:val="24"/>
          <w:szCs w:val="24"/>
          <w:lang w:val="fr-FR"/>
        </w:rPr>
        <w:t xml:space="preserve"> </w:t>
      </w:r>
      <w:r w:rsidRPr="000B01C7">
        <w:rPr>
          <w:sz w:val="24"/>
          <w:szCs w:val="24"/>
        </w:rPr>
        <w:t>транзицију</w:t>
      </w:r>
      <w:r w:rsidRPr="0068329B">
        <w:rPr>
          <w:sz w:val="24"/>
          <w:szCs w:val="24"/>
          <w:lang w:val="fr-FR"/>
        </w:rPr>
        <w:t xml:space="preserve"> </w:t>
      </w:r>
      <w:r w:rsidRPr="000B01C7">
        <w:rPr>
          <w:sz w:val="24"/>
          <w:szCs w:val="24"/>
        </w:rPr>
        <w:t>која</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компатибилна</w:t>
      </w:r>
      <w:r w:rsidRPr="0068329B">
        <w:rPr>
          <w:sz w:val="24"/>
          <w:szCs w:val="24"/>
          <w:lang w:val="fr-FR"/>
        </w:rPr>
        <w:t xml:space="preserve"> </w:t>
      </w:r>
      <w:r w:rsidRPr="000B01C7">
        <w:rPr>
          <w:sz w:val="24"/>
          <w:szCs w:val="24"/>
        </w:rPr>
        <w:t>са</w:t>
      </w:r>
      <w:r w:rsidRPr="0068329B">
        <w:rPr>
          <w:sz w:val="24"/>
          <w:szCs w:val="24"/>
          <w:lang w:val="fr-FR"/>
        </w:rPr>
        <w:t xml:space="preserve"> </w:t>
      </w:r>
      <w:r w:rsidRPr="000B01C7">
        <w:rPr>
          <w:sz w:val="24"/>
          <w:szCs w:val="24"/>
        </w:rPr>
        <w:t>економским</w:t>
      </w:r>
      <w:r w:rsidRPr="0068329B">
        <w:rPr>
          <w:sz w:val="24"/>
          <w:szCs w:val="24"/>
          <w:lang w:val="fr-FR"/>
        </w:rPr>
        <w:t xml:space="preserve"> </w:t>
      </w:r>
      <w:r w:rsidRPr="000B01C7">
        <w:rPr>
          <w:sz w:val="24"/>
          <w:szCs w:val="24"/>
        </w:rPr>
        <w:t>растом</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подршком</w:t>
      </w:r>
      <w:r w:rsidRPr="0068329B">
        <w:rPr>
          <w:sz w:val="24"/>
          <w:szCs w:val="24"/>
          <w:lang w:val="fr-FR"/>
        </w:rPr>
        <w:t xml:space="preserve"> </w:t>
      </w:r>
      <w:r w:rsidRPr="000B01C7">
        <w:rPr>
          <w:sz w:val="24"/>
          <w:szCs w:val="24"/>
        </w:rPr>
        <w:t>запошљавању</w:t>
      </w:r>
      <w:r w:rsidRPr="0068329B">
        <w:rPr>
          <w:sz w:val="24"/>
          <w:szCs w:val="24"/>
          <w:lang w:val="fr-FR"/>
        </w:rPr>
        <w:t xml:space="preserve"> (</w:t>
      </w:r>
      <w:r w:rsidRPr="000B01C7">
        <w:rPr>
          <w:sz w:val="24"/>
          <w:szCs w:val="24"/>
        </w:rPr>
        <w:t>диверзификација</w:t>
      </w:r>
      <w:r w:rsidRPr="0068329B">
        <w:rPr>
          <w:sz w:val="24"/>
          <w:szCs w:val="24"/>
          <w:lang w:val="fr-FR"/>
        </w:rPr>
        <w:t xml:space="preserve"> </w:t>
      </w:r>
      <w:r w:rsidRPr="000B01C7">
        <w:rPr>
          <w:sz w:val="24"/>
          <w:szCs w:val="24"/>
        </w:rPr>
        <w:t>економског</w:t>
      </w:r>
      <w:r w:rsidRPr="0068329B">
        <w:rPr>
          <w:sz w:val="24"/>
          <w:szCs w:val="24"/>
          <w:lang w:val="fr-FR"/>
        </w:rPr>
        <w:t xml:space="preserve"> </w:t>
      </w:r>
      <w:r w:rsidRPr="000B01C7">
        <w:rPr>
          <w:sz w:val="24"/>
          <w:szCs w:val="24"/>
        </w:rPr>
        <w:t>модела</w:t>
      </w:r>
      <w:r w:rsidRPr="0068329B">
        <w:rPr>
          <w:sz w:val="24"/>
          <w:szCs w:val="24"/>
          <w:lang w:val="fr-FR"/>
        </w:rPr>
        <w:t xml:space="preserve">, </w:t>
      </w:r>
      <w:r w:rsidRPr="000B01C7">
        <w:rPr>
          <w:sz w:val="24"/>
          <w:szCs w:val="24"/>
        </w:rPr>
        <w:t>јачање</w:t>
      </w:r>
      <w:r w:rsidRPr="0068329B">
        <w:rPr>
          <w:sz w:val="24"/>
          <w:szCs w:val="24"/>
          <w:lang w:val="fr-FR"/>
        </w:rPr>
        <w:t xml:space="preserve"> </w:t>
      </w:r>
      <w:r w:rsidRPr="000B01C7">
        <w:rPr>
          <w:sz w:val="24"/>
          <w:szCs w:val="24"/>
        </w:rPr>
        <w:t>економске</w:t>
      </w:r>
      <w:r w:rsidRPr="0068329B">
        <w:rPr>
          <w:sz w:val="24"/>
          <w:szCs w:val="24"/>
          <w:lang w:val="fr-FR"/>
        </w:rPr>
        <w:t xml:space="preserve"> </w:t>
      </w:r>
      <w:r w:rsidRPr="000B01C7">
        <w:rPr>
          <w:sz w:val="24"/>
          <w:szCs w:val="24"/>
        </w:rPr>
        <w:t>атрактивности</w:t>
      </w:r>
      <w:r w:rsidRPr="0068329B">
        <w:rPr>
          <w:sz w:val="24"/>
          <w:szCs w:val="24"/>
          <w:lang w:val="fr-FR"/>
        </w:rPr>
        <w:t xml:space="preserve"> </w:t>
      </w:r>
      <w:r w:rsidRPr="000B01C7">
        <w:rPr>
          <w:sz w:val="24"/>
          <w:szCs w:val="24"/>
        </w:rPr>
        <w:t>региона</w:t>
      </w:r>
      <w:r w:rsidRPr="0068329B">
        <w:rPr>
          <w:sz w:val="24"/>
          <w:szCs w:val="24"/>
          <w:lang w:val="fr-FR"/>
        </w:rPr>
        <w:t>).</w:t>
      </w:r>
    </w:p>
    <w:p w:rsidR="002B5862" w:rsidRPr="0068329B" w:rsidRDefault="002B5862" w:rsidP="002B5862">
      <w:pPr>
        <w:pStyle w:val="BodyText"/>
        <w:rPr>
          <w:sz w:val="24"/>
          <w:szCs w:val="24"/>
          <w:lang w:val="fr-FR"/>
        </w:rPr>
      </w:pPr>
      <w:r w:rsidRPr="000B01C7">
        <w:rPr>
          <w:sz w:val="24"/>
          <w:szCs w:val="24"/>
        </w:rPr>
        <w:t>Програмом</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омогућава</w:t>
      </w:r>
      <w:r w:rsidRPr="0068329B">
        <w:rPr>
          <w:sz w:val="24"/>
          <w:szCs w:val="24"/>
          <w:lang w:val="fr-FR"/>
        </w:rPr>
        <w:t xml:space="preserve"> </w:t>
      </w:r>
      <w:r w:rsidRPr="000B01C7">
        <w:rPr>
          <w:sz w:val="24"/>
          <w:szCs w:val="24"/>
        </w:rPr>
        <w:t>структурирани</w:t>
      </w:r>
      <w:r w:rsidRPr="0068329B">
        <w:rPr>
          <w:sz w:val="24"/>
          <w:szCs w:val="24"/>
          <w:lang w:val="fr-FR"/>
        </w:rPr>
        <w:t xml:space="preserve"> </w:t>
      </w:r>
      <w:r w:rsidRPr="000B01C7">
        <w:rPr>
          <w:sz w:val="24"/>
          <w:szCs w:val="24"/>
        </w:rPr>
        <w:t>допринос</w:t>
      </w:r>
      <w:r w:rsidRPr="0068329B">
        <w:rPr>
          <w:sz w:val="24"/>
          <w:szCs w:val="24"/>
          <w:lang w:val="fr-FR"/>
        </w:rPr>
        <w:t xml:space="preserve"> </w:t>
      </w:r>
      <w:r w:rsidRPr="000B01C7">
        <w:rPr>
          <w:sz w:val="24"/>
          <w:szCs w:val="24"/>
        </w:rPr>
        <w:t>Србије</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путу</w:t>
      </w:r>
      <w:r w:rsidRPr="0068329B">
        <w:rPr>
          <w:sz w:val="24"/>
          <w:szCs w:val="24"/>
          <w:lang w:val="fr-FR"/>
        </w:rPr>
        <w:t xml:space="preserve"> </w:t>
      </w:r>
      <w:r w:rsidRPr="000B01C7">
        <w:rPr>
          <w:sz w:val="24"/>
          <w:szCs w:val="24"/>
        </w:rPr>
        <w:t>смањења</w:t>
      </w:r>
      <w:r w:rsidRPr="0068329B">
        <w:rPr>
          <w:sz w:val="24"/>
          <w:szCs w:val="24"/>
          <w:lang w:val="fr-FR"/>
        </w:rPr>
        <w:t xml:space="preserve"> </w:t>
      </w:r>
      <w:r w:rsidRPr="000B01C7">
        <w:rPr>
          <w:sz w:val="24"/>
          <w:szCs w:val="24"/>
        </w:rPr>
        <w:t>угљендиоксида</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усвајање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примену</w:t>
      </w:r>
      <w:r w:rsidRPr="0068329B">
        <w:rPr>
          <w:sz w:val="24"/>
          <w:szCs w:val="24"/>
          <w:lang w:val="fr-FR"/>
        </w:rPr>
        <w:t xml:space="preserve"> </w:t>
      </w:r>
      <w:r w:rsidRPr="000B01C7">
        <w:rPr>
          <w:sz w:val="24"/>
          <w:szCs w:val="24"/>
        </w:rPr>
        <w:t>Закона</w:t>
      </w:r>
      <w:r w:rsidRPr="0068329B">
        <w:rPr>
          <w:sz w:val="24"/>
          <w:szCs w:val="24"/>
          <w:lang w:val="fr-FR"/>
        </w:rPr>
        <w:t xml:space="preserve"> </w:t>
      </w:r>
      <w:r w:rsidRPr="000B01C7">
        <w:rPr>
          <w:sz w:val="24"/>
          <w:szCs w:val="24"/>
        </w:rPr>
        <w:t>о</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као</w:t>
      </w:r>
      <w:r w:rsidRPr="0068329B">
        <w:rPr>
          <w:sz w:val="24"/>
          <w:szCs w:val="24"/>
          <w:lang w:val="fr-FR"/>
        </w:rPr>
        <w:t xml:space="preserve"> </w:t>
      </w:r>
      <w:r w:rsidRPr="000B01C7">
        <w:rPr>
          <w:sz w:val="24"/>
          <w:szCs w:val="24"/>
        </w:rPr>
        <w:t>предуслова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ефикасност</w:t>
      </w:r>
      <w:r w:rsidRPr="0068329B">
        <w:rPr>
          <w:sz w:val="24"/>
          <w:szCs w:val="24"/>
          <w:lang w:val="fr-FR"/>
        </w:rPr>
        <w:t xml:space="preserve"> </w:t>
      </w:r>
      <w:r w:rsidRPr="000B01C7">
        <w:rPr>
          <w:sz w:val="24"/>
          <w:szCs w:val="24"/>
        </w:rPr>
        <w:t>промена</w:t>
      </w:r>
      <w:r w:rsidRPr="0068329B">
        <w:rPr>
          <w:sz w:val="24"/>
          <w:szCs w:val="24"/>
          <w:lang w:val="fr-FR"/>
        </w:rPr>
        <w:t xml:space="preserve">: </w:t>
      </w:r>
      <w:r w:rsidRPr="000B01C7">
        <w:rPr>
          <w:sz w:val="24"/>
          <w:szCs w:val="24"/>
        </w:rPr>
        <w:t>мобилизација</w:t>
      </w:r>
      <w:r w:rsidRPr="0068329B">
        <w:rPr>
          <w:sz w:val="24"/>
          <w:szCs w:val="24"/>
          <w:lang w:val="fr-FR"/>
        </w:rPr>
        <w:t xml:space="preserve"> </w:t>
      </w:r>
      <w:r w:rsidRPr="000B01C7">
        <w:rPr>
          <w:sz w:val="24"/>
          <w:szCs w:val="24"/>
        </w:rPr>
        <w:t>јавних</w:t>
      </w:r>
      <w:r w:rsidRPr="0068329B">
        <w:rPr>
          <w:sz w:val="24"/>
          <w:szCs w:val="24"/>
          <w:lang w:val="fr-FR"/>
        </w:rPr>
        <w:t xml:space="preserve"> </w:t>
      </w:r>
      <w:r w:rsidRPr="000B01C7">
        <w:rPr>
          <w:sz w:val="24"/>
          <w:szCs w:val="24"/>
        </w:rPr>
        <w:t>актера</w:t>
      </w:r>
      <w:r w:rsidRPr="0068329B">
        <w:rPr>
          <w:sz w:val="24"/>
          <w:szCs w:val="24"/>
          <w:lang w:val="fr-FR"/>
        </w:rPr>
        <w:t xml:space="preserve">, </w:t>
      </w:r>
      <w:r w:rsidRPr="000B01C7">
        <w:rPr>
          <w:sz w:val="24"/>
          <w:szCs w:val="24"/>
        </w:rPr>
        <w:t>праћење</w:t>
      </w:r>
      <w:r w:rsidRPr="0068329B">
        <w:rPr>
          <w:sz w:val="24"/>
          <w:szCs w:val="24"/>
          <w:lang w:val="fr-FR"/>
        </w:rPr>
        <w:t xml:space="preserve"> </w:t>
      </w:r>
      <w:r w:rsidRPr="000B01C7">
        <w:rPr>
          <w:sz w:val="24"/>
          <w:szCs w:val="24"/>
        </w:rPr>
        <w:t>емисија</w:t>
      </w:r>
      <w:r w:rsidRPr="0068329B">
        <w:rPr>
          <w:sz w:val="24"/>
          <w:szCs w:val="24"/>
          <w:lang w:val="fr-FR"/>
        </w:rPr>
        <w:t xml:space="preserve"> </w:t>
      </w:r>
      <w:r w:rsidRPr="000B01C7">
        <w:rPr>
          <w:sz w:val="24"/>
          <w:szCs w:val="24"/>
        </w:rPr>
        <w:t>гасова</w:t>
      </w:r>
      <w:r w:rsidRPr="0068329B">
        <w:rPr>
          <w:sz w:val="24"/>
          <w:szCs w:val="24"/>
          <w:lang w:val="fr-FR"/>
        </w:rPr>
        <w:t xml:space="preserve"> </w:t>
      </w:r>
      <w:r w:rsidRPr="000B01C7">
        <w:rPr>
          <w:sz w:val="24"/>
          <w:szCs w:val="24"/>
        </w:rPr>
        <w:t>стаклене</w:t>
      </w:r>
      <w:r w:rsidRPr="0068329B">
        <w:rPr>
          <w:sz w:val="24"/>
          <w:szCs w:val="24"/>
          <w:lang w:val="fr-FR"/>
        </w:rPr>
        <w:t xml:space="preserve"> </w:t>
      </w:r>
      <w:r w:rsidRPr="000B01C7">
        <w:rPr>
          <w:sz w:val="24"/>
          <w:szCs w:val="24"/>
        </w:rPr>
        <w:t>баште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припрема</w:t>
      </w:r>
      <w:r w:rsidRPr="0068329B">
        <w:rPr>
          <w:sz w:val="24"/>
          <w:szCs w:val="24"/>
          <w:lang w:val="fr-FR"/>
        </w:rPr>
        <w:t xml:space="preserve"> </w:t>
      </w:r>
      <w:r w:rsidRPr="000B01C7">
        <w:rPr>
          <w:sz w:val="24"/>
          <w:szCs w:val="24"/>
        </w:rPr>
        <w:t>извештаја</w:t>
      </w:r>
      <w:r w:rsidRPr="0068329B">
        <w:rPr>
          <w:sz w:val="24"/>
          <w:szCs w:val="24"/>
          <w:lang w:val="fr-FR"/>
        </w:rPr>
        <w:t xml:space="preserve">, </w:t>
      </w:r>
      <w:r w:rsidRPr="000B01C7">
        <w:rPr>
          <w:sz w:val="24"/>
          <w:szCs w:val="24"/>
        </w:rPr>
        <w:t>усклађивање</w:t>
      </w:r>
      <w:r w:rsidRPr="0068329B">
        <w:rPr>
          <w:sz w:val="24"/>
          <w:szCs w:val="24"/>
          <w:lang w:val="fr-FR"/>
        </w:rPr>
        <w:t xml:space="preserve"> </w:t>
      </w:r>
      <w:r w:rsidRPr="000B01C7">
        <w:rPr>
          <w:sz w:val="24"/>
          <w:szCs w:val="24"/>
        </w:rPr>
        <w:t>секторских</w:t>
      </w:r>
      <w:r w:rsidRPr="0068329B">
        <w:rPr>
          <w:sz w:val="24"/>
          <w:szCs w:val="24"/>
          <w:lang w:val="fr-FR"/>
        </w:rPr>
        <w:t xml:space="preserve"> </w:t>
      </w:r>
      <w:r w:rsidRPr="000B01C7">
        <w:rPr>
          <w:sz w:val="24"/>
          <w:szCs w:val="24"/>
        </w:rPr>
        <w:t>стратегија</w:t>
      </w:r>
      <w:r w:rsidRPr="0068329B">
        <w:rPr>
          <w:sz w:val="24"/>
          <w:szCs w:val="24"/>
          <w:lang w:val="fr-FR"/>
        </w:rPr>
        <w:t xml:space="preserve"> </w:t>
      </w:r>
      <w:r w:rsidRPr="000B01C7">
        <w:rPr>
          <w:sz w:val="24"/>
          <w:szCs w:val="24"/>
        </w:rPr>
        <w:t>са</w:t>
      </w:r>
      <w:r w:rsidRPr="0068329B">
        <w:rPr>
          <w:sz w:val="24"/>
          <w:szCs w:val="24"/>
          <w:lang w:val="fr-FR"/>
        </w:rPr>
        <w:t xml:space="preserve"> </w:t>
      </w:r>
      <w:r w:rsidRPr="000B01C7">
        <w:rPr>
          <w:sz w:val="24"/>
          <w:szCs w:val="24"/>
        </w:rPr>
        <w:t>циљевима</w:t>
      </w:r>
      <w:r w:rsidRPr="0068329B">
        <w:rPr>
          <w:sz w:val="24"/>
          <w:szCs w:val="24"/>
          <w:lang w:val="fr-FR"/>
        </w:rPr>
        <w:t xml:space="preserve"> </w:t>
      </w:r>
      <w:r w:rsidRPr="000B01C7">
        <w:rPr>
          <w:sz w:val="24"/>
          <w:szCs w:val="24"/>
        </w:rPr>
        <w:t>Стратегије</w:t>
      </w:r>
      <w:r w:rsidRPr="0068329B">
        <w:rPr>
          <w:sz w:val="24"/>
          <w:szCs w:val="24"/>
          <w:lang w:val="fr-FR"/>
        </w:rPr>
        <w:t xml:space="preserve"> </w:t>
      </w:r>
      <w:r w:rsidRPr="000B01C7">
        <w:rPr>
          <w:sz w:val="24"/>
          <w:szCs w:val="24"/>
        </w:rPr>
        <w:t>развоја</w:t>
      </w:r>
      <w:r w:rsidRPr="0068329B">
        <w:rPr>
          <w:sz w:val="24"/>
          <w:szCs w:val="24"/>
          <w:lang w:val="fr-FR"/>
        </w:rPr>
        <w:t xml:space="preserve"> </w:t>
      </w:r>
      <w:r w:rsidRPr="000B01C7">
        <w:rPr>
          <w:sz w:val="24"/>
          <w:szCs w:val="24"/>
        </w:rPr>
        <w:t>ниског</w:t>
      </w:r>
      <w:r w:rsidRPr="0068329B">
        <w:rPr>
          <w:sz w:val="24"/>
          <w:szCs w:val="24"/>
          <w:lang w:val="fr-FR"/>
        </w:rPr>
        <w:t xml:space="preserve"> </w:t>
      </w:r>
      <w:r w:rsidRPr="000B01C7">
        <w:rPr>
          <w:sz w:val="24"/>
          <w:szCs w:val="24"/>
        </w:rPr>
        <w:t>угљендиоксида</w:t>
      </w:r>
      <w:r w:rsidRPr="0068329B">
        <w:rPr>
          <w:sz w:val="24"/>
          <w:szCs w:val="24"/>
          <w:lang w:val="fr-FR"/>
        </w:rPr>
        <w:t xml:space="preserve"> (</w:t>
      </w:r>
      <w:r w:rsidRPr="000B01C7">
        <w:rPr>
          <w:sz w:val="24"/>
          <w:szCs w:val="24"/>
        </w:rPr>
        <w:t>енергетски</w:t>
      </w:r>
      <w:r w:rsidRPr="0068329B">
        <w:rPr>
          <w:sz w:val="24"/>
          <w:szCs w:val="24"/>
          <w:lang w:val="fr-FR"/>
        </w:rPr>
        <w:t xml:space="preserve"> </w:t>
      </w:r>
      <w:r w:rsidRPr="000B01C7">
        <w:rPr>
          <w:sz w:val="24"/>
          <w:szCs w:val="24"/>
        </w:rPr>
        <w:t>сектори</w:t>
      </w:r>
      <w:r w:rsidRPr="0068329B">
        <w:rPr>
          <w:sz w:val="24"/>
          <w:szCs w:val="24"/>
          <w:lang w:val="fr-FR"/>
        </w:rPr>
        <w:t xml:space="preserve">, </w:t>
      </w:r>
      <w:r w:rsidRPr="000B01C7">
        <w:rPr>
          <w:sz w:val="24"/>
          <w:szCs w:val="24"/>
        </w:rPr>
        <w:t>али</w:t>
      </w:r>
      <w:r w:rsidRPr="0068329B">
        <w:rPr>
          <w:sz w:val="24"/>
          <w:szCs w:val="24"/>
          <w:lang w:val="fr-FR"/>
        </w:rPr>
        <w:t xml:space="preserve"> </w:t>
      </w:r>
      <w:r w:rsidRPr="000B01C7">
        <w:rPr>
          <w:sz w:val="24"/>
          <w:szCs w:val="24"/>
        </w:rPr>
        <w:t>такође</w:t>
      </w:r>
      <w:r w:rsidRPr="0068329B">
        <w:rPr>
          <w:sz w:val="24"/>
          <w:szCs w:val="24"/>
          <w:lang w:val="fr-FR"/>
        </w:rPr>
        <w:t xml:space="preserve"> </w:t>
      </w:r>
      <w:r w:rsidRPr="000B01C7">
        <w:rPr>
          <w:sz w:val="24"/>
          <w:szCs w:val="24"/>
        </w:rPr>
        <w:t>потенцијално</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отпад</w:t>
      </w:r>
      <w:r w:rsidRPr="0068329B">
        <w:rPr>
          <w:sz w:val="24"/>
          <w:szCs w:val="24"/>
          <w:lang w:val="fr-FR"/>
        </w:rPr>
        <w:t xml:space="preserve">), </w:t>
      </w:r>
      <w:r w:rsidRPr="000B01C7">
        <w:rPr>
          <w:sz w:val="24"/>
          <w:szCs w:val="24"/>
        </w:rPr>
        <w:t>мобилизација</w:t>
      </w:r>
      <w:r w:rsidRPr="0068329B">
        <w:rPr>
          <w:sz w:val="24"/>
          <w:szCs w:val="24"/>
          <w:lang w:val="fr-FR"/>
        </w:rPr>
        <w:t xml:space="preserve"> </w:t>
      </w:r>
      <w:r w:rsidRPr="000B01C7">
        <w:rPr>
          <w:sz w:val="24"/>
          <w:szCs w:val="24"/>
        </w:rPr>
        <w:t>средстава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финансирања</w:t>
      </w:r>
      <w:r w:rsidRPr="0068329B">
        <w:rPr>
          <w:sz w:val="24"/>
          <w:szCs w:val="24"/>
          <w:lang w:val="fr-FR"/>
        </w:rPr>
        <w:t xml:space="preserve"> </w:t>
      </w:r>
      <w:r w:rsidRPr="000B01C7">
        <w:rPr>
          <w:sz w:val="24"/>
          <w:szCs w:val="24"/>
        </w:rPr>
        <w:t>спречавања</w:t>
      </w:r>
      <w:r w:rsidRPr="0068329B">
        <w:rPr>
          <w:sz w:val="24"/>
          <w:szCs w:val="24"/>
          <w:lang w:val="fr-FR"/>
        </w:rPr>
        <w:t xml:space="preserve"> </w:t>
      </w:r>
      <w:r w:rsidRPr="000B01C7">
        <w:rPr>
          <w:sz w:val="24"/>
          <w:szCs w:val="24"/>
        </w:rPr>
        <w:t>утицаја</w:t>
      </w:r>
      <w:r w:rsidRPr="0068329B">
        <w:rPr>
          <w:sz w:val="24"/>
          <w:szCs w:val="24"/>
          <w:lang w:val="fr-FR"/>
        </w:rPr>
        <w:t xml:space="preserve"> </w:t>
      </w:r>
      <w:r w:rsidRPr="000B01C7">
        <w:rPr>
          <w:sz w:val="24"/>
          <w:szCs w:val="24"/>
        </w:rPr>
        <w:t>климатских</w:t>
      </w:r>
      <w:r w:rsidRPr="0068329B">
        <w:rPr>
          <w:sz w:val="24"/>
          <w:szCs w:val="24"/>
          <w:lang w:val="fr-FR"/>
        </w:rPr>
        <w:t xml:space="preserve"> </w:t>
      </w:r>
      <w:r w:rsidRPr="000B01C7">
        <w:rPr>
          <w:sz w:val="24"/>
          <w:szCs w:val="24"/>
        </w:rPr>
        <w:t>промена</w:t>
      </w:r>
      <w:r w:rsidRPr="0068329B">
        <w:rPr>
          <w:sz w:val="24"/>
          <w:szCs w:val="24"/>
          <w:lang w:val="fr-FR"/>
        </w:rPr>
        <w:t xml:space="preserve"> </w:t>
      </w:r>
      <w:r w:rsidRPr="000B01C7">
        <w:rPr>
          <w:sz w:val="24"/>
          <w:szCs w:val="24"/>
        </w:rPr>
        <w:t>итд</w:t>
      </w:r>
      <w:r w:rsidRPr="0068329B">
        <w:rPr>
          <w:sz w:val="24"/>
          <w:szCs w:val="24"/>
          <w:lang w:val="fr-FR"/>
        </w:rPr>
        <w:t>.</w:t>
      </w:r>
    </w:p>
    <w:p w:rsidR="002B5862" w:rsidRPr="0068329B" w:rsidRDefault="002B5862" w:rsidP="002B5862">
      <w:pPr>
        <w:pStyle w:val="BodyText"/>
        <w:rPr>
          <w:sz w:val="24"/>
          <w:szCs w:val="24"/>
          <w:lang w:val="fr-FR"/>
        </w:rPr>
      </w:pPr>
      <w:r w:rsidRPr="000B01C7">
        <w:rPr>
          <w:sz w:val="24"/>
          <w:szCs w:val="24"/>
        </w:rPr>
        <w:t>Програмска</w:t>
      </w:r>
      <w:r w:rsidRPr="0068329B">
        <w:rPr>
          <w:sz w:val="24"/>
          <w:szCs w:val="24"/>
          <w:lang w:val="fr-FR"/>
        </w:rPr>
        <w:t xml:space="preserve"> </w:t>
      </w:r>
      <w:r w:rsidRPr="000B01C7">
        <w:rPr>
          <w:sz w:val="24"/>
          <w:szCs w:val="24"/>
        </w:rPr>
        <w:t>матрица</w:t>
      </w:r>
      <w:r w:rsidRPr="0068329B">
        <w:rPr>
          <w:sz w:val="24"/>
          <w:szCs w:val="24"/>
          <w:lang w:val="fr-FR"/>
        </w:rPr>
        <w:t xml:space="preserve"> </w:t>
      </w:r>
      <w:r w:rsidRPr="000B01C7">
        <w:rPr>
          <w:sz w:val="24"/>
          <w:szCs w:val="24"/>
        </w:rPr>
        <w:t>покрива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изазове</w:t>
      </w:r>
      <w:r w:rsidRPr="0068329B">
        <w:rPr>
          <w:sz w:val="24"/>
          <w:szCs w:val="24"/>
          <w:lang w:val="fr-FR"/>
        </w:rPr>
        <w:t xml:space="preserve"> </w:t>
      </w:r>
      <w:r w:rsidRPr="000B01C7">
        <w:rPr>
          <w:sz w:val="24"/>
          <w:szCs w:val="24"/>
        </w:rPr>
        <w:t>ублажавања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прилагођавања</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усвајањем</w:t>
      </w:r>
      <w:r w:rsidRPr="0068329B">
        <w:rPr>
          <w:sz w:val="24"/>
          <w:szCs w:val="24"/>
          <w:lang w:val="fr-FR"/>
        </w:rPr>
        <w:t xml:space="preserve"> </w:t>
      </w:r>
      <w:r w:rsidRPr="000B01C7">
        <w:rPr>
          <w:sz w:val="24"/>
          <w:szCs w:val="24"/>
        </w:rPr>
        <w:t>програма</w:t>
      </w:r>
      <w:r w:rsidRPr="0068329B">
        <w:rPr>
          <w:sz w:val="24"/>
          <w:szCs w:val="24"/>
          <w:lang w:val="fr-FR"/>
        </w:rPr>
        <w:t xml:space="preserve"> </w:t>
      </w:r>
      <w:r w:rsidRPr="000B01C7">
        <w:rPr>
          <w:sz w:val="24"/>
          <w:szCs w:val="24"/>
        </w:rPr>
        <w:t>прилагођавања</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обезбеђивањем</w:t>
      </w:r>
      <w:r w:rsidRPr="0068329B">
        <w:rPr>
          <w:sz w:val="24"/>
          <w:szCs w:val="24"/>
          <w:lang w:val="fr-FR"/>
        </w:rPr>
        <w:t xml:space="preserve"> </w:t>
      </w:r>
      <w:r w:rsidRPr="000B01C7">
        <w:rPr>
          <w:sz w:val="24"/>
          <w:szCs w:val="24"/>
        </w:rPr>
        <w:t>мера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урбани</w:t>
      </w:r>
      <w:r w:rsidRPr="0068329B">
        <w:rPr>
          <w:sz w:val="24"/>
          <w:szCs w:val="24"/>
          <w:lang w:val="fr-FR"/>
        </w:rPr>
        <w:t xml:space="preserve"> </w:t>
      </w:r>
      <w:r w:rsidRPr="000B01C7">
        <w:rPr>
          <w:sz w:val="24"/>
          <w:szCs w:val="24"/>
        </w:rPr>
        <w:t>сектор</w:t>
      </w:r>
      <w:r w:rsidRPr="0068329B">
        <w:rPr>
          <w:sz w:val="24"/>
          <w:szCs w:val="24"/>
          <w:lang w:val="fr-FR"/>
        </w:rPr>
        <w:t xml:space="preserve">. </w:t>
      </w:r>
      <w:r w:rsidRPr="000B01C7">
        <w:rPr>
          <w:sz w:val="24"/>
          <w:szCs w:val="24"/>
        </w:rPr>
        <w:t>Доприносећи</w:t>
      </w:r>
      <w:r w:rsidRPr="0068329B">
        <w:rPr>
          <w:sz w:val="24"/>
          <w:szCs w:val="24"/>
          <w:lang w:val="fr-FR"/>
        </w:rPr>
        <w:t xml:space="preserve"> </w:t>
      </w:r>
      <w:r w:rsidRPr="000B01C7">
        <w:rPr>
          <w:sz w:val="24"/>
          <w:szCs w:val="24"/>
        </w:rPr>
        <w:t>интеграцији</w:t>
      </w:r>
      <w:r w:rsidRPr="0068329B">
        <w:rPr>
          <w:sz w:val="24"/>
          <w:szCs w:val="24"/>
          <w:lang w:val="fr-FR"/>
        </w:rPr>
        <w:t xml:space="preserve"> </w:t>
      </w:r>
      <w:r w:rsidRPr="000B01C7">
        <w:rPr>
          <w:sz w:val="24"/>
          <w:szCs w:val="24"/>
        </w:rPr>
        <w:t>процене</w:t>
      </w:r>
      <w:r w:rsidRPr="0068329B">
        <w:rPr>
          <w:sz w:val="24"/>
          <w:szCs w:val="24"/>
          <w:lang w:val="fr-FR"/>
        </w:rPr>
        <w:t xml:space="preserve"> </w:t>
      </w:r>
      <w:r w:rsidRPr="000B01C7">
        <w:rPr>
          <w:sz w:val="24"/>
          <w:szCs w:val="24"/>
        </w:rPr>
        <w:t>климатске</w:t>
      </w:r>
      <w:r w:rsidRPr="0068329B">
        <w:rPr>
          <w:sz w:val="24"/>
          <w:szCs w:val="24"/>
          <w:lang w:val="fr-FR"/>
        </w:rPr>
        <w:t xml:space="preserve"> </w:t>
      </w:r>
      <w:r w:rsidRPr="000B01C7">
        <w:rPr>
          <w:sz w:val="24"/>
          <w:szCs w:val="24"/>
        </w:rPr>
        <w:t>рањивости</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мерама</w:t>
      </w:r>
      <w:r w:rsidRPr="0068329B">
        <w:rPr>
          <w:sz w:val="24"/>
          <w:szCs w:val="24"/>
          <w:lang w:val="fr-FR"/>
        </w:rPr>
        <w:t xml:space="preserve"> </w:t>
      </w:r>
      <w:r w:rsidRPr="000B01C7">
        <w:rPr>
          <w:sz w:val="24"/>
          <w:szCs w:val="24"/>
        </w:rPr>
        <w:t>прилагођавања</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ревизију</w:t>
      </w:r>
      <w:r w:rsidRPr="0068329B">
        <w:rPr>
          <w:sz w:val="24"/>
          <w:szCs w:val="24"/>
          <w:lang w:val="fr-FR"/>
        </w:rPr>
        <w:t xml:space="preserve"> </w:t>
      </w:r>
      <w:r w:rsidRPr="000B01C7">
        <w:rPr>
          <w:sz w:val="24"/>
          <w:szCs w:val="24"/>
        </w:rPr>
        <w:t>Националне</w:t>
      </w:r>
      <w:r w:rsidRPr="0068329B">
        <w:rPr>
          <w:sz w:val="24"/>
          <w:szCs w:val="24"/>
          <w:lang w:val="fr-FR"/>
        </w:rPr>
        <w:t xml:space="preserve"> </w:t>
      </w:r>
      <w:r w:rsidRPr="000B01C7">
        <w:rPr>
          <w:sz w:val="24"/>
          <w:szCs w:val="24"/>
        </w:rPr>
        <w:t>стратегије</w:t>
      </w:r>
      <w:r w:rsidRPr="0068329B">
        <w:rPr>
          <w:sz w:val="24"/>
          <w:szCs w:val="24"/>
          <w:lang w:val="fr-FR"/>
        </w:rPr>
        <w:t xml:space="preserve"> </w:t>
      </w:r>
      <w:r w:rsidRPr="000B01C7">
        <w:rPr>
          <w:sz w:val="24"/>
          <w:szCs w:val="24"/>
        </w:rPr>
        <w:t>одрживог</w:t>
      </w:r>
      <w:r w:rsidRPr="0068329B">
        <w:rPr>
          <w:sz w:val="24"/>
          <w:szCs w:val="24"/>
          <w:lang w:val="fr-FR"/>
        </w:rPr>
        <w:t xml:space="preserve"> </w:t>
      </w:r>
      <w:r w:rsidRPr="000B01C7">
        <w:rPr>
          <w:sz w:val="24"/>
          <w:szCs w:val="24"/>
        </w:rPr>
        <w:t>урбаног</w:t>
      </w:r>
      <w:r w:rsidRPr="0068329B">
        <w:rPr>
          <w:sz w:val="24"/>
          <w:szCs w:val="24"/>
          <w:lang w:val="fr-FR"/>
        </w:rPr>
        <w:t xml:space="preserve"> </w:t>
      </w:r>
      <w:r w:rsidRPr="000B01C7">
        <w:rPr>
          <w:sz w:val="24"/>
          <w:szCs w:val="24"/>
        </w:rPr>
        <w:t>развоја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подржавајући</w:t>
      </w:r>
      <w:r w:rsidRPr="0068329B">
        <w:rPr>
          <w:sz w:val="24"/>
          <w:szCs w:val="24"/>
          <w:lang w:val="fr-FR"/>
        </w:rPr>
        <w:t xml:space="preserve"> </w:t>
      </w:r>
      <w:r w:rsidRPr="000B01C7">
        <w:rPr>
          <w:sz w:val="24"/>
          <w:szCs w:val="24"/>
        </w:rPr>
        <w:t>идентификовање</w:t>
      </w:r>
      <w:r w:rsidRPr="0068329B">
        <w:rPr>
          <w:sz w:val="24"/>
          <w:szCs w:val="24"/>
          <w:lang w:val="fr-FR"/>
        </w:rPr>
        <w:t xml:space="preserve"> </w:t>
      </w:r>
      <w:r w:rsidRPr="000B01C7">
        <w:rPr>
          <w:sz w:val="24"/>
          <w:szCs w:val="24"/>
        </w:rPr>
        <w:t>приоритетних</w:t>
      </w:r>
      <w:r w:rsidRPr="0068329B">
        <w:rPr>
          <w:sz w:val="24"/>
          <w:szCs w:val="24"/>
          <w:lang w:val="fr-FR"/>
        </w:rPr>
        <w:t xml:space="preserve"> </w:t>
      </w:r>
      <w:r w:rsidRPr="000B01C7">
        <w:rPr>
          <w:sz w:val="24"/>
          <w:szCs w:val="24"/>
        </w:rPr>
        <w:t>потреба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пројеката</w:t>
      </w:r>
      <w:r w:rsidRPr="0068329B">
        <w:rPr>
          <w:sz w:val="24"/>
          <w:szCs w:val="24"/>
          <w:lang w:val="fr-FR"/>
        </w:rPr>
        <w:t xml:space="preserve"> (</w:t>
      </w:r>
      <w:r w:rsidRPr="000B01C7">
        <w:rPr>
          <w:sz w:val="24"/>
          <w:szCs w:val="24"/>
        </w:rPr>
        <w:t>акциони</w:t>
      </w:r>
      <w:r w:rsidRPr="0068329B">
        <w:rPr>
          <w:sz w:val="24"/>
          <w:szCs w:val="24"/>
          <w:lang w:val="fr-FR"/>
        </w:rPr>
        <w:t xml:space="preserve"> </w:t>
      </w:r>
      <w:r w:rsidRPr="000B01C7">
        <w:rPr>
          <w:sz w:val="24"/>
          <w:szCs w:val="24"/>
        </w:rPr>
        <w:t>план</w:t>
      </w:r>
      <w:r w:rsidRPr="0068329B">
        <w:rPr>
          <w:sz w:val="24"/>
          <w:szCs w:val="24"/>
          <w:lang w:val="fr-FR"/>
        </w:rPr>
        <w:t xml:space="preserve"> </w:t>
      </w:r>
      <w:r w:rsidRPr="000B01C7">
        <w:rPr>
          <w:sz w:val="24"/>
          <w:szCs w:val="24"/>
        </w:rPr>
        <w:t>прилагођавања</w:t>
      </w:r>
      <w:r w:rsidRPr="0068329B">
        <w:rPr>
          <w:sz w:val="24"/>
          <w:szCs w:val="24"/>
          <w:lang w:val="fr-FR"/>
        </w:rPr>
        <w:t xml:space="preserve"> </w:t>
      </w:r>
      <w:r w:rsidRPr="000B01C7">
        <w:rPr>
          <w:sz w:val="24"/>
          <w:szCs w:val="24"/>
        </w:rPr>
        <w:t>и</w:t>
      </w:r>
      <w:r w:rsidRPr="0068329B">
        <w:rPr>
          <w:sz w:val="24"/>
          <w:szCs w:val="24"/>
          <w:lang w:val="fr-FR"/>
        </w:rPr>
        <w:t xml:space="preserve"> / </w:t>
      </w:r>
      <w:r w:rsidRPr="000B01C7">
        <w:rPr>
          <w:sz w:val="24"/>
          <w:szCs w:val="24"/>
        </w:rPr>
        <w:t>или</w:t>
      </w:r>
      <w:r w:rsidRPr="0068329B">
        <w:rPr>
          <w:sz w:val="24"/>
          <w:szCs w:val="24"/>
          <w:lang w:val="fr-FR"/>
        </w:rPr>
        <w:t xml:space="preserve"> </w:t>
      </w:r>
      <w:r w:rsidRPr="000B01C7">
        <w:rPr>
          <w:sz w:val="24"/>
          <w:szCs w:val="24"/>
        </w:rPr>
        <w:t>ублажавања</w:t>
      </w:r>
      <w:r w:rsidRPr="0068329B">
        <w:rPr>
          <w:sz w:val="24"/>
          <w:szCs w:val="24"/>
          <w:lang w:val="fr-FR"/>
        </w:rPr>
        <w:t xml:space="preserve">) </w:t>
      </w:r>
      <w:r w:rsidRPr="000B01C7">
        <w:rPr>
          <w:sz w:val="24"/>
          <w:szCs w:val="24"/>
        </w:rPr>
        <w:t>у</w:t>
      </w:r>
      <w:r w:rsidRPr="0068329B">
        <w:rPr>
          <w:sz w:val="24"/>
          <w:szCs w:val="24"/>
          <w:lang w:val="fr-FR"/>
        </w:rPr>
        <w:t xml:space="preserve"> 2 </w:t>
      </w:r>
      <w:r w:rsidRPr="000B01C7">
        <w:rPr>
          <w:sz w:val="24"/>
          <w:szCs w:val="24"/>
        </w:rPr>
        <w:t>пилот</w:t>
      </w:r>
      <w:r w:rsidRPr="0068329B">
        <w:rPr>
          <w:sz w:val="24"/>
          <w:szCs w:val="24"/>
          <w:lang w:val="fr-FR"/>
        </w:rPr>
        <w:t xml:space="preserve"> </w:t>
      </w:r>
      <w:r w:rsidRPr="000B01C7">
        <w:rPr>
          <w:sz w:val="24"/>
          <w:szCs w:val="24"/>
        </w:rPr>
        <w:t>града</w:t>
      </w:r>
      <w:r w:rsidRPr="0068329B">
        <w:rPr>
          <w:sz w:val="24"/>
          <w:szCs w:val="24"/>
          <w:lang w:val="fr-FR"/>
        </w:rPr>
        <w:t xml:space="preserve"> / </w:t>
      </w:r>
      <w:r w:rsidRPr="000B01C7">
        <w:rPr>
          <w:sz w:val="24"/>
          <w:szCs w:val="24"/>
        </w:rPr>
        <w:t>општине</w:t>
      </w:r>
      <w:r w:rsidRPr="0068329B">
        <w:rPr>
          <w:sz w:val="24"/>
          <w:szCs w:val="24"/>
          <w:lang w:val="fr-FR"/>
        </w:rPr>
        <w:t xml:space="preserve">, </w:t>
      </w:r>
      <w:r w:rsidRPr="000B01C7">
        <w:rPr>
          <w:sz w:val="24"/>
          <w:szCs w:val="24"/>
        </w:rPr>
        <w:t>Програм</w:t>
      </w:r>
      <w:r w:rsidRPr="0068329B">
        <w:rPr>
          <w:sz w:val="24"/>
          <w:szCs w:val="24"/>
          <w:lang w:val="fr-FR"/>
        </w:rPr>
        <w:t xml:space="preserve"> </w:t>
      </w:r>
      <w:r w:rsidRPr="000B01C7">
        <w:rPr>
          <w:sz w:val="24"/>
          <w:szCs w:val="24"/>
        </w:rPr>
        <w:t>доприноси</w:t>
      </w:r>
      <w:r w:rsidRPr="0068329B">
        <w:rPr>
          <w:sz w:val="24"/>
          <w:szCs w:val="24"/>
          <w:lang w:val="fr-FR"/>
        </w:rPr>
        <w:t xml:space="preserve"> </w:t>
      </w:r>
      <w:r w:rsidRPr="000B01C7">
        <w:rPr>
          <w:sz w:val="24"/>
          <w:szCs w:val="24"/>
        </w:rPr>
        <w:t>јачању</w:t>
      </w:r>
      <w:r w:rsidRPr="0068329B">
        <w:rPr>
          <w:sz w:val="24"/>
          <w:szCs w:val="24"/>
          <w:lang w:val="fr-FR"/>
        </w:rPr>
        <w:t xml:space="preserve"> </w:t>
      </w:r>
      <w:r w:rsidRPr="000B01C7">
        <w:rPr>
          <w:sz w:val="24"/>
          <w:szCs w:val="24"/>
        </w:rPr>
        <w:t>урбане</w:t>
      </w:r>
      <w:r w:rsidRPr="0068329B">
        <w:rPr>
          <w:sz w:val="24"/>
          <w:szCs w:val="24"/>
          <w:lang w:val="fr-FR"/>
        </w:rPr>
        <w:t xml:space="preserve"> </w:t>
      </w:r>
      <w:r w:rsidRPr="000B01C7">
        <w:rPr>
          <w:sz w:val="24"/>
          <w:szCs w:val="24"/>
        </w:rPr>
        <w:t>отпорности</w:t>
      </w:r>
      <w:r w:rsidRPr="0068329B">
        <w:rPr>
          <w:sz w:val="24"/>
          <w:szCs w:val="24"/>
          <w:lang w:val="fr-FR"/>
        </w:rPr>
        <w:t xml:space="preserve">, </w:t>
      </w:r>
      <w:r w:rsidRPr="000B01C7">
        <w:rPr>
          <w:sz w:val="24"/>
          <w:szCs w:val="24"/>
        </w:rPr>
        <w:t>посебно</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погледу</w:t>
      </w:r>
      <w:r w:rsidRPr="0068329B">
        <w:rPr>
          <w:sz w:val="24"/>
          <w:szCs w:val="24"/>
          <w:lang w:val="fr-FR"/>
        </w:rPr>
        <w:t xml:space="preserve"> </w:t>
      </w:r>
      <w:r w:rsidRPr="000B01C7">
        <w:rPr>
          <w:sz w:val="24"/>
          <w:szCs w:val="24"/>
        </w:rPr>
        <w:t>смањења</w:t>
      </w:r>
      <w:r w:rsidRPr="0068329B">
        <w:rPr>
          <w:sz w:val="24"/>
          <w:szCs w:val="24"/>
          <w:lang w:val="fr-FR"/>
        </w:rPr>
        <w:t xml:space="preserve"> </w:t>
      </w:r>
      <w:r w:rsidRPr="000B01C7">
        <w:rPr>
          <w:sz w:val="24"/>
          <w:szCs w:val="24"/>
        </w:rPr>
        <w:t>ризика</w:t>
      </w:r>
      <w:r w:rsidRPr="0068329B">
        <w:rPr>
          <w:sz w:val="24"/>
          <w:szCs w:val="24"/>
          <w:lang w:val="fr-FR"/>
        </w:rPr>
        <w:t xml:space="preserve"> </w:t>
      </w:r>
      <w:r w:rsidRPr="000B01C7">
        <w:rPr>
          <w:sz w:val="24"/>
          <w:szCs w:val="24"/>
        </w:rPr>
        <w:t>од</w:t>
      </w:r>
      <w:r w:rsidRPr="0068329B">
        <w:rPr>
          <w:sz w:val="24"/>
          <w:szCs w:val="24"/>
          <w:lang w:val="fr-FR"/>
        </w:rPr>
        <w:t xml:space="preserve"> </w:t>
      </w:r>
      <w:r w:rsidRPr="000B01C7">
        <w:rPr>
          <w:sz w:val="24"/>
          <w:szCs w:val="24"/>
        </w:rPr>
        <w:t>катастрофа</w:t>
      </w:r>
      <w:r w:rsidRPr="0068329B">
        <w:rPr>
          <w:sz w:val="24"/>
          <w:szCs w:val="24"/>
          <w:lang w:val="fr-FR"/>
        </w:rPr>
        <w:t xml:space="preserve">. </w:t>
      </w:r>
      <w:r w:rsidRPr="000B01C7">
        <w:rPr>
          <w:sz w:val="24"/>
          <w:szCs w:val="24"/>
        </w:rPr>
        <w:t>Допринеће</w:t>
      </w:r>
      <w:r w:rsidRPr="0068329B">
        <w:rPr>
          <w:sz w:val="24"/>
          <w:szCs w:val="24"/>
          <w:lang w:val="fr-FR"/>
        </w:rPr>
        <w:t xml:space="preserve"> </w:t>
      </w:r>
      <w:r w:rsidRPr="000B01C7">
        <w:rPr>
          <w:sz w:val="24"/>
          <w:szCs w:val="24"/>
        </w:rPr>
        <w:t>побољшању</w:t>
      </w:r>
      <w:r w:rsidRPr="0068329B">
        <w:rPr>
          <w:sz w:val="24"/>
          <w:szCs w:val="24"/>
          <w:lang w:val="fr-FR"/>
        </w:rPr>
        <w:t xml:space="preserve"> </w:t>
      </w:r>
      <w:r w:rsidRPr="000B01C7">
        <w:rPr>
          <w:sz w:val="24"/>
          <w:szCs w:val="24"/>
        </w:rPr>
        <w:t>квалитета</w:t>
      </w:r>
      <w:r w:rsidRPr="0068329B">
        <w:rPr>
          <w:sz w:val="24"/>
          <w:szCs w:val="24"/>
          <w:lang w:val="fr-FR"/>
        </w:rPr>
        <w:t xml:space="preserve"> </w:t>
      </w:r>
      <w:r w:rsidRPr="000B01C7">
        <w:rPr>
          <w:sz w:val="24"/>
          <w:szCs w:val="24"/>
        </w:rPr>
        <w:t>животне</w:t>
      </w:r>
      <w:r w:rsidRPr="0068329B">
        <w:rPr>
          <w:sz w:val="24"/>
          <w:szCs w:val="24"/>
          <w:lang w:val="fr-FR"/>
        </w:rPr>
        <w:t xml:space="preserve"> </w:t>
      </w:r>
      <w:r w:rsidRPr="000B01C7">
        <w:rPr>
          <w:sz w:val="24"/>
          <w:szCs w:val="24"/>
        </w:rPr>
        <w:t>средине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рационалном</w:t>
      </w:r>
      <w:r w:rsidRPr="0068329B">
        <w:rPr>
          <w:sz w:val="24"/>
          <w:szCs w:val="24"/>
          <w:lang w:val="fr-FR"/>
        </w:rPr>
        <w:t xml:space="preserve"> </w:t>
      </w:r>
      <w:r w:rsidRPr="000B01C7">
        <w:rPr>
          <w:sz w:val="24"/>
          <w:szCs w:val="24"/>
        </w:rPr>
        <w:t>коришћењу</w:t>
      </w:r>
      <w:r w:rsidRPr="0068329B">
        <w:rPr>
          <w:sz w:val="24"/>
          <w:szCs w:val="24"/>
          <w:lang w:val="fr-FR"/>
        </w:rPr>
        <w:t xml:space="preserve"> </w:t>
      </w:r>
      <w:r w:rsidRPr="000B01C7">
        <w:rPr>
          <w:sz w:val="24"/>
          <w:szCs w:val="24"/>
        </w:rPr>
        <w:t>природних</w:t>
      </w:r>
      <w:r w:rsidRPr="0068329B">
        <w:rPr>
          <w:sz w:val="24"/>
          <w:szCs w:val="24"/>
          <w:lang w:val="fr-FR"/>
        </w:rPr>
        <w:t xml:space="preserve"> </w:t>
      </w:r>
      <w:r w:rsidRPr="000B01C7">
        <w:rPr>
          <w:sz w:val="24"/>
          <w:szCs w:val="24"/>
        </w:rPr>
        <w:t>ресурса</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локалном</w:t>
      </w:r>
      <w:r w:rsidRPr="0068329B">
        <w:rPr>
          <w:sz w:val="24"/>
          <w:szCs w:val="24"/>
          <w:lang w:val="fr-FR"/>
        </w:rPr>
        <w:t xml:space="preserve"> </w:t>
      </w:r>
      <w:r w:rsidRPr="000B01C7">
        <w:rPr>
          <w:sz w:val="24"/>
          <w:szCs w:val="24"/>
        </w:rPr>
        <w:t>нивоу</w:t>
      </w:r>
      <w:r w:rsidRPr="0068329B">
        <w:rPr>
          <w:sz w:val="24"/>
          <w:szCs w:val="24"/>
          <w:lang w:val="fr-FR"/>
        </w:rPr>
        <w:t xml:space="preserve">, </w:t>
      </w:r>
      <w:r w:rsidRPr="000B01C7">
        <w:rPr>
          <w:sz w:val="24"/>
          <w:szCs w:val="24"/>
        </w:rPr>
        <w:t>посебно</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решења</w:t>
      </w:r>
      <w:r w:rsidRPr="0068329B">
        <w:rPr>
          <w:sz w:val="24"/>
          <w:szCs w:val="24"/>
          <w:lang w:val="fr-FR"/>
        </w:rPr>
        <w:t xml:space="preserve"> </w:t>
      </w:r>
      <w:r w:rsidRPr="000B01C7">
        <w:rPr>
          <w:sz w:val="24"/>
          <w:szCs w:val="24"/>
        </w:rPr>
        <w:t>заснована</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природи</w:t>
      </w:r>
      <w:r w:rsidRPr="0068329B">
        <w:rPr>
          <w:sz w:val="24"/>
          <w:szCs w:val="24"/>
          <w:lang w:val="fr-FR"/>
        </w:rPr>
        <w:t xml:space="preserve"> (</w:t>
      </w:r>
      <w:r w:rsidRPr="000B01C7">
        <w:rPr>
          <w:sz w:val="24"/>
          <w:szCs w:val="24"/>
        </w:rPr>
        <w:t>смањење</w:t>
      </w:r>
      <w:r w:rsidRPr="0068329B">
        <w:rPr>
          <w:sz w:val="24"/>
          <w:szCs w:val="24"/>
          <w:lang w:val="fr-FR"/>
        </w:rPr>
        <w:t xml:space="preserve"> </w:t>
      </w:r>
      <w:r w:rsidRPr="000B01C7">
        <w:rPr>
          <w:sz w:val="24"/>
          <w:szCs w:val="24"/>
        </w:rPr>
        <w:t>загађења</w:t>
      </w:r>
      <w:r w:rsidRPr="0068329B">
        <w:rPr>
          <w:sz w:val="24"/>
          <w:szCs w:val="24"/>
          <w:lang w:val="fr-FR"/>
        </w:rPr>
        <w:t xml:space="preserve">, </w:t>
      </w:r>
      <w:r w:rsidRPr="000B01C7">
        <w:rPr>
          <w:sz w:val="24"/>
          <w:szCs w:val="24"/>
        </w:rPr>
        <w:t>развој</w:t>
      </w:r>
      <w:r w:rsidRPr="0068329B">
        <w:rPr>
          <w:sz w:val="24"/>
          <w:szCs w:val="24"/>
          <w:lang w:val="fr-FR"/>
        </w:rPr>
        <w:t xml:space="preserve"> </w:t>
      </w:r>
      <w:r w:rsidRPr="000B01C7">
        <w:rPr>
          <w:sz w:val="24"/>
          <w:szCs w:val="24"/>
        </w:rPr>
        <w:t>зелених</w:t>
      </w:r>
      <w:r w:rsidRPr="0068329B">
        <w:rPr>
          <w:sz w:val="24"/>
          <w:szCs w:val="24"/>
          <w:lang w:val="fr-FR"/>
        </w:rPr>
        <w:t xml:space="preserve"> </w:t>
      </w:r>
      <w:r w:rsidRPr="000B01C7">
        <w:rPr>
          <w:sz w:val="24"/>
          <w:szCs w:val="24"/>
        </w:rPr>
        <w:t>површина</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урбаним</w:t>
      </w:r>
      <w:r w:rsidRPr="0068329B">
        <w:rPr>
          <w:sz w:val="24"/>
          <w:szCs w:val="24"/>
          <w:lang w:val="fr-FR"/>
        </w:rPr>
        <w:t xml:space="preserve"> </w:t>
      </w:r>
      <w:r w:rsidRPr="000B01C7">
        <w:rPr>
          <w:sz w:val="24"/>
          <w:szCs w:val="24"/>
        </w:rPr>
        <w:t>срединама</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израду</w:t>
      </w:r>
      <w:r w:rsidRPr="0068329B">
        <w:rPr>
          <w:sz w:val="24"/>
          <w:szCs w:val="24"/>
          <w:lang w:val="fr-FR"/>
        </w:rPr>
        <w:t xml:space="preserve"> </w:t>
      </w:r>
      <w:r w:rsidRPr="000B01C7">
        <w:rPr>
          <w:sz w:val="24"/>
          <w:szCs w:val="24"/>
        </w:rPr>
        <w:t>студије</w:t>
      </w:r>
      <w:r w:rsidRPr="0068329B">
        <w:rPr>
          <w:sz w:val="24"/>
          <w:szCs w:val="24"/>
          <w:lang w:val="fr-FR"/>
        </w:rPr>
        <w:t xml:space="preserve"> </w:t>
      </w:r>
      <w:r w:rsidRPr="000B01C7">
        <w:rPr>
          <w:sz w:val="24"/>
          <w:szCs w:val="24"/>
        </w:rPr>
        <w:t>изводљивости</w:t>
      </w:r>
      <w:r w:rsidRPr="0068329B">
        <w:rPr>
          <w:sz w:val="24"/>
          <w:szCs w:val="24"/>
          <w:lang w:val="fr-FR"/>
        </w:rPr>
        <w:t xml:space="preserve"> </w:t>
      </w:r>
      <w:r w:rsidRPr="000B01C7">
        <w:rPr>
          <w:sz w:val="24"/>
          <w:szCs w:val="24"/>
        </w:rPr>
        <w:t>о</w:t>
      </w:r>
      <w:r w:rsidRPr="0068329B">
        <w:rPr>
          <w:sz w:val="24"/>
          <w:szCs w:val="24"/>
          <w:lang w:val="fr-FR"/>
        </w:rPr>
        <w:t xml:space="preserve"> </w:t>
      </w:r>
      <w:r w:rsidRPr="000B01C7">
        <w:rPr>
          <w:sz w:val="24"/>
          <w:szCs w:val="24"/>
        </w:rPr>
        <w:t>финасијској</w:t>
      </w:r>
      <w:r w:rsidRPr="0068329B">
        <w:rPr>
          <w:sz w:val="24"/>
          <w:szCs w:val="24"/>
          <w:lang w:val="fr-FR"/>
        </w:rPr>
        <w:t xml:space="preserve"> </w:t>
      </w:r>
      <w:r w:rsidRPr="000B01C7">
        <w:rPr>
          <w:sz w:val="24"/>
          <w:szCs w:val="24"/>
        </w:rPr>
        <w:t>ситуацији</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општинама</w:t>
      </w:r>
      <w:r w:rsidRPr="0068329B">
        <w:rPr>
          <w:sz w:val="24"/>
          <w:szCs w:val="24"/>
          <w:lang w:val="fr-FR"/>
        </w:rPr>
        <w:t xml:space="preserve">, </w:t>
      </w:r>
      <w:r w:rsidRPr="000B01C7">
        <w:rPr>
          <w:sz w:val="24"/>
          <w:szCs w:val="24"/>
        </w:rPr>
        <w:t>Програм</w:t>
      </w:r>
      <w:r w:rsidRPr="0068329B">
        <w:rPr>
          <w:sz w:val="24"/>
          <w:szCs w:val="24"/>
          <w:lang w:val="fr-FR"/>
        </w:rPr>
        <w:t xml:space="preserve"> </w:t>
      </w:r>
      <w:r w:rsidRPr="000B01C7">
        <w:rPr>
          <w:sz w:val="24"/>
          <w:szCs w:val="24"/>
        </w:rPr>
        <w:t>ће</w:t>
      </w:r>
      <w:r w:rsidRPr="0068329B">
        <w:rPr>
          <w:sz w:val="24"/>
          <w:szCs w:val="24"/>
          <w:lang w:val="fr-FR"/>
        </w:rPr>
        <w:t xml:space="preserve"> </w:t>
      </w:r>
      <w:r w:rsidRPr="000B01C7">
        <w:rPr>
          <w:sz w:val="24"/>
          <w:szCs w:val="24"/>
        </w:rPr>
        <w:t>идентификовати</w:t>
      </w:r>
      <w:r w:rsidRPr="0068329B">
        <w:rPr>
          <w:sz w:val="24"/>
          <w:szCs w:val="24"/>
          <w:lang w:val="fr-FR"/>
        </w:rPr>
        <w:t xml:space="preserve"> </w:t>
      </w:r>
      <w:r w:rsidRPr="000B01C7">
        <w:rPr>
          <w:sz w:val="24"/>
          <w:szCs w:val="24"/>
        </w:rPr>
        <w:t>неколико</w:t>
      </w:r>
      <w:r w:rsidRPr="0068329B">
        <w:rPr>
          <w:sz w:val="24"/>
          <w:szCs w:val="24"/>
          <w:lang w:val="fr-FR"/>
        </w:rPr>
        <w:t xml:space="preserve"> </w:t>
      </w:r>
      <w:r w:rsidRPr="000B01C7">
        <w:rPr>
          <w:sz w:val="24"/>
          <w:szCs w:val="24"/>
        </w:rPr>
        <w:t>могућности</w:t>
      </w:r>
      <w:r w:rsidRPr="0068329B">
        <w:rPr>
          <w:sz w:val="24"/>
          <w:szCs w:val="24"/>
          <w:lang w:val="fr-FR"/>
        </w:rPr>
        <w:t xml:space="preserve"> </w:t>
      </w:r>
      <w:r w:rsidRPr="000B01C7">
        <w:rPr>
          <w:sz w:val="24"/>
          <w:szCs w:val="24"/>
        </w:rPr>
        <w:t>финансирања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повећање</w:t>
      </w:r>
      <w:r w:rsidRPr="0068329B">
        <w:rPr>
          <w:sz w:val="24"/>
          <w:szCs w:val="24"/>
          <w:lang w:val="fr-FR"/>
        </w:rPr>
        <w:t xml:space="preserve"> </w:t>
      </w:r>
      <w:r w:rsidRPr="000B01C7">
        <w:rPr>
          <w:sz w:val="24"/>
          <w:szCs w:val="24"/>
        </w:rPr>
        <w:t>инвестиција</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јединице</w:t>
      </w:r>
      <w:r w:rsidRPr="0068329B">
        <w:rPr>
          <w:sz w:val="24"/>
          <w:szCs w:val="24"/>
          <w:lang w:val="fr-FR"/>
        </w:rPr>
        <w:t xml:space="preserve"> </w:t>
      </w:r>
      <w:r w:rsidRPr="000B01C7">
        <w:rPr>
          <w:sz w:val="24"/>
          <w:szCs w:val="24"/>
        </w:rPr>
        <w:t>локалне</w:t>
      </w:r>
      <w:r w:rsidRPr="0068329B">
        <w:rPr>
          <w:sz w:val="24"/>
          <w:szCs w:val="24"/>
          <w:lang w:val="fr-FR"/>
        </w:rPr>
        <w:t xml:space="preserve"> </w:t>
      </w:r>
      <w:r w:rsidRPr="000B01C7">
        <w:rPr>
          <w:sz w:val="24"/>
          <w:szCs w:val="24"/>
        </w:rPr>
        <w:t>самоуправе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тај</w:t>
      </w:r>
      <w:r w:rsidRPr="0068329B">
        <w:rPr>
          <w:sz w:val="24"/>
          <w:szCs w:val="24"/>
          <w:lang w:val="fr-FR"/>
        </w:rPr>
        <w:t xml:space="preserve"> </w:t>
      </w:r>
      <w:r w:rsidRPr="000B01C7">
        <w:rPr>
          <w:sz w:val="24"/>
          <w:szCs w:val="24"/>
        </w:rPr>
        <w:t>начин</w:t>
      </w:r>
      <w:r w:rsidRPr="0068329B">
        <w:rPr>
          <w:sz w:val="24"/>
          <w:szCs w:val="24"/>
          <w:lang w:val="fr-FR"/>
        </w:rPr>
        <w:t xml:space="preserve"> </w:t>
      </w:r>
      <w:r w:rsidRPr="000B01C7">
        <w:rPr>
          <w:sz w:val="24"/>
          <w:szCs w:val="24"/>
        </w:rPr>
        <w:t>подржати</w:t>
      </w:r>
      <w:r w:rsidRPr="0068329B">
        <w:rPr>
          <w:sz w:val="24"/>
          <w:szCs w:val="24"/>
          <w:lang w:val="fr-FR"/>
        </w:rPr>
        <w:t xml:space="preserve"> </w:t>
      </w:r>
      <w:r w:rsidRPr="000B01C7">
        <w:rPr>
          <w:sz w:val="24"/>
          <w:szCs w:val="24"/>
        </w:rPr>
        <w:t>развој</w:t>
      </w:r>
      <w:r w:rsidRPr="0068329B">
        <w:rPr>
          <w:sz w:val="24"/>
          <w:szCs w:val="24"/>
          <w:lang w:val="fr-FR"/>
        </w:rPr>
        <w:t xml:space="preserve"> </w:t>
      </w:r>
      <w:r w:rsidRPr="000B01C7">
        <w:rPr>
          <w:sz w:val="24"/>
          <w:szCs w:val="24"/>
        </w:rPr>
        <w:t>институционалног</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финансијског</w:t>
      </w:r>
      <w:r w:rsidRPr="0068329B">
        <w:rPr>
          <w:sz w:val="24"/>
          <w:szCs w:val="24"/>
          <w:lang w:val="fr-FR"/>
        </w:rPr>
        <w:t xml:space="preserve"> </w:t>
      </w:r>
      <w:r w:rsidRPr="000B01C7">
        <w:rPr>
          <w:sz w:val="24"/>
          <w:szCs w:val="24"/>
        </w:rPr>
        <w:t>оквира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улагања</w:t>
      </w:r>
      <w:r w:rsidRPr="0068329B">
        <w:rPr>
          <w:sz w:val="24"/>
          <w:szCs w:val="24"/>
          <w:lang w:val="fr-FR"/>
        </w:rPr>
        <w:t xml:space="preserve"> </w:t>
      </w:r>
      <w:r w:rsidRPr="000B01C7">
        <w:rPr>
          <w:sz w:val="24"/>
          <w:szCs w:val="24"/>
        </w:rPr>
        <w:t>локалних</w:t>
      </w:r>
      <w:r w:rsidRPr="0068329B">
        <w:rPr>
          <w:sz w:val="24"/>
          <w:szCs w:val="24"/>
          <w:lang w:val="fr-FR"/>
        </w:rPr>
        <w:t xml:space="preserve"> </w:t>
      </w:r>
      <w:r w:rsidRPr="000B01C7">
        <w:rPr>
          <w:sz w:val="24"/>
          <w:szCs w:val="24"/>
        </w:rPr>
        <w:t>власти</w:t>
      </w:r>
      <w:r w:rsidRPr="0068329B">
        <w:rPr>
          <w:sz w:val="24"/>
          <w:szCs w:val="24"/>
          <w:lang w:val="fr-FR"/>
        </w:rPr>
        <w:t>.</w:t>
      </w:r>
    </w:p>
    <w:p w:rsidR="002B5862" w:rsidRPr="0068329B" w:rsidRDefault="002B5862" w:rsidP="002B5862">
      <w:pPr>
        <w:pStyle w:val="BodyText"/>
        <w:rPr>
          <w:sz w:val="24"/>
          <w:szCs w:val="24"/>
          <w:lang w:val="fr-FR"/>
        </w:rPr>
      </w:pPr>
      <w:r w:rsidRPr="000B01C7">
        <w:rPr>
          <w:sz w:val="24"/>
          <w:szCs w:val="24"/>
        </w:rPr>
        <w:t>Неколико</w:t>
      </w:r>
      <w:r w:rsidRPr="0068329B">
        <w:rPr>
          <w:sz w:val="24"/>
          <w:szCs w:val="24"/>
          <w:lang w:val="fr-FR"/>
        </w:rPr>
        <w:t xml:space="preserve"> </w:t>
      </w:r>
      <w:r w:rsidRPr="000B01C7">
        <w:rPr>
          <w:sz w:val="24"/>
          <w:szCs w:val="24"/>
        </w:rPr>
        <w:t>мера</w:t>
      </w:r>
      <w:r w:rsidRPr="0068329B">
        <w:rPr>
          <w:sz w:val="24"/>
          <w:szCs w:val="24"/>
          <w:lang w:val="fr-FR"/>
        </w:rPr>
        <w:t xml:space="preserve"> </w:t>
      </w:r>
      <w:r w:rsidRPr="000B01C7">
        <w:rPr>
          <w:sz w:val="24"/>
          <w:szCs w:val="24"/>
        </w:rPr>
        <w:t>предложених</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оквиру</w:t>
      </w:r>
      <w:r w:rsidRPr="0068329B">
        <w:rPr>
          <w:sz w:val="24"/>
          <w:szCs w:val="24"/>
          <w:lang w:val="fr-FR"/>
        </w:rPr>
        <w:t xml:space="preserve"> </w:t>
      </w:r>
      <w:r w:rsidRPr="000B01C7">
        <w:rPr>
          <w:sz w:val="24"/>
          <w:szCs w:val="24"/>
        </w:rPr>
        <w:t>Програма</w:t>
      </w:r>
      <w:r w:rsidRPr="0068329B">
        <w:rPr>
          <w:sz w:val="24"/>
          <w:szCs w:val="24"/>
          <w:lang w:val="fr-FR"/>
        </w:rPr>
        <w:t xml:space="preserve"> </w:t>
      </w:r>
      <w:r w:rsidRPr="000B01C7">
        <w:rPr>
          <w:sz w:val="24"/>
          <w:szCs w:val="24"/>
        </w:rPr>
        <w:t>требало</w:t>
      </w:r>
      <w:r w:rsidRPr="0068329B">
        <w:rPr>
          <w:sz w:val="24"/>
          <w:szCs w:val="24"/>
          <w:lang w:val="fr-FR"/>
        </w:rPr>
        <w:t xml:space="preserve"> </w:t>
      </w:r>
      <w:r w:rsidRPr="000B01C7">
        <w:rPr>
          <w:sz w:val="24"/>
          <w:szCs w:val="24"/>
        </w:rPr>
        <w:t>би</w:t>
      </w:r>
      <w:r w:rsidRPr="0068329B">
        <w:rPr>
          <w:sz w:val="24"/>
          <w:szCs w:val="24"/>
          <w:lang w:val="fr-FR"/>
        </w:rPr>
        <w:t xml:space="preserve"> </w:t>
      </w:r>
      <w:r w:rsidRPr="000B01C7">
        <w:rPr>
          <w:sz w:val="24"/>
          <w:szCs w:val="24"/>
        </w:rPr>
        <w:t>да</w:t>
      </w:r>
      <w:r w:rsidRPr="0068329B">
        <w:rPr>
          <w:sz w:val="24"/>
          <w:szCs w:val="24"/>
          <w:lang w:val="fr-FR"/>
        </w:rPr>
        <w:t xml:space="preserve"> </w:t>
      </w:r>
      <w:r w:rsidRPr="000B01C7">
        <w:rPr>
          <w:sz w:val="24"/>
          <w:szCs w:val="24"/>
        </w:rPr>
        <w:t>помогне</w:t>
      </w:r>
      <w:r w:rsidRPr="0068329B">
        <w:rPr>
          <w:sz w:val="24"/>
          <w:szCs w:val="24"/>
          <w:lang w:val="fr-FR"/>
        </w:rPr>
        <w:t xml:space="preserve"> </w:t>
      </w:r>
      <w:r w:rsidRPr="000B01C7">
        <w:rPr>
          <w:sz w:val="24"/>
          <w:szCs w:val="24"/>
        </w:rPr>
        <w:t>побољшању</w:t>
      </w:r>
      <w:r w:rsidRPr="0068329B">
        <w:rPr>
          <w:sz w:val="24"/>
          <w:szCs w:val="24"/>
          <w:lang w:val="fr-FR"/>
        </w:rPr>
        <w:t xml:space="preserve"> </w:t>
      </w:r>
      <w:r w:rsidRPr="000B01C7">
        <w:rPr>
          <w:sz w:val="24"/>
          <w:szCs w:val="24"/>
        </w:rPr>
        <w:t>управљања</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ублажавање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прилагођавање</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Србији</w:t>
      </w:r>
      <w:r w:rsidRPr="0068329B">
        <w:rPr>
          <w:sz w:val="24"/>
          <w:szCs w:val="24"/>
          <w:lang w:val="fr-FR"/>
        </w:rPr>
        <w:t xml:space="preserve">, </w:t>
      </w:r>
      <w:r w:rsidRPr="000B01C7">
        <w:rPr>
          <w:sz w:val="24"/>
          <w:szCs w:val="24"/>
        </w:rPr>
        <w:t>формализовањем</w:t>
      </w:r>
      <w:r w:rsidRPr="0068329B">
        <w:rPr>
          <w:sz w:val="24"/>
          <w:szCs w:val="24"/>
          <w:lang w:val="fr-FR"/>
        </w:rPr>
        <w:t xml:space="preserve"> </w:t>
      </w:r>
      <w:r w:rsidRPr="000B01C7">
        <w:rPr>
          <w:sz w:val="24"/>
          <w:szCs w:val="24"/>
        </w:rPr>
        <w:t>законодавног</w:t>
      </w:r>
      <w:r w:rsidRPr="0068329B">
        <w:rPr>
          <w:sz w:val="24"/>
          <w:szCs w:val="24"/>
          <w:lang w:val="fr-FR"/>
        </w:rPr>
        <w:t xml:space="preserve"> </w:t>
      </w:r>
      <w:r w:rsidRPr="000B01C7">
        <w:rPr>
          <w:sz w:val="24"/>
          <w:szCs w:val="24"/>
        </w:rPr>
        <w:t>оквира</w:t>
      </w:r>
      <w:r w:rsidRPr="0068329B">
        <w:rPr>
          <w:sz w:val="24"/>
          <w:szCs w:val="24"/>
          <w:lang w:val="fr-FR"/>
        </w:rPr>
        <w:t xml:space="preserve">, </w:t>
      </w:r>
      <w:r w:rsidRPr="000B01C7">
        <w:rPr>
          <w:sz w:val="24"/>
          <w:szCs w:val="24"/>
        </w:rPr>
        <w:t>промовисањем</w:t>
      </w:r>
      <w:r w:rsidRPr="0068329B">
        <w:rPr>
          <w:sz w:val="24"/>
          <w:szCs w:val="24"/>
          <w:lang w:val="fr-FR"/>
        </w:rPr>
        <w:t xml:space="preserve"> </w:t>
      </w:r>
      <w:r w:rsidRPr="000B01C7">
        <w:rPr>
          <w:sz w:val="24"/>
          <w:szCs w:val="24"/>
        </w:rPr>
        <w:t>размене</w:t>
      </w:r>
      <w:r w:rsidRPr="0068329B">
        <w:rPr>
          <w:sz w:val="24"/>
          <w:szCs w:val="24"/>
          <w:lang w:val="fr-FR"/>
        </w:rPr>
        <w:t xml:space="preserve"> </w:t>
      </w:r>
      <w:r w:rsidRPr="000B01C7">
        <w:rPr>
          <w:sz w:val="24"/>
          <w:szCs w:val="24"/>
        </w:rPr>
        <w:t>информација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координацијом</w:t>
      </w:r>
      <w:r w:rsidRPr="0068329B">
        <w:rPr>
          <w:sz w:val="24"/>
          <w:szCs w:val="24"/>
          <w:lang w:val="fr-FR"/>
        </w:rPr>
        <w:t xml:space="preserve"> </w:t>
      </w:r>
      <w:r w:rsidRPr="000B01C7">
        <w:rPr>
          <w:sz w:val="24"/>
          <w:szCs w:val="24"/>
        </w:rPr>
        <w:t>између</w:t>
      </w:r>
      <w:r w:rsidRPr="0068329B">
        <w:rPr>
          <w:sz w:val="24"/>
          <w:szCs w:val="24"/>
          <w:lang w:val="fr-FR"/>
        </w:rPr>
        <w:t xml:space="preserve"> </w:t>
      </w:r>
      <w:r w:rsidRPr="000B01C7">
        <w:rPr>
          <w:sz w:val="24"/>
          <w:szCs w:val="24"/>
        </w:rPr>
        <w:t>јавних</w:t>
      </w:r>
      <w:r w:rsidRPr="0068329B">
        <w:rPr>
          <w:sz w:val="24"/>
          <w:szCs w:val="24"/>
          <w:lang w:val="fr-FR"/>
        </w:rPr>
        <w:t xml:space="preserve"> </w:t>
      </w:r>
      <w:r w:rsidRPr="000B01C7">
        <w:rPr>
          <w:sz w:val="24"/>
          <w:szCs w:val="24"/>
        </w:rPr>
        <w:t>институција</w:t>
      </w:r>
      <w:r w:rsidRPr="0068329B">
        <w:rPr>
          <w:sz w:val="24"/>
          <w:szCs w:val="24"/>
          <w:lang w:val="fr-FR"/>
        </w:rPr>
        <w:t xml:space="preserve">, </w:t>
      </w:r>
      <w:r w:rsidRPr="000B01C7">
        <w:rPr>
          <w:sz w:val="24"/>
          <w:szCs w:val="24"/>
        </w:rPr>
        <w:t>подржавањем</w:t>
      </w:r>
      <w:r w:rsidRPr="0068329B">
        <w:rPr>
          <w:sz w:val="24"/>
          <w:szCs w:val="24"/>
          <w:lang w:val="fr-FR"/>
        </w:rPr>
        <w:t xml:space="preserve"> </w:t>
      </w:r>
      <w:r w:rsidRPr="000B01C7">
        <w:rPr>
          <w:sz w:val="24"/>
          <w:szCs w:val="24"/>
        </w:rPr>
        <w:t>операционализације</w:t>
      </w:r>
      <w:r w:rsidRPr="0068329B">
        <w:rPr>
          <w:sz w:val="24"/>
          <w:szCs w:val="24"/>
          <w:lang w:val="fr-FR"/>
        </w:rPr>
        <w:t xml:space="preserve"> NCCC </w:t>
      </w:r>
      <w:r w:rsidRPr="000B01C7">
        <w:rPr>
          <w:sz w:val="24"/>
          <w:szCs w:val="24"/>
        </w:rPr>
        <w:t>и</w:t>
      </w:r>
      <w:r w:rsidRPr="0068329B">
        <w:rPr>
          <w:sz w:val="24"/>
          <w:szCs w:val="24"/>
          <w:lang w:val="fr-FR"/>
        </w:rPr>
        <w:t xml:space="preserve"> </w:t>
      </w:r>
      <w:r w:rsidRPr="000B01C7">
        <w:rPr>
          <w:sz w:val="24"/>
          <w:szCs w:val="24"/>
        </w:rPr>
        <w:t>јачањем</w:t>
      </w:r>
      <w:r w:rsidRPr="0068329B">
        <w:rPr>
          <w:sz w:val="24"/>
          <w:szCs w:val="24"/>
          <w:lang w:val="fr-FR"/>
        </w:rPr>
        <w:t xml:space="preserve"> </w:t>
      </w:r>
      <w:r w:rsidRPr="000B01C7">
        <w:rPr>
          <w:sz w:val="24"/>
          <w:szCs w:val="24"/>
        </w:rPr>
        <w:t>капацитета</w:t>
      </w:r>
      <w:r w:rsidRPr="0068329B">
        <w:rPr>
          <w:sz w:val="24"/>
          <w:szCs w:val="24"/>
          <w:lang w:val="fr-FR"/>
        </w:rPr>
        <w:t xml:space="preserve"> </w:t>
      </w:r>
      <w:r w:rsidRPr="000B01C7">
        <w:rPr>
          <w:sz w:val="24"/>
          <w:szCs w:val="24"/>
        </w:rPr>
        <w:t>заинтересованих</w:t>
      </w:r>
      <w:r w:rsidRPr="0068329B">
        <w:rPr>
          <w:sz w:val="24"/>
          <w:szCs w:val="24"/>
          <w:lang w:val="fr-FR"/>
        </w:rPr>
        <w:t xml:space="preserve"> </w:t>
      </w:r>
      <w:r w:rsidRPr="000B01C7">
        <w:rPr>
          <w:sz w:val="24"/>
          <w:szCs w:val="24"/>
        </w:rPr>
        <w:t>страна</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погледу</w:t>
      </w:r>
      <w:r w:rsidRPr="0068329B">
        <w:rPr>
          <w:sz w:val="24"/>
          <w:szCs w:val="24"/>
          <w:lang w:val="fr-FR"/>
        </w:rPr>
        <w:t xml:space="preserve"> </w:t>
      </w:r>
      <w:r w:rsidRPr="000B01C7">
        <w:rPr>
          <w:sz w:val="24"/>
          <w:szCs w:val="24"/>
        </w:rPr>
        <w:t>планирања</w:t>
      </w:r>
      <w:r w:rsidRPr="0068329B">
        <w:rPr>
          <w:sz w:val="24"/>
          <w:szCs w:val="24"/>
          <w:lang w:val="fr-FR"/>
        </w:rPr>
        <w:t xml:space="preserve">, </w:t>
      </w:r>
      <w:r w:rsidRPr="000B01C7">
        <w:rPr>
          <w:sz w:val="24"/>
          <w:szCs w:val="24"/>
        </w:rPr>
        <w:t>примене</w:t>
      </w:r>
      <w:r w:rsidRPr="0068329B">
        <w:rPr>
          <w:sz w:val="24"/>
          <w:szCs w:val="24"/>
          <w:lang w:val="fr-FR"/>
        </w:rPr>
        <w:t xml:space="preserve"> </w:t>
      </w:r>
      <w:r w:rsidRPr="000B01C7">
        <w:rPr>
          <w:sz w:val="24"/>
          <w:szCs w:val="24"/>
        </w:rPr>
        <w:t>климатских</w:t>
      </w:r>
      <w:r w:rsidRPr="0068329B">
        <w:rPr>
          <w:sz w:val="24"/>
          <w:szCs w:val="24"/>
          <w:lang w:val="fr-FR"/>
        </w:rPr>
        <w:t xml:space="preserve"> </w:t>
      </w:r>
      <w:r w:rsidRPr="000B01C7">
        <w:rPr>
          <w:sz w:val="24"/>
          <w:szCs w:val="24"/>
        </w:rPr>
        <w:t>промена</w:t>
      </w:r>
      <w:r w:rsidRPr="0068329B">
        <w:rPr>
          <w:sz w:val="24"/>
          <w:szCs w:val="24"/>
          <w:lang w:val="fr-FR"/>
        </w:rPr>
        <w:t xml:space="preserve">, </w:t>
      </w:r>
      <w:r w:rsidRPr="000B01C7">
        <w:rPr>
          <w:sz w:val="24"/>
          <w:szCs w:val="24"/>
        </w:rPr>
        <w:t>као</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еколошких</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социјалних</w:t>
      </w:r>
      <w:r w:rsidRPr="0068329B">
        <w:rPr>
          <w:sz w:val="24"/>
          <w:szCs w:val="24"/>
          <w:lang w:val="fr-FR"/>
        </w:rPr>
        <w:t xml:space="preserve"> </w:t>
      </w:r>
      <w:r w:rsidRPr="000B01C7">
        <w:rPr>
          <w:sz w:val="24"/>
          <w:szCs w:val="24"/>
        </w:rPr>
        <w:t>аспеката</w:t>
      </w:r>
      <w:r w:rsidRPr="0068329B">
        <w:rPr>
          <w:sz w:val="24"/>
          <w:szCs w:val="24"/>
          <w:lang w:val="fr-FR"/>
        </w:rPr>
        <w:t xml:space="preserve">. </w:t>
      </w:r>
      <w:r w:rsidRPr="000B01C7">
        <w:rPr>
          <w:sz w:val="24"/>
          <w:szCs w:val="24"/>
        </w:rPr>
        <w:t>Поред</w:t>
      </w:r>
      <w:r w:rsidRPr="0068329B">
        <w:rPr>
          <w:sz w:val="24"/>
          <w:szCs w:val="24"/>
          <w:lang w:val="fr-FR"/>
        </w:rPr>
        <w:t xml:space="preserve"> </w:t>
      </w:r>
      <w:r w:rsidRPr="000B01C7">
        <w:rPr>
          <w:sz w:val="24"/>
          <w:szCs w:val="24"/>
        </w:rPr>
        <w:t>тога</w:t>
      </w:r>
      <w:r w:rsidRPr="0068329B">
        <w:rPr>
          <w:sz w:val="24"/>
          <w:szCs w:val="24"/>
          <w:lang w:val="fr-FR"/>
        </w:rPr>
        <w:t xml:space="preserve">, </w:t>
      </w:r>
      <w:r w:rsidRPr="000B01C7">
        <w:rPr>
          <w:sz w:val="24"/>
          <w:szCs w:val="24"/>
        </w:rPr>
        <w:t>проценом</w:t>
      </w:r>
      <w:r w:rsidRPr="0068329B">
        <w:rPr>
          <w:sz w:val="24"/>
          <w:szCs w:val="24"/>
          <w:lang w:val="fr-FR"/>
        </w:rPr>
        <w:t xml:space="preserve"> </w:t>
      </w:r>
      <w:r w:rsidRPr="000B01C7">
        <w:rPr>
          <w:sz w:val="24"/>
          <w:szCs w:val="24"/>
        </w:rPr>
        <w:t>финансијског</w:t>
      </w:r>
      <w:r w:rsidRPr="0068329B">
        <w:rPr>
          <w:sz w:val="24"/>
          <w:szCs w:val="24"/>
          <w:lang w:val="fr-FR"/>
        </w:rPr>
        <w:t xml:space="preserve"> </w:t>
      </w:r>
      <w:r w:rsidRPr="000B01C7">
        <w:rPr>
          <w:sz w:val="24"/>
          <w:szCs w:val="24"/>
        </w:rPr>
        <w:t>механизма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локалне</w:t>
      </w:r>
      <w:r w:rsidRPr="0068329B">
        <w:rPr>
          <w:sz w:val="24"/>
          <w:szCs w:val="24"/>
          <w:lang w:val="fr-FR"/>
        </w:rPr>
        <w:t xml:space="preserve"> </w:t>
      </w:r>
      <w:r w:rsidRPr="000B01C7">
        <w:rPr>
          <w:sz w:val="24"/>
          <w:szCs w:val="24"/>
        </w:rPr>
        <w:t>самоуправе</w:t>
      </w:r>
      <w:r w:rsidRPr="0068329B">
        <w:rPr>
          <w:sz w:val="24"/>
          <w:szCs w:val="24"/>
          <w:lang w:val="fr-FR"/>
        </w:rPr>
        <w:t xml:space="preserve">, </w:t>
      </w:r>
      <w:r w:rsidRPr="000B01C7">
        <w:rPr>
          <w:sz w:val="24"/>
          <w:szCs w:val="24"/>
        </w:rPr>
        <w:t>програм</w:t>
      </w:r>
      <w:r w:rsidRPr="0068329B">
        <w:rPr>
          <w:sz w:val="24"/>
          <w:szCs w:val="24"/>
          <w:lang w:val="fr-FR"/>
        </w:rPr>
        <w:t xml:space="preserve"> </w:t>
      </w:r>
      <w:r w:rsidRPr="000B01C7">
        <w:rPr>
          <w:sz w:val="24"/>
          <w:szCs w:val="24"/>
        </w:rPr>
        <w:t>треба</w:t>
      </w:r>
      <w:r w:rsidRPr="0068329B">
        <w:rPr>
          <w:sz w:val="24"/>
          <w:szCs w:val="24"/>
          <w:lang w:val="fr-FR"/>
        </w:rPr>
        <w:t xml:space="preserve"> </w:t>
      </w:r>
      <w:r w:rsidRPr="000B01C7">
        <w:rPr>
          <w:sz w:val="24"/>
          <w:szCs w:val="24"/>
        </w:rPr>
        <w:t>да</w:t>
      </w:r>
      <w:r w:rsidRPr="0068329B">
        <w:rPr>
          <w:sz w:val="24"/>
          <w:szCs w:val="24"/>
          <w:lang w:val="fr-FR"/>
        </w:rPr>
        <w:t xml:space="preserve"> </w:t>
      </w:r>
      <w:r w:rsidRPr="000B01C7">
        <w:rPr>
          <w:sz w:val="24"/>
          <w:szCs w:val="24"/>
        </w:rPr>
        <w:t>промовише</w:t>
      </w:r>
      <w:r w:rsidRPr="0068329B">
        <w:rPr>
          <w:sz w:val="24"/>
          <w:szCs w:val="24"/>
          <w:lang w:val="fr-FR"/>
        </w:rPr>
        <w:t xml:space="preserve"> </w:t>
      </w:r>
      <w:r w:rsidRPr="000B01C7">
        <w:rPr>
          <w:sz w:val="24"/>
          <w:szCs w:val="24"/>
        </w:rPr>
        <w:t>њихов</w:t>
      </w:r>
      <w:r w:rsidRPr="0068329B">
        <w:rPr>
          <w:sz w:val="24"/>
          <w:szCs w:val="24"/>
          <w:lang w:val="fr-FR"/>
        </w:rPr>
        <w:t xml:space="preserve"> </w:t>
      </w:r>
      <w:r w:rsidRPr="000B01C7">
        <w:rPr>
          <w:sz w:val="24"/>
          <w:szCs w:val="24"/>
        </w:rPr>
        <w:t>приступ</w:t>
      </w:r>
      <w:r w:rsidRPr="0068329B">
        <w:rPr>
          <w:sz w:val="24"/>
          <w:szCs w:val="24"/>
          <w:lang w:val="fr-FR"/>
        </w:rPr>
        <w:t xml:space="preserve"> </w:t>
      </w:r>
      <w:r w:rsidRPr="000B01C7">
        <w:rPr>
          <w:sz w:val="24"/>
          <w:szCs w:val="24"/>
        </w:rPr>
        <w:t>финансијским</w:t>
      </w:r>
      <w:r w:rsidRPr="0068329B">
        <w:rPr>
          <w:sz w:val="24"/>
          <w:szCs w:val="24"/>
          <w:lang w:val="fr-FR"/>
        </w:rPr>
        <w:t xml:space="preserve"> </w:t>
      </w:r>
      <w:r w:rsidRPr="000B01C7">
        <w:rPr>
          <w:sz w:val="24"/>
          <w:szCs w:val="24"/>
        </w:rPr>
        <w:t>ресурсима</w:t>
      </w:r>
      <w:r w:rsidRPr="0068329B">
        <w:rPr>
          <w:sz w:val="24"/>
          <w:szCs w:val="24"/>
          <w:lang w:val="fr-FR"/>
        </w:rPr>
        <w:t xml:space="preserve"> </w:t>
      </w:r>
      <w:r w:rsidRPr="000B01C7">
        <w:rPr>
          <w:sz w:val="24"/>
          <w:szCs w:val="24"/>
        </w:rPr>
        <w:t>како</w:t>
      </w:r>
      <w:r w:rsidRPr="0068329B">
        <w:rPr>
          <w:sz w:val="24"/>
          <w:szCs w:val="24"/>
          <w:lang w:val="fr-FR"/>
        </w:rPr>
        <w:t xml:space="preserve"> </w:t>
      </w:r>
      <w:r w:rsidRPr="000B01C7">
        <w:rPr>
          <w:sz w:val="24"/>
          <w:szCs w:val="24"/>
        </w:rPr>
        <w:t>би</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олакшале</w:t>
      </w:r>
      <w:r w:rsidRPr="0068329B">
        <w:rPr>
          <w:sz w:val="24"/>
          <w:szCs w:val="24"/>
          <w:lang w:val="fr-FR"/>
        </w:rPr>
        <w:t xml:space="preserve"> </w:t>
      </w:r>
      <w:r w:rsidRPr="000B01C7">
        <w:rPr>
          <w:sz w:val="24"/>
          <w:szCs w:val="24"/>
        </w:rPr>
        <w:t>климатске</w:t>
      </w:r>
      <w:r w:rsidRPr="0068329B">
        <w:rPr>
          <w:sz w:val="24"/>
          <w:szCs w:val="24"/>
          <w:lang w:val="fr-FR"/>
        </w:rPr>
        <w:t xml:space="preserve"> </w:t>
      </w:r>
      <w:r w:rsidRPr="000B01C7">
        <w:rPr>
          <w:sz w:val="24"/>
          <w:szCs w:val="24"/>
        </w:rPr>
        <w:t>инвестиције</w:t>
      </w:r>
      <w:r w:rsidRPr="0068329B">
        <w:rPr>
          <w:sz w:val="24"/>
          <w:szCs w:val="24"/>
          <w:lang w:val="fr-FR"/>
        </w:rPr>
        <w:t>.</w:t>
      </w:r>
    </w:p>
    <w:p w:rsidR="002B5862" w:rsidRPr="0068329B" w:rsidRDefault="002B5862" w:rsidP="002B5862">
      <w:pPr>
        <w:pStyle w:val="BodyText"/>
        <w:rPr>
          <w:sz w:val="24"/>
          <w:szCs w:val="24"/>
          <w:lang w:val="fr-FR"/>
        </w:rPr>
      </w:pPr>
      <w:r w:rsidRPr="000B01C7">
        <w:rPr>
          <w:sz w:val="24"/>
          <w:szCs w:val="24"/>
        </w:rPr>
        <w:t>Програм</w:t>
      </w:r>
      <w:r w:rsidRPr="0068329B">
        <w:rPr>
          <w:sz w:val="24"/>
          <w:szCs w:val="24"/>
          <w:lang w:val="fr-FR"/>
        </w:rPr>
        <w:t xml:space="preserve"> </w:t>
      </w:r>
      <w:r w:rsidRPr="000B01C7">
        <w:rPr>
          <w:sz w:val="24"/>
          <w:szCs w:val="24"/>
        </w:rPr>
        <w:t>ће</w:t>
      </w:r>
      <w:r w:rsidRPr="0068329B">
        <w:rPr>
          <w:sz w:val="24"/>
          <w:szCs w:val="24"/>
          <w:lang w:val="fr-FR"/>
        </w:rPr>
        <w:t xml:space="preserve"> </w:t>
      </w:r>
      <w:r w:rsidRPr="000B01C7">
        <w:rPr>
          <w:sz w:val="24"/>
          <w:szCs w:val="24"/>
        </w:rPr>
        <w:t>такође</w:t>
      </w:r>
      <w:r w:rsidRPr="0068329B">
        <w:rPr>
          <w:sz w:val="24"/>
          <w:szCs w:val="24"/>
          <w:lang w:val="fr-FR"/>
        </w:rPr>
        <w:t xml:space="preserve"> </w:t>
      </w:r>
      <w:r w:rsidRPr="000B01C7">
        <w:rPr>
          <w:sz w:val="24"/>
          <w:szCs w:val="24"/>
        </w:rPr>
        <w:t>допринети</w:t>
      </w:r>
      <w:r w:rsidRPr="0068329B">
        <w:rPr>
          <w:sz w:val="24"/>
          <w:szCs w:val="24"/>
          <w:lang w:val="fr-FR"/>
        </w:rPr>
        <w:t xml:space="preserve"> </w:t>
      </w:r>
      <w:r w:rsidRPr="000B01C7">
        <w:rPr>
          <w:sz w:val="24"/>
          <w:szCs w:val="24"/>
        </w:rPr>
        <w:t>бољој</w:t>
      </w:r>
      <w:r w:rsidRPr="0068329B">
        <w:rPr>
          <w:sz w:val="24"/>
          <w:szCs w:val="24"/>
          <w:lang w:val="fr-FR"/>
        </w:rPr>
        <w:t xml:space="preserve"> </w:t>
      </w:r>
      <w:r w:rsidRPr="000B01C7">
        <w:rPr>
          <w:sz w:val="24"/>
          <w:szCs w:val="24"/>
        </w:rPr>
        <w:t>родној</w:t>
      </w:r>
      <w:r w:rsidRPr="0068329B">
        <w:rPr>
          <w:sz w:val="24"/>
          <w:szCs w:val="24"/>
          <w:lang w:val="fr-FR"/>
        </w:rPr>
        <w:t xml:space="preserve"> </w:t>
      </w:r>
      <w:r w:rsidRPr="000B01C7">
        <w:rPr>
          <w:sz w:val="24"/>
          <w:szCs w:val="24"/>
        </w:rPr>
        <w:t>равноправности</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састав</w:t>
      </w:r>
      <w:r w:rsidRPr="0068329B">
        <w:rPr>
          <w:sz w:val="24"/>
          <w:szCs w:val="24"/>
          <w:lang w:val="fr-FR"/>
        </w:rPr>
        <w:t xml:space="preserve"> NCCC </w:t>
      </w:r>
      <w:r w:rsidRPr="000B01C7">
        <w:rPr>
          <w:sz w:val="24"/>
          <w:szCs w:val="24"/>
        </w:rPr>
        <w:t>и</w:t>
      </w:r>
      <w:r w:rsidRPr="0068329B">
        <w:rPr>
          <w:sz w:val="24"/>
          <w:szCs w:val="24"/>
          <w:lang w:val="fr-FR"/>
        </w:rPr>
        <w:t xml:space="preserve"> </w:t>
      </w:r>
      <w:r w:rsidRPr="000B01C7">
        <w:rPr>
          <w:sz w:val="24"/>
          <w:szCs w:val="24"/>
        </w:rPr>
        <w:t>плану</w:t>
      </w:r>
      <w:r w:rsidRPr="0068329B">
        <w:rPr>
          <w:sz w:val="24"/>
          <w:szCs w:val="24"/>
          <w:lang w:val="fr-FR"/>
        </w:rPr>
        <w:t xml:space="preserve"> </w:t>
      </w:r>
      <w:r w:rsidRPr="000B01C7">
        <w:rPr>
          <w:sz w:val="24"/>
          <w:szCs w:val="24"/>
        </w:rPr>
        <w:t>изградње</w:t>
      </w:r>
      <w:r w:rsidRPr="0068329B">
        <w:rPr>
          <w:sz w:val="24"/>
          <w:szCs w:val="24"/>
          <w:lang w:val="fr-FR"/>
        </w:rPr>
        <w:t xml:space="preserve"> </w:t>
      </w:r>
      <w:r w:rsidRPr="000B01C7">
        <w:rPr>
          <w:sz w:val="24"/>
          <w:szCs w:val="24"/>
        </w:rPr>
        <w:t>капацитета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главна</w:t>
      </w:r>
      <w:r w:rsidRPr="0068329B">
        <w:rPr>
          <w:sz w:val="24"/>
          <w:szCs w:val="24"/>
          <w:lang w:val="fr-FR"/>
        </w:rPr>
        <w:t xml:space="preserve"> </w:t>
      </w:r>
      <w:r w:rsidRPr="000B01C7">
        <w:rPr>
          <w:sz w:val="24"/>
          <w:szCs w:val="24"/>
        </w:rPr>
        <w:t>укључена</w:t>
      </w:r>
      <w:r w:rsidRPr="0068329B">
        <w:rPr>
          <w:sz w:val="24"/>
          <w:szCs w:val="24"/>
          <w:lang w:val="fr-FR"/>
        </w:rPr>
        <w:t xml:space="preserve"> </w:t>
      </w:r>
      <w:r w:rsidRPr="000B01C7">
        <w:rPr>
          <w:sz w:val="24"/>
          <w:szCs w:val="24"/>
        </w:rPr>
        <w:t>министарства</w:t>
      </w:r>
      <w:r w:rsidRPr="0068329B">
        <w:rPr>
          <w:sz w:val="24"/>
          <w:szCs w:val="24"/>
          <w:lang w:val="fr-FR"/>
        </w:rPr>
        <w:t xml:space="preserve"> (</w:t>
      </w:r>
      <w:r w:rsidRPr="000B01C7">
        <w:rPr>
          <w:sz w:val="24"/>
          <w:szCs w:val="24"/>
        </w:rPr>
        <w:t>родни</w:t>
      </w:r>
      <w:r w:rsidRPr="0068329B">
        <w:rPr>
          <w:sz w:val="24"/>
          <w:szCs w:val="24"/>
          <w:lang w:val="fr-FR"/>
        </w:rPr>
        <w:t xml:space="preserve"> </w:t>
      </w:r>
      <w:r w:rsidRPr="000B01C7">
        <w:rPr>
          <w:sz w:val="24"/>
          <w:szCs w:val="24"/>
        </w:rPr>
        <w:t>приступ</w:t>
      </w:r>
      <w:r w:rsidRPr="0068329B">
        <w:rPr>
          <w:sz w:val="24"/>
          <w:szCs w:val="24"/>
          <w:lang w:val="fr-FR"/>
        </w:rPr>
        <w:t xml:space="preserve">). </w:t>
      </w:r>
      <w:r w:rsidRPr="000B01C7">
        <w:rPr>
          <w:sz w:val="24"/>
          <w:szCs w:val="24"/>
        </w:rPr>
        <w:t>Исто</w:t>
      </w:r>
      <w:r w:rsidRPr="0068329B">
        <w:rPr>
          <w:sz w:val="24"/>
          <w:szCs w:val="24"/>
          <w:lang w:val="fr-FR"/>
        </w:rPr>
        <w:t xml:space="preserve"> </w:t>
      </w:r>
      <w:r w:rsidRPr="000B01C7">
        <w:rPr>
          <w:sz w:val="24"/>
          <w:szCs w:val="24"/>
        </w:rPr>
        <w:t>тако</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нивоу</w:t>
      </w:r>
      <w:r w:rsidRPr="0068329B">
        <w:rPr>
          <w:sz w:val="24"/>
          <w:szCs w:val="24"/>
          <w:lang w:val="fr-FR"/>
        </w:rPr>
        <w:t xml:space="preserve"> </w:t>
      </w:r>
      <w:r w:rsidRPr="000B01C7">
        <w:rPr>
          <w:sz w:val="24"/>
          <w:szCs w:val="24"/>
        </w:rPr>
        <w:t>пилот</w:t>
      </w:r>
      <w:r w:rsidRPr="0068329B">
        <w:rPr>
          <w:sz w:val="24"/>
          <w:szCs w:val="24"/>
          <w:lang w:val="fr-FR"/>
        </w:rPr>
        <w:t xml:space="preserve"> </w:t>
      </w:r>
      <w:r w:rsidRPr="000B01C7">
        <w:rPr>
          <w:sz w:val="24"/>
          <w:szCs w:val="24"/>
        </w:rPr>
        <w:t>градова</w:t>
      </w:r>
      <w:r w:rsidRPr="0068329B">
        <w:rPr>
          <w:sz w:val="24"/>
          <w:szCs w:val="24"/>
          <w:lang w:val="fr-FR"/>
        </w:rPr>
        <w:t xml:space="preserve"> / </w:t>
      </w:r>
      <w:r w:rsidRPr="000B01C7">
        <w:rPr>
          <w:sz w:val="24"/>
          <w:szCs w:val="24"/>
        </w:rPr>
        <w:t>општина</w:t>
      </w:r>
      <w:r w:rsidRPr="0068329B">
        <w:rPr>
          <w:sz w:val="24"/>
          <w:szCs w:val="24"/>
          <w:lang w:val="fr-FR"/>
        </w:rPr>
        <w:t xml:space="preserve">, </w:t>
      </w:r>
      <w:r w:rsidRPr="000B01C7">
        <w:rPr>
          <w:sz w:val="24"/>
          <w:szCs w:val="24"/>
        </w:rPr>
        <w:t>допринеће</w:t>
      </w:r>
      <w:r w:rsidRPr="0068329B">
        <w:rPr>
          <w:sz w:val="24"/>
          <w:szCs w:val="24"/>
          <w:lang w:val="fr-FR"/>
        </w:rPr>
        <w:t xml:space="preserve"> </w:t>
      </w:r>
      <w:r w:rsidRPr="000B01C7">
        <w:rPr>
          <w:sz w:val="24"/>
          <w:szCs w:val="24"/>
        </w:rPr>
        <w:t>процени</w:t>
      </w:r>
      <w:r w:rsidRPr="0068329B">
        <w:rPr>
          <w:sz w:val="24"/>
          <w:szCs w:val="24"/>
          <w:lang w:val="fr-FR"/>
        </w:rPr>
        <w:t xml:space="preserve"> </w:t>
      </w:r>
      <w:r w:rsidRPr="000B01C7">
        <w:rPr>
          <w:sz w:val="24"/>
          <w:szCs w:val="24"/>
        </w:rPr>
        <w:t>рањивости</w:t>
      </w:r>
      <w:r w:rsidRPr="0068329B">
        <w:rPr>
          <w:sz w:val="24"/>
          <w:szCs w:val="24"/>
          <w:lang w:val="fr-FR"/>
        </w:rPr>
        <w:t xml:space="preserve"> (</w:t>
      </w:r>
      <w:r w:rsidRPr="000B01C7">
        <w:rPr>
          <w:sz w:val="24"/>
          <w:szCs w:val="24"/>
        </w:rPr>
        <w:t>ако</w:t>
      </w:r>
      <w:r w:rsidRPr="0068329B">
        <w:rPr>
          <w:sz w:val="24"/>
          <w:szCs w:val="24"/>
          <w:lang w:val="fr-FR"/>
        </w:rPr>
        <w:t xml:space="preserve"> </w:t>
      </w:r>
      <w:r w:rsidRPr="000B01C7">
        <w:rPr>
          <w:sz w:val="24"/>
          <w:szCs w:val="24"/>
        </w:rPr>
        <w:t>је</w:t>
      </w:r>
      <w:r w:rsidRPr="0068329B">
        <w:rPr>
          <w:sz w:val="24"/>
          <w:szCs w:val="24"/>
          <w:lang w:val="fr-FR"/>
        </w:rPr>
        <w:t xml:space="preserve"> </w:t>
      </w:r>
      <w:r w:rsidRPr="000B01C7">
        <w:rPr>
          <w:sz w:val="24"/>
          <w:szCs w:val="24"/>
        </w:rPr>
        <w:t>потребно</w:t>
      </w:r>
      <w:r w:rsidRPr="0068329B">
        <w:rPr>
          <w:sz w:val="24"/>
          <w:szCs w:val="24"/>
          <w:lang w:val="fr-FR"/>
        </w:rPr>
        <w:t xml:space="preserve">), </w:t>
      </w:r>
      <w:r w:rsidRPr="000B01C7">
        <w:rPr>
          <w:sz w:val="24"/>
          <w:szCs w:val="24"/>
        </w:rPr>
        <w:t>развоју</w:t>
      </w:r>
      <w:r w:rsidRPr="0068329B">
        <w:rPr>
          <w:sz w:val="24"/>
          <w:szCs w:val="24"/>
          <w:lang w:val="fr-FR"/>
        </w:rPr>
        <w:t xml:space="preserve"> </w:t>
      </w:r>
      <w:r w:rsidRPr="000B01C7">
        <w:rPr>
          <w:sz w:val="24"/>
          <w:szCs w:val="24"/>
        </w:rPr>
        <w:t>кампање</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подизање</w:t>
      </w:r>
      <w:r w:rsidRPr="0068329B">
        <w:rPr>
          <w:sz w:val="24"/>
          <w:szCs w:val="24"/>
          <w:lang w:val="fr-FR"/>
        </w:rPr>
        <w:t xml:space="preserve"> </w:t>
      </w:r>
      <w:r w:rsidRPr="000B01C7">
        <w:rPr>
          <w:sz w:val="24"/>
          <w:szCs w:val="24"/>
        </w:rPr>
        <w:t>свести</w:t>
      </w:r>
      <w:r w:rsidRPr="0068329B">
        <w:rPr>
          <w:sz w:val="24"/>
          <w:szCs w:val="24"/>
          <w:lang w:val="fr-FR"/>
        </w:rPr>
        <w:t xml:space="preserve"> </w:t>
      </w:r>
      <w:r w:rsidRPr="000B01C7">
        <w:rPr>
          <w:sz w:val="24"/>
          <w:szCs w:val="24"/>
        </w:rPr>
        <w:t>о</w:t>
      </w:r>
      <w:r w:rsidRPr="0068329B">
        <w:rPr>
          <w:sz w:val="24"/>
          <w:szCs w:val="24"/>
          <w:lang w:val="fr-FR"/>
        </w:rPr>
        <w:t xml:space="preserve"> </w:t>
      </w:r>
      <w:r w:rsidRPr="000B01C7">
        <w:rPr>
          <w:sz w:val="24"/>
          <w:szCs w:val="24"/>
        </w:rPr>
        <w:t>климатским</w:t>
      </w:r>
      <w:r w:rsidRPr="0068329B">
        <w:rPr>
          <w:sz w:val="24"/>
          <w:szCs w:val="24"/>
          <w:lang w:val="fr-FR"/>
        </w:rPr>
        <w:t xml:space="preserve"> </w:t>
      </w:r>
      <w:r w:rsidRPr="000B01C7">
        <w:rPr>
          <w:sz w:val="24"/>
          <w:szCs w:val="24"/>
        </w:rPr>
        <w:t>променама</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обука</w:t>
      </w:r>
      <w:r w:rsidRPr="0068329B">
        <w:rPr>
          <w:sz w:val="24"/>
          <w:szCs w:val="24"/>
          <w:lang w:val="fr-FR"/>
        </w:rPr>
        <w:t xml:space="preserve">, </w:t>
      </w:r>
      <w:r w:rsidRPr="000B01C7">
        <w:rPr>
          <w:sz w:val="24"/>
          <w:szCs w:val="24"/>
        </w:rPr>
        <w:t>које</w:t>
      </w:r>
      <w:r w:rsidRPr="0068329B">
        <w:rPr>
          <w:sz w:val="24"/>
          <w:szCs w:val="24"/>
          <w:lang w:val="fr-FR"/>
        </w:rPr>
        <w:t xml:space="preserve"> </w:t>
      </w:r>
      <w:r w:rsidRPr="000B01C7">
        <w:rPr>
          <w:sz w:val="24"/>
          <w:szCs w:val="24"/>
        </w:rPr>
        <w:t>ће</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спроводити</w:t>
      </w:r>
      <w:r w:rsidRPr="0068329B">
        <w:rPr>
          <w:sz w:val="24"/>
          <w:szCs w:val="24"/>
          <w:lang w:val="fr-FR"/>
        </w:rPr>
        <w:t xml:space="preserve"> </w:t>
      </w:r>
      <w:r w:rsidRPr="000B01C7">
        <w:rPr>
          <w:sz w:val="24"/>
          <w:szCs w:val="24"/>
        </w:rPr>
        <w:t>користећи</w:t>
      </w:r>
      <w:r w:rsidRPr="0068329B">
        <w:rPr>
          <w:sz w:val="24"/>
          <w:szCs w:val="24"/>
          <w:lang w:val="fr-FR"/>
        </w:rPr>
        <w:t xml:space="preserve"> </w:t>
      </w:r>
      <w:r w:rsidRPr="000B01C7">
        <w:rPr>
          <w:sz w:val="24"/>
          <w:szCs w:val="24"/>
        </w:rPr>
        <w:t>родни</w:t>
      </w:r>
      <w:r w:rsidRPr="0068329B">
        <w:rPr>
          <w:sz w:val="24"/>
          <w:szCs w:val="24"/>
          <w:lang w:val="fr-FR"/>
        </w:rPr>
        <w:t xml:space="preserve"> </w:t>
      </w:r>
      <w:r w:rsidRPr="000B01C7">
        <w:rPr>
          <w:sz w:val="24"/>
          <w:szCs w:val="24"/>
        </w:rPr>
        <w:t>приступ</w:t>
      </w:r>
      <w:r w:rsidRPr="0068329B">
        <w:rPr>
          <w:sz w:val="24"/>
          <w:szCs w:val="24"/>
          <w:lang w:val="fr-FR"/>
        </w:rPr>
        <w:t xml:space="preserve">. </w:t>
      </w:r>
    </w:p>
    <w:p w:rsidR="005138CB" w:rsidRPr="005138CB" w:rsidRDefault="002B5862" w:rsidP="002B5862">
      <w:pPr>
        <w:pStyle w:val="BodyText"/>
        <w:rPr>
          <w:sz w:val="23"/>
          <w:szCs w:val="23"/>
          <w:lang w:val="fr-FR"/>
        </w:rPr>
      </w:pPr>
      <w:r w:rsidRPr="005138CB">
        <w:rPr>
          <w:sz w:val="23"/>
          <w:szCs w:val="23"/>
        </w:rPr>
        <w:t>Постизање</w:t>
      </w:r>
      <w:r w:rsidRPr="005138CB">
        <w:rPr>
          <w:sz w:val="23"/>
          <w:szCs w:val="23"/>
          <w:lang w:val="fr-FR"/>
        </w:rPr>
        <w:t xml:space="preserve"> </w:t>
      </w:r>
      <w:r w:rsidRPr="005138CB">
        <w:rPr>
          <w:sz w:val="23"/>
          <w:szCs w:val="23"/>
        </w:rPr>
        <w:t>показатеља</w:t>
      </w:r>
      <w:r w:rsidRPr="005138CB">
        <w:rPr>
          <w:sz w:val="23"/>
          <w:szCs w:val="23"/>
          <w:lang w:val="fr-FR"/>
        </w:rPr>
        <w:t xml:space="preserve"> </w:t>
      </w:r>
      <w:r w:rsidRPr="005138CB">
        <w:rPr>
          <w:sz w:val="23"/>
          <w:szCs w:val="23"/>
        </w:rPr>
        <w:t>резултата</w:t>
      </w:r>
      <w:r w:rsidRPr="005138CB">
        <w:rPr>
          <w:sz w:val="23"/>
          <w:szCs w:val="23"/>
          <w:lang w:val="fr-FR"/>
        </w:rPr>
        <w:t xml:space="preserve"> </w:t>
      </w:r>
      <w:r w:rsidRPr="005138CB">
        <w:rPr>
          <w:sz w:val="23"/>
          <w:szCs w:val="23"/>
        </w:rPr>
        <w:t>Програма</w:t>
      </w:r>
      <w:r w:rsidRPr="005138CB">
        <w:rPr>
          <w:sz w:val="23"/>
          <w:szCs w:val="23"/>
          <w:lang w:val="fr-FR"/>
        </w:rPr>
        <w:t xml:space="preserve"> </w:t>
      </w:r>
      <w:r w:rsidRPr="005138CB">
        <w:rPr>
          <w:sz w:val="23"/>
          <w:szCs w:val="23"/>
        </w:rPr>
        <w:t>биће</w:t>
      </w:r>
      <w:r w:rsidRPr="005138CB">
        <w:rPr>
          <w:sz w:val="23"/>
          <w:szCs w:val="23"/>
          <w:lang w:val="fr-FR"/>
        </w:rPr>
        <w:t xml:space="preserve"> </w:t>
      </w:r>
      <w:r w:rsidRPr="005138CB">
        <w:rPr>
          <w:sz w:val="23"/>
          <w:szCs w:val="23"/>
        </w:rPr>
        <w:t>услов</w:t>
      </w:r>
      <w:r w:rsidRPr="005138CB">
        <w:rPr>
          <w:sz w:val="23"/>
          <w:szCs w:val="23"/>
          <w:lang w:val="fr-FR"/>
        </w:rPr>
        <w:t xml:space="preserve"> </w:t>
      </w:r>
      <w:r w:rsidRPr="005138CB">
        <w:rPr>
          <w:sz w:val="23"/>
          <w:szCs w:val="23"/>
        </w:rPr>
        <w:t>за</w:t>
      </w:r>
      <w:r w:rsidRPr="005138CB">
        <w:rPr>
          <w:sz w:val="23"/>
          <w:szCs w:val="23"/>
          <w:lang w:val="fr-FR"/>
        </w:rPr>
        <w:t xml:space="preserve"> </w:t>
      </w:r>
      <w:r w:rsidRPr="005138CB">
        <w:rPr>
          <w:sz w:val="23"/>
          <w:szCs w:val="23"/>
        </w:rPr>
        <w:t>нови</w:t>
      </w:r>
      <w:r w:rsidRPr="005138CB">
        <w:rPr>
          <w:sz w:val="23"/>
          <w:szCs w:val="23"/>
          <w:lang w:val="fr-FR"/>
        </w:rPr>
        <w:t xml:space="preserve"> </w:t>
      </w:r>
      <w:r w:rsidRPr="005138CB">
        <w:rPr>
          <w:sz w:val="23"/>
          <w:szCs w:val="23"/>
        </w:rPr>
        <w:t>АФД</w:t>
      </w:r>
      <w:r w:rsidRPr="005138CB">
        <w:rPr>
          <w:sz w:val="23"/>
          <w:szCs w:val="23"/>
          <w:lang w:val="fr-FR"/>
        </w:rPr>
        <w:t>-</w:t>
      </w:r>
      <w:r w:rsidRPr="005138CB">
        <w:rPr>
          <w:sz w:val="23"/>
          <w:szCs w:val="23"/>
        </w:rPr>
        <w:t>ов</w:t>
      </w:r>
      <w:r w:rsidR="009F4FA1" w:rsidRPr="005138CB">
        <w:rPr>
          <w:sz w:val="23"/>
          <w:szCs w:val="23"/>
          <w:lang w:val="fr-FR"/>
        </w:rPr>
        <w:t xml:space="preserve"> PPL</w:t>
      </w:r>
      <w:r w:rsidR="009F4FA1" w:rsidRPr="005138CB">
        <w:rPr>
          <w:sz w:val="23"/>
          <w:szCs w:val="23"/>
          <w:lang w:val="sr-Cyrl-RS"/>
        </w:rPr>
        <w:t xml:space="preserve"> </w:t>
      </w:r>
      <w:r w:rsidRPr="005138CB">
        <w:rPr>
          <w:sz w:val="23"/>
          <w:szCs w:val="23"/>
        </w:rPr>
        <w:t>зајам</w:t>
      </w:r>
      <w:r w:rsidRPr="005138CB">
        <w:rPr>
          <w:sz w:val="23"/>
          <w:szCs w:val="23"/>
          <w:lang w:val="fr-FR"/>
        </w:rPr>
        <w:t xml:space="preserve">,  </w:t>
      </w:r>
      <w:r w:rsidRPr="005138CB">
        <w:rPr>
          <w:sz w:val="23"/>
          <w:szCs w:val="23"/>
        </w:rPr>
        <w:t>усредсређен</w:t>
      </w:r>
      <w:r w:rsidRPr="005138CB">
        <w:rPr>
          <w:sz w:val="23"/>
          <w:szCs w:val="23"/>
          <w:lang w:val="fr-FR"/>
        </w:rPr>
        <w:t xml:space="preserve"> </w:t>
      </w:r>
      <w:r w:rsidRPr="005138CB">
        <w:rPr>
          <w:sz w:val="23"/>
          <w:szCs w:val="23"/>
        </w:rPr>
        <w:t>на</w:t>
      </w:r>
      <w:r w:rsidRPr="005138CB">
        <w:rPr>
          <w:sz w:val="23"/>
          <w:szCs w:val="23"/>
          <w:lang w:val="fr-FR"/>
        </w:rPr>
        <w:t xml:space="preserve"> </w:t>
      </w:r>
      <w:r w:rsidRPr="005138CB">
        <w:rPr>
          <w:sz w:val="23"/>
          <w:szCs w:val="23"/>
        </w:rPr>
        <w:t>урбану</w:t>
      </w:r>
      <w:r w:rsidRPr="005138CB">
        <w:rPr>
          <w:sz w:val="23"/>
          <w:szCs w:val="23"/>
          <w:lang w:val="fr-FR"/>
        </w:rPr>
        <w:t xml:space="preserve"> </w:t>
      </w:r>
      <w:r w:rsidRPr="005138CB">
        <w:rPr>
          <w:sz w:val="23"/>
          <w:szCs w:val="23"/>
        </w:rPr>
        <w:t>климу</w:t>
      </w:r>
      <w:r w:rsidRPr="005138CB">
        <w:rPr>
          <w:sz w:val="23"/>
          <w:szCs w:val="23"/>
          <w:lang w:val="fr-FR"/>
        </w:rPr>
        <w:t xml:space="preserve"> </w:t>
      </w:r>
      <w:r w:rsidRPr="005138CB">
        <w:rPr>
          <w:sz w:val="23"/>
          <w:szCs w:val="23"/>
        </w:rPr>
        <w:t>и</w:t>
      </w:r>
      <w:r w:rsidRPr="005138CB">
        <w:rPr>
          <w:sz w:val="23"/>
          <w:szCs w:val="23"/>
          <w:lang w:val="fr-FR"/>
        </w:rPr>
        <w:t xml:space="preserve"> </w:t>
      </w:r>
      <w:r w:rsidRPr="005138CB">
        <w:rPr>
          <w:sz w:val="23"/>
          <w:szCs w:val="23"/>
        </w:rPr>
        <w:t>питања</w:t>
      </w:r>
      <w:r w:rsidRPr="005138CB">
        <w:rPr>
          <w:sz w:val="23"/>
          <w:szCs w:val="23"/>
          <w:lang w:val="fr-FR"/>
        </w:rPr>
        <w:t xml:space="preserve"> </w:t>
      </w:r>
      <w:r w:rsidRPr="005138CB">
        <w:rPr>
          <w:sz w:val="23"/>
          <w:szCs w:val="23"/>
        </w:rPr>
        <w:t>животне</w:t>
      </w:r>
      <w:r w:rsidRPr="005138CB">
        <w:rPr>
          <w:sz w:val="23"/>
          <w:szCs w:val="23"/>
          <w:lang w:val="fr-FR"/>
        </w:rPr>
        <w:t xml:space="preserve"> </w:t>
      </w:r>
      <w:r w:rsidRPr="005138CB">
        <w:rPr>
          <w:sz w:val="23"/>
          <w:szCs w:val="23"/>
        </w:rPr>
        <w:t>средине</w:t>
      </w:r>
      <w:r w:rsidRPr="005138CB">
        <w:rPr>
          <w:sz w:val="23"/>
          <w:szCs w:val="23"/>
          <w:lang w:val="fr-FR"/>
        </w:rPr>
        <w:t xml:space="preserve">. </w:t>
      </w:r>
      <w:r w:rsidRPr="005138CB">
        <w:rPr>
          <w:sz w:val="23"/>
          <w:szCs w:val="23"/>
        </w:rPr>
        <w:t>Образложење</w:t>
      </w:r>
      <w:r w:rsidRPr="005138CB">
        <w:rPr>
          <w:sz w:val="23"/>
          <w:szCs w:val="23"/>
          <w:lang w:val="fr-FR"/>
        </w:rPr>
        <w:t xml:space="preserve"> </w:t>
      </w:r>
      <w:r w:rsidRPr="005138CB">
        <w:rPr>
          <w:sz w:val="23"/>
          <w:szCs w:val="23"/>
        </w:rPr>
        <w:t>овог</w:t>
      </w:r>
      <w:r w:rsidRPr="005138CB">
        <w:rPr>
          <w:sz w:val="23"/>
          <w:szCs w:val="23"/>
          <w:lang w:val="fr-FR"/>
        </w:rPr>
        <w:t xml:space="preserve"> </w:t>
      </w:r>
      <w:r w:rsidRPr="005138CB">
        <w:rPr>
          <w:sz w:val="23"/>
          <w:szCs w:val="23"/>
        </w:rPr>
        <w:t>потенцијалног</w:t>
      </w:r>
      <w:r w:rsidRPr="005138CB">
        <w:rPr>
          <w:sz w:val="23"/>
          <w:szCs w:val="23"/>
          <w:lang w:val="fr-FR"/>
        </w:rPr>
        <w:t xml:space="preserve"> </w:t>
      </w:r>
      <w:r w:rsidR="005138CB" w:rsidRPr="005138CB">
        <w:rPr>
          <w:sz w:val="23"/>
          <w:szCs w:val="23"/>
          <w:lang w:val="fr-FR"/>
        </w:rPr>
        <w:br/>
      </w:r>
    </w:p>
    <w:p w:rsidR="002B5862" w:rsidRDefault="002B5862" w:rsidP="002B5862">
      <w:pPr>
        <w:pStyle w:val="BodyText"/>
        <w:rPr>
          <w:sz w:val="24"/>
          <w:szCs w:val="24"/>
          <w:lang w:val="fr-FR"/>
        </w:rPr>
      </w:pPr>
      <w:r w:rsidRPr="000B01C7">
        <w:rPr>
          <w:sz w:val="24"/>
          <w:szCs w:val="24"/>
        </w:rPr>
        <w:t>другог</w:t>
      </w:r>
      <w:r w:rsidRPr="0068329B">
        <w:rPr>
          <w:sz w:val="24"/>
          <w:szCs w:val="24"/>
          <w:lang w:val="fr-FR"/>
        </w:rPr>
        <w:t xml:space="preserve"> PPL </w:t>
      </w:r>
      <w:r w:rsidRPr="000B01C7">
        <w:rPr>
          <w:sz w:val="24"/>
          <w:szCs w:val="24"/>
        </w:rPr>
        <w:t>зајма</w:t>
      </w:r>
      <w:r w:rsidRPr="0068329B">
        <w:rPr>
          <w:sz w:val="24"/>
          <w:szCs w:val="24"/>
          <w:lang w:val="fr-FR"/>
        </w:rPr>
        <w:t xml:space="preserve"> </w:t>
      </w:r>
      <w:r w:rsidRPr="000B01C7">
        <w:rPr>
          <w:sz w:val="24"/>
          <w:szCs w:val="24"/>
        </w:rPr>
        <w:t>огледа</w:t>
      </w:r>
      <w:r w:rsidRPr="0068329B">
        <w:rPr>
          <w:sz w:val="24"/>
          <w:szCs w:val="24"/>
          <w:lang w:val="fr-FR"/>
        </w:rPr>
        <w:t xml:space="preserve"> </w:t>
      </w:r>
      <w:r w:rsidRPr="000B01C7">
        <w:rPr>
          <w:sz w:val="24"/>
          <w:szCs w:val="24"/>
        </w:rPr>
        <w:t>се</w:t>
      </w:r>
      <w:r w:rsidRPr="0068329B">
        <w:rPr>
          <w:sz w:val="24"/>
          <w:szCs w:val="24"/>
          <w:lang w:val="fr-FR"/>
        </w:rPr>
        <w:t xml:space="preserve"> </w:t>
      </w:r>
      <w:r w:rsidRPr="000B01C7">
        <w:rPr>
          <w:sz w:val="24"/>
          <w:szCs w:val="24"/>
        </w:rPr>
        <w:t>кроз</w:t>
      </w:r>
      <w:r w:rsidRPr="0068329B">
        <w:rPr>
          <w:sz w:val="24"/>
          <w:szCs w:val="24"/>
          <w:lang w:val="fr-FR"/>
        </w:rPr>
        <w:t xml:space="preserve"> </w:t>
      </w:r>
      <w:r w:rsidRPr="000B01C7">
        <w:rPr>
          <w:sz w:val="24"/>
          <w:szCs w:val="24"/>
        </w:rPr>
        <w:t>допринос</w:t>
      </w:r>
      <w:r w:rsidRPr="0068329B">
        <w:rPr>
          <w:sz w:val="24"/>
          <w:szCs w:val="24"/>
          <w:lang w:val="fr-FR"/>
        </w:rPr>
        <w:t xml:space="preserve"> </w:t>
      </w:r>
      <w:r w:rsidRPr="000B01C7">
        <w:rPr>
          <w:sz w:val="24"/>
          <w:szCs w:val="24"/>
        </w:rPr>
        <w:t>редовном</w:t>
      </w:r>
      <w:r w:rsidRPr="0068329B">
        <w:rPr>
          <w:sz w:val="24"/>
          <w:szCs w:val="24"/>
          <w:lang w:val="fr-FR"/>
        </w:rPr>
        <w:t xml:space="preserve"> </w:t>
      </w:r>
      <w:r w:rsidRPr="000B01C7">
        <w:rPr>
          <w:sz w:val="24"/>
          <w:szCs w:val="24"/>
        </w:rPr>
        <w:t>финансирању</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праћењу</w:t>
      </w:r>
      <w:r w:rsidRPr="0068329B">
        <w:rPr>
          <w:sz w:val="24"/>
          <w:szCs w:val="24"/>
          <w:lang w:val="fr-FR"/>
        </w:rPr>
        <w:t xml:space="preserve"> </w:t>
      </w:r>
      <w:r w:rsidRPr="000B01C7">
        <w:rPr>
          <w:sz w:val="24"/>
          <w:szCs w:val="24"/>
        </w:rPr>
        <w:t>акционог</w:t>
      </w:r>
      <w:r w:rsidRPr="0068329B">
        <w:rPr>
          <w:sz w:val="24"/>
          <w:szCs w:val="24"/>
          <w:lang w:val="fr-FR"/>
        </w:rPr>
        <w:t xml:space="preserve"> </w:t>
      </w:r>
      <w:r w:rsidRPr="000B01C7">
        <w:rPr>
          <w:sz w:val="24"/>
          <w:szCs w:val="24"/>
        </w:rPr>
        <w:t>плана</w:t>
      </w:r>
      <w:r w:rsidRPr="0068329B">
        <w:rPr>
          <w:sz w:val="24"/>
          <w:szCs w:val="24"/>
          <w:lang w:val="fr-FR"/>
        </w:rPr>
        <w:t xml:space="preserve"> </w:t>
      </w:r>
      <w:r w:rsidRPr="000B01C7">
        <w:rPr>
          <w:sz w:val="24"/>
          <w:szCs w:val="24"/>
        </w:rPr>
        <w:t>за</w:t>
      </w:r>
      <w:r w:rsidRPr="0068329B">
        <w:rPr>
          <w:sz w:val="24"/>
          <w:szCs w:val="24"/>
          <w:lang w:val="fr-FR"/>
        </w:rPr>
        <w:t xml:space="preserve"> </w:t>
      </w:r>
      <w:r w:rsidRPr="000B01C7">
        <w:rPr>
          <w:sz w:val="24"/>
          <w:szCs w:val="24"/>
        </w:rPr>
        <w:t>ублажавање</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прилагођавање</w:t>
      </w:r>
      <w:r w:rsidRPr="0068329B">
        <w:rPr>
          <w:sz w:val="24"/>
          <w:szCs w:val="24"/>
          <w:lang w:val="fr-FR"/>
        </w:rPr>
        <w:t xml:space="preserve"> </w:t>
      </w:r>
      <w:r w:rsidRPr="000B01C7">
        <w:rPr>
          <w:sz w:val="24"/>
          <w:szCs w:val="24"/>
        </w:rPr>
        <w:t>климе</w:t>
      </w:r>
      <w:r w:rsidRPr="0068329B">
        <w:rPr>
          <w:sz w:val="24"/>
          <w:szCs w:val="24"/>
          <w:lang w:val="fr-FR"/>
        </w:rPr>
        <w:t xml:space="preserve"> </w:t>
      </w:r>
      <w:r w:rsidRPr="000B01C7">
        <w:rPr>
          <w:sz w:val="24"/>
          <w:szCs w:val="24"/>
        </w:rPr>
        <w:t>у</w:t>
      </w:r>
      <w:r w:rsidRPr="0068329B">
        <w:rPr>
          <w:sz w:val="24"/>
          <w:szCs w:val="24"/>
          <w:lang w:val="fr-FR"/>
        </w:rPr>
        <w:t xml:space="preserve"> </w:t>
      </w:r>
      <w:r w:rsidRPr="000B01C7">
        <w:rPr>
          <w:sz w:val="24"/>
          <w:szCs w:val="24"/>
        </w:rPr>
        <w:t>градовима</w:t>
      </w:r>
      <w:r w:rsidRPr="0068329B">
        <w:rPr>
          <w:sz w:val="24"/>
          <w:szCs w:val="24"/>
          <w:lang w:val="fr-FR"/>
        </w:rPr>
        <w:t xml:space="preserve"> / </w:t>
      </w:r>
      <w:r w:rsidRPr="000B01C7">
        <w:rPr>
          <w:sz w:val="24"/>
          <w:szCs w:val="24"/>
        </w:rPr>
        <w:t>општинама</w:t>
      </w:r>
      <w:r w:rsidRPr="0068329B">
        <w:rPr>
          <w:sz w:val="24"/>
          <w:szCs w:val="24"/>
          <w:lang w:val="fr-FR"/>
        </w:rPr>
        <w:t xml:space="preserve"> </w:t>
      </w:r>
      <w:r w:rsidRPr="000B01C7">
        <w:rPr>
          <w:sz w:val="24"/>
          <w:szCs w:val="24"/>
        </w:rPr>
        <w:t>Србије</w:t>
      </w:r>
      <w:r w:rsidRPr="0068329B">
        <w:rPr>
          <w:sz w:val="24"/>
          <w:szCs w:val="24"/>
          <w:lang w:val="fr-FR"/>
        </w:rPr>
        <w:t xml:space="preserve">, </w:t>
      </w:r>
      <w:r w:rsidRPr="000B01C7">
        <w:rPr>
          <w:sz w:val="24"/>
          <w:szCs w:val="24"/>
        </w:rPr>
        <w:t>са</w:t>
      </w:r>
      <w:r w:rsidRPr="0068329B">
        <w:rPr>
          <w:sz w:val="24"/>
          <w:szCs w:val="24"/>
          <w:lang w:val="fr-FR"/>
        </w:rPr>
        <w:t xml:space="preserve"> </w:t>
      </w:r>
      <w:r w:rsidRPr="000B01C7">
        <w:rPr>
          <w:sz w:val="24"/>
          <w:szCs w:val="24"/>
        </w:rPr>
        <w:t>појачаним</w:t>
      </w:r>
      <w:r w:rsidRPr="0068329B">
        <w:rPr>
          <w:sz w:val="24"/>
          <w:szCs w:val="24"/>
          <w:lang w:val="fr-FR"/>
        </w:rPr>
        <w:t xml:space="preserve"> </w:t>
      </w:r>
      <w:r w:rsidRPr="000B01C7">
        <w:rPr>
          <w:sz w:val="24"/>
          <w:szCs w:val="24"/>
        </w:rPr>
        <w:t>фокусом</w:t>
      </w:r>
      <w:r w:rsidRPr="0068329B">
        <w:rPr>
          <w:sz w:val="24"/>
          <w:szCs w:val="24"/>
          <w:lang w:val="fr-FR"/>
        </w:rPr>
        <w:t xml:space="preserve"> </w:t>
      </w:r>
      <w:r w:rsidRPr="000B01C7">
        <w:rPr>
          <w:sz w:val="24"/>
          <w:szCs w:val="24"/>
        </w:rPr>
        <w:t>на</w:t>
      </w:r>
      <w:r w:rsidRPr="0068329B">
        <w:rPr>
          <w:sz w:val="24"/>
          <w:szCs w:val="24"/>
          <w:lang w:val="fr-FR"/>
        </w:rPr>
        <w:t xml:space="preserve"> </w:t>
      </w:r>
      <w:r w:rsidRPr="000B01C7">
        <w:rPr>
          <w:sz w:val="24"/>
          <w:szCs w:val="24"/>
        </w:rPr>
        <w:t>урбани</w:t>
      </w:r>
      <w:r w:rsidRPr="0068329B">
        <w:rPr>
          <w:sz w:val="24"/>
          <w:szCs w:val="24"/>
          <w:lang w:val="fr-FR"/>
        </w:rPr>
        <w:t xml:space="preserve"> </w:t>
      </w:r>
      <w:r w:rsidRPr="000B01C7">
        <w:rPr>
          <w:sz w:val="24"/>
          <w:szCs w:val="24"/>
        </w:rPr>
        <w:t>сектор</w:t>
      </w:r>
      <w:r w:rsidRPr="0068329B">
        <w:rPr>
          <w:sz w:val="24"/>
          <w:szCs w:val="24"/>
          <w:lang w:val="fr-FR"/>
        </w:rPr>
        <w:t xml:space="preserve"> </w:t>
      </w:r>
      <w:r w:rsidRPr="000B01C7">
        <w:rPr>
          <w:sz w:val="24"/>
          <w:szCs w:val="24"/>
        </w:rPr>
        <w:t>и</w:t>
      </w:r>
      <w:r w:rsidRPr="0068329B">
        <w:rPr>
          <w:sz w:val="24"/>
          <w:szCs w:val="24"/>
          <w:lang w:val="fr-FR"/>
        </w:rPr>
        <w:t xml:space="preserve"> </w:t>
      </w:r>
      <w:r w:rsidRPr="000B01C7">
        <w:rPr>
          <w:sz w:val="24"/>
          <w:szCs w:val="24"/>
        </w:rPr>
        <w:t>општински</w:t>
      </w:r>
      <w:r w:rsidRPr="0068329B">
        <w:rPr>
          <w:sz w:val="24"/>
          <w:szCs w:val="24"/>
          <w:lang w:val="fr-FR"/>
        </w:rPr>
        <w:t xml:space="preserve"> </w:t>
      </w:r>
      <w:r w:rsidRPr="000B01C7">
        <w:rPr>
          <w:sz w:val="24"/>
          <w:szCs w:val="24"/>
        </w:rPr>
        <w:t>ниво</w:t>
      </w:r>
      <w:r w:rsidRPr="0068329B">
        <w:rPr>
          <w:sz w:val="24"/>
          <w:szCs w:val="24"/>
          <w:lang w:val="fr-FR"/>
        </w:rPr>
        <w:t xml:space="preserve">. </w:t>
      </w:r>
    </w:p>
    <w:p w:rsidR="00BC5D43" w:rsidRDefault="00BC5D43">
      <w:pPr>
        <w:spacing w:after="160" w:line="259" w:lineRule="auto"/>
        <w:jc w:val="left"/>
        <w:rPr>
          <w:rFonts w:cs="Arial"/>
          <w:bCs/>
          <w:sz w:val="24"/>
          <w:szCs w:val="24"/>
          <w:lang w:val="fr-FR"/>
        </w:rPr>
      </w:pPr>
      <w:r>
        <w:rPr>
          <w:sz w:val="24"/>
          <w:szCs w:val="24"/>
          <w:lang w:val="fr-FR"/>
        </w:rPr>
        <w:br w:type="page"/>
      </w:r>
    </w:p>
    <w:p w:rsidR="00A20D12" w:rsidRPr="008C53C6" w:rsidRDefault="00A20D12" w:rsidP="00A20D12">
      <w:pPr>
        <w:pStyle w:val="NoSpacing"/>
        <w:jc w:val="center"/>
        <w:rPr>
          <w:szCs w:val="24"/>
          <w:lang w:val="sr-Cyrl-CS"/>
        </w:rPr>
      </w:pPr>
      <w:r w:rsidRPr="008C53C6">
        <w:rPr>
          <w:szCs w:val="24"/>
          <w:lang w:val="sr-Cyrl-CS"/>
        </w:rPr>
        <w:t>Члан 3.</w:t>
      </w:r>
    </w:p>
    <w:p w:rsidR="00A20D12" w:rsidRPr="008C53C6" w:rsidRDefault="00A20D12" w:rsidP="00A20D12">
      <w:pPr>
        <w:ind w:firstLine="562"/>
        <w:rPr>
          <w:bCs/>
          <w:sz w:val="24"/>
          <w:szCs w:val="24"/>
        </w:rPr>
      </w:pPr>
      <w:r w:rsidRPr="008C53C6">
        <w:rPr>
          <w:bCs/>
          <w:sz w:val="24"/>
          <w:szCs w:val="24"/>
        </w:rPr>
        <w:t>Овај закон ступа на снагу осмог дана од дана објављивања у „Службеном гласнику Републике Србије – Међународни уговори”.</w:t>
      </w:r>
    </w:p>
    <w:p w:rsidR="00A20D12" w:rsidRDefault="00A20D12" w:rsidP="00A20D12">
      <w:pPr>
        <w:pStyle w:val="BodyText"/>
        <w:rPr>
          <w:rFonts w:cs="Times New Roman"/>
          <w:sz w:val="24"/>
          <w:szCs w:val="24"/>
          <w:lang w:val="sr-Cyrl-RS"/>
        </w:rPr>
      </w:pPr>
    </w:p>
    <w:p w:rsidR="002B5862" w:rsidRPr="002B5862" w:rsidRDefault="002B5862" w:rsidP="00E36955">
      <w:pPr>
        <w:pStyle w:val="BodyText"/>
        <w:rPr>
          <w:rFonts w:cs="Times New Roman"/>
          <w:sz w:val="24"/>
          <w:szCs w:val="24"/>
          <w:lang w:val="sr-Cyrl-RS"/>
        </w:rPr>
      </w:pPr>
    </w:p>
    <w:sectPr w:rsidR="002B5862" w:rsidRPr="002B5862" w:rsidSect="007C423D">
      <w:pgSz w:w="11900" w:h="16840" w:code="9"/>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BDA" w:rsidRDefault="00560BDA" w:rsidP="00C45FE1">
      <w:r>
        <w:separator/>
      </w:r>
    </w:p>
  </w:endnote>
  <w:endnote w:type="continuationSeparator" w:id="0">
    <w:p w:rsidR="00560BDA" w:rsidRDefault="00560BDA"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BDA" w:rsidRDefault="00560BDA" w:rsidP="00C45FE1">
      <w:r>
        <w:separator/>
      </w:r>
    </w:p>
  </w:footnote>
  <w:footnote w:type="continuationSeparator" w:id="0">
    <w:p w:rsidR="00560BDA" w:rsidRDefault="00560BDA" w:rsidP="00C45FE1">
      <w:r>
        <w:continuationSeparator/>
      </w:r>
    </w:p>
  </w:footnote>
  <w:footnote w:id="1">
    <w:p w:rsidR="00560BDA" w:rsidRPr="00007CB6" w:rsidRDefault="00560BDA" w:rsidP="00462898">
      <w:pPr>
        <w:pStyle w:val="FootnoteText"/>
        <w:rPr>
          <w:rFonts w:cs="Arial"/>
          <w:sz w:val="18"/>
          <w:szCs w:val="18"/>
        </w:rPr>
      </w:pPr>
      <w:r w:rsidRPr="000A3CCA">
        <w:rPr>
          <w:rStyle w:val="FootnoteReference"/>
          <w:sz w:val="18"/>
          <w:szCs w:val="18"/>
        </w:rPr>
        <w:footnoteRef/>
      </w:r>
      <w:r w:rsidRPr="000A3CCA">
        <w:rPr>
          <w:rFonts w:cs="Arial"/>
          <w:sz w:val="18"/>
          <w:szCs w:val="18"/>
        </w:rPr>
        <w:t xml:space="preserve"> UNDP - Климатске промене забележене у Србији и будуће климатске пројекције засноване на различитим сценаријима будућих емисија. Dr Владимир Ђурђевић, Dr Ана Вуковић, Dr Мирјам Вујадиновић Мандић (2018)</w:t>
      </w:r>
    </w:p>
  </w:footnote>
  <w:footnote w:id="2">
    <w:p w:rsidR="00560BDA" w:rsidRPr="00007CB6" w:rsidRDefault="00560BDA" w:rsidP="00462898">
      <w:pPr>
        <w:pStyle w:val="FootnoteText"/>
      </w:pPr>
      <w:r w:rsidRPr="000A3CCA">
        <w:rPr>
          <w:rStyle w:val="FootnoteReference"/>
          <w:sz w:val="18"/>
          <w:szCs w:val="18"/>
        </w:rPr>
        <w:footnoteRef/>
      </w:r>
      <w:r w:rsidRPr="000A3CCA">
        <w:rPr>
          <w:rFonts w:cs="Arial"/>
          <w:sz w:val="18"/>
          <w:szCs w:val="18"/>
        </w:rPr>
        <w:t xml:space="preserve"> Пројекције указују на даље смањење протока на свим рекама у Србији, који ће износити -8% до средине века и можда чак -17% до краја века, у поређењу са референтним периодом 1971-2000. године. Највеће смањење речних токова очекује се у централној и источној Србији, а најмање на Сави и Дунаву. Очекује се да ће се допуњавање подземне воде смањити на целој територији Србије у просеку за -10% до средине века и до -50% до краја века, у поређењу са референтним периодом 1951-2010. године. Ово смањење ће снажније утицати на подземне воде на истоку и југоистоку земље.</w:t>
      </w:r>
    </w:p>
  </w:footnote>
  <w:footnote w:id="3">
    <w:p w:rsidR="00560BDA" w:rsidRPr="00007CB6" w:rsidRDefault="00560BDA" w:rsidP="00462898">
      <w:pPr>
        <w:pStyle w:val="FootnoteText"/>
        <w:rPr>
          <w:rFonts w:cs="Arial"/>
          <w:sz w:val="18"/>
          <w:szCs w:val="18"/>
        </w:rPr>
      </w:pPr>
      <w:r w:rsidRPr="000A3CCA">
        <w:rPr>
          <w:rStyle w:val="FootnoteReference"/>
          <w:sz w:val="18"/>
          <w:szCs w:val="18"/>
        </w:rPr>
        <w:footnoteRef/>
      </w:r>
      <w:r w:rsidRPr="000A3CCA">
        <w:rPr>
          <w:rFonts w:cs="Arial"/>
          <w:sz w:val="18"/>
          <w:szCs w:val="18"/>
        </w:rPr>
        <w:t xml:space="preserve"> Током поплава 2014. године су погођене 24 углавном сеоске општине, а оштећено је 57% инфраструктуре и 43% производних капацитета на тим локалитетима, са губицима процењеним на 1,5 милијарди USD. Друштвени утицај овог догађаја био је посебно штетан због каскадних утицаја које је створио у националним услужним и производним ланцима вредности. Рударство, производња енергије и дистрибуција енергије такође су тешко погођени овим екстремним догађајима, а директна штета процењена је на 494 милиона EUR. Урбана инфраструктура је такође претрпела велике штете проузроковане снажним поплавама високог интензитета које су уништиле куће, мостове и деонице путева у Крупњу и подручјима у близини Шапца. Раст нивоа воде такође је резултирао широким градским поплавама, изливањем индустријских и канализационих вода и широким клизиштима која су додатно оштетила стамбену и инфраструктурну имовину. Штета стамбеној и урбаној инфраструктури од овог догађаја процењује се на 398 милиона EUR, док је штета пољопривреди и трговини процењена на 453 милиона EUR. </w:t>
      </w:r>
    </w:p>
  </w:footnote>
  <w:footnote w:id="4">
    <w:p w:rsidR="00560BDA" w:rsidRPr="0068329B" w:rsidRDefault="00560BDA" w:rsidP="00462898">
      <w:pPr>
        <w:pStyle w:val="HTMLPreformatted"/>
        <w:rPr>
          <w:rFonts w:ascii="Arial" w:hAnsi="Arial" w:cs="Arial"/>
          <w:sz w:val="18"/>
          <w:szCs w:val="18"/>
          <w:lang w:val="sr-Cyrl-RS"/>
        </w:rPr>
      </w:pPr>
      <w:r w:rsidRPr="000A3CCA">
        <w:rPr>
          <w:rStyle w:val="FootnoteReference"/>
          <w:rFonts w:eastAsia="Arial"/>
          <w:sz w:val="18"/>
          <w:szCs w:val="18"/>
        </w:rPr>
        <w:footnoteRef/>
      </w:r>
      <w:r w:rsidRPr="0068329B">
        <w:rPr>
          <w:rFonts w:ascii="Arial" w:eastAsia="Arial" w:hAnsi="Arial" w:cs="Arial"/>
          <w:sz w:val="18"/>
          <w:szCs w:val="18"/>
          <w:lang w:val="sr-Cyrl-RS"/>
        </w:rPr>
        <w:t xml:space="preserve"> са инсталираним капацитетом од око 7,8 </w:t>
      </w:r>
      <w:r w:rsidRPr="000A3CCA">
        <w:rPr>
          <w:rFonts w:ascii="Arial" w:eastAsia="Arial" w:hAnsi="Arial" w:cs="Arial"/>
          <w:sz w:val="18"/>
          <w:szCs w:val="18"/>
        </w:rPr>
        <w:t>GW</w:t>
      </w:r>
      <w:r w:rsidRPr="0068329B">
        <w:rPr>
          <w:rFonts w:ascii="Arial" w:eastAsia="Arial" w:hAnsi="Arial" w:cs="Arial"/>
          <w:sz w:val="18"/>
          <w:szCs w:val="18"/>
          <w:lang w:val="sr-Cyrl-RS"/>
        </w:rPr>
        <w:t xml:space="preserve"> за 7 милиона становника, српску мешавину електричне енергије у 2019. години још увек чине термоелектране на бази лигнита (73%).</w:t>
      </w:r>
    </w:p>
  </w:footnote>
  <w:footnote w:id="5">
    <w:p w:rsidR="00560BDA" w:rsidRPr="00007CB6" w:rsidRDefault="00560BDA" w:rsidP="00462898">
      <w:pPr>
        <w:pStyle w:val="FootnoteText"/>
        <w:ind w:left="426" w:hanging="426"/>
        <w:rPr>
          <w:rFonts w:cs="Arial"/>
          <w:sz w:val="18"/>
          <w:szCs w:val="18"/>
        </w:rPr>
      </w:pPr>
      <w:r w:rsidRPr="000A3CCA">
        <w:rPr>
          <w:rStyle w:val="FootnoteReference"/>
          <w:sz w:val="18"/>
          <w:szCs w:val="18"/>
        </w:rPr>
        <w:footnoteRef/>
      </w:r>
      <w:r w:rsidRPr="000A3CCA">
        <w:rPr>
          <w:rFonts w:cs="Arial"/>
          <w:sz w:val="18"/>
          <w:szCs w:val="18"/>
        </w:rPr>
        <w:t xml:space="preserve"> Извор: EDGAR - FAO</w:t>
      </w:r>
    </w:p>
  </w:footnote>
  <w:footnote w:id="6">
    <w:p w:rsidR="00560BDA" w:rsidRPr="00007CB6" w:rsidRDefault="00560BDA" w:rsidP="00462898">
      <w:pPr>
        <w:pStyle w:val="FootnoteText"/>
      </w:pPr>
      <w:r w:rsidRPr="000A3CCA">
        <w:rPr>
          <w:rStyle w:val="FootnoteReference"/>
          <w:sz w:val="18"/>
          <w:szCs w:val="18"/>
        </w:rPr>
        <w:footnoteRef/>
      </w:r>
      <w:r w:rsidRPr="000A3CCA">
        <w:rPr>
          <w:rFonts w:cs="Arial"/>
          <w:sz w:val="18"/>
          <w:szCs w:val="18"/>
        </w:rPr>
        <w:t xml:space="preserve"> „Стварање система праћења, извештавања и верификације за успешну примену ЕУ система за трговање емисијама“ (2013-2015) и „Успостављање механизма за примену Регулације за механизам праћења“ (2015 - 2017). </w:t>
      </w:r>
    </w:p>
  </w:footnote>
  <w:footnote w:id="7">
    <w:p w:rsidR="00560BDA" w:rsidRPr="00007CB6" w:rsidRDefault="00560BDA" w:rsidP="00462898">
      <w:pPr>
        <w:pStyle w:val="0normal"/>
        <w:ind w:left="0"/>
        <w:rPr>
          <w:sz w:val="18"/>
          <w:szCs w:val="18"/>
        </w:rPr>
      </w:pPr>
      <w:r w:rsidRPr="0054013D">
        <w:rPr>
          <w:rStyle w:val="FootnoteReference"/>
          <w:sz w:val="18"/>
          <w:szCs w:val="18"/>
        </w:rPr>
        <w:footnoteRef/>
      </w:r>
      <w:r w:rsidRPr="0054013D">
        <w:rPr>
          <w:sz w:val="18"/>
          <w:szCs w:val="18"/>
        </w:rPr>
        <w:t xml:space="preserve"> </w:t>
      </w:r>
      <w:r w:rsidRPr="0054013D">
        <w:rPr>
          <w:sz w:val="18"/>
          <w:szCs w:val="18"/>
          <w:u w:val="single"/>
        </w:rPr>
        <w:t>Национална стратегија одрживог развоја</w:t>
      </w:r>
      <w:r w:rsidRPr="0054013D">
        <w:rPr>
          <w:sz w:val="18"/>
          <w:szCs w:val="18"/>
        </w:rPr>
        <w:t xml:space="preserve">, </w:t>
      </w:r>
      <w:r w:rsidRPr="0054013D">
        <w:rPr>
          <w:sz w:val="18"/>
          <w:szCs w:val="18"/>
          <w:u w:val="single"/>
        </w:rPr>
        <w:t>Национални програм заштите животне средине</w:t>
      </w:r>
      <w:r w:rsidRPr="0054013D">
        <w:rPr>
          <w:sz w:val="18"/>
          <w:szCs w:val="18"/>
        </w:rPr>
        <w:t xml:space="preserve"> и </w:t>
      </w:r>
      <w:r w:rsidRPr="0054013D">
        <w:rPr>
          <w:sz w:val="18"/>
          <w:szCs w:val="18"/>
          <w:u w:val="single"/>
        </w:rPr>
        <w:t>Национална стратегија одрживог коришћења природних ресурса и добра</w:t>
      </w:r>
      <w:r w:rsidRPr="0054013D">
        <w:rPr>
          <w:sz w:val="18"/>
          <w:szCs w:val="18"/>
        </w:rPr>
        <w:t xml:space="preserve"> препознају значај прилагођавања климатским променама за очување и одрживо коришћење природних ресурса, пре свега у шумарству, одржавање квалитета земљишта, воде и ваздуха, као и очување биодиверзитета. </w:t>
      </w:r>
      <w:r w:rsidRPr="0054013D">
        <w:rPr>
          <w:sz w:val="18"/>
          <w:szCs w:val="18"/>
          <w:u w:val="single"/>
        </w:rPr>
        <w:t>Стратегија биодиверзитета</w:t>
      </w:r>
      <w:r w:rsidRPr="0054013D">
        <w:rPr>
          <w:sz w:val="18"/>
          <w:szCs w:val="18"/>
        </w:rPr>
        <w:t xml:space="preserve"> за период 2011-2018 са Акционим планом идентификовала је прилагођавање климатским променама као један од својих циљева и дефинисала приоритетне мере за повећање институционалних капацитета, подизање свести и развој националне стратегије у циљу постизања бољег разумевања, планирања и минимизирања ризика од утицаја климатских промена. Климатске промене су укључене у </w:t>
      </w:r>
      <w:r w:rsidRPr="0054013D">
        <w:rPr>
          <w:sz w:val="18"/>
          <w:szCs w:val="18"/>
          <w:u w:val="single"/>
        </w:rPr>
        <w:t>Стратегију јавног здравља у Републици Србији 2018-2026</w:t>
      </w:r>
      <w:r w:rsidRPr="0054013D">
        <w:rPr>
          <w:sz w:val="18"/>
          <w:szCs w:val="18"/>
        </w:rPr>
        <w:t xml:space="preserve"> кроз специфични циљ за побољшање животне средине, мере прилагођавања и одговор на климатске промене - израда акционих планова за одговор на климатске промене у урбаним срединама.</w:t>
      </w:r>
    </w:p>
  </w:footnote>
  <w:footnote w:id="8">
    <w:p w:rsidR="00560BDA" w:rsidRPr="00007CB6" w:rsidRDefault="00560BDA" w:rsidP="00462898">
      <w:pPr>
        <w:pStyle w:val="FootnoteText"/>
        <w:rPr>
          <w:sz w:val="18"/>
          <w:szCs w:val="18"/>
        </w:rPr>
      </w:pPr>
      <w:r w:rsidRPr="0054013D">
        <w:rPr>
          <w:rStyle w:val="FootnoteReference"/>
          <w:sz w:val="18"/>
          <w:szCs w:val="18"/>
        </w:rPr>
        <w:footnoteRef/>
      </w:r>
      <w:r w:rsidRPr="0054013D">
        <w:rPr>
          <w:sz w:val="18"/>
          <w:szCs w:val="18"/>
        </w:rPr>
        <w:t xml:space="preserve"> Стратегија пољопривреде и руралног развоја за период 2014–2024 идентификовала је прилагођавање и ублажавање климатских промена као једно од приоритетних подручја стратешког планирања. Иако се овом стратегијом не препоручују изричите мере прилагођавања, постоји низ дефинисаних мера за одрживо управљање природним ресурсима, побољшање технологија, техника и ресурса, побољшање система знања и трансфера технологије и побољшање природне катастрофе систем осигурања, који сви доприносе прилагођавању на климатске промене. Стратегија управљања водама за територију Републике Србије до 2034. године идентификује климатске промене као важан фактор у дугорочном планирању у области употребе вода и заштите од поплава и суше.</w:t>
      </w:r>
    </w:p>
  </w:footnote>
  <w:footnote w:id="9">
    <w:p w:rsidR="00560BDA" w:rsidRPr="00007CB6" w:rsidRDefault="00560BDA" w:rsidP="00462898">
      <w:pPr>
        <w:pStyle w:val="FootnoteText"/>
        <w:ind w:left="426" w:hanging="426"/>
        <w:rPr>
          <w:rFonts w:cs="Arial"/>
          <w:sz w:val="18"/>
          <w:szCs w:val="18"/>
        </w:rPr>
      </w:pPr>
      <w:r w:rsidRPr="0054013D">
        <w:rPr>
          <w:rStyle w:val="FootnoteReference"/>
          <w:sz w:val="18"/>
          <w:szCs w:val="18"/>
        </w:rPr>
        <w:footnoteRef/>
      </w:r>
      <w:r w:rsidRPr="0054013D">
        <w:rPr>
          <w:sz w:val="18"/>
          <w:szCs w:val="18"/>
        </w:rPr>
        <w:t xml:space="preserve"> И даље се очекује нови Акциони план за управљање ризиком од катастрофе за наредни период. </w:t>
      </w:r>
    </w:p>
  </w:footnote>
  <w:footnote w:id="10">
    <w:p w:rsidR="00560BDA" w:rsidRPr="00007CB6" w:rsidRDefault="00560BDA" w:rsidP="00462898">
      <w:pPr>
        <w:pStyle w:val="FootnoteText"/>
        <w:rPr>
          <w:sz w:val="18"/>
          <w:szCs w:val="18"/>
        </w:rPr>
      </w:pPr>
      <w:r w:rsidRPr="0054013D">
        <w:rPr>
          <w:rStyle w:val="FootnoteReference"/>
          <w:sz w:val="18"/>
          <w:szCs w:val="18"/>
        </w:rPr>
        <w:footnoteRef/>
      </w:r>
      <w:r w:rsidRPr="0054013D">
        <w:rPr>
          <w:sz w:val="18"/>
          <w:szCs w:val="18"/>
        </w:rPr>
        <w:t xml:space="preserve"> Службени гласник РС, бр. 86/2011</w:t>
      </w:r>
    </w:p>
  </w:footnote>
  <w:footnote w:id="11">
    <w:p w:rsidR="00560BDA" w:rsidRPr="00007CB6" w:rsidRDefault="00560BDA" w:rsidP="00462898">
      <w:pPr>
        <w:pStyle w:val="FootnoteText"/>
        <w:rPr>
          <w:sz w:val="18"/>
          <w:szCs w:val="18"/>
        </w:rPr>
      </w:pPr>
      <w:r w:rsidRPr="0054013D">
        <w:rPr>
          <w:rStyle w:val="FootnoteReference"/>
          <w:sz w:val="18"/>
          <w:szCs w:val="18"/>
        </w:rPr>
        <w:footnoteRef/>
      </w:r>
      <w:r w:rsidRPr="0054013D">
        <w:rPr>
          <w:sz w:val="18"/>
          <w:szCs w:val="18"/>
        </w:rPr>
        <w:t xml:space="preserve"> Службени гласник РС, бр. 87/2018</w:t>
      </w:r>
    </w:p>
  </w:footnote>
  <w:footnote w:id="12">
    <w:p w:rsidR="00560BDA" w:rsidRPr="00007CB6" w:rsidRDefault="00560BDA" w:rsidP="00462898">
      <w:pPr>
        <w:pStyle w:val="FootnoteText"/>
        <w:rPr>
          <w:sz w:val="18"/>
          <w:szCs w:val="18"/>
        </w:rPr>
      </w:pPr>
      <w:r w:rsidRPr="0054013D">
        <w:rPr>
          <w:rStyle w:val="FootnoteReference"/>
          <w:sz w:val="18"/>
          <w:szCs w:val="18"/>
        </w:rPr>
        <w:footnoteRef/>
      </w:r>
      <w:r w:rsidRPr="0054013D">
        <w:rPr>
          <w:sz w:val="18"/>
          <w:szCs w:val="18"/>
        </w:rPr>
        <w:t xml:space="preserve"> Методологија је такође прописана за спровођење процена угрожености у случају природних катастрофа и других несрећа и планова заштите и спасавања у ванредним ситуацијама. Прва прелиминарна процена ризика од поплава у Србији развијена је 2011. године, на основу доступних података (хидрологија, употреба земљишта, топографија итд.) и података о штетама изазваним поплавама у прошлости. Иако Закон о водама предвиђа да се планови управљања ризиком усвоје до 2017. године, њихова припрема се одлаже, углавном због недостатка финансијских средстава и капацитета. Мапе опасности и мапе ризика од поплава, које су основа за израду ових планова, тренутно су у изради у оквиру пројекта „Студија мапирања плавних зона у Србији“, који финансира Европска унија.</w:t>
      </w:r>
    </w:p>
  </w:footnote>
  <w:footnote w:id="13">
    <w:p w:rsidR="00560BDA" w:rsidRPr="00007CB6" w:rsidRDefault="00560BDA" w:rsidP="00462898">
      <w:pPr>
        <w:pStyle w:val="FootnoteText"/>
        <w:jc w:val="left"/>
      </w:pPr>
      <w:r w:rsidRPr="0054013D">
        <w:rPr>
          <w:rStyle w:val="FootnoteReference"/>
          <w:sz w:val="18"/>
          <w:szCs w:val="18"/>
        </w:rPr>
        <w:footnoteRef/>
      </w:r>
      <w:r w:rsidRPr="0054013D">
        <w:rPr>
          <w:sz w:val="18"/>
          <w:szCs w:val="18"/>
        </w:rPr>
        <w:t xml:space="preserve"> htttp://prezentacije.mup.gov.rs/sektorzazastituispasavanje/HTML/licence/Procena%20rizika%20 od%20katastrofa%20u%20RS.pdf </w:t>
      </w:r>
    </w:p>
  </w:footnote>
  <w:footnote w:id="14">
    <w:p w:rsidR="00560BDA" w:rsidRPr="00007CB6" w:rsidRDefault="00560BDA" w:rsidP="00462898">
      <w:pPr>
        <w:pStyle w:val="FootnoteText"/>
        <w:rPr>
          <w:rFonts w:cs="Arial"/>
          <w:sz w:val="18"/>
          <w:szCs w:val="18"/>
        </w:rPr>
      </w:pPr>
      <w:r w:rsidRPr="000A3CCA">
        <w:rPr>
          <w:rStyle w:val="FootnoteReference"/>
          <w:sz w:val="18"/>
          <w:szCs w:val="18"/>
        </w:rPr>
        <w:footnoteRef/>
      </w:r>
      <w:r w:rsidRPr="000A3CCA">
        <w:rPr>
          <w:rFonts w:cs="Arial"/>
          <w:sz w:val="18"/>
          <w:szCs w:val="18"/>
        </w:rPr>
        <w:t>Део пројекта Иницијативе за изградњу капацитета (CBIT) који је МЗЖС имплементирало уз подршку UNDP. Пројекат укључује развој домаћег система мерења, извештавања и верификације (MRV) за ажурирање НОД и побољшање Националних инвентара гасова стаклене баште.</w:t>
      </w:r>
    </w:p>
  </w:footnote>
  <w:footnote w:id="15">
    <w:p w:rsidR="00560BDA" w:rsidRPr="00007CB6" w:rsidRDefault="00560BDA" w:rsidP="00716669">
      <w:pPr>
        <w:pStyle w:val="FootnoteText"/>
        <w:rPr>
          <w:rFonts w:cs="Arial"/>
          <w:sz w:val="18"/>
          <w:szCs w:val="18"/>
        </w:rPr>
      </w:pPr>
      <w:r w:rsidRPr="000A3CCA">
        <w:rPr>
          <w:rStyle w:val="FootnoteReference"/>
          <w:sz w:val="18"/>
          <w:szCs w:val="18"/>
        </w:rPr>
        <w:footnoteRef/>
      </w:r>
      <w:r w:rsidRPr="000A3CCA">
        <w:rPr>
          <w:rFonts w:cs="Arial"/>
          <w:sz w:val="18"/>
          <w:szCs w:val="18"/>
        </w:rPr>
        <w:t xml:space="preserve"> Процена трошкова примене: „(Основни сценарио): 6,511 милиона евра € - делимично се очекује помоћ међународне заједнице, а за условни циљ: 19,239 милиона € у поређењу са Основним сценаријем (испуњење је могуће само уз финансијску, техничку и помоћ у изградњи капацитета од међународне заједнице“.)</w:t>
      </w:r>
    </w:p>
  </w:footnote>
  <w:footnote w:id="16">
    <w:p w:rsidR="00560BDA" w:rsidRPr="00007CB6" w:rsidRDefault="00560BDA" w:rsidP="00716669">
      <w:pPr>
        <w:pStyle w:val="FootnoteText"/>
      </w:pPr>
      <w:r w:rsidRPr="000A3CCA">
        <w:rPr>
          <w:rStyle w:val="FootnoteReference"/>
          <w:sz w:val="18"/>
          <w:szCs w:val="18"/>
        </w:rPr>
        <w:footnoteRef/>
      </w:r>
      <w:r w:rsidRPr="000A3CCA">
        <w:rPr>
          <w:rFonts w:cs="Arial"/>
          <w:sz w:val="18"/>
          <w:szCs w:val="18"/>
        </w:rPr>
        <w:t xml:space="preserve"> Поднесци Извештаја о двогодишњем ажурирању страна које нису у Анексу I.</w:t>
      </w:r>
      <w:r w:rsidRPr="00A018F9">
        <w:t xml:space="preserve"> </w:t>
      </w:r>
    </w:p>
  </w:footnote>
  <w:footnote w:id="17">
    <w:p w:rsidR="00560BDA" w:rsidRPr="00007CB6" w:rsidRDefault="00560BDA" w:rsidP="00716669">
      <w:pPr>
        <w:pStyle w:val="FootnoteText"/>
      </w:pPr>
      <w:r w:rsidRPr="007D5E40">
        <w:rPr>
          <w:rStyle w:val="FootnoteReference"/>
        </w:rPr>
        <w:footnoteRef/>
      </w:r>
      <w:r w:rsidRPr="00A018F9">
        <w:t xml:space="preserve"> Извор: Кратка напомена о програму прилагођавања UNDP. </w:t>
      </w:r>
    </w:p>
  </w:footnote>
  <w:footnote w:id="18">
    <w:p w:rsidR="00560BDA" w:rsidRPr="00F366BC" w:rsidRDefault="00560BDA" w:rsidP="00E36955">
      <w:pPr>
        <w:pStyle w:val="FootnoteText"/>
      </w:pPr>
      <w:r>
        <w:rPr>
          <w:rStyle w:val="FootnoteReference"/>
        </w:rPr>
        <w:footnoteRef/>
      </w:r>
      <w:r>
        <w:t xml:space="preserve"> </w:t>
      </w:r>
      <w:r w:rsidRPr="00F366BC">
        <w:t>Уколико шестомесечни ЕУРИБОР није доступан на датум потврде повлачења средстава због појаве догађаја замене Приказа референтне стопе, Зајмопримац ће у одвојеном писму бити обавештен о Заменској стопи, тачним одредбама и условима замене тог Приказа референтне стопе Заменском стопом и повезаним ефективним стопама.</w:t>
      </w:r>
    </w:p>
  </w:footnote>
  <w:footnote w:id="19">
    <w:p w:rsidR="00560BDA" w:rsidRPr="007E54B2" w:rsidRDefault="00560BDA" w:rsidP="00E36955">
      <w:pPr>
        <w:pStyle w:val="FootnoteText"/>
      </w:pPr>
      <w:r w:rsidRPr="00F366BC">
        <w:rPr>
          <w:rStyle w:val="FootnoteReference"/>
        </w:rPr>
        <w:footnoteRef/>
      </w:r>
      <w:r w:rsidRPr="00F366BC">
        <w:t xml:space="preserve"> Брисати у случају фиксне Каматне стопе.</w:t>
      </w:r>
      <w:r w:rsidRPr="007E54B2">
        <w:t xml:space="preserve"> </w:t>
      </w:r>
    </w:p>
  </w:footnote>
  <w:footnote w:id="20">
    <w:p w:rsidR="00560BDA" w:rsidRPr="007E54B2" w:rsidRDefault="00560BDA" w:rsidP="00E36955">
      <w:pPr>
        <w:pStyle w:val="FootnoteText"/>
      </w:pPr>
      <w:r>
        <w:rPr>
          <w:rStyle w:val="FootnoteReference"/>
        </w:rPr>
        <w:footnoteRef/>
      </w:r>
      <w:r>
        <w:t xml:space="preserve"> Брише се у случају фиксне Каматне стопе</w:t>
      </w:r>
      <w:r w:rsidRPr="007E54B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636622"/>
    <w:multiLevelType w:val="hybridMultilevel"/>
    <w:tmpl w:val="7FB4BFF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3"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6"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8"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9" w15:restartNumberingAfterBreak="0">
    <w:nsid w:val="22FB314D"/>
    <w:multiLevelType w:val="multilevel"/>
    <w:tmpl w:val="0816AA40"/>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4C012E1"/>
    <w:multiLevelType w:val="hybridMultilevel"/>
    <w:tmpl w:val="EBF0FAD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2"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D6778A"/>
    <w:multiLevelType w:val="multilevel"/>
    <w:tmpl w:val="E5B603C0"/>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88E22F3"/>
    <w:multiLevelType w:val="hybridMultilevel"/>
    <w:tmpl w:val="F6E69BB4"/>
    <w:lvl w:ilvl="0" w:tplc="5D0C07E4">
      <w:start w:val="10"/>
      <w:numFmt w:val="bullet"/>
      <w:lvlText w:val="-"/>
      <w:lvlJc w:val="left"/>
      <w:pPr>
        <w:ind w:left="720" w:hanging="360"/>
      </w:pPr>
      <w:rPr>
        <w:rFonts w:ascii="Calibri" w:hAnsi="Calibri" w:cs="Times New Roman" w:hint="default"/>
        <w:b/>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15:restartNumberingAfterBreak="0">
    <w:nsid w:val="4FE8371E"/>
    <w:multiLevelType w:val="hybridMultilevel"/>
    <w:tmpl w:val="B73E369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3" w15:restartNumberingAfterBreak="0">
    <w:nsid w:val="60E504C7"/>
    <w:multiLevelType w:val="hybridMultilevel"/>
    <w:tmpl w:val="0A6AEA44"/>
    <w:lvl w:ilvl="0" w:tplc="78C6DBC6">
      <w:start w:val="3"/>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25"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90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28"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29"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6BF26F69"/>
    <w:multiLevelType w:val="multilevel"/>
    <w:tmpl w:val="D0A6ECEA"/>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7F6A4BA6"/>
    <w:multiLevelType w:val="hybridMultilevel"/>
    <w:tmpl w:val="76368398"/>
    <w:lvl w:ilvl="0" w:tplc="5D0C07E4">
      <w:start w:val="10"/>
      <w:numFmt w:val="bullet"/>
      <w:lvlText w:val="-"/>
      <w:lvlJc w:val="left"/>
      <w:pPr>
        <w:ind w:left="360" w:hanging="360"/>
      </w:pPr>
      <w:rPr>
        <w:rFonts w:ascii="Calibri" w:hAnsi="Calibri" w:cs="Times New Roman" w:hint="default"/>
        <w:b/>
        <w:sz w:val="2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25"/>
  </w:num>
  <w:num w:numId="2">
    <w:abstractNumId w:val="22"/>
  </w:num>
  <w:num w:numId="3">
    <w:abstractNumId w:val="5"/>
  </w:num>
  <w:num w:numId="4">
    <w:abstractNumId w:val="0"/>
  </w:num>
  <w:num w:numId="5">
    <w:abstractNumId w:val="2"/>
  </w:num>
  <w:num w:numId="6">
    <w:abstractNumId w:val="14"/>
  </w:num>
  <w:num w:numId="7">
    <w:abstractNumId w:val="15"/>
  </w:num>
  <w:num w:numId="8">
    <w:abstractNumId w:val="27"/>
  </w:num>
  <w:num w:numId="9">
    <w:abstractNumId w:val="16"/>
  </w:num>
  <w:num w:numId="10">
    <w:abstractNumId w:val="28"/>
  </w:num>
  <w:num w:numId="11">
    <w:abstractNumId w:val="20"/>
  </w:num>
  <w:num w:numId="12">
    <w:abstractNumId w:val="32"/>
  </w:num>
  <w:num w:numId="13">
    <w:abstractNumId w:val="6"/>
  </w:num>
  <w:num w:numId="14">
    <w:abstractNumId w:val="31"/>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6"/>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9"/>
  </w:num>
  <w:num w:numId="21">
    <w:abstractNumId w:val="33"/>
  </w:num>
  <w:num w:numId="22">
    <w:abstractNumId w:val="3"/>
  </w:num>
  <w:num w:numId="23">
    <w:abstractNumId w:val="19"/>
  </w:num>
  <w:num w:numId="24">
    <w:abstractNumId w:val="13"/>
  </w:num>
  <w:num w:numId="25">
    <w:abstractNumId w:val="12"/>
  </w:num>
  <w:num w:numId="26">
    <w:abstractNumId w:val="4"/>
  </w:num>
  <w:num w:numId="27">
    <w:abstractNumId w:val="10"/>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4"/>
  </w:num>
  <w:num w:numId="34">
    <w:abstractNumId w:val="9"/>
  </w:num>
  <w:num w:numId="35">
    <w:abstractNumId w:val="18"/>
  </w:num>
  <w:num w:numId="36">
    <w:abstractNumId w:val="11"/>
  </w:num>
  <w:num w:numId="37">
    <w:abstractNumId w:val="1"/>
  </w:num>
  <w:num w:numId="38">
    <w:abstractNumId w:val="21"/>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8"/>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E1"/>
    <w:rsid w:val="00024918"/>
    <w:rsid w:val="00030E55"/>
    <w:rsid w:val="00032E53"/>
    <w:rsid w:val="000348C8"/>
    <w:rsid w:val="000358F7"/>
    <w:rsid w:val="0003739A"/>
    <w:rsid w:val="000379B1"/>
    <w:rsid w:val="0004113F"/>
    <w:rsid w:val="00050F00"/>
    <w:rsid w:val="0005772F"/>
    <w:rsid w:val="00064B85"/>
    <w:rsid w:val="000736AD"/>
    <w:rsid w:val="00096755"/>
    <w:rsid w:val="000A041D"/>
    <w:rsid w:val="000A6D70"/>
    <w:rsid w:val="000B01C7"/>
    <w:rsid w:val="000C4FA8"/>
    <w:rsid w:val="000D426C"/>
    <w:rsid w:val="000D4529"/>
    <w:rsid w:val="000E4EE1"/>
    <w:rsid w:val="000E7181"/>
    <w:rsid w:val="000F5879"/>
    <w:rsid w:val="00111AD7"/>
    <w:rsid w:val="00121487"/>
    <w:rsid w:val="001235BA"/>
    <w:rsid w:val="00125BDA"/>
    <w:rsid w:val="001326BC"/>
    <w:rsid w:val="00133859"/>
    <w:rsid w:val="0013470C"/>
    <w:rsid w:val="00136D78"/>
    <w:rsid w:val="001633E6"/>
    <w:rsid w:val="001658E9"/>
    <w:rsid w:val="00174FF7"/>
    <w:rsid w:val="00181AEE"/>
    <w:rsid w:val="00184D4B"/>
    <w:rsid w:val="001A3133"/>
    <w:rsid w:val="001A616C"/>
    <w:rsid w:val="001B0B0F"/>
    <w:rsid w:val="001B548D"/>
    <w:rsid w:val="001B584B"/>
    <w:rsid w:val="001B6B9D"/>
    <w:rsid w:val="001B747F"/>
    <w:rsid w:val="001C3431"/>
    <w:rsid w:val="001D12A0"/>
    <w:rsid w:val="001F4C69"/>
    <w:rsid w:val="001F56FB"/>
    <w:rsid w:val="002024EE"/>
    <w:rsid w:val="00206DF6"/>
    <w:rsid w:val="00212900"/>
    <w:rsid w:val="00212DFC"/>
    <w:rsid w:val="00213DAC"/>
    <w:rsid w:val="00225E3B"/>
    <w:rsid w:val="00230DF0"/>
    <w:rsid w:val="002310AB"/>
    <w:rsid w:val="002335B4"/>
    <w:rsid w:val="002357A5"/>
    <w:rsid w:val="00237D9C"/>
    <w:rsid w:val="0025338A"/>
    <w:rsid w:val="00255663"/>
    <w:rsid w:val="0026233B"/>
    <w:rsid w:val="00262E6D"/>
    <w:rsid w:val="00263D57"/>
    <w:rsid w:val="0026611F"/>
    <w:rsid w:val="00284076"/>
    <w:rsid w:val="0029023F"/>
    <w:rsid w:val="002B5862"/>
    <w:rsid w:val="002B62C2"/>
    <w:rsid w:val="002C2A6C"/>
    <w:rsid w:val="002D31EF"/>
    <w:rsid w:val="002E44E4"/>
    <w:rsid w:val="002F1C3B"/>
    <w:rsid w:val="00301D91"/>
    <w:rsid w:val="003023B6"/>
    <w:rsid w:val="003112B9"/>
    <w:rsid w:val="00320616"/>
    <w:rsid w:val="0032211F"/>
    <w:rsid w:val="003237E9"/>
    <w:rsid w:val="00331DFE"/>
    <w:rsid w:val="00332C3A"/>
    <w:rsid w:val="00334BED"/>
    <w:rsid w:val="00336C90"/>
    <w:rsid w:val="003429E3"/>
    <w:rsid w:val="0034697E"/>
    <w:rsid w:val="003501AB"/>
    <w:rsid w:val="003564C3"/>
    <w:rsid w:val="003564F0"/>
    <w:rsid w:val="00363D20"/>
    <w:rsid w:val="0036498B"/>
    <w:rsid w:val="00371A79"/>
    <w:rsid w:val="00383401"/>
    <w:rsid w:val="00383DA3"/>
    <w:rsid w:val="003A02F3"/>
    <w:rsid w:val="003A1B71"/>
    <w:rsid w:val="003B06D0"/>
    <w:rsid w:val="003C425F"/>
    <w:rsid w:val="003D304A"/>
    <w:rsid w:val="003D4C17"/>
    <w:rsid w:val="003D5D16"/>
    <w:rsid w:val="003E49BD"/>
    <w:rsid w:val="003E6857"/>
    <w:rsid w:val="003F0FDD"/>
    <w:rsid w:val="003F455A"/>
    <w:rsid w:val="003F5B14"/>
    <w:rsid w:val="003F606E"/>
    <w:rsid w:val="004048E7"/>
    <w:rsid w:val="004064E1"/>
    <w:rsid w:val="0041256F"/>
    <w:rsid w:val="0041328C"/>
    <w:rsid w:val="004154D6"/>
    <w:rsid w:val="00417894"/>
    <w:rsid w:val="00441606"/>
    <w:rsid w:val="00447A11"/>
    <w:rsid w:val="004506AC"/>
    <w:rsid w:val="00452083"/>
    <w:rsid w:val="00455A58"/>
    <w:rsid w:val="00462898"/>
    <w:rsid w:val="00471CBF"/>
    <w:rsid w:val="0048052B"/>
    <w:rsid w:val="00485E8C"/>
    <w:rsid w:val="004914B5"/>
    <w:rsid w:val="0049437A"/>
    <w:rsid w:val="004A3009"/>
    <w:rsid w:val="004B792D"/>
    <w:rsid w:val="004D3205"/>
    <w:rsid w:val="004D3368"/>
    <w:rsid w:val="004D44E7"/>
    <w:rsid w:val="004D5191"/>
    <w:rsid w:val="004E4AD2"/>
    <w:rsid w:val="004E5D88"/>
    <w:rsid w:val="004E5F98"/>
    <w:rsid w:val="004E6EA1"/>
    <w:rsid w:val="004F1E28"/>
    <w:rsid w:val="004F2751"/>
    <w:rsid w:val="00507EAE"/>
    <w:rsid w:val="005109E3"/>
    <w:rsid w:val="00512132"/>
    <w:rsid w:val="005138CB"/>
    <w:rsid w:val="00520664"/>
    <w:rsid w:val="005222E4"/>
    <w:rsid w:val="00525883"/>
    <w:rsid w:val="00536E57"/>
    <w:rsid w:val="00553E5A"/>
    <w:rsid w:val="0055523F"/>
    <w:rsid w:val="00560BA8"/>
    <w:rsid w:val="00560BDA"/>
    <w:rsid w:val="00564086"/>
    <w:rsid w:val="0056538C"/>
    <w:rsid w:val="00566E80"/>
    <w:rsid w:val="00567BF5"/>
    <w:rsid w:val="0057194B"/>
    <w:rsid w:val="0057620F"/>
    <w:rsid w:val="00584F39"/>
    <w:rsid w:val="00595B8C"/>
    <w:rsid w:val="005A4519"/>
    <w:rsid w:val="005B143F"/>
    <w:rsid w:val="005E1153"/>
    <w:rsid w:val="005E6D27"/>
    <w:rsid w:val="005F341A"/>
    <w:rsid w:val="005F3649"/>
    <w:rsid w:val="00604EA2"/>
    <w:rsid w:val="006059BB"/>
    <w:rsid w:val="00611756"/>
    <w:rsid w:val="00630AFC"/>
    <w:rsid w:val="00632B6A"/>
    <w:rsid w:val="006340D8"/>
    <w:rsid w:val="006365E7"/>
    <w:rsid w:val="00642F5E"/>
    <w:rsid w:val="00645180"/>
    <w:rsid w:val="00646550"/>
    <w:rsid w:val="00654725"/>
    <w:rsid w:val="00656E67"/>
    <w:rsid w:val="00663B5D"/>
    <w:rsid w:val="0066790F"/>
    <w:rsid w:val="0067206F"/>
    <w:rsid w:val="0067634B"/>
    <w:rsid w:val="0068329B"/>
    <w:rsid w:val="00686764"/>
    <w:rsid w:val="00687F4C"/>
    <w:rsid w:val="006935A3"/>
    <w:rsid w:val="00694477"/>
    <w:rsid w:val="006A1D46"/>
    <w:rsid w:val="006A40A8"/>
    <w:rsid w:val="006A69D9"/>
    <w:rsid w:val="006B0200"/>
    <w:rsid w:val="006B2940"/>
    <w:rsid w:val="006C51F0"/>
    <w:rsid w:val="006C6385"/>
    <w:rsid w:val="006D6CC6"/>
    <w:rsid w:val="006E006C"/>
    <w:rsid w:val="006E5ADE"/>
    <w:rsid w:val="006E6BC2"/>
    <w:rsid w:val="006F0DBD"/>
    <w:rsid w:val="006F20C0"/>
    <w:rsid w:val="006F438B"/>
    <w:rsid w:val="0070582B"/>
    <w:rsid w:val="007149C5"/>
    <w:rsid w:val="00716669"/>
    <w:rsid w:val="00720ED2"/>
    <w:rsid w:val="00727098"/>
    <w:rsid w:val="00730E9A"/>
    <w:rsid w:val="0073447F"/>
    <w:rsid w:val="00734811"/>
    <w:rsid w:val="007400B3"/>
    <w:rsid w:val="00742FA7"/>
    <w:rsid w:val="0074306E"/>
    <w:rsid w:val="00757F71"/>
    <w:rsid w:val="00786BF3"/>
    <w:rsid w:val="0079024D"/>
    <w:rsid w:val="007A3720"/>
    <w:rsid w:val="007B2B05"/>
    <w:rsid w:val="007B2F04"/>
    <w:rsid w:val="007B47C9"/>
    <w:rsid w:val="007B62C6"/>
    <w:rsid w:val="007C423D"/>
    <w:rsid w:val="007C7AAD"/>
    <w:rsid w:val="007D059C"/>
    <w:rsid w:val="007D07B1"/>
    <w:rsid w:val="007D695A"/>
    <w:rsid w:val="007E1011"/>
    <w:rsid w:val="007E435B"/>
    <w:rsid w:val="007F573A"/>
    <w:rsid w:val="008155D8"/>
    <w:rsid w:val="008157C8"/>
    <w:rsid w:val="00825FA0"/>
    <w:rsid w:val="00826C4A"/>
    <w:rsid w:val="008277E4"/>
    <w:rsid w:val="00834F10"/>
    <w:rsid w:val="00845926"/>
    <w:rsid w:val="00846D19"/>
    <w:rsid w:val="00853240"/>
    <w:rsid w:val="00864E00"/>
    <w:rsid w:val="00864E30"/>
    <w:rsid w:val="00872FB7"/>
    <w:rsid w:val="00896821"/>
    <w:rsid w:val="008A6A36"/>
    <w:rsid w:val="008B045E"/>
    <w:rsid w:val="008B4EA7"/>
    <w:rsid w:val="008C53C6"/>
    <w:rsid w:val="008D0AFB"/>
    <w:rsid w:val="008D3E92"/>
    <w:rsid w:val="008D5436"/>
    <w:rsid w:val="008E039B"/>
    <w:rsid w:val="008E05AD"/>
    <w:rsid w:val="008E25B0"/>
    <w:rsid w:val="008E4A7D"/>
    <w:rsid w:val="008E7D3B"/>
    <w:rsid w:val="009040C8"/>
    <w:rsid w:val="00911076"/>
    <w:rsid w:val="00917A5E"/>
    <w:rsid w:val="009216B8"/>
    <w:rsid w:val="00926691"/>
    <w:rsid w:val="009347F8"/>
    <w:rsid w:val="00940D80"/>
    <w:rsid w:val="00953C15"/>
    <w:rsid w:val="0096108B"/>
    <w:rsid w:val="00983EEE"/>
    <w:rsid w:val="00987237"/>
    <w:rsid w:val="00987EBE"/>
    <w:rsid w:val="0099466F"/>
    <w:rsid w:val="009A58EC"/>
    <w:rsid w:val="009A7393"/>
    <w:rsid w:val="009E39AD"/>
    <w:rsid w:val="009E3DDF"/>
    <w:rsid w:val="009F4C9C"/>
    <w:rsid w:val="009F4FA1"/>
    <w:rsid w:val="009F6356"/>
    <w:rsid w:val="00A0366D"/>
    <w:rsid w:val="00A03A4E"/>
    <w:rsid w:val="00A20D12"/>
    <w:rsid w:val="00A228AB"/>
    <w:rsid w:val="00A274C8"/>
    <w:rsid w:val="00A324C5"/>
    <w:rsid w:val="00A4119A"/>
    <w:rsid w:val="00A4794C"/>
    <w:rsid w:val="00A50A65"/>
    <w:rsid w:val="00A57F11"/>
    <w:rsid w:val="00A63296"/>
    <w:rsid w:val="00A70AFA"/>
    <w:rsid w:val="00A74F0F"/>
    <w:rsid w:val="00A85703"/>
    <w:rsid w:val="00A85F6A"/>
    <w:rsid w:val="00AB3BD2"/>
    <w:rsid w:val="00AB5A7D"/>
    <w:rsid w:val="00AB6D5B"/>
    <w:rsid w:val="00AC5732"/>
    <w:rsid w:val="00AC57DB"/>
    <w:rsid w:val="00AD2C51"/>
    <w:rsid w:val="00AD4D72"/>
    <w:rsid w:val="00AE33A0"/>
    <w:rsid w:val="00B07E03"/>
    <w:rsid w:val="00B103E5"/>
    <w:rsid w:val="00B14D6E"/>
    <w:rsid w:val="00B21074"/>
    <w:rsid w:val="00B239BD"/>
    <w:rsid w:val="00B35221"/>
    <w:rsid w:val="00B4082F"/>
    <w:rsid w:val="00B45ABA"/>
    <w:rsid w:val="00B633EA"/>
    <w:rsid w:val="00B70937"/>
    <w:rsid w:val="00B77674"/>
    <w:rsid w:val="00B82B7D"/>
    <w:rsid w:val="00B839F5"/>
    <w:rsid w:val="00B96335"/>
    <w:rsid w:val="00BA04C6"/>
    <w:rsid w:val="00BA4978"/>
    <w:rsid w:val="00BC4346"/>
    <w:rsid w:val="00BC45F9"/>
    <w:rsid w:val="00BC5D43"/>
    <w:rsid w:val="00BC7118"/>
    <w:rsid w:val="00BF0E2F"/>
    <w:rsid w:val="00BF251C"/>
    <w:rsid w:val="00BF27CA"/>
    <w:rsid w:val="00BF45E9"/>
    <w:rsid w:val="00BF4CE0"/>
    <w:rsid w:val="00BF5725"/>
    <w:rsid w:val="00BF7199"/>
    <w:rsid w:val="00C01FA7"/>
    <w:rsid w:val="00C02998"/>
    <w:rsid w:val="00C10EB5"/>
    <w:rsid w:val="00C12643"/>
    <w:rsid w:val="00C20F91"/>
    <w:rsid w:val="00C45C26"/>
    <w:rsid w:val="00C45FE1"/>
    <w:rsid w:val="00C52A9F"/>
    <w:rsid w:val="00C53950"/>
    <w:rsid w:val="00C54A6C"/>
    <w:rsid w:val="00C57C7D"/>
    <w:rsid w:val="00C6740B"/>
    <w:rsid w:val="00C75CCB"/>
    <w:rsid w:val="00C814BA"/>
    <w:rsid w:val="00C8277B"/>
    <w:rsid w:val="00C84027"/>
    <w:rsid w:val="00C85D45"/>
    <w:rsid w:val="00C87CF0"/>
    <w:rsid w:val="00C922C2"/>
    <w:rsid w:val="00C937DE"/>
    <w:rsid w:val="00C95530"/>
    <w:rsid w:val="00CA6189"/>
    <w:rsid w:val="00CB627E"/>
    <w:rsid w:val="00CD19C0"/>
    <w:rsid w:val="00CD1C29"/>
    <w:rsid w:val="00CE337A"/>
    <w:rsid w:val="00CE7D02"/>
    <w:rsid w:val="00CF2208"/>
    <w:rsid w:val="00CF6B6A"/>
    <w:rsid w:val="00D35037"/>
    <w:rsid w:val="00D369F8"/>
    <w:rsid w:val="00D4018E"/>
    <w:rsid w:val="00D40BE5"/>
    <w:rsid w:val="00D43386"/>
    <w:rsid w:val="00D43A8B"/>
    <w:rsid w:val="00D521C6"/>
    <w:rsid w:val="00D530D0"/>
    <w:rsid w:val="00D648BC"/>
    <w:rsid w:val="00D65C7A"/>
    <w:rsid w:val="00D67055"/>
    <w:rsid w:val="00D71833"/>
    <w:rsid w:val="00D72F22"/>
    <w:rsid w:val="00D80100"/>
    <w:rsid w:val="00D905C5"/>
    <w:rsid w:val="00DA4A93"/>
    <w:rsid w:val="00DC2F65"/>
    <w:rsid w:val="00DD0B6C"/>
    <w:rsid w:val="00DD69E3"/>
    <w:rsid w:val="00DE4103"/>
    <w:rsid w:val="00E0335C"/>
    <w:rsid w:val="00E1383A"/>
    <w:rsid w:val="00E2309C"/>
    <w:rsid w:val="00E23899"/>
    <w:rsid w:val="00E24C33"/>
    <w:rsid w:val="00E2573A"/>
    <w:rsid w:val="00E352BD"/>
    <w:rsid w:val="00E36955"/>
    <w:rsid w:val="00E43DD5"/>
    <w:rsid w:val="00E52CCE"/>
    <w:rsid w:val="00E52DB1"/>
    <w:rsid w:val="00E63028"/>
    <w:rsid w:val="00E63700"/>
    <w:rsid w:val="00E82A4C"/>
    <w:rsid w:val="00E853A7"/>
    <w:rsid w:val="00E91151"/>
    <w:rsid w:val="00E94AB9"/>
    <w:rsid w:val="00EA3C39"/>
    <w:rsid w:val="00ED281D"/>
    <w:rsid w:val="00EE2F6D"/>
    <w:rsid w:val="00EF505B"/>
    <w:rsid w:val="00EF5BFE"/>
    <w:rsid w:val="00F12127"/>
    <w:rsid w:val="00F63AB3"/>
    <w:rsid w:val="00F66522"/>
    <w:rsid w:val="00F7124C"/>
    <w:rsid w:val="00F71413"/>
    <w:rsid w:val="00F76E8F"/>
    <w:rsid w:val="00F7783F"/>
    <w:rsid w:val="00F86927"/>
    <w:rsid w:val="00F90B8E"/>
    <w:rsid w:val="00FC03CF"/>
    <w:rsid w:val="00FF14C3"/>
    <w:rsid w:val="00FF6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C85C41"/>
  <w15:chartTrackingRefBased/>
  <w15:docId w15:val="{F80BA31B-D21E-4C6F-9ABE-D91AB13D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94"/>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rsid w:val="00C45FE1"/>
    <w:pPr>
      <w:tabs>
        <w:tab w:val="center" w:pos="4536"/>
        <w:tab w:val="right" w:pos="9072"/>
      </w:tabs>
    </w:pPr>
  </w:style>
  <w:style w:type="character" w:customStyle="1" w:styleId="HeaderChar">
    <w:name w:val="Header Char"/>
    <w:basedOn w:val="DefaultParagraphFont"/>
    <w:link w:val="Header"/>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
    <w:basedOn w:val="Normal"/>
    <w:link w:val="FootnoteTextChar"/>
    <w:uiPriority w:val="99"/>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uiPriority w:val="99"/>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uiPriority w:val="99"/>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semiHidden/>
    <w:rsid w:val="00C45FE1"/>
    <w:rPr>
      <w:rFonts w:ascii="Tahoma" w:hAnsi="Tahoma" w:cs="Tahoma"/>
      <w:sz w:val="16"/>
      <w:szCs w:val="16"/>
    </w:rPr>
  </w:style>
  <w:style w:type="character" w:customStyle="1" w:styleId="BalloonTextChar">
    <w:name w:val="Balloon Text Char"/>
    <w:basedOn w:val="DefaultParagraphFont"/>
    <w:link w:val="BalloonText"/>
    <w:semiHidden/>
    <w:rsid w:val="00C45FE1"/>
    <w:rPr>
      <w:rFonts w:ascii="Tahoma" w:eastAsia="Times New Roman" w:hAnsi="Tahoma" w:cs="Tahoma"/>
      <w:sz w:val="16"/>
      <w:szCs w:val="16"/>
      <w:lang w:val="sr-Cyrl-RS" w:eastAsia="fr-FR"/>
    </w:rPr>
  </w:style>
  <w:style w:type="paragraph" w:styleId="EndnoteText">
    <w:name w:val="endnote text"/>
    <w:basedOn w:val="Normal"/>
    <w:link w:val="EndnoteTextChar"/>
    <w:semiHidden/>
    <w:rsid w:val="00C45FE1"/>
    <w:rPr>
      <w:sz w:val="20"/>
    </w:rPr>
  </w:style>
  <w:style w:type="character" w:customStyle="1" w:styleId="EndnoteTextChar">
    <w:name w:val="Endnote Text Char"/>
    <w:basedOn w:val="DefaultParagraphFont"/>
    <w:link w:val="EndnoteText"/>
    <w:semiHidden/>
    <w:rsid w:val="00C45FE1"/>
    <w:rPr>
      <w:rFonts w:ascii="Times New Roman" w:eastAsia="Times New Roman" w:hAnsi="Times New Roman" w:cs="Times New Roman"/>
      <w:sz w:val="20"/>
      <w:szCs w:val="20"/>
      <w:lang w:val="sr-Cyrl-RS" w:eastAsia="fr-FR"/>
    </w:rPr>
  </w:style>
  <w:style w:type="character" w:styleId="EndnoteReference">
    <w:name w:val="endnote reference"/>
    <w:semiHidden/>
    <w:rsid w:val="00C45FE1"/>
    <w:rPr>
      <w:vertAlign w:val="superscript"/>
    </w:rPr>
  </w:style>
  <w:style w:type="character" w:styleId="CommentReference">
    <w:name w:val="annotation reference"/>
    <w:semiHidden/>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semiHidden/>
    <w:rsid w:val="00C45FE1"/>
    <w:rPr>
      <w:b/>
      <w:bCs/>
    </w:rPr>
  </w:style>
  <w:style w:type="character" w:customStyle="1" w:styleId="CommentSubjectChar">
    <w:name w:val="Comment Subject Char"/>
    <w:basedOn w:val="CommentTextChar"/>
    <w:link w:val="CommentSubject"/>
    <w:semiHidden/>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pPr>
      <w:numPr>
        <w:numId w:val="9"/>
      </w:numPr>
    </w:pPr>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6"/>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6"/>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6"/>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6"/>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6"/>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23"/>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
    <w:basedOn w:val="Normal"/>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27"/>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27"/>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30"/>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paragraph" w:styleId="NoSpacing">
    <w:name w:val="No Spacing"/>
    <w:uiPriority w:val="99"/>
    <w:qFormat/>
    <w:rsid w:val="00A20D12"/>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848">
      <w:bodyDiv w:val="1"/>
      <w:marLeft w:val="0"/>
      <w:marRight w:val="0"/>
      <w:marTop w:val="0"/>
      <w:marBottom w:val="0"/>
      <w:divBdr>
        <w:top w:val="none" w:sz="0" w:space="0" w:color="auto"/>
        <w:left w:val="none" w:sz="0" w:space="0" w:color="auto"/>
        <w:bottom w:val="none" w:sz="0" w:space="0" w:color="auto"/>
        <w:right w:val="none" w:sz="0" w:space="0" w:color="auto"/>
      </w:divBdr>
    </w:div>
    <w:div w:id="102457714">
      <w:bodyDiv w:val="1"/>
      <w:marLeft w:val="0"/>
      <w:marRight w:val="0"/>
      <w:marTop w:val="0"/>
      <w:marBottom w:val="0"/>
      <w:divBdr>
        <w:top w:val="none" w:sz="0" w:space="0" w:color="auto"/>
        <w:left w:val="none" w:sz="0" w:space="0" w:color="auto"/>
        <w:bottom w:val="none" w:sz="0" w:space="0" w:color="auto"/>
        <w:right w:val="none" w:sz="0" w:space="0" w:color="auto"/>
      </w:divBdr>
    </w:div>
    <w:div w:id="383070516">
      <w:bodyDiv w:val="1"/>
      <w:marLeft w:val="0"/>
      <w:marRight w:val="0"/>
      <w:marTop w:val="0"/>
      <w:marBottom w:val="0"/>
      <w:divBdr>
        <w:top w:val="none" w:sz="0" w:space="0" w:color="auto"/>
        <w:left w:val="none" w:sz="0" w:space="0" w:color="auto"/>
        <w:bottom w:val="none" w:sz="0" w:space="0" w:color="auto"/>
        <w:right w:val="none" w:sz="0" w:space="0" w:color="auto"/>
      </w:divBdr>
    </w:div>
    <w:div w:id="784890207">
      <w:bodyDiv w:val="1"/>
      <w:marLeft w:val="0"/>
      <w:marRight w:val="0"/>
      <w:marTop w:val="0"/>
      <w:marBottom w:val="0"/>
      <w:divBdr>
        <w:top w:val="none" w:sz="0" w:space="0" w:color="auto"/>
        <w:left w:val="none" w:sz="0" w:space="0" w:color="auto"/>
        <w:bottom w:val="none" w:sz="0" w:space="0" w:color="auto"/>
        <w:right w:val="none" w:sz="0" w:space="0" w:color="auto"/>
      </w:divBdr>
    </w:div>
    <w:div w:id="804275714">
      <w:bodyDiv w:val="1"/>
      <w:marLeft w:val="0"/>
      <w:marRight w:val="0"/>
      <w:marTop w:val="0"/>
      <w:marBottom w:val="0"/>
      <w:divBdr>
        <w:top w:val="none" w:sz="0" w:space="0" w:color="auto"/>
        <w:left w:val="none" w:sz="0" w:space="0" w:color="auto"/>
        <w:bottom w:val="none" w:sz="0" w:space="0" w:color="auto"/>
        <w:right w:val="none" w:sz="0" w:space="0" w:color="auto"/>
      </w:divBdr>
    </w:div>
    <w:div w:id="827600924">
      <w:bodyDiv w:val="1"/>
      <w:marLeft w:val="0"/>
      <w:marRight w:val="0"/>
      <w:marTop w:val="0"/>
      <w:marBottom w:val="0"/>
      <w:divBdr>
        <w:top w:val="none" w:sz="0" w:space="0" w:color="auto"/>
        <w:left w:val="none" w:sz="0" w:space="0" w:color="auto"/>
        <w:bottom w:val="none" w:sz="0" w:space="0" w:color="auto"/>
        <w:right w:val="none" w:sz="0" w:space="0" w:color="auto"/>
      </w:divBdr>
    </w:div>
    <w:div w:id="1169829625">
      <w:bodyDiv w:val="1"/>
      <w:marLeft w:val="0"/>
      <w:marRight w:val="0"/>
      <w:marTop w:val="0"/>
      <w:marBottom w:val="0"/>
      <w:divBdr>
        <w:top w:val="none" w:sz="0" w:space="0" w:color="auto"/>
        <w:left w:val="none" w:sz="0" w:space="0" w:color="auto"/>
        <w:bottom w:val="none" w:sz="0" w:space="0" w:color="auto"/>
        <w:right w:val="none" w:sz="0" w:space="0" w:color="auto"/>
      </w:divBdr>
    </w:div>
    <w:div w:id="1540896871">
      <w:bodyDiv w:val="1"/>
      <w:marLeft w:val="0"/>
      <w:marRight w:val="0"/>
      <w:marTop w:val="0"/>
      <w:marBottom w:val="0"/>
      <w:divBdr>
        <w:top w:val="none" w:sz="0" w:space="0" w:color="auto"/>
        <w:left w:val="none" w:sz="0" w:space="0" w:color="auto"/>
        <w:bottom w:val="none" w:sz="0" w:space="0" w:color="auto"/>
        <w:right w:val="none" w:sz="0" w:space="0" w:color="auto"/>
      </w:divBdr>
    </w:div>
    <w:div w:id="157562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hyperlink" Target="http://www.afd.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tf-gafi.org/media/fatf/documents/recommendations/Recommandations_GAF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esor.economie.gouv.fr/services-aux-entreprises/sanctions-economiques/dispositif-national-de-gel-des-avoi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eas.europa.eu/headquarters/headquarters-homepage/8442/consolidated-list-sanctions_fr" TargetMode="External"/><Relationship Id="rId4" Type="http://schemas.openxmlformats.org/officeDocument/2006/relationships/settings" Target="settings.xml"/><Relationship Id="rId9" Type="http://schemas.openxmlformats.org/officeDocument/2006/relationships/hyperlink" Target="https://www.un.org/securitycouncil/fr/content/un-sc-consolidated-li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03C95-F407-4530-9878-1FD1A0E43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91</Pages>
  <Words>27746</Words>
  <Characters>158154</Characters>
  <Application>Microsoft Office Word</Application>
  <DocSecurity>0</DocSecurity>
  <Lines>1317</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Daktilobiro02</cp:lastModifiedBy>
  <cp:revision>299</cp:revision>
  <cp:lastPrinted>2021-06-11T09:38:00Z</cp:lastPrinted>
  <dcterms:created xsi:type="dcterms:W3CDTF">2021-06-08T10:51:00Z</dcterms:created>
  <dcterms:modified xsi:type="dcterms:W3CDTF">2021-06-11T09:39:00Z</dcterms:modified>
</cp:coreProperties>
</file>