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E5835" w14:textId="77777777" w:rsidR="00CA75C4" w:rsidRDefault="00CA75C4" w:rsidP="003E13FA">
      <w:pPr>
        <w:spacing w:after="120" w:line="240" w:lineRule="auto"/>
        <w:ind w:firstLine="284"/>
        <w:jc w:val="center"/>
        <w:rPr>
          <w:rFonts w:ascii="Arial" w:eastAsia="Times New Roman" w:hAnsi="Arial" w:cs="Arial"/>
          <w:b/>
          <w:lang w:val="sr-Cyrl-RS" w:eastAsia="en-GB"/>
        </w:rPr>
      </w:pPr>
    </w:p>
    <w:p w14:paraId="495B0C5E" w14:textId="02024283" w:rsidR="005567CD" w:rsidRPr="00D31AB4" w:rsidRDefault="003E13FA" w:rsidP="003E13FA">
      <w:pPr>
        <w:spacing w:after="120" w:line="240" w:lineRule="auto"/>
        <w:ind w:firstLine="284"/>
        <w:jc w:val="center"/>
        <w:rPr>
          <w:rFonts w:ascii="Arial" w:hAnsi="Arial"/>
          <w:b/>
          <w:lang w:val="sr-Cyrl-RS"/>
        </w:rPr>
      </w:pPr>
      <w:r w:rsidRPr="000C3574">
        <w:rPr>
          <w:rFonts w:ascii="Arial" w:eastAsia="Times New Roman" w:hAnsi="Arial" w:cs="Arial"/>
          <w:b/>
          <w:lang w:val="sr-Cyrl-RS" w:eastAsia="en-GB"/>
        </w:rPr>
        <w:t>ОБРАЗЛОЖЕЊЕ</w:t>
      </w:r>
    </w:p>
    <w:p w14:paraId="44F64FE2" w14:textId="77777777" w:rsidR="005567CD" w:rsidRPr="000C3574" w:rsidRDefault="005567CD" w:rsidP="003E13FA">
      <w:pPr>
        <w:spacing w:after="120" w:line="240" w:lineRule="auto"/>
        <w:ind w:firstLine="284"/>
        <w:rPr>
          <w:rFonts w:ascii="Arial" w:eastAsia="Times New Roman" w:hAnsi="Arial" w:cs="Arial"/>
          <w:b/>
          <w:lang w:val="sr-Cyrl-RS" w:eastAsia="en-GB"/>
        </w:rPr>
      </w:pPr>
    </w:p>
    <w:p w14:paraId="386373DC" w14:textId="77777777" w:rsidR="003E13FA" w:rsidRPr="000C3574" w:rsidRDefault="005567CD" w:rsidP="00F75587">
      <w:pPr>
        <w:spacing w:after="120" w:line="240" w:lineRule="auto"/>
        <w:ind w:firstLine="284"/>
        <w:rPr>
          <w:rFonts w:ascii="Arial" w:eastAsia="Times New Roman" w:hAnsi="Arial" w:cs="Arial"/>
          <w:b/>
          <w:lang w:val="sr-Cyrl-RS" w:eastAsia="en-GB"/>
        </w:rPr>
      </w:pPr>
      <w:r w:rsidRPr="000C3574">
        <w:rPr>
          <w:rFonts w:ascii="Arial" w:eastAsia="Times New Roman" w:hAnsi="Arial" w:cs="Arial"/>
          <w:b/>
          <w:lang w:val="sr-Cyrl-RS" w:eastAsia="en-GB"/>
        </w:rPr>
        <w:t>I. УСТАВНИ ОСНОВ ЗА ДОНОШЕЊЕ ЗАКОНА</w:t>
      </w:r>
    </w:p>
    <w:p w14:paraId="5A6081D5" w14:textId="4448E54B" w:rsidR="003E13FA" w:rsidRPr="000C3574" w:rsidRDefault="005567CD" w:rsidP="00F75587">
      <w:pPr>
        <w:spacing w:after="120" w:line="240" w:lineRule="auto"/>
        <w:ind w:firstLine="284"/>
        <w:jc w:val="both"/>
        <w:rPr>
          <w:rFonts w:ascii="Arial" w:eastAsia="Times New Roman" w:hAnsi="Arial" w:cs="Arial"/>
          <w:lang w:val="sr-Cyrl-RS" w:eastAsia="en-GB"/>
        </w:rPr>
      </w:pPr>
      <w:r w:rsidRPr="000C3574">
        <w:rPr>
          <w:rFonts w:ascii="Arial" w:eastAsia="Times New Roman" w:hAnsi="Arial" w:cs="Arial"/>
          <w:lang w:val="sr-Cyrl-RS" w:eastAsia="en-GB"/>
        </w:rPr>
        <w:t xml:space="preserve">Уставни основ за доношење </w:t>
      </w:r>
      <w:r w:rsidR="000D62CF">
        <w:rPr>
          <w:rFonts w:ascii="Arial" w:eastAsia="Times New Roman" w:hAnsi="Arial" w:cs="Arial"/>
          <w:lang w:val="sr-Cyrl-RS" w:eastAsia="en-GB"/>
        </w:rPr>
        <w:t>Закона о дигиталној имовини</w:t>
      </w:r>
      <w:r w:rsidRPr="000C3574">
        <w:rPr>
          <w:rFonts w:ascii="Arial" w:eastAsia="Times New Roman" w:hAnsi="Arial" w:cs="Arial"/>
          <w:lang w:val="sr-Cyrl-RS" w:eastAsia="en-GB"/>
        </w:rPr>
        <w:t xml:space="preserve"> садржан је у члан</w:t>
      </w:r>
      <w:r w:rsidR="000D62CF">
        <w:rPr>
          <w:rFonts w:ascii="Arial" w:eastAsia="Times New Roman" w:hAnsi="Arial" w:cs="Arial"/>
          <w:lang w:val="sr-Cyrl-RS" w:eastAsia="en-GB"/>
        </w:rPr>
        <w:t>у</w:t>
      </w:r>
      <w:r w:rsidRPr="000C3574">
        <w:rPr>
          <w:rFonts w:ascii="Arial" w:eastAsia="Times New Roman" w:hAnsi="Arial" w:cs="Arial"/>
          <w:lang w:val="sr-Cyrl-RS" w:eastAsia="en-GB"/>
        </w:rPr>
        <w:t xml:space="preserve"> 97. став 1. тач. 6. и 7. Устава Републике Србије, којима је </w:t>
      </w:r>
      <w:r w:rsidR="000D62CF">
        <w:rPr>
          <w:rFonts w:ascii="Arial" w:eastAsia="Times New Roman" w:hAnsi="Arial" w:cs="Arial"/>
          <w:lang w:val="sr-Cyrl-RS" w:eastAsia="en-GB"/>
        </w:rPr>
        <w:t>утврђено</w:t>
      </w:r>
      <w:r w:rsidR="000D62CF" w:rsidRPr="000C3574">
        <w:rPr>
          <w:rFonts w:ascii="Arial" w:eastAsia="Times New Roman" w:hAnsi="Arial" w:cs="Arial"/>
          <w:lang w:val="sr-Cyrl-RS" w:eastAsia="en-GB"/>
        </w:rPr>
        <w:t xml:space="preserve"> </w:t>
      </w:r>
      <w:r w:rsidRPr="000C3574">
        <w:rPr>
          <w:rFonts w:ascii="Arial" w:eastAsia="Times New Roman" w:hAnsi="Arial" w:cs="Arial"/>
          <w:lang w:val="sr-Cyrl-RS" w:eastAsia="en-GB"/>
        </w:rPr>
        <w:t xml:space="preserve">да Република Србија уређује и обезбеђује, између осталог, јединствено тржиште, правни положај привредних субјеката, систем обављања појединих привредних и других делатности, </w:t>
      </w:r>
      <w:r w:rsidR="000D62CF">
        <w:rPr>
          <w:rFonts w:ascii="Arial" w:eastAsia="Times New Roman" w:hAnsi="Arial" w:cs="Arial"/>
          <w:lang w:val="sr-Cyrl-RS" w:eastAsia="en-GB"/>
        </w:rPr>
        <w:t xml:space="preserve">као и </w:t>
      </w:r>
      <w:r w:rsidRPr="000C3574">
        <w:rPr>
          <w:rFonts w:ascii="Arial" w:eastAsia="Times New Roman" w:hAnsi="Arial" w:cs="Arial"/>
          <w:lang w:val="sr-Cyrl-RS" w:eastAsia="en-GB"/>
        </w:rPr>
        <w:t xml:space="preserve">својинске и облигационе односе и заштиту свих облика својине. </w:t>
      </w:r>
    </w:p>
    <w:p w14:paraId="4361AA16" w14:textId="77777777" w:rsidR="003E13FA" w:rsidRPr="000C3574" w:rsidRDefault="005567CD" w:rsidP="00F75587">
      <w:pPr>
        <w:spacing w:after="120" w:line="240" w:lineRule="auto"/>
        <w:ind w:firstLine="284"/>
        <w:rPr>
          <w:rFonts w:ascii="Arial" w:eastAsia="Times New Roman" w:hAnsi="Arial" w:cs="Arial"/>
          <w:b/>
          <w:lang w:val="sr-Cyrl-RS" w:eastAsia="en-GB"/>
        </w:rPr>
      </w:pPr>
      <w:r w:rsidRPr="000C3574">
        <w:rPr>
          <w:rFonts w:ascii="Arial" w:eastAsia="Times New Roman" w:hAnsi="Arial" w:cs="Arial"/>
          <w:b/>
          <w:lang w:val="sr-Cyrl-RS" w:eastAsia="en-GB"/>
        </w:rPr>
        <w:t>II. РАЗЛОЗИ ЗА ДОНОШЕЊЕ ЗАКОНА</w:t>
      </w:r>
    </w:p>
    <w:p w14:paraId="4F98E907" w14:textId="77777777" w:rsidR="00D6083C" w:rsidRDefault="00B76A51" w:rsidP="00F76CFF">
      <w:pPr>
        <w:spacing w:after="120" w:line="240" w:lineRule="auto"/>
        <w:ind w:firstLine="284"/>
        <w:jc w:val="both"/>
        <w:rPr>
          <w:rFonts w:ascii="Arial" w:eastAsia="Times New Roman" w:hAnsi="Arial" w:cs="Arial"/>
          <w:noProof/>
          <w:lang w:val="sr-Cyrl-RS" w:eastAsia="en-GB"/>
        </w:rPr>
      </w:pPr>
      <w:r>
        <w:rPr>
          <w:rFonts w:ascii="Arial" w:eastAsia="Times New Roman" w:hAnsi="Arial" w:cs="Arial"/>
          <w:lang w:val="sr-Cyrl-RS" w:eastAsia="en-GB"/>
        </w:rPr>
        <w:t>Најважнији</w:t>
      </w:r>
      <w:r w:rsidR="003E13FA" w:rsidRPr="000C3574">
        <w:rPr>
          <w:rFonts w:ascii="Arial" w:eastAsia="Times New Roman" w:hAnsi="Arial" w:cs="Arial"/>
          <w:lang w:val="sr-Cyrl-RS" w:eastAsia="en-GB"/>
        </w:rPr>
        <w:t xml:space="preserve"> разлози за доношење овог закона</w:t>
      </w:r>
      <w:r>
        <w:rPr>
          <w:rFonts w:ascii="Arial" w:eastAsia="Times New Roman" w:hAnsi="Arial" w:cs="Arial"/>
          <w:lang w:val="sr-Cyrl-RS" w:eastAsia="en-GB"/>
        </w:rPr>
        <w:t xml:space="preserve"> су</w:t>
      </w:r>
      <w:r w:rsidR="003E13FA" w:rsidRPr="000C3574">
        <w:rPr>
          <w:rFonts w:ascii="Arial" w:eastAsia="Times New Roman" w:hAnsi="Arial" w:cs="Arial"/>
          <w:lang w:val="sr-Cyrl-RS" w:eastAsia="en-GB"/>
        </w:rPr>
        <w:t>: (</w:t>
      </w:r>
      <w:r w:rsidR="001E0AF6">
        <w:rPr>
          <w:rFonts w:ascii="Arial" w:eastAsia="Times New Roman" w:hAnsi="Arial" w:cs="Arial"/>
          <w:lang w:val="sr-Cyrl-RS" w:eastAsia="en-GB"/>
        </w:rPr>
        <w:t>1</w:t>
      </w:r>
      <w:r w:rsidR="003E13FA" w:rsidRPr="000C3574">
        <w:rPr>
          <w:rFonts w:ascii="Arial" w:eastAsia="Times New Roman" w:hAnsi="Arial" w:cs="Arial"/>
          <w:lang w:val="sr-Cyrl-RS" w:eastAsia="en-GB"/>
        </w:rPr>
        <w:t xml:space="preserve">) </w:t>
      </w:r>
      <w:r>
        <w:rPr>
          <w:rFonts w:ascii="Arial" w:eastAsia="Times New Roman" w:hAnsi="Arial" w:cs="Arial"/>
          <w:lang w:val="sr-Cyrl-RS" w:eastAsia="en-GB"/>
        </w:rPr>
        <w:t>регулисање</w:t>
      </w:r>
      <w:r w:rsidR="003E13FA" w:rsidRPr="000C3574">
        <w:rPr>
          <w:rFonts w:ascii="Arial" w:eastAsia="Times New Roman" w:hAnsi="Arial" w:cs="Arial"/>
          <w:lang w:val="sr-Cyrl-RS" w:eastAsia="en-GB"/>
        </w:rPr>
        <w:t xml:space="preserve"> тржишта дигиталне имовине, </w:t>
      </w:r>
      <w:r>
        <w:rPr>
          <w:rFonts w:ascii="Arial" w:eastAsia="Times New Roman" w:hAnsi="Arial" w:cs="Arial"/>
          <w:lang w:val="sr-Cyrl-RS" w:eastAsia="en-GB"/>
        </w:rPr>
        <w:t xml:space="preserve">у циљу његовог унапређења и развоја, с једне стране, и спречавања злоупотреба дигиталне имовине у криминалне сврхе, с друге стране </w:t>
      </w:r>
      <w:r w:rsidR="003E13FA" w:rsidRPr="000C3574">
        <w:rPr>
          <w:rFonts w:ascii="Arial" w:eastAsia="Times New Roman" w:hAnsi="Arial" w:cs="Arial"/>
          <w:lang w:val="sr-Cyrl-RS" w:eastAsia="en-GB"/>
        </w:rPr>
        <w:t>(</w:t>
      </w:r>
      <w:r w:rsidR="001E0AF6">
        <w:rPr>
          <w:rFonts w:ascii="Arial" w:eastAsia="Times New Roman" w:hAnsi="Arial" w:cs="Arial"/>
          <w:lang w:val="sr-Cyrl-RS" w:eastAsia="en-GB"/>
        </w:rPr>
        <w:t>2</w:t>
      </w:r>
      <w:r w:rsidR="003E13FA" w:rsidRPr="000C3574">
        <w:rPr>
          <w:rFonts w:ascii="Arial" w:eastAsia="Times New Roman" w:hAnsi="Arial" w:cs="Arial"/>
          <w:lang w:val="sr-Cyrl-RS" w:eastAsia="en-GB"/>
        </w:rPr>
        <w:t xml:space="preserve">) </w:t>
      </w:r>
      <w:r w:rsidR="001F4348">
        <w:rPr>
          <w:rFonts w:ascii="Arial" w:eastAsia="Times New Roman" w:hAnsi="Arial" w:cs="Arial"/>
          <w:lang w:val="sr-Cyrl-RS" w:eastAsia="en-GB"/>
        </w:rPr>
        <w:t>омогућавање</w:t>
      </w:r>
      <w:r w:rsidR="003E13FA" w:rsidRPr="000C3574">
        <w:rPr>
          <w:rFonts w:ascii="Arial" w:eastAsia="Times New Roman" w:hAnsi="Arial" w:cs="Arial"/>
          <w:lang w:val="sr-Cyrl-RS" w:eastAsia="en-GB"/>
        </w:rPr>
        <w:t xml:space="preserve"> финансирања помоћу инвестиционих токена, (</w:t>
      </w:r>
      <w:r w:rsidR="001E0AF6">
        <w:rPr>
          <w:rFonts w:ascii="Arial" w:eastAsia="Times New Roman" w:hAnsi="Arial" w:cs="Arial"/>
          <w:lang w:val="sr-Cyrl-RS" w:eastAsia="en-GB"/>
        </w:rPr>
        <w:t>3</w:t>
      </w:r>
      <w:r w:rsidR="003E13FA" w:rsidRPr="000C3574">
        <w:rPr>
          <w:rFonts w:ascii="Arial" w:eastAsia="Times New Roman" w:hAnsi="Arial" w:cs="Arial"/>
          <w:lang w:val="sr-Cyrl-RS" w:eastAsia="en-GB"/>
        </w:rPr>
        <w:t>) унапређење и развој тржишта капитала</w:t>
      </w:r>
      <w:r w:rsidR="00157AB3" w:rsidRPr="000C3574">
        <w:rPr>
          <w:rFonts w:ascii="Arial" w:eastAsia="Times New Roman" w:hAnsi="Arial" w:cs="Arial"/>
          <w:lang w:val="sr-Cyrl-RS" w:eastAsia="en-GB"/>
        </w:rPr>
        <w:t xml:space="preserve"> коришћењем дигиталне технологије и (</w:t>
      </w:r>
      <w:r w:rsidR="001E0AF6">
        <w:rPr>
          <w:rFonts w:ascii="Arial" w:eastAsia="Times New Roman" w:hAnsi="Arial" w:cs="Arial"/>
          <w:lang w:val="sr-Cyrl-RS" w:eastAsia="en-GB"/>
        </w:rPr>
        <w:t>4</w:t>
      </w:r>
      <w:r w:rsidR="00157AB3" w:rsidRPr="000C3574">
        <w:rPr>
          <w:rFonts w:ascii="Arial" w:eastAsia="Times New Roman" w:hAnsi="Arial" w:cs="Arial"/>
          <w:lang w:val="sr-Cyrl-RS" w:eastAsia="en-GB"/>
        </w:rPr>
        <w:t>) јачање оквира за борбу против злоупотреба на тржишту дигиталне имовине</w:t>
      </w:r>
      <w:r>
        <w:rPr>
          <w:rFonts w:ascii="Arial" w:eastAsia="Times New Roman" w:hAnsi="Arial" w:cs="Arial"/>
          <w:lang w:val="sr-Cyrl-RS" w:eastAsia="en-GB"/>
        </w:rPr>
        <w:t>,</w:t>
      </w:r>
      <w:r w:rsidR="00157AB3" w:rsidRPr="000C3574">
        <w:rPr>
          <w:rFonts w:ascii="Arial" w:eastAsia="Times New Roman" w:hAnsi="Arial" w:cs="Arial"/>
          <w:lang w:val="sr-Cyrl-RS" w:eastAsia="en-GB"/>
        </w:rPr>
        <w:t xml:space="preserve"> као и прања новца и финансирања тероризма.</w:t>
      </w:r>
      <w:r w:rsidR="001A7651">
        <w:rPr>
          <w:rFonts w:ascii="Arial" w:eastAsia="Times New Roman" w:hAnsi="Arial" w:cs="Arial"/>
          <w:lang w:val="sr-Latn-RS" w:eastAsia="en-GB"/>
        </w:rPr>
        <w:t xml:space="preserve"> </w:t>
      </w:r>
      <w:r w:rsidR="00FF6200" w:rsidRPr="00FF6200">
        <w:rPr>
          <w:rFonts w:ascii="Arial" w:eastAsia="Times New Roman" w:hAnsi="Arial" w:cs="Arial"/>
          <w:noProof/>
          <w:lang w:val="sr-Cyrl-RS" w:eastAsia="en-GB"/>
        </w:rPr>
        <w:t>Циљ овог закона јесте и унапређење пословног окружења и допринос даљој  дигитализацији услуга у привреди у Републици Србији, уз адекватно управљање безбедносним и финансијским ризицима који проистичу из природе овог облика имовине. На овај начин настоји се да се иде у корак са савременим тенденцијама глобалног дигиталног и електронског пословања, али и да се кроз овај вид пружања услуга и пословања додатно подстакне наше ИТ предузетништво у области информационо-комуникационих технологија, на стандаризован и контролисан начин, пре свега сагласно међународним стандардима у областима борбе против криминала и спречавања прања новца.</w:t>
      </w:r>
    </w:p>
    <w:p w14:paraId="6058DEDD" w14:textId="7139748C" w:rsidR="000E1465" w:rsidRDefault="00157AB3" w:rsidP="00F76CFF">
      <w:pPr>
        <w:spacing w:after="120" w:line="240" w:lineRule="auto"/>
        <w:ind w:firstLine="284"/>
        <w:jc w:val="both"/>
        <w:rPr>
          <w:rFonts w:ascii="Arial" w:eastAsia="Times New Roman" w:hAnsi="Arial" w:cs="Arial"/>
          <w:lang w:val="sr-Cyrl-RS" w:eastAsia="en-GB"/>
        </w:rPr>
      </w:pPr>
      <w:r w:rsidRPr="000C3574">
        <w:rPr>
          <w:rFonts w:ascii="Arial" w:eastAsia="Times New Roman" w:hAnsi="Arial" w:cs="Arial"/>
          <w:lang w:val="sr-Cyrl-RS" w:eastAsia="en-GB"/>
        </w:rPr>
        <w:t>У овом тренутку</w:t>
      </w:r>
      <w:r w:rsidR="000C3574" w:rsidRPr="000C3574">
        <w:rPr>
          <w:rFonts w:ascii="Arial" w:eastAsia="Times New Roman" w:hAnsi="Arial" w:cs="Arial"/>
          <w:lang w:val="sr-Cyrl-RS" w:eastAsia="en-GB"/>
        </w:rPr>
        <w:t xml:space="preserve"> дигитална имовина</w:t>
      </w:r>
      <w:r w:rsidR="009F2846">
        <w:rPr>
          <w:rFonts w:ascii="Arial" w:eastAsia="Times New Roman" w:hAnsi="Arial" w:cs="Arial"/>
          <w:lang w:val="sr-Cyrl-RS" w:eastAsia="en-GB"/>
        </w:rPr>
        <w:t xml:space="preserve"> (и то </w:t>
      </w:r>
      <w:r w:rsidR="00FF6200">
        <w:rPr>
          <w:rFonts w:ascii="Arial" w:eastAsia="Times New Roman" w:hAnsi="Arial" w:cs="Arial"/>
          <w:lang w:val="sr-Cyrl-RS" w:eastAsia="en-GB"/>
        </w:rPr>
        <w:t xml:space="preserve">пре свега тзв. </w:t>
      </w:r>
      <w:r w:rsidR="009F2846">
        <w:rPr>
          <w:rFonts w:ascii="Arial" w:eastAsia="Times New Roman" w:hAnsi="Arial" w:cs="Arial"/>
          <w:lang w:val="sr-Cyrl-RS" w:eastAsia="en-GB"/>
        </w:rPr>
        <w:t>виртуелне валуте)</w:t>
      </w:r>
      <w:r w:rsidR="002E3DA4" w:rsidRPr="000C3574">
        <w:rPr>
          <w:rFonts w:ascii="Arial" w:eastAsia="Times New Roman" w:hAnsi="Arial" w:cs="Arial"/>
          <w:lang w:val="sr-Cyrl-RS" w:eastAsia="en-GB"/>
        </w:rPr>
        <w:t xml:space="preserve"> је</w:t>
      </w:r>
      <w:r w:rsidR="000C3574" w:rsidRPr="000C3574">
        <w:rPr>
          <w:rFonts w:ascii="Arial" w:eastAsia="Times New Roman" w:hAnsi="Arial" w:cs="Arial"/>
          <w:lang w:val="sr-Cyrl-RS" w:eastAsia="en-GB"/>
        </w:rPr>
        <w:t xml:space="preserve"> </w:t>
      </w:r>
      <w:r w:rsidR="000C3574">
        <w:rPr>
          <w:rFonts w:ascii="Arial" w:eastAsia="Times New Roman" w:hAnsi="Arial" w:cs="Arial"/>
          <w:lang w:val="sr-Cyrl-RS" w:eastAsia="en-GB"/>
        </w:rPr>
        <w:t xml:space="preserve">уређена </w:t>
      </w:r>
      <w:r w:rsidR="00FF6200">
        <w:rPr>
          <w:rFonts w:ascii="Arial" w:eastAsia="Times New Roman" w:hAnsi="Arial" w:cs="Arial"/>
          <w:lang w:val="sr-Cyrl-RS" w:eastAsia="en-GB"/>
        </w:rPr>
        <w:t xml:space="preserve">изричито </w:t>
      </w:r>
      <w:r w:rsidR="000C3574">
        <w:rPr>
          <w:rFonts w:ascii="Arial" w:eastAsia="Times New Roman" w:hAnsi="Arial" w:cs="Arial"/>
          <w:lang w:val="sr-Cyrl-RS" w:eastAsia="en-GB"/>
        </w:rPr>
        <w:t>само Закон</w:t>
      </w:r>
      <w:r w:rsidR="00F76CFF">
        <w:rPr>
          <w:rFonts w:ascii="Arial" w:eastAsia="Times New Roman" w:hAnsi="Arial" w:cs="Arial"/>
          <w:lang w:val="sr-Cyrl-RS" w:eastAsia="en-GB"/>
        </w:rPr>
        <w:t>ом</w:t>
      </w:r>
      <w:r w:rsidR="000C3574">
        <w:rPr>
          <w:rFonts w:ascii="Arial" w:eastAsia="Times New Roman" w:hAnsi="Arial" w:cs="Arial"/>
          <w:lang w:val="sr-Cyrl-RS" w:eastAsia="en-GB"/>
        </w:rPr>
        <w:t xml:space="preserve"> </w:t>
      </w:r>
      <w:r w:rsidR="00E27190">
        <w:rPr>
          <w:rFonts w:ascii="Arial" w:eastAsia="Times New Roman" w:hAnsi="Arial" w:cs="Arial"/>
          <w:lang w:val="sr-Latn-RS" w:eastAsia="en-GB"/>
        </w:rPr>
        <w:t xml:space="preserve">o </w:t>
      </w:r>
      <w:r w:rsidR="00E27190">
        <w:rPr>
          <w:rFonts w:ascii="Arial" w:eastAsia="Times New Roman" w:hAnsi="Arial" w:cs="Arial"/>
          <w:lang w:val="sr-Cyrl-RS" w:eastAsia="en-GB"/>
        </w:rPr>
        <w:t>спречавању прања новца и финансирања тероризма („Сл</w:t>
      </w:r>
      <w:r w:rsidR="00F76CFF">
        <w:rPr>
          <w:rFonts w:ascii="Arial" w:eastAsia="Times New Roman" w:hAnsi="Arial" w:cs="Arial"/>
          <w:lang w:val="sr-Cyrl-RS" w:eastAsia="en-GB"/>
        </w:rPr>
        <w:t>ужбени</w:t>
      </w:r>
      <w:r w:rsidR="00E27190">
        <w:rPr>
          <w:rFonts w:ascii="Arial" w:eastAsia="Times New Roman" w:hAnsi="Arial" w:cs="Arial"/>
          <w:lang w:val="sr-Cyrl-RS" w:eastAsia="en-GB"/>
        </w:rPr>
        <w:t xml:space="preserve"> гласник РС“, бр. 113/</w:t>
      </w:r>
      <w:r w:rsidR="00EF0E63">
        <w:rPr>
          <w:rFonts w:ascii="Arial" w:eastAsia="Times New Roman" w:hAnsi="Arial" w:cs="Arial"/>
          <w:lang w:val="sr-Cyrl-RS" w:eastAsia="en-GB"/>
        </w:rPr>
        <w:t>20</w:t>
      </w:r>
      <w:r w:rsidR="00E27190">
        <w:rPr>
          <w:rFonts w:ascii="Arial" w:eastAsia="Times New Roman" w:hAnsi="Arial" w:cs="Arial"/>
          <w:lang w:val="sr-Cyrl-RS" w:eastAsia="en-GB"/>
        </w:rPr>
        <w:t>17 и 91/</w:t>
      </w:r>
      <w:r w:rsidR="00EF0E63">
        <w:rPr>
          <w:rFonts w:ascii="Arial" w:eastAsia="Times New Roman" w:hAnsi="Arial" w:cs="Arial"/>
          <w:lang w:val="sr-Cyrl-RS" w:eastAsia="en-GB"/>
        </w:rPr>
        <w:t>20</w:t>
      </w:r>
      <w:r w:rsidR="00E27190">
        <w:rPr>
          <w:rFonts w:ascii="Arial" w:eastAsia="Times New Roman" w:hAnsi="Arial" w:cs="Arial"/>
          <w:lang w:val="sr-Cyrl-RS" w:eastAsia="en-GB"/>
        </w:rPr>
        <w:t>19)</w:t>
      </w:r>
      <w:r w:rsidR="00F76CFF">
        <w:rPr>
          <w:rFonts w:ascii="Arial" w:eastAsia="Times New Roman" w:hAnsi="Arial" w:cs="Arial"/>
          <w:lang w:val="sr-Cyrl-RS" w:eastAsia="en-GB"/>
        </w:rPr>
        <w:t xml:space="preserve">, и то искључиво </w:t>
      </w:r>
      <w:r w:rsidR="00FF6200">
        <w:rPr>
          <w:rFonts w:ascii="Arial" w:eastAsia="Times New Roman" w:hAnsi="Arial" w:cs="Arial"/>
          <w:lang w:val="sr-Cyrl-RS" w:eastAsia="en-GB"/>
        </w:rPr>
        <w:t xml:space="preserve">ради спречавања да криминалци и њихове групе злоупотребљавају виртуелне валуте у својим противправним активностима. Од 2017. године уређено је да су обвезници тог закона и лица која пружају услуге у вези с </w:t>
      </w:r>
      <w:r w:rsidR="007A7F72">
        <w:rPr>
          <w:rFonts w:ascii="Arial" w:eastAsia="Times New Roman" w:hAnsi="Arial" w:cs="Arial"/>
          <w:lang w:val="sr-Cyrl-RS" w:eastAsia="en-GB"/>
        </w:rPr>
        <w:t xml:space="preserve">виртуелним </w:t>
      </w:r>
      <w:r w:rsidR="00FF6200">
        <w:rPr>
          <w:rFonts w:ascii="Arial" w:eastAsia="Times New Roman" w:hAnsi="Arial" w:cs="Arial"/>
          <w:lang w:val="sr-Cyrl-RS" w:eastAsia="en-GB"/>
        </w:rPr>
        <w:t>валутама (попут криптомењачница), што значи да су та лица у обавези и да изврше потпуно утврђивање и верификацију идентитета странке која тргује с виртуелним валутама, да утврђују стварне власнике тих странака, прате трансакције, благовремено обавештавају Народну банку Србије и Управу за спречавање прања новца о свим неправилностима и сл. Уведен је и надзор Народне банке Србије над пословањем нових обвезника у делу који се односи на примену прописа из области спречавања прања новца и финансирања тероризма. Ове обавезе уведене су и пре ступања на снагу тзв. Пете директиве ЕУ о спречавању прања новца</w:t>
      </w:r>
      <w:r w:rsidR="00FF6200">
        <w:rPr>
          <w:rStyle w:val="FootnoteReference"/>
          <w:rFonts w:ascii="Arial" w:eastAsia="Times New Roman" w:hAnsi="Arial" w:cs="Arial"/>
          <w:lang w:val="sr-Cyrl-RS" w:eastAsia="en-GB"/>
        </w:rPr>
        <w:footnoteReference w:id="2"/>
      </w:r>
      <w:r w:rsidR="00FF6200">
        <w:rPr>
          <w:rFonts w:ascii="Arial" w:eastAsia="Times New Roman" w:hAnsi="Arial" w:cs="Arial"/>
          <w:lang w:val="sr-Cyrl-RS" w:eastAsia="en-GB"/>
        </w:rPr>
        <w:t xml:space="preserve"> чиме је наша земља постала једна од водећих земаља у доследној примени стандарда у овој области. С друге стране, тим законом нису уређена питања услова и начина на који послују наведена лица, капиталних захтева, да ли је потребна лиценца или дозвола за рад и сл</w:t>
      </w:r>
      <w:r w:rsidR="00E27190">
        <w:rPr>
          <w:rFonts w:ascii="Arial" w:eastAsia="Times New Roman" w:hAnsi="Arial" w:cs="Arial"/>
          <w:lang w:val="sr-Cyrl-RS" w:eastAsia="en-GB"/>
        </w:rPr>
        <w:t xml:space="preserve">. </w:t>
      </w:r>
    </w:p>
    <w:p w14:paraId="44390882" w14:textId="3A8FCF86" w:rsidR="00FF004A" w:rsidRDefault="00FF004A" w:rsidP="00F76CFF">
      <w:pPr>
        <w:spacing w:after="120" w:line="240" w:lineRule="auto"/>
        <w:ind w:firstLine="284"/>
        <w:jc w:val="both"/>
        <w:rPr>
          <w:rFonts w:ascii="Arial" w:eastAsia="Times New Roman" w:hAnsi="Arial" w:cs="Arial"/>
          <w:lang w:val="sr-Cyrl-RS" w:eastAsia="en-GB"/>
        </w:rPr>
      </w:pPr>
    </w:p>
    <w:p w14:paraId="3A1921E5" w14:textId="77777777" w:rsidR="00FF004A" w:rsidRDefault="00FF004A" w:rsidP="00F76CFF">
      <w:pPr>
        <w:spacing w:after="120" w:line="240" w:lineRule="auto"/>
        <w:ind w:firstLine="284"/>
        <w:jc w:val="both"/>
        <w:rPr>
          <w:rFonts w:ascii="Arial" w:eastAsia="Times New Roman" w:hAnsi="Arial" w:cs="Arial"/>
          <w:lang w:val="sr-Cyrl-RS" w:eastAsia="en-GB"/>
        </w:rPr>
      </w:pPr>
    </w:p>
    <w:p w14:paraId="6BD68562" w14:textId="77777777" w:rsidR="00FF004A" w:rsidRDefault="00FF004A" w:rsidP="003E13FA">
      <w:pPr>
        <w:spacing w:after="120" w:line="240" w:lineRule="auto"/>
        <w:ind w:firstLine="284"/>
        <w:jc w:val="both"/>
        <w:rPr>
          <w:rFonts w:ascii="Arial" w:eastAsia="Times New Roman" w:hAnsi="Arial" w:cs="Arial"/>
          <w:lang w:val="sr-Cyrl-RS" w:eastAsia="en-GB"/>
        </w:rPr>
      </w:pPr>
    </w:p>
    <w:p w14:paraId="1DE1B407" w14:textId="49A8CD3D" w:rsidR="00A53B21" w:rsidRPr="004042F4" w:rsidRDefault="00485D1E" w:rsidP="003E13FA">
      <w:pPr>
        <w:spacing w:after="120" w:line="240" w:lineRule="auto"/>
        <w:ind w:firstLine="284"/>
        <w:jc w:val="both"/>
        <w:rPr>
          <w:rFonts w:ascii="Arial" w:eastAsia="Times New Roman" w:hAnsi="Arial" w:cs="Arial"/>
          <w:lang w:val="sr-Cyrl-RS" w:eastAsia="en-GB"/>
        </w:rPr>
      </w:pPr>
      <w:r w:rsidRPr="00485D1E">
        <w:rPr>
          <w:rFonts w:ascii="Arial" w:eastAsia="Times New Roman" w:hAnsi="Arial" w:cs="Arial"/>
          <w:lang w:val="sr-Cyrl-RS" w:eastAsia="en-GB"/>
        </w:rPr>
        <w:t xml:space="preserve">Стога се предложеним законским решењима </w:t>
      </w:r>
      <w:r w:rsidRPr="00485D1E">
        <w:rPr>
          <w:rFonts w:ascii="Arial" w:eastAsia="Times New Roman" w:hAnsi="Arial" w:cs="Arial"/>
          <w:noProof/>
          <w:lang w:val="sr-Cyrl-RS" w:eastAsia="en-GB"/>
        </w:rPr>
        <w:t>ствара правна сигурност и, у законским оквирима, обезбеђује предвидљивост у пословању с дигиталном имовином, и то почевши од дефинисања дигиталне имовине (института који се први пут увод</w:t>
      </w:r>
      <w:r>
        <w:rPr>
          <w:rFonts w:ascii="Arial" w:eastAsia="Times New Roman" w:hAnsi="Arial" w:cs="Arial"/>
          <w:noProof/>
          <w:lang w:val="sr-Cyrl-RS" w:eastAsia="en-GB"/>
        </w:rPr>
        <w:t>и</w:t>
      </w:r>
      <w:r w:rsidRPr="00485D1E">
        <w:rPr>
          <w:rFonts w:ascii="Arial" w:eastAsia="Times New Roman" w:hAnsi="Arial" w:cs="Arial"/>
          <w:noProof/>
          <w:lang w:val="sr-Cyrl-RS" w:eastAsia="en-GB"/>
        </w:rPr>
        <w:t xml:space="preserve"> у наше право), виртуелне валуте, дигиталних токена, затим услова за обављање послова с</w:t>
      </w:r>
      <w:r>
        <w:rPr>
          <w:rFonts w:ascii="Arial" w:eastAsia="Times New Roman" w:hAnsi="Arial" w:cs="Arial"/>
          <w:noProof/>
          <w:lang w:val="sr-Cyrl-RS" w:eastAsia="en-GB"/>
        </w:rPr>
        <w:t>а</w:t>
      </w:r>
      <w:r w:rsidRPr="00485D1E">
        <w:rPr>
          <w:rFonts w:ascii="Arial" w:eastAsia="Times New Roman" w:hAnsi="Arial" w:cs="Arial"/>
          <w:noProof/>
          <w:lang w:val="sr-Cyrl-RS" w:eastAsia="en-GB"/>
        </w:rPr>
        <w:t xml:space="preserve"> овом имовином преко лиценцираних пружалаца услуга, надзора над њиховим </w:t>
      </w:r>
      <w:r>
        <w:rPr>
          <w:rFonts w:ascii="Arial" w:eastAsia="Times New Roman" w:hAnsi="Arial" w:cs="Arial"/>
          <w:noProof/>
          <w:lang w:val="sr-Cyrl-RS" w:eastAsia="en-GB"/>
        </w:rPr>
        <w:t>пословањем</w:t>
      </w:r>
      <w:r w:rsidRPr="00485D1E">
        <w:rPr>
          <w:rFonts w:ascii="Arial" w:eastAsia="Times New Roman" w:hAnsi="Arial" w:cs="Arial"/>
          <w:noProof/>
          <w:lang w:val="sr-Cyrl-RS" w:eastAsia="en-GB"/>
        </w:rPr>
        <w:t xml:space="preserve"> и уређења других релевантних питања. </w:t>
      </w:r>
      <w:r>
        <w:rPr>
          <w:rFonts w:ascii="Arial" w:eastAsia="Times New Roman" w:hAnsi="Arial" w:cs="Arial"/>
          <w:noProof/>
          <w:lang w:val="sr-Cyrl-RS" w:eastAsia="en-GB"/>
        </w:rPr>
        <w:t xml:space="preserve"> </w:t>
      </w:r>
      <w:r w:rsidR="004042F4">
        <w:rPr>
          <w:rFonts w:ascii="Arial" w:eastAsia="Times New Roman" w:hAnsi="Arial" w:cs="Arial"/>
          <w:lang w:val="sr-Cyrl-RS" w:eastAsia="en-GB"/>
        </w:rPr>
        <w:t xml:space="preserve">Закон о дигиталној имовини </w:t>
      </w:r>
      <w:r w:rsidR="00527BFB">
        <w:rPr>
          <w:rFonts w:ascii="Arial" w:eastAsia="Times New Roman" w:hAnsi="Arial" w:cs="Arial"/>
          <w:lang w:val="sr-Cyrl-RS" w:eastAsia="en-GB"/>
        </w:rPr>
        <w:t xml:space="preserve">уређује </w:t>
      </w:r>
      <w:r w:rsidR="004042F4">
        <w:rPr>
          <w:rFonts w:ascii="Arial" w:eastAsia="Times New Roman" w:hAnsi="Arial" w:cs="Arial"/>
          <w:lang w:val="sr-Cyrl-RS" w:eastAsia="en-GB"/>
        </w:rPr>
        <w:t xml:space="preserve">издавање дигиталне имовине и секундарно трговање дигиталном имовином у Републици Србији, пружање услуга повезаних с дигиталном имовином, заложно </w:t>
      </w:r>
      <w:r w:rsidR="00CC6E82">
        <w:rPr>
          <w:rFonts w:ascii="Arial" w:eastAsia="Times New Roman" w:hAnsi="Arial" w:cs="Arial"/>
          <w:lang w:val="sr-Cyrl-RS" w:eastAsia="en-GB"/>
        </w:rPr>
        <w:t xml:space="preserve">и фидуцијарно </w:t>
      </w:r>
      <w:r w:rsidR="004042F4">
        <w:rPr>
          <w:rFonts w:ascii="Arial" w:eastAsia="Times New Roman" w:hAnsi="Arial" w:cs="Arial"/>
          <w:lang w:val="sr-Cyrl-RS" w:eastAsia="en-GB"/>
        </w:rPr>
        <w:t xml:space="preserve">право на дигиталној имовини, </w:t>
      </w:r>
      <w:r w:rsidR="008E7E98">
        <w:rPr>
          <w:rFonts w:ascii="Arial" w:eastAsia="Times New Roman" w:hAnsi="Arial" w:cs="Arial"/>
          <w:lang w:val="sr-Cyrl-RS" w:eastAsia="en-GB"/>
        </w:rPr>
        <w:t xml:space="preserve">надзор над применом овог закона, </w:t>
      </w:r>
      <w:r w:rsidR="004614DA">
        <w:rPr>
          <w:rFonts w:ascii="Arial" w:eastAsia="Times New Roman" w:hAnsi="Arial" w:cs="Arial"/>
          <w:lang w:val="sr-Cyrl-RS" w:eastAsia="en-GB"/>
        </w:rPr>
        <w:t xml:space="preserve">, </w:t>
      </w:r>
      <w:r w:rsidR="00527BFB">
        <w:rPr>
          <w:rFonts w:ascii="Arial" w:eastAsia="Times New Roman" w:hAnsi="Arial" w:cs="Arial"/>
          <w:lang w:val="sr-Cyrl-RS" w:eastAsia="en-GB"/>
        </w:rPr>
        <w:t>а садржи и</w:t>
      </w:r>
      <w:r w:rsidR="004614DA">
        <w:rPr>
          <w:rFonts w:ascii="Arial" w:eastAsia="Times New Roman" w:hAnsi="Arial" w:cs="Arial"/>
          <w:lang w:val="sr-Cyrl-RS" w:eastAsia="en-GB"/>
        </w:rPr>
        <w:t xml:space="preserve"> одредбе чија је сврха да се смање злоупотребе на тржишту</w:t>
      </w:r>
      <w:r w:rsidR="000F231F">
        <w:rPr>
          <w:rFonts w:ascii="Arial" w:eastAsia="Times New Roman" w:hAnsi="Arial" w:cs="Arial"/>
          <w:lang w:val="sr-Cyrl-RS" w:eastAsia="en-GB"/>
        </w:rPr>
        <w:t xml:space="preserve"> дигиталне имовине</w:t>
      </w:r>
      <w:r w:rsidR="004042F4">
        <w:rPr>
          <w:rFonts w:ascii="Arial" w:eastAsia="Times New Roman" w:hAnsi="Arial" w:cs="Arial"/>
          <w:lang w:val="sr-Cyrl-RS" w:eastAsia="en-GB"/>
        </w:rPr>
        <w:t>.</w:t>
      </w:r>
      <w:r w:rsidR="00CC6E82" w:rsidRPr="00CC6E82">
        <w:rPr>
          <w:rFonts w:ascii="Arial" w:eastAsia="Times New Roman" w:hAnsi="Arial" w:cs="Arial"/>
          <w:lang w:val="sr-Cyrl-RS" w:eastAsia="en-GB"/>
        </w:rPr>
        <w:t xml:space="preserve"> </w:t>
      </w:r>
      <w:r w:rsidRPr="00485D1E">
        <w:rPr>
          <w:rFonts w:ascii="Arial" w:eastAsia="Times New Roman" w:hAnsi="Arial" w:cs="Arial"/>
          <w:lang w:val="sr-Cyrl-RS" w:eastAsia="en-GB"/>
        </w:rPr>
        <w:t xml:space="preserve">Ради свеобухватнијег регулисања дигиталне имовине с аспекта спречавања прања новца и финансирања тероризма, те усклађивања с међународним стандардима, </w:t>
      </w:r>
      <w:r>
        <w:rPr>
          <w:rFonts w:ascii="Arial" w:eastAsia="Times New Roman" w:hAnsi="Arial" w:cs="Arial"/>
          <w:lang w:val="sr-Cyrl-RS" w:eastAsia="en-GB"/>
        </w:rPr>
        <w:t>о</w:t>
      </w:r>
      <w:r w:rsidR="00CC6E82">
        <w:rPr>
          <w:rFonts w:ascii="Arial" w:eastAsia="Times New Roman" w:hAnsi="Arial" w:cs="Arial"/>
          <w:lang w:val="sr-Cyrl-RS" w:eastAsia="en-GB"/>
        </w:rPr>
        <w:t xml:space="preserve">вај закон садржи и неколико одредаба о примени прописа којима се уређује спречавање прања новца и финансирања тероризма на пружаоце услуга повезаних с дигиталном имовином, а </w:t>
      </w:r>
      <w:r>
        <w:rPr>
          <w:rFonts w:ascii="Arial" w:eastAsia="Times New Roman" w:hAnsi="Arial" w:cs="Arial"/>
          <w:lang w:val="sr-Cyrl-RS" w:eastAsia="en-GB"/>
        </w:rPr>
        <w:t xml:space="preserve">истовремено </w:t>
      </w:r>
      <w:r w:rsidR="00CC6E82">
        <w:rPr>
          <w:rFonts w:ascii="Arial" w:eastAsia="Times New Roman" w:hAnsi="Arial" w:cs="Arial"/>
          <w:lang w:val="sr-Cyrl-RS" w:eastAsia="en-GB"/>
        </w:rPr>
        <w:t>са овим законом предложене су и измене и допуне Закона о спречавању прања новца и финансирања тероризма којима ће се ускладити одредбе тог закона са Законом о дигиталној имовини и утврдити посебне радње и мере за спречавање прања новца и финансирања тероризма у вези са дигиталном имовином</w:t>
      </w:r>
      <w:r w:rsidR="0097181F">
        <w:rPr>
          <w:rFonts w:ascii="Arial" w:eastAsia="Times New Roman" w:hAnsi="Arial" w:cs="Arial"/>
          <w:lang w:val="sr-Cyrl-RS" w:eastAsia="en-GB"/>
        </w:rPr>
        <w:t xml:space="preserve"> (којима се уважавају специфичности пословања с дигиталном имовином, али и препознају посебни ризици које то пословање носи)</w:t>
      </w:r>
      <w:r w:rsidR="00CC6E82">
        <w:rPr>
          <w:rFonts w:ascii="Arial" w:eastAsia="Times New Roman" w:hAnsi="Arial" w:cs="Arial"/>
          <w:lang w:val="sr-Cyrl-RS" w:eastAsia="en-GB"/>
        </w:rPr>
        <w:t>.</w:t>
      </w:r>
    </w:p>
    <w:p w14:paraId="76C42FEE" w14:textId="0914BDF0" w:rsidR="00A60508" w:rsidRDefault="00527BFB" w:rsidP="00A60508">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Након</w:t>
      </w:r>
      <w:r w:rsidR="00A60508">
        <w:rPr>
          <w:rFonts w:ascii="Arial" w:eastAsia="Times New Roman" w:hAnsi="Arial" w:cs="Arial"/>
          <w:lang w:val="sr-Cyrl-RS" w:eastAsia="en-GB"/>
        </w:rPr>
        <w:t xml:space="preserve"> усвајања Закона о дигиталној имовини</w:t>
      </w:r>
      <w:r>
        <w:rPr>
          <w:rFonts w:ascii="Arial" w:eastAsia="Times New Roman" w:hAnsi="Arial" w:cs="Arial"/>
          <w:lang w:val="sr-Cyrl-RS" w:eastAsia="en-GB"/>
        </w:rPr>
        <w:t xml:space="preserve"> створиће се услови да се и постојећи прописи којима се уређује имовина у Републици Србији примењују</w:t>
      </w:r>
      <w:r w:rsidR="00485D1E">
        <w:rPr>
          <w:rFonts w:ascii="Arial" w:eastAsia="Times New Roman" w:hAnsi="Arial" w:cs="Arial"/>
          <w:lang w:val="sr-Cyrl-RS" w:eastAsia="en-GB"/>
        </w:rPr>
        <w:t xml:space="preserve">, у одређеној мери, </w:t>
      </w:r>
      <w:r>
        <w:rPr>
          <w:rFonts w:ascii="Arial" w:eastAsia="Times New Roman" w:hAnsi="Arial" w:cs="Arial"/>
          <w:lang w:val="sr-Cyrl-RS" w:eastAsia="en-GB"/>
        </w:rPr>
        <w:t>и на дигиталну имовину</w:t>
      </w:r>
      <w:r w:rsidR="00DE6365">
        <w:rPr>
          <w:rFonts w:ascii="Arial" w:eastAsia="Times New Roman" w:hAnsi="Arial" w:cs="Arial"/>
          <w:lang w:val="sr-Cyrl-RS" w:eastAsia="en-GB"/>
        </w:rPr>
        <w:t xml:space="preserve">(нпр. </w:t>
      </w:r>
      <w:r w:rsidR="00C53F7B">
        <w:rPr>
          <w:rFonts w:ascii="Arial" w:eastAsia="Times New Roman" w:hAnsi="Arial" w:cs="Arial"/>
          <w:lang w:val="sr-Cyrl-RS" w:eastAsia="en-GB"/>
        </w:rPr>
        <w:t>прописи о својинскоправним и облигационим односима, кривични закон</w:t>
      </w:r>
      <w:r w:rsidR="0055362F">
        <w:rPr>
          <w:rFonts w:ascii="Arial" w:eastAsia="Times New Roman" w:hAnsi="Arial" w:cs="Arial"/>
          <w:lang w:val="sr-Cyrl-RS" w:eastAsia="en-GB"/>
        </w:rPr>
        <w:t>ик</w:t>
      </w:r>
      <w:r w:rsidR="00C53F7B">
        <w:rPr>
          <w:rFonts w:ascii="Arial" w:eastAsia="Times New Roman" w:hAnsi="Arial" w:cs="Arial"/>
          <w:lang w:val="sr-Cyrl-RS" w:eastAsia="en-GB"/>
        </w:rPr>
        <w:t xml:space="preserve"> и сл.)</w:t>
      </w:r>
      <w:r>
        <w:rPr>
          <w:rFonts w:ascii="Arial" w:eastAsia="Times New Roman" w:hAnsi="Arial" w:cs="Arial"/>
          <w:lang w:val="sr-Cyrl-RS" w:eastAsia="en-GB"/>
        </w:rPr>
        <w:t xml:space="preserve">, а поједина питања (попут заложног права) ће бити прилагођена </w:t>
      </w:r>
      <w:r w:rsidR="00A60508">
        <w:rPr>
          <w:rFonts w:ascii="Arial" w:eastAsia="Times New Roman" w:hAnsi="Arial" w:cs="Arial"/>
          <w:lang w:val="sr-Cyrl-RS" w:eastAsia="en-GB"/>
        </w:rPr>
        <w:t>специфичностима дигиталне имовине</w:t>
      </w:r>
      <w:r>
        <w:rPr>
          <w:rFonts w:ascii="Arial" w:eastAsia="Times New Roman" w:hAnsi="Arial" w:cs="Arial"/>
          <w:lang w:val="sr-Cyrl-RS" w:eastAsia="en-GB"/>
        </w:rPr>
        <w:t xml:space="preserve"> и уређена у овом закону, чиме ће се</w:t>
      </w:r>
      <w:r w:rsidR="00A60508">
        <w:rPr>
          <w:rFonts w:ascii="Arial" w:eastAsia="Times New Roman" w:hAnsi="Arial" w:cs="Arial"/>
          <w:lang w:val="sr-Cyrl-RS" w:eastAsia="en-GB"/>
        </w:rPr>
        <w:t xml:space="preserve"> </w:t>
      </w:r>
      <w:r w:rsidR="004614DA">
        <w:rPr>
          <w:rFonts w:ascii="Arial" w:eastAsia="Times New Roman" w:hAnsi="Arial" w:cs="Arial"/>
          <w:lang w:val="sr-Cyrl-RS" w:eastAsia="en-GB"/>
        </w:rPr>
        <w:t>смањити</w:t>
      </w:r>
      <w:r w:rsidR="00A60508">
        <w:rPr>
          <w:rFonts w:ascii="Arial" w:eastAsia="Times New Roman" w:hAnsi="Arial" w:cs="Arial"/>
          <w:lang w:val="sr-Cyrl-RS" w:eastAsia="en-GB"/>
        </w:rPr>
        <w:t xml:space="preserve"> недоумице у примени постојећих прописа</w:t>
      </w:r>
      <w:r w:rsidR="004D07AA">
        <w:rPr>
          <w:rFonts w:ascii="Arial" w:eastAsia="Times New Roman" w:hAnsi="Arial" w:cs="Arial"/>
          <w:lang w:val="sr-Cyrl-RS" w:eastAsia="en-GB"/>
        </w:rPr>
        <w:t xml:space="preserve"> које су тренутно присутне због одсуства регулативе о дигиталној имовини</w:t>
      </w:r>
      <w:r w:rsidR="001D5416">
        <w:rPr>
          <w:rFonts w:ascii="Arial" w:eastAsia="Times New Roman" w:hAnsi="Arial" w:cs="Arial"/>
          <w:lang w:val="sr-Cyrl-RS" w:eastAsia="en-GB"/>
        </w:rPr>
        <w:t>.</w:t>
      </w:r>
    </w:p>
    <w:p w14:paraId="7BC754A2" w14:textId="0A079F24" w:rsidR="00307531" w:rsidRDefault="00307531" w:rsidP="00307531">
      <w:pPr>
        <w:spacing w:after="120" w:line="240" w:lineRule="auto"/>
        <w:ind w:firstLine="284"/>
        <w:jc w:val="both"/>
        <w:rPr>
          <w:rFonts w:ascii="Arial" w:eastAsia="Times New Roman" w:hAnsi="Arial" w:cs="Arial"/>
          <w:lang w:val="sr-Cyrl-RS" w:eastAsia="en-GB"/>
        </w:rPr>
      </w:pPr>
      <w:r w:rsidRPr="009F6A48">
        <w:rPr>
          <w:rFonts w:ascii="Arial" w:eastAsia="Times New Roman" w:hAnsi="Arial" w:cs="Arial"/>
          <w:lang w:val="sr-Cyrl-RS" w:eastAsia="en-GB"/>
        </w:rPr>
        <w:t>Према појединим подацима на глобалном нивоу, укупна тржишна капитализација</w:t>
      </w:r>
      <w:r w:rsidRPr="009F6A48">
        <w:rPr>
          <w:rStyle w:val="FootnoteReference"/>
          <w:rFonts w:ascii="Arial" w:eastAsia="Times New Roman" w:hAnsi="Arial" w:cs="Arial"/>
          <w:lang w:val="sr-Cyrl-RS" w:eastAsia="en-GB"/>
        </w:rPr>
        <w:footnoteReference w:id="3"/>
      </w:r>
      <w:r w:rsidRPr="009F6A48">
        <w:rPr>
          <w:rFonts w:ascii="Arial" w:eastAsia="Times New Roman" w:hAnsi="Arial" w:cs="Arial"/>
          <w:lang w:val="sr-Cyrl-RS" w:eastAsia="en-GB"/>
        </w:rPr>
        <w:t xml:space="preserve"> крипто-валута у 2019. години износила је 237,1 милијарду америчких долара, у односу на 128,78 милијарди у 2018. години. Поређења ради, до 2016. године укупна тржишна капитализација била је испод 18 милијарди америчких долара.</w:t>
      </w:r>
      <w:r w:rsidRPr="009F6A48">
        <w:rPr>
          <w:rStyle w:val="FootnoteReference"/>
          <w:rFonts w:ascii="Arial" w:eastAsia="Times New Roman" w:hAnsi="Arial" w:cs="Arial"/>
          <w:lang w:val="sr-Cyrl-RS" w:eastAsia="en-GB"/>
        </w:rPr>
        <w:footnoteReference w:id="4"/>
      </w:r>
      <w:r w:rsidRPr="009F6A48">
        <w:rPr>
          <w:rFonts w:ascii="Arial" w:eastAsia="Times New Roman" w:hAnsi="Arial" w:cs="Arial"/>
          <w:lang w:val="sr-Cyrl-RS" w:eastAsia="en-GB"/>
        </w:rPr>
        <w:t xml:space="preserve"> Када је реч о биткоину, тржишна капитализација биткоина у трећем кварталу 2020. године износила је 199,62 милијарде америчких долара</w:t>
      </w:r>
      <w:r w:rsidRPr="009F6A48">
        <w:rPr>
          <w:rFonts w:ascii="Arial" w:eastAsia="Times New Roman" w:hAnsi="Arial" w:cs="Arial"/>
          <w:lang w:val="sr-Latn-RS" w:eastAsia="en-GB"/>
        </w:rPr>
        <w:t xml:space="preserve"> (</w:t>
      </w:r>
      <w:r w:rsidRPr="009F6A48">
        <w:rPr>
          <w:rFonts w:ascii="Arial" w:eastAsia="Times New Roman" w:hAnsi="Arial" w:cs="Arial"/>
          <w:lang w:val="sr-Cyrl-RS" w:eastAsia="en-GB"/>
        </w:rPr>
        <w:t>у другом кварталу 2013. године</w:t>
      </w:r>
      <w:r w:rsidRPr="009F6A48">
        <w:rPr>
          <w:rFonts w:ascii="Arial" w:eastAsia="Times New Roman" w:hAnsi="Arial" w:cs="Arial"/>
          <w:lang w:val="sr-Latn-RS" w:eastAsia="en-GB"/>
        </w:rPr>
        <w:t xml:space="preserve"> </w:t>
      </w:r>
      <w:r w:rsidRPr="009F6A48">
        <w:rPr>
          <w:rFonts w:ascii="Arial" w:eastAsia="Times New Roman" w:hAnsi="Arial" w:cs="Arial"/>
          <w:lang w:val="sr-Cyrl-RS" w:eastAsia="en-GB"/>
        </w:rPr>
        <w:t>износила је приближно 1,02 милијарде америчких долара), а у оптицају је било око 18,5 милиона биткоина.</w:t>
      </w:r>
      <w:r w:rsidRPr="009F6A48">
        <w:rPr>
          <w:rStyle w:val="FootnoteReference"/>
          <w:rFonts w:ascii="Arial" w:eastAsia="Times New Roman" w:hAnsi="Arial" w:cs="Arial"/>
          <w:lang w:val="sr-Cyrl-RS" w:eastAsia="en-GB"/>
        </w:rPr>
        <w:footnoteReference w:id="5"/>
      </w:r>
      <w:r w:rsidRPr="009F6A48">
        <w:rPr>
          <w:rFonts w:ascii="Arial" w:eastAsia="Times New Roman" w:hAnsi="Arial" w:cs="Arial"/>
          <w:lang w:val="sr-Cyrl-RS" w:eastAsia="en-GB"/>
        </w:rPr>
        <w:t xml:space="preserve"> У првој половини новембра 2020. године тржишна капитализација биткоина износи скоро 300 милијарди америчких долара, а просечна цена једног биткоина приближно 15.500 америчких долара.</w:t>
      </w:r>
      <w:r w:rsidRPr="009F6A48">
        <w:rPr>
          <w:rStyle w:val="FootnoteReference"/>
          <w:rFonts w:ascii="Arial" w:eastAsia="Times New Roman" w:hAnsi="Arial" w:cs="Arial"/>
          <w:lang w:val="sr-Cyrl-RS" w:eastAsia="en-GB"/>
        </w:rPr>
        <w:footnoteReference w:id="6"/>
      </w:r>
      <w:r w:rsidRPr="009F6A48">
        <w:rPr>
          <w:rFonts w:ascii="Arial" w:eastAsia="Times New Roman" w:hAnsi="Arial" w:cs="Arial"/>
          <w:lang w:val="sr-Cyrl-RS" w:eastAsia="en-GB"/>
        </w:rPr>
        <w:t xml:space="preserve"> У укупној тржишној капитализацији крипто-валута биткоин тренутно учествује са око 66%, у поређењу са, примера ради, итиријумом (</w:t>
      </w:r>
      <w:r w:rsidRPr="009F6A48">
        <w:rPr>
          <w:rFonts w:ascii="Arial" w:eastAsia="Times New Roman" w:hAnsi="Arial" w:cs="Arial"/>
          <w:i/>
          <w:lang w:val="sr-Cyrl-RS" w:eastAsia="en-GB"/>
        </w:rPr>
        <w:t>Ethereum</w:t>
      </w:r>
      <w:r w:rsidRPr="009F6A48">
        <w:rPr>
          <w:rFonts w:ascii="Arial" w:eastAsia="Times New Roman" w:hAnsi="Arial" w:cs="Arial"/>
          <w:lang w:val="sr-Cyrl-RS" w:eastAsia="en-GB"/>
        </w:rPr>
        <w:t>), који учествује са око 12% и чија тржишна капитализација у првој половини новембра 2020. године износи око 52 милијарде америчких долара, а цена око 450 америчких долара.</w:t>
      </w:r>
      <w:r w:rsidRPr="009F6A48">
        <w:rPr>
          <w:rStyle w:val="FootnoteReference"/>
          <w:rFonts w:ascii="Arial" w:eastAsia="Times New Roman" w:hAnsi="Arial" w:cs="Arial"/>
          <w:lang w:val="sr-Cyrl-RS" w:eastAsia="en-GB"/>
        </w:rPr>
        <w:footnoteReference w:id="7"/>
      </w:r>
      <w:r w:rsidR="00AB6560">
        <w:rPr>
          <w:rFonts w:ascii="Arial" w:eastAsia="Times New Roman" w:hAnsi="Arial" w:cs="Arial"/>
          <w:lang w:val="sr-Cyrl-RS" w:eastAsia="en-GB"/>
        </w:rPr>
        <w:t xml:space="preserve"> Дакле, тржишна капитализација свих крипто-валута у првој половини новембра 2020. године је скоро дупло већа од тржишне капитализације у 2019. години (преко 450 милијарди америчких долара</w:t>
      </w:r>
      <w:r w:rsidR="00AB6560">
        <w:rPr>
          <w:rStyle w:val="FootnoteReference"/>
          <w:rFonts w:ascii="Arial" w:eastAsia="Times New Roman" w:hAnsi="Arial" w:cs="Arial"/>
          <w:lang w:val="sr-Cyrl-RS" w:eastAsia="en-GB"/>
        </w:rPr>
        <w:footnoteReference w:id="8"/>
      </w:r>
      <w:r w:rsidR="00AB6560">
        <w:rPr>
          <w:rFonts w:ascii="Arial" w:eastAsia="Times New Roman" w:hAnsi="Arial" w:cs="Arial"/>
          <w:lang w:val="sr-Cyrl-RS" w:eastAsia="en-GB"/>
        </w:rPr>
        <w:t xml:space="preserve">). </w:t>
      </w:r>
    </w:p>
    <w:p w14:paraId="5F6FB0ED" w14:textId="3118872D" w:rsidR="00A60508" w:rsidRDefault="004042F4" w:rsidP="003E13FA">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Према информацијама прику</w:t>
      </w:r>
      <w:r w:rsidR="00F95CFE">
        <w:rPr>
          <w:rFonts w:ascii="Arial" w:eastAsia="Times New Roman" w:hAnsi="Arial" w:cs="Arial"/>
          <w:lang w:val="sr-Cyrl-RS" w:eastAsia="en-GB"/>
        </w:rPr>
        <w:t>п</w:t>
      </w:r>
      <w:r>
        <w:rPr>
          <w:rFonts w:ascii="Arial" w:eastAsia="Times New Roman" w:hAnsi="Arial" w:cs="Arial"/>
          <w:lang w:val="sr-Cyrl-RS" w:eastAsia="en-GB"/>
        </w:rPr>
        <w:t xml:space="preserve">љеним приликом консултација са </w:t>
      </w:r>
      <w:r w:rsidR="00C21E9D">
        <w:rPr>
          <w:rFonts w:ascii="Arial" w:eastAsia="Times New Roman" w:hAnsi="Arial" w:cs="Arial"/>
          <w:lang w:val="sr-Cyrl-RS" w:eastAsia="en-GB"/>
        </w:rPr>
        <w:t xml:space="preserve">учесницима на тржишту дигиталне имовине </w:t>
      </w:r>
      <w:r>
        <w:rPr>
          <w:rFonts w:ascii="Arial" w:eastAsia="Times New Roman" w:hAnsi="Arial" w:cs="Arial"/>
          <w:lang w:val="sr-Cyrl-RS" w:eastAsia="en-GB"/>
        </w:rPr>
        <w:t>у Републици Србији</w:t>
      </w:r>
      <w:r w:rsidR="00C21E9D">
        <w:rPr>
          <w:rFonts w:ascii="Arial" w:eastAsia="Times New Roman" w:hAnsi="Arial" w:cs="Arial"/>
          <w:lang w:val="sr-Cyrl-RS" w:eastAsia="en-GB"/>
        </w:rPr>
        <w:t>,</w:t>
      </w:r>
      <w:r>
        <w:rPr>
          <w:rFonts w:ascii="Arial" w:eastAsia="Times New Roman" w:hAnsi="Arial" w:cs="Arial"/>
          <w:lang w:val="sr-Cyrl-RS" w:eastAsia="en-GB"/>
        </w:rPr>
        <w:t xml:space="preserve"> тренутно </w:t>
      </w:r>
      <w:r w:rsidR="00650703">
        <w:rPr>
          <w:rFonts w:ascii="Arial" w:eastAsia="Times New Roman" w:hAnsi="Arial" w:cs="Arial"/>
          <w:lang w:val="sr-Cyrl-RS" w:eastAsia="en-GB"/>
        </w:rPr>
        <w:t>постоји</w:t>
      </w:r>
      <w:r>
        <w:rPr>
          <w:rFonts w:ascii="Arial" w:eastAsia="Times New Roman" w:hAnsi="Arial" w:cs="Arial"/>
          <w:lang w:val="sr-Cyrl-RS" w:eastAsia="en-GB"/>
        </w:rPr>
        <w:t xml:space="preserve"> </w:t>
      </w:r>
      <w:r w:rsidR="00485D1E">
        <w:rPr>
          <w:rFonts w:ascii="Arial" w:eastAsia="Times New Roman" w:hAnsi="Arial" w:cs="Arial"/>
          <w:lang w:val="sr-Cyrl-RS" w:eastAsia="en-GB"/>
        </w:rPr>
        <w:t>неколико</w:t>
      </w:r>
      <w:r>
        <w:rPr>
          <w:rFonts w:ascii="Arial" w:eastAsia="Times New Roman" w:hAnsi="Arial" w:cs="Arial"/>
          <w:lang w:val="sr-Cyrl-RS" w:eastAsia="en-GB"/>
        </w:rPr>
        <w:t xml:space="preserve"> компанија које послују на</w:t>
      </w:r>
      <w:r w:rsidR="00C21E9D">
        <w:rPr>
          <w:rFonts w:ascii="Arial" w:eastAsia="Times New Roman" w:hAnsi="Arial" w:cs="Arial"/>
          <w:lang w:val="sr-Cyrl-RS" w:eastAsia="en-GB"/>
        </w:rPr>
        <w:t xml:space="preserve"> том</w:t>
      </w:r>
      <w:r>
        <w:rPr>
          <w:rFonts w:ascii="Arial" w:eastAsia="Times New Roman" w:hAnsi="Arial" w:cs="Arial"/>
          <w:lang w:val="sr-Cyrl-RS" w:eastAsia="en-GB"/>
        </w:rPr>
        <w:t xml:space="preserve"> тржишту. Ове компаније су већим делом нерегулисане што им </w:t>
      </w:r>
      <w:r w:rsidR="00326173">
        <w:rPr>
          <w:rFonts w:ascii="Arial" w:eastAsia="Times New Roman" w:hAnsi="Arial" w:cs="Arial"/>
          <w:lang w:val="sr-Cyrl-RS" w:eastAsia="en-GB"/>
        </w:rPr>
        <w:t xml:space="preserve">само по себи </w:t>
      </w:r>
      <w:r>
        <w:rPr>
          <w:rFonts w:ascii="Arial" w:eastAsia="Times New Roman" w:hAnsi="Arial" w:cs="Arial"/>
          <w:lang w:val="sr-Cyrl-RS" w:eastAsia="en-GB"/>
        </w:rPr>
        <w:t>ствара практичне проблеме, попут потешкоћа приликом отварања рачуна у банци или приликом примене привредноправних, пореских</w:t>
      </w:r>
      <w:r w:rsidR="00C21E9D">
        <w:rPr>
          <w:rFonts w:ascii="Arial" w:eastAsia="Times New Roman" w:hAnsi="Arial" w:cs="Arial"/>
          <w:lang w:val="sr-Cyrl-RS" w:eastAsia="en-GB"/>
        </w:rPr>
        <w:t>, рачуноводствених</w:t>
      </w:r>
      <w:r>
        <w:rPr>
          <w:rFonts w:ascii="Arial" w:eastAsia="Times New Roman" w:hAnsi="Arial" w:cs="Arial"/>
          <w:lang w:val="sr-Cyrl-RS" w:eastAsia="en-GB"/>
        </w:rPr>
        <w:t xml:space="preserve"> и других прописа. </w:t>
      </w:r>
    </w:p>
    <w:p w14:paraId="5AE34A7D" w14:textId="7423A27A" w:rsidR="004042F4" w:rsidRPr="004042F4" w:rsidRDefault="004042F4" w:rsidP="003E13FA">
      <w:pPr>
        <w:spacing w:after="120" w:line="240" w:lineRule="auto"/>
        <w:ind w:firstLine="284"/>
        <w:jc w:val="both"/>
        <w:rPr>
          <w:rFonts w:ascii="Arial" w:eastAsia="Times New Roman" w:hAnsi="Arial" w:cs="Arial"/>
          <w:lang w:val="sr-Latn-RS" w:eastAsia="en-GB"/>
        </w:rPr>
      </w:pPr>
      <w:r>
        <w:rPr>
          <w:rFonts w:ascii="Arial" w:eastAsia="Times New Roman" w:hAnsi="Arial" w:cs="Arial"/>
          <w:lang w:val="sr-Cyrl-RS" w:eastAsia="en-GB"/>
        </w:rPr>
        <w:t xml:space="preserve">Такође, поверење </w:t>
      </w:r>
      <w:r w:rsidR="00485D1E">
        <w:rPr>
          <w:rFonts w:ascii="Arial" w:eastAsia="Times New Roman" w:hAnsi="Arial" w:cs="Arial"/>
          <w:lang w:val="sr-Cyrl-RS" w:eastAsia="en-GB"/>
        </w:rPr>
        <w:t xml:space="preserve">дела инвеститорске </w:t>
      </w:r>
      <w:r>
        <w:rPr>
          <w:rFonts w:ascii="Arial" w:eastAsia="Times New Roman" w:hAnsi="Arial" w:cs="Arial"/>
          <w:lang w:val="sr-Cyrl-RS" w:eastAsia="en-GB"/>
        </w:rPr>
        <w:t xml:space="preserve">јавности у компаније </w:t>
      </w:r>
      <w:r w:rsidR="00485D1E">
        <w:rPr>
          <w:rFonts w:ascii="Arial" w:eastAsia="Times New Roman" w:hAnsi="Arial" w:cs="Arial"/>
          <w:lang w:val="sr-Cyrl-RS" w:eastAsia="en-GB"/>
        </w:rPr>
        <w:t xml:space="preserve">које би се бавиле овим пословима </w:t>
      </w:r>
      <w:r w:rsidR="00485D1E" w:rsidRPr="00485D1E">
        <w:rPr>
          <w:rFonts w:ascii="Arial" w:eastAsia="Times New Roman" w:hAnsi="Arial" w:cs="Arial"/>
          <w:lang w:val="sr-Cyrl-RS" w:eastAsia="en-GB"/>
        </w:rPr>
        <w:t xml:space="preserve"> </w:t>
      </w:r>
      <w:r w:rsidR="00485D1E">
        <w:rPr>
          <w:rFonts w:ascii="Arial" w:eastAsia="Times New Roman" w:hAnsi="Arial" w:cs="Arial"/>
          <w:lang w:val="sr-Cyrl-RS" w:eastAsia="en-GB"/>
        </w:rPr>
        <w:t xml:space="preserve">могло би бити унапређено доношењем закона јер </w:t>
      </w:r>
      <w:r w:rsidR="00485D1E" w:rsidRPr="00485D1E">
        <w:rPr>
          <w:rFonts w:ascii="Arial" w:eastAsia="Times New Roman" w:hAnsi="Arial" w:cs="Arial"/>
          <w:lang w:val="sr-Cyrl-RS" w:eastAsia="en-GB"/>
        </w:rPr>
        <w:t xml:space="preserve"> </w:t>
      </w:r>
      <w:r w:rsidR="00485D1E">
        <w:rPr>
          <w:rFonts w:ascii="Arial" w:eastAsia="Times New Roman" w:hAnsi="Arial" w:cs="Arial"/>
          <w:lang w:val="sr-Cyrl-RS" w:eastAsia="en-GB"/>
        </w:rPr>
        <w:t xml:space="preserve">се отклањају бројна питања која су произлазила из чињенице да у овом тренутку </w:t>
      </w:r>
      <w:r>
        <w:rPr>
          <w:rFonts w:ascii="Arial" w:eastAsia="Times New Roman" w:hAnsi="Arial" w:cs="Arial"/>
          <w:lang w:val="sr-Cyrl-RS" w:eastAsia="en-GB"/>
        </w:rPr>
        <w:t>тржишт</w:t>
      </w:r>
      <w:r w:rsidR="00485D1E">
        <w:rPr>
          <w:rFonts w:ascii="Arial" w:eastAsia="Times New Roman" w:hAnsi="Arial" w:cs="Arial"/>
          <w:lang w:val="sr-Cyrl-RS" w:eastAsia="en-GB"/>
        </w:rPr>
        <w:t>е дигиталне имовине није регулаторно препознато</w:t>
      </w:r>
      <w:r w:rsidR="000F231F">
        <w:rPr>
          <w:rFonts w:ascii="Arial" w:eastAsia="Times New Roman" w:hAnsi="Arial" w:cs="Arial"/>
          <w:lang w:val="sr-Cyrl-RS" w:eastAsia="en-GB"/>
        </w:rPr>
        <w:t>,</w:t>
      </w:r>
      <w:r w:rsidR="001A7651">
        <w:rPr>
          <w:rFonts w:ascii="Arial" w:eastAsia="Times New Roman" w:hAnsi="Arial" w:cs="Arial"/>
          <w:lang w:val="sr-Latn-RS" w:eastAsia="en-GB"/>
        </w:rPr>
        <w:t xml:space="preserve"> </w:t>
      </w:r>
      <w:r w:rsidR="00485D1E">
        <w:rPr>
          <w:rFonts w:ascii="Arial" w:eastAsia="Times New Roman" w:hAnsi="Arial" w:cs="Arial"/>
          <w:lang w:val="sr-Cyrl-RS" w:eastAsia="en-GB"/>
        </w:rPr>
        <w:t>а</w:t>
      </w:r>
      <w:r>
        <w:rPr>
          <w:rFonts w:ascii="Arial" w:eastAsia="Times New Roman" w:hAnsi="Arial" w:cs="Arial"/>
          <w:lang w:val="sr-Cyrl-RS" w:eastAsia="en-GB"/>
        </w:rPr>
        <w:t xml:space="preserve"> познато </w:t>
      </w:r>
      <w:r w:rsidR="00485D1E">
        <w:rPr>
          <w:rFonts w:ascii="Arial" w:eastAsia="Times New Roman" w:hAnsi="Arial" w:cs="Arial"/>
          <w:lang w:val="sr-Cyrl-RS" w:eastAsia="en-GB"/>
        </w:rPr>
        <w:t xml:space="preserve">је </w:t>
      </w:r>
      <w:r>
        <w:rPr>
          <w:rFonts w:ascii="Arial" w:eastAsia="Times New Roman" w:hAnsi="Arial" w:cs="Arial"/>
          <w:lang w:val="sr-Cyrl-RS" w:eastAsia="en-GB"/>
        </w:rPr>
        <w:t xml:space="preserve">по </w:t>
      </w:r>
      <w:r w:rsidR="00485D1E">
        <w:rPr>
          <w:rFonts w:ascii="Arial" w:eastAsia="Times New Roman" w:hAnsi="Arial" w:cs="Arial"/>
          <w:lang w:val="sr-Cyrl-RS" w:eastAsia="en-GB"/>
        </w:rPr>
        <w:t xml:space="preserve">инхерентним </w:t>
      </w:r>
      <w:r>
        <w:rPr>
          <w:rFonts w:ascii="Arial" w:eastAsia="Times New Roman" w:hAnsi="Arial" w:cs="Arial"/>
          <w:lang w:val="sr-Cyrl-RS" w:eastAsia="en-GB"/>
        </w:rPr>
        <w:t xml:space="preserve">ризицима. Из тог разлога би усвајање овог закона </w:t>
      </w:r>
      <w:r w:rsidR="00485D1E" w:rsidRPr="00485D1E">
        <w:rPr>
          <w:rFonts w:ascii="Arial" w:eastAsia="Times New Roman" w:hAnsi="Arial" w:cs="Arial"/>
          <w:lang w:val="sr-Cyrl-RS" w:eastAsia="en-GB"/>
        </w:rPr>
        <w:t xml:space="preserve"> </w:t>
      </w:r>
      <w:r w:rsidR="00485D1E">
        <w:rPr>
          <w:rFonts w:ascii="Arial" w:eastAsia="Times New Roman" w:hAnsi="Arial" w:cs="Arial"/>
          <w:lang w:val="sr-Cyrl-RS" w:eastAsia="en-GB"/>
        </w:rPr>
        <w:t xml:space="preserve">допринело могућности унапређења пословања </w:t>
      </w:r>
      <w:r>
        <w:rPr>
          <w:rFonts w:ascii="Arial" w:eastAsia="Times New Roman" w:hAnsi="Arial" w:cs="Arial"/>
          <w:lang w:val="sr-Cyrl-RS" w:eastAsia="en-GB"/>
        </w:rPr>
        <w:t xml:space="preserve"> пружа</w:t>
      </w:r>
      <w:r w:rsidR="000F231F">
        <w:rPr>
          <w:rFonts w:ascii="Arial" w:eastAsia="Times New Roman" w:hAnsi="Arial" w:cs="Arial"/>
          <w:lang w:val="sr-Cyrl-RS" w:eastAsia="en-GB"/>
        </w:rPr>
        <w:t>ла</w:t>
      </w:r>
      <w:r>
        <w:rPr>
          <w:rFonts w:ascii="Arial" w:eastAsia="Times New Roman" w:hAnsi="Arial" w:cs="Arial"/>
          <w:lang w:val="sr-Cyrl-RS" w:eastAsia="en-GB"/>
        </w:rPr>
        <w:t>ц</w:t>
      </w:r>
      <w:r w:rsidR="00485D1E">
        <w:rPr>
          <w:rFonts w:ascii="Arial" w:eastAsia="Times New Roman" w:hAnsi="Arial" w:cs="Arial"/>
          <w:lang w:val="sr-Cyrl-RS" w:eastAsia="en-GB"/>
        </w:rPr>
        <w:t>а</w:t>
      </w:r>
      <w:r>
        <w:rPr>
          <w:rFonts w:ascii="Arial" w:eastAsia="Times New Roman" w:hAnsi="Arial" w:cs="Arial"/>
          <w:lang w:val="sr-Cyrl-RS" w:eastAsia="en-GB"/>
        </w:rPr>
        <w:t xml:space="preserve"> услуга повезаних с дигиталном имовином </w:t>
      </w:r>
      <w:r w:rsidR="00485D1E">
        <w:rPr>
          <w:rFonts w:ascii="Arial" w:eastAsia="Times New Roman" w:hAnsi="Arial" w:cs="Arial"/>
          <w:lang w:val="sr-Cyrl-RS" w:eastAsia="en-GB"/>
        </w:rPr>
        <w:t xml:space="preserve">који имају развојне пројекте и квалитетне идеје у ИТ предузетништву </w:t>
      </w:r>
      <w:r>
        <w:rPr>
          <w:rFonts w:ascii="Arial" w:eastAsia="Times New Roman" w:hAnsi="Arial" w:cs="Arial"/>
          <w:lang w:val="sr-Cyrl-RS" w:eastAsia="en-GB"/>
        </w:rPr>
        <w:t>и самим тим поспешило развој ове привредне гране</w:t>
      </w:r>
      <w:r w:rsidR="00B92F7C">
        <w:rPr>
          <w:rFonts w:ascii="Arial" w:eastAsia="Times New Roman" w:hAnsi="Arial" w:cs="Arial"/>
          <w:lang w:val="sr-Cyrl-RS" w:eastAsia="en-GB"/>
        </w:rPr>
        <w:t xml:space="preserve">, </w:t>
      </w:r>
      <w:r w:rsidR="00F95CFE">
        <w:rPr>
          <w:rFonts w:ascii="Arial" w:eastAsia="Times New Roman" w:hAnsi="Arial" w:cs="Arial"/>
          <w:lang w:val="sr-Cyrl-RS" w:eastAsia="en-GB"/>
        </w:rPr>
        <w:t>а отворило би и</w:t>
      </w:r>
      <w:r w:rsidR="00B92F7C">
        <w:rPr>
          <w:rFonts w:ascii="Arial" w:eastAsia="Times New Roman" w:hAnsi="Arial" w:cs="Arial"/>
          <w:lang w:val="sr-Cyrl-RS" w:eastAsia="en-GB"/>
        </w:rPr>
        <w:t xml:space="preserve"> могућности за </w:t>
      </w:r>
      <w:r w:rsidR="00F95CFE">
        <w:rPr>
          <w:rFonts w:ascii="Arial" w:eastAsia="Times New Roman" w:hAnsi="Arial" w:cs="Arial"/>
          <w:lang w:val="sr-Cyrl-RS" w:eastAsia="en-GB"/>
        </w:rPr>
        <w:t xml:space="preserve">олакшано </w:t>
      </w:r>
      <w:r w:rsidR="00B92F7C">
        <w:rPr>
          <w:rFonts w:ascii="Arial" w:eastAsia="Times New Roman" w:hAnsi="Arial" w:cs="Arial"/>
          <w:lang w:val="sr-Cyrl-RS" w:eastAsia="en-GB"/>
        </w:rPr>
        <w:t>финансирање иновативних стартап компанија и малих и средњих правних лица</w:t>
      </w:r>
      <w:r>
        <w:rPr>
          <w:rFonts w:ascii="Arial" w:eastAsia="Times New Roman" w:hAnsi="Arial" w:cs="Arial"/>
          <w:lang w:val="sr-Cyrl-RS" w:eastAsia="en-GB"/>
        </w:rPr>
        <w:t>.</w:t>
      </w:r>
      <w:r w:rsidR="00F95CFE" w:rsidRPr="00F95CFE">
        <w:rPr>
          <w:rFonts w:ascii="Arial" w:eastAsia="Times New Roman" w:hAnsi="Arial" w:cs="Arial"/>
          <w:lang w:val="sr-Cyrl-CS" w:eastAsia="en-GB"/>
        </w:rPr>
        <w:t xml:space="preserve"> </w:t>
      </w:r>
      <w:r w:rsidR="00F95CFE">
        <w:rPr>
          <w:rFonts w:ascii="Arial" w:eastAsia="Times New Roman" w:hAnsi="Arial" w:cs="Arial"/>
          <w:lang w:val="sr-Cyrl-CS" w:eastAsia="en-GB"/>
        </w:rPr>
        <w:t>Очекује се да ће се, због природе дигиталне имовине</w:t>
      </w:r>
      <w:r w:rsidR="00485D1E">
        <w:rPr>
          <w:rFonts w:ascii="Arial" w:eastAsia="Times New Roman" w:hAnsi="Arial" w:cs="Arial"/>
          <w:lang w:val="sr-Cyrl-CS" w:eastAsia="en-GB"/>
        </w:rPr>
        <w:t xml:space="preserve"> и њене прекограничне преносивости</w:t>
      </w:r>
      <w:r w:rsidR="00F95CFE">
        <w:rPr>
          <w:rFonts w:ascii="Arial" w:eastAsia="Times New Roman" w:hAnsi="Arial" w:cs="Arial"/>
          <w:lang w:val="sr-Cyrl-CS" w:eastAsia="en-GB"/>
        </w:rPr>
        <w:t>, привући и страни инвеститори.</w:t>
      </w:r>
    </w:p>
    <w:p w14:paraId="5B4E1D94" w14:textId="161D0A79" w:rsidR="00BF32EA" w:rsidRPr="001A7651" w:rsidRDefault="00445CCC" w:rsidP="001A7651">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Једна од кључних новина које доноси овај закон јесте могућност да се учесници на тржишту капитала, пре свега брокерско-дилерска друштва и берза</w:t>
      </w:r>
      <w:r w:rsidRPr="006641D3">
        <w:rPr>
          <w:rFonts w:ascii="Arial" w:eastAsia="Times New Roman" w:hAnsi="Arial" w:cs="Arial"/>
          <w:lang w:val="sr-Cyrl-RS" w:eastAsia="en-GB"/>
        </w:rPr>
        <w:t>,</w:t>
      </w:r>
      <w:r>
        <w:rPr>
          <w:rFonts w:ascii="Arial" w:eastAsia="Times New Roman" w:hAnsi="Arial" w:cs="Arial"/>
          <w:lang w:val="sr-Cyrl-RS" w:eastAsia="en-GB"/>
        </w:rPr>
        <w:t xml:space="preserve"> укључе на тржиште дигиталне имовине. На овај начин се постиже да лица која имају вишедеценијско искуство у пословању с финансијским инструментима то искуство, као и своје ресурсе, употребе и за развој тржишта дигиталне имовине, што ће довести до тога да од самог почетка примене закона на тржишту постоји одговарајући ниво квалитета услуга</w:t>
      </w:r>
      <w:r w:rsidR="00644780">
        <w:rPr>
          <w:rFonts w:ascii="Arial" w:eastAsia="Times New Roman" w:hAnsi="Arial" w:cs="Arial"/>
          <w:lang w:val="sr-Cyrl-RS" w:eastAsia="en-GB"/>
        </w:rPr>
        <w:t>,</w:t>
      </w:r>
      <w:r w:rsidR="00644780" w:rsidRPr="00644780">
        <w:rPr>
          <w:rFonts w:ascii="Arial" w:eastAsia="Times New Roman" w:hAnsi="Arial" w:cs="Arial"/>
          <w:lang w:val="sr-Cyrl-RS" w:eastAsia="en-GB"/>
        </w:rPr>
        <w:t xml:space="preserve"> односно обезбеди здрава конкуренција и поузданост пружалаца ових услуга.</w:t>
      </w:r>
      <w:r w:rsidRPr="00644780">
        <w:rPr>
          <w:rFonts w:ascii="Arial" w:eastAsia="Times New Roman" w:hAnsi="Arial" w:cs="Arial"/>
          <w:lang w:val="sr-Cyrl-RS" w:eastAsia="en-GB"/>
        </w:rPr>
        <w:t>.</w:t>
      </w:r>
    </w:p>
    <w:p w14:paraId="5ED18FA1" w14:textId="5A87A70B" w:rsidR="00923D7C" w:rsidRPr="00923D7C" w:rsidRDefault="00923D7C" w:rsidP="003E13FA">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Усвајање овог закона ће довести</w:t>
      </w:r>
      <w:r w:rsidR="001F4348">
        <w:rPr>
          <w:rFonts w:ascii="Arial" w:eastAsia="Times New Roman" w:hAnsi="Arial" w:cs="Arial"/>
          <w:lang w:val="sr-Cyrl-RS" w:eastAsia="en-GB"/>
        </w:rPr>
        <w:t xml:space="preserve"> и</w:t>
      </w:r>
      <w:r>
        <w:rPr>
          <w:rFonts w:ascii="Arial" w:eastAsia="Times New Roman" w:hAnsi="Arial" w:cs="Arial"/>
          <w:lang w:val="sr-Cyrl-RS" w:eastAsia="en-GB"/>
        </w:rPr>
        <w:t xml:space="preserve"> до унапређења тржишта капитала, будући да се омогућава издавање финансијских инструмената </w:t>
      </w:r>
      <w:r w:rsidR="001F4348">
        <w:rPr>
          <w:rFonts w:ascii="Arial" w:eastAsia="Times New Roman" w:hAnsi="Arial" w:cs="Arial"/>
          <w:lang w:val="sr-Cyrl-RS" w:eastAsia="en-GB"/>
        </w:rPr>
        <w:t xml:space="preserve">у облику дигиталне имовине, </w:t>
      </w:r>
      <w:r>
        <w:rPr>
          <w:rFonts w:ascii="Arial" w:eastAsia="Times New Roman" w:hAnsi="Arial" w:cs="Arial"/>
          <w:lang w:val="sr-Cyrl-RS" w:eastAsia="en-GB"/>
        </w:rPr>
        <w:t xml:space="preserve">коришћењем дигиталне технологије, </w:t>
      </w:r>
      <w:r w:rsidR="00644780">
        <w:rPr>
          <w:rFonts w:ascii="Arial" w:eastAsia="Times New Roman" w:hAnsi="Arial" w:cs="Arial"/>
          <w:lang w:val="sr-Cyrl-RS" w:eastAsia="en-GB"/>
        </w:rPr>
        <w:t xml:space="preserve">под одређеним условима, </w:t>
      </w:r>
      <w:r>
        <w:rPr>
          <w:rFonts w:ascii="Arial" w:eastAsia="Times New Roman" w:hAnsi="Arial" w:cs="Arial"/>
          <w:lang w:val="sr-Cyrl-RS" w:eastAsia="en-GB"/>
        </w:rPr>
        <w:t xml:space="preserve">без примене правила која прописује Закон о тржишту капитала. Да би потпала под овај олакшани режим, дигитална имовина </w:t>
      </w:r>
      <w:r w:rsidR="00044655">
        <w:rPr>
          <w:rFonts w:ascii="Arial" w:eastAsia="Times New Roman" w:hAnsi="Arial" w:cs="Arial"/>
          <w:lang w:val="sr-Cyrl-RS" w:eastAsia="en-GB"/>
        </w:rPr>
        <w:t xml:space="preserve">која има </w:t>
      </w:r>
      <w:r w:rsidR="000F231F">
        <w:rPr>
          <w:rFonts w:ascii="Arial" w:eastAsia="Times New Roman" w:hAnsi="Arial" w:cs="Arial"/>
          <w:lang w:val="sr-Cyrl-RS" w:eastAsia="en-GB"/>
        </w:rPr>
        <w:t xml:space="preserve">све </w:t>
      </w:r>
      <w:r w:rsidR="00044655">
        <w:rPr>
          <w:rFonts w:ascii="Arial" w:eastAsia="Times New Roman" w:hAnsi="Arial" w:cs="Arial"/>
          <w:lang w:val="sr-Cyrl-RS" w:eastAsia="en-GB"/>
        </w:rPr>
        <w:t xml:space="preserve">одлике финансијских инструмената </w:t>
      </w:r>
      <w:r>
        <w:rPr>
          <w:rFonts w:ascii="Arial" w:eastAsia="Times New Roman" w:hAnsi="Arial" w:cs="Arial"/>
          <w:lang w:val="sr-Cyrl-RS" w:eastAsia="en-GB"/>
        </w:rPr>
        <w:t>мора да испуни следеће услове: (</w:t>
      </w:r>
      <w:r w:rsidR="00B433BE">
        <w:rPr>
          <w:rFonts w:ascii="Arial" w:eastAsia="Times New Roman" w:hAnsi="Arial" w:cs="Arial"/>
          <w:lang w:val="sr-Cyrl-RS" w:eastAsia="en-GB"/>
        </w:rPr>
        <w:t>1</w:t>
      </w:r>
      <w:r>
        <w:rPr>
          <w:rFonts w:ascii="Arial" w:eastAsia="Times New Roman" w:hAnsi="Arial" w:cs="Arial"/>
          <w:lang w:val="sr-Cyrl-RS" w:eastAsia="en-GB"/>
        </w:rPr>
        <w:t>) да нема одлике акција, (</w:t>
      </w:r>
      <w:r w:rsidR="00B433BE">
        <w:rPr>
          <w:rFonts w:ascii="Arial" w:eastAsia="Times New Roman" w:hAnsi="Arial" w:cs="Arial"/>
          <w:lang w:val="sr-Cyrl-RS" w:eastAsia="en-GB"/>
        </w:rPr>
        <w:t>2</w:t>
      </w:r>
      <w:r>
        <w:rPr>
          <w:rFonts w:ascii="Arial" w:eastAsia="Times New Roman" w:hAnsi="Arial" w:cs="Arial"/>
          <w:lang w:val="sr-Cyrl-RS" w:eastAsia="en-GB"/>
        </w:rPr>
        <w:t>) да није заменљива за акције и да (</w:t>
      </w:r>
      <w:r w:rsidR="00B433BE">
        <w:rPr>
          <w:rFonts w:ascii="Arial" w:eastAsia="Times New Roman" w:hAnsi="Arial" w:cs="Arial"/>
          <w:lang w:val="sr-Cyrl-RS" w:eastAsia="en-GB"/>
        </w:rPr>
        <w:t>3</w:t>
      </w:r>
      <w:r>
        <w:rPr>
          <w:rFonts w:ascii="Arial" w:eastAsia="Times New Roman" w:hAnsi="Arial" w:cs="Arial"/>
          <w:lang w:val="sr-Cyrl-RS" w:eastAsia="en-GB"/>
        </w:rPr>
        <w:t>) укупна вредност дигиталне имовине коју током периода од 12 месеци издаје један издавалац не прелази износ од 3.000.000 евр</w:t>
      </w:r>
      <w:r w:rsidR="00FE3D71">
        <w:rPr>
          <w:rFonts w:ascii="Arial" w:eastAsia="Times New Roman" w:hAnsi="Arial" w:cs="Arial"/>
          <w:lang w:val="sr-Latn-RS" w:eastAsia="en-GB"/>
        </w:rPr>
        <w:t>a</w:t>
      </w:r>
      <w:r>
        <w:rPr>
          <w:rFonts w:ascii="Arial" w:eastAsia="Times New Roman" w:hAnsi="Arial" w:cs="Arial"/>
          <w:lang w:val="sr-Cyrl-RS" w:eastAsia="en-GB"/>
        </w:rPr>
        <w:t xml:space="preserve"> у динарској противвредности по званичном средњем курсу</w:t>
      </w:r>
      <w:r w:rsidR="00000528">
        <w:rPr>
          <w:rFonts w:ascii="Arial" w:eastAsia="Times New Roman" w:hAnsi="Arial" w:cs="Arial"/>
          <w:lang w:val="sr-Cyrl-RS" w:eastAsia="en-GB"/>
        </w:rPr>
        <w:t xml:space="preserve"> динара према евру који утврђује</w:t>
      </w:r>
      <w:r>
        <w:rPr>
          <w:rFonts w:ascii="Arial" w:eastAsia="Times New Roman" w:hAnsi="Arial" w:cs="Arial"/>
          <w:lang w:val="sr-Cyrl-RS" w:eastAsia="en-GB"/>
        </w:rPr>
        <w:t xml:space="preserve"> Народн</w:t>
      </w:r>
      <w:r w:rsidR="00000528">
        <w:rPr>
          <w:rFonts w:ascii="Arial" w:eastAsia="Times New Roman" w:hAnsi="Arial" w:cs="Arial"/>
          <w:lang w:val="sr-Cyrl-RS" w:eastAsia="en-GB"/>
        </w:rPr>
        <w:t>а</w:t>
      </w:r>
      <w:r>
        <w:rPr>
          <w:rFonts w:ascii="Arial" w:eastAsia="Times New Roman" w:hAnsi="Arial" w:cs="Arial"/>
          <w:lang w:val="sr-Cyrl-RS" w:eastAsia="en-GB"/>
        </w:rPr>
        <w:t xml:space="preserve"> банк</w:t>
      </w:r>
      <w:r w:rsidR="00000528">
        <w:rPr>
          <w:rFonts w:ascii="Arial" w:eastAsia="Times New Roman" w:hAnsi="Arial" w:cs="Arial"/>
          <w:lang w:val="sr-Cyrl-RS" w:eastAsia="en-GB"/>
        </w:rPr>
        <w:t>а</w:t>
      </w:r>
      <w:r>
        <w:rPr>
          <w:rFonts w:ascii="Arial" w:eastAsia="Times New Roman" w:hAnsi="Arial" w:cs="Arial"/>
          <w:lang w:val="sr-Cyrl-RS" w:eastAsia="en-GB"/>
        </w:rPr>
        <w:t xml:space="preserve"> Србије на дан издавања, односно током примарне продаје.</w:t>
      </w:r>
    </w:p>
    <w:p w14:paraId="287FFDAA" w14:textId="2C993FFF" w:rsidR="00923D7C" w:rsidRPr="00445CCC" w:rsidRDefault="00923D7C" w:rsidP="003E13FA">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Може се очекивати да ће предметна новина довести до значајног повећања броја иницијалних јавних понуда финансијских инструмената, пре свега обвезница, као и да ће те иницијалне јавне понуде потећи и од малих и средњих предузећа – будући да је поступак издавања финансијских инструмената </w:t>
      </w:r>
      <w:r w:rsidR="00044655">
        <w:rPr>
          <w:rFonts w:ascii="Arial" w:eastAsia="Times New Roman" w:hAnsi="Arial" w:cs="Arial"/>
          <w:lang w:val="sr-Cyrl-RS" w:eastAsia="en-GB"/>
        </w:rPr>
        <w:t xml:space="preserve">у облику дигиталне имовине </w:t>
      </w:r>
      <w:r>
        <w:rPr>
          <w:rFonts w:ascii="Arial" w:eastAsia="Times New Roman" w:hAnsi="Arial" w:cs="Arial"/>
          <w:lang w:val="sr-Cyrl-RS" w:eastAsia="en-GB"/>
        </w:rPr>
        <w:t xml:space="preserve">у складу са овим законом значајно јефтинији </w:t>
      </w:r>
      <w:r w:rsidR="00644780" w:rsidRPr="00644780">
        <w:rPr>
          <w:rFonts w:ascii="Arial" w:eastAsia="Times New Roman" w:hAnsi="Arial" w:cs="Arial"/>
          <w:lang w:val="sr-Cyrl-RS" w:eastAsia="en-GB"/>
        </w:rPr>
        <w:t>и једностав</w:t>
      </w:r>
      <w:r w:rsidR="000F231F">
        <w:rPr>
          <w:rFonts w:ascii="Arial" w:eastAsia="Times New Roman" w:hAnsi="Arial" w:cs="Arial"/>
          <w:lang w:val="sr-Cyrl-RS" w:eastAsia="en-GB"/>
        </w:rPr>
        <w:t>н</w:t>
      </w:r>
      <w:r w:rsidR="00644780" w:rsidRPr="00644780">
        <w:rPr>
          <w:rFonts w:ascii="Arial" w:eastAsia="Times New Roman" w:hAnsi="Arial" w:cs="Arial"/>
          <w:lang w:val="sr-Cyrl-RS" w:eastAsia="en-GB"/>
        </w:rPr>
        <w:t xml:space="preserve">ији </w:t>
      </w:r>
      <w:r w:rsidRPr="00644780">
        <w:rPr>
          <w:rFonts w:ascii="Arial" w:eastAsia="Times New Roman" w:hAnsi="Arial" w:cs="Arial"/>
          <w:lang w:val="sr-Cyrl-RS" w:eastAsia="en-GB"/>
        </w:rPr>
        <w:t>од</w:t>
      </w:r>
      <w:r>
        <w:rPr>
          <w:rFonts w:ascii="Arial" w:eastAsia="Times New Roman" w:hAnsi="Arial" w:cs="Arial"/>
          <w:lang w:val="sr-Cyrl-RS" w:eastAsia="en-GB"/>
        </w:rPr>
        <w:t xml:space="preserve"> поступка издавања финансијских инструмената у складу са Законом о тржишту капитала.</w:t>
      </w:r>
    </w:p>
    <w:p w14:paraId="513324FE" w14:textId="61E11A04" w:rsidR="005567CD" w:rsidRDefault="00044655" w:rsidP="001F4348">
      <w:pPr>
        <w:spacing w:after="120" w:line="240" w:lineRule="auto"/>
        <w:ind w:firstLine="284"/>
        <w:jc w:val="both"/>
        <w:rPr>
          <w:rFonts w:ascii="Arial" w:eastAsia="Times New Roman" w:hAnsi="Arial" w:cs="Arial"/>
          <w:lang w:val="sr-Cyrl-RS" w:eastAsia="en-GB"/>
        </w:rPr>
      </w:pPr>
      <w:r w:rsidRPr="00044655">
        <w:rPr>
          <w:rFonts w:ascii="Arial" w:eastAsia="Times New Roman" w:hAnsi="Arial" w:cs="Arial"/>
          <w:lang w:val="sr-Cyrl-RS" w:eastAsia="en-GB"/>
        </w:rPr>
        <w:t>Закон обухвата механизме за борб</w:t>
      </w:r>
      <w:r>
        <w:rPr>
          <w:rFonts w:ascii="Arial" w:eastAsia="Times New Roman" w:hAnsi="Arial" w:cs="Arial"/>
          <w:lang w:val="sr-Cyrl-RS" w:eastAsia="en-GB"/>
        </w:rPr>
        <w:t>у против злоупотреба на тржишту</w:t>
      </w:r>
      <w:r w:rsidR="00644780">
        <w:rPr>
          <w:rFonts w:ascii="Arial" w:eastAsia="Times New Roman" w:hAnsi="Arial" w:cs="Arial"/>
          <w:lang w:val="sr-Cyrl-RS" w:eastAsia="en-GB"/>
        </w:rPr>
        <w:t xml:space="preserve"> дигиталне имовине</w:t>
      </w:r>
      <w:r w:rsidRPr="00644780">
        <w:rPr>
          <w:rFonts w:ascii="Arial" w:eastAsia="Times New Roman" w:hAnsi="Arial" w:cs="Arial"/>
          <w:lang w:val="sr-Cyrl-RS" w:eastAsia="en-GB"/>
        </w:rPr>
        <w:t>,</w:t>
      </w:r>
      <w:r>
        <w:rPr>
          <w:rFonts w:ascii="Arial" w:eastAsia="Times New Roman" w:hAnsi="Arial" w:cs="Arial"/>
          <w:lang w:val="sr-Cyrl-RS" w:eastAsia="en-GB"/>
        </w:rPr>
        <w:t xml:space="preserve"> конкретно против манипулација и инсајдерског трговања. Ови механизми су структурирани налик на механизме који се користе на тржишту капитала, а спроводиће их </w:t>
      </w:r>
      <w:r w:rsidR="00BF32EA">
        <w:rPr>
          <w:rFonts w:ascii="Arial" w:eastAsia="Times New Roman" w:hAnsi="Arial" w:cs="Arial"/>
          <w:lang w:val="sr-Cyrl-RS" w:eastAsia="en-GB"/>
        </w:rPr>
        <w:t>Народна банка Србије (када су у питању виртуелне валуте) и Комисија за хартије од вредности (када су у питању дигитални токени).</w:t>
      </w:r>
    </w:p>
    <w:p w14:paraId="4241B196" w14:textId="4309FF40" w:rsidR="00644780" w:rsidRDefault="00B6297A" w:rsidP="001F4348">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Очекује се да ће </w:t>
      </w:r>
      <w:r w:rsidR="00057B44">
        <w:rPr>
          <w:rFonts w:ascii="Arial" w:eastAsia="Times New Roman" w:hAnsi="Arial" w:cs="Arial"/>
          <w:lang w:val="sr-Cyrl-RS" w:eastAsia="en-GB"/>
        </w:rPr>
        <w:t xml:space="preserve">увођење овог </w:t>
      </w:r>
      <w:r w:rsidR="00644780">
        <w:rPr>
          <w:rFonts w:ascii="Arial" w:eastAsia="Times New Roman" w:hAnsi="Arial" w:cs="Arial"/>
          <w:lang w:val="sr-Cyrl-RS" w:eastAsia="en-GB"/>
        </w:rPr>
        <w:t xml:space="preserve">вида </w:t>
      </w:r>
      <w:r w:rsidR="00057B44">
        <w:rPr>
          <w:rFonts w:ascii="Arial" w:eastAsia="Times New Roman" w:hAnsi="Arial" w:cs="Arial"/>
          <w:lang w:val="sr-Cyrl-RS" w:eastAsia="en-GB"/>
        </w:rPr>
        <w:t xml:space="preserve">надзора тржишта повећати </w:t>
      </w:r>
      <w:r w:rsidR="00644780" w:rsidRPr="00644780">
        <w:rPr>
          <w:rFonts w:ascii="Arial" w:eastAsia="Times New Roman" w:hAnsi="Arial" w:cs="Arial"/>
          <w:lang w:val="sr-Cyrl-RS" w:eastAsia="en-GB"/>
        </w:rPr>
        <w:t xml:space="preserve"> </w:t>
      </w:r>
      <w:r w:rsidR="00644780">
        <w:rPr>
          <w:rFonts w:ascii="Arial" w:eastAsia="Times New Roman" w:hAnsi="Arial" w:cs="Arial"/>
          <w:lang w:val="sr-Cyrl-RS" w:eastAsia="en-GB"/>
        </w:rPr>
        <w:t>сигурност и извесност пословања на</w:t>
      </w:r>
      <w:r w:rsidR="00057B44">
        <w:rPr>
          <w:rFonts w:ascii="Arial" w:eastAsia="Times New Roman" w:hAnsi="Arial" w:cs="Arial"/>
          <w:lang w:val="sr-Cyrl-RS" w:eastAsia="en-GB"/>
        </w:rPr>
        <w:t xml:space="preserve"> тржишт</w:t>
      </w:r>
      <w:r w:rsidR="00644780">
        <w:rPr>
          <w:rFonts w:ascii="Arial" w:eastAsia="Times New Roman" w:hAnsi="Arial" w:cs="Arial"/>
          <w:lang w:val="sr-Cyrl-RS" w:eastAsia="en-GB"/>
        </w:rPr>
        <w:t>у</w:t>
      </w:r>
      <w:r w:rsidR="00057B44">
        <w:rPr>
          <w:rFonts w:ascii="Arial" w:eastAsia="Times New Roman" w:hAnsi="Arial" w:cs="Arial"/>
          <w:lang w:val="sr-Cyrl-RS" w:eastAsia="en-GB"/>
        </w:rPr>
        <w:t xml:space="preserve"> дигиталне имовине</w:t>
      </w:r>
      <w:r w:rsidR="00057B44" w:rsidRPr="00644780">
        <w:rPr>
          <w:rFonts w:ascii="Arial" w:eastAsia="Times New Roman" w:hAnsi="Arial" w:cs="Arial"/>
          <w:lang w:val="sr-Cyrl-RS" w:eastAsia="en-GB"/>
        </w:rPr>
        <w:t>.</w:t>
      </w:r>
    </w:p>
    <w:p w14:paraId="02B942B9" w14:textId="307DE9DF" w:rsidR="0075364D" w:rsidRDefault="00644780" w:rsidP="0091006E">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Закон о дигиталној имовини почива и на принципу технолошке неутралности, те иако је усмерен у великој мери на </w:t>
      </w:r>
      <w:r w:rsidRPr="00644780">
        <w:rPr>
          <w:rFonts w:ascii="Arial" w:eastAsia="Times New Roman" w:hAnsi="Arial" w:cs="Arial"/>
          <w:i/>
          <w:lang w:eastAsia="en-GB"/>
        </w:rPr>
        <w:t>blockchain</w:t>
      </w:r>
      <w:r w:rsidRPr="00D31AB4">
        <w:rPr>
          <w:rFonts w:ascii="Arial" w:hAnsi="Arial"/>
          <w:i/>
          <w:lang w:val="sr-Cyrl-RS"/>
        </w:rPr>
        <w:t xml:space="preserve"> </w:t>
      </w:r>
      <w:r>
        <w:rPr>
          <w:rFonts w:ascii="Arial" w:eastAsia="Times New Roman" w:hAnsi="Arial" w:cs="Arial"/>
          <w:lang w:val="sr-Cyrl-RS" w:eastAsia="en-GB"/>
        </w:rPr>
        <w:t xml:space="preserve">технологију, њиме се не преферира, нити ограничава ниједна технологија, чиме се потенцијално обухватају и информационо-комуникационе технологије које ће се развијати у будућности. </w:t>
      </w:r>
      <w:r w:rsidR="0075364D">
        <w:rPr>
          <w:rFonts w:ascii="Arial" w:eastAsia="Times New Roman" w:hAnsi="Arial" w:cs="Arial"/>
          <w:lang w:val="sr-Cyrl-RS" w:eastAsia="en-GB"/>
        </w:rPr>
        <w:t xml:space="preserve">Када је у питању спречавање прања новца и финансирања тероризма, овим законом се у систем борбе против прања новца и финансирања тероризма </w:t>
      </w:r>
      <w:r>
        <w:rPr>
          <w:rFonts w:ascii="Arial" w:eastAsia="Times New Roman" w:hAnsi="Arial" w:cs="Arial"/>
          <w:lang w:val="sr-Cyrl-RS" w:eastAsia="en-GB"/>
        </w:rPr>
        <w:t xml:space="preserve">на несумњив начин </w:t>
      </w:r>
      <w:r w:rsidR="0075364D">
        <w:rPr>
          <w:rFonts w:ascii="Arial" w:eastAsia="Times New Roman" w:hAnsi="Arial" w:cs="Arial"/>
          <w:lang w:val="sr-Cyrl-RS" w:eastAsia="en-GB"/>
        </w:rPr>
        <w:t xml:space="preserve">уводе сви облици дигиталне имовине, и  одређује </w:t>
      </w:r>
      <w:r>
        <w:rPr>
          <w:rFonts w:ascii="Arial" w:eastAsia="Times New Roman" w:hAnsi="Arial" w:cs="Arial"/>
          <w:lang w:val="sr-Cyrl-RS" w:eastAsia="en-GB"/>
        </w:rPr>
        <w:t xml:space="preserve">се </w:t>
      </w:r>
      <w:r w:rsidR="0075364D">
        <w:rPr>
          <w:rFonts w:ascii="Arial" w:eastAsia="Times New Roman" w:hAnsi="Arial" w:cs="Arial"/>
          <w:lang w:val="sr-Cyrl-RS" w:eastAsia="en-GB"/>
        </w:rPr>
        <w:t>ко је све обвезник примене предметних прописа – будући да је за пружање услуга повезаних с дигиталном имовином неопходно прибавити одговарајућу дозволу.</w:t>
      </w:r>
      <w:r w:rsidR="00F95CFE">
        <w:rPr>
          <w:rFonts w:ascii="Arial" w:eastAsia="Times New Roman" w:hAnsi="Arial" w:cs="Arial"/>
          <w:lang w:val="sr-Cyrl-RS" w:eastAsia="en-GB"/>
        </w:rPr>
        <w:t xml:space="preserve"> На тај начин се постиже пуна усклађеност домаћих прописа са </w:t>
      </w:r>
      <w:r w:rsidR="003F5DD5">
        <w:rPr>
          <w:rFonts w:ascii="Arial" w:eastAsia="Times New Roman" w:hAnsi="Arial" w:cs="Arial"/>
          <w:lang w:val="sr-Cyrl-RS" w:eastAsia="en-GB"/>
        </w:rPr>
        <w:t>Петом д</w:t>
      </w:r>
      <w:r w:rsidR="00F95CFE">
        <w:rPr>
          <w:rFonts w:ascii="Arial" w:eastAsia="Times New Roman" w:hAnsi="Arial" w:cs="Arial"/>
          <w:lang w:val="sr-Cyrl-RS" w:eastAsia="en-GB"/>
        </w:rPr>
        <w:t xml:space="preserve">ирективом о спречавању прања новца и међународним стандардима </w:t>
      </w:r>
      <w:r w:rsidR="003D0900" w:rsidRPr="003D0900">
        <w:rPr>
          <w:rFonts w:ascii="Arial" w:eastAsia="Times New Roman" w:hAnsi="Arial" w:cs="Arial"/>
          <w:lang w:val="sr-Cyrl-RS" w:eastAsia="en-GB"/>
        </w:rPr>
        <w:t xml:space="preserve">за спречавање прања новца и финансирања тероризма који су дефинисани ФАТФ </w:t>
      </w:r>
      <w:r w:rsidR="003D0900">
        <w:rPr>
          <w:rFonts w:ascii="Arial" w:eastAsia="Times New Roman" w:hAnsi="Arial" w:cs="Arial"/>
          <w:lang w:val="sr-Latn-RS" w:eastAsia="en-GB"/>
        </w:rPr>
        <w:t>(</w:t>
      </w:r>
      <w:r w:rsidR="003D0900" w:rsidRPr="00E04B3B">
        <w:rPr>
          <w:rFonts w:ascii="Arial" w:eastAsia="Times New Roman" w:hAnsi="Arial" w:cs="Arial"/>
          <w:i/>
          <w:lang w:val="sr-Latn-RS" w:eastAsia="en-GB"/>
        </w:rPr>
        <w:t>Financial Action Task Force</w:t>
      </w:r>
      <w:r w:rsidR="003D0900">
        <w:rPr>
          <w:rFonts w:ascii="Arial" w:eastAsia="Times New Roman" w:hAnsi="Arial" w:cs="Arial"/>
          <w:lang w:val="sr-Latn-RS" w:eastAsia="en-GB"/>
        </w:rPr>
        <w:t xml:space="preserve">) </w:t>
      </w:r>
      <w:r w:rsidR="003D0900" w:rsidRPr="003D0900">
        <w:rPr>
          <w:rFonts w:ascii="Arial" w:eastAsia="Times New Roman" w:hAnsi="Arial" w:cs="Arial"/>
          <w:lang w:val="sr-Cyrl-RS" w:eastAsia="en-GB"/>
        </w:rPr>
        <w:t>препорукама</w:t>
      </w:r>
      <w:r w:rsidR="003D0900">
        <w:rPr>
          <w:rFonts w:ascii="Arial" w:eastAsia="Times New Roman" w:hAnsi="Arial" w:cs="Arial"/>
          <w:lang w:val="sr-Latn-RS" w:eastAsia="en-GB"/>
        </w:rPr>
        <w:t xml:space="preserve"> (</w:t>
      </w:r>
      <w:r w:rsidR="003D0900">
        <w:rPr>
          <w:rFonts w:ascii="Arial" w:eastAsia="Times New Roman" w:hAnsi="Arial" w:cs="Arial"/>
          <w:lang w:val="sr-Cyrl-RS" w:eastAsia="en-GB"/>
        </w:rPr>
        <w:t>Препорука 15)</w:t>
      </w:r>
      <w:r w:rsidR="003D0900" w:rsidRPr="003D0900">
        <w:rPr>
          <w:rFonts w:ascii="Arial" w:eastAsia="Times New Roman" w:hAnsi="Arial" w:cs="Arial"/>
          <w:lang w:val="sr-Cyrl-RS" w:eastAsia="en-GB"/>
        </w:rPr>
        <w:t xml:space="preserve">, који захтевају лиценцирање или регистрацију </w:t>
      </w:r>
      <w:r w:rsidR="003D0900">
        <w:rPr>
          <w:rFonts w:ascii="Arial" w:eastAsia="Times New Roman" w:hAnsi="Arial" w:cs="Arial"/>
          <w:lang w:val="sr-Cyrl-RS" w:eastAsia="en-GB"/>
        </w:rPr>
        <w:t xml:space="preserve">лица која пружају услуге повезане с виртуелном имовином (енг. </w:t>
      </w:r>
      <w:r w:rsidR="003D0900" w:rsidRPr="00E04B3B">
        <w:rPr>
          <w:rFonts w:ascii="Arial" w:eastAsia="Times New Roman" w:hAnsi="Arial" w:cs="Arial"/>
          <w:i/>
          <w:lang w:val="sr-Cyrl-RS" w:eastAsia="en-GB"/>
        </w:rPr>
        <w:t>virtual assets service providers</w:t>
      </w:r>
      <w:r w:rsidR="003D0900" w:rsidRPr="003D0900">
        <w:rPr>
          <w:rFonts w:ascii="Arial" w:eastAsia="Times New Roman" w:hAnsi="Arial" w:cs="Arial"/>
          <w:lang w:val="sr-Cyrl-RS" w:eastAsia="en-GB"/>
        </w:rPr>
        <w:t>)</w:t>
      </w:r>
      <w:r w:rsidR="003D0900">
        <w:rPr>
          <w:rFonts w:ascii="Arial" w:eastAsia="Times New Roman" w:hAnsi="Arial" w:cs="Arial"/>
          <w:lang w:val="sr-Cyrl-RS" w:eastAsia="en-GB"/>
        </w:rPr>
        <w:t>.</w:t>
      </w:r>
    </w:p>
    <w:p w14:paraId="5A1E0A9B" w14:textId="2DB2525E" w:rsidR="0055362F" w:rsidRDefault="0055362F" w:rsidP="001F4348">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Н</w:t>
      </w:r>
      <w:r w:rsidRPr="0055362F">
        <w:rPr>
          <w:rFonts w:ascii="Arial" w:eastAsia="Times New Roman" w:hAnsi="Arial" w:cs="Arial"/>
          <w:lang w:val="sr-Cyrl-RS" w:eastAsia="en-GB"/>
        </w:rPr>
        <w:t>адлежност за лиценцирање и надзор над пословањем пружалаца услуга повезаних с дигиталном имовином подељена</w:t>
      </w:r>
      <w:r>
        <w:rPr>
          <w:rFonts w:ascii="Arial" w:eastAsia="Times New Roman" w:hAnsi="Arial" w:cs="Arial"/>
          <w:lang w:val="sr-Cyrl-RS" w:eastAsia="en-GB"/>
        </w:rPr>
        <w:t xml:space="preserve"> је</w:t>
      </w:r>
      <w:r w:rsidRPr="0055362F">
        <w:rPr>
          <w:rFonts w:ascii="Arial" w:eastAsia="Times New Roman" w:hAnsi="Arial" w:cs="Arial"/>
          <w:lang w:val="sr-Cyrl-RS" w:eastAsia="en-GB"/>
        </w:rPr>
        <w:t xml:space="preserve"> између Комисије за хартије од вредности и Народне банке Србије, при чему је Комисија надлежна за сва питања која се односе на инвестиционе токене (одобравање белог папира, секундарног трговања, лиценцирање и надзор над пружаоцима услуга </w:t>
      </w:r>
      <w:r w:rsidR="006C6704">
        <w:rPr>
          <w:rFonts w:ascii="Arial" w:eastAsia="Times New Roman" w:hAnsi="Arial" w:cs="Arial"/>
          <w:lang w:val="sr-Cyrl-RS" w:eastAsia="en-GB"/>
        </w:rPr>
        <w:t>повезаних</w:t>
      </w:r>
      <w:r w:rsidRPr="0055362F">
        <w:rPr>
          <w:rFonts w:ascii="Arial" w:eastAsia="Times New Roman" w:hAnsi="Arial" w:cs="Arial"/>
          <w:lang w:val="sr-Cyrl-RS" w:eastAsia="en-GB"/>
        </w:rPr>
        <w:t xml:space="preserve"> с тим токенима, давање мишљења о примени</w:t>
      </w:r>
      <w:r>
        <w:rPr>
          <w:rFonts w:ascii="Arial" w:eastAsia="Times New Roman" w:hAnsi="Arial" w:cs="Arial"/>
          <w:lang w:val="sr-Cyrl-RS" w:eastAsia="en-GB"/>
        </w:rPr>
        <w:t xml:space="preserve"> овог</w:t>
      </w:r>
      <w:r w:rsidRPr="0055362F">
        <w:rPr>
          <w:rFonts w:ascii="Arial" w:eastAsia="Times New Roman" w:hAnsi="Arial" w:cs="Arial"/>
          <w:lang w:val="sr-Cyrl-RS" w:eastAsia="en-GB"/>
        </w:rPr>
        <w:t xml:space="preserve"> закона), а Народна банка Србије за сва наведена питања која се односе на виртуелне валуте.</w:t>
      </w:r>
      <w:r w:rsidR="004436D5">
        <w:rPr>
          <w:rFonts w:ascii="Arial" w:eastAsia="Times New Roman" w:hAnsi="Arial" w:cs="Arial"/>
          <w:lang w:val="sr-Cyrl-RS" w:eastAsia="en-GB"/>
        </w:rPr>
        <w:t xml:space="preserve"> </w:t>
      </w:r>
      <w:r w:rsidRPr="0055362F">
        <w:rPr>
          <w:rFonts w:ascii="Arial" w:eastAsia="Times New Roman" w:hAnsi="Arial" w:cs="Arial"/>
          <w:lang w:val="sr-Cyrl-RS" w:eastAsia="en-GB"/>
        </w:rPr>
        <w:t xml:space="preserve">Предложеним одредбама предвиђено је и </w:t>
      </w:r>
      <w:r>
        <w:rPr>
          <w:rFonts w:ascii="Arial" w:eastAsia="Times New Roman" w:hAnsi="Arial" w:cs="Arial"/>
          <w:lang w:val="sr-Cyrl-RS" w:eastAsia="en-GB"/>
        </w:rPr>
        <w:t>успостављање</w:t>
      </w:r>
      <w:r w:rsidRPr="0055362F">
        <w:rPr>
          <w:rFonts w:ascii="Arial" w:eastAsia="Times New Roman" w:hAnsi="Arial" w:cs="Arial"/>
          <w:lang w:val="sr-Cyrl-RS" w:eastAsia="en-GB"/>
        </w:rPr>
        <w:t xml:space="preserve"> посеб</w:t>
      </w:r>
      <w:r>
        <w:rPr>
          <w:rFonts w:ascii="Arial" w:eastAsia="Times New Roman" w:hAnsi="Arial" w:cs="Arial"/>
          <w:lang w:val="sr-Cyrl-RS" w:eastAsia="en-GB"/>
        </w:rPr>
        <w:t>ног веб</w:t>
      </w:r>
      <w:r w:rsidRPr="0055362F">
        <w:rPr>
          <w:rFonts w:ascii="Arial" w:eastAsia="Times New Roman" w:hAnsi="Arial" w:cs="Arial"/>
          <w:lang w:val="sr-Cyrl-RS" w:eastAsia="en-GB"/>
        </w:rPr>
        <w:t xml:space="preserve"> портал</w:t>
      </w:r>
      <w:r>
        <w:rPr>
          <w:rFonts w:ascii="Arial" w:eastAsia="Times New Roman" w:hAnsi="Arial" w:cs="Arial"/>
          <w:lang w:val="sr-Cyrl-RS" w:eastAsia="en-GB"/>
        </w:rPr>
        <w:t>а</w:t>
      </w:r>
      <w:r w:rsidRPr="0055362F">
        <w:rPr>
          <w:rFonts w:ascii="Arial" w:eastAsia="Times New Roman" w:hAnsi="Arial" w:cs="Arial"/>
          <w:lang w:val="sr-Cyrl-RS" w:eastAsia="en-GB"/>
        </w:rPr>
        <w:t xml:space="preserve"> за комуникацију између надзорних органа и пружалаца услуга повезаних с дигиталном имовином како би се у потпуности олакшала и учинила ефикаснијом </w:t>
      </w:r>
      <w:r>
        <w:rPr>
          <w:rFonts w:ascii="Arial" w:eastAsia="Times New Roman" w:hAnsi="Arial" w:cs="Arial"/>
          <w:lang w:val="sr-Cyrl-RS" w:eastAsia="en-GB"/>
        </w:rPr>
        <w:t xml:space="preserve">та </w:t>
      </w:r>
      <w:r w:rsidRPr="0055362F">
        <w:rPr>
          <w:rFonts w:ascii="Arial" w:eastAsia="Times New Roman" w:hAnsi="Arial" w:cs="Arial"/>
          <w:lang w:val="sr-Cyrl-RS" w:eastAsia="en-GB"/>
        </w:rPr>
        <w:t>комуникација</w:t>
      </w:r>
      <w:r>
        <w:rPr>
          <w:rFonts w:ascii="Arial" w:eastAsia="Times New Roman" w:hAnsi="Arial" w:cs="Arial"/>
          <w:lang w:val="sr-Cyrl-RS" w:eastAsia="en-GB"/>
        </w:rPr>
        <w:t>, посебно у случају оних привредних друштава који пружају и услуге повезане с дигиталним токенима, и услуге повезане с виртуелним валутама, будући да се на овај начин обезбеђује подношење целокупне документације везане за њихово пословање путем јединствене контакт тачке и без дуплирања трошкова.</w:t>
      </w:r>
      <w:r w:rsidR="004436D5">
        <w:rPr>
          <w:rFonts w:ascii="Arial" w:eastAsia="Times New Roman" w:hAnsi="Arial" w:cs="Arial"/>
          <w:lang w:val="sr-Cyrl-RS" w:eastAsia="en-GB"/>
        </w:rPr>
        <w:t xml:space="preserve"> </w:t>
      </w:r>
    </w:p>
    <w:p w14:paraId="476CB1F8" w14:textId="48A12BB7" w:rsidR="00644780" w:rsidRPr="009051EA" w:rsidRDefault="00774F31" w:rsidP="00644780">
      <w:pPr>
        <w:tabs>
          <w:tab w:val="left" w:pos="360"/>
        </w:tabs>
        <w:spacing w:before="120" w:after="120"/>
        <w:jc w:val="both"/>
        <w:rPr>
          <w:rFonts w:ascii="Arial" w:hAnsi="Arial" w:cs="Arial"/>
          <w:lang w:val="sr-Cyrl-RS"/>
        </w:rPr>
      </w:pPr>
      <w:r>
        <w:rPr>
          <w:rFonts w:ascii="Arial" w:hAnsi="Arial" w:cs="Arial"/>
          <w:lang w:val="sr-Cyrl-RS"/>
        </w:rPr>
        <w:tab/>
      </w:r>
      <w:r w:rsidR="00644780" w:rsidRPr="009051EA">
        <w:rPr>
          <w:rFonts w:ascii="Arial" w:hAnsi="Arial" w:cs="Arial"/>
          <w:lang w:val="sr-Cyrl-RS"/>
        </w:rPr>
        <w:t xml:space="preserve">При разматрању других могућности за решавање проблема </w:t>
      </w:r>
      <w:r w:rsidR="00644780">
        <w:rPr>
          <w:rFonts w:ascii="Arial" w:hAnsi="Arial" w:cs="Arial"/>
          <w:lang w:val="sr-Cyrl-RS"/>
        </w:rPr>
        <w:t xml:space="preserve">у вези с развојем тржишта дигиталне имовине </w:t>
      </w:r>
      <w:r w:rsidR="00644780" w:rsidRPr="009051EA">
        <w:rPr>
          <w:rFonts w:ascii="Arial" w:hAnsi="Arial" w:cs="Arial"/>
          <w:lang w:val="sr-Cyrl-RS"/>
        </w:rPr>
        <w:t xml:space="preserve">утврђено је да ове проблеме није могуће решити без прописивања </w:t>
      </w:r>
      <w:r w:rsidR="00644780">
        <w:rPr>
          <w:rFonts w:ascii="Arial" w:hAnsi="Arial" w:cs="Arial"/>
          <w:lang w:val="sr-Cyrl-RS"/>
        </w:rPr>
        <w:t>свеобухватног</w:t>
      </w:r>
      <w:r w:rsidR="00644780" w:rsidRPr="009051EA">
        <w:rPr>
          <w:rFonts w:ascii="Arial" w:hAnsi="Arial" w:cs="Arial"/>
          <w:lang w:val="sr-Cyrl-RS"/>
        </w:rPr>
        <w:t xml:space="preserve"> законског оквира будући да важећи закони не пружају основа надлежним институцијама да уреде ову област подзаконским актима, нити би тим актима било правно могуће уредити предметну материју. </w:t>
      </w:r>
    </w:p>
    <w:p w14:paraId="4A1F2E3D" w14:textId="5D566585" w:rsidR="00774F31" w:rsidRPr="00644780" w:rsidRDefault="00644780" w:rsidP="005971B0">
      <w:pPr>
        <w:autoSpaceDE w:val="0"/>
        <w:autoSpaceDN w:val="0"/>
        <w:adjustRightInd w:val="0"/>
        <w:spacing w:after="120"/>
        <w:ind w:firstLine="426"/>
        <w:jc w:val="both"/>
        <w:rPr>
          <w:rFonts w:ascii="Arial" w:hAnsi="Arial" w:cs="Arial"/>
          <w:lang w:val="sr-Cyrl-RS"/>
        </w:rPr>
      </w:pPr>
      <w:r w:rsidRPr="00A22E64">
        <w:rPr>
          <w:rFonts w:ascii="Arial" w:hAnsi="Arial" w:cs="Arial"/>
          <w:lang w:val="sr-Cyrl-RS"/>
        </w:rPr>
        <w:t xml:space="preserve">Доношење закона је најбоље решење проблема јер се на систематичан и целовит начин, уз поштовање начела правне сигурности и владавине права, уређује материја коју само законодавац може уредити: увођење нових привредних субјеката и уређивање њиховог пословања, уговорни односи између пружалаца и корисника </w:t>
      </w:r>
      <w:r>
        <w:rPr>
          <w:rFonts w:ascii="Arial" w:hAnsi="Arial" w:cs="Arial"/>
          <w:lang w:val="sr-Cyrl-RS"/>
        </w:rPr>
        <w:t>услуга повезаних с дигиталном имовином</w:t>
      </w:r>
      <w:r w:rsidRPr="00A22E64">
        <w:rPr>
          <w:rFonts w:ascii="Arial" w:hAnsi="Arial" w:cs="Arial"/>
          <w:lang w:val="sr-Cyrl-RS"/>
        </w:rPr>
        <w:t xml:space="preserve">, увођење института </w:t>
      </w:r>
      <w:r>
        <w:rPr>
          <w:rFonts w:ascii="Arial" w:hAnsi="Arial" w:cs="Arial"/>
          <w:lang w:val="sr-Cyrl-RS"/>
        </w:rPr>
        <w:t>дигиталне имовине, издавање и трговање инвестиционим</w:t>
      </w:r>
      <w:r w:rsidR="005971B0">
        <w:rPr>
          <w:rFonts w:ascii="Arial" w:hAnsi="Arial" w:cs="Arial"/>
          <w:lang w:val="sr-Cyrl-RS"/>
        </w:rPr>
        <w:t xml:space="preserve"> </w:t>
      </w:r>
      <w:r>
        <w:rPr>
          <w:rFonts w:ascii="Arial" w:hAnsi="Arial" w:cs="Arial"/>
          <w:lang w:val="sr-Cyrl-RS"/>
        </w:rPr>
        <w:t>токенима</w:t>
      </w:r>
      <w:r w:rsidRPr="00A22E64">
        <w:rPr>
          <w:rFonts w:ascii="Arial" w:hAnsi="Arial" w:cs="Arial"/>
          <w:lang w:val="sr-Cyrl-RS"/>
        </w:rPr>
        <w:t xml:space="preserve">, надзор над учесницима на тржишту </w:t>
      </w:r>
      <w:r>
        <w:rPr>
          <w:rFonts w:ascii="Arial" w:hAnsi="Arial" w:cs="Arial"/>
          <w:lang w:val="sr-Cyrl-RS"/>
        </w:rPr>
        <w:t>дигиталне имовине</w:t>
      </w:r>
      <w:r w:rsidRPr="00A22E64">
        <w:rPr>
          <w:rFonts w:ascii="Arial" w:hAnsi="Arial" w:cs="Arial"/>
          <w:lang w:val="sr-Cyrl-RS"/>
        </w:rPr>
        <w:t xml:space="preserve"> Републике Србије, казнене одредбе и др.</w:t>
      </w:r>
      <w:r>
        <w:rPr>
          <w:rFonts w:ascii="Arial" w:hAnsi="Arial" w:cs="Arial"/>
          <w:lang w:val="sr-Cyrl-RS"/>
        </w:rPr>
        <w:t xml:space="preserve"> </w:t>
      </w:r>
    </w:p>
    <w:p w14:paraId="6800A274" w14:textId="737EFC47" w:rsidR="001F1C16" w:rsidRDefault="001F1C16" w:rsidP="001F4348">
      <w:pPr>
        <w:spacing w:after="120" w:line="240" w:lineRule="auto"/>
        <w:ind w:firstLine="284"/>
        <w:jc w:val="both"/>
        <w:rPr>
          <w:rFonts w:ascii="Arial" w:eastAsia="Times New Roman" w:hAnsi="Arial" w:cs="Arial"/>
          <w:b/>
          <w:lang w:val="sr-Cyrl-RS" w:eastAsia="en-GB"/>
        </w:rPr>
      </w:pPr>
      <w:r w:rsidRPr="001F1C16">
        <w:rPr>
          <w:rFonts w:ascii="Arial" w:eastAsia="Times New Roman" w:hAnsi="Arial" w:cs="Arial"/>
          <w:b/>
          <w:lang w:val="sr-Cyrl-RS" w:eastAsia="en-GB"/>
        </w:rPr>
        <w:t>III. ОБЈАШЊЕЊЕ ОСНОВНИХ ПРАВНИХ ИНСТИТУТА И ПОЈЕДИНАЧНИХ РЕШЕЊА</w:t>
      </w:r>
    </w:p>
    <w:p w14:paraId="69A12175" w14:textId="31CA9109" w:rsidR="001F1C16" w:rsidRPr="000E4197" w:rsidRDefault="001F1C16" w:rsidP="001F4348">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 xml:space="preserve">Чланом 1. </w:t>
      </w:r>
      <w:r>
        <w:rPr>
          <w:rFonts w:ascii="Arial" w:eastAsia="Times New Roman" w:hAnsi="Arial" w:cs="Arial"/>
          <w:lang w:val="sr-Cyrl-RS" w:eastAsia="en-GB"/>
        </w:rPr>
        <w:t xml:space="preserve">утврђен је предмет уређивања овог закона. Овим законом уређују се </w:t>
      </w:r>
      <w:r w:rsidRPr="001F1C16">
        <w:rPr>
          <w:rFonts w:ascii="Arial" w:eastAsia="Times New Roman" w:hAnsi="Arial" w:cs="Arial"/>
          <w:lang w:val="sr-Cyrl-RS" w:eastAsia="en-GB"/>
        </w:rPr>
        <w:t>издавање дигиталне имовине и секундарно трговање дигиталном имовином у Републици Србији</w:t>
      </w:r>
      <w:r>
        <w:rPr>
          <w:rFonts w:ascii="Arial" w:eastAsia="Times New Roman" w:hAnsi="Arial" w:cs="Arial"/>
          <w:lang w:val="sr-Cyrl-RS" w:eastAsia="en-GB"/>
        </w:rPr>
        <w:t xml:space="preserve">, </w:t>
      </w:r>
      <w:r w:rsidRPr="001F1C16">
        <w:rPr>
          <w:rFonts w:ascii="Arial" w:eastAsia="Times New Roman" w:hAnsi="Arial" w:cs="Arial"/>
          <w:lang w:val="sr-Cyrl-RS" w:eastAsia="en-GB"/>
        </w:rPr>
        <w:t>пружање услуга повезаних с дигиталном имовином</w:t>
      </w:r>
      <w:r>
        <w:rPr>
          <w:rFonts w:ascii="Arial" w:eastAsia="Times New Roman" w:hAnsi="Arial" w:cs="Arial"/>
          <w:lang w:val="sr-Cyrl-RS" w:eastAsia="en-GB"/>
        </w:rPr>
        <w:t>, заложно и фидуцијарно право на дигиталној имовини, надлежност Комисиј</w:t>
      </w:r>
      <w:r w:rsidR="00A31E9E">
        <w:rPr>
          <w:rFonts w:ascii="Arial" w:eastAsia="Times New Roman" w:hAnsi="Arial" w:cs="Arial"/>
          <w:lang w:val="sr-Cyrl-RS" w:eastAsia="en-GB"/>
        </w:rPr>
        <w:t>е</w:t>
      </w:r>
      <w:r>
        <w:rPr>
          <w:rFonts w:ascii="Arial" w:eastAsia="Times New Roman" w:hAnsi="Arial" w:cs="Arial"/>
          <w:lang w:val="sr-Cyrl-RS" w:eastAsia="en-GB"/>
        </w:rPr>
        <w:t xml:space="preserve"> за хартије од вредности (у </w:t>
      </w:r>
      <w:r w:rsidRPr="000E4197">
        <w:rPr>
          <w:rFonts w:ascii="Arial" w:eastAsia="Times New Roman" w:hAnsi="Arial" w:cs="Arial"/>
          <w:lang w:val="sr-Cyrl-RS" w:eastAsia="en-GB"/>
        </w:rPr>
        <w:t>даљем тексту: Комисија) и Народне банке Србије, као и надзор над применом овог закона.</w:t>
      </w:r>
      <w:r w:rsidR="00376EA7">
        <w:rPr>
          <w:rFonts w:ascii="Arial" w:eastAsia="Times New Roman" w:hAnsi="Arial" w:cs="Arial"/>
          <w:lang w:val="sr-Cyrl-RS" w:eastAsia="en-GB"/>
        </w:rPr>
        <w:t xml:space="preserve"> С обзиром на то да се материја у области спречавања прања новца највећим делом уређује посебним законом, тамо су највећим делом обухваћене и обавезе пружалаца услуга повезаних с дигиталном имовином. </w:t>
      </w:r>
    </w:p>
    <w:p w14:paraId="54C27281" w14:textId="7DC002AF" w:rsidR="000E4197" w:rsidRDefault="000E4197" w:rsidP="001F4348">
      <w:pPr>
        <w:spacing w:after="120" w:line="240" w:lineRule="auto"/>
        <w:ind w:firstLine="284"/>
        <w:jc w:val="both"/>
        <w:rPr>
          <w:rFonts w:ascii="Arial" w:hAnsi="Arial" w:cs="Arial"/>
          <w:lang w:val="sr-Cyrl-RS"/>
        </w:rPr>
      </w:pPr>
      <w:r w:rsidRPr="000E4197">
        <w:rPr>
          <w:rFonts w:ascii="Arial" w:eastAsia="Times New Roman" w:hAnsi="Arial" w:cs="Arial"/>
          <w:b/>
          <w:lang w:val="sr-Cyrl-RS" w:eastAsia="en-GB"/>
        </w:rPr>
        <w:t xml:space="preserve">Чланом 2. </w:t>
      </w:r>
      <w:r w:rsidRPr="000E4197">
        <w:rPr>
          <w:rFonts w:ascii="Arial" w:hAnsi="Arial" w:cs="Arial"/>
          <w:lang w:val="sr-Cyrl-RS"/>
        </w:rPr>
        <w:t xml:space="preserve">дефинисано је значење појмова у смислу овог закона. </w:t>
      </w:r>
      <w:r>
        <w:rPr>
          <w:rFonts w:ascii="Arial" w:hAnsi="Arial" w:cs="Arial"/>
          <w:lang w:val="sr-Cyrl-RS"/>
        </w:rPr>
        <w:t xml:space="preserve">Најзначајнији међу њима су појмови дигиталне имовине, виртуелне валуте, дигиталног токена, </w:t>
      </w:r>
      <w:r w:rsidR="003E2144">
        <w:rPr>
          <w:rFonts w:ascii="Arial" w:hAnsi="Arial" w:cs="Arial"/>
          <w:lang w:val="sr-Cyrl-RS"/>
        </w:rPr>
        <w:t xml:space="preserve">белог папира, </w:t>
      </w:r>
      <w:r w:rsidR="00EB4823">
        <w:rPr>
          <w:rFonts w:ascii="Arial" w:hAnsi="Arial" w:cs="Arial"/>
          <w:lang w:val="sr-Cyrl-RS"/>
        </w:rPr>
        <w:t xml:space="preserve">издаваоца, </w:t>
      </w:r>
      <w:r>
        <w:rPr>
          <w:rFonts w:ascii="Arial" w:hAnsi="Arial" w:cs="Arial"/>
          <w:lang w:val="sr-Cyrl-RS"/>
        </w:rPr>
        <w:t xml:space="preserve">пружаоца услуга повезаних с дигиталном имовином, корисника </w:t>
      </w:r>
      <w:r w:rsidR="00C33494">
        <w:rPr>
          <w:rFonts w:ascii="Arial" w:hAnsi="Arial" w:cs="Arial"/>
          <w:lang w:val="sr-Cyrl-RS"/>
        </w:rPr>
        <w:t xml:space="preserve">и имаоца </w:t>
      </w:r>
      <w:r>
        <w:rPr>
          <w:rFonts w:ascii="Arial" w:hAnsi="Arial" w:cs="Arial"/>
          <w:lang w:val="sr-Cyrl-RS"/>
        </w:rPr>
        <w:t>дигиталне имовине</w:t>
      </w:r>
      <w:r w:rsidR="003E2144">
        <w:rPr>
          <w:rFonts w:ascii="Arial" w:hAnsi="Arial" w:cs="Arial"/>
          <w:lang w:val="sr-Cyrl-RS"/>
        </w:rPr>
        <w:t xml:space="preserve">, </w:t>
      </w:r>
      <w:r w:rsidR="00C33494">
        <w:rPr>
          <w:rFonts w:ascii="Arial" w:hAnsi="Arial" w:cs="Arial"/>
          <w:lang w:val="sr-Cyrl-RS"/>
        </w:rPr>
        <w:t xml:space="preserve">као и </w:t>
      </w:r>
      <w:r w:rsidR="003E2144">
        <w:rPr>
          <w:rFonts w:ascii="Arial" w:hAnsi="Arial" w:cs="Arial"/>
          <w:lang w:val="sr-Cyrl-RS"/>
        </w:rPr>
        <w:t>трансакције с дигиталном имовином.</w:t>
      </w:r>
    </w:p>
    <w:p w14:paraId="3426A16E" w14:textId="67D37082" w:rsidR="003E2144" w:rsidRDefault="003E2144" w:rsidP="001F4348">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Дигитална имовина, </w:t>
      </w:r>
      <w:r w:rsidRPr="003E2144">
        <w:rPr>
          <w:rFonts w:ascii="Arial" w:eastAsia="Times New Roman" w:hAnsi="Arial" w:cs="Arial"/>
          <w:lang w:val="sr-Cyrl-RS" w:eastAsia="en-GB"/>
        </w:rPr>
        <w:t xml:space="preserve">односно виртуелна имовина, </w:t>
      </w:r>
      <w:r>
        <w:rPr>
          <w:rFonts w:ascii="Arial" w:eastAsia="Times New Roman" w:hAnsi="Arial" w:cs="Arial"/>
          <w:lang w:val="sr-Cyrl-RS" w:eastAsia="en-GB"/>
        </w:rPr>
        <w:t xml:space="preserve">дефинише се као </w:t>
      </w:r>
      <w:r w:rsidRPr="003E2144">
        <w:rPr>
          <w:rFonts w:ascii="Arial" w:eastAsia="Times New Roman" w:hAnsi="Arial" w:cs="Arial"/>
          <w:lang w:val="sr-Cyrl-RS" w:eastAsia="en-GB"/>
        </w:rPr>
        <w:t>дигитални запис вредности  који се може дигитално куповати, продавати, размењивати или преносити и који се може користити као средство размене или у сврху улагања, при чему дигитална имовина не укључује дигиталне записе валута које су законско средство плаћања и другу финансијску имовину која је уређена другим законима, осим када је другачије уређено овим законом</w:t>
      </w:r>
      <w:r w:rsidR="00D17829">
        <w:rPr>
          <w:rFonts w:ascii="Arial" w:eastAsia="Times New Roman" w:hAnsi="Arial" w:cs="Arial"/>
          <w:lang w:val="sr-Latn-RS" w:eastAsia="en-GB"/>
        </w:rPr>
        <w:t xml:space="preserve">. </w:t>
      </w:r>
      <w:r w:rsidR="00D17829">
        <w:rPr>
          <w:rFonts w:ascii="Arial" w:eastAsia="Times New Roman" w:hAnsi="Arial" w:cs="Arial"/>
          <w:lang w:val="sr-Cyrl-RS" w:eastAsia="en-GB"/>
        </w:rPr>
        <w:t xml:space="preserve">Ова дефиниција </w:t>
      </w:r>
      <w:r w:rsidR="00376EA7">
        <w:rPr>
          <w:rFonts w:ascii="Arial" w:eastAsia="Times New Roman" w:hAnsi="Arial" w:cs="Arial"/>
          <w:lang w:val="sr-Cyrl-RS" w:eastAsia="en-GB"/>
        </w:rPr>
        <w:t xml:space="preserve">дигиталне имовине је технолошки неутрална и </w:t>
      </w:r>
      <w:r w:rsidR="00D17829">
        <w:rPr>
          <w:rFonts w:ascii="Arial" w:eastAsia="Times New Roman" w:hAnsi="Arial" w:cs="Arial"/>
          <w:lang w:val="sr-Cyrl-RS" w:eastAsia="en-GB"/>
        </w:rPr>
        <w:t xml:space="preserve">у потпуности одговара дефиницији виртуелне имовине утврђене у међународним стандардима за спречавање прања новца и финансирања тероризма који су дефинисани </w:t>
      </w:r>
      <w:r w:rsidR="00A31E9E">
        <w:rPr>
          <w:rFonts w:ascii="Arial" w:eastAsia="Times New Roman" w:hAnsi="Arial" w:cs="Arial"/>
          <w:lang w:val="sr-Cyrl-RS" w:eastAsia="en-GB"/>
        </w:rPr>
        <w:t xml:space="preserve">ФАТФ </w:t>
      </w:r>
      <w:r w:rsidR="00D17829">
        <w:rPr>
          <w:rFonts w:ascii="Arial" w:eastAsia="Times New Roman" w:hAnsi="Arial" w:cs="Arial"/>
          <w:lang w:val="sr-Cyrl-RS" w:eastAsia="en-GB"/>
        </w:rPr>
        <w:t>препорукама.</w:t>
      </w:r>
    </w:p>
    <w:p w14:paraId="3A0E356E" w14:textId="79E7CD6C" w:rsidR="003F5DD5" w:rsidRDefault="003F5DD5" w:rsidP="001F4348">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Виртуелна валута је дефинисана као </w:t>
      </w:r>
      <w:r w:rsidRPr="003F5DD5">
        <w:rPr>
          <w:rFonts w:ascii="Arial" w:eastAsia="Times New Roman" w:hAnsi="Arial" w:cs="Arial"/>
          <w:lang w:val="sr-Cyrl-RS" w:eastAsia="en-GB"/>
        </w:rPr>
        <w:t>врста дигиталне имовине коју није издала и за чију вредност не гарантује централна банка, нити други орган јавне власти, која није нужно везана за законско средство плаћања и нема правни статус новца или валуте, али je физичка или правна лица прихватају као средство размене и може се куповати, продавати, размењивати, преносити и чувати електронски</w:t>
      </w:r>
      <w:r>
        <w:rPr>
          <w:rFonts w:ascii="Arial" w:eastAsia="Times New Roman" w:hAnsi="Arial" w:cs="Arial"/>
          <w:lang w:val="sr-Cyrl-RS" w:eastAsia="en-GB"/>
        </w:rPr>
        <w:t xml:space="preserve">. Дефиниција виртуелне валуте одговара постојећој дефиницији виртуелне валуте </w:t>
      </w:r>
      <w:r w:rsidR="007E35D5">
        <w:rPr>
          <w:rFonts w:ascii="Arial" w:eastAsia="Times New Roman" w:hAnsi="Arial" w:cs="Arial"/>
          <w:lang w:val="sr-Cyrl-RS" w:eastAsia="en-GB"/>
        </w:rPr>
        <w:t>у</w:t>
      </w:r>
      <w:r>
        <w:rPr>
          <w:rFonts w:ascii="Arial" w:eastAsia="Times New Roman" w:hAnsi="Arial" w:cs="Arial"/>
          <w:lang w:val="sr-Cyrl-RS" w:eastAsia="en-GB"/>
        </w:rPr>
        <w:t xml:space="preserve"> Закон</w:t>
      </w:r>
      <w:r w:rsidR="007E35D5">
        <w:rPr>
          <w:rFonts w:ascii="Arial" w:eastAsia="Times New Roman" w:hAnsi="Arial" w:cs="Arial"/>
          <w:lang w:val="sr-Cyrl-RS" w:eastAsia="en-GB"/>
        </w:rPr>
        <w:t>у</w:t>
      </w:r>
      <w:r>
        <w:rPr>
          <w:rFonts w:ascii="Arial" w:eastAsia="Times New Roman" w:hAnsi="Arial" w:cs="Arial"/>
          <w:lang w:val="sr-Cyrl-RS" w:eastAsia="en-GB"/>
        </w:rPr>
        <w:t xml:space="preserve"> о спречавању прања новца и финансирања тероризма и у потпуности је усклађена са Петом директивом о спречавању прања новца, с тим што је у овој дефиницији наглашено и да је виртуелна валута врста дигиталне имовине. Управо ради постизања пуне појмовне усклађености овог закона са Петом директивом о спречавању прања новца и </w:t>
      </w:r>
      <w:r w:rsidRPr="00D17829">
        <w:rPr>
          <w:rFonts w:ascii="Arial" w:eastAsia="Times New Roman" w:hAnsi="Arial" w:cs="Arial"/>
          <w:lang w:val="sr-Cyrl-RS" w:eastAsia="en-GB"/>
        </w:rPr>
        <w:t>FATF</w:t>
      </w:r>
      <w:r>
        <w:rPr>
          <w:rFonts w:ascii="Arial" w:eastAsia="Times New Roman" w:hAnsi="Arial" w:cs="Arial"/>
          <w:lang w:val="sr-Cyrl-RS" w:eastAsia="en-GB"/>
        </w:rPr>
        <w:t xml:space="preserve"> препорукама, задржан је појам виртуелне валуте, уместо дигиталне валуте. </w:t>
      </w:r>
      <w:r w:rsidR="00376EA7">
        <w:rPr>
          <w:rFonts w:ascii="Arial" w:eastAsia="Times New Roman" w:hAnsi="Arial" w:cs="Arial"/>
          <w:lang w:val="sr-Cyrl-RS" w:eastAsia="en-GB"/>
        </w:rPr>
        <w:t>Овде није реч ни о каквим законским средствима плаћања нити средствима које могу заменити националне валуте, динар је и даље једино законско средство плаћања у Републици Србији, под одређеним условима у складу с прописима о девизном пословању могу се користити и девизе (нпр. код купо</w:t>
      </w:r>
      <w:r w:rsidR="00644780">
        <w:rPr>
          <w:rFonts w:ascii="Arial" w:eastAsia="Times New Roman" w:hAnsi="Arial" w:cs="Arial"/>
          <w:lang w:val="sr-Cyrl-RS" w:eastAsia="en-GB"/>
        </w:rPr>
        <w:t>п</w:t>
      </w:r>
      <w:r w:rsidR="00376EA7">
        <w:rPr>
          <w:rFonts w:ascii="Arial" w:eastAsia="Times New Roman" w:hAnsi="Arial" w:cs="Arial"/>
          <w:lang w:val="sr-Cyrl-RS" w:eastAsia="en-GB"/>
        </w:rPr>
        <w:t xml:space="preserve">родаје непокретности). </w:t>
      </w:r>
    </w:p>
    <w:p w14:paraId="5479FA82" w14:textId="40B48179" w:rsidR="003F5DD5" w:rsidRDefault="003F5DD5" w:rsidP="001F4348">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Д</w:t>
      </w:r>
      <w:r w:rsidRPr="003F5DD5">
        <w:rPr>
          <w:rFonts w:ascii="Arial" w:eastAsia="Times New Roman" w:hAnsi="Arial" w:cs="Arial"/>
          <w:lang w:val="sr-Cyrl-RS" w:eastAsia="en-GB"/>
        </w:rPr>
        <w:t>игитални токен је</w:t>
      </w:r>
      <w:r>
        <w:rPr>
          <w:rFonts w:ascii="Arial" w:eastAsia="Times New Roman" w:hAnsi="Arial" w:cs="Arial"/>
          <w:lang w:val="sr-Cyrl-RS" w:eastAsia="en-GB"/>
        </w:rPr>
        <w:t xml:space="preserve"> дефинисан као</w:t>
      </w:r>
      <w:r w:rsidRPr="003F5DD5">
        <w:rPr>
          <w:rFonts w:ascii="Arial" w:eastAsia="Times New Roman" w:hAnsi="Arial" w:cs="Arial"/>
          <w:lang w:val="sr-Cyrl-RS" w:eastAsia="en-GB"/>
        </w:rPr>
        <w:t xml:space="preserve"> врста дигиталне имовине </w:t>
      </w:r>
      <w:r>
        <w:rPr>
          <w:rFonts w:ascii="Arial" w:eastAsia="Times New Roman" w:hAnsi="Arial" w:cs="Arial"/>
          <w:lang w:val="sr-Cyrl-RS" w:eastAsia="en-GB"/>
        </w:rPr>
        <w:t>која</w:t>
      </w:r>
      <w:r w:rsidRPr="003F5DD5">
        <w:rPr>
          <w:rFonts w:ascii="Arial" w:eastAsia="Times New Roman" w:hAnsi="Arial" w:cs="Arial"/>
          <w:lang w:val="sr-Cyrl-RS" w:eastAsia="en-GB"/>
        </w:rPr>
        <w:t xml:space="preserve"> означава било које нематеријално имовинско право које у дигиталној форми представља једно или више других имовинских права, што може укључивати и право корисника дигиталног токена да му буду пружене одређене услуге</w:t>
      </w:r>
      <w:r>
        <w:rPr>
          <w:rFonts w:ascii="Arial" w:eastAsia="Times New Roman" w:hAnsi="Arial" w:cs="Arial"/>
          <w:lang w:val="sr-Cyrl-RS" w:eastAsia="en-GB"/>
        </w:rPr>
        <w:t xml:space="preserve">. </w:t>
      </w:r>
      <w:r w:rsidR="006E1E3F">
        <w:rPr>
          <w:rFonts w:ascii="Arial" w:eastAsia="Times New Roman" w:hAnsi="Arial" w:cs="Arial"/>
          <w:lang w:val="sr-Cyrl-RS" w:eastAsia="en-GB"/>
        </w:rPr>
        <w:t xml:space="preserve">Права која садржи дигитални токен </w:t>
      </w:r>
      <w:r w:rsidR="006E1E3F">
        <w:rPr>
          <w:rFonts w:ascii="Arial" w:eastAsia="Times New Roman" w:hAnsi="Arial" w:cs="Arial"/>
          <w:lang w:val="sr-Cyrl-CS" w:eastAsia="en-GB"/>
        </w:rPr>
        <w:t>могу бити разноврсна – од потраживања одређеног новчаног износа, све до управљачких права и учешћа у добити</w:t>
      </w:r>
      <w:r w:rsidR="00376EA7">
        <w:rPr>
          <w:rFonts w:ascii="Arial" w:eastAsia="Times New Roman" w:hAnsi="Arial" w:cs="Arial"/>
          <w:lang w:val="sr-Cyrl-CS" w:eastAsia="en-GB"/>
        </w:rPr>
        <w:t xml:space="preserve">, као и права на приступ </w:t>
      </w:r>
      <w:r w:rsidR="00376EA7">
        <w:rPr>
          <w:rFonts w:ascii="Arial" w:eastAsia="Times New Roman" w:hAnsi="Arial" w:cs="Arial"/>
          <w:lang w:val="sr-Cyrl-RS" w:eastAsia="en-GB"/>
        </w:rPr>
        <w:t>одређеној роби или услузи у дигиталној форми и које прихвата издавалац токена</w:t>
      </w:r>
      <w:r w:rsidR="00376EA7">
        <w:rPr>
          <w:rFonts w:ascii="Arial" w:eastAsia="Times New Roman" w:hAnsi="Arial" w:cs="Arial"/>
          <w:lang w:val="sr-Cyrl-CS" w:eastAsia="en-GB"/>
        </w:rPr>
        <w:t xml:space="preserve"> (енг. </w:t>
      </w:r>
      <w:r w:rsidR="00376EA7" w:rsidRPr="00644780">
        <w:rPr>
          <w:rFonts w:ascii="Arial" w:eastAsia="Times New Roman" w:hAnsi="Arial" w:cs="Arial"/>
          <w:i/>
          <w:lang w:eastAsia="en-GB"/>
        </w:rPr>
        <w:t>utility</w:t>
      </w:r>
      <w:r w:rsidR="00376EA7" w:rsidRPr="001A7651">
        <w:rPr>
          <w:rFonts w:ascii="Arial" w:hAnsi="Arial"/>
          <w:i/>
          <w:lang w:val="sr-Cyrl-RS"/>
        </w:rPr>
        <w:t xml:space="preserve"> </w:t>
      </w:r>
      <w:r w:rsidR="00376EA7" w:rsidRPr="00644780">
        <w:rPr>
          <w:rFonts w:ascii="Arial" w:eastAsia="Times New Roman" w:hAnsi="Arial" w:cs="Arial"/>
          <w:i/>
          <w:lang w:eastAsia="en-GB"/>
        </w:rPr>
        <w:t>token</w:t>
      </w:r>
      <w:r w:rsidR="00376EA7" w:rsidRPr="001A7651">
        <w:rPr>
          <w:rFonts w:ascii="Arial" w:hAnsi="Arial"/>
          <w:lang w:val="sr-Cyrl-RS"/>
        </w:rPr>
        <w:t>)</w:t>
      </w:r>
      <w:r w:rsidR="006E1E3F">
        <w:rPr>
          <w:rFonts w:ascii="Arial" w:eastAsia="Times New Roman" w:hAnsi="Arial" w:cs="Arial"/>
          <w:lang w:val="sr-Cyrl-CS" w:eastAsia="en-GB"/>
        </w:rPr>
        <w:t>.</w:t>
      </w:r>
      <w:r w:rsidR="006E1E3F">
        <w:rPr>
          <w:rFonts w:ascii="Arial" w:eastAsia="Times New Roman" w:hAnsi="Arial" w:cs="Arial"/>
          <w:lang w:val="sr-Cyrl-RS" w:eastAsia="en-GB"/>
        </w:rPr>
        <w:t xml:space="preserve"> </w:t>
      </w:r>
      <w:r>
        <w:rPr>
          <w:rFonts w:ascii="Arial" w:eastAsia="Times New Roman" w:hAnsi="Arial" w:cs="Arial"/>
          <w:lang w:val="sr-Cyrl-RS" w:eastAsia="en-GB"/>
        </w:rPr>
        <w:t>Као и код виртуелне валуте, и у дефиницији дигиталног токена је наглашено да је у питању врста дигиталне имовине.</w:t>
      </w:r>
    </w:p>
    <w:p w14:paraId="5D75BEDC" w14:textId="1A1429E6" w:rsidR="003F5DD5" w:rsidRDefault="006E1E3F" w:rsidP="001F4348">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Бели папир је дефинисан као </w:t>
      </w:r>
      <w:r w:rsidRPr="006E1E3F">
        <w:rPr>
          <w:rFonts w:ascii="Arial" w:eastAsia="Times New Roman" w:hAnsi="Arial" w:cs="Arial"/>
          <w:lang w:val="sr-Cyrl-RS" w:eastAsia="en-GB"/>
        </w:rPr>
        <w:t>документ који се објављује приликом издавања дигиталне имовине у складу са овим законом, који садржи податке о издаваоцу дигиталне имовине, дигиталној имовини и ризицима повезаним с дигиталном имовином и који омогућава инвеститорима да донесу информисану инвестициону одлуку</w:t>
      </w:r>
      <w:r>
        <w:rPr>
          <w:rFonts w:ascii="Arial" w:eastAsia="Times New Roman" w:hAnsi="Arial" w:cs="Arial"/>
          <w:lang w:val="sr-Cyrl-RS" w:eastAsia="en-GB"/>
        </w:rPr>
        <w:t xml:space="preserve">. </w:t>
      </w:r>
      <w:r w:rsidR="004542C1">
        <w:rPr>
          <w:rFonts w:ascii="Arial" w:eastAsia="Times New Roman" w:hAnsi="Arial" w:cs="Arial"/>
          <w:lang w:val="sr-Cyrl-RS" w:eastAsia="en-GB"/>
        </w:rPr>
        <w:t>Бели папир се издаје и објављује у једноставнијој процедури него проспект код издавања финансијских инструмената у складу са законом којим се уређује тржиште капитала, што издавање дигиталних токена у сврху улагања чини примамљивијим видом финансирања, посебно код иновативних стартап</w:t>
      </w:r>
      <w:r w:rsidR="0030051C">
        <w:rPr>
          <w:rFonts w:ascii="Arial" w:eastAsia="Times New Roman" w:hAnsi="Arial" w:cs="Arial"/>
          <w:lang w:val="sr-Cyrl-RS" w:eastAsia="en-GB"/>
        </w:rPr>
        <w:t>-</w:t>
      </w:r>
      <w:r w:rsidR="004542C1">
        <w:rPr>
          <w:rFonts w:ascii="Arial" w:eastAsia="Times New Roman" w:hAnsi="Arial" w:cs="Arial"/>
          <w:lang w:val="sr-Cyrl-RS" w:eastAsia="en-GB"/>
        </w:rPr>
        <w:t>ова и малих и средњих правних лица.</w:t>
      </w:r>
    </w:p>
    <w:p w14:paraId="12981C52" w14:textId="19D029F5" w:rsidR="00EB4823" w:rsidRDefault="00EB4823" w:rsidP="001F4348">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Издавалац је дефинисан као </w:t>
      </w:r>
      <w:r w:rsidRPr="00EB4823">
        <w:rPr>
          <w:rFonts w:ascii="Arial" w:eastAsia="Times New Roman" w:hAnsi="Arial" w:cs="Arial"/>
          <w:lang w:val="sr-Cyrl-RS" w:eastAsia="en-GB"/>
        </w:rPr>
        <w:t>домаће или страно физичко лице, предузетник или правно лице које је издало дигиталну имовину</w:t>
      </w:r>
      <w:r>
        <w:rPr>
          <w:rFonts w:ascii="Arial" w:eastAsia="Times New Roman" w:hAnsi="Arial" w:cs="Arial"/>
          <w:lang w:val="sr-Cyrl-RS" w:eastAsia="en-GB"/>
        </w:rPr>
        <w:t>.</w:t>
      </w:r>
    </w:p>
    <w:p w14:paraId="61E6662E" w14:textId="47B51871" w:rsidR="00EB4823" w:rsidRDefault="00EB4823" w:rsidP="001F4348">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Пружалац услуга повезаних с дигиталном имовином је дефинисан као </w:t>
      </w:r>
      <w:r w:rsidRPr="00EB4823">
        <w:rPr>
          <w:rFonts w:ascii="Arial" w:eastAsia="Times New Roman" w:hAnsi="Arial" w:cs="Arial"/>
          <w:lang w:val="sr-Cyrl-RS" w:eastAsia="en-GB"/>
        </w:rPr>
        <w:t>правно лице које пружа једну или више услуга повезаних с дигиталном имовином утврђених у члану 3. овог закона</w:t>
      </w:r>
      <w:r>
        <w:rPr>
          <w:rFonts w:ascii="Arial" w:eastAsia="Times New Roman" w:hAnsi="Arial" w:cs="Arial"/>
          <w:lang w:val="sr-Cyrl-RS" w:eastAsia="en-GB"/>
        </w:rPr>
        <w:t>. За разлику од издаваоца, пружалац услуга повезаних с дигиталном имовином може бити само правно лице, и то искључиво привредно друштво са седиштем у Републици Србији</w:t>
      </w:r>
      <w:r w:rsidR="00376EA7">
        <w:rPr>
          <w:rFonts w:ascii="Arial" w:eastAsia="Times New Roman" w:hAnsi="Arial" w:cs="Arial"/>
          <w:lang w:val="sr-Cyrl-RS" w:eastAsia="en-GB"/>
        </w:rPr>
        <w:t>, без обзира на форму у којој се оснива</w:t>
      </w:r>
      <w:r>
        <w:rPr>
          <w:rFonts w:ascii="Arial" w:eastAsia="Times New Roman" w:hAnsi="Arial" w:cs="Arial"/>
          <w:lang w:val="sr-Cyrl-RS" w:eastAsia="en-GB"/>
        </w:rPr>
        <w:t>.</w:t>
      </w:r>
    </w:p>
    <w:p w14:paraId="3D810A53" w14:textId="2FD52996" w:rsidR="00EB4823" w:rsidRDefault="00EB4823" w:rsidP="001F4348">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Корисник дигиталне имовине </w:t>
      </w:r>
      <w:r w:rsidRPr="00EB4823">
        <w:rPr>
          <w:rFonts w:ascii="Arial" w:eastAsia="Times New Roman" w:hAnsi="Arial" w:cs="Arial"/>
          <w:lang w:val="sr-Cyrl-RS" w:eastAsia="en-GB"/>
        </w:rPr>
        <w:t>означава физичко лице, предузетника или правно лице које користи или је користило услугу повезану с дигиталном имовином или се пружаоцу услуга повезаних с дигиталном имовином обратило ради коришћења те услуге</w:t>
      </w:r>
      <w:r>
        <w:rPr>
          <w:rFonts w:ascii="Arial" w:eastAsia="Times New Roman" w:hAnsi="Arial" w:cs="Arial"/>
          <w:lang w:val="sr-Cyrl-RS" w:eastAsia="en-GB"/>
        </w:rPr>
        <w:t xml:space="preserve">. Појам корисника дигиталне имовине треба разликовати од појма имаоца дигиталне имовине који је шири и обухвата </w:t>
      </w:r>
      <w:r w:rsidRPr="00EB4823">
        <w:rPr>
          <w:rFonts w:ascii="Arial" w:eastAsia="Times New Roman" w:hAnsi="Arial" w:cs="Arial"/>
          <w:lang w:val="sr-Cyrl-RS" w:eastAsia="en-GB"/>
        </w:rPr>
        <w:t xml:space="preserve">и лице које је стекло дигиталну имовину независно од пословног односа успостављеног с пружаоцем услуга повезаних с дигиталном имовином или трансакције извршене преко тог пружаоца (нпр. лице које је стекло дигиталну имовину </w:t>
      </w:r>
      <w:r>
        <w:rPr>
          <w:rFonts w:ascii="Arial" w:eastAsia="Times New Roman" w:hAnsi="Arial" w:cs="Arial"/>
          <w:lang w:val="sr-Cyrl-RS" w:eastAsia="en-GB"/>
        </w:rPr>
        <w:t>тзв. рударењем</w:t>
      </w:r>
      <w:r w:rsidRPr="00EB4823">
        <w:rPr>
          <w:rFonts w:ascii="Arial" w:eastAsia="Times New Roman" w:hAnsi="Arial" w:cs="Arial"/>
          <w:lang w:val="sr-Cyrl-RS" w:eastAsia="en-GB"/>
        </w:rPr>
        <w:t>)</w:t>
      </w:r>
      <w:r>
        <w:rPr>
          <w:rFonts w:ascii="Arial" w:eastAsia="Times New Roman" w:hAnsi="Arial" w:cs="Arial"/>
          <w:lang w:val="sr-Cyrl-RS" w:eastAsia="en-GB"/>
        </w:rPr>
        <w:t xml:space="preserve">. </w:t>
      </w:r>
    </w:p>
    <w:p w14:paraId="59B01053" w14:textId="35F393BD" w:rsidR="001F1C16" w:rsidRDefault="00EB4823" w:rsidP="00950230">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Т</w:t>
      </w:r>
      <w:r w:rsidRPr="00EB4823">
        <w:rPr>
          <w:rFonts w:ascii="Arial" w:eastAsia="Times New Roman" w:hAnsi="Arial" w:cs="Arial"/>
          <w:lang w:val="sr-Cyrl-RS" w:eastAsia="en-GB"/>
        </w:rPr>
        <w:t xml:space="preserve">рансакција с дигиталном имовином </w:t>
      </w:r>
      <w:r>
        <w:rPr>
          <w:rFonts w:ascii="Arial" w:eastAsia="Times New Roman" w:hAnsi="Arial" w:cs="Arial"/>
          <w:lang w:val="sr-Cyrl-RS" w:eastAsia="en-GB"/>
        </w:rPr>
        <w:t xml:space="preserve">је дефинисана као </w:t>
      </w:r>
      <w:r w:rsidRPr="00EB4823">
        <w:rPr>
          <w:rFonts w:ascii="Arial" w:eastAsia="Times New Roman" w:hAnsi="Arial" w:cs="Arial"/>
          <w:lang w:val="sr-Cyrl-RS" w:eastAsia="en-GB"/>
        </w:rPr>
        <w:t>куповин</w:t>
      </w:r>
      <w:r>
        <w:rPr>
          <w:rFonts w:ascii="Arial" w:eastAsia="Times New Roman" w:hAnsi="Arial" w:cs="Arial"/>
          <w:lang w:val="sr-Cyrl-RS" w:eastAsia="en-GB"/>
        </w:rPr>
        <w:t>а</w:t>
      </w:r>
      <w:r w:rsidRPr="00EB4823">
        <w:rPr>
          <w:rFonts w:ascii="Arial" w:eastAsia="Times New Roman" w:hAnsi="Arial" w:cs="Arial"/>
          <w:lang w:val="sr-Cyrl-RS" w:eastAsia="en-GB"/>
        </w:rPr>
        <w:t>, продај</w:t>
      </w:r>
      <w:r>
        <w:rPr>
          <w:rFonts w:ascii="Arial" w:eastAsia="Times New Roman" w:hAnsi="Arial" w:cs="Arial"/>
          <w:lang w:val="sr-Cyrl-RS" w:eastAsia="en-GB"/>
        </w:rPr>
        <w:t>а</w:t>
      </w:r>
      <w:r w:rsidRPr="00EB4823">
        <w:rPr>
          <w:rFonts w:ascii="Arial" w:eastAsia="Times New Roman" w:hAnsi="Arial" w:cs="Arial"/>
          <w:lang w:val="sr-Cyrl-RS" w:eastAsia="en-GB"/>
        </w:rPr>
        <w:t>, прихватање или пренос дигиталне имовине или замен</w:t>
      </w:r>
      <w:r>
        <w:rPr>
          <w:rFonts w:ascii="Arial" w:eastAsia="Times New Roman" w:hAnsi="Arial" w:cs="Arial"/>
          <w:lang w:val="sr-Cyrl-RS" w:eastAsia="en-GB"/>
        </w:rPr>
        <w:t>а</w:t>
      </w:r>
      <w:r w:rsidRPr="00EB4823">
        <w:rPr>
          <w:rFonts w:ascii="Arial" w:eastAsia="Times New Roman" w:hAnsi="Arial" w:cs="Arial"/>
          <w:lang w:val="sr-Cyrl-RS" w:eastAsia="en-GB"/>
        </w:rPr>
        <w:t xml:space="preserve"> дигиталне имовине за другу дигиталну имовину</w:t>
      </w:r>
      <w:r>
        <w:rPr>
          <w:rFonts w:ascii="Arial" w:eastAsia="Times New Roman" w:hAnsi="Arial" w:cs="Arial"/>
          <w:lang w:val="sr-Cyrl-RS" w:eastAsia="en-GB"/>
        </w:rPr>
        <w:t>. Трансакција с дигиталном имовином није условљена правним односом између пружаоца услуга повезаних с дигиталном имовином и корисника дигиталне имовине, тј. може да се врши и без претходно успостављеног пословног односа између ових лица</w:t>
      </w:r>
      <w:r w:rsidR="00DC7E7E">
        <w:rPr>
          <w:rFonts w:ascii="Arial" w:eastAsia="Times New Roman" w:hAnsi="Arial" w:cs="Arial"/>
          <w:lang w:val="sr-Latn-RS" w:eastAsia="en-GB"/>
        </w:rPr>
        <w:t xml:space="preserve">, </w:t>
      </w:r>
      <w:r w:rsidR="00E321D9">
        <w:rPr>
          <w:rFonts w:ascii="Arial" w:eastAsia="Times New Roman" w:hAnsi="Arial" w:cs="Arial"/>
          <w:lang w:val="sr-Cyrl-RS" w:eastAsia="en-GB"/>
        </w:rPr>
        <w:t>под условом да је то у складу са одговарајућим</w:t>
      </w:r>
      <w:r w:rsidR="00DC7E7E">
        <w:rPr>
          <w:rFonts w:ascii="Arial" w:eastAsia="Times New Roman" w:hAnsi="Arial" w:cs="Arial"/>
          <w:lang w:val="sr-Cyrl-RS" w:eastAsia="en-GB"/>
        </w:rPr>
        <w:t xml:space="preserve"> прописима</w:t>
      </w:r>
      <w:r w:rsidR="008B01CF">
        <w:rPr>
          <w:rFonts w:ascii="Arial" w:eastAsia="Times New Roman" w:hAnsi="Arial" w:cs="Arial"/>
          <w:lang w:val="sr-Cyrl-RS" w:eastAsia="en-GB"/>
        </w:rPr>
        <w:t xml:space="preserve"> (прописима о спречавању прања новца и финансирања тероризма)</w:t>
      </w:r>
      <w:r w:rsidR="00E321D9">
        <w:rPr>
          <w:rFonts w:ascii="Arial" w:eastAsia="Times New Roman" w:hAnsi="Arial" w:cs="Arial"/>
          <w:lang w:val="sr-Cyrl-RS" w:eastAsia="en-GB"/>
        </w:rPr>
        <w:t>.</w:t>
      </w:r>
    </w:p>
    <w:p w14:paraId="5216D057" w14:textId="0455BAE0" w:rsidR="00692E18" w:rsidRDefault="0048503B" w:rsidP="00950230">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Важно је нагласити да је у члану 2. дефинисан и надзорни орган који </w:t>
      </w:r>
      <w:r w:rsidRPr="0048503B">
        <w:rPr>
          <w:rFonts w:ascii="Arial" w:eastAsia="Times New Roman" w:hAnsi="Arial" w:cs="Arial"/>
          <w:lang w:val="sr-Cyrl-RS" w:eastAsia="en-GB"/>
        </w:rPr>
        <w:t>означава Народну банку Србије и Комисију, у складу са надлежностима утврђеним овим законом</w:t>
      </w:r>
      <w:r>
        <w:rPr>
          <w:rFonts w:ascii="Arial" w:eastAsia="Times New Roman" w:hAnsi="Arial" w:cs="Arial"/>
          <w:lang w:val="sr-Cyrl-RS" w:eastAsia="en-GB"/>
        </w:rPr>
        <w:t>.</w:t>
      </w:r>
    </w:p>
    <w:p w14:paraId="50363B90" w14:textId="4CC0AE95" w:rsidR="00D5660F" w:rsidRDefault="0048503B" w:rsidP="00960662">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 xml:space="preserve">Чланом 3. </w:t>
      </w:r>
      <w:r w:rsidR="004F47EC">
        <w:rPr>
          <w:rFonts w:ascii="Arial" w:eastAsia="Times New Roman" w:hAnsi="Arial" w:cs="Arial"/>
          <w:lang w:val="sr-Cyrl-RS" w:eastAsia="en-GB"/>
        </w:rPr>
        <w:t>дефинисане су в</w:t>
      </w:r>
      <w:r w:rsidR="004F47EC" w:rsidRPr="004F47EC">
        <w:rPr>
          <w:rFonts w:ascii="Arial" w:eastAsia="Times New Roman" w:hAnsi="Arial" w:cs="Arial"/>
          <w:lang w:val="sr-Cyrl-RS" w:eastAsia="en-GB"/>
        </w:rPr>
        <w:t>рсте услуга повезаних с дигиталном имовином</w:t>
      </w:r>
      <w:r w:rsidR="004F47EC">
        <w:rPr>
          <w:rFonts w:ascii="Arial" w:eastAsia="Times New Roman" w:hAnsi="Arial" w:cs="Arial"/>
          <w:lang w:val="sr-Cyrl-RS" w:eastAsia="en-GB"/>
        </w:rPr>
        <w:t xml:space="preserve">. Поједине услуге су у овом члану ближе дефинисане, попут услуге </w:t>
      </w:r>
      <w:r w:rsidR="004F47EC" w:rsidRPr="004F47EC">
        <w:rPr>
          <w:rFonts w:ascii="Arial" w:eastAsia="Times New Roman" w:hAnsi="Arial" w:cs="Arial"/>
          <w:lang w:val="sr-Cyrl-RS" w:eastAsia="en-GB"/>
        </w:rPr>
        <w:t>прихватања/преноса дигиталне имовине</w:t>
      </w:r>
      <w:r w:rsidR="004F47EC">
        <w:rPr>
          <w:rFonts w:ascii="Arial" w:eastAsia="Times New Roman" w:hAnsi="Arial" w:cs="Arial"/>
          <w:lang w:val="sr-Cyrl-RS" w:eastAsia="en-GB"/>
        </w:rPr>
        <w:t xml:space="preserve"> која</w:t>
      </w:r>
      <w:r w:rsidR="004F47EC" w:rsidRPr="004F47EC">
        <w:rPr>
          <w:rFonts w:ascii="Arial" w:eastAsia="Times New Roman" w:hAnsi="Arial" w:cs="Arial"/>
          <w:lang w:val="sr-Cyrl-RS" w:eastAsia="en-GB"/>
        </w:rPr>
        <w:t xml:space="preserve"> означава услугу коју пружалац услуга повезаних с дигиталном имовином пружа трговцу у смислу закона којим се уређује трговина, тако што од потрошача у смислу тог закона  прихвата одговарајућу вредност дигиталне имовине, која одговара цени продате робе и/или пружених услуга том потрошачу, замењује је за одговарајући износ законског средства плаћања и преноси тај износ на одговарајући рачун трговца.</w:t>
      </w:r>
      <w:r w:rsidR="004F47EC">
        <w:rPr>
          <w:rFonts w:ascii="Arial" w:eastAsia="Times New Roman" w:hAnsi="Arial" w:cs="Arial"/>
          <w:lang w:val="sr-Cyrl-RS" w:eastAsia="en-GB"/>
        </w:rPr>
        <w:t xml:space="preserve"> Наиме, имајући у виду забрану утврђену у члану 9</w:t>
      </w:r>
      <w:r w:rsidR="00334E41">
        <w:rPr>
          <w:rFonts w:ascii="Arial" w:eastAsia="Times New Roman" w:hAnsi="Arial" w:cs="Arial"/>
          <w:lang w:val="sr-Cyrl-RS" w:eastAsia="en-GB"/>
        </w:rPr>
        <w:t>7</w:t>
      </w:r>
      <w:r w:rsidR="004F47EC">
        <w:rPr>
          <w:rFonts w:ascii="Arial" w:eastAsia="Times New Roman" w:hAnsi="Arial" w:cs="Arial"/>
          <w:lang w:val="sr-Cyrl-RS" w:eastAsia="en-GB"/>
        </w:rPr>
        <w:t>. овог закона да се дигитална имовина преноси непосредно са потрошача на трговца</w:t>
      </w:r>
      <w:r w:rsidR="00104CA0">
        <w:rPr>
          <w:rFonts w:ascii="Arial" w:eastAsia="Times New Roman" w:hAnsi="Arial" w:cs="Arial"/>
          <w:lang w:val="sr-Cyrl-RS" w:eastAsia="en-GB"/>
        </w:rPr>
        <w:t xml:space="preserve"> (тј. да се роба и/или услуге у трговини на мало плаћају у дигиталној имовини)</w:t>
      </w:r>
      <w:r w:rsidR="004F47EC">
        <w:rPr>
          <w:rFonts w:ascii="Arial" w:eastAsia="Times New Roman" w:hAnsi="Arial" w:cs="Arial"/>
          <w:lang w:val="sr-Cyrl-RS" w:eastAsia="en-GB"/>
        </w:rPr>
        <w:t xml:space="preserve">, уведена је услуга прихватања/преноса дигиталне имовине која ће да се пружа трговцу, </w:t>
      </w:r>
      <w:r w:rsidR="00104CA0">
        <w:rPr>
          <w:rFonts w:ascii="Arial" w:eastAsia="Times New Roman" w:hAnsi="Arial" w:cs="Arial"/>
          <w:lang w:val="sr-Cyrl-RS" w:eastAsia="en-GB"/>
        </w:rPr>
        <w:t xml:space="preserve">који ће да ангажује специјализованог пружаоца услуга повезаних с дигиталном имовином који има дозволу надзорног органа за пружање ове услуге и који ће трговцу да преноси искључиво динаре </w:t>
      </w:r>
      <w:r w:rsidR="00D5660F">
        <w:rPr>
          <w:rFonts w:ascii="Arial" w:eastAsia="Times New Roman" w:hAnsi="Arial" w:cs="Arial"/>
          <w:lang w:val="sr-Cyrl-RS" w:eastAsia="en-GB"/>
        </w:rPr>
        <w:t xml:space="preserve">на текући рачун, </w:t>
      </w:r>
      <w:r w:rsidR="00104CA0">
        <w:rPr>
          <w:rFonts w:ascii="Arial" w:eastAsia="Times New Roman" w:hAnsi="Arial" w:cs="Arial"/>
          <w:lang w:val="sr-Cyrl-RS" w:eastAsia="en-GB"/>
        </w:rPr>
        <w:t>а не дигиталну имовину.</w:t>
      </w:r>
      <w:r w:rsidR="004F47EC">
        <w:rPr>
          <w:rFonts w:ascii="Arial" w:eastAsia="Times New Roman" w:hAnsi="Arial" w:cs="Arial"/>
          <w:lang w:val="sr-Cyrl-RS" w:eastAsia="en-GB"/>
        </w:rPr>
        <w:t xml:space="preserve"> </w:t>
      </w:r>
      <w:r w:rsidR="00104CA0">
        <w:rPr>
          <w:rFonts w:ascii="Arial" w:eastAsia="Times New Roman" w:hAnsi="Arial" w:cs="Arial"/>
          <w:lang w:val="sr-Cyrl-RS" w:eastAsia="en-GB"/>
        </w:rPr>
        <w:t xml:space="preserve">С тим у вези, </w:t>
      </w:r>
      <w:r w:rsidR="004F47EC">
        <w:rPr>
          <w:rFonts w:ascii="Arial" w:eastAsia="Times New Roman" w:hAnsi="Arial" w:cs="Arial"/>
          <w:lang w:val="sr-Cyrl-RS" w:eastAsia="en-GB"/>
        </w:rPr>
        <w:t xml:space="preserve">корисничко искуство </w:t>
      </w:r>
      <w:r w:rsidR="00104CA0">
        <w:rPr>
          <w:rFonts w:ascii="Arial" w:eastAsia="Times New Roman" w:hAnsi="Arial" w:cs="Arial"/>
          <w:lang w:val="sr-Cyrl-RS" w:eastAsia="en-GB"/>
        </w:rPr>
        <w:t>биће</w:t>
      </w:r>
      <w:r w:rsidR="004F47EC">
        <w:rPr>
          <w:rFonts w:ascii="Arial" w:eastAsia="Times New Roman" w:hAnsi="Arial" w:cs="Arial"/>
          <w:lang w:val="sr-Cyrl-RS" w:eastAsia="en-GB"/>
        </w:rPr>
        <w:t xml:space="preserve"> исто као да </w:t>
      </w:r>
      <w:r w:rsidR="00104CA0">
        <w:rPr>
          <w:rFonts w:ascii="Arial" w:eastAsia="Times New Roman" w:hAnsi="Arial" w:cs="Arial"/>
          <w:lang w:val="sr-Cyrl-RS" w:eastAsia="en-GB"/>
        </w:rPr>
        <w:t xml:space="preserve">се </w:t>
      </w:r>
      <w:r w:rsidR="004F47EC">
        <w:rPr>
          <w:rFonts w:ascii="Arial" w:eastAsia="Times New Roman" w:hAnsi="Arial" w:cs="Arial"/>
          <w:lang w:val="sr-Cyrl-RS" w:eastAsia="en-GB"/>
        </w:rPr>
        <w:t>плаћа</w:t>
      </w:r>
      <w:r w:rsidR="00104CA0">
        <w:rPr>
          <w:rFonts w:ascii="Arial" w:eastAsia="Times New Roman" w:hAnsi="Arial" w:cs="Arial"/>
          <w:lang w:val="sr-Cyrl-RS" w:eastAsia="en-GB"/>
        </w:rPr>
        <w:t>ње</w:t>
      </w:r>
      <w:r w:rsidR="004F47EC">
        <w:rPr>
          <w:rFonts w:ascii="Arial" w:eastAsia="Times New Roman" w:hAnsi="Arial" w:cs="Arial"/>
          <w:lang w:val="sr-Cyrl-RS" w:eastAsia="en-GB"/>
        </w:rPr>
        <w:t xml:space="preserve"> роб</w:t>
      </w:r>
      <w:r w:rsidR="00104CA0">
        <w:rPr>
          <w:rFonts w:ascii="Arial" w:eastAsia="Times New Roman" w:hAnsi="Arial" w:cs="Arial"/>
          <w:lang w:val="sr-Cyrl-RS" w:eastAsia="en-GB"/>
        </w:rPr>
        <w:t>е</w:t>
      </w:r>
      <w:r w:rsidR="004F47EC">
        <w:rPr>
          <w:rFonts w:ascii="Arial" w:eastAsia="Times New Roman" w:hAnsi="Arial" w:cs="Arial"/>
          <w:lang w:val="sr-Cyrl-RS" w:eastAsia="en-GB"/>
        </w:rPr>
        <w:t xml:space="preserve"> и/или услуг</w:t>
      </w:r>
      <w:r w:rsidR="00104CA0">
        <w:rPr>
          <w:rFonts w:ascii="Arial" w:eastAsia="Times New Roman" w:hAnsi="Arial" w:cs="Arial"/>
          <w:lang w:val="sr-Cyrl-RS" w:eastAsia="en-GB"/>
        </w:rPr>
        <w:t>а врши</w:t>
      </w:r>
      <w:r w:rsidR="004F47EC">
        <w:rPr>
          <w:rFonts w:ascii="Arial" w:eastAsia="Times New Roman" w:hAnsi="Arial" w:cs="Arial"/>
          <w:lang w:val="sr-Cyrl-RS" w:eastAsia="en-GB"/>
        </w:rPr>
        <w:t xml:space="preserve"> у дигиталној имовини, а </w:t>
      </w:r>
      <w:r w:rsidR="00376EA7">
        <w:rPr>
          <w:rFonts w:ascii="Arial" w:eastAsia="Times New Roman" w:hAnsi="Arial" w:cs="Arial"/>
          <w:lang w:val="sr-Cyrl-RS" w:eastAsia="en-GB"/>
        </w:rPr>
        <w:t>постојаће усклађеност с</w:t>
      </w:r>
      <w:r w:rsidR="004F47EC">
        <w:rPr>
          <w:rFonts w:ascii="Arial" w:eastAsia="Times New Roman" w:hAnsi="Arial" w:cs="Arial"/>
          <w:lang w:val="sr-Cyrl-RS" w:eastAsia="en-GB"/>
        </w:rPr>
        <w:t xml:space="preserve"> важећи</w:t>
      </w:r>
      <w:r w:rsidR="00376EA7">
        <w:rPr>
          <w:rFonts w:ascii="Arial" w:eastAsia="Times New Roman" w:hAnsi="Arial" w:cs="Arial"/>
          <w:lang w:val="sr-Cyrl-RS" w:eastAsia="en-GB"/>
        </w:rPr>
        <w:t>м</w:t>
      </w:r>
      <w:r w:rsidR="004F47EC">
        <w:rPr>
          <w:rFonts w:ascii="Arial" w:eastAsia="Times New Roman" w:hAnsi="Arial" w:cs="Arial"/>
          <w:lang w:val="sr-Cyrl-RS" w:eastAsia="en-GB"/>
        </w:rPr>
        <w:t xml:space="preserve"> прописи</w:t>
      </w:r>
      <w:r w:rsidR="00376EA7">
        <w:rPr>
          <w:rFonts w:ascii="Arial" w:eastAsia="Times New Roman" w:hAnsi="Arial" w:cs="Arial"/>
          <w:lang w:val="sr-Cyrl-RS" w:eastAsia="en-GB"/>
        </w:rPr>
        <w:t>ма</w:t>
      </w:r>
      <w:r w:rsidR="004F47EC">
        <w:rPr>
          <w:rFonts w:ascii="Arial" w:eastAsia="Times New Roman" w:hAnsi="Arial" w:cs="Arial"/>
          <w:lang w:val="sr-Cyrl-RS" w:eastAsia="en-GB"/>
        </w:rPr>
        <w:t xml:space="preserve"> о обавези извршавања свих новчаних обавеза у Републици Србији у динарима и обавези пословања правних лица и предузетника преко текућег рачуна</w:t>
      </w:r>
      <w:r w:rsidR="00D5660F">
        <w:rPr>
          <w:rFonts w:ascii="Arial" w:eastAsia="Times New Roman" w:hAnsi="Arial" w:cs="Arial"/>
          <w:lang w:val="sr-Cyrl-RS" w:eastAsia="en-GB"/>
        </w:rPr>
        <w:t>, тако да ће трговац у замену за продату робу и/или пружене услуге да прима искључиво динаре на свој текући рачун</w:t>
      </w:r>
      <w:r w:rsidR="004F47EC">
        <w:rPr>
          <w:rFonts w:ascii="Arial" w:eastAsia="Times New Roman" w:hAnsi="Arial" w:cs="Arial"/>
          <w:lang w:val="sr-Cyrl-RS" w:eastAsia="en-GB"/>
        </w:rPr>
        <w:t xml:space="preserve">. </w:t>
      </w:r>
      <w:r w:rsidR="00376EA7">
        <w:rPr>
          <w:rFonts w:ascii="Arial" w:eastAsia="Times New Roman" w:hAnsi="Arial" w:cs="Arial"/>
          <w:lang w:val="sr-Cyrl-RS" w:eastAsia="en-GB"/>
        </w:rPr>
        <w:t>Ово је од кључног значаја за могућност праћења трансакција у пореске, регулаторне и друге сврхе с обзиром на могућности злоупотреба с дигиталним валутама.</w:t>
      </w:r>
    </w:p>
    <w:p w14:paraId="67EEDEDE" w14:textId="31F199B3" w:rsidR="0048503B" w:rsidRDefault="00F65961" w:rsidP="00960662">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Чланом 3. су дефинисане и друге услуге повезане с дигиталном имовином, као што </w:t>
      </w:r>
      <w:r w:rsidR="00104CA0">
        <w:rPr>
          <w:rFonts w:ascii="Arial" w:eastAsia="Times New Roman" w:hAnsi="Arial" w:cs="Arial"/>
          <w:lang w:val="sr-Cyrl-RS" w:eastAsia="en-GB"/>
        </w:rPr>
        <w:t>су</w:t>
      </w:r>
      <w:r>
        <w:rPr>
          <w:rFonts w:ascii="Arial" w:eastAsia="Times New Roman" w:hAnsi="Arial" w:cs="Arial"/>
          <w:lang w:val="sr-Cyrl-RS" w:eastAsia="en-GB"/>
        </w:rPr>
        <w:t xml:space="preserve"> ч</w:t>
      </w:r>
      <w:r w:rsidRPr="00F65961">
        <w:rPr>
          <w:rFonts w:ascii="Arial" w:eastAsia="Times New Roman" w:hAnsi="Arial" w:cs="Arial"/>
          <w:lang w:val="sr-Cyrl-RS" w:eastAsia="en-GB"/>
        </w:rPr>
        <w:t>ување и администрирање дигиталне имовине за рачун корисника дигиталне имовине и са тим повезане услуге</w:t>
      </w:r>
      <w:r w:rsidR="00960662">
        <w:rPr>
          <w:rFonts w:ascii="Arial" w:eastAsia="Times New Roman" w:hAnsi="Arial" w:cs="Arial"/>
          <w:lang w:val="sr-Cyrl-RS" w:eastAsia="en-GB"/>
        </w:rPr>
        <w:t xml:space="preserve">, које обухвата и </w:t>
      </w:r>
      <w:r w:rsidR="00960662" w:rsidRPr="00960662">
        <w:rPr>
          <w:rFonts w:ascii="Arial" w:eastAsia="Times New Roman" w:hAnsi="Arial" w:cs="Arial"/>
          <w:lang w:val="sr-Cyrl-RS" w:eastAsia="en-GB"/>
        </w:rPr>
        <w:t>кастоди услуг</w:t>
      </w:r>
      <w:r w:rsidR="00960662">
        <w:rPr>
          <w:rFonts w:ascii="Arial" w:eastAsia="Times New Roman" w:hAnsi="Arial" w:cs="Arial"/>
          <w:lang w:val="sr-Cyrl-RS" w:eastAsia="en-GB"/>
        </w:rPr>
        <w:t>е</w:t>
      </w:r>
      <w:r w:rsidR="00960662" w:rsidRPr="00960662">
        <w:rPr>
          <w:rFonts w:ascii="Arial" w:eastAsia="Times New Roman" w:hAnsi="Arial" w:cs="Arial"/>
          <w:lang w:val="sr-Cyrl-RS" w:eastAsia="en-GB"/>
        </w:rPr>
        <w:t xml:space="preserve"> новчаника (</w:t>
      </w:r>
      <w:r w:rsidR="00D5660F">
        <w:rPr>
          <w:rFonts w:ascii="Arial" w:eastAsia="Times New Roman" w:hAnsi="Arial" w:cs="Arial"/>
          <w:lang w:val="sr-Cyrl-RS" w:eastAsia="en-GB"/>
        </w:rPr>
        <w:t xml:space="preserve">енг. </w:t>
      </w:r>
      <w:r w:rsidR="00960662" w:rsidRPr="00960662">
        <w:rPr>
          <w:rFonts w:ascii="Arial" w:eastAsia="Times New Roman" w:hAnsi="Arial" w:cs="Arial"/>
          <w:i/>
          <w:lang w:val="sr-Cyrl-RS" w:eastAsia="en-GB"/>
        </w:rPr>
        <w:t>custodia</w:t>
      </w:r>
      <w:r w:rsidR="00960662">
        <w:rPr>
          <w:rFonts w:ascii="Arial" w:eastAsia="Times New Roman" w:hAnsi="Arial" w:cs="Arial"/>
          <w:i/>
          <w:lang w:val="sr-Latn-RS" w:eastAsia="en-GB"/>
        </w:rPr>
        <w:t>l</w:t>
      </w:r>
      <w:r w:rsidR="00960662" w:rsidRPr="00960662">
        <w:rPr>
          <w:rFonts w:ascii="Arial" w:eastAsia="Times New Roman" w:hAnsi="Arial" w:cs="Arial"/>
          <w:i/>
          <w:lang w:val="sr-Cyrl-RS" w:eastAsia="en-GB"/>
        </w:rPr>
        <w:t xml:space="preserve"> wallet </w:t>
      </w:r>
      <w:r w:rsidR="00960662" w:rsidRPr="00960662">
        <w:rPr>
          <w:rFonts w:ascii="Arial" w:eastAsia="Times New Roman" w:hAnsi="Arial" w:cs="Arial"/>
          <w:i/>
          <w:lang w:val="sr-Latn-RS" w:eastAsia="en-GB"/>
        </w:rPr>
        <w:t>service</w:t>
      </w:r>
      <w:r w:rsidR="00960662">
        <w:rPr>
          <w:rFonts w:ascii="Arial" w:eastAsia="Times New Roman" w:hAnsi="Arial" w:cs="Arial"/>
          <w:i/>
          <w:lang w:val="sr-Latn-RS" w:eastAsia="en-GB"/>
        </w:rPr>
        <w:t>s</w:t>
      </w:r>
      <w:r w:rsidR="00960662">
        <w:rPr>
          <w:rFonts w:ascii="Arial" w:eastAsia="Times New Roman" w:hAnsi="Arial" w:cs="Arial"/>
          <w:lang w:val="sr-Latn-RS" w:eastAsia="en-GB"/>
        </w:rPr>
        <w:t>)</w:t>
      </w:r>
      <w:r w:rsidR="00960662">
        <w:rPr>
          <w:rFonts w:ascii="Arial" w:eastAsia="Times New Roman" w:hAnsi="Arial" w:cs="Arial"/>
          <w:lang w:val="sr-Cyrl-RS" w:eastAsia="en-GB"/>
        </w:rPr>
        <w:t xml:space="preserve"> које су тренутно дефинисане Законом о спречавању прања новца и финансирања тероризма за потребе примене тог закона, као и услуга у</w:t>
      </w:r>
      <w:r w:rsidR="00960662" w:rsidRPr="00960662">
        <w:rPr>
          <w:rFonts w:ascii="Arial" w:eastAsia="Times New Roman" w:hAnsi="Arial" w:cs="Arial"/>
          <w:lang w:val="sr-Cyrl-RS" w:eastAsia="en-GB"/>
        </w:rPr>
        <w:t>прављањ</w:t>
      </w:r>
      <w:r w:rsidR="00960662">
        <w:rPr>
          <w:rFonts w:ascii="Arial" w:eastAsia="Times New Roman" w:hAnsi="Arial" w:cs="Arial"/>
          <w:lang w:val="sr-Cyrl-RS" w:eastAsia="en-GB"/>
        </w:rPr>
        <w:t>а</w:t>
      </w:r>
      <w:r w:rsidR="00960662" w:rsidRPr="00960662">
        <w:rPr>
          <w:rFonts w:ascii="Arial" w:eastAsia="Times New Roman" w:hAnsi="Arial" w:cs="Arial"/>
          <w:lang w:val="sr-Cyrl-RS" w:eastAsia="en-GB"/>
        </w:rPr>
        <w:t xml:space="preserve"> портфолиом дигиталне имовине</w:t>
      </w:r>
      <w:r w:rsidR="00960662">
        <w:rPr>
          <w:rFonts w:ascii="Arial" w:eastAsia="Times New Roman" w:hAnsi="Arial" w:cs="Arial"/>
          <w:lang w:val="sr-Cyrl-RS" w:eastAsia="en-GB"/>
        </w:rPr>
        <w:t>,</w:t>
      </w:r>
      <w:r w:rsidR="00960662" w:rsidRPr="00960662">
        <w:rPr>
          <w:rFonts w:ascii="Arial" w:eastAsia="Times New Roman" w:hAnsi="Arial" w:cs="Arial"/>
          <w:lang w:val="sr-Cyrl-RS" w:eastAsia="en-GB"/>
        </w:rPr>
        <w:t xml:space="preserve"> </w:t>
      </w:r>
      <w:r w:rsidR="00960662">
        <w:rPr>
          <w:rFonts w:ascii="Arial" w:eastAsia="Times New Roman" w:hAnsi="Arial" w:cs="Arial"/>
          <w:lang w:val="sr-Cyrl-RS" w:eastAsia="en-GB"/>
        </w:rPr>
        <w:t>која</w:t>
      </w:r>
      <w:r w:rsidR="00960662" w:rsidRPr="00960662">
        <w:rPr>
          <w:rFonts w:ascii="Arial" w:eastAsia="Times New Roman" w:hAnsi="Arial" w:cs="Arial"/>
          <w:lang w:val="sr-Cyrl-RS" w:eastAsia="en-GB"/>
        </w:rPr>
        <w:t xml:space="preserve"> означава управљање појединачним портфолијима дигиталне имовине на основу одобрења из посебног уговора закљученог са корисником дигиталне имовине.</w:t>
      </w:r>
      <w:r w:rsidR="00960662">
        <w:rPr>
          <w:rFonts w:ascii="Arial" w:eastAsia="Times New Roman" w:hAnsi="Arial" w:cs="Arial"/>
          <w:lang w:val="sr-Cyrl-RS" w:eastAsia="en-GB"/>
        </w:rPr>
        <w:t xml:space="preserve"> У услуге повезане с дигиталном имовином, поред наведених, </w:t>
      </w:r>
      <w:r w:rsidR="00D5660F">
        <w:rPr>
          <w:rFonts w:ascii="Arial" w:eastAsia="Times New Roman" w:hAnsi="Arial" w:cs="Arial"/>
          <w:lang w:val="sr-Cyrl-RS" w:eastAsia="en-GB"/>
        </w:rPr>
        <w:t>убрајају се</w:t>
      </w:r>
      <w:r w:rsidR="00960662">
        <w:rPr>
          <w:rFonts w:ascii="Arial" w:eastAsia="Times New Roman" w:hAnsi="Arial" w:cs="Arial"/>
          <w:lang w:val="sr-Cyrl-RS" w:eastAsia="en-GB"/>
        </w:rPr>
        <w:t xml:space="preserve"> још и </w:t>
      </w:r>
      <w:r w:rsidR="00960662" w:rsidRPr="00960662">
        <w:rPr>
          <w:rFonts w:ascii="Arial" w:eastAsia="Times New Roman" w:hAnsi="Arial" w:cs="Arial"/>
          <w:lang w:val="sr-Cyrl-RS" w:eastAsia="en-GB"/>
        </w:rPr>
        <w:t>пријем, пренос и извршење налога који се односе на куповину и продају дигиталне имовине за рачун трећих лица</w:t>
      </w:r>
      <w:r w:rsidR="00960662">
        <w:rPr>
          <w:rFonts w:ascii="Arial" w:eastAsia="Times New Roman" w:hAnsi="Arial" w:cs="Arial"/>
          <w:lang w:val="sr-Cyrl-RS" w:eastAsia="en-GB"/>
        </w:rPr>
        <w:t xml:space="preserve">, </w:t>
      </w:r>
      <w:r w:rsidR="00104CA0" w:rsidRPr="00F65961">
        <w:rPr>
          <w:rFonts w:ascii="Arial" w:eastAsia="Times New Roman" w:hAnsi="Arial" w:cs="Arial"/>
          <w:lang w:val="sr-Cyrl-RS" w:eastAsia="en-GB"/>
        </w:rPr>
        <w:t>услуге куповине и продаје дигиталне имовине за готов новац и/или средства на рачуну и/или електронски новац</w:t>
      </w:r>
      <w:r w:rsidR="00604713">
        <w:rPr>
          <w:rFonts w:ascii="Arial" w:eastAsia="Times New Roman" w:hAnsi="Arial" w:cs="Arial"/>
          <w:lang w:val="sr-Cyrl-RS" w:eastAsia="en-GB"/>
        </w:rPr>
        <w:t>,</w:t>
      </w:r>
      <w:r w:rsidR="00104CA0">
        <w:rPr>
          <w:rFonts w:ascii="Arial" w:eastAsia="Times New Roman" w:hAnsi="Arial" w:cs="Arial"/>
          <w:lang w:val="sr-Cyrl-RS" w:eastAsia="en-GB"/>
        </w:rPr>
        <w:t xml:space="preserve"> </w:t>
      </w:r>
      <w:r w:rsidR="00104CA0" w:rsidRPr="00F65961">
        <w:rPr>
          <w:rFonts w:ascii="Arial" w:eastAsia="Times New Roman" w:hAnsi="Arial" w:cs="Arial"/>
          <w:lang w:val="sr-Cyrl-RS" w:eastAsia="en-GB"/>
        </w:rPr>
        <w:t>услуге замене дигиталне имовине за другу дигиталну имовину</w:t>
      </w:r>
      <w:r w:rsidR="00604713">
        <w:rPr>
          <w:rFonts w:ascii="Arial" w:eastAsia="Times New Roman" w:hAnsi="Arial" w:cs="Arial"/>
          <w:lang w:val="sr-Cyrl-RS" w:eastAsia="en-GB"/>
        </w:rPr>
        <w:t>,</w:t>
      </w:r>
      <w:r w:rsidR="00104CA0">
        <w:rPr>
          <w:rFonts w:ascii="Arial" w:eastAsia="Times New Roman" w:hAnsi="Arial" w:cs="Arial"/>
          <w:lang w:val="sr-Cyrl-RS" w:eastAsia="en-GB"/>
        </w:rPr>
        <w:t xml:space="preserve"> </w:t>
      </w:r>
      <w:r w:rsidR="00960662" w:rsidRPr="00960662">
        <w:rPr>
          <w:rFonts w:ascii="Arial" w:eastAsia="Times New Roman" w:hAnsi="Arial" w:cs="Arial"/>
          <w:lang w:val="sr-Cyrl-RS" w:eastAsia="en-GB"/>
        </w:rPr>
        <w:t>услуге у вези са издавањем, понудом и продајом дигиталне имовине, са обавезом њеног откупа (покровитељство) или без те обавезе (агентура</w:t>
      </w:r>
      <w:r w:rsidR="00960662">
        <w:rPr>
          <w:rFonts w:ascii="Arial" w:eastAsia="Times New Roman" w:hAnsi="Arial" w:cs="Arial"/>
          <w:lang w:val="sr-Cyrl-RS" w:eastAsia="en-GB"/>
        </w:rPr>
        <w:t xml:space="preserve">), </w:t>
      </w:r>
      <w:r w:rsidR="00960662" w:rsidRPr="00960662">
        <w:rPr>
          <w:rFonts w:ascii="Arial" w:eastAsia="Times New Roman" w:hAnsi="Arial" w:cs="Arial"/>
          <w:lang w:val="sr-Cyrl-RS" w:eastAsia="en-GB"/>
        </w:rPr>
        <w:t>организовање платформе за трговање дигиталном имовином</w:t>
      </w:r>
      <w:r w:rsidR="00960662">
        <w:rPr>
          <w:rFonts w:ascii="Arial" w:eastAsia="Times New Roman" w:hAnsi="Arial" w:cs="Arial"/>
          <w:lang w:val="sr-Cyrl-RS" w:eastAsia="en-GB"/>
        </w:rPr>
        <w:t xml:space="preserve">, као и </w:t>
      </w:r>
      <w:r w:rsidR="00960662" w:rsidRPr="00960662">
        <w:rPr>
          <w:rFonts w:ascii="Arial" w:eastAsia="Times New Roman" w:hAnsi="Arial" w:cs="Arial"/>
          <w:lang w:val="sr-Cyrl-RS" w:eastAsia="en-GB"/>
        </w:rPr>
        <w:t>вођење регистра заложног права на дигиталној имовини</w:t>
      </w:r>
      <w:r w:rsidR="00960662">
        <w:rPr>
          <w:rFonts w:ascii="Arial" w:eastAsia="Times New Roman" w:hAnsi="Arial" w:cs="Arial"/>
          <w:lang w:val="sr-Cyrl-RS" w:eastAsia="en-GB"/>
        </w:rPr>
        <w:t>.</w:t>
      </w:r>
      <w:r w:rsidR="00104CA0" w:rsidRPr="00104CA0">
        <w:rPr>
          <w:rFonts w:ascii="Arial" w:eastAsia="Times New Roman" w:hAnsi="Arial" w:cs="Arial"/>
          <w:lang w:val="sr-Cyrl-RS" w:eastAsia="en-GB"/>
        </w:rPr>
        <w:t xml:space="preserve"> </w:t>
      </w:r>
      <w:r w:rsidR="00104CA0">
        <w:rPr>
          <w:rFonts w:ascii="Arial" w:eastAsia="Times New Roman" w:hAnsi="Arial" w:cs="Arial"/>
          <w:lang w:val="sr-Cyrl-RS" w:eastAsia="en-GB"/>
        </w:rPr>
        <w:t xml:space="preserve">У овом члану је утврђено и да се </w:t>
      </w:r>
      <w:r w:rsidR="00104CA0" w:rsidRPr="00F65961">
        <w:rPr>
          <w:rFonts w:ascii="Arial" w:eastAsia="Times New Roman" w:hAnsi="Arial" w:cs="Arial"/>
          <w:lang w:val="sr-Cyrl-RS" w:eastAsia="en-GB"/>
        </w:rPr>
        <w:t>услуге куповине и продаје дигиталне имовине за готов новац и/или средства на рачуну и/или електронски новац</w:t>
      </w:r>
      <w:r w:rsidR="00104CA0">
        <w:rPr>
          <w:rFonts w:ascii="Arial" w:eastAsia="Times New Roman" w:hAnsi="Arial" w:cs="Arial"/>
          <w:lang w:val="sr-Cyrl-RS" w:eastAsia="en-GB"/>
        </w:rPr>
        <w:t xml:space="preserve"> и </w:t>
      </w:r>
      <w:r w:rsidR="00104CA0" w:rsidRPr="00F65961">
        <w:rPr>
          <w:rFonts w:ascii="Arial" w:eastAsia="Times New Roman" w:hAnsi="Arial" w:cs="Arial"/>
          <w:lang w:val="sr-Cyrl-RS" w:eastAsia="en-GB"/>
        </w:rPr>
        <w:t>услуге замене дигиталне имовине за другу дигиталну имовину</w:t>
      </w:r>
      <w:r w:rsidR="00104CA0">
        <w:rPr>
          <w:rFonts w:ascii="Arial" w:eastAsia="Times New Roman" w:hAnsi="Arial" w:cs="Arial"/>
          <w:lang w:val="sr-Cyrl-RS" w:eastAsia="en-GB"/>
        </w:rPr>
        <w:t xml:space="preserve"> </w:t>
      </w:r>
      <w:r w:rsidR="00104CA0" w:rsidRPr="00F65961">
        <w:rPr>
          <w:rFonts w:ascii="Arial" w:eastAsia="Times New Roman" w:hAnsi="Arial" w:cs="Arial"/>
          <w:lang w:val="sr-Cyrl-RS" w:eastAsia="en-GB"/>
        </w:rPr>
        <w:t>могу пружати и помоћу криптомата</w:t>
      </w:r>
      <w:r w:rsidR="00104CA0">
        <w:rPr>
          <w:rFonts w:ascii="Arial" w:eastAsia="Times New Roman" w:hAnsi="Arial" w:cs="Arial"/>
          <w:lang w:val="sr-Cyrl-RS" w:eastAsia="en-GB"/>
        </w:rPr>
        <w:t xml:space="preserve">, који је у члану 2. дефинисан као </w:t>
      </w:r>
      <w:r w:rsidR="00104CA0" w:rsidRPr="00F65961">
        <w:rPr>
          <w:rFonts w:ascii="Arial" w:eastAsia="Times New Roman" w:hAnsi="Arial" w:cs="Arial"/>
          <w:lang w:val="sr-Cyrl-RS" w:eastAsia="en-GB"/>
        </w:rPr>
        <w:t>аутоматска машина преко које се обављају куповина и продаја дигиталне имовине за новчана средства или замена дигиталне имовине за другу дигиталну имовину</w:t>
      </w:r>
      <w:r w:rsidR="00104CA0">
        <w:rPr>
          <w:rFonts w:ascii="Arial" w:eastAsia="Times New Roman" w:hAnsi="Arial" w:cs="Arial"/>
          <w:lang w:val="sr-Cyrl-RS" w:eastAsia="en-GB"/>
        </w:rPr>
        <w:t>.</w:t>
      </w:r>
    </w:p>
    <w:p w14:paraId="712F84F0" w14:textId="28D3E8AA" w:rsidR="00604713" w:rsidRDefault="00B10A03" w:rsidP="00960662">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 xml:space="preserve">Чланом 4. </w:t>
      </w:r>
      <w:r>
        <w:rPr>
          <w:rFonts w:ascii="Arial" w:eastAsia="Times New Roman" w:hAnsi="Arial" w:cs="Arial"/>
          <w:lang w:val="sr-Cyrl-RS" w:eastAsia="en-GB"/>
        </w:rPr>
        <w:t>је предвиђено да је п</w:t>
      </w:r>
      <w:r w:rsidRPr="00B10A03">
        <w:rPr>
          <w:rFonts w:ascii="Arial" w:eastAsia="Times New Roman" w:hAnsi="Arial" w:cs="Arial"/>
          <w:lang w:val="sr-Cyrl-RS" w:eastAsia="en-GB"/>
        </w:rPr>
        <w:t>ружалац услуга повезаних с дигиталном имовином овлашћен да пружа те услуге након што добије дозволу надзорног органа за пружање услуга повезаних с дигиталном имовином</w:t>
      </w:r>
      <w:r>
        <w:rPr>
          <w:rFonts w:ascii="Arial" w:eastAsia="Times New Roman" w:hAnsi="Arial" w:cs="Arial"/>
          <w:lang w:val="sr-Cyrl-RS" w:eastAsia="en-GB"/>
        </w:rPr>
        <w:t>, као и да п</w:t>
      </w:r>
      <w:r w:rsidRPr="00B10A03">
        <w:rPr>
          <w:rFonts w:ascii="Arial" w:eastAsia="Times New Roman" w:hAnsi="Arial" w:cs="Arial"/>
          <w:lang w:val="sr-Cyrl-RS" w:eastAsia="en-GB"/>
        </w:rPr>
        <w:t>ружалац услуга повезаних с дигиталном имовином поред услуга повезаних с дигиталном имовином може да обавља само оне послове и услуге који су</w:t>
      </w:r>
      <w:r w:rsidR="00D5660F">
        <w:rPr>
          <w:rFonts w:ascii="Arial" w:eastAsia="Times New Roman" w:hAnsi="Arial" w:cs="Arial"/>
          <w:lang w:val="sr-Cyrl-RS" w:eastAsia="en-GB"/>
        </w:rPr>
        <w:t xml:space="preserve"> непосредно</w:t>
      </w:r>
      <w:r w:rsidRPr="00B10A03">
        <w:rPr>
          <w:rFonts w:ascii="Arial" w:eastAsia="Times New Roman" w:hAnsi="Arial" w:cs="Arial"/>
          <w:lang w:val="sr-Cyrl-RS" w:eastAsia="en-GB"/>
        </w:rPr>
        <w:t xml:space="preserve"> повезани са услугама повезаним с дигиталном имовином</w:t>
      </w:r>
      <w:r w:rsidR="00D5660F">
        <w:rPr>
          <w:rFonts w:ascii="Arial" w:eastAsia="Times New Roman" w:hAnsi="Arial" w:cs="Arial"/>
          <w:lang w:val="sr-Cyrl-RS" w:eastAsia="en-GB"/>
        </w:rPr>
        <w:t xml:space="preserve"> (нпр. саветодавне услуге повезане с дигиталном имовином)</w:t>
      </w:r>
      <w:r>
        <w:rPr>
          <w:rFonts w:ascii="Arial" w:eastAsia="Times New Roman" w:hAnsi="Arial" w:cs="Arial"/>
          <w:lang w:val="sr-Cyrl-RS" w:eastAsia="en-GB"/>
        </w:rPr>
        <w:t xml:space="preserve">. Наиме, циљ ове одредбе јесте да се избегне преливање ризика који произлазе из пословања с дигиталном имовином на друге делатности које би евентуално овај пружалац услуга обављао поред пружања услуга повезаних с дигиталном имовином. Једини изузетак јесу </w:t>
      </w:r>
      <w:r w:rsidRPr="00B10A03">
        <w:rPr>
          <w:rFonts w:ascii="Arial" w:eastAsia="Times New Roman" w:hAnsi="Arial" w:cs="Arial"/>
          <w:lang w:val="sr-Cyrl-RS" w:eastAsia="en-GB"/>
        </w:rPr>
        <w:t>правна лица која имају дозволу Комисије за обављање делатности брокерско-дилерског друштва или организатора тржишта у складу са законом којим се уређује тржиште капитала</w:t>
      </w:r>
      <w:r>
        <w:rPr>
          <w:rFonts w:ascii="Arial" w:eastAsia="Times New Roman" w:hAnsi="Arial" w:cs="Arial"/>
          <w:lang w:val="sr-Cyrl-RS" w:eastAsia="en-GB"/>
        </w:rPr>
        <w:t>, која</w:t>
      </w:r>
      <w:r w:rsidRPr="00B10A03">
        <w:rPr>
          <w:rFonts w:ascii="Arial" w:eastAsia="Times New Roman" w:hAnsi="Arial" w:cs="Arial"/>
          <w:lang w:val="sr-Cyrl-RS" w:eastAsia="en-GB"/>
        </w:rPr>
        <w:t xml:space="preserve"> могу да пружају услуге повезане с дигиталном имовином у складу са овим законом </w:t>
      </w:r>
      <w:r>
        <w:rPr>
          <w:rFonts w:ascii="Arial" w:eastAsia="Times New Roman" w:hAnsi="Arial" w:cs="Arial"/>
          <w:lang w:val="sr-Cyrl-RS" w:eastAsia="en-GB"/>
        </w:rPr>
        <w:t xml:space="preserve">поред своје основне делатности, и то </w:t>
      </w:r>
      <w:r w:rsidRPr="00B10A03">
        <w:rPr>
          <w:rFonts w:ascii="Arial" w:eastAsia="Times New Roman" w:hAnsi="Arial" w:cs="Arial"/>
          <w:lang w:val="sr-Cyrl-RS" w:eastAsia="en-GB"/>
        </w:rPr>
        <w:t>по добијању дозволе надзорног органа за пружање услуга повезаних с дигиталном имовином.</w:t>
      </w:r>
    </w:p>
    <w:p w14:paraId="3B496F10" w14:textId="32FD884F" w:rsidR="00B10A03" w:rsidRDefault="00AE4937" w:rsidP="00960662">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 xml:space="preserve">Чланом 5. </w:t>
      </w:r>
      <w:r>
        <w:rPr>
          <w:rFonts w:ascii="Arial" w:eastAsia="Times New Roman" w:hAnsi="Arial" w:cs="Arial"/>
          <w:lang w:val="sr-Cyrl-RS" w:eastAsia="en-GB"/>
        </w:rPr>
        <w:t>дефинисане су с</w:t>
      </w:r>
      <w:r w:rsidRPr="00AE4937">
        <w:rPr>
          <w:rFonts w:ascii="Arial" w:eastAsia="Times New Roman" w:hAnsi="Arial" w:cs="Arial"/>
          <w:lang w:val="sr-Cyrl-RS" w:eastAsia="en-GB"/>
        </w:rPr>
        <w:t>аветодавне услуге повезане с дигиталном имовином</w:t>
      </w:r>
      <w:r>
        <w:rPr>
          <w:rFonts w:ascii="Arial" w:eastAsia="Times New Roman" w:hAnsi="Arial" w:cs="Arial"/>
          <w:lang w:val="sr-Cyrl-RS" w:eastAsia="en-GB"/>
        </w:rPr>
        <w:t xml:space="preserve">, које </w:t>
      </w:r>
      <w:r w:rsidRPr="00AE4937">
        <w:rPr>
          <w:rFonts w:ascii="Arial" w:eastAsia="Times New Roman" w:hAnsi="Arial" w:cs="Arial"/>
          <w:lang w:val="sr-Cyrl-RS" w:eastAsia="en-GB"/>
        </w:rPr>
        <w:t>обухватају инвестиционо саветовање, давање инвестиционих препорука, саветовање у вези са структуром капитала, пословном стратегијом, издавањем дигиталне имовине и сличним питањима, као и друге саветодавне услуге повезане с дигиталном имовином</w:t>
      </w:r>
      <w:r>
        <w:rPr>
          <w:rFonts w:ascii="Arial" w:eastAsia="Times New Roman" w:hAnsi="Arial" w:cs="Arial"/>
          <w:lang w:val="sr-Cyrl-RS" w:eastAsia="en-GB"/>
        </w:rPr>
        <w:t xml:space="preserve">. </w:t>
      </w:r>
    </w:p>
    <w:p w14:paraId="3028D9A7" w14:textId="16F657D5" w:rsidR="00AE4937" w:rsidRDefault="001719E5" w:rsidP="00960662">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 xml:space="preserve">Чланом 6. </w:t>
      </w:r>
      <w:r>
        <w:rPr>
          <w:rFonts w:ascii="Arial" w:eastAsia="Times New Roman" w:hAnsi="Arial" w:cs="Arial"/>
          <w:lang w:val="sr-Cyrl-RS" w:eastAsia="en-GB"/>
        </w:rPr>
        <w:t>утврђена су и</w:t>
      </w:r>
      <w:r w:rsidRPr="001719E5">
        <w:rPr>
          <w:rFonts w:ascii="Arial" w:eastAsia="Times New Roman" w:hAnsi="Arial" w:cs="Arial"/>
          <w:lang w:val="sr-Cyrl-RS" w:eastAsia="en-GB"/>
        </w:rPr>
        <w:t>скључења из области примене овог закона</w:t>
      </w:r>
      <w:r>
        <w:rPr>
          <w:rFonts w:ascii="Arial" w:eastAsia="Times New Roman" w:hAnsi="Arial" w:cs="Arial"/>
          <w:lang w:val="sr-Cyrl-RS" w:eastAsia="en-GB"/>
        </w:rPr>
        <w:t>. Тако се о</w:t>
      </w:r>
      <w:r w:rsidRPr="001719E5">
        <w:rPr>
          <w:rFonts w:ascii="Arial" w:eastAsia="Times New Roman" w:hAnsi="Arial" w:cs="Arial"/>
          <w:lang w:val="sr-Cyrl-RS" w:eastAsia="en-GB"/>
        </w:rPr>
        <w:t>дредбе овог закона не примењују на трансакције с дигиталном имовином ако се те трансакције врше искључиво у оквиру ограничене мреже лица која прихватају ту дигиталну имовину (нпр. коришћење дигиталне имовине за одређене производе или услуге</w:t>
      </w:r>
      <w:r>
        <w:rPr>
          <w:rFonts w:ascii="Arial" w:eastAsia="Times New Roman" w:hAnsi="Arial" w:cs="Arial"/>
          <w:lang w:val="sr-Cyrl-RS" w:eastAsia="en-GB"/>
        </w:rPr>
        <w:t xml:space="preserve"> или у оквиру видео-игара</w:t>
      </w:r>
      <w:r w:rsidRPr="001719E5">
        <w:rPr>
          <w:rFonts w:ascii="Arial" w:eastAsia="Times New Roman" w:hAnsi="Arial" w:cs="Arial"/>
          <w:lang w:val="sr-Cyrl-RS" w:eastAsia="en-GB"/>
        </w:rPr>
        <w:t>, без могућности њеног преноса или продаје</w:t>
      </w:r>
      <w:r>
        <w:rPr>
          <w:rFonts w:ascii="Arial" w:eastAsia="Times New Roman" w:hAnsi="Arial" w:cs="Arial"/>
          <w:lang w:val="sr-Cyrl-RS" w:eastAsia="en-GB"/>
        </w:rPr>
        <w:t xml:space="preserve">). </w:t>
      </w:r>
      <w:r w:rsidR="00FD2280">
        <w:rPr>
          <w:rFonts w:ascii="Arial" w:eastAsia="Times New Roman" w:hAnsi="Arial" w:cs="Arial"/>
          <w:lang w:val="sr-Cyrl-RS" w:eastAsia="en-GB"/>
        </w:rPr>
        <w:t>Такође, одредбе овог закона се не примењују на стицање дигиталне имовине тзв. рударењем</w:t>
      </w:r>
      <w:r w:rsidR="004D1A16">
        <w:rPr>
          <w:rFonts w:ascii="Arial" w:eastAsia="Times New Roman" w:hAnsi="Arial" w:cs="Arial"/>
          <w:lang w:val="sr-Cyrl-RS" w:eastAsia="en-GB"/>
        </w:rPr>
        <w:t>,</w:t>
      </w:r>
      <w:r w:rsidR="00FD2280">
        <w:rPr>
          <w:rFonts w:ascii="Arial" w:eastAsia="Times New Roman" w:hAnsi="Arial" w:cs="Arial"/>
          <w:lang w:val="sr-Cyrl-RS" w:eastAsia="en-GB"/>
        </w:rPr>
        <w:t xml:space="preserve"> </w:t>
      </w:r>
      <w:r w:rsidR="004D1A16">
        <w:rPr>
          <w:rFonts w:ascii="Arial" w:eastAsia="Times New Roman" w:hAnsi="Arial" w:cs="Arial"/>
          <w:lang w:val="sr-Cyrl-RS" w:eastAsia="en-GB"/>
        </w:rPr>
        <w:t>као ни на</w:t>
      </w:r>
      <w:r w:rsidR="004D1A16" w:rsidRPr="004D1A16">
        <w:rPr>
          <w:rFonts w:ascii="Arial" w:eastAsia="Times New Roman" w:hAnsi="Arial" w:cs="Arial"/>
          <w:lang w:val="sr-Cyrl-RS" w:eastAsia="en-GB"/>
        </w:rPr>
        <w:t xml:space="preserve"> издавање електронског новца и пружање услуга повезаних са електронским новцем </w:t>
      </w:r>
      <w:r w:rsidR="004D1A16">
        <w:rPr>
          <w:rFonts w:ascii="Arial" w:eastAsia="Times New Roman" w:hAnsi="Arial" w:cs="Arial"/>
          <w:lang w:val="sr-Cyrl-RS" w:eastAsia="en-GB"/>
        </w:rPr>
        <w:t>(на електронски новац примењују се</w:t>
      </w:r>
      <w:r w:rsidR="004D1A16" w:rsidRPr="004D1A16">
        <w:rPr>
          <w:rFonts w:ascii="Arial" w:eastAsia="Times New Roman" w:hAnsi="Arial" w:cs="Arial"/>
          <w:lang w:val="sr-Cyrl-RS" w:eastAsia="en-GB"/>
        </w:rPr>
        <w:t xml:space="preserve"> одредбе закона којим се уређују пружање платних услуга и издавање електронског новца</w:t>
      </w:r>
      <w:r w:rsidR="00344102">
        <w:rPr>
          <w:rFonts w:ascii="Arial" w:eastAsia="Times New Roman" w:hAnsi="Arial" w:cs="Arial"/>
          <w:lang w:val="sr-Cyrl-RS" w:eastAsia="en-GB"/>
        </w:rPr>
        <w:t xml:space="preserve"> без обзира на технологију која се користи за издавање тог новца</w:t>
      </w:r>
      <w:r w:rsidR="004D1A16">
        <w:rPr>
          <w:rFonts w:ascii="Arial" w:eastAsia="Times New Roman" w:hAnsi="Arial" w:cs="Arial"/>
          <w:lang w:val="sr-Cyrl-RS" w:eastAsia="en-GB"/>
        </w:rPr>
        <w:t>)</w:t>
      </w:r>
      <w:r w:rsidR="004D1A16" w:rsidRPr="004D1A16">
        <w:rPr>
          <w:rFonts w:ascii="Arial" w:eastAsia="Times New Roman" w:hAnsi="Arial" w:cs="Arial"/>
          <w:lang w:val="sr-Cyrl-RS" w:eastAsia="en-GB"/>
        </w:rPr>
        <w:t>.</w:t>
      </w:r>
    </w:p>
    <w:p w14:paraId="0917F0A3" w14:textId="0261E5E9" w:rsidR="00FD2280" w:rsidRDefault="00FD2280" w:rsidP="00FD2280">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 xml:space="preserve">Чланом 7. </w:t>
      </w:r>
      <w:r>
        <w:rPr>
          <w:rFonts w:ascii="Arial" w:eastAsia="Times New Roman" w:hAnsi="Arial" w:cs="Arial"/>
          <w:lang w:val="sr-Cyrl-RS" w:eastAsia="en-GB"/>
        </w:rPr>
        <w:t xml:space="preserve">је предвиђено да се на </w:t>
      </w:r>
      <w:r w:rsidRPr="00FD2280">
        <w:rPr>
          <w:rFonts w:ascii="Arial" w:eastAsia="Times New Roman" w:hAnsi="Arial" w:cs="Arial"/>
          <w:lang w:val="sr-Cyrl-RS" w:eastAsia="en-GB"/>
        </w:rPr>
        <w:t>издавање дигиталне имовине која има</w:t>
      </w:r>
      <w:r w:rsidR="002C6031">
        <w:rPr>
          <w:rFonts w:ascii="Arial" w:eastAsia="Times New Roman" w:hAnsi="Arial" w:cs="Arial"/>
          <w:lang w:val="sr-Cyrl-RS" w:eastAsia="en-GB"/>
        </w:rPr>
        <w:t xml:space="preserve"> све</w:t>
      </w:r>
      <w:r w:rsidRPr="00FD2280">
        <w:rPr>
          <w:rFonts w:ascii="Arial" w:eastAsia="Times New Roman" w:hAnsi="Arial" w:cs="Arial"/>
          <w:lang w:val="sr-Cyrl-RS" w:eastAsia="en-GB"/>
        </w:rPr>
        <w:t xml:space="preserve"> одлике финансијског инструмента, секундарно трговање и пружање услуга повезаних с таквом дигиталном имовином</w:t>
      </w:r>
      <w:r>
        <w:rPr>
          <w:rFonts w:ascii="Arial" w:eastAsia="Times New Roman" w:hAnsi="Arial" w:cs="Arial"/>
          <w:lang w:val="sr-Cyrl-RS" w:eastAsia="en-GB"/>
        </w:rPr>
        <w:t xml:space="preserve"> примењују одредбе овог закона (уместо закона којим се уређује тржиште капитала) </w:t>
      </w:r>
      <w:r w:rsidRPr="00FD2280">
        <w:rPr>
          <w:rFonts w:ascii="Arial" w:eastAsia="Times New Roman" w:hAnsi="Arial" w:cs="Arial"/>
          <w:lang w:val="sr-Cyrl-RS" w:eastAsia="en-GB"/>
        </w:rPr>
        <w:t>ако су испуњени сви следећи услови:</w:t>
      </w:r>
      <w:r>
        <w:rPr>
          <w:rFonts w:ascii="Arial" w:eastAsia="Times New Roman" w:hAnsi="Arial" w:cs="Arial"/>
          <w:lang w:val="sr-Cyrl-RS" w:eastAsia="en-GB"/>
        </w:rPr>
        <w:t xml:space="preserve"> </w:t>
      </w:r>
      <w:r>
        <w:rPr>
          <w:rFonts w:ascii="Arial" w:eastAsia="Times New Roman" w:hAnsi="Arial" w:cs="Arial"/>
          <w:lang w:val="sr-Latn-RS" w:eastAsia="en-GB"/>
        </w:rPr>
        <w:t>(</w:t>
      </w:r>
      <w:r w:rsidR="00A32C53">
        <w:rPr>
          <w:rFonts w:ascii="Arial" w:eastAsia="Times New Roman" w:hAnsi="Arial" w:cs="Arial"/>
          <w:lang w:val="sr-Cyrl-RS" w:eastAsia="en-GB"/>
        </w:rPr>
        <w:t>1</w:t>
      </w:r>
      <w:r>
        <w:rPr>
          <w:rFonts w:ascii="Arial" w:eastAsia="Times New Roman" w:hAnsi="Arial" w:cs="Arial"/>
          <w:lang w:val="sr-Latn-RS" w:eastAsia="en-GB"/>
        </w:rPr>
        <w:t xml:space="preserve">) </w:t>
      </w:r>
      <w:r w:rsidRPr="00FD2280">
        <w:rPr>
          <w:rFonts w:ascii="Arial" w:eastAsia="Times New Roman" w:hAnsi="Arial" w:cs="Arial"/>
          <w:lang w:val="sr-Cyrl-RS" w:eastAsia="en-GB"/>
        </w:rPr>
        <w:t>дигитална имовина нема одлике акција</w:t>
      </w:r>
      <w:r>
        <w:rPr>
          <w:rFonts w:ascii="Arial" w:eastAsia="Times New Roman" w:hAnsi="Arial" w:cs="Arial"/>
          <w:lang w:val="sr-Latn-RS" w:eastAsia="en-GB"/>
        </w:rPr>
        <w:t>, (</w:t>
      </w:r>
      <w:r w:rsidR="00A32C53">
        <w:rPr>
          <w:rFonts w:ascii="Arial" w:eastAsia="Times New Roman" w:hAnsi="Arial" w:cs="Arial"/>
          <w:lang w:val="sr-Cyrl-RS" w:eastAsia="en-GB"/>
        </w:rPr>
        <w:t>2</w:t>
      </w:r>
      <w:r>
        <w:rPr>
          <w:rFonts w:ascii="Arial" w:eastAsia="Times New Roman" w:hAnsi="Arial" w:cs="Arial"/>
          <w:lang w:val="sr-Latn-RS" w:eastAsia="en-GB"/>
        </w:rPr>
        <w:t>)</w:t>
      </w:r>
      <w:r w:rsidR="00A32C53">
        <w:rPr>
          <w:rFonts w:ascii="Arial" w:eastAsia="Times New Roman" w:hAnsi="Arial" w:cs="Arial"/>
          <w:lang w:val="sr-Cyrl-RS" w:eastAsia="en-GB"/>
        </w:rPr>
        <w:t xml:space="preserve"> </w:t>
      </w:r>
      <w:r w:rsidRPr="00FD2280">
        <w:rPr>
          <w:rFonts w:ascii="Arial" w:eastAsia="Times New Roman" w:hAnsi="Arial" w:cs="Arial"/>
          <w:lang w:val="sr-Cyrl-RS" w:eastAsia="en-GB"/>
        </w:rPr>
        <w:t>дигитална имовина није заменљива за акције</w:t>
      </w:r>
      <w:r>
        <w:rPr>
          <w:rFonts w:ascii="Arial" w:eastAsia="Times New Roman" w:hAnsi="Arial" w:cs="Arial"/>
          <w:lang w:val="sr-Latn-RS" w:eastAsia="en-GB"/>
        </w:rPr>
        <w:t>, (</w:t>
      </w:r>
      <w:r w:rsidR="00A32C53">
        <w:rPr>
          <w:rFonts w:ascii="Arial" w:eastAsia="Times New Roman" w:hAnsi="Arial" w:cs="Arial"/>
          <w:lang w:val="sr-Cyrl-RS" w:eastAsia="en-GB"/>
        </w:rPr>
        <w:t>3</w:t>
      </w:r>
      <w:r>
        <w:rPr>
          <w:rFonts w:ascii="Arial" w:eastAsia="Times New Roman" w:hAnsi="Arial" w:cs="Arial"/>
          <w:lang w:val="sr-Latn-RS" w:eastAsia="en-GB"/>
        </w:rPr>
        <w:t xml:space="preserve">) </w:t>
      </w:r>
      <w:r w:rsidRPr="00FD2280">
        <w:rPr>
          <w:rFonts w:ascii="Arial" w:eastAsia="Times New Roman" w:hAnsi="Arial" w:cs="Arial"/>
          <w:lang w:val="sr-Cyrl-RS" w:eastAsia="en-GB"/>
        </w:rPr>
        <w:t xml:space="preserve">укупна вредност дигиталне имовине коју током периода од 12 месеци издаје један издавалац не прелази износ од 3.000.000 евра у динарској противвредности по званичном средњем курсу </w:t>
      </w:r>
      <w:r w:rsidR="00000528">
        <w:rPr>
          <w:rFonts w:ascii="Arial" w:eastAsia="Times New Roman" w:hAnsi="Arial" w:cs="Arial"/>
          <w:lang w:val="sr-Cyrl-RS" w:eastAsia="en-GB"/>
        </w:rPr>
        <w:t>динара</w:t>
      </w:r>
      <w:r w:rsidRPr="00FD2280">
        <w:rPr>
          <w:rFonts w:ascii="Arial" w:eastAsia="Times New Roman" w:hAnsi="Arial" w:cs="Arial"/>
          <w:lang w:val="sr-Cyrl-RS" w:eastAsia="en-GB"/>
        </w:rPr>
        <w:t xml:space="preserve"> према евру који утврђује Народна банка Србије на дан издавања, односно током примарне продаје.</w:t>
      </w:r>
      <w:r>
        <w:rPr>
          <w:rFonts w:ascii="Arial" w:eastAsia="Times New Roman" w:hAnsi="Arial" w:cs="Arial"/>
          <w:lang w:val="sr-Cyrl-RS" w:eastAsia="en-GB"/>
        </w:rPr>
        <w:t xml:space="preserve"> </w:t>
      </w:r>
      <w:r w:rsidR="00000528">
        <w:rPr>
          <w:rFonts w:ascii="Arial" w:eastAsia="Times New Roman" w:hAnsi="Arial" w:cs="Arial"/>
          <w:lang w:val="sr-Cyrl-RS" w:eastAsia="en-GB"/>
        </w:rPr>
        <w:t>На овај начин је омогућено издавање финансијских инструмената у облику дигиталне имовине, коришћењем дигиталне технологије, у процедури која је једноставнија од процедуре прописане одредбама закона којим се уређује тржиште капитала.</w:t>
      </w:r>
    </w:p>
    <w:p w14:paraId="578D2DE5" w14:textId="139E61B1" w:rsidR="00EF13E8" w:rsidRDefault="00BC21E6" w:rsidP="00BC21E6">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 xml:space="preserve">Чланом 8. </w:t>
      </w:r>
      <w:r>
        <w:rPr>
          <w:rFonts w:ascii="Arial" w:eastAsia="Times New Roman" w:hAnsi="Arial" w:cs="Arial"/>
          <w:lang w:val="sr-Cyrl-RS" w:eastAsia="en-GB"/>
        </w:rPr>
        <w:t>утврђено је начело технолошке неутралности, тако да се о</w:t>
      </w:r>
      <w:r w:rsidRPr="00BC21E6">
        <w:rPr>
          <w:rFonts w:ascii="Arial" w:eastAsia="Times New Roman" w:hAnsi="Arial" w:cs="Arial"/>
          <w:lang w:val="sr-Cyrl-RS" w:eastAsia="en-GB"/>
        </w:rPr>
        <w:t>дредбе овог закона примењују на сву дигиталну имовину без обзира на технологију на којој је та дигитална имовина заснована, укључујући стабилну дигиталну имовину</w:t>
      </w:r>
      <w:r>
        <w:rPr>
          <w:rFonts w:ascii="Arial" w:eastAsia="Times New Roman" w:hAnsi="Arial" w:cs="Arial"/>
          <w:lang w:val="sr-Cyrl-RS" w:eastAsia="en-GB"/>
        </w:rPr>
        <w:t xml:space="preserve">, као и </w:t>
      </w:r>
      <w:r w:rsidRPr="00BC21E6">
        <w:rPr>
          <w:rFonts w:ascii="Arial" w:eastAsia="Times New Roman" w:hAnsi="Arial" w:cs="Arial"/>
          <w:lang w:val="sr-Cyrl-RS" w:eastAsia="en-GB"/>
        </w:rPr>
        <w:t>на пружање свих услуга повезаних с дигиталном имовином без обзира на технологију на којој се заснива пружање тих услуга.</w:t>
      </w:r>
      <w:r>
        <w:rPr>
          <w:rFonts w:ascii="Arial" w:eastAsia="Times New Roman" w:hAnsi="Arial" w:cs="Arial"/>
          <w:lang w:val="sr-Cyrl-RS" w:eastAsia="en-GB"/>
        </w:rPr>
        <w:t xml:space="preserve"> Начело технолошке неутралности је </w:t>
      </w:r>
      <w:r w:rsidR="00EF13E8">
        <w:rPr>
          <w:rFonts w:ascii="Arial" w:eastAsia="Times New Roman" w:hAnsi="Arial" w:cs="Arial"/>
          <w:lang w:val="sr-Cyrl-RS" w:eastAsia="en-GB"/>
        </w:rPr>
        <w:t xml:space="preserve">један од разлога зашто се у овом закону користи појам дигиталне имовине, уместо крипто-имовине која је заснована на </w:t>
      </w:r>
      <w:r w:rsidR="00EF13E8" w:rsidRPr="00EF13E8">
        <w:rPr>
          <w:rFonts w:ascii="Arial" w:eastAsia="Times New Roman" w:hAnsi="Arial" w:cs="Arial"/>
          <w:lang w:val="sr-Latn-RS" w:eastAsia="en-GB"/>
        </w:rPr>
        <w:t>технологиј</w:t>
      </w:r>
      <w:r w:rsidR="00EF13E8">
        <w:rPr>
          <w:rFonts w:ascii="Arial" w:eastAsia="Times New Roman" w:hAnsi="Arial" w:cs="Arial"/>
          <w:lang w:val="sr-Cyrl-RS" w:eastAsia="en-GB"/>
        </w:rPr>
        <w:t>и</w:t>
      </w:r>
      <w:r w:rsidR="00EF13E8" w:rsidRPr="00EF13E8">
        <w:rPr>
          <w:rFonts w:ascii="Arial" w:eastAsia="Times New Roman" w:hAnsi="Arial" w:cs="Arial"/>
          <w:lang w:val="sr-Latn-RS" w:eastAsia="en-GB"/>
        </w:rPr>
        <w:t xml:space="preserve"> за дистрибуирани упис енкриптованих података (енг. </w:t>
      </w:r>
      <w:r w:rsidR="00EF13E8" w:rsidRPr="00EF13E8">
        <w:rPr>
          <w:rFonts w:ascii="Arial" w:eastAsia="Times New Roman" w:hAnsi="Arial" w:cs="Arial"/>
          <w:i/>
          <w:lang w:val="sr-Latn-RS" w:eastAsia="en-GB"/>
        </w:rPr>
        <w:t>distributed ledger technology</w:t>
      </w:r>
      <w:r w:rsidR="00EF13E8">
        <w:rPr>
          <w:rFonts w:ascii="Arial" w:eastAsia="Times New Roman" w:hAnsi="Arial" w:cs="Arial"/>
          <w:lang w:val="sr-Cyrl-RS" w:eastAsia="en-GB"/>
        </w:rPr>
        <w:t xml:space="preserve"> или</w:t>
      </w:r>
      <w:r w:rsidR="00EF13E8">
        <w:rPr>
          <w:rFonts w:ascii="Arial" w:eastAsia="Times New Roman" w:hAnsi="Arial" w:cs="Arial"/>
          <w:lang w:val="sr-Latn-RS" w:eastAsia="en-GB"/>
        </w:rPr>
        <w:t xml:space="preserve"> DLT)</w:t>
      </w:r>
      <w:r w:rsidR="00EF13E8">
        <w:rPr>
          <w:rFonts w:ascii="Arial" w:eastAsia="Times New Roman" w:hAnsi="Arial" w:cs="Arial"/>
          <w:lang w:val="sr-Cyrl-RS" w:eastAsia="en-GB"/>
        </w:rPr>
        <w:t xml:space="preserve"> или сличној технологији.</w:t>
      </w:r>
      <w:r w:rsidR="003162EB">
        <w:rPr>
          <w:rFonts w:ascii="Arial" w:eastAsia="Times New Roman" w:hAnsi="Arial" w:cs="Arial"/>
          <w:lang w:val="sr-Cyrl-RS" w:eastAsia="en-GB"/>
        </w:rPr>
        <w:t xml:space="preserve"> С</w:t>
      </w:r>
      <w:r w:rsidR="003162EB" w:rsidRPr="003162EB">
        <w:rPr>
          <w:rFonts w:ascii="Arial" w:eastAsia="Times New Roman" w:hAnsi="Arial" w:cs="Arial"/>
          <w:lang w:val="sr-Cyrl-RS" w:eastAsia="en-GB"/>
        </w:rPr>
        <w:t>табилна дигитална имовина је</w:t>
      </w:r>
      <w:r w:rsidR="003162EB">
        <w:rPr>
          <w:rFonts w:ascii="Arial" w:eastAsia="Times New Roman" w:hAnsi="Arial" w:cs="Arial"/>
          <w:lang w:val="sr-Cyrl-RS" w:eastAsia="en-GB"/>
        </w:rPr>
        <w:t xml:space="preserve"> у члану 2. дефинисана као</w:t>
      </w:r>
      <w:r w:rsidR="003162EB" w:rsidRPr="003162EB">
        <w:rPr>
          <w:rFonts w:ascii="Arial" w:eastAsia="Times New Roman" w:hAnsi="Arial" w:cs="Arial"/>
          <w:lang w:val="sr-Cyrl-RS" w:eastAsia="en-GB"/>
        </w:rPr>
        <w:t xml:space="preserve"> дигитална имовина која је издата с циљем што мањих промена вредности те имовине, а чија је вредност повезана с вредношћу законског средства плаћања или једног или више имовинских права која имају мале промене вредности (нпр. везивање за званичан курс динара или курс стране валуте који је релативно стабилан)</w:t>
      </w:r>
      <w:r w:rsidR="003162EB">
        <w:rPr>
          <w:rFonts w:ascii="Arial" w:eastAsia="Times New Roman" w:hAnsi="Arial" w:cs="Arial"/>
          <w:lang w:val="sr-Cyrl-RS" w:eastAsia="en-GB"/>
        </w:rPr>
        <w:t>.</w:t>
      </w:r>
    </w:p>
    <w:p w14:paraId="51401DB3" w14:textId="5FB45738" w:rsidR="00534E71" w:rsidRDefault="00534E71" w:rsidP="00BC21E6">
      <w:pPr>
        <w:spacing w:after="120" w:line="240" w:lineRule="auto"/>
        <w:ind w:firstLine="284"/>
        <w:jc w:val="both"/>
        <w:rPr>
          <w:rFonts w:ascii="Arial" w:eastAsia="Times New Roman" w:hAnsi="Arial" w:cs="Arial"/>
          <w:lang w:val="sr-Cyrl-RS" w:eastAsia="en-GB"/>
        </w:rPr>
      </w:pPr>
      <w:r w:rsidRPr="00534E71">
        <w:rPr>
          <w:rFonts w:ascii="Arial" w:eastAsia="Times New Roman" w:hAnsi="Arial" w:cs="Arial"/>
          <w:b/>
          <w:lang w:val="sr-Cyrl-RS" w:eastAsia="en-GB"/>
        </w:rPr>
        <w:t xml:space="preserve">Чланом 9. </w:t>
      </w:r>
      <w:r>
        <w:rPr>
          <w:rFonts w:ascii="Arial" w:eastAsia="Times New Roman" w:hAnsi="Arial" w:cs="Arial"/>
          <w:lang w:val="sr-Cyrl-RS" w:eastAsia="en-GB"/>
        </w:rPr>
        <w:t>утврђено је н</w:t>
      </w:r>
      <w:r w:rsidRPr="00534E71">
        <w:rPr>
          <w:rFonts w:ascii="Arial" w:eastAsia="Times New Roman" w:hAnsi="Arial" w:cs="Arial"/>
          <w:lang w:val="sr-Cyrl-RS" w:eastAsia="en-GB"/>
        </w:rPr>
        <w:t>ачело ефикасности, економичности и дигитализације поступка</w:t>
      </w:r>
      <w:r>
        <w:rPr>
          <w:rFonts w:ascii="Arial" w:eastAsia="Times New Roman" w:hAnsi="Arial" w:cs="Arial"/>
          <w:lang w:val="sr-Cyrl-RS" w:eastAsia="en-GB"/>
        </w:rPr>
        <w:t xml:space="preserve">. Наиме, имајући у виду подељену надлежност за одлучивање у управним поступцима, вршење надзора и </w:t>
      </w:r>
      <w:r w:rsidRPr="00534E71">
        <w:rPr>
          <w:rFonts w:ascii="Arial" w:eastAsia="Times New Roman" w:hAnsi="Arial" w:cs="Arial"/>
          <w:lang w:val="sr-Cyrl-RS" w:eastAsia="en-GB"/>
        </w:rPr>
        <w:t>остваривање других права и обавеза надзорног органа</w:t>
      </w:r>
      <w:r>
        <w:rPr>
          <w:rFonts w:ascii="Arial" w:eastAsia="Times New Roman" w:hAnsi="Arial" w:cs="Arial"/>
          <w:lang w:val="sr-Cyrl-RS" w:eastAsia="en-GB"/>
        </w:rPr>
        <w:t xml:space="preserve"> између Комисије и Народне банке Србије, овим чланом је предвиђено успостављање посебног веб портала, који ће да служи као јединствена контакт тачка за комуникацију пружаоца услуга повезаних с дигиталном имовином </w:t>
      </w:r>
      <w:r w:rsidR="001E5F53">
        <w:rPr>
          <w:rFonts w:ascii="Arial" w:eastAsia="Times New Roman" w:hAnsi="Arial" w:cs="Arial"/>
          <w:lang w:val="sr-Cyrl-RS" w:eastAsia="en-GB"/>
        </w:rPr>
        <w:t>и</w:t>
      </w:r>
      <w:r>
        <w:rPr>
          <w:rFonts w:ascii="Arial" w:eastAsia="Times New Roman" w:hAnsi="Arial" w:cs="Arial"/>
          <w:lang w:val="sr-Cyrl-RS" w:eastAsia="en-GB"/>
        </w:rPr>
        <w:t xml:space="preserve"> надзорн</w:t>
      </w:r>
      <w:r w:rsidR="001E5F53">
        <w:rPr>
          <w:rFonts w:ascii="Arial" w:eastAsia="Times New Roman" w:hAnsi="Arial" w:cs="Arial"/>
          <w:lang w:val="sr-Cyrl-RS" w:eastAsia="en-GB"/>
        </w:rPr>
        <w:t>ог</w:t>
      </w:r>
      <w:r>
        <w:rPr>
          <w:rFonts w:ascii="Arial" w:eastAsia="Times New Roman" w:hAnsi="Arial" w:cs="Arial"/>
          <w:lang w:val="sr-Cyrl-RS" w:eastAsia="en-GB"/>
        </w:rPr>
        <w:t xml:space="preserve"> орган</w:t>
      </w:r>
      <w:r w:rsidR="001E5F53">
        <w:rPr>
          <w:rFonts w:ascii="Arial" w:eastAsia="Times New Roman" w:hAnsi="Arial" w:cs="Arial"/>
          <w:lang w:val="sr-Cyrl-RS" w:eastAsia="en-GB"/>
        </w:rPr>
        <w:t>а</w:t>
      </w:r>
      <w:r>
        <w:rPr>
          <w:rFonts w:ascii="Arial" w:eastAsia="Times New Roman" w:hAnsi="Arial" w:cs="Arial"/>
          <w:lang w:val="sr-Cyrl-RS" w:eastAsia="en-GB"/>
        </w:rPr>
        <w:t>, тако што ће се путем тог портала, у једном примерку, достављати сви захтеви, подаци, обавештења и друга документација који се подносе и Комисији, и Народној банци Србије</w:t>
      </w:r>
      <w:r w:rsidR="001E5F53">
        <w:rPr>
          <w:rFonts w:ascii="Arial" w:eastAsia="Times New Roman" w:hAnsi="Arial" w:cs="Arial"/>
          <w:lang w:val="sr-Cyrl-RS" w:eastAsia="en-GB"/>
        </w:rPr>
        <w:t xml:space="preserve"> у складу са овим законом</w:t>
      </w:r>
      <w:r>
        <w:rPr>
          <w:rFonts w:ascii="Arial" w:eastAsia="Times New Roman" w:hAnsi="Arial" w:cs="Arial"/>
          <w:lang w:val="sr-Cyrl-RS" w:eastAsia="en-GB"/>
        </w:rPr>
        <w:t>. На овај начин се обезбеђуј</w:t>
      </w:r>
      <w:r w:rsidR="006D24FA">
        <w:rPr>
          <w:rFonts w:ascii="Arial" w:eastAsia="Times New Roman" w:hAnsi="Arial" w:cs="Arial"/>
          <w:lang w:val="sr-Cyrl-RS" w:eastAsia="en-GB"/>
        </w:rPr>
        <w:t>у</w:t>
      </w:r>
      <w:r>
        <w:rPr>
          <w:rFonts w:ascii="Arial" w:eastAsia="Times New Roman" w:hAnsi="Arial" w:cs="Arial"/>
          <w:lang w:val="sr-Cyrl-RS" w:eastAsia="en-GB"/>
        </w:rPr>
        <w:t xml:space="preserve"> ефикасност и економичност поступка у </w:t>
      </w:r>
      <w:r w:rsidR="00344102">
        <w:rPr>
          <w:rFonts w:ascii="Arial" w:eastAsia="Times New Roman" w:hAnsi="Arial" w:cs="Arial"/>
          <w:lang w:val="sr-Cyrl-RS" w:eastAsia="en-GB"/>
        </w:rPr>
        <w:t xml:space="preserve">евентуалном </w:t>
      </w:r>
      <w:r>
        <w:rPr>
          <w:rFonts w:ascii="Arial" w:eastAsia="Times New Roman" w:hAnsi="Arial" w:cs="Arial"/>
          <w:lang w:val="sr-Cyrl-RS" w:eastAsia="en-GB"/>
        </w:rPr>
        <w:t xml:space="preserve">случају када пружалац услуга повезаних с дигиталном имовином пружа и услуге повезане с дигиталним токенима, и услуге повезане с виртуелним валутама, будући да тај пружалац </w:t>
      </w:r>
      <w:r w:rsidR="00315CC2">
        <w:rPr>
          <w:rFonts w:ascii="Arial" w:eastAsia="Times New Roman" w:hAnsi="Arial" w:cs="Arial"/>
          <w:lang w:val="sr-Cyrl-RS" w:eastAsia="en-GB"/>
        </w:rPr>
        <w:t xml:space="preserve">услуга </w:t>
      </w:r>
      <w:r>
        <w:rPr>
          <w:rFonts w:ascii="Arial" w:eastAsia="Times New Roman" w:hAnsi="Arial" w:cs="Arial"/>
          <w:lang w:val="sr-Cyrl-RS" w:eastAsia="en-GB"/>
        </w:rPr>
        <w:t>не</w:t>
      </w:r>
      <w:r w:rsidR="001E5F53">
        <w:rPr>
          <w:rFonts w:ascii="Arial" w:eastAsia="Times New Roman" w:hAnsi="Arial" w:cs="Arial"/>
          <w:lang w:val="sr-Cyrl-RS" w:eastAsia="en-GB"/>
        </w:rPr>
        <w:t>ће морати</w:t>
      </w:r>
      <w:r>
        <w:rPr>
          <w:rFonts w:ascii="Arial" w:eastAsia="Times New Roman" w:hAnsi="Arial" w:cs="Arial"/>
          <w:lang w:val="sr-Cyrl-RS" w:eastAsia="en-GB"/>
        </w:rPr>
        <w:t xml:space="preserve"> да дуплира документацију и трошкове и да се обраћа посебно Комисији, а посебно Народној банци Србије, већ ће оба надзорна органа истовремено примати захтев и сву другу документацију достављену путем овог портала. Имајући у виду природу услуга повезаних с дигиталн</w:t>
      </w:r>
      <w:r w:rsidR="00FA6D50">
        <w:rPr>
          <w:rFonts w:ascii="Arial" w:eastAsia="Times New Roman" w:hAnsi="Arial" w:cs="Arial"/>
          <w:lang w:val="sr-Cyrl-RS" w:eastAsia="en-GB"/>
        </w:rPr>
        <w:t>ом имовином</w:t>
      </w:r>
      <w:r>
        <w:rPr>
          <w:rFonts w:ascii="Arial" w:eastAsia="Times New Roman" w:hAnsi="Arial" w:cs="Arial"/>
          <w:lang w:val="sr-Cyrl-RS" w:eastAsia="en-GB"/>
        </w:rPr>
        <w:t>, у овом члану је изричито утврђено и да се с</w:t>
      </w:r>
      <w:r w:rsidRPr="00534E71">
        <w:rPr>
          <w:rFonts w:ascii="Arial" w:eastAsia="Times New Roman" w:hAnsi="Arial" w:cs="Arial"/>
          <w:lang w:val="sr-Cyrl-RS" w:eastAsia="en-GB"/>
        </w:rPr>
        <w:t xml:space="preserve">ва документација која се подноси надзорном органу у складу са овим законом може </w:t>
      </w:r>
      <w:r>
        <w:rPr>
          <w:rFonts w:ascii="Arial" w:eastAsia="Times New Roman" w:hAnsi="Arial" w:cs="Arial"/>
          <w:lang w:val="sr-Cyrl-RS" w:eastAsia="en-GB"/>
        </w:rPr>
        <w:t>поднети</w:t>
      </w:r>
      <w:r w:rsidRPr="00534E71">
        <w:rPr>
          <w:rFonts w:ascii="Arial" w:eastAsia="Times New Roman" w:hAnsi="Arial" w:cs="Arial"/>
          <w:lang w:val="sr-Cyrl-RS" w:eastAsia="en-GB"/>
        </w:rPr>
        <w:t xml:space="preserve"> и у електронском облику у складу са законом којим се уређују </w:t>
      </w:r>
      <w:r w:rsidR="00176B81" w:rsidRPr="00176B81">
        <w:rPr>
          <w:rFonts w:ascii="Arial" w:eastAsia="Times New Roman" w:hAnsi="Arial" w:cs="Arial"/>
          <w:lang w:val="sr-Cyrl-RS" w:eastAsia="en-GB"/>
        </w:rPr>
        <w:t>електронски документ, електронска идентификација и услуге од поверења у електронском пословању</w:t>
      </w:r>
      <w:r w:rsidRPr="00534E71">
        <w:rPr>
          <w:rFonts w:ascii="Arial" w:eastAsia="Times New Roman" w:hAnsi="Arial" w:cs="Arial"/>
          <w:lang w:val="sr-Cyrl-RS" w:eastAsia="en-GB"/>
        </w:rPr>
        <w:t>.</w:t>
      </w:r>
      <w:r>
        <w:rPr>
          <w:rFonts w:ascii="Arial" w:eastAsia="Times New Roman" w:hAnsi="Arial" w:cs="Arial"/>
          <w:lang w:val="sr-Cyrl-RS" w:eastAsia="en-GB"/>
        </w:rPr>
        <w:t xml:space="preserve"> Комисија и Народна банка Србије ће блиско сарађивати у вршењу надлежности утврђеним овим законом, укључујући и размену података којима располажу по службеној дужности, а та сарадња ће бити конкретизована и одговарајућим споразумом.</w:t>
      </w:r>
    </w:p>
    <w:p w14:paraId="5664DC5B" w14:textId="04B27E6A" w:rsidR="00CB30BE" w:rsidRDefault="006B205B" w:rsidP="00BC21E6">
      <w:pPr>
        <w:spacing w:after="120" w:line="240" w:lineRule="auto"/>
        <w:ind w:firstLine="284"/>
        <w:jc w:val="both"/>
        <w:rPr>
          <w:rFonts w:ascii="Arial" w:eastAsia="Times New Roman" w:hAnsi="Arial" w:cs="Arial"/>
          <w:lang w:val="sr-Cyrl-RS" w:eastAsia="en-GB"/>
        </w:rPr>
      </w:pPr>
      <w:r w:rsidRPr="005C63EB">
        <w:rPr>
          <w:rFonts w:ascii="Arial" w:eastAsia="Times New Roman" w:hAnsi="Arial" w:cs="Arial"/>
          <w:lang w:val="sr-Cyrl-RS" w:eastAsia="en-GB"/>
        </w:rPr>
        <w:t>У</w:t>
      </w:r>
      <w:r>
        <w:rPr>
          <w:rFonts w:ascii="Arial" w:eastAsia="Times New Roman" w:hAnsi="Arial" w:cs="Arial"/>
          <w:b/>
          <w:lang w:val="sr-Cyrl-RS" w:eastAsia="en-GB"/>
        </w:rPr>
        <w:t xml:space="preserve"> ч</w:t>
      </w:r>
      <w:r w:rsidR="00CB30BE" w:rsidRPr="00CB30BE">
        <w:rPr>
          <w:rFonts w:ascii="Arial" w:eastAsia="Times New Roman" w:hAnsi="Arial" w:cs="Arial"/>
          <w:b/>
          <w:lang w:val="sr-Cyrl-RS" w:eastAsia="en-GB"/>
        </w:rPr>
        <w:t>лан</w:t>
      </w:r>
      <w:r>
        <w:rPr>
          <w:rFonts w:ascii="Arial" w:eastAsia="Times New Roman" w:hAnsi="Arial" w:cs="Arial"/>
          <w:b/>
          <w:lang w:val="sr-Cyrl-RS" w:eastAsia="en-GB"/>
        </w:rPr>
        <w:t>у</w:t>
      </w:r>
      <w:r w:rsidR="00CB30BE" w:rsidRPr="00CB30BE">
        <w:rPr>
          <w:rFonts w:ascii="Arial" w:eastAsia="Times New Roman" w:hAnsi="Arial" w:cs="Arial"/>
          <w:b/>
          <w:lang w:val="sr-Cyrl-RS" w:eastAsia="en-GB"/>
        </w:rPr>
        <w:t xml:space="preserve"> 10. </w:t>
      </w:r>
      <w:r w:rsidR="00CB30BE">
        <w:rPr>
          <w:rFonts w:ascii="Arial" w:eastAsia="Times New Roman" w:hAnsi="Arial" w:cs="Arial"/>
          <w:lang w:val="sr-Cyrl-RS" w:eastAsia="en-GB"/>
        </w:rPr>
        <w:t xml:space="preserve">уређена је подела надлежности између Комисије и Народне банке Србије, тако да је </w:t>
      </w:r>
      <w:r w:rsidR="00CB30BE" w:rsidRPr="00CB30BE">
        <w:rPr>
          <w:rFonts w:ascii="Arial" w:eastAsia="Times New Roman" w:hAnsi="Arial" w:cs="Arial"/>
          <w:lang w:val="sr-Cyrl-RS" w:eastAsia="en-GB"/>
        </w:rPr>
        <w:t>Комисија надлежна за питања из овог закона која се односе на одлучивање у управним поступцима, доношење подзаконских аката, надзор над обављањем послова и остваривање других права и обавеза надзорног органа у делу који се односи на дигиталне токене као врсту дигиталне имовине, као и у делу који се односи на дигиталну имовину која има одлике финансијских инструмената</w:t>
      </w:r>
      <w:r w:rsidR="00CB30BE">
        <w:rPr>
          <w:rFonts w:ascii="Arial" w:eastAsia="Times New Roman" w:hAnsi="Arial" w:cs="Arial"/>
          <w:lang w:val="sr-Cyrl-RS" w:eastAsia="en-GB"/>
        </w:rPr>
        <w:t xml:space="preserve">, а </w:t>
      </w:r>
      <w:r w:rsidR="00CB30BE" w:rsidRPr="00CB30BE">
        <w:rPr>
          <w:rFonts w:ascii="Arial" w:eastAsia="Times New Roman" w:hAnsi="Arial" w:cs="Arial"/>
          <w:lang w:val="sr-Cyrl-RS" w:eastAsia="en-GB"/>
        </w:rPr>
        <w:t>Народна банка Србије је надлежна за питања из овог закона која се односе на одлучивање у управним поступцима, доношење подзаконских аката, надзор над обављањем послова и остваривање других права и обавеза надзорног органа у делу који се односи на виртуелне валуте као врсту ди</w:t>
      </w:r>
      <w:r w:rsidR="00CB30BE" w:rsidRPr="007662EB">
        <w:rPr>
          <w:rFonts w:ascii="Arial" w:eastAsia="Times New Roman" w:hAnsi="Arial" w:cs="Arial"/>
          <w:lang w:val="sr-Cyrl-RS" w:eastAsia="en-GB"/>
        </w:rPr>
        <w:t>гиталне имовине.</w:t>
      </w:r>
      <w:r w:rsidR="00CB30BE" w:rsidRPr="001A7651">
        <w:rPr>
          <w:rFonts w:ascii="Arial" w:hAnsi="Arial"/>
          <w:lang w:val="sr-Cyrl-RS"/>
        </w:rPr>
        <w:t xml:space="preserve"> </w:t>
      </w:r>
      <w:r w:rsidR="007662EB" w:rsidRPr="007662EB">
        <w:rPr>
          <w:rFonts w:ascii="Arial" w:hAnsi="Arial" w:cs="Arial"/>
          <w:lang w:val="sr-Cyrl-RS"/>
        </w:rPr>
        <w:t>На исти начин</w:t>
      </w:r>
      <w:r w:rsidR="007662EB">
        <w:rPr>
          <w:rFonts w:ascii="Arial" w:hAnsi="Arial" w:cs="Arial"/>
          <w:lang w:val="sr-Cyrl-RS"/>
        </w:rPr>
        <w:t xml:space="preserve"> је подељена и надлежност за </w:t>
      </w:r>
      <w:r w:rsidR="007662EB" w:rsidRPr="007662EB">
        <w:rPr>
          <w:rFonts w:ascii="Arial" w:hAnsi="Arial" w:cs="Arial"/>
          <w:lang w:val="sr-Cyrl-RS"/>
        </w:rPr>
        <w:t>припрем</w:t>
      </w:r>
      <w:r w:rsidR="007662EB">
        <w:rPr>
          <w:rFonts w:ascii="Arial" w:hAnsi="Arial" w:cs="Arial"/>
          <w:lang w:val="sr-Cyrl-RS"/>
        </w:rPr>
        <w:t>у</w:t>
      </w:r>
      <w:r w:rsidR="007662EB" w:rsidRPr="007662EB">
        <w:rPr>
          <w:rFonts w:ascii="Arial" w:hAnsi="Arial" w:cs="Arial"/>
          <w:lang w:val="sr-Cyrl-RS"/>
        </w:rPr>
        <w:t xml:space="preserve"> и да</w:t>
      </w:r>
      <w:r w:rsidR="007662EB">
        <w:rPr>
          <w:rFonts w:ascii="Arial" w:hAnsi="Arial" w:cs="Arial"/>
          <w:lang w:val="sr-Cyrl-RS"/>
        </w:rPr>
        <w:t>вање</w:t>
      </w:r>
      <w:r w:rsidR="007662EB" w:rsidRPr="007662EB">
        <w:rPr>
          <w:rFonts w:ascii="Arial" w:hAnsi="Arial" w:cs="Arial"/>
          <w:lang w:val="sr-Cyrl-RS"/>
        </w:rPr>
        <w:t xml:space="preserve"> мишљења о примени овог закона и прописа донетих на основу овог закона</w:t>
      </w:r>
      <w:r w:rsidR="007662EB">
        <w:rPr>
          <w:rFonts w:ascii="Arial" w:hAnsi="Arial" w:cs="Arial"/>
          <w:lang w:val="sr-Cyrl-RS"/>
        </w:rPr>
        <w:t>.</w:t>
      </w:r>
      <w:r w:rsidR="007662EB" w:rsidRPr="007662EB">
        <w:rPr>
          <w:rFonts w:ascii="Arial" w:hAnsi="Arial" w:cs="Arial"/>
          <w:lang w:val="sr-Cyrl-RS"/>
        </w:rPr>
        <w:t xml:space="preserve"> </w:t>
      </w:r>
      <w:r w:rsidR="00CB30BE" w:rsidRPr="00CB30BE">
        <w:rPr>
          <w:rFonts w:ascii="Arial" w:eastAsia="Times New Roman" w:hAnsi="Arial" w:cs="Arial"/>
          <w:lang w:val="sr-Cyrl-RS" w:eastAsia="en-GB"/>
        </w:rPr>
        <w:t xml:space="preserve">У </w:t>
      </w:r>
      <w:r w:rsidR="00CB30BE">
        <w:rPr>
          <w:rFonts w:ascii="Arial" w:eastAsia="Times New Roman" w:hAnsi="Arial" w:cs="Arial"/>
          <w:lang w:val="sr-Cyrl-RS" w:eastAsia="en-GB"/>
        </w:rPr>
        <w:t>погледу</w:t>
      </w:r>
      <w:r w:rsidR="00CB30BE" w:rsidRPr="00CB30BE">
        <w:rPr>
          <w:rFonts w:ascii="Arial" w:eastAsia="Times New Roman" w:hAnsi="Arial" w:cs="Arial"/>
          <w:lang w:val="sr-Cyrl-RS" w:eastAsia="en-GB"/>
        </w:rPr>
        <w:t xml:space="preserve"> дигиталн</w:t>
      </w:r>
      <w:r w:rsidR="00CB30BE">
        <w:rPr>
          <w:rFonts w:ascii="Arial" w:eastAsia="Times New Roman" w:hAnsi="Arial" w:cs="Arial"/>
          <w:lang w:val="sr-Cyrl-RS" w:eastAsia="en-GB"/>
        </w:rPr>
        <w:t>е</w:t>
      </w:r>
      <w:r w:rsidR="00CB30BE" w:rsidRPr="00CB30BE">
        <w:rPr>
          <w:rFonts w:ascii="Arial" w:eastAsia="Times New Roman" w:hAnsi="Arial" w:cs="Arial"/>
          <w:lang w:val="sr-Cyrl-RS" w:eastAsia="en-GB"/>
        </w:rPr>
        <w:t xml:space="preserve"> имовин</w:t>
      </w:r>
      <w:r w:rsidR="00CB30BE">
        <w:rPr>
          <w:rFonts w:ascii="Arial" w:eastAsia="Times New Roman" w:hAnsi="Arial" w:cs="Arial"/>
          <w:lang w:val="sr-Cyrl-RS" w:eastAsia="en-GB"/>
        </w:rPr>
        <w:t>е</w:t>
      </w:r>
      <w:r w:rsidR="00CB30BE" w:rsidRPr="00CB30BE">
        <w:rPr>
          <w:rFonts w:ascii="Arial" w:eastAsia="Times New Roman" w:hAnsi="Arial" w:cs="Arial"/>
          <w:lang w:val="sr-Cyrl-RS" w:eastAsia="en-GB"/>
        </w:rPr>
        <w:t xml:space="preserve"> која има карактеристике и виртуелне валуте и дигиталног токена</w:t>
      </w:r>
      <w:r w:rsidR="00CB30BE">
        <w:rPr>
          <w:rFonts w:ascii="Arial" w:eastAsia="Times New Roman" w:hAnsi="Arial" w:cs="Arial"/>
          <w:lang w:val="sr-Cyrl-RS" w:eastAsia="en-GB"/>
        </w:rPr>
        <w:t>, надлежност врше и Комисија и Народна банка Србије у складу са овим законом.</w:t>
      </w:r>
    </w:p>
    <w:p w14:paraId="628A3128" w14:textId="7AAE7500" w:rsidR="007662EB" w:rsidRDefault="006B205B" w:rsidP="006B205B">
      <w:pPr>
        <w:spacing w:after="120" w:line="240" w:lineRule="auto"/>
        <w:ind w:firstLine="284"/>
        <w:jc w:val="both"/>
        <w:rPr>
          <w:rFonts w:ascii="Arial" w:eastAsia="Times New Roman" w:hAnsi="Arial" w:cs="Arial"/>
          <w:lang w:val="sr-Cyrl-RS" w:eastAsia="en-GB"/>
        </w:rPr>
      </w:pPr>
      <w:r w:rsidRPr="005C63EB">
        <w:rPr>
          <w:rFonts w:ascii="Arial" w:eastAsia="Times New Roman" w:hAnsi="Arial" w:cs="Arial"/>
          <w:lang w:val="sr-Cyrl-RS" w:eastAsia="en-GB"/>
        </w:rPr>
        <w:t xml:space="preserve">У </w:t>
      </w:r>
      <w:r w:rsidRPr="006B205B">
        <w:rPr>
          <w:rFonts w:ascii="Arial" w:eastAsia="Times New Roman" w:hAnsi="Arial" w:cs="Arial"/>
          <w:b/>
          <w:lang w:val="sr-Cyrl-RS" w:eastAsia="en-GB"/>
        </w:rPr>
        <w:t>члану 11.</w:t>
      </w:r>
      <w:r>
        <w:rPr>
          <w:rFonts w:ascii="Arial" w:eastAsia="Times New Roman" w:hAnsi="Arial" w:cs="Arial"/>
          <w:lang w:val="sr-Cyrl-RS" w:eastAsia="en-GB"/>
        </w:rPr>
        <w:t xml:space="preserve"> уређена су основна правила за управни поступак који спроводи надзорни орган </w:t>
      </w:r>
      <w:r w:rsidRPr="006B205B">
        <w:rPr>
          <w:rFonts w:ascii="Arial" w:eastAsia="Times New Roman" w:hAnsi="Arial" w:cs="Arial"/>
          <w:lang w:val="sr-Cyrl-RS" w:eastAsia="en-GB"/>
        </w:rPr>
        <w:t>када одлучује о правима, обавезама и интересима лица у</w:t>
      </w:r>
      <w:r>
        <w:rPr>
          <w:rFonts w:ascii="Arial" w:eastAsia="Times New Roman" w:hAnsi="Arial" w:cs="Arial"/>
          <w:lang w:val="sr-Cyrl-RS" w:eastAsia="en-GB"/>
        </w:rPr>
        <w:t xml:space="preserve"> </w:t>
      </w:r>
      <w:r w:rsidRPr="006B205B">
        <w:rPr>
          <w:rFonts w:ascii="Arial" w:eastAsia="Times New Roman" w:hAnsi="Arial" w:cs="Arial"/>
          <w:lang w:val="sr-Cyrl-RS" w:eastAsia="en-GB"/>
        </w:rPr>
        <w:t>складу са овим законом, као што су одлучивање о давању и одузимању дозвола и</w:t>
      </w:r>
      <w:r>
        <w:rPr>
          <w:rFonts w:ascii="Arial" w:eastAsia="Times New Roman" w:hAnsi="Arial" w:cs="Arial"/>
          <w:lang w:val="sr-Cyrl-RS" w:eastAsia="en-GB"/>
        </w:rPr>
        <w:t xml:space="preserve"> </w:t>
      </w:r>
      <w:r w:rsidRPr="006B205B">
        <w:rPr>
          <w:rFonts w:ascii="Arial" w:eastAsia="Times New Roman" w:hAnsi="Arial" w:cs="Arial"/>
          <w:lang w:val="sr-Cyrl-RS" w:eastAsia="en-GB"/>
        </w:rPr>
        <w:t>сагласности, доношење решења у поступку надзора и сл. Поред правила Закона о општем</w:t>
      </w:r>
      <w:r>
        <w:rPr>
          <w:rFonts w:ascii="Arial" w:eastAsia="Times New Roman" w:hAnsi="Arial" w:cs="Arial"/>
          <w:lang w:val="sr-Cyrl-RS" w:eastAsia="en-GB"/>
        </w:rPr>
        <w:t xml:space="preserve"> </w:t>
      </w:r>
      <w:r w:rsidRPr="006B205B">
        <w:rPr>
          <w:rFonts w:ascii="Arial" w:eastAsia="Times New Roman" w:hAnsi="Arial" w:cs="Arial"/>
          <w:lang w:val="sr-Cyrl-RS" w:eastAsia="en-GB"/>
        </w:rPr>
        <w:t>управном поступку, која се примењују ако овим законом није дру</w:t>
      </w:r>
      <w:r>
        <w:rPr>
          <w:rFonts w:ascii="Arial" w:eastAsia="Times New Roman" w:hAnsi="Arial" w:cs="Arial"/>
          <w:lang w:val="sr-Cyrl-RS" w:eastAsia="en-GB"/>
        </w:rPr>
        <w:t>га</w:t>
      </w:r>
      <w:r w:rsidRPr="006B205B">
        <w:rPr>
          <w:rFonts w:ascii="Arial" w:eastAsia="Times New Roman" w:hAnsi="Arial" w:cs="Arial"/>
          <w:lang w:val="sr-Cyrl-RS" w:eastAsia="en-GB"/>
        </w:rPr>
        <w:t>чије уређено (посебни</w:t>
      </w:r>
      <w:r>
        <w:rPr>
          <w:rFonts w:ascii="Arial" w:eastAsia="Times New Roman" w:hAnsi="Arial" w:cs="Arial"/>
          <w:lang w:val="sr-Cyrl-RS" w:eastAsia="en-GB"/>
        </w:rPr>
        <w:t xml:space="preserve"> </w:t>
      </w:r>
      <w:r w:rsidRPr="006B205B">
        <w:rPr>
          <w:rFonts w:ascii="Arial" w:eastAsia="Times New Roman" w:hAnsi="Arial" w:cs="Arial"/>
          <w:lang w:val="sr-Cyrl-RS" w:eastAsia="en-GB"/>
        </w:rPr>
        <w:t xml:space="preserve">управни поступак), предвиђено је </w:t>
      </w:r>
      <w:r>
        <w:rPr>
          <w:rFonts w:ascii="Arial" w:eastAsia="Times New Roman" w:hAnsi="Arial" w:cs="Arial"/>
          <w:lang w:val="sr-Cyrl-RS" w:eastAsia="en-GB"/>
        </w:rPr>
        <w:t>да надзорни орган</w:t>
      </w:r>
      <w:r w:rsidRPr="006B205B">
        <w:rPr>
          <w:rFonts w:ascii="Arial" w:eastAsia="Times New Roman" w:hAnsi="Arial" w:cs="Arial"/>
          <w:lang w:val="sr-Cyrl-RS" w:eastAsia="en-GB"/>
        </w:rPr>
        <w:t xml:space="preserve"> може предузети</w:t>
      </w:r>
      <w:r>
        <w:rPr>
          <w:rFonts w:ascii="Arial" w:eastAsia="Times New Roman" w:hAnsi="Arial" w:cs="Arial"/>
          <w:lang w:val="sr-Cyrl-RS" w:eastAsia="en-GB"/>
        </w:rPr>
        <w:t xml:space="preserve"> </w:t>
      </w:r>
      <w:r w:rsidRPr="006B205B">
        <w:rPr>
          <w:rFonts w:ascii="Arial" w:eastAsia="Times New Roman" w:hAnsi="Arial" w:cs="Arial"/>
          <w:lang w:val="sr-Cyrl-RS" w:eastAsia="en-GB"/>
        </w:rPr>
        <w:t>додатне активности ради провере тачности података и документације кој</w:t>
      </w:r>
      <w:r>
        <w:rPr>
          <w:rFonts w:ascii="Arial" w:eastAsia="Times New Roman" w:hAnsi="Arial" w:cs="Arial"/>
          <w:lang w:val="sr-Cyrl-RS" w:eastAsia="en-GB"/>
        </w:rPr>
        <w:t xml:space="preserve">у му достављају лица која учествују у том поступку. </w:t>
      </w:r>
      <w:r w:rsidR="00F01014">
        <w:rPr>
          <w:rFonts w:ascii="Arial" w:eastAsia="Times New Roman" w:hAnsi="Arial" w:cs="Arial"/>
          <w:lang w:val="sr-Cyrl-RS" w:eastAsia="en-GB"/>
        </w:rPr>
        <w:t>Уређене су и правне последиц</w:t>
      </w:r>
      <w:r w:rsidR="00315CC2">
        <w:rPr>
          <w:rFonts w:ascii="Arial" w:eastAsia="Times New Roman" w:hAnsi="Arial" w:cs="Arial"/>
          <w:lang w:val="sr-Cyrl-RS" w:eastAsia="en-GB"/>
        </w:rPr>
        <w:t>е</w:t>
      </w:r>
      <w:r w:rsidR="00F01014">
        <w:rPr>
          <w:rFonts w:ascii="Arial" w:eastAsia="Times New Roman" w:hAnsi="Arial" w:cs="Arial"/>
          <w:lang w:val="sr-Cyrl-RS" w:eastAsia="en-GB"/>
        </w:rPr>
        <w:t xml:space="preserve"> тзв. ћутања управе</w:t>
      </w:r>
      <w:r w:rsidR="001529CD">
        <w:rPr>
          <w:rFonts w:ascii="Arial" w:eastAsia="Times New Roman" w:hAnsi="Arial" w:cs="Arial"/>
          <w:lang w:val="sr-Cyrl-RS" w:eastAsia="en-GB"/>
        </w:rPr>
        <w:t xml:space="preserve"> које су другачије у односу на општа начела управног поступка, чиме се такође доприноси преко потребној ефикасности и брзини у овој области</w:t>
      </w:r>
      <w:r w:rsidR="00F01014">
        <w:rPr>
          <w:rFonts w:ascii="Arial" w:eastAsia="Times New Roman" w:hAnsi="Arial" w:cs="Arial"/>
          <w:lang w:val="sr-Cyrl-RS" w:eastAsia="en-GB"/>
        </w:rPr>
        <w:t xml:space="preserve">. </w:t>
      </w:r>
      <w:r w:rsidRPr="006B205B">
        <w:rPr>
          <w:rFonts w:ascii="Arial" w:eastAsia="Times New Roman" w:hAnsi="Arial" w:cs="Arial"/>
          <w:lang w:val="sr-Cyrl-RS" w:eastAsia="en-GB"/>
        </w:rPr>
        <w:t>Покретање управног спора не може утицати на спречавање или</w:t>
      </w:r>
      <w:r>
        <w:rPr>
          <w:rFonts w:ascii="Arial" w:eastAsia="Times New Roman" w:hAnsi="Arial" w:cs="Arial"/>
          <w:lang w:val="sr-Cyrl-RS" w:eastAsia="en-GB"/>
        </w:rPr>
        <w:t xml:space="preserve"> </w:t>
      </w:r>
      <w:r w:rsidRPr="006B205B">
        <w:rPr>
          <w:rFonts w:ascii="Arial" w:eastAsia="Times New Roman" w:hAnsi="Arial" w:cs="Arial"/>
          <w:lang w:val="sr-Cyrl-RS" w:eastAsia="en-GB"/>
        </w:rPr>
        <w:t xml:space="preserve">одлагање извршења решења </w:t>
      </w:r>
      <w:r>
        <w:rPr>
          <w:rFonts w:ascii="Arial" w:eastAsia="Times New Roman" w:hAnsi="Arial" w:cs="Arial"/>
          <w:lang w:val="sr-Cyrl-RS" w:eastAsia="en-GB"/>
        </w:rPr>
        <w:t>надзорног органа</w:t>
      </w:r>
      <w:r w:rsidRPr="006B205B">
        <w:rPr>
          <w:rFonts w:ascii="Arial" w:eastAsia="Times New Roman" w:hAnsi="Arial" w:cs="Arial"/>
          <w:lang w:val="sr-Cyrl-RS" w:eastAsia="en-GB"/>
        </w:rPr>
        <w:t xml:space="preserve"> имајући у виду природу материје о којој</w:t>
      </w:r>
      <w:r>
        <w:rPr>
          <w:rFonts w:ascii="Arial" w:eastAsia="Times New Roman" w:hAnsi="Arial" w:cs="Arial"/>
          <w:lang w:val="sr-Cyrl-RS" w:eastAsia="en-GB"/>
        </w:rPr>
        <w:t xml:space="preserve"> </w:t>
      </w:r>
      <w:r w:rsidRPr="006B205B">
        <w:rPr>
          <w:rFonts w:ascii="Arial" w:eastAsia="Times New Roman" w:hAnsi="Arial" w:cs="Arial"/>
          <w:lang w:val="sr-Cyrl-RS" w:eastAsia="en-GB"/>
        </w:rPr>
        <w:t xml:space="preserve">се одлучује, </w:t>
      </w:r>
      <w:r>
        <w:rPr>
          <w:rFonts w:ascii="Arial" w:eastAsia="Times New Roman" w:hAnsi="Arial" w:cs="Arial"/>
          <w:lang w:val="sr-Cyrl-RS" w:eastAsia="en-GB"/>
        </w:rPr>
        <w:t>а</w:t>
      </w:r>
      <w:r w:rsidRPr="006B205B">
        <w:rPr>
          <w:rFonts w:ascii="Arial" w:eastAsia="Times New Roman" w:hAnsi="Arial" w:cs="Arial"/>
          <w:lang w:val="sr-Cyrl-RS" w:eastAsia="en-GB"/>
        </w:rPr>
        <w:t xml:space="preserve"> </w:t>
      </w:r>
      <w:r>
        <w:rPr>
          <w:rFonts w:ascii="Arial" w:eastAsia="Times New Roman" w:hAnsi="Arial" w:cs="Arial"/>
          <w:lang w:val="sr-Cyrl-RS" w:eastAsia="en-GB"/>
        </w:rPr>
        <w:t>у</w:t>
      </w:r>
      <w:r w:rsidRPr="006B205B">
        <w:rPr>
          <w:rFonts w:ascii="Arial" w:eastAsia="Times New Roman" w:hAnsi="Arial" w:cs="Arial"/>
          <w:lang w:val="sr-Cyrl-RS" w:eastAsia="en-GB"/>
        </w:rPr>
        <w:t>правни суд</w:t>
      </w:r>
      <w:r>
        <w:rPr>
          <w:rFonts w:ascii="Arial" w:eastAsia="Times New Roman" w:hAnsi="Arial" w:cs="Arial"/>
          <w:lang w:val="sr-Cyrl-RS" w:eastAsia="en-GB"/>
        </w:rPr>
        <w:t xml:space="preserve"> </w:t>
      </w:r>
      <w:r w:rsidRPr="006B205B">
        <w:rPr>
          <w:rFonts w:ascii="Arial" w:eastAsia="Times New Roman" w:hAnsi="Arial" w:cs="Arial"/>
          <w:lang w:val="sr-Cyrl-RS" w:eastAsia="en-GB"/>
        </w:rPr>
        <w:t>не може одлучивати у поступку по</w:t>
      </w:r>
      <w:r>
        <w:rPr>
          <w:rFonts w:ascii="Arial" w:eastAsia="Times New Roman" w:hAnsi="Arial" w:cs="Arial"/>
          <w:lang w:val="sr-Cyrl-RS" w:eastAsia="en-GB"/>
        </w:rPr>
        <w:t xml:space="preserve"> </w:t>
      </w:r>
      <w:r w:rsidRPr="006B205B">
        <w:rPr>
          <w:rFonts w:ascii="Arial" w:eastAsia="Times New Roman" w:hAnsi="Arial" w:cs="Arial"/>
          <w:lang w:val="sr-Cyrl-RS" w:eastAsia="en-GB"/>
        </w:rPr>
        <w:t xml:space="preserve">тужби против решења </w:t>
      </w:r>
      <w:r>
        <w:rPr>
          <w:rFonts w:ascii="Arial" w:eastAsia="Times New Roman" w:hAnsi="Arial" w:cs="Arial"/>
          <w:lang w:val="sr-Cyrl-RS" w:eastAsia="en-GB"/>
        </w:rPr>
        <w:t xml:space="preserve">надзорног органа </w:t>
      </w:r>
      <w:r w:rsidRPr="006B205B">
        <w:rPr>
          <w:rFonts w:ascii="Arial" w:eastAsia="Times New Roman" w:hAnsi="Arial" w:cs="Arial"/>
          <w:lang w:val="sr-Cyrl-RS" w:eastAsia="en-GB"/>
        </w:rPr>
        <w:t>у тзв. спору пуне јурисдикције</w:t>
      </w:r>
      <w:r>
        <w:rPr>
          <w:rFonts w:ascii="Arial" w:eastAsia="Times New Roman" w:hAnsi="Arial" w:cs="Arial"/>
          <w:lang w:val="sr-Cyrl-RS" w:eastAsia="en-GB"/>
        </w:rPr>
        <w:t xml:space="preserve">, као што је то случај и </w:t>
      </w:r>
      <w:r w:rsidR="00315CC2">
        <w:rPr>
          <w:rFonts w:ascii="Arial" w:eastAsia="Times New Roman" w:hAnsi="Arial" w:cs="Arial"/>
          <w:lang w:val="sr-Cyrl-RS" w:eastAsia="en-GB"/>
        </w:rPr>
        <w:t xml:space="preserve">у </w:t>
      </w:r>
      <w:r>
        <w:rPr>
          <w:rFonts w:ascii="Arial" w:eastAsia="Times New Roman" w:hAnsi="Arial" w:cs="Arial"/>
          <w:lang w:val="sr-Cyrl-RS" w:eastAsia="en-GB"/>
        </w:rPr>
        <w:t>другим законима којима се уређуј</w:t>
      </w:r>
      <w:r w:rsidR="00F01014">
        <w:rPr>
          <w:rFonts w:ascii="Arial" w:eastAsia="Times New Roman" w:hAnsi="Arial" w:cs="Arial"/>
          <w:lang w:val="sr-Cyrl-RS" w:eastAsia="en-GB"/>
        </w:rPr>
        <w:t>у посебни управни поступци из</w:t>
      </w:r>
      <w:r>
        <w:rPr>
          <w:rFonts w:ascii="Arial" w:eastAsia="Times New Roman" w:hAnsi="Arial" w:cs="Arial"/>
          <w:lang w:val="sr-Cyrl-RS" w:eastAsia="en-GB"/>
        </w:rPr>
        <w:t xml:space="preserve"> надлежност</w:t>
      </w:r>
      <w:r w:rsidR="00F01014">
        <w:rPr>
          <w:rFonts w:ascii="Arial" w:eastAsia="Times New Roman" w:hAnsi="Arial" w:cs="Arial"/>
          <w:lang w:val="sr-Cyrl-RS" w:eastAsia="en-GB"/>
        </w:rPr>
        <w:t>и</w:t>
      </w:r>
      <w:r>
        <w:rPr>
          <w:rFonts w:ascii="Arial" w:eastAsia="Times New Roman" w:hAnsi="Arial" w:cs="Arial"/>
          <w:lang w:val="sr-Cyrl-RS" w:eastAsia="en-GB"/>
        </w:rPr>
        <w:t xml:space="preserve"> надзорних органа попут Закона о банкама и Закона о платним услугама. </w:t>
      </w:r>
    </w:p>
    <w:p w14:paraId="2713925A" w14:textId="1ED31F9F" w:rsidR="00EF063A" w:rsidRDefault="00634310" w:rsidP="00DB48F0">
      <w:pPr>
        <w:spacing w:after="120" w:line="240" w:lineRule="auto"/>
        <w:ind w:firstLine="284"/>
        <w:jc w:val="both"/>
        <w:rPr>
          <w:rFonts w:ascii="Arial" w:eastAsia="Times New Roman" w:hAnsi="Arial" w:cs="Arial"/>
          <w:lang w:val="sr-Cyrl-RS" w:eastAsia="en-GB"/>
        </w:rPr>
      </w:pPr>
      <w:r w:rsidRPr="005C63EB">
        <w:rPr>
          <w:rFonts w:ascii="Arial" w:eastAsia="Times New Roman" w:hAnsi="Arial" w:cs="Arial"/>
          <w:lang w:val="sr-Cyrl-RS" w:eastAsia="en-GB"/>
        </w:rPr>
        <w:t xml:space="preserve">У </w:t>
      </w:r>
      <w:r w:rsidRPr="00634310">
        <w:rPr>
          <w:rFonts w:ascii="Arial" w:eastAsia="Times New Roman" w:hAnsi="Arial" w:cs="Arial"/>
          <w:b/>
          <w:lang w:val="sr-Cyrl-RS" w:eastAsia="en-GB"/>
        </w:rPr>
        <w:t>члану 12.</w:t>
      </w:r>
      <w:r>
        <w:rPr>
          <w:rFonts w:ascii="Arial" w:eastAsia="Times New Roman" w:hAnsi="Arial" w:cs="Arial"/>
          <w:lang w:val="sr-Cyrl-RS" w:eastAsia="en-GB"/>
        </w:rPr>
        <w:t xml:space="preserve"> уређен је однос овог закона </w:t>
      </w:r>
      <w:r w:rsidRPr="00634310">
        <w:rPr>
          <w:rFonts w:ascii="Arial" w:eastAsia="Times New Roman" w:hAnsi="Arial" w:cs="Arial"/>
          <w:lang w:val="sr-Cyrl-RS" w:eastAsia="en-GB"/>
        </w:rPr>
        <w:t>с прописима којима се уређују платне услуге</w:t>
      </w:r>
      <w:r>
        <w:rPr>
          <w:rFonts w:ascii="Arial" w:eastAsia="Times New Roman" w:hAnsi="Arial" w:cs="Arial"/>
          <w:lang w:val="sr-Cyrl-RS" w:eastAsia="en-GB"/>
        </w:rPr>
        <w:t xml:space="preserve"> и </w:t>
      </w:r>
      <w:r w:rsidRPr="00634310">
        <w:rPr>
          <w:rFonts w:ascii="Arial" w:eastAsia="Times New Roman" w:hAnsi="Arial" w:cs="Arial"/>
          <w:lang w:val="sr-Cyrl-RS" w:eastAsia="en-GB"/>
        </w:rPr>
        <w:t>прописима којима се уређује девизно пословање</w:t>
      </w:r>
      <w:r>
        <w:rPr>
          <w:rFonts w:ascii="Arial" w:eastAsia="Times New Roman" w:hAnsi="Arial" w:cs="Arial"/>
          <w:lang w:val="sr-Cyrl-RS" w:eastAsia="en-GB"/>
        </w:rPr>
        <w:t>. Предвиђено је да се с</w:t>
      </w:r>
      <w:r w:rsidRPr="00634310">
        <w:rPr>
          <w:rFonts w:ascii="Arial" w:eastAsia="Times New Roman" w:hAnsi="Arial" w:cs="Arial"/>
          <w:lang w:val="sr-Cyrl-RS" w:eastAsia="en-GB"/>
        </w:rPr>
        <w:t>ва плаћања, наплате и преноси у динарима у вези са трансакцијама с дигиталном имовином обављају у складу с прописима којима се уређују платне услуге</w:t>
      </w:r>
      <w:r>
        <w:rPr>
          <w:rFonts w:ascii="Arial" w:eastAsia="Times New Roman" w:hAnsi="Arial" w:cs="Arial"/>
          <w:lang w:val="sr-Cyrl-RS" w:eastAsia="en-GB"/>
        </w:rPr>
        <w:t xml:space="preserve">, </w:t>
      </w:r>
      <w:r w:rsidR="005B2F86">
        <w:rPr>
          <w:rFonts w:ascii="Arial" w:eastAsia="Times New Roman" w:hAnsi="Arial" w:cs="Arial"/>
          <w:lang w:val="sr-Cyrl-RS" w:eastAsia="en-GB"/>
        </w:rPr>
        <w:t>док се</w:t>
      </w:r>
      <w:r>
        <w:rPr>
          <w:rFonts w:ascii="Arial" w:eastAsia="Times New Roman" w:hAnsi="Arial" w:cs="Arial"/>
          <w:lang w:val="sr-Cyrl-RS" w:eastAsia="en-GB"/>
        </w:rPr>
        <w:t xml:space="preserve"> с</w:t>
      </w:r>
      <w:r w:rsidRPr="00634310">
        <w:rPr>
          <w:rFonts w:ascii="Arial" w:eastAsia="Times New Roman" w:hAnsi="Arial" w:cs="Arial"/>
          <w:lang w:val="sr-Cyrl-RS" w:eastAsia="en-GB"/>
        </w:rPr>
        <w:t>ва плаћања, наплате и преноси у девизама у вези са трансакцијама с дигиталном имовином обављају у складу с прописима којима се уређује девизно пословање</w:t>
      </w:r>
      <w:r w:rsidR="005B2F86">
        <w:rPr>
          <w:rFonts w:ascii="Arial" w:eastAsia="Times New Roman" w:hAnsi="Arial" w:cs="Arial"/>
          <w:lang w:val="sr-Cyrl-RS" w:eastAsia="en-GB"/>
        </w:rPr>
        <w:t>, дакле, уважавајући ограничења утврђена тим прописима</w:t>
      </w:r>
      <w:r w:rsidRPr="00634310">
        <w:rPr>
          <w:rFonts w:ascii="Arial" w:eastAsia="Times New Roman" w:hAnsi="Arial" w:cs="Arial"/>
          <w:lang w:val="sr-Cyrl-RS" w:eastAsia="en-GB"/>
        </w:rPr>
        <w:t>.</w:t>
      </w:r>
      <w:r w:rsidR="005B2F86">
        <w:rPr>
          <w:rFonts w:ascii="Arial" w:eastAsia="Times New Roman" w:hAnsi="Arial" w:cs="Arial"/>
          <w:lang w:val="sr-Cyrl-RS" w:eastAsia="en-GB"/>
        </w:rPr>
        <w:t xml:space="preserve"> </w:t>
      </w:r>
      <w:r w:rsidR="00DB48F0" w:rsidRPr="00644780">
        <w:rPr>
          <w:rFonts w:ascii="Arial" w:eastAsia="Times New Roman" w:hAnsi="Arial" w:cs="Arial"/>
          <w:lang w:val="sr-Cyrl-RS" w:eastAsia="en-GB"/>
        </w:rPr>
        <w:t>Сходно наведеним законима, Народна банка Србије има овлашћења за доношење подзаконских аката којима се уређује динарски и девизни платни промет</w:t>
      </w:r>
      <w:r w:rsidR="00505979" w:rsidRPr="00644780">
        <w:rPr>
          <w:rFonts w:ascii="Arial" w:eastAsia="Times New Roman" w:hAnsi="Arial" w:cs="Arial"/>
          <w:lang w:val="sr-Cyrl-RS" w:eastAsia="en-GB"/>
        </w:rPr>
        <w:t>, односно девизно пословање</w:t>
      </w:r>
      <w:r w:rsidR="00DB48F0" w:rsidRPr="00644780">
        <w:rPr>
          <w:rFonts w:ascii="Arial" w:eastAsia="Times New Roman" w:hAnsi="Arial" w:cs="Arial"/>
          <w:lang w:val="sr-Cyrl-RS" w:eastAsia="en-GB"/>
        </w:rPr>
        <w:t>.</w:t>
      </w:r>
      <w:r w:rsidR="00DB48F0">
        <w:rPr>
          <w:rFonts w:ascii="Arial" w:eastAsia="Times New Roman" w:hAnsi="Arial" w:cs="Arial"/>
          <w:lang w:val="sr-Cyrl-RS" w:eastAsia="en-GB"/>
        </w:rPr>
        <w:t xml:space="preserve"> </w:t>
      </w:r>
    </w:p>
    <w:p w14:paraId="0F5CABB1" w14:textId="7398BDDF" w:rsidR="005B2F86" w:rsidRDefault="005710CE" w:rsidP="005B2F86">
      <w:pPr>
        <w:spacing w:after="120" w:line="240" w:lineRule="auto"/>
        <w:ind w:firstLine="284"/>
        <w:jc w:val="both"/>
        <w:rPr>
          <w:rFonts w:ascii="Arial" w:eastAsia="Times New Roman" w:hAnsi="Arial" w:cs="Arial"/>
          <w:lang w:val="sr-Cyrl-RS" w:eastAsia="en-GB"/>
        </w:rPr>
      </w:pPr>
      <w:r w:rsidRPr="005C63EB">
        <w:rPr>
          <w:rFonts w:ascii="Arial" w:eastAsia="Times New Roman" w:hAnsi="Arial" w:cs="Arial"/>
          <w:lang w:val="sr-Cyrl-RS" w:eastAsia="en-GB"/>
        </w:rPr>
        <w:t>У</w:t>
      </w:r>
      <w:r>
        <w:rPr>
          <w:rFonts w:ascii="Arial" w:eastAsia="Times New Roman" w:hAnsi="Arial" w:cs="Arial"/>
          <w:b/>
          <w:lang w:val="sr-Cyrl-RS" w:eastAsia="en-GB"/>
        </w:rPr>
        <w:t xml:space="preserve"> члану 13. </w:t>
      </w:r>
      <w:r>
        <w:rPr>
          <w:rFonts w:ascii="Arial" w:eastAsia="Times New Roman" w:hAnsi="Arial" w:cs="Arial"/>
          <w:lang w:val="sr-Cyrl-RS" w:eastAsia="en-GB"/>
        </w:rPr>
        <w:t>утврђене су з</w:t>
      </w:r>
      <w:r w:rsidRPr="005710CE">
        <w:rPr>
          <w:rFonts w:ascii="Arial" w:eastAsia="Times New Roman" w:hAnsi="Arial" w:cs="Arial"/>
          <w:lang w:val="sr-Cyrl-RS" w:eastAsia="en-GB"/>
        </w:rPr>
        <w:t>абран</w:t>
      </w:r>
      <w:r>
        <w:rPr>
          <w:rFonts w:ascii="Arial" w:eastAsia="Times New Roman" w:hAnsi="Arial" w:cs="Arial"/>
          <w:lang w:val="sr-Cyrl-RS" w:eastAsia="en-GB"/>
        </w:rPr>
        <w:t>е</w:t>
      </w:r>
      <w:r w:rsidRPr="005710CE">
        <w:rPr>
          <w:rFonts w:ascii="Arial" w:eastAsia="Times New Roman" w:hAnsi="Arial" w:cs="Arial"/>
          <w:lang w:val="sr-Cyrl-RS" w:eastAsia="en-GB"/>
        </w:rPr>
        <w:t xml:space="preserve"> поседовања дигиталне имовине и пружања</w:t>
      </w:r>
      <w:r>
        <w:rPr>
          <w:rFonts w:ascii="Arial" w:eastAsia="Times New Roman" w:hAnsi="Arial" w:cs="Arial"/>
          <w:lang w:val="sr-Cyrl-RS" w:eastAsia="en-GB"/>
        </w:rPr>
        <w:t xml:space="preserve"> и коришћења</w:t>
      </w:r>
      <w:r w:rsidRPr="005710CE">
        <w:rPr>
          <w:rFonts w:ascii="Arial" w:eastAsia="Times New Roman" w:hAnsi="Arial" w:cs="Arial"/>
          <w:lang w:val="sr-Cyrl-RS" w:eastAsia="en-GB"/>
        </w:rPr>
        <w:t xml:space="preserve"> услуга повезаних с дигиталном имовином</w:t>
      </w:r>
      <w:r>
        <w:rPr>
          <w:rFonts w:ascii="Arial" w:eastAsia="Times New Roman" w:hAnsi="Arial" w:cs="Arial"/>
          <w:lang w:val="sr-Cyrl-RS" w:eastAsia="en-GB"/>
        </w:rPr>
        <w:t xml:space="preserve"> за финансијске институције под надзором Народне банке Србије (</w:t>
      </w:r>
      <w:r w:rsidRPr="005710CE">
        <w:rPr>
          <w:rFonts w:ascii="Arial" w:eastAsia="Times New Roman" w:hAnsi="Arial" w:cs="Arial"/>
          <w:lang w:val="sr-Cyrl-RS" w:eastAsia="en-GB"/>
        </w:rPr>
        <w:t>банке, друштва за осигурање, друштва за реосигурање, друштва за посредовање у осигурању, друштва за заступање у осигурању и заступни</w:t>
      </w:r>
      <w:r>
        <w:rPr>
          <w:rFonts w:ascii="Arial" w:eastAsia="Times New Roman" w:hAnsi="Arial" w:cs="Arial"/>
          <w:lang w:val="sr-Cyrl-RS" w:eastAsia="en-GB"/>
        </w:rPr>
        <w:t>ке</w:t>
      </w:r>
      <w:r w:rsidRPr="005710CE">
        <w:rPr>
          <w:rFonts w:ascii="Arial" w:eastAsia="Times New Roman" w:hAnsi="Arial" w:cs="Arial"/>
          <w:lang w:val="sr-Cyrl-RS" w:eastAsia="en-GB"/>
        </w:rPr>
        <w:t xml:space="preserve"> у осигурању, даваоц</w:t>
      </w:r>
      <w:r>
        <w:rPr>
          <w:rFonts w:ascii="Arial" w:eastAsia="Times New Roman" w:hAnsi="Arial" w:cs="Arial"/>
          <w:lang w:val="sr-Cyrl-RS" w:eastAsia="en-GB"/>
        </w:rPr>
        <w:t>е</w:t>
      </w:r>
      <w:r w:rsidRPr="005710CE">
        <w:rPr>
          <w:rFonts w:ascii="Arial" w:eastAsia="Times New Roman" w:hAnsi="Arial" w:cs="Arial"/>
          <w:lang w:val="sr-Cyrl-RS" w:eastAsia="en-GB"/>
        </w:rPr>
        <w:t xml:space="preserve"> финансијског лизинга, друштва за управљање добровољним пензијским фондовима, платне институције и институције електронског новца</w:t>
      </w:r>
      <w:r>
        <w:rPr>
          <w:rFonts w:ascii="Arial" w:eastAsia="Times New Roman" w:hAnsi="Arial" w:cs="Arial"/>
          <w:lang w:val="sr-Cyrl-RS" w:eastAsia="en-GB"/>
        </w:rPr>
        <w:t>). Наиме, имајући у виду ризике које нос</w:t>
      </w:r>
      <w:r w:rsidR="008665C5">
        <w:rPr>
          <w:rFonts w:ascii="Arial" w:eastAsia="Times New Roman" w:hAnsi="Arial" w:cs="Arial"/>
          <w:lang w:val="sr-Cyrl-RS" w:eastAsia="en-GB"/>
        </w:rPr>
        <w:t>е</w:t>
      </w:r>
      <w:r>
        <w:rPr>
          <w:rFonts w:ascii="Arial" w:eastAsia="Times New Roman" w:hAnsi="Arial" w:cs="Arial"/>
          <w:lang w:val="sr-Cyrl-RS" w:eastAsia="en-GB"/>
        </w:rPr>
        <w:t xml:space="preserve"> дигиталн</w:t>
      </w:r>
      <w:r w:rsidR="008665C5">
        <w:rPr>
          <w:rFonts w:ascii="Arial" w:eastAsia="Times New Roman" w:hAnsi="Arial" w:cs="Arial"/>
          <w:lang w:val="sr-Cyrl-RS" w:eastAsia="en-GB"/>
        </w:rPr>
        <w:t>а</w:t>
      </w:r>
      <w:r>
        <w:rPr>
          <w:rFonts w:ascii="Arial" w:eastAsia="Times New Roman" w:hAnsi="Arial" w:cs="Arial"/>
          <w:lang w:val="sr-Cyrl-RS" w:eastAsia="en-GB"/>
        </w:rPr>
        <w:t xml:space="preserve"> имовина и пословање с дигиталном имовином</w:t>
      </w:r>
      <w:r w:rsidR="00F476B1">
        <w:rPr>
          <w:rFonts w:ascii="Arial" w:eastAsia="Times New Roman" w:hAnsi="Arial" w:cs="Arial"/>
          <w:lang w:val="sr-Cyrl-RS" w:eastAsia="en-GB"/>
        </w:rPr>
        <w:t>,</w:t>
      </w:r>
      <w:r>
        <w:rPr>
          <w:rFonts w:ascii="Arial" w:eastAsia="Times New Roman" w:hAnsi="Arial" w:cs="Arial"/>
          <w:lang w:val="sr-Cyrl-RS" w:eastAsia="en-GB"/>
        </w:rPr>
        <w:t xml:space="preserve"> потреб</w:t>
      </w:r>
      <w:r w:rsidR="008665C5">
        <w:rPr>
          <w:rFonts w:ascii="Arial" w:eastAsia="Times New Roman" w:hAnsi="Arial" w:cs="Arial"/>
          <w:lang w:val="sr-Cyrl-RS" w:eastAsia="en-GB"/>
        </w:rPr>
        <w:t>но је да се овим законом обезбеди</w:t>
      </w:r>
      <w:r>
        <w:rPr>
          <w:rFonts w:ascii="Arial" w:eastAsia="Times New Roman" w:hAnsi="Arial" w:cs="Arial"/>
          <w:lang w:val="sr-Cyrl-RS" w:eastAsia="en-GB"/>
        </w:rPr>
        <w:t xml:space="preserve"> да се ни на који начин</w:t>
      </w:r>
      <w:r w:rsidR="008665C5">
        <w:rPr>
          <w:rFonts w:ascii="Arial" w:eastAsia="Times New Roman" w:hAnsi="Arial" w:cs="Arial"/>
          <w:lang w:val="sr-Cyrl-RS" w:eastAsia="en-GB"/>
        </w:rPr>
        <w:t xml:space="preserve"> не</w:t>
      </w:r>
      <w:r>
        <w:rPr>
          <w:rFonts w:ascii="Arial" w:eastAsia="Times New Roman" w:hAnsi="Arial" w:cs="Arial"/>
          <w:lang w:val="sr-Cyrl-RS" w:eastAsia="en-GB"/>
        </w:rPr>
        <w:t xml:space="preserve"> угрози стабилност</w:t>
      </w:r>
      <w:r w:rsidR="00026E4F">
        <w:rPr>
          <w:rFonts w:ascii="Arial" w:eastAsia="Times New Roman" w:hAnsi="Arial" w:cs="Arial"/>
          <w:lang w:val="sr-Cyrl-RS" w:eastAsia="en-GB"/>
        </w:rPr>
        <w:t xml:space="preserve"> финансијских институција</w:t>
      </w:r>
      <w:r>
        <w:rPr>
          <w:rFonts w:ascii="Arial" w:eastAsia="Times New Roman" w:hAnsi="Arial" w:cs="Arial"/>
          <w:lang w:val="sr-Cyrl-RS" w:eastAsia="en-GB"/>
        </w:rPr>
        <w:t xml:space="preserve"> </w:t>
      </w:r>
      <w:r w:rsidR="00026E4F">
        <w:rPr>
          <w:rFonts w:ascii="Arial" w:eastAsia="Times New Roman" w:hAnsi="Arial" w:cs="Arial"/>
          <w:lang w:val="sr-Cyrl-RS" w:eastAsia="en-GB"/>
        </w:rPr>
        <w:t xml:space="preserve">и </w:t>
      </w:r>
      <w:r>
        <w:rPr>
          <w:rFonts w:ascii="Arial" w:eastAsia="Times New Roman" w:hAnsi="Arial" w:cs="Arial"/>
          <w:lang w:val="sr-Cyrl-RS" w:eastAsia="en-GB"/>
        </w:rPr>
        <w:t>финансијског система у Републици Србији</w:t>
      </w:r>
      <w:r w:rsidR="00387699">
        <w:rPr>
          <w:rFonts w:ascii="Arial" w:eastAsia="Times New Roman" w:hAnsi="Arial" w:cs="Arial"/>
          <w:lang w:val="sr-Cyrl-RS" w:eastAsia="en-GB"/>
        </w:rPr>
        <w:t xml:space="preserve"> у целини</w:t>
      </w:r>
      <w:r>
        <w:rPr>
          <w:rFonts w:ascii="Arial" w:eastAsia="Times New Roman" w:hAnsi="Arial" w:cs="Arial"/>
          <w:lang w:val="sr-Cyrl-RS" w:eastAsia="en-GB"/>
        </w:rPr>
        <w:t>,</w:t>
      </w:r>
      <w:r w:rsidR="008665C5">
        <w:rPr>
          <w:rFonts w:ascii="Arial" w:eastAsia="Times New Roman" w:hAnsi="Arial" w:cs="Arial"/>
          <w:lang w:val="sr-Cyrl-RS" w:eastAsia="en-GB"/>
        </w:rPr>
        <w:t xml:space="preserve"> због чега</w:t>
      </w:r>
      <w:r>
        <w:rPr>
          <w:rFonts w:ascii="Arial" w:eastAsia="Times New Roman" w:hAnsi="Arial" w:cs="Arial"/>
          <w:lang w:val="sr-Cyrl-RS" w:eastAsia="en-GB"/>
        </w:rPr>
        <w:t xml:space="preserve"> овим финансијским институцијама није дозвољено да ни на који начин послују с дигиталном имовином, било улагањем у дигиталну имовину или </w:t>
      </w:r>
      <w:r w:rsidRPr="005710CE">
        <w:rPr>
          <w:rFonts w:ascii="Arial" w:eastAsia="Times New Roman" w:hAnsi="Arial" w:cs="Arial"/>
          <w:lang w:val="sr-Cyrl-RS" w:eastAsia="en-GB"/>
        </w:rPr>
        <w:t>инструменте повезане с дигиталном имовином</w:t>
      </w:r>
      <w:r>
        <w:rPr>
          <w:rFonts w:ascii="Arial" w:eastAsia="Times New Roman" w:hAnsi="Arial" w:cs="Arial"/>
          <w:lang w:val="sr-Cyrl-RS" w:eastAsia="en-GB"/>
        </w:rPr>
        <w:t xml:space="preserve"> или коришћењем услуга пружалаца услуга повезаних с дигиталном имовином, било оснивањем или учешћем у власништву или управљању</w:t>
      </w:r>
      <w:r w:rsidR="008665C5">
        <w:rPr>
          <w:rFonts w:ascii="Arial" w:eastAsia="Times New Roman" w:hAnsi="Arial" w:cs="Arial"/>
          <w:lang w:val="sr-Cyrl-RS" w:eastAsia="en-GB"/>
        </w:rPr>
        <w:t xml:space="preserve"> или руковођењу</w:t>
      </w:r>
      <w:r>
        <w:rPr>
          <w:rFonts w:ascii="Arial" w:eastAsia="Times New Roman" w:hAnsi="Arial" w:cs="Arial"/>
          <w:lang w:val="sr-Cyrl-RS" w:eastAsia="en-GB"/>
        </w:rPr>
        <w:t xml:space="preserve"> пружа</w:t>
      </w:r>
      <w:r w:rsidR="008665C5">
        <w:rPr>
          <w:rFonts w:ascii="Arial" w:eastAsia="Times New Roman" w:hAnsi="Arial" w:cs="Arial"/>
          <w:lang w:val="sr-Cyrl-RS" w:eastAsia="en-GB"/>
        </w:rPr>
        <w:t>ла</w:t>
      </w:r>
      <w:r>
        <w:rPr>
          <w:rFonts w:ascii="Arial" w:eastAsia="Times New Roman" w:hAnsi="Arial" w:cs="Arial"/>
          <w:lang w:val="sr-Cyrl-RS" w:eastAsia="en-GB"/>
        </w:rPr>
        <w:t xml:space="preserve">ца услуга повезаних с дигиталном имовином, а наведене забране се односе и на лица повезана с тим финансијским институцијама. Финансијске институције под надзором </w:t>
      </w:r>
      <w:r w:rsidRPr="005710CE">
        <w:rPr>
          <w:rFonts w:ascii="Arial" w:eastAsia="Times New Roman" w:hAnsi="Arial" w:cs="Arial"/>
          <w:lang w:val="sr-Cyrl-RS" w:eastAsia="en-GB"/>
        </w:rPr>
        <w:t xml:space="preserve">Народне банке Србије не могу </w:t>
      </w:r>
      <w:r>
        <w:rPr>
          <w:rFonts w:ascii="Arial" w:eastAsia="Times New Roman" w:hAnsi="Arial" w:cs="Arial"/>
          <w:lang w:val="sr-Cyrl-RS" w:eastAsia="en-GB"/>
        </w:rPr>
        <w:t xml:space="preserve">ни </w:t>
      </w:r>
      <w:r w:rsidRPr="005710CE">
        <w:rPr>
          <w:rFonts w:ascii="Arial" w:eastAsia="Times New Roman" w:hAnsi="Arial" w:cs="Arial"/>
          <w:lang w:val="sr-Cyrl-RS" w:eastAsia="en-GB"/>
        </w:rPr>
        <w:t>прихватати дигиталну имовину као средство обезбеђења.</w:t>
      </w:r>
      <w:r>
        <w:rPr>
          <w:rFonts w:ascii="Arial" w:eastAsia="Times New Roman" w:hAnsi="Arial" w:cs="Arial"/>
          <w:lang w:val="sr-Cyrl-RS" w:eastAsia="en-GB"/>
        </w:rPr>
        <w:t xml:space="preserve"> </w:t>
      </w:r>
      <w:r w:rsidR="003E05BB">
        <w:rPr>
          <w:rFonts w:ascii="Arial" w:eastAsia="Times New Roman" w:hAnsi="Arial" w:cs="Arial"/>
          <w:lang w:val="sr-Cyrl-RS" w:eastAsia="en-GB"/>
        </w:rPr>
        <w:t>Утврђена су три изузетка од</w:t>
      </w:r>
      <w:r>
        <w:rPr>
          <w:rFonts w:ascii="Arial" w:eastAsia="Times New Roman" w:hAnsi="Arial" w:cs="Arial"/>
          <w:lang w:val="sr-Cyrl-RS" w:eastAsia="en-GB"/>
        </w:rPr>
        <w:t xml:space="preserve"> ових забрана</w:t>
      </w:r>
      <w:r w:rsidR="003E05BB">
        <w:rPr>
          <w:rFonts w:ascii="Arial" w:eastAsia="Times New Roman" w:hAnsi="Arial" w:cs="Arial"/>
          <w:lang w:val="sr-Cyrl-RS" w:eastAsia="en-GB"/>
        </w:rPr>
        <w:t xml:space="preserve">: </w:t>
      </w:r>
      <w:r w:rsidR="003E05BB">
        <w:rPr>
          <w:rFonts w:ascii="Arial" w:eastAsia="Times New Roman" w:hAnsi="Arial" w:cs="Arial"/>
          <w:lang w:val="sr-Latn-RS" w:eastAsia="en-GB"/>
        </w:rPr>
        <w:t>(</w:t>
      </w:r>
      <w:r w:rsidR="00387699">
        <w:rPr>
          <w:rFonts w:ascii="Arial" w:eastAsia="Times New Roman" w:hAnsi="Arial" w:cs="Arial"/>
          <w:lang w:val="sr-Cyrl-RS" w:eastAsia="en-GB"/>
        </w:rPr>
        <w:t>1</w:t>
      </w:r>
      <w:r w:rsidR="003E05BB">
        <w:rPr>
          <w:rFonts w:ascii="Arial" w:eastAsia="Times New Roman" w:hAnsi="Arial" w:cs="Arial"/>
          <w:lang w:val="sr-Latn-RS" w:eastAsia="en-GB"/>
        </w:rPr>
        <w:t>)</w:t>
      </w:r>
      <w:r>
        <w:rPr>
          <w:rFonts w:ascii="Arial" w:eastAsia="Times New Roman" w:hAnsi="Arial" w:cs="Arial"/>
          <w:lang w:val="sr-Cyrl-RS" w:eastAsia="en-GB"/>
        </w:rPr>
        <w:t xml:space="preserve"> могућност да банке пружају услугу </w:t>
      </w:r>
      <w:r w:rsidRPr="005710CE">
        <w:rPr>
          <w:rFonts w:ascii="Arial" w:eastAsia="Times New Roman" w:hAnsi="Arial" w:cs="Arial"/>
          <w:lang w:val="sr-Cyrl-RS" w:eastAsia="en-GB"/>
        </w:rPr>
        <w:t>чувањ</w:t>
      </w:r>
      <w:r>
        <w:rPr>
          <w:rFonts w:ascii="Arial" w:eastAsia="Times New Roman" w:hAnsi="Arial" w:cs="Arial"/>
          <w:lang w:val="sr-Cyrl-RS" w:eastAsia="en-GB"/>
        </w:rPr>
        <w:t>а</w:t>
      </w:r>
      <w:r w:rsidRPr="005710CE">
        <w:rPr>
          <w:rFonts w:ascii="Arial" w:eastAsia="Times New Roman" w:hAnsi="Arial" w:cs="Arial"/>
          <w:lang w:val="sr-Cyrl-RS" w:eastAsia="en-GB"/>
        </w:rPr>
        <w:t xml:space="preserve"> и администрирањ</w:t>
      </w:r>
      <w:r>
        <w:rPr>
          <w:rFonts w:ascii="Arial" w:eastAsia="Times New Roman" w:hAnsi="Arial" w:cs="Arial"/>
          <w:lang w:val="sr-Cyrl-RS" w:eastAsia="en-GB"/>
        </w:rPr>
        <w:t>а</w:t>
      </w:r>
      <w:r w:rsidRPr="005710CE">
        <w:rPr>
          <w:rFonts w:ascii="Arial" w:eastAsia="Times New Roman" w:hAnsi="Arial" w:cs="Arial"/>
          <w:lang w:val="sr-Cyrl-RS" w:eastAsia="en-GB"/>
        </w:rPr>
        <w:t xml:space="preserve"> дигиталн</w:t>
      </w:r>
      <w:r>
        <w:rPr>
          <w:rFonts w:ascii="Arial" w:eastAsia="Times New Roman" w:hAnsi="Arial" w:cs="Arial"/>
          <w:lang w:val="sr-Cyrl-RS" w:eastAsia="en-GB"/>
        </w:rPr>
        <w:t>е</w:t>
      </w:r>
      <w:r w:rsidRPr="005710CE">
        <w:rPr>
          <w:rFonts w:ascii="Arial" w:eastAsia="Times New Roman" w:hAnsi="Arial" w:cs="Arial"/>
          <w:lang w:val="sr-Cyrl-RS" w:eastAsia="en-GB"/>
        </w:rPr>
        <w:t xml:space="preserve"> имовине за рачун корисника дигиталне имовине</w:t>
      </w:r>
      <w:r>
        <w:rPr>
          <w:rFonts w:ascii="Arial" w:eastAsia="Times New Roman" w:hAnsi="Arial" w:cs="Arial"/>
          <w:lang w:val="sr-Cyrl-RS" w:eastAsia="en-GB"/>
        </w:rPr>
        <w:t xml:space="preserve">, али само у делу чувања криптографских кључева, </w:t>
      </w:r>
      <w:r w:rsidR="003E05BB">
        <w:rPr>
          <w:rFonts w:ascii="Arial" w:eastAsia="Times New Roman" w:hAnsi="Arial" w:cs="Arial"/>
          <w:lang w:val="sr-Cyrl-RS" w:eastAsia="en-GB"/>
        </w:rPr>
        <w:t>(</w:t>
      </w:r>
      <w:r w:rsidR="00387699">
        <w:rPr>
          <w:rFonts w:ascii="Arial" w:eastAsia="Times New Roman" w:hAnsi="Arial" w:cs="Arial"/>
          <w:lang w:val="sr-Cyrl-RS" w:eastAsia="en-GB"/>
        </w:rPr>
        <w:t>2</w:t>
      </w:r>
      <w:r w:rsidR="003E05BB">
        <w:rPr>
          <w:rFonts w:ascii="Arial" w:eastAsia="Times New Roman" w:hAnsi="Arial" w:cs="Arial"/>
          <w:lang w:val="sr-Latn-RS" w:eastAsia="en-GB"/>
        </w:rPr>
        <w:t>)</w:t>
      </w:r>
      <w:r>
        <w:rPr>
          <w:rFonts w:ascii="Arial" w:eastAsia="Times New Roman" w:hAnsi="Arial" w:cs="Arial"/>
          <w:lang w:val="sr-Cyrl-RS" w:eastAsia="en-GB"/>
        </w:rPr>
        <w:t xml:space="preserve"> могућност да </w:t>
      </w:r>
      <w:r w:rsidRPr="005710CE">
        <w:rPr>
          <w:rFonts w:ascii="Arial" w:eastAsia="Times New Roman" w:hAnsi="Arial" w:cs="Arial"/>
          <w:lang w:val="sr-Cyrl-RS" w:eastAsia="en-GB"/>
        </w:rPr>
        <w:t xml:space="preserve">финансијске институције под надзором Народне банке Србије </w:t>
      </w:r>
      <w:r>
        <w:rPr>
          <w:rFonts w:ascii="Arial" w:eastAsia="Times New Roman" w:hAnsi="Arial" w:cs="Arial"/>
          <w:lang w:val="sr-Cyrl-RS" w:eastAsia="en-GB"/>
        </w:rPr>
        <w:t>имају</w:t>
      </w:r>
      <w:r w:rsidRPr="005710CE">
        <w:rPr>
          <w:rFonts w:ascii="Arial" w:eastAsia="Times New Roman" w:hAnsi="Arial" w:cs="Arial"/>
          <w:lang w:val="sr-Cyrl-RS" w:eastAsia="en-GB"/>
        </w:rPr>
        <w:t xml:space="preserve"> власништво у брокерско-дилерском друштву и организатору тржишта који пружа услуге повезане с дигиталном имовином, осим ако то није дозвољено законом којим се уређује пословање одређене финансијске институције</w:t>
      </w:r>
      <w:r w:rsidR="003E05BB">
        <w:rPr>
          <w:rFonts w:ascii="Arial" w:eastAsia="Times New Roman" w:hAnsi="Arial" w:cs="Arial"/>
          <w:lang w:val="sr-Latn-RS" w:eastAsia="en-GB"/>
        </w:rPr>
        <w:t xml:space="preserve"> – </w:t>
      </w:r>
      <w:r w:rsidR="003E05BB">
        <w:rPr>
          <w:rFonts w:ascii="Arial" w:eastAsia="Times New Roman" w:hAnsi="Arial" w:cs="Arial"/>
          <w:lang w:val="sr-Cyrl-RS" w:eastAsia="en-GB"/>
        </w:rPr>
        <w:t>н</w:t>
      </w:r>
      <w:r>
        <w:rPr>
          <w:rFonts w:ascii="Arial" w:eastAsia="Times New Roman" w:hAnsi="Arial" w:cs="Arial"/>
          <w:lang w:val="sr-Cyrl-RS" w:eastAsia="en-GB"/>
        </w:rPr>
        <w:t>аведени изузе</w:t>
      </w:r>
      <w:r w:rsidR="001F655F">
        <w:rPr>
          <w:rFonts w:ascii="Arial" w:eastAsia="Times New Roman" w:hAnsi="Arial" w:cs="Arial"/>
          <w:lang w:val="sr-Cyrl-RS" w:eastAsia="en-GB"/>
        </w:rPr>
        <w:t xml:space="preserve">так је </w:t>
      </w:r>
      <w:r>
        <w:rPr>
          <w:rFonts w:ascii="Arial" w:eastAsia="Times New Roman" w:hAnsi="Arial" w:cs="Arial"/>
          <w:lang w:val="sr-Cyrl-RS" w:eastAsia="en-GB"/>
        </w:rPr>
        <w:t>неопход</w:t>
      </w:r>
      <w:r w:rsidR="001F655F">
        <w:rPr>
          <w:rFonts w:ascii="Arial" w:eastAsia="Times New Roman" w:hAnsi="Arial" w:cs="Arial"/>
          <w:lang w:val="sr-Cyrl-RS" w:eastAsia="en-GB"/>
        </w:rPr>
        <w:t>ан</w:t>
      </w:r>
      <w:r>
        <w:rPr>
          <w:rFonts w:ascii="Arial" w:eastAsia="Times New Roman" w:hAnsi="Arial" w:cs="Arial"/>
          <w:lang w:val="sr-Cyrl-RS" w:eastAsia="en-GB"/>
        </w:rPr>
        <w:t xml:space="preserve"> како би се обезбедило да</w:t>
      </w:r>
      <w:r w:rsidR="001F655F">
        <w:rPr>
          <w:rFonts w:ascii="Arial" w:eastAsia="Times New Roman" w:hAnsi="Arial" w:cs="Arial"/>
          <w:lang w:val="sr-Cyrl-RS" w:eastAsia="en-GB"/>
        </w:rPr>
        <w:t xml:space="preserve"> се</w:t>
      </w:r>
      <w:r>
        <w:rPr>
          <w:rFonts w:ascii="Arial" w:eastAsia="Times New Roman" w:hAnsi="Arial" w:cs="Arial"/>
          <w:lang w:val="sr-Cyrl-RS" w:eastAsia="en-GB"/>
        </w:rPr>
        <w:t xml:space="preserve"> брокерско-дилерска </w:t>
      </w:r>
      <w:r w:rsidR="000031B9">
        <w:rPr>
          <w:rFonts w:ascii="Arial" w:eastAsia="Times New Roman" w:hAnsi="Arial" w:cs="Arial"/>
          <w:lang w:val="sr-Cyrl-RS" w:eastAsia="en-GB"/>
        </w:rPr>
        <w:t>друштва и берза укључе на тржиште дигиталне имовине, будући да власништво у њима имају банке</w:t>
      </w:r>
      <w:r w:rsidR="00CA702D">
        <w:rPr>
          <w:rFonts w:ascii="Arial" w:eastAsia="Times New Roman" w:hAnsi="Arial" w:cs="Arial"/>
          <w:lang w:val="sr-Latn-RS" w:eastAsia="en-GB"/>
        </w:rPr>
        <w:t xml:space="preserve"> </w:t>
      </w:r>
      <w:r w:rsidR="00CA702D">
        <w:rPr>
          <w:rFonts w:ascii="Arial" w:eastAsia="Times New Roman" w:hAnsi="Arial" w:cs="Arial"/>
          <w:lang w:val="sr-Cyrl-RS" w:eastAsia="en-GB"/>
        </w:rPr>
        <w:t>и друге финансијске институције под надзором Народне банке Србије</w:t>
      </w:r>
      <w:r w:rsidR="000031B9">
        <w:rPr>
          <w:rFonts w:ascii="Arial" w:eastAsia="Times New Roman" w:hAnsi="Arial" w:cs="Arial"/>
          <w:lang w:val="sr-Cyrl-RS" w:eastAsia="en-GB"/>
        </w:rPr>
        <w:t>, при чему се</w:t>
      </w:r>
      <w:r w:rsidR="003E05BB">
        <w:rPr>
          <w:rFonts w:ascii="Arial" w:eastAsia="Times New Roman" w:hAnsi="Arial" w:cs="Arial"/>
          <w:lang w:val="sr-Cyrl-RS" w:eastAsia="en-GB"/>
        </w:rPr>
        <w:t xml:space="preserve"> овим учешћем </w:t>
      </w:r>
      <w:r w:rsidR="000031B9">
        <w:rPr>
          <w:rFonts w:ascii="Arial" w:eastAsia="Times New Roman" w:hAnsi="Arial" w:cs="Arial"/>
          <w:lang w:val="sr-Cyrl-RS" w:eastAsia="en-GB"/>
        </w:rPr>
        <w:t>неће угрозити стабилност пословања тих финансијских институција</w:t>
      </w:r>
      <w:r w:rsidR="003E05BB">
        <w:rPr>
          <w:rFonts w:ascii="Arial" w:eastAsia="Times New Roman" w:hAnsi="Arial" w:cs="Arial"/>
          <w:lang w:val="sr-Cyrl-RS" w:eastAsia="en-GB"/>
        </w:rPr>
        <w:t xml:space="preserve"> и стабилност финансијског система у Републици Србији</w:t>
      </w:r>
      <w:r w:rsidR="003E05BB">
        <w:rPr>
          <w:rFonts w:ascii="Arial" w:eastAsia="Times New Roman" w:hAnsi="Arial" w:cs="Arial"/>
          <w:lang w:val="sr-Latn-RS" w:eastAsia="en-GB"/>
        </w:rPr>
        <w:t>,</w:t>
      </w:r>
      <w:r w:rsidR="000031B9">
        <w:rPr>
          <w:rFonts w:ascii="Arial" w:eastAsia="Times New Roman" w:hAnsi="Arial" w:cs="Arial"/>
          <w:lang w:val="sr-Cyrl-RS" w:eastAsia="en-GB"/>
        </w:rPr>
        <w:t xml:space="preserve"> </w:t>
      </w:r>
      <w:r w:rsidR="003E05BB">
        <w:rPr>
          <w:rFonts w:ascii="Arial" w:eastAsia="Times New Roman" w:hAnsi="Arial" w:cs="Arial"/>
          <w:lang w:val="sr-Latn-RS" w:eastAsia="en-GB"/>
        </w:rPr>
        <w:t>(</w:t>
      </w:r>
      <w:r w:rsidR="00387699">
        <w:rPr>
          <w:rFonts w:ascii="Arial" w:eastAsia="Times New Roman" w:hAnsi="Arial" w:cs="Arial"/>
          <w:lang w:val="sr-Cyrl-RS" w:eastAsia="en-GB"/>
        </w:rPr>
        <w:t>3</w:t>
      </w:r>
      <w:r w:rsidR="003E05BB">
        <w:rPr>
          <w:rFonts w:ascii="Arial" w:eastAsia="Times New Roman" w:hAnsi="Arial" w:cs="Arial"/>
          <w:lang w:val="sr-Latn-RS" w:eastAsia="en-GB"/>
        </w:rPr>
        <w:t>)</w:t>
      </w:r>
      <w:r w:rsidR="000031B9">
        <w:rPr>
          <w:rFonts w:ascii="Arial" w:eastAsia="Times New Roman" w:hAnsi="Arial" w:cs="Arial"/>
          <w:lang w:val="sr-Cyrl-RS" w:eastAsia="en-GB"/>
        </w:rPr>
        <w:t xml:space="preserve"> могућност да </w:t>
      </w:r>
      <w:r w:rsidR="000031B9" w:rsidRPr="000031B9">
        <w:rPr>
          <w:rFonts w:ascii="Arial" w:eastAsia="Times New Roman" w:hAnsi="Arial" w:cs="Arial"/>
          <w:lang w:val="sr-Cyrl-RS" w:eastAsia="en-GB"/>
        </w:rPr>
        <w:t xml:space="preserve">Народна банка Србије </w:t>
      </w:r>
      <w:r w:rsidR="000031B9">
        <w:rPr>
          <w:rFonts w:ascii="Arial" w:eastAsia="Times New Roman" w:hAnsi="Arial" w:cs="Arial"/>
          <w:lang w:val="sr-Cyrl-RS" w:eastAsia="en-GB"/>
        </w:rPr>
        <w:t>пропише</w:t>
      </w:r>
      <w:r w:rsidR="000031B9" w:rsidRPr="000031B9">
        <w:rPr>
          <w:rFonts w:ascii="Arial" w:eastAsia="Times New Roman" w:hAnsi="Arial" w:cs="Arial"/>
          <w:lang w:val="sr-Cyrl-RS" w:eastAsia="en-GB"/>
        </w:rPr>
        <w:t xml:space="preserve"> услове под којима и начин на који финансијске институције под надзором Народне банке Србије могу улагати у дигиталнe токене који имају одлике финансијског инструмента или који се користе искључиво у сврху улагања.</w:t>
      </w:r>
      <w:r w:rsidR="00382439">
        <w:rPr>
          <w:rFonts w:ascii="Arial" w:eastAsia="Times New Roman" w:hAnsi="Arial" w:cs="Arial"/>
          <w:lang w:val="sr-Cyrl-RS" w:eastAsia="en-GB"/>
        </w:rPr>
        <w:t xml:space="preserve"> </w:t>
      </w:r>
    </w:p>
    <w:p w14:paraId="5BB438C3" w14:textId="4A82355E" w:rsidR="009F7B8D" w:rsidRDefault="00F453BE" w:rsidP="005C2388">
      <w:pPr>
        <w:spacing w:after="120" w:line="240" w:lineRule="auto"/>
        <w:ind w:firstLine="284"/>
        <w:jc w:val="both"/>
        <w:rPr>
          <w:rFonts w:ascii="Arial" w:eastAsia="Times New Roman" w:hAnsi="Arial" w:cs="Arial"/>
          <w:lang w:val="sr-Cyrl-RS" w:eastAsia="en-GB"/>
        </w:rPr>
      </w:pPr>
      <w:r w:rsidRPr="005C63EB">
        <w:rPr>
          <w:rFonts w:ascii="Arial" w:eastAsia="Times New Roman" w:hAnsi="Arial" w:cs="Arial"/>
          <w:lang w:val="sr-Cyrl-RS" w:eastAsia="en-GB"/>
        </w:rPr>
        <w:t>У</w:t>
      </w:r>
      <w:r w:rsidRPr="00F453BE">
        <w:rPr>
          <w:rFonts w:ascii="Arial" w:eastAsia="Times New Roman" w:hAnsi="Arial" w:cs="Arial"/>
          <w:b/>
          <w:lang w:val="sr-Cyrl-RS" w:eastAsia="en-GB"/>
        </w:rPr>
        <w:t xml:space="preserve"> члану 14.</w:t>
      </w:r>
      <w:r>
        <w:rPr>
          <w:rFonts w:ascii="Arial" w:eastAsia="Times New Roman" w:hAnsi="Arial" w:cs="Arial"/>
          <w:lang w:val="sr-Cyrl-RS" w:eastAsia="en-GB"/>
        </w:rPr>
        <w:t xml:space="preserve"> уређено је п</w:t>
      </w:r>
      <w:r w:rsidRPr="00F453BE">
        <w:rPr>
          <w:rFonts w:ascii="Arial" w:eastAsia="Times New Roman" w:hAnsi="Arial" w:cs="Arial"/>
          <w:lang w:val="sr-Cyrl-RS" w:eastAsia="en-GB"/>
        </w:rPr>
        <w:t>ословање правних лица и предузетника у вези с дигиталном имовином</w:t>
      </w:r>
      <w:r>
        <w:rPr>
          <w:rFonts w:ascii="Arial" w:eastAsia="Times New Roman" w:hAnsi="Arial" w:cs="Arial"/>
          <w:lang w:val="sr-Cyrl-RS" w:eastAsia="en-GB"/>
        </w:rPr>
        <w:t xml:space="preserve">. </w:t>
      </w:r>
      <w:r w:rsidR="005C2388">
        <w:rPr>
          <w:rFonts w:ascii="Arial" w:eastAsia="Times New Roman" w:hAnsi="Arial" w:cs="Arial"/>
          <w:lang w:val="sr-Cyrl-RS" w:eastAsia="en-GB"/>
        </w:rPr>
        <w:t>Предвиђено је да се в</w:t>
      </w:r>
      <w:r w:rsidR="005C2388" w:rsidRPr="005C2388">
        <w:rPr>
          <w:rFonts w:ascii="Arial" w:eastAsia="Times New Roman" w:hAnsi="Arial" w:cs="Arial"/>
          <w:lang w:val="sr-Cyrl-RS" w:eastAsia="en-GB"/>
        </w:rPr>
        <w:t>иртуелне валуте не могу уносити као улог у привредно друштво, већ се могу конвертовати (заменити) за новац и као новчани улог уплатити у друштво</w:t>
      </w:r>
      <w:r w:rsidR="005C2388">
        <w:rPr>
          <w:rFonts w:ascii="Arial" w:eastAsia="Times New Roman" w:hAnsi="Arial" w:cs="Arial"/>
          <w:lang w:val="sr-Cyrl-RS" w:eastAsia="en-GB"/>
        </w:rPr>
        <w:t>, док, са друге стране, н</w:t>
      </w:r>
      <w:r w:rsidR="005C2388" w:rsidRPr="005C2388">
        <w:rPr>
          <w:rFonts w:ascii="Arial" w:eastAsia="Times New Roman" w:hAnsi="Arial" w:cs="Arial"/>
          <w:lang w:val="sr-Cyrl-RS" w:eastAsia="en-GB"/>
        </w:rPr>
        <w:t>еновчани улози у привредно друштво могу бити у дигиталним токенима који се не односе на пружање услуга или извршење рада</w:t>
      </w:r>
      <w:r w:rsidR="005C2388">
        <w:rPr>
          <w:rFonts w:ascii="Arial" w:eastAsia="Times New Roman" w:hAnsi="Arial" w:cs="Arial"/>
          <w:lang w:val="sr-Cyrl-RS" w:eastAsia="en-GB"/>
        </w:rPr>
        <w:t xml:space="preserve"> (Комисија утврђује листу ових дигиталних токена)</w:t>
      </w:r>
      <w:r w:rsidR="00A63531" w:rsidRPr="00A63531">
        <w:rPr>
          <w:rFonts w:ascii="Arial" w:eastAsia="Times New Roman" w:hAnsi="Arial" w:cs="Arial"/>
          <w:lang w:val="sr-Latn-RS" w:eastAsia="en-GB"/>
        </w:rPr>
        <w:t xml:space="preserve">. </w:t>
      </w:r>
      <w:r w:rsidR="005C2388">
        <w:rPr>
          <w:rFonts w:ascii="Arial" w:eastAsia="Times New Roman" w:hAnsi="Arial" w:cs="Arial"/>
          <w:lang w:val="sr-Cyrl-RS" w:eastAsia="en-GB"/>
        </w:rPr>
        <w:t xml:space="preserve">Само у случају ортачких и командитних друштава </w:t>
      </w:r>
      <w:r w:rsidR="005C2388" w:rsidRPr="005C2388">
        <w:rPr>
          <w:rFonts w:ascii="Arial" w:eastAsia="Times New Roman" w:hAnsi="Arial" w:cs="Arial"/>
          <w:lang w:val="sr-Cyrl-RS" w:eastAsia="en-GB"/>
        </w:rPr>
        <w:t>неновчани улози могу бити и у дигиталним токенима који се односе на пружање услуга или извршење рада</w:t>
      </w:r>
      <w:r w:rsidR="005C2388">
        <w:rPr>
          <w:rFonts w:ascii="Arial" w:eastAsia="Times New Roman" w:hAnsi="Arial" w:cs="Arial"/>
          <w:lang w:val="sr-Cyrl-RS" w:eastAsia="en-GB"/>
        </w:rPr>
        <w:t>.</w:t>
      </w:r>
      <w:r w:rsidR="005C2388" w:rsidRPr="005C2388">
        <w:rPr>
          <w:rFonts w:ascii="Arial" w:eastAsia="Times New Roman" w:hAnsi="Arial" w:cs="Arial"/>
          <w:lang w:val="sr-Cyrl-RS" w:eastAsia="en-GB"/>
        </w:rPr>
        <w:t xml:space="preserve"> </w:t>
      </w:r>
      <w:r w:rsidR="00A63531" w:rsidRPr="00A63531">
        <w:rPr>
          <w:rFonts w:ascii="Arial" w:eastAsia="Times New Roman" w:hAnsi="Arial" w:cs="Arial"/>
          <w:lang w:val="sr-Cyrl-RS" w:eastAsia="en-GB"/>
        </w:rPr>
        <w:t>Такође је утврђено</w:t>
      </w:r>
      <w:r w:rsidR="00A63531" w:rsidRPr="00D31AB4">
        <w:rPr>
          <w:rFonts w:ascii="Arial" w:hAnsi="Arial"/>
          <w:lang w:val="sr-Cyrl-RS"/>
        </w:rPr>
        <w:t xml:space="preserve"> </w:t>
      </w:r>
      <w:r w:rsidR="009D60DB">
        <w:rPr>
          <w:rFonts w:ascii="Arial" w:hAnsi="Arial"/>
          <w:lang w:val="sr-Cyrl-RS"/>
        </w:rPr>
        <w:t>да се н</w:t>
      </w:r>
      <w:r w:rsidR="009D60DB" w:rsidRPr="009D60DB">
        <w:rPr>
          <w:rFonts w:ascii="Arial" w:hAnsi="Arial"/>
          <w:lang w:val="sr-Cyrl-RS"/>
        </w:rPr>
        <w:t xml:space="preserve">а поступак принудног намирења потраживања извршних поверилаца </w:t>
      </w:r>
      <w:r w:rsidR="009D60DB">
        <w:rPr>
          <w:rFonts w:ascii="Arial" w:hAnsi="Arial"/>
          <w:lang w:val="sr-Cyrl-RS"/>
        </w:rPr>
        <w:t xml:space="preserve">на дигиталној имовини сходно </w:t>
      </w:r>
      <w:r w:rsidR="009D60DB" w:rsidRPr="009D60DB">
        <w:rPr>
          <w:rFonts w:ascii="Arial" w:hAnsi="Arial"/>
          <w:lang w:val="sr-Cyrl-RS"/>
        </w:rPr>
        <w:t>примењују одредбе закона којим се уређују извршење и обезбеђење</w:t>
      </w:r>
      <w:r w:rsidR="009D60DB">
        <w:rPr>
          <w:rFonts w:ascii="Arial" w:hAnsi="Arial"/>
          <w:lang w:val="sr-Cyrl-RS"/>
        </w:rPr>
        <w:t>,</w:t>
      </w:r>
      <w:r w:rsidR="009D60DB" w:rsidRPr="009D60DB">
        <w:rPr>
          <w:rFonts w:ascii="Arial" w:hAnsi="Arial"/>
          <w:lang w:val="sr-Cyrl-RS"/>
        </w:rPr>
        <w:t xml:space="preserve"> </w:t>
      </w:r>
      <w:r w:rsidR="007B2A78">
        <w:rPr>
          <w:rFonts w:ascii="Arial" w:hAnsi="Arial" w:cs="Arial"/>
          <w:lang w:val="sr-Cyrl-RS"/>
        </w:rPr>
        <w:t xml:space="preserve"> </w:t>
      </w:r>
      <w:r w:rsidR="00D61A66">
        <w:rPr>
          <w:rFonts w:ascii="Arial" w:hAnsi="Arial" w:cs="Arial"/>
          <w:lang w:val="sr-Cyrl-RS"/>
        </w:rPr>
        <w:t xml:space="preserve">а </w:t>
      </w:r>
      <w:r w:rsidR="00A63531" w:rsidRPr="00A63531">
        <w:rPr>
          <w:rFonts w:ascii="Arial" w:hAnsi="Arial" w:cs="Arial"/>
          <w:lang w:val="sr-Cyrl-RS"/>
        </w:rPr>
        <w:t>правна лица и предузетници</w:t>
      </w:r>
      <w:r w:rsidR="007B2A78">
        <w:rPr>
          <w:rFonts w:ascii="Arial" w:hAnsi="Arial" w:cs="Arial"/>
          <w:lang w:val="sr-Cyrl-RS"/>
        </w:rPr>
        <w:t xml:space="preserve"> који имају</w:t>
      </w:r>
      <w:r w:rsidR="00A63531" w:rsidRPr="00A63531">
        <w:rPr>
          <w:rFonts w:ascii="Arial" w:hAnsi="Arial" w:cs="Arial"/>
          <w:lang w:val="sr-Cyrl-RS"/>
        </w:rPr>
        <w:t xml:space="preserve"> </w:t>
      </w:r>
      <w:r w:rsidR="007B2A78">
        <w:rPr>
          <w:rFonts w:ascii="Arial" w:eastAsia="Times New Roman" w:hAnsi="Arial" w:cs="Arial"/>
          <w:lang w:val="sr-Cyrl-RS" w:eastAsia="en-GB"/>
        </w:rPr>
        <w:t xml:space="preserve">својство извршног дужника </w:t>
      </w:r>
      <w:r w:rsidR="00A63531">
        <w:rPr>
          <w:rFonts w:ascii="Arial" w:eastAsia="Times New Roman" w:hAnsi="Arial" w:cs="Arial"/>
          <w:lang w:val="sr-Cyrl-RS" w:eastAsia="en-GB"/>
        </w:rPr>
        <w:t xml:space="preserve">дужни </w:t>
      </w:r>
      <w:r w:rsidR="00A00FD6">
        <w:rPr>
          <w:rFonts w:ascii="Arial" w:eastAsia="Times New Roman" w:hAnsi="Arial" w:cs="Arial"/>
          <w:lang w:val="sr-Cyrl-RS" w:eastAsia="en-GB"/>
        </w:rPr>
        <w:t xml:space="preserve">су </w:t>
      </w:r>
      <w:r w:rsidR="00A63531">
        <w:rPr>
          <w:rFonts w:ascii="Arial" w:eastAsia="Times New Roman" w:hAnsi="Arial" w:cs="Arial"/>
          <w:lang w:val="sr-Cyrl-RS" w:eastAsia="en-GB"/>
        </w:rPr>
        <w:t xml:space="preserve">да сарађују са надлежним органима у извршном поступку, укључујући обавезу достављања </w:t>
      </w:r>
      <w:r w:rsidR="00A63531" w:rsidRPr="00A63531">
        <w:rPr>
          <w:rFonts w:ascii="Arial" w:eastAsia="Times New Roman" w:hAnsi="Arial" w:cs="Arial"/>
          <w:lang w:val="sr-Cyrl-RS" w:eastAsia="en-GB"/>
        </w:rPr>
        <w:t>средст</w:t>
      </w:r>
      <w:r w:rsidR="00A63531">
        <w:rPr>
          <w:rFonts w:ascii="Arial" w:eastAsia="Times New Roman" w:hAnsi="Arial" w:cs="Arial"/>
          <w:lang w:val="sr-Cyrl-RS" w:eastAsia="en-GB"/>
        </w:rPr>
        <w:t>а</w:t>
      </w:r>
      <w:r w:rsidR="00A63531" w:rsidRPr="00A63531">
        <w:rPr>
          <w:rFonts w:ascii="Arial" w:eastAsia="Times New Roman" w:hAnsi="Arial" w:cs="Arial"/>
          <w:lang w:val="sr-Cyrl-RS" w:eastAsia="en-GB"/>
        </w:rPr>
        <w:t>ва помоћу којих се приступа дигиталној имовини (нпр. криптографск</w:t>
      </w:r>
      <w:r w:rsidR="00A63531">
        <w:rPr>
          <w:rFonts w:ascii="Arial" w:eastAsia="Times New Roman" w:hAnsi="Arial" w:cs="Arial"/>
          <w:lang w:val="sr-Cyrl-RS" w:eastAsia="en-GB"/>
        </w:rPr>
        <w:t>их</w:t>
      </w:r>
      <w:r w:rsidR="00A63531" w:rsidRPr="00A63531">
        <w:rPr>
          <w:rFonts w:ascii="Arial" w:eastAsia="Times New Roman" w:hAnsi="Arial" w:cs="Arial"/>
          <w:lang w:val="sr-Cyrl-RS" w:eastAsia="en-GB"/>
        </w:rPr>
        <w:t xml:space="preserve"> кључев</w:t>
      </w:r>
      <w:r w:rsidR="00A63531">
        <w:rPr>
          <w:rFonts w:ascii="Arial" w:eastAsia="Times New Roman" w:hAnsi="Arial" w:cs="Arial"/>
          <w:lang w:val="sr-Cyrl-RS" w:eastAsia="en-GB"/>
        </w:rPr>
        <w:t>а)</w:t>
      </w:r>
      <w:r w:rsidR="00A63531" w:rsidRPr="00A63531">
        <w:rPr>
          <w:rFonts w:ascii="Arial" w:eastAsia="Times New Roman" w:hAnsi="Arial" w:cs="Arial"/>
          <w:lang w:val="sr-Cyrl-RS" w:eastAsia="en-GB"/>
        </w:rPr>
        <w:t>.</w:t>
      </w:r>
    </w:p>
    <w:p w14:paraId="2FC8C913" w14:textId="7F35CB66" w:rsidR="00A63531" w:rsidRDefault="00A63531" w:rsidP="00F703A9">
      <w:pPr>
        <w:spacing w:after="120" w:line="240" w:lineRule="auto"/>
        <w:ind w:firstLine="284"/>
        <w:jc w:val="both"/>
        <w:rPr>
          <w:rFonts w:ascii="Arial" w:hAnsi="Arial" w:cs="Arial"/>
          <w:lang w:val="sr-Cyrl-RS"/>
        </w:rPr>
      </w:pPr>
      <w:r w:rsidRPr="005C63EB">
        <w:rPr>
          <w:rFonts w:ascii="Arial" w:hAnsi="Arial" w:cs="Arial"/>
          <w:lang w:val="sr-Cyrl-RS"/>
        </w:rPr>
        <w:t>У</w:t>
      </w:r>
      <w:r w:rsidRPr="00A63531">
        <w:rPr>
          <w:rFonts w:ascii="Arial" w:hAnsi="Arial" w:cs="Arial"/>
          <w:b/>
          <w:lang w:val="sr-Cyrl-RS"/>
        </w:rPr>
        <w:t xml:space="preserve"> члану 15. </w:t>
      </w:r>
      <w:r w:rsidRPr="00A63531">
        <w:rPr>
          <w:rFonts w:ascii="Arial" w:hAnsi="Arial" w:cs="Arial"/>
          <w:lang w:val="sr-Cyrl-RS"/>
        </w:rPr>
        <w:t>је утврђено да Република Србија, Народна банка Србије, Комисија и други надлежни органи и органи јавне власти не гарантују за вредност дигиталне имовине и не сносе одговорност за било коју евентуалну штету и губитке кој</w:t>
      </w:r>
      <w:r w:rsidR="00F703A9">
        <w:rPr>
          <w:rFonts w:ascii="Arial" w:hAnsi="Arial" w:cs="Arial"/>
          <w:lang w:val="sr-Cyrl-RS"/>
        </w:rPr>
        <w:t xml:space="preserve">и настану </w:t>
      </w:r>
      <w:r w:rsidRPr="00A63531">
        <w:rPr>
          <w:rFonts w:ascii="Arial" w:hAnsi="Arial" w:cs="Arial"/>
          <w:lang w:val="sr-Cyrl-RS"/>
        </w:rPr>
        <w:t>у вези са обављањем трансакција с дигиталном имовином.</w:t>
      </w:r>
      <w:r w:rsidR="00F703A9">
        <w:rPr>
          <w:rFonts w:ascii="Arial" w:hAnsi="Arial" w:cs="Arial"/>
          <w:lang w:val="sr-Cyrl-RS"/>
        </w:rPr>
        <w:t xml:space="preserve"> </w:t>
      </w:r>
      <w:r w:rsidRPr="00A63531">
        <w:rPr>
          <w:rFonts w:ascii="Arial" w:hAnsi="Arial" w:cs="Arial"/>
          <w:lang w:val="sr-Cyrl-RS"/>
        </w:rPr>
        <w:t>П</w:t>
      </w:r>
      <w:r w:rsidR="00F703A9">
        <w:rPr>
          <w:rFonts w:ascii="Arial" w:hAnsi="Arial" w:cs="Arial"/>
          <w:lang w:val="sr-Cyrl-RS"/>
        </w:rPr>
        <w:t>редвиђено је и да су п</w:t>
      </w:r>
      <w:r w:rsidRPr="00A63531">
        <w:rPr>
          <w:rFonts w:ascii="Arial" w:hAnsi="Arial" w:cs="Arial"/>
          <w:lang w:val="sr-Cyrl-RS"/>
        </w:rPr>
        <w:t>ружаоци услуга повезаних с дигиталном имовином дужни да пре успостављања пословног односа с корисником дигиталне имовине или вршења трансакције с дигиталном имовином тог корисника обавесте о ризицима обављања трансакција с дигиталном имовином, укључујући ризик од делимичног или потпуног губитка новчаних средстава, односно друге имовине, као и о томе да се на трансакције с дигиталном имовином не примењују прописи којима се уређује осигурање депозита или заштита инвеститора, као ни прописи којима се уређује заштита корисника финансијских услуга.</w:t>
      </w:r>
      <w:r w:rsidR="001529CD">
        <w:rPr>
          <w:rFonts w:ascii="Arial" w:hAnsi="Arial" w:cs="Arial"/>
          <w:lang w:val="sr-Cyrl-RS"/>
        </w:rPr>
        <w:t xml:space="preserve"> То, другим речима, значи да је област дигиталне имовине област у којој корисници морају да буду свесни високих ризика који прате та улагањ</w:t>
      </w:r>
      <w:r w:rsidR="00644780">
        <w:rPr>
          <w:rFonts w:ascii="Arial" w:hAnsi="Arial" w:cs="Arial"/>
          <w:lang w:val="sr-Cyrl-RS"/>
        </w:rPr>
        <w:t>а</w:t>
      </w:r>
      <w:r w:rsidR="001529CD">
        <w:rPr>
          <w:rFonts w:ascii="Arial" w:hAnsi="Arial" w:cs="Arial"/>
          <w:lang w:val="sr-Cyrl-RS"/>
        </w:rPr>
        <w:t xml:space="preserve"> и могућности да уопште неће моћи да поврате своја улагања, као и да у том случају не могу да захтевају одговорност од државе и њених институција (као нпр. код осиг</w:t>
      </w:r>
      <w:r w:rsidR="00644780">
        <w:rPr>
          <w:rFonts w:ascii="Arial" w:hAnsi="Arial" w:cs="Arial"/>
          <w:lang w:val="sr-Cyrl-RS"/>
        </w:rPr>
        <w:t>у</w:t>
      </w:r>
      <w:r w:rsidR="001529CD">
        <w:rPr>
          <w:rFonts w:ascii="Arial" w:hAnsi="Arial" w:cs="Arial"/>
          <w:lang w:val="sr-Cyrl-RS"/>
        </w:rPr>
        <w:t>рања депозита код банака или заштите инвеститора на тржишту капитала). Корисници ус</w:t>
      </w:r>
      <w:r w:rsidR="00644780">
        <w:rPr>
          <w:rFonts w:ascii="Arial" w:hAnsi="Arial" w:cs="Arial"/>
          <w:lang w:val="sr-Cyrl-RS"/>
        </w:rPr>
        <w:t>л</w:t>
      </w:r>
      <w:r w:rsidR="001529CD">
        <w:rPr>
          <w:rFonts w:ascii="Arial" w:hAnsi="Arial" w:cs="Arial"/>
          <w:lang w:val="sr-Cyrl-RS"/>
        </w:rPr>
        <w:t>уга дигиталне имовине немају право ни на заштиту права у посебном поступку који се води ради заштите корисника финансијских услуга, већ располажу у крајњој линиј</w:t>
      </w:r>
      <w:r w:rsidR="00644780">
        <w:rPr>
          <w:rFonts w:ascii="Arial" w:hAnsi="Arial" w:cs="Arial"/>
          <w:lang w:val="sr-Cyrl-RS"/>
        </w:rPr>
        <w:t>и</w:t>
      </w:r>
      <w:r w:rsidR="001529CD">
        <w:rPr>
          <w:rFonts w:ascii="Arial" w:hAnsi="Arial" w:cs="Arial"/>
          <w:lang w:val="sr-Cyrl-RS"/>
        </w:rPr>
        <w:t xml:space="preserve"> судском заштитом ако сматрају да су им права повређена.</w:t>
      </w:r>
    </w:p>
    <w:p w14:paraId="5096CC3D" w14:textId="27DEFF6A" w:rsidR="005A02E6" w:rsidRDefault="005A02E6" w:rsidP="001A7651">
      <w:pPr>
        <w:spacing w:after="120" w:line="240" w:lineRule="auto"/>
        <w:ind w:firstLine="284"/>
        <w:jc w:val="both"/>
        <w:rPr>
          <w:rFonts w:ascii="Arial" w:eastAsia="Times New Roman" w:hAnsi="Arial" w:cs="Arial"/>
          <w:lang w:val="sr-Cyrl-RS" w:eastAsia="en-GB"/>
        </w:rPr>
      </w:pPr>
      <w:r w:rsidRPr="001A7651">
        <w:rPr>
          <w:rFonts w:ascii="Arial" w:eastAsia="Times New Roman" w:hAnsi="Arial" w:cs="Arial"/>
          <w:b/>
          <w:lang w:val="sr-Cyrl-RS" w:eastAsia="en-GB"/>
        </w:rPr>
        <w:t>Чланом</w:t>
      </w:r>
      <w:r w:rsidR="00F2342E" w:rsidRPr="00307531">
        <w:rPr>
          <w:rFonts w:ascii="Arial" w:hAnsi="Arial"/>
          <w:b/>
          <w:lang w:val="sr-Cyrl-RS"/>
        </w:rPr>
        <w:t xml:space="preserve"> 16.</w:t>
      </w:r>
      <w:r w:rsidR="00F2342E" w:rsidRPr="001A7651">
        <w:rPr>
          <w:rFonts w:ascii="Arial" w:hAnsi="Arial"/>
          <w:lang w:val="sr-Cyrl-RS"/>
        </w:rPr>
        <w:t xml:space="preserve"> </w:t>
      </w:r>
      <w:r w:rsidRPr="00A94F81">
        <w:rPr>
          <w:rFonts w:ascii="Arial" w:eastAsia="Times New Roman" w:hAnsi="Arial" w:cs="Arial"/>
          <w:lang w:val="sr-Cyrl-RS" w:eastAsia="en-GB"/>
        </w:rPr>
        <w:t xml:space="preserve">прописано је да се глава II. </w:t>
      </w:r>
      <w:r w:rsidR="00923115">
        <w:rPr>
          <w:rFonts w:ascii="Arial" w:eastAsia="Times New Roman" w:hAnsi="Arial" w:cs="Arial"/>
          <w:lang w:val="sr-Cyrl-RS" w:eastAsia="en-GB"/>
        </w:rPr>
        <w:t>Предлога</w:t>
      </w:r>
      <w:r w:rsidR="001A7651">
        <w:rPr>
          <w:rFonts w:ascii="Arial" w:eastAsia="Times New Roman" w:hAnsi="Arial" w:cs="Arial"/>
          <w:lang w:val="sr-Cyrl-RS" w:eastAsia="en-GB"/>
        </w:rPr>
        <w:t xml:space="preserve"> </w:t>
      </w:r>
      <w:r w:rsidRPr="00A94F81">
        <w:rPr>
          <w:rFonts w:ascii="Arial" w:eastAsia="Times New Roman" w:hAnsi="Arial" w:cs="Arial"/>
          <w:lang w:val="sr-Cyrl-RS" w:eastAsia="en-GB"/>
        </w:rPr>
        <w:t>закона (чл. 16. до 29.) односи на иницијалну понуду дигиталне имовине која се издаје у Републици.</w:t>
      </w:r>
      <w:r w:rsidR="001A7651">
        <w:rPr>
          <w:rFonts w:ascii="Arial" w:eastAsia="Times New Roman" w:hAnsi="Arial" w:cs="Arial"/>
          <w:lang w:val="sr-Cyrl-RS" w:eastAsia="en-GB"/>
        </w:rPr>
        <w:t xml:space="preserve"> </w:t>
      </w:r>
      <w:r w:rsidRPr="00A94F81">
        <w:rPr>
          <w:rFonts w:ascii="Arial" w:eastAsia="Times New Roman" w:hAnsi="Arial" w:cs="Arial"/>
          <w:lang w:val="sr-Cyrl-RS" w:eastAsia="en-GB"/>
        </w:rPr>
        <w:t>Предвиђен је систем по ком је издавање дигиталне имовине</w:t>
      </w:r>
      <w:r w:rsidR="001A7651">
        <w:rPr>
          <w:rFonts w:ascii="Arial" w:eastAsia="Times New Roman" w:hAnsi="Arial" w:cs="Arial"/>
          <w:lang w:val="sr-Cyrl-RS" w:eastAsia="en-GB"/>
        </w:rPr>
        <w:t>,</w:t>
      </w:r>
      <w:r w:rsidR="001A7651" w:rsidRPr="001A7651">
        <w:t xml:space="preserve"> </w:t>
      </w:r>
      <w:r w:rsidR="001A7651" w:rsidRPr="001A7651">
        <w:rPr>
          <w:rFonts w:ascii="Arial" w:eastAsia="Times New Roman" w:hAnsi="Arial" w:cs="Arial"/>
          <w:lang w:val="sr-Cyrl-RS" w:eastAsia="en-GB"/>
        </w:rPr>
        <w:t>без обзира на то да ли је за њу сачињен и/или одобрен бели папир</w:t>
      </w:r>
      <w:r w:rsidR="001A7651">
        <w:rPr>
          <w:rFonts w:ascii="Arial" w:eastAsia="Times New Roman" w:hAnsi="Arial" w:cs="Arial"/>
          <w:lang w:val="sr-Cyrl-RS" w:eastAsia="en-GB"/>
        </w:rPr>
        <w:t>,</w:t>
      </w:r>
      <w:r w:rsidRPr="00A94F81">
        <w:rPr>
          <w:rFonts w:ascii="Arial" w:eastAsia="Times New Roman" w:hAnsi="Arial" w:cs="Arial"/>
          <w:lang w:val="sr-Cyrl-RS" w:eastAsia="en-GB"/>
        </w:rPr>
        <w:t xml:space="preserve"> дозвољено, али да је оглашавање (односно рекламирање) иницијалне понуде дигиталне имовине дозвољено само у складу са овом главом. </w:t>
      </w:r>
    </w:p>
    <w:p w14:paraId="3C78DE98" w14:textId="77777777" w:rsidR="00FF004A" w:rsidRPr="00A94F81" w:rsidRDefault="00FF004A" w:rsidP="001A7651">
      <w:pPr>
        <w:spacing w:after="120" w:line="240" w:lineRule="auto"/>
        <w:ind w:firstLine="284"/>
        <w:jc w:val="both"/>
        <w:rPr>
          <w:rFonts w:ascii="Arial" w:eastAsia="Times New Roman" w:hAnsi="Arial" w:cs="Arial"/>
          <w:lang w:val="sr-Cyrl-RS" w:eastAsia="en-GB"/>
        </w:rPr>
      </w:pPr>
    </w:p>
    <w:p w14:paraId="03F14CFD" w14:textId="0E2FEB52" w:rsidR="005A02E6" w:rsidRPr="00A94F81" w:rsidRDefault="005A02E6" w:rsidP="005A02E6">
      <w:pPr>
        <w:spacing w:after="120" w:line="240" w:lineRule="auto"/>
        <w:ind w:firstLine="284"/>
        <w:jc w:val="both"/>
        <w:rPr>
          <w:rFonts w:ascii="Arial" w:eastAsia="Times New Roman" w:hAnsi="Arial" w:cs="Arial"/>
          <w:lang w:val="sr-Cyrl-RS" w:eastAsia="en-GB"/>
        </w:rPr>
      </w:pPr>
      <w:r w:rsidRPr="001A7651">
        <w:rPr>
          <w:rFonts w:ascii="Arial" w:eastAsia="Times New Roman" w:hAnsi="Arial" w:cs="Arial"/>
          <w:b/>
          <w:lang w:val="sr-Cyrl-RS" w:eastAsia="en-GB"/>
        </w:rPr>
        <w:t>Члан</w:t>
      </w:r>
      <w:r w:rsidR="00BE6649">
        <w:rPr>
          <w:rFonts w:ascii="Arial" w:eastAsia="Times New Roman" w:hAnsi="Arial" w:cs="Arial"/>
          <w:b/>
          <w:lang w:val="sr-Cyrl-RS" w:eastAsia="en-GB"/>
        </w:rPr>
        <w:t>ом</w:t>
      </w:r>
      <w:r w:rsidRPr="001A7651">
        <w:rPr>
          <w:rFonts w:ascii="Arial" w:eastAsia="Times New Roman" w:hAnsi="Arial" w:cs="Arial"/>
          <w:b/>
          <w:lang w:val="sr-Cyrl-RS" w:eastAsia="en-GB"/>
        </w:rPr>
        <w:t xml:space="preserve"> 17.</w:t>
      </w:r>
      <w:r w:rsidRPr="00A94F81">
        <w:rPr>
          <w:rFonts w:ascii="Arial" w:eastAsia="Times New Roman" w:hAnsi="Arial" w:cs="Arial"/>
          <w:lang w:val="sr-Cyrl-RS" w:eastAsia="en-GB"/>
        </w:rPr>
        <w:t xml:space="preserve"> пропис</w:t>
      </w:r>
      <w:r w:rsidR="00BE6649">
        <w:rPr>
          <w:rFonts w:ascii="Arial" w:eastAsia="Times New Roman" w:hAnsi="Arial" w:cs="Arial"/>
          <w:lang w:val="sr-Cyrl-RS" w:eastAsia="en-GB"/>
        </w:rPr>
        <w:t>ани су</w:t>
      </w:r>
      <w:r w:rsidRPr="00A94F81">
        <w:rPr>
          <w:rFonts w:ascii="Arial" w:eastAsia="Times New Roman" w:hAnsi="Arial" w:cs="Arial"/>
          <w:lang w:val="sr-Cyrl-RS" w:eastAsia="en-GB"/>
        </w:rPr>
        <w:t xml:space="preserve"> случајев</w:t>
      </w:r>
      <w:r w:rsidR="00F53BA3">
        <w:rPr>
          <w:rFonts w:ascii="Arial" w:eastAsia="Times New Roman" w:hAnsi="Arial" w:cs="Arial"/>
          <w:lang w:val="sr-Cyrl-RS" w:eastAsia="en-GB"/>
        </w:rPr>
        <w:t>и</w:t>
      </w:r>
      <w:r w:rsidRPr="00A94F81">
        <w:rPr>
          <w:rFonts w:ascii="Arial" w:eastAsia="Times New Roman" w:hAnsi="Arial" w:cs="Arial"/>
          <w:lang w:val="sr-Cyrl-RS" w:eastAsia="en-GB"/>
        </w:rPr>
        <w:t xml:space="preserve"> у којима је дозвољено оглашавање иницијалне понуде за коју није одобрен бели папир</w:t>
      </w:r>
      <w:r w:rsidR="007679C1" w:rsidRPr="00A94F81">
        <w:rPr>
          <w:rFonts w:ascii="Arial" w:eastAsia="Times New Roman" w:hAnsi="Arial" w:cs="Arial"/>
          <w:lang w:val="sr-Cyrl-RS" w:eastAsia="en-GB"/>
        </w:rPr>
        <w:t>, и то су</w:t>
      </w:r>
      <w:r w:rsidR="00692BF0" w:rsidRPr="00A94F81">
        <w:rPr>
          <w:rFonts w:ascii="Arial" w:eastAsia="Times New Roman" w:hAnsi="Arial" w:cs="Arial"/>
          <w:lang w:val="sr-Cyrl-RS" w:eastAsia="en-GB"/>
        </w:rPr>
        <w:t>, између осталог</w:t>
      </w:r>
      <w:r w:rsidR="00C37F19">
        <w:rPr>
          <w:rFonts w:ascii="Arial" w:eastAsia="Times New Roman" w:hAnsi="Arial" w:cs="Arial"/>
          <w:lang w:val="sr-Cyrl-RS" w:eastAsia="en-GB"/>
        </w:rPr>
        <w:t>,</w:t>
      </w:r>
      <w:r w:rsidR="00692BF0" w:rsidRPr="00A94F81">
        <w:rPr>
          <w:rFonts w:ascii="Arial" w:eastAsia="Times New Roman" w:hAnsi="Arial" w:cs="Arial"/>
          <w:lang w:val="sr-Cyrl-RS" w:eastAsia="en-GB"/>
        </w:rPr>
        <w:t xml:space="preserve"> случајеви када је</w:t>
      </w:r>
      <w:r w:rsidR="007679C1" w:rsidRPr="00A94F81">
        <w:rPr>
          <w:rFonts w:ascii="Arial" w:eastAsia="Times New Roman" w:hAnsi="Arial" w:cs="Arial"/>
          <w:lang w:val="sr-Cyrl-RS" w:eastAsia="en-GB"/>
        </w:rPr>
        <w:t xml:space="preserve"> </w:t>
      </w:r>
      <w:r w:rsidR="00692BF0" w:rsidRPr="00A94F81">
        <w:rPr>
          <w:rFonts w:ascii="Arial" w:eastAsia="Times New Roman" w:hAnsi="Arial" w:cs="Arial"/>
          <w:lang w:val="sr-Cyrl-RS" w:eastAsia="en-GB"/>
        </w:rPr>
        <w:t>иницијална понуда упућена мањем броју од 20 физичких и/или правних лица, када укупна вредност дигиталне имовине коју током периода од 12 месеци издаје један издавалац је мања од 100.000 евра у динарској противвредности по званичном средњем курсу динара према евру који утврђује Народна банка Србије, и др</w:t>
      </w:r>
      <w:r w:rsidRPr="00A94F81">
        <w:rPr>
          <w:rFonts w:ascii="Arial" w:eastAsia="Times New Roman" w:hAnsi="Arial" w:cs="Arial"/>
          <w:lang w:val="sr-Cyrl-RS" w:eastAsia="en-GB"/>
        </w:rPr>
        <w:t>.</w:t>
      </w:r>
    </w:p>
    <w:p w14:paraId="11633714" w14:textId="344FF107" w:rsidR="005A02E6" w:rsidRPr="00A94F81" w:rsidRDefault="005A02E6" w:rsidP="005A02E6">
      <w:pPr>
        <w:spacing w:after="120" w:line="240" w:lineRule="auto"/>
        <w:ind w:firstLine="284"/>
        <w:jc w:val="both"/>
        <w:rPr>
          <w:rFonts w:ascii="Arial" w:eastAsia="Times New Roman" w:hAnsi="Arial" w:cs="Arial"/>
          <w:lang w:val="sr-Cyrl-RS" w:eastAsia="en-GB"/>
        </w:rPr>
      </w:pPr>
      <w:r w:rsidRPr="001A7651">
        <w:rPr>
          <w:rFonts w:ascii="Arial" w:eastAsia="Times New Roman" w:hAnsi="Arial" w:cs="Arial"/>
          <w:b/>
          <w:lang w:val="sr-Cyrl-RS" w:eastAsia="en-GB"/>
        </w:rPr>
        <w:t>Члан</w:t>
      </w:r>
      <w:r w:rsidR="00BE6649">
        <w:rPr>
          <w:rFonts w:ascii="Arial" w:eastAsia="Times New Roman" w:hAnsi="Arial" w:cs="Arial"/>
          <w:b/>
          <w:lang w:val="sr-Cyrl-RS" w:eastAsia="en-GB"/>
        </w:rPr>
        <w:t>ом</w:t>
      </w:r>
      <w:r w:rsidRPr="001A7651">
        <w:rPr>
          <w:rFonts w:ascii="Arial" w:eastAsia="Times New Roman" w:hAnsi="Arial" w:cs="Arial"/>
          <w:b/>
          <w:lang w:val="sr-Cyrl-RS" w:eastAsia="en-GB"/>
        </w:rPr>
        <w:t xml:space="preserve"> 18.</w:t>
      </w:r>
      <w:r w:rsidRPr="00A94F81">
        <w:rPr>
          <w:rFonts w:ascii="Arial" w:eastAsia="Times New Roman" w:hAnsi="Arial" w:cs="Arial"/>
          <w:lang w:val="sr-Cyrl-RS" w:eastAsia="en-GB"/>
        </w:rPr>
        <w:t xml:space="preserve"> пропис</w:t>
      </w:r>
      <w:r w:rsidR="00BE6649">
        <w:rPr>
          <w:rFonts w:ascii="Arial" w:eastAsia="Times New Roman" w:hAnsi="Arial" w:cs="Arial"/>
          <w:lang w:val="sr-Cyrl-RS" w:eastAsia="en-GB"/>
        </w:rPr>
        <w:t>ани су</w:t>
      </w:r>
      <w:r w:rsidRPr="00A94F81">
        <w:rPr>
          <w:rFonts w:ascii="Arial" w:eastAsia="Times New Roman" w:hAnsi="Arial" w:cs="Arial"/>
          <w:lang w:val="sr-Cyrl-RS" w:eastAsia="en-GB"/>
        </w:rPr>
        <w:t xml:space="preserve"> основн</w:t>
      </w:r>
      <w:r w:rsidR="00F53BA3">
        <w:rPr>
          <w:rFonts w:ascii="Arial" w:eastAsia="Times New Roman" w:hAnsi="Arial" w:cs="Arial"/>
          <w:lang w:val="sr-Cyrl-RS" w:eastAsia="en-GB"/>
        </w:rPr>
        <w:t>и</w:t>
      </w:r>
      <w:r w:rsidRPr="00A94F81">
        <w:rPr>
          <w:rFonts w:ascii="Arial" w:eastAsia="Times New Roman" w:hAnsi="Arial" w:cs="Arial"/>
          <w:lang w:val="sr-Cyrl-RS" w:eastAsia="en-GB"/>
        </w:rPr>
        <w:t xml:space="preserve"> услов</w:t>
      </w:r>
      <w:r w:rsidR="00F53BA3">
        <w:rPr>
          <w:rFonts w:ascii="Arial" w:eastAsia="Times New Roman" w:hAnsi="Arial" w:cs="Arial"/>
          <w:lang w:val="sr-Cyrl-RS" w:eastAsia="en-GB"/>
        </w:rPr>
        <w:t>и</w:t>
      </w:r>
      <w:r w:rsidRPr="00A94F81">
        <w:rPr>
          <w:rFonts w:ascii="Arial" w:eastAsia="Times New Roman" w:hAnsi="Arial" w:cs="Arial"/>
          <w:lang w:val="sr-Cyrl-RS" w:eastAsia="en-GB"/>
        </w:rPr>
        <w:t xml:space="preserve"> које оглашавање иницијалне понуде дигиталне имовине</w:t>
      </w:r>
      <w:r w:rsidR="001A7651">
        <w:rPr>
          <w:rFonts w:ascii="Arial" w:eastAsia="Times New Roman" w:hAnsi="Arial" w:cs="Arial"/>
          <w:lang w:val="sr-Cyrl-RS" w:eastAsia="en-GB"/>
        </w:rPr>
        <w:t xml:space="preserve"> за коју је одобрен бели папир</w:t>
      </w:r>
      <w:r w:rsidRPr="00A94F81">
        <w:rPr>
          <w:rFonts w:ascii="Arial" w:eastAsia="Times New Roman" w:hAnsi="Arial" w:cs="Arial"/>
          <w:lang w:val="sr-Cyrl-RS" w:eastAsia="en-GB"/>
        </w:rPr>
        <w:t xml:space="preserve"> треба да испуни.</w:t>
      </w:r>
    </w:p>
    <w:p w14:paraId="04381644" w14:textId="29FD49B8" w:rsidR="005A02E6" w:rsidRPr="00A94F81" w:rsidRDefault="005A02E6" w:rsidP="005A02E6">
      <w:pPr>
        <w:spacing w:after="120" w:line="240" w:lineRule="auto"/>
        <w:ind w:firstLine="284"/>
        <w:jc w:val="both"/>
        <w:rPr>
          <w:rFonts w:ascii="Arial" w:eastAsia="Times New Roman" w:hAnsi="Arial" w:cs="Arial"/>
          <w:lang w:val="sr-Cyrl-RS" w:eastAsia="en-GB"/>
        </w:rPr>
      </w:pPr>
      <w:r w:rsidRPr="001A7651">
        <w:rPr>
          <w:rFonts w:ascii="Arial" w:eastAsia="Times New Roman" w:hAnsi="Arial" w:cs="Arial"/>
          <w:b/>
          <w:lang w:val="sr-Cyrl-RS" w:eastAsia="en-GB"/>
        </w:rPr>
        <w:t>Члан</w:t>
      </w:r>
      <w:r w:rsidR="00BE6649">
        <w:rPr>
          <w:rFonts w:ascii="Arial" w:eastAsia="Times New Roman" w:hAnsi="Arial" w:cs="Arial"/>
          <w:b/>
          <w:lang w:val="sr-Cyrl-RS" w:eastAsia="en-GB"/>
        </w:rPr>
        <w:t>ом</w:t>
      </w:r>
      <w:r w:rsidRPr="001A7651">
        <w:rPr>
          <w:rFonts w:ascii="Arial" w:eastAsia="Times New Roman" w:hAnsi="Arial" w:cs="Arial"/>
          <w:b/>
          <w:lang w:val="sr-Cyrl-RS" w:eastAsia="en-GB"/>
        </w:rPr>
        <w:t xml:space="preserve"> 19.</w:t>
      </w:r>
      <w:r w:rsidRPr="00A94F81">
        <w:rPr>
          <w:rFonts w:ascii="Arial" w:eastAsia="Times New Roman" w:hAnsi="Arial" w:cs="Arial"/>
          <w:lang w:val="sr-Cyrl-RS" w:eastAsia="en-GB"/>
        </w:rPr>
        <w:t xml:space="preserve"> </w:t>
      </w:r>
      <w:r w:rsidR="00BE6649">
        <w:rPr>
          <w:rFonts w:ascii="Arial" w:eastAsia="Times New Roman" w:hAnsi="Arial" w:cs="Arial"/>
          <w:lang w:val="sr-Cyrl-RS" w:eastAsia="en-GB"/>
        </w:rPr>
        <w:t>утврђено је</w:t>
      </w:r>
      <w:r w:rsidRPr="00A94F81">
        <w:rPr>
          <w:rFonts w:ascii="Arial" w:eastAsia="Times New Roman" w:hAnsi="Arial" w:cs="Arial"/>
          <w:lang w:val="sr-Cyrl-RS" w:eastAsia="en-GB"/>
        </w:rPr>
        <w:t xml:space="preserve"> да издавалац дигиталне имовине може да сачини бели папир</w:t>
      </w:r>
      <w:r w:rsidR="00BE6649">
        <w:rPr>
          <w:rFonts w:ascii="Arial" w:eastAsia="Times New Roman" w:hAnsi="Arial" w:cs="Arial"/>
          <w:lang w:val="sr-Cyrl-RS" w:eastAsia="en-GB"/>
        </w:rPr>
        <w:t xml:space="preserve">, али на то </w:t>
      </w:r>
      <w:r w:rsidR="007D7148">
        <w:rPr>
          <w:rFonts w:ascii="Arial" w:eastAsia="Times New Roman" w:hAnsi="Arial" w:cs="Arial"/>
          <w:lang w:val="sr-Cyrl-RS" w:eastAsia="en-GB"/>
        </w:rPr>
        <w:t xml:space="preserve">није </w:t>
      </w:r>
      <w:r w:rsidR="00BE6649">
        <w:rPr>
          <w:rFonts w:ascii="Arial" w:eastAsia="Times New Roman" w:hAnsi="Arial" w:cs="Arial"/>
          <w:lang w:val="sr-Cyrl-RS" w:eastAsia="en-GB"/>
        </w:rPr>
        <w:t>обавезан</w:t>
      </w:r>
      <w:r w:rsidRPr="00A94F81">
        <w:rPr>
          <w:rFonts w:ascii="Arial" w:eastAsia="Times New Roman" w:hAnsi="Arial" w:cs="Arial"/>
          <w:lang w:val="sr-Cyrl-RS" w:eastAsia="en-GB"/>
        </w:rPr>
        <w:t>,</w:t>
      </w:r>
      <w:r w:rsidR="00BE6649">
        <w:rPr>
          <w:rFonts w:ascii="Arial" w:eastAsia="Times New Roman" w:hAnsi="Arial" w:cs="Arial"/>
          <w:lang w:val="sr-Cyrl-RS" w:eastAsia="en-GB"/>
        </w:rPr>
        <w:t xml:space="preserve"> с тим што се у случају када бели папир није сачињен или не садржи прописане податке, односно не испуњава друге прописане услове – </w:t>
      </w:r>
      <w:r w:rsidRPr="00A94F81">
        <w:rPr>
          <w:rFonts w:ascii="Arial" w:eastAsia="Times New Roman" w:hAnsi="Arial" w:cs="Arial"/>
          <w:lang w:val="sr-Cyrl-RS" w:eastAsia="en-GB"/>
        </w:rPr>
        <w:t xml:space="preserve"> </w:t>
      </w:r>
      <w:r w:rsidR="00BE6649" w:rsidRPr="00A94F81">
        <w:rPr>
          <w:rFonts w:ascii="Arial" w:eastAsia="Times New Roman" w:hAnsi="Arial" w:cs="Arial"/>
          <w:lang w:val="sr-Cyrl-RS" w:eastAsia="en-GB"/>
        </w:rPr>
        <w:t xml:space="preserve">на оглашавање иницијалне понуде дигиталне имовине </w:t>
      </w:r>
      <w:r w:rsidR="00BE6649">
        <w:rPr>
          <w:rFonts w:ascii="Arial" w:eastAsia="Times New Roman" w:hAnsi="Arial" w:cs="Arial"/>
          <w:lang w:val="sr-Cyrl-RS" w:eastAsia="en-GB"/>
        </w:rPr>
        <w:t xml:space="preserve">на коју се односи тај бели папир примењују одредбе члана 17. Овим чланом утврђене су и </w:t>
      </w:r>
      <w:r w:rsidRPr="00A94F81">
        <w:rPr>
          <w:rFonts w:ascii="Arial" w:eastAsia="Times New Roman" w:hAnsi="Arial" w:cs="Arial"/>
          <w:lang w:val="sr-Cyrl-RS" w:eastAsia="en-GB"/>
        </w:rPr>
        <w:t>основне карактеристике белог папира (прегледнос</w:t>
      </w:r>
      <w:r w:rsidR="007D7148">
        <w:rPr>
          <w:rFonts w:ascii="Arial" w:eastAsia="Times New Roman" w:hAnsi="Arial" w:cs="Arial"/>
          <w:lang w:val="sr-Cyrl-RS" w:eastAsia="en-GB"/>
        </w:rPr>
        <w:t>т</w:t>
      </w:r>
      <w:r w:rsidRPr="00A94F81">
        <w:rPr>
          <w:rFonts w:ascii="Arial" w:eastAsia="Times New Roman" w:hAnsi="Arial" w:cs="Arial"/>
          <w:lang w:val="sr-Cyrl-RS" w:eastAsia="en-GB"/>
        </w:rPr>
        <w:t>, разумљивост, тачност и др.)</w:t>
      </w:r>
      <w:r w:rsidR="007D7148">
        <w:rPr>
          <w:rFonts w:ascii="Arial" w:eastAsia="Times New Roman" w:hAnsi="Arial" w:cs="Arial"/>
          <w:lang w:val="sr-Cyrl-RS" w:eastAsia="en-GB"/>
        </w:rPr>
        <w:t>.</w:t>
      </w:r>
      <w:r w:rsidRPr="00A94F81">
        <w:rPr>
          <w:rFonts w:ascii="Arial" w:eastAsia="Times New Roman" w:hAnsi="Arial" w:cs="Arial"/>
          <w:lang w:val="sr-Cyrl-RS" w:eastAsia="en-GB"/>
        </w:rPr>
        <w:t xml:space="preserve"> </w:t>
      </w:r>
      <w:r w:rsidR="007D7148">
        <w:rPr>
          <w:rFonts w:ascii="Arial" w:eastAsia="Times New Roman" w:hAnsi="Arial" w:cs="Arial"/>
          <w:lang w:val="sr-Cyrl-RS" w:eastAsia="en-GB"/>
        </w:rPr>
        <w:t>Б</w:t>
      </w:r>
      <w:r w:rsidRPr="00A94F81">
        <w:rPr>
          <w:rFonts w:ascii="Arial" w:eastAsia="Times New Roman" w:hAnsi="Arial" w:cs="Arial"/>
          <w:lang w:val="sr-Cyrl-RS" w:eastAsia="en-GB"/>
        </w:rPr>
        <w:t>ели папир</w:t>
      </w:r>
      <w:r w:rsidR="007D7148">
        <w:rPr>
          <w:rFonts w:ascii="Arial" w:eastAsia="Times New Roman" w:hAnsi="Arial" w:cs="Arial"/>
          <w:lang w:val="sr-Cyrl-RS" w:eastAsia="en-GB"/>
        </w:rPr>
        <w:t>, ако је сачињен,</w:t>
      </w:r>
      <w:r w:rsidRPr="00A94F81">
        <w:rPr>
          <w:rFonts w:ascii="Arial" w:eastAsia="Times New Roman" w:hAnsi="Arial" w:cs="Arial"/>
          <w:lang w:val="sr-Cyrl-RS" w:eastAsia="en-GB"/>
        </w:rPr>
        <w:t xml:space="preserve"> одобрава надзорни орган</w:t>
      </w:r>
      <w:r w:rsidR="007D7148">
        <w:rPr>
          <w:rFonts w:ascii="Arial" w:eastAsia="Times New Roman" w:hAnsi="Arial" w:cs="Arial"/>
          <w:lang w:val="sr-Cyrl-RS" w:eastAsia="en-GB"/>
        </w:rPr>
        <w:t xml:space="preserve">, а ако сачињени </w:t>
      </w:r>
      <w:r w:rsidRPr="00A94F81">
        <w:rPr>
          <w:rFonts w:ascii="Arial" w:eastAsia="Times New Roman" w:hAnsi="Arial" w:cs="Arial"/>
          <w:lang w:val="sr-Cyrl-RS" w:eastAsia="en-GB"/>
        </w:rPr>
        <w:t>бели папир нема одобрење надзорног органа, на оглашавање иницијалне понуде дигиталне имовине приме</w:t>
      </w:r>
      <w:r w:rsidR="007D7148">
        <w:rPr>
          <w:rFonts w:ascii="Arial" w:eastAsia="Times New Roman" w:hAnsi="Arial" w:cs="Arial"/>
          <w:lang w:val="sr-Cyrl-RS" w:eastAsia="en-GB"/>
        </w:rPr>
        <w:t>њује</w:t>
      </w:r>
      <w:r w:rsidRPr="00A94F81">
        <w:rPr>
          <w:rFonts w:ascii="Arial" w:eastAsia="Times New Roman" w:hAnsi="Arial" w:cs="Arial"/>
          <w:lang w:val="sr-Cyrl-RS" w:eastAsia="en-GB"/>
        </w:rPr>
        <w:t xml:space="preserve"> се члан 17.</w:t>
      </w:r>
    </w:p>
    <w:p w14:paraId="22368665" w14:textId="6F823E44" w:rsidR="005A02E6" w:rsidRPr="00A94F81" w:rsidRDefault="005A02E6" w:rsidP="005A02E6">
      <w:pPr>
        <w:spacing w:after="120" w:line="240" w:lineRule="auto"/>
        <w:ind w:firstLine="284"/>
        <w:jc w:val="both"/>
        <w:rPr>
          <w:rFonts w:ascii="Arial" w:eastAsia="Times New Roman" w:hAnsi="Arial" w:cs="Arial"/>
          <w:lang w:val="sr-Cyrl-RS" w:eastAsia="en-GB"/>
        </w:rPr>
      </w:pPr>
      <w:r w:rsidRPr="001A7651">
        <w:rPr>
          <w:rFonts w:ascii="Arial" w:eastAsia="Times New Roman" w:hAnsi="Arial" w:cs="Arial"/>
          <w:b/>
          <w:lang w:val="sr-Cyrl-RS" w:eastAsia="en-GB"/>
        </w:rPr>
        <w:t>Члан</w:t>
      </w:r>
      <w:r w:rsidR="00101240">
        <w:rPr>
          <w:rFonts w:ascii="Arial" w:eastAsia="Times New Roman" w:hAnsi="Arial" w:cs="Arial"/>
          <w:b/>
          <w:lang w:val="sr-Cyrl-RS" w:eastAsia="en-GB"/>
        </w:rPr>
        <w:t>ом</w:t>
      </w:r>
      <w:r w:rsidRPr="001A7651">
        <w:rPr>
          <w:rFonts w:ascii="Arial" w:eastAsia="Times New Roman" w:hAnsi="Arial" w:cs="Arial"/>
          <w:b/>
          <w:lang w:val="sr-Cyrl-RS" w:eastAsia="en-GB"/>
        </w:rPr>
        <w:t xml:space="preserve"> 20. </w:t>
      </w:r>
      <w:r w:rsidRPr="00A94F81">
        <w:rPr>
          <w:rFonts w:ascii="Arial" w:eastAsia="Times New Roman" w:hAnsi="Arial" w:cs="Arial"/>
          <w:lang w:val="sr-Cyrl-RS" w:eastAsia="en-GB"/>
        </w:rPr>
        <w:t>пропис</w:t>
      </w:r>
      <w:r w:rsidR="00101240">
        <w:rPr>
          <w:rFonts w:ascii="Arial" w:eastAsia="Times New Roman" w:hAnsi="Arial" w:cs="Arial"/>
          <w:lang w:val="sr-Cyrl-RS" w:eastAsia="en-GB"/>
        </w:rPr>
        <w:t>ана је</w:t>
      </w:r>
      <w:r w:rsidRPr="00A94F81">
        <w:rPr>
          <w:rFonts w:ascii="Arial" w:eastAsia="Times New Roman" w:hAnsi="Arial" w:cs="Arial"/>
          <w:lang w:val="sr-Cyrl-RS" w:eastAsia="en-GB"/>
        </w:rPr>
        <w:t xml:space="preserve"> садржин</w:t>
      </w:r>
      <w:r w:rsidR="00101240">
        <w:rPr>
          <w:rFonts w:ascii="Arial" w:eastAsia="Times New Roman" w:hAnsi="Arial" w:cs="Arial"/>
          <w:lang w:val="sr-Cyrl-RS" w:eastAsia="en-GB"/>
        </w:rPr>
        <w:t>а</w:t>
      </w:r>
      <w:r w:rsidRPr="00A94F81">
        <w:rPr>
          <w:rFonts w:ascii="Arial" w:eastAsia="Times New Roman" w:hAnsi="Arial" w:cs="Arial"/>
          <w:lang w:val="sr-Cyrl-RS" w:eastAsia="en-GB"/>
        </w:rPr>
        <w:t xml:space="preserve"> белог папира, као и да надзорни орган може да пропише додатне услове које бели папир мора да испуни.</w:t>
      </w:r>
    </w:p>
    <w:p w14:paraId="0BA91188" w14:textId="729B9915" w:rsidR="005A02E6" w:rsidRPr="00A94F81" w:rsidRDefault="005A02E6" w:rsidP="005A02E6">
      <w:pPr>
        <w:spacing w:after="120" w:line="240" w:lineRule="auto"/>
        <w:ind w:firstLine="284"/>
        <w:jc w:val="both"/>
        <w:rPr>
          <w:rFonts w:ascii="Arial" w:eastAsia="Times New Roman" w:hAnsi="Arial" w:cs="Arial"/>
          <w:lang w:val="sr-Cyrl-RS" w:eastAsia="en-GB"/>
        </w:rPr>
      </w:pPr>
      <w:r w:rsidRPr="001A7651">
        <w:rPr>
          <w:rFonts w:ascii="Arial" w:eastAsia="Times New Roman" w:hAnsi="Arial" w:cs="Arial"/>
          <w:b/>
          <w:lang w:val="sr-Cyrl-RS" w:eastAsia="en-GB"/>
        </w:rPr>
        <w:t>Члан</w:t>
      </w:r>
      <w:r w:rsidR="00101240">
        <w:rPr>
          <w:rFonts w:ascii="Arial" w:eastAsia="Times New Roman" w:hAnsi="Arial" w:cs="Arial"/>
          <w:b/>
          <w:lang w:val="sr-Cyrl-RS" w:eastAsia="en-GB"/>
        </w:rPr>
        <w:t>ом</w:t>
      </w:r>
      <w:r w:rsidRPr="001A7651">
        <w:rPr>
          <w:rFonts w:ascii="Arial" w:eastAsia="Times New Roman" w:hAnsi="Arial" w:cs="Arial"/>
          <w:b/>
          <w:lang w:val="sr-Cyrl-RS" w:eastAsia="en-GB"/>
        </w:rPr>
        <w:t xml:space="preserve"> 21.</w:t>
      </w:r>
      <w:r w:rsidRPr="00A94F81">
        <w:rPr>
          <w:rFonts w:ascii="Arial" w:eastAsia="Times New Roman" w:hAnsi="Arial" w:cs="Arial"/>
          <w:lang w:val="sr-Cyrl-RS" w:eastAsia="en-GB"/>
        </w:rPr>
        <w:t xml:space="preserve"> </w:t>
      </w:r>
      <w:r w:rsidR="00101240">
        <w:rPr>
          <w:rFonts w:ascii="Arial" w:eastAsia="Times New Roman" w:hAnsi="Arial" w:cs="Arial"/>
          <w:lang w:val="sr-Cyrl-RS" w:eastAsia="en-GB"/>
        </w:rPr>
        <w:t xml:space="preserve">утврђено је </w:t>
      </w:r>
      <w:r w:rsidRPr="00A94F81">
        <w:rPr>
          <w:rFonts w:ascii="Arial" w:eastAsia="Times New Roman" w:hAnsi="Arial" w:cs="Arial"/>
          <w:lang w:val="sr-Cyrl-RS" w:eastAsia="en-GB"/>
        </w:rPr>
        <w:t>која лица су одговорна за тачност и потпуност информација наведених у белом папиру.</w:t>
      </w:r>
    </w:p>
    <w:p w14:paraId="1598E3BA" w14:textId="6E6D1189" w:rsidR="005A02E6" w:rsidRPr="00A94F81" w:rsidRDefault="005A02E6" w:rsidP="005A02E6">
      <w:pPr>
        <w:spacing w:after="120" w:line="240" w:lineRule="auto"/>
        <w:ind w:firstLine="284"/>
        <w:jc w:val="both"/>
        <w:rPr>
          <w:rFonts w:ascii="Arial" w:eastAsia="Times New Roman" w:hAnsi="Arial" w:cs="Arial"/>
          <w:lang w:val="sr-Cyrl-RS" w:eastAsia="en-GB"/>
        </w:rPr>
      </w:pPr>
      <w:r w:rsidRPr="001A7651">
        <w:rPr>
          <w:rFonts w:ascii="Arial" w:eastAsia="Times New Roman" w:hAnsi="Arial" w:cs="Arial"/>
          <w:b/>
          <w:lang w:val="sr-Cyrl-RS" w:eastAsia="en-GB"/>
        </w:rPr>
        <w:t>Чл</w:t>
      </w:r>
      <w:r w:rsidR="00101240">
        <w:rPr>
          <w:rFonts w:ascii="Arial" w:eastAsia="Times New Roman" w:hAnsi="Arial" w:cs="Arial"/>
          <w:b/>
          <w:lang w:val="sr-Cyrl-RS" w:eastAsia="en-GB"/>
        </w:rPr>
        <w:t>.</w:t>
      </w:r>
      <w:r w:rsidRPr="001A7651">
        <w:rPr>
          <w:rFonts w:ascii="Arial" w:eastAsia="Times New Roman" w:hAnsi="Arial" w:cs="Arial"/>
          <w:b/>
          <w:lang w:val="sr-Cyrl-RS" w:eastAsia="en-GB"/>
        </w:rPr>
        <w:t xml:space="preserve"> 22. до 25.</w:t>
      </w:r>
      <w:r w:rsidRPr="00A94F81">
        <w:rPr>
          <w:rFonts w:ascii="Arial" w:eastAsia="Times New Roman" w:hAnsi="Arial" w:cs="Arial"/>
          <w:lang w:val="sr-Cyrl-RS" w:eastAsia="en-GB"/>
        </w:rPr>
        <w:t xml:space="preserve"> је прописана процедура одобравања</w:t>
      </w:r>
      <w:r w:rsidR="00101240">
        <w:rPr>
          <w:rFonts w:ascii="Arial" w:eastAsia="Times New Roman" w:hAnsi="Arial" w:cs="Arial"/>
          <w:lang w:val="sr-Cyrl-RS" w:eastAsia="en-GB"/>
        </w:rPr>
        <w:t xml:space="preserve"> објављивања</w:t>
      </w:r>
      <w:r w:rsidRPr="00A94F81">
        <w:rPr>
          <w:rFonts w:ascii="Arial" w:eastAsia="Times New Roman" w:hAnsi="Arial" w:cs="Arial"/>
          <w:lang w:val="sr-Cyrl-RS" w:eastAsia="en-GB"/>
        </w:rPr>
        <w:t xml:space="preserve"> белог папира, што укључује </w:t>
      </w:r>
      <w:r w:rsidR="00101240">
        <w:rPr>
          <w:rFonts w:ascii="Arial" w:eastAsia="Times New Roman" w:hAnsi="Arial" w:cs="Arial"/>
          <w:lang w:val="sr-Cyrl-RS" w:eastAsia="en-GB"/>
        </w:rPr>
        <w:t>утврђивање</w:t>
      </w:r>
      <w:r w:rsidRPr="00A94F81">
        <w:rPr>
          <w:rFonts w:ascii="Arial" w:eastAsia="Times New Roman" w:hAnsi="Arial" w:cs="Arial"/>
          <w:lang w:val="sr-Cyrl-RS" w:eastAsia="en-GB"/>
        </w:rPr>
        <w:t xml:space="preserve"> документациј</w:t>
      </w:r>
      <w:r w:rsidR="00101240">
        <w:rPr>
          <w:rFonts w:ascii="Arial" w:eastAsia="Times New Roman" w:hAnsi="Arial" w:cs="Arial"/>
          <w:lang w:val="sr-Cyrl-RS" w:eastAsia="en-GB"/>
        </w:rPr>
        <w:t>е</w:t>
      </w:r>
      <w:r w:rsidRPr="00A94F81">
        <w:rPr>
          <w:rFonts w:ascii="Arial" w:eastAsia="Times New Roman" w:hAnsi="Arial" w:cs="Arial"/>
          <w:lang w:val="sr-Cyrl-RS" w:eastAsia="en-GB"/>
        </w:rPr>
        <w:t xml:space="preserve"> која се подноси уз бели папир, као и </w:t>
      </w:r>
      <w:r w:rsidR="00101240">
        <w:rPr>
          <w:rFonts w:ascii="Arial" w:eastAsia="Times New Roman" w:hAnsi="Arial" w:cs="Arial"/>
          <w:lang w:val="sr-Cyrl-RS" w:eastAsia="en-GB"/>
        </w:rPr>
        <w:t xml:space="preserve">поступке </w:t>
      </w:r>
      <w:r w:rsidRPr="00A94F81">
        <w:rPr>
          <w:rFonts w:ascii="Arial" w:eastAsia="Times New Roman" w:hAnsi="Arial" w:cs="Arial"/>
          <w:lang w:val="sr-Cyrl-RS" w:eastAsia="en-GB"/>
        </w:rPr>
        <w:t>одобрењ</w:t>
      </w:r>
      <w:r w:rsidR="00101240">
        <w:rPr>
          <w:rFonts w:ascii="Arial" w:eastAsia="Times New Roman" w:hAnsi="Arial" w:cs="Arial"/>
          <w:lang w:val="sr-Cyrl-RS" w:eastAsia="en-GB"/>
        </w:rPr>
        <w:t>а</w:t>
      </w:r>
      <w:r w:rsidRPr="00A94F81">
        <w:rPr>
          <w:rFonts w:ascii="Arial" w:eastAsia="Times New Roman" w:hAnsi="Arial" w:cs="Arial"/>
          <w:lang w:val="sr-Cyrl-RS" w:eastAsia="en-GB"/>
        </w:rPr>
        <w:t xml:space="preserve"> објављивања белог папира, одбацивањ</w:t>
      </w:r>
      <w:r w:rsidR="00101240">
        <w:rPr>
          <w:rFonts w:ascii="Arial" w:eastAsia="Times New Roman" w:hAnsi="Arial" w:cs="Arial"/>
          <w:lang w:val="sr-Cyrl-RS" w:eastAsia="en-GB"/>
        </w:rPr>
        <w:t>а</w:t>
      </w:r>
      <w:r w:rsidRPr="00A94F81">
        <w:rPr>
          <w:rFonts w:ascii="Arial" w:eastAsia="Times New Roman" w:hAnsi="Arial" w:cs="Arial"/>
          <w:lang w:val="sr-Cyrl-RS" w:eastAsia="en-GB"/>
        </w:rPr>
        <w:t xml:space="preserve"> захтева за одобрење објављивање белог папира и одбијањ</w:t>
      </w:r>
      <w:r w:rsidR="00101240">
        <w:rPr>
          <w:rFonts w:ascii="Arial" w:eastAsia="Times New Roman" w:hAnsi="Arial" w:cs="Arial"/>
          <w:lang w:val="sr-Cyrl-RS" w:eastAsia="en-GB"/>
        </w:rPr>
        <w:t>а</w:t>
      </w:r>
      <w:r w:rsidRPr="00A94F81">
        <w:rPr>
          <w:rFonts w:ascii="Arial" w:eastAsia="Times New Roman" w:hAnsi="Arial" w:cs="Arial"/>
          <w:lang w:val="sr-Cyrl-RS" w:eastAsia="en-GB"/>
        </w:rPr>
        <w:t xml:space="preserve"> </w:t>
      </w:r>
      <w:r w:rsidR="00101240">
        <w:rPr>
          <w:rFonts w:ascii="Arial" w:eastAsia="Times New Roman" w:hAnsi="Arial" w:cs="Arial"/>
          <w:lang w:val="sr-Cyrl-RS" w:eastAsia="en-GB"/>
        </w:rPr>
        <w:t xml:space="preserve">тог </w:t>
      </w:r>
      <w:r w:rsidRPr="00A94F81">
        <w:rPr>
          <w:rFonts w:ascii="Arial" w:eastAsia="Times New Roman" w:hAnsi="Arial" w:cs="Arial"/>
          <w:lang w:val="sr-Cyrl-RS" w:eastAsia="en-GB"/>
        </w:rPr>
        <w:t>захтева.</w:t>
      </w:r>
    </w:p>
    <w:p w14:paraId="779CB14F" w14:textId="1FB5D845" w:rsidR="005A02E6" w:rsidRPr="00A94F81" w:rsidRDefault="005A02E6" w:rsidP="00101240">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Чланом 26.</w:t>
      </w:r>
      <w:r w:rsidRPr="00A94F81">
        <w:rPr>
          <w:rFonts w:ascii="Arial" w:eastAsia="Times New Roman" w:hAnsi="Arial" w:cs="Arial"/>
          <w:lang w:val="sr-Cyrl-RS" w:eastAsia="en-GB"/>
        </w:rPr>
        <w:t xml:space="preserve"> </w:t>
      </w:r>
      <w:r w:rsidR="00101240">
        <w:rPr>
          <w:rFonts w:ascii="Arial" w:eastAsia="Times New Roman" w:hAnsi="Arial" w:cs="Arial"/>
          <w:lang w:val="sr-Cyrl-RS" w:eastAsia="en-GB"/>
        </w:rPr>
        <w:t xml:space="preserve">уређен је додатак белом папиру који се сачињава </w:t>
      </w:r>
      <w:r w:rsidRPr="00A94F81">
        <w:rPr>
          <w:rFonts w:ascii="Arial" w:eastAsia="Times New Roman" w:hAnsi="Arial" w:cs="Arial"/>
          <w:lang w:val="sr-Cyrl-RS" w:eastAsia="en-GB"/>
        </w:rPr>
        <w:t xml:space="preserve"> у случају да </w:t>
      </w:r>
      <w:r w:rsidR="00101240" w:rsidRPr="00101240">
        <w:rPr>
          <w:rFonts w:ascii="Arial" w:eastAsia="Times New Roman" w:hAnsi="Arial" w:cs="Arial"/>
          <w:lang w:val="sr-Cyrl-RS" w:eastAsia="en-GB"/>
        </w:rPr>
        <w:t xml:space="preserve">у периоду од дана одобрења објављивања белог папира </w:t>
      </w:r>
      <w:r w:rsidRPr="00A94F81">
        <w:rPr>
          <w:rFonts w:ascii="Arial" w:eastAsia="Times New Roman" w:hAnsi="Arial" w:cs="Arial"/>
          <w:lang w:val="sr-Cyrl-RS" w:eastAsia="en-GB"/>
        </w:rPr>
        <w:t xml:space="preserve">до окончања иницијалне понуде дигиталне имовине настане нова битна нова чињеница, </w:t>
      </w:r>
      <w:r w:rsidR="00354650" w:rsidRPr="00A94F81">
        <w:rPr>
          <w:rFonts w:ascii="Arial" w:eastAsia="Times New Roman" w:hAnsi="Arial" w:cs="Arial"/>
          <w:lang w:val="sr-Cyrl-RS" w:eastAsia="en-GB"/>
        </w:rPr>
        <w:t xml:space="preserve">односно </w:t>
      </w:r>
      <w:r w:rsidRPr="00A94F81">
        <w:rPr>
          <w:rFonts w:ascii="Arial" w:eastAsia="Times New Roman" w:hAnsi="Arial" w:cs="Arial"/>
          <w:lang w:val="sr-Cyrl-RS" w:eastAsia="en-GB"/>
        </w:rPr>
        <w:t>утврди се постојање битне грешке или непрецизности у вези са информацијама из белог папира које могу утицати на одлуку о куповини/улагању у дигиталну имовину</w:t>
      </w:r>
      <w:r w:rsidR="00DD2364">
        <w:rPr>
          <w:rFonts w:ascii="Arial" w:eastAsia="Times New Roman" w:hAnsi="Arial" w:cs="Arial"/>
          <w:lang w:val="sr-Cyrl-RS" w:eastAsia="en-GB"/>
        </w:rPr>
        <w:t xml:space="preserve">. </w:t>
      </w:r>
      <w:r w:rsidR="00101240">
        <w:rPr>
          <w:rFonts w:ascii="Arial" w:eastAsia="Times New Roman" w:hAnsi="Arial" w:cs="Arial"/>
          <w:lang w:val="sr-Cyrl-RS" w:eastAsia="en-GB"/>
        </w:rPr>
        <w:t>Н</w:t>
      </w:r>
      <w:r w:rsidRPr="00A94F81">
        <w:rPr>
          <w:rFonts w:ascii="Arial" w:eastAsia="Times New Roman" w:hAnsi="Arial" w:cs="Arial"/>
          <w:lang w:val="sr-Cyrl-RS" w:eastAsia="en-GB"/>
        </w:rPr>
        <w:t>а објављивање додатка белом папиру сходно</w:t>
      </w:r>
      <w:r w:rsidR="00101240">
        <w:rPr>
          <w:rFonts w:ascii="Arial" w:eastAsia="Times New Roman" w:hAnsi="Arial" w:cs="Arial"/>
          <w:lang w:val="sr-Cyrl-RS" w:eastAsia="en-GB"/>
        </w:rPr>
        <w:t xml:space="preserve"> се</w:t>
      </w:r>
      <w:r w:rsidRPr="00A94F81">
        <w:rPr>
          <w:rFonts w:ascii="Arial" w:eastAsia="Times New Roman" w:hAnsi="Arial" w:cs="Arial"/>
          <w:lang w:val="sr-Cyrl-RS" w:eastAsia="en-GB"/>
        </w:rPr>
        <w:t xml:space="preserve"> примењују чл</w:t>
      </w:r>
      <w:r w:rsidR="00101240">
        <w:rPr>
          <w:rFonts w:ascii="Arial" w:eastAsia="Times New Roman" w:hAnsi="Arial" w:cs="Arial"/>
          <w:lang w:val="sr-Cyrl-RS" w:eastAsia="en-GB"/>
        </w:rPr>
        <w:t>.</w:t>
      </w:r>
      <w:r w:rsidRPr="00A94F81">
        <w:rPr>
          <w:rFonts w:ascii="Arial" w:eastAsia="Times New Roman" w:hAnsi="Arial" w:cs="Arial"/>
          <w:lang w:val="sr-Cyrl-RS" w:eastAsia="en-GB"/>
        </w:rPr>
        <w:t xml:space="preserve"> 19. до 25. који уређују објављивање белог папира.</w:t>
      </w:r>
      <w:r w:rsidR="00101240">
        <w:rPr>
          <w:rFonts w:ascii="Arial" w:eastAsia="Times New Roman" w:hAnsi="Arial" w:cs="Arial"/>
          <w:lang w:val="sr-Cyrl-RS" w:eastAsia="en-GB"/>
        </w:rPr>
        <w:t xml:space="preserve"> </w:t>
      </w:r>
      <w:r w:rsidRPr="00A94F81">
        <w:rPr>
          <w:rFonts w:ascii="Arial" w:eastAsia="Times New Roman" w:hAnsi="Arial" w:cs="Arial"/>
          <w:lang w:val="sr-Cyrl-RS" w:eastAsia="en-GB"/>
        </w:rPr>
        <w:t>Такође, прописана су и права купаца, односно инвеститора који су купили или уписали дигиталну имовину пре објављивања додатка белом папиру.</w:t>
      </w:r>
    </w:p>
    <w:p w14:paraId="00B7EEEB" w14:textId="0882435B" w:rsidR="00354650" w:rsidRPr="00A94F81" w:rsidRDefault="005A02E6">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Чланом 27.</w:t>
      </w:r>
      <w:r w:rsidRPr="00A94F81">
        <w:rPr>
          <w:rFonts w:ascii="Arial" w:eastAsia="Times New Roman" w:hAnsi="Arial" w:cs="Arial"/>
          <w:lang w:val="sr-Cyrl-RS" w:eastAsia="en-GB"/>
        </w:rPr>
        <w:t xml:space="preserve"> прописан је начин објављивања белог папира након одобрења, што укључује објављивање белог папира на српском језику на интернет презентацији издаваоца.</w:t>
      </w:r>
      <w:r w:rsidR="00354650" w:rsidRPr="00A94F81">
        <w:rPr>
          <w:rFonts w:ascii="Arial" w:eastAsia="Times New Roman" w:hAnsi="Arial" w:cs="Arial"/>
          <w:lang w:val="sr-Cyrl-RS" w:eastAsia="en-GB"/>
        </w:rPr>
        <w:t xml:space="preserve"> Утврђена је и обавеза надзорног органа </w:t>
      </w:r>
      <w:r w:rsidR="00101240">
        <w:rPr>
          <w:rFonts w:ascii="Arial" w:eastAsia="Times New Roman" w:hAnsi="Arial" w:cs="Arial"/>
          <w:lang w:val="sr-Cyrl-RS" w:eastAsia="en-GB"/>
        </w:rPr>
        <w:t xml:space="preserve">да </w:t>
      </w:r>
      <w:r w:rsidR="00354650" w:rsidRPr="00A94F81">
        <w:rPr>
          <w:rFonts w:ascii="Arial" w:eastAsia="Times New Roman" w:hAnsi="Arial" w:cs="Arial"/>
          <w:lang w:val="sr-Cyrl-RS" w:eastAsia="en-GB"/>
        </w:rPr>
        <w:t>на својој интернет презентацији објављује све беле папире чије објављивање је одобрено или њихов списак са линковима до релевантних делова одговарајућих интернет презентација</w:t>
      </w:r>
      <w:r w:rsidR="00101240">
        <w:rPr>
          <w:rFonts w:ascii="Arial" w:eastAsia="Times New Roman" w:hAnsi="Arial" w:cs="Arial"/>
          <w:lang w:val="sr-Cyrl-RS" w:eastAsia="en-GB"/>
        </w:rPr>
        <w:t xml:space="preserve"> издавалаца</w:t>
      </w:r>
      <w:r w:rsidR="00354650" w:rsidRPr="00A94F81">
        <w:rPr>
          <w:rFonts w:ascii="Arial" w:eastAsia="Times New Roman" w:hAnsi="Arial" w:cs="Arial"/>
          <w:lang w:val="sr-Cyrl-RS" w:eastAsia="en-GB"/>
        </w:rPr>
        <w:t>.</w:t>
      </w:r>
    </w:p>
    <w:p w14:paraId="4C0A28D1" w14:textId="2D4FB2AB" w:rsidR="008661FE" w:rsidRPr="00A94F81" w:rsidRDefault="005A02E6" w:rsidP="00101240">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Чланом 28.</w:t>
      </w:r>
      <w:r w:rsidRPr="00A94F81">
        <w:rPr>
          <w:rFonts w:ascii="Arial" w:eastAsia="Times New Roman" w:hAnsi="Arial" w:cs="Arial"/>
          <w:lang w:val="sr-Cyrl-RS" w:eastAsia="en-GB"/>
        </w:rPr>
        <w:t xml:space="preserve"> прописан је рок за почетак уписа и уплате дигиталне имовине,</w:t>
      </w:r>
      <w:r w:rsidR="00101240">
        <w:rPr>
          <w:rFonts w:ascii="Arial" w:eastAsia="Times New Roman" w:hAnsi="Arial" w:cs="Arial"/>
          <w:lang w:val="sr-Cyrl-RS" w:eastAsia="en-GB"/>
        </w:rPr>
        <w:t xml:space="preserve"> као и начин уписа и уплате.</w:t>
      </w:r>
      <w:r w:rsidRPr="00A94F81">
        <w:rPr>
          <w:rFonts w:ascii="Arial" w:eastAsia="Times New Roman" w:hAnsi="Arial" w:cs="Arial"/>
          <w:lang w:val="sr-Cyrl-RS" w:eastAsia="en-GB"/>
        </w:rPr>
        <w:t xml:space="preserve"> </w:t>
      </w:r>
      <w:r w:rsidR="00101240">
        <w:rPr>
          <w:rFonts w:ascii="Arial" w:eastAsia="Times New Roman" w:hAnsi="Arial" w:cs="Arial"/>
          <w:lang w:val="sr-Cyrl-RS" w:eastAsia="en-GB"/>
        </w:rPr>
        <w:t>У</w:t>
      </w:r>
      <w:r w:rsidRPr="00A94F81">
        <w:rPr>
          <w:rFonts w:ascii="Arial" w:eastAsia="Times New Roman" w:hAnsi="Arial" w:cs="Arial"/>
          <w:lang w:val="sr-Cyrl-RS" w:eastAsia="en-GB"/>
        </w:rPr>
        <w:t>плата</w:t>
      </w:r>
      <w:r w:rsidR="00101240">
        <w:rPr>
          <w:rFonts w:ascii="Arial" w:eastAsia="Times New Roman" w:hAnsi="Arial" w:cs="Arial"/>
          <w:lang w:val="sr-Cyrl-RS" w:eastAsia="en-GB"/>
        </w:rPr>
        <w:t xml:space="preserve"> дигиталне имовине</w:t>
      </w:r>
      <w:r w:rsidRPr="00A94F81">
        <w:rPr>
          <w:rFonts w:ascii="Arial" w:eastAsia="Times New Roman" w:hAnsi="Arial" w:cs="Arial"/>
          <w:lang w:val="sr-Cyrl-RS" w:eastAsia="en-GB"/>
        </w:rPr>
        <w:t xml:space="preserve"> може</w:t>
      </w:r>
      <w:r w:rsidR="00101240">
        <w:rPr>
          <w:rFonts w:ascii="Arial" w:eastAsia="Times New Roman" w:hAnsi="Arial" w:cs="Arial"/>
          <w:lang w:val="sr-Cyrl-RS" w:eastAsia="en-GB"/>
        </w:rPr>
        <w:t xml:space="preserve"> се</w:t>
      </w:r>
      <w:r w:rsidRPr="00A94F81">
        <w:rPr>
          <w:rFonts w:ascii="Arial" w:eastAsia="Times New Roman" w:hAnsi="Arial" w:cs="Arial"/>
          <w:lang w:val="sr-Cyrl-RS" w:eastAsia="en-GB"/>
        </w:rPr>
        <w:t xml:space="preserve"> вршити у новчаним средствима, у дигиталној имовини, и/или у услугама стицаоца те имовине, </w:t>
      </w:r>
      <w:r w:rsidR="00101240">
        <w:rPr>
          <w:rFonts w:ascii="Arial" w:eastAsia="Times New Roman" w:hAnsi="Arial" w:cs="Arial"/>
          <w:lang w:val="sr-Cyrl-RS" w:eastAsia="en-GB"/>
        </w:rPr>
        <w:t>а</w:t>
      </w:r>
      <w:r w:rsidRPr="00A94F81">
        <w:rPr>
          <w:rFonts w:ascii="Arial" w:eastAsia="Times New Roman" w:hAnsi="Arial" w:cs="Arial"/>
          <w:lang w:val="sr-Cyrl-RS" w:eastAsia="en-GB"/>
        </w:rPr>
        <w:t xml:space="preserve"> упис и уплата дигиталне имовине, као и пренос дигиталне имовине на </w:t>
      </w:r>
      <w:r w:rsidR="00263404">
        <w:rPr>
          <w:rFonts w:ascii="Arial" w:eastAsia="Times New Roman" w:hAnsi="Arial" w:cs="Arial"/>
          <w:lang w:val="sr-Cyrl-RS" w:eastAsia="en-GB"/>
        </w:rPr>
        <w:t>законите имаоце, врш</w:t>
      </w:r>
      <w:r w:rsidR="00101240">
        <w:rPr>
          <w:rFonts w:ascii="Arial" w:eastAsia="Times New Roman" w:hAnsi="Arial" w:cs="Arial"/>
          <w:lang w:val="sr-Cyrl-RS" w:eastAsia="en-GB"/>
        </w:rPr>
        <w:t>е</w:t>
      </w:r>
      <w:r w:rsidRPr="00A94F81">
        <w:rPr>
          <w:rFonts w:ascii="Arial" w:eastAsia="Times New Roman" w:hAnsi="Arial" w:cs="Arial"/>
          <w:lang w:val="sr-Cyrl-RS" w:eastAsia="en-GB"/>
        </w:rPr>
        <w:t xml:space="preserve"> </w:t>
      </w:r>
      <w:r w:rsidR="00101240">
        <w:rPr>
          <w:rFonts w:ascii="Arial" w:eastAsia="Times New Roman" w:hAnsi="Arial" w:cs="Arial"/>
          <w:lang w:val="sr-Cyrl-RS" w:eastAsia="en-GB"/>
        </w:rPr>
        <w:t xml:space="preserve">се </w:t>
      </w:r>
      <w:r w:rsidRPr="00A94F81">
        <w:rPr>
          <w:rFonts w:ascii="Arial" w:eastAsia="Times New Roman" w:hAnsi="Arial" w:cs="Arial"/>
          <w:lang w:val="sr-Cyrl-RS" w:eastAsia="en-GB"/>
        </w:rPr>
        <w:t>у складу са карактеристикама технологије помоћу које је извршено издавање дигиталне имовине.</w:t>
      </w:r>
      <w:r w:rsidR="00101240">
        <w:rPr>
          <w:rFonts w:ascii="Arial" w:eastAsia="Times New Roman" w:hAnsi="Arial" w:cs="Arial"/>
          <w:lang w:val="sr-Cyrl-RS" w:eastAsia="en-GB"/>
        </w:rPr>
        <w:t xml:space="preserve"> </w:t>
      </w:r>
      <w:r w:rsidR="008661FE" w:rsidRPr="00A94F81">
        <w:rPr>
          <w:rFonts w:ascii="Arial" w:eastAsia="Times New Roman" w:hAnsi="Arial" w:cs="Arial"/>
          <w:lang w:val="sr-Cyrl-RS" w:eastAsia="en-GB"/>
        </w:rPr>
        <w:t>Такође, прописано је и да је издавалац након успешно окончане иницијалне понуде дигиталне имовине дужан да о томе одмах обавести надзорни орган, као и да надзорни орган може ближе уредити поступак уписа и уплате дигиталне имовине.</w:t>
      </w:r>
    </w:p>
    <w:p w14:paraId="14F68DEB" w14:textId="65862382" w:rsidR="008661FE" w:rsidRPr="00A94F81" w:rsidRDefault="008661FE" w:rsidP="008661FE">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Члан</w:t>
      </w:r>
      <w:r w:rsidR="00101240">
        <w:rPr>
          <w:rFonts w:ascii="Arial" w:eastAsia="Times New Roman" w:hAnsi="Arial" w:cs="Arial"/>
          <w:b/>
          <w:lang w:val="sr-Cyrl-RS" w:eastAsia="en-GB"/>
        </w:rPr>
        <w:t>ом</w:t>
      </w:r>
      <w:r w:rsidRPr="00D31AB4">
        <w:rPr>
          <w:rFonts w:ascii="Arial" w:eastAsia="Times New Roman" w:hAnsi="Arial" w:cs="Arial"/>
          <w:b/>
          <w:lang w:val="sr-Cyrl-RS" w:eastAsia="en-GB"/>
        </w:rPr>
        <w:t xml:space="preserve"> 29.</w:t>
      </w:r>
      <w:r w:rsidRPr="00A94F81">
        <w:rPr>
          <w:rFonts w:ascii="Arial" w:eastAsia="Times New Roman" w:hAnsi="Arial" w:cs="Arial"/>
          <w:lang w:val="sr-Cyrl-RS" w:eastAsia="en-GB"/>
        </w:rPr>
        <w:t xml:space="preserve"> </w:t>
      </w:r>
      <w:r w:rsidR="00101240">
        <w:rPr>
          <w:rFonts w:ascii="Arial" w:eastAsia="Times New Roman" w:hAnsi="Arial" w:cs="Arial"/>
          <w:lang w:val="sr-Cyrl-RS" w:eastAsia="en-GB"/>
        </w:rPr>
        <w:t xml:space="preserve">уређен је </w:t>
      </w:r>
      <w:r w:rsidRPr="00A94F81">
        <w:rPr>
          <w:rFonts w:ascii="Arial" w:eastAsia="Times New Roman" w:hAnsi="Arial" w:cs="Arial"/>
          <w:lang w:val="sr-Cyrl-RS" w:eastAsia="en-GB"/>
        </w:rPr>
        <w:t>извештај издаваоца о исходу иницијалне понуде, што укључује правило да се извештај објављује на исти начин на који је објављен бели папир, као и обавезу надзорног органа да пропише форму и садржину података које тај извештај треба да садржи.</w:t>
      </w:r>
    </w:p>
    <w:p w14:paraId="13CD74E5" w14:textId="442DE53B" w:rsidR="008661FE" w:rsidRPr="00A94F81" w:rsidRDefault="008661FE" w:rsidP="005A02E6">
      <w:pPr>
        <w:spacing w:after="120" w:line="240" w:lineRule="auto"/>
        <w:ind w:firstLine="284"/>
        <w:jc w:val="both"/>
        <w:rPr>
          <w:rFonts w:ascii="Arial" w:eastAsia="Times New Roman" w:hAnsi="Arial" w:cs="Arial"/>
          <w:lang w:val="sr-Cyrl-RS" w:eastAsia="en-GB"/>
        </w:rPr>
      </w:pPr>
      <w:r w:rsidRPr="00A94F81">
        <w:rPr>
          <w:rFonts w:ascii="Arial" w:eastAsia="Times New Roman" w:hAnsi="Arial" w:cs="Arial"/>
          <w:b/>
          <w:lang w:val="sr-Cyrl-RS" w:eastAsia="en-GB"/>
        </w:rPr>
        <w:t xml:space="preserve">Чланом 30. </w:t>
      </w:r>
      <w:r w:rsidRPr="00A94F81">
        <w:rPr>
          <w:rFonts w:ascii="Arial" w:eastAsia="Times New Roman" w:hAnsi="Arial" w:cs="Arial"/>
          <w:lang w:val="sr-Cyrl-RS" w:eastAsia="en-GB"/>
        </w:rPr>
        <w:t>прописано је да послове организовања платформе за трговање дигиталном имовином може обављати само пружалац услуга повезаних с дигиталном имовином који има одговарајућу дозволу.</w:t>
      </w:r>
      <w:r w:rsidR="0079436D" w:rsidRPr="00A94F81">
        <w:rPr>
          <w:rFonts w:ascii="Arial" w:eastAsia="Times New Roman" w:hAnsi="Arial" w:cs="Arial"/>
          <w:lang w:val="sr-Cyrl-RS" w:eastAsia="en-GB"/>
        </w:rPr>
        <w:t xml:space="preserve"> Утврђени су послови које обавља организатор платформе, што</w:t>
      </w:r>
      <w:r w:rsidR="00A40616">
        <w:rPr>
          <w:rFonts w:ascii="Arial" w:eastAsia="Times New Roman" w:hAnsi="Arial" w:cs="Arial"/>
          <w:lang w:val="sr-Cyrl-RS" w:eastAsia="en-GB"/>
        </w:rPr>
        <w:t>,</w:t>
      </w:r>
      <w:r w:rsidR="0079436D" w:rsidRPr="00A94F81">
        <w:rPr>
          <w:rFonts w:ascii="Arial" w:eastAsia="Times New Roman" w:hAnsi="Arial" w:cs="Arial"/>
          <w:lang w:val="sr-Cyrl-RS" w:eastAsia="en-GB"/>
        </w:rPr>
        <w:t xml:space="preserve"> између осталог</w:t>
      </w:r>
      <w:r w:rsidR="00A40616">
        <w:rPr>
          <w:rFonts w:ascii="Arial" w:eastAsia="Times New Roman" w:hAnsi="Arial" w:cs="Arial"/>
          <w:lang w:val="sr-Cyrl-RS" w:eastAsia="en-GB"/>
        </w:rPr>
        <w:t>,</w:t>
      </w:r>
      <w:r w:rsidR="0079436D" w:rsidRPr="00A94F81">
        <w:rPr>
          <w:rFonts w:ascii="Arial" w:eastAsia="Times New Roman" w:hAnsi="Arial" w:cs="Arial"/>
          <w:lang w:val="sr-Cyrl-RS" w:eastAsia="en-GB"/>
        </w:rPr>
        <w:t xml:space="preserve"> обухвата повезивање или олакшавање повезивања различитих интереса трећих лица за куповином, продајом и/или заменом дигиталне имовине на платформи за трговање дигиталном имовином, а у складу са обавезујућим правилима те платформе и на начин који доводи до закључења уговора у вези са дигиталном имовином укљученом у трговање.</w:t>
      </w:r>
    </w:p>
    <w:p w14:paraId="28711EE8" w14:textId="660D26D0" w:rsidR="00A7763A" w:rsidRPr="00A94F81" w:rsidRDefault="0079436D" w:rsidP="00A40616">
      <w:pPr>
        <w:spacing w:after="120" w:line="240" w:lineRule="auto"/>
        <w:ind w:firstLine="284"/>
        <w:jc w:val="both"/>
        <w:rPr>
          <w:rFonts w:ascii="Arial" w:eastAsia="Times New Roman" w:hAnsi="Arial" w:cs="Arial"/>
          <w:lang w:val="sr-Cyrl-RS" w:eastAsia="en-GB"/>
        </w:rPr>
      </w:pPr>
      <w:r w:rsidRPr="00A94F81">
        <w:rPr>
          <w:rFonts w:ascii="Arial" w:eastAsia="Times New Roman" w:hAnsi="Arial" w:cs="Arial"/>
          <w:b/>
          <w:lang w:val="sr-Cyrl-RS" w:eastAsia="en-GB"/>
        </w:rPr>
        <w:t xml:space="preserve">Чланом 31. </w:t>
      </w:r>
      <w:r w:rsidRPr="00A94F81">
        <w:rPr>
          <w:rFonts w:ascii="Arial" w:eastAsia="Times New Roman" w:hAnsi="Arial" w:cs="Arial"/>
          <w:lang w:val="sr-Cyrl-RS" w:eastAsia="en-GB"/>
        </w:rPr>
        <w:t>утврђено је да</w:t>
      </w:r>
      <w:r w:rsidR="00C444B9" w:rsidRPr="00A94F81">
        <w:rPr>
          <w:rFonts w:ascii="Arial" w:eastAsia="Times New Roman" w:hAnsi="Arial" w:cs="Arial"/>
          <w:lang w:val="sr-Cyrl-RS" w:eastAsia="en-GB"/>
        </w:rPr>
        <w:t xml:space="preserve"> је у Републици</w:t>
      </w:r>
      <w:r w:rsidR="00A40616">
        <w:rPr>
          <w:rFonts w:ascii="Arial" w:eastAsia="Times New Roman" w:hAnsi="Arial" w:cs="Arial"/>
          <w:lang w:val="sr-Cyrl-RS" w:eastAsia="en-GB"/>
        </w:rPr>
        <w:t xml:space="preserve"> Србији</w:t>
      </w:r>
      <w:r w:rsidR="00C444B9" w:rsidRPr="00A94F81">
        <w:rPr>
          <w:rFonts w:ascii="Arial" w:eastAsia="Times New Roman" w:hAnsi="Arial" w:cs="Arial"/>
          <w:lang w:val="sr-Cyrl-RS" w:eastAsia="en-GB"/>
        </w:rPr>
        <w:t xml:space="preserve"> дозвољено секун</w:t>
      </w:r>
      <w:r w:rsidRPr="00A94F81">
        <w:rPr>
          <w:rFonts w:ascii="Arial" w:eastAsia="Times New Roman" w:hAnsi="Arial" w:cs="Arial"/>
          <w:lang w:val="sr-Cyrl-RS" w:eastAsia="en-GB"/>
        </w:rPr>
        <w:t>д</w:t>
      </w:r>
      <w:r w:rsidR="00C444B9" w:rsidRPr="00A94F81">
        <w:rPr>
          <w:rFonts w:ascii="Arial" w:eastAsia="Times New Roman" w:hAnsi="Arial" w:cs="Arial"/>
          <w:lang w:val="sr-Cyrl-RS" w:eastAsia="en-GB"/>
        </w:rPr>
        <w:t>а</w:t>
      </w:r>
      <w:r w:rsidRPr="00A94F81">
        <w:rPr>
          <w:rFonts w:ascii="Arial" w:eastAsia="Times New Roman" w:hAnsi="Arial" w:cs="Arial"/>
          <w:lang w:val="sr-Cyrl-RS" w:eastAsia="en-GB"/>
        </w:rPr>
        <w:t xml:space="preserve">рно трговање дигиталном имовином, без обзира на то да ли је издата у Републици или у иностранству и без обзира на то да ли је за њено издавање одобрен бели папир, као и да је </w:t>
      </w:r>
      <w:r w:rsidR="00A7763A" w:rsidRPr="00A94F81">
        <w:rPr>
          <w:rFonts w:ascii="Arial" w:eastAsia="Times New Roman" w:hAnsi="Arial" w:cs="Arial"/>
          <w:lang w:val="sr-Cyrl-RS" w:eastAsia="en-GB"/>
        </w:rPr>
        <w:t>пружање услуга повезаних с том дигиталном имовином дозвољено.</w:t>
      </w:r>
      <w:r w:rsidR="00A40616">
        <w:rPr>
          <w:rFonts w:ascii="Arial" w:eastAsia="Times New Roman" w:hAnsi="Arial" w:cs="Arial"/>
          <w:lang w:val="sr-Cyrl-RS" w:eastAsia="en-GB"/>
        </w:rPr>
        <w:t xml:space="preserve"> </w:t>
      </w:r>
      <w:r w:rsidR="00A7763A" w:rsidRPr="00A94F81">
        <w:rPr>
          <w:rFonts w:ascii="Arial" w:eastAsia="Times New Roman" w:hAnsi="Arial" w:cs="Arial"/>
          <w:lang w:val="sr-Cyrl-RS" w:eastAsia="en-GB"/>
        </w:rPr>
        <w:t xml:space="preserve">Утврђена су и ограничења у погледу оглашавања наведене дигиталне имовине која је издата у Републици за коју није одобрен бели папир у складу са овим законом, као и дигиталном имовином која је издата у иностранству и за коју није одобрен бели папир у складу са овим законом. </w:t>
      </w:r>
    </w:p>
    <w:p w14:paraId="368F851D" w14:textId="7E2EA41C" w:rsidR="005A02E6" w:rsidRPr="00A94F81" w:rsidRDefault="00A7763A" w:rsidP="005A02E6">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Члано</w:t>
      </w:r>
      <w:r w:rsidR="000F62EF" w:rsidRPr="00A94F81">
        <w:rPr>
          <w:rFonts w:ascii="Arial" w:eastAsia="Times New Roman" w:hAnsi="Arial" w:cs="Arial"/>
          <w:b/>
          <w:lang w:val="sr-Cyrl-RS" w:eastAsia="en-GB"/>
        </w:rPr>
        <w:t>м</w:t>
      </w:r>
      <w:r w:rsidRPr="00D31AB4">
        <w:rPr>
          <w:rFonts w:ascii="Arial" w:eastAsia="Times New Roman" w:hAnsi="Arial" w:cs="Arial"/>
          <w:b/>
          <w:lang w:val="sr-Cyrl-RS" w:eastAsia="en-GB"/>
        </w:rPr>
        <w:t xml:space="preserve"> 32. </w:t>
      </w:r>
      <w:r w:rsidR="000F62EF" w:rsidRPr="00D31AB4">
        <w:rPr>
          <w:rFonts w:ascii="Arial" w:eastAsia="Times New Roman" w:hAnsi="Arial" w:cs="Arial"/>
          <w:lang w:val="sr-Cyrl-RS" w:eastAsia="en-GB"/>
        </w:rPr>
        <w:t>је</w:t>
      </w:r>
      <w:r w:rsidRPr="00A94F81">
        <w:rPr>
          <w:rFonts w:ascii="Arial" w:eastAsia="Times New Roman" w:hAnsi="Arial" w:cs="Arial"/>
          <w:lang w:val="sr-Cyrl-RS" w:eastAsia="en-GB"/>
        </w:rPr>
        <w:t xml:space="preserve"> утврђен</w:t>
      </w:r>
      <w:r w:rsidR="000F62EF" w:rsidRPr="00A94F81">
        <w:rPr>
          <w:rFonts w:ascii="Arial" w:eastAsia="Times New Roman" w:hAnsi="Arial" w:cs="Arial"/>
          <w:lang w:val="sr-Cyrl-RS" w:eastAsia="en-GB"/>
        </w:rPr>
        <w:t>о да преко платформе за трговање дигиталном имовином у Републици могу да тргују друштва која имају дозволу надзорног органа за пружање услуга повезаних с дигиталном имовином, као и сва друга правна лица, предузетници и физичка лица.</w:t>
      </w:r>
    </w:p>
    <w:p w14:paraId="5E5AD4E9" w14:textId="2196EBAE" w:rsidR="000F62EF" w:rsidRPr="00A94F81" w:rsidRDefault="00F30903" w:rsidP="005A02E6">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Чл</w:t>
      </w:r>
      <w:r w:rsidR="00A40616">
        <w:rPr>
          <w:rFonts w:ascii="Arial" w:eastAsia="Times New Roman" w:hAnsi="Arial" w:cs="Arial"/>
          <w:b/>
          <w:lang w:val="sr-Cyrl-RS" w:eastAsia="en-GB"/>
        </w:rPr>
        <w:t>.</w:t>
      </w:r>
      <w:r w:rsidR="000F62EF" w:rsidRPr="00D31AB4">
        <w:rPr>
          <w:rFonts w:ascii="Arial" w:eastAsia="Times New Roman" w:hAnsi="Arial" w:cs="Arial"/>
          <w:b/>
          <w:lang w:val="sr-Cyrl-RS" w:eastAsia="en-GB"/>
        </w:rPr>
        <w:t xml:space="preserve"> 33. </w:t>
      </w:r>
      <w:r w:rsidRPr="00D31AB4">
        <w:rPr>
          <w:rFonts w:ascii="Arial" w:eastAsia="Times New Roman" w:hAnsi="Arial" w:cs="Arial"/>
          <w:b/>
          <w:lang w:val="sr-Cyrl-RS" w:eastAsia="en-GB"/>
        </w:rPr>
        <w:t>и</w:t>
      </w:r>
      <w:r w:rsidRPr="00D31AB4">
        <w:rPr>
          <w:rFonts w:ascii="Arial" w:eastAsia="Times New Roman" w:hAnsi="Arial" w:cs="Arial"/>
          <w:b/>
          <w:lang w:val="sr-Latn-RS" w:eastAsia="en-GB"/>
        </w:rPr>
        <w:t xml:space="preserve"> 34.</w:t>
      </w:r>
      <w:r w:rsidRPr="00A94F81">
        <w:rPr>
          <w:rFonts w:ascii="Arial" w:eastAsia="Times New Roman" w:hAnsi="Arial" w:cs="Arial"/>
          <w:lang w:val="sr-Latn-RS" w:eastAsia="en-GB"/>
        </w:rPr>
        <w:t xml:space="preserve"> </w:t>
      </w:r>
      <w:r w:rsidR="000F62EF" w:rsidRPr="00A94F81">
        <w:rPr>
          <w:rFonts w:ascii="Arial" w:eastAsia="Times New Roman" w:hAnsi="Arial" w:cs="Arial"/>
          <w:lang w:val="sr-Cyrl-RS" w:eastAsia="en-GB"/>
        </w:rPr>
        <w:t xml:space="preserve">је утврђено да је организатор платформе </w:t>
      </w:r>
      <w:r w:rsidRPr="00A94F81">
        <w:rPr>
          <w:rFonts w:ascii="Arial" w:eastAsia="Times New Roman" w:hAnsi="Arial" w:cs="Arial"/>
          <w:lang w:val="sr-Cyrl-RS" w:eastAsia="en-GB"/>
        </w:rPr>
        <w:t>дужан да обезбеди транспарентност пре и после вршења трансакције, као и услови које мора да испуни да би та транспарентност била обезбеђена.</w:t>
      </w:r>
    </w:p>
    <w:p w14:paraId="68D66C50" w14:textId="5D4A9851" w:rsidR="004E364D" w:rsidRPr="00A94F81" w:rsidRDefault="004E364D" w:rsidP="00A40616">
      <w:pPr>
        <w:spacing w:after="120" w:line="240" w:lineRule="auto"/>
        <w:ind w:firstLine="284"/>
        <w:jc w:val="both"/>
        <w:rPr>
          <w:rFonts w:ascii="Arial" w:eastAsia="Times New Roman" w:hAnsi="Arial" w:cs="Arial"/>
          <w:lang w:val="sr-Cyrl-RS" w:eastAsia="en-GB"/>
        </w:rPr>
      </w:pPr>
      <w:r w:rsidRPr="00A94F81">
        <w:rPr>
          <w:rFonts w:ascii="Arial" w:eastAsia="Times New Roman" w:hAnsi="Arial" w:cs="Arial"/>
          <w:b/>
          <w:bCs/>
          <w:lang w:val="sr-Cyrl-RS" w:eastAsia="en-GB"/>
        </w:rPr>
        <w:t xml:space="preserve">Чланом 35. </w:t>
      </w:r>
      <w:r w:rsidRPr="00A94F81">
        <w:rPr>
          <w:rFonts w:ascii="Arial" w:eastAsia="Times New Roman" w:hAnsi="Arial" w:cs="Arial"/>
          <w:lang w:val="sr-Cyrl-RS" w:eastAsia="en-GB"/>
        </w:rPr>
        <w:t>је прописано да организатор платформе, ако процени да је то неопходно ради заштите инвеститора или у циљу отклањања ризика у погледу несметаног или стабилног трговања дигиталном имовином, може привремено да обустави трговање дигиталном имовином. Такође, организатор платформе може привремено или трајно да да обустави трговање дигиталном имовином, или да искључи дигиталну имовину из трговања ако такво трговање више није у сагласности са правилима организатора платформе.</w:t>
      </w:r>
      <w:r w:rsidR="00A40616">
        <w:rPr>
          <w:rFonts w:ascii="Arial" w:eastAsia="Times New Roman" w:hAnsi="Arial" w:cs="Arial"/>
          <w:lang w:val="sr-Cyrl-RS" w:eastAsia="en-GB"/>
        </w:rPr>
        <w:t xml:space="preserve"> Ако</w:t>
      </w:r>
      <w:r w:rsidRPr="00A94F81">
        <w:rPr>
          <w:rFonts w:ascii="Arial" w:eastAsia="Times New Roman" w:hAnsi="Arial" w:cs="Arial"/>
          <w:lang w:val="sr-Cyrl-RS" w:eastAsia="en-GB"/>
        </w:rPr>
        <w:t xml:space="preserve"> се трговање одређеном дигиталном имовином не обавља у складу с овим законом, или ако је то потребно ради очувања финансијске стабилности, надзорни орган може организатору платформе да наложи да привремено или трајно обустави трговање том дигиталном имовином.</w:t>
      </w:r>
    </w:p>
    <w:p w14:paraId="244241DF" w14:textId="3E048D7C" w:rsidR="00A829CD" w:rsidRPr="00A94F81" w:rsidRDefault="00E446F3">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bCs/>
          <w:lang w:val="sr-Cyrl-RS" w:eastAsia="en-GB"/>
        </w:rPr>
        <w:t>Чланом 36.</w:t>
      </w:r>
      <w:r w:rsidRPr="00A94F81">
        <w:rPr>
          <w:rFonts w:ascii="Arial" w:eastAsia="Times New Roman" w:hAnsi="Arial" w:cs="Arial"/>
          <w:lang w:val="sr-Cyrl-RS" w:eastAsia="en-GB"/>
        </w:rPr>
        <w:t xml:space="preserve"> </w:t>
      </w:r>
      <w:r w:rsidR="00A829CD" w:rsidRPr="00A94F81">
        <w:rPr>
          <w:rFonts w:ascii="Arial" w:eastAsia="Times New Roman" w:hAnsi="Arial" w:cs="Arial"/>
          <w:lang w:val="sr-Cyrl-RS" w:eastAsia="en-GB"/>
        </w:rPr>
        <w:t>уведен је либера</w:t>
      </w:r>
      <w:r w:rsidR="00A40616">
        <w:rPr>
          <w:rFonts w:ascii="Arial" w:eastAsia="Times New Roman" w:hAnsi="Arial" w:cs="Arial"/>
          <w:lang w:val="sr-Cyrl-RS" w:eastAsia="en-GB"/>
        </w:rPr>
        <w:t>ла</w:t>
      </w:r>
      <w:r w:rsidR="00A829CD" w:rsidRPr="00A94F81">
        <w:rPr>
          <w:rFonts w:ascii="Arial" w:eastAsia="Times New Roman" w:hAnsi="Arial" w:cs="Arial"/>
          <w:lang w:val="sr-Cyrl-RS" w:eastAsia="en-GB"/>
        </w:rPr>
        <w:t xml:space="preserve">н регулаторни систем за ОТЦ трговање, према коме је </w:t>
      </w:r>
      <w:r w:rsidR="00A40616">
        <w:rPr>
          <w:rFonts w:ascii="Arial" w:eastAsia="Times New Roman" w:hAnsi="Arial" w:cs="Arial"/>
          <w:lang w:val="sr-Cyrl-RS" w:eastAsia="en-GB"/>
        </w:rPr>
        <w:t xml:space="preserve">ОТЦ </w:t>
      </w:r>
      <w:r w:rsidR="00A829CD" w:rsidRPr="00A94F81">
        <w:rPr>
          <w:rFonts w:ascii="Arial" w:eastAsia="Times New Roman" w:hAnsi="Arial" w:cs="Arial"/>
          <w:lang w:val="sr-Cyrl-RS" w:eastAsia="en-GB"/>
        </w:rPr>
        <w:t>трговање дигиталном имовином у Републици дозвољено, и према коме за законито спровођење тог трговања није неопходно учешће пружаоца услуга повезаних с дигиталном имовином, већ уговорне стране на ОТЦ тржишту могу саме да закључују и спроводе одговарајуће уговоре.</w:t>
      </w:r>
    </w:p>
    <w:p w14:paraId="56208540" w14:textId="4129A7E9" w:rsidR="00617B74" w:rsidRDefault="00A829CD" w:rsidP="00617B74">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bCs/>
          <w:lang w:val="sr-Cyrl-RS" w:eastAsia="en-GB"/>
        </w:rPr>
        <w:t>Чланом 37.</w:t>
      </w:r>
      <w:r w:rsidRPr="00A94F81">
        <w:rPr>
          <w:rFonts w:ascii="Arial" w:eastAsia="Times New Roman" w:hAnsi="Arial" w:cs="Arial"/>
          <w:lang w:val="sr-Cyrl-RS" w:eastAsia="en-GB"/>
        </w:rPr>
        <w:t xml:space="preserve"> утврђено је да је коришћење паметних уговора у секундарном трговању дигиталном имовином дозвољено, али уз услов да </w:t>
      </w:r>
      <w:r w:rsidR="00617B74" w:rsidRPr="00A94F81">
        <w:rPr>
          <w:rFonts w:ascii="Arial" w:eastAsia="Times New Roman" w:hAnsi="Arial" w:cs="Arial"/>
          <w:lang w:val="sr-Cyrl-RS" w:eastAsia="en-GB"/>
        </w:rPr>
        <w:t>је пружалац услуга за њихово коришћење прибави</w:t>
      </w:r>
      <w:r w:rsidR="00A40616">
        <w:rPr>
          <w:rFonts w:ascii="Arial" w:eastAsia="Times New Roman" w:hAnsi="Arial" w:cs="Arial"/>
          <w:lang w:val="sr-Cyrl-RS" w:eastAsia="en-GB"/>
        </w:rPr>
        <w:t>о</w:t>
      </w:r>
      <w:r w:rsidR="00617B74" w:rsidRPr="00A94F81">
        <w:rPr>
          <w:rFonts w:ascii="Arial" w:eastAsia="Times New Roman" w:hAnsi="Arial" w:cs="Arial"/>
          <w:lang w:val="sr-Cyrl-RS" w:eastAsia="en-GB"/>
        </w:rPr>
        <w:t xml:space="preserve"> пристанак корисника дигиталне имовине.</w:t>
      </w:r>
    </w:p>
    <w:p w14:paraId="761B764D" w14:textId="77777777" w:rsidR="00FF004A" w:rsidRPr="00A94F81" w:rsidRDefault="00FF004A" w:rsidP="00617B74">
      <w:pPr>
        <w:spacing w:after="120" w:line="240" w:lineRule="auto"/>
        <w:ind w:firstLine="284"/>
        <w:jc w:val="both"/>
        <w:rPr>
          <w:rFonts w:ascii="Arial" w:eastAsia="Times New Roman" w:hAnsi="Arial" w:cs="Arial"/>
          <w:lang w:val="sr-Cyrl-RS" w:eastAsia="en-GB"/>
        </w:rPr>
      </w:pPr>
    </w:p>
    <w:p w14:paraId="18EDDDB6" w14:textId="533252EE" w:rsidR="00FE7606" w:rsidRPr="00A94F81" w:rsidRDefault="00FE7606" w:rsidP="00FE7606">
      <w:pPr>
        <w:spacing w:after="120" w:line="240" w:lineRule="auto"/>
        <w:ind w:firstLine="284"/>
        <w:jc w:val="both"/>
        <w:rPr>
          <w:rFonts w:ascii="Arial" w:eastAsia="Times New Roman" w:hAnsi="Arial" w:cs="Arial"/>
          <w:lang w:val="sr-Cyrl-RS" w:eastAsia="en-GB"/>
        </w:rPr>
      </w:pPr>
      <w:r w:rsidRPr="00A94F81">
        <w:rPr>
          <w:rFonts w:ascii="Arial" w:eastAsia="Times New Roman" w:hAnsi="Arial" w:cs="Arial"/>
          <w:b/>
          <w:lang w:val="sr-Cyrl-RS" w:eastAsia="en-GB"/>
        </w:rPr>
        <w:t>Чланом 38.</w:t>
      </w:r>
      <w:r w:rsidRPr="00A94F81">
        <w:rPr>
          <w:rFonts w:ascii="Arial" w:eastAsia="Times New Roman" w:hAnsi="Arial" w:cs="Arial"/>
          <w:lang w:val="sr-Cyrl-RS" w:eastAsia="en-GB"/>
        </w:rPr>
        <w:t xml:space="preserve"> прописано је да се глава I</w:t>
      </w:r>
      <w:r w:rsidRPr="00A94F81">
        <w:rPr>
          <w:rFonts w:ascii="Arial" w:eastAsia="Times New Roman" w:hAnsi="Arial" w:cs="Arial"/>
          <w:lang w:eastAsia="en-GB"/>
        </w:rPr>
        <w:t>V</w:t>
      </w:r>
      <w:r w:rsidRPr="00A94F81">
        <w:rPr>
          <w:rFonts w:ascii="Arial" w:eastAsia="Times New Roman" w:hAnsi="Arial" w:cs="Arial"/>
          <w:lang w:val="sr-Cyrl-RS" w:eastAsia="en-GB"/>
        </w:rPr>
        <w:t>. Предлога закона (</w:t>
      </w:r>
      <w:r w:rsidR="00A40616">
        <w:rPr>
          <w:rFonts w:ascii="Arial" w:eastAsia="Times New Roman" w:hAnsi="Arial" w:cs="Arial"/>
          <w:lang w:val="sr-Cyrl-RS" w:eastAsia="en-GB"/>
        </w:rPr>
        <w:t xml:space="preserve">Злоупотребе на тржишту дигиталне имовине – </w:t>
      </w:r>
      <w:r w:rsidRPr="00A94F81">
        <w:rPr>
          <w:rFonts w:ascii="Arial" w:eastAsia="Times New Roman" w:hAnsi="Arial" w:cs="Arial"/>
          <w:lang w:val="sr-Cyrl-RS" w:eastAsia="en-GB"/>
        </w:rPr>
        <w:t xml:space="preserve">чл. 38. </w:t>
      </w:r>
      <w:r w:rsidR="00F2342E" w:rsidRPr="00D31AB4">
        <w:rPr>
          <w:rFonts w:ascii="Arial" w:hAnsi="Arial"/>
          <w:lang w:val="sr-Cyrl-RS"/>
        </w:rPr>
        <w:t>до 51</w:t>
      </w:r>
      <w:r w:rsidRPr="00A94F81">
        <w:rPr>
          <w:rFonts w:ascii="Arial" w:eastAsia="Times New Roman" w:hAnsi="Arial" w:cs="Arial"/>
          <w:lang w:val="sr-Cyrl-RS" w:eastAsia="en-GB"/>
        </w:rPr>
        <w:t>.) односи на активности које се обављају у Републици</w:t>
      </w:r>
      <w:r w:rsidR="00A40616">
        <w:rPr>
          <w:rFonts w:ascii="Arial" w:eastAsia="Times New Roman" w:hAnsi="Arial" w:cs="Arial"/>
          <w:lang w:val="sr-Cyrl-RS" w:eastAsia="en-GB"/>
        </w:rPr>
        <w:t xml:space="preserve"> Србији</w:t>
      </w:r>
      <w:r w:rsidRPr="00A94F81">
        <w:rPr>
          <w:rFonts w:ascii="Arial" w:eastAsia="Times New Roman" w:hAnsi="Arial" w:cs="Arial"/>
          <w:lang w:val="sr-Cyrl-RS" w:eastAsia="en-GB"/>
        </w:rPr>
        <w:t>, а у вези са дигиталном имовином која је укључена у трговање на платформи за трговање дигиталном имовином, односно за коју је одобрено објављивање белог папира или накнадног белог папира.</w:t>
      </w:r>
    </w:p>
    <w:p w14:paraId="5F65FA6E" w14:textId="052D438C" w:rsidR="00FE7606" w:rsidRPr="00A94F81" w:rsidRDefault="00FE7606" w:rsidP="00FE7606">
      <w:pPr>
        <w:spacing w:after="120" w:line="240" w:lineRule="auto"/>
        <w:ind w:firstLine="284"/>
        <w:jc w:val="both"/>
        <w:rPr>
          <w:rFonts w:ascii="Arial" w:eastAsia="Times New Roman" w:hAnsi="Arial" w:cs="Arial"/>
          <w:lang w:val="sr-Cyrl-RS" w:eastAsia="en-GB"/>
        </w:rPr>
      </w:pPr>
      <w:r w:rsidRPr="00A94F81">
        <w:rPr>
          <w:rFonts w:ascii="Arial" w:eastAsia="Times New Roman" w:hAnsi="Arial" w:cs="Arial"/>
          <w:lang w:val="sr-Cyrl-RS" w:eastAsia="en-GB"/>
        </w:rPr>
        <w:t xml:space="preserve">У </w:t>
      </w:r>
      <w:r w:rsidRPr="00D31AB4">
        <w:rPr>
          <w:rFonts w:ascii="Arial" w:eastAsia="Times New Roman" w:hAnsi="Arial" w:cs="Arial"/>
          <w:b/>
          <w:bCs/>
          <w:lang w:val="sr-Cyrl-RS" w:eastAsia="en-GB"/>
        </w:rPr>
        <w:t>члану 39.</w:t>
      </w:r>
      <w:r w:rsidRPr="00A94F81">
        <w:rPr>
          <w:rFonts w:ascii="Arial" w:eastAsia="Times New Roman" w:hAnsi="Arial" w:cs="Arial"/>
          <w:lang w:val="sr-Cyrl-RS" w:eastAsia="en-GB"/>
        </w:rPr>
        <w:t xml:space="preserve"> утврђен је </w:t>
      </w:r>
      <w:r w:rsidR="009C5D86" w:rsidRPr="00A94F81">
        <w:rPr>
          <w:rFonts w:ascii="Arial" w:eastAsia="Times New Roman" w:hAnsi="Arial" w:cs="Arial"/>
          <w:lang w:val="sr-Cyrl-RS" w:eastAsia="en-GB"/>
        </w:rPr>
        <w:t>поја</w:t>
      </w:r>
      <w:r w:rsidR="00A40616">
        <w:rPr>
          <w:rFonts w:ascii="Arial" w:eastAsia="Times New Roman" w:hAnsi="Arial" w:cs="Arial"/>
          <w:lang w:val="sr-Cyrl-RS" w:eastAsia="en-GB"/>
        </w:rPr>
        <w:t>м</w:t>
      </w:r>
      <w:r w:rsidRPr="00A94F81">
        <w:rPr>
          <w:rFonts w:ascii="Arial" w:eastAsia="Times New Roman" w:hAnsi="Arial" w:cs="Arial"/>
          <w:lang w:val="sr-Cyrl-RS" w:eastAsia="en-GB"/>
        </w:rPr>
        <w:t xml:space="preserve"> инсајдерск</w:t>
      </w:r>
      <w:r w:rsidR="006A1C73">
        <w:rPr>
          <w:rFonts w:ascii="Arial" w:eastAsia="Times New Roman" w:hAnsi="Arial" w:cs="Arial"/>
          <w:lang w:val="sr-Cyrl-RS" w:eastAsia="en-GB"/>
        </w:rPr>
        <w:t>е</w:t>
      </w:r>
      <w:r w:rsidRPr="00A94F81">
        <w:rPr>
          <w:rFonts w:ascii="Arial" w:eastAsia="Times New Roman" w:hAnsi="Arial" w:cs="Arial"/>
          <w:lang w:val="sr-Cyrl-RS" w:eastAsia="en-GB"/>
        </w:rPr>
        <w:t xml:space="preserve"> информациј</w:t>
      </w:r>
      <w:r w:rsidR="006A1C73">
        <w:rPr>
          <w:rFonts w:ascii="Arial" w:eastAsia="Times New Roman" w:hAnsi="Arial" w:cs="Arial"/>
          <w:lang w:val="sr-Cyrl-RS" w:eastAsia="en-GB"/>
        </w:rPr>
        <w:t>е</w:t>
      </w:r>
      <w:r w:rsidRPr="00A94F81">
        <w:rPr>
          <w:rFonts w:ascii="Arial" w:eastAsia="Times New Roman" w:hAnsi="Arial" w:cs="Arial"/>
          <w:lang w:val="sr-Cyrl-RS" w:eastAsia="en-GB"/>
        </w:rPr>
        <w:t xml:space="preserve">, а </w:t>
      </w:r>
      <w:r w:rsidR="00A40616">
        <w:rPr>
          <w:rFonts w:ascii="Arial" w:eastAsia="Times New Roman" w:hAnsi="Arial" w:cs="Arial"/>
          <w:lang w:val="sr-Cyrl-RS" w:eastAsia="en-GB"/>
        </w:rPr>
        <w:t>ближе су дефинисани и поједини елементи тог појма (попут значајног утицаја на цену дигиталне имовине).</w:t>
      </w:r>
    </w:p>
    <w:p w14:paraId="6233DE89" w14:textId="29B49AE1" w:rsidR="009C5D86" w:rsidRPr="00A94F81" w:rsidRDefault="009C5D86" w:rsidP="00FE7606">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bCs/>
          <w:lang w:val="sr-Cyrl-RS" w:eastAsia="en-GB"/>
        </w:rPr>
        <w:t>Чланом 40.</w:t>
      </w:r>
      <w:r w:rsidRPr="00A94F81">
        <w:rPr>
          <w:rFonts w:ascii="Arial" w:eastAsia="Times New Roman" w:hAnsi="Arial" w:cs="Arial"/>
          <w:lang w:val="sr-Cyrl-RS" w:eastAsia="en-GB"/>
        </w:rPr>
        <w:t xml:space="preserve"> прописано је да је сваком лицу које поседује инсајдерску информа</w:t>
      </w:r>
      <w:r w:rsidR="00A40616">
        <w:rPr>
          <w:rFonts w:ascii="Arial" w:eastAsia="Times New Roman" w:hAnsi="Arial" w:cs="Arial"/>
          <w:lang w:val="sr-Cyrl-RS" w:eastAsia="en-GB"/>
        </w:rPr>
        <w:t>ц</w:t>
      </w:r>
      <w:r w:rsidRPr="00A94F81">
        <w:rPr>
          <w:rFonts w:ascii="Arial" w:eastAsia="Times New Roman" w:hAnsi="Arial" w:cs="Arial"/>
          <w:lang w:val="sr-Cyrl-RS" w:eastAsia="en-GB"/>
        </w:rPr>
        <w:t>ију забрањено да ту информацију употреби непосредно или посредно при стицању, отуђењу и покушају стицања или отуђења за сопствени рачун или за рачун трећег лица дигиталне имовине на коју се та информација односи, а утврђен је и круг лица, односно трансакција на које се та одредба примењује.</w:t>
      </w:r>
    </w:p>
    <w:p w14:paraId="2328D00F" w14:textId="10A68082" w:rsidR="009C4EFA" w:rsidRPr="00A94F81" w:rsidRDefault="009C4EFA" w:rsidP="00A40616">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bCs/>
          <w:lang w:val="sr-Cyrl-RS" w:eastAsia="en-GB"/>
        </w:rPr>
        <w:t>Чланом 41.</w:t>
      </w:r>
      <w:r w:rsidRPr="00A94F81">
        <w:rPr>
          <w:rFonts w:ascii="Arial" w:eastAsia="Times New Roman" w:hAnsi="Arial" w:cs="Arial"/>
          <w:lang w:val="sr-Cyrl-RS" w:eastAsia="en-GB"/>
        </w:rPr>
        <w:t xml:space="preserve"> прописано је ограничење лицима одређеним у члану 40. у погледу откривања инсајдерских информација и чињења истих доступним, односно утврђено је да те информације откривају и чине доступним у оквиру редовног пословања, професије или дужности.</w:t>
      </w:r>
      <w:r w:rsidR="00A40616">
        <w:rPr>
          <w:rFonts w:ascii="Arial" w:eastAsia="Times New Roman" w:hAnsi="Arial" w:cs="Arial"/>
          <w:lang w:val="sr-Cyrl-RS" w:eastAsia="en-GB"/>
        </w:rPr>
        <w:t xml:space="preserve"> </w:t>
      </w:r>
      <w:r w:rsidRPr="00A94F81">
        <w:rPr>
          <w:rFonts w:ascii="Arial" w:eastAsia="Times New Roman" w:hAnsi="Arial" w:cs="Arial"/>
          <w:lang w:val="sr-Cyrl-RS" w:eastAsia="en-GB"/>
        </w:rPr>
        <w:t>Такође, истим лицима је забрањено да препоручују или наводе друго лице да на основу инсајдерске информације стекне или отуђи дигиталну имовину на коју се та информација односи.</w:t>
      </w:r>
    </w:p>
    <w:p w14:paraId="7607C131" w14:textId="5E9CBBBD" w:rsidR="009C4EFA" w:rsidRPr="00A94F81" w:rsidRDefault="00217732" w:rsidP="009C4EFA">
      <w:pPr>
        <w:spacing w:after="120" w:line="240" w:lineRule="auto"/>
        <w:ind w:firstLine="284"/>
        <w:jc w:val="both"/>
        <w:rPr>
          <w:rFonts w:ascii="Arial" w:eastAsia="Times New Roman" w:hAnsi="Arial" w:cs="Arial"/>
          <w:lang w:val="sr-Cyrl-RS" w:eastAsia="en-GB"/>
        </w:rPr>
      </w:pPr>
      <w:r w:rsidRPr="00A94F81">
        <w:rPr>
          <w:rFonts w:ascii="Arial" w:eastAsia="Times New Roman" w:hAnsi="Arial" w:cs="Arial"/>
          <w:lang w:val="sr-Cyrl-RS" w:eastAsia="en-GB"/>
        </w:rPr>
        <w:t xml:space="preserve">У </w:t>
      </w:r>
      <w:r w:rsidRPr="00D31AB4">
        <w:rPr>
          <w:rFonts w:ascii="Arial" w:eastAsia="Times New Roman" w:hAnsi="Arial" w:cs="Arial"/>
          <w:b/>
          <w:bCs/>
          <w:lang w:val="sr-Cyrl-RS" w:eastAsia="en-GB"/>
        </w:rPr>
        <w:t xml:space="preserve">члану 42. </w:t>
      </w:r>
      <w:r w:rsidRPr="00A94F81">
        <w:rPr>
          <w:rFonts w:ascii="Arial" w:eastAsia="Times New Roman" w:hAnsi="Arial" w:cs="Arial"/>
          <w:lang w:val="sr-Cyrl-RS" w:eastAsia="en-GB"/>
        </w:rPr>
        <w:t>је утврђено да се одредбе чланова 40. и 41. односе и на друга лица која поседују инсајдерске информације, под условом да знају или је тр</w:t>
      </w:r>
      <w:r w:rsidR="00A40616">
        <w:rPr>
          <w:rFonts w:ascii="Arial" w:eastAsia="Times New Roman" w:hAnsi="Arial" w:cs="Arial"/>
          <w:lang w:val="sr-Cyrl-RS" w:eastAsia="en-GB"/>
        </w:rPr>
        <w:t>е</w:t>
      </w:r>
      <w:r w:rsidRPr="00A94F81">
        <w:rPr>
          <w:rFonts w:ascii="Arial" w:eastAsia="Times New Roman" w:hAnsi="Arial" w:cs="Arial"/>
          <w:lang w:val="sr-Cyrl-RS" w:eastAsia="en-GB"/>
        </w:rPr>
        <w:t>бало да знају да се ради о инсајдерској информацији.</w:t>
      </w:r>
    </w:p>
    <w:p w14:paraId="018246EC" w14:textId="09815972" w:rsidR="00217732" w:rsidRPr="00A94F81" w:rsidRDefault="00217732" w:rsidP="00217732">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bCs/>
          <w:lang w:val="sr-Cyrl-RS" w:eastAsia="en-GB"/>
        </w:rPr>
        <w:t xml:space="preserve">Чланом 43. </w:t>
      </w:r>
      <w:r w:rsidRPr="00A94F81">
        <w:rPr>
          <w:rFonts w:ascii="Arial" w:eastAsia="Times New Roman" w:hAnsi="Arial" w:cs="Arial"/>
          <w:lang w:val="sr-Cyrl-RS" w:eastAsia="en-GB"/>
        </w:rPr>
        <w:t>уређено је да, сама по себи, чињеница да правно лице поседује или је поседовало инсајдерске информације не подразумева да је то лице користило те информације приликом трговања, ако је то правно лице увело, спроводило и одржавало примерене и делотворне унутрашње механизме и поступке којима се спречава злоупотреба инсајдерских информација. Овим чланом је такође уређено шта се сматра одговарајућим унутрашњим механизмима и поступцима.</w:t>
      </w:r>
    </w:p>
    <w:p w14:paraId="2699C06D" w14:textId="3DDB2A8F" w:rsidR="00D2096C" w:rsidRPr="00A94F81" w:rsidRDefault="008303C7" w:rsidP="00A40616">
      <w:pPr>
        <w:spacing w:after="120" w:line="240" w:lineRule="auto"/>
        <w:ind w:firstLine="284"/>
        <w:jc w:val="both"/>
        <w:rPr>
          <w:rFonts w:ascii="Arial" w:eastAsia="Times New Roman" w:hAnsi="Arial" w:cs="Arial"/>
          <w:lang w:val="sr-Cyrl-RS" w:eastAsia="en-GB"/>
        </w:rPr>
      </w:pPr>
      <w:r w:rsidRPr="00A94F81">
        <w:rPr>
          <w:rFonts w:ascii="Arial" w:eastAsia="Times New Roman" w:hAnsi="Arial" w:cs="Arial"/>
          <w:lang w:val="sr-Cyrl-RS" w:eastAsia="en-GB"/>
        </w:rPr>
        <w:t xml:space="preserve">У </w:t>
      </w:r>
      <w:r w:rsidRPr="00D31AB4">
        <w:rPr>
          <w:rFonts w:ascii="Arial" w:eastAsia="Times New Roman" w:hAnsi="Arial" w:cs="Arial"/>
          <w:b/>
          <w:bCs/>
          <w:lang w:val="sr-Cyrl-RS" w:eastAsia="en-GB"/>
        </w:rPr>
        <w:t>члану 44.</w:t>
      </w:r>
      <w:r w:rsidRPr="00A94F81">
        <w:rPr>
          <w:rFonts w:ascii="Arial" w:eastAsia="Times New Roman" w:hAnsi="Arial" w:cs="Arial"/>
          <w:lang w:val="sr-Cyrl-RS" w:eastAsia="en-GB"/>
        </w:rPr>
        <w:t xml:space="preserve"> су утврђене обавезе које издавалац дигиталне имовине има у вези са објављивањем инсајдерских информација које се непосредно односе на тог издаваоца, што укључује</w:t>
      </w:r>
      <w:r w:rsidR="00D2096C" w:rsidRPr="00A94F81">
        <w:rPr>
          <w:rFonts w:ascii="Arial" w:eastAsia="Times New Roman" w:hAnsi="Arial" w:cs="Arial"/>
          <w:lang w:val="sr-Cyrl-RS" w:eastAsia="en-GB"/>
        </w:rPr>
        <w:t xml:space="preserve"> обавештавање на начин  који не доводи јавност у заблуду, који омогућује брз приступ информацији и могућност потпуне, тачне и правовремене оцене те информације.</w:t>
      </w:r>
      <w:r w:rsidR="00A40616">
        <w:rPr>
          <w:rFonts w:ascii="Arial" w:eastAsia="Times New Roman" w:hAnsi="Arial" w:cs="Arial"/>
          <w:lang w:val="sr-Cyrl-RS" w:eastAsia="en-GB"/>
        </w:rPr>
        <w:t xml:space="preserve"> </w:t>
      </w:r>
      <w:r w:rsidR="00D2096C" w:rsidRPr="00A94F81">
        <w:rPr>
          <w:rFonts w:ascii="Arial" w:eastAsia="Times New Roman" w:hAnsi="Arial" w:cs="Arial"/>
          <w:lang w:val="sr-Cyrl-RS" w:eastAsia="en-GB"/>
        </w:rPr>
        <w:t>Такође је утврђено да надзорни орган прописује које чињенице би требало узети у обзир при доношењу одлуке о објављивању инсајдерских информација.</w:t>
      </w:r>
    </w:p>
    <w:p w14:paraId="1741A5B3" w14:textId="7DB2CD48" w:rsidR="00D2096C" w:rsidRPr="00A94F81" w:rsidRDefault="008C067C">
      <w:pPr>
        <w:spacing w:after="120" w:line="240" w:lineRule="auto"/>
        <w:ind w:firstLine="284"/>
        <w:jc w:val="both"/>
        <w:rPr>
          <w:rFonts w:ascii="Arial" w:eastAsia="Times New Roman" w:hAnsi="Arial" w:cs="Arial"/>
          <w:lang w:val="sr-Cyrl-RS" w:eastAsia="en-GB"/>
        </w:rPr>
      </w:pPr>
      <w:r w:rsidRPr="00A94F81">
        <w:rPr>
          <w:rFonts w:ascii="Arial" w:eastAsia="Times New Roman" w:hAnsi="Arial" w:cs="Arial"/>
          <w:lang w:val="sr-Cyrl-RS" w:eastAsia="en-GB"/>
        </w:rPr>
        <w:t xml:space="preserve">У </w:t>
      </w:r>
      <w:r w:rsidRPr="00D31AB4">
        <w:rPr>
          <w:rFonts w:ascii="Arial" w:eastAsia="Times New Roman" w:hAnsi="Arial" w:cs="Arial"/>
          <w:b/>
          <w:lang w:val="sr-Cyrl-RS" w:eastAsia="en-GB"/>
        </w:rPr>
        <w:t xml:space="preserve">члану 45. </w:t>
      </w:r>
      <w:r w:rsidRPr="00A94F81">
        <w:rPr>
          <w:rFonts w:ascii="Arial" w:eastAsia="Times New Roman" w:hAnsi="Arial" w:cs="Arial"/>
          <w:lang w:val="sr-Cyrl-RS" w:eastAsia="en-GB"/>
        </w:rPr>
        <w:t>утврђено је да је издавалац дужан да сваку значајну промену информација из члана 44. овог закона објави одмах након што је до те промене дошло, на исти начин на који је објављена изворна информација.</w:t>
      </w:r>
    </w:p>
    <w:p w14:paraId="4F7A4216" w14:textId="4213CB01" w:rsidR="008C067C" w:rsidRPr="00A94F81" w:rsidRDefault="008C067C">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Чланом 46.</w:t>
      </w:r>
      <w:r w:rsidRPr="00A94F81">
        <w:rPr>
          <w:rFonts w:ascii="Arial" w:eastAsia="Times New Roman" w:hAnsi="Arial" w:cs="Arial"/>
          <w:lang w:val="sr-Cyrl-RS" w:eastAsia="en-GB"/>
        </w:rPr>
        <w:t xml:space="preserve"> је прописано да издавалац може на своју одговорност да одложи јавно објављивање информације из члана 44. овог закона</w:t>
      </w:r>
      <w:r w:rsidRPr="00D31AB4">
        <w:rPr>
          <w:rFonts w:ascii="Arial" w:hAnsi="Arial" w:cs="Arial"/>
          <w:lang w:val="sr-Cyrl-RS"/>
        </w:rPr>
        <w:t xml:space="preserve"> </w:t>
      </w:r>
      <w:r w:rsidRPr="00A94F81">
        <w:rPr>
          <w:rFonts w:ascii="Arial" w:eastAsia="Times New Roman" w:hAnsi="Arial" w:cs="Arial"/>
          <w:lang w:val="sr-Cyrl-RS" w:eastAsia="en-GB"/>
        </w:rPr>
        <w:t>како не би повредио своје оправдане интересе, под условом да то одлагање не би довело јавност у заблуду и да издавалац може да обезбеди поверљивост те информације, али да је дужан да о томе без одлагања обавести надзорни орган.</w:t>
      </w:r>
    </w:p>
    <w:p w14:paraId="0C5FCDAB" w14:textId="0A4184A7" w:rsidR="008C067C" w:rsidRPr="00A94F81" w:rsidRDefault="008C067C">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Чланом 47.</w:t>
      </w:r>
      <w:r w:rsidRPr="00A94F81">
        <w:rPr>
          <w:rFonts w:ascii="Arial" w:eastAsia="Times New Roman" w:hAnsi="Arial" w:cs="Arial"/>
          <w:lang w:val="sr-Cyrl-RS" w:eastAsia="en-GB"/>
        </w:rPr>
        <w:t xml:space="preserve"> је утврђено да је, у случају да издавалац или лице које делује у његово име или за његов рачун открије инсајдерску информацију трећој страни у редовном обављању свог посла, професије или дужности, онда мора да ту информацију у потпуности јасно објави јавности, и то истовремено у случају намерног откривања и без одлагања у случају ненамерног откривања, осим ако лице које је примило ту информацију има обавезу чувања поверљивости тих информација.</w:t>
      </w:r>
    </w:p>
    <w:p w14:paraId="7DCFC094" w14:textId="1BFC952E" w:rsidR="005B300E" w:rsidRPr="00A94F81" w:rsidRDefault="008C067C" w:rsidP="00A40616">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Чланом 48.</w:t>
      </w:r>
      <w:r w:rsidRPr="00A94F81">
        <w:rPr>
          <w:rFonts w:ascii="Arial" w:eastAsia="Times New Roman" w:hAnsi="Arial" w:cs="Arial"/>
          <w:lang w:val="sr-Cyrl-RS" w:eastAsia="en-GB"/>
        </w:rPr>
        <w:t xml:space="preserve"> уређен је однос истраживања тржишта и злоупотребе инсајдерских информација, </w:t>
      </w:r>
      <w:r w:rsidR="005B300E" w:rsidRPr="00A94F81">
        <w:rPr>
          <w:rFonts w:ascii="Arial" w:eastAsia="Times New Roman" w:hAnsi="Arial" w:cs="Arial"/>
          <w:lang w:val="sr-Cyrl-RS" w:eastAsia="en-GB"/>
        </w:rPr>
        <w:t>односно предвиђено је да се приликом истраживања тржишта, под прописаним условима, смеју саопштити инсајдерске информације. И</w:t>
      </w:r>
      <w:r w:rsidRPr="00A94F81">
        <w:rPr>
          <w:rFonts w:ascii="Arial" w:eastAsia="Times New Roman" w:hAnsi="Arial" w:cs="Arial"/>
          <w:lang w:val="sr-Cyrl-RS" w:eastAsia="en-GB"/>
        </w:rPr>
        <w:t xml:space="preserve">страживањем тржишта сматра </w:t>
      </w:r>
      <w:r w:rsidR="005B300E" w:rsidRPr="00A94F81">
        <w:rPr>
          <w:rFonts w:ascii="Arial" w:eastAsia="Times New Roman" w:hAnsi="Arial" w:cs="Arial"/>
          <w:lang w:val="sr-Cyrl-RS" w:eastAsia="en-GB"/>
        </w:rPr>
        <w:t xml:space="preserve">се </w:t>
      </w:r>
      <w:r w:rsidRPr="00A94F81">
        <w:rPr>
          <w:rFonts w:ascii="Arial" w:eastAsia="Times New Roman" w:hAnsi="Arial" w:cs="Arial"/>
          <w:lang w:val="sr-Cyrl-RS" w:eastAsia="en-GB"/>
        </w:rPr>
        <w:t xml:space="preserve">ситуација у којој се једном или више потенцијалних инвеститора </w:t>
      </w:r>
      <w:r w:rsidR="00A40616">
        <w:rPr>
          <w:rFonts w:ascii="Arial" w:eastAsia="Times New Roman" w:hAnsi="Arial" w:cs="Arial"/>
          <w:lang w:val="sr-Cyrl-RS" w:eastAsia="en-GB"/>
        </w:rPr>
        <w:t xml:space="preserve">врши </w:t>
      </w:r>
      <w:r w:rsidRPr="00A94F81">
        <w:rPr>
          <w:rFonts w:ascii="Arial" w:eastAsia="Times New Roman" w:hAnsi="Arial" w:cs="Arial"/>
          <w:lang w:val="sr-Cyrl-RS" w:eastAsia="en-GB"/>
        </w:rPr>
        <w:t>саопштавање информација</w:t>
      </w:r>
      <w:r w:rsidRPr="00D31AB4">
        <w:rPr>
          <w:rFonts w:ascii="Arial" w:hAnsi="Arial" w:cs="Arial"/>
          <w:lang w:val="sr-Cyrl-RS"/>
        </w:rPr>
        <w:t xml:space="preserve"> </w:t>
      </w:r>
      <w:r w:rsidRPr="00A94F81">
        <w:rPr>
          <w:rFonts w:ascii="Arial" w:eastAsia="Times New Roman" w:hAnsi="Arial" w:cs="Arial"/>
          <w:lang w:val="sr-Cyrl-RS" w:eastAsia="en-GB"/>
        </w:rPr>
        <w:t>пре трансакције, како би се проценио интерес потенцијалних инвеститора за могућу трансакцију и њене услове, као што је потенцијални обим или цена.</w:t>
      </w:r>
      <w:r w:rsidR="00A40616">
        <w:rPr>
          <w:rFonts w:ascii="Arial" w:eastAsia="Times New Roman" w:hAnsi="Arial" w:cs="Arial"/>
          <w:lang w:val="sr-Cyrl-RS" w:eastAsia="en-GB"/>
        </w:rPr>
        <w:t xml:space="preserve"> </w:t>
      </w:r>
      <w:r w:rsidR="005B300E" w:rsidRPr="00A94F81">
        <w:rPr>
          <w:rFonts w:ascii="Arial" w:eastAsia="Times New Roman" w:hAnsi="Arial" w:cs="Arial"/>
          <w:lang w:val="sr-Cyrl-RS" w:eastAsia="en-GB"/>
        </w:rPr>
        <w:t xml:space="preserve">Прописано је и која лица могу да користе описани изузетак, као </w:t>
      </w:r>
      <w:r w:rsidR="00A40616">
        <w:rPr>
          <w:rFonts w:ascii="Arial" w:eastAsia="Times New Roman" w:hAnsi="Arial" w:cs="Arial"/>
          <w:lang w:val="sr-Cyrl-RS" w:eastAsia="en-GB"/>
        </w:rPr>
        <w:t xml:space="preserve">и </w:t>
      </w:r>
      <w:r w:rsidR="005B300E" w:rsidRPr="00A94F81">
        <w:rPr>
          <w:rFonts w:ascii="Arial" w:eastAsia="Times New Roman" w:hAnsi="Arial" w:cs="Arial"/>
          <w:lang w:val="sr-Cyrl-RS" w:eastAsia="en-GB"/>
        </w:rPr>
        <w:t>обавезе које морају да буду испуњене након коришћења изузетка.</w:t>
      </w:r>
    </w:p>
    <w:p w14:paraId="3468D43A" w14:textId="52D829BD" w:rsidR="005B300E" w:rsidRPr="00A94F81" w:rsidRDefault="005B300E">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Чланом 49.</w:t>
      </w:r>
      <w:r w:rsidRPr="00A94F81">
        <w:rPr>
          <w:rFonts w:ascii="Arial" w:eastAsia="Times New Roman" w:hAnsi="Arial" w:cs="Arial"/>
          <w:lang w:val="sr-Cyrl-RS" w:eastAsia="en-GB"/>
        </w:rPr>
        <w:t xml:space="preserve"> </w:t>
      </w:r>
      <w:r w:rsidR="00425367" w:rsidRPr="00A94F81">
        <w:rPr>
          <w:rFonts w:ascii="Arial" w:eastAsia="Times New Roman" w:hAnsi="Arial" w:cs="Arial"/>
          <w:lang w:val="sr-Cyrl-RS" w:eastAsia="en-GB"/>
        </w:rPr>
        <w:t>прописане су радње које представљају</w:t>
      </w:r>
      <w:r w:rsidRPr="00A94F81">
        <w:rPr>
          <w:rFonts w:ascii="Arial" w:eastAsia="Times New Roman" w:hAnsi="Arial" w:cs="Arial"/>
          <w:lang w:val="sr-Cyrl-RS" w:eastAsia="en-GB"/>
        </w:rPr>
        <w:t xml:space="preserve"> манипулације на тржишту</w:t>
      </w:r>
      <w:r w:rsidR="00425367" w:rsidRPr="00A94F81">
        <w:rPr>
          <w:rFonts w:ascii="Arial" w:eastAsia="Times New Roman" w:hAnsi="Arial" w:cs="Arial"/>
          <w:lang w:val="sr-Cyrl-RS" w:eastAsia="en-GB"/>
        </w:rPr>
        <w:t>. Те радње</w:t>
      </w:r>
      <w:r w:rsidRPr="00A94F81">
        <w:rPr>
          <w:rFonts w:ascii="Arial" w:eastAsia="Times New Roman" w:hAnsi="Arial" w:cs="Arial"/>
          <w:lang w:val="sr-Cyrl-RS" w:eastAsia="en-GB"/>
        </w:rPr>
        <w:t xml:space="preserve"> обухватају пружање неистинитих или обмањујућих сигнала или информација о понуди, тражњи или цени дигиталне имовине путем закључивања трансакција и давања налога за трговање дигиталном имовином, употребљавање фиктивних поступака приликом трговања, ширење неистинитих информација путем медија, укључујући интернет, и др.</w:t>
      </w:r>
    </w:p>
    <w:p w14:paraId="0A255D3D" w14:textId="207B11F5" w:rsidR="005B300E" w:rsidRPr="00A94F81" w:rsidRDefault="00425367">
      <w:pPr>
        <w:spacing w:after="120" w:line="240" w:lineRule="auto"/>
        <w:ind w:firstLine="284"/>
        <w:jc w:val="both"/>
        <w:rPr>
          <w:rFonts w:ascii="Arial" w:eastAsia="Times New Roman" w:hAnsi="Arial" w:cs="Arial"/>
          <w:lang w:val="sr-Cyrl-RS" w:eastAsia="en-GB"/>
        </w:rPr>
      </w:pPr>
      <w:r w:rsidRPr="00A94F81">
        <w:rPr>
          <w:rFonts w:ascii="Arial" w:eastAsia="Times New Roman" w:hAnsi="Arial" w:cs="Arial"/>
          <w:lang w:val="sr-Cyrl-RS" w:eastAsia="en-GB"/>
        </w:rPr>
        <w:t>Када је у питању ширење информација прописан је изузетак у погледу новинара који обављају своју делатност, а предвиђено је и да надзорни орган ближе уређује поступке који се могу сматрати манипулацијама на тржишту и обавезе надзорних органа и пружалаца услуга повезаних с дигиталном имовином у циљу спречавања и откривања тих манипулација.</w:t>
      </w:r>
    </w:p>
    <w:p w14:paraId="2C6CAF3C" w14:textId="4B94E306" w:rsidR="00425367" w:rsidRPr="00A94F81" w:rsidRDefault="00425367">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 xml:space="preserve">Чланом 50. </w:t>
      </w:r>
      <w:r w:rsidRPr="00A94F81">
        <w:rPr>
          <w:rFonts w:ascii="Arial" w:eastAsia="Times New Roman" w:hAnsi="Arial" w:cs="Arial"/>
          <w:lang w:val="sr-Cyrl-RS" w:eastAsia="en-GB"/>
        </w:rPr>
        <w:t>утврђено је да су манипулације на тржишту из члана 49. забрањене, као и да су лица која учествују у манипулацијама на тржишту солидарно одговорна за штету која настане као последица манипулација на тржишту.</w:t>
      </w:r>
    </w:p>
    <w:p w14:paraId="29D6397E" w14:textId="71164070" w:rsidR="00425367" w:rsidRPr="00A94F81" w:rsidRDefault="00425367">
      <w:pPr>
        <w:spacing w:after="120" w:line="240" w:lineRule="auto"/>
        <w:ind w:firstLine="284"/>
        <w:jc w:val="both"/>
        <w:rPr>
          <w:rFonts w:ascii="Arial" w:eastAsia="Times New Roman" w:hAnsi="Arial" w:cs="Arial"/>
          <w:lang w:val="sr-Cyrl-RS" w:eastAsia="en-GB"/>
        </w:rPr>
      </w:pPr>
      <w:r w:rsidRPr="00A94F81">
        <w:rPr>
          <w:rFonts w:ascii="Arial" w:eastAsia="Times New Roman" w:hAnsi="Arial" w:cs="Arial"/>
          <w:lang w:val="sr-Cyrl-RS" w:eastAsia="en-GB"/>
        </w:rPr>
        <w:t>Прописане су и обавезе организатора платформе за трговање дигиталном имовином у погледу откривања и спречавања манипулација на тој платформи.</w:t>
      </w:r>
    </w:p>
    <w:p w14:paraId="70824DBB" w14:textId="77777777" w:rsidR="00E9171F" w:rsidRDefault="004C7997" w:rsidP="00F703A9">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b/>
          <w:lang w:val="sr-Cyrl-RS" w:eastAsia="en-GB"/>
        </w:rPr>
        <w:t>Чланом 51.</w:t>
      </w:r>
      <w:r w:rsidRPr="00A94F81">
        <w:rPr>
          <w:rFonts w:ascii="Arial" w:eastAsia="Times New Roman" w:hAnsi="Arial" w:cs="Arial"/>
          <w:lang w:val="sr-Cyrl-RS" w:eastAsia="en-GB"/>
        </w:rPr>
        <w:t xml:space="preserve"> прописано је да су пружаоци услуга повезаних с дигиталном имовином обавезни да на основу њима доступних података, обавесте надзорни орган о случајевима за које оправдано сумњају да представљају злоупотребе на тржишту.</w:t>
      </w:r>
    </w:p>
    <w:p w14:paraId="77EBBDEA" w14:textId="647B7D49" w:rsidR="00A615F3" w:rsidRDefault="00A615F3" w:rsidP="00F703A9">
      <w:pPr>
        <w:spacing w:after="120" w:line="240" w:lineRule="auto"/>
        <w:ind w:firstLine="284"/>
        <w:jc w:val="both"/>
        <w:rPr>
          <w:rFonts w:ascii="Arial" w:hAnsi="Arial" w:cs="Arial"/>
          <w:lang w:val="sr-Cyrl-RS"/>
        </w:rPr>
      </w:pPr>
      <w:r>
        <w:rPr>
          <w:rFonts w:ascii="Arial" w:hAnsi="Arial" w:cs="Arial"/>
          <w:b/>
          <w:lang w:val="sr-Cyrl-RS"/>
        </w:rPr>
        <w:t xml:space="preserve">Чланом 52. </w:t>
      </w:r>
      <w:r>
        <w:rPr>
          <w:rFonts w:ascii="Arial" w:hAnsi="Arial" w:cs="Arial"/>
          <w:lang w:val="sr-Cyrl-RS"/>
        </w:rPr>
        <w:t>утврђено је да п</w:t>
      </w:r>
      <w:r w:rsidRPr="00A615F3">
        <w:rPr>
          <w:rFonts w:ascii="Arial" w:hAnsi="Arial" w:cs="Arial"/>
          <w:lang w:val="sr-Cyrl-RS"/>
        </w:rPr>
        <w:t>ружалац услуга повезаних с дигиталном имовином мора имати правну форму привредног друштва у смислу закона којим се уређују привредна друштва</w:t>
      </w:r>
      <w:r>
        <w:rPr>
          <w:rFonts w:ascii="Arial" w:hAnsi="Arial" w:cs="Arial"/>
          <w:lang w:val="sr-Cyrl-RS"/>
        </w:rPr>
        <w:t>, што значи да пружалац услуга повезаних с дигиталном имовином може да буде основан и у форми ортачког или командитног друштва</w:t>
      </w:r>
      <w:r w:rsidR="00602793">
        <w:rPr>
          <w:rFonts w:ascii="Arial" w:hAnsi="Arial" w:cs="Arial"/>
          <w:lang w:val="sr-Cyrl-RS"/>
        </w:rPr>
        <w:t>, а не само у форми друштава капитала</w:t>
      </w:r>
      <w:r>
        <w:rPr>
          <w:rFonts w:ascii="Arial" w:hAnsi="Arial" w:cs="Arial"/>
          <w:lang w:val="sr-Cyrl-RS"/>
        </w:rPr>
        <w:t>.</w:t>
      </w:r>
    </w:p>
    <w:p w14:paraId="697476AC" w14:textId="30A1319E" w:rsidR="00A44760" w:rsidRDefault="00A44760" w:rsidP="00A44760">
      <w:pPr>
        <w:spacing w:after="120" w:line="240" w:lineRule="auto"/>
        <w:ind w:firstLine="284"/>
        <w:jc w:val="both"/>
        <w:rPr>
          <w:rFonts w:ascii="Arial" w:hAnsi="Arial" w:cs="Arial"/>
          <w:lang w:val="sr-Cyrl-RS"/>
        </w:rPr>
      </w:pPr>
      <w:r>
        <w:rPr>
          <w:rFonts w:ascii="Arial" w:hAnsi="Arial" w:cs="Arial"/>
          <w:b/>
          <w:lang w:val="sr-Cyrl-RS"/>
        </w:rPr>
        <w:t xml:space="preserve">Чланом 53. </w:t>
      </w:r>
      <w:r w:rsidRPr="00A44760">
        <w:rPr>
          <w:rFonts w:ascii="Arial" w:hAnsi="Arial" w:cs="Arial"/>
          <w:lang w:val="sr-Cyrl-RS"/>
        </w:rPr>
        <w:t>уређен је однос између овог закона и закона којим се уређују привредна</w:t>
      </w:r>
      <w:r>
        <w:rPr>
          <w:rFonts w:ascii="Arial" w:hAnsi="Arial" w:cs="Arial"/>
          <w:lang w:val="sr-Cyrl-RS"/>
        </w:rPr>
        <w:t xml:space="preserve"> </w:t>
      </w:r>
      <w:r w:rsidRPr="00A44760">
        <w:rPr>
          <w:rFonts w:ascii="Arial" w:hAnsi="Arial" w:cs="Arial"/>
          <w:lang w:val="sr-Cyrl-RS"/>
        </w:rPr>
        <w:t>друшт</w:t>
      </w:r>
      <w:r>
        <w:rPr>
          <w:rFonts w:ascii="Arial" w:hAnsi="Arial" w:cs="Arial"/>
          <w:lang w:val="sr-Cyrl-RS"/>
        </w:rPr>
        <w:t>в</w:t>
      </w:r>
      <w:r w:rsidRPr="00A44760">
        <w:rPr>
          <w:rFonts w:ascii="Arial" w:hAnsi="Arial" w:cs="Arial"/>
          <w:lang w:val="sr-Cyrl-RS"/>
        </w:rPr>
        <w:t xml:space="preserve">а у погледу пословања </w:t>
      </w:r>
      <w:r>
        <w:rPr>
          <w:rFonts w:ascii="Arial" w:hAnsi="Arial" w:cs="Arial"/>
          <w:lang w:val="sr-Cyrl-RS"/>
        </w:rPr>
        <w:t>пружалаца услуга повезаних с дигиталном имовином</w:t>
      </w:r>
      <w:r w:rsidRPr="00A44760">
        <w:rPr>
          <w:rFonts w:ascii="Arial" w:hAnsi="Arial" w:cs="Arial"/>
          <w:lang w:val="sr-Cyrl-RS"/>
        </w:rPr>
        <w:t>, те је прописано да се на њихово</w:t>
      </w:r>
      <w:r>
        <w:rPr>
          <w:rFonts w:ascii="Arial" w:hAnsi="Arial" w:cs="Arial"/>
          <w:lang w:val="sr-Cyrl-RS"/>
        </w:rPr>
        <w:t xml:space="preserve"> </w:t>
      </w:r>
      <w:r w:rsidRPr="00A44760">
        <w:rPr>
          <w:rFonts w:ascii="Arial" w:hAnsi="Arial" w:cs="Arial"/>
          <w:lang w:val="sr-Cyrl-RS"/>
        </w:rPr>
        <w:t>пословање супсидијарно примењују одредбе закона којим се уређују привредна друштва.</w:t>
      </w:r>
    </w:p>
    <w:p w14:paraId="6EA036E3" w14:textId="0FE65778" w:rsidR="00A615F3" w:rsidRPr="00A615F3" w:rsidRDefault="005C63EB" w:rsidP="00A44760">
      <w:pPr>
        <w:spacing w:after="120" w:line="240" w:lineRule="auto"/>
        <w:ind w:firstLine="284"/>
        <w:jc w:val="both"/>
        <w:rPr>
          <w:rFonts w:ascii="Arial" w:hAnsi="Arial" w:cs="Arial"/>
          <w:lang w:val="sr-Cyrl-RS"/>
        </w:rPr>
      </w:pPr>
      <w:r>
        <w:rPr>
          <w:rFonts w:ascii="Arial" w:hAnsi="Arial" w:cs="Arial"/>
          <w:lang w:val="sr-Cyrl-RS"/>
        </w:rPr>
        <w:t xml:space="preserve">У </w:t>
      </w:r>
      <w:r w:rsidRPr="005C63EB">
        <w:rPr>
          <w:rFonts w:ascii="Arial" w:hAnsi="Arial" w:cs="Arial"/>
          <w:b/>
          <w:lang w:val="sr-Cyrl-RS"/>
        </w:rPr>
        <w:t>члану 5</w:t>
      </w:r>
      <w:r w:rsidR="00A44760">
        <w:rPr>
          <w:rFonts w:ascii="Arial" w:hAnsi="Arial" w:cs="Arial"/>
          <w:b/>
          <w:lang w:val="sr-Cyrl-RS"/>
        </w:rPr>
        <w:t>4</w:t>
      </w:r>
      <w:r w:rsidRPr="005C63EB">
        <w:rPr>
          <w:rFonts w:ascii="Arial" w:hAnsi="Arial" w:cs="Arial"/>
          <w:b/>
          <w:lang w:val="sr-Cyrl-RS"/>
        </w:rPr>
        <w:t>.</w:t>
      </w:r>
      <w:r>
        <w:rPr>
          <w:rFonts w:ascii="Arial" w:hAnsi="Arial" w:cs="Arial"/>
          <w:lang w:val="sr-Cyrl-RS"/>
        </w:rPr>
        <w:t xml:space="preserve"> утврђен је минимални капитал који мора имати </w:t>
      </w:r>
      <w:r w:rsidRPr="005C63EB">
        <w:rPr>
          <w:rFonts w:ascii="Arial" w:hAnsi="Arial" w:cs="Arial"/>
          <w:lang w:val="sr-Cyrl-RS"/>
        </w:rPr>
        <w:t>привредно друштв</w:t>
      </w:r>
      <w:r>
        <w:rPr>
          <w:rFonts w:ascii="Arial" w:hAnsi="Arial" w:cs="Arial"/>
          <w:lang w:val="sr-Cyrl-RS"/>
        </w:rPr>
        <w:t>о</w:t>
      </w:r>
      <w:r w:rsidRPr="005C63EB">
        <w:rPr>
          <w:rFonts w:ascii="Arial" w:hAnsi="Arial" w:cs="Arial"/>
          <w:lang w:val="sr-Cyrl-RS"/>
        </w:rPr>
        <w:t xml:space="preserve"> које подноси захтев за давање дозволе за пружање услуга повезаних с дигиталном имовином</w:t>
      </w:r>
      <w:r>
        <w:rPr>
          <w:rFonts w:ascii="Arial" w:hAnsi="Arial" w:cs="Arial"/>
          <w:lang w:val="sr-Cyrl-RS"/>
        </w:rPr>
        <w:t xml:space="preserve">, а у зависности од врсте </w:t>
      </w:r>
      <w:r w:rsidRPr="005C63EB">
        <w:rPr>
          <w:rFonts w:ascii="Arial" w:hAnsi="Arial" w:cs="Arial"/>
          <w:lang w:val="sr-Cyrl-RS"/>
        </w:rPr>
        <w:t xml:space="preserve">услуге </w:t>
      </w:r>
      <w:r>
        <w:rPr>
          <w:rFonts w:ascii="Arial" w:hAnsi="Arial" w:cs="Arial"/>
          <w:lang w:val="sr-Cyrl-RS"/>
        </w:rPr>
        <w:t xml:space="preserve">коју намерава да пружа. </w:t>
      </w:r>
      <w:r w:rsidRPr="005C63EB">
        <w:rPr>
          <w:rFonts w:ascii="Arial" w:hAnsi="Arial" w:cs="Arial"/>
          <w:lang w:val="sr-Cyrl-RS"/>
        </w:rPr>
        <w:t>Минимални капитал може бити новчани и неновчани (нпр. у софтверу), с тим да најмање половина минималног капитала мора бити уписана и уплаћена у новцу.</w:t>
      </w:r>
      <w:r>
        <w:rPr>
          <w:rFonts w:ascii="Arial" w:hAnsi="Arial" w:cs="Arial"/>
          <w:lang w:val="sr-Cyrl-RS"/>
        </w:rPr>
        <w:t xml:space="preserve"> У овом члану је утврђена и обавеза одржавања капитала пружаоца услуга повезаних с дигиталном имовином током његовог пословања</w:t>
      </w:r>
      <w:r w:rsidRPr="005C63EB">
        <w:rPr>
          <w:rFonts w:ascii="Arial" w:hAnsi="Arial" w:cs="Arial"/>
          <w:lang w:val="sr-Cyrl-RS"/>
        </w:rPr>
        <w:t>,</w:t>
      </w:r>
      <w:r>
        <w:rPr>
          <w:rFonts w:ascii="Arial" w:hAnsi="Arial" w:cs="Arial"/>
          <w:lang w:val="sr-Cyrl-RS"/>
        </w:rPr>
        <w:t xml:space="preserve"> а</w:t>
      </w:r>
      <w:r w:rsidRPr="005C63EB">
        <w:rPr>
          <w:rFonts w:ascii="Arial" w:hAnsi="Arial" w:cs="Arial"/>
          <w:lang w:val="sr-Cyrl-RS"/>
        </w:rPr>
        <w:t xml:space="preserve"> ради стабилног и</w:t>
      </w:r>
      <w:r>
        <w:rPr>
          <w:rFonts w:ascii="Arial" w:hAnsi="Arial" w:cs="Arial"/>
          <w:lang w:val="sr-Cyrl-RS"/>
        </w:rPr>
        <w:t xml:space="preserve"> </w:t>
      </w:r>
      <w:r w:rsidRPr="005C63EB">
        <w:rPr>
          <w:rFonts w:ascii="Arial" w:hAnsi="Arial" w:cs="Arial"/>
          <w:lang w:val="sr-Cyrl-RS"/>
        </w:rPr>
        <w:t>сигурног пословања и испуњења обавеза према својим повериоцима</w:t>
      </w:r>
      <w:r>
        <w:rPr>
          <w:rFonts w:ascii="Arial" w:hAnsi="Arial" w:cs="Arial"/>
          <w:lang w:val="sr-Cyrl-RS"/>
        </w:rPr>
        <w:t>.</w:t>
      </w:r>
    </w:p>
    <w:p w14:paraId="3ED67BB9" w14:textId="61666D14" w:rsidR="00A615F3" w:rsidRDefault="005C63EB" w:rsidP="00F703A9">
      <w:pPr>
        <w:spacing w:after="120" w:line="240" w:lineRule="auto"/>
        <w:ind w:firstLine="284"/>
        <w:jc w:val="both"/>
        <w:rPr>
          <w:rFonts w:ascii="Arial" w:hAnsi="Arial" w:cs="Arial"/>
          <w:lang w:val="sr-Cyrl-RS"/>
        </w:rPr>
      </w:pPr>
      <w:r>
        <w:rPr>
          <w:rFonts w:ascii="Arial" w:hAnsi="Arial" w:cs="Arial"/>
          <w:b/>
          <w:lang w:val="sr-Cyrl-RS"/>
        </w:rPr>
        <w:t>Чланом 5</w:t>
      </w:r>
      <w:r w:rsidR="00A44760">
        <w:rPr>
          <w:rFonts w:ascii="Arial" w:hAnsi="Arial" w:cs="Arial"/>
          <w:b/>
          <w:lang w:val="sr-Cyrl-RS"/>
        </w:rPr>
        <w:t>5</w:t>
      </w:r>
      <w:r>
        <w:rPr>
          <w:rFonts w:ascii="Arial" w:hAnsi="Arial" w:cs="Arial"/>
          <w:b/>
          <w:lang w:val="sr-Cyrl-RS"/>
        </w:rPr>
        <w:t xml:space="preserve">. </w:t>
      </w:r>
      <w:r>
        <w:rPr>
          <w:rFonts w:ascii="Arial" w:hAnsi="Arial" w:cs="Arial"/>
          <w:lang w:val="sr-Cyrl-RS"/>
        </w:rPr>
        <w:t xml:space="preserve">ближе је уређено пружање саветодавних услуга. </w:t>
      </w:r>
      <w:r w:rsidR="009A0B13">
        <w:rPr>
          <w:rFonts w:ascii="Arial" w:hAnsi="Arial" w:cs="Arial"/>
          <w:lang w:val="sr-Cyrl-RS"/>
        </w:rPr>
        <w:t>П</w:t>
      </w:r>
      <w:r>
        <w:rPr>
          <w:rFonts w:ascii="Arial" w:hAnsi="Arial" w:cs="Arial"/>
          <w:lang w:val="sr-Cyrl-RS"/>
        </w:rPr>
        <w:t xml:space="preserve">ружалац саветодавних услуга </w:t>
      </w:r>
      <w:r w:rsidRPr="005C63EB">
        <w:rPr>
          <w:rFonts w:ascii="Arial" w:hAnsi="Arial" w:cs="Arial"/>
          <w:lang w:val="sr-Cyrl-RS"/>
        </w:rPr>
        <w:t>није дужан да за пружање тих услуга прибави дозволу надзорног органа</w:t>
      </w:r>
      <w:r>
        <w:rPr>
          <w:rFonts w:ascii="Arial" w:hAnsi="Arial" w:cs="Arial"/>
          <w:lang w:val="sr-Cyrl-RS"/>
        </w:rPr>
        <w:t xml:space="preserve">, али је дужан да </w:t>
      </w:r>
      <w:r w:rsidRPr="005C63EB">
        <w:rPr>
          <w:rFonts w:ascii="Arial" w:hAnsi="Arial" w:cs="Arial"/>
          <w:lang w:val="sr-Cyrl-RS"/>
        </w:rPr>
        <w:t>то саопшти сваком свом кориснику, као и да ту информацију истакне на својој интернет презентацији.</w:t>
      </w:r>
      <w:r>
        <w:rPr>
          <w:rFonts w:ascii="Arial" w:hAnsi="Arial" w:cs="Arial"/>
          <w:lang w:val="sr-Cyrl-RS"/>
        </w:rPr>
        <w:t xml:space="preserve"> Пружање саветодавних услуга је једна од делатности које су непосредно повезане са пружањем услуга повезаних с дигиталном имовином из члана 4. овог закона, тако да пружалац саветодавних услуга може и да пружа услуге повезане с дигиталном имовином, али само ако испуни услове за пружање тих услуга прописане овим законом и добије дозволу </w:t>
      </w:r>
      <w:r w:rsidRPr="005C63EB">
        <w:rPr>
          <w:rFonts w:ascii="Arial" w:hAnsi="Arial" w:cs="Arial"/>
          <w:lang w:val="sr-Cyrl-RS"/>
        </w:rPr>
        <w:t>надзорног органа за пружање тих услуга</w:t>
      </w:r>
      <w:r>
        <w:rPr>
          <w:rFonts w:ascii="Arial" w:hAnsi="Arial" w:cs="Arial"/>
          <w:lang w:val="sr-Cyrl-RS"/>
        </w:rPr>
        <w:t xml:space="preserve"> у складу са овим законом.</w:t>
      </w:r>
    </w:p>
    <w:p w14:paraId="7B1457C5" w14:textId="3327ADA1" w:rsidR="006E0290" w:rsidRDefault="006E0290" w:rsidP="00F703A9">
      <w:pPr>
        <w:spacing w:after="120" w:line="240" w:lineRule="auto"/>
        <w:ind w:firstLine="284"/>
        <w:jc w:val="both"/>
        <w:rPr>
          <w:rFonts w:ascii="Arial" w:eastAsia="Times New Roman" w:hAnsi="Arial" w:cs="Arial"/>
          <w:lang w:val="sr-Cyrl-RS" w:eastAsia="en-GB"/>
        </w:rPr>
      </w:pPr>
      <w:r>
        <w:rPr>
          <w:rFonts w:ascii="Arial" w:hAnsi="Arial" w:cs="Arial"/>
          <w:lang w:val="sr-Cyrl-RS"/>
        </w:rPr>
        <w:t xml:space="preserve">У </w:t>
      </w:r>
      <w:r>
        <w:rPr>
          <w:rFonts w:ascii="Arial" w:hAnsi="Arial" w:cs="Arial"/>
          <w:b/>
          <w:lang w:val="sr-Cyrl-RS"/>
        </w:rPr>
        <w:t>члану 5</w:t>
      </w:r>
      <w:r w:rsidR="00A44760">
        <w:rPr>
          <w:rFonts w:ascii="Arial" w:hAnsi="Arial" w:cs="Arial"/>
          <w:b/>
          <w:lang w:val="sr-Cyrl-RS"/>
        </w:rPr>
        <w:t>6</w:t>
      </w:r>
      <w:r>
        <w:rPr>
          <w:rFonts w:ascii="Arial" w:hAnsi="Arial" w:cs="Arial"/>
          <w:b/>
          <w:lang w:val="sr-Cyrl-RS"/>
        </w:rPr>
        <w:t xml:space="preserve">. </w:t>
      </w:r>
      <w:r>
        <w:rPr>
          <w:rFonts w:ascii="Arial" w:hAnsi="Arial" w:cs="Arial"/>
          <w:lang w:val="sr-Cyrl-RS"/>
        </w:rPr>
        <w:t xml:space="preserve">уређено је подношење захтева за добијање дозволе </w:t>
      </w:r>
      <w:r w:rsidRPr="006E0290">
        <w:rPr>
          <w:rFonts w:ascii="Arial" w:hAnsi="Arial" w:cs="Arial"/>
          <w:lang w:val="sr-Cyrl-RS"/>
        </w:rPr>
        <w:t>за пружање услуга повезаних с дигиталном имовином</w:t>
      </w:r>
      <w:r>
        <w:rPr>
          <w:rFonts w:ascii="Arial" w:hAnsi="Arial" w:cs="Arial"/>
          <w:lang w:val="sr-Cyrl-RS"/>
        </w:rPr>
        <w:t xml:space="preserve"> и утврђени су подаци и документација који се подносе уз тај захтев. Предвиђено је и да банка која намерава да пружа </w:t>
      </w:r>
      <w:r>
        <w:rPr>
          <w:rFonts w:ascii="Arial" w:eastAsia="Times New Roman" w:hAnsi="Arial" w:cs="Arial"/>
          <w:lang w:val="sr-Cyrl-RS" w:eastAsia="en-GB"/>
        </w:rPr>
        <w:t xml:space="preserve">услугу </w:t>
      </w:r>
      <w:r w:rsidRPr="005710CE">
        <w:rPr>
          <w:rFonts w:ascii="Arial" w:eastAsia="Times New Roman" w:hAnsi="Arial" w:cs="Arial"/>
          <w:lang w:val="sr-Cyrl-RS" w:eastAsia="en-GB"/>
        </w:rPr>
        <w:t>чувањ</w:t>
      </w:r>
      <w:r>
        <w:rPr>
          <w:rFonts w:ascii="Arial" w:eastAsia="Times New Roman" w:hAnsi="Arial" w:cs="Arial"/>
          <w:lang w:val="sr-Cyrl-RS" w:eastAsia="en-GB"/>
        </w:rPr>
        <w:t>а</w:t>
      </w:r>
      <w:r w:rsidRPr="005710CE">
        <w:rPr>
          <w:rFonts w:ascii="Arial" w:eastAsia="Times New Roman" w:hAnsi="Arial" w:cs="Arial"/>
          <w:lang w:val="sr-Cyrl-RS" w:eastAsia="en-GB"/>
        </w:rPr>
        <w:t xml:space="preserve"> и администрирањ</w:t>
      </w:r>
      <w:r>
        <w:rPr>
          <w:rFonts w:ascii="Arial" w:eastAsia="Times New Roman" w:hAnsi="Arial" w:cs="Arial"/>
          <w:lang w:val="sr-Cyrl-RS" w:eastAsia="en-GB"/>
        </w:rPr>
        <w:t>а</w:t>
      </w:r>
      <w:r w:rsidRPr="005710CE">
        <w:rPr>
          <w:rFonts w:ascii="Arial" w:eastAsia="Times New Roman" w:hAnsi="Arial" w:cs="Arial"/>
          <w:lang w:val="sr-Cyrl-RS" w:eastAsia="en-GB"/>
        </w:rPr>
        <w:t xml:space="preserve"> дигиталн</w:t>
      </w:r>
      <w:r>
        <w:rPr>
          <w:rFonts w:ascii="Arial" w:eastAsia="Times New Roman" w:hAnsi="Arial" w:cs="Arial"/>
          <w:lang w:val="sr-Cyrl-RS" w:eastAsia="en-GB"/>
        </w:rPr>
        <w:t>е</w:t>
      </w:r>
      <w:r w:rsidRPr="005710CE">
        <w:rPr>
          <w:rFonts w:ascii="Arial" w:eastAsia="Times New Roman" w:hAnsi="Arial" w:cs="Arial"/>
          <w:lang w:val="sr-Cyrl-RS" w:eastAsia="en-GB"/>
        </w:rPr>
        <w:t xml:space="preserve"> имовине за рачун корисника дигиталне имовине</w:t>
      </w:r>
      <w:r>
        <w:rPr>
          <w:rFonts w:ascii="Arial" w:eastAsia="Times New Roman" w:hAnsi="Arial" w:cs="Arial"/>
          <w:lang w:val="sr-Cyrl-RS" w:eastAsia="en-GB"/>
        </w:rPr>
        <w:t xml:space="preserve"> у делу чувања криптографских кључева није дужна да прибавља дозволу у складу са овим законом за пружање те услуге, већ је </w:t>
      </w:r>
      <w:r w:rsidRPr="006E0290">
        <w:rPr>
          <w:rFonts w:ascii="Arial" w:eastAsia="Times New Roman" w:hAnsi="Arial" w:cs="Arial"/>
          <w:lang w:val="sr-Cyrl-RS" w:eastAsia="en-GB"/>
        </w:rPr>
        <w:t>дужна да, најкасније 30 дана пре почетка, односно престанка пружања те услуге, Народну банку Србије обавести о намери почетка или престанка пружања те услуге, као и да јој уз обавештење о намери почетка пружања те услуге достави документацију</w:t>
      </w:r>
      <w:r>
        <w:rPr>
          <w:rFonts w:ascii="Arial" w:eastAsia="Times New Roman" w:hAnsi="Arial" w:cs="Arial"/>
          <w:lang w:val="sr-Cyrl-RS" w:eastAsia="en-GB"/>
        </w:rPr>
        <w:t xml:space="preserve"> таксативно наведену у овом члану која се односи на пружање ове услуге а коју Народна банка Србије, као супервизор,</w:t>
      </w:r>
      <w:r w:rsidR="000D1275">
        <w:rPr>
          <w:rFonts w:ascii="Arial" w:eastAsia="Times New Roman" w:hAnsi="Arial" w:cs="Arial"/>
          <w:lang w:val="sr-Cyrl-RS" w:eastAsia="en-GB"/>
        </w:rPr>
        <w:t xml:space="preserve"> већ</w:t>
      </w:r>
      <w:r>
        <w:rPr>
          <w:rFonts w:ascii="Arial" w:eastAsia="Times New Roman" w:hAnsi="Arial" w:cs="Arial"/>
          <w:lang w:val="sr-Cyrl-RS" w:eastAsia="en-GB"/>
        </w:rPr>
        <w:t xml:space="preserve"> не поседује. </w:t>
      </w:r>
      <w:r w:rsidR="009B2432">
        <w:rPr>
          <w:rFonts w:ascii="Arial" w:eastAsia="Times New Roman" w:hAnsi="Arial" w:cs="Arial"/>
          <w:lang w:val="sr-Cyrl-RS" w:eastAsia="en-GB"/>
        </w:rPr>
        <w:t xml:space="preserve">У овом члану је утврђен и основ за доношење прописа надзорних органа којима ће се </w:t>
      </w:r>
      <w:r w:rsidR="009B2432" w:rsidRPr="009B2432">
        <w:rPr>
          <w:rFonts w:ascii="Arial" w:eastAsia="Times New Roman" w:hAnsi="Arial" w:cs="Arial"/>
          <w:lang w:val="sr-Cyrl-RS" w:eastAsia="en-GB"/>
        </w:rPr>
        <w:t>ближе</w:t>
      </w:r>
      <w:r w:rsidR="009B2432">
        <w:rPr>
          <w:rFonts w:ascii="Arial" w:eastAsia="Times New Roman" w:hAnsi="Arial" w:cs="Arial"/>
          <w:lang w:val="sr-Cyrl-RS" w:eastAsia="en-GB"/>
        </w:rPr>
        <w:t xml:space="preserve"> уредити</w:t>
      </w:r>
      <w:r w:rsidR="009B2432" w:rsidRPr="009B2432">
        <w:rPr>
          <w:rFonts w:ascii="Arial" w:eastAsia="Times New Roman" w:hAnsi="Arial" w:cs="Arial"/>
          <w:lang w:val="sr-Cyrl-RS" w:eastAsia="en-GB"/>
        </w:rPr>
        <w:t xml:space="preserve"> услов</w:t>
      </w:r>
      <w:r w:rsidR="009B2432">
        <w:rPr>
          <w:rFonts w:ascii="Arial" w:eastAsia="Times New Roman" w:hAnsi="Arial" w:cs="Arial"/>
          <w:lang w:val="sr-Cyrl-RS" w:eastAsia="en-GB"/>
        </w:rPr>
        <w:t>и</w:t>
      </w:r>
      <w:r w:rsidR="009B2432" w:rsidRPr="009B2432">
        <w:rPr>
          <w:rFonts w:ascii="Arial" w:eastAsia="Times New Roman" w:hAnsi="Arial" w:cs="Arial"/>
          <w:lang w:val="sr-Cyrl-RS" w:eastAsia="en-GB"/>
        </w:rPr>
        <w:t xml:space="preserve"> и начин давања дозволе за пружање услуга повезаних с дигиталном имовином, а </w:t>
      </w:r>
      <w:r w:rsidR="009B2432">
        <w:rPr>
          <w:rFonts w:ascii="Arial" w:eastAsia="Times New Roman" w:hAnsi="Arial" w:cs="Arial"/>
          <w:lang w:val="sr-Cyrl-RS" w:eastAsia="en-GB"/>
        </w:rPr>
        <w:t>тим прописима надзорни орган може</w:t>
      </w:r>
      <w:r w:rsidR="009B2432" w:rsidRPr="009B2432">
        <w:rPr>
          <w:rFonts w:ascii="Arial" w:eastAsia="Times New Roman" w:hAnsi="Arial" w:cs="Arial"/>
          <w:lang w:val="sr-Cyrl-RS" w:eastAsia="en-GB"/>
        </w:rPr>
        <w:t xml:space="preserve"> прописати и додатну документацију која се доставља уз захтев за давање те дозволе.</w:t>
      </w:r>
    </w:p>
    <w:p w14:paraId="48DF6653" w14:textId="31898239" w:rsidR="00E30F35" w:rsidRDefault="005432C2" w:rsidP="00F703A9">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Pr>
          <w:rFonts w:ascii="Arial" w:eastAsia="Times New Roman" w:hAnsi="Arial" w:cs="Arial"/>
          <w:b/>
          <w:lang w:val="sr-Cyrl-RS" w:eastAsia="en-GB"/>
        </w:rPr>
        <w:t xml:space="preserve">члану 57. </w:t>
      </w:r>
      <w:r w:rsidRPr="005432C2">
        <w:rPr>
          <w:rFonts w:ascii="Arial" w:eastAsia="Times New Roman" w:hAnsi="Arial" w:cs="Arial"/>
          <w:lang w:val="sr-Cyrl-RS" w:eastAsia="en-GB"/>
        </w:rPr>
        <w:t>уређено</w:t>
      </w:r>
      <w:r>
        <w:rPr>
          <w:rFonts w:ascii="Arial" w:eastAsia="Times New Roman" w:hAnsi="Arial" w:cs="Arial"/>
          <w:b/>
          <w:lang w:val="sr-Cyrl-RS" w:eastAsia="en-GB"/>
        </w:rPr>
        <w:t xml:space="preserve"> </w:t>
      </w:r>
      <w:r>
        <w:rPr>
          <w:rFonts w:ascii="Arial" w:eastAsia="Times New Roman" w:hAnsi="Arial" w:cs="Arial"/>
          <w:lang w:val="sr-Cyrl-RS" w:eastAsia="en-GB"/>
        </w:rPr>
        <w:t xml:space="preserve">је одлучивање надзорног органа </w:t>
      </w:r>
      <w:r w:rsidRPr="005432C2">
        <w:rPr>
          <w:rFonts w:ascii="Arial" w:eastAsia="Times New Roman" w:hAnsi="Arial" w:cs="Arial"/>
          <w:lang w:val="sr-Cyrl-RS" w:eastAsia="en-GB"/>
        </w:rPr>
        <w:t>о захтеву за давање дозволе за пружање услуга повезаних с дигиталном имовином</w:t>
      </w:r>
      <w:r>
        <w:rPr>
          <w:rFonts w:ascii="Arial" w:eastAsia="Times New Roman" w:hAnsi="Arial" w:cs="Arial"/>
          <w:lang w:val="sr-Cyrl-RS" w:eastAsia="en-GB"/>
        </w:rPr>
        <w:t xml:space="preserve">. Предвиђено је да надзорни орган одлучује о овом захтеву </w:t>
      </w:r>
      <w:r w:rsidRPr="005432C2">
        <w:rPr>
          <w:rFonts w:ascii="Arial" w:eastAsia="Times New Roman" w:hAnsi="Arial" w:cs="Arial"/>
          <w:lang w:val="sr-Cyrl-RS" w:eastAsia="en-GB"/>
        </w:rPr>
        <w:t>у року од 60 дана од дана пријема уредног захтева</w:t>
      </w:r>
      <w:r w:rsidR="00F519BE">
        <w:rPr>
          <w:rFonts w:ascii="Arial" w:eastAsia="Times New Roman" w:hAnsi="Arial" w:cs="Arial"/>
          <w:lang w:val="sr-Cyrl-RS" w:eastAsia="en-GB"/>
        </w:rPr>
        <w:t xml:space="preserve"> и да у</w:t>
      </w:r>
      <w:r w:rsidR="00F519BE" w:rsidRPr="00F519BE">
        <w:rPr>
          <w:rFonts w:ascii="Arial" w:eastAsia="Times New Roman" w:hAnsi="Arial" w:cs="Arial"/>
          <w:lang w:val="sr-Cyrl-RS" w:eastAsia="en-GB"/>
        </w:rPr>
        <w:t xml:space="preserve"> решењу о давању дозволе за пружање услуга повезаних с дигиталном имовином, надзорни орган наводи које услуге пружалац услуга повезаних с дигиталном имовином је овлашћен да пружа.</w:t>
      </w:r>
      <w:r w:rsidR="00F519BE">
        <w:rPr>
          <w:rFonts w:ascii="Arial" w:eastAsia="Times New Roman" w:hAnsi="Arial" w:cs="Arial"/>
          <w:lang w:val="sr-Cyrl-RS" w:eastAsia="en-GB"/>
        </w:rPr>
        <w:t xml:space="preserve"> Такође, прописани су разлози због којих ће надзорни орган одбити захтев </w:t>
      </w:r>
      <w:r w:rsidR="00F519BE" w:rsidRPr="005432C2">
        <w:rPr>
          <w:rFonts w:ascii="Arial" w:eastAsia="Times New Roman" w:hAnsi="Arial" w:cs="Arial"/>
          <w:lang w:val="sr-Cyrl-RS" w:eastAsia="en-GB"/>
        </w:rPr>
        <w:t>за давање дозволе за пружање услуга повезаних с дигиталном имовином</w:t>
      </w:r>
      <w:r w:rsidR="00F519BE">
        <w:rPr>
          <w:rFonts w:ascii="Arial" w:eastAsia="Times New Roman" w:hAnsi="Arial" w:cs="Arial"/>
          <w:lang w:val="sr-Cyrl-RS" w:eastAsia="en-GB"/>
        </w:rPr>
        <w:t>.</w:t>
      </w:r>
      <w:r w:rsidR="00F519BE" w:rsidRPr="00E552B4">
        <w:rPr>
          <w:rFonts w:ascii="Arial" w:hAnsi="Arial"/>
          <w:lang w:val="sr-Cyrl-RS"/>
        </w:rPr>
        <w:t xml:space="preserve"> </w:t>
      </w:r>
      <w:r w:rsidR="00F519BE" w:rsidRPr="00F519BE">
        <w:rPr>
          <w:rFonts w:ascii="Arial" w:eastAsia="Times New Roman" w:hAnsi="Arial" w:cs="Arial"/>
          <w:lang w:val="sr-Cyrl-RS" w:eastAsia="en-GB"/>
        </w:rPr>
        <w:t xml:space="preserve">Ако надзорни орган одбије </w:t>
      </w:r>
      <w:r w:rsidR="00F519BE">
        <w:rPr>
          <w:rFonts w:ascii="Arial" w:eastAsia="Times New Roman" w:hAnsi="Arial" w:cs="Arial"/>
          <w:lang w:val="sr-Cyrl-RS" w:eastAsia="en-GB"/>
        </w:rPr>
        <w:t>овај захтев</w:t>
      </w:r>
      <w:r w:rsidR="00F519BE" w:rsidRPr="00F519BE">
        <w:rPr>
          <w:rFonts w:ascii="Arial" w:eastAsia="Times New Roman" w:hAnsi="Arial" w:cs="Arial"/>
          <w:lang w:val="sr-Cyrl-RS" w:eastAsia="en-GB"/>
        </w:rPr>
        <w:t>, подносилац тог захтева не може поднети нови захтев за давање дозволе за пружање услуга повезаних с дигиталном имовином у року од годину дана од дана доношења решења надзорног органа</w:t>
      </w:r>
      <w:r w:rsidR="00066E55">
        <w:rPr>
          <w:rFonts w:ascii="Arial" w:eastAsia="Times New Roman" w:hAnsi="Arial" w:cs="Arial"/>
          <w:lang w:val="sr-Cyrl-RS" w:eastAsia="en-GB"/>
        </w:rPr>
        <w:t xml:space="preserve"> како би се обезбедила уштеда ресурса, ефикасност и озбиљност при подношењу захтева за добијање дозволе</w:t>
      </w:r>
      <w:r w:rsidR="00F519BE" w:rsidRPr="00F519BE">
        <w:rPr>
          <w:rFonts w:ascii="Arial" w:eastAsia="Times New Roman" w:hAnsi="Arial" w:cs="Arial"/>
          <w:lang w:val="sr-Cyrl-RS" w:eastAsia="en-GB"/>
        </w:rPr>
        <w:t>.</w:t>
      </w:r>
    </w:p>
    <w:p w14:paraId="7D3B992D" w14:textId="7CE66ACD" w:rsidR="005A03EC" w:rsidRDefault="005A03EC" w:rsidP="005A03EC">
      <w:pPr>
        <w:spacing w:after="120" w:line="240" w:lineRule="auto"/>
        <w:ind w:firstLine="284"/>
        <w:jc w:val="both"/>
        <w:rPr>
          <w:rFonts w:ascii="Arial" w:eastAsia="Times New Roman" w:hAnsi="Arial" w:cs="Arial"/>
          <w:lang w:val="sr-Cyrl-RS" w:eastAsia="en-GB"/>
        </w:rPr>
      </w:pPr>
      <w:r w:rsidRPr="005A03EC">
        <w:rPr>
          <w:rFonts w:ascii="Arial" w:eastAsia="Times New Roman" w:hAnsi="Arial" w:cs="Arial"/>
          <w:lang w:val="sr-Cyrl-RS" w:eastAsia="en-GB"/>
        </w:rPr>
        <w:t xml:space="preserve">У </w:t>
      </w:r>
      <w:r w:rsidRPr="005A03EC">
        <w:rPr>
          <w:rFonts w:ascii="Arial" w:eastAsia="Times New Roman" w:hAnsi="Arial" w:cs="Arial"/>
          <w:b/>
          <w:lang w:val="sr-Cyrl-RS" w:eastAsia="en-GB"/>
        </w:rPr>
        <w:t>члану 58.</w:t>
      </w:r>
      <w:r w:rsidRPr="005A03EC">
        <w:rPr>
          <w:rFonts w:ascii="Arial" w:eastAsia="Times New Roman" w:hAnsi="Arial" w:cs="Arial"/>
          <w:lang w:val="sr-Cyrl-RS" w:eastAsia="en-GB"/>
        </w:rPr>
        <w:t xml:space="preserve"> је утврђена обавеза </w:t>
      </w:r>
      <w:r>
        <w:rPr>
          <w:rFonts w:ascii="Arial" w:eastAsia="Times New Roman" w:hAnsi="Arial" w:cs="Arial"/>
          <w:lang w:val="sr-Cyrl-RS" w:eastAsia="en-GB"/>
        </w:rPr>
        <w:t>пружаоца услуга повезаних с дигиталном имовином</w:t>
      </w:r>
      <w:r w:rsidRPr="005A03EC">
        <w:rPr>
          <w:rFonts w:ascii="Arial" w:eastAsia="Times New Roman" w:hAnsi="Arial" w:cs="Arial"/>
          <w:lang w:val="sr-Cyrl-RS" w:eastAsia="en-GB"/>
        </w:rPr>
        <w:t xml:space="preserve"> да поднесе захтев за допуну</w:t>
      </w:r>
      <w:r>
        <w:rPr>
          <w:rFonts w:ascii="Arial" w:eastAsia="Times New Roman" w:hAnsi="Arial" w:cs="Arial"/>
          <w:lang w:val="sr-Cyrl-RS" w:eastAsia="en-GB"/>
        </w:rPr>
        <w:t xml:space="preserve"> </w:t>
      </w:r>
      <w:r w:rsidRPr="005A03EC">
        <w:rPr>
          <w:rFonts w:ascii="Arial" w:eastAsia="Times New Roman" w:hAnsi="Arial" w:cs="Arial"/>
          <w:lang w:val="sr-Cyrl-RS" w:eastAsia="en-GB"/>
        </w:rPr>
        <w:t xml:space="preserve">дозволе за пружање </w:t>
      </w:r>
      <w:r>
        <w:rPr>
          <w:rFonts w:ascii="Arial" w:eastAsia="Times New Roman" w:hAnsi="Arial" w:cs="Arial"/>
          <w:lang w:val="sr-Cyrl-RS" w:eastAsia="en-GB"/>
        </w:rPr>
        <w:t>услуга повезаних с дигиталном имовином</w:t>
      </w:r>
      <w:r w:rsidRPr="005A03EC">
        <w:rPr>
          <w:rFonts w:ascii="Arial" w:eastAsia="Times New Roman" w:hAnsi="Arial" w:cs="Arial"/>
          <w:lang w:val="sr-Cyrl-RS" w:eastAsia="en-GB"/>
        </w:rPr>
        <w:t xml:space="preserve">, ако након добијања </w:t>
      </w:r>
      <w:r>
        <w:rPr>
          <w:rFonts w:ascii="Arial" w:eastAsia="Times New Roman" w:hAnsi="Arial" w:cs="Arial"/>
          <w:lang w:val="sr-Cyrl-RS" w:eastAsia="en-GB"/>
        </w:rPr>
        <w:t xml:space="preserve">те дозволе </w:t>
      </w:r>
      <w:r w:rsidRPr="005A03EC">
        <w:rPr>
          <w:rFonts w:ascii="Arial" w:eastAsia="Times New Roman" w:hAnsi="Arial" w:cs="Arial"/>
          <w:lang w:val="sr-Cyrl-RS" w:eastAsia="en-GB"/>
        </w:rPr>
        <w:t>намерава да пружа и услуге</w:t>
      </w:r>
      <w:r>
        <w:rPr>
          <w:rFonts w:ascii="Arial" w:eastAsia="Times New Roman" w:hAnsi="Arial" w:cs="Arial"/>
          <w:lang w:val="sr-Cyrl-RS" w:eastAsia="en-GB"/>
        </w:rPr>
        <w:t xml:space="preserve"> повезане с дигиталном имовином</w:t>
      </w:r>
      <w:r w:rsidRPr="005A03EC">
        <w:rPr>
          <w:rFonts w:ascii="Arial" w:eastAsia="Times New Roman" w:hAnsi="Arial" w:cs="Arial"/>
          <w:lang w:val="sr-Cyrl-RS" w:eastAsia="en-GB"/>
        </w:rPr>
        <w:t xml:space="preserve"> које нису утврђене у раније датој дозволи и на тај</w:t>
      </w:r>
      <w:r>
        <w:rPr>
          <w:rFonts w:ascii="Arial" w:eastAsia="Times New Roman" w:hAnsi="Arial" w:cs="Arial"/>
          <w:lang w:val="sr-Cyrl-RS" w:eastAsia="en-GB"/>
        </w:rPr>
        <w:t xml:space="preserve"> </w:t>
      </w:r>
      <w:r w:rsidRPr="005A03EC">
        <w:rPr>
          <w:rFonts w:ascii="Arial" w:eastAsia="Times New Roman" w:hAnsi="Arial" w:cs="Arial"/>
          <w:lang w:val="sr-Cyrl-RS" w:eastAsia="en-GB"/>
        </w:rPr>
        <w:t>поступак сходно се примењују друге одредбе којима се уређује давање те дозволе</w:t>
      </w:r>
      <w:r>
        <w:rPr>
          <w:rFonts w:ascii="Arial" w:eastAsia="Times New Roman" w:hAnsi="Arial" w:cs="Arial"/>
          <w:lang w:val="sr-Cyrl-RS" w:eastAsia="en-GB"/>
        </w:rPr>
        <w:t xml:space="preserve"> </w:t>
      </w:r>
      <w:r w:rsidRPr="005A03EC">
        <w:rPr>
          <w:rFonts w:ascii="Arial" w:eastAsia="Times New Roman" w:hAnsi="Arial" w:cs="Arial"/>
          <w:lang w:val="sr-Cyrl-RS" w:eastAsia="en-GB"/>
        </w:rPr>
        <w:t xml:space="preserve">(услови, рок за одлучивање, </w:t>
      </w:r>
      <w:r>
        <w:rPr>
          <w:rFonts w:ascii="Arial" w:eastAsia="Times New Roman" w:hAnsi="Arial" w:cs="Arial"/>
          <w:lang w:val="sr-Cyrl-RS" w:eastAsia="en-GB"/>
        </w:rPr>
        <w:t xml:space="preserve">минимални </w:t>
      </w:r>
      <w:r w:rsidRPr="005A03EC">
        <w:rPr>
          <w:rFonts w:ascii="Arial" w:eastAsia="Times New Roman" w:hAnsi="Arial" w:cs="Arial"/>
          <w:lang w:val="sr-Cyrl-RS" w:eastAsia="en-GB"/>
        </w:rPr>
        <w:t xml:space="preserve">капитал, разлози за одбијање </w:t>
      </w:r>
      <w:r>
        <w:rPr>
          <w:rFonts w:ascii="Arial" w:eastAsia="Times New Roman" w:hAnsi="Arial" w:cs="Arial"/>
          <w:lang w:val="sr-Cyrl-RS" w:eastAsia="en-GB"/>
        </w:rPr>
        <w:t xml:space="preserve">захтева </w:t>
      </w:r>
      <w:r w:rsidRPr="005A03EC">
        <w:rPr>
          <w:rFonts w:ascii="Arial" w:eastAsia="Times New Roman" w:hAnsi="Arial" w:cs="Arial"/>
          <w:lang w:val="sr-Cyrl-RS" w:eastAsia="en-GB"/>
        </w:rPr>
        <w:t>и др).</w:t>
      </w:r>
    </w:p>
    <w:p w14:paraId="2E9C4338" w14:textId="223F66D8" w:rsidR="005A03EC" w:rsidRDefault="004C197F" w:rsidP="004C197F">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 xml:space="preserve">Чланом 59. </w:t>
      </w:r>
      <w:r w:rsidRPr="004C197F">
        <w:rPr>
          <w:rFonts w:ascii="Arial" w:eastAsia="Times New Roman" w:hAnsi="Arial" w:cs="Arial"/>
          <w:lang w:val="sr-Cyrl-RS" w:eastAsia="en-GB"/>
        </w:rPr>
        <w:t xml:space="preserve">прописано је да </w:t>
      </w:r>
      <w:r>
        <w:rPr>
          <w:rFonts w:ascii="Arial" w:eastAsia="Times New Roman" w:hAnsi="Arial" w:cs="Arial"/>
          <w:lang w:val="sr-Cyrl-RS" w:eastAsia="en-GB"/>
        </w:rPr>
        <w:t>ако</w:t>
      </w:r>
      <w:r w:rsidRPr="004C197F">
        <w:rPr>
          <w:rFonts w:ascii="Arial" w:eastAsia="Times New Roman" w:hAnsi="Arial" w:cs="Arial"/>
          <w:lang w:val="sr-Cyrl-RS" w:eastAsia="en-GB"/>
        </w:rPr>
        <w:t xml:space="preserve"> после давања дозволе за пружање </w:t>
      </w:r>
      <w:r>
        <w:rPr>
          <w:rFonts w:ascii="Arial" w:eastAsia="Times New Roman" w:hAnsi="Arial" w:cs="Arial"/>
          <w:lang w:val="sr-Cyrl-RS" w:eastAsia="en-GB"/>
        </w:rPr>
        <w:t xml:space="preserve">услуга повезаних с дигиталном имовином </w:t>
      </w:r>
      <w:r w:rsidRPr="004C197F">
        <w:rPr>
          <w:rFonts w:ascii="Arial" w:eastAsia="Times New Roman" w:hAnsi="Arial" w:cs="Arial"/>
          <w:lang w:val="sr-Cyrl-RS" w:eastAsia="en-GB"/>
        </w:rPr>
        <w:t xml:space="preserve">дође до промене чињеница и околности на основу којих је та дозвола дата, </w:t>
      </w:r>
      <w:r>
        <w:rPr>
          <w:rFonts w:ascii="Arial" w:eastAsia="Times New Roman" w:hAnsi="Arial" w:cs="Arial"/>
          <w:lang w:val="sr-Cyrl-RS" w:eastAsia="en-GB"/>
        </w:rPr>
        <w:t>пружалац услуга повезаних с дигиталном имовином је дужан</w:t>
      </w:r>
      <w:r w:rsidRPr="004C197F">
        <w:rPr>
          <w:rFonts w:ascii="Arial" w:eastAsia="Times New Roman" w:hAnsi="Arial" w:cs="Arial"/>
          <w:lang w:val="sr-Cyrl-RS" w:eastAsia="en-GB"/>
        </w:rPr>
        <w:t xml:space="preserve"> да о томе обавести </w:t>
      </w:r>
      <w:r>
        <w:rPr>
          <w:rFonts w:ascii="Arial" w:eastAsia="Times New Roman" w:hAnsi="Arial" w:cs="Arial"/>
          <w:lang w:val="sr-Cyrl-RS" w:eastAsia="en-GB"/>
        </w:rPr>
        <w:t>надзорни орган</w:t>
      </w:r>
      <w:r w:rsidRPr="004C197F">
        <w:rPr>
          <w:rFonts w:ascii="Arial" w:eastAsia="Times New Roman" w:hAnsi="Arial" w:cs="Arial"/>
          <w:lang w:val="sr-Cyrl-RS" w:eastAsia="en-GB"/>
        </w:rPr>
        <w:t xml:space="preserve"> и да истовремено достави</w:t>
      </w:r>
      <w:r>
        <w:rPr>
          <w:rFonts w:ascii="Arial" w:eastAsia="Times New Roman" w:hAnsi="Arial" w:cs="Arial"/>
          <w:lang w:val="sr-Cyrl-RS" w:eastAsia="en-GB"/>
        </w:rPr>
        <w:t xml:space="preserve"> надзорном органу </w:t>
      </w:r>
      <w:r w:rsidRPr="004C197F">
        <w:rPr>
          <w:rFonts w:ascii="Arial" w:eastAsia="Times New Roman" w:hAnsi="Arial" w:cs="Arial"/>
          <w:lang w:val="sr-Cyrl-RS" w:eastAsia="en-GB"/>
        </w:rPr>
        <w:t xml:space="preserve">измењену документацију и податке, при чему је </w:t>
      </w:r>
      <w:r>
        <w:rPr>
          <w:rFonts w:ascii="Arial" w:eastAsia="Times New Roman" w:hAnsi="Arial" w:cs="Arial"/>
          <w:lang w:val="sr-Cyrl-RS" w:eastAsia="en-GB"/>
        </w:rPr>
        <w:t>дужан</w:t>
      </w:r>
      <w:r w:rsidRPr="004C197F">
        <w:rPr>
          <w:rFonts w:ascii="Arial" w:eastAsia="Times New Roman" w:hAnsi="Arial" w:cs="Arial"/>
          <w:lang w:val="sr-Cyrl-RS" w:eastAsia="en-GB"/>
        </w:rPr>
        <w:t xml:space="preserve"> и да у обавештењу</w:t>
      </w:r>
      <w:r>
        <w:rPr>
          <w:rFonts w:ascii="Arial" w:eastAsia="Times New Roman" w:hAnsi="Arial" w:cs="Arial"/>
          <w:lang w:val="sr-Cyrl-RS" w:eastAsia="en-GB"/>
        </w:rPr>
        <w:t xml:space="preserve"> </w:t>
      </w:r>
      <w:r w:rsidRPr="004C197F">
        <w:rPr>
          <w:rFonts w:ascii="Arial" w:eastAsia="Times New Roman" w:hAnsi="Arial" w:cs="Arial"/>
          <w:lang w:val="sr-Cyrl-RS" w:eastAsia="en-GB"/>
        </w:rPr>
        <w:t>ближе опише природу и обим насталих промена.</w:t>
      </w:r>
    </w:p>
    <w:p w14:paraId="75593C7D" w14:textId="77777777" w:rsidR="00FF004A" w:rsidRPr="004C197F" w:rsidRDefault="00FF004A" w:rsidP="004C197F">
      <w:pPr>
        <w:spacing w:after="120" w:line="240" w:lineRule="auto"/>
        <w:ind w:firstLine="284"/>
        <w:jc w:val="both"/>
        <w:rPr>
          <w:rFonts w:ascii="Arial" w:eastAsia="Times New Roman" w:hAnsi="Arial" w:cs="Arial"/>
          <w:lang w:val="sr-Cyrl-RS" w:eastAsia="en-GB"/>
        </w:rPr>
      </w:pPr>
    </w:p>
    <w:p w14:paraId="03144810" w14:textId="2767D273" w:rsidR="005C63EB" w:rsidRDefault="00E43CAB" w:rsidP="0073052F">
      <w:pPr>
        <w:spacing w:after="120" w:line="240" w:lineRule="auto"/>
        <w:ind w:firstLine="284"/>
        <w:jc w:val="both"/>
        <w:rPr>
          <w:rFonts w:ascii="Arial" w:hAnsi="Arial" w:cs="Arial"/>
          <w:lang w:val="sr-Cyrl-RS"/>
        </w:rPr>
      </w:pPr>
      <w:r w:rsidRPr="00E43CAB">
        <w:rPr>
          <w:rFonts w:ascii="Arial" w:hAnsi="Arial" w:cs="Arial"/>
          <w:b/>
          <w:lang w:val="sr-Cyrl-RS"/>
        </w:rPr>
        <w:t>Чланом 60.</w:t>
      </w:r>
      <w:r>
        <w:rPr>
          <w:rFonts w:ascii="Arial" w:hAnsi="Arial" w:cs="Arial"/>
          <w:lang w:val="sr-Cyrl-RS"/>
        </w:rPr>
        <w:t xml:space="preserve"> </w:t>
      </w:r>
      <w:r w:rsidRPr="00E43CAB">
        <w:rPr>
          <w:rFonts w:ascii="Arial" w:hAnsi="Arial" w:cs="Arial"/>
          <w:lang w:val="sr-Cyrl-RS"/>
        </w:rPr>
        <w:t>утврђени су услови (</w:t>
      </w:r>
      <w:r w:rsidRPr="00E43CAB">
        <w:rPr>
          <w:rFonts w:ascii="Arial" w:hAnsi="Arial" w:cs="Arial"/>
          <w:i/>
          <w:lang w:val="sr-Cyrl-RS"/>
        </w:rPr>
        <w:t>fit&amp;proper</w:t>
      </w:r>
      <w:r w:rsidRPr="00E43CAB">
        <w:rPr>
          <w:rFonts w:ascii="Arial" w:hAnsi="Arial" w:cs="Arial"/>
          <w:lang w:val="sr-Cyrl-RS"/>
        </w:rPr>
        <w:t xml:space="preserve"> критеријуми) које морају испунити </w:t>
      </w:r>
      <w:r>
        <w:rPr>
          <w:rFonts w:ascii="Arial" w:hAnsi="Arial" w:cs="Arial"/>
          <w:lang w:val="sr-Cyrl-RS"/>
        </w:rPr>
        <w:t xml:space="preserve">чланови управе пружаоца услуга повезаних с дигиталном имовином </w:t>
      </w:r>
      <w:r w:rsidRPr="00E43CAB">
        <w:rPr>
          <w:rFonts w:ascii="Arial" w:hAnsi="Arial" w:cs="Arial"/>
          <w:lang w:val="sr-Cyrl-RS"/>
        </w:rPr>
        <w:t>(директор, извршн</w:t>
      </w:r>
      <w:r>
        <w:rPr>
          <w:rFonts w:ascii="Arial" w:hAnsi="Arial" w:cs="Arial"/>
          <w:lang w:val="sr-Cyrl-RS"/>
        </w:rPr>
        <w:t>и</w:t>
      </w:r>
      <w:r w:rsidRPr="00E43CAB">
        <w:rPr>
          <w:rFonts w:ascii="Arial" w:hAnsi="Arial" w:cs="Arial"/>
          <w:lang w:val="sr-Cyrl-RS"/>
        </w:rPr>
        <w:t xml:space="preserve"> директор, члан извршног одбора, као и законск</w:t>
      </w:r>
      <w:r>
        <w:rPr>
          <w:rFonts w:ascii="Arial" w:hAnsi="Arial" w:cs="Arial"/>
          <w:lang w:val="sr-Cyrl-RS"/>
        </w:rPr>
        <w:t>и</w:t>
      </w:r>
      <w:r w:rsidRPr="00E43CAB">
        <w:rPr>
          <w:rFonts w:ascii="Arial" w:hAnsi="Arial" w:cs="Arial"/>
          <w:lang w:val="sr-Cyrl-RS"/>
        </w:rPr>
        <w:t xml:space="preserve"> заступник ортачког и командитног друштва, односно треће лице на које је пренето овлашћење за пословођење у ортачком и командитном друштву), као и лице које ће непосредно</w:t>
      </w:r>
      <w:r>
        <w:rPr>
          <w:rFonts w:ascii="Arial" w:hAnsi="Arial" w:cs="Arial"/>
          <w:lang w:val="sr-Cyrl-RS"/>
        </w:rPr>
        <w:t xml:space="preserve"> </w:t>
      </w:r>
      <w:r w:rsidRPr="00E43CAB">
        <w:rPr>
          <w:rFonts w:ascii="Arial" w:hAnsi="Arial" w:cs="Arial"/>
          <w:lang w:val="sr-Cyrl-RS"/>
        </w:rPr>
        <w:t>руководити пословима пружања услуга повезаних с дигиталном имовином (руководилац п</w:t>
      </w:r>
      <w:r>
        <w:rPr>
          <w:rFonts w:ascii="Arial" w:hAnsi="Arial" w:cs="Arial"/>
          <w:lang w:val="sr-Cyrl-RS"/>
        </w:rPr>
        <w:t>ружаоца услуга повезаних с дигиталном имовином</w:t>
      </w:r>
      <w:r w:rsidRPr="00E43CAB">
        <w:rPr>
          <w:rFonts w:ascii="Arial" w:hAnsi="Arial" w:cs="Arial"/>
          <w:lang w:val="sr-Cyrl-RS"/>
        </w:rPr>
        <w:t>).</w:t>
      </w:r>
      <w:r w:rsidR="0073052F">
        <w:rPr>
          <w:rFonts w:ascii="Arial" w:hAnsi="Arial" w:cs="Arial"/>
          <w:lang w:val="sr-Cyrl-RS"/>
        </w:rPr>
        <w:t xml:space="preserve"> </w:t>
      </w:r>
      <w:r w:rsidR="0073052F" w:rsidRPr="0073052F">
        <w:rPr>
          <w:rFonts w:ascii="Arial" w:hAnsi="Arial" w:cs="Arial"/>
          <w:lang w:val="sr-Cyrl-RS"/>
        </w:rPr>
        <w:t>Пружалац услуга повезаних с дигиталном имовином дужан је да прибави сагласност надзорног органа на избор члана управе и руководиоца тог пружаоца, као и да надзорни орган обавести о разрешењу, односно оставци члана управе или руководиоца тог пружаоца најкасније наредног дана од дана тог разрешења, односно оставке.</w:t>
      </w:r>
    </w:p>
    <w:p w14:paraId="55014311" w14:textId="09DF52A1" w:rsidR="0073052F" w:rsidRPr="005C63EB" w:rsidRDefault="00065240" w:rsidP="0073052F">
      <w:pPr>
        <w:spacing w:after="120" w:line="240" w:lineRule="auto"/>
        <w:ind w:firstLine="284"/>
        <w:jc w:val="both"/>
        <w:rPr>
          <w:rFonts w:ascii="Arial" w:hAnsi="Arial" w:cs="Arial"/>
          <w:lang w:val="sr-Cyrl-RS"/>
        </w:rPr>
      </w:pPr>
      <w:r w:rsidRPr="00065240">
        <w:rPr>
          <w:rFonts w:ascii="Arial" w:hAnsi="Arial" w:cs="Arial"/>
          <w:b/>
          <w:lang w:val="sr-Cyrl-RS"/>
        </w:rPr>
        <w:t>Чланом 61.</w:t>
      </w:r>
      <w:r>
        <w:rPr>
          <w:rFonts w:ascii="Arial" w:hAnsi="Arial" w:cs="Arial"/>
          <w:lang w:val="sr-Cyrl-RS"/>
        </w:rPr>
        <w:t xml:space="preserve"> уређен је поступак давања </w:t>
      </w:r>
      <w:r w:rsidRPr="00065240">
        <w:rPr>
          <w:rFonts w:ascii="Arial" w:hAnsi="Arial" w:cs="Arial"/>
          <w:lang w:val="sr-Cyrl-RS"/>
        </w:rPr>
        <w:t>сагласности на избор члана управе и руководиоца пружаоца услуга повезаних с дигиталном имовином</w:t>
      </w:r>
      <w:r>
        <w:rPr>
          <w:rFonts w:ascii="Arial" w:hAnsi="Arial" w:cs="Arial"/>
          <w:lang w:val="sr-Cyrl-RS"/>
        </w:rPr>
        <w:t>.</w:t>
      </w:r>
      <w:r w:rsidR="001C09EF">
        <w:rPr>
          <w:rFonts w:ascii="Arial" w:hAnsi="Arial" w:cs="Arial"/>
          <w:lang w:val="sr-Cyrl-RS"/>
        </w:rPr>
        <w:t xml:space="preserve"> О давању ове сагласности </w:t>
      </w:r>
      <w:r w:rsidR="001C09EF" w:rsidRPr="001C09EF">
        <w:rPr>
          <w:rFonts w:ascii="Arial" w:hAnsi="Arial" w:cs="Arial"/>
          <w:lang w:val="sr-Cyrl-RS"/>
        </w:rPr>
        <w:t xml:space="preserve">надзорни орган </w:t>
      </w:r>
      <w:r w:rsidR="001C09EF">
        <w:rPr>
          <w:rFonts w:ascii="Arial" w:hAnsi="Arial" w:cs="Arial"/>
          <w:lang w:val="sr-Cyrl-RS"/>
        </w:rPr>
        <w:t xml:space="preserve">одлучује </w:t>
      </w:r>
      <w:r w:rsidR="001C09EF" w:rsidRPr="001C09EF">
        <w:rPr>
          <w:rFonts w:ascii="Arial" w:hAnsi="Arial" w:cs="Arial"/>
          <w:lang w:val="sr-Cyrl-RS"/>
        </w:rPr>
        <w:t>у року од 30 дана од дана пријема уредног захтева за давање</w:t>
      </w:r>
      <w:r w:rsidR="001C09EF">
        <w:rPr>
          <w:rFonts w:ascii="Arial" w:hAnsi="Arial" w:cs="Arial"/>
          <w:lang w:val="sr-Cyrl-RS"/>
        </w:rPr>
        <w:t xml:space="preserve"> те</w:t>
      </w:r>
      <w:r w:rsidR="001C09EF" w:rsidRPr="001C09EF">
        <w:rPr>
          <w:rFonts w:ascii="Arial" w:hAnsi="Arial" w:cs="Arial"/>
          <w:lang w:val="sr-Cyrl-RS"/>
        </w:rPr>
        <w:t xml:space="preserve"> сагласности</w:t>
      </w:r>
      <w:r w:rsidR="001C09EF">
        <w:rPr>
          <w:rFonts w:ascii="Arial" w:hAnsi="Arial" w:cs="Arial"/>
          <w:lang w:val="sr-Cyrl-RS"/>
        </w:rPr>
        <w:t>.</w:t>
      </w:r>
    </w:p>
    <w:p w14:paraId="1E112FBE" w14:textId="74E6D72F" w:rsidR="00BC21E6" w:rsidRDefault="00EF13E8" w:rsidP="00BC21E6">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 </w:t>
      </w:r>
      <w:r w:rsidR="00065240">
        <w:rPr>
          <w:rFonts w:ascii="Arial" w:eastAsia="Times New Roman" w:hAnsi="Arial" w:cs="Arial"/>
          <w:b/>
          <w:lang w:val="sr-Cyrl-RS" w:eastAsia="en-GB"/>
        </w:rPr>
        <w:t xml:space="preserve">Чланом 62. </w:t>
      </w:r>
      <w:r w:rsidR="00065240">
        <w:rPr>
          <w:rFonts w:ascii="Arial" w:eastAsia="Times New Roman" w:hAnsi="Arial" w:cs="Arial"/>
          <w:lang w:val="sr-Cyrl-RS" w:eastAsia="en-GB"/>
        </w:rPr>
        <w:t>уређени су услови и поступа</w:t>
      </w:r>
      <w:r w:rsidR="00563EB4">
        <w:rPr>
          <w:rFonts w:ascii="Arial" w:eastAsia="Times New Roman" w:hAnsi="Arial" w:cs="Arial"/>
          <w:lang w:val="sr-Cyrl-RS" w:eastAsia="en-GB"/>
        </w:rPr>
        <w:t>к</w:t>
      </w:r>
      <w:r w:rsidR="00065240">
        <w:rPr>
          <w:rFonts w:ascii="Arial" w:eastAsia="Times New Roman" w:hAnsi="Arial" w:cs="Arial"/>
          <w:lang w:val="sr-Cyrl-RS" w:eastAsia="en-GB"/>
        </w:rPr>
        <w:t xml:space="preserve"> п</w:t>
      </w:r>
      <w:r w:rsidR="00065240" w:rsidRPr="00065240">
        <w:rPr>
          <w:rFonts w:ascii="Arial" w:eastAsia="Times New Roman" w:hAnsi="Arial" w:cs="Arial"/>
          <w:lang w:val="sr-Cyrl-RS" w:eastAsia="en-GB"/>
        </w:rPr>
        <w:t>овлачењ</w:t>
      </w:r>
      <w:r w:rsidR="00065240">
        <w:rPr>
          <w:rFonts w:ascii="Arial" w:eastAsia="Times New Roman" w:hAnsi="Arial" w:cs="Arial"/>
          <w:lang w:val="sr-Cyrl-RS" w:eastAsia="en-GB"/>
        </w:rPr>
        <w:t>а</w:t>
      </w:r>
      <w:r w:rsidR="00065240" w:rsidRPr="00065240">
        <w:rPr>
          <w:rFonts w:ascii="Arial" w:eastAsia="Times New Roman" w:hAnsi="Arial" w:cs="Arial"/>
          <w:lang w:val="sr-Cyrl-RS" w:eastAsia="en-GB"/>
        </w:rPr>
        <w:t xml:space="preserve"> сагласности на избор члана управе и руководиоца пружаоца услуга повезаних с дигиталном имовином</w:t>
      </w:r>
      <w:r w:rsidR="00065240">
        <w:rPr>
          <w:rFonts w:ascii="Arial" w:eastAsia="Times New Roman" w:hAnsi="Arial" w:cs="Arial"/>
          <w:lang w:val="sr-Cyrl-RS" w:eastAsia="en-GB"/>
        </w:rPr>
        <w:t>. Предвиђено је и да је у</w:t>
      </w:r>
      <w:r w:rsidR="00065240" w:rsidRPr="00065240">
        <w:rPr>
          <w:rFonts w:ascii="Arial" w:eastAsia="Times New Roman" w:hAnsi="Arial" w:cs="Arial"/>
          <w:lang w:val="sr-Cyrl-RS" w:eastAsia="en-GB"/>
        </w:rPr>
        <w:t>права пружаоца услуга повезаних с дигиталном имовином дужна да, најкасније у року од 30 дана од дана достављања решења којим се повлачи сагласност, достави надзорном органу захтев за давање сагласности на именовање новог члана управе, односно руководиоца.</w:t>
      </w:r>
    </w:p>
    <w:p w14:paraId="647CAD02" w14:textId="07BF3D34" w:rsidR="00B72AFB" w:rsidRPr="00A124B9" w:rsidRDefault="00A124B9" w:rsidP="00BC21E6">
      <w:pPr>
        <w:spacing w:after="120" w:line="240" w:lineRule="auto"/>
        <w:ind w:firstLine="284"/>
        <w:jc w:val="both"/>
        <w:rPr>
          <w:rFonts w:ascii="Arial" w:eastAsia="Times New Roman" w:hAnsi="Arial" w:cs="Arial"/>
          <w:b/>
          <w:lang w:val="sr-Cyrl-RS" w:eastAsia="en-GB"/>
        </w:rPr>
      </w:pPr>
      <w:r>
        <w:rPr>
          <w:rFonts w:ascii="Arial" w:eastAsia="Times New Roman" w:hAnsi="Arial" w:cs="Arial"/>
          <w:b/>
          <w:lang w:val="sr-Cyrl-RS" w:eastAsia="en-GB"/>
        </w:rPr>
        <w:t xml:space="preserve">Чланом 63. </w:t>
      </w:r>
      <w:r>
        <w:rPr>
          <w:rFonts w:ascii="Arial" w:eastAsia="Times New Roman" w:hAnsi="Arial" w:cs="Arial"/>
          <w:lang w:val="sr-Cyrl-RS" w:eastAsia="en-GB"/>
        </w:rPr>
        <w:t>је предвиђено да је п</w:t>
      </w:r>
      <w:r w:rsidRPr="00A124B9">
        <w:rPr>
          <w:rFonts w:ascii="Arial" w:eastAsia="Times New Roman" w:hAnsi="Arial" w:cs="Arial"/>
          <w:lang w:val="sr-Cyrl-RS" w:eastAsia="en-GB"/>
        </w:rPr>
        <w:t>ружалац услуга повезаних с дигиталном имовином дужан да у време давања дозволе и током пословања испуњава услове кадровске и организационе оспособљености и техничке опремљености прописане актом надзорног органа, укључујући и поседовање система обраде података и одржавање континуитета и правилности у пружању услуга и обављању активности.</w:t>
      </w:r>
      <w:r w:rsidR="00030EBF">
        <w:rPr>
          <w:rFonts w:ascii="Arial" w:eastAsia="Times New Roman" w:hAnsi="Arial" w:cs="Arial"/>
          <w:lang w:val="sr-Cyrl-RS" w:eastAsia="en-GB"/>
        </w:rPr>
        <w:t xml:space="preserve"> </w:t>
      </w:r>
      <w:r w:rsidR="0083080A">
        <w:rPr>
          <w:rFonts w:ascii="Arial" w:eastAsia="Times New Roman" w:hAnsi="Arial" w:cs="Arial"/>
          <w:lang w:val="sr-Cyrl-RS" w:eastAsia="en-GB"/>
        </w:rPr>
        <w:t>Прописане су и посебне обавезе за п</w:t>
      </w:r>
      <w:r w:rsidR="0083080A" w:rsidRPr="0083080A">
        <w:rPr>
          <w:rFonts w:ascii="Arial" w:eastAsia="Times New Roman" w:hAnsi="Arial" w:cs="Arial"/>
          <w:lang w:val="sr-Cyrl-RS" w:eastAsia="en-GB"/>
        </w:rPr>
        <w:t>ривредно друштво које обавља делатност организатора платформе</w:t>
      </w:r>
      <w:r w:rsidR="0083080A">
        <w:rPr>
          <w:rFonts w:ascii="Arial" w:eastAsia="Times New Roman" w:hAnsi="Arial" w:cs="Arial"/>
          <w:lang w:val="sr-Cyrl-RS" w:eastAsia="en-GB"/>
        </w:rPr>
        <w:t xml:space="preserve"> за трговање дигиталном имовином.</w:t>
      </w:r>
    </w:p>
    <w:p w14:paraId="3EB12F7E" w14:textId="38BC4CED" w:rsidR="00D55F12" w:rsidRDefault="00F12317" w:rsidP="00950230">
      <w:pPr>
        <w:spacing w:after="120" w:line="240" w:lineRule="auto"/>
        <w:ind w:firstLine="284"/>
        <w:jc w:val="both"/>
        <w:rPr>
          <w:rFonts w:ascii="Arial" w:eastAsia="Times New Roman" w:hAnsi="Arial" w:cs="Arial"/>
          <w:lang w:val="sr-Latn-RS" w:eastAsia="en-GB"/>
        </w:rPr>
      </w:pPr>
      <w:r w:rsidRPr="00F12317">
        <w:rPr>
          <w:rFonts w:ascii="Arial" w:eastAsia="Times New Roman" w:hAnsi="Arial" w:cs="Arial"/>
          <w:b/>
          <w:lang w:val="sr-Cyrl-RS" w:eastAsia="en-GB"/>
        </w:rPr>
        <w:t>Чланом 64.</w:t>
      </w:r>
      <w:r>
        <w:rPr>
          <w:rFonts w:ascii="Arial" w:eastAsia="Times New Roman" w:hAnsi="Arial" w:cs="Arial"/>
          <w:lang w:val="sr-Cyrl-RS" w:eastAsia="en-GB"/>
        </w:rPr>
        <w:t xml:space="preserve"> уређени </w:t>
      </w:r>
      <w:r w:rsidR="00563EB4">
        <w:rPr>
          <w:rFonts w:ascii="Arial" w:eastAsia="Times New Roman" w:hAnsi="Arial" w:cs="Arial"/>
          <w:lang w:val="sr-Cyrl-RS" w:eastAsia="en-GB"/>
        </w:rPr>
        <w:t xml:space="preserve">су </w:t>
      </w:r>
      <w:r>
        <w:rPr>
          <w:rFonts w:ascii="Arial" w:eastAsia="Times New Roman" w:hAnsi="Arial" w:cs="Arial"/>
          <w:lang w:val="sr-Cyrl-RS" w:eastAsia="en-GB"/>
        </w:rPr>
        <w:t>општи акти пружаоца услуга повезаних с дигиталном имовином (</w:t>
      </w:r>
      <w:r w:rsidRPr="00F12317">
        <w:rPr>
          <w:rFonts w:ascii="Arial" w:eastAsia="Times New Roman" w:hAnsi="Arial" w:cs="Arial"/>
          <w:lang w:val="sr-Cyrl-RS" w:eastAsia="en-GB"/>
        </w:rPr>
        <w:t>статут, односно оснивачки акт и правила пословања друштва</w:t>
      </w:r>
      <w:r>
        <w:rPr>
          <w:rFonts w:ascii="Arial" w:eastAsia="Times New Roman" w:hAnsi="Arial" w:cs="Arial"/>
          <w:lang w:val="sr-Cyrl-RS" w:eastAsia="en-GB"/>
        </w:rPr>
        <w:t>). Предвиђено је да н</w:t>
      </w:r>
      <w:r w:rsidRPr="00F12317">
        <w:rPr>
          <w:rFonts w:ascii="Arial" w:eastAsia="Times New Roman" w:hAnsi="Arial" w:cs="Arial"/>
          <w:lang w:val="sr-Cyrl-RS" w:eastAsia="en-GB"/>
        </w:rPr>
        <w:t>адзорни орган даје претходну сагласност на опште акте пружаоца услуга повезаних с дигиталном имовином, као и на измене и/или допуне тих општих аката.</w:t>
      </w:r>
    </w:p>
    <w:p w14:paraId="7EABCBBC" w14:textId="216058FA" w:rsidR="00A25F9E" w:rsidRDefault="00345B30" w:rsidP="00345B30">
      <w:pPr>
        <w:spacing w:after="120" w:line="240" w:lineRule="auto"/>
        <w:ind w:firstLine="284"/>
        <w:jc w:val="both"/>
        <w:rPr>
          <w:rFonts w:ascii="Arial" w:eastAsia="Times New Roman" w:hAnsi="Arial" w:cs="Arial"/>
          <w:lang w:val="sr-Cyrl-RS" w:eastAsia="en-GB"/>
        </w:rPr>
      </w:pPr>
      <w:r w:rsidRPr="00345B30">
        <w:rPr>
          <w:rFonts w:ascii="Arial" w:eastAsia="Times New Roman" w:hAnsi="Arial" w:cs="Arial"/>
          <w:b/>
          <w:lang w:val="sr-Cyrl-RS" w:eastAsia="en-GB"/>
        </w:rPr>
        <w:t>Чланом 65.</w:t>
      </w:r>
      <w:r>
        <w:rPr>
          <w:rFonts w:ascii="Arial" w:eastAsia="Times New Roman" w:hAnsi="Arial" w:cs="Arial"/>
          <w:lang w:val="sr-Cyrl-RS" w:eastAsia="en-GB"/>
        </w:rPr>
        <w:t xml:space="preserve"> </w:t>
      </w:r>
      <w:r w:rsidRPr="00345B30">
        <w:rPr>
          <w:rFonts w:ascii="Arial" w:eastAsia="Times New Roman" w:hAnsi="Arial" w:cs="Arial"/>
          <w:lang w:val="sr-Cyrl-RS" w:eastAsia="en-GB"/>
        </w:rPr>
        <w:t>утврђени су услови подобности које мора да испуни лице са</w:t>
      </w:r>
      <w:r>
        <w:rPr>
          <w:rFonts w:ascii="Arial" w:eastAsia="Times New Roman" w:hAnsi="Arial" w:cs="Arial"/>
          <w:lang w:val="sr-Cyrl-RS" w:eastAsia="en-GB"/>
        </w:rPr>
        <w:t xml:space="preserve"> </w:t>
      </w:r>
      <w:r w:rsidRPr="00345B30">
        <w:rPr>
          <w:rFonts w:ascii="Arial" w:eastAsia="Times New Roman" w:hAnsi="Arial" w:cs="Arial"/>
          <w:lang w:val="sr-Cyrl-RS" w:eastAsia="en-GB"/>
        </w:rPr>
        <w:t xml:space="preserve">квалификованим учешћем у </w:t>
      </w:r>
      <w:r>
        <w:rPr>
          <w:rFonts w:ascii="Arial" w:eastAsia="Times New Roman" w:hAnsi="Arial" w:cs="Arial"/>
          <w:lang w:val="sr-Cyrl-RS" w:eastAsia="en-GB"/>
        </w:rPr>
        <w:t>пружаоцу услуга повезаних с дигиталном имовином.</w:t>
      </w:r>
    </w:p>
    <w:p w14:paraId="7E956269" w14:textId="3E01555B" w:rsidR="005841CA" w:rsidRDefault="00D1572A" w:rsidP="005841CA">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Чланом 66.</w:t>
      </w:r>
      <w:r>
        <w:rPr>
          <w:rFonts w:ascii="Arial" w:eastAsia="Times New Roman" w:hAnsi="Arial" w:cs="Arial"/>
          <w:lang w:val="sr-Cyrl-RS" w:eastAsia="en-GB"/>
        </w:rPr>
        <w:t xml:space="preserve"> </w:t>
      </w:r>
      <w:r w:rsidR="005841CA" w:rsidRPr="005841CA">
        <w:rPr>
          <w:rFonts w:ascii="Arial" w:eastAsia="Times New Roman" w:hAnsi="Arial" w:cs="Arial"/>
          <w:lang w:val="sr-Cyrl-RS" w:eastAsia="en-GB"/>
        </w:rPr>
        <w:t xml:space="preserve">уређена је претходна сагласност </w:t>
      </w:r>
      <w:r w:rsidR="005841CA">
        <w:rPr>
          <w:rFonts w:ascii="Arial" w:eastAsia="Times New Roman" w:hAnsi="Arial" w:cs="Arial"/>
          <w:lang w:val="sr-Cyrl-RS" w:eastAsia="en-GB"/>
        </w:rPr>
        <w:t>надзорног органа</w:t>
      </w:r>
      <w:r w:rsidR="005841CA" w:rsidRPr="005841CA">
        <w:rPr>
          <w:rFonts w:ascii="Arial" w:eastAsia="Times New Roman" w:hAnsi="Arial" w:cs="Arial"/>
          <w:lang w:val="sr-Cyrl-RS" w:eastAsia="en-GB"/>
        </w:rPr>
        <w:t xml:space="preserve"> за стицање,</w:t>
      </w:r>
      <w:r w:rsidR="005841CA">
        <w:rPr>
          <w:rFonts w:ascii="Arial" w:eastAsia="Times New Roman" w:hAnsi="Arial" w:cs="Arial"/>
          <w:lang w:val="sr-Cyrl-RS" w:eastAsia="en-GB"/>
        </w:rPr>
        <w:t xml:space="preserve"> </w:t>
      </w:r>
      <w:r w:rsidR="005841CA" w:rsidRPr="005841CA">
        <w:rPr>
          <w:rFonts w:ascii="Arial" w:eastAsia="Times New Roman" w:hAnsi="Arial" w:cs="Arial"/>
          <w:lang w:val="sr-Cyrl-RS" w:eastAsia="en-GB"/>
        </w:rPr>
        <w:t>односно увећање квалификованог учешћа. Лице које намерава да стекне квалификовано учешће у пружаоцу услуга повезаних с дигиталном имовином, или да га увећа тако да стекне од 20% до 30%, више од 30% до 50% или више од 50% гласачких права или капитала у том пружаоцу, односно тако да постане његово матично друштво – дужно је да прибави претходну сагласност надзорног органа за ово стицање, односно увећање</w:t>
      </w:r>
      <w:r w:rsidR="005841CA">
        <w:rPr>
          <w:rFonts w:ascii="Arial" w:eastAsia="Times New Roman" w:hAnsi="Arial" w:cs="Arial"/>
          <w:lang w:val="sr-Cyrl-RS" w:eastAsia="en-GB"/>
        </w:rPr>
        <w:t xml:space="preserve">, а надзорни орган одлучује о захтеву за давање ове сагласности у року </w:t>
      </w:r>
      <w:r w:rsidR="005841CA" w:rsidRPr="005841CA">
        <w:rPr>
          <w:rFonts w:ascii="Arial" w:eastAsia="Times New Roman" w:hAnsi="Arial" w:cs="Arial"/>
          <w:lang w:val="sr-Cyrl-RS" w:eastAsia="en-GB"/>
        </w:rPr>
        <w:t>од 30 дана од дана пријема уредног захтева.</w:t>
      </w:r>
      <w:r w:rsidR="005841CA">
        <w:rPr>
          <w:rFonts w:ascii="Arial" w:eastAsia="Times New Roman" w:hAnsi="Arial" w:cs="Arial"/>
          <w:lang w:val="sr-Cyrl-RS" w:eastAsia="en-GB"/>
        </w:rPr>
        <w:t xml:space="preserve"> </w:t>
      </w:r>
      <w:r w:rsidR="005841CA" w:rsidRPr="005841CA">
        <w:rPr>
          <w:rFonts w:ascii="Arial" w:eastAsia="Times New Roman" w:hAnsi="Arial" w:cs="Arial"/>
          <w:lang w:val="sr-Cyrl-RS" w:eastAsia="en-GB"/>
        </w:rPr>
        <w:t>Наведено лице је дужно да стекне, односно увећа</w:t>
      </w:r>
      <w:r w:rsidR="005841CA">
        <w:rPr>
          <w:rFonts w:ascii="Arial" w:eastAsia="Times New Roman" w:hAnsi="Arial" w:cs="Arial"/>
          <w:lang w:val="sr-Cyrl-RS" w:eastAsia="en-GB"/>
        </w:rPr>
        <w:t xml:space="preserve"> </w:t>
      </w:r>
      <w:r w:rsidR="005841CA" w:rsidRPr="005841CA">
        <w:rPr>
          <w:rFonts w:ascii="Arial" w:eastAsia="Times New Roman" w:hAnsi="Arial" w:cs="Arial"/>
          <w:lang w:val="sr-Cyrl-RS" w:eastAsia="en-GB"/>
        </w:rPr>
        <w:t>квалификовано учешће у пружаоцу услуга повезаних с дигиталном имовином најкасније у року од годину дана од дана достављања позитивног решења, у противном добијена сагласност престаје да</w:t>
      </w:r>
      <w:r w:rsidR="005841CA">
        <w:rPr>
          <w:rFonts w:ascii="Arial" w:eastAsia="Times New Roman" w:hAnsi="Arial" w:cs="Arial"/>
          <w:lang w:val="sr-Cyrl-RS" w:eastAsia="en-GB"/>
        </w:rPr>
        <w:t xml:space="preserve"> </w:t>
      </w:r>
      <w:r w:rsidR="005841CA" w:rsidRPr="005841CA">
        <w:rPr>
          <w:rFonts w:ascii="Arial" w:eastAsia="Times New Roman" w:hAnsi="Arial" w:cs="Arial"/>
          <w:lang w:val="sr-Cyrl-RS" w:eastAsia="en-GB"/>
        </w:rPr>
        <w:t>важи или даље важи</w:t>
      </w:r>
      <w:r w:rsidR="005841CA">
        <w:rPr>
          <w:rFonts w:ascii="Arial" w:eastAsia="Times New Roman" w:hAnsi="Arial" w:cs="Arial"/>
          <w:lang w:val="sr-Cyrl-RS" w:eastAsia="en-GB"/>
        </w:rPr>
        <w:t xml:space="preserve"> али</w:t>
      </w:r>
      <w:r w:rsidR="005841CA" w:rsidRPr="005841CA">
        <w:rPr>
          <w:rFonts w:ascii="Arial" w:eastAsia="Times New Roman" w:hAnsi="Arial" w:cs="Arial"/>
          <w:lang w:val="sr-Cyrl-RS" w:eastAsia="en-GB"/>
        </w:rPr>
        <w:t xml:space="preserve"> само за ниво стеченог, односно увећаног квалификованог учешћа.</w:t>
      </w:r>
    </w:p>
    <w:p w14:paraId="543467B6" w14:textId="42BF16C2" w:rsidR="005D54F0" w:rsidRDefault="005D54F0" w:rsidP="00512F24">
      <w:pPr>
        <w:spacing w:after="120" w:line="240" w:lineRule="auto"/>
        <w:ind w:firstLine="284"/>
        <w:jc w:val="both"/>
        <w:rPr>
          <w:rFonts w:ascii="Arial" w:eastAsia="Times New Roman" w:hAnsi="Arial" w:cs="Arial"/>
          <w:lang w:val="sr-Cyrl-RS" w:eastAsia="en-GB"/>
        </w:rPr>
      </w:pPr>
      <w:r w:rsidRPr="005D54F0">
        <w:rPr>
          <w:rFonts w:ascii="Arial" w:eastAsia="Times New Roman" w:hAnsi="Arial" w:cs="Arial"/>
          <w:b/>
          <w:lang w:val="sr-Cyrl-RS" w:eastAsia="en-GB"/>
        </w:rPr>
        <w:t>Чланом 67.</w:t>
      </w:r>
      <w:r>
        <w:rPr>
          <w:rFonts w:ascii="Arial" w:eastAsia="Times New Roman" w:hAnsi="Arial" w:cs="Arial"/>
          <w:lang w:val="sr-Cyrl-RS" w:eastAsia="en-GB"/>
        </w:rPr>
        <w:t xml:space="preserve"> </w:t>
      </w:r>
      <w:r w:rsidRPr="005D54F0">
        <w:rPr>
          <w:rFonts w:ascii="Arial" w:eastAsia="Times New Roman" w:hAnsi="Arial" w:cs="Arial"/>
          <w:lang w:val="sr-Cyrl-RS" w:eastAsia="en-GB"/>
        </w:rPr>
        <w:t>уређује се заједничко наступање код стицања, односно увећања</w:t>
      </w:r>
      <w:r>
        <w:rPr>
          <w:rFonts w:ascii="Arial" w:eastAsia="Times New Roman" w:hAnsi="Arial" w:cs="Arial"/>
          <w:lang w:val="sr-Cyrl-RS" w:eastAsia="en-GB"/>
        </w:rPr>
        <w:t xml:space="preserve"> </w:t>
      </w:r>
      <w:r w:rsidRPr="005D54F0">
        <w:rPr>
          <w:rFonts w:ascii="Arial" w:eastAsia="Times New Roman" w:hAnsi="Arial" w:cs="Arial"/>
          <w:lang w:val="sr-Cyrl-RS" w:eastAsia="en-GB"/>
        </w:rPr>
        <w:t>квалификованог учешћа</w:t>
      </w:r>
      <w:r w:rsidR="00512F24" w:rsidRPr="00E552B4">
        <w:rPr>
          <w:rFonts w:ascii="Arial" w:hAnsi="Arial"/>
          <w:lang w:val="sr-Cyrl-RS"/>
        </w:rPr>
        <w:t xml:space="preserve"> </w:t>
      </w:r>
      <w:r w:rsidR="00512F24" w:rsidRPr="00512F24">
        <w:rPr>
          <w:rFonts w:ascii="Arial" w:eastAsia="Times New Roman" w:hAnsi="Arial" w:cs="Arial"/>
          <w:lang w:val="sr-Cyrl-RS" w:eastAsia="en-GB"/>
        </w:rPr>
        <w:t>у пружаоцу услуга повезаних с дигиталном имовином</w:t>
      </w:r>
      <w:r w:rsidRPr="005D54F0">
        <w:rPr>
          <w:rFonts w:ascii="Arial" w:eastAsia="Times New Roman" w:hAnsi="Arial" w:cs="Arial"/>
          <w:lang w:val="sr-Cyrl-RS" w:eastAsia="en-GB"/>
        </w:rPr>
        <w:t xml:space="preserve">, </w:t>
      </w:r>
      <w:r w:rsidR="00512F24">
        <w:rPr>
          <w:rFonts w:ascii="Arial" w:eastAsia="Times New Roman" w:hAnsi="Arial" w:cs="Arial"/>
          <w:lang w:val="sr-Cyrl-RS" w:eastAsia="en-GB"/>
        </w:rPr>
        <w:t xml:space="preserve">тј. </w:t>
      </w:r>
      <w:r w:rsidRPr="005D54F0">
        <w:rPr>
          <w:rFonts w:ascii="Arial" w:eastAsia="Times New Roman" w:hAnsi="Arial" w:cs="Arial"/>
          <w:lang w:val="sr-Cyrl-RS" w:eastAsia="en-GB"/>
        </w:rPr>
        <w:t>прописује се у којим ситуацијама се сматра да лица</w:t>
      </w:r>
      <w:r w:rsidR="00512F24">
        <w:rPr>
          <w:rFonts w:ascii="Arial" w:eastAsia="Times New Roman" w:hAnsi="Arial" w:cs="Arial"/>
          <w:lang w:val="sr-Cyrl-RS" w:eastAsia="en-GB"/>
        </w:rPr>
        <w:t xml:space="preserve"> </w:t>
      </w:r>
      <w:r w:rsidRPr="005D54F0">
        <w:rPr>
          <w:rFonts w:ascii="Arial" w:eastAsia="Times New Roman" w:hAnsi="Arial" w:cs="Arial"/>
          <w:lang w:val="sr-Cyrl-RS" w:eastAsia="en-GB"/>
        </w:rPr>
        <w:t>наступају као један стицалац</w:t>
      </w:r>
      <w:r w:rsidR="00512F24">
        <w:rPr>
          <w:rFonts w:ascii="Arial" w:eastAsia="Times New Roman" w:hAnsi="Arial" w:cs="Arial"/>
          <w:lang w:val="sr-Cyrl-RS" w:eastAsia="en-GB"/>
        </w:rPr>
        <w:t xml:space="preserve"> (</w:t>
      </w:r>
      <w:r w:rsidRPr="005D54F0">
        <w:rPr>
          <w:rFonts w:ascii="Arial" w:eastAsia="Times New Roman" w:hAnsi="Arial" w:cs="Arial"/>
          <w:lang w:val="sr-Cyrl-RS" w:eastAsia="en-GB"/>
        </w:rPr>
        <w:t xml:space="preserve">примера ради, </w:t>
      </w:r>
      <w:r w:rsidR="00512F24">
        <w:rPr>
          <w:rFonts w:ascii="Arial" w:eastAsia="Times New Roman" w:hAnsi="Arial" w:cs="Arial"/>
          <w:lang w:val="sr-Cyrl-RS" w:eastAsia="en-GB"/>
        </w:rPr>
        <w:t xml:space="preserve">ако је реч </w:t>
      </w:r>
      <w:r w:rsidRPr="005D54F0">
        <w:rPr>
          <w:rFonts w:ascii="Arial" w:eastAsia="Times New Roman" w:hAnsi="Arial" w:cs="Arial"/>
          <w:lang w:val="sr-Cyrl-RS" w:eastAsia="en-GB"/>
        </w:rPr>
        <w:t>о правном лицу и лицима која</w:t>
      </w:r>
      <w:r w:rsidR="00512F24">
        <w:rPr>
          <w:rFonts w:ascii="Arial" w:eastAsia="Times New Roman" w:hAnsi="Arial" w:cs="Arial"/>
          <w:lang w:val="sr-Cyrl-RS" w:eastAsia="en-GB"/>
        </w:rPr>
        <w:t xml:space="preserve"> </w:t>
      </w:r>
      <w:r w:rsidRPr="005D54F0">
        <w:rPr>
          <w:rFonts w:ascii="Arial" w:eastAsia="Times New Roman" w:hAnsi="Arial" w:cs="Arial"/>
          <w:lang w:val="sr-Cyrl-RS" w:eastAsia="en-GB"/>
        </w:rPr>
        <w:t>учествују у управљању или руковођењу тим правним</w:t>
      </w:r>
      <w:r w:rsidR="00512F24">
        <w:rPr>
          <w:rFonts w:ascii="Arial" w:eastAsia="Times New Roman" w:hAnsi="Arial" w:cs="Arial"/>
          <w:lang w:val="sr-Cyrl-RS" w:eastAsia="en-GB"/>
        </w:rPr>
        <w:t xml:space="preserve"> </w:t>
      </w:r>
      <w:r w:rsidRPr="005D54F0">
        <w:rPr>
          <w:rFonts w:ascii="Arial" w:eastAsia="Times New Roman" w:hAnsi="Arial" w:cs="Arial"/>
          <w:lang w:val="sr-Cyrl-RS" w:eastAsia="en-GB"/>
        </w:rPr>
        <w:t>лицем или другим правним лицем с</w:t>
      </w:r>
      <w:r w:rsidR="00512F24">
        <w:rPr>
          <w:rFonts w:ascii="Arial" w:eastAsia="Times New Roman" w:hAnsi="Arial" w:cs="Arial"/>
          <w:lang w:val="sr-Cyrl-RS" w:eastAsia="en-GB"/>
        </w:rPr>
        <w:t xml:space="preserve"> </w:t>
      </w:r>
      <w:r w:rsidRPr="005D54F0">
        <w:rPr>
          <w:rFonts w:ascii="Arial" w:eastAsia="Times New Roman" w:hAnsi="Arial" w:cs="Arial"/>
          <w:lang w:val="sr-Cyrl-RS" w:eastAsia="en-GB"/>
        </w:rPr>
        <w:t>којим је то правно лице блиско повезано</w:t>
      </w:r>
      <w:r w:rsidR="00512F24">
        <w:rPr>
          <w:rFonts w:ascii="Arial" w:eastAsia="Times New Roman" w:hAnsi="Arial" w:cs="Arial"/>
          <w:lang w:val="sr-Cyrl-RS" w:eastAsia="en-GB"/>
        </w:rPr>
        <w:t>, или ако је реч о</w:t>
      </w:r>
      <w:r w:rsidRPr="005D54F0">
        <w:rPr>
          <w:rFonts w:ascii="Arial" w:eastAsia="Times New Roman" w:hAnsi="Arial" w:cs="Arial"/>
          <w:lang w:val="sr-Cyrl-RS" w:eastAsia="en-GB"/>
        </w:rPr>
        <w:t xml:space="preserve"> физичким лицима која се сматрају повезаним</w:t>
      </w:r>
      <w:r w:rsidR="00512F24">
        <w:rPr>
          <w:rFonts w:ascii="Arial" w:eastAsia="Times New Roman" w:hAnsi="Arial" w:cs="Arial"/>
          <w:lang w:val="sr-Cyrl-RS" w:eastAsia="en-GB"/>
        </w:rPr>
        <w:t xml:space="preserve"> </w:t>
      </w:r>
      <w:r w:rsidRPr="005D54F0">
        <w:rPr>
          <w:rFonts w:ascii="Arial" w:eastAsia="Times New Roman" w:hAnsi="Arial" w:cs="Arial"/>
          <w:lang w:val="sr-Cyrl-RS" w:eastAsia="en-GB"/>
        </w:rPr>
        <w:t>лицима у смислу закона којим се уређују привредна друштва</w:t>
      </w:r>
      <w:r w:rsidR="00512F24">
        <w:rPr>
          <w:rFonts w:ascii="Arial" w:eastAsia="Times New Roman" w:hAnsi="Arial" w:cs="Arial"/>
          <w:lang w:val="sr-Cyrl-RS" w:eastAsia="en-GB"/>
        </w:rPr>
        <w:t>, и др.)</w:t>
      </w:r>
      <w:r w:rsidRPr="005D54F0">
        <w:rPr>
          <w:rFonts w:ascii="Arial" w:eastAsia="Times New Roman" w:hAnsi="Arial" w:cs="Arial"/>
          <w:lang w:val="sr-Cyrl-RS" w:eastAsia="en-GB"/>
        </w:rPr>
        <w:t>. Такође, прописано је и да ради стицања, односно</w:t>
      </w:r>
      <w:r w:rsidR="00512F24">
        <w:rPr>
          <w:rFonts w:ascii="Arial" w:eastAsia="Times New Roman" w:hAnsi="Arial" w:cs="Arial"/>
          <w:lang w:val="sr-Cyrl-RS" w:eastAsia="en-GB"/>
        </w:rPr>
        <w:t xml:space="preserve"> </w:t>
      </w:r>
      <w:r w:rsidRPr="005D54F0">
        <w:rPr>
          <w:rFonts w:ascii="Arial" w:eastAsia="Times New Roman" w:hAnsi="Arial" w:cs="Arial"/>
          <w:lang w:val="sr-Cyrl-RS" w:eastAsia="en-GB"/>
        </w:rPr>
        <w:t xml:space="preserve">увећања квалификованог учешћа у </w:t>
      </w:r>
      <w:r w:rsidR="00512F24" w:rsidRPr="00512F24">
        <w:rPr>
          <w:rFonts w:ascii="Arial" w:eastAsia="Times New Roman" w:hAnsi="Arial" w:cs="Arial"/>
          <w:lang w:val="sr-Cyrl-RS" w:eastAsia="en-GB"/>
        </w:rPr>
        <w:t>пружаоцу услуга повезаних с дигиталном имовином</w:t>
      </w:r>
      <w:r w:rsidRPr="005D54F0">
        <w:rPr>
          <w:rFonts w:ascii="Arial" w:eastAsia="Times New Roman" w:hAnsi="Arial" w:cs="Arial"/>
          <w:lang w:val="sr-Cyrl-RS" w:eastAsia="en-GB"/>
        </w:rPr>
        <w:t>, лице наступа као један</w:t>
      </w:r>
      <w:r w:rsidR="00512F24">
        <w:rPr>
          <w:rFonts w:ascii="Arial" w:eastAsia="Times New Roman" w:hAnsi="Arial" w:cs="Arial"/>
          <w:lang w:val="sr-Cyrl-RS" w:eastAsia="en-GB"/>
        </w:rPr>
        <w:t xml:space="preserve"> </w:t>
      </w:r>
      <w:r w:rsidRPr="005D54F0">
        <w:rPr>
          <w:rFonts w:ascii="Arial" w:eastAsia="Times New Roman" w:hAnsi="Arial" w:cs="Arial"/>
          <w:lang w:val="sr-Cyrl-RS" w:eastAsia="en-GB"/>
        </w:rPr>
        <w:t>стицалац с другим лицем и када између њих не постоји нека од претходно поменутих веза</w:t>
      </w:r>
      <w:r w:rsidR="00512F24">
        <w:rPr>
          <w:rFonts w:ascii="Arial" w:eastAsia="Times New Roman" w:hAnsi="Arial" w:cs="Arial"/>
          <w:lang w:val="sr-Cyrl-RS" w:eastAsia="en-GB"/>
        </w:rPr>
        <w:t xml:space="preserve"> </w:t>
      </w:r>
      <w:r w:rsidRPr="005D54F0">
        <w:rPr>
          <w:rFonts w:ascii="Arial" w:eastAsia="Times New Roman" w:hAnsi="Arial" w:cs="Arial"/>
          <w:lang w:val="sr-Cyrl-RS" w:eastAsia="en-GB"/>
        </w:rPr>
        <w:t>али свако то лице наступа као један стицалац с трећим истим лицем, и то на неки од</w:t>
      </w:r>
      <w:r w:rsidR="00512F24">
        <w:rPr>
          <w:rFonts w:ascii="Arial" w:eastAsia="Times New Roman" w:hAnsi="Arial" w:cs="Arial"/>
          <w:lang w:val="sr-Cyrl-RS" w:eastAsia="en-GB"/>
        </w:rPr>
        <w:t xml:space="preserve"> </w:t>
      </w:r>
      <w:r w:rsidRPr="005D54F0">
        <w:rPr>
          <w:rFonts w:ascii="Arial" w:eastAsia="Times New Roman" w:hAnsi="Arial" w:cs="Arial"/>
          <w:lang w:val="sr-Cyrl-RS" w:eastAsia="en-GB"/>
        </w:rPr>
        <w:t xml:space="preserve">претходно утврђених начина. </w:t>
      </w:r>
    </w:p>
    <w:p w14:paraId="37D8ED9D" w14:textId="5A6E9A1A" w:rsidR="0096789C" w:rsidRDefault="0096789C" w:rsidP="00512F24">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 xml:space="preserve">Чланом 68. </w:t>
      </w:r>
      <w:r>
        <w:rPr>
          <w:rFonts w:ascii="Arial" w:eastAsia="Times New Roman" w:hAnsi="Arial" w:cs="Arial"/>
          <w:lang w:val="sr-Cyrl-RS" w:eastAsia="en-GB"/>
        </w:rPr>
        <w:t>је предвиђено да је п</w:t>
      </w:r>
      <w:r w:rsidRPr="0096789C">
        <w:rPr>
          <w:rFonts w:ascii="Arial" w:eastAsia="Times New Roman" w:hAnsi="Arial" w:cs="Arial"/>
          <w:lang w:val="sr-Cyrl-RS" w:eastAsia="en-GB"/>
        </w:rPr>
        <w:t xml:space="preserve">равно лице које намерава да пружа услуге повезане с дигиталном имовином дужно да при подношењу захтева </w:t>
      </w:r>
      <w:r>
        <w:rPr>
          <w:rFonts w:ascii="Arial" w:eastAsia="Times New Roman" w:hAnsi="Arial" w:cs="Arial"/>
          <w:lang w:val="sr-Cyrl-RS" w:eastAsia="en-GB"/>
        </w:rPr>
        <w:t>за давање дозволе за пружање тих услуга</w:t>
      </w:r>
      <w:r w:rsidRPr="0096789C">
        <w:rPr>
          <w:rFonts w:ascii="Arial" w:eastAsia="Times New Roman" w:hAnsi="Arial" w:cs="Arial"/>
          <w:lang w:val="sr-Cyrl-RS" w:eastAsia="en-GB"/>
        </w:rPr>
        <w:t>, као и на захтев надзорног органа, достави списак сарадника лица која стичу квалификовано учешће, члана управе и руководиоца пружаоца услуга повезаних с дигиталном имовином, као и стварног власника пружаоца услуга повезаних с дигиталном имовином, с доказима о неосуђиваности сарадника, ради процене њихове пословне репутације.</w:t>
      </w:r>
      <w:r>
        <w:rPr>
          <w:rFonts w:ascii="Arial" w:eastAsia="Times New Roman" w:hAnsi="Arial" w:cs="Arial"/>
          <w:lang w:val="sr-Cyrl-RS" w:eastAsia="en-GB"/>
        </w:rPr>
        <w:t xml:space="preserve"> Овим чланом се утврђује појам сарадника и прецизира се шта се сматра доказом о неосуђиваности на основу којег се процењује пословна репутација сарадника </w:t>
      </w:r>
      <w:r w:rsidR="00195758">
        <w:rPr>
          <w:rFonts w:ascii="Arial" w:eastAsia="Times New Roman" w:hAnsi="Arial" w:cs="Arial"/>
          <w:lang w:val="sr-Cyrl-RS" w:eastAsia="en-GB"/>
        </w:rPr>
        <w:t>наведених</w:t>
      </w:r>
      <w:r>
        <w:rPr>
          <w:rFonts w:ascii="Arial" w:eastAsia="Times New Roman" w:hAnsi="Arial" w:cs="Arial"/>
          <w:lang w:val="sr-Cyrl-RS" w:eastAsia="en-GB"/>
        </w:rPr>
        <w:t xml:space="preserve"> лица.</w:t>
      </w:r>
    </w:p>
    <w:p w14:paraId="08423149" w14:textId="4FB119AB" w:rsidR="00D1572A" w:rsidRDefault="006F396D" w:rsidP="00F46F89">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 xml:space="preserve">Чланом 69. </w:t>
      </w:r>
      <w:r>
        <w:rPr>
          <w:rFonts w:ascii="Arial" w:eastAsia="Times New Roman" w:hAnsi="Arial" w:cs="Arial"/>
          <w:lang w:val="sr-Cyrl-RS" w:eastAsia="en-GB"/>
        </w:rPr>
        <w:t>утврђени су услови под којим</w:t>
      </w:r>
      <w:r w:rsidRPr="00E552B4">
        <w:rPr>
          <w:rFonts w:ascii="Arial" w:hAnsi="Arial"/>
          <w:lang w:val="sr-Cyrl-RS"/>
        </w:rPr>
        <w:t xml:space="preserve"> </w:t>
      </w:r>
      <w:r>
        <w:rPr>
          <w:rFonts w:ascii="Arial" w:eastAsia="Times New Roman" w:hAnsi="Arial" w:cs="Arial"/>
          <w:lang w:val="sr-Cyrl-RS" w:eastAsia="en-GB"/>
        </w:rPr>
        <w:t>б</w:t>
      </w:r>
      <w:r w:rsidRPr="006F396D">
        <w:rPr>
          <w:rFonts w:ascii="Arial" w:eastAsia="Times New Roman" w:hAnsi="Arial" w:cs="Arial"/>
          <w:lang w:val="sr-Cyrl-RS" w:eastAsia="en-GB"/>
        </w:rPr>
        <w:t>рокерско-дилерска друштва и организатор</w:t>
      </w:r>
      <w:r>
        <w:rPr>
          <w:rFonts w:ascii="Arial" w:eastAsia="Times New Roman" w:hAnsi="Arial" w:cs="Arial"/>
          <w:lang w:val="sr-Cyrl-RS" w:eastAsia="en-GB"/>
        </w:rPr>
        <w:t xml:space="preserve"> </w:t>
      </w:r>
      <w:r w:rsidRPr="006F396D">
        <w:rPr>
          <w:rFonts w:ascii="Arial" w:eastAsia="Times New Roman" w:hAnsi="Arial" w:cs="Arial"/>
          <w:lang w:val="sr-Cyrl-RS" w:eastAsia="en-GB"/>
        </w:rPr>
        <w:t>тржишта</w:t>
      </w:r>
      <w:r>
        <w:rPr>
          <w:rFonts w:ascii="Arial" w:eastAsia="Times New Roman" w:hAnsi="Arial" w:cs="Arial"/>
          <w:lang w:val="sr-Cyrl-RS" w:eastAsia="en-GB"/>
        </w:rPr>
        <w:t xml:space="preserve"> могу да пружају услуге повезане с дигиталном имовином. Предвиђено је да б</w:t>
      </w:r>
      <w:r w:rsidRPr="006F396D">
        <w:rPr>
          <w:rFonts w:ascii="Arial" w:eastAsia="Times New Roman" w:hAnsi="Arial" w:cs="Arial"/>
          <w:lang w:val="sr-Cyrl-RS" w:eastAsia="en-GB"/>
        </w:rPr>
        <w:t xml:space="preserve">рокерско-дилерско друштво и организатор тржишта </w:t>
      </w:r>
      <w:r w:rsidR="00DB48F0" w:rsidRPr="00644780">
        <w:rPr>
          <w:rFonts w:ascii="Arial" w:eastAsia="Times New Roman" w:hAnsi="Arial" w:cs="Arial"/>
          <w:lang w:val="sr-Cyrl-RS" w:eastAsia="en-GB"/>
        </w:rPr>
        <w:t>(берза)</w:t>
      </w:r>
      <w:r w:rsidR="00DB48F0">
        <w:rPr>
          <w:rFonts w:ascii="Arial" w:eastAsia="Times New Roman" w:hAnsi="Arial" w:cs="Arial"/>
          <w:lang w:val="sr-Cyrl-RS" w:eastAsia="en-GB"/>
        </w:rPr>
        <w:t xml:space="preserve"> </w:t>
      </w:r>
      <w:r w:rsidRPr="006F396D">
        <w:rPr>
          <w:rFonts w:ascii="Arial" w:eastAsia="Times New Roman" w:hAnsi="Arial" w:cs="Arial"/>
          <w:lang w:val="sr-Cyrl-RS" w:eastAsia="en-GB"/>
        </w:rPr>
        <w:t xml:space="preserve">који имају дозволу Комисије у складу са законом којим се уређује тржиште капитала приликом подношења захтева за давање дозволе за пружање услуга повезаних с дигиталном имовином </w:t>
      </w:r>
      <w:r w:rsidR="001A4618">
        <w:rPr>
          <w:rFonts w:ascii="Arial" w:eastAsia="Times New Roman" w:hAnsi="Arial" w:cs="Arial"/>
          <w:lang w:val="sr-Cyrl-RS" w:eastAsia="en-GB"/>
        </w:rPr>
        <w:t xml:space="preserve">не подносе надзорном органу </w:t>
      </w:r>
      <w:r w:rsidRPr="006F396D">
        <w:rPr>
          <w:rFonts w:ascii="Arial" w:eastAsia="Times New Roman" w:hAnsi="Arial" w:cs="Arial"/>
          <w:lang w:val="sr-Cyrl-RS" w:eastAsia="en-GB"/>
        </w:rPr>
        <w:t>документацију</w:t>
      </w:r>
      <w:r w:rsidR="001A4618">
        <w:rPr>
          <w:rFonts w:ascii="Arial" w:eastAsia="Times New Roman" w:hAnsi="Arial" w:cs="Arial"/>
          <w:lang w:val="sr-Cyrl-RS" w:eastAsia="en-GB"/>
        </w:rPr>
        <w:t xml:space="preserve"> коју су му већ поднели</w:t>
      </w:r>
      <w:r w:rsidRPr="006F396D">
        <w:rPr>
          <w:rFonts w:ascii="Arial" w:eastAsia="Times New Roman" w:hAnsi="Arial" w:cs="Arial"/>
          <w:lang w:val="sr-Cyrl-RS" w:eastAsia="en-GB"/>
        </w:rPr>
        <w:t xml:space="preserve"> </w:t>
      </w:r>
      <w:r w:rsidR="001A4618" w:rsidRPr="001A4618">
        <w:rPr>
          <w:rFonts w:ascii="Arial" w:eastAsia="Times New Roman" w:hAnsi="Arial" w:cs="Arial"/>
          <w:lang w:val="sr-Cyrl-RS" w:eastAsia="en-GB"/>
        </w:rPr>
        <w:t>у складу са законом којим се уређује тржиште капитала а која се не мења због подношења захтева за давање дозволе за пружање услуга повезаних с дигиталном имовином (нпр. решење о упису у регистар привредних субјеката, подаци о члановима управе, подаци о лицима с квалификованим учешћем, доказ о поседовању минималног капитала и сл</w:t>
      </w:r>
      <w:r w:rsidR="001A4618">
        <w:rPr>
          <w:rFonts w:ascii="Arial" w:eastAsia="Times New Roman" w:hAnsi="Arial" w:cs="Arial"/>
          <w:lang w:val="sr-Cyrl-RS" w:eastAsia="en-GB"/>
        </w:rPr>
        <w:t>.</w:t>
      </w:r>
      <w:r w:rsidR="001A4618" w:rsidRPr="001A4618">
        <w:rPr>
          <w:rFonts w:ascii="Arial" w:eastAsia="Times New Roman" w:hAnsi="Arial" w:cs="Arial"/>
          <w:lang w:val="sr-Cyrl-RS" w:eastAsia="en-GB"/>
        </w:rPr>
        <w:t>).</w:t>
      </w:r>
      <w:r w:rsidR="00F46F89">
        <w:rPr>
          <w:rFonts w:ascii="Arial" w:eastAsia="Times New Roman" w:hAnsi="Arial" w:cs="Arial"/>
          <w:lang w:val="sr-Cyrl-RS" w:eastAsia="en-GB"/>
        </w:rPr>
        <w:t xml:space="preserve"> Овим чланом је предвиђено и да су б</w:t>
      </w:r>
      <w:r w:rsidR="00F46F89" w:rsidRPr="00F46F89">
        <w:rPr>
          <w:rFonts w:ascii="Arial" w:eastAsia="Times New Roman" w:hAnsi="Arial" w:cs="Arial"/>
          <w:lang w:val="sr-Cyrl-RS" w:eastAsia="en-GB"/>
        </w:rPr>
        <w:t xml:space="preserve">рокерско-дилерско друштво и организатор тржишта </w:t>
      </w:r>
      <w:r w:rsidR="00F46F89">
        <w:rPr>
          <w:rFonts w:ascii="Arial" w:eastAsia="Times New Roman" w:hAnsi="Arial" w:cs="Arial"/>
          <w:lang w:val="sr-Cyrl-RS" w:eastAsia="en-GB"/>
        </w:rPr>
        <w:t xml:space="preserve">дужни </w:t>
      </w:r>
      <w:r w:rsidR="00F46F89" w:rsidRPr="00F46F89">
        <w:rPr>
          <w:rFonts w:ascii="Arial" w:eastAsia="Times New Roman" w:hAnsi="Arial" w:cs="Arial"/>
          <w:lang w:val="sr-Cyrl-RS" w:eastAsia="en-GB"/>
        </w:rPr>
        <w:t>да обезбеде техничку, кадровску и организациону одвојеност обављања послова за које имају дозволу у складу са законом којим се уређује тржиште капитала од обављања послова за које имају дозволу у складу са овим законом</w:t>
      </w:r>
      <w:r w:rsidR="00F46F89">
        <w:rPr>
          <w:rFonts w:ascii="Arial" w:eastAsia="Times New Roman" w:hAnsi="Arial" w:cs="Arial"/>
          <w:lang w:val="sr-Cyrl-RS" w:eastAsia="en-GB"/>
        </w:rPr>
        <w:t>, као и</w:t>
      </w:r>
      <w:r w:rsidR="00F46F89" w:rsidRPr="00F46F89">
        <w:rPr>
          <w:rFonts w:ascii="Arial" w:eastAsia="Times New Roman" w:hAnsi="Arial" w:cs="Arial"/>
          <w:lang w:val="sr-Cyrl-RS" w:eastAsia="en-GB"/>
        </w:rPr>
        <w:t xml:space="preserve"> да послове за које имају дозволу у складу са овим законом обављају на начин који не угрожава стабилност и сигурност дела њиховог пословања који се односи на обављање послова за које имају дозволу у складу са законом којим се уређује тржиште капитала, нити отежава вршење надзора у складу са тим законом.</w:t>
      </w:r>
    </w:p>
    <w:p w14:paraId="1EAB41E7" w14:textId="7E725705" w:rsidR="00F46F89" w:rsidRDefault="00350539" w:rsidP="00F46F89">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350539">
        <w:rPr>
          <w:rFonts w:ascii="Arial" w:eastAsia="Times New Roman" w:hAnsi="Arial" w:cs="Arial"/>
          <w:b/>
          <w:lang w:val="sr-Cyrl-RS" w:eastAsia="en-GB"/>
        </w:rPr>
        <w:t>члану 70.</w:t>
      </w:r>
      <w:r>
        <w:rPr>
          <w:rFonts w:ascii="Arial" w:eastAsia="Times New Roman" w:hAnsi="Arial" w:cs="Arial"/>
          <w:lang w:val="sr-Cyrl-RS" w:eastAsia="en-GB"/>
        </w:rPr>
        <w:t xml:space="preserve"> утврђено је да је п</w:t>
      </w:r>
      <w:r w:rsidRPr="00350539">
        <w:rPr>
          <w:rFonts w:ascii="Arial" w:eastAsia="Times New Roman" w:hAnsi="Arial" w:cs="Arial"/>
          <w:lang w:val="sr-Cyrl-RS" w:eastAsia="en-GB"/>
        </w:rPr>
        <w:t>ружалац услуга повезаних с дигиталном имовином дужан да пре подношења пријаве за упис промене пословног имена и седишта у регистар привредних субјеката обавести надзорни орган о промени коју врши.</w:t>
      </w:r>
    </w:p>
    <w:p w14:paraId="74E38841" w14:textId="2A3B8FEA" w:rsidR="0076635E" w:rsidRPr="0076635E" w:rsidRDefault="00350539" w:rsidP="0076635E">
      <w:pPr>
        <w:spacing w:after="120" w:line="240" w:lineRule="auto"/>
        <w:ind w:firstLine="284"/>
        <w:jc w:val="both"/>
        <w:rPr>
          <w:rFonts w:ascii="Arial" w:eastAsia="Times New Roman" w:hAnsi="Arial" w:cs="Arial"/>
          <w:lang w:val="sr-Cyrl-RS" w:eastAsia="en-GB"/>
        </w:rPr>
      </w:pPr>
      <w:r w:rsidRPr="00350539">
        <w:rPr>
          <w:rFonts w:ascii="Arial" w:eastAsia="Times New Roman" w:hAnsi="Arial" w:cs="Arial"/>
          <w:b/>
          <w:lang w:val="sr-Cyrl-RS" w:eastAsia="en-GB"/>
        </w:rPr>
        <w:t>Чланом 71.</w:t>
      </w:r>
      <w:r>
        <w:rPr>
          <w:rFonts w:ascii="Arial" w:eastAsia="Times New Roman" w:hAnsi="Arial" w:cs="Arial"/>
          <w:lang w:val="sr-Cyrl-RS" w:eastAsia="en-GB"/>
        </w:rPr>
        <w:t xml:space="preserve"> уређене су </w:t>
      </w:r>
      <w:r w:rsidR="0076635E">
        <w:rPr>
          <w:rFonts w:ascii="Arial" w:eastAsia="Times New Roman" w:hAnsi="Arial" w:cs="Arial"/>
          <w:lang w:val="sr-Cyrl-RS" w:eastAsia="en-GB"/>
        </w:rPr>
        <w:t>статусне промене пружаоца услуга повезаних с дигиталном имовином. Предвиђено је да је п</w:t>
      </w:r>
      <w:r w:rsidR="0076635E" w:rsidRPr="0076635E">
        <w:rPr>
          <w:rFonts w:ascii="Arial" w:eastAsia="Times New Roman" w:hAnsi="Arial" w:cs="Arial"/>
          <w:lang w:val="sr-Cyrl-RS" w:eastAsia="en-GB"/>
        </w:rPr>
        <w:t>ружалац услуга повезаних с дигиталном имовином који учествује у статусној промени дужан да пре подношења пријаве за упис те статусне промене у регистар привредних субјеката добије сагласност надзорног органа за ту статусну промену</w:t>
      </w:r>
      <w:r w:rsidR="0076635E">
        <w:rPr>
          <w:rFonts w:ascii="Arial" w:eastAsia="Times New Roman" w:hAnsi="Arial" w:cs="Arial"/>
          <w:lang w:val="sr-Cyrl-RS" w:eastAsia="en-GB"/>
        </w:rPr>
        <w:t>, што важи како за п</w:t>
      </w:r>
      <w:r w:rsidR="0076635E" w:rsidRPr="0076635E">
        <w:rPr>
          <w:rFonts w:ascii="Arial" w:eastAsia="Times New Roman" w:hAnsi="Arial" w:cs="Arial"/>
          <w:lang w:val="sr-Cyrl-RS" w:eastAsia="en-GB"/>
        </w:rPr>
        <w:t>ружа</w:t>
      </w:r>
      <w:r w:rsidR="0076635E">
        <w:rPr>
          <w:rFonts w:ascii="Arial" w:eastAsia="Times New Roman" w:hAnsi="Arial" w:cs="Arial"/>
          <w:lang w:val="sr-Cyrl-RS" w:eastAsia="en-GB"/>
        </w:rPr>
        <w:t>оца</w:t>
      </w:r>
      <w:r w:rsidR="0076635E" w:rsidRPr="0076635E">
        <w:rPr>
          <w:rFonts w:ascii="Arial" w:eastAsia="Times New Roman" w:hAnsi="Arial" w:cs="Arial"/>
          <w:lang w:val="sr-Cyrl-RS" w:eastAsia="en-GB"/>
        </w:rPr>
        <w:t xml:space="preserve"> услуга повезаних с дигиталном имовином који по спроведеној статусној промени наставља да постоји и да пружа услуге повезане с дигиталном имовином</w:t>
      </w:r>
      <w:r w:rsidR="0076635E">
        <w:rPr>
          <w:rFonts w:ascii="Arial" w:eastAsia="Times New Roman" w:hAnsi="Arial" w:cs="Arial"/>
          <w:lang w:val="sr-Cyrl-RS" w:eastAsia="en-GB"/>
        </w:rPr>
        <w:t xml:space="preserve"> (нпр. у случају статусне промене издвајања), тако и за </w:t>
      </w:r>
      <w:r w:rsidR="0076635E" w:rsidRPr="0076635E">
        <w:rPr>
          <w:rFonts w:ascii="Arial" w:eastAsia="Times New Roman" w:hAnsi="Arial" w:cs="Arial"/>
          <w:lang w:val="sr-Cyrl-RS" w:eastAsia="en-GB"/>
        </w:rPr>
        <w:t>пружаоца услуга повезаних с дигиталном</w:t>
      </w:r>
      <w:r w:rsidR="0076635E">
        <w:rPr>
          <w:rFonts w:ascii="Arial" w:eastAsia="Times New Roman" w:hAnsi="Arial" w:cs="Arial"/>
          <w:lang w:val="sr-Cyrl-RS" w:eastAsia="en-GB"/>
        </w:rPr>
        <w:t xml:space="preserve"> имовином на којег се</w:t>
      </w:r>
      <w:r w:rsidR="0076635E" w:rsidRPr="0076635E">
        <w:rPr>
          <w:rFonts w:ascii="Arial" w:eastAsia="Times New Roman" w:hAnsi="Arial" w:cs="Arial"/>
          <w:lang w:val="sr-Cyrl-RS" w:eastAsia="en-GB"/>
        </w:rPr>
        <w:t xml:space="preserve"> статусном променом преносе имовина и обавезе</w:t>
      </w:r>
      <w:r w:rsidR="005D48D2">
        <w:rPr>
          <w:rFonts w:ascii="Arial" w:eastAsia="Times New Roman" w:hAnsi="Arial" w:cs="Arial"/>
          <w:lang w:val="sr-Cyrl-RS" w:eastAsia="en-GB"/>
        </w:rPr>
        <w:t xml:space="preserve"> другог пружаоца услуга повезаних с дигиталном имовином</w:t>
      </w:r>
      <w:r w:rsidR="0076635E" w:rsidRPr="0076635E">
        <w:rPr>
          <w:rFonts w:ascii="Arial" w:eastAsia="Times New Roman" w:hAnsi="Arial" w:cs="Arial"/>
          <w:lang w:val="sr-Cyrl-RS" w:eastAsia="en-GB"/>
        </w:rPr>
        <w:t xml:space="preserve"> </w:t>
      </w:r>
      <w:r w:rsidR="0076635E">
        <w:rPr>
          <w:rFonts w:ascii="Arial" w:eastAsia="Times New Roman" w:hAnsi="Arial" w:cs="Arial"/>
          <w:lang w:val="sr-Cyrl-RS" w:eastAsia="en-GB"/>
        </w:rPr>
        <w:t xml:space="preserve">(нпр. у случају статусне промене припајања другом пружаоцу услуга повезаних с дигиталном имовином). </w:t>
      </w:r>
      <w:r w:rsidR="005D48D2">
        <w:rPr>
          <w:rFonts w:ascii="Arial" w:eastAsia="Times New Roman" w:hAnsi="Arial" w:cs="Arial"/>
          <w:lang w:val="sr-Cyrl-RS" w:eastAsia="en-GB"/>
        </w:rPr>
        <w:t xml:space="preserve">О захтеву за давање ове сагласности надзорни орган одлучује </w:t>
      </w:r>
      <w:r w:rsidR="005D48D2" w:rsidRPr="0076635E">
        <w:rPr>
          <w:rFonts w:ascii="Arial" w:eastAsia="Times New Roman" w:hAnsi="Arial" w:cs="Arial"/>
          <w:lang w:val="sr-Cyrl-RS" w:eastAsia="en-GB"/>
        </w:rPr>
        <w:t>у року од 60 дана од дана пријема уредног захтева.</w:t>
      </w:r>
      <w:r w:rsidR="005D48D2">
        <w:rPr>
          <w:rFonts w:ascii="Arial" w:eastAsia="Times New Roman" w:hAnsi="Arial" w:cs="Arial"/>
          <w:lang w:val="sr-Cyrl-RS" w:eastAsia="en-GB"/>
        </w:rPr>
        <w:t xml:space="preserve"> </w:t>
      </w:r>
      <w:r w:rsidR="0076635E">
        <w:rPr>
          <w:rFonts w:ascii="Arial" w:eastAsia="Times New Roman" w:hAnsi="Arial" w:cs="Arial"/>
          <w:lang w:val="sr-Cyrl-RS" w:eastAsia="en-GB"/>
        </w:rPr>
        <w:t>С друге стране, а</w:t>
      </w:r>
      <w:r w:rsidR="0076635E" w:rsidRPr="0076635E">
        <w:rPr>
          <w:rFonts w:ascii="Arial" w:eastAsia="Times New Roman" w:hAnsi="Arial" w:cs="Arial"/>
          <w:lang w:val="sr-Cyrl-RS" w:eastAsia="en-GB"/>
        </w:rPr>
        <w:t>ко се статусном променом оснива ново привредно друштво или се имовина и обавезе преносе на постојеће друштво које нема дозволу за пружање услуга повезаних с дигиталном имовином</w:t>
      </w:r>
      <w:r w:rsidR="0076635E">
        <w:rPr>
          <w:rFonts w:ascii="Arial" w:eastAsia="Times New Roman" w:hAnsi="Arial" w:cs="Arial"/>
          <w:lang w:val="sr-Cyrl-RS" w:eastAsia="en-GB"/>
        </w:rPr>
        <w:t xml:space="preserve">, онда се </w:t>
      </w:r>
      <w:r w:rsidR="0076635E" w:rsidRPr="0076635E">
        <w:rPr>
          <w:rFonts w:ascii="Arial" w:eastAsia="Times New Roman" w:hAnsi="Arial" w:cs="Arial"/>
          <w:lang w:val="sr-Cyrl-RS" w:eastAsia="en-GB"/>
        </w:rPr>
        <w:t>примењују одредбе овог закона које се односе на давање дозволе за пружање услуга повезаних с дигиталном имовином</w:t>
      </w:r>
      <w:r w:rsidR="0076635E">
        <w:rPr>
          <w:rFonts w:ascii="Arial" w:eastAsia="Times New Roman" w:hAnsi="Arial" w:cs="Arial"/>
          <w:lang w:val="sr-Cyrl-RS" w:eastAsia="en-GB"/>
        </w:rPr>
        <w:t xml:space="preserve"> (нпр. у случају </w:t>
      </w:r>
      <w:r w:rsidR="005D48D2">
        <w:rPr>
          <w:rFonts w:ascii="Arial" w:eastAsia="Times New Roman" w:hAnsi="Arial" w:cs="Arial"/>
          <w:lang w:val="sr-Cyrl-RS" w:eastAsia="en-GB"/>
        </w:rPr>
        <w:t>статусне промене</w:t>
      </w:r>
      <w:r w:rsidR="005D48D2" w:rsidRPr="005D48D2">
        <w:rPr>
          <w:rFonts w:ascii="Arial" w:eastAsia="Times New Roman" w:hAnsi="Arial" w:cs="Arial"/>
          <w:lang w:val="sr-Cyrl-RS" w:eastAsia="en-GB"/>
        </w:rPr>
        <w:t xml:space="preserve"> подел</w:t>
      </w:r>
      <w:r w:rsidR="005D48D2">
        <w:rPr>
          <w:rFonts w:ascii="Arial" w:eastAsia="Times New Roman" w:hAnsi="Arial" w:cs="Arial"/>
          <w:lang w:val="sr-Cyrl-RS" w:eastAsia="en-GB"/>
        </w:rPr>
        <w:t>е уз оснивање нових привредних друштава</w:t>
      </w:r>
      <w:r w:rsidR="005D48D2" w:rsidRPr="005D48D2">
        <w:rPr>
          <w:rFonts w:ascii="Arial" w:eastAsia="Times New Roman" w:hAnsi="Arial" w:cs="Arial"/>
          <w:lang w:val="sr-Cyrl-RS" w:eastAsia="en-GB"/>
        </w:rPr>
        <w:t xml:space="preserve"> </w:t>
      </w:r>
      <w:r w:rsidR="005D48D2">
        <w:rPr>
          <w:rFonts w:ascii="Arial" w:eastAsia="Times New Roman" w:hAnsi="Arial" w:cs="Arial"/>
          <w:lang w:val="sr-Cyrl-RS" w:eastAsia="en-GB"/>
        </w:rPr>
        <w:t>или статусне промене</w:t>
      </w:r>
      <w:r w:rsidR="005D48D2" w:rsidRPr="005D48D2">
        <w:rPr>
          <w:rFonts w:ascii="Arial" w:eastAsia="Times New Roman" w:hAnsi="Arial" w:cs="Arial"/>
          <w:lang w:val="sr-Cyrl-RS" w:eastAsia="en-GB"/>
        </w:rPr>
        <w:t xml:space="preserve"> припајања </w:t>
      </w:r>
      <w:r w:rsidR="005D48D2">
        <w:rPr>
          <w:rFonts w:ascii="Arial" w:eastAsia="Times New Roman" w:hAnsi="Arial" w:cs="Arial"/>
          <w:lang w:val="sr-Cyrl-RS" w:eastAsia="en-GB"/>
        </w:rPr>
        <w:t xml:space="preserve">привредном </w:t>
      </w:r>
      <w:r w:rsidR="005D48D2" w:rsidRPr="005D48D2">
        <w:rPr>
          <w:rFonts w:ascii="Arial" w:eastAsia="Times New Roman" w:hAnsi="Arial" w:cs="Arial"/>
          <w:lang w:val="sr-Cyrl-RS" w:eastAsia="en-GB"/>
        </w:rPr>
        <w:t>друштву које нема дозволу</w:t>
      </w:r>
      <w:r w:rsidR="005D48D2">
        <w:rPr>
          <w:rFonts w:ascii="Arial" w:eastAsia="Times New Roman" w:hAnsi="Arial" w:cs="Arial"/>
          <w:lang w:val="sr-Cyrl-RS" w:eastAsia="en-GB"/>
        </w:rPr>
        <w:t xml:space="preserve"> за пружање услуга повезаних с дигиталном имовином).</w:t>
      </w:r>
    </w:p>
    <w:p w14:paraId="4884FB77" w14:textId="3F43A8AD" w:rsidR="001A4618" w:rsidRDefault="003C27AE" w:rsidP="00331BBA">
      <w:pPr>
        <w:spacing w:after="120" w:line="240" w:lineRule="auto"/>
        <w:ind w:firstLine="284"/>
        <w:jc w:val="both"/>
        <w:rPr>
          <w:rFonts w:ascii="Arial" w:eastAsia="Times New Roman" w:hAnsi="Arial" w:cs="Arial"/>
          <w:lang w:val="sr-Cyrl-RS" w:eastAsia="en-GB"/>
        </w:rPr>
      </w:pPr>
      <w:r w:rsidRPr="003C27AE">
        <w:rPr>
          <w:rFonts w:ascii="Arial" w:eastAsia="Times New Roman" w:hAnsi="Arial" w:cs="Arial"/>
          <w:b/>
          <w:lang w:val="sr-Cyrl-RS" w:eastAsia="en-GB"/>
        </w:rPr>
        <w:t>Чланом 72.</w:t>
      </w:r>
      <w:r>
        <w:rPr>
          <w:rFonts w:ascii="Arial" w:eastAsia="Times New Roman" w:hAnsi="Arial" w:cs="Arial"/>
          <w:lang w:val="sr-Cyrl-RS" w:eastAsia="en-GB"/>
        </w:rPr>
        <w:t xml:space="preserve"> предвиђено је да н</w:t>
      </w:r>
      <w:r w:rsidRPr="003C27AE">
        <w:rPr>
          <w:rFonts w:ascii="Arial" w:eastAsia="Times New Roman" w:hAnsi="Arial" w:cs="Arial"/>
          <w:lang w:val="sr-Cyrl-RS" w:eastAsia="en-GB"/>
        </w:rPr>
        <w:t>адзорни органи</w:t>
      </w:r>
      <w:r>
        <w:rPr>
          <w:rFonts w:ascii="Arial" w:eastAsia="Times New Roman" w:hAnsi="Arial" w:cs="Arial"/>
          <w:lang w:val="sr-Cyrl-RS" w:eastAsia="en-GB"/>
        </w:rPr>
        <w:t xml:space="preserve"> у електронском облику</w:t>
      </w:r>
      <w:r w:rsidRPr="003C27AE">
        <w:rPr>
          <w:rFonts w:ascii="Arial" w:eastAsia="Times New Roman" w:hAnsi="Arial" w:cs="Arial"/>
          <w:lang w:val="sr-Cyrl-RS" w:eastAsia="en-GB"/>
        </w:rPr>
        <w:t xml:space="preserve"> воде регистре пружалаца услуга повезаних с дигиталном имовином</w:t>
      </w:r>
      <w:r>
        <w:rPr>
          <w:rFonts w:ascii="Arial" w:eastAsia="Times New Roman" w:hAnsi="Arial" w:cs="Arial"/>
          <w:lang w:val="sr-Cyrl-RS" w:eastAsia="en-GB"/>
        </w:rPr>
        <w:t>, у које се</w:t>
      </w:r>
      <w:r w:rsidRPr="003C27AE">
        <w:rPr>
          <w:rFonts w:ascii="Arial" w:eastAsia="Times New Roman" w:hAnsi="Arial" w:cs="Arial"/>
          <w:lang w:val="sr-Cyrl-RS" w:eastAsia="en-GB"/>
        </w:rPr>
        <w:t xml:space="preserve"> уписују подаци о</w:t>
      </w:r>
      <w:r w:rsidR="00331BBA">
        <w:rPr>
          <w:rFonts w:ascii="Arial" w:eastAsia="Times New Roman" w:hAnsi="Arial" w:cs="Arial"/>
          <w:lang w:val="sr-Cyrl-RS" w:eastAsia="en-GB"/>
        </w:rPr>
        <w:t xml:space="preserve"> </w:t>
      </w:r>
      <w:r w:rsidRPr="003C27AE">
        <w:rPr>
          <w:rFonts w:ascii="Arial" w:eastAsia="Times New Roman" w:hAnsi="Arial" w:cs="Arial"/>
          <w:lang w:val="sr-Cyrl-RS" w:eastAsia="en-GB"/>
        </w:rPr>
        <w:t>пружаоцима услуга повезаних с дигиталном имовином који имају дозволу надзорног органа за пружање услуга повезаних с дигиталном имовином</w:t>
      </w:r>
      <w:r w:rsidR="00331BBA">
        <w:rPr>
          <w:rFonts w:ascii="Arial" w:eastAsia="Times New Roman" w:hAnsi="Arial" w:cs="Arial"/>
          <w:lang w:val="sr-Cyrl-RS" w:eastAsia="en-GB"/>
        </w:rPr>
        <w:t xml:space="preserve"> и </w:t>
      </w:r>
      <w:r w:rsidRPr="003C27AE">
        <w:rPr>
          <w:rFonts w:ascii="Arial" w:eastAsia="Times New Roman" w:hAnsi="Arial" w:cs="Arial"/>
          <w:lang w:val="sr-Cyrl-RS" w:eastAsia="en-GB"/>
        </w:rPr>
        <w:t>огранцима пружалаца услуга повезаних с дигиталном имовином у страним државама, односно пружаоцима услуга повезаних с дигиталном имовином који на основу сагласности надзорног органа ове услуге пружају непосредно у страној држави.</w:t>
      </w:r>
      <w:r w:rsidR="00331BBA">
        <w:rPr>
          <w:rFonts w:ascii="Arial" w:eastAsia="Times New Roman" w:hAnsi="Arial" w:cs="Arial"/>
          <w:lang w:val="sr-Cyrl-RS" w:eastAsia="en-GB"/>
        </w:rPr>
        <w:t xml:space="preserve"> П</w:t>
      </w:r>
      <w:r w:rsidR="00331BBA" w:rsidRPr="00331BBA">
        <w:rPr>
          <w:rFonts w:ascii="Arial" w:eastAsia="Times New Roman" w:hAnsi="Arial" w:cs="Arial"/>
          <w:lang w:val="sr-Cyrl-RS" w:eastAsia="en-GB"/>
        </w:rPr>
        <w:t xml:space="preserve">одаци из </w:t>
      </w:r>
      <w:r w:rsidR="00331BBA">
        <w:rPr>
          <w:rFonts w:ascii="Arial" w:eastAsia="Times New Roman" w:hAnsi="Arial" w:cs="Arial"/>
          <w:lang w:val="sr-Cyrl-RS" w:eastAsia="en-GB"/>
        </w:rPr>
        <w:t>ов</w:t>
      </w:r>
      <w:r w:rsidR="00331BBA" w:rsidRPr="00331BBA">
        <w:rPr>
          <w:rFonts w:ascii="Arial" w:eastAsia="Times New Roman" w:hAnsi="Arial" w:cs="Arial"/>
          <w:lang w:val="sr-Cyrl-RS" w:eastAsia="en-GB"/>
        </w:rPr>
        <w:t xml:space="preserve">их регистара се објављују на интернет презентацијама надзорних органа, као и на </w:t>
      </w:r>
      <w:r w:rsidR="00331BBA">
        <w:rPr>
          <w:rFonts w:ascii="Arial" w:eastAsia="Times New Roman" w:hAnsi="Arial" w:cs="Arial"/>
          <w:lang w:val="sr-Cyrl-RS" w:eastAsia="en-GB"/>
        </w:rPr>
        <w:t xml:space="preserve">посебном веб </w:t>
      </w:r>
      <w:r w:rsidR="00331BBA" w:rsidRPr="00331BBA">
        <w:rPr>
          <w:rFonts w:ascii="Arial" w:eastAsia="Times New Roman" w:hAnsi="Arial" w:cs="Arial"/>
          <w:lang w:val="sr-Cyrl-RS" w:eastAsia="en-GB"/>
        </w:rPr>
        <w:t>порталу</w:t>
      </w:r>
      <w:r w:rsidR="00331BBA">
        <w:rPr>
          <w:rFonts w:ascii="Arial" w:eastAsia="Times New Roman" w:hAnsi="Arial" w:cs="Arial"/>
          <w:lang w:val="sr-Cyrl-RS" w:eastAsia="en-GB"/>
        </w:rPr>
        <w:t xml:space="preserve"> из члана 9. став 1. овог закона, и редовно се ажурирају.</w:t>
      </w:r>
    </w:p>
    <w:p w14:paraId="21AAD73B" w14:textId="2EC8BF09" w:rsidR="00A10F92" w:rsidRDefault="00A10F92" w:rsidP="00A10F92">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A10F92">
        <w:rPr>
          <w:rFonts w:ascii="Arial" w:eastAsia="Times New Roman" w:hAnsi="Arial" w:cs="Arial"/>
          <w:b/>
          <w:lang w:val="sr-Cyrl-RS" w:eastAsia="en-GB"/>
        </w:rPr>
        <w:t>члану 73.</w:t>
      </w:r>
      <w:r>
        <w:rPr>
          <w:rFonts w:ascii="Arial" w:eastAsia="Times New Roman" w:hAnsi="Arial" w:cs="Arial"/>
          <w:lang w:val="sr-Cyrl-RS" w:eastAsia="en-GB"/>
        </w:rPr>
        <w:t xml:space="preserve"> утврђени су случајеви у којима престаје да важи д</w:t>
      </w:r>
      <w:r w:rsidRPr="00A10F92">
        <w:rPr>
          <w:rFonts w:ascii="Arial" w:eastAsia="Times New Roman" w:hAnsi="Arial" w:cs="Arial"/>
          <w:lang w:val="sr-Cyrl-RS" w:eastAsia="en-GB"/>
        </w:rPr>
        <w:t>озвола за пружање услуга повезаних с дигиталном имовином</w:t>
      </w:r>
      <w:r>
        <w:rPr>
          <w:rFonts w:ascii="Arial" w:eastAsia="Times New Roman" w:hAnsi="Arial" w:cs="Arial"/>
          <w:lang w:val="sr-Cyrl-RS" w:eastAsia="en-GB"/>
        </w:rPr>
        <w:t xml:space="preserve">, а то су: </w:t>
      </w:r>
      <w:r w:rsidR="009D2083">
        <w:rPr>
          <w:rFonts w:ascii="Arial" w:eastAsia="Times New Roman" w:hAnsi="Arial" w:cs="Arial"/>
          <w:lang w:val="sr-Cyrl-RS" w:eastAsia="en-GB"/>
        </w:rPr>
        <w:t>(</w:t>
      </w:r>
      <w:r w:rsidRPr="00A10F92">
        <w:rPr>
          <w:rFonts w:ascii="Arial" w:eastAsia="Times New Roman" w:hAnsi="Arial" w:cs="Arial"/>
          <w:lang w:val="sr-Cyrl-RS" w:eastAsia="en-GB"/>
        </w:rPr>
        <w:t>1)</w:t>
      </w:r>
      <w:r>
        <w:rPr>
          <w:rFonts w:ascii="Arial" w:eastAsia="Times New Roman" w:hAnsi="Arial" w:cs="Arial"/>
          <w:lang w:val="sr-Cyrl-RS" w:eastAsia="en-GB"/>
        </w:rPr>
        <w:t xml:space="preserve"> </w:t>
      </w:r>
      <w:r w:rsidRPr="00A10F92">
        <w:rPr>
          <w:rFonts w:ascii="Arial" w:eastAsia="Times New Roman" w:hAnsi="Arial" w:cs="Arial"/>
          <w:lang w:val="sr-Cyrl-RS" w:eastAsia="en-GB"/>
        </w:rPr>
        <w:t>када надзорни орган донесе решење о одузимању те дозволе;</w:t>
      </w:r>
      <w:r>
        <w:rPr>
          <w:rFonts w:ascii="Arial" w:eastAsia="Times New Roman" w:hAnsi="Arial" w:cs="Arial"/>
          <w:lang w:val="sr-Cyrl-RS" w:eastAsia="en-GB"/>
        </w:rPr>
        <w:t xml:space="preserve"> </w:t>
      </w:r>
      <w:r w:rsidR="009D2083">
        <w:rPr>
          <w:rFonts w:ascii="Arial" w:eastAsia="Times New Roman" w:hAnsi="Arial" w:cs="Arial"/>
          <w:lang w:val="sr-Cyrl-RS" w:eastAsia="en-GB"/>
        </w:rPr>
        <w:t>(</w:t>
      </w:r>
      <w:r w:rsidRPr="00A10F92">
        <w:rPr>
          <w:rFonts w:ascii="Arial" w:eastAsia="Times New Roman" w:hAnsi="Arial" w:cs="Arial"/>
          <w:lang w:val="sr-Cyrl-RS" w:eastAsia="en-GB"/>
        </w:rPr>
        <w:t>2)</w:t>
      </w:r>
      <w:r w:rsidR="009D2083">
        <w:rPr>
          <w:rFonts w:ascii="Arial" w:eastAsia="Times New Roman" w:hAnsi="Arial" w:cs="Arial"/>
          <w:lang w:val="sr-Cyrl-RS" w:eastAsia="en-GB"/>
        </w:rPr>
        <w:t xml:space="preserve"> </w:t>
      </w:r>
      <w:r w:rsidRPr="00A10F92">
        <w:rPr>
          <w:rFonts w:ascii="Arial" w:eastAsia="Times New Roman" w:hAnsi="Arial" w:cs="Arial"/>
          <w:lang w:val="sr-Cyrl-RS" w:eastAsia="en-GB"/>
        </w:rPr>
        <w:t>када је пружалац услуга повезаних с дигиталном имовином брисан из регистра привредних субјеката услед статусне промене;</w:t>
      </w:r>
      <w:r>
        <w:rPr>
          <w:rFonts w:ascii="Arial" w:eastAsia="Times New Roman" w:hAnsi="Arial" w:cs="Arial"/>
          <w:lang w:val="sr-Cyrl-RS" w:eastAsia="en-GB"/>
        </w:rPr>
        <w:t xml:space="preserve"> </w:t>
      </w:r>
      <w:r w:rsidR="009D2083">
        <w:rPr>
          <w:rFonts w:ascii="Arial" w:eastAsia="Times New Roman" w:hAnsi="Arial" w:cs="Arial"/>
          <w:lang w:val="sr-Cyrl-RS" w:eastAsia="en-GB"/>
        </w:rPr>
        <w:t>(</w:t>
      </w:r>
      <w:r w:rsidRPr="00A10F92">
        <w:rPr>
          <w:rFonts w:ascii="Arial" w:eastAsia="Times New Roman" w:hAnsi="Arial" w:cs="Arial"/>
          <w:lang w:val="sr-Cyrl-RS" w:eastAsia="en-GB"/>
        </w:rPr>
        <w:t>3)</w:t>
      </w:r>
      <w:r w:rsidR="009D2083">
        <w:rPr>
          <w:rFonts w:ascii="Arial" w:eastAsia="Times New Roman" w:hAnsi="Arial" w:cs="Arial"/>
          <w:lang w:val="sr-Cyrl-RS" w:eastAsia="en-GB"/>
        </w:rPr>
        <w:t xml:space="preserve"> </w:t>
      </w:r>
      <w:r w:rsidRPr="00A10F92">
        <w:rPr>
          <w:rFonts w:ascii="Arial" w:eastAsia="Times New Roman" w:hAnsi="Arial" w:cs="Arial"/>
          <w:lang w:val="sr-Cyrl-RS" w:eastAsia="en-GB"/>
        </w:rPr>
        <w:t>када је отворен стечајни поступак или покренут поступак принудне ликвидације над пружаоцем услуга повезаних с дигиталном имовином.</w:t>
      </w:r>
    </w:p>
    <w:p w14:paraId="3122D6FC" w14:textId="7585DF1D" w:rsidR="00A10F92" w:rsidRPr="00B637F8" w:rsidRDefault="00A10F92" w:rsidP="00A10F92">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A10F92">
        <w:rPr>
          <w:rFonts w:ascii="Arial" w:eastAsia="Times New Roman" w:hAnsi="Arial" w:cs="Arial"/>
          <w:b/>
          <w:lang w:val="sr-Cyrl-RS" w:eastAsia="en-GB"/>
        </w:rPr>
        <w:t>члану 7</w:t>
      </w:r>
      <w:r w:rsidR="006D4CB3">
        <w:rPr>
          <w:rFonts w:ascii="Arial" w:eastAsia="Times New Roman" w:hAnsi="Arial" w:cs="Arial"/>
          <w:b/>
          <w:lang w:val="sr-Cyrl-RS" w:eastAsia="en-GB"/>
        </w:rPr>
        <w:t>4.</w:t>
      </w:r>
      <w:r>
        <w:rPr>
          <w:rFonts w:ascii="Arial" w:eastAsia="Times New Roman" w:hAnsi="Arial" w:cs="Arial"/>
          <w:lang w:val="sr-Cyrl-RS" w:eastAsia="en-GB"/>
        </w:rPr>
        <w:t xml:space="preserve"> утврђена је п</w:t>
      </w:r>
      <w:r w:rsidRPr="00A10F92">
        <w:rPr>
          <w:rFonts w:ascii="Arial" w:eastAsia="Times New Roman" w:hAnsi="Arial" w:cs="Arial"/>
          <w:lang w:val="sr-Cyrl-RS" w:eastAsia="en-GB"/>
        </w:rPr>
        <w:t xml:space="preserve">римена </w:t>
      </w:r>
      <w:r>
        <w:rPr>
          <w:rFonts w:ascii="Arial" w:eastAsia="Times New Roman" w:hAnsi="Arial" w:cs="Arial"/>
          <w:lang w:val="sr-Cyrl-RS" w:eastAsia="en-GB"/>
        </w:rPr>
        <w:t>прописа</w:t>
      </w:r>
      <w:r w:rsidRPr="00A10F92">
        <w:rPr>
          <w:rFonts w:ascii="Arial" w:eastAsia="Times New Roman" w:hAnsi="Arial" w:cs="Arial"/>
          <w:lang w:val="sr-Cyrl-RS" w:eastAsia="en-GB"/>
        </w:rPr>
        <w:t xml:space="preserve"> којим</w:t>
      </w:r>
      <w:r>
        <w:rPr>
          <w:rFonts w:ascii="Arial" w:eastAsia="Times New Roman" w:hAnsi="Arial" w:cs="Arial"/>
          <w:lang w:val="sr-Cyrl-RS" w:eastAsia="en-GB"/>
        </w:rPr>
        <w:t>а</w:t>
      </w:r>
      <w:r w:rsidRPr="00A10F92">
        <w:rPr>
          <w:rFonts w:ascii="Arial" w:eastAsia="Times New Roman" w:hAnsi="Arial" w:cs="Arial"/>
          <w:lang w:val="sr-Cyrl-RS" w:eastAsia="en-GB"/>
        </w:rPr>
        <w:t xml:space="preserve"> се уређује спречавање прања новца и финансирања тероризма</w:t>
      </w:r>
      <w:r>
        <w:rPr>
          <w:rFonts w:ascii="Arial" w:eastAsia="Times New Roman" w:hAnsi="Arial" w:cs="Arial"/>
          <w:lang w:val="sr-Cyrl-RS" w:eastAsia="en-GB"/>
        </w:rPr>
        <w:t xml:space="preserve">, као и </w:t>
      </w:r>
      <w:r w:rsidRPr="00A10F92">
        <w:rPr>
          <w:rFonts w:ascii="Arial" w:eastAsia="Times New Roman" w:hAnsi="Arial" w:cs="Arial"/>
          <w:lang w:val="sr-Cyrl-RS" w:eastAsia="en-GB"/>
        </w:rPr>
        <w:t>пропис</w:t>
      </w:r>
      <w:r>
        <w:rPr>
          <w:rFonts w:ascii="Arial" w:eastAsia="Times New Roman" w:hAnsi="Arial" w:cs="Arial"/>
          <w:lang w:val="sr-Cyrl-RS" w:eastAsia="en-GB"/>
        </w:rPr>
        <w:t>а</w:t>
      </w:r>
      <w:r w:rsidRPr="00A10F92">
        <w:rPr>
          <w:rFonts w:ascii="Arial" w:eastAsia="Times New Roman" w:hAnsi="Arial" w:cs="Arial"/>
          <w:lang w:val="sr-Cyrl-RS" w:eastAsia="en-GB"/>
        </w:rPr>
        <w:t xml:space="preserve"> којима се уређује ограничење располагања имовином у циљу спречавања тероризма и ширења оружја за масовно уништење</w:t>
      </w:r>
      <w:r>
        <w:rPr>
          <w:rFonts w:ascii="Arial" w:eastAsia="Times New Roman" w:hAnsi="Arial" w:cs="Arial"/>
          <w:lang w:val="sr-Cyrl-RS" w:eastAsia="en-GB"/>
        </w:rPr>
        <w:t xml:space="preserve">, на </w:t>
      </w:r>
      <w:r w:rsidRPr="00A10F92">
        <w:rPr>
          <w:rFonts w:ascii="Arial" w:eastAsia="Times New Roman" w:hAnsi="Arial" w:cs="Arial"/>
          <w:lang w:val="sr-Cyrl-RS" w:eastAsia="en-GB"/>
        </w:rPr>
        <w:t>пружаоце услуга повезаних с дигиталном имовином</w:t>
      </w:r>
      <w:r w:rsidR="009D2083">
        <w:rPr>
          <w:rFonts w:ascii="Arial" w:eastAsia="Times New Roman" w:hAnsi="Arial" w:cs="Arial"/>
          <w:lang w:val="sr-Cyrl-RS" w:eastAsia="en-GB"/>
        </w:rPr>
        <w:t>, а о</w:t>
      </w:r>
      <w:r>
        <w:rPr>
          <w:rFonts w:ascii="Arial" w:eastAsia="Times New Roman" w:hAnsi="Arial" w:cs="Arial"/>
          <w:lang w:val="sr-Cyrl-RS" w:eastAsia="en-GB"/>
        </w:rPr>
        <w:t>вим законом, у члану 7</w:t>
      </w:r>
      <w:r w:rsidR="006D4CB3">
        <w:rPr>
          <w:rFonts w:ascii="Arial" w:eastAsia="Times New Roman" w:hAnsi="Arial" w:cs="Arial"/>
          <w:lang w:val="sr-Cyrl-RS" w:eastAsia="en-GB"/>
        </w:rPr>
        <w:t>5</w:t>
      </w:r>
      <w:r>
        <w:rPr>
          <w:rFonts w:ascii="Arial" w:eastAsia="Times New Roman" w:hAnsi="Arial" w:cs="Arial"/>
          <w:lang w:val="sr-Cyrl-RS" w:eastAsia="en-GB"/>
        </w:rPr>
        <w:t>, утврђене су и</w:t>
      </w:r>
      <w:r w:rsidRPr="00A10F92">
        <w:rPr>
          <w:rFonts w:ascii="Arial" w:eastAsia="Times New Roman" w:hAnsi="Arial" w:cs="Arial"/>
          <w:lang w:val="sr-Cyrl-RS" w:eastAsia="en-GB"/>
        </w:rPr>
        <w:t xml:space="preserve"> посебне обавезе тих пружалаца у вези са спречавањем прања новца и финансирања тероризма</w:t>
      </w:r>
      <w:r w:rsidRPr="00B637F8">
        <w:rPr>
          <w:rFonts w:ascii="Arial" w:eastAsia="Times New Roman" w:hAnsi="Arial" w:cs="Arial"/>
          <w:lang w:val="sr-Cyrl-RS" w:eastAsia="en-GB"/>
        </w:rPr>
        <w:t>.</w:t>
      </w:r>
      <w:r w:rsidRPr="00E552B4">
        <w:rPr>
          <w:rFonts w:ascii="Arial" w:hAnsi="Arial"/>
          <w:lang w:val="sr-Cyrl-RS"/>
        </w:rPr>
        <w:t xml:space="preserve"> </w:t>
      </w:r>
      <w:r w:rsidRPr="00B637F8">
        <w:rPr>
          <w:rFonts w:ascii="Arial" w:eastAsia="Times New Roman" w:hAnsi="Arial" w:cs="Arial"/>
          <w:lang w:val="sr-Cyrl-RS" w:eastAsia="en-GB"/>
        </w:rPr>
        <w:t>Предвиђено је и да се дигитална имовина, односно виртуелна имовина сматра имовином, приходом или другом одговарајућом вредношћу у смислу прописа којима се уређује спречавање прања новца и финансирања тероризма и прописа којима се уређује ограничење располагања имовином у циљу спречавања тероризма и ширења оружја за масовно уништење</w:t>
      </w:r>
      <w:r w:rsidR="00B637F8">
        <w:rPr>
          <w:rFonts w:ascii="Arial" w:eastAsia="Times New Roman" w:hAnsi="Arial" w:cs="Arial"/>
          <w:lang w:val="sr-Latn-RS" w:eastAsia="en-GB"/>
        </w:rPr>
        <w:t xml:space="preserve">, </w:t>
      </w:r>
      <w:r w:rsidR="00B637F8">
        <w:rPr>
          <w:rFonts w:ascii="Arial" w:eastAsia="Times New Roman" w:hAnsi="Arial" w:cs="Arial"/>
          <w:lang w:val="sr-Cyrl-RS" w:eastAsia="en-GB"/>
        </w:rPr>
        <w:t xml:space="preserve">што је обавеза утврђена Препоруком 15 </w:t>
      </w:r>
      <w:r w:rsidR="00B637F8">
        <w:rPr>
          <w:rFonts w:ascii="Arial" w:eastAsia="Times New Roman" w:hAnsi="Arial" w:cs="Arial"/>
          <w:lang w:val="sr-Latn-RS" w:eastAsia="en-GB"/>
        </w:rPr>
        <w:t>FATF</w:t>
      </w:r>
      <w:r w:rsidR="00B637F8">
        <w:rPr>
          <w:rFonts w:ascii="Arial" w:eastAsia="Times New Roman" w:hAnsi="Arial" w:cs="Arial"/>
          <w:lang w:val="sr-Cyrl-RS" w:eastAsia="en-GB"/>
        </w:rPr>
        <w:t>-а.</w:t>
      </w:r>
    </w:p>
    <w:p w14:paraId="224B7F42" w14:textId="0D83C1D3" w:rsidR="004E71FC" w:rsidRDefault="004E71FC" w:rsidP="004E71FC">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4E71FC">
        <w:rPr>
          <w:rFonts w:ascii="Arial" w:eastAsia="Times New Roman" w:hAnsi="Arial" w:cs="Arial"/>
          <w:b/>
          <w:lang w:val="sr-Cyrl-RS" w:eastAsia="en-GB"/>
        </w:rPr>
        <w:t>члану 7</w:t>
      </w:r>
      <w:r w:rsidR="006D4CB3">
        <w:rPr>
          <w:rFonts w:ascii="Arial" w:eastAsia="Times New Roman" w:hAnsi="Arial" w:cs="Arial"/>
          <w:b/>
          <w:lang w:val="sr-Cyrl-RS" w:eastAsia="en-GB"/>
        </w:rPr>
        <w:t xml:space="preserve">5. </w:t>
      </w:r>
      <w:r>
        <w:rPr>
          <w:rFonts w:ascii="Arial" w:eastAsia="Times New Roman" w:hAnsi="Arial" w:cs="Arial"/>
          <w:lang w:val="sr-Cyrl-RS" w:eastAsia="en-GB"/>
        </w:rPr>
        <w:t>утврђује се обавеза п</w:t>
      </w:r>
      <w:r w:rsidRPr="004E71FC">
        <w:rPr>
          <w:rFonts w:ascii="Arial" w:eastAsia="Times New Roman" w:hAnsi="Arial" w:cs="Arial"/>
          <w:lang w:val="sr-Cyrl-RS" w:eastAsia="en-GB"/>
        </w:rPr>
        <w:t>ружа</w:t>
      </w:r>
      <w:r>
        <w:rPr>
          <w:rFonts w:ascii="Arial" w:eastAsia="Times New Roman" w:hAnsi="Arial" w:cs="Arial"/>
          <w:lang w:val="sr-Cyrl-RS" w:eastAsia="en-GB"/>
        </w:rPr>
        <w:t>оца</w:t>
      </w:r>
      <w:r w:rsidRPr="004E71FC">
        <w:rPr>
          <w:rFonts w:ascii="Arial" w:eastAsia="Times New Roman" w:hAnsi="Arial" w:cs="Arial"/>
          <w:lang w:val="sr-Cyrl-RS" w:eastAsia="en-GB"/>
        </w:rPr>
        <w:t xml:space="preserve"> услуга повезаних с дигиталном имовином да предузима радње и мере за спречавање и откривање прања новца и финансирања тероризма прописане законом којим се уређује спречавање прања новца и финансирања тероризма.</w:t>
      </w:r>
      <w:r>
        <w:rPr>
          <w:rFonts w:ascii="Arial" w:eastAsia="Times New Roman" w:hAnsi="Arial" w:cs="Arial"/>
          <w:lang w:val="sr-Cyrl-RS" w:eastAsia="en-GB"/>
        </w:rPr>
        <w:t xml:space="preserve"> Такође, утврђена је обавеза п</w:t>
      </w:r>
      <w:r w:rsidRPr="004E71FC">
        <w:rPr>
          <w:rFonts w:ascii="Arial" w:eastAsia="Times New Roman" w:hAnsi="Arial" w:cs="Arial"/>
          <w:lang w:val="sr-Cyrl-RS" w:eastAsia="en-GB"/>
        </w:rPr>
        <w:t>ружа</w:t>
      </w:r>
      <w:r>
        <w:rPr>
          <w:rFonts w:ascii="Arial" w:eastAsia="Times New Roman" w:hAnsi="Arial" w:cs="Arial"/>
          <w:lang w:val="sr-Cyrl-RS" w:eastAsia="en-GB"/>
        </w:rPr>
        <w:t>оца</w:t>
      </w:r>
      <w:r w:rsidRPr="004E71FC">
        <w:rPr>
          <w:rFonts w:ascii="Arial" w:eastAsia="Times New Roman" w:hAnsi="Arial" w:cs="Arial"/>
          <w:lang w:val="sr-Cyrl-RS" w:eastAsia="en-GB"/>
        </w:rPr>
        <w:t xml:space="preserve"> услуга повезаних с дигиталном имовином да успостави пословни однос са сваким корисником дигиталне имовине</w:t>
      </w:r>
      <w:r w:rsidR="009D2083">
        <w:rPr>
          <w:rFonts w:ascii="Arial" w:eastAsia="Times New Roman" w:hAnsi="Arial" w:cs="Arial"/>
          <w:lang w:val="sr-Cyrl-RS" w:eastAsia="en-GB"/>
        </w:rPr>
        <w:t>,</w:t>
      </w:r>
      <w:r w:rsidR="009D2083" w:rsidRPr="00E552B4">
        <w:rPr>
          <w:rFonts w:ascii="Arial" w:hAnsi="Arial"/>
          <w:lang w:val="sr-Cyrl-RS"/>
        </w:rPr>
        <w:t xml:space="preserve"> </w:t>
      </w:r>
      <w:r w:rsidR="009D2083" w:rsidRPr="009D2083">
        <w:rPr>
          <w:rFonts w:ascii="Arial" w:eastAsia="Times New Roman" w:hAnsi="Arial" w:cs="Arial"/>
          <w:lang w:val="sr-Cyrl-RS" w:eastAsia="en-GB"/>
        </w:rPr>
        <w:t xml:space="preserve">осим у случајевима утврђеним </w:t>
      </w:r>
      <w:r w:rsidR="009D2083">
        <w:rPr>
          <w:rFonts w:ascii="Arial" w:eastAsia="Times New Roman" w:hAnsi="Arial" w:cs="Arial"/>
          <w:lang w:val="sr-Cyrl-RS" w:eastAsia="en-GB"/>
        </w:rPr>
        <w:t>З</w:t>
      </w:r>
      <w:r w:rsidR="009D2083" w:rsidRPr="009D2083">
        <w:rPr>
          <w:rFonts w:ascii="Arial" w:eastAsia="Times New Roman" w:hAnsi="Arial" w:cs="Arial"/>
          <w:lang w:val="sr-Cyrl-RS" w:eastAsia="en-GB"/>
        </w:rPr>
        <w:t>аконом</w:t>
      </w:r>
      <w:r w:rsidR="009D2083">
        <w:rPr>
          <w:rFonts w:ascii="Arial" w:eastAsia="Times New Roman" w:hAnsi="Arial" w:cs="Arial"/>
          <w:lang w:val="sr-Cyrl-RS" w:eastAsia="en-GB"/>
        </w:rPr>
        <w:t xml:space="preserve"> о спречавању прања новца и финансирања тероризма</w:t>
      </w:r>
      <w:r>
        <w:rPr>
          <w:rFonts w:ascii="Arial" w:eastAsia="Times New Roman" w:hAnsi="Arial" w:cs="Arial"/>
          <w:lang w:val="sr-Cyrl-RS" w:eastAsia="en-GB"/>
        </w:rPr>
        <w:t>.</w:t>
      </w:r>
    </w:p>
    <w:p w14:paraId="5043ACC9" w14:textId="7EA4663B" w:rsidR="00B637F8" w:rsidRDefault="00B637F8" w:rsidP="004E71FC">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Чланом 7</w:t>
      </w:r>
      <w:r w:rsidR="006D4CB3">
        <w:rPr>
          <w:rFonts w:ascii="Arial" w:eastAsia="Times New Roman" w:hAnsi="Arial" w:cs="Arial"/>
          <w:b/>
          <w:lang w:val="sr-Cyrl-RS" w:eastAsia="en-GB"/>
        </w:rPr>
        <w:t>6</w:t>
      </w:r>
      <w:r>
        <w:rPr>
          <w:rFonts w:ascii="Arial" w:eastAsia="Times New Roman" w:hAnsi="Arial" w:cs="Arial"/>
          <w:b/>
          <w:lang w:val="sr-Cyrl-RS" w:eastAsia="en-GB"/>
        </w:rPr>
        <w:t xml:space="preserve">. </w:t>
      </w:r>
      <w:r>
        <w:rPr>
          <w:rFonts w:ascii="Arial" w:eastAsia="Times New Roman" w:hAnsi="Arial" w:cs="Arial"/>
          <w:lang w:val="sr-Cyrl-RS" w:eastAsia="en-GB"/>
        </w:rPr>
        <w:t>утврђена су н</w:t>
      </w:r>
      <w:r w:rsidRPr="00B637F8">
        <w:rPr>
          <w:rFonts w:ascii="Arial" w:eastAsia="Times New Roman" w:hAnsi="Arial" w:cs="Arial"/>
          <w:lang w:val="sr-Cyrl-RS" w:eastAsia="en-GB"/>
        </w:rPr>
        <w:t>ачела сигурног и доброг пословања пружаоца услуга повезаних с дигиталном имовином</w:t>
      </w:r>
      <w:r>
        <w:rPr>
          <w:rFonts w:ascii="Arial" w:eastAsia="Times New Roman" w:hAnsi="Arial" w:cs="Arial"/>
          <w:lang w:val="sr-Cyrl-RS" w:eastAsia="en-GB"/>
        </w:rPr>
        <w:t xml:space="preserve">. Предвиђено је да је </w:t>
      </w:r>
      <w:r w:rsidRPr="00B637F8">
        <w:rPr>
          <w:rFonts w:ascii="Arial" w:eastAsia="Times New Roman" w:hAnsi="Arial" w:cs="Arial"/>
          <w:lang w:val="sr-Cyrl-RS" w:eastAsia="en-GB"/>
        </w:rPr>
        <w:t xml:space="preserve">пружалац услуга повезаних с дигиталном имовином дужан </w:t>
      </w:r>
      <w:r>
        <w:rPr>
          <w:rFonts w:ascii="Arial" w:eastAsia="Times New Roman" w:hAnsi="Arial" w:cs="Arial"/>
          <w:lang w:val="sr-Cyrl-RS" w:eastAsia="en-GB"/>
        </w:rPr>
        <w:t xml:space="preserve">да </w:t>
      </w:r>
      <w:r w:rsidRPr="00B637F8">
        <w:rPr>
          <w:rFonts w:ascii="Arial" w:eastAsia="Times New Roman" w:hAnsi="Arial" w:cs="Arial"/>
          <w:lang w:val="sr-Cyrl-RS" w:eastAsia="en-GB"/>
        </w:rPr>
        <w:t>корисницима или потенцијалним корисницима</w:t>
      </w:r>
      <w:r w:rsidR="00BD38EB">
        <w:rPr>
          <w:rFonts w:ascii="Arial" w:eastAsia="Times New Roman" w:hAnsi="Arial" w:cs="Arial"/>
          <w:lang w:val="sr-Cyrl-RS" w:eastAsia="en-GB"/>
        </w:rPr>
        <w:t xml:space="preserve"> </w:t>
      </w:r>
      <w:r w:rsidR="00BD38EB" w:rsidRPr="00B637F8">
        <w:rPr>
          <w:rFonts w:ascii="Arial" w:eastAsia="Times New Roman" w:hAnsi="Arial" w:cs="Arial"/>
          <w:lang w:val="sr-Cyrl-RS" w:eastAsia="en-GB"/>
        </w:rPr>
        <w:t xml:space="preserve">пружи одговарајуће информације </w:t>
      </w:r>
      <w:r w:rsidR="00BD38EB">
        <w:rPr>
          <w:rFonts w:ascii="Arial" w:eastAsia="Times New Roman" w:hAnsi="Arial" w:cs="Arial"/>
          <w:lang w:val="sr-Cyrl-RS" w:eastAsia="en-GB"/>
        </w:rPr>
        <w:t>на</w:t>
      </w:r>
      <w:r w:rsidR="00BD38EB" w:rsidRPr="00B637F8">
        <w:rPr>
          <w:rFonts w:ascii="Arial" w:eastAsia="Times New Roman" w:hAnsi="Arial" w:cs="Arial"/>
          <w:lang w:val="sr-Cyrl-RS" w:eastAsia="en-GB"/>
        </w:rPr>
        <w:t xml:space="preserve"> начин који је разумљив просечном кориснику дигиталне имовине који је физичко лице</w:t>
      </w:r>
      <w:r w:rsidR="00BD38EB">
        <w:rPr>
          <w:rFonts w:ascii="Arial" w:eastAsia="Times New Roman" w:hAnsi="Arial" w:cs="Arial"/>
          <w:lang w:val="sr-Cyrl-RS" w:eastAsia="en-GB"/>
        </w:rPr>
        <w:t>, к</w:t>
      </w:r>
      <w:r w:rsidRPr="00B637F8">
        <w:rPr>
          <w:rFonts w:ascii="Arial" w:eastAsia="Times New Roman" w:hAnsi="Arial" w:cs="Arial"/>
          <w:lang w:val="sr-Cyrl-RS" w:eastAsia="en-GB"/>
        </w:rPr>
        <w:t xml:space="preserve">ако би </w:t>
      </w:r>
      <w:r w:rsidR="00BD38EB">
        <w:rPr>
          <w:rFonts w:ascii="Arial" w:eastAsia="Times New Roman" w:hAnsi="Arial" w:cs="Arial"/>
          <w:lang w:val="sr-Cyrl-RS" w:eastAsia="en-GB"/>
        </w:rPr>
        <w:t>ти корисници</w:t>
      </w:r>
      <w:r w:rsidRPr="00B637F8">
        <w:rPr>
          <w:rFonts w:ascii="Arial" w:eastAsia="Times New Roman" w:hAnsi="Arial" w:cs="Arial"/>
          <w:lang w:val="sr-Cyrl-RS" w:eastAsia="en-GB"/>
        </w:rPr>
        <w:t xml:space="preserve"> могли да схвате природу и ризике у вези са услугама које пружа пружалац услуга повезаних с дигиталном имовином, као и ризике везане за улагање у дигиталну имовину</w:t>
      </w:r>
      <w:r w:rsidR="00BD38EB">
        <w:rPr>
          <w:rFonts w:ascii="Arial" w:eastAsia="Times New Roman" w:hAnsi="Arial" w:cs="Arial"/>
          <w:lang w:val="sr-Cyrl-RS" w:eastAsia="en-GB"/>
        </w:rPr>
        <w:t xml:space="preserve">, при чему се ове информације могу </w:t>
      </w:r>
      <w:r w:rsidR="00BD38EB" w:rsidRPr="00BD38EB">
        <w:rPr>
          <w:rFonts w:ascii="Arial" w:eastAsia="Times New Roman" w:hAnsi="Arial" w:cs="Arial"/>
          <w:lang w:val="sr-Cyrl-RS" w:eastAsia="en-GB"/>
        </w:rPr>
        <w:t>пружати у стандардизованој форми</w:t>
      </w:r>
      <w:r w:rsidR="00BD38EB">
        <w:rPr>
          <w:rFonts w:ascii="Arial" w:eastAsia="Times New Roman" w:hAnsi="Arial" w:cs="Arial"/>
          <w:lang w:val="sr-Cyrl-RS" w:eastAsia="en-GB"/>
        </w:rPr>
        <w:t>.</w:t>
      </w:r>
    </w:p>
    <w:p w14:paraId="3FCA6344" w14:textId="17F614D3" w:rsidR="00BD38EB" w:rsidRDefault="00BD38EB" w:rsidP="004E71FC">
      <w:pPr>
        <w:spacing w:after="120" w:line="240" w:lineRule="auto"/>
        <w:ind w:firstLine="284"/>
        <w:jc w:val="both"/>
        <w:rPr>
          <w:rFonts w:ascii="Arial" w:eastAsia="Times New Roman" w:hAnsi="Arial" w:cs="Arial"/>
          <w:lang w:val="sr-Cyrl-RS" w:eastAsia="en-GB"/>
        </w:rPr>
      </w:pPr>
      <w:r w:rsidRPr="00BD38EB">
        <w:rPr>
          <w:rFonts w:ascii="Arial" w:eastAsia="Times New Roman" w:hAnsi="Arial" w:cs="Arial"/>
          <w:lang w:val="sr-Cyrl-RS" w:eastAsia="en-GB"/>
        </w:rPr>
        <w:t>У</w:t>
      </w:r>
      <w:r>
        <w:rPr>
          <w:rFonts w:ascii="Arial" w:eastAsia="Times New Roman" w:hAnsi="Arial" w:cs="Arial"/>
          <w:b/>
          <w:lang w:val="sr-Cyrl-RS" w:eastAsia="en-GB"/>
        </w:rPr>
        <w:t xml:space="preserve"> члану 7</w:t>
      </w:r>
      <w:r w:rsidR="006D4CB3">
        <w:rPr>
          <w:rFonts w:ascii="Arial" w:eastAsia="Times New Roman" w:hAnsi="Arial" w:cs="Arial"/>
          <w:b/>
          <w:lang w:val="sr-Cyrl-RS" w:eastAsia="en-GB"/>
        </w:rPr>
        <w:t>7</w:t>
      </w:r>
      <w:r>
        <w:rPr>
          <w:rFonts w:ascii="Arial" w:eastAsia="Times New Roman" w:hAnsi="Arial" w:cs="Arial"/>
          <w:b/>
          <w:lang w:val="sr-Cyrl-RS" w:eastAsia="en-GB"/>
        </w:rPr>
        <w:t xml:space="preserve">. </w:t>
      </w:r>
      <w:r w:rsidRPr="00BD38EB">
        <w:rPr>
          <w:rFonts w:ascii="Arial" w:eastAsia="Times New Roman" w:hAnsi="Arial" w:cs="Arial"/>
          <w:lang w:val="sr-Cyrl-RS" w:eastAsia="en-GB"/>
        </w:rPr>
        <w:t xml:space="preserve">утврђени су </w:t>
      </w:r>
      <w:r>
        <w:rPr>
          <w:rFonts w:ascii="Arial" w:eastAsia="Times New Roman" w:hAnsi="Arial" w:cs="Arial"/>
          <w:lang w:val="sr-Cyrl-RS" w:eastAsia="en-GB"/>
        </w:rPr>
        <w:t>поступци и механизми</w:t>
      </w:r>
      <w:r w:rsidRPr="00BD38EB">
        <w:rPr>
          <w:rFonts w:ascii="Arial" w:eastAsia="Times New Roman" w:hAnsi="Arial" w:cs="Arial"/>
          <w:lang w:val="sr-Cyrl-RS" w:eastAsia="en-GB"/>
        </w:rPr>
        <w:t xml:space="preserve"> за заштиту права корисника </w:t>
      </w:r>
      <w:r>
        <w:rPr>
          <w:rFonts w:ascii="Arial" w:eastAsia="Times New Roman" w:hAnsi="Arial" w:cs="Arial"/>
          <w:lang w:val="sr-Cyrl-RS" w:eastAsia="en-GB"/>
        </w:rPr>
        <w:t xml:space="preserve">дигиталне имовине </w:t>
      </w:r>
      <w:r w:rsidRPr="00BD38EB">
        <w:rPr>
          <w:rFonts w:ascii="Arial" w:eastAsia="Times New Roman" w:hAnsi="Arial" w:cs="Arial"/>
          <w:lang w:val="sr-Cyrl-RS" w:eastAsia="en-GB"/>
        </w:rPr>
        <w:t>како би се спречило коришћење дигиталне имовине корисника за рачун пружаоца услуга повезаних с дигиталном имовином</w:t>
      </w:r>
      <w:r>
        <w:rPr>
          <w:rFonts w:ascii="Arial" w:eastAsia="Times New Roman" w:hAnsi="Arial" w:cs="Arial"/>
          <w:lang w:val="sr-Cyrl-RS" w:eastAsia="en-GB"/>
        </w:rPr>
        <w:t xml:space="preserve">. </w:t>
      </w:r>
    </w:p>
    <w:p w14:paraId="21DCDCEF" w14:textId="79314C0F" w:rsidR="00BD38EB" w:rsidRDefault="00BD38EB" w:rsidP="004E71FC">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BD38EB">
        <w:rPr>
          <w:rFonts w:ascii="Arial" w:eastAsia="Times New Roman" w:hAnsi="Arial" w:cs="Arial"/>
          <w:b/>
          <w:lang w:val="sr-Cyrl-RS" w:eastAsia="en-GB"/>
        </w:rPr>
        <w:t>члану 7</w:t>
      </w:r>
      <w:r w:rsidR="006D4CB3">
        <w:rPr>
          <w:rFonts w:ascii="Arial" w:eastAsia="Times New Roman" w:hAnsi="Arial" w:cs="Arial"/>
          <w:b/>
          <w:lang w:val="sr-Cyrl-RS" w:eastAsia="en-GB"/>
        </w:rPr>
        <w:t>8</w:t>
      </w:r>
      <w:r w:rsidRPr="00BD38EB">
        <w:rPr>
          <w:rFonts w:ascii="Arial" w:eastAsia="Times New Roman" w:hAnsi="Arial" w:cs="Arial"/>
          <w:b/>
          <w:lang w:val="sr-Cyrl-RS" w:eastAsia="en-GB"/>
        </w:rPr>
        <w:t xml:space="preserve">. </w:t>
      </w:r>
      <w:r>
        <w:rPr>
          <w:rFonts w:ascii="Arial" w:eastAsia="Times New Roman" w:hAnsi="Arial" w:cs="Arial"/>
          <w:lang w:val="sr-Cyrl-RS" w:eastAsia="en-GB"/>
        </w:rPr>
        <w:t>утврђени су захтеви које је п</w:t>
      </w:r>
      <w:r w:rsidRPr="00BD38EB">
        <w:rPr>
          <w:rFonts w:ascii="Arial" w:eastAsia="Times New Roman" w:hAnsi="Arial" w:cs="Arial"/>
          <w:lang w:val="sr-Cyrl-RS" w:eastAsia="en-GB"/>
        </w:rPr>
        <w:t>ружалац услуга повезаних с дигиталном имовином који држи новчана средства, односно дигиталну имовину корисника</w:t>
      </w:r>
      <w:r>
        <w:rPr>
          <w:rFonts w:ascii="Arial" w:eastAsia="Times New Roman" w:hAnsi="Arial" w:cs="Arial"/>
          <w:lang w:val="sr-Cyrl-RS" w:eastAsia="en-GB"/>
        </w:rPr>
        <w:t>,</w:t>
      </w:r>
      <w:r w:rsidRPr="00BD38EB">
        <w:rPr>
          <w:rFonts w:ascii="Arial" w:eastAsia="Times New Roman" w:hAnsi="Arial" w:cs="Arial"/>
          <w:lang w:val="sr-Cyrl-RS" w:eastAsia="en-GB"/>
        </w:rPr>
        <w:t xml:space="preserve"> дужан да испуни ради заштите права својих корисника</w:t>
      </w:r>
      <w:r>
        <w:rPr>
          <w:rFonts w:ascii="Arial" w:eastAsia="Times New Roman" w:hAnsi="Arial" w:cs="Arial"/>
          <w:lang w:val="sr-Cyrl-RS" w:eastAsia="en-GB"/>
        </w:rPr>
        <w:t>. Посебно је уређена заштита новчаних средстава која је п</w:t>
      </w:r>
      <w:r w:rsidRPr="00BD38EB">
        <w:rPr>
          <w:rFonts w:ascii="Arial" w:eastAsia="Times New Roman" w:hAnsi="Arial" w:cs="Arial"/>
          <w:lang w:val="sr-Cyrl-RS" w:eastAsia="en-GB"/>
        </w:rPr>
        <w:t>ружалац услуга повезаних с дигиталном имовином примио од корисника дигиталне имовине или његовог пружаоца платних услуга у вези са извршењем трансакције с дигиталном имовином</w:t>
      </w:r>
      <w:r>
        <w:rPr>
          <w:rFonts w:ascii="Arial" w:eastAsia="Times New Roman" w:hAnsi="Arial" w:cs="Arial"/>
          <w:lang w:val="sr-Cyrl-RS" w:eastAsia="en-GB"/>
        </w:rPr>
        <w:t xml:space="preserve">, која је тај пружалац услуга дужан да </w:t>
      </w:r>
      <w:r w:rsidRPr="00BD38EB">
        <w:rPr>
          <w:rFonts w:ascii="Arial" w:eastAsia="Times New Roman" w:hAnsi="Arial" w:cs="Arial"/>
          <w:lang w:val="sr-Cyrl-RS" w:eastAsia="en-GB"/>
        </w:rPr>
        <w:t>држи на рачуну код банке одвојено од сопствених средстава</w:t>
      </w:r>
      <w:r>
        <w:rPr>
          <w:rFonts w:ascii="Arial" w:eastAsia="Times New Roman" w:hAnsi="Arial" w:cs="Arial"/>
          <w:lang w:val="sr-Cyrl-RS" w:eastAsia="en-GB"/>
        </w:rPr>
        <w:t>.</w:t>
      </w:r>
      <w:r w:rsidRPr="00BD38EB">
        <w:rPr>
          <w:rFonts w:ascii="Arial" w:eastAsia="Times New Roman" w:hAnsi="Arial" w:cs="Arial"/>
          <w:lang w:val="sr-Cyrl-RS" w:eastAsia="en-GB"/>
        </w:rPr>
        <w:t xml:space="preserve"> </w:t>
      </w:r>
      <w:r>
        <w:rPr>
          <w:rFonts w:ascii="Arial" w:eastAsia="Times New Roman" w:hAnsi="Arial" w:cs="Arial"/>
          <w:lang w:val="sr-Cyrl-RS" w:eastAsia="en-GB"/>
        </w:rPr>
        <w:t>Новчана средства корисника, као и д</w:t>
      </w:r>
      <w:r w:rsidRPr="00BD38EB">
        <w:rPr>
          <w:rFonts w:ascii="Arial" w:eastAsia="Times New Roman" w:hAnsi="Arial" w:cs="Arial"/>
          <w:lang w:val="sr-Cyrl-RS" w:eastAsia="en-GB"/>
        </w:rPr>
        <w:t>игитална имовина коју пружалац услуга повезаних с дигиталном имовином чува и којом администрира за рачун корисника, укључујући и средства која су у поступку преноса</w:t>
      </w:r>
      <w:r>
        <w:rPr>
          <w:rFonts w:ascii="Arial" w:eastAsia="Times New Roman" w:hAnsi="Arial" w:cs="Arial"/>
          <w:lang w:val="sr-Cyrl-RS" w:eastAsia="en-GB"/>
        </w:rPr>
        <w:t>,</w:t>
      </w:r>
      <w:r w:rsidRPr="00BD38EB">
        <w:rPr>
          <w:rFonts w:ascii="Arial" w:eastAsia="Times New Roman" w:hAnsi="Arial" w:cs="Arial"/>
          <w:lang w:val="sr-Cyrl-RS" w:eastAsia="en-GB"/>
        </w:rPr>
        <w:t xml:space="preserve"> нису у власништву и не улазе у имовину пружаоца услуга повезаних с дигиталном имовином, не могу се користити за плаћање обавеза тог друштва према повериоцима нити бити предмет принудне наплате и извршења које се спроводи над тим пружаоцем услуга повезаних с дигиталном имовином, и не улазе у стечајну или ликвидациону масу тог пружаоца услуга.</w:t>
      </w:r>
    </w:p>
    <w:p w14:paraId="284E9F46" w14:textId="7422441B" w:rsidR="00BD38EB" w:rsidRDefault="00BD38EB" w:rsidP="00BD38EB">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Pr>
          <w:rFonts w:ascii="Arial" w:eastAsia="Times New Roman" w:hAnsi="Arial" w:cs="Arial"/>
          <w:b/>
          <w:lang w:val="sr-Cyrl-RS" w:eastAsia="en-GB"/>
        </w:rPr>
        <w:t>члану 7</w:t>
      </w:r>
      <w:r w:rsidR="006D4CB3">
        <w:rPr>
          <w:rFonts w:ascii="Arial" w:eastAsia="Times New Roman" w:hAnsi="Arial" w:cs="Arial"/>
          <w:b/>
          <w:lang w:val="sr-Cyrl-RS" w:eastAsia="en-GB"/>
        </w:rPr>
        <w:t>9</w:t>
      </w:r>
      <w:r>
        <w:rPr>
          <w:rFonts w:ascii="Arial" w:eastAsia="Times New Roman" w:hAnsi="Arial" w:cs="Arial"/>
          <w:b/>
          <w:lang w:val="sr-Cyrl-RS" w:eastAsia="en-GB"/>
        </w:rPr>
        <w:t xml:space="preserve">. </w:t>
      </w:r>
      <w:r>
        <w:rPr>
          <w:rFonts w:ascii="Arial" w:eastAsia="Times New Roman" w:hAnsi="Arial" w:cs="Arial"/>
          <w:lang w:val="sr-Cyrl-RS" w:eastAsia="en-GB"/>
        </w:rPr>
        <w:t>утврђено је да п</w:t>
      </w:r>
      <w:r w:rsidRPr="00BD38EB">
        <w:rPr>
          <w:rFonts w:ascii="Arial" w:eastAsia="Times New Roman" w:hAnsi="Arial" w:cs="Arial"/>
          <w:lang w:val="sr-Cyrl-RS" w:eastAsia="en-GB"/>
        </w:rPr>
        <w:t>ружа</w:t>
      </w:r>
      <w:r>
        <w:rPr>
          <w:rFonts w:ascii="Arial" w:eastAsia="Times New Roman" w:hAnsi="Arial" w:cs="Arial"/>
          <w:lang w:val="sr-Cyrl-RS" w:eastAsia="en-GB"/>
        </w:rPr>
        <w:t>оци</w:t>
      </w:r>
      <w:r w:rsidRPr="00BD38EB">
        <w:rPr>
          <w:rFonts w:ascii="Arial" w:eastAsia="Times New Roman" w:hAnsi="Arial" w:cs="Arial"/>
          <w:lang w:val="sr-Cyrl-RS" w:eastAsia="en-GB"/>
        </w:rPr>
        <w:t xml:space="preserve"> услуга повезаних с дигиталном имовином </w:t>
      </w:r>
      <w:r>
        <w:rPr>
          <w:rFonts w:ascii="Arial" w:eastAsia="Times New Roman" w:hAnsi="Arial" w:cs="Arial"/>
          <w:lang w:val="sr-Cyrl-RS" w:eastAsia="en-GB"/>
        </w:rPr>
        <w:t>који имају дозволу за пружање услуге</w:t>
      </w:r>
      <w:r w:rsidRPr="00BD38EB">
        <w:rPr>
          <w:rFonts w:ascii="Arial" w:eastAsia="Times New Roman" w:hAnsi="Arial" w:cs="Arial"/>
          <w:lang w:val="sr-Cyrl-RS" w:eastAsia="en-GB"/>
        </w:rPr>
        <w:t xml:space="preserve"> куповине и продаје дигиталне имовине за готов новац и/или средства на рачуну и/или електронски новац</w:t>
      </w:r>
      <w:r>
        <w:rPr>
          <w:rFonts w:ascii="Arial" w:eastAsia="Times New Roman" w:hAnsi="Arial" w:cs="Arial"/>
          <w:lang w:val="sr-Cyrl-RS" w:eastAsia="en-GB"/>
        </w:rPr>
        <w:t xml:space="preserve">, </w:t>
      </w:r>
      <w:r w:rsidRPr="00BD38EB">
        <w:rPr>
          <w:rFonts w:ascii="Arial" w:eastAsia="Times New Roman" w:hAnsi="Arial" w:cs="Arial"/>
          <w:lang w:val="sr-Cyrl-RS" w:eastAsia="en-GB"/>
        </w:rPr>
        <w:t>услуге замене дигиталне имовине за другу дигиталну имовину</w:t>
      </w:r>
      <w:r>
        <w:rPr>
          <w:rFonts w:ascii="Arial" w:eastAsia="Times New Roman" w:hAnsi="Arial" w:cs="Arial"/>
          <w:lang w:val="sr-Cyrl-RS" w:eastAsia="en-GB"/>
        </w:rPr>
        <w:t xml:space="preserve"> и услуге прихватања/преноса дигиталне имовине – </w:t>
      </w:r>
      <w:r w:rsidRPr="00BD38EB">
        <w:rPr>
          <w:rFonts w:ascii="Arial" w:eastAsia="Times New Roman" w:hAnsi="Arial" w:cs="Arial"/>
          <w:lang w:val="sr-Cyrl-RS" w:eastAsia="en-GB"/>
        </w:rPr>
        <w:t>мо</w:t>
      </w:r>
      <w:r>
        <w:rPr>
          <w:rFonts w:ascii="Arial" w:eastAsia="Times New Roman" w:hAnsi="Arial" w:cs="Arial"/>
          <w:lang w:val="sr-Cyrl-RS" w:eastAsia="en-GB"/>
        </w:rPr>
        <w:t>гу</w:t>
      </w:r>
      <w:r w:rsidRPr="00BD38EB">
        <w:rPr>
          <w:rFonts w:ascii="Arial" w:eastAsia="Times New Roman" w:hAnsi="Arial" w:cs="Arial"/>
          <w:lang w:val="sr-Cyrl-RS" w:eastAsia="en-GB"/>
        </w:rPr>
        <w:t xml:space="preserve"> примати новчана средства корисника дигиталне имовине искључиво ради извршења трансакције с дигиталном имовином.</w:t>
      </w:r>
      <w:r>
        <w:rPr>
          <w:rFonts w:ascii="Arial" w:eastAsia="Times New Roman" w:hAnsi="Arial" w:cs="Arial"/>
          <w:lang w:val="sr-Cyrl-RS" w:eastAsia="en-GB"/>
        </w:rPr>
        <w:t xml:space="preserve"> Ови пружаоци услуга дужни су</w:t>
      </w:r>
      <w:r w:rsidRPr="00BD38EB">
        <w:rPr>
          <w:rFonts w:ascii="Arial" w:eastAsia="Times New Roman" w:hAnsi="Arial" w:cs="Arial"/>
          <w:lang w:val="sr-Cyrl-RS" w:eastAsia="en-GB"/>
        </w:rPr>
        <w:t xml:space="preserve"> да </w:t>
      </w:r>
      <w:r>
        <w:rPr>
          <w:rFonts w:ascii="Arial" w:eastAsia="Times New Roman" w:hAnsi="Arial" w:cs="Arial"/>
          <w:lang w:val="sr-Cyrl-RS" w:eastAsia="en-GB"/>
        </w:rPr>
        <w:t xml:space="preserve">примљена </w:t>
      </w:r>
      <w:r w:rsidRPr="00BD38EB">
        <w:rPr>
          <w:rFonts w:ascii="Arial" w:eastAsia="Times New Roman" w:hAnsi="Arial" w:cs="Arial"/>
          <w:lang w:val="sr-Cyrl-RS" w:eastAsia="en-GB"/>
        </w:rPr>
        <w:t xml:space="preserve">новчана средства </w:t>
      </w:r>
      <w:r>
        <w:rPr>
          <w:rFonts w:ascii="Arial" w:eastAsia="Times New Roman" w:hAnsi="Arial" w:cs="Arial"/>
          <w:lang w:val="sr-Cyrl-RS" w:eastAsia="en-GB"/>
        </w:rPr>
        <w:t>пренесу</w:t>
      </w:r>
      <w:r w:rsidRPr="00BD38EB">
        <w:rPr>
          <w:rFonts w:ascii="Arial" w:eastAsia="Times New Roman" w:hAnsi="Arial" w:cs="Arial"/>
          <w:lang w:val="sr-Cyrl-RS" w:eastAsia="en-GB"/>
        </w:rPr>
        <w:t xml:space="preserve"> примаоцу тих средстава најкасније наредног пословног дана од дана пријема тих новчаних средстава.</w:t>
      </w:r>
      <w:r>
        <w:rPr>
          <w:rFonts w:ascii="Arial" w:eastAsia="Times New Roman" w:hAnsi="Arial" w:cs="Arial"/>
          <w:lang w:val="sr-Cyrl-RS" w:eastAsia="en-GB"/>
        </w:rPr>
        <w:t xml:space="preserve"> Утврђена су и два изузетка од овог правила: </w:t>
      </w:r>
      <w:r w:rsidR="006D6D34">
        <w:rPr>
          <w:rFonts w:ascii="Arial" w:eastAsia="Times New Roman" w:hAnsi="Arial" w:cs="Arial"/>
          <w:lang w:val="sr-Cyrl-RS" w:eastAsia="en-GB"/>
        </w:rPr>
        <w:t>(</w:t>
      </w:r>
      <w:r>
        <w:rPr>
          <w:rFonts w:ascii="Arial" w:eastAsia="Times New Roman" w:hAnsi="Arial" w:cs="Arial"/>
          <w:lang w:val="sr-Cyrl-RS" w:eastAsia="en-GB"/>
        </w:rPr>
        <w:t xml:space="preserve">1) у случају </w:t>
      </w:r>
      <w:r w:rsidRPr="00BD38EB">
        <w:rPr>
          <w:rFonts w:ascii="Arial" w:eastAsia="Times New Roman" w:hAnsi="Arial" w:cs="Arial"/>
          <w:lang w:val="sr-Cyrl-RS" w:eastAsia="en-GB"/>
        </w:rPr>
        <w:t>преноса новчаних средстава у складу са прописима којима се уређује девизно пословање</w:t>
      </w:r>
      <w:r>
        <w:rPr>
          <w:rFonts w:ascii="Arial" w:eastAsia="Times New Roman" w:hAnsi="Arial" w:cs="Arial"/>
          <w:lang w:val="sr-Cyrl-RS" w:eastAsia="en-GB"/>
        </w:rPr>
        <w:t xml:space="preserve">, у ком случају је пружалац услуга повезаних с дигиталном имовином дужан да у наведеном року </w:t>
      </w:r>
      <w:r w:rsidRPr="00BD38EB">
        <w:rPr>
          <w:rFonts w:ascii="Arial" w:eastAsia="Times New Roman" w:hAnsi="Arial" w:cs="Arial"/>
          <w:lang w:val="sr-Cyrl-RS" w:eastAsia="en-GB"/>
        </w:rPr>
        <w:t>иницира пренос тих новчаних средстава примаоцу тих средстава, ако није могуће да и поред разумних мера које је предузео у том року изврши њихов пренос</w:t>
      </w:r>
      <w:r>
        <w:rPr>
          <w:rFonts w:ascii="Arial" w:eastAsia="Times New Roman" w:hAnsi="Arial" w:cs="Arial"/>
          <w:lang w:val="sr-Cyrl-RS" w:eastAsia="en-GB"/>
        </w:rPr>
        <w:t xml:space="preserve">; </w:t>
      </w:r>
      <w:r w:rsidR="00190E2A">
        <w:rPr>
          <w:rFonts w:ascii="Arial" w:eastAsia="Times New Roman" w:hAnsi="Arial" w:cs="Arial"/>
          <w:lang w:val="sr-Cyrl-RS" w:eastAsia="en-GB"/>
        </w:rPr>
        <w:t>(</w:t>
      </w:r>
      <w:r>
        <w:rPr>
          <w:rFonts w:ascii="Arial" w:eastAsia="Times New Roman" w:hAnsi="Arial" w:cs="Arial"/>
          <w:lang w:val="sr-Cyrl-RS" w:eastAsia="en-GB"/>
        </w:rPr>
        <w:t xml:space="preserve">2) </w:t>
      </w:r>
      <w:r w:rsidRPr="00BD38EB">
        <w:rPr>
          <w:rFonts w:ascii="Arial" w:eastAsia="Times New Roman" w:hAnsi="Arial" w:cs="Arial"/>
          <w:lang w:val="sr-Cyrl-RS" w:eastAsia="en-GB"/>
        </w:rPr>
        <w:t>на основу изричите сагласности корисника дигиталне имовине</w:t>
      </w:r>
      <w:r>
        <w:rPr>
          <w:rFonts w:ascii="Arial" w:eastAsia="Times New Roman" w:hAnsi="Arial" w:cs="Arial"/>
          <w:lang w:val="sr-Cyrl-RS" w:eastAsia="en-GB"/>
        </w:rPr>
        <w:t xml:space="preserve">, у ком случају пружалац услуга повезаних с дигиталном имовином </w:t>
      </w:r>
      <w:r w:rsidRPr="00BD38EB">
        <w:rPr>
          <w:rFonts w:ascii="Arial" w:eastAsia="Times New Roman" w:hAnsi="Arial" w:cs="Arial"/>
          <w:lang w:val="sr-Cyrl-RS" w:eastAsia="en-GB"/>
        </w:rPr>
        <w:t>може новчана средства пренети примаоцу тих средстава у року од три пословна дана од дана пријема тих новчаних средстава, при чему је дужан да обезбеди одговарајући запис те сагласности</w:t>
      </w:r>
      <w:r>
        <w:rPr>
          <w:rFonts w:ascii="Arial" w:eastAsia="Times New Roman" w:hAnsi="Arial" w:cs="Arial"/>
          <w:lang w:val="sr-Cyrl-RS" w:eastAsia="en-GB"/>
        </w:rPr>
        <w:t xml:space="preserve">. У свим наведеним случајевима, пружалац услуга повезаних с дигиталном имовином је дужан да примљена новчана средства </w:t>
      </w:r>
      <w:r w:rsidRPr="00BD38EB">
        <w:rPr>
          <w:rFonts w:ascii="Arial" w:eastAsia="Times New Roman" w:hAnsi="Arial" w:cs="Arial"/>
          <w:lang w:val="sr-Cyrl-RS" w:eastAsia="en-GB"/>
        </w:rPr>
        <w:t>врати пошиљаоцу тих средстава</w:t>
      </w:r>
      <w:r>
        <w:rPr>
          <w:rFonts w:ascii="Arial" w:eastAsia="Times New Roman" w:hAnsi="Arial" w:cs="Arial"/>
          <w:lang w:val="sr-Cyrl-RS" w:eastAsia="en-GB"/>
        </w:rPr>
        <w:t xml:space="preserve"> ако у одговарајућем року не изврши, односно не иницира њихов пренос. Овим чланом је изричито утврђено да се п</w:t>
      </w:r>
      <w:r w:rsidRPr="00BD38EB">
        <w:rPr>
          <w:rFonts w:ascii="Arial" w:eastAsia="Times New Roman" w:hAnsi="Arial" w:cs="Arial"/>
          <w:lang w:val="sr-Cyrl-RS" w:eastAsia="en-GB"/>
        </w:rPr>
        <w:t>римљена новчана средства не сматрају депозитом у смислу закона којим се уређују банке нити електронским новцем.</w:t>
      </w:r>
    </w:p>
    <w:p w14:paraId="7A786A9E" w14:textId="2ADA355E" w:rsidR="00BD38EB" w:rsidRDefault="00BD38EB" w:rsidP="00BD38EB">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A25948">
        <w:rPr>
          <w:rFonts w:ascii="Arial" w:eastAsia="Times New Roman" w:hAnsi="Arial" w:cs="Arial"/>
          <w:b/>
          <w:lang w:val="sr-Cyrl-RS" w:eastAsia="en-GB"/>
        </w:rPr>
        <w:t xml:space="preserve">члану </w:t>
      </w:r>
      <w:r w:rsidR="006D4CB3">
        <w:rPr>
          <w:rFonts w:ascii="Arial" w:eastAsia="Times New Roman" w:hAnsi="Arial" w:cs="Arial"/>
          <w:b/>
          <w:lang w:val="sr-Cyrl-RS" w:eastAsia="en-GB"/>
        </w:rPr>
        <w:t>80</w:t>
      </w:r>
      <w:r w:rsidRPr="00A25948">
        <w:rPr>
          <w:rFonts w:ascii="Arial" w:eastAsia="Times New Roman" w:hAnsi="Arial" w:cs="Arial"/>
          <w:b/>
          <w:lang w:val="sr-Cyrl-RS" w:eastAsia="en-GB"/>
        </w:rPr>
        <w:t>.</w:t>
      </w:r>
      <w:r>
        <w:rPr>
          <w:rFonts w:ascii="Arial" w:eastAsia="Times New Roman" w:hAnsi="Arial" w:cs="Arial"/>
          <w:lang w:val="sr-Cyrl-RS" w:eastAsia="en-GB"/>
        </w:rPr>
        <w:t xml:space="preserve"> утврђено је да су пружаоци услуга повезаних с дигиталном имовином који имају дозволу за пружање услуге </w:t>
      </w:r>
      <w:r w:rsidRPr="00BD38EB">
        <w:rPr>
          <w:rFonts w:ascii="Arial" w:eastAsia="Times New Roman" w:hAnsi="Arial" w:cs="Arial"/>
          <w:lang w:val="sr-Cyrl-RS" w:eastAsia="en-GB"/>
        </w:rPr>
        <w:t>пријем</w:t>
      </w:r>
      <w:r>
        <w:rPr>
          <w:rFonts w:ascii="Arial" w:eastAsia="Times New Roman" w:hAnsi="Arial" w:cs="Arial"/>
          <w:lang w:val="sr-Cyrl-RS" w:eastAsia="en-GB"/>
        </w:rPr>
        <w:t>а</w:t>
      </w:r>
      <w:r w:rsidRPr="00BD38EB">
        <w:rPr>
          <w:rFonts w:ascii="Arial" w:eastAsia="Times New Roman" w:hAnsi="Arial" w:cs="Arial"/>
          <w:lang w:val="sr-Cyrl-RS" w:eastAsia="en-GB"/>
        </w:rPr>
        <w:t>, пренос</w:t>
      </w:r>
      <w:r>
        <w:rPr>
          <w:rFonts w:ascii="Arial" w:eastAsia="Times New Roman" w:hAnsi="Arial" w:cs="Arial"/>
          <w:lang w:val="sr-Cyrl-RS" w:eastAsia="en-GB"/>
        </w:rPr>
        <w:t>а</w:t>
      </w:r>
      <w:r w:rsidRPr="00BD38EB">
        <w:rPr>
          <w:rFonts w:ascii="Arial" w:eastAsia="Times New Roman" w:hAnsi="Arial" w:cs="Arial"/>
          <w:lang w:val="sr-Cyrl-RS" w:eastAsia="en-GB"/>
        </w:rPr>
        <w:t xml:space="preserve"> и извршењ</w:t>
      </w:r>
      <w:r>
        <w:rPr>
          <w:rFonts w:ascii="Arial" w:eastAsia="Times New Roman" w:hAnsi="Arial" w:cs="Arial"/>
          <w:lang w:val="sr-Cyrl-RS" w:eastAsia="en-GB"/>
        </w:rPr>
        <w:t>а</w:t>
      </w:r>
      <w:r w:rsidRPr="00BD38EB">
        <w:rPr>
          <w:rFonts w:ascii="Arial" w:eastAsia="Times New Roman" w:hAnsi="Arial" w:cs="Arial"/>
          <w:lang w:val="sr-Cyrl-RS" w:eastAsia="en-GB"/>
        </w:rPr>
        <w:t xml:space="preserve"> налога који се односе на куповину и продају дигиталне имовине за рачун трећих лица</w:t>
      </w:r>
      <w:r>
        <w:rPr>
          <w:rFonts w:ascii="Arial" w:eastAsia="Times New Roman" w:hAnsi="Arial" w:cs="Arial"/>
          <w:lang w:val="sr-Cyrl-RS" w:eastAsia="en-GB"/>
        </w:rPr>
        <w:t xml:space="preserve">, услуге </w:t>
      </w:r>
      <w:r w:rsidRPr="00BD38EB">
        <w:rPr>
          <w:rFonts w:ascii="Arial" w:eastAsia="Times New Roman" w:hAnsi="Arial" w:cs="Arial"/>
          <w:lang w:val="sr-Cyrl-RS" w:eastAsia="en-GB"/>
        </w:rPr>
        <w:t>управљањ</w:t>
      </w:r>
      <w:r>
        <w:rPr>
          <w:rFonts w:ascii="Arial" w:eastAsia="Times New Roman" w:hAnsi="Arial" w:cs="Arial"/>
          <w:lang w:val="sr-Cyrl-RS" w:eastAsia="en-GB"/>
        </w:rPr>
        <w:t>а</w:t>
      </w:r>
      <w:r w:rsidRPr="00BD38EB">
        <w:rPr>
          <w:rFonts w:ascii="Arial" w:eastAsia="Times New Roman" w:hAnsi="Arial" w:cs="Arial"/>
          <w:lang w:val="sr-Cyrl-RS" w:eastAsia="en-GB"/>
        </w:rPr>
        <w:t xml:space="preserve"> портфолиом дигиталне имовине</w:t>
      </w:r>
      <w:r>
        <w:rPr>
          <w:rFonts w:ascii="Arial" w:eastAsia="Times New Roman" w:hAnsi="Arial" w:cs="Arial"/>
          <w:lang w:val="sr-Cyrl-RS" w:eastAsia="en-GB"/>
        </w:rPr>
        <w:t xml:space="preserve"> и услуге </w:t>
      </w:r>
      <w:r w:rsidRPr="00BD38EB">
        <w:rPr>
          <w:rFonts w:ascii="Arial" w:eastAsia="Times New Roman" w:hAnsi="Arial" w:cs="Arial"/>
          <w:lang w:val="sr-Cyrl-RS" w:eastAsia="en-GB"/>
        </w:rPr>
        <w:t>организовањ</w:t>
      </w:r>
      <w:r>
        <w:rPr>
          <w:rFonts w:ascii="Arial" w:eastAsia="Times New Roman" w:hAnsi="Arial" w:cs="Arial"/>
          <w:lang w:val="sr-Cyrl-RS" w:eastAsia="en-GB"/>
        </w:rPr>
        <w:t>а</w:t>
      </w:r>
      <w:r w:rsidRPr="00BD38EB">
        <w:rPr>
          <w:rFonts w:ascii="Arial" w:eastAsia="Times New Roman" w:hAnsi="Arial" w:cs="Arial"/>
          <w:lang w:val="sr-Cyrl-RS" w:eastAsia="en-GB"/>
        </w:rPr>
        <w:t xml:space="preserve"> платформе за трговање дигиталном имовином</w:t>
      </w:r>
      <w:r>
        <w:rPr>
          <w:rFonts w:ascii="Arial" w:eastAsia="Times New Roman" w:hAnsi="Arial" w:cs="Arial"/>
          <w:lang w:val="sr-Cyrl-RS" w:eastAsia="en-GB"/>
        </w:rPr>
        <w:t xml:space="preserve"> овлашћени да отворе </w:t>
      </w:r>
      <w:r w:rsidRPr="00BD38EB">
        <w:rPr>
          <w:rFonts w:ascii="Arial" w:eastAsia="Times New Roman" w:hAnsi="Arial" w:cs="Arial"/>
          <w:lang w:val="sr-Cyrl-RS" w:eastAsia="en-GB"/>
        </w:rPr>
        <w:t xml:space="preserve">новчани рачун корисника дигиталне имовине код банке који је одвојен од новчаног рачуна пружаоца услуга повезаних с дигиталном имовином, </w:t>
      </w:r>
      <w:r>
        <w:rPr>
          <w:rFonts w:ascii="Arial" w:eastAsia="Times New Roman" w:hAnsi="Arial" w:cs="Arial"/>
          <w:lang w:val="sr-Cyrl-RS" w:eastAsia="en-GB"/>
        </w:rPr>
        <w:t>при чему</w:t>
      </w:r>
      <w:r w:rsidRPr="00BD38EB">
        <w:rPr>
          <w:rFonts w:ascii="Arial" w:eastAsia="Times New Roman" w:hAnsi="Arial" w:cs="Arial"/>
          <w:lang w:val="sr-Cyrl-RS" w:eastAsia="en-GB"/>
        </w:rPr>
        <w:t xml:space="preserve"> посебна сагласност корисника или овлашћење за отварање рачуна са новчаним средствима није неопходна</w:t>
      </w:r>
      <w:r>
        <w:rPr>
          <w:rFonts w:ascii="Arial" w:eastAsia="Times New Roman" w:hAnsi="Arial" w:cs="Arial"/>
          <w:lang w:val="sr-Cyrl-RS" w:eastAsia="en-GB"/>
        </w:rPr>
        <w:t xml:space="preserve">. Ово овлашћење има и пружалац услуга повезаних с дигиталном имовином који пружа услугу </w:t>
      </w:r>
      <w:r w:rsidRPr="00BD38EB">
        <w:rPr>
          <w:rFonts w:ascii="Arial" w:eastAsia="Times New Roman" w:hAnsi="Arial" w:cs="Arial"/>
          <w:lang w:val="sr-Cyrl-RS" w:eastAsia="en-GB"/>
        </w:rPr>
        <w:t>чувањ</w:t>
      </w:r>
      <w:r>
        <w:rPr>
          <w:rFonts w:ascii="Arial" w:eastAsia="Times New Roman" w:hAnsi="Arial" w:cs="Arial"/>
          <w:lang w:val="sr-Cyrl-RS" w:eastAsia="en-GB"/>
        </w:rPr>
        <w:t>а</w:t>
      </w:r>
      <w:r w:rsidRPr="00BD38EB">
        <w:rPr>
          <w:rFonts w:ascii="Arial" w:eastAsia="Times New Roman" w:hAnsi="Arial" w:cs="Arial"/>
          <w:lang w:val="sr-Cyrl-RS" w:eastAsia="en-GB"/>
        </w:rPr>
        <w:t xml:space="preserve"> и администрирањ</w:t>
      </w:r>
      <w:r>
        <w:rPr>
          <w:rFonts w:ascii="Arial" w:eastAsia="Times New Roman" w:hAnsi="Arial" w:cs="Arial"/>
          <w:lang w:val="sr-Cyrl-RS" w:eastAsia="en-GB"/>
        </w:rPr>
        <w:t>а</w:t>
      </w:r>
      <w:r w:rsidRPr="00BD38EB">
        <w:rPr>
          <w:rFonts w:ascii="Arial" w:eastAsia="Times New Roman" w:hAnsi="Arial" w:cs="Arial"/>
          <w:lang w:val="sr-Cyrl-RS" w:eastAsia="en-GB"/>
        </w:rPr>
        <w:t xml:space="preserve"> дигиталне имовине за рачун корисника дигиталне имовине и са тим повезане услуге</w:t>
      </w:r>
      <w:r>
        <w:rPr>
          <w:rFonts w:ascii="Arial" w:eastAsia="Times New Roman" w:hAnsi="Arial" w:cs="Arial"/>
          <w:lang w:val="sr-Cyrl-RS" w:eastAsia="en-GB"/>
        </w:rPr>
        <w:t xml:space="preserve">, али </w:t>
      </w:r>
      <w:r w:rsidRPr="00BD38EB">
        <w:rPr>
          <w:rFonts w:ascii="Arial" w:eastAsia="Times New Roman" w:hAnsi="Arial" w:cs="Arial"/>
          <w:lang w:val="sr-Cyrl-RS" w:eastAsia="en-GB"/>
        </w:rPr>
        <w:t>искључиво у сврху примања уплата везаних за дигиталну имовину и преноса тих средстава кориснику дигиталне имовине</w:t>
      </w:r>
      <w:r>
        <w:rPr>
          <w:rFonts w:ascii="Arial" w:eastAsia="Times New Roman" w:hAnsi="Arial" w:cs="Arial"/>
          <w:lang w:val="sr-Cyrl-RS" w:eastAsia="en-GB"/>
        </w:rPr>
        <w:t xml:space="preserve">. </w:t>
      </w:r>
      <w:r w:rsidRPr="00BD38EB">
        <w:rPr>
          <w:rFonts w:ascii="Arial" w:eastAsia="Times New Roman" w:hAnsi="Arial" w:cs="Arial"/>
          <w:lang w:val="sr-Cyrl-RS" w:eastAsia="en-GB"/>
        </w:rPr>
        <w:t>Средства с новчаног рачуна корисника дигиталне имовине пружалац услуга повезаних с дигиталном имовином може да користи само за плаћање обавеза у вези са услугама за које има дозволу надзорног органа</w:t>
      </w:r>
      <w:r>
        <w:rPr>
          <w:rFonts w:ascii="Arial" w:eastAsia="Times New Roman" w:hAnsi="Arial" w:cs="Arial"/>
          <w:lang w:val="sr-Cyrl-RS" w:eastAsia="en-GB"/>
        </w:rPr>
        <w:t>.</w:t>
      </w:r>
    </w:p>
    <w:p w14:paraId="0ACDD765" w14:textId="050C7263" w:rsidR="00BD38EB" w:rsidRDefault="00A25948" w:rsidP="00BD38EB">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A25948">
        <w:rPr>
          <w:rFonts w:ascii="Arial" w:eastAsia="Times New Roman" w:hAnsi="Arial" w:cs="Arial"/>
          <w:b/>
          <w:lang w:val="sr-Cyrl-RS" w:eastAsia="en-GB"/>
        </w:rPr>
        <w:t xml:space="preserve">члану </w:t>
      </w:r>
      <w:r w:rsidR="006D4CB3">
        <w:rPr>
          <w:rFonts w:ascii="Arial" w:eastAsia="Times New Roman" w:hAnsi="Arial" w:cs="Arial"/>
          <w:b/>
          <w:lang w:val="sr-Cyrl-RS" w:eastAsia="en-GB"/>
        </w:rPr>
        <w:t>81</w:t>
      </w:r>
      <w:r w:rsidRPr="00A25948">
        <w:rPr>
          <w:rFonts w:ascii="Arial" w:eastAsia="Times New Roman" w:hAnsi="Arial" w:cs="Arial"/>
          <w:b/>
          <w:lang w:val="sr-Cyrl-RS" w:eastAsia="en-GB"/>
        </w:rPr>
        <w:t>.</w:t>
      </w:r>
      <w:r>
        <w:rPr>
          <w:rFonts w:ascii="Arial" w:eastAsia="Times New Roman" w:hAnsi="Arial" w:cs="Arial"/>
          <w:lang w:val="sr-Cyrl-RS" w:eastAsia="en-GB"/>
        </w:rPr>
        <w:t xml:space="preserve"> утврђене су обавезе пружаоца </w:t>
      </w:r>
      <w:r w:rsidRPr="00A25948">
        <w:rPr>
          <w:rFonts w:ascii="Arial" w:eastAsia="Times New Roman" w:hAnsi="Arial" w:cs="Arial"/>
          <w:lang w:val="sr-Cyrl-RS" w:eastAsia="en-GB"/>
        </w:rPr>
        <w:t>услуга повезаних с дигиталном имовином</w:t>
      </w:r>
      <w:r>
        <w:rPr>
          <w:rFonts w:ascii="Arial" w:eastAsia="Times New Roman" w:hAnsi="Arial" w:cs="Arial"/>
          <w:lang w:val="sr-Cyrl-RS" w:eastAsia="en-GB"/>
        </w:rPr>
        <w:t xml:space="preserve"> у вези са извршавањем налога корисника дигиталне имовине. </w:t>
      </w:r>
      <w:r w:rsidRPr="00A25948">
        <w:rPr>
          <w:rFonts w:ascii="Arial" w:eastAsia="Times New Roman" w:hAnsi="Arial" w:cs="Arial"/>
          <w:lang w:val="sr-Cyrl-RS" w:eastAsia="en-GB"/>
        </w:rPr>
        <w:t>Пружалац услуга повезаних с дигиталном имовином је дужан да установи мере и системе за брзо, поштено и ефикасно извршавање налога корисника дигиталне имовине у односу на налоге осталих корисника дигиталне имовине или тог пружаоца услуга повезаних с дигиталном имовином.</w:t>
      </w:r>
      <w:r>
        <w:rPr>
          <w:rFonts w:ascii="Arial" w:eastAsia="Times New Roman" w:hAnsi="Arial" w:cs="Arial"/>
          <w:lang w:val="sr-Cyrl-RS" w:eastAsia="en-GB"/>
        </w:rPr>
        <w:t xml:space="preserve"> Такође,</w:t>
      </w:r>
      <w:r w:rsidRPr="00A25948">
        <w:rPr>
          <w:rFonts w:ascii="Arial" w:eastAsia="Times New Roman" w:hAnsi="Arial" w:cs="Arial"/>
          <w:lang w:val="sr-Cyrl-RS" w:eastAsia="en-GB"/>
        </w:rPr>
        <w:t xml:space="preserve"> дужан је да води књигу налога у електронском облику</w:t>
      </w:r>
      <w:r>
        <w:rPr>
          <w:rFonts w:ascii="Arial" w:eastAsia="Times New Roman" w:hAnsi="Arial" w:cs="Arial"/>
          <w:lang w:val="sr-Cyrl-RS" w:eastAsia="en-GB"/>
        </w:rPr>
        <w:t xml:space="preserve">. Пружалац услуга повезаних с дигиталном имовином налоге може да прима </w:t>
      </w:r>
      <w:r w:rsidRPr="00A25948">
        <w:rPr>
          <w:rFonts w:ascii="Arial" w:eastAsia="Times New Roman" w:hAnsi="Arial" w:cs="Arial"/>
          <w:lang w:val="sr-Cyrl-RS" w:eastAsia="en-GB"/>
        </w:rPr>
        <w:t>у својим пословним просторијама или путем телекомуникационих или других електронских средстава, ако је то предвиђено уговором са тим корисником</w:t>
      </w:r>
      <w:r>
        <w:rPr>
          <w:rFonts w:ascii="Arial" w:eastAsia="Times New Roman" w:hAnsi="Arial" w:cs="Arial"/>
          <w:lang w:val="sr-Cyrl-RS" w:eastAsia="en-GB"/>
        </w:rPr>
        <w:t>. Предвиђено је и у којим случајевима је п</w:t>
      </w:r>
      <w:r w:rsidRPr="00A25948">
        <w:rPr>
          <w:rFonts w:ascii="Arial" w:eastAsia="Times New Roman" w:hAnsi="Arial" w:cs="Arial"/>
          <w:lang w:val="sr-Cyrl-RS" w:eastAsia="en-GB"/>
        </w:rPr>
        <w:t>ружалац услуга повезаних с дигиталном имовином дужан да одбије извршење налога</w:t>
      </w:r>
      <w:r>
        <w:rPr>
          <w:rFonts w:ascii="Arial" w:eastAsia="Times New Roman" w:hAnsi="Arial" w:cs="Arial"/>
          <w:lang w:val="sr-Cyrl-RS" w:eastAsia="en-GB"/>
        </w:rPr>
        <w:t>.</w:t>
      </w:r>
    </w:p>
    <w:p w14:paraId="36B3065F" w14:textId="0189FB07" w:rsidR="00A25948" w:rsidRDefault="00C20E86" w:rsidP="00BD38EB">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C20E86">
        <w:rPr>
          <w:rFonts w:ascii="Arial" w:eastAsia="Times New Roman" w:hAnsi="Arial" w:cs="Arial"/>
          <w:b/>
          <w:lang w:val="sr-Cyrl-RS" w:eastAsia="en-GB"/>
        </w:rPr>
        <w:t>члану 8</w:t>
      </w:r>
      <w:r w:rsidR="006D4CB3">
        <w:rPr>
          <w:rFonts w:ascii="Arial" w:eastAsia="Times New Roman" w:hAnsi="Arial" w:cs="Arial"/>
          <w:b/>
          <w:lang w:val="sr-Cyrl-RS" w:eastAsia="en-GB"/>
        </w:rPr>
        <w:t>2</w:t>
      </w:r>
      <w:r w:rsidRPr="00C20E86">
        <w:rPr>
          <w:rFonts w:ascii="Arial" w:eastAsia="Times New Roman" w:hAnsi="Arial" w:cs="Arial"/>
          <w:b/>
          <w:lang w:val="sr-Cyrl-RS" w:eastAsia="en-GB"/>
        </w:rPr>
        <w:t>.</w:t>
      </w:r>
      <w:r>
        <w:rPr>
          <w:rFonts w:ascii="Arial" w:eastAsia="Times New Roman" w:hAnsi="Arial" w:cs="Arial"/>
          <w:lang w:val="sr-Cyrl-RS" w:eastAsia="en-GB"/>
        </w:rPr>
        <w:t xml:space="preserve"> утврђено је да је п</w:t>
      </w:r>
      <w:r w:rsidRPr="00C20E86">
        <w:rPr>
          <w:rFonts w:ascii="Arial" w:eastAsia="Times New Roman" w:hAnsi="Arial" w:cs="Arial"/>
          <w:lang w:val="sr-Cyrl-RS" w:eastAsia="en-GB"/>
        </w:rPr>
        <w:t>ружалац услуга повезаних с дигиталном имовином дужан да са корисником дигиталне имовине закључи уговор којим се утврђују права и обавезе уговорних страна, као и остали услови под којима пружалац услуга повезаних с дигиталном имовином пружа услуге, с тим што права и обавезе уговорних страна могу бити уређена и упућивањем на опште услове пословања тог пружаоца и правна и друга документа која су лако доступна кориснику.</w:t>
      </w:r>
      <w:r>
        <w:rPr>
          <w:rFonts w:ascii="Arial" w:eastAsia="Times New Roman" w:hAnsi="Arial" w:cs="Arial"/>
          <w:lang w:val="sr-Cyrl-RS" w:eastAsia="en-GB"/>
        </w:rPr>
        <w:t xml:space="preserve"> Овај уговор се </w:t>
      </w:r>
      <w:r w:rsidRPr="00C20E86">
        <w:rPr>
          <w:rFonts w:ascii="Arial" w:eastAsia="Times New Roman" w:hAnsi="Arial" w:cs="Arial"/>
          <w:lang w:val="sr-Cyrl-RS" w:eastAsia="en-GB"/>
        </w:rPr>
        <w:t>закључује у писаној форми</w:t>
      </w:r>
      <w:r w:rsidR="00066E55">
        <w:rPr>
          <w:rFonts w:ascii="Arial" w:eastAsia="Times New Roman" w:hAnsi="Arial" w:cs="Arial"/>
          <w:lang w:val="sr-Cyrl-RS" w:eastAsia="en-GB"/>
        </w:rPr>
        <w:t xml:space="preserve"> (што по правилу у овој ситуацији неће подразумевати писмену форму на папиру, већ у електронском облику)</w:t>
      </w:r>
      <w:r w:rsidRPr="00C20E86">
        <w:rPr>
          <w:rFonts w:ascii="Arial" w:eastAsia="Times New Roman" w:hAnsi="Arial" w:cs="Arial"/>
          <w:lang w:val="sr-Cyrl-RS" w:eastAsia="en-GB"/>
        </w:rPr>
        <w:t>, укључујући и закључење уговора на трајном носачу података коришћењем средстава комуникације на даљину (интернет, електронска пошта и сл</w:t>
      </w:r>
      <w:r w:rsidR="00B4670E">
        <w:rPr>
          <w:rFonts w:ascii="Arial" w:eastAsia="Times New Roman" w:hAnsi="Arial" w:cs="Arial"/>
          <w:lang w:val="sr-Cyrl-RS" w:eastAsia="en-GB"/>
        </w:rPr>
        <w:t>.</w:t>
      </w:r>
      <w:r w:rsidRPr="00C20E86">
        <w:rPr>
          <w:rFonts w:ascii="Arial" w:eastAsia="Times New Roman" w:hAnsi="Arial" w:cs="Arial"/>
          <w:lang w:val="sr-Cyrl-RS" w:eastAsia="en-GB"/>
        </w:rPr>
        <w:t>).</w:t>
      </w:r>
      <w:r>
        <w:rPr>
          <w:rFonts w:ascii="Arial" w:eastAsia="Times New Roman" w:hAnsi="Arial" w:cs="Arial"/>
          <w:lang w:val="sr-Cyrl-RS" w:eastAsia="en-GB"/>
        </w:rPr>
        <w:t xml:space="preserve"> </w:t>
      </w:r>
      <w:r w:rsidRPr="00C20E86">
        <w:rPr>
          <w:rFonts w:ascii="Arial" w:eastAsia="Times New Roman" w:hAnsi="Arial" w:cs="Arial"/>
          <w:lang w:val="sr-Cyrl-RS" w:eastAsia="en-GB"/>
        </w:rPr>
        <w:t>П</w:t>
      </w:r>
      <w:r>
        <w:rPr>
          <w:rFonts w:ascii="Arial" w:eastAsia="Times New Roman" w:hAnsi="Arial" w:cs="Arial"/>
          <w:lang w:val="sr-Cyrl-RS" w:eastAsia="en-GB"/>
        </w:rPr>
        <w:t>редвиђено је и да је п</w:t>
      </w:r>
      <w:r w:rsidRPr="00C20E86">
        <w:rPr>
          <w:rFonts w:ascii="Arial" w:eastAsia="Times New Roman" w:hAnsi="Arial" w:cs="Arial"/>
          <w:lang w:val="sr-Cyrl-RS" w:eastAsia="en-GB"/>
        </w:rPr>
        <w:t>ружалац услуга повезаних с дигиталном имовином дужан да омогући својим корисницима увид у измене својих општих аката најмање седам дана пре почетка примене тих измена.</w:t>
      </w:r>
    </w:p>
    <w:p w14:paraId="61E14965" w14:textId="77112E2B" w:rsidR="00C20E86" w:rsidRDefault="00C20E86" w:rsidP="00BD38EB">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C20E86">
        <w:rPr>
          <w:rFonts w:ascii="Arial" w:eastAsia="Times New Roman" w:hAnsi="Arial" w:cs="Arial"/>
          <w:b/>
          <w:lang w:val="sr-Cyrl-RS" w:eastAsia="en-GB"/>
        </w:rPr>
        <w:t>члану 8</w:t>
      </w:r>
      <w:r w:rsidR="006D4CB3">
        <w:rPr>
          <w:rFonts w:ascii="Arial" w:eastAsia="Times New Roman" w:hAnsi="Arial" w:cs="Arial"/>
          <w:b/>
          <w:lang w:val="sr-Cyrl-RS" w:eastAsia="en-GB"/>
        </w:rPr>
        <w:t>3</w:t>
      </w:r>
      <w:r w:rsidRPr="00C20E86">
        <w:rPr>
          <w:rFonts w:ascii="Arial" w:eastAsia="Times New Roman" w:hAnsi="Arial" w:cs="Arial"/>
          <w:b/>
          <w:lang w:val="sr-Cyrl-RS" w:eastAsia="en-GB"/>
        </w:rPr>
        <w:t>.</w:t>
      </w:r>
      <w:r>
        <w:rPr>
          <w:rFonts w:ascii="Arial" w:eastAsia="Times New Roman" w:hAnsi="Arial" w:cs="Arial"/>
          <w:lang w:val="sr-Cyrl-RS" w:eastAsia="en-GB"/>
        </w:rPr>
        <w:t xml:space="preserve"> уређено је поступање пружаоца услуга повезаних с дигиталном имовином по приговорима корисника дигиталне имовине. Наиме, пружалац услуга повезаних с дигиталном имовином је дужан да на својој интернет презентацији објави информације о поступку подношења приговора, као и </w:t>
      </w:r>
      <w:r w:rsidR="00B4670E">
        <w:rPr>
          <w:rFonts w:ascii="Arial" w:eastAsia="Times New Roman" w:hAnsi="Arial" w:cs="Arial"/>
          <w:lang w:val="sr-Cyrl-RS" w:eastAsia="en-GB"/>
        </w:rPr>
        <w:t xml:space="preserve">да </w:t>
      </w:r>
      <w:r w:rsidRPr="00C20E86">
        <w:rPr>
          <w:rFonts w:ascii="Arial" w:eastAsia="Times New Roman" w:hAnsi="Arial" w:cs="Arial"/>
          <w:lang w:val="sr-Cyrl-RS" w:eastAsia="en-GB"/>
        </w:rPr>
        <w:t>на приговоре корисника одговори у разумном року који не може бити дужи од 15 дана од дана пријема приговора.</w:t>
      </w:r>
    </w:p>
    <w:p w14:paraId="2C8F08A6" w14:textId="50EBA19B" w:rsidR="00C20E86" w:rsidRDefault="00B94982" w:rsidP="00BD38EB">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Pr>
          <w:rFonts w:ascii="Arial" w:eastAsia="Times New Roman" w:hAnsi="Arial" w:cs="Arial"/>
          <w:b/>
          <w:lang w:val="sr-Cyrl-RS" w:eastAsia="en-GB"/>
        </w:rPr>
        <w:t>члану 8</w:t>
      </w:r>
      <w:r w:rsidR="006D4CB3">
        <w:rPr>
          <w:rFonts w:ascii="Arial" w:eastAsia="Times New Roman" w:hAnsi="Arial" w:cs="Arial"/>
          <w:b/>
          <w:lang w:val="sr-Cyrl-RS" w:eastAsia="en-GB"/>
        </w:rPr>
        <w:t>4</w:t>
      </w:r>
      <w:r>
        <w:rPr>
          <w:rFonts w:ascii="Arial" w:eastAsia="Times New Roman" w:hAnsi="Arial" w:cs="Arial"/>
          <w:b/>
          <w:lang w:val="sr-Cyrl-RS" w:eastAsia="en-GB"/>
        </w:rPr>
        <w:t xml:space="preserve">. </w:t>
      </w:r>
      <w:r>
        <w:rPr>
          <w:rFonts w:ascii="Arial" w:eastAsia="Times New Roman" w:hAnsi="Arial" w:cs="Arial"/>
          <w:lang w:val="sr-Cyrl-RS" w:eastAsia="en-GB"/>
        </w:rPr>
        <w:t>утврђени су о</w:t>
      </w:r>
      <w:r w:rsidRPr="00B94982">
        <w:rPr>
          <w:rFonts w:ascii="Arial" w:eastAsia="Times New Roman" w:hAnsi="Arial" w:cs="Arial"/>
          <w:lang w:val="sr-Cyrl-RS" w:eastAsia="en-GB"/>
        </w:rPr>
        <w:t>бавеза вођења евиденције и извештавање пружаоца услуга повезаних с дигиталном имовином</w:t>
      </w:r>
      <w:r>
        <w:rPr>
          <w:rFonts w:ascii="Arial" w:eastAsia="Times New Roman" w:hAnsi="Arial" w:cs="Arial"/>
          <w:lang w:val="sr-Cyrl-RS" w:eastAsia="en-GB"/>
        </w:rPr>
        <w:t>.</w:t>
      </w:r>
    </w:p>
    <w:p w14:paraId="202493D4" w14:textId="4984E4F7" w:rsidR="00B94982" w:rsidRDefault="00F4371C" w:rsidP="00F4371C">
      <w:pPr>
        <w:spacing w:after="120" w:line="240" w:lineRule="auto"/>
        <w:ind w:firstLine="284"/>
        <w:jc w:val="both"/>
        <w:rPr>
          <w:rFonts w:ascii="Arial" w:eastAsia="Times New Roman" w:hAnsi="Arial" w:cs="Arial"/>
          <w:lang w:val="sr-Cyrl-RS" w:eastAsia="en-GB"/>
        </w:rPr>
      </w:pPr>
      <w:r w:rsidRPr="00F4371C">
        <w:rPr>
          <w:rFonts w:ascii="Arial" w:eastAsia="Times New Roman" w:hAnsi="Arial" w:cs="Arial"/>
          <w:b/>
          <w:lang w:val="sr-Cyrl-RS" w:eastAsia="en-GB"/>
        </w:rPr>
        <w:t>Чланом 8</w:t>
      </w:r>
      <w:r w:rsidR="006D4CB3">
        <w:rPr>
          <w:rFonts w:ascii="Arial" w:eastAsia="Times New Roman" w:hAnsi="Arial" w:cs="Arial"/>
          <w:b/>
          <w:lang w:val="sr-Cyrl-RS" w:eastAsia="en-GB"/>
        </w:rPr>
        <w:t>5</w:t>
      </w:r>
      <w:r w:rsidRPr="00F4371C">
        <w:rPr>
          <w:rFonts w:ascii="Arial" w:eastAsia="Times New Roman" w:hAnsi="Arial" w:cs="Arial"/>
          <w:b/>
          <w:lang w:val="sr-Cyrl-RS" w:eastAsia="en-GB"/>
        </w:rPr>
        <w:t xml:space="preserve">. </w:t>
      </w:r>
      <w:r>
        <w:rPr>
          <w:rFonts w:ascii="Arial" w:eastAsia="Times New Roman" w:hAnsi="Arial" w:cs="Arial"/>
          <w:lang w:val="sr-Cyrl-RS" w:eastAsia="en-GB"/>
        </w:rPr>
        <w:t xml:space="preserve">успоставља се евиденција </w:t>
      </w:r>
      <w:r w:rsidRPr="00F4371C">
        <w:rPr>
          <w:rFonts w:ascii="Arial" w:eastAsia="Times New Roman" w:hAnsi="Arial" w:cs="Arial"/>
          <w:lang w:val="sr-Cyrl-RS" w:eastAsia="en-GB"/>
        </w:rPr>
        <w:t>привредни</w:t>
      </w:r>
      <w:r>
        <w:rPr>
          <w:rFonts w:ascii="Arial" w:eastAsia="Times New Roman" w:hAnsi="Arial" w:cs="Arial"/>
          <w:lang w:val="sr-Cyrl-RS" w:eastAsia="en-GB"/>
        </w:rPr>
        <w:t>х</w:t>
      </w:r>
      <w:r w:rsidRPr="00F4371C">
        <w:rPr>
          <w:rFonts w:ascii="Arial" w:eastAsia="Times New Roman" w:hAnsi="Arial" w:cs="Arial"/>
          <w:lang w:val="sr-Cyrl-RS" w:eastAsia="en-GB"/>
        </w:rPr>
        <w:t xml:space="preserve"> субјек</w:t>
      </w:r>
      <w:r>
        <w:rPr>
          <w:rFonts w:ascii="Arial" w:eastAsia="Times New Roman" w:hAnsi="Arial" w:cs="Arial"/>
          <w:lang w:val="sr-Cyrl-RS" w:eastAsia="en-GB"/>
        </w:rPr>
        <w:t>ата</w:t>
      </w:r>
      <w:r w:rsidRPr="00F4371C">
        <w:rPr>
          <w:rFonts w:ascii="Arial" w:eastAsia="Times New Roman" w:hAnsi="Arial" w:cs="Arial"/>
          <w:lang w:val="sr-Cyrl-RS" w:eastAsia="en-GB"/>
        </w:rPr>
        <w:t xml:space="preserve"> који су имаоци виртуелних валута</w:t>
      </w:r>
      <w:r>
        <w:rPr>
          <w:rFonts w:ascii="Arial" w:eastAsia="Times New Roman" w:hAnsi="Arial" w:cs="Arial"/>
          <w:lang w:val="sr-Cyrl-RS" w:eastAsia="en-GB"/>
        </w:rPr>
        <w:t>, коју ће у електронском облику да води Народна банка Србије. У ову евиденцију п</w:t>
      </w:r>
      <w:r w:rsidRPr="00F4371C">
        <w:rPr>
          <w:rFonts w:ascii="Arial" w:eastAsia="Times New Roman" w:hAnsi="Arial" w:cs="Arial"/>
          <w:lang w:val="sr-Cyrl-RS" w:eastAsia="en-GB"/>
        </w:rPr>
        <w:t>ружаоци услуга повезаних с виртуелним валутама д</w:t>
      </w:r>
      <w:r>
        <w:rPr>
          <w:rFonts w:ascii="Arial" w:eastAsia="Times New Roman" w:hAnsi="Arial" w:cs="Arial"/>
          <w:lang w:val="sr-Cyrl-RS" w:eastAsia="en-GB"/>
        </w:rPr>
        <w:t xml:space="preserve">остављају </w:t>
      </w:r>
      <w:r w:rsidRPr="00F4371C">
        <w:rPr>
          <w:rFonts w:ascii="Arial" w:eastAsia="Times New Roman" w:hAnsi="Arial" w:cs="Arial"/>
          <w:lang w:val="sr-Cyrl-RS" w:eastAsia="en-GB"/>
        </w:rPr>
        <w:t>податке о правним лицима и предузетницима</w:t>
      </w:r>
      <w:r>
        <w:rPr>
          <w:rFonts w:ascii="Arial" w:eastAsia="Times New Roman" w:hAnsi="Arial" w:cs="Arial"/>
          <w:lang w:val="sr-Cyrl-RS" w:eastAsia="en-GB"/>
        </w:rPr>
        <w:t xml:space="preserve"> који су код њих користили услуге повезане с виртуелним валутама, укључујући и све адресе виртуелних валута које су </w:t>
      </w:r>
      <w:r w:rsidR="00B4670E">
        <w:rPr>
          <w:rFonts w:ascii="Arial" w:eastAsia="Times New Roman" w:hAnsi="Arial" w:cs="Arial"/>
          <w:lang w:val="sr-Cyrl-RS" w:eastAsia="en-GB"/>
        </w:rPr>
        <w:t xml:space="preserve"> ти корисници </w:t>
      </w:r>
      <w:r>
        <w:rPr>
          <w:rFonts w:ascii="Arial" w:eastAsia="Times New Roman" w:hAnsi="Arial" w:cs="Arial"/>
          <w:lang w:val="sr-Cyrl-RS" w:eastAsia="en-GB"/>
        </w:rPr>
        <w:t xml:space="preserve">користили </w:t>
      </w:r>
      <w:r w:rsidRPr="00F4371C">
        <w:rPr>
          <w:rFonts w:ascii="Arial" w:eastAsia="Times New Roman" w:hAnsi="Arial" w:cs="Arial"/>
          <w:lang w:val="sr-Cyrl-RS" w:eastAsia="en-GB"/>
        </w:rPr>
        <w:t>за извршење трансакције с виртуелним валутама</w:t>
      </w:r>
      <w:r>
        <w:rPr>
          <w:rFonts w:ascii="Arial" w:eastAsia="Times New Roman" w:hAnsi="Arial" w:cs="Arial"/>
          <w:lang w:val="sr-Cyrl-RS" w:eastAsia="en-GB"/>
        </w:rPr>
        <w:t xml:space="preserve">. Правна лица и предузетници </w:t>
      </w:r>
      <w:r w:rsidRPr="00F4371C">
        <w:rPr>
          <w:rFonts w:ascii="Arial" w:eastAsia="Times New Roman" w:hAnsi="Arial" w:cs="Arial"/>
          <w:lang w:val="sr-Cyrl-RS" w:eastAsia="en-GB"/>
        </w:rPr>
        <w:t>са седиштем у Републици</w:t>
      </w:r>
      <w:r>
        <w:rPr>
          <w:rFonts w:ascii="Arial" w:eastAsia="Times New Roman" w:hAnsi="Arial" w:cs="Arial"/>
          <w:lang w:val="sr-Cyrl-RS" w:eastAsia="en-GB"/>
        </w:rPr>
        <w:t xml:space="preserve"> Србији</w:t>
      </w:r>
      <w:r w:rsidRPr="00F4371C">
        <w:rPr>
          <w:rFonts w:ascii="Arial" w:eastAsia="Times New Roman" w:hAnsi="Arial" w:cs="Arial"/>
          <w:lang w:val="sr-Cyrl-RS" w:eastAsia="en-GB"/>
        </w:rPr>
        <w:t xml:space="preserve"> који нису користили услуге повезане с виртуелним валутама код пружаоца услуга повезаних с виртуелним валутама </w:t>
      </w:r>
      <w:r>
        <w:rPr>
          <w:rFonts w:ascii="Arial" w:eastAsia="Times New Roman" w:hAnsi="Arial" w:cs="Arial"/>
          <w:lang w:val="sr-Cyrl-RS" w:eastAsia="en-GB"/>
        </w:rPr>
        <w:t xml:space="preserve">имају обавезу тзв. самопријављивања Народној банци Србији у складу са овим чланом. Наиме, </w:t>
      </w:r>
      <w:r w:rsidR="00066E55">
        <w:rPr>
          <w:rFonts w:ascii="Arial" w:eastAsia="Times New Roman" w:hAnsi="Arial" w:cs="Arial"/>
          <w:lang w:val="sr-Cyrl-RS" w:eastAsia="en-GB"/>
        </w:rPr>
        <w:t xml:space="preserve">и у складу са </w:t>
      </w:r>
      <w:r>
        <w:rPr>
          <w:rFonts w:ascii="Arial" w:eastAsia="Times New Roman" w:hAnsi="Arial" w:cs="Arial"/>
          <w:lang w:val="sr-Cyrl-RS" w:eastAsia="en-GB"/>
        </w:rPr>
        <w:t xml:space="preserve">Петом директивом о спречавању прања новца је утврђено да би надлежни национални органи требало да успоставе механизме за прибављање података на основу којих се може повезати идентитет корисника виртуелне валуте са адресом виртуелне валуте, ради сузбијања ризика повезаних са анонимношћу. Такође је предвиђено да би требало омогућити корисницима виртуелних валута да се сами пријаве националном надлежном органу. </w:t>
      </w:r>
      <w:r w:rsidR="00A63075">
        <w:rPr>
          <w:rFonts w:ascii="Arial" w:eastAsia="Times New Roman" w:hAnsi="Arial" w:cs="Arial"/>
          <w:lang w:val="sr-Cyrl-RS" w:eastAsia="en-GB"/>
        </w:rPr>
        <w:t xml:space="preserve">Успостављањем ове евиденције онемогућава се и тзв. </w:t>
      </w:r>
      <w:r w:rsidR="00A63075">
        <w:rPr>
          <w:rFonts w:ascii="Arial" w:eastAsia="Times New Roman" w:hAnsi="Arial" w:cs="Arial"/>
          <w:i/>
          <w:lang w:val="sr-Latn-RS" w:eastAsia="en-GB"/>
        </w:rPr>
        <w:t>tipping off</w:t>
      </w:r>
      <w:r w:rsidR="00A63075">
        <w:rPr>
          <w:rFonts w:ascii="Arial" w:eastAsia="Times New Roman" w:hAnsi="Arial" w:cs="Arial"/>
          <w:lang w:val="sr-Latn-RS" w:eastAsia="en-GB"/>
        </w:rPr>
        <w:t xml:space="preserve">, </w:t>
      </w:r>
      <w:r w:rsidR="00A63075">
        <w:rPr>
          <w:rFonts w:ascii="Arial" w:eastAsia="Times New Roman" w:hAnsi="Arial" w:cs="Arial"/>
          <w:lang w:val="sr-Cyrl-RS" w:eastAsia="en-GB"/>
        </w:rPr>
        <w:t xml:space="preserve">тј. дојава лицу за које се сумња да се бави </w:t>
      </w:r>
      <w:r w:rsidR="00B4670E">
        <w:rPr>
          <w:rFonts w:ascii="Arial" w:eastAsia="Times New Roman" w:hAnsi="Arial" w:cs="Arial"/>
          <w:lang w:val="sr-Cyrl-RS" w:eastAsia="en-GB"/>
        </w:rPr>
        <w:t>прањем</w:t>
      </w:r>
      <w:r w:rsidR="00A63075">
        <w:rPr>
          <w:rFonts w:ascii="Arial" w:eastAsia="Times New Roman" w:hAnsi="Arial" w:cs="Arial"/>
          <w:lang w:val="sr-Cyrl-RS" w:eastAsia="en-GB"/>
        </w:rPr>
        <w:t xml:space="preserve"> новца или финансирањ</w:t>
      </w:r>
      <w:r w:rsidR="00B4670E">
        <w:rPr>
          <w:rFonts w:ascii="Arial" w:eastAsia="Times New Roman" w:hAnsi="Arial" w:cs="Arial"/>
          <w:lang w:val="sr-Cyrl-RS" w:eastAsia="en-GB"/>
        </w:rPr>
        <w:t>ем</w:t>
      </w:r>
      <w:r w:rsidR="00A63075">
        <w:rPr>
          <w:rFonts w:ascii="Arial" w:eastAsia="Times New Roman" w:hAnsi="Arial" w:cs="Arial"/>
          <w:lang w:val="sr-Cyrl-RS" w:eastAsia="en-GB"/>
        </w:rPr>
        <w:t xml:space="preserve"> тероризма да је под истрагом надлежних органа</w:t>
      </w:r>
      <w:r w:rsidR="006E615E">
        <w:rPr>
          <w:rFonts w:ascii="Arial" w:eastAsia="Times New Roman" w:hAnsi="Arial" w:cs="Arial"/>
          <w:lang w:val="sr-Latn-RS" w:eastAsia="en-GB"/>
        </w:rPr>
        <w:t xml:space="preserve">, </w:t>
      </w:r>
      <w:r w:rsidR="006E615E">
        <w:rPr>
          <w:rFonts w:ascii="Arial" w:eastAsia="Times New Roman" w:hAnsi="Arial" w:cs="Arial"/>
          <w:lang w:val="sr-Cyrl-RS" w:eastAsia="en-GB"/>
        </w:rPr>
        <w:t>како се не би угрозила или ометала та истрага.</w:t>
      </w:r>
    </w:p>
    <w:p w14:paraId="3C7EEF57" w14:textId="5266B81B" w:rsidR="006E615E" w:rsidRDefault="00846CF5" w:rsidP="00846CF5">
      <w:pPr>
        <w:spacing w:after="120" w:line="240" w:lineRule="auto"/>
        <w:ind w:firstLine="284"/>
        <w:jc w:val="both"/>
        <w:rPr>
          <w:rFonts w:ascii="Arial" w:eastAsia="Times New Roman" w:hAnsi="Arial" w:cs="Arial"/>
          <w:lang w:val="sr-Cyrl-RS" w:eastAsia="en-GB"/>
        </w:rPr>
      </w:pPr>
      <w:r w:rsidRPr="00846CF5">
        <w:rPr>
          <w:rFonts w:ascii="Arial" w:eastAsia="Times New Roman" w:hAnsi="Arial" w:cs="Arial"/>
          <w:b/>
          <w:lang w:val="sr-Cyrl-RS" w:eastAsia="en-GB"/>
        </w:rPr>
        <w:t>Чланом 8</w:t>
      </w:r>
      <w:r w:rsidR="006D4CB3">
        <w:rPr>
          <w:rFonts w:ascii="Arial" w:eastAsia="Times New Roman" w:hAnsi="Arial" w:cs="Arial"/>
          <w:b/>
          <w:lang w:val="sr-Cyrl-RS" w:eastAsia="en-GB"/>
        </w:rPr>
        <w:t xml:space="preserve">6. </w:t>
      </w:r>
      <w:r>
        <w:rPr>
          <w:rFonts w:ascii="Arial" w:eastAsia="Times New Roman" w:hAnsi="Arial" w:cs="Arial"/>
          <w:lang w:val="sr-Cyrl-RS" w:eastAsia="en-GB"/>
        </w:rPr>
        <w:t>утврђене су обавезе п</w:t>
      </w:r>
      <w:r w:rsidRPr="00846CF5">
        <w:rPr>
          <w:rFonts w:ascii="Arial" w:eastAsia="Times New Roman" w:hAnsi="Arial" w:cs="Arial"/>
          <w:lang w:val="sr-Cyrl-RS" w:eastAsia="en-GB"/>
        </w:rPr>
        <w:t>ружаоц</w:t>
      </w:r>
      <w:r>
        <w:rPr>
          <w:rFonts w:ascii="Arial" w:eastAsia="Times New Roman" w:hAnsi="Arial" w:cs="Arial"/>
          <w:lang w:val="sr-Cyrl-RS" w:eastAsia="en-GB"/>
        </w:rPr>
        <w:t>а</w:t>
      </w:r>
      <w:r w:rsidRPr="00846CF5">
        <w:rPr>
          <w:rFonts w:ascii="Arial" w:eastAsia="Times New Roman" w:hAnsi="Arial" w:cs="Arial"/>
          <w:lang w:val="sr-Cyrl-RS" w:eastAsia="en-GB"/>
        </w:rPr>
        <w:t xml:space="preserve"> услуга повезаних с дигиталном имовином, чланов</w:t>
      </w:r>
      <w:r>
        <w:rPr>
          <w:rFonts w:ascii="Arial" w:eastAsia="Times New Roman" w:hAnsi="Arial" w:cs="Arial"/>
          <w:lang w:val="sr-Cyrl-RS" w:eastAsia="en-GB"/>
        </w:rPr>
        <w:t>а</w:t>
      </w:r>
      <w:r w:rsidRPr="00846CF5">
        <w:rPr>
          <w:rFonts w:ascii="Arial" w:eastAsia="Times New Roman" w:hAnsi="Arial" w:cs="Arial"/>
          <w:lang w:val="sr-Cyrl-RS" w:eastAsia="en-GB"/>
        </w:rPr>
        <w:t xml:space="preserve"> управе, руководиоц</w:t>
      </w:r>
      <w:r>
        <w:rPr>
          <w:rFonts w:ascii="Arial" w:eastAsia="Times New Roman" w:hAnsi="Arial" w:cs="Arial"/>
          <w:lang w:val="sr-Cyrl-RS" w:eastAsia="en-GB"/>
        </w:rPr>
        <w:t>а</w:t>
      </w:r>
      <w:r w:rsidRPr="00846CF5">
        <w:rPr>
          <w:rFonts w:ascii="Arial" w:eastAsia="Times New Roman" w:hAnsi="Arial" w:cs="Arial"/>
          <w:lang w:val="sr-Cyrl-RS" w:eastAsia="en-GB"/>
        </w:rPr>
        <w:t>, прокурист</w:t>
      </w:r>
      <w:r>
        <w:rPr>
          <w:rFonts w:ascii="Arial" w:eastAsia="Times New Roman" w:hAnsi="Arial" w:cs="Arial"/>
          <w:lang w:val="sr-Cyrl-RS" w:eastAsia="en-GB"/>
        </w:rPr>
        <w:t>а</w:t>
      </w:r>
      <w:r w:rsidRPr="00846CF5">
        <w:rPr>
          <w:rFonts w:ascii="Arial" w:eastAsia="Times New Roman" w:hAnsi="Arial" w:cs="Arial"/>
          <w:lang w:val="sr-Cyrl-RS" w:eastAsia="en-GB"/>
        </w:rPr>
        <w:t xml:space="preserve"> и запослен</w:t>
      </w:r>
      <w:r>
        <w:rPr>
          <w:rFonts w:ascii="Arial" w:eastAsia="Times New Roman" w:hAnsi="Arial" w:cs="Arial"/>
          <w:lang w:val="sr-Cyrl-RS" w:eastAsia="en-GB"/>
        </w:rPr>
        <w:t>их</w:t>
      </w:r>
      <w:r w:rsidRPr="00846CF5">
        <w:rPr>
          <w:rFonts w:ascii="Arial" w:eastAsia="Times New Roman" w:hAnsi="Arial" w:cs="Arial"/>
          <w:lang w:val="sr-Cyrl-RS" w:eastAsia="en-GB"/>
        </w:rPr>
        <w:t xml:space="preserve"> </w:t>
      </w:r>
      <w:r>
        <w:rPr>
          <w:rFonts w:ascii="Arial" w:eastAsia="Times New Roman" w:hAnsi="Arial" w:cs="Arial"/>
          <w:lang w:val="sr-Cyrl-RS" w:eastAsia="en-GB"/>
        </w:rPr>
        <w:t>или радно ангажованих лица</w:t>
      </w:r>
      <w:r w:rsidRPr="00846CF5">
        <w:rPr>
          <w:rFonts w:ascii="Arial" w:eastAsia="Times New Roman" w:hAnsi="Arial" w:cs="Arial"/>
          <w:lang w:val="sr-Cyrl-RS" w:eastAsia="en-GB"/>
        </w:rPr>
        <w:t xml:space="preserve"> да</w:t>
      </w:r>
      <w:r>
        <w:rPr>
          <w:rFonts w:ascii="Arial" w:eastAsia="Times New Roman" w:hAnsi="Arial" w:cs="Arial"/>
          <w:lang w:val="sr-Cyrl-RS" w:eastAsia="en-GB"/>
        </w:rPr>
        <w:t xml:space="preserve"> </w:t>
      </w:r>
      <w:r w:rsidRPr="00846CF5">
        <w:rPr>
          <w:rFonts w:ascii="Arial" w:eastAsia="Times New Roman" w:hAnsi="Arial" w:cs="Arial"/>
          <w:lang w:val="sr-Cyrl-RS" w:eastAsia="en-GB"/>
        </w:rPr>
        <w:t>приликом обављања делатности, односно послова, у оквиру својих дужности поступају савесно и поштено, у складу са правилима струке</w:t>
      </w:r>
      <w:r>
        <w:rPr>
          <w:rFonts w:ascii="Arial" w:eastAsia="Times New Roman" w:hAnsi="Arial" w:cs="Arial"/>
          <w:lang w:val="sr-Cyrl-RS" w:eastAsia="en-GB"/>
        </w:rPr>
        <w:t xml:space="preserve">; да </w:t>
      </w:r>
      <w:r w:rsidRPr="00846CF5">
        <w:rPr>
          <w:rFonts w:ascii="Arial" w:eastAsia="Times New Roman" w:hAnsi="Arial" w:cs="Arial"/>
          <w:lang w:val="sr-Cyrl-RS" w:eastAsia="en-GB"/>
        </w:rPr>
        <w:t>поступају у најбољем интересу корисника дигиталне имовине, односно учесника у трговању, као и да штите интегритет тржишта дигиталне имовине</w:t>
      </w:r>
      <w:r>
        <w:rPr>
          <w:rFonts w:ascii="Arial" w:eastAsia="Times New Roman" w:hAnsi="Arial" w:cs="Arial"/>
          <w:lang w:val="sr-Cyrl-RS" w:eastAsia="en-GB"/>
        </w:rPr>
        <w:t>;</w:t>
      </w:r>
      <w:r w:rsidRPr="00E552B4">
        <w:rPr>
          <w:rFonts w:ascii="Arial" w:hAnsi="Arial"/>
          <w:lang w:val="sr-Cyrl-RS"/>
        </w:rPr>
        <w:t xml:space="preserve"> </w:t>
      </w:r>
      <w:r>
        <w:rPr>
          <w:rFonts w:ascii="Arial" w:eastAsia="Times New Roman" w:hAnsi="Arial" w:cs="Arial"/>
          <w:lang w:val="sr-Cyrl-RS" w:eastAsia="en-GB"/>
        </w:rPr>
        <w:t xml:space="preserve">да </w:t>
      </w:r>
      <w:r w:rsidRPr="00846CF5">
        <w:rPr>
          <w:rFonts w:ascii="Arial" w:eastAsia="Times New Roman" w:hAnsi="Arial" w:cs="Arial"/>
          <w:lang w:val="sr-Cyrl-RS" w:eastAsia="en-GB"/>
        </w:rPr>
        <w:t>успостављају процесе и ефикасно користе средства потребна за уредно обављање делатности</w:t>
      </w:r>
      <w:r>
        <w:rPr>
          <w:rFonts w:ascii="Arial" w:eastAsia="Times New Roman" w:hAnsi="Arial" w:cs="Arial"/>
          <w:lang w:val="sr-Cyrl-RS" w:eastAsia="en-GB"/>
        </w:rPr>
        <w:t xml:space="preserve">; да </w:t>
      </w:r>
      <w:r w:rsidRPr="00846CF5">
        <w:rPr>
          <w:rFonts w:ascii="Arial" w:eastAsia="Times New Roman" w:hAnsi="Arial" w:cs="Arial"/>
          <w:lang w:val="sr-Cyrl-RS" w:eastAsia="en-GB"/>
        </w:rPr>
        <w:t>предузимају све разумне мере како би се избегли сукоби интереса</w:t>
      </w:r>
      <w:r>
        <w:rPr>
          <w:rFonts w:ascii="Arial" w:eastAsia="Times New Roman" w:hAnsi="Arial" w:cs="Arial"/>
          <w:lang w:val="sr-Cyrl-RS" w:eastAsia="en-GB"/>
        </w:rPr>
        <w:t>,</w:t>
      </w:r>
      <w:r w:rsidRPr="00E552B4">
        <w:rPr>
          <w:rFonts w:ascii="Arial" w:hAnsi="Arial"/>
          <w:lang w:val="sr-Cyrl-RS"/>
        </w:rPr>
        <w:t xml:space="preserve"> </w:t>
      </w:r>
      <w:r w:rsidRPr="00846CF5">
        <w:rPr>
          <w:rFonts w:ascii="Arial" w:eastAsia="Times New Roman" w:hAnsi="Arial" w:cs="Arial"/>
          <w:lang w:val="sr-Cyrl-RS" w:eastAsia="en-GB"/>
        </w:rPr>
        <w:t xml:space="preserve">а ако се ти сукоби не могу избећи, </w:t>
      </w:r>
      <w:r>
        <w:rPr>
          <w:rFonts w:ascii="Arial" w:eastAsia="Times New Roman" w:hAnsi="Arial" w:cs="Arial"/>
          <w:lang w:val="sr-Cyrl-RS" w:eastAsia="en-GB"/>
        </w:rPr>
        <w:t xml:space="preserve">да </w:t>
      </w:r>
      <w:r w:rsidRPr="00846CF5">
        <w:rPr>
          <w:rFonts w:ascii="Arial" w:eastAsia="Times New Roman" w:hAnsi="Arial" w:cs="Arial"/>
          <w:lang w:val="sr-Cyrl-RS" w:eastAsia="en-GB"/>
        </w:rPr>
        <w:t>осигурају да се према корисницима дигиталне имовине, односно учесницима у трговању поступа поштено</w:t>
      </w:r>
      <w:r>
        <w:rPr>
          <w:rFonts w:ascii="Arial" w:eastAsia="Times New Roman" w:hAnsi="Arial" w:cs="Arial"/>
          <w:lang w:val="sr-Cyrl-RS" w:eastAsia="en-GB"/>
        </w:rPr>
        <w:t xml:space="preserve">; као и да </w:t>
      </w:r>
      <w:r w:rsidRPr="00846CF5">
        <w:rPr>
          <w:rFonts w:ascii="Arial" w:eastAsia="Times New Roman" w:hAnsi="Arial" w:cs="Arial"/>
          <w:lang w:val="sr-Cyrl-RS" w:eastAsia="en-GB"/>
        </w:rPr>
        <w:t>се придржавају одредаба овог закона и прописа донетих на основу овог закона, тако да раде у интересу корисника дигиталне имовине, односно учесника у трговању, као и интегритета тржишта дигиталне имовине.</w:t>
      </w:r>
    </w:p>
    <w:p w14:paraId="4A233D9B" w14:textId="004630D8" w:rsidR="00BD38EB" w:rsidRDefault="00846CF5" w:rsidP="00846CF5">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846CF5">
        <w:rPr>
          <w:rFonts w:ascii="Arial" w:eastAsia="Times New Roman" w:hAnsi="Arial" w:cs="Arial"/>
          <w:b/>
          <w:lang w:val="sr-Cyrl-RS" w:eastAsia="en-GB"/>
        </w:rPr>
        <w:t>члану 8</w:t>
      </w:r>
      <w:r w:rsidR="006D4CB3">
        <w:rPr>
          <w:rFonts w:ascii="Arial" w:eastAsia="Times New Roman" w:hAnsi="Arial" w:cs="Arial"/>
          <w:b/>
          <w:lang w:val="sr-Cyrl-RS" w:eastAsia="en-GB"/>
        </w:rPr>
        <w:t>7</w:t>
      </w:r>
      <w:r w:rsidRPr="00846CF5">
        <w:rPr>
          <w:rFonts w:ascii="Arial" w:eastAsia="Times New Roman" w:hAnsi="Arial" w:cs="Arial"/>
          <w:b/>
          <w:lang w:val="sr-Cyrl-RS" w:eastAsia="en-GB"/>
        </w:rPr>
        <w:t>.</w:t>
      </w:r>
      <w:r>
        <w:rPr>
          <w:rFonts w:ascii="Arial" w:eastAsia="Times New Roman" w:hAnsi="Arial" w:cs="Arial"/>
          <w:lang w:val="sr-Cyrl-RS" w:eastAsia="en-GB"/>
        </w:rPr>
        <w:t xml:space="preserve"> </w:t>
      </w:r>
      <w:r w:rsidRPr="00846CF5">
        <w:rPr>
          <w:rFonts w:ascii="Arial" w:eastAsia="Times New Roman" w:hAnsi="Arial" w:cs="Arial"/>
          <w:lang w:val="sr-Cyrl-RS" w:eastAsia="en-GB"/>
        </w:rPr>
        <w:t xml:space="preserve">уређена је </w:t>
      </w:r>
      <w:r w:rsidR="00A00FD6">
        <w:rPr>
          <w:rFonts w:ascii="Arial" w:eastAsia="Times New Roman" w:hAnsi="Arial" w:cs="Arial"/>
          <w:lang w:val="sr-Cyrl-RS" w:eastAsia="en-GB"/>
        </w:rPr>
        <w:t>пословна тајна</w:t>
      </w:r>
      <w:r w:rsidRPr="00846CF5">
        <w:rPr>
          <w:rFonts w:ascii="Arial" w:eastAsia="Times New Roman" w:hAnsi="Arial" w:cs="Arial"/>
          <w:lang w:val="sr-Cyrl-RS" w:eastAsia="en-GB"/>
        </w:rPr>
        <w:t>. Пословном тајном сматрају се подаци до којих је у току пословања дошао пружалац услуга повезаних с дигиталном имовином, а односе се на корисника тих услуга, укључујући и податке о његовој личности, као и податке о трансакцији с дигиталном имовином, осим оних који су учињени јавно доступним. Изузетно,</w:t>
      </w:r>
      <w:r>
        <w:rPr>
          <w:rFonts w:ascii="Arial" w:eastAsia="Times New Roman" w:hAnsi="Arial" w:cs="Arial"/>
          <w:lang w:val="sr-Cyrl-RS" w:eastAsia="en-GB"/>
        </w:rPr>
        <w:t xml:space="preserve"> </w:t>
      </w:r>
      <w:r w:rsidRPr="00846CF5">
        <w:rPr>
          <w:rFonts w:ascii="Arial" w:eastAsia="Times New Roman" w:hAnsi="Arial" w:cs="Arial"/>
          <w:lang w:val="sr-Cyrl-RS" w:eastAsia="en-GB"/>
        </w:rPr>
        <w:t>обвезник чувања пословне тајне може трећим лицима саопштити или доставити ове</w:t>
      </w:r>
      <w:r>
        <w:rPr>
          <w:rFonts w:ascii="Arial" w:eastAsia="Times New Roman" w:hAnsi="Arial" w:cs="Arial"/>
          <w:lang w:val="sr-Cyrl-RS" w:eastAsia="en-GB"/>
        </w:rPr>
        <w:t xml:space="preserve"> </w:t>
      </w:r>
      <w:r w:rsidRPr="00846CF5">
        <w:rPr>
          <w:rFonts w:ascii="Arial" w:eastAsia="Times New Roman" w:hAnsi="Arial" w:cs="Arial"/>
          <w:lang w:val="sr-Cyrl-RS" w:eastAsia="en-GB"/>
        </w:rPr>
        <w:t>податке, односно омогућити приступ тим подацима: ако је лице на које се ови подаци односе</w:t>
      </w:r>
      <w:r>
        <w:rPr>
          <w:rFonts w:ascii="Arial" w:eastAsia="Times New Roman" w:hAnsi="Arial" w:cs="Arial"/>
          <w:lang w:val="sr-Cyrl-RS" w:eastAsia="en-GB"/>
        </w:rPr>
        <w:t xml:space="preserve"> </w:t>
      </w:r>
      <w:r w:rsidRPr="00846CF5">
        <w:rPr>
          <w:rFonts w:ascii="Arial" w:eastAsia="Times New Roman" w:hAnsi="Arial" w:cs="Arial"/>
          <w:lang w:val="sr-Cyrl-RS" w:eastAsia="en-GB"/>
        </w:rPr>
        <w:t>дало свој претходни писмени пристанак; затим ако то захтева надзорни орган или друго регулаторно тело у Републици за потребе вршења надзора или ради обављања послова из овог или другог закона; на основу одлуке или захтева надлежног</w:t>
      </w:r>
      <w:r>
        <w:rPr>
          <w:rFonts w:ascii="Arial" w:eastAsia="Times New Roman" w:hAnsi="Arial" w:cs="Arial"/>
          <w:lang w:val="sr-Cyrl-RS" w:eastAsia="en-GB"/>
        </w:rPr>
        <w:t xml:space="preserve"> </w:t>
      </w:r>
      <w:r w:rsidRPr="00846CF5">
        <w:rPr>
          <w:rFonts w:ascii="Arial" w:eastAsia="Times New Roman" w:hAnsi="Arial" w:cs="Arial"/>
          <w:lang w:val="sr-Cyrl-RS" w:eastAsia="en-GB"/>
        </w:rPr>
        <w:t>суда; за потребе министарства надлежног за унутрашње послове, органа надлежног за</w:t>
      </w:r>
      <w:r>
        <w:rPr>
          <w:rFonts w:ascii="Arial" w:eastAsia="Times New Roman" w:hAnsi="Arial" w:cs="Arial"/>
          <w:lang w:val="sr-Cyrl-RS" w:eastAsia="en-GB"/>
        </w:rPr>
        <w:t xml:space="preserve"> </w:t>
      </w:r>
      <w:r w:rsidRPr="00846CF5">
        <w:rPr>
          <w:rFonts w:ascii="Arial" w:eastAsia="Times New Roman" w:hAnsi="Arial" w:cs="Arial"/>
          <w:lang w:val="sr-Cyrl-RS" w:eastAsia="en-GB"/>
        </w:rPr>
        <w:t>борбу против организованог криминала и органа надлежног за спречавање прања новца, у</w:t>
      </w:r>
      <w:r>
        <w:rPr>
          <w:rFonts w:ascii="Arial" w:eastAsia="Times New Roman" w:hAnsi="Arial" w:cs="Arial"/>
          <w:lang w:val="sr-Cyrl-RS" w:eastAsia="en-GB"/>
        </w:rPr>
        <w:t xml:space="preserve"> </w:t>
      </w:r>
      <w:r w:rsidRPr="00846CF5">
        <w:rPr>
          <w:rFonts w:ascii="Arial" w:eastAsia="Times New Roman" w:hAnsi="Arial" w:cs="Arial"/>
          <w:lang w:val="sr-Cyrl-RS" w:eastAsia="en-GB"/>
        </w:rPr>
        <w:t>складу с прописима; за потребе пореске управе</w:t>
      </w:r>
      <w:r>
        <w:rPr>
          <w:rFonts w:ascii="Arial" w:eastAsia="Times New Roman" w:hAnsi="Arial" w:cs="Arial"/>
          <w:lang w:val="sr-Cyrl-RS" w:eastAsia="en-GB"/>
        </w:rPr>
        <w:t xml:space="preserve">; </w:t>
      </w:r>
      <w:r w:rsidRPr="00846CF5">
        <w:rPr>
          <w:rFonts w:ascii="Arial" w:eastAsia="Times New Roman" w:hAnsi="Arial" w:cs="Arial"/>
          <w:lang w:val="sr-Cyrl-RS" w:eastAsia="en-GB"/>
        </w:rPr>
        <w:t>у вези са имовинским поступком, на основу захтева стараоца имовине или конзуларних представништава страних држава, после подношења писмених докумената којима се доказује оправдани интерес тих лица;</w:t>
      </w:r>
      <w:r>
        <w:rPr>
          <w:rFonts w:ascii="Arial" w:eastAsia="Times New Roman" w:hAnsi="Arial" w:cs="Arial"/>
          <w:lang w:val="sr-Cyrl-RS" w:eastAsia="en-GB"/>
        </w:rPr>
        <w:t xml:space="preserve"> </w:t>
      </w:r>
      <w:r w:rsidRPr="00846CF5">
        <w:rPr>
          <w:rFonts w:ascii="Arial" w:eastAsia="Times New Roman" w:hAnsi="Arial" w:cs="Arial"/>
          <w:lang w:val="sr-Cyrl-RS" w:eastAsia="en-GB"/>
        </w:rPr>
        <w:t>на захтев страног регулаторног тела, у складу са законом;</w:t>
      </w:r>
      <w:r w:rsidRPr="00846CF5">
        <w:rPr>
          <w:rFonts w:ascii="Arial" w:eastAsia="Times New Roman" w:hAnsi="Arial" w:cs="Arial"/>
          <w:lang w:val="sr-Cyrl-RS" w:eastAsia="en-GB"/>
        </w:rPr>
        <w:tab/>
      </w:r>
      <w:r>
        <w:rPr>
          <w:rFonts w:ascii="Arial" w:eastAsia="Times New Roman" w:hAnsi="Arial" w:cs="Arial"/>
          <w:lang w:val="sr-Cyrl-RS" w:eastAsia="en-GB"/>
        </w:rPr>
        <w:t>у вези</w:t>
      </w:r>
      <w:r w:rsidRPr="00846CF5">
        <w:rPr>
          <w:rFonts w:ascii="Arial" w:eastAsia="Times New Roman" w:hAnsi="Arial" w:cs="Arial"/>
          <w:lang w:val="sr-Cyrl-RS" w:eastAsia="en-GB"/>
        </w:rPr>
        <w:t xml:space="preserve"> са поступком извршења или обезбеђења на имовини корисника дигиталне имовине, на основу захтева суда, извршитеља или другог надлежног органа у том поступку; ако је то у другим случајевима прописано овим или другим законом. Пружалац услуга повезаних с дигиталном имовином има право да </w:t>
      </w:r>
      <w:r>
        <w:rPr>
          <w:rFonts w:ascii="Arial" w:eastAsia="Times New Roman" w:hAnsi="Arial" w:cs="Arial"/>
          <w:lang w:val="sr-Cyrl-RS" w:eastAsia="en-GB"/>
        </w:rPr>
        <w:t>те податке</w:t>
      </w:r>
      <w:r w:rsidRPr="00846CF5">
        <w:rPr>
          <w:rFonts w:ascii="Arial" w:eastAsia="Times New Roman" w:hAnsi="Arial" w:cs="Arial"/>
          <w:lang w:val="sr-Cyrl-RS" w:eastAsia="en-GB"/>
        </w:rPr>
        <w:t xml:space="preserve"> саопшти, односно достави судији за претходни поступак, јавном тужиоцу и судовима, односно другим органима који врше јавноправна овлашћења – искључиво ради заштите својих права, у складу са законом.</w:t>
      </w:r>
    </w:p>
    <w:p w14:paraId="127A93E6" w14:textId="0051F8BE" w:rsidR="00DE1822" w:rsidRDefault="00DE1822" w:rsidP="00846CF5">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Pr>
          <w:rFonts w:ascii="Arial" w:eastAsia="Times New Roman" w:hAnsi="Arial" w:cs="Arial"/>
          <w:b/>
          <w:lang w:val="sr-Cyrl-RS" w:eastAsia="en-GB"/>
        </w:rPr>
        <w:t>члану 8</w:t>
      </w:r>
      <w:r w:rsidR="006D4CB3">
        <w:rPr>
          <w:rFonts w:ascii="Arial" w:eastAsia="Times New Roman" w:hAnsi="Arial" w:cs="Arial"/>
          <w:b/>
          <w:lang w:val="sr-Cyrl-RS" w:eastAsia="en-GB"/>
        </w:rPr>
        <w:t>8</w:t>
      </w:r>
      <w:r>
        <w:rPr>
          <w:rFonts w:ascii="Arial" w:eastAsia="Times New Roman" w:hAnsi="Arial" w:cs="Arial"/>
          <w:b/>
          <w:lang w:val="sr-Cyrl-RS" w:eastAsia="en-GB"/>
        </w:rPr>
        <w:t xml:space="preserve">. </w:t>
      </w:r>
      <w:r w:rsidRPr="00DE1822">
        <w:rPr>
          <w:rFonts w:ascii="Arial" w:eastAsia="Times New Roman" w:hAnsi="Arial" w:cs="Arial"/>
          <w:lang w:val="sr-Cyrl-RS" w:eastAsia="en-GB"/>
        </w:rPr>
        <w:t xml:space="preserve">предвиђено је да су пружаоци услуга повезаних с дигиталном имовином дужни да при прикупљању и обради података о личности поступају у складу с </w:t>
      </w:r>
      <w:r w:rsidR="00A00FD6">
        <w:rPr>
          <w:rFonts w:ascii="Arial" w:eastAsia="Times New Roman" w:hAnsi="Arial" w:cs="Arial"/>
          <w:lang w:val="sr-Cyrl-RS" w:eastAsia="en-GB"/>
        </w:rPr>
        <w:t>законом</w:t>
      </w:r>
      <w:r w:rsidR="00A00FD6" w:rsidRPr="00DE1822">
        <w:rPr>
          <w:rFonts w:ascii="Arial" w:eastAsia="Times New Roman" w:hAnsi="Arial" w:cs="Arial"/>
          <w:lang w:val="sr-Cyrl-RS" w:eastAsia="en-GB"/>
        </w:rPr>
        <w:t xml:space="preserve"> </w:t>
      </w:r>
      <w:r w:rsidRPr="00DE1822">
        <w:rPr>
          <w:rFonts w:ascii="Arial" w:eastAsia="Times New Roman" w:hAnsi="Arial" w:cs="Arial"/>
          <w:lang w:val="sr-Cyrl-RS" w:eastAsia="en-GB"/>
        </w:rPr>
        <w:t>којим се уређује заштита података о личности.</w:t>
      </w:r>
    </w:p>
    <w:p w14:paraId="7205EE24" w14:textId="1C21CF4F" w:rsidR="00DE1822" w:rsidRDefault="00DE1822" w:rsidP="00DE1822">
      <w:pPr>
        <w:spacing w:after="120" w:line="240" w:lineRule="auto"/>
        <w:ind w:firstLine="284"/>
        <w:jc w:val="both"/>
        <w:rPr>
          <w:rFonts w:ascii="Arial" w:eastAsia="Times New Roman" w:hAnsi="Arial" w:cs="Arial"/>
          <w:lang w:val="sr-Cyrl-RS" w:eastAsia="en-GB"/>
        </w:rPr>
      </w:pPr>
      <w:r w:rsidRPr="00DE1822">
        <w:rPr>
          <w:rFonts w:ascii="Arial" w:eastAsia="Times New Roman" w:hAnsi="Arial" w:cs="Arial"/>
          <w:lang w:val="sr-Cyrl-RS" w:eastAsia="en-GB"/>
        </w:rPr>
        <w:t>У</w:t>
      </w:r>
      <w:r>
        <w:rPr>
          <w:rFonts w:ascii="Arial" w:eastAsia="Times New Roman" w:hAnsi="Arial" w:cs="Arial"/>
          <w:b/>
          <w:lang w:val="sr-Cyrl-RS" w:eastAsia="en-GB"/>
        </w:rPr>
        <w:t xml:space="preserve"> </w:t>
      </w:r>
      <w:r w:rsidRPr="00DE1822">
        <w:rPr>
          <w:rFonts w:ascii="Arial" w:eastAsia="Times New Roman" w:hAnsi="Arial" w:cs="Arial"/>
          <w:b/>
          <w:lang w:val="sr-Cyrl-RS" w:eastAsia="en-GB"/>
        </w:rPr>
        <w:t>члану 8</w:t>
      </w:r>
      <w:r w:rsidR="006D4CB3">
        <w:rPr>
          <w:rFonts w:ascii="Arial" w:eastAsia="Times New Roman" w:hAnsi="Arial" w:cs="Arial"/>
          <w:b/>
          <w:lang w:val="sr-Cyrl-RS" w:eastAsia="en-GB"/>
        </w:rPr>
        <w:t>9</w:t>
      </w:r>
      <w:r w:rsidRPr="00DE1822">
        <w:rPr>
          <w:rFonts w:ascii="Arial" w:eastAsia="Times New Roman" w:hAnsi="Arial" w:cs="Arial"/>
          <w:b/>
          <w:lang w:val="sr-Cyrl-RS" w:eastAsia="en-GB"/>
        </w:rPr>
        <w:t>.</w:t>
      </w:r>
      <w:r>
        <w:rPr>
          <w:rFonts w:ascii="Arial" w:eastAsia="Times New Roman" w:hAnsi="Arial" w:cs="Arial"/>
          <w:b/>
          <w:lang w:val="sr-Cyrl-RS" w:eastAsia="en-GB"/>
        </w:rPr>
        <w:t xml:space="preserve"> </w:t>
      </w:r>
      <w:r>
        <w:rPr>
          <w:rFonts w:ascii="Arial" w:eastAsia="Times New Roman" w:hAnsi="Arial" w:cs="Arial"/>
          <w:lang w:val="sr-Cyrl-RS" w:eastAsia="en-GB"/>
        </w:rPr>
        <w:t>утврђено је да је п</w:t>
      </w:r>
      <w:r w:rsidRPr="00DE1822">
        <w:rPr>
          <w:rFonts w:ascii="Arial" w:eastAsia="Times New Roman" w:hAnsi="Arial" w:cs="Arial"/>
          <w:lang w:val="sr-Cyrl-RS" w:eastAsia="en-GB"/>
        </w:rPr>
        <w:t>ружалац услуга повезаних с дигиталном имовином дужан да вођење пословних књига, признавање и вредновање имовине и обавеза, прихода и расхода, састављање, приказивање, достављање и обелодањивање информација из финансијских извештаја, као и интерну ревизију, врши у складу са законима којима се уређују рачуноводство и ревизија, ако овим законом није другачије прописано.</w:t>
      </w:r>
      <w:r>
        <w:rPr>
          <w:rFonts w:ascii="Arial" w:eastAsia="Times New Roman" w:hAnsi="Arial" w:cs="Arial"/>
          <w:lang w:val="sr-Cyrl-RS" w:eastAsia="en-GB"/>
        </w:rPr>
        <w:t xml:space="preserve"> </w:t>
      </w:r>
      <w:r w:rsidRPr="00DE1822">
        <w:rPr>
          <w:rFonts w:ascii="Arial" w:eastAsia="Times New Roman" w:hAnsi="Arial" w:cs="Arial"/>
          <w:lang w:val="sr-Cyrl-RS" w:eastAsia="en-GB"/>
        </w:rPr>
        <w:t>Пружалац услуга повезаних с дигиталном имовином који пружа услуге повезане са виртуелним валутама дужан је да одвојено евидентира пословне промене које се односе на услуге повезане с виртуелним валутама у односу на услуге повезане с другом дигиталном имовином и у односу на све друге делатности које обавља.</w:t>
      </w:r>
    </w:p>
    <w:p w14:paraId="0E9CB03F" w14:textId="12EBB6B8" w:rsidR="004E71FC" w:rsidRDefault="00DE1822" w:rsidP="00DE1822">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DE1822">
        <w:rPr>
          <w:rFonts w:ascii="Arial" w:eastAsia="Times New Roman" w:hAnsi="Arial" w:cs="Arial"/>
          <w:b/>
          <w:lang w:val="sr-Cyrl-RS" w:eastAsia="en-GB"/>
        </w:rPr>
        <w:t xml:space="preserve">члану </w:t>
      </w:r>
      <w:r w:rsidR="006D4CB3">
        <w:rPr>
          <w:rFonts w:ascii="Arial" w:eastAsia="Times New Roman" w:hAnsi="Arial" w:cs="Arial"/>
          <w:b/>
          <w:lang w:val="sr-Cyrl-RS" w:eastAsia="en-GB"/>
        </w:rPr>
        <w:t>90</w:t>
      </w:r>
      <w:r w:rsidRPr="00DE1822">
        <w:rPr>
          <w:rFonts w:ascii="Arial" w:eastAsia="Times New Roman" w:hAnsi="Arial" w:cs="Arial"/>
          <w:b/>
          <w:lang w:val="sr-Cyrl-RS" w:eastAsia="en-GB"/>
        </w:rPr>
        <w:t>.</w:t>
      </w:r>
      <w:r>
        <w:rPr>
          <w:rFonts w:ascii="Arial" w:eastAsia="Times New Roman" w:hAnsi="Arial" w:cs="Arial"/>
          <w:lang w:val="sr-Cyrl-RS" w:eastAsia="en-GB"/>
        </w:rPr>
        <w:t xml:space="preserve"> </w:t>
      </w:r>
      <w:r w:rsidRPr="00DE1822">
        <w:rPr>
          <w:rFonts w:ascii="Arial" w:eastAsia="Times New Roman" w:hAnsi="Arial" w:cs="Arial"/>
          <w:lang w:val="sr-Cyrl-RS" w:eastAsia="en-GB"/>
        </w:rPr>
        <w:t>утврђуј</w:t>
      </w:r>
      <w:r w:rsidR="00046FF7">
        <w:rPr>
          <w:rFonts w:ascii="Arial" w:eastAsia="Times New Roman" w:hAnsi="Arial" w:cs="Arial"/>
          <w:lang w:val="sr-Cyrl-RS" w:eastAsia="en-GB"/>
        </w:rPr>
        <w:t>у</w:t>
      </w:r>
      <w:r w:rsidRPr="00DE1822">
        <w:rPr>
          <w:rFonts w:ascii="Arial" w:eastAsia="Times New Roman" w:hAnsi="Arial" w:cs="Arial"/>
          <w:lang w:val="sr-Cyrl-RS" w:eastAsia="en-GB"/>
        </w:rPr>
        <w:t xml:space="preserve"> се обавеза </w:t>
      </w:r>
      <w:r>
        <w:rPr>
          <w:rFonts w:ascii="Arial" w:eastAsia="Times New Roman" w:hAnsi="Arial" w:cs="Arial"/>
          <w:lang w:val="sr-Cyrl-RS" w:eastAsia="en-GB"/>
        </w:rPr>
        <w:t xml:space="preserve">пружаоца услуга повезаних с дигиталном имовином </w:t>
      </w:r>
      <w:r w:rsidRPr="00DE1822">
        <w:rPr>
          <w:rFonts w:ascii="Arial" w:eastAsia="Times New Roman" w:hAnsi="Arial" w:cs="Arial"/>
          <w:lang w:val="sr-Cyrl-RS" w:eastAsia="en-GB"/>
        </w:rPr>
        <w:t>да обезбеди ревизију</w:t>
      </w:r>
      <w:r>
        <w:rPr>
          <w:rFonts w:ascii="Arial" w:eastAsia="Times New Roman" w:hAnsi="Arial" w:cs="Arial"/>
          <w:lang w:val="sr-Cyrl-RS" w:eastAsia="en-GB"/>
        </w:rPr>
        <w:t xml:space="preserve"> </w:t>
      </w:r>
      <w:r w:rsidRPr="00DE1822">
        <w:rPr>
          <w:rFonts w:ascii="Arial" w:eastAsia="Times New Roman" w:hAnsi="Arial" w:cs="Arial"/>
          <w:lang w:val="sr-Cyrl-RS" w:eastAsia="en-GB"/>
        </w:rPr>
        <w:t>својих финансијских извештаја у складу са законом којим се уређује ревизија</w:t>
      </w:r>
      <w:r>
        <w:rPr>
          <w:rFonts w:ascii="Arial" w:eastAsia="Times New Roman" w:hAnsi="Arial" w:cs="Arial"/>
          <w:lang w:val="sr-Cyrl-RS" w:eastAsia="en-GB"/>
        </w:rPr>
        <w:t xml:space="preserve"> и овим законом</w:t>
      </w:r>
      <w:r w:rsidRPr="00DE1822">
        <w:rPr>
          <w:rFonts w:ascii="Arial" w:eastAsia="Times New Roman" w:hAnsi="Arial" w:cs="Arial"/>
          <w:lang w:val="sr-Cyrl-RS" w:eastAsia="en-GB"/>
        </w:rPr>
        <w:t>, као и обавеза</w:t>
      </w:r>
      <w:r>
        <w:rPr>
          <w:rFonts w:ascii="Arial" w:eastAsia="Times New Roman" w:hAnsi="Arial" w:cs="Arial"/>
          <w:lang w:val="sr-Cyrl-RS" w:eastAsia="en-GB"/>
        </w:rPr>
        <w:t xml:space="preserve"> </w:t>
      </w:r>
      <w:r w:rsidRPr="00DE1822">
        <w:rPr>
          <w:rFonts w:ascii="Arial" w:eastAsia="Times New Roman" w:hAnsi="Arial" w:cs="Arial"/>
          <w:lang w:val="sr-Cyrl-RS" w:eastAsia="en-GB"/>
        </w:rPr>
        <w:t xml:space="preserve">спољног ревизора који обавља ту ревизију да </w:t>
      </w:r>
      <w:r>
        <w:rPr>
          <w:rFonts w:ascii="Arial" w:eastAsia="Times New Roman" w:hAnsi="Arial" w:cs="Arial"/>
          <w:lang w:val="sr-Cyrl-RS" w:eastAsia="en-GB"/>
        </w:rPr>
        <w:t>надзорни орган</w:t>
      </w:r>
      <w:r w:rsidRPr="00DE1822">
        <w:rPr>
          <w:rFonts w:ascii="Arial" w:eastAsia="Times New Roman" w:hAnsi="Arial" w:cs="Arial"/>
          <w:lang w:val="sr-Cyrl-RS" w:eastAsia="en-GB"/>
        </w:rPr>
        <w:t xml:space="preserve"> обавештава о свим</w:t>
      </w:r>
      <w:r>
        <w:rPr>
          <w:rFonts w:ascii="Arial" w:eastAsia="Times New Roman" w:hAnsi="Arial" w:cs="Arial"/>
          <w:lang w:val="sr-Cyrl-RS" w:eastAsia="en-GB"/>
        </w:rPr>
        <w:t xml:space="preserve"> </w:t>
      </w:r>
      <w:r w:rsidRPr="00DE1822">
        <w:rPr>
          <w:rFonts w:ascii="Arial" w:eastAsia="Times New Roman" w:hAnsi="Arial" w:cs="Arial"/>
          <w:lang w:val="sr-Cyrl-RS" w:eastAsia="en-GB"/>
        </w:rPr>
        <w:t>битним околностима и чињеницама које могу бити од значаја за надзор над пословањем</w:t>
      </w:r>
      <w:r>
        <w:rPr>
          <w:rFonts w:ascii="Arial" w:eastAsia="Times New Roman" w:hAnsi="Arial" w:cs="Arial"/>
          <w:lang w:val="sr-Cyrl-RS" w:eastAsia="en-GB"/>
        </w:rPr>
        <w:t xml:space="preserve"> тог пружаоца услуга.</w:t>
      </w:r>
    </w:p>
    <w:p w14:paraId="75136E1E" w14:textId="0C39DF6F" w:rsidR="00DE1822" w:rsidRPr="00DE1822" w:rsidRDefault="00DE1822" w:rsidP="00DE1822">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DE1822">
        <w:rPr>
          <w:rFonts w:ascii="Arial" w:eastAsia="Times New Roman" w:hAnsi="Arial" w:cs="Arial"/>
          <w:b/>
          <w:lang w:val="sr-Cyrl-RS" w:eastAsia="en-GB"/>
        </w:rPr>
        <w:t xml:space="preserve">члану </w:t>
      </w:r>
      <w:r w:rsidR="006D4CB3">
        <w:rPr>
          <w:rFonts w:ascii="Arial" w:eastAsia="Times New Roman" w:hAnsi="Arial" w:cs="Arial"/>
          <w:b/>
          <w:lang w:val="sr-Cyrl-RS" w:eastAsia="en-GB"/>
        </w:rPr>
        <w:t>91</w:t>
      </w:r>
      <w:r>
        <w:rPr>
          <w:rFonts w:ascii="Arial" w:eastAsia="Times New Roman" w:hAnsi="Arial" w:cs="Arial"/>
          <w:lang w:val="sr-Cyrl-RS" w:eastAsia="en-GB"/>
        </w:rPr>
        <w:t xml:space="preserve">. </w:t>
      </w:r>
      <w:r w:rsidRPr="00DE1822">
        <w:rPr>
          <w:rFonts w:ascii="Arial" w:eastAsia="Times New Roman" w:hAnsi="Arial" w:cs="Arial"/>
          <w:lang w:val="sr-Cyrl-RS" w:eastAsia="en-GB"/>
        </w:rPr>
        <w:t>прописује се обавеза достављања појединачних финансијских извештаја</w:t>
      </w:r>
      <w:r>
        <w:rPr>
          <w:rFonts w:ascii="Arial" w:eastAsia="Times New Roman" w:hAnsi="Arial" w:cs="Arial"/>
          <w:lang w:val="sr-Cyrl-RS" w:eastAsia="en-GB"/>
        </w:rPr>
        <w:t xml:space="preserve"> пружаоца услуга повезаних с дигиталном имовином</w:t>
      </w:r>
      <w:r w:rsidRPr="00DE1822">
        <w:rPr>
          <w:rFonts w:ascii="Arial" w:eastAsia="Times New Roman" w:hAnsi="Arial" w:cs="Arial"/>
          <w:lang w:val="sr-Cyrl-RS" w:eastAsia="en-GB"/>
        </w:rPr>
        <w:t xml:space="preserve"> (као и консолидованих финансијских извештаја </w:t>
      </w:r>
      <w:r>
        <w:rPr>
          <w:rFonts w:ascii="Arial" w:eastAsia="Times New Roman" w:hAnsi="Arial" w:cs="Arial"/>
          <w:lang w:val="sr-Cyrl-RS" w:eastAsia="en-GB"/>
        </w:rPr>
        <w:t xml:space="preserve">ако је дужан да их </w:t>
      </w:r>
      <w:r w:rsidRPr="00DE1822">
        <w:rPr>
          <w:rFonts w:ascii="Arial" w:eastAsia="Times New Roman" w:hAnsi="Arial" w:cs="Arial"/>
          <w:lang w:val="sr-Cyrl-RS" w:eastAsia="en-GB"/>
        </w:rPr>
        <w:t xml:space="preserve">саставља) са извештајем спољног ревизора </w:t>
      </w:r>
      <w:r>
        <w:rPr>
          <w:rFonts w:ascii="Arial" w:eastAsia="Times New Roman" w:hAnsi="Arial" w:cs="Arial"/>
          <w:lang w:val="sr-Cyrl-RS" w:eastAsia="en-GB"/>
        </w:rPr>
        <w:t>надзорном органу</w:t>
      </w:r>
      <w:r w:rsidRPr="00DE1822">
        <w:rPr>
          <w:rFonts w:ascii="Arial" w:eastAsia="Times New Roman" w:hAnsi="Arial" w:cs="Arial"/>
          <w:lang w:val="sr-Cyrl-RS" w:eastAsia="en-GB"/>
        </w:rPr>
        <w:t>, у року од 30 дана од</w:t>
      </w:r>
      <w:r>
        <w:rPr>
          <w:rFonts w:ascii="Arial" w:eastAsia="Times New Roman" w:hAnsi="Arial" w:cs="Arial"/>
          <w:lang w:val="sr-Cyrl-RS" w:eastAsia="en-GB"/>
        </w:rPr>
        <w:t xml:space="preserve"> </w:t>
      </w:r>
      <w:r w:rsidRPr="00DE1822">
        <w:rPr>
          <w:rFonts w:ascii="Arial" w:eastAsia="Times New Roman" w:hAnsi="Arial" w:cs="Arial"/>
          <w:lang w:val="sr-Cyrl-RS" w:eastAsia="en-GB"/>
        </w:rPr>
        <w:t>дана достављања тих извештаја у складу са законом којим се уређује рачуноводство.</w:t>
      </w:r>
    </w:p>
    <w:p w14:paraId="12E03F3A" w14:textId="0675B742" w:rsidR="00DE1822" w:rsidRDefault="000831E5" w:rsidP="00DE1822">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0831E5">
        <w:rPr>
          <w:rFonts w:ascii="Arial" w:eastAsia="Times New Roman" w:hAnsi="Arial" w:cs="Arial"/>
          <w:b/>
          <w:lang w:val="sr-Cyrl-RS" w:eastAsia="en-GB"/>
        </w:rPr>
        <w:t>члану 9</w:t>
      </w:r>
      <w:r w:rsidR="006D4CB3">
        <w:rPr>
          <w:rFonts w:ascii="Arial" w:eastAsia="Times New Roman" w:hAnsi="Arial" w:cs="Arial"/>
          <w:b/>
          <w:lang w:val="sr-Cyrl-RS" w:eastAsia="en-GB"/>
        </w:rPr>
        <w:t>2</w:t>
      </w:r>
      <w:r w:rsidRPr="000831E5">
        <w:rPr>
          <w:rFonts w:ascii="Arial" w:eastAsia="Times New Roman" w:hAnsi="Arial" w:cs="Arial"/>
          <w:b/>
          <w:lang w:val="sr-Cyrl-RS" w:eastAsia="en-GB"/>
        </w:rPr>
        <w:t>.</w:t>
      </w:r>
      <w:r>
        <w:rPr>
          <w:rFonts w:ascii="Arial" w:eastAsia="Times New Roman" w:hAnsi="Arial" w:cs="Arial"/>
          <w:lang w:val="sr-Cyrl-RS" w:eastAsia="en-GB"/>
        </w:rPr>
        <w:t xml:space="preserve"> предвиђено је да је п</w:t>
      </w:r>
      <w:r w:rsidRPr="000831E5">
        <w:rPr>
          <w:rFonts w:ascii="Arial" w:eastAsia="Times New Roman" w:hAnsi="Arial" w:cs="Arial"/>
          <w:lang w:val="sr-Cyrl-RS" w:eastAsia="en-GB"/>
        </w:rPr>
        <w:t>ружалац услуга повезаних с дигиталном имовином дужан да успостави, одржава и унапређује поуздане, ефикасне и свеобухватне системе управљања и унутрашњих контрола који обезбеђују одговорно и поуздано управљање тим пружаоцем услуга повезаних с дигиталном имовином.</w:t>
      </w:r>
    </w:p>
    <w:p w14:paraId="5E021D20" w14:textId="5179BFE9" w:rsidR="000831E5" w:rsidRDefault="000831E5" w:rsidP="000831E5">
      <w:pPr>
        <w:spacing w:after="120" w:line="240" w:lineRule="auto"/>
        <w:ind w:firstLine="284"/>
        <w:jc w:val="both"/>
        <w:rPr>
          <w:rFonts w:ascii="Arial" w:eastAsia="Times New Roman" w:hAnsi="Arial" w:cs="Arial"/>
          <w:lang w:val="sr-Cyrl-RS" w:eastAsia="en-GB"/>
        </w:rPr>
      </w:pPr>
      <w:r w:rsidRPr="000831E5">
        <w:rPr>
          <w:rFonts w:ascii="Arial" w:eastAsia="Times New Roman" w:hAnsi="Arial" w:cs="Arial"/>
          <w:b/>
          <w:lang w:val="sr-Cyrl-RS" w:eastAsia="en-GB"/>
        </w:rPr>
        <w:t>Чланом 9</w:t>
      </w:r>
      <w:r w:rsidR="006D4CB3">
        <w:rPr>
          <w:rFonts w:ascii="Arial" w:eastAsia="Times New Roman" w:hAnsi="Arial" w:cs="Arial"/>
          <w:b/>
          <w:lang w:val="sr-Cyrl-RS" w:eastAsia="en-GB"/>
        </w:rPr>
        <w:t>3</w:t>
      </w:r>
      <w:r w:rsidRPr="000831E5">
        <w:rPr>
          <w:rFonts w:ascii="Arial" w:eastAsia="Times New Roman" w:hAnsi="Arial" w:cs="Arial"/>
          <w:b/>
          <w:lang w:val="sr-Cyrl-RS" w:eastAsia="en-GB"/>
        </w:rPr>
        <w:t>.</w:t>
      </w:r>
      <w:r w:rsidRPr="000831E5">
        <w:rPr>
          <w:rFonts w:ascii="Arial" w:eastAsia="Times New Roman" w:hAnsi="Arial" w:cs="Arial"/>
          <w:lang w:val="sr-Cyrl-RS" w:eastAsia="en-GB"/>
        </w:rPr>
        <w:t xml:space="preserve"> дата је могућност пружаоцу услуга повезаних с дигиталном имовином</w:t>
      </w:r>
      <w:r w:rsidRPr="00E552B4">
        <w:rPr>
          <w:rFonts w:ascii="Arial" w:hAnsi="Arial"/>
          <w:lang w:val="sr-Cyrl-RS"/>
        </w:rPr>
        <w:t xml:space="preserve"> </w:t>
      </w:r>
      <w:r w:rsidRPr="000831E5">
        <w:rPr>
          <w:rFonts w:ascii="Arial" w:hAnsi="Arial" w:cs="Arial"/>
          <w:lang w:val="sr-Cyrl-RS"/>
        </w:rPr>
        <w:t xml:space="preserve">да </w:t>
      </w:r>
      <w:r w:rsidRPr="000831E5">
        <w:rPr>
          <w:rFonts w:ascii="Arial" w:eastAsia="Times New Roman" w:hAnsi="Arial" w:cs="Arial"/>
          <w:lang w:val="sr-Cyrl-RS" w:eastAsia="en-GB"/>
        </w:rPr>
        <w:t>повери обављање појединих оперативних послова повезаних с пружањем услуга повезаних с дигиталном имовином трећем лицу</w:t>
      </w:r>
      <w:r>
        <w:rPr>
          <w:rFonts w:ascii="Arial" w:eastAsia="Times New Roman" w:hAnsi="Arial" w:cs="Arial"/>
          <w:lang w:val="sr-Cyrl-RS" w:eastAsia="en-GB"/>
        </w:rPr>
        <w:t xml:space="preserve"> </w:t>
      </w:r>
      <w:r w:rsidRPr="000831E5">
        <w:rPr>
          <w:rFonts w:ascii="Arial" w:eastAsia="Times New Roman" w:hAnsi="Arial" w:cs="Arial"/>
          <w:lang w:val="sr-Cyrl-RS" w:eastAsia="en-GB"/>
        </w:rPr>
        <w:t>(нпр. послови информационих технологија</w:t>
      </w:r>
      <w:r>
        <w:rPr>
          <w:rFonts w:ascii="Arial" w:eastAsia="Times New Roman" w:hAnsi="Arial" w:cs="Arial"/>
          <w:lang w:val="sr-Cyrl-RS" w:eastAsia="en-GB"/>
        </w:rPr>
        <w:t>).</w:t>
      </w:r>
      <w:r w:rsidRPr="000831E5">
        <w:rPr>
          <w:rFonts w:ascii="Arial" w:eastAsia="Times New Roman" w:hAnsi="Arial" w:cs="Arial"/>
          <w:lang w:val="sr-Cyrl-RS" w:eastAsia="en-GB"/>
        </w:rPr>
        <w:t xml:space="preserve"> </w:t>
      </w:r>
      <w:r>
        <w:rPr>
          <w:rFonts w:ascii="Arial" w:eastAsia="Times New Roman" w:hAnsi="Arial" w:cs="Arial"/>
          <w:lang w:val="sr-Cyrl-RS" w:eastAsia="en-GB"/>
        </w:rPr>
        <w:t xml:space="preserve">У овом члану </w:t>
      </w:r>
      <w:r w:rsidRPr="000831E5">
        <w:rPr>
          <w:rFonts w:ascii="Arial" w:eastAsia="Times New Roman" w:hAnsi="Arial" w:cs="Arial"/>
          <w:lang w:val="sr-Cyrl-RS" w:eastAsia="en-GB"/>
        </w:rPr>
        <w:t xml:space="preserve">утврђени </w:t>
      </w:r>
      <w:r>
        <w:rPr>
          <w:rFonts w:ascii="Arial" w:eastAsia="Times New Roman" w:hAnsi="Arial" w:cs="Arial"/>
          <w:lang w:val="sr-Cyrl-RS" w:eastAsia="en-GB"/>
        </w:rPr>
        <w:t>су и</w:t>
      </w:r>
      <w:r w:rsidRPr="000831E5">
        <w:rPr>
          <w:rFonts w:ascii="Arial" w:eastAsia="Times New Roman" w:hAnsi="Arial" w:cs="Arial"/>
          <w:lang w:val="sr-Cyrl-RS" w:eastAsia="en-GB"/>
        </w:rPr>
        <w:t xml:space="preserve"> услови под којима </w:t>
      </w:r>
      <w:r>
        <w:rPr>
          <w:rFonts w:ascii="Arial" w:eastAsia="Times New Roman" w:hAnsi="Arial" w:cs="Arial"/>
          <w:lang w:val="sr-Cyrl-RS" w:eastAsia="en-GB"/>
        </w:rPr>
        <w:t>тај пружалац услуга</w:t>
      </w:r>
      <w:r w:rsidRPr="000831E5">
        <w:rPr>
          <w:rFonts w:ascii="Arial" w:eastAsia="Times New Roman" w:hAnsi="Arial" w:cs="Arial"/>
          <w:lang w:val="sr-Cyrl-RS" w:eastAsia="en-GB"/>
        </w:rPr>
        <w:t xml:space="preserve"> може поверити</w:t>
      </w:r>
      <w:r>
        <w:rPr>
          <w:rFonts w:ascii="Arial" w:eastAsia="Times New Roman" w:hAnsi="Arial" w:cs="Arial"/>
          <w:lang w:val="sr-Cyrl-RS" w:eastAsia="en-GB"/>
        </w:rPr>
        <w:t xml:space="preserve"> </w:t>
      </w:r>
      <w:r w:rsidRPr="000831E5">
        <w:rPr>
          <w:rFonts w:ascii="Arial" w:eastAsia="Times New Roman" w:hAnsi="Arial" w:cs="Arial"/>
          <w:lang w:val="sr-Cyrl-RS" w:eastAsia="en-GB"/>
        </w:rPr>
        <w:t>обављање појединих оперативних послова</w:t>
      </w:r>
      <w:r>
        <w:rPr>
          <w:rFonts w:ascii="Arial" w:eastAsia="Times New Roman" w:hAnsi="Arial" w:cs="Arial"/>
          <w:lang w:val="sr-Cyrl-RS" w:eastAsia="en-GB"/>
        </w:rPr>
        <w:t xml:space="preserve"> трећем лицу. Пружалац услуга повезаних с дигиталном имовином је </w:t>
      </w:r>
      <w:r w:rsidRPr="000831E5">
        <w:rPr>
          <w:rFonts w:ascii="Arial" w:eastAsia="Times New Roman" w:hAnsi="Arial" w:cs="Arial"/>
          <w:lang w:val="sr-Cyrl-RS" w:eastAsia="en-GB"/>
        </w:rPr>
        <w:t xml:space="preserve">дужан да о </w:t>
      </w:r>
      <w:r>
        <w:rPr>
          <w:rFonts w:ascii="Arial" w:eastAsia="Times New Roman" w:hAnsi="Arial" w:cs="Arial"/>
          <w:lang w:val="sr-Cyrl-RS" w:eastAsia="en-GB"/>
        </w:rPr>
        <w:t xml:space="preserve">намераваном поверавању </w:t>
      </w:r>
      <w:r w:rsidRPr="000831E5">
        <w:rPr>
          <w:rFonts w:ascii="Arial" w:eastAsia="Times New Roman" w:hAnsi="Arial" w:cs="Arial"/>
          <w:lang w:val="sr-Cyrl-RS" w:eastAsia="en-GB"/>
        </w:rPr>
        <w:t>претходно обавести надзорни орган, најкасније 30 дана пре дана намераваног поверавања.</w:t>
      </w:r>
      <w:r>
        <w:rPr>
          <w:rFonts w:ascii="Arial" w:eastAsia="Times New Roman" w:hAnsi="Arial" w:cs="Arial"/>
          <w:lang w:val="sr-Cyrl-RS" w:eastAsia="en-GB"/>
        </w:rPr>
        <w:t xml:space="preserve"> Такође, дужан је</w:t>
      </w:r>
      <w:r w:rsidRPr="000831E5">
        <w:rPr>
          <w:rFonts w:ascii="Arial" w:eastAsia="Times New Roman" w:hAnsi="Arial" w:cs="Arial"/>
          <w:lang w:val="sr-Cyrl-RS" w:eastAsia="en-GB"/>
        </w:rPr>
        <w:t xml:space="preserve"> да надзорном органу обезбеди, у оквиру својих могућности, вршење надзора над лицем коме је поверио обављање појединих оперативних послова</w:t>
      </w:r>
      <w:r>
        <w:rPr>
          <w:rFonts w:ascii="Arial" w:eastAsia="Times New Roman" w:hAnsi="Arial" w:cs="Arial"/>
          <w:lang w:val="sr-Cyrl-RS" w:eastAsia="en-GB"/>
        </w:rPr>
        <w:t xml:space="preserve"> (уважава се чињеница да у одређеним случајевима могућност вршења овог надзора може бити отежана</w:t>
      </w:r>
      <w:r w:rsidR="00046FF7">
        <w:rPr>
          <w:rFonts w:ascii="Arial" w:eastAsia="Times New Roman" w:hAnsi="Arial" w:cs="Arial"/>
          <w:lang w:val="sr-Cyrl-RS" w:eastAsia="en-GB"/>
        </w:rPr>
        <w:t xml:space="preserve"> или онемогућена</w:t>
      </w:r>
      <w:r>
        <w:rPr>
          <w:rFonts w:ascii="Arial" w:eastAsia="Times New Roman" w:hAnsi="Arial" w:cs="Arial"/>
          <w:lang w:val="sr-Cyrl-RS" w:eastAsia="en-GB"/>
        </w:rPr>
        <w:t xml:space="preserve"> због околности на које пружалац услуга повезаних с дигиталном имовином не може да утиче)</w:t>
      </w:r>
      <w:r w:rsidRPr="000831E5">
        <w:rPr>
          <w:rFonts w:ascii="Arial" w:eastAsia="Times New Roman" w:hAnsi="Arial" w:cs="Arial"/>
          <w:lang w:val="sr-Cyrl-RS" w:eastAsia="en-GB"/>
        </w:rPr>
        <w:t xml:space="preserve">, као и да </w:t>
      </w:r>
      <w:r>
        <w:rPr>
          <w:rFonts w:ascii="Arial" w:eastAsia="Times New Roman" w:hAnsi="Arial" w:cs="Arial"/>
          <w:lang w:val="sr-Cyrl-RS" w:eastAsia="en-GB"/>
        </w:rPr>
        <w:t xml:space="preserve">надзорном органу </w:t>
      </w:r>
      <w:r w:rsidRPr="000831E5">
        <w:rPr>
          <w:rFonts w:ascii="Arial" w:eastAsia="Times New Roman" w:hAnsi="Arial" w:cs="Arial"/>
          <w:lang w:val="sr-Cyrl-RS" w:eastAsia="en-GB"/>
        </w:rPr>
        <w:t>обезбеди увид у пословне књиге и другу документацију и податке настале у вези са обављањем ових послова, а којима то лице располаже.</w:t>
      </w:r>
      <w:r>
        <w:rPr>
          <w:rFonts w:ascii="Arial" w:eastAsia="Times New Roman" w:hAnsi="Arial" w:cs="Arial"/>
          <w:lang w:val="sr-Cyrl-RS" w:eastAsia="en-GB"/>
        </w:rPr>
        <w:t xml:space="preserve"> </w:t>
      </w:r>
      <w:r w:rsidRPr="000831E5">
        <w:rPr>
          <w:rFonts w:ascii="Arial" w:eastAsia="Times New Roman" w:hAnsi="Arial" w:cs="Arial"/>
          <w:lang w:val="sr-Cyrl-RS" w:eastAsia="en-GB"/>
        </w:rPr>
        <w:t>Пружалац услуга повезаних с дигиталном имовином одговара за законито пословање лица коме је поверио обављање појединих оперативних послова.</w:t>
      </w:r>
    </w:p>
    <w:p w14:paraId="45426A84" w14:textId="6DD55599" w:rsidR="000831E5" w:rsidRDefault="008C48BB" w:rsidP="008C48BB">
      <w:pPr>
        <w:spacing w:after="120" w:line="240" w:lineRule="auto"/>
        <w:ind w:firstLine="284"/>
        <w:jc w:val="both"/>
        <w:rPr>
          <w:rFonts w:ascii="Arial" w:eastAsia="Times New Roman" w:hAnsi="Arial" w:cs="Arial"/>
          <w:lang w:val="sr-Cyrl-RS" w:eastAsia="en-GB"/>
        </w:rPr>
      </w:pPr>
      <w:r w:rsidRPr="008C48BB">
        <w:rPr>
          <w:rFonts w:ascii="Arial" w:eastAsia="Times New Roman" w:hAnsi="Arial" w:cs="Arial"/>
          <w:b/>
          <w:lang w:val="sr-Cyrl-RS" w:eastAsia="en-GB"/>
        </w:rPr>
        <w:t>Чланом 9</w:t>
      </w:r>
      <w:r w:rsidR="006D4CB3">
        <w:rPr>
          <w:rFonts w:ascii="Arial" w:eastAsia="Times New Roman" w:hAnsi="Arial" w:cs="Arial"/>
          <w:b/>
          <w:lang w:val="sr-Cyrl-RS" w:eastAsia="en-GB"/>
        </w:rPr>
        <w:t>4</w:t>
      </w:r>
      <w:r w:rsidRPr="008C48BB">
        <w:rPr>
          <w:rFonts w:ascii="Arial" w:eastAsia="Times New Roman" w:hAnsi="Arial" w:cs="Arial"/>
          <w:b/>
          <w:lang w:val="sr-Cyrl-RS" w:eastAsia="en-GB"/>
        </w:rPr>
        <w:t>.</w:t>
      </w:r>
      <w:r>
        <w:rPr>
          <w:rFonts w:ascii="Arial" w:eastAsia="Times New Roman" w:hAnsi="Arial" w:cs="Arial"/>
          <w:lang w:val="sr-Cyrl-RS" w:eastAsia="en-GB"/>
        </w:rPr>
        <w:t xml:space="preserve"> предвиђено је да п</w:t>
      </w:r>
      <w:r w:rsidRPr="008C48BB">
        <w:rPr>
          <w:rFonts w:ascii="Arial" w:eastAsia="Times New Roman" w:hAnsi="Arial" w:cs="Arial"/>
          <w:lang w:val="sr-Cyrl-RS" w:eastAsia="en-GB"/>
        </w:rPr>
        <w:t xml:space="preserve">ружалац услуга повезаних с дигиталном имовином може пружати услуге повезане с дигиталном имовином у страној држави или преко огранка или непосредно, </w:t>
      </w:r>
      <w:r>
        <w:rPr>
          <w:rFonts w:ascii="Arial" w:eastAsia="Times New Roman" w:hAnsi="Arial" w:cs="Arial"/>
          <w:lang w:val="sr-Cyrl-RS" w:eastAsia="en-GB"/>
        </w:rPr>
        <w:t xml:space="preserve">а у оба случаја је дужан да прибави сагласност надзорног органа. Између осталог, пружалац услуга повезаних с дигиталном имовином мора да докаже надзорном органу </w:t>
      </w:r>
      <w:r w:rsidRPr="008C48BB">
        <w:rPr>
          <w:rFonts w:ascii="Arial" w:eastAsia="Times New Roman" w:hAnsi="Arial" w:cs="Arial"/>
          <w:lang w:val="sr-Cyrl-RS" w:eastAsia="en-GB"/>
        </w:rPr>
        <w:t>да су прописи стране државе у којој оснива огранак, односно непосредно пружа услуге повезане с дигиталном имовином, усклађени са међународним стандардима у области спречавања прања новца и финансирања тероризма, нарочито у области која се односи на дигиталну имовину и обавезе пружалаца услуга повезаних с дигиталном имовином</w:t>
      </w:r>
      <w:r>
        <w:rPr>
          <w:rFonts w:ascii="Arial" w:eastAsia="Times New Roman" w:hAnsi="Arial" w:cs="Arial"/>
          <w:lang w:val="sr-Cyrl-RS" w:eastAsia="en-GB"/>
        </w:rPr>
        <w:t>, као и</w:t>
      </w:r>
      <w:r w:rsidRPr="008C48BB">
        <w:rPr>
          <w:rFonts w:ascii="Arial" w:eastAsia="Times New Roman" w:hAnsi="Arial" w:cs="Arial"/>
          <w:lang w:val="sr-Cyrl-RS" w:eastAsia="en-GB"/>
        </w:rPr>
        <w:t xml:space="preserve"> да не постоје сметње да надзорни орган спроводи надзор над пословањем огранка у страној држави у којој оснива огранак, односно непосредним пружањем услуга повезаних с дигиталном имовином у одређеној страној држави.</w:t>
      </w:r>
    </w:p>
    <w:p w14:paraId="6CAB3C86" w14:textId="6F1D7B03" w:rsidR="008C48BB" w:rsidRDefault="006122C8" w:rsidP="008C48BB">
      <w:pPr>
        <w:spacing w:after="120" w:line="240" w:lineRule="auto"/>
        <w:ind w:firstLine="284"/>
        <w:jc w:val="both"/>
        <w:rPr>
          <w:rFonts w:ascii="Arial" w:eastAsia="Times New Roman" w:hAnsi="Arial" w:cs="Arial"/>
          <w:lang w:val="sr-Cyrl-RS" w:eastAsia="en-GB"/>
        </w:rPr>
      </w:pPr>
      <w:r w:rsidRPr="006122C8">
        <w:rPr>
          <w:rFonts w:ascii="Arial" w:eastAsia="Times New Roman" w:hAnsi="Arial" w:cs="Arial"/>
          <w:b/>
          <w:lang w:val="sr-Cyrl-RS" w:eastAsia="en-GB"/>
        </w:rPr>
        <w:t>Чланом 9</w:t>
      </w:r>
      <w:r w:rsidR="006D4CB3">
        <w:rPr>
          <w:rFonts w:ascii="Arial" w:eastAsia="Times New Roman" w:hAnsi="Arial" w:cs="Arial"/>
          <w:b/>
          <w:lang w:val="sr-Cyrl-RS" w:eastAsia="en-GB"/>
        </w:rPr>
        <w:t>5</w:t>
      </w:r>
      <w:r w:rsidRPr="006122C8">
        <w:rPr>
          <w:rFonts w:ascii="Arial" w:eastAsia="Times New Roman" w:hAnsi="Arial" w:cs="Arial"/>
          <w:b/>
          <w:lang w:val="sr-Cyrl-RS" w:eastAsia="en-GB"/>
        </w:rPr>
        <w:t>.</w:t>
      </w:r>
      <w:r>
        <w:rPr>
          <w:rFonts w:ascii="Arial" w:eastAsia="Times New Roman" w:hAnsi="Arial" w:cs="Arial"/>
          <w:lang w:val="sr-Cyrl-RS" w:eastAsia="en-GB"/>
        </w:rPr>
        <w:t xml:space="preserve"> утврђено је да је п</w:t>
      </w:r>
      <w:r w:rsidRPr="006122C8">
        <w:rPr>
          <w:rFonts w:ascii="Arial" w:eastAsia="Times New Roman" w:hAnsi="Arial" w:cs="Arial"/>
          <w:lang w:val="sr-Cyrl-RS" w:eastAsia="en-GB"/>
        </w:rPr>
        <w:t>ружалац услуга повезаних с дигиталном имовином дужан да у сваком тренутку послује у складу са организационим, кадровским, техничким и другим захтевима утврђеним овим законом и другим прописима.</w:t>
      </w:r>
    </w:p>
    <w:p w14:paraId="04B34C58" w14:textId="328625A6" w:rsidR="006122C8" w:rsidRDefault="006122C8" w:rsidP="008C48BB">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6122C8">
        <w:rPr>
          <w:rFonts w:ascii="Arial" w:eastAsia="Times New Roman" w:hAnsi="Arial" w:cs="Arial"/>
          <w:b/>
          <w:lang w:val="sr-Cyrl-RS" w:eastAsia="en-GB"/>
        </w:rPr>
        <w:t>члану 9</w:t>
      </w:r>
      <w:r w:rsidR="006D4CB3">
        <w:rPr>
          <w:rFonts w:ascii="Arial" w:eastAsia="Times New Roman" w:hAnsi="Arial" w:cs="Arial"/>
          <w:b/>
          <w:lang w:val="sr-Cyrl-RS" w:eastAsia="en-GB"/>
        </w:rPr>
        <w:t>6</w:t>
      </w:r>
      <w:r w:rsidRPr="006122C8">
        <w:rPr>
          <w:rFonts w:ascii="Arial" w:eastAsia="Times New Roman" w:hAnsi="Arial" w:cs="Arial"/>
          <w:b/>
          <w:lang w:val="sr-Cyrl-RS" w:eastAsia="en-GB"/>
        </w:rPr>
        <w:t>.</w:t>
      </w:r>
      <w:r>
        <w:rPr>
          <w:rFonts w:ascii="Arial" w:eastAsia="Times New Roman" w:hAnsi="Arial" w:cs="Arial"/>
          <w:lang w:val="sr-Cyrl-RS" w:eastAsia="en-GB"/>
        </w:rPr>
        <w:t xml:space="preserve"> утврђено је да п</w:t>
      </w:r>
      <w:r w:rsidRPr="006122C8">
        <w:rPr>
          <w:rFonts w:ascii="Arial" w:eastAsia="Times New Roman" w:hAnsi="Arial" w:cs="Arial"/>
          <w:lang w:val="sr-Cyrl-RS" w:eastAsia="en-GB"/>
        </w:rPr>
        <w:t xml:space="preserve">ружалац услуга повезаних с дигиталном имовином који има дозволу за пружање </w:t>
      </w:r>
      <w:r>
        <w:rPr>
          <w:rFonts w:ascii="Arial" w:eastAsia="Times New Roman" w:hAnsi="Arial" w:cs="Arial"/>
          <w:lang w:val="sr-Cyrl-RS" w:eastAsia="en-GB"/>
        </w:rPr>
        <w:t xml:space="preserve">услуге </w:t>
      </w:r>
      <w:r w:rsidRPr="00BD38EB">
        <w:rPr>
          <w:rFonts w:ascii="Arial" w:eastAsia="Times New Roman" w:hAnsi="Arial" w:cs="Arial"/>
          <w:lang w:val="sr-Cyrl-RS" w:eastAsia="en-GB"/>
        </w:rPr>
        <w:t>пријем</w:t>
      </w:r>
      <w:r>
        <w:rPr>
          <w:rFonts w:ascii="Arial" w:eastAsia="Times New Roman" w:hAnsi="Arial" w:cs="Arial"/>
          <w:lang w:val="sr-Cyrl-RS" w:eastAsia="en-GB"/>
        </w:rPr>
        <w:t>а</w:t>
      </w:r>
      <w:r w:rsidRPr="00BD38EB">
        <w:rPr>
          <w:rFonts w:ascii="Arial" w:eastAsia="Times New Roman" w:hAnsi="Arial" w:cs="Arial"/>
          <w:lang w:val="sr-Cyrl-RS" w:eastAsia="en-GB"/>
        </w:rPr>
        <w:t>, пренос</w:t>
      </w:r>
      <w:r>
        <w:rPr>
          <w:rFonts w:ascii="Arial" w:eastAsia="Times New Roman" w:hAnsi="Arial" w:cs="Arial"/>
          <w:lang w:val="sr-Cyrl-RS" w:eastAsia="en-GB"/>
        </w:rPr>
        <w:t>а</w:t>
      </w:r>
      <w:r w:rsidRPr="00BD38EB">
        <w:rPr>
          <w:rFonts w:ascii="Arial" w:eastAsia="Times New Roman" w:hAnsi="Arial" w:cs="Arial"/>
          <w:lang w:val="sr-Cyrl-RS" w:eastAsia="en-GB"/>
        </w:rPr>
        <w:t xml:space="preserve"> и извршењ</w:t>
      </w:r>
      <w:r>
        <w:rPr>
          <w:rFonts w:ascii="Arial" w:eastAsia="Times New Roman" w:hAnsi="Arial" w:cs="Arial"/>
          <w:lang w:val="sr-Cyrl-RS" w:eastAsia="en-GB"/>
        </w:rPr>
        <w:t>а</w:t>
      </w:r>
      <w:r w:rsidRPr="00BD38EB">
        <w:rPr>
          <w:rFonts w:ascii="Arial" w:eastAsia="Times New Roman" w:hAnsi="Arial" w:cs="Arial"/>
          <w:lang w:val="sr-Cyrl-RS" w:eastAsia="en-GB"/>
        </w:rPr>
        <w:t xml:space="preserve"> налога који се односе на куповину и продају дигиталне имовине за рачун трећих лица</w:t>
      </w:r>
      <w:r>
        <w:rPr>
          <w:rFonts w:ascii="Arial" w:eastAsia="Times New Roman" w:hAnsi="Arial" w:cs="Arial"/>
          <w:lang w:val="sr-Cyrl-RS" w:eastAsia="en-GB"/>
        </w:rPr>
        <w:t xml:space="preserve">, услуге </w:t>
      </w:r>
      <w:r w:rsidRPr="00BD38EB">
        <w:rPr>
          <w:rFonts w:ascii="Arial" w:eastAsia="Times New Roman" w:hAnsi="Arial" w:cs="Arial"/>
          <w:lang w:val="sr-Cyrl-RS" w:eastAsia="en-GB"/>
        </w:rPr>
        <w:t>управљањ</w:t>
      </w:r>
      <w:r>
        <w:rPr>
          <w:rFonts w:ascii="Arial" w:eastAsia="Times New Roman" w:hAnsi="Arial" w:cs="Arial"/>
          <w:lang w:val="sr-Cyrl-RS" w:eastAsia="en-GB"/>
        </w:rPr>
        <w:t>а</w:t>
      </w:r>
      <w:r w:rsidRPr="00BD38EB">
        <w:rPr>
          <w:rFonts w:ascii="Arial" w:eastAsia="Times New Roman" w:hAnsi="Arial" w:cs="Arial"/>
          <w:lang w:val="sr-Cyrl-RS" w:eastAsia="en-GB"/>
        </w:rPr>
        <w:t xml:space="preserve"> портфолиом дигиталне имовине</w:t>
      </w:r>
      <w:r>
        <w:rPr>
          <w:rFonts w:ascii="Arial" w:eastAsia="Times New Roman" w:hAnsi="Arial" w:cs="Arial"/>
          <w:lang w:val="sr-Cyrl-RS" w:eastAsia="en-GB"/>
        </w:rPr>
        <w:t xml:space="preserve"> и услуге </w:t>
      </w:r>
      <w:r w:rsidRPr="00BD38EB">
        <w:rPr>
          <w:rFonts w:ascii="Arial" w:eastAsia="Times New Roman" w:hAnsi="Arial" w:cs="Arial"/>
          <w:lang w:val="sr-Cyrl-RS" w:eastAsia="en-GB"/>
        </w:rPr>
        <w:t>организовањ</w:t>
      </w:r>
      <w:r>
        <w:rPr>
          <w:rFonts w:ascii="Arial" w:eastAsia="Times New Roman" w:hAnsi="Arial" w:cs="Arial"/>
          <w:lang w:val="sr-Cyrl-RS" w:eastAsia="en-GB"/>
        </w:rPr>
        <w:t>а</w:t>
      </w:r>
      <w:r w:rsidRPr="00BD38EB">
        <w:rPr>
          <w:rFonts w:ascii="Arial" w:eastAsia="Times New Roman" w:hAnsi="Arial" w:cs="Arial"/>
          <w:lang w:val="sr-Cyrl-RS" w:eastAsia="en-GB"/>
        </w:rPr>
        <w:t xml:space="preserve"> платформе за трговање дигиталном имовином</w:t>
      </w:r>
      <w:r>
        <w:rPr>
          <w:rFonts w:ascii="Arial" w:eastAsia="Times New Roman" w:hAnsi="Arial" w:cs="Arial"/>
          <w:lang w:val="sr-Cyrl-RS" w:eastAsia="en-GB"/>
        </w:rPr>
        <w:t xml:space="preserve"> </w:t>
      </w:r>
      <w:r w:rsidRPr="006122C8">
        <w:rPr>
          <w:rFonts w:ascii="Arial" w:eastAsia="Times New Roman" w:hAnsi="Arial" w:cs="Arial"/>
          <w:lang w:val="sr-Cyrl-RS" w:eastAsia="en-GB"/>
        </w:rPr>
        <w:t>може својим корисницима да позајмљује новчана средства или дигиталну имовину</w:t>
      </w:r>
      <w:r w:rsidR="00DB7E86">
        <w:rPr>
          <w:rFonts w:ascii="Arial" w:eastAsia="Times New Roman" w:hAnsi="Arial" w:cs="Arial"/>
          <w:lang w:val="sr-Cyrl-RS" w:eastAsia="en-GB"/>
        </w:rPr>
        <w:t>, али</w:t>
      </w:r>
      <w:r w:rsidRPr="006122C8">
        <w:rPr>
          <w:rFonts w:ascii="Arial" w:eastAsia="Times New Roman" w:hAnsi="Arial" w:cs="Arial"/>
          <w:lang w:val="sr-Cyrl-RS" w:eastAsia="en-GB"/>
        </w:rPr>
        <w:t xml:space="preserve"> искључиво ради финансијског левериџа за трговање дигиталном имовином, у складу са уговором с тим корисником.</w:t>
      </w:r>
      <w:r w:rsidR="004C52DB">
        <w:rPr>
          <w:rFonts w:ascii="Arial" w:eastAsia="Times New Roman" w:hAnsi="Arial" w:cs="Arial"/>
          <w:lang w:val="sr-Cyrl-RS" w:eastAsia="en-GB"/>
        </w:rPr>
        <w:t xml:space="preserve"> Финансијски левериџ</w:t>
      </w:r>
      <w:r w:rsidR="004C52DB" w:rsidRPr="00E552B4">
        <w:rPr>
          <w:rFonts w:ascii="Arial" w:hAnsi="Arial"/>
          <w:lang w:val="sr-Cyrl-RS"/>
        </w:rPr>
        <w:t xml:space="preserve"> </w:t>
      </w:r>
      <w:r w:rsidR="004C52DB" w:rsidRPr="004C52DB">
        <w:rPr>
          <w:rFonts w:ascii="Arial" w:eastAsia="Times New Roman" w:hAnsi="Arial" w:cs="Arial"/>
          <w:lang w:val="sr-Cyrl-RS" w:eastAsia="en-GB"/>
        </w:rPr>
        <w:t>је свака метода помоћу које корисник дигиталне имовине може да повећава изложеност дигиталној имовини намењеној трговању, било позајмљивањем новчаних средстава или дигиталне имовине, било заузимањем позиција са финансијском имовином или дериватима у које је уграђен финансијски левериџ, или на други начин од пружаоца услуга повезаних с дигиталном имовином.</w:t>
      </w:r>
      <w:r w:rsidR="004C52DB">
        <w:rPr>
          <w:rFonts w:ascii="Arial" w:eastAsia="Times New Roman" w:hAnsi="Arial" w:cs="Arial"/>
          <w:lang w:val="sr-Cyrl-RS" w:eastAsia="en-GB"/>
        </w:rPr>
        <w:t xml:space="preserve"> </w:t>
      </w:r>
      <w:r w:rsidR="004C52DB" w:rsidRPr="004C52DB">
        <w:rPr>
          <w:rFonts w:ascii="Arial" w:eastAsia="Times New Roman" w:hAnsi="Arial" w:cs="Arial"/>
          <w:lang w:val="sr-Cyrl-RS" w:eastAsia="en-GB"/>
        </w:rPr>
        <w:t>Позајмљивање новчаних средстава и дигиталне имовине пружалац услуга повезаних с дигиталном имовином може да врши искључиво из своје имовине, не и из имовине корисника.</w:t>
      </w:r>
      <w:r w:rsidR="004C52DB">
        <w:rPr>
          <w:rFonts w:ascii="Arial" w:eastAsia="Times New Roman" w:hAnsi="Arial" w:cs="Arial"/>
          <w:lang w:val="sr-Cyrl-RS" w:eastAsia="en-GB"/>
        </w:rPr>
        <w:t xml:space="preserve"> Пружалац услуге </w:t>
      </w:r>
      <w:r w:rsidR="004C52DB" w:rsidRPr="00BD38EB">
        <w:rPr>
          <w:rFonts w:ascii="Arial" w:eastAsia="Times New Roman" w:hAnsi="Arial" w:cs="Arial"/>
          <w:lang w:val="sr-Cyrl-RS" w:eastAsia="en-GB"/>
        </w:rPr>
        <w:t>пријем</w:t>
      </w:r>
      <w:r w:rsidR="004C52DB">
        <w:rPr>
          <w:rFonts w:ascii="Arial" w:eastAsia="Times New Roman" w:hAnsi="Arial" w:cs="Arial"/>
          <w:lang w:val="sr-Cyrl-RS" w:eastAsia="en-GB"/>
        </w:rPr>
        <w:t>а</w:t>
      </w:r>
      <w:r w:rsidR="004C52DB" w:rsidRPr="00BD38EB">
        <w:rPr>
          <w:rFonts w:ascii="Arial" w:eastAsia="Times New Roman" w:hAnsi="Arial" w:cs="Arial"/>
          <w:lang w:val="sr-Cyrl-RS" w:eastAsia="en-GB"/>
        </w:rPr>
        <w:t>, пренос</w:t>
      </w:r>
      <w:r w:rsidR="004C52DB">
        <w:rPr>
          <w:rFonts w:ascii="Arial" w:eastAsia="Times New Roman" w:hAnsi="Arial" w:cs="Arial"/>
          <w:lang w:val="sr-Cyrl-RS" w:eastAsia="en-GB"/>
        </w:rPr>
        <w:t>а</w:t>
      </w:r>
      <w:r w:rsidR="004C52DB" w:rsidRPr="00BD38EB">
        <w:rPr>
          <w:rFonts w:ascii="Arial" w:eastAsia="Times New Roman" w:hAnsi="Arial" w:cs="Arial"/>
          <w:lang w:val="sr-Cyrl-RS" w:eastAsia="en-GB"/>
        </w:rPr>
        <w:t xml:space="preserve"> и извршењ</w:t>
      </w:r>
      <w:r w:rsidR="004C52DB">
        <w:rPr>
          <w:rFonts w:ascii="Arial" w:eastAsia="Times New Roman" w:hAnsi="Arial" w:cs="Arial"/>
          <w:lang w:val="sr-Cyrl-RS" w:eastAsia="en-GB"/>
        </w:rPr>
        <w:t>а</w:t>
      </w:r>
      <w:r w:rsidR="004C52DB" w:rsidRPr="00BD38EB">
        <w:rPr>
          <w:rFonts w:ascii="Arial" w:eastAsia="Times New Roman" w:hAnsi="Arial" w:cs="Arial"/>
          <w:lang w:val="sr-Cyrl-RS" w:eastAsia="en-GB"/>
        </w:rPr>
        <w:t xml:space="preserve"> налога који се односе на куповину и продају дигиталне имовине за рачун трећих лица</w:t>
      </w:r>
      <w:r w:rsidR="004C52DB">
        <w:rPr>
          <w:rFonts w:ascii="Arial" w:eastAsia="Times New Roman" w:hAnsi="Arial" w:cs="Arial"/>
          <w:lang w:val="sr-Cyrl-RS" w:eastAsia="en-GB"/>
        </w:rPr>
        <w:t xml:space="preserve"> </w:t>
      </w:r>
      <w:r w:rsidR="004C52DB" w:rsidRPr="004C52DB">
        <w:rPr>
          <w:rFonts w:ascii="Arial" w:eastAsia="Times New Roman" w:hAnsi="Arial" w:cs="Arial"/>
          <w:lang w:val="sr-Cyrl-RS" w:eastAsia="en-GB"/>
        </w:rPr>
        <w:t>који намерава да својим корисницима позајмљује новчана средства и дигиталну имовин</w:t>
      </w:r>
      <w:r w:rsidR="004C52DB">
        <w:rPr>
          <w:rFonts w:ascii="Arial" w:eastAsia="Times New Roman" w:hAnsi="Arial" w:cs="Arial"/>
          <w:lang w:val="sr-Cyrl-RS" w:eastAsia="en-GB"/>
        </w:rPr>
        <w:t>у у складу са овим чланом</w:t>
      </w:r>
      <w:r w:rsidR="004C52DB" w:rsidRPr="004C52DB">
        <w:rPr>
          <w:rFonts w:ascii="Arial" w:eastAsia="Times New Roman" w:hAnsi="Arial" w:cs="Arial"/>
          <w:lang w:val="sr-Cyrl-RS" w:eastAsia="en-GB"/>
        </w:rPr>
        <w:t>, дужан је да претходно повећа свој минимални капитал до</w:t>
      </w:r>
      <w:r w:rsidR="004C52DB">
        <w:rPr>
          <w:rFonts w:ascii="Arial" w:eastAsia="Times New Roman" w:hAnsi="Arial" w:cs="Arial"/>
          <w:lang w:val="sr-Cyrl-RS" w:eastAsia="en-GB"/>
        </w:rPr>
        <w:t xml:space="preserve"> износа од </w:t>
      </w:r>
      <w:r w:rsidR="004C52DB" w:rsidRPr="004C52DB">
        <w:rPr>
          <w:rFonts w:ascii="Arial" w:eastAsia="Times New Roman" w:hAnsi="Arial" w:cs="Arial"/>
          <w:lang w:val="sr-Cyrl-RS" w:eastAsia="en-GB"/>
        </w:rPr>
        <w:t>50.000 евра у динарској противвредности</w:t>
      </w:r>
      <w:r w:rsidR="004C52DB">
        <w:rPr>
          <w:rFonts w:ascii="Arial" w:eastAsia="Times New Roman" w:hAnsi="Arial" w:cs="Arial"/>
          <w:lang w:val="sr-Cyrl-RS" w:eastAsia="en-GB"/>
        </w:rPr>
        <w:t xml:space="preserve"> и да одржава тај </w:t>
      </w:r>
      <w:r w:rsidR="00DB7E86">
        <w:rPr>
          <w:rFonts w:ascii="Arial" w:eastAsia="Times New Roman" w:hAnsi="Arial" w:cs="Arial"/>
          <w:lang w:val="sr-Cyrl-RS" w:eastAsia="en-GB"/>
        </w:rPr>
        <w:t xml:space="preserve">износ </w:t>
      </w:r>
      <w:r w:rsidR="004C52DB">
        <w:rPr>
          <w:rFonts w:ascii="Arial" w:eastAsia="Times New Roman" w:hAnsi="Arial" w:cs="Arial"/>
          <w:lang w:val="sr-Cyrl-RS" w:eastAsia="en-GB"/>
        </w:rPr>
        <w:t>капитал</w:t>
      </w:r>
      <w:r w:rsidR="00DB7E86">
        <w:rPr>
          <w:rFonts w:ascii="Arial" w:eastAsia="Times New Roman" w:hAnsi="Arial" w:cs="Arial"/>
          <w:lang w:val="sr-Cyrl-RS" w:eastAsia="en-GB"/>
        </w:rPr>
        <w:t>а</w:t>
      </w:r>
      <w:r w:rsidR="004C52DB">
        <w:rPr>
          <w:rFonts w:ascii="Arial" w:eastAsia="Times New Roman" w:hAnsi="Arial" w:cs="Arial"/>
          <w:lang w:val="sr-Cyrl-RS" w:eastAsia="en-GB"/>
        </w:rPr>
        <w:t>.</w:t>
      </w:r>
    </w:p>
    <w:p w14:paraId="0CE0894B" w14:textId="1FCB5E90" w:rsidR="004C52DB" w:rsidRPr="00E40C46" w:rsidRDefault="004C52DB" w:rsidP="008C48BB">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4C52DB">
        <w:rPr>
          <w:rFonts w:ascii="Arial" w:eastAsia="Times New Roman" w:hAnsi="Arial" w:cs="Arial"/>
          <w:b/>
          <w:lang w:val="sr-Cyrl-RS" w:eastAsia="en-GB"/>
        </w:rPr>
        <w:t>члану 9</w:t>
      </w:r>
      <w:r w:rsidR="006D4CB3">
        <w:rPr>
          <w:rFonts w:ascii="Arial" w:eastAsia="Times New Roman" w:hAnsi="Arial" w:cs="Arial"/>
          <w:b/>
          <w:lang w:val="sr-Cyrl-RS" w:eastAsia="en-GB"/>
        </w:rPr>
        <w:t>7</w:t>
      </w:r>
      <w:r w:rsidRPr="004C52DB">
        <w:rPr>
          <w:rFonts w:ascii="Arial" w:eastAsia="Times New Roman" w:hAnsi="Arial" w:cs="Arial"/>
          <w:b/>
          <w:lang w:val="sr-Cyrl-RS" w:eastAsia="en-GB"/>
        </w:rPr>
        <w:t>.</w:t>
      </w:r>
      <w:r>
        <w:rPr>
          <w:rFonts w:ascii="Arial" w:eastAsia="Times New Roman" w:hAnsi="Arial" w:cs="Arial"/>
          <w:lang w:val="sr-Cyrl-RS" w:eastAsia="en-GB"/>
        </w:rPr>
        <w:t xml:space="preserve"> ближе је уређено пружање услуге п</w:t>
      </w:r>
      <w:r w:rsidRPr="004C52DB">
        <w:rPr>
          <w:rFonts w:ascii="Arial" w:eastAsia="Times New Roman" w:hAnsi="Arial" w:cs="Arial"/>
          <w:lang w:val="sr-Cyrl-RS" w:eastAsia="en-GB"/>
        </w:rPr>
        <w:t>рихватањ</w:t>
      </w:r>
      <w:r>
        <w:rPr>
          <w:rFonts w:ascii="Arial" w:eastAsia="Times New Roman" w:hAnsi="Arial" w:cs="Arial"/>
          <w:lang w:val="sr-Cyrl-RS" w:eastAsia="en-GB"/>
        </w:rPr>
        <w:t>а</w:t>
      </w:r>
      <w:r w:rsidRPr="004C52DB">
        <w:rPr>
          <w:rFonts w:ascii="Arial" w:eastAsia="Times New Roman" w:hAnsi="Arial" w:cs="Arial"/>
          <w:lang w:val="sr-Cyrl-RS" w:eastAsia="en-GB"/>
        </w:rPr>
        <w:t>/пренос</w:t>
      </w:r>
      <w:r>
        <w:rPr>
          <w:rFonts w:ascii="Arial" w:eastAsia="Times New Roman" w:hAnsi="Arial" w:cs="Arial"/>
          <w:lang w:val="sr-Cyrl-RS" w:eastAsia="en-GB"/>
        </w:rPr>
        <w:t>а</w:t>
      </w:r>
      <w:r w:rsidRPr="004C52DB">
        <w:rPr>
          <w:rFonts w:ascii="Arial" w:eastAsia="Times New Roman" w:hAnsi="Arial" w:cs="Arial"/>
          <w:lang w:val="sr-Cyrl-RS" w:eastAsia="en-GB"/>
        </w:rPr>
        <w:t xml:space="preserve"> дигиталне имовине</w:t>
      </w:r>
      <w:r>
        <w:rPr>
          <w:rFonts w:ascii="Arial" w:eastAsia="Times New Roman" w:hAnsi="Arial" w:cs="Arial"/>
          <w:lang w:val="sr-Cyrl-RS" w:eastAsia="en-GB"/>
        </w:rPr>
        <w:t>. Наиме, утврђено</w:t>
      </w:r>
      <w:r w:rsidR="00AB2456">
        <w:rPr>
          <w:rFonts w:ascii="Arial" w:eastAsia="Times New Roman" w:hAnsi="Arial" w:cs="Arial"/>
          <w:lang w:val="sr-Cyrl-RS" w:eastAsia="en-GB"/>
        </w:rPr>
        <w:t xml:space="preserve"> је</w:t>
      </w:r>
      <w:r w:rsidRPr="00E552B4">
        <w:rPr>
          <w:rFonts w:ascii="Arial" w:hAnsi="Arial"/>
          <w:lang w:val="sr-Cyrl-RS"/>
        </w:rPr>
        <w:t xml:space="preserve"> </w:t>
      </w:r>
      <w:r>
        <w:rPr>
          <w:rFonts w:ascii="Arial" w:eastAsia="Times New Roman" w:hAnsi="Arial" w:cs="Arial"/>
          <w:lang w:val="sr-Cyrl-RS" w:eastAsia="en-GB"/>
        </w:rPr>
        <w:t>да се п</w:t>
      </w:r>
      <w:r w:rsidRPr="004C52DB">
        <w:rPr>
          <w:rFonts w:ascii="Arial" w:eastAsia="Times New Roman" w:hAnsi="Arial" w:cs="Arial"/>
          <w:lang w:val="sr-Cyrl-RS" w:eastAsia="en-GB"/>
        </w:rPr>
        <w:t>рихватање дигиталне имовине у замену за продату робу и/или пружене услуге у трговини на мало може вршити искључиво преко пружаоца услуга повезаних с дигиталном имовином који има дозволу за пружање услуге</w:t>
      </w:r>
      <w:r>
        <w:rPr>
          <w:rFonts w:ascii="Arial" w:eastAsia="Times New Roman" w:hAnsi="Arial" w:cs="Arial"/>
          <w:lang w:val="sr-Cyrl-RS" w:eastAsia="en-GB"/>
        </w:rPr>
        <w:t xml:space="preserve"> прихватања/преноса дигиталне имовине, као и да је п</w:t>
      </w:r>
      <w:r w:rsidRPr="004C52DB">
        <w:rPr>
          <w:rFonts w:ascii="Arial" w:eastAsia="Times New Roman" w:hAnsi="Arial" w:cs="Arial"/>
          <w:lang w:val="sr-Cyrl-RS" w:eastAsia="en-GB"/>
        </w:rPr>
        <w:t>рихватање и/или пренос дигиталне имовине непосредно са потрошача на трговца забрањен</w:t>
      </w:r>
      <w:r>
        <w:rPr>
          <w:rFonts w:ascii="Arial" w:eastAsia="Times New Roman" w:hAnsi="Arial" w:cs="Arial"/>
          <w:lang w:val="sr-Cyrl-RS" w:eastAsia="en-GB"/>
        </w:rPr>
        <w:t xml:space="preserve">о. Ова услуга </w:t>
      </w:r>
      <w:r w:rsidRPr="004C52DB">
        <w:rPr>
          <w:rFonts w:ascii="Arial" w:eastAsia="Times New Roman" w:hAnsi="Arial" w:cs="Arial"/>
          <w:lang w:val="sr-Cyrl-RS" w:eastAsia="en-GB"/>
        </w:rPr>
        <w:t>се пружа трговцу</w:t>
      </w:r>
      <w:r>
        <w:rPr>
          <w:rFonts w:ascii="Arial" w:eastAsia="Times New Roman" w:hAnsi="Arial" w:cs="Arial"/>
          <w:lang w:val="sr-Cyrl-RS" w:eastAsia="en-GB"/>
        </w:rPr>
        <w:t xml:space="preserve"> у трговини на мало</w:t>
      </w:r>
      <w:r w:rsidRPr="004C52DB">
        <w:rPr>
          <w:rFonts w:ascii="Arial" w:eastAsia="Times New Roman" w:hAnsi="Arial" w:cs="Arial"/>
          <w:lang w:val="sr-Cyrl-RS" w:eastAsia="en-GB"/>
        </w:rPr>
        <w:t xml:space="preserve">, који </w:t>
      </w:r>
      <w:r>
        <w:rPr>
          <w:rFonts w:ascii="Arial" w:eastAsia="Times New Roman" w:hAnsi="Arial" w:cs="Arial"/>
          <w:lang w:val="sr-Cyrl-RS" w:eastAsia="en-GB"/>
        </w:rPr>
        <w:t xml:space="preserve">је, ако намерава да својим потрошачима понуди могућност плаћања робе и/или услуга у дигиталној имовини, дужан да претходно </w:t>
      </w:r>
      <w:r w:rsidRPr="004C52DB">
        <w:rPr>
          <w:rFonts w:ascii="Arial" w:eastAsia="Times New Roman" w:hAnsi="Arial" w:cs="Arial"/>
          <w:lang w:val="sr-Cyrl-RS" w:eastAsia="en-GB"/>
        </w:rPr>
        <w:t>ангажује специјализованог пружаоца услуга повезаних с дигиталном имовином који има дозволу надзорног органа за пружање ове услуге</w:t>
      </w:r>
      <w:r w:rsidR="00D451DA">
        <w:rPr>
          <w:rFonts w:ascii="Arial" w:eastAsia="Times New Roman" w:hAnsi="Arial" w:cs="Arial"/>
          <w:lang w:val="sr-Cyrl-RS" w:eastAsia="en-GB"/>
        </w:rPr>
        <w:t>,</w:t>
      </w:r>
      <w:r w:rsidRPr="004C52DB">
        <w:rPr>
          <w:rFonts w:ascii="Arial" w:eastAsia="Times New Roman" w:hAnsi="Arial" w:cs="Arial"/>
          <w:lang w:val="sr-Cyrl-RS" w:eastAsia="en-GB"/>
        </w:rPr>
        <w:t xml:space="preserve"> који ће да </w:t>
      </w:r>
      <w:r w:rsidR="00D451DA">
        <w:rPr>
          <w:rFonts w:ascii="Arial" w:eastAsia="Times New Roman" w:hAnsi="Arial" w:cs="Arial"/>
          <w:lang w:val="sr-Cyrl-RS" w:eastAsia="en-GB"/>
        </w:rPr>
        <w:t xml:space="preserve">прихвата дигиталну имовину од потрошача у замену за продату робу и/или пружене услуге, замењује је за одговарајући износ динара и трговцу да </w:t>
      </w:r>
      <w:r w:rsidRPr="004C52DB">
        <w:rPr>
          <w:rFonts w:ascii="Arial" w:eastAsia="Times New Roman" w:hAnsi="Arial" w:cs="Arial"/>
          <w:lang w:val="sr-Cyrl-RS" w:eastAsia="en-GB"/>
        </w:rPr>
        <w:t>преноси искључиво динаре</w:t>
      </w:r>
      <w:r w:rsidR="00D451DA">
        <w:rPr>
          <w:rFonts w:ascii="Arial" w:eastAsia="Times New Roman" w:hAnsi="Arial" w:cs="Arial"/>
          <w:lang w:val="sr-Cyrl-RS" w:eastAsia="en-GB"/>
        </w:rPr>
        <w:t xml:space="preserve"> на текући рачун</w:t>
      </w:r>
      <w:r w:rsidRPr="004C52DB">
        <w:rPr>
          <w:rFonts w:ascii="Arial" w:eastAsia="Times New Roman" w:hAnsi="Arial" w:cs="Arial"/>
          <w:lang w:val="sr-Cyrl-RS" w:eastAsia="en-GB"/>
        </w:rPr>
        <w:t xml:space="preserve"> а не дигиталну </w:t>
      </w:r>
      <w:r w:rsidRPr="00E40C46">
        <w:rPr>
          <w:rFonts w:ascii="Arial" w:eastAsia="Times New Roman" w:hAnsi="Arial" w:cs="Arial"/>
          <w:lang w:val="sr-Cyrl-RS" w:eastAsia="en-GB"/>
        </w:rPr>
        <w:t>имовину. С тим у вези, корисничко искуство биће исто као да се плаћање робе и/или услуга врши у дигиталној имовини, а испоштоваће се важећи прописи о обавези извршавања свих новчаних обавеза у Републици Србији у динарима и обавези пословања правних лица и предузетника преко текућег рачуна, јер ће трговац да прима искључиво динаре на свој текући рачун, а не дигиталну имовину.</w:t>
      </w:r>
      <w:r w:rsidR="00C25458">
        <w:rPr>
          <w:rFonts w:ascii="Arial" w:eastAsia="Times New Roman" w:hAnsi="Arial" w:cs="Arial"/>
          <w:lang w:val="sr-Cyrl-RS" w:eastAsia="en-GB"/>
        </w:rPr>
        <w:t xml:space="preserve"> </w:t>
      </w:r>
    </w:p>
    <w:p w14:paraId="4B2D4BF9" w14:textId="3E909A36" w:rsidR="00E40C46" w:rsidRDefault="002E2E40" w:rsidP="008C48BB">
      <w:pPr>
        <w:spacing w:after="120" w:line="240" w:lineRule="auto"/>
        <w:ind w:firstLine="284"/>
        <w:jc w:val="both"/>
        <w:rPr>
          <w:rFonts w:ascii="Arial" w:hAnsi="Arial" w:cs="Arial"/>
          <w:lang w:val="sr-Cyrl-RS"/>
        </w:rPr>
      </w:pPr>
      <w:r w:rsidRPr="00A94F81">
        <w:rPr>
          <w:rFonts w:ascii="Arial" w:hAnsi="Arial" w:cs="Arial"/>
          <w:b/>
          <w:lang w:val="sr-Cyrl-RS"/>
        </w:rPr>
        <w:t xml:space="preserve">Чланом 98. </w:t>
      </w:r>
      <w:r w:rsidRPr="00A94F81">
        <w:rPr>
          <w:rFonts w:ascii="Arial" w:hAnsi="Arial" w:cs="Arial"/>
          <w:lang w:val="sr-Cyrl-RS"/>
        </w:rPr>
        <w:t xml:space="preserve">уређен је уговор о залози </w:t>
      </w:r>
      <w:r w:rsidR="00D475A6">
        <w:rPr>
          <w:rFonts w:ascii="Arial" w:hAnsi="Arial" w:cs="Arial"/>
          <w:lang w:val="sr-Cyrl-RS"/>
        </w:rPr>
        <w:t xml:space="preserve">на дигиталној имовини </w:t>
      </w:r>
      <w:r w:rsidRPr="00A94F81">
        <w:rPr>
          <w:rFonts w:ascii="Arial" w:hAnsi="Arial" w:cs="Arial"/>
          <w:lang w:val="sr-Cyrl-RS"/>
        </w:rPr>
        <w:t xml:space="preserve">и прописани су његови обавезни елементи, а </w:t>
      </w:r>
      <w:r w:rsidR="00D475A6">
        <w:rPr>
          <w:rFonts w:ascii="Arial" w:hAnsi="Arial" w:cs="Arial"/>
          <w:lang w:val="sr-Cyrl-RS"/>
        </w:rPr>
        <w:t>недвосмислено</w:t>
      </w:r>
      <w:r w:rsidRPr="00A94F81">
        <w:rPr>
          <w:rFonts w:ascii="Arial" w:hAnsi="Arial" w:cs="Arial"/>
          <w:lang w:val="sr-Cyrl-RS"/>
        </w:rPr>
        <w:t xml:space="preserve"> је дозвољено и извршавање залоге коришћењем паметних уговора. Надзорни орган може да пропише и додатне обавезне елементе уговора</w:t>
      </w:r>
      <w:r w:rsidR="00D475A6">
        <w:rPr>
          <w:rFonts w:ascii="Arial" w:hAnsi="Arial" w:cs="Arial"/>
          <w:lang w:val="sr-Cyrl-RS"/>
        </w:rPr>
        <w:t xml:space="preserve"> о залози на дигиталној имовини</w:t>
      </w:r>
      <w:r w:rsidRPr="00A94F81">
        <w:rPr>
          <w:rFonts w:ascii="Arial" w:hAnsi="Arial" w:cs="Arial"/>
          <w:lang w:val="sr-Cyrl-RS"/>
        </w:rPr>
        <w:t>, као и посебна правила којима се уређује извршавање уговора о залози на дигиталној имовини коришћењем паметног уговора.</w:t>
      </w:r>
    </w:p>
    <w:p w14:paraId="7FFC4413" w14:textId="2C957DA4" w:rsidR="004C7997" w:rsidRPr="00A94F81" w:rsidRDefault="00354650" w:rsidP="008C48BB">
      <w:pPr>
        <w:spacing w:after="120" w:line="240" w:lineRule="auto"/>
        <w:ind w:firstLine="284"/>
        <w:jc w:val="both"/>
        <w:rPr>
          <w:rFonts w:ascii="Arial" w:hAnsi="Arial" w:cs="Arial"/>
          <w:lang w:val="sr-Cyrl-RS"/>
        </w:rPr>
      </w:pPr>
      <w:r w:rsidRPr="00A94F81">
        <w:rPr>
          <w:rFonts w:ascii="Arial" w:hAnsi="Arial" w:cs="Arial"/>
          <w:b/>
          <w:lang w:val="sr-Cyrl-RS"/>
        </w:rPr>
        <w:t xml:space="preserve">Чланом 99. </w:t>
      </w:r>
      <w:r w:rsidRPr="00A94F81">
        <w:rPr>
          <w:rFonts w:ascii="Arial" w:hAnsi="Arial" w:cs="Arial"/>
          <w:lang w:val="sr-Cyrl-RS"/>
        </w:rPr>
        <w:t xml:space="preserve">уређено је стицање заложног права, при чему је прописано да се заложно право </w:t>
      </w:r>
      <w:r w:rsidR="00134786" w:rsidRPr="00A94F81">
        <w:rPr>
          <w:rFonts w:ascii="Arial" w:hAnsi="Arial" w:cs="Arial"/>
          <w:lang w:val="sr-Cyrl-RS"/>
        </w:rPr>
        <w:t xml:space="preserve">стиче </w:t>
      </w:r>
      <w:r w:rsidRPr="00A94F81">
        <w:rPr>
          <w:rFonts w:ascii="Arial" w:hAnsi="Arial" w:cs="Arial"/>
          <w:lang w:val="sr-Cyrl-RS"/>
        </w:rPr>
        <w:t>уписом у регистар заложног права који води пружалац услуга повезаних с дигиталном имовином који има дозволу надзорног органа за вођење регистра заложног права на дигиталној имовини, као и за чување и администрирање дигиталне имовине за рачун корисника и са тим повезане услуге.</w:t>
      </w:r>
    </w:p>
    <w:p w14:paraId="38D2B0E1" w14:textId="5D5963FA" w:rsidR="00354650" w:rsidRPr="00A94F81" w:rsidRDefault="00354650" w:rsidP="008C48BB">
      <w:pPr>
        <w:spacing w:after="120" w:line="240" w:lineRule="auto"/>
        <w:ind w:firstLine="284"/>
        <w:jc w:val="both"/>
        <w:rPr>
          <w:rFonts w:ascii="Arial" w:hAnsi="Arial" w:cs="Arial"/>
          <w:lang w:val="sr-Cyrl-RS"/>
        </w:rPr>
      </w:pPr>
      <w:r w:rsidRPr="00A94F81">
        <w:rPr>
          <w:rFonts w:ascii="Arial" w:hAnsi="Arial" w:cs="Arial"/>
          <w:lang w:val="sr-Cyrl-RS"/>
        </w:rPr>
        <w:t>Прописан</w:t>
      </w:r>
      <w:r w:rsidR="00134786" w:rsidRPr="00A94F81">
        <w:rPr>
          <w:rFonts w:ascii="Arial" w:hAnsi="Arial" w:cs="Arial"/>
          <w:lang w:val="sr-Cyrl-RS"/>
        </w:rPr>
        <w:t>о</w:t>
      </w:r>
      <w:r w:rsidRPr="00A94F81">
        <w:rPr>
          <w:rFonts w:ascii="Arial" w:hAnsi="Arial" w:cs="Arial"/>
          <w:lang w:val="sr-Cyrl-RS"/>
        </w:rPr>
        <w:t xml:space="preserve"> је да је услов за упис заложног права на дигиталној имовини у регистар заложног права </w:t>
      </w:r>
      <w:r w:rsidR="00134786" w:rsidRPr="00A94F81">
        <w:rPr>
          <w:rFonts w:ascii="Arial" w:hAnsi="Arial" w:cs="Arial"/>
          <w:lang w:val="sr-Cyrl-RS"/>
        </w:rPr>
        <w:t>то</w:t>
      </w:r>
      <w:r w:rsidRPr="00A94F81">
        <w:rPr>
          <w:rFonts w:ascii="Arial" w:hAnsi="Arial" w:cs="Arial"/>
          <w:lang w:val="sr-Cyrl-RS"/>
        </w:rPr>
        <w:t xml:space="preserve"> да је дигитална имовина која је предмет заложног права претходно поверена на чување и администрирање пружаоцу услуга повезаних са дигиталном имовином који има дозволу за вођење регистра заложног права на дигиталној имовини. Осим ако је другачије уређено уговором о залози, пружалац услуга повезаних с дигиталном имовином који води регистар заложног права на дигиталној имовини у који се уписује заложно право је дужан да у исто време са уписом заложног права онемогући даље располагање заложеном дигиталном имовином, као и да обезбеди да заложеном дигиталном имовином није могуће располагати све до намирења обезбеђеног потраживања, односно брисања заложног права.</w:t>
      </w:r>
    </w:p>
    <w:p w14:paraId="495D46C3" w14:textId="26BF5134" w:rsidR="00134786" w:rsidRPr="00A94F81" w:rsidRDefault="00134786" w:rsidP="008C48BB">
      <w:pPr>
        <w:spacing w:after="120" w:line="240" w:lineRule="auto"/>
        <w:ind w:firstLine="284"/>
        <w:jc w:val="both"/>
        <w:rPr>
          <w:rFonts w:ascii="Arial" w:hAnsi="Arial" w:cs="Arial"/>
          <w:lang w:val="sr-Cyrl-RS"/>
        </w:rPr>
      </w:pPr>
      <w:r w:rsidRPr="00A94F81">
        <w:rPr>
          <w:rFonts w:ascii="Arial" w:hAnsi="Arial" w:cs="Arial"/>
          <w:lang w:val="sr-Cyrl-RS"/>
        </w:rPr>
        <w:t xml:space="preserve">На тај начин је </w:t>
      </w:r>
      <w:r w:rsidR="00D475A6">
        <w:rPr>
          <w:rFonts w:ascii="Arial" w:hAnsi="Arial" w:cs="Arial"/>
          <w:lang w:val="sr-Cyrl-RS"/>
        </w:rPr>
        <w:t>онемогућено</w:t>
      </w:r>
      <w:r w:rsidRPr="00A94F81">
        <w:rPr>
          <w:rFonts w:ascii="Arial" w:hAnsi="Arial" w:cs="Arial"/>
          <w:lang w:val="sr-Cyrl-RS"/>
        </w:rPr>
        <w:t xml:space="preserve"> да залогодавац </w:t>
      </w:r>
      <w:r w:rsidR="00D475A6">
        <w:rPr>
          <w:rFonts w:ascii="Arial" w:hAnsi="Arial" w:cs="Arial"/>
          <w:lang w:val="sr-Cyrl-RS"/>
        </w:rPr>
        <w:t>спречи наплату</w:t>
      </w:r>
      <w:r w:rsidRPr="00A94F81">
        <w:rPr>
          <w:rFonts w:ascii="Arial" w:hAnsi="Arial" w:cs="Arial"/>
          <w:lang w:val="sr-Cyrl-RS"/>
        </w:rPr>
        <w:t xml:space="preserve"> </w:t>
      </w:r>
      <w:r w:rsidR="00D475A6">
        <w:rPr>
          <w:rFonts w:ascii="Arial" w:hAnsi="Arial" w:cs="Arial"/>
          <w:lang w:val="sr-Cyrl-RS"/>
        </w:rPr>
        <w:t>потраживања тако што би заложену дигиталну имовину пребацио на неку недоступну адресу дигиталне имовине.</w:t>
      </w:r>
    </w:p>
    <w:p w14:paraId="3D80398D" w14:textId="5E40AEC6" w:rsidR="00354650" w:rsidRPr="00A94F81" w:rsidRDefault="00354650" w:rsidP="008C48BB">
      <w:pPr>
        <w:spacing w:after="120" w:line="240" w:lineRule="auto"/>
        <w:ind w:firstLine="284"/>
        <w:jc w:val="both"/>
        <w:rPr>
          <w:rFonts w:ascii="Arial" w:hAnsi="Arial" w:cs="Arial"/>
          <w:lang w:val="sr-Cyrl-RS"/>
        </w:rPr>
      </w:pPr>
      <w:r w:rsidRPr="00A94F81">
        <w:rPr>
          <w:rFonts w:ascii="Arial" w:hAnsi="Arial" w:cs="Arial"/>
          <w:b/>
          <w:lang w:val="sr-Cyrl-RS"/>
        </w:rPr>
        <w:t xml:space="preserve">Чланом 100. </w:t>
      </w:r>
      <w:r w:rsidRPr="00A94F81">
        <w:rPr>
          <w:rFonts w:ascii="Arial" w:hAnsi="Arial" w:cs="Arial"/>
          <w:lang w:val="sr-Cyrl-RS"/>
        </w:rPr>
        <w:t>прописано је да се поверилац чије је заложно право уписано у регистар заложног права може наплатити из вредности предмета заложног права пре осталих поверилаца, ако му његово потраживање не буде исплаћено у целости.</w:t>
      </w:r>
    </w:p>
    <w:p w14:paraId="727DD9BD" w14:textId="7BBA1344" w:rsidR="00354650" w:rsidRPr="00A94F81" w:rsidRDefault="00354650" w:rsidP="008C48BB">
      <w:pPr>
        <w:spacing w:after="120" w:line="240" w:lineRule="auto"/>
        <w:ind w:firstLine="284"/>
        <w:jc w:val="both"/>
        <w:rPr>
          <w:rFonts w:ascii="Arial" w:hAnsi="Arial" w:cs="Arial"/>
          <w:lang w:val="sr-Cyrl-RS"/>
        </w:rPr>
      </w:pPr>
      <w:r w:rsidRPr="00D31AB4">
        <w:rPr>
          <w:rFonts w:ascii="Arial" w:hAnsi="Arial" w:cs="Arial"/>
          <w:b/>
          <w:lang w:val="sr-Cyrl-RS"/>
        </w:rPr>
        <w:t xml:space="preserve">Чланом 101. </w:t>
      </w:r>
      <w:r w:rsidRPr="00A94F81">
        <w:rPr>
          <w:rFonts w:ascii="Arial" w:hAnsi="Arial" w:cs="Arial"/>
          <w:lang w:val="sr-Cyrl-RS"/>
        </w:rPr>
        <w:t>утврђено је да се заложним правом може обезбедити новчано потраживање у домаћој или страној валути у складу са законом, као и неновчано потраживање изражено у дигиталној имовини</w:t>
      </w:r>
      <w:r w:rsidR="001374A8">
        <w:rPr>
          <w:rFonts w:ascii="Arial" w:hAnsi="Arial" w:cs="Arial"/>
          <w:lang w:val="sr-Cyrl-RS"/>
        </w:rPr>
        <w:t xml:space="preserve">. Предвиђено је и </w:t>
      </w:r>
      <w:r w:rsidRPr="00A94F81">
        <w:rPr>
          <w:rFonts w:ascii="Arial" w:hAnsi="Arial" w:cs="Arial"/>
          <w:lang w:val="sr-Cyrl-RS"/>
        </w:rPr>
        <w:t>да се заложним правом обезбеђује одређен износ главног потраживања, дужна камата и трошкови остварења наплате потраживања, као и да се заложним правом могу обезбедити и будућа, као и условна потраживања.</w:t>
      </w:r>
    </w:p>
    <w:p w14:paraId="5F35C3CD" w14:textId="192CC554" w:rsidR="00354650" w:rsidRPr="00A94F81" w:rsidRDefault="00354650" w:rsidP="008C48BB">
      <w:pPr>
        <w:spacing w:after="120" w:line="240" w:lineRule="auto"/>
        <w:ind w:firstLine="284"/>
        <w:jc w:val="both"/>
        <w:rPr>
          <w:rFonts w:ascii="Arial" w:hAnsi="Arial" w:cs="Arial"/>
          <w:lang w:val="sr-Cyrl-RS"/>
        </w:rPr>
      </w:pPr>
      <w:r w:rsidRPr="00D31AB4">
        <w:rPr>
          <w:rFonts w:ascii="Arial" w:hAnsi="Arial" w:cs="Arial"/>
          <w:b/>
          <w:lang w:val="sr-Cyrl-RS"/>
        </w:rPr>
        <w:t xml:space="preserve">Чланом 102. </w:t>
      </w:r>
      <w:r w:rsidRPr="00A94F81">
        <w:rPr>
          <w:rFonts w:ascii="Arial" w:hAnsi="Arial" w:cs="Arial"/>
          <w:lang w:val="sr-Cyrl-RS"/>
        </w:rPr>
        <w:t>прописано је да се у случају стечајног поступка над имовином залогодавца на намирење из вредности предмета заложног права примењују правила закона којим се уређује стечај, осим ако није другачије прописано овим законом.</w:t>
      </w:r>
    </w:p>
    <w:p w14:paraId="426DBA41" w14:textId="3DE45B8D" w:rsidR="00354650" w:rsidRPr="00A94F81" w:rsidRDefault="00354650" w:rsidP="008C48BB">
      <w:pPr>
        <w:spacing w:after="120" w:line="240" w:lineRule="auto"/>
        <w:ind w:firstLine="284"/>
        <w:jc w:val="both"/>
        <w:rPr>
          <w:rFonts w:ascii="Arial" w:hAnsi="Arial" w:cs="Arial"/>
          <w:lang w:val="sr-Cyrl-RS"/>
        </w:rPr>
      </w:pPr>
      <w:r w:rsidRPr="00A94F81">
        <w:rPr>
          <w:rFonts w:ascii="Arial" w:hAnsi="Arial" w:cs="Arial"/>
          <w:lang w:val="sr-Cyrl-RS"/>
        </w:rPr>
        <w:t xml:space="preserve">У </w:t>
      </w:r>
      <w:r w:rsidRPr="00D31AB4">
        <w:rPr>
          <w:rFonts w:ascii="Arial" w:hAnsi="Arial" w:cs="Arial"/>
          <w:b/>
          <w:lang w:val="sr-Cyrl-RS"/>
        </w:rPr>
        <w:t>члану 103.</w:t>
      </w:r>
      <w:r w:rsidRPr="00A94F81">
        <w:rPr>
          <w:rFonts w:ascii="Arial" w:hAnsi="Arial" w:cs="Arial"/>
          <w:lang w:val="sr-Cyrl-RS"/>
        </w:rPr>
        <w:t xml:space="preserve"> је утврђено да је заложни поверилац, у смислу закона којим се уређује стечај, разлучни поверилац који је стекао заложно право у складу са овим законом.</w:t>
      </w:r>
    </w:p>
    <w:p w14:paraId="7C98F740" w14:textId="29026B88" w:rsidR="00354650" w:rsidRPr="00A94F81" w:rsidRDefault="00354650" w:rsidP="008C48BB">
      <w:pPr>
        <w:spacing w:after="120" w:line="240" w:lineRule="auto"/>
        <w:ind w:firstLine="284"/>
        <w:jc w:val="both"/>
        <w:rPr>
          <w:rFonts w:ascii="Arial" w:hAnsi="Arial" w:cs="Arial"/>
          <w:lang w:val="sr-Cyrl-RS"/>
        </w:rPr>
      </w:pPr>
      <w:r w:rsidRPr="00D31AB4">
        <w:rPr>
          <w:rFonts w:ascii="Arial" w:hAnsi="Arial" w:cs="Arial"/>
          <w:b/>
          <w:lang w:val="sr-Cyrl-RS"/>
        </w:rPr>
        <w:t xml:space="preserve">Чланом 104. </w:t>
      </w:r>
      <w:r w:rsidRPr="00A94F81">
        <w:rPr>
          <w:rFonts w:ascii="Arial" w:hAnsi="Arial" w:cs="Arial"/>
          <w:lang w:val="sr-Cyrl-RS"/>
        </w:rPr>
        <w:t>је утврђена могућност да заложни поверилац, или више њих, посебним пуномоћјем овласте треће лице да предузима правне радње ради заштите и намирења обезбеђеног потраживања</w:t>
      </w:r>
      <w:r w:rsidR="00D475A6">
        <w:rPr>
          <w:rFonts w:ascii="Arial" w:hAnsi="Arial" w:cs="Arial"/>
          <w:lang w:val="sr-Cyrl-RS"/>
        </w:rPr>
        <w:t xml:space="preserve">, а </w:t>
      </w:r>
      <w:r w:rsidRPr="00A94F81">
        <w:rPr>
          <w:rFonts w:ascii="Arial" w:hAnsi="Arial" w:cs="Arial"/>
          <w:lang w:val="sr-Cyrl-RS"/>
        </w:rPr>
        <w:t xml:space="preserve">уређен је </w:t>
      </w:r>
      <w:r w:rsidR="00D475A6">
        <w:rPr>
          <w:rFonts w:ascii="Arial" w:hAnsi="Arial" w:cs="Arial"/>
          <w:lang w:val="sr-Cyrl-RS"/>
        </w:rPr>
        <w:t xml:space="preserve">и </w:t>
      </w:r>
      <w:r w:rsidR="001374A8">
        <w:rPr>
          <w:rFonts w:ascii="Arial" w:hAnsi="Arial" w:cs="Arial"/>
          <w:lang w:val="sr-Cyrl-RS"/>
        </w:rPr>
        <w:t xml:space="preserve">правни </w:t>
      </w:r>
      <w:r w:rsidRPr="00A94F81">
        <w:rPr>
          <w:rFonts w:ascii="Arial" w:hAnsi="Arial" w:cs="Arial"/>
          <w:lang w:val="sr-Cyrl-RS"/>
        </w:rPr>
        <w:t>положај тог лица</w:t>
      </w:r>
      <w:r w:rsidR="001374A8">
        <w:rPr>
          <w:rFonts w:ascii="Arial" w:hAnsi="Arial" w:cs="Arial"/>
          <w:lang w:val="sr-Cyrl-RS"/>
        </w:rPr>
        <w:t xml:space="preserve"> у односу на залогодавца</w:t>
      </w:r>
      <w:r w:rsidRPr="00A94F81">
        <w:rPr>
          <w:rFonts w:ascii="Arial" w:hAnsi="Arial" w:cs="Arial"/>
          <w:lang w:val="sr-Cyrl-RS"/>
        </w:rPr>
        <w:t>.</w:t>
      </w:r>
    </w:p>
    <w:p w14:paraId="506FEADE" w14:textId="2360C1DF" w:rsidR="00354650" w:rsidRPr="00A94F81" w:rsidRDefault="00354650" w:rsidP="008C48BB">
      <w:pPr>
        <w:spacing w:after="120" w:line="240" w:lineRule="auto"/>
        <w:ind w:firstLine="284"/>
        <w:jc w:val="both"/>
        <w:rPr>
          <w:rFonts w:ascii="Arial" w:hAnsi="Arial" w:cs="Arial"/>
          <w:lang w:val="sr-Cyrl-RS"/>
        </w:rPr>
      </w:pPr>
      <w:r w:rsidRPr="00D31AB4">
        <w:rPr>
          <w:rFonts w:ascii="Arial" w:hAnsi="Arial" w:cs="Arial"/>
          <w:b/>
          <w:lang w:val="sr-Cyrl-RS"/>
        </w:rPr>
        <w:t>Чланом 105.</w:t>
      </w:r>
      <w:r w:rsidRPr="00A94F81">
        <w:rPr>
          <w:rFonts w:ascii="Arial" w:hAnsi="Arial" w:cs="Arial"/>
          <w:lang w:val="sr-Cyrl-RS"/>
        </w:rPr>
        <w:t xml:space="preserve"> утвређено је да је залогодавац, у смислу овог закона, лице које има право својине на дигиталној имовини или својство имаоца дигиталне имовине којом може слободно располагати, пру чему залогодавац може бити дужник или треће лице.</w:t>
      </w:r>
    </w:p>
    <w:p w14:paraId="45419D08" w14:textId="2C822505" w:rsidR="00134786" w:rsidRPr="00A94F81" w:rsidRDefault="00A23258" w:rsidP="001374A8">
      <w:pPr>
        <w:spacing w:after="120" w:line="240" w:lineRule="auto"/>
        <w:ind w:firstLine="284"/>
        <w:jc w:val="both"/>
        <w:rPr>
          <w:rFonts w:ascii="Arial" w:hAnsi="Arial" w:cs="Arial"/>
          <w:lang w:val="sr-Cyrl-RS"/>
        </w:rPr>
      </w:pPr>
      <w:r w:rsidRPr="00D31AB4">
        <w:rPr>
          <w:rFonts w:ascii="Arial" w:hAnsi="Arial" w:cs="Arial"/>
          <w:b/>
          <w:lang w:val="sr-Cyrl-RS"/>
        </w:rPr>
        <w:t>Чланом 106.</w:t>
      </w:r>
      <w:r w:rsidRPr="00A94F81">
        <w:rPr>
          <w:rFonts w:ascii="Arial" w:hAnsi="Arial" w:cs="Arial"/>
          <w:lang w:val="sr-Cyrl-RS"/>
        </w:rPr>
        <w:t xml:space="preserve"> утврђено је да залогодавац има право да употребљава заложену дигиталну имовину у складу са њеном уобичајеном наменом, као и да, ако дигитална имовина која је предмет заложног права даје плодове, прибира те плодове</w:t>
      </w:r>
      <w:r w:rsidR="00070729">
        <w:rPr>
          <w:rFonts w:ascii="Arial" w:hAnsi="Arial" w:cs="Arial"/>
          <w:lang w:val="sr-Cyrl-RS"/>
        </w:rPr>
        <w:t>. Такође је утврђено д</w:t>
      </w:r>
      <w:r w:rsidRPr="00A94F81">
        <w:rPr>
          <w:rFonts w:ascii="Arial" w:hAnsi="Arial" w:cs="Arial"/>
          <w:lang w:val="sr-Cyrl-RS"/>
        </w:rPr>
        <w:t xml:space="preserve">а се то право може модификовати </w:t>
      </w:r>
      <w:r w:rsidR="00070729">
        <w:rPr>
          <w:rFonts w:ascii="Arial" w:hAnsi="Arial" w:cs="Arial"/>
          <w:lang w:val="sr-Cyrl-RS"/>
        </w:rPr>
        <w:t>одредбама уговора</w:t>
      </w:r>
      <w:r w:rsidRPr="00A94F81">
        <w:rPr>
          <w:rFonts w:ascii="Arial" w:hAnsi="Arial" w:cs="Arial"/>
          <w:lang w:val="sr-Cyrl-RS"/>
        </w:rPr>
        <w:t xml:space="preserve"> о залози на дигиталној имовини.</w:t>
      </w:r>
      <w:r w:rsidR="001374A8">
        <w:rPr>
          <w:rFonts w:ascii="Arial" w:hAnsi="Arial" w:cs="Arial"/>
          <w:lang w:val="sr-Cyrl-RS"/>
        </w:rPr>
        <w:t xml:space="preserve"> </w:t>
      </w:r>
      <w:r w:rsidR="00134786" w:rsidRPr="00A94F81">
        <w:rPr>
          <w:rFonts w:ascii="Arial" w:hAnsi="Arial" w:cs="Arial"/>
          <w:lang w:val="sr-Cyrl-RS"/>
        </w:rPr>
        <w:t>Право на употребу се, у практичном смислу, пре свега односи на инвестиционе токене.</w:t>
      </w:r>
    </w:p>
    <w:p w14:paraId="62B04F87" w14:textId="75457BE8" w:rsidR="00A23258" w:rsidRPr="00A94F81" w:rsidRDefault="00A23258" w:rsidP="008C48BB">
      <w:pPr>
        <w:spacing w:after="120" w:line="240" w:lineRule="auto"/>
        <w:ind w:firstLine="284"/>
        <w:jc w:val="both"/>
        <w:rPr>
          <w:rFonts w:ascii="Arial" w:hAnsi="Arial" w:cs="Arial"/>
          <w:lang w:val="sr-Cyrl-RS"/>
        </w:rPr>
      </w:pPr>
      <w:r w:rsidRPr="00D31AB4">
        <w:rPr>
          <w:rFonts w:ascii="Arial" w:hAnsi="Arial" w:cs="Arial"/>
          <w:b/>
          <w:lang w:val="sr-Cyrl-RS"/>
        </w:rPr>
        <w:t>Чланом 107.</w:t>
      </w:r>
      <w:r w:rsidRPr="00A94F81">
        <w:rPr>
          <w:rFonts w:ascii="Arial" w:hAnsi="Arial" w:cs="Arial"/>
          <w:lang w:val="sr-Cyrl-RS"/>
        </w:rPr>
        <w:t xml:space="preserve"> предвиђено је да залогодавац може да заложи дигиталну имовину на којој је већ успостављено заложно право, ако уговором о </w:t>
      </w:r>
      <w:r w:rsidR="00070729">
        <w:rPr>
          <w:rFonts w:ascii="Arial" w:hAnsi="Arial" w:cs="Arial"/>
          <w:lang w:val="sr-Cyrl-RS"/>
        </w:rPr>
        <w:t>залози</w:t>
      </w:r>
      <w:r w:rsidRPr="00A94F81">
        <w:rPr>
          <w:rFonts w:ascii="Arial" w:hAnsi="Arial" w:cs="Arial"/>
          <w:lang w:val="sr-Cyrl-RS"/>
        </w:rPr>
        <w:t xml:space="preserve"> на дигиталној имовини није другачије утврђено.</w:t>
      </w:r>
    </w:p>
    <w:p w14:paraId="6110B8EC" w14:textId="17D2FA79" w:rsidR="00134786" w:rsidRPr="00A94F81" w:rsidRDefault="00A23258" w:rsidP="001374A8">
      <w:pPr>
        <w:spacing w:after="120" w:line="240" w:lineRule="auto"/>
        <w:ind w:firstLine="284"/>
        <w:jc w:val="both"/>
        <w:rPr>
          <w:rFonts w:ascii="Arial" w:hAnsi="Arial" w:cs="Arial"/>
          <w:lang w:val="sr-Cyrl-RS"/>
        </w:rPr>
      </w:pPr>
      <w:r w:rsidRPr="00D31AB4">
        <w:rPr>
          <w:rFonts w:ascii="Arial" w:hAnsi="Arial" w:cs="Arial"/>
          <w:b/>
          <w:lang w:val="sr-Cyrl-RS"/>
        </w:rPr>
        <w:t>Чланом 108.</w:t>
      </w:r>
      <w:r w:rsidRPr="00A94F81">
        <w:rPr>
          <w:rFonts w:ascii="Arial" w:hAnsi="Arial" w:cs="Arial"/>
          <w:lang w:val="sr-Cyrl-RS"/>
        </w:rPr>
        <w:t xml:space="preserve"> прописано је да се уговором о залози на дигиталној имовини може утврдити да заложни поверилац има право да у тренутку доспелости потраживања, под условом да заложена дигитална имовина има тржишну цену, по тој тржишној цени дигиталну имовину задржи за себе. Такође, прописано је да се заложни поверилац и залогодавац могу споразумети да ће поверилац моћи да предмет заложног права по одређеној цени задржи за себе у тренутку доспелости потраживања.</w:t>
      </w:r>
      <w:r w:rsidR="001374A8">
        <w:rPr>
          <w:rFonts w:ascii="Arial" w:hAnsi="Arial" w:cs="Arial"/>
          <w:lang w:val="sr-Cyrl-RS"/>
        </w:rPr>
        <w:t xml:space="preserve"> </w:t>
      </w:r>
      <w:r w:rsidR="00134786" w:rsidRPr="00A94F81">
        <w:rPr>
          <w:rFonts w:ascii="Arial" w:hAnsi="Arial" w:cs="Arial"/>
          <w:lang w:val="sr-Cyrl-RS"/>
        </w:rPr>
        <w:t>Циљ омогућавања ове врсте наплате из заложене дигиталне имовине јесте да дигитална имовина постане атрактивно средство обезбеђења.</w:t>
      </w:r>
    </w:p>
    <w:p w14:paraId="7E77A39D" w14:textId="09549A67" w:rsidR="00C444B9" w:rsidRPr="00A94F81" w:rsidRDefault="00C444B9" w:rsidP="001374A8">
      <w:pPr>
        <w:spacing w:after="120" w:line="240" w:lineRule="auto"/>
        <w:ind w:firstLine="284"/>
        <w:jc w:val="both"/>
        <w:rPr>
          <w:rFonts w:ascii="Arial" w:hAnsi="Arial" w:cs="Arial"/>
          <w:lang w:val="sr-Cyrl-RS"/>
        </w:rPr>
      </w:pPr>
      <w:r w:rsidRPr="00D31AB4">
        <w:rPr>
          <w:rFonts w:ascii="Arial" w:hAnsi="Arial" w:cs="Arial"/>
          <w:b/>
          <w:lang w:val="sr-Cyrl-RS"/>
        </w:rPr>
        <w:t>Чланом 109.</w:t>
      </w:r>
      <w:r w:rsidRPr="00A94F81">
        <w:rPr>
          <w:rFonts w:ascii="Arial" w:hAnsi="Arial" w:cs="Arial"/>
          <w:lang w:val="sr-Cyrl-RS"/>
        </w:rPr>
        <w:t xml:space="preserve"> утврђен је редослед заложних права, односно утврђено је да заложни поверилац има право да из цене постигнуте продајом предмета заложног права наплати своје потраживање пре осталих поверилаца залогодавца, осим ако није другачије одређено овим законом. </w:t>
      </w:r>
      <w:r w:rsidR="001374A8">
        <w:rPr>
          <w:rFonts w:ascii="Arial" w:hAnsi="Arial" w:cs="Arial"/>
          <w:lang w:val="sr-Cyrl-RS"/>
        </w:rPr>
        <w:t>Ако</w:t>
      </w:r>
      <w:r w:rsidRPr="00A94F81">
        <w:rPr>
          <w:rFonts w:ascii="Arial" w:hAnsi="Arial" w:cs="Arial"/>
          <w:lang w:val="sr-Cyrl-RS"/>
        </w:rPr>
        <w:t xml:space="preserve"> је исти предмет заложног права, у складу са овим законом, заложен већем броју поверилаца, редослед исплате њихових потраживања из вредности тог предмета одређује се према времену (дан, час и минут) пријема захтева за упис заложног права у регистар заложних права.</w:t>
      </w:r>
      <w:r w:rsidR="001374A8">
        <w:rPr>
          <w:rFonts w:ascii="Arial" w:hAnsi="Arial" w:cs="Arial"/>
          <w:lang w:val="sr-Cyrl-RS"/>
        </w:rPr>
        <w:t xml:space="preserve"> </w:t>
      </w:r>
      <w:r w:rsidRPr="00A94F81">
        <w:rPr>
          <w:rFonts w:ascii="Arial" w:hAnsi="Arial" w:cs="Arial"/>
          <w:lang w:val="sr-Cyrl-RS"/>
        </w:rPr>
        <w:t xml:space="preserve">Прописано је и да се </w:t>
      </w:r>
      <w:r w:rsidR="00134786" w:rsidRPr="00A94F81">
        <w:rPr>
          <w:rFonts w:ascii="Arial" w:hAnsi="Arial" w:cs="Arial"/>
          <w:lang w:val="sr-Cyrl-RS"/>
        </w:rPr>
        <w:t>у</w:t>
      </w:r>
      <w:r w:rsidRPr="00A94F81">
        <w:rPr>
          <w:rFonts w:ascii="Arial" w:hAnsi="Arial" w:cs="Arial"/>
          <w:lang w:val="sr-Cyrl-RS"/>
        </w:rPr>
        <w:t>тврђивање реда првенства за обезбеђење потраживања по основу јавних прихода или других потраживања Републике</w:t>
      </w:r>
      <w:r w:rsidR="001374A8">
        <w:rPr>
          <w:rFonts w:ascii="Arial" w:hAnsi="Arial" w:cs="Arial"/>
          <w:lang w:val="sr-Cyrl-RS"/>
        </w:rPr>
        <w:t xml:space="preserve"> Србије</w:t>
      </w:r>
      <w:r w:rsidRPr="00A94F81">
        <w:rPr>
          <w:rFonts w:ascii="Arial" w:hAnsi="Arial" w:cs="Arial"/>
          <w:lang w:val="sr-Cyrl-RS"/>
        </w:rPr>
        <w:t>, аутономне покрајине и јединице локалне самоуправе врши на начин изложен у претходном пасусу.</w:t>
      </w:r>
    </w:p>
    <w:p w14:paraId="1FA2B6A1" w14:textId="1FE87CC0" w:rsidR="00C444B9" w:rsidRPr="00A94F81" w:rsidRDefault="00C444B9" w:rsidP="008C48BB">
      <w:pPr>
        <w:spacing w:after="120" w:line="240" w:lineRule="auto"/>
        <w:ind w:firstLine="284"/>
        <w:jc w:val="both"/>
        <w:rPr>
          <w:rFonts w:ascii="Arial" w:hAnsi="Arial" w:cs="Arial"/>
          <w:lang w:val="sr-Cyrl-RS"/>
        </w:rPr>
      </w:pPr>
      <w:r w:rsidRPr="00D31AB4">
        <w:rPr>
          <w:rFonts w:ascii="Arial" w:hAnsi="Arial" w:cs="Arial"/>
          <w:b/>
          <w:lang w:val="sr-Cyrl-RS"/>
        </w:rPr>
        <w:t>Чланом 110.</w:t>
      </w:r>
      <w:r w:rsidRPr="00A94F81">
        <w:rPr>
          <w:rFonts w:ascii="Arial" w:hAnsi="Arial" w:cs="Arial"/>
          <w:lang w:val="sr-Cyrl-RS"/>
        </w:rPr>
        <w:t xml:space="preserve"> утврђено је да заложни поверилац у тренутку доспелости</w:t>
      </w:r>
      <w:r w:rsidRPr="00D31AB4">
        <w:rPr>
          <w:rFonts w:ascii="Arial" w:hAnsi="Arial" w:cs="Arial"/>
          <w:lang w:val="sr-Cyrl-RS"/>
        </w:rPr>
        <w:t xml:space="preserve"> </w:t>
      </w:r>
      <w:r w:rsidRPr="00A94F81">
        <w:rPr>
          <w:rFonts w:ascii="Arial" w:hAnsi="Arial" w:cs="Arial"/>
          <w:lang w:val="sr-Cyrl-RS"/>
        </w:rPr>
        <w:t>стиче право да из вредности предмета заложног права намири своје главно потраживање, камату и трошкове око остварења наплате потраживања. Такође је утврђено да је заложни поверилац дужан да вишак вредности изнад износа потраживања добијен након намирења из предмета заложног права исплати залогодавцу наредног радног дана.</w:t>
      </w:r>
    </w:p>
    <w:p w14:paraId="35068EBE" w14:textId="47D0FF8C" w:rsidR="00C444B9" w:rsidRPr="00A94F81" w:rsidRDefault="00C444B9" w:rsidP="008C48BB">
      <w:pPr>
        <w:spacing w:after="120" w:line="240" w:lineRule="auto"/>
        <w:ind w:firstLine="284"/>
        <w:jc w:val="both"/>
        <w:rPr>
          <w:rFonts w:ascii="Arial" w:hAnsi="Arial" w:cs="Arial"/>
          <w:lang w:val="sr-Cyrl-RS"/>
        </w:rPr>
      </w:pPr>
      <w:r w:rsidRPr="00D31AB4">
        <w:rPr>
          <w:rFonts w:ascii="Arial" w:hAnsi="Arial" w:cs="Arial"/>
          <w:b/>
          <w:lang w:val="sr-Cyrl-RS"/>
        </w:rPr>
        <w:t xml:space="preserve">Чланом 111. </w:t>
      </w:r>
      <w:r w:rsidRPr="00A94F81">
        <w:rPr>
          <w:rFonts w:ascii="Arial" w:hAnsi="Arial" w:cs="Arial"/>
          <w:lang w:val="sr-Cyrl-RS"/>
        </w:rPr>
        <w:t>прописано је да је залогодавац дужан да сарађује са заложним повериоцем у поступку намирења повериочевог потраживања из предмета заложног права.</w:t>
      </w:r>
    </w:p>
    <w:p w14:paraId="05838188" w14:textId="46F3678D" w:rsidR="00C444B9" w:rsidRPr="00A94F81" w:rsidRDefault="00C444B9" w:rsidP="008C48BB">
      <w:pPr>
        <w:spacing w:after="120" w:line="240" w:lineRule="auto"/>
        <w:ind w:firstLine="284"/>
        <w:jc w:val="both"/>
        <w:rPr>
          <w:rFonts w:ascii="Arial" w:hAnsi="Arial" w:cs="Arial"/>
          <w:lang w:val="sr-Cyrl-RS"/>
        </w:rPr>
      </w:pPr>
      <w:r w:rsidRPr="00D31AB4">
        <w:rPr>
          <w:rFonts w:ascii="Arial" w:hAnsi="Arial" w:cs="Arial"/>
          <w:b/>
          <w:lang w:val="sr-Cyrl-RS"/>
        </w:rPr>
        <w:t>Чланом 112.</w:t>
      </w:r>
      <w:r w:rsidRPr="00A94F81">
        <w:rPr>
          <w:rFonts w:ascii="Arial" w:hAnsi="Arial" w:cs="Arial"/>
          <w:lang w:val="sr-Cyrl-RS"/>
        </w:rPr>
        <w:t xml:space="preserve"> утврђене су дужности залогодавца, укључујући његову обавезу да трпи да се заложни поверилац намири из вредности предмета заложног права.</w:t>
      </w:r>
    </w:p>
    <w:p w14:paraId="34C9A1F5" w14:textId="3DB7C177" w:rsidR="00C444B9" w:rsidRPr="00A94F81" w:rsidRDefault="00C444B9" w:rsidP="001374A8">
      <w:pPr>
        <w:spacing w:after="120" w:line="240" w:lineRule="auto"/>
        <w:ind w:firstLine="284"/>
        <w:jc w:val="both"/>
        <w:rPr>
          <w:rFonts w:ascii="Arial" w:hAnsi="Arial" w:cs="Arial"/>
          <w:lang w:val="sr-Cyrl-RS"/>
        </w:rPr>
      </w:pPr>
      <w:r w:rsidRPr="00D31AB4">
        <w:rPr>
          <w:rFonts w:ascii="Arial" w:hAnsi="Arial" w:cs="Arial"/>
          <w:b/>
          <w:lang w:val="sr-Cyrl-RS"/>
        </w:rPr>
        <w:t xml:space="preserve">Чланом 113. </w:t>
      </w:r>
      <w:r w:rsidRPr="00D31AB4">
        <w:rPr>
          <w:rFonts w:ascii="Arial" w:hAnsi="Arial" w:cs="Arial"/>
          <w:lang w:val="sr-Cyrl-RS"/>
        </w:rPr>
        <w:t>прописано је да</w:t>
      </w:r>
      <w:r w:rsidRPr="00A94F81">
        <w:rPr>
          <w:rFonts w:ascii="Arial" w:hAnsi="Arial" w:cs="Arial"/>
          <w:b/>
          <w:lang w:val="sr-Cyrl-RS"/>
        </w:rPr>
        <w:t xml:space="preserve"> </w:t>
      </w:r>
      <w:r w:rsidRPr="00A94F81">
        <w:rPr>
          <w:rFonts w:ascii="Arial" w:hAnsi="Arial" w:cs="Arial"/>
          <w:lang w:val="sr-Cyrl-RS"/>
        </w:rPr>
        <w:t xml:space="preserve">заложни поверилац може приступити </w:t>
      </w:r>
      <w:r w:rsidR="00D61A66">
        <w:rPr>
          <w:rFonts w:ascii="Arial" w:hAnsi="Arial" w:cs="Arial"/>
          <w:lang w:val="sr-Cyrl-RS"/>
        </w:rPr>
        <w:t xml:space="preserve">вансудској </w:t>
      </w:r>
      <w:r w:rsidRPr="00A94F81">
        <w:rPr>
          <w:rFonts w:ascii="Arial" w:hAnsi="Arial" w:cs="Arial"/>
          <w:lang w:val="sr-Cyrl-RS"/>
        </w:rPr>
        <w:t>продаји предмета заложног права по доспелости обезбеђеног потраживања, и</w:t>
      </w:r>
      <w:r w:rsidR="001374A8">
        <w:rPr>
          <w:rFonts w:ascii="Arial" w:hAnsi="Arial" w:cs="Arial"/>
          <w:lang w:val="sr-Cyrl-RS"/>
        </w:rPr>
        <w:t xml:space="preserve"> уређен је</w:t>
      </w:r>
      <w:r w:rsidRPr="00A94F81">
        <w:rPr>
          <w:rFonts w:ascii="Arial" w:hAnsi="Arial" w:cs="Arial"/>
          <w:lang w:val="sr-Cyrl-RS"/>
        </w:rPr>
        <w:t xml:space="preserve"> поступак </w:t>
      </w:r>
      <w:r w:rsidR="00D61A66">
        <w:rPr>
          <w:rFonts w:ascii="Arial" w:hAnsi="Arial" w:cs="Arial"/>
          <w:lang w:val="sr-Cyrl-RS"/>
        </w:rPr>
        <w:t xml:space="preserve">вансудске </w:t>
      </w:r>
      <w:r w:rsidRPr="00A94F81">
        <w:rPr>
          <w:rFonts w:ascii="Arial" w:hAnsi="Arial" w:cs="Arial"/>
          <w:lang w:val="sr-Cyrl-RS"/>
        </w:rPr>
        <w:t>продаје</w:t>
      </w:r>
      <w:r w:rsidR="0005568C" w:rsidRPr="00A94F81">
        <w:rPr>
          <w:rFonts w:ascii="Arial" w:hAnsi="Arial" w:cs="Arial"/>
          <w:lang w:val="sr-Cyrl-RS"/>
        </w:rPr>
        <w:t>, што обухвата и јавну продају путем надметања</w:t>
      </w:r>
      <w:r w:rsidRPr="00A94F81">
        <w:rPr>
          <w:rFonts w:ascii="Arial" w:hAnsi="Arial" w:cs="Arial"/>
          <w:lang w:val="sr-Cyrl-RS"/>
        </w:rPr>
        <w:t>.</w:t>
      </w:r>
      <w:r w:rsidR="001374A8">
        <w:rPr>
          <w:rFonts w:ascii="Arial" w:hAnsi="Arial" w:cs="Arial"/>
          <w:lang w:val="sr-Cyrl-RS"/>
        </w:rPr>
        <w:t xml:space="preserve"> </w:t>
      </w:r>
      <w:r w:rsidR="0005568C" w:rsidRPr="00A94F81">
        <w:rPr>
          <w:rFonts w:ascii="Arial" w:hAnsi="Arial" w:cs="Arial"/>
          <w:lang w:val="sr-Cyrl-RS"/>
        </w:rPr>
        <w:t>Такође је утврђено да дужник може пуноважно да испуни дуг у било које време пре продаје заложене дигиталне имовине, као и да залогодавац у истом року може, иако није дужан, да испуни обавезу дужника.</w:t>
      </w:r>
    </w:p>
    <w:p w14:paraId="39E8F2AC" w14:textId="1D88C787" w:rsidR="0005568C" w:rsidRPr="00A94F81" w:rsidRDefault="0005568C" w:rsidP="001374A8">
      <w:pPr>
        <w:spacing w:after="120" w:line="240" w:lineRule="auto"/>
        <w:ind w:firstLine="284"/>
        <w:jc w:val="both"/>
        <w:rPr>
          <w:rFonts w:ascii="Arial" w:hAnsi="Arial" w:cs="Arial"/>
          <w:lang w:val="sr-Cyrl-RS"/>
        </w:rPr>
      </w:pPr>
      <w:r w:rsidRPr="00D31AB4">
        <w:rPr>
          <w:rFonts w:ascii="Arial" w:hAnsi="Arial" w:cs="Arial"/>
          <w:b/>
          <w:lang w:val="sr-Cyrl-RS"/>
        </w:rPr>
        <w:t xml:space="preserve">Чланом 114. </w:t>
      </w:r>
      <w:r w:rsidRPr="00A94F81">
        <w:rPr>
          <w:rFonts w:ascii="Arial" w:hAnsi="Arial" w:cs="Arial"/>
          <w:lang w:val="sr-Cyrl-RS"/>
        </w:rPr>
        <w:t>утврђено је да савесно лице које купи предмет заложног права на</w:t>
      </w:r>
      <w:r w:rsidR="00D61A66">
        <w:rPr>
          <w:rFonts w:ascii="Arial" w:hAnsi="Arial" w:cs="Arial"/>
          <w:lang w:val="sr-Cyrl-RS"/>
        </w:rPr>
        <w:t xml:space="preserve"> вансудској</w:t>
      </w:r>
      <w:r w:rsidRPr="00A94F81">
        <w:rPr>
          <w:rFonts w:ascii="Arial" w:hAnsi="Arial" w:cs="Arial"/>
          <w:lang w:val="sr-Cyrl-RS"/>
        </w:rPr>
        <w:t xml:space="preserve"> јавној продаји, стиче право својине на том предмету без терета, као и да се право својине које је савесни купац стекао не може се оспоравати због евентуалних пропуста у поступку продаје.</w:t>
      </w:r>
      <w:r w:rsidR="001374A8">
        <w:rPr>
          <w:rFonts w:ascii="Arial" w:hAnsi="Arial" w:cs="Arial"/>
          <w:lang w:val="sr-Cyrl-RS"/>
        </w:rPr>
        <w:t xml:space="preserve"> </w:t>
      </w:r>
      <w:r w:rsidRPr="00A94F81">
        <w:rPr>
          <w:rFonts w:ascii="Arial" w:hAnsi="Arial" w:cs="Arial"/>
          <w:lang w:val="sr-Cyrl-RS"/>
        </w:rPr>
        <w:t>Наведене одредбе примењују се и на друге врсте</w:t>
      </w:r>
      <w:r w:rsidR="00D61A66">
        <w:rPr>
          <w:rFonts w:ascii="Arial" w:hAnsi="Arial" w:cs="Arial"/>
          <w:lang w:val="sr-Cyrl-RS"/>
        </w:rPr>
        <w:t xml:space="preserve"> вансудских</w:t>
      </w:r>
      <w:r w:rsidRPr="00A94F81">
        <w:rPr>
          <w:rFonts w:ascii="Arial" w:hAnsi="Arial" w:cs="Arial"/>
          <w:lang w:val="sr-Cyrl-RS"/>
        </w:rPr>
        <w:t xml:space="preserve"> продаја у поступку намирења, ако је лице купило предмет заложног права по тржишној цени или по цени по којој би га продао разуман и пажљив човек, чувајући интересе дужника и залогодавца.</w:t>
      </w:r>
    </w:p>
    <w:p w14:paraId="3C1A7F1C" w14:textId="2BECB996" w:rsidR="0005568C" w:rsidRPr="00A94F81" w:rsidRDefault="0005568C" w:rsidP="008C48BB">
      <w:pPr>
        <w:spacing w:after="120" w:line="240" w:lineRule="auto"/>
        <w:ind w:firstLine="284"/>
        <w:jc w:val="both"/>
        <w:rPr>
          <w:rFonts w:ascii="Arial" w:hAnsi="Arial" w:cs="Arial"/>
          <w:lang w:val="sr-Cyrl-RS"/>
        </w:rPr>
      </w:pPr>
      <w:r w:rsidRPr="00D31AB4">
        <w:rPr>
          <w:rFonts w:ascii="Arial" w:hAnsi="Arial" w:cs="Arial"/>
          <w:b/>
          <w:lang w:val="sr-Cyrl-RS"/>
        </w:rPr>
        <w:t>Чланом 115.</w:t>
      </w:r>
      <w:r w:rsidRPr="00A94F81">
        <w:rPr>
          <w:rFonts w:ascii="Arial" w:hAnsi="Arial" w:cs="Arial"/>
          <w:lang w:val="sr-Cyrl-RS"/>
        </w:rPr>
        <w:t xml:space="preserve"> утврђено је да се заложни поверилац може намирити из вредности заложене дигиталне имовине и после застарелости његовог потраживања.</w:t>
      </w:r>
    </w:p>
    <w:p w14:paraId="1B38EB17" w14:textId="07DD714B" w:rsidR="0005568C" w:rsidRPr="00A94F81" w:rsidRDefault="0005568C" w:rsidP="001374A8">
      <w:pPr>
        <w:spacing w:after="120" w:line="240" w:lineRule="auto"/>
        <w:ind w:firstLine="284"/>
        <w:jc w:val="both"/>
        <w:rPr>
          <w:rFonts w:ascii="Arial" w:hAnsi="Arial" w:cs="Arial"/>
          <w:lang w:val="sr-Cyrl-RS"/>
        </w:rPr>
      </w:pPr>
      <w:r w:rsidRPr="00D31AB4">
        <w:rPr>
          <w:rFonts w:ascii="Arial" w:hAnsi="Arial" w:cs="Arial"/>
          <w:b/>
          <w:lang w:val="sr-Cyrl-RS"/>
        </w:rPr>
        <w:t xml:space="preserve">Чланом 116. </w:t>
      </w:r>
      <w:r w:rsidRPr="00A94F81">
        <w:rPr>
          <w:rFonts w:ascii="Arial" w:hAnsi="Arial" w:cs="Arial"/>
          <w:lang w:val="sr-Cyrl-RS"/>
        </w:rPr>
        <w:t>уређен је начин престанка заложног права. Заложно право може престати заједно са престанком потраживања заложног повериоца, односно исплатом дуга или на други начин, ако дигитална имовина престане да постоји, или ако дође до јавне продаје или друге продаје заложене дигиталне имовине.</w:t>
      </w:r>
      <w:r w:rsidR="001374A8">
        <w:rPr>
          <w:rFonts w:ascii="Arial" w:hAnsi="Arial" w:cs="Arial"/>
          <w:lang w:val="sr-Cyrl-RS"/>
        </w:rPr>
        <w:t xml:space="preserve"> </w:t>
      </w:r>
      <w:r w:rsidRPr="00A94F81">
        <w:rPr>
          <w:rFonts w:ascii="Arial" w:hAnsi="Arial" w:cs="Arial"/>
          <w:lang w:val="sr-Cyrl-RS"/>
        </w:rPr>
        <w:t>Предвиђено је и да се брисање заложног права из регистра заложног права на дигиталној имовини може тражити и када се заложни поверилац одрекне заложног права у писменој форми, када се својство заложног повериоца стекне у истом лицу са својством дужника, као и када заложни поверилац стекне право својине на заложеној дигиталној имовини.</w:t>
      </w:r>
    </w:p>
    <w:p w14:paraId="6A903086" w14:textId="78C853BF" w:rsidR="0005568C" w:rsidRPr="00A94F81" w:rsidRDefault="0005568C" w:rsidP="001374A8">
      <w:pPr>
        <w:spacing w:after="120" w:line="240" w:lineRule="auto"/>
        <w:ind w:firstLine="284"/>
        <w:jc w:val="both"/>
        <w:rPr>
          <w:rFonts w:ascii="Arial" w:hAnsi="Arial" w:cs="Arial"/>
          <w:lang w:val="sr-Cyrl-RS"/>
        </w:rPr>
      </w:pPr>
      <w:r w:rsidRPr="00D31AB4">
        <w:rPr>
          <w:rFonts w:ascii="Arial" w:hAnsi="Arial" w:cs="Arial"/>
          <w:b/>
          <w:lang w:val="sr-Cyrl-RS"/>
        </w:rPr>
        <w:t>Чланом 117.</w:t>
      </w:r>
      <w:r w:rsidRPr="00A94F81">
        <w:rPr>
          <w:rFonts w:ascii="Arial" w:hAnsi="Arial" w:cs="Arial"/>
          <w:lang w:val="sr-Cyrl-RS"/>
        </w:rPr>
        <w:t xml:space="preserve"> уређени су регистри заложног права на дигиталној имовини, које воде пр</w:t>
      </w:r>
      <w:r w:rsidR="001374A8">
        <w:rPr>
          <w:rFonts w:ascii="Arial" w:hAnsi="Arial" w:cs="Arial"/>
          <w:lang w:val="sr-Cyrl-RS"/>
        </w:rPr>
        <w:t>у</w:t>
      </w:r>
      <w:r w:rsidRPr="00A94F81">
        <w:rPr>
          <w:rFonts w:ascii="Arial" w:hAnsi="Arial" w:cs="Arial"/>
          <w:lang w:val="sr-Cyrl-RS"/>
        </w:rPr>
        <w:t>жаоци услуга повезаних с дигиталном имовином који за то имају дозволу надзорног органа, а у које се, у складу са овим законом, уписују заложна права на дигиталној имовини.</w:t>
      </w:r>
      <w:r w:rsidR="001374A8">
        <w:rPr>
          <w:rFonts w:ascii="Arial" w:hAnsi="Arial" w:cs="Arial"/>
          <w:lang w:val="sr-Cyrl-RS"/>
        </w:rPr>
        <w:t xml:space="preserve"> </w:t>
      </w:r>
      <w:r w:rsidRPr="00A94F81">
        <w:rPr>
          <w:rFonts w:ascii="Arial" w:hAnsi="Arial" w:cs="Arial"/>
          <w:lang w:val="sr-Cyrl-RS"/>
        </w:rPr>
        <w:t xml:space="preserve">Прописано је да се регистри заложног права на дигиталној имовини морају водити транспарентно и ажурно, као и да надзорни орган на својој интернет презентацији објављује списак свих пружалаца услуга повезаних с дигиталном имовином који воде регистар заложног права на дигиталној имовини. </w:t>
      </w:r>
    </w:p>
    <w:p w14:paraId="23808F65" w14:textId="42805017" w:rsidR="00134786" w:rsidRPr="00A94F81" w:rsidRDefault="0005568C" w:rsidP="001374A8">
      <w:pPr>
        <w:spacing w:after="120" w:line="240" w:lineRule="auto"/>
        <w:ind w:firstLine="284"/>
        <w:jc w:val="both"/>
        <w:rPr>
          <w:rFonts w:ascii="Arial" w:hAnsi="Arial" w:cs="Arial"/>
          <w:lang w:val="sr-Cyrl-RS"/>
        </w:rPr>
      </w:pPr>
      <w:r w:rsidRPr="00D31AB4">
        <w:rPr>
          <w:rFonts w:ascii="Arial" w:hAnsi="Arial" w:cs="Arial"/>
          <w:b/>
          <w:lang w:val="sr-Cyrl-RS"/>
        </w:rPr>
        <w:t xml:space="preserve">Чланом 118. </w:t>
      </w:r>
      <w:r w:rsidRPr="00A94F81">
        <w:rPr>
          <w:rFonts w:ascii="Arial" w:hAnsi="Arial" w:cs="Arial"/>
          <w:lang w:val="sr-Cyrl-RS"/>
        </w:rPr>
        <w:t xml:space="preserve">уређена је садржина </w:t>
      </w:r>
      <w:r w:rsidR="00134786" w:rsidRPr="00A94F81">
        <w:rPr>
          <w:rFonts w:ascii="Arial" w:hAnsi="Arial" w:cs="Arial"/>
          <w:lang w:val="sr-Cyrl-RS"/>
        </w:rPr>
        <w:t>регистра заложног права, који између осталог садржи податке о залогодавцу и дужнику, када то нису иста лица, као и податке о заложном повериоцу или овлашћеном лицу, податке којима се ближе одређује дигитална имовина која је предмет заложног права, податке о износу обезбеђеног потраживања, односно податке о највишем износу будућих или условних  потраживања, и др.</w:t>
      </w:r>
    </w:p>
    <w:p w14:paraId="1C1376C7" w14:textId="4DBD0891" w:rsidR="00134786" w:rsidRPr="00A94F81" w:rsidRDefault="00134786" w:rsidP="001374A8">
      <w:pPr>
        <w:spacing w:after="120" w:line="240" w:lineRule="auto"/>
        <w:ind w:firstLine="284"/>
        <w:jc w:val="both"/>
        <w:rPr>
          <w:rFonts w:ascii="Arial" w:hAnsi="Arial" w:cs="Arial"/>
          <w:lang w:val="sr-Cyrl-RS"/>
        </w:rPr>
      </w:pPr>
      <w:r w:rsidRPr="00D31AB4">
        <w:rPr>
          <w:rFonts w:ascii="Arial" w:hAnsi="Arial" w:cs="Arial"/>
          <w:b/>
          <w:lang w:val="sr-Cyrl-RS"/>
        </w:rPr>
        <w:t xml:space="preserve">Чланом 119. </w:t>
      </w:r>
      <w:r w:rsidRPr="00A94F81">
        <w:rPr>
          <w:rFonts w:ascii="Arial" w:hAnsi="Arial" w:cs="Arial"/>
          <w:lang w:val="sr-Cyrl-RS"/>
        </w:rPr>
        <w:t>уређено је да се у регистар залоге уписују се забележба спора по тужби за брисање заложног права или другог спора у вези са заложним правом, као и да се уз захтев за брисање забележбе спора прилаже правоснажна одлука суда или поравнање којим је предметни спор окончан.</w:t>
      </w:r>
      <w:r w:rsidR="001374A8">
        <w:rPr>
          <w:rFonts w:ascii="Arial" w:hAnsi="Arial" w:cs="Arial"/>
          <w:lang w:val="sr-Cyrl-RS"/>
        </w:rPr>
        <w:t xml:space="preserve"> </w:t>
      </w:r>
      <w:r w:rsidRPr="00A94F81">
        <w:rPr>
          <w:rFonts w:ascii="Arial" w:hAnsi="Arial" w:cs="Arial"/>
          <w:lang w:val="sr-Cyrl-RS"/>
        </w:rPr>
        <w:t>Предвиђено је и да надзорни орган може прописати и друге случајеве у којима долази до брисања забележбе спора.</w:t>
      </w:r>
    </w:p>
    <w:p w14:paraId="74CFE886" w14:textId="67FE78D7" w:rsidR="00134786" w:rsidRPr="00A94F81" w:rsidRDefault="00134786">
      <w:pPr>
        <w:spacing w:after="120" w:line="240" w:lineRule="auto"/>
        <w:ind w:firstLine="284"/>
        <w:jc w:val="both"/>
        <w:rPr>
          <w:rFonts w:ascii="Arial" w:hAnsi="Arial" w:cs="Arial"/>
          <w:lang w:val="sr-Cyrl-RS"/>
        </w:rPr>
      </w:pPr>
      <w:r w:rsidRPr="00D31AB4">
        <w:rPr>
          <w:rFonts w:ascii="Arial" w:hAnsi="Arial" w:cs="Arial"/>
          <w:b/>
          <w:lang w:val="sr-Cyrl-RS"/>
        </w:rPr>
        <w:t>Чланом 120.</w:t>
      </w:r>
      <w:r w:rsidRPr="00A94F81">
        <w:rPr>
          <w:rFonts w:ascii="Arial" w:hAnsi="Arial" w:cs="Arial"/>
          <w:lang w:val="sr-Cyrl-RS"/>
        </w:rPr>
        <w:t xml:space="preserve"> је прописан рок чувања документације на основу које је извршен упис података у регистар заложног права на дигиталној имовини, односно на основу које је заложно право брисано, и тај рок </w:t>
      </w:r>
      <w:r w:rsidR="001374A8">
        <w:rPr>
          <w:rFonts w:ascii="Arial" w:hAnsi="Arial" w:cs="Arial"/>
          <w:lang w:val="sr-Cyrl-RS"/>
        </w:rPr>
        <w:t>износи</w:t>
      </w:r>
      <w:r w:rsidRPr="00A94F81">
        <w:rPr>
          <w:rFonts w:ascii="Arial" w:hAnsi="Arial" w:cs="Arial"/>
          <w:lang w:val="sr-Cyrl-RS"/>
        </w:rPr>
        <w:t xml:space="preserve"> пет година од дана престанка заложног права. </w:t>
      </w:r>
    </w:p>
    <w:p w14:paraId="559BD01A" w14:textId="286ECBF7" w:rsidR="004C7997" w:rsidRPr="00A94F81" w:rsidRDefault="004C7997" w:rsidP="008C48BB">
      <w:pPr>
        <w:spacing w:after="120" w:line="240" w:lineRule="auto"/>
        <w:ind w:firstLine="284"/>
        <w:jc w:val="both"/>
        <w:rPr>
          <w:rFonts w:ascii="Arial" w:hAnsi="Arial" w:cs="Arial"/>
          <w:lang w:val="sr-Cyrl-RS"/>
        </w:rPr>
      </w:pPr>
      <w:r w:rsidRPr="00A94F81">
        <w:rPr>
          <w:rFonts w:ascii="Arial" w:hAnsi="Arial" w:cs="Arial"/>
          <w:b/>
          <w:lang w:val="sr-Cyrl-RS"/>
        </w:rPr>
        <w:t xml:space="preserve">Чланом 121. </w:t>
      </w:r>
      <w:r w:rsidR="001374A8" w:rsidRPr="001374A8">
        <w:rPr>
          <w:rFonts w:ascii="Arial" w:hAnsi="Arial" w:cs="Arial"/>
          <w:lang w:val="sr-Cyrl-RS"/>
        </w:rPr>
        <w:t>уређена</w:t>
      </w:r>
      <w:r w:rsidR="001374A8">
        <w:rPr>
          <w:rFonts w:ascii="Arial" w:hAnsi="Arial" w:cs="Arial"/>
          <w:b/>
          <w:lang w:val="sr-Cyrl-RS"/>
        </w:rPr>
        <w:t xml:space="preserve"> </w:t>
      </w:r>
      <w:r w:rsidR="00D31AB4">
        <w:rPr>
          <w:rFonts w:ascii="Arial" w:hAnsi="Arial" w:cs="Arial"/>
          <w:lang w:val="sr-Cyrl-RS"/>
        </w:rPr>
        <w:t>је фидуција на дигиталној имовини. П</w:t>
      </w:r>
      <w:r w:rsidR="005047F4" w:rsidRPr="00A94F81">
        <w:rPr>
          <w:rFonts w:ascii="Arial" w:hAnsi="Arial" w:cs="Arial"/>
          <w:lang w:val="sr-Cyrl-RS"/>
        </w:rPr>
        <w:t xml:space="preserve">рописано је да је фидуција на дигиталној имовини дозвољена и </w:t>
      </w:r>
      <w:r w:rsidRPr="00A94F81">
        <w:rPr>
          <w:rFonts w:ascii="Arial" w:hAnsi="Arial" w:cs="Arial"/>
          <w:lang w:val="sr-Cyrl-RS"/>
        </w:rPr>
        <w:t>уређен</w:t>
      </w:r>
      <w:r w:rsidR="005047F4" w:rsidRPr="00A94F81">
        <w:rPr>
          <w:rFonts w:ascii="Arial" w:hAnsi="Arial" w:cs="Arial"/>
          <w:lang w:val="sr-Cyrl-RS"/>
        </w:rPr>
        <w:t>е</w:t>
      </w:r>
      <w:r w:rsidRPr="00A94F81">
        <w:rPr>
          <w:rFonts w:ascii="Arial" w:hAnsi="Arial" w:cs="Arial"/>
          <w:lang w:val="sr-Cyrl-RS"/>
        </w:rPr>
        <w:t xml:space="preserve"> </w:t>
      </w:r>
      <w:r w:rsidR="005047F4" w:rsidRPr="00A94F81">
        <w:rPr>
          <w:rFonts w:ascii="Arial" w:hAnsi="Arial" w:cs="Arial"/>
          <w:lang w:val="sr-Cyrl-RS"/>
        </w:rPr>
        <w:t>су две врсте</w:t>
      </w:r>
      <w:r w:rsidRPr="00A94F81">
        <w:rPr>
          <w:rFonts w:ascii="Arial" w:hAnsi="Arial" w:cs="Arial"/>
          <w:lang w:val="sr-Cyrl-RS"/>
        </w:rPr>
        <w:t xml:space="preserve"> фидуциј</w:t>
      </w:r>
      <w:r w:rsidR="005047F4" w:rsidRPr="00A94F81">
        <w:rPr>
          <w:rFonts w:ascii="Arial" w:hAnsi="Arial" w:cs="Arial"/>
          <w:lang w:val="sr-Cyrl-RS"/>
        </w:rPr>
        <w:t>е</w:t>
      </w:r>
      <w:r w:rsidRPr="00A94F81">
        <w:rPr>
          <w:rFonts w:ascii="Arial" w:hAnsi="Arial" w:cs="Arial"/>
          <w:lang w:val="sr-Cyrl-RS"/>
        </w:rPr>
        <w:t xml:space="preserve"> на дигиталној имовини</w:t>
      </w:r>
      <w:r w:rsidR="005047F4" w:rsidRPr="00A94F81">
        <w:rPr>
          <w:rFonts w:ascii="Arial" w:hAnsi="Arial" w:cs="Arial"/>
          <w:lang w:val="sr-Cyrl-RS"/>
        </w:rPr>
        <w:t xml:space="preserve">. Прва врста се односи на коришћење фидуције ради обезбеђења потраживања, и у том смислу се фидуција може сматрати једним од најефектнијих средстава обезбеђења. </w:t>
      </w:r>
    </w:p>
    <w:p w14:paraId="19592079" w14:textId="4E8965E4" w:rsidR="005047F4" w:rsidRPr="00D31AB4" w:rsidRDefault="005047F4" w:rsidP="008C48BB">
      <w:pPr>
        <w:spacing w:after="120" w:line="240" w:lineRule="auto"/>
        <w:ind w:firstLine="284"/>
        <w:jc w:val="both"/>
        <w:rPr>
          <w:rFonts w:ascii="Arial" w:hAnsi="Arial" w:cs="Arial"/>
          <w:lang w:val="sr-Cyrl-RS"/>
        </w:rPr>
      </w:pPr>
      <w:r w:rsidRPr="00A94F81">
        <w:rPr>
          <w:rFonts w:ascii="Arial" w:hAnsi="Arial" w:cs="Arial"/>
          <w:lang w:val="sr-Cyrl-RS"/>
        </w:rPr>
        <w:t xml:space="preserve">Друга врста фидуције се односи на </w:t>
      </w:r>
      <w:r w:rsidR="00263404">
        <w:rPr>
          <w:rFonts w:ascii="Arial" w:hAnsi="Arial" w:cs="Arial"/>
          <w:lang w:val="sr-Cyrl-RS"/>
        </w:rPr>
        <w:t xml:space="preserve">фидуцијарни </w:t>
      </w:r>
      <w:r w:rsidR="002E2E40" w:rsidRPr="00A94F81">
        <w:rPr>
          <w:rFonts w:ascii="Arial" w:hAnsi="Arial" w:cs="Arial"/>
          <w:lang w:val="sr-Cyrl-RS"/>
        </w:rPr>
        <w:t>пренос својине у било коју др</w:t>
      </w:r>
      <w:r w:rsidR="00D31AB4">
        <w:rPr>
          <w:rFonts w:ascii="Arial" w:hAnsi="Arial" w:cs="Arial"/>
          <w:lang w:val="sr-Cyrl-RS"/>
        </w:rPr>
        <w:t>у</w:t>
      </w:r>
      <w:r w:rsidR="002E2E40" w:rsidRPr="00A94F81">
        <w:rPr>
          <w:rFonts w:ascii="Arial" w:hAnsi="Arial" w:cs="Arial"/>
          <w:lang w:val="sr-Cyrl-RS"/>
        </w:rPr>
        <w:t>гу сврху осим у сврху обезбеђења потраживања, укључујући пренос ради управљања имовином.</w:t>
      </w:r>
    </w:p>
    <w:p w14:paraId="4342400E" w14:textId="723D0700" w:rsidR="004C7997" w:rsidRPr="00A94F81" w:rsidRDefault="004C7997" w:rsidP="008C48BB">
      <w:pPr>
        <w:spacing w:after="120" w:line="240" w:lineRule="auto"/>
        <w:ind w:firstLine="284"/>
        <w:jc w:val="both"/>
        <w:rPr>
          <w:rFonts w:ascii="Arial" w:hAnsi="Arial" w:cs="Arial"/>
          <w:lang w:val="sr-Cyrl-RS"/>
        </w:rPr>
      </w:pPr>
      <w:r w:rsidRPr="00D31AB4">
        <w:rPr>
          <w:rFonts w:ascii="Arial" w:hAnsi="Arial" w:cs="Arial"/>
          <w:b/>
          <w:lang w:val="sr-Cyrl-RS"/>
        </w:rPr>
        <w:t>Чланом 122.</w:t>
      </w:r>
      <w:r w:rsidRPr="00A94F81">
        <w:rPr>
          <w:rFonts w:ascii="Arial" w:hAnsi="Arial" w:cs="Arial"/>
          <w:lang w:val="sr-Cyrl-RS"/>
        </w:rPr>
        <w:t xml:space="preserve"> утврђен је положај фидуцијанта у стечају, те је прописано ће фидуцијант, у смислу закона којим се уређује стечајни поступак, имати положај разлучног повериоца </w:t>
      </w:r>
      <w:r w:rsidR="00D31AB4">
        <w:rPr>
          <w:rFonts w:ascii="Arial" w:hAnsi="Arial" w:cs="Arial"/>
          <w:lang w:val="sr-Cyrl-RS"/>
        </w:rPr>
        <w:t>ако</w:t>
      </w:r>
      <w:r w:rsidRPr="00A94F81">
        <w:rPr>
          <w:rFonts w:ascii="Arial" w:hAnsi="Arial" w:cs="Arial"/>
          <w:lang w:val="sr-Cyrl-RS"/>
        </w:rPr>
        <w:t xml:space="preserve"> је уговор о фидуцији закључен ради обезбеђења</w:t>
      </w:r>
      <w:r w:rsidR="00D31AB4">
        <w:rPr>
          <w:rFonts w:ascii="Arial" w:hAnsi="Arial" w:cs="Arial"/>
          <w:lang w:val="sr-Cyrl-RS"/>
        </w:rPr>
        <w:t xml:space="preserve"> потраживања</w:t>
      </w:r>
      <w:r w:rsidRPr="00A94F81">
        <w:rPr>
          <w:rFonts w:ascii="Arial" w:hAnsi="Arial" w:cs="Arial"/>
          <w:lang w:val="sr-Cyrl-RS"/>
        </w:rPr>
        <w:t xml:space="preserve">, а да ће имати положај излучног повериоца </w:t>
      </w:r>
      <w:r w:rsidR="00D31AB4">
        <w:rPr>
          <w:rFonts w:ascii="Arial" w:hAnsi="Arial" w:cs="Arial"/>
          <w:lang w:val="sr-Cyrl-RS"/>
        </w:rPr>
        <w:t>ако</w:t>
      </w:r>
      <w:r w:rsidRPr="00A94F81">
        <w:rPr>
          <w:rFonts w:ascii="Arial" w:hAnsi="Arial" w:cs="Arial"/>
          <w:lang w:val="sr-Cyrl-RS"/>
        </w:rPr>
        <w:t xml:space="preserve"> је уговор о фидуцији закључен у неку другу сврху.</w:t>
      </w:r>
    </w:p>
    <w:p w14:paraId="2201DC07" w14:textId="274E8C9C" w:rsidR="00BD128A" w:rsidRDefault="003B7A93" w:rsidP="00343618">
      <w:pPr>
        <w:spacing w:after="120" w:line="240" w:lineRule="auto"/>
        <w:ind w:firstLine="284"/>
        <w:jc w:val="both"/>
        <w:rPr>
          <w:rFonts w:ascii="Arial" w:hAnsi="Arial" w:cs="Arial"/>
          <w:lang w:val="sr-Cyrl-RS"/>
        </w:rPr>
      </w:pPr>
      <w:r w:rsidRPr="003B7A93">
        <w:rPr>
          <w:rFonts w:ascii="Arial" w:hAnsi="Arial" w:cs="Arial"/>
          <w:b/>
          <w:lang w:val="sr-Cyrl-RS"/>
        </w:rPr>
        <w:t>Члан</w:t>
      </w:r>
      <w:r w:rsidR="006B4C82">
        <w:rPr>
          <w:rFonts w:ascii="Arial" w:hAnsi="Arial" w:cs="Arial"/>
          <w:b/>
          <w:lang w:val="sr-Cyrl-RS"/>
        </w:rPr>
        <w:t>ом</w:t>
      </w:r>
      <w:r w:rsidRPr="003B7A93">
        <w:rPr>
          <w:rFonts w:ascii="Arial" w:hAnsi="Arial" w:cs="Arial"/>
          <w:b/>
          <w:lang w:val="sr-Cyrl-RS"/>
        </w:rPr>
        <w:t xml:space="preserve"> 12</w:t>
      </w:r>
      <w:r w:rsidR="006D4CB3">
        <w:rPr>
          <w:rFonts w:ascii="Arial" w:hAnsi="Arial" w:cs="Arial"/>
          <w:b/>
          <w:lang w:val="sr-Cyrl-RS"/>
        </w:rPr>
        <w:t>3</w:t>
      </w:r>
      <w:r w:rsidRPr="003B7A93">
        <w:rPr>
          <w:rFonts w:ascii="Arial" w:hAnsi="Arial" w:cs="Arial"/>
          <w:b/>
          <w:lang w:val="sr-Cyrl-RS"/>
        </w:rPr>
        <w:t xml:space="preserve">. </w:t>
      </w:r>
      <w:r>
        <w:rPr>
          <w:rFonts w:ascii="Arial" w:hAnsi="Arial" w:cs="Arial"/>
          <w:lang w:val="sr-Cyrl-RS"/>
        </w:rPr>
        <w:t>утврђен</w:t>
      </w:r>
      <w:r w:rsidR="00343618">
        <w:rPr>
          <w:rFonts w:ascii="Arial" w:hAnsi="Arial" w:cs="Arial"/>
          <w:lang w:val="sr-Cyrl-RS"/>
        </w:rPr>
        <w:t xml:space="preserve">о је </w:t>
      </w:r>
      <w:r>
        <w:rPr>
          <w:rFonts w:ascii="Arial" w:hAnsi="Arial" w:cs="Arial"/>
          <w:lang w:val="sr-Cyrl-RS"/>
        </w:rPr>
        <w:t>да н</w:t>
      </w:r>
      <w:r w:rsidRPr="003B7A93">
        <w:rPr>
          <w:rFonts w:ascii="Arial" w:hAnsi="Arial" w:cs="Arial"/>
          <w:lang w:val="sr-Cyrl-RS"/>
        </w:rPr>
        <w:t>адзорни орган врши</w:t>
      </w:r>
      <w:r w:rsidR="002C6031">
        <w:rPr>
          <w:rFonts w:ascii="Arial" w:hAnsi="Arial" w:cs="Arial"/>
          <w:lang w:val="sr-Cyrl-RS"/>
        </w:rPr>
        <w:t xml:space="preserve"> надзор у сваком делу пословања</w:t>
      </w:r>
      <w:r w:rsidRPr="003B7A93">
        <w:rPr>
          <w:rFonts w:ascii="Arial" w:hAnsi="Arial" w:cs="Arial"/>
          <w:lang w:val="sr-Cyrl-RS"/>
        </w:rPr>
        <w:t xml:space="preserve"> </w:t>
      </w:r>
      <w:r w:rsidR="002C6031" w:rsidRPr="002C6031">
        <w:rPr>
          <w:rFonts w:ascii="Arial" w:hAnsi="Arial" w:cs="Arial"/>
          <w:lang w:val="sr-Cyrl-RS"/>
        </w:rPr>
        <w:t>издаваоца или имаоца дигиталне имовине који је посредно или непосредно у вези са дигиталном имовином, као и у сваком делу пословања пружаоца услуга повезаних с дигиталном имовином, и може тим издаваоцима, имаоцима</w:t>
      </w:r>
      <w:r w:rsidR="00CE6D79">
        <w:rPr>
          <w:rFonts w:ascii="Arial" w:hAnsi="Arial" w:cs="Arial"/>
          <w:lang w:val="sr-Cyrl-RS"/>
        </w:rPr>
        <w:t xml:space="preserve"> дигиталне имовине</w:t>
      </w:r>
      <w:r w:rsidR="002C6031" w:rsidRPr="002C6031">
        <w:rPr>
          <w:rFonts w:ascii="Arial" w:hAnsi="Arial" w:cs="Arial"/>
          <w:lang w:val="sr-Cyrl-RS"/>
        </w:rPr>
        <w:t>, односно пружаоцима услуга</w:t>
      </w:r>
      <w:r w:rsidR="00CE6D79">
        <w:rPr>
          <w:rFonts w:ascii="Arial" w:hAnsi="Arial" w:cs="Arial"/>
          <w:lang w:val="sr-Cyrl-RS"/>
        </w:rPr>
        <w:t xml:space="preserve"> повезаних с дигиталном имовином</w:t>
      </w:r>
      <w:r w:rsidR="002C6031" w:rsidRPr="002C6031">
        <w:rPr>
          <w:rFonts w:ascii="Arial" w:hAnsi="Arial" w:cs="Arial"/>
          <w:lang w:val="sr-Cyrl-RS"/>
        </w:rPr>
        <w:t>, самостално изрицати мере из своје надлежности у складу са овим и другим законом</w:t>
      </w:r>
      <w:r w:rsidR="002C6031" w:rsidRPr="005C00DC">
        <w:rPr>
          <w:rFonts w:ascii="Arial" w:hAnsi="Arial" w:cs="Arial"/>
          <w:lang w:val="sr-Cyrl-RS"/>
        </w:rPr>
        <w:t>.</w:t>
      </w:r>
      <w:r w:rsidR="00343618" w:rsidRPr="00D31AB4">
        <w:rPr>
          <w:rFonts w:ascii="Arial" w:hAnsi="Arial"/>
          <w:lang w:val="sr-Cyrl-RS"/>
        </w:rPr>
        <w:t xml:space="preserve"> </w:t>
      </w:r>
      <w:r w:rsidR="00C25458" w:rsidRPr="00644780">
        <w:rPr>
          <w:rFonts w:ascii="Arial" w:hAnsi="Arial" w:cs="Arial"/>
          <w:lang w:val="sr-Cyrl-RS"/>
        </w:rPr>
        <w:t xml:space="preserve">Тиме се дају адекватна надзорна овлашћења Народној банци Србије и Комисији која су од кључног значаја за правилну и потпуну примену законских одредаба. </w:t>
      </w:r>
      <w:r w:rsidR="00343618" w:rsidRPr="005C00DC">
        <w:rPr>
          <w:rFonts w:ascii="Arial" w:hAnsi="Arial" w:cs="Arial"/>
          <w:lang w:val="sr-Cyrl-RS"/>
        </w:rPr>
        <w:t>Предмет надзора је провера усклађености</w:t>
      </w:r>
      <w:r w:rsidR="00343618" w:rsidRPr="00343618">
        <w:rPr>
          <w:rFonts w:ascii="Arial" w:hAnsi="Arial" w:cs="Arial"/>
          <w:lang w:val="sr-Cyrl-RS"/>
        </w:rPr>
        <w:t xml:space="preserve"> пословања </w:t>
      </w:r>
      <w:r w:rsidR="00343618">
        <w:rPr>
          <w:rFonts w:ascii="Arial" w:hAnsi="Arial" w:cs="Arial"/>
          <w:lang w:val="sr-Cyrl-RS"/>
        </w:rPr>
        <w:t xml:space="preserve">субјекта надзора </w:t>
      </w:r>
      <w:r w:rsidR="00343618" w:rsidRPr="00343618">
        <w:rPr>
          <w:rFonts w:ascii="Arial" w:hAnsi="Arial" w:cs="Arial"/>
          <w:lang w:val="sr-Cyrl-RS"/>
        </w:rPr>
        <w:t>са овим законом и прописима донетим на основу овог закона</w:t>
      </w:r>
      <w:r w:rsidR="00343618">
        <w:rPr>
          <w:rFonts w:ascii="Arial" w:hAnsi="Arial" w:cs="Arial"/>
          <w:lang w:val="sr-Cyrl-RS"/>
        </w:rPr>
        <w:t xml:space="preserve">, као и </w:t>
      </w:r>
      <w:r w:rsidR="00343618" w:rsidRPr="00343618">
        <w:rPr>
          <w:rFonts w:ascii="Arial" w:hAnsi="Arial" w:cs="Arial"/>
          <w:lang w:val="sr-Cyrl-RS"/>
        </w:rPr>
        <w:t>са законом и другим прописима којима се уређује спречавање прања новца и финансирања тероризма, законом којим се уређује ограничавање располагања имовином у циљу спречавања тероризма и ширења оружја за масовно уништење, прописима којима се уређује девизно пословање, прописима којима се уређује рачуноводство, прописима којима се уређује управљање информационим системом и другим одговарајућим прописима.</w:t>
      </w:r>
    </w:p>
    <w:p w14:paraId="3C6B291E" w14:textId="5A73E707" w:rsidR="00341802" w:rsidRPr="00341802" w:rsidRDefault="00341802" w:rsidP="00341802">
      <w:pPr>
        <w:spacing w:after="120" w:line="240" w:lineRule="auto"/>
        <w:ind w:firstLine="284"/>
        <w:jc w:val="both"/>
        <w:rPr>
          <w:rFonts w:ascii="Arial" w:hAnsi="Arial" w:cs="Arial"/>
          <w:lang w:val="sr-Cyrl-RS"/>
        </w:rPr>
      </w:pPr>
      <w:r>
        <w:rPr>
          <w:rFonts w:ascii="Arial" w:hAnsi="Arial" w:cs="Arial"/>
          <w:b/>
          <w:lang w:val="sr-Cyrl-RS"/>
        </w:rPr>
        <w:t>Чланом 12</w:t>
      </w:r>
      <w:r w:rsidR="006D4CB3">
        <w:rPr>
          <w:rFonts w:ascii="Arial" w:hAnsi="Arial" w:cs="Arial"/>
          <w:b/>
          <w:lang w:val="sr-Cyrl-RS"/>
        </w:rPr>
        <w:t>4</w:t>
      </w:r>
      <w:r>
        <w:rPr>
          <w:rFonts w:ascii="Arial" w:hAnsi="Arial" w:cs="Arial"/>
          <w:b/>
          <w:lang w:val="sr-Cyrl-RS"/>
        </w:rPr>
        <w:t xml:space="preserve">. </w:t>
      </w:r>
      <w:r w:rsidRPr="00341802">
        <w:rPr>
          <w:rFonts w:ascii="Arial" w:hAnsi="Arial" w:cs="Arial"/>
          <w:lang w:val="sr-Cyrl-RS"/>
        </w:rPr>
        <w:t xml:space="preserve">прописано је да </w:t>
      </w:r>
      <w:r>
        <w:rPr>
          <w:rFonts w:ascii="Arial" w:hAnsi="Arial" w:cs="Arial"/>
          <w:lang w:val="sr-Cyrl-RS"/>
        </w:rPr>
        <w:t>надзорни орган</w:t>
      </w:r>
      <w:r w:rsidRPr="00341802">
        <w:rPr>
          <w:rFonts w:ascii="Arial" w:hAnsi="Arial" w:cs="Arial"/>
          <w:lang w:val="sr-Cyrl-RS"/>
        </w:rPr>
        <w:t xml:space="preserve"> надзор врши посредно и</w:t>
      </w:r>
      <w:r>
        <w:rPr>
          <w:rFonts w:ascii="Arial" w:hAnsi="Arial" w:cs="Arial"/>
          <w:lang w:val="sr-Cyrl-RS"/>
        </w:rPr>
        <w:t xml:space="preserve"> </w:t>
      </w:r>
      <w:r w:rsidRPr="00341802">
        <w:rPr>
          <w:rFonts w:ascii="Arial" w:hAnsi="Arial" w:cs="Arial"/>
          <w:lang w:val="sr-Cyrl-RS"/>
        </w:rPr>
        <w:t>непосредно на начин утврђен овим чланом и прописима којима се ближе уређују услови и</w:t>
      </w:r>
      <w:r>
        <w:rPr>
          <w:rFonts w:ascii="Arial" w:hAnsi="Arial" w:cs="Arial"/>
          <w:lang w:val="sr-Cyrl-RS"/>
        </w:rPr>
        <w:t xml:space="preserve"> </w:t>
      </w:r>
      <w:r w:rsidRPr="00341802">
        <w:rPr>
          <w:rFonts w:ascii="Arial" w:hAnsi="Arial" w:cs="Arial"/>
          <w:lang w:val="sr-Cyrl-RS"/>
        </w:rPr>
        <w:t>начин вршења надзора.</w:t>
      </w:r>
      <w:r>
        <w:rPr>
          <w:rFonts w:ascii="Arial" w:hAnsi="Arial" w:cs="Arial"/>
          <w:lang w:val="sr-Cyrl-RS"/>
        </w:rPr>
        <w:t xml:space="preserve"> У питању су одредбе које су на сличан начин разрађене и у другим законима којима се уређује пословање институција над којима надзор врше Комисија за хартије од вредности и Народна банка Србије.</w:t>
      </w:r>
      <w:r w:rsidRPr="00341802">
        <w:rPr>
          <w:rFonts w:ascii="Arial" w:hAnsi="Arial" w:cs="Arial"/>
          <w:lang w:val="sr-Cyrl-RS"/>
        </w:rPr>
        <w:t xml:space="preserve"> Поред тога, како би се избегле злоупотребе око достављања у пракси,</w:t>
      </w:r>
      <w:r>
        <w:rPr>
          <w:rFonts w:ascii="Arial" w:hAnsi="Arial" w:cs="Arial"/>
          <w:lang w:val="sr-Cyrl-RS"/>
        </w:rPr>
        <w:t xml:space="preserve"> </w:t>
      </w:r>
      <w:r w:rsidRPr="00341802">
        <w:rPr>
          <w:rFonts w:ascii="Arial" w:hAnsi="Arial" w:cs="Arial"/>
          <w:lang w:val="sr-Cyrl-RS"/>
        </w:rPr>
        <w:t>предвиђено је да се достављањем субјекту надзора решења, записника и других аката, као</w:t>
      </w:r>
      <w:r>
        <w:rPr>
          <w:rFonts w:ascii="Arial" w:hAnsi="Arial" w:cs="Arial"/>
          <w:lang w:val="sr-Cyrl-RS"/>
        </w:rPr>
        <w:t xml:space="preserve"> </w:t>
      </w:r>
      <w:r w:rsidRPr="00341802">
        <w:rPr>
          <w:rFonts w:ascii="Arial" w:hAnsi="Arial" w:cs="Arial"/>
          <w:lang w:val="sr-Cyrl-RS"/>
        </w:rPr>
        <w:t xml:space="preserve">и обавештења, захтева и других писмена </w:t>
      </w:r>
      <w:r>
        <w:rPr>
          <w:rFonts w:ascii="Arial" w:hAnsi="Arial" w:cs="Arial"/>
          <w:lang w:val="sr-Cyrl-RS"/>
        </w:rPr>
        <w:t>надзорног органа</w:t>
      </w:r>
      <w:r w:rsidRPr="00341802">
        <w:rPr>
          <w:rFonts w:ascii="Arial" w:hAnsi="Arial" w:cs="Arial"/>
          <w:lang w:val="sr-Cyrl-RS"/>
        </w:rPr>
        <w:t xml:space="preserve"> који су у вези с надзором –</w:t>
      </w:r>
      <w:r>
        <w:rPr>
          <w:rFonts w:ascii="Arial" w:hAnsi="Arial" w:cs="Arial"/>
          <w:lang w:val="sr-Cyrl-RS"/>
        </w:rPr>
        <w:t xml:space="preserve"> </w:t>
      </w:r>
      <w:r w:rsidRPr="00341802">
        <w:rPr>
          <w:rFonts w:ascii="Arial" w:hAnsi="Arial" w:cs="Arial"/>
          <w:lang w:val="sr-Cyrl-RS"/>
        </w:rPr>
        <w:t xml:space="preserve">сматра да су они достављени и члановима </w:t>
      </w:r>
      <w:r>
        <w:rPr>
          <w:rFonts w:ascii="Arial" w:hAnsi="Arial" w:cs="Arial"/>
          <w:lang w:val="sr-Cyrl-RS"/>
        </w:rPr>
        <w:t>управе</w:t>
      </w:r>
      <w:r w:rsidRPr="00341802">
        <w:rPr>
          <w:rFonts w:ascii="Arial" w:hAnsi="Arial" w:cs="Arial"/>
          <w:lang w:val="sr-Cyrl-RS"/>
        </w:rPr>
        <w:t xml:space="preserve"> и руководиоцима субјекта</w:t>
      </w:r>
      <w:r>
        <w:rPr>
          <w:rFonts w:ascii="Arial" w:hAnsi="Arial" w:cs="Arial"/>
          <w:lang w:val="sr-Cyrl-RS"/>
        </w:rPr>
        <w:t xml:space="preserve"> </w:t>
      </w:r>
      <w:r w:rsidRPr="00341802">
        <w:rPr>
          <w:rFonts w:ascii="Arial" w:hAnsi="Arial" w:cs="Arial"/>
          <w:lang w:val="sr-Cyrl-RS"/>
        </w:rPr>
        <w:t>надзора и не може се доказивати супротно</w:t>
      </w:r>
      <w:r>
        <w:rPr>
          <w:rFonts w:ascii="Arial" w:hAnsi="Arial" w:cs="Arial"/>
          <w:lang w:val="sr-Cyrl-RS"/>
        </w:rPr>
        <w:t>.</w:t>
      </w:r>
    </w:p>
    <w:p w14:paraId="3633FD01" w14:textId="67322027" w:rsidR="00341802" w:rsidRDefault="00341802" w:rsidP="0023786D">
      <w:pPr>
        <w:spacing w:after="120" w:line="240" w:lineRule="auto"/>
        <w:ind w:firstLine="284"/>
        <w:jc w:val="both"/>
        <w:rPr>
          <w:rFonts w:ascii="Arial" w:hAnsi="Arial" w:cs="Arial"/>
          <w:lang w:val="sr-Cyrl-RS"/>
        </w:rPr>
      </w:pPr>
      <w:r>
        <w:rPr>
          <w:rFonts w:ascii="Arial" w:hAnsi="Arial" w:cs="Arial"/>
          <w:lang w:val="sr-Cyrl-RS"/>
        </w:rPr>
        <w:t xml:space="preserve">У </w:t>
      </w:r>
      <w:r>
        <w:rPr>
          <w:rFonts w:ascii="Arial" w:hAnsi="Arial" w:cs="Arial"/>
          <w:b/>
          <w:lang w:val="sr-Cyrl-RS"/>
        </w:rPr>
        <w:t>члану 1</w:t>
      </w:r>
      <w:r w:rsidR="006D4CB3">
        <w:rPr>
          <w:rFonts w:ascii="Arial" w:hAnsi="Arial" w:cs="Arial"/>
          <w:b/>
          <w:lang w:val="sr-Cyrl-RS"/>
        </w:rPr>
        <w:t>25</w:t>
      </w:r>
      <w:r>
        <w:rPr>
          <w:rFonts w:ascii="Arial" w:hAnsi="Arial" w:cs="Arial"/>
          <w:b/>
          <w:lang w:val="sr-Cyrl-RS"/>
        </w:rPr>
        <w:t xml:space="preserve">. </w:t>
      </w:r>
      <w:r w:rsidRPr="00341802">
        <w:rPr>
          <w:rFonts w:ascii="Arial" w:hAnsi="Arial" w:cs="Arial"/>
          <w:lang w:val="sr-Cyrl-RS"/>
        </w:rPr>
        <w:t xml:space="preserve">утврђено је да у поступку вршења надзора </w:t>
      </w:r>
      <w:r>
        <w:rPr>
          <w:rFonts w:ascii="Arial" w:hAnsi="Arial" w:cs="Arial"/>
          <w:lang w:val="sr-Cyrl-RS"/>
        </w:rPr>
        <w:t xml:space="preserve">надзорни орган </w:t>
      </w:r>
      <w:r w:rsidRPr="00341802">
        <w:rPr>
          <w:rFonts w:ascii="Arial" w:hAnsi="Arial" w:cs="Arial"/>
          <w:lang w:val="sr-Cyrl-RS"/>
        </w:rPr>
        <w:t xml:space="preserve">прикупља, обрађује и анализира податке и документацију коју </w:t>
      </w:r>
      <w:r w:rsidR="00371280">
        <w:rPr>
          <w:rFonts w:ascii="Arial" w:hAnsi="Arial" w:cs="Arial"/>
          <w:lang w:val="sr-Cyrl-RS"/>
        </w:rPr>
        <w:t xml:space="preserve">му </w:t>
      </w:r>
      <w:r w:rsidRPr="00341802">
        <w:rPr>
          <w:rFonts w:ascii="Arial" w:hAnsi="Arial" w:cs="Arial"/>
          <w:lang w:val="sr-Cyrl-RS"/>
        </w:rPr>
        <w:t>достављају субјекти надзора</w:t>
      </w:r>
      <w:r w:rsidR="00371280">
        <w:rPr>
          <w:rFonts w:ascii="Arial" w:hAnsi="Arial" w:cs="Arial"/>
          <w:lang w:val="sr-Latn-RS"/>
        </w:rPr>
        <w:t xml:space="preserve">. </w:t>
      </w:r>
      <w:r w:rsidR="0023786D" w:rsidRPr="0023786D">
        <w:rPr>
          <w:rFonts w:ascii="Arial" w:hAnsi="Arial" w:cs="Arial"/>
          <w:lang w:val="sr-Cyrl-RS"/>
        </w:rPr>
        <w:t>Поред редовног извештавања</w:t>
      </w:r>
      <w:r w:rsidR="00371280">
        <w:rPr>
          <w:rFonts w:ascii="Arial" w:hAnsi="Arial" w:cs="Arial"/>
          <w:lang w:val="sr-Latn-RS"/>
        </w:rPr>
        <w:t>,</w:t>
      </w:r>
      <w:r w:rsidR="0023786D" w:rsidRPr="0023786D">
        <w:rPr>
          <w:rFonts w:ascii="Arial" w:hAnsi="Arial" w:cs="Arial"/>
          <w:lang w:val="sr-Cyrl-RS"/>
        </w:rPr>
        <w:t xml:space="preserve"> </w:t>
      </w:r>
      <w:r w:rsidR="00371280" w:rsidRPr="00341802">
        <w:rPr>
          <w:rFonts w:ascii="Arial" w:hAnsi="Arial" w:cs="Arial"/>
          <w:lang w:val="sr-Cyrl-RS"/>
        </w:rPr>
        <w:t>субјекти надзора,</w:t>
      </w:r>
      <w:r w:rsidR="00371280">
        <w:rPr>
          <w:rFonts w:ascii="Arial" w:hAnsi="Arial" w:cs="Arial"/>
          <w:lang w:val="sr-Cyrl-RS"/>
        </w:rPr>
        <w:t xml:space="preserve"> </w:t>
      </w:r>
      <w:r w:rsidR="00371280" w:rsidRPr="00341802">
        <w:rPr>
          <w:rFonts w:ascii="Arial" w:hAnsi="Arial" w:cs="Arial"/>
          <w:lang w:val="sr-Cyrl-RS"/>
        </w:rPr>
        <w:t>лица ко</w:t>
      </w:r>
      <w:r w:rsidR="00371280">
        <w:rPr>
          <w:rFonts w:ascii="Arial" w:hAnsi="Arial" w:cs="Arial"/>
          <w:lang w:val="sr-Cyrl-RS"/>
        </w:rPr>
        <w:t>јима</w:t>
      </w:r>
      <w:r w:rsidR="00371280" w:rsidRPr="00341802">
        <w:rPr>
          <w:rFonts w:ascii="Arial" w:hAnsi="Arial" w:cs="Arial"/>
          <w:lang w:val="sr-Cyrl-RS"/>
        </w:rPr>
        <w:t xml:space="preserve"> је субјект надзора поверио обављање појединих</w:t>
      </w:r>
      <w:r w:rsidR="00371280">
        <w:rPr>
          <w:rFonts w:ascii="Arial" w:hAnsi="Arial" w:cs="Arial"/>
          <w:lang w:val="sr-Cyrl-RS"/>
        </w:rPr>
        <w:t xml:space="preserve"> </w:t>
      </w:r>
      <w:r w:rsidR="00371280" w:rsidRPr="00341802">
        <w:rPr>
          <w:rFonts w:ascii="Arial" w:hAnsi="Arial" w:cs="Arial"/>
          <w:lang w:val="sr-Cyrl-RS"/>
        </w:rPr>
        <w:t>оперативних послова, као и друга лица која су са субјектом надзора повезана имовинским,</w:t>
      </w:r>
      <w:r w:rsidR="00371280">
        <w:rPr>
          <w:rFonts w:ascii="Arial" w:hAnsi="Arial" w:cs="Arial"/>
          <w:lang w:val="sr-Cyrl-RS"/>
        </w:rPr>
        <w:t xml:space="preserve"> </w:t>
      </w:r>
      <w:r w:rsidR="00371280" w:rsidRPr="00341802">
        <w:rPr>
          <w:rFonts w:ascii="Arial" w:hAnsi="Arial" w:cs="Arial"/>
          <w:lang w:val="sr-Cyrl-RS"/>
        </w:rPr>
        <w:t>управљачким и пословним односима</w:t>
      </w:r>
      <w:r w:rsidR="00371280" w:rsidRPr="0023786D">
        <w:rPr>
          <w:rFonts w:ascii="Arial" w:hAnsi="Arial" w:cs="Arial"/>
          <w:lang w:val="sr-Cyrl-RS"/>
        </w:rPr>
        <w:t xml:space="preserve"> </w:t>
      </w:r>
      <w:r w:rsidR="0023786D" w:rsidRPr="0023786D">
        <w:rPr>
          <w:rFonts w:ascii="Arial" w:hAnsi="Arial" w:cs="Arial"/>
          <w:lang w:val="sr-Cyrl-RS"/>
        </w:rPr>
        <w:t>су дужна да,</w:t>
      </w:r>
      <w:r w:rsidR="0023786D">
        <w:rPr>
          <w:rFonts w:ascii="Arial" w:hAnsi="Arial" w:cs="Arial"/>
          <w:lang w:val="sr-Cyrl-RS"/>
        </w:rPr>
        <w:t xml:space="preserve"> </w:t>
      </w:r>
      <w:r w:rsidR="0023786D" w:rsidRPr="0023786D">
        <w:rPr>
          <w:rFonts w:ascii="Arial" w:hAnsi="Arial" w:cs="Arial"/>
          <w:lang w:val="sr-Cyrl-RS"/>
        </w:rPr>
        <w:t xml:space="preserve">на захтев </w:t>
      </w:r>
      <w:r w:rsidR="0023786D">
        <w:rPr>
          <w:rFonts w:ascii="Arial" w:hAnsi="Arial" w:cs="Arial"/>
          <w:lang w:val="sr-Cyrl-RS"/>
        </w:rPr>
        <w:t>надзорног органа</w:t>
      </w:r>
      <w:r w:rsidR="0023786D" w:rsidRPr="0023786D">
        <w:rPr>
          <w:rFonts w:ascii="Arial" w:hAnsi="Arial" w:cs="Arial"/>
          <w:lang w:val="sr-Cyrl-RS"/>
        </w:rPr>
        <w:t>, доставе све тражене податке и документацију у року који је</w:t>
      </w:r>
      <w:r w:rsidR="0023786D">
        <w:rPr>
          <w:rFonts w:ascii="Arial" w:hAnsi="Arial" w:cs="Arial"/>
          <w:lang w:val="sr-Cyrl-RS"/>
        </w:rPr>
        <w:t xml:space="preserve"> </w:t>
      </w:r>
      <w:r w:rsidR="0023786D" w:rsidRPr="0023786D">
        <w:rPr>
          <w:rFonts w:ascii="Arial" w:hAnsi="Arial" w:cs="Arial"/>
          <w:lang w:val="sr-Cyrl-RS"/>
        </w:rPr>
        <w:t>утврђен у том захтеву.</w:t>
      </w:r>
    </w:p>
    <w:p w14:paraId="49D8AD6F" w14:textId="3DDD54BD" w:rsidR="001641FB" w:rsidRPr="001641FB" w:rsidRDefault="001641FB" w:rsidP="001641FB">
      <w:pPr>
        <w:spacing w:after="120" w:line="240" w:lineRule="auto"/>
        <w:ind w:firstLine="284"/>
        <w:jc w:val="both"/>
        <w:rPr>
          <w:rFonts w:ascii="Arial" w:hAnsi="Arial" w:cs="Arial"/>
          <w:lang w:val="sr-Cyrl-RS"/>
        </w:rPr>
      </w:pPr>
      <w:r>
        <w:rPr>
          <w:rFonts w:ascii="Arial" w:hAnsi="Arial" w:cs="Arial"/>
          <w:b/>
          <w:lang w:val="sr-Cyrl-RS"/>
        </w:rPr>
        <w:t>Чланом 1</w:t>
      </w:r>
      <w:r w:rsidR="006D4CB3">
        <w:rPr>
          <w:rFonts w:ascii="Arial" w:hAnsi="Arial" w:cs="Arial"/>
          <w:b/>
          <w:lang w:val="sr-Cyrl-RS"/>
        </w:rPr>
        <w:t>26</w:t>
      </w:r>
      <w:r>
        <w:rPr>
          <w:rFonts w:ascii="Arial" w:hAnsi="Arial" w:cs="Arial"/>
          <w:b/>
          <w:lang w:val="sr-Cyrl-RS"/>
        </w:rPr>
        <w:t xml:space="preserve">. </w:t>
      </w:r>
      <w:r w:rsidRPr="001641FB">
        <w:rPr>
          <w:rFonts w:ascii="Arial" w:hAnsi="Arial" w:cs="Arial"/>
          <w:lang w:val="sr-Cyrl-RS"/>
        </w:rPr>
        <w:t>утврђено је шта се сматра тајним податком</w:t>
      </w:r>
      <w:r w:rsidR="00371280">
        <w:rPr>
          <w:rFonts w:ascii="Arial" w:hAnsi="Arial" w:cs="Arial"/>
          <w:lang w:val="sr-Cyrl-RS"/>
        </w:rPr>
        <w:t xml:space="preserve"> у вршењу надзора</w:t>
      </w:r>
      <w:r w:rsidRPr="001641FB">
        <w:rPr>
          <w:rFonts w:ascii="Arial" w:hAnsi="Arial" w:cs="Arial"/>
          <w:lang w:val="sr-Cyrl-RS"/>
        </w:rPr>
        <w:t xml:space="preserve"> и обавеза чувања</w:t>
      </w:r>
      <w:r>
        <w:rPr>
          <w:rFonts w:ascii="Arial" w:hAnsi="Arial" w:cs="Arial"/>
          <w:lang w:val="sr-Cyrl-RS"/>
        </w:rPr>
        <w:t xml:space="preserve"> </w:t>
      </w:r>
      <w:r w:rsidRPr="001641FB">
        <w:rPr>
          <w:rFonts w:ascii="Arial" w:hAnsi="Arial" w:cs="Arial"/>
          <w:lang w:val="sr-Cyrl-RS"/>
        </w:rPr>
        <w:t>тајности података, као и случајеви у којима се подаци који се сматрају тајном могу учинити</w:t>
      </w:r>
      <w:r>
        <w:rPr>
          <w:rFonts w:ascii="Arial" w:hAnsi="Arial" w:cs="Arial"/>
          <w:lang w:val="sr-Cyrl-RS"/>
        </w:rPr>
        <w:t xml:space="preserve"> </w:t>
      </w:r>
      <w:r w:rsidRPr="001641FB">
        <w:rPr>
          <w:rFonts w:ascii="Arial" w:hAnsi="Arial" w:cs="Arial"/>
          <w:lang w:val="sr-Cyrl-RS"/>
        </w:rPr>
        <w:t>доступним трећим лицима. У складу са Законом о тајности података („Службени гласник</w:t>
      </w:r>
      <w:r>
        <w:rPr>
          <w:rFonts w:ascii="Arial" w:hAnsi="Arial" w:cs="Arial"/>
          <w:lang w:val="sr-Cyrl-RS"/>
        </w:rPr>
        <w:t xml:space="preserve"> </w:t>
      </w:r>
      <w:r w:rsidRPr="001641FB">
        <w:rPr>
          <w:rFonts w:ascii="Arial" w:hAnsi="Arial" w:cs="Arial"/>
          <w:lang w:val="sr-Cyrl-RS"/>
        </w:rPr>
        <w:t xml:space="preserve">РС”, бр. 104/2009), подаци које запослени у </w:t>
      </w:r>
      <w:r>
        <w:rPr>
          <w:rFonts w:ascii="Arial" w:hAnsi="Arial" w:cs="Arial"/>
          <w:lang w:val="sr-Cyrl-RS"/>
        </w:rPr>
        <w:t>надзорном органу</w:t>
      </w:r>
      <w:r w:rsidRPr="001641FB">
        <w:rPr>
          <w:rFonts w:ascii="Arial" w:hAnsi="Arial" w:cs="Arial"/>
          <w:lang w:val="sr-Cyrl-RS"/>
        </w:rPr>
        <w:t xml:space="preserve"> и овлашћена лица на</w:t>
      </w:r>
      <w:r>
        <w:rPr>
          <w:rFonts w:ascii="Arial" w:hAnsi="Arial" w:cs="Arial"/>
          <w:lang w:val="sr-Cyrl-RS"/>
        </w:rPr>
        <w:t xml:space="preserve"> </w:t>
      </w:r>
      <w:r w:rsidRPr="001641FB">
        <w:rPr>
          <w:rFonts w:ascii="Arial" w:hAnsi="Arial" w:cs="Arial"/>
          <w:lang w:val="sr-Cyrl-RS"/>
        </w:rPr>
        <w:t>било који начин сазнају, а односе се на надзор над пословањем</w:t>
      </w:r>
      <w:r w:rsidR="00371280">
        <w:rPr>
          <w:rFonts w:ascii="Arial" w:hAnsi="Arial" w:cs="Arial"/>
          <w:lang w:val="sr-Cyrl-RS"/>
        </w:rPr>
        <w:t xml:space="preserve"> </w:t>
      </w:r>
      <w:r w:rsidRPr="001641FB">
        <w:rPr>
          <w:rFonts w:ascii="Arial" w:hAnsi="Arial" w:cs="Arial"/>
          <w:lang w:val="sr-Cyrl-RS"/>
        </w:rPr>
        <w:t>субјекта надзора, као и документи који садрже такве податке, укључујући и мере</w:t>
      </w:r>
      <w:r>
        <w:rPr>
          <w:rFonts w:ascii="Arial" w:hAnsi="Arial" w:cs="Arial"/>
          <w:lang w:val="sr-Cyrl-RS"/>
        </w:rPr>
        <w:t xml:space="preserve"> </w:t>
      </w:r>
      <w:r w:rsidRPr="001641FB">
        <w:rPr>
          <w:rFonts w:ascii="Arial" w:hAnsi="Arial" w:cs="Arial"/>
          <w:lang w:val="sr-Cyrl-RS"/>
        </w:rPr>
        <w:t>предузете према субјекту надзора (осим одузимања дозволе за рад) – одређују се и штите</w:t>
      </w:r>
      <w:r>
        <w:rPr>
          <w:rFonts w:ascii="Arial" w:hAnsi="Arial" w:cs="Arial"/>
          <w:lang w:val="sr-Cyrl-RS"/>
        </w:rPr>
        <w:t xml:space="preserve"> </w:t>
      </w:r>
      <w:r w:rsidRPr="001641FB">
        <w:rPr>
          <w:rFonts w:ascii="Arial" w:hAnsi="Arial" w:cs="Arial"/>
          <w:lang w:val="sr-Cyrl-RS"/>
        </w:rPr>
        <w:t xml:space="preserve">као тајни подаци са ознаком степена тајности „ПОВЕРЉИВО” или „ИНТЕРНО”. </w:t>
      </w:r>
      <w:r>
        <w:rPr>
          <w:rFonts w:ascii="Arial" w:hAnsi="Arial" w:cs="Arial"/>
          <w:lang w:val="sr-Cyrl-RS"/>
        </w:rPr>
        <w:t>Надзорни орган</w:t>
      </w:r>
      <w:r w:rsidRPr="001641FB">
        <w:rPr>
          <w:rFonts w:ascii="Arial" w:hAnsi="Arial" w:cs="Arial"/>
          <w:lang w:val="sr-Cyrl-RS"/>
        </w:rPr>
        <w:t xml:space="preserve"> може тајне податке и документе учинити доступним домаћим и страним</w:t>
      </w:r>
      <w:r>
        <w:rPr>
          <w:rFonts w:ascii="Arial" w:hAnsi="Arial" w:cs="Arial"/>
          <w:lang w:val="sr-Cyrl-RS"/>
        </w:rPr>
        <w:t xml:space="preserve"> </w:t>
      </w:r>
      <w:r w:rsidRPr="001641FB">
        <w:rPr>
          <w:rFonts w:ascii="Arial" w:hAnsi="Arial" w:cs="Arial"/>
          <w:lang w:val="sr-Cyrl-RS"/>
        </w:rPr>
        <w:t>надзорним органима, под условом да их ти органи користе искључиво у сврхе за које су</w:t>
      </w:r>
      <w:r>
        <w:rPr>
          <w:rFonts w:ascii="Arial" w:hAnsi="Arial" w:cs="Arial"/>
          <w:lang w:val="sr-Cyrl-RS"/>
        </w:rPr>
        <w:t xml:space="preserve"> </w:t>
      </w:r>
      <w:r w:rsidRPr="001641FB">
        <w:rPr>
          <w:rFonts w:ascii="Arial" w:hAnsi="Arial" w:cs="Arial"/>
          <w:lang w:val="sr-Cyrl-RS"/>
        </w:rPr>
        <w:t>прибављени. Објављивање података изражених у збирном облику, тако да се на основу њих</w:t>
      </w:r>
      <w:r>
        <w:rPr>
          <w:rFonts w:ascii="Arial" w:hAnsi="Arial" w:cs="Arial"/>
          <w:lang w:val="sr-Cyrl-RS"/>
        </w:rPr>
        <w:t xml:space="preserve"> </w:t>
      </w:r>
      <w:r w:rsidRPr="001641FB">
        <w:rPr>
          <w:rFonts w:ascii="Arial" w:hAnsi="Arial" w:cs="Arial"/>
          <w:lang w:val="sr-Cyrl-RS"/>
        </w:rPr>
        <w:t>не може утврдити идентитет субјекта надзора, односно физичких и правних лица ‒ не</w:t>
      </w:r>
      <w:r>
        <w:rPr>
          <w:rFonts w:ascii="Arial" w:hAnsi="Arial" w:cs="Arial"/>
          <w:lang w:val="sr-Cyrl-RS"/>
        </w:rPr>
        <w:t xml:space="preserve"> </w:t>
      </w:r>
      <w:r w:rsidRPr="001641FB">
        <w:rPr>
          <w:rFonts w:ascii="Arial" w:hAnsi="Arial" w:cs="Arial"/>
          <w:lang w:val="sr-Cyrl-RS"/>
        </w:rPr>
        <w:t>сматра се повредом обавезе чувања тајности података.</w:t>
      </w:r>
    </w:p>
    <w:p w14:paraId="619F64DD" w14:textId="0052B2F6" w:rsidR="004C52DB" w:rsidRDefault="00790FEA" w:rsidP="00790FEA">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Чланом 1</w:t>
      </w:r>
      <w:r w:rsidR="006D4CB3">
        <w:rPr>
          <w:rFonts w:ascii="Arial" w:eastAsia="Times New Roman" w:hAnsi="Arial" w:cs="Arial"/>
          <w:b/>
          <w:lang w:val="sr-Cyrl-RS" w:eastAsia="en-GB"/>
        </w:rPr>
        <w:t>27</w:t>
      </w:r>
      <w:r>
        <w:rPr>
          <w:rFonts w:ascii="Arial" w:eastAsia="Times New Roman" w:hAnsi="Arial" w:cs="Arial"/>
          <w:b/>
          <w:lang w:val="sr-Cyrl-RS" w:eastAsia="en-GB"/>
        </w:rPr>
        <w:t xml:space="preserve">. </w:t>
      </w:r>
      <w:r>
        <w:rPr>
          <w:rFonts w:ascii="Arial" w:eastAsia="Times New Roman" w:hAnsi="Arial" w:cs="Arial"/>
          <w:lang w:val="sr-Cyrl-RS" w:eastAsia="en-GB"/>
        </w:rPr>
        <w:t xml:space="preserve">утврђено је да надзорни орган </w:t>
      </w:r>
      <w:r w:rsidRPr="00790FEA">
        <w:rPr>
          <w:rFonts w:ascii="Arial" w:eastAsia="Times New Roman" w:hAnsi="Arial" w:cs="Arial"/>
          <w:lang w:val="sr-Cyrl-RS" w:eastAsia="en-GB"/>
        </w:rPr>
        <w:t>сарађује са другим домаћим и</w:t>
      </w:r>
      <w:r>
        <w:rPr>
          <w:rFonts w:ascii="Arial" w:eastAsia="Times New Roman" w:hAnsi="Arial" w:cs="Arial"/>
          <w:lang w:val="sr-Cyrl-RS" w:eastAsia="en-GB"/>
        </w:rPr>
        <w:t xml:space="preserve"> </w:t>
      </w:r>
      <w:r w:rsidRPr="00790FEA">
        <w:rPr>
          <w:rFonts w:ascii="Arial" w:eastAsia="Times New Roman" w:hAnsi="Arial" w:cs="Arial"/>
          <w:lang w:val="sr-Cyrl-RS" w:eastAsia="en-GB"/>
        </w:rPr>
        <w:t>страним надлежним органима у циљу размене података неопходних за вршење и</w:t>
      </w:r>
      <w:r>
        <w:rPr>
          <w:rFonts w:ascii="Arial" w:eastAsia="Times New Roman" w:hAnsi="Arial" w:cs="Arial"/>
          <w:lang w:val="sr-Cyrl-RS" w:eastAsia="en-GB"/>
        </w:rPr>
        <w:t xml:space="preserve"> </w:t>
      </w:r>
      <w:r w:rsidRPr="00790FEA">
        <w:rPr>
          <w:rFonts w:ascii="Arial" w:eastAsia="Times New Roman" w:hAnsi="Arial" w:cs="Arial"/>
          <w:lang w:val="sr-Cyrl-RS" w:eastAsia="en-GB"/>
        </w:rPr>
        <w:t>унапређење надзора, одлучивања у управним поступцима и обављања других послова утврђених овим законом.</w:t>
      </w:r>
      <w:r w:rsidRPr="00D31AB4">
        <w:rPr>
          <w:rFonts w:ascii="Arial" w:hAnsi="Arial"/>
          <w:lang w:val="sr-Cyrl-RS"/>
        </w:rPr>
        <w:t xml:space="preserve"> </w:t>
      </w:r>
      <w:r w:rsidRPr="00790FEA">
        <w:rPr>
          <w:rFonts w:ascii="Arial" w:hAnsi="Arial" w:cs="Arial"/>
          <w:lang w:val="sr-Cyrl-RS"/>
        </w:rPr>
        <w:t xml:space="preserve">Посебно је </w:t>
      </w:r>
      <w:r>
        <w:rPr>
          <w:rFonts w:ascii="Arial" w:hAnsi="Arial" w:cs="Arial"/>
          <w:lang w:val="sr-Cyrl-RS"/>
        </w:rPr>
        <w:t xml:space="preserve">предвиђено закључивање одговарајућег споразума о сарадњи </w:t>
      </w:r>
      <w:r w:rsidR="00371280">
        <w:rPr>
          <w:rFonts w:ascii="Arial" w:hAnsi="Arial" w:cs="Arial"/>
          <w:lang w:val="sr-Cyrl-RS"/>
        </w:rPr>
        <w:t xml:space="preserve">између </w:t>
      </w:r>
      <w:r w:rsidRPr="00790FEA">
        <w:rPr>
          <w:rFonts w:ascii="Arial" w:eastAsia="Times New Roman" w:hAnsi="Arial" w:cs="Arial"/>
          <w:lang w:val="sr-Cyrl-RS" w:eastAsia="en-GB"/>
        </w:rPr>
        <w:t>Народн</w:t>
      </w:r>
      <w:r>
        <w:rPr>
          <w:rFonts w:ascii="Arial" w:eastAsia="Times New Roman" w:hAnsi="Arial" w:cs="Arial"/>
          <w:lang w:val="sr-Cyrl-RS" w:eastAsia="en-GB"/>
        </w:rPr>
        <w:t>е</w:t>
      </w:r>
      <w:r w:rsidRPr="00790FEA">
        <w:rPr>
          <w:rFonts w:ascii="Arial" w:eastAsia="Times New Roman" w:hAnsi="Arial" w:cs="Arial"/>
          <w:lang w:val="sr-Cyrl-RS" w:eastAsia="en-GB"/>
        </w:rPr>
        <w:t xml:space="preserve"> банк</w:t>
      </w:r>
      <w:r>
        <w:rPr>
          <w:rFonts w:ascii="Arial" w:eastAsia="Times New Roman" w:hAnsi="Arial" w:cs="Arial"/>
          <w:lang w:val="sr-Cyrl-RS" w:eastAsia="en-GB"/>
        </w:rPr>
        <w:t>е</w:t>
      </w:r>
      <w:r w:rsidRPr="00790FEA">
        <w:rPr>
          <w:rFonts w:ascii="Arial" w:eastAsia="Times New Roman" w:hAnsi="Arial" w:cs="Arial"/>
          <w:lang w:val="sr-Cyrl-RS" w:eastAsia="en-GB"/>
        </w:rPr>
        <w:t xml:space="preserve"> Србије и Комисиј</w:t>
      </w:r>
      <w:r>
        <w:rPr>
          <w:rFonts w:ascii="Arial" w:eastAsia="Times New Roman" w:hAnsi="Arial" w:cs="Arial"/>
          <w:lang w:val="sr-Cyrl-RS" w:eastAsia="en-GB"/>
        </w:rPr>
        <w:t>е, којим се</w:t>
      </w:r>
      <w:r w:rsidRPr="00790FEA">
        <w:rPr>
          <w:rFonts w:ascii="Arial" w:eastAsia="Times New Roman" w:hAnsi="Arial" w:cs="Arial"/>
          <w:lang w:val="sr-Cyrl-RS" w:eastAsia="en-GB"/>
        </w:rPr>
        <w:t xml:space="preserve"> ближе уређују начин сарадње и размене података ради вршења и унапређења надзора, одлучивања у управним поступцима и обављања других послова утврђених овим законом. </w:t>
      </w:r>
      <w:r>
        <w:rPr>
          <w:rFonts w:ascii="Arial" w:eastAsia="Times New Roman" w:hAnsi="Arial" w:cs="Arial"/>
          <w:lang w:val="sr-Cyrl-RS" w:eastAsia="en-GB"/>
        </w:rPr>
        <w:t>Предвиђено је и да н</w:t>
      </w:r>
      <w:r w:rsidRPr="00790FEA">
        <w:rPr>
          <w:rFonts w:ascii="Arial" w:eastAsia="Times New Roman" w:hAnsi="Arial" w:cs="Arial"/>
          <w:lang w:val="sr-Cyrl-RS" w:eastAsia="en-GB"/>
        </w:rPr>
        <w:t>адзорни орган има право да у сваком тренутку од надлежног органа који води евиденцију о осуђиваности за казнена дела захтева податке о осуђиваности лица, његових сарадника, као и стварног власника тог лица у смислу закона којим се уређује спречавање прања новца и финансирања тероризма, на које се односе захтеви и обавештења који се надзорном органу достављају у складу са овим законом, односно чија је пословна репутација значајна за поступање и одлучивање по тим захтевима, односно обавештењима.</w:t>
      </w:r>
    </w:p>
    <w:p w14:paraId="5DD63C14" w14:textId="366F8949" w:rsidR="00790FEA" w:rsidRDefault="006A2477" w:rsidP="006A2477">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6A2477">
        <w:rPr>
          <w:rFonts w:ascii="Arial" w:eastAsia="Times New Roman" w:hAnsi="Arial" w:cs="Arial"/>
          <w:b/>
          <w:lang w:val="sr-Cyrl-RS" w:eastAsia="en-GB"/>
        </w:rPr>
        <w:t>члану 1</w:t>
      </w:r>
      <w:r w:rsidR="006D4CB3">
        <w:rPr>
          <w:rFonts w:ascii="Arial" w:eastAsia="Times New Roman" w:hAnsi="Arial" w:cs="Arial"/>
          <w:b/>
          <w:lang w:val="sr-Cyrl-RS" w:eastAsia="en-GB"/>
        </w:rPr>
        <w:t>28</w:t>
      </w:r>
      <w:r w:rsidRPr="006A2477">
        <w:rPr>
          <w:rFonts w:ascii="Arial" w:eastAsia="Times New Roman" w:hAnsi="Arial" w:cs="Arial"/>
          <w:b/>
          <w:lang w:val="sr-Cyrl-RS" w:eastAsia="en-GB"/>
        </w:rPr>
        <w:t>.</w:t>
      </w:r>
      <w:r>
        <w:rPr>
          <w:rFonts w:ascii="Arial" w:eastAsia="Times New Roman" w:hAnsi="Arial" w:cs="Arial"/>
          <w:lang w:val="sr-Cyrl-RS" w:eastAsia="en-GB"/>
        </w:rPr>
        <w:t xml:space="preserve"> </w:t>
      </w:r>
      <w:r w:rsidRPr="006A2477">
        <w:rPr>
          <w:rFonts w:ascii="Arial" w:eastAsia="Times New Roman" w:hAnsi="Arial" w:cs="Arial"/>
          <w:lang w:val="sr-Cyrl-RS" w:eastAsia="en-GB"/>
        </w:rPr>
        <w:t xml:space="preserve">уређено је обављање непосредног надзора </w:t>
      </w:r>
      <w:r>
        <w:rPr>
          <w:rFonts w:ascii="Arial" w:eastAsia="Times New Roman" w:hAnsi="Arial" w:cs="Arial"/>
          <w:lang w:val="sr-Cyrl-RS" w:eastAsia="en-GB"/>
        </w:rPr>
        <w:t xml:space="preserve"> </w:t>
      </w:r>
      <w:r w:rsidRPr="006A2477">
        <w:rPr>
          <w:rFonts w:ascii="Arial" w:eastAsia="Times New Roman" w:hAnsi="Arial" w:cs="Arial"/>
          <w:lang w:val="sr-Cyrl-RS" w:eastAsia="en-GB"/>
        </w:rPr>
        <w:t>над пословањем субјекта надзора, односно обављањем послова у његовом седишту,</w:t>
      </w:r>
      <w:r>
        <w:rPr>
          <w:rFonts w:ascii="Arial" w:eastAsia="Times New Roman" w:hAnsi="Arial" w:cs="Arial"/>
          <w:lang w:val="sr-Cyrl-RS" w:eastAsia="en-GB"/>
        </w:rPr>
        <w:t xml:space="preserve"> </w:t>
      </w:r>
      <w:r w:rsidRPr="006A2477">
        <w:rPr>
          <w:rFonts w:ascii="Arial" w:eastAsia="Times New Roman" w:hAnsi="Arial" w:cs="Arial"/>
          <w:lang w:val="sr-Cyrl-RS" w:eastAsia="en-GB"/>
        </w:rPr>
        <w:t>огранцима и другим организационим деловима. Одредбе о непосредном надзору сходно се</w:t>
      </w:r>
      <w:r>
        <w:rPr>
          <w:rFonts w:ascii="Arial" w:eastAsia="Times New Roman" w:hAnsi="Arial" w:cs="Arial"/>
          <w:lang w:val="sr-Cyrl-RS" w:eastAsia="en-GB"/>
        </w:rPr>
        <w:t xml:space="preserve"> </w:t>
      </w:r>
      <w:r w:rsidRPr="006A2477">
        <w:rPr>
          <w:rFonts w:ascii="Arial" w:eastAsia="Times New Roman" w:hAnsi="Arial" w:cs="Arial"/>
          <w:lang w:val="sr-Cyrl-RS" w:eastAsia="en-GB"/>
        </w:rPr>
        <w:t xml:space="preserve">примењују и у случају када </w:t>
      </w:r>
      <w:r>
        <w:rPr>
          <w:rFonts w:ascii="Arial" w:eastAsia="Times New Roman" w:hAnsi="Arial" w:cs="Arial"/>
          <w:lang w:val="sr-Cyrl-RS" w:eastAsia="en-GB"/>
        </w:rPr>
        <w:t xml:space="preserve">надзорни орган </w:t>
      </w:r>
      <w:r w:rsidRPr="006A2477">
        <w:rPr>
          <w:rFonts w:ascii="Arial" w:eastAsia="Times New Roman" w:hAnsi="Arial" w:cs="Arial"/>
          <w:lang w:val="sr-Cyrl-RS" w:eastAsia="en-GB"/>
        </w:rPr>
        <w:t>врши непосредни надзор код лица коме је субјект надзора поверио обављање појединих оперативних</w:t>
      </w:r>
      <w:r>
        <w:rPr>
          <w:rFonts w:ascii="Arial" w:eastAsia="Times New Roman" w:hAnsi="Arial" w:cs="Arial"/>
          <w:lang w:val="sr-Cyrl-RS" w:eastAsia="en-GB"/>
        </w:rPr>
        <w:t xml:space="preserve"> </w:t>
      </w:r>
      <w:r w:rsidRPr="006A2477">
        <w:rPr>
          <w:rFonts w:ascii="Arial" w:eastAsia="Times New Roman" w:hAnsi="Arial" w:cs="Arial"/>
          <w:lang w:val="sr-Cyrl-RS" w:eastAsia="en-GB"/>
        </w:rPr>
        <w:t>послова и других лица која су са субјектом надзора повезана имовинским, управљачким и</w:t>
      </w:r>
      <w:r>
        <w:rPr>
          <w:rFonts w:ascii="Arial" w:eastAsia="Times New Roman" w:hAnsi="Arial" w:cs="Arial"/>
          <w:lang w:val="sr-Cyrl-RS" w:eastAsia="en-GB"/>
        </w:rPr>
        <w:t xml:space="preserve"> </w:t>
      </w:r>
      <w:r w:rsidRPr="006A2477">
        <w:rPr>
          <w:rFonts w:ascii="Arial" w:eastAsia="Times New Roman" w:hAnsi="Arial" w:cs="Arial"/>
          <w:lang w:val="sr-Cyrl-RS" w:eastAsia="en-GB"/>
        </w:rPr>
        <w:t>пословним односима.</w:t>
      </w:r>
    </w:p>
    <w:p w14:paraId="6E36F676" w14:textId="63CC6791" w:rsidR="000311B0" w:rsidRDefault="00507EE3" w:rsidP="002A4CA7">
      <w:pPr>
        <w:spacing w:after="120" w:line="240" w:lineRule="auto"/>
        <w:ind w:firstLine="284"/>
        <w:jc w:val="both"/>
        <w:rPr>
          <w:rFonts w:ascii="Arial" w:eastAsia="Times New Roman" w:hAnsi="Arial" w:cs="Arial"/>
          <w:lang w:val="sr-Cyrl-RS" w:eastAsia="en-GB"/>
        </w:rPr>
      </w:pPr>
      <w:r w:rsidRPr="00507EE3">
        <w:rPr>
          <w:rFonts w:ascii="Arial" w:eastAsia="Times New Roman" w:hAnsi="Arial" w:cs="Arial"/>
          <w:b/>
          <w:lang w:val="sr-Cyrl-RS" w:eastAsia="en-GB"/>
        </w:rPr>
        <w:t>Чланом 1</w:t>
      </w:r>
      <w:r w:rsidR="006D4CB3">
        <w:rPr>
          <w:rFonts w:ascii="Arial" w:eastAsia="Times New Roman" w:hAnsi="Arial" w:cs="Arial"/>
          <w:b/>
          <w:lang w:val="sr-Cyrl-RS" w:eastAsia="en-GB"/>
        </w:rPr>
        <w:t>29</w:t>
      </w:r>
      <w:r w:rsidRPr="00507EE3">
        <w:rPr>
          <w:rFonts w:ascii="Arial" w:eastAsia="Times New Roman" w:hAnsi="Arial" w:cs="Arial"/>
          <w:b/>
          <w:lang w:val="sr-Cyrl-RS" w:eastAsia="en-GB"/>
        </w:rPr>
        <w:t>.</w:t>
      </w:r>
      <w:r>
        <w:rPr>
          <w:rFonts w:ascii="Arial" w:eastAsia="Times New Roman" w:hAnsi="Arial" w:cs="Arial"/>
          <w:lang w:val="sr-Cyrl-RS" w:eastAsia="en-GB"/>
        </w:rPr>
        <w:t xml:space="preserve"> </w:t>
      </w:r>
      <w:r w:rsidRPr="00507EE3">
        <w:rPr>
          <w:rFonts w:ascii="Arial" w:eastAsia="Times New Roman" w:hAnsi="Arial" w:cs="Arial"/>
          <w:lang w:val="sr-Cyrl-RS" w:eastAsia="en-GB"/>
        </w:rPr>
        <w:t xml:space="preserve">утврђено је да након обављеног надзора овлашћена лица </w:t>
      </w:r>
      <w:r>
        <w:rPr>
          <w:rFonts w:ascii="Arial" w:eastAsia="Times New Roman" w:hAnsi="Arial" w:cs="Arial"/>
          <w:lang w:val="sr-Cyrl-RS" w:eastAsia="en-GB"/>
        </w:rPr>
        <w:t>надзорног органа</w:t>
      </w:r>
      <w:r w:rsidRPr="00507EE3">
        <w:rPr>
          <w:rFonts w:ascii="Arial" w:eastAsia="Times New Roman" w:hAnsi="Arial" w:cs="Arial"/>
          <w:lang w:val="sr-Cyrl-RS" w:eastAsia="en-GB"/>
        </w:rPr>
        <w:t xml:space="preserve"> састављају записник о надзору. Субјект надзора има могућност да у року од 15</w:t>
      </w:r>
      <w:r>
        <w:rPr>
          <w:rFonts w:ascii="Arial" w:eastAsia="Times New Roman" w:hAnsi="Arial" w:cs="Arial"/>
          <w:lang w:val="sr-Cyrl-RS" w:eastAsia="en-GB"/>
        </w:rPr>
        <w:t xml:space="preserve"> </w:t>
      </w:r>
      <w:r w:rsidRPr="00507EE3">
        <w:rPr>
          <w:rFonts w:ascii="Arial" w:eastAsia="Times New Roman" w:hAnsi="Arial" w:cs="Arial"/>
          <w:lang w:val="sr-Cyrl-RS" w:eastAsia="en-GB"/>
        </w:rPr>
        <w:t xml:space="preserve">радних дана </w:t>
      </w:r>
      <w:r w:rsidR="00371280" w:rsidRPr="00371280">
        <w:rPr>
          <w:rFonts w:ascii="Arial" w:eastAsia="Times New Roman" w:hAnsi="Arial" w:cs="Arial"/>
          <w:lang w:val="sr-Cyrl-RS" w:eastAsia="en-GB"/>
        </w:rPr>
        <w:t xml:space="preserve">од дана када му је записник достављен </w:t>
      </w:r>
      <w:r w:rsidRPr="00507EE3">
        <w:rPr>
          <w:rFonts w:ascii="Arial" w:eastAsia="Times New Roman" w:hAnsi="Arial" w:cs="Arial"/>
          <w:lang w:val="sr-Cyrl-RS" w:eastAsia="en-GB"/>
        </w:rPr>
        <w:t xml:space="preserve">стави примедбе на </w:t>
      </w:r>
      <w:r w:rsidR="008618DA">
        <w:rPr>
          <w:rFonts w:ascii="Arial" w:eastAsia="Times New Roman" w:hAnsi="Arial" w:cs="Arial"/>
          <w:lang w:val="sr-Cyrl-RS" w:eastAsia="en-GB"/>
        </w:rPr>
        <w:t xml:space="preserve">тај </w:t>
      </w:r>
      <w:r w:rsidRPr="00507EE3">
        <w:rPr>
          <w:rFonts w:ascii="Arial" w:eastAsia="Times New Roman" w:hAnsi="Arial" w:cs="Arial"/>
          <w:lang w:val="sr-Cyrl-RS" w:eastAsia="en-GB"/>
        </w:rPr>
        <w:t>записник и тиме се омогућава одговарајуће учешће субјекта</w:t>
      </w:r>
      <w:r>
        <w:rPr>
          <w:rFonts w:ascii="Arial" w:eastAsia="Times New Roman" w:hAnsi="Arial" w:cs="Arial"/>
          <w:lang w:val="sr-Cyrl-RS" w:eastAsia="en-GB"/>
        </w:rPr>
        <w:t xml:space="preserve"> </w:t>
      </w:r>
      <w:r w:rsidRPr="00507EE3">
        <w:rPr>
          <w:rFonts w:ascii="Arial" w:eastAsia="Times New Roman" w:hAnsi="Arial" w:cs="Arial"/>
          <w:lang w:val="sr-Cyrl-RS" w:eastAsia="en-GB"/>
        </w:rPr>
        <w:t xml:space="preserve">надзора у овом поступку. </w:t>
      </w:r>
      <w:r>
        <w:rPr>
          <w:rFonts w:ascii="Arial" w:eastAsia="Times New Roman" w:hAnsi="Arial" w:cs="Arial"/>
          <w:lang w:val="sr-Cyrl-RS" w:eastAsia="en-GB"/>
        </w:rPr>
        <w:t>Надзорни орган</w:t>
      </w:r>
      <w:r w:rsidRPr="00507EE3">
        <w:rPr>
          <w:rFonts w:ascii="Arial" w:eastAsia="Times New Roman" w:hAnsi="Arial" w:cs="Arial"/>
          <w:lang w:val="sr-Cyrl-RS" w:eastAsia="en-GB"/>
        </w:rPr>
        <w:t xml:space="preserve"> неће разматрати примедбе које се односе</w:t>
      </w:r>
      <w:r>
        <w:rPr>
          <w:rFonts w:ascii="Arial" w:eastAsia="Times New Roman" w:hAnsi="Arial" w:cs="Arial"/>
          <w:lang w:val="sr-Cyrl-RS" w:eastAsia="en-GB"/>
        </w:rPr>
        <w:t xml:space="preserve"> </w:t>
      </w:r>
      <w:r w:rsidRPr="00507EE3">
        <w:rPr>
          <w:rFonts w:ascii="Arial" w:eastAsia="Times New Roman" w:hAnsi="Arial" w:cs="Arial"/>
          <w:lang w:val="sr-Cyrl-RS" w:eastAsia="en-GB"/>
        </w:rPr>
        <w:t>на промену чињеничног стања насталу након периода у коме је извршен надзор (нпр. након</w:t>
      </w:r>
      <w:r>
        <w:rPr>
          <w:rFonts w:ascii="Arial" w:eastAsia="Times New Roman" w:hAnsi="Arial" w:cs="Arial"/>
          <w:lang w:val="sr-Cyrl-RS" w:eastAsia="en-GB"/>
        </w:rPr>
        <w:t xml:space="preserve"> </w:t>
      </w:r>
      <w:r w:rsidRPr="00507EE3">
        <w:rPr>
          <w:rFonts w:ascii="Arial" w:eastAsia="Times New Roman" w:hAnsi="Arial" w:cs="Arial"/>
          <w:lang w:val="sr-Cyrl-RS" w:eastAsia="en-GB"/>
        </w:rPr>
        <w:t>сачињавања записника субјект надзора повећа капитал изнад границе минималног</w:t>
      </w:r>
      <w:r>
        <w:rPr>
          <w:rFonts w:ascii="Arial" w:eastAsia="Times New Roman" w:hAnsi="Arial" w:cs="Arial"/>
          <w:lang w:val="sr-Cyrl-RS" w:eastAsia="en-GB"/>
        </w:rPr>
        <w:t xml:space="preserve"> </w:t>
      </w:r>
      <w:r w:rsidRPr="00507EE3">
        <w:rPr>
          <w:rFonts w:ascii="Arial" w:eastAsia="Times New Roman" w:hAnsi="Arial" w:cs="Arial"/>
          <w:lang w:val="sr-Cyrl-RS" w:eastAsia="en-GB"/>
        </w:rPr>
        <w:t>капитала). Када се провером навода изнетих у примедбама утврди чињенично стање битно</w:t>
      </w:r>
      <w:r>
        <w:rPr>
          <w:rFonts w:ascii="Arial" w:eastAsia="Times New Roman" w:hAnsi="Arial" w:cs="Arial"/>
          <w:lang w:val="sr-Cyrl-RS" w:eastAsia="en-GB"/>
        </w:rPr>
        <w:t xml:space="preserve"> </w:t>
      </w:r>
      <w:r w:rsidRPr="00507EE3">
        <w:rPr>
          <w:rFonts w:ascii="Arial" w:eastAsia="Times New Roman" w:hAnsi="Arial" w:cs="Arial"/>
          <w:lang w:val="sr-Cyrl-RS" w:eastAsia="en-GB"/>
        </w:rPr>
        <w:t>различито од стања наведеног у записнику о надзору, сачињава се допуна тог записника</w:t>
      </w:r>
      <w:r>
        <w:rPr>
          <w:rFonts w:ascii="Arial" w:eastAsia="Times New Roman" w:hAnsi="Arial" w:cs="Arial"/>
          <w:lang w:val="sr-Cyrl-RS" w:eastAsia="en-GB"/>
        </w:rPr>
        <w:t xml:space="preserve">, која се </w:t>
      </w:r>
      <w:r w:rsidRPr="00507EE3">
        <w:rPr>
          <w:rFonts w:ascii="Arial" w:eastAsia="Times New Roman" w:hAnsi="Arial" w:cs="Arial"/>
          <w:lang w:val="sr-Cyrl-RS" w:eastAsia="en-GB"/>
        </w:rPr>
        <w:t>доставља субјекту надзора у року од 15 радних дана</w:t>
      </w:r>
      <w:r>
        <w:rPr>
          <w:rFonts w:ascii="Arial" w:eastAsia="Times New Roman" w:hAnsi="Arial" w:cs="Arial"/>
          <w:lang w:val="sr-Cyrl-RS" w:eastAsia="en-GB"/>
        </w:rPr>
        <w:t xml:space="preserve"> </w:t>
      </w:r>
      <w:r w:rsidRPr="00507EE3">
        <w:rPr>
          <w:rFonts w:ascii="Arial" w:eastAsia="Times New Roman" w:hAnsi="Arial" w:cs="Arial"/>
          <w:lang w:val="sr-Cyrl-RS" w:eastAsia="en-GB"/>
        </w:rPr>
        <w:t>од дана достављања примедаба на тај записник</w:t>
      </w:r>
      <w:r>
        <w:rPr>
          <w:rFonts w:ascii="Arial" w:eastAsia="Times New Roman" w:hAnsi="Arial" w:cs="Arial"/>
          <w:lang w:val="sr-Cyrl-RS" w:eastAsia="en-GB"/>
        </w:rPr>
        <w:t>.</w:t>
      </w:r>
      <w:r w:rsidR="002A4CA7">
        <w:rPr>
          <w:rFonts w:ascii="Arial" w:eastAsia="Times New Roman" w:hAnsi="Arial" w:cs="Arial"/>
          <w:lang w:val="sr-Cyrl-RS" w:eastAsia="en-GB"/>
        </w:rPr>
        <w:t xml:space="preserve"> Ако </w:t>
      </w:r>
      <w:r w:rsidRPr="00507EE3">
        <w:rPr>
          <w:rFonts w:ascii="Arial" w:eastAsia="Times New Roman" w:hAnsi="Arial" w:cs="Arial"/>
          <w:lang w:val="sr-Cyrl-RS" w:eastAsia="en-GB"/>
        </w:rPr>
        <w:t>утврди да примедбе субјекта надзора на записник о надзору или на допуну тог записника</w:t>
      </w:r>
      <w:r w:rsidR="002A4CA7">
        <w:rPr>
          <w:rFonts w:ascii="Arial" w:eastAsia="Times New Roman" w:hAnsi="Arial" w:cs="Arial"/>
          <w:lang w:val="sr-Cyrl-RS" w:eastAsia="en-GB"/>
        </w:rPr>
        <w:t xml:space="preserve"> </w:t>
      </w:r>
      <w:r w:rsidRPr="00507EE3">
        <w:rPr>
          <w:rFonts w:ascii="Arial" w:eastAsia="Times New Roman" w:hAnsi="Arial" w:cs="Arial"/>
          <w:lang w:val="sr-Cyrl-RS" w:eastAsia="en-GB"/>
        </w:rPr>
        <w:t xml:space="preserve">нису основане, односно да не утичу битно на утврђено чињенично стање – </w:t>
      </w:r>
      <w:r w:rsidR="002A4CA7">
        <w:rPr>
          <w:rFonts w:ascii="Arial" w:eastAsia="Times New Roman" w:hAnsi="Arial" w:cs="Arial"/>
          <w:lang w:val="sr-Cyrl-RS" w:eastAsia="en-GB"/>
        </w:rPr>
        <w:t xml:space="preserve">надзорни орган </w:t>
      </w:r>
      <w:r w:rsidRPr="00507EE3">
        <w:rPr>
          <w:rFonts w:ascii="Arial" w:eastAsia="Times New Roman" w:hAnsi="Arial" w:cs="Arial"/>
          <w:lang w:val="sr-Cyrl-RS" w:eastAsia="en-GB"/>
        </w:rPr>
        <w:t>о томе сачињава службену белешку и доставља је субјекту надзора.</w:t>
      </w:r>
    </w:p>
    <w:p w14:paraId="69314361" w14:textId="655C2CBC" w:rsidR="002A4CA7" w:rsidRDefault="000C0C60" w:rsidP="000C0C60">
      <w:pPr>
        <w:spacing w:after="120" w:line="240" w:lineRule="auto"/>
        <w:ind w:firstLine="284"/>
        <w:jc w:val="both"/>
        <w:rPr>
          <w:rFonts w:ascii="Arial" w:eastAsia="Times New Roman" w:hAnsi="Arial" w:cs="Arial"/>
          <w:lang w:val="sr-Cyrl-RS" w:eastAsia="en-GB"/>
        </w:rPr>
      </w:pPr>
      <w:r w:rsidRPr="000C0C60">
        <w:rPr>
          <w:rFonts w:ascii="Arial" w:eastAsia="Times New Roman" w:hAnsi="Arial" w:cs="Arial"/>
          <w:b/>
          <w:lang w:val="sr-Cyrl-RS" w:eastAsia="en-GB"/>
        </w:rPr>
        <w:t>Чланом 13</w:t>
      </w:r>
      <w:r w:rsidR="006D4CB3">
        <w:rPr>
          <w:rFonts w:ascii="Arial" w:eastAsia="Times New Roman" w:hAnsi="Arial" w:cs="Arial"/>
          <w:b/>
          <w:lang w:val="sr-Cyrl-RS" w:eastAsia="en-GB"/>
        </w:rPr>
        <w:t>0.</w:t>
      </w:r>
      <w:r>
        <w:rPr>
          <w:rFonts w:ascii="Arial" w:eastAsia="Times New Roman" w:hAnsi="Arial" w:cs="Arial"/>
          <w:lang w:val="sr-Cyrl-RS" w:eastAsia="en-GB"/>
        </w:rPr>
        <w:t xml:space="preserve"> </w:t>
      </w:r>
      <w:r w:rsidRPr="000C0C60">
        <w:rPr>
          <w:rFonts w:ascii="Arial" w:eastAsia="Times New Roman" w:hAnsi="Arial" w:cs="Arial"/>
          <w:lang w:val="sr-Cyrl-RS" w:eastAsia="en-GB"/>
        </w:rPr>
        <w:t>прописано је да ако записником о надзору нису утврђене неправилности</w:t>
      </w:r>
      <w:r>
        <w:rPr>
          <w:rFonts w:ascii="Arial" w:eastAsia="Times New Roman" w:hAnsi="Arial" w:cs="Arial"/>
          <w:lang w:val="sr-Cyrl-RS" w:eastAsia="en-GB"/>
        </w:rPr>
        <w:t xml:space="preserve"> </w:t>
      </w:r>
      <w:r w:rsidRPr="000C0C60">
        <w:rPr>
          <w:rFonts w:ascii="Arial" w:eastAsia="Times New Roman" w:hAnsi="Arial" w:cs="Arial"/>
          <w:lang w:val="sr-Cyrl-RS" w:eastAsia="en-GB"/>
        </w:rPr>
        <w:t xml:space="preserve">или недостаци у пословању субјекта надзора </w:t>
      </w:r>
      <w:r>
        <w:rPr>
          <w:rFonts w:ascii="Arial" w:eastAsia="Times New Roman" w:hAnsi="Arial" w:cs="Arial"/>
          <w:lang w:val="sr-Cyrl-RS" w:eastAsia="en-GB"/>
        </w:rPr>
        <w:t xml:space="preserve">или </w:t>
      </w:r>
      <w:r w:rsidRPr="000C0C60">
        <w:rPr>
          <w:rFonts w:ascii="Arial" w:eastAsia="Times New Roman" w:hAnsi="Arial" w:cs="Arial"/>
          <w:lang w:val="sr-Cyrl-RS" w:eastAsia="en-GB"/>
        </w:rPr>
        <w:t xml:space="preserve">ако субјект надзора примедбама достављеним у </w:t>
      </w:r>
      <w:r>
        <w:rPr>
          <w:rFonts w:ascii="Arial" w:eastAsia="Times New Roman" w:hAnsi="Arial" w:cs="Arial"/>
          <w:lang w:val="sr-Cyrl-RS" w:eastAsia="en-GB"/>
        </w:rPr>
        <w:t>прописаном року</w:t>
      </w:r>
      <w:r w:rsidRPr="000C0C60">
        <w:rPr>
          <w:rFonts w:ascii="Arial" w:eastAsia="Times New Roman" w:hAnsi="Arial" w:cs="Arial"/>
          <w:lang w:val="sr-Cyrl-RS" w:eastAsia="en-GB"/>
        </w:rPr>
        <w:t xml:space="preserve"> основано оспори све налазе из записника о надзору</w:t>
      </w:r>
      <w:r>
        <w:rPr>
          <w:rFonts w:ascii="Arial" w:eastAsia="Times New Roman" w:hAnsi="Arial" w:cs="Arial"/>
          <w:lang w:val="sr-Cyrl-RS" w:eastAsia="en-GB"/>
        </w:rPr>
        <w:t xml:space="preserve"> – надзорни орган</w:t>
      </w:r>
      <w:r w:rsidRPr="000C0C60">
        <w:rPr>
          <w:rFonts w:ascii="Arial" w:eastAsia="Times New Roman" w:hAnsi="Arial" w:cs="Arial"/>
          <w:lang w:val="sr-Cyrl-RS" w:eastAsia="en-GB"/>
        </w:rPr>
        <w:t xml:space="preserve"> донеће </w:t>
      </w:r>
      <w:r>
        <w:rPr>
          <w:rFonts w:ascii="Arial" w:eastAsia="Times New Roman" w:hAnsi="Arial" w:cs="Arial"/>
          <w:lang w:val="sr-Cyrl-RS" w:eastAsia="en-GB"/>
        </w:rPr>
        <w:t>решење</w:t>
      </w:r>
      <w:r w:rsidRPr="000C0C60">
        <w:rPr>
          <w:rFonts w:ascii="Arial" w:eastAsia="Times New Roman" w:hAnsi="Arial" w:cs="Arial"/>
          <w:lang w:val="sr-Cyrl-RS" w:eastAsia="en-GB"/>
        </w:rPr>
        <w:t xml:space="preserve"> о</w:t>
      </w:r>
      <w:r>
        <w:rPr>
          <w:rFonts w:ascii="Arial" w:eastAsia="Times New Roman" w:hAnsi="Arial" w:cs="Arial"/>
          <w:lang w:val="sr-Cyrl-RS" w:eastAsia="en-GB"/>
        </w:rPr>
        <w:t xml:space="preserve"> </w:t>
      </w:r>
      <w:r w:rsidRPr="000C0C60">
        <w:rPr>
          <w:rFonts w:ascii="Arial" w:eastAsia="Times New Roman" w:hAnsi="Arial" w:cs="Arial"/>
          <w:lang w:val="sr-Cyrl-RS" w:eastAsia="en-GB"/>
        </w:rPr>
        <w:t>обустави поступка надзора извршеног код субјекта надзора.</w:t>
      </w:r>
    </w:p>
    <w:p w14:paraId="2487A41D" w14:textId="08F0C546" w:rsidR="000C0C60" w:rsidRDefault="00470C68" w:rsidP="00470C68">
      <w:pPr>
        <w:spacing w:after="120" w:line="240" w:lineRule="auto"/>
        <w:ind w:firstLine="284"/>
        <w:jc w:val="both"/>
        <w:rPr>
          <w:rFonts w:ascii="Arial" w:eastAsia="Times New Roman" w:hAnsi="Arial" w:cs="Arial"/>
          <w:lang w:val="sr-Cyrl-RS" w:eastAsia="en-GB"/>
        </w:rPr>
      </w:pPr>
      <w:r w:rsidRPr="00470C68">
        <w:rPr>
          <w:rFonts w:ascii="Arial" w:eastAsia="Times New Roman" w:hAnsi="Arial" w:cs="Arial"/>
          <w:b/>
          <w:lang w:val="sr-Cyrl-RS" w:eastAsia="en-GB"/>
        </w:rPr>
        <w:t>Чланом 13</w:t>
      </w:r>
      <w:r w:rsidR="006D4CB3">
        <w:rPr>
          <w:rFonts w:ascii="Arial" w:eastAsia="Times New Roman" w:hAnsi="Arial" w:cs="Arial"/>
          <w:b/>
          <w:lang w:val="sr-Cyrl-RS" w:eastAsia="en-GB"/>
        </w:rPr>
        <w:t>1</w:t>
      </w:r>
      <w:r w:rsidRPr="00470C68">
        <w:rPr>
          <w:rFonts w:ascii="Arial" w:eastAsia="Times New Roman" w:hAnsi="Arial" w:cs="Arial"/>
          <w:b/>
          <w:lang w:val="sr-Cyrl-RS" w:eastAsia="en-GB"/>
        </w:rPr>
        <w:t>.</w:t>
      </w:r>
      <w:r>
        <w:rPr>
          <w:rFonts w:ascii="Arial" w:eastAsia="Times New Roman" w:hAnsi="Arial" w:cs="Arial"/>
          <w:lang w:val="sr-Cyrl-RS" w:eastAsia="en-GB"/>
        </w:rPr>
        <w:t xml:space="preserve"> </w:t>
      </w:r>
      <w:r w:rsidRPr="00470C68">
        <w:rPr>
          <w:rFonts w:ascii="Arial" w:eastAsia="Times New Roman" w:hAnsi="Arial" w:cs="Arial"/>
          <w:lang w:val="sr-Cyrl-RS" w:eastAsia="en-GB"/>
        </w:rPr>
        <w:t>прописани су ефикасни механизми како би се онемогућило</w:t>
      </w:r>
      <w:r>
        <w:rPr>
          <w:rFonts w:ascii="Arial" w:eastAsia="Times New Roman" w:hAnsi="Arial" w:cs="Arial"/>
          <w:lang w:val="sr-Cyrl-RS" w:eastAsia="en-GB"/>
        </w:rPr>
        <w:t xml:space="preserve"> </w:t>
      </w:r>
      <w:r w:rsidRPr="00470C68">
        <w:rPr>
          <w:rFonts w:ascii="Arial" w:eastAsia="Times New Roman" w:hAnsi="Arial" w:cs="Arial"/>
          <w:lang w:val="sr-Cyrl-RS" w:eastAsia="en-GB"/>
        </w:rPr>
        <w:t xml:space="preserve">неовлашћено пружање </w:t>
      </w:r>
      <w:r>
        <w:rPr>
          <w:rFonts w:ascii="Arial" w:eastAsia="Times New Roman" w:hAnsi="Arial" w:cs="Arial"/>
          <w:lang w:val="sr-Cyrl-RS" w:eastAsia="en-GB"/>
        </w:rPr>
        <w:t>услуга повезаних с дигиталном имовином.</w:t>
      </w:r>
      <w:r w:rsidRPr="00470C68">
        <w:rPr>
          <w:rFonts w:ascii="Arial" w:eastAsia="Times New Roman" w:hAnsi="Arial" w:cs="Arial"/>
          <w:lang w:val="sr-Cyrl-RS" w:eastAsia="en-GB"/>
        </w:rPr>
        <w:t xml:space="preserve"> Ако постоји сумња да се неко лице неовлашћено бави </w:t>
      </w:r>
      <w:r>
        <w:rPr>
          <w:rFonts w:ascii="Arial" w:eastAsia="Times New Roman" w:hAnsi="Arial" w:cs="Arial"/>
          <w:lang w:val="sr-Cyrl-RS" w:eastAsia="en-GB"/>
        </w:rPr>
        <w:t>пружањем наведених услуга</w:t>
      </w:r>
      <w:r w:rsidRPr="00470C68">
        <w:rPr>
          <w:rFonts w:ascii="Arial" w:eastAsia="Times New Roman" w:hAnsi="Arial" w:cs="Arial"/>
          <w:lang w:val="sr-Cyrl-RS" w:eastAsia="en-GB"/>
        </w:rPr>
        <w:t xml:space="preserve"> – </w:t>
      </w:r>
      <w:r>
        <w:rPr>
          <w:rFonts w:ascii="Arial" w:eastAsia="Times New Roman" w:hAnsi="Arial" w:cs="Arial"/>
          <w:lang w:val="sr-Cyrl-RS" w:eastAsia="en-GB"/>
        </w:rPr>
        <w:t>надзорни орган</w:t>
      </w:r>
      <w:r w:rsidRPr="00470C68">
        <w:rPr>
          <w:rFonts w:ascii="Arial" w:eastAsia="Times New Roman" w:hAnsi="Arial" w:cs="Arial"/>
          <w:lang w:val="sr-Cyrl-RS" w:eastAsia="en-GB"/>
        </w:rPr>
        <w:t xml:space="preserve"> може извршити непосредну и посредну проверу</w:t>
      </w:r>
      <w:r>
        <w:rPr>
          <w:rFonts w:ascii="Arial" w:eastAsia="Times New Roman" w:hAnsi="Arial" w:cs="Arial"/>
          <w:lang w:val="sr-Cyrl-RS" w:eastAsia="en-GB"/>
        </w:rPr>
        <w:t xml:space="preserve"> </w:t>
      </w:r>
      <w:r w:rsidRPr="00470C68">
        <w:rPr>
          <w:rFonts w:ascii="Arial" w:eastAsia="Times New Roman" w:hAnsi="Arial" w:cs="Arial"/>
          <w:lang w:val="sr-Cyrl-RS" w:eastAsia="en-GB"/>
        </w:rPr>
        <w:t xml:space="preserve">да ли </w:t>
      </w:r>
      <w:r>
        <w:rPr>
          <w:rFonts w:ascii="Arial" w:eastAsia="Times New Roman" w:hAnsi="Arial" w:cs="Arial"/>
          <w:lang w:val="sr-Cyrl-RS" w:eastAsia="en-GB"/>
        </w:rPr>
        <w:t>то лице пружа наведене услуге</w:t>
      </w:r>
      <w:r w:rsidRPr="00470C68">
        <w:rPr>
          <w:rFonts w:ascii="Arial" w:eastAsia="Times New Roman" w:hAnsi="Arial" w:cs="Arial"/>
          <w:lang w:val="sr-Cyrl-RS" w:eastAsia="en-GB"/>
        </w:rPr>
        <w:t xml:space="preserve"> супротно одредбама овог закона и у том случају </w:t>
      </w:r>
      <w:r>
        <w:rPr>
          <w:rFonts w:ascii="Arial" w:eastAsia="Times New Roman" w:hAnsi="Arial" w:cs="Arial"/>
          <w:lang w:val="sr-Cyrl-RS" w:eastAsia="en-GB"/>
        </w:rPr>
        <w:t xml:space="preserve">надзорном органу </w:t>
      </w:r>
      <w:r w:rsidRPr="00470C68">
        <w:rPr>
          <w:rFonts w:ascii="Arial" w:eastAsia="Times New Roman" w:hAnsi="Arial" w:cs="Arial"/>
          <w:lang w:val="sr-Cyrl-RS" w:eastAsia="en-GB"/>
        </w:rPr>
        <w:t>на</w:t>
      </w:r>
      <w:r>
        <w:rPr>
          <w:rFonts w:ascii="Arial" w:eastAsia="Times New Roman" w:hAnsi="Arial" w:cs="Arial"/>
          <w:lang w:val="sr-Cyrl-RS" w:eastAsia="en-GB"/>
        </w:rPr>
        <w:t xml:space="preserve"> </w:t>
      </w:r>
      <w:r w:rsidRPr="00470C68">
        <w:rPr>
          <w:rFonts w:ascii="Arial" w:eastAsia="Times New Roman" w:hAnsi="Arial" w:cs="Arial"/>
          <w:lang w:val="sr-Cyrl-RS" w:eastAsia="en-GB"/>
        </w:rPr>
        <w:t>располагању су сва надзорна овлашћења која има и према</w:t>
      </w:r>
      <w:r>
        <w:rPr>
          <w:rFonts w:ascii="Arial" w:eastAsia="Times New Roman" w:hAnsi="Arial" w:cs="Arial"/>
          <w:lang w:val="sr-Cyrl-RS" w:eastAsia="en-GB"/>
        </w:rPr>
        <w:t xml:space="preserve"> </w:t>
      </w:r>
      <w:r w:rsidRPr="00470C68">
        <w:rPr>
          <w:rFonts w:ascii="Arial" w:eastAsia="Times New Roman" w:hAnsi="Arial" w:cs="Arial"/>
          <w:lang w:val="sr-Cyrl-RS" w:eastAsia="en-GB"/>
        </w:rPr>
        <w:t>субјектима надзора. Ако лице за које постоји сумња да се неовлашћено</w:t>
      </w:r>
      <w:r>
        <w:rPr>
          <w:rFonts w:ascii="Arial" w:eastAsia="Times New Roman" w:hAnsi="Arial" w:cs="Arial"/>
          <w:lang w:val="sr-Cyrl-RS" w:eastAsia="en-GB"/>
        </w:rPr>
        <w:t xml:space="preserve"> </w:t>
      </w:r>
      <w:r w:rsidRPr="00470C68">
        <w:rPr>
          <w:rFonts w:ascii="Arial" w:eastAsia="Times New Roman" w:hAnsi="Arial" w:cs="Arial"/>
          <w:lang w:val="sr-Cyrl-RS" w:eastAsia="en-GB"/>
        </w:rPr>
        <w:t xml:space="preserve">бави </w:t>
      </w:r>
      <w:r>
        <w:rPr>
          <w:rFonts w:ascii="Arial" w:eastAsia="Times New Roman" w:hAnsi="Arial" w:cs="Arial"/>
          <w:lang w:val="sr-Cyrl-RS" w:eastAsia="en-GB"/>
        </w:rPr>
        <w:t>пружањем ових услуга</w:t>
      </w:r>
      <w:r w:rsidRPr="00470C68">
        <w:rPr>
          <w:rFonts w:ascii="Arial" w:eastAsia="Times New Roman" w:hAnsi="Arial" w:cs="Arial"/>
          <w:lang w:val="sr-Cyrl-RS" w:eastAsia="en-GB"/>
        </w:rPr>
        <w:t xml:space="preserve"> у поступку провере одбија сарадњу</w:t>
      </w:r>
      <w:r w:rsidR="008B2889">
        <w:rPr>
          <w:rFonts w:ascii="Arial" w:eastAsia="Times New Roman" w:hAnsi="Arial" w:cs="Arial"/>
          <w:lang w:val="sr-Cyrl-RS" w:eastAsia="en-GB"/>
        </w:rPr>
        <w:t xml:space="preserve"> или</w:t>
      </w:r>
      <w:r w:rsidRPr="00470C68">
        <w:rPr>
          <w:rFonts w:ascii="Arial" w:eastAsia="Times New Roman" w:hAnsi="Arial" w:cs="Arial"/>
          <w:lang w:val="sr-Cyrl-RS" w:eastAsia="en-GB"/>
        </w:rPr>
        <w:t xml:space="preserve"> не доставља тражене податке и</w:t>
      </w:r>
      <w:r>
        <w:rPr>
          <w:rFonts w:ascii="Arial" w:eastAsia="Times New Roman" w:hAnsi="Arial" w:cs="Arial"/>
          <w:lang w:val="sr-Cyrl-RS" w:eastAsia="en-GB"/>
        </w:rPr>
        <w:t xml:space="preserve"> </w:t>
      </w:r>
      <w:r w:rsidRPr="00470C68">
        <w:rPr>
          <w:rFonts w:ascii="Arial" w:eastAsia="Times New Roman" w:hAnsi="Arial" w:cs="Arial"/>
          <w:lang w:val="sr-Cyrl-RS" w:eastAsia="en-GB"/>
        </w:rPr>
        <w:t xml:space="preserve">документацију, </w:t>
      </w:r>
      <w:r>
        <w:rPr>
          <w:rFonts w:ascii="Arial" w:eastAsia="Times New Roman" w:hAnsi="Arial" w:cs="Arial"/>
          <w:lang w:val="sr-Cyrl-RS" w:eastAsia="en-GB"/>
        </w:rPr>
        <w:t>надзорни орган</w:t>
      </w:r>
      <w:r w:rsidRPr="00470C68">
        <w:rPr>
          <w:rFonts w:ascii="Arial" w:eastAsia="Times New Roman" w:hAnsi="Arial" w:cs="Arial"/>
          <w:lang w:val="sr-Cyrl-RS" w:eastAsia="en-GB"/>
        </w:rPr>
        <w:t xml:space="preserve"> може изрећи одговарајуће новчане казне. Ако утврди да се то лице неовлашћено бави пружањем </w:t>
      </w:r>
      <w:r>
        <w:rPr>
          <w:rFonts w:ascii="Arial" w:eastAsia="Times New Roman" w:hAnsi="Arial" w:cs="Arial"/>
          <w:lang w:val="sr-Cyrl-RS" w:eastAsia="en-GB"/>
        </w:rPr>
        <w:t>услуга повезаних с дигиталном имовином</w:t>
      </w:r>
      <w:r w:rsidRPr="00470C68">
        <w:rPr>
          <w:rFonts w:ascii="Arial" w:eastAsia="Times New Roman" w:hAnsi="Arial" w:cs="Arial"/>
          <w:lang w:val="sr-Cyrl-RS" w:eastAsia="en-GB"/>
        </w:rPr>
        <w:t xml:space="preserve">, </w:t>
      </w:r>
      <w:r>
        <w:rPr>
          <w:rFonts w:ascii="Arial" w:eastAsia="Times New Roman" w:hAnsi="Arial" w:cs="Arial"/>
          <w:lang w:val="sr-Cyrl-RS" w:eastAsia="en-GB"/>
        </w:rPr>
        <w:t>надзорни орган</w:t>
      </w:r>
      <w:r w:rsidRPr="00470C68">
        <w:rPr>
          <w:rFonts w:ascii="Arial" w:eastAsia="Times New Roman" w:hAnsi="Arial" w:cs="Arial"/>
          <w:lang w:val="sr-Cyrl-RS" w:eastAsia="en-GB"/>
        </w:rPr>
        <w:t xml:space="preserve"> доноси решење о</w:t>
      </w:r>
      <w:r>
        <w:rPr>
          <w:rFonts w:ascii="Arial" w:eastAsia="Times New Roman" w:hAnsi="Arial" w:cs="Arial"/>
          <w:lang w:val="sr-Cyrl-RS" w:eastAsia="en-GB"/>
        </w:rPr>
        <w:t xml:space="preserve"> </w:t>
      </w:r>
      <w:r w:rsidRPr="00470C68">
        <w:rPr>
          <w:rFonts w:ascii="Arial" w:eastAsia="Times New Roman" w:hAnsi="Arial" w:cs="Arial"/>
          <w:lang w:val="sr-Cyrl-RS" w:eastAsia="en-GB"/>
        </w:rPr>
        <w:t>забрани обављања ових послова и доставља га надлежним органима, а истовремено</w:t>
      </w:r>
      <w:r>
        <w:rPr>
          <w:rFonts w:ascii="Arial" w:eastAsia="Times New Roman" w:hAnsi="Arial" w:cs="Arial"/>
          <w:lang w:val="sr-Cyrl-RS" w:eastAsia="en-GB"/>
        </w:rPr>
        <w:t xml:space="preserve"> </w:t>
      </w:r>
      <w:r w:rsidRPr="00470C68">
        <w:rPr>
          <w:rFonts w:ascii="Arial" w:eastAsia="Times New Roman" w:hAnsi="Arial" w:cs="Arial"/>
          <w:lang w:val="sr-Cyrl-RS" w:eastAsia="en-GB"/>
        </w:rPr>
        <w:t>изриче и новчану казну. Ако и поред овог решења лице није престало с неовлашћеним</w:t>
      </w:r>
      <w:r>
        <w:rPr>
          <w:rFonts w:ascii="Arial" w:eastAsia="Times New Roman" w:hAnsi="Arial" w:cs="Arial"/>
          <w:lang w:val="sr-Cyrl-RS" w:eastAsia="en-GB"/>
        </w:rPr>
        <w:t xml:space="preserve"> пружањем услуга</w:t>
      </w:r>
      <w:r w:rsidRPr="00470C68">
        <w:rPr>
          <w:rFonts w:ascii="Arial" w:eastAsia="Times New Roman" w:hAnsi="Arial" w:cs="Arial"/>
          <w:lang w:val="sr-Cyrl-RS" w:eastAsia="en-GB"/>
        </w:rPr>
        <w:t xml:space="preserve">, такво неовлашћено пружање услуга повезаних с дигиталном имовином представља неотклоњив разлог за покретање поступка принудне ликвидације, односно брисања предузетника из регистра привредних субјеката по сили закона, </w:t>
      </w:r>
      <w:r>
        <w:rPr>
          <w:rFonts w:ascii="Arial" w:eastAsia="Times New Roman" w:hAnsi="Arial" w:cs="Arial"/>
          <w:lang w:val="sr-Cyrl-RS" w:eastAsia="en-GB"/>
        </w:rPr>
        <w:t>те надзорни орган</w:t>
      </w:r>
      <w:r w:rsidRPr="00470C68">
        <w:rPr>
          <w:rFonts w:ascii="Arial" w:eastAsia="Times New Roman" w:hAnsi="Arial" w:cs="Arial"/>
          <w:lang w:val="sr-Cyrl-RS" w:eastAsia="en-GB"/>
        </w:rPr>
        <w:t xml:space="preserve"> доноси решење о неовлашћеном пружању услуга повезаних с дигиталном имовином и доставља га органу надлежном за вођење регистра привредних субјеката ради покретања поступка принудне ликвидације, односно брисања привредног друштва и предузетника из регистра.</w:t>
      </w:r>
    </w:p>
    <w:p w14:paraId="7AC6DC68" w14:textId="2620887B" w:rsidR="001B167C" w:rsidRDefault="001B167C" w:rsidP="006D167A">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Чланом 13</w:t>
      </w:r>
      <w:r w:rsidR="006D4CB3">
        <w:rPr>
          <w:rFonts w:ascii="Arial" w:eastAsia="Times New Roman" w:hAnsi="Arial" w:cs="Arial"/>
          <w:b/>
          <w:lang w:val="sr-Cyrl-RS" w:eastAsia="en-GB"/>
        </w:rPr>
        <w:t>2</w:t>
      </w:r>
      <w:r>
        <w:rPr>
          <w:rFonts w:ascii="Arial" w:eastAsia="Times New Roman" w:hAnsi="Arial" w:cs="Arial"/>
          <w:b/>
          <w:lang w:val="sr-Cyrl-RS" w:eastAsia="en-GB"/>
        </w:rPr>
        <w:t xml:space="preserve">. </w:t>
      </w:r>
      <w:r w:rsidRPr="001B167C">
        <w:rPr>
          <w:rFonts w:ascii="Arial" w:eastAsia="Times New Roman" w:hAnsi="Arial" w:cs="Arial"/>
          <w:lang w:val="sr-Cyrl-RS" w:eastAsia="en-GB"/>
        </w:rPr>
        <w:t xml:space="preserve">утврђене су врсте мера које </w:t>
      </w:r>
      <w:r>
        <w:rPr>
          <w:rFonts w:ascii="Arial" w:eastAsia="Times New Roman" w:hAnsi="Arial" w:cs="Arial"/>
          <w:lang w:val="sr-Cyrl-RS" w:eastAsia="en-GB"/>
        </w:rPr>
        <w:t>надзорни орган</w:t>
      </w:r>
      <w:r w:rsidRPr="001B167C">
        <w:rPr>
          <w:rFonts w:ascii="Arial" w:eastAsia="Times New Roman" w:hAnsi="Arial" w:cs="Arial"/>
          <w:lang w:val="sr-Cyrl-RS" w:eastAsia="en-GB"/>
        </w:rPr>
        <w:t xml:space="preserve"> може предузети</w:t>
      </w:r>
      <w:r>
        <w:rPr>
          <w:rFonts w:ascii="Arial" w:eastAsia="Times New Roman" w:hAnsi="Arial" w:cs="Arial"/>
          <w:lang w:val="sr-Cyrl-RS" w:eastAsia="en-GB"/>
        </w:rPr>
        <w:t xml:space="preserve"> </w:t>
      </w:r>
      <w:r w:rsidRPr="001B167C">
        <w:rPr>
          <w:rFonts w:ascii="Arial" w:eastAsia="Times New Roman" w:hAnsi="Arial" w:cs="Arial"/>
          <w:lang w:val="sr-Cyrl-RS" w:eastAsia="en-GB"/>
        </w:rPr>
        <w:t>према субјекту надзора</w:t>
      </w:r>
      <w:r>
        <w:rPr>
          <w:rFonts w:ascii="Arial" w:eastAsia="Times New Roman" w:hAnsi="Arial" w:cs="Arial"/>
          <w:lang w:val="sr-Cyrl-RS" w:eastAsia="en-GB"/>
        </w:rPr>
        <w:t xml:space="preserve"> ако</w:t>
      </w:r>
      <w:r w:rsidRPr="001B167C">
        <w:rPr>
          <w:rFonts w:ascii="Arial" w:eastAsia="Times New Roman" w:hAnsi="Arial" w:cs="Arial"/>
          <w:lang w:val="sr-Cyrl-RS" w:eastAsia="en-GB"/>
        </w:rPr>
        <w:t xml:space="preserve"> се у поступку надзора утврде недостаци и неправилности у</w:t>
      </w:r>
      <w:r>
        <w:rPr>
          <w:rFonts w:ascii="Arial" w:eastAsia="Times New Roman" w:hAnsi="Arial" w:cs="Arial"/>
          <w:lang w:val="sr-Cyrl-RS" w:eastAsia="en-GB"/>
        </w:rPr>
        <w:t xml:space="preserve"> </w:t>
      </w:r>
      <w:r w:rsidRPr="001B167C">
        <w:rPr>
          <w:rFonts w:ascii="Arial" w:eastAsia="Times New Roman" w:hAnsi="Arial" w:cs="Arial"/>
          <w:lang w:val="sr-Cyrl-RS" w:eastAsia="en-GB"/>
        </w:rPr>
        <w:t>пословању тог субјекта. Мере су утврђене од најблажих до најстрожих,</w:t>
      </w:r>
      <w:r>
        <w:rPr>
          <w:rFonts w:ascii="Arial" w:eastAsia="Times New Roman" w:hAnsi="Arial" w:cs="Arial"/>
          <w:lang w:val="sr-Cyrl-RS" w:eastAsia="en-GB"/>
        </w:rPr>
        <w:t xml:space="preserve"> </w:t>
      </w:r>
      <w:r w:rsidRPr="001B167C">
        <w:rPr>
          <w:rFonts w:ascii="Arial" w:eastAsia="Times New Roman" w:hAnsi="Arial" w:cs="Arial"/>
          <w:lang w:val="sr-Cyrl-RS" w:eastAsia="en-GB"/>
        </w:rPr>
        <w:t>односно од препорук</w:t>
      </w:r>
      <w:r w:rsidR="006D167A">
        <w:rPr>
          <w:rFonts w:ascii="Arial" w:eastAsia="Times New Roman" w:hAnsi="Arial" w:cs="Arial"/>
          <w:lang w:val="sr-Cyrl-RS" w:eastAsia="en-GB"/>
        </w:rPr>
        <w:t>е</w:t>
      </w:r>
      <w:r w:rsidRPr="001B167C">
        <w:rPr>
          <w:rFonts w:ascii="Arial" w:eastAsia="Times New Roman" w:hAnsi="Arial" w:cs="Arial"/>
          <w:lang w:val="sr-Cyrl-RS" w:eastAsia="en-GB"/>
        </w:rPr>
        <w:t xml:space="preserve"> и писмене опомене до решења о налозима и мерама за отклањање</w:t>
      </w:r>
      <w:r w:rsidR="006D167A">
        <w:rPr>
          <w:rFonts w:ascii="Arial" w:eastAsia="Times New Roman" w:hAnsi="Arial" w:cs="Arial"/>
          <w:lang w:val="sr-Cyrl-RS" w:eastAsia="en-GB"/>
        </w:rPr>
        <w:t xml:space="preserve"> </w:t>
      </w:r>
      <w:r w:rsidRPr="001B167C">
        <w:rPr>
          <w:rFonts w:ascii="Arial" w:eastAsia="Times New Roman" w:hAnsi="Arial" w:cs="Arial"/>
          <w:lang w:val="sr-Cyrl-RS" w:eastAsia="en-GB"/>
        </w:rPr>
        <w:t xml:space="preserve">неправилности и одузимања дозволе за </w:t>
      </w:r>
      <w:r w:rsidR="008B2889">
        <w:rPr>
          <w:rFonts w:ascii="Arial" w:eastAsia="Times New Roman" w:hAnsi="Arial" w:cs="Arial"/>
          <w:lang w:val="sr-Cyrl-RS" w:eastAsia="en-GB"/>
        </w:rPr>
        <w:t>пружање услуга повезаних с дигиталном имовином</w:t>
      </w:r>
      <w:r w:rsidRPr="001B167C">
        <w:rPr>
          <w:rFonts w:ascii="Arial" w:eastAsia="Times New Roman" w:hAnsi="Arial" w:cs="Arial"/>
          <w:lang w:val="sr-Cyrl-RS" w:eastAsia="en-GB"/>
        </w:rPr>
        <w:t>, као крајње мере која се може предузети према</w:t>
      </w:r>
      <w:r w:rsidR="006D167A">
        <w:rPr>
          <w:rFonts w:ascii="Arial" w:eastAsia="Times New Roman" w:hAnsi="Arial" w:cs="Arial"/>
          <w:lang w:val="sr-Cyrl-RS" w:eastAsia="en-GB"/>
        </w:rPr>
        <w:t xml:space="preserve"> </w:t>
      </w:r>
      <w:r w:rsidRPr="001B167C">
        <w:rPr>
          <w:rFonts w:ascii="Arial" w:eastAsia="Times New Roman" w:hAnsi="Arial" w:cs="Arial"/>
          <w:lang w:val="sr-Cyrl-RS" w:eastAsia="en-GB"/>
        </w:rPr>
        <w:t>субјекту надзора. Мере се предузимају на основу чињеничног стања утврђеног у записнику о</w:t>
      </w:r>
      <w:r w:rsidR="006D167A">
        <w:rPr>
          <w:rFonts w:ascii="Arial" w:eastAsia="Times New Roman" w:hAnsi="Arial" w:cs="Arial"/>
          <w:lang w:val="sr-Cyrl-RS" w:eastAsia="en-GB"/>
        </w:rPr>
        <w:t xml:space="preserve"> </w:t>
      </w:r>
      <w:r w:rsidRPr="001B167C">
        <w:rPr>
          <w:rFonts w:ascii="Arial" w:eastAsia="Times New Roman" w:hAnsi="Arial" w:cs="Arial"/>
          <w:lang w:val="sr-Cyrl-RS" w:eastAsia="en-GB"/>
        </w:rPr>
        <w:t>надзору</w:t>
      </w:r>
      <w:r w:rsidR="006D167A">
        <w:rPr>
          <w:rFonts w:ascii="Arial" w:eastAsia="Times New Roman" w:hAnsi="Arial" w:cs="Arial"/>
          <w:lang w:val="sr-Cyrl-RS" w:eastAsia="en-GB"/>
        </w:rPr>
        <w:t>.</w:t>
      </w:r>
      <w:r w:rsidRPr="001B167C">
        <w:rPr>
          <w:rFonts w:ascii="Arial" w:eastAsia="Times New Roman" w:hAnsi="Arial" w:cs="Arial"/>
          <w:lang w:val="sr-Cyrl-RS" w:eastAsia="en-GB"/>
        </w:rPr>
        <w:t xml:space="preserve"> Кад</w:t>
      </w:r>
      <w:r w:rsidR="006D167A">
        <w:rPr>
          <w:rFonts w:ascii="Arial" w:eastAsia="Times New Roman" w:hAnsi="Arial" w:cs="Arial"/>
          <w:lang w:val="sr-Cyrl-RS" w:eastAsia="en-GB"/>
        </w:rPr>
        <w:t xml:space="preserve"> </w:t>
      </w:r>
      <w:r w:rsidRPr="001B167C">
        <w:rPr>
          <w:rFonts w:ascii="Arial" w:eastAsia="Times New Roman" w:hAnsi="Arial" w:cs="Arial"/>
          <w:lang w:val="sr-Cyrl-RS" w:eastAsia="en-GB"/>
        </w:rPr>
        <w:t xml:space="preserve">утврди да ли је и </w:t>
      </w:r>
      <w:r w:rsidR="008B2889">
        <w:rPr>
          <w:rFonts w:ascii="Arial" w:eastAsia="Times New Roman" w:hAnsi="Arial" w:cs="Arial"/>
          <w:lang w:val="sr-Cyrl-RS" w:eastAsia="en-GB"/>
        </w:rPr>
        <w:t xml:space="preserve">у којој мери </w:t>
      </w:r>
      <w:r w:rsidRPr="001B167C">
        <w:rPr>
          <w:rFonts w:ascii="Arial" w:eastAsia="Times New Roman" w:hAnsi="Arial" w:cs="Arial"/>
          <w:lang w:val="sr-Cyrl-RS" w:eastAsia="en-GB"/>
        </w:rPr>
        <w:t xml:space="preserve">субјект надзора поступио у складу са изреченим мерама, </w:t>
      </w:r>
      <w:r w:rsidR="006D167A">
        <w:rPr>
          <w:rFonts w:ascii="Arial" w:eastAsia="Times New Roman" w:hAnsi="Arial" w:cs="Arial"/>
          <w:lang w:val="sr-Cyrl-RS" w:eastAsia="en-GB"/>
        </w:rPr>
        <w:t>надзорни орган</w:t>
      </w:r>
      <w:r w:rsidRPr="001B167C">
        <w:rPr>
          <w:rFonts w:ascii="Arial" w:eastAsia="Times New Roman" w:hAnsi="Arial" w:cs="Arial"/>
          <w:lang w:val="sr-Cyrl-RS" w:eastAsia="en-GB"/>
        </w:rPr>
        <w:t xml:space="preserve"> ће или обуставити поступак надзора или предузети нову меру према том</w:t>
      </w:r>
      <w:r w:rsidR="006D167A">
        <w:rPr>
          <w:rFonts w:ascii="Arial" w:eastAsia="Times New Roman" w:hAnsi="Arial" w:cs="Arial"/>
          <w:lang w:val="sr-Cyrl-RS" w:eastAsia="en-GB"/>
        </w:rPr>
        <w:t xml:space="preserve"> </w:t>
      </w:r>
      <w:r w:rsidRPr="001B167C">
        <w:rPr>
          <w:rFonts w:ascii="Arial" w:eastAsia="Times New Roman" w:hAnsi="Arial" w:cs="Arial"/>
          <w:lang w:val="sr-Cyrl-RS" w:eastAsia="en-GB"/>
        </w:rPr>
        <w:t>субјекту.</w:t>
      </w:r>
    </w:p>
    <w:p w14:paraId="07C810B1" w14:textId="605D0435" w:rsidR="00BE6694" w:rsidRPr="00BE6694" w:rsidRDefault="00BE6694" w:rsidP="00BE6694">
      <w:pPr>
        <w:spacing w:after="120" w:line="240" w:lineRule="auto"/>
        <w:ind w:firstLine="284"/>
        <w:jc w:val="both"/>
        <w:rPr>
          <w:rFonts w:ascii="Arial" w:eastAsia="Times New Roman" w:hAnsi="Arial" w:cs="Arial"/>
          <w:lang w:val="sr-Cyrl-RS" w:eastAsia="en-GB"/>
        </w:rPr>
      </w:pPr>
      <w:r w:rsidRPr="00BE6694">
        <w:rPr>
          <w:rFonts w:ascii="Arial" w:eastAsia="Times New Roman" w:hAnsi="Arial" w:cs="Arial"/>
          <w:b/>
          <w:lang w:val="sr-Cyrl-RS" w:eastAsia="en-GB"/>
        </w:rPr>
        <w:t>Чланом 13</w:t>
      </w:r>
      <w:r w:rsidR="006D4CB3">
        <w:rPr>
          <w:rFonts w:ascii="Arial" w:eastAsia="Times New Roman" w:hAnsi="Arial" w:cs="Arial"/>
          <w:b/>
          <w:lang w:val="sr-Cyrl-RS" w:eastAsia="en-GB"/>
        </w:rPr>
        <w:t>3</w:t>
      </w:r>
      <w:r w:rsidRPr="00BE6694">
        <w:rPr>
          <w:rFonts w:ascii="Arial" w:eastAsia="Times New Roman" w:hAnsi="Arial" w:cs="Arial"/>
          <w:b/>
          <w:lang w:val="sr-Cyrl-RS" w:eastAsia="en-GB"/>
        </w:rPr>
        <w:t>.</w:t>
      </w:r>
      <w:r>
        <w:rPr>
          <w:rFonts w:ascii="Arial" w:eastAsia="Times New Roman" w:hAnsi="Arial" w:cs="Arial"/>
          <w:lang w:val="sr-Cyrl-RS" w:eastAsia="en-GB"/>
        </w:rPr>
        <w:t xml:space="preserve"> </w:t>
      </w:r>
      <w:r w:rsidRPr="00BE6694">
        <w:rPr>
          <w:rFonts w:ascii="Arial" w:eastAsia="Times New Roman" w:hAnsi="Arial" w:cs="Arial"/>
          <w:lang w:val="sr-Cyrl-RS" w:eastAsia="en-GB"/>
        </w:rPr>
        <w:t xml:space="preserve">прописано је да </w:t>
      </w:r>
      <w:r>
        <w:rPr>
          <w:rFonts w:ascii="Arial" w:eastAsia="Times New Roman" w:hAnsi="Arial" w:cs="Arial"/>
          <w:lang w:val="sr-Cyrl-RS" w:eastAsia="en-GB"/>
        </w:rPr>
        <w:t>надзорни орган</w:t>
      </w:r>
      <w:r w:rsidRPr="00BE6694">
        <w:rPr>
          <w:rFonts w:ascii="Arial" w:eastAsia="Times New Roman" w:hAnsi="Arial" w:cs="Arial"/>
          <w:lang w:val="sr-Cyrl-RS" w:eastAsia="en-GB"/>
        </w:rPr>
        <w:t xml:space="preserve"> може, као једну од мера у поступку</w:t>
      </w:r>
      <w:r>
        <w:rPr>
          <w:rFonts w:ascii="Arial" w:eastAsia="Times New Roman" w:hAnsi="Arial" w:cs="Arial"/>
          <w:lang w:val="sr-Cyrl-RS" w:eastAsia="en-GB"/>
        </w:rPr>
        <w:t xml:space="preserve"> </w:t>
      </w:r>
      <w:r w:rsidRPr="00BE6694">
        <w:rPr>
          <w:rFonts w:ascii="Arial" w:eastAsia="Times New Roman" w:hAnsi="Arial" w:cs="Arial"/>
          <w:lang w:val="sr-Cyrl-RS" w:eastAsia="en-GB"/>
        </w:rPr>
        <w:t xml:space="preserve">надзора, упутити препоруку субјекту надзора </w:t>
      </w:r>
      <w:r>
        <w:rPr>
          <w:rFonts w:ascii="Arial" w:eastAsia="Times New Roman" w:hAnsi="Arial" w:cs="Arial"/>
          <w:lang w:val="sr-Cyrl-RS" w:eastAsia="en-GB"/>
        </w:rPr>
        <w:t xml:space="preserve">ако </w:t>
      </w:r>
      <w:r w:rsidRPr="00BE6694">
        <w:rPr>
          <w:rFonts w:ascii="Arial" w:eastAsia="Times New Roman" w:hAnsi="Arial" w:cs="Arial"/>
          <w:lang w:val="sr-Cyrl-RS" w:eastAsia="en-GB"/>
        </w:rPr>
        <w:t>у поступку надзора утврди мање</w:t>
      </w:r>
      <w:r>
        <w:rPr>
          <w:rFonts w:ascii="Arial" w:eastAsia="Times New Roman" w:hAnsi="Arial" w:cs="Arial"/>
          <w:lang w:val="sr-Cyrl-RS" w:eastAsia="en-GB"/>
        </w:rPr>
        <w:t xml:space="preserve"> </w:t>
      </w:r>
      <w:r w:rsidRPr="00BE6694">
        <w:rPr>
          <w:rFonts w:ascii="Arial" w:eastAsia="Times New Roman" w:hAnsi="Arial" w:cs="Arial"/>
          <w:lang w:val="sr-Cyrl-RS" w:eastAsia="en-GB"/>
        </w:rPr>
        <w:t>значајне неправилности или недостатке у његовом пословању.</w:t>
      </w:r>
    </w:p>
    <w:p w14:paraId="1051CB6C" w14:textId="0896F2EE" w:rsidR="006D167A" w:rsidRDefault="00BE6694" w:rsidP="00BE6694">
      <w:pPr>
        <w:spacing w:after="120" w:line="240" w:lineRule="auto"/>
        <w:ind w:firstLine="284"/>
        <w:jc w:val="both"/>
        <w:rPr>
          <w:rFonts w:ascii="Arial" w:eastAsia="Times New Roman" w:hAnsi="Arial" w:cs="Arial"/>
          <w:lang w:val="sr-Cyrl-RS" w:eastAsia="en-GB"/>
        </w:rPr>
      </w:pPr>
      <w:r w:rsidRPr="00BE6694">
        <w:rPr>
          <w:rFonts w:ascii="Arial" w:eastAsia="Times New Roman" w:hAnsi="Arial" w:cs="Arial"/>
          <w:b/>
          <w:lang w:val="sr-Cyrl-RS" w:eastAsia="en-GB"/>
        </w:rPr>
        <w:t>Чланом 13</w:t>
      </w:r>
      <w:r w:rsidR="006D4CB3">
        <w:rPr>
          <w:rFonts w:ascii="Arial" w:eastAsia="Times New Roman" w:hAnsi="Arial" w:cs="Arial"/>
          <w:b/>
          <w:lang w:val="sr-Cyrl-RS" w:eastAsia="en-GB"/>
        </w:rPr>
        <w:t>4</w:t>
      </w:r>
      <w:r w:rsidRPr="00BE6694">
        <w:rPr>
          <w:rFonts w:ascii="Arial" w:eastAsia="Times New Roman" w:hAnsi="Arial" w:cs="Arial"/>
          <w:b/>
          <w:lang w:val="sr-Cyrl-RS" w:eastAsia="en-GB"/>
        </w:rPr>
        <w:t>.</w:t>
      </w:r>
      <w:r w:rsidRPr="00BE6694">
        <w:rPr>
          <w:rFonts w:ascii="Arial" w:eastAsia="Times New Roman" w:hAnsi="Arial" w:cs="Arial"/>
          <w:lang w:val="sr-Cyrl-RS" w:eastAsia="en-GB"/>
        </w:rPr>
        <w:t xml:space="preserve"> утврђено је да у случају неправилности које не утичу битно и</w:t>
      </w:r>
      <w:r>
        <w:rPr>
          <w:rFonts w:ascii="Arial" w:eastAsia="Times New Roman" w:hAnsi="Arial" w:cs="Arial"/>
          <w:lang w:val="sr-Cyrl-RS" w:eastAsia="en-GB"/>
        </w:rPr>
        <w:t xml:space="preserve"> </w:t>
      </w:r>
      <w:r w:rsidRPr="00BE6694">
        <w:rPr>
          <w:rFonts w:ascii="Arial" w:eastAsia="Times New Roman" w:hAnsi="Arial" w:cs="Arial"/>
          <w:lang w:val="sr-Cyrl-RS" w:eastAsia="en-GB"/>
        </w:rPr>
        <w:t>непосредно на пословање субјекта надзора, али би могле да представљају значајан ризик у</w:t>
      </w:r>
      <w:r>
        <w:rPr>
          <w:rFonts w:ascii="Arial" w:eastAsia="Times New Roman" w:hAnsi="Arial" w:cs="Arial"/>
          <w:lang w:val="sr-Cyrl-RS" w:eastAsia="en-GB"/>
        </w:rPr>
        <w:t xml:space="preserve"> </w:t>
      </w:r>
      <w:r w:rsidRPr="00BE6694">
        <w:rPr>
          <w:rFonts w:ascii="Arial" w:eastAsia="Times New Roman" w:hAnsi="Arial" w:cs="Arial"/>
          <w:lang w:val="sr-Cyrl-RS" w:eastAsia="en-GB"/>
        </w:rPr>
        <w:t>пословању ако се не отклоне, или субјект надзора није поступио у складу са препоруком,</w:t>
      </w:r>
      <w:r>
        <w:rPr>
          <w:rFonts w:ascii="Arial" w:eastAsia="Times New Roman" w:hAnsi="Arial" w:cs="Arial"/>
          <w:lang w:val="sr-Cyrl-RS" w:eastAsia="en-GB"/>
        </w:rPr>
        <w:t xml:space="preserve"> надзорни орган </w:t>
      </w:r>
      <w:r w:rsidRPr="00BE6694">
        <w:rPr>
          <w:rFonts w:ascii="Arial" w:eastAsia="Times New Roman" w:hAnsi="Arial" w:cs="Arial"/>
          <w:lang w:val="sr-Cyrl-RS" w:eastAsia="en-GB"/>
        </w:rPr>
        <w:t>субјекту надзора упућује писмену опомену.</w:t>
      </w:r>
    </w:p>
    <w:p w14:paraId="21F23B20" w14:textId="77777777" w:rsidR="00FF004A" w:rsidRDefault="00FF004A" w:rsidP="00BE6694">
      <w:pPr>
        <w:spacing w:after="120" w:line="240" w:lineRule="auto"/>
        <w:ind w:firstLine="284"/>
        <w:jc w:val="both"/>
        <w:rPr>
          <w:rFonts w:ascii="Arial" w:eastAsia="Times New Roman" w:hAnsi="Arial" w:cs="Arial"/>
          <w:lang w:val="sr-Cyrl-RS" w:eastAsia="en-GB"/>
        </w:rPr>
      </w:pPr>
    </w:p>
    <w:p w14:paraId="18213B44" w14:textId="4E65C8DC" w:rsidR="00BE6694" w:rsidRDefault="00AC2830" w:rsidP="00AC2830">
      <w:pPr>
        <w:spacing w:after="120" w:line="240" w:lineRule="auto"/>
        <w:ind w:firstLine="284"/>
        <w:jc w:val="both"/>
        <w:rPr>
          <w:rFonts w:ascii="Arial" w:eastAsia="Times New Roman" w:hAnsi="Arial" w:cs="Arial"/>
          <w:lang w:val="sr-Cyrl-RS" w:eastAsia="en-GB"/>
        </w:rPr>
      </w:pPr>
      <w:r>
        <w:rPr>
          <w:rFonts w:ascii="Arial" w:eastAsia="Times New Roman" w:hAnsi="Arial" w:cs="Arial"/>
          <w:b/>
          <w:lang w:val="sr-Cyrl-RS" w:eastAsia="en-GB"/>
        </w:rPr>
        <w:t>Чланом 1</w:t>
      </w:r>
      <w:r w:rsidR="006D4CB3">
        <w:rPr>
          <w:rFonts w:ascii="Arial" w:eastAsia="Times New Roman" w:hAnsi="Arial" w:cs="Arial"/>
          <w:b/>
          <w:lang w:val="sr-Cyrl-RS" w:eastAsia="en-GB"/>
        </w:rPr>
        <w:t>35</w:t>
      </w:r>
      <w:r>
        <w:rPr>
          <w:rFonts w:ascii="Arial" w:eastAsia="Times New Roman" w:hAnsi="Arial" w:cs="Arial"/>
          <w:b/>
          <w:lang w:val="sr-Cyrl-RS" w:eastAsia="en-GB"/>
        </w:rPr>
        <w:t xml:space="preserve">. </w:t>
      </w:r>
      <w:r w:rsidRPr="00AC2830">
        <w:rPr>
          <w:rFonts w:ascii="Arial" w:eastAsia="Times New Roman" w:hAnsi="Arial" w:cs="Arial"/>
          <w:lang w:val="sr-Cyrl-RS" w:eastAsia="en-GB"/>
        </w:rPr>
        <w:t xml:space="preserve">прописано је да </w:t>
      </w:r>
      <w:r>
        <w:rPr>
          <w:rFonts w:ascii="Arial" w:eastAsia="Times New Roman" w:hAnsi="Arial" w:cs="Arial"/>
          <w:lang w:val="sr-Cyrl-RS" w:eastAsia="en-GB"/>
        </w:rPr>
        <w:t>ако</w:t>
      </w:r>
      <w:r w:rsidRPr="00AC2830">
        <w:rPr>
          <w:rFonts w:ascii="Arial" w:eastAsia="Times New Roman" w:hAnsi="Arial" w:cs="Arial"/>
          <w:lang w:val="sr-Cyrl-RS" w:eastAsia="en-GB"/>
        </w:rPr>
        <w:t xml:space="preserve"> субјект надзора није поступио у складу са овим</w:t>
      </w:r>
      <w:r>
        <w:rPr>
          <w:rFonts w:ascii="Arial" w:eastAsia="Times New Roman" w:hAnsi="Arial" w:cs="Arial"/>
          <w:lang w:val="sr-Cyrl-RS" w:eastAsia="en-GB"/>
        </w:rPr>
        <w:t xml:space="preserve"> </w:t>
      </w:r>
      <w:r w:rsidRPr="00AC2830">
        <w:rPr>
          <w:rFonts w:ascii="Arial" w:eastAsia="Times New Roman" w:hAnsi="Arial" w:cs="Arial"/>
          <w:lang w:val="sr-Cyrl-RS" w:eastAsia="en-GB"/>
        </w:rPr>
        <w:t>законом или прописима донетим на основу овог закона или није поступио у складу с</w:t>
      </w:r>
      <w:r>
        <w:rPr>
          <w:rFonts w:ascii="Arial" w:eastAsia="Times New Roman" w:hAnsi="Arial" w:cs="Arial"/>
          <w:lang w:val="sr-Cyrl-RS" w:eastAsia="en-GB"/>
        </w:rPr>
        <w:t xml:space="preserve"> </w:t>
      </w:r>
      <w:r w:rsidRPr="00AC2830">
        <w:rPr>
          <w:rFonts w:ascii="Arial" w:eastAsia="Times New Roman" w:hAnsi="Arial" w:cs="Arial"/>
          <w:lang w:val="sr-Cyrl-RS" w:eastAsia="en-GB"/>
        </w:rPr>
        <w:t xml:space="preserve">писменом опоменом, </w:t>
      </w:r>
      <w:r>
        <w:rPr>
          <w:rFonts w:ascii="Arial" w:eastAsia="Times New Roman" w:hAnsi="Arial" w:cs="Arial"/>
          <w:lang w:val="sr-Cyrl-RS" w:eastAsia="en-GB"/>
        </w:rPr>
        <w:t>надзорни орган</w:t>
      </w:r>
      <w:r w:rsidRPr="00AC2830">
        <w:rPr>
          <w:rFonts w:ascii="Arial" w:eastAsia="Times New Roman" w:hAnsi="Arial" w:cs="Arial"/>
          <w:lang w:val="sr-Cyrl-RS" w:eastAsia="en-GB"/>
        </w:rPr>
        <w:t xml:space="preserve"> ће решењем изрећи субјекту надзора налоге и</w:t>
      </w:r>
      <w:r>
        <w:rPr>
          <w:rFonts w:ascii="Arial" w:eastAsia="Times New Roman" w:hAnsi="Arial" w:cs="Arial"/>
          <w:lang w:val="sr-Cyrl-RS" w:eastAsia="en-GB"/>
        </w:rPr>
        <w:t xml:space="preserve"> </w:t>
      </w:r>
      <w:r w:rsidRPr="00AC2830">
        <w:rPr>
          <w:rFonts w:ascii="Arial" w:eastAsia="Times New Roman" w:hAnsi="Arial" w:cs="Arial"/>
          <w:lang w:val="sr-Cyrl-RS" w:eastAsia="en-GB"/>
        </w:rPr>
        <w:t>мере за отклањање утврђених неправилности</w:t>
      </w:r>
      <w:r>
        <w:rPr>
          <w:rFonts w:ascii="Arial" w:eastAsia="Times New Roman" w:hAnsi="Arial" w:cs="Arial"/>
          <w:lang w:val="sr-Cyrl-RS" w:eastAsia="en-GB"/>
        </w:rPr>
        <w:t xml:space="preserve">, </w:t>
      </w:r>
      <w:r w:rsidRPr="00AC2830">
        <w:rPr>
          <w:rFonts w:ascii="Arial" w:eastAsia="Times New Roman" w:hAnsi="Arial" w:cs="Arial"/>
          <w:lang w:val="sr-Cyrl-RS" w:eastAsia="en-GB"/>
        </w:rPr>
        <w:t>у року који не може бити дужи од 60 дана од дана пријема тог решења. У овом члану побројане су</w:t>
      </w:r>
      <w:r w:rsidR="008B2889">
        <w:rPr>
          <w:rFonts w:ascii="Arial" w:eastAsia="Times New Roman" w:hAnsi="Arial" w:cs="Arial"/>
          <w:lang w:val="sr-Cyrl-RS" w:eastAsia="en-GB"/>
        </w:rPr>
        <w:t>,</w:t>
      </w:r>
      <w:r w:rsidRPr="00AC2830">
        <w:rPr>
          <w:rFonts w:ascii="Arial" w:eastAsia="Times New Roman" w:hAnsi="Arial" w:cs="Arial"/>
          <w:lang w:val="sr-Cyrl-RS" w:eastAsia="en-GB"/>
        </w:rPr>
        <w:t xml:space="preserve"> </w:t>
      </w:r>
      <w:r w:rsidR="008B2889" w:rsidRPr="00AC2830">
        <w:rPr>
          <w:rFonts w:ascii="Arial" w:eastAsia="Times New Roman" w:hAnsi="Arial" w:cs="Arial"/>
          <w:i/>
          <w:lang w:val="sr-Cyrl-RS" w:eastAsia="en-GB"/>
        </w:rPr>
        <w:t>exempli causa</w:t>
      </w:r>
      <w:r w:rsidR="008B2889">
        <w:rPr>
          <w:rFonts w:ascii="Arial" w:eastAsia="Times New Roman" w:hAnsi="Arial" w:cs="Arial"/>
          <w:i/>
          <w:lang w:val="sr-Cyrl-RS" w:eastAsia="en-GB"/>
        </w:rPr>
        <w:t>,</w:t>
      </w:r>
      <w:r w:rsidR="008B2889" w:rsidRPr="00AC2830">
        <w:rPr>
          <w:rFonts w:ascii="Arial" w:eastAsia="Times New Roman" w:hAnsi="Arial" w:cs="Arial"/>
          <w:lang w:val="sr-Cyrl-RS" w:eastAsia="en-GB"/>
        </w:rPr>
        <w:t xml:space="preserve"> </w:t>
      </w:r>
      <w:r w:rsidRPr="00AC2830">
        <w:rPr>
          <w:rFonts w:ascii="Arial" w:eastAsia="Times New Roman" w:hAnsi="Arial" w:cs="Arial"/>
          <w:lang w:val="sr-Cyrl-RS" w:eastAsia="en-GB"/>
        </w:rPr>
        <w:t>карактеристичне</w:t>
      </w:r>
      <w:r>
        <w:rPr>
          <w:rFonts w:ascii="Arial" w:eastAsia="Times New Roman" w:hAnsi="Arial" w:cs="Arial"/>
          <w:lang w:val="sr-Cyrl-RS" w:eastAsia="en-GB"/>
        </w:rPr>
        <w:t xml:space="preserve"> </w:t>
      </w:r>
      <w:r w:rsidRPr="00AC2830">
        <w:rPr>
          <w:rFonts w:ascii="Arial" w:eastAsia="Times New Roman" w:hAnsi="Arial" w:cs="Arial"/>
          <w:lang w:val="sr-Cyrl-RS" w:eastAsia="en-GB"/>
        </w:rPr>
        <w:t xml:space="preserve">активности које се </w:t>
      </w:r>
      <w:r w:rsidR="008B2889">
        <w:rPr>
          <w:rFonts w:ascii="Arial" w:eastAsia="Times New Roman" w:hAnsi="Arial" w:cs="Arial"/>
          <w:lang w:val="sr-Cyrl-RS" w:eastAsia="en-GB"/>
        </w:rPr>
        <w:t>могу наложити</w:t>
      </w:r>
      <w:r w:rsidRPr="00AC2830">
        <w:rPr>
          <w:rFonts w:ascii="Arial" w:eastAsia="Times New Roman" w:hAnsi="Arial" w:cs="Arial"/>
          <w:lang w:val="sr-Cyrl-RS" w:eastAsia="en-GB"/>
        </w:rPr>
        <w:t xml:space="preserve"> субјекту надзора, али ова листа није коначна</w:t>
      </w:r>
      <w:r>
        <w:rPr>
          <w:rFonts w:ascii="Arial" w:eastAsia="Times New Roman" w:hAnsi="Arial" w:cs="Arial"/>
          <w:lang w:val="sr-Cyrl-RS" w:eastAsia="en-GB"/>
        </w:rPr>
        <w:t xml:space="preserve"> </w:t>
      </w:r>
      <w:r w:rsidRPr="00AC2830">
        <w:rPr>
          <w:rFonts w:ascii="Arial" w:eastAsia="Times New Roman" w:hAnsi="Arial" w:cs="Arial"/>
          <w:lang w:val="sr-Cyrl-RS" w:eastAsia="en-GB"/>
        </w:rPr>
        <w:t xml:space="preserve">и </w:t>
      </w:r>
      <w:r>
        <w:rPr>
          <w:rFonts w:ascii="Arial" w:eastAsia="Times New Roman" w:hAnsi="Arial" w:cs="Arial"/>
          <w:lang w:val="sr-Cyrl-RS" w:eastAsia="en-GB"/>
        </w:rPr>
        <w:t>надзорни орган</w:t>
      </w:r>
      <w:r w:rsidRPr="00AC2830">
        <w:rPr>
          <w:rFonts w:ascii="Arial" w:eastAsia="Times New Roman" w:hAnsi="Arial" w:cs="Arial"/>
          <w:lang w:val="sr-Cyrl-RS" w:eastAsia="en-GB"/>
        </w:rPr>
        <w:t xml:space="preserve"> има дискреционо овлашћење да у сваком појединачном случају</w:t>
      </w:r>
      <w:r>
        <w:rPr>
          <w:rFonts w:ascii="Arial" w:eastAsia="Times New Roman" w:hAnsi="Arial" w:cs="Arial"/>
          <w:lang w:val="sr-Cyrl-RS" w:eastAsia="en-GB"/>
        </w:rPr>
        <w:t xml:space="preserve"> </w:t>
      </w:r>
      <w:r w:rsidRPr="00AC2830">
        <w:rPr>
          <w:rFonts w:ascii="Arial" w:eastAsia="Times New Roman" w:hAnsi="Arial" w:cs="Arial"/>
          <w:lang w:val="sr-Cyrl-RS" w:eastAsia="en-GB"/>
        </w:rPr>
        <w:t>наложи активност за коју сматра да ће бити најадекватнија за отклањање неправилности код</w:t>
      </w:r>
      <w:r>
        <w:rPr>
          <w:rFonts w:ascii="Arial" w:eastAsia="Times New Roman" w:hAnsi="Arial" w:cs="Arial"/>
          <w:lang w:val="sr-Cyrl-RS" w:eastAsia="en-GB"/>
        </w:rPr>
        <w:t xml:space="preserve"> </w:t>
      </w:r>
      <w:r w:rsidRPr="00AC2830">
        <w:rPr>
          <w:rFonts w:ascii="Arial" w:eastAsia="Times New Roman" w:hAnsi="Arial" w:cs="Arial"/>
          <w:lang w:val="sr-Cyrl-RS" w:eastAsia="en-GB"/>
        </w:rPr>
        <w:t>субјекта надзора</w:t>
      </w:r>
      <w:r w:rsidR="008B2889">
        <w:rPr>
          <w:rFonts w:ascii="Arial" w:eastAsia="Times New Roman" w:hAnsi="Arial" w:cs="Arial"/>
          <w:lang w:val="sr-Cyrl-RS" w:eastAsia="en-GB"/>
        </w:rPr>
        <w:t>,</w:t>
      </w:r>
      <w:r w:rsidRPr="00AC2830">
        <w:rPr>
          <w:rFonts w:ascii="Arial" w:eastAsia="Times New Roman" w:hAnsi="Arial" w:cs="Arial"/>
          <w:lang w:val="sr-Cyrl-RS" w:eastAsia="en-GB"/>
        </w:rPr>
        <w:t xml:space="preserve"> </w:t>
      </w:r>
      <w:r>
        <w:rPr>
          <w:rFonts w:ascii="Arial" w:eastAsia="Times New Roman" w:hAnsi="Arial" w:cs="Arial"/>
          <w:lang w:val="sr-Cyrl-RS" w:eastAsia="en-GB"/>
        </w:rPr>
        <w:t xml:space="preserve">чак и ако </w:t>
      </w:r>
      <w:r w:rsidRPr="00AC2830">
        <w:rPr>
          <w:rFonts w:ascii="Arial" w:eastAsia="Times New Roman" w:hAnsi="Arial" w:cs="Arial"/>
          <w:lang w:val="sr-Cyrl-RS" w:eastAsia="en-GB"/>
        </w:rPr>
        <w:t>таква активност није изричито наведена</w:t>
      </w:r>
      <w:r>
        <w:rPr>
          <w:rFonts w:ascii="Arial" w:eastAsia="Times New Roman" w:hAnsi="Arial" w:cs="Arial"/>
          <w:lang w:val="sr-Cyrl-RS" w:eastAsia="en-GB"/>
        </w:rPr>
        <w:t xml:space="preserve"> у овом члану</w:t>
      </w:r>
      <w:r w:rsidRPr="00AC2830">
        <w:rPr>
          <w:rFonts w:ascii="Arial" w:eastAsia="Times New Roman" w:hAnsi="Arial" w:cs="Arial"/>
          <w:lang w:val="sr-Cyrl-RS" w:eastAsia="en-GB"/>
        </w:rPr>
        <w:t>.</w:t>
      </w:r>
    </w:p>
    <w:p w14:paraId="6A762367" w14:textId="47624F19" w:rsidR="00AC2830" w:rsidRDefault="002754B3" w:rsidP="002754B3">
      <w:pPr>
        <w:spacing w:after="120" w:line="240" w:lineRule="auto"/>
        <w:ind w:firstLine="284"/>
        <w:jc w:val="both"/>
        <w:rPr>
          <w:rFonts w:ascii="Arial" w:eastAsia="Times New Roman" w:hAnsi="Arial" w:cs="Arial"/>
          <w:lang w:val="sr-Cyrl-RS" w:eastAsia="en-GB"/>
        </w:rPr>
      </w:pPr>
      <w:r w:rsidRPr="002754B3">
        <w:rPr>
          <w:rFonts w:ascii="Arial" w:eastAsia="Times New Roman" w:hAnsi="Arial" w:cs="Arial"/>
          <w:b/>
          <w:lang w:val="sr-Cyrl-RS" w:eastAsia="en-GB"/>
        </w:rPr>
        <w:t>Чланом 1</w:t>
      </w:r>
      <w:r w:rsidR="006D4CB3">
        <w:rPr>
          <w:rFonts w:ascii="Arial" w:eastAsia="Times New Roman" w:hAnsi="Arial" w:cs="Arial"/>
          <w:b/>
          <w:lang w:val="sr-Cyrl-RS" w:eastAsia="en-GB"/>
        </w:rPr>
        <w:t>36</w:t>
      </w:r>
      <w:r w:rsidRPr="002754B3">
        <w:rPr>
          <w:rFonts w:ascii="Arial" w:eastAsia="Times New Roman" w:hAnsi="Arial" w:cs="Arial"/>
          <w:b/>
          <w:lang w:val="sr-Cyrl-RS" w:eastAsia="en-GB"/>
        </w:rPr>
        <w:t>.</w:t>
      </w:r>
      <w:r>
        <w:rPr>
          <w:rFonts w:ascii="Arial" w:eastAsia="Times New Roman" w:hAnsi="Arial" w:cs="Arial"/>
          <w:lang w:val="sr-Cyrl-RS" w:eastAsia="en-GB"/>
        </w:rPr>
        <w:t xml:space="preserve"> </w:t>
      </w:r>
      <w:r w:rsidRPr="002754B3">
        <w:rPr>
          <w:rFonts w:ascii="Arial" w:eastAsia="Times New Roman" w:hAnsi="Arial" w:cs="Arial"/>
          <w:lang w:val="sr-Cyrl-RS" w:eastAsia="en-GB"/>
        </w:rPr>
        <w:t>утврђено</w:t>
      </w:r>
      <w:r>
        <w:rPr>
          <w:rFonts w:ascii="Arial" w:eastAsia="Times New Roman" w:hAnsi="Arial" w:cs="Arial"/>
          <w:lang w:val="sr-Cyrl-RS" w:eastAsia="en-GB"/>
        </w:rPr>
        <w:t xml:space="preserve"> је</w:t>
      </w:r>
      <w:r w:rsidRPr="002754B3">
        <w:rPr>
          <w:rFonts w:ascii="Arial" w:eastAsia="Times New Roman" w:hAnsi="Arial" w:cs="Arial"/>
          <w:lang w:val="sr-Cyrl-RS" w:eastAsia="en-GB"/>
        </w:rPr>
        <w:t xml:space="preserve"> да </w:t>
      </w:r>
      <w:r>
        <w:rPr>
          <w:rFonts w:ascii="Arial" w:eastAsia="Times New Roman" w:hAnsi="Arial" w:cs="Arial"/>
          <w:lang w:val="sr-Cyrl-RS" w:eastAsia="en-GB"/>
        </w:rPr>
        <w:t xml:space="preserve">надзорни орган </w:t>
      </w:r>
      <w:r w:rsidRPr="002754B3">
        <w:rPr>
          <w:rFonts w:ascii="Arial" w:eastAsia="Times New Roman" w:hAnsi="Arial" w:cs="Arial"/>
          <w:lang w:val="sr-Cyrl-RS" w:eastAsia="en-GB"/>
        </w:rPr>
        <w:t>у поступку надзора може као</w:t>
      </w:r>
      <w:r>
        <w:rPr>
          <w:rFonts w:ascii="Arial" w:eastAsia="Times New Roman" w:hAnsi="Arial" w:cs="Arial"/>
          <w:lang w:val="sr-Cyrl-RS" w:eastAsia="en-GB"/>
        </w:rPr>
        <w:t xml:space="preserve"> </w:t>
      </w:r>
      <w:r w:rsidRPr="002754B3">
        <w:rPr>
          <w:rFonts w:ascii="Arial" w:eastAsia="Times New Roman" w:hAnsi="Arial" w:cs="Arial"/>
          <w:lang w:val="sr-Cyrl-RS" w:eastAsia="en-GB"/>
        </w:rPr>
        <w:t>управну меру изрећи и новчану казну субјекту надзора</w:t>
      </w:r>
      <w:r>
        <w:rPr>
          <w:rFonts w:ascii="Arial" w:eastAsia="Times New Roman" w:hAnsi="Arial" w:cs="Arial"/>
          <w:lang w:val="sr-Cyrl-RS" w:eastAsia="en-GB"/>
        </w:rPr>
        <w:t>, као и</w:t>
      </w:r>
      <w:r w:rsidRPr="002754B3">
        <w:rPr>
          <w:rFonts w:ascii="Arial" w:eastAsia="Times New Roman" w:hAnsi="Arial" w:cs="Arial"/>
          <w:lang w:val="sr-Cyrl-RS" w:eastAsia="en-GB"/>
        </w:rPr>
        <w:t xml:space="preserve"> члану управе и руководиоцу тог субјекта, ако</w:t>
      </w:r>
      <w:r>
        <w:rPr>
          <w:rFonts w:ascii="Arial" w:eastAsia="Times New Roman" w:hAnsi="Arial" w:cs="Arial"/>
          <w:lang w:val="sr-Cyrl-RS" w:eastAsia="en-GB"/>
        </w:rPr>
        <w:t xml:space="preserve"> </w:t>
      </w:r>
      <w:r w:rsidRPr="002754B3">
        <w:rPr>
          <w:rFonts w:ascii="Arial" w:eastAsia="Times New Roman" w:hAnsi="Arial" w:cs="Arial"/>
          <w:lang w:val="sr-Cyrl-RS" w:eastAsia="en-GB"/>
        </w:rPr>
        <w:t>у поступку надзора утврди да субјект надзора није поступио у складу са овим законом или</w:t>
      </w:r>
      <w:r>
        <w:rPr>
          <w:rFonts w:ascii="Arial" w:eastAsia="Times New Roman" w:hAnsi="Arial" w:cs="Arial"/>
          <w:lang w:val="sr-Cyrl-RS" w:eastAsia="en-GB"/>
        </w:rPr>
        <w:t xml:space="preserve"> </w:t>
      </w:r>
      <w:r w:rsidRPr="002754B3">
        <w:rPr>
          <w:rFonts w:ascii="Arial" w:eastAsia="Times New Roman" w:hAnsi="Arial" w:cs="Arial"/>
          <w:lang w:val="sr-Cyrl-RS" w:eastAsia="en-GB"/>
        </w:rPr>
        <w:t>прописима донетим на основу овог закона, а нарочито ако су истоврсне повреде чињене у</w:t>
      </w:r>
      <w:r>
        <w:rPr>
          <w:rFonts w:ascii="Arial" w:eastAsia="Times New Roman" w:hAnsi="Arial" w:cs="Arial"/>
          <w:lang w:val="sr-Cyrl-RS" w:eastAsia="en-GB"/>
        </w:rPr>
        <w:t xml:space="preserve"> </w:t>
      </w:r>
      <w:r w:rsidRPr="002754B3">
        <w:rPr>
          <w:rFonts w:ascii="Arial" w:eastAsia="Times New Roman" w:hAnsi="Arial" w:cs="Arial"/>
          <w:lang w:val="sr-Cyrl-RS" w:eastAsia="en-GB"/>
        </w:rPr>
        <w:t xml:space="preserve">одређеном периоду коришћењем исте ситуације или трајног односа с корисницима </w:t>
      </w:r>
      <w:r>
        <w:rPr>
          <w:rFonts w:ascii="Arial" w:eastAsia="Times New Roman" w:hAnsi="Arial" w:cs="Arial"/>
          <w:lang w:val="sr-Cyrl-RS" w:eastAsia="en-GB"/>
        </w:rPr>
        <w:t>дигиталне имовине</w:t>
      </w:r>
      <w:r w:rsidRPr="002754B3">
        <w:rPr>
          <w:rFonts w:ascii="Arial" w:eastAsia="Times New Roman" w:hAnsi="Arial" w:cs="Arial"/>
          <w:lang w:val="sr-Cyrl-RS" w:eastAsia="en-GB"/>
        </w:rPr>
        <w:t>. Новчана казна се изриче решењем о налозима и</w:t>
      </w:r>
      <w:r>
        <w:rPr>
          <w:rFonts w:ascii="Arial" w:eastAsia="Times New Roman" w:hAnsi="Arial" w:cs="Arial"/>
          <w:lang w:val="sr-Cyrl-RS" w:eastAsia="en-GB"/>
        </w:rPr>
        <w:t xml:space="preserve"> </w:t>
      </w:r>
      <w:r w:rsidRPr="002754B3">
        <w:rPr>
          <w:rFonts w:ascii="Arial" w:eastAsia="Times New Roman" w:hAnsi="Arial" w:cs="Arial"/>
          <w:lang w:val="sr-Cyrl-RS" w:eastAsia="en-GB"/>
        </w:rPr>
        <w:t>мерама за отклањање неправилности</w:t>
      </w:r>
      <w:r>
        <w:rPr>
          <w:rFonts w:ascii="Arial" w:eastAsia="Times New Roman" w:hAnsi="Arial" w:cs="Arial"/>
          <w:lang w:val="sr-Cyrl-RS" w:eastAsia="en-GB"/>
        </w:rPr>
        <w:t xml:space="preserve">, у распону који је утврђен </w:t>
      </w:r>
      <w:r w:rsidRPr="002754B3">
        <w:rPr>
          <w:rFonts w:ascii="Arial" w:eastAsia="Times New Roman" w:hAnsi="Arial" w:cs="Arial"/>
          <w:lang w:val="sr-Cyrl-RS" w:eastAsia="en-GB"/>
        </w:rPr>
        <w:t>у овом члану.</w:t>
      </w:r>
      <w:r>
        <w:rPr>
          <w:rFonts w:ascii="Arial" w:eastAsia="Times New Roman" w:hAnsi="Arial" w:cs="Arial"/>
          <w:lang w:val="sr-Cyrl-RS" w:eastAsia="en-GB"/>
        </w:rPr>
        <w:t xml:space="preserve"> Овим чланом је предвиђено и да се новчана казна може </w:t>
      </w:r>
      <w:r w:rsidRPr="002754B3">
        <w:rPr>
          <w:rFonts w:ascii="Arial" w:eastAsia="Times New Roman" w:hAnsi="Arial" w:cs="Arial"/>
          <w:lang w:val="sr-Cyrl-RS" w:eastAsia="en-GB"/>
        </w:rPr>
        <w:t xml:space="preserve">изрећи и физичком лицу које у време изрицања новчане казне више нeма својство члана управе или руководиоца субјекта надзора – за </w:t>
      </w:r>
      <w:r>
        <w:rPr>
          <w:rFonts w:ascii="Arial" w:eastAsia="Times New Roman" w:hAnsi="Arial" w:cs="Arial"/>
          <w:lang w:val="sr-Cyrl-RS" w:eastAsia="en-GB"/>
        </w:rPr>
        <w:t xml:space="preserve">наведена </w:t>
      </w:r>
      <w:r w:rsidRPr="002754B3">
        <w:rPr>
          <w:rFonts w:ascii="Arial" w:eastAsia="Times New Roman" w:hAnsi="Arial" w:cs="Arial"/>
          <w:lang w:val="sr-Cyrl-RS" w:eastAsia="en-GB"/>
        </w:rPr>
        <w:t>непоступања, односно повреде који су учињени док су та лица обављала ове функције у субјекту надзора.</w:t>
      </w:r>
      <w:r>
        <w:rPr>
          <w:rFonts w:ascii="Arial" w:eastAsia="Times New Roman" w:hAnsi="Arial" w:cs="Arial"/>
          <w:lang w:val="sr-Cyrl-RS" w:eastAsia="en-GB"/>
        </w:rPr>
        <w:t xml:space="preserve"> Овим чланом је уређен и поступак изрицања и наплате новчане казне. </w:t>
      </w:r>
      <w:r w:rsidRPr="002754B3">
        <w:rPr>
          <w:rFonts w:ascii="Arial" w:eastAsia="Times New Roman" w:hAnsi="Arial" w:cs="Arial"/>
          <w:lang w:val="sr-Cyrl-RS" w:eastAsia="en-GB"/>
        </w:rPr>
        <w:t>Извршна решења о изрицању новчане казне из овог члана представљају основ за принудну наплату с рачуна субјекта надзора у складу са законом којим се уређује платни промет.</w:t>
      </w:r>
    </w:p>
    <w:p w14:paraId="4F76826A" w14:textId="158D034F" w:rsidR="00CC4EB4" w:rsidRDefault="00B3714B" w:rsidP="00CC4EB4">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B74075">
        <w:rPr>
          <w:rFonts w:ascii="Arial" w:eastAsia="Times New Roman" w:hAnsi="Arial" w:cs="Arial"/>
          <w:b/>
          <w:lang w:val="sr-Cyrl-RS" w:eastAsia="en-GB"/>
        </w:rPr>
        <w:t>члану 1</w:t>
      </w:r>
      <w:r w:rsidR="006D4CB3">
        <w:rPr>
          <w:rFonts w:ascii="Arial" w:eastAsia="Times New Roman" w:hAnsi="Arial" w:cs="Arial"/>
          <w:b/>
          <w:lang w:val="sr-Cyrl-RS" w:eastAsia="en-GB"/>
        </w:rPr>
        <w:t>37</w:t>
      </w:r>
      <w:r w:rsidRPr="00B74075">
        <w:rPr>
          <w:rFonts w:ascii="Arial" w:eastAsia="Times New Roman" w:hAnsi="Arial" w:cs="Arial"/>
          <w:b/>
          <w:lang w:val="sr-Cyrl-RS" w:eastAsia="en-GB"/>
        </w:rPr>
        <w:t>.</w:t>
      </w:r>
      <w:r>
        <w:rPr>
          <w:rFonts w:ascii="Arial" w:eastAsia="Times New Roman" w:hAnsi="Arial" w:cs="Arial"/>
          <w:lang w:val="sr-Cyrl-RS" w:eastAsia="en-GB"/>
        </w:rPr>
        <w:t xml:space="preserve"> </w:t>
      </w:r>
      <w:r w:rsidRPr="00B3714B">
        <w:rPr>
          <w:rFonts w:ascii="Arial" w:eastAsia="Times New Roman" w:hAnsi="Arial" w:cs="Arial"/>
          <w:lang w:val="sr-Cyrl-RS" w:eastAsia="en-GB"/>
        </w:rPr>
        <w:t xml:space="preserve">прописани су случајеви у којима </w:t>
      </w:r>
      <w:r>
        <w:rPr>
          <w:rFonts w:ascii="Arial" w:eastAsia="Times New Roman" w:hAnsi="Arial" w:cs="Arial"/>
          <w:lang w:val="sr-Cyrl-RS" w:eastAsia="en-GB"/>
        </w:rPr>
        <w:t>надзорни орган</w:t>
      </w:r>
      <w:r w:rsidRPr="00B3714B">
        <w:rPr>
          <w:rFonts w:ascii="Arial" w:eastAsia="Times New Roman" w:hAnsi="Arial" w:cs="Arial"/>
          <w:lang w:val="sr-Cyrl-RS" w:eastAsia="en-GB"/>
        </w:rPr>
        <w:t xml:space="preserve"> доноси</w:t>
      </w:r>
      <w:r>
        <w:rPr>
          <w:rFonts w:ascii="Arial" w:eastAsia="Times New Roman" w:hAnsi="Arial" w:cs="Arial"/>
          <w:lang w:val="sr-Cyrl-RS" w:eastAsia="en-GB"/>
        </w:rPr>
        <w:t xml:space="preserve"> </w:t>
      </w:r>
      <w:r w:rsidRPr="00B3714B">
        <w:rPr>
          <w:rFonts w:ascii="Arial" w:eastAsia="Times New Roman" w:hAnsi="Arial" w:cs="Arial"/>
          <w:lang w:val="sr-Cyrl-RS" w:eastAsia="en-GB"/>
        </w:rPr>
        <w:t>решење о одузимању дозволе</w:t>
      </w:r>
      <w:r>
        <w:rPr>
          <w:rFonts w:ascii="Arial" w:eastAsia="Times New Roman" w:hAnsi="Arial" w:cs="Arial"/>
          <w:lang w:val="sr-Cyrl-RS" w:eastAsia="en-GB"/>
        </w:rPr>
        <w:t xml:space="preserve"> за пружање услуга повезаних с дигиталном имовином</w:t>
      </w:r>
      <w:r w:rsidRPr="00B3714B">
        <w:rPr>
          <w:rFonts w:ascii="Arial" w:eastAsia="Times New Roman" w:hAnsi="Arial" w:cs="Arial"/>
          <w:lang w:val="sr-Cyrl-RS" w:eastAsia="en-GB"/>
        </w:rPr>
        <w:t>. Разлози за одузимање</w:t>
      </w:r>
      <w:r w:rsidR="00293EBD">
        <w:rPr>
          <w:rFonts w:ascii="Arial" w:eastAsia="Times New Roman" w:hAnsi="Arial" w:cs="Arial"/>
          <w:lang w:val="sr-Cyrl-RS" w:eastAsia="en-GB"/>
        </w:rPr>
        <w:t xml:space="preserve"> дозволе</w:t>
      </w:r>
      <w:r w:rsidRPr="00B3714B">
        <w:rPr>
          <w:rFonts w:ascii="Arial" w:eastAsia="Times New Roman" w:hAnsi="Arial" w:cs="Arial"/>
          <w:lang w:val="sr-Cyrl-RS" w:eastAsia="en-GB"/>
        </w:rPr>
        <w:t xml:space="preserve"> могу се поделити на</w:t>
      </w:r>
      <w:r w:rsidR="00CC4EB4">
        <w:rPr>
          <w:rFonts w:ascii="Arial" w:eastAsia="Times New Roman" w:hAnsi="Arial" w:cs="Arial"/>
          <w:lang w:val="sr-Cyrl-RS" w:eastAsia="en-GB"/>
        </w:rPr>
        <w:t xml:space="preserve"> обавезујуће</w:t>
      </w:r>
      <w:r w:rsidRPr="00B3714B">
        <w:rPr>
          <w:rFonts w:ascii="Arial" w:eastAsia="Times New Roman" w:hAnsi="Arial" w:cs="Arial"/>
          <w:lang w:val="sr-Cyrl-RS" w:eastAsia="en-GB"/>
        </w:rPr>
        <w:t xml:space="preserve"> и</w:t>
      </w:r>
      <w:r>
        <w:rPr>
          <w:rFonts w:ascii="Arial" w:eastAsia="Times New Roman" w:hAnsi="Arial" w:cs="Arial"/>
          <w:lang w:val="sr-Cyrl-RS" w:eastAsia="en-GB"/>
        </w:rPr>
        <w:t xml:space="preserve"> </w:t>
      </w:r>
      <w:r w:rsidRPr="00B3714B">
        <w:rPr>
          <w:rFonts w:ascii="Arial" w:eastAsia="Times New Roman" w:hAnsi="Arial" w:cs="Arial"/>
          <w:lang w:val="sr-Cyrl-RS" w:eastAsia="en-GB"/>
        </w:rPr>
        <w:t xml:space="preserve">факултативне. Обавезујући разлози </w:t>
      </w:r>
      <w:r w:rsidR="00CC4EB4">
        <w:rPr>
          <w:rFonts w:ascii="Arial" w:eastAsia="Times New Roman" w:hAnsi="Arial" w:cs="Arial"/>
          <w:lang w:val="sr-Cyrl-RS" w:eastAsia="en-GB"/>
        </w:rPr>
        <w:t xml:space="preserve">су, примера ради, ако </w:t>
      </w:r>
      <w:r w:rsidRPr="00B3714B">
        <w:rPr>
          <w:rFonts w:ascii="Arial" w:eastAsia="Times New Roman" w:hAnsi="Arial" w:cs="Arial"/>
          <w:lang w:val="sr-Cyrl-RS" w:eastAsia="en-GB"/>
        </w:rPr>
        <w:t>субјект надзор</w:t>
      </w:r>
      <w:r w:rsidR="00293EBD">
        <w:rPr>
          <w:rFonts w:ascii="Arial" w:eastAsia="Times New Roman" w:hAnsi="Arial" w:cs="Arial"/>
          <w:lang w:val="sr-Cyrl-RS" w:eastAsia="en-GB"/>
        </w:rPr>
        <w:t>а</w:t>
      </w:r>
      <w:r w:rsidRPr="00B3714B">
        <w:rPr>
          <w:rFonts w:ascii="Arial" w:eastAsia="Times New Roman" w:hAnsi="Arial" w:cs="Arial"/>
          <w:lang w:val="sr-Cyrl-RS" w:eastAsia="en-GB"/>
        </w:rPr>
        <w:t xml:space="preserve"> у дужем временском</w:t>
      </w:r>
      <w:r w:rsidR="00CC4EB4">
        <w:rPr>
          <w:rFonts w:ascii="Arial" w:eastAsia="Times New Roman" w:hAnsi="Arial" w:cs="Arial"/>
          <w:lang w:val="sr-Cyrl-RS" w:eastAsia="en-GB"/>
        </w:rPr>
        <w:t xml:space="preserve"> </w:t>
      </w:r>
      <w:r w:rsidRPr="00B3714B">
        <w:rPr>
          <w:rFonts w:ascii="Arial" w:eastAsia="Times New Roman" w:hAnsi="Arial" w:cs="Arial"/>
          <w:lang w:val="sr-Cyrl-RS" w:eastAsia="en-GB"/>
        </w:rPr>
        <w:t xml:space="preserve">периоду не пружа услуге за које </w:t>
      </w:r>
      <w:r w:rsidR="00293EBD">
        <w:rPr>
          <w:rFonts w:ascii="Arial" w:eastAsia="Times New Roman" w:hAnsi="Arial" w:cs="Arial"/>
          <w:lang w:val="sr-Cyrl-RS" w:eastAsia="en-GB"/>
        </w:rPr>
        <w:t>има дозволу</w:t>
      </w:r>
      <w:r w:rsidRPr="00B3714B">
        <w:rPr>
          <w:rFonts w:ascii="Arial" w:eastAsia="Times New Roman" w:hAnsi="Arial" w:cs="Arial"/>
          <w:lang w:val="sr-Cyrl-RS" w:eastAsia="en-GB"/>
        </w:rPr>
        <w:t xml:space="preserve"> или сам затражи одузимање дозволе</w:t>
      </w:r>
      <w:r w:rsidR="00CC4EB4">
        <w:rPr>
          <w:rFonts w:ascii="Arial" w:eastAsia="Times New Roman" w:hAnsi="Arial" w:cs="Arial"/>
          <w:lang w:val="sr-Cyrl-RS" w:eastAsia="en-GB"/>
        </w:rPr>
        <w:t xml:space="preserve"> јер </w:t>
      </w:r>
      <w:r w:rsidR="00CC4EB4" w:rsidRPr="00CC4EB4">
        <w:rPr>
          <w:rFonts w:ascii="Arial" w:eastAsia="Times New Roman" w:hAnsi="Arial" w:cs="Arial"/>
          <w:lang w:val="sr-Cyrl-RS" w:eastAsia="en-GB"/>
        </w:rPr>
        <w:t>више не намерава да пружа те услуге или намерава да спроведе поступак ликвидације</w:t>
      </w:r>
      <w:r w:rsidR="00CC4EB4">
        <w:rPr>
          <w:rFonts w:ascii="Arial" w:eastAsia="Times New Roman" w:hAnsi="Arial" w:cs="Arial"/>
          <w:lang w:val="sr-Cyrl-RS" w:eastAsia="en-GB"/>
        </w:rPr>
        <w:t xml:space="preserve">, </w:t>
      </w:r>
      <w:r w:rsidR="00293EBD">
        <w:rPr>
          <w:rFonts w:ascii="Arial" w:eastAsia="Times New Roman" w:hAnsi="Arial" w:cs="Arial"/>
          <w:lang w:val="sr-Cyrl-RS" w:eastAsia="en-GB"/>
        </w:rPr>
        <w:t>или</w:t>
      </w:r>
      <w:r w:rsidR="00CC4EB4">
        <w:rPr>
          <w:rFonts w:ascii="Arial" w:eastAsia="Times New Roman" w:hAnsi="Arial" w:cs="Arial"/>
          <w:lang w:val="sr-Cyrl-RS" w:eastAsia="en-GB"/>
        </w:rPr>
        <w:t xml:space="preserve"> </w:t>
      </w:r>
      <w:r w:rsidR="00CC4EB4" w:rsidRPr="00CC4EB4">
        <w:rPr>
          <w:rFonts w:ascii="Arial" w:eastAsia="Times New Roman" w:hAnsi="Arial" w:cs="Arial"/>
          <w:lang w:val="sr-Cyrl-RS" w:eastAsia="en-GB"/>
        </w:rPr>
        <w:t>ако</w:t>
      </w:r>
      <w:r w:rsidR="00CC4EB4">
        <w:rPr>
          <w:rFonts w:ascii="Arial" w:eastAsia="Times New Roman" w:hAnsi="Arial" w:cs="Arial"/>
          <w:lang w:val="sr-Cyrl-RS" w:eastAsia="en-GB"/>
        </w:rPr>
        <w:t xml:space="preserve"> надзорни орган</w:t>
      </w:r>
      <w:r w:rsidR="00CC4EB4" w:rsidRPr="00CC4EB4">
        <w:rPr>
          <w:rFonts w:ascii="Arial" w:eastAsia="Times New Roman" w:hAnsi="Arial" w:cs="Arial"/>
          <w:lang w:val="sr-Cyrl-RS" w:eastAsia="en-GB"/>
        </w:rPr>
        <w:t xml:space="preserve"> утврди теже повреде прописа којима се уређује спречавање прања новца и финансирања тероризма</w:t>
      </w:r>
      <w:r w:rsidR="00CC4EB4">
        <w:rPr>
          <w:rFonts w:ascii="Arial" w:eastAsia="Times New Roman" w:hAnsi="Arial" w:cs="Arial"/>
          <w:lang w:val="sr-Cyrl-RS" w:eastAsia="en-GB"/>
        </w:rPr>
        <w:t>.</w:t>
      </w:r>
      <w:r w:rsidRPr="00B3714B">
        <w:rPr>
          <w:rFonts w:ascii="Arial" w:eastAsia="Times New Roman" w:hAnsi="Arial" w:cs="Arial"/>
          <w:lang w:val="sr-Cyrl-RS" w:eastAsia="en-GB"/>
        </w:rPr>
        <w:t xml:space="preserve"> Факултативни разлози тичу се различитих</w:t>
      </w:r>
      <w:r w:rsidR="00CC4EB4">
        <w:rPr>
          <w:rFonts w:ascii="Arial" w:eastAsia="Times New Roman" w:hAnsi="Arial" w:cs="Arial"/>
          <w:lang w:val="sr-Cyrl-RS" w:eastAsia="en-GB"/>
        </w:rPr>
        <w:t xml:space="preserve"> </w:t>
      </w:r>
      <w:r w:rsidRPr="00B3714B">
        <w:rPr>
          <w:rFonts w:ascii="Arial" w:eastAsia="Times New Roman" w:hAnsi="Arial" w:cs="Arial"/>
          <w:lang w:val="sr-Cyrl-RS" w:eastAsia="en-GB"/>
        </w:rPr>
        <w:t xml:space="preserve">облика неправилности које се утврде током надзора као што су неиспуњеност услова </w:t>
      </w:r>
      <w:r w:rsidR="00293EBD">
        <w:rPr>
          <w:rFonts w:ascii="Arial" w:eastAsia="Times New Roman" w:hAnsi="Arial" w:cs="Arial"/>
          <w:lang w:val="sr-Cyrl-RS" w:eastAsia="en-GB"/>
        </w:rPr>
        <w:t>за давање</w:t>
      </w:r>
      <w:r w:rsidRPr="00B3714B">
        <w:rPr>
          <w:rFonts w:ascii="Arial" w:eastAsia="Times New Roman" w:hAnsi="Arial" w:cs="Arial"/>
          <w:lang w:val="sr-Cyrl-RS" w:eastAsia="en-GB"/>
        </w:rPr>
        <w:t xml:space="preserve"> дозволе, неистинити подаци на основу којих је дата дозвола,</w:t>
      </w:r>
      <w:r w:rsidR="00CC4EB4">
        <w:rPr>
          <w:rFonts w:ascii="Arial" w:eastAsia="Times New Roman" w:hAnsi="Arial" w:cs="Arial"/>
          <w:lang w:val="sr-Cyrl-RS" w:eastAsia="en-GB"/>
        </w:rPr>
        <w:t xml:space="preserve"> </w:t>
      </w:r>
      <w:r w:rsidRPr="00B3714B">
        <w:rPr>
          <w:rFonts w:ascii="Arial" w:eastAsia="Times New Roman" w:hAnsi="Arial" w:cs="Arial"/>
          <w:lang w:val="sr-Cyrl-RS" w:eastAsia="en-GB"/>
        </w:rPr>
        <w:t xml:space="preserve">повезаност активности субјекта </w:t>
      </w:r>
      <w:r w:rsidR="00CC4EB4">
        <w:rPr>
          <w:rFonts w:ascii="Arial" w:eastAsia="Times New Roman" w:hAnsi="Arial" w:cs="Arial"/>
          <w:lang w:val="sr-Cyrl-RS" w:eastAsia="en-GB"/>
        </w:rPr>
        <w:t xml:space="preserve">надзора </w:t>
      </w:r>
      <w:r w:rsidRPr="00B3714B">
        <w:rPr>
          <w:rFonts w:ascii="Arial" w:eastAsia="Times New Roman" w:hAnsi="Arial" w:cs="Arial"/>
          <w:lang w:val="sr-Cyrl-RS" w:eastAsia="en-GB"/>
        </w:rPr>
        <w:t xml:space="preserve">с прањем новца или финансирањем тероризма, </w:t>
      </w:r>
      <w:r w:rsidR="00CC4EB4">
        <w:rPr>
          <w:rFonts w:ascii="Arial" w:eastAsia="Times New Roman" w:hAnsi="Arial" w:cs="Arial"/>
          <w:lang w:val="sr-Cyrl-RS" w:eastAsia="en-GB"/>
        </w:rPr>
        <w:t>неодржавање минималног капитала</w:t>
      </w:r>
      <w:r w:rsidRPr="00B3714B">
        <w:rPr>
          <w:rFonts w:ascii="Arial" w:eastAsia="Times New Roman" w:hAnsi="Arial" w:cs="Arial"/>
          <w:lang w:val="sr-Cyrl-RS" w:eastAsia="en-GB"/>
        </w:rPr>
        <w:t xml:space="preserve">, </w:t>
      </w:r>
      <w:r w:rsidR="00CC4EB4">
        <w:rPr>
          <w:rFonts w:ascii="Arial" w:eastAsia="Times New Roman" w:hAnsi="Arial" w:cs="Arial"/>
          <w:lang w:val="sr-Cyrl-RS" w:eastAsia="en-GB"/>
        </w:rPr>
        <w:t xml:space="preserve">и др. </w:t>
      </w:r>
      <w:r w:rsidR="00B74075" w:rsidRPr="00B74075">
        <w:rPr>
          <w:rFonts w:ascii="Arial" w:eastAsia="Times New Roman" w:hAnsi="Arial" w:cs="Arial"/>
          <w:lang w:val="sr-Cyrl-RS" w:eastAsia="en-GB"/>
        </w:rPr>
        <w:t>П</w:t>
      </w:r>
      <w:r w:rsidR="00B74075">
        <w:rPr>
          <w:rFonts w:ascii="Arial" w:eastAsia="Times New Roman" w:hAnsi="Arial" w:cs="Arial"/>
          <w:lang w:val="sr-Cyrl-RS" w:eastAsia="en-GB"/>
        </w:rPr>
        <w:t>редвиђено је и да је п</w:t>
      </w:r>
      <w:r w:rsidR="00B74075" w:rsidRPr="00B74075">
        <w:rPr>
          <w:rFonts w:ascii="Arial" w:eastAsia="Times New Roman" w:hAnsi="Arial" w:cs="Arial"/>
          <w:lang w:val="sr-Cyrl-RS" w:eastAsia="en-GB"/>
        </w:rPr>
        <w:t>ружалац услуга повезаних с дигиталном имовином дужан да обавештење</w:t>
      </w:r>
      <w:r w:rsidR="00B74075">
        <w:rPr>
          <w:rFonts w:ascii="Arial" w:eastAsia="Times New Roman" w:hAnsi="Arial" w:cs="Arial"/>
          <w:lang w:val="sr-Cyrl-RS" w:eastAsia="en-GB"/>
        </w:rPr>
        <w:t xml:space="preserve"> о томе да више не</w:t>
      </w:r>
      <w:r w:rsidR="00B74075" w:rsidRPr="00B74075">
        <w:rPr>
          <w:rFonts w:ascii="Arial" w:eastAsia="Times New Roman" w:hAnsi="Arial" w:cs="Arial"/>
          <w:lang w:val="sr-Cyrl-RS" w:eastAsia="en-GB"/>
        </w:rPr>
        <w:t xml:space="preserve"> </w:t>
      </w:r>
      <w:r w:rsidR="00B74075" w:rsidRPr="00CC4EB4">
        <w:rPr>
          <w:rFonts w:ascii="Arial" w:eastAsia="Times New Roman" w:hAnsi="Arial" w:cs="Arial"/>
          <w:lang w:val="sr-Cyrl-RS" w:eastAsia="en-GB"/>
        </w:rPr>
        <w:t xml:space="preserve">намерава да пружа услуге </w:t>
      </w:r>
      <w:r w:rsidR="00B74075">
        <w:rPr>
          <w:rFonts w:ascii="Arial" w:eastAsia="Times New Roman" w:hAnsi="Arial" w:cs="Arial"/>
          <w:lang w:val="sr-Cyrl-RS" w:eastAsia="en-GB"/>
        </w:rPr>
        <w:t xml:space="preserve">повезане с дигиталном имовином </w:t>
      </w:r>
      <w:r w:rsidR="00B74075" w:rsidRPr="00CC4EB4">
        <w:rPr>
          <w:rFonts w:ascii="Arial" w:eastAsia="Times New Roman" w:hAnsi="Arial" w:cs="Arial"/>
          <w:lang w:val="sr-Cyrl-RS" w:eastAsia="en-GB"/>
        </w:rPr>
        <w:t>или да намерава да спроведе поступак ликвидације</w:t>
      </w:r>
      <w:r w:rsidR="00B74075" w:rsidRPr="00B74075">
        <w:rPr>
          <w:rFonts w:ascii="Arial" w:eastAsia="Times New Roman" w:hAnsi="Arial" w:cs="Arial"/>
          <w:lang w:val="sr-Cyrl-RS" w:eastAsia="en-GB"/>
        </w:rPr>
        <w:t xml:space="preserve"> достави надзорном органу најкасније 30 дана пре дана престанка пружања услуга повезаних с дигиталном имовином, односно покретања поступка ликвидације, као и да на захтев надзорног органа достави документацију утврђену у том захтеву и доказе да има довољно средстава да измири све своје обавезе у вези с пружањем услуга повезаних с дигиталном имовином.</w:t>
      </w:r>
    </w:p>
    <w:p w14:paraId="69EB4368" w14:textId="7D779748" w:rsidR="00B74075" w:rsidRPr="00AC2830" w:rsidRDefault="00CD0E2E" w:rsidP="00CD0E2E">
      <w:pPr>
        <w:spacing w:after="120" w:line="240" w:lineRule="auto"/>
        <w:ind w:firstLine="284"/>
        <w:jc w:val="both"/>
        <w:rPr>
          <w:rFonts w:ascii="Arial" w:eastAsia="Times New Roman" w:hAnsi="Arial" w:cs="Arial"/>
          <w:lang w:val="sr-Cyrl-RS" w:eastAsia="en-GB"/>
        </w:rPr>
      </w:pPr>
      <w:r w:rsidRPr="00CD0E2E">
        <w:rPr>
          <w:rFonts w:ascii="Arial" w:eastAsia="Times New Roman" w:hAnsi="Arial" w:cs="Arial"/>
          <w:b/>
          <w:lang w:val="sr-Cyrl-RS" w:eastAsia="en-GB"/>
        </w:rPr>
        <w:t>Чланом 1</w:t>
      </w:r>
      <w:r w:rsidR="006D4CB3">
        <w:rPr>
          <w:rFonts w:ascii="Arial" w:eastAsia="Times New Roman" w:hAnsi="Arial" w:cs="Arial"/>
          <w:b/>
          <w:lang w:val="sr-Cyrl-RS" w:eastAsia="en-GB"/>
        </w:rPr>
        <w:t>38</w:t>
      </w:r>
      <w:r w:rsidRPr="00CD0E2E">
        <w:rPr>
          <w:rFonts w:ascii="Arial" w:eastAsia="Times New Roman" w:hAnsi="Arial" w:cs="Arial"/>
          <w:b/>
          <w:lang w:val="sr-Cyrl-RS" w:eastAsia="en-GB"/>
        </w:rPr>
        <w:t>.</w:t>
      </w:r>
      <w:r>
        <w:rPr>
          <w:rFonts w:ascii="Arial" w:eastAsia="Times New Roman" w:hAnsi="Arial" w:cs="Arial"/>
          <w:lang w:val="sr-Cyrl-RS" w:eastAsia="en-GB"/>
        </w:rPr>
        <w:t xml:space="preserve"> утврђено је да надзорни  орган </w:t>
      </w:r>
      <w:r w:rsidRPr="00CD0E2E">
        <w:rPr>
          <w:rFonts w:ascii="Arial" w:eastAsia="Times New Roman" w:hAnsi="Arial" w:cs="Arial"/>
          <w:lang w:val="sr-Cyrl-RS" w:eastAsia="en-GB"/>
        </w:rPr>
        <w:t>доноси одлуку о мери коју</w:t>
      </w:r>
      <w:r>
        <w:rPr>
          <w:rFonts w:ascii="Arial" w:eastAsia="Times New Roman" w:hAnsi="Arial" w:cs="Arial"/>
          <w:lang w:val="sr-Cyrl-RS" w:eastAsia="en-GB"/>
        </w:rPr>
        <w:t xml:space="preserve"> </w:t>
      </w:r>
      <w:r w:rsidRPr="00CD0E2E">
        <w:rPr>
          <w:rFonts w:ascii="Arial" w:eastAsia="Times New Roman" w:hAnsi="Arial" w:cs="Arial"/>
          <w:lang w:val="sr-Cyrl-RS" w:eastAsia="en-GB"/>
        </w:rPr>
        <w:t>предузима према субјекту надзору на основу дискреционе оцене тежине утврђених</w:t>
      </w:r>
      <w:r>
        <w:rPr>
          <w:rFonts w:ascii="Arial" w:eastAsia="Times New Roman" w:hAnsi="Arial" w:cs="Arial"/>
          <w:lang w:val="sr-Cyrl-RS" w:eastAsia="en-GB"/>
        </w:rPr>
        <w:t xml:space="preserve"> </w:t>
      </w:r>
      <w:r w:rsidRPr="00CD0E2E">
        <w:rPr>
          <w:rFonts w:ascii="Arial" w:eastAsia="Times New Roman" w:hAnsi="Arial" w:cs="Arial"/>
          <w:lang w:val="sr-Cyrl-RS" w:eastAsia="en-GB"/>
        </w:rPr>
        <w:t xml:space="preserve">неправилности, показане спремности и способности чланова </w:t>
      </w:r>
      <w:r>
        <w:rPr>
          <w:rFonts w:ascii="Arial" w:eastAsia="Times New Roman" w:hAnsi="Arial" w:cs="Arial"/>
          <w:lang w:val="sr-Cyrl-RS" w:eastAsia="en-GB"/>
        </w:rPr>
        <w:t>управе</w:t>
      </w:r>
      <w:r w:rsidRPr="00CD0E2E">
        <w:rPr>
          <w:rFonts w:ascii="Arial" w:eastAsia="Times New Roman" w:hAnsi="Arial" w:cs="Arial"/>
          <w:lang w:val="sr-Cyrl-RS" w:eastAsia="en-GB"/>
        </w:rPr>
        <w:t xml:space="preserve"> и</w:t>
      </w:r>
      <w:r>
        <w:rPr>
          <w:rFonts w:ascii="Arial" w:eastAsia="Times New Roman" w:hAnsi="Arial" w:cs="Arial"/>
          <w:lang w:val="sr-Cyrl-RS" w:eastAsia="en-GB"/>
        </w:rPr>
        <w:t xml:space="preserve"> </w:t>
      </w:r>
      <w:r w:rsidRPr="00CD0E2E">
        <w:rPr>
          <w:rFonts w:ascii="Arial" w:eastAsia="Times New Roman" w:hAnsi="Arial" w:cs="Arial"/>
          <w:lang w:val="sr-Cyrl-RS" w:eastAsia="en-GB"/>
        </w:rPr>
        <w:t>руководилаца да отклоне утврђене неправилности и других битних околности под којима је</w:t>
      </w:r>
      <w:r>
        <w:rPr>
          <w:rFonts w:ascii="Arial" w:eastAsia="Times New Roman" w:hAnsi="Arial" w:cs="Arial"/>
          <w:lang w:val="sr-Cyrl-RS" w:eastAsia="en-GB"/>
        </w:rPr>
        <w:t xml:space="preserve"> </w:t>
      </w:r>
      <w:r w:rsidRPr="00CD0E2E">
        <w:rPr>
          <w:rFonts w:ascii="Arial" w:eastAsia="Times New Roman" w:hAnsi="Arial" w:cs="Arial"/>
          <w:lang w:val="sr-Cyrl-RS" w:eastAsia="en-GB"/>
        </w:rPr>
        <w:t>учињена неправилност.</w:t>
      </w:r>
    </w:p>
    <w:p w14:paraId="3AB4EC50" w14:textId="7A71A697" w:rsidR="00B3714B" w:rsidRDefault="00CD0E2E" w:rsidP="00B3714B">
      <w:pPr>
        <w:spacing w:after="120" w:line="240" w:lineRule="auto"/>
        <w:ind w:firstLine="284"/>
        <w:jc w:val="both"/>
        <w:rPr>
          <w:rFonts w:ascii="Arial" w:eastAsia="Times New Roman" w:hAnsi="Arial" w:cs="Arial"/>
          <w:lang w:val="sr-Cyrl-RS" w:eastAsia="en-GB"/>
        </w:rPr>
      </w:pPr>
      <w:r w:rsidRPr="00CD0E2E">
        <w:rPr>
          <w:rFonts w:ascii="Arial" w:eastAsia="Times New Roman" w:hAnsi="Arial" w:cs="Arial"/>
          <w:b/>
          <w:lang w:val="sr-Cyrl-RS" w:eastAsia="en-GB"/>
        </w:rPr>
        <w:t>Чланом 1</w:t>
      </w:r>
      <w:r w:rsidR="006D4CB3">
        <w:rPr>
          <w:rFonts w:ascii="Arial" w:eastAsia="Times New Roman" w:hAnsi="Arial" w:cs="Arial"/>
          <w:b/>
          <w:lang w:val="sr-Cyrl-RS" w:eastAsia="en-GB"/>
        </w:rPr>
        <w:t>39</w:t>
      </w:r>
      <w:r w:rsidRPr="00CD0E2E">
        <w:rPr>
          <w:rFonts w:ascii="Arial" w:eastAsia="Times New Roman" w:hAnsi="Arial" w:cs="Arial"/>
          <w:b/>
          <w:lang w:val="sr-Cyrl-RS" w:eastAsia="en-GB"/>
        </w:rPr>
        <w:t>.</w:t>
      </w:r>
      <w:r>
        <w:rPr>
          <w:rFonts w:ascii="Arial" w:eastAsia="Times New Roman" w:hAnsi="Arial" w:cs="Arial"/>
          <w:lang w:val="sr-Cyrl-RS" w:eastAsia="en-GB"/>
        </w:rPr>
        <w:t xml:space="preserve"> утврђено је да н</w:t>
      </w:r>
      <w:r w:rsidRPr="00CD0E2E">
        <w:rPr>
          <w:rFonts w:ascii="Arial" w:eastAsia="Times New Roman" w:hAnsi="Arial" w:cs="Arial"/>
          <w:lang w:val="sr-Cyrl-RS" w:eastAsia="en-GB"/>
        </w:rPr>
        <w:t xml:space="preserve">адзорни орган може јавно, на својој интернет презентацији и/или на други одговарајући начин, </w:t>
      </w:r>
      <w:r>
        <w:rPr>
          <w:rFonts w:ascii="Arial" w:eastAsia="Times New Roman" w:hAnsi="Arial" w:cs="Arial"/>
          <w:lang w:val="sr-Cyrl-RS" w:eastAsia="en-GB"/>
        </w:rPr>
        <w:t xml:space="preserve">да </w:t>
      </w:r>
      <w:r w:rsidRPr="00CD0E2E">
        <w:rPr>
          <w:rFonts w:ascii="Arial" w:eastAsia="Times New Roman" w:hAnsi="Arial" w:cs="Arial"/>
          <w:lang w:val="sr-Cyrl-RS" w:eastAsia="en-GB"/>
        </w:rPr>
        <w:t>информише јавност о изреченим мерама и/или казнама у вези са кршењем одредаба овог закона, након што је субјект надзора обавештен о тој мери и/или казни.</w:t>
      </w:r>
    </w:p>
    <w:p w14:paraId="303E15D7" w14:textId="65206A02" w:rsidR="008B0111" w:rsidRDefault="008B0111" w:rsidP="00B3714B">
      <w:pPr>
        <w:spacing w:after="120" w:line="240" w:lineRule="auto"/>
        <w:ind w:firstLine="284"/>
        <w:jc w:val="both"/>
        <w:rPr>
          <w:rFonts w:ascii="Arial" w:eastAsia="Times New Roman" w:hAnsi="Arial" w:cs="Arial"/>
          <w:lang w:val="sr-Cyrl-RS" w:eastAsia="en-GB"/>
        </w:rPr>
      </w:pPr>
      <w:r w:rsidRPr="008B0111">
        <w:rPr>
          <w:rFonts w:ascii="Arial" w:eastAsia="Times New Roman" w:hAnsi="Arial" w:cs="Arial"/>
          <w:b/>
          <w:lang w:val="sr-Cyrl-RS" w:eastAsia="en-GB"/>
        </w:rPr>
        <w:t>Чл. 14</w:t>
      </w:r>
      <w:r w:rsidR="006D4CB3">
        <w:rPr>
          <w:rFonts w:ascii="Arial" w:eastAsia="Times New Roman" w:hAnsi="Arial" w:cs="Arial"/>
          <w:b/>
          <w:lang w:val="sr-Cyrl-RS" w:eastAsia="en-GB"/>
        </w:rPr>
        <w:t>0</w:t>
      </w:r>
      <w:r w:rsidRPr="008B0111">
        <w:rPr>
          <w:rFonts w:ascii="Arial" w:eastAsia="Times New Roman" w:hAnsi="Arial" w:cs="Arial"/>
          <w:b/>
          <w:lang w:val="sr-Cyrl-RS" w:eastAsia="en-GB"/>
        </w:rPr>
        <w:t>. и 14</w:t>
      </w:r>
      <w:r w:rsidR="006D4CB3">
        <w:rPr>
          <w:rFonts w:ascii="Arial" w:eastAsia="Times New Roman" w:hAnsi="Arial" w:cs="Arial"/>
          <w:b/>
          <w:lang w:val="sr-Cyrl-RS" w:eastAsia="en-GB"/>
        </w:rPr>
        <w:t>1</w:t>
      </w:r>
      <w:r>
        <w:rPr>
          <w:rFonts w:ascii="Arial" w:eastAsia="Times New Roman" w:hAnsi="Arial" w:cs="Arial"/>
          <w:lang w:val="sr-Cyrl-RS" w:eastAsia="en-GB"/>
        </w:rPr>
        <w:t>. утврђена су кривична дела.</w:t>
      </w:r>
    </w:p>
    <w:p w14:paraId="0F052ACE" w14:textId="5102A927" w:rsidR="008B0111" w:rsidRDefault="008B0111" w:rsidP="00B3714B">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8B0111">
        <w:rPr>
          <w:rFonts w:ascii="Arial" w:eastAsia="Times New Roman" w:hAnsi="Arial" w:cs="Arial"/>
          <w:b/>
          <w:lang w:val="sr-Cyrl-RS" w:eastAsia="en-GB"/>
        </w:rPr>
        <w:t>члану 14</w:t>
      </w:r>
      <w:r w:rsidR="006D4CB3">
        <w:rPr>
          <w:rFonts w:ascii="Arial" w:eastAsia="Times New Roman" w:hAnsi="Arial" w:cs="Arial"/>
          <w:b/>
          <w:lang w:val="sr-Cyrl-RS" w:eastAsia="en-GB"/>
        </w:rPr>
        <w:t>2</w:t>
      </w:r>
      <w:r w:rsidRPr="008B0111">
        <w:rPr>
          <w:rFonts w:ascii="Arial" w:eastAsia="Times New Roman" w:hAnsi="Arial" w:cs="Arial"/>
          <w:b/>
          <w:lang w:val="sr-Cyrl-RS" w:eastAsia="en-GB"/>
        </w:rPr>
        <w:t>.</w:t>
      </w:r>
      <w:r>
        <w:rPr>
          <w:rFonts w:ascii="Arial" w:eastAsia="Times New Roman" w:hAnsi="Arial" w:cs="Arial"/>
          <w:lang w:val="sr-Cyrl-RS" w:eastAsia="en-GB"/>
        </w:rPr>
        <w:t xml:space="preserve"> </w:t>
      </w:r>
      <w:r w:rsidR="00EA1778">
        <w:rPr>
          <w:rFonts w:ascii="Arial" w:eastAsia="Times New Roman" w:hAnsi="Arial" w:cs="Arial"/>
          <w:lang w:val="sr-Cyrl-RS" w:eastAsia="en-GB"/>
        </w:rPr>
        <w:t>утврђено</w:t>
      </w:r>
      <w:r>
        <w:rPr>
          <w:rFonts w:ascii="Arial" w:eastAsia="Times New Roman" w:hAnsi="Arial" w:cs="Arial"/>
          <w:lang w:val="sr-Cyrl-RS" w:eastAsia="en-GB"/>
        </w:rPr>
        <w:t xml:space="preserve"> је да Народна банка Србије изриче </w:t>
      </w:r>
      <w:r w:rsidRPr="008B0111">
        <w:rPr>
          <w:rFonts w:ascii="Arial" w:eastAsia="Times New Roman" w:hAnsi="Arial" w:cs="Arial"/>
          <w:lang w:val="sr-Cyrl-RS" w:eastAsia="en-GB"/>
        </w:rPr>
        <w:t>мере и казне финансијској институцији под надзором Народне банке Србије у складу са одредбама посебних закона којима се уређује пословање ових институција ако утврди да је та финансијска институција прекршила одредбе овог закона.</w:t>
      </w:r>
    </w:p>
    <w:p w14:paraId="00C74D2B" w14:textId="60C07228" w:rsidR="008B0111" w:rsidRDefault="008B0111" w:rsidP="008B0111">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8B0111">
        <w:rPr>
          <w:rFonts w:ascii="Arial" w:eastAsia="Times New Roman" w:hAnsi="Arial" w:cs="Arial"/>
          <w:b/>
          <w:lang w:val="sr-Cyrl-RS" w:eastAsia="en-GB"/>
        </w:rPr>
        <w:t>члану 14</w:t>
      </w:r>
      <w:r w:rsidR="006D4CB3">
        <w:rPr>
          <w:rFonts w:ascii="Arial" w:eastAsia="Times New Roman" w:hAnsi="Arial" w:cs="Arial"/>
          <w:b/>
          <w:lang w:val="sr-Cyrl-RS" w:eastAsia="en-GB"/>
        </w:rPr>
        <w:t>3</w:t>
      </w:r>
      <w:r>
        <w:rPr>
          <w:rFonts w:ascii="Arial" w:eastAsia="Times New Roman" w:hAnsi="Arial" w:cs="Arial"/>
          <w:lang w:val="sr-Cyrl-RS" w:eastAsia="en-GB"/>
        </w:rPr>
        <w:t>. утврђене су н</w:t>
      </w:r>
      <w:r w:rsidRPr="008B0111">
        <w:rPr>
          <w:rFonts w:ascii="Arial" w:eastAsia="Times New Roman" w:hAnsi="Arial" w:cs="Arial"/>
          <w:lang w:val="sr-Cyrl-RS" w:eastAsia="en-GB"/>
        </w:rPr>
        <w:t>овчан</w:t>
      </w:r>
      <w:r>
        <w:rPr>
          <w:rFonts w:ascii="Arial" w:eastAsia="Times New Roman" w:hAnsi="Arial" w:cs="Arial"/>
          <w:lang w:val="sr-Cyrl-RS" w:eastAsia="en-GB"/>
        </w:rPr>
        <w:t>е</w:t>
      </w:r>
      <w:r w:rsidRPr="008B0111">
        <w:rPr>
          <w:rFonts w:ascii="Arial" w:eastAsia="Times New Roman" w:hAnsi="Arial" w:cs="Arial"/>
          <w:lang w:val="sr-Cyrl-RS" w:eastAsia="en-GB"/>
        </w:rPr>
        <w:t xml:space="preserve"> казн</w:t>
      </w:r>
      <w:r>
        <w:rPr>
          <w:rFonts w:ascii="Arial" w:eastAsia="Times New Roman" w:hAnsi="Arial" w:cs="Arial"/>
          <w:lang w:val="sr-Cyrl-RS" w:eastAsia="en-GB"/>
        </w:rPr>
        <w:t>е</w:t>
      </w:r>
      <w:r w:rsidRPr="008B0111">
        <w:rPr>
          <w:rFonts w:ascii="Arial" w:eastAsia="Times New Roman" w:hAnsi="Arial" w:cs="Arial"/>
          <w:lang w:val="sr-Cyrl-RS" w:eastAsia="en-GB"/>
        </w:rPr>
        <w:t xml:space="preserve"> </w:t>
      </w:r>
      <w:r w:rsidR="00657A7F">
        <w:rPr>
          <w:rFonts w:ascii="Arial" w:eastAsia="Times New Roman" w:hAnsi="Arial" w:cs="Arial"/>
          <w:lang w:val="sr-Cyrl-RS" w:eastAsia="en-GB"/>
        </w:rPr>
        <w:t xml:space="preserve">које надзорни органи изричу </w:t>
      </w:r>
      <w:r w:rsidRPr="008B0111">
        <w:rPr>
          <w:rFonts w:ascii="Arial" w:eastAsia="Times New Roman" w:hAnsi="Arial" w:cs="Arial"/>
          <w:lang w:val="sr-Cyrl-RS" w:eastAsia="en-GB"/>
        </w:rPr>
        <w:t>правн</w:t>
      </w:r>
      <w:r>
        <w:rPr>
          <w:rFonts w:ascii="Arial" w:eastAsia="Times New Roman" w:hAnsi="Arial" w:cs="Arial"/>
          <w:lang w:val="sr-Cyrl-RS" w:eastAsia="en-GB"/>
        </w:rPr>
        <w:t>им</w:t>
      </w:r>
      <w:r w:rsidRPr="008B0111">
        <w:rPr>
          <w:rFonts w:ascii="Arial" w:eastAsia="Times New Roman" w:hAnsi="Arial" w:cs="Arial"/>
          <w:lang w:val="sr-Cyrl-RS" w:eastAsia="en-GB"/>
        </w:rPr>
        <w:t xml:space="preserve"> лиц</w:t>
      </w:r>
      <w:r>
        <w:rPr>
          <w:rFonts w:ascii="Arial" w:eastAsia="Times New Roman" w:hAnsi="Arial" w:cs="Arial"/>
          <w:lang w:val="sr-Cyrl-RS" w:eastAsia="en-GB"/>
        </w:rPr>
        <w:t>има</w:t>
      </w:r>
      <w:r w:rsidRPr="008B0111">
        <w:rPr>
          <w:rFonts w:ascii="Arial" w:eastAsia="Times New Roman" w:hAnsi="Arial" w:cs="Arial"/>
          <w:lang w:val="sr-Cyrl-RS" w:eastAsia="en-GB"/>
        </w:rPr>
        <w:t>, предузетни</w:t>
      </w:r>
      <w:r>
        <w:rPr>
          <w:rFonts w:ascii="Arial" w:eastAsia="Times New Roman" w:hAnsi="Arial" w:cs="Arial"/>
          <w:lang w:val="sr-Cyrl-RS" w:eastAsia="en-GB"/>
        </w:rPr>
        <w:t>цима</w:t>
      </w:r>
      <w:r w:rsidRPr="008B0111">
        <w:rPr>
          <w:rFonts w:ascii="Arial" w:eastAsia="Times New Roman" w:hAnsi="Arial" w:cs="Arial"/>
          <w:lang w:val="sr-Cyrl-RS" w:eastAsia="en-GB"/>
        </w:rPr>
        <w:t xml:space="preserve"> и физичк</w:t>
      </w:r>
      <w:r>
        <w:rPr>
          <w:rFonts w:ascii="Arial" w:eastAsia="Times New Roman" w:hAnsi="Arial" w:cs="Arial"/>
          <w:lang w:val="sr-Cyrl-RS" w:eastAsia="en-GB"/>
        </w:rPr>
        <w:t>и</w:t>
      </w:r>
      <w:r w:rsidRPr="008B0111">
        <w:rPr>
          <w:rFonts w:ascii="Arial" w:eastAsia="Times New Roman" w:hAnsi="Arial" w:cs="Arial"/>
          <w:lang w:val="sr-Cyrl-RS" w:eastAsia="en-GB"/>
        </w:rPr>
        <w:t>м лиц</w:t>
      </w:r>
      <w:r>
        <w:rPr>
          <w:rFonts w:ascii="Arial" w:eastAsia="Times New Roman" w:hAnsi="Arial" w:cs="Arial"/>
          <w:lang w:val="sr-Cyrl-RS" w:eastAsia="en-GB"/>
        </w:rPr>
        <w:t>има</w:t>
      </w:r>
      <w:r w:rsidRPr="00D31AB4">
        <w:rPr>
          <w:rFonts w:ascii="Arial" w:hAnsi="Arial"/>
          <w:lang w:val="sr-Cyrl-RS"/>
        </w:rPr>
        <w:t xml:space="preserve"> </w:t>
      </w:r>
      <w:r w:rsidRPr="008B0111">
        <w:rPr>
          <w:rFonts w:ascii="Arial" w:eastAsia="Times New Roman" w:hAnsi="Arial" w:cs="Arial"/>
          <w:lang w:val="sr-Cyrl-RS" w:eastAsia="en-GB"/>
        </w:rPr>
        <w:t>за</w:t>
      </w:r>
      <w:r>
        <w:rPr>
          <w:rFonts w:ascii="Arial" w:eastAsia="Times New Roman" w:hAnsi="Arial" w:cs="Arial"/>
          <w:lang w:val="sr-Cyrl-RS" w:eastAsia="en-GB"/>
        </w:rPr>
        <w:t xml:space="preserve"> </w:t>
      </w:r>
      <w:r w:rsidRPr="008B0111">
        <w:rPr>
          <w:rFonts w:ascii="Arial" w:eastAsia="Times New Roman" w:hAnsi="Arial" w:cs="Arial"/>
          <w:lang w:val="sr-Cyrl-RS" w:eastAsia="en-GB"/>
        </w:rPr>
        <w:t>непоступања у складу са овим законом.</w:t>
      </w:r>
    </w:p>
    <w:p w14:paraId="68EACA54" w14:textId="562489BC" w:rsidR="00657A7F" w:rsidRDefault="00D413DE" w:rsidP="008B0111">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D413DE">
        <w:rPr>
          <w:rFonts w:ascii="Arial" w:eastAsia="Times New Roman" w:hAnsi="Arial" w:cs="Arial"/>
          <w:b/>
          <w:lang w:val="sr-Cyrl-RS" w:eastAsia="en-GB"/>
        </w:rPr>
        <w:t>члану 14</w:t>
      </w:r>
      <w:r w:rsidR="006D4CB3">
        <w:rPr>
          <w:rFonts w:ascii="Arial" w:eastAsia="Times New Roman" w:hAnsi="Arial" w:cs="Arial"/>
          <w:b/>
          <w:lang w:val="sr-Cyrl-RS" w:eastAsia="en-GB"/>
        </w:rPr>
        <w:t>4</w:t>
      </w:r>
      <w:r w:rsidRPr="00D413DE">
        <w:rPr>
          <w:rFonts w:ascii="Arial" w:eastAsia="Times New Roman" w:hAnsi="Arial" w:cs="Arial"/>
          <w:b/>
          <w:lang w:val="sr-Cyrl-RS" w:eastAsia="en-GB"/>
        </w:rPr>
        <w:t>.</w:t>
      </w:r>
      <w:r>
        <w:rPr>
          <w:rFonts w:ascii="Arial" w:eastAsia="Times New Roman" w:hAnsi="Arial" w:cs="Arial"/>
          <w:lang w:val="sr-Cyrl-RS" w:eastAsia="en-GB"/>
        </w:rPr>
        <w:t xml:space="preserve"> утврђена је новчана казна спољном ревизору </w:t>
      </w:r>
      <w:r w:rsidRPr="008B0111">
        <w:rPr>
          <w:rFonts w:ascii="Arial" w:eastAsia="Times New Roman" w:hAnsi="Arial" w:cs="Arial"/>
          <w:lang w:val="sr-Cyrl-RS" w:eastAsia="en-GB"/>
        </w:rPr>
        <w:t>за</w:t>
      </w:r>
      <w:r>
        <w:rPr>
          <w:rFonts w:ascii="Arial" w:eastAsia="Times New Roman" w:hAnsi="Arial" w:cs="Arial"/>
          <w:lang w:val="sr-Cyrl-RS" w:eastAsia="en-GB"/>
        </w:rPr>
        <w:t xml:space="preserve"> </w:t>
      </w:r>
      <w:r w:rsidRPr="008B0111">
        <w:rPr>
          <w:rFonts w:ascii="Arial" w:eastAsia="Times New Roman" w:hAnsi="Arial" w:cs="Arial"/>
          <w:lang w:val="sr-Cyrl-RS" w:eastAsia="en-GB"/>
        </w:rPr>
        <w:t>непоступања у складу са овим законом</w:t>
      </w:r>
      <w:r>
        <w:rPr>
          <w:rFonts w:ascii="Arial" w:eastAsia="Times New Roman" w:hAnsi="Arial" w:cs="Arial"/>
          <w:lang w:val="sr-Cyrl-RS" w:eastAsia="en-GB"/>
        </w:rPr>
        <w:t>.</w:t>
      </w:r>
    </w:p>
    <w:p w14:paraId="636462AE" w14:textId="203CD520" w:rsidR="00D413DE" w:rsidRDefault="00E55D21" w:rsidP="008B0111">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 xml:space="preserve">У </w:t>
      </w:r>
      <w:r w:rsidRPr="00E55D21">
        <w:rPr>
          <w:rFonts w:ascii="Arial" w:eastAsia="Times New Roman" w:hAnsi="Arial" w:cs="Arial"/>
          <w:b/>
          <w:lang w:val="sr-Cyrl-RS" w:eastAsia="en-GB"/>
        </w:rPr>
        <w:t>члану 1</w:t>
      </w:r>
      <w:r w:rsidR="006D4CB3">
        <w:rPr>
          <w:rFonts w:ascii="Arial" w:eastAsia="Times New Roman" w:hAnsi="Arial" w:cs="Arial"/>
          <w:b/>
          <w:lang w:val="sr-Cyrl-RS" w:eastAsia="en-GB"/>
        </w:rPr>
        <w:t>45</w:t>
      </w:r>
      <w:r w:rsidRPr="00E55D21">
        <w:rPr>
          <w:rFonts w:ascii="Arial" w:eastAsia="Times New Roman" w:hAnsi="Arial" w:cs="Arial"/>
          <w:b/>
          <w:lang w:val="sr-Cyrl-RS" w:eastAsia="en-GB"/>
        </w:rPr>
        <w:t>.</w:t>
      </w:r>
      <w:r>
        <w:rPr>
          <w:rFonts w:ascii="Arial" w:eastAsia="Times New Roman" w:hAnsi="Arial" w:cs="Arial"/>
          <w:lang w:val="sr-Cyrl-RS" w:eastAsia="en-GB"/>
        </w:rPr>
        <w:t xml:space="preserve"> предвиђено је да су л</w:t>
      </w:r>
      <w:r w:rsidRPr="00E55D21">
        <w:rPr>
          <w:rFonts w:ascii="Arial" w:eastAsia="Times New Roman" w:hAnsi="Arial" w:cs="Arial"/>
          <w:lang w:val="sr-Cyrl-RS" w:eastAsia="en-GB"/>
        </w:rPr>
        <w:t>ица која пружају услуге повезане с дигиталном имовином дужна да у року од шест месеци од дана ступања на снагу овог закона ускладе своје пословање и опште акте са одредбама овог закона и подзаконским актима донетим на основу овог закона и да поднесу надзорном органу одговарајући захтев за дозволу.</w:t>
      </w:r>
    </w:p>
    <w:p w14:paraId="6ED2DF3F" w14:textId="347EB846" w:rsidR="00E55D21" w:rsidRPr="00D31AB4" w:rsidRDefault="00E55D21" w:rsidP="008B0111">
      <w:pPr>
        <w:spacing w:after="120" w:line="240" w:lineRule="auto"/>
        <w:ind w:firstLine="284"/>
        <w:jc w:val="both"/>
        <w:rPr>
          <w:rFonts w:ascii="Arial" w:hAnsi="Arial"/>
          <w:lang w:val="sr-Cyrl-RS"/>
        </w:rPr>
      </w:pPr>
      <w:r w:rsidRPr="00E55D21">
        <w:rPr>
          <w:rFonts w:ascii="Arial" w:eastAsia="Times New Roman" w:hAnsi="Arial" w:cs="Arial"/>
          <w:b/>
          <w:lang w:val="sr-Cyrl-RS" w:eastAsia="en-GB"/>
        </w:rPr>
        <w:t>Чланом 1</w:t>
      </w:r>
      <w:r w:rsidR="006D4CB3">
        <w:rPr>
          <w:rFonts w:ascii="Arial" w:eastAsia="Times New Roman" w:hAnsi="Arial" w:cs="Arial"/>
          <w:b/>
          <w:lang w:val="sr-Cyrl-RS" w:eastAsia="en-GB"/>
        </w:rPr>
        <w:t>46</w:t>
      </w:r>
      <w:r w:rsidRPr="00E55D21">
        <w:rPr>
          <w:rFonts w:ascii="Arial" w:eastAsia="Times New Roman" w:hAnsi="Arial" w:cs="Arial"/>
          <w:b/>
          <w:lang w:val="sr-Cyrl-RS" w:eastAsia="en-GB"/>
        </w:rPr>
        <w:t>.</w:t>
      </w:r>
      <w:r>
        <w:rPr>
          <w:rFonts w:ascii="Arial" w:eastAsia="Times New Roman" w:hAnsi="Arial" w:cs="Arial"/>
          <w:lang w:val="sr-Cyrl-RS" w:eastAsia="en-GB"/>
        </w:rPr>
        <w:t xml:space="preserve"> </w:t>
      </w:r>
      <w:r w:rsidRPr="00D31AB4">
        <w:rPr>
          <w:rFonts w:ascii="Arial" w:hAnsi="Arial"/>
          <w:lang w:val="sr-Cyrl-RS"/>
        </w:rPr>
        <w:t>уређују се ступање на снагу и почетак примене овог закона.</w:t>
      </w:r>
    </w:p>
    <w:p w14:paraId="558CCDAB" w14:textId="65D8B00C" w:rsidR="009D518F" w:rsidRDefault="00363BCE" w:rsidP="00F5709F">
      <w:pPr>
        <w:spacing w:after="120" w:line="240" w:lineRule="auto"/>
        <w:ind w:firstLine="284"/>
        <w:jc w:val="both"/>
        <w:rPr>
          <w:rFonts w:ascii="Arial" w:eastAsia="Times New Roman" w:hAnsi="Arial" w:cs="Arial"/>
          <w:b/>
          <w:lang w:val="sr-Cyrl-RS" w:eastAsia="en-GB"/>
        </w:rPr>
      </w:pPr>
      <w:r w:rsidRPr="00363BCE">
        <w:rPr>
          <w:rFonts w:ascii="Arial" w:eastAsia="Times New Roman" w:hAnsi="Arial" w:cs="Arial"/>
          <w:b/>
          <w:lang w:val="sr-Cyrl-RS" w:eastAsia="en-GB"/>
        </w:rPr>
        <w:t xml:space="preserve">IV. </w:t>
      </w:r>
      <w:r w:rsidR="00A94F81" w:rsidRPr="00A94F81">
        <w:rPr>
          <w:rFonts w:ascii="Arial" w:eastAsia="Times New Roman" w:hAnsi="Arial" w:cs="Arial"/>
          <w:b/>
          <w:lang w:val="sr-Cyrl-RS" w:eastAsia="en-GB"/>
        </w:rPr>
        <w:t>ПРОЦЕНА ФИНАНСИЈСКИХ СРЕДСТАВА ПОТРЕБНИХ ЗА СПРОВОЂЕЊЕ ЗАКОНА</w:t>
      </w:r>
    </w:p>
    <w:p w14:paraId="4001D94C" w14:textId="37D22B43" w:rsidR="009D518F" w:rsidRDefault="00D475A6" w:rsidP="008B0111">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За спровођење овог закона није потребно обезбедити средства у буџету Републике Србије, односно буџету аутономне покрајине и јединица локалне самоуправе.</w:t>
      </w:r>
    </w:p>
    <w:p w14:paraId="0D523B77" w14:textId="5587727A" w:rsidR="00363BCE" w:rsidRPr="00F5709F" w:rsidRDefault="00D475A6" w:rsidP="00F5709F">
      <w:pPr>
        <w:spacing w:after="120" w:line="240" w:lineRule="auto"/>
        <w:ind w:firstLine="284"/>
        <w:jc w:val="both"/>
        <w:rPr>
          <w:rFonts w:ascii="Arial" w:eastAsia="Times New Roman" w:hAnsi="Arial" w:cs="Arial"/>
          <w:lang w:val="sr-Cyrl-RS" w:eastAsia="en-GB"/>
        </w:rPr>
      </w:pPr>
      <w:r>
        <w:rPr>
          <w:rFonts w:ascii="Arial" w:eastAsia="Times New Roman" w:hAnsi="Arial" w:cs="Arial"/>
          <w:lang w:val="sr-Cyrl-RS" w:eastAsia="en-GB"/>
        </w:rPr>
        <w:t>Део средстава за спровођење овог закона обезбедиће се кроз одговарајуће измене и допуне Правилника о тарифи Комисије</w:t>
      </w:r>
      <w:r w:rsidR="008A6A72">
        <w:rPr>
          <w:rFonts w:ascii="Arial" w:eastAsia="Times New Roman" w:hAnsi="Arial" w:cs="Arial"/>
          <w:lang w:val="sr-Latn-RS" w:eastAsia="en-GB"/>
        </w:rPr>
        <w:t xml:space="preserve"> </w:t>
      </w:r>
      <w:r w:rsidR="008A6A72">
        <w:rPr>
          <w:rFonts w:ascii="Arial" w:eastAsia="Times New Roman" w:hAnsi="Arial" w:cs="Arial"/>
          <w:lang w:val="sr-Cyrl-RS" w:eastAsia="en-GB"/>
        </w:rPr>
        <w:t>за хартије од вредности</w:t>
      </w:r>
      <w:r>
        <w:rPr>
          <w:rFonts w:ascii="Arial" w:eastAsia="Times New Roman" w:hAnsi="Arial" w:cs="Arial"/>
          <w:lang w:val="sr-Cyrl-RS" w:eastAsia="en-GB"/>
        </w:rPr>
        <w:t>.</w:t>
      </w:r>
    </w:p>
    <w:p w14:paraId="3EEC9B37" w14:textId="77777777" w:rsidR="00B02451" w:rsidRDefault="00B02451" w:rsidP="00B02451">
      <w:pPr>
        <w:spacing w:after="120" w:line="240" w:lineRule="auto"/>
        <w:ind w:firstLine="284"/>
        <w:jc w:val="both"/>
        <w:rPr>
          <w:rFonts w:ascii="Arial" w:eastAsia="Times New Roman" w:hAnsi="Arial" w:cs="Arial"/>
          <w:b/>
          <w:lang w:val="sr-Cyrl-RS" w:eastAsia="en-GB"/>
        </w:rPr>
      </w:pPr>
      <w:r w:rsidRPr="00363BCE">
        <w:rPr>
          <w:rFonts w:ascii="Arial" w:eastAsia="Times New Roman" w:hAnsi="Arial" w:cs="Arial"/>
          <w:b/>
          <w:lang w:val="sr-Cyrl-RS" w:eastAsia="en-GB"/>
        </w:rPr>
        <w:t xml:space="preserve">V. </w:t>
      </w:r>
      <w:r w:rsidRPr="00A94F81">
        <w:rPr>
          <w:rFonts w:ascii="Arial" w:eastAsia="Times New Roman" w:hAnsi="Arial" w:cs="Arial"/>
          <w:b/>
          <w:lang w:val="sr-Cyrl-RS" w:eastAsia="en-GB"/>
        </w:rPr>
        <w:t>АНАЛИЗА ЕФЕКАТА ЗАКОНА</w:t>
      </w:r>
      <w:r w:rsidRPr="00A94F81" w:rsidDel="00A94F81">
        <w:rPr>
          <w:rFonts w:ascii="Arial" w:eastAsia="Times New Roman" w:hAnsi="Arial" w:cs="Arial"/>
          <w:b/>
          <w:lang w:val="sr-Cyrl-RS" w:eastAsia="en-GB"/>
        </w:rPr>
        <w:t xml:space="preserve"> </w:t>
      </w:r>
    </w:p>
    <w:p w14:paraId="160B52D1" w14:textId="77777777" w:rsidR="00B02451" w:rsidRPr="00F5709F" w:rsidRDefault="00B02451" w:rsidP="00B02451">
      <w:pPr>
        <w:pStyle w:val="ListParagraph"/>
        <w:numPr>
          <w:ilvl w:val="0"/>
          <w:numId w:val="7"/>
        </w:numPr>
        <w:spacing w:after="120"/>
        <w:ind w:left="0" w:firstLine="284"/>
        <w:jc w:val="both"/>
        <w:rPr>
          <w:rFonts w:ascii="Arial" w:eastAsia="Calibri" w:hAnsi="Arial" w:cs="Arial"/>
          <w:b/>
          <w:bCs/>
          <w:lang w:val="sr-Cyrl-RS"/>
        </w:rPr>
      </w:pPr>
      <w:r w:rsidRPr="009D518F">
        <w:rPr>
          <w:rFonts w:ascii="Arial" w:eastAsia="Calibri" w:hAnsi="Arial" w:cs="Arial"/>
          <w:b/>
          <w:bCs/>
          <w:sz w:val="22"/>
          <w:szCs w:val="22"/>
          <w:lang w:val="sr-Cyrl-RS"/>
        </w:rPr>
        <w:t>КЉУЧНА ПИТАЊА ЗА АНАЛИЗУ ПОСТОЈЕЋЕГ СТАЊА И ПРАВИЛНО ДЕФИНИСАЊЕ ПРОМЕНЕ КОЈА СЕ ПРЕДЛАЖЕ</w:t>
      </w:r>
    </w:p>
    <w:p w14:paraId="4B74DA7E" w14:textId="77777777" w:rsidR="00B02451" w:rsidRPr="00D31AB4" w:rsidRDefault="00B02451" w:rsidP="00B02451">
      <w:pPr>
        <w:spacing w:after="120" w:line="240" w:lineRule="auto"/>
        <w:ind w:firstLine="284"/>
        <w:jc w:val="both"/>
        <w:rPr>
          <w:rFonts w:ascii="Arial" w:eastAsia="Calibri" w:hAnsi="Arial" w:cs="Arial"/>
          <w:b/>
          <w:bCs/>
          <w:lang w:val="sr-Cyrl-RS"/>
        </w:rPr>
      </w:pPr>
      <w:r w:rsidRPr="00D31AB4">
        <w:rPr>
          <w:rFonts w:ascii="Arial" w:eastAsia="Calibri" w:hAnsi="Arial" w:cs="Arial"/>
          <w:b/>
          <w:bCs/>
          <w:lang w:val="sr-Cyrl-RS"/>
        </w:rPr>
        <w:t xml:space="preserve">Који </w:t>
      </w:r>
      <w:r w:rsidRPr="00D31AB4">
        <w:rPr>
          <w:rFonts w:ascii="Arial" w:eastAsia="Times New Roman" w:hAnsi="Arial" w:cs="Arial"/>
          <w:b/>
          <w:lang w:val="sr-Cyrl-RS" w:eastAsia="en-GB"/>
        </w:rPr>
        <w:t>показатељи</w:t>
      </w:r>
      <w:r w:rsidRPr="00D31AB4">
        <w:rPr>
          <w:rFonts w:ascii="Arial" w:eastAsia="Calibri" w:hAnsi="Arial" w:cs="Arial"/>
          <w:b/>
          <w:bCs/>
          <w:lang w:val="sr-Cyrl-RS"/>
        </w:rPr>
        <w:t xml:space="preserve"> се прате у области, који су разлози због којих се ови показатељи прате и које су њихове вредности?</w:t>
      </w:r>
    </w:p>
    <w:p w14:paraId="5CEEE0F3"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 xml:space="preserve">Узимајући у обзир увођење нових института и могућности за ИКТ индустрију Републике Србије, </w:t>
      </w:r>
      <w:r w:rsidRPr="00D31AB4">
        <w:rPr>
          <w:rFonts w:ascii="Arial" w:eastAsia="Times New Roman" w:hAnsi="Arial" w:cs="Arial"/>
          <w:lang w:val="sr-Cyrl-RS" w:eastAsia="en-GB"/>
        </w:rPr>
        <w:t>показатељи</w:t>
      </w:r>
      <w:r w:rsidRPr="00D31AB4">
        <w:rPr>
          <w:rFonts w:ascii="Arial" w:eastAsia="Calibri" w:hAnsi="Arial" w:cs="Arial"/>
          <w:lang w:val="sr-Cyrl-RS"/>
        </w:rPr>
        <w:t xml:space="preserve"> у овој области односиће се на следеће: </w:t>
      </w:r>
    </w:p>
    <w:p w14:paraId="5338A790" w14:textId="77777777" w:rsidR="00B02451" w:rsidRPr="003B7ED2" w:rsidRDefault="00B02451" w:rsidP="00B02451">
      <w:pPr>
        <w:spacing w:after="120" w:line="240" w:lineRule="auto"/>
        <w:ind w:firstLine="284"/>
        <w:jc w:val="both"/>
        <w:rPr>
          <w:rFonts w:ascii="Arial" w:eastAsia="Calibri" w:hAnsi="Arial" w:cs="Arial"/>
          <w:lang w:val="sr-Cyrl-RS"/>
        </w:rPr>
      </w:pPr>
      <w:r w:rsidRPr="003B7ED2">
        <w:rPr>
          <w:rFonts w:ascii="Arial" w:eastAsia="Calibri" w:hAnsi="Arial" w:cs="Arial"/>
          <w:lang w:val="sr-Cyrl-RS"/>
        </w:rPr>
        <w:t xml:space="preserve">Број издатих белих папира у року од три године од ступања прописа на снагу; </w:t>
      </w:r>
    </w:p>
    <w:p w14:paraId="3F811E9F" w14:textId="77777777" w:rsidR="00B02451" w:rsidRPr="003B7ED2" w:rsidRDefault="00B02451" w:rsidP="00B02451">
      <w:pPr>
        <w:spacing w:after="120" w:line="240" w:lineRule="auto"/>
        <w:ind w:firstLine="284"/>
        <w:jc w:val="both"/>
        <w:rPr>
          <w:rFonts w:ascii="Arial" w:eastAsia="Calibri" w:hAnsi="Arial" w:cs="Arial"/>
          <w:lang w:val="sr-Cyrl-RS"/>
        </w:rPr>
      </w:pPr>
      <w:r w:rsidRPr="003B7ED2">
        <w:rPr>
          <w:rFonts w:ascii="Arial" w:eastAsia="Calibri" w:hAnsi="Arial" w:cs="Arial"/>
          <w:lang w:val="sr-Cyrl-RS"/>
        </w:rPr>
        <w:t xml:space="preserve">Број издатих дозвола за пружање услуга повезаних с дигиталном имовином у року од три године од ступања прописа на снагу; </w:t>
      </w:r>
    </w:p>
    <w:p w14:paraId="57809566" w14:textId="77777777" w:rsidR="00B02451" w:rsidRPr="003B7ED2" w:rsidRDefault="00B02451" w:rsidP="00B02451">
      <w:pPr>
        <w:spacing w:after="120" w:line="240" w:lineRule="auto"/>
        <w:ind w:firstLine="284"/>
        <w:jc w:val="both"/>
        <w:rPr>
          <w:rFonts w:ascii="Arial" w:eastAsia="Calibri" w:hAnsi="Arial" w:cs="Arial"/>
          <w:lang w:val="sr-Cyrl-RS"/>
        </w:rPr>
      </w:pPr>
      <w:r w:rsidRPr="003B7ED2">
        <w:rPr>
          <w:rFonts w:ascii="Arial" w:eastAsia="Calibri" w:hAnsi="Arial" w:cs="Arial"/>
          <w:lang w:val="sr-Cyrl-RS"/>
        </w:rPr>
        <w:t xml:space="preserve">Раст броја привредних друштава чија је делатност пружање услуга повезаних с дигиталном имовином у року од три године од ступања прописа на снагу. </w:t>
      </w:r>
    </w:p>
    <w:p w14:paraId="7AF04983" w14:textId="77777777" w:rsidR="00B02451" w:rsidRPr="003B7ED2" w:rsidRDefault="00B02451" w:rsidP="00B02451">
      <w:pPr>
        <w:spacing w:after="120" w:line="240" w:lineRule="auto"/>
        <w:ind w:firstLine="284"/>
        <w:jc w:val="both"/>
        <w:rPr>
          <w:rFonts w:ascii="Arial" w:eastAsia="Calibri" w:hAnsi="Arial" w:cs="Arial"/>
          <w:lang w:val="sr-Cyrl-RS"/>
        </w:rPr>
      </w:pPr>
      <w:r w:rsidRPr="003B7ED2">
        <w:rPr>
          <w:rFonts w:ascii="Arial" w:eastAsia="Calibri" w:hAnsi="Arial" w:cs="Arial"/>
          <w:lang w:val="sr-Cyrl-RS"/>
        </w:rPr>
        <w:t xml:space="preserve">Извор провере чине евиденције институција надлежних за спровођење предметног прописа – Комисија за хартије од вредности и Народна банка Србије. Базна вредност за наведене показатеље је 0. </w:t>
      </w:r>
    </w:p>
    <w:p w14:paraId="6F411029" w14:textId="77777777" w:rsidR="00B02451" w:rsidRPr="003B7ED2" w:rsidRDefault="00B02451" w:rsidP="00B02451">
      <w:pPr>
        <w:spacing w:after="120" w:line="240" w:lineRule="auto"/>
        <w:ind w:firstLine="284"/>
        <w:jc w:val="both"/>
        <w:rPr>
          <w:rFonts w:ascii="Arial" w:eastAsia="Calibri" w:hAnsi="Arial" w:cs="Arial"/>
          <w:lang w:val="sr-Cyrl-RS"/>
        </w:rPr>
      </w:pPr>
      <w:r w:rsidRPr="003B7ED2">
        <w:rPr>
          <w:rFonts w:ascii="Arial" w:eastAsia="Calibri" w:hAnsi="Arial" w:cs="Arial"/>
          <w:lang w:val="sr-Cyrl-RS"/>
        </w:rPr>
        <w:t>Увођењем института као што је бели папир и лиценци за обављање делатности из области дигиталне имовине, Република Србија регулише и унапређује оквире пословања привредних друштва у оквиру дигиталне имовине. Бели папир, као такав, представља својеврстан „проспект“ у циљу издавања дигиталне имовине, са чијом садржином инвеститор може да упозна предности и ризике дигиталне имовине која се издаје као и више информација о технологији као и лицима која су учестовала у дизајнирању дигиталне имовине. Број издатих белих папира би представљао јасан показатељ броја новостворених врста дигиталне имовине у Републици Србији и тиме би се дао јасан одговор на питање да ли предметни пропис ствара повоље услове за развој такве имовине у Републици Србији и да ли привредна друштва која се баве деталтношћу из област дигиталне имовине имају подстрека да развијају нова технолошка решења у виду виртуелних валута и дигиталних токена. Са друге стране, број издатих лиценци би указао на јасан број привредних друштава који се баве облашћу дигиталне имовине и да ли је та област у повоју у Републици Србији кроз праћење годишњих индикатора. Посредно, анализирајући привредна друштва која нису новооснована, а која су доставила захтев за издавање предметне дозволе, Република Србија биће у могућности да има у увид број привредних друштава која су се потенцијално бавила овом облашћу у сивој зони.</w:t>
      </w:r>
    </w:p>
    <w:p w14:paraId="2E15F28D" w14:textId="77777777" w:rsidR="00B02451" w:rsidRPr="003B7ED2" w:rsidRDefault="00B02451" w:rsidP="00B02451">
      <w:pPr>
        <w:spacing w:after="120" w:line="240" w:lineRule="auto"/>
        <w:ind w:firstLine="284"/>
        <w:jc w:val="both"/>
        <w:rPr>
          <w:rFonts w:ascii="Arial" w:eastAsia="Calibri" w:hAnsi="Arial" w:cs="Arial"/>
          <w:lang w:val="sr-Cyrl-RS"/>
        </w:rPr>
      </w:pPr>
      <w:r w:rsidRPr="003B7ED2">
        <w:rPr>
          <w:rFonts w:ascii="Arial" w:eastAsia="Calibri" w:hAnsi="Arial" w:cs="Arial"/>
          <w:lang w:val="sr-Cyrl-RS"/>
        </w:rPr>
        <w:t xml:space="preserve">Сходно увођењу новог системског закона од интереса Републике Србије је да прати квантитативне показатеље за претходно наведене тачке и да прати да ли изабрана опција подстиче раст ИКТ индустрије у области дигиталне имовине. </w:t>
      </w:r>
    </w:p>
    <w:p w14:paraId="1B06D63A" w14:textId="77777777" w:rsidR="00B02451" w:rsidRPr="00D31AB4" w:rsidRDefault="00B02451" w:rsidP="00B02451">
      <w:pPr>
        <w:spacing w:after="120" w:line="240" w:lineRule="auto"/>
        <w:ind w:firstLine="284"/>
        <w:jc w:val="both"/>
        <w:rPr>
          <w:rFonts w:ascii="Arial" w:eastAsia="Calibri" w:hAnsi="Arial" w:cs="Arial"/>
          <w:b/>
          <w:bCs/>
          <w:lang w:val="sr-Cyrl-RS"/>
        </w:rPr>
      </w:pPr>
      <w:r w:rsidRPr="00D31AB4">
        <w:rPr>
          <w:rFonts w:ascii="Arial" w:eastAsia="Calibri" w:hAnsi="Arial" w:cs="Arial"/>
          <w:b/>
          <w:bCs/>
          <w:lang w:val="sr-Cyrl-RS"/>
        </w:rPr>
        <w:t xml:space="preserve">Да ли се у </w:t>
      </w:r>
      <w:r w:rsidRPr="00D31AB4">
        <w:rPr>
          <w:rFonts w:ascii="Arial" w:eastAsia="Times New Roman" w:hAnsi="Arial" w:cs="Arial"/>
          <w:b/>
          <w:lang w:val="sr-Cyrl-RS" w:eastAsia="en-GB"/>
        </w:rPr>
        <w:t>предметној</w:t>
      </w:r>
      <w:r w:rsidRPr="00D31AB4">
        <w:rPr>
          <w:rFonts w:ascii="Arial" w:eastAsia="Calibri" w:hAnsi="Arial" w:cs="Arial"/>
          <w:b/>
          <w:bCs/>
          <w:lang w:val="sr-Cyrl-RS"/>
        </w:rPr>
        <w:t xml:space="preserve">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70554217" w14:textId="77777777" w:rsidR="00B02451"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Регулатива у овој области је у светским оквирима тек у развоју, као и на нивоу Европске уније („</w:t>
      </w:r>
      <w:r w:rsidRPr="00D31AB4">
        <w:rPr>
          <w:rFonts w:ascii="Arial" w:eastAsia="Calibri" w:hAnsi="Arial" w:cs="Arial"/>
          <w:b/>
          <w:bCs/>
          <w:lang w:val="sr-Cyrl-RS"/>
        </w:rPr>
        <w:t>ЕУ</w:t>
      </w:r>
      <w:r w:rsidRPr="00D31AB4">
        <w:rPr>
          <w:rFonts w:ascii="Arial" w:eastAsia="Calibri" w:hAnsi="Arial" w:cs="Arial"/>
          <w:lang w:val="sr-Cyrl-RS"/>
        </w:rPr>
        <w:t xml:space="preserve">“). Република Србија препознала је глобалне трендове и следећи примере појединих јурисдикција, као </w:t>
      </w:r>
      <w:r w:rsidRPr="00D31AB4">
        <w:rPr>
          <w:rFonts w:ascii="Arial" w:eastAsia="Times New Roman" w:hAnsi="Arial" w:cs="Arial"/>
          <w:lang w:val="sr-Cyrl-RS" w:eastAsia="en-GB"/>
        </w:rPr>
        <w:t>нпр</w:t>
      </w:r>
      <w:r w:rsidRPr="00D31AB4">
        <w:rPr>
          <w:rFonts w:ascii="Arial" w:eastAsia="Calibri" w:hAnsi="Arial" w:cs="Arial"/>
          <w:lang w:val="sr-Cyrl-RS"/>
        </w:rPr>
        <w:t>. Француске и Малте, одлучила да на системски начин приступи регулативи области кроз доношење закона. Документи јавних политика из поменутих разлога у Републици Србији нису још увек дали темеље за даљу разраду ове области, али у експозеу председнице Владе 2020. године најављено је доношење овог прописа: „Посебан фокус ћемо ставити на секторе у којима већ постоји јака основа и који су препознати на глобалном нивоу. Један од примера је усвајање подстицајног, развојног и глобално конкурентног Закона о дигиталној имовини, чије усвајање очекујемо до краја 2020. године. Његовим усвајањем очекујемо још бржи раст домаћих стартапа у области „blockchain“ технологије, као и лакше финансирање иновативних идеја.“</w:t>
      </w:r>
      <w:r w:rsidRPr="00D31AB4">
        <w:rPr>
          <w:rFonts w:ascii="Arial" w:eastAsia="Calibri" w:hAnsi="Arial" w:cs="Arial"/>
          <w:vertAlign w:val="superscript"/>
          <w:lang w:val="sr-Cyrl-RS"/>
        </w:rPr>
        <w:t xml:space="preserve"> </w:t>
      </w:r>
      <w:r w:rsidRPr="00D31AB4">
        <w:rPr>
          <w:rFonts w:ascii="Arial" w:eastAsia="Calibri" w:hAnsi="Arial" w:cs="Arial"/>
          <w:vertAlign w:val="superscript"/>
          <w:lang w:val="sr-Cyrl-RS"/>
        </w:rPr>
        <w:footnoteReference w:id="9"/>
      </w:r>
      <w:r>
        <w:rPr>
          <w:rFonts w:ascii="Arial" w:eastAsia="Calibri" w:hAnsi="Arial" w:cs="Arial"/>
          <w:vertAlign w:val="superscript"/>
          <w:lang w:val="sr-Cyrl-RS"/>
        </w:rPr>
        <w:t xml:space="preserve"> </w:t>
      </w:r>
    </w:p>
    <w:p w14:paraId="11D55017" w14:textId="77777777" w:rsidR="00B02451" w:rsidRPr="00D6083C" w:rsidRDefault="00B02451" w:rsidP="00B02451">
      <w:pPr>
        <w:spacing w:after="120" w:line="240" w:lineRule="auto"/>
        <w:ind w:firstLine="284"/>
        <w:jc w:val="both"/>
        <w:rPr>
          <w:rFonts w:ascii="Arial" w:eastAsia="Calibri" w:hAnsi="Arial" w:cs="Arial"/>
          <w:lang w:val="sr-Cyrl-RS"/>
        </w:rPr>
      </w:pPr>
      <w:r>
        <w:rPr>
          <w:rFonts w:ascii="Arial" w:eastAsia="Calibri" w:hAnsi="Arial" w:cs="Arial"/>
          <w:lang w:val="sr-Cyrl-RS"/>
        </w:rPr>
        <w:t xml:space="preserve">У овом тренутку </w:t>
      </w:r>
      <w:r w:rsidRPr="000C3574">
        <w:rPr>
          <w:rFonts w:ascii="Arial" w:eastAsia="Times New Roman" w:hAnsi="Arial" w:cs="Arial"/>
          <w:lang w:val="sr-Cyrl-RS" w:eastAsia="en-GB"/>
        </w:rPr>
        <w:t>дигитална имовина</w:t>
      </w:r>
      <w:r>
        <w:rPr>
          <w:rFonts w:ascii="Arial" w:eastAsia="Times New Roman" w:hAnsi="Arial" w:cs="Arial"/>
          <w:lang w:val="sr-Cyrl-RS" w:eastAsia="en-GB"/>
        </w:rPr>
        <w:t xml:space="preserve"> (и то пре свега тзв. виртуелне валуте)</w:t>
      </w:r>
      <w:r w:rsidRPr="000C3574">
        <w:rPr>
          <w:rFonts w:ascii="Arial" w:eastAsia="Times New Roman" w:hAnsi="Arial" w:cs="Arial"/>
          <w:lang w:val="sr-Cyrl-RS" w:eastAsia="en-GB"/>
        </w:rPr>
        <w:t xml:space="preserve"> је </w:t>
      </w:r>
      <w:r>
        <w:rPr>
          <w:rFonts w:ascii="Arial" w:eastAsia="Times New Roman" w:hAnsi="Arial" w:cs="Arial"/>
          <w:lang w:val="sr-Cyrl-RS" w:eastAsia="en-GB"/>
        </w:rPr>
        <w:t xml:space="preserve">уређена изричито само Законом </w:t>
      </w:r>
      <w:r>
        <w:rPr>
          <w:rFonts w:ascii="Arial" w:eastAsia="Times New Roman" w:hAnsi="Arial" w:cs="Arial"/>
          <w:lang w:val="sr-Latn-RS" w:eastAsia="en-GB"/>
        </w:rPr>
        <w:t xml:space="preserve">o </w:t>
      </w:r>
      <w:r>
        <w:rPr>
          <w:rFonts w:ascii="Arial" w:eastAsia="Times New Roman" w:hAnsi="Arial" w:cs="Arial"/>
          <w:lang w:val="sr-Cyrl-RS" w:eastAsia="en-GB"/>
        </w:rPr>
        <w:t>спречавању прања новца и финансирања тероризма („Службени гласник РС“, бр. 113/2017 и 91/2019), и то искључиво ради спречавања да криминалци и њихове групе злоупотребљавају виртуелне валуте у својим противправним активностима.</w:t>
      </w:r>
    </w:p>
    <w:p w14:paraId="3F6E2CD7" w14:textId="77777777" w:rsidR="00B02451" w:rsidRPr="00D31AB4" w:rsidRDefault="00B02451" w:rsidP="00B02451">
      <w:pPr>
        <w:spacing w:after="120" w:line="240" w:lineRule="auto"/>
        <w:ind w:firstLine="284"/>
        <w:jc w:val="both"/>
        <w:rPr>
          <w:rFonts w:ascii="Arial" w:eastAsia="Calibri" w:hAnsi="Arial" w:cs="Arial"/>
          <w:b/>
          <w:bCs/>
          <w:lang w:val="sr-Cyrl-RS"/>
        </w:rPr>
      </w:pPr>
      <w:r w:rsidRPr="00D31AB4">
        <w:rPr>
          <w:rFonts w:ascii="Arial" w:eastAsia="Calibri" w:hAnsi="Arial" w:cs="Arial"/>
          <w:b/>
          <w:bCs/>
          <w:lang w:val="sr-Cyrl-RS"/>
        </w:rPr>
        <w:t xml:space="preserve">Који су важећи прописи и документи јавних политика од значаја за промену која се предлаже и у </w:t>
      </w:r>
      <w:r w:rsidRPr="00D31AB4">
        <w:rPr>
          <w:rFonts w:ascii="Arial" w:eastAsia="Times New Roman" w:hAnsi="Arial" w:cs="Arial"/>
          <w:b/>
          <w:lang w:val="sr-Cyrl-RS" w:eastAsia="en-GB"/>
        </w:rPr>
        <w:t>чему</w:t>
      </w:r>
      <w:r w:rsidRPr="00D31AB4">
        <w:rPr>
          <w:rFonts w:ascii="Arial" w:eastAsia="Calibri" w:hAnsi="Arial" w:cs="Arial"/>
          <w:b/>
          <w:bCs/>
          <w:lang w:val="sr-Cyrl-RS"/>
        </w:rPr>
        <w:t xml:space="preserve"> се тај значај огледа?</w:t>
      </w:r>
    </w:p>
    <w:p w14:paraId="00BB0D93" w14:textId="77777777" w:rsidR="00B02451" w:rsidRPr="00D31AB4" w:rsidRDefault="00B02451" w:rsidP="00B02451">
      <w:pPr>
        <w:spacing w:after="120" w:line="240" w:lineRule="auto"/>
        <w:ind w:firstLine="284"/>
        <w:jc w:val="both"/>
        <w:rPr>
          <w:rFonts w:ascii="Arial" w:eastAsia="Times New Roman" w:hAnsi="Arial" w:cs="Arial"/>
          <w:lang w:val="sr-Cyrl-RS" w:eastAsia="en-GB"/>
        </w:rPr>
      </w:pPr>
      <w:r w:rsidRPr="00D31AB4">
        <w:rPr>
          <w:rFonts w:ascii="Arial" w:eastAsia="Calibri" w:hAnsi="Arial" w:cs="Arial"/>
          <w:lang w:val="sr-Cyrl-RS"/>
        </w:rPr>
        <w:t xml:space="preserve">Доношењем предметног закона, Република Србија би постала нови члан клуба држава која су пионири у стварању регулаторног оквира за област дигиталне имовине, и не само да би тиме обезбедила јасне оквире и правну сигурност за инвеститоре и кориснике дигиталне имовине, него би и послала сигнал свету да Србија постаје држава </w:t>
      </w:r>
      <w:r w:rsidRPr="00D31AB4">
        <w:rPr>
          <w:rFonts w:ascii="Arial" w:eastAsia="Calibri" w:hAnsi="Arial" w:cs="Arial"/>
          <w:i/>
          <w:iCs/>
          <w:lang w:val="sr-Latn-RS"/>
        </w:rPr>
        <w:t>fintech</w:t>
      </w:r>
      <w:r w:rsidRPr="00D31AB4">
        <w:rPr>
          <w:rFonts w:ascii="Arial" w:eastAsia="Calibri" w:hAnsi="Arial" w:cs="Arial"/>
          <w:lang w:val="sr-Cyrl-RS"/>
        </w:rPr>
        <w:t xml:space="preserve">. Министар финансија Синиша </w:t>
      </w:r>
      <w:r w:rsidRPr="00D31AB4">
        <w:rPr>
          <w:rFonts w:ascii="Arial" w:eastAsia="Times New Roman" w:hAnsi="Arial" w:cs="Arial"/>
          <w:lang w:val="sr-Cyrl-RS" w:eastAsia="en-GB"/>
        </w:rPr>
        <w:t>Мали  јасно је (и почетком 2020. године) указао да „Србији (је) потребно да буде земља која омогућује разне облике финансирања, па је неопходно и да се прати модернизација финансијских деривата и инст</w:t>
      </w:r>
      <w:r>
        <w:rPr>
          <w:rFonts w:ascii="Arial" w:eastAsia="Times New Roman" w:hAnsi="Arial" w:cs="Arial"/>
          <w:lang w:val="sr-Cyrl-RS" w:eastAsia="en-GB"/>
        </w:rPr>
        <w:t>р</w:t>
      </w:r>
      <w:r w:rsidRPr="00D31AB4">
        <w:rPr>
          <w:rFonts w:ascii="Arial" w:eastAsia="Times New Roman" w:hAnsi="Arial" w:cs="Arial"/>
          <w:lang w:val="sr-Cyrl-RS" w:eastAsia="en-GB"/>
        </w:rPr>
        <w:t>умената плаћања, што управо представљају криптовалуте и блокчејн технологија“.</w:t>
      </w:r>
    </w:p>
    <w:p w14:paraId="23046F3C" w14:textId="77777777" w:rsidR="00B02451" w:rsidRPr="00D31AB4" w:rsidRDefault="00B02451" w:rsidP="00B02451">
      <w:pPr>
        <w:spacing w:after="120" w:line="240" w:lineRule="auto"/>
        <w:ind w:firstLine="284"/>
        <w:jc w:val="both"/>
        <w:rPr>
          <w:rFonts w:ascii="Arial" w:eastAsia="Times New Roman" w:hAnsi="Arial" w:cs="Arial"/>
          <w:lang w:val="sr-Cyrl-RS" w:eastAsia="en-GB"/>
        </w:rPr>
      </w:pPr>
      <w:r w:rsidRPr="00D31AB4">
        <w:rPr>
          <w:rFonts w:ascii="Arial" w:eastAsia="Times New Roman" w:hAnsi="Arial" w:cs="Arial"/>
          <w:lang w:val="sr-Cyrl-RS" w:eastAsia="en-GB"/>
        </w:rPr>
        <w:t>Превасходни циљ доношења овог закона је пружање привредницима већих могућности у пословању, како би лакше финансирали своје иновативне идеје, унапредили ликвидност и укључили се у тржиште дигиталне имовине чија се глобална вредност тренутно процењује на више од 300 милијарди долара, упркос свим изазовима са којима се данас светска економија суочава.</w:t>
      </w:r>
    </w:p>
    <w:p w14:paraId="7C2C186D"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Times New Roman" w:hAnsi="Arial" w:cs="Arial"/>
          <w:lang w:val="sr-Cyrl-RS" w:eastAsia="en-GB"/>
        </w:rPr>
        <w:t>Република Србија препозната</w:t>
      </w:r>
      <w:r w:rsidRPr="00D31AB4">
        <w:rPr>
          <w:rFonts w:ascii="Arial" w:eastAsia="Calibri" w:hAnsi="Arial" w:cs="Arial"/>
          <w:lang w:val="sr-Cyrl-RS"/>
        </w:rPr>
        <w:t xml:space="preserve"> је као земља технолошког развоја од стране водећих светских издања као што је британски </w:t>
      </w:r>
      <w:r w:rsidRPr="00D31AB4">
        <w:rPr>
          <w:rFonts w:ascii="Arial" w:eastAsia="Calibri" w:hAnsi="Arial" w:cs="Arial"/>
          <w:i/>
          <w:iCs/>
          <w:lang w:val="sr-Cyrl-RS"/>
        </w:rPr>
        <w:t>The Economist</w:t>
      </w:r>
      <w:r w:rsidRPr="00D31AB4">
        <w:rPr>
          <w:rFonts w:ascii="Arial" w:eastAsia="Calibri" w:hAnsi="Arial" w:cs="Arial"/>
          <w:lang w:val="sr-Cyrl-RS"/>
        </w:rPr>
        <w:t>, а израдом закона о дигиталној имовини, Република Србија шаље јасан сигнал да наставља своју лидерску позицију у југоисточној Европи у финансијским технологијама (</w:t>
      </w:r>
      <w:r w:rsidRPr="00D31AB4">
        <w:rPr>
          <w:rFonts w:ascii="Arial" w:eastAsia="Calibri" w:hAnsi="Arial" w:cs="Arial"/>
          <w:i/>
          <w:iCs/>
          <w:lang w:val="sr-Cyrl-RS"/>
        </w:rPr>
        <w:t>Fintech</w:t>
      </w:r>
      <w:r w:rsidRPr="00D31AB4">
        <w:rPr>
          <w:rFonts w:ascii="Arial" w:eastAsia="Calibri" w:hAnsi="Arial" w:cs="Arial"/>
          <w:lang w:val="sr-Cyrl-RS"/>
        </w:rPr>
        <w:t>) и дигитализацији услуга у корист грађана Републике Србије и њене привреде.</w:t>
      </w:r>
    </w:p>
    <w:p w14:paraId="42B20BD1" w14:textId="77777777" w:rsidR="00B02451" w:rsidRPr="00D31AB4" w:rsidRDefault="00B02451" w:rsidP="00B02451">
      <w:pPr>
        <w:spacing w:after="120" w:line="240" w:lineRule="auto"/>
        <w:ind w:firstLine="284"/>
        <w:jc w:val="both"/>
        <w:rPr>
          <w:rFonts w:ascii="Arial" w:eastAsia="Calibri" w:hAnsi="Arial" w:cs="Arial"/>
          <w:b/>
          <w:bCs/>
          <w:lang w:val="sr-Cyrl-RS"/>
        </w:rPr>
      </w:pPr>
      <w:r w:rsidRPr="00D31AB4">
        <w:rPr>
          <w:rFonts w:ascii="Arial" w:eastAsia="Calibri" w:hAnsi="Arial" w:cs="Arial"/>
          <w:b/>
          <w:bCs/>
          <w:lang w:val="sr-Cyrl-RS"/>
        </w:rPr>
        <w:t>Да ли су уочени проблеми у области и на кога се они односе? Представити узроке и последице проблема.</w:t>
      </w:r>
    </w:p>
    <w:p w14:paraId="437C16AF"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Доношењем новог закона, привредници ће имати на располагању више иновативних могућности за развој свог пословања, као што је издавање инвестиционих токена у циљу прикупљања капитала или покретања платформи за размену дигиталне имовине.</w:t>
      </w:r>
    </w:p>
    <w:p w14:paraId="0A7F158A"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Усвајањем закона о дигиталној имовини Република Србија постаје чланица малобројног клуба најиновативнијих земаља света које су препознале синергију нових технологија са сектором финансијских услуга, и које су одлучиле да такву сингерију подрже и унапреде кроз законодавни оквир, истовремено обезбеђујући ефикасну заштиту инвеститора, интегритет финансијског тржишта и финансијску стабилност земље.</w:t>
      </w:r>
    </w:p>
    <w:p w14:paraId="4869FA11"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 xml:space="preserve">Доношење закона представљало би крупан корак ка повећању правне сигурности, развоју дигиталних технологија и конкурентности српске привреде на глобалној сцени. Ово је нарочито важно у контексту ситуације са корона вирусом која је само убрзала свеопшту дигитализацију друштва и пословања, а у којој важно место има и дигитална имовина. </w:t>
      </w:r>
    </w:p>
    <w:p w14:paraId="24AB3B17"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До сада привреда (али ни физичка лица) нису имала никак</w:t>
      </w:r>
      <w:r>
        <w:rPr>
          <w:rFonts w:ascii="Arial" w:eastAsia="Calibri" w:hAnsi="Arial" w:cs="Arial"/>
          <w:lang w:val="sr-Cyrl-RS"/>
        </w:rPr>
        <w:t>а</w:t>
      </w:r>
      <w:r w:rsidRPr="00D31AB4">
        <w:rPr>
          <w:rFonts w:ascii="Arial" w:eastAsia="Calibri" w:hAnsi="Arial" w:cs="Arial"/>
          <w:lang w:val="sr-Cyrl-RS"/>
        </w:rPr>
        <w:t>в оквир за пословање дигиталном имовином па су последице биле: повећана правна несигурност, избегавање плаћања пореских обавеза, пословање у сивој зони итд. Актери на трж</w:t>
      </w:r>
      <w:r>
        <w:rPr>
          <w:rFonts w:ascii="Arial" w:eastAsia="Calibri" w:hAnsi="Arial" w:cs="Arial"/>
          <w:lang w:val="sr-Cyrl-RS"/>
        </w:rPr>
        <w:t>и</w:t>
      </w:r>
      <w:r w:rsidRPr="00D31AB4">
        <w:rPr>
          <w:rFonts w:ascii="Arial" w:eastAsia="Calibri" w:hAnsi="Arial" w:cs="Arial"/>
          <w:lang w:val="sr-Cyrl-RS"/>
        </w:rPr>
        <w:t xml:space="preserve">шту су до сада, избегавајући неуређено локално тржиште, пријављивали пословне активности на страним тржиштима, што је даље проузроковало неоправдан излив великог дела прихода из Републике Србије. </w:t>
      </w:r>
    </w:p>
    <w:p w14:paraId="58069DD2"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 xml:space="preserve">Даље, локални актери нису мотивисани да развијају нове блокчејн технологије на домаћем тржишту услед правне неизвесности на који начин ће се третирати њихов производ и на који начин ће се наплатити пружене услуге.   </w:t>
      </w:r>
    </w:p>
    <w:p w14:paraId="10E17189" w14:textId="77777777" w:rsidR="00B02451" w:rsidRPr="00D31AB4" w:rsidRDefault="00B02451" w:rsidP="00B02451">
      <w:pPr>
        <w:spacing w:after="120" w:line="240" w:lineRule="auto"/>
        <w:ind w:firstLine="284"/>
        <w:jc w:val="both"/>
        <w:rPr>
          <w:rFonts w:ascii="Arial" w:eastAsia="Calibri" w:hAnsi="Arial" w:cs="Arial"/>
          <w:b/>
          <w:bCs/>
          <w:lang w:val="sr-Cyrl-RS"/>
        </w:rPr>
      </w:pPr>
      <w:r w:rsidRPr="00D31AB4">
        <w:rPr>
          <w:rFonts w:ascii="Arial" w:eastAsia="Calibri" w:hAnsi="Arial" w:cs="Arial"/>
          <w:b/>
          <w:bCs/>
          <w:lang w:val="sr-Cyrl-RS"/>
        </w:rPr>
        <w:t>Која промена се предлаже?</w:t>
      </w:r>
    </w:p>
    <w:p w14:paraId="33CD4BFE" w14:textId="162F9589" w:rsidR="00B02451"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Будући да је дигитализација у Србији процес који је покренут још у претходном мандату председнице Владе, а да је доношење Закона о дигиталној имовини најављено и новим експозеом, а препознајући и притом потребу за системским регулисањем ове области, предложено је доношење закона као првог корака у превазилажењу сит</w:t>
      </w:r>
      <w:r>
        <w:rPr>
          <w:rFonts w:ascii="Arial" w:eastAsia="Calibri" w:hAnsi="Arial" w:cs="Arial"/>
          <w:lang w:val="sr-Cyrl-RS"/>
        </w:rPr>
        <w:t>у</w:t>
      </w:r>
      <w:r w:rsidRPr="00D31AB4">
        <w:rPr>
          <w:rFonts w:ascii="Arial" w:eastAsia="Calibri" w:hAnsi="Arial" w:cs="Arial"/>
          <w:lang w:val="sr-Cyrl-RS"/>
        </w:rPr>
        <w:t xml:space="preserve">ације која тренутно постоји због нерегулисаног оквира са једне стране, и захтева индустрије и привреде да им се олакша пословање у области дигиталне имовине, са друге стране. </w:t>
      </w:r>
      <w:r w:rsidRPr="00D31AB4">
        <w:rPr>
          <w:rFonts w:ascii="Arial" w:eastAsia="Calibri" w:hAnsi="Arial" w:cs="Arial"/>
        </w:rPr>
        <w:t>Ex</w:t>
      </w:r>
      <w:r w:rsidRPr="00D31AB4">
        <w:rPr>
          <w:rFonts w:ascii="Arial" w:eastAsia="Calibri" w:hAnsi="Arial" w:cs="Arial"/>
          <w:lang w:val="sr-Cyrl-RS"/>
        </w:rPr>
        <w:t>-</w:t>
      </w:r>
      <w:r w:rsidRPr="00D31AB4">
        <w:rPr>
          <w:rFonts w:ascii="Arial" w:eastAsia="Calibri" w:hAnsi="Arial" w:cs="Arial"/>
        </w:rPr>
        <w:t>post</w:t>
      </w:r>
      <w:r w:rsidRPr="00D31AB4">
        <w:rPr>
          <w:rFonts w:ascii="Arial" w:eastAsia="Calibri" w:hAnsi="Arial" w:cs="Arial"/>
          <w:lang w:val="sr-Cyrl-RS"/>
        </w:rPr>
        <w:t xml:space="preserve"> анализом ефеката наведеног закона омогућиће се праћење трендова за привреду и индустрију, те ће временом предлагач бити у прилици да на детаљнији начин утврди које додатне проблеме је потребно узети у обзир и како унапредити регулативу, али је важно кренути у цео процес, имајући у виду динамику технолошких промена.  </w:t>
      </w:r>
    </w:p>
    <w:p w14:paraId="3A885820" w14:textId="77777777" w:rsidR="00FF004A" w:rsidRPr="00D31AB4" w:rsidRDefault="00FF004A" w:rsidP="00B02451">
      <w:pPr>
        <w:spacing w:after="120" w:line="240" w:lineRule="auto"/>
        <w:ind w:firstLine="284"/>
        <w:jc w:val="both"/>
        <w:rPr>
          <w:rFonts w:ascii="Arial" w:eastAsia="Calibri" w:hAnsi="Arial" w:cs="Arial"/>
          <w:lang w:val="sr-Cyrl-RS"/>
        </w:rPr>
      </w:pPr>
    </w:p>
    <w:p w14:paraId="65E92417" w14:textId="77777777" w:rsidR="00B02451" w:rsidRPr="00D31AB4" w:rsidRDefault="00B02451" w:rsidP="00B02451">
      <w:pPr>
        <w:spacing w:after="120" w:line="240" w:lineRule="auto"/>
        <w:ind w:firstLine="284"/>
        <w:jc w:val="both"/>
        <w:rPr>
          <w:rFonts w:ascii="Arial" w:eastAsia="Calibri" w:hAnsi="Arial" w:cs="Arial"/>
          <w:b/>
          <w:bCs/>
          <w:lang w:val="sr-Cyrl-RS"/>
        </w:rPr>
      </w:pPr>
      <w:r w:rsidRPr="00D31AB4">
        <w:rPr>
          <w:rFonts w:ascii="Arial" w:eastAsia="Calibri" w:hAnsi="Arial" w:cs="Arial"/>
          <w:b/>
          <w:bCs/>
          <w:lang w:val="sr-Cyrl-RS"/>
        </w:rPr>
        <w:t>Да ли је промена заиста неопходна и у ком обиму?</w:t>
      </w:r>
    </w:p>
    <w:p w14:paraId="3C1A77DF"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Промена јесте неопходна због увођења посл</w:t>
      </w:r>
      <w:r>
        <w:rPr>
          <w:rFonts w:ascii="Arial" w:eastAsia="Calibri" w:hAnsi="Arial" w:cs="Arial"/>
          <w:lang w:val="sr-Cyrl-RS"/>
        </w:rPr>
        <w:t>о</w:t>
      </w:r>
      <w:r w:rsidRPr="00D31AB4">
        <w:rPr>
          <w:rFonts w:ascii="Arial" w:eastAsia="Calibri" w:hAnsi="Arial" w:cs="Arial"/>
          <w:lang w:val="sr-Cyrl-RS"/>
        </w:rPr>
        <w:t xml:space="preserve">вања у области дигиталне имовине у легалне токове. Нови закон ће омогућити финансирање </w:t>
      </w:r>
      <w:r w:rsidRPr="00275A57">
        <w:rPr>
          <w:rFonts w:ascii="Arial" w:eastAsia="Calibri" w:hAnsi="Arial" w:cs="Arial"/>
          <w:lang w:val="sr-Cyrl-RS"/>
        </w:rPr>
        <w:t xml:space="preserve">издавањем инвестиционих токена </w:t>
      </w:r>
      <w:r w:rsidRPr="00D31AB4">
        <w:rPr>
          <w:rFonts w:ascii="Arial" w:eastAsia="Calibri" w:hAnsi="Arial" w:cs="Arial"/>
          <w:lang w:val="sr-Cyrl-RS"/>
        </w:rPr>
        <w:t>и издавање финансијских инструмената по једноставној процедури, што значи да ће привреда постати ликвиднија, да ће се лакше долазити до инвеститора и новца.</w:t>
      </w:r>
    </w:p>
    <w:p w14:paraId="5E7586F8" w14:textId="77777777" w:rsidR="00B02451" w:rsidRPr="00D31AB4" w:rsidRDefault="00B02451" w:rsidP="00B02451">
      <w:pPr>
        <w:spacing w:after="120" w:line="240" w:lineRule="auto"/>
        <w:ind w:firstLine="284"/>
        <w:jc w:val="both"/>
        <w:rPr>
          <w:rFonts w:ascii="Arial" w:eastAsia="Calibri" w:hAnsi="Arial" w:cs="Arial"/>
          <w:b/>
          <w:bCs/>
          <w:lang w:val="sr-Cyrl-RS"/>
        </w:rPr>
      </w:pPr>
      <w:r w:rsidRPr="00D31AB4">
        <w:rPr>
          <w:rFonts w:ascii="Arial" w:eastAsia="Calibri" w:hAnsi="Arial" w:cs="Arial"/>
          <w:b/>
          <w:bCs/>
          <w:lang w:val="sr-Cyrl-R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5DC7B394"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Циљне групе на које ће утицати предложене промене јесу привреда, индустрија и физичка лица. Предложене промене ће омогућити да ИТК индустрија развија производе и решења кој</w:t>
      </w:r>
      <w:r>
        <w:rPr>
          <w:rFonts w:ascii="Arial" w:eastAsia="Calibri" w:hAnsi="Arial" w:cs="Arial"/>
          <w:lang w:val="sr-Cyrl-RS"/>
        </w:rPr>
        <w:t>и</w:t>
      </w:r>
      <w:r w:rsidRPr="00D31AB4">
        <w:rPr>
          <w:rFonts w:ascii="Arial" w:eastAsia="Calibri" w:hAnsi="Arial" w:cs="Arial"/>
          <w:lang w:val="sr-Cyrl-RS"/>
        </w:rPr>
        <w:t xml:space="preserve"> своје утемеље</w:t>
      </w:r>
      <w:r>
        <w:rPr>
          <w:rFonts w:ascii="Arial" w:eastAsia="Calibri" w:hAnsi="Arial" w:cs="Arial"/>
          <w:lang w:val="sr-Cyrl-RS"/>
        </w:rPr>
        <w:t>њ</w:t>
      </w:r>
      <w:r w:rsidRPr="00D31AB4">
        <w:rPr>
          <w:rFonts w:ascii="Arial" w:eastAsia="Calibri" w:hAnsi="Arial" w:cs="Arial"/>
          <w:lang w:val="sr-Cyrl-RS"/>
        </w:rPr>
        <w:t xml:space="preserve">е имају у законском оквиру, и тиме би се подстакла не само правна сигурност у делатностима које се односе на дигиталну имовину, него би послала јасан сигнал страним инвеститорима да Република Србија јесте једна од кључних дестинација света у области дигиталне имовине, блокчејн технологије и финансијских технологија. Непосредно, овакав нови регулаторни оквир ће утицати и на веће запошљавање грађана као и на целокупан развој индустрије. Битно је напоменути да је ИТК индустрија један од индустрија која се најбрже развија у Републици Србији и да је само у 2019. години основано више од 200 привредних друштава које се баве израдом софтверких решења, а кроз увођење новог системског закона, тај број ће бити још већи. </w:t>
      </w:r>
    </w:p>
    <w:p w14:paraId="51412CA6" w14:textId="77777777" w:rsidR="00B02451" w:rsidRPr="00D31AB4" w:rsidRDefault="00B02451" w:rsidP="00B02451">
      <w:pPr>
        <w:spacing w:after="120" w:line="240" w:lineRule="auto"/>
        <w:ind w:firstLine="284"/>
        <w:jc w:val="both"/>
        <w:rPr>
          <w:rFonts w:ascii="Arial" w:eastAsia="Calibri" w:hAnsi="Arial" w:cs="Arial"/>
          <w:b/>
          <w:bCs/>
          <w:lang w:val="sr-Cyrl-RS"/>
        </w:rPr>
      </w:pPr>
      <w:r w:rsidRPr="00D31AB4">
        <w:rPr>
          <w:rFonts w:ascii="Arial" w:eastAsia="Calibri" w:hAnsi="Arial" w:cs="Arial"/>
          <w:b/>
          <w:bCs/>
          <w:lang w:val="sr-Cyrl-RS"/>
        </w:rPr>
        <w:t>Да ли постоје важећи документи јавних политика којима би се могла остварити жељена промена и о којим документима се ради?</w:t>
      </w:r>
    </w:p>
    <w:p w14:paraId="4C5ACE1F"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Не.</w:t>
      </w:r>
    </w:p>
    <w:p w14:paraId="52A251BA" w14:textId="77777777" w:rsidR="00B02451" w:rsidRPr="00D31AB4" w:rsidRDefault="00B02451" w:rsidP="00B02451">
      <w:pPr>
        <w:spacing w:after="120" w:line="240" w:lineRule="auto"/>
        <w:ind w:firstLine="284"/>
        <w:jc w:val="both"/>
        <w:rPr>
          <w:rFonts w:ascii="Arial" w:eastAsia="Calibri" w:hAnsi="Arial" w:cs="Arial"/>
          <w:b/>
          <w:bCs/>
          <w:lang w:val="sr-Cyrl-RS"/>
        </w:rPr>
      </w:pPr>
      <w:r w:rsidRPr="00D31AB4">
        <w:rPr>
          <w:rFonts w:ascii="Arial" w:eastAsia="Calibri" w:hAnsi="Arial" w:cs="Arial"/>
          <w:b/>
          <w:bCs/>
          <w:lang w:val="sr-Cyrl-RS"/>
        </w:rPr>
        <w:t>Да ли је промену могуће остварити применом важећих прописа?</w:t>
      </w:r>
    </w:p>
    <w:p w14:paraId="38263DF0"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Не, јер као што је поменуто, постојећи законски оквир не препознаје могућности за пословање дигиталном имовином нит препознаје правне институте које се уводе новим прописом.</w:t>
      </w:r>
    </w:p>
    <w:p w14:paraId="2E22F336" w14:textId="77777777" w:rsidR="00B02451" w:rsidRPr="00D31AB4" w:rsidRDefault="00B02451" w:rsidP="00B02451">
      <w:pPr>
        <w:spacing w:after="120" w:line="240" w:lineRule="auto"/>
        <w:ind w:firstLine="284"/>
        <w:jc w:val="both"/>
        <w:rPr>
          <w:rFonts w:ascii="Arial" w:eastAsia="Calibri" w:hAnsi="Arial" w:cs="Arial"/>
          <w:b/>
          <w:bCs/>
          <w:lang w:val="sr-Cyrl-RS"/>
        </w:rPr>
      </w:pPr>
      <w:r w:rsidRPr="00D31AB4">
        <w:rPr>
          <w:rFonts w:ascii="Arial" w:eastAsia="Calibri" w:hAnsi="Arial" w:cs="Arial"/>
          <w:b/>
          <w:bCs/>
          <w:lang w:val="sr-Cyrl-RS"/>
        </w:rPr>
        <w:t>Квантитативно (нумерички, статистички) представити очекиване трендове у предметној области, уколико се одустане од интервенције (status quo).</w:t>
      </w:r>
    </w:p>
    <w:p w14:paraId="0DD91BFD"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Уколико се одустане од интервенције, штета по Републици Србији ће бити обимна. У том смислу, очекивао би се одлазак одређеног броја талената из Републике Србије у јурисдикције које имају пријатељски и уобличен оквир за пословање дигиталном имовином, дошло би до умањеног развоја ИКТ индустрије и по</w:t>
      </w:r>
      <w:r>
        <w:rPr>
          <w:rFonts w:ascii="Arial" w:eastAsia="Calibri" w:hAnsi="Arial" w:cs="Arial"/>
          <w:lang w:val="sr-Cyrl-RS"/>
        </w:rPr>
        <w:t>д</w:t>
      </w:r>
      <w:r w:rsidRPr="00D31AB4">
        <w:rPr>
          <w:rFonts w:ascii="Arial" w:eastAsia="Calibri" w:hAnsi="Arial" w:cs="Arial"/>
          <w:lang w:val="sr-Cyrl-RS"/>
        </w:rPr>
        <w:t xml:space="preserve">стакао би се наставак пословања у сивој зони кад су у питању виртуелне валуте. </w:t>
      </w:r>
    </w:p>
    <w:p w14:paraId="5D136351" w14:textId="77777777" w:rsidR="00B02451" w:rsidRPr="00D31AB4" w:rsidRDefault="00B02451" w:rsidP="00B02451">
      <w:pPr>
        <w:spacing w:after="120" w:line="240" w:lineRule="auto"/>
        <w:ind w:firstLine="284"/>
        <w:jc w:val="both"/>
        <w:rPr>
          <w:rFonts w:ascii="Arial" w:eastAsia="Calibri" w:hAnsi="Arial" w:cs="Arial"/>
          <w:b/>
          <w:bCs/>
          <w:lang w:val="sr-Cyrl-RS"/>
        </w:rPr>
      </w:pPr>
      <w:r w:rsidRPr="00D31AB4">
        <w:rPr>
          <w:rFonts w:ascii="Arial" w:eastAsia="Calibri" w:hAnsi="Arial" w:cs="Arial"/>
          <w:b/>
          <w:bCs/>
          <w:lang w:val="sr-Cyrl-R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4BD61349"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Times New Roman" w:hAnsi="Arial" w:cs="Arial"/>
          <w:lang w:val="sr-Cyrl-RS"/>
        </w:rPr>
        <w:t>Неколико јурисдикција ЕУ</w:t>
      </w:r>
      <w:r>
        <w:rPr>
          <w:rFonts w:ascii="Arial" w:eastAsia="Times New Roman" w:hAnsi="Arial" w:cs="Arial"/>
          <w:lang w:val="sr-Latn-RS"/>
        </w:rPr>
        <w:t xml:space="preserve"> </w:t>
      </w:r>
      <w:r w:rsidRPr="00D31AB4">
        <w:rPr>
          <w:rFonts w:ascii="Arial" w:eastAsia="Times New Roman" w:hAnsi="Arial" w:cs="Arial"/>
          <w:lang w:val="sr-Cyrl-RS"/>
        </w:rPr>
        <w:t xml:space="preserve">је већ регулисало област дигиталне имовине и том виду дало додатни подстрек </w:t>
      </w:r>
      <w:r w:rsidRPr="00D31AB4">
        <w:rPr>
          <w:rFonts w:ascii="Arial" w:eastAsia="Calibri" w:hAnsi="Arial" w:cs="Arial"/>
          <w:lang w:val="sr-Cyrl-RS"/>
        </w:rPr>
        <w:t>индустрији да се развија у правно регулисаном окружењу који додатно подстиче правну сигурности и правила пословања.</w:t>
      </w:r>
    </w:p>
    <w:p w14:paraId="6EAEB0D5"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Република Малта је једна од од јурисдикција ЕУ која је донела системски закон који уређује област дигиталне имовине, Закон о виртуелној финансијској имовини у 2018. години (енг. Virtual Financial Assets Act). Према дефиницијама Закона о виртуелној финансијској имовини, виртуел</w:t>
      </w:r>
      <w:r>
        <w:rPr>
          <w:rFonts w:ascii="Arial" w:eastAsia="Calibri" w:hAnsi="Arial" w:cs="Arial"/>
          <w:lang w:val="sr-Cyrl-RS"/>
        </w:rPr>
        <w:t>н</w:t>
      </w:r>
      <w:r w:rsidRPr="00D31AB4">
        <w:rPr>
          <w:rFonts w:ascii="Arial" w:eastAsia="Calibri" w:hAnsi="Arial" w:cs="Arial"/>
          <w:lang w:val="sr-Cyrl-RS"/>
        </w:rPr>
        <w:t>а валута се може класификовати као виртуелни финансијски инструмент, а предметни пропис пружа скуп правила која штити кориснике дигиталне имовине и подржава раст индустрије и њених актера. Малтешки закон додатно прописује строге услове за она лица која се одлуче да кроз ткз. Initial Coin Offering („ICO“) пусте у промет нову виртуелну валута, као и за друге пружаоце услуга, укључујући брокерско-дилерска друштва, портфолио менаџере, добављаче виртуелних валута, инвестиционе саветнике и мењачнице дигиталне имовине.</w:t>
      </w:r>
    </w:p>
    <w:p w14:paraId="3EC2C900"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У Републици Француској, усвајањем Закона о плану развоју предузетништва и трансформацији (фра. Plan d'Action pour la Croissance et la Transformation des Entreprises) предвиђа се издавање „опционе ви</w:t>
      </w:r>
      <w:r>
        <w:rPr>
          <w:rFonts w:ascii="Arial" w:eastAsia="Calibri" w:hAnsi="Arial" w:cs="Arial"/>
          <w:lang w:val="sr-Cyrl-RS"/>
        </w:rPr>
        <w:t>з</w:t>
      </w:r>
      <w:r w:rsidRPr="00D31AB4">
        <w:rPr>
          <w:rFonts w:ascii="Arial" w:eastAsia="Calibri" w:hAnsi="Arial" w:cs="Arial"/>
          <w:lang w:val="sr-Cyrl-RS"/>
        </w:rPr>
        <w:t>е“ за издаваоце ICO, чиме се задовољавају одређени стандарди заштите инвеститора. Надлежни орган у Француској да захтева да издавалац ICO буде правно лице које је основано или регистровано у Француској. Такође, може се захтевати и успостављање механизама за надгледање и заштиту имовине прикупљене током ICO понуде, као и увођење поступка идентификације купаца. Циљ прописа је боља заштита инвеститора дигиталне имовине. Додатно, предметни закон прописује листу услуга које се сматрају „услугама дигиталне имовине“. Пружаоци услуга, у смислу закона, сматрају се између осталог берзе као и брокерско-дилерска друштва. Да би се квалификовали за визу, ови пружаоци услуга мора да поседују осигурање од трајне професионалне одговорности или капитала, одговарајући систем безбедности и интерне контроле, еластичан и сигуран информатички безбедносни систем.</w:t>
      </w:r>
    </w:p>
    <w:p w14:paraId="51A5D4F3"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Значај регулисања дигиталне имовине препознат је и од стране Европске комисије, која је у септембру 2020. године најавила план регулисања дигиталне имовине на нивоу ЕУ.</w:t>
      </w:r>
    </w:p>
    <w:p w14:paraId="61E740D9" w14:textId="77777777" w:rsidR="00B02451" w:rsidRPr="00D31AB4" w:rsidRDefault="00B02451" w:rsidP="00B02451">
      <w:pPr>
        <w:spacing w:after="120" w:line="240" w:lineRule="auto"/>
        <w:ind w:firstLine="284"/>
        <w:jc w:val="both"/>
        <w:rPr>
          <w:rFonts w:ascii="Arial" w:eastAsia="Calibri" w:hAnsi="Arial" w:cs="Arial"/>
          <w:lang w:val="sr-Cyrl-RS"/>
        </w:rPr>
      </w:pPr>
      <w:r w:rsidRPr="00D31AB4">
        <w:rPr>
          <w:rFonts w:ascii="Arial" w:eastAsia="Calibri" w:hAnsi="Arial" w:cs="Arial"/>
          <w:lang w:val="sr-Cyrl-RS"/>
        </w:rPr>
        <w:t xml:space="preserve">Европска комисија предложила је тим поводом „Уредбу о тржиштима крипто имовине“ (енг. „Regulation on Markets in Crypto Assets' (MiCA)“) са циљем да подстакне иновације, а истовремено да сачува финансијску стабилност и заштити инвеститоре од ризика. Овим прописом пружаће се правна сигурност издаваоцима и купцима дигиталне имовине. Нови правни оквир ће омогућити овлашћеним правним лицима, у једној од држава ЕУ, који нуде услуге из области дигиталне имовине, да пружају своје услуге у другој држави чланици. Мере заштите од ризика укључују захтеве </w:t>
      </w:r>
      <w:r>
        <w:rPr>
          <w:rFonts w:ascii="Arial" w:eastAsia="Calibri" w:hAnsi="Arial" w:cs="Arial"/>
          <w:lang w:val="sr-Cyrl-RS"/>
        </w:rPr>
        <w:t>з</w:t>
      </w:r>
      <w:r w:rsidRPr="00D31AB4">
        <w:rPr>
          <w:rFonts w:ascii="Arial" w:eastAsia="Calibri" w:hAnsi="Arial" w:cs="Arial"/>
          <w:lang w:val="sr-Cyrl-RS"/>
        </w:rPr>
        <w:t xml:space="preserve">а основни капитал, чување имовине, жалбени поступак доступан инвеститорима и обезбеђена права инвеститора </w:t>
      </w:r>
      <w:r>
        <w:rPr>
          <w:rFonts w:ascii="Arial" w:eastAsia="Calibri" w:hAnsi="Arial" w:cs="Arial"/>
          <w:lang w:val="sr-Cyrl-RS"/>
        </w:rPr>
        <w:t>у односу на</w:t>
      </w:r>
      <w:r w:rsidRPr="00D31AB4">
        <w:rPr>
          <w:rFonts w:ascii="Arial" w:eastAsia="Calibri" w:hAnsi="Arial" w:cs="Arial"/>
          <w:lang w:val="sr-Cyrl-RS"/>
        </w:rPr>
        <w:t xml:space="preserve"> издаваоца дигиталне имовине. Према ЕУ регулативи, издаваоци ткз. стабилних токена биће подложни строгим условима у виду капитала, права инвеститора и надзора. </w:t>
      </w:r>
    </w:p>
    <w:p w14:paraId="7FAFA51C" w14:textId="78BECDD0" w:rsidR="00B02451" w:rsidRDefault="00B02451" w:rsidP="00B02451">
      <w:pPr>
        <w:spacing w:after="120" w:line="240" w:lineRule="auto"/>
        <w:ind w:firstLine="284"/>
        <w:jc w:val="both"/>
        <w:rPr>
          <w:rFonts w:ascii="Arial" w:eastAsia="Times New Roman" w:hAnsi="Arial" w:cs="Arial"/>
          <w:lang w:val="sr-Cyrl-RS"/>
        </w:rPr>
      </w:pPr>
      <w:r w:rsidRPr="00D31AB4">
        <w:rPr>
          <w:rFonts w:ascii="Arial" w:eastAsia="Calibri" w:hAnsi="Arial" w:cs="Arial"/>
          <w:lang w:val="sr-Cyrl-RS"/>
        </w:rPr>
        <w:t xml:space="preserve">Европска комисија је такође предложила пробни режим тржишне инфраструктуре за тржишне инфраструктуре које желе да тргују и врше трансакције </w:t>
      </w:r>
      <w:r>
        <w:rPr>
          <w:rFonts w:ascii="Arial" w:eastAsia="Calibri" w:hAnsi="Arial" w:cs="Arial"/>
          <w:lang w:val="sr-Cyrl-RS"/>
        </w:rPr>
        <w:t xml:space="preserve">с </w:t>
      </w:r>
      <w:r w:rsidRPr="00D31AB4">
        <w:rPr>
          <w:rFonts w:ascii="Arial" w:eastAsia="Calibri" w:hAnsi="Arial" w:cs="Arial"/>
          <w:lang w:val="sr-Cyrl-RS"/>
        </w:rPr>
        <w:t>дигиталн</w:t>
      </w:r>
      <w:r>
        <w:rPr>
          <w:rFonts w:ascii="Arial" w:eastAsia="Calibri" w:hAnsi="Arial" w:cs="Arial"/>
          <w:lang w:val="sr-Cyrl-RS"/>
        </w:rPr>
        <w:t>ом</w:t>
      </w:r>
      <w:r w:rsidRPr="00D31AB4">
        <w:rPr>
          <w:rFonts w:ascii="Arial" w:eastAsia="Calibri" w:hAnsi="Arial" w:cs="Arial"/>
          <w:lang w:val="sr-Cyrl-RS"/>
        </w:rPr>
        <w:t xml:space="preserve"> имовин</w:t>
      </w:r>
      <w:r>
        <w:rPr>
          <w:rFonts w:ascii="Arial" w:eastAsia="Calibri" w:hAnsi="Arial" w:cs="Arial"/>
          <w:lang w:val="sr-Cyrl-RS"/>
        </w:rPr>
        <w:t>ом</w:t>
      </w:r>
      <w:r w:rsidRPr="00D31AB4">
        <w:rPr>
          <w:rFonts w:ascii="Arial" w:eastAsia="Calibri" w:hAnsi="Arial" w:cs="Arial"/>
          <w:lang w:val="sr-Cyrl-RS"/>
        </w:rPr>
        <w:t xml:space="preserve"> која има својство </w:t>
      </w:r>
      <w:r>
        <w:rPr>
          <w:rFonts w:ascii="Arial" w:eastAsia="Calibri" w:hAnsi="Arial" w:cs="Arial"/>
          <w:lang w:val="sr-Cyrl-RS"/>
        </w:rPr>
        <w:t>финансијског инструмента</w:t>
      </w:r>
      <w:r w:rsidRPr="00D31AB4">
        <w:rPr>
          <w:rFonts w:ascii="Arial" w:eastAsia="Calibri" w:hAnsi="Arial" w:cs="Arial"/>
          <w:lang w:val="sr-Cyrl-RS"/>
        </w:rPr>
        <w:t>. Пробни режим представља такозвани „sandbox“ приступ, или контролисану средину, који омогућава привремена одступања од постојећих правила тако да регулатори</w:t>
      </w:r>
      <w:r w:rsidRPr="00D31AB4">
        <w:rPr>
          <w:rFonts w:ascii="Arial" w:eastAsia="Times New Roman" w:hAnsi="Arial" w:cs="Arial"/>
          <w:lang w:val="sr-Cyrl-RS"/>
        </w:rPr>
        <w:t xml:space="preserve"> могу стећи додатна искуства у употреби технологије дистрибуиране књиге</w:t>
      </w:r>
      <w:r>
        <w:rPr>
          <w:rFonts w:ascii="Arial" w:eastAsia="Times New Roman" w:hAnsi="Arial" w:cs="Arial"/>
          <w:lang w:val="sr-Cyrl-RS"/>
        </w:rPr>
        <w:t xml:space="preserve"> </w:t>
      </w:r>
      <w:r w:rsidRPr="0063187B">
        <w:rPr>
          <w:rFonts w:ascii="Arial" w:eastAsia="Times New Roman" w:hAnsi="Arial" w:cs="Arial"/>
          <w:lang w:val="sr-Cyrl-RS"/>
        </w:rPr>
        <w:t xml:space="preserve">(енг. </w:t>
      </w:r>
      <w:r w:rsidRPr="0063187B">
        <w:rPr>
          <w:rFonts w:ascii="Arial" w:eastAsia="Times New Roman" w:hAnsi="Arial" w:cs="Arial"/>
          <w:i/>
          <w:lang w:val="sr-Cyrl-RS"/>
        </w:rPr>
        <w:t>distributed ledger technology</w:t>
      </w:r>
      <w:r w:rsidRPr="0063187B">
        <w:rPr>
          <w:rFonts w:ascii="Arial" w:eastAsia="Times New Roman" w:hAnsi="Arial" w:cs="Arial"/>
          <w:lang w:val="sr-Cyrl-RS"/>
        </w:rPr>
        <w:t xml:space="preserve"> или DLT)</w:t>
      </w:r>
      <w:r w:rsidRPr="00D31AB4">
        <w:rPr>
          <w:rFonts w:ascii="Arial" w:eastAsia="Times New Roman" w:hAnsi="Arial" w:cs="Arial"/>
          <w:lang w:val="sr-Cyrl-RS"/>
        </w:rPr>
        <w:t>, као и бољег разумевања ризика за инвеститоре и финансијску стабилност. Примарна намера је да се омогући привредним друштвима да науче више како ће се нови регулаторни оквир примењивати у пракси и под реалним тржишним условима, са свим предностима и манама.</w:t>
      </w:r>
    </w:p>
    <w:p w14:paraId="4AEAA1B1" w14:textId="77777777" w:rsidR="00FF004A" w:rsidRDefault="00FF004A" w:rsidP="00B02451">
      <w:pPr>
        <w:spacing w:after="120" w:line="240" w:lineRule="auto"/>
        <w:ind w:firstLine="284"/>
        <w:jc w:val="both"/>
        <w:rPr>
          <w:rFonts w:ascii="Arial" w:eastAsia="Times New Roman" w:hAnsi="Arial" w:cs="Arial"/>
          <w:lang w:val="sr-Cyrl-RS"/>
        </w:rPr>
      </w:pPr>
    </w:p>
    <w:p w14:paraId="08D8B085" w14:textId="77777777" w:rsidR="00B02451" w:rsidRPr="006778DB" w:rsidRDefault="00B02451" w:rsidP="00B02451">
      <w:pPr>
        <w:pStyle w:val="ListParagraph"/>
        <w:numPr>
          <w:ilvl w:val="0"/>
          <w:numId w:val="7"/>
        </w:numPr>
        <w:spacing w:after="120"/>
        <w:rPr>
          <w:rFonts w:ascii="Arial" w:hAnsi="Arial" w:cs="Arial"/>
          <w:b/>
          <w:lang w:val="sr-Cyrl-RS" w:eastAsia="en-GB"/>
        </w:rPr>
      </w:pPr>
      <w:r w:rsidRPr="00D31AB4">
        <w:rPr>
          <w:rFonts w:ascii="Arial" w:hAnsi="Arial" w:cs="Arial"/>
          <w:b/>
          <w:sz w:val="22"/>
          <w:szCs w:val="22"/>
          <w:lang w:val="sr-Cyrl-RS" w:eastAsia="en-GB"/>
        </w:rPr>
        <w:t>КЉУЧНА ПИТАЊА ЗА УТВРЂИВАЊЕ ЦИЉЕВА</w:t>
      </w:r>
    </w:p>
    <w:p w14:paraId="7BF8A665"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 xml:space="preserve">Због чега је неопходно постићи жељену промену на нивоу друштва? (одговором на ово питање </w:t>
      </w:r>
      <w:r w:rsidRPr="00D31AB4">
        <w:rPr>
          <w:rFonts w:ascii="Arial" w:eastAsia="Calibri" w:hAnsi="Arial" w:cs="Arial"/>
          <w:b/>
          <w:bCs/>
          <w:lang w:val="sr-Cyrl-RS"/>
        </w:rPr>
        <w:t>дефинише</w:t>
      </w:r>
      <w:r w:rsidRPr="00D31AB4">
        <w:rPr>
          <w:rFonts w:ascii="Arial" w:eastAsia="Times New Roman" w:hAnsi="Arial" w:cs="Arial"/>
          <w:b/>
          <w:bCs/>
          <w:lang w:val="sr-Cyrl-RS"/>
        </w:rPr>
        <w:t xml:space="preserve"> се општи циљ).</w:t>
      </w:r>
    </w:p>
    <w:p w14:paraId="0D1466DB"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Усвајањем закона о дигиталној имовини, Република Србија уводи у свој правни и привредни систем нове институте који ће омогућавати даљи развој ИКТ сектора и тиме успоставља правну сигурност за инвеститоре и пружаоце услуга повезаних са дигиталном имовином. ИКТ индустрија Републике Србије је већ у снажном повоју: извоз ИКТ индустрије је у 2019. години износио 1,42 милијарде евра са удеом у БДП од скоро 6%.</w:t>
      </w:r>
    </w:p>
    <w:p w14:paraId="62BAA444" w14:textId="0EA1A6E8"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У том смислу, општи циљ овог </w:t>
      </w:r>
      <w:r w:rsidR="00923115">
        <w:rPr>
          <w:rFonts w:ascii="Arial" w:eastAsia="Times New Roman" w:hAnsi="Arial" w:cs="Arial"/>
          <w:lang w:val="sr-Cyrl-RS"/>
        </w:rPr>
        <w:t>Предлога</w:t>
      </w:r>
      <w:r w:rsidRPr="00D31AB4">
        <w:rPr>
          <w:rFonts w:ascii="Arial" w:eastAsia="Times New Roman" w:hAnsi="Arial" w:cs="Arial"/>
          <w:lang w:val="sr-Cyrl-RS"/>
        </w:rPr>
        <w:t xml:space="preserve"> закона јесте:</w:t>
      </w:r>
    </w:p>
    <w:p w14:paraId="2D3CB433"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Уређење нове области увођењем нових правних института у привредни систем Републике Србије и унапређивање конкурентности и иновативности ИКТ индустрије. Такође, регулисањем питањ</w:t>
      </w:r>
      <w:r>
        <w:rPr>
          <w:rFonts w:ascii="Arial" w:eastAsia="Times New Roman" w:hAnsi="Arial" w:cs="Arial"/>
          <w:lang w:val="sr-Cyrl-RS"/>
        </w:rPr>
        <w:t>а</w:t>
      </w:r>
      <w:r w:rsidRPr="00D31AB4">
        <w:rPr>
          <w:rFonts w:ascii="Arial" w:eastAsia="Times New Roman" w:hAnsi="Arial" w:cs="Arial"/>
          <w:lang w:val="sr-Cyrl-RS"/>
        </w:rPr>
        <w:t xml:space="preserve"> виртуелних валута и дигиталних токена у правн</w:t>
      </w:r>
      <w:r>
        <w:rPr>
          <w:rFonts w:ascii="Arial" w:eastAsia="Times New Roman" w:hAnsi="Arial" w:cs="Arial"/>
          <w:lang w:val="sr-Cyrl-RS"/>
        </w:rPr>
        <w:t>ом</w:t>
      </w:r>
      <w:r w:rsidRPr="00D31AB4">
        <w:rPr>
          <w:rFonts w:ascii="Arial" w:eastAsia="Times New Roman" w:hAnsi="Arial" w:cs="Arial"/>
          <w:lang w:val="sr-Cyrl-RS"/>
        </w:rPr>
        <w:t xml:space="preserve"> систем</w:t>
      </w:r>
      <w:r>
        <w:rPr>
          <w:rFonts w:ascii="Arial" w:eastAsia="Times New Roman" w:hAnsi="Arial" w:cs="Arial"/>
          <w:lang w:val="sr-Cyrl-RS"/>
        </w:rPr>
        <w:t>у</w:t>
      </w:r>
      <w:r w:rsidRPr="00D31AB4">
        <w:rPr>
          <w:rFonts w:ascii="Arial" w:eastAsia="Times New Roman" w:hAnsi="Arial" w:cs="Arial"/>
          <w:lang w:val="sr-Cyrl-RS"/>
        </w:rPr>
        <w:t xml:space="preserve"> Републике Србије додатно се подстиче правна сигурност, како за инвеститоре, тако и за кориснике и пружаоце услуга из области дигиталне имовине. </w:t>
      </w:r>
    </w:p>
    <w:p w14:paraId="0CD9C6CC"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19AC316A" w14:textId="77777777" w:rsidR="00B02451" w:rsidRPr="00D31AB4" w:rsidRDefault="00B02451" w:rsidP="00B02451">
      <w:pPr>
        <w:numPr>
          <w:ilvl w:val="0"/>
          <w:numId w:val="4"/>
        </w:numPr>
        <w:shd w:val="clear" w:color="auto" w:fill="FFFFFF"/>
        <w:spacing w:after="120" w:line="240" w:lineRule="auto"/>
        <w:jc w:val="both"/>
        <w:rPr>
          <w:rFonts w:ascii="Arial" w:eastAsia="Times New Roman" w:hAnsi="Arial" w:cs="Arial"/>
          <w:lang w:val="sr-Cyrl-RS"/>
        </w:rPr>
      </w:pPr>
      <w:r w:rsidRPr="00D31AB4">
        <w:rPr>
          <w:rFonts w:ascii="Arial" w:eastAsia="Times New Roman" w:hAnsi="Arial" w:cs="Arial"/>
          <w:lang w:val="sr-Cyrl-RS"/>
        </w:rPr>
        <w:t>Подстицај улагањима из иностранства у ИКТ индустрију Републике Србије;</w:t>
      </w:r>
    </w:p>
    <w:p w14:paraId="7DF076E9" w14:textId="77777777" w:rsidR="00B02451" w:rsidRPr="00D31AB4" w:rsidRDefault="00B02451" w:rsidP="00B02451">
      <w:pPr>
        <w:numPr>
          <w:ilvl w:val="0"/>
          <w:numId w:val="4"/>
        </w:numPr>
        <w:shd w:val="clear" w:color="auto" w:fill="FFFFFF"/>
        <w:spacing w:after="120" w:line="240" w:lineRule="auto"/>
        <w:jc w:val="both"/>
        <w:rPr>
          <w:rFonts w:ascii="Arial" w:eastAsia="Times New Roman" w:hAnsi="Arial" w:cs="Arial"/>
        </w:rPr>
      </w:pPr>
      <w:r w:rsidRPr="00D31AB4">
        <w:rPr>
          <w:rFonts w:ascii="Arial" w:eastAsia="Times New Roman" w:hAnsi="Arial" w:cs="Arial"/>
          <w:lang w:val="sr-Cyrl-RS"/>
        </w:rPr>
        <w:t>Раст броја привредних субјеката који се оснивају у циљу пружања услуга из области дигиталне имовине;</w:t>
      </w:r>
    </w:p>
    <w:p w14:paraId="0D0ECCD2" w14:textId="77777777" w:rsidR="00B02451" w:rsidRPr="00D31AB4" w:rsidRDefault="00B02451" w:rsidP="00B02451">
      <w:pPr>
        <w:numPr>
          <w:ilvl w:val="0"/>
          <w:numId w:val="4"/>
        </w:numPr>
        <w:shd w:val="clear" w:color="auto" w:fill="FFFFFF"/>
        <w:spacing w:after="120" w:line="240" w:lineRule="auto"/>
        <w:jc w:val="both"/>
        <w:rPr>
          <w:rFonts w:ascii="Arial" w:eastAsia="Times New Roman" w:hAnsi="Arial" w:cs="Arial"/>
        </w:rPr>
      </w:pPr>
      <w:r w:rsidRPr="00D31AB4">
        <w:rPr>
          <w:rFonts w:ascii="Arial" w:eastAsia="Times New Roman" w:hAnsi="Arial" w:cs="Arial"/>
          <w:lang w:val="sr-Cyrl-RS"/>
        </w:rPr>
        <w:t>Раст извоза производа и услуга из ИКТ индустрије;</w:t>
      </w:r>
    </w:p>
    <w:p w14:paraId="0BD457A7" w14:textId="77777777" w:rsidR="00B02451" w:rsidRPr="0063187B" w:rsidRDefault="00B02451" w:rsidP="00B02451">
      <w:pPr>
        <w:numPr>
          <w:ilvl w:val="0"/>
          <w:numId w:val="4"/>
        </w:numPr>
        <w:shd w:val="clear" w:color="auto" w:fill="FFFFFF"/>
        <w:spacing w:after="120" w:line="240" w:lineRule="auto"/>
        <w:jc w:val="both"/>
        <w:rPr>
          <w:rFonts w:ascii="Arial" w:eastAsia="Times New Roman" w:hAnsi="Arial" w:cs="Arial"/>
        </w:rPr>
      </w:pPr>
      <w:r w:rsidRPr="00D31AB4">
        <w:rPr>
          <w:rFonts w:ascii="Arial" w:eastAsia="Times New Roman" w:hAnsi="Arial" w:cs="Arial"/>
          <w:lang w:val="sr-Cyrl-RS"/>
        </w:rPr>
        <w:t>Подстицај запошљавању грађана Републике Србије у ИКТ индустрији</w:t>
      </w:r>
      <w:r>
        <w:rPr>
          <w:rFonts w:ascii="Arial" w:eastAsia="Times New Roman" w:hAnsi="Arial" w:cs="Arial"/>
          <w:lang w:val="sr-Cyrl-RS"/>
        </w:rPr>
        <w:t>;</w:t>
      </w:r>
    </w:p>
    <w:p w14:paraId="6C336075" w14:textId="77777777" w:rsidR="00B02451" w:rsidRPr="0063187B" w:rsidRDefault="00B02451" w:rsidP="00B02451">
      <w:pPr>
        <w:numPr>
          <w:ilvl w:val="0"/>
          <w:numId w:val="4"/>
        </w:numPr>
        <w:shd w:val="clear" w:color="auto" w:fill="FFFFFF"/>
        <w:spacing w:after="120" w:line="240" w:lineRule="auto"/>
        <w:jc w:val="both"/>
        <w:rPr>
          <w:rFonts w:ascii="Arial" w:eastAsia="Times New Roman" w:hAnsi="Arial" w:cs="Arial"/>
          <w:lang w:val="sr-Cyrl-RS"/>
        </w:rPr>
      </w:pPr>
      <w:r w:rsidRPr="0063187B">
        <w:rPr>
          <w:rFonts w:ascii="Arial" w:eastAsia="Times New Roman" w:hAnsi="Arial" w:cs="Arial"/>
          <w:lang w:val="sr-Cyrl-RS"/>
        </w:rPr>
        <w:t xml:space="preserve">Спречавање злоупотреба дигиталне имовине и коришћења дигиталне имовине у криминалне сврхе; </w:t>
      </w:r>
    </w:p>
    <w:p w14:paraId="0A084A97" w14:textId="77777777" w:rsidR="00B02451" w:rsidRPr="006778DB" w:rsidRDefault="00B02451" w:rsidP="00B02451">
      <w:pPr>
        <w:numPr>
          <w:ilvl w:val="0"/>
          <w:numId w:val="4"/>
        </w:numPr>
        <w:shd w:val="clear" w:color="auto" w:fill="FFFFFF"/>
        <w:spacing w:after="120" w:line="240" w:lineRule="auto"/>
        <w:jc w:val="both"/>
        <w:rPr>
          <w:rFonts w:ascii="Arial" w:eastAsia="Times New Roman" w:hAnsi="Arial" w:cs="Arial"/>
          <w:lang w:val="sr-Cyrl-RS"/>
        </w:rPr>
      </w:pPr>
      <w:r w:rsidRPr="0063187B">
        <w:rPr>
          <w:rFonts w:ascii="Arial" w:eastAsia="Times New Roman" w:hAnsi="Arial" w:cs="Arial"/>
          <w:lang w:val="sr-Cyrl-RS"/>
        </w:rPr>
        <w:t>Уређивање области дигиталне имовине на системски и свеобухватан начин, и у складу са важећим прописима у Републици Србији.</w:t>
      </w:r>
    </w:p>
    <w:p w14:paraId="7B222D7D"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6937FBCF" w14:textId="72E0DE73"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Дигитална имовине несумњиво представља једну од грана финансијских технологија која се најбрже развија на глобалном нивоу. Један од приоритета Владе Републике Србије, у складу са експозеом председнице Владе Републике Србије и јесте рад на „јачању наших иновационих капацитета како би полако прелазила на производњу и активности са већом додатом вредношћу и тиме повећали нашу општу конкурентност“.</w:t>
      </w:r>
      <w:r w:rsidRPr="00D31AB4">
        <w:rPr>
          <w:rFonts w:ascii="Arial" w:eastAsia="Times New Roman" w:hAnsi="Arial" w:cs="Arial"/>
          <w:lang w:val="sr-Cyrl-RS"/>
        </w:rPr>
        <w:footnoteReference w:id="10"/>
      </w:r>
      <w:r w:rsidRPr="00D31AB4">
        <w:rPr>
          <w:rFonts w:ascii="Arial" w:eastAsia="Times New Roman" w:hAnsi="Arial" w:cs="Arial"/>
          <w:lang w:val="sr-Cyrl-RS"/>
        </w:rPr>
        <w:t xml:space="preserve"> Предметним </w:t>
      </w:r>
      <w:r w:rsidR="00923115">
        <w:rPr>
          <w:rFonts w:ascii="Arial" w:eastAsia="Times New Roman" w:hAnsi="Arial" w:cs="Arial"/>
          <w:lang w:val="sr-Cyrl-RS"/>
        </w:rPr>
        <w:t>предлогом</w:t>
      </w:r>
      <w:r w:rsidRPr="00D31AB4">
        <w:rPr>
          <w:rFonts w:ascii="Arial" w:eastAsia="Times New Roman" w:hAnsi="Arial" w:cs="Arial"/>
          <w:lang w:val="sr-Cyrl-RS"/>
        </w:rPr>
        <w:t xml:space="preserve"> закона, којим се по први пут уређује системска област дигиталне имовине, Србија ће бити један од пионира у стварању позитивног окружења за даљи развој привреде и њене целоукупне економије. </w:t>
      </w:r>
    </w:p>
    <w:p w14:paraId="23C42784"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На основу којих показатеља учинка ће бити могуће утврдити да ли је дошло до остваривања општих односно посебних циљева?</w:t>
      </w:r>
    </w:p>
    <w:p w14:paraId="372CBB56" w14:textId="77777777" w:rsidR="00B02451" w:rsidRPr="00D31AB4" w:rsidRDefault="00B02451" w:rsidP="00B02451">
      <w:pPr>
        <w:numPr>
          <w:ilvl w:val="0"/>
          <w:numId w:val="5"/>
        </w:numPr>
        <w:shd w:val="clear" w:color="auto" w:fill="FFFFFF"/>
        <w:spacing w:after="120" w:line="240" w:lineRule="auto"/>
        <w:contextualSpacing/>
        <w:jc w:val="both"/>
        <w:rPr>
          <w:rFonts w:ascii="Arial" w:eastAsia="Times New Roman" w:hAnsi="Arial" w:cs="Arial"/>
          <w:b/>
          <w:bCs/>
          <w:lang w:val="sr-Cyrl-RS"/>
        </w:rPr>
      </w:pPr>
      <w:r w:rsidRPr="00D31AB4">
        <w:rPr>
          <w:rFonts w:ascii="Arial" w:eastAsia="Times New Roman" w:hAnsi="Arial" w:cs="Arial"/>
          <w:lang w:val="sr-Cyrl-RS"/>
        </w:rPr>
        <w:t xml:space="preserve">Стварањем тржишне инфраструктуре за издавање и трговање дигиталном имовином која би се издавала у Републици Србији, укључујући првенствено платформе за трговање и размену дигиталне имовине у периоду од девет месеци од почетка примене закона; </w:t>
      </w:r>
    </w:p>
    <w:p w14:paraId="4A1B978D" w14:textId="77777777" w:rsidR="00B02451" w:rsidRPr="00D31AB4" w:rsidRDefault="00B02451" w:rsidP="00B02451">
      <w:pPr>
        <w:numPr>
          <w:ilvl w:val="0"/>
          <w:numId w:val="5"/>
        </w:numPr>
        <w:shd w:val="clear" w:color="auto" w:fill="FFFFFF"/>
        <w:spacing w:after="120" w:line="240" w:lineRule="auto"/>
        <w:contextualSpacing/>
        <w:jc w:val="both"/>
        <w:rPr>
          <w:rFonts w:ascii="Arial" w:eastAsia="Times New Roman" w:hAnsi="Arial" w:cs="Arial"/>
          <w:b/>
          <w:bCs/>
          <w:lang w:val="sr-Cyrl-RS"/>
        </w:rPr>
      </w:pPr>
      <w:r w:rsidRPr="00D31AB4">
        <w:rPr>
          <w:rFonts w:ascii="Arial" w:eastAsia="Times New Roman" w:hAnsi="Arial" w:cs="Arial"/>
          <w:lang w:val="sr-Cyrl-RS"/>
        </w:rPr>
        <w:t xml:space="preserve">Број објављених белих папира; </w:t>
      </w:r>
    </w:p>
    <w:p w14:paraId="1F91D6BD" w14:textId="77777777" w:rsidR="00B02451" w:rsidRPr="00D31AB4" w:rsidRDefault="00B02451" w:rsidP="00B02451">
      <w:pPr>
        <w:numPr>
          <w:ilvl w:val="0"/>
          <w:numId w:val="5"/>
        </w:numPr>
        <w:shd w:val="clear" w:color="auto" w:fill="FFFFFF"/>
        <w:spacing w:after="120" w:line="240" w:lineRule="auto"/>
        <w:contextualSpacing/>
        <w:jc w:val="both"/>
        <w:rPr>
          <w:rFonts w:ascii="Arial" w:eastAsia="Times New Roman" w:hAnsi="Arial" w:cs="Arial"/>
          <w:b/>
          <w:bCs/>
          <w:lang w:val="sr-Cyrl-RS"/>
        </w:rPr>
      </w:pPr>
      <w:r w:rsidRPr="00D31AB4">
        <w:rPr>
          <w:rFonts w:ascii="Arial" w:eastAsia="Times New Roman" w:hAnsi="Arial" w:cs="Arial"/>
          <w:lang w:val="sr-Cyrl-RS"/>
        </w:rPr>
        <w:t xml:space="preserve">Број издатих </w:t>
      </w:r>
      <w:r w:rsidRPr="0063187B">
        <w:rPr>
          <w:rFonts w:ascii="Arial" w:eastAsia="Times New Roman" w:hAnsi="Arial" w:cs="Arial"/>
          <w:lang w:val="sr-Cyrl-RS"/>
        </w:rPr>
        <w:t xml:space="preserve">дозвола за пружање </w:t>
      </w:r>
      <w:r w:rsidRPr="00D31AB4">
        <w:rPr>
          <w:rFonts w:ascii="Arial" w:eastAsia="Times New Roman" w:hAnsi="Arial" w:cs="Arial"/>
          <w:lang w:val="sr-Cyrl-RS"/>
        </w:rPr>
        <w:t xml:space="preserve">услуга из области дигиталне имовине; </w:t>
      </w:r>
    </w:p>
    <w:p w14:paraId="38E7D452" w14:textId="77777777" w:rsidR="00B02451" w:rsidRPr="00D31AB4" w:rsidRDefault="00B02451" w:rsidP="00B02451">
      <w:pPr>
        <w:numPr>
          <w:ilvl w:val="0"/>
          <w:numId w:val="5"/>
        </w:numPr>
        <w:shd w:val="clear" w:color="auto" w:fill="FFFFFF"/>
        <w:spacing w:after="120" w:line="240" w:lineRule="auto"/>
        <w:contextualSpacing/>
        <w:jc w:val="both"/>
        <w:rPr>
          <w:rFonts w:ascii="Arial" w:eastAsia="Times New Roman" w:hAnsi="Arial" w:cs="Arial"/>
          <w:b/>
          <w:bCs/>
          <w:lang w:val="sr-Cyrl-RS"/>
        </w:rPr>
      </w:pPr>
      <w:r w:rsidRPr="00D31AB4">
        <w:rPr>
          <w:rFonts w:ascii="Arial" w:eastAsia="Times New Roman" w:hAnsi="Arial" w:cs="Arial"/>
          <w:lang w:val="sr-Cyrl-RS"/>
        </w:rPr>
        <w:t xml:space="preserve">Број инвестиција у блокчејн технологију и </w:t>
      </w:r>
      <w:r w:rsidRPr="00D31AB4">
        <w:rPr>
          <w:rFonts w:ascii="Arial" w:eastAsia="Times New Roman" w:hAnsi="Arial" w:cs="Arial"/>
          <w:i/>
          <w:iCs/>
          <w:lang w:val="sr-Cyrl-RS"/>
        </w:rPr>
        <w:t xml:space="preserve">Web3 </w:t>
      </w:r>
      <w:r w:rsidRPr="00D31AB4">
        <w:rPr>
          <w:rFonts w:ascii="Arial" w:eastAsia="Times New Roman" w:hAnsi="Arial" w:cs="Arial"/>
          <w:lang w:val="sr-Cyrl-RS"/>
        </w:rPr>
        <w:t>привредних друштава у Републици Србији.</w:t>
      </w:r>
    </w:p>
    <w:p w14:paraId="30C92874" w14:textId="77777777" w:rsidR="00B02451" w:rsidRPr="006778DB" w:rsidRDefault="00B02451" w:rsidP="00B02451">
      <w:pPr>
        <w:numPr>
          <w:ilvl w:val="0"/>
          <w:numId w:val="5"/>
        </w:numPr>
        <w:shd w:val="clear" w:color="auto" w:fill="FFFFFF"/>
        <w:spacing w:after="120" w:line="240" w:lineRule="auto"/>
        <w:contextualSpacing/>
        <w:jc w:val="both"/>
        <w:rPr>
          <w:rFonts w:ascii="Arial" w:eastAsia="Times New Roman" w:hAnsi="Arial" w:cs="Arial"/>
          <w:b/>
          <w:bCs/>
          <w:lang w:val="sr-Cyrl-RS"/>
        </w:rPr>
      </w:pPr>
      <w:r w:rsidRPr="00D31AB4">
        <w:rPr>
          <w:rFonts w:ascii="Arial" w:eastAsia="Times New Roman" w:hAnsi="Arial" w:cs="Arial"/>
          <w:lang w:val="sr-Cyrl-RS"/>
        </w:rPr>
        <w:t>Број пресељених привредних друштава за развој блокчејн решења у Републици Србији.</w:t>
      </w:r>
    </w:p>
    <w:p w14:paraId="3021BBBD" w14:textId="77777777" w:rsidR="00B02451" w:rsidRPr="006778DB" w:rsidRDefault="00B02451" w:rsidP="00B02451">
      <w:pPr>
        <w:pStyle w:val="ListParagraph"/>
        <w:numPr>
          <w:ilvl w:val="0"/>
          <w:numId w:val="7"/>
        </w:numPr>
        <w:spacing w:after="120"/>
        <w:rPr>
          <w:rFonts w:ascii="Arial" w:hAnsi="Arial" w:cs="Arial"/>
          <w:b/>
          <w:lang w:val="sr-Cyrl-RS" w:eastAsia="en-GB"/>
        </w:rPr>
      </w:pPr>
      <w:r w:rsidRPr="00D31AB4">
        <w:rPr>
          <w:rFonts w:ascii="Arial" w:hAnsi="Arial" w:cs="Arial"/>
          <w:b/>
          <w:sz w:val="22"/>
          <w:szCs w:val="22"/>
          <w:lang w:val="sr-Cyrl-RS" w:eastAsia="en-GB"/>
        </w:rPr>
        <w:t>ДА ЛИ СУ РАЗМАТРАНЕ АЛТЕРНАТИВЕ ПРЕДЛОЖЕНИМ РЕШЕЊИМА</w:t>
      </w:r>
    </w:p>
    <w:p w14:paraId="192C1415"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Које релевантне опције (алтернативне мере, односно групе мера) за остварење циља су узете у разматрање? Да ли је разматрана „status quo” опција?</w:t>
      </w:r>
    </w:p>
    <w:p w14:paraId="4B0B3BFA" w14:textId="162E53A5"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Предлагач закона је приликом предлагања овог прописа имао у виду и друге могуће мере које нису регулаторне природе, али је закључено да искорак у уређењу области пословања дигиталном имовином у односу на потребе привреде и индустрије не може бити направљен без интервенције у виду доношења системског закона, као и у другим јурисдикцијама. Такав став додатно је поткрепљен ставовима заинтересованих страна који су произашли из спроведених јавних консултација. Доношење </w:t>
      </w:r>
      <w:r w:rsidR="00923115">
        <w:rPr>
          <w:rFonts w:ascii="Arial" w:eastAsia="Times New Roman" w:hAnsi="Arial" w:cs="Arial"/>
          <w:lang w:val="sr-Cyrl-RS"/>
        </w:rPr>
        <w:t>Предлога</w:t>
      </w:r>
      <w:r w:rsidRPr="00D31AB4">
        <w:rPr>
          <w:rFonts w:ascii="Arial" w:eastAsia="Times New Roman" w:hAnsi="Arial" w:cs="Arial"/>
          <w:lang w:val="sr-Cyrl-RS"/>
        </w:rPr>
        <w:t xml:space="preserve"> закона имало је великог позитивног одјека у јавности и то преко средстава јавног информисања:</w:t>
      </w:r>
    </w:p>
    <w:p w14:paraId="0908B134" w14:textId="77777777" w:rsidR="00B02451" w:rsidRPr="00D31AB4" w:rsidRDefault="00B02451" w:rsidP="00B02451">
      <w:pPr>
        <w:numPr>
          <w:ilvl w:val="0"/>
          <w:numId w:val="6"/>
        </w:numPr>
        <w:shd w:val="clear" w:color="auto" w:fill="FFFFFF"/>
        <w:spacing w:after="120" w:line="240" w:lineRule="auto"/>
        <w:jc w:val="both"/>
        <w:rPr>
          <w:rFonts w:ascii="Arial" w:eastAsia="Times New Roman" w:hAnsi="Arial" w:cs="Arial"/>
          <w:lang w:val="sr-Cyrl-RS"/>
        </w:rPr>
      </w:pPr>
      <w:r w:rsidRPr="00D31AB4">
        <w:rPr>
          <w:rFonts w:ascii="Arial" w:eastAsia="Times New Roman" w:hAnsi="Arial" w:cs="Arial"/>
          <w:lang w:val="sr-Cyrl-RS"/>
        </w:rPr>
        <w:t xml:space="preserve">Богдан Вујовић и Александар Угљеваревић, „Анализирамо Нацрт закона о дигиталној имовини: Како ће ова област бити регулисана у Србији?“ (Netokracija, 26. октобар 2020. године) доступно </w:t>
      </w:r>
      <w:r w:rsidRPr="00923115">
        <w:rPr>
          <w:rFonts w:ascii="Arial" w:hAnsi="Arial" w:cs="Arial"/>
        </w:rPr>
        <w:t xml:space="preserve">на </w:t>
      </w:r>
      <w:hyperlink r:id="rId8" w:history="1">
        <w:r w:rsidRPr="00923115">
          <w:rPr>
            <w:rFonts w:ascii="Arial" w:hAnsi="Arial" w:cs="Arial"/>
          </w:rPr>
          <w:t>https://www.netokracija.rs/nacrt-zakona-o-digitalnoj-imovini-175981</w:t>
        </w:r>
      </w:hyperlink>
      <w:r w:rsidRPr="00D31AB4">
        <w:rPr>
          <w:rFonts w:ascii="Arial" w:eastAsia="Times New Roman" w:hAnsi="Arial" w:cs="Arial"/>
          <w:lang w:val="sr-Cyrl-RS"/>
        </w:rPr>
        <w:t xml:space="preserve"> </w:t>
      </w:r>
    </w:p>
    <w:p w14:paraId="2D82C107" w14:textId="77777777" w:rsidR="00B02451" w:rsidRPr="00D31AB4" w:rsidRDefault="00B02451" w:rsidP="00B02451">
      <w:pPr>
        <w:numPr>
          <w:ilvl w:val="0"/>
          <w:numId w:val="6"/>
        </w:numPr>
        <w:shd w:val="clear" w:color="auto" w:fill="FFFFFF"/>
        <w:spacing w:after="120" w:line="240" w:lineRule="auto"/>
        <w:jc w:val="both"/>
        <w:rPr>
          <w:rFonts w:ascii="Arial" w:eastAsia="Times New Roman" w:hAnsi="Arial" w:cs="Arial"/>
          <w:lang w:val="sr-Cyrl-RS"/>
        </w:rPr>
      </w:pPr>
      <w:r w:rsidRPr="00D31AB4">
        <w:rPr>
          <w:rFonts w:ascii="Arial" w:eastAsia="Times New Roman" w:hAnsi="Arial" w:cs="Arial"/>
          <w:lang w:val="sr-Cyrl-RS"/>
        </w:rPr>
        <w:t xml:space="preserve">Петар Пауновић, „За трговање криптовалутама биће потребна лиценца: Закон о дигиталној имовини ускоро на јавној расправи – Може ли нови пропис да заустави преваранте?“ (Startit, 15. септембар 2020. године) доступно </w:t>
      </w:r>
      <w:r w:rsidRPr="00923115">
        <w:rPr>
          <w:rFonts w:ascii="Arial" w:hAnsi="Arial" w:cs="Arial"/>
        </w:rPr>
        <w:t xml:space="preserve">на </w:t>
      </w:r>
      <w:hyperlink r:id="rId9" w:history="1">
        <w:r w:rsidRPr="00923115">
          <w:rPr>
            <w:rFonts w:ascii="Arial" w:hAnsi="Arial" w:cs="Arial"/>
          </w:rPr>
          <w:t>https://startit.rs/za-trgovanje-kriptovalutama-bice-potrebna-licenca-zakon-o-digitalnoj-imovini-uskoro-na-javnoj-raspravi/</w:t>
        </w:r>
      </w:hyperlink>
      <w:r w:rsidRPr="00D31AB4">
        <w:rPr>
          <w:rFonts w:ascii="Arial" w:eastAsia="Times New Roman" w:hAnsi="Arial" w:cs="Arial"/>
          <w:lang w:val="sr-Cyrl-RS"/>
        </w:rPr>
        <w:t xml:space="preserve"> </w:t>
      </w:r>
      <w:bookmarkStart w:id="0" w:name="_GoBack"/>
      <w:bookmarkEnd w:id="0"/>
    </w:p>
    <w:p w14:paraId="0C33F8AC" w14:textId="77777777" w:rsidR="00B02451" w:rsidRPr="00D31AB4" w:rsidRDefault="00B02451" w:rsidP="00B02451">
      <w:pPr>
        <w:numPr>
          <w:ilvl w:val="0"/>
          <w:numId w:val="6"/>
        </w:numPr>
        <w:shd w:val="clear" w:color="auto" w:fill="FFFFFF"/>
        <w:spacing w:after="120" w:line="240" w:lineRule="auto"/>
        <w:jc w:val="both"/>
        <w:rPr>
          <w:rFonts w:ascii="Arial" w:eastAsia="Times New Roman" w:hAnsi="Arial" w:cs="Arial"/>
          <w:lang w:val="sr-Cyrl-RS"/>
        </w:rPr>
      </w:pPr>
      <w:r w:rsidRPr="00D31AB4">
        <w:rPr>
          <w:rFonts w:ascii="Arial" w:eastAsia="Times New Roman" w:hAnsi="Arial" w:cs="Arial"/>
          <w:lang w:val="sr-Cyrl-RS"/>
        </w:rPr>
        <w:t xml:space="preserve">Петар Пауновић, „'Ради се на пореском оквиру за дигиталну имовину и биће стимулативан'“: Шеф тима за израду Нацрта закона о дигиталној имовини за Startit Dnevnik – ''Могу само да кажем да се доба анонимности приликом пословања с дигиталном имовином, на глобалном нивоу, а посебно у Европи, ближи крају'“ (Startit, 27. октобар 2020. године) доступно на </w:t>
      </w:r>
      <w:hyperlink r:id="rId10" w:history="1">
        <w:r w:rsidRPr="00923115">
          <w:rPr>
            <w:rFonts w:ascii="Arial" w:hAnsi="Arial" w:cs="Arial"/>
          </w:rPr>
          <w:t>https://startit.rs/radi-se-na-poreskom-okviru-za-digitalnu-imovinu-i-bice-stimulativan-sef-tima-za-izradu-nacrta-zakona-o-digitalnoj-imovini-za-startit-dnevnik/</w:t>
        </w:r>
      </w:hyperlink>
      <w:r w:rsidRPr="00D31AB4">
        <w:rPr>
          <w:rFonts w:ascii="Arial" w:eastAsia="Times New Roman" w:hAnsi="Arial" w:cs="Arial"/>
          <w:lang w:val="sr-Cyrl-RS"/>
        </w:rPr>
        <w:t xml:space="preserve"> </w:t>
      </w:r>
    </w:p>
    <w:p w14:paraId="40D78AC4" w14:textId="77777777" w:rsidR="00B02451" w:rsidRPr="00D31AB4" w:rsidRDefault="00B02451" w:rsidP="00B02451">
      <w:pPr>
        <w:numPr>
          <w:ilvl w:val="0"/>
          <w:numId w:val="6"/>
        </w:numPr>
        <w:shd w:val="clear" w:color="auto" w:fill="FFFFFF"/>
        <w:spacing w:after="120" w:line="240" w:lineRule="auto"/>
        <w:jc w:val="both"/>
        <w:rPr>
          <w:rFonts w:ascii="Arial" w:eastAsia="Times New Roman" w:hAnsi="Arial" w:cs="Arial"/>
          <w:lang w:val="sr-Cyrl-RS"/>
        </w:rPr>
      </w:pPr>
      <w:r w:rsidRPr="00D31AB4">
        <w:rPr>
          <w:rFonts w:ascii="Arial" w:eastAsia="Times New Roman" w:hAnsi="Arial" w:cs="Arial"/>
          <w:lang w:val="sr-Cyrl-RS"/>
        </w:rPr>
        <w:t xml:space="preserve">Милан Миладиновић, „НАЦРТ ЗАКОНА О ДИГИТАЛНОЈ ИМОВИНИ Да ли ће заиста доћи до експанзије српског тржишта криптовалута?“ (Biznis.rs, 19. октобар 2020. године) доступно на </w:t>
      </w:r>
      <w:hyperlink r:id="rId11" w:history="1">
        <w:r w:rsidRPr="00923115">
          <w:rPr>
            <w:rFonts w:ascii="Arial" w:hAnsi="Arial" w:cs="Arial"/>
          </w:rPr>
          <w:t>https://biznis.rs/vesti/srbija/nacrt-zakona-o-digitalnoj-imovini-da-li-ce-zaista-doci-do-ekspanzije-srpskog-trzista-kriptovaluta/</w:t>
        </w:r>
      </w:hyperlink>
      <w:r w:rsidRPr="00923115">
        <w:rPr>
          <w:rFonts w:ascii="Arial" w:hAnsi="Arial" w:cs="Arial"/>
        </w:rPr>
        <w:t xml:space="preserve"> </w:t>
      </w:r>
    </w:p>
    <w:p w14:paraId="27F36875" w14:textId="77777777" w:rsidR="00B02451" w:rsidRPr="00D31AB4" w:rsidRDefault="00B02451" w:rsidP="00B02451">
      <w:pPr>
        <w:shd w:val="clear" w:color="auto" w:fill="FFFFFF"/>
        <w:spacing w:after="120" w:line="240" w:lineRule="auto"/>
        <w:jc w:val="both"/>
        <w:rPr>
          <w:rFonts w:ascii="Arial" w:eastAsia="Times New Roman" w:hAnsi="Arial" w:cs="Arial"/>
          <w:lang w:val="sr-Cyrl-RS"/>
        </w:rPr>
      </w:pPr>
    </w:p>
    <w:p w14:paraId="3FFB0F85" w14:textId="77777777" w:rsidR="00B02451" w:rsidRPr="00D31AB4" w:rsidRDefault="00B02451" w:rsidP="00B02451">
      <w:pPr>
        <w:numPr>
          <w:ilvl w:val="0"/>
          <w:numId w:val="6"/>
        </w:numPr>
        <w:shd w:val="clear" w:color="auto" w:fill="FFFFFF"/>
        <w:spacing w:after="120" w:line="240" w:lineRule="auto"/>
        <w:jc w:val="both"/>
        <w:rPr>
          <w:rFonts w:ascii="Arial" w:eastAsia="Times New Roman" w:hAnsi="Arial" w:cs="Arial"/>
          <w:lang w:val="sr-Cyrl-RS"/>
        </w:rPr>
      </w:pPr>
      <w:r w:rsidRPr="00D31AB4">
        <w:rPr>
          <w:rFonts w:ascii="Arial" w:eastAsia="Times New Roman" w:hAnsi="Arial" w:cs="Arial"/>
          <w:lang w:val="sr-Cyrl-RS"/>
        </w:rPr>
        <w:t xml:space="preserve">Марија Блесић, „Нацрт закона о дигиталној имовини“ (Belgrade Crypto) доступно на </w:t>
      </w:r>
      <w:hyperlink r:id="rId12" w:history="1">
        <w:r w:rsidRPr="00923115">
          <w:rPr>
            <w:rFonts w:ascii="Arial" w:hAnsi="Arial" w:cs="Arial"/>
          </w:rPr>
          <w:t>https://belgradecrypto.com/nacrt-zakona-o-digitalnoj-imovini/</w:t>
        </w:r>
      </w:hyperlink>
      <w:r w:rsidRPr="00D31AB4">
        <w:rPr>
          <w:rFonts w:ascii="Arial" w:eastAsia="Times New Roman" w:hAnsi="Arial" w:cs="Arial"/>
          <w:lang w:val="sr-Cyrl-RS"/>
        </w:rPr>
        <w:t xml:space="preserve"> </w:t>
      </w:r>
    </w:p>
    <w:p w14:paraId="1D8F31F1" w14:textId="77777777" w:rsidR="00B02451" w:rsidRPr="00923115" w:rsidRDefault="00B02451" w:rsidP="00B02451">
      <w:pPr>
        <w:numPr>
          <w:ilvl w:val="0"/>
          <w:numId w:val="6"/>
        </w:numPr>
        <w:shd w:val="clear" w:color="auto" w:fill="FFFFFF"/>
        <w:spacing w:after="120" w:line="240" w:lineRule="auto"/>
        <w:jc w:val="both"/>
        <w:rPr>
          <w:rFonts w:ascii="Arial" w:hAnsi="Arial" w:cs="Arial"/>
        </w:rPr>
      </w:pPr>
      <w:r w:rsidRPr="00D31AB4">
        <w:rPr>
          <w:rFonts w:ascii="Arial" w:eastAsia="Times New Roman" w:hAnsi="Arial" w:cs="Arial"/>
          <w:lang w:val="sr-Cyrl-RS"/>
        </w:rPr>
        <w:t xml:space="preserve">Никола Ђорђевић, „Порески третман дигиталне имовине у Србији – могућности и опције“ (Јанковић, Поповић, Митић, 22. октобар 2020. године) доступно на </w:t>
      </w:r>
      <w:hyperlink r:id="rId13" w:history="1">
        <w:r w:rsidRPr="00923115">
          <w:rPr>
            <w:rFonts w:ascii="Arial" w:hAnsi="Arial" w:cs="Arial"/>
          </w:rPr>
          <w:t>https://www.jpm.rs/wp-content/uploads/2020/10/Tax-treatment-of-digital-assets-in-Serbia.pdf</w:t>
        </w:r>
      </w:hyperlink>
      <w:r w:rsidRPr="00923115">
        <w:rPr>
          <w:rFonts w:ascii="Arial" w:hAnsi="Arial" w:cs="Arial"/>
        </w:rPr>
        <w:t xml:space="preserve"> </w:t>
      </w:r>
    </w:p>
    <w:p w14:paraId="197BAF1D" w14:textId="77777777" w:rsidR="00B02451" w:rsidRPr="00923115" w:rsidRDefault="00B02451" w:rsidP="00B02451">
      <w:pPr>
        <w:numPr>
          <w:ilvl w:val="0"/>
          <w:numId w:val="6"/>
        </w:numPr>
        <w:shd w:val="clear" w:color="auto" w:fill="FFFFFF"/>
        <w:spacing w:after="120" w:line="240" w:lineRule="auto"/>
        <w:jc w:val="both"/>
        <w:rPr>
          <w:rFonts w:ascii="Arial" w:hAnsi="Arial" w:cs="Arial"/>
        </w:rPr>
      </w:pPr>
      <w:r w:rsidRPr="00D31AB4">
        <w:rPr>
          <w:rFonts w:ascii="Arial" w:eastAsia="Times New Roman" w:hAnsi="Arial" w:cs="Arial"/>
          <w:lang w:val="sr-Cyrl-RS"/>
        </w:rPr>
        <w:t>Живковић-Самарџић, „What does the draft Law on Digital Assets bring?” (Живковић – Самарџић, 16. октобар 2020. године) доступно на</w:t>
      </w:r>
      <w:r w:rsidRPr="00923115">
        <w:rPr>
          <w:rFonts w:ascii="Arial" w:hAnsi="Arial" w:cs="Arial"/>
        </w:rPr>
        <w:t xml:space="preserve">: </w:t>
      </w:r>
      <w:hyperlink r:id="rId14" w:history="1">
        <w:r w:rsidRPr="00923115">
          <w:rPr>
            <w:rFonts w:ascii="Arial" w:hAnsi="Arial" w:cs="Arial"/>
          </w:rPr>
          <w:t>https://www.zslaw.rs/what-does-the-draft-law-on-digital-assets-bring/</w:t>
        </w:r>
      </w:hyperlink>
      <w:r w:rsidRPr="00923115">
        <w:rPr>
          <w:rFonts w:ascii="Arial" w:hAnsi="Arial" w:cs="Arial"/>
        </w:rPr>
        <w:t xml:space="preserve"> </w:t>
      </w:r>
    </w:p>
    <w:p w14:paraId="38F9A6BB" w14:textId="77777777" w:rsidR="00B02451" w:rsidRPr="00D31AB4" w:rsidRDefault="00B02451" w:rsidP="00B02451">
      <w:pPr>
        <w:numPr>
          <w:ilvl w:val="0"/>
          <w:numId w:val="6"/>
        </w:numPr>
        <w:shd w:val="clear" w:color="auto" w:fill="FFFFFF"/>
        <w:spacing w:after="120" w:line="240" w:lineRule="auto"/>
        <w:jc w:val="both"/>
        <w:rPr>
          <w:rFonts w:ascii="Arial" w:eastAsia="Times New Roman" w:hAnsi="Arial" w:cs="Arial"/>
          <w:lang w:val="sr-Cyrl-RS"/>
        </w:rPr>
      </w:pPr>
      <w:r w:rsidRPr="00D31AB4">
        <w:rPr>
          <w:rFonts w:ascii="Arial" w:eastAsia="Times New Roman" w:hAnsi="Arial" w:cs="Arial"/>
          <w:lang w:val="sr-Cyrl-RS"/>
        </w:rPr>
        <w:t xml:space="preserve">Тијана Арсенијевић, „Draft Serbian Law on Digital Assets published for public consultations” (Kinstellar, Октобар 2020) доступно на </w:t>
      </w:r>
      <w:hyperlink r:id="rId15" w:history="1">
        <w:r w:rsidRPr="00923115">
          <w:rPr>
            <w:rFonts w:ascii="Arial" w:hAnsi="Arial" w:cs="Arial"/>
          </w:rPr>
          <w:t>https://www.kinstellar.com/insights/detail/1238/draft-serbian-law-on-digital-assets-published-for-public-consultations</w:t>
        </w:r>
      </w:hyperlink>
      <w:r w:rsidRPr="00923115">
        <w:rPr>
          <w:rFonts w:ascii="Arial" w:hAnsi="Arial" w:cs="Arial"/>
        </w:rPr>
        <w:t xml:space="preserve"> </w:t>
      </w:r>
      <w:r w:rsidRPr="00D31AB4">
        <w:rPr>
          <w:rFonts w:ascii="Arial" w:eastAsia="Times New Roman" w:hAnsi="Arial" w:cs="Arial"/>
          <w:lang w:val="sr-Cyrl-RS"/>
        </w:rPr>
        <w:t xml:space="preserve">(пренето и од стране Mondaq – </w:t>
      </w:r>
      <w:hyperlink r:id="rId16" w:history="1">
        <w:r w:rsidRPr="00923115">
          <w:rPr>
            <w:rFonts w:ascii="Arial" w:hAnsi="Arial" w:cs="Arial"/>
          </w:rPr>
          <w:t>линк</w:t>
        </w:r>
      </w:hyperlink>
      <w:r w:rsidRPr="00D31AB4">
        <w:rPr>
          <w:rFonts w:ascii="Arial" w:eastAsia="Times New Roman" w:hAnsi="Arial" w:cs="Arial"/>
          <w:lang w:val="sr-Cyrl-RS"/>
        </w:rPr>
        <w:t>).</w:t>
      </w:r>
    </w:p>
    <w:p w14:paraId="5C7E1A71"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Председница Владе Републике Србије Ана Брна</w:t>
      </w:r>
      <w:r>
        <w:rPr>
          <w:rFonts w:ascii="Arial" w:eastAsia="Times New Roman" w:hAnsi="Arial" w:cs="Arial"/>
          <w:lang w:val="sr-Cyrl-RS"/>
        </w:rPr>
        <w:t>б</w:t>
      </w:r>
      <w:r w:rsidRPr="00D31AB4">
        <w:rPr>
          <w:rFonts w:ascii="Arial" w:eastAsia="Times New Roman" w:hAnsi="Arial" w:cs="Arial"/>
          <w:lang w:val="sr-Cyrl-RS"/>
        </w:rPr>
        <w:t>ић је у екпозеу „Програм Владе Републике Србије кандидата за председника владе Ане Брнабић“</w:t>
      </w:r>
      <w:r w:rsidRPr="00D31AB4">
        <w:rPr>
          <w:rFonts w:ascii="Arial" w:eastAsia="Times New Roman" w:hAnsi="Arial" w:cs="Arial"/>
          <w:vertAlign w:val="superscript"/>
          <w:lang w:val="sr-Cyrl-RS"/>
        </w:rPr>
        <w:footnoteReference w:id="11"/>
      </w:r>
      <w:r w:rsidRPr="00D31AB4">
        <w:rPr>
          <w:rFonts w:ascii="Arial" w:eastAsia="Times New Roman" w:hAnsi="Arial" w:cs="Arial"/>
          <w:lang w:val="sr-Cyrl-RS"/>
        </w:rPr>
        <w:t xml:space="preserve"> од 28. октобра 2020. године јасно нагласила да усва</w:t>
      </w:r>
      <w:r>
        <w:rPr>
          <w:rFonts w:ascii="Arial" w:eastAsia="Times New Roman" w:hAnsi="Arial" w:cs="Arial"/>
          <w:lang w:val="sr-Cyrl-RS"/>
        </w:rPr>
        <w:t>ја</w:t>
      </w:r>
      <w:r w:rsidRPr="00D31AB4">
        <w:rPr>
          <w:rFonts w:ascii="Arial" w:eastAsia="Times New Roman" w:hAnsi="Arial" w:cs="Arial"/>
          <w:lang w:val="sr-Cyrl-RS"/>
        </w:rPr>
        <w:t>њем Закона о дигиталној имовини, Република Србија ће још више подста</w:t>
      </w:r>
      <w:r>
        <w:rPr>
          <w:rFonts w:ascii="Arial" w:eastAsia="Times New Roman" w:hAnsi="Arial" w:cs="Arial"/>
          <w:lang w:val="sr-Cyrl-RS"/>
        </w:rPr>
        <w:t>ћ</w:t>
      </w:r>
      <w:r w:rsidRPr="00D31AB4">
        <w:rPr>
          <w:rFonts w:ascii="Arial" w:eastAsia="Times New Roman" w:hAnsi="Arial" w:cs="Arial"/>
          <w:lang w:val="sr-Cyrl-RS"/>
        </w:rPr>
        <w:t xml:space="preserve">и развој ИКТ индустрије. </w:t>
      </w:r>
    </w:p>
    <w:p w14:paraId="6CC937F7"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су, поред регулаторних мера, идентификоване и друге опције за постизање жељене промене и анализирани њихови потенцијални ефекти?</w:t>
      </w:r>
    </w:p>
    <w:p w14:paraId="7E74F38A" w14:textId="77777777" w:rsidR="00B02451" w:rsidRPr="00D31AB4" w:rsidRDefault="00B02451" w:rsidP="00B02451">
      <w:pPr>
        <w:shd w:val="clear" w:color="auto" w:fill="FFFFFF"/>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1. подстицајне мере – као што су субвенције или порези; не би могле да се приме</w:t>
      </w:r>
      <w:r>
        <w:rPr>
          <w:rFonts w:ascii="Arial" w:eastAsia="Times New Roman" w:hAnsi="Arial" w:cs="Arial"/>
          <w:lang w:val="sr-Cyrl-RS"/>
        </w:rPr>
        <w:t>њ</w:t>
      </w:r>
      <w:r w:rsidRPr="00D31AB4">
        <w:rPr>
          <w:rFonts w:ascii="Arial" w:eastAsia="Times New Roman" w:hAnsi="Arial" w:cs="Arial"/>
          <w:lang w:val="sr-Cyrl-RS"/>
        </w:rPr>
        <w:t>ују самостално без препознавања концепта дигиталне имовине у правном систему. О пореском третману ће свакако бити речи након увођења правног оквира за пословање.</w:t>
      </w:r>
    </w:p>
    <w:p w14:paraId="67AFFC3A" w14:textId="77777777" w:rsidR="00B02451" w:rsidRPr="00D31AB4" w:rsidRDefault="00B02451" w:rsidP="00B02451">
      <w:pPr>
        <w:shd w:val="clear" w:color="auto" w:fill="FFFFFF"/>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2. информативно-едукативне мере – у виду информационих кампања; оваква врста мера би могла да буде примерена након што се креира оквир за пословање, како би се додатно подстакле фирме да послују у Србији, али  процена је да пре тога не би значајно допринеле остварењу постављених циљева.</w:t>
      </w:r>
    </w:p>
    <w:p w14:paraId="656C2A17" w14:textId="77777777" w:rsidR="00B02451" w:rsidRPr="00D31AB4" w:rsidRDefault="00B02451" w:rsidP="00B02451">
      <w:pPr>
        <w:shd w:val="clear" w:color="auto" w:fill="FFFFFF"/>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3. институционално-организационе мере – формирање или укидање институција и успостављање неопходних организационих структура; нема директних посл</w:t>
      </w:r>
      <w:r>
        <w:rPr>
          <w:rFonts w:ascii="Arial" w:eastAsia="Times New Roman" w:hAnsi="Arial" w:cs="Arial"/>
          <w:lang w:val="sr-Cyrl-RS"/>
        </w:rPr>
        <w:t>е</w:t>
      </w:r>
      <w:r w:rsidRPr="00D31AB4">
        <w:rPr>
          <w:rFonts w:ascii="Arial" w:eastAsia="Times New Roman" w:hAnsi="Arial" w:cs="Arial"/>
          <w:lang w:val="sr-Cyrl-RS"/>
        </w:rPr>
        <w:t>дица за област дигиталне имовине.</w:t>
      </w:r>
    </w:p>
    <w:p w14:paraId="01979937" w14:textId="77777777" w:rsidR="00B02451" w:rsidRPr="00D31AB4" w:rsidRDefault="00B02451" w:rsidP="00B02451">
      <w:pPr>
        <w:shd w:val="clear" w:color="auto" w:fill="FFFFFF"/>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4. мере које подразумевају јавне инвестиције кроз капиталне и инфраструктурне пројекте: нема директних посл</w:t>
      </w:r>
      <w:r>
        <w:rPr>
          <w:rFonts w:ascii="Arial" w:eastAsia="Times New Roman" w:hAnsi="Arial" w:cs="Arial"/>
          <w:lang w:val="sr-Cyrl-RS"/>
        </w:rPr>
        <w:t>е</w:t>
      </w:r>
      <w:r w:rsidRPr="00D31AB4">
        <w:rPr>
          <w:rFonts w:ascii="Arial" w:eastAsia="Times New Roman" w:hAnsi="Arial" w:cs="Arial"/>
          <w:lang w:val="sr-Cyrl-RS"/>
        </w:rPr>
        <w:t>дица за област дигиталне имовине.</w:t>
      </w:r>
    </w:p>
    <w:p w14:paraId="2FDD72D4"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су, поред рестриктивних мера (забране, ограничења, санкције и слично) испитане и подстицајне мере за постизање посебног циља?</w:t>
      </w:r>
    </w:p>
    <w:p w14:paraId="5D8AEA0F"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Није било потребно испитати никакве подстицајне мере за постизање посебног циља. </w:t>
      </w:r>
    </w:p>
    <w:p w14:paraId="35422BE3"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469A6AF2"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Није потребно спровести никакве додатне мере да би се спровели посебни циљеви. </w:t>
      </w:r>
    </w:p>
    <w:p w14:paraId="2D05AAB2"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се промена може постићи кроз спровођење информативно-едукативних мера?</w:t>
      </w:r>
    </w:p>
    <w:p w14:paraId="4D722DE7"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Промене није могуће постићи кроз спровођење информативно-едукативних мера, већ кроз усвајање системског закона. </w:t>
      </w:r>
    </w:p>
    <w:p w14:paraId="3057DC72"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35B0DFF9"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Заинтересоване стране укључене су у процес израде закона, кроз рад радне групе и јавне консултације. Интервенција јавног сектора била је неопходна да би се пословање у области дигиталне имовине увело у правни оквир.</w:t>
      </w:r>
    </w:p>
    <w:p w14:paraId="5D8D3623"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постоје расположиви, односно потенцијални ресурси за спровођење идентификованих опција?</w:t>
      </w:r>
    </w:p>
    <w:p w14:paraId="0D62BF06" w14:textId="16D04DB0"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Да, надлежност је подељена између одређених органа у оквиру закона. Кроз процес израде </w:t>
      </w:r>
      <w:r w:rsidR="00923115">
        <w:rPr>
          <w:rFonts w:ascii="Arial" w:eastAsia="Times New Roman" w:hAnsi="Arial" w:cs="Arial"/>
          <w:lang w:val="sr-Cyrl-RS"/>
        </w:rPr>
        <w:t>Предлога</w:t>
      </w:r>
      <w:r w:rsidRPr="00D31AB4">
        <w:rPr>
          <w:rFonts w:ascii="Arial" w:eastAsia="Times New Roman" w:hAnsi="Arial" w:cs="Arial"/>
          <w:lang w:val="sr-Cyrl-RS"/>
        </w:rPr>
        <w:t xml:space="preserve"> закона дискутовано је о капацитетима надлежних институција за спровођење закона, о роковима и сл. </w:t>
      </w:r>
    </w:p>
    <w:p w14:paraId="204708A5"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60237602"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Председница Владе Републике Србије Ана Брнабић је јасно у експозеу најавила доношење системског прописа у виду Закона о дигиталној имовини до краја 2020. године, и у том смислу изабрана је опција регулисања системске области кроз доношење системског закон</w:t>
      </w:r>
      <w:r>
        <w:rPr>
          <w:rFonts w:ascii="Arial" w:eastAsia="Times New Roman" w:hAnsi="Arial" w:cs="Arial"/>
          <w:lang w:val="sr-Cyrl-RS"/>
        </w:rPr>
        <w:t>а</w:t>
      </w:r>
      <w:r w:rsidRPr="00D31AB4">
        <w:rPr>
          <w:rFonts w:ascii="Arial" w:eastAsia="Times New Roman" w:hAnsi="Arial" w:cs="Arial"/>
          <w:lang w:val="sr-Cyrl-RS"/>
        </w:rPr>
        <w:t xml:space="preserve">. Узимајући у обзир да је ова једна нова област која обухвата иновације, технологију и финансијске инструменте, надлежне институције су одлучиле након процеса јавне расправе и рада Радне групе за израду Нацрта криптоимовинског регулаторног оквира у Републици Србији да је најбољи оквир за уређење области дигиталне имовине доношење системског закона. Доношењем предметног закона подстакла би се правна сигурност за све субјекте закона као и увођење нових правних института у привредни систем Републике Србије као што су виртуелне валуте и дигитални токени. </w:t>
      </w:r>
    </w:p>
    <w:p w14:paraId="4B732349" w14:textId="77777777" w:rsidR="00B02451" w:rsidRPr="006778DB" w:rsidRDefault="00B02451" w:rsidP="00B02451">
      <w:pPr>
        <w:pStyle w:val="ListParagraph"/>
        <w:numPr>
          <w:ilvl w:val="0"/>
          <w:numId w:val="7"/>
        </w:numPr>
        <w:spacing w:after="120"/>
        <w:rPr>
          <w:rFonts w:ascii="Arial" w:hAnsi="Arial" w:cs="Arial"/>
          <w:b/>
          <w:lang w:val="sr-Cyrl-RS" w:eastAsia="en-GB"/>
        </w:rPr>
      </w:pPr>
      <w:r w:rsidRPr="00D31AB4">
        <w:rPr>
          <w:rFonts w:ascii="Arial" w:hAnsi="Arial" w:cs="Arial"/>
          <w:b/>
          <w:sz w:val="22"/>
          <w:szCs w:val="22"/>
          <w:lang w:val="sr-Cyrl-RS" w:eastAsia="en-GB"/>
        </w:rPr>
        <w:t>КЉУЧНА ПИТАЊА ЗА АНАЛИЗУ ФИНАНСИЈСКИХ ЕФЕКАТ</w:t>
      </w:r>
    </w:p>
    <w:p w14:paraId="1B1D8B54"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Какве ће ефекте изабран</w:t>
      </w:r>
      <w:r w:rsidRPr="00D31AB4">
        <w:rPr>
          <w:rFonts w:ascii="Arial" w:eastAsia="Times New Roman" w:hAnsi="Arial" w:cs="Arial"/>
          <w:b/>
          <w:bCs/>
          <w:lang w:val="en-GB"/>
        </w:rPr>
        <w:t>a</w:t>
      </w:r>
      <w:r w:rsidRPr="00D31AB4">
        <w:rPr>
          <w:rFonts w:ascii="Arial" w:eastAsia="Times New Roman" w:hAnsi="Arial" w:cs="Arial"/>
          <w:b/>
          <w:bCs/>
          <w:lang w:val="sr-Cyrl-RS"/>
        </w:rPr>
        <w:t xml:space="preserve"> опциј</w:t>
      </w:r>
      <w:r w:rsidRPr="00D31AB4">
        <w:rPr>
          <w:rFonts w:ascii="Arial" w:eastAsia="Times New Roman" w:hAnsi="Arial" w:cs="Arial"/>
          <w:b/>
          <w:bCs/>
          <w:lang w:val="en-GB"/>
        </w:rPr>
        <w:t>a</w:t>
      </w:r>
      <w:r w:rsidRPr="00D31AB4">
        <w:rPr>
          <w:rFonts w:ascii="Arial" w:eastAsia="Times New Roman" w:hAnsi="Arial" w:cs="Arial"/>
          <w:b/>
          <w:bCs/>
          <w:lang w:val="sr-Cyrl-RS"/>
        </w:rPr>
        <w:t xml:space="preserve"> имати на јавне приходе и расходе у средњем и дугом року?</w:t>
      </w:r>
    </w:p>
    <w:p w14:paraId="5776C6E4"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Изабрана опција неће имати ефекте на јавне приходе и расходе у средњем и дугом року. </w:t>
      </w:r>
    </w:p>
    <w:p w14:paraId="02B90D92"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је финансијске ресурсе за спровођење изабране опције потребно обезбедити у буџету, или из других извора финансирања и којих?</w:t>
      </w:r>
    </w:p>
    <w:p w14:paraId="104A4D5E" w14:textId="37233EB6"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Изабране опција захтеваће минималне финансијске ресурсе. У складу са разговорима између институција надлежних за спровођење изабране опције, биће потребно успоставити портал на интернет мрежи преко којег ће заинтересована лиц</w:t>
      </w:r>
      <w:r>
        <w:rPr>
          <w:rFonts w:ascii="Arial" w:eastAsia="Times New Roman" w:hAnsi="Arial" w:cs="Arial"/>
          <w:lang w:val="sr-Cyrl-RS"/>
        </w:rPr>
        <w:t>а</w:t>
      </w:r>
      <w:r w:rsidRPr="00D31AB4">
        <w:rPr>
          <w:rFonts w:ascii="Arial" w:eastAsia="Times New Roman" w:hAnsi="Arial" w:cs="Arial"/>
          <w:lang w:val="sr-Cyrl-RS"/>
        </w:rPr>
        <w:t xml:space="preserve"> из привредног сектора моћи да </w:t>
      </w:r>
      <w:r w:rsidRPr="00300CD8">
        <w:rPr>
          <w:rFonts w:ascii="Arial" w:eastAsia="Times New Roman" w:hAnsi="Arial" w:cs="Arial"/>
          <w:lang w:val="sr-Cyrl-RS"/>
        </w:rPr>
        <w:t xml:space="preserve">комуницирају са надзорним органима и да </w:t>
      </w:r>
      <w:r w:rsidRPr="00D31AB4">
        <w:rPr>
          <w:rFonts w:ascii="Arial" w:eastAsia="Times New Roman" w:hAnsi="Arial" w:cs="Arial"/>
          <w:lang w:val="sr-Cyrl-RS"/>
        </w:rPr>
        <w:t xml:space="preserve">достављају документа и </w:t>
      </w:r>
      <w:r>
        <w:rPr>
          <w:rFonts w:ascii="Arial" w:eastAsia="Times New Roman" w:hAnsi="Arial" w:cs="Arial"/>
          <w:lang w:val="sr-Cyrl-RS"/>
        </w:rPr>
        <w:t xml:space="preserve">податке </w:t>
      </w:r>
      <w:r w:rsidR="00923115">
        <w:rPr>
          <w:rFonts w:ascii="Arial" w:eastAsia="Times New Roman" w:hAnsi="Arial" w:cs="Arial"/>
          <w:lang w:val="sr-Cyrl-RS"/>
        </w:rPr>
        <w:t xml:space="preserve"> прописане Предлогом</w:t>
      </w:r>
      <w:r w:rsidRPr="00D31AB4">
        <w:rPr>
          <w:rFonts w:ascii="Arial" w:eastAsia="Times New Roman" w:hAnsi="Arial" w:cs="Arial"/>
          <w:lang w:val="sr-Cyrl-RS"/>
        </w:rPr>
        <w:t xml:space="preserve"> закона о дигиталној имовини. Модел који је у оптицају за достављање потребне документације није технолошки захтев</w:t>
      </w:r>
      <w:r>
        <w:rPr>
          <w:rFonts w:ascii="Arial" w:eastAsia="Times New Roman" w:hAnsi="Arial" w:cs="Arial"/>
          <w:lang w:val="sr-Cyrl-RS"/>
        </w:rPr>
        <w:t>ан</w:t>
      </w:r>
      <w:r w:rsidRPr="00D31AB4">
        <w:rPr>
          <w:rFonts w:ascii="Arial" w:eastAsia="Times New Roman" w:hAnsi="Arial" w:cs="Arial"/>
          <w:lang w:val="sr-Cyrl-RS"/>
        </w:rPr>
        <w:t xml:space="preserve"> и као такав захтеваће ниску вреднот финансијских ресурса да би био успостављен. </w:t>
      </w:r>
    </w:p>
    <w:p w14:paraId="0D86D2E4"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Како ће спровођење изабране опције утицати на међународне финансијске обавезе?</w:t>
      </w:r>
    </w:p>
    <w:p w14:paraId="085520BD"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Изабрана опција представља системски пропис који се односи на привредне, економске и административне односе унутар Републике Србије и као такав неће утицати на финансијске обавезе. </w:t>
      </w:r>
    </w:p>
    <w:p w14:paraId="44D5B712"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55DD0128"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Изабрана опција не захтева никакве промене у смислу капиталних трошкова. </w:t>
      </w:r>
    </w:p>
    <w:p w14:paraId="1A8250A6"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је могуће финансирати расходе изабране опције кроз редистрибуцију постојећих средстава?</w:t>
      </w:r>
    </w:p>
    <w:p w14:paraId="145CA01D"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У случају да буде било потребне за додатно финансирање расхода проистеклих из изабране опције, такви расходи моћиће да буду спроведени кроз редистрибуцију постојећих средстава. </w:t>
      </w:r>
    </w:p>
    <w:p w14:paraId="407727AA"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Какви ће бити ефекти спровођења изабране опције на расходе других институција?</w:t>
      </w:r>
    </w:p>
    <w:p w14:paraId="36398843" w14:textId="77777777" w:rsidR="00B02451" w:rsidRPr="006778DB"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Није могуће идентификовати </w:t>
      </w:r>
      <w:r>
        <w:rPr>
          <w:rFonts w:ascii="Arial" w:eastAsia="Times New Roman" w:hAnsi="Arial" w:cs="Arial"/>
          <w:lang w:val="sr-Cyrl-RS"/>
        </w:rPr>
        <w:t>н</w:t>
      </w:r>
      <w:r w:rsidRPr="00D31AB4">
        <w:rPr>
          <w:rFonts w:ascii="Arial" w:eastAsia="Times New Roman" w:hAnsi="Arial" w:cs="Arial"/>
          <w:lang w:val="sr-Cyrl-RS"/>
        </w:rPr>
        <w:t>икакве ефекте на расходе других институција за спровођење изабране опције.</w:t>
      </w:r>
    </w:p>
    <w:p w14:paraId="582D5492" w14:textId="77777777" w:rsidR="00B02451" w:rsidRPr="006778DB" w:rsidRDefault="00B02451" w:rsidP="00B02451">
      <w:pPr>
        <w:pStyle w:val="ListParagraph"/>
        <w:numPr>
          <w:ilvl w:val="0"/>
          <w:numId w:val="7"/>
        </w:numPr>
        <w:spacing w:after="120"/>
        <w:rPr>
          <w:rFonts w:ascii="Arial" w:hAnsi="Arial" w:cs="Arial"/>
          <w:b/>
          <w:lang w:val="sr-Cyrl-RS" w:eastAsia="en-GB"/>
        </w:rPr>
      </w:pPr>
      <w:r w:rsidRPr="00D31AB4">
        <w:rPr>
          <w:rFonts w:ascii="Arial" w:hAnsi="Arial" w:cs="Arial"/>
          <w:b/>
          <w:sz w:val="22"/>
          <w:szCs w:val="22"/>
          <w:lang w:val="sr-Cyrl-RS" w:eastAsia="en-GB"/>
        </w:rPr>
        <w:t>КЉУЧНА ПИТАЊА ЗА АНАЛИЗУ ЕКОНОМСКИХ ЕФЕКАТА</w:t>
      </w:r>
    </w:p>
    <w:p w14:paraId="5E1243E6"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7DC3A6BE" w14:textId="77777777" w:rsidR="00B02451"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Изабрана опција проузроковаће ограничене материјалне и нематеријалне трошкове привреди, појед</w:t>
      </w:r>
      <w:r>
        <w:rPr>
          <w:rFonts w:ascii="Arial" w:eastAsia="Times New Roman" w:hAnsi="Arial" w:cs="Arial"/>
          <w:lang w:val="sr-Cyrl-RS"/>
        </w:rPr>
        <w:t>и</w:t>
      </w:r>
      <w:r w:rsidRPr="00D31AB4">
        <w:rPr>
          <w:rFonts w:ascii="Arial" w:eastAsia="Times New Roman" w:hAnsi="Arial" w:cs="Arial"/>
          <w:lang w:val="sr-Cyrl-RS"/>
        </w:rPr>
        <w:t xml:space="preserve">ној грани, односно одређеној категорији привредних субјеката. У том смислу, трошкови који ће морати да поднесу пружаоци услуга односиће се на административне трошкове као и на трошкове који се односе на пословање (правни трошкови, трошкови ревизије и слично).  Када је реч о користима, изабрана опција ће донети већу правну сигурност, као и уређен правни оквир у којем ће лица која нуде услуге повезане са дигиталном имовином моћи да послују на транспарентан начин са умањеним ризицима, како финансијским тако правним. Посебан бенефит за привредну биће увођење и препознавање нових института од стране правног система Републике Србије, а то су виртуелне валуте и дигитални токени, који ће бити коришћени у корист привлачења страних инвестиција у домаћи ИКТ сектор, прикупљања капитала као и израде напредних софтверских решења за клијенте, како у Републици Србији тако и у иностранству. </w:t>
      </w:r>
    </w:p>
    <w:p w14:paraId="55E0BF35" w14:textId="77777777" w:rsidR="00B02451" w:rsidRPr="00D31AB4" w:rsidRDefault="00B02451" w:rsidP="00B02451">
      <w:pPr>
        <w:spacing w:after="120" w:line="240" w:lineRule="auto"/>
        <w:ind w:firstLine="284"/>
        <w:jc w:val="both"/>
        <w:rPr>
          <w:rFonts w:ascii="Arial" w:eastAsia="Times New Roman" w:hAnsi="Arial" w:cs="Arial"/>
          <w:lang w:val="sr-Cyrl-RS"/>
        </w:rPr>
      </w:pPr>
      <w:r>
        <w:rPr>
          <w:rFonts w:ascii="Arial" w:eastAsia="Times New Roman" w:hAnsi="Arial" w:cs="Arial"/>
          <w:lang w:val="sr-Cyrl-RS"/>
        </w:rPr>
        <w:t>Н</w:t>
      </w:r>
      <w:r w:rsidRPr="00193014">
        <w:rPr>
          <w:rFonts w:ascii="Arial" w:eastAsia="Times New Roman" w:hAnsi="Arial" w:cs="Arial"/>
          <w:lang w:val="sr-Cyrl-RS"/>
        </w:rPr>
        <w:t xml:space="preserve">апомињемо да се </w:t>
      </w:r>
      <w:r>
        <w:rPr>
          <w:rFonts w:ascii="Arial" w:eastAsia="Times New Roman" w:hAnsi="Arial" w:cs="Arial"/>
          <w:lang w:val="sr-Cyrl-RS"/>
        </w:rPr>
        <w:t xml:space="preserve">одредбе </w:t>
      </w:r>
      <w:r w:rsidRPr="00193014">
        <w:rPr>
          <w:rFonts w:ascii="Arial" w:eastAsia="Times New Roman" w:hAnsi="Arial" w:cs="Arial"/>
          <w:lang w:val="sr-Cyrl-RS"/>
        </w:rPr>
        <w:t>закона које се односе на искључења области примене овог закона, у односу на тзв. „мрежу лица“ ради о лицима која послују сходно унутрашњим правилима предметне мреже и чија се дигитална имовина не користи у комерцијалне сврхе ван оквира те мреже (нпр. унутар видео-игара). У погледу „рударења“ дигиталне имовине, напомињемо да таква делатност предметним прописом није забрањена, већ да је искључена из примене овог прописа, јер се „рударењем“ не ствара облигациони однос између лица нити то представља одређену услугу</w:t>
      </w:r>
      <w:r>
        <w:rPr>
          <w:rFonts w:ascii="Arial" w:eastAsia="Times New Roman" w:hAnsi="Arial" w:cs="Arial"/>
          <w:lang w:val="sr-Cyrl-RS"/>
        </w:rPr>
        <w:t>.</w:t>
      </w:r>
    </w:p>
    <w:p w14:paraId="2A143B95"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653E891C" w14:textId="77777777" w:rsidR="00B02451" w:rsidRPr="003B7ED2" w:rsidRDefault="00B02451" w:rsidP="00B02451">
      <w:pPr>
        <w:spacing w:after="120" w:line="240" w:lineRule="auto"/>
        <w:ind w:firstLine="284"/>
        <w:jc w:val="both"/>
        <w:rPr>
          <w:rFonts w:ascii="Arial" w:eastAsia="Times New Roman" w:hAnsi="Arial" w:cs="Arial"/>
          <w:lang w:val="sr-Cyrl-RS"/>
        </w:rPr>
      </w:pPr>
      <w:r>
        <w:rPr>
          <w:rFonts w:ascii="Arial" w:eastAsia="Times New Roman" w:hAnsi="Arial" w:cs="Arial"/>
          <w:lang w:val="sr-Cyrl-RS"/>
        </w:rPr>
        <w:t>И</w:t>
      </w:r>
      <w:r w:rsidRPr="003B7ED2">
        <w:rPr>
          <w:rFonts w:ascii="Arial" w:eastAsia="Times New Roman" w:hAnsi="Arial" w:cs="Arial"/>
          <w:lang w:val="sr-Cyrl-RS"/>
        </w:rPr>
        <w:t>забрана опција позитивно ће утицати на конкурентност привредних субјеката како на домаћем, како и на иностраном тржишту. ИКТ индустрија Републике Србије је једна од водећих домаћих грана економског развоја, са константним растом и извозом који чини 1,42 милијарди евра у 2019. години. Изабрана опција би још више подстакла извоз ИКТ индустрије Републике Србије, као и развој саме индустрије у смислу оснивања већег броја привредних друштава чија би делатност била развој решења из области дигиталне имовине.</w:t>
      </w:r>
    </w:p>
    <w:p w14:paraId="2B1EEA0A" w14:textId="6C2F28D7" w:rsidR="00B02451" w:rsidRPr="003B7ED2" w:rsidRDefault="00B02451" w:rsidP="00B02451">
      <w:pPr>
        <w:spacing w:after="120" w:line="240" w:lineRule="auto"/>
        <w:ind w:firstLine="284"/>
        <w:jc w:val="both"/>
        <w:rPr>
          <w:rFonts w:ascii="Arial" w:eastAsia="Times New Roman" w:hAnsi="Arial" w:cs="Arial"/>
          <w:lang w:val="sr-Cyrl-RS"/>
        </w:rPr>
      </w:pPr>
      <w:r w:rsidRPr="003B7ED2">
        <w:rPr>
          <w:rFonts w:ascii="Arial" w:eastAsia="Times New Roman" w:hAnsi="Arial" w:cs="Arial"/>
          <w:lang w:val="sr-Cyrl-RS"/>
        </w:rPr>
        <w:t xml:space="preserve">Издавање дигиталне имовине представља једно од кључних делатности из предметне области, и као такво дозвољава се сходно </w:t>
      </w:r>
      <w:r w:rsidR="00923115">
        <w:rPr>
          <w:rFonts w:ascii="Arial" w:eastAsia="Times New Roman" w:hAnsi="Arial" w:cs="Arial"/>
          <w:lang w:val="sr-Cyrl-RS"/>
        </w:rPr>
        <w:t>Предлогу</w:t>
      </w:r>
      <w:r w:rsidRPr="003B7ED2">
        <w:rPr>
          <w:rFonts w:ascii="Arial" w:eastAsia="Times New Roman" w:hAnsi="Arial" w:cs="Arial"/>
          <w:lang w:val="sr-Cyrl-RS"/>
        </w:rPr>
        <w:t xml:space="preserve"> закона о дигиталној имовини. Пре издавања дигиталне имовине, издавалац може сачинити бели папир који садржи све неопходне податке који, с обзиром на посебне карактеристике издаваоца и дигиталне имовине која се нуди, омогућавају инвеститорима да донесу одлуку о инвестирању и процене ризике везане за улагање у дигиталну имовину, и који испуњава све друге услове прописане за бели папир у складу са овим законом. </w:t>
      </w:r>
    </w:p>
    <w:p w14:paraId="5C054691" w14:textId="77777777" w:rsidR="00B02451" w:rsidRPr="003B7ED2" w:rsidRDefault="00B02451" w:rsidP="00B02451">
      <w:pPr>
        <w:spacing w:after="120" w:line="240" w:lineRule="auto"/>
        <w:ind w:firstLine="284"/>
        <w:jc w:val="both"/>
        <w:rPr>
          <w:rFonts w:ascii="Arial" w:eastAsia="Times New Roman" w:hAnsi="Arial" w:cs="Arial"/>
          <w:lang w:val="sr-Cyrl-RS"/>
        </w:rPr>
      </w:pPr>
      <w:r w:rsidRPr="003B7ED2">
        <w:rPr>
          <w:rFonts w:ascii="Arial" w:eastAsia="Times New Roman" w:hAnsi="Arial" w:cs="Arial"/>
          <w:lang w:val="sr-Cyrl-RS"/>
        </w:rPr>
        <w:t>Информације наведене у белом папиру морају да буду сажете, прегледне и разумљиве и морају бити приказане на начин који омогућава њихову једноставну анализу. Бели папир представља једну врсту информатора, или проспекта о предметног дигиталној имовини која се издаје. Подаци наведени у белом папиру морају бити тачни, потпуни и јасни и не смеју наводити на погрешан закључака.</w:t>
      </w:r>
    </w:p>
    <w:p w14:paraId="517106B6" w14:textId="77777777" w:rsidR="00B02451" w:rsidRPr="003B7ED2" w:rsidRDefault="00B02451" w:rsidP="00B02451">
      <w:pPr>
        <w:spacing w:after="120" w:line="240" w:lineRule="auto"/>
        <w:ind w:firstLine="284"/>
        <w:jc w:val="both"/>
        <w:rPr>
          <w:rFonts w:ascii="Arial" w:eastAsia="Times New Roman" w:hAnsi="Arial" w:cs="Arial"/>
          <w:lang w:val="sr-Cyrl-RS"/>
        </w:rPr>
      </w:pPr>
      <w:r w:rsidRPr="003B7ED2">
        <w:rPr>
          <w:rFonts w:ascii="Arial" w:eastAsia="Times New Roman" w:hAnsi="Arial" w:cs="Arial"/>
          <w:lang w:val="sr-Cyrl-RS"/>
        </w:rPr>
        <w:t>У циљу промовисања развоја дигиталне имовине и шире употребе иновација на домаћем тржишту у смислу технологије дистрибуиране књиге и блокчејн инфраструктуре, потребно је уредити правни оквир који ће додатно подстаћи конкурентност домаће ИКТ индустрије. Изабрана опција обезбеђује нове могућности ИКТ индустрији да развија и унапреди технолошку подлогу за издавање и трговање дигиталном имовином, али и могућност приступа новим средствима финансирања.</w:t>
      </w:r>
    </w:p>
    <w:p w14:paraId="781B4C61"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изабране опције утичу на услове конкуренције и на који начин?</w:t>
      </w:r>
    </w:p>
    <w:p w14:paraId="4A4E2464"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Изабрана опција неће утицати на услове конкуренције на домаћем тржишту, али би утицала на целокупан развој ИКТ индустрије и тиме подстакла иновативност производа. </w:t>
      </w:r>
    </w:p>
    <w:p w14:paraId="32D6F39C"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7B4C74FF"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У циљу промовисања развоја дигиталне имовине и шире употребе иновација на домаћем тржишту у смислу технологије дистрибуиране књиге и блокчејн инфраструктуре, потребно је уредити правни оквир који ће додатно подстаћи конкурентност домаће ИТК индустрије. Изабрана опција обезбеђује нове могућности ИТК индустрији да развија и унапреди технолошку подлогу за издавање и трговање дигиталном имовином, али и могућност при</w:t>
      </w:r>
      <w:r>
        <w:rPr>
          <w:rFonts w:ascii="Arial" w:eastAsia="Times New Roman" w:hAnsi="Arial" w:cs="Arial"/>
          <w:lang w:val="sr-Cyrl-RS"/>
        </w:rPr>
        <w:t>с</w:t>
      </w:r>
      <w:r w:rsidRPr="00D31AB4">
        <w:rPr>
          <w:rFonts w:ascii="Arial" w:eastAsia="Times New Roman" w:hAnsi="Arial" w:cs="Arial"/>
          <w:lang w:val="sr-Cyrl-RS"/>
        </w:rPr>
        <w:t>тупа новим средствима финансирања за стартап и мале технолошке компаније које још увек немају услове за прибављање средстава преко тржишта капитала или традиционалних финансиј</w:t>
      </w:r>
      <w:r>
        <w:rPr>
          <w:rFonts w:ascii="Arial" w:eastAsia="Times New Roman" w:hAnsi="Arial" w:cs="Arial"/>
          <w:lang w:val="sr-Cyrl-RS"/>
        </w:rPr>
        <w:t>с</w:t>
      </w:r>
      <w:r w:rsidRPr="00D31AB4">
        <w:rPr>
          <w:rFonts w:ascii="Arial" w:eastAsia="Times New Roman" w:hAnsi="Arial" w:cs="Arial"/>
          <w:lang w:val="sr-Cyrl-RS"/>
        </w:rPr>
        <w:t xml:space="preserve">ких институција. </w:t>
      </w:r>
    </w:p>
    <w:p w14:paraId="3F3145DC"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Да ли изабрана опција утиче на друштвено богатство и његову расподелу и на који начин?</w:t>
      </w:r>
    </w:p>
    <w:p w14:paraId="6051E010"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Кроз правно уређење области дигиталне имовине, изабрана опција ће позитивно утицати на раст друштвеног бога</w:t>
      </w:r>
      <w:r>
        <w:rPr>
          <w:rFonts w:ascii="Arial" w:eastAsia="Times New Roman" w:hAnsi="Arial" w:cs="Arial"/>
          <w:lang w:val="sr-Cyrl-RS"/>
        </w:rPr>
        <w:t>т</w:t>
      </w:r>
      <w:r w:rsidRPr="00D31AB4">
        <w:rPr>
          <w:rFonts w:ascii="Arial" w:eastAsia="Times New Roman" w:hAnsi="Arial" w:cs="Arial"/>
          <w:lang w:val="sr-Cyrl-RS"/>
        </w:rPr>
        <w:t>ства тиме што ће омогућити привредним друштвима из ИТК индустрије да брже развијају иновативна технолошка решења, унапређу</w:t>
      </w:r>
      <w:r>
        <w:rPr>
          <w:rFonts w:ascii="Arial" w:eastAsia="Times New Roman" w:hAnsi="Arial" w:cs="Arial"/>
          <w:lang w:val="sr-Cyrl-RS"/>
        </w:rPr>
        <w:t>ју</w:t>
      </w:r>
      <w:r w:rsidRPr="00D31AB4">
        <w:rPr>
          <w:rFonts w:ascii="Arial" w:eastAsia="Times New Roman" w:hAnsi="Arial" w:cs="Arial"/>
          <w:lang w:val="sr-Cyrl-RS"/>
        </w:rPr>
        <w:t xml:space="preserve">ћи конкурентност својих производа на домаћем и светском тржишту, као и што ће омогућити лакше прикупљање финансијских средстава малим привредним друштвима као и стартаповима. </w:t>
      </w:r>
    </w:p>
    <w:p w14:paraId="400DA92B" w14:textId="77777777" w:rsidR="00B02451" w:rsidRPr="00D31AB4" w:rsidRDefault="00B02451" w:rsidP="00B02451">
      <w:pPr>
        <w:spacing w:after="120" w:line="240" w:lineRule="auto"/>
        <w:ind w:firstLine="284"/>
        <w:jc w:val="both"/>
        <w:rPr>
          <w:rFonts w:ascii="Arial" w:eastAsia="Times New Roman" w:hAnsi="Arial" w:cs="Arial"/>
          <w:b/>
          <w:bCs/>
          <w:lang w:val="sr-Cyrl-RS"/>
        </w:rPr>
      </w:pPr>
      <w:r w:rsidRPr="00D31AB4">
        <w:rPr>
          <w:rFonts w:ascii="Arial" w:eastAsia="Times New Roman" w:hAnsi="Arial" w:cs="Arial"/>
          <w:b/>
          <w:bCs/>
          <w:lang w:val="sr-Cyrl-R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671FAAEA" w14:textId="77777777" w:rsidR="00B02451" w:rsidRPr="00D31AB4" w:rsidRDefault="00B02451" w:rsidP="00B02451">
      <w:pPr>
        <w:spacing w:after="120" w:line="240" w:lineRule="auto"/>
        <w:ind w:firstLine="284"/>
        <w:jc w:val="both"/>
        <w:rPr>
          <w:rFonts w:ascii="Arial" w:eastAsia="Times New Roman" w:hAnsi="Arial" w:cs="Arial"/>
          <w:lang w:val="sr-Cyrl-RS"/>
        </w:rPr>
      </w:pPr>
      <w:r w:rsidRPr="00D31AB4">
        <w:rPr>
          <w:rFonts w:ascii="Arial" w:eastAsia="Times New Roman" w:hAnsi="Arial" w:cs="Arial"/>
          <w:lang w:val="sr-Cyrl-RS"/>
        </w:rPr>
        <w:t xml:space="preserve">Изабрана опција неће утицати на квалитет и статус радне радне, као и права, обавезе и одговорности послодаваца у смислу радноправних прописа. </w:t>
      </w:r>
    </w:p>
    <w:p w14:paraId="44ECBA1C" w14:textId="77777777" w:rsidR="00B02451" w:rsidRPr="00D57B0A" w:rsidRDefault="00B02451" w:rsidP="00B02451">
      <w:pPr>
        <w:pStyle w:val="ListParagraph"/>
        <w:numPr>
          <w:ilvl w:val="0"/>
          <w:numId w:val="7"/>
        </w:numPr>
        <w:spacing w:after="120"/>
        <w:rPr>
          <w:rFonts w:ascii="Arial" w:hAnsi="Arial" w:cs="Arial"/>
          <w:b/>
          <w:lang w:val="sr-Cyrl-RS" w:eastAsia="en-GB"/>
        </w:rPr>
      </w:pPr>
      <w:r w:rsidRPr="00D31AB4">
        <w:rPr>
          <w:rFonts w:ascii="Arial" w:hAnsi="Arial" w:cs="Arial"/>
          <w:b/>
          <w:sz w:val="22"/>
          <w:szCs w:val="22"/>
          <w:lang w:val="sr-Cyrl-RS" w:eastAsia="en-GB"/>
        </w:rPr>
        <w:t>КЉУЧНА ПИТАЊА ЗА АНАЛИЗУ ДРУШТВЕНИХ ЕФЕКАТА</w:t>
      </w:r>
    </w:p>
    <w:p w14:paraId="48AC9B9D"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 xml:space="preserve">Колике </w:t>
      </w:r>
      <w:r w:rsidRPr="00D31AB4">
        <w:rPr>
          <w:rFonts w:ascii="Arial" w:eastAsia="Times New Roman" w:hAnsi="Arial" w:cs="Arial"/>
          <w:b/>
          <w:bCs/>
          <w:lang w:val="sr-Cyrl-RS"/>
        </w:rPr>
        <w:t>трошкове</w:t>
      </w:r>
      <w:r w:rsidRPr="00D31AB4">
        <w:rPr>
          <w:rFonts w:ascii="Arial" w:eastAsia="Times New Roman" w:hAnsi="Arial" w:cs="Arial"/>
          <w:b/>
          <w:bCs/>
          <w:shd w:val="clear" w:color="auto" w:fill="FFFFFF"/>
          <w:lang w:val="sr-Cyrl-RS"/>
        </w:rPr>
        <w:t xml:space="preserve"> и користи (материјалне и нематеријалне) ће изабрана опција проузроковати грађанима?</w:t>
      </w:r>
    </w:p>
    <w:p w14:paraId="20DAAEE7"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 xml:space="preserve">Изабрана опција неће проузроковати материјалне и нематеријалне трошкове за грађане. Изабрана опција ће увести одређене административне трошкове за инвеститоре, кориснике и пружаоце услуга </w:t>
      </w:r>
      <w:r>
        <w:rPr>
          <w:rFonts w:ascii="Arial" w:eastAsia="Times New Roman" w:hAnsi="Arial" w:cs="Arial"/>
          <w:shd w:val="clear" w:color="auto" w:fill="FFFFFF"/>
          <w:lang w:val="sr-Cyrl-RS"/>
        </w:rPr>
        <w:t>повезаних с</w:t>
      </w:r>
      <w:r w:rsidRPr="00D31AB4">
        <w:rPr>
          <w:rFonts w:ascii="Arial" w:eastAsia="Times New Roman" w:hAnsi="Arial" w:cs="Arial"/>
          <w:shd w:val="clear" w:color="auto" w:fill="FFFFFF"/>
          <w:lang w:val="sr-Cyrl-RS"/>
        </w:rPr>
        <w:t xml:space="preserve"> дигиталн</w:t>
      </w:r>
      <w:r>
        <w:rPr>
          <w:rFonts w:ascii="Arial" w:eastAsia="Times New Roman" w:hAnsi="Arial" w:cs="Arial"/>
          <w:shd w:val="clear" w:color="auto" w:fill="FFFFFF"/>
          <w:lang w:val="sr-Cyrl-RS"/>
        </w:rPr>
        <w:t>ом</w:t>
      </w:r>
      <w:r w:rsidRPr="00D31AB4">
        <w:rPr>
          <w:rFonts w:ascii="Arial" w:eastAsia="Times New Roman" w:hAnsi="Arial" w:cs="Arial"/>
          <w:shd w:val="clear" w:color="auto" w:fill="FFFFFF"/>
          <w:lang w:val="sr-Cyrl-RS"/>
        </w:rPr>
        <w:t xml:space="preserve"> имовин</w:t>
      </w:r>
      <w:r>
        <w:rPr>
          <w:rFonts w:ascii="Arial" w:eastAsia="Times New Roman" w:hAnsi="Arial" w:cs="Arial"/>
          <w:shd w:val="clear" w:color="auto" w:fill="FFFFFF"/>
          <w:lang w:val="sr-Cyrl-RS"/>
        </w:rPr>
        <w:t>ом</w:t>
      </w:r>
      <w:r w:rsidRPr="00D31AB4">
        <w:rPr>
          <w:rFonts w:ascii="Arial" w:eastAsia="Times New Roman" w:hAnsi="Arial" w:cs="Arial"/>
          <w:shd w:val="clear" w:color="auto" w:fill="FFFFFF"/>
          <w:lang w:val="sr-Cyrl-RS"/>
        </w:rPr>
        <w:t xml:space="preserve"> које је није могуће предвидети у овом тренутку</w:t>
      </w:r>
      <w:r w:rsidRPr="00193014">
        <w:rPr>
          <w:rFonts w:ascii="Arial" w:eastAsia="Times New Roman" w:hAnsi="Arial" w:cs="Arial"/>
          <w:shd w:val="clear" w:color="auto" w:fill="FFFFFF"/>
          <w:lang w:val="sr-Cyrl-RS"/>
        </w:rPr>
        <w:t xml:space="preserve"> већ након доношења релеватних подзаконских аката. </w:t>
      </w:r>
    </w:p>
    <w:p w14:paraId="007497BB"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13EDA32C"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Изабрана опција и њени ефекти неће утицати штетно на било коју специфичну групу популације.</w:t>
      </w:r>
    </w:p>
    <w:p w14:paraId="1E999858"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На које друштвене групе, а посебно на које осетљиве друштвене групе, би утицале мере изабран</w:t>
      </w:r>
      <w:r w:rsidRPr="00D31AB4">
        <w:rPr>
          <w:rFonts w:ascii="Arial" w:eastAsia="Times New Roman" w:hAnsi="Arial" w:cs="Arial"/>
          <w:b/>
          <w:bCs/>
          <w:shd w:val="clear" w:color="auto" w:fill="FFFFFF"/>
          <w:lang w:val="en-GB"/>
        </w:rPr>
        <w:t>e</w:t>
      </w:r>
      <w:r w:rsidRPr="00D31AB4">
        <w:rPr>
          <w:rFonts w:ascii="Arial" w:eastAsia="Times New Roman" w:hAnsi="Arial" w:cs="Arial"/>
          <w:b/>
          <w:bCs/>
          <w:shd w:val="clear" w:color="auto" w:fill="FFFFFF"/>
          <w:lang w:val="sr-Cyrl-RS"/>
        </w:rPr>
        <w:t xml:space="preserve"> опциј</w:t>
      </w:r>
      <w:r w:rsidRPr="00D31AB4">
        <w:rPr>
          <w:rFonts w:ascii="Arial" w:eastAsia="Times New Roman" w:hAnsi="Arial" w:cs="Arial"/>
          <w:b/>
          <w:bCs/>
          <w:shd w:val="clear" w:color="auto" w:fill="FFFFFF"/>
          <w:lang w:val="en-GB"/>
        </w:rPr>
        <w:t>e</w:t>
      </w:r>
      <w:r w:rsidRPr="00D31AB4">
        <w:rPr>
          <w:rFonts w:ascii="Arial" w:eastAsia="Times New Roman" w:hAnsi="Arial" w:cs="Arial"/>
          <w:b/>
          <w:bCs/>
          <w:shd w:val="clear" w:color="auto" w:fill="FFFFFF"/>
          <w:lang w:val="sr-Cyrl-RS"/>
        </w:rPr>
        <w:t xml:space="preserv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5762048"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 xml:space="preserve">Изабрана опција не утиче на било коју осетљиву друштвену групу. </w:t>
      </w:r>
    </w:p>
    <w:p w14:paraId="1FC11DBF"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би и на који начин изабран</w:t>
      </w:r>
      <w:r w:rsidRPr="00D31AB4">
        <w:rPr>
          <w:rFonts w:ascii="Arial" w:eastAsia="Times New Roman" w:hAnsi="Arial" w:cs="Arial"/>
          <w:b/>
          <w:bCs/>
          <w:shd w:val="clear" w:color="auto" w:fill="FFFFFF"/>
          <w:lang w:val="en-GB"/>
        </w:rPr>
        <w:t>a</w:t>
      </w:r>
      <w:r w:rsidRPr="00D31AB4">
        <w:rPr>
          <w:rFonts w:ascii="Arial" w:eastAsia="Times New Roman" w:hAnsi="Arial" w:cs="Arial"/>
          <w:b/>
          <w:bCs/>
          <w:shd w:val="clear" w:color="auto" w:fill="FFFFFF"/>
          <w:lang w:val="sr-Cyrl-RS"/>
        </w:rPr>
        <w:t xml:space="preserve"> опциј</w:t>
      </w:r>
      <w:r w:rsidRPr="00D31AB4">
        <w:rPr>
          <w:rFonts w:ascii="Arial" w:eastAsia="Times New Roman" w:hAnsi="Arial" w:cs="Arial"/>
          <w:b/>
          <w:bCs/>
          <w:shd w:val="clear" w:color="auto" w:fill="FFFFFF"/>
          <w:lang w:val="en-GB"/>
        </w:rPr>
        <w:t>a</w:t>
      </w:r>
      <w:r w:rsidRPr="00D31AB4">
        <w:rPr>
          <w:rFonts w:ascii="Arial" w:eastAsia="Times New Roman" w:hAnsi="Arial" w:cs="Arial"/>
          <w:b/>
          <w:bCs/>
          <w:shd w:val="clear" w:color="auto" w:fill="FFFFFF"/>
          <w:lang w:val="sr-Cyrl-RS"/>
        </w:rPr>
        <w:t xml:space="preserve"> утицал</w:t>
      </w:r>
      <w:r w:rsidRPr="00D31AB4">
        <w:rPr>
          <w:rFonts w:ascii="Arial" w:eastAsia="Times New Roman" w:hAnsi="Arial" w:cs="Arial"/>
          <w:b/>
          <w:bCs/>
          <w:shd w:val="clear" w:color="auto" w:fill="FFFFFF"/>
          <w:lang w:val="en-GB"/>
        </w:rPr>
        <w:t>a</w:t>
      </w:r>
      <w:r w:rsidRPr="00D31AB4">
        <w:rPr>
          <w:rFonts w:ascii="Arial" w:eastAsia="Times New Roman" w:hAnsi="Arial" w:cs="Arial"/>
          <w:b/>
          <w:bCs/>
          <w:shd w:val="clear" w:color="auto" w:fill="FFFFFF"/>
          <w:lang w:val="sr-Cyrl-RS"/>
        </w:rPr>
        <w:t xml:space="preserve">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E9EF154"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Изабрана опција утиче на тржиште раде и запошљавања и то секторски на ИТК индустрију. Уз повећа</w:t>
      </w:r>
      <w:r>
        <w:rPr>
          <w:rFonts w:ascii="Arial" w:eastAsia="Times New Roman" w:hAnsi="Arial" w:cs="Arial"/>
          <w:shd w:val="clear" w:color="auto" w:fill="FFFFFF"/>
          <w:lang w:val="sr-Cyrl-RS"/>
        </w:rPr>
        <w:t>н</w:t>
      </w:r>
      <w:r w:rsidRPr="00D31AB4">
        <w:rPr>
          <w:rFonts w:ascii="Arial" w:eastAsia="Times New Roman" w:hAnsi="Arial" w:cs="Arial"/>
          <w:shd w:val="clear" w:color="auto" w:fill="FFFFFF"/>
          <w:lang w:val="sr-Cyrl-RS"/>
        </w:rPr>
        <w:t xml:space="preserve">у правну сигурност и уређени регулаторни оквир, изабрана опција доводи до већег броја страних инвестиција у предметни сектор као и на веће запошљавање стручних лица из области ИТК. Изабрана опција не утиче на прописе из области радног права, међутим, регулисање области дигиталне имовине непосредно ће утицати на то да лица, правна или физичка, изађу из оквира сивог пословања у легалне токове, тиме обезбеђујући права и обавезе </w:t>
      </w:r>
      <w:r>
        <w:rPr>
          <w:rFonts w:ascii="Arial" w:eastAsia="Times New Roman" w:hAnsi="Arial" w:cs="Arial"/>
          <w:shd w:val="clear" w:color="auto" w:fill="FFFFFF"/>
          <w:lang w:val="sr-Cyrl-RS"/>
        </w:rPr>
        <w:t xml:space="preserve">запослених </w:t>
      </w:r>
      <w:r w:rsidRPr="00D31AB4">
        <w:rPr>
          <w:rFonts w:ascii="Arial" w:eastAsia="Times New Roman" w:hAnsi="Arial" w:cs="Arial"/>
          <w:shd w:val="clear" w:color="auto" w:fill="FFFFFF"/>
          <w:lang w:val="sr-Cyrl-RS"/>
        </w:rPr>
        <w:t xml:space="preserve">лица. </w:t>
      </w:r>
    </w:p>
    <w:p w14:paraId="429D09E8"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1D91D81C"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 xml:space="preserve">Изабрана опција омогућава равноправни третман и не доводи до директне или индиректне дискриминације различитих категорија лица. </w:t>
      </w:r>
    </w:p>
    <w:p w14:paraId="7F1C60F1"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би изабрана опција могла да утиче на цене роба и услуга и животни стандард становништва, на који начин и у којем обиму?</w:t>
      </w:r>
    </w:p>
    <w:p w14:paraId="7EBFF548"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Изабрана опција утиче позитивно на животни</w:t>
      </w:r>
      <w:r>
        <w:rPr>
          <w:rFonts w:ascii="Arial" w:eastAsia="Times New Roman" w:hAnsi="Arial" w:cs="Arial"/>
          <w:shd w:val="clear" w:color="auto" w:fill="FFFFFF"/>
          <w:lang w:val="sr-Cyrl-RS"/>
        </w:rPr>
        <w:t xml:space="preserve"> стандард</w:t>
      </w:r>
      <w:r w:rsidRPr="00D31AB4">
        <w:rPr>
          <w:rFonts w:ascii="Arial" w:eastAsia="Times New Roman" w:hAnsi="Arial" w:cs="Arial"/>
          <w:shd w:val="clear" w:color="auto" w:fill="FFFFFF"/>
          <w:lang w:val="sr-Cyrl-RS"/>
        </w:rPr>
        <w:t xml:space="preserve"> за одређене категорије становништва, и то за ону групу становништва чија је делатност из ИКТ сектора. Кроз већи број страних инвестиција у области ИКТ сектора, као и веће могућности развоја домаће ИКТ индустрије, изабрана опција омогућује раст животног стандарда  и допринос</w:t>
      </w:r>
      <w:r>
        <w:rPr>
          <w:rFonts w:ascii="Arial" w:eastAsia="Times New Roman" w:hAnsi="Arial" w:cs="Arial"/>
          <w:shd w:val="clear" w:color="auto" w:fill="FFFFFF"/>
          <w:lang w:val="sr-Cyrl-RS"/>
        </w:rPr>
        <w:t>и</w:t>
      </w:r>
      <w:r w:rsidRPr="00D31AB4">
        <w:rPr>
          <w:rFonts w:ascii="Arial" w:eastAsia="Times New Roman" w:hAnsi="Arial" w:cs="Arial"/>
          <w:shd w:val="clear" w:color="auto" w:fill="FFFFFF"/>
          <w:lang w:val="sr-Cyrl-RS"/>
        </w:rPr>
        <w:t xml:space="preserve"> раст</w:t>
      </w:r>
      <w:r>
        <w:rPr>
          <w:rFonts w:ascii="Arial" w:eastAsia="Times New Roman" w:hAnsi="Arial" w:cs="Arial"/>
          <w:shd w:val="clear" w:color="auto" w:fill="FFFFFF"/>
          <w:lang w:val="sr-Cyrl-RS"/>
        </w:rPr>
        <w:t>у</w:t>
      </w:r>
      <w:r w:rsidRPr="00D31AB4">
        <w:rPr>
          <w:rFonts w:ascii="Arial" w:eastAsia="Times New Roman" w:hAnsi="Arial" w:cs="Arial"/>
          <w:shd w:val="clear" w:color="auto" w:fill="FFFFFF"/>
          <w:lang w:val="sr-Cyrl-RS"/>
        </w:rPr>
        <w:t xml:space="preserve"> извоза ИКТ производа у иностранств</w:t>
      </w:r>
      <w:r>
        <w:rPr>
          <w:rFonts w:ascii="Arial" w:eastAsia="Times New Roman" w:hAnsi="Arial" w:cs="Arial"/>
          <w:shd w:val="clear" w:color="auto" w:fill="FFFFFF"/>
          <w:lang w:val="sr-Cyrl-RS"/>
        </w:rPr>
        <w:t>о</w:t>
      </w:r>
      <w:r w:rsidRPr="00D31AB4">
        <w:rPr>
          <w:rFonts w:ascii="Arial" w:eastAsia="Times New Roman" w:hAnsi="Arial" w:cs="Arial"/>
          <w:shd w:val="clear" w:color="auto" w:fill="FFFFFF"/>
          <w:lang w:val="sr-Cyrl-RS"/>
        </w:rPr>
        <w:t xml:space="preserve">. </w:t>
      </w:r>
    </w:p>
    <w:p w14:paraId="2531D58D"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03DA4896"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Изабрана опција ће равномерно омогућити пружаоцима услуга из области дигиталне имовине из свих региона или округа Републике Србиј</w:t>
      </w:r>
      <w:r>
        <w:rPr>
          <w:rFonts w:ascii="Arial" w:eastAsia="Times New Roman" w:hAnsi="Arial" w:cs="Arial"/>
          <w:shd w:val="clear" w:color="auto" w:fill="FFFFFF"/>
          <w:lang w:val="sr-Cyrl-RS"/>
        </w:rPr>
        <w:t>е</w:t>
      </w:r>
      <w:r w:rsidRPr="00D31AB4">
        <w:rPr>
          <w:rFonts w:ascii="Arial" w:eastAsia="Times New Roman" w:hAnsi="Arial" w:cs="Arial"/>
          <w:shd w:val="clear" w:color="auto" w:fill="FFFFFF"/>
          <w:lang w:val="sr-Cyrl-RS"/>
        </w:rPr>
        <w:t xml:space="preserve"> да нуде своје услуге и тиме непосредно побољшати социјалну ситуацију у Републици Србији. </w:t>
      </w:r>
    </w:p>
    <w:p w14:paraId="681F451B"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12AB19DE"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 xml:space="preserve">Изабрана опција не утиче на промене у финансирању, квалитету или доступности система социјалне заштите, здравственог система или система образовања. </w:t>
      </w:r>
    </w:p>
    <w:p w14:paraId="490C1331" w14:textId="77777777" w:rsidR="00B02451" w:rsidRPr="006778DB" w:rsidRDefault="00B02451" w:rsidP="00B02451">
      <w:pPr>
        <w:pStyle w:val="ListParagraph"/>
        <w:numPr>
          <w:ilvl w:val="0"/>
          <w:numId w:val="7"/>
        </w:numPr>
        <w:spacing w:after="120"/>
        <w:rPr>
          <w:rFonts w:ascii="Arial" w:hAnsi="Arial" w:cs="Arial"/>
          <w:b/>
          <w:lang w:val="sr-Cyrl-RS" w:eastAsia="en-GB"/>
        </w:rPr>
      </w:pPr>
      <w:r w:rsidRPr="00D31AB4">
        <w:rPr>
          <w:rFonts w:ascii="Arial" w:hAnsi="Arial" w:cs="Arial"/>
          <w:b/>
          <w:sz w:val="22"/>
          <w:szCs w:val="22"/>
          <w:lang w:val="sr-Cyrl-RS" w:eastAsia="en-GB"/>
        </w:rPr>
        <w:t>КЉУЧНА ПИТАЊА ЗА АНАЛИЗУ ЕФЕКАТА НА ЖИВОТНУ СРЕДИНУ</w:t>
      </w:r>
    </w:p>
    <w:p w14:paraId="6F492BD2"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6522FC24"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Изабрана опција не утиче на било који начин на животну средину.</w:t>
      </w:r>
    </w:p>
    <w:p w14:paraId="0A2FDDCD"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изабрана опција утиче на квалитет и структуру екосистема, укључујући и интегритет и биодиверзитет екосистема, као и флору и фауну?</w:t>
      </w:r>
    </w:p>
    <w:p w14:paraId="695CCA73"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 xml:space="preserve">Изабрана опција не утиче на квалитет и структуру екосистема. </w:t>
      </w:r>
    </w:p>
    <w:p w14:paraId="27CF9AD6"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изабрана опција утиче на здравље људи?</w:t>
      </w:r>
    </w:p>
    <w:p w14:paraId="6273BD49"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Изабрана опција не утиче на здравље људи.</w:t>
      </w:r>
    </w:p>
    <w:p w14:paraId="0D31868B"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изабрана опција представља ризик по животну средину и здравље људи и да ли се допунским мерама може утицати на смањење тих ризика</w:t>
      </w:r>
    </w:p>
    <w:p w14:paraId="400340FD"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 xml:space="preserve">Изабрана опција не представља ризик по животну средину и здравље људи. </w:t>
      </w:r>
    </w:p>
    <w:p w14:paraId="57E0F01E"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изабрана опција утиче на заштиту и коришћење земљишта у складу са прописима који уређују предметну област?</w:t>
      </w:r>
    </w:p>
    <w:p w14:paraId="6B68904E"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Изабрана опција не утиче на заштиту и коришћење земљишта.</w:t>
      </w:r>
    </w:p>
    <w:p w14:paraId="2574DF46" w14:textId="77777777" w:rsidR="00B02451" w:rsidRPr="006778DB" w:rsidRDefault="00B02451" w:rsidP="00B02451">
      <w:pPr>
        <w:pStyle w:val="ListParagraph"/>
        <w:numPr>
          <w:ilvl w:val="0"/>
          <w:numId w:val="7"/>
        </w:numPr>
        <w:spacing w:after="120"/>
        <w:rPr>
          <w:rFonts w:ascii="Arial" w:hAnsi="Arial" w:cs="Arial"/>
          <w:b/>
          <w:lang w:val="sr-Cyrl-RS" w:eastAsia="en-GB"/>
        </w:rPr>
      </w:pPr>
      <w:r w:rsidRPr="00D31AB4">
        <w:rPr>
          <w:rFonts w:ascii="Arial" w:hAnsi="Arial" w:cs="Arial"/>
          <w:b/>
          <w:sz w:val="22"/>
          <w:szCs w:val="22"/>
          <w:lang w:val="sr-Cyrl-RS" w:eastAsia="en-GB"/>
        </w:rPr>
        <w:t>КЉУЧНА ПИТАЊА ЗА АНАЛИЗУ УПРАВЉАЧКИХ ЕФЕКАТ</w:t>
      </w:r>
    </w:p>
    <w:p w14:paraId="0FA6394E"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се изабраном опцијом уводе организационе, управљачке или институционалне промене и које су то промене?</w:t>
      </w:r>
    </w:p>
    <w:p w14:paraId="76F113A3"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 xml:space="preserve">Изабраном опцијом не уводе се организационе, управљачке или институционалне промене. </w:t>
      </w:r>
      <w:r>
        <w:rPr>
          <w:rFonts w:ascii="Arial" w:eastAsia="Times New Roman" w:hAnsi="Arial" w:cs="Arial"/>
          <w:shd w:val="clear" w:color="auto" w:fill="FFFFFF"/>
          <w:lang w:val="sr-Cyrl-RS"/>
        </w:rPr>
        <w:t xml:space="preserve">По питању залоге и регистра, залога </w:t>
      </w:r>
      <w:r w:rsidRPr="00193014">
        <w:rPr>
          <w:rFonts w:ascii="Arial" w:eastAsia="Times New Roman" w:hAnsi="Arial" w:cs="Arial"/>
          <w:shd w:val="clear" w:color="auto" w:fill="FFFFFF"/>
          <w:lang w:val="sr-Cyrl-RS"/>
        </w:rPr>
        <w:t xml:space="preserve">на дигиталној имовини најсличнија </w:t>
      </w:r>
      <w:r>
        <w:rPr>
          <w:rFonts w:ascii="Arial" w:eastAsia="Times New Roman" w:hAnsi="Arial" w:cs="Arial"/>
          <w:shd w:val="clear" w:color="auto" w:fill="FFFFFF"/>
          <w:lang w:val="sr-Cyrl-RS"/>
        </w:rPr>
        <w:t xml:space="preserve">је </w:t>
      </w:r>
      <w:r w:rsidRPr="00193014">
        <w:rPr>
          <w:rFonts w:ascii="Arial" w:eastAsia="Times New Roman" w:hAnsi="Arial" w:cs="Arial"/>
          <w:shd w:val="clear" w:color="auto" w:fill="FFFFFF"/>
          <w:lang w:val="sr-Cyrl-RS"/>
        </w:rPr>
        <w:t>по својим одликама залози на финансијским инструментима, узимајући у обзир да се ради о нематеријалним имовинским правима. Међутим, иако се финансијски инструменти воде на централизован начин, те се налазе на рачунима Централног регистра хартија од вредности, особина дигиталне имовине јесте да се она налази у тзв. дигиталним новчаницима (енг. wallet). Специфичност дигиталних новчаника, као таквих, јесте да њима управљајају сами пружаоци услуга повезаних са дигиталном имовином. Узимајући у обзир елементе ове врсте имовине: (i) лака преносивост и (ii) могућност за наношење штете повериоцима, предложеним решењем се онемогућава регистру залоге додатно располагање имовином под залогом. Како би се наведено располагање онемогућило, неопходно је поверити пружаоцима услуга повезаних с дигиталном имовином управљање wallet-има, јер Агенција за привредне регистре не управља адресама дигиталне имовине и тренутно није технички оспособљена за преузимање овакве врсте надлежности. Предложеним решењем се међутим не искључује могућност да се у будућности стекну услови за обављање наведених послова од стране Агенције за привредне регистре.</w:t>
      </w:r>
    </w:p>
    <w:p w14:paraId="198B5E29"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2A80DCF" w14:textId="7B462B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 xml:space="preserve">Постојећа јавна управа има капацитете за спровођење изабране опције. Надлежне институције, у смислу </w:t>
      </w:r>
      <w:r w:rsidR="00923115">
        <w:rPr>
          <w:rFonts w:ascii="Arial" w:eastAsia="Times New Roman" w:hAnsi="Arial" w:cs="Arial"/>
          <w:shd w:val="clear" w:color="auto" w:fill="FFFFFF"/>
          <w:lang w:val="sr-Cyrl-RS"/>
        </w:rPr>
        <w:t>Предлога</w:t>
      </w:r>
      <w:r w:rsidRPr="00D31AB4">
        <w:rPr>
          <w:rFonts w:ascii="Arial" w:eastAsia="Times New Roman" w:hAnsi="Arial" w:cs="Arial"/>
          <w:shd w:val="clear" w:color="auto" w:fill="FFFFFF"/>
          <w:lang w:val="sr-Cyrl-RS"/>
        </w:rPr>
        <w:t xml:space="preserve"> закона о дигиталној имовину</w:t>
      </w:r>
      <w:r>
        <w:rPr>
          <w:rFonts w:ascii="Arial" w:eastAsia="Times New Roman" w:hAnsi="Arial" w:cs="Arial"/>
          <w:shd w:val="clear" w:color="auto" w:fill="FFFFFF"/>
          <w:lang w:val="sr-Cyrl-RS"/>
        </w:rPr>
        <w:t>,</w:t>
      </w:r>
      <w:r w:rsidRPr="00D31AB4">
        <w:rPr>
          <w:rFonts w:ascii="Arial" w:eastAsia="Times New Roman" w:hAnsi="Arial" w:cs="Arial"/>
          <w:shd w:val="clear" w:color="auto" w:fill="FFFFFF"/>
          <w:lang w:val="sr-Cyrl-RS"/>
        </w:rPr>
        <w:t xml:space="preserve"> јесу Народна банка Србије и Комисија за хартије од вредности. Према расположивим подацима предметне институције </w:t>
      </w:r>
      <w:r w:rsidRPr="00300CD8">
        <w:rPr>
          <w:rFonts w:ascii="Arial" w:eastAsia="Times New Roman" w:hAnsi="Arial" w:cs="Arial"/>
          <w:shd w:val="clear" w:color="auto" w:fill="FFFFFF"/>
          <w:lang w:val="sr-Cyrl-RS"/>
        </w:rPr>
        <w:t xml:space="preserve">имају довољно капацитета </w:t>
      </w:r>
      <w:r w:rsidRPr="00D31AB4">
        <w:rPr>
          <w:rFonts w:ascii="Arial" w:eastAsia="Times New Roman" w:hAnsi="Arial" w:cs="Arial"/>
          <w:shd w:val="clear" w:color="auto" w:fill="FFFFFF"/>
          <w:lang w:val="sr-Cyrl-RS"/>
        </w:rPr>
        <w:t xml:space="preserve">да </w:t>
      </w:r>
      <w:r>
        <w:rPr>
          <w:rFonts w:ascii="Arial" w:eastAsia="Times New Roman" w:hAnsi="Arial" w:cs="Arial"/>
          <w:shd w:val="clear" w:color="auto" w:fill="FFFFFF"/>
          <w:lang w:val="sr-Cyrl-RS"/>
        </w:rPr>
        <w:t>с</w:t>
      </w:r>
      <w:r w:rsidRPr="00D31AB4">
        <w:rPr>
          <w:rFonts w:ascii="Arial" w:eastAsia="Times New Roman" w:hAnsi="Arial" w:cs="Arial"/>
          <w:shd w:val="clear" w:color="auto" w:fill="FFFFFF"/>
          <w:lang w:val="sr-Cyrl-RS"/>
        </w:rPr>
        <w:t>проведу обавезе које проистичу из надлежности утврђен</w:t>
      </w:r>
      <w:r>
        <w:rPr>
          <w:rFonts w:ascii="Arial" w:eastAsia="Times New Roman" w:hAnsi="Arial" w:cs="Arial"/>
          <w:shd w:val="clear" w:color="auto" w:fill="FFFFFF"/>
          <w:lang w:val="sr-Cyrl-RS"/>
        </w:rPr>
        <w:t>их</w:t>
      </w:r>
      <w:r w:rsidRPr="00D31AB4">
        <w:rPr>
          <w:rFonts w:ascii="Arial" w:eastAsia="Times New Roman" w:hAnsi="Arial" w:cs="Arial"/>
          <w:shd w:val="clear" w:color="auto" w:fill="FFFFFF"/>
          <w:lang w:val="sr-Cyrl-RS"/>
        </w:rPr>
        <w:t xml:space="preserve"> </w:t>
      </w:r>
      <w:r w:rsidR="00923115">
        <w:rPr>
          <w:rFonts w:ascii="Arial" w:eastAsia="Times New Roman" w:hAnsi="Arial" w:cs="Arial"/>
          <w:shd w:val="clear" w:color="auto" w:fill="FFFFFF"/>
          <w:lang w:val="sr-Cyrl-RS"/>
        </w:rPr>
        <w:t>Предлогом</w:t>
      </w:r>
      <w:r w:rsidRPr="00D31AB4">
        <w:rPr>
          <w:rFonts w:ascii="Arial" w:eastAsia="Times New Roman" w:hAnsi="Arial" w:cs="Arial"/>
          <w:shd w:val="clear" w:color="auto" w:fill="FFFFFF"/>
          <w:lang w:val="sr-Cyrl-RS"/>
        </w:rPr>
        <w:t xml:space="preserve"> закона о дигиталној имовини. </w:t>
      </w:r>
    </w:p>
    <w:p w14:paraId="5426798B"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63119DF0"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 xml:space="preserve">Тренутно за реализацију изабране опције није потребно извршити реструктурирање постојећег државног органа, односно другог субјетка јавног сектора. </w:t>
      </w:r>
    </w:p>
    <w:p w14:paraId="35E4F53A"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је изабрана опција у сагласности са важећим прописима, међународним споразумима и усвојеним документима јавних политика?</w:t>
      </w:r>
    </w:p>
    <w:p w14:paraId="2BA08145" w14:textId="6BAD56F4"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Изабрана опција јесте у сагласности са важећим прописима и међународним споразумима и</w:t>
      </w:r>
      <w:r w:rsidRPr="00300CD8">
        <w:t xml:space="preserve"> </w:t>
      </w:r>
      <w:r w:rsidRPr="00300CD8">
        <w:rPr>
          <w:rFonts w:ascii="Arial" w:eastAsia="Times New Roman" w:hAnsi="Arial" w:cs="Arial"/>
          <w:shd w:val="clear" w:color="auto" w:fill="FFFFFF"/>
          <w:lang w:val="sr-Cyrl-RS"/>
        </w:rPr>
        <w:t>стога се</w:t>
      </w:r>
      <w:r w:rsidRPr="00D31AB4">
        <w:rPr>
          <w:rFonts w:ascii="Arial" w:eastAsia="Times New Roman" w:hAnsi="Arial" w:cs="Arial"/>
          <w:shd w:val="clear" w:color="auto" w:fill="FFFFFF"/>
          <w:lang w:val="sr-Cyrl-RS"/>
        </w:rPr>
        <w:t xml:space="preserve"> </w:t>
      </w:r>
      <w:r w:rsidRPr="00300CD8">
        <w:rPr>
          <w:rFonts w:ascii="Arial" w:eastAsia="Times New Roman" w:hAnsi="Arial" w:cs="Arial"/>
          <w:shd w:val="clear" w:color="auto" w:fill="FFFFFF"/>
          <w:lang w:val="sr-Cyrl-RS"/>
        </w:rPr>
        <w:t xml:space="preserve">паралелно са овим законом предлаже и усвајање Закона о изменама и допунама Закона о </w:t>
      </w:r>
      <w:r w:rsidRPr="00D31AB4">
        <w:rPr>
          <w:rFonts w:ascii="Arial" w:eastAsia="Times New Roman" w:hAnsi="Arial" w:cs="Arial"/>
          <w:shd w:val="clear" w:color="auto" w:fill="FFFFFF"/>
          <w:lang w:val="sr-Cyrl-RS"/>
        </w:rPr>
        <w:t>спречавањ</w:t>
      </w:r>
      <w:r>
        <w:rPr>
          <w:rFonts w:ascii="Arial" w:eastAsia="Times New Roman" w:hAnsi="Arial" w:cs="Arial"/>
          <w:shd w:val="clear" w:color="auto" w:fill="FFFFFF"/>
          <w:lang w:val="sr-Cyrl-RS"/>
        </w:rPr>
        <w:t>у</w:t>
      </w:r>
      <w:r w:rsidRPr="00D31AB4">
        <w:rPr>
          <w:rFonts w:ascii="Arial" w:eastAsia="Times New Roman" w:hAnsi="Arial" w:cs="Arial"/>
          <w:shd w:val="clear" w:color="auto" w:fill="FFFFFF"/>
          <w:lang w:val="sr-Cyrl-RS"/>
        </w:rPr>
        <w:t xml:space="preserve"> прања новца и финансирањ</w:t>
      </w:r>
      <w:r>
        <w:rPr>
          <w:rFonts w:ascii="Arial" w:eastAsia="Times New Roman" w:hAnsi="Arial" w:cs="Arial"/>
          <w:shd w:val="clear" w:color="auto" w:fill="FFFFFF"/>
          <w:lang w:val="sr-Cyrl-RS"/>
        </w:rPr>
        <w:t>а</w:t>
      </w:r>
      <w:r w:rsidRPr="00D31AB4">
        <w:rPr>
          <w:rFonts w:ascii="Arial" w:eastAsia="Times New Roman" w:hAnsi="Arial" w:cs="Arial"/>
          <w:shd w:val="clear" w:color="auto" w:fill="FFFFFF"/>
          <w:lang w:val="sr-Cyrl-RS"/>
        </w:rPr>
        <w:t xml:space="preserve"> тероризма</w:t>
      </w:r>
      <w:r>
        <w:rPr>
          <w:rFonts w:ascii="Arial" w:eastAsia="Times New Roman" w:hAnsi="Arial" w:cs="Arial"/>
          <w:shd w:val="clear" w:color="auto" w:fill="FFFFFF"/>
          <w:lang w:val="sr-Cyrl-RS"/>
        </w:rPr>
        <w:t xml:space="preserve">, </w:t>
      </w:r>
      <w:r w:rsidRPr="00300CD8">
        <w:rPr>
          <w:rFonts w:ascii="Arial" w:eastAsia="Times New Roman" w:hAnsi="Arial" w:cs="Arial"/>
          <w:shd w:val="clear" w:color="auto" w:fill="FFFFFF"/>
          <w:lang w:val="sr-Cyrl-RS"/>
        </w:rPr>
        <w:t>како би се извршило и усклађивање тог закона са Законом о дигиталној имовини и међународним стандардима у овој области који су дефинисани ФАТФ препорукама</w:t>
      </w:r>
      <w:r w:rsidRPr="00D31AB4">
        <w:rPr>
          <w:rFonts w:ascii="Arial" w:eastAsia="Times New Roman" w:hAnsi="Arial" w:cs="Arial"/>
          <w:shd w:val="clear" w:color="auto" w:fill="FFFFFF"/>
          <w:lang w:val="sr-Cyrl-RS"/>
        </w:rPr>
        <w:t xml:space="preserve">. Сходно томе да је изабрана опција предмет нове системске области, не постоји јасно утврђен документ јавне политике али је јасна интенција Владе Републике Србија, како је већ напоменуто, да се изабрана опција – </w:t>
      </w:r>
      <w:r w:rsidR="00923115">
        <w:rPr>
          <w:rFonts w:ascii="Arial" w:eastAsia="Times New Roman" w:hAnsi="Arial" w:cs="Arial"/>
          <w:shd w:val="clear" w:color="auto" w:fill="FFFFFF"/>
          <w:lang w:val="sr-Cyrl-RS"/>
        </w:rPr>
        <w:t>Предлог</w:t>
      </w:r>
      <w:r w:rsidRPr="00D31AB4">
        <w:rPr>
          <w:rFonts w:ascii="Arial" w:eastAsia="Times New Roman" w:hAnsi="Arial" w:cs="Arial"/>
          <w:shd w:val="clear" w:color="auto" w:fill="FFFFFF"/>
          <w:lang w:val="sr-Cyrl-RS"/>
        </w:rPr>
        <w:t xml:space="preserve"> закона о дигиталној имовини усвоји као закон. Такав став је предмет и експозеа председнице Владе Републике Србије од 22. октобра 2020. године.</w:t>
      </w:r>
      <w:r w:rsidRPr="00D31AB4">
        <w:rPr>
          <w:rStyle w:val="FootnoteReference"/>
          <w:rFonts w:ascii="Arial" w:eastAsia="Times New Roman" w:hAnsi="Arial" w:cs="Arial"/>
          <w:shd w:val="clear" w:color="auto" w:fill="FFFFFF"/>
          <w:lang w:val="sr-Cyrl-RS"/>
        </w:rPr>
        <w:footnoteReference w:id="12"/>
      </w:r>
    </w:p>
    <w:p w14:paraId="478C0DAE"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изабрана опција утиче на владавину права и безбедност?</w:t>
      </w:r>
    </w:p>
    <w:p w14:paraId="62F5AF57"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Изабрана опција не утиче непосредно на владавину права и безбедност. Међутим, изабрана опција унапређује постојећи правни оквир и уводи регулаторно окружење које ће обезбедити правну сигурност за инвеститоре, кориснике и пружаоце услуга</w:t>
      </w:r>
      <w:r>
        <w:rPr>
          <w:rFonts w:ascii="Arial" w:eastAsia="Times New Roman" w:hAnsi="Arial" w:cs="Arial"/>
          <w:shd w:val="clear" w:color="auto" w:fill="FFFFFF"/>
          <w:lang w:val="sr-Cyrl-RS"/>
        </w:rPr>
        <w:t xml:space="preserve"> повезаних с</w:t>
      </w:r>
      <w:r w:rsidRPr="00D31AB4">
        <w:rPr>
          <w:rFonts w:ascii="Arial" w:eastAsia="Times New Roman" w:hAnsi="Arial" w:cs="Arial"/>
          <w:shd w:val="clear" w:color="auto" w:fill="FFFFFF"/>
          <w:lang w:val="sr-Cyrl-RS"/>
        </w:rPr>
        <w:t xml:space="preserve"> дигиталн</w:t>
      </w:r>
      <w:r>
        <w:rPr>
          <w:rFonts w:ascii="Arial" w:eastAsia="Times New Roman" w:hAnsi="Arial" w:cs="Arial"/>
          <w:shd w:val="clear" w:color="auto" w:fill="FFFFFF"/>
          <w:lang w:val="sr-Cyrl-RS"/>
        </w:rPr>
        <w:t>ом</w:t>
      </w:r>
      <w:r w:rsidRPr="00D31AB4">
        <w:rPr>
          <w:rFonts w:ascii="Arial" w:eastAsia="Times New Roman" w:hAnsi="Arial" w:cs="Arial"/>
          <w:shd w:val="clear" w:color="auto" w:fill="FFFFFF"/>
          <w:lang w:val="sr-Cyrl-RS"/>
        </w:rPr>
        <w:t xml:space="preserve"> имовин</w:t>
      </w:r>
      <w:r>
        <w:rPr>
          <w:rFonts w:ascii="Arial" w:eastAsia="Times New Roman" w:hAnsi="Arial" w:cs="Arial"/>
          <w:shd w:val="clear" w:color="auto" w:fill="FFFFFF"/>
          <w:lang w:val="sr-Cyrl-RS"/>
        </w:rPr>
        <w:t>ом</w:t>
      </w:r>
      <w:r w:rsidRPr="00D31AB4">
        <w:rPr>
          <w:rFonts w:ascii="Arial" w:eastAsia="Times New Roman" w:hAnsi="Arial" w:cs="Arial"/>
          <w:shd w:val="clear" w:color="auto" w:fill="FFFFFF"/>
          <w:lang w:val="sr-Cyrl-RS"/>
        </w:rPr>
        <w:t xml:space="preserve">. Изабрана опција не представља безбедносни ризик за Републику Србију. </w:t>
      </w:r>
    </w:p>
    <w:p w14:paraId="0654825D"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 xml:space="preserve">Кад су у питању платформе дистрибутивне књиге, оне </w:t>
      </w:r>
      <w:r>
        <w:rPr>
          <w:rFonts w:ascii="Arial" w:eastAsia="Times New Roman" w:hAnsi="Arial" w:cs="Arial"/>
          <w:shd w:val="clear" w:color="auto" w:fill="FFFFFF"/>
          <w:lang w:val="sr-Cyrl-RS"/>
        </w:rPr>
        <w:t xml:space="preserve">се </w:t>
      </w:r>
      <w:r w:rsidRPr="00D31AB4">
        <w:rPr>
          <w:rFonts w:ascii="Arial" w:eastAsia="Times New Roman" w:hAnsi="Arial" w:cs="Arial"/>
          <w:shd w:val="clear" w:color="auto" w:fill="FFFFFF"/>
          <w:lang w:val="sr-Cyrl-RS"/>
        </w:rPr>
        <w:t>ослањају на коришћењ</w:t>
      </w:r>
      <w:r>
        <w:rPr>
          <w:rFonts w:ascii="Arial" w:eastAsia="Times New Roman" w:hAnsi="Arial" w:cs="Arial"/>
          <w:shd w:val="clear" w:color="auto" w:fill="FFFFFF"/>
          <w:lang w:val="sr-Cyrl-RS"/>
        </w:rPr>
        <w:t>е</w:t>
      </w:r>
      <w:r w:rsidRPr="00D31AB4">
        <w:rPr>
          <w:rFonts w:ascii="Arial" w:eastAsia="Times New Roman" w:hAnsi="Arial" w:cs="Arial"/>
          <w:shd w:val="clear" w:color="auto" w:fill="FFFFFF"/>
          <w:lang w:val="sr-Cyrl-RS"/>
        </w:rPr>
        <w:t xml:space="preserve"> информационих и технолошких инфраструктура, и као такве могу да буду изложене сајбер нападима, инфраструктуралним кваровима и преварама. У централизованим систе</w:t>
      </w:r>
      <w:r>
        <w:rPr>
          <w:rFonts w:ascii="Arial" w:eastAsia="Times New Roman" w:hAnsi="Arial" w:cs="Arial"/>
          <w:shd w:val="clear" w:color="auto" w:fill="FFFFFF"/>
          <w:lang w:val="sr-Cyrl-RS"/>
        </w:rPr>
        <w:t>ми</w:t>
      </w:r>
      <w:r w:rsidRPr="00D31AB4">
        <w:rPr>
          <w:rFonts w:ascii="Arial" w:eastAsia="Times New Roman" w:hAnsi="Arial" w:cs="Arial"/>
          <w:shd w:val="clear" w:color="auto" w:fill="FFFFFF"/>
          <w:lang w:val="sr-Cyrl-RS"/>
        </w:rPr>
        <w:t>ма, као што је пример код банкарског система, евиденција трансакција води се од стране једне институције – банке. Банке у том смислу имају улогу посредника и гаранта података повезаних са трансакцијама. Са друге стране, технологија платформи дистрибутивних књига је другачије организована јер не постоји централна институција која регулише односе, већ постоји више учесника који деле платформу. Записи трансакција су транспарентни за све учеснике на платформи, и на њој се мо</w:t>
      </w:r>
      <w:r>
        <w:rPr>
          <w:rFonts w:ascii="Arial" w:eastAsia="Times New Roman" w:hAnsi="Arial" w:cs="Arial"/>
          <w:shd w:val="clear" w:color="auto" w:fill="FFFFFF"/>
          <w:lang w:val="sr-Cyrl-RS"/>
        </w:rPr>
        <w:t>же</w:t>
      </w:r>
      <w:r w:rsidRPr="00D31AB4">
        <w:rPr>
          <w:rFonts w:ascii="Arial" w:eastAsia="Times New Roman" w:hAnsi="Arial" w:cs="Arial"/>
          <w:shd w:val="clear" w:color="auto" w:fill="FFFFFF"/>
          <w:lang w:val="sr-Cyrl-RS"/>
        </w:rPr>
        <w:t xml:space="preserve"> вршити више врста трансакција </w:t>
      </w:r>
      <w:r>
        <w:rPr>
          <w:rFonts w:ascii="Arial" w:eastAsia="Times New Roman" w:hAnsi="Arial" w:cs="Arial"/>
          <w:shd w:val="clear" w:color="auto" w:fill="FFFFFF"/>
          <w:lang w:val="sr-Cyrl-RS"/>
        </w:rPr>
        <w:t xml:space="preserve">код којих </w:t>
      </w:r>
      <w:r w:rsidRPr="00D31AB4">
        <w:rPr>
          <w:rFonts w:ascii="Arial" w:eastAsia="Times New Roman" w:hAnsi="Arial" w:cs="Arial"/>
          <w:shd w:val="clear" w:color="auto" w:fill="FFFFFF"/>
          <w:lang w:val="sr-Cyrl-RS"/>
        </w:rPr>
        <w:t>није потребан посредник. Предметни модел дистрибутивне књиге може да олакша и убрза трансакције на тржишту, али истовремено такав модел је изложен и ризицима сајбер безбедности.</w:t>
      </w:r>
    </w:p>
    <w:p w14:paraId="7319D085"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Дигитална имовина, нар</w:t>
      </w:r>
      <w:r>
        <w:rPr>
          <w:rFonts w:ascii="Arial" w:eastAsia="Times New Roman" w:hAnsi="Arial" w:cs="Arial"/>
          <w:shd w:val="clear" w:color="auto" w:fill="FFFFFF"/>
          <w:lang w:val="sr-Cyrl-RS"/>
        </w:rPr>
        <w:t>о</w:t>
      </w:r>
      <w:r w:rsidRPr="00D31AB4">
        <w:rPr>
          <w:rFonts w:ascii="Arial" w:eastAsia="Times New Roman" w:hAnsi="Arial" w:cs="Arial"/>
          <w:shd w:val="clear" w:color="auto" w:fill="FFFFFF"/>
          <w:lang w:val="sr-Cyrl-RS"/>
        </w:rPr>
        <w:t>чито она која је децентрализована и која послује без утврђеног система и структуре управљања, представља посебне технолошке и оперативне ризике. Узимајући у обзир да је примена дистрибутивне књиге нова технологија, она још увек може бити подложна грешкама и ограничењима. У том смислу, могу се појавити проблеми са управљањем саме платформе, а платформе за трговање дигиталном имовином често су предмет напада хакера, превара и других кривичних дела. Узимајући у обзир претходно наведено, прописи који буду уређивали област дигиталне имовине морају да заштите инвеститоре од свих потенцијалних ризика.</w:t>
      </w:r>
    </w:p>
    <w:p w14:paraId="40617AFF" w14:textId="77777777" w:rsidR="00B02451" w:rsidRPr="00D31AB4" w:rsidRDefault="00B02451" w:rsidP="00B02451">
      <w:pPr>
        <w:spacing w:after="120" w:line="240" w:lineRule="auto"/>
        <w:ind w:firstLine="284"/>
        <w:jc w:val="both"/>
        <w:rPr>
          <w:rFonts w:ascii="Arial" w:eastAsia="Times New Roman" w:hAnsi="Arial" w:cs="Arial"/>
          <w:b/>
          <w:bCs/>
          <w:shd w:val="clear" w:color="auto" w:fill="FFFFFF"/>
          <w:lang w:val="sr-Cyrl-RS"/>
        </w:rPr>
      </w:pPr>
      <w:r w:rsidRPr="00D31AB4">
        <w:rPr>
          <w:rFonts w:ascii="Arial" w:eastAsia="Times New Roman" w:hAnsi="Arial" w:cs="Arial"/>
          <w:b/>
          <w:bCs/>
          <w:shd w:val="clear" w:color="auto" w:fill="FFFFFF"/>
          <w:lang w:val="sr-Cyrl-RS"/>
        </w:rPr>
        <w:t>Да ли изабрана опција утиче на одговорност и транспарентност рада јавне управе и на који начин?</w:t>
      </w:r>
    </w:p>
    <w:p w14:paraId="76B86C10"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 xml:space="preserve">Изабрана опција утичу на одговорност и транспарентност рада органа јавне управе који су надлежни за поједина питања у смислу надлежности проистакле из ње. </w:t>
      </w:r>
    </w:p>
    <w:p w14:paraId="1C16A371"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b/>
          <w:bCs/>
          <w:shd w:val="clear" w:color="auto" w:fill="FFFFFF"/>
          <w:lang w:val="sr-Cyrl-R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2B88E2D2" w14:textId="77777777" w:rsidR="00B02451" w:rsidRPr="00D31AB4" w:rsidRDefault="00B02451" w:rsidP="00B02451">
      <w:pPr>
        <w:spacing w:after="120" w:line="240" w:lineRule="auto"/>
        <w:ind w:firstLine="284"/>
        <w:jc w:val="both"/>
        <w:rPr>
          <w:rFonts w:ascii="Arial" w:eastAsia="Times New Roman" w:hAnsi="Arial" w:cs="Arial"/>
          <w:shd w:val="clear" w:color="auto" w:fill="FFFFFF"/>
          <w:lang w:val="sr-Cyrl-RS"/>
        </w:rPr>
      </w:pPr>
      <w:r w:rsidRPr="00D31AB4">
        <w:rPr>
          <w:rFonts w:ascii="Arial" w:eastAsia="Times New Roman" w:hAnsi="Arial" w:cs="Arial"/>
          <w:shd w:val="clear" w:color="auto" w:fill="FFFFFF"/>
          <w:lang w:val="sr-Cyrl-RS"/>
        </w:rPr>
        <w:t>Због уређења једне нове системске области није могуће тренутно предви</w:t>
      </w:r>
      <w:r>
        <w:rPr>
          <w:rFonts w:ascii="Arial" w:eastAsia="Times New Roman" w:hAnsi="Arial" w:cs="Arial"/>
          <w:shd w:val="clear" w:color="auto" w:fill="FFFFFF"/>
          <w:lang w:val="sr-Cyrl-RS"/>
        </w:rPr>
        <w:t>д</w:t>
      </w:r>
      <w:r w:rsidRPr="00D31AB4">
        <w:rPr>
          <w:rFonts w:ascii="Arial" w:eastAsia="Times New Roman" w:hAnsi="Arial" w:cs="Arial"/>
          <w:shd w:val="clear" w:color="auto" w:fill="FFFFFF"/>
          <w:lang w:val="sr-Cyrl-RS"/>
        </w:rPr>
        <w:t>ети временски оквир да би се обезбедило доследно спровођење или одрживост узимајући у обзир карактеристике технолошке индустрије која се базира на иновативност</w:t>
      </w:r>
      <w:r>
        <w:rPr>
          <w:rFonts w:ascii="Arial" w:eastAsia="Times New Roman" w:hAnsi="Arial" w:cs="Arial"/>
          <w:shd w:val="clear" w:color="auto" w:fill="FFFFFF"/>
          <w:lang w:val="sr-Cyrl-RS"/>
        </w:rPr>
        <w:t>и</w:t>
      </w:r>
      <w:r w:rsidRPr="00D31AB4">
        <w:rPr>
          <w:rFonts w:ascii="Arial" w:eastAsia="Times New Roman" w:hAnsi="Arial" w:cs="Arial"/>
          <w:shd w:val="clear" w:color="auto" w:fill="FFFFFF"/>
          <w:lang w:val="sr-Cyrl-RS"/>
        </w:rPr>
        <w:t xml:space="preserve"> и честим изменама и побољшањима својстава производа. Узимајући у обзир претходно наведено, одрживост ће бити обезбеђена доношењем одговарајућих подзаконских аката од стране надлежних иституција у циљу побољшања регулаторног оквира, уређивања одређених питања као и обезбеђивања правне сигурности свих група на које се односи изабрана опција. </w:t>
      </w:r>
    </w:p>
    <w:p w14:paraId="3D7251AE" w14:textId="77777777" w:rsidR="00B02451" w:rsidRPr="006778DB" w:rsidRDefault="00B02451" w:rsidP="00B02451">
      <w:pPr>
        <w:pStyle w:val="ListParagraph"/>
        <w:numPr>
          <w:ilvl w:val="0"/>
          <w:numId w:val="7"/>
        </w:numPr>
        <w:spacing w:after="120"/>
        <w:rPr>
          <w:rFonts w:ascii="Arial" w:hAnsi="Arial" w:cs="Arial"/>
          <w:b/>
          <w:lang w:val="sr-Cyrl-RS" w:eastAsia="en-GB"/>
        </w:rPr>
      </w:pPr>
      <w:r>
        <w:rPr>
          <w:rFonts w:ascii="Arial" w:hAnsi="Arial" w:cs="Arial"/>
          <w:b/>
          <w:lang w:val="sr-Cyrl-RS" w:eastAsia="en-GB"/>
        </w:rPr>
        <w:t>ПОДАЦИ О ОБАВЉЕНИМ КОНСУЛТАЦИЈАМА</w:t>
      </w:r>
    </w:p>
    <w:p w14:paraId="65B44D4F" w14:textId="77777777" w:rsidR="00B02451" w:rsidRPr="00D31AB4" w:rsidRDefault="00B02451" w:rsidP="00B02451">
      <w:pPr>
        <w:spacing w:after="120" w:line="240" w:lineRule="auto"/>
        <w:ind w:firstLine="284"/>
        <w:jc w:val="both"/>
        <w:rPr>
          <w:rFonts w:ascii="Arial" w:hAnsi="Arial" w:cs="Arial"/>
          <w:b/>
          <w:bCs/>
          <w:lang w:val="sr-Cyrl-RS"/>
        </w:rPr>
      </w:pPr>
      <w:r w:rsidRPr="00D31AB4">
        <w:rPr>
          <w:rFonts w:ascii="Arial" w:hAnsi="Arial" w:cs="Arial"/>
          <w:b/>
          <w:bCs/>
          <w:lang w:val="sr-Cyrl-RS"/>
        </w:rPr>
        <w:t xml:space="preserve">Да ли је за спровођење изабране опције обезбеђена подршка свих кључних </w:t>
      </w:r>
      <w:r w:rsidRPr="00D31AB4">
        <w:rPr>
          <w:rFonts w:ascii="Arial" w:eastAsia="Times New Roman" w:hAnsi="Arial" w:cs="Arial"/>
          <w:b/>
          <w:bCs/>
          <w:shd w:val="clear" w:color="auto" w:fill="FFFFFF"/>
          <w:lang w:val="sr-Cyrl-RS"/>
        </w:rPr>
        <w:t>заинтересованих</w:t>
      </w:r>
      <w:r w:rsidRPr="00D31AB4">
        <w:rPr>
          <w:rFonts w:ascii="Arial" w:hAnsi="Arial" w:cs="Arial"/>
          <w:b/>
          <w:bCs/>
          <w:lang w:val="sr-Cyrl-RS"/>
        </w:rPr>
        <w:t xml:space="preserve">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5106CC61" w14:textId="442BF464" w:rsidR="00B02451" w:rsidRDefault="00B02451" w:rsidP="00B02451">
      <w:pPr>
        <w:spacing w:after="120" w:line="240" w:lineRule="auto"/>
        <w:ind w:firstLine="284"/>
        <w:jc w:val="both"/>
        <w:rPr>
          <w:rFonts w:ascii="Arial" w:hAnsi="Arial" w:cs="Arial"/>
          <w:lang w:val="sr-Cyrl-RS"/>
        </w:rPr>
      </w:pPr>
      <w:r w:rsidRPr="00D31AB4">
        <w:rPr>
          <w:rFonts w:ascii="Arial" w:hAnsi="Arial" w:cs="Arial"/>
          <w:lang w:val="sr-Cyrl-RS"/>
        </w:rPr>
        <w:t xml:space="preserve">За спровођење изабране опције обезбеђена је подршка свих кључних заинтересованих страна и циљних група. Заинтересоване стране и циљне групе имале су могућност да учествују </w:t>
      </w:r>
      <w:r>
        <w:rPr>
          <w:rFonts w:ascii="Arial" w:hAnsi="Arial" w:cs="Arial"/>
          <w:lang w:val="sr-Cyrl-RS"/>
        </w:rPr>
        <w:t>у</w:t>
      </w:r>
      <w:r w:rsidRPr="00D31AB4">
        <w:rPr>
          <w:rFonts w:ascii="Arial" w:hAnsi="Arial" w:cs="Arial"/>
          <w:lang w:val="sr-Cyrl-RS"/>
        </w:rPr>
        <w:t xml:space="preserve"> изради Нацрта закона о дигиталној имовини кроз рад Радне групе за израду израду Нацрта криптоимовинског регулаторног оквира у Републици Србији и током поступка јавних консултација. Изабрана опција представља јед</w:t>
      </w:r>
      <w:r>
        <w:rPr>
          <w:rFonts w:ascii="Arial" w:hAnsi="Arial" w:cs="Arial"/>
          <w:lang w:val="sr-Cyrl-RS"/>
        </w:rPr>
        <w:t>ан</w:t>
      </w:r>
      <w:r w:rsidRPr="00D31AB4">
        <w:rPr>
          <w:rFonts w:ascii="Arial" w:hAnsi="Arial" w:cs="Arial"/>
          <w:lang w:val="sr-Cyrl-RS"/>
        </w:rPr>
        <w:t xml:space="preserve"> од приоритета Владе Републике Србије што је јасно указано у експозеу председнице Владе Републике Србије од 22. октобра 2020. године.</w:t>
      </w:r>
      <w:r w:rsidRPr="00D31AB4">
        <w:rPr>
          <w:rStyle w:val="FootnoteReference"/>
          <w:rFonts w:ascii="Arial" w:hAnsi="Arial" w:cs="Arial"/>
          <w:lang w:val="sr-Cyrl-RS"/>
        </w:rPr>
        <w:footnoteReference w:id="13"/>
      </w:r>
      <w:r w:rsidRPr="00D31AB4">
        <w:rPr>
          <w:rFonts w:ascii="Arial" w:hAnsi="Arial" w:cs="Arial"/>
          <w:lang w:val="sr-Latn-RS"/>
        </w:rPr>
        <w:t xml:space="preserve"> </w:t>
      </w:r>
      <w:r w:rsidRPr="00D31AB4">
        <w:rPr>
          <w:rFonts w:ascii="Arial" w:hAnsi="Arial" w:cs="Arial"/>
          <w:lang w:val="sr-Cyrl-RS"/>
        </w:rPr>
        <w:t xml:space="preserve">Доношење изабране опције у виду закона очекује се до краја </w:t>
      </w:r>
      <w:r w:rsidRPr="00D31AB4">
        <w:rPr>
          <w:rFonts w:ascii="Arial" w:eastAsia="Times New Roman" w:hAnsi="Arial" w:cs="Arial"/>
          <w:shd w:val="clear" w:color="auto" w:fill="FFFFFF"/>
          <w:lang w:val="sr-Cyrl-RS"/>
        </w:rPr>
        <w:t>децембра</w:t>
      </w:r>
      <w:r w:rsidRPr="00D31AB4">
        <w:rPr>
          <w:rFonts w:ascii="Arial" w:hAnsi="Arial" w:cs="Arial"/>
          <w:lang w:val="sr-Cyrl-RS"/>
        </w:rPr>
        <w:t xml:space="preserve"> 2020. године. </w:t>
      </w:r>
    </w:p>
    <w:p w14:paraId="654B8747" w14:textId="24E4871B" w:rsidR="00FF004A" w:rsidRDefault="00FF004A" w:rsidP="00B02451">
      <w:pPr>
        <w:spacing w:after="120" w:line="240" w:lineRule="auto"/>
        <w:ind w:firstLine="284"/>
        <w:jc w:val="both"/>
        <w:rPr>
          <w:rFonts w:ascii="Arial" w:hAnsi="Arial" w:cs="Arial"/>
          <w:lang w:val="sr-Cyrl-RS"/>
        </w:rPr>
      </w:pPr>
    </w:p>
    <w:p w14:paraId="6E1FCE7A" w14:textId="77777777" w:rsidR="00FF004A" w:rsidRPr="00D31AB4" w:rsidRDefault="00FF004A" w:rsidP="00B02451">
      <w:pPr>
        <w:spacing w:after="120" w:line="240" w:lineRule="auto"/>
        <w:ind w:firstLine="284"/>
        <w:jc w:val="both"/>
        <w:rPr>
          <w:rFonts w:ascii="Arial" w:hAnsi="Arial" w:cs="Arial"/>
          <w:lang w:val="sr-Cyrl-RS"/>
        </w:rPr>
      </w:pPr>
    </w:p>
    <w:p w14:paraId="0F7AD73F" w14:textId="77777777" w:rsidR="00FF004A" w:rsidRDefault="00FF004A" w:rsidP="00B02451">
      <w:pPr>
        <w:spacing w:after="120" w:line="240" w:lineRule="auto"/>
        <w:ind w:firstLine="284"/>
        <w:jc w:val="both"/>
        <w:rPr>
          <w:rFonts w:ascii="Arial" w:hAnsi="Arial" w:cs="Arial"/>
          <w:b/>
          <w:bCs/>
          <w:lang w:val="sr-Cyrl-RS"/>
        </w:rPr>
      </w:pPr>
    </w:p>
    <w:p w14:paraId="0CDB88AC" w14:textId="2E5BB6A6" w:rsidR="00B02451" w:rsidRPr="00D31AB4" w:rsidRDefault="00B02451" w:rsidP="00B02451">
      <w:pPr>
        <w:spacing w:after="120" w:line="240" w:lineRule="auto"/>
        <w:ind w:firstLine="284"/>
        <w:jc w:val="both"/>
        <w:rPr>
          <w:rFonts w:ascii="Arial" w:hAnsi="Arial" w:cs="Arial"/>
          <w:b/>
          <w:bCs/>
          <w:lang w:val="sr-Cyrl-RS"/>
        </w:rPr>
      </w:pPr>
      <w:r w:rsidRPr="00D31AB4">
        <w:rPr>
          <w:rFonts w:ascii="Arial" w:hAnsi="Arial" w:cs="Arial"/>
          <w:b/>
          <w:bCs/>
          <w:lang w:val="sr-Cyrl-R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5D16E362" w14:textId="77777777" w:rsidR="00B02451" w:rsidRPr="00D31AB4" w:rsidRDefault="00B02451" w:rsidP="00B02451">
      <w:pPr>
        <w:spacing w:after="120" w:line="240" w:lineRule="auto"/>
        <w:ind w:firstLine="284"/>
        <w:jc w:val="both"/>
        <w:rPr>
          <w:rFonts w:ascii="Arial" w:hAnsi="Arial" w:cs="Arial"/>
          <w:lang w:val="sr-Cyrl-RS"/>
        </w:rPr>
      </w:pPr>
      <w:r w:rsidRPr="00D31AB4">
        <w:rPr>
          <w:rFonts w:ascii="Arial" w:hAnsi="Arial" w:cs="Arial"/>
          <w:lang w:val="sr-Cyrl-RS"/>
        </w:rPr>
        <w:t xml:space="preserve">За </w:t>
      </w:r>
      <w:r w:rsidRPr="00D31AB4">
        <w:rPr>
          <w:rFonts w:ascii="Arial" w:eastAsia="Times New Roman" w:hAnsi="Arial" w:cs="Arial"/>
          <w:shd w:val="clear" w:color="auto" w:fill="FFFFFF"/>
          <w:lang w:val="sr-Cyrl-RS"/>
        </w:rPr>
        <w:t>спровођење</w:t>
      </w:r>
      <w:r w:rsidRPr="00D31AB4">
        <w:rPr>
          <w:rFonts w:ascii="Arial" w:hAnsi="Arial" w:cs="Arial"/>
          <w:lang w:val="sr-Cyrl-RS"/>
        </w:rPr>
        <w:t xml:space="preserve"> изабране опције није потребно спровођење поступка јавне набавке, као и већа финансијска средства. </w:t>
      </w:r>
    </w:p>
    <w:p w14:paraId="521E0995" w14:textId="77777777" w:rsidR="00B02451" w:rsidRPr="00D31AB4" w:rsidRDefault="00B02451" w:rsidP="00B02451">
      <w:pPr>
        <w:spacing w:after="120" w:line="240" w:lineRule="auto"/>
        <w:ind w:firstLine="284"/>
        <w:jc w:val="both"/>
        <w:rPr>
          <w:rFonts w:ascii="Arial" w:hAnsi="Arial" w:cs="Arial"/>
          <w:b/>
          <w:bCs/>
          <w:lang w:val="sr-Cyrl-RS"/>
        </w:rPr>
      </w:pPr>
      <w:r w:rsidRPr="00D31AB4">
        <w:rPr>
          <w:rFonts w:ascii="Arial" w:hAnsi="Arial" w:cs="Arial"/>
          <w:b/>
          <w:bCs/>
          <w:lang w:val="sr-Cyrl-RS"/>
        </w:rPr>
        <w:t>Да ли постоји још неки ризик за спровођење изабране опције?</w:t>
      </w:r>
    </w:p>
    <w:p w14:paraId="656270F1" w14:textId="77777777" w:rsidR="00B02451" w:rsidRPr="003219BE" w:rsidRDefault="00B02451" w:rsidP="00B02451">
      <w:pPr>
        <w:spacing w:after="120" w:line="240" w:lineRule="auto"/>
        <w:ind w:firstLine="284"/>
        <w:jc w:val="both"/>
        <w:rPr>
          <w:rFonts w:ascii="Arial" w:hAnsi="Arial"/>
          <w:lang w:val="sr-Cyrl-RS"/>
        </w:rPr>
      </w:pPr>
      <w:r w:rsidRPr="00D31AB4">
        <w:rPr>
          <w:rFonts w:ascii="Arial" w:hAnsi="Arial" w:cs="Arial"/>
          <w:lang w:val="sr-Cyrl-RS"/>
        </w:rPr>
        <w:t xml:space="preserve">Није </w:t>
      </w:r>
      <w:r w:rsidRPr="00D31AB4">
        <w:rPr>
          <w:rFonts w:ascii="Arial" w:eastAsia="Times New Roman" w:hAnsi="Arial" w:cs="Arial"/>
          <w:shd w:val="clear" w:color="auto" w:fill="FFFFFF"/>
          <w:lang w:val="sr-Cyrl-RS"/>
        </w:rPr>
        <w:t>идентификован</w:t>
      </w:r>
      <w:r w:rsidRPr="00D31AB4">
        <w:rPr>
          <w:rFonts w:ascii="Arial" w:hAnsi="Arial" w:cs="Arial"/>
          <w:lang w:val="sr-Cyrl-RS"/>
        </w:rPr>
        <w:t xml:space="preserve"> ниједан додатни ризик за спровођење изабране опције. </w:t>
      </w:r>
    </w:p>
    <w:p w14:paraId="5312130E" w14:textId="416A9289" w:rsidR="005C00DC" w:rsidRPr="003219BE" w:rsidRDefault="005C00DC" w:rsidP="00B02451">
      <w:pPr>
        <w:spacing w:after="120" w:line="240" w:lineRule="auto"/>
        <w:ind w:firstLine="284"/>
        <w:jc w:val="both"/>
        <w:rPr>
          <w:rFonts w:ascii="Arial" w:hAnsi="Arial"/>
          <w:lang w:val="sr-Cyrl-RS"/>
        </w:rPr>
      </w:pPr>
    </w:p>
    <w:sectPr w:rsidR="005C00DC" w:rsidRPr="003219BE" w:rsidSect="00CA75C4">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F1069" w14:textId="77777777" w:rsidR="006709EC" w:rsidRDefault="006709EC" w:rsidP="00F75587">
      <w:pPr>
        <w:spacing w:after="0" w:line="240" w:lineRule="auto"/>
      </w:pPr>
      <w:r>
        <w:separator/>
      </w:r>
    </w:p>
  </w:endnote>
  <w:endnote w:type="continuationSeparator" w:id="0">
    <w:p w14:paraId="03CA6B78" w14:textId="77777777" w:rsidR="006709EC" w:rsidRDefault="006709EC" w:rsidP="00F75587">
      <w:pPr>
        <w:spacing w:after="0" w:line="240" w:lineRule="auto"/>
      </w:pPr>
      <w:r>
        <w:continuationSeparator/>
      </w:r>
    </w:p>
  </w:endnote>
  <w:endnote w:type="continuationNotice" w:id="1">
    <w:p w14:paraId="42AEF61E" w14:textId="77777777" w:rsidR="006709EC" w:rsidRDefault="006709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BBE4" w14:textId="77777777" w:rsidR="00CA75C4" w:rsidRDefault="00CA75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A5207" w14:textId="77777777" w:rsidR="00CA75C4" w:rsidRDefault="00CA75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C8DE" w14:textId="77777777" w:rsidR="00CA75C4" w:rsidRDefault="00CA75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E2952" w14:textId="77777777" w:rsidR="006709EC" w:rsidRDefault="006709EC" w:rsidP="00F75587">
      <w:pPr>
        <w:spacing w:after="0" w:line="240" w:lineRule="auto"/>
      </w:pPr>
      <w:r>
        <w:separator/>
      </w:r>
    </w:p>
  </w:footnote>
  <w:footnote w:type="continuationSeparator" w:id="0">
    <w:p w14:paraId="3AA77F01" w14:textId="77777777" w:rsidR="006709EC" w:rsidRDefault="006709EC" w:rsidP="00F75587">
      <w:pPr>
        <w:spacing w:after="0" w:line="240" w:lineRule="auto"/>
      </w:pPr>
      <w:r>
        <w:continuationSeparator/>
      </w:r>
    </w:p>
  </w:footnote>
  <w:footnote w:type="continuationNotice" w:id="1">
    <w:p w14:paraId="50CBF953" w14:textId="77777777" w:rsidR="006709EC" w:rsidRDefault="006709EC">
      <w:pPr>
        <w:spacing w:after="0" w:line="240" w:lineRule="auto"/>
      </w:pPr>
    </w:p>
  </w:footnote>
  <w:footnote w:id="2">
    <w:p w14:paraId="5EF2CBEC" w14:textId="37E7E6BB" w:rsidR="006C77CD" w:rsidRPr="00D31AB4" w:rsidRDefault="006C77CD" w:rsidP="00FF6200">
      <w:pPr>
        <w:pStyle w:val="FootnoteText"/>
        <w:rPr>
          <w:lang w:val="sr-Cyrl-RS"/>
        </w:rPr>
      </w:pPr>
      <w:r w:rsidRPr="00311EF2">
        <w:rPr>
          <w:rStyle w:val="FootnoteReference"/>
          <w:rFonts w:ascii="Arial" w:hAnsi="Arial"/>
        </w:rPr>
        <w:footnoteRef/>
      </w:r>
      <w:r w:rsidRPr="00D31AB4">
        <w:rPr>
          <w:rFonts w:ascii="Arial" w:hAnsi="Arial"/>
        </w:rPr>
        <w:t xml:space="preserve"> </w:t>
      </w:r>
      <w:r>
        <w:rPr>
          <w:rFonts w:ascii="Arial" w:eastAsia="Times New Roman" w:hAnsi="Arial" w:cs="Arial"/>
          <w:lang w:val="sr-Cyrl-RS" w:eastAsia="en-GB"/>
        </w:rPr>
        <w:t>Директива (ЕУ)</w:t>
      </w:r>
      <w:r w:rsidRPr="00F76CFF">
        <w:rPr>
          <w:rFonts w:ascii="Arial" w:eastAsia="Times New Roman" w:hAnsi="Arial" w:cs="Arial"/>
          <w:lang w:val="sr-Cyrl-RS" w:eastAsia="en-GB"/>
        </w:rPr>
        <w:t xml:space="preserve"> 2018/843 </w:t>
      </w:r>
      <w:r>
        <w:rPr>
          <w:rFonts w:ascii="Arial" w:eastAsia="Times New Roman" w:hAnsi="Arial" w:cs="Arial"/>
          <w:lang w:val="sr-Cyrl-RS" w:eastAsia="en-GB"/>
        </w:rPr>
        <w:t>Европског парламента и Савета од 30. маја 2018. године којом се мења Директива</w:t>
      </w:r>
      <w:r w:rsidRPr="00F76CFF">
        <w:rPr>
          <w:rFonts w:ascii="Arial" w:eastAsia="Times New Roman" w:hAnsi="Arial" w:cs="Arial"/>
          <w:lang w:val="sr-Cyrl-RS" w:eastAsia="en-GB"/>
        </w:rPr>
        <w:t xml:space="preserve"> (E</w:t>
      </w:r>
      <w:r>
        <w:rPr>
          <w:rFonts w:ascii="Arial" w:eastAsia="Times New Roman" w:hAnsi="Arial" w:cs="Arial"/>
          <w:lang w:val="sr-Cyrl-RS" w:eastAsia="en-GB"/>
        </w:rPr>
        <w:t>У</w:t>
      </w:r>
      <w:r w:rsidRPr="00F76CFF">
        <w:rPr>
          <w:rFonts w:ascii="Arial" w:eastAsia="Times New Roman" w:hAnsi="Arial" w:cs="Arial"/>
          <w:lang w:val="sr-Cyrl-RS" w:eastAsia="en-GB"/>
        </w:rPr>
        <w:t xml:space="preserve">) 2015/849 </w:t>
      </w:r>
      <w:r>
        <w:rPr>
          <w:rFonts w:ascii="Arial" w:eastAsia="Times New Roman" w:hAnsi="Arial" w:cs="Arial"/>
          <w:lang w:val="sr-Cyrl-RS" w:eastAsia="en-GB"/>
        </w:rPr>
        <w:t>о спречавању коришћења финансијског система у сврхе прања новца или финансирања тероризма и мењају Директиве</w:t>
      </w:r>
      <w:r w:rsidRPr="00F76CFF">
        <w:rPr>
          <w:rFonts w:ascii="Arial" w:eastAsia="Times New Roman" w:hAnsi="Arial" w:cs="Arial"/>
          <w:lang w:val="sr-Cyrl-RS" w:eastAsia="en-GB"/>
        </w:rPr>
        <w:t xml:space="preserve"> 2009/138/E</w:t>
      </w:r>
      <w:r>
        <w:rPr>
          <w:rFonts w:ascii="Arial" w:eastAsia="Times New Roman" w:hAnsi="Arial" w:cs="Arial"/>
          <w:lang w:val="sr-Cyrl-RS" w:eastAsia="en-GB"/>
        </w:rPr>
        <w:t>З</w:t>
      </w:r>
      <w:r w:rsidRPr="00F76CFF">
        <w:rPr>
          <w:rFonts w:ascii="Arial" w:eastAsia="Times New Roman" w:hAnsi="Arial" w:cs="Arial"/>
          <w:lang w:val="sr-Cyrl-RS" w:eastAsia="en-GB"/>
        </w:rPr>
        <w:t xml:space="preserve"> </w:t>
      </w:r>
      <w:r>
        <w:rPr>
          <w:rFonts w:ascii="Arial" w:eastAsia="Times New Roman" w:hAnsi="Arial" w:cs="Arial"/>
          <w:lang w:val="sr-Cyrl-RS" w:eastAsia="en-GB"/>
        </w:rPr>
        <w:t>и</w:t>
      </w:r>
      <w:r w:rsidRPr="00F76CFF">
        <w:rPr>
          <w:rFonts w:ascii="Arial" w:eastAsia="Times New Roman" w:hAnsi="Arial" w:cs="Arial"/>
          <w:lang w:val="sr-Cyrl-RS" w:eastAsia="en-GB"/>
        </w:rPr>
        <w:t xml:space="preserve"> 2013/36/E</w:t>
      </w:r>
      <w:r>
        <w:rPr>
          <w:rFonts w:ascii="Arial" w:eastAsia="Times New Roman" w:hAnsi="Arial" w:cs="Arial"/>
          <w:lang w:val="sr-Cyrl-RS" w:eastAsia="en-GB"/>
        </w:rPr>
        <w:t>У.</w:t>
      </w:r>
    </w:p>
  </w:footnote>
  <w:footnote w:id="3">
    <w:p w14:paraId="448C70C3" w14:textId="77777777" w:rsidR="006C77CD" w:rsidRPr="00311EF2" w:rsidRDefault="006C77CD" w:rsidP="00307531">
      <w:pPr>
        <w:pStyle w:val="FootnoteText"/>
        <w:rPr>
          <w:rFonts w:ascii="Arial" w:hAnsi="Arial" w:cs="Arial"/>
          <w:lang w:val="sr-Cyrl-RS"/>
        </w:rPr>
      </w:pPr>
      <w:r w:rsidRPr="00311EF2">
        <w:rPr>
          <w:rStyle w:val="FootnoteReference"/>
          <w:rFonts w:ascii="Arial" w:hAnsi="Arial" w:cs="Arial"/>
        </w:rPr>
        <w:footnoteRef/>
      </w:r>
      <w:r w:rsidRPr="00311EF2">
        <w:rPr>
          <w:rFonts w:ascii="Arial" w:hAnsi="Arial" w:cs="Arial"/>
        </w:rPr>
        <w:t xml:space="preserve"> </w:t>
      </w:r>
      <w:r w:rsidRPr="00311EF2">
        <w:rPr>
          <w:rFonts w:ascii="Arial" w:hAnsi="Arial" w:cs="Arial"/>
          <w:lang w:val="sr-Cyrl-RS"/>
        </w:rPr>
        <w:t>Тржишну капитализацију крипто-валута аналитичари израчунавају множењем цене криптовалуте бројем јединица крипто-валуте у оптицају.</w:t>
      </w:r>
    </w:p>
  </w:footnote>
  <w:footnote w:id="4">
    <w:p w14:paraId="5ACECE37" w14:textId="77777777" w:rsidR="006C77CD" w:rsidRPr="00311EF2" w:rsidRDefault="006C77CD" w:rsidP="00307531">
      <w:pPr>
        <w:pStyle w:val="FootnoteText"/>
        <w:rPr>
          <w:rFonts w:ascii="Arial" w:hAnsi="Arial" w:cs="Arial"/>
          <w:lang w:val="sr-Cyrl-RS"/>
        </w:rPr>
      </w:pPr>
      <w:r w:rsidRPr="00311EF2">
        <w:rPr>
          <w:rStyle w:val="FootnoteReference"/>
          <w:rFonts w:ascii="Arial" w:hAnsi="Arial" w:cs="Arial"/>
        </w:rPr>
        <w:footnoteRef/>
      </w:r>
      <w:r w:rsidRPr="00311EF2">
        <w:rPr>
          <w:rFonts w:ascii="Arial" w:hAnsi="Arial" w:cs="Arial"/>
        </w:rPr>
        <w:t xml:space="preserve"> </w:t>
      </w:r>
      <w:r w:rsidRPr="00311EF2">
        <w:rPr>
          <w:rFonts w:ascii="Arial" w:hAnsi="Arial" w:cs="Arial"/>
          <w:lang w:val="sr-Cyrl-RS"/>
        </w:rPr>
        <w:t>Извор: https://www.statista.com/statistics/730876/cryptocurrency-maket-value/</w:t>
      </w:r>
    </w:p>
  </w:footnote>
  <w:footnote w:id="5">
    <w:p w14:paraId="4ACA0AF7" w14:textId="77777777" w:rsidR="006C77CD" w:rsidRPr="00311EF2" w:rsidRDefault="006C77CD" w:rsidP="00307531">
      <w:pPr>
        <w:pStyle w:val="FootnoteText"/>
        <w:rPr>
          <w:rFonts w:ascii="Arial" w:hAnsi="Arial" w:cs="Arial"/>
          <w:lang w:val="sr-Cyrl-RS"/>
        </w:rPr>
      </w:pPr>
      <w:r w:rsidRPr="00311EF2">
        <w:rPr>
          <w:rStyle w:val="FootnoteReference"/>
          <w:rFonts w:ascii="Arial" w:hAnsi="Arial" w:cs="Arial"/>
        </w:rPr>
        <w:footnoteRef/>
      </w:r>
      <w:r w:rsidRPr="00311EF2">
        <w:rPr>
          <w:rFonts w:ascii="Arial" w:hAnsi="Arial" w:cs="Arial"/>
        </w:rPr>
        <w:t xml:space="preserve"> </w:t>
      </w:r>
      <w:r w:rsidRPr="00311EF2">
        <w:rPr>
          <w:rFonts w:ascii="Arial" w:hAnsi="Arial" w:cs="Arial"/>
          <w:lang w:val="sr-Cyrl-RS"/>
        </w:rPr>
        <w:t>Извор: https://www.statista.com/statistics/377382/bitcoin-market-capitalization/</w:t>
      </w:r>
    </w:p>
  </w:footnote>
  <w:footnote w:id="6">
    <w:p w14:paraId="441390A7" w14:textId="77777777" w:rsidR="006C77CD" w:rsidRPr="00311EF2" w:rsidRDefault="006C77CD" w:rsidP="00307531">
      <w:pPr>
        <w:pStyle w:val="FootnoteText"/>
        <w:rPr>
          <w:rFonts w:ascii="Arial" w:hAnsi="Arial" w:cs="Arial"/>
          <w:lang w:val="sr-Cyrl-RS"/>
        </w:rPr>
      </w:pPr>
      <w:r w:rsidRPr="00311EF2">
        <w:rPr>
          <w:rStyle w:val="FootnoteReference"/>
          <w:rFonts w:ascii="Arial" w:hAnsi="Arial" w:cs="Arial"/>
        </w:rPr>
        <w:footnoteRef/>
      </w:r>
      <w:r w:rsidRPr="00311EF2">
        <w:rPr>
          <w:rFonts w:ascii="Arial" w:hAnsi="Arial" w:cs="Arial"/>
        </w:rPr>
        <w:t xml:space="preserve"> </w:t>
      </w:r>
      <w:r w:rsidRPr="00311EF2">
        <w:rPr>
          <w:rFonts w:ascii="Arial" w:hAnsi="Arial" w:cs="Arial"/>
          <w:lang w:val="sr-Cyrl-RS"/>
        </w:rPr>
        <w:t>Извор: https://coin.dance/stats/marketcaphistorical/percentage</w:t>
      </w:r>
    </w:p>
  </w:footnote>
  <w:footnote w:id="7">
    <w:p w14:paraId="3DA1383A" w14:textId="77777777" w:rsidR="006C77CD" w:rsidRPr="00311EF2" w:rsidRDefault="006C77CD" w:rsidP="00307531">
      <w:pPr>
        <w:pStyle w:val="FootnoteText"/>
        <w:rPr>
          <w:rFonts w:ascii="Arial" w:hAnsi="Arial" w:cs="Arial"/>
          <w:lang w:val="sr-Cyrl-RS"/>
        </w:rPr>
      </w:pPr>
      <w:r w:rsidRPr="00311EF2">
        <w:rPr>
          <w:rStyle w:val="FootnoteReference"/>
          <w:rFonts w:ascii="Arial" w:hAnsi="Arial" w:cs="Arial"/>
        </w:rPr>
        <w:footnoteRef/>
      </w:r>
      <w:r w:rsidRPr="00311EF2">
        <w:rPr>
          <w:rFonts w:ascii="Arial" w:hAnsi="Arial" w:cs="Arial"/>
        </w:rPr>
        <w:t xml:space="preserve"> </w:t>
      </w:r>
      <w:r w:rsidRPr="00311EF2">
        <w:rPr>
          <w:rFonts w:ascii="Arial" w:hAnsi="Arial" w:cs="Arial"/>
          <w:lang w:val="sr-Cyrl-RS"/>
        </w:rPr>
        <w:t>Извор: https://coin.dance/stats/marketcaptoday</w:t>
      </w:r>
    </w:p>
  </w:footnote>
  <w:footnote w:id="8">
    <w:p w14:paraId="6170CBF8" w14:textId="698122EC" w:rsidR="006C77CD" w:rsidRPr="00AB6560" w:rsidRDefault="006C77CD">
      <w:pPr>
        <w:pStyle w:val="FootnoteText"/>
        <w:rPr>
          <w:lang w:val="sr-Cyrl-RS"/>
        </w:rPr>
      </w:pPr>
      <w:r w:rsidRPr="00311EF2">
        <w:rPr>
          <w:rStyle w:val="FootnoteReference"/>
          <w:rFonts w:ascii="Arial" w:hAnsi="Arial" w:cs="Arial"/>
        </w:rPr>
        <w:footnoteRef/>
      </w:r>
      <w:r w:rsidRPr="00311EF2">
        <w:rPr>
          <w:rFonts w:ascii="Arial" w:hAnsi="Arial" w:cs="Arial"/>
        </w:rPr>
        <w:t xml:space="preserve"> </w:t>
      </w:r>
      <w:r w:rsidRPr="00311EF2">
        <w:rPr>
          <w:rFonts w:ascii="Arial" w:hAnsi="Arial" w:cs="Arial"/>
          <w:lang w:val="sr-Cyrl-RS"/>
        </w:rPr>
        <w:t>Извор: https://coin.dance/stats/marketcaptoday</w:t>
      </w:r>
    </w:p>
  </w:footnote>
  <w:footnote w:id="9">
    <w:p w14:paraId="0C93C943" w14:textId="77777777" w:rsidR="00B02451" w:rsidRPr="00D31AB4" w:rsidRDefault="00B02451" w:rsidP="00B02451">
      <w:pPr>
        <w:pStyle w:val="FootnoteText"/>
        <w:rPr>
          <w:rFonts w:ascii="Arial" w:hAnsi="Arial" w:cs="Arial"/>
          <w:lang w:val="sr-Cyrl-RS"/>
        </w:rPr>
      </w:pPr>
      <w:r w:rsidRPr="00D31AB4">
        <w:rPr>
          <w:rStyle w:val="FootnoteReference"/>
          <w:rFonts w:ascii="Arial" w:hAnsi="Arial" w:cs="Arial"/>
        </w:rPr>
        <w:footnoteRef/>
      </w:r>
      <w:r w:rsidRPr="00D31AB4">
        <w:rPr>
          <w:rFonts w:ascii="Arial" w:hAnsi="Arial" w:cs="Arial"/>
          <w:lang w:val="sr-Cyrl-RS"/>
        </w:rPr>
        <w:t xml:space="preserve"> Програм Владе Републике Србије кандидата за председника Владе Ане Брнабић (Народна скупштина Републике Србије, 28. октобар 2020. године) доступно на: </w:t>
      </w:r>
      <w:hyperlink r:id="rId1" w:history="1">
        <w:r w:rsidRPr="00D31AB4">
          <w:rPr>
            <w:rStyle w:val="Hyperlink1"/>
            <w:rFonts w:ascii="Arial" w:hAnsi="Arial" w:cs="Arial"/>
            <w:lang w:val="sr-Cyrl-RS"/>
          </w:rPr>
          <w:t>https://www.srbija.gov.rs/view_file.php?file_id=2428&amp;cache=sr</w:t>
        </w:r>
      </w:hyperlink>
      <w:r w:rsidRPr="00D31AB4">
        <w:rPr>
          <w:rFonts w:ascii="Arial" w:hAnsi="Arial" w:cs="Arial"/>
          <w:lang w:val="sr-Cyrl-RS"/>
        </w:rPr>
        <w:t xml:space="preserve"> 27</w:t>
      </w:r>
    </w:p>
  </w:footnote>
  <w:footnote w:id="10">
    <w:p w14:paraId="1C9CBE8C" w14:textId="77777777" w:rsidR="00B02451" w:rsidRPr="00D31AB4" w:rsidRDefault="00B02451" w:rsidP="00B02451">
      <w:pPr>
        <w:pStyle w:val="FootnoteText"/>
        <w:jc w:val="both"/>
        <w:rPr>
          <w:rFonts w:ascii="Arial" w:hAnsi="Arial" w:cs="Arial"/>
          <w:lang w:val="sr-Cyrl-RS"/>
        </w:rPr>
      </w:pPr>
      <w:r w:rsidRPr="00D31AB4">
        <w:rPr>
          <w:rStyle w:val="FootnoteReference"/>
          <w:rFonts w:ascii="Arial" w:hAnsi="Arial" w:cs="Arial"/>
        </w:rPr>
        <w:footnoteRef/>
      </w:r>
      <w:r w:rsidRPr="00D31AB4">
        <w:rPr>
          <w:rFonts w:ascii="Arial" w:hAnsi="Arial" w:cs="Arial"/>
          <w:lang w:val="sr-Cyrl-RS"/>
        </w:rPr>
        <w:t xml:space="preserve"> Програм Владе Републике Србије кандидата за председника Владе Ане Брнабић (Народна скупштина Републике Србије, 28. октобар 2020. године) доступно на: </w:t>
      </w:r>
      <w:hyperlink r:id="rId2" w:history="1">
        <w:r w:rsidRPr="00D31AB4">
          <w:rPr>
            <w:rStyle w:val="Hyperlink"/>
            <w:rFonts w:ascii="Arial" w:hAnsi="Arial" w:cs="Arial"/>
            <w:lang w:val="sr-Cyrl-RS"/>
          </w:rPr>
          <w:t>https://www.srbija.gov.rs/view_file.php?file_id=2428&amp;cache=sr</w:t>
        </w:r>
      </w:hyperlink>
      <w:r w:rsidRPr="00D31AB4">
        <w:rPr>
          <w:rFonts w:ascii="Arial" w:hAnsi="Arial" w:cs="Arial"/>
          <w:lang w:val="sr-Cyrl-RS"/>
        </w:rPr>
        <w:t xml:space="preserve"> 25</w:t>
      </w:r>
    </w:p>
  </w:footnote>
  <w:footnote w:id="11">
    <w:p w14:paraId="4446C4F8" w14:textId="77777777" w:rsidR="00B02451" w:rsidRPr="00D31AB4" w:rsidRDefault="00B02451" w:rsidP="00B02451">
      <w:pPr>
        <w:pStyle w:val="FootnoteText"/>
        <w:jc w:val="both"/>
        <w:rPr>
          <w:rFonts w:ascii="Arial" w:hAnsi="Arial" w:cs="Arial"/>
          <w:lang w:val="sr-Cyrl-RS"/>
        </w:rPr>
      </w:pPr>
      <w:r w:rsidRPr="00D31AB4">
        <w:rPr>
          <w:rStyle w:val="FootnoteReference"/>
          <w:rFonts w:ascii="Arial" w:hAnsi="Arial" w:cs="Arial"/>
        </w:rPr>
        <w:footnoteRef/>
      </w:r>
      <w:r w:rsidRPr="00D31AB4">
        <w:rPr>
          <w:rFonts w:ascii="Arial" w:hAnsi="Arial" w:cs="Arial"/>
          <w:lang w:val="sr-Cyrl-RS"/>
        </w:rPr>
        <w:t xml:space="preserve"> Програм Владе Републике Србије кандидата за председника Владе Ане Брнабић (Народна скупштина Републике Србије, 28. октобар 2020. године) доступно на: </w:t>
      </w:r>
      <w:hyperlink r:id="rId3" w:history="1">
        <w:r w:rsidRPr="00D31AB4">
          <w:rPr>
            <w:rStyle w:val="Hyperlink"/>
            <w:rFonts w:ascii="Arial" w:hAnsi="Arial" w:cs="Arial"/>
            <w:lang w:val="sr-Cyrl-RS"/>
          </w:rPr>
          <w:t>https://www.srbija.gov.rs/view_file.php?file_id=2428&amp;cache=sr</w:t>
        </w:r>
      </w:hyperlink>
      <w:r w:rsidRPr="00D31AB4">
        <w:rPr>
          <w:rFonts w:ascii="Arial" w:hAnsi="Arial" w:cs="Arial"/>
          <w:lang w:val="sr-Cyrl-RS"/>
        </w:rPr>
        <w:t xml:space="preserve"> 25</w:t>
      </w:r>
    </w:p>
    <w:p w14:paraId="69FF3C34" w14:textId="77777777" w:rsidR="00B02451" w:rsidRPr="00D31AB4" w:rsidRDefault="00B02451" w:rsidP="00B02451">
      <w:pPr>
        <w:pStyle w:val="FootnoteText"/>
        <w:rPr>
          <w:rFonts w:ascii="Arial" w:hAnsi="Arial" w:cs="Arial"/>
          <w:lang w:val="sr-Cyrl-RS"/>
        </w:rPr>
      </w:pPr>
    </w:p>
  </w:footnote>
  <w:footnote w:id="12">
    <w:p w14:paraId="7FB5761F" w14:textId="77777777" w:rsidR="00B02451" w:rsidRPr="00D31AB4" w:rsidRDefault="00B02451" w:rsidP="00B02451">
      <w:pPr>
        <w:pStyle w:val="FootnoteText"/>
        <w:rPr>
          <w:rFonts w:ascii="Arial" w:hAnsi="Arial" w:cs="Arial"/>
          <w:lang w:val="sr-Latn-RS"/>
        </w:rPr>
      </w:pPr>
      <w:r w:rsidRPr="00D31AB4">
        <w:rPr>
          <w:rStyle w:val="FootnoteReference"/>
          <w:rFonts w:ascii="Arial" w:hAnsi="Arial" w:cs="Arial"/>
        </w:rPr>
        <w:footnoteRef/>
      </w:r>
      <w:r w:rsidRPr="00D31AB4">
        <w:rPr>
          <w:rFonts w:ascii="Arial" w:hAnsi="Arial" w:cs="Arial"/>
        </w:rPr>
        <w:t xml:space="preserve"> </w:t>
      </w:r>
      <w:r w:rsidRPr="00D31AB4">
        <w:rPr>
          <w:rFonts w:ascii="Arial" w:hAnsi="Arial" w:cs="Arial"/>
          <w:lang w:val="sr-Latn-RS"/>
        </w:rPr>
        <w:t xml:space="preserve">Supra note 1. </w:t>
      </w:r>
    </w:p>
  </w:footnote>
  <w:footnote w:id="13">
    <w:p w14:paraId="6F817E4B" w14:textId="77777777" w:rsidR="00B02451" w:rsidRPr="00D31AB4" w:rsidRDefault="00B02451" w:rsidP="00B02451">
      <w:pPr>
        <w:pStyle w:val="FootnoteText"/>
        <w:rPr>
          <w:rFonts w:ascii="Arial" w:hAnsi="Arial" w:cs="Arial"/>
          <w:lang w:val="sr-Latn-RS"/>
        </w:rPr>
      </w:pPr>
      <w:r w:rsidRPr="00D31AB4">
        <w:rPr>
          <w:rStyle w:val="FootnoteReference"/>
          <w:rFonts w:ascii="Arial" w:hAnsi="Arial" w:cs="Arial"/>
        </w:rPr>
        <w:footnoteRef/>
      </w:r>
      <w:r w:rsidRPr="00D31AB4">
        <w:rPr>
          <w:rFonts w:ascii="Arial" w:hAnsi="Arial" w:cs="Arial"/>
        </w:rPr>
        <w:t xml:space="preserve"> Idem.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8953" w14:textId="77777777" w:rsidR="00CA75C4" w:rsidRDefault="00CA75C4" w:rsidP="00CA75C4">
    <w:pPr>
      <w:pStyle w:val="Header"/>
      <w:framePr w:wrap="around" w:vAnchor="text" w:hAnchor="margin" w:xAlign="center" w:y="1"/>
      <w:rPr>
        <w:ins w:id="1" w:author="Daktilobiro01" w:date="2020-11-27T14:21:00Z"/>
        <w:rStyle w:val="PageNumber"/>
      </w:rPr>
    </w:pPr>
    <w:ins w:id="2" w:author="Daktilobiro01" w:date="2020-11-27T14:21:00Z">
      <w:r>
        <w:rPr>
          <w:rStyle w:val="PageNumber"/>
        </w:rPr>
        <w:fldChar w:fldCharType="begin"/>
      </w:r>
      <w:r>
        <w:rPr>
          <w:rStyle w:val="PageNumber"/>
        </w:rPr>
        <w:instrText xml:space="preserve"> PAGE </w:instrText>
      </w:r>
      <w:r>
        <w:rPr>
          <w:rStyle w:val="PageNumber"/>
        </w:rPr>
        <w:fldChar w:fldCharType="end"/>
      </w:r>
    </w:ins>
  </w:p>
  <w:p w14:paraId="34618DB5" w14:textId="77777777" w:rsidR="00DC5D18" w:rsidRDefault="00DC5D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17195" w14:textId="7745D368" w:rsidR="00CA75C4" w:rsidRDefault="00CA75C4" w:rsidP="009D643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23115">
      <w:rPr>
        <w:rStyle w:val="PageNumber"/>
        <w:noProof/>
      </w:rPr>
      <w:t>45</w:t>
    </w:r>
    <w:r>
      <w:rPr>
        <w:rStyle w:val="PageNumber"/>
      </w:rPr>
      <w:fldChar w:fldCharType="end"/>
    </w:r>
  </w:p>
  <w:p w14:paraId="0C3CB738" w14:textId="77777777" w:rsidR="006C77CD" w:rsidRDefault="006C77CD">
    <w:pPr>
      <w:pStyle w:val="Header"/>
    </w:pPr>
    <w:r w:rsidRPr="00D31AB4">
      <w:rPr>
        <w:noProof/>
      </w:rPr>
      <mc:AlternateContent>
        <mc:Choice Requires="wps">
          <w:drawing>
            <wp:anchor distT="0" distB="0" distL="114300" distR="114300" simplePos="0" relativeHeight="251661312" behindDoc="0" locked="1" layoutInCell="0" allowOverlap="1" wp14:anchorId="50EB660C" wp14:editId="4B347D0A">
              <wp:simplePos x="0" y="0"/>
              <wp:positionH relativeFrom="margin">
                <wp:align>right</wp:align>
              </wp:positionH>
              <wp:positionV relativeFrom="topMargin">
                <wp:posOffset>228600</wp:posOffset>
              </wp:positionV>
              <wp:extent cx="1019810" cy="356870"/>
              <wp:effectExtent l="0" t="0" r="0" b="5080"/>
              <wp:wrapNone/>
              <wp:docPr id="1" name="janusSEAL SC Header"/>
              <wp:cNvGraphicFramePr/>
              <a:graphic xmlns:a="http://schemas.openxmlformats.org/drawingml/2006/main">
                <a:graphicData uri="http://schemas.microsoft.com/office/word/2010/wordprocessingShape">
                  <wps:wsp>
                    <wps:cNvSpPr txBox="1"/>
                    <wps:spPr>
                      <a:xfrm>
                        <a:off x="0" y="0"/>
                        <a:ext cx="1019810" cy="3568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BCC7BF1" w14:textId="582280F8" w:rsidR="006C77CD" w:rsidRPr="003219BE" w:rsidRDefault="006C77CD" w:rsidP="003219BE">
                          <w:pPr>
                            <w:jc w:val="right"/>
                            <w:rPr>
                              <w:rFonts w:ascii="Arial" w:hAnsi="Arial" w:cs="Arial"/>
                              <w:color w:val="000000"/>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0EB660C" id="_x0000_t202" coordsize="21600,21600" o:spt="202" path="m,l,21600r21600,l21600,xe">
              <v:stroke joinstyle="miter"/>
              <v:path gradientshapeok="t" o:connecttype="rect"/>
            </v:shapetype>
            <v:shape id="janusSEAL SC Header" o:spid="_x0000_s1026" type="#_x0000_t202" style="position:absolute;margin-left:29.1pt;margin-top:18pt;width:80.3pt;height:28.1pt;z-index:251661312;visibility:visible;mso-wrap-style:none;mso-wrap-distance-left:9pt;mso-wrap-distance-top:0;mso-wrap-distance-right:9pt;mso-wrap-distance-bottom:0;mso-position-horizontal:right;mso-position-horizontal-relative:margin;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" o:allowincell="f" filled="f" stroked="f" strokeweight=".5pt">
              <v:textbox style="mso-fit-shape-to-text:t">
                <w:txbxContent>
                  <w:p w14:paraId="0BCC7BF1" w14:textId="582280F8" w:rsidR="006C77CD" w:rsidRPr="003219BE" w:rsidRDefault="006C77CD" w:rsidP="003219BE">
                    <w:pPr>
                      <w:jc w:val="right"/>
                      <w:rPr>
                        <w:rFonts w:ascii="Arial" w:hAnsi="Arial" w:cs="Arial"/>
                        <w:color w:val="000000"/>
                        <w:sz w:val="20"/>
                      </w:rPr>
                    </w:pPr>
                  </w:p>
                </w:txbxContent>
              </v:textbox>
              <w10:wrap anchorx="margin" anchory="margin"/>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16A08" w14:textId="77777777" w:rsidR="00CA75C4" w:rsidRDefault="00CA75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17A3"/>
    <w:multiLevelType w:val="hybridMultilevel"/>
    <w:tmpl w:val="0E366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6F741F"/>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2" w15:restartNumberingAfterBreak="0">
    <w:nsid w:val="1BA52C81"/>
    <w:multiLevelType w:val="hybridMultilevel"/>
    <w:tmpl w:val="5230836A"/>
    <w:lvl w:ilvl="0" w:tplc="E5CA06FA">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3" w15:restartNumberingAfterBreak="0">
    <w:nsid w:val="2D7768AC"/>
    <w:multiLevelType w:val="hybridMultilevel"/>
    <w:tmpl w:val="1778DD76"/>
    <w:lvl w:ilvl="0" w:tplc="830868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EB2907"/>
    <w:multiLevelType w:val="hybridMultilevel"/>
    <w:tmpl w:val="4554214A"/>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F77714F"/>
    <w:multiLevelType w:val="hybridMultilevel"/>
    <w:tmpl w:val="42E81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850876"/>
    <w:multiLevelType w:val="hybridMultilevel"/>
    <w:tmpl w:val="B1D0F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6"/>
  </w:num>
  <w:num w:numId="6">
    <w:abstractNumId w:val="3"/>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ktilobiro01">
    <w15:presenceInfo w15:providerId="None" w15:userId="Daktilobiro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CD"/>
    <w:rsid w:val="00000528"/>
    <w:rsid w:val="000031B9"/>
    <w:rsid w:val="00006EB7"/>
    <w:rsid w:val="00026E4F"/>
    <w:rsid w:val="00030EBF"/>
    <w:rsid w:val="000311B0"/>
    <w:rsid w:val="00040017"/>
    <w:rsid w:val="00044655"/>
    <w:rsid w:val="00046FF7"/>
    <w:rsid w:val="00047969"/>
    <w:rsid w:val="0005568C"/>
    <w:rsid w:val="00057B44"/>
    <w:rsid w:val="00065240"/>
    <w:rsid w:val="00066E55"/>
    <w:rsid w:val="00070729"/>
    <w:rsid w:val="00072E24"/>
    <w:rsid w:val="00081AFB"/>
    <w:rsid w:val="000831E5"/>
    <w:rsid w:val="000916CB"/>
    <w:rsid w:val="000C0C60"/>
    <w:rsid w:val="000C229E"/>
    <w:rsid w:val="000C3574"/>
    <w:rsid w:val="000D1275"/>
    <w:rsid w:val="000D62CF"/>
    <w:rsid w:val="000E1465"/>
    <w:rsid w:val="000E4197"/>
    <w:rsid w:val="000F231F"/>
    <w:rsid w:val="000F62EF"/>
    <w:rsid w:val="00101240"/>
    <w:rsid w:val="00103AF7"/>
    <w:rsid w:val="00104CA0"/>
    <w:rsid w:val="00112E06"/>
    <w:rsid w:val="00113532"/>
    <w:rsid w:val="0011481C"/>
    <w:rsid w:val="00134786"/>
    <w:rsid w:val="001374A8"/>
    <w:rsid w:val="0014567E"/>
    <w:rsid w:val="001529CD"/>
    <w:rsid w:val="00157AB3"/>
    <w:rsid w:val="001641FB"/>
    <w:rsid w:val="001719E5"/>
    <w:rsid w:val="001724C8"/>
    <w:rsid w:val="00176B81"/>
    <w:rsid w:val="00190E2A"/>
    <w:rsid w:val="00195758"/>
    <w:rsid w:val="001A4618"/>
    <w:rsid w:val="001A7651"/>
    <w:rsid w:val="001A78BF"/>
    <w:rsid w:val="001B167C"/>
    <w:rsid w:val="001B6D8B"/>
    <w:rsid w:val="001C09EF"/>
    <w:rsid w:val="001D2D06"/>
    <w:rsid w:val="001D5416"/>
    <w:rsid w:val="001E0AF6"/>
    <w:rsid w:val="001E5F53"/>
    <w:rsid w:val="001F129E"/>
    <w:rsid w:val="001F1C16"/>
    <w:rsid w:val="001F4348"/>
    <w:rsid w:val="001F655F"/>
    <w:rsid w:val="00204BD6"/>
    <w:rsid w:val="002053CB"/>
    <w:rsid w:val="00217732"/>
    <w:rsid w:val="00221E61"/>
    <w:rsid w:val="00231371"/>
    <w:rsid w:val="0023786D"/>
    <w:rsid w:val="00242C23"/>
    <w:rsid w:val="00263404"/>
    <w:rsid w:val="002754B3"/>
    <w:rsid w:val="00275A57"/>
    <w:rsid w:val="00290E59"/>
    <w:rsid w:val="00293EBD"/>
    <w:rsid w:val="002A4CA7"/>
    <w:rsid w:val="002C165D"/>
    <w:rsid w:val="002C6031"/>
    <w:rsid w:val="002E2E40"/>
    <w:rsid w:val="002E3DA4"/>
    <w:rsid w:val="002E64D8"/>
    <w:rsid w:val="002F3C98"/>
    <w:rsid w:val="0030051C"/>
    <w:rsid w:val="00300CD8"/>
    <w:rsid w:val="0030230B"/>
    <w:rsid w:val="00307531"/>
    <w:rsid w:val="00311EF2"/>
    <w:rsid w:val="00315CC2"/>
    <w:rsid w:val="003162EB"/>
    <w:rsid w:val="003219BE"/>
    <w:rsid w:val="00326173"/>
    <w:rsid w:val="00331BBA"/>
    <w:rsid w:val="00334E41"/>
    <w:rsid w:val="00336D50"/>
    <w:rsid w:val="00341802"/>
    <w:rsid w:val="00343618"/>
    <w:rsid w:val="00344102"/>
    <w:rsid w:val="00345B30"/>
    <w:rsid w:val="00350539"/>
    <w:rsid w:val="0035437C"/>
    <w:rsid w:val="00354650"/>
    <w:rsid w:val="00361CD3"/>
    <w:rsid w:val="00363BCE"/>
    <w:rsid w:val="00371280"/>
    <w:rsid w:val="0037342B"/>
    <w:rsid w:val="00376EA7"/>
    <w:rsid w:val="00382439"/>
    <w:rsid w:val="00387699"/>
    <w:rsid w:val="003A4B2C"/>
    <w:rsid w:val="003B7A93"/>
    <w:rsid w:val="003C27AE"/>
    <w:rsid w:val="003D0900"/>
    <w:rsid w:val="003D138B"/>
    <w:rsid w:val="003E05BB"/>
    <w:rsid w:val="003E13FA"/>
    <w:rsid w:val="003E2144"/>
    <w:rsid w:val="003F5DD5"/>
    <w:rsid w:val="003F70AE"/>
    <w:rsid w:val="004042F4"/>
    <w:rsid w:val="004134F8"/>
    <w:rsid w:val="00425367"/>
    <w:rsid w:val="004436D5"/>
    <w:rsid w:val="0044387D"/>
    <w:rsid w:val="00444A3E"/>
    <w:rsid w:val="00445CCC"/>
    <w:rsid w:val="004542C1"/>
    <w:rsid w:val="00456C5D"/>
    <w:rsid w:val="004614DA"/>
    <w:rsid w:val="004616B4"/>
    <w:rsid w:val="00470C68"/>
    <w:rsid w:val="0048503B"/>
    <w:rsid w:val="00485D1E"/>
    <w:rsid w:val="00493C7F"/>
    <w:rsid w:val="004A5F8B"/>
    <w:rsid w:val="004B2749"/>
    <w:rsid w:val="004B41BF"/>
    <w:rsid w:val="004C197F"/>
    <w:rsid w:val="004C52DB"/>
    <w:rsid w:val="004C7997"/>
    <w:rsid w:val="004D07AA"/>
    <w:rsid w:val="004D1A16"/>
    <w:rsid w:val="004E364D"/>
    <w:rsid w:val="004E71FC"/>
    <w:rsid w:val="004F47EC"/>
    <w:rsid w:val="004F5022"/>
    <w:rsid w:val="005047F4"/>
    <w:rsid w:val="00505979"/>
    <w:rsid w:val="00507EE3"/>
    <w:rsid w:val="00512F24"/>
    <w:rsid w:val="0052508D"/>
    <w:rsid w:val="00527BFB"/>
    <w:rsid w:val="00534E71"/>
    <w:rsid w:val="00537584"/>
    <w:rsid w:val="005432C2"/>
    <w:rsid w:val="0055362F"/>
    <w:rsid w:val="00553ABD"/>
    <w:rsid w:val="00554DDC"/>
    <w:rsid w:val="005560E7"/>
    <w:rsid w:val="005567CD"/>
    <w:rsid w:val="0056101E"/>
    <w:rsid w:val="00563EB4"/>
    <w:rsid w:val="005710CE"/>
    <w:rsid w:val="00577C5A"/>
    <w:rsid w:val="005841CA"/>
    <w:rsid w:val="005971B0"/>
    <w:rsid w:val="005A02E6"/>
    <w:rsid w:val="005A03EC"/>
    <w:rsid w:val="005A4E0E"/>
    <w:rsid w:val="005B2F86"/>
    <w:rsid w:val="005B300E"/>
    <w:rsid w:val="005C00DC"/>
    <w:rsid w:val="005C2388"/>
    <w:rsid w:val="005C63EB"/>
    <w:rsid w:val="005D48D2"/>
    <w:rsid w:val="005D54F0"/>
    <w:rsid w:val="005E0913"/>
    <w:rsid w:val="005E5A3A"/>
    <w:rsid w:val="005E5F4B"/>
    <w:rsid w:val="005F49A2"/>
    <w:rsid w:val="00602793"/>
    <w:rsid w:val="00604713"/>
    <w:rsid w:val="006122C8"/>
    <w:rsid w:val="00617B74"/>
    <w:rsid w:val="00620268"/>
    <w:rsid w:val="006219BE"/>
    <w:rsid w:val="00627393"/>
    <w:rsid w:val="0063187B"/>
    <w:rsid w:val="00634310"/>
    <w:rsid w:val="00644780"/>
    <w:rsid w:val="00650703"/>
    <w:rsid w:val="00651D7C"/>
    <w:rsid w:val="00657A7F"/>
    <w:rsid w:val="006641D3"/>
    <w:rsid w:val="006709EC"/>
    <w:rsid w:val="00670F55"/>
    <w:rsid w:val="006778DB"/>
    <w:rsid w:val="00686F48"/>
    <w:rsid w:val="00692BF0"/>
    <w:rsid w:val="00692E18"/>
    <w:rsid w:val="00693E3F"/>
    <w:rsid w:val="006A1C73"/>
    <w:rsid w:val="006A2477"/>
    <w:rsid w:val="006B205B"/>
    <w:rsid w:val="006B4C82"/>
    <w:rsid w:val="006C6704"/>
    <w:rsid w:val="006C77CD"/>
    <w:rsid w:val="006D167A"/>
    <w:rsid w:val="006D24FA"/>
    <w:rsid w:val="006D4CB3"/>
    <w:rsid w:val="006D4D81"/>
    <w:rsid w:val="006D6D34"/>
    <w:rsid w:val="006E0290"/>
    <w:rsid w:val="006E1E3F"/>
    <w:rsid w:val="006E615E"/>
    <w:rsid w:val="006F396D"/>
    <w:rsid w:val="0073052F"/>
    <w:rsid w:val="00743CC2"/>
    <w:rsid w:val="0075364D"/>
    <w:rsid w:val="00754B12"/>
    <w:rsid w:val="007662EB"/>
    <w:rsid w:val="0076635E"/>
    <w:rsid w:val="00766DB8"/>
    <w:rsid w:val="007679C1"/>
    <w:rsid w:val="00774F31"/>
    <w:rsid w:val="007761A0"/>
    <w:rsid w:val="00790FEA"/>
    <w:rsid w:val="0079436D"/>
    <w:rsid w:val="007A7F72"/>
    <w:rsid w:val="007B2A78"/>
    <w:rsid w:val="007D7148"/>
    <w:rsid w:val="007E35D5"/>
    <w:rsid w:val="00815513"/>
    <w:rsid w:val="008255F6"/>
    <w:rsid w:val="008303C7"/>
    <w:rsid w:val="0083080A"/>
    <w:rsid w:val="00846CF5"/>
    <w:rsid w:val="00852371"/>
    <w:rsid w:val="00856432"/>
    <w:rsid w:val="008618DA"/>
    <w:rsid w:val="008661FE"/>
    <w:rsid w:val="008665C5"/>
    <w:rsid w:val="00866D8A"/>
    <w:rsid w:val="00884686"/>
    <w:rsid w:val="00893212"/>
    <w:rsid w:val="00895DB4"/>
    <w:rsid w:val="008A6A72"/>
    <w:rsid w:val="008B0111"/>
    <w:rsid w:val="008B01CF"/>
    <w:rsid w:val="008B2889"/>
    <w:rsid w:val="008C067C"/>
    <w:rsid w:val="008C48BB"/>
    <w:rsid w:val="008C62FE"/>
    <w:rsid w:val="008D7AE2"/>
    <w:rsid w:val="008E609C"/>
    <w:rsid w:val="008E7E98"/>
    <w:rsid w:val="0091006E"/>
    <w:rsid w:val="00913CCA"/>
    <w:rsid w:val="00923115"/>
    <w:rsid w:val="00923D7C"/>
    <w:rsid w:val="00943122"/>
    <w:rsid w:val="00950230"/>
    <w:rsid w:val="00955E40"/>
    <w:rsid w:val="0095605B"/>
    <w:rsid w:val="00960662"/>
    <w:rsid w:val="0096789C"/>
    <w:rsid w:val="0097181F"/>
    <w:rsid w:val="009A0B13"/>
    <w:rsid w:val="009A6B6F"/>
    <w:rsid w:val="009B2432"/>
    <w:rsid w:val="009C4EFA"/>
    <w:rsid w:val="009C5D86"/>
    <w:rsid w:val="009D2083"/>
    <w:rsid w:val="009D518F"/>
    <w:rsid w:val="009D60DB"/>
    <w:rsid w:val="009F2846"/>
    <w:rsid w:val="009F4235"/>
    <w:rsid w:val="009F7B8D"/>
    <w:rsid w:val="00A00FD6"/>
    <w:rsid w:val="00A10F92"/>
    <w:rsid w:val="00A124B9"/>
    <w:rsid w:val="00A23258"/>
    <w:rsid w:val="00A25948"/>
    <w:rsid w:val="00A25F9E"/>
    <w:rsid w:val="00A31E9E"/>
    <w:rsid w:val="00A32C53"/>
    <w:rsid w:val="00A40616"/>
    <w:rsid w:val="00A43895"/>
    <w:rsid w:val="00A44760"/>
    <w:rsid w:val="00A4673E"/>
    <w:rsid w:val="00A53B21"/>
    <w:rsid w:val="00A60508"/>
    <w:rsid w:val="00A615F3"/>
    <w:rsid w:val="00A63075"/>
    <w:rsid w:val="00A63531"/>
    <w:rsid w:val="00A7763A"/>
    <w:rsid w:val="00A829CD"/>
    <w:rsid w:val="00A90512"/>
    <w:rsid w:val="00A94F81"/>
    <w:rsid w:val="00AB0AA9"/>
    <w:rsid w:val="00AB2456"/>
    <w:rsid w:val="00AB6560"/>
    <w:rsid w:val="00AC2830"/>
    <w:rsid w:val="00AC6767"/>
    <w:rsid w:val="00AE4937"/>
    <w:rsid w:val="00B0184E"/>
    <w:rsid w:val="00B02451"/>
    <w:rsid w:val="00B04223"/>
    <w:rsid w:val="00B10A03"/>
    <w:rsid w:val="00B126C0"/>
    <w:rsid w:val="00B21A8F"/>
    <w:rsid w:val="00B33AE4"/>
    <w:rsid w:val="00B3714B"/>
    <w:rsid w:val="00B4216A"/>
    <w:rsid w:val="00B433BE"/>
    <w:rsid w:val="00B4670E"/>
    <w:rsid w:val="00B6297A"/>
    <w:rsid w:val="00B637F8"/>
    <w:rsid w:val="00B72AFB"/>
    <w:rsid w:val="00B74075"/>
    <w:rsid w:val="00B76A51"/>
    <w:rsid w:val="00B83068"/>
    <w:rsid w:val="00B85192"/>
    <w:rsid w:val="00B91A7A"/>
    <w:rsid w:val="00B92F7C"/>
    <w:rsid w:val="00B930D4"/>
    <w:rsid w:val="00B94982"/>
    <w:rsid w:val="00BA30A8"/>
    <w:rsid w:val="00BC21E6"/>
    <w:rsid w:val="00BD128A"/>
    <w:rsid w:val="00BD38EB"/>
    <w:rsid w:val="00BE6649"/>
    <w:rsid w:val="00BE6694"/>
    <w:rsid w:val="00BF32EA"/>
    <w:rsid w:val="00C20E86"/>
    <w:rsid w:val="00C21E9D"/>
    <w:rsid w:val="00C25458"/>
    <w:rsid w:val="00C33494"/>
    <w:rsid w:val="00C37F19"/>
    <w:rsid w:val="00C444B9"/>
    <w:rsid w:val="00C51FDA"/>
    <w:rsid w:val="00C53423"/>
    <w:rsid w:val="00C53F7B"/>
    <w:rsid w:val="00C62A05"/>
    <w:rsid w:val="00CA2D6E"/>
    <w:rsid w:val="00CA702D"/>
    <w:rsid w:val="00CA75C4"/>
    <w:rsid w:val="00CB30BE"/>
    <w:rsid w:val="00CC2F2D"/>
    <w:rsid w:val="00CC4EB4"/>
    <w:rsid w:val="00CC6E82"/>
    <w:rsid w:val="00CD0E2E"/>
    <w:rsid w:val="00CE2200"/>
    <w:rsid w:val="00CE6D79"/>
    <w:rsid w:val="00D02EC0"/>
    <w:rsid w:val="00D038AA"/>
    <w:rsid w:val="00D0521E"/>
    <w:rsid w:val="00D1572A"/>
    <w:rsid w:val="00D17829"/>
    <w:rsid w:val="00D2096C"/>
    <w:rsid w:val="00D31AB4"/>
    <w:rsid w:val="00D413DE"/>
    <w:rsid w:val="00D451DA"/>
    <w:rsid w:val="00D475A6"/>
    <w:rsid w:val="00D55F12"/>
    <w:rsid w:val="00D5660F"/>
    <w:rsid w:val="00D57B0A"/>
    <w:rsid w:val="00D6083C"/>
    <w:rsid w:val="00D61A66"/>
    <w:rsid w:val="00D7035D"/>
    <w:rsid w:val="00D92A6A"/>
    <w:rsid w:val="00DB48F0"/>
    <w:rsid w:val="00DB7E86"/>
    <w:rsid w:val="00DC5D18"/>
    <w:rsid w:val="00DC7E7E"/>
    <w:rsid w:val="00DD2364"/>
    <w:rsid w:val="00DE1822"/>
    <w:rsid w:val="00DE6365"/>
    <w:rsid w:val="00DF4222"/>
    <w:rsid w:val="00DF7CE6"/>
    <w:rsid w:val="00E04B3B"/>
    <w:rsid w:val="00E22EBC"/>
    <w:rsid w:val="00E25339"/>
    <w:rsid w:val="00E27190"/>
    <w:rsid w:val="00E30F35"/>
    <w:rsid w:val="00E321D9"/>
    <w:rsid w:val="00E40C46"/>
    <w:rsid w:val="00E43CAB"/>
    <w:rsid w:val="00E446F3"/>
    <w:rsid w:val="00E5107D"/>
    <w:rsid w:val="00E552B4"/>
    <w:rsid w:val="00E55D21"/>
    <w:rsid w:val="00E56652"/>
    <w:rsid w:val="00E9171F"/>
    <w:rsid w:val="00EA1778"/>
    <w:rsid w:val="00EB470F"/>
    <w:rsid w:val="00EB4823"/>
    <w:rsid w:val="00EC773B"/>
    <w:rsid w:val="00EF063A"/>
    <w:rsid w:val="00EF0E63"/>
    <w:rsid w:val="00EF13E8"/>
    <w:rsid w:val="00F01014"/>
    <w:rsid w:val="00F01AF0"/>
    <w:rsid w:val="00F1097A"/>
    <w:rsid w:val="00F12317"/>
    <w:rsid w:val="00F2342E"/>
    <w:rsid w:val="00F240B7"/>
    <w:rsid w:val="00F243A2"/>
    <w:rsid w:val="00F30903"/>
    <w:rsid w:val="00F426D0"/>
    <w:rsid w:val="00F4371C"/>
    <w:rsid w:val="00F453BE"/>
    <w:rsid w:val="00F46F89"/>
    <w:rsid w:val="00F476B1"/>
    <w:rsid w:val="00F519BE"/>
    <w:rsid w:val="00F53BA3"/>
    <w:rsid w:val="00F558F1"/>
    <w:rsid w:val="00F5709F"/>
    <w:rsid w:val="00F65961"/>
    <w:rsid w:val="00F703A9"/>
    <w:rsid w:val="00F75587"/>
    <w:rsid w:val="00F76CFF"/>
    <w:rsid w:val="00F77734"/>
    <w:rsid w:val="00F95CFE"/>
    <w:rsid w:val="00FA0959"/>
    <w:rsid w:val="00FA6D50"/>
    <w:rsid w:val="00FB2F9D"/>
    <w:rsid w:val="00FD2280"/>
    <w:rsid w:val="00FE3D71"/>
    <w:rsid w:val="00FE5282"/>
    <w:rsid w:val="00FE7606"/>
    <w:rsid w:val="00FF004A"/>
    <w:rsid w:val="00FF6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F96453"/>
  <w15:docId w15:val="{ADF6425E-85D7-453A-BB01-0C5097BE3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5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5587"/>
    <w:rPr>
      <w:rFonts w:ascii="Segoe UI" w:hAnsi="Segoe UI" w:cs="Segoe UI"/>
      <w:sz w:val="18"/>
      <w:szCs w:val="18"/>
    </w:rPr>
  </w:style>
  <w:style w:type="paragraph" w:styleId="Header">
    <w:name w:val="header"/>
    <w:basedOn w:val="Normal"/>
    <w:link w:val="HeaderChar"/>
    <w:uiPriority w:val="99"/>
    <w:unhideWhenUsed/>
    <w:rsid w:val="00F755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5587"/>
  </w:style>
  <w:style w:type="paragraph" w:styleId="Footer">
    <w:name w:val="footer"/>
    <w:basedOn w:val="Normal"/>
    <w:link w:val="FooterChar"/>
    <w:uiPriority w:val="99"/>
    <w:unhideWhenUsed/>
    <w:rsid w:val="00F755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5587"/>
  </w:style>
  <w:style w:type="character" w:styleId="CommentReference">
    <w:name w:val="annotation reference"/>
    <w:basedOn w:val="DefaultParagraphFont"/>
    <w:uiPriority w:val="99"/>
    <w:semiHidden/>
    <w:unhideWhenUsed/>
    <w:rsid w:val="00651D7C"/>
    <w:rPr>
      <w:sz w:val="16"/>
      <w:szCs w:val="16"/>
    </w:rPr>
  </w:style>
  <w:style w:type="paragraph" w:styleId="CommentText">
    <w:name w:val="annotation text"/>
    <w:basedOn w:val="Normal"/>
    <w:link w:val="CommentTextChar"/>
    <w:uiPriority w:val="99"/>
    <w:semiHidden/>
    <w:unhideWhenUsed/>
    <w:rsid w:val="00651D7C"/>
    <w:pPr>
      <w:spacing w:line="240" w:lineRule="auto"/>
    </w:pPr>
    <w:rPr>
      <w:sz w:val="20"/>
      <w:szCs w:val="20"/>
    </w:rPr>
  </w:style>
  <w:style w:type="character" w:customStyle="1" w:styleId="CommentTextChar">
    <w:name w:val="Comment Text Char"/>
    <w:basedOn w:val="DefaultParagraphFont"/>
    <w:link w:val="CommentText"/>
    <w:uiPriority w:val="99"/>
    <w:semiHidden/>
    <w:rsid w:val="00651D7C"/>
    <w:rPr>
      <w:sz w:val="20"/>
      <w:szCs w:val="20"/>
    </w:rPr>
  </w:style>
  <w:style w:type="paragraph" w:styleId="CommentSubject">
    <w:name w:val="annotation subject"/>
    <w:basedOn w:val="CommentText"/>
    <w:next w:val="CommentText"/>
    <w:link w:val="CommentSubjectChar"/>
    <w:uiPriority w:val="99"/>
    <w:semiHidden/>
    <w:unhideWhenUsed/>
    <w:rsid w:val="00651D7C"/>
    <w:rPr>
      <w:b/>
      <w:bCs/>
    </w:rPr>
  </w:style>
  <w:style w:type="character" w:customStyle="1" w:styleId="CommentSubjectChar">
    <w:name w:val="Comment Subject Char"/>
    <w:basedOn w:val="CommentTextChar"/>
    <w:link w:val="CommentSubject"/>
    <w:uiPriority w:val="99"/>
    <w:semiHidden/>
    <w:rsid w:val="00651D7C"/>
    <w:rPr>
      <w:b/>
      <w:bCs/>
      <w:sz w:val="20"/>
      <w:szCs w:val="20"/>
    </w:rPr>
  </w:style>
  <w:style w:type="paragraph" w:styleId="FootnoteText">
    <w:name w:val="footnote text"/>
    <w:basedOn w:val="Normal"/>
    <w:link w:val="FootnoteTextChar"/>
    <w:uiPriority w:val="99"/>
    <w:semiHidden/>
    <w:unhideWhenUsed/>
    <w:rsid w:val="00B33A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3AE4"/>
    <w:rPr>
      <w:sz w:val="20"/>
      <w:szCs w:val="20"/>
    </w:rPr>
  </w:style>
  <w:style w:type="character" w:styleId="FootnoteReference">
    <w:name w:val="footnote reference"/>
    <w:basedOn w:val="DefaultParagraphFont"/>
    <w:uiPriority w:val="99"/>
    <w:semiHidden/>
    <w:unhideWhenUsed/>
    <w:rsid w:val="00B33AE4"/>
    <w:rPr>
      <w:vertAlign w:val="superscript"/>
    </w:rPr>
  </w:style>
  <w:style w:type="paragraph" w:styleId="ListParagraph">
    <w:name w:val="List Paragraph"/>
    <w:basedOn w:val="Normal"/>
    <w:uiPriority w:val="34"/>
    <w:qFormat/>
    <w:rsid w:val="00774F31"/>
    <w:pPr>
      <w:spacing w:after="0" w:line="240" w:lineRule="auto"/>
      <w:ind w:left="720"/>
      <w:contextualSpacing/>
    </w:pPr>
    <w:rPr>
      <w:rFonts w:ascii="Times New Roman" w:eastAsia="Times New Roman" w:hAnsi="Times New Roman" w:cs="Times New Roman"/>
      <w:sz w:val="24"/>
      <w:szCs w:val="24"/>
    </w:rPr>
  </w:style>
  <w:style w:type="character" w:customStyle="1" w:styleId="Hyperlink1">
    <w:name w:val="Hyperlink1"/>
    <w:basedOn w:val="DefaultParagraphFont"/>
    <w:uiPriority w:val="99"/>
    <w:unhideWhenUsed/>
    <w:rsid w:val="00307531"/>
    <w:rPr>
      <w:color w:val="0563C1"/>
      <w:u w:val="single"/>
    </w:rPr>
  </w:style>
  <w:style w:type="character" w:styleId="Hyperlink">
    <w:name w:val="Hyperlink"/>
    <w:basedOn w:val="DefaultParagraphFont"/>
    <w:uiPriority w:val="99"/>
    <w:unhideWhenUsed/>
    <w:rsid w:val="00307531"/>
    <w:rPr>
      <w:color w:val="0563C1" w:themeColor="hyperlink"/>
      <w:u w:val="single"/>
    </w:rPr>
  </w:style>
  <w:style w:type="character" w:styleId="PageNumber">
    <w:name w:val="page number"/>
    <w:basedOn w:val="DefaultParagraphFont"/>
    <w:uiPriority w:val="99"/>
    <w:semiHidden/>
    <w:unhideWhenUsed/>
    <w:rsid w:val="00CA7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2477">
      <w:bodyDiv w:val="1"/>
      <w:marLeft w:val="0"/>
      <w:marRight w:val="0"/>
      <w:marTop w:val="0"/>
      <w:marBottom w:val="0"/>
      <w:divBdr>
        <w:top w:val="none" w:sz="0" w:space="0" w:color="auto"/>
        <w:left w:val="none" w:sz="0" w:space="0" w:color="auto"/>
        <w:bottom w:val="none" w:sz="0" w:space="0" w:color="auto"/>
        <w:right w:val="none" w:sz="0" w:space="0" w:color="auto"/>
      </w:divBdr>
    </w:div>
    <w:div w:id="166987454">
      <w:bodyDiv w:val="1"/>
      <w:marLeft w:val="0"/>
      <w:marRight w:val="0"/>
      <w:marTop w:val="0"/>
      <w:marBottom w:val="0"/>
      <w:divBdr>
        <w:top w:val="none" w:sz="0" w:space="0" w:color="auto"/>
        <w:left w:val="none" w:sz="0" w:space="0" w:color="auto"/>
        <w:bottom w:val="none" w:sz="0" w:space="0" w:color="auto"/>
        <w:right w:val="none" w:sz="0" w:space="0" w:color="auto"/>
      </w:divBdr>
    </w:div>
    <w:div w:id="188613845">
      <w:bodyDiv w:val="1"/>
      <w:marLeft w:val="0"/>
      <w:marRight w:val="0"/>
      <w:marTop w:val="0"/>
      <w:marBottom w:val="0"/>
      <w:divBdr>
        <w:top w:val="none" w:sz="0" w:space="0" w:color="auto"/>
        <w:left w:val="none" w:sz="0" w:space="0" w:color="auto"/>
        <w:bottom w:val="none" w:sz="0" w:space="0" w:color="auto"/>
        <w:right w:val="none" w:sz="0" w:space="0" w:color="auto"/>
      </w:divBdr>
    </w:div>
    <w:div w:id="235285940">
      <w:bodyDiv w:val="1"/>
      <w:marLeft w:val="0"/>
      <w:marRight w:val="0"/>
      <w:marTop w:val="0"/>
      <w:marBottom w:val="0"/>
      <w:divBdr>
        <w:top w:val="none" w:sz="0" w:space="0" w:color="auto"/>
        <w:left w:val="none" w:sz="0" w:space="0" w:color="auto"/>
        <w:bottom w:val="none" w:sz="0" w:space="0" w:color="auto"/>
        <w:right w:val="none" w:sz="0" w:space="0" w:color="auto"/>
      </w:divBdr>
    </w:div>
    <w:div w:id="349569571">
      <w:bodyDiv w:val="1"/>
      <w:marLeft w:val="0"/>
      <w:marRight w:val="0"/>
      <w:marTop w:val="0"/>
      <w:marBottom w:val="0"/>
      <w:divBdr>
        <w:top w:val="none" w:sz="0" w:space="0" w:color="auto"/>
        <w:left w:val="none" w:sz="0" w:space="0" w:color="auto"/>
        <w:bottom w:val="none" w:sz="0" w:space="0" w:color="auto"/>
        <w:right w:val="none" w:sz="0" w:space="0" w:color="auto"/>
      </w:divBdr>
    </w:div>
    <w:div w:id="452990480">
      <w:bodyDiv w:val="1"/>
      <w:marLeft w:val="0"/>
      <w:marRight w:val="0"/>
      <w:marTop w:val="0"/>
      <w:marBottom w:val="0"/>
      <w:divBdr>
        <w:top w:val="none" w:sz="0" w:space="0" w:color="auto"/>
        <w:left w:val="none" w:sz="0" w:space="0" w:color="auto"/>
        <w:bottom w:val="none" w:sz="0" w:space="0" w:color="auto"/>
        <w:right w:val="none" w:sz="0" w:space="0" w:color="auto"/>
      </w:divBdr>
    </w:div>
    <w:div w:id="681325738">
      <w:bodyDiv w:val="1"/>
      <w:marLeft w:val="0"/>
      <w:marRight w:val="0"/>
      <w:marTop w:val="0"/>
      <w:marBottom w:val="0"/>
      <w:divBdr>
        <w:top w:val="none" w:sz="0" w:space="0" w:color="auto"/>
        <w:left w:val="none" w:sz="0" w:space="0" w:color="auto"/>
        <w:bottom w:val="none" w:sz="0" w:space="0" w:color="auto"/>
        <w:right w:val="none" w:sz="0" w:space="0" w:color="auto"/>
      </w:divBdr>
    </w:div>
    <w:div w:id="705370412">
      <w:bodyDiv w:val="1"/>
      <w:marLeft w:val="0"/>
      <w:marRight w:val="0"/>
      <w:marTop w:val="0"/>
      <w:marBottom w:val="0"/>
      <w:divBdr>
        <w:top w:val="none" w:sz="0" w:space="0" w:color="auto"/>
        <w:left w:val="none" w:sz="0" w:space="0" w:color="auto"/>
        <w:bottom w:val="none" w:sz="0" w:space="0" w:color="auto"/>
        <w:right w:val="none" w:sz="0" w:space="0" w:color="auto"/>
      </w:divBdr>
    </w:div>
    <w:div w:id="707686214">
      <w:bodyDiv w:val="1"/>
      <w:marLeft w:val="0"/>
      <w:marRight w:val="0"/>
      <w:marTop w:val="0"/>
      <w:marBottom w:val="0"/>
      <w:divBdr>
        <w:top w:val="none" w:sz="0" w:space="0" w:color="auto"/>
        <w:left w:val="none" w:sz="0" w:space="0" w:color="auto"/>
        <w:bottom w:val="none" w:sz="0" w:space="0" w:color="auto"/>
        <w:right w:val="none" w:sz="0" w:space="0" w:color="auto"/>
      </w:divBdr>
    </w:div>
    <w:div w:id="934284521">
      <w:bodyDiv w:val="1"/>
      <w:marLeft w:val="0"/>
      <w:marRight w:val="0"/>
      <w:marTop w:val="0"/>
      <w:marBottom w:val="0"/>
      <w:divBdr>
        <w:top w:val="none" w:sz="0" w:space="0" w:color="auto"/>
        <w:left w:val="none" w:sz="0" w:space="0" w:color="auto"/>
        <w:bottom w:val="none" w:sz="0" w:space="0" w:color="auto"/>
        <w:right w:val="none" w:sz="0" w:space="0" w:color="auto"/>
      </w:divBdr>
      <w:divsChild>
        <w:div w:id="1251810224">
          <w:marLeft w:val="0"/>
          <w:marRight w:val="0"/>
          <w:marTop w:val="0"/>
          <w:marBottom w:val="0"/>
          <w:divBdr>
            <w:top w:val="none" w:sz="0" w:space="0" w:color="auto"/>
            <w:left w:val="none" w:sz="0" w:space="0" w:color="auto"/>
            <w:bottom w:val="none" w:sz="0" w:space="0" w:color="auto"/>
            <w:right w:val="none" w:sz="0" w:space="0" w:color="auto"/>
          </w:divBdr>
          <w:divsChild>
            <w:div w:id="388962805">
              <w:marLeft w:val="0"/>
              <w:marRight w:val="0"/>
              <w:marTop w:val="0"/>
              <w:marBottom w:val="0"/>
              <w:divBdr>
                <w:top w:val="none" w:sz="0" w:space="0" w:color="auto"/>
                <w:left w:val="none" w:sz="0" w:space="0" w:color="auto"/>
                <w:bottom w:val="none" w:sz="0" w:space="0" w:color="auto"/>
                <w:right w:val="none" w:sz="0" w:space="0" w:color="auto"/>
              </w:divBdr>
              <w:divsChild>
                <w:div w:id="705450787">
                  <w:marLeft w:val="0"/>
                  <w:marRight w:val="0"/>
                  <w:marTop w:val="0"/>
                  <w:marBottom w:val="0"/>
                  <w:divBdr>
                    <w:top w:val="none" w:sz="0" w:space="0" w:color="auto"/>
                    <w:left w:val="none" w:sz="0" w:space="0" w:color="auto"/>
                    <w:bottom w:val="none" w:sz="0" w:space="0" w:color="auto"/>
                    <w:right w:val="none" w:sz="0" w:space="0" w:color="auto"/>
                  </w:divBdr>
                  <w:divsChild>
                    <w:div w:id="1948267204">
                      <w:marLeft w:val="0"/>
                      <w:marRight w:val="0"/>
                      <w:marTop w:val="0"/>
                      <w:marBottom w:val="0"/>
                      <w:divBdr>
                        <w:top w:val="none" w:sz="0" w:space="0" w:color="auto"/>
                        <w:left w:val="none" w:sz="0" w:space="0" w:color="auto"/>
                        <w:bottom w:val="none" w:sz="0" w:space="0" w:color="auto"/>
                        <w:right w:val="none" w:sz="0" w:space="0" w:color="auto"/>
                      </w:divBdr>
                      <w:divsChild>
                        <w:div w:id="1819106787">
                          <w:marLeft w:val="13380"/>
                          <w:marRight w:val="0"/>
                          <w:marTop w:val="0"/>
                          <w:marBottom w:val="0"/>
                          <w:divBdr>
                            <w:top w:val="none" w:sz="0" w:space="0" w:color="auto"/>
                            <w:left w:val="none" w:sz="0" w:space="0" w:color="auto"/>
                            <w:bottom w:val="none" w:sz="0" w:space="0" w:color="auto"/>
                            <w:right w:val="none" w:sz="0" w:space="0" w:color="auto"/>
                          </w:divBdr>
                          <w:divsChild>
                            <w:div w:id="728457519">
                              <w:marLeft w:val="0"/>
                              <w:marRight w:val="0"/>
                              <w:marTop w:val="0"/>
                              <w:marBottom w:val="0"/>
                              <w:divBdr>
                                <w:top w:val="none" w:sz="0" w:space="0" w:color="auto"/>
                                <w:left w:val="none" w:sz="0" w:space="0" w:color="auto"/>
                                <w:bottom w:val="none" w:sz="0" w:space="0" w:color="auto"/>
                                <w:right w:val="none" w:sz="0" w:space="0" w:color="auto"/>
                              </w:divBdr>
                              <w:divsChild>
                                <w:div w:id="2041054343">
                                  <w:marLeft w:val="0"/>
                                  <w:marRight w:val="0"/>
                                  <w:marTop w:val="0"/>
                                  <w:marBottom w:val="0"/>
                                  <w:divBdr>
                                    <w:top w:val="none" w:sz="0" w:space="0" w:color="auto"/>
                                    <w:left w:val="none" w:sz="0" w:space="0" w:color="auto"/>
                                    <w:bottom w:val="none" w:sz="0" w:space="0" w:color="auto"/>
                                    <w:right w:val="none" w:sz="0" w:space="0" w:color="auto"/>
                                  </w:divBdr>
                                  <w:divsChild>
                                    <w:div w:id="1549949805">
                                      <w:marLeft w:val="0"/>
                                      <w:marRight w:val="0"/>
                                      <w:marTop w:val="0"/>
                                      <w:marBottom w:val="0"/>
                                      <w:divBdr>
                                        <w:top w:val="none" w:sz="0" w:space="0" w:color="auto"/>
                                        <w:left w:val="none" w:sz="0" w:space="0" w:color="auto"/>
                                        <w:bottom w:val="none" w:sz="0" w:space="0" w:color="auto"/>
                                        <w:right w:val="none" w:sz="0" w:space="0" w:color="auto"/>
                                      </w:divBdr>
                                      <w:divsChild>
                                        <w:div w:id="67267057">
                                          <w:marLeft w:val="0"/>
                                          <w:marRight w:val="0"/>
                                          <w:marTop w:val="0"/>
                                          <w:marBottom w:val="0"/>
                                          <w:divBdr>
                                            <w:top w:val="none" w:sz="0" w:space="0" w:color="auto"/>
                                            <w:left w:val="none" w:sz="0" w:space="0" w:color="auto"/>
                                            <w:bottom w:val="none" w:sz="0" w:space="0" w:color="auto"/>
                                            <w:right w:val="none" w:sz="0" w:space="0" w:color="auto"/>
                                          </w:divBdr>
                                          <w:divsChild>
                                            <w:div w:id="1166164376">
                                              <w:marLeft w:val="0"/>
                                              <w:marRight w:val="0"/>
                                              <w:marTop w:val="0"/>
                                              <w:marBottom w:val="0"/>
                                              <w:divBdr>
                                                <w:top w:val="none" w:sz="0" w:space="0" w:color="auto"/>
                                                <w:left w:val="none" w:sz="0" w:space="0" w:color="auto"/>
                                                <w:bottom w:val="none" w:sz="0" w:space="0" w:color="auto"/>
                                                <w:right w:val="none" w:sz="0" w:space="0" w:color="auto"/>
                                              </w:divBdr>
                                              <w:divsChild>
                                                <w:div w:id="310673078">
                                                  <w:marLeft w:val="0"/>
                                                  <w:marRight w:val="0"/>
                                                  <w:marTop w:val="0"/>
                                                  <w:marBottom w:val="0"/>
                                                  <w:divBdr>
                                                    <w:top w:val="none" w:sz="0" w:space="0" w:color="auto"/>
                                                    <w:left w:val="none" w:sz="0" w:space="0" w:color="auto"/>
                                                    <w:bottom w:val="none" w:sz="0" w:space="0" w:color="auto"/>
                                                    <w:right w:val="none" w:sz="0" w:space="0" w:color="auto"/>
                                                  </w:divBdr>
                                                  <w:divsChild>
                                                    <w:div w:id="1489789232">
                                                      <w:marLeft w:val="0"/>
                                                      <w:marRight w:val="0"/>
                                                      <w:marTop w:val="0"/>
                                                      <w:marBottom w:val="0"/>
                                                      <w:divBdr>
                                                        <w:top w:val="none" w:sz="0" w:space="0" w:color="auto"/>
                                                        <w:left w:val="none" w:sz="0" w:space="0" w:color="auto"/>
                                                        <w:bottom w:val="none" w:sz="0" w:space="0" w:color="auto"/>
                                                        <w:right w:val="none" w:sz="0" w:space="0" w:color="auto"/>
                                                      </w:divBdr>
                                                      <w:divsChild>
                                                        <w:div w:id="1102721116">
                                                          <w:marLeft w:val="0"/>
                                                          <w:marRight w:val="0"/>
                                                          <w:marTop w:val="0"/>
                                                          <w:marBottom w:val="0"/>
                                                          <w:divBdr>
                                                            <w:top w:val="none" w:sz="0" w:space="0" w:color="auto"/>
                                                            <w:left w:val="none" w:sz="0" w:space="0" w:color="auto"/>
                                                            <w:bottom w:val="none" w:sz="0" w:space="0" w:color="auto"/>
                                                            <w:right w:val="none" w:sz="0" w:space="0" w:color="auto"/>
                                                          </w:divBdr>
                                                          <w:divsChild>
                                                            <w:div w:id="15657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8921417">
      <w:bodyDiv w:val="1"/>
      <w:marLeft w:val="0"/>
      <w:marRight w:val="0"/>
      <w:marTop w:val="0"/>
      <w:marBottom w:val="0"/>
      <w:divBdr>
        <w:top w:val="none" w:sz="0" w:space="0" w:color="auto"/>
        <w:left w:val="none" w:sz="0" w:space="0" w:color="auto"/>
        <w:bottom w:val="none" w:sz="0" w:space="0" w:color="auto"/>
        <w:right w:val="none" w:sz="0" w:space="0" w:color="auto"/>
      </w:divBdr>
    </w:div>
    <w:div w:id="1173952280">
      <w:bodyDiv w:val="1"/>
      <w:marLeft w:val="0"/>
      <w:marRight w:val="0"/>
      <w:marTop w:val="0"/>
      <w:marBottom w:val="0"/>
      <w:divBdr>
        <w:top w:val="none" w:sz="0" w:space="0" w:color="auto"/>
        <w:left w:val="none" w:sz="0" w:space="0" w:color="auto"/>
        <w:bottom w:val="none" w:sz="0" w:space="0" w:color="auto"/>
        <w:right w:val="none" w:sz="0" w:space="0" w:color="auto"/>
      </w:divBdr>
    </w:div>
    <w:div w:id="1686786618">
      <w:bodyDiv w:val="1"/>
      <w:marLeft w:val="0"/>
      <w:marRight w:val="0"/>
      <w:marTop w:val="0"/>
      <w:marBottom w:val="0"/>
      <w:divBdr>
        <w:top w:val="none" w:sz="0" w:space="0" w:color="auto"/>
        <w:left w:val="none" w:sz="0" w:space="0" w:color="auto"/>
        <w:bottom w:val="none" w:sz="0" w:space="0" w:color="auto"/>
        <w:right w:val="none" w:sz="0" w:space="0" w:color="auto"/>
      </w:divBdr>
    </w:div>
    <w:div w:id="1998876715">
      <w:bodyDiv w:val="1"/>
      <w:marLeft w:val="0"/>
      <w:marRight w:val="0"/>
      <w:marTop w:val="0"/>
      <w:marBottom w:val="0"/>
      <w:divBdr>
        <w:top w:val="none" w:sz="0" w:space="0" w:color="auto"/>
        <w:left w:val="none" w:sz="0" w:space="0" w:color="auto"/>
        <w:bottom w:val="none" w:sz="0" w:space="0" w:color="auto"/>
        <w:right w:val="none" w:sz="0" w:space="0" w:color="auto"/>
      </w:divBdr>
      <w:divsChild>
        <w:div w:id="98336513">
          <w:marLeft w:val="0"/>
          <w:marRight w:val="0"/>
          <w:marTop w:val="0"/>
          <w:marBottom w:val="0"/>
          <w:divBdr>
            <w:top w:val="none" w:sz="0" w:space="0" w:color="auto"/>
            <w:left w:val="none" w:sz="0" w:space="0" w:color="auto"/>
            <w:bottom w:val="none" w:sz="0" w:space="0" w:color="auto"/>
            <w:right w:val="none" w:sz="0" w:space="0" w:color="auto"/>
          </w:divBdr>
          <w:divsChild>
            <w:div w:id="383218820">
              <w:marLeft w:val="0"/>
              <w:marRight w:val="0"/>
              <w:marTop w:val="0"/>
              <w:marBottom w:val="0"/>
              <w:divBdr>
                <w:top w:val="none" w:sz="0" w:space="0" w:color="auto"/>
                <w:left w:val="none" w:sz="0" w:space="0" w:color="auto"/>
                <w:bottom w:val="none" w:sz="0" w:space="0" w:color="auto"/>
                <w:right w:val="none" w:sz="0" w:space="0" w:color="auto"/>
              </w:divBdr>
              <w:divsChild>
                <w:div w:id="1503161529">
                  <w:marLeft w:val="0"/>
                  <w:marRight w:val="0"/>
                  <w:marTop w:val="0"/>
                  <w:marBottom w:val="0"/>
                  <w:divBdr>
                    <w:top w:val="none" w:sz="0" w:space="0" w:color="auto"/>
                    <w:left w:val="none" w:sz="0" w:space="0" w:color="auto"/>
                    <w:bottom w:val="none" w:sz="0" w:space="0" w:color="auto"/>
                    <w:right w:val="none" w:sz="0" w:space="0" w:color="auto"/>
                  </w:divBdr>
                  <w:divsChild>
                    <w:div w:id="995034061">
                      <w:marLeft w:val="-150"/>
                      <w:marRight w:val="-150"/>
                      <w:marTop w:val="0"/>
                      <w:marBottom w:val="0"/>
                      <w:divBdr>
                        <w:top w:val="none" w:sz="0" w:space="0" w:color="auto"/>
                        <w:left w:val="none" w:sz="0" w:space="0" w:color="auto"/>
                        <w:bottom w:val="none" w:sz="0" w:space="0" w:color="auto"/>
                        <w:right w:val="none" w:sz="0" w:space="0" w:color="auto"/>
                      </w:divBdr>
                      <w:divsChild>
                        <w:div w:id="833572137">
                          <w:marLeft w:val="0"/>
                          <w:marRight w:val="0"/>
                          <w:marTop w:val="0"/>
                          <w:marBottom w:val="0"/>
                          <w:divBdr>
                            <w:top w:val="none" w:sz="0" w:space="0" w:color="auto"/>
                            <w:left w:val="none" w:sz="0" w:space="0" w:color="auto"/>
                            <w:bottom w:val="none" w:sz="0" w:space="0" w:color="auto"/>
                            <w:right w:val="none" w:sz="0" w:space="0" w:color="auto"/>
                          </w:divBdr>
                          <w:divsChild>
                            <w:div w:id="998194345">
                              <w:marLeft w:val="0"/>
                              <w:marRight w:val="0"/>
                              <w:marTop w:val="0"/>
                              <w:marBottom w:val="0"/>
                              <w:divBdr>
                                <w:top w:val="none" w:sz="0" w:space="0" w:color="auto"/>
                                <w:left w:val="none" w:sz="0" w:space="0" w:color="auto"/>
                                <w:bottom w:val="none" w:sz="0" w:space="0" w:color="auto"/>
                                <w:right w:val="none" w:sz="0" w:space="0" w:color="auto"/>
                              </w:divBdr>
                              <w:divsChild>
                                <w:div w:id="1072696389">
                                  <w:marLeft w:val="0"/>
                                  <w:marRight w:val="0"/>
                                  <w:marTop w:val="0"/>
                                  <w:marBottom w:val="300"/>
                                  <w:divBdr>
                                    <w:top w:val="none" w:sz="0" w:space="0" w:color="auto"/>
                                    <w:left w:val="none" w:sz="0" w:space="0" w:color="auto"/>
                                    <w:bottom w:val="none" w:sz="0" w:space="0" w:color="auto"/>
                                    <w:right w:val="none" w:sz="0" w:space="0" w:color="auto"/>
                                  </w:divBdr>
                                  <w:divsChild>
                                    <w:div w:id="1731419434">
                                      <w:marLeft w:val="0"/>
                                      <w:marRight w:val="0"/>
                                      <w:marTop w:val="0"/>
                                      <w:marBottom w:val="0"/>
                                      <w:divBdr>
                                        <w:top w:val="none" w:sz="0" w:space="0" w:color="auto"/>
                                        <w:left w:val="none" w:sz="0" w:space="0" w:color="auto"/>
                                        <w:bottom w:val="none" w:sz="0" w:space="0" w:color="auto"/>
                                        <w:right w:val="none" w:sz="0" w:space="0" w:color="auto"/>
                                      </w:divBdr>
                                      <w:divsChild>
                                        <w:div w:id="83764179">
                                          <w:marLeft w:val="0"/>
                                          <w:marRight w:val="0"/>
                                          <w:marTop w:val="0"/>
                                          <w:marBottom w:val="0"/>
                                          <w:divBdr>
                                            <w:top w:val="none" w:sz="0" w:space="0" w:color="auto"/>
                                            <w:left w:val="none" w:sz="0" w:space="0" w:color="auto"/>
                                            <w:bottom w:val="none" w:sz="0" w:space="0" w:color="auto"/>
                                            <w:right w:val="none" w:sz="0" w:space="0" w:color="auto"/>
                                          </w:divBdr>
                                          <w:divsChild>
                                            <w:div w:id="2057507351">
                                              <w:marLeft w:val="0"/>
                                              <w:marRight w:val="0"/>
                                              <w:marTop w:val="0"/>
                                              <w:marBottom w:val="0"/>
                                              <w:divBdr>
                                                <w:top w:val="none" w:sz="0" w:space="0" w:color="auto"/>
                                                <w:left w:val="none" w:sz="0" w:space="0" w:color="auto"/>
                                                <w:bottom w:val="none" w:sz="0" w:space="0" w:color="auto"/>
                                                <w:right w:val="none" w:sz="0" w:space="0" w:color="auto"/>
                                              </w:divBdr>
                                              <w:divsChild>
                                                <w:div w:id="2079937572">
                                                  <w:marLeft w:val="0"/>
                                                  <w:marRight w:val="0"/>
                                                  <w:marTop w:val="0"/>
                                                  <w:marBottom w:val="0"/>
                                                  <w:divBdr>
                                                    <w:top w:val="none" w:sz="0" w:space="0" w:color="auto"/>
                                                    <w:left w:val="none" w:sz="0" w:space="0" w:color="auto"/>
                                                    <w:bottom w:val="none" w:sz="0" w:space="0" w:color="auto"/>
                                                    <w:right w:val="none" w:sz="0" w:space="0" w:color="auto"/>
                                                  </w:divBdr>
                                                  <w:divsChild>
                                                    <w:div w:id="226190129">
                                                      <w:marLeft w:val="0"/>
                                                      <w:marRight w:val="0"/>
                                                      <w:marTop w:val="0"/>
                                                      <w:marBottom w:val="0"/>
                                                      <w:divBdr>
                                                        <w:top w:val="none" w:sz="0" w:space="0" w:color="auto"/>
                                                        <w:left w:val="none" w:sz="0" w:space="0" w:color="auto"/>
                                                        <w:bottom w:val="none" w:sz="0" w:space="0" w:color="auto"/>
                                                        <w:right w:val="none" w:sz="0" w:space="0" w:color="auto"/>
                                                      </w:divBdr>
                                                      <w:divsChild>
                                                        <w:div w:id="854226989">
                                                          <w:marLeft w:val="0"/>
                                                          <w:marRight w:val="0"/>
                                                          <w:marTop w:val="0"/>
                                                          <w:marBottom w:val="0"/>
                                                          <w:divBdr>
                                                            <w:top w:val="none" w:sz="0" w:space="0" w:color="auto"/>
                                                            <w:left w:val="none" w:sz="0" w:space="0" w:color="auto"/>
                                                            <w:bottom w:val="none" w:sz="0" w:space="0" w:color="auto"/>
                                                            <w:right w:val="none" w:sz="0" w:space="0" w:color="auto"/>
                                                          </w:divBdr>
                                                          <w:divsChild>
                                                            <w:div w:id="168119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993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tokracija.rs/nacrt-zakona-o-digitalnoj-imovini-175981" TargetMode="External"/><Relationship Id="rId13" Type="http://schemas.openxmlformats.org/officeDocument/2006/relationships/hyperlink" Target="https://www.jpm.rs/wp-content/uploads/2020/10/Tax-treatment-of-digital-assets-in-Serbia.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belgradecrypto.com/nacrt-zakona-o-digitalnoj-imovini/"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ondaq.com/fin-tech/995290/draft-serbian-law-on-digital-assets-published-for-public-consultation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znis.rs/vesti/srbija/nacrt-zakona-o-digitalnoj-imovini-da-li-ce-zaista-doci-do-ekspanzije-srpskog-trzista-kriptovaluta/"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kinstellar.com/insights/detail/1238/draft-serbian-law-on-digital-assets-published-for-public-consultations" TargetMode="External"/><Relationship Id="rId23" Type="http://schemas.openxmlformats.org/officeDocument/2006/relationships/fontTable" Target="fontTable.xml"/><Relationship Id="rId10" Type="http://schemas.openxmlformats.org/officeDocument/2006/relationships/hyperlink" Target="https://startit.rs/radi-se-na-poreskom-okviru-za-digitalnu-imovinu-i-bice-stimulativan-sef-tima-za-izradu-nacrta-zakona-o-digitalnoj-imovini-za-startit-dnevni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artit.rs/za-trgovanje-kriptovalutama-bice-potrebna-licenca-zakon-o-digitalnoj-imovini-uskoro-na-javnoj-raspravi/" TargetMode="External"/><Relationship Id="rId14" Type="http://schemas.openxmlformats.org/officeDocument/2006/relationships/hyperlink" Target="https://www.zslaw.rs/what-does-the-draft-law-on-digital-assets-bring/"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srbija.gov.rs/view_file.php?file_id=2428&amp;cache=sr" TargetMode="External"/><Relationship Id="rId2" Type="http://schemas.openxmlformats.org/officeDocument/2006/relationships/hyperlink" Target="https://www.srbija.gov.rs/view_file.php?file_id=2428&amp;cache=sr" TargetMode="External"/><Relationship Id="rId1" Type="http://schemas.openxmlformats.org/officeDocument/2006/relationships/hyperlink" Target="https://www.srbija.gov.rs/view_file.php?file_id=2428&amp;cache=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7DF68-DAD8-4C34-82B5-8B59ADA98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45</Pages>
  <Words>22473</Words>
  <Characters>128098</Characters>
  <Application>Microsoft Office Word</Application>
  <DocSecurity>0</DocSecurity>
  <Lines>1067</Lines>
  <Paragraphs>300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Dušan Romčević</dc:creator>
  <cp:keywords> [SEC=ZASTICENO]</cp:keywords>
  <dc:description/>
  <cp:lastModifiedBy>Daktilobiro01</cp:lastModifiedBy>
  <cp:revision>45</cp:revision>
  <cp:lastPrinted>2020-11-27T13:24:00Z</cp:lastPrinted>
  <dcterms:created xsi:type="dcterms:W3CDTF">2020-11-10T16:59:00Z</dcterms:created>
  <dcterms:modified xsi:type="dcterms:W3CDTF">2020-11-27T13:39:00Z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ЗАШТИЋЕНО</vt:lpwstr>
  </property>
  <property fmtid="{D5CDD505-2E9C-101B-9397-08002B2CF9AE}" pid="3" name="PM_Caveats_Count">
    <vt:lpwstr>0</vt:lpwstr>
  </property>
  <property fmtid="{D5CDD505-2E9C-101B-9397-08002B2CF9AE}" pid="4" name="PM_Originator_Hash_SHA1">
    <vt:lpwstr>6E660D4FD181486A4416B80C58B088BEAF37DC4E</vt:lpwstr>
  </property>
  <property fmtid="{D5CDD505-2E9C-101B-9397-08002B2CF9AE}" pid="5" name="PM_SecurityClassification">
    <vt:lpwstr>ZASTICENO</vt:lpwstr>
  </property>
  <property fmtid="{D5CDD505-2E9C-101B-9397-08002B2CF9AE}" pid="6" name="PM_DisplayValueSecClassificationWithQualifier">
    <vt:lpwstr>ЗАШТИЋЕНО</vt:lpwstr>
  </property>
  <property fmtid="{D5CDD505-2E9C-101B-9397-08002B2CF9AE}" pid="7" name="PM_Qualifier">
    <vt:lpwstr/>
  </property>
  <property fmtid="{D5CDD505-2E9C-101B-9397-08002B2CF9AE}" pid="8" name="PM_Hash_SHA1">
    <vt:lpwstr>4924ED99BC7378274971F0766A114DEF98BE7F14</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ZAŠTIĆENO</vt:lpwstr>
  </property>
  <property fmtid="{D5CDD505-2E9C-101B-9397-08002B2CF9AE}" pid="11" name="PM_ProtectiveMarkingValue_Header">
    <vt:lpwstr>ЗАШТИЋЕНО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7FBB3F5804F64C4493FEF282F584CA3C</vt:lpwstr>
  </property>
  <property fmtid="{D5CDD505-2E9C-101B-9397-08002B2CF9AE}" pid="16" name="PM_OriginationTimeStamp">
    <vt:lpwstr>2020-10-30T14:46:28Z</vt:lpwstr>
  </property>
  <property fmtid="{D5CDD505-2E9C-101B-9397-08002B2CF9AE}" pid="17" name="PM_Hash_Version">
    <vt:lpwstr>2016.1</vt:lpwstr>
  </property>
  <property fmtid="{D5CDD505-2E9C-101B-9397-08002B2CF9AE}" pid="18" name="PM_Hash_Salt_Prev">
    <vt:lpwstr>4091E97FB1154A77D196E4D22688856B</vt:lpwstr>
  </property>
  <property fmtid="{D5CDD505-2E9C-101B-9397-08002B2CF9AE}" pid="19" name="PM_Hash_Salt">
    <vt:lpwstr>4091E97FB1154A77D196E4D22688856B</vt:lpwstr>
  </property>
</Properties>
</file>