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609A" w:rsidRPr="004B38B4" w:rsidRDefault="00A73D06" w:rsidP="00A73D06">
      <w:pPr>
        <w:pStyle w:val="Default"/>
        <w:jc w:val="both"/>
        <w:rPr>
          <w:lang w:val="sr-Cyrl-RS"/>
        </w:rPr>
      </w:pPr>
      <w:r w:rsidRPr="004B38B4">
        <w:rPr>
          <w:lang w:val="sr-Cyrl-RS"/>
        </w:rPr>
        <w:tab/>
      </w:r>
      <w:r w:rsidRPr="004B38B4">
        <w:rPr>
          <w:lang w:val="sr-Cyrl-RS"/>
        </w:rPr>
        <w:tab/>
      </w:r>
      <w:r w:rsidR="0017609A" w:rsidRPr="004B38B4">
        <w:rPr>
          <w:lang w:val="sr-Cyrl-RS"/>
        </w:rPr>
        <w:t>На основу члана 38. став 1. Закона о планском систему</w:t>
      </w:r>
      <w:r w:rsidR="004B38B4" w:rsidRPr="004B38B4">
        <w:t xml:space="preserve"> </w:t>
      </w:r>
      <w:r w:rsidR="004B38B4" w:rsidRPr="004B38B4">
        <w:rPr>
          <w:lang w:val="sr-Cyrl-RS"/>
        </w:rPr>
        <w:t>Републике Србије</w:t>
      </w:r>
      <w:r w:rsidR="0017609A" w:rsidRPr="004B38B4">
        <w:rPr>
          <w:lang w:val="sr-Cyrl-RS"/>
        </w:rPr>
        <w:t xml:space="preserve"> („Службени гласник РС</w:t>
      </w:r>
      <w:r w:rsidRPr="004B38B4">
        <w:rPr>
          <w:bCs/>
          <w:lang w:val="sr-Cyrl-CS"/>
        </w:rPr>
        <w:t>”</w:t>
      </w:r>
      <w:r w:rsidR="0017609A" w:rsidRPr="004B38B4">
        <w:rPr>
          <w:lang w:val="sr-Cyrl-RS"/>
        </w:rPr>
        <w:t>, бр</w:t>
      </w:r>
      <w:r w:rsidRPr="004B38B4">
        <w:rPr>
          <w:lang w:val="sr-Cyrl-RS"/>
        </w:rPr>
        <w:t>ој</w:t>
      </w:r>
      <w:r w:rsidR="0017609A" w:rsidRPr="004B38B4">
        <w:rPr>
          <w:lang w:val="sr-Cyrl-RS"/>
        </w:rPr>
        <w:t xml:space="preserve"> 30/18), </w:t>
      </w:r>
    </w:p>
    <w:p w:rsidR="0017609A" w:rsidRPr="004B38B4" w:rsidRDefault="0017609A" w:rsidP="0017609A">
      <w:pPr>
        <w:pStyle w:val="Default"/>
        <w:rPr>
          <w:lang w:val="sr-Cyrl-RS"/>
        </w:rPr>
      </w:pPr>
    </w:p>
    <w:p w:rsidR="00D23D38" w:rsidRPr="004B38B4" w:rsidRDefault="00A73D06" w:rsidP="00063658">
      <w:pPr>
        <w:pStyle w:val="Default"/>
        <w:rPr>
          <w:lang w:val="sr-Cyrl-RS"/>
        </w:rPr>
      </w:pPr>
      <w:r w:rsidRPr="004B38B4">
        <w:rPr>
          <w:lang w:val="sr-Cyrl-RS"/>
        </w:rPr>
        <w:tab/>
      </w:r>
      <w:r w:rsidRPr="004B38B4">
        <w:rPr>
          <w:lang w:val="sr-Cyrl-RS"/>
        </w:rPr>
        <w:tab/>
      </w:r>
      <w:r w:rsidR="0017609A" w:rsidRPr="004B38B4">
        <w:rPr>
          <w:lang w:val="sr-Cyrl-RS"/>
        </w:rPr>
        <w:t xml:space="preserve">Влада доноси </w:t>
      </w:r>
    </w:p>
    <w:p w:rsidR="00D23D38" w:rsidRPr="004B38B4" w:rsidRDefault="00D23D38" w:rsidP="0017609A">
      <w:pPr>
        <w:pStyle w:val="Default"/>
        <w:jc w:val="center"/>
        <w:rPr>
          <w:b/>
          <w:lang w:val="sr-Cyrl-RS"/>
        </w:rPr>
      </w:pPr>
    </w:p>
    <w:p w:rsidR="0017609A" w:rsidRPr="004B38B4" w:rsidRDefault="0017609A" w:rsidP="0017609A">
      <w:pPr>
        <w:pStyle w:val="Default"/>
        <w:jc w:val="center"/>
        <w:rPr>
          <w:lang w:val="sr-Cyrl-RS"/>
        </w:rPr>
      </w:pPr>
      <w:r w:rsidRPr="004B38B4">
        <w:rPr>
          <w:lang w:val="sr-Cyrl-RS"/>
        </w:rPr>
        <w:t>ПРОГРАМ</w:t>
      </w:r>
    </w:p>
    <w:p w:rsidR="00A73D06" w:rsidRPr="004B38B4" w:rsidRDefault="0017609A" w:rsidP="00536EA4">
      <w:pPr>
        <w:spacing w:after="0" w:line="240" w:lineRule="auto"/>
        <w:jc w:val="center"/>
        <w:rPr>
          <w:rFonts w:ascii="Times New Roman" w:hAnsi="Times New Roman" w:cs="Times New Roman"/>
          <w:sz w:val="24"/>
          <w:szCs w:val="24"/>
          <w:lang w:val="sr-Cyrl-RS"/>
        </w:rPr>
      </w:pPr>
      <w:r w:rsidRPr="004B38B4">
        <w:rPr>
          <w:rFonts w:ascii="Times New Roman" w:hAnsi="Times New Roman" w:cs="Times New Roman"/>
          <w:sz w:val="24"/>
          <w:szCs w:val="24"/>
          <w:lang w:val="sr-Cyrl-RS"/>
        </w:rPr>
        <w:t xml:space="preserve">УНАПРЕЂЕЊА КОНТРОЛЕ РАКА У РЕПУБЛИЦИ СРБИЈИ </w:t>
      </w:r>
    </w:p>
    <w:p w:rsidR="0017609A" w:rsidRPr="004B38B4" w:rsidRDefault="0017609A" w:rsidP="00536EA4">
      <w:pPr>
        <w:spacing w:after="0" w:line="240" w:lineRule="auto"/>
        <w:jc w:val="center"/>
        <w:rPr>
          <w:rFonts w:ascii="Times New Roman" w:hAnsi="Times New Roman" w:cs="Times New Roman"/>
          <w:sz w:val="24"/>
          <w:szCs w:val="24"/>
          <w:lang w:val="sr-Cyrl-RS"/>
        </w:rPr>
      </w:pPr>
      <w:r w:rsidRPr="004B38B4">
        <w:rPr>
          <w:rFonts w:ascii="Times New Roman" w:hAnsi="Times New Roman" w:cs="Times New Roman"/>
          <w:sz w:val="24"/>
          <w:szCs w:val="24"/>
          <w:lang w:val="sr-Cyrl-RS"/>
        </w:rPr>
        <w:t>ЗА ПЕРИОД 2020</w:t>
      </w:r>
      <w:r w:rsidR="00536EA4" w:rsidRPr="004B38B4">
        <w:rPr>
          <w:rFonts w:ascii="Times New Roman" w:hAnsi="Times New Roman" w:cs="Times New Roman"/>
          <w:sz w:val="24"/>
          <w:szCs w:val="24"/>
          <w:lang w:val="sr-Cyrl-RS"/>
        </w:rPr>
        <w:t>–</w:t>
      </w:r>
      <w:r w:rsidRPr="004B38B4">
        <w:rPr>
          <w:rFonts w:ascii="Times New Roman" w:hAnsi="Times New Roman" w:cs="Times New Roman"/>
          <w:sz w:val="24"/>
          <w:szCs w:val="24"/>
          <w:lang w:val="sr-Cyrl-RS"/>
        </w:rPr>
        <w:t xml:space="preserve">2022. </w:t>
      </w:r>
      <w:r w:rsidR="000133B8">
        <w:rPr>
          <w:rFonts w:ascii="Times New Roman" w:hAnsi="Times New Roman" w:cs="Times New Roman"/>
          <w:sz w:val="24"/>
          <w:szCs w:val="24"/>
          <w:lang w:val="sr-Cyrl-RS"/>
        </w:rPr>
        <w:t>ГОДИНА</w:t>
      </w:r>
    </w:p>
    <w:p w:rsidR="00BA0113" w:rsidRPr="004B38B4" w:rsidRDefault="00BA0113" w:rsidP="003F5976">
      <w:pPr>
        <w:spacing w:after="0" w:line="240" w:lineRule="auto"/>
        <w:rPr>
          <w:rFonts w:ascii="Times New Roman" w:hAnsi="Times New Roman" w:cs="Times New Roman"/>
          <w:sz w:val="24"/>
          <w:szCs w:val="24"/>
          <w:lang w:val="sr-Cyrl-RS"/>
        </w:rPr>
      </w:pPr>
    </w:p>
    <w:p w:rsidR="00A667B0" w:rsidRPr="004B38B4" w:rsidRDefault="004B38B4" w:rsidP="00F0077D">
      <w:pPr>
        <w:pStyle w:val="Heading2"/>
        <w:rPr>
          <w:rFonts w:ascii="Times New Roman" w:hAnsi="Times New Roman" w:cs="Times New Roman"/>
          <w:color w:val="auto"/>
          <w:sz w:val="24"/>
          <w:szCs w:val="24"/>
          <w:lang w:val="sr-Cyrl-RS"/>
        </w:rPr>
      </w:pPr>
      <w:r w:rsidRPr="004B38B4">
        <w:rPr>
          <w:rFonts w:ascii="Times New Roman" w:hAnsi="Times New Roman" w:cs="Times New Roman"/>
          <w:color w:val="auto"/>
          <w:sz w:val="24"/>
          <w:szCs w:val="24"/>
          <w:lang w:val="en-US"/>
        </w:rPr>
        <w:t>I</w:t>
      </w:r>
      <w:r>
        <w:rPr>
          <w:rFonts w:ascii="Times New Roman" w:hAnsi="Times New Roman" w:cs="Times New Roman"/>
          <w:color w:val="auto"/>
          <w:sz w:val="24"/>
          <w:szCs w:val="24"/>
          <w:lang w:val="en-US"/>
        </w:rPr>
        <w:t>.</w:t>
      </w:r>
      <w:r w:rsidRPr="004B38B4">
        <w:rPr>
          <w:rFonts w:ascii="Times New Roman" w:hAnsi="Times New Roman" w:cs="Times New Roman"/>
          <w:color w:val="auto"/>
          <w:sz w:val="24"/>
          <w:szCs w:val="24"/>
          <w:lang w:val="en-US"/>
        </w:rPr>
        <w:t xml:space="preserve"> </w:t>
      </w:r>
      <w:r w:rsidR="00A667B0" w:rsidRPr="004B38B4">
        <w:rPr>
          <w:rFonts w:ascii="Times New Roman" w:hAnsi="Times New Roman" w:cs="Times New Roman"/>
          <w:color w:val="auto"/>
          <w:sz w:val="24"/>
          <w:szCs w:val="24"/>
          <w:lang w:val="sr-Cyrl-RS"/>
        </w:rPr>
        <w:t>УВОД</w:t>
      </w:r>
    </w:p>
    <w:p w:rsidR="00A667B0" w:rsidRPr="004B38B4" w:rsidRDefault="00A667B0" w:rsidP="00A667B0">
      <w:pPr>
        <w:spacing w:after="0" w:line="240" w:lineRule="auto"/>
        <w:rPr>
          <w:rFonts w:ascii="Times New Roman" w:hAnsi="Times New Roman" w:cs="Times New Roman"/>
          <w:sz w:val="24"/>
          <w:szCs w:val="24"/>
          <w:lang w:val="sr-Cyrl-RS"/>
        </w:rPr>
      </w:pPr>
    </w:p>
    <w:p w:rsidR="00A667B0" w:rsidRPr="004B38B4" w:rsidRDefault="009447D8" w:rsidP="00A667B0">
      <w:pPr>
        <w:spacing w:after="0" w:line="240" w:lineRule="auto"/>
        <w:jc w:val="both"/>
        <w:rPr>
          <w:rFonts w:ascii="Times New Roman" w:hAnsi="Times New Roman" w:cs="Times New Roman"/>
          <w:sz w:val="24"/>
          <w:szCs w:val="24"/>
          <w:lang w:val="sr-Cyrl-RS"/>
        </w:rPr>
      </w:pPr>
      <w:r w:rsidRPr="004B38B4">
        <w:rPr>
          <w:rFonts w:ascii="Times New Roman" w:hAnsi="Times New Roman" w:cs="Times New Roman"/>
          <w:sz w:val="24"/>
          <w:szCs w:val="24"/>
          <w:lang w:val="sr-Cyrl-RS"/>
        </w:rPr>
        <w:tab/>
      </w:r>
      <w:r w:rsidR="00A32E79" w:rsidRPr="004B38B4">
        <w:rPr>
          <w:rFonts w:ascii="Times New Roman" w:hAnsi="Times New Roman" w:cs="Times New Roman"/>
          <w:sz w:val="24"/>
          <w:szCs w:val="24"/>
          <w:lang w:val="sr-Cyrl-RS"/>
        </w:rPr>
        <w:tab/>
      </w:r>
      <w:r w:rsidR="00983625" w:rsidRPr="004B38B4">
        <w:rPr>
          <w:rFonts w:ascii="Times New Roman" w:hAnsi="Times New Roman" w:cs="Times New Roman"/>
          <w:sz w:val="24"/>
          <w:szCs w:val="24"/>
          <w:lang w:val="sr-Cyrl-RS"/>
        </w:rPr>
        <w:t xml:space="preserve">Малигни тумори су водећи узрок оболевања и умирања после болести крвних судова, како у економски високоразвијеним земљама, тако и у средње развијеним, међу које се сврстава и </w:t>
      </w:r>
      <w:r w:rsidRPr="004B38B4">
        <w:rPr>
          <w:rFonts w:ascii="Times New Roman" w:hAnsi="Times New Roman" w:cs="Times New Roman"/>
          <w:sz w:val="24"/>
          <w:szCs w:val="24"/>
          <w:lang w:val="uz-Cyrl-UZ"/>
        </w:rPr>
        <w:t xml:space="preserve">Република </w:t>
      </w:r>
      <w:r w:rsidR="00983625" w:rsidRPr="004B38B4">
        <w:rPr>
          <w:rFonts w:ascii="Times New Roman" w:hAnsi="Times New Roman" w:cs="Times New Roman"/>
          <w:sz w:val="24"/>
          <w:szCs w:val="24"/>
          <w:lang w:val="sr-Cyrl-RS"/>
        </w:rPr>
        <w:t xml:space="preserve">Србија. </w:t>
      </w:r>
    </w:p>
    <w:p w:rsidR="00A667B0" w:rsidRPr="004B38B4" w:rsidRDefault="00A667B0" w:rsidP="00EB5A0D">
      <w:pPr>
        <w:spacing w:after="0" w:line="240" w:lineRule="auto"/>
        <w:jc w:val="both"/>
        <w:rPr>
          <w:rFonts w:ascii="Times New Roman" w:hAnsi="Times New Roman" w:cs="Times New Roman"/>
          <w:sz w:val="24"/>
          <w:szCs w:val="24"/>
          <w:lang w:val="sr-Cyrl-RS"/>
        </w:rPr>
      </w:pPr>
    </w:p>
    <w:p w:rsidR="008469E9" w:rsidRPr="004B38B4" w:rsidRDefault="009447D8" w:rsidP="008469E9">
      <w:pPr>
        <w:spacing w:after="0" w:line="240" w:lineRule="auto"/>
        <w:jc w:val="both"/>
        <w:rPr>
          <w:rFonts w:ascii="Times New Roman" w:hAnsi="Times New Roman" w:cs="Times New Roman"/>
          <w:sz w:val="24"/>
          <w:szCs w:val="24"/>
          <w:lang w:val="sr-Cyrl-RS"/>
        </w:rPr>
      </w:pPr>
      <w:r w:rsidRPr="004B38B4">
        <w:rPr>
          <w:rFonts w:ascii="Times New Roman" w:hAnsi="Times New Roman" w:cs="Times New Roman"/>
          <w:sz w:val="24"/>
          <w:szCs w:val="24"/>
          <w:lang w:val="sr-Cyrl-RS"/>
        </w:rPr>
        <w:tab/>
      </w:r>
      <w:r w:rsidR="00A32E79" w:rsidRPr="004B38B4">
        <w:rPr>
          <w:rFonts w:ascii="Times New Roman" w:hAnsi="Times New Roman" w:cs="Times New Roman"/>
          <w:sz w:val="24"/>
          <w:szCs w:val="24"/>
          <w:lang w:val="sr-Cyrl-RS"/>
        </w:rPr>
        <w:tab/>
      </w:r>
      <w:r w:rsidR="00EB3A03" w:rsidRPr="004B38B4">
        <w:rPr>
          <w:rFonts w:ascii="Times New Roman" w:hAnsi="Times New Roman" w:cs="Times New Roman"/>
          <w:sz w:val="24"/>
          <w:szCs w:val="24"/>
          <w:lang w:val="sr-Cyrl-RS"/>
        </w:rPr>
        <w:t>Програм унапређења контроле рака</w:t>
      </w:r>
      <w:r w:rsidRPr="004B38B4">
        <w:rPr>
          <w:rFonts w:ascii="Times New Roman" w:hAnsi="Times New Roman" w:cs="Times New Roman"/>
          <w:sz w:val="24"/>
          <w:szCs w:val="24"/>
          <w:lang w:val="uz-Cyrl-UZ"/>
        </w:rPr>
        <w:t xml:space="preserve"> (у даљем тексту: Програм)</w:t>
      </w:r>
      <w:r w:rsidR="00A667B0" w:rsidRPr="004B38B4">
        <w:rPr>
          <w:rFonts w:ascii="Times New Roman" w:hAnsi="Times New Roman" w:cs="Times New Roman"/>
          <w:sz w:val="24"/>
          <w:szCs w:val="24"/>
          <w:lang w:val="sr-Cyrl-RS"/>
        </w:rPr>
        <w:t xml:space="preserve"> намењен је </w:t>
      </w:r>
      <w:r w:rsidR="00A4592B" w:rsidRPr="004B38B4">
        <w:rPr>
          <w:rFonts w:ascii="Times New Roman" w:hAnsi="Times New Roman" w:cs="Times New Roman"/>
          <w:sz w:val="24"/>
          <w:szCs w:val="24"/>
          <w:lang w:val="uz-Cyrl-UZ"/>
        </w:rPr>
        <w:t>здравствени</w:t>
      </w:r>
      <w:r w:rsidR="00A4592B" w:rsidRPr="004B38B4">
        <w:rPr>
          <w:rFonts w:ascii="Times New Roman" w:hAnsi="Times New Roman" w:cs="Times New Roman"/>
          <w:sz w:val="24"/>
          <w:szCs w:val="24"/>
          <w:lang w:val="sr"/>
        </w:rPr>
        <w:t>м</w:t>
      </w:r>
      <w:r w:rsidR="00A4592B" w:rsidRPr="004B38B4">
        <w:rPr>
          <w:rFonts w:ascii="Times New Roman" w:hAnsi="Times New Roman" w:cs="Times New Roman"/>
          <w:sz w:val="24"/>
          <w:szCs w:val="24"/>
          <w:lang w:val="uz-Cyrl-UZ"/>
        </w:rPr>
        <w:t xml:space="preserve"> радницима, </w:t>
      </w:r>
      <w:r w:rsidR="00D04F0D" w:rsidRPr="004B38B4">
        <w:rPr>
          <w:rFonts w:ascii="Times New Roman" w:hAnsi="Times New Roman" w:cs="Times New Roman"/>
          <w:sz w:val="24"/>
          <w:szCs w:val="24"/>
          <w:lang w:val="uz-Cyrl-UZ"/>
        </w:rPr>
        <w:t xml:space="preserve">лицима </w:t>
      </w:r>
      <w:r w:rsidR="00A4592B" w:rsidRPr="004B38B4">
        <w:rPr>
          <w:rFonts w:ascii="Times New Roman" w:hAnsi="Times New Roman" w:cs="Times New Roman"/>
          <w:sz w:val="24"/>
          <w:szCs w:val="24"/>
          <w:lang w:val="uz-Cyrl-UZ"/>
        </w:rPr>
        <w:t>оболели</w:t>
      </w:r>
      <w:r w:rsidR="006A2DC5" w:rsidRPr="004B38B4">
        <w:rPr>
          <w:rFonts w:ascii="Times New Roman" w:hAnsi="Times New Roman" w:cs="Times New Roman"/>
          <w:sz w:val="24"/>
          <w:szCs w:val="24"/>
          <w:lang w:val="uz-Cyrl-UZ"/>
        </w:rPr>
        <w:t>м од рака и њиховим породицама</w:t>
      </w:r>
      <w:r w:rsidR="00A4592B" w:rsidRPr="004B38B4">
        <w:rPr>
          <w:rFonts w:ascii="Times New Roman" w:hAnsi="Times New Roman" w:cs="Times New Roman"/>
          <w:sz w:val="24"/>
          <w:szCs w:val="24"/>
          <w:lang w:val="uz-Cyrl-UZ"/>
        </w:rPr>
        <w:t xml:space="preserve"> и сви</w:t>
      </w:r>
      <w:r w:rsidR="007A4F6E" w:rsidRPr="004B38B4">
        <w:rPr>
          <w:rFonts w:ascii="Times New Roman" w:hAnsi="Times New Roman" w:cs="Times New Roman"/>
          <w:sz w:val="24"/>
          <w:szCs w:val="24"/>
          <w:lang w:val="uz-Cyrl-UZ"/>
        </w:rPr>
        <w:t>м</w:t>
      </w:r>
      <w:r w:rsidR="00A4592B" w:rsidRPr="004B38B4">
        <w:rPr>
          <w:rFonts w:ascii="Times New Roman" w:hAnsi="Times New Roman" w:cs="Times New Roman"/>
          <w:sz w:val="24"/>
          <w:szCs w:val="24"/>
          <w:lang w:val="uz-Cyrl-UZ"/>
        </w:rPr>
        <w:t xml:space="preserve"> грађани</w:t>
      </w:r>
      <w:r w:rsidR="007A4F6E" w:rsidRPr="004B38B4">
        <w:rPr>
          <w:rFonts w:ascii="Times New Roman" w:hAnsi="Times New Roman" w:cs="Times New Roman"/>
          <w:sz w:val="24"/>
          <w:szCs w:val="24"/>
          <w:lang w:val="uz-Cyrl-UZ"/>
        </w:rPr>
        <w:t>ма којима се обез</w:t>
      </w:r>
      <w:r w:rsidR="00A4592B" w:rsidRPr="004B38B4">
        <w:rPr>
          <w:rFonts w:ascii="Times New Roman" w:hAnsi="Times New Roman" w:cs="Times New Roman"/>
          <w:sz w:val="24"/>
          <w:szCs w:val="24"/>
          <w:lang w:val="uz-Cyrl-UZ"/>
        </w:rPr>
        <w:t>беђује превентивна заштита</w:t>
      </w:r>
      <w:r w:rsidR="00A667B0" w:rsidRPr="004B38B4">
        <w:rPr>
          <w:rFonts w:ascii="Times New Roman" w:hAnsi="Times New Roman" w:cs="Times New Roman"/>
          <w:sz w:val="24"/>
          <w:szCs w:val="24"/>
          <w:lang w:val="sr-Cyrl-RS"/>
        </w:rPr>
        <w:t>.</w:t>
      </w:r>
      <w:r w:rsidR="00AA42E1" w:rsidRPr="004B38B4">
        <w:rPr>
          <w:rFonts w:ascii="Times New Roman" w:hAnsi="Times New Roman" w:cs="Times New Roman"/>
          <w:sz w:val="24"/>
          <w:szCs w:val="24"/>
          <w:lang w:val="sr-Cyrl-RS"/>
        </w:rPr>
        <w:t xml:space="preserve"> </w:t>
      </w:r>
      <w:r w:rsidR="00A529E7" w:rsidRPr="004B38B4">
        <w:rPr>
          <w:rFonts w:ascii="Times New Roman" w:hAnsi="Times New Roman" w:cs="Times New Roman"/>
          <w:sz w:val="24"/>
          <w:szCs w:val="24"/>
          <w:lang w:val="sr-Cyrl-RS"/>
        </w:rPr>
        <w:t xml:space="preserve">Разлог за доношење Програма </w:t>
      </w:r>
      <w:r w:rsidR="00A529E7" w:rsidRPr="004B38B4">
        <w:rPr>
          <w:rFonts w:ascii="Times New Roman" w:hAnsi="Times New Roman" w:cs="Times New Roman"/>
          <w:sz w:val="24"/>
          <w:szCs w:val="24"/>
        </w:rPr>
        <w:t>je</w:t>
      </w:r>
      <w:r w:rsidR="00A529E7" w:rsidRPr="004B38B4">
        <w:rPr>
          <w:rFonts w:ascii="Times New Roman" w:hAnsi="Times New Roman" w:cs="Times New Roman"/>
          <w:sz w:val="24"/>
          <w:szCs w:val="24"/>
          <w:lang w:val="sr-Cyrl-RS"/>
        </w:rPr>
        <w:t xml:space="preserve"> </w:t>
      </w:r>
      <w:r w:rsidR="00A667B0" w:rsidRPr="004B38B4">
        <w:rPr>
          <w:rFonts w:ascii="Times New Roman" w:hAnsi="Times New Roman" w:cs="Times New Roman"/>
          <w:sz w:val="24"/>
          <w:szCs w:val="24"/>
          <w:lang w:val="sr-Cyrl-RS"/>
        </w:rPr>
        <w:t>успостављање боље контроле рака путем бољег планирања и координације широког спектра услуга које се пружају у оквиру националног здравственог система, од превенције и унапређења здравља до рехабилитације и палијативног збрињавања.</w:t>
      </w:r>
      <w:r w:rsidR="00876D6D" w:rsidRPr="004B38B4">
        <w:rPr>
          <w:rFonts w:ascii="Times New Roman" w:hAnsi="Times New Roman" w:cs="Times New Roman"/>
          <w:sz w:val="24"/>
          <w:szCs w:val="24"/>
          <w:lang w:val="sr-Cyrl-RS"/>
        </w:rPr>
        <w:t xml:space="preserve"> </w:t>
      </w:r>
      <w:r w:rsidR="00F67447" w:rsidRPr="004B38B4">
        <w:rPr>
          <w:rFonts w:ascii="Times New Roman" w:hAnsi="Times New Roman" w:cs="Times New Roman"/>
          <w:sz w:val="24"/>
          <w:szCs w:val="24"/>
          <w:lang w:val="sr-Cyrl-RS"/>
        </w:rPr>
        <w:t>Иницијатор доношења Програма је Министарство</w:t>
      </w:r>
      <w:r w:rsidR="00E008A3" w:rsidRPr="004B38B4">
        <w:rPr>
          <w:rFonts w:ascii="Times New Roman" w:hAnsi="Times New Roman" w:cs="Times New Roman"/>
          <w:sz w:val="24"/>
          <w:szCs w:val="24"/>
          <w:lang w:val="sr-Cyrl-RS"/>
        </w:rPr>
        <w:t xml:space="preserve"> здравља</w:t>
      </w:r>
      <w:r w:rsidR="00141463" w:rsidRPr="004B38B4">
        <w:rPr>
          <w:rFonts w:ascii="Times New Roman" w:hAnsi="Times New Roman" w:cs="Times New Roman"/>
          <w:sz w:val="24"/>
          <w:szCs w:val="24"/>
          <w:lang w:val="sr-Cyrl-RS"/>
        </w:rPr>
        <w:t>,</w:t>
      </w:r>
      <w:r w:rsidR="00FD2C17" w:rsidRPr="004B38B4">
        <w:rPr>
          <w:rFonts w:ascii="Times New Roman" w:hAnsi="Times New Roman" w:cs="Times New Roman"/>
          <w:sz w:val="24"/>
          <w:szCs w:val="24"/>
          <w:lang w:val="sr-Cyrl-RS"/>
        </w:rPr>
        <w:t xml:space="preserve"> а</w:t>
      </w:r>
      <w:r w:rsidR="00141463" w:rsidRPr="004B38B4">
        <w:rPr>
          <w:rFonts w:ascii="Times New Roman" w:hAnsi="Times New Roman" w:cs="Times New Roman"/>
          <w:sz w:val="24"/>
          <w:szCs w:val="24"/>
          <w:lang w:val="sr-Cyrl-RS"/>
        </w:rPr>
        <w:t xml:space="preserve"> </w:t>
      </w:r>
      <w:r w:rsidR="00FD6AB7" w:rsidRPr="004B38B4">
        <w:rPr>
          <w:rFonts w:ascii="Times New Roman" w:hAnsi="Times New Roman" w:cs="Times New Roman"/>
          <w:sz w:val="24"/>
          <w:szCs w:val="24"/>
          <w:lang w:val="sr-Cyrl-RS"/>
        </w:rPr>
        <w:t xml:space="preserve">његов </w:t>
      </w:r>
      <w:r w:rsidR="00141463" w:rsidRPr="004B38B4">
        <w:rPr>
          <w:rFonts w:ascii="Times New Roman" w:hAnsi="Times New Roman" w:cs="Times New Roman"/>
          <w:sz w:val="24"/>
          <w:szCs w:val="24"/>
          <w:lang w:val="sr-Cyrl-RS"/>
        </w:rPr>
        <w:t>з</w:t>
      </w:r>
      <w:r w:rsidR="00F977D9" w:rsidRPr="004B38B4">
        <w:rPr>
          <w:rFonts w:ascii="Times New Roman" w:hAnsi="Times New Roman" w:cs="Times New Roman"/>
          <w:sz w:val="24"/>
          <w:szCs w:val="24"/>
          <w:lang w:val="sr-Cyrl-RS"/>
        </w:rPr>
        <w:t xml:space="preserve">начај препознали </w:t>
      </w:r>
      <w:r w:rsidR="008C6E6C" w:rsidRPr="004B38B4">
        <w:rPr>
          <w:rFonts w:ascii="Times New Roman" w:hAnsi="Times New Roman" w:cs="Times New Roman"/>
          <w:sz w:val="24"/>
          <w:szCs w:val="24"/>
          <w:lang w:val="sr-Cyrl-RS"/>
        </w:rPr>
        <w:t xml:space="preserve">су </w:t>
      </w:r>
      <w:r w:rsidR="00F977D9" w:rsidRPr="004B38B4">
        <w:rPr>
          <w:rFonts w:ascii="Times New Roman" w:hAnsi="Times New Roman" w:cs="Times New Roman"/>
          <w:sz w:val="24"/>
          <w:szCs w:val="24"/>
          <w:lang w:val="sr-Cyrl-RS"/>
        </w:rPr>
        <w:t>и стручњаци С</w:t>
      </w:r>
      <w:r w:rsidR="00217B98" w:rsidRPr="004B38B4">
        <w:rPr>
          <w:rFonts w:ascii="Times New Roman" w:hAnsi="Times New Roman" w:cs="Times New Roman"/>
          <w:sz w:val="24"/>
          <w:szCs w:val="24"/>
          <w:lang w:val="sr-Cyrl-RS"/>
        </w:rPr>
        <w:t>ветске банке</w:t>
      </w:r>
      <w:r w:rsidR="00DB12BC" w:rsidRPr="004B38B4">
        <w:rPr>
          <w:rFonts w:ascii="Times New Roman" w:hAnsi="Times New Roman" w:cs="Times New Roman"/>
          <w:sz w:val="24"/>
          <w:szCs w:val="24"/>
          <w:lang w:val="sr-Cyrl-RS"/>
        </w:rPr>
        <w:t xml:space="preserve"> и</w:t>
      </w:r>
      <w:r w:rsidR="00F573CC" w:rsidRPr="004B38B4">
        <w:rPr>
          <w:rFonts w:ascii="Times New Roman" w:hAnsi="Times New Roman" w:cs="Times New Roman"/>
          <w:sz w:val="24"/>
          <w:szCs w:val="24"/>
          <w:lang w:val="sr-Cyrl-RS"/>
        </w:rPr>
        <w:t xml:space="preserve"> С</w:t>
      </w:r>
      <w:r w:rsidR="00FF5608" w:rsidRPr="004B38B4">
        <w:rPr>
          <w:rFonts w:ascii="Times New Roman" w:hAnsi="Times New Roman" w:cs="Times New Roman"/>
          <w:sz w:val="24"/>
          <w:szCs w:val="24"/>
          <w:lang w:val="sr-Cyrl-RS"/>
        </w:rPr>
        <w:t>ветске</w:t>
      </w:r>
      <w:r w:rsidR="00F573CC" w:rsidRPr="004B38B4">
        <w:rPr>
          <w:rFonts w:ascii="Times New Roman" w:hAnsi="Times New Roman" w:cs="Times New Roman"/>
          <w:sz w:val="24"/>
          <w:szCs w:val="24"/>
          <w:lang w:val="sr-Cyrl-RS"/>
        </w:rPr>
        <w:t xml:space="preserve"> </w:t>
      </w:r>
      <w:r w:rsidR="00FF5608" w:rsidRPr="004B38B4">
        <w:rPr>
          <w:rFonts w:ascii="Times New Roman" w:hAnsi="Times New Roman" w:cs="Times New Roman"/>
          <w:sz w:val="24"/>
          <w:szCs w:val="24"/>
          <w:lang w:val="sr-Cyrl-RS"/>
        </w:rPr>
        <w:t>з</w:t>
      </w:r>
      <w:r w:rsidR="00F573CC" w:rsidRPr="004B38B4">
        <w:rPr>
          <w:rFonts w:ascii="Times New Roman" w:hAnsi="Times New Roman" w:cs="Times New Roman"/>
          <w:sz w:val="24"/>
          <w:szCs w:val="24"/>
          <w:lang w:val="sr-Cyrl-RS"/>
        </w:rPr>
        <w:t>дра</w:t>
      </w:r>
      <w:r w:rsidR="00DB12BC" w:rsidRPr="004B38B4">
        <w:rPr>
          <w:rFonts w:ascii="Times New Roman" w:hAnsi="Times New Roman" w:cs="Times New Roman"/>
          <w:sz w:val="24"/>
          <w:szCs w:val="24"/>
          <w:lang w:val="sr-Cyrl-RS"/>
        </w:rPr>
        <w:t>вствене</w:t>
      </w:r>
      <w:r w:rsidR="00FF5608" w:rsidRPr="004B38B4">
        <w:rPr>
          <w:rFonts w:ascii="Times New Roman" w:hAnsi="Times New Roman" w:cs="Times New Roman"/>
          <w:sz w:val="24"/>
          <w:szCs w:val="24"/>
          <w:lang w:val="sr-Cyrl-RS"/>
        </w:rPr>
        <w:t xml:space="preserve"> организације</w:t>
      </w:r>
      <w:r w:rsidR="007A196E" w:rsidRPr="004B38B4">
        <w:rPr>
          <w:rFonts w:ascii="Times New Roman" w:hAnsi="Times New Roman" w:cs="Times New Roman"/>
          <w:sz w:val="24"/>
          <w:szCs w:val="24"/>
          <w:lang w:val="sr-Cyrl-RS"/>
        </w:rPr>
        <w:t xml:space="preserve"> (СЗО)</w:t>
      </w:r>
      <w:r w:rsidR="00141463" w:rsidRPr="004B38B4">
        <w:rPr>
          <w:rFonts w:ascii="Times New Roman" w:hAnsi="Times New Roman" w:cs="Times New Roman"/>
          <w:sz w:val="24"/>
          <w:szCs w:val="24"/>
          <w:lang w:val="sr-Cyrl-RS"/>
        </w:rPr>
        <w:t>.</w:t>
      </w:r>
      <w:r w:rsidR="00FF5608" w:rsidRPr="004B38B4">
        <w:rPr>
          <w:rFonts w:ascii="Times New Roman" w:hAnsi="Times New Roman" w:cs="Times New Roman"/>
          <w:sz w:val="24"/>
          <w:szCs w:val="24"/>
          <w:lang w:val="sr-Cyrl-RS"/>
        </w:rPr>
        <w:t xml:space="preserve"> </w:t>
      </w:r>
      <w:r w:rsidRPr="004B38B4">
        <w:rPr>
          <w:rFonts w:ascii="Times New Roman" w:hAnsi="Times New Roman" w:cs="Times New Roman"/>
          <w:sz w:val="24"/>
          <w:szCs w:val="24"/>
          <w:lang w:val="uz-Cyrl-UZ"/>
        </w:rPr>
        <w:t>Програму је</w:t>
      </w:r>
      <w:r w:rsidRPr="004B38B4">
        <w:rPr>
          <w:rFonts w:ascii="Times New Roman" w:hAnsi="Times New Roman" w:cs="Times New Roman"/>
          <w:sz w:val="24"/>
          <w:szCs w:val="24"/>
          <w:lang w:val="sr-Cyrl-RS"/>
        </w:rPr>
        <w:t xml:space="preserve"> претходио </w:t>
      </w:r>
      <w:r w:rsidR="00FD2C17" w:rsidRPr="004B38B4">
        <w:rPr>
          <w:rFonts w:ascii="Times New Roman" w:hAnsi="Times New Roman" w:cs="Times New Roman"/>
          <w:sz w:val="24"/>
          <w:szCs w:val="24"/>
          <w:lang w:val="sr-Cyrl-RS"/>
        </w:rPr>
        <w:t xml:space="preserve"> Национални програм</w:t>
      </w:r>
      <w:r w:rsidR="00155180" w:rsidRPr="004B38B4">
        <w:rPr>
          <w:rFonts w:ascii="Times New Roman" w:hAnsi="Times New Roman" w:cs="Times New Roman"/>
          <w:sz w:val="24"/>
          <w:szCs w:val="24"/>
          <w:lang w:val="sr-Cyrl-RS"/>
        </w:rPr>
        <w:t xml:space="preserve"> </w:t>
      </w:r>
      <w:r w:rsidR="00AA42E1" w:rsidRPr="004B38B4">
        <w:rPr>
          <w:rFonts w:ascii="Times New Roman" w:hAnsi="Times New Roman" w:cs="Times New Roman"/>
          <w:sz w:val="24"/>
          <w:szCs w:val="24"/>
          <w:lang w:val="sr-Cyrl-RS"/>
        </w:rPr>
        <w:t>„</w:t>
      </w:r>
      <w:r w:rsidR="00AD575F" w:rsidRPr="004B38B4">
        <w:rPr>
          <w:rFonts w:ascii="Times New Roman" w:hAnsi="Times New Roman" w:cs="Times New Roman"/>
          <w:sz w:val="24"/>
          <w:szCs w:val="24"/>
          <w:lang w:val="sr-Cyrl-RS"/>
        </w:rPr>
        <w:t>Србија против рака</w:t>
      </w:r>
      <w:r w:rsidRPr="004B38B4">
        <w:rPr>
          <w:rFonts w:ascii="Times New Roman" w:hAnsi="Times New Roman" w:cs="Times New Roman"/>
          <w:sz w:val="24"/>
          <w:szCs w:val="24"/>
          <w:lang w:val="sr-Cyrl-RS"/>
        </w:rPr>
        <w:t>ˮ</w:t>
      </w:r>
      <w:r w:rsidR="00F843E5" w:rsidRPr="004B38B4">
        <w:rPr>
          <w:rFonts w:ascii="Times New Roman" w:hAnsi="Times New Roman" w:cs="Times New Roman"/>
          <w:sz w:val="24"/>
          <w:szCs w:val="24"/>
          <w:lang w:val="sr-Cyrl-RS"/>
        </w:rPr>
        <w:t xml:space="preserve">, који </w:t>
      </w:r>
      <w:r w:rsidR="00155180" w:rsidRPr="004B38B4">
        <w:rPr>
          <w:rFonts w:ascii="Times New Roman" w:hAnsi="Times New Roman" w:cs="Times New Roman"/>
          <w:sz w:val="24"/>
          <w:szCs w:val="24"/>
          <w:lang w:val="sr-Cyrl-RS"/>
        </w:rPr>
        <w:t>се односио</w:t>
      </w:r>
      <w:r w:rsidR="000F467E" w:rsidRPr="004B38B4">
        <w:rPr>
          <w:rFonts w:ascii="Times New Roman" w:hAnsi="Times New Roman" w:cs="Times New Roman"/>
          <w:sz w:val="24"/>
          <w:szCs w:val="24"/>
          <w:lang w:val="sr-Cyrl-RS"/>
        </w:rPr>
        <w:t xml:space="preserve"> на период 2010–2015</w:t>
      </w:r>
      <w:r w:rsidR="00080DBC" w:rsidRPr="004B38B4">
        <w:rPr>
          <w:rFonts w:ascii="Times New Roman" w:hAnsi="Times New Roman" w:cs="Times New Roman"/>
          <w:sz w:val="24"/>
          <w:szCs w:val="24"/>
          <w:lang w:val="uz-Cyrl-UZ"/>
        </w:rPr>
        <w:t>.</w:t>
      </w:r>
      <w:r w:rsidRPr="004B38B4">
        <w:rPr>
          <w:rFonts w:ascii="Times New Roman" w:hAnsi="Times New Roman" w:cs="Times New Roman"/>
          <w:sz w:val="24"/>
          <w:szCs w:val="24"/>
          <w:lang w:val="uz-Cyrl-UZ"/>
        </w:rPr>
        <w:t xml:space="preserve"> године</w:t>
      </w:r>
      <w:r w:rsidR="000F467E" w:rsidRPr="004B38B4">
        <w:rPr>
          <w:rFonts w:ascii="Times New Roman" w:hAnsi="Times New Roman" w:cs="Times New Roman"/>
          <w:sz w:val="24"/>
          <w:szCs w:val="24"/>
          <w:lang w:val="sr-Cyrl-RS"/>
        </w:rPr>
        <w:t>.</w:t>
      </w:r>
    </w:p>
    <w:p w:rsidR="00461C5A" w:rsidRPr="004B38B4" w:rsidRDefault="00461C5A" w:rsidP="008469E9">
      <w:pPr>
        <w:spacing w:after="0" w:line="240" w:lineRule="auto"/>
        <w:jc w:val="both"/>
        <w:rPr>
          <w:rFonts w:ascii="Times New Roman" w:hAnsi="Times New Roman" w:cs="Times New Roman"/>
          <w:sz w:val="24"/>
          <w:szCs w:val="24"/>
          <w:lang w:val="sr-Cyrl-RS"/>
        </w:rPr>
      </w:pPr>
    </w:p>
    <w:p w:rsidR="00594AA4" w:rsidRPr="004B38B4" w:rsidRDefault="00594AA4" w:rsidP="008469E9">
      <w:pPr>
        <w:spacing w:after="0" w:line="240" w:lineRule="auto"/>
        <w:jc w:val="both"/>
        <w:rPr>
          <w:rFonts w:ascii="Times New Roman" w:hAnsi="Times New Roman" w:cs="Times New Roman"/>
          <w:sz w:val="24"/>
          <w:szCs w:val="24"/>
          <w:lang w:val="sr-Cyrl-RS"/>
        </w:rPr>
      </w:pPr>
      <w:r w:rsidRPr="004B38B4">
        <w:rPr>
          <w:rFonts w:ascii="Times New Roman" w:hAnsi="Times New Roman" w:cs="Times New Roman"/>
          <w:sz w:val="24"/>
          <w:szCs w:val="24"/>
          <w:lang w:val="sr-Cyrl-RS"/>
        </w:rPr>
        <w:t xml:space="preserve">Епидемиолошка ситуација у Републици Србији </w:t>
      </w:r>
    </w:p>
    <w:p w:rsidR="008469E9" w:rsidRPr="004B38B4" w:rsidRDefault="008469E9" w:rsidP="00C21286">
      <w:pPr>
        <w:spacing w:after="0" w:line="240" w:lineRule="auto"/>
        <w:rPr>
          <w:rFonts w:ascii="Times New Roman" w:hAnsi="Times New Roman" w:cs="Times New Roman"/>
          <w:sz w:val="24"/>
          <w:szCs w:val="24"/>
          <w:lang w:val="sr-Cyrl-RS"/>
        </w:rPr>
      </w:pPr>
    </w:p>
    <w:p w:rsidR="00594AA4" w:rsidRPr="004B38B4" w:rsidRDefault="00E672B5" w:rsidP="009817D6">
      <w:pPr>
        <w:spacing w:after="0" w:line="240" w:lineRule="auto"/>
        <w:jc w:val="both"/>
        <w:rPr>
          <w:rFonts w:ascii="Times New Roman" w:hAnsi="Times New Roman" w:cs="Times New Roman"/>
          <w:sz w:val="24"/>
          <w:szCs w:val="24"/>
          <w:lang w:val="sr-Cyrl-RS"/>
        </w:rPr>
      </w:pPr>
      <w:r w:rsidRPr="004B38B4">
        <w:rPr>
          <w:rFonts w:ascii="Times New Roman" w:hAnsi="Times New Roman" w:cs="Times New Roman"/>
          <w:sz w:val="24"/>
          <w:szCs w:val="24"/>
          <w:lang w:val="sr-Cyrl-RS"/>
        </w:rPr>
        <w:tab/>
      </w:r>
      <w:r w:rsidR="00A32E79" w:rsidRPr="004B38B4">
        <w:rPr>
          <w:rFonts w:ascii="Times New Roman" w:hAnsi="Times New Roman" w:cs="Times New Roman"/>
          <w:sz w:val="24"/>
          <w:szCs w:val="24"/>
          <w:lang w:val="sr-Cyrl-RS"/>
        </w:rPr>
        <w:tab/>
      </w:r>
      <w:r w:rsidR="00594AA4" w:rsidRPr="004B38B4">
        <w:rPr>
          <w:rFonts w:ascii="Times New Roman" w:hAnsi="Times New Roman" w:cs="Times New Roman"/>
          <w:sz w:val="24"/>
          <w:szCs w:val="24"/>
          <w:lang w:val="sr-Cyrl-RS"/>
        </w:rPr>
        <w:t>Сваке године у Републици Србији дијагностикује се око 37.000 нових случајева малигни</w:t>
      </w:r>
      <w:r w:rsidR="009817D6" w:rsidRPr="004B38B4">
        <w:rPr>
          <w:rFonts w:ascii="Times New Roman" w:hAnsi="Times New Roman" w:cs="Times New Roman"/>
          <w:sz w:val="24"/>
          <w:szCs w:val="24"/>
          <w:lang w:val="sr-Cyrl-RS"/>
        </w:rPr>
        <w:t xml:space="preserve">х болести, а годишње од рака у </w:t>
      </w:r>
      <w:r w:rsidRPr="004B38B4">
        <w:rPr>
          <w:rFonts w:ascii="Times New Roman" w:hAnsi="Times New Roman" w:cs="Times New Roman"/>
          <w:sz w:val="24"/>
          <w:szCs w:val="24"/>
          <w:lang w:val="uz-Cyrl-UZ"/>
        </w:rPr>
        <w:t xml:space="preserve">Републици </w:t>
      </w:r>
      <w:r w:rsidR="00594AA4" w:rsidRPr="004B38B4">
        <w:rPr>
          <w:rFonts w:ascii="Times New Roman" w:hAnsi="Times New Roman" w:cs="Times New Roman"/>
          <w:sz w:val="24"/>
          <w:szCs w:val="24"/>
          <w:lang w:val="sr-Cyrl-RS"/>
        </w:rPr>
        <w:t>Србији умре око 21.000 људи</w:t>
      </w:r>
      <w:r w:rsidR="00594AA4" w:rsidRPr="004B38B4">
        <w:rPr>
          <w:rStyle w:val="FootnoteReference"/>
          <w:rFonts w:ascii="Times New Roman" w:hAnsi="Times New Roman" w:cs="Times New Roman"/>
          <w:sz w:val="24"/>
          <w:szCs w:val="24"/>
        </w:rPr>
        <w:footnoteReference w:id="2"/>
      </w:r>
      <w:r w:rsidR="00594AA4" w:rsidRPr="004B38B4">
        <w:rPr>
          <w:rFonts w:ascii="Times New Roman" w:hAnsi="Times New Roman" w:cs="Times New Roman"/>
          <w:sz w:val="24"/>
          <w:szCs w:val="24"/>
          <w:lang w:val="sr-Cyrl-RS"/>
        </w:rPr>
        <w:t>. Број нових случајева ће наставити да расте, пре свега због демографских промена, јер се малигне болести у преко 60% случајева јављају после 65.</w:t>
      </w:r>
      <w:r w:rsidR="00421F72" w:rsidRPr="004B38B4">
        <w:rPr>
          <w:rFonts w:ascii="Times New Roman" w:hAnsi="Times New Roman" w:cs="Times New Roman"/>
          <w:sz w:val="24"/>
          <w:szCs w:val="24"/>
          <w:lang w:val="sr-Cyrl-RS"/>
        </w:rPr>
        <w:t xml:space="preserve"> </w:t>
      </w:r>
      <w:r w:rsidR="00594AA4" w:rsidRPr="004B38B4">
        <w:rPr>
          <w:rFonts w:ascii="Times New Roman" w:hAnsi="Times New Roman" w:cs="Times New Roman"/>
          <w:sz w:val="24"/>
          <w:szCs w:val="24"/>
          <w:lang w:val="sr-Cyrl-RS"/>
        </w:rPr>
        <w:t>године. Процењује се да ће до 2040. оболевање од рака порасти за 70%</w:t>
      </w:r>
      <w:r w:rsidR="00594AA4" w:rsidRPr="004B38B4">
        <w:rPr>
          <w:rStyle w:val="FootnoteReference"/>
          <w:rFonts w:ascii="Times New Roman" w:hAnsi="Times New Roman" w:cs="Times New Roman"/>
          <w:sz w:val="24"/>
          <w:szCs w:val="24"/>
        </w:rPr>
        <w:footnoteReference w:id="3"/>
      </w:r>
      <w:r w:rsidR="00594AA4" w:rsidRPr="004B38B4">
        <w:rPr>
          <w:rFonts w:ascii="Times New Roman" w:hAnsi="Times New Roman" w:cs="Times New Roman"/>
          <w:sz w:val="24"/>
          <w:szCs w:val="24"/>
          <w:lang w:val="sr-Cyrl-RS"/>
        </w:rPr>
        <w:t xml:space="preserve">. С обзиром на присутне факторе ризика у </w:t>
      </w:r>
      <w:r w:rsidRPr="004B38B4">
        <w:rPr>
          <w:rFonts w:ascii="Times New Roman" w:hAnsi="Times New Roman" w:cs="Times New Roman"/>
          <w:sz w:val="24"/>
          <w:szCs w:val="24"/>
          <w:lang w:val="uz-Cyrl-UZ"/>
        </w:rPr>
        <w:t xml:space="preserve">Републици </w:t>
      </w:r>
      <w:r w:rsidR="00594AA4" w:rsidRPr="004B38B4">
        <w:rPr>
          <w:rFonts w:ascii="Times New Roman" w:hAnsi="Times New Roman" w:cs="Times New Roman"/>
          <w:sz w:val="24"/>
          <w:szCs w:val="24"/>
          <w:lang w:val="sr-Cyrl-RS"/>
        </w:rPr>
        <w:t>Србији, и даље ће водећи малигни тумори бити они који се доводе у везу са начином живота. То су</w:t>
      </w:r>
      <w:r w:rsidR="00E26152" w:rsidRPr="004B38B4">
        <w:rPr>
          <w:rFonts w:ascii="Times New Roman" w:hAnsi="Times New Roman" w:cs="Times New Roman"/>
          <w:sz w:val="24"/>
          <w:szCs w:val="24"/>
          <w:lang w:val="sr-Cyrl-RS"/>
        </w:rPr>
        <w:t>,</w:t>
      </w:r>
      <w:r w:rsidR="00594AA4" w:rsidRPr="004B38B4">
        <w:rPr>
          <w:rFonts w:ascii="Times New Roman" w:hAnsi="Times New Roman" w:cs="Times New Roman"/>
          <w:sz w:val="24"/>
          <w:szCs w:val="24"/>
          <w:lang w:val="sr-Cyrl-RS"/>
        </w:rPr>
        <w:t xml:space="preserve"> у првом реду</w:t>
      </w:r>
      <w:r w:rsidR="00E26152" w:rsidRPr="004B38B4">
        <w:rPr>
          <w:rFonts w:ascii="Times New Roman" w:hAnsi="Times New Roman" w:cs="Times New Roman"/>
          <w:sz w:val="24"/>
          <w:szCs w:val="24"/>
          <w:lang w:val="sr-Cyrl-RS"/>
        </w:rPr>
        <w:t>,</w:t>
      </w:r>
      <w:r w:rsidR="00594AA4" w:rsidRPr="004B38B4">
        <w:rPr>
          <w:rFonts w:ascii="Times New Roman" w:hAnsi="Times New Roman" w:cs="Times New Roman"/>
          <w:sz w:val="24"/>
          <w:szCs w:val="24"/>
          <w:lang w:val="sr-Cyrl-RS"/>
        </w:rPr>
        <w:t xml:space="preserve"> малигни тумори плућа, дојке, дебелог црева и ректума. </w:t>
      </w:r>
    </w:p>
    <w:p w:rsidR="00594AA4" w:rsidRPr="004B38B4" w:rsidRDefault="00594AA4" w:rsidP="00594AA4">
      <w:pPr>
        <w:spacing w:after="0" w:line="240" w:lineRule="auto"/>
        <w:jc w:val="both"/>
        <w:rPr>
          <w:rFonts w:ascii="Times New Roman" w:hAnsi="Times New Roman" w:cs="Times New Roman"/>
          <w:sz w:val="24"/>
          <w:szCs w:val="24"/>
          <w:lang w:val="sr-Cyrl-RS"/>
        </w:rPr>
      </w:pPr>
    </w:p>
    <w:p w:rsidR="00594AA4" w:rsidRPr="004B38B4" w:rsidRDefault="00E672B5" w:rsidP="00594AA4">
      <w:pPr>
        <w:spacing w:after="0" w:line="240" w:lineRule="auto"/>
        <w:jc w:val="both"/>
        <w:rPr>
          <w:rFonts w:ascii="Times New Roman" w:hAnsi="Times New Roman" w:cs="Times New Roman"/>
          <w:sz w:val="24"/>
          <w:szCs w:val="24"/>
          <w:lang w:val="sr-Cyrl-RS"/>
        </w:rPr>
      </w:pPr>
      <w:r w:rsidRPr="004B38B4">
        <w:rPr>
          <w:rFonts w:ascii="Times New Roman" w:hAnsi="Times New Roman" w:cs="Times New Roman"/>
          <w:sz w:val="24"/>
          <w:szCs w:val="24"/>
          <w:lang w:val="sr-Cyrl-RS"/>
        </w:rPr>
        <w:tab/>
      </w:r>
      <w:r w:rsidR="00A32E79" w:rsidRPr="004B38B4">
        <w:rPr>
          <w:rFonts w:ascii="Times New Roman" w:hAnsi="Times New Roman" w:cs="Times New Roman"/>
          <w:sz w:val="24"/>
          <w:szCs w:val="24"/>
          <w:lang w:val="sr-Cyrl-RS"/>
        </w:rPr>
        <w:tab/>
      </w:r>
      <w:r w:rsidR="008C5704" w:rsidRPr="004B38B4">
        <w:rPr>
          <w:rFonts w:ascii="Times New Roman" w:hAnsi="Times New Roman" w:cs="Times New Roman"/>
          <w:sz w:val="24"/>
          <w:szCs w:val="24"/>
          <w:lang w:val="sr-Cyrl-RS"/>
        </w:rPr>
        <w:t>Још 2015. године, с</w:t>
      </w:r>
      <w:r w:rsidR="00594AA4" w:rsidRPr="004B38B4">
        <w:rPr>
          <w:rFonts w:ascii="Times New Roman" w:hAnsi="Times New Roman" w:cs="Times New Roman"/>
          <w:sz w:val="24"/>
          <w:szCs w:val="24"/>
          <w:lang w:val="sr-Cyrl-RS"/>
        </w:rPr>
        <w:t xml:space="preserve">купштина </w:t>
      </w:r>
      <w:r w:rsidR="008D6D67" w:rsidRPr="004B38B4">
        <w:rPr>
          <w:rFonts w:ascii="Times New Roman" w:hAnsi="Times New Roman" w:cs="Times New Roman"/>
          <w:sz w:val="24"/>
          <w:szCs w:val="24"/>
          <w:lang w:val="sr-Cyrl-RS"/>
        </w:rPr>
        <w:t>СЗО</w:t>
      </w:r>
      <w:r w:rsidR="00594AA4" w:rsidRPr="004B38B4">
        <w:rPr>
          <w:rFonts w:ascii="Times New Roman" w:hAnsi="Times New Roman" w:cs="Times New Roman"/>
          <w:sz w:val="24"/>
          <w:szCs w:val="24"/>
          <w:lang w:val="sr-Cyrl-RS"/>
        </w:rPr>
        <w:t xml:space="preserve"> усвојила је на свом 58. заседању у Женеви</w:t>
      </w:r>
      <w:r w:rsidR="008C5704" w:rsidRPr="004B38B4">
        <w:rPr>
          <w:rFonts w:ascii="Times New Roman" w:hAnsi="Times New Roman" w:cs="Times New Roman"/>
          <w:sz w:val="24"/>
          <w:szCs w:val="24"/>
          <w:lang w:val="sr-Cyrl-RS"/>
        </w:rPr>
        <w:t>,</w:t>
      </w:r>
      <w:r w:rsidR="00594AA4" w:rsidRPr="004B38B4">
        <w:rPr>
          <w:rFonts w:ascii="Times New Roman" w:hAnsi="Times New Roman" w:cs="Times New Roman"/>
          <w:sz w:val="24"/>
          <w:szCs w:val="24"/>
          <w:lang w:val="sr-Cyrl-RS"/>
        </w:rPr>
        <w:t xml:space="preserve"> Резолуцију о превенцији и контроли рака</w:t>
      </w:r>
      <w:r w:rsidR="00594AA4" w:rsidRPr="004B38B4">
        <w:rPr>
          <w:rStyle w:val="FootnoteReference"/>
          <w:rFonts w:ascii="Times New Roman" w:hAnsi="Times New Roman" w:cs="Times New Roman"/>
          <w:sz w:val="24"/>
          <w:szCs w:val="24"/>
        </w:rPr>
        <w:footnoteReference w:id="4"/>
      </w:r>
      <w:r w:rsidR="008C5704" w:rsidRPr="004B38B4">
        <w:rPr>
          <w:rFonts w:ascii="Times New Roman" w:hAnsi="Times New Roman" w:cs="Times New Roman"/>
          <w:sz w:val="24"/>
          <w:szCs w:val="24"/>
          <w:lang w:val="sr-Cyrl-RS"/>
        </w:rPr>
        <w:t xml:space="preserve"> која</w:t>
      </w:r>
      <w:r w:rsidR="00594AA4" w:rsidRPr="004B38B4">
        <w:rPr>
          <w:rFonts w:ascii="Times New Roman" w:hAnsi="Times New Roman" w:cs="Times New Roman"/>
          <w:sz w:val="24"/>
          <w:szCs w:val="24"/>
          <w:lang w:val="sr-Cyrl-RS"/>
        </w:rPr>
        <w:t xml:space="preserve"> указује на потребу израде и спровођења свеобухватних националних програма превенције и контроле малигних болести. </w:t>
      </w:r>
      <w:r w:rsidR="00640425" w:rsidRPr="004B38B4">
        <w:rPr>
          <w:rFonts w:ascii="Times New Roman" w:hAnsi="Times New Roman" w:cs="Times New Roman"/>
          <w:sz w:val="24"/>
          <w:szCs w:val="24"/>
          <w:lang w:val="sr-Cyrl-RS"/>
        </w:rPr>
        <w:t>С</w:t>
      </w:r>
      <w:r w:rsidR="00594AA4" w:rsidRPr="004B38B4">
        <w:rPr>
          <w:rFonts w:ascii="Times New Roman" w:hAnsi="Times New Roman" w:cs="Times New Roman"/>
          <w:sz w:val="24"/>
          <w:szCs w:val="24"/>
          <w:lang w:val="sr-Cyrl-RS"/>
        </w:rPr>
        <w:t xml:space="preserve">личну одлуку </w:t>
      </w:r>
      <w:r w:rsidR="00640425" w:rsidRPr="004B38B4">
        <w:rPr>
          <w:rFonts w:ascii="Times New Roman" w:hAnsi="Times New Roman" w:cs="Times New Roman"/>
          <w:sz w:val="24"/>
          <w:szCs w:val="24"/>
          <w:lang w:val="sr-Cyrl-RS"/>
        </w:rPr>
        <w:t xml:space="preserve">донела је и Европска унија </w:t>
      </w:r>
      <w:r w:rsidR="00594AA4" w:rsidRPr="004B38B4">
        <w:rPr>
          <w:rFonts w:ascii="Times New Roman" w:hAnsi="Times New Roman" w:cs="Times New Roman"/>
          <w:sz w:val="24"/>
          <w:szCs w:val="24"/>
          <w:lang w:val="sr-Cyrl-RS"/>
        </w:rPr>
        <w:t>2009.</w:t>
      </w:r>
      <w:r w:rsidRPr="004B38B4">
        <w:rPr>
          <w:rFonts w:ascii="Times New Roman" w:hAnsi="Times New Roman" w:cs="Times New Roman"/>
          <w:sz w:val="24"/>
          <w:szCs w:val="24"/>
          <w:lang w:val="uz-Cyrl-UZ"/>
        </w:rPr>
        <w:t xml:space="preserve"> године</w:t>
      </w:r>
      <w:r w:rsidR="00594AA4" w:rsidRPr="004B38B4">
        <w:rPr>
          <w:rFonts w:ascii="Times New Roman" w:hAnsi="Times New Roman" w:cs="Times New Roman"/>
          <w:sz w:val="24"/>
          <w:szCs w:val="24"/>
          <w:lang w:val="sr-Cyrl-RS"/>
        </w:rPr>
        <w:t xml:space="preserve"> и тражи</w:t>
      </w:r>
      <w:r w:rsidR="00640425" w:rsidRPr="004B38B4">
        <w:rPr>
          <w:rFonts w:ascii="Times New Roman" w:hAnsi="Times New Roman" w:cs="Times New Roman"/>
          <w:sz w:val="24"/>
          <w:szCs w:val="24"/>
          <w:lang w:val="sr-Cyrl-RS"/>
        </w:rPr>
        <w:t>ла</w:t>
      </w:r>
      <w:r w:rsidR="00594AA4" w:rsidRPr="004B38B4">
        <w:rPr>
          <w:rFonts w:ascii="Times New Roman" w:hAnsi="Times New Roman" w:cs="Times New Roman"/>
          <w:sz w:val="24"/>
          <w:szCs w:val="24"/>
          <w:lang w:val="sr-Cyrl-RS"/>
        </w:rPr>
        <w:t xml:space="preserve"> од држава чланица да до 2013.</w:t>
      </w:r>
      <w:r w:rsidR="00DB3158" w:rsidRPr="004B38B4">
        <w:rPr>
          <w:rFonts w:ascii="Times New Roman" w:hAnsi="Times New Roman" w:cs="Times New Roman"/>
          <w:sz w:val="24"/>
          <w:szCs w:val="24"/>
          <w:lang w:val="uz-Cyrl-UZ"/>
        </w:rPr>
        <w:t xml:space="preserve"> године</w:t>
      </w:r>
      <w:r w:rsidR="00594AA4" w:rsidRPr="004B38B4">
        <w:rPr>
          <w:rFonts w:ascii="Times New Roman" w:hAnsi="Times New Roman" w:cs="Times New Roman"/>
          <w:sz w:val="24"/>
          <w:szCs w:val="24"/>
          <w:lang w:val="sr-Cyrl-RS"/>
        </w:rPr>
        <w:t xml:space="preserve"> донесу свеобухватне националне програме за контролу рака.</w:t>
      </w:r>
    </w:p>
    <w:p w:rsidR="00A32E79" w:rsidRPr="004B38B4" w:rsidRDefault="00A32E79" w:rsidP="00594AA4">
      <w:pPr>
        <w:spacing w:after="0" w:line="240" w:lineRule="auto"/>
        <w:jc w:val="both"/>
        <w:rPr>
          <w:rFonts w:ascii="Times New Roman" w:hAnsi="Times New Roman" w:cs="Times New Roman"/>
          <w:sz w:val="24"/>
          <w:szCs w:val="24"/>
          <w:lang w:val="sr-Cyrl-RS"/>
        </w:rPr>
      </w:pPr>
    </w:p>
    <w:p w:rsidR="00594AA4" w:rsidRPr="004B38B4" w:rsidRDefault="00594AA4" w:rsidP="00594AA4">
      <w:pPr>
        <w:spacing w:after="0" w:line="240" w:lineRule="auto"/>
        <w:jc w:val="both"/>
        <w:rPr>
          <w:rFonts w:ascii="Times New Roman" w:hAnsi="Times New Roman" w:cs="Times New Roman"/>
          <w:sz w:val="24"/>
          <w:szCs w:val="24"/>
          <w:lang w:val="sr-Cyrl-RS"/>
        </w:rPr>
      </w:pPr>
    </w:p>
    <w:p w:rsidR="00594AA4" w:rsidRPr="004B38B4" w:rsidRDefault="00DB3158" w:rsidP="00594AA4">
      <w:pPr>
        <w:spacing w:after="0" w:line="240" w:lineRule="auto"/>
        <w:jc w:val="both"/>
        <w:rPr>
          <w:rFonts w:ascii="Times New Roman" w:hAnsi="Times New Roman" w:cs="Times New Roman"/>
          <w:sz w:val="24"/>
          <w:szCs w:val="24"/>
          <w:lang w:val="sr-Cyrl-RS"/>
        </w:rPr>
      </w:pPr>
      <w:r w:rsidRPr="004B38B4">
        <w:rPr>
          <w:rFonts w:ascii="Times New Roman" w:hAnsi="Times New Roman" w:cs="Times New Roman"/>
          <w:sz w:val="24"/>
          <w:szCs w:val="24"/>
          <w:lang w:val="sr-Cyrl-RS"/>
        </w:rPr>
        <w:tab/>
      </w:r>
      <w:r w:rsidR="00A32E79" w:rsidRPr="004B38B4">
        <w:rPr>
          <w:rFonts w:ascii="Times New Roman" w:hAnsi="Times New Roman" w:cs="Times New Roman"/>
          <w:sz w:val="24"/>
          <w:szCs w:val="24"/>
          <w:lang w:val="sr-Cyrl-RS"/>
        </w:rPr>
        <w:tab/>
      </w:r>
      <w:r w:rsidR="00594AA4" w:rsidRPr="004B38B4">
        <w:rPr>
          <w:rFonts w:ascii="Times New Roman" w:hAnsi="Times New Roman" w:cs="Times New Roman"/>
          <w:sz w:val="24"/>
          <w:szCs w:val="24"/>
          <w:lang w:val="sr-Cyrl-RS"/>
        </w:rPr>
        <w:t>Превенција малигних болести представља најефикаснији приступ контроли малигних болести. Најзначајнији фактори ризика за настанак малигних болести у вези са човекови</w:t>
      </w:r>
      <w:r w:rsidR="00E26152" w:rsidRPr="004B38B4">
        <w:rPr>
          <w:rFonts w:ascii="Times New Roman" w:hAnsi="Times New Roman" w:cs="Times New Roman"/>
          <w:sz w:val="24"/>
          <w:szCs w:val="24"/>
          <w:lang w:val="sr-Cyrl-RS"/>
        </w:rPr>
        <w:t>м понашањем и животном средином</w:t>
      </w:r>
      <w:r w:rsidR="00594AA4" w:rsidRPr="004B38B4">
        <w:rPr>
          <w:rFonts w:ascii="Times New Roman" w:hAnsi="Times New Roman" w:cs="Times New Roman"/>
          <w:sz w:val="24"/>
          <w:szCs w:val="24"/>
          <w:lang w:val="sr-Cyrl-RS"/>
        </w:rPr>
        <w:t xml:space="preserve"> односе се на гојазност, недовољан унос воћа и поврћа, физичку неактивност, употребу дувана и алкохола, ризично сексуално понашање, изложеност загађеном ваздуху у градовима и </w:t>
      </w:r>
      <w:r w:rsidR="00594AA4" w:rsidRPr="004B38B4">
        <w:rPr>
          <w:rFonts w:ascii="Times New Roman" w:hAnsi="Times New Roman" w:cs="Times New Roman"/>
          <w:color w:val="000000"/>
          <w:sz w:val="24"/>
          <w:szCs w:val="24"/>
          <w:lang w:val="sr-Cyrl-RS"/>
        </w:rPr>
        <w:t>продуктима ложења чврстих горива у затвореном простор</w:t>
      </w:r>
      <w:r w:rsidR="00594AA4" w:rsidRPr="004B38B4">
        <w:rPr>
          <w:rFonts w:ascii="Times New Roman" w:hAnsi="Times New Roman" w:cs="Times New Roman"/>
          <w:sz w:val="24"/>
          <w:szCs w:val="24"/>
          <w:lang w:val="sr-Cyrl-RS"/>
        </w:rPr>
        <w:t>у</w:t>
      </w:r>
      <w:r w:rsidR="00594AA4" w:rsidRPr="004B38B4">
        <w:rPr>
          <w:rStyle w:val="FootnoteReference"/>
          <w:rFonts w:ascii="Times New Roman" w:hAnsi="Times New Roman" w:cs="Times New Roman"/>
          <w:sz w:val="24"/>
          <w:szCs w:val="24"/>
        </w:rPr>
        <w:footnoteReference w:id="5"/>
      </w:r>
      <w:r w:rsidR="00594AA4" w:rsidRPr="004B38B4">
        <w:rPr>
          <w:rFonts w:ascii="Times New Roman" w:hAnsi="Times New Roman" w:cs="Times New Roman"/>
          <w:sz w:val="24"/>
          <w:szCs w:val="24"/>
          <w:lang w:val="sr-Cyrl-RS"/>
        </w:rPr>
        <w:t xml:space="preserve">. На више од 80% свих малигних болести могуће је утицати </w:t>
      </w:r>
      <w:r w:rsidR="00080695" w:rsidRPr="004B38B4">
        <w:rPr>
          <w:rFonts w:ascii="Times New Roman" w:hAnsi="Times New Roman" w:cs="Times New Roman"/>
          <w:sz w:val="24"/>
          <w:szCs w:val="24"/>
          <w:lang w:val="sr-Cyrl-RS"/>
        </w:rPr>
        <w:t>отклањањем</w:t>
      </w:r>
      <w:r w:rsidR="00594AA4" w:rsidRPr="004B38B4">
        <w:rPr>
          <w:rFonts w:ascii="Times New Roman" w:hAnsi="Times New Roman" w:cs="Times New Roman"/>
          <w:sz w:val="24"/>
          <w:szCs w:val="24"/>
          <w:lang w:val="sr-Cyrl-RS"/>
        </w:rPr>
        <w:t xml:space="preserve"> или модификовањем фактора ризика, тј. спречавањем настанка болести. Истраживања су показала да је за сваки трећи случај рака одговорно пушење дувана</w:t>
      </w:r>
      <w:r w:rsidR="00594AA4" w:rsidRPr="004B38B4">
        <w:rPr>
          <w:rStyle w:val="FootnoteReference"/>
          <w:rFonts w:ascii="Times New Roman" w:hAnsi="Times New Roman" w:cs="Times New Roman"/>
          <w:sz w:val="24"/>
          <w:szCs w:val="24"/>
        </w:rPr>
        <w:footnoteReference w:id="6"/>
      </w:r>
      <w:r w:rsidR="00594AA4" w:rsidRPr="004B38B4">
        <w:rPr>
          <w:rFonts w:ascii="Times New Roman" w:hAnsi="Times New Roman" w:cs="Times New Roman"/>
          <w:sz w:val="24"/>
          <w:szCs w:val="24"/>
          <w:lang w:val="sr-Cyrl-RS"/>
        </w:rPr>
        <w:t xml:space="preserve">. Више од трећине свих случајева рака последица је гојазности, неправилне исхране и физичке неактивности, док је сваки десети случај рака последица инфекције (пре свега ХПВ, хепатитис Б и Ц и </w:t>
      </w:r>
      <w:r w:rsidR="00594AA4" w:rsidRPr="004B38B4">
        <w:rPr>
          <w:rFonts w:ascii="Times New Roman" w:hAnsi="Times New Roman" w:cs="Times New Roman"/>
          <w:sz w:val="24"/>
          <w:szCs w:val="24"/>
        </w:rPr>
        <w:t>Helicobacter</w:t>
      </w:r>
      <w:r w:rsidR="00594AA4" w:rsidRPr="004B38B4">
        <w:rPr>
          <w:rFonts w:ascii="Times New Roman" w:hAnsi="Times New Roman" w:cs="Times New Roman"/>
          <w:sz w:val="24"/>
          <w:szCs w:val="24"/>
          <w:lang w:val="sr-Cyrl-RS"/>
        </w:rPr>
        <w:t xml:space="preserve"> </w:t>
      </w:r>
      <w:r w:rsidR="00594AA4" w:rsidRPr="004B38B4">
        <w:rPr>
          <w:rFonts w:ascii="Times New Roman" w:hAnsi="Times New Roman" w:cs="Times New Roman"/>
          <w:sz w:val="24"/>
          <w:szCs w:val="24"/>
        </w:rPr>
        <w:t>pylori</w:t>
      </w:r>
      <w:r w:rsidR="00594AA4" w:rsidRPr="004B38B4">
        <w:rPr>
          <w:rFonts w:ascii="Times New Roman" w:hAnsi="Times New Roman" w:cs="Times New Roman"/>
          <w:sz w:val="24"/>
          <w:szCs w:val="24"/>
          <w:lang w:val="sr-Cyrl-RS"/>
        </w:rPr>
        <w:t>).</w:t>
      </w:r>
    </w:p>
    <w:p w:rsidR="00594AA4" w:rsidRPr="004B38B4" w:rsidRDefault="00594AA4" w:rsidP="00594AA4">
      <w:pPr>
        <w:spacing w:after="0" w:line="240" w:lineRule="auto"/>
        <w:jc w:val="both"/>
        <w:rPr>
          <w:rFonts w:ascii="Times New Roman" w:hAnsi="Times New Roman" w:cs="Times New Roman"/>
          <w:sz w:val="24"/>
          <w:szCs w:val="24"/>
          <w:lang w:val="sr-Cyrl-RS"/>
        </w:rPr>
      </w:pPr>
    </w:p>
    <w:p w:rsidR="00594AA4" w:rsidRPr="004B38B4" w:rsidRDefault="00DB3158" w:rsidP="00594AA4">
      <w:pPr>
        <w:spacing w:after="0" w:line="240" w:lineRule="auto"/>
        <w:jc w:val="both"/>
        <w:rPr>
          <w:rFonts w:ascii="Times New Roman" w:hAnsi="Times New Roman" w:cs="Times New Roman"/>
          <w:sz w:val="24"/>
          <w:szCs w:val="24"/>
          <w:lang w:val="sr-Cyrl-RS"/>
        </w:rPr>
      </w:pPr>
      <w:r w:rsidRPr="004B38B4">
        <w:rPr>
          <w:rFonts w:ascii="Times New Roman" w:hAnsi="Times New Roman" w:cs="Times New Roman"/>
          <w:sz w:val="24"/>
          <w:szCs w:val="24"/>
          <w:lang w:val="sr-Cyrl-RS"/>
        </w:rPr>
        <w:tab/>
      </w:r>
      <w:r w:rsidR="00A32E79" w:rsidRPr="004B38B4">
        <w:rPr>
          <w:rFonts w:ascii="Times New Roman" w:hAnsi="Times New Roman" w:cs="Times New Roman"/>
          <w:sz w:val="24"/>
          <w:szCs w:val="24"/>
          <w:lang w:val="sr-Cyrl-RS"/>
        </w:rPr>
        <w:tab/>
      </w:r>
      <w:r w:rsidR="00594AA4" w:rsidRPr="004B38B4">
        <w:rPr>
          <w:rFonts w:ascii="Times New Roman" w:hAnsi="Times New Roman" w:cs="Times New Roman"/>
          <w:sz w:val="24"/>
          <w:szCs w:val="24"/>
          <w:lang w:val="sr-Cyrl-RS"/>
        </w:rPr>
        <w:t>Превасходн</w:t>
      </w:r>
      <w:r w:rsidR="00C25116" w:rsidRPr="004B38B4">
        <w:rPr>
          <w:rFonts w:ascii="Times New Roman" w:hAnsi="Times New Roman" w:cs="Times New Roman"/>
          <w:sz w:val="24"/>
          <w:szCs w:val="24"/>
          <w:lang w:val="sr-Cyrl-RS"/>
        </w:rPr>
        <w:t>а сврха</w:t>
      </w:r>
      <w:r w:rsidR="00594AA4" w:rsidRPr="004B38B4">
        <w:rPr>
          <w:rFonts w:ascii="Times New Roman" w:hAnsi="Times New Roman" w:cs="Times New Roman"/>
          <w:sz w:val="24"/>
          <w:szCs w:val="24"/>
          <w:lang w:val="sr-Cyrl-RS"/>
        </w:rPr>
        <w:t xml:space="preserve"> Програма </w:t>
      </w:r>
      <w:r w:rsidR="00803833" w:rsidRPr="004B38B4">
        <w:rPr>
          <w:rFonts w:ascii="Times New Roman" w:hAnsi="Times New Roman" w:cs="Times New Roman"/>
          <w:sz w:val="24"/>
          <w:szCs w:val="24"/>
          <w:lang w:val="sr-Cyrl-RS"/>
        </w:rPr>
        <w:t xml:space="preserve">унапређења контроле рака </w:t>
      </w:r>
      <w:r w:rsidR="00594AA4" w:rsidRPr="004B38B4">
        <w:rPr>
          <w:rFonts w:ascii="Times New Roman" w:hAnsi="Times New Roman" w:cs="Times New Roman"/>
          <w:sz w:val="24"/>
          <w:szCs w:val="24"/>
          <w:lang w:val="sr-Cyrl-RS"/>
        </w:rPr>
        <w:t xml:space="preserve">је да се превенцијом и раним откривањем рака, применом савременог хируршког и радиотерапијског лечења, као и лечењем иновативним лековима, излечи више болесника, уз очување квалитета живота током лечења болести и после спроведеног лечења. </w:t>
      </w:r>
    </w:p>
    <w:p w:rsidR="00594AA4" w:rsidRPr="004B38B4" w:rsidRDefault="00594AA4" w:rsidP="00594AA4">
      <w:pPr>
        <w:spacing w:after="0" w:line="240" w:lineRule="auto"/>
        <w:jc w:val="both"/>
        <w:rPr>
          <w:rFonts w:ascii="Times New Roman" w:hAnsi="Times New Roman" w:cs="Times New Roman"/>
          <w:sz w:val="24"/>
          <w:szCs w:val="24"/>
          <w:lang w:val="sr-Cyrl-RS"/>
        </w:rPr>
      </w:pPr>
    </w:p>
    <w:p w:rsidR="00594AA4" w:rsidRPr="004B38B4" w:rsidRDefault="005C5C36" w:rsidP="00594AA4">
      <w:pPr>
        <w:spacing w:after="0" w:line="240" w:lineRule="auto"/>
        <w:jc w:val="both"/>
        <w:rPr>
          <w:rFonts w:ascii="Times New Roman" w:hAnsi="Times New Roman" w:cs="Times New Roman"/>
          <w:sz w:val="24"/>
          <w:szCs w:val="24"/>
          <w:lang w:val="sr-Cyrl-RS"/>
        </w:rPr>
      </w:pPr>
      <w:r w:rsidRPr="004B38B4">
        <w:rPr>
          <w:rFonts w:ascii="Times New Roman" w:hAnsi="Times New Roman" w:cs="Times New Roman"/>
          <w:sz w:val="24"/>
          <w:szCs w:val="24"/>
          <w:lang w:val="sr-Cyrl-RS"/>
        </w:rPr>
        <w:tab/>
      </w:r>
      <w:r w:rsidR="00A32E79" w:rsidRPr="004B38B4">
        <w:rPr>
          <w:rFonts w:ascii="Times New Roman" w:hAnsi="Times New Roman" w:cs="Times New Roman"/>
          <w:sz w:val="24"/>
          <w:szCs w:val="24"/>
          <w:lang w:val="sr-Cyrl-RS"/>
        </w:rPr>
        <w:tab/>
      </w:r>
      <w:r w:rsidR="0030769B" w:rsidRPr="004B38B4">
        <w:rPr>
          <w:rFonts w:ascii="Times New Roman" w:hAnsi="Times New Roman" w:cs="Times New Roman"/>
          <w:sz w:val="24"/>
          <w:szCs w:val="24"/>
          <w:lang w:val="sr-Cyrl-RS"/>
        </w:rPr>
        <w:t>П</w:t>
      </w:r>
      <w:r w:rsidR="00594AA4" w:rsidRPr="004B38B4">
        <w:rPr>
          <w:rFonts w:ascii="Times New Roman" w:hAnsi="Times New Roman" w:cs="Times New Roman"/>
          <w:sz w:val="24"/>
          <w:szCs w:val="24"/>
          <w:lang w:val="sr-Cyrl-RS"/>
        </w:rPr>
        <w:t xml:space="preserve">рограм </w:t>
      </w:r>
      <w:r w:rsidR="00305237" w:rsidRPr="004B38B4">
        <w:rPr>
          <w:rFonts w:ascii="Times New Roman" w:hAnsi="Times New Roman" w:cs="Times New Roman"/>
          <w:sz w:val="24"/>
          <w:szCs w:val="24"/>
          <w:lang w:val="sr-Cyrl-RS"/>
        </w:rPr>
        <w:t xml:space="preserve">треба да омогући </w:t>
      </w:r>
      <w:r w:rsidR="00594AA4" w:rsidRPr="004B38B4">
        <w:rPr>
          <w:rFonts w:ascii="Times New Roman" w:hAnsi="Times New Roman" w:cs="Times New Roman"/>
          <w:sz w:val="24"/>
          <w:szCs w:val="24"/>
          <w:lang w:val="sr-Cyrl-RS"/>
        </w:rPr>
        <w:t>одрживи, координисан, свеобухватан, тимски приступ у превенцији и контроли малигних болести у Републици Србији. Очекује се да ће се реализацијом Програма у наредном периоду:</w:t>
      </w:r>
    </w:p>
    <w:p w:rsidR="008159F0" w:rsidRPr="004B38B4" w:rsidRDefault="008159F0" w:rsidP="00080DBC">
      <w:pPr>
        <w:pStyle w:val="ListParagraph"/>
        <w:numPr>
          <w:ilvl w:val="0"/>
          <w:numId w:val="44"/>
        </w:numPr>
        <w:spacing w:after="0" w:line="240" w:lineRule="auto"/>
        <w:jc w:val="both"/>
        <w:rPr>
          <w:rFonts w:ascii="Times New Roman" w:hAnsi="Times New Roman" w:cs="Times New Roman"/>
          <w:sz w:val="24"/>
          <w:szCs w:val="24"/>
          <w:lang w:val="sr-Cyrl-RS"/>
        </w:rPr>
      </w:pPr>
      <w:r w:rsidRPr="004B38B4">
        <w:rPr>
          <w:rFonts w:ascii="Times New Roman" w:hAnsi="Times New Roman" w:cs="Times New Roman"/>
          <w:sz w:val="24"/>
          <w:szCs w:val="24"/>
          <w:lang w:val="sr-Cyrl-RS"/>
        </w:rPr>
        <w:t>интензивирати активности усмерене на превенцију</w:t>
      </w:r>
      <w:r w:rsidR="00DB3158" w:rsidRPr="004B38B4">
        <w:rPr>
          <w:rFonts w:ascii="Times New Roman" w:hAnsi="Times New Roman" w:cs="Times New Roman"/>
          <w:sz w:val="24"/>
          <w:szCs w:val="24"/>
          <w:lang w:val="uz-Cyrl-UZ"/>
        </w:rPr>
        <w:t>;</w:t>
      </w:r>
    </w:p>
    <w:p w:rsidR="00594AA4" w:rsidRPr="004B38B4" w:rsidRDefault="00594AA4" w:rsidP="00080DBC">
      <w:pPr>
        <w:pStyle w:val="ListParagraph"/>
        <w:numPr>
          <w:ilvl w:val="0"/>
          <w:numId w:val="44"/>
        </w:numPr>
        <w:spacing w:after="0" w:line="240" w:lineRule="auto"/>
        <w:jc w:val="both"/>
        <w:rPr>
          <w:rFonts w:ascii="Times New Roman" w:hAnsi="Times New Roman" w:cs="Times New Roman"/>
          <w:sz w:val="24"/>
          <w:szCs w:val="24"/>
          <w:lang w:val="sr-Cyrl-RS"/>
        </w:rPr>
      </w:pPr>
      <w:r w:rsidRPr="004B38B4">
        <w:rPr>
          <w:rFonts w:ascii="Times New Roman" w:hAnsi="Times New Roman" w:cs="Times New Roman"/>
          <w:sz w:val="24"/>
          <w:szCs w:val="24"/>
          <w:lang w:val="sr-Cyrl-RS"/>
        </w:rPr>
        <w:t>побољшати скринин</w:t>
      </w:r>
      <w:r w:rsidR="00CB6E57" w:rsidRPr="004B38B4">
        <w:rPr>
          <w:rFonts w:ascii="Times New Roman" w:hAnsi="Times New Roman" w:cs="Times New Roman"/>
          <w:sz w:val="24"/>
          <w:szCs w:val="24"/>
          <w:lang w:val="sr-Cyrl-RS"/>
        </w:rPr>
        <w:t>г</w:t>
      </w:r>
      <w:r w:rsidRPr="004B38B4">
        <w:rPr>
          <w:rFonts w:ascii="Times New Roman" w:hAnsi="Times New Roman" w:cs="Times New Roman"/>
          <w:sz w:val="24"/>
          <w:szCs w:val="24"/>
          <w:lang w:val="sr-Cyrl-RS"/>
        </w:rPr>
        <w:t xml:space="preserve"> и </w:t>
      </w:r>
      <w:r w:rsidR="00CB6E57" w:rsidRPr="004B38B4">
        <w:rPr>
          <w:rFonts w:ascii="Times New Roman" w:hAnsi="Times New Roman" w:cs="Times New Roman"/>
          <w:sz w:val="24"/>
          <w:szCs w:val="24"/>
          <w:lang w:val="sr-Cyrl-RS"/>
        </w:rPr>
        <w:t>рано откривање малигних болести</w:t>
      </w:r>
      <w:r w:rsidR="00DB3158" w:rsidRPr="004B38B4">
        <w:rPr>
          <w:rFonts w:ascii="Times New Roman" w:hAnsi="Times New Roman" w:cs="Times New Roman"/>
          <w:sz w:val="24"/>
          <w:szCs w:val="24"/>
          <w:lang w:val="uz-Cyrl-UZ"/>
        </w:rPr>
        <w:t>;</w:t>
      </w:r>
    </w:p>
    <w:p w:rsidR="00DE5799" w:rsidRPr="004B38B4" w:rsidRDefault="00594AA4" w:rsidP="00080DBC">
      <w:pPr>
        <w:pStyle w:val="ListParagraph"/>
        <w:numPr>
          <w:ilvl w:val="0"/>
          <w:numId w:val="44"/>
        </w:numPr>
        <w:spacing w:after="0" w:line="240" w:lineRule="auto"/>
        <w:jc w:val="both"/>
        <w:rPr>
          <w:rFonts w:ascii="Times New Roman" w:hAnsi="Times New Roman" w:cs="Times New Roman"/>
          <w:sz w:val="24"/>
          <w:szCs w:val="24"/>
          <w:lang w:val="sr-Cyrl-RS"/>
        </w:rPr>
      </w:pPr>
      <w:r w:rsidRPr="004B38B4">
        <w:rPr>
          <w:rFonts w:ascii="Times New Roman" w:hAnsi="Times New Roman" w:cs="Times New Roman"/>
          <w:sz w:val="24"/>
          <w:szCs w:val="24"/>
          <w:lang w:val="sr-Cyrl-RS"/>
        </w:rPr>
        <w:t>продужити живо</w:t>
      </w:r>
      <w:r w:rsidR="00DE5799" w:rsidRPr="004B38B4">
        <w:rPr>
          <w:rFonts w:ascii="Times New Roman" w:hAnsi="Times New Roman" w:cs="Times New Roman"/>
          <w:sz w:val="24"/>
          <w:szCs w:val="24"/>
          <w:lang w:val="sr-Cyrl-RS"/>
        </w:rPr>
        <w:t>т оболелих од малигних болести</w:t>
      </w:r>
      <w:r w:rsidR="00DB3158" w:rsidRPr="004B38B4">
        <w:rPr>
          <w:rFonts w:ascii="Times New Roman" w:hAnsi="Times New Roman" w:cs="Times New Roman"/>
          <w:sz w:val="24"/>
          <w:szCs w:val="24"/>
          <w:lang w:val="uz-Cyrl-UZ"/>
        </w:rPr>
        <w:t>;</w:t>
      </w:r>
    </w:p>
    <w:p w:rsidR="00E04EA0" w:rsidRPr="004B38B4" w:rsidRDefault="00594AA4" w:rsidP="00080DBC">
      <w:pPr>
        <w:pStyle w:val="ListParagraph"/>
        <w:numPr>
          <w:ilvl w:val="0"/>
          <w:numId w:val="44"/>
        </w:numPr>
        <w:spacing w:after="0" w:line="240" w:lineRule="auto"/>
        <w:jc w:val="both"/>
        <w:rPr>
          <w:rFonts w:ascii="Times New Roman" w:hAnsi="Times New Roman" w:cs="Times New Roman"/>
          <w:sz w:val="24"/>
          <w:szCs w:val="24"/>
          <w:lang w:val="sr-Cyrl-RS"/>
        </w:rPr>
      </w:pPr>
      <w:r w:rsidRPr="004B38B4">
        <w:rPr>
          <w:rFonts w:ascii="Times New Roman" w:hAnsi="Times New Roman" w:cs="Times New Roman"/>
          <w:sz w:val="24"/>
          <w:szCs w:val="24"/>
          <w:lang w:val="sr-Cyrl-RS"/>
        </w:rPr>
        <w:t>побољшати квалитет живота оболелих и њихових породица</w:t>
      </w:r>
      <w:r w:rsidR="00CB6E57" w:rsidRPr="004B38B4">
        <w:rPr>
          <w:rFonts w:ascii="Times New Roman" w:hAnsi="Times New Roman" w:cs="Times New Roman"/>
          <w:sz w:val="24"/>
          <w:szCs w:val="24"/>
          <w:lang w:val="sr-Cyrl-RS"/>
        </w:rPr>
        <w:t>.</w:t>
      </w:r>
    </w:p>
    <w:p w:rsidR="00DE5799" w:rsidRPr="004B38B4" w:rsidRDefault="00DE5799" w:rsidP="00DE5799">
      <w:pPr>
        <w:spacing w:after="0" w:line="240" w:lineRule="auto"/>
        <w:jc w:val="both"/>
        <w:rPr>
          <w:rFonts w:ascii="Times New Roman" w:hAnsi="Times New Roman" w:cs="Times New Roman"/>
          <w:sz w:val="24"/>
          <w:szCs w:val="24"/>
          <w:lang w:val="sr-Cyrl-RS"/>
        </w:rPr>
      </w:pPr>
    </w:p>
    <w:p w:rsidR="00E743F2" w:rsidRPr="004B38B4" w:rsidRDefault="00E743F2" w:rsidP="00DE5799">
      <w:pPr>
        <w:spacing w:after="0" w:line="240" w:lineRule="auto"/>
        <w:jc w:val="both"/>
        <w:rPr>
          <w:rFonts w:ascii="Times New Roman" w:hAnsi="Times New Roman" w:cs="Times New Roman"/>
          <w:sz w:val="24"/>
          <w:szCs w:val="24"/>
          <w:lang w:val="sr-Cyrl-RS"/>
        </w:rPr>
      </w:pPr>
    </w:p>
    <w:p w:rsidR="00594AA4" w:rsidRPr="004B38B4" w:rsidRDefault="004B38B4" w:rsidP="00413FE8">
      <w:pPr>
        <w:pStyle w:val="Heading2"/>
        <w:rPr>
          <w:rFonts w:ascii="Times New Roman" w:hAnsi="Times New Roman" w:cs="Times New Roman"/>
          <w:color w:val="auto"/>
          <w:sz w:val="24"/>
          <w:szCs w:val="24"/>
          <w:lang w:val="sr-Cyrl-RS"/>
        </w:rPr>
      </w:pPr>
      <w:r>
        <w:rPr>
          <w:rFonts w:ascii="Times New Roman" w:hAnsi="Times New Roman" w:cs="Times New Roman"/>
          <w:color w:val="auto"/>
          <w:sz w:val="24"/>
          <w:szCs w:val="24"/>
          <w:lang w:val="en-US"/>
        </w:rPr>
        <w:t xml:space="preserve">II. </w:t>
      </w:r>
      <w:r w:rsidR="00AB5228" w:rsidRPr="004B38B4">
        <w:rPr>
          <w:rFonts w:ascii="Times New Roman" w:hAnsi="Times New Roman" w:cs="Times New Roman"/>
          <w:color w:val="auto"/>
          <w:sz w:val="24"/>
          <w:szCs w:val="24"/>
          <w:lang w:val="sr-Cyrl-RS"/>
        </w:rPr>
        <w:t xml:space="preserve">ОПИС </w:t>
      </w:r>
      <w:r w:rsidR="00A72546" w:rsidRPr="004B38B4">
        <w:rPr>
          <w:rFonts w:ascii="Times New Roman" w:hAnsi="Times New Roman" w:cs="Times New Roman"/>
          <w:color w:val="auto"/>
          <w:sz w:val="24"/>
          <w:szCs w:val="24"/>
          <w:lang w:val="sr-Cyrl-RS"/>
        </w:rPr>
        <w:t xml:space="preserve">И АНАЛИЗА </w:t>
      </w:r>
      <w:r w:rsidR="00AB5228" w:rsidRPr="004B38B4">
        <w:rPr>
          <w:rFonts w:ascii="Times New Roman" w:hAnsi="Times New Roman" w:cs="Times New Roman"/>
          <w:color w:val="auto"/>
          <w:sz w:val="24"/>
          <w:szCs w:val="24"/>
          <w:lang w:val="sr-Cyrl-RS"/>
        </w:rPr>
        <w:t>ПОСТОЈЕЋЕГ СТАЊА</w:t>
      </w:r>
      <w:r w:rsidR="00A72546" w:rsidRPr="004B38B4">
        <w:rPr>
          <w:rFonts w:ascii="Times New Roman" w:hAnsi="Times New Roman" w:cs="Times New Roman"/>
          <w:color w:val="auto"/>
          <w:sz w:val="24"/>
          <w:szCs w:val="24"/>
          <w:lang w:val="sr-Cyrl-RS"/>
        </w:rPr>
        <w:t xml:space="preserve"> – </w:t>
      </w:r>
      <w:r w:rsidR="00AB5228" w:rsidRPr="004B38B4">
        <w:rPr>
          <w:rFonts w:ascii="Times New Roman" w:hAnsi="Times New Roman" w:cs="Times New Roman"/>
          <w:color w:val="auto"/>
          <w:sz w:val="24"/>
          <w:szCs w:val="24"/>
          <w:lang w:val="sr-Cyrl-RS"/>
        </w:rPr>
        <w:t>О</w:t>
      </w:r>
      <w:r w:rsidR="00DE5799" w:rsidRPr="004B38B4">
        <w:rPr>
          <w:rFonts w:ascii="Times New Roman" w:hAnsi="Times New Roman" w:cs="Times New Roman"/>
          <w:color w:val="auto"/>
          <w:sz w:val="24"/>
          <w:szCs w:val="24"/>
          <w:lang w:val="sr-Cyrl-RS"/>
        </w:rPr>
        <w:t xml:space="preserve">ПТЕРЕЋЕЊЕ МАЛИГНИМ БОЛЕСТИМА У РЕПУБЛИЦИ СРБИЈИ </w:t>
      </w:r>
    </w:p>
    <w:p w:rsidR="00461C5A" w:rsidRPr="004B38B4" w:rsidRDefault="00461C5A" w:rsidP="00DE5799">
      <w:pPr>
        <w:spacing w:after="0" w:line="240" w:lineRule="auto"/>
        <w:jc w:val="both"/>
        <w:rPr>
          <w:rFonts w:ascii="Times New Roman" w:hAnsi="Times New Roman" w:cs="Times New Roman"/>
          <w:sz w:val="24"/>
          <w:szCs w:val="24"/>
          <w:lang w:val="sr-Cyrl-RS"/>
        </w:rPr>
      </w:pPr>
    </w:p>
    <w:p w:rsidR="00594AA4" w:rsidRPr="004B38B4" w:rsidRDefault="005C5C36" w:rsidP="00DE5799">
      <w:pPr>
        <w:spacing w:after="0" w:line="240" w:lineRule="auto"/>
        <w:jc w:val="both"/>
        <w:rPr>
          <w:rFonts w:ascii="Times New Roman" w:hAnsi="Times New Roman" w:cs="Times New Roman"/>
          <w:sz w:val="24"/>
          <w:szCs w:val="24"/>
          <w:lang w:val="sr-Cyrl-RS"/>
        </w:rPr>
      </w:pPr>
      <w:r w:rsidRPr="004B38B4">
        <w:rPr>
          <w:rFonts w:ascii="Times New Roman" w:hAnsi="Times New Roman" w:cs="Times New Roman"/>
          <w:sz w:val="24"/>
          <w:szCs w:val="24"/>
          <w:lang w:val="sr-Cyrl-RS"/>
        </w:rPr>
        <w:tab/>
      </w:r>
      <w:r w:rsidR="00A32E79" w:rsidRPr="004B38B4">
        <w:rPr>
          <w:rFonts w:ascii="Times New Roman" w:hAnsi="Times New Roman" w:cs="Times New Roman"/>
          <w:sz w:val="24"/>
          <w:szCs w:val="24"/>
          <w:lang w:val="sr-Cyrl-RS"/>
        </w:rPr>
        <w:tab/>
      </w:r>
      <w:r w:rsidR="00594AA4" w:rsidRPr="004B38B4">
        <w:rPr>
          <w:rFonts w:ascii="Times New Roman" w:hAnsi="Times New Roman" w:cs="Times New Roman"/>
          <w:sz w:val="24"/>
          <w:szCs w:val="24"/>
          <w:lang w:val="sr-Cyrl-RS"/>
        </w:rPr>
        <w:t>У Републици Србији бележе се релативно висока инциденц</w:t>
      </w:r>
      <w:r w:rsidR="00D73B35" w:rsidRPr="004B38B4">
        <w:rPr>
          <w:rFonts w:ascii="Times New Roman" w:hAnsi="Times New Roman" w:cs="Times New Roman"/>
          <w:sz w:val="24"/>
          <w:szCs w:val="24"/>
          <w:lang w:val="sr-Cyrl-RS"/>
        </w:rPr>
        <w:t>ија</w:t>
      </w:r>
      <w:r w:rsidR="00594AA4" w:rsidRPr="004B38B4">
        <w:rPr>
          <w:rFonts w:ascii="Times New Roman" w:hAnsi="Times New Roman" w:cs="Times New Roman"/>
          <w:sz w:val="24"/>
          <w:szCs w:val="24"/>
          <w:lang w:val="sr-Cyrl-RS"/>
        </w:rPr>
        <w:t xml:space="preserve"> и морталитет од малигних тумора, као и висока учесталост фактора ризика. Значајан проблем представља и непрепознавање ризичног понашања и недовољно коришћење позитивних искустава у спровођењу програма превенције и раног откривања малигних тумора из развијених земаља Европе и света.</w:t>
      </w:r>
    </w:p>
    <w:p w:rsidR="00A72546" w:rsidRPr="004B38B4" w:rsidRDefault="00A72546" w:rsidP="00DE5799">
      <w:pPr>
        <w:spacing w:after="0" w:line="240" w:lineRule="auto"/>
        <w:jc w:val="both"/>
        <w:rPr>
          <w:rFonts w:ascii="Times New Roman" w:hAnsi="Times New Roman" w:cs="Times New Roman"/>
          <w:sz w:val="24"/>
          <w:szCs w:val="24"/>
          <w:lang w:val="sr-Cyrl-RS"/>
        </w:rPr>
      </w:pPr>
    </w:p>
    <w:p w:rsidR="00594AA4" w:rsidRDefault="005C5C36" w:rsidP="00594AA4">
      <w:pPr>
        <w:spacing w:after="0" w:line="240" w:lineRule="auto"/>
        <w:jc w:val="both"/>
        <w:rPr>
          <w:rFonts w:ascii="Times New Roman" w:hAnsi="Times New Roman" w:cs="Times New Roman"/>
          <w:sz w:val="24"/>
          <w:szCs w:val="24"/>
          <w:lang w:val="sr-Cyrl-RS"/>
        </w:rPr>
      </w:pPr>
      <w:r w:rsidRPr="004B38B4">
        <w:rPr>
          <w:rFonts w:ascii="Times New Roman" w:hAnsi="Times New Roman" w:cs="Times New Roman"/>
          <w:sz w:val="24"/>
          <w:szCs w:val="24"/>
          <w:lang w:val="sr-Cyrl-RS"/>
        </w:rPr>
        <w:tab/>
      </w:r>
      <w:r w:rsidR="00A32E79" w:rsidRPr="004B38B4">
        <w:rPr>
          <w:rFonts w:ascii="Times New Roman" w:hAnsi="Times New Roman" w:cs="Times New Roman"/>
          <w:sz w:val="24"/>
          <w:szCs w:val="24"/>
          <w:lang w:val="sr-Cyrl-RS"/>
        </w:rPr>
        <w:tab/>
      </w:r>
      <w:r w:rsidR="00594AA4" w:rsidRPr="004B38B4">
        <w:rPr>
          <w:rFonts w:ascii="Times New Roman" w:hAnsi="Times New Roman" w:cs="Times New Roman"/>
          <w:sz w:val="24"/>
          <w:szCs w:val="24"/>
          <w:lang w:val="sr-Cyrl-RS"/>
        </w:rPr>
        <w:t xml:space="preserve">После кардиоваскуларних болести, малигни тумори најчешћи </w:t>
      </w:r>
      <w:r w:rsidR="00A72546" w:rsidRPr="004B38B4">
        <w:rPr>
          <w:rFonts w:ascii="Times New Roman" w:hAnsi="Times New Roman" w:cs="Times New Roman"/>
          <w:sz w:val="24"/>
          <w:szCs w:val="24"/>
          <w:lang w:val="sr-Cyrl-RS"/>
        </w:rPr>
        <w:t xml:space="preserve">су </w:t>
      </w:r>
      <w:r w:rsidR="00594AA4" w:rsidRPr="004B38B4">
        <w:rPr>
          <w:rFonts w:ascii="Times New Roman" w:hAnsi="Times New Roman" w:cs="Times New Roman"/>
          <w:sz w:val="24"/>
          <w:szCs w:val="24"/>
          <w:lang w:val="sr-Cyrl-RS"/>
        </w:rPr>
        <w:t xml:space="preserve">узрок умирања у нашој земљи. У Републици Србији 2016. године од рака умрло је 21.526 </w:t>
      </w:r>
      <w:r w:rsidR="004B38B4">
        <w:rPr>
          <w:rFonts w:ascii="Times New Roman" w:hAnsi="Times New Roman" w:cs="Times New Roman"/>
          <w:sz w:val="24"/>
          <w:szCs w:val="24"/>
          <w:lang w:val="sr-Cyrl-RS"/>
        </w:rPr>
        <w:t>лица</w:t>
      </w:r>
      <w:r w:rsidR="00594AA4" w:rsidRPr="004B38B4">
        <w:rPr>
          <w:rFonts w:ascii="Times New Roman" w:hAnsi="Times New Roman" w:cs="Times New Roman"/>
          <w:sz w:val="24"/>
          <w:szCs w:val="24"/>
          <w:lang w:val="sr-Cyrl-RS"/>
        </w:rPr>
        <w:t xml:space="preserve"> (12.253 мушкараца и 9.273 жене) (Табела</w:t>
      </w:r>
      <w:r w:rsidR="00BE3790" w:rsidRPr="004B38B4">
        <w:rPr>
          <w:rFonts w:ascii="Times New Roman" w:hAnsi="Times New Roman" w:cs="Times New Roman"/>
          <w:sz w:val="24"/>
          <w:szCs w:val="24"/>
          <w:lang w:val="sr-Cyrl-RS"/>
        </w:rPr>
        <w:t xml:space="preserve"> </w:t>
      </w:r>
      <w:r w:rsidR="00594AA4" w:rsidRPr="004B38B4">
        <w:rPr>
          <w:rFonts w:ascii="Times New Roman" w:hAnsi="Times New Roman" w:cs="Times New Roman"/>
          <w:sz w:val="24"/>
          <w:szCs w:val="24"/>
          <w:lang w:val="sr-Cyrl-RS"/>
        </w:rPr>
        <w:t>1). Према приказаној стопи морталитета, Република Србија сврстава се међу земље са средњим ризиком од умирања од малигних болести у Европи.</w:t>
      </w:r>
    </w:p>
    <w:p w:rsidR="004B38B4" w:rsidRDefault="004B38B4" w:rsidP="00594AA4">
      <w:pPr>
        <w:spacing w:after="0" w:line="240" w:lineRule="auto"/>
        <w:jc w:val="both"/>
        <w:rPr>
          <w:rFonts w:ascii="Times New Roman" w:hAnsi="Times New Roman" w:cs="Times New Roman"/>
          <w:sz w:val="24"/>
          <w:szCs w:val="24"/>
          <w:lang w:val="sr-Cyrl-RS"/>
        </w:rPr>
      </w:pPr>
    </w:p>
    <w:p w:rsidR="004B38B4" w:rsidRDefault="004B38B4" w:rsidP="00594AA4">
      <w:pPr>
        <w:spacing w:after="0" w:line="240" w:lineRule="auto"/>
        <w:jc w:val="both"/>
        <w:rPr>
          <w:rFonts w:ascii="Times New Roman" w:hAnsi="Times New Roman" w:cs="Times New Roman"/>
          <w:sz w:val="24"/>
          <w:szCs w:val="24"/>
          <w:lang w:val="sr-Cyrl-RS"/>
        </w:rPr>
      </w:pPr>
    </w:p>
    <w:p w:rsidR="004B38B4" w:rsidRPr="004B38B4" w:rsidRDefault="004B38B4" w:rsidP="00594AA4">
      <w:pPr>
        <w:spacing w:after="0" w:line="240" w:lineRule="auto"/>
        <w:jc w:val="both"/>
        <w:rPr>
          <w:rFonts w:ascii="Times New Roman" w:hAnsi="Times New Roman" w:cs="Times New Roman"/>
          <w:sz w:val="24"/>
          <w:szCs w:val="24"/>
          <w:lang w:val="sr-Cyrl-RS"/>
        </w:rPr>
      </w:pPr>
    </w:p>
    <w:p w:rsidR="00594AA4" w:rsidRPr="004B38B4" w:rsidRDefault="00594AA4" w:rsidP="00594AA4">
      <w:pPr>
        <w:spacing w:after="0" w:line="240" w:lineRule="auto"/>
        <w:jc w:val="both"/>
        <w:rPr>
          <w:rFonts w:ascii="Times New Roman" w:hAnsi="Times New Roman" w:cs="Times New Roman"/>
          <w:sz w:val="24"/>
          <w:szCs w:val="24"/>
          <w:lang w:val="sr-Cyrl-RS"/>
        </w:rPr>
      </w:pPr>
    </w:p>
    <w:p w:rsidR="00594AA4" w:rsidRPr="004B38B4" w:rsidRDefault="00594AA4" w:rsidP="00594AA4">
      <w:pPr>
        <w:spacing w:after="0" w:line="240" w:lineRule="auto"/>
        <w:jc w:val="both"/>
        <w:rPr>
          <w:rFonts w:ascii="Times New Roman" w:hAnsi="Times New Roman" w:cs="Times New Roman"/>
          <w:sz w:val="24"/>
          <w:szCs w:val="24"/>
          <w:lang w:val="sr-Cyrl-RS"/>
        </w:rPr>
      </w:pPr>
      <w:r w:rsidRPr="004B38B4">
        <w:rPr>
          <w:rFonts w:ascii="Times New Roman" w:hAnsi="Times New Roman" w:cs="Times New Roman"/>
          <w:b/>
          <w:sz w:val="24"/>
          <w:szCs w:val="24"/>
          <w:lang w:val="sr-Cyrl-RS"/>
        </w:rPr>
        <w:t>Табела 1.</w:t>
      </w:r>
      <w:r w:rsidRPr="004B38B4">
        <w:rPr>
          <w:rFonts w:ascii="Times New Roman" w:hAnsi="Times New Roman" w:cs="Times New Roman"/>
          <w:sz w:val="24"/>
          <w:szCs w:val="24"/>
          <w:lang w:val="sr-Cyrl-RS"/>
        </w:rPr>
        <w:t xml:space="preserve"> Морталитет од малигних тумора према полу у Републици Србији, 2016. година</w:t>
      </w:r>
    </w:p>
    <w:p w:rsidR="00594AA4" w:rsidRPr="004B38B4" w:rsidRDefault="00594AA4" w:rsidP="00594AA4">
      <w:pPr>
        <w:spacing w:after="0" w:line="240" w:lineRule="auto"/>
        <w:jc w:val="both"/>
        <w:rPr>
          <w:rFonts w:ascii="Times New Roman" w:hAnsi="Times New Roman" w:cs="Times New Roman"/>
          <w:sz w:val="24"/>
          <w:szCs w:val="24"/>
          <w:lang w:val="sr-Cyrl-RS"/>
        </w:rPr>
      </w:pPr>
      <w:r w:rsidRPr="004B38B4">
        <w:rPr>
          <w:rFonts w:ascii="Times New Roman" w:hAnsi="Times New Roman" w:cs="Times New Roman"/>
          <w:sz w:val="24"/>
          <w:szCs w:val="24"/>
          <w:lang w:val="sr-Cyrl-RS"/>
        </w:rPr>
        <w:t>Сви малигни тумори (</w:t>
      </w:r>
      <w:r w:rsidRPr="004B38B4">
        <w:rPr>
          <w:rFonts w:ascii="Times New Roman" w:hAnsi="Times New Roman" w:cs="Times New Roman"/>
          <w:sz w:val="24"/>
          <w:szCs w:val="24"/>
        </w:rPr>
        <w:t>C</w:t>
      </w:r>
      <w:r w:rsidRPr="004B38B4">
        <w:rPr>
          <w:rFonts w:ascii="Times New Roman" w:hAnsi="Times New Roman" w:cs="Times New Roman"/>
          <w:sz w:val="24"/>
          <w:szCs w:val="24"/>
          <w:lang w:val="sr-Cyrl-RS"/>
        </w:rPr>
        <w:t>00-</w:t>
      </w:r>
      <w:r w:rsidRPr="004B38B4">
        <w:rPr>
          <w:rFonts w:ascii="Times New Roman" w:hAnsi="Times New Roman" w:cs="Times New Roman"/>
          <w:sz w:val="24"/>
          <w:szCs w:val="24"/>
        </w:rPr>
        <w:t>C</w:t>
      </w:r>
      <w:r w:rsidRPr="004B38B4">
        <w:rPr>
          <w:rFonts w:ascii="Times New Roman" w:hAnsi="Times New Roman" w:cs="Times New Roman"/>
          <w:sz w:val="24"/>
          <w:szCs w:val="24"/>
          <w:lang w:val="sr-Cyrl-RS"/>
        </w:rPr>
        <w:t>97)</w:t>
      </w:r>
      <w:r w:rsidRPr="004B38B4">
        <w:rPr>
          <w:rStyle w:val="FootnoteReference"/>
          <w:rFonts w:ascii="Times New Roman" w:hAnsi="Times New Roman" w:cs="Times New Roman"/>
          <w:sz w:val="24"/>
          <w:szCs w:val="24"/>
        </w:rPr>
        <w:footnoteReference w:id="7"/>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1"/>
        <w:gridCol w:w="2321"/>
        <w:gridCol w:w="2322"/>
        <w:gridCol w:w="2322"/>
      </w:tblGrid>
      <w:tr w:rsidR="00594AA4" w:rsidRPr="004B38B4" w:rsidTr="00E04EA0">
        <w:tc>
          <w:tcPr>
            <w:tcW w:w="2321" w:type="dxa"/>
          </w:tcPr>
          <w:p w:rsidR="00594AA4" w:rsidRPr="004B38B4" w:rsidRDefault="00594AA4" w:rsidP="00E04EA0">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 xml:space="preserve">Пол  </w:t>
            </w:r>
          </w:p>
        </w:tc>
        <w:tc>
          <w:tcPr>
            <w:tcW w:w="2321" w:type="dxa"/>
          </w:tcPr>
          <w:p w:rsidR="00594AA4" w:rsidRPr="004B38B4" w:rsidRDefault="00594AA4" w:rsidP="00E04EA0">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Мушкарци</w:t>
            </w:r>
          </w:p>
        </w:tc>
        <w:tc>
          <w:tcPr>
            <w:tcW w:w="2322" w:type="dxa"/>
          </w:tcPr>
          <w:p w:rsidR="00594AA4" w:rsidRPr="004B38B4" w:rsidRDefault="00594AA4" w:rsidP="00E04EA0">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Жене</w:t>
            </w:r>
          </w:p>
        </w:tc>
        <w:tc>
          <w:tcPr>
            <w:tcW w:w="2322" w:type="dxa"/>
          </w:tcPr>
          <w:p w:rsidR="00594AA4" w:rsidRPr="004B38B4" w:rsidRDefault="00594AA4" w:rsidP="00E04EA0">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Укупно</w:t>
            </w:r>
          </w:p>
        </w:tc>
      </w:tr>
      <w:tr w:rsidR="00594AA4" w:rsidRPr="004B38B4" w:rsidTr="00E04EA0">
        <w:tc>
          <w:tcPr>
            <w:tcW w:w="2321" w:type="dxa"/>
          </w:tcPr>
          <w:p w:rsidR="00594AA4" w:rsidRPr="004B38B4" w:rsidRDefault="00594AA4" w:rsidP="00E04EA0">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Број умрлих</w:t>
            </w:r>
          </w:p>
        </w:tc>
        <w:tc>
          <w:tcPr>
            <w:tcW w:w="2321" w:type="dxa"/>
          </w:tcPr>
          <w:p w:rsidR="00594AA4" w:rsidRPr="004B38B4" w:rsidRDefault="00594AA4" w:rsidP="00E04EA0">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12.253</w:t>
            </w:r>
          </w:p>
        </w:tc>
        <w:tc>
          <w:tcPr>
            <w:tcW w:w="2322" w:type="dxa"/>
          </w:tcPr>
          <w:p w:rsidR="00594AA4" w:rsidRPr="004B38B4" w:rsidRDefault="00594AA4" w:rsidP="00E04EA0">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9.273</w:t>
            </w:r>
          </w:p>
        </w:tc>
        <w:tc>
          <w:tcPr>
            <w:tcW w:w="2322" w:type="dxa"/>
          </w:tcPr>
          <w:p w:rsidR="00594AA4" w:rsidRPr="004B38B4" w:rsidRDefault="00594AA4" w:rsidP="00E04EA0">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21.526</w:t>
            </w:r>
          </w:p>
        </w:tc>
      </w:tr>
      <w:tr w:rsidR="00594AA4" w:rsidRPr="004B38B4" w:rsidTr="00E04EA0">
        <w:tc>
          <w:tcPr>
            <w:tcW w:w="2321" w:type="dxa"/>
          </w:tcPr>
          <w:p w:rsidR="00594AA4" w:rsidRPr="004B38B4" w:rsidRDefault="00594AA4" w:rsidP="00E04EA0">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Морталитет*</w:t>
            </w:r>
          </w:p>
        </w:tc>
        <w:tc>
          <w:tcPr>
            <w:tcW w:w="2321" w:type="dxa"/>
          </w:tcPr>
          <w:p w:rsidR="00594AA4" w:rsidRPr="004B38B4" w:rsidRDefault="00594AA4" w:rsidP="00E04EA0">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356,4</w:t>
            </w:r>
          </w:p>
        </w:tc>
        <w:tc>
          <w:tcPr>
            <w:tcW w:w="2322" w:type="dxa"/>
          </w:tcPr>
          <w:p w:rsidR="00594AA4" w:rsidRPr="004B38B4" w:rsidRDefault="00594AA4" w:rsidP="00E04EA0">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256,1</w:t>
            </w:r>
          </w:p>
        </w:tc>
        <w:tc>
          <w:tcPr>
            <w:tcW w:w="2322" w:type="dxa"/>
          </w:tcPr>
          <w:p w:rsidR="00594AA4" w:rsidRPr="004B38B4" w:rsidRDefault="00594AA4" w:rsidP="00E04EA0">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305,0</w:t>
            </w:r>
          </w:p>
        </w:tc>
      </w:tr>
      <w:tr w:rsidR="00594AA4" w:rsidRPr="004B38B4" w:rsidTr="00E04EA0">
        <w:tc>
          <w:tcPr>
            <w:tcW w:w="2321" w:type="dxa"/>
          </w:tcPr>
          <w:p w:rsidR="00594AA4" w:rsidRPr="004B38B4" w:rsidRDefault="00594AA4" w:rsidP="00E04EA0">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Станд. морталитет**</w:t>
            </w:r>
          </w:p>
        </w:tc>
        <w:tc>
          <w:tcPr>
            <w:tcW w:w="2321" w:type="dxa"/>
          </w:tcPr>
          <w:p w:rsidR="00594AA4" w:rsidRPr="004B38B4" w:rsidRDefault="00594AA4" w:rsidP="00E04EA0">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250,9</w:t>
            </w:r>
          </w:p>
        </w:tc>
        <w:tc>
          <w:tcPr>
            <w:tcW w:w="2322" w:type="dxa"/>
          </w:tcPr>
          <w:p w:rsidR="00594AA4" w:rsidRPr="004B38B4" w:rsidRDefault="00594AA4" w:rsidP="00E04EA0">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157,8</w:t>
            </w:r>
          </w:p>
        </w:tc>
        <w:tc>
          <w:tcPr>
            <w:tcW w:w="2322" w:type="dxa"/>
          </w:tcPr>
          <w:p w:rsidR="00594AA4" w:rsidRPr="004B38B4" w:rsidRDefault="00594AA4" w:rsidP="00E04EA0">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198,5</w:t>
            </w:r>
          </w:p>
        </w:tc>
      </w:tr>
    </w:tbl>
    <w:p w:rsidR="00594AA4" w:rsidRPr="004B38B4" w:rsidRDefault="00594AA4" w:rsidP="00594AA4">
      <w:pPr>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 На 100.000 становника. ** Прем</w:t>
      </w:r>
      <w:r w:rsidR="00BF5A81" w:rsidRPr="004B38B4">
        <w:rPr>
          <w:rFonts w:ascii="Times New Roman" w:hAnsi="Times New Roman" w:cs="Times New Roman"/>
          <w:sz w:val="24"/>
          <w:szCs w:val="24"/>
        </w:rPr>
        <w:t>а стандардној популацији Европе</w:t>
      </w:r>
    </w:p>
    <w:p w:rsidR="00594AA4" w:rsidRPr="004B38B4" w:rsidRDefault="00594AA4" w:rsidP="00594AA4">
      <w:pPr>
        <w:spacing w:after="0" w:line="240" w:lineRule="auto"/>
        <w:jc w:val="both"/>
        <w:rPr>
          <w:rFonts w:ascii="Times New Roman" w:hAnsi="Times New Roman" w:cs="Times New Roman"/>
          <w:sz w:val="24"/>
          <w:szCs w:val="24"/>
        </w:rPr>
      </w:pPr>
    </w:p>
    <w:p w:rsidR="00A32E79" w:rsidRPr="004B38B4" w:rsidRDefault="00A32E79" w:rsidP="00594AA4">
      <w:pPr>
        <w:spacing w:after="0" w:line="240" w:lineRule="auto"/>
        <w:jc w:val="both"/>
        <w:rPr>
          <w:rFonts w:ascii="Times New Roman" w:hAnsi="Times New Roman" w:cs="Times New Roman"/>
          <w:b/>
          <w:sz w:val="24"/>
          <w:szCs w:val="24"/>
        </w:rPr>
      </w:pPr>
    </w:p>
    <w:p w:rsidR="00594AA4" w:rsidRPr="004B38B4" w:rsidRDefault="00594AA4" w:rsidP="00594AA4">
      <w:pPr>
        <w:spacing w:after="0" w:line="240" w:lineRule="auto"/>
        <w:jc w:val="both"/>
        <w:rPr>
          <w:rFonts w:ascii="Times New Roman" w:hAnsi="Times New Roman" w:cs="Times New Roman"/>
          <w:sz w:val="24"/>
          <w:szCs w:val="24"/>
        </w:rPr>
      </w:pPr>
      <w:r w:rsidRPr="004B38B4">
        <w:rPr>
          <w:rFonts w:ascii="Times New Roman" w:hAnsi="Times New Roman" w:cs="Times New Roman"/>
          <w:b/>
          <w:sz w:val="24"/>
          <w:szCs w:val="24"/>
        </w:rPr>
        <w:t>Табела 2.</w:t>
      </w:r>
      <w:r w:rsidRPr="004B38B4">
        <w:rPr>
          <w:rFonts w:ascii="Times New Roman" w:hAnsi="Times New Roman" w:cs="Times New Roman"/>
          <w:sz w:val="24"/>
          <w:szCs w:val="24"/>
        </w:rPr>
        <w:t xml:space="preserve"> </w:t>
      </w:r>
      <w:r w:rsidR="005B774A" w:rsidRPr="004B38B4">
        <w:rPr>
          <w:rFonts w:ascii="Times New Roman" w:hAnsi="Times New Roman" w:cs="Times New Roman"/>
          <w:sz w:val="24"/>
          <w:szCs w:val="24"/>
        </w:rPr>
        <w:t>С</w:t>
      </w:r>
      <w:r w:rsidR="007A7B5C" w:rsidRPr="004B38B4">
        <w:rPr>
          <w:rFonts w:ascii="Times New Roman" w:hAnsi="Times New Roman" w:cs="Times New Roman"/>
          <w:sz w:val="24"/>
          <w:szCs w:val="24"/>
        </w:rPr>
        <w:t>тандардизоване с</w:t>
      </w:r>
      <w:r w:rsidR="005B774A" w:rsidRPr="004B38B4">
        <w:rPr>
          <w:rFonts w:ascii="Times New Roman" w:hAnsi="Times New Roman" w:cs="Times New Roman"/>
          <w:sz w:val="24"/>
          <w:szCs w:val="24"/>
        </w:rPr>
        <w:t>топ</w:t>
      </w:r>
      <w:r w:rsidR="007A7B5C" w:rsidRPr="004B38B4">
        <w:rPr>
          <w:rFonts w:ascii="Times New Roman" w:hAnsi="Times New Roman" w:cs="Times New Roman"/>
          <w:sz w:val="24"/>
          <w:szCs w:val="24"/>
        </w:rPr>
        <w:t xml:space="preserve">е </w:t>
      </w:r>
      <w:r w:rsidRPr="004B38B4">
        <w:rPr>
          <w:rFonts w:ascii="Times New Roman" w:hAnsi="Times New Roman" w:cs="Times New Roman"/>
          <w:sz w:val="24"/>
          <w:szCs w:val="24"/>
        </w:rPr>
        <w:t>морталитета од малигних тумора 2006. и 2016.године</w:t>
      </w:r>
      <w:r w:rsidRPr="004B38B4">
        <w:rPr>
          <w:rStyle w:val="FootnoteReference"/>
          <w:rFonts w:ascii="Times New Roman" w:hAnsi="Times New Roman" w:cs="Times New Roman"/>
          <w:sz w:val="24"/>
          <w:szCs w:val="24"/>
        </w:rPr>
        <w:footnoteReference w:id="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1701"/>
        <w:gridCol w:w="1843"/>
        <w:gridCol w:w="2119"/>
      </w:tblGrid>
      <w:tr w:rsidR="00594AA4" w:rsidRPr="004B38B4" w:rsidTr="00E04EA0">
        <w:tc>
          <w:tcPr>
            <w:tcW w:w="3397" w:type="dxa"/>
          </w:tcPr>
          <w:p w:rsidR="00594AA4" w:rsidRPr="004B38B4" w:rsidRDefault="00594AA4" w:rsidP="00E04EA0">
            <w:pPr>
              <w:spacing w:after="0" w:line="240" w:lineRule="auto"/>
              <w:rPr>
                <w:rFonts w:ascii="Times New Roman" w:hAnsi="Times New Roman" w:cs="Times New Roman"/>
                <w:sz w:val="24"/>
                <w:szCs w:val="24"/>
              </w:rPr>
            </w:pPr>
          </w:p>
        </w:tc>
        <w:tc>
          <w:tcPr>
            <w:tcW w:w="1701" w:type="dxa"/>
          </w:tcPr>
          <w:p w:rsidR="00594AA4" w:rsidRPr="004B38B4" w:rsidRDefault="00594AA4" w:rsidP="00E04EA0">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2006</w:t>
            </w:r>
          </w:p>
        </w:tc>
        <w:tc>
          <w:tcPr>
            <w:tcW w:w="1843" w:type="dxa"/>
          </w:tcPr>
          <w:p w:rsidR="00594AA4" w:rsidRPr="004B38B4" w:rsidRDefault="00594AA4" w:rsidP="00E04EA0">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2016</w:t>
            </w:r>
          </w:p>
        </w:tc>
        <w:tc>
          <w:tcPr>
            <w:tcW w:w="2119" w:type="dxa"/>
          </w:tcPr>
          <w:p w:rsidR="00594AA4" w:rsidRPr="004B38B4" w:rsidRDefault="00594AA4" w:rsidP="00E04EA0">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Проценат промене</w:t>
            </w:r>
          </w:p>
        </w:tc>
      </w:tr>
      <w:tr w:rsidR="00594AA4" w:rsidRPr="004B38B4" w:rsidTr="00E04EA0">
        <w:tc>
          <w:tcPr>
            <w:tcW w:w="3397" w:type="dxa"/>
          </w:tcPr>
          <w:p w:rsidR="00594AA4" w:rsidRPr="004B38B4" w:rsidRDefault="00594AA4" w:rsidP="00E04EA0">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Број умрлих</w:t>
            </w:r>
          </w:p>
        </w:tc>
        <w:tc>
          <w:tcPr>
            <w:tcW w:w="1701" w:type="dxa"/>
          </w:tcPr>
          <w:p w:rsidR="00594AA4" w:rsidRPr="004B38B4" w:rsidRDefault="00594AA4" w:rsidP="00E04EA0">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20.217</w:t>
            </w:r>
          </w:p>
        </w:tc>
        <w:tc>
          <w:tcPr>
            <w:tcW w:w="1843" w:type="dxa"/>
          </w:tcPr>
          <w:p w:rsidR="00594AA4" w:rsidRPr="004B38B4" w:rsidRDefault="00594AA4" w:rsidP="00E04EA0">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21.526</w:t>
            </w:r>
          </w:p>
        </w:tc>
        <w:tc>
          <w:tcPr>
            <w:tcW w:w="2119" w:type="dxa"/>
          </w:tcPr>
          <w:p w:rsidR="00594AA4" w:rsidRPr="004B38B4" w:rsidRDefault="00594AA4" w:rsidP="00E04EA0">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+ 6,5</w:t>
            </w:r>
          </w:p>
        </w:tc>
      </w:tr>
      <w:tr w:rsidR="00594AA4" w:rsidRPr="004B38B4" w:rsidTr="00E04EA0">
        <w:tc>
          <w:tcPr>
            <w:tcW w:w="3397" w:type="dxa"/>
          </w:tcPr>
          <w:p w:rsidR="00594AA4" w:rsidRPr="004B38B4" w:rsidRDefault="004277AA" w:rsidP="004277AA">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Мушкарци</w:t>
            </w:r>
            <w:r w:rsidR="00594AA4" w:rsidRPr="004B38B4">
              <w:rPr>
                <w:rFonts w:ascii="Times New Roman" w:hAnsi="Times New Roman" w:cs="Times New Roman"/>
                <w:sz w:val="24"/>
                <w:szCs w:val="24"/>
              </w:rPr>
              <w:t>*,**</w:t>
            </w:r>
          </w:p>
        </w:tc>
        <w:tc>
          <w:tcPr>
            <w:tcW w:w="1701" w:type="dxa"/>
          </w:tcPr>
          <w:p w:rsidR="00594AA4" w:rsidRPr="004B38B4" w:rsidRDefault="00594AA4" w:rsidP="00E04EA0">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257,8</w:t>
            </w:r>
          </w:p>
        </w:tc>
        <w:tc>
          <w:tcPr>
            <w:tcW w:w="1843" w:type="dxa"/>
          </w:tcPr>
          <w:p w:rsidR="00594AA4" w:rsidRPr="004B38B4" w:rsidRDefault="00594AA4" w:rsidP="00E04EA0">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250,9</w:t>
            </w:r>
          </w:p>
        </w:tc>
        <w:tc>
          <w:tcPr>
            <w:tcW w:w="2119" w:type="dxa"/>
          </w:tcPr>
          <w:p w:rsidR="00594AA4" w:rsidRPr="004B38B4" w:rsidRDefault="00594AA4" w:rsidP="00E04EA0">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-2,7</w:t>
            </w:r>
          </w:p>
        </w:tc>
      </w:tr>
      <w:tr w:rsidR="00594AA4" w:rsidRPr="004B38B4" w:rsidTr="00E04EA0">
        <w:tc>
          <w:tcPr>
            <w:tcW w:w="3397" w:type="dxa"/>
          </w:tcPr>
          <w:p w:rsidR="00594AA4" w:rsidRPr="004B38B4" w:rsidRDefault="002A1E84" w:rsidP="00E04EA0">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Ж</w:t>
            </w:r>
            <w:r w:rsidR="00594AA4" w:rsidRPr="004B38B4">
              <w:rPr>
                <w:rFonts w:ascii="Times New Roman" w:hAnsi="Times New Roman" w:cs="Times New Roman"/>
                <w:sz w:val="24"/>
                <w:szCs w:val="24"/>
              </w:rPr>
              <w:t>ене *,**</w:t>
            </w:r>
          </w:p>
        </w:tc>
        <w:tc>
          <w:tcPr>
            <w:tcW w:w="1701" w:type="dxa"/>
          </w:tcPr>
          <w:p w:rsidR="00594AA4" w:rsidRPr="004B38B4" w:rsidRDefault="00594AA4" w:rsidP="00E04EA0">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159,0</w:t>
            </w:r>
          </w:p>
        </w:tc>
        <w:tc>
          <w:tcPr>
            <w:tcW w:w="1843" w:type="dxa"/>
          </w:tcPr>
          <w:p w:rsidR="00594AA4" w:rsidRPr="004B38B4" w:rsidRDefault="00594AA4" w:rsidP="00E04EA0">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157,8</w:t>
            </w:r>
          </w:p>
        </w:tc>
        <w:tc>
          <w:tcPr>
            <w:tcW w:w="2119" w:type="dxa"/>
          </w:tcPr>
          <w:p w:rsidR="00594AA4" w:rsidRPr="004B38B4" w:rsidRDefault="00594AA4" w:rsidP="00E04EA0">
            <w:pPr>
              <w:spacing w:after="0" w:line="240" w:lineRule="auto"/>
              <w:ind w:left="720"/>
              <w:jc w:val="right"/>
              <w:rPr>
                <w:rFonts w:ascii="Times New Roman" w:hAnsi="Times New Roman" w:cs="Times New Roman"/>
                <w:sz w:val="24"/>
                <w:szCs w:val="24"/>
              </w:rPr>
            </w:pPr>
            <w:r w:rsidRPr="004B38B4">
              <w:rPr>
                <w:rFonts w:ascii="Times New Roman" w:hAnsi="Times New Roman" w:cs="Times New Roman"/>
                <w:sz w:val="24"/>
                <w:szCs w:val="24"/>
              </w:rPr>
              <w:t>-0,8</w:t>
            </w:r>
          </w:p>
        </w:tc>
      </w:tr>
      <w:tr w:rsidR="00594AA4" w:rsidRPr="004B38B4" w:rsidTr="00E04EA0">
        <w:tc>
          <w:tcPr>
            <w:tcW w:w="9060" w:type="dxa"/>
            <w:gridSpan w:val="4"/>
          </w:tcPr>
          <w:p w:rsidR="00594AA4" w:rsidRPr="004B38B4" w:rsidRDefault="00594AA4" w:rsidP="00E04EA0">
            <w:pPr>
              <w:spacing w:after="0" w:line="240" w:lineRule="auto"/>
              <w:jc w:val="right"/>
              <w:rPr>
                <w:rFonts w:ascii="Times New Roman" w:hAnsi="Times New Roman" w:cs="Times New Roman"/>
                <w:sz w:val="24"/>
                <w:szCs w:val="24"/>
              </w:rPr>
            </w:pPr>
          </w:p>
        </w:tc>
      </w:tr>
      <w:tr w:rsidR="00594AA4" w:rsidRPr="004B38B4" w:rsidTr="00E04EA0">
        <w:tc>
          <w:tcPr>
            <w:tcW w:w="9060" w:type="dxa"/>
            <w:gridSpan w:val="4"/>
          </w:tcPr>
          <w:p w:rsidR="00594AA4" w:rsidRPr="004B38B4" w:rsidRDefault="007A7B5C" w:rsidP="00BA7456">
            <w:pPr>
              <w:spacing w:after="0" w:line="240" w:lineRule="auto"/>
              <w:rPr>
                <w:rFonts w:ascii="Times New Roman" w:hAnsi="Times New Roman" w:cs="Times New Roman"/>
                <w:b/>
                <w:sz w:val="24"/>
                <w:szCs w:val="24"/>
              </w:rPr>
            </w:pPr>
            <w:r w:rsidRPr="004B38B4">
              <w:rPr>
                <w:rFonts w:ascii="Times New Roman" w:hAnsi="Times New Roman" w:cs="Times New Roman"/>
                <w:b/>
                <w:sz w:val="24"/>
                <w:szCs w:val="24"/>
              </w:rPr>
              <w:t>С</w:t>
            </w:r>
            <w:r w:rsidR="00594AA4" w:rsidRPr="004B38B4">
              <w:rPr>
                <w:rFonts w:ascii="Times New Roman" w:hAnsi="Times New Roman" w:cs="Times New Roman"/>
                <w:b/>
                <w:sz w:val="24"/>
                <w:szCs w:val="24"/>
              </w:rPr>
              <w:t>тандардизован</w:t>
            </w:r>
            <w:r w:rsidRPr="004B38B4">
              <w:rPr>
                <w:rFonts w:ascii="Times New Roman" w:hAnsi="Times New Roman" w:cs="Times New Roman"/>
                <w:b/>
                <w:sz w:val="24"/>
                <w:szCs w:val="24"/>
              </w:rPr>
              <w:t xml:space="preserve">е стопе </w:t>
            </w:r>
            <w:r w:rsidR="00594AA4" w:rsidRPr="004B38B4">
              <w:rPr>
                <w:rFonts w:ascii="Times New Roman" w:hAnsi="Times New Roman" w:cs="Times New Roman"/>
                <w:b/>
                <w:sz w:val="24"/>
                <w:szCs w:val="24"/>
              </w:rPr>
              <w:t xml:space="preserve">морталитета </w:t>
            </w:r>
            <w:r w:rsidR="007622B8" w:rsidRPr="004B38B4">
              <w:rPr>
                <w:rFonts w:ascii="Times New Roman" w:hAnsi="Times New Roman" w:cs="Times New Roman"/>
                <w:b/>
                <w:sz w:val="24"/>
                <w:szCs w:val="24"/>
              </w:rPr>
              <w:t>код најчешћих тумора</w:t>
            </w:r>
            <w:r w:rsidR="007D39D6" w:rsidRPr="004B38B4">
              <w:rPr>
                <w:rFonts w:ascii="Times New Roman" w:hAnsi="Times New Roman" w:cs="Times New Roman"/>
                <w:b/>
                <w:sz w:val="24"/>
                <w:szCs w:val="24"/>
              </w:rPr>
              <w:t xml:space="preserve"> у популацији мушкараца</w:t>
            </w:r>
          </w:p>
        </w:tc>
      </w:tr>
      <w:tr w:rsidR="00594AA4" w:rsidRPr="004B38B4" w:rsidTr="00E04EA0">
        <w:tc>
          <w:tcPr>
            <w:tcW w:w="3397" w:type="dxa"/>
          </w:tcPr>
          <w:p w:rsidR="00594AA4" w:rsidRPr="004B38B4" w:rsidRDefault="00533756" w:rsidP="00533756">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Карцином</w:t>
            </w:r>
            <w:r w:rsidR="00594AA4" w:rsidRPr="004B38B4">
              <w:rPr>
                <w:rFonts w:ascii="Times New Roman" w:hAnsi="Times New Roman" w:cs="Times New Roman"/>
                <w:sz w:val="24"/>
                <w:szCs w:val="24"/>
              </w:rPr>
              <w:t xml:space="preserve"> плућа *,**</w:t>
            </w:r>
          </w:p>
        </w:tc>
        <w:tc>
          <w:tcPr>
            <w:tcW w:w="1701" w:type="dxa"/>
          </w:tcPr>
          <w:p w:rsidR="00594AA4" w:rsidRPr="004B38B4" w:rsidRDefault="00594AA4" w:rsidP="00E04EA0">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83,9</w:t>
            </w:r>
          </w:p>
        </w:tc>
        <w:tc>
          <w:tcPr>
            <w:tcW w:w="1843" w:type="dxa"/>
          </w:tcPr>
          <w:p w:rsidR="00594AA4" w:rsidRPr="004B38B4" w:rsidRDefault="00594AA4" w:rsidP="00E04EA0">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79,6</w:t>
            </w:r>
          </w:p>
        </w:tc>
        <w:tc>
          <w:tcPr>
            <w:tcW w:w="2119" w:type="dxa"/>
          </w:tcPr>
          <w:p w:rsidR="00594AA4" w:rsidRPr="004B38B4" w:rsidRDefault="00594AA4" w:rsidP="00E04EA0">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-5,4</w:t>
            </w:r>
          </w:p>
        </w:tc>
      </w:tr>
      <w:tr w:rsidR="003A4373" w:rsidRPr="004B38B4" w:rsidTr="00E04EA0">
        <w:tc>
          <w:tcPr>
            <w:tcW w:w="3397" w:type="dxa"/>
          </w:tcPr>
          <w:p w:rsidR="003A4373" w:rsidRPr="004B38B4" w:rsidRDefault="003A4373" w:rsidP="002A1E84">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Карцином желуца *,**</w:t>
            </w:r>
          </w:p>
        </w:tc>
        <w:tc>
          <w:tcPr>
            <w:tcW w:w="1701" w:type="dxa"/>
          </w:tcPr>
          <w:p w:rsidR="003A4373" w:rsidRPr="004B38B4" w:rsidRDefault="003A4373" w:rsidP="00E04EA0">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14,7</w:t>
            </w:r>
          </w:p>
        </w:tc>
        <w:tc>
          <w:tcPr>
            <w:tcW w:w="1843" w:type="dxa"/>
          </w:tcPr>
          <w:p w:rsidR="003A4373" w:rsidRPr="004B38B4" w:rsidRDefault="003A4373" w:rsidP="00E04EA0">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12,9</w:t>
            </w:r>
          </w:p>
        </w:tc>
        <w:tc>
          <w:tcPr>
            <w:tcW w:w="2119" w:type="dxa"/>
          </w:tcPr>
          <w:p w:rsidR="003A4373" w:rsidRPr="004B38B4" w:rsidRDefault="003A4373" w:rsidP="00E04EA0">
            <w:pPr>
              <w:spacing w:after="0" w:line="240" w:lineRule="auto"/>
              <w:jc w:val="right"/>
              <w:rPr>
                <w:rFonts w:ascii="Times New Roman" w:hAnsi="Times New Roman" w:cs="Times New Roman"/>
                <w:sz w:val="24"/>
                <w:szCs w:val="24"/>
              </w:rPr>
            </w:pPr>
            <w:r w:rsidRPr="004B38B4">
              <w:rPr>
                <w:rFonts w:ascii="Times New Roman" w:eastAsia="Times New Roman" w:hAnsi="Times New Roman" w:cs="Times New Roman"/>
                <w:sz w:val="24"/>
                <w:szCs w:val="24"/>
                <w:lang w:val="en-GB"/>
              </w:rPr>
              <w:t xml:space="preserve">-12.2 </w:t>
            </w:r>
            <w:r w:rsidRPr="004B38B4" w:rsidDel="006D4845">
              <w:rPr>
                <w:rFonts w:ascii="Times New Roman" w:eastAsia="Times New Roman" w:hAnsi="Times New Roman" w:cs="Times New Roman"/>
                <w:sz w:val="24"/>
                <w:szCs w:val="24"/>
                <w:lang w:val="en-GB"/>
              </w:rPr>
              <w:t xml:space="preserve"> </w:t>
            </w:r>
          </w:p>
        </w:tc>
      </w:tr>
      <w:tr w:rsidR="003A4373" w:rsidRPr="004B38B4" w:rsidTr="00E04EA0">
        <w:tc>
          <w:tcPr>
            <w:tcW w:w="3397" w:type="dxa"/>
          </w:tcPr>
          <w:p w:rsidR="003A4373" w:rsidRPr="004B38B4" w:rsidRDefault="003A4373" w:rsidP="00E04EA0">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Карцином дебелог црева и ректума *,**</w:t>
            </w:r>
          </w:p>
        </w:tc>
        <w:tc>
          <w:tcPr>
            <w:tcW w:w="1701" w:type="dxa"/>
          </w:tcPr>
          <w:p w:rsidR="003A4373" w:rsidRPr="004B38B4" w:rsidRDefault="003A4373" w:rsidP="00E04EA0">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29,7</w:t>
            </w:r>
          </w:p>
        </w:tc>
        <w:tc>
          <w:tcPr>
            <w:tcW w:w="1843" w:type="dxa"/>
          </w:tcPr>
          <w:p w:rsidR="003A4373" w:rsidRPr="004B38B4" w:rsidRDefault="003A4373" w:rsidP="00E04EA0">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32,3</w:t>
            </w:r>
          </w:p>
        </w:tc>
        <w:tc>
          <w:tcPr>
            <w:tcW w:w="2119" w:type="dxa"/>
          </w:tcPr>
          <w:p w:rsidR="003A4373" w:rsidRPr="004B38B4" w:rsidRDefault="003A4373" w:rsidP="00E04EA0">
            <w:pPr>
              <w:spacing w:after="0" w:line="240" w:lineRule="auto"/>
              <w:jc w:val="right"/>
              <w:rPr>
                <w:rFonts w:ascii="Times New Roman" w:hAnsi="Times New Roman" w:cs="Times New Roman"/>
                <w:sz w:val="24"/>
                <w:szCs w:val="24"/>
              </w:rPr>
            </w:pPr>
            <w:r w:rsidRPr="004B38B4">
              <w:rPr>
                <w:rFonts w:ascii="Times New Roman" w:eastAsia="Times New Roman" w:hAnsi="Times New Roman" w:cs="Times New Roman"/>
                <w:sz w:val="24"/>
                <w:szCs w:val="24"/>
                <w:lang w:val="en-GB"/>
              </w:rPr>
              <w:t>+ 8.7</w:t>
            </w:r>
          </w:p>
        </w:tc>
      </w:tr>
      <w:tr w:rsidR="003A4373" w:rsidRPr="004B38B4" w:rsidTr="00E04EA0">
        <w:tc>
          <w:tcPr>
            <w:tcW w:w="3397" w:type="dxa"/>
          </w:tcPr>
          <w:p w:rsidR="003A4373" w:rsidRPr="004B38B4" w:rsidRDefault="003A4373" w:rsidP="00E04EA0">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Карцином простате *,**</w:t>
            </w:r>
          </w:p>
        </w:tc>
        <w:tc>
          <w:tcPr>
            <w:tcW w:w="1701" w:type="dxa"/>
          </w:tcPr>
          <w:p w:rsidR="003A4373" w:rsidRPr="004B38B4" w:rsidRDefault="003A4373" w:rsidP="00E04EA0">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18,0</w:t>
            </w:r>
          </w:p>
        </w:tc>
        <w:tc>
          <w:tcPr>
            <w:tcW w:w="1843" w:type="dxa"/>
          </w:tcPr>
          <w:p w:rsidR="003A4373" w:rsidRPr="004B38B4" w:rsidRDefault="003A4373" w:rsidP="00E04EA0">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18,4</w:t>
            </w:r>
          </w:p>
        </w:tc>
        <w:tc>
          <w:tcPr>
            <w:tcW w:w="2119" w:type="dxa"/>
          </w:tcPr>
          <w:p w:rsidR="003A4373" w:rsidRPr="004B38B4" w:rsidRDefault="003A4373" w:rsidP="00E04EA0">
            <w:pPr>
              <w:spacing w:after="0" w:line="240" w:lineRule="auto"/>
              <w:jc w:val="right"/>
              <w:rPr>
                <w:rFonts w:ascii="Times New Roman" w:hAnsi="Times New Roman" w:cs="Times New Roman"/>
                <w:sz w:val="24"/>
                <w:szCs w:val="24"/>
              </w:rPr>
            </w:pPr>
            <w:r w:rsidRPr="004B38B4">
              <w:rPr>
                <w:rFonts w:ascii="Times New Roman" w:eastAsia="Times New Roman" w:hAnsi="Times New Roman" w:cs="Times New Roman"/>
                <w:sz w:val="24"/>
                <w:szCs w:val="24"/>
                <w:lang w:val="en-GB"/>
              </w:rPr>
              <w:t>+ 2.2</w:t>
            </w:r>
          </w:p>
        </w:tc>
      </w:tr>
      <w:tr w:rsidR="00594AA4" w:rsidRPr="004B38B4" w:rsidTr="00E04EA0">
        <w:tc>
          <w:tcPr>
            <w:tcW w:w="3397" w:type="dxa"/>
          </w:tcPr>
          <w:p w:rsidR="00594AA4" w:rsidRPr="004B38B4" w:rsidRDefault="00594AA4" w:rsidP="00E04EA0">
            <w:pPr>
              <w:spacing w:after="0" w:line="240" w:lineRule="auto"/>
              <w:rPr>
                <w:rFonts w:ascii="Times New Roman" w:hAnsi="Times New Roman" w:cs="Times New Roman"/>
                <w:sz w:val="24"/>
                <w:szCs w:val="24"/>
              </w:rPr>
            </w:pPr>
          </w:p>
        </w:tc>
        <w:tc>
          <w:tcPr>
            <w:tcW w:w="1701" w:type="dxa"/>
          </w:tcPr>
          <w:p w:rsidR="00594AA4" w:rsidRPr="004B38B4" w:rsidRDefault="00594AA4" w:rsidP="00E04EA0">
            <w:pPr>
              <w:spacing w:after="0" w:line="240" w:lineRule="auto"/>
              <w:jc w:val="right"/>
              <w:rPr>
                <w:rFonts w:ascii="Times New Roman" w:hAnsi="Times New Roman" w:cs="Times New Roman"/>
                <w:sz w:val="24"/>
                <w:szCs w:val="24"/>
              </w:rPr>
            </w:pPr>
          </w:p>
        </w:tc>
        <w:tc>
          <w:tcPr>
            <w:tcW w:w="1843" w:type="dxa"/>
          </w:tcPr>
          <w:p w:rsidR="00594AA4" w:rsidRPr="004B38B4" w:rsidRDefault="00594AA4" w:rsidP="00E04EA0">
            <w:pPr>
              <w:spacing w:after="0" w:line="240" w:lineRule="auto"/>
              <w:jc w:val="right"/>
              <w:rPr>
                <w:rFonts w:ascii="Times New Roman" w:hAnsi="Times New Roman" w:cs="Times New Roman"/>
                <w:sz w:val="24"/>
                <w:szCs w:val="24"/>
              </w:rPr>
            </w:pPr>
          </w:p>
        </w:tc>
        <w:tc>
          <w:tcPr>
            <w:tcW w:w="2119" w:type="dxa"/>
          </w:tcPr>
          <w:p w:rsidR="00594AA4" w:rsidRPr="004B38B4" w:rsidRDefault="00594AA4" w:rsidP="00E04EA0">
            <w:pPr>
              <w:spacing w:after="0" w:line="240" w:lineRule="auto"/>
              <w:jc w:val="right"/>
              <w:rPr>
                <w:rFonts w:ascii="Times New Roman" w:hAnsi="Times New Roman" w:cs="Times New Roman"/>
                <w:sz w:val="24"/>
                <w:szCs w:val="24"/>
              </w:rPr>
            </w:pPr>
          </w:p>
        </w:tc>
      </w:tr>
      <w:tr w:rsidR="002D5470" w:rsidRPr="004B38B4" w:rsidTr="00E04EA0">
        <w:tc>
          <w:tcPr>
            <w:tcW w:w="9060" w:type="dxa"/>
            <w:gridSpan w:val="4"/>
          </w:tcPr>
          <w:p w:rsidR="002D5470" w:rsidRPr="004B38B4" w:rsidRDefault="002D5470" w:rsidP="002D5470">
            <w:pPr>
              <w:spacing w:after="0" w:line="240" w:lineRule="auto"/>
              <w:rPr>
                <w:rFonts w:ascii="Times New Roman" w:hAnsi="Times New Roman" w:cs="Times New Roman"/>
                <w:sz w:val="24"/>
                <w:szCs w:val="24"/>
              </w:rPr>
            </w:pPr>
            <w:r w:rsidRPr="004B38B4">
              <w:rPr>
                <w:rFonts w:ascii="Times New Roman" w:hAnsi="Times New Roman" w:cs="Times New Roman"/>
                <w:b/>
                <w:sz w:val="24"/>
                <w:szCs w:val="24"/>
              </w:rPr>
              <w:t>Стандардизоване стопе морталитета код најчешћих тумора у популацији жена</w:t>
            </w:r>
          </w:p>
        </w:tc>
      </w:tr>
      <w:tr w:rsidR="003A4373" w:rsidRPr="004B38B4" w:rsidTr="00E04EA0">
        <w:tc>
          <w:tcPr>
            <w:tcW w:w="3397" w:type="dxa"/>
          </w:tcPr>
          <w:p w:rsidR="003A4373" w:rsidRPr="004B38B4" w:rsidRDefault="003A4373" w:rsidP="00E04EA0">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Карцином плућа *,**</w:t>
            </w:r>
          </w:p>
        </w:tc>
        <w:tc>
          <w:tcPr>
            <w:tcW w:w="1701" w:type="dxa"/>
          </w:tcPr>
          <w:p w:rsidR="003A4373" w:rsidRPr="004B38B4" w:rsidRDefault="003A4373" w:rsidP="00E04EA0">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20,3</w:t>
            </w:r>
          </w:p>
        </w:tc>
        <w:tc>
          <w:tcPr>
            <w:tcW w:w="1843" w:type="dxa"/>
          </w:tcPr>
          <w:p w:rsidR="003A4373" w:rsidRPr="004B38B4" w:rsidRDefault="003A4373" w:rsidP="00E04EA0">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27,0</w:t>
            </w:r>
          </w:p>
        </w:tc>
        <w:tc>
          <w:tcPr>
            <w:tcW w:w="2119" w:type="dxa"/>
          </w:tcPr>
          <w:p w:rsidR="003A4373" w:rsidRPr="004B38B4" w:rsidRDefault="003A4373" w:rsidP="00E04EA0">
            <w:pPr>
              <w:spacing w:after="0" w:line="240" w:lineRule="auto"/>
              <w:jc w:val="right"/>
              <w:rPr>
                <w:rFonts w:ascii="Times New Roman" w:hAnsi="Times New Roman" w:cs="Times New Roman"/>
                <w:sz w:val="24"/>
                <w:szCs w:val="24"/>
              </w:rPr>
            </w:pPr>
            <w:r w:rsidRPr="004B38B4">
              <w:rPr>
                <w:rFonts w:ascii="Times New Roman" w:eastAsia="Times New Roman" w:hAnsi="Times New Roman" w:cs="Times New Roman"/>
                <w:sz w:val="24"/>
                <w:szCs w:val="24"/>
                <w:lang w:val="en-GB"/>
              </w:rPr>
              <w:t>+ 33</w:t>
            </w:r>
          </w:p>
        </w:tc>
      </w:tr>
      <w:tr w:rsidR="003A4373" w:rsidRPr="004B38B4" w:rsidTr="00E04EA0">
        <w:tc>
          <w:tcPr>
            <w:tcW w:w="3397" w:type="dxa"/>
          </w:tcPr>
          <w:p w:rsidR="003A4373" w:rsidRPr="004B38B4" w:rsidRDefault="003A4373" w:rsidP="00397D93">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Карцином желуца *,**</w:t>
            </w:r>
          </w:p>
        </w:tc>
        <w:tc>
          <w:tcPr>
            <w:tcW w:w="1701" w:type="dxa"/>
          </w:tcPr>
          <w:p w:rsidR="003A4373" w:rsidRPr="004B38B4" w:rsidRDefault="003A4373" w:rsidP="00E04EA0">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6,7</w:t>
            </w:r>
          </w:p>
        </w:tc>
        <w:tc>
          <w:tcPr>
            <w:tcW w:w="1843" w:type="dxa"/>
          </w:tcPr>
          <w:p w:rsidR="003A4373" w:rsidRPr="004B38B4" w:rsidRDefault="003A4373" w:rsidP="00E04EA0">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5,4</w:t>
            </w:r>
          </w:p>
        </w:tc>
        <w:tc>
          <w:tcPr>
            <w:tcW w:w="2119" w:type="dxa"/>
          </w:tcPr>
          <w:p w:rsidR="003A4373" w:rsidRPr="004B38B4" w:rsidRDefault="003A4373" w:rsidP="00E04EA0">
            <w:pPr>
              <w:spacing w:after="0" w:line="240" w:lineRule="auto"/>
              <w:jc w:val="right"/>
              <w:rPr>
                <w:rFonts w:ascii="Times New Roman" w:hAnsi="Times New Roman" w:cs="Times New Roman"/>
                <w:sz w:val="24"/>
                <w:szCs w:val="24"/>
              </w:rPr>
            </w:pPr>
            <w:r w:rsidRPr="004B38B4">
              <w:rPr>
                <w:rFonts w:ascii="Times New Roman" w:eastAsia="Times New Roman" w:hAnsi="Times New Roman" w:cs="Times New Roman"/>
                <w:sz w:val="24"/>
                <w:szCs w:val="24"/>
                <w:lang w:val="en-GB"/>
              </w:rPr>
              <w:t>-19.4</w:t>
            </w:r>
          </w:p>
        </w:tc>
      </w:tr>
      <w:tr w:rsidR="003A4373" w:rsidRPr="004B38B4" w:rsidTr="00E04EA0">
        <w:tc>
          <w:tcPr>
            <w:tcW w:w="3397" w:type="dxa"/>
          </w:tcPr>
          <w:p w:rsidR="003A4373" w:rsidRPr="004B38B4" w:rsidRDefault="003A4373" w:rsidP="00E04EA0">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Карцином дебелог црева и ректума *,**</w:t>
            </w:r>
          </w:p>
        </w:tc>
        <w:tc>
          <w:tcPr>
            <w:tcW w:w="1701" w:type="dxa"/>
          </w:tcPr>
          <w:p w:rsidR="003A4373" w:rsidRPr="004B38B4" w:rsidRDefault="003A4373" w:rsidP="00E04EA0">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17,9</w:t>
            </w:r>
          </w:p>
        </w:tc>
        <w:tc>
          <w:tcPr>
            <w:tcW w:w="1843" w:type="dxa"/>
          </w:tcPr>
          <w:p w:rsidR="003A4373" w:rsidRPr="004B38B4" w:rsidRDefault="003A4373" w:rsidP="00E04EA0">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16,2</w:t>
            </w:r>
          </w:p>
        </w:tc>
        <w:tc>
          <w:tcPr>
            <w:tcW w:w="2119" w:type="dxa"/>
          </w:tcPr>
          <w:p w:rsidR="003A4373" w:rsidRPr="004B38B4" w:rsidRDefault="003A4373" w:rsidP="00E04EA0">
            <w:pPr>
              <w:spacing w:after="0" w:line="240" w:lineRule="auto"/>
              <w:jc w:val="right"/>
              <w:rPr>
                <w:rFonts w:ascii="Times New Roman" w:hAnsi="Times New Roman" w:cs="Times New Roman"/>
                <w:sz w:val="24"/>
                <w:szCs w:val="24"/>
              </w:rPr>
            </w:pPr>
            <w:r w:rsidRPr="004B38B4">
              <w:rPr>
                <w:rFonts w:ascii="Times New Roman" w:eastAsia="Times New Roman" w:hAnsi="Times New Roman" w:cs="Times New Roman"/>
                <w:sz w:val="24"/>
                <w:szCs w:val="24"/>
                <w:lang w:val="en-GB"/>
              </w:rPr>
              <w:t>-9.5</w:t>
            </w:r>
          </w:p>
        </w:tc>
      </w:tr>
      <w:tr w:rsidR="003A4373" w:rsidRPr="004B38B4" w:rsidTr="00E04EA0">
        <w:tc>
          <w:tcPr>
            <w:tcW w:w="3397" w:type="dxa"/>
          </w:tcPr>
          <w:p w:rsidR="003A4373" w:rsidRPr="004B38B4" w:rsidRDefault="003A4373" w:rsidP="00E04EA0">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Карцином грлића материце *,**</w:t>
            </w:r>
          </w:p>
        </w:tc>
        <w:tc>
          <w:tcPr>
            <w:tcW w:w="1701" w:type="dxa"/>
          </w:tcPr>
          <w:p w:rsidR="003A4373" w:rsidRPr="004B38B4" w:rsidRDefault="003A4373" w:rsidP="00E04EA0">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9,9</w:t>
            </w:r>
          </w:p>
        </w:tc>
        <w:tc>
          <w:tcPr>
            <w:tcW w:w="1843" w:type="dxa"/>
          </w:tcPr>
          <w:p w:rsidR="003A4373" w:rsidRPr="004B38B4" w:rsidRDefault="003A4373" w:rsidP="00E04EA0">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9,1</w:t>
            </w:r>
          </w:p>
        </w:tc>
        <w:tc>
          <w:tcPr>
            <w:tcW w:w="2119" w:type="dxa"/>
          </w:tcPr>
          <w:p w:rsidR="003A4373" w:rsidRPr="004B38B4" w:rsidRDefault="003A4373" w:rsidP="00E04EA0">
            <w:pPr>
              <w:spacing w:after="0" w:line="240" w:lineRule="auto"/>
              <w:jc w:val="right"/>
              <w:rPr>
                <w:rFonts w:ascii="Times New Roman" w:hAnsi="Times New Roman" w:cs="Times New Roman"/>
                <w:sz w:val="24"/>
                <w:szCs w:val="24"/>
              </w:rPr>
            </w:pPr>
            <w:r w:rsidRPr="004B38B4">
              <w:rPr>
                <w:rFonts w:ascii="Times New Roman" w:eastAsia="Times New Roman" w:hAnsi="Times New Roman" w:cs="Times New Roman"/>
                <w:sz w:val="24"/>
                <w:szCs w:val="24"/>
                <w:lang w:val="en-GB"/>
              </w:rPr>
              <w:t>-8.1</w:t>
            </w:r>
          </w:p>
        </w:tc>
      </w:tr>
      <w:tr w:rsidR="003A4373" w:rsidRPr="004B38B4" w:rsidTr="00E04EA0">
        <w:tc>
          <w:tcPr>
            <w:tcW w:w="3397" w:type="dxa"/>
          </w:tcPr>
          <w:p w:rsidR="003A4373" w:rsidRPr="004B38B4" w:rsidRDefault="003A4373" w:rsidP="00E04EA0">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Карцином дојке *,**</w:t>
            </w:r>
          </w:p>
        </w:tc>
        <w:tc>
          <w:tcPr>
            <w:tcW w:w="1701" w:type="dxa"/>
          </w:tcPr>
          <w:p w:rsidR="003A4373" w:rsidRPr="004B38B4" w:rsidRDefault="003A4373" w:rsidP="00E04EA0">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29,5</w:t>
            </w:r>
          </w:p>
        </w:tc>
        <w:tc>
          <w:tcPr>
            <w:tcW w:w="1843" w:type="dxa"/>
          </w:tcPr>
          <w:p w:rsidR="003A4373" w:rsidRPr="004B38B4" w:rsidRDefault="003A4373" w:rsidP="00E04EA0">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29,4</w:t>
            </w:r>
          </w:p>
        </w:tc>
        <w:tc>
          <w:tcPr>
            <w:tcW w:w="2119" w:type="dxa"/>
          </w:tcPr>
          <w:p w:rsidR="003A4373" w:rsidRPr="004B38B4" w:rsidRDefault="003A4373" w:rsidP="00E04EA0">
            <w:pPr>
              <w:spacing w:after="0" w:line="240" w:lineRule="auto"/>
              <w:jc w:val="right"/>
              <w:rPr>
                <w:rFonts w:ascii="Times New Roman" w:hAnsi="Times New Roman" w:cs="Times New Roman"/>
                <w:sz w:val="24"/>
                <w:szCs w:val="24"/>
              </w:rPr>
            </w:pPr>
            <w:r w:rsidRPr="004B38B4">
              <w:rPr>
                <w:rFonts w:ascii="Times New Roman" w:eastAsia="Times New Roman" w:hAnsi="Times New Roman" w:cs="Times New Roman"/>
                <w:sz w:val="24"/>
                <w:szCs w:val="24"/>
                <w:lang w:val="en-GB"/>
              </w:rPr>
              <w:t>-0.3</w:t>
            </w:r>
          </w:p>
        </w:tc>
      </w:tr>
    </w:tbl>
    <w:p w:rsidR="00594AA4" w:rsidRPr="004B38B4" w:rsidRDefault="00594AA4" w:rsidP="00594AA4">
      <w:pPr>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 На 100.000 становника. ** Према стандардној популацији Е</w:t>
      </w:r>
      <w:r w:rsidR="00BF5A81" w:rsidRPr="004B38B4">
        <w:rPr>
          <w:rFonts w:ascii="Times New Roman" w:hAnsi="Times New Roman" w:cs="Times New Roman"/>
          <w:sz w:val="24"/>
          <w:szCs w:val="24"/>
        </w:rPr>
        <w:t>вропе</w:t>
      </w:r>
    </w:p>
    <w:p w:rsidR="00594AA4" w:rsidRPr="004B38B4" w:rsidRDefault="00594AA4" w:rsidP="00594AA4">
      <w:pPr>
        <w:spacing w:after="0" w:line="240" w:lineRule="auto"/>
        <w:jc w:val="both"/>
        <w:rPr>
          <w:rFonts w:ascii="Times New Roman" w:hAnsi="Times New Roman" w:cs="Times New Roman"/>
          <w:sz w:val="24"/>
          <w:szCs w:val="24"/>
        </w:rPr>
      </w:pPr>
    </w:p>
    <w:p w:rsidR="00A32E79" w:rsidRPr="004B38B4" w:rsidRDefault="00A32E79" w:rsidP="00594AA4">
      <w:pPr>
        <w:spacing w:after="0" w:line="240" w:lineRule="auto"/>
        <w:jc w:val="both"/>
        <w:rPr>
          <w:rFonts w:ascii="Times New Roman" w:hAnsi="Times New Roman" w:cs="Times New Roman"/>
          <w:sz w:val="24"/>
          <w:szCs w:val="24"/>
        </w:rPr>
      </w:pPr>
    </w:p>
    <w:p w:rsidR="00594AA4" w:rsidRPr="004B38B4" w:rsidRDefault="005C5C36" w:rsidP="00594AA4">
      <w:pPr>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ab/>
      </w:r>
      <w:r w:rsidR="00A32E79" w:rsidRPr="004B38B4">
        <w:rPr>
          <w:rFonts w:ascii="Times New Roman" w:hAnsi="Times New Roman" w:cs="Times New Roman"/>
          <w:sz w:val="24"/>
          <w:szCs w:val="24"/>
        </w:rPr>
        <w:tab/>
      </w:r>
      <w:r w:rsidR="00594AA4" w:rsidRPr="004B38B4">
        <w:rPr>
          <w:rFonts w:ascii="Times New Roman" w:hAnsi="Times New Roman" w:cs="Times New Roman"/>
          <w:sz w:val="24"/>
          <w:szCs w:val="24"/>
        </w:rPr>
        <w:t>Од свих малигних тумора који су анализирани у студији „Оптерећење болестима и повредама у Србији”, оптерећење раком плућа је на првом месту (59.088 очекиваних година живота</w:t>
      </w:r>
      <w:r w:rsidR="00127C90" w:rsidRPr="004B38B4">
        <w:rPr>
          <w:rFonts w:ascii="Times New Roman" w:hAnsi="Times New Roman" w:cs="Times New Roman"/>
          <w:sz w:val="24"/>
          <w:szCs w:val="24"/>
        </w:rPr>
        <w:t xml:space="preserve"> изгубљених због неспособности (</w:t>
      </w:r>
      <w:r w:rsidR="00594AA4" w:rsidRPr="004B38B4">
        <w:rPr>
          <w:rFonts w:ascii="Times New Roman" w:hAnsi="Times New Roman" w:cs="Times New Roman"/>
          <w:sz w:val="24"/>
          <w:szCs w:val="24"/>
        </w:rPr>
        <w:t>DALY</w:t>
      </w:r>
      <w:r w:rsidR="00127C90" w:rsidRPr="004B38B4">
        <w:rPr>
          <w:rFonts w:ascii="Times New Roman" w:hAnsi="Times New Roman" w:cs="Times New Roman"/>
          <w:sz w:val="24"/>
          <w:szCs w:val="24"/>
        </w:rPr>
        <w:t>)</w:t>
      </w:r>
      <w:r w:rsidR="00594AA4" w:rsidRPr="004B38B4">
        <w:rPr>
          <w:rFonts w:ascii="Times New Roman" w:hAnsi="Times New Roman" w:cs="Times New Roman"/>
          <w:sz w:val="24"/>
          <w:szCs w:val="24"/>
        </w:rPr>
        <w:t>), а затим следе колоректални рак (26.007 DALY</w:t>
      </w:r>
      <w:r w:rsidR="00F36B63" w:rsidRPr="004B38B4">
        <w:rPr>
          <w:rFonts w:ascii="Times New Roman" w:hAnsi="Times New Roman" w:cs="Times New Roman"/>
          <w:sz w:val="24"/>
          <w:szCs w:val="24"/>
        </w:rPr>
        <w:t>-ја</w:t>
      </w:r>
      <w:r w:rsidR="00594AA4" w:rsidRPr="004B38B4">
        <w:rPr>
          <w:rFonts w:ascii="Times New Roman" w:hAnsi="Times New Roman" w:cs="Times New Roman"/>
          <w:sz w:val="24"/>
          <w:szCs w:val="24"/>
        </w:rPr>
        <w:t>), рак дојке (23.868 DALY-ја), рак желуца (16.487 DALY</w:t>
      </w:r>
      <w:r w:rsidR="00F36B63" w:rsidRPr="004B38B4">
        <w:rPr>
          <w:rFonts w:ascii="Times New Roman" w:hAnsi="Times New Roman" w:cs="Times New Roman"/>
          <w:sz w:val="24"/>
          <w:szCs w:val="24"/>
        </w:rPr>
        <w:t>-ја</w:t>
      </w:r>
      <w:r w:rsidR="00594AA4" w:rsidRPr="004B38B4">
        <w:rPr>
          <w:rFonts w:ascii="Times New Roman" w:hAnsi="Times New Roman" w:cs="Times New Roman"/>
          <w:sz w:val="24"/>
          <w:szCs w:val="24"/>
        </w:rPr>
        <w:t>) и рак грлића материце (8.230 DALY</w:t>
      </w:r>
      <w:r w:rsidR="00F36B63" w:rsidRPr="004B38B4">
        <w:rPr>
          <w:rFonts w:ascii="Times New Roman" w:hAnsi="Times New Roman" w:cs="Times New Roman"/>
          <w:sz w:val="24"/>
          <w:szCs w:val="24"/>
        </w:rPr>
        <w:t>-ја</w:t>
      </w:r>
      <w:r w:rsidR="00594AA4" w:rsidRPr="004B38B4">
        <w:rPr>
          <w:rFonts w:ascii="Times New Roman" w:hAnsi="Times New Roman" w:cs="Times New Roman"/>
          <w:sz w:val="24"/>
          <w:szCs w:val="24"/>
        </w:rPr>
        <w:t>), што укупно износи 133.689 DALY</w:t>
      </w:r>
      <w:r w:rsidR="00F36B63" w:rsidRPr="004B38B4">
        <w:rPr>
          <w:rFonts w:ascii="Times New Roman" w:hAnsi="Times New Roman" w:cs="Times New Roman"/>
          <w:sz w:val="24"/>
          <w:szCs w:val="24"/>
        </w:rPr>
        <w:t>-ја</w:t>
      </w:r>
      <w:r w:rsidR="00594AA4" w:rsidRPr="004B38B4">
        <w:rPr>
          <w:rFonts w:ascii="Times New Roman" w:hAnsi="Times New Roman" w:cs="Times New Roman"/>
          <w:sz w:val="24"/>
          <w:szCs w:val="24"/>
        </w:rPr>
        <w:t>.</w:t>
      </w:r>
    </w:p>
    <w:p w:rsidR="00594AA4" w:rsidRPr="004B38B4" w:rsidRDefault="00594AA4" w:rsidP="00594AA4">
      <w:pPr>
        <w:spacing w:after="0" w:line="240" w:lineRule="auto"/>
        <w:jc w:val="both"/>
        <w:rPr>
          <w:rFonts w:ascii="Times New Roman" w:hAnsi="Times New Roman" w:cs="Times New Roman"/>
          <w:sz w:val="24"/>
          <w:szCs w:val="24"/>
        </w:rPr>
      </w:pPr>
    </w:p>
    <w:p w:rsidR="00594AA4" w:rsidRPr="004B38B4" w:rsidRDefault="005C5C36" w:rsidP="00761C25">
      <w:pPr>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ab/>
      </w:r>
      <w:r w:rsidR="00A32E79" w:rsidRPr="004B38B4">
        <w:rPr>
          <w:rFonts w:ascii="Times New Roman" w:hAnsi="Times New Roman" w:cs="Times New Roman"/>
          <w:sz w:val="24"/>
          <w:szCs w:val="24"/>
        </w:rPr>
        <w:tab/>
      </w:r>
      <w:r w:rsidR="00594AA4" w:rsidRPr="004B38B4">
        <w:rPr>
          <w:rFonts w:ascii="Times New Roman" w:hAnsi="Times New Roman" w:cs="Times New Roman"/>
          <w:sz w:val="24"/>
          <w:szCs w:val="24"/>
        </w:rPr>
        <w:t>Према проценама Глобалне опсерваторије за рак</w:t>
      </w:r>
      <w:r w:rsidR="00594AA4" w:rsidRPr="004B38B4">
        <w:rPr>
          <w:rStyle w:val="FootnoteReference"/>
          <w:rFonts w:ascii="Times New Roman" w:hAnsi="Times New Roman" w:cs="Times New Roman"/>
          <w:sz w:val="24"/>
          <w:szCs w:val="24"/>
        </w:rPr>
        <w:footnoteReference w:id="9"/>
      </w:r>
      <w:r w:rsidR="00594AA4" w:rsidRPr="004B38B4">
        <w:rPr>
          <w:rFonts w:ascii="Times New Roman" w:hAnsi="Times New Roman" w:cs="Times New Roman"/>
          <w:sz w:val="24"/>
          <w:szCs w:val="24"/>
        </w:rPr>
        <w:t xml:space="preserve">, онлајн платформе са статистичким подацима о малигним болестима, </w:t>
      </w:r>
      <w:r w:rsidR="00DB3158" w:rsidRPr="004B38B4">
        <w:rPr>
          <w:rFonts w:ascii="Times New Roman" w:hAnsi="Times New Roman" w:cs="Times New Roman"/>
          <w:sz w:val="24"/>
          <w:szCs w:val="24"/>
          <w:lang w:val="uz-Cyrl-UZ"/>
        </w:rPr>
        <w:t xml:space="preserve">Република </w:t>
      </w:r>
      <w:r w:rsidR="00594AA4" w:rsidRPr="004B38B4">
        <w:rPr>
          <w:rFonts w:ascii="Times New Roman" w:hAnsi="Times New Roman" w:cs="Times New Roman"/>
          <w:sz w:val="24"/>
          <w:szCs w:val="24"/>
        </w:rPr>
        <w:t>Србија се, са стандардизованом стопом инциденције од 307,8/100.000 за оба пола, налази на 12. месту међу 40 земаља Европе у оболевању од свих малигних тумора. Осим тога, са процењеним стандардизованим стопама морталитета од 150,7/100.000 за оба пола,</w:t>
      </w:r>
      <w:r w:rsidR="00DB3158" w:rsidRPr="004B38B4">
        <w:rPr>
          <w:rFonts w:ascii="Times New Roman" w:hAnsi="Times New Roman" w:cs="Times New Roman"/>
          <w:sz w:val="24"/>
          <w:szCs w:val="24"/>
          <w:lang w:val="uz-Cyrl-UZ"/>
        </w:rPr>
        <w:t xml:space="preserve"> Република</w:t>
      </w:r>
      <w:r w:rsidR="00594AA4" w:rsidRPr="004B38B4">
        <w:rPr>
          <w:rFonts w:ascii="Times New Roman" w:hAnsi="Times New Roman" w:cs="Times New Roman"/>
          <w:sz w:val="24"/>
          <w:szCs w:val="24"/>
        </w:rPr>
        <w:t xml:space="preserve"> Србија се сврстава у земље с високим ризиком од умирања од малигних болести, у поређењу с другим европскм земљама (на другом месту одмах после Мађарске) (</w:t>
      </w:r>
      <w:r w:rsidR="00511FE6" w:rsidRPr="004B38B4">
        <w:rPr>
          <w:rFonts w:ascii="Times New Roman" w:hAnsi="Times New Roman" w:cs="Times New Roman"/>
          <w:sz w:val="24"/>
          <w:szCs w:val="24"/>
        </w:rPr>
        <w:t>Графико</w:t>
      </w:r>
      <w:r w:rsidR="0008537F" w:rsidRPr="004B38B4">
        <w:rPr>
          <w:rFonts w:ascii="Times New Roman" w:hAnsi="Times New Roman" w:cs="Times New Roman"/>
          <w:sz w:val="24"/>
          <w:szCs w:val="24"/>
        </w:rPr>
        <w:t>н 1</w:t>
      </w:r>
      <w:r w:rsidR="00594AA4" w:rsidRPr="004B38B4">
        <w:rPr>
          <w:rFonts w:ascii="Times New Roman" w:hAnsi="Times New Roman" w:cs="Times New Roman"/>
          <w:sz w:val="24"/>
          <w:szCs w:val="24"/>
        </w:rPr>
        <w:t>).</w:t>
      </w:r>
    </w:p>
    <w:p w:rsidR="00594AA4" w:rsidRPr="004B38B4" w:rsidRDefault="00594AA4" w:rsidP="00761C25">
      <w:pPr>
        <w:spacing w:after="0" w:line="240" w:lineRule="auto"/>
        <w:jc w:val="both"/>
        <w:rPr>
          <w:rFonts w:ascii="Times New Roman" w:hAnsi="Times New Roman" w:cs="Times New Roman"/>
          <w:sz w:val="24"/>
          <w:szCs w:val="24"/>
        </w:rPr>
      </w:pPr>
    </w:p>
    <w:p w:rsidR="00761C25" w:rsidRPr="004B38B4" w:rsidRDefault="005C5C36" w:rsidP="00761C25">
      <w:pPr>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ab/>
      </w:r>
      <w:r w:rsidR="00A32E79" w:rsidRPr="004B38B4">
        <w:rPr>
          <w:rFonts w:ascii="Times New Roman" w:hAnsi="Times New Roman" w:cs="Times New Roman"/>
          <w:sz w:val="24"/>
          <w:szCs w:val="24"/>
        </w:rPr>
        <w:tab/>
      </w:r>
      <w:r w:rsidR="00761C25" w:rsidRPr="004B38B4">
        <w:rPr>
          <w:rFonts w:ascii="Times New Roman" w:hAnsi="Times New Roman" w:cs="Times New Roman"/>
          <w:sz w:val="24"/>
          <w:szCs w:val="24"/>
        </w:rPr>
        <w:t>Разлике у висини ризика од умирања од рака које постоје између процена Глобалне опсерваторије за рак и података Републичког завода за статистику обрађени</w:t>
      </w:r>
      <w:r w:rsidR="004E69D7" w:rsidRPr="004B38B4">
        <w:rPr>
          <w:rFonts w:ascii="Times New Roman" w:hAnsi="Times New Roman" w:cs="Times New Roman"/>
          <w:sz w:val="24"/>
          <w:szCs w:val="24"/>
        </w:rPr>
        <w:t>х</w:t>
      </w:r>
      <w:r w:rsidR="00DB3158" w:rsidRPr="004B38B4">
        <w:rPr>
          <w:rFonts w:ascii="Times New Roman" w:hAnsi="Times New Roman" w:cs="Times New Roman"/>
          <w:sz w:val="24"/>
          <w:szCs w:val="24"/>
        </w:rPr>
        <w:t xml:space="preserve"> у Институту за јавно здравље </w:t>
      </w:r>
      <w:r w:rsidR="00761C25" w:rsidRPr="004B38B4">
        <w:rPr>
          <w:rFonts w:ascii="Times New Roman" w:hAnsi="Times New Roman" w:cs="Times New Roman"/>
          <w:sz w:val="24"/>
          <w:szCs w:val="24"/>
        </w:rPr>
        <w:t>Србије</w:t>
      </w:r>
      <w:r w:rsidR="003401DB" w:rsidRPr="004B38B4">
        <w:rPr>
          <w:rFonts w:ascii="Times New Roman" w:hAnsi="Times New Roman" w:cs="Times New Roman"/>
          <w:sz w:val="24"/>
          <w:szCs w:val="24"/>
          <w:lang w:val="uz-Cyrl-UZ"/>
        </w:rPr>
        <w:t xml:space="preserve"> „Др Милан Јовановић Батут</w:t>
      </w:r>
      <w:r w:rsidR="004C57BC" w:rsidRPr="004B38B4">
        <w:rPr>
          <w:rFonts w:ascii="Times New Roman" w:hAnsi="Times New Roman" w:cs="Times New Roman"/>
          <w:sz w:val="24"/>
          <w:szCs w:val="24"/>
          <w:lang w:val="uz-Cyrl-UZ"/>
        </w:rPr>
        <w:t>“</w:t>
      </w:r>
      <w:r w:rsidR="00761C25" w:rsidRPr="004B38B4">
        <w:rPr>
          <w:rFonts w:ascii="Times New Roman" w:hAnsi="Times New Roman" w:cs="Times New Roman"/>
          <w:sz w:val="24"/>
          <w:szCs w:val="24"/>
        </w:rPr>
        <w:t xml:space="preserve"> </w:t>
      </w:r>
      <w:r w:rsidR="004E6DD2" w:rsidRPr="004B38B4">
        <w:rPr>
          <w:rFonts w:ascii="Times New Roman" w:hAnsi="Times New Roman" w:cs="Times New Roman"/>
          <w:sz w:val="24"/>
          <w:szCs w:val="24"/>
        </w:rPr>
        <w:t>(</w:t>
      </w:r>
      <w:r w:rsidR="003401DB" w:rsidRPr="004B38B4">
        <w:rPr>
          <w:rFonts w:ascii="Times New Roman" w:hAnsi="Times New Roman" w:cs="Times New Roman"/>
          <w:sz w:val="24"/>
          <w:szCs w:val="24"/>
          <w:lang w:val="uz-Cyrl-UZ"/>
        </w:rPr>
        <w:t xml:space="preserve">у даљем тексту: </w:t>
      </w:r>
      <w:r w:rsidR="004E6DD2" w:rsidRPr="004B38B4">
        <w:rPr>
          <w:rFonts w:ascii="Times New Roman" w:hAnsi="Times New Roman" w:cs="Times New Roman"/>
          <w:sz w:val="24"/>
          <w:szCs w:val="24"/>
        </w:rPr>
        <w:t xml:space="preserve">ИЈЗС) </w:t>
      </w:r>
      <w:r w:rsidR="004E69D7" w:rsidRPr="004B38B4">
        <w:rPr>
          <w:rFonts w:ascii="Times New Roman" w:hAnsi="Times New Roman" w:cs="Times New Roman"/>
          <w:sz w:val="24"/>
          <w:szCs w:val="24"/>
        </w:rPr>
        <w:t>резултат</w:t>
      </w:r>
      <w:r w:rsidR="00761C25" w:rsidRPr="004B38B4">
        <w:rPr>
          <w:rFonts w:ascii="Times New Roman" w:hAnsi="Times New Roman" w:cs="Times New Roman"/>
          <w:sz w:val="24"/>
          <w:szCs w:val="24"/>
        </w:rPr>
        <w:t xml:space="preserve"> </w:t>
      </w:r>
      <w:r w:rsidR="004E69D7" w:rsidRPr="004B38B4">
        <w:rPr>
          <w:rFonts w:ascii="Times New Roman" w:hAnsi="Times New Roman" w:cs="Times New Roman"/>
          <w:sz w:val="24"/>
          <w:szCs w:val="24"/>
        </w:rPr>
        <w:t xml:space="preserve">су </w:t>
      </w:r>
      <w:r w:rsidR="00761C25" w:rsidRPr="004B38B4">
        <w:rPr>
          <w:rFonts w:ascii="Times New Roman" w:hAnsi="Times New Roman" w:cs="Times New Roman"/>
          <w:sz w:val="24"/>
          <w:szCs w:val="24"/>
        </w:rPr>
        <w:t xml:space="preserve">коришћења различитих извора података, </w:t>
      </w:r>
      <w:r w:rsidR="004E69D7" w:rsidRPr="004B38B4">
        <w:rPr>
          <w:rFonts w:ascii="Times New Roman" w:hAnsi="Times New Roman" w:cs="Times New Roman"/>
          <w:sz w:val="24"/>
          <w:szCs w:val="24"/>
        </w:rPr>
        <w:t>тј.</w:t>
      </w:r>
      <w:r w:rsidR="00761C25" w:rsidRPr="004B38B4">
        <w:rPr>
          <w:rFonts w:ascii="Times New Roman" w:hAnsi="Times New Roman" w:cs="Times New Roman"/>
          <w:sz w:val="24"/>
          <w:szCs w:val="24"/>
        </w:rPr>
        <w:t xml:space="preserve"> различите методологије израчунавања.</w:t>
      </w:r>
    </w:p>
    <w:p w:rsidR="00761C25" w:rsidRPr="004B38B4" w:rsidRDefault="00761C25" w:rsidP="00761C25">
      <w:pPr>
        <w:spacing w:after="0" w:line="240" w:lineRule="auto"/>
        <w:jc w:val="both"/>
        <w:rPr>
          <w:rFonts w:ascii="Times New Roman" w:hAnsi="Times New Roman" w:cs="Times New Roman"/>
          <w:sz w:val="24"/>
          <w:szCs w:val="24"/>
        </w:rPr>
      </w:pPr>
    </w:p>
    <w:p w:rsidR="00594AA4" w:rsidRPr="004B38B4" w:rsidRDefault="00594AA4" w:rsidP="00594AA4">
      <w:pPr>
        <w:spacing w:after="0" w:line="240" w:lineRule="auto"/>
        <w:jc w:val="both"/>
        <w:rPr>
          <w:rFonts w:ascii="Times New Roman" w:hAnsi="Times New Roman" w:cs="Times New Roman"/>
          <w:sz w:val="24"/>
          <w:szCs w:val="24"/>
        </w:rPr>
      </w:pPr>
      <w:r w:rsidRPr="004B38B4">
        <w:rPr>
          <w:rFonts w:ascii="Times New Roman" w:hAnsi="Times New Roman" w:cs="Times New Roman"/>
          <w:b/>
          <w:sz w:val="24"/>
          <w:szCs w:val="24"/>
        </w:rPr>
        <w:t>Табела 3.</w:t>
      </w:r>
      <w:r w:rsidRPr="004B38B4">
        <w:rPr>
          <w:rFonts w:ascii="Times New Roman" w:hAnsi="Times New Roman" w:cs="Times New Roman"/>
          <w:sz w:val="24"/>
          <w:szCs w:val="24"/>
        </w:rPr>
        <w:t xml:space="preserve"> </w:t>
      </w:r>
      <w:r w:rsidR="00E2782F" w:rsidRPr="004B38B4">
        <w:rPr>
          <w:rFonts w:ascii="Times New Roman" w:hAnsi="Times New Roman" w:cs="Times New Roman"/>
          <w:sz w:val="24"/>
          <w:szCs w:val="24"/>
        </w:rPr>
        <w:t xml:space="preserve">Стандардизоване стопе морталитета </w:t>
      </w:r>
      <w:r w:rsidRPr="004B38B4">
        <w:rPr>
          <w:rFonts w:ascii="Times New Roman" w:hAnsi="Times New Roman" w:cs="Times New Roman"/>
          <w:sz w:val="24"/>
          <w:szCs w:val="24"/>
        </w:rPr>
        <w:t>од водећих локализација малигних тумора према полу, шифре МКБ-10, Република Србија, 2016. година</w:t>
      </w:r>
      <w:r w:rsidRPr="004B38B4">
        <w:rPr>
          <w:rStyle w:val="FootnoteReference"/>
          <w:rFonts w:ascii="Times New Roman" w:hAnsi="Times New Roman" w:cs="Times New Roman"/>
          <w:sz w:val="24"/>
          <w:szCs w:val="24"/>
        </w:rPr>
        <w:footnoteReference w:id="10"/>
      </w:r>
    </w:p>
    <w:tbl>
      <w:tblPr>
        <w:tblW w:w="9070" w:type="dxa"/>
        <w:tblInd w:w="-5" w:type="dxa"/>
        <w:tblLook w:val="04A0" w:firstRow="1" w:lastRow="0" w:firstColumn="1" w:lastColumn="0" w:noHBand="0" w:noVBand="1"/>
      </w:tblPr>
      <w:tblGrid>
        <w:gridCol w:w="2283"/>
        <w:gridCol w:w="2277"/>
        <w:gridCol w:w="2250"/>
        <w:gridCol w:w="2260"/>
      </w:tblGrid>
      <w:tr w:rsidR="00594AA4" w:rsidRPr="004B38B4" w:rsidTr="00E04EA0">
        <w:tc>
          <w:tcPr>
            <w:tcW w:w="2283" w:type="dxa"/>
            <w:tcBorders>
              <w:top w:val="single" w:sz="4" w:space="0" w:color="auto"/>
              <w:left w:val="single" w:sz="4" w:space="0" w:color="auto"/>
              <w:bottom w:val="single" w:sz="4" w:space="0" w:color="auto"/>
              <w:right w:val="single" w:sz="4" w:space="0" w:color="auto"/>
            </w:tcBorders>
          </w:tcPr>
          <w:p w:rsidR="00594AA4" w:rsidRPr="004B38B4" w:rsidRDefault="00594AA4" w:rsidP="00E04EA0">
            <w:pPr>
              <w:spacing w:after="0" w:line="240" w:lineRule="auto"/>
              <w:rPr>
                <w:rFonts w:ascii="Times New Roman" w:hAnsi="Times New Roman" w:cs="Times New Roman"/>
                <w:sz w:val="24"/>
                <w:szCs w:val="24"/>
              </w:rPr>
            </w:pPr>
          </w:p>
        </w:tc>
        <w:tc>
          <w:tcPr>
            <w:tcW w:w="2277" w:type="dxa"/>
            <w:tcBorders>
              <w:top w:val="single" w:sz="4" w:space="0" w:color="auto"/>
              <w:left w:val="single" w:sz="4" w:space="0" w:color="auto"/>
              <w:bottom w:val="single" w:sz="4" w:space="0" w:color="auto"/>
              <w:right w:val="single" w:sz="4" w:space="0" w:color="auto"/>
            </w:tcBorders>
          </w:tcPr>
          <w:p w:rsidR="00594AA4" w:rsidRPr="004B38B4" w:rsidRDefault="00594AA4" w:rsidP="00E04EA0">
            <w:pPr>
              <w:spacing w:after="0" w:line="240" w:lineRule="auto"/>
              <w:jc w:val="center"/>
              <w:rPr>
                <w:rFonts w:ascii="Times New Roman" w:hAnsi="Times New Roman" w:cs="Times New Roman"/>
                <w:b/>
                <w:sz w:val="24"/>
                <w:szCs w:val="24"/>
              </w:rPr>
            </w:pPr>
            <w:r w:rsidRPr="004B38B4">
              <w:rPr>
                <w:rFonts w:ascii="Times New Roman" w:hAnsi="Times New Roman" w:cs="Times New Roman"/>
                <w:b/>
                <w:sz w:val="24"/>
                <w:szCs w:val="24"/>
              </w:rPr>
              <w:t>Мушкарци</w:t>
            </w:r>
          </w:p>
        </w:tc>
        <w:tc>
          <w:tcPr>
            <w:tcW w:w="2250" w:type="dxa"/>
            <w:tcBorders>
              <w:top w:val="single" w:sz="4" w:space="0" w:color="auto"/>
              <w:left w:val="single" w:sz="4" w:space="0" w:color="auto"/>
              <w:bottom w:val="single" w:sz="4" w:space="0" w:color="auto"/>
              <w:right w:val="single" w:sz="4" w:space="0" w:color="auto"/>
            </w:tcBorders>
          </w:tcPr>
          <w:p w:rsidR="00594AA4" w:rsidRPr="004B38B4" w:rsidRDefault="00594AA4" w:rsidP="00E04EA0">
            <w:pPr>
              <w:spacing w:after="0" w:line="240" w:lineRule="auto"/>
              <w:jc w:val="center"/>
              <w:rPr>
                <w:rFonts w:ascii="Times New Roman" w:hAnsi="Times New Roman" w:cs="Times New Roman"/>
                <w:b/>
                <w:sz w:val="24"/>
                <w:szCs w:val="24"/>
              </w:rPr>
            </w:pPr>
            <w:r w:rsidRPr="004B38B4">
              <w:rPr>
                <w:rFonts w:ascii="Times New Roman" w:hAnsi="Times New Roman" w:cs="Times New Roman"/>
                <w:b/>
                <w:sz w:val="24"/>
                <w:szCs w:val="24"/>
              </w:rPr>
              <w:t>Жене</w:t>
            </w:r>
          </w:p>
        </w:tc>
        <w:tc>
          <w:tcPr>
            <w:tcW w:w="2260" w:type="dxa"/>
            <w:tcBorders>
              <w:top w:val="single" w:sz="4" w:space="0" w:color="auto"/>
              <w:left w:val="single" w:sz="4" w:space="0" w:color="auto"/>
              <w:bottom w:val="single" w:sz="4" w:space="0" w:color="auto"/>
              <w:right w:val="single" w:sz="4" w:space="0" w:color="auto"/>
            </w:tcBorders>
          </w:tcPr>
          <w:p w:rsidR="00594AA4" w:rsidRPr="004B38B4" w:rsidRDefault="00594AA4" w:rsidP="00E04EA0">
            <w:pPr>
              <w:spacing w:after="0" w:line="240" w:lineRule="auto"/>
              <w:jc w:val="center"/>
              <w:rPr>
                <w:rFonts w:ascii="Times New Roman" w:hAnsi="Times New Roman" w:cs="Times New Roman"/>
                <w:b/>
                <w:sz w:val="24"/>
                <w:szCs w:val="24"/>
              </w:rPr>
            </w:pPr>
            <w:r w:rsidRPr="004B38B4">
              <w:rPr>
                <w:rFonts w:ascii="Times New Roman" w:hAnsi="Times New Roman" w:cs="Times New Roman"/>
                <w:b/>
                <w:sz w:val="24"/>
                <w:szCs w:val="24"/>
              </w:rPr>
              <w:t>Укупно</w:t>
            </w:r>
          </w:p>
        </w:tc>
      </w:tr>
      <w:tr w:rsidR="00594AA4" w:rsidRPr="004B38B4" w:rsidTr="00E04EA0">
        <w:tc>
          <w:tcPr>
            <w:tcW w:w="9070" w:type="dxa"/>
            <w:gridSpan w:val="4"/>
            <w:tcBorders>
              <w:top w:val="single" w:sz="4" w:space="0" w:color="auto"/>
              <w:left w:val="single" w:sz="4" w:space="0" w:color="auto"/>
              <w:bottom w:val="single" w:sz="4" w:space="0" w:color="auto"/>
              <w:right w:val="single" w:sz="4" w:space="0" w:color="auto"/>
            </w:tcBorders>
          </w:tcPr>
          <w:p w:rsidR="00594AA4" w:rsidRPr="004B38B4" w:rsidRDefault="00594AA4" w:rsidP="00E04EA0">
            <w:pPr>
              <w:spacing w:after="0" w:line="240" w:lineRule="auto"/>
              <w:rPr>
                <w:rFonts w:ascii="Times New Roman" w:hAnsi="Times New Roman" w:cs="Times New Roman"/>
                <w:b/>
                <w:sz w:val="24"/>
                <w:szCs w:val="24"/>
              </w:rPr>
            </w:pPr>
            <w:r w:rsidRPr="004B38B4">
              <w:rPr>
                <w:rFonts w:ascii="Times New Roman" w:hAnsi="Times New Roman" w:cs="Times New Roman"/>
                <w:b/>
                <w:sz w:val="24"/>
                <w:szCs w:val="24"/>
              </w:rPr>
              <w:t xml:space="preserve">Плућа и бронх  (C34) </w:t>
            </w:r>
          </w:p>
        </w:tc>
      </w:tr>
      <w:tr w:rsidR="00594AA4" w:rsidRPr="004B38B4" w:rsidTr="00FA2F86">
        <w:tc>
          <w:tcPr>
            <w:tcW w:w="2283" w:type="dxa"/>
            <w:tcBorders>
              <w:top w:val="single" w:sz="4" w:space="0" w:color="auto"/>
              <w:left w:val="single" w:sz="4" w:space="0" w:color="auto"/>
              <w:bottom w:val="single" w:sz="4" w:space="0" w:color="auto"/>
              <w:right w:val="single" w:sz="4" w:space="0" w:color="auto"/>
            </w:tcBorders>
          </w:tcPr>
          <w:p w:rsidR="00594AA4" w:rsidRPr="004B38B4" w:rsidRDefault="00594AA4" w:rsidP="00E04EA0">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Број</w:t>
            </w:r>
          </w:p>
        </w:tc>
        <w:tc>
          <w:tcPr>
            <w:tcW w:w="2277" w:type="dxa"/>
            <w:tcBorders>
              <w:top w:val="single" w:sz="4" w:space="0" w:color="auto"/>
              <w:left w:val="single" w:sz="4" w:space="0" w:color="auto"/>
              <w:bottom w:val="single" w:sz="4" w:space="0" w:color="auto"/>
              <w:right w:val="single" w:sz="4" w:space="0" w:color="auto"/>
            </w:tcBorders>
          </w:tcPr>
          <w:p w:rsidR="00594AA4" w:rsidRPr="004B38B4" w:rsidRDefault="00594AA4" w:rsidP="00FA2F8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3.848</w:t>
            </w:r>
          </w:p>
        </w:tc>
        <w:tc>
          <w:tcPr>
            <w:tcW w:w="2250" w:type="dxa"/>
            <w:tcBorders>
              <w:top w:val="single" w:sz="4" w:space="0" w:color="auto"/>
              <w:left w:val="single" w:sz="4" w:space="0" w:color="auto"/>
              <w:bottom w:val="single" w:sz="4" w:space="0" w:color="auto"/>
              <w:right w:val="single" w:sz="4" w:space="0" w:color="auto"/>
            </w:tcBorders>
          </w:tcPr>
          <w:p w:rsidR="00594AA4" w:rsidRPr="004B38B4" w:rsidRDefault="00594AA4" w:rsidP="00FA2F8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1.507</w:t>
            </w:r>
          </w:p>
        </w:tc>
        <w:tc>
          <w:tcPr>
            <w:tcW w:w="2260" w:type="dxa"/>
            <w:tcBorders>
              <w:top w:val="single" w:sz="4" w:space="0" w:color="auto"/>
              <w:left w:val="single" w:sz="4" w:space="0" w:color="auto"/>
              <w:bottom w:val="single" w:sz="4" w:space="0" w:color="auto"/>
              <w:right w:val="single" w:sz="4" w:space="0" w:color="auto"/>
            </w:tcBorders>
          </w:tcPr>
          <w:p w:rsidR="00594AA4" w:rsidRPr="004B38B4" w:rsidRDefault="00594AA4" w:rsidP="00FA2F8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5.355</w:t>
            </w:r>
          </w:p>
        </w:tc>
      </w:tr>
      <w:tr w:rsidR="00594AA4" w:rsidRPr="004B38B4" w:rsidTr="00FA2F86">
        <w:tc>
          <w:tcPr>
            <w:tcW w:w="2283" w:type="dxa"/>
            <w:tcBorders>
              <w:top w:val="single" w:sz="4" w:space="0" w:color="auto"/>
              <w:left w:val="single" w:sz="4" w:space="0" w:color="auto"/>
              <w:bottom w:val="single" w:sz="4" w:space="0" w:color="auto"/>
              <w:right w:val="single" w:sz="4" w:space="0" w:color="auto"/>
            </w:tcBorders>
          </w:tcPr>
          <w:p w:rsidR="00594AA4" w:rsidRPr="004B38B4" w:rsidRDefault="00594AA4" w:rsidP="00E04EA0">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 xml:space="preserve">Станд. морталитет** </w:t>
            </w:r>
          </w:p>
        </w:tc>
        <w:tc>
          <w:tcPr>
            <w:tcW w:w="2277" w:type="dxa"/>
            <w:tcBorders>
              <w:top w:val="single" w:sz="4" w:space="0" w:color="auto"/>
              <w:left w:val="single" w:sz="4" w:space="0" w:color="auto"/>
              <w:bottom w:val="single" w:sz="4" w:space="0" w:color="auto"/>
              <w:right w:val="single" w:sz="4" w:space="0" w:color="auto"/>
            </w:tcBorders>
          </w:tcPr>
          <w:p w:rsidR="00594AA4" w:rsidRPr="004B38B4" w:rsidRDefault="00594AA4" w:rsidP="00FA2F8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79,6</w:t>
            </w:r>
          </w:p>
        </w:tc>
        <w:tc>
          <w:tcPr>
            <w:tcW w:w="2250" w:type="dxa"/>
            <w:tcBorders>
              <w:top w:val="single" w:sz="4" w:space="0" w:color="auto"/>
              <w:left w:val="single" w:sz="4" w:space="0" w:color="auto"/>
              <w:bottom w:val="single" w:sz="4" w:space="0" w:color="auto"/>
              <w:right w:val="single" w:sz="4" w:space="0" w:color="auto"/>
            </w:tcBorders>
          </w:tcPr>
          <w:p w:rsidR="00594AA4" w:rsidRPr="004B38B4" w:rsidRDefault="00594AA4" w:rsidP="00FA2F8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27,0</w:t>
            </w:r>
          </w:p>
        </w:tc>
        <w:tc>
          <w:tcPr>
            <w:tcW w:w="2260" w:type="dxa"/>
            <w:tcBorders>
              <w:top w:val="single" w:sz="4" w:space="0" w:color="auto"/>
              <w:left w:val="single" w:sz="4" w:space="0" w:color="auto"/>
              <w:bottom w:val="single" w:sz="4" w:space="0" w:color="auto"/>
              <w:right w:val="single" w:sz="4" w:space="0" w:color="auto"/>
            </w:tcBorders>
          </w:tcPr>
          <w:p w:rsidR="00594AA4" w:rsidRPr="004B38B4" w:rsidRDefault="00594AA4" w:rsidP="00FA2F8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50,8</w:t>
            </w:r>
          </w:p>
        </w:tc>
      </w:tr>
      <w:tr w:rsidR="00594AA4" w:rsidRPr="004B38B4" w:rsidTr="00E04EA0">
        <w:tc>
          <w:tcPr>
            <w:tcW w:w="9070" w:type="dxa"/>
            <w:gridSpan w:val="4"/>
            <w:tcBorders>
              <w:top w:val="single" w:sz="4" w:space="0" w:color="auto"/>
              <w:left w:val="single" w:sz="4" w:space="0" w:color="auto"/>
              <w:bottom w:val="single" w:sz="4" w:space="0" w:color="auto"/>
              <w:right w:val="single" w:sz="4" w:space="0" w:color="auto"/>
            </w:tcBorders>
          </w:tcPr>
          <w:p w:rsidR="00594AA4" w:rsidRPr="004B38B4" w:rsidRDefault="00594AA4" w:rsidP="00E04EA0">
            <w:pPr>
              <w:spacing w:after="0" w:line="240" w:lineRule="auto"/>
              <w:rPr>
                <w:rFonts w:ascii="Times New Roman" w:hAnsi="Times New Roman" w:cs="Times New Roman"/>
                <w:b/>
                <w:sz w:val="24"/>
                <w:szCs w:val="24"/>
              </w:rPr>
            </w:pPr>
            <w:r w:rsidRPr="004B38B4">
              <w:rPr>
                <w:rFonts w:ascii="Times New Roman" w:hAnsi="Times New Roman" w:cs="Times New Roman"/>
                <w:b/>
                <w:sz w:val="24"/>
                <w:szCs w:val="24"/>
              </w:rPr>
              <w:t xml:space="preserve">Колон и ректум (C18 – C20) </w:t>
            </w:r>
          </w:p>
        </w:tc>
      </w:tr>
      <w:tr w:rsidR="00594AA4" w:rsidRPr="004B38B4" w:rsidTr="00FA2F86">
        <w:tc>
          <w:tcPr>
            <w:tcW w:w="2283" w:type="dxa"/>
            <w:tcBorders>
              <w:top w:val="single" w:sz="4" w:space="0" w:color="auto"/>
              <w:left w:val="single" w:sz="4" w:space="0" w:color="auto"/>
              <w:bottom w:val="single" w:sz="4" w:space="0" w:color="auto"/>
              <w:right w:val="single" w:sz="4" w:space="0" w:color="auto"/>
            </w:tcBorders>
          </w:tcPr>
          <w:p w:rsidR="00594AA4" w:rsidRPr="004B38B4" w:rsidRDefault="00594AA4" w:rsidP="00E04EA0">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Број</w:t>
            </w:r>
          </w:p>
        </w:tc>
        <w:tc>
          <w:tcPr>
            <w:tcW w:w="2277" w:type="dxa"/>
            <w:tcBorders>
              <w:top w:val="single" w:sz="4" w:space="0" w:color="auto"/>
              <w:left w:val="single" w:sz="4" w:space="0" w:color="auto"/>
              <w:bottom w:val="single" w:sz="4" w:space="0" w:color="auto"/>
              <w:right w:val="single" w:sz="4" w:space="0" w:color="auto"/>
            </w:tcBorders>
          </w:tcPr>
          <w:p w:rsidR="00594AA4" w:rsidRPr="004B38B4" w:rsidRDefault="00594AA4" w:rsidP="00FA2F8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1.600</w:t>
            </w:r>
          </w:p>
        </w:tc>
        <w:tc>
          <w:tcPr>
            <w:tcW w:w="2250" w:type="dxa"/>
            <w:tcBorders>
              <w:top w:val="single" w:sz="4" w:space="0" w:color="auto"/>
              <w:left w:val="single" w:sz="4" w:space="0" w:color="auto"/>
              <w:bottom w:val="single" w:sz="4" w:space="0" w:color="auto"/>
              <w:right w:val="single" w:sz="4" w:space="0" w:color="auto"/>
            </w:tcBorders>
          </w:tcPr>
          <w:p w:rsidR="00594AA4" w:rsidRPr="004B38B4" w:rsidRDefault="00594AA4" w:rsidP="00FA2F8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987</w:t>
            </w:r>
          </w:p>
        </w:tc>
        <w:tc>
          <w:tcPr>
            <w:tcW w:w="2260" w:type="dxa"/>
            <w:tcBorders>
              <w:top w:val="single" w:sz="4" w:space="0" w:color="auto"/>
              <w:left w:val="single" w:sz="4" w:space="0" w:color="auto"/>
              <w:bottom w:val="single" w:sz="4" w:space="0" w:color="auto"/>
              <w:right w:val="single" w:sz="4" w:space="0" w:color="auto"/>
            </w:tcBorders>
          </w:tcPr>
          <w:p w:rsidR="00594AA4" w:rsidRPr="004B38B4" w:rsidRDefault="00594AA4" w:rsidP="00FA2F8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2.587</w:t>
            </w:r>
          </w:p>
        </w:tc>
      </w:tr>
      <w:tr w:rsidR="00594AA4" w:rsidRPr="004B38B4" w:rsidTr="00FA2F86">
        <w:tc>
          <w:tcPr>
            <w:tcW w:w="2283" w:type="dxa"/>
            <w:tcBorders>
              <w:top w:val="single" w:sz="4" w:space="0" w:color="auto"/>
              <w:left w:val="single" w:sz="4" w:space="0" w:color="auto"/>
              <w:bottom w:val="single" w:sz="4" w:space="0" w:color="auto"/>
              <w:right w:val="single" w:sz="4" w:space="0" w:color="auto"/>
            </w:tcBorders>
          </w:tcPr>
          <w:p w:rsidR="00594AA4" w:rsidRPr="004B38B4" w:rsidRDefault="00594AA4" w:rsidP="00E04EA0">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 xml:space="preserve">Станд. морталитет** </w:t>
            </w:r>
          </w:p>
        </w:tc>
        <w:tc>
          <w:tcPr>
            <w:tcW w:w="2277" w:type="dxa"/>
            <w:tcBorders>
              <w:top w:val="single" w:sz="4" w:space="0" w:color="auto"/>
              <w:left w:val="single" w:sz="4" w:space="0" w:color="auto"/>
              <w:bottom w:val="single" w:sz="4" w:space="0" w:color="auto"/>
              <w:right w:val="single" w:sz="4" w:space="0" w:color="auto"/>
            </w:tcBorders>
          </w:tcPr>
          <w:p w:rsidR="00594AA4" w:rsidRPr="004B38B4" w:rsidRDefault="00594AA4" w:rsidP="00FA2F8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32,1</w:t>
            </w:r>
          </w:p>
        </w:tc>
        <w:tc>
          <w:tcPr>
            <w:tcW w:w="2250" w:type="dxa"/>
            <w:tcBorders>
              <w:top w:val="single" w:sz="4" w:space="0" w:color="auto"/>
              <w:left w:val="single" w:sz="4" w:space="0" w:color="auto"/>
              <w:bottom w:val="single" w:sz="4" w:space="0" w:color="auto"/>
              <w:right w:val="single" w:sz="4" w:space="0" w:color="auto"/>
            </w:tcBorders>
          </w:tcPr>
          <w:p w:rsidR="00594AA4" w:rsidRPr="004B38B4" w:rsidRDefault="00594AA4" w:rsidP="00FA2F8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16,2</w:t>
            </w:r>
          </w:p>
        </w:tc>
        <w:tc>
          <w:tcPr>
            <w:tcW w:w="2260" w:type="dxa"/>
            <w:tcBorders>
              <w:top w:val="single" w:sz="4" w:space="0" w:color="auto"/>
              <w:left w:val="single" w:sz="4" w:space="0" w:color="auto"/>
              <w:bottom w:val="single" w:sz="4" w:space="0" w:color="auto"/>
              <w:right w:val="single" w:sz="4" w:space="0" w:color="auto"/>
            </w:tcBorders>
          </w:tcPr>
          <w:p w:rsidR="00594AA4" w:rsidRPr="004B38B4" w:rsidRDefault="00594AA4" w:rsidP="00FA2F8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22,9</w:t>
            </w:r>
          </w:p>
        </w:tc>
      </w:tr>
      <w:tr w:rsidR="00594AA4" w:rsidRPr="004B38B4" w:rsidTr="00E04EA0">
        <w:tc>
          <w:tcPr>
            <w:tcW w:w="9070" w:type="dxa"/>
            <w:gridSpan w:val="4"/>
            <w:tcBorders>
              <w:top w:val="single" w:sz="4" w:space="0" w:color="auto"/>
              <w:left w:val="single" w:sz="4" w:space="0" w:color="auto"/>
              <w:bottom w:val="single" w:sz="4" w:space="0" w:color="auto"/>
              <w:right w:val="single" w:sz="4" w:space="0" w:color="auto"/>
            </w:tcBorders>
          </w:tcPr>
          <w:p w:rsidR="00594AA4" w:rsidRPr="004B38B4" w:rsidRDefault="00594AA4" w:rsidP="00E04EA0">
            <w:pPr>
              <w:spacing w:after="0" w:line="240" w:lineRule="auto"/>
              <w:rPr>
                <w:rFonts w:ascii="Times New Roman" w:hAnsi="Times New Roman" w:cs="Times New Roman"/>
                <w:b/>
                <w:sz w:val="24"/>
                <w:szCs w:val="24"/>
              </w:rPr>
            </w:pPr>
            <w:r w:rsidRPr="004B38B4">
              <w:rPr>
                <w:rFonts w:ascii="Times New Roman" w:hAnsi="Times New Roman" w:cs="Times New Roman"/>
                <w:b/>
                <w:sz w:val="24"/>
                <w:szCs w:val="24"/>
              </w:rPr>
              <w:t>Дојка (C50)</w:t>
            </w:r>
          </w:p>
        </w:tc>
      </w:tr>
      <w:tr w:rsidR="00594AA4" w:rsidRPr="004B38B4" w:rsidTr="00FA2F86">
        <w:tc>
          <w:tcPr>
            <w:tcW w:w="2283" w:type="dxa"/>
            <w:tcBorders>
              <w:top w:val="single" w:sz="4" w:space="0" w:color="auto"/>
              <w:left w:val="single" w:sz="4" w:space="0" w:color="auto"/>
              <w:bottom w:val="single" w:sz="4" w:space="0" w:color="auto"/>
              <w:right w:val="single" w:sz="4" w:space="0" w:color="auto"/>
            </w:tcBorders>
          </w:tcPr>
          <w:p w:rsidR="00594AA4" w:rsidRPr="004B38B4" w:rsidRDefault="00594AA4" w:rsidP="00E04EA0">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 xml:space="preserve">Број </w:t>
            </w:r>
          </w:p>
        </w:tc>
        <w:tc>
          <w:tcPr>
            <w:tcW w:w="2277" w:type="dxa"/>
            <w:tcBorders>
              <w:top w:val="single" w:sz="4" w:space="0" w:color="auto"/>
              <w:left w:val="single" w:sz="4" w:space="0" w:color="auto"/>
              <w:bottom w:val="single" w:sz="4" w:space="0" w:color="auto"/>
              <w:right w:val="single" w:sz="4" w:space="0" w:color="auto"/>
            </w:tcBorders>
          </w:tcPr>
          <w:p w:rsidR="00594AA4" w:rsidRPr="004B38B4" w:rsidRDefault="00594AA4" w:rsidP="00FA2F8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44</w:t>
            </w:r>
          </w:p>
        </w:tc>
        <w:tc>
          <w:tcPr>
            <w:tcW w:w="2250" w:type="dxa"/>
            <w:tcBorders>
              <w:top w:val="single" w:sz="4" w:space="0" w:color="auto"/>
              <w:left w:val="single" w:sz="4" w:space="0" w:color="auto"/>
              <w:bottom w:val="single" w:sz="4" w:space="0" w:color="auto"/>
              <w:right w:val="single" w:sz="4" w:space="0" w:color="auto"/>
            </w:tcBorders>
          </w:tcPr>
          <w:p w:rsidR="00594AA4" w:rsidRPr="004B38B4" w:rsidRDefault="00594AA4" w:rsidP="00FA2F8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1.713</w:t>
            </w:r>
          </w:p>
        </w:tc>
        <w:tc>
          <w:tcPr>
            <w:tcW w:w="2260" w:type="dxa"/>
            <w:tcBorders>
              <w:top w:val="single" w:sz="4" w:space="0" w:color="auto"/>
              <w:left w:val="single" w:sz="4" w:space="0" w:color="auto"/>
              <w:bottom w:val="single" w:sz="4" w:space="0" w:color="auto"/>
              <w:right w:val="single" w:sz="4" w:space="0" w:color="auto"/>
            </w:tcBorders>
          </w:tcPr>
          <w:p w:rsidR="00594AA4" w:rsidRPr="004B38B4" w:rsidRDefault="00594AA4" w:rsidP="00FA2F8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1.757</w:t>
            </w:r>
          </w:p>
        </w:tc>
      </w:tr>
      <w:tr w:rsidR="00594AA4" w:rsidRPr="004B38B4" w:rsidTr="00FA2F86">
        <w:tc>
          <w:tcPr>
            <w:tcW w:w="2283" w:type="dxa"/>
            <w:tcBorders>
              <w:top w:val="single" w:sz="4" w:space="0" w:color="auto"/>
              <w:left w:val="single" w:sz="4" w:space="0" w:color="auto"/>
              <w:bottom w:val="single" w:sz="4" w:space="0" w:color="auto"/>
              <w:right w:val="single" w:sz="4" w:space="0" w:color="auto"/>
            </w:tcBorders>
          </w:tcPr>
          <w:p w:rsidR="00594AA4" w:rsidRPr="004B38B4" w:rsidRDefault="00594AA4" w:rsidP="00E04EA0">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Станд. морталитет**</w:t>
            </w:r>
          </w:p>
        </w:tc>
        <w:tc>
          <w:tcPr>
            <w:tcW w:w="2277" w:type="dxa"/>
            <w:tcBorders>
              <w:top w:val="single" w:sz="4" w:space="0" w:color="auto"/>
              <w:left w:val="single" w:sz="4" w:space="0" w:color="auto"/>
              <w:bottom w:val="single" w:sz="4" w:space="0" w:color="auto"/>
              <w:right w:val="single" w:sz="4" w:space="0" w:color="auto"/>
            </w:tcBorders>
          </w:tcPr>
          <w:p w:rsidR="00594AA4" w:rsidRPr="004B38B4" w:rsidRDefault="00594AA4" w:rsidP="00FA2F8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0,9</w:t>
            </w:r>
          </w:p>
        </w:tc>
        <w:tc>
          <w:tcPr>
            <w:tcW w:w="2250" w:type="dxa"/>
            <w:tcBorders>
              <w:top w:val="single" w:sz="4" w:space="0" w:color="auto"/>
              <w:left w:val="single" w:sz="4" w:space="0" w:color="auto"/>
              <w:bottom w:val="single" w:sz="4" w:space="0" w:color="auto"/>
              <w:right w:val="single" w:sz="4" w:space="0" w:color="auto"/>
            </w:tcBorders>
          </w:tcPr>
          <w:p w:rsidR="00594AA4" w:rsidRPr="004B38B4" w:rsidRDefault="00594AA4" w:rsidP="00FA2F8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29,4</w:t>
            </w:r>
          </w:p>
        </w:tc>
        <w:tc>
          <w:tcPr>
            <w:tcW w:w="2260" w:type="dxa"/>
            <w:tcBorders>
              <w:top w:val="single" w:sz="4" w:space="0" w:color="auto"/>
              <w:left w:val="single" w:sz="4" w:space="0" w:color="auto"/>
              <w:bottom w:val="single" w:sz="4" w:space="0" w:color="auto"/>
              <w:right w:val="single" w:sz="4" w:space="0" w:color="auto"/>
            </w:tcBorders>
          </w:tcPr>
          <w:p w:rsidR="00594AA4" w:rsidRPr="004B38B4" w:rsidRDefault="00594AA4" w:rsidP="00FA2F8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16,5</w:t>
            </w:r>
          </w:p>
        </w:tc>
      </w:tr>
      <w:tr w:rsidR="00594AA4" w:rsidRPr="004B38B4" w:rsidTr="00E04EA0">
        <w:tc>
          <w:tcPr>
            <w:tcW w:w="9070" w:type="dxa"/>
            <w:gridSpan w:val="4"/>
            <w:tcBorders>
              <w:top w:val="single" w:sz="4" w:space="0" w:color="auto"/>
              <w:left w:val="single" w:sz="4" w:space="0" w:color="auto"/>
              <w:bottom w:val="single" w:sz="4" w:space="0" w:color="auto"/>
              <w:right w:val="single" w:sz="4" w:space="0" w:color="auto"/>
            </w:tcBorders>
          </w:tcPr>
          <w:p w:rsidR="00594AA4" w:rsidRPr="004B38B4" w:rsidRDefault="00594AA4" w:rsidP="00E04EA0">
            <w:pPr>
              <w:spacing w:after="0" w:line="240" w:lineRule="auto"/>
              <w:rPr>
                <w:rFonts w:ascii="Times New Roman" w:hAnsi="Times New Roman" w:cs="Times New Roman"/>
                <w:b/>
                <w:sz w:val="24"/>
                <w:szCs w:val="24"/>
              </w:rPr>
            </w:pPr>
            <w:r w:rsidRPr="004B38B4">
              <w:rPr>
                <w:rFonts w:ascii="Times New Roman" w:hAnsi="Times New Roman" w:cs="Times New Roman"/>
                <w:b/>
                <w:sz w:val="24"/>
                <w:szCs w:val="24"/>
              </w:rPr>
              <w:t>Грлић материце (C53)</w:t>
            </w:r>
          </w:p>
        </w:tc>
      </w:tr>
      <w:tr w:rsidR="00594AA4" w:rsidRPr="004B38B4" w:rsidTr="00FA2F86">
        <w:tc>
          <w:tcPr>
            <w:tcW w:w="2283" w:type="dxa"/>
            <w:tcBorders>
              <w:top w:val="single" w:sz="4" w:space="0" w:color="auto"/>
              <w:left w:val="single" w:sz="4" w:space="0" w:color="auto"/>
              <w:bottom w:val="single" w:sz="4" w:space="0" w:color="auto"/>
              <w:right w:val="single" w:sz="4" w:space="0" w:color="auto"/>
            </w:tcBorders>
          </w:tcPr>
          <w:p w:rsidR="00594AA4" w:rsidRPr="004B38B4" w:rsidRDefault="00594AA4" w:rsidP="00E04EA0">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Број</w:t>
            </w:r>
          </w:p>
        </w:tc>
        <w:tc>
          <w:tcPr>
            <w:tcW w:w="2277" w:type="dxa"/>
            <w:tcBorders>
              <w:top w:val="single" w:sz="4" w:space="0" w:color="auto"/>
              <w:left w:val="single" w:sz="4" w:space="0" w:color="auto"/>
              <w:bottom w:val="single" w:sz="4" w:space="0" w:color="auto"/>
              <w:right w:val="single" w:sz="4" w:space="0" w:color="auto"/>
            </w:tcBorders>
          </w:tcPr>
          <w:p w:rsidR="00594AA4" w:rsidRPr="004B38B4" w:rsidRDefault="00594AA4" w:rsidP="00FA2F8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w:t>
            </w:r>
          </w:p>
        </w:tc>
        <w:tc>
          <w:tcPr>
            <w:tcW w:w="2250" w:type="dxa"/>
            <w:tcBorders>
              <w:top w:val="single" w:sz="4" w:space="0" w:color="auto"/>
              <w:left w:val="single" w:sz="4" w:space="0" w:color="auto"/>
              <w:bottom w:val="single" w:sz="4" w:space="0" w:color="auto"/>
              <w:right w:val="single" w:sz="4" w:space="0" w:color="auto"/>
            </w:tcBorders>
          </w:tcPr>
          <w:p w:rsidR="00594AA4" w:rsidRPr="004B38B4" w:rsidRDefault="00594AA4" w:rsidP="00FA2F8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453</w:t>
            </w:r>
          </w:p>
        </w:tc>
        <w:tc>
          <w:tcPr>
            <w:tcW w:w="2260" w:type="dxa"/>
            <w:tcBorders>
              <w:top w:val="single" w:sz="4" w:space="0" w:color="auto"/>
              <w:left w:val="single" w:sz="4" w:space="0" w:color="auto"/>
              <w:bottom w:val="single" w:sz="4" w:space="0" w:color="auto"/>
              <w:right w:val="single" w:sz="4" w:space="0" w:color="auto"/>
            </w:tcBorders>
          </w:tcPr>
          <w:p w:rsidR="00594AA4" w:rsidRPr="004B38B4" w:rsidRDefault="00594AA4" w:rsidP="00FA2F8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w:t>
            </w:r>
          </w:p>
        </w:tc>
      </w:tr>
      <w:tr w:rsidR="00594AA4" w:rsidRPr="004B38B4" w:rsidTr="00FA2F86">
        <w:tc>
          <w:tcPr>
            <w:tcW w:w="2283" w:type="dxa"/>
            <w:tcBorders>
              <w:top w:val="single" w:sz="4" w:space="0" w:color="auto"/>
              <w:left w:val="single" w:sz="4" w:space="0" w:color="auto"/>
              <w:bottom w:val="single" w:sz="4" w:space="0" w:color="auto"/>
              <w:right w:val="single" w:sz="4" w:space="0" w:color="auto"/>
            </w:tcBorders>
          </w:tcPr>
          <w:p w:rsidR="00594AA4" w:rsidRPr="004B38B4" w:rsidRDefault="00594AA4" w:rsidP="00E04EA0">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Станд. морталитет**</w:t>
            </w:r>
          </w:p>
        </w:tc>
        <w:tc>
          <w:tcPr>
            <w:tcW w:w="2277" w:type="dxa"/>
            <w:tcBorders>
              <w:top w:val="single" w:sz="4" w:space="0" w:color="auto"/>
              <w:left w:val="single" w:sz="4" w:space="0" w:color="auto"/>
              <w:bottom w:val="single" w:sz="4" w:space="0" w:color="auto"/>
              <w:right w:val="single" w:sz="4" w:space="0" w:color="auto"/>
            </w:tcBorders>
          </w:tcPr>
          <w:p w:rsidR="00594AA4" w:rsidRPr="004B38B4" w:rsidRDefault="00594AA4" w:rsidP="00FA2F8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w:t>
            </w:r>
          </w:p>
        </w:tc>
        <w:tc>
          <w:tcPr>
            <w:tcW w:w="2250" w:type="dxa"/>
            <w:tcBorders>
              <w:top w:val="single" w:sz="4" w:space="0" w:color="auto"/>
              <w:left w:val="single" w:sz="4" w:space="0" w:color="auto"/>
              <w:bottom w:val="single" w:sz="4" w:space="0" w:color="auto"/>
              <w:right w:val="single" w:sz="4" w:space="0" w:color="auto"/>
            </w:tcBorders>
          </w:tcPr>
          <w:p w:rsidR="00594AA4" w:rsidRPr="004B38B4" w:rsidRDefault="00594AA4" w:rsidP="00FA2F8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9,1</w:t>
            </w:r>
          </w:p>
        </w:tc>
        <w:tc>
          <w:tcPr>
            <w:tcW w:w="2260" w:type="dxa"/>
            <w:tcBorders>
              <w:top w:val="single" w:sz="4" w:space="0" w:color="auto"/>
              <w:left w:val="single" w:sz="4" w:space="0" w:color="auto"/>
              <w:bottom w:val="single" w:sz="4" w:space="0" w:color="auto"/>
              <w:right w:val="single" w:sz="4" w:space="0" w:color="auto"/>
            </w:tcBorders>
          </w:tcPr>
          <w:p w:rsidR="00594AA4" w:rsidRPr="004B38B4" w:rsidRDefault="00594AA4" w:rsidP="00FA2F8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w:t>
            </w:r>
          </w:p>
        </w:tc>
      </w:tr>
      <w:tr w:rsidR="00594AA4" w:rsidRPr="004B38B4" w:rsidTr="00E04EA0">
        <w:tc>
          <w:tcPr>
            <w:tcW w:w="9070" w:type="dxa"/>
            <w:gridSpan w:val="4"/>
            <w:tcBorders>
              <w:top w:val="single" w:sz="4" w:space="0" w:color="auto"/>
              <w:left w:val="single" w:sz="4" w:space="0" w:color="auto"/>
              <w:bottom w:val="single" w:sz="4" w:space="0" w:color="auto"/>
              <w:right w:val="single" w:sz="4" w:space="0" w:color="auto"/>
            </w:tcBorders>
          </w:tcPr>
          <w:p w:rsidR="00594AA4" w:rsidRPr="004B38B4" w:rsidRDefault="00594AA4" w:rsidP="00E04EA0">
            <w:pPr>
              <w:spacing w:after="0" w:line="240" w:lineRule="auto"/>
              <w:rPr>
                <w:rFonts w:ascii="Times New Roman" w:hAnsi="Times New Roman" w:cs="Times New Roman"/>
                <w:b/>
                <w:sz w:val="24"/>
                <w:szCs w:val="24"/>
              </w:rPr>
            </w:pPr>
            <w:r w:rsidRPr="004B38B4">
              <w:rPr>
                <w:rFonts w:ascii="Times New Roman" w:hAnsi="Times New Roman" w:cs="Times New Roman"/>
                <w:b/>
                <w:sz w:val="24"/>
                <w:szCs w:val="24"/>
              </w:rPr>
              <w:t>Простата (C61)</w:t>
            </w:r>
          </w:p>
        </w:tc>
      </w:tr>
      <w:tr w:rsidR="00594AA4" w:rsidRPr="004B38B4" w:rsidTr="00FA2F86">
        <w:tc>
          <w:tcPr>
            <w:tcW w:w="2283" w:type="dxa"/>
            <w:tcBorders>
              <w:top w:val="single" w:sz="4" w:space="0" w:color="auto"/>
              <w:left w:val="single" w:sz="4" w:space="0" w:color="auto"/>
              <w:bottom w:val="single" w:sz="4" w:space="0" w:color="auto"/>
              <w:right w:val="single" w:sz="4" w:space="0" w:color="auto"/>
            </w:tcBorders>
          </w:tcPr>
          <w:p w:rsidR="00594AA4" w:rsidRPr="004B38B4" w:rsidRDefault="00594AA4" w:rsidP="00E04EA0">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Број</w:t>
            </w:r>
          </w:p>
        </w:tc>
        <w:tc>
          <w:tcPr>
            <w:tcW w:w="2277" w:type="dxa"/>
            <w:tcBorders>
              <w:top w:val="single" w:sz="4" w:space="0" w:color="auto"/>
              <w:left w:val="single" w:sz="4" w:space="0" w:color="auto"/>
              <w:bottom w:val="single" w:sz="4" w:space="0" w:color="auto"/>
              <w:right w:val="single" w:sz="4" w:space="0" w:color="auto"/>
            </w:tcBorders>
          </w:tcPr>
          <w:p w:rsidR="00594AA4" w:rsidRPr="004B38B4" w:rsidRDefault="00594AA4" w:rsidP="00FA2F8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981</w:t>
            </w:r>
          </w:p>
        </w:tc>
        <w:tc>
          <w:tcPr>
            <w:tcW w:w="2250" w:type="dxa"/>
            <w:tcBorders>
              <w:top w:val="single" w:sz="4" w:space="0" w:color="auto"/>
              <w:left w:val="single" w:sz="4" w:space="0" w:color="auto"/>
              <w:bottom w:val="single" w:sz="4" w:space="0" w:color="auto"/>
              <w:right w:val="single" w:sz="4" w:space="0" w:color="auto"/>
            </w:tcBorders>
          </w:tcPr>
          <w:p w:rsidR="00594AA4" w:rsidRPr="004B38B4" w:rsidRDefault="00594AA4" w:rsidP="00FA2F8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w:t>
            </w:r>
          </w:p>
        </w:tc>
        <w:tc>
          <w:tcPr>
            <w:tcW w:w="2260" w:type="dxa"/>
            <w:tcBorders>
              <w:top w:val="single" w:sz="4" w:space="0" w:color="auto"/>
              <w:left w:val="single" w:sz="4" w:space="0" w:color="auto"/>
              <w:bottom w:val="single" w:sz="4" w:space="0" w:color="auto"/>
              <w:right w:val="single" w:sz="4" w:space="0" w:color="auto"/>
            </w:tcBorders>
          </w:tcPr>
          <w:p w:rsidR="00594AA4" w:rsidRPr="004B38B4" w:rsidRDefault="00594AA4" w:rsidP="00FA2F8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w:t>
            </w:r>
          </w:p>
        </w:tc>
      </w:tr>
      <w:tr w:rsidR="00594AA4" w:rsidRPr="004B38B4" w:rsidTr="00FA2F86">
        <w:tc>
          <w:tcPr>
            <w:tcW w:w="2283" w:type="dxa"/>
            <w:tcBorders>
              <w:top w:val="single" w:sz="4" w:space="0" w:color="auto"/>
              <w:left w:val="single" w:sz="4" w:space="0" w:color="auto"/>
              <w:bottom w:val="single" w:sz="4" w:space="0" w:color="auto"/>
              <w:right w:val="single" w:sz="4" w:space="0" w:color="auto"/>
            </w:tcBorders>
          </w:tcPr>
          <w:p w:rsidR="00594AA4" w:rsidRPr="004B38B4" w:rsidRDefault="00594AA4" w:rsidP="00E04EA0">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Станд. морталитет**</w:t>
            </w:r>
          </w:p>
        </w:tc>
        <w:tc>
          <w:tcPr>
            <w:tcW w:w="2277" w:type="dxa"/>
            <w:tcBorders>
              <w:top w:val="single" w:sz="4" w:space="0" w:color="auto"/>
              <w:left w:val="single" w:sz="4" w:space="0" w:color="auto"/>
              <w:bottom w:val="single" w:sz="4" w:space="0" w:color="auto"/>
              <w:right w:val="single" w:sz="4" w:space="0" w:color="auto"/>
            </w:tcBorders>
          </w:tcPr>
          <w:p w:rsidR="00594AA4" w:rsidRPr="004B38B4" w:rsidRDefault="00594AA4" w:rsidP="00FA2F8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18,4</w:t>
            </w:r>
          </w:p>
        </w:tc>
        <w:tc>
          <w:tcPr>
            <w:tcW w:w="2250" w:type="dxa"/>
            <w:tcBorders>
              <w:top w:val="single" w:sz="4" w:space="0" w:color="auto"/>
              <w:left w:val="single" w:sz="4" w:space="0" w:color="auto"/>
              <w:bottom w:val="single" w:sz="4" w:space="0" w:color="auto"/>
              <w:right w:val="single" w:sz="4" w:space="0" w:color="auto"/>
            </w:tcBorders>
          </w:tcPr>
          <w:p w:rsidR="00594AA4" w:rsidRPr="004B38B4" w:rsidRDefault="00594AA4" w:rsidP="00FA2F8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w:t>
            </w:r>
          </w:p>
        </w:tc>
        <w:tc>
          <w:tcPr>
            <w:tcW w:w="2260" w:type="dxa"/>
            <w:tcBorders>
              <w:top w:val="single" w:sz="4" w:space="0" w:color="auto"/>
              <w:left w:val="single" w:sz="4" w:space="0" w:color="auto"/>
              <w:bottom w:val="single" w:sz="4" w:space="0" w:color="auto"/>
              <w:right w:val="single" w:sz="4" w:space="0" w:color="auto"/>
            </w:tcBorders>
          </w:tcPr>
          <w:p w:rsidR="00594AA4" w:rsidRPr="004B38B4" w:rsidRDefault="00594AA4" w:rsidP="00FA2F8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w:t>
            </w:r>
          </w:p>
        </w:tc>
      </w:tr>
      <w:tr w:rsidR="00594AA4" w:rsidRPr="004B38B4" w:rsidTr="00E04EA0">
        <w:tc>
          <w:tcPr>
            <w:tcW w:w="9070" w:type="dxa"/>
            <w:gridSpan w:val="4"/>
            <w:tcBorders>
              <w:top w:val="single" w:sz="4" w:space="0" w:color="auto"/>
              <w:left w:val="single" w:sz="4" w:space="0" w:color="auto"/>
              <w:bottom w:val="single" w:sz="4" w:space="0" w:color="auto"/>
              <w:right w:val="single" w:sz="4" w:space="0" w:color="auto"/>
            </w:tcBorders>
          </w:tcPr>
          <w:p w:rsidR="00594AA4" w:rsidRPr="004B38B4" w:rsidRDefault="00594AA4" w:rsidP="00E04EA0">
            <w:pPr>
              <w:spacing w:after="0" w:line="240" w:lineRule="auto"/>
              <w:rPr>
                <w:rFonts w:ascii="Times New Roman" w:hAnsi="Times New Roman" w:cs="Times New Roman"/>
                <w:b/>
                <w:sz w:val="24"/>
                <w:szCs w:val="24"/>
              </w:rPr>
            </w:pPr>
            <w:r w:rsidRPr="004B38B4">
              <w:rPr>
                <w:rFonts w:ascii="Times New Roman" w:hAnsi="Times New Roman" w:cs="Times New Roman"/>
                <w:b/>
                <w:sz w:val="24"/>
                <w:szCs w:val="24"/>
              </w:rPr>
              <w:t>Желудац (C16)</w:t>
            </w:r>
          </w:p>
        </w:tc>
      </w:tr>
      <w:tr w:rsidR="00594AA4" w:rsidRPr="004B38B4" w:rsidTr="00FA2F86">
        <w:tc>
          <w:tcPr>
            <w:tcW w:w="2283" w:type="dxa"/>
            <w:tcBorders>
              <w:top w:val="single" w:sz="4" w:space="0" w:color="auto"/>
              <w:left w:val="single" w:sz="4" w:space="0" w:color="auto"/>
              <w:bottom w:val="single" w:sz="4" w:space="0" w:color="auto"/>
              <w:right w:val="single" w:sz="4" w:space="0" w:color="auto"/>
            </w:tcBorders>
          </w:tcPr>
          <w:p w:rsidR="00594AA4" w:rsidRPr="004B38B4" w:rsidRDefault="00594AA4" w:rsidP="00E04EA0">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Број</w:t>
            </w:r>
          </w:p>
        </w:tc>
        <w:tc>
          <w:tcPr>
            <w:tcW w:w="2277" w:type="dxa"/>
            <w:tcBorders>
              <w:top w:val="single" w:sz="4" w:space="0" w:color="auto"/>
              <w:left w:val="single" w:sz="4" w:space="0" w:color="auto"/>
              <w:bottom w:val="single" w:sz="4" w:space="0" w:color="auto"/>
              <w:right w:val="single" w:sz="4" w:space="0" w:color="auto"/>
            </w:tcBorders>
          </w:tcPr>
          <w:p w:rsidR="00594AA4" w:rsidRPr="004B38B4" w:rsidRDefault="00594AA4" w:rsidP="00FA2F8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632</w:t>
            </w:r>
          </w:p>
        </w:tc>
        <w:tc>
          <w:tcPr>
            <w:tcW w:w="2250" w:type="dxa"/>
            <w:tcBorders>
              <w:top w:val="single" w:sz="4" w:space="0" w:color="auto"/>
              <w:left w:val="single" w:sz="4" w:space="0" w:color="auto"/>
              <w:bottom w:val="single" w:sz="4" w:space="0" w:color="auto"/>
              <w:right w:val="single" w:sz="4" w:space="0" w:color="auto"/>
            </w:tcBorders>
          </w:tcPr>
          <w:p w:rsidR="00594AA4" w:rsidRPr="004B38B4" w:rsidRDefault="00594AA4" w:rsidP="00FA2F8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320</w:t>
            </w:r>
          </w:p>
        </w:tc>
        <w:tc>
          <w:tcPr>
            <w:tcW w:w="2260" w:type="dxa"/>
            <w:tcBorders>
              <w:top w:val="single" w:sz="4" w:space="0" w:color="auto"/>
              <w:left w:val="single" w:sz="4" w:space="0" w:color="auto"/>
              <w:bottom w:val="single" w:sz="4" w:space="0" w:color="auto"/>
              <w:right w:val="single" w:sz="4" w:space="0" w:color="auto"/>
            </w:tcBorders>
          </w:tcPr>
          <w:p w:rsidR="00594AA4" w:rsidRPr="004B38B4" w:rsidRDefault="00594AA4" w:rsidP="00FA2F8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952</w:t>
            </w:r>
          </w:p>
        </w:tc>
      </w:tr>
      <w:tr w:rsidR="00594AA4" w:rsidRPr="004B38B4" w:rsidTr="00FA2F86">
        <w:tc>
          <w:tcPr>
            <w:tcW w:w="2283" w:type="dxa"/>
            <w:tcBorders>
              <w:top w:val="single" w:sz="4" w:space="0" w:color="auto"/>
              <w:left w:val="single" w:sz="4" w:space="0" w:color="auto"/>
              <w:bottom w:val="single" w:sz="4" w:space="0" w:color="auto"/>
              <w:right w:val="single" w:sz="4" w:space="0" w:color="auto"/>
            </w:tcBorders>
          </w:tcPr>
          <w:p w:rsidR="00594AA4" w:rsidRPr="004B38B4" w:rsidRDefault="00594AA4" w:rsidP="00E04EA0">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Станд. морталитет**</w:t>
            </w:r>
          </w:p>
        </w:tc>
        <w:tc>
          <w:tcPr>
            <w:tcW w:w="2277" w:type="dxa"/>
            <w:tcBorders>
              <w:top w:val="single" w:sz="4" w:space="0" w:color="auto"/>
              <w:left w:val="single" w:sz="4" w:space="0" w:color="auto"/>
              <w:bottom w:val="single" w:sz="4" w:space="0" w:color="auto"/>
              <w:right w:val="single" w:sz="4" w:space="0" w:color="auto"/>
            </w:tcBorders>
          </w:tcPr>
          <w:p w:rsidR="00594AA4" w:rsidRPr="004B38B4" w:rsidRDefault="00594AA4" w:rsidP="00FA2F8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12,9</w:t>
            </w:r>
          </w:p>
        </w:tc>
        <w:tc>
          <w:tcPr>
            <w:tcW w:w="2250" w:type="dxa"/>
            <w:tcBorders>
              <w:top w:val="single" w:sz="4" w:space="0" w:color="auto"/>
              <w:left w:val="single" w:sz="4" w:space="0" w:color="auto"/>
              <w:bottom w:val="single" w:sz="4" w:space="0" w:color="auto"/>
              <w:right w:val="single" w:sz="4" w:space="0" w:color="auto"/>
            </w:tcBorders>
          </w:tcPr>
          <w:p w:rsidR="00594AA4" w:rsidRPr="004B38B4" w:rsidRDefault="00594AA4" w:rsidP="00FA2F8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5,4</w:t>
            </w:r>
          </w:p>
        </w:tc>
        <w:tc>
          <w:tcPr>
            <w:tcW w:w="2260" w:type="dxa"/>
            <w:tcBorders>
              <w:top w:val="single" w:sz="4" w:space="0" w:color="auto"/>
              <w:left w:val="single" w:sz="4" w:space="0" w:color="auto"/>
              <w:bottom w:val="single" w:sz="4" w:space="0" w:color="auto"/>
              <w:right w:val="single" w:sz="4" w:space="0" w:color="auto"/>
            </w:tcBorders>
          </w:tcPr>
          <w:p w:rsidR="00594AA4" w:rsidRPr="004B38B4" w:rsidRDefault="00594AA4" w:rsidP="00FA2F8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8,7</w:t>
            </w:r>
          </w:p>
        </w:tc>
      </w:tr>
    </w:tbl>
    <w:p w:rsidR="00594AA4" w:rsidRPr="004B38B4" w:rsidRDefault="00594AA4" w:rsidP="00594AA4">
      <w:pPr>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 На 100.000 становника.  ** Према стандардној популацији Европе.</w:t>
      </w:r>
    </w:p>
    <w:p w:rsidR="00594AA4" w:rsidRPr="004B38B4" w:rsidRDefault="00594AA4" w:rsidP="00594AA4">
      <w:pPr>
        <w:spacing w:after="0" w:line="240" w:lineRule="auto"/>
        <w:jc w:val="both"/>
        <w:rPr>
          <w:rFonts w:ascii="Times New Roman" w:hAnsi="Times New Roman" w:cs="Times New Roman"/>
          <w:sz w:val="24"/>
          <w:szCs w:val="24"/>
        </w:rPr>
      </w:pPr>
    </w:p>
    <w:p w:rsidR="00697C17" w:rsidRPr="004B38B4" w:rsidRDefault="00697C17">
      <w:pPr>
        <w:spacing w:after="0" w:line="240" w:lineRule="auto"/>
        <w:rPr>
          <w:rFonts w:ascii="Times New Roman" w:hAnsi="Times New Roman" w:cs="Times New Roman"/>
          <w:b/>
          <w:sz w:val="24"/>
          <w:szCs w:val="24"/>
        </w:rPr>
      </w:pPr>
      <w:r w:rsidRPr="004B38B4">
        <w:rPr>
          <w:rFonts w:ascii="Times New Roman" w:hAnsi="Times New Roman" w:cs="Times New Roman"/>
          <w:b/>
          <w:sz w:val="24"/>
          <w:szCs w:val="24"/>
        </w:rPr>
        <w:br w:type="page"/>
      </w:r>
    </w:p>
    <w:p w:rsidR="00697C17" w:rsidRPr="004B38B4" w:rsidRDefault="00473DCF" w:rsidP="00594AA4">
      <w:pPr>
        <w:spacing w:after="0" w:line="240" w:lineRule="auto"/>
        <w:jc w:val="both"/>
        <w:rPr>
          <w:rFonts w:ascii="Times New Roman" w:hAnsi="Times New Roman" w:cs="Times New Roman"/>
          <w:sz w:val="24"/>
          <w:szCs w:val="24"/>
        </w:rPr>
      </w:pPr>
      <w:r w:rsidRPr="004B38B4">
        <w:rPr>
          <w:rFonts w:ascii="Times New Roman" w:hAnsi="Times New Roman" w:cs="Times New Roman"/>
          <w:b/>
          <w:sz w:val="24"/>
          <w:szCs w:val="24"/>
        </w:rPr>
        <w:t>Графикон 1</w:t>
      </w:r>
      <w:r w:rsidR="00594AA4" w:rsidRPr="004B38B4">
        <w:rPr>
          <w:rFonts w:ascii="Times New Roman" w:hAnsi="Times New Roman" w:cs="Times New Roman"/>
          <w:b/>
          <w:sz w:val="24"/>
          <w:szCs w:val="24"/>
        </w:rPr>
        <w:t>.</w:t>
      </w:r>
      <w:r w:rsidR="00594AA4" w:rsidRPr="004B38B4">
        <w:rPr>
          <w:rFonts w:ascii="Times New Roman" w:hAnsi="Times New Roman" w:cs="Times New Roman"/>
          <w:sz w:val="24"/>
          <w:szCs w:val="24"/>
        </w:rPr>
        <w:t xml:space="preserve"> </w:t>
      </w:r>
      <w:r w:rsidRPr="004B38B4">
        <w:rPr>
          <w:rFonts w:ascii="Times New Roman" w:hAnsi="Times New Roman" w:cs="Times New Roman"/>
          <w:sz w:val="24"/>
          <w:szCs w:val="24"/>
        </w:rPr>
        <w:t>О</w:t>
      </w:r>
      <w:r w:rsidR="00594AA4" w:rsidRPr="004B38B4">
        <w:rPr>
          <w:rFonts w:ascii="Times New Roman" w:hAnsi="Times New Roman" w:cs="Times New Roman"/>
          <w:sz w:val="24"/>
          <w:szCs w:val="24"/>
        </w:rPr>
        <w:t>болевањ</w:t>
      </w:r>
      <w:r w:rsidRPr="004B38B4">
        <w:rPr>
          <w:rFonts w:ascii="Times New Roman" w:hAnsi="Times New Roman" w:cs="Times New Roman"/>
          <w:sz w:val="24"/>
          <w:szCs w:val="24"/>
        </w:rPr>
        <w:t>е</w:t>
      </w:r>
      <w:r w:rsidR="00594AA4" w:rsidRPr="004B38B4">
        <w:rPr>
          <w:rFonts w:ascii="Times New Roman" w:hAnsi="Times New Roman" w:cs="Times New Roman"/>
          <w:sz w:val="24"/>
          <w:szCs w:val="24"/>
        </w:rPr>
        <w:t xml:space="preserve"> и умирањ</w:t>
      </w:r>
      <w:r w:rsidRPr="004B38B4">
        <w:rPr>
          <w:rFonts w:ascii="Times New Roman" w:hAnsi="Times New Roman" w:cs="Times New Roman"/>
          <w:sz w:val="24"/>
          <w:szCs w:val="24"/>
        </w:rPr>
        <w:t>е</w:t>
      </w:r>
      <w:r w:rsidR="00594AA4" w:rsidRPr="004B38B4">
        <w:rPr>
          <w:rFonts w:ascii="Times New Roman" w:hAnsi="Times New Roman" w:cs="Times New Roman"/>
          <w:sz w:val="24"/>
          <w:szCs w:val="24"/>
        </w:rPr>
        <w:t xml:space="preserve"> од свих малигних тумора према полу, Република Србија, земље Централне и Источне Европе</w:t>
      </w:r>
      <w:r w:rsidRPr="004B38B4">
        <w:rPr>
          <w:rFonts w:ascii="Times New Roman" w:hAnsi="Times New Roman" w:cs="Times New Roman"/>
          <w:sz w:val="24"/>
          <w:szCs w:val="24"/>
        </w:rPr>
        <w:t xml:space="preserve"> (ЦИЕ)</w:t>
      </w:r>
      <w:r w:rsidR="00594AA4" w:rsidRPr="004B38B4">
        <w:rPr>
          <w:rFonts w:ascii="Times New Roman" w:hAnsi="Times New Roman" w:cs="Times New Roman"/>
          <w:sz w:val="24"/>
          <w:szCs w:val="24"/>
        </w:rPr>
        <w:t xml:space="preserve"> и  земље Западне Европе</w:t>
      </w:r>
      <w:r w:rsidRPr="004B38B4">
        <w:rPr>
          <w:rFonts w:ascii="Times New Roman" w:hAnsi="Times New Roman" w:cs="Times New Roman"/>
          <w:sz w:val="24"/>
          <w:szCs w:val="24"/>
        </w:rPr>
        <w:t xml:space="preserve"> (ЗЕ)</w:t>
      </w:r>
      <w:r w:rsidR="00594AA4" w:rsidRPr="004B38B4">
        <w:rPr>
          <w:rStyle w:val="FootnoteReference"/>
          <w:rFonts w:ascii="Times New Roman" w:hAnsi="Times New Roman" w:cs="Times New Roman"/>
          <w:sz w:val="24"/>
          <w:szCs w:val="24"/>
        </w:rPr>
        <w:footnoteReference w:id="11"/>
      </w:r>
    </w:p>
    <w:p w:rsidR="00473DCF" w:rsidRPr="004B38B4" w:rsidRDefault="001570E0" w:rsidP="00594AA4">
      <w:pPr>
        <w:spacing w:after="0" w:line="240" w:lineRule="auto"/>
        <w:jc w:val="both"/>
        <w:rPr>
          <w:rFonts w:ascii="Times New Roman" w:hAnsi="Times New Roman" w:cs="Times New Roman"/>
          <w:sz w:val="24"/>
          <w:szCs w:val="24"/>
        </w:rPr>
      </w:pPr>
      <w:r w:rsidRPr="004B38B4">
        <w:rPr>
          <w:rFonts w:ascii="Times New Roman" w:hAnsi="Times New Roman" w:cs="Times New Roman"/>
          <w:noProof/>
          <w:sz w:val="24"/>
          <w:szCs w:val="24"/>
        </w:rPr>
        <w:drawing>
          <wp:inline distT="0" distB="0" distL="0" distR="0" wp14:anchorId="4A4871D1" wp14:editId="58433385">
            <wp:extent cx="5760720" cy="3448050"/>
            <wp:effectExtent l="19050" t="0" r="11430" b="0"/>
            <wp:docPr id="12"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473DCF" w:rsidRPr="004B38B4" w:rsidRDefault="00473DCF" w:rsidP="00DE0CB6">
      <w:pPr>
        <w:pBdr>
          <w:top w:val="single" w:sz="4" w:space="1" w:color="auto"/>
        </w:pBdr>
        <w:spacing w:after="0" w:line="240" w:lineRule="auto"/>
        <w:jc w:val="both"/>
        <w:rPr>
          <w:rFonts w:ascii="Times New Roman" w:hAnsi="Times New Roman" w:cs="Times New Roman"/>
          <w:sz w:val="24"/>
          <w:szCs w:val="24"/>
        </w:rPr>
      </w:pPr>
    </w:p>
    <w:p w:rsidR="001570E0" w:rsidRPr="004B38B4" w:rsidRDefault="001570E0" w:rsidP="00594AA4">
      <w:pPr>
        <w:spacing w:after="0" w:line="240" w:lineRule="auto"/>
        <w:jc w:val="both"/>
        <w:rPr>
          <w:rFonts w:ascii="Times New Roman" w:hAnsi="Times New Roman" w:cs="Times New Roman"/>
          <w:sz w:val="24"/>
          <w:szCs w:val="24"/>
        </w:rPr>
      </w:pPr>
    </w:p>
    <w:p w:rsidR="00C26A3E" w:rsidRPr="004B38B4" w:rsidRDefault="00C26A3E">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br w:type="page"/>
      </w:r>
    </w:p>
    <w:p w:rsidR="001570E0" w:rsidRPr="004B38B4" w:rsidRDefault="001570E0" w:rsidP="00594AA4">
      <w:pPr>
        <w:spacing w:after="0" w:line="240" w:lineRule="auto"/>
        <w:jc w:val="both"/>
        <w:rPr>
          <w:rFonts w:ascii="Times New Roman" w:hAnsi="Times New Roman" w:cs="Times New Roman"/>
          <w:sz w:val="24"/>
          <w:szCs w:val="24"/>
        </w:rPr>
      </w:pPr>
    </w:p>
    <w:p w:rsidR="00473DCF" w:rsidRPr="004B38B4" w:rsidRDefault="00232292" w:rsidP="00473DCF">
      <w:pPr>
        <w:spacing w:after="0" w:line="240" w:lineRule="auto"/>
        <w:jc w:val="both"/>
        <w:rPr>
          <w:rFonts w:ascii="Times New Roman" w:hAnsi="Times New Roman" w:cs="Times New Roman"/>
          <w:sz w:val="24"/>
          <w:szCs w:val="24"/>
        </w:rPr>
      </w:pPr>
      <w:r w:rsidRPr="004B38B4">
        <w:rPr>
          <w:rFonts w:ascii="Times New Roman" w:hAnsi="Times New Roman" w:cs="Times New Roman"/>
          <w:b/>
          <w:sz w:val="24"/>
          <w:szCs w:val="24"/>
        </w:rPr>
        <w:t xml:space="preserve">Графикон </w:t>
      </w:r>
      <w:r w:rsidR="00473DCF" w:rsidRPr="004B38B4">
        <w:rPr>
          <w:rFonts w:ascii="Times New Roman" w:hAnsi="Times New Roman" w:cs="Times New Roman"/>
          <w:b/>
          <w:sz w:val="24"/>
          <w:szCs w:val="24"/>
          <w:lang w:val="en-GB"/>
        </w:rPr>
        <w:t>2.</w:t>
      </w:r>
      <w:r w:rsidR="00473DCF" w:rsidRPr="004B38B4">
        <w:rPr>
          <w:rFonts w:ascii="Times New Roman" w:hAnsi="Times New Roman" w:cs="Times New Roman"/>
          <w:sz w:val="24"/>
          <w:szCs w:val="24"/>
          <w:lang w:val="en-GB"/>
        </w:rPr>
        <w:t xml:space="preserve"> </w:t>
      </w:r>
      <w:r w:rsidR="007B0579" w:rsidRPr="004B38B4">
        <w:rPr>
          <w:rFonts w:ascii="Times New Roman" w:hAnsi="Times New Roman" w:cs="Times New Roman"/>
          <w:sz w:val="24"/>
          <w:szCs w:val="24"/>
        </w:rPr>
        <w:t xml:space="preserve">Стандардизовани однос инциденције, стандардизовани однос морталитета и однос морталитета и инциденције </w:t>
      </w:r>
      <w:r w:rsidR="007B0579" w:rsidRPr="004B38B4">
        <w:rPr>
          <w:rFonts w:ascii="Times New Roman" w:hAnsi="Times New Roman" w:cs="Times New Roman"/>
          <w:color w:val="000000"/>
          <w:sz w:val="24"/>
          <w:szCs w:val="24"/>
        </w:rPr>
        <w:t xml:space="preserve">код </w:t>
      </w:r>
      <w:r w:rsidR="0052387A" w:rsidRPr="004B38B4">
        <w:rPr>
          <w:rFonts w:ascii="Times New Roman" w:hAnsi="Times New Roman" w:cs="Times New Roman"/>
          <w:sz w:val="24"/>
          <w:szCs w:val="24"/>
        </w:rPr>
        <w:t>свих малигних тумора према полу, Република Србија, земље Централне и Источне Европе (ЦИЕ) и  земље Западне Европе (ЗЕ)</w:t>
      </w:r>
      <w:r w:rsidR="0052387A" w:rsidRPr="004B38B4">
        <w:rPr>
          <w:rStyle w:val="FootnoteReference"/>
          <w:rFonts w:ascii="Times New Roman" w:hAnsi="Times New Roman" w:cs="Times New Roman"/>
          <w:sz w:val="24"/>
          <w:szCs w:val="24"/>
        </w:rPr>
        <w:footnoteReference w:id="12"/>
      </w:r>
    </w:p>
    <w:p w:rsidR="007B0579" w:rsidRPr="004B38B4" w:rsidRDefault="001570E0" w:rsidP="00800360">
      <w:pPr>
        <w:spacing w:after="0" w:line="240" w:lineRule="auto"/>
        <w:rPr>
          <w:rFonts w:ascii="Times New Roman" w:hAnsi="Times New Roman" w:cs="Times New Roman"/>
          <w:sz w:val="24"/>
          <w:szCs w:val="24"/>
        </w:rPr>
      </w:pPr>
      <w:r w:rsidRPr="004B38B4">
        <w:rPr>
          <w:rFonts w:ascii="Times New Roman" w:hAnsi="Times New Roman" w:cs="Times New Roman"/>
          <w:noProof/>
          <w:sz w:val="24"/>
          <w:szCs w:val="24"/>
        </w:rPr>
        <w:drawing>
          <wp:inline distT="0" distB="0" distL="0" distR="0" wp14:anchorId="251C51EE" wp14:editId="4A7FDE6B">
            <wp:extent cx="5760720" cy="4429125"/>
            <wp:effectExtent l="19050" t="0" r="11430" b="0"/>
            <wp:docPr id="10"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B0579" w:rsidRPr="004B38B4" w:rsidRDefault="007B0579" w:rsidP="00DE0CB6">
      <w:pPr>
        <w:pBdr>
          <w:top w:val="single" w:sz="4" w:space="1" w:color="auto"/>
        </w:pBdr>
        <w:spacing w:after="0" w:line="240" w:lineRule="auto"/>
        <w:jc w:val="both"/>
        <w:rPr>
          <w:rFonts w:ascii="Times New Roman" w:hAnsi="Times New Roman" w:cs="Times New Roman"/>
          <w:sz w:val="24"/>
          <w:szCs w:val="24"/>
        </w:rPr>
      </w:pPr>
    </w:p>
    <w:p w:rsidR="007B0579" w:rsidRPr="004B38B4" w:rsidRDefault="007B0579" w:rsidP="00473DCF">
      <w:pPr>
        <w:spacing w:after="0" w:line="240" w:lineRule="auto"/>
        <w:jc w:val="both"/>
        <w:rPr>
          <w:rFonts w:ascii="Times New Roman" w:hAnsi="Times New Roman" w:cs="Times New Roman"/>
          <w:sz w:val="24"/>
          <w:szCs w:val="24"/>
        </w:rPr>
      </w:pPr>
    </w:p>
    <w:p w:rsidR="00594AA4" w:rsidRPr="004B38B4" w:rsidRDefault="00594AA4" w:rsidP="00594AA4">
      <w:pPr>
        <w:spacing w:after="0" w:line="240" w:lineRule="auto"/>
        <w:jc w:val="both"/>
        <w:rPr>
          <w:rFonts w:ascii="Times New Roman" w:hAnsi="Times New Roman" w:cs="Times New Roman"/>
          <w:sz w:val="24"/>
          <w:szCs w:val="24"/>
        </w:rPr>
      </w:pPr>
    </w:p>
    <w:p w:rsidR="00594AA4" w:rsidRPr="004B38B4" w:rsidRDefault="005C5C36" w:rsidP="00594AA4">
      <w:pPr>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ab/>
      </w:r>
      <w:r w:rsidR="00A32E79" w:rsidRPr="004B38B4">
        <w:rPr>
          <w:rFonts w:ascii="Times New Roman" w:hAnsi="Times New Roman" w:cs="Times New Roman"/>
          <w:sz w:val="24"/>
          <w:szCs w:val="24"/>
        </w:rPr>
        <w:tab/>
      </w:r>
      <w:r w:rsidR="00594AA4" w:rsidRPr="004B38B4">
        <w:rPr>
          <w:rFonts w:ascii="Times New Roman" w:hAnsi="Times New Roman" w:cs="Times New Roman"/>
          <w:sz w:val="24"/>
          <w:szCs w:val="24"/>
        </w:rPr>
        <w:t xml:space="preserve">Мушкарци у </w:t>
      </w:r>
      <w:r w:rsidR="00BA4B42" w:rsidRPr="004B38B4">
        <w:rPr>
          <w:rFonts w:ascii="Times New Roman" w:hAnsi="Times New Roman" w:cs="Times New Roman"/>
          <w:sz w:val="24"/>
          <w:szCs w:val="24"/>
          <w:lang w:val="uz-Cyrl-UZ"/>
        </w:rPr>
        <w:t xml:space="preserve">Републици </w:t>
      </w:r>
      <w:r w:rsidR="00594AA4" w:rsidRPr="004B38B4">
        <w:rPr>
          <w:rFonts w:ascii="Times New Roman" w:hAnsi="Times New Roman" w:cs="Times New Roman"/>
          <w:sz w:val="24"/>
          <w:szCs w:val="24"/>
        </w:rPr>
        <w:t>Србији су</w:t>
      </w:r>
      <w:r w:rsidR="00EE524A" w:rsidRPr="004B38B4">
        <w:rPr>
          <w:rFonts w:ascii="Times New Roman" w:hAnsi="Times New Roman" w:cs="Times New Roman"/>
          <w:sz w:val="24"/>
          <w:szCs w:val="24"/>
        </w:rPr>
        <w:t>,</w:t>
      </w:r>
      <w:r w:rsidR="00594AA4" w:rsidRPr="004B38B4">
        <w:rPr>
          <w:rFonts w:ascii="Times New Roman" w:hAnsi="Times New Roman" w:cs="Times New Roman"/>
          <w:sz w:val="24"/>
          <w:szCs w:val="24"/>
        </w:rPr>
        <w:t xml:space="preserve"> са процењеном стопом оболевања (71,6/100.000) и умирања (61,1/100.000)</w:t>
      </w:r>
      <w:r w:rsidR="002D16BD" w:rsidRPr="004B38B4">
        <w:rPr>
          <w:rFonts w:ascii="Times New Roman" w:hAnsi="Times New Roman" w:cs="Times New Roman"/>
          <w:sz w:val="24"/>
          <w:szCs w:val="24"/>
        </w:rPr>
        <w:t xml:space="preserve"> од рака плућа</w:t>
      </w:r>
      <w:r w:rsidR="00EE524A" w:rsidRPr="004B38B4">
        <w:rPr>
          <w:rFonts w:ascii="Times New Roman" w:hAnsi="Times New Roman" w:cs="Times New Roman"/>
          <w:sz w:val="24"/>
          <w:szCs w:val="24"/>
        </w:rPr>
        <w:t>,</w:t>
      </w:r>
      <w:r w:rsidR="00594AA4" w:rsidRPr="004B38B4">
        <w:rPr>
          <w:rFonts w:ascii="Times New Roman" w:hAnsi="Times New Roman" w:cs="Times New Roman"/>
          <w:sz w:val="24"/>
          <w:szCs w:val="24"/>
        </w:rPr>
        <w:t xml:space="preserve"> на другом месту, одмах после мушкараца у Мађарској. Жене у Србији су</w:t>
      </w:r>
      <w:r w:rsidR="00EE524A" w:rsidRPr="004B38B4">
        <w:rPr>
          <w:rFonts w:ascii="Times New Roman" w:hAnsi="Times New Roman" w:cs="Times New Roman"/>
          <w:sz w:val="24"/>
          <w:szCs w:val="24"/>
        </w:rPr>
        <w:t>,</w:t>
      </w:r>
      <w:r w:rsidR="00594AA4" w:rsidRPr="004B38B4">
        <w:rPr>
          <w:rFonts w:ascii="Times New Roman" w:hAnsi="Times New Roman" w:cs="Times New Roman"/>
          <w:sz w:val="24"/>
          <w:szCs w:val="24"/>
        </w:rPr>
        <w:t xml:space="preserve"> са процењеном стопом оболевања (30,9/100.000) и умирања (21,9/100.000), такође у вишем ризику оболевања и умирања од рака плућа, али мање од жена у Мађарској, </w:t>
      </w:r>
      <w:r w:rsidR="00BA4B42" w:rsidRPr="004B38B4">
        <w:rPr>
          <w:rFonts w:ascii="Times New Roman" w:hAnsi="Times New Roman" w:cs="Times New Roman"/>
          <w:sz w:val="24"/>
          <w:szCs w:val="24"/>
          <w:lang w:val="uz-Cyrl-UZ"/>
        </w:rPr>
        <w:t xml:space="preserve">Краљевини </w:t>
      </w:r>
      <w:r w:rsidR="00594AA4" w:rsidRPr="004B38B4">
        <w:rPr>
          <w:rFonts w:ascii="Times New Roman" w:hAnsi="Times New Roman" w:cs="Times New Roman"/>
          <w:sz w:val="24"/>
          <w:szCs w:val="24"/>
        </w:rPr>
        <w:t xml:space="preserve">Данској и </w:t>
      </w:r>
      <w:r w:rsidR="00BA4B42" w:rsidRPr="004B38B4">
        <w:rPr>
          <w:rFonts w:ascii="Times New Roman" w:hAnsi="Times New Roman" w:cs="Times New Roman"/>
          <w:sz w:val="24"/>
          <w:szCs w:val="24"/>
          <w:lang w:val="uz-Cyrl-UZ"/>
        </w:rPr>
        <w:t xml:space="preserve">Краљевини </w:t>
      </w:r>
      <w:r w:rsidR="00594AA4" w:rsidRPr="004B38B4">
        <w:rPr>
          <w:rFonts w:ascii="Times New Roman" w:hAnsi="Times New Roman" w:cs="Times New Roman"/>
          <w:sz w:val="24"/>
          <w:szCs w:val="24"/>
        </w:rPr>
        <w:t>Холандији</w:t>
      </w:r>
      <w:r w:rsidR="00EE524A" w:rsidRPr="004B38B4">
        <w:rPr>
          <w:rFonts w:ascii="Times New Roman" w:hAnsi="Times New Roman" w:cs="Times New Roman"/>
          <w:sz w:val="24"/>
          <w:szCs w:val="24"/>
        </w:rPr>
        <w:t>,</w:t>
      </w:r>
      <w:r w:rsidR="00594AA4" w:rsidRPr="004B38B4">
        <w:rPr>
          <w:rFonts w:ascii="Times New Roman" w:hAnsi="Times New Roman" w:cs="Times New Roman"/>
          <w:sz w:val="24"/>
          <w:szCs w:val="24"/>
        </w:rPr>
        <w:t xml:space="preserve"> где</w:t>
      </w:r>
      <w:r w:rsidR="00EE524A" w:rsidRPr="004B38B4">
        <w:rPr>
          <w:rFonts w:ascii="Times New Roman" w:hAnsi="Times New Roman" w:cs="Times New Roman"/>
          <w:sz w:val="24"/>
          <w:szCs w:val="24"/>
        </w:rPr>
        <w:t xml:space="preserve"> се дуги низ година региструју </w:t>
      </w:r>
      <w:r w:rsidR="00594AA4" w:rsidRPr="004B38B4">
        <w:rPr>
          <w:rFonts w:ascii="Times New Roman" w:hAnsi="Times New Roman" w:cs="Times New Roman"/>
          <w:sz w:val="24"/>
          <w:szCs w:val="24"/>
        </w:rPr>
        <w:t>највише стопе оболевања од ове врсте малигног тумора.</w:t>
      </w:r>
    </w:p>
    <w:p w:rsidR="00594AA4" w:rsidRPr="004B38B4" w:rsidRDefault="00594AA4" w:rsidP="00594AA4">
      <w:pPr>
        <w:spacing w:after="0" w:line="240" w:lineRule="auto"/>
        <w:jc w:val="both"/>
        <w:rPr>
          <w:rFonts w:ascii="Times New Roman" w:hAnsi="Times New Roman" w:cs="Times New Roman"/>
          <w:sz w:val="24"/>
          <w:szCs w:val="24"/>
        </w:rPr>
      </w:pPr>
    </w:p>
    <w:p w:rsidR="00594AA4" w:rsidRDefault="005C5C36" w:rsidP="00594AA4">
      <w:pPr>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ab/>
      </w:r>
      <w:r w:rsidR="00A32E79" w:rsidRPr="004B38B4">
        <w:rPr>
          <w:rFonts w:ascii="Times New Roman" w:hAnsi="Times New Roman" w:cs="Times New Roman"/>
          <w:sz w:val="24"/>
          <w:szCs w:val="24"/>
        </w:rPr>
        <w:tab/>
      </w:r>
      <w:r w:rsidR="002D16BD" w:rsidRPr="004B38B4">
        <w:rPr>
          <w:rFonts w:ascii="Times New Roman" w:hAnsi="Times New Roman" w:cs="Times New Roman"/>
          <w:sz w:val="24"/>
          <w:szCs w:val="24"/>
        </w:rPr>
        <w:t>Као</w:t>
      </w:r>
      <w:r w:rsidR="00BA4B42" w:rsidRPr="004B38B4">
        <w:rPr>
          <w:rFonts w:ascii="Times New Roman" w:hAnsi="Times New Roman" w:cs="Times New Roman"/>
          <w:sz w:val="24"/>
          <w:szCs w:val="24"/>
        </w:rPr>
        <w:t xml:space="preserve"> и у другим европским земљама, жене</w:t>
      </w:r>
      <w:r w:rsidR="00290573" w:rsidRPr="004B38B4">
        <w:rPr>
          <w:rFonts w:ascii="Times New Roman" w:hAnsi="Times New Roman" w:cs="Times New Roman"/>
          <w:sz w:val="24"/>
          <w:szCs w:val="24"/>
        </w:rPr>
        <w:t xml:space="preserve"> у </w:t>
      </w:r>
      <w:r w:rsidR="00BA4B42" w:rsidRPr="004B38B4">
        <w:rPr>
          <w:rFonts w:ascii="Times New Roman" w:hAnsi="Times New Roman" w:cs="Times New Roman"/>
          <w:sz w:val="24"/>
          <w:szCs w:val="24"/>
          <w:lang w:val="uz-Cyrl-UZ"/>
        </w:rPr>
        <w:t xml:space="preserve"> Републици </w:t>
      </w:r>
      <w:r w:rsidR="00290573" w:rsidRPr="004B38B4">
        <w:rPr>
          <w:rFonts w:ascii="Times New Roman" w:hAnsi="Times New Roman" w:cs="Times New Roman"/>
          <w:sz w:val="24"/>
          <w:szCs w:val="24"/>
        </w:rPr>
        <w:t>Србији најчешће оболевају и умиру од р</w:t>
      </w:r>
      <w:r w:rsidR="00594AA4" w:rsidRPr="004B38B4">
        <w:rPr>
          <w:rFonts w:ascii="Times New Roman" w:hAnsi="Times New Roman" w:cs="Times New Roman"/>
          <w:sz w:val="24"/>
          <w:szCs w:val="24"/>
        </w:rPr>
        <w:t>ак</w:t>
      </w:r>
      <w:r w:rsidR="00290573" w:rsidRPr="004B38B4">
        <w:rPr>
          <w:rFonts w:ascii="Times New Roman" w:hAnsi="Times New Roman" w:cs="Times New Roman"/>
          <w:sz w:val="24"/>
          <w:szCs w:val="24"/>
        </w:rPr>
        <w:t>а</w:t>
      </w:r>
      <w:r w:rsidR="00594AA4" w:rsidRPr="004B38B4">
        <w:rPr>
          <w:rFonts w:ascii="Times New Roman" w:hAnsi="Times New Roman" w:cs="Times New Roman"/>
          <w:sz w:val="24"/>
          <w:szCs w:val="24"/>
        </w:rPr>
        <w:t xml:space="preserve"> дојке. </w:t>
      </w:r>
      <w:r w:rsidR="00290573" w:rsidRPr="004B38B4">
        <w:rPr>
          <w:rFonts w:ascii="Times New Roman" w:hAnsi="Times New Roman" w:cs="Times New Roman"/>
          <w:sz w:val="24"/>
          <w:szCs w:val="24"/>
        </w:rPr>
        <w:t>С</w:t>
      </w:r>
      <w:r w:rsidR="00594AA4" w:rsidRPr="004B38B4">
        <w:rPr>
          <w:rFonts w:ascii="Times New Roman" w:hAnsi="Times New Roman" w:cs="Times New Roman"/>
          <w:sz w:val="24"/>
          <w:szCs w:val="24"/>
        </w:rPr>
        <w:t>а процењен</w:t>
      </w:r>
      <w:r w:rsidR="00851115" w:rsidRPr="004B38B4">
        <w:rPr>
          <w:rFonts w:ascii="Times New Roman" w:hAnsi="Times New Roman" w:cs="Times New Roman"/>
          <w:sz w:val="24"/>
          <w:szCs w:val="24"/>
        </w:rPr>
        <w:t>ом</w:t>
      </w:r>
      <w:r w:rsidR="00594AA4" w:rsidRPr="004B38B4">
        <w:rPr>
          <w:rFonts w:ascii="Times New Roman" w:hAnsi="Times New Roman" w:cs="Times New Roman"/>
          <w:sz w:val="24"/>
          <w:szCs w:val="24"/>
        </w:rPr>
        <w:t xml:space="preserve"> стоп</w:t>
      </w:r>
      <w:r w:rsidR="00851115" w:rsidRPr="004B38B4">
        <w:rPr>
          <w:rFonts w:ascii="Times New Roman" w:hAnsi="Times New Roman" w:cs="Times New Roman"/>
          <w:sz w:val="24"/>
          <w:szCs w:val="24"/>
        </w:rPr>
        <w:t>ом</w:t>
      </w:r>
      <w:r w:rsidR="00594AA4" w:rsidRPr="004B38B4">
        <w:rPr>
          <w:rFonts w:ascii="Times New Roman" w:hAnsi="Times New Roman" w:cs="Times New Roman"/>
          <w:sz w:val="24"/>
          <w:szCs w:val="24"/>
        </w:rPr>
        <w:t xml:space="preserve"> оболевања </w:t>
      </w:r>
      <w:r w:rsidR="005E2055" w:rsidRPr="004B38B4">
        <w:rPr>
          <w:rFonts w:ascii="Times New Roman" w:hAnsi="Times New Roman" w:cs="Times New Roman"/>
          <w:sz w:val="24"/>
          <w:szCs w:val="24"/>
        </w:rPr>
        <w:t xml:space="preserve">(75,3/100.000) </w:t>
      </w:r>
      <w:r w:rsidR="00594AA4" w:rsidRPr="004B38B4">
        <w:rPr>
          <w:rFonts w:ascii="Times New Roman" w:hAnsi="Times New Roman" w:cs="Times New Roman"/>
          <w:sz w:val="24"/>
          <w:szCs w:val="24"/>
        </w:rPr>
        <w:t xml:space="preserve">у средњем </w:t>
      </w:r>
      <w:r w:rsidR="005E2055" w:rsidRPr="004B38B4">
        <w:rPr>
          <w:rFonts w:ascii="Times New Roman" w:hAnsi="Times New Roman" w:cs="Times New Roman"/>
          <w:sz w:val="24"/>
          <w:szCs w:val="24"/>
        </w:rPr>
        <w:t xml:space="preserve">су </w:t>
      </w:r>
      <w:r w:rsidR="00594AA4" w:rsidRPr="004B38B4">
        <w:rPr>
          <w:rFonts w:ascii="Times New Roman" w:hAnsi="Times New Roman" w:cs="Times New Roman"/>
          <w:sz w:val="24"/>
          <w:szCs w:val="24"/>
        </w:rPr>
        <w:t xml:space="preserve">ризику и налазе се на 20. месту </w:t>
      </w:r>
      <w:r w:rsidR="00851115" w:rsidRPr="004B38B4">
        <w:rPr>
          <w:rFonts w:ascii="Times New Roman" w:hAnsi="Times New Roman" w:cs="Times New Roman"/>
          <w:sz w:val="24"/>
          <w:szCs w:val="24"/>
        </w:rPr>
        <w:t xml:space="preserve">међу </w:t>
      </w:r>
      <w:r w:rsidR="00594AA4" w:rsidRPr="004B38B4">
        <w:rPr>
          <w:rFonts w:ascii="Times New Roman" w:hAnsi="Times New Roman" w:cs="Times New Roman"/>
          <w:sz w:val="24"/>
          <w:szCs w:val="24"/>
        </w:rPr>
        <w:t xml:space="preserve">40 земаља у Европи. </w:t>
      </w:r>
    </w:p>
    <w:p w:rsidR="004B38B4" w:rsidRDefault="004B38B4" w:rsidP="00594AA4">
      <w:pPr>
        <w:spacing w:after="0" w:line="240" w:lineRule="auto"/>
        <w:jc w:val="both"/>
        <w:rPr>
          <w:rFonts w:ascii="Times New Roman" w:hAnsi="Times New Roman" w:cs="Times New Roman"/>
          <w:sz w:val="24"/>
          <w:szCs w:val="24"/>
        </w:rPr>
      </w:pPr>
    </w:p>
    <w:p w:rsidR="004B38B4" w:rsidRDefault="004B38B4" w:rsidP="00594AA4">
      <w:pPr>
        <w:spacing w:after="0" w:line="240" w:lineRule="auto"/>
        <w:jc w:val="both"/>
        <w:rPr>
          <w:rFonts w:ascii="Times New Roman" w:hAnsi="Times New Roman" w:cs="Times New Roman"/>
          <w:sz w:val="24"/>
          <w:szCs w:val="24"/>
        </w:rPr>
      </w:pPr>
    </w:p>
    <w:p w:rsidR="004B38B4" w:rsidRDefault="004B38B4" w:rsidP="00594AA4">
      <w:pPr>
        <w:spacing w:after="0" w:line="240" w:lineRule="auto"/>
        <w:jc w:val="both"/>
        <w:rPr>
          <w:rFonts w:ascii="Times New Roman" w:hAnsi="Times New Roman" w:cs="Times New Roman"/>
          <w:sz w:val="24"/>
          <w:szCs w:val="24"/>
        </w:rPr>
      </w:pPr>
    </w:p>
    <w:p w:rsidR="004B38B4" w:rsidRPr="004B38B4" w:rsidRDefault="004B38B4" w:rsidP="00594AA4">
      <w:pPr>
        <w:spacing w:after="0" w:line="240" w:lineRule="auto"/>
        <w:jc w:val="both"/>
        <w:rPr>
          <w:rFonts w:ascii="Times New Roman" w:hAnsi="Times New Roman" w:cs="Times New Roman"/>
          <w:sz w:val="24"/>
          <w:szCs w:val="24"/>
        </w:rPr>
      </w:pPr>
    </w:p>
    <w:p w:rsidR="00594AA4" w:rsidRPr="004B38B4" w:rsidRDefault="00594AA4" w:rsidP="00594AA4">
      <w:pPr>
        <w:spacing w:after="0" w:line="240" w:lineRule="auto"/>
        <w:jc w:val="both"/>
        <w:rPr>
          <w:rFonts w:ascii="Times New Roman" w:hAnsi="Times New Roman" w:cs="Times New Roman"/>
          <w:sz w:val="24"/>
          <w:szCs w:val="24"/>
        </w:rPr>
      </w:pPr>
    </w:p>
    <w:p w:rsidR="00594AA4" w:rsidRPr="004B38B4" w:rsidRDefault="005C5C36" w:rsidP="00594AA4">
      <w:pPr>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ab/>
      </w:r>
      <w:r w:rsidR="00A32E79" w:rsidRPr="004B38B4">
        <w:rPr>
          <w:rFonts w:ascii="Times New Roman" w:hAnsi="Times New Roman" w:cs="Times New Roman"/>
          <w:sz w:val="24"/>
          <w:szCs w:val="24"/>
        </w:rPr>
        <w:tab/>
      </w:r>
      <w:r w:rsidR="00594AA4" w:rsidRPr="004B38B4">
        <w:rPr>
          <w:rFonts w:ascii="Times New Roman" w:hAnsi="Times New Roman" w:cs="Times New Roman"/>
          <w:sz w:val="24"/>
          <w:szCs w:val="24"/>
        </w:rPr>
        <w:t>Рак простате је трећа најчешћа локализација рака код мушкараца у</w:t>
      </w:r>
      <w:r w:rsidR="00BA4B42" w:rsidRPr="004B38B4">
        <w:rPr>
          <w:rFonts w:ascii="Times New Roman" w:hAnsi="Times New Roman" w:cs="Times New Roman"/>
          <w:sz w:val="24"/>
          <w:szCs w:val="24"/>
          <w:lang w:val="uz-Cyrl-UZ"/>
        </w:rPr>
        <w:t xml:space="preserve"> </w:t>
      </w:r>
      <w:r w:rsidR="00594AA4" w:rsidRPr="004B38B4">
        <w:rPr>
          <w:rFonts w:ascii="Times New Roman" w:hAnsi="Times New Roman" w:cs="Times New Roman"/>
          <w:sz w:val="24"/>
          <w:szCs w:val="24"/>
        </w:rPr>
        <w:t xml:space="preserve"> </w:t>
      </w:r>
      <w:r w:rsidR="00BA4B42" w:rsidRPr="004B38B4">
        <w:rPr>
          <w:rFonts w:ascii="Times New Roman" w:hAnsi="Times New Roman" w:cs="Times New Roman"/>
          <w:sz w:val="24"/>
          <w:szCs w:val="24"/>
          <w:lang w:val="uz-Cyrl-UZ"/>
        </w:rPr>
        <w:t>Републици</w:t>
      </w:r>
      <w:r w:rsidR="00BA4B42" w:rsidRPr="004B38B4">
        <w:rPr>
          <w:rFonts w:ascii="Times New Roman" w:hAnsi="Times New Roman" w:cs="Times New Roman"/>
          <w:sz w:val="24"/>
          <w:szCs w:val="24"/>
        </w:rPr>
        <w:t xml:space="preserve"> </w:t>
      </w:r>
      <w:r w:rsidR="00594AA4" w:rsidRPr="004B38B4">
        <w:rPr>
          <w:rFonts w:ascii="Times New Roman" w:hAnsi="Times New Roman" w:cs="Times New Roman"/>
          <w:sz w:val="24"/>
          <w:szCs w:val="24"/>
        </w:rPr>
        <w:t>Србији. Са процењеним</w:t>
      </w:r>
      <w:r w:rsidR="00B900D4" w:rsidRPr="004B38B4">
        <w:rPr>
          <w:rFonts w:ascii="Times New Roman" w:hAnsi="Times New Roman" w:cs="Times New Roman"/>
          <w:sz w:val="24"/>
          <w:szCs w:val="24"/>
        </w:rPr>
        <w:t xml:space="preserve"> стопама</w:t>
      </w:r>
      <w:r w:rsidR="00CD4DAB" w:rsidRPr="004B38B4">
        <w:rPr>
          <w:rFonts w:ascii="Times New Roman" w:hAnsi="Times New Roman" w:cs="Times New Roman"/>
          <w:sz w:val="24"/>
          <w:szCs w:val="24"/>
        </w:rPr>
        <w:t xml:space="preserve"> оболевања (</w:t>
      </w:r>
      <w:r w:rsidR="00594AA4" w:rsidRPr="004B38B4">
        <w:rPr>
          <w:rFonts w:ascii="Times New Roman" w:hAnsi="Times New Roman" w:cs="Times New Roman"/>
          <w:sz w:val="24"/>
          <w:szCs w:val="24"/>
        </w:rPr>
        <w:t>35,4/100.000</w:t>
      </w:r>
      <w:r w:rsidR="00CD4DAB" w:rsidRPr="004B38B4">
        <w:rPr>
          <w:rFonts w:ascii="Times New Roman" w:hAnsi="Times New Roman" w:cs="Times New Roman"/>
          <w:sz w:val="24"/>
          <w:szCs w:val="24"/>
        </w:rPr>
        <w:t>)</w:t>
      </w:r>
      <w:r w:rsidR="00594AA4" w:rsidRPr="004B38B4">
        <w:rPr>
          <w:rFonts w:ascii="Times New Roman" w:hAnsi="Times New Roman" w:cs="Times New Roman"/>
          <w:sz w:val="24"/>
          <w:szCs w:val="24"/>
        </w:rPr>
        <w:t>, мушкарци у</w:t>
      </w:r>
      <w:r w:rsidR="003B2234" w:rsidRPr="004B38B4">
        <w:rPr>
          <w:rFonts w:ascii="Times New Roman" w:hAnsi="Times New Roman" w:cs="Times New Roman"/>
          <w:sz w:val="24"/>
          <w:szCs w:val="24"/>
          <w:lang w:val="uz-Cyrl-UZ"/>
        </w:rPr>
        <w:t xml:space="preserve"> Републици</w:t>
      </w:r>
      <w:r w:rsidR="00594AA4" w:rsidRPr="004B38B4">
        <w:rPr>
          <w:rFonts w:ascii="Times New Roman" w:hAnsi="Times New Roman" w:cs="Times New Roman"/>
          <w:sz w:val="24"/>
          <w:szCs w:val="24"/>
        </w:rPr>
        <w:t xml:space="preserve"> Србији </w:t>
      </w:r>
      <w:r w:rsidR="00CD4DAB" w:rsidRPr="004B38B4">
        <w:rPr>
          <w:rFonts w:ascii="Times New Roman" w:hAnsi="Times New Roman" w:cs="Times New Roman"/>
          <w:sz w:val="24"/>
          <w:szCs w:val="24"/>
        </w:rPr>
        <w:t xml:space="preserve">су </w:t>
      </w:r>
      <w:r w:rsidR="00594AA4" w:rsidRPr="004B38B4">
        <w:rPr>
          <w:rFonts w:ascii="Times New Roman" w:hAnsi="Times New Roman" w:cs="Times New Roman"/>
          <w:sz w:val="24"/>
          <w:szCs w:val="24"/>
        </w:rPr>
        <w:t>у двоструко нижем ризику оболевања у односу на мушкарце у земљама Западне Европе</w:t>
      </w:r>
      <w:r w:rsidR="004B25DB" w:rsidRPr="004B38B4">
        <w:rPr>
          <w:rFonts w:ascii="Times New Roman" w:hAnsi="Times New Roman" w:cs="Times New Roman"/>
          <w:sz w:val="24"/>
          <w:szCs w:val="24"/>
        </w:rPr>
        <w:t xml:space="preserve"> </w:t>
      </w:r>
      <w:r w:rsidR="00594AA4" w:rsidRPr="004B38B4">
        <w:rPr>
          <w:rFonts w:ascii="Times New Roman" w:hAnsi="Times New Roman" w:cs="Times New Roman"/>
          <w:sz w:val="24"/>
          <w:szCs w:val="24"/>
        </w:rPr>
        <w:t>(75,8/100,000)</w:t>
      </w:r>
      <w:r w:rsidR="004B25DB" w:rsidRPr="004B38B4">
        <w:rPr>
          <w:rFonts w:ascii="Times New Roman" w:hAnsi="Times New Roman" w:cs="Times New Roman"/>
          <w:sz w:val="24"/>
          <w:szCs w:val="24"/>
        </w:rPr>
        <w:t>.</w:t>
      </w:r>
    </w:p>
    <w:p w:rsidR="00594AA4" w:rsidRPr="004B38B4" w:rsidRDefault="00594AA4" w:rsidP="00594AA4">
      <w:pPr>
        <w:spacing w:after="0" w:line="240" w:lineRule="auto"/>
        <w:jc w:val="both"/>
        <w:rPr>
          <w:rFonts w:ascii="Times New Roman" w:hAnsi="Times New Roman" w:cs="Times New Roman"/>
          <w:sz w:val="24"/>
          <w:szCs w:val="24"/>
        </w:rPr>
      </w:pPr>
    </w:p>
    <w:p w:rsidR="00594AA4" w:rsidRPr="004B38B4" w:rsidRDefault="005C5C36" w:rsidP="00594AA4">
      <w:pPr>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ab/>
      </w:r>
      <w:r w:rsidR="00A32E79" w:rsidRPr="004B38B4">
        <w:rPr>
          <w:rFonts w:ascii="Times New Roman" w:hAnsi="Times New Roman" w:cs="Times New Roman"/>
          <w:sz w:val="24"/>
          <w:szCs w:val="24"/>
        </w:rPr>
        <w:tab/>
      </w:r>
      <w:r w:rsidR="00594AA4" w:rsidRPr="004B38B4">
        <w:rPr>
          <w:rFonts w:ascii="Times New Roman" w:hAnsi="Times New Roman" w:cs="Times New Roman"/>
          <w:sz w:val="24"/>
          <w:szCs w:val="24"/>
        </w:rPr>
        <w:t>Рак грлића материце је четврти по учесталости малигни тумор у оболевању и шести по учесталости у умирању међу женама</w:t>
      </w:r>
      <w:r w:rsidR="00473E91" w:rsidRPr="004B38B4">
        <w:rPr>
          <w:rFonts w:ascii="Times New Roman" w:hAnsi="Times New Roman" w:cs="Times New Roman"/>
          <w:sz w:val="24"/>
          <w:szCs w:val="24"/>
        </w:rPr>
        <w:t xml:space="preserve"> у</w:t>
      </w:r>
      <w:r w:rsidR="003B2234" w:rsidRPr="004B38B4">
        <w:rPr>
          <w:rFonts w:ascii="Times New Roman" w:hAnsi="Times New Roman" w:cs="Times New Roman"/>
          <w:sz w:val="24"/>
          <w:szCs w:val="24"/>
          <w:lang w:val="uz-Cyrl-UZ"/>
        </w:rPr>
        <w:t xml:space="preserve"> Републици</w:t>
      </w:r>
      <w:r w:rsidR="00473E91" w:rsidRPr="004B38B4">
        <w:rPr>
          <w:rFonts w:ascii="Times New Roman" w:hAnsi="Times New Roman" w:cs="Times New Roman"/>
          <w:sz w:val="24"/>
          <w:szCs w:val="24"/>
        </w:rPr>
        <w:t xml:space="preserve"> Србији</w:t>
      </w:r>
      <w:r w:rsidR="00594AA4" w:rsidRPr="004B38B4">
        <w:rPr>
          <w:rFonts w:ascii="Times New Roman" w:hAnsi="Times New Roman" w:cs="Times New Roman"/>
          <w:sz w:val="24"/>
          <w:szCs w:val="24"/>
        </w:rPr>
        <w:t xml:space="preserve">. Најновије процене су да су жене у Србији и у оболевању и у умирању од цервикалног рака на петом месту од 40 земаља, са стандардизованом стопом инциденције од 20,3/100.000 и стандардизованим морталитетом од 7,0/100.000. (Табела </w:t>
      </w:r>
      <w:r w:rsidR="00A97191" w:rsidRPr="004B38B4">
        <w:rPr>
          <w:rFonts w:ascii="Times New Roman" w:hAnsi="Times New Roman" w:cs="Times New Roman"/>
          <w:sz w:val="24"/>
          <w:szCs w:val="24"/>
        </w:rPr>
        <w:t>4</w:t>
      </w:r>
      <w:r w:rsidR="00594AA4" w:rsidRPr="004B38B4">
        <w:rPr>
          <w:rFonts w:ascii="Times New Roman" w:hAnsi="Times New Roman" w:cs="Times New Roman"/>
          <w:sz w:val="24"/>
          <w:szCs w:val="24"/>
        </w:rPr>
        <w:t>)</w:t>
      </w:r>
    </w:p>
    <w:p w:rsidR="002E4212" w:rsidRPr="004B38B4" w:rsidRDefault="002E4212" w:rsidP="00594AA4">
      <w:pPr>
        <w:spacing w:after="0" w:line="240" w:lineRule="auto"/>
        <w:jc w:val="both"/>
        <w:rPr>
          <w:rFonts w:ascii="Times New Roman" w:hAnsi="Times New Roman" w:cs="Times New Roman"/>
          <w:sz w:val="24"/>
          <w:szCs w:val="24"/>
        </w:rPr>
      </w:pPr>
    </w:p>
    <w:p w:rsidR="001E2112" w:rsidRPr="004B38B4" w:rsidRDefault="00594AA4" w:rsidP="00594AA4">
      <w:pPr>
        <w:spacing w:after="0" w:line="240" w:lineRule="auto"/>
        <w:jc w:val="both"/>
        <w:rPr>
          <w:rFonts w:ascii="Times New Roman" w:hAnsi="Times New Roman" w:cs="Times New Roman"/>
          <w:sz w:val="24"/>
          <w:szCs w:val="24"/>
        </w:rPr>
      </w:pPr>
      <w:r w:rsidRPr="004B38B4">
        <w:rPr>
          <w:rFonts w:ascii="Times New Roman" w:hAnsi="Times New Roman" w:cs="Times New Roman"/>
          <w:b/>
          <w:sz w:val="24"/>
          <w:szCs w:val="24"/>
        </w:rPr>
        <w:t xml:space="preserve">Табела </w:t>
      </w:r>
      <w:r w:rsidR="00A97191" w:rsidRPr="004B38B4">
        <w:rPr>
          <w:rFonts w:ascii="Times New Roman" w:hAnsi="Times New Roman" w:cs="Times New Roman"/>
          <w:b/>
          <w:sz w:val="24"/>
          <w:szCs w:val="24"/>
        </w:rPr>
        <w:t>4</w:t>
      </w:r>
      <w:r w:rsidRPr="004B38B4">
        <w:rPr>
          <w:rFonts w:ascii="Times New Roman" w:hAnsi="Times New Roman" w:cs="Times New Roman"/>
          <w:b/>
          <w:sz w:val="24"/>
          <w:szCs w:val="24"/>
        </w:rPr>
        <w:t>.</w:t>
      </w:r>
      <w:r w:rsidRPr="004B38B4">
        <w:rPr>
          <w:rFonts w:ascii="Times New Roman" w:hAnsi="Times New Roman" w:cs="Times New Roman"/>
          <w:sz w:val="24"/>
          <w:szCs w:val="24"/>
        </w:rPr>
        <w:t xml:space="preserve"> Упоредна анализа оболевања и умирања од водећих локализација малигних тумора према полу и према тежини израженој односом и</w:t>
      </w:r>
      <w:r w:rsidR="00970A01" w:rsidRPr="004B38B4">
        <w:rPr>
          <w:rFonts w:ascii="Times New Roman" w:hAnsi="Times New Roman" w:cs="Times New Roman"/>
          <w:sz w:val="24"/>
          <w:szCs w:val="24"/>
        </w:rPr>
        <w:t>змеђу инциденције и морталитета:</w:t>
      </w:r>
      <w:r w:rsidRPr="004B38B4">
        <w:rPr>
          <w:rFonts w:ascii="Times New Roman" w:hAnsi="Times New Roman" w:cs="Times New Roman"/>
          <w:sz w:val="24"/>
          <w:szCs w:val="24"/>
        </w:rPr>
        <w:t xml:space="preserve"> Република Србија,  земље Централне и Источне Европе и  земље Западне Европе</w:t>
      </w:r>
      <w:r w:rsidRPr="004B38B4">
        <w:rPr>
          <w:rStyle w:val="FootnoteReference"/>
          <w:rFonts w:ascii="Times New Roman" w:hAnsi="Times New Roman" w:cs="Times New Roman"/>
          <w:sz w:val="24"/>
          <w:szCs w:val="24"/>
        </w:rPr>
        <w:footnoteReference w:id="13"/>
      </w:r>
    </w:p>
    <w:p w:rsidR="005C5C36" w:rsidRPr="004B38B4" w:rsidRDefault="005C5C36" w:rsidP="00594AA4">
      <w:pPr>
        <w:spacing w:after="0" w:line="240" w:lineRule="auto"/>
        <w:jc w:val="both"/>
        <w:rPr>
          <w:rFonts w:ascii="Times New Roman" w:hAnsi="Times New Roman" w:cs="Times New Roman"/>
          <w:sz w:val="24"/>
          <w:szCs w:val="24"/>
        </w:rPr>
      </w:pPr>
    </w:p>
    <w:tbl>
      <w:tblPr>
        <w:tblW w:w="48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14"/>
        <w:gridCol w:w="1147"/>
        <w:gridCol w:w="990"/>
        <w:gridCol w:w="853"/>
        <w:gridCol w:w="1133"/>
        <w:gridCol w:w="992"/>
        <w:gridCol w:w="710"/>
        <w:gridCol w:w="849"/>
        <w:gridCol w:w="849"/>
      </w:tblGrid>
      <w:tr w:rsidR="001E2112" w:rsidRPr="004B38B4" w:rsidTr="000B4498">
        <w:trPr>
          <w:trHeight w:val="601"/>
        </w:trPr>
        <w:tc>
          <w:tcPr>
            <w:tcW w:w="837" w:type="pct"/>
            <w:vAlign w:val="bottom"/>
          </w:tcPr>
          <w:p w:rsidR="001E2112" w:rsidRPr="004B38B4" w:rsidRDefault="001E2112" w:rsidP="0098343D">
            <w:pPr>
              <w:widowControl w:val="0"/>
              <w:autoSpaceDE w:val="0"/>
              <w:autoSpaceDN w:val="0"/>
              <w:adjustRightInd w:val="0"/>
              <w:spacing w:before="60" w:after="0" w:line="240" w:lineRule="auto"/>
              <w:rPr>
                <w:rFonts w:ascii="Times New Roman" w:hAnsi="Times New Roman" w:cs="Times New Roman"/>
                <w:sz w:val="24"/>
                <w:szCs w:val="24"/>
              </w:rPr>
            </w:pPr>
            <w:r w:rsidRPr="004B38B4">
              <w:rPr>
                <w:rFonts w:ascii="Times New Roman" w:hAnsi="Times New Roman" w:cs="Times New Roman"/>
                <w:b/>
                <w:bCs/>
                <w:sz w:val="24"/>
                <w:szCs w:val="24"/>
              </w:rPr>
              <w:t> </w:t>
            </w:r>
          </w:p>
        </w:tc>
        <w:tc>
          <w:tcPr>
            <w:tcW w:w="1654" w:type="pct"/>
            <w:gridSpan w:val="3"/>
            <w:vAlign w:val="center"/>
          </w:tcPr>
          <w:p w:rsidR="001E2112" w:rsidRPr="004B38B4" w:rsidRDefault="001E2112"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b/>
                <w:bCs/>
                <w:sz w:val="24"/>
                <w:szCs w:val="24"/>
              </w:rPr>
              <w:t>Србија</w:t>
            </w:r>
          </w:p>
        </w:tc>
        <w:tc>
          <w:tcPr>
            <w:tcW w:w="2509" w:type="pct"/>
            <w:gridSpan w:val="5"/>
            <w:vAlign w:val="center"/>
          </w:tcPr>
          <w:p w:rsidR="001E2112" w:rsidRPr="004B38B4" w:rsidRDefault="001E2112"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b/>
                <w:bCs/>
                <w:sz w:val="24"/>
                <w:szCs w:val="24"/>
              </w:rPr>
              <w:t>Земље Централне и Источне Европе (ЦИЕ)</w:t>
            </w:r>
          </w:p>
        </w:tc>
      </w:tr>
      <w:tr w:rsidR="001D66BE" w:rsidRPr="004B38B4" w:rsidTr="00136D79">
        <w:trPr>
          <w:trHeight w:val="567"/>
        </w:trPr>
        <w:tc>
          <w:tcPr>
            <w:tcW w:w="837" w:type="pct"/>
            <w:vAlign w:val="bottom"/>
          </w:tcPr>
          <w:p w:rsidR="001E2112" w:rsidRPr="004B38B4" w:rsidRDefault="001E2112" w:rsidP="0098343D">
            <w:pPr>
              <w:widowControl w:val="0"/>
              <w:autoSpaceDE w:val="0"/>
              <w:autoSpaceDN w:val="0"/>
              <w:adjustRightInd w:val="0"/>
              <w:spacing w:before="60" w:after="0" w:line="240" w:lineRule="auto"/>
              <w:rPr>
                <w:rFonts w:ascii="Times New Roman" w:hAnsi="Times New Roman" w:cs="Times New Roman"/>
                <w:sz w:val="24"/>
                <w:szCs w:val="24"/>
              </w:rPr>
            </w:pPr>
            <w:r w:rsidRPr="004B38B4">
              <w:rPr>
                <w:rFonts w:ascii="Times New Roman" w:hAnsi="Times New Roman" w:cs="Times New Roman"/>
                <w:b/>
                <w:bCs/>
                <w:sz w:val="24"/>
                <w:szCs w:val="24"/>
              </w:rPr>
              <w:t>Мушкарци</w:t>
            </w:r>
          </w:p>
        </w:tc>
        <w:tc>
          <w:tcPr>
            <w:tcW w:w="634" w:type="pct"/>
            <w:vAlign w:val="bottom"/>
          </w:tcPr>
          <w:p w:rsidR="001E2112" w:rsidRPr="004B38B4" w:rsidRDefault="001E2112"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Стопе оболевања</w:t>
            </w:r>
          </w:p>
        </w:tc>
        <w:tc>
          <w:tcPr>
            <w:tcW w:w="548" w:type="pct"/>
            <w:vAlign w:val="bottom"/>
          </w:tcPr>
          <w:p w:rsidR="001E2112" w:rsidRPr="004B38B4" w:rsidRDefault="001E2112"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Стопе умирања</w:t>
            </w:r>
          </w:p>
        </w:tc>
        <w:tc>
          <w:tcPr>
            <w:tcW w:w="472" w:type="pct"/>
            <w:vAlign w:val="bottom"/>
          </w:tcPr>
          <w:p w:rsidR="001E2112" w:rsidRPr="004B38B4" w:rsidRDefault="001E2112" w:rsidP="0098343D">
            <w:pPr>
              <w:widowControl w:val="0"/>
              <w:autoSpaceDE w:val="0"/>
              <w:autoSpaceDN w:val="0"/>
              <w:adjustRightInd w:val="0"/>
              <w:spacing w:before="60" w:after="0" w:line="240" w:lineRule="auto"/>
              <w:ind w:right="239"/>
              <w:jc w:val="center"/>
              <w:rPr>
                <w:rFonts w:ascii="Times New Roman" w:hAnsi="Times New Roman" w:cs="Times New Roman"/>
                <w:sz w:val="24"/>
                <w:szCs w:val="24"/>
              </w:rPr>
            </w:pPr>
            <w:r w:rsidRPr="004B38B4">
              <w:rPr>
                <w:rFonts w:ascii="Times New Roman" w:hAnsi="Times New Roman" w:cs="Times New Roman"/>
                <w:sz w:val="24"/>
                <w:szCs w:val="24"/>
              </w:rPr>
              <w:t>MIR</w:t>
            </w:r>
          </w:p>
        </w:tc>
        <w:tc>
          <w:tcPr>
            <w:tcW w:w="627" w:type="pct"/>
            <w:vAlign w:val="bottom"/>
          </w:tcPr>
          <w:p w:rsidR="001E2112" w:rsidRPr="004B38B4" w:rsidRDefault="001E2112"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Стопе оболевања</w:t>
            </w:r>
          </w:p>
        </w:tc>
        <w:tc>
          <w:tcPr>
            <w:tcW w:w="549" w:type="pct"/>
            <w:vAlign w:val="bottom"/>
          </w:tcPr>
          <w:p w:rsidR="001E2112" w:rsidRPr="004B38B4" w:rsidRDefault="001E2112"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Стопе умирања</w:t>
            </w:r>
          </w:p>
        </w:tc>
        <w:tc>
          <w:tcPr>
            <w:tcW w:w="393" w:type="pct"/>
            <w:vAlign w:val="bottom"/>
          </w:tcPr>
          <w:p w:rsidR="001E2112" w:rsidRPr="004B38B4" w:rsidRDefault="001E2112"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(SIR)</w:t>
            </w:r>
          </w:p>
        </w:tc>
        <w:tc>
          <w:tcPr>
            <w:tcW w:w="470" w:type="pct"/>
            <w:vAlign w:val="bottom"/>
          </w:tcPr>
          <w:p w:rsidR="001E2112" w:rsidRPr="004B38B4" w:rsidRDefault="001E2112"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(SMR)</w:t>
            </w:r>
          </w:p>
        </w:tc>
        <w:tc>
          <w:tcPr>
            <w:tcW w:w="470" w:type="pct"/>
            <w:vAlign w:val="bottom"/>
          </w:tcPr>
          <w:p w:rsidR="001E2112" w:rsidRPr="004B38B4" w:rsidRDefault="001E2112"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MIR</w:t>
            </w:r>
          </w:p>
        </w:tc>
      </w:tr>
      <w:tr w:rsidR="001D66BE" w:rsidRPr="004B38B4" w:rsidTr="001D66BE">
        <w:tc>
          <w:tcPr>
            <w:tcW w:w="837" w:type="pct"/>
            <w:vAlign w:val="bottom"/>
          </w:tcPr>
          <w:p w:rsidR="001E2112" w:rsidRPr="004B38B4" w:rsidRDefault="001E2112" w:rsidP="0098343D">
            <w:pPr>
              <w:widowControl w:val="0"/>
              <w:autoSpaceDE w:val="0"/>
              <w:autoSpaceDN w:val="0"/>
              <w:adjustRightInd w:val="0"/>
              <w:spacing w:before="60" w:after="0" w:line="240" w:lineRule="auto"/>
              <w:rPr>
                <w:rFonts w:ascii="Times New Roman" w:hAnsi="Times New Roman" w:cs="Times New Roman"/>
                <w:sz w:val="24"/>
                <w:szCs w:val="24"/>
              </w:rPr>
            </w:pPr>
            <w:r w:rsidRPr="004B38B4">
              <w:rPr>
                <w:rFonts w:ascii="Times New Roman" w:hAnsi="Times New Roman" w:cs="Times New Roman"/>
                <w:b/>
                <w:bCs/>
                <w:sz w:val="24"/>
                <w:szCs w:val="24"/>
              </w:rPr>
              <w:t>Све локализације</w:t>
            </w:r>
          </w:p>
        </w:tc>
        <w:tc>
          <w:tcPr>
            <w:tcW w:w="634" w:type="pct"/>
            <w:vAlign w:val="center"/>
          </w:tcPr>
          <w:p w:rsidR="001E2112" w:rsidRPr="004B38B4" w:rsidRDefault="00DE2258"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339,</w:t>
            </w:r>
            <w:r w:rsidR="001E2112" w:rsidRPr="004B38B4">
              <w:rPr>
                <w:rFonts w:ascii="Times New Roman" w:hAnsi="Times New Roman" w:cs="Times New Roman"/>
                <w:sz w:val="24"/>
                <w:szCs w:val="24"/>
              </w:rPr>
              <w:t>30</w:t>
            </w:r>
          </w:p>
        </w:tc>
        <w:tc>
          <w:tcPr>
            <w:tcW w:w="548" w:type="pct"/>
            <w:vAlign w:val="center"/>
          </w:tcPr>
          <w:p w:rsidR="001E2112" w:rsidRPr="004B38B4" w:rsidRDefault="00DE2258"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190,</w:t>
            </w:r>
            <w:r w:rsidR="001E2112" w:rsidRPr="004B38B4">
              <w:rPr>
                <w:rFonts w:ascii="Times New Roman" w:hAnsi="Times New Roman" w:cs="Times New Roman"/>
                <w:sz w:val="24"/>
                <w:szCs w:val="24"/>
              </w:rPr>
              <w:t>90</w:t>
            </w:r>
          </w:p>
        </w:tc>
        <w:tc>
          <w:tcPr>
            <w:tcW w:w="472" w:type="pct"/>
            <w:vAlign w:val="center"/>
          </w:tcPr>
          <w:p w:rsidR="001E2112" w:rsidRPr="004B38B4" w:rsidRDefault="00DE2258"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iCs/>
                <w:sz w:val="24"/>
                <w:szCs w:val="24"/>
              </w:rPr>
              <w:t>0,</w:t>
            </w:r>
            <w:r w:rsidR="001E2112" w:rsidRPr="004B38B4">
              <w:rPr>
                <w:rFonts w:ascii="Times New Roman" w:hAnsi="Times New Roman" w:cs="Times New Roman"/>
                <w:iCs/>
                <w:sz w:val="24"/>
                <w:szCs w:val="24"/>
              </w:rPr>
              <w:t>56</w:t>
            </w:r>
          </w:p>
        </w:tc>
        <w:tc>
          <w:tcPr>
            <w:tcW w:w="627" w:type="pct"/>
            <w:vAlign w:val="center"/>
          </w:tcPr>
          <w:p w:rsidR="001E2112" w:rsidRPr="004B38B4" w:rsidRDefault="00DE2258"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280,</w:t>
            </w:r>
            <w:r w:rsidR="001E2112" w:rsidRPr="004B38B4">
              <w:rPr>
                <w:rFonts w:ascii="Times New Roman" w:hAnsi="Times New Roman" w:cs="Times New Roman"/>
                <w:sz w:val="24"/>
                <w:szCs w:val="24"/>
              </w:rPr>
              <w:t>10</w:t>
            </w:r>
          </w:p>
        </w:tc>
        <w:tc>
          <w:tcPr>
            <w:tcW w:w="549" w:type="pct"/>
            <w:vAlign w:val="center"/>
          </w:tcPr>
          <w:p w:rsidR="001E2112" w:rsidRPr="004B38B4" w:rsidRDefault="00DE2258"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171,</w:t>
            </w:r>
            <w:r w:rsidR="001E2112" w:rsidRPr="004B38B4">
              <w:rPr>
                <w:rFonts w:ascii="Times New Roman" w:hAnsi="Times New Roman" w:cs="Times New Roman"/>
                <w:sz w:val="24"/>
                <w:szCs w:val="24"/>
              </w:rPr>
              <w:t>00</w:t>
            </w:r>
          </w:p>
        </w:tc>
        <w:tc>
          <w:tcPr>
            <w:tcW w:w="393" w:type="pct"/>
            <w:vAlign w:val="center"/>
          </w:tcPr>
          <w:p w:rsidR="001E2112" w:rsidRPr="004B38B4" w:rsidRDefault="00DE2258"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1,</w:t>
            </w:r>
            <w:r w:rsidR="001E2112" w:rsidRPr="004B38B4">
              <w:rPr>
                <w:rFonts w:ascii="Times New Roman" w:hAnsi="Times New Roman" w:cs="Times New Roman"/>
                <w:sz w:val="24"/>
                <w:szCs w:val="24"/>
              </w:rPr>
              <w:t>21</w:t>
            </w:r>
          </w:p>
        </w:tc>
        <w:tc>
          <w:tcPr>
            <w:tcW w:w="470" w:type="pct"/>
            <w:vAlign w:val="center"/>
          </w:tcPr>
          <w:p w:rsidR="001E2112" w:rsidRPr="004B38B4" w:rsidRDefault="00DE2258"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1,12</w:t>
            </w:r>
          </w:p>
        </w:tc>
        <w:tc>
          <w:tcPr>
            <w:tcW w:w="470" w:type="pct"/>
            <w:vAlign w:val="center"/>
          </w:tcPr>
          <w:p w:rsidR="001E2112" w:rsidRPr="004B38B4" w:rsidRDefault="00DE2258"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iCs/>
                <w:sz w:val="24"/>
                <w:szCs w:val="24"/>
              </w:rPr>
              <w:t>0,</w:t>
            </w:r>
            <w:r w:rsidR="001E2112" w:rsidRPr="004B38B4">
              <w:rPr>
                <w:rFonts w:ascii="Times New Roman" w:hAnsi="Times New Roman" w:cs="Times New Roman"/>
                <w:iCs/>
                <w:sz w:val="24"/>
                <w:szCs w:val="24"/>
              </w:rPr>
              <w:t>61</w:t>
            </w:r>
          </w:p>
        </w:tc>
      </w:tr>
      <w:tr w:rsidR="001D66BE" w:rsidRPr="004B38B4" w:rsidTr="001D66BE">
        <w:tc>
          <w:tcPr>
            <w:tcW w:w="837" w:type="pct"/>
            <w:vAlign w:val="bottom"/>
          </w:tcPr>
          <w:p w:rsidR="001E2112" w:rsidRPr="004B38B4" w:rsidRDefault="001E2112" w:rsidP="0098343D">
            <w:pPr>
              <w:widowControl w:val="0"/>
              <w:autoSpaceDE w:val="0"/>
              <w:autoSpaceDN w:val="0"/>
              <w:adjustRightInd w:val="0"/>
              <w:spacing w:before="60" w:after="0" w:line="240" w:lineRule="auto"/>
              <w:rPr>
                <w:rFonts w:ascii="Times New Roman" w:hAnsi="Times New Roman" w:cs="Times New Roman"/>
                <w:sz w:val="24"/>
                <w:szCs w:val="24"/>
              </w:rPr>
            </w:pPr>
            <w:r w:rsidRPr="004B38B4">
              <w:rPr>
                <w:rFonts w:ascii="Times New Roman" w:hAnsi="Times New Roman" w:cs="Times New Roman"/>
                <w:b/>
                <w:bCs/>
                <w:sz w:val="24"/>
                <w:szCs w:val="24"/>
              </w:rPr>
              <w:t>Плућа</w:t>
            </w:r>
          </w:p>
        </w:tc>
        <w:tc>
          <w:tcPr>
            <w:tcW w:w="634" w:type="pct"/>
            <w:vAlign w:val="center"/>
          </w:tcPr>
          <w:p w:rsidR="001E2112" w:rsidRPr="004B38B4" w:rsidRDefault="003E253D"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71,</w:t>
            </w:r>
            <w:r w:rsidR="001E2112" w:rsidRPr="004B38B4">
              <w:rPr>
                <w:rFonts w:ascii="Times New Roman" w:hAnsi="Times New Roman" w:cs="Times New Roman"/>
                <w:sz w:val="24"/>
                <w:szCs w:val="24"/>
              </w:rPr>
              <w:t>60</w:t>
            </w:r>
          </w:p>
        </w:tc>
        <w:tc>
          <w:tcPr>
            <w:tcW w:w="548" w:type="pct"/>
            <w:vAlign w:val="center"/>
          </w:tcPr>
          <w:p w:rsidR="001E2112" w:rsidRPr="004B38B4" w:rsidRDefault="003E253D"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61,</w:t>
            </w:r>
            <w:r w:rsidR="001E2112" w:rsidRPr="004B38B4">
              <w:rPr>
                <w:rFonts w:ascii="Times New Roman" w:hAnsi="Times New Roman" w:cs="Times New Roman"/>
                <w:sz w:val="24"/>
                <w:szCs w:val="24"/>
              </w:rPr>
              <w:t>10</w:t>
            </w:r>
          </w:p>
        </w:tc>
        <w:tc>
          <w:tcPr>
            <w:tcW w:w="472" w:type="pct"/>
            <w:vAlign w:val="center"/>
          </w:tcPr>
          <w:p w:rsidR="001E2112" w:rsidRPr="004B38B4" w:rsidRDefault="003E253D"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iCs/>
                <w:sz w:val="24"/>
                <w:szCs w:val="24"/>
              </w:rPr>
              <w:t>0,</w:t>
            </w:r>
            <w:r w:rsidR="001E2112" w:rsidRPr="004B38B4">
              <w:rPr>
                <w:rFonts w:ascii="Times New Roman" w:hAnsi="Times New Roman" w:cs="Times New Roman"/>
                <w:iCs/>
                <w:sz w:val="24"/>
                <w:szCs w:val="24"/>
              </w:rPr>
              <w:t>85</w:t>
            </w:r>
          </w:p>
        </w:tc>
        <w:tc>
          <w:tcPr>
            <w:tcW w:w="627" w:type="pct"/>
            <w:vAlign w:val="center"/>
          </w:tcPr>
          <w:p w:rsidR="001E2112" w:rsidRPr="004B38B4" w:rsidRDefault="003E253D"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49,</w:t>
            </w:r>
            <w:r w:rsidR="001E2112" w:rsidRPr="004B38B4">
              <w:rPr>
                <w:rFonts w:ascii="Times New Roman" w:hAnsi="Times New Roman" w:cs="Times New Roman"/>
                <w:sz w:val="24"/>
                <w:szCs w:val="24"/>
              </w:rPr>
              <w:t>30</w:t>
            </w:r>
          </w:p>
        </w:tc>
        <w:tc>
          <w:tcPr>
            <w:tcW w:w="549" w:type="pct"/>
            <w:vAlign w:val="center"/>
          </w:tcPr>
          <w:p w:rsidR="001E2112" w:rsidRPr="004B38B4" w:rsidRDefault="003E253D"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44,</w:t>
            </w:r>
            <w:r w:rsidR="001E2112" w:rsidRPr="004B38B4">
              <w:rPr>
                <w:rFonts w:ascii="Times New Roman" w:hAnsi="Times New Roman" w:cs="Times New Roman"/>
                <w:sz w:val="24"/>
                <w:szCs w:val="24"/>
              </w:rPr>
              <w:t>20</w:t>
            </w:r>
          </w:p>
        </w:tc>
        <w:tc>
          <w:tcPr>
            <w:tcW w:w="393" w:type="pct"/>
            <w:vAlign w:val="center"/>
          </w:tcPr>
          <w:p w:rsidR="001E2112" w:rsidRPr="004B38B4" w:rsidRDefault="003E253D"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1,</w:t>
            </w:r>
            <w:r w:rsidR="001E2112" w:rsidRPr="004B38B4">
              <w:rPr>
                <w:rFonts w:ascii="Times New Roman" w:hAnsi="Times New Roman" w:cs="Times New Roman"/>
                <w:sz w:val="24"/>
                <w:szCs w:val="24"/>
              </w:rPr>
              <w:t>45</w:t>
            </w:r>
          </w:p>
        </w:tc>
        <w:tc>
          <w:tcPr>
            <w:tcW w:w="470" w:type="pct"/>
            <w:vAlign w:val="center"/>
          </w:tcPr>
          <w:p w:rsidR="001E2112" w:rsidRPr="004B38B4" w:rsidRDefault="003E253D"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1,</w:t>
            </w:r>
            <w:r w:rsidR="001E2112" w:rsidRPr="004B38B4">
              <w:rPr>
                <w:rFonts w:ascii="Times New Roman" w:hAnsi="Times New Roman" w:cs="Times New Roman"/>
                <w:sz w:val="24"/>
                <w:szCs w:val="24"/>
              </w:rPr>
              <w:t>38</w:t>
            </w:r>
          </w:p>
        </w:tc>
        <w:tc>
          <w:tcPr>
            <w:tcW w:w="470" w:type="pct"/>
            <w:vAlign w:val="center"/>
          </w:tcPr>
          <w:p w:rsidR="001E2112" w:rsidRPr="004B38B4" w:rsidRDefault="003E253D"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iCs/>
                <w:sz w:val="24"/>
                <w:szCs w:val="24"/>
              </w:rPr>
              <w:t>0,</w:t>
            </w:r>
            <w:r w:rsidR="001E2112" w:rsidRPr="004B38B4">
              <w:rPr>
                <w:rFonts w:ascii="Times New Roman" w:hAnsi="Times New Roman" w:cs="Times New Roman"/>
                <w:iCs/>
                <w:sz w:val="24"/>
                <w:szCs w:val="24"/>
              </w:rPr>
              <w:t>90</w:t>
            </w:r>
          </w:p>
        </w:tc>
      </w:tr>
      <w:tr w:rsidR="001D66BE" w:rsidRPr="004B38B4" w:rsidTr="001D66BE">
        <w:tc>
          <w:tcPr>
            <w:tcW w:w="837" w:type="pct"/>
            <w:vAlign w:val="bottom"/>
          </w:tcPr>
          <w:p w:rsidR="001E2112" w:rsidRPr="004B38B4" w:rsidRDefault="001E2112" w:rsidP="0098343D">
            <w:pPr>
              <w:widowControl w:val="0"/>
              <w:autoSpaceDE w:val="0"/>
              <w:autoSpaceDN w:val="0"/>
              <w:adjustRightInd w:val="0"/>
              <w:spacing w:before="60" w:after="0" w:line="240" w:lineRule="auto"/>
              <w:rPr>
                <w:rFonts w:ascii="Times New Roman" w:hAnsi="Times New Roman" w:cs="Times New Roman"/>
                <w:sz w:val="24"/>
                <w:szCs w:val="24"/>
              </w:rPr>
            </w:pPr>
            <w:r w:rsidRPr="004B38B4">
              <w:rPr>
                <w:rFonts w:ascii="Times New Roman" w:hAnsi="Times New Roman" w:cs="Times New Roman"/>
                <w:b/>
                <w:bCs/>
                <w:sz w:val="24"/>
                <w:szCs w:val="24"/>
              </w:rPr>
              <w:t>Простата</w:t>
            </w:r>
          </w:p>
        </w:tc>
        <w:tc>
          <w:tcPr>
            <w:tcW w:w="634" w:type="pct"/>
            <w:vAlign w:val="center"/>
          </w:tcPr>
          <w:p w:rsidR="001E2112" w:rsidRPr="004B38B4" w:rsidRDefault="003E253D"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35,</w:t>
            </w:r>
            <w:r w:rsidR="001E2112" w:rsidRPr="004B38B4">
              <w:rPr>
                <w:rFonts w:ascii="Times New Roman" w:hAnsi="Times New Roman" w:cs="Times New Roman"/>
                <w:sz w:val="24"/>
                <w:szCs w:val="24"/>
              </w:rPr>
              <w:t>40</w:t>
            </w:r>
          </w:p>
        </w:tc>
        <w:tc>
          <w:tcPr>
            <w:tcW w:w="548" w:type="pct"/>
            <w:vAlign w:val="center"/>
          </w:tcPr>
          <w:p w:rsidR="001E2112" w:rsidRPr="004B38B4" w:rsidRDefault="003E253D"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13,</w:t>
            </w:r>
            <w:r w:rsidR="001E2112" w:rsidRPr="004B38B4">
              <w:rPr>
                <w:rFonts w:ascii="Times New Roman" w:hAnsi="Times New Roman" w:cs="Times New Roman"/>
                <w:sz w:val="24"/>
                <w:szCs w:val="24"/>
              </w:rPr>
              <w:t>10</w:t>
            </w:r>
          </w:p>
        </w:tc>
        <w:tc>
          <w:tcPr>
            <w:tcW w:w="472" w:type="pct"/>
            <w:vAlign w:val="center"/>
          </w:tcPr>
          <w:p w:rsidR="001E2112" w:rsidRPr="004B38B4" w:rsidRDefault="003E253D"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iCs/>
                <w:sz w:val="24"/>
                <w:szCs w:val="24"/>
              </w:rPr>
              <w:t>0,</w:t>
            </w:r>
            <w:r w:rsidR="001E2112" w:rsidRPr="004B38B4">
              <w:rPr>
                <w:rFonts w:ascii="Times New Roman" w:hAnsi="Times New Roman" w:cs="Times New Roman"/>
                <w:iCs/>
                <w:sz w:val="24"/>
                <w:szCs w:val="24"/>
              </w:rPr>
              <w:t>37</w:t>
            </w:r>
          </w:p>
        </w:tc>
        <w:tc>
          <w:tcPr>
            <w:tcW w:w="627" w:type="pct"/>
            <w:vAlign w:val="center"/>
          </w:tcPr>
          <w:p w:rsidR="001E2112" w:rsidRPr="004B38B4" w:rsidRDefault="003E253D"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42,</w:t>
            </w:r>
            <w:r w:rsidR="001E2112" w:rsidRPr="004B38B4">
              <w:rPr>
                <w:rFonts w:ascii="Times New Roman" w:hAnsi="Times New Roman" w:cs="Times New Roman"/>
                <w:sz w:val="24"/>
                <w:szCs w:val="24"/>
              </w:rPr>
              <w:t>20</w:t>
            </w:r>
          </w:p>
        </w:tc>
        <w:tc>
          <w:tcPr>
            <w:tcW w:w="549" w:type="pct"/>
            <w:vAlign w:val="center"/>
          </w:tcPr>
          <w:p w:rsidR="001E2112" w:rsidRPr="004B38B4" w:rsidRDefault="003E253D"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13,</w:t>
            </w:r>
            <w:r w:rsidR="001E2112" w:rsidRPr="004B38B4">
              <w:rPr>
                <w:rFonts w:ascii="Times New Roman" w:hAnsi="Times New Roman" w:cs="Times New Roman"/>
                <w:sz w:val="24"/>
                <w:szCs w:val="24"/>
              </w:rPr>
              <w:t>50</w:t>
            </w:r>
          </w:p>
        </w:tc>
        <w:tc>
          <w:tcPr>
            <w:tcW w:w="393" w:type="pct"/>
            <w:vAlign w:val="center"/>
          </w:tcPr>
          <w:p w:rsidR="001E2112" w:rsidRPr="004B38B4" w:rsidRDefault="003E253D"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0,</w:t>
            </w:r>
            <w:r w:rsidR="001E2112" w:rsidRPr="004B38B4">
              <w:rPr>
                <w:rFonts w:ascii="Times New Roman" w:hAnsi="Times New Roman" w:cs="Times New Roman"/>
                <w:sz w:val="24"/>
                <w:szCs w:val="24"/>
              </w:rPr>
              <w:t>84</w:t>
            </w:r>
          </w:p>
        </w:tc>
        <w:tc>
          <w:tcPr>
            <w:tcW w:w="470" w:type="pct"/>
            <w:vAlign w:val="center"/>
          </w:tcPr>
          <w:p w:rsidR="001E2112" w:rsidRPr="004B38B4" w:rsidRDefault="003E253D"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0,</w:t>
            </w:r>
            <w:r w:rsidR="001E2112" w:rsidRPr="004B38B4">
              <w:rPr>
                <w:rFonts w:ascii="Times New Roman" w:hAnsi="Times New Roman" w:cs="Times New Roman"/>
                <w:sz w:val="24"/>
                <w:szCs w:val="24"/>
              </w:rPr>
              <w:t>97</w:t>
            </w:r>
          </w:p>
        </w:tc>
        <w:tc>
          <w:tcPr>
            <w:tcW w:w="470" w:type="pct"/>
            <w:vAlign w:val="center"/>
          </w:tcPr>
          <w:p w:rsidR="001E2112" w:rsidRPr="004B38B4" w:rsidRDefault="003E253D"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iCs/>
                <w:sz w:val="24"/>
                <w:szCs w:val="24"/>
              </w:rPr>
              <w:t>0,</w:t>
            </w:r>
            <w:r w:rsidR="001E2112" w:rsidRPr="004B38B4">
              <w:rPr>
                <w:rFonts w:ascii="Times New Roman" w:hAnsi="Times New Roman" w:cs="Times New Roman"/>
                <w:iCs/>
                <w:sz w:val="24"/>
                <w:szCs w:val="24"/>
              </w:rPr>
              <w:t>32</w:t>
            </w:r>
          </w:p>
        </w:tc>
      </w:tr>
      <w:tr w:rsidR="001D66BE" w:rsidRPr="004B38B4" w:rsidTr="001D66BE">
        <w:tc>
          <w:tcPr>
            <w:tcW w:w="837" w:type="pct"/>
            <w:vAlign w:val="bottom"/>
          </w:tcPr>
          <w:p w:rsidR="001E2112" w:rsidRPr="004B38B4" w:rsidRDefault="001E2112" w:rsidP="0098343D">
            <w:pPr>
              <w:widowControl w:val="0"/>
              <w:autoSpaceDE w:val="0"/>
              <w:autoSpaceDN w:val="0"/>
              <w:adjustRightInd w:val="0"/>
              <w:spacing w:before="60" w:after="0" w:line="240" w:lineRule="auto"/>
              <w:rPr>
                <w:rFonts w:ascii="Times New Roman" w:hAnsi="Times New Roman" w:cs="Times New Roman"/>
                <w:sz w:val="24"/>
                <w:szCs w:val="24"/>
              </w:rPr>
            </w:pPr>
            <w:r w:rsidRPr="004B38B4">
              <w:rPr>
                <w:rFonts w:ascii="Times New Roman" w:hAnsi="Times New Roman" w:cs="Times New Roman"/>
                <w:b/>
                <w:bCs/>
                <w:sz w:val="24"/>
                <w:szCs w:val="24"/>
              </w:rPr>
              <w:t>Дебело црево и ректум</w:t>
            </w:r>
          </w:p>
        </w:tc>
        <w:tc>
          <w:tcPr>
            <w:tcW w:w="634" w:type="pct"/>
            <w:vAlign w:val="center"/>
          </w:tcPr>
          <w:p w:rsidR="001E2112" w:rsidRPr="004B38B4" w:rsidRDefault="003E253D"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49,</w:t>
            </w:r>
            <w:r w:rsidR="001E2112" w:rsidRPr="004B38B4">
              <w:rPr>
                <w:rFonts w:ascii="Times New Roman" w:hAnsi="Times New Roman" w:cs="Times New Roman"/>
                <w:sz w:val="24"/>
                <w:szCs w:val="24"/>
              </w:rPr>
              <w:t>00</w:t>
            </w:r>
          </w:p>
        </w:tc>
        <w:tc>
          <w:tcPr>
            <w:tcW w:w="548" w:type="pct"/>
            <w:vAlign w:val="center"/>
          </w:tcPr>
          <w:p w:rsidR="001E2112" w:rsidRPr="004B38B4" w:rsidRDefault="003E253D"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23,</w:t>
            </w:r>
            <w:r w:rsidR="001E2112" w:rsidRPr="004B38B4">
              <w:rPr>
                <w:rFonts w:ascii="Times New Roman" w:hAnsi="Times New Roman" w:cs="Times New Roman"/>
                <w:sz w:val="24"/>
                <w:szCs w:val="24"/>
              </w:rPr>
              <w:t>30</w:t>
            </w:r>
          </w:p>
        </w:tc>
        <w:tc>
          <w:tcPr>
            <w:tcW w:w="472" w:type="pct"/>
            <w:vAlign w:val="center"/>
          </w:tcPr>
          <w:p w:rsidR="001E2112" w:rsidRPr="004B38B4" w:rsidRDefault="003E253D"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iCs/>
                <w:sz w:val="24"/>
                <w:szCs w:val="24"/>
              </w:rPr>
              <w:t>0,</w:t>
            </w:r>
            <w:r w:rsidR="001E2112" w:rsidRPr="004B38B4">
              <w:rPr>
                <w:rFonts w:ascii="Times New Roman" w:hAnsi="Times New Roman" w:cs="Times New Roman"/>
                <w:iCs/>
                <w:sz w:val="24"/>
                <w:szCs w:val="24"/>
              </w:rPr>
              <w:t>48</w:t>
            </w:r>
          </w:p>
        </w:tc>
        <w:tc>
          <w:tcPr>
            <w:tcW w:w="627" w:type="pct"/>
            <w:vAlign w:val="center"/>
          </w:tcPr>
          <w:p w:rsidR="001E2112" w:rsidRPr="004B38B4" w:rsidRDefault="003E253D"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37,</w:t>
            </w:r>
            <w:r w:rsidR="001E2112" w:rsidRPr="004B38B4">
              <w:rPr>
                <w:rFonts w:ascii="Times New Roman" w:hAnsi="Times New Roman" w:cs="Times New Roman"/>
                <w:sz w:val="24"/>
                <w:szCs w:val="24"/>
              </w:rPr>
              <w:t>50</w:t>
            </w:r>
          </w:p>
        </w:tc>
        <w:tc>
          <w:tcPr>
            <w:tcW w:w="549" w:type="pct"/>
            <w:vAlign w:val="center"/>
          </w:tcPr>
          <w:p w:rsidR="001E2112" w:rsidRPr="004B38B4" w:rsidRDefault="003E253D"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20,</w:t>
            </w:r>
            <w:r w:rsidR="001E2112" w:rsidRPr="004B38B4">
              <w:rPr>
                <w:rFonts w:ascii="Times New Roman" w:hAnsi="Times New Roman" w:cs="Times New Roman"/>
                <w:sz w:val="24"/>
                <w:szCs w:val="24"/>
              </w:rPr>
              <w:t>50</w:t>
            </w:r>
          </w:p>
        </w:tc>
        <w:tc>
          <w:tcPr>
            <w:tcW w:w="393" w:type="pct"/>
            <w:vAlign w:val="center"/>
          </w:tcPr>
          <w:p w:rsidR="001E2112" w:rsidRPr="004B38B4" w:rsidRDefault="003E253D"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1,</w:t>
            </w:r>
            <w:r w:rsidR="001E2112" w:rsidRPr="004B38B4">
              <w:rPr>
                <w:rFonts w:ascii="Times New Roman" w:hAnsi="Times New Roman" w:cs="Times New Roman"/>
                <w:sz w:val="24"/>
                <w:szCs w:val="24"/>
              </w:rPr>
              <w:t>31</w:t>
            </w:r>
          </w:p>
        </w:tc>
        <w:tc>
          <w:tcPr>
            <w:tcW w:w="470" w:type="pct"/>
            <w:vAlign w:val="center"/>
          </w:tcPr>
          <w:p w:rsidR="001E2112" w:rsidRPr="004B38B4" w:rsidRDefault="003E253D"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1,</w:t>
            </w:r>
            <w:r w:rsidR="001E2112" w:rsidRPr="004B38B4">
              <w:rPr>
                <w:rFonts w:ascii="Times New Roman" w:hAnsi="Times New Roman" w:cs="Times New Roman"/>
                <w:sz w:val="24"/>
                <w:szCs w:val="24"/>
              </w:rPr>
              <w:t>14</w:t>
            </w:r>
          </w:p>
        </w:tc>
        <w:tc>
          <w:tcPr>
            <w:tcW w:w="470" w:type="pct"/>
            <w:vAlign w:val="center"/>
          </w:tcPr>
          <w:p w:rsidR="001E2112" w:rsidRPr="004B38B4" w:rsidRDefault="003E253D"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iCs/>
                <w:sz w:val="24"/>
                <w:szCs w:val="24"/>
              </w:rPr>
              <w:t>0,</w:t>
            </w:r>
            <w:r w:rsidR="001E2112" w:rsidRPr="004B38B4">
              <w:rPr>
                <w:rFonts w:ascii="Times New Roman" w:hAnsi="Times New Roman" w:cs="Times New Roman"/>
                <w:iCs/>
                <w:sz w:val="24"/>
                <w:szCs w:val="24"/>
              </w:rPr>
              <w:t>55</w:t>
            </w:r>
          </w:p>
        </w:tc>
      </w:tr>
      <w:tr w:rsidR="001D66BE" w:rsidRPr="004B38B4" w:rsidTr="001D66BE">
        <w:tc>
          <w:tcPr>
            <w:tcW w:w="837" w:type="pct"/>
            <w:vAlign w:val="bottom"/>
          </w:tcPr>
          <w:p w:rsidR="001E2112" w:rsidRPr="004B38B4" w:rsidRDefault="001E2112" w:rsidP="0098343D">
            <w:pPr>
              <w:widowControl w:val="0"/>
              <w:autoSpaceDE w:val="0"/>
              <w:autoSpaceDN w:val="0"/>
              <w:adjustRightInd w:val="0"/>
              <w:spacing w:before="60" w:after="0" w:line="240" w:lineRule="auto"/>
              <w:rPr>
                <w:rFonts w:ascii="Times New Roman" w:hAnsi="Times New Roman" w:cs="Times New Roman"/>
                <w:sz w:val="24"/>
                <w:szCs w:val="24"/>
              </w:rPr>
            </w:pPr>
            <w:r w:rsidRPr="004B38B4">
              <w:rPr>
                <w:rFonts w:ascii="Times New Roman" w:hAnsi="Times New Roman" w:cs="Times New Roman"/>
                <w:b/>
                <w:bCs/>
                <w:sz w:val="24"/>
                <w:szCs w:val="24"/>
              </w:rPr>
              <w:t>Жене</w:t>
            </w:r>
          </w:p>
        </w:tc>
        <w:tc>
          <w:tcPr>
            <w:tcW w:w="634" w:type="pct"/>
            <w:vAlign w:val="center"/>
          </w:tcPr>
          <w:p w:rsidR="001E2112" w:rsidRPr="004B38B4" w:rsidRDefault="001E2112"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 </w:t>
            </w:r>
          </w:p>
        </w:tc>
        <w:tc>
          <w:tcPr>
            <w:tcW w:w="548" w:type="pct"/>
            <w:vAlign w:val="center"/>
          </w:tcPr>
          <w:p w:rsidR="001E2112" w:rsidRPr="004B38B4" w:rsidRDefault="001E2112"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 </w:t>
            </w:r>
          </w:p>
        </w:tc>
        <w:tc>
          <w:tcPr>
            <w:tcW w:w="472" w:type="pct"/>
            <w:vAlign w:val="center"/>
          </w:tcPr>
          <w:p w:rsidR="001E2112" w:rsidRPr="004B38B4" w:rsidRDefault="001E2112"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iCs/>
                <w:sz w:val="24"/>
                <w:szCs w:val="24"/>
              </w:rPr>
              <w:t> </w:t>
            </w:r>
          </w:p>
        </w:tc>
        <w:tc>
          <w:tcPr>
            <w:tcW w:w="627" w:type="pct"/>
            <w:vAlign w:val="center"/>
          </w:tcPr>
          <w:p w:rsidR="001E2112" w:rsidRPr="004B38B4" w:rsidRDefault="001E2112"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 </w:t>
            </w:r>
          </w:p>
        </w:tc>
        <w:tc>
          <w:tcPr>
            <w:tcW w:w="549" w:type="pct"/>
            <w:vAlign w:val="center"/>
          </w:tcPr>
          <w:p w:rsidR="001E2112" w:rsidRPr="004B38B4" w:rsidRDefault="001E2112"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 </w:t>
            </w:r>
          </w:p>
        </w:tc>
        <w:tc>
          <w:tcPr>
            <w:tcW w:w="393" w:type="pct"/>
            <w:vAlign w:val="center"/>
          </w:tcPr>
          <w:p w:rsidR="001E2112" w:rsidRPr="004B38B4" w:rsidRDefault="001E2112"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 </w:t>
            </w:r>
          </w:p>
        </w:tc>
        <w:tc>
          <w:tcPr>
            <w:tcW w:w="470" w:type="pct"/>
            <w:vAlign w:val="center"/>
          </w:tcPr>
          <w:p w:rsidR="001E2112" w:rsidRPr="004B38B4" w:rsidRDefault="001E2112"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 </w:t>
            </w:r>
          </w:p>
        </w:tc>
        <w:tc>
          <w:tcPr>
            <w:tcW w:w="470" w:type="pct"/>
            <w:vAlign w:val="center"/>
          </w:tcPr>
          <w:p w:rsidR="001E2112" w:rsidRPr="004B38B4" w:rsidRDefault="001E2112"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iCs/>
                <w:sz w:val="24"/>
                <w:szCs w:val="24"/>
              </w:rPr>
              <w:t> </w:t>
            </w:r>
          </w:p>
        </w:tc>
      </w:tr>
      <w:tr w:rsidR="001D66BE" w:rsidRPr="004B38B4" w:rsidTr="001D66BE">
        <w:tc>
          <w:tcPr>
            <w:tcW w:w="837" w:type="pct"/>
            <w:vAlign w:val="bottom"/>
          </w:tcPr>
          <w:p w:rsidR="001E2112" w:rsidRPr="004B38B4" w:rsidRDefault="001E2112" w:rsidP="0098343D">
            <w:pPr>
              <w:widowControl w:val="0"/>
              <w:autoSpaceDE w:val="0"/>
              <w:autoSpaceDN w:val="0"/>
              <w:adjustRightInd w:val="0"/>
              <w:spacing w:before="60" w:after="0" w:line="240" w:lineRule="auto"/>
              <w:rPr>
                <w:rFonts w:ascii="Times New Roman" w:hAnsi="Times New Roman" w:cs="Times New Roman"/>
                <w:sz w:val="24"/>
                <w:szCs w:val="24"/>
              </w:rPr>
            </w:pPr>
            <w:r w:rsidRPr="004B38B4">
              <w:rPr>
                <w:rFonts w:ascii="Times New Roman" w:hAnsi="Times New Roman" w:cs="Times New Roman"/>
                <w:b/>
                <w:bCs/>
                <w:sz w:val="24"/>
                <w:szCs w:val="24"/>
              </w:rPr>
              <w:t>Све локализације</w:t>
            </w:r>
          </w:p>
        </w:tc>
        <w:tc>
          <w:tcPr>
            <w:tcW w:w="634" w:type="pct"/>
            <w:vAlign w:val="center"/>
          </w:tcPr>
          <w:p w:rsidR="001E2112" w:rsidRPr="004B38B4" w:rsidRDefault="003E253D"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284,</w:t>
            </w:r>
            <w:r w:rsidR="001E2112" w:rsidRPr="004B38B4">
              <w:rPr>
                <w:rFonts w:ascii="Times New Roman" w:hAnsi="Times New Roman" w:cs="Times New Roman"/>
                <w:sz w:val="24"/>
                <w:szCs w:val="24"/>
              </w:rPr>
              <w:t>80</w:t>
            </w:r>
          </w:p>
        </w:tc>
        <w:tc>
          <w:tcPr>
            <w:tcW w:w="548" w:type="pct"/>
            <w:vAlign w:val="center"/>
          </w:tcPr>
          <w:p w:rsidR="001E2112" w:rsidRPr="004B38B4" w:rsidRDefault="003E253D"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118,</w:t>
            </w:r>
            <w:r w:rsidR="001E2112" w:rsidRPr="004B38B4">
              <w:rPr>
                <w:rFonts w:ascii="Times New Roman" w:hAnsi="Times New Roman" w:cs="Times New Roman"/>
                <w:sz w:val="24"/>
                <w:szCs w:val="24"/>
              </w:rPr>
              <w:t>50</w:t>
            </w:r>
          </w:p>
        </w:tc>
        <w:tc>
          <w:tcPr>
            <w:tcW w:w="472" w:type="pct"/>
            <w:vAlign w:val="center"/>
          </w:tcPr>
          <w:p w:rsidR="001E2112" w:rsidRPr="004B38B4" w:rsidRDefault="003E253D"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iCs/>
                <w:sz w:val="24"/>
                <w:szCs w:val="24"/>
              </w:rPr>
              <w:t>0,</w:t>
            </w:r>
            <w:r w:rsidR="001E2112" w:rsidRPr="004B38B4">
              <w:rPr>
                <w:rFonts w:ascii="Times New Roman" w:hAnsi="Times New Roman" w:cs="Times New Roman"/>
                <w:iCs/>
                <w:sz w:val="24"/>
                <w:szCs w:val="24"/>
              </w:rPr>
              <w:t>42</w:t>
            </w:r>
          </w:p>
        </w:tc>
        <w:tc>
          <w:tcPr>
            <w:tcW w:w="627" w:type="pct"/>
            <w:vAlign w:val="center"/>
          </w:tcPr>
          <w:p w:rsidR="001E2112" w:rsidRPr="004B38B4" w:rsidRDefault="003E253D"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216,</w:t>
            </w:r>
            <w:r w:rsidR="001E2112" w:rsidRPr="004B38B4">
              <w:rPr>
                <w:rFonts w:ascii="Times New Roman" w:hAnsi="Times New Roman" w:cs="Times New Roman"/>
                <w:sz w:val="24"/>
                <w:szCs w:val="24"/>
              </w:rPr>
              <w:t>50</w:t>
            </w:r>
          </w:p>
        </w:tc>
        <w:tc>
          <w:tcPr>
            <w:tcW w:w="549" w:type="pct"/>
            <w:vAlign w:val="center"/>
          </w:tcPr>
          <w:p w:rsidR="001E2112" w:rsidRPr="004B38B4" w:rsidRDefault="003E253D"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92,</w:t>
            </w:r>
            <w:r w:rsidR="001E2112" w:rsidRPr="004B38B4">
              <w:rPr>
                <w:rFonts w:ascii="Times New Roman" w:hAnsi="Times New Roman" w:cs="Times New Roman"/>
                <w:sz w:val="24"/>
                <w:szCs w:val="24"/>
              </w:rPr>
              <w:t>00</w:t>
            </w:r>
          </w:p>
        </w:tc>
        <w:tc>
          <w:tcPr>
            <w:tcW w:w="393" w:type="pct"/>
            <w:vAlign w:val="center"/>
          </w:tcPr>
          <w:p w:rsidR="001E2112" w:rsidRPr="004B38B4" w:rsidRDefault="003E253D"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1,</w:t>
            </w:r>
            <w:r w:rsidR="001E2112" w:rsidRPr="004B38B4">
              <w:rPr>
                <w:rFonts w:ascii="Times New Roman" w:hAnsi="Times New Roman" w:cs="Times New Roman"/>
                <w:sz w:val="24"/>
                <w:szCs w:val="24"/>
              </w:rPr>
              <w:t>32</w:t>
            </w:r>
          </w:p>
        </w:tc>
        <w:tc>
          <w:tcPr>
            <w:tcW w:w="470" w:type="pct"/>
            <w:vAlign w:val="center"/>
          </w:tcPr>
          <w:p w:rsidR="001E2112" w:rsidRPr="004B38B4" w:rsidRDefault="003E253D"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1,</w:t>
            </w:r>
            <w:r w:rsidR="001E2112" w:rsidRPr="004B38B4">
              <w:rPr>
                <w:rFonts w:ascii="Times New Roman" w:hAnsi="Times New Roman" w:cs="Times New Roman"/>
                <w:sz w:val="24"/>
                <w:szCs w:val="24"/>
              </w:rPr>
              <w:t>29</w:t>
            </w:r>
          </w:p>
        </w:tc>
        <w:tc>
          <w:tcPr>
            <w:tcW w:w="470" w:type="pct"/>
            <w:vAlign w:val="center"/>
          </w:tcPr>
          <w:p w:rsidR="001E2112" w:rsidRPr="004B38B4" w:rsidRDefault="003E253D"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iCs/>
                <w:sz w:val="24"/>
                <w:szCs w:val="24"/>
              </w:rPr>
              <w:t>0,</w:t>
            </w:r>
            <w:r w:rsidR="001E2112" w:rsidRPr="004B38B4">
              <w:rPr>
                <w:rFonts w:ascii="Times New Roman" w:hAnsi="Times New Roman" w:cs="Times New Roman"/>
                <w:iCs/>
                <w:sz w:val="24"/>
                <w:szCs w:val="24"/>
              </w:rPr>
              <w:t>42</w:t>
            </w:r>
          </w:p>
        </w:tc>
      </w:tr>
      <w:tr w:rsidR="001D66BE" w:rsidRPr="004B38B4" w:rsidTr="001D66BE">
        <w:tc>
          <w:tcPr>
            <w:tcW w:w="837" w:type="pct"/>
            <w:vAlign w:val="bottom"/>
          </w:tcPr>
          <w:p w:rsidR="001E2112" w:rsidRPr="004B38B4" w:rsidRDefault="001E2112" w:rsidP="0098343D">
            <w:pPr>
              <w:widowControl w:val="0"/>
              <w:autoSpaceDE w:val="0"/>
              <w:autoSpaceDN w:val="0"/>
              <w:adjustRightInd w:val="0"/>
              <w:spacing w:before="60" w:after="0" w:line="240" w:lineRule="auto"/>
              <w:rPr>
                <w:rFonts w:ascii="Times New Roman" w:hAnsi="Times New Roman" w:cs="Times New Roman"/>
                <w:sz w:val="24"/>
                <w:szCs w:val="24"/>
              </w:rPr>
            </w:pPr>
            <w:r w:rsidRPr="004B38B4">
              <w:rPr>
                <w:rFonts w:ascii="Times New Roman" w:hAnsi="Times New Roman" w:cs="Times New Roman"/>
                <w:b/>
                <w:bCs/>
                <w:sz w:val="24"/>
                <w:szCs w:val="24"/>
              </w:rPr>
              <w:t>Дојка</w:t>
            </w:r>
          </w:p>
        </w:tc>
        <w:tc>
          <w:tcPr>
            <w:tcW w:w="634" w:type="pct"/>
            <w:vAlign w:val="center"/>
          </w:tcPr>
          <w:p w:rsidR="001E2112" w:rsidRPr="004B38B4" w:rsidRDefault="003E253D"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75,</w:t>
            </w:r>
            <w:r w:rsidR="001E2112" w:rsidRPr="004B38B4">
              <w:rPr>
                <w:rFonts w:ascii="Times New Roman" w:hAnsi="Times New Roman" w:cs="Times New Roman"/>
                <w:sz w:val="24"/>
                <w:szCs w:val="24"/>
              </w:rPr>
              <w:t>30</w:t>
            </w:r>
          </w:p>
        </w:tc>
        <w:tc>
          <w:tcPr>
            <w:tcW w:w="548" w:type="pct"/>
            <w:vAlign w:val="center"/>
          </w:tcPr>
          <w:p w:rsidR="001E2112" w:rsidRPr="004B38B4" w:rsidRDefault="003E253D"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21,</w:t>
            </w:r>
            <w:r w:rsidR="001E2112" w:rsidRPr="004B38B4">
              <w:rPr>
                <w:rFonts w:ascii="Times New Roman" w:hAnsi="Times New Roman" w:cs="Times New Roman"/>
                <w:sz w:val="24"/>
                <w:szCs w:val="24"/>
              </w:rPr>
              <w:t>90</w:t>
            </w:r>
          </w:p>
        </w:tc>
        <w:tc>
          <w:tcPr>
            <w:tcW w:w="472" w:type="pct"/>
            <w:vAlign w:val="center"/>
          </w:tcPr>
          <w:p w:rsidR="001E2112" w:rsidRPr="004B38B4" w:rsidRDefault="003E253D"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iCs/>
                <w:sz w:val="24"/>
                <w:szCs w:val="24"/>
              </w:rPr>
              <w:t>0,</w:t>
            </w:r>
            <w:r w:rsidR="001E2112" w:rsidRPr="004B38B4">
              <w:rPr>
                <w:rFonts w:ascii="Times New Roman" w:hAnsi="Times New Roman" w:cs="Times New Roman"/>
                <w:iCs/>
                <w:sz w:val="24"/>
                <w:szCs w:val="24"/>
              </w:rPr>
              <w:t>29</w:t>
            </w:r>
          </w:p>
        </w:tc>
        <w:tc>
          <w:tcPr>
            <w:tcW w:w="627" w:type="pct"/>
            <w:vAlign w:val="center"/>
          </w:tcPr>
          <w:p w:rsidR="001E2112" w:rsidRPr="004B38B4" w:rsidRDefault="003E253D"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70,</w:t>
            </w:r>
            <w:r w:rsidR="001E2112" w:rsidRPr="004B38B4">
              <w:rPr>
                <w:rFonts w:ascii="Times New Roman" w:hAnsi="Times New Roman" w:cs="Times New Roman"/>
                <w:sz w:val="24"/>
                <w:szCs w:val="24"/>
              </w:rPr>
              <w:t>50</w:t>
            </w:r>
          </w:p>
        </w:tc>
        <w:tc>
          <w:tcPr>
            <w:tcW w:w="549" w:type="pct"/>
            <w:vAlign w:val="center"/>
          </w:tcPr>
          <w:p w:rsidR="001E2112" w:rsidRPr="004B38B4" w:rsidRDefault="003E253D"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21,</w:t>
            </w:r>
            <w:r w:rsidR="001E2112" w:rsidRPr="004B38B4">
              <w:rPr>
                <w:rFonts w:ascii="Times New Roman" w:hAnsi="Times New Roman" w:cs="Times New Roman"/>
                <w:sz w:val="24"/>
                <w:szCs w:val="24"/>
              </w:rPr>
              <w:t>60</w:t>
            </w:r>
          </w:p>
        </w:tc>
        <w:tc>
          <w:tcPr>
            <w:tcW w:w="393" w:type="pct"/>
            <w:vAlign w:val="center"/>
          </w:tcPr>
          <w:p w:rsidR="001E2112" w:rsidRPr="004B38B4" w:rsidRDefault="003E253D"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1,</w:t>
            </w:r>
            <w:r w:rsidR="001E2112" w:rsidRPr="004B38B4">
              <w:rPr>
                <w:rFonts w:ascii="Times New Roman" w:hAnsi="Times New Roman" w:cs="Times New Roman"/>
                <w:sz w:val="24"/>
                <w:szCs w:val="24"/>
              </w:rPr>
              <w:t>07</w:t>
            </w:r>
          </w:p>
        </w:tc>
        <w:tc>
          <w:tcPr>
            <w:tcW w:w="470" w:type="pct"/>
            <w:vAlign w:val="center"/>
          </w:tcPr>
          <w:p w:rsidR="001E2112" w:rsidRPr="004B38B4" w:rsidRDefault="003E253D"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1,</w:t>
            </w:r>
            <w:r w:rsidR="001E2112" w:rsidRPr="004B38B4">
              <w:rPr>
                <w:rFonts w:ascii="Times New Roman" w:hAnsi="Times New Roman" w:cs="Times New Roman"/>
                <w:sz w:val="24"/>
                <w:szCs w:val="24"/>
              </w:rPr>
              <w:t>01</w:t>
            </w:r>
          </w:p>
        </w:tc>
        <w:tc>
          <w:tcPr>
            <w:tcW w:w="470" w:type="pct"/>
            <w:vAlign w:val="center"/>
          </w:tcPr>
          <w:p w:rsidR="001E2112" w:rsidRPr="004B38B4" w:rsidRDefault="003E253D"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iCs/>
                <w:sz w:val="24"/>
                <w:szCs w:val="24"/>
              </w:rPr>
              <w:t>0,</w:t>
            </w:r>
            <w:r w:rsidR="001E2112" w:rsidRPr="004B38B4">
              <w:rPr>
                <w:rFonts w:ascii="Times New Roman" w:hAnsi="Times New Roman" w:cs="Times New Roman"/>
                <w:iCs/>
                <w:sz w:val="24"/>
                <w:szCs w:val="24"/>
              </w:rPr>
              <w:t>31</w:t>
            </w:r>
          </w:p>
        </w:tc>
      </w:tr>
      <w:tr w:rsidR="001D66BE" w:rsidRPr="004B38B4" w:rsidTr="001D66BE">
        <w:tc>
          <w:tcPr>
            <w:tcW w:w="837" w:type="pct"/>
            <w:vAlign w:val="bottom"/>
          </w:tcPr>
          <w:p w:rsidR="001E2112" w:rsidRPr="004B38B4" w:rsidRDefault="001E2112" w:rsidP="0098343D">
            <w:pPr>
              <w:widowControl w:val="0"/>
              <w:autoSpaceDE w:val="0"/>
              <w:autoSpaceDN w:val="0"/>
              <w:adjustRightInd w:val="0"/>
              <w:spacing w:before="60" w:after="0" w:line="240" w:lineRule="auto"/>
              <w:rPr>
                <w:rFonts w:ascii="Times New Roman" w:hAnsi="Times New Roman" w:cs="Times New Roman"/>
                <w:sz w:val="24"/>
                <w:szCs w:val="24"/>
              </w:rPr>
            </w:pPr>
            <w:r w:rsidRPr="004B38B4">
              <w:rPr>
                <w:rFonts w:ascii="Times New Roman" w:hAnsi="Times New Roman" w:cs="Times New Roman"/>
                <w:b/>
                <w:bCs/>
                <w:sz w:val="24"/>
                <w:szCs w:val="24"/>
              </w:rPr>
              <w:t>Дебело црево и ректум</w:t>
            </w:r>
          </w:p>
        </w:tc>
        <w:tc>
          <w:tcPr>
            <w:tcW w:w="634" w:type="pct"/>
            <w:vAlign w:val="center"/>
          </w:tcPr>
          <w:p w:rsidR="001E2112" w:rsidRPr="004B38B4" w:rsidRDefault="003E253D"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26,</w:t>
            </w:r>
            <w:r w:rsidR="001E2112" w:rsidRPr="004B38B4">
              <w:rPr>
                <w:rFonts w:ascii="Times New Roman" w:hAnsi="Times New Roman" w:cs="Times New Roman"/>
                <w:sz w:val="24"/>
                <w:szCs w:val="24"/>
              </w:rPr>
              <w:t>40</w:t>
            </w:r>
          </w:p>
        </w:tc>
        <w:tc>
          <w:tcPr>
            <w:tcW w:w="548" w:type="pct"/>
            <w:vAlign w:val="center"/>
          </w:tcPr>
          <w:p w:rsidR="001E2112" w:rsidRPr="004B38B4" w:rsidRDefault="003E253D"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11,</w:t>
            </w:r>
            <w:r w:rsidR="001E2112" w:rsidRPr="004B38B4">
              <w:rPr>
                <w:rFonts w:ascii="Times New Roman" w:hAnsi="Times New Roman" w:cs="Times New Roman"/>
                <w:sz w:val="24"/>
                <w:szCs w:val="24"/>
              </w:rPr>
              <w:t>60</w:t>
            </w:r>
          </w:p>
        </w:tc>
        <w:tc>
          <w:tcPr>
            <w:tcW w:w="472" w:type="pct"/>
            <w:vAlign w:val="center"/>
          </w:tcPr>
          <w:p w:rsidR="001E2112" w:rsidRPr="004B38B4" w:rsidRDefault="003E253D"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iCs/>
                <w:sz w:val="24"/>
                <w:szCs w:val="24"/>
              </w:rPr>
              <w:t>0,</w:t>
            </w:r>
            <w:r w:rsidR="001E2112" w:rsidRPr="004B38B4">
              <w:rPr>
                <w:rFonts w:ascii="Times New Roman" w:hAnsi="Times New Roman" w:cs="Times New Roman"/>
                <w:iCs/>
                <w:sz w:val="24"/>
                <w:szCs w:val="24"/>
              </w:rPr>
              <w:t>44</w:t>
            </w:r>
          </w:p>
        </w:tc>
        <w:tc>
          <w:tcPr>
            <w:tcW w:w="627" w:type="pct"/>
            <w:vAlign w:val="center"/>
          </w:tcPr>
          <w:p w:rsidR="001E2112" w:rsidRPr="004B38B4" w:rsidRDefault="003E253D"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23,</w:t>
            </w:r>
            <w:r w:rsidR="001E2112" w:rsidRPr="004B38B4">
              <w:rPr>
                <w:rFonts w:ascii="Times New Roman" w:hAnsi="Times New Roman" w:cs="Times New Roman"/>
                <w:sz w:val="24"/>
                <w:szCs w:val="24"/>
              </w:rPr>
              <w:t>20</w:t>
            </w:r>
          </w:p>
        </w:tc>
        <w:tc>
          <w:tcPr>
            <w:tcW w:w="549" w:type="pct"/>
            <w:vAlign w:val="center"/>
          </w:tcPr>
          <w:p w:rsidR="001E2112" w:rsidRPr="004B38B4" w:rsidRDefault="003E253D"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11,</w:t>
            </w:r>
            <w:r w:rsidR="001E2112" w:rsidRPr="004B38B4">
              <w:rPr>
                <w:rFonts w:ascii="Times New Roman" w:hAnsi="Times New Roman" w:cs="Times New Roman"/>
                <w:sz w:val="24"/>
                <w:szCs w:val="24"/>
              </w:rPr>
              <w:t>90</w:t>
            </w:r>
          </w:p>
        </w:tc>
        <w:tc>
          <w:tcPr>
            <w:tcW w:w="393" w:type="pct"/>
            <w:vAlign w:val="center"/>
          </w:tcPr>
          <w:p w:rsidR="001E2112" w:rsidRPr="004B38B4" w:rsidRDefault="003E253D"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1,</w:t>
            </w:r>
            <w:r w:rsidR="001E2112" w:rsidRPr="004B38B4">
              <w:rPr>
                <w:rFonts w:ascii="Times New Roman" w:hAnsi="Times New Roman" w:cs="Times New Roman"/>
                <w:sz w:val="24"/>
                <w:szCs w:val="24"/>
              </w:rPr>
              <w:t>14</w:t>
            </w:r>
          </w:p>
        </w:tc>
        <w:tc>
          <w:tcPr>
            <w:tcW w:w="470" w:type="pct"/>
            <w:vAlign w:val="center"/>
          </w:tcPr>
          <w:p w:rsidR="001E2112" w:rsidRPr="004B38B4" w:rsidRDefault="002F43D2"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0,</w:t>
            </w:r>
            <w:r w:rsidR="001E2112" w:rsidRPr="004B38B4">
              <w:rPr>
                <w:rFonts w:ascii="Times New Roman" w:hAnsi="Times New Roman" w:cs="Times New Roman"/>
                <w:sz w:val="24"/>
                <w:szCs w:val="24"/>
              </w:rPr>
              <w:t>97</w:t>
            </w:r>
          </w:p>
        </w:tc>
        <w:tc>
          <w:tcPr>
            <w:tcW w:w="470" w:type="pct"/>
            <w:vAlign w:val="center"/>
          </w:tcPr>
          <w:p w:rsidR="001E2112" w:rsidRPr="004B38B4" w:rsidRDefault="002F43D2"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iCs/>
                <w:sz w:val="24"/>
                <w:szCs w:val="24"/>
              </w:rPr>
              <w:t>0,</w:t>
            </w:r>
            <w:r w:rsidR="001E2112" w:rsidRPr="004B38B4">
              <w:rPr>
                <w:rFonts w:ascii="Times New Roman" w:hAnsi="Times New Roman" w:cs="Times New Roman"/>
                <w:iCs/>
                <w:sz w:val="24"/>
                <w:szCs w:val="24"/>
              </w:rPr>
              <w:t>51</w:t>
            </w:r>
          </w:p>
        </w:tc>
      </w:tr>
      <w:tr w:rsidR="001D66BE" w:rsidRPr="004B38B4" w:rsidTr="001D66BE">
        <w:tc>
          <w:tcPr>
            <w:tcW w:w="837" w:type="pct"/>
            <w:vAlign w:val="bottom"/>
          </w:tcPr>
          <w:p w:rsidR="001E2112" w:rsidRPr="004B38B4" w:rsidRDefault="001E2112" w:rsidP="0098343D">
            <w:pPr>
              <w:widowControl w:val="0"/>
              <w:autoSpaceDE w:val="0"/>
              <w:autoSpaceDN w:val="0"/>
              <w:adjustRightInd w:val="0"/>
              <w:spacing w:before="60" w:after="0" w:line="240" w:lineRule="auto"/>
              <w:rPr>
                <w:rFonts w:ascii="Times New Roman" w:hAnsi="Times New Roman" w:cs="Times New Roman"/>
                <w:sz w:val="24"/>
                <w:szCs w:val="24"/>
              </w:rPr>
            </w:pPr>
            <w:r w:rsidRPr="004B38B4">
              <w:rPr>
                <w:rFonts w:ascii="Times New Roman" w:hAnsi="Times New Roman" w:cs="Times New Roman"/>
                <w:b/>
                <w:bCs/>
                <w:sz w:val="24"/>
                <w:szCs w:val="24"/>
              </w:rPr>
              <w:t>Плућа</w:t>
            </w:r>
          </w:p>
        </w:tc>
        <w:tc>
          <w:tcPr>
            <w:tcW w:w="634" w:type="pct"/>
            <w:vAlign w:val="center"/>
          </w:tcPr>
          <w:p w:rsidR="001E2112" w:rsidRPr="004B38B4" w:rsidRDefault="002F43D2"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30,</w:t>
            </w:r>
            <w:r w:rsidR="001E2112" w:rsidRPr="004B38B4">
              <w:rPr>
                <w:rFonts w:ascii="Times New Roman" w:hAnsi="Times New Roman" w:cs="Times New Roman"/>
                <w:sz w:val="24"/>
                <w:szCs w:val="24"/>
              </w:rPr>
              <w:t>90</w:t>
            </w:r>
          </w:p>
        </w:tc>
        <w:tc>
          <w:tcPr>
            <w:tcW w:w="548" w:type="pct"/>
            <w:vAlign w:val="center"/>
          </w:tcPr>
          <w:p w:rsidR="001E2112" w:rsidRPr="004B38B4" w:rsidRDefault="002F43D2"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21,</w:t>
            </w:r>
            <w:r w:rsidR="001E2112" w:rsidRPr="004B38B4">
              <w:rPr>
                <w:rFonts w:ascii="Times New Roman" w:hAnsi="Times New Roman" w:cs="Times New Roman"/>
                <w:sz w:val="24"/>
                <w:szCs w:val="24"/>
              </w:rPr>
              <w:t>90</w:t>
            </w:r>
          </w:p>
        </w:tc>
        <w:tc>
          <w:tcPr>
            <w:tcW w:w="472" w:type="pct"/>
            <w:vAlign w:val="center"/>
          </w:tcPr>
          <w:p w:rsidR="001E2112" w:rsidRPr="004B38B4" w:rsidRDefault="002F43D2"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iCs/>
                <w:sz w:val="24"/>
                <w:szCs w:val="24"/>
              </w:rPr>
              <w:t>0,</w:t>
            </w:r>
            <w:r w:rsidR="001E2112" w:rsidRPr="004B38B4">
              <w:rPr>
                <w:rFonts w:ascii="Times New Roman" w:hAnsi="Times New Roman" w:cs="Times New Roman"/>
                <w:iCs/>
                <w:sz w:val="24"/>
                <w:szCs w:val="24"/>
              </w:rPr>
              <w:t>71</w:t>
            </w:r>
          </w:p>
        </w:tc>
        <w:tc>
          <w:tcPr>
            <w:tcW w:w="627" w:type="pct"/>
            <w:vAlign w:val="center"/>
          </w:tcPr>
          <w:p w:rsidR="001E2112" w:rsidRPr="004B38B4" w:rsidRDefault="002F43D2"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11,</w:t>
            </w:r>
            <w:r w:rsidR="001E2112" w:rsidRPr="004B38B4">
              <w:rPr>
                <w:rFonts w:ascii="Times New Roman" w:hAnsi="Times New Roman" w:cs="Times New Roman"/>
                <w:sz w:val="24"/>
                <w:szCs w:val="24"/>
              </w:rPr>
              <w:t>90</w:t>
            </w:r>
          </w:p>
        </w:tc>
        <w:tc>
          <w:tcPr>
            <w:tcW w:w="549" w:type="pct"/>
            <w:vAlign w:val="center"/>
          </w:tcPr>
          <w:p w:rsidR="001E2112" w:rsidRPr="004B38B4" w:rsidRDefault="002F43D2"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9,</w:t>
            </w:r>
            <w:r w:rsidR="001E2112" w:rsidRPr="004B38B4">
              <w:rPr>
                <w:rFonts w:ascii="Times New Roman" w:hAnsi="Times New Roman" w:cs="Times New Roman"/>
                <w:sz w:val="24"/>
                <w:szCs w:val="24"/>
              </w:rPr>
              <w:t>40</w:t>
            </w:r>
          </w:p>
        </w:tc>
        <w:tc>
          <w:tcPr>
            <w:tcW w:w="393" w:type="pct"/>
            <w:vAlign w:val="center"/>
          </w:tcPr>
          <w:p w:rsidR="001E2112" w:rsidRPr="004B38B4" w:rsidRDefault="002F43D2"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2,</w:t>
            </w:r>
            <w:r w:rsidR="001E2112" w:rsidRPr="004B38B4">
              <w:rPr>
                <w:rFonts w:ascii="Times New Roman" w:hAnsi="Times New Roman" w:cs="Times New Roman"/>
                <w:sz w:val="24"/>
                <w:szCs w:val="24"/>
              </w:rPr>
              <w:t>60</w:t>
            </w:r>
          </w:p>
        </w:tc>
        <w:tc>
          <w:tcPr>
            <w:tcW w:w="470" w:type="pct"/>
            <w:vAlign w:val="center"/>
          </w:tcPr>
          <w:p w:rsidR="001E2112" w:rsidRPr="004B38B4" w:rsidRDefault="002F43D2"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2,</w:t>
            </w:r>
            <w:r w:rsidR="001E2112" w:rsidRPr="004B38B4">
              <w:rPr>
                <w:rFonts w:ascii="Times New Roman" w:hAnsi="Times New Roman" w:cs="Times New Roman"/>
                <w:sz w:val="24"/>
                <w:szCs w:val="24"/>
              </w:rPr>
              <w:t>33</w:t>
            </w:r>
          </w:p>
        </w:tc>
        <w:tc>
          <w:tcPr>
            <w:tcW w:w="470" w:type="pct"/>
            <w:vAlign w:val="center"/>
          </w:tcPr>
          <w:p w:rsidR="001E2112" w:rsidRPr="004B38B4" w:rsidRDefault="002F43D2"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iCs/>
                <w:sz w:val="24"/>
                <w:szCs w:val="24"/>
              </w:rPr>
              <w:t>0,</w:t>
            </w:r>
            <w:r w:rsidR="001E2112" w:rsidRPr="004B38B4">
              <w:rPr>
                <w:rFonts w:ascii="Times New Roman" w:hAnsi="Times New Roman" w:cs="Times New Roman"/>
                <w:iCs/>
                <w:sz w:val="24"/>
                <w:szCs w:val="24"/>
              </w:rPr>
              <w:t>79</w:t>
            </w:r>
          </w:p>
        </w:tc>
      </w:tr>
      <w:tr w:rsidR="001D66BE" w:rsidRPr="004B38B4" w:rsidTr="001D66BE">
        <w:tc>
          <w:tcPr>
            <w:tcW w:w="837" w:type="pct"/>
            <w:vAlign w:val="bottom"/>
          </w:tcPr>
          <w:p w:rsidR="001E2112" w:rsidRPr="004B38B4" w:rsidRDefault="001E2112" w:rsidP="0098343D">
            <w:pPr>
              <w:widowControl w:val="0"/>
              <w:autoSpaceDE w:val="0"/>
              <w:autoSpaceDN w:val="0"/>
              <w:adjustRightInd w:val="0"/>
              <w:spacing w:before="60" w:after="0" w:line="240" w:lineRule="auto"/>
              <w:rPr>
                <w:rFonts w:ascii="Times New Roman" w:hAnsi="Times New Roman" w:cs="Times New Roman"/>
                <w:sz w:val="24"/>
                <w:szCs w:val="24"/>
              </w:rPr>
            </w:pPr>
            <w:r w:rsidRPr="004B38B4">
              <w:rPr>
                <w:rFonts w:ascii="Times New Roman" w:hAnsi="Times New Roman" w:cs="Times New Roman"/>
                <w:b/>
                <w:bCs/>
                <w:sz w:val="24"/>
                <w:szCs w:val="24"/>
              </w:rPr>
              <w:t>Грлић материце</w:t>
            </w:r>
          </w:p>
        </w:tc>
        <w:tc>
          <w:tcPr>
            <w:tcW w:w="634" w:type="pct"/>
            <w:vAlign w:val="center"/>
          </w:tcPr>
          <w:p w:rsidR="001E2112" w:rsidRPr="004B38B4" w:rsidRDefault="002F43D2"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20,</w:t>
            </w:r>
            <w:r w:rsidR="001E2112" w:rsidRPr="004B38B4">
              <w:rPr>
                <w:rFonts w:ascii="Times New Roman" w:hAnsi="Times New Roman" w:cs="Times New Roman"/>
                <w:sz w:val="24"/>
                <w:szCs w:val="24"/>
              </w:rPr>
              <w:t>30</w:t>
            </w:r>
          </w:p>
        </w:tc>
        <w:tc>
          <w:tcPr>
            <w:tcW w:w="548" w:type="pct"/>
            <w:vAlign w:val="center"/>
          </w:tcPr>
          <w:p w:rsidR="001E2112" w:rsidRPr="004B38B4" w:rsidRDefault="002F43D2"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7,</w:t>
            </w:r>
            <w:r w:rsidR="001E2112" w:rsidRPr="004B38B4">
              <w:rPr>
                <w:rFonts w:ascii="Times New Roman" w:hAnsi="Times New Roman" w:cs="Times New Roman"/>
                <w:sz w:val="24"/>
                <w:szCs w:val="24"/>
              </w:rPr>
              <w:t>00</w:t>
            </w:r>
          </w:p>
        </w:tc>
        <w:tc>
          <w:tcPr>
            <w:tcW w:w="472" w:type="pct"/>
            <w:vAlign w:val="center"/>
          </w:tcPr>
          <w:p w:rsidR="001E2112" w:rsidRPr="004B38B4" w:rsidRDefault="002F43D2"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iCs/>
                <w:sz w:val="24"/>
                <w:szCs w:val="24"/>
              </w:rPr>
              <w:t>0,</w:t>
            </w:r>
            <w:r w:rsidR="001E2112" w:rsidRPr="004B38B4">
              <w:rPr>
                <w:rFonts w:ascii="Times New Roman" w:hAnsi="Times New Roman" w:cs="Times New Roman"/>
                <w:iCs/>
                <w:sz w:val="24"/>
                <w:szCs w:val="24"/>
              </w:rPr>
              <w:t>34</w:t>
            </w:r>
          </w:p>
        </w:tc>
        <w:tc>
          <w:tcPr>
            <w:tcW w:w="627" w:type="pct"/>
            <w:vAlign w:val="center"/>
          </w:tcPr>
          <w:p w:rsidR="001E2112" w:rsidRPr="004B38B4" w:rsidRDefault="001E2112"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16</w:t>
            </w:r>
            <w:r w:rsidR="002F43D2" w:rsidRPr="004B38B4">
              <w:rPr>
                <w:rFonts w:ascii="Times New Roman" w:hAnsi="Times New Roman" w:cs="Times New Roman"/>
                <w:sz w:val="24"/>
                <w:szCs w:val="24"/>
              </w:rPr>
              <w:t>,</w:t>
            </w:r>
            <w:r w:rsidRPr="004B38B4">
              <w:rPr>
                <w:rFonts w:ascii="Times New Roman" w:hAnsi="Times New Roman" w:cs="Times New Roman"/>
                <w:sz w:val="24"/>
                <w:szCs w:val="24"/>
              </w:rPr>
              <w:t>00</w:t>
            </w:r>
          </w:p>
        </w:tc>
        <w:tc>
          <w:tcPr>
            <w:tcW w:w="549" w:type="pct"/>
            <w:vAlign w:val="center"/>
          </w:tcPr>
          <w:p w:rsidR="001E2112" w:rsidRPr="004B38B4" w:rsidRDefault="002F43D2"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6,</w:t>
            </w:r>
            <w:r w:rsidR="001E2112" w:rsidRPr="004B38B4">
              <w:rPr>
                <w:rFonts w:ascii="Times New Roman" w:hAnsi="Times New Roman" w:cs="Times New Roman"/>
                <w:sz w:val="24"/>
                <w:szCs w:val="24"/>
              </w:rPr>
              <w:t>10</w:t>
            </w:r>
          </w:p>
        </w:tc>
        <w:tc>
          <w:tcPr>
            <w:tcW w:w="393" w:type="pct"/>
            <w:vAlign w:val="center"/>
          </w:tcPr>
          <w:p w:rsidR="001E2112" w:rsidRPr="004B38B4" w:rsidRDefault="002F43D2"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1,</w:t>
            </w:r>
            <w:r w:rsidR="001E2112" w:rsidRPr="004B38B4">
              <w:rPr>
                <w:rFonts w:ascii="Times New Roman" w:hAnsi="Times New Roman" w:cs="Times New Roman"/>
                <w:sz w:val="24"/>
                <w:szCs w:val="24"/>
              </w:rPr>
              <w:t>27</w:t>
            </w:r>
          </w:p>
        </w:tc>
        <w:tc>
          <w:tcPr>
            <w:tcW w:w="470" w:type="pct"/>
            <w:vAlign w:val="center"/>
          </w:tcPr>
          <w:p w:rsidR="001E2112" w:rsidRPr="004B38B4" w:rsidRDefault="002F43D2"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1,</w:t>
            </w:r>
            <w:r w:rsidR="001E2112" w:rsidRPr="004B38B4">
              <w:rPr>
                <w:rFonts w:ascii="Times New Roman" w:hAnsi="Times New Roman" w:cs="Times New Roman"/>
                <w:sz w:val="24"/>
                <w:szCs w:val="24"/>
              </w:rPr>
              <w:t>15</w:t>
            </w:r>
          </w:p>
        </w:tc>
        <w:tc>
          <w:tcPr>
            <w:tcW w:w="470" w:type="pct"/>
            <w:vAlign w:val="center"/>
          </w:tcPr>
          <w:p w:rsidR="001E2112" w:rsidRPr="004B38B4" w:rsidRDefault="002F43D2" w:rsidP="00DE2258">
            <w:pPr>
              <w:widowControl w:val="0"/>
              <w:autoSpaceDE w:val="0"/>
              <w:autoSpaceDN w:val="0"/>
              <w:adjustRightInd w:val="0"/>
              <w:spacing w:before="60" w:after="0" w:line="240" w:lineRule="auto"/>
              <w:jc w:val="right"/>
              <w:rPr>
                <w:rFonts w:ascii="Times New Roman" w:hAnsi="Times New Roman" w:cs="Times New Roman"/>
                <w:sz w:val="24"/>
                <w:szCs w:val="24"/>
              </w:rPr>
            </w:pPr>
            <w:r w:rsidRPr="004B38B4">
              <w:rPr>
                <w:rFonts w:ascii="Times New Roman" w:hAnsi="Times New Roman" w:cs="Times New Roman"/>
                <w:iCs/>
                <w:sz w:val="24"/>
                <w:szCs w:val="24"/>
              </w:rPr>
              <w:t>0,</w:t>
            </w:r>
            <w:r w:rsidR="001E2112" w:rsidRPr="004B38B4">
              <w:rPr>
                <w:rFonts w:ascii="Times New Roman" w:hAnsi="Times New Roman" w:cs="Times New Roman"/>
                <w:iCs/>
                <w:sz w:val="24"/>
                <w:szCs w:val="24"/>
              </w:rPr>
              <w:t>38</w:t>
            </w:r>
          </w:p>
        </w:tc>
      </w:tr>
      <w:tr w:rsidR="001E2112" w:rsidRPr="004B38B4" w:rsidTr="000B4498">
        <w:tc>
          <w:tcPr>
            <w:tcW w:w="837" w:type="pct"/>
            <w:vAlign w:val="bottom"/>
          </w:tcPr>
          <w:p w:rsidR="001E2112" w:rsidRPr="004B38B4" w:rsidRDefault="001E2112" w:rsidP="0098343D">
            <w:pPr>
              <w:widowControl w:val="0"/>
              <w:autoSpaceDE w:val="0"/>
              <w:autoSpaceDN w:val="0"/>
              <w:adjustRightInd w:val="0"/>
              <w:spacing w:before="60" w:after="0" w:line="240" w:lineRule="auto"/>
              <w:rPr>
                <w:rFonts w:ascii="Times New Roman" w:hAnsi="Times New Roman" w:cs="Times New Roman"/>
                <w:sz w:val="24"/>
                <w:szCs w:val="24"/>
              </w:rPr>
            </w:pPr>
            <w:r w:rsidRPr="004B38B4">
              <w:rPr>
                <w:rFonts w:ascii="Times New Roman" w:hAnsi="Times New Roman" w:cs="Times New Roman"/>
                <w:b/>
                <w:bCs/>
                <w:sz w:val="24"/>
                <w:szCs w:val="24"/>
              </w:rPr>
              <w:t> </w:t>
            </w:r>
          </w:p>
        </w:tc>
        <w:tc>
          <w:tcPr>
            <w:tcW w:w="1654" w:type="pct"/>
            <w:gridSpan w:val="3"/>
            <w:vAlign w:val="bottom"/>
          </w:tcPr>
          <w:p w:rsidR="001E2112" w:rsidRPr="004B38B4" w:rsidRDefault="001E2112"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b/>
                <w:bCs/>
                <w:sz w:val="24"/>
                <w:szCs w:val="24"/>
              </w:rPr>
              <w:t>Србија</w:t>
            </w:r>
          </w:p>
        </w:tc>
        <w:tc>
          <w:tcPr>
            <w:tcW w:w="2509" w:type="pct"/>
            <w:gridSpan w:val="5"/>
            <w:vAlign w:val="bottom"/>
          </w:tcPr>
          <w:p w:rsidR="001E2112" w:rsidRPr="004B38B4" w:rsidRDefault="001E2112"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b/>
                <w:bCs/>
                <w:sz w:val="24"/>
                <w:szCs w:val="24"/>
              </w:rPr>
              <w:t>Земље Западне Европе</w:t>
            </w:r>
            <w:r w:rsidR="002D5DF6" w:rsidRPr="004B38B4">
              <w:rPr>
                <w:rFonts w:ascii="Times New Roman" w:hAnsi="Times New Roman" w:cs="Times New Roman"/>
                <w:b/>
                <w:bCs/>
                <w:sz w:val="24"/>
                <w:szCs w:val="24"/>
              </w:rPr>
              <w:t xml:space="preserve"> </w:t>
            </w:r>
            <w:r w:rsidRPr="004B38B4">
              <w:rPr>
                <w:rFonts w:ascii="Times New Roman" w:hAnsi="Times New Roman" w:cs="Times New Roman"/>
                <w:b/>
                <w:bCs/>
                <w:sz w:val="24"/>
                <w:szCs w:val="24"/>
              </w:rPr>
              <w:t>(ЗЕ)</w:t>
            </w:r>
          </w:p>
        </w:tc>
      </w:tr>
      <w:tr w:rsidR="001D66BE" w:rsidRPr="004B38B4" w:rsidTr="001B68ED">
        <w:tc>
          <w:tcPr>
            <w:tcW w:w="837" w:type="pct"/>
            <w:vAlign w:val="bottom"/>
          </w:tcPr>
          <w:p w:rsidR="001E2112" w:rsidRPr="004B38B4" w:rsidRDefault="001E2112" w:rsidP="0098343D">
            <w:pPr>
              <w:widowControl w:val="0"/>
              <w:autoSpaceDE w:val="0"/>
              <w:autoSpaceDN w:val="0"/>
              <w:adjustRightInd w:val="0"/>
              <w:spacing w:before="60" w:after="0" w:line="240" w:lineRule="auto"/>
              <w:rPr>
                <w:rFonts w:ascii="Times New Roman" w:hAnsi="Times New Roman" w:cs="Times New Roman"/>
                <w:sz w:val="24"/>
                <w:szCs w:val="24"/>
              </w:rPr>
            </w:pPr>
            <w:r w:rsidRPr="004B38B4">
              <w:rPr>
                <w:rFonts w:ascii="Times New Roman" w:hAnsi="Times New Roman" w:cs="Times New Roman"/>
                <w:b/>
                <w:bCs/>
                <w:sz w:val="24"/>
                <w:szCs w:val="24"/>
              </w:rPr>
              <w:t>Мушкарци</w:t>
            </w:r>
          </w:p>
        </w:tc>
        <w:tc>
          <w:tcPr>
            <w:tcW w:w="634" w:type="pct"/>
            <w:vAlign w:val="bottom"/>
          </w:tcPr>
          <w:p w:rsidR="001E2112" w:rsidRPr="004B38B4" w:rsidRDefault="001E2112"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Стопе оболевања</w:t>
            </w:r>
          </w:p>
        </w:tc>
        <w:tc>
          <w:tcPr>
            <w:tcW w:w="548" w:type="pct"/>
            <w:vAlign w:val="bottom"/>
          </w:tcPr>
          <w:p w:rsidR="001E2112" w:rsidRPr="004B38B4" w:rsidRDefault="001E2112"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Стопе умирања</w:t>
            </w:r>
          </w:p>
        </w:tc>
        <w:tc>
          <w:tcPr>
            <w:tcW w:w="472" w:type="pct"/>
            <w:vAlign w:val="bottom"/>
          </w:tcPr>
          <w:p w:rsidR="001E2112" w:rsidRPr="004B38B4" w:rsidRDefault="001E2112" w:rsidP="0098343D">
            <w:pPr>
              <w:widowControl w:val="0"/>
              <w:autoSpaceDE w:val="0"/>
              <w:autoSpaceDN w:val="0"/>
              <w:adjustRightInd w:val="0"/>
              <w:spacing w:before="60" w:after="0" w:line="240" w:lineRule="auto"/>
              <w:rPr>
                <w:rFonts w:ascii="Times New Roman" w:hAnsi="Times New Roman" w:cs="Times New Roman"/>
                <w:sz w:val="24"/>
                <w:szCs w:val="24"/>
              </w:rPr>
            </w:pPr>
            <w:r w:rsidRPr="004B38B4">
              <w:rPr>
                <w:rFonts w:ascii="Times New Roman" w:hAnsi="Times New Roman" w:cs="Times New Roman"/>
                <w:iCs/>
                <w:sz w:val="24"/>
                <w:szCs w:val="24"/>
              </w:rPr>
              <w:t>MIR</w:t>
            </w:r>
          </w:p>
        </w:tc>
        <w:tc>
          <w:tcPr>
            <w:tcW w:w="627" w:type="pct"/>
            <w:vAlign w:val="bottom"/>
          </w:tcPr>
          <w:p w:rsidR="001E2112" w:rsidRPr="004B38B4" w:rsidRDefault="001E2112"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Стопе оболевања</w:t>
            </w:r>
          </w:p>
        </w:tc>
        <w:tc>
          <w:tcPr>
            <w:tcW w:w="549" w:type="pct"/>
            <w:vAlign w:val="bottom"/>
          </w:tcPr>
          <w:p w:rsidR="001E2112" w:rsidRPr="004B38B4" w:rsidRDefault="001E2112"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Стопе умирања</w:t>
            </w:r>
          </w:p>
        </w:tc>
        <w:tc>
          <w:tcPr>
            <w:tcW w:w="393" w:type="pct"/>
            <w:vAlign w:val="bottom"/>
          </w:tcPr>
          <w:p w:rsidR="001E2112" w:rsidRPr="004B38B4" w:rsidRDefault="001E2112"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(SIR)</w:t>
            </w:r>
          </w:p>
        </w:tc>
        <w:tc>
          <w:tcPr>
            <w:tcW w:w="470" w:type="pct"/>
            <w:vAlign w:val="bottom"/>
          </w:tcPr>
          <w:p w:rsidR="001E2112" w:rsidRPr="004B38B4" w:rsidRDefault="001E2112"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(SMR)</w:t>
            </w:r>
          </w:p>
        </w:tc>
        <w:tc>
          <w:tcPr>
            <w:tcW w:w="470" w:type="pct"/>
            <w:vAlign w:val="bottom"/>
          </w:tcPr>
          <w:p w:rsidR="001E2112" w:rsidRPr="004B38B4" w:rsidRDefault="001E2112" w:rsidP="0098343D">
            <w:pPr>
              <w:widowControl w:val="0"/>
              <w:autoSpaceDE w:val="0"/>
              <w:autoSpaceDN w:val="0"/>
              <w:adjustRightInd w:val="0"/>
              <w:spacing w:before="60" w:after="0" w:line="240" w:lineRule="auto"/>
              <w:rPr>
                <w:rFonts w:ascii="Times New Roman" w:hAnsi="Times New Roman" w:cs="Times New Roman"/>
                <w:sz w:val="24"/>
                <w:szCs w:val="24"/>
              </w:rPr>
            </w:pPr>
            <w:r w:rsidRPr="004B38B4">
              <w:rPr>
                <w:rFonts w:ascii="Times New Roman" w:hAnsi="Times New Roman" w:cs="Times New Roman"/>
                <w:iCs/>
                <w:sz w:val="24"/>
                <w:szCs w:val="24"/>
              </w:rPr>
              <w:t>MIR</w:t>
            </w:r>
          </w:p>
        </w:tc>
      </w:tr>
      <w:tr w:rsidR="001D66BE" w:rsidRPr="004B38B4" w:rsidTr="001B68ED">
        <w:tc>
          <w:tcPr>
            <w:tcW w:w="837" w:type="pct"/>
            <w:vAlign w:val="bottom"/>
          </w:tcPr>
          <w:p w:rsidR="001E2112" w:rsidRPr="004B38B4" w:rsidRDefault="001E2112" w:rsidP="0098343D">
            <w:pPr>
              <w:widowControl w:val="0"/>
              <w:autoSpaceDE w:val="0"/>
              <w:autoSpaceDN w:val="0"/>
              <w:adjustRightInd w:val="0"/>
              <w:spacing w:before="60" w:after="0" w:line="240" w:lineRule="auto"/>
              <w:rPr>
                <w:rFonts w:ascii="Times New Roman" w:hAnsi="Times New Roman" w:cs="Times New Roman"/>
                <w:sz w:val="24"/>
                <w:szCs w:val="24"/>
              </w:rPr>
            </w:pPr>
            <w:r w:rsidRPr="004B38B4">
              <w:rPr>
                <w:rFonts w:ascii="Times New Roman" w:hAnsi="Times New Roman" w:cs="Times New Roman"/>
                <w:b/>
                <w:bCs/>
                <w:sz w:val="24"/>
                <w:szCs w:val="24"/>
              </w:rPr>
              <w:t>Све локализације</w:t>
            </w:r>
          </w:p>
        </w:tc>
        <w:tc>
          <w:tcPr>
            <w:tcW w:w="634" w:type="pct"/>
            <w:vAlign w:val="bottom"/>
          </w:tcPr>
          <w:p w:rsidR="001E2112" w:rsidRPr="004B38B4" w:rsidRDefault="00CD3155"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339,</w:t>
            </w:r>
            <w:r w:rsidR="001E2112" w:rsidRPr="004B38B4">
              <w:rPr>
                <w:rFonts w:ascii="Times New Roman" w:hAnsi="Times New Roman" w:cs="Times New Roman"/>
                <w:sz w:val="24"/>
                <w:szCs w:val="24"/>
              </w:rPr>
              <w:t>30</w:t>
            </w:r>
          </w:p>
        </w:tc>
        <w:tc>
          <w:tcPr>
            <w:tcW w:w="548" w:type="pct"/>
            <w:vAlign w:val="bottom"/>
          </w:tcPr>
          <w:p w:rsidR="001E2112" w:rsidRPr="004B38B4" w:rsidRDefault="00CD3155"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190,</w:t>
            </w:r>
            <w:r w:rsidR="001E2112" w:rsidRPr="004B38B4">
              <w:rPr>
                <w:rFonts w:ascii="Times New Roman" w:hAnsi="Times New Roman" w:cs="Times New Roman"/>
                <w:sz w:val="24"/>
                <w:szCs w:val="24"/>
              </w:rPr>
              <w:t>90</w:t>
            </w:r>
          </w:p>
        </w:tc>
        <w:tc>
          <w:tcPr>
            <w:tcW w:w="472" w:type="pct"/>
            <w:vAlign w:val="bottom"/>
          </w:tcPr>
          <w:p w:rsidR="001E2112" w:rsidRPr="004B38B4" w:rsidRDefault="00CD3155" w:rsidP="0098343D">
            <w:pPr>
              <w:widowControl w:val="0"/>
              <w:autoSpaceDE w:val="0"/>
              <w:autoSpaceDN w:val="0"/>
              <w:adjustRightInd w:val="0"/>
              <w:spacing w:before="60" w:after="0" w:line="240" w:lineRule="auto"/>
              <w:rPr>
                <w:rFonts w:ascii="Times New Roman" w:hAnsi="Times New Roman" w:cs="Times New Roman"/>
                <w:sz w:val="24"/>
                <w:szCs w:val="24"/>
              </w:rPr>
            </w:pPr>
            <w:r w:rsidRPr="004B38B4">
              <w:rPr>
                <w:rFonts w:ascii="Times New Roman" w:hAnsi="Times New Roman" w:cs="Times New Roman"/>
                <w:iCs/>
                <w:sz w:val="24"/>
                <w:szCs w:val="24"/>
              </w:rPr>
              <w:t>0,</w:t>
            </w:r>
            <w:r w:rsidR="001E2112" w:rsidRPr="004B38B4">
              <w:rPr>
                <w:rFonts w:ascii="Times New Roman" w:hAnsi="Times New Roman" w:cs="Times New Roman"/>
                <w:iCs/>
                <w:sz w:val="24"/>
                <w:szCs w:val="24"/>
              </w:rPr>
              <w:t>56</w:t>
            </w:r>
          </w:p>
        </w:tc>
        <w:tc>
          <w:tcPr>
            <w:tcW w:w="627" w:type="pct"/>
            <w:vAlign w:val="bottom"/>
          </w:tcPr>
          <w:p w:rsidR="001E2112" w:rsidRPr="004B38B4" w:rsidRDefault="00CD3155"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363,</w:t>
            </w:r>
            <w:r w:rsidR="001E2112" w:rsidRPr="004B38B4">
              <w:rPr>
                <w:rFonts w:ascii="Times New Roman" w:hAnsi="Times New Roman" w:cs="Times New Roman"/>
                <w:sz w:val="24"/>
                <w:szCs w:val="24"/>
              </w:rPr>
              <w:t>50</w:t>
            </w:r>
          </w:p>
        </w:tc>
        <w:tc>
          <w:tcPr>
            <w:tcW w:w="549" w:type="pct"/>
            <w:vAlign w:val="bottom"/>
          </w:tcPr>
          <w:p w:rsidR="001E2112" w:rsidRPr="004B38B4" w:rsidRDefault="00CD3155"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130,</w:t>
            </w:r>
            <w:r w:rsidR="001E2112" w:rsidRPr="004B38B4">
              <w:rPr>
                <w:rFonts w:ascii="Times New Roman" w:hAnsi="Times New Roman" w:cs="Times New Roman"/>
                <w:sz w:val="24"/>
                <w:szCs w:val="24"/>
              </w:rPr>
              <w:t>00</w:t>
            </w:r>
          </w:p>
        </w:tc>
        <w:tc>
          <w:tcPr>
            <w:tcW w:w="393" w:type="pct"/>
            <w:vAlign w:val="bottom"/>
          </w:tcPr>
          <w:p w:rsidR="001E2112" w:rsidRPr="004B38B4" w:rsidRDefault="00CD3155"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0,</w:t>
            </w:r>
            <w:r w:rsidR="001E2112" w:rsidRPr="004B38B4">
              <w:rPr>
                <w:rFonts w:ascii="Times New Roman" w:hAnsi="Times New Roman" w:cs="Times New Roman"/>
                <w:sz w:val="24"/>
                <w:szCs w:val="24"/>
              </w:rPr>
              <w:t>93</w:t>
            </w:r>
          </w:p>
        </w:tc>
        <w:tc>
          <w:tcPr>
            <w:tcW w:w="470" w:type="pct"/>
            <w:vAlign w:val="bottom"/>
          </w:tcPr>
          <w:p w:rsidR="001E2112" w:rsidRPr="004B38B4" w:rsidRDefault="00CD3155"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1,</w:t>
            </w:r>
            <w:r w:rsidR="001E2112" w:rsidRPr="004B38B4">
              <w:rPr>
                <w:rFonts w:ascii="Times New Roman" w:hAnsi="Times New Roman" w:cs="Times New Roman"/>
                <w:sz w:val="24"/>
                <w:szCs w:val="24"/>
              </w:rPr>
              <w:t>47</w:t>
            </w:r>
          </w:p>
        </w:tc>
        <w:tc>
          <w:tcPr>
            <w:tcW w:w="470" w:type="pct"/>
            <w:vAlign w:val="bottom"/>
          </w:tcPr>
          <w:p w:rsidR="001E2112" w:rsidRPr="004B38B4" w:rsidRDefault="00CD3155" w:rsidP="0098343D">
            <w:pPr>
              <w:widowControl w:val="0"/>
              <w:autoSpaceDE w:val="0"/>
              <w:autoSpaceDN w:val="0"/>
              <w:adjustRightInd w:val="0"/>
              <w:spacing w:before="60" w:after="0" w:line="240" w:lineRule="auto"/>
              <w:rPr>
                <w:rFonts w:ascii="Times New Roman" w:hAnsi="Times New Roman" w:cs="Times New Roman"/>
                <w:sz w:val="24"/>
                <w:szCs w:val="24"/>
              </w:rPr>
            </w:pPr>
            <w:r w:rsidRPr="004B38B4">
              <w:rPr>
                <w:rFonts w:ascii="Times New Roman" w:hAnsi="Times New Roman" w:cs="Times New Roman"/>
                <w:iCs/>
                <w:sz w:val="24"/>
                <w:szCs w:val="24"/>
              </w:rPr>
              <w:t>0,</w:t>
            </w:r>
            <w:r w:rsidR="001E2112" w:rsidRPr="004B38B4">
              <w:rPr>
                <w:rFonts w:ascii="Times New Roman" w:hAnsi="Times New Roman" w:cs="Times New Roman"/>
                <w:iCs/>
                <w:sz w:val="24"/>
                <w:szCs w:val="24"/>
              </w:rPr>
              <w:t>36</w:t>
            </w:r>
          </w:p>
        </w:tc>
      </w:tr>
      <w:tr w:rsidR="001D66BE" w:rsidRPr="004B38B4" w:rsidTr="001B68ED">
        <w:tc>
          <w:tcPr>
            <w:tcW w:w="837" w:type="pct"/>
            <w:vAlign w:val="bottom"/>
          </w:tcPr>
          <w:p w:rsidR="001E2112" w:rsidRPr="004B38B4" w:rsidRDefault="001E2112" w:rsidP="0098343D">
            <w:pPr>
              <w:widowControl w:val="0"/>
              <w:autoSpaceDE w:val="0"/>
              <w:autoSpaceDN w:val="0"/>
              <w:adjustRightInd w:val="0"/>
              <w:spacing w:before="60" w:after="0" w:line="240" w:lineRule="auto"/>
              <w:rPr>
                <w:rFonts w:ascii="Times New Roman" w:hAnsi="Times New Roman" w:cs="Times New Roman"/>
                <w:sz w:val="24"/>
                <w:szCs w:val="24"/>
              </w:rPr>
            </w:pPr>
            <w:r w:rsidRPr="004B38B4">
              <w:rPr>
                <w:rFonts w:ascii="Times New Roman" w:hAnsi="Times New Roman" w:cs="Times New Roman"/>
                <w:b/>
                <w:bCs/>
                <w:sz w:val="24"/>
                <w:szCs w:val="24"/>
              </w:rPr>
              <w:t>Плућа</w:t>
            </w:r>
          </w:p>
        </w:tc>
        <w:tc>
          <w:tcPr>
            <w:tcW w:w="634" w:type="pct"/>
            <w:vAlign w:val="bottom"/>
          </w:tcPr>
          <w:p w:rsidR="001E2112" w:rsidRPr="004B38B4" w:rsidRDefault="00CD3155"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71,</w:t>
            </w:r>
            <w:r w:rsidR="001E2112" w:rsidRPr="004B38B4">
              <w:rPr>
                <w:rFonts w:ascii="Times New Roman" w:hAnsi="Times New Roman" w:cs="Times New Roman"/>
                <w:sz w:val="24"/>
                <w:szCs w:val="24"/>
              </w:rPr>
              <w:t>60</w:t>
            </w:r>
          </w:p>
        </w:tc>
        <w:tc>
          <w:tcPr>
            <w:tcW w:w="548" w:type="pct"/>
            <w:vAlign w:val="bottom"/>
          </w:tcPr>
          <w:p w:rsidR="001E2112" w:rsidRPr="004B38B4" w:rsidRDefault="00CD3155"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61,</w:t>
            </w:r>
            <w:r w:rsidR="001E2112" w:rsidRPr="004B38B4">
              <w:rPr>
                <w:rFonts w:ascii="Times New Roman" w:hAnsi="Times New Roman" w:cs="Times New Roman"/>
                <w:sz w:val="24"/>
                <w:szCs w:val="24"/>
              </w:rPr>
              <w:t>10</w:t>
            </w:r>
          </w:p>
        </w:tc>
        <w:tc>
          <w:tcPr>
            <w:tcW w:w="472" w:type="pct"/>
            <w:vAlign w:val="bottom"/>
          </w:tcPr>
          <w:p w:rsidR="001E2112" w:rsidRPr="004B38B4" w:rsidRDefault="00CD3155" w:rsidP="0098343D">
            <w:pPr>
              <w:widowControl w:val="0"/>
              <w:autoSpaceDE w:val="0"/>
              <w:autoSpaceDN w:val="0"/>
              <w:adjustRightInd w:val="0"/>
              <w:spacing w:before="60" w:after="0" w:line="240" w:lineRule="auto"/>
              <w:rPr>
                <w:rFonts w:ascii="Times New Roman" w:hAnsi="Times New Roman" w:cs="Times New Roman"/>
                <w:sz w:val="24"/>
                <w:szCs w:val="24"/>
              </w:rPr>
            </w:pPr>
            <w:r w:rsidRPr="004B38B4">
              <w:rPr>
                <w:rFonts w:ascii="Times New Roman" w:hAnsi="Times New Roman" w:cs="Times New Roman"/>
                <w:iCs/>
                <w:sz w:val="24"/>
                <w:szCs w:val="24"/>
              </w:rPr>
              <w:t>0,</w:t>
            </w:r>
            <w:r w:rsidR="001E2112" w:rsidRPr="004B38B4">
              <w:rPr>
                <w:rFonts w:ascii="Times New Roman" w:hAnsi="Times New Roman" w:cs="Times New Roman"/>
                <w:iCs/>
                <w:sz w:val="24"/>
                <w:szCs w:val="24"/>
              </w:rPr>
              <w:t>85</w:t>
            </w:r>
          </w:p>
        </w:tc>
        <w:tc>
          <w:tcPr>
            <w:tcW w:w="627" w:type="pct"/>
            <w:vAlign w:val="bottom"/>
          </w:tcPr>
          <w:p w:rsidR="001E2112" w:rsidRPr="004B38B4" w:rsidRDefault="00CD3155"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44,</w:t>
            </w:r>
            <w:r w:rsidR="001E2112" w:rsidRPr="004B38B4">
              <w:rPr>
                <w:rFonts w:ascii="Times New Roman" w:hAnsi="Times New Roman" w:cs="Times New Roman"/>
                <w:sz w:val="24"/>
                <w:szCs w:val="24"/>
              </w:rPr>
              <w:t>00</w:t>
            </w:r>
          </w:p>
        </w:tc>
        <w:tc>
          <w:tcPr>
            <w:tcW w:w="549" w:type="pct"/>
            <w:vAlign w:val="bottom"/>
          </w:tcPr>
          <w:p w:rsidR="001E2112" w:rsidRPr="004B38B4" w:rsidRDefault="00CD3155"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35,</w:t>
            </w:r>
            <w:r w:rsidR="001E2112" w:rsidRPr="004B38B4">
              <w:rPr>
                <w:rFonts w:ascii="Times New Roman" w:hAnsi="Times New Roman" w:cs="Times New Roman"/>
                <w:sz w:val="24"/>
                <w:szCs w:val="24"/>
              </w:rPr>
              <w:t>30</w:t>
            </w:r>
          </w:p>
        </w:tc>
        <w:tc>
          <w:tcPr>
            <w:tcW w:w="393" w:type="pct"/>
            <w:vAlign w:val="bottom"/>
          </w:tcPr>
          <w:p w:rsidR="001E2112" w:rsidRPr="004B38B4" w:rsidRDefault="00CD3155"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1,</w:t>
            </w:r>
            <w:r w:rsidR="001E2112" w:rsidRPr="004B38B4">
              <w:rPr>
                <w:rFonts w:ascii="Times New Roman" w:hAnsi="Times New Roman" w:cs="Times New Roman"/>
                <w:sz w:val="24"/>
                <w:szCs w:val="24"/>
              </w:rPr>
              <w:t>63</w:t>
            </w:r>
          </w:p>
        </w:tc>
        <w:tc>
          <w:tcPr>
            <w:tcW w:w="470" w:type="pct"/>
            <w:vAlign w:val="bottom"/>
          </w:tcPr>
          <w:p w:rsidR="001E2112" w:rsidRPr="004B38B4" w:rsidRDefault="00CD3155"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1,</w:t>
            </w:r>
            <w:r w:rsidR="001E2112" w:rsidRPr="004B38B4">
              <w:rPr>
                <w:rFonts w:ascii="Times New Roman" w:hAnsi="Times New Roman" w:cs="Times New Roman"/>
                <w:sz w:val="24"/>
                <w:szCs w:val="24"/>
              </w:rPr>
              <w:t>73</w:t>
            </w:r>
          </w:p>
        </w:tc>
        <w:tc>
          <w:tcPr>
            <w:tcW w:w="470" w:type="pct"/>
            <w:vAlign w:val="bottom"/>
          </w:tcPr>
          <w:p w:rsidR="001E2112" w:rsidRPr="004B38B4" w:rsidRDefault="00CD3155" w:rsidP="0098343D">
            <w:pPr>
              <w:widowControl w:val="0"/>
              <w:autoSpaceDE w:val="0"/>
              <w:autoSpaceDN w:val="0"/>
              <w:adjustRightInd w:val="0"/>
              <w:spacing w:before="60" w:after="0" w:line="240" w:lineRule="auto"/>
              <w:rPr>
                <w:rFonts w:ascii="Times New Roman" w:hAnsi="Times New Roman" w:cs="Times New Roman"/>
                <w:sz w:val="24"/>
                <w:szCs w:val="24"/>
              </w:rPr>
            </w:pPr>
            <w:r w:rsidRPr="004B38B4">
              <w:rPr>
                <w:rFonts w:ascii="Times New Roman" w:hAnsi="Times New Roman" w:cs="Times New Roman"/>
                <w:iCs/>
                <w:sz w:val="24"/>
                <w:szCs w:val="24"/>
              </w:rPr>
              <w:t>0,</w:t>
            </w:r>
            <w:r w:rsidR="001E2112" w:rsidRPr="004B38B4">
              <w:rPr>
                <w:rFonts w:ascii="Times New Roman" w:hAnsi="Times New Roman" w:cs="Times New Roman"/>
                <w:iCs/>
                <w:sz w:val="24"/>
                <w:szCs w:val="24"/>
              </w:rPr>
              <w:t>80</w:t>
            </w:r>
          </w:p>
        </w:tc>
      </w:tr>
      <w:tr w:rsidR="001D66BE" w:rsidRPr="004B38B4" w:rsidTr="001B68ED">
        <w:tc>
          <w:tcPr>
            <w:tcW w:w="837" w:type="pct"/>
            <w:vAlign w:val="bottom"/>
          </w:tcPr>
          <w:p w:rsidR="001E2112" w:rsidRPr="004B38B4" w:rsidRDefault="001E2112" w:rsidP="0098343D">
            <w:pPr>
              <w:widowControl w:val="0"/>
              <w:autoSpaceDE w:val="0"/>
              <w:autoSpaceDN w:val="0"/>
              <w:adjustRightInd w:val="0"/>
              <w:spacing w:before="60" w:after="0" w:line="240" w:lineRule="auto"/>
              <w:rPr>
                <w:rFonts w:ascii="Times New Roman" w:hAnsi="Times New Roman" w:cs="Times New Roman"/>
                <w:sz w:val="24"/>
                <w:szCs w:val="24"/>
              </w:rPr>
            </w:pPr>
            <w:r w:rsidRPr="004B38B4">
              <w:rPr>
                <w:rFonts w:ascii="Times New Roman" w:hAnsi="Times New Roman" w:cs="Times New Roman"/>
                <w:b/>
                <w:bCs/>
                <w:sz w:val="24"/>
                <w:szCs w:val="24"/>
              </w:rPr>
              <w:t>Простата</w:t>
            </w:r>
          </w:p>
        </w:tc>
        <w:tc>
          <w:tcPr>
            <w:tcW w:w="634" w:type="pct"/>
            <w:vAlign w:val="bottom"/>
          </w:tcPr>
          <w:p w:rsidR="001E2112" w:rsidRPr="004B38B4" w:rsidRDefault="001B68ED"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35,</w:t>
            </w:r>
            <w:r w:rsidR="001E2112" w:rsidRPr="004B38B4">
              <w:rPr>
                <w:rFonts w:ascii="Times New Roman" w:hAnsi="Times New Roman" w:cs="Times New Roman"/>
                <w:sz w:val="24"/>
                <w:szCs w:val="24"/>
              </w:rPr>
              <w:t>40</w:t>
            </w:r>
          </w:p>
        </w:tc>
        <w:tc>
          <w:tcPr>
            <w:tcW w:w="548" w:type="pct"/>
            <w:vAlign w:val="bottom"/>
          </w:tcPr>
          <w:p w:rsidR="001E2112" w:rsidRPr="004B38B4" w:rsidRDefault="001B68ED"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13,</w:t>
            </w:r>
            <w:r w:rsidR="001E2112" w:rsidRPr="004B38B4">
              <w:rPr>
                <w:rFonts w:ascii="Times New Roman" w:hAnsi="Times New Roman" w:cs="Times New Roman"/>
                <w:sz w:val="24"/>
                <w:szCs w:val="24"/>
              </w:rPr>
              <w:t>10</w:t>
            </w:r>
          </w:p>
        </w:tc>
        <w:tc>
          <w:tcPr>
            <w:tcW w:w="472" w:type="pct"/>
            <w:vAlign w:val="bottom"/>
          </w:tcPr>
          <w:p w:rsidR="001E2112" w:rsidRPr="004B38B4" w:rsidRDefault="001B68ED" w:rsidP="0098343D">
            <w:pPr>
              <w:widowControl w:val="0"/>
              <w:autoSpaceDE w:val="0"/>
              <w:autoSpaceDN w:val="0"/>
              <w:adjustRightInd w:val="0"/>
              <w:spacing w:before="60" w:after="0" w:line="240" w:lineRule="auto"/>
              <w:rPr>
                <w:rFonts w:ascii="Times New Roman" w:hAnsi="Times New Roman" w:cs="Times New Roman"/>
                <w:sz w:val="24"/>
                <w:szCs w:val="24"/>
              </w:rPr>
            </w:pPr>
            <w:r w:rsidRPr="004B38B4">
              <w:rPr>
                <w:rFonts w:ascii="Times New Roman" w:hAnsi="Times New Roman" w:cs="Times New Roman"/>
                <w:iCs/>
                <w:sz w:val="24"/>
                <w:szCs w:val="24"/>
              </w:rPr>
              <w:t>0,</w:t>
            </w:r>
            <w:r w:rsidR="001E2112" w:rsidRPr="004B38B4">
              <w:rPr>
                <w:rFonts w:ascii="Times New Roman" w:hAnsi="Times New Roman" w:cs="Times New Roman"/>
                <w:iCs/>
                <w:sz w:val="24"/>
                <w:szCs w:val="24"/>
              </w:rPr>
              <w:t>37</w:t>
            </w:r>
          </w:p>
        </w:tc>
        <w:tc>
          <w:tcPr>
            <w:tcW w:w="627" w:type="pct"/>
            <w:vAlign w:val="bottom"/>
          </w:tcPr>
          <w:p w:rsidR="001E2112" w:rsidRPr="004B38B4" w:rsidRDefault="001B68ED"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85,</w:t>
            </w:r>
            <w:r w:rsidR="001E2112" w:rsidRPr="004B38B4">
              <w:rPr>
                <w:rFonts w:ascii="Times New Roman" w:hAnsi="Times New Roman" w:cs="Times New Roman"/>
                <w:sz w:val="24"/>
                <w:szCs w:val="24"/>
              </w:rPr>
              <w:t>80</w:t>
            </w:r>
          </w:p>
        </w:tc>
        <w:tc>
          <w:tcPr>
            <w:tcW w:w="549" w:type="pct"/>
            <w:vAlign w:val="bottom"/>
          </w:tcPr>
          <w:p w:rsidR="001E2112" w:rsidRPr="004B38B4" w:rsidRDefault="001B68ED"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10,</w:t>
            </w:r>
            <w:r w:rsidR="001E2112" w:rsidRPr="004B38B4">
              <w:rPr>
                <w:rFonts w:ascii="Times New Roman" w:hAnsi="Times New Roman" w:cs="Times New Roman"/>
                <w:sz w:val="24"/>
                <w:szCs w:val="24"/>
              </w:rPr>
              <w:t>70</w:t>
            </w:r>
          </w:p>
        </w:tc>
        <w:tc>
          <w:tcPr>
            <w:tcW w:w="393" w:type="pct"/>
            <w:vAlign w:val="bottom"/>
          </w:tcPr>
          <w:p w:rsidR="001E2112" w:rsidRPr="004B38B4" w:rsidRDefault="001B68ED"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0,</w:t>
            </w:r>
            <w:r w:rsidR="001E2112" w:rsidRPr="004B38B4">
              <w:rPr>
                <w:rFonts w:ascii="Times New Roman" w:hAnsi="Times New Roman" w:cs="Times New Roman"/>
                <w:sz w:val="24"/>
                <w:szCs w:val="24"/>
              </w:rPr>
              <w:t>41</w:t>
            </w:r>
          </w:p>
        </w:tc>
        <w:tc>
          <w:tcPr>
            <w:tcW w:w="470" w:type="pct"/>
            <w:vAlign w:val="bottom"/>
          </w:tcPr>
          <w:p w:rsidR="001E2112" w:rsidRPr="004B38B4" w:rsidRDefault="001B68ED"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1,</w:t>
            </w:r>
            <w:r w:rsidR="001E2112" w:rsidRPr="004B38B4">
              <w:rPr>
                <w:rFonts w:ascii="Times New Roman" w:hAnsi="Times New Roman" w:cs="Times New Roman"/>
                <w:sz w:val="24"/>
                <w:szCs w:val="24"/>
              </w:rPr>
              <w:t>22</w:t>
            </w:r>
          </w:p>
        </w:tc>
        <w:tc>
          <w:tcPr>
            <w:tcW w:w="470" w:type="pct"/>
            <w:vAlign w:val="bottom"/>
          </w:tcPr>
          <w:p w:rsidR="001E2112" w:rsidRPr="004B38B4" w:rsidRDefault="001B68ED" w:rsidP="0098343D">
            <w:pPr>
              <w:widowControl w:val="0"/>
              <w:autoSpaceDE w:val="0"/>
              <w:autoSpaceDN w:val="0"/>
              <w:adjustRightInd w:val="0"/>
              <w:spacing w:before="60" w:after="0" w:line="240" w:lineRule="auto"/>
              <w:rPr>
                <w:rFonts w:ascii="Times New Roman" w:hAnsi="Times New Roman" w:cs="Times New Roman"/>
                <w:sz w:val="24"/>
                <w:szCs w:val="24"/>
              </w:rPr>
            </w:pPr>
            <w:r w:rsidRPr="004B38B4">
              <w:rPr>
                <w:rFonts w:ascii="Times New Roman" w:hAnsi="Times New Roman" w:cs="Times New Roman"/>
                <w:iCs/>
                <w:sz w:val="24"/>
                <w:szCs w:val="24"/>
              </w:rPr>
              <w:t>0,</w:t>
            </w:r>
            <w:r w:rsidR="001E2112" w:rsidRPr="004B38B4">
              <w:rPr>
                <w:rFonts w:ascii="Times New Roman" w:hAnsi="Times New Roman" w:cs="Times New Roman"/>
                <w:iCs/>
                <w:sz w:val="24"/>
                <w:szCs w:val="24"/>
              </w:rPr>
              <w:t>12</w:t>
            </w:r>
          </w:p>
        </w:tc>
      </w:tr>
      <w:tr w:rsidR="001D66BE" w:rsidRPr="004B38B4" w:rsidTr="001B68ED">
        <w:tc>
          <w:tcPr>
            <w:tcW w:w="837" w:type="pct"/>
            <w:vAlign w:val="bottom"/>
          </w:tcPr>
          <w:p w:rsidR="001E2112" w:rsidRPr="004B38B4" w:rsidRDefault="001E2112" w:rsidP="0098343D">
            <w:pPr>
              <w:widowControl w:val="0"/>
              <w:autoSpaceDE w:val="0"/>
              <w:autoSpaceDN w:val="0"/>
              <w:adjustRightInd w:val="0"/>
              <w:spacing w:before="60" w:after="0" w:line="240" w:lineRule="auto"/>
              <w:rPr>
                <w:rFonts w:ascii="Times New Roman" w:hAnsi="Times New Roman" w:cs="Times New Roman"/>
                <w:sz w:val="24"/>
                <w:szCs w:val="24"/>
              </w:rPr>
            </w:pPr>
            <w:r w:rsidRPr="004B38B4">
              <w:rPr>
                <w:rFonts w:ascii="Times New Roman" w:hAnsi="Times New Roman" w:cs="Times New Roman"/>
                <w:b/>
                <w:bCs/>
                <w:sz w:val="24"/>
                <w:szCs w:val="24"/>
              </w:rPr>
              <w:t>Дебело црево и ректум</w:t>
            </w:r>
          </w:p>
        </w:tc>
        <w:tc>
          <w:tcPr>
            <w:tcW w:w="634" w:type="pct"/>
            <w:vAlign w:val="bottom"/>
          </w:tcPr>
          <w:p w:rsidR="001E2112" w:rsidRPr="004B38B4" w:rsidRDefault="001B68ED"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49,</w:t>
            </w:r>
            <w:r w:rsidR="001E2112" w:rsidRPr="004B38B4">
              <w:rPr>
                <w:rFonts w:ascii="Times New Roman" w:hAnsi="Times New Roman" w:cs="Times New Roman"/>
                <w:sz w:val="24"/>
                <w:szCs w:val="24"/>
              </w:rPr>
              <w:t>00</w:t>
            </w:r>
          </w:p>
        </w:tc>
        <w:tc>
          <w:tcPr>
            <w:tcW w:w="548" w:type="pct"/>
            <w:vAlign w:val="bottom"/>
          </w:tcPr>
          <w:p w:rsidR="001E2112" w:rsidRPr="004B38B4" w:rsidRDefault="001B68ED"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23,</w:t>
            </w:r>
            <w:r w:rsidR="001E2112" w:rsidRPr="004B38B4">
              <w:rPr>
                <w:rFonts w:ascii="Times New Roman" w:hAnsi="Times New Roman" w:cs="Times New Roman"/>
                <w:sz w:val="24"/>
                <w:szCs w:val="24"/>
              </w:rPr>
              <w:t>30</w:t>
            </w:r>
          </w:p>
        </w:tc>
        <w:tc>
          <w:tcPr>
            <w:tcW w:w="472" w:type="pct"/>
            <w:vAlign w:val="bottom"/>
          </w:tcPr>
          <w:p w:rsidR="001E2112" w:rsidRPr="004B38B4" w:rsidRDefault="001B68ED" w:rsidP="0098343D">
            <w:pPr>
              <w:widowControl w:val="0"/>
              <w:autoSpaceDE w:val="0"/>
              <w:autoSpaceDN w:val="0"/>
              <w:adjustRightInd w:val="0"/>
              <w:spacing w:before="60" w:after="0" w:line="240" w:lineRule="auto"/>
              <w:rPr>
                <w:rFonts w:ascii="Times New Roman" w:hAnsi="Times New Roman" w:cs="Times New Roman"/>
                <w:sz w:val="24"/>
                <w:szCs w:val="24"/>
              </w:rPr>
            </w:pPr>
            <w:r w:rsidRPr="004B38B4">
              <w:rPr>
                <w:rFonts w:ascii="Times New Roman" w:hAnsi="Times New Roman" w:cs="Times New Roman"/>
                <w:iCs/>
                <w:sz w:val="24"/>
                <w:szCs w:val="24"/>
              </w:rPr>
              <w:t>0,</w:t>
            </w:r>
            <w:r w:rsidR="001E2112" w:rsidRPr="004B38B4">
              <w:rPr>
                <w:rFonts w:ascii="Times New Roman" w:hAnsi="Times New Roman" w:cs="Times New Roman"/>
                <w:iCs/>
                <w:sz w:val="24"/>
                <w:szCs w:val="24"/>
              </w:rPr>
              <w:t>48</w:t>
            </w:r>
          </w:p>
        </w:tc>
        <w:tc>
          <w:tcPr>
            <w:tcW w:w="627" w:type="pct"/>
            <w:vAlign w:val="bottom"/>
          </w:tcPr>
          <w:p w:rsidR="001E2112" w:rsidRPr="004B38B4" w:rsidRDefault="001B68ED"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39,</w:t>
            </w:r>
            <w:r w:rsidR="001E2112" w:rsidRPr="004B38B4">
              <w:rPr>
                <w:rFonts w:ascii="Times New Roman" w:hAnsi="Times New Roman" w:cs="Times New Roman"/>
                <w:sz w:val="24"/>
                <w:szCs w:val="24"/>
              </w:rPr>
              <w:t>10</w:t>
            </w:r>
          </w:p>
        </w:tc>
        <w:tc>
          <w:tcPr>
            <w:tcW w:w="549" w:type="pct"/>
            <w:vAlign w:val="bottom"/>
          </w:tcPr>
          <w:p w:rsidR="001E2112" w:rsidRPr="004B38B4" w:rsidRDefault="001B68ED"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13,</w:t>
            </w:r>
            <w:r w:rsidR="001E2112" w:rsidRPr="004B38B4">
              <w:rPr>
                <w:rFonts w:ascii="Times New Roman" w:hAnsi="Times New Roman" w:cs="Times New Roman"/>
                <w:sz w:val="24"/>
                <w:szCs w:val="24"/>
              </w:rPr>
              <w:t>30</w:t>
            </w:r>
          </w:p>
        </w:tc>
        <w:tc>
          <w:tcPr>
            <w:tcW w:w="393" w:type="pct"/>
            <w:vAlign w:val="bottom"/>
          </w:tcPr>
          <w:p w:rsidR="001E2112" w:rsidRPr="004B38B4" w:rsidRDefault="001B68ED"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1,</w:t>
            </w:r>
            <w:r w:rsidR="001E2112" w:rsidRPr="004B38B4">
              <w:rPr>
                <w:rFonts w:ascii="Times New Roman" w:hAnsi="Times New Roman" w:cs="Times New Roman"/>
                <w:sz w:val="24"/>
                <w:szCs w:val="24"/>
              </w:rPr>
              <w:t>25</w:t>
            </w:r>
          </w:p>
        </w:tc>
        <w:tc>
          <w:tcPr>
            <w:tcW w:w="470" w:type="pct"/>
            <w:vAlign w:val="bottom"/>
          </w:tcPr>
          <w:p w:rsidR="001E2112" w:rsidRPr="004B38B4" w:rsidRDefault="001B68ED"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1,</w:t>
            </w:r>
            <w:r w:rsidR="001E2112" w:rsidRPr="004B38B4">
              <w:rPr>
                <w:rFonts w:ascii="Times New Roman" w:hAnsi="Times New Roman" w:cs="Times New Roman"/>
                <w:sz w:val="24"/>
                <w:szCs w:val="24"/>
              </w:rPr>
              <w:t>75</w:t>
            </w:r>
          </w:p>
        </w:tc>
        <w:tc>
          <w:tcPr>
            <w:tcW w:w="470" w:type="pct"/>
            <w:vAlign w:val="bottom"/>
          </w:tcPr>
          <w:p w:rsidR="001E2112" w:rsidRPr="004B38B4" w:rsidRDefault="001B68ED" w:rsidP="0098343D">
            <w:pPr>
              <w:widowControl w:val="0"/>
              <w:autoSpaceDE w:val="0"/>
              <w:autoSpaceDN w:val="0"/>
              <w:adjustRightInd w:val="0"/>
              <w:spacing w:before="60" w:after="0" w:line="240" w:lineRule="auto"/>
              <w:rPr>
                <w:rFonts w:ascii="Times New Roman" w:hAnsi="Times New Roman" w:cs="Times New Roman"/>
                <w:sz w:val="24"/>
                <w:szCs w:val="24"/>
              </w:rPr>
            </w:pPr>
            <w:r w:rsidRPr="004B38B4">
              <w:rPr>
                <w:rFonts w:ascii="Times New Roman" w:hAnsi="Times New Roman" w:cs="Times New Roman"/>
                <w:iCs/>
                <w:sz w:val="24"/>
                <w:szCs w:val="24"/>
              </w:rPr>
              <w:t>0,</w:t>
            </w:r>
            <w:r w:rsidR="001E2112" w:rsidRPr="004B38B4">
              <w:rPr>
                <w:rFonts w:ascii="Times New Roman" w:hAnsi="Times New Roman" w:cs="Times New Roman"/>
                <w:iCs/>
                <w:sz w:val="24"/>
                <w:szCs w:val="24"/>
              </w:rPr>
              <w:t>34</w:t>
            </w:r>
          </w:p>
        </w:tc>
      </w:tr>
      <w:tr w:rsidR="001D66BE" w:rsidRPr="004B38B4" w:rsidTr="001B68ED">
        <w:tc>
          <w:tcPr>
            <w:tcW w:w="837" w:type="pct"/>
            <w:vAlign w:val="bottom"/>
          </w:tcPr>
          <w:p w:rsidR="001E2112" w:rsidRPr="004B38B4" w:rsidRDefault="001E2112" w:rsidP="0098343D">
            <w:pPr>
              <w:widowControl w:val="0"/>
              <w:autoSpaceDE w:val="0"/>
              <w:autoSpaceDN w:val="0"/>
              <w:adjustRightInd w:val="0"/>
              <w:spacing w:before="60" w:after="0" w:line="240" w:lineRule="auto"/>
              <w:rPr>
                <w:rFonts w:ascii="Times New Roman" w:hAnsi="Times New Roman" w:cs="Times New Roman"/>
                <w:sz w:val="24"/>
                <w:szCs w:val="24"/>
              </w:rPr>
            </w:pPr>
            <w:r w:rsidRPr="004B38B4">
              <w:rPr>
                <w:rFonts w:ascii="Times New Roman" w:hAnsi="Times New Roman" w:cs="Times New Roman"/>
                <w:b/>
                <w:bCs/>
                <w:sz w:val="24"/>
                <w:szCs w:val="24"/>
              </w:rPr>
              <w:t>Жене</w:t>
            </w:r>
          </w:p>
        </w:tc>
        <w:tc>
          <w:tcPr>
            <w:tcW w:w="634" w:type="pct"/>
            <w:vAlign w:val="bottom"/>
          </w:tcPr>
          <w:p w:rsidR="001E2112" w:rsidRPr="004B38B4" w:rsidRDefault="001E2112"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 </w:t>
            </w:r>
          </w:p>
        </w:tc>
        <w:tc>
          <w:tcPr>
            <w:tcW w:w="548" w:type="pct"/>
            <w:vAlign w:val="bottom"/>
          </w:tcPr>
          <w:p w:rsidR="001E2112" w:rsidRPr="004B38B4" w:rsidRDefault="001E2112"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 </w:t>
            </w:r>
          </w:p>
        </w:tc>
        <w:tc>
          <w:tcPr>
            <w:tcW w:w="472" w:type="pct"/>
            <w:vAlign w:val="bottom"/>
          </w:tcPr>
          <w:p w:rsidR="001E2112" w:rsidRPr="004B38B4" w:rsidRDefault="001E2112" w:rsidP="0098343D">
            <w:pPr>
              <w:widowControl w:val="0"/>
              <w:autoSpaceDE w:val="0"/>
              <w:autoSpaceDN w:val="0"/>
              <w:adjustRightInd w:val="0"/>
              <w:spacing w:before="60" w:after="0" w:line="240" w:lineRule="auto"/>
              <w:rPr>
                <w:rFonts w:ascii="Times New Roman" w:hAnsi="Times New Roman" w:cs="Times New Roman"/>
                <w:sz w:val="24"/>
                <w:szCs w:val="24"/>
              </w:rPr>
            </w:pPr>
            <w:r w:rsidRPr="004B38B4">
              <w:rPr>
                <w:rFonts w:ascii="Times New Roman" w:hAnsi="Times New Roman" w:cs="Times New Roman"/>
                <w:iCs/>
                <w:sz w:val="24"/>
                <w:szCs w:val="24"/>
              </w:rPr>
              <w:t> </w:t>
            </w:r>
          </w:p>
        </w:tc>
        <w:tc>
          <w:tcPr>
            <w:tcW w:w="627" w:type="pct"/>
            <w:vAlign w:val="bottom"/>
          </w:tcPr>
          <w:p w:rsidR="001E2112" w:rsidRPr="004B38B4" w:rsidRDefault="001E2112"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 </w:t>
            </w:r>
          </w:p>
        </w:tc>
        <w:tc>
          <w:tcPr>
            <w:tcW w:w="549" w:type="pct"/>
            <w:vAlign w:val="bottom"/>
          </w:tcPr>
          <w:p w:rsidR="001E2112" w:rsidRPr="004B38B4" w:rsidRDefault="001E2112"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 </w:t>
            </w:r>
          </w:p>
        </w:tc>
        <w:tc>
          <w:tcPr>
            <w:tcW w:w="393" w:type="pct"/>
            <w:vAlign w:val="bottom"/>
          </w:tcPr>
          <w:p w:rsidR="001E2112" w:rsidRPr="004B38B4" w:rsidRDefault="001E2112"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 </w:t>
            </w:r>
          </w:p>
        </w:tc>
        <w:tc>
          <w:tcPr>
            <w:tcW w:w="470" w:type="pct"/>
            <w:vAlign w:val="bottom"/>
          </w:tcPr>
          <w:p w:rsidR="001E2112" w:rsidRPr="004B38B4" w:rsidRDefault="001E2112"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 </w:t>
            </w:r>
          </w:p>
        </w:tc>
        <w:tc>
          <w:tcPr>
            <w:tcW w:w="470" w:type="pct"/>
            <w:vAlign w:val="bottom"/>
          </w:tcPr>
          <w:p w:rsidR="001E2112" w:rsidRPr="004B38B4" w:rsidRDefault="001E2112" w:rsidP="0098343D">
            <w:pPr>
              <w:widowControl w:val="0"/>
              <w:autoSpaceDE w:val="0"/>
              <w:autoSpaceDN w:val="0"/>
              <w:adjustRightInd w:val="0"/>
              <w:spacing w:before="60" w:after="0" w:line="240" w:lineRule="auto"/>
              <w:rPr>
                <w:rFonts w:ascii="Times New Roman" w:hAnsi="Times New Roman" w:cs="Times New Roman"/>
                <w:sz w:val="24"/>
                <w:szCs w:val="24"/>
              </w:rPr>
            </w:pPr>
            <w:r w:rsidRPr="004B38B4">
              <w:rPr>
                <w:rFonts w:ascii="Times New Roman" w:hAnsi="Times New Roman" w:cs="Times New Roman"/>
                <w:iCs/>
                <w:sz w:val="24"/>
                <w:szCs w:val="24"/>
              </w:rPr>
              <w:t> </w:t>
            </w:r>
          </w:p>
        </w:tc>
      </w:tr>
      <w:tr w:rsidR="001D66BE" w:rsidRPr="004B38B4" w:rsidTr="001B68ED">
        <w:tc>
          <w:tcPr>
            <w:tcW w:w="837" w:type="pct"/>
            <w:vAlign w:val="bottom"/>
          </w:tcPr>
          <w:p w:rsidR="001E2112" w:rsidRPr="004B38B4" w:rsidRDefault="001E2112" w:rsidP="0098343D">
            <w:pPr>
              <w:widowControl w:val="0"/>
              <w:autoSpaceDE w:val="0"/>
              <w:autoSpaceDN w:val="0"/>
              <w:adjustRightInd w:val="0"/>
              <w:spacing w:before="60" w:after="0" w:line="240" w:lineRule="auto"/>
              <w:rPr>
                <w:rFonts w:ascii="Times New Roman" w:hAnsi="Times New Roman" w:cs="Times New Roman"/>
                <w:sz w:val="24"/>
                <w:szCs w:val="24"/>
              </w:rPr>
            </w:pPr>
            <w:r w:rsidRPr="004B38B4">
              <w:rPr>
                <w:rFonts w:ascii="Times New Roman" w:hAnsi="Times New Roman" w:cs="Times New Roman"/>
                <w:b/>
                <w:bCs/>
                <w:sz w:val="24"/>
                <w:szCs w:val="24"/>
              </w:rPr>
              <w:t>Све локализације</w:t>
            </w:r>
          </w:p>
        </w:tc>
        <w:tc>
          <w:tcPr>
            <w:tcW w:w="634" w:type="pct"/>
            <w:vAlign w:val="bottom"/>
          </w:tcPr>
          <w:p w:rsidR="001E2112" w:rsidRPr="004B38B4" w:rsidRDefault="001B68ED"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284,</w:t>
            </w:r>
            <w:r w:rsidR="001E2112" w:rsidRPr="004B38B4">
              <w:rPr>
                <w:rFonts w:ascii="Times New Roman" w:hAnsi="Times New Roman" w:cs="Times New Roman"/>
                <w:sz w:val="24"/>
                <w:szCs w:val="24"/>
              </w:rPr>
              <w:t>80</w:t>
            </w:r>
          </w:p>
        </w:tc>
        <w:tc>
          <w:tcPr>
            <w:tcW w:w="548" w:type="pct"/>
            <w:vAlign w:val="bottom"/>
          </w:tcPr>
          <w:p w:rsidR="001E2112" w:rsidRPr="004B38B4" w:rsidRDefault="001B68ED"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118,</w:t>
            </w:r>
            <w:r w:rsidR="001E2112" w:rsidRPr="004B38B4">
              <w:rPr>
                <w:rFonts w:ascii="Times New Roman" w:hAnsi="Times New Roman" w:cs="Times New Roman"/>
                <w:sz w:val="24"/>
                <w:szCs w:val="24"/>
              </w:rPr>
              <w:t>50</w:t>
            </w:r>
          </w:p>
        </w:tc>
        <w:tc>
          <w:tcPr>
            <w:tcW w:w="472" w:type="pct"/>
            <w:vAlign w:val="bottom"/>
          </w:tcPr>
          <w:p w:rsidR="001E2112" w:rsidRPr="004B38B4" w:rsidRDefault="001B68ED" w:rsidP="0098343D">
            <w:pPr>
              <w:widowControl w:val="0"/>
              <w:autoSpaceDE w:val="0"/>
              <w:autoSpaceDN w:val="0"/>
              <w:adjustRightInd w:val="0"/>
              <w:spacing w:before="60" w:after="0" w:line="240" w:lineRule="auto"/>
              <w:rPr>
                <w:rFonts w:ascii="Times New Roman" w:hAnsi="Times New Roman" w:cs="Times New Roman"/>
                <w:sz w:val="24"/>
                <w:szCs w:val="24"/>
              </w:rPr>
            </w:pPr>
            <w:r w:rsidRPr="004B38B4">
              <w:rPr>
                <w:rFonts w:ascii="Times New Roman" w:hAnsi="Times New Roman" w:cs="Times New Roman"/>
                <w:iCs/>
                <w:sz w:val="24"/>
                <w:szCs w:val="24"/>
              </w:rPr>
              <w:t>0,</w:t>
            </w:r>
            <w:r w:rsidR="001E2112" w:rsidRPr="004B38B4">
              <w:rPr>
                <w:rFonts w:ascii="Times New Roman" w:hAnsi="Times New Roman" w:cs="Times New Roman"/>
                <w:iCs/>
                <w:sz w:val="24"/>
                <w:szCs w:val="24"/>
              </w:rPr>
              <w:t>42</w:t>
            </w:r>
          </w:p>
        </w:tc>
        <w:tc>
          <w:tcPr>
            <w:tcW w:w="627" w:type="pct"/>
            <w:vAlign w:val="bottom"/>
          </w:tcPr>
          <w:p w:rsidR="001E2112" w:rsidRPr="004B38B4" w:rsidRDefault="001B68ED"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292,</w:t>
            </w:r>
            <w:r w:rsidR="001E2112" w:rsidRPr="004B38B4">
              <w:rPr>
                <w:rFonts w:ascii="Times New Roman" w:hAnsi="Times New Roman" w:cs="Times New Roman"/>
                <w:sz w:val="24"/>
                <w:szCs w:val="24"/>
              </w:rPr>
              <w:t>10</w:t>
            </w:r>
          </w:p>
        </w:tc>
        <w:tc>
          <w:tcPr>
            <w:tcW w:w="549" w:type="pct"/>
            <w:vAlign w:val="bottom"/>
          </w:tcPr>
          <w:p w:rsidR="001E2112" w:rsidRPr="004B38B4" w:rsidRDefault="001B68ED"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84,</w:t>
            </w:r>
            <w:r w:rsidR="001E2112" w:rsidRPr="004B38B4">
              <w:rPr>
                <w:rFonts w:ascii="Times New Roman" w:hAnsi="Times New Roman" w:cs="Times New Roman"/>
                <w:sz w:val="24"/>
                <w:szCs w:val="24"/>
              </w:rPr>
              <w:t>40</w:t>
            </w:r>
          </w:p>
        </w:tc>
        <w:tc>
          <w:tcPr>
            <w:tcW w:w="393" w:type="pct"/>
            <w:vAlign w:val="bottom"/>
          </w:tcPr>
          <w:p w:rsidR="001E2112" w:rsidRPr="004B38B4" w:rsidRDefault="001B68ED"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0,</w:t>
            </w:r>
            <w:r w:rsidR="001E2112" w:rsidRPr="004B38B4">
              <w:rPr>
                <w:rFonts w:ascii="Times New Roman" w:hAnsi="Times New Roman" w:cs="Times New Roman"/>
                <w:sz w:val="24"/>
                <w:szCs w:val="24"/>
              </w:rPr>
              <w:t>98</w:t>
            </w:r>
          </w:p>
        </w:tc>
        <w:tc>
          <w:tcPr>
            <w:tcW w:w="470" w:type="pct"/>
            <w:vAlign w:val="bottom"/>
          </w:tcPr>
          <w:p w:rsidR="001E2112" w:rsidRPr="004B38B4" w:rsidRDefault="00216748"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1,</w:t>
            </w:r>
            <w:r w:rsidR="001E2112" w:rsidRPr="004B38B4">
              <w:rPr>
                <w:rFonts w:ascii="Times New Roman" w:hAnsi="Times New Roman" w:cs="Times New Roman"/>
                <w:sz w:val="24"/>
                <w:szCs w:val="24"/>
              </w:rPr>
              <w:t>40</w:t>
            </w:r>
          </w:p>
        </w:tc>
        <w:tc>
          <w:tcPr>
            <w:tcW w:w="470" w:type="pct"/>
            <w:vAlign w:val="bottom"/>
          </w:tcPr>
          <w:p w:rsidR="001E2112" w:rsidRPr="004B38B4" w:rsidRDefault="00216748" w:rsidP="0098343D">
            <w:pPr>
              <w:widowControl w:val="0"/>
              <w:autoSpaceDE w:val="0"/>
              <w:autoSpaceDN w:val="0"/>
              <w:adjustRightInd w:val="0"/>
              <w:spacing w:before="60" w:after="0" w:line="240" w:lineRule="auto"/>
              <w:rPr>
                <w:rFonts w:ascii="Times New Roman" w:hAnsi="Times New Roman" w:cs="Times New Roman"/>
                <w:sz w:val="24"/>
                <w:szCs w:val="24"/>
              </w:rPr>
            </w:pPr>
            <w:r w:rsidRPr="004B38B4">
              <w:rPr>
                <w:rFonts w:ascii="Times New Roman" w:hAnsi="Times New Roman" w:cs="Times New Roman"/>
                <w:iCs/>
                <w:sz w:val="24"/>
                <w:szCs w:val="24"/>
              </w:rPr>
              <w:t>0,</w:t>
            </w:r>
            <w:r w:rsidR="001E2112" w:rsidRPr="004B38B4">
              <w:rPr>
                <w:rFonts w:ascii="Times New Roman" w:hAnsi="Times New Roman" w:cs="Times New Roman"/>
                <w:iCs/>
                <w:sz w:val="24"/>
                <w:szCs w:val="24"/>
              </w:rPr>
              <w:t>29</w:t>
            </w:r>
          </w:p>
        </w:tc>
      </w:tr>
      <w:tr w:rsidR="001D66BE" w:rsidRPr="004B38B4" w:rsidTr="001B68ED">
        <w:tc>
          <w:tcPr>
            <w:tcW w:w="837" w:type="pct"/>
            <w:vAlign w:val="bottom"/>
          </w:tcPr>
          <w:p w:rsidR="001E2112" w:rsidRPr="004B38B4" w:rsidRDefault="001E2112" w:rsidP="0098343D">
            <w:pPr>
              <w:widowControl w:val="0"/>
              <w:autoSpaceDE w:val="0"/>
              <w:autoSpaceDN w:val="0"/>
              <w:adjustRightInd w:val="0"/>
              <w:spacing w:before="60" w:after="0" w:line="240" w:lineRule="auto"/>
              <w:rPr>
                <w:rFonts w:ascii="Times New Roman" w:hAnsi="Times New Roman" w:cs="Times New Roman"/>
                <w:sz w:val="24"/>
                <w:szCs w:val="24"/>
              </w:rPr>
            </w:pPr>
            <w:r w:rsidRPr="004B38B4">
              <w:rPr>
                <w:rFonts w:ascii="Times New Roman" w:hAnsi="Times New Roman" w:cs="Times New Roman"/>
                <w:b/>
                <w:bCs/>
                <w:sz w:val="24"/>
                <w:szCs w:val="24"/>
              </w:rPr>
              <w:t>Дојка</w:t>
            </w:r>
          </w:p>
        </w:tc>
        <w:tc>
          <w:tcPr>
            <w:tcW w:w="634" w:type="pct"/>
            <w:vAlign w:val="bottom"/>
          </w:tcPr>
          <w:p w:rsidR="001E2112" w:rsidRPr="004B38B4" w:rsidRDefault="00216748"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75,</w:t>
            </w:r>
            <w:r w:rsidR="001E2112" w:rsidRPr="004B38B4">
              <w:rPr>
                <w:rFonts w:ascii="Times New Roman" w:hAnsi="Times New Roman" w:cs="Times New Roman"/>
                <w:sz w:val="24"/>
                <w:szCs w:val="24"/>
              </w:rPr>
              <w:t>30</w:t>
            </w:r>
          </w:p>
        </w:tc>
        <w:tc>
          <w:tcPr>
            <w:tcW w:w="548" w:type="pct"/>
            <w:vAlign w:val="bottom"/>
          </w:tcPr>
          <w:p w:rsidR="001E2112" w:rsidRPr="004B38B4" w:rsidRDefault="00216748"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21,</w:t>
            </w:r>
            <w:r w:rsidR="001E2112" w:rsidRPr="004B38B4">
              <w:rPr>
                <w:rFonts w:ascii="Times New Roman" w:hAnsi="Times New Roman" w:cs="Times New Roman"/>
                <w:sz w:val="24"/>
                <w:szCs w:val="24"/>
              </w:rPr>
              <w:t>90</w:t>
            </w:r>
          </w:p>
        </w:tc>
        <w:tc>
          <w:tcPr>
            <w:tcW w:w="472" w:type="pct"/>
            <w:vAlign w:val="bottom"/>
          </w:tcPr>
          <w:p w:rsidR="001E2112" w:rsidRPr="004B38B4" w:rsidRDefault="00216748" w:rsidP="0098343D">
            <w:pPr>
              <w:widowControl w:val="0"/>
              <w:autoSpaceDE w:val="0"/>
              <w:autoSpaceDN w:val="0"/>
              <w:adjustRightInd w:val="0"/>
              <w:spacing w:before="60" w:after="0" w:line="240" w:lineRule="auto"/>
              <w:rPr>
                <w:rFonts w:ascii="Times New Roman" w:hAnsi="Times New Roman" w:cs="Times New Roman"/>
                <w:sz w:val="24"/>
                <w:szCs w:val="24"/>
              </w:rPr>
            </w:pPr>
            <w:r w:rsidRPr="004B38B4">
              <w:rPr>
                <w:rFonts w:ascii="Times New Roman" w:hAnsi="Times New Roman" w:cs="Times New Roman"/>
                <w:iCs/>
                <w:sz w:val="24"/>
                <w:szCs w:val="24"/>
              </w:rPr>
              <w:t>0,</w:t>
            </w:r>
            <w:r w:rsidR="001E2112" w:rsidRPr="004B38B4">
              <w:rPr>
                <w:rFonts w:ascii="Times New Roman" w:hAnsi="Times New Roman" w:cs="Times New Roman"/>
                <w:iCs/>
                <w:sz w:val="24"/>
                <w:szCs w:val="24"/>
              </w:rPr>
              <w:t>29</w:t>
            </w:r>
          </w:p>
        </w:tc>
        <w:tc>
          <w:tcPr>
            <w:tcW w:w="627" w:type="pct"/>
            <w:vAlign w:val="bottom"/>
          </w:tcPr>
          <w:p w:rsidR="001E2112" w:rsidRPr="004B38B4" w:rsidRDefault="00216748"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92,</w:t>
            </w:r>
            <w:r w:rsidR="001E2112" w:rsidRPr="004B38B4">
              <w:rPr>
                <w:rFonts w:ascii="Times New Roman" w:hAnsi="Times New Roman" w:cs="Times New Roman"/>
                <w:sz w:val="24"/>
                <w:szCs w:val="24"/>
              </w:rPr>
              <w:t>60</w:t>
            </w:r>
          </w:p>
        </w:tc>
        <w:tc>
          <w:tcPr>
            <w:tcW w:w="549" w:type="pct"/>
            <w:vAlign w:val="bottom"/>
          </w:tcPr>
          <w:p w:rsidR="001E2112" w:rsidRPr="004B38B4" w:rsidRDefault="00216748"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15,</w:t>
            </w:r>
            <w:r w:rsidR="001E2112" w:rsidRPr="004B38B4">
              <w:rPr>
                <w:rFonts w:ascii="Times New Roman" w:hAnsi="Times New Roman" w:cs="Times New Roman"/>
                <w:sz w:val="24"/>
                <w:szCs w:val="24"/>
              </w:rPr>
              <w:t>50</w:t>
            </w:r>
          </w:p>
        </w:tc>
        <w:tc>
          <w:tcPr>
            <w:tcW w:w="393" w:type="pct"/>
            <w:vAlign w:val="bottom"/>
          </w:tcPr>
          <w:p w:rsidR="001E2112" w:rsidRPr="004B38B4" w:rsidRDefault="00216748"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0,</w:t>
            </w:r>
            <w:r w:rsidR="001E2112" w:rsidRPr="004B38B4">
              <w:rPr>
                <w:rFonts w:ascii="Times New Roman" w:hAnsi="Times New Roman" w:cs="Times New Roman"/>
                <w:sz w:val="24"/>
                <w:szCs w:val="24"/>
              </w:rPr>
              <w:t>81</w:t>
            </w:r>
          </w:p>
        </w:tc>
        <w:tc>
          <w:tcPr>
            <w:tcW w:w="470" w:type="pct"/>
            <w:vAlign w:val="bottom"/>
          </w:tcPr>
          <w:p w:rsidR="001E2112" w:rsidRPr="004B38B4" w:rsidRDefault="00216748"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1,</w:t>
            </w:r>
            <w:r w:rsidR="001E2112" w:rsidRPr="004B38B4">
              <w:rPr>
                <w:rFonts w:ascii="Times New Roman" w:hAnsi="Times New Roman" w:cs="Times New Roman"/>
                <w:sz w:val="24"/>
                <w:szCs w:val="24"/>
              </w:rPr>
              <w:t>41</w:t>
            </w:r>
          </w:p>
        </w:tc>
        <w:tc>
          <w:tcPr>
            <w:tcW w:w="470" w:type="pct"/>
            <w:vAlign w:val="bottom"/>
          </w:tcPr>
          <w:p w:rsidR="001E2112" w:rsidRPr="004B38B4" w:rsidRDefault="00216748" w:rsidP="0098343D">
            <w:pPr>
              <w:widowControl w:val="0"/>
              <w:autoSpaceDE w:val="0"/>
              <w:autoSpaceDN w:val="0"/>
              <w:adjustRightInd w:val="0"/>
              <w:spacing w:before="60" w:after="0" w:line="240" w:lineRule="auto"/>
              <w:rPr>
                <w:rFonts w:ascii="Times New Roman" w:hAnsi="Times New Roman" w:cs="Times New Roman"/>
                <w:sz w:val="24"/>
                <w:szCs w:val="24"/>
              </w:rPr>
            </w:pPr>
            <w:r w:rsidRPr="004B38B4">
              <w:rPr>
                <w:rFonts w:ascii="Times New Roman" w:hAnsi="Times New Roman" w:cs="Times New Roman"/>
                <w:iCs/>
                <w:sz w:val="24"/>
                <w:szCs w:val="24"/>
              </w:rPr>
              <w:t>0,</w:t>
            </w:r>
            <w:r w:rsidR="001E2112" w:rsidRPr="004B38B4">
              <w:rPr>
                <w:rFonts w:ascii="Times New Roman" w:hAnsi="Times New Roman" w:cs="Times New Roman"/>
                <w:iCs/>
                <w:sz w:val="24"/>
                <w:szCs w:val="24"/>
              </w:rPr>
              <w:t>17</w:t>
            </w:r>
          </w:p>
        </w:tc>
      </w:tr>
      <w:tr w:rsidR="001D66BE" w:rsidRPr="004B38B4" w:rsidTr="001B68ED">
        <w:tc>
          <w:tcPr>
            <w:tcW w:w="837" w:type="pct"/>
            <w:vAlign w:val="bottom"/>
          </w:tcPr>
          <w:p w:rsidR="001E2112" w:rsidRPr="004B38B4" w:rsidRDefault="001E2112" w:rsidP="0098343D">
            <w:pPr>
              <w:widowControl w:val="0"/>
              <w:autoSpaceDE w:val="0"/>
              <w:autoSpaceDN w:val="0"/>
              <w:adjustRightInd w:val="0"/>
              <w:spacing w:before="60" w:after="0" w:line="240" w:lineRule="auto"/>
              <w:rPr>
                <w:rFonts w:ascii="Times New Roman" w:hAnsi="Times New Roman" w:cs="Times New Roman"/>
                <w:sz w:val="24"/>
                <w:szCs w:val="24"/>
              </w:rPr>
            </w:pPr>
            <w:r w:rsidRPr="004B38B4">
              <w:rPr>
                <w:rFonts w:ascii="Times New Roman" w:hAnsi="Times New Roman" w:cs="Times New Roman"/>
                <w:b/>
                <w:bCs/>
                <w:sz w:val="24"/>
                <w:szCs w:val="24"/>
              </w:rPr>
              <w:t>Дебело црево и ректум</w:t>
            </w:r>
          </w:p>
        </w:tc>
        <w:tc>
          <w:tcPr>
            <w:tcW w:w="634" w:type="pct"/>
            <w:vAlign w:val="bottom"/>
          </w:tcPr>
          <w:p w:rsidR="001E2112" w:rsidRPr="004B38B4" w:rsidRDefault="00216748"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26,</w:t>
            </w:r>
            <w:r w:rsidR="001E2112" w:rsidRPr="004B38B4">
              <w:rPr>
                <w:rFonts w:ascii="Times New Roman" w:hAnsi="Times New Roman" w:cs="Times New Roman"/>
                <w:sz w:val="24"/>
                <w:szCs w:val="24"/>
              </w:rPr>
              <w:t>40</w:t>
            </w:r>
          </w:p>
        </w:tc>
        <w:tc>
          <w:tcPr>
            <w:tcW w:w="548" w:type="pct"/>
            <w:vAlign w:val="bottom"/>
          </w:tcPr>
          <w:p w:rsidR="001E2112" w:rsidRPr="004B38B4" w:rsidRDefault="00216748"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11,</w:t>
            </w:r>
            <w:r w:rsidR="001E2112" w:rsidRPr="004B38B4">
              <w:rPr>
                <w:rFonts w:ascii="Times New Roman" w:hAnsi="Times New Roman" w:cs="Times New Roman"/>
                <w:sz w:val="24"/>
                <w:szCs w:val="24"/>
              </w:rPr>
              <w:t>60</w:t>
            </w:r>
          </w:p>
        </w:tc>
        <w:tc>
          <w:tcPr>
            <w:tcW w:w="472" w:type="pct"/>
            <w:vAlign w:val="bottom"/>
          </w:tcPr>
          <w:p w:rsidR="001E2112" w:rsidRPr="004B38B4" w:rsidRDefault="00216748" w:rsidP="0098343D">
            <w:pPr>
              <w:widowControl w:val="0"/>
              <w:autoSpaceDE w:val="0"/>
              <w:autoSpaceDN w:val="0"/>
              <w:adjustRightInd w:val="0"/>
              <w:spacing w:before="60" w:after="0" w:line="240" w:lineRule="auto"/>
              <w:rPr>
                <w:rFonts w:ascii="Times New Roman" w:hAnsi="Times New Roman" w:cs="Times New Roman"/>
                <w:sz w:val="24"/>
                <w:szCs w:val="24"/>
              </w:rPr>
            </w:pPr>
            <w:r w:rsidRPr="004B38B4">
              <w:rPr>
                <w:rFonts w:ascii="Times New Roman" w:hAnsi="Times New Roman" w:cs="Times New Roman"/>
                <w:iCs/>
                <w:sz w:val="24"/>
                <w:szCs w:val="24"/>
              </w:rPr>
              <w:t>0,</w:t>
            </w:r>
            <w:r w:rsidR="001E2112" w:rsidRPr="004B38B4">
              <w:rPr>
                <w:rFonts w:ascii="Times New Roman" w:hAnsi="Times New Roman" w:cs="Times New Roman"/>
                <w:iCs/>
                <w:sz w:val="24"/>
                <w:szCs w:val="24"/>
              </w:rPr>
              <w:t>44</w:t>
            </w:r>
          </w:p>
        </w:tc>
        <w:tc>
          <w:tcPr>
            <w:tcW w:w="627" w:type="pct"/>
            <w:vAlign w:val="bottom"/>
          </w:tcPr>
          <w:p w:rsidR="001E2112" w:rsidRPr="004B38B4" w:rsidRDefault="00216748"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23,</w:t>
            </w:r>
            <w:r w:rsidR="001E2112" w:rsidRPr="004B38B4">
              <w:rPr>
                <w:rFonts w:ascii="Times New Roman" w:hAnsi="Times New Roman" w:cs="Times New Roman"/>
                <w:sz w:val="24"/>
                <w:szCs w:val="24"/>
              </w:rPr>
              <w:t>70</w:t>
            </w:r>
          </w:p>
        </w:tc>
        <w:tc>
          <w:tcPr>
            <w:tcW w:w="549" w:type="pct"/>
            <w:vAlign w:val="bottom"/>
          </w:tcPr>
          <w:p w:rsidR="001E2112" w:rsidRPr="004B38B4" w:rsidRDefault="00216748"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8,</w:t>
            </w:r>
            <w:r w:rsidR="001E2112" w:rsidRPr="004B38B4">
              <w:rPr>
                <w:rFonts w:ascii="Times New Roman" w:hAnsi="Times New Roman" w:cs="Times New Roman"/>
                <w:sz w:val="24"/>
                <w:szCs w:val="24"/>
              </w:rPr>
              <w:t>00</w:t>
            </w:r>
          </w:p>
        </w:tc>
        <w:tc>
          <w:tcPr>
            <w:tcW w:w="393" w:type="pct"/>
            <w:vAlign w:val="bottom"/>
          </w:tcPr>
          <w:p w:rsidR="001E2112" w:rsidRPr="004B38B4" w:rsidRDefault="00216748"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1,</w:t>
            </w:r>
            <w:r w:rsidR="001E2112" w:rsidRPr="004B38B4">
              <w:rPr>
                <w:rFonts w:ascii="Times New Roman" w:hAnsi="Times New Roman" w:cs="Times New Roman"/>
                <w:sz w:val="24"/>
                <w:szCs w:val="24"/>
              </w:rPr>
              <w:t>11</w:t>
            </w:r>
          </w:p>
        </w:tc>
        <w:tc>
          <w:tcPr>
            <w:tcW w:w="470" w:type="pct"/>
            <w:vAlign w:val="bottom"/>
          </w:tcPr>
          <w:p w:rsidR="001E2112" w:rsidRPr="004B38B4" w:rsidRDefault="00216748"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1,</w:t>
            </w:r>
            <w:r w:rsidR="001E2112" w:rsidRPr="004B38B4">
              <w:rPr>
                <w:rFonts w:ascii="Times New Roman" w:hAnsi="Times New Roman" w:cs="Times New Roman"/>
                <w:sz w:val="24"/>
                <w:szCs w:val="24"/>
              </w:rPr>
              <w:t>45</w:t>
            </w:r>
          </w:p>
        </w:tc>
        <w:tc>
          <w:tcPr>
            <w:tcW w:w="470" w:type="pct"/>
            <w:vAlign w:val="bottom"/>
          </w:tcPr>
          <w:p w:rsidR="001E2112" w:rsidRPr="004B38B4" w:rsidRDefault="00216748" w:rsidP="0098343D">
            <w:pPr>
              <w:widowControl w:val="0"/>
              <w:autoSpaceDE w:val="0"/>
              <w:autoSpaceDN w:val="0"/>
              <w:adjustRightInd w:val="0"/>
              <w:spacing w:before="60" w:after="0" w:line="240" w:lineRule="auto"/>
              <w:rPr>
                <w:rFonts w:ascii="Times New Roman" w:hAnsi="Times New Roman" w:cs="Times New Roman"/>
                <w:sz w:val="24"/>
                <w:szCs w:val="24"/>
              </w:rPr>
            </w:pPr>
            <w:r w:rsidRPr="004B38B4">
              <w:rPr>
                <w:rFonts w:ascii="Times New Roman" w:hAnsi="Times New Roman" w:cs="Times New Roman"/>
                <w:iCs/>
                <w:sz w:val="24"/>
                <w:szCs w:val="24"/>
              </w:rPr>
              <w:t>0,</w:t>
            </w:r>
            <w:r w:rsidR="001E2112" w:rsidRPr="004B38B4">
              <w:rPr>
                <w:rFonts w:ascii="Times New Roman" w:hAnsi="Times New Roman" w:cs="Times New Roman"/>
                <w:iCs/>
                <w:sz w:val="24"/>
                <w:szCs w:val="24"/>
              </w:rPr>
              <w:t>34</w:t>
            </w:r>
          </w:p>
        </w:tc>
      </w:tr>
      <w:tr w:rsidR="001D66BE" w:rsidRPr="004B38B4" w:rsidTr="001B68ED">
        <w:tc>
          <w:tcPr>
            <w:tcW w:w="837" w:type="pct"/>
            <w:vAlign w:val="bottom"/>
          </w:tcPr>
          <w:p w:rsidR="001E2112" w:rsidRPr="004B38B4" w:rsidRDefault="001E2112" w:rsidP="0098343D">
            <w:pPr>
              <w:widowControl w:val="0"/>
              <w:autoSpaceDE w:val="0"/>
              <w:autoSpaceDN w:val="0"/>
              <w:adjustRightInd w:val="0"/>
              <w:spacing w:before="60" w:after="0" w:line="240" w:lineRule="auto"/>
              <w:rPr>
                <w:rFonts w:ascii="Times New Roman" w:hAnsi="Times New Roman" w:cs="Times New Roman"/>
                <w:sz w:val="24"/>
                <w:szCs w:val="24"/>
              </w:rPr>
            </w:pPr>
            <w:r w:rsidRPr="004B38B4">
              <w:rPr>
                <w:rFonts w:ascii="Times New Roman" w:hAnsi="Times New Roman" w:cs="Times New Roman"/>
                <w:b/>
                <w:bCs/>
                <w:sz w:val="24"/>
                <w:szCs w:val="24"/>
              </w:rPr>
              <w:t>Плућа</w:t>
            </w:r>
          </w:p>
        </w:tc>
        <w:tc>
          <w:tcPr>
            <w:tcW w:w="634" w:type="pct"/>
            <w:vAlign w:val="bottom"/>
          </w:tcPr>
          <w:p w:rsidR="001E2112" w:rsidRPr="004B38B4" w:rsidRDefault="00216748"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30,</w:t>
            </w:r>
            <w:r w:rsidR="001E2112" w:rsidRPr="004B38B4">
              <w:rPr>
                <w:rFonts w:ascii="Times New Roman" w:hAnsi="Times New Roman" w:cs="Times New Roman"/>
                <w:sz w:val="24"/>
                <w:szCs w:val="24"/>
              </w:rPr>
              <w:t>90</w:t>
            </w:r>
          </w:p>
        </w:tc>
        <w:tc>
          <w:tcPr>
            <w:tcW w:w="548" w:type="pct"/>
            <w:vAlign w:val="bottom"/>
          </w:tcPr>
          <w:p w:rsidR="001E2112" w:rsidRPr="004B38B4" w:rsidRDefault="00216748"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21,</w:t>
            </w:r>
            <w:r w:rsidR="001E2112" w:rsidRPr="004B38B4">
              <w:rPr>
                <w:rFonts w:ascii="Times New Roman" w:hAnsi="Times New Roman" w:cs="Times New Roman"/>
                <w:sz w:val="24"/>
                <w:szCs w:val="24"/>
              </w:rPr>
              <w:t>90</w:t>
            </w:r>
          </w:p>
        </w:tc>
        <w:tc>
          <w:tcPr>
            <w:tcW w:w="472" w:type="pct"/>
            <w:vAlign w:val="bottom"/>
          </w:tcPr>
          <w:p w:rsidR="001E2112" w:rsidRPr="004B38B4" w:rsidRDefault="00216748" w:rsidP="0098343D">
            <w:pPr>
              <w:widowControl w:val="0"/>
              <w:autoSpaceDE w:val="0"/>
              <w:autoSpaceDN w:val="0"/>
              <w:adjustRightInd w:val="0"/>
              <w:spacing w:before="60" w:after="0" w:line="240" w:lineRule="auto"/>
              <w:rPr>
                <w:rFonts w:ascii="Times New Roman" w:hAnsi="Times New Roman" w:cs="Times New Roman"/>
                <w:sz w:val="24"/>
                <w:szCs w:val="24"/>
              </w:rPr>
            </w:pPr>
            <w:r w:rsidRPr="004B38B4">
              <w:rPr>
                <w:rFonts w:ascii="Times New Roman" w:hAnsi="Times New Roman" w:cs="Times New Roman"/>
                <w:iCs/>
                <w:sz w:val="24"/>
                <w:szCs w:val="24"/>
              </w:rPr>
              <w:t>0,</w:t>
            </w:r>
            <w:r w:rsidR="001E2112" w:rsidRPr="004B38B4">
              <w:rPr>
                <w:rFonts w:ascii="Times New Roman" w:hAnsi="Times New Roman" w:cs="Times New Roman"/>
                <w:iCs/>
                <w:sz w:val="24"/>
                <w:szCs w:val="24"/>
              </w:rPr>
              <w:t>71</w:t>
            </w:r>
          </w:p>
        </w:tc>
        <w:tc>
          <w:tcPr>
            <w:tcW w:w="627" w:type="pct"/>
            <w:vAlign w:val="bottom"/>
          </w:tcPr>
          <w:p w:rsidR="001E2112" w:rsidRPr="004B38B4" w:rsidRDefault="00216748"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25,</w:t>
            </w:r>
            <w:r w:rsidR="001E2112" w:rsidRPr="004B38B4">
              <w:rPr>
                <w:rFonts w:ascii="Times New Roman" w:hAnsi="Times New Roman" w:cs="Times New Roman"/>
                <w:sz w:val="24"/>
                <w:szCs w:val="24"/>
              </w:rPr>
              <w:t>70</w:t>
            </w:r>
          </w:p>
        </w:tc>
        <w:tc>
          <w:tcPr>
            <w:tcW w:w="549" w:type="pct"/>
            <w:vAlign w:val="bottom"/>
          </w:tcPr>
          <w:p w:rsidR="001E2112" w:rsidRPr="004B38B4" w:rsidRDefault="00216748"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17,</w:t>
            </w:r>
            <w:r w:rsidR="001E2112" w:rsidRPr="004B38B4">
              <w:rPr>
                <w:rFonts w:ascii="Times New Roman" w:hAnsi="Times New Roman" w:cs="Times New Roman"/>
                <w:sz w:val="24"/>
                <w:szCs w:val="24"/>
              </w:rPr>
              <w:t>00</w:t>
            </w:r>
          </w:p>
        </w:tc>
        <w:tc>
          <w:tcPr>
            <w:tcW w:w="393" w:type="pct"/>
            <w:vAlign w:val="bottom"/>
          </w:tcPr>
          <w:p w:rsidR="001E2112" w:rsidRPr="004B38B4" w:rsidRDefault="00216748"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1,</w:t>
            </w:r>
            <w:r w:rsidR="001E2112" w:rsidRPr="004B38B4">
              <w:rPr>
                <w:rFonts w:ascii="Times New Roman" w:hAnsi="Times New Roman" w:cs="Times New Roman"/>
                <w:sz w:val="24"/>
                <w:szCs w:val="24"/>
              </w:rPr>
              <w:t>20</w:t>
            </w:r>
          </w:p>
        </w:tc>
        <w:tc>
          <w:tcPr>
            <w:tcW w:w="470" w:type="pct"/>
            <w:vAlign w:val="bottom"/>
          </w:tcPr>
          <w:p w:rsidR="001E2112" w:rsidRPr="004B38B4" w:rsidRDefault="00216748"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1,</w:t>
            </w:r>
            <w:r w:rsidR="001E2112" w:rsidRPr="004B38B4">
              <w:rPr>
                <w:rFonts w:ascii="Times New Roman" w:hAnsi="Times New Roman" w:cs="Times New Roman"/>
                <w:sz w:val="24"/>
                <w:szCs w:val="24"/>
              </w:rPr>
              <w:t>29</w:t>
            </w:r>
          </w:p>
        </w:tc>
        <w:tc>
          <w:tcPr>
            <w:tcW w:w="470" w:type="pct"/>
            <w:vAlign w:val="bottom"/>
          </w:tcPr>
          <w:p w:rsidR="001E2112" w:rsidRPr="004B38B4" w:rsidRDefault="00216748" w:rsidP="0098343D">
            <w:pPr>
              <w:widowControl w:val="0"/>
              <w:autoSpaceDE w:val="0"/>
              <w:autoSpaceDN w:val="0"/>
              <w:adjustRightInd w:val="0"/>
              <w:spacing w:before="60" w:after="0" w:line="240" w:lineRule="auto"/>
              <w:rPr>
                <w:rFonts w:ascii="Times New Roman" w:hAnsi="Times New Roman" w:cs="Times New Roman"/>
                <w:sz w:val="24"/>
                <w:szCs w:val="24"/>
              </w:rPr>
            </w:pPr>
            <w:r w:rsidRPr="004B38B4">
              <w:rPr>
                <w:rFonts w:ascii="Times New Roman" w:hAnsi="Times New Roman" w:cs="Times New Roman"/>
                <w:iCs/>
                <w:sz w:val="24"/>
                <w:szCs w:val="24"/>
              </w:rPr>
              <w:t>0,</w:t>
            </w:r>
            <w:r w:rsidR="001E2112" w:rsidRPr="004B38B4">
              <w:rPr>
                <w:rFonts w:ascii="Times New Roman" w:hAnsi="Times New Roman" w:cs="Times New Roman"/>
                <w:iCs/>
                <w:sz w:val="24"/>
                <w:szCs w:val="24"/>
              </w:rPr>
              <w:t>66</w:t>
            </w:r>
          </w:p>
        </w:tc>
      </w:tr>
      <w:tr w:rsidR="001D66BE" w:rsidRPr="004B38B4" w:rsidTr="001B68ED">
        <w:tc>
          <w:tcPr>
            <w:tcW w:w="837" w:type="pct"/>
            <w:vAlign w:val="bottom"/>
          </w:tcPr>
          <w:p w:rsidR="001E2112" w:rsidRPr="004B38B4" w:rsidRDefault="001E2112" w:rsidP="0098343D">
            <w:pPr>
              <w:widowControl w:val="0"/>
              <w:autoSpaceDE w:val="0"/>
              <w:autoSpaceDN w:val="0"/>
              <w:adjustRightInd w:val="0"/>
              <w:spacing w:before="60" w:after="0" w:line="240" w:lineRule="auto"/>
              <w:rPr>
                <w:rFonts w:ascii="Times New Roman" w:hAnsi="Times New Roman" w:cs="Times New Roman"/>
                <w:sz w:val="24"/>
                <w:szCs w:val="24"/>
              </w:rPr>
            </w:pPr>
            <w:r w:rsidRPr="004B38B4">
              <w:rPr>
                <w:rFonts w:ascii="Times New Roman" w:hAnsi="Times New Roman" w:cs="Times New Roman"/>
                <w:b/>
                <w:bCs/>
                <w:sz w:val="24"/>
                <w:szCs w:val="24"/>
              </w:rPr>
              <w:t>Грлић материце</w:t>
            </w:r>
          </w:p>
        </w:tc>
        <w:tc>
          <w:tcPr>
            <w:tcW w:w="634" w:type="pct"/>
            <w:vAlign w:val="bottom"/>
          </w:tcPr>
          <w:p w:rsidR="001E2112" w:rsidRPr="004B38B4" w:rsidRDefault="00216748"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20,</w:t>
            </w:r>
            <w:r w:rsidR="001E2112" w:rsidRPr="004B38B4">
              <w:rPr>
                <w:rFonts w:ascii="Times New Roman" w:hAnsi="Times New Roman" w:cs="Times New Roman"/>
                <w:sz w:val="24"/>
                <w:szCs w:val="24"/>
              </w:rPr>
              <w:t>30</w:t>
            </w:r>
          </w:p>
        </w:tc>
        <w:tc>
          <w:tcPr>
            <w:tcW w:w="548" w:type="pct"/>
            <w:vAlign w:val="bottom"/>
          </w:tcPr>
          <w:p w:rsidR="001E2112" w:rsidRPr="004B38B4" w:rsidRDefault="00216748"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7,</w:t>
            </w:r>
            <w:r w:rsidR="001E2112" w:rsidRPr="004B38B4">
              <w:rPr>
                <w:rFonts w:ascii="Times New Roman" w:hAnsi="Times New Roman" w:cs="Times New Roman"/>
                <w:sz w:val="24"/>
                <w:szCs w:val="24"/>
              </w:rPr>
              <w:t>00</w:t>
            </w:r>
          </w:p>
        </w:tc>
        <w:tc>
          <w:tcPr>
            <w:tcW w:w="472" w:type="pct"/>
            <w:vAlign w:val="bottom"/>
          </w:tcPr>
          <w:p w:rsidR="001E2112" w:rsidRPr="004B38B4" w:rsidRDefault="00216748" w:rsidP="0098343D">
            <w:pPr>
              <w:widowControl w:val="0"/>
              <w:autoSpaceDE w:val="0"/>
              <w:autoSpaceDN w:val="0"/>
              <w:adjustRightInd w:val="0"/>
              <w:spacing w:before="60" w:after="0" w:line="240" w:lineRule="auto"/>
              <w:rPr>
                <w:rFonts w:ascii="Times New Roman" w:hAnsi="Times New Roman" w:cs="Times New Roman"/>
                <w:sz w:val="24"/>
                <w:szCs w:val="24"/>
              </w:rPr>
            </w:pPr>
            <w:r w:rsidRPr="004B38B4">
              <w:rPr>
                <w:rFonts w:ascii="Times New Roman" w:hAnsi="Times New Roman" w:cs="Times New Roman"/>
                <w:iCs/>
                <w:sz w:val="24"/>
                <w:szCs w:val="24"/>
              </w:rPr>
              <w:t>0,</w:t>
            </w:r>
            <w:r w:rsidR="001E2112" w:rsidRPr="004B38B4">
              <w:rPr>
                <w:rFonts w:ascii="Times New Roman" w:hAnsi="Times New Roman" w:cs="Times New Roman"/>
                <w:iCs/>
                <w:sz w:val="24"/>
                <w:szCs w:val="24"/>
              </w:rPr>
              <w:t>34</w:t>
            </w:r>
          </w:p>
        </w:tc>
        <w:tc>
          <w:tcPr>
            <w:tcW w:w="627" w:type="pct"/>
            <w:vAlign w:val="bottom"/>
          </w:tcPr>
          <w:p w:rsidR="001E2112" w:rsidRPr="004B38B4" w:rsidRDefault="00216748"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6,</w:t>
            </w:r>
            <w:r w:rsidR="001E2112" w:rsidRPr="004B38B4">
              <w:rPr>
                <w:rFonts w:ascii="Times New Roman" w:hAnsi="Times New Roman" w:cs="Times New Roman"/>
                <w:sz w:val="24"/>
                <w:szCs w:val="24"/>
              </w:rPr>
              <w:t>80</w:t>
            </w:r>
          </w:p>
        </w:tc>
        <w:tc>
          <w:tcPr>
            <w:tcW w:w="549" w:type="pct"/>
            <w:vAlign w:val="bottom"/>
          </w:tcPr>
          <w:p w:rsidR="001E2112" w:rsidRPr="004B38B4" w:rsidRDefault="00216748"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2,</w:t>
            </w:r>
            <w:r w:rsidR="001E2112" w:rsidRPr="004B38B4">
              <w:rPr>
                <w:rFonts w:ascii="Times New Roman" w:hAnsi="Times New Roman" w:cs="Times New Roman"/>
                <w:sz w:val="24"/>
                <w:szCs w:val="24"/>
              </w:rPr>
              <w:t>10</w:t>
            </w:r>
          </w:p>
        </w:tc>
        <w:tc>
          <w:tcPr>
            <w:tcW w:w="393" w:type="pct"/>
            <w:vAlign w:val="bottom"/>
          </w:tcPr>
          <w:p w:rsidR="001E2112" w:rsidRPr="004B38B4" w:rsidRDefault="00216748"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2,</w:t>
            </w:r>
            <w:r w:rsidR="001E2112" w:rsidRPr="004B38B4">
              <w:rPr>
                <w:rFonts w:ascii="Times New Roman" w:hAnsi="Times New Roman" w:cs="Times New Roman"/>
                <w:sz w:val="24"/>
                <w:szCs w:val="24"/>
              </w:rPr>
              <w:t>99</w:t>
            </w:r>
          </w:p>
        </w:tc>
        <w:tc>
          <w:tcPr>
            <w:tcW w:w="470" w:type="pct"/>
            <w:vAlign w:val="bottom"/>
          </w:tcPr>
          <w:p w:rsidR="001E2112" w:rsidRPr="004B38B4" w:rsidRDefault="00216748" w:rsidP="0098343D">
            <w:pPr>
              <w:widowControl w:val="0"/>
              <w:autoSpaceDE w:val="0"/>
              <w:autoSpaceDN w:val="0"/>
              <w:adjustRightInd w:val="0"/>
              <w:spacing w:before="60"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3,</w:t>
            </w:r>
            <w:r w:rsidR="001E2112" w:rsidRPr="004B38B4">
              <w:rPr>
                <w:rFonts w:ascii="Times New Roman" w:hAnsi="Times New Roman" w:cs="Times New Roman"/>
                <w:sz w:val="24"/>
                <w:szCs w:val="24"/>
              </w:rPr>
              <w:t>33</w:t>
            </w:r>
          </w:p>
        </w:tc>
        <w:tc>
          <w:tcPr>
            <w:tcW w:w="470" w:type="pct"/>
            <w:vAlign w:val="bottom"/>
          </w:tcPr>
          <w:p w:rsidR="001E2112" w:rsidRPr="004B38B4" w:rsidRDefault="00216748" w:rsidP="0098343D">
            <w:pPr>
              <w:widowControl w:val="0"/>
              <w:autoSpaceDE w:val="0"/>
              <w:autoSpaceDN w:val="0"/>
              <w:adjustRightInd w:val="0"/>
              <w:spacing w:before="60" w:after="0" w:line="240" w:lineRule="auto"/>
              <w:rPr>
                <w:rFonts w:ascii="Times New Roman" w:hAnsi="Times New Roman" w:cs="Times New Roman"/>
                <w:sz w:val="24"/>
                <w:szCs w:val="24"/>
              </w:rPr>
            </w:pPr>
            <w:r w:rsidRPr="004B38B4">
              <w:rPr>
                <w:rFonts w:ascii="Times New Roman" w:hAnsi="Times New Roman" w:cs="Times New Roman"/>
                <w:iCs/>
                <w:sz w:val="24"/>
                <w:szCs w:val="24"/>
              </w:rPr>
              <w:t>0,</w:t>
            </w:r>
            <w:r w:rsidR="001E2112" w:rsidRPr="004B38B4">
              <w:rPr>
                <w:rFonts w:ascii="Times New Roman" w:hAnsi="Times New Roman" w:cs="Times New Roman"/>
                <w:iCs/>
                <w:sz w:val="24"/>
                <w:szCs w:val="24"/>
              </w:rPr>
              <w:t>31</w:t>
            </w:r>
          </w:p>
        </w:tc>
      </w:tr>
    </w:tbl>
    <w:p w:rsidR="00594AA4" w:rsidRPr="004B38B4" w:rsidRDefault="00594AA4" w:rsidP="00D049F6">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 xml:space="preserve">Напомена: SIR = Стандардизовани однос инциденције; SMR  = </w:t>
      </w:r>
      <w:r w:rsidR="00D91C21" w:rsidRPr="004B38B4">
        <w:rPr>
          <w:rFonts w:ascii="Times New Roman" w:hAnsi="Times New Roman" w:cs="Times New Roman"/>
          <w:sz w:val="24"/>
          <w:szCs w:val="24"/>
        </w:rPr>
        <w:t>Стандардизован</w:t>
      </w:r>
      <w:r w:rsidR="00D91C21" w:rsidRPr="004B38B4">
        <w:rPr>
          <w:rFonts w:ascii="Times New Roman" w:hAnsi="Times New Roman" w:cs="Times New Roman"/>
          <w:sz w:val="24"/>
          <w:szCs w:val="24"/>
          <w:lang w:val="sr-Cyrl-RS"/>
        </w:rPr>
        <w:t>и однос</w:t>
      </w:r>
      <w:r w:rsidRPr="004B38B4">
        <w:rPr>
          <w:rFonts w:ascii="Times New Roman" w:hAnsi="Times New Roman" w:cs="Times New Roman"/>
          <w:sz w:val="24"/>
          <w:szCs w:val="24"/>
        </w:rPr>
        <w:t xml:space="preserve"> морталитета; MIR</w:t>
      </w:r>
      <w:r w:rsidR="0088715A" w:rsidRPr="004B38B4">
        <w:rPr>
          <w:rFonts w:ascii="Times New Roman" w:hAnsi="Times New Roman" w:cs="Times New Roman"/>
          <w:sz w:val="24"/>
          <w:szCs w:val="24"/>
        </w:rPr>
        <w:t xml:space="preserve"> </w:t>
      </w:r>
      <w:r w:rsidRPr="004B38B4">
        <w:rPr>
          <w:rFonts w:ascii="Times New Roman" w:hAnsi="Times New Roman" w:cs="Times New Roman"/>
          <w:sz w:val="24"/>
          <w:szCs w:val="24"/>
        </w:rPr>
        <w:t>=</w:t>
      </w:r>
      <w:r w:rsidR="0088715A" w:rsidRPr="004B38B4">
        <w:rPr>
          <w:rFonts w:ascii="Times New Roman" w:hAnsi="Times New Roman" w:cs="Times New Roman"/>
          <w:sz w:val="24"/>
          <w:szCs w:val="24"/>
        </w:rPr>
        <w:t xml:space="preserve"> O</w:t>
      </w:r>
      <w:r w:rsidRPr="004B38B4">
        <w:rPr>
          <w:rFonts w:ascii="Times New Roman" w:hAnsi="Times New Roman" w:cs="Times New Roman"/>
          <w:sz w:val="24"/>
          <w:szCs w:val="24"/>
        </w:rPr>
        <w:t>днос морталитета и инциденције</w:t>
      </w:r>
    </w:p>
    <w:p w:rsidR="00970A01" w:rsidRPr="004B38B4" w:rsidRDefault="00970A01" w:rsidP="00594AA4">
      <w:pPr>
        <w:spacing w:after="0" w:line="240" w:lineRule="auto"/>
        <w:jc w:val="both"/>
        <w:rPr>
          <w:rFonts w:ascii="Times New Roman" w:hAnsi="Times New Roman" w:cs="Times New Roman"/>
          <w:sz w:val="24"/>
          <w:szCs w:val="24"/>
        </w:rPr>
      </w:pPr>
    </w:p>
    <w:p w:rsidR="00AA35D9" w:rsidRPr="004B38B4" w:rsidRDefault="00E960AA" w:rsidP="00E960AA">
      <w:pPr>
        <w:spacing w:after="0" w:line="240" w:lineRule="auto"/>
        <w:jc w:val="both"/>
        <w:rPr>
          <w:rFonts w:ascii="Times New Roman" w:hAnsi="Times New Roman" w:cs="Times New Roman"/>
          <w:sz w:val="24"/>
          <w:szCs w:val="24"/>
        </w:rPr>
      </w:pPr>
      <w:r w:rsidRPr="004B38B4">
        <w:rPr>
          <w:rFonts w:ascii="Times New Roman" w:hAnsi="Times New Roman" w:cs="Times New Roman"/>
          <w:b/>
          <w:sz w:val="24"/>
          <w:szCs w:val="24"/>
        </w:rPr>
        <w:t>Графикон</w:t>
      </w:r>
      <w:r w:rsidRPr="004B38B4">
        <w:rPr>
          <w:rFonts w:ascii="Times New Roman" w:hAnsi="Times New Roman" w:cs="Times New Roman"/>
          <w:b/>
          <w:sz w:val="24"/>
          <w:szCs w:val="24"/>
          <w:lang w:val="en-GB"/>
        </w:rPr>
        <w:t xml:space="preserve"> 3.</w:t>
      </w:r>
      <w:r w:rsidRPr="004B38B4">
        <w:rPr>
          <w:rFonts w:ascii="Times New Roman" w:hAnsi="Times New Roman" w:cs="Times New Roman"/>
          <w:sz w:val="24"/>
          <w:szCs w:val="24"/>
          <w:lang w:val="en-GB"/>
        </w:rPr>
        <w:t xml:space="preserve"> </w:t>
      </w:r>
      <w:r w:rsidR="00BE056E" w:rsidRPr="004B38B4">
        <w:rPr>
          <w:rFonts w:ascii="Times New Roman" w:hAnsi="Times New Roman" w:cs="Times New Roman"/>
          <w:sz w:val="24"/>
          <w:szCs w:val="24"/>
        </w:rPr>
        <w:t xml:space="preserve">Однос морталитета и инциденције </w:t>
      </w:r>
      <w:r w:rsidR="00AA35D9" w:rsidRPr="004B38B4">
        <w:rPr>
          <w:rFonts w:ascii="Times New Roman" w:hAnsi="Times New Roman" w:cs="Times New Roman"/>
          <w:sz w:val="24"/>
          <w:szCs w:val="24"/>
        </w:rPr>
        <w:t>за водеће локализације малигних тумора према полу, Република Србија (С), земље Централне и Источне Европе (ЦИЕ) и  земље Западне Европе (ЗЕ)</w:t>
      </w:r>
    </w:p>
    <w:p w:rsidR="00CA5225" w:rsidRPr="004B38B4" w:rsidRDefault="00826633" w:rsidP="00E960AA">
      <w:pPr>
        <w:spacing w:after="0" w:line="240" w:lineRule="auto"/>
        <w:jc w:val="both"/>
        <w:rPr>
          <w:rFonts w:ascii="Times New Roman" w:hAnsi="Times New Roman" w:cs="Times New Roman"/>
          <w:sz w:val="24"/>
          <w:szCs w:val="24"/>
        </w:rPr>
      </w:pPr>
      <w:r w:rsidRPr="004B38B4">
        <w:rPr>
          <w:rFonts w:ascii="Times New Roman" w:hAnsi="Times New Roman" w:cs="Times New Roman"/>
          <w:noProof/>
          <w:sz w:val="24"/>
          <w:szCs w:val="24"/>
        </w:rPr>
        <w:drawing>
          <wp:inline distT="0" distB="0" distL="0" distR="0" wp14:anchorId="2684893D" wp14:editId="45919EE2">
            <wp:extent cx="5760720" cy="3519825"/>
            <wp:effectExtent l="19050" t="0" r="11430" b="4425"/>
            <wp:docPr id="8"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6495C" w:rsidRPr="004B38B4" w:rsidRDefault="0076495C" w:rsidP="0076495C">
      <w:pPr>
        <w:pBdr>
          <w:top w:val="single" w:sz="4" w:space="0" w:color="auto"/>
        </w:pBdr>
        <w:spacing w:after="0" w:line="240" w:lineRule="auto"/>
        <w:jc w:val="both"/>
        <w:rPr>
          <w:rFonts w:ascii="Times New Roman" w:hAnsi="Times New Roman" w:cs="Times New Roman"/>
          <w:sz w:val="24"/>
          <w:szCs w:val="24"/>
        </w:rPr>
      </w:pPr>
    </w:p>
    <w:p w:rsidR="00970A01" w:rsidRPr="004B38B4" w:rsidRDefault="005C5C36" w:rsidP="00594AA4">
      <w:pPr>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ab/>
      </w:r>
      <w:r w:rsidR="00A32E79" w:rsidRPr="004B38B4">
        <w:rPr>
          <w:rFonts w:ascii="Times New Roman" w:hAnsi="Times New Roman" w:cs="Times New Roman"/>
          <w:sz w:val="24"/>
          <w:szCs w:val="24"/>
        </w:rPr>
        <w:tab/>
      </w:r>
      <w:r w:rsidR="0005240D" w:rsidRPr="004B38B4">
        <w:rPr>
          <w:rFonts w:ascii="Times New Roman" w:hAnsi="Times New Roman" w:cs="Times New Roman"/>
          <w:sz w:val="24"/>
          <w:szCs w:val="24"/>
        </w:rPr>
        <w:t xml:space="preserve">Кумулативна инциденција за оба пола нижа је у </w:t>
      </w:r>
      <w:r w:rsidRPr="004B38B4">
        <w:rPr>
          <w:rFonts w:ascii="Times New Roman" w:hAnsi="Times New Roman" w:cs="Times New Roman"/>
          <w:sz w:val="24"/>
          <w:szCs w:val="24"/>
          <w:lang w:val="uz-Cyrl-UZ"/>
        </w:rPr>
        <w:t>Републици</w:t>
      </w:r>
      <w:r w:rsidRPr="004B38B4">
        <w:rPr>
          <w:rFonts w:ascii="Times New Roman" w:hAnsi="Times New Roman" w:cs="Times New Roman"/>
          <w:sz w:val="24"/>
          <w:szCs w:val="24"/>
        </w:rPr>
        <w:t xml:space="preserve"> </w:t>
      </w:r>
      <w:r w:rsidR="0005240D" w:rsidRPr="004B38B4">
        <w:rPr>
          <w:rFonts w:ascii="Times New Roman" w:hAnsi="Times New Roman" w:cs="Times New Roman"/>
          <w:sz w:val="24"/>
          <w:szCs w:val="24"/>
        </w:rPr>
        <w:t>Србији него у земљама Запад</w:t>
      </w:r>
      <w:r w:rsidR="00B020F9" w:rsidRPr="004B38B4">
        <w:rPr>
          <w:rFonts w:ascii="Times New Roman" w:hAnsi="Times New Roman" w:cs="Times New Roman"/>
          <w:sz w:val="24"/>
          <w:szCs w:val="24"/>
        </w:rPr>
        <w:t>не Европе; међутим, инциденција карцинома плућа и колоректалног канцера</w:t>
      </w:r>
      <w:r w:rsidR="004C5159" w:rsidRPr="004B38B4">
        <w:rPr>
          <w:rFonts w:ascii="Times New Roman" w:hAnsi="Times New Roman" w:cs="Times New Roman"/>
          <w:sz w:val="24"/>
          <w:szCs w:val="24"/>
        </w:rPr>
        <w:t xml:space="preserve"> за оба пола</w:t>
      </w:r>
      <w:r w:rsidR="00B020F9" w:rsidRPr="004B38B4">
        <w:rPr>
          <w:rFonts w:ascii="Times New Roman" w:hAnsi="Times New Roman" w:cs="Times New Roman"/>
          <w:sz w:val="24"/>
          <w:szCs w:val="24"/>
        </w:rPr>
        <w:t xml:space="preserve"> виша </w:t>
      </w:r>
      <w:r w:rsidR="004C5159" w:rsidRPr="004B38B4">
        <w:rPr>
          <w:rFonts w:ascii="Times New Roman" w:hAnsi="Times New Roman" w:cs="Times New Roman"/>
          <w:sz w:val="24"/>
          <w:szCs w:val="24"/>
        </w:rPr>
        <w:t xml:space="preserve">је у </w:t>
      </w:r>
      <w:r w:rsidRPr="004B38B4">
        <w:rPr>
          <w:rFonts w:ascii="Times New Roman" w:hAnsi="Times New Roman" w:cs="Times New Roman"/>
          <w:sz w:val="24"/>
          <w:szCs w:val="24"/>
          <w:lang w:val="uz-Cyrl-UZ"/>
        </w:rPr>
        <w:t>Републици</w:t>
      </w:r>
      <w:r w:rsidRPr="004B38B4">
        <w:rPr>
          <w:rFonts w:ascii="Times New Roman" w:hAnsi="Times New Roman" w:cs="Times New Roman"/>
          <w:sz w:val="24"/>
          <w:szCs w:val="24"/>
        </w:rPr>
        <w:t xml:space="preserve"> </w:t>
      </w:r>
      <w:r w:rsidR="004C5159" w:rsidRPr="004B38B4">
        <w:rPr>
          <w:rFonts w:ascii="Times New Roman" w:hAnsi="Times New Roman" w:cs="Times New Roman"/>
          <w:sz w:val="24"/>
          <w:szCs w:val="24"/>
        </w:rPr>
        <w:t>Србији него у Западној Европи. Поред тога, инциденција ра</w:t>
      </w:r>
      <w:r w:rsidR="00CF16CC" w:rsidRPr="004B38B4">
        <w:rPr>
          <w:rFonts w:ascii="Times New Roman" w:hAnsi="Times New Roman" w:cs="Times New Roman"/>
          <w:sz w:val="24"/>
          <w:szCs w:val="24"/>
        </w:rPr>
        <w:t>к</w:t>
      </w:r>
      <w:r w:rsidR="004C5159" w:rsidRPr="004B38B4">
        <w:rPr>
          <w:rFonts w:ascii="Times New Roman" w:hAnsi="Times New Roman" w:cs="Times New Roman"/>
          <w:sz w:val="24"/>
          <w:szCs w:val="24"/>
        </w:rPr>
        <w:t xml:space="preserve">а грлића материце је скоро три пута виша у </w:t>
      </w:r>
      <w:r w:rsidRPr="004B38B4">
        <w:rPr>
          <w:rFonts w:ascii="Times New Roman" w:hAnsi="Times New Roman" w:cs="Times New Roman"/>
          <w:sz w:val="24"/>
          <w:szCs w:val="24"/>
          <w:lang w:val="uz-Cyrl-UZ"/>
        </w:rPr>
        <w:t>Републици</w:t>
      </w:r>
      <w:r w:rsidRPr="004B38B4">
        <w:rPr>
          <w:rFonts w:ascii="Times New Roman" w:hAnsi="Times New Roman" w:cs="Times New Roman"/>
          <w:sz w:val="24"/>
          <w:szCs w:val="24"/>
        </w:rPr>
        <w:t xml:space="preserve"> </w:t>
      </w:r>
      <w:r w:rsidR="004C5159" w:rsidRPr="004B38B4">
        <w:rPr>
          <w:rFonts w:ascii="Times New Roman" w:hAnsi="Times New Roman" w:cs="Times New Roman"/>
          <w:sz w:val="24"/>
          <w:szCs w:val="24"/>
        </w:rPr>
        <w:t>С</w:t>
      </w:r>
      <w:r w:rsidR="00CF16CC" w:rsidRPr="004B38B4">
        <w:rPr>
          <w:rFonts w:ascii="Times New Roman" w:hAnsi="Times New Roman" w:cs="Times New Roman"/>
          <w:sz w:val="24"/>
          <w:szCs w:val="24"/>
        </w:rPr>
        <w:t>рбији него у поменут</w:t>
      </w:r>
      <w:r w:rsidR="00812C4A" w:rsidRPr="004B38B4">
        <w:rPr>
          <w:rFonts w:ascii="Times New Roman" w:hAnsi="Times New Roman" w:cs="Times New Roman"/>
          <w:sz w:val="24"/>
          <w:szCs w:val="24"/>
        </w:rPr>
        <w:t xml:space="preserve">ом региону. Са друге стране, однос морталитета и инциденције нижи </w:t>
      </w:r>
      <w:r w:rsidR="00206329" w:rsidRPr="004B38B4">
        <w:rPr>
          <w:rFonts w:ascii="Times New Roman" w:hAnsi="Times New Roman" w:cs="Times New Roman"/>
          <w:sz w:val="24"/>
          <w:szCs w:val="24"/>
        </w:rPr>
        <w:t xml:space="preserve">је </w:t>
      </w:r>
      <w:r w:rsidR="00812C4A" w:rsidRPr="004B38B4">
        <w:rPr>
          <w:rFonts w:ascii="Times New Roman" w:hAnsi="Times New Roman" w:cs="Times New Roman"/>
          <w:sz w:val="24"/>
          <w:szCs w:val="24"/>
        </w:rPr>
        <w:t>у Западној Европи</w:t>
      </w:r>
      <w:r w:rsidR="00206329" w:rsidRPr="004B38B4">
        <w:rPr>
          <w:rFonts w:ascii="Times New Roman" w:hAnsi="Times New Roman" w:cs="Times New Roman"/>
          <w:sz w:val="24"/>
          <w:szCs w:val="24"/>
        </w:rPr>
        <w:t xml:space="preserve"> него у </w:t>
      </w:r>
      <w:r w:rsidRPr="004B38B4">
        <w:rPr>
          <w:rFonts w:ascii="Times New Roman" w:hAnsi="Times New Roman" w:cs="Times New Roman"/>
          <w:sz w:val="24"/>
          <w:szCs w:val="24"/>
          <w:lang w:val="uz-Cyrl-UZ"/>
        </w:rPr>
        <w:t>Републици</w:t>
      </w:r>
      <w:r w:rsidRPr="004B38B4">
        <w:rPr>
          <w:rFonts w:ascii="Times New Roman" w:hAnsi="Times New Roman" w:cs="Times New Roman"/>
          <w:sz w:val="24"/>
          <w:szCs w:val="24"/>
        </w:rPr>
        <w:t xml:space="preserve"> </w:t>
      </w:r>
      <w:r w:rsidR="00206329" w:rsidRPr="004B38B4">
        <w:rPr>
          <w:rFonts w:ascii="Times New Roman" w:hAnsi="Times New Roman" w:cs="Times New Roman"/>
          <w:sz w:val="24"/>
          <w:szCs w:val="24"/>
        </w:rPr>
        <w:t>Србији за све локализације карцинома</w:t>
      </w:r>
      <w:r w:rsidR="00812C4A" w:rsidRPr="004B38B4">
        <w:rPr>
          <w:rFonts w:ascii="Times New Roman" w:hAnsi="Times New Roman" w:cs="Times New Roman"/>
          <w:sz w:val="24"/>
          <w:szCs w:val="24"/>
        </w:rPr>
        <w:t>, посебно за</w:t>
      </w:r>
      <w:r w:rsidR="00206329" w:rsidRPr="004B38B4">
        <w:rPr>
          <w:rFonts w:ascii="Times New Roman" w:hAnsi="Times New Roman" w:cs="Times New Roman"/>
          <w:sz w:val="24"/>
          <w:szCs w:val="24"/>
        </w:rPr>
        <w:t xml:space="preserve"> карцином дојке, </w:t>
      </w:r>
      <w:r w:rsidR="00671F10" w:rsidRPr="004B38B4">
        <w:rPr>
          <w:rFonts w:ascii="Times New Roman" w:hAnsi="Times New Roman" w:cs="Times New Roman"/>
          <w:sz w:val="24"/>
          <w:szCs w:val="24"/>
        </w:rPr>
        <w:t>простате, дебелог црева и ректума.</w:t>
      </w:r>
    </w:p>
    <w:p w:rsidR="00C87B2C" w:rsidRPr="004B38B4" w:rsidRDefault="00C87B2C" w:rsidP="00594AA4">
      <w:pPr>
        <w:spacing w:after="0" w:line="240" w:lineRule="auto"/>
        <w:jc w:val="both"/>
        <w:rPr>
          <w:rFonts w:ascii="Times New Roman" w:hAnsi="Times New Roman" w:cs="Times New Roman"/>
          <w:sz w:val="24"/>
          <w:szCs w:val="24"/>
        </w:rPr>
      </w:pPr>
    </w:p>
    <w:p w:rsidR="003C2313" w:rsidRPr="004B38B4" w:rsidRDefault="005C5C36" w:rsidP="00D11D2F">
      <w:pPr>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ab/>
      </w:r>
      <w:r w:rsidR="00A32E79" w:rsidRPr="004B38B4">
        <w:rPr>
          <w:rFonts w:ascii="Times New Roman" w:hAnsi="Times New Roman" w:cs="Times New Roman"/>
          <w:sz w:val="24"/>
          <w:szCs w:val="24"/>
        </w:rPr>
        <w:tab/>
      </w:r>
      <w:r w:rsidR="00594AA4" w:rsidRPr="004B38B4">
        <w:rPr>
          <w:rFonts w:ascii="Times New Roman" w:hAnsi="Times New Roman" w:cs="Times New Roman"/>
          <w:sz w:val="24"/>
          <w:szCs w:val="24"/>
        </w:rPr>
        <w:t>Опис постојећег стања у појединим областима, укључујући поређења на међународном нивоу и узрочно-последичну анализу, наведен је у оквиру одговарајућих поглавља.</w:t>
      </w:r>
    </w:p>
    <w:p w:rsidR="004B38B4" w:rsidRDefault="004B38B4" w:rsidP="00413FE8">
      <w:pPr>
        <w:pStyle w:val="Heading2"/>
        <w:rPr>
          <w:rFonts w:ascii="Times New Roman" w:hAnsi="Times New Roman" w:cs="Times New Roman"/>
          <w:color w:val="auto"/>
          <w:sz w:val="24"/>
          <w:szCs w:val="24"/>
        </w:rPr>
      </w:pPr>
      <w:bookmarkStart w:id="0" w:name="_Toc14341203"/>
    </w:p>
    <w:p w:rsidR="00A667B0" w:rsidRPr="004B38B4" w:rsidRDefault="004B38B4" w:rsidP="00413FE8">
      <w:pPr>
        <w:pStyle w:val="Heading2"/>
        <w:rPr>
          <w:rFonts w:ascii="Times New Roman" w:hAnsi="Times New Roman" w:cs="Times New Roman"/>
          <w:color w:val="auto"/>
          <w:sz w:val="24"/>
          <w:szCs w:val="24"/>
        </w:rPr>
      </w:pPr>
      <w:r>
        <w:rPr>
          <w:rFonts w:ascii="Times New Roman" w:hAnsi="Times New Roman" w:cs="Times New Roman"/>
          <w:color w:val="auto"/>
          <w:sz w:val="24"/>
          <w:szCs w:val="24"/>
          <w:lang w:val="en-US"/>
        </w:rPr>
        <w:t xml:space="preserve">III. </w:t>
      </w:r>
      <w:r w:rsidR="00F72166" w:rsidRPr="004B38B4">
        <w:rPr>
          <w:rFonts w:ascii="Times New Roman" w:hAnsi="Times New Roman" w:cs="Times New Roman"/>
          <w:color w:val="auto"/>
          <w:sz w:val="24"/>
          <w:szCs w:val="24"/>
        </w:rPr>
        <w:t>ПЛАНСКИ ДОКУМЕНТИ И ПРАВНИ ОКВИР РЕЛЕВАНТНИ ЗА ПРОГРАМ</w:t>
      </w:r>
      <w:bookmarkEnd w:id="0"/>
    </w:p>
    <w:p w:rsidR="006B0B8B" w:rsidRPr="004B38B4" w:rsidRDefault="006B0B8B" w:rsidP="001B2D9D">
      <w:pPr>
        <w:spacing w:after="0" w:line="240" w:lineRule="auto"/>
        <w:jc w:val="both"/>
        <w:rPr>
          <w:rFonts w:ascii="Times New Roman" w:hAnsi="Times New Roman" w:cs="Times New Roman"/>
          <w:sz w:val="24"/>
          <w:szCs w:val="24"/>
        </w:rPr>
      </w:pPr>
    </w:p>
    <w:p w:rsidR="00C1224E" w:rsidRPr="004B38B4" w:rsidRDefault="005C5C36" w:rsidP="001B2D9D">
      <w:pPr>
        <w:spacing w:after="0" w:line="240" w:lineRule="auto"/>
        <w:jc w:val="both"/>
        <w:rPr>
          <w:rFonts w:ascii="Times New Roman" w:hAnsi="Times New Roman" w:cs="Times New Roman"/>
          <w:color w:val="000000"/>
          <w:sz w:val="24"/>
          <w:szCs w:val="24"/>
        </w:rPr>
      </w:pPr>
      <w:r w:rsidRPr="004B38B4">
        <w:rPr>
          <w:rFonts w:ascii="Times New Roman" w:hAnsi="Times New Roman" w:cs="Times New Roman"/>
          <w:sz w:val="24"/>
          <w:szCs w:val="24"/>
        </w:rPr>
        <w:tab/>
      </w:r>
      <w:r w:rsidR="00A32E79" w:rsidRPr="004B38B4">
        <w:rPr>
          <w:rFonts w:ascii="Times New Roman" w:hAnsi="Times New Roman" w:cs="Times New Roman"/>
          <w:sz w:val="24"/>
          <w:szCs w:val="24"/>
        </w:rPr>
        <w:tab/>
      </w:r>
      <w:r w:rsidR="00234A94" w:rsidRPr="004B38B4">
        <w:rPr>
          <w:rFonts w:ascii="Times New Roman" w:hAnsi="Times New Roman" w:cs="Times New Roman"/>
          <w:sz w:val="24"/>
          <w:szCs w:val="24"/>
        </w:rPr>
        <w:t>Ре</w:t>
      </w:r>
      <w:r w:rsidR="00234A94" w:rsidRPr="004B38B4">
        <w:rPr>
          <w:rFonts w:ascii="Times New Roman" w:hAnsi="Times New Roman" w:cs="Times New Roman"/>
          <w:color w:val="000000"/>
          <w:sz w:val="24"/>
          <w:szCs w:val="24"/>
        </w:rPr>
        <w:t xml:space="preserve">публика Србија развила је </w:t>
      </w:r>
      <w:r w:rsidR="00634E6E" w:rsidRPr="004B38B4">
        <w:rPr>
          <w:rFonts w:ascii="Times New Roman" w:hAnsi="Times New Roman" w:cs="Times New Roman"/>
          <w:color w:val="000000"/>
          <w:sz w:val="24"/>
          <w:szCs w:val="24"/>
        </w:rPr>
        <w:t xml:space="preserve">плански </w:t>
      </w:r>
      <w:r w:rsidR="00234A94" w:rsidRPr="004B38B4">
        <w:rPr>
          <w:rFonts w:ascii="Times New Roman" w:hAnsi="Times New Roman" w:cs="Times New Roman"/>
          <w:color w:val="000000"/>
          <w:sz w:val="24"/>
          <w:szCs w:val="24"/>
        </w:rPr>
        <w:t xml:space="preserve">оквир </w:t>
      </w:r>
      <w:r w:rsidR="00716D78" w:rsidRPr="004B38B4">
        <w:rPr>
          <w:rFonts w:ascii="Times New Roman" w:hAnsi="Times New Roman" w:cs="Times New Roman"/>
          <w:color w:val="000000"/>
          <w:sz w:val="24"/>
          <w:szCs w:val="24"/>
        </w:rPr>
        <w:t xml:space="preserve">за </w:t>
      </w:r>
      <w:r w:rsidR="00234A94" w:rsidRPr="004B38B4">
        <w:rPr>
          <w:rFonts w:ascii="Times New Roman" w:hAnsi="Times New Roman" w:cs="Times New Roman"/>
          <w:color w:val="000000"/>
          <w:sz w:val="24"/>
          <w:szCs w:val="24"/>
        </w:rPr>
        <w:t xml:space="preserve">примену мера превенције </w:t>
      </w:r>
      <w:r w:rsidR="0021614E" w:rsidRPr="004B38B4">
        <w:rPr>
          <w:rFonts w:ascii="Times New Roman" w:hAnsi="Times New Roman" w:cs="Times New Roman"/>
          <w:color w:val="000000"/>
          <w:sz w:val="24"/>
          <w:szCs w:val="24"/>
        </w:rPr>
        <w:t xml:space="preserve">и контроле </w:t>
      </w:r>
      <w:r w:rsidR="00716D78" w:rsidRPr="004B38B4">
        <w:rPr>
          <w:rFonts w:ascii="Times New Roman" w:hAnsi="Times New Roman" w:cs="Times New Roman"/>
          <w:color w:val="000000"/>
          <w:sz w:val="24"/>
          <w:szCs w:val="24"/>
        </w:rPr>
        <w:t xml:space="preserve">хроничних </w:t>
      </w:r>
      <w:r w:rsidR="0021614E" w:rsidRPr="004B38B4">
        <w:rPr>
          <w:rFonts w:ascii="Times New Roman" w:hAnsi="Times New Roman" w:cs="Times New Roman"/>
          <w:color w:val="000000"/>
          <w:sz w:val="24"/>
          <w:szCs w:val="24"/>
        </w:rPr>
        <w:t>незаразн</w:t>
      </w:r>
      <w:r w:rsidR="00716D78" w:rsidRPr="004B38B4">
        <w:rPr>
          <w:rFonts w:ascii="Times New Roman" w:hAnsi="Times New Roman" w:cs="Times New Roman"/>
          <w:color w:val="000000"/>
          <w:sz w:val="24"/>
          <w:szCs w:val="24"/>
        </w:rPr>
        <w:t>их</w:t>
      </w:r>
      <w:r w:rsidR="0021614E" w:rsidRPr="004B38B4">
        <w:rPr>
          <w:rFonts w:ascii="Times New Roman" w:hAnsi="Times New Roman" w:cs="Times New Roman"/>
          <w:color w:val="000000"/>
          <w:sz w:val="24"/>
          <w:szCs w:val="24"/>
        </w:rPr>
        <w:t xml:space="preserve"> болести, укључујући малигне</w:t>
      </w:r>
      <w:r w:rsidR="00234A94" w:rsidRPr="004B38B4">
        <w:rPr>
          <w:rFonts w:ascii="Times New Roman" w:hAnsi="Times New Roman" w:cs="Times New Roman"/>
          <w:color w:val="000000"/>
          <w:sz w:val="24"/>
          <w:szCs w:val="24"/>
        </w:rPr>
        <w:t xml:space="preserve"> болести</w:t>
      </w:r>
      <w:r w:rsidR="0063756C" w:rsidRPr="004B38B4">
        <w:rPr>
          <w:rFonts w:ascii="Times New Roman" w:hAnsi="Times New Roman" w:cs="Times New Roman"/>
          <w:color w:val="000000"/>
          <w:sz w:val="24"/>
          <w:szCs w:val="24"/>
        </w:rPr>
        <w:t>.</w:t>
      </w:r>
      <w:r w:rsidR="009A4FA9" w:rsidRPr="004B38B4">
        <w:rPr>
          <w:rFonts w:ascii="Times New Roman" w:hAnsi="Times New Roman" w:cs="Times New Roman"/>
          <w:color w:val="000000"/>
          <w:sz w:val="24"/>
          <w:szCs w:val="24"/>
        </w:rPr>
        <w:t xml:space="preserve"> </w:t>
      </w:r>
      <w:r w:rsidR="0063756C" w:rsidRPr="004B38B4">
        <w:rPr>
          <w:rFonts w:ascii="Times New Roman" w:hAnsi="Times New Roman" w:cs="Times New Roman"/>
          <w:color w:val="000000"/>
          <w:sz w:val="24"/>
          <w:szCs w:val="24"/>
        </w:rPr>
        <w:t>Стратегија јавног здравља Републике Срб</w:t>
      </w:r>
      <w:r w:rsidR="00886796" w:rsidRPr="004B38B4">
        <w:rPr>
          <w:rFonts w:ascii="Times New Roman" w:hAnsi="Times New Roman" w:cs="Times New Roman"/>
          <w:color w:val="000000"/>
          <w:sz w:val="24"/>
          <w:szCs w:val="24"/>
        </w:rPr>
        <w:t>ије</w:t>
      </w:r>
      <w:r w:rsidR="000C0823" w:rsidRPr="004B38B4">
        <w:rPr>
          <w:rFonts w:ascii="Times New Roman" w:hAnsi="Times New Roman" w:cs="Times New Roman"/>
          <w:color w:val="000000"/>
          <w:sz w:val="24"/>
          <w:szCs w:val="24"/>
        </w:rPr>
        <w:t xml:space="preserve"> за период од 2018</w:t>
      </w:r>
      <w:r w:rsidR="005C5521" w:rsidRPr="004B38B4">
        <w:rPr>
          <w:rFonts w:ascii="Times New Roman" w:hAnsi="Times New Roman" w:cs="Times New Roman"/>
          <w:color w:val="000000"/>
          <w:sz w:val="24"/>
          <w:szCs w:val="24"/>
        </w:rPr>
        <w:t>–</w:t>
      </w:r>
      <w:r w:rsidR="000C0823" w:rsidRPr="004B38B4">
        <w:rPr>
          <w:rFonts w:ascii="Times New Roman" w:hAnsi="Times New Roman" w:cs="Times New Roman"/>
          <w:color w:val="000000"/>
          <w:sz w:val="24"/>
          <w:szCs w:val="24"/>
        </w:rPr>
        <w:t>2026</w:t>
      </w:r>
      <w:r w:rsidR="003401DB" w:rsidRPr="004B38B4">
        <w:rPr>
          <w:rFonts w:ascii="Times New Roman" w:hAnsi="Times New Roman" w:cs="Times New Roman"/>
          <w:color w:val="000000"/>
          <w:sz w:val="24"/>
          <w:szCs w:val="24"/>
          <w:lang w:val="uz-Cyrl-UZ"/>
        </w:rPr>
        <w:t>.</w:t>
      </w:r>
      <w:r w:rsidRPr="004B38B4">
        <w:rPr>
          <w:rFonts w:ascii="Times New Roman" w:hAnsi="Times New Roman" w:cs="Times New Roman"/>
          <w:color w:val="000000"/>
          <w:sz w:val="24"/>
          <w:szCs w:val="24"/>
          <w:lang w:val="uz-Cyrl-UZ"/>
        </w:rPr>
        <w:t xml:space="preserve"> године</w:t>
      </w:r>
      <w:r w:rsidR="000C0823" w:rsidRPr="004B38B4">
        <w:rPr>
          <w:rFonts w:ascii="Times New Roman" w:hAnsi="Times New Roman" w:cs="Times New Roman"/>
          <w:color w:val="000000"/>
          <w:sz w:val="24"/>
          <w:szCs w:val="24"/>
        </w:rPr>
        <w:t>.</w:t>
      </w:r>
      <w:r w:rsidR="00886796" w:rsidRPr="004B38B4">
        <w:rPr>
          <w:rStyle w:val="FootnoteReference"/>
          <w:rFonts w:ascii="Times New Roman" w:hAnsi="Times New Roman" w:cs="Times New Roman"/>
          <w:color w:val="000000"/>
          <w:sz w:val="24"/>
          <w:szCs w:val="24"/>
        </w:rPr>
        <w:footnoteReference w:id="14"/>
      </w:r>
      <w:r w:rsidR="00E009D4" w:rsidRPr="004B38B4">
        <w:rPr>
          <w:rFonts w:ascii="Times New Roman" w:hAnsi="Times New Roman" w:cs="Times New Roman"/>
          <w:color w:val="000000"/>
          <w:sz w:val="24"/>
          <w:szCs w:val="24"/>
        </w:rPr>
        <w:t xml:space="preserve"> </w:t>
      </w:r>
      <w:r w:rsidR="0063756C" w:rsidRPr="004B38B4">
        <w:rPr>
          <w:rFonts w:ascii="Times New Roman" w:hAnsi="Times New Roman" w:cs="Times New Roman"/>
          <w:color w:val="000000"/>
          <w:sz w:val="24"/>
          <w:szCs w:val="24"/>
        </w:rPr>
        <w:t>препознаје чињеницу да велики број становника Србије обол</w:t>
      </w:r>
      <w:r w:rsidR="005C5521" w:rsidRPr="004B38B4">
        <w:rPr>
          <w:rFonts w:ascii="Times New Roman" w:hAnsi="Times New Roman" w:cs="Times New Roman"/>
          <w:color w:val="000000"/>
          <w:sz w:val="24"/>
          <w:szCs w:val="24"/>
        </w:rPr>
        <w:t>и</w:t>
      </w:r>
      <w:r w:rsidR="0063756C" w:rsidRPr="004B38B4">
        <w:rPr>
          <w:rFonts w:ascii="Times New Roman" w:hAnsi="Times New Roman" w:cs="Times New Roman"/>
          <w:color w:val="000000"/>
          <w:sz w:val="24"/>
          <w:szCs w:val="24"/>
        </w:rPr>
        <w:t xml:space="preserve">, </w:t>
      </w:r>
      <w:r w:rsidR="00B7318A" w:rsidRPr="004B38B4">
        <w:rPr>
          <w:rFonts w:ascii="Times New Roman" w:hAnsi="Times New Roman" w:cs="Times New Roman"/>
          <w:color w:val="000000"/>
          <w:sz w:val="24"/>
          <w:szCs w:val="24"/>
        </w:rPr>
        <w:t>прерано умире или б</w:t>
      </w:r>
      <w:r w:rsidR="005C5521" w:rsidRPr="004B38B4">
        <w:rPr>
          <w:rFonts w:ascii="Times New Roman" w:hAnsi="Times New Roman" w:cs="Times New Roman"/>
          <w:color w:val="000000"/>
          <w:sz w:val="24"/>
          <w:szCs w:val="24"/>
        </w:rPr>
        <w:t xml:space="preserve">уде </w:t>
      </w:r>
      <w:r w:rsidR="00B7318A" w:rsidRPr="004B38B4">
        <w:rPr>
          <w:rFonts w:ascii="Times New Roman" w:hAnsi="Times New Roman" w:cs="Times New Roman"/>
          <w:color w:val="000000"/>
          <w:sz w:val="24"/>
          <w:szCs w:val="24"/>
        </w:rPr>
        <w:t>онеспосо</w:t>
      </w:r>
      <w:r w:rsidR="0063756C" w:rsidRPr="004B38B4">
        <w:rPr>
          <w:rFonts w:ascii="Times New Roman" w:hAnsi="Times New Roman" w:cs="Times New Roman"/>
          <w:color w:val="000000"/>
          <w:sz w:val="24"/>
          <w:szCs w:val="24"/>
        </w:rPr>
        <w:t xml:space="preserve">бљен услед болести које су значајним делом превентабилне, а да водеће болести </w:t>
      </w:r>
      <w:r w:rsidR="00827E64" w:rsidRPr="004B38B4">
        <w:rPr>
          <w:rFonts w:ascii="Times New Roman" w:hAnsi="Times New Roman" w:cs="Times New Roman"/>
          <w:color w:val="000000"/>
          <w:sz w:val="24"/>
          <w:szCs w:val="24"/>
        </w:rPr>
        <w:t>(</w:t>
      </w:r>
      <w:r w:rsidR="00B7318A" w:rsidRPr="004B38B4">
        <w:rPr>
          <w:rFonts w:ascii="Times New Roman" w:hAnsi="Times New Roman" w:cs="Times New Roman"/>
          <w:color w:val="000000"/>
          <w:sz w:val="24"/>
          <w:szCs w:val="24"/>
        </w:rPr>
        <w:t xml:space="preserve">обољења срца и крвних судова и малигне болести) </w:t>
      </w:r>
      <w:r w:rsidR="0053299E" w:rsidRPr="004B38B4">
        <w:rPr>
          <w:rFonts w:ascii="Times New Roman" w:hAnsi="Times New Roman" w:cs="Times New Roman"/>
          <w:color w:val="000000"/>
          <w:sz w:val="24"/>
          <w:szCs w:val="24"/>
        </w:rPr>
        <w:t>имају</w:t>
      </w:r>
      <w:r w:rsidR="0063756C" w:rsidRPr="004B38B4">
        <w:rPr>
          <w:rFonts w:ascii="Times New Roman" w:hAnsi="Times New Roman" w:cs="Times New Roman"/>
          <w:color w:val="000000"/>
          <w:sz w:val="24"/>
          <w:szCs w:val="24"/>
        </w:rPr>
        <w:t xml:space="preserve"> заједничке факторе ризика</w:t>
      </w:r>
      <w:r w:rsidR="009A4FA9" w:rsidRPr="004B38B4">
        <w:rPr>
          <w:rFonts w:ascii="Times New Roman" w:hAnsi="Times New Roman" w:cs="Times New Roman"/>
          <w:color w:val="000000"/>
          <w:sz w:val="24"/>
          <w:szCs w:val="24"/>
        </w:rPr>
        <w:t xml:space="preserve"> –</w:t>
      </w:r>
      <w:r w:rsidR="0063756C" w:rsidRPr="004B38B4">
        <w:rPr>
          <w:rFonts w:ascii="Times New Roman" w:hAnsi="Times New Roman" w:cs="Times New Roman"/>
          <w:color w:val="000000"/>
          <w:sz w:val="24"/>
          <w:szCs w:val="24"/>
        </w:rPr>
        <w:t xml:space="preserve"> пушење, неправилна исхрана, гојазност, физичка неактивност</w:t>
      </w:r>
      <w:r w:rsidR="00AA2456" w:rsidRPr="004B38B4">
        <w:rPr>
          <w:rFonts w:ascii="Times New Roman" w:hAnsi="Times New Roman" w:cs="Times New Roman"/>
          <w:color w:val="000000"/>
          <w:sz w:val="24"/>
          <w:szCs w:val="24"/>
        </w:rPr>
        <w:t>, стрес</w:t>
      </w:r>
      <w:r w:rsidR="0063756C" w:rsidRPr="004B38B4">
        <w:rPr>
          <w:rFonts w:ascii="Times New Roman" w:hAnsi="Times New Roman" w:cs="Times New Roman"/>
          <w:color w:val="000000"/>
          <w:sz w:val="24"/>
          <w:szCs w:val="24"/>
        </w:rPr>
        <w:t xml:space="preserve"> и злоупотреба алкохола.</w:t>
      </w:r>
      <w:r w:rsidR="007B4142" w:rsidRPr="004B38B4">
        <w:rPr>
          <w:rFonts w:ascii="Times New Roman" w:hAnsi="Times New Roman" w:cs="Times New Roman"/>
          <w:color w:val="000000"/>
          <w:sz w:val="24"/>
          <w:szCs w:val="24"/>
        </w:rPr>
        <w:t xml:space="preserve"> </w:t>
      </w:r>
      <w:r w:rsidR="006557F1" w:rsidRPr="004B38B4">
        <w:rPr>
          <w:rFonts w:ascii="Times New Roman" w:hAnsi="Times New Roman" w:cs="Times New Roman"/>
          <w:color w:val="000000"/>
          <w:sz w:val="24"/>
          <w:szCs w:val="24"/>
        </w:rPr>
        <w:t xml:space="preserve">У вези са </w:t>
      </w:r>
      <w:r w:rsidR="00F661EE" w:rsidRPr="004B38B4">
        <w:rPr>
          <w:rFonts w:ascii="Times New Roman" w:hAnsi="Times New Roman" w:cs="Times New Roman"/>
          <w:color w:val="000000"/>
          <w:sz w:val="24"/>
          <w:szCs w:val="24"/>
        </w:rPr>
        <w:t>промовисањем</w:t>
      </w:r>
      <w:r w:rsidR="006557F1" w:rsidRPr="004B38B4">
        <w:rPr>
          <w:rFonts w:ascii="Times New Roman" w:hAnsi="Times New Roman" w:cs="Times New Roman"/>
          <w:color w:val="000000"/>
          <w:sz w:val="24"/>
          <w:szCs w:val="24"/>
        </w:rPr>
        <w:t xml:space="preserve"> здравог начина живота и </w:t>
      </w:r>
      <w:r w:rsidR="00F661EE" w:rsidRPr="004B38B4">
        <w:rPr>
          <w:rFonts w:ascii="Times New Roman" w:hAnsi="Times New Roman" w:cs="Times New Roman"/>
          <w:color w:val="000000"/>
          <w:sz w:val="24"/>
          <w:szCs w:val="24"/>
        </w:rPr>
        <w:t>избегавањем фак</w:t>
      </w:r>
      <w:r w:rsidR="00687A31" w:rsidRPr="004B38B4">
        <w:rPr>
          <w:rFonts w:ascii="Times New Roman" w:hAnsi="Times New Roman" w:cs="Times New Roman"/>
          <w:color w:val="000000"/>
          <w:sz w:val="24"/>
          <w:szCs w:val="24"/>
        </w:rPr>
        <w:t>тора ризика р</w:t>
      </w:r>
      <w:r w:rsidR="00716D78" w:rsidRPr="004B38B4">
        <w:rPr>
          <w:rFonts w:ascii="Times New Roman" w:hAnsi="Times New Roman" w:cs="Times New Roman"/>
          <w:color w:val="000000"/>
          <w:sz w:val="24"/>
          <w:szCs w:val="24"/>
        </w:rPr>
        <w:t>азвијена су и у</w:t>
      </w:r>
      <w:r w:rsidR="007B4142" w:rsidRPr="004B38B4">
        <w:rPr>
          <w:rFonts w:ascii="Times New Roman" w:hAnsi="Times New Roman" w:cs="Times New Roman"/>
          <w:color w:val="000000"/>
          <w:sz w:val="24"/>
          <w:szCs w:val="24"/>
        </w:rPr>
        <w:t>с</w:t>
      </w:r>
      <w:r w:rsidR="00716D78" w:rsidRPr="004B38B4">
        <w:rPr>
          <w:rFonts w:ascii="Times New Roman" w:hAnsi="Times New Roman" w:cs="Times New Roman"/>
          <w:color w:val="000000"/>
          <w:sz w:val="24"/>
          <w:szCs w:val="24"/>
        </w:rPr>
        <w:t>војена сл</w:t>
      </w:r>
      <w:r w:rsidR="00EF13B7" w:rsidRPr="004B38B4">
        <w:rPr>
          <w:rFonts w:ascii="Times New Roman" w:hAnsi="Times New Roman" w:cs="Times New Roman"/>
          <w:color w:val="000000"/>
          <w:sz w:val="24"/>
          <w:szCs w:val="24"/>
        </w:rPr>
        <w:t>е</w:t>
      </w:r>
      <w:r w:rsidR="00716D78" w:rsidRPr="004B38B4">
        <w:rPr>
          <w:rFonts w:ascii="Times New Roman" w:hAnsi="Times New Roman" w:cs="Times New Roman"/>
          <w:color w:val="000000"/>
          <w:sz w:val="24"/>
          <w:szCs w:val="24"/>
        </w:rPr>
        <w:t>дећа документа:</w:t>
      </w:r>
      <w:r w:rsidR="0044695C" w:rsidRPr="004B38B4">
        <w:rPr>
          <w:rFonts w:ascii="Times New Roman" w:hAnsi="Times New Roman" w:cs="Times New Roman"/>
          <w:color w:val="000000"/>
          <w:sz w:val="24"/>
          <w:szCs w:val="24"/>
        </w:rPr>
        <w:t xml:space="preserve"> </w:t>
      </w:r>
      <w:r w:rsidR="0051444D" w:rsidRPr="004B38B4">
        <w:rPr>
          <w:rFonts w:ascii="Times New Roman" w:hAnsi="Times New Roman" w:cs="Times New Roman"/>
          <w:sz w:val="24"/>
          <w:szCs w:val="24"/>
        </w:rPr>
        <w:t>Стратегија за превенцију и контролу хроничних незаразних болести</w:t>
      </w:r>
      <w:r w:rsidR="0051444D" w:rsidRPr="004B38B4">
        <w:rPr>
          <w:rStyle w:val="FootnoteReference"/>
          <w:rFonts w:ascii="Times New Roman" w:hAnsi="Times New Roman" w:cs="Times New Roman"/>
          <w:color w:val="000000"/>
          <w:sz w:val="24"/>
          <w:szCs w:val="24"/>
        </w:rPr>
        <w:footnoteReference w:id="15"/>
      </w:r>
      <w:r w:rsidR="0051444D" w:rsidRPr="004B38B4">
        <w:rPr>
          <w:rFonts w:ascii="Times New Roman" w:hAnsi="Times New Roman" w:cs="Times New Roman"/>
          <w:sz w:val="24"/>
          <w:szCs w:val="24"/>
        </w:rPr>
        <w:t xml:space="preserve"> </w:t>
      </w:r>
      <w:r w:rsidR="00570D90" w:rsidRPr="004B38B4">
        <w:rPr>
          <w:rFonts w:ascii="Times New Roman" w:hAnsi="Times New Roman" w:cs="Times New Roman"/>
          <w:sz w:val="24"/>
          <w:szCs w:val="24"/>
        </w:rPr>
        <w:t>(</w:t>
      </w:r>
      <w:r w:rsidR="00A667B0" w:rsidRPr="004B38B4">
        <w:rPr>
          <w:rFonts w:ascii="Times New Roman" w:hAnsi="Times New Roman" w:cs="Times New Roman"/>
          <w:sz w:val="24"/>
          <w:szCs w:val="24"/>
        </w:rPr>
        <w:t>2009–2015</w:t>
      </w:r>
      <w:r w:rsidR="00570D90" w:rsidRPr="004B38B4">
        <w:rPr>
          <w:rFonts w:ascii="Times New Roman" w:hAnsi="Times New Roman" w:cs="Times New Roman"/>
          <w:sz w:val="24"/>
          <w:szCs w:val="24"/>
        </w:rPr>
        <w:t>)</w:t>
      </w:r>
      <w:r w:rsidR="0044695C" w:rsidRPr="004B38B4">
        <w:rPr>
          <w:rFonts w:ascii="Times New Roman" w:hAnsi="Times New Roman" w:cs="Times New Roman"/>
          <w:sz w:val="24"/>
          <w:szCs w:val="24"/>
        </w:rPr>
        <w:t xml:space="preserve">, </w:t>
      </w:r>
      <w:r w:rsidR="0051444D" w:rsidRPr="004B38B4">
        <w:rPr>
          <w:rFonts w:ascii="Times New Roman" w:hAnsi="Times New Roman" w:cs="Times New Roman"/>
          <w:sz w:val="24"/>
          <w:szCs w:val="24"/>
        </w:rPr>
        <w:t>Стратегија контроле дувана</w:t>
      </w:r>
      <w:r w:rsidR="0051444D" w:rsidRPr="004B38B4">
        <w:rPr>
          <w:rStyle w:val="FootnoteReference"/>
          <w:rFonts w:ascii="Times New Roman" w:hAnsi="Times New Roman" w:cs="Times New Roman"/>
          <w:color w:val="000000"/>
          <w:sz w:val="24"/>
          <w:szCs w:val="24"/>
        </w:rPr>
        <w:footnoteReference w:id="16"/>
      </w:r>
      <w:r w:rsidR="0051444D" w:rsidRPr="004B38B4">
        <w:rPr>
          <w:rFonts w:ascii="Times New Roman" w:hAnsi="Times New Roman" w:cs="Times New Roman"/>
          <w:sz w:val="24"/>
          <w:szCs w:val="24"/>
        </w:rPr>
        <w:t xml:space="preserve"> </w:t>
      </w:r>
      <w:r w:rsidR="00570D90" w:rsidRPr="004B38B4">
        <w:rPr>
          <w:rFonts w:ascii="Times New Roman" w:hAnsi="Times New Roman" w:cs="Times New Roman"/>
          <w:sz w:val="24"/>
          <w:szCs w:val="24"/>
        </w:rPr>
        <w:t>(</w:t>
      </w:r>
      <w:r w:rsidR="00A667B0" w:rsidRPr="004B38B4">
        <w:rPr>
          <w:rFonts w:ascii="Times New Roman" w:hAnsi="Times New Roman" w:cs="Times New Roman"/>
          <w:sz w:val="24"/>
          <w:szCs w:val="24"/>
        </w:rPr>
        <w:t>2007–2015</w:t>
      </w:r>
      <w:r w:rsidR="00570D90" w:rsidRPr="004B38B4">
        <w:rPr>
          <w:rFonts w:ascii="Times New Roman" w:hAnsi="Times New Roman" w:cs="Times New Roman"/>
          <w:sz w:val="24"/>
          <w:szCs w:val="24"/>
        </w:rPr>
        <w:t>)</w:t>
      </w:r>
      <w:r w:rsidR="0044695C" w:rsidRPr="004B38B4">
        <w:rPr>
          <w:rFonts w:ascii="Times New Roman" w:hAnsi="Times New Roman" w:cs="Times New Roman"/>
          <w:sz w:val="24"/>
          <w:szCs w:val="24"/>
        </w:rPr>
        <w:t>,</w:t>
      </w:r>
      <w:r w:rsidR="0044695C" w:rsidRPr="004B38B4">
        <w:rPr>
          <w:rFonts w:ascii="Times New Roman" w:hAnsi="Times New Roman" w:cs="Times New Roman"/>
          <w:color w:val="000000"/>
          <w:sz w:val="24"/>
          <w:szCs w:val="24"/>
        </w:rPr>
        <w:t xml:space="preserve"> </w:t>
      </w:r>
      <w:r w:rsidR="0051444D" w:rsidRPr="004B38B4">
        <w:rPr>
          <w:rFonts w:ascii="Times New Roman" w:hAnsi="Times New Roman" w:cs="Times New Roman"/>
          <w:color w:val="000000"/>
          <w:sz w:val="24"/>
          <w:szCs w:val="24"/>
        </w:rPr>
        <w:t>Закон о заштити становништва од изложености дуванском диму</w:t>
      </w:r>
      <w:r w:rsidR="0051444D" w:rsidRPr="004B38B4">
        <w:rPr>
          <w:rStyle w:val="FootnoteReference"/>
          <w:rFonts w:ascii="Times New Roman" w:hAnsi="Times New Roman" w:cs="Times New Roman"/>
          <w:color w:val="000000"/>
          <w:sz w:val="24"/>
          <w:szCs w:val="24"/>
        </w:rPr>
        <w:footnoteReference w:id="17"/>
      </w:r>
      <w:r w:rsidR="00570D90" w:rsidRPr="004B38B4">
        <w:rPr>
          <w:rFonts w:ascii="Times New Roman" w:hAnsi="Times New Roman" w:cs="Times New Roman"/>
          <w:color w:val="000000"/>
          <w:sz w:val="24"/>
          <w:szCs w:val="24"/>
        </w:rPr>
        <w:t xml:space="preserve"> (</w:t>
      </w:r>
      <w:r w:rsidR="0051444D" w:rsidRPr="004B38B4">
        <w:rPr>
          <w:rFonts w:ascii="Times New Roman" w:hAnsi="Times New Roman" w:cs="Times New Roman"/>
          <w:color w:val="000000"/>
          <w:sz w:val="24"/>
          <w:szCs w:val="24"/>
        </w:rPr>
        <w:t xml:space="preserve">усвојен </w:t>
      </w:r>
      <w:r w:rsidR="00A667B0" w:rsidRPr="004B38B4">
        <w:rPr>
          <w:rFonts w:ascii="Times New Roman" w:hAnsi="Times New Roman" w:cs="Times New Roman"/>
          <w:sz w:val="24"/>
          <w:szCs w:val="24"/>
        </w:rPr>
        <w:t>2010</w:t>
      </w:r>
      <w:r w:rsidR="00570D90" w:rsidRPr="004B38B4">
        <w:rPr>
          <w:rFonts w:ascii="Times New Roman" w:hAnsi="Times New Roman" w:cs="Times New Roman"/>
          <w:sz w:val="24"/>
          <w:szCs w:val="24"/>
        </w:rPr>
        <w:t>), (</w:t>
      </w:r>
      <w:r w:rsidR="0086322C" w:rsidRPr="004B38B4">
        <w:rPr>
          <w:rFonts w:ascii="Times New Roman" w:hAnsi="Times New Roman" w:cs="Times New Roman"/>
          <w:sz w:val="24"/>
          <w:szCs w:val="24"/>
        </w:rPr>
        <w:t>Национални програм за превенцију гојазности код деце и одраслих</w:t>
      </w:r>
      <w:r w:rsidR="00A667B0" w:rsidRPr="004B38B4">
        <w:rPr>
          <w:rStyle w:val="FootnoteReference"/>
          <w:rFonts w:ascii="Times New Roman" w:hAnsi="Times New Roman" w:cs="Times New Roman"/>
          <w:sz w:val="24"/>
          <w:szCs w:val="24"/>
        </w:rPr>
        <w:footnoteReference w:id="18"/>
      </w:r>
      <w:r w:rsidR="00A667B0" w:rsidRPr="004B38B4">
        <w:rPr>
          <w:rFonts w:ascii="Times New Roman" w:hAnsi="Times New Roman" w:cs="Times New Roman"/>
          <w:sz w:val="24"/>
          <w:szCs w:val="24"/>
        </w:rPr>
        <w:t xml:space="preserve"> </w:t>
      </w:r>
      <w:r w:rsidR="00570D90" w:rsidRPr="004B38B4">
        <w:rPr>
          <w:rFonts w:ascii="Times New Roman" w:hAnsi="Times New Roman" w:cs="Times New Roman"/>
          <w:sz w:val="24"/>
          <w:szCs w:val="24"/>
        </w:rPr>
        <w:t>(</w:t>
      </w:r>
      <w:r w:rsidR="00A667B0" w:rsidRPr="004B38B4">
        <w:rPr>
          <w:rFonts w:ascii="Times New Roman" w:hAnsi="Times New Roman" w:cs="Times New Roman"/>
          <w:sz w:val="24"/>
          <w:szCs w:val="24"/>
        </w:rPr>
        <w:t>2018–2020</w:t>
      </w:r>
      <w:r w:rsidR="00570D90" w:rsidRPr="004B38B4">
        <w:rPr>
          <w:rFonts w:ascii="Times New Roman" w:hAnsi="Times New Roman" w:cs="Times New Roman"/>
          <w:sz w:val="24"/>
          <w:szCs w:val="24"/>
        </w:rPr>
        <w:t xml:space="preserve">), </w:t>
      </w:r>
      <w:r w:rsidR="000F0135" w:rsidRPr="004B38B4">
        <w:rPr>
          <w:rFonts w:ascii="Times New Roman" w:hAnsi="Times New Roman" w:cs="Times New Roman"/>
          <w:sz w:val="24"/>
          <w:szCs w:val="24"/>
        </w:rPr>
        <w:t>Национални програм превенције штетне употребе алкохола и алкохолом узрокованих поремећаја у Републици Србији</w:t>
      </w:r>
      <w:r w:rsidR="000F0135" w:rsidRPr="004B38B4">
        <w:rPr>
          <w:rStyle w:val="FootnoteReference"/>
          <w:rFonts w:ascii="Times New Roman" w:hAnsi="Times New Roman" w:cs="Times New Roman"/>
          <w:sz w:val="24"/>
          <w:szCs w:val="24"/>
        </w:rPr>
        <w:footnoteReference w:id="19"/>
      </w:r>
      <w:r w:rsidR="00570D90" w:rsidRPr="004B38B4">
        <w:rPr>
          <w:rFonts w:ascii="Times New Roman" w:hAnsi="Times New Roman" w:cs="Times New Roman"/>
          <w:sz w:val="24"/>
          <w:szCs w:val="24"/>
        </w:rPr>
        <w:t xml:space="preserve"> (</w:t>
      </w:r>
      <w:r w:rsidR="00A667B0" w:rsidRPr="004B38B4">
        <w:rPr>
          <w:rFonts w:ascii="Times New Roman" w:hAnsi="Times New Roman" w:cs="Times New Roman"/>
          <w:sz w:val="24"/>
          <w:szCs w:val="24"/>
        </w:rPr>
        <w:t>2017–2025</w:t>
      </w:r>
      <w:r w:rsidR="00570D90" w:rsidRPr="004B38B4">
        <w:rPr>
          <w:rFonts w:ascii="Times New Roman" w:hAnsi="Times New Roman" w:cs="Times New Roman"/>
          <w:sz w:val="24"/>
          <w:szCs w:val="24"/>
        </w:rPr>
        <w:t>),</w:t>
      </w:r>
      <w:r w:rsidR="00570D90" w:rsidRPr="004B38B4">
        <w:rPr>
          <w:rFonts w:ascii="Times New Roman" w:hAnsi="Times New Roman" w:cs="Times New Roman"/>
          <w:color w:val="000000"/>
          <w:sz w:val="24"/>
          <w:szCs w:val="24"/>
        </w:rPr>
        <w:t xml:space="preserve"> </w:t>
      </w:r>
      <w:r w:rsidR="000F0135" w:rsidRPr="004B38B4">
        <w:rPr>
          <w:rFonts w:ascii="Times New Roman" w:hAnsi="Times New Roman" w:cs="Times New Roman"/>
          <w:color w:val="000000"/>
          <w:sz w:val="24"/>
          <w:szCs w:val="24"/>
        </w:rPr>
        <w:t>Стратегија безбедности и здравља на раду</w:t>
      </w:r>
      <w:r w:rsidR="000F0135" w:rsidRPr="004B38B4">
        <w:rPr>
          <w:rStyle w:val="FootnoteReference"/>
          <w:rFonts w:ascii="Times New Roman" w:hAnsi="Times New Roman" w:cs="Times New Roman"/>
          <w:color w:val="000000"/>
          <w:sz w:val="24"/>
          <w:szCs w:val="24"/>
        </w:rPr>
        <w:footnoteReference w:id="20"/>
      </w:r>
      <w:r w:rsidR="00570D90" w:rsidRPr="004B38B4">
        <w:rPr>
          <w:rFonts w:ascii="Times New Roman" w:hAnsi="Times New Roman" w:cs="Times New Roman"/>
          <w:color w:val="000000"/>
          <w:sz w:val="24"/>
          <w:szCs w:val="24"/>
        </w:rPr>
        <w:t xml:space="preserve"> (</w:t>
      </w:r>
      <w:r w:rsidR="00A667B0" w:rsidRPr="004B38B4">
        <w:rPr>
          <w:rFonts w:ascii="Times New Roman" w:hAnsi="Times New Roman" w:cs="Times New Roman"/>
          <w:sz w:val="24"/>
          <w:szCs w:val="24"/>
        </w:rPr>
        <w:t>2018–2022</w:t>
      </w:r>
      <w:r w:rsidR="00570D90" w:rsidRPr="004B38B4">
        <w:rPr>
          <w:rFonts w:ascii="Times New Roman" w:hAnsi="Times New Roman" w:cs="Times New Roman"/>
          <w:sz w:val="24"/>
          <w:szCs w:val="24"/>
        </w:rPr>
        <w:t>)</w:t>
      </w:r>
      <w:r w:rsidR="00D45D21" w:rsidRPr="004B38B4">
        <w:rPr>
          <w:rFonts w:ascii="Times New Roman" w:hAnsi="Times New Roman" w:cs="Times New Roman"/>
          <w:sz w:val="24"/>
          <w:szCs w:val="24"/>
        </w:rPr>
        <w:t xml:space="preserve">, </w:t>
      </w:r>
      <w:r w:rsidR="000F0135" w:rsidRPr="004B38B4">
        <w:rPr>
          <w:rFonts w:ascii="Times New Roman" w:hAnsi="Times New Roman" w:cs="Times New Roman"/>
          <w:color w:val="000000"/>
          <w:sz w:val="24"/>
          <w:szCs w:val="24"/>
        </w:rPr>
        <w:t>Правилник о посебним санитарним условима које морају да испуне објекти у којима се пружају услуге одржавања хигијене, неге и улепшавања лица и тела</w:t>
      </w:r>
      <w:r w:rsidR="000F0135" w:rsidRPr="004B38B4">
        <w:rPr>
          <w:rStyle w:val="FootnoteReference"/>
          <w:rFonts w:ascii="Times New Roman" w:hAnsi="Times New Roman" w:cs="Times New Roman"/>
          <w:color w:val="000000"/>
          <w:sz w:val="24"/>
          <w:szCs w:val="24"/>
        </w:rPr>
        <w:footnoteReference w:id="21"/>
      </w:r>
      <w:r w:rsidR="00D45D21" w:rsidRPr="004B38B4">
        <w:rPr>
          <w:rFonts w:ascii="Times New Roman" w:hAnsi="Times New Roman" w:cs="Times New Roman"/>
          <w:color w:val="000000"/>
          <w:sz w:val="24"/>
          <w:szCs w:val="24"/>
        </w:rPr>
        <w:t xml:space="preserve"> (</w:t>
      </w:r>
      <w:r w:rsidR="004450B3" w:rsidRPr="004B38B4">
        <w:rPr>
          <w:rFonts w:ascii="Times New Roman" w:hAnsi="Times New Roman" w:cs="Times New Roman"/>
          <w:color w:val="000000"/>
          <w:sz w:val="24"/>
          <w:szCs w:val="24"/>
        </w:rPr>
        <w:t xml:space="preserve">усвојен </w:t>
      </w:r>
      <w:r w:rsidR="00A667B0" w:rsidRPr="004B38B4">
        <w:rPr>
          <w:rFonts w:ascii="Times New Roman" w:hAnsi="Times New Roman" w:cs="Times New Roman"/>
          <w:color w:val="000000"/>
          <w:sz w:val="24"/>
          <w:szCs w:val="24"/>
        </w:rPr>
        <w:t>2019</w:t>
      </w:r>
      <w:r w:rsidR="00D45D21" w:rsidRPr="004B38B4">
        <w:rPr>
          <w:rFonts w:ascii="Times New Roman" w:hAnsi="Times New Roman" w:cs="Times New Roman"/>
          <w:color w:val="000000"/>
          <w:sz w:val="24"/>
          <w:szCs w:val="24"/>
        </w:rPr>
        <w:t>)</w:t>
      </w:r>
      <w:r w:rsidR="0051444D" w:rsidRPr="004B38B4">
        <w:rPr>
          <w:rFonts w:ascii="Times New Roman" w:hAnsi="Times New Roman" w:cs="Times New Roman"/>
          <w:color w:val="000000"/>
          <w:sz w:val="24"/>
          <w:szCs w:val="24"/>
        </w:rPr>
        <w:t>.</w:t>
      </w:r>
      <w:r w:rsidR="00D45D21" w:rsidRPr="004B38B4" w:rsidDel="00D45D21">
        <w:rPr>
          <w:rFonts w:ascii="Times New Roman" w:hAnsi="Times New Roman" w:cs="Times New Roman"/>
          <w:color w:val="000000"/>
          <w:sz w:val="24"/>
          <w:szCs w:val="24"/>
        </w:rPr>
        <w:t xml:space="preserve"> </w:t>
      </w:r>
      <w:r w:rsidR="001529B0" w:rsidRPr="004B38B4">
        <w:rPr>
          <w:rFonts w:ascii="Times New Roman" w:hAnsi="Times New Roman" w:cs="Times New Roman"/>
          <w:sz w:val="24"/>
          <w:szCs w:val="24"/>
        </w:rPr>
        <w:t>У</w:t>
      </w:r>
      <w:r w:rsidR="00C1224E" w:rsidRPr="004B38B4">
        <w:rPr>
          <w:rFonts w:ascii="Times New Roman" w:hAnsi="Times New Roman" w:cs="Times New Roman"/>
          <w:sz w:val="24"/>
          <w:szCs w:val="24"/>
        </w:rPr>
        <w:t xml:space="preserve"> децембру 2012.</w:t>
      </w:r>
      <w:r w:rsidR="00841BBD" w:rsidRPr="004B38B4">
        <w:rPr>
          <w:rFonts w:ascii="Times New Roman" w:hAnsi="Times New Roman" w:cs="Times New Roman"/>
          <w:sz w:val="24"/>
          <w:szCs w:val="24"/>
        </w:rPr>
        <w:t xml:space="preserve"> </w:t>
      </w:r>
      <w:r w:rsidR="00E274CA" w:rsidRPr="004B38B4">
        <w:rPr>
          <w:rFonts w:ascii="Times New Roman" w:hAnsi="Times New Roman" w:cs="Times New Roman"/>
          <w:sz w:val="24"/>
          <w:szCs w:val="24"/>
        </w:rPr>
        <w:t xml:space="preserve">године </w:t>
      </w:r>
      <w:r w:rsidR="00C1224E" w:rsidRPr="004B38B4">
        <w:rPr>
          <w:rFonts w:ascii="Times New Roman" w:hAnsi="Times New Roman" w:cs="Times New Roman"/>
          <w:sz w:val="24"/>
          <w:szCs w:val="24"/>
        </w:rPr>
        <w:t xml:space="preserve">почело </w:t>
      </w:r>
      <w:r w:rsidR="00841BBD" w:rsidRPr="004B38B4">
        <w:rPr>
          <w:rFonts w:ascii="Times New Roman" w:hAnsi="Times New Roman" w:cs="Times New Roman"/>
          <w:sz w:val="24"/>
          <w:szCs w:val="24"/>
        </w:rPr>
        <w:t xml:space="preserve">је </w:t>
      </w:r>
      <w:r w:rsidR="00C1224E" w:rsidRPr="004B38B4">
        <w:rPr>
          <w:rFonts w:ascii="Times New Roman" w:hAnsi="Times New Roman" w:cs="Times New Roman"/>
          <w:sz w:val="24"/>
          <w:szCs w:val="24"/>
        </w:rPr>
        <w:t>спровођење организованог скрининга рака дојке, грлића материце и дебелог црева.</w:t>
      </w:r>
      <w:r w:rsidR="00D45D21" w:rsidRPr="004B38B4">
        <w:rPr>
          <w:rFonts w:ascii="Times New Roman" w:hAnsi="Times New Roman" w:cs="Times New Roman"/>
          <w:sz w:val="24"/>
          <w:szCs w:val="24"/>
        </w:rPr>
        <w:t xml:space="preserve"> </w:t>
      </w:r>
      <w:r w:rsidR="00AA2456" w:rsidRPr="004B38B4">
        <w:rPr>
          <w:rFonts w:ascii="Times New Roman" w:hAnsi="Times New Roman" w:cs="Times New Roman"/>
          <w:sz w:val="24"/>
          <w:szCs w:val="24"/>
        </w:rPr>
        <w:t xml:space="preserve">Организовани скрининг се </w:t>
      </w:r>
      <w:r w:rsidR="00841BBD" w:rsidRPr="004B38B4">
        <w:rPr>
          <w:rFonts w:ascii="Times New Roman" w:hAnsi="Times New Roman" w:cs="Times New Roman"/>
          <w:sz w:val="24"/>
          <w:szCs w:val="24"/>
        </w:rPr>
        <w:t xml:space="preserve">од 2013. </w:t>
      </w:r>
      <w:r w:rsidR="00AA2456" w:rsidRPr="004B38B4">
        <w:rPr>
          <w:rFonts w:ascii="Times New Roman" w:hAnsi="Times New Roman" w:cs="Times New Roman"/>
          <w:sz w:val="24"/>
          <w:szCs w:val="24"/>
        </w:rPr>
        <w:t xml:space="preserve">спроводи у складу са тренутно важећим </w:t>
      </w:r>
      <w:r w:rsidR="009108DA" w:rsidRPr="004B38B4">
        <w:rPr>
          <w:rFonts w:ascii="Times New Roman" w:hAnsi="Times New Roman" w:cs="Times New Roman"/>
          <w:sz w:val="24"/>
          <w:szCs w:val="24"/>
        </w:rPr>
        <w:t>Н</w:t>
      </w:r>
      <w:r w:rsidR="00AA2456" w:rsidRPr="004B38B4">
        <w:rPr>
          <w:rFonts w:ascii="Times New Roman" w:hAnsi="Times New Roman" w:cs="Times New Roman"/>
          <w:sz w:val="24"/>
          <w:szCs w:val="24"/>
        </w:rPr>
        <w:t>ационалним програмима раног откривања карцинома дојке, карцинома грлића материце и колоректалног карцинома</w:t>
      </w:r>
      <w:r w:rsidR="00A667B0" w:rsidRPr="004B38B4">
        <w:rPr>
          <w:rStyle w:val="FootnoteReference"/>
          <w:rFonts w:ascii="Times New Roman" w:hAnsi="Times New Roman" w:cs="Times New Roman"/>
          <w:sz w:val="24"/>
          <w:szCs w:val="24"/>
        </w:rPr>
        <w:footnoteReference w:id="22"/>
      </w:r>
      <w:r w:rsidR="00841BBD" w:rsidRPr="004B38B4">
        <w:rPr>
          <w:rFonts w:ascii="Times New Roman" w:hAnsi="Times New Roman" w:cs="Times New Roman"/>
          <w:sz w:val="24"/>
          <w:szCs w:val="24"/>
        </w:rPr>
        <w:t>.</w:t>
      </w:r>
      <w:r w:rsidR="00376549" w:rsidRPr="004B38B4">
        <w:rPr>
          <w:rFonts w:ascii="Times New Roman" w:hAnsi="Times New Roman" w:cs="Times New Roman"/>
          <w:sz w:val="24"/>
          <w:szCs w:val="24"/>
        </w:rPr>
        <w:t xml:space="preserve"> </w:t>
      </w:r>
      <w:r w:rsidR="00C403DA" w:rsidRPr="004B38B4">
        <w:rPr>
          <w:rFonts w:ascii="Times New Roman" w:hAnsi="Times New Roman" w:cs="Times New Roman"/>
          <w:sz w:val="24"/>
          <w:szCs w:val="24"/>
        </w:rPr>
        <w:t>Кључни</w:t>
      </w:r>
      <w:r w:rsidR="00376549" w:rsidRPr="004B38B4">
        <w:rPr>
          <w:rFonts w:ascii="Times New Roman" w:hAnsi="Times New Roman" w:cs="Times New Roman"/>
          <w:sz w:val="24"/>
          <w:szCs w:val="24"/>
        </w:rPr>
        <w:t xml:space="preserve"> </w:t>
      </w:r>
      <w:r w:rsidR="00C403DA" w:rsidRPr="004B38B4">
        <w:rPr>
          <w:rFonts w:ascii="Times New Roman" w:hAnsi="Times New Roman" w:cs="Times New Roman"/>
          <w:sz w:val="24"/>
          <w:szCs w:val="24"/>
        </w:rPr>
        <w:t>закони</w:t>
      </w:r>
      <w:r w:rsidR="00376549" w:rsidRPr="004B38B4">
        <w:rPr>
          <w:rFonts w:ascii="Times New Roman" w:hAnsi="Times New Roman" w:cs="Times New Roman"/>
          <w:sz w:val="24"/>
          <w:szCs w:val="24"/>
        </w:rPr>
        <w:t xml:space="preserve"> којима се уређује ова област су Закон о здравственој заштити Републике Србије</w:t>
      </w:r>
      <w:r w:rsidR="00244E6D" w:rsidRPr="004B38B4">
        <w:rPr>
          <w:rStyle w:val="FootnoteReference"/>
          <w:rFonts w:ascii="Times New Roman" w:hAnsi="Times New Roman" w:cs="Times New Roman"/>
          <w:sz w:val="24"/>
          <w:szCs w:val="24"/>
        </w:rPr>
        <w:footnoteReference w:id="23"/>
      </w:r>
      <w:r w:rsidR="00376549" w:rsidRPr="004B38B4">
        <w:rPr>
          <w:rFonts w:ascii="Times New Roman" w:hAnsi="Times New Roman" w:cs="Times New Roman"/>
          <w:sz w:val="24"/>
          <w:szCs w:val="24"/>
        </w:rPr>
        <w:t xml:space="preserve">  и Закон о здравственом осигурању</w:t>
      </w:r>
      <w:r w:rsidR="00376549" w:rsidRPr="004B38B4">
        <w:rPr>
          <w:rStyle w:val="FootnoteReference"/>
          <w:rFonts w:ascii="Times New Roman" w:hAnsi="Times New Roman" w:cs="Times New Roman"/>
          <w:sz w:val="24"/>
          <w:szCs w:val="24"/>
        </w:rPr>
        <w:footnoteReference w:id="24"/>
      </w:r>
      <w:r w:rsidR="00DB0B91" w:rsidRPr="004B38B4">
        <w:rPr>
          <w:rFonts w:ascii="Times New Roman" w:hAnsi="Times New Roman" w:cs="Times New Roman"/>
          <w:sz w:val="24"/>
          <w:szCs w:val="24"/>
        </w:rPr>
        <w:t xml:space="preserve">, којим се уређују </w:t>
      </w:r>
      <w:r w:rsidR="00D7442D" w:rsidRPr="004B38B4">
        <w:rPr>
          <w:rFonts w:ascii="Times New Roman" w:hAnsi="Times New Roman" w:cs="Times New Roman"/>
          <w:sz w:val="24"/>
          <w:szCs w:val="24"/>
        </w:rPr>
        <w:t>систем здравствене заштите у Републици Србији, његова организација, друштвена брига за здравље становништва, општи инт</w:t>
      </w:r>
      <w:r w:rsidR="007D4B69" w:rsidRPr="004B38B4">
        <w:rPr>
          <w:rFonts w:ascii="Times New Roman" w:hAnsi="Times New Roman" w:cs="Times New Roman"/>
          <w:sz w:val="24"/>
          <w:szCs w:val="24"/>
        </w:rPr>
        <w:t>ерес у здравственој заштити, надз</w:t>
      </w:r>
      <w:r w:rsidR="00D7442D" w:rsidRPr="004B38B4">
        <w:rPr>
          <w:rFonts w:ascii="Times New Roman" w:hAnsi="Times New Roman" w:cs="Times New Roman"/>
          <w:sz w:val="24"/>
          <w:szCs w:val="24"/>
        </w:rPr>
        <w:t>ор над спровођењем овог закона, као и друга питања од значаја за организацију и спровођење здравствене заштите</w:t>
      </w:r>
      <w:r w:rsidR="0094442E" w:rsidRPr="004B38B4">
        <w:rPr>
          <w:rFonts w:ascii="Times New Roman" w:hAnsi="Times New Roman" w:cs="Times New Roman"/>
          <w:sz w:val="24"/>
          <w:szCs w:val="24"/>
        </w:rPr>
        <w:t>, односно обавезно здравствено осигурање и добровољно здравствено осигурање.</w:t>
      </w:r>
    </w:p>
    <w:p w:rsidR="00D7281F" w:rsidRPr="004B38B4" w:rsidRDefault="00D7281F" w:rsidP="001B2D9D">
      <w:pPr>
        <w:spacing w:after="0" w:line="240" w:lineRule="auto"/>
        <w:rPr>
          <w:rFonts w:ascii="Times New Roman" w:hAnsi="Times New Roman" w:cs="Times New Roman"/>
          <w:sz w:val="24"/>
          <w:szCs w:val="24"/>
        </w:rPr>
      </w:pPr>
    </w:p>
    <w:p w:rsidR="004F14E6" w:rsidRPr="004B38B4" w:rsidRDefault="00005E35" w:rsidP="00D4576E">
      <w:pPr>
        <w:spacing w:after="0" w:line="240" w:lineRule="auto"/>
        <w:rPr>
          <w:rFonts w:ascii="Times New Roman" w:hAnsi="Times New Roman" w:cs="Times New Roman"/>
          <w:b/>
          <w:sz w:val="24"/>
          <w:szCs w:val="24"/>
        </w:rPr>
      </w:pPr>
      <w:bookmarkStart w:id="1" w:name="_Toc13663852"/>
      <w:r w:rsidRPr="004B38B4">
        <w:rPr>
          <w:rFonts w:ascii="Times New Roman" w:hAnsi="Times New Roman" w:cs="Times New Roman"/>
          <w:b/>
          <w:sz w:val="24"/>
          <w:szCs w:val="24"/>
        </w:rPr>
        <w:t>Упоредна међународна пракса</w:t>
      </w:r>
    </w:p>
    <w:p w:rsidR="00005E35" w:rsidRPr="004B38B4" w:rsidRDefault="006D516C" w:rsidP="00C21286">
      <w:pPr>
        <w:spacing w:after="0" w:line="240" w:lineRule="auto"/>
        <w:jc w:val="both"/>
        <w:rPr>
          <w:rFonts w:ascii="Times New Roman" w:eastAsia="Times New Roman" w:hAnsi="Times New Roman" w:cs="Times New Roman"/>
          <w:sz w:val="24"/>
          <w:szCs w:val="24"/>
        </w:rPr>
      </w:pPr>
      <w:r w:rsidRPr="004B38B4">
        <w:rPr>
          <w:rFonts w:ascii="Times New Roman" w:hAnsi="Times New Roman" w:cs="Times New Roman"/>
          <w:sz w:val="24"/>
          <w:szCs w:val="24"/>
        </w:rPr>
        <w:tab/>
      </w:r>
      <w:r w:rsidR="00A32E79" w:rsidRPr="004B38B4">
        <w:rPr>
          <w:rFonts w:ascii="Times New Roman" w:hAnsi="Times New Roman" w:cs="Times New Roman"/>
          <w:sz w:val="24"/>
          <w:szCs w:val="24"/>
        </w:rPr>
        <w:tab/>
      </w:r>
      <w:r w:rsidR="00EB3A03" w:rsidRPr="004B38B4">
        <w:rPr>
          <w:rFonts w:ascii="Times New Roman" w:hAnsi="Times New Roman" w:cs="Times New Roman"/>
          <w:sz w:val="24"/>
          <w:szCs w:val="24"/>
        </w:rPr>
        <w:t>Програм унапређења контроле рака</w:t>
      </w:r>
      <w:r w:rsidR="00777721" w:rsidRPr="004B38B4">
        <w:rPr>
          <w:rFonts w:ascii="Times New Roman" w:hAnsi="Times New Roman" w:cs="Times New Roman"/>
          <w:sz w:val="24"/>
          <w:szCs w:val="24"/>
        </w:rPr>
        <w:t xml:space="preserve"> </w:t>
      </w:r>
      <w:r w:rsidR="002B2F30" w:rsidRPr="004B38B4">
        <w:rPr>
          <w:rFonts w:ascii="Times New Roman" w:hAnsi="Times New Roman" w:cs="Times New Roman"/>
          <w:sz w:val="24"/>
          <w:szCs w:val="24"/>
        </w:rPr>
        <w:t xml:space="preserve">заснива </w:t>
      </w:r>
      <w:r w:rsidR="00D7218D" w:rsidRPr="004B38B4">
        <w:rPr>
          <w:rFonts w:ascii="Times New Roman" w:hAnsi="Times New Roman" w:cs="Times New Roman"/>
          <w:sz w:val="24"/>
          <w:szCs w:val="24"/>
        </w:rPr>
        <w:t xml:space="preserve">се </w:t>
      </w:r>
      <w:r w:rsidR="002B2F30" w:rsidRPr="004B38B4">
        <w:rPr>
          <w:rFonts w:ascii="Times New Roman" w:hAnsi="Times New Roman" w:cs="Times New Roman"/>
          <w:sz w:val="24"/>
          <w:szCs w:val="24"/>
        </w:rPr>
        <w:t xml:space="preserve">на основним принципима садржаним у међународним документима </w:t>
      </w:r>
      <w:r w:rsidR="007A196E" w:rsidRPr="004B38B4">
        <w:rPr>
          <w:rFonts w:ascii="Times New Roman" w:hAnsi="Times New Roman" w:cs="Times New Roman"/>
          <w:sz w:val="24"/>
          <w:szCs w:val="24"/>
        </w:rPr>
        <w:t xml:space="preserve">донетим од стране СЗО и </w:t>
      </w:r>
      <w:r w:rsidR="007D1791" w:rsidRPr="004B38B4">
        <w:rPr>
          <w:rFonts w:ascii="Times New Roman" w:hAnsi="Times New Roman" w:cs="Times New Roman"/>
          <w:sz w:val="24"/>
          <w:szCs w:val="24"/>
        </w:rPr>
        <w:t xml:space="preserve">Европске комисије, а посебно у </w:t>
      </w:r>
      <w:r w:rsidR="007D1791" w:rsidRPr="004B38B4">
        <w:rPr>
          <w:rFonts w:ascii="Times New Roman" w:hAnsi="Times New Roman" w:cs="Times New Roman"/>
          <w:i/>
          <w:sz w:val="24"/>
          <w:szCs w:val="24"/>
        </w:rPr>
        <w:t>Европском водичу за квалитетне националне програме за контролу рака</w:t>
      </w:r>
      <w:r w:rsidR="006D732E" w:rsidRPr="004B38B4">
        <w:rPr>
          <w:rFonts w:ascii="Times New Roman" w:hAnsi="Times New Roman" w:cs="Times New Roman"/>
          <w:sz w:val="24"/>
          <w:szCs w:val="24"/>
        </w:rPr>
        <w:t xml:space="preserve"> и </w:t>
      </w:r>
      <w:r w:rsidR="00626F27" w:rsidRPr="004B38B4">
        <w:rPr>
          <w:rFonts w:ascii="Times New Roman" w:hAnsi="Times New Roman" w:cs="Times New Roman"/>
          <w:color w:val="000000" w:themeColor="text1"/>
          <w:sz w:val="24"/>
          <w:szCs w:val="24"/>
        </w:rPr>
        <w:t xml:space="preserve">eвропским водичима добре праксе за </w:t>
      </w:r>
      <w:r w:rsidR="00626F27" w:rsidRPr="004B38B4">
        <w:rPr>
          <w:rFonts w:ascii="Times New Roman" w:eastAsia="Times New Roman" w:hAnsi="Times New Roman" w:cs="Times New Roman"/>
          <w:sz w:val="24"/>
          <w:szCs w:val="24"/>
        </w:rPr>
        <w:t>спровођење организованог скрининга рака</w:t>
      </w:r>
      <w:r w:rsidR="006D732E" w:rsidRPr="004B38B4">
        <w:rPr>
          <w:rFonts w:ascii="Times New Roman" w:eastAsia="Times New Roman" w:hAnsi="Times New Roman" w:cs="Times New Roman"/>
          <w:sz w:val="24"/>
          <w:szCs w:val="24"/>
        </w:rPr>
        <w:t>.</w:t>
      </w:r>
      <w:r w:rsidR="007D1791" w:rsidRPr="004B38B4">
        <w:rPr>
          <w:rFonts w:ascii="Times New Roman" w:eastAsia="Times New Roman" w:hAnsi="Times New Roman" w:cs="Times New Roman"/>
          <w:sz w:val="24"/>
          <w:szCs w:val="24"/>
        </w:rPr>
        <w:t xml:space="preserve"> </w:t>
      </w:r>
      <w:r w:rsidR="00D7218D" w:rsidRPr="004B38B4">
        <w:rPr>
          <w:rFonts w:ascii="Times New Roman" w:eastAsia="Times New Roman" w:hAnsi="Times New Roman" w:cs="Times New Roman"/>
          <w:sz w:val="24"/>
          <w:szCs w:val="24"/>
        </w:rPr>
        <w:t xml:space="preserve"> </w:t>
      </w:r>
    </w:p>
    <w:p w:rsidR="00085303" w:rsidRPr="004B38B4" w:rsidRDefault="00085303" w:rsidP="00C21286">
      <w:pPr>
        <w:spacing w:after="0" w:line="240" w:lineRule="auto"/>
        <w:jc w:val="both"/>
        <w:rPr>
          <w:rFonts w:ascii="Times New Roman" w:eastAsia="Times New Roman" w:hAnsi="Times New Roman" w:cs="Times New Roman"/>
          <w:sz w:val="24"/>
          <w:szCs w:val="24"/>
        </w:rPr>
      </w:pPr>
    </w:p>
    <w:p w:rsidR="00177DD9" w:rsidRPr="004B38B4" w:rsidRDefault="004B38B4" w:rsidP="00085303">
      <w:pPr>
        <w:pStyle w:val="Heading2"/>
        <w:rPr>
          <w:rFonts w:ascii="Times New Roman" w:hAnsi="Times New Roman" w:cs="Times New Roman"/>
          <w:color w:val="auto"/>
          <w:sz w:val="24"/>
          <w:szCs w:val="24"/>
        </w:rPr>
      </w:pPr>
      <w:r>
        <w:rPr>
          <w:rFonts w:ascii="Times New Roman" w:hAnsi="Times New Roman" w:cs="Times New Roman"/>
          <w:color w:val="auto"/>
          <w:sz w:val="24"/>
          <w:szCs w:val="24"/>
        </w:rPr>
        <w:t xml:space="preserve">IV. </w:t>
      </w:r>
      <w:r w:rsidR="00A2336C" w:rsidRPr="004B38B4">
        <w:rPr>
          <w:rFonts w:ascii="Times New Roman" w:hAnsi="Times New Roman" w:cs="Times New Roman"/>
          <w:color w:val="auto"/>
          <w:sz w:val="24"/>
          <w:szCs w:val="24"/>
        </w:rPr>
        <w:t>АНАЛИЗА УЗРОКА И ПОСЛЕДИЦА ПРОБЛЕМА</w:t>
      </w:r>
    </w:p>
    <w:p w:rsidR="00085303" w:rsidRPr="004B38B4" w:rsidRDefault="00085303" w:rsidP="00085303">
      <w:pPr>
        <w:rPr>
          <w:rFonts w:ascii="Times New Roman" w:hAnsi="Times New Roman" w:cs="Times New Roman"/>
          <w:sz w:val="24"/>
          <w:szCs w:val="24"/>
        </w:rPr>
      </w:pPr>
    </w:p>
    <w:p w:rsidR="00915EEE" w:rsidRPr="004B38B4" w:rsidRDefault="006D516C" w:rsidP="00C21286">
      <w:pPr>
        <w:spacing w:after="0" w:line="240" w:lineRule="auto"/>
        <w:jc w:val="both"/>
        <w:rPr>
          <w:rFonts w:ascii="Times New Roman" w:eastAsia="Times New Roman" w:hAnsi="Times New Roman" w:cs="Times New Roman"/>
          <w:sz w:val="24"/>
          <w:szCs w:val="24"/>
        </w:rPr>
      </w:pPr>
      <w:r w:rsidRPr="004B38B4">
        <w:rPr>
          <w:rFonts w:ascii="Times New Roman" w:eastAsia="Times New Roman" w:hAnsi="Times New Roman" w:cs="Times New Roman"/>
          <w:sz w:val="24"/>
          <w:szCs w:val="24"/>
        </w:rPr>
        <w:tab/>
      </w:r>
      <w:r w:rsidR="00A32E79" w:rsidRPr="004B38B4">
        <w:rPr>
          <w:rFonts w:ascii="Times New Roman" w:eastAsia="Times New Roman" w:hAnsi="Times New Roman" w:cs="Times New Roman"/>
          <w:sz w:val="24"/>
          <w:szCs w:val="24"/>
        </w:rPr>
        <w:tab/>
      </w:r>
      <w:r w:rsidR="004572C1" w:rsidRPr="004B38B4">
        <w:rPr>
          <w:rFonts w:ascii="Times New Roman" w:eastAsia="Times New Roman" w:hAnsi="Times New Roman" w:cs="Times New Roman"/>
          <w:sz w:val="24"/>
          <w:szCs w:val="24"/>
        </w:rPr>
        <w:t xml:space="preserve">Како би </w:t>
      </w:r>
      <w:r w:rsidR="00753437" w:rsidRPr="004B38B4">
        <w:rPr>
          <w:rFonts w:ascii="Times New Roman" w:eastAsia="Times New Roman" w:hAnsi="Times New Roman" w:cs="Times New Roman"/>
          <w:sz w:val="24"/>
          <w:szCs w:val="24"/>
        </w:rPr>
        <w:t xml:space="preserve">анализа </w:t>
      </w:r>
      <w:r w:rsidR="00CB523A" w:rsidRPr="004B38B4">
        <w:rPr>
          <w:rFonts w:ascii="Times New Roman" w:eastAsia="Times New Roman" w:hAnsi="Times New Roman" w:cs="Times New Roman"/>
          <w:sz w:val="24"/>
          <w:szCs w:val="24"/>
        </w:rPr>
        <w:t xml:space="preserve">узрока и последица проблема </w:t>
      </w:r>
      <w:r w:rsidR="00753437" w:rsidRPr="004B38B4">
        <w:rPr>
          <w:rFonts w:ascii="Times New Roman" w:eastAsia="Times New Roman" w:hAnsi="Times New Roman" w:cs="Times New Roman"/>
          <w:sz w:val="24"/>
          <w:szCs w:val="24"/>
        </w:rPr>
        <w:t xml:space="preserve">била </w:t>
      </w:r>
      <w:r w:rsidR="00EE726D" w:rsidRPr="004B38B4">
        <w:rPr>
          <w:rFonts w:ascii="Times New Roman" w:eastAsia="Times New Roman" w:hAnsi="Times New Roman" w:cs="Times New Roman"/>
          <w:sz w:val="24"/>
          <w:szCs w:val="24"/>
        </w:rPr>
        <w:t>што прегледнија</w:t>
      </w:r>
      <w:r w:rsidR="00C66E9E" w:rsidRPr="004B38B4">
        <w:rPr>
          <w:rFonts w:ascii="Times New Roman" w:eastAsia="Times New Roman" w:hAnsi="Times New Roman" w:cs="Times New Roman"/>
          <w:sz w:val="24"/>
          <w:szCs w:val="24"/>
        </w:rPr>
        <w:t>,</w:t>
      </w:r>
      <w:r w:rsidR="009A32E1" w:rsidRPr="004B38B4">
        <w:rPr>
          <w:rFonts w:ascii="Times New Roman" w:eastAsia="Times New Roman" w:hAnsi="Times New Roman" w:cs="Times New Roman"/>
          <w:sz w:val="24"/>
          <w:szCs w:val="24"/>
        </w:rPr>
        <w:t xml:space="preserve"> </w:t>
      </w:r>
      <w:r w:rsidR="00EE726D" w:rsidRPr="004B38B4">
        <w:rPr>
          <w:rFonts w:ascii="Times New Roman" w:eastAsia="Times New Roman" w:hAnsi="Times New Roman" w:cs="Times New Roman"/>
          <w:sz w:val="24"/>
          <w:szCs w:val="24"/>
        </w:rPr>
        <w:t xml:space="preserve">текст је подељен </w:t>
      </w:r>
      <w:r w:rsidR="00CB523A" w:rsidRPr="004B38B4">
        <w:rPr>
          <w:rFonts w:ascii="Times New Roman" w:eastAsia="Times New Roman" w:hAnsi="Times New Roman" w:cs="Times New Roman"/>
          <w:sz w:val="24"/>
          <w:szCs w:val="24"/>
        </w:rPr>
        <w:t>у следећ</w:t>
      </w:r>
      <w:r w:rsidR="00915EEE" w:rsidRPr="004B38B4">
        <w:rPr>
          <w:rFonts w:ascii="Times New Roman" w:eastAsia="Times New Roman" w:hAnsi="Times New Roman" w:cs="Times New Roman"/>
          <w:sz w:val="24"/>
          <w:szCs w:val="24"/>
        </w:rPr>
        <w:t>а</w:t>
      </w:r>
      <w:r w:rsidR="00EE726D" w:rsidRPr="004B38B4">
        <w:rPr>
          <w:rFonts w:ascii="Times New Roman" w:eastAsia="Times New Roman" w:hAnsi="Times New Roman" w:cs="Times New Roman"/>
          <w:sz w:val="24"/>
          <w:szCs w:val="24"/>
        </w:rPr>
        <w:t xml:space="preserve"> поглавља</w:t>
      </w:r>
      <w:r w:rsidR="006263E2" w:rsidRPr="004B38B4">
        <w:rPr>
          <w:rFonts w:ascii="Times New Roman" w:eastAsia="Times New Roman" w:hAnsi="Times New Roman" w:cs="Times New Roman"/>
          <w:sz w:val="24"/>
          <w:szCs w:val="24"/>
        </w:rPr>
        <w:t>:</w:t>
      </w:r>
    </w:p>
    <w:p w:rsidR="00915EEE" w:rsidRPr="004B38B4" w:rsidRDefault="005D1EFF" w:rsidP="001B2D9D">
      <w:pPr>
        <w:pStyle w:val="ListParagraph"/>
        <w:numPr>
          <w:ilvl w:val="0"/>
          <w:numId w:val="36"/>
        </w:numPr>
        <w:spacing w:after="0" w:line="240" w:lineRule="auto"/>
        <w:jc w:val="both"/>
        <w:rPr>
          <w:rFonts w:ascii="Times New Roman" w:eastAsia="Times New Roman" w:hAnsi="Times New Roman" w:cs="Times New Roman"/>
          <w:sz w:val="24"/>
          <w:szCs w:val="24"/>
        </w:rPr>
      </w:pPr>
      <w:r w:rsidRPr="004B38B4">
        <w:rPr>
          <w:rFonts w:ascii="Times New Roman" w:eastAsia="Times New Roman" w:hAnsi="Times New Roman" w:cs="Times New Roman"/>
          <w:sz w:val="24"/>
          <w:szCs w:val="24"/>
        </w:rPr>
        <w:t>П</w:t>
      </w:r>
      <w:r w:rsidR="006263E2" w:rsidRPr="004B38B4">
        <w:rPr>
          <w:rFonts w:ascii="Times New Roman" w:eastAsia="Times New Roman" w:hAnsi="Times New Roman" w:cs="Times New Roman"/>
          <w:sz w:val="24"/>
          <w:szCs w:val="24"/>
        </w:rPr>
        <w:t>р</w:t>
      </w:r>
      <w:r w:rsidR="00915EEE" w:rsidRPr="004B38B4">
        <w:rPr>
          <w:rFonts w:ascii="Times New Roman" w:eastAsia="Times New Roman" w:hAnsi="Times New Roman" w:cs="Times New Roman"/>
          <w:sz w:val="24"/>
          <w:szCs w:val="24"/>
        </w:rPr>
        <w:t>евенција (примарна и секундарна)</w:t>
      </w:r>
      <w:r w:rsidR="006D516C" w:rsidRPr="004B38B4">
        <w:rPr>
          <w:rFonts w:ascii="Times New Roman" w:eastAsia="Times New Roman" w:hAnsi="Times New Roman" w:cs="Times New Roman"/>
          <w:sz w:val="24"/>
          <w:szCs w:val="24"/>
          <w:lang w:val="uz-Cyrl-UZ"/>
        </w:rPr>
        <w:t>;</w:t>
      </w:r>
    </w:p>
    <w:p w:rsidR="009A32E1" w:rsidRPr="004B38B4" w:rsidRDefault="005D1EFF" w:rsidP="001B2D9D">
      <w:pPr>
        <w:pStyle w:val="ListParagraph"/>
        <w:numPr>
          <w:ilvl w:val="0"/>
          <w:numId w:val="36"/>
        </w:numPr>
        <w:spacing w:after="0" w:line="240" w:lineRule="auto"/>
        <w:jc w:val="both"/>
        <w:rPr>
          <w:rFonts w:ascii="Times New Roman" w:eastAsia="Times New Roman" w:hAnsi="Times New Roman" w:cs="Times New Roman"/>
          <w:sz w:val="24"/>
          <w:szCs w:val="24"/>
        </w:rPr>
      </w:pPr>
      <w:r w:rsidRPr="004B38B4">
        <w:rPr>
          <w:rFonts w:ascii="Times New Roman" w:eastAsia="Times New Roman" w:hAnsi="Times New Roman" w:cs="Times New Roman"/>
          <w:sz w:val="24"/>
          <w:szCs w:val="24"/>
        </w:rPr>
        <w:t>Д</w:t>
      </w:r>
      <w:r w:rsidR="006263E2" w:rsidRPr="004B38B4">
        <w:rPr>
          <w:rFonts w:ascii="Times New Roman" w:eastAsia="Times New Roman" w:hAnsi="Times New Roman" w:cs="Times New Roman"/>
          <w:sz w:val="24"/>
          <w:szCs w:val="24"/>
        </w:rPr>
        <w:t>ијагностика и лечење,</w:t>
      </w:r>
      <w:r w:rsidR="00496D32" w:rsidRPr="004B38B4">
        <w:rPr>
          <w:rFonts w:ascii="Times New Roman" w:eastAsia="Times New Roman" w:hAnsi="Times New Roman" w:cs="Times New Roman"/>
          <w:sz w:val="24"/>
          <w:szCs w:val="24"/>
        </w:rPr>
        <w:t xml:space="preserve"> укључујући истражи</w:t>
      </w:r>
      <w:r w:rsidR="00A66E76" w:rsidRPr="004B38B4">
        <w:rPr>
          <w:rFonts w:ascii="Times New Roman" w:eastAsia="Times New Roman" w:hAnsi="Times New Roman" w:cs="Times New Roman"/>
          <w:sz w:val="24"/>
          <w:szCs w:val="24"/>
        </w:rPr>
        <w:t>вања малигних болести и психосоцијалне услуге</w:t>
      </w:r>
      <w:r w:rsidR="006D516C" w:rsidRPr="004B38B4">
        <w:rPr>
          <w:rFonts w:ascii="Times New Roman" w:eastAsia="Times New Roman" w:hAnsi="Times New Roman" w:cs="Times New Roman"/>
          <w:sz w:val="24"/>
          <w:szCs w:val="24"/>
          <w:lang w:val="uz-Cyrl-UZ"/>
        </w:rPr>
        <w:t>;</w:t>
      </w:r>
    </w:p>
    <w:p w:rsidR="00DA0D43" w:rsidRPr="004B38B4" w:rsidRDefault="005D1EFF" w:rsidP="00AA778A">
      <w:pPr>
        <w:pStyle w:val="ListParagraph"/>
        <w:numPr>
          <w:ilvl w:val="0"/>
          <w:numId w:val="36"/>
        </w:numPr>
        <w:spacing w:after="0" w:line="240" w:lineRule="auto"/>
        <w:jc w:val="both"/>
        <w:rPr>
          <w:rFonts w:ascii="Times New Roman" w:eastAsia="Times New Roman" w:hAnsi="Times New Roman" w:cs="Times New Roman"/>
          <w:sz w:val="24"/>
          <w:szCs w:val="24"/>
        </w:rPr>
      </w:pPr>
      <w:r w:rsidRPr="004B38B4">
        <w:rPr>
          <w:rFonts w:ascii="Times New Roman" w:eastAsia="Times New Roman" w:hAnsi="Times New Roman" w:cs="Times New Roman"/>
          <w:sz w:val="24"/>
          <w:szCs w:val="24"/>
        </w:rPr>
        <w:t>Р</w:t>
      </w:r>
      <w:r w:rsidR="00915EEE" w:rsidRPr="004B38B4">
        <w:rPr>
          <w:rFonts w:ascii="Times New Roman" w:eastAsia="Times New Roman" w:hAnsi="Times New Roman" w:cs="Times New Roman"/>
          <w:sz w:val="24"/>
          <w:szCs w:val="24"/>
        </w:rPr>
        <w:t>ехабилитација</w:t>
      </w:r>
      <w:r w:rsidR="00445C51" w:rsidRPr="004B38B4">
        <w:rPr>
          <w:rFonts w:ascii="Times New Roman" w:eastAsia="Times New Roman" w:hAnsi="Times New Roman" w:cs="Times New Roman"/>
          <w:sz w:val="24"/>
          <w:szCs w:val="24"/>
        </w:rPr>
        <w:t>, супортивна онкологија и палијативно збрињавање</w:t>
      </w:r>
      <w:r w:rsidR="006D516C" w:rsidRPr="004B38B4">
        <w:rPr>
          <w:rFonts w:ascii="Times New Roman" w:eastAsia="Times New Roman" w:hAnsi="Times New Roman" w:cs="Times New Roman"/>
          <w:sz w:val="24"/>
          <w:szCs w:val="24"/>
          <w:lang w:val="uz-Cyrl-UZ"/>
        </w:rPr>
        <w:t>.</w:t>
      </w:r>
    </w:p>
    <w:p w:rsidR="00DA0D43" w:rsidRPr="004B38B4" w:rsidRDefault="00DA0D43" w:rsidP="00AA778A">
      <w:pPr>
        <w:jc w:val="both"/>
        <w:rPr>
          <w:rFonts w:ascii="Times New Roman" w:eastAsia="Times New Roman" w:hAnsi="Times New Roman" w:cs="Times New Roman"/>
          <w:sz w:val="24"/>
          <w:szCs w:val="24"/>
        </w:rPr>
      </w:pPr>
    </w:p>
    <w:p w:rsidR="0078761D" w:rsidRPr="004B38B4" w:rsidRDefault="00D8435B" w:rsidP="00085303">
      <w:pPr>
        <w:pStyle w:val="Heading3"/>
        <w:rPr>
          <w:sz w:val="24"/>
          <w:szCs w:val="24"/>
        </w:rPr>
      </w:pPr>
      <w:r w:rsidRPr="004B38B4">
        <w:rPr>
          <w:sz w:val="24"/>
          <w:szCs w:val="24"/>
        </w:rPr>
        <w:t>ПРЕВЕНЦИЈА</w:t>
      </w:r>
    </w:p>
    <w:p w:rsidR="0078761D" w:rsidRPr="004B38B4" w:rsidRDefault="0078761D" w:rsidP="0078761D">
      <w:pPr>
        <w:spacing w:after="0" w:line="240" w:lineRule="auto"/>
        <w:rPr>
          <w:rFonts w:ascii="Times New Roman" w:hAnsi="Times New Roman" w:cs="Times New Roman"/>
          <w:sz w:val="24"/>
          <w:szCs w:val="24"/>
        </w:rPr>
      </w:pPr>
    </w:p>
    <w:p w:rsidR="000C03B1" w:rsidRPr="004B38B4" w:rsidRDefault="006D516C" w:rsidP="000C03B1">
      <w:pPr>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ab/>
      </w:r>
      <w:r w:rsidR="00A32E79" w:rsidRPr="004B38B4">
        <w:rPr>
          <w:rFonts w:ascii="Times New Roman" w:hAnsi="Times New Roman" w:cs="Times New Roman"/>
          <w:sz w:val="24"/>
          <w:szCs w:val="24"/>
        </w:rPr>
        <w:tab/>
      </w:r>
      <w:r w:rsidR="007805F7" w:rsidRPr="004B38B4">
        <w:rPr>
          <w:rFonts w:ascii="Times New Roman" w:hAnsi="Times New Roman" w:cs="Times New Roman"/>
          <w:sz w:val="24"/>
          <w:szCs w:val="24"/>
        </w:rPr>
        <w:t>П</w:t>
      </w:r>
      <w:r w:rsidR="0078761D" w:rsidRPr="004B38B4">
        <w:rPr>
          <w:rFonts w:ascii="Times New Roman" w:hAnsi="Times New Roman" w:cs="Times New Roman"/>
          <w:sz w:val="24"/>
          <w:szCs w:val="24"/>
        </w:rPr>
        <w:t xml:space="preserve">оглавље </w:t>
      </w:r>
      <w:r w:rsidR="007805F7" w:rsidRPr="004B38B4">
        <w:rPr>
          <w:rFonts w:ascii="Times New Roman" w:hAnsi="Times New Roman" w:cs="Times New Roman"/>
          <w:sz w:val="24"/>
          <w:szCs w:val="24"/>
        </w:rPr>
        <w:t xml:space="preserve">Превенција </w:t>
      </w:r>
      <w:r w:rsidR="0078761D" w:rsidRPr="004B38B4">
        <w:rPr>
          <w:rFonts w:ascii="Times New Roman" w:hAnsi="Times New Roman" w:cs="Times New Roman"/>
          <w:sz w:val="24"/>
          <w:szCs w:val="24"/>
        </w:rPr>
        <w:t>има два дела. Први део бави се основним елементима процене ризика за рак у датој популацији, постављањем пр</w:t>
      </w:r>
      <w:r w:rsidR="006F141C" w:rsidRPr="004B38B4">
        <w:rPr>
          <w:rFonts w:ascii="Times New Roman" w:hAnsi="Times New Roman" w:cs="Times New Roman"/>
          <w:sz w:val="24"/>
          <w:szCs w:val="24"/>
        </w:rPr>
        <w:t xml:space="preserve">иоритета везаних за мере превенције и постављањем реалних циљева </w:t>
      </w:r>
      <w:r w:rsidR="0078761D" w:rsidRPr="004B38B4">
        <w:rPr>
          <w:rFonts w:ascii="Times New Roman" w:hAnsi="Times New Roman" w:cs="Times New Roman"/>
          <w:sz w:val="24"/>
          <w:szCs w:val="24"/>
        </w:rPr>
        <w:t xml:space="preserve">чије се постизање може мерити и пратити. Други део бави се програмима скрининга на карцином код становништва, који су се показали делотворним у смањењу инциденције или побољшању прогнозе три често присутна карцинома: грлића материце, дојке и дебелог црева. Иако постоје процедуре скрининга за неке друге локализације, укључујући рак простате и плућа, потребно је више научних доказа пре него што ови поступци испуне основне критеријуме у вези са делотворношћу и </w:t>
      </w:r>
      <w:r w:rsidR="0006187C" w:rsidRPr="004B38B4">
        <w:rPr>
          <w:rFonts w:ascii="Times New Roman" w:hAnsi="Times New Roman" w:cs="Times New Roman"/>
          <w:sz w:val="24"/>
          <w:szCs w:val="24"/>
        </w:rPr>
        <w:t xml:space="preserve">односом трошкова и корисности. </w:t>
      </w:r>
    </w:p>
    <w:p w:rsidR="000C03B1" w:rsidRPr="004B38B4" w:rsidRDefault="000C03B1" w:rsidP="000C03B1">
      <w:pPr>
        <w:spacing w:after="0" w:line="240" w:lineRule="auto"/>
        <w:jc w:val="both"/>
        <w:rPr>
          <w:rFonts w:ascii="Times New Roman" w:hAnsi="Times New Roman" w:cs="Times New Roman"/>
          <w:sz w:val="24"/>
          <w:szCs w:val="24"/>
          <w:lang w:val="sr-Cyrl-RS"/>
        </w:rPr>
      </w:pPr>
    </w:p>
    <w:p w:rsidR="0078761D" w:rsidRPr="004B38B4" w:rsidRDefault="00B73B22" w:rsidP="00A031D2">
      <w:pPr>
        <w:pStyle w:val="Heading3"/>
        <w:rPr>
          <w:sz w:val="24"/>
          <w:szCs w:val="24"/>
        </w:rPr>
      </w:pPr>
      <w:r w:rsidRPr="004B38B4">
        <w:rPr>
          <w:sz w:val="24"/>
          <w:szCs w:val="24"/>
        </w:rPr>
        <w:t>Примарна превенција</w:t>
      </w:r>
    </w:p>
    <w:p w:rsidR="0078761D" w:rsidRPr="004B38B4" w:rsidRDefault="0078761D" w:rsidP="0078761D">
      <w:pPr>
        <w:tabs>
          <w:tab w:val="left" w:pos="851"/>
          <w:tab w:val="left" w:pos="1276"/>
          <w:tab w:val="left" w:pos="1701"/>
        </w:tabs>
        <w:suppressAutoHyphens/>
        <w:spacing w:after="0" w:line="240" w:lineRule="auto"/>
        <w:ind w:right="-144"/>
        <w:jc w:val="both"/>
        <w:rPr>
          <w:rFonts w:ascii="Times New Roman" w:hAnsi="Times New Roman" w:cs="Times New Roman"/>
          <w:sz w:val="24"/>
          <w:szCs w:val="24"/>
          <w:lang w:val="sr-Cyrl-RS"/>
        </w:rPr>
      </w:pPr>
    </w:p>
    <w:p w:rsidR="0078761D" w:rsidRPr="004B38B4" w:rsidRDefault="006D516C" w:rsidP="0078761D">
      <w:pPr>
        <w:pStyle w:val="ListParagraph"/>
        <w:spacing w:after="0" w:line="240" w:lineRule="auto"/>
        <w:ind w:left="0"/>
        <w:jc w:val="both"/>
        <w:rPr>
          <w:rFonts w:ascii="Times New Roman" w:hAnsi="Times New Roman" w:cs="Times New Roman"/>
          <w:color w:val="000000"/>
          <w:sz w:val="24"/>
          <w:szCs w:val="24"/>
          <w:lang w:val="sr-Cyrl-RS"/>
        </w:rPr>
      </w:pPr>
      <w:r w:rsidRPr="004B38B4">
        <w:rPr>
          <w:rFonts w:ascii="Times New Roman" w:hAnsi="Times New Roman" w:cs="Times New Roman"/>
          <w:sz w:val="24"/>
          <w:szCs w:val="24"/>
          <w:lang w:val="sr-Cyrl-RS"/>
        </w:rPr>
        <w:tab/>
      </w:r>
      <w:r w:rsidR="00A32E79" w:rsidRPr="004B38B4">
        <w:rPr>
          <w:rFonts w:ascii="Times New Roman" w:hAnsi="Times New Roman" w:cs="Times New Roman"/>
          <w:sz w:val="24"/>
          <w:szCs w:val="24"/>
          <w:lang w:val="sr-Cyrl-RS"/>
        </w:rPr>
        <w:tab/>
      </w:r>
      <w:r w:rsidR="0078761D" w:rsidRPr="004B38B4">
        <w:rPr>
          <w:rFonts w:ascii="Times New Roman" w:hAnsi="Times New Roman" w:cs="Times New Roman"/>
          <w:sz w:val="24"/>
          <w:szCs w:val="24"/>
          <w:lang w:val="sr-Cyrl-RS"/>
        </w:rPr>
        <w:t xml:space="preserve">Превенција малигних болести има велики јавно-здравствени потенцијал и представља најефикаснији приступ </w:t>
      </w:r>
      <w:r w:rsidR="0078761D" w:rsidRPr="004B38B4">
        <w:rPr>
          <w:rFonts w:ascii="Times New Roman" w:hAnsi="Times New Roman" w:cs="Times New Roman"/>
          <w:color w:val="000000"/>
          <w:sz w:val="24"/>
          <w:szCs w:val="24"/>
          <w:lang w:val="sr-Cyrl-RS"/>
        </w:rPr>
        <w:t xml:space="preserve">контроли рака. На више од 80% свих малигних болести могуће је утицати спречавањем или модификовањем деловања фактора ризика. Примарна превенција подразумева активности усмерене на унапређење и очување здравља и спречавање настанка обољења кроз смањење изложености факторима ризика или кроз позитивно понашање. Скоро две трећине свих </w:t>
      </w:r>
      <w:r w:rsidR="00175B1E" w:rsidRPr="004B38B4">
        <w:rPr>
          <w:rFonts w:ascii="Times New Roman" w:hAnsi="Times New Roman" w:cs="Times New Roman"/>
          <w:color w:val="000000"/>
          <w:sz w:val="24"/>
          <w:szCs w:val="24"/>
          <w:lang w:val="sr-Cyrl-RS"/>
        </w:rPr>
        <w:t>смрти</w:t>
      </w:r>
      <w:r w:rsidR="0078761D" w:rsidRPr="004B38B4">
        <w:rPr>
          <w:rFonts w:ascii="Times New Roman" w:hAnsi="Times New Roman" w:cs="Times New Roman"/>
          <w:color w:val="000000"/>
          <w:sz w:val="24"/>
          <w:szCs w:val="24"/>
          <w:lang w:val="sr-Cyrl-RS"/>
        </w:rPr>
        <w:t xml:space="preserve"> од рака доводи се у везу са пет фактора ризика који се могу модификовати тј. на које се може утицати: пушење, конзумирање алкохола, неправилна исхрана, гојазност и физичка неактивност. Такође, све више се истиче и утицај инфективних агенаса (пре свега инфекција вирусом хепатитиса Б и хуманим папилома вирусима) у етиологији настанка малигних обољења, па превенција ових инфекција постаје све значајнија активност примарне превенције ових болести. Не сме се занемарити ни утицај канцерогених агенаса мање познатих јавности</w:t>
      </w:r>
      <w:r w:rsidR="00175B1E" w:rsidRPr="004B38B4">
        <w:rPr>
          <w:rFonts w:ascii="Times New Roman" w:hAnsi="Times New Roman" w:cs="Times New Roman"/>
          <w:color w:val="000000"/>
          <w:sz w:val="24"/>
          <w:szCs w:val="24"/>
          <w:lang w:val="sr-Cyrl-RS"/>
        </w:rPr>
        <w:t>,</w:t>
      </w:r>
      <w:r w:rsidR="0078761D" w:rsidRPr="004B38B4">
        <w:rPr>
          <w:rFonts w:ascii="Times New Roman" w:hAnsi="Times New Roman" w:cs="Times New Roman"/>
          <w:color w:val="000000"/>
          <w:sz w:val="24"/>
          <w:szCs w:val="24"/>
          <w:lang w:val="sr-Cyrl-RS"/>
        </w:rPr>
        <w:t xml:space="preserve"> као што су продукти ложења на чврста горива у затвореном простору</w:t>
      </w:r>
      <w:r w:rsidR="0078761D" w:rsidRPr="004B38B4">
        <w:rPr>
          <w:rStyle w:val="FootnoteReference"/>
          <w:rFonts w:ascii="Times New Roman" w:hAnsi="Times New Roman" w:cs="Times New Roman"/>
          <w:color w:val="000000"/>
          <w:sz w:val="24"/>
          <w:szCs w:val="24"/>
        </w:rPr>
        <w:footnoteReference w:id="25"/>
      </w:r>
      <w:r w:rsidR="0078761D" w:rsidRPr="004B38B4">
        <w:rPr>
          <w:rFonts w:ascii="Times New Roman" w:hAnsi="Times New Roman" w:cs="Times New Roman"/>
          <w:color w:val="000000"/>
          <w:sz w:val="24"/>
          <w:szCs w:val="24"/>
          <w:lang w:val="sr-Cyrl-RS"/>
        </w:rPr>
        <w:t xml:space="preserve">, аерозагађење, арсен, афлатоксин и радон који су, према класификацији канцерогености Међународне </w:t>
      </w:r>
      <w:r w:rsidR="0044607B" w:rsidRPr="004B38B4">
        <w:rPr>
          <w:rFonts w:ascii="Times New Roman" w:hAnsi="Times New Roman" w:cs="Times New Roman"/>
          <w:color w:val="000000"/>
          <w:sz w:val="24"/>
          <w:szCs w:val="24"/>
          <w:lang w:val="sr-Cyrl-RS"/>
        </w:rPr>
        <w:t>агенције</w:t>
      </w:r>
      <w:r w:rsidR="0078761D" w:rsidRPr="004B38B4">
        <w:rPr>
          <w:rFonts w:ascii="Times New Roman" w:hAnsi="Times New Roman" w:cs="Times New Roman"/>
          <w:color w:val="000000"/>
          <w:sz w:val="24"/>
          <w:szCs w:val="24"/>
          <w:lang w:val="sr-Cyrl-RS"/>
        </w:rPr>
        <w:t xml:space="preserve"> за истраживање рака</w:t>
      </w:r>
      <w:r w:rsidR="0044607B" w:rsidRPr="004B38B4">
        <w:rPr>
          <w:rStyle w:val="FootnoteReference"/>
          <w:rFonts w:ascii="Times New Roman" w:hAnsi="Times New Roman" w:cs="Times New Roman"/>
          <w:color w:val="000000"/>
          <w:sz w:val="24"/>
          <w:szCs w:val="24"/>
        </w:rPr>
        <w:footnoteReference w:id="26"/>
      </w:r>
      <w:r w:rsidR="0078761D" w:rsidRPr="004B38B4">
        <w:rPr>
          <w:rFonts w:ascii="Times New Roman" w:hAnsi="Times New Roman" w:cs="Times New Roman"/>
          <w:color w:val="000000"/>
          <w:sz w:val="24"/>
          <w:szCs w:val="24"/>
          <w:lang w:val="sr-Cyrl-RS"/>
        </w:rPr>
        <w:t xml:space="preserve"> (</w:t>
      </w:r>
      <w:r w:rsidR="0078761D" w:rsidRPr="004B38B4">
        <w:rPr>
          <w:rFonts w:ascii="Times New Roman" w:hAnsi="Times New Roman" w:cs="Times New Roman"/>
          <w:color w:val="000000"/>
          <w:sz w:val="24"/>
          <w:szCs w:val="24"/>
        </w:rPr>
        <w:t>IARC</w:t>
      </w:r>
      <w:r w:rsidR="0078761D" w:rsidRPr="004B38B4">
        <w:rPr>
          <w:rFonts w:ascii="Times New Roman" w:hAnsi="Times New Roman" w:cs="Times New Roman"/>
          <w:color w:val="000000"/>
          <w:sz w:val="24"/>
          <w:szCs w:val="24"/>
          <w:lang w:val="sr-Cyrl-RS"/>
        </w:rPr>
        <w:t>), канцерогени Групе 1 (постоји довољно доказа да се коначно закључи да дата супстанца изазива рак код човека)</w:t>
      </w:r>
      <w:r w:rsidRPr="004B38B4">
        <w:rPr>
          <w:rFonts w:ascii="Times New Roman" w:hAnsi="Times New Roman" w:cs="Times New Roman"/>
          <w:color w:val="000000"/>
          <w:sz w:val="24"/>
          <w:szCs w:val="24"/>
          <w:lang w:val="uz-Cyrl-UZ"/>
        </w:rPr>
        <w:t>.</w:t>
      </w:r>
      <w:r w:rsidR="0078761D" w:rsidRPr="004B38B4">
        <w:rPr>
          <w:rStyle w:val="FootnoteReference"/>
          <w:rFonts w:ascii="Times New Roman" w:hAnsi="Times New Roman" w:cs="Times New Roman"/>
          <w:color w:val="000000"/>
          <w:sz w:val="24"/>
          <w:szCs w:val="24"/>
        </w:rPr>
        <w:footnoteReference w:id="27"/>
      </w:r>
    </w:p>
    <w:p w:rsidR="0078761D" w:rsidRPr="004B38B4" w:rsidRDefault="0078761D" w:rsidP="0078761D">
      <w:pPr>
        <w:spacing w:after="0" w:line="240" w:lineRule="auto"/>
        <w:jc w:val="both"/>
        <w:rPr>
          <w:rFonts w:ascii="Times New Roman" w:hAnsi="Times New Roman" w:cs="Times New Roman"/>
          <w:b/>
          <w:sz w:val="24"/>
          <w:szCs w:val="24"/>
          <w:lang w:val="sr-Cyrl-RS"/>
        </w:rPr>
      </w:pPr>
    </w:p>
    <w:p w:rsidR="0078761D" w:rsidRPr="004B38B4" w:rsidRDefault="006D516C" w:rsidP="0078761D">
      <w:pPr>
        <w:spacing w:after="0" w:line="240" w:lineRule="auto"/>
        <w:jc w:val="both"/>
        <w:rPr>
          <w:rFonts w:ascii="Times New Roman" w:hAnsi="Times New Roman" w:cs="Times New Roman"/>
          <w:color w:val="000000"/>
          <w:sz w:val="24"/>
          <w:szCs w:val="24"/>
          <w:lang w:val="sr-Cyrl-RS"/>
        </w:rPr>
      </w:pPr>
      <w:r w:rsidRPr="004B38B4">
        <w:rPr>
          <w:rFonts w:ascii="Times New Roman" w:hAnsi="Times New Roman" w:cs="Times New Roman"/>
          <w:sz w:val="24"/>
          <w:szCs w:val="24"/>
          <w:lang w:val="sr-Cyrl-RS"/>
        </w:rPr>
        <w:tab/>
      </w:r>
      <w:r w:rsidR="00A32E79" w:rsidRPr="004B38B4">
        <w:rPr>
          <w:rFonts w:ascii="Times New Roman" w:hAnsi="Times New Roman" w:cs="Times New Roman"/>
          <w:sz w:val="24"/>
          <w:szCs w:val="24"/>
          <w:lang w:val="sr-Cyrl-RS"/>
        </w:rPr>
        <w:tab/>
      </w:r>
      <w:r w:rsidR="0078761D" w:rsidRPr="004B38B4">
        <w:rPr>
          <w:rFonts w:ascii="Times New Roman" w:hAnsi="Times New Roman" w:cs="Times New Roman"/>
          <w:sz w:val="24"/>
          <w:szCs w:val="24"/>
          <w:lang w:val="sr-Cyrl-RS"/>
        </w:rPr>
        <w:t xml:space="preserve">Поред усвајања законског оквира за </w:t>
      </w:r>
      <w:r w:rsidR="0078761D" w:rsidRPr="004B38B4">
        <w:rPr>
          <w:rFonts w:ascii="Times New Roman" w:hAnsi="Times New Roman" w:cs="Times New Roman"/>
          <w:color w:val="000000"/>
          <w:sz w:val="24"/>
          <w:szCs w:val="24"/>
          <w:lang w:val="sr-Cyrl-RS"/>
        </w:rPr>
        <w:t>примену мера примарне превенције (наведеног у уводном делу), формирана су и стручна тела са циљем планирања и координације спровођења превентивних активности дефинисаних у поменутим документима: Радна група за превенцију и контролу рака и Радна група за превенцију и контролу хроничних незаразних болести.</w:t>
      </w:r>
    </w:p>
    <w:p w:rsidR="0078761D" w:rsidRPr="004B38B4" w:rsidRDefault="0078761D" w:rsidP="0078761D">
      <w:pPr>
        <w:spacing w:after="0" w:line="240" w:lineRule="auto"/>
        <w:jc w:val="both"/>
        <w:rPr>
          <w:rFonts w:ascii="Times New Roman" w:hAnsi="Times New Roman" w:cs="Times New Roman"/>
          <w:sz w:val="24"/>
          <w:szCs w:val="24"/>
          <w:lang w:val="sr-Cyrl-RS"/>
        </w:rPr>
      </w:pPr>
    </w:p>
    <w:p w:rsidR="0078761D" w:rsidRPr="004B38B4" w:rsidRDefault="006D516C" w:rsidP="0078761D">
      <w:pPr>
        <w:jc w:val="both"/>
        <w:rPr>
          <w:rFonts w:ascii="Times New Roman" w:hAnsi="Times New Roman" w:cs="Times New Roman"/>
          <w:sz w:val="24"/>
          <w:szCs w:val="24"/>
          <w:lang w:val="sr-Cyrl-RS"/>
        </w:rPr>
      </w:pPr>
      <w:r w:rsidRPr="004B38B4">
        <w:rPr>
          <w:rFonts w:ascii="Times New Roman" w:hAnsi="Times New Roman" w:cs="Times New Roman"/>
          <w:sz w:val="24"/>
          <w:szCs w:val="24"/>
          <w:lang w:val="sr-Cyrl-RS"/>
        </w:rPr>
        <w:tab/>
      </w:r>
      <w:r w:rsidR="00A32E79" w:rsidRPr="004B38B4">
        <w:rPr>
          <w:rFonts w:ascii="Times New Roman" w:hAnsi="Times New Roman" w:cs="Times New Roman"/>
          <w:sz w:val="24"/>
          <w:szCs w:val="24"/>
          <w:lang w:val="sr-Cyrl-RS"/>
        </w:rPr>
        <w:tab/>
      </w:r>
      <w:r w:rsidR="0078761D" w:rsidRPr="004B38B4">
        <w:rPr>
          <w:rFonts w:ascii="Times New Roman" w:hAnsi="Times New Roman" w:cs="Times New Roman"/>
          <w:sz w:val="24"/>
          <w:szCs w:val="24"/>
          <w:lang w:val="sr-Cyrl-RS"/>
        </w:rPr>
        <w:t xml:space="preserve">Према подацима </w:t>
      </w:r>
      <w:r w:rsidR="0078761D" w:rsidRPr="004B38B4">
        <w:rPr>
          <w:rFonts w:ascii="Times New Roman" w:eastAsia="Calibri" w:hAnsi="Times New Roman" w:cs="Times New Roman"/>
          <w:sz w:val="24"/>
          <w:szCs w:val="24"/>
          <w:lang w:val="sr-Cyrl-RS"/>
        </w:rPr>
        <w:t xml:space="preserve">Истраживања здравља становништва </w:t>
      </w:r>
      <w:r w:rsidRPr="004B38B4">
        <w:rPr>
          <w:rFonts w:ascii="Times New Roman" w:eastAsia="Calibri" w:hAnsi="Times New Roman" w:cs="Times New Roman"/>
          <w:sz w:val="24"/>
          <w:szCs w:val="24"/>
          <w:lang w:val="uz-Cyrl-UZ"/>
        </w:rPr>
        <w:t>Републике</w:t>
      </w:r>
      <w:r w:rsidRPr="004B38B4">
        <w:rPr>
          <w:rFonts w:ascii="Times New Roman" w:hAnsi="Times New Roman" w:cs="Times New Roman"/>
          <w:sz w:val="24"/>
          <w:szCs w:val="24"/>
          <w:lang w:val="uz-Cyrl-UZ"/>
        </w:rPr>
        <w:t xml:space="preserve"> </w:t>
      </w:r>
      <w:r w:rsidR="0078761D" w:rsidRPr="004B38B4">
        <w:rPr>
          <w:rFonts w:ascii="Times New Roman" w:eastAsia="Calibri" w:hAnsi="Times New Roman" w:cs="Times New Roman"/>
          <w:color w:val="000000"/>
          <w:sz w:val="24"/>
          <w:szCs w:val="24"/>
          <w:lang w:val="sr-Cyrl-RS"/>
        </w:rPr>
        <w:t>Србије</w:t>
      </w:r>
      <w:r w:rsidR="0078761D" w:rsidRPr="004B38B4">
        <w:rPr>
          <w:rFonts w:ascii="Times New Roman" w:hAnsi="Times New Roman" w:cs="Times New Roman"/>
          <w:color w:val="000000"/>
          <w:sz w:val="24"/>
          <w:szCs w:val="24"/>
          <w:lang w:val="sr-Cyrl-RS"/>
        </w:rPr>
        <w:t xml:space="preserve"> из 2013. године, у Републици Србији повремено или свакодневно пуши више од трећине одраслог становништва (34,7%). Преваленција пушења у </w:t>
      </w:r>
      <w:r w:rsidRPr="004B38B4">
        <w:rPr>
          <w:rFonts w:ascii="Times New Roman" w:hAnsi="Times New Roman" w:cs="Times New Roman"/>
          <w:color w:val="000000"/>
          <w:sz w:val="24"/>
          <w:szCs w:val="24"/>
          <w:lang w:val="uz-Cyrl-UZ"/>
        </w:rPr>
        <w:t xml:space="preserve">Републици </w:t>
      </w:r>
      <w:r w:rsidR="0078761D" w:rsidRPr="004B38B4">
        <w:rPr>
          <w:rFonts w:ascii="Times New Roman" w:hAnsi="Times New Roman" w:cs="Times New Roman"/>
          <w:color w:val="000000"/>
          <w:sz w:val="24"/>
          <w:szCs w:val="24"/>
          <w:lang w:val="sr-Cyrl-RS"/>
        </w:rPr>
        <w:t>Србији, која је изнад просека у Европској унији (26%) и просека на глобалном нивоу (20%), одржава се на високом нивоу већ дуги низ година</w:t>
      </w:r>
      <w:r w:rsidR="00D103DF" w:rsidRPr="004B38B4">
        <w:rPr>
          <w:rFonts w:ascii="Times New Roman" w:hAnsi="Times New Roman" w:cs="Times New Roman"/>
          <w:color w:val="000000"/>
          <w:sz w:val="24"/>
          <w:szCs w:val="24"/>
          <w:lang w:val="sr-Cyrl-RS"/>
        </w:rPr>
        <w:t xml:space="preserve">. </w:t>
      </w:r>
      <w:r w:rsidR="0078761D" w:rsidRPr="004B38B4">
        <w:rPr>
          <w:rFonts w:ascii="Times New Roman" w:hAnsi="Times New Roman" w:cs="Times New Roman"/>
          <w:color w:val="000000"/>
          <w:sz w:val="24"/>
          <w:szCs w:val="24"/>
          <w:lang w:val="sr-Cyrl-RS"/>
        </w:rPr>
        <w:t xml:space="preserve">Глобално истраживање употребе дувана код младих које је 2017. године спроведено четврти пут у </w:t>
      </w:r>
      <w:r w:rsidRPr="004B38B4">
        <w:rPr>
          <w:rFonts w:ascii="Times New Roman" w:hAnsi="Times New Roman" w:cs="Times New Roman"/>
          <w:color w:val="000000"/>
          <w:sz w:val="24"/>
          <w:szCs w:val="24"/>
          <w:lang w:val="uz-Cyrl-UZ"/>
        </w:rPr>
        <w:t>Републици</w:t>
      </w:r>
      <w:r w:rsidRPr="004B38B4">
        <w:rPr>
          <w:rFonts w:ascii="Times New Roman" w:hAnsi="Times New Roman" w:cs="Times New Roman"/>
          <w:color w:val="000000"/>
          <w:sz w:val="24"/>
          <w:szCs w:val="24"/>
          <w:lang w:val="sr-Cyrl-RS"/>
        </w:rPr>
        <w:t xml:space="preserve"> </w:t>
      </w:r>
      <w:r w:rsidR="0078761D" w:rsidRPr="004B38B4">
        <w:rPr>
          <w:rFonts w:ascii="Times New Roman" w:hAnsi="Times New Roman" w:cs="Times New Roman"/>
          <w:color w:val="000000"/>
          <w:sz w:val="24"/>
          <w:szCs w:val="24"/>
          <w:lang w:val="sr-Cyrl-RS"/>
        </w:rPr>
        <w:t xml:space="preserve">Србији, показује да један од </w:t>
      </w:r>
      <w:r w:rsidR="004B38B4">
        <w:rPr>
          <w:rFonts w:ascii="Times New Roman" w:hAnsi="Times New Roman" w:cs="Times New Roman"/>
          <w:color w:val="000000"/>
          <w:sz w:val="24"/>
          <w:szCs w:val="24"/>
          <w:lang w:val="sr-Cyrl-RS"/>
        </w:rPr>
        <w:t>десет</w:t>
      </w:r>
      <w:r w:rsidR="0078761D" w:rsidRPr="004B38B4">
        <w:rPr>
          <w:rFonts w:ascii="Times New Roman" w:hAnsi="Times New Roman" w:cs="Times New Roman"/>
          <w:color w:val="000000"/>
          <w:sz w:val="24"/>
          <w:szCs w:val="24"/>
          <w:lang w:val="sr-Cyrl-RS"/>
        </w:rPr>
        <w:t xml:space="preserve"> ученика узраста 13–15 година пуши цигарете (11%), електронске цигарете користи 6,2% ученика, а </w:t>
      </w:r>
      <w:r w:rsidR="0078761D" w:rsidRPr="004B38B4">
        <w:rPr>
          <w:rFonts w:ascii="Times New Roman" w:hAnsi="Times New Roman" w:cs="Times New Roman"/>
          <w:sz w:val="24"/>
          <w:szCs w:val="24"/>
          <w:lang w:val="sr-Cyrl-RS"/>
        </w:rPr>
        <w:t xml:space="preserve">наргиле пуши 9,0% ученика. Истраживања на репрезентативним узорцима становништва која су спроведена између 2010. и 2018. међу ученицима и одраслој популацији показују и да је више од половине становништва изложено  дуванском диму на затворенима радним и јавним местима, као и </w:t>
      </w:r>
      <w:r w:rsidR="00D65F29" w:rsidRPr="004B38B4">
        <w:rPr>
          <w:rFonts w:ascii="Times New Roman" w:hAnsi="Times New Roman" w:cs="Times New Roman"/>
          <w:sz w:val="24"/>
          <w:szCs w:val="24"/>
          <w:lang w:val="sr-Cyrl-RS"/>
        </w:rPr>
        <w:t xml:space="preserve">у </w:t>
      </w:r>
      <w:r w:rsidR="0078761D" w:rsidRPr="004B38B4">
        <w:rPr>
          <w:rFonts w:ascii="Times New Roman" w:hAnsi="Times New Roman" w:cs="Times New Roman"/>
          <w:sz w:val="24"/>
          <w:szCs w:val="24"/>
          <w:lang w:val="sr-Cyrl-RS"/>
        </w:rPr>
        <w:t xml:space="preserve">домаћинствима. Истраживање здравља становништва </w:t>
      </w:r>
      <w:r w:rsidRPr="004B38B4">
        <w:rPr>
          <w:rFonts w:ascii="Times New Roman" w:hAnsi="Times New Roman" w:cs="Times New Roman"/>
          <w:color w:val="000000"/>
          <w:sz w:val="24"/>
          <w:szCs w:val="24"/>
          <w:lang w:val="uz-Cyrl-UZ"/>
        </w:rPr>
        <w:t>Републике</w:t>
      </w:r>
      <w:r w:rsidRPr="004B38B4">
        <w:rPr>
          <w:rFonts w:ascii="Times New Roman" w:hAnsi="Times New Roman" w:cs="Times New Roman"/>
          <w:sz w:val="24"/>
          <w:szCs w:val="24"/>
          <w:lang w:val="sr-Cyrl-RS"/>
        </w:rPr>
        <w:t xml:space="preserve"> </w:t>
      </w:r>
      <w:r w:rsidR="0078761D" w:rsidRPr="004B38B4">
        <w:rPr>
          <w:rFonts w:ascii="Times New Roman" w:hAnsi="Times New Roman" w:cs="Times New Roman"/>
          <w:sz w:val="24"/>
          <w:szCs w:val="24"/>
          <w:lang w:val="sr-Cyrl-RS"/>
        </w:rPr>
        <w:t>Србије из 2013</w:t>
      </w:r>
      <w:r w:rsidR="00D65F29" w:rsidRPr="004B38B4">
        <w:rPr>
          <w:rFonts w:ascii="Times New Roman" w:hAnsi="Times New Roman" w:cs="Times New Roman"/>
          <w:sz w:val="24"/>
          <w:szCs w:val="24"/>
          <w:lang w:val="sr-Cyrl-RS"/>
        </w:rPr>
        <w:t>.</w:t>
      </w:r>
      <w:r w:rsidRPr="004B38B4">
        <w:rPr>
          <w:rFonts w:ascii="Times New Roman" w:hAnsi="Times New Roman" w:cs="Times New Roman"/>
          <w:sz w:val="24"/>
          <w:szCs w:val="24"/>
          <w:lang w:val="uz-Cyrl-UZ"/>
        </w:rPr>
        <w:t xml:space="preserve"> године</w:t>
      </w:r>
      <w:r w:rsidR="0078761D" w:rsidRPr="004B38B4">
        <w:rPr>
          <w:rFonts w:ascii="Times New Roman" w:hAnsi="Times New Roman" w:cs="Times New Roman"/>
          <w:sz w:val="24"/>
          <w:szCs w:val="24"/>
          <w:lang w:val="sr-Cyrl-RS"/>
        </w:rPr>
        <w:t xml:space="preserve"> показало</w:t>
      </w:r>
      <w:r w:rsidR="00D65F29" w:rsidRPr="004B38B4">
        <w:rPr>
          <w:rFonts w:ascii="Times New Roman" w:hAnsi="Times New Roman" w:cs="Times New Roman"/>
          <w:sz w:val="24"/>
          <w:szCs w:val="24"/>
          <w:lang w:val="sr-Cyrl-RS"/>
        </w:rPr>
        <w:t xml:space="preserve"> је</w:t>
      </w:r>
      <w:r w:rsidR="0078761D" w:rsidRPr="004B38B4">
        <w:rPr>
          <w:rFonts w:ascii="Times New Roman" w:hAnsi="Times New Roman" w:cs="Times New Roman"/>
          <w:sz w:val="24"/>
          <w:szCs w:val="24"/>
          <w:lang w:val="sr-Cyrl-RS"/>
        </w:rPr>
        <w:t xml:space="preserve"> да је само 35,2% пушача добило савет од здравственог радника да престане да пуши. Број</w:t>
      </w:r>
      <w:r w:rsidR="0078761D" w:rsidRPr="004B38B4">
        <w:rPr>
          <w:rFonts w:ascii="Times New Roman" w:hAnsi="Times New Roman" w:cs="Times New Roman"/>
          <w:color w:val="000000"/>
          <w:sz w:val="24"/>
          <w:szCs w:val="24"/>
          <w:lang w:val="sr-Cyrl-RS"/>
        </w:rPr>
        <w:t xml:space="preserve"> саветовалишта за одвикавање од пушења је мали, а обухват пушача програмима за одвикавање од пушења не прелази 1</w:t>
      </w:r>
      <w:r w:rsidR="00D65F29" w:rsidRPr="004B38B4">
        <w:rPr>
          <w:rFonts w:ascii="Times New Roman" w:hAnsi="Times New Roman" w:cs="Times New Roman"/>
          <w:color w:val="000000"/>
          <w:sz w:val="24"/>
          <w:szCs w:val="24"/>
          <w:lang w:val="sr-Cyrl-RS"/>
        </w:rPr>
        <w:t>.</w:t>
      </w:r>
      <w:r w:rsidR="0078761D" w:rsidRPr="004B38B4">
        <w:rPr>
          <w:rFonts w:ascii="Times New Roman" w:hAnsi="Times New Roman" w:cs="Times New Roman"/>
          <w:color w:val="000000"/>
          <w:sz w:val="24"/>
          <w:szCs w:val="24"/>
          <w:lang w:val="sr-Cyrl-RS"/>
        </w:rPr>
        <w:t xml:space="preserve">000 пушача на годишњем нивоу. Лекови за одвикавање од пушења су доступни, али Републички фонд за здравствено осигурање ове трошкове не покрива. </w:t>
      </w:r>
      <w:r w:rsidR="0078761D" w:rsidRPr="004B38B4">
        <w:rPr>
          <w:rFonts w:ascii="Times New Roman" w:eastAsia="Times New Roman" w:hAnsi="Times New Roman" w:cs="Times New Roman"/>
          <w:color w:val="00000A"/>
          <w:sz w:val="24"/>
          <w:szCs w:val="24"/>
          <w:lang w:val="sr-Cyrl-RS"/>
        </w:rPr>
        <w:t xml:space="preserve">У циљу смањења изложености дуванском диму популације становника Републике Србије, потребно је усвојити Закон о изменама и допунама Закона о заштити становништва од изложености дуванском диму који предвиђа увођење забране пушења и у угоститељске објекте, а у складу са Препоруком </w:t>
      </w:r>
      <w:r w:rsidR="0078761D" w:rsidRPr="004B38B4">
        <w:rPr>
          <w:rFonts w:ascii="Times New Roman" w:eastAsia="Times New Roman" w:hAnsi="Times New Roman" w:cs="Times New Roman"/>
          <w:bCs/>
          <w:color w:val="00000A"/>
          <w:sz w:val="24"/>
          <w:szCs w:val="24"/>
          <w:lang w:val="sr-Cyrl-RS"/>
        </w:rPr>
        <w:t>Савета 2009/</w:t>
      </w:r>
      <w:r w:rsidR="0078761D" w:rsidRPr="004B38B4">
        <w:rPr>
          <w:rFonts w:ascii="Times New Roman" w:eastAsia="Times New Roman" w:hAnsi="Times New Roman" w:cs="Times New Roman"/>
          <w:bCs/>
          <w:color w:val="00000A"/>
          <w:sz w:val="24"/>
          <w:szCs w:val="24"/>
        </w:rPr>
        <w:t>C</w:t>
      </w:r>
      <w:r w:rsidR="0078761D" w:rsidRPr="004B38B4">
        <w:rPr>
          <w:rFonts w:ascii="Times New Roman" w:eastAsia="Times New Roman" w:hAnsi="Times New Roman" w:cs="Times New Roman"/>
          <w:bCs/>
          <w:color w:val="00000A"/>
          <w:sz w:val="24"/>
          <w:szCs w:val="24"/>
          <w:lang w:val="sr-Cyrl-RS"/>
        </w:rPr>
        <w:t xml:space="preserve"> 296/02 у вези </w:t>
      </w:r>
      <w:r w:rsidR="00D65F29" w:rsidRPr="004B38B4">
        <w:rPr>
          <w:rFonts w:ascii="Times New Roman" w:eastAsia="Times New Roman" w:hAnsi="Times New Roman" w:cs="Times New Roman"/>
          <w:bCs/>
          <w:color w:val="00000A"/>
          <w:sz w:val="24"/>
          <w:szCs w:val="24"/>
          <w:lang w:val="sr-Cyrl-RS"/>
        </w:rPr>
        <w:t xml:space="preserve">с </w:t>
      </w:r>
      <w:r w:rsidR="0078761D" w:rsidRPr="004B38B4">
        <w:rPr>
          <w:rFonts w:ascii="Times New Roman" w:eastAsia="Times New Roman" w:hAnsi="Times New Roman" w:cs="Times New Roman"/>
          <w:bCs/>
          <w:color w:val="00000A"/>
          <w:sz w:val="24"/>
          <w:szCs w:val="24"/>
          <w:lang w:val="sr-Cyrl-RS"/>
        </w:rPr>
        <w:t>простор</w:t>
      </w:r>
      <w:r w:rsidR="00D65F29" w:rsidRPr="004B38B4">
        <w:rPr>
          <w:rFonts w:ascii="Times New Roman" w:eastAsia="Times New Roman" w:hAnsi="Times New Roman" w:cs="Times New Roman"/>
          <w:bCs/>
          <w:color w:val="00000A"/>
          <w:sz w:val="24"/>
          <w:szCs w:val="24"/>
          <w:lang w:val="sr-Cyrl-RS"/>
        </w:rPr>
        <w:t>ом</w:t>
      </w:r>
      <w:r w:rsidR="0078761D" w:rsidRPr="004B38B4">
        <w:rPr>
          <w:rFonts w:ascii="Times New Roman" w:eastAsia="Times New Roman" w:hAnsi="Times New Roman" w:cs="Times New Roman"/>
          <w:bCs/>
          <w:color w:val="00000A"/>
          <w:sz w:val="24"/>
          <w:szCs w:val="24"/>
          <w:lang w:val="sr-Cyrl-RS"/>
        </w:rPr>
        <w:t xml:space="preserve"> без дуванског дима</w:t>
      </w:r>
      <w:r w:rsidR="00341A8D" w:rsidRPr="004B38B4">
        <w:rPr>
          <w:rFonts w:ascii="Times New Roman" w:eastAsia="Times New Roman" w:hAnsi="Times New Roman" w:cs="Times New Roman"/>
          <w:bCs/>
          <w:color w:val="00000A"/>
          <w:sz w:val="24"/>
          <w:szCs w:val="24"/>
          <w:lang w:val="sr-Cyrl-RS"/>
        </w:rPr>
        <w:t>,</w:t>
      </w:r>
      <w:r w:rsidR="0078761D" w:rsidRPr="004B38B4">
        <w:rPr>
          <w:rFonts w:ascii="Times New Roman" w:eastAsia="Times New Roman" w:hAnsi="Times New Roman" w:cs="Times New Roman"/>
          <w:bCs/>
          <w:color w:val="00000A"/>
          <w:sz w:val="24"/>
          <w:szCs w:val="24"/>
          <w:lang w:val="sr-Cyrl-RS"/>
        </w:rPr>
        <w:t xml:space="preserve"> која указује на потребу заштите јавног здравља увођењем потпуне забране дуванског дима у све затворене јавне и радне просторе. Законску регулативу потребно је </w:t>
      </w:r>
      <w:r w:rsidR="0078761D" w:rsidRPr="004B38B4">
        <w:rPr>
          <w:rFonts w:ascii="Times New Roman" w:eastAsia="Times New Roman" w:hAnsi="Times New Roman" w:cs="Times New Roman"/>
          <w:color w:val="000000"/>
          <w:sz w:val="24"/>
          <w:szCs w:val="24"/>
          <w:lang w:val="sr-Cyrl-RS"/>
        </w:rPr>
        <w:t xml:space="preserve"> ускладити и са Директивом Европске уније </w:t>
      </w:r>
      <w:r w:rsidR="0078761D" w:rsidRPr="004B38B4">
        <w:rPr>
          <w:rFonts w:ascii="Times New Roman" w:eastAsia="Times New Roman" w:hAnsi="Times New Roman" w:cs="Times New Roman"/>
          <w:color w:val="00000A"/>
          <w:sz w:val="24"/>
          <w:szCs w:val="24"/>
          <w:lang w:val="sr-Cyrl-RS"/>
        </w:rPr>
        <w:t>2014/40/ЕУ</w:t>
      </w:r>
      <w:r w:rsidR="00AD130B" w:rsidRPr="004B38B4">
        <w:rPr>
          <w:rFonts w:ascii="Times New Roman" w:eastAsia="Times New Roman" w:hAnsi="Times New Roman" w:cs="Times New Roman"/>
          <w:color w:val="00000A"/>
          <w:sz w:val="24"/>
          <w:szCs w:val="24"/>
          <w:lang w:val="sr-Cyrl-RS"/>
        </w:rPr>
        <w:t xml:space="preserve"> </w:t>
      </w:r>
      <w:r w:rsidR="0078761D" w:rsidRPr="004B38B4">
        <w:rPr>
          <w:rFonts w:ascii="Times New Roman" w:eastAsia="Times New Roman" w:hAnsi="Times New Roman" w:cs="Times New Roman"/>
          <w:color w:val="00000A"/>
          <w:sz w:val="24"/>
          <w:szCs w:val="24"/>
          <w:lang w:val="sr-Cyrl-RS"/>
        </w:rPr>
        <w:t>уз делегирану Директиву Комисије 2014/109/ЕУ која се</w:t>
      </w:r>
      <w:r w:rsidR="0055254A" w:rsidRPr="004B38B4">
        <w:rPr>
          <w:rFonts w:ascii="Times New Roman" w:eastAsia="Times New Roman" w:hAnsi="Times New Roman" w:cs="Times New Roman"/>
          <w:color w:val="00000A"/>
          <w:sz w:val="24"/>
          <w:szCs w:val="24"/>
          <w:lang w:val="sr-Cyrl-RS"/>
        </w:rPr>
        <w:t>, између осталог,</w:t>
      </w:r>
      <w:r w:rsidR="0078761D" w:rsidRPr="004B38B4">
        <w:rPr>
          <w:rFonts w:ascii="Times New Roman" w:eastAsia="Times New Roman" w:hAnsi="Times New Roman" w:cs="Times New Roman"/>
          <w:color w:val="00000A"/>
          <w:sz w:val="24"/>
          <w:szCs w:val="24"/>
          <w:lang w:val="sr-Cyrl-RS"/>
        </w:rPr>
        <w:t xml:space="preserve"> односи на </w:t>
      </w:r>
      <w:r w:rsidR="0055254A" w:rsidRPr="004B38B4">
        <w:rPr>
          <w:rFonts w:ascii="Times New Roman" w:eastAsia="Times New Roman" w:hAnsi="Times New Roman" w:cs="Times New Roman"/>
          <w:color w:val="00000A"/>
          <w:sz w:val="24"/>
          <w:szCs w:val="24"/>
          <w:lang w:val="sr-Cyrl-RS"/>
        </w:rPr>
        <w:t xml:space="preserve">обавезу увођења сликовних </w:t>
      </w:r>
      <w:r w:rsidR="0078761D" w:rsidRPr="004B38B4">
        <w:rPr>
          <w:rFonts w:ascii="Times New Roman" w:eastAsia="Times New Roman" w:hAnsi="Times New Roman" w:cs="Times New Roman"/>
          <w:color w:val="00000A"/>
          <w:sz w:val="24"/>
          <w:szCs w:val="24"/>
          <w:lang w:val="sr-Cyrl-RS"/>
        </w:rPr>
        <w:t>упозорења. Ова директива је веома свеобухватна и поред</w:t>
      </w:r>
      <w:r w:rsidR="0078761D" w:rsidRPr="004B38B4">
        <w:rPr>
          <w:rFonts w:ascii="Times New Roman" w:eastAsia="Times New Roman" w:hAnsi="Times New Roman" w:cs="Times New Roman"/>
          <w:color w:val="000000"/>
          <w:sz w:val="24"/>
          <w:szCs w:val="24"/>
          <w:lang w:val="sr-Cyrl-RS"/>
        </w:rPr>
        <w:t xml:space="preserve"> обавезних сликовних упозорења на паклицама цигарета налаже и бројне друге мере</w:t>
      </w:r>
      <w:r w:rsidR="00341A8D" w:rsidRPr="004B38B4">
        <w:rPr>
          <w:rFonts w:ascii="Times New Roman" w:eastAsia="Times New Roman" w:hAnsi="Times New Roman" w:cs="Times New Roman"/>
          <w:color w:val="000000"/>
          <w:sz w:val="24"/>
          <w:szCs w:val="24"/>
          <w:lang w:val="sr-Cyrl-RS"/>
        </w:rPr>
        <w:t>,</w:t>
      </w:r>
      <w:r w:rsidR="0078761D" w:rsidRPr="004B38B4">
        <w:rPr>
          <w:rFonts w:ascii="Times New Roman" w:eastAsia="Times New Roman" w:hAnsi="Times New Roman" w:cs="Times New Roman"/>
          <w:color w:val="000000"/>
          <w:sz w:val="24"/>
          <w:szCs w:val="24"/>
          <w:lang w:val="sr-Cyrl-RS"/>
        </w:rPr>
        <w:t xml:space="preserve"> укључујући и правила за рекламирање, продају и промет електр</w:t>
      </w:r>
      <w:r w:rsidR="0078761D" w:rsidRPr="004B38B4">
        <w:rPr>
          <w:rFonts w:ascii="Times New Roman" w:eastAsia="Times New Roman" w:hAnsi="Times New Roman" w:cs="Times New Roman"/>
          <w:color w:val="000000"/>
          <w:sz w:val="24"/>
          <w:szCs w:val="24"/>
        </w:rPr>
        <w:t>o</w:t>
      </w:r>
      <w:r w:rsidR="0078761D" w:rsidRPr="004B38B4">
        <w:rPr>
          <w:rFonts w:ascii="Times New Roman" w:eastAsia="Times New Roman" w:hAnsi="Times New Roman" w:cs="Times New Roman"/>
          <w:color w:val="000000"/>
          <w:sz w:val="24"/>
          <w:szCs w:val="24"/>
          <w:lang w:val="sr-Cyrl-RS"/>
        </w:rPr>
        <w:t>нских цигарета и нових дуванск</w:t>
      </w:r>
      <w:r w:rsidR="00341A8D" w:rsidRPr="004B38B4">
        <w:rPr>
          <w:rFonts w:ascii="Times New Roman" w:eastAsia="Times New Roman" w:hAnsi="Times New Roman" w:cs="Times New Roman"/>
          <w:color w:val="000000"/>
          <w:sz w:val="24"/>
          <w:szCs w:val="24"/>
          <w:lang w:val="sr-Cyrl-RS"/>
        </w:rPr>
        <w:t xml:space="preserve">их производа. </w:t>
      </w:r>
      <w:r w:rsidR="0078761D" w:rsidRPr="004B38B4">
        <w:rPr>
          <w:rFonts w:ascii="Times New Roman" w:eastAsia="Times New Roman" w:hAnsi="Times New Roman" w:cs="Times New Roman"/>
          <w:color w:val="000000"/>
          <w:sz w:val="24"/>
          <w:szCs w:val="24"/>
          <w:lang w:val="sr-Cyrl-RS"/>
        </w:rPr>
        <w:t>Продају и промет дувана и дувански</w:t>
      </w:r>
      <w:r w:rsidR="00341A8D" w:rsidRPr="004B38B4">
        <w:rPr>
          <w:rFonts w:ascii="Times New Roman" w:eastAsia="Times New Roman" w:hAnsi="Times New Roman" w:cs="Times New Roman"/>
          <w:color w:val="000000"/>
          <w:sz w:val="24"/>
          <w:szCs w:val="24"/>
          <w:lang w:val="sr-Cyrl-RS"/>
        </w:rPr>
        <w:t>х</w:t>
      </w:r>
      <w:r w:rsidR="0078761D" w:rsidRPr="004B38B4">
        <w:rPr>
          <w:rFonts w:ascii="Times New Roman" w:eastAsia="Times New Roman" w:hAnsi="Times New Roman" w:cs="Times New Roman"/>
          <w:color w:val="000000"/>
          <w:sz w:val="24"/>
          <w:szCs w:val="24"/>
          <w:lang w:val="sr-Cyrl-RS"/>
        </w:rPr>
        <w:t xml:space="preserve"> производа регулише Закон о дувану</w:t>
      </w:r>
      <w:r w:rsidR="0078761D" w:rsidRPr="004B38B4">
        <w:rPr>
          <w:rStyle w:val="FootnoteReference"/>
          <w:rFonts w:ascii="Times New Roman" w:eastAsia="Times New Roman" w:hAnsi="Times New Roman" w:cs="Times New Roman"/>
          <w:color w:val="000000"/>
          <w:sz w:val="24"/>
          <w:szCs w:val="24"/>
        </w:rPr>
        <w:footnoteReference w:id="28"/>
      </w:r>
      <w:r w:rsidR="0078761D" w:rsidRPr="004B38B4">
        <w:rPr>
          <w:rFonts w:ascii="Times New Roman" w:eastAsia="Times New Roman" w:hAnsi="Times New Roman" w:cs="Times New Roman"/>
          <w:color w:val="000000"/>
          <w:sz w:val="24"/>
          <w:szCs w:val="24"/>
          <w:lang w:val="sr-Cyrl-RS"/>
        </w:rPr>
        <w:t>. У плану је израда нове Стратегије контроле дувана</w:t>
      </w:r>
      <w:r w:rsidR="0078761D" w:rsidRPr="004B38B4">
        <w:rPr>
          <w:rFonts w:ascii="Times New Roman" w:hAnsi="Times New Roman" w:cs="Times New Roman"/>
          <w:sz w:val="24"/>
          <w:szCs w:val="24"/>
          <w:lang w:val="sr-Cyrl-RS"/>
        </w:rPr>
        <w:t>.</w:t>
      </w:r>
    </w:p>
    <w:p w:rsidR="0078761D" w:rsidRPr="004B38B4" w:rsidRDefault="006D516C" w:rsidP="0078761D">
      <w:pPr>
        <w:spacing w:after="0" w:line="240" w:lineRule="auto"/>
        <w:jc w:val="both"/>
        <w:rPr>
          <w:rFonts w:ascii="Times New Roman" w:hAnsi="Times New Roman" w:cs="Times New Roman"/>
          <w:color w:val="000000"/>
          <w:sz w:val="24"/>
          <w:szCs w:val="24"/>
          <w:lang w:val="sr-Cyrl-RS"/>
        </w:rPr>
      </w:pPr>
      <w:r w:rsidRPr="004B38B4">
        <w:rPr>
          <w:rFonts w:ascii="Times New Roman" w:hAnsi="Times New Roman" w:cs="Times New Roman"/>
          <w:color w:val="000000"/>
          <w:sz w:val="24"/>
          <w:szCs w:val="24"/>
          <w:lang w:val="sr-Cyrl-RS"/>
        </w:rPr>
        <w:tab/>
      </w:r>
      <w:r w:rsidR="00A32E79" w:rsidRPr="004B38B4">
        <w:rPr>
          <w:rFonts w:ascii="Times New Roman" w:hAnsi="Times New Roman" w:cs="Times New Roman"/>
          <w:color w:val="000000"/>
          <w:sz w:val="24"/>
          <w:szCs w:val="24"/>
          <w:lang w:val="sr-Cyrl-RS"/>
        </w:rPr>
        <w:tab/>
      </w:r>
      <w:r w:rsidR="0078761D" w:rsidRPr="004B38B4">
        <w:rPr>
          <w:rFonts w:ascii="Times New Roman" w:hAnsi="Times New Roman" w:cs="Times New Roman"/>
          <w:color w:val="000000"/>
          <w:sz w:val="24"/>
          <w:szCs w:val="24"/>
          <w:lang w:val="sr-Cyrl-RS"/>
        </w:rPr>
        <w:t>Резултати Националног Истраживања о стиловима живота становништва</w:t>
      </w:r>
      <w:r w:rsidRPr="004B38B4">
        <w:rPr>
          <w:rFonts w:ascii="Times New Roman" w:hAnsi="Times New Roman" w:cs="Times New Roman"/>
          <w:color w:val="000000"/>
          <w:sz w:val="24"/>
          <w:szCs w:val="24"/>
          <w:lang w:val="uz-Cyrl-UZ"/>
        </w:rPr>
        <w:t xml:space="preserve"> Републике</w:t>
      </w:r>
      <w:r w:rsidR="0078761D" w:rsidRPr="004B38B4">
        <w:rPr>
          <w:rFonts w:ascii="Times New Roman" w:hAnsi="Times New Roman" w:cs="Times New Roman"/>
          <w:color w:val="000000"/>
          <w:sz w:val="24"/>
          <w:szCs w:val="24"/>
          <w:lang w:val="sr-Cyrl-RS"/>
        </w:rPr>
        <w:t xml:space="preserve"> Србије из 2014. године</w:t>
      </w:r>
      <w:r w:rsidR="0078761D" w:rsidRPr="004B38B4">
        <w:rPr>
          <w:rStyle w:val="FootnoteReference"/>
          <w:rFonts w:ascii="Times New Roman" w:hAnsi="Times New Roman" w:cs="Times New Roman"/>
          <w:color w:val="000000"/>
          <w:sz w:val="24"/>
          <w:szCs w:val="24"/>
        </w:rPr>
        <w:footnoteReference w:id="29"/>
      </w:r>
      <w:r w:rsidR="0078761D" w:rsidRPr="004B38B4">
        <w:rPr>
          <w:rFonts w:ascii="Times New Roman" w:hAnsi="Times New Roman" w:cs="Times New Roman"/>
          <w:color w:val="000000"/>
          <w:sz w:val="24"/>
          <w:szCs w:val="24"/>
          <w:lang w:val="sr-Cyrl-RS"/>
        </w:rPr>
        <w:t xml:space="preserve"> показали су да је у претходних дванаест месеци алкохол конзумирало укупно 72,2% становника</w:t>
      </w:r>
      <w:r w:rsidRPr="004B38B4">
        <w:rPr>
          <w:rFonts w:ascii="Times New Roman" w:hAnsi="Times New Roman" w:cs="Times New Roman"/>
          <w:color w:val="000000"/>
          <w:sz w:val="24"/>
          <w:szCs w:val="24"/>
          <w:lang w:val="uz-Cyrl-UZ"/>
        </w:rPr>
        <w:t xml:space="preserve"> Републике</w:t>
      </w:r>
      <w:r w:rsidR="0078761D" w:rsidRPr="004B38B4">
        <w:rPr>
          <w:rFonts w:ascii="Times New Roman" w:hAnsi="Times New Roman" w:cs="Times New Roman"/>
          <w:color w:val="000000"/>
          <w:sz w:val="24"/>
          <w:szCs w:val="24"/>
          <w:lang w:val="sr-Cyrl-RS"/>
        </w:rPr>
        <w:t xml:space="preserve"> Србије старости 18</w:t>
      </w:r>
      <w:r w:rsidR="005D3DE1" w:rsidRPr="004B38B4">
        <w:rPr>
          <w:rFonts w:ascii="Times New Roman" w:hAnsi="Times New Roman" w:cs="Times New Roman"/>
          <w:color w:val="000000"/>
          <w:sz w:val="24"/>
          <w:szCs w:val="24"/>
          <w:lang w:val="sr-Cyrl-RS"/>
        </w:rPr>
        <w:t>–</w:t>
      </w:r>
      <w:r w:rsidR="0078761D" w:rsidRPr="004B38B4">
        <w:rPr>
          <w:rFonts w:ascii="Times New Roman" w:hAnsi="Times New Roman" w:cs="Times New Roman"/>
          <w:color w:val="000000"/>
          <w:sz w:val="24"/>
          <w:szCs w:val="24"/>
          <w:lang w:val="sr-Cyrl-RS"/>
        </w:rPr>
        <w:t>64 године.</w:t>
      </w:r>
      <w:r w:rsidR="000567F4" w:rsidRPr="004B38B4">
        <w:rPr>
          <w:rFonts w:ascii="Times New Roman" w:hAnsi="Times New Roman" w:cs="Times New Roman"/>
          <w:color w:val="000000"/>
          <w:sz w:val="24"/>
          <w:szCs w:val="24"/>
          <w:lang w:val="sr-Cyrl-RS"/>
        </w:rPr>
        <w:t xml:space="preserve"> </w:t>
      </w:r>
      <w:r w:rsidR="0078761D" w:rsidRPr="004B38B4">
        <w:rPr>
          <w:rFonts w:ascii="Times New Roman" w:hAnsi="Times New Roman" w:cs="Times New Roman"/>
          <w:color w:val="000000"/>
          <w:sz w:val="24"/>
          <w:szCs w:val="24"/>
          <w:lang w:val="sr-Cyrl-RS"/>
        </w:rPr>
        <w:t xml:space="preserve">Ексцесивно пијење (дефинисано као 60 грама или више чистог алкохола у једној прилици) једном недељно или чешће, у претходних 12 месеци </w:t>
      </w:r>
      <w:r w:rsidR="007232E7" w:rsidRPr="004B38B4">
        <w:rPr>
          <w:rFonts w:ascii="Times New Roman" w:hAnsi="Times New Roman" w:cs="Times New Roman"/>
          <w:color w:val="000000"/>
          <w:sz w:val="24"/>
          <w:szCs w:val="24"/>
          <w:lang w:val="sr-Cyrl-RS"/>
        </w:rPr>
        <w:t>било је заступљено код</w:t>
      </w:r>
      <w:r w:rsidR="0078761D" w:rsidRPr="004B38B4">
        <w:rPr>
          <w:rFonts w:ascii="Times New Roman" w:hAnsi="Times New Roman" w:cs="Times New Roman"/>
          <w:color w:val="000000"/>
          <w:sz w:val="24"/>
          <w:szCs w:val="24"/>
          <w:lang w:val="sr-Cyrl-RS"/>
        </w:rPr>
        <w:t xml:space="preserve"> 3,7%, а ризични обрасци употребе алкохола код 13,3% популације (22,1% мушкараца и 4,6% жена).</w:t>
      </w:r>
      <w:r w:rsidR="000567F4" w:rsidRPr="004B38B4">
        <w:rPr>
          <w:rFonts w:ascii="Times New Roman" w:hAnsi="Times New Roman" w:cs="Times New Roman"/>
          <w:color w:val="000000"/>
          <w:sz w:val="24"/>
          <w:szCs w:val="24"/>
          <w:lang w:val="sr-Cyrl-RS"/>
        </w:rPr>
        <w:t xml:space="preserve"> </w:t>
      </w:r>
      <w:r w:rsidR="0078761D" w:rsidRPr="004B38B4">
        <w:rPr>
          <w:rFonts w:ascii="Times New Roman" w:hAnsi="Times New Roman" w:cs="Times New Roman"/>
          <w:color w:val="000000"/>
          <w:sz w:val="24"/>
          <w:szCs w:val="24"/>
          <w:lang w:val="sr-Cyrl-RS"/>
        </w:rPr>
        <w:t>Потрошња алкохола по становнику међу особама старости 15 и више година износи 11,1 литара чистога алкохола и в</w:t>
      </w:r>
      <w:r w:rsidR="007232E7" w:rsidRPr="004B38B4">
        <w:rPr>
          <w:rFonts w:ascii="Times New Roman" w:hAnsi="Times New Roman" w:cs="Times New Roman"/>
          <w:color w:val="000000"/>
          <w:sz w:val="24"/>
          <w:szCs w:val="24"/>
          <w:lang w:val="sr-Cyrl-RS"/>
        </w:rPr>
        <w:t>иша</w:t>
      </w:r>
      <w:r w:rsidR="0078761D" w:rsidRPr="004B38B4">
        <w:rPr>
          <w:rFonts w:ascii="Times New Roman" w:hAnsi="Times New Roman" w:cs="Times New Roman"/>
          <w:color w:val="000000"/>
          <w:sz w:val="24"/>
          <w:szCs w:val="24"/>
          <w:lang w:val="sr-Cyrl-RS"/>
        </w:rPr>
        <w:t xml:space="preserve"> је </w:t>
      </w:r>
      <w:r w:rsidR="007232E7" w:rsidRPr="004B38B4">
        <w:rPr>
          <w:rFonts w:ascii="Times New Roman" w:hAnsi="Times New Roman" w:cs="Times New Roman"/>
          <w:color w:val="000000"/>
          <w:sz w:val="24"/>
          <w:szCs w:val="24"/>
          <w:lang w:val="sr-Cyrl-RS"/>
        </w:rPr>
        <w:t>од просека</w:t>
      </w:r>
      <w:r w:rsidR="0078761D" w:rsidRPr="004B38B4">
        <w:rPr>
          <w:rFonts w:ascii="Times New Roman" w:hAnsi="Times New Roman" w:cs="Times New Roman"/>
          <w:color w:val="000000"/>
          <w:sz w:val="24"/>
          <w:szCs w:val="24"/>
          <w:lang w:val="sr-Cyrl-RS"/>
        </w:rPr>
        <w:t xml:space="preserve"> за Европски регион Свет</w:t>
      </w:r>
      <w:r w:rsidR="007232E7" w:rsidRPr="004B38B4">
        <w:rPr>
          <w:rFonts w:ascii="Times New Roman" w:hAnsi="Times New Roman" w:cs="Times New Roman"/>
          <w:color w:val="000000"/>
          <w:sz w:val="24"/>
          <w:szCs w:val="24"/>
          <w:lang w:val="sr-Cyrl-RS"/>
        </w:rPr>
        <w:t>ске здравствене организације (9,</w:t>
      </w:r>
      <w:r w:rsidR="00125628" w:rsidRPr="004B38B4">
        <w:rPr>
          <w:rFonts w:ascii="Times New Roman" w:hAnsi="Times New Roman" w:cs="Times New Roman"/>
          <w:color w:val="000000"/>
          <w:sz w:val="24"/>
          <w:szCs w:val="24"/>
          <w:lang w:val="sr-Cyrl-RS"/>
        </w:rPr>
        <w:t xml:space="preserve">9 </w:t>
      </w:r>
      <w:r w:rsidR="0078761D" w:rsidRPr="004B38B4">
        <w:rPr>
          <w:rFonts w:ascii="Times New Roman" w:hAnsi="Times New Roman" w:cs="Times New Roman"/>
          <w:color w:val="000000"/>
          <w:sz w:val="24"/>
          <w:szCs w:val="24"/>
          <w:lang w:val="sr-Cyrl-RS"/>
        </w:rPr>
        <w:t>литара)</w:t>
      </w:r>
      <w:r w:rsidR="0067030C" w:rsidRPr="004B38B4">
        <w:rPr>
          <w:rFonts w:ascii="Times New Roman" w:hAnsi="Times New Roman" w:cs="Times New Roman"/>
          <w:color w:val="000000"/>
          <w:sz w:val="24"/>
          <w:szCs w:val="24"/>
          <w:lang w:val="sr-Cyrl-RS"/>
        </w:rPr>
        <w:t>.</w:t>
      </w:r>
      <w:r w:rsidR="009436D4" w:rsidRPr="004B38B4">
        <w:rPr>
          <w:rStyle w:val="FootnoteReference"/>
          <w:rFonts w:ascii="Times New Roman" w:hAnsi="Times New Roman" w:cs="Times New Roman"/>
          <w:color w:val="000000"/>
          <w:sz w:val="24"/>
          <w:szCs w:val="24"/>
        </w:rPr>
        <w:footnoteReference w:id="30"/>
      </w:r>
      <w:r w:rsidR="0078761D" w:rsidRPr="004B38B4">
        <w:rPr>
          <w:rFonts w:ascii="Times New Roman" w:hAnsi="Times New Roman" w:cs="Times New Roman"/>
          <w:color w:val="000000"/>
          <w:sz w:val="24"/>
          <w:szCs w:val="24"/>
          <w:lang w:val="sr-Cyrl-RS"/>
        </w:rPr>
        <w:t xml:space="preserve"> </w:t>
      </w:r>
    </w:p>
    <w:p w:rsidR="0078761D" w:rsidRPr="004B38B4" w:rsidRDefault="0078761D" w:rsidP="0078761D">
      <w:pPr>
        <w:spacing w:after="0" w:line="240" w:lineRule="auto"/>
        <w:jc w:val="both"/>
        <w:rPr>
          <w:rFonts w:ascii="Times New Roman" w:hAnsi="Times New Roman" w:cs="Times New Roman"/>
          <w:color w:val="000000"/>
          <w:sz w:val="24"/>
          <w:szCs w:val="24"/>
          <w:lang w:val="sr-Cyrl-RS"/>
        </w:rPr>
      </w:pPr>
    </w:p>
    <w:p w:rsidR="0078761D" w:rsidRPr="004B38B4" w:rsidRDefault="00E541FD" w:rsidP="0078761D">
      <w:pPr>
        <w:spacing w:after="0" w:line="240" w:lineRule="auto"/>
        <w:jc w:val="both"/>
        <w:rPr>
          <w:rFonts w:ascii="Times New Roman" w:hAnsi="Times New Roman" w:cs="Times New Roman"/>
          <w:sz w:val="24"/>
          <w:szCs w:val="24"/>
          <w:lang w:val="sr-Cyrl-RS"/>
        </w:rPr>
      </w:pPr>
      <w:r w:rsidRPr="004B38B4">
        <w:rPr>
          <w:rFonts w:ascii="Times New Roman" w:hAnsi="Times New Roman" w:cs="Times New Roman"/>
          <w:sz w:val="24"/>
          <w:szCs w:val="24"/>
          <w:lang w:val="sr-Cyrl-RS"/>
        </w:rPr>
        <w:tab/>
      </w:r>
      <w:r w:rsidR="00A32E79" w:rsidRPr="004B38B4">
        <w:rPr>
          <w:rFonts w:ascii="Times New Roman" w:hAnsi="Times New Roman" w:cs="Times New Roman"/>
          <w:sz w:val="24"/>
          <w:szCs w:val="24"/>
          <w:lang w:val="sr-Cyrl-RS"/>
        </w:rPr>
        <w:tab/>
      </w:r>
      <w:r w:rsidR="0078761D" w:rsidRPr="004B38B4">
        <w:rPr>
          <w:rFonts w:ascii="Times New Roman" w:hAnsi="Times New Roman" w:cs="Times New Roman"/>
          <w:sz w:val="24"/>
          <w:szCs w:val="24"/>
          <w:lang w:val="sr-Cyrl-RS"/>
        </w:rPr>
        <w:t>Национална легислатива у области алкохола је ускл</w:t>
      </w:r>
      <w:r w:rsidRPr="004B38B4">
        <w:rPr>
          <w:rFonts w:ascii="Times New Roman" w:hAnsi="Times New Roman" w:cs="Times New Roman"/>
          <w:sz w:val="24"/>
          <w:szCs w:val="24"/>
          <w:lang w:val="sr-Cyrl-RS"/>
        </w:rPr>
        <w:t>ађена са европским стандардима и</w:t>
      </w:r>
      <w:r w:rsidR="0078761D" w:rsidRPr="004B38B4">
        <w:rPr>
          <w:rFonts w:ascii="Times New Roman" w:hAnsi="Times New Roman" w:cs="Times New Roman"/>
          <w:sz w:val="24"/>
          <w:szCs w:val="24"/>
          <w:lang w:val="sr-Cyrl-RS"/>
        </w:rPr>
        <w:t xml:space="preserve"> укључује више закона који су у надлежности различитих министарстава (Закон о оглашавању</w:t>
      </w:r>
      <w:r w:rsidR="0078761D" w:rsidRPr="004B38B4">
        <w:rPr>
          <w:rStyle w:val="FootnoteReference"/>
          <w:rFonts w:ascii="Times New Roman" w:hAnsi="Times New Roman" w:cs="Times New Roman"/>
          <w:sz w:val="24"/>
          <w:szCs w:val="24"/>
        </w:rPr>
        <w:footnoteReference w:id="31"/>
      </w:r>
      <w:r w:rsidR="0078761D" w:rsidRPr="004B38B4">
        <w:rPr>
          <w:rFonts w:ascii="Times New Roman" w:hAnsi="Times New Roman" w:cs="Times New Roman"/>
          <w:sz w:val="24"/>
          <w:szCs w:val="24"/>
          <w:lang w:val="sr-Cyrl-RS"/>
        </w:rPr>
        <w:t>, Закон о заштити потрошача</w:t>
      </w:r>
      <w:r w:rsidR="0078761D" w:rsidRPr="004B38B4">
        <w:rPr>
          <w:rStyle w:val="FootnoteReference"/>
          <w:rFonts w:ascii="Times New Roman" w:hAnsi="Times New Roman" w:cs="Times New Roman"/>
          <w:sz w:val="24"/>
          <w:szCs w:val="24"/>
        </w:rPr>
        <w:footnoteReference w:id="32"/>
      </w:r>
      <w:r w:rsidR="0067030C" w:rsidRPr="004B38B4">
        <w:rPr>
          <w:rFonts w:ascii="Times New Roman" w:hAnsi="Times New Roman" w:cs="Times New Roman"/>
          <w:color w:val="000000"/>
          <w:sz w:val="24"/>
          <w:szCs w:val="24"/>
          <w:lang w:val="sr-Cyrl-RS"/>
        </w:rPr>
        <w:t xml:space="preserve">, </w:t>
      </w:r>
      <w:r w:rsidR="0078761D" w:rsidRPr="004B38B4">
        <w:rPr>
          <w:rFonts w:ascii="Times New Roman" w:hAnsi="Times New Roman" w:cs="Times New Roman"/>
          <w:sz w:val="24"/>
          <w:szCs w:val="24"/>
          <w:lang w:val="sr-Cyrl-RS"/>
        </w:rPr>
        <w:t>Закон о јаким алкохолним пићима</w:t>
      </w:r>
      <w:r w:rsidR="0078761D" w:rsidRPr="004B38B4">
        <w:rPr>
          <w:rStyle w:val="FootnoteReference"/>
          <w:rFonts w:ascii="Times New Roman" w:hAnsi="Times New Roman" w:cs="Times New Roman"/>
          <w:sz w:val="24"/>
          <w:szCs w:val="24"/>
        </w:rPr>
        <w:footnoteReference w:id="33"/>
      </w:r>
      <w:r w:rsidR="0067030C" w:rsidRPr="004B38B4">
        <w:rPr>
          <w:rFonts w:ascii="Times New Roman" w:hAnsi="Times New Roman" w:cs="Times New Roman"/>
          <w:color w:val="000000"/>
          <w:sz w:val="24"/>
          <w:szCs w:val="24"/>
          <w:lang w:val="sr-Cyrl-RS"/>
        </w:rPr>
        <w:t xml:space="preserve">, </w:t>
      </w:r>
      <w:r w:rsidR="0078761D" w:rsidRPr="004B38B4">
        <w:rPr>
          <w:rFonts w:ascii="Times New Roman" w:hAnsi="Times New Roman" w:cs="Times New Roman"/>
          <w:sz w:val="24"/>
          <w:szCs w:val="24"/>
          <w:lang w:val="sr-Cyrl-RS"/>
        </w:rPr>
        <w:t>Закон о безбедности саобраћаја</w:t>
      </w:r>
      <w:r w:rsidR="0078761D" w:rsidRPr="004B38B4">
        <w:rPr>
          <w:rStyle w:val="FootnoteReference"/>
          <w:rFonts w:ascii="Times New Roman" w:hAnsi="Times New Roman" w:cs="Times New Roman"/>
          <w:sz w:val="24"/>
          <w:szCs w:val="24"/>
        </w:rPr>
        <w:footnoteReference w:id="34"/>
      </w:r>
      <w:r w:rsidR="0078761D" w:rsidRPr="004B38B4">
        <w:rPr>
          <w:rFonts w:ascii="Times New Roman" w:hAnsi="Times New Roman" w:cs="Times New Roman"/>
          <w:sz w:val="24"/>
          <w:szCs w:val="24"/>
          <w:lang w:val="sr-Cyrl-RS"/>
        </w:rPr>
        <w:t xml:space="preserve"> итд.). Стратешка документа</w:t>
      </w:r>
      <w:r w:rsidR="00664B41" w:rsidRPr="004B38B4">
        <w:rPr>
          <w:rFonts w:ascii="Times New Roman" w:hAnsi="Times New Roman" w:cs="Times New Roman"/>
          <w:sz w:val="24"/>
          <w:szCs w:val="24"/>
          <w:lang w:val="sr-Cyrl-RS"/>
        </w:rPr>
        <w:t>,</w:t>
      </w:r>
      <w:r w:rsidR="0078761D" w:rsidRPr="004B38B4">
        <w:rPr>
          <w:rFonts w:ascii="Times New Roman" w:hAnsi="Times New Roman" w:cs="Times New Roman"/>
          <w:sz w:val="24"/>
          <w:szCs w:val="24"/>
          <w:lang w:val="sr-Cyrl-RS"/>
        </w:rPr>
        <w:t xml:space="preserve"> као што су Стратегија јавног здравља и Стратегија развоја заштите менталног здравља</w:t>
      </w:r>
      <w:r w:rsidR="00664B41" w:rsidRPr="004B38B4">
        <w:rPr>
          <w:rFonts w:ascii="Times New Roman" w:hAnsi="Times New Roman" w:cs="Times New Roman"/>
          <w:sz w:val="24"/>
          <w:szCs w:val="24"/>
          <w:lang w:val="sr-Cyrl-RS"/>
        </w:rPr>
        <w:t>,</w:t>
      </w:r>
      <w:r w:rsidR="0078761D" w:rsidRPr="004B38B4">
        <w:rPr>
          <w:rFonts w:ascii="Times New Roman" w:hAnsi="Times New Roman" w:cs="Times New Roman"/>
          <w:sz w:val="24"/>
          <w:szCs w:val="24"/>
          <w:lang w:val="sr-Cyrl-RS"/>
        </w:rPr>
        <w:t xml:space="preserve"> препознају значај превенције злоупотребе алкохола, </w:t>
      </w:r>
      <w:r w:rsidR="0078761D" w:rsidRPr="004B38B4">
        <w:rPr>
          <w:rFonts w:ascii="Times New Roman" w:hAnsi="Times New Roman" w:cs="Times New Roman"/>
          <w:color w:val="000000"/>
          <w:sz w:val="24"/>
          <w:szCs w:val="24"/>
          <w:lang w:val="sr-Cyrl-RS"/>
        </w:rPr>
        <w:t>повећања социјалне видљивости штетне употребе, злоупот</w:t>
      </w:r>
      <w:r w:rsidR="00664B41" w:rsidRPr="004B38B4">
        <w:rPr>
          <w:rFonts w:ascii="Times New Roman" w:hAnsi="Times New Roman" w:cs="Times New Roman"/>
          <w:color w:val="000000"/>
          <w:sz w:val="24"/>
          <w:szCs w:val="24"/>
          <w:lang w:val="sr-Cyrl-RS"/>
        </w:rPr>
        <w:t xml:space="preserve">ребе или зависности од алкохола, рано откривање, </w:t>
      </w:r>
      <w:r w:rsidR="0078761D" w:rsidRPr="004B38B4">
        <w:rPr>
          <w:rFonts w:ascii="Times New Roman" w:hAnsi="Times New Roman" w:cs="Times New Roman"/>
          <w:color w:val="000000"/>
          <w:sz w:val="24"/>
          <w:szCs w:val="24"/>
          <w:lang w:val="sr-Cyrl-RS"/>
        </w:rPr>
        <w:t>дијагностиковање у</w:t>
      </w:r>
      <w:r w:rsidR="00664B41" w:rsidRPr="004B38B4">
        <w:rPr>
          <w:rFonts w:ascii="Times New Roman" w:hAnsi="Times New Roman" w:cs="Times New Roman"/>
          <w:color w:val="000000"/>
          <w:sz w:val="24"/>
          <w:szCs w:val="24"/>
          <w:lang w:val="sr-Cyrl-RS"/>
        </w:rPr>
        <w:t xml:space="preserve"> примарној здравственој заштити и</w:t>
      </w:r>
      <w:r w:rsidR="0078761D" w:rsidRPr="004B38B4">
        <w:rPr>
          <w:rFonts w:ascii="Times New Roman" w:hAnsi="Times New Roman" w:cs="Times New Roman"/>
          <w:color w:val="000000"/>
          <w:sz w:val="24"/>
          <w:szCs w:val="24"/>
          <w:lang w:val="sr-Cyrl-RS"/>
        </w:rPr>
        <w:t xml:space="preserve"> јачање мотивације за лечење</w:t>
      </w:r>
      <w:r w:rsidR="0078761D" w:rsidRPr="004B38B4">
        <w:rPr>
          <w:rFonts w:ascii="Times New Roman" w:hAnsi="Times New Roman" w:cs="Times New Roman"/>
          <w:sz w:val="24"/>
          <w:szCs w:val="24"/>
          <w:lang w:val="sr-Cyrl-RS"/>
        </w:rPr>
        <w:t>.</w:t>
      </w:r>
      <w:r w:rsidR="0078761D" w:rsidRPr="004B38B4">
        <w:rPr>
          <w:rFonts w:ascii="Times New Roman" w:hAnsi="Times New Roman" w:cs="Times New Roman"/>
          <w:color w:val="000000"/>
          <w:sz w:val="24"/>
          <w:szCs w:val="24"/>
          <w:lang w:val="sr-Cyrl-RS"/>
        </w:rPr>
        <w:t xml:space="preserve"> У Републици Србији је 2017. године усвојен Национални програм превенције штетне употребе алкохола и алкохолом узрокованих поремећаја. Овим програмом дефинисане </w:t>
      </w:r>
      <w:r w:rsidR="00664B41" w:rsidRPr="004B38B4">
        <w:rPr>
          <w:rFonts w:ascii="Times New Roman" w:hAnsi="Times New Roman" w:cs="Times New Roman"/>
          <w:color w:val="000000"/>
          <w:sz w:val="24"/>
          <w:szCs w:val="24"/>
          <w:lang w:val="sr-Cyrl-RS"/>
        </w:rPr>
        <w:t xml:space="preserve">су </w:t>
      </w:r>
      <w:r w:rsidR="0078761D" w:rsidRPr="004B38B4">
        <w:rPr>
          <w:rFonts w:ascii="Times New Roman" w:hAnsi="Times New Roman" w:cs="Times New Roman"/>
          <w:color w:val="000000"/>
          <w:sz w:val="24"/>
          <w:szCs w:val="24"/>
          <w:lang w:val="sr-Cyrl-RS"/>
        </w:rPr>
        <w:t>активности неопходне за смањење штетне употребе алкохола и последица изазваних употребом алкохола</w:t>
      </w:r>
      <w:r w:rsidR="00242DD0" w:rsidRPr="004B38B4">
        <w:rPr>
          <w:rFonts w:ascii="Times New Roman" w:hAnsi="Times New Roman" w:cs="Times New Roman"/>
          <w:color w:val="000000"/>
          <w:sz w:val="24"/>
          <w:szCs w:val="24"/>
          <w:lang w:val="sr-Cyrl-RS"/>
        </w:rPr>
        <w:t>, као</w:t>
      </w:r>
      <w:r w:rsidR="0078761D" w:rsidRPr="004B38B4">
        <w:rPr>
          <w:rFonts w:ascii="Times New Roman" w:hAnsi="Times New Roman" w:cs="Times New Roman"/>
          <w:color w:val="000000"/>
          <w:sz w:val="24"/>
          <w:szCs w:val="24"/>
          <w:lang w:val="sr-Cyrl-RS"/>
        </w:rPr>
        <w:t xml:space="preserve"> и индикатори за праћење остваривања циљева Програма.</w:t>
      </w:r>
    </w:p>
    <w:p w:rsidR="0078761D" w:rsidRPr="004B38B4" w:rsidRDefault="0078761D" w:rsidP="0078761D">
      <w:pPr>
        <w:spacing w:after="0" w:line="240" w:lineRule="auto"/>
        <w:jc w:val="both"/>
        <w:rPr>
          <w:rFonts w:ascii="Times New Roman" w:hAnsi="Times New Roman" w:cs="Times New Roman"/>
          <w:sz w:val="24"/>
          <w:szCs w:val="24"/>
          <w:lang w:val="sr-Cyrl-RS"/>
        </w:rPr>
      </w:pPr>
    </w:p>
    <w:p w:rsidR="0078761D" w:rsidRPr="004B38B4" w:rsidRDefault="00E541FD" w:rsidP="0078761D">
      <w:pPr>
        <w:spacing w:after="0" w:line="240" w:lineRule="auto"/>
        <w:jc w:val="both"/>
        <w:rPr>
          <w:rFonts w:ascii="Times New Roman" w:hAnsi="Times New Roman" w:cs="Times New Roman"/>
          <w:color w:val="000000"/>
          <w:sz w:val="24"/>
          <w:szCs w:val="24"/>
          <w:lang w:val="sr-Cyrl-RS"/>
        </w:rPr>
      </w:pPr>
      <w:r w:rsidRPr="004B38B4">
        <w:rPr>
          <w:rFonts w:ascii="Times New Roman" w:hAnsi="Times New Roman" w:cs="Times New Roman"/>
          <w:color w:val="000000"/>
          <w:sz w:val="24"/>
          <w:szCs w:val="24"/>
          <w:lang w:val="sr-Cyrl-RS"/>
        </w:rPr>
        <w:tab/>
      </w:r>
      <w:r w:rsidR="00A32E79" w:rsidRPr="004B38B4">
        <w:rPr>
          <w:rFonts w:ascii="Times New Roman" w:hAnsi="Times New Roman" w:cs="Times New Roman"/>
          <w:color w:val="000000"/>
          <w:sz w:val="24"/>
          <w:szCs w:val="24"/>
          <w:lang w:val="sr-Cyrl-RS"/>
        </w:rPr>
        <w:tab/>
      </w:r>
      <w:r w:rsidR="0078761D" w:rsidRPr="004B38B4">
        <w:rPr>
          <w:rFonts w:ascii="Times New Roman" w:hAnsi="Times New Roman" w:cs="Times New Roman"/>
          <w:color w:val="000000"/>
          <w:sz w:val="24"/>
          <w:szCs w:val="24"/>
          <w:lang w:val="sr-Cyrl-RS"/>
        </w:rPr>
        <w:t xml:space="preserve">У </w:t>
      </w:r>
      <w:r w:rsidR="00242DD0" w:rsidRPr="004B38B4">
        <w:rPr>
          <w:rFonts w:ascii="Times New Roman" w:hAnsi="Times New Roman" w:cs="Times New Roman"/>
          <w:color w:val="000000"/>
          <w:sz w:val="24"/>
          <w:szCs w:val="24"/>
          <w:lang w:val="sr-Cyrl-RS"/>
        </w:rPr>
        <w:t>оквиру</w:t>
      </w:r>
      <w:r w:rsidR="0078761D" w:rsidRPr="004B38B4">
        <w:rPr>
          <w:rFonts w:ascii="Times New Roman" w:hAnsi="Times New Roman" w:cs="Times New Roman"/>
          <w:color w:val="000000"/>
          <w:sz w:val="24"/>
          <w:szCs w:val="24"/>
          <w:lang w:val="sr-Cyrl-RS"/>
        </w:rPr>
        <w:t xml:space="preserve"> примарне превенције малигних обољења која се доводе у везу са инфективном етиологијом</w:t>
      </w:r>
      <w:r w:rsidR="005C6D52" w:rsidRPr="004B38B4">
        <w:rPr>
          <w:rFonts w:ascii="Times New Roman" w:hAnsi="Times New Roman" w:cs="Times New Roman"/>
          <w:color w:val="000000"/>
          <w:sz w:val="24"/>
          <w:szCs w:val="24"/>
          <w:lang w:val="sr-Cyrl-RS"/>
        </w:rPr>
        <w:t>, од 2001.</w:t>
      </w:r>
      <w:r w:rsidRPr="004B38B4">
        <w:rPr>
          <w:rFonts w:ascii="Times New Roman" w:hAnsi="Times New Roman" w:cs="Times New Roman"/>
          <w:color w:val="000000"/>
          <w:sz w:val="24"/>
          <w:szCs w:val="24"/>
          <w:lang w:val="uz-Cyrl-UZ"/>
        </w:rPr>
        <w:t xml:space="preserve"> године</w:t>
      </w:r>
      <w:r w:rsidR="005C6D52" w:rsidRPr="004B38B4">
        <w:rPr>
          <w:rFonts w:ascii="Times New Roman" w:hAnsi="Times New Roman" w:cs="Times New Roman"/>
          <w:color w:val="000000"/>
          <w:sz w:val="24"/>
          <w:szCs w:val="24"/>
          <w:lang w:val="sr-Cyrl-RS"/>
        </w:rPr>
        <w:t xml:space="preserve"> у Програм</w:t>
      </w:r>
      <w:r w:rsidR="0078761D" w:rsidRPr="004B38B4">
        <w:rPr>
          <w:rFonts w:ascii="Times New Roman" w:hAnsi="Times New Roman" w:cs="Times New Roman"/>
          <w:color w:val="000000"/>
          <w:sz w:val="24"/>
          <w:szCs w:val="24"/>
          <w:lang w:val="sr-Cyrl-RS"/>
        </w:rPr>
        <w:t xml:space="preserve"> обавезне имунизације уведена је вакцина против вирусног хепатитиса Б. Обухват вакцинацијом против вирусног хепатитиса Б је </w:t>
      </w:r>
      <w:r w:rsidR="00242DD0" w:rsidRPr="004B38B4">
        <w:rPr>
          <w:rFonts w:ascii="Times New Roman" w:hAnsi="Times New Roman" w:cs="Times New Roman"/>
          <w:color w:val="000000"/>
          <w:sz w:val="24"/>
          <w:szCs w:val="24"/>
          <w:lang w:val="sr-Cyrl-RS"/>
        </w:rPr>
        <w:t>последњих десет година изнад 90%</w:t>
      </w:r>
      <w:r w:rsidR="00AC683C" w:rsidRPr="004B38B4">
        <w:rPr>
          <w:rFonts w:ascii="Times New Roman" w:hAnsi="Times New Roman" w:cs="Times New Roman"/>
          <w:color w:val="000000"/>
          <w:sz w:val="24"/>
          <w:szCs w:val="24"/>
          <w:lang w:val="sr-Cyrl-RS"/>
        </w:rPr>
        <w:t xml:space="preserve">, што се сматра </w:t>
      </w:r>
      <w:r w:rsidR="0078761D" w:rsidRPr="004B38B4">
        <w:rPr>
          <w:rFonts w:ascii="Times New Roman" w:hAnsi="Times New Roman" w:cs="Times New Roman"/>
          <w:color w:val="000000"/>
          <w:sz w:val="24"/>
          <w:szCs w:val="24"/>
          <w:lang w:val="sr-Cyrl-RS"/>
        </w:rPr>
        <w:t>задовољавајућ</w:t>
      </w:r>
      <w:r w:rsidR="00AC683C" w:rsidRPr="004B38B4">
        <w:rPr>
          <w:rFonts w:ascii="Times New Roman" w:hAnsi="Times New Roman" w:cs="Times New Roman"/>
          <w:color w:val="000000"/>
          <w:sz w:val="24"/>
          <w:szCs w:val="24"/>
          <w:lang w:val="sr-Cyrl-RS"/>
        </w:rPr>
        <w:t>им</w:t>
      </w:r>
      <w:r w:rsidR="00536F10" w:rsidRPr="004B38B4">
        <w:rPr>
          <w:rFonts w:ascii="Times New Roman" w:hAnsi="Times New Roman" w:cs="Times New Roman"/>
          <w:color w:val="000000"/>
          <w:sz w:val="24"/>
          <w:szCs w:val="24"/>
          <w:lang w:val="sr-Cyrl-RS"/>
        </w:rPr>
        <w:t xml:space="preserve"> обухватом</w:t>
      </w:r>
      <w:r w:rsidR="0078761D" w:rsidRPr="004B38B4">
        <w:rPr>
          <w:rFonts w:ascii="Times New Roman" w:hAnsi="Times New Roman" w:cs="Times New Roman"/>
          <w:color w:val="000000"/>
          <w:sz w:val="24"/>
          <w:szCs w:val="24"/>
          <w:lang w:val="sr-Cyrl-RS"/>
        </w:rPr>
        <w:t>. Међутим, посебан изазов се односи на примену вакцине про</w:t>
      </w:r>
      <w:r w:rsidR="003C6F85" w:rsidRPr="004B38B4">
        <w:rPr>
          <w:rFonts w:ascii="Times New Roman" w:hAnsi="Times New Roman" w:cs="Times New Roman"/>
          <w:color w:val="000000"/>
          <w:sz w:val="24"/>
          <w:szCs w:val="24"/>
          <w:lang w:val="sr-Cyrl-RS"/>
        </w:rPr>
        <w:t>тив хуманих папилома вируса која је</w:t>
      </w:r>
      <w:r w:rsidR="0078761D" w:rsidRPr="004B38B4">
        <w:rPr>
          <w:rFonts w:ascii="Times New Roman" w:hAnsi="Times New Roman" w:cs="Times New Roman"/>
          <w:color w:val="000000"/>
          <w:sz w:val="24"/>
          <w:szCs w:val="24"/>
          <w:lang w:val="sr-Cyrl-RS"/>
        </w:rPr>
        <w:t xml:space="preserve"> укључен</w:t>
      </w:r>
      <w:r w:rsidR="003C6F85" w:rsidRPr="004B38B4">
        <w:rPr>
          <w:rFonts w:ascii="Times New Roman" w:hAnsi="Times New Roman" w:cs="Times New Roman"/>
          <w:color w:val="000000"/>
          <w:sz w:val="24"/>
          <w:szCs w:val="24"/>
          <w:lang w:val="sr-Cyrl-RS"/>
        </w:rPr>
        <w:t>а</w:t>
      </w:r>
      <w:r w:rsidR="0078761D" w:rsidRPr="004B38B4">
        <w:rPr>
          <w:rFonts w:ascii="Times New Roman" w:hAnsi="Times New Roman" w:cs="Times New Roman"/>
          <w:color w:val="000000"/>
          <w:sz w:val="24"/>
          <w:szCs w:val="24"/>
          <w:lang w:val="sr-Cyrl-RS"/>
        </w:rPr>
        <w:t xml:space="preserve"> у програм препоручене имунизације. </w:t>
      </w:r>
      <w:r w:rsidR="0044432A" w:rsidRPr="004B38B4">
        <w:rPr>
          <w:rFonts w:ascii="Times New Roman" w:hAnsi="Times New Roman" w:cs="Times New Roman"/>
          <w:color w:val="000000"/>
          <w:sz w:val="24"/>
          <w:szCs w:val="24"/>
          <w:lang w:val="sr-Cyrl-RS"/>
        </w:rPr>
        <w:t xml:space="preserve">Према постојећем Закону о заштити становника од заразних болести, </w:t>
      </w:r>
      <w:r w:rsidR="0078761D" w:rsidRPr="004B38B4">
        <w:rPr>
          <w:rFonts w:ascii="Times New Roman" w:hAnsi="Times New Roman" w:cs="Times New Roman"/>
          <w:color w:val="000000"/>
          <w:sz w:val="24"/>
          <w:szCs w:val="24"/>
          <w:lang w:val="sr-Cyrl-RS"/>
        </w:rPr>
        <w:t xml:space="preserve">само обавезна имунизација </w:t>
      </w:r>
      <w:r w:rsidR="0044432A" w:rsidRPr="004B38B4">
        <w:rPr>
          <w:rFonts w:ascii="Times New Roman" w:hAnsi="Times New Roman" w:cs="Times New Roman"/>
          <w:color w:val="000000"/>
          <w:sz w:val="24"/>
          <w:szCs w:val="24"/>
          <w:lang w:val="sr-Cyrl-RS"/>
        </w:rPr>
        <w:t xml:space="preserve">финансира се </w:t>
      </w:r>
      <w:r w:rsidR="000A07C2" w:rsidRPr="004B38B4">
        <w:rPr>
          <w:rFonts w:ascii="Times New Roman" w:hAnsi="Times New Roman" w:cs="Times New Roman"/>
          <w:color w:val="000000"/>
          <w:sz w:val="24"/>
          <w:szCs w:val="24"/>
          <w:lang w:val="sr-Cyrl-RS"/>
        </w:rPr>
        <w:t>из буџета Републике</w:t>
      </w:r>
      <w:r w:rsidR="00DD52F7" w:rsidRPr="004B38B4">
        <w:rPr>
          <w:rFonts w:ascii="Times New Roman" w:hAnsi="Times New Roman" w:cs="Times New Roman"/>
          <w:color w:val="000000"/>
          <w:sz w:val="24"/>
          <w:szCs w:val="24"/>
          <w:lang w:val="sr-Cyrl-RS"/>
        </w:rPr>
        <w:t xml:space="preserve"> Србије. У</w:t>
      </w:r>
      <w:r w:rsidR="0078761D" w:rsidRPr="004B38B4">
        <w:rPr>
          <w:rFonts w:ascii="Times New Roman" w:hAnsi="Times New Roman" w:cs="Times New Roman"/>
          <w:color w:val="000000"/>
          <w:sz w:val="24"/>
          <w:szCs w:val="24"/>
          <w:lang w:val="sr-Cyrl-RS"/>
        </w:rPr>
        <w:t xml:space="preserve"> наредном периоду пре</w:t>
      </w:r>
      <w:r w:rsidR="00A148DC" w:rsidRPr="004B38B4">
        <w:rPr>
          <w:rFonts w:ascii="Times New Roman" w:hAnsi="Times New Roman" w:cs="Times New Roman"/>
          <w:color w:val="000000"/>
          <w:sz w:val="24"/>
          <w:szCs w:val="24"/>
          <w:lang w:val="sr-Cyrl-RS"/>
        </w:rPr>
        <w:t>д</w:t>
      </w:r>
      <w:r w:rsidR="0078761D" w:rsidRPr="004B38B4">
        <w:rPr>
          <w:rFonts w:ascii="Times New Roman" w:hAnsi="Times New Roman" w:cs="Times New Roman"/>
          <w:color w:val="000000"/>
          <w:sz w:val="24"/>
          <w:szCs w:val="24"/>
          <w:lang w:val="sr-Cyrl-RS"/>
        </w:rPr>
        <w:t xml:space="preserve">виђа </w:t>
      </w:r>
      <w:r w:rsidR="00C431F6" w:rsidRPr="004B38B4">
        <w:rPr>
          <w:rFonts w:ascii="Times New Roman" w:hAnsi="Times New Roman" w:cs="Times New Roman"/>
          <w:color w:val="000000"/>
          <w:sz w:val="24"/>
          <w:szCs w:val="24"/>
          <w:lang w:val="sr-Cyrl-RS"/>
        </w:rPr>
        <w:t xml:space="preserve">се </w:t>
      </w:r>
      <w:r w:rsidR="0078761D" w:rsidRPr="004B38B4">
        <w:rPr>
          <w:rFonts w:ascii="Times New Roman" w:hAnsi="Times New Roman" w:cs="Times New Roman"/>
          <w:color w:val="000000"/>
          <w:sz w:val="24"/>
          <w:szCs w:val="24"/>
          <w:lang w:val="sr-Cyrl-RS"/>
        </w:rPr>
        <w:t xml:space="preserve">регулисање </w:t>
      </w:r>
      <w:r w:rsidR="008E482A" w:rsidRPr="004B38B4">
        <w:rPr>
          <w:rFonts w:ascii="Times New Roman" w:hAnsi="Times New Roman" w:cs="Times New Roman"/>
          <w:color w:val="000000"/>
          <w:sz w:val="24"/>
          <w:szCs w:val="24"/>
          <w:lang w:val="sr-Cyrl-RS"/>
        </w:rPr>
        <w:t xml:space="preserve">законског </w:t>
      </w:r>
      <w:r w:rsidR="0078761D" w:rsidRPr="004B38B4">
        <w:rPr>
          <w:rFonts w:ascii="Times New Roman" w:hAnsi="Times New Roman" w:cs="Times New Roman"/>
          <w:color w:val="000000"/>
          <w:sz w:val="24"/>
          <w:szCs w:val="24"/>
          <w:lang w:val="sr-Cyrl-RS"/>
        </w:rPr>
        <w:t xml:space="preserve">оквира </w:t>
      </w:r>
      <w:r w:rsidR="00F71514" w:rsidRPr="004B38B4">
        <w:rPr>
          <w:rFonts w:ascii="Times New Roman" w:hAnsi="Times New Roman" w:cs="Times New Roman"/>
          <w:color w:val="000000"/>
          <w:sz w:val="24"/>
          <w:szCs w:val="24"/>
          <w:lang w:val="sr-Cyrl-RS"/>
        </w:rPr>
        <w:t>са циљем да се</w:t>
      </w:r>
      <w:r w:rsidR="0078761D" w:rsidRPr="004B38B4">
        <w:rPr>
          <w:rFonts w:ascii="Times New Roman" w:hAnsi="Times New Roman" w:cs="Times New Roman"/>
          <w:color w:val="000000"/>
          <w:sz w:val="24"/>
          <w:szCs w:val="24"/>
          <w:lang w:val="sr-Cyrl-RS"/>
        </w:rPr>
        <w:t xml:space="preserve"> омогући </w:t>
      </w:r>
      <w:r w:rsidR="008F6B72" w:rsidRPr="004B38B4">
        <w:rPr>
          <w:rFonts w:ascii="Times New Roman" w:hAnsi="Times New Roman" w:cs="Times New Roman"/>
          <w:color w:val="000000"/>
          <w:sz w:val="24"/>
          <w:szCs w:val="24"/>
          <w:lang w:val="sr-Cyrl-RS"/>
        </w:rPr>
        <w:t xml:space="preserve">делимично </w:t>
      </w:r>
      <w:r w:rsidR="000A07C2" w:rsidRPr="004B38B4">
        <w:rPr>
          <w:rFonts w:ascii="Times New Roman" w:hAnsi="Times New Roman" w:cs="Times New Roman"/>
          <w:color w:val="000000"/>
          <w:sz w:val="24"/>
          <w:szCs w:val="24"/>
          <w:lang w:val="sr-Cyrl-RS"/>
        </w:rPr>
        <w:t xml:space="preserve">финансирање </w:t>
      </w:r>
      <w:r w:rsidR="008E482A" w:rsidRPr="004B38B4">
        <w:rPr>
          <w:rFonts w:ascii="Times New Roman" w:hAnsi="Times New Roman" w:cs="Times New Roman"/>
          <w:color w:val="000000"/>
          <w:sz w:val="24"/>
          <w:szCs w:val="24"/>
          <w:lang w:val="sr-Cyrl-RS"/>
        </w:rPr>
        <w:t xml:space="preserve">препоручених </w:t>
      </w:r>
      <w:r w:rsidR="0078761D" w:rsidRPr="004B38B4">
        <w:rPr>
          <w:rFonts w:ascii="Times New Roman" w:hAnsi="Times New Roman" w:cs="Times New Roman"/>
          <w:color w:val="000000"/>
          <w:sz w:val="24"/>
          <w:szCs w:val="24"/>
          <w:lang w:val="sr-Cyrl-RS"/>
        </w:rPr>
        <w:t xml:space="preserve">вакцина. </w:t>
      </w:r>
    </w:p>
    <w:p w:rsidR="0078761D" w:rsidRPr="004B38B4" w:rsidRDefault="0078761D" w:rsidP="0078761D">
      <w:pPr>
        <w:spacing w:after="0" w:line="240" w:lineRule="auto"/>
        <w:rPr>
          <w:rFonts w:ascii="Times New Roman" w:hAnsi="Times New Roman" w:cs="Times New Roman"/>
          <w:color w:val="000000"/>
          <w:sz w:val="24"/>
          <w:szCs w:val="24"/>
          <w:lang w:val="sr-Cyrl-RS"/>
        </w:rPr>
      </w:pPr>
    </w:p>
    <w:p w:rsidR="0078761D" w:rsidRPr="004B38B4" w:rsidRDefault="00E53506" w:rsidP="0078761D">
      <w:pPr>
        <w:spacing w:after="0" w:line="240" w:lineRule="auto"/>
        <w:jc w:val="both"/>
        <w:rPr>
          <w:rFonts w:ascii="Times New Roman" w:hAnsi="Times New Roman" w:cs="Times New Roman"/>
          <w:color w:val="000000"/>
          <w:sz w:val="24"/>
          <w:szCs w:val="24"/>
          <w:lang w:val="sr-Cyrl-RS"/>
        </w:rPr>
      </w:pPr>
      <w:r w:rsidRPr="004B38B4">
        <w:rPr>
          <w:rFonts w:ascii="Times New Roman" w:eastAsia="Calibri" w:hAnsi="Times New Roman" w:cs="Times New Roman"/>
          <w:color w:val="000000"/>
          <w:sz w:val="24"/>
          <w:szCs w:val="24"/>
          <w:lang w:val="sr-Cyrl-RS"/>
        </w:rPr>
        <w:tab/>
      </w:r>
      <w:r w:rsidR="00A32E79" w:rsidRPr="004B38B4">
        <w:rPr>
          <w:rFonts w:ascii="Times New Roman" w:eastAsia="Calibri" w:hAnsi="Times New Roman" w:cs="Times New Roman"/>
          <w:color w:val="000000"/>
          <w:sz w:val="24"/>
          <w:szCs w:val="24"/>
          <w:lang w:val="sr-Cyrl-RS"/>
        </w:rPr>
        <w:tab/>
      </w:r>
      <w:r w:rsidR="0078761D" w:rsidRPr="004B38B4">
        <w:rPr>
          <w:rFonts w:ascii="Times New Roman" w:eastAsia="Calibri" w:hAnsi="Times New Roman" w:cs="Times New Roman"/>
          <w:color w:val="000000"/>
          <w:sz w:val="24"/>
          <w:szCs w:val="24"/>
          <w:lang w:val="sr-Cyrl-RS"/>
        </w:rPr>
        <w:t xml:space="preserve">Прекомерна ухрањеност и гојазност представљају фактор ризика за настанак више различитих облика карцинома и то ендометријума, једњака, желуца, јетре, жучне кесе, панкреаса, бубрега, мултиплог мијелома, дојке, јајника, штитасте жлезде. </w:t>
      </w:r>
      <w:r w:rsidR="00B00716" w:rsidRPr="004B38B4">
        <w:rPr>
          <w:rFonts w:ascii="Times New Roman" w:eastAsia="Calibri" w:hAnsi="Times New Roman" w:cs="Times New Roman"/>
          <w:color w:val="000000"/>
          <w:sz w:val="24"/>
          <w:szCs w:val="24"/>
          <w:lang w:val="sr-Cyrl-RS"/>
        </w:rPr>
        <w:t>П</w:t>
      </w:r>
      <w:r w:rsidR="0078761D" w:rsidRPr="004B38B4">
        <w:rPr>
          <w:rFonts w:ascii="Times New Roman" w:eastAsia="Calibri" w:hAnsi="Times New Roman" w:cs="Times New Roman"/>
          <w:color w:val="000000"/>
          <w:sz w:val="24"/>
          <w:szCs w:val="24"/>
          <w:lang w:val="sr-Cyrl-RS"/>
        </w:rPr>
        <w:t>рема подацима Истраживања здравља становништва Републике Србије 2013. године, на основу вредности индекса телесне масе (ИТМ)</w:t>
      </w:r>
      <w:r w:rsidR="00B00716" w:rsidRPr="004B38B4">
        <w:rPr>
          <w:rFonts w:ascii="Times New Roman" w:eastAsia="Calibri" w:hAnsi="Times New Roman" w:cs="Times New Roman"/>
          <w:color w:val="000000"/>
          <w:sz w:val="24"/>
          <w:szCs w:val="24"/>
          <w:lang w:val="sr-Cyrl-RS"/>
        </w:rPr>
        <w:t>,</w:t>
      </w:r>
      <w:r w:rsidR="0078761D" w:rsidRPr="004B38B4">
        <w:rPr>
          <w:rFonts w:ascii="Times New Roman" w:eastAsia="Calibri" w:hAnsi="Times New Roman" w:cs="Times New Roman"/>
          <w:color w:val="000000"/>
          <w:sz w:val="24"/>
          <w:szCs w:val="24"/>
          <w:lang w:val="sr-Cyrl-RS"/>
        </w:rPr>
        <w:t xml:space="preserve"> 40,4% становништва било </w:t>
      </w:r>
      <w:r w:rsidR="00B00716" w:rsidRPr="004B38B4">
        <w:rPr>
          <w:rFonts w:ascii="Times New Roman" w:eastAsia="Calibri" w:hAnsi="Times New Roman" w:cs="Times New Roman"/>
          <w:color w:val="000000"/>
          <w:sz w:val="24"/>
          <w:szCs w:val="24"/>
          <w:lang w:val="sr-Cyrl-RS"/>
        </w:rPr>
        <w:t xml:space="preserve">је </w:t>
      </w:r>
      <w:r w:rsidR="0078761D" w:rsidRPr="004B38B4">
        <w:rPr>
          <w:rFonts w:ascii="Times New Roman" w:eastAsia="Calibri" w:hAnsi="Times New Roman" w:cs="Times New Roman"/>
          <w:color w:val="000000"/>
          <w:sz w:val="24"/>
          <w:szCs w:val="24"/>
          <w:lang w:val="sr-Cyrl-RS"/>
        </w:rPr>
        <w:t>нормално ухрањено, док је више од половине (56,3%) било прекомерно ухрање</w:t>
      </w:r>
      <w:r w:rsidR="00B00716" w:rsidRPr="004B38B4">
        <w:rPr>
          <w:rFonts w:ascii="Times New Roman" w:eastAsia="Calibri" w:hAnsi="Times New Roman" w:cs="Times New Roman"/>
          <w:color w:val="000000"/>
          <w:sz w:val="24"/>
          <w:szCs w:val="24"/>
          <w:lang w:val="sr-Cyrl-RS"/>
        </w:rPr>
        <w:t xml:space="preserve">но – </w:t>
      </w:r>
      <w:r w:rsidR="0078761D" w:rsidRPr="004B38B4">
        <w:rPr>
          <w:rFonts w:ascii="Times New Roman" w:eastAsia="Calibri" w:hAnsi="Times New Roman" w:cs="Times New Roman"/>
          <w:color w:val="000000"/>
          <w:sz w:val="24"/>
          <w:szCs w:val="24"/>
          <w:lang w:val="sr-Cyrl-RS"/>
        </w:rPr>
        <w:t xml:space="preserve">предгојазно (35,1%) и гојазно (21,2%). Резултати су показали и да је 70,1% деце и адолесцената узраста 7–14 година било нормално ухрањено, 15% прекомерно ухрањено, а 4,9% гојазно. И у популацији деце и у популацији одраслих запажен је пораст учесталости прекомерне ухрањености и гојазности. Воће и поврће нису довољно заступљени у исхрани – воће је свакодневно </w:t>
      </w:r>
      <w:r w:rsidR="0078761D" w:rsidRPr="004B38B4">
        <w:rPr>
          <w:rFonts w:ascii="Times New Roman" w:hAnsi="Times New Roman" w:cs="Times New Roman"/>
          <w:color w:val="000000"/>
          <w:sz w:val="24"/>
          <w:szCs w:val="24"/>
          <w:lang w:val="sr-Cyrl-RS"/>
        </w:rPr>
        <w:t>конзумирало 45,6%, а поврће 57,1 % одраслих становника</w:t>
      </w:r>
      <w:r w:rsidRPr="004B38B4">
        <w:rPr>
          <w:rFonts w:ascii="Times New Roman" w:hAnsi="Times New Roman" w:cs="Times New Roman"/>
          <w:color w:val="000000"/>
          <w:sz w:val="24"/>
          <w:szCs w:val="24"/>
          <w:lang w:val="uz-Cyrl-UZ"/>
        </w:rPr>
        <w:t xml:space="preserve"> Републике</w:t>
      </w:r>
      <w:r w:rsidR="0078761D" w:rsidRPr="004B38B4">
        <w:rPr>
          <w:rFonts w:ascii="Times New Roman" w:hAnsi="Times New Roman" w:cs="Times New Roman"/>
          <w:color w:val="000000"/>
          <w:sz w:val="24"/>
          <w:szCs w:val="24"/>
          <w:lang w:val="sr-Cyrl-RS"/>
        </w:rPr>
        <w:t xml:space="preserve"> Србије. Свакодневну навику уноса воћа бар једном дневно имало је 19,3% анкетираних ученика, док је тај проценат нешто виши када је реч о поврћу (24,3%). Девојчице у нешто већем проценту у односу на дечаке конзумира</w:t>
      </w:r>
      <w:r w:rsidR="00A611C0" w:rsidRPr="004B38B4">
        <w:rPr>
          <w:rFonts w:ascii="Times New Roman" w:hAnsi="Times New Roman" w:cs="Times New Roman"/>
          <w:color w:val="000000"/>
          <w:sz w:val="24"/>
          <w:szCs w:val="24"/>
          <w:lang w:val="sr-Cyrl-RS"/>
        </w:rPr>
        <w:t>ле</w:t>
      </w:r>
      <w:r w:rsidR="0078761D" w:rsidRPr="004B38B4">
        <w:rPr>
          <w:rFonts w:ascii="Times New Roman" w:hAnsi="Times New Roman" w:cs="Times New Roman"/>
          <w:color w:val="000000"/>
          <w:sz w:val="24"/>
          <w:szCs w:val="24"/>
          <w:lang w:val="sr-Cyrl-RS"/>
        </w:rPr>
        <w:t xml:space="preserve"> </w:t>
      </w:r>
      <w:r w:rsidR="00A611C0" w:rsidRPr="004B38B4">
        <w:rPr>
          <w:rFonts w:ascii="Times New Roman" w:hAnsi="Times New Roman" w:cs="Times New Roman"/>
          <w:color w:val="000000"/>
          <w:sz w:val="24"/>
          <w:szCs w:val="24"/>
          <w:lang w:val="sr-Cyrl-RS"/>
        </w:rPr>
        <w:t xml:space="preserve">су </w:t>
      </w:r>
      <w:r w:rsidR="0078761D" w:rsidRPr="004B38B4">
        <w:rPr>
          <w:rFonts w:ascii="Times New Roman" w:hAnsi="Times New Roman" w:cs="Times New Roman"/>
          <w:color w:val="000000"/>
          <w:sz w:val="24"/>
          <w:szCs w:val="24"/>
          <w:lang w:val="sr-Cyrl-RS"/>
        </w:rPr>
        <w:t>воће и поврће бар једном дневно (20,8% према</w:t>
      </w:r>
      <w:r w:rsidR="00A611C0" w:rsidRPr="004B38B4">
        <w:rPr>
          <w:rFonts w:ascii="Times New Roman" w:hAnsi="Times New Roman" w:cs="Times New Roman"/>
          <w:color w:val="000000"/>
          <w:sz w:val="24"/>
          <w:szCs w:val="24"/>
          <w:lang w:val="sr-Cyrl-RS"/>
        </w:rPr>
        <w:t xml:space="preserve"> </w:t>
      </w:r>
      <w:r w:rsidR="00C01E73" w:rsidRPr="004B38B4">
        <w:rPr>
          <w:rFonts w:ascii="Times New Roman" w:hAnsi="Times New Roman" w:cs="Times New Roman"/>
          <w:color w:val="000000"/>
          <w:sz w:val="24"/>
          <w:szCs w:val="24"/>
          <w:lang w:val="sr-Cyrl-RS"/>
        </w:rPr>
        <w:t>17,9% за воће и</w:t>
      </w:r>
      <w:r w:rsidR="0078761D" w:rsidRPr="004B38B4">
        <w:rPr>
          <w:rFonts w:ascii="Times New Roman" w:hAnsi="Times New Roman" w:cs="Times New Roman"/>
          <w:color w:val="000000"/>
          <w:sz w:val="24"/>
          <w:szCs w:val="24"/>
          <w:lang w:val="sr-Cyrl-RS"/>
        </w:rPr>
        <w:t xml:space="preserve"> 26,9% према 21,9% за поврће). Будући да Национални програм за превенцију гојазности код деце и одраслих</w:t>
      </w:r>
      <w:r w:rsidR="00B921E6" w:rsidRPr="004B38B4">
        <w:rPr>
          <w:rFonts w:ascii="Times New Roman" w:hAnsi="Times New Roman" w:cs="Times New Roman"/>
          <w:color w:val="000000"/>
          <w:sz w:val="24"/>
          <w:szCs w:val="24"/>
          <w:lang w:val="sr-Cyrl-RS"/>
        </w:rPr>
        <w:t xml:space="preserve"> </w:t>
      </w:r>
      <w:r w:rsidR="0078761D" w:rsidRPr="004B38B4">
        <w:rPr>
          <w:rFonts w:ascii="Times New Roman" w:hAnsi="Times New Roman" w:cs="Times New Roman"/>
          <w:sz w:val="24"/>
          <w:szCs w:val="24"/>
          <w:lang w:val="sr-Cyrl-RS"/>
        </w:rPr>
        <w:t>за период 2018–2020</w:t>
      </w:r>
      <w:r w:rsidR="00C01E73" w:rsidRPr="004B38B4">
        <w:rPr>
          <w:rFonts w:ascii="Times New Roman" w:hAnsi="Times New Roman" w:cs="Times New Roman"/>
          <w:sz w:val="24"/>
          <w:szCs w:val="24"/>
          <w:lang w:val="sr-Cyrl-RS"/>
        </w:rPr>
        <w:t>.</w:t>
      </w:r>
      <w:r w:rsidR="0078761D" w:rsidRPr="004B38B4">
        <w:rPr>
          <w:rStyle w:val="FootnoteReference"/>
          <w:rFonts w:ascii="Times New Roman" w:hAnsi="Times New Roman" w:cs="Times New Roman"/>
          <w:sz w:val="24"/>
          <w:szCs w:val="24"/>
        </w:rPr>
        <w:footnoteReference w:id="35"/>
      </w:r>
      <w:r w:rsidR="0078761D" w:rsidRPr="004B38B4">
        <w:rPr>
          <w:rFonts w:ascii="Times New Roman" w:hAnsi="Times New Roman" w:cs="Times New Roman"/>
          <w:sz w:val="24"/>
          <w:szCs w:val="24"/>
          <w:lang w:val="sr-Cyrl-RS"/>
        </w:rPr>
        <w:t xml:space="preserve"> садржи мере за превенцију гојазности, оне нису део </w:t>
      </w:r>
      <w:r w:rsidR="00EB3A03" w:rsidRPr="004B38B4">
        <w:rPr>
          <w:rFonts w:ascii="Times New Roman" w:hAnsi="Times New Roman" w:cs="Times New Roman"/>
          <w:sz w:val="24"/>
          <w:szCs w:val="24"/>
          <w:lang w:val="sr-Cyrl-RS"/>
        </w:rPr>
        <w:t>Програма унапређења контроле рака</w:t>
      </w:r>
      <w:r w:rsidR="0078761D" w:rsidRPr="004B38B4">
        <w:rPr>
          <w:rFonts w:ascii="Times New Roman" w:hAnsi="Times New Roman" w:cs="Times New Roman"/>
          <w:sz w:val="24"/>
          <w:szCs w:val="24"/>
          <w:lang w:val="sr-Cyrl-RS"/>
        </w:rPr>
        <w:t xml:space="preserve">.  </w:t>
      </w:r>
    </w:p>
    <w:p w:rsidR="0078761D" w:rsidRPr="004B38B4" w:rsidRDefault="0078761D" w:rsidP="0078761D">
      <w:pPr>
        <w:spacing w:after="0" w:line="240" w:lineRule="auto"/>
        <w:jc w:val="both"/>
        <w:rPr>
          <w:rFonts w:ascii="Times New Roman" w:eastAsia="Calibri" w:hAnsi="Times New Roman" w:cs="Times New Roman"/>
          <w:color w:val="000000"/>
          <w:sz w:val="24"/>
          <w:szCs w:val="24"/>
          <w:lang w:val="sr-Cyrl-RS"/>
        </w:rPr>
      </w:pPr>
    </w:p>
    <w:p w:rsidR="0078761D" w:rsidRPr="004B38B4" w:rsidRDefault="004C26F4" w:rsidP="0078761D">
      <w:pPr>
        <w:spacing w:after="0" w:line="240" w:lineRule="auto"/>
        <w:jc w:val="both"/>
        <w:rPr>
          <w:rFonts w:ascii="Times New Roman" w:hAnsi="Times New Roman" w:cs="Times New Roman"/>
          <w:color w:val="000000"/>
          <w:sz w:val="24"/>
          <w:szCs w:val="24"/>
          <w:lang w:val="sr-Cyrl-RS"/>
        </w:rPr>
      </w:pPr>
      <w:r w:rsidRPr="004B38B4">
        <w:rPr>
          <w:rFonts w:ascii="Times New Roman" w:eastAsia="Calibri" w:hAnsi="Times New Roman" w:cs="Times New Roman"/>
          <w:color w:val="000000"/>
          <w:sz w:val="24"/>
          <w:szCs w:val="24"/>
          <w:lang w:val="sr-Cyrl-RS"/>
        </w:rPr>
        <w:tab/>
      </w:r>
      <w:r w:rsidR="00A32E79" w:rsidRPr="004B38B4">
        <w:rPr>
          <w:rFonts w:ascii="Times New Roman" w:eastAsia="Calibri" w:hAnsi="Times New Roman" w:cs="Times New Roman"/>
          <w:color w:val="000000"/>
          <w:sz w:val="24"/>
          <w:szCs w:val="24"/>
          <w:lang w:val="sr-Cyrl-RS"/>
        </w:rPr>
        <w:tab/>
      </w:r>
      <w:r w:rsidR="0078761D" w:rsidRPr="004B38B4">
        <w:rPr>
          <w:rFonts w:ascii="Times New Roman" w:eastAsia="Calibri" w:hAnsi="Times New Roman" w:cs="Times New Roman"/>
          <w:color w:val="000000"/>
          <w:sz w:val="24"/>
          <w:szCs w:val="24"/>
          <w:lang w:val="sr-Cyrl-RS"/>
        </w:rPr>
        <w:t>Према подацима „Студије оптерећења болестима и повредама у Србији”</w:t>
      </w:r>
      <w:r w:rsidR="00B40EE8" w:rsidRPr="004B38B4">
        <w:rPr>
          <w:rStyle w:val="FootnoteReference"/>
          <w:rFonts w:ascii="Times New Roman" w:eastAsia="Calibri" w:hAnsi="Times New Roman" w:cs="Times New Roman"/>
          <w:color w:val="000000"/>
          <w:sz w:val="24"/>
          <w:szCs w:val="24"/>
        </w:rPr>
        <w:footnoteReference w:id="36"/>
      </w:r>
      <w:r w:rsidR="0078761D" w:rsidRPr="004B38B4">
        <w:rPr>
          <w:rFonts w:ascii="Times New Roman" w:eastAsia="Calibri" w:hAnsi="Times New Roman" w:cs="Times New Roman"/>
          <w:color w:val="000000"/>
          <w:sz w:val="24"/>
          <w:szCs w:val="24"/>
          <w:lang w:val="sr-Cyrl-RS"/>
        </w:rPr>
        <w:t xml:space="preserve">, физичка неактивност у значајном проценту доприноси укупним </w:t>
      </w:r>
      <w:r w:rsidR="0078761D" w:rsidRPr="004B38B4">
        <w:rPr>
          <w:rFonts w:ascii="Times New Roman" w:eastAsia="Calibri" w:hAnsi="Times New Roman" w:cs="Times New Roman"/>
          <w:color w:val="000000"/>
          <w:sz w:val="24"/>
          <w:szCs w:val="24"/>
        </w:rPr>
        <w:t>DALY</w:t>
      </w:r>
      <w:r w:rsidR="0078761D" w:rsidRPr="004B38B4">
        <w:rPr>
          <w:rFonts w:ascii="Times New Roman" w:eastAsia="Calibri" w:hAnsi="Times New Roman" w:cs="Times New Roman"/>
          <w:color w:val="000000"/>
          <w:sz w:val="24"/>
          <w:szCs w:val="24"/>
          <w:lang w:val="sr-Cyrl-RS"/>
        </w:rPr>
        <w:t xml:space="preserve">-јима за поједине малигне болести и то за рак колона и ректума (25,96%) и за рак дојке (15,13%). С обзиром </w:t>
      </w:r>
      <w:r w:rsidR="00B921E6" w:rsidRPr="004B38B4">
        <w:rPr>
          <w:rFonts w:ascii="Times New Roman" w:eastAsia="Calibri" w:hAnsi="Times New Roman" w:cs="Times New Roman"/>
          <w:color w:val="000000"/>
          <w:sz w:val="24"/>
          <w:szCs w:val="24"/>
          <w:lang w:val="sr-Cyrl-RS"/>
        </w:rPr>
        <w:t xml:space="preserve">на то </w:t>
      </w:r>
      <w:r w:rsidR="0078761D" w:rsidRPr="004B38B4">
        <w:rPr>
          <w:rFonts w:ascii="Times New Roman" w:eastAsia="Calibri" w:hAnsi="Times New Roman" w:cs="Times New Roman"/>
          <w:color w:val="000000"/>
          <w:sz w:val="24"/>
          <w:szCs w:val="24"/>
          <w:lang w:val="sr-Cyrl-RS"/>
        </w:rPr>
        <w:t xml:space="preserve">да редовна физичка активност смањује ризик оболевања од више хроничних болести, између осталих од рака дојке и дебелог црева, Светска здравствена организација препоручује свакодневно 30 минута физичке активности умереног интензитета за одрасле, а за децу и младе најмање 60 минута физичке активности сваког дана у недељи. Резултати Истраживања здравља становништва </w:t>
      </w:r>
      <w:r w:rsidR="00E53506" w:rsidRPr="004B38B4">
        <w:rPr>
          <w:rFonts w:ascii="Times New Roman" w:eastAsia="Calibri" w:hAnsi="Times New Roman" w:cs="Times New Roman"/>
          <w:color w:val="000000"/>
          <w:sz w:val="24"/>
          <w:szCs w:val="24"/>
          <w:lang w:val="uz-Cyrl-UZ"/>
        </w:rPr>
        <w:t xml:space="preserve">Републике </w:t>
      </w:r>
      <w:r w:rsidR="0078761D" w:rsidRPr="004B38B4">
        <w:rPr>
          <w:rFonts w:ascii="Times New Roman" w:eastAsia="Calibri" w:hAnsi="Times New Roman" w:cs="Times New Roman"/>
          <w:color w:val="000000"/>
          <w:sz w:val="24"/>
          <w:szCs w:val="24"/>
          <w:lang w:val="sr-Cyrl-RS"/>
        </w:rPr>
        <w:t>Србије из 2013.</w:t>
      </w:r>
      <w:r w:rsidR="009050B4" w:rsidRPr="004B38B4">
        <w:rPr>
          <w:rFonts w:ascii="Times New Roman" w:eastAsia="Calibri" w:hAnsi="Times New Roman" w:cs="Times New Roman"/>
          <w:color w:val="000000"/>
          <w:sz w:val="24"/>
          <w:szCs w:val="24"/>
          <w:lang w:val="sr-Cyrl-RS"/>
        </w:rPr>
        <w:t xml:space="preserve"> </w:t>
      </w:r>
      <w:r w:rsidR="0078761D" w:rsidRPr="004B38B4">
        <w:rPr>
          <w:rFonts w:ascii="Times New Roman" w:eastAsia="Calibri" w:hAnsi="Times New Roman" w:cs="Times New Roman"/>
          <w:color w:val="000000"/>
          <w:sz w:val="24"/>
          <w:szCs w:val="24"/>
          <w:lang w:val="sr-Cyrl-RS"/>
        </w:rPr>
        <w:t xml:space="preserve">године указали </w:t>
      </w:r>
      <w:r w:rsidR="00EF0FF8" w:rsidRPr="004B38B4">
        <w:rPr>
          <w:rFonts w:ascii="Times New Roman" w:eastAsia="Calibri" w:hAnsi="Times New Roman" w:cs="Times New Roman"/>
          <w:color w:val="000000"/>
          <w:sz w:val="24"/>
          <w:szCs w:val="24"/>
          <w:lang w:val="sr-Cyrl-RS"/>
        </w:rPr>
        <w:t xml:space="preserve">су </w:t>
      </w:r>
      <w:r w:rsidR="0078761D" w:rsidRPr="004B38B4">
        <w:rPr>
          <w:rFonts w:ascii="Times New Roman" w:eastAsia="Calibri" w:hAnsi="Times New Roman" w:cs="Times New Roman"/>
          <w:color w:val="000000"/>
          <w:sz w:val="24"/>
          <w:szCs w:val="24"/>
          <w:lang w:val="sr-Cyrl-RS"/>
        </w:rPr>
        <w:t>на високу заступљеност седентарног начина живота одраслог становништва</w:t>
      </w:r>
      <w:r w:rsidR="009050B4" w:rsidRPr="004B38B4">
        <w:rPr>
          <w:rFonts w:ascii="Times New Roman" w:eastAsia="Calibri" w:hAnsi="Times New Roman" w:cs="Times New Roman"/>
          <w:color w:val="000000"/>
          <w:sz w:val="24"/>
          <w:szCs w:val="24"/>
          <w:lang w:val="sr-Cyrl-RS"/>
        </w:rPr>
        <w:t xml:space="preserve"> јер</w:t>
      </w:r>
      <w:r w:rsidR="0078761D" w:rsidRPr="004B38B4">
        <w:rPr>
          <w:rFonts w:ascii="Times New Roman" w:eastAsia="Calibri" w:hAnsi="Times New Roman" w:cs="Times New Roman"/>
          <w:color w:val="000000"/>
          <w:sz w:val="24"/>
          <w:szCs w:val="24"/>
          <w:lang w:val="sr-Cyrl-RS"/>
        </w:rPr>
        <w:t xml:space="preserve"> становници </w:t>
      </w:r>
      <w:r w:rsidR="00BB4E42" w:rsidRPr="004B38B4">
        <w:rPr>
          <w:rFonts w:ascii="Times New Roman" w:eastAsia="Calibri" w:hAnsi="Times New Roman" w:cs="Times New Roman"/>
          <w:color w:val="000000"/>
          <w:sz w:val="24"/>
          <w:szCs w:val="24"/>
          <w:lang w:val="uz-Cyrl-UZ"/>
        </w:rPr>
        <w:t xml:space="preserve">Републике </w:t>
      </w:r>
      <w:r w:rsidR="0078761D" w:rsidRPr="004B38B4">
        <w:rPr>
          <w:rFonts w:ascii="Times New Roman" w:eastAsia="Calibri" w:hAnsi="Times New Roman" w:cs="Times New Roman"/>
          <w:color w:val="000000"/>
          <w:sz w:val="24"/>
          <w:szCs w:val="24"/>
          <w:lang w:val="sr-Cyrl-RS"/>
        </w:rPr>
        <w:t xml:space="preserve">Србије у просеку седе 5 сати дневно. </w:t>
      </w:r>
      <w:r w:rsidR="00AC7FCC" w:rsidRPr="004B38B4">
        <w:rPr>
          <w:rFonts w:ascii="Times New Roman" w:eastAsia="Calibri" w:hAnsi="Times New Roman" w:cs="Times New Roman"/>
          <w:color w:val="000000"/>
          <w:sz w:val="24"/>
          <w:szCs w:val="24"/>
          <w:lang w:val="sr-Cyrl-RS"/>
        </w:rPr>
        <w:t>Препоручених 30 минута у ходању у</w:t>
      </w:r>
      <w:r w:rsidR="0078761D" w:rsidRPr="004B38B4">
        <w:rPr>
          <w:rFonts w:ascii="Times New Roman" w:eastAsia="Calibri" w:hAnsi="Times New Roman" w:cs="Times New Roman"/>
          <w:color w:val="000000"/>
          <w:sz w:val="24"/>
          <w:szCs w:val="24"/>
          <w:lang w:val="sr-Cyrl-RS"/>
        </w:rPr>
        <w:t xml:space="preserve"> значајно већем проценту проводили </w:t>
      </w:r>
      <w:r w:rsidR="00AC7FCC" w:rsidRPr="004B38B4">
        <w:rPr>
          <w:rFonts w:ascii="Times New Roman" w:eastAsia="Calibri" w:hAnsi="Times New Roman" w:cs="Times New Roman"/>
          <w:color w:val="000000"/>
          <w:sz w:val="24"/>
          <w:szCs w:val="24"/>
          <w:lang w:val="sr-Cyrl-RS"/>
        </w:rPr>
        <w:t xml:space="preserve">су </w:t>
      </w:r>
      <w:r w:rsidR="0078761D" w:rsidRPr="004B38B4">
        <w:rPr>
          <w:rFonts w:ascii="Times New Roman" w:eastAsia="Calibri" w:hAnsi="Times New Roman" w:cs="Times New Roman"/>
          <w:color w:val="000000"/>
          <w:sz w:val="24"/>
          <w:szCs w:val="24"/>
          <w:lang w:val="sr-Cyrl-RS"/>
        </w:rPr>
        <w:t xml:space="preserve">мушкарци (54,9%) у односу на жене (45,8%), а фитнесом, спортом или рекреацијом најмање три пута недељно бавило се свега 8,8% становника </w:t>
      </w:r>
      <w:r w:rsidRPr="004B38B4">
        <w:rPr>
          <w:rFonts w:ascii="Times New Roman" w:eastAsia="Calibri" w:hAnsi="Times New Roman" w:cs="Times New Roman"/>
          <w:color w:val="000000"/>
          <w:sz w:val="24"/>
          <w:szCs w:val="24"/>
          <w:lang w:val="uz-Cyrl-UZ"/>
        </w:rPr>
        <w:t xml:space="preserve">Републике </w:t>
      </w:r>
      <w:r w:rsidR="0078761D" w:rsidRPr="004B38B4">
        <w:rPr>
          <w:rFonts w:ascii="Times New Roman" w:eastAsia="Calibri" w:hAnsi="Times New Roman" w:cs="Times New Roman"/>
          <w:color w:val="000000"/>
          <w:sz w:val="24"/>
          <w:szCs w:val="24"/>
          <w:lang w:val="sr-Cyrl-RS"/>
        </w:rPr>
        <w:t>Србије. Према подацима националног истраживања о здравственом понашању школске деце</w:t>
      </w:r>
      <w:r w:rsidR="009050B4" w:rsidRPr="004B38B4">
        <w:rPr>
          <w:rFonts w:ascii="Times New Roman" w:eastAsia="Calibri" w:hAnsi="Times New Roman" w:cs="Times New Roman"/>
          <w:color w:val="000000"/>
          <w:sz w:val="24"/>
          <w:szCs w:val="24"/>
          <w:lang w:val="sr-Cyrl-RS"/>
        </w:rPr>
        <w:t xml:space="preserve">, </w:t>
      </w:r>
      <w:r w:rsidR="0078761D" w:rsidRPr="004B38B4">
        <w:rPr>
          <w:rFonts w:ascii="Times New Roman" w:eastAsia="Calibri" w:hAnsi="Times New Roman" w:cs="Times New Roman"/>
          <w:color w:val="000000"/>
          <w:sz w:val="24"/>
          <w:szCs w:val="24"/>
        </w:rPr>
        <w:t>j</w:t>
      </w:r>
      <w:r w:rsidR="0078761D" w:rsidRPr="004B38B4">
        <w:rPr>
          <w:rFonts w:ascii="Times New Roman" w:eastAsia="Calibri" w:hAnsi="Times New Roman" w:cs="Times New Roman"/>
          <w:color w:val="000000"/>
          <w:sz w:val="24"/>
          <w:szCs w:val="24"/>
          <w:lang w:val="sr-Cyrl-RS"/>
        </w:rPr>
        <w:t xml:space="preserve">една трећина анкетиране школске деце била </w:t>
      </w:r>
      <w:r w:rsidR="00AC7FCC" w:rsidRPr="004B38B4">
        <w:rPr>
          <w:rFonts w:ascii="Times New Roman" w:eastAsia="Calibri" w:hAnsi="Times New Roman" w:cs="Times New Roman"/>
          <w:color w:val="000000"/>
          <w:sz w:val="24"/>
          <w:szCs w:val="24"/>
          <w:lang w:val="sr-Cyrl-RS"/>
        </w:rPr>
        <w:t xml:space="preserve">је </w:t>
      </w:r>
      <w:r w:rsidR="0078761D" w:rsidRPr="004B38B4">
        <w:rPr>
          <w:rFonts w:ascii="Times New Roman" w:eastAsia="Calibri" w:hAnsi="Times New Roman" w:cs="Times New Roman"/>
          <w:color w:val="000000"/>
          <w:sz w:val="24"/>
          <w:szCs w:val="24"/>
          <w:lang w:val="sr-Cyrl-RS"/>
        </w:rPr>
        <w:t xml:space="preserve">физички активна сваког дана током сат времена у недељи која је претходила истраживању (33,6%), док је једна петина деце навела да је свакодневно ван школске наставе физички активна (20,8%). </w:t>
      </w:r>
      <w:r w:rsidR="0078761D" w:rsidRPr="004B38B4">
        <w:rPr>
          <w:rFonts w:ascii="Times New Roman" w:hAnsi="Times New Roman" w:cs="Times New Roman"/>
          <w:color w:val="000000"/>
          <w:sz w:val="24"/>
          <w:szCs w:val="24"/>
          <w:lang w:val="sr-Cyrl-RS"/>
        </w:rPr>
        <w:t>Будући да је промоција физичке активности предмет нове Стратегије развоја спорта коју развија Министарство омладине и спорта</w:t>
      </w:r>
      <w:r w:rsidR="0078761D" w:rsidRPr="004B38B4">
        <w:rPr>
          <w:rStyle w:val="FootnoteReference"/>
          <w:rFonts w:ascii="Times New Roman" w:hAnsi="Times New Roman" w:cs="Times New Roman"/>
          <w:sz w:val="24"/>
          <w:szCs w:val="24"/>
        </w:rPr>
        <w:footnoteReference w:id="37"/>
      </w:r>
      <w:r w:rsidR="0078761D" w:rsidRPr="004B38B4">
        <w:rPr>
          <w:rFonts w:ascii="Times New Roman" w:hAnsi="Times New Roman" w:cs="Times New Roman"/>
          <w:sz w:val="24"/>
          <w:szCs w:val="24"/>
          <w:lang w:val="sr-Cyrl-RS"/>
        </w:rPr>
        <w:t xml:space="preserve">, она није део </w:t>
      </w:r>
      <w:r w:rsidR="00EB3A03" w:rsidRPr="004B38B4">
        <w:rPr>
          <w:rFonts w:ascii="Times New Roman" w:hAnsi="Times New Roman" w:cs="Times New Roman"/>
          <w:sz w:val="24"/>
          <w:szCs w:val="24"/>
          <w:lang w:val="sr-Cyrl-RS"/>
        </w:rPr>
        <w:t>Програма унапређења контроле рака</w:t>
      </w:r>
      <w:r w:rsidR="0078761D" w:rsidRPr="004B38B4">
        <w:rPr>
          <w:rFonts w:ascii="Times New Roman" w:hAnsi="Times New Roman" w:cs="Times New Roman"/>
          <w:sz w:val="24"/>
          <w:szCs w:val="24"/>
          <w:lang w:val="sr-Cyrl-RS"/>
        </w:rPr>
        <w:t xml:space="preserve">.  </w:t>
      </w:r>
      <w:r w:rsidR="00AC7FCC" w:rsidRPr="004B38B4">
        <w:rPr>
          <w:rFonts w:ascii="Times New Roman" w:hAnsi="Times New Roman" w:cs="Times New Roman"/>
          <w:sz w:val="24"/>
          <w:szCs w:val="24"/>
          <w:lang w:val="sr-Cyrl-RS"/>
        </w:rPr>
        <w:t xml:space="preserve"> </w:t>
      </w:r>
    </w:p>
    <w:p w:rsidR="0078761D" w:rsidRPr="004B38B4" w:rsidRDefault="0078761D" w:rsidP="0078761D">
      <w:pPr>
        <w:pStyle w:val="ListParagraph"/>
        <w:spacing w:after="0" w:line="240" w:lineRule="auto"/>
        <w:ind w:left="0"/>
        <w:jc w:val="both"/>
        <w:rPr>
          <w:rFonts w:ascii="Times New Roman" w:hAnsi="Times New Roman" w:cs="Times New Roman"/>
          <w:color w:val="000000"/>
          <w:sz w:val="24"/>
          <w:szCs w:val="24"/>
          <w:lang w:val="sr-Cyrl-RS"/>
        </w:rPr>
      </w:pPr>
    </w:p>
    <w:p w:rsidR="0078761D" w:rsidRPr="004B38B4" w:rsidRDefault="00BB4E42" w:rsidP="0078761D">
      <w:pPr>
        <w:pStyle w:val="ListParagraph"/>
        <w:spacing w:after="0" w:line="240" w:lineRule="auto"/>
        <w:ind w:left="0"/>
        <w:jc w:val="both"/>
        <w:rPr>
          <w:rFonts w:ascii="Times New Roman" w:hAnsi="Times New Roman" w:cs="Times New Roman"/>
          <w:color w:val="000000"/>
          <w:sz w:val="24"/>
          <w:szCs w:val="24"/>
          <w:lang w:val="sr-Cyrl-RS"/>
        </w:rPr>
      </w:pPr>
      <w:r w:rsidRPr="004B38B4">
        <w:rPr>
          <w:rFonts w:ascii="Times New Roman" w:hAnsi="Times New Roman" w:cs="Times New Roman"/>
          <w:color w:val="000000"/>
          <w:sz w:val="24"/>
          <w:szCs w:val="24"/>
          <w:lang w:val="sr-Cyrl-RS"/>
        </w:rPr>
        <w:tab/>
      </w:r>
      <w:r w:rsidR="00A32E79" w:rsidRPr="004B38B4">
        <w:rPr>
          <w:rFonts w:ascii="Times New Roman" w:hAnsi="Times New Roman" w:cs="Times New Roman"/>
          <w:color w:val="000000"/>
          <w:sz w:val="24"/>
          <w:szCs w:val="24"/>
          <w:lang w:val="sr-Cyrl-RS"/>
        </w:rPr>
        <w:tab/>
      </w:r>
      <w:r w:rsidR="0078761D" w:rsidRPr="004B38B4">
        <w:rPr>
          <w:rFonts w:ascii="Times New Roman" w:hAnsi="Times New Roman" w:cs="Times New Roman"/>
          <w:color w:val="000000"/>
          <w:sz w:val="24"/>
          <w:szCs w:val="24"/>
          <w:lang w:val="sr-Cyrl-RS"/>
        </w:rPr>
        <w:t>Последњих година је због оштећења озонског омотача и због промене начина живота дошло до повећаног излагања људи ултраљубичастим зрацима и последично до пораста инциденц</w:t>
      </w:r>
      <w:r w:rsidR="00DA792C" w:rsidRPr="004B38B4">
        <w:rPr>
          <w:rFonts w:ascii="Times New Roman" w:hAnsi="Times New Roman" w:cs="Times New Roman"/>
          <w:color w:val="000000"/>
          <w:sz w:val="24"/>
          <w:szCs w:val="24"/>
          <w:lang w:val="sr-Cyrl-RS"/>
        </w:rPr>
        <w:t>иј</w:t>
      </w:r>
      <w:r w:rsidR="0078761D" w:rsidRPr="004B38B4">
        <w:rPr>
          <w:rFonts w:ascii="Times New Roman" w:hAnsi="Times New Roman" w:cs="Times New Roman"/>
          <w:color w:val="000000"/>
          <w:sz w:val="24"/>
          <w:szCs w:val="24"/>
          <w:lang w:val="sr-Cyrl-RS"/>
        </w:rPr>
        <w:t xml:space="preserve">е малигног меланома.  Према подацима Регистра за рак </w:t>
      </w:r>
      <w:r w:rsidR="003401DB" w:rsidRPr="004B38B4">
        <w:rPr>
          <w:rFonts w:ascii="Times New Roman" w:hAnsi="Times New Roman" w:cs="Times New Roman"/>
          <w:color w:val="000000"/>
          <w:sz w:val="24"/>
          <w:szCs w:val="24"/>
          <w:lang w:val="uz-Cyrl-UZ"/>
        </w:rPr>
        <w:t>ИЈЗС,</w:t>
      </w:r>
      <w:r w:rsidR="0078761D" w:rsidRPr="004B38B4">
        <w:rPr>
          <w:rFonts w:ascii="Times New Roman" w:hAnsi="Times New Roman" w:cs="Times New Roman"/>
          <w:color w:val="000000"/>
          <w:sz w:val="24"/>
          <w:szCs w:val="24"/>
          <w:lang w:val="sr-Cyrl-RS"/>
        </w:rPr>
        <w:t xml:space="preserve"> сваке године од кожног меланома у централној Србији оболи </w:t>
      </w:r>
      <w:r w:rsidR="005C484B" w:rsidRPr="004B38B4">
        <w:rPr>
          <w:rFonts w:ascii="Times New Roman" w:hAnsi="Times New Roman" w:cs="Times New Roman"/>
          <w:color w:val="000000"/>
          <w:sz w:val="24"/>
          <w:szCs w:val="24"/>
          <w:lang w:val="sr-Cyrl-RS"/>
        </w:rPr>
        <w:t xml:space="preserve">око 400 особа. </w:t>
      </w:r>
      <w:r w:rsidR="0078761D" w:rsidRPr="004B38B4">
        <w:rPr>
          <w:rFonts w:ascii="Times New Roman" w:hAnsi="Times New Roman" w:cs="Times New Roman"/>
          <w:color w:val="000000"/>
          <w:sz w:val="24"/>
          <w:szCs w:val="24"/>
          <w:lang w:val="sr-Cyrl-RS"/>
        </w:rPr>
        <w:t>Просечна стопа оболевања износи 4,5 на 100.000 (4,7/100.000 мушкараца и 4,3/100.000 жена). У последњих 15 година дошло је до кумулативног (укупног) пораста стопа оболевања код оба пола од 36,8% или 2,5% годишње. Бележи се мало виши пораст стопа оболевања код мушкараца од 38,5 % односно 2,6% годишње, а код жена региструје се кумулативни (укупни) пораст стопа оболевања од 37% односно 2,4% годишње.</w:t>
      </w:r>
    </w:p>
    <w:p w:rsidR="0078761D" w:rsidRPr="004B38B4" w:rsidRDefault="0078761D" w:rsidP="0078761D">
      <w:pPr>
        <w:pStyle w:val="ListParagraph"/>
        <w:spacing w:after="0" w:line="240" w:lineRule="auto"/>
        <w:ind w:left="0"/>
        <w:jc w:val="both"/>
        <w:rPr>
          <w:rFonts w:ascii="Times New Roman" w:eastAsia="Droid Sans Fallback" w:hAnsi="Times New Roman" w:cs="Times New Roman"/>
          <w:sz w:val="24"/>
          <w:szCs w:val="24"/>
          <w:lang w:val="sr-Cyrl-RS"/>
        </w:rPr>
      </w:pPr>
    </w:p>
    <w:p w:rsidR="0078761D" w:rsidRPr="004B38B4" w:rsidRDefault="0078761D" w:rsidP="0078761D">
      <w:pPr>
        <w:spacing w:after="0" w:line="240" w:lineRule="auto"/>
        <w:rPr>
          <w:rFonts w:ascii="Times New Roman" w:hAnsi="Times New Roman" w:cs="Times New Roman"/>
          <w:sz w:val="24"/>
          <w:szCs w:val="24"/>
          <w:lang w:val="sr-Cyrl-RS"/>
        </w:rPr>
      </w:pPr>
    </w:p>
    <w:p w:rsidR="0078761D" w:rsidRPr="004B38B4" w:rsidRDefault="0085643D" w:rsidP="00A031D2">
      <w:pPr>
        <w:pStyle w:val="Heading3"/>
        <w:rPr>
          <w:sz w:val="24"/>
          <w:szCs w:val="24"/>
        </w:rPr>
      </w:pPr>
      <w:r w:rsidRPr="004B38B4">
        <w:rPr>
          <w:sz w:val="24"/>
          <w:szCs w:val="24"/>
        </w:rPr>
        <w:t>Секундарна превенција</w:t>
      </w:r>
    </w:p>
    <w:p w:rsidR="0078761D" w:rsidRPr="004B38B4" w:rsidRDefault="0078761D" w:rsidP="0078761D">
      <w:pPr>
        <w:spacing w:after="0" w:line="240" w:lineRule="auto"/>
        <w:rPr>
          <w:rFonts w:ascii="Times New Roman" w:hAnsi="Times New Roman" w:cs="Times New Roman"/>
          <w:sz w:val="24"/>
          <w:szCs w:val="24"/>
          <w:lang w:val="sr-Cyrl-RS"/>
        </w:rPr>
      </w:pPr>
    </w:p>
    <w:p w:rsidR="0078761D" w:rsidRPr="004B38B4" w:rsidRDefault="0045493F" w:rsidP="0078761D">
      <w:pPr>
        <w:spacing w:after="0" w:line="240" w:lineRule="auto"/>
        <w:jc w:val="both"/>
        <w:rPr>
          <w:rFonts w:ascii="Times New Roman" w:hAnsi="Times New Roman" w:cs="Times New Roman"/>
          <w:color w:val="000000" w:themeColor="text1"/>
          <w:sz w:val="24"/>
          <w:szCs w:val="24"/>
          <w:lang w:val="sr-Cyrl-RS"/>
        </w:rPr>
      </w:pPr>
      <w:r w:rsidRPr="004B38B4">
        <w:rPr>
          <w:rFonts w:ascii="Times New Roman" w:hAnsi="Times New Roman" w:cs="Times New Roman"/>
          <w:color w:val="000000" w:themeColor="text1"/>
          <w:sz w:val="24"/>
          <w:szCs w:val="24"/>
          <w:lang w:val="sr-Cyrl-RS"/>
        </w:rPr>
        <w:tab/>
      </w:r>
      <w:r w:rsidR="00A32E79" w:rsidRPr="004B38B4">
        <w:rPr>
          <w:rFonts w:ascii="Times New Roman" w:hAnsi="Times New Roman" w:cs="Times New Roman"/>
          <w:color w:val="000000" w:themeColor="text1"/>
          <w:sz w:val="24"/>
          <w:szCs w:val="24"/>
          <w:lang w:val="sr-Cyrl-RS"/>
        </w:rPr>
        <w:tab/>
      </w:r>
      <w:r w:rsidR="0078761D" w:rsidRPr="004B38B4">
        <w:rPr>
          <w:rFonts w:ascii="Times New Roman" w:hAnsi="Times New Roman" w:cs="Times New Roman"/>
          <w:color w:val="000000" w:themeColor="text1"/>
          <w:sz w:val="24"/>
          <w:szCs w:val="24"/>
          <w:lang w:val="sr-Cyrl-RS"/>
        </w:rPr>
        <w:t xml:space="preserve">Поштујући Национални програм „Србија против рака”, Националне програме раног откривања </w:t>
      </w:r>
      <w:r w:rsidR="0078761D" w:rsidRPr="004B38B4">
        <w:rPr>
          <w:rFonts w:ascii="Times New Roman" w:hAnsi="Times New Roman" w:cs="Times New Roman"/>
          <w:sz w:val="24"/>
          <w:szCs w:val="24"/>
          <w:lang w:val="sr-Cyrl-RS"/>
        </w:rPr>
        <w:t>карцинома дојке, карцинома грлића материце и колоректалног карцинома</w:t>
      </w:r>
      <w:r w:rsidR="0078761D" w:rsidRPr="004B38B4">
        <w:rPr>
          <w:rFonts w:ascii="Times New Roman" w:hAnsi="Times New Roman" w:cs="Times New Roman"/>
          <w:color w:val="000000" w:themeColor="text1"/>
          <w:sz w:val="24"/>
          <w:szCs w:val="24"/>
          <w:lang w:val="sr-Cyrl-RS"/>
        </w:rPr>
        <w:t>, препоруке пројекта „Подршка увођењу Националног програма за рано откривање рака у Србији”, стручног тима сарадника и радне групе при Министарству здравља, у Републици Србији је у децембру 2012.</w:t>
      </w:r>
      <w:r w:rsidRPr="004B38B4">
        <w:rPr>
          <w:rFonts w:ascii="Times New Roman" w:hAnsi="Times New Roman" w:cs="Times New Roman"/>
          <w:color w:val="000000" w:themeColor="text1"/>
          <w:sz w:val="24"/>
          <w:szCs w:val="24"/>
          <w:lang w:val="uz-Cyrl-UZ"/>
        </w:rPr>
        <w:t xml:space="preserve"> године</w:t>
      </w:r>
      <w:r w:rsidR="0078761D" w:rsidRPr="004B38B4">
        <w:rPr>
          <w:rFonts w:ascii="Times New Roman" w:hAnsi="Times New Roman" w:cs="Times New Roman"/>
          <w:color w:val="000000" w:themeColor="text1"/>
          <w:sz w:val="24"/>
          <w:szCs w:val="24"/>
          <w:lang w:val="sr-Cyrl-RS"/>
        </w:rPr>
        <w:t xml:space="preserve"> почело спровођење организованог скрининга рака дојке, грлића материце и дебелог црева. Први циклус два двогодишња програма организованог скрининга спроведен је до краја 2014. године (скрининг рака дојке и скрининг рака дебелог црева), док је први циклус трогодишњег програма скрининга рака грлића материце трајао до краја 2015. године). У све програме организованог скрининга рака укључивани су поступно домови здравља и болничке установе, према критеријумима дефинисаним од стране Министарства здравља тј. Уредбама о националним програмима раног откривања карцинома дојке, карцинома грлића материце и колоректалног карцинома</w:t>
      </w:r>
      <w:r w:rsidR="0078761D" w:rsidRPr="004B38B4">
        <w:rPr>
          <w:rStyle w:val="FootnoteReference"/>
          <w:rFonts w:ascii="Times New Roman" w:hAnsi="Times New Roman" w:cs="Times New Roman"/>
          <w:color w:val="000000" w:themeColor="text1"/>
          <w:sz w:val="24"/>
          <w:szCs w:val="24"/>
        </w:rPr>
        <w:footnoteReference w:id="38"/>
      </w:r>
      <w:r w:rsidR="0078761D" w:rsidRPr="004B38B4">
        <w:rPr>
          <w:rFonts w:ascii="Times New Roman" w:hAnsi="Times New Roman" w:cs="Times New Roman"/>
          <w:color w:val="000000" w:themeColor="text1"/>
          <w:sz w:val="24"/>
          <w:szCs w:val="24"/>
          <w:lang w:val="sr-Cyrl-RS"/>
        </w:rPr>
        <w:t xml:space="preserve">. Здравствене установе које су испуниле критеријуме за укључивање у Програм, у виду обезбеђености опремом и обученим кадровима, укључене су у програме организованог скрининга рака. </w:t>
      </w:r>
      <w:r w:rsidR="000D1AD5" w:rsidRPr="004B38B4">
        <w:rPr>
          <w:rFonts w:ascii="Times New Roman" w:hAnsi="Times New Roman" w:cs="Times New Roman"/>
          <w:color w:val="000000" w:themeColor="text1"/>
          <w:sz w:val="24"/>
          <w:szCs w:val="24"/>
          <w:lang w:val="sr-Cyrl-RS"/>
        </w:rPr>
        <w:t>У периоду 2013–2018.</w:t>
      </w:r>
      <w:r w:rsidR="0078761D" w:rsidRPr="004B38B4">
        <w:rPr>
          <w:rFonts w:ascii="Times New Roman" w:hAnsi="Times New Roman" w:cs="Times New Roman"/>
          <w:color w:val="000000" w:themeColor="text1"/>
          <w:sz w:val="24"/>
          <w:szCs w:val="24"/>
          <w:lang w:val="sr-Cyrl-RS"/>
        </w:rPr>
        <w:t xml:space="preserve"> </w:t>
      </w:r>
      <w:r w:rsidR="00E131D2" w:rsidRPr="004B38B4">
        <w:rPr>
          <w:rFonts w:ascii="Times New Roman" w:hAnsi="Times New Roman" w:cs="Times New Roman"/>
          <w:color w:val="000000" w:themeColor="text1"/>
          <w:sz w:val="24"/>
          <w:szCs w:val="24"/>
          <w:lang w:val="uz-Cyrl-UZ"/>
        </w:rPr>
        <w:t>г</w:t>
      </w:r>
      <w:r w:rsidRPr="004B38B4">
        <w:rPr>
          <w:rFonts w:ascii="Times New Roman" w:hAnsi="Times New Roman" w:cs="Times New Roman"/>
          <w:color w:val="000000" w:themeColor="text1"/>
          <w:sz w:val="24"/>
          <w:szCs w:val="24"/>
          <w:lang w:val="uz-Cyrl-UZ"/>
        </w:rPr>
        <w:t xml:space="preserve">одине </w:t>
      </w:r>
      <w:r w:rsidR="0078761D" w:rsidRPr="004B38B4">
        <w:rPr>
          <w:rFonts w:ascii="Times New Roman" w:hAnsi="Times New Roman" w:cs="Times New Roman"/>
          <w:color w:val="000000" w:themeColor="text1"/>
          <w:sz w:val="24"/>
          <w:szCs w:val="24"/>
          <w:lang w:val="sr-Cyrl-RS"/>
        </w:rPr>
        <w:t xml:space="preserve">спроведена су по три  циклуса ОСРД и ОСКК, као и два циклуса ОСРГ. У планирању, праћењу и евалуацији спровођења наведених програма учествовали су Канцеларија за скрининг рака – организациона јединица  </w:t>
      </w:r>
      <w:r w:rsidR="004E6DD2" w:rsidRPr="004B38B4">
        <w:rPr>
          <w:rFonts w:ascii="Times New Roman" w:hAnsi="Times New Roman" w:cs="Times New Roman"/>
          <w:color w:val="000000" w:themeColor="text1"/>
          <w:sz w:val="24"/>
          <w:szCs w:val="24"/>
          <w:lang w:val="sr-Cyrl-RS"/>
        </w:rPr>
        <w:t>ИЈЗС</w:t>
      </w:r>
      <w:r w:rsidR="0078761D" w:rsidRPr="004B38B4">
        <w:rPr>
          <w:rFonts w:ascii="Times New Roman" w:hAnsi="Times New Roman" w:cs="Times New Roman"/>
          <w:color w:val="000000" w:themeColor="text1"/>
          <w:sz w:val="24"/>
          <w:szCs w:val="24"/>
          <w:lang w:val="sr-Cyrl-RS"/>
        </w:rPr>
        <w:t xml:space="preserve">,  институти и заводи за јавно здравље на територији округа и Министарство здравља. Спровођење три програма организованог скрининга рака у </w:t>
      </w:r>
      <w:r w:rsidR="00E131D2" w:rsidRPr="004B38B4">
        <w:rPr>
          <w:rFonts w:ascii="Times New Roman" w:hAnsi="Times New Roman" w:cs="Times New Roman"/>
          <w:color w:val="000000" w:themeColor="text1"/>
          <w:sz w:val="24"/>
          <w:szCs w:val="24"/>
          <w:lang w:val="uz-Cyrl-UZ"/>
        </w:rPr>
        <w:t xml:space="preserve">Републици </w:t>
      </w:r>
      <w:r w:rsidR="0078761D" w:rsidRPr="004B38B4">
        <w:rPr>
          <w:rFonts w:ascii="Times New Roman" w:hAnsi="Times New Roman" w:cs="Times New Roman"/>
          <w:color w:val="000000" w:themeColor="text1"/>
          <w:sz w:val="24"/>
          <w:szCs w:val="24"/>
          <w:lang w:val="sr-Cyrl-RS"/>
        </w:rPr>
        <w:t>Србији  је отпочело  после пилот активности организованог скрининга рака које су реализоване након вишегодишњих  посебних пројектних активности Министарства здравља, финансираних од стране Европске уније, Владе Јапана и програма Светске банке.</w:t>
      </w:r>
      <w:r w:rsidR="00015985" w:rsidRPr="004B38B4">
        <w:rPr>
          <w:rFonts w:ascii="Times New Roman" w:hAnsi="Times New Roman" w:cs="Times New Roman"/>
          <w:color w:val="000000" w:themeColor="text1"/>
          <w:sz w:val="24"/>
          <w:szCs w:val="24"/>
          <w:lang w:val="sr-Cyrl-RS"/>
        </w:rPr>
        <w:t xml:space="preserve"> </w:t>
      </w:r>
      <w:r w:rsidR="0078761D" w:rsidRPr="004B38B4">
        <w:rPr>
          <w:rFonts w:ascii="Times New Roman" w:hAnsi="Times New Roman" w:cs="Times New Roman"/>
          <w:color w:val="000000" w:themeColor="text1"/>
          <w:sz w:val="24"/>
          <w:szCs w:val="24"/>
          <w:lang w:val="sr-Cyrl-RS"/>
        </w:rPr>
        <w:t xml:space="preserve">Сва три програма раног откривања рака </w:t>
      </w:r>
      <w:r w:rsidR="00950A67" w:rsidRPr="004B38B4">
        <w:rPr>
          <w:rFonts w:ascii="Times New Roman" w:hAnsi="Times New Roman" w:cs="Times New Roman"/>
          <w:color w:val="000000" w:themeColor="text1"/>
          <w:sz w:val="24"/>
          <w:szCs w:val="24"/>
          <w:lang w:val="sr-Cyrl-RS"/>
        </w:rPr>
        <w:t>заснивају</w:t>
      </w:r>
      <w:r w:rsidR="0078761D" w:rsidRPr="004B38B4">
        <w:rPr>
          <w:rFonts w:ascii="Times New Roman" w:hAnsi="Times New Roman" w:cs="Times New Roman"/>
          <w:color w:val="000000" w:themeColor="text1"/>
          <w:sz w:val="24"/>
          <w:szCs w:val="24"/>
          <w:lang w:val="sr-Cyrl-RS"/>
        </w:rPr>
        <w:t xml:space="preserve"> се на препорукама водича добре праксе према смерницама Европске комисије. </w:t>
      </w:r>
    </w:p>
    <w:p w:rsidR="0078761D" w:rsidRPr="004B38B4" w:rsidRDefault="0078761D" w:rsidP="0078761D">
      <w:pPr>
        <w:spacing w:after="0" w:line="240" w:lineRule="auto"/>
        <w:jc w:val="both"/>
        <w:rPr>
          <w:rFonts w:ascii="Times New Roman" w:hAnsi="Times New Roman" w:cs="Times New Roman"/>
          <w:color w:val="000000" w:themeColor="text1"/>
          <w:sz w:val="24"/>
          <w:szCs w:val="24"/>
          <w:lang w:val="sr-Cyrl-RS"/>
        </w:rPr>
      </w:pPr>
    </w:p>
    <w:p w:rsidR="0078761D" w:rsidRPr="004B38B4" w:rsidRDefault="00E131D2" w:rsidP="0078761D">
      <w:pPr>
        <w:spacing w:after="0" w:line="240" w:lineRule="auto"/>
        <w:jc w:val="both"/>
        <w:rPr>
          <w:rFonts w:ascii="Times New Roman" w:hAnsi="Times New Roman" w:cs="Times New Roman"/>
          <w:color w:val="000000" w:themeColor="text1"/>
          <w:sz w:val="24"/>
          <w:szCs w:val="24"/>
          <w:lang w:val="sr-Cyrl-RS"/>
        </w:rPr>
      </w:pPr>
      <w:r w:rsidRPr="004B38B4">
        <w:rPr>
          <w:rFonts w:ascii="Times New Roman" w:hAnsi="Times New Roman" w:cs="Times New Roman"/>
          <w:color w:val="000000" w:themeColor="text1"/>
          <w:sz w:val="24"/>
          <w:szCs w:val="24"/>
          <w:lang w:val="sr-Cyrl-RS"/>
        </w:rPr>
        <w:tab/>
      </w:r>
      <w:r w:rsidR="00A32E79" w:rsidRPr="004B38B4">
        <w:rPr>
          <w:rFonts w:ascii="Times New Roman" w:hAnsi="Times New Roman" w:cs="Times New Roman"/>
          <w:color w:val="000000" w:themeColor="text1"/>
          <w:sz w:val="24"/>
          <w:szCs w:val="24"/>
          <w:lang w:val="sr-Cyrl-RS"/>
        </w:rPr>
        <w:tab/>
      </w:r>
      <w:r w:rsidR="0078761D" w:rsidRPr="004B38B4">
        <w:rPr>
          <w:rFonts w:ascii="Times New Roman" w:hAnsi="Times New Roman" w:cs="Times New Roman"/>
          <w:color w:val="000000" w:themeColor="text1"/>
          <w:sz w:val="24"/>
          <w:szCs w:val="24"/>
          <w:lang w:val="sr-Cyrl-RS"/>
        </w:rPr>
        <w:t xml:space="preserve">Кључне карактеристике реализације програма су примена скрининг тестова који се према препорукама Европске комисије користе у популационим програмима организованог скрининга рака у земљама Европске уније, а то су скрининг мамографија, цервикални брис применом ПАПА прегледа и примена </w:t>
      </w:r>
      <w:r w:rsidR="0078761D" w:rsidRPr="004B38B4">
        <w:rPr>
          <w:rFonts w:ascii="Times New Roman" w:hAnsi="Times New Roman" w:cs="Times New Roman"/>
          <w:color w:val="000000" w:themeColor="text1"/>
          <w:sz w:val="24"/>
          <w:szCs w:val="24"/>
        </w:rPr>
        <w:t>i</w:t>
      </w:r>
      <w:r w:rsidR="0078761D" w:rsidRPr="004B38B4">
        <w:rPr>
          <w:rFonts w:ascii="Times New Roman" w:hAnsi="Times New Roman" w:cs="Times New Roman"/>
          <w:i/>
          <w:color w:val="000000" w:themeColor="text1"/>
          <w:sz w:val="24"/>
          <w:szCs w:val="24"/>
        </w:rPr>
        <w:t>FOB</w:t>
      </w:r>
      <w:r w:rsidR="0078761D" w:rsidRPr="004B38B4">
        <w:rPr>
          <w:rFonts w:ascii="Times New Roman" w:hAnsi="Times New Roman" w:cs="Times New Roman"/>
          <w:color w:val="000000" w:themeColor="text1"/>
          <w:sz w:val="24"/>
          <w:szCs w:val="24"/>
          <w:lang w:val="sr-Cyrl-RS"/>
        </w:rPr>
        <w:t xml:space="preserve"> тестова за откривање окултног крварења у столици, са применом колоноскопије само код </w:t>
      </w:r>
      <w:r w:rsidR="0078761D" w:rsidRPr="004B38B4">
        <w:rPr>
          <w:rFonts w:ascii="Times New Roman" w:hAnsi="Times New Roman" w:cs="Times New Roman"/>
          <w:color w:val="000000" w:themeColor="text1"/>
          <w:sz w:val="24"/>
          <w:szCs w:val="24"/>
        </w:rPr>
        <w:t>i</w:t>
      </w:r>
      <w:r w:rsidR="0078761D" w:rsidRPr="004B38B4">
        <w:rPr>
          <w:rFonts w:ascii="Times New Roman" w:hAnsi="Times New Roman" w:cs="Times New Roman"/>
          <w:i/>
          <w:color w:val="000000" w:themeColor="text1"/>
          <w:sz w:val="24"/>
          <w:szCs w:val="24"/>
        </w:rPr>
        <w:t>FOB</w:t>
      </w:r>
      <w:r w:rsidR="0078761D" w:rsidRPr="004B38B4">
        <w:rPr>
          <w:rFonts w:ascii="Times New Roman" w:hAnsi="Times New Roman" w:cs="Times New Roman"/>
          <w:color w:val="000000" w:themeColor="text1"/>
          <w:sz w:val="24"/>
          <w:szCs w:val="24"/>
          <w:lang w:val="sr-Cyrl-RS"/>
        </w:rPr>
        <w:t xml:space="preserve"> позитивних налаза, организовано позивање циљне популације од стране домова здравља и дупло тумачење скрининг налаза.</w:t>
      </w:r>
    </w:p>
    <w:p w:rsidR="0078761D" w:rsidRPr="004B38B4" w:rsidRDefault="0078761D" w:rsidP="0078761D">
      <w:pPr>
        <w:spacing w:after="0" w:line="240" w:lineRule="auto"/>
        <w:jc w:val="both"/>
        <w:rPr>
          <w:rFonts w:ascii="Times New Roman" w:hAnsi="Times New Roman" w:cs="Times New Roman"/>
          <w:color w:val="000000" w:themeColor="text1"/>
          <w:sz w:val="24"/>
          <w:szCs w:val="24"/>
          <w:lang w:val="sr-Cyrl-RS"/>
        </w:rPr>
      </w:pPr>
    </w:p>
    <w:p w:rsidR="0078761D" w:rsidRPr="004B38B4" w:rsidRDefault="00E131D2" w:rsidP="0078761D">
      <w:pPr>
        <w:spacing w:after="0" w:line="240" w:lineRule="auto"/>
        <w:jc w:val="both"/>
        <w:rPr>
          <w:rFonts w:ascii="Times New Roman" w:hAnsi="Times New Roman" w:cs="Times New Roman"/>
          <w:color w:val="000000" w:themeColor="text1"/>
          <w:sz w:val="24"/>
          <w:szCs w:val="24"/>
          <w:lang w:val="sr-Cyrl-RS"/>
        </w:rPr>
      </w:pPr>
      <w:r w:rsidRPr="004B38B4">
        <w:rPr>
          <w:rFonts w:ascii="Times New Roman" w:hAnsi="Times New Roman" w:cs="Times New Roman"/>
          <w:color w:val="000000" w:themeColor="text1"/>
          <w:sz w:val="24"/>
          <w:szCs w:val="24"/>
          <w:lang w:val="sr-Cyrl-RS"/>
        </w:rPr>
        <w:tab/>
      </w:r>
      <w:r w:rsidR="00A32E79" w:rsidRPr="004B38B4">
        <w:rPr>
          <w:rFonts w:ascii="Times New Roman" w:hAnsi="Times New Roman" w:cs="Times New Roman"/>
          <w:color w:val="000000" w:themeColor="text1"/>
          <w:sz w:val="24"/>
          <w:szCs w:val="24"/>
          <w:lang w:val="sr-Cyrl-RS"/>
        </w:rPr>
        <w:tab/>
      </w:r>
      <w:r w:rsidR="0078761D" w:rsidRPr="004B38B4">
        <w:rPr>
          <w:rFonts w:ascii="Times New Roman" w:hAnsi="Times New Roman" w:cs="Times New Roman"/>
          <w:color w:val="000000" w:themeColor="text1"/>
          <w:sz w:val="24"/>
          <w:szCs w:val="24"/>
          <w:lang w:val="sr-Cyrl-RS"/>
        </w:rPr>
        <w:t>Уредбом и програмима усвојеним од стране Владе Републике Србије у 2013. години дошло је до усклађивања циљне популације са препорукама Европских водича добре праксе за спровођење организованог скрининга рака. Циљна по</w:t>
      </w:r>
      <w:r w:rsidR="0099048E" w:rsidRPr="004B38B4">
        <w:rPr>
          <w:rFonts w:ascii="Times New Roman" w:hAnsi="Times New Roman" w:cs="Times New Roman"/>
          <w:color w:val="000000" w:themeColor="text1"/>
          <w:sz w:val="24"/>
          <w:szCs w:val="24"/>
          <w:lang w:val="sr-Cyrl-RS"/>
        </w:rPr>
        <w:t>п</w:t>
      </w:r>
      <w:r w:rsidR="0078761D" w:rsidRPr="004B38B4">
        <w:rPr>
          <w:rFonts w:ascii="Times New Roman" w:hAnsi="Times New Roman" w:cs="Times New Roman"/>
          <w:color w:val="000000" w:themeColor="text1"/>
          <w:sz w:val="24"/>
          <w:szCs w:val="24"/>
          <w:lang w:val="sr-Cyrl-RS"/>
        </w:rPr>
        <w:t xml:space="preserve">улација за скрининг рака дојке од 2013. године у Републици Србији су жене </w:t>
      </w:r>
      <w:r w:rsidR="0099048E" w:rsidRPr="004B38B4">
        <w:rPr>
          <w:rFonts w:ascii="Times New Roman" w:hAnsi="Times New Roman" w:cs="Times New Roman"/>
          <w:color w:val="000000" w:themeColor="text1"/>
          <w:sz w:val="24"/>
          <w:szCs w:val="24"/>
          <w:lang w:val="sr-Cyrl-RS"/>
        </w:rPr>
        <w:t>старости</w:t>
      </w:r>
      <w:r w:rsidR="0078761D" w:rsidRPr="004B38B4">
        <w:rPr>
          <w:rFonts w:ascii="Times New Roman" w:hAnsi="Times New Roman" w:cs="Times New Roman"/>
          <w:color w:val="000000" w:themeColor="text1"/>
          <w:sz w:val="24"/>
          <w:szCs w:val="24"/>
          <w:lang w:val="sr-Cyrl-RS"/>
        </w:rPr>
        <w:t xml:space="preserve"> 50</w:t>
      </w:r>
      <w:r w:rsidR="00A96896" w:rsidRPr="004B38B4">
        <w:rPr>
          <w:rFonts w:ascii="Times New Roman" w:hAnsi="Times New Roman" w:cs="Times New Roman"/>
          <w:color w:val="000000" w:themeColor="text1"/>
          <w:sz w:val="24"/>
          <w:szCs w:val="24"/>
          <w:lang w:val="sr-Cyrl-RS"/>
        </w:rPr>
        <w:t>–</w:t>
      </w:r>
      <w:r w:rsidR="0078761D" w:rsidRPr="004B38B4">
        <w:rPr>
          <w:rFonts w:ascii="Times New Roman" w:hAnsi="Times New Roman" w:cs="Times New Roman"/>
          <w:color w:val="000000" w:themeColor="text1"/>
          <w:sz w:val="24"/>
          <w:szCs w:val="24"/>
          <w:lang w:val="sr-Cyrl-RS"/>
        </w:rPr>
        <w:t>69 година живота, з</w:t>
      </w:r>
      <w:r w:rsidR="00A96896" w:rsidRPr="004B38B4">
        <w:rPr>
          <w:rFonts w:ascii="Times New Roman" w:hAnsi="Times New Roman" w:cs="Times New Roman"/>
          <w:color w:val="000000" w:themeColor="text1"/>
          <w:sz w:val="24"/>
          <w:szCs w:val="24"/>
          <w:lang w:val="sr-Cyrl-RS"/>
        </w:rPr>
        <w:t>а скрининг рака грлића материце –</w:t>
      </w:r>
      <w:r w:rsidR="0078761D" w:rsidRPr="004B38B4">
        <w:rPr>
          <w:rFonts w:ascii="Times New Roman" w:hAnsi="Times New Roman" w:cs="Times New Roman"/>
          <w:color w:val="000000" w:themeColor="text1"/>
          <w:sz w:val="24"/>
          <w:szCs w:val="24"/>
          <w:lang w:val="sr-Cyrl-RS"/>
        </w:rPr>
        <w:t xml:space="preserve"> жене </w:t>
      </w:r>
      <w:r w:rsidR="0099048E" w:rsidRPr="004B38B4">
        <w:rPr>
          <w:rFonts w:ascii="Times New Roman" w:hAnsi="Times New Roman" w:cs="Times New Roman"/>
          <w:color w:val="000000" w:themeColor="text1"/>
          <w:sz w:val="24"/>
          <w:szCs w:val="24"/>
          <w:lang w:val="sr-Cyrl-RS"/>
        </w:rPr>
        <w:t>старости</w:t>
      </w:r>
      <w:r w:rsidR="0078761D" w:rsidRPr="004B38B4">
        <w:rPr>
          <w:rFonts w:ascii="Times New Roman" w:hAnsi="Times New Roman" w:cs="Times New Roman"/>
          <w:color w:val="000000" w:themeColor="text1"/>
          <w:sz w:val="24"/>
          <w:szCs w:val="24"/>
          <w:lang w:val="sr-Cyrl-RS"/>
        </w:rPr>
        <w:t xml:space="preserve"> 25</w:t>
      </w:r>
      <w:r w:rsidR="00A96896" w:rsidRPr="004B38B4">
        <w:rPr>
          <w:rFonts w:ascii="Times New Roman" w:hAnsi="Times New Roman" w:cs="Times New Roman"/>
          <w:color w:val="000000" w:themeColor="text1"/>
          <w:sz w:val="24"/>
          <w:szCs w:val="24"/>
          <w:lang w:val="sr-Cyrl-RS"/>
        </w:rPr>
        <w:t>–</w:t>
      </w:r>
      <w:r w:rsidR="0078761D" w:rsidRPr="004B38B4">
        <w:rPr>
          <w:rFonts w:ascii="Times New Roman" w:hAnsi="Times New Roman" w:cs="Times New Roman"/>
          <w:color w:val="000000" w:themeColor="text1"/>
          <w:sz w:val="24"/>
          <w:szCs w:val="24"/>
          <w:lang w:val="sr-Cyrl-RS"/>
        </w:rPr>
        <w:t>64 годин</w:t>
      </w:r>
      <w:r w:rsidR="00DC3B04" w:rsidRPr="004B38B4">
        <w:rPr>
          <w:rFonts w:ascii="Times New Roman" w:hAnsi="Times New Roman" w:cs="Times New Roman"/>
          <w:color w:val="000000" w:themeColor="text1"/>
          <w:sz w:val="24"/>
          <w:szCs w:val="24"/>
          <w:lang w:val="sr-Cyrl-RS"/>
        </w:rPr>
        <w:t>а</w:t>
      </w:r>
      <w:r w:rsidR="0078761D" w:rsidRPr="004B38B4">
        <w:rPr>
          <w:rFonts w:ascii="Times New Roman" w:hAnsi="Times New Roman" w:cs="Times New Roman"/>
          <w:color w:val="000000" w:themeColor="text1"/>
          <w:sz w:val="24"/>
          <w:szCs w:val="24"/>
          <w:lang w:val="sr-Cyrl-RS"/>
        </w:rPr>
        <w:t xml:space="preserve">, </w:t>
      </w:r>
      <w:r w:rsidR="00A96896" w:rsidRPr="004B38B4">
        <w:rPr>
          <w:rFonts w:ascii="Times New Roman" w:hAnsi="Times New Roman" w:cs="Times New Roman"/>
          <w:color w:val="000000" w:themeColor="text1"/>
          <w:sz w:val="24"/>
          <w:szCs w:val="24"/>
        </w:rPr>
        <w:t>a</w:t>
      </w:r>
      <w:r w:rsidR="0078761D" w:rsidRPr="004B38B4">
        <w:rPr>
          <w:rFonts w:ascii="Times New Roman" w:hAnsi="Times New Roman" w:cs="Times New Roman"/>
          <w:color w:val="000000" w:themeColor="text1"/>
          <w:sz w:val="24"/>
          <w:szCs w:val="24"/>
          <w:lang w:val="sr-Cyrl-RS"/>
        </w:rPr>
        <w:t xml:space="preserve"> за скрининг колоректалног карцинома</w:t>
      </w:r>
      <w:r w:rsidR="00A96896" w:rsidRPr="004B38B4">
        <w:rPr>
          <w:rFonts w:ascii="Times New Roman" w:hAnsi="Times New Roman" w:cs="Times New Roman"/>
          <w:color w:val="000000" w:themeColor="text1"/>
          <w:sz w:val="24"/>
          <w:szCs w:val="24"/>
          <w:lang w:val="sr-Cyrl-RS"/>
        </w:rPr>
        <w:t xml:space="preserve"> –</w:t>
      </w:r>
      <w:r w:rsidR="0078761D" w:rsidRPr="004B38B4">
        <w:rPr>
          <w:rFonts w:ascii="Times New Roman" w:hAnsi="Times New Roman" w:cs="Times New Roman"/>
          <w:color w:val="000000" w:themeColor="text1"/>
          <w:sz w:val="24"/>
          <w:szCs w:val="24"/>
          <w:lang w:val="sr-Cyrl-RS"/>
        </w:rPr>
        <w:t xml:space="preserve"> одрасло становништво оба пола  </w:t>
      </w:r>
      <w:r w:rsidR="0099048E" w:rsidRPr="004B38B4">
        <w:rPr>
          <w:rFonts w:ascii="Times New Roman" w:hAnsi="Times New Roman" w:cs="Times New Roman"/>
          <w:color w:val="000000" w:themeColor="text1"/>
          <w:sz w:val="24"/>
          <w:szCs w:val="24"/>
          <w:lang w:val="sr-Cyrl-RS"/>
        </w:rPr>
        <w:t>старости</w:t>
      </w:r>
      <w:r w:rsidR="00A96896" w:rsidRPr="004B38B4">
        <w:rPr>
          <w:rFonts w:ascii="Times New Roman" w:hAnsi="Times New Roman" w:cs="Times New Roman"/>
          <w:color w:val="000000" w:themeColor="text1"/>
          <w:sz w:val="24"/>
          <w:szCs w:val="24"/>
          <w:lang w:val="sr-Cyrl-RS"/>
        </w:rPr>
        <w:t xml:space="preserve"> 50–</w:t>
      </w:r>
      <w:r w:rsidR="0078761D" w:rsidRPr="004B38B4">
        <w:rPr>
          <w:rFonts w:ascii="Times New Roman" w:hAnsi="Times New Roman" w:cs="Times New Roman"/>
          <w:color w:val="000000" w:themeColor="text1"/>
          <w:sz w:val="24"/>
          <w:szCs w:val="24"/>
          <w:lang w:val="sr-Cyrl-RS"/>
        </w:rPr>
        <w:t>74 годин</w:t>
      </w:r>
      <w:r w:rsidR="00A96896" w:rsidRPr="004B38B4">
        <w:rPr>
          <w:rFonts w:ascii="Times New Roman" w:hAnsi="Times New Roman" w:cs="Times New Roman"/>
          <w:color w:val="000000" w:themeColor="text1"/>
          <w:sz w:val="24"/>
          <w:szCs w:val="24"/>
        </w:rPr>
        <w:t>e</w:t>
      </w:r>
      <w:r w:rsidR="0078761D" w:rsidRPr="004B38B4">
        <w:rPr>
          <w:rFonts w:ascii="Times New Roman" w:hAnsi="Times New Roman" w:cs="Times New Roman"/>
          <w:color w:val="000000" w:themeColor="text1"/>
          <w:sz w:val="24"/>
          <w:szCs w:val="24"/>
          <w:lang w:val="sr-Cyrl-RS"/>
        </w:rPr>
        <w:t xml:space="preserve">. </w:t>
      </w:r>
    </w:p>
    <w:p w:rsidR="0078761D" w:rsidRPr="004B38B4" w:rsidRDefault="0078761D" w:rsidP="0078761D">
      <w:pPr>
        <w:spacing w:after="0" w:line="240" w:lineRule="auto"/>
        <w:jc w:val="both"/>
        <w:rPr>
          <w:rFonts w:ascii="Times New Roman" w:hAnsi="Times New Roman" w:cs="Times New Roman"/>
          <w:color w:val="000000" w:themeColor="text1"/>
          <w:sz w:val="24"/>
          <w:szCs w:val="24"/>
          <w:lang w:val="sr-Cyrl-RS"/>
        </w:rPr>
      </w:pPr>
    </w:p>
    <w:p w:rsidR="0078761D" w:rsidRPr="004B38B4" w:rsidRDefault="00E131D2" w:rsidP="0078761D">
      <w:pPr>
        <w:spacing w:after="0" w:line="240" w:lineRule="auto"/>
        <w:jc w:val="both"/>
        <w:rPr>
          <w:rFonts w:ascii="Times New Roman" w:hAnsi="Times New Roman" w:cs="Times New Roman"/>
          <w:color w:val="000000" w:themeColor="text1"/>
          <w:sz w:val="24"/>
          <w:szCs w:val="24"/>
          <w:lang w:val="sr-Cyrl-RS"/>
        </w:rPr>
      </w:pPr>
      <w:r w:rsidRPr="004B38B4">
        <w:rPr>
          <w:rFonts w:ascii="Times New Roman" w:hAnsi="Times New Roman" w:cs="Times New Roman"/>
          <w:color w:val="000000" w:themeColor="text1"/>
          <w:sz w:val="24"/>
          <w:szCs w:val="24"/>
          <w:lang w:val="sr-Cyrl-RS"/>
        </w:rPr>
        <w:tab/>
      </w:r>
      <w:r w:rsidR="00A32E79" w:rsidRPr="004B38B4">
        <w:rPr>
          <w:rFonts w:ascii="Times New Roman" w:hAnsi="Times New Roman" w:cs="Times New Roman"/>
          <w:color w:val="000000" w:themeColor="text1"/>
          <w:sz w:val="24"/>
          <w:szCs w:val="24"/>
          <w:lang w:val="sr-Cyrl-RS"/>
        </w:rPr>
        <w:tab/>
      </w:r>
      <w:r w:rsidR="0078761D" w:rsidRPr="004B38B4">
        <w:rPr>
          <w:rFonts w:ascii="Times New Roman" w:hAnsi="Times New Roman" w:cs="Times New Roman"/>
          <w:color w:val="000000" w:themeColor="text1"/>
          <w:sz w:val="24"/>
          <w:szCs w:val="24"/>
          <w:lang w:val="sr-Cyrl-RS"/>
        </w:rPr>
        <w:t>У периоду пре започињања реализације три н</w:t>
      </w:r>
      <w:r w:rsidR="00BA0563" w:rsidRPr="004B38B4">
        <w:rPr>
          <w:rFonts w:ascii="Times New Roman" w:hAnsi="Times New Roman" w:cs="Times New Roman"/>
          <w:color w:val="000000" w:themeColor="text1"/>
          <w:sz w:val="24"/>
          <w:szCs w:val="24"/>
          <w:lang w:val="sr-Cyrl-RS"/>
        </w:rPr>
        <w:t>ационална скрининг програма,</w:t>
      </w:r>
      <w:r w:rsidR="0078761D" w:rsidRPr="004B38B4">
        <w:rPr>
          <w:rFonts w:ascii="Times New Roman" w:hAnsi="Times New Roman" w:cs="Times New Roman"/>
          <w:color w:val="000000" w:themeColor="text1"/>
          <w:sz w:val="24"/>
          <w:szCs w:val="24"/>
          <w:lang w:val="sr-Cyrl-RS"/>
        </w:rPr>
        <w:t xml:space="preserve"> организована је обука кадра за извођење неопходних скрининг прегледа, и то у области радиологије (за вештине извођења и тумачења скрининг мамографије), у области гинекологије (обука за цитоскринере и супервизоре), као и у области хирургије и интерне медицине (обука за извођење колоноскопије и полипектомије</w:t>
      </w:r>
      <w:r w:rsidR="00DC3B04" w:rsidRPr="004B38B4">
        <w:rPr>
          <w:rFonts w:ascii="Times New Roman" w:hAnsi="Times New Roman" w:cs="Times New Roman"/>
          <w:color w:val="000000" w:themeColor="text1"/>
          <w:sz w:val="24"/>
          <w:szCs w:val="24"/>
          <w:lang w:val="sr-Cyrl-RS"/>
        </w:rPr>
        <w:t>)</w:t>
      </w:r>
      <w:r w:rsidR="0078761D" w:rsidRPr="004B38B4">
        <w:rPr>
          <w:rFonts w:ascii="Times New Roman" w:hAnsi="Times New Roman" w:cs="Times New Roman"/>
          <w:color w:val="000000" w:themeColor="text1"/>
          <w:sz w:val="24"/>
          <w:szCs w:val="24"/>
          <w:lang w:val="sr-Cyrl-RS"/>
        </w:rPr>
        <w:t>. Имајући у виду да су се програми организованог скрининга рака за наведене малигнитете обављали на трећини територије Републике Србије у просеку (</w:t>
      </w:r>
      <w:r w:rsidR="00BA0563" w:rsidRPr="004B38B4">
        <w:rPr>
          <w:rFonts w:ascii="Times New Roman" w:hAnsi="Times New Roman" w:cs="Times New Roman"/>
          <w:color w:val="000000" w:themeColor="text1"/>
          <w:sz w:val="24"/>
          <w:szCs w:val="24"/>
          <w:lang w:val="sr-Cyrl-RS"/>
        </w:rPr>
        <w:t>тзв.</w:t>
      </w:r>
      <w:r w:rsidR="0078761D" w:rsidRPr="004B38B4">
        <w:rPr>
          <w:rFonts w:ascii="Times New Roman" w:hAnsi="Times New Roman" w:cs="Times New Roman"/>
          <w:color w:val="000000" w:themeColor="text1"/>
          <w:sz w:val="24"/>
          <w:szCs w:val="24"/>
          <w:lang w:val="sr-Cyrl-RS"/>
        </w:rPr>
        <w:t xml:space="preserve"> децентрализовани модел скрининга), а да се на осталим територијама спроводио опортунистички скрининг, неопходно је дати апсолутни приоритет организованим програмима скрининга и у том циљу наставити континуирану обуку кадра за спровођење организованих скрининг програма рака на целокупној територији Републике Србије по фазама. Посебно је потребно организовати додатну обуку специјалиста радиологије за тумачење мамографија, обуку радиолошких техничара за скрининг мамографију, обуку цитоскринера и супервизора за реализацију скрининга рака грлића материце, као и обуку интерниста и хирурга за колоноскопију за полипектомијом</w:t>
      </w:r>
      <w:r w:rsidR="005529BA" w:rsidRPr="004B38B4">
        <w:rPr>
          <w:rFonts w:ascii="Times New Roman" w:hAnsi="Times New Roman" w:cs="Times New Roman"/>
          <w:color w:val="000000" w:themeColor="text1"/>
          <w:sz w:val="24"/>
          <w:szCs w:val="24"/>
          <w:lang w:val="sr-Cyrl-RS"/>
        </w:rPr>
        <w:t>.</w:t>
      </w:r>
    </w:p>
    <w:p w:rsidR="0078761D" w:rsidRPr="004B38B4" w:rsidRDefault="0078761D" w:rsidP="0078761D">
      <w:pPr>
        <w:spacing w:after="0" w:line="240" w:lineRule="auto"/>
        <w:jc w:val="both"/>
        <w:rPr>
          <w:rFonts w:ascii="Times New Roman" w:hAnsi="Times New Roman" w:cs="Times New Roman"/>
          <w:color w:val="000000" w:themeColor="text1"/>
          <w:sz w:val="24"/>
          <w:szCs w:val="24"/>
          <w:lang w:val="sr-Cyrl-RS"/>
        </w:rPr>
      </w:pPr>
    </w:p>
    <w:p w:rsidR="0078761D" w:rsidRPr="004B38B4" w:rsidRDefault="004829BD" w:rsidP="0078761D">
      <w:pPr>
        <w:spacing w:after="0" w:line="240" w:lineRule="auto"/>
        <w:jc w:val="both"/>
        <w:rPr>
          <w:rFonts w:ascii="Times New Roman" w:hAnsi="Times New Roman" w:cs="Times New Roman"/>
          <w:color w:val="000000" w:themeColor="text1"/>
          <w:sz w:val="24"/>
          <w:szCs w:val="24"/>
          <w:lang w:val="sr-Cyrl-RS"/>
        </w:rPr>
      </w:pPr>
      <w:r w:rsidRPr="004B38B4">
        <w:rPr>
          <w:rFonts w:ascii="Times New Roman" w:hAnsi="Times New Roman" w:cs="Times New Roman"/>
          <w:color w:val="000000" w:themeColor="text1"/>
          <w:sz w:val="24"/>
          <w:szCs w:val="24"/>
          <w:lang w:val="sr-Cyrl-RS"/>
        </w:rPr>
        <w:tab/>
      </w:r>
      <w:r w:rsidR="00A32E79" w:rsidRPr="004B38B4">
        <w:rPr>
          <w:rFonts w:ascii="Times New Roman" w:hAnsi="Times New Roman" w:cs="Times New Roman"/>
          <w:color w:val="000000" w:themeColor="text1"/>
          <w:sz w:val="24"/>
          <w:szCs w:val="24"/>
          <w:lang w:val="sr-Cyrl-RS"/>
        </w:rPr>
        <w:tab/>
      </w:r>
      <w:r w:rsidR="0078761D" w:rsidRPr="004B38B4">
        <w:rPr>
          <w:rFonts w:ascii="Times New Roman" w:hAnsi="Times New Roman" w:cs="Times New Roman"/>
          <w:color w:val="000000" w:themeColor="text1"/>
          <w:sz w:val="24"/>
          <w:szCs w:val="24"/>
          <w:lang w:val="sr-Cyrl-RS"/>
        </w:rPr>
        <w:t xml:space="preserve">Организацију, мониторинг и евалуацију спровођења програма организованог скрининга рака на територији Републике </w:t>
      </w:r>
      <w:r w:rsidR="005E30D7" w:rsidRPr="004B38B4">
        <w:rPr>
          <w:rFonts w:ascii="Times New Roman" w:hAnsi="Times New Roman" w:cs="Times New Roman"/>
          <w:color w:val="000000" w:themeColor="text1"/>
          <w:sz w:val="24"/>
          <w:szCs w:val="24"/>
          <w:lang w:val="sr-Cyrl-RS"/>
        </w:rPr>
        <w:t xml:space="preserve">Србије </w:t>
      </w:r>
      <w:r w:rsidR="0078761D" w:rsidRPr="004B38B4">
        <w:rPr>
          <w:rFonts w:ascii="Times New Roman" w:hAnsi="Times New Roman" w:cs="Times New Roman"/>
          <w:color w:val="000000" w:themeColor="text1"/>
          <w:sz w:val="24"/>
          <w:szCs w:val="24"/>
          <w:lang w:val="sr-Cyrl-RS"/>
        </w:rPr>
        <w:t xml:space="preserve">спроводи </w:t>
      </w:r>
      <w:r w:rsidR="00917E54" w:rsidRPr="004B38B4">
        <w:rPr>
          <w:rFonts w:ascii="Times New Roman" w:hAnsi="Times New Roman" w:cs="Times New Roman"/>
          <w:color w:val="000000" w:themeColor="text1"/>
          <w:sz w:val="24"/>
          <w:szCs w:val="24"/>
          <w:lang w:val="sr-Cyrl-RS"/>
        </w:rPr>
        <w:t>ИЈЗС</w:t>
      </w:r>
      <w:r w:rsidR="0078761D" w:rsidRPr="004B38B4">
        <w:rPr>
          <w:rFonts w:ascii="Times New Roman" w:hAnsi="Times New Roman" w:cs="Times New Roman"/>
          <w:color w:val="000000" w:themeColor="text1"/>
          <w:sz w:val="24"/>
          <w:szCs w:val="24"/>
          <w:lang w:val="sr-Cyrl-RS"/>
        </w:rPr>
        <w:t>, односно Канцеларија за скрининг рака у сарадњи са институт</w:t>
      </w:r>
      <w:r w:rsidR="005E30D7" w:rsidRPr="004B38B4">
        <w:rPr>
          <w:rFonts w:ascii="Times New Roman" w:hAnsi="Times New Roman" w:cs="Times New Roman"/>
          <w:color w:val="000000" w:themeColor="text1"/>
          <w:sz w:val="24"/>
          <w:szCs w:val="24"/>
          <w:lang w:val="sr-Cyrl-RS"/>
        </w:rPr>
        <w:t>има и заводима за јавно здравље</w:t>
      </w:r>
      <w:r w:rsidR="00C6135F" w:rsidRPr="004B38B4">
        <w:rPr>
          <w:rFonts w:ascii="Times New Roman" w:hAnsi="Times New Roman" w:cs="Times New Roman"/>
          <w:color w:val="000000" w:themeColor="text1"/>
          <w:sz w:val="24"/>
          <w:szCs w:val="24"/>
          <w:lang w:val="uz-Cyrl-UZ"/>
        </w:rPr>
        <w:t xml:space="preserve"> на територији за коју су основани</w:t>
      </w:r>
      <w:r w:rsidR="0078761D" w:rsidRPr="004B38B4">
        <w:rPr>
          <w:rFonts w:ascii="Times New Roman" w:hAnsi="Times New Roman" w:cs="Times New Roman"/>
          <w:color w:val="000000" w:themeColor="text1"/>
          <w:sz w:val="24"/>
          <w:szCs w:val="24"/>
          <w:lang w:val="sr-Cyrl-RS"/>
        </w:rPr>
        <w:t xml:space="preserve"> у којима су именовани координатори за сваки од три појединачна програма. Кључну улогу у спровођењу организованог скрининга за сва три програма имали су домови здравља у којима се обављају скрининг прегледи, а потом болничке установе (на секундарном и терцијарном нивоу здравствене заштите) на територији општине или </w:t>
      </w:r>
      <w:r w:rsidR="00C6135F" w:rsidRPr="004B38B4">
        <w:rPr>
          <w:rFonts w:ascii="Times New Roman" w:hAnsi="Times New Roman" w:cs="Times New Roman"/>
          <w:color w:val="000000" w:themeColor="text1"/>
          <w:sz w:val="24"/>
          <w:szCs w:val="24"/>
          <w:lang w:val="uz-Cyrl-UZ"/>
        </w:rPr>
        <w:t xml:space="preserve">управног </w:t>
      </w:r>
      <w:r w:rsidR="0078761D" w:rsidRPr="004B38B4">
        <w:rPr>
          <w:rFonts w:ascii="Times New Roman" w:hAnsi="Times New Roman" w:cs="Times New Roman"/>
          <w:color w:val="000000" w:themeColor="text1"/>
          <w:sz w:val="24"/>
          <w:szCs w:val="24"/>
          <w:lang w:val="sr-Cyrl-RS"/>
        </w:rPr>
        <w:t xml:space="preserve">округа у зависности од расположивих кадровских капацитета. </w:t>
      </w:r>
    </w:p>
    <w:p w:rsidR="0078761D" w:rsidRPr="004B38B4" w:rsidRDefault="0078761D" w:rsidP="0078761D">
      <w:pPr>
        <w:spacing w:after="0" w:line="240" w:lineRule="auto"/>
        <w:jc w:val="both"/>
        <w:rPr>
          <w:rFonts w:ascii="Times New Roman" w:hAnsi="Times New Roman" w:cs="Times New Roman"/>
          <w:color w:val="000000" w:themeColor="text1"/>
          <w:sz w:val="24"/>
          <w:szCs w:val="24"/>
          <w:lang w:val="sr-Cyrl-RS"/>
        </w:rPr>
      </w:pPr>
    </w:p>
    <w:p w:rsidR="0078761D" w:rsidRPr="004B38B4" w:rsidRDefault="00201BA7" w:rsidP="0078761D">
      <w:pPr>
        <w:spacing w:after="0" w:line="240" w:lineRule="auto"/>
        <w:jc w:val="both"/>
        <w:rPr>
          <w:rFonts w:ascii="Times New Roman" w:hAnsi="Times New Roman" w:cs="Times New Roman"/>
          <w:color w:val="000000" w:themeColor="text1"/>
          <w:sz w:val="24"/>
          <w:szCs w:val="24"/>
          <w:lang w:val="sr-Cyrl-RS"/>
        </w:rPr>
      </w:pPr>
      <w:r w:rsidRPr="004B38B4">
        <w:rPr>
          <w:rFonts w:ascii="Times New Roman" w:hAnsi="Times New Roman" w:cs="Times New Roman"/>
          <w:color w:val="000000" w:themeColor="text1"/>
          <w:sz w:val="24"/>
          <w:szCs w:val="24"/>
          <w:lang w:val="sr-Cyrl-RS"/>
        </w:rPr>
        <w:tab/>
      </w:r>
      <w:r w:rsidR="00A32E79" w:rsidRPr="004B38B4">
        <w:rPr>
          <w:rFonts w:ascii="Times New Roman" w:hAnsi="Times New Roman" w:cs="Times New Roman"/>
          <w:color w:val="000000" w:themeColor="text1"/>
          <w:sz w:val="24"/>
          <w:szCs w:val="24"/>
          <w:lang w:val="sr-Cyrl-RS"/>
        </w:rPr>
        <w:tab/>
      </w:r>
      <w:r w:rsidR="0078761D" w:rsidRPr="004B38B4">
        <w:rPr>
          <w:rFonts w:ascii="Times New Roman" w:hAnsi="Times New Roman" w:cs="Times New Roman"/>
          <w:color w:val="000000" w:themeColor="text1"/>
          <w:sz w:val="24"/>
          <w:szCs w:val="24"/>
          <w:lang w:val="sr-Cyrl-RS"/>
        </w:rPr>
        <w:t>Организовани скрининг програм рака дојке спроводио се на територији 35 домова здравља (2016</w:t>
      </w:r>
      <w:r w:rsidR="005E30D7" w:rsidRPr="004B38B4">
        <w:rPr>
          <w:rFonts w:ascii="Times New Roman" w:hAnsi="Times New Roman" w:cs="Times New Roman"/>
          <w:color w:val="000000" w:themeColor="text1"/>
          <w:sz w:val="24"/>
          <w:szCs w:val="24"/>
          <w:lang w:val="sr-Cyrl-RS"/>
        </w:rPr>
        <w:t>–</w:t>
      </w:r>
      <w:r w:rsidR="0078761D" w:rsidRPr="004B38B4">
        <w:rPr>
          <w:rFonts w:ascii="Times New Roman" w:hAnsi="Times New Roman" w:cs="Times New Roman"/>
          <w:color w:val="000000" w:themeColor="text1"/>
          <w:sz w:val="24"/>
          <w:szCs w:val="24"/>
          <w:lang w:val="sr-Cyrl-RS"/>
        </w:rPr>
        <w:t>2018). Анализом прикупљених података о реализацији скрининга рака дојке утврђено је да је у сва три циклуса покривеност позивима просечно око 33,3% циљне популације,</w:t>
      </w:r>
      <w:r w:rsidR="005529BA" w:rsidRPr="004B38B4">
        <w:rPr>
          <w:rFonts w:ascii="Times New Roman" w:hAnsi="Times New Roman" w:cs="Times New Roman"/>
          <w:color w:val="000000" w:themeColor="text1"/>
          <w:sz w:val="24"/>
          <w:szCs w:val="24"/>
          <w:lang w:val="sr-Cyrl-RS"/>
        </w:rPr>
        <w:t xml:space="preserve"> </w:t>
      </w:r>
      <w:r w:rsidR="0078761D" w:rsidRPr="004B38B4">
        <w:rPr>
          <w:rFonts w:ascii="Times New Roman" w:hAnsi="Times New Roman" w:cs="Times New Roman"/>
          <w:color w:val="000000" w:themeColor="text1"/>
          <w:sz w:val="24"/>
          <w:szCs w:val="24"/>
          <w:lang w:val="sr-Cyrl-RS"/>
        </w:rPr>
        <w:t>да је постигнут обухват мамографијом у организованом скрининг програму рака дојке код 11,6% у односу на укупну циљну популацију жена ста</w:t>
      </w:r>
      <w:r w:rsidR="00F82AA1" w:rsidRPr="004B38B4">
        <w:rPr>
          <w:rFonts w:ascii="Times New Roman" w:hAnsi="Times New Roman" w:cs="Times New Roman"/>
          <w:color w:val="000000" w:themeColor="text1"/>
          <w:sz w:val="24"/>
          <w:szCs w:val="24"/>
          <w:lang w:val="sr-Cyrl-RS"/>
        </w:rPr>
        <w:t>рости 50–69 година у земљи (1.000.000 жена).</w:t>
      </w:r>
    </w:p>
    <w:p w:rsidR="0078761D" w:rsidRPr="004B38B4" w:rsidRDefault="0078761D" w:rsidP="0078761D">
      <w:pPr>
        <w:spacing w:after="0" w:line="240" w:lineRule="auto"/>
        <w:jc w:val="both"/>
        <w:rPr>
          <w:rFonts w:ascii="Times New Roman" w:hAnsi="Times New Roman" w:cs="Times New Roman"/>
          <w:color w:val="000000" w:themeColor="text1"/>
          <w:sz w:val="24"/>
          <w:szCs w:val="24"/>
          <w:lang w:val="sr-Cyrl-RS"/>
        </w:rPr>
      </w:pPr>
    </w:p>
    <w:p w:rsidR="0078761D" w:rsidRPr="004B38B4" w:rsidRDefault="00201BA7" w:rsidP="0078761D">
      <w:pPr>
        <w:spacing w:after="0" w:line="240" w:lineRule="auto"/>
        <w:jc w:val="both"/>
        <w:rPr>
          <w:rFonts w:ascii="Times New Roman" w:hAnsi="Times New Roman" w:cs="Times New Roman"/>
          <w:color w:val="000000" w:themeColor="text1"/>
          <w:sz w:val="24"/>
          <w:szCs w:val="24"/>
          <w:lang w:val="sr-Cyrl-RS"/>
        </w:rPr>
      </w:pPr>
      <w:r w:rsidRPr="004B38B4">
        <w:rPr>
          <w:rFonts w:ascii="Times New Roman" w:hAnsi="Times New Roman" w:cs="Times New Roman"/>
          <w:color w:val="000000" w:themeColor="text1"/>
          <w:sz w:val="24"/>
          <w:szCs w:val="24"/>
          <w:lang w:val="sr-Cyrl-RS"/>
        </w:rPr>
        <w:tab/>
      </w:r>
      <w:r w:rsidR="00A32E79" w:rsidRPr="004B38B4">
        <w:rPr>
          <w:rFonts w:ascii="Times New Roman" w:hAnsi="Times New Roman" w:cs="Times New Roman"/>
          <w:color w:val="000000" w:themeColor="text1"/>
          <w:sz w:val="24"/>
          <w:szCs w:val="24"/>
          <w:lang w:val="sr-Cyrl-RS"/>
        </w:rPr>
        <w:tab/>
      </w:r>
      <w:r w:rsidR="0078761D" w:rsidRPr="004B38B4">
        <w:rPr>
          <w:rFonts w:ascii="Times New Roman" w:hAnsi="Times New Roman" w:cs="Times New Roman"/>
          <w:color w:val="000000" w:themeColor="text1"/>
          <w:sz w:val="24"/>
          <w:szCs w:val="24"/>
          <w:lang w:val="sr-Cyrl-RS"/>
        </w:rPr>
        <w:t>Одзив жена на уручене позиве за мамографију на територијама где се скрининг програм спроводио у просеку је износио око 34,4% (свака трећа жена).</w:t>
      </w:r>
    </w:p>
    <w:p w:rsidR="0078761D" w:rsidRPr="004B38B4" w:rsidRDefault="0078761D" w:rsidP="0078761D">
      <w:pPr>
        <w:spacing w:after="0" w:line="240" w:lineRule="auto"/>
        <w:jc w:val="both"/>
        <w:rPr>
          <w:rFonts w:ascii="Times New Roman" w:hAnsi="Times New Roman" w:cs="Times New Roman"/>
          <w:color w:val="000000" w:themeColor="text1"/>
          <w:sz w:val="24"/>
          <w:szCs w:val="24"/>
          <w:lang w:val="sr-Cyrl-RS"/>
        </w:rPr>
      </w:pPr>
    </w:p>
    <w:p w:rsidR="0078761D" w:rsidRPr="004B38B4" w:rsidRDefault="00201BA7" w:rsidP="0078761D">
      <w:pPr>
        <w:spacing w:after="0" w:line="240" w:lineRule="auto"/>
        <w:jc w:val="both"/>
        <w:rPr>
          <w:rFonts w:ascii="Times New Roman" w:hAnsi="Times New Roman" w:cs="Times New Roman"/>
          <w:color w:val="000000" w:themeColor="text1"/>
          <w:sz w:val="24"/>
          <w:szCs w:val="24"/>
          <w:lang w:val="sr-Cyrl-RS"/>
        </w:rPr>
      </w:pPr>
      <w:r w:rsidRPr="004B38B4">
        <w:rPr>
          <w:rFonts w:ascii="Times New Roman" w:hAnsi="Times New Roman" w:cs="Times New Roman"/>
          <w:color w:val="000000" w:themeColor="text1"/>
          <w:sz w:val="24"/>
          <w:szCs w:val="24"/>
          <w:lang w:val="sr-Cyrl-RS"/>
        </w:rPr>
        <w:tab/>
      </w:r>
      <w:r w:rsidR="00A32E79" w:rsidRPr="004B38B4">
        <w:rPr>
          <w:rFonts w:ascii="Times New Roman" w:hAnsi="Times New Roman" w:cs="Times New Roman"/>
          <w:color w:val="000000" w:themeColor="text1"/>
          <w:sz w:val="24"/>
          <w:szCs w:val="24"/>
          <w:lang w:val="sr-Cyrl-RS"/>
        </w:rPr>
        <w:tab/>
      </w:r>
      <w:r w:rsidR="0078761D" w:rsidRPr="004B38B4">
        <w:rPr>
          <w:rFonts w:ascii="Times New Roman" w:hAnsi="Times New Roman" w:cs="Times New Roman"/>
          <w:color w:val="000000" w:themeColor="text1"/>
          <w:sz w:val="24"/>
          <w:szCs w:val="24"/>
          <w:lang w:val="sr-Cyrl-RS"/>
        </w:rPr>
        <w:t xml:space="preserve">Током реализације програма организованог скрининга рака дојке, заступљеност суспектних налаза на малигнитет дојке је био у просеку 8,4%, док је заступљеност патохистолошки потврђених налаза износио 0,42%. </w:t>
      </w:r>
    </w:p>
    <w:p w:rsidR="0078761D" w:rsidRPr="004B38B4" w:rsidRDefault="0078761D" w:rsidP="0078761D">
      <w:pPr>
        <w:spacing w:after="0" w:line="240" w:lineRule="auto"/>
        <w:jc w:val="both"/>
        <w:rPr>
          <w:rFonts w:ascii="Times New Roman" w:hAnsi="Times New Roman" w:cs="Times New Roman"/>
          <w:color w:val="000000" w:themeColor="text1"/>
          <w:sz w:val="24"/>
          <w:szCs w:val="24"/>
          <w:lang w:val="sr-Cyrl-RS"/>
        </w:rPr>
      </w:pPr>
    </w:p>
    <w:p w:rsidR="0078761D" w:rsidRPr="004B38B4" w:rsidRDefault="00201BA7" w:rsidP="0078761D">
      <w:pPr>
        <w:spacing w:after="0" w:line="240" w:lineRule="auto"/>
        <w:jc w:val="both"/>
        <w:rPr>
          <w:rFonts w:ascii="Times New Roman" w:hAnsi="Times New Roman" w:cs="Times New Roman"/>
          <w:color w:val="000000"/>
          <w:sz w:val="24"/>
          <w:szCs w:val="24"/>
          <w:lang w:val="sr-Cyrl-RS"/>
        </w:rPr>
      </w:pPr>
      <w:r w:rsidRPr="004B38B4">
        <w:rPr>
          <w:rFonts w:ascii="Times New Roman" w:hAnsi="Times New Roman" w:cs="Times New Roman"/>
          <w:color w:val="000000"/>
          <w:sz w:val="24"/>
          <w:szCs w:val="24"/>
          <w:lang w:val="sr-Cyrl-RS"/>
        </w:rPr>
        <w:tab/>
      </w:r>
      <w:r w:rsidR="00A32E79" w:rsidRPr="004B38B4">
        <w:rPr>
          <w:rFonts w:ascii="Times New Roman" w:hAnsi="Times New Roman" w:cs="Times New Roman"/>
          <w:color w:val="000000"/>
          <w:sz w:val="24"/>
          <w:szCs w:val="24"/>
          <w:lang w:val="sr-Cyrl-RS"/>
        </w:rPr>
        <w:tab/>
      </w:r>
      <w:r w:rsidR="0078761D" w:rsidRPr="004B38B4">
        <w:rPr>
          <w:rFonts w:ascii="Times New Roman" w:hAnsi="Times New Roman" w:cs="Times New Roman"/>
          <w:color w:val="000000"/>
          <w:sz w:val="24"/>
          <w:szCs w:val="24"/>
          <w:lang w:val="sr-Cyrl-RS"/>
        </w:rPr>
        <w:t xml:space="preserve">Додатно, два мобилна мамографа радила су повремено на разуђеним територијама у циљу повећања доступности скрининг мамографије. </w:t>
      </w:r>
    </w:p>
    <w:p w:rsidR="0078761D" w:rsidRPr="004B38B4" w:rsidRDefault="0078761D" w:rsidP="0078761D">
      <w:pPr>
        <w:spacing w:after="0" w:line="240" w:lineRule="auto"/>
        <w:jc w:val="both"/>
        <w:rPr>
          <w:rFonts w:ascii="Times New Roman" w:hAnsi="Times New Roman" w:cs="Times New Roman"/>
          <w:color w:val="000000"/>
          <w:sz w:val="24"/>
          <w:szCs w:val="24"/>
          <w:lang w:val="sr-Cyrl-RS"/>
        </w:rPr>
      </w:pPr>
    </w:p>
    <w:p w:rsidR="0078761D" w:rsidRPr="004B38B4" w:rsidRDefault="00201BA7" w:rsidP="0078761D">
      <w:pPr>
        <w:spacing w:after="0" w:line="240" w:lineRule="auto"/>
        <w:jc w:val="both"/>
        <w:rPr>
          <w:rFonts w:ascii="Times New Roman" w:hAnsi="Times New Roman" w:cs="Times New Roman"/>
          <w:color w:val="000000"/>
          <w:sz w:val="24"/>
          <w:szCs w:val="24"/>
          <w:lang w:val="sr-Cyrl-RS"/>
        </w:rPr>
      </w:pPr>
      <w:r w:rsidRPr="004B38B4">
        <w:rPr>
          <w:rFonts w:ascii="Times New Roman" w:hAnsi="Times New Roman" w:cs="Times New Roman"/>
          <w:color w:val="000000"/>
          <w:sz w:val="24"/>
          <w:szCs w:val="24"/>
          <w:lang w:val="sr-Cyrl-RS"/>
        </w:rPr>
        <w:tab/>
      </w:r>
      <w:r w:rsidR="00A32E79" w:rsidRPr="004B38B4">
        <w:rPr>
          <w:rFonts w:ascii="Times New Roman" w:hAnsi="Times New Roman" w:cs="Times New Roman"/>
          <w:color w:val="000000"/>
          <w:sz w:val="24"/>
          <w:szCs w:val="24"/>
          <w:lang w:val="sr-Cyrl-RS"/>
        </w:rPr>
        <w:tab/>
      </w:r>
      <w:r w:rsidR="0078761D" w:rsidRPr="004B38B4">
        <w:rPr>
          <w:rFonts w:ascii="Times New Roman" w:hAnsi="Times New Roman" w:cs="Times New Roman"/>
          <w:color w:val="000000"/>
          <w:sz w:val="24"/>
          <w:szCs w:val="24"/>
          <w:lang w:val="sr-Cyrl-RS"/>
        </w:rPr>
        <w:t>Анализом потреба на нивоу целокупне територије Републике Србије у односу на спровођење</w:t>
      </w:r>
      <w:r w:rsidR="00CC2579" w:rsidRPr="004B38B4">
        <w:rPr>
          <w:rFonts w:ascii="Times New Roman" w:hAnsi="Times New Roman" w:cs="Times New Roman"/>
          <w:color w:val="000000"/>
          <w:sz w:val="24"/>
          <w:szCs w:val="24"/>
          <w:lang w:val="sr-Cyrl-RS"/>
        </w:rPr>
        <w:t xml:space="preserve"> </w:t>
      </w:r>
      <w:r w:rsidR="0038639F" w:rsidRPr="004B38B4">
        <w:rPr>
          <w:rFonts w:ascii="Times New Roman" w:hAnsi="Times New Roman" w:cs="Times New Roman"/>
          <w:color w:val="000000" w:themeColor="text1"/>
          <w:sz w:val="24"/>
          <w:szCs w:val="24"/>
          <w:lang w:val="sr-Cyrl-RS"/>
        </w:rPr>
        <w:t>организованог скрининга рака дојке</w:t>
      </w:r>
      <w:r w:rsidR="0078761D" w:rsidRPr="004B38B4">
        <w:rPr>
          <w:rFonts w:ascii="Times New Roman" w:hAnsi="Times New Roman" w:cs="Times New Roman"/>
          <w:color w:val="000000"/>
          <w:sz w:val="24"/>
          <w:szCs w:val="24"/>
          <w:lang w:val="sr-Cyrl-RS"/>
        </w:rPr>
        <w:t>, издваја се потреба за повећањем броја скрининг јединица (мамограф и додатна опрема, са кадром) до досезања 100 мамографских јединица потребних за адекватно спровођење програма и постизање обухвата циљне популације прописаних програмом. Додатно опремање мамографима здравствених установа које нису укључене у програм, као и континуирана обука кадрова за тумачење скрининг мамографије, представља једну од неопходних приоритетних потреба система.</w:t>
      </w:r>
      <w:r w:rsidR="0038639F" w:rsidRPr="004B38B4">
        <w:rPr>
          <w:rFonts w:ascii="Times New Roman" w:hAnsi="Times New Roman" w:cs="Times New Roman"/>
          <w:color w:val="000000"/>
          <w:sz w:val="24"/>
          <w:szCs w:val="24"/>
          <w:lang w:val="sr-Cyrl-RS"/>
        </w:rPr>
        <w:t xml:space="preserve"> </w:t>
      </w:r>
    </w:p>
    <w:p w:rsidR="0078761D" w:rsidRPr="004B38B4" w:rsidRDefault="0078761D" w:rsidP="0078761D">
      <w:pPr>
        <w:spacing w:after="0" w:line="240" w:lineRule="auto"/>
        <w:rPr>
          <w:rFonts w:ascii="Times New Roman" w:hAnsi="Times New Roman" w:cs="Times New Roman"/>
          <w:color w:val="000000"/>
          <w:sz w:val="24"/>
          <w:szCs w:val="24"/>
          <w:lang w:val="sr-Cyrl-RS"/>
        </w:rPr>
      </w:pPr>
    </w:p>
    <w:p w:rsidR="0078761D" w:rsidRPr="004B38B4" w:rsidRDefault="00201BA7" w:rsidP="0078761D">
      <w:pPr>
        <w:spacing w:after="0" w:line="240" w:lineRule="auto"/>
        <w:jc w:val="both"/>
        <w:rPr>
          <w:rFonts w:ascii="Times New Roman" w:hAnsi="Times New Roman" w:cs="Times New Roman"/>
          <w:sz w:val="24"/>
          <w:szCs w:val="24"/>
          <w:u w:val="single"/>
          <w:lang w:val="sr-Cyrl-RS"/>
        </w:rPr>
      </w:pPr>
      <w:r w:rsidRPr="004B38B4">
        <w:rPr>
          <w:rFonts w:ascii="Times New Roman" w:hAnsi="Times New Roman" w:cs="Times New Roman"/>
          <w:color w:val="000000"/>
          <w:sz w:val="24"/>
          <w:szCs w:val="24"/>
          <w:lang w:val="sr-Cyrl-RS"/>
        </w:rPr>
        <w:tab/>
      </w:r>
      <w:r w:rsidR="00A32E79" w:rsidRPr="004B38B4">
        <w:rPr>
          <w:rFonts w:ascii="Times New Roman" w:hAnsi="Times New Roman" w:cs="Times New Roman"/>
          <w:color w:val="000000"/>
          <w:sz w:val="24"/>
          <w:szCs w:val="24"/>
          <w:lang w:val="sr-Cyrl-RS"/>
        </w:rPr>
        <w:tab/>
      </w:r>
      <w:r w:rsidR="0075772D" w:rsidRPr="004B38B4">
        <w:rPr>
          <w:rFonts w:ascii="Times New Roman" w:hAnsi="Times New Roman" w:cs="Times New Roman"/>
          <w:color w:val="000000"/>
          <w:sz w:val="24"/>
          <w:szCs w:val="24"/>
          <w:lang w:val="sr-Cyrl-RS"/>
        </w:rPr>
        <w:t xml:space="preserve">Анализом </w:t>
      </w:r>
      <w:r w:rsidR="0078761D" w:rsidRPr="004B38B4">
        <w:rPr>
          <w:rFonts w:ascii="Times New Roman" w:hAnsi="Times New Roman" w:cs="Times New Roman"/>
          <w:color w:val="000000"/>
          <w:sz w:val="24"/>
          <w:szCs w:val="24"/>
          <w:lang w:val="sr-Cyrl-RS"/>
        </w:rPr>
        <w:t>спровођења организованог скрининга рака грлића материце утврђен</w:t>
      </w:r>
      <w:r w:rsidRPr="004B38B4">
        <w:rPr>
          <w:rFonts w:ascii="Times New Roman" w:hAnsi="Times New Roman" w:cs="Times New Roman"/>
          <w:color w:val="000000"/>
          <w:sz w:val="24"/>
          <w:szCs w:val="24"/>
          <w:lang w:val="sr-Cyrl-RS"/>
        </w:rPr>
        <w:t>о је да је просечна покривеност</w:t>
      </w:r>
      <w:r w:rsidR="0078761D" w:rsidRPr="004B38B4">
        <w:rPr>
          <w:rFonts w:ascii="Times New Roman" w:hAnsi="Times New Roman" w:cs="Times New Roman"/>
          <w:color w:val="000000"/>
          <w:sz w:val="24"/>
          <w:szCs w:val="24"/>
          <w:lang w:val="sr-Cyrl-RS"/>
        </w:rPr>
        <w:t xml:space="preserve"> позивима жена циљне популације у овом програму око 52%. Одазив жена на упућени позив за скрининг рака грлића материце у </w:t>
      </w:r>
      <w:r w:rsidRPr="004B38B4">
        <w:rPr>
          <w:rFonts w:ascii="Times New Roman" w:hAnsi="Times New Roman" w:cs="Times New Roman"/>
          <w:color w:val="000000"/>
          <w:sz w:val="24"/>
          <w:szCs w:val="24"/>
          <w:lang w:val="uz-Cyrl-UZ"/>
        </w:rPr>
        <w:t xml:space="preserve">Републици </w:t>
      </w:r>
      <w:r w:rsidR="0078761D" w:rsidRPr="004B38B4">
        <w:rPr>
          <w:rFonts w:ascii="Times New Roman" w:hAnsi="Times New Roman" w:cs="Times New Roman"/>
          <w:color w:val="000000"/>
          <w:sz w:val="24"/>
          <w:szCs w:val="24"/>
          <w:lang w:val="sr-Cyrl-RS"/>
        </w:rPr>
        <w:t>Србији је износио у просеку око 59,9%.</w:t>
      </w:r>
      <w:r w:rsidR="0078761D" w:rsidRPr="004B38B4">
        <w:rPr>
          <w:rFonts w:ascii="Times New Roman" w:hAnsi="Times New Roman" w:cs="Times New Roman"/>
          <w:color w:val="000000" w:themeColor="text1"/>
          <w:sz w:val="24"/>
          <w:szCs w:val="24"/>
          <w:lang w:val="sr-Cyrl-RS"/>
        </w:rPr>
        <w:t xml:space="preserve"> Програм </w:t>
      </w:r>
      <w:r w:rsidR="0075772D" w:rsidRPr="004B38B4">
        <w:rPr>
          <w:rFonts w:ascii="Times New Roman" w:hAnsi="Times New Roman" w:cs="Times New Roman"/>
          <w:color w:val="000000"/>
          <w:sz w:val="24"/>
          <w:szCs w:val="24"/>
          <w:lang w:val="sr-Cyrl-RS"/>
        </w:rPr>
        <w:t xml:space="preserve">организованог скрининга рака грлића материце </w:t>
      </w:r>
      <w:r w:rsidR="0078761D" w:rsidRPr="004B38B4">
        <w:rPr>
          <w:rFonts w:ascii="Times New Roman" w:hAnsi="Times New Roman" w:cs="Times New Roman"/>
          <w:color w:val="000000" w:themeColor="text1"/>
          <w:sz w:val="24"/>
          <w:szCs w:val="24"/>
          <w:lang w:val="sr-Cyrl-RS"/>
        </w:rPr>
        <w:t>спроводио се на територији рада 17 домова здравља. Проценат пози</w:t>
      </w:r>
      <w:r w:rsidR="0075772D" w:rsidRPr="004B38B4">
        <w:rPr>
          <w:rFonts w:ascii="Times New Roman" w:hAnsi="Times New Roman" w:cs="Times New Roman"/>
          <w:color w:val="000000" w:themeColor="text1"/>
          <w:sz w:val="24"/>
          <w:szCs w:val="24"/>
          <w:lang w:val="sr-Cyrl-RS"/>
        </w:rPr>
        <w:t>тивних налаза Папаниколау теста</w:t>
      </w:r>
      <w:r w:rsidR="0078761D" w:rsidRPr="004B38B4">
        <w:rPr>
          <w:rFonts w:ascii="Times New Roman" w:hAnsi="Times New Roman" w:cs="Times New Roman"/>
          <w:color w:val="000000" w:themeColor="text1"/>
          <w:sz w:val="24"/>
          <w:szCs w:val="24"/>
          <w:lang w:val="sr-Cyrl-RS"/>
        </w:rPr>
        <w:t xml:space="preserve"> износио је 6,2%</w:t>
      </w:r>
      <w:r w:rsidR="0078761D" w:rsidRPr="004B38B4">
        <w:rPr>
          <w:rFonts w:ascii="Times New Roman" w:hAnsi="Times New Roman" w:cs="Times New Roman"/>
          <w:i/>
          <w:color w:val="000000" w:themeColor="text1"/>
          <w:sz w:val="24"/>
          <w:szCs w:val="24"/>
          <w:lang w:val="sr-Cyrl-RS"/>
        </w:rPr>
        <w:t xml:space="preserve">. </w:t>
      </w:r>
      <w:r w:rsidR="0078761D" w:rsidRPr="004B38B4">
        <w:rPr>
          <w:rFonts w:ascii="Times New Roman" w:hAnsi="Times New Roman" w:cs="Times New Roman"/>
          <w:sz w:val="24"/>
          <w:szCs w:val="24"/>
          <w:lang w:val="sr-Cyrl-RS"/>
        </w:rPr>
        <w:t xml:space="preserve">Реорганизација рада одређених домова здравља за потребе унапређења спровођења </w:t>
      </w:r>
      <w:r w:rsidR="0075772D" w:rsidRPr="004B38B4">
        <w:rPr>
          <w:rFonts w:ascii="Times New Roman" w:hAnsi="Times New Roman" w:cs="Times New Roman"/>
          <w:color w:val="000000"/>
          <w:sz w:val="24"/>
          <w:szCs w:val="24"/>
          <w:lang w:val="sr-Cyrl-RS"/>
        </w:rPr>
        <w:t>организованог скрининга рака грлића материце</w:t>
      </w:r>
      <w:r w:rsidR="0078761D" w:rsidRPr="004B38B4">
        <w:rPr>
          <w:rFonts w:ascii="Times New Roman" w:hAnsi="Times New Roman" w:cs="Times New Roman"/>
          <w:sz w:val="24"/>
          <w:szCs w:val="24"/>
          <w:lang w:val="sr-Cyrl-RS"/>
        </w:rPr>
        <w:t xml:space="preserve"> у смислу формирања цитолабораторија за потребе тумађења налаза за већи број општина је једна од кључних потреба програма. Формирањем централиз</w:t>
      </w:r>
      <w:r w:rsidR="0075772D" w:rsidRPr="004B38B4">
        <w:rPr>
          <w:rFonts w:ascii="Times New Roman" w:hAnsi="Times New Roman" w:cs="Times New Roman"/>
          <w:sz w:val="24"/>
          <w:szCs w:val="24"/>
          <w:lang w:val="sr-Cyrl-RS"/>
        </w:rPr>
        <w:t xml:space="preserve">ованих цитолабораторија за </w:t>
      </w:r>
      <w:r w:rsidR="0075772D" w:rsidRPr="004B38B4">
        <w:rPr>
          <w:rFonts w:ascii="Times New Roman" w:hAnsi="Times New Roman" w:cs="Times New Roman"/>
          <w:color w:val="000000"/>
          <w:sz w:val="24"/>
          <w:szCs w:val="24"/>
          <w:lang w:val="sr-Cyrl-RS"/>
        </w:rPr>
        <w:t xml:space="preserve">организовани скрининг рака грлића материце </w:t>
      </w:r>
      <w:r w:rsidR="0078761D" w:rsidRPr="004B38B4">
        <w:rPr>
          <w:rFonts w:ascii="Times New Roman" w:hAnsi="Times New Roman" w:cs="Times New Roman"/>
          <w:sz w:val="24"/>
          <w:szCs w:val="24"/>
          <w:lang w:val="sr-Cyrl-RS"/>
        </w:rPr>
        <w:t xml:space="preserve">дошло би до повећања капацитета за обављање скрининг прегледа у </w:t>
      </w:r>
      <w:r w:rsidRPr="004B38B4">
        <w:rPr>
          <w:rFonts w:ascii="Times New Roman" w:hAnsi="Times New Roman" w:cs="Times New Roman"/>
          <w:sz w:val="24"/>
          <w:szCs w:val="24"/>
          <w:lang w:val="uz-Cyrl-UZ"/>
        </w:rPr>
        <w:t xml:space="preserve">Републици </w:t>
      </w:r>
      <w:r w:rsidR="0078761D" w:rsidRPr="004B38B4">
        <w:rPr>
          <w:rFonts w:ascii="Times New Roman" w:hAnsi="Times New Roman" w:cs="Times New Roman"/>
          <w:sz w:val="24"/>
          <w:szCs w:val="24"/>
          <w:lang w:val="sr-Cyrl-RS"/>
        </w:rPr>
        <w:t>Србији.</w:t>
      </w:r>
    </w:p>
    <w:p w:rsidR="0078761D" w:rsidRPr="004B38B4" w:rsidRDefault="0078761D" w:rsidP="0078761D">
      <w:pPr>
        <w:spacing w:after="0" w:line="240" w:lineRule="auto"/>
        <w:jc w:val="both"/>
        <w:rPr>
          <w:rFonts w:ascii="Times New Roman" w:hAnsi="Times New Roman" w:cs="Times New Roman"/>
          <w:sz w:val="24"/>
          <w:szCs w:val="24"/>
          <w:u w:val="single"/>
          <w:lang w:val="sr-Cyrl-RS"/>
        </w:rPr>
      </w:pPr>
    </w:p>
    <w:p w:rsidR="0078761D" w:rsidRPr="004B38B4" w:rsidRDefault="00201BA7" w:rsidP="0078761D">
      <w:pPr>
        <w:spacing w:after="0" w:line="240" w:lineRule="auto"/>
        <w:jc w:val="both"/>
        <w:rPr>
          <w:rFonts w:ascii="Times New Roman" w:hAnsi="Times New Roman" w:cs="Times New Roman"/>
          <w:color w:val="000000"/>
          <w:sz w:val="24"/>
          <w:szCs w:val="24"/>
          <w:lang w:val="sr-Cyrl-RS"/>
        </w:rPr>
      </w:pPr>
      <w:r w:rsidRPr="004B38B4">
        <w:rPr>
          <w:rFonts w:ascii="Times New Roman" w:hAnsi="Times New Roman" w:cs="Times New Roman"/>
          <w:color w:val="000000" w:themeColor="text1"/>
          <w:sz w:val="24"/>
          <w:szCs w:val="24"/>
          <w:lang w:val="sr-Cyrl-RS"/>
        </w:rPr>
        <w:tab/>
      </w:r>
      <w:r w:rsidR="00A32E79" w:rsidRPr="004B38B4">
        <w:rPr>
          <w:rFonts w:ascii="Times New Roman" w:hAnsi="Times New Roman" w:cs="Times New Roman"/>
          <w:color w:val="000000" w:themeColor="text1"/>
          <w:sz w:val="24"/>
          <w:szCs w:val="24"/>
          <w:lang w:val="sr-Cyrl-RS"/>
        </w:rPr>
        <w:tab/>
      </w:r>
      <w:r w:rsidR="0078761D" w:rsidRPr="004B38B4">
        <w:rPr>
          <w:rFonts w:ascii="Times New Roman" w:hAnsi="Times New Roman" w:cs="Times New Roman"/>
          <w:color w:val="000000" w:themeColor="text1"/>
          <w:sz w:val="24"/>
          <w:szCs w:val="24"/>
          <w:lang w:val="sr-Cyrl-RS"/>
        </w:rPr>
        <w:t xml:space="preserve">Организовани скрининг колоректалног карцинома за циљну популацију у Републици Србији спроводио је 31 дом здравља, као и 7 клиничко-болничких установа и 13 општих болница. Тестирање учесника скрининга у </w:t>
      </w:r>
      <w:r w:rsidR="001E1F79" w:rsidRPr="004B38B4">
        <w:rPr>
          <w:rFonts w:ascii="Times New Roman" w:hAnsi="Times New Roman" w:cs="Times New Roman"/>
          <w:color w:val="000000" w:themeColor="text1"/>
          <w:sz w:val="24"/>
          <w:szCs w:val="24"/>
          <w:lang w:val="sr-Cyrl-RS"/>
        </w:rPr>
        <w:t>организованом скринингу колоректалног карцинома</w:t>
      </w:r>
      <w:r w:rsidR="0078761D" w:rsidRPr="004B38B4">
        <w:rPr>
          <w:rFonts w:ascii="Times New Roman" w:hAnsi="Times New Roman" w:cs="Times New Roman"/>
          <w:color w:val="000000" w:themeColor="text1"/>
          <w:sz w:val="24"/>
          <w:szCs w:val="24"/>
          <w:lang w:val="sr-Cyrl-RS"/>
        </w:rPr>
        <w:t xml:space="preserve"> обављено је код 90.000 особа. Одзив на </w:t>
      </w:r>
      <w:r w:rsidR="0078761D" w:rsidRPr="004B38B4">
        <w:rPr>
          <w:rFonts w:ascii="Times New Roman" w:hAnsi="Times New Roman" w:cs="Times New Roman"/>
          <w:color w:val="000000" w:themeColor="text1"/>
          <w:sz w:val="24"/>
          <w:szCs w:val="24"/>
        </w:rPr>
        <w:t>i</w:t>
      </w:r>
      <w:r w:rsidR="0078761D" w:rsidRPr="004B38B4">
        <w:rPr>
          <w:rFonts w:ascii="Times New Roman" w:hAnsi="Times New Roman" w:cs="Times New Roman"/>
          <w:i/>
          <w:color w:val="000000" w:themeColor="text1"/>
          <w:sz w:val="24"/>
          <w:szCs w:val="24"/>
        </w:rPr>
        <w:t>FOB</w:t>
      </w:r>
      <w:r w:rsidR="0078761D" w:rsidRPr="004B38B4">
        <w:rPr>
          <w:rFonts w:ascii="Times New Roman" w:hAnsi="Times New Roman" w:cs="Times New Roman"/>
          <w:color w:val="000000" w:themeColor="text1"/>
          <w:sz w:val="24"/>
          <w:szCs w:val="24"/>
          <w:lang w:val="sr-Cyrl-RS"/>
        </w:rPr>
        <w:t xml:space="preserve"> тестирање износио је просечно 52%. Покривеност циљне популације позивима у циклусима  износила је од  21,5% до 80%, а обухват </w:t>
      </w:r>
      <w:r w:rsidR="0078761D" w:rsidRPr="004B38B4">
        <w:rPr>
          <w:rFonts w:ascii="Times New Roman" w:hAnsi="Times New Roman" w:cs="Times New Roman"/>
          <w:color w:val="000000" w:themeColor="text1"/>
          <w:sz w:val="24"/>
          <w:szCs w:val="24"/>
        </w:rPr>
        <w:t>i</w:t>
      </w:r>
      <w:r w:rsidR="0078761D" w:rsidRPr="004B38B4">
        <w:rPr>
          <w:rFonts w:ascii="Times New Roman" w:hAnsi="Times New Roman" w:cs="Times New Roman"/>
          <w:i/>
          <w:color w:val="000000" w:themeColor="text1"/>
          <w:sz w:val="24"/>
          <w:szCs w:val="24"/>
        </w:rPr>
        <w:t>FOB</w:t>
      </w:r>
      <w:r w:rsidR="0078761D" w:rsidRPr="004B38B4">
        <w:rPr>
          <w:rFonts w:ascii="Times New Roman" w:hAnsi="Times New Roman" w:cs="Times New Roman"/>
          <w:color w:val="000000" w:themeColor="text1"/>
          <w:sz w:val="24"/>
          <w:szCs w:val="24"/>
          <w:lang w:val="sr-Cyrl-RS"/>
        </w:rPr>
        <w:t xml:space="preserve"> тестирањем 11,2%. Укупан број особа са позитивним налазом </w:t>
      </w:r>
      <w:r w:rsidR="0078761D" w:rsidRPr="004B38B4">
        <w:rPr>
          <w:rFonts w:ascii="Times New Roman" w:hAnsi="Times New Roman" w:cs="Times New Roman"/>
          <w:color w:val="000000" w:themeColor="text1"/>
          <w:sz w:val="24"/>
          <w:szCs w:val="24"/>
        </w:rPr>
        <w:t>i</w:t>
      </w:r>
      <w:r w:rsidR="0078761D" w:rsidRPr="004B38B4">
        <w:rPr>
          <w:rFonts w:ascii="Times New Roman" w:hAnsi="Times New Roman" w:cs="Times New Roman"/>
          <w:i/>
          <w:color w:val="000000" w:themeColor="text1"/>
          <w:sz w:val="24"/>
          <w:szCs w:val="24"/>
        </w:rPr>
        <w:t>FOB</w:t>
      </w:r>
      <w:r w:rsidR="0078761D" w:rsidRPr="004B38B4">
        <w:rPr>
          <w:rFonts w:ascii="Times New Roman" w:hAnsi="Times New Roman" w:cs="Times New Roman"/>
          <w:color w:val="000000" w:themeColor="text1"/>
          <w:sz w:val="24"/>
          <w:szCs w:val="24"/>
          <w:lang w:val="sr-Cyrl-RS"/>
        </w:rPr>
        <w:t xml:space="preserve"> теста износио је 7,2% од броја тестираних особа. Сви учесници </w:t>
      </w:r>
      <w:r w:rsidR="001E1F79" w:rsidRPr="004B38B4">
        <w:rPr>
          <w:rFonts w:ascii="Times New Roman" w:hAnsi="Times New Roman" w:cs="Times New Roman"/>
          <w:color w:val="000000" w:themeColor="text1"/>
          <w:sz w:val="24"/>
          <w:szCs w:val="24"/>
          <w:lang w:val="sr-Cyrl-RS"/>
        </w:rPr>
        <w:t>организованог скрининга колоректалног карцинома</w:t>
      </w:r>
      <w:r w:rsidR="0078761D" w:rsidRPr="004B38B4">
        <w:rPr>
          <w:rFonts w:ascii="Times New Roman" w:hAnsi="Times New Roman" w:cs="Times New Roman"/>
          <w:color w:val="000000" w:themeColor="text1"/>
          <w:sz w:val="24"/>
          <w:szCs w:val="24"/>
          <w:lang w:val="sr-Cyrl-RS"/>
        </w:rPr>
        <w:t xml:space="preserve"> са позитивним налазом теста на окултно крварење у столици упућени су на колоноскопију. Од</w:t>
      </w:r>
      <w:r w:rsidR="00E776F1" w:rsidRPr="004B38B4">
        <w:rPr>
          <w:rFonts w:ascii="Times New Roman" w:hAnsi="Times New Roman" w:cs="Times New Roman"/>
          <w:color w:val="000000" w:themeColor="text1"/>
          <w:sz w:val="24"/>
          <w:szCs w:val="24"/>
          <w:lang w:val="sr-Cyrl-RS"/>
        </w:rPr>
        <w:t>зив на колоноскопију био је око 43,3%. Код</w:t>
      </w:r>
      <w:r w:rsidR="0078761D" w:rsidRPr="004B38B4">
        <w:rPr>
          <w:rFonts w:ascii="Times New Roman" w:hAnsi="Times New Roman" w:cs="Times New Roman"/>
          <w:color w:val="000000" w:themeColor="text1"/>
          <w:sz w:val="24"/>
          <w:szCs w:val="24"/>
          <w:lang w:val="sr-Cyrl-RS"/>
        </w:rPr>
        <w:t xml:space="preserve"> 39% колоноскопираних дијагностиковани су и уклоњени аденоми, док је код 0,2% тестираних патохистолошки потврђен карцин</w:t>
      </w:r>
      <w:r w:rsidR="00E776F1" w:rsidRPr="004B38B4">
        <w:rPr>
          <w:rFonts w:ascii="Times New Roman" w:hAnsi="Times New Roman" w:cs="Times New Roman"/>
          <w:color w:val="000000" w:themeColor="text1"/>
          <w:sz w:val="24"/>
          <w:szCs w:val="24"/>
          <w:lang w:val="sr-Cyrl-RS"/>
        </w:rPr>
        <w:t>ом колона.</w:t>
      </w:r>
      <w:r w:rsidR="0078761D" w:rsidRPr="004B38B4">
        <w:rPr>
          <w:rFonts w:ascii="Times New Roman" w:hAnsi="Times New Roman" w:cs="Times New Roman"/>
          <w:color w:val="000000" w:themeColor="text1"/>
          <w:sz w:val="24"/>
          <w:szCs w:val="24"/>
          <w:lang w:val="sr-Cyrl-RS"/>
        </w:rPr>
        <w:t xml:space="preserve"> Издвојене потребе за унапређење </w:t>
      </w:r>
      <w:r w:rsidR="00E776F1" w:rsidRPr="004B38B4">
        <w:rPr>
          <w:rFonts w:ascii="Times New Roman" w:hAnsi="Times New Roman" w:cs="Times New Roman"/>
          <w:color w:val="000000" w:themeColor="text1"/>
          <w:sz w:val="24"/>
          <w:szCs w:val="24"/>
          <w:lang w:val="sr-Cyrl-RS"/>
        </w:rPr>
        <w:t>скрининга колоректалног карцинома</w:t>
      </w:r>
      <w:r w:rsidR="0078761D" w:rsidRPr="004B38B4">
        <w:rPr>
          <w:rFonts w:ascii="Times New Roman" w:hAnsi="Times New Roman" w:cs="Times New Roman"/>
          <w:color w:val="000000" w:themeColor="text1"/>
          <w:sz w:val="24"/>
          <w:szCs w:val="24"/>
          <w:lang w:val="sr-Cyrl-RS"/>
        </w:rPr>
        <w:t xml:space="preserve"> је континуирана набавка тестова за тестирање столице на окултно крварење.</w:t>
      </w:r>
    </w:p>
    <w:p w:rsidR="0078761D" w:rsidRPr="004B38B4" w:rsidRDefault="0078761D" w:rsidP="0078761D">
      <w:pPr>
        <w:spacing w:after="0" w:line="240" w:lineRule="auto"/>
        <w:jc w:val="both"/>
        <w:rPr>
          <w:rFonts w:ascii="Times New Roman" w:hAnsi="Times New Roman" w:cs="Times New Roman"/>
          <w:sz w:val="24"/>
          <w:szCs w:val="24"/>
          <w:u w:val="single"/>
          <w:lang w:val="sr-Cyrl-RS"/>
        </w:rPr>
      </w:pPr>
    </w:p>
    <w:p w:rsidR="0078761D" w:rsidRPr="004B38B4" w:rsidRDefault="00013D3A" w:rsidP="00A031D2">
      <w:pPr>
        <w:pStyle w:val="Heading3"/>
        <w:rPr>
          <w:sz w:val="24"/>
          <w:szCs w:val="24"/>
        </w:rPr>
      </w:pPr>
      <w:r w:rsidRPr="004B38B4">
        <w:rPr>
          <w:sz w:val="24"/>
          <w:szCs w:val="24"/>
        </w:rPr>
        <w:t>Дијагностика и лечењe рака укључујући истраживања малигних болести и психосоцијалне услуге</w:t>
      </w:r>
    </w:p>
    <w:p w:rsidR="00A031D2" w:rsidRPr="004B38B4" w:rsidRDefault="00A031D2" w:rsidP="00A031D2">
      <w:pPr>
        <w:spacing w:after="0"/>
        <w:rPr>
          <w:rFonts w:ascii="Times New Roman" w:hAnsi="Times New Roman" w:cs="Times New Roman"/>
          <w:sz w:val="24"/>
          <w:szCs w:val="24"/>
          <w:lang w:val="sr-Cyrl-RS"/>
        </w:rPr>
      </w:pPr>
    </w:p>
    <w:p w:rsidR="0078761D" w:rsidRDefault="0088250E" w:rsidP="00A031D2">
      <w:pPr>
        <w:spacing w:after="0" w:line="240" w:lineRule="auto"/>
        <w:jc w:val="both"/>
        <w:rPr>
          <w:rFonts w:ascii="Times New Roman" w:hAnsi="Times New Roman" w:cs="Times New Roman"/>
          <w:bCs/>
          <w:color w:val="000000"/>
          <w:sz w:val="24"/>
          <w:szCs w:val="24"/>
          <w:lang w:val="sr-Cyrl-RS"/>
        </w:rPr>
      </w:pPr>
      <w:r w:rsidRPr="004B38B4">
        <w:rPr>
          <w:rFonts w:ascii="Times New Roman" w:hAnsi="Times New Roman" w:cs="Times New Roman"/>
          <w:bCs/>
          <w:color w:val="000000"/>
          <w:sz w:val="24"/>
          <w:szCs w:val="24"/>
          <w:lang w:val="sr-Cyrl-RS"/>
        </w:rPr>
        <w:tab/>
      </w:r>
      <w:r w:rsidR="00A32E79" w:rsidRPr="004B38B4">
        <w:rPr>
          <w:rFonts w:ascii="Times New Roman" w:hAnsi="Times New Roman" w:cs="Times New Roman"/>
          <w:bCs/>
          <w:color w:val="000000"/>
          <w:sz w:val="24"/>
          <w:szCs w:val="24"/>
          <w:lang w:val="sr-Cyrl-RS"/>
        </w:rPr>
        <w:tab/>
      </w:r>
      <w:r w:rsidR="0078761D" w:rsidRPr="004B38B4">
        <w:rPr>
          <w:rFonts w:ascii="Times New Roman" w:hAnsi="Times New Roman" w:cs="Times New Roman"/>
          <w:bCs/>
          <w:color w:val="000000"/>
          <w:sz w:val="24"/>
          <w:szCs w:val="24"/>
          <w:lang w:val="sr-Cyrl-RS"/>
        </w:rPr>
        <w:t xml:space="preserve">Интегрисана здравствена заштита почиње од дијагнозе, након које следи лечење. Ово је далеко најскупља компонента </w:t>
      </w:r>
      <w:r w:rsidR="00643898" w:rsidRPr="004B38B4">
        <w:rPr>
          <w:rFonts w:ascii="Times New Roman" w:hAnsi="Times New Roman" w:cs="Times New Roman"/>
          <w:bCs/>
          <w:color w:val="000000"/>
          <w:sz w:val="24"/>
          <w:szCs w:val="24"/>
          <w:lang w:val="sr-Cyrl-RS"/>
        </w:rPr>
        <w:t>П</w:t>
      </w:r>
      <w:r w:rsidR="0078761D" w:rsidRPr="004B38B4">
        <w:rPr>
          <w:rFonts w:ascii="Times New Roman" w:hAnsi="Times New Roman" w:cs="Times New Roman"/>
          <w:bCs/>
          <w:color w:val="000000"/>
          <w:sz w:val="24"/>
          <w:szCs w:val="24"/>
          <w:lang w:val="sr-Cyrl-RS"/>
        </w:rPr>
        <w:t xml:space="preserve">рограма </w:t>
      </w:r>
      <w:r w:rsidR="0094767F" w:rsidRPr="004B38B4">
        <w:rPr>
          <w:rFonts w:ascii="Times New Roman" w:hAnsi="Times New Roman" w:cs="Times New Roman"/>
          <w:bCs/>
          <w:color w:val="000000"/>
          <w:sz w:val="24"/>
          <w:szCs w:val="24"/>
          <w:lang w:val="sr-Cyrl-RS"/>
        </w:rPr>
        <w:t xml:space="preserve">која садржи </w:t>
      </w:r>
      <w:r w:rsidR="004D7864" w:rsidRPr="004B38B4">
        <w:rPr>
          <w:rFonts w:ascii="Times New Roman" w:hAnsi="Times New Roman" w:cs="Times New Roman"/>
          <w:bCs/>
          <w:color w:val="000000"/>
          <w:sz w:val="24"/>
          <w:szCs w:val="24"/>
          <w:lang w:val="sr-Cyrl-RS"/>
        </w:rPr>
        <w:t>неопходне</w:t>
      </w:r>
      <w:r w:rsidR="0094767F" w:rsidRPr="004B38B4">
        <w:rPr>
          <w:rFonts w:ascii="Times New Roman" w:hAnsi="Times New Roman" w:cs="Times New Roman"/>
          <w:bCs/>
          <w:color w:val="000000"/>
          <w:sz w:val="24"/>
          <w:szCs w:val="24"/>
          <w:lang w:val="sr-Cyrl-RS"/>
        </w:rPr>
        <w:t xml:space="preserve"> </w:t>
      </w:r>
      <w:r w:rsidR="0078761D" w:rsidRPr="004B38B4">
        <w:rPr>
          <w:rFonts w:ascii="Times New Roman" w:hAnsi="Times New Roman" w:cs="Times New Roman"/>
          <w:bCs/>
          <w:color w:val="000000"/>
          <w:sz w:val="24"/>
          <w:szCs w:val="24"/>
          <w:lang w:val="sr-Cyrl-RS"/>
        </w:rPr>
        <w:t>мере у областима хирургије, медикалне онкологије, зрачне терапије и педијатријске онкологије</w:t>
      </w:r>
      <w:r w:rsidR="004D7864" w:rsidRPr="004B38B4">
        <w:rPr>
          <w:rFonts w:ascii="Times New Roman" w:hAnsi="Times New Roman" w:cs="Times New Roman"/>
          <w:bCs/>
          <w:color w:val="000000"/>
          <w:sz w:val="24"/>
          <w:szCs w:val="24"/>
          <w:lang w:val="sr-Cyrl-RS"/>
        </w:rPr>
        <w:t xml:space="preserve">, као и </w:t>
      </w:r>
      <w:r w:rsidR="0078761D" w:rsidRPr="004B38B4">
        <w:rPr>
          <w:rFonts w:ascii="Times New Roman" w:hAnsi="Times New Roman" w:cs="Times New Roman"/>
          <w:bCs/>
          <w:color w:val="000000"/>
          <w:sz w:val="24"/>
          <w:szCs w:val="24"/>
          <w:lang w:val="sr-Cyrl-RS"/>
        </w:rPr>
        <w:t xml:space="preserve">организациони аспект здравствених услуга који обухвата потребу за оснивањем и </w:t>
      </w:r>
      <w:r w:rsidR="004D7864" w:rsidRPr="004B38B4">
        <w:rPr>
          <w:rFonts w:ascii="Times New Roman" w:hAnsi="Times New Roman" w:cs="Times New Roman"/>
          <w:bCs/>
          <w:color w:val="000000"/>
          <w:sz w:val="24"/>
          <w:szCs w:val="24"/>
          <w:lang w:val="sr-Cyrl-RS"/>
        </w:rPr>
        <w:t>финансирањем</w:t>
      </w:r>
      <w:r w:rsidR="0078761D" w:rsidRPr="004B38B4">
        <w:rPr>
          <w:rFonts w:ascii="Times New Roman" w:hAnsi="Times New Roman" w:cs="Times New Roman"/>
          <w:bCs/>
          <w:color w:val="000000"/>
          <w:sz w:val="24"/>
          <w:szCs w:val="24"/>
          <w:lang w:val="sr-Cyrl-RS"/>
        </w:rPr>
        <w:t xml:space="preserve"> </w:t>
      </w:r>
      <w:r w:rsidR="0078761D" w:rsidRPr="004B38B4">
        <w:rPr>
          <w:rFonts w:ascii="Times New Roman" w:hAnsi="Times New Roman" w:cs="Times New Roman"/>
          <w:bCs/>
          <w:sz w:val="24"/>
          <w:szCs w:val="24"/>
          <w:lang w:val="sr-Cyrl-RS"/>
        </w:rPr>
        <w:t xml:space="preserve">мултидисциплинарних тимова и мрежа за специјалистичку сарадњу. Побољшање клиничких исхода иде руку под руку са одржавањем доброг квалитета живота пацијената. Да </w:t>
      </w:r>
      <w:r w:rsidR="0078761D" w:rsidRPr="004B38B4">
        <w:rPr>
          <w:rFonts w:ascii="Times New Roman" w:hAnsi="Times New Roman" w:cs="Times New Roman"/>
          <w:bCs/>
          <w:color w:val="000000"/>
          <w:sz w:val="24"/>
          <w:szCs w:val="24"/>
          <w:lang w:val="sr-Cyrl-RS"/>
        </w:rPr>
        <w:t>би до тога дошло, мора се посветити дужна пажња подршц</w:t>
      </w:r>
      <w:r w:rsidR="00A40DA4" w:rsidRPr="004B38B4">
        <w:rPr>
          <w:rFonts w:ascii="Times New Roman" w:hAnsi="Times New Roman" w:cs="Times New Roman"/>
          <w:bCs/>
          <w:color w:val="000000"/>
          <w:sz w:val="24"/>
          <w:szCs w:val="24"/>
          <w:lang w:val="sr-Cyrl-RS"/>
        </w:rPr>
        <w:t>и пацијентима, укључујући психо</w:t>
      </w:r>
      <w:r w:rsidR="0078761D" w:rsidRPr="004B38B4">
        <w:rPr>
          <w:rFonts w:ascii="Times New Roman" w:hAnsi="Times New Roman" w:cs="Times New Roman"/>
          <w:bCs/>
          <w:color w:val="000000"/>
          <w:sz w:val="24"/>
          <w:szCs w:val="24"/>
          <w:lang w:val="sr-Cyrl-RS"/>
        </w:rPr>
        <w:t xml:space="preserve">онкологију. У оквиру психоонкологије </w:t>
      </w:r>
      <w:r w:rsidR="00E81E65" w:rsidRPr="004B38B4">
        <w:rPr>
          <w:rFonts w:ascii="Times New Roman" w:hAnsi="Times New Roman" w:cs="Times New Roman"/>
          <w:bCs/>
          <w:color w:val="000000"/>
          <w:sz w:val="24"/>
          <w:szCs w:val="24"/>
          <w:lang w:val="sr-Cyrl-RS"/>
        </w:rPr>
        <w:t>потребно је</w:t>
      </w:r>
      <w:r w:rsidR="0078761D" w:rsidRPr="004B38B4">
        <w:rPr>
          <w:rFonts w:ascii="Times New Roman" w:hAnsi="Times New Roman" w:cs="Times New Roman"/>
          <w:bCs/>
          <w:color w:val="000000"/>
          <w:sz w:val="24"/>
          <w:szCs w:val="24"/>
          <w:lang w:val="sr-Cyrl-RS"/>
        </w:rPr>
        <w:t xml:space="preserve"> унапређење едукација у области комуникација за стручњаке који раде у области лечења рака, укључивање скрининга за ниво патње пацијената, психосоцијалне интервенције засноване на доказима, као и укључивање ових услуга као интегрални део мултидисциплинарног приступа. На крају овог поглавља разматра се истраживање рака из перспективе здравствене политике, са препорукама о томе како развити и реализовати национални програм истраживања рака. Он треба да почне покушајем да се утврде тренутне истраживачке активности које спроводи низ актера, након чега треба да уследи утврђивање приоритета према оптерећењу малигним болестима и другим критеријумима. Треба успоставити и одговарајући регулаторни оквир, имајући на уму и национални и међународни ниво. Када се ти делови </w:t>
      </w:r>
      <w:r w:rsidR="0011480F" w:rsidRPr="004B38B4">
        <w:rPr>
          <w:rFonts w:ascii="Times New Roman" w:hAnsi="Times New Roman" w:cs="Times New Roman"/>
          <w:bCs/>
          <w:color w:val="000000"/>
          <w:sz w:val="24"/>
          <w:szCs w:val="24"/>
          <w:lang w:val="sr-Cyrl-RS"/>
        </w:rPr>
        <w:t>интегришу</w:t>
      </w:r>
      <w:r w:rsidR="0078761D" w:rsidRPr="004B38B4">
        <w:rPr>
          <w:rFonts w:ascii="Times New Roman" w:hAnsi="Times New Roman" w:cs="Times New Roman"/>
          <w:bCs/>
          <w:color w:val="000000"/>
          <w:sz w:val="24"/>
          <w:szCs w:val="24"/>
          <w:lang w:val="sr-Cyrl-RS"/>
        </w:rPr>
        <w:t xml:space="preserve">, на бољи начин </w:t>
      </w:r>
      <w:r w:rsidR="00F80306" w:rsidRPr="004B38B4">
        <w:rPr>
          <w:rFonts w:ascii="Times New Roman" w:hAnsi="Times New Roman" w:cs="Times New Roman"/>
          <w:bCs/>
          <w:color w:val="000000"/>
          <w:sz w:val="24"/>
          <w:szCs w:val="24"/>
          <w:lang w:val="sr-Cyrl-RS"/>
        </w:rPr>
        <w:t>се доносе одлуке</w:t>
      </w:r>
      <w:r w:rsidR="0078761D" w:rsidRPr="004B38B4">
        <w:rPr>
          <w:rFonts w:ascii="Times New Roman" w:hAnsi="Times New Roman" w:cs="Times New Roman"/>
          <w:bCs/>
          <w:color w:val="000000"/>
          <w:sz w:val="24"/>
          <w:szCs w:val="24"/>
          <w:lang w:val="sr-Cyrl-RS"/>
        </w:rPr>
        <w:t xml:space="preserve"> </w:t>
      </w:r>
      <w:r w:rsidR="00F80306" w:rsidRPr="004B38B4">
        <w:rPr>
          <w:rFonts w:ascii="Times New Roman" w:hAnsi="Times New Roman" w:cs="Times New Roman"/>
          <w:bCs/>
          <w:color w:val="000000"/>
          <w:sz w:val="24"/>
          <w:szCs w:val="24"/>
          <w:lang w:val="sr-Cyrl-RS"/>
        </w:rPr>
        <w:t>о оптималном улагању</w:t>
      </w:r>
      <w:r w:rsidR="0078761D" w:rsidRPr="004B38B4">
        <w:rPr>
          <w:rFonts w:ascii="Times New Roman" w:hAnsi="Times New Roman" w:cs="Times New Roman"/>
          <w:bCs/>
          <w:color w:val="000000"/>
          <w:sz w:val="24"/>
          <w:szCs w:val="24"/>
          <w:lang w:val="sr-Cyrl-RS"/>
        </w:rPr>
        <w:t xml:space="preserve"> средст</w:t>
      </w:r>
      <w:r w:rsidR="00F80306" w:rsidRPr="004B38B4">
        <w:rPr>
          <w:rFonts w:ascii="Times New Roman" w:hAnsi="Times New Roman" w:cs="Times New Roman"/>
          <w:bCs/>
          <w:color w:val="000000"/>
          <w:sz w:val="24"/>
          <w:szCs w:val="24"/>
          <w:lang w:val="sr-Cyrl-RS"/>
        </w:rPr>
        <w:t>а</w:t>
      </w:r>
      <w:r w:rsidR="0078761D" w:rsidRPr="004B38B4">
        <w:rPr>
          <w:rFonts w:ascii="Times New Roman" w:hAnsi="Times New Roman" w:cs="Times New Roman"/>
          <w:bCs/>
          <w:color w:val="000000"/>
          <w:sz w:val="24"/>
          <w:szCs w:val="24"/>
          <w:lang w:val="sr-Cyrl-RS"/>
        </w:rPr>
        <w:t>ва за истраживањ</w:t>
      </w:r>
      <w:r w:rsidR="007B1FC0" w:rsidRPr="004B38B4">
        <w:rPr>
          <w:rFonts w:ascii="Times New Roman" w:hAnsi="Times New Roman" w:cs="Times New Roman"/>
          <w:bCs/>
          <w:color w:val="000000"/>
          <w:sz w:val="24"/>
          <w:szCs w:val="24"/>
          <w:lang w:val="sr-Cyrl-RS"/>
        </w:rPr>
        <w:t>а рака</w:t>
      </w:r>
      <w:r w:rsidR="0078761D" w:rsidRPr="004B38B4">
        <w:rPr>
          <w:rFonts w:ascii="Times New Roman" w:hAnsi="Times New Roman" w:cs="Times New Roman"/>
          <w:bCs/>
          <w:color w:val="000000"/>
          <w:sz w:val="24"/>
          <w:szCs w:val="24"/>
          <w:lang w:val="sr-Cyrl-RS"/>
        </w:rPr>
        <w:t xml:space="preserve">. </w:t>
      </w:r>
    </w:p>
    <w:p w:rsidR="006B7A2C" w:rsidRDefault="006B7A2C" w:rsidP="00A031D2">
      <w:pPr>
        <w:spacing w:after="0" w:line="240" w:lineRule="auto"/>
        <w:jc w:val="both"/>
        <w:rPr>
          <w:rFonts w:ascii="Times New Roman" w:hAnsi="Times New Roman" w:cs="Times New Roman"/>
          <w:bCs/>
          <w:color w:val="000000"/>
          <w:sz w:val="24"/>
          <w:szCs w:val="24"/>
          <w:lang w:val="sr-Cyrl-RS"/>
        </w:rPr>
      </w:pPr>
    </w:p>
    <w:p w:rsidR="006B7A2C" w:rsidRDefault="006B7A2C" w:rsidP="00A031D2">
      <w:pPr>
        <w:spacing w:after="0" w:line="240" w:lineRule="auto"/>
        <w:jc w:val="both"/>
        <w:rPr>
          <w:rFonts w:ascii="Times New Roman" w:hAnsi="Times New Roman" w:cs="Times New Roman"/>
          <w:bCs/>
          <w:color w:val="000000"/>
          <w:sz w:val="24"/>
          <w:szCs w:val="24"/>
          <w:lang w:val="sr-Cyrl-RS"/>
        </w:rPr>
      </w:pPr>
    </w:p>
    <w:p w:rsidR="006B7A2C" w:rsidRPr="004B38B4" w:rsidRDefault="006B7A2C" w:rsidP="00A031D2">
      <w:pPr>
        <w:spacing w:after="0" w:line="240" w:lineRule="auto"/>
        <w:jc w:val="both"/>
        <w:rPr>
          <w:rFonts w:ascii="Times New Roman" w:hAnsi="Times New Roman" w:cs="Times New Roman"/>
          <w:bCs/>
          <w:color w:val="000000"/>
          <w:sz w:val="24"/>
          <w:szCs w:val="24"/>
          <w:lang w:val="sr-Cyrl-RS"/>
        </w:rPr>
      </w:pPr>
    </w:p>
    <w:p w:rsidR="0078761D" w:rsidRPr="004B38B4" w:rsidRDefault="0078761D" w:rsidP="0078761D">
      <w:pPr>
        <w:spacing w:after="0" w:line="240" w:lineRule="auto"/>
        <w:jc w:val="both"/>
        <w:rPr>
          <w:rFonts w:ascii="Times New Roman" w:eastAsia="Calibri" w:hAnsi="Times New Roman" w:cs="Times New Roman"/>
          <w:b/>
          <w:bCs/>
          <w:sz w:val="24"/>
          <w:szCs w:val="24"/>
          <w:lang w:val="sr-Cyrl-RS"/>
        </w:rPr>
      </w:pPr>
    </w:p>
    <w:p w:rsidR="0078761D" w:rsidRPr="004B38B4" w:rsidRDefault="0078761D" w:rsidP="0078761D">
      <w:pPr>
        <w:spacing w:after="0" w:line="240" w:lineRule="auto"/>
        <w:rPr>
          <w:rFonts w:ascii="Times New Roman" w:hAnsi="Times New Roman" w:cs="Times New Roman"/>
          <w:sz w:val="24"/>
          <w:szCs w:val="24"/>
          <w:lang w:val="sr-Cyrl-RS"/>
        </w:rPr>
      </w:pPr>
    </w:p>
    <w:p w:rsidR="0078761D" w:rsidRPr="004B38B4" w:rsidRDefault="006B7A2C" w:rsidP="00A031D2">
      <w:pPr>
        <w:pStyle w:val="Heading3"/>
        <w:rPr>
          <w:sz w:val="24"/>
          <w:szCs w:val="24"/>
        </w:rPr>
      </w:pPr>
      <w:r>
        <w:rPr>
          <w:sz w:val="24"/>
          <w:szCs w:val="24"/>
          <w:lang w:val="en-US"/>
        </w:rPr>
        <w:t xml:space="preserve">V. </w:t>
      </w:r>
      <w:r w:rsidR="00D8435B" w:rsidRPr="004B38B4">
        <w:rPr>
          <w:sz w:val="24"/>
          <w:szCs w:val="24"/>
        </w:rPr>
        <w:t>ДИЈАГНОСТИКА И ЛЕЧЕЊЕ</w:t>
      </w:r>
    </w:p>
    <w:p w:rsidR="00A031D2" w:rsidRPr="004B38B4" w:rsidRDefault="00A031D2" w:rsidP="00A031D2">
      <w:pPr>
        <w:rPr>
          <w:rFonts w:ascii="Times New Roman" w:hAnsi="Times New Roman" w:cs="Times New Roman"/>
          <w:sz w:val="24"/>
          <w:szCs w:val="24"/>
          <w:lang w:val="sr-Cyrl-RS"/>
        </w:rPr>
      </w:pPr>
    </w:p>
    <w:p w:rsidR="0078761D" w:rsidRPr="004B38B4" w:rsidRDefault="0088250E" w:rsidP="0078761D">
      <w:pPr>
        <w:spacing w:after="0" w:line="240" w:lineRule="auto"/>
        <w:jc w:val="both"/>
        <w:rPr>
          <w:rFonts w:ascii="Times New Roman" w:hAnsi="Times New Roman" w:cs="Times New Roman"/>
          <w:color w:val="000000" w:themeColor="text1"/>
          <w:sz w:val="24"/>
          <w:szCs w:val="24"/>
          <w:lang w:val="sr-Cyrl-RS"/>
        </w:rPr>
      </w:pPr>
      <w:r w:rsidRPr="004B38B4">
        <w:rPr>
          <w:rFonts w:ascii="Times New Roman" w:hAnsi="Times New Roman" w:cs="Times New Roman"/>
          <w:color w:val="000000" w:themeColor="text1"/>
          <w:sz w:val="24"/>
          <w:szCs w:val="24"/>
          <w:lang w:val="sr-Cyrl-RS"/>
        </w:rPr>
        <w:tab/>
      </w:r>
      <w:r w:rsidR="00A32E79" w:rsidRPr="004B38B4">
        <w:rPr>
          <w:rFonts w:ascii="Times New Roman" w:hAnsi="Times New Roman" w:cs="Times New Roman"/>
          <w:color w:val="000000" w:themeColor="text1"/>
          <w:sz w:val="24"/>
          <w:szCs w:val="24"/>
          <w:lang w:val="sr-Cyrl-RS"/>
        </w:rPr>
        <w:tab/>
      </w:r>
      <w:r w:rsidR="0078761D" w:rsidRPr="004B38B4">
        <w:rPr>
          <w:rFonts w:ascii="Times New Roman" w:hAnsi="Times New Roman" w:cs="Times New Roman"/>
          <w:color w:val="000000" w:themeColor="text1"/>
          <w:sz w:val="24"/>
          <w:szCs w:val="24"/>
          <w:lang w:val="sr-Cyrl-RS"/>
        </w:rPr>
        <w:t xml:space="preserve">Дијагностика и терапија малигних болести постају све комплексније због великог броја нових открића у медицинским, биомедицинским и биотехнолошким истраживањима. Открића доводе до промена у дијагностичким и терапијским поступцима и захтевају како усвајање нових научних ставова и чињеница, ефикасно прилагођавање мултидисциплинарних медицинских тимова, тако и набавку опреме и лекова, и овладавање савременим техникама примене. </w:t>
      </w:r>
    </w:p>
    <w:p w:rsidR="00162C36" w:rsidRPr="004B38B4" w:rsidRDefault="00162C36" w:rsidP="0078761D">
      <w:pPr>
        <w:spacing w:after="0" w:line="240" w:lineRule="auto"/>
        <w:jc w:val="both"/>
        <w:rPr>
          <w:rFonts w:ascii="Times New Roman" w:hAnsi="Times New Roman" w:cs="Times New Roman"/>
          <w:color w:val="000000" w:themeColor="text1"/>
          <w:sz w:val="24"/>
          <w:szCs w:val="24"/>
          <w:lang w:val="sr-Cyrl-RS"/>
        </w:rPr>
      </w:pPr>
    </w:p>
    <w:p w:rsidR="0078761D" w:rsidRPr="004B38B4" w:rsidRDefault="0088250E" w:rsidP="0078761D">
      <w:pPr>
        <w:spacing w:after="0" w:line="240" w:lineRule="auto"/>
        <w:jc w:val="both"/>
        <w:rPr>
          <w:rFonts w:ascii="Times New Roman" w:hAnsi="Times New Roman" w:cs="Times New Roman"/>
          <w:strike/>
          <w:color w:val="000000" w:themeColor="text1"/>
          <w:sz w:val="24"/>
          <w:szCs w:val="24"/>
          <w:lang w:val="sr-Cyrl-RS"/>
        </w:rPr>
      </w:pPr>
      <w:r w:rsidRPr="004B38B4">
        <w:rPr>
          <w:rFonts w:ascii="Times New Roman" w:hAnsi="Times New Roman" w:cs="Times New Roman"/>
          <w:color w:val="000000" w:themeColor="text1"/>
          <w:sz w:val="24"/>
          <w:szCs w:val="24"/>
          <w:lang w:val="sr-Cyrl-RS"/>
        </w:rPr>
        <w:tab/>
      </w:r>
      <w:r w:rsidR="00A32E79" w:rsidRPr="004B38B4">
        <w:rPr>
          <w:rFonts w:ascii="Times New Roman" w:hAnsi="Times New Roman" w:cs="Times New Roman"/>
          <w:color w:val="000000" w:themeColor="text1"/>
          <w:sz w:val="24"/>
          <w:szCs w:val="24"/>
          <w:lang w:val="sr-Cyrl-RS"/>
        </w:rPr>
        <w:tab/>
      </w:r>
      <w:r w:rsidR="0078761D" w:rsidRPr="004B38B4">
        <w:rPr>
          <w:rFonts w:ascii="Times New Roman" w:hAnsi="Times New Roman" w:cs="Times New Roman"/>
          <w:color w:val="000000" w:themeColor="text1"/>
          <w:sz w:val="24"/>
          <w:szCs w:val="24"/>
          <w:lang w:val="sr-Cyrl-RS"/>
        </w:rPr>
        <w:t xml:space="preserve">Мултидисциплинарни приступ у дијагностици и лечењу рака постао је основа сваког развијеног здравственог система. </w:t>
      </w:r>
    </w:p>
    <w:p w:rsidR="0078761D" w:rsidRPr="004B38B4" w:rsidRDefault="0078761D" w:rsidP="0078761D">
      <w:pPr>
        <w:spacing w:after="0" w:line="240" w:lineRule="auto"/>
        <w:jc w:val="both"/>
        <w:rPr>
          <w:rFonts w:ascii="Times New Roman" w:hAnsi="Times New Roman" w:cs="Times New Roman"/>
          <w:strike/>
          <w:color w:val="000000" w:themeColor="text1"/>
          <w:sz w:val="24"/>
          <w:szCs w:val="24"/>
          <w:lang w:val="sr-Cyrl-RS"/>
        </w:rPr>
      </w:pPr>
    </w:p>
    <w:p w:rsidR="0078761D" w:rsidRPr="004B38B4" w:rsidRDefault="0088250E" w:rsidP="0078761D">
      <w:pPr>
        <w:spacing w:after="0" w:line="240" w:lineRule="auto"/>
        <w:jc w:val="both"/>
        <w:rPr>
          <w:rFonts w:ascii="Times New Roman" w:hAnsi="Times New Roman" w:cs="Times New Roman"/>
          <w:color w:val="000000" w:themeColor="text1"/>
          <w:sz w:val="24"/>
          <w:szCs w:val="24"/>
          <w:lang w:val="sr-Cyrl-RS"/>
        </w:rPr>
      </w:pPr>
      <w:r w:rsidRPr="004B38B4">
        <w:rPr>
          <w:rFonts w:ascii="Times New Roman" w:hAnsi="Times New Roman" w:cs="Times New Roman"/>
          <w:color w:val="000000" w:themeColor="text1"/>
          <w:sz w:val="24"/>
          <w:szCs w:val="24"/>
          <w:lang w:val="sr-Cyrl-RS"/>
        </w:rPr>
        <w:tab/>
      </w:r>
      <w:r w:rsidR="00A32E79" w:rsidRPr="004B38B4">
        <w:rPr>
          <w:rFonts w:ascii="Times New Roman" w:hAnsi="Times New Roman" w:cs="Times New Roman"/>
          <w:color w:val="000000" w:themeColor="text1"/>
          <w:sz w:val="24"/>
          <w:szCs w:val="24"/>
          <w:lang w:val="sr-Cyrl-RS"/>
        </w:rPr>
        <w:tab/>
      </w:r>
      <w:r w:rsidR="0078761D" w:rsidRPr="004B38B4">
        <w:rPr>
          <w:rFonts w:ascii="Times New Roman" w:hAnsi="Times New Roman" w:cs="Times New Roman"/>
          <w:color w:val="000000" w:themeColor="text1"/>
          <w:sz w:val="24"/>
          <w:szCs w:val="24"/>
          <w:lang w:val="sr-Cyrl-RS"/>
        </w:rPr>
        <w:t xml:space="preserve">Поред мултидисциплинарног приступа онколошком пацијенту, савремени дијагностички и терапијски поступци подразумевају интеграцију здравствених услуга, успостављање центара стручности, националних референтних мрежа за извођење сложених процедура, центара за примену савремених иновативних терапија и процену квалитета лечења. Ресурси за имплементацију ових мера најчешће су ограничени, те је неопходно утврдити приоритете и изабрати поступке који обезбеђују највећу корист за становништво уз побољшање исхода лечења. </w:t>
      </w:r>
    </w:p>
    <w:p w:rsidR="0078761D" w:rsidRPr="004B38B4" w:rsidRDefault="0078761D" w:rsidP="0078761D">
      <w:pPr>
        <w:spacing w:after="0" w:line="240" w:lineRule="auto"/>
        <w:jc w:val="both"/>
        <w:rPr>
          <w:rFonts w:ascii="Times New Roman" w:hAnsi="Times New Roman" w:cs="Times New Roman"/>
          <w:color w:val="000000" w:themeColor="text1"/>
          <w:sz w:val="24"/>
          <w:szCs w:val="24"/>
          <w:lang w:val="sr-Cyrl-RS"/>
        </w:rPr>
      </w:pPr>
    </w:p>
    <w:p w:rsidR="0078761D" w:rsidRPr="004B38B4" w:rsidRDefault="0088250E" w:rsidP="0078761D">
      <w:pPr>
        <w:autoSpaceDE w:val="0"/>
        <w:autoSpaceDN w:val="0"/>
        <w:adjustRightInd w:val="0"/>
        <w:spacing w:after="0" w:line="240" w:lineRule="auto"/>
        <w:jc w:val="both"/>
        <w:rPr>
          <w:rFonts w:ascii="Times New Roman" w:hAnsi="Times New Roman" w:cs="Times New Roman"/>
          <w:color w:val="000000" w:themeColor="text1"/>
          <w:sz w:val="24"/>
          <w:szCs w:val="24"/>
          <w:lang w:val="sr-Cyrl-RS"/>
        </w:rPr>
      </w:pPr>
      <w:r w:rsidRPr="004B38B4">
        <w:rPr>
          <w:rFonts w:ascii="Times New Roman" w:hAnsi="Times New Roman" w:cs="Times New Roman"/>
          <w:sz w:val="24"/>
          <w:szCs w:val="24"/>
          <w:lang w:val="sr-Cyrl-RS"/>
        </w:rPr>
        <w:tab/>
      </w:r>
      <w:r w:rsidR="00A32E79" w:rsidRPr="004B38B4">
        <w:rPr>
          <w:rFonts w:ascii="Times New Roman" w:hAnsi="Times New Roman" w:cs="Times New Roman"/>
          <w:sz w:val="24"/>
          <w:szCs w:val="24"/>
          <w:lang w:val="sr-Cyrl-RS"/>
        </w:rPr>
        <w:tab/>
      </w:r>
      <w:r w:rsidR="0078761D" w:rsidRPr="004B38B4">
        <w:rPr>
          <w:rFonts w:ascii="Times New Roman" w:hAnsi="Times New Roman" w:cs="Times New Roman"/>
          <w:sz w:val="24"/>
          <w:szCs w:val="24"/>
          <w:lang w:val="sr-Cyrl-RS"/>
        </w:rPr>
        <w:t xml:space="preserve">Према </w:t>
      </w:r>
      <w:r w:rsidR="0078761D" w:rsidRPr="004B38B4">
        <w:rPr>
          <w:rFonts w:ascii="Times New Roman" w:hAnsi="Times New Roman" w:cs="Times New Roman"/>
          <w:color w:val="000000" w:themeColor="text1"/>
          <w:sz w:val="24"/>
          <w:szCs w:val="24"/>
          <w:lang w:val="sr-Cyrl-RS"/>
        </w:rPr>
        <w:t xml:space="preserve">непубликованим подацима Регистра за рак </w:t>
      </w:r>
      <w:r w:rsidR="00917E54" w:rsidRPr="004B38B4">
        <w:rPr>
          <w:rFonts w:ascii="Times New Roman" w:hAnsi="Times New Roman" w:cs="Times New Roman"/>
          <w:color w:val="000000" w:themeColor="text1"/>
          <w:sz w:val="24"/>
          <w:szCs w:val="24"/>
          <w:lang w:val="sr-Cyrl-RS"/>
        </w:rPr>
        <w:t>ИЈЗС</w:t>
      </w:r>
      <w:r w:rsidR="0078761D" w:rsidRPr="004B38B4">
        <w:rPr>
          <w:rFonts w:ascii="Times New Roman" w:hAnsi="Times New Roman" w:cs="Times New Roman"/>
          <w:color w:val="000000" w:themeColor="text1"/>
          <w:sz w:val="24"/>
          <w:szCs w:val="24"/>
          <w:lang w:val="sr-Cyrl-RS"/>
        </w:rPr>
        <w:t xml:space="preserve">, у </w:t>
      </w:r>
      <w:r w:rsidRPr="004B38B4">
        <w:rPr>
          <w:rFonts w:ascii="Times New Roman" w:hAnsi="Times New Roman" w:cs="Times New Roman"/>
          <w:color w:val="000000" w:themeColor="text1"/>
          <w:sz w:val="24"/>
          <w:szCs w:val="24"/>
          <w:lang w:val="uz-Cyrl-UZ"/>
        </w:rPr>
        <w:t xml:space="preserve">Републици </w:t>
      </w:r>
      <w:r w:rsidR="0078761D" w:rsidRPr="004B38B4">
        <w:rPr>
          <w:rFonts w:ascii="Times New Roman" w:hAnsi="Times New Roman" w:cs="Times New Roman"/>
          <w:color w:val="000000" w:themeColor="text1"/>
          <w:sz w:val="24"/>
          <w:szCs w:val="24"/>
          <w:lang w:val="sr-Cyrl-RS"/>
        </w:rPr>
        <w:t xml:space="preserve">Србији је у 2015. години дијагностиковано 37.710 нових случајева малигних тумора, а 21.375 </w:t>
      </w:r>
      <w:r w:rsidRPr="004B38B4">
        <w:rPr>
          <w:rFonts w:ascii="Times New Roman" w:hAnsi="Times New Roman" w:cs="Times New Roman"/>
          <w:color w:val="000000" w:themeColor="text1"/>
          <w:sz w:val="24"/>
          <w:szCs w:val="24"/>
          <w:lang w:val="uz-Cyrl-UZ"/>
        </w:rPr>
        <w:t>лица</w:t>
      </w:r>
      <w:r w:rsidR="0078761D" w:rsidRPr="004B38B4">
        <w:rPr>
          <w:rFonts w:ascii="Times New Roman" w:hAnsi="Times New Roman" w:cs="Times New Roman"/>
          <w:color w:val="000000" w:themeColor="text1"/>
          <w:sz w:val="24"/>
          <w:szCs w:val="24"/>
          <w:lang w:val="sr-Cyrl-RS"/>
        </w:rPr>
        <w:t xml:space="preserve"> умрло је од рака. Водећи узроци оболевања и умирања од рака у нашој земљи готово су идентични са водећим узроцима оболевања и смртности од малигних тумора у већини земаља у развоју. Мушкарци у Србији највише су оболевали од рака плућа, дебелог црева и простате, а жене од рака дојке, плућа, грлића материце и дебелог црева. </w:t>
      </w:r>
    </w:p>
    <w:p w:rsidR="0078761D" w:rsidRPr="004B38B4" w:rsidRDefault="0078761D" w:rsidP="0078761D">
      <w:pPr>
        <w:autoSpaceDE w:val="0"/>
        <w:autoSpaceDN w:val="0"/>
        <w:adjustRightInd w:val="0"/>
        <w:spacing w:after="0" w:line="240" w:lineRule="auto"/>
        <w:jc w:val="both"/>
        <w:rPr>
          <w:rFonts w:ascii="Times New Roman" w:hAnsi="Times New Roman" w:cs="Times New Roman"/>
          <w:color w:val="000000" w:themeColor="text1"/>
          <w:sz w:val="24"/>
          <w:szCs w:val="24"/>
          <w:lang w:val="sr-Cyrl-RS"/>
        </w:rPr>
      </w:pPr>
    </w:p>
    <w:p w:rsidR="0078761D" w:rsidRPr="004B38B4" w:rsidRDefault="0088250E" w:rsidP="0078761D">
      <w:pPr>
        <w:spacing w:after="0" w:line="240" w:lineRule="auto"/>
        <w:jc w:val="both"/>
        <w:rPr>
          <w:rFonts w:ascii="Times New Roman" w:hAnsi="Times New Roman" w:cs="Times New Roman"/>
          <w:color w:val="000000" w:themeColor="text1"/>
          <w:sz w:val="24"/>
          <w:szCs w:val="24"/>
          <w:lang w:val="uz-Cyrl-UZ"/>
        </w:rPr>
      </w:pPr>
      <w:r w:rsidRPr="004B38B4">
        <w:rPr>
          <w:rFonts w:ascii="Times New Roman" w:hAnsi="Times New Roman" w:cs="Times New Roman"/>
          <w:color w:val="000000" w:themeColor="text1"/>
          <w:sz w:val="24"/>
          <w:szCs w:val="24"/>
          <w:lang w:val="uz-Cyrl-UZ"/>
        </w:rPr>
        <w:tab/>
      </w:r>
      <w:r w:rsidR="00A32E79" w:rsidRPr="004B38B4">
        <w:rPr>
          <w:rFonts w:ascii="Times New Roman" w:hAnsi="Times New Roman" w:cs="Times New Roman"/>
          <w:color w:val="000000" w:themeColor="text1"/>
          <w:sz w:val="24"/>
          <w:szCs w:val="24"/>
          <w:lang w:val="uz-Cyrl-UZ"/>
        </w:rPr>
        <w:tab/>
      </w:r>
      <w:r w:rsidRPr="004B38B4">
        <w:rPr>
          <w:rFonts w:ascii="Times New Roman" w:hAnsi="Times New Roman" w:cs="Times New Roman"/>
          <w:color w:val="000000" w:themeColor="text1"/>
          <w:sz w:val="24"/>
          <w:szCs w:val="24"/>
          <w:lang w:val="uz-Cyrl-UZ"/>
        </w:rPr>
        <w:t xml:space="preserve">Република </w:t>
      </w:r>
      <w:r w:rsidR="0078761D" w:rsidRPr="004B38B4">
        <w:rPr>
          <w:rFonts w:ascii="Times New Roman" w:hAnsi="Times New Roman" w:cs="Times New Roman"/>
          <w:color w:val="000000" w:themeColor="text1"/>
          <w:sz w:val="24"/>
          <w:szCs w:val="24"/>
          <w:lang w:val="uz-Cyrl-UZ"/>
        </w:rPr>
        <w:t>Србија тренутно располаже само подацима о морбидитету и морталитету од малигних болести. Да би се могла упоредити с другим земљама у погледу дијагностике и лечења, неопходно је спровести детаљну квантитативну анализу. Тренутно, Регистар за рак не обезбеђује податке о стадијуму болести, примењеној терапији и преживљавању. Такође</w:t>
      </w:r>
      <w:r w:rsidRPr="004B38B4">
        <w:rPr>
          <w:rFonts w:ascii="Times New Roman" w:hAnsi="Times New Roman" w:cs="Times New Roman"/>
          <w:color w:val="000000" w:themeColor="text1"/>
          <w:sz w:val="24"/>
          <w:szCs w:val="24"/>
          <w:lang w:val="uz-Cyrl-UZ"/>
        </w:rPr>
        <w:t>,</w:t>
      </w:r>
      <w:r w:rsidR="0078761D" w:rsidRPr="004B38B4">
        <w:rPr>
          <w:rFonts w:ascii="Times New Roman" w:hAnsi="Times New Roman" w:cs="Times New Roman"/>
          <w:color w:val="000000" w:themeColor="text1"/>
          <w:sz w:val="24"/>
          <w:szCs w:val="24"/>
          <w:lang w:val="uz-Cyrl-UZ"/>
        </w:rPr>
        <w:t xml:space="preserve"> не постоје подаци о просечном времену од тренутка појаве симптома до тренутка постављања дијагнозе – информациони систем је такав да не омогућава аутоматско прикупљање ових података</w:t>
      </w:r>
      <w:r w:rsidR="0078761D" w:rsidRPr="004B38B4">
        <w:rPr>
          <w:rStyle w:val="FootnoteReference"/>
          <w:rFonts w:ascii="Times New Roman" w:hAnsi="Times New Roman" w:cs="Times New Roman"/>
          <w:color w:val="000000" w:themeColor="text1"/>
          <w:sz w:val="24"/>
          <w:szCs w:val="24"/>
        </w:rPr>
        <w:footnoteReference w:id="39"/>
      </w:r>
      <w:r w:rsidR="0078761D" w:rsidRPr="004B38B4">
        <w:rPr>
          <w:rFonts w:ascii="Times New Roman" w:hAnsi="Times New Roman" w:cs="Times New Roman"/>
          <w:color w:val="000000" w:themeColor="text1"/>
          <w:sz w:val="24"/>
          <w:szCs w:val="24"/>
          <w:lang w:val="uz-Cyrl-UZ"/>
        </w:rPr>
        <w:t xml:space="preserve">. У оквиру активности </w:t>
      </w:r>
      <w:r w:rsidR="00950A74" w:rsidRPr="004B38B4">
        <w:rPr>
          <w:rFonts w:ascii="Times New Roman" w:hAnsi="Times New Roman" w:cs="Times New Roman"/>
          <w:color w:val="000000" w:themeColor="text1"/>
          <w:sz w:val="24"/>
          <w:szCs w:val="24"/>
          <w:lang w:val="uz-Cyrl-UZ"/>
        </w:rPr>
        <w:t>„</w:t>
      </w:r>
      <w:r w:rsidR="0078761D" w:rsidRPr="004B38B4">
        <w:rPr>
          <w:rFonts w:ascii="Times New Roman" w:hAnsi="Times New Roman" w:cs="Times New Roman"/>
          <w:color w:val="000000" w:themeColor="text1"/>
          <w:sz w:val="24"/>
          <w:szCs w:val="24"/>
          <w:lang w:val="uz-Cyrl-UZ"/>
        </w:rPr>
        <w:t xml:space="preserve">Другог пројекта развоја здравства </w:t>
      </w:r>
      <w:r w:rsidR="00C645CD" w:rsidRPr="004B38B4">
        <w:rPr>
          <w:rFonts w:ascii="Times New Roman" w:hAnsi="Times New Roman" w:cs="Times New Roman"/>
          <w:color w:val="000000" w:themeColor="text1"/>
          <w:sz w:val="24"/>
          <w:szCs w:val="24"/>
          <w:lang w:val="uz-Cyrl-UZ"/>
        </w:rPr>
        <w:t xml:space="preserve">Србије“, </w:t>
      </w:r>
      <w:r w:rsidR="0078761D" w:rsidRPr="004B38B4">
        <w:rPr>
          <w:rFonts w:ascii="Times New Roman" w:hAnsi="Times New Roman" w:cs="Times New Roman"/>
          <w:color w:val="000000" w:themeColor="text1"/>
          <w:sz w:val="24"/>
          <w:szCs w:val="24"/>
          <w:lang w:val="uz-Cyrl-UZ"/>
        </w:rPr>
        <w:t xml:space="preserve">припремљене су препоруке за нови Правилник о показатељима квалитета здравствене заштите. Уколико препоруке буду усвојене (што се очекује </w:t>
      </w:r>
      <w:r w:rsidR="002458F6" w:rsidRPr="004B38B4">
        <w:rPr>
          <w:rFonts w:ascii="Times New Roman" w:hAnsi="Times New Roman" w:cs="Times New Roman"/>
          <w:color w:val="000000" w:themeColor="text1"/>
          <w:sz w:val="24"/>
          <w:szCs w:val="24"/>
          <w:lang w:val="uz-Cyrl-UZ"/>
        </w:rPr>
        <w:t>крајем</w:t>
      </w:r>
      <w:r w:rsidR="00950A74" w:rsidRPr="004B38B4">
        <w:rPr>
          <w:rFonts w:ascii="Times New Roman" w:hAnsi="Times New Roman" w:cs="Times New Roman"/>
          <w:color w:val="000000" w:themeColor="text1"/>
          <w:sz w:val="24"/>
          <w:szCs w:val="24"/>
          <w:lang w:val="uz-Cyrl-UZ"/>
        </w:rPr>
        <w:t xml:space="preserve"> 2019</w:t>
      </w:r>
      <w:r w:rsidR="0078761D" w:rsidRPr="004B38B4">
        <w:rPr>
          <w:rFonts w:ascii="Times New Roman" w:hAnsi="Times New Roman" w:cs="Times New Roman"/>
          <w:color w:val="000000" w:themeColor="text1"/>
          <w:sz w:val="24"/>
          <w:szCs w:val="24"/>
          <w:lang w:val="uz-Cyrl-UZ"/>
        </w:rPr>
        <w:t>), међународно поређење ће бити могуће за два нова показатеља: просечно време чекања на почетак хемиотерапије (укључујући биолошку системску терапију) и проценат пацијената који су започели радиотерапију у року од 28 дана од постављања индикације за радиотерапију.</w:t>
      </w:r>
    </w:p>
    <w:p w:rsidR="0078761D" w:rsidRPr="004B38B4" w:rsidRDefault="0078761D" w:rsidP="0078761D">
      <w:pPr>
        <w:pStyle w:val="ListParagraph"/>
        <w:spacing w:after="0" w:line="240" w:lineRule="auto"/>
        <w:jc w:val="both"/>
        <w:rPr>
          <w:rFonts w:ascii="Times New Roman" w:hAnsi="Times New Roman" w:cs="Times New Roman"/>
          <w:color w:val="000000" w:themeColor="text1"/>
          <w:sz w:val="24"/>
          <w:szCs w:val="24"/>
          <w:lang w:val="uz-Cyrl-UZ"/>
        </w:rPr>
      </w:pPr>
    </w:p>
    <w:p w:rsidR="0078761D" w:rsidRPr="004B38B4" w:rsidRDefault="0088250E" w:rsidP="0078761D">
      <w:pPr>
        <w:pStyle w:val="ListParagraph"/>
        <w:spacing w:after="0" w:line="240" w:lineRule="auto"/>
        <w:ind w:left="0"/>
        <w:jc w:val="both"/>
        <w:rPr>
          <w:rFonts w:ascii="Times New Roman" w:hAnsi="Times New Roman" w:cs="Times New Roman"/>
          <w:color w:val="000000" w:themeColor="text1"/>
          <w:sz w:val="24"/>
          <w:szCs w:val="24"/>
          <w:lang w:val="uz-Cyrl-UZ"/>
        </w:rPr>
      </w:pPr>
      <w:r w:rsidRPr="004B38B4">
        <w:rPr>
          <w:rFonts w:ascii="Times New Roman" w:hAnsi="Times New Roman" w:cs="Times New Roman"/>
          <w:color w:val="000000" w:themeColor="text1"/>
          <w:sz w:val="24"/>
          <w:szCs w:val="24"/>
          <w:lang w:val="uz-Cyrl-UZ"/>
        </w:rPr>
        <w:tab/>
      </w:r>
      <w:r w:rsidR="00A32E79" w:rsidRPr="004B38B4">
        <w:rPr>
          <w:rFonts w:ascii="Times New Roman" w:hAnsi="Times New Roman" w:cs="Times New Roman"/>
          <w:color w:val="000000" w:themeColor="text1"/>
          <w:sz w:val="24"/>
          <w:szCs w:val="24"/>
          <w:lang w:val="uz-Cyrl-UZ"/>
        </w:rPr>
        <w:tab/>
      </w:r>
      <w:r w:rsidR="0078761D" w:rsidRPr="004B38B4">
        <w:rPr>
          <w:rFonts w:ascii="Times New Roman" w:hAnsi="Times New Roman" w:cs="Times New Roman"/>
          <w:color w:val="000000" w:themeColor="text1"/>
          <w:sz w:val="24"/>
          <w:szCs w:val="24"/>
          <w:lang w:val="uz-Cyrl-UZ"/>
        </w:rPr>
        <w:t xml:space="preserve">Дијагностика и лечење малигнитета су области у којима је у </w:t>
      </w:r>
      <w:r w:rsidRPr="004B38B4">
        <w:rPr>
          <w:rFonts w:ascii="Times New Roman" w:hAnsi="Times New Roman" w:cs="Times New Roman"/>
          <w:color w:val="000000" w:themeColor="text1"/>
          <w:sz w:val="24"/>
          <w:szCs w:val="24"/>
          <w:lang w:val="uz-Cyrl-UZ"/>
        </w:rPr>
        <w:t xml:space="preserve">Републици </w:t>
      </w:r>
      <w:r w:rsidR="0078761D" w:rsidRPr="004B38B4">
        <w:rPr>
          <w:rFonts w:ascii="Times New Roman" w:hAnsi="Times New Roman" w:cs="Times New Roman"/>
          <w:color w:val="000000" w:themeColor="text1"/>
          <w:sz w:val="24"/>
          <w:szCs w:val="24"/>
          <w:lang w:val="uz-Cyrl-UZ"/>
        </w:rPr>
        <w:t xml:space="preserve">Србији до сада остварен напредак,  у смислу да већина пацијената добија лечење у складу </w:t>
      </w:r>
      <w:r w:rsidR="00950A74" w:rsidRPr="004B38B4">
        <w:rPr>
          <w:rFonts w:ascii="Times New Roman" w:hAnsi="Times New Roman" w:cs="Times New Roman"/>
          <w:color w:val="000000" w:themeColor="text1"/>
          <w:sz w:val="24"/>
          <w:szCs w:val="24"/>
          <w:lang w:val="uz-Cyrl-UZ"/>
        </w:rPr>
        <w:t>са</w:t>
      </w:r>
      <w:r w:rsidR="0078761D" w:rsidRPr="004B38B4">
        <w:rPr>
          <w:rFonts w:ascii="Times New Roman" w:hAnsi="Times New Roman" w:cs="Times New Roman"/>
          <w:color w:val="000000" w:themeColor="text1"/>
          <w:sz w:val="24"/>
          <w:szCs w:val="24"/>
          <w:lang w:val="uz-Cyrl-UZ"/>
        </w:rPr>
        <w:t xml:space="preserve"> принципима </w:t>
      </w:r>
      <w:r w:rsidR="00950A74" w:rsidRPr="004B38B4">
        <w:rPr>
          <w:rFonts w:ascii="Times New Roman" w:hAnsi="Times New Roman" w:cs="Times New Roman"/>
          <w:color w:val="000000" w:themeColor="text1"/>
          <w:sz w:val="24"/>
          <w:szCs w:val="24"/>
          <w:lang w:val="uz-Cyrl-UZ"/>
        </w:rPr>
        <w:t>савременог лечења и важећим водичима</w:t>
      </w:r>
      <w:r w:rsidR="0078761D" w:rsidRPr="004B38B4">
        <w:rPr>
          <w:rFonts w:ascii="Times New Roman" w:hAnsi="Times New Roman" w:cs="Times New Roman"/>
          <w:color w:val="000000" w:themeColor="text1"/>
          <w:sz w:val="24"/>
          <w:szCs w:val="24"/>
          <w:lang w:val="uz-Cyrl-UZ"/>
        </w:rPr>
        <w:t xml:space="preserve">, али у спровођењу системског лечења постоје значајни недостаци. </w:t>
      </w:r>
    </w:p>
    <w:p w:rsidR="0078761D" w:rsidRPr="004B38B4" w:rsidRDefault="0078761D" w:rsidP="0078761D">
      <w:pPr>
        <w:pStyle w:val="ListParagraph"/>
        <w:spacing w:after="0" w:line="240" w:lineRule="auto"/>
        <w:ind w:left="0"/>
        <w:jc w:val="both"/>
        <w:rPr>
          <w:rFonts w:ascii="Times New Roman" w:hAnsi="Times New Roman" w:cs="Times New Roman"/>
          <w:color w:val="000000" w:themeColor="text1"/>
          <w:sz w:val="24"/>
          <w:szCs w:val="24"/>
          <w:lang w:val="uz-Cyrl-UZ"/>
        </w:rPr>
      </w:pPr>
    </w:p>
    <w:p w:rsidR="0078761D" w:rsidRPr="004B38B4" w:rsidRDefault="0088250E" w:rsidP="0078761D">
      <w:pPr>
        <w:pStyle w:val="ListParagraph"/>
        <w:spacing w:after="0" w:line="240" w:lineRule="auto"/>
        <w:ind w:left="0"/>
        <w:jc w:val="both"/>
        <w:rPr>
          <w:rFonts w:ascii="Times New Roman" w:hAnsi="Times New Roman" w:cs="Times New Roman"/>
          <w:color w:val="000000" w:themeColor="text1"/>
          <w:sz w:val="24"/>
          <w:szCs w:val="24"/>
          <w:lang w:val="uz-Cyrl-UZ"/>
        </w:rPr>
      </w:pPr>
      <w:r w:rsidRPr="004B38B4">
        <w:rPr>
          <w:rFonts w:ascii="Times New Roman" w:hAnsi="Times New Roman" w:cs="Times New Roman"/>
          <w:color w:val="000000" w:themeColor="text1"/>
          <w:sz w:val="24"/>
          <w:szCs w:val="24"/>
          <w:lang w:val="uz-Cyrl-UZ"/>
        </w:rPr>
        <w:tab/>
      </w:r>
      <w:r w:rsidR="00A32E79" w:rsidRPr="004B38B4">
        <w:rPr>
          <w:rFonts w:ascii="Times New Roman" w:hAnsi="Times New Roman" w:cs="Times New Roman"/>
          <w:color w:val="000000" w:themeColor="text1"/>
          <w:sz w:val="24"/>
          <w:szCs w:val="24"/>
          <w:lang w:val="uz-Cyrl-UZ"/>
        </w:rPr>
        <w:tab/>
      </w:r>
      <w:r w:rsidR="0078761D" w:rsidRPr="004B38B4">
        <w:rPr>
          <w:rFonts w:ascii="Times New Roman" w:hAnsi="Times New Roman" w:cs="Times New Roman"/>
          <w:color w:val="000000" w:themeColor="text1"/>
          <w:sz w:val="24"/>
          <w:szCs w:val="24"/>
          <w:lang w:val="uz-Cyrl-UZ"/>
        </w:rPr>
        <w:t xml:space="preserve">Велики број пацијента суочава се са спором и неадекватном дијагностиком на коју се понекад чека веома дуго. Постоје значајни ограничавајући фактори који се пре свега односе на патолошку и радиолошку дијагностику. Не постоји довољан број лекара специјалиста, а специфичне цитолошке, патолошке, биохемијске и генетске анализе нису доступне у задовољавајућем броју центара, нити су територијално равномерно распоређене. Хируршко лечење јесте децентрализовано и лакше доступно, али је у погледу квалитета веома неуједначено. Капацитет опреме за радиотерапију </w:t>
      </w:r>
      <w:r w:rsidR="006F46C9" w:rsidRPr="004B38B4">
        <w:rPr>
          <w:rFonts w:ascii="Times New Roman" w:hAnsi="Times New Roman" w:cs="Times New Roman"/>
          <w:color w:val="000000" w:themeColor="text1"/>
          <w:sz w:val="24"/>
          <w:szCs w:val="24"/>
          <w:lang w:val="uz-Cyrl-UZ"/>
        </w:rPr>
        <w:t>је значајно бољи након набавке нове радиотерапијске опреме за све радиотерапијске центре</w:t>
      </w:r>
      <w:r w:rsidR="005D61DC" w:rsidRPr="004B38B4">
        <w:rPr>
          <w:rFonts w:ascii="Times New Roman" w:hAnsi="Times New Roman" w:cs="Times New Roman"/>
          <w:color w:val="000000" w:themeColor="text1"/>
          <w:sz w:val="24"/>
          <w:szCs w:val="24"/>
          <w:lang w:val="uz-Cyrl-UZ"/>
        </w:rPr>
        <w:t xml:space="preserve">. </w:t>
      </w:r>
      <w:r w:rsidR="0078761D" w:rsidRPr="004B38B4">
        <w:rPr>
          <w:rFonts w:ascii="Times New Roman" w:hAnsi="Times New Roman" w:cs="Times New Roman"/>
          <w:color w:val="000000" w:themeColor="text1"/>
          <w:sz w:val="24"/>
          <w:szCs w:val="24"/>
          <w:lang w:val="uz-Cyrl-UZ"/>
        </w:rPr>
        <w:t xml:space="preserve">Ипак, </w:t>
      </w:r>
      <w:r w:rsidR="00DF5921" w:rsidRPr="004B38B4">
        <w:rPr>
          <w:rFonts w:ascii="Times New Roman" w:hAnsi="Times New Roman" w:cs="Times New Roman"/>
          <w:color w:val="000000" w:themeColor="text1"/>
          <w:sz w:val="24"/>
          <w:szCs w:val="24"/>
          <w:lang w:val="uz-Cyrl-UZ"/>
        </w:rPr>
        <w:t xml:space="preserve">због </w:t>
      </w:r>
      <w:r w:rsidR="0078761D" w:rsidRPr="004B38B4">
        <w:rPr>
          <w:rFonts w:ascii="Times New Roman" w:hAnsi="Times New Roman" w:cs="Times New Roman"/>
          <w:color w:val="000000" w:themeColor="text1"/>
          <w:sz w:val="24"/>
          <w:szCs w:val="24"/>
          <w:lang w:val="uz-Cyrl-UZ"/>
        </w:rPr>
        <w:t>великог оптерећења постојеће опреме и капацитета, тешко је постићи висок кв</w:t>
      </w:r>
      <w:r w:rsidR="0033267F" w:rsidRPr="004B38B4">
        <w:rPr>
          <w:rFonts w:ascii="Times New Roman" w:hAnsi="Times New Roman" w:cs="Times New Roman"/>
          <w:color w:val="000000" w:themeColor="text1"/>
          <w:sz w:val="24"/>
          <w:szCs w:val="24"/>
          <w:lang w:val="uz-Cyrl-UZ"/>
        </w:rPr>
        <w:t xml:space="preserve">алитет радиотерапијских услуга. </w:t>
      </w:r>
      <w:r w:rsidR="0078761D" w:rsidRPr="004B38B4">
        <w:rPr>
          <w:rFonts w:ascii="Times New Roman" w:hAnsi="Times New Roman" w:cs="Times New Roman"/>
          <w:color w:val="000000" w:themeColor="text1"/>
          <w:sz w:val="24"/>
          <w:szCs w:val="24"/>
          <w:lang w:val="uz-Cyrl-UZ"/>
        </w:rPr>
        <w:t>Медикаментозна терапија коју финансира РФЗО доступна је пацијентима који испуњавају медицинске, унапред задате критеријуме према листи Ц</w:t>
      </w:r>
      <w:r w:rsidR="0078761D" w:rsidRPr="004B38B4">
        <w:rPr>
          <w:rStyle w:val="FootnoteReference"/>
          <w:rFonts w:ascii="Times New Roman" w:hAnsi="Times New Roman" w:cs="Times New Roman"/>
          <w:color w:val="000000" w:themeColor="text1"/>
          <w:sz w:val="24"/>
          <w:szCs w:val="24"/>
        </w:rPr>
        <w:footnoteReference w:id="40"/>
      </w:r>
      <w:r w:rsidR="0078761D" w:rsidRPr="004B38B4">
        <w:rPr>
          <w:rFonts w:ascii="Times New Roman" w:hAnsi="Times New Roman" w:cs="Times New Roman"/>
          <w:color w:val="000000" w:themeColor="text1"/>
          <w:sz w:val="24"/>
          <w:szCs w:val="24"/>
          <w:lang w:val="uz-Cyrl-UZ"/>
        </w:rPr>
        <w:t xml:space="preserve"> за иновативне лекове. Лекови са листе Ц ординирају </w:t>
      </w:r>
      <w:r w:rsidR="00045B91" w:rsidRPr="004B38B4">
        <w:rPr>
          <w:rFonts w:ascii="Times New Roman" w:hAnsi="Times New Roman" w:cs="Times New Roman"/>
          <w:color w:val="000000" w:themeColor="text1"/>
          <w:sz w:val="24"/>
          <w:szCs w:val="24"/>
          <w:lang w:val="uz-Cyrl-UZ"/>
        </w:rPr>
        <w:t xml:space="preserve">се </w:t>
      </w:r>
      <w:r w:rsidR="0078761D" w:rsidRPr="004B38B4">
        <w:rPr>
          <w:rFonts w:ascii="Times New Roman" w:hAnsi="Times New Roman" w:cs="Times New Roman"/>
          <w:color w:val="000000" w:themeColor="text1"/>
          <w:sz w:val="24"/>
          <w:szCs w:val="24"/>
          <w:lang w:val="uz-Cyrl-UZ"/>
        </w:rPr>
        <w:t>само преко установа терцијарног нивоа. Стандардна антинеопластична терапија, тј. хемиотерапија о</w:t>
      </w:r>
      <w:r w:rsidR="00045B91" w:rsidRPr="004B38B4">
        <w:rPr>
          <w:rFonts w:ascii="Times New Roman" w:hAnsi="Times New Roman" w:cs="Times New Roman"/>
          <w:color w:val="000000" w:themeColor="text1"/>
          <w:sz w:val="24"/>
          <w:szCs w:val="24"/>
          <w:lang w:val="uz-Cyrl-UZ"/>
        </w:rPr>
        <w:t xml:space="preserve">рдинира се </w:t>
      </w:r>
      <w:r w:rsidR="0078761D" w:rsidRPr="004B38B4">
        <w:rPr>
          <w:rFonts w:ascii="Times New Roman" w:hAnsi="Times New Roman" w:cs="Times New Roman"/>
          <w:color w:val="000000" w:themeColor="text1"/>
          <w:sz w:val="24"/>
          <w:szCs w:val="24"/>
          <w:lang w:val="uz-Cyrl-UZ"/>
        </w:rPr>
        <w:t>и у установама секундарног нивоа здравствене заштите. Недостају иновативни лекови који нису на Листи лекова (листа Ц) који се прописују и издају на терет средстава обавезног здравственог осигурања (недовољан број биолошких лекова, недостатак имунотерапије), а доступном иновативном терапијом није  по</w:t>
      </w:r>
      <w:r w:rsidR="00045B91" w:rsidRPr="004B38B4">
        <w:rPr>
          <w:rFonts w:ascii="Times New Roman" w:hAnsi="Times New Roman" w:cs="Times New Roman"/>
          <w:color w:val="000000" w:themeColor="text1"/>
          <w:sz w:val="24"/>
          <w:szCs w:val="24"/>
          <w:lang w:val="uz-Cyrl-UZ"/>
        </w:rPr>
        <w:t xml:space="preserve">кривен довољан број индикација. </w:t>
      </w:r>
      <w:r w:rsidR="0078761D" w:rsidRPr="004B38B4">
        <w:rPr>
          <w:rFonts w:ascii="Times New Roman" w:hAnsi="Times New Roman" w:cs="Times New Roman"/>
          <w:color w:val="000000" w:themeColor="text1"/>
          <w:sz w:val="24"/>
          <w:szCs w:val="24"/>
          <w:lang w:val="uz-Cyrl-UZ"/>
        </w:rPr>
        <w:t>Један од значајни</w:t>
      </w:r>
      <w:r w:rsidRPr="004B38B4">
        <w:rPr>
          <w:rFonts w:ascii="Times New Roman" w:hAnsi="Times New Roman" w:cs="Times New Roman"/>
          <w:color w:val="000000" w:themeColor="text1"/>
          <w:sz w:val="24"/>
          <w:szCs w:val="24"/>
          <w:lang w:val="uz-Cyrl-UZ"/>
        </w:rPr>
        <w:t>х недостатака јесте застарелост</w:t>
      </w:r>
      <w:r w:rsidR="00D4514B" w:rsidRPr="004B38B4">
        <w:rPr>
          <w:rFonts w:ascii="Times New Roman" w:hAnsi="Times New Roman" w:cs="Times New Roman"/>
          <w:color w:val="000000" w:themeColor="text1"/>
          <w:sz w:val="24"/>
          <w:szCs w:val="24"/>
          <w:lang w:val="uz-Cyrl-UZ"/>
        </w:rPr>
        <w:t xml:space="preserve"> тј. н</w:t>
      </w:r>
      <w:r w:rsidR="0078761D" w:rsidRPr="004B38B4">
        <w:rPr>
          <w:rFonts w:ascii="Times New Roman" w:hAnsi="Times New Roman" w:cs="Times New Roman"/>
          <w:color w:val="000000" w:themeColor="text1"/>
          <w:sz w:val="24"/>
          <w:szCs w:val="24"/>
          <w:lang w:val="uz-Cyrl-UZ"/>
        </w:rPr>
        <w:t>епостојање клиничких путева и националних водича добре клиничке праксе, као и немогућност спровођења алгоритама из савремених клиничких путева и водича. Медикаментозно лечење је централизовано кроз терцијарне здравст</w:t>
      </w:r>
      <w:r w:rsidR="0033267F" w:rsidRPr="004B38B4">
        <w:rPr>
          <w:rFonts w:ascii="Times New Roman" w:hAnsi="Times New Roman" w:cs="Times New Roman"/>
          <w:color w:val="000000" w:themeColor="text1"/>
          <w:sz w:val="24"/>
          <w:szCs w:val="24"/>
          <w:lang w:val="uz-Cyrl-UZ"/>
        </w:rPr>
        <w:t>в</w:t>
      </w:r>
      <w:r w:rsidR="0078761D" w:rsidRPr="004B38B4">
        <w:rPr>
          <w:rFonts w:ascii="Times New Roman" w:hAnsi="Times New Roman" w:cs="Times New Roman"/>
          <w:color w:val="000000" w:themeColor="text1"/>
          <w:sz w:val="24"/>
          <w:szCs w:val="24"/>
          <w:lang w:val="uz-Cyrl-UZ"/>
        </w:rPr>
        <w:t>не установе због скупих иновативних лекова и боље контроле примене истих, али се терцијарне установе додатно оптерећују некритичним слањем пацијената из регионалних центара секундарне здравствене заштите, чак и за давање рутинске хемиотерапије која је у клиничкој пракси већ веома дуго. Ово ствара велики проблем терцијарним здравственим установама јер им отежава планирање броја пацијената за лечењe</w:t>
      </w:r>
      <w:r w:rsidR="0033267F" w:rsidRPr="004B38B4">
        <w:rPr>
          <w:rFonts w:ascii="Times New Roman" w:hAnsi="Times New Roman" w:cs="Times New Roman"/>
          <w:color w:val="000000" w:themeColor="text1"/>
          <w:sz w:val="24"/>
          <w:szCs w:val="24"/>
          <w:lang w:val="uz-Cyrl-UZ"/>
        </w:rPr>
        <w:t>,</w:t>
      </w:r>
      <w:r w:rsidR="0078761D" w:rsidRPr="004B38B4">
        <w:rPr>
          <w:rFonts w:ascii="Times New Roman" w:hAnsi="Times New Roman" w:cs="Times New Roman"/>
          <w:color w:val="000000" w:themeColor="text1"/>
          <w:sz w:val="24"/>
          <w:szCs w:val="24"/>
          <w:lang w:val="uz-Cyrl-UZ"/>
        </w:rPr>
        <w:t xml:space="preserve"> </w:t>
      </w:r>
      <w:r w:rsidR="0033267F" w:rsidRPr="004B38B4">
        <w:rPr>
          <w:rFonts w:ascii="Times New Roman" w:hAnsi="Times New Roman" w:cs="Times New Roman"/>
          <w:color w:val="000000" w:themeColor="text1"/>
          <w:sz w:val="24"/>
          <w:szCs w:val="24"/>
          <w:lang w:val="uz-Cyrl-UZ"/>
        </w:rPr>
        <w:t>што даље доводи до</w:t>
      </w:r>
      <w:r w:rsidR="0078761D" w:rsidRPr="004B38B4">
        <w:rPr>
          <w:rFonts w:ascii="Times New Roman" w:hAnsi="Times New Roman" w:cs="Times New Roman"/>
          <w:color w:val="000000" w:themeColor="text1"/>
          <w:sz w:val="24"/>
          <w:szCs w:val="24"/>
          <w:lang w:val="uz-Cyrl-UZ"/>
        </w:rPr>
        <w:t xml:space="preserve"> </w:t>
      </w:r>
      <w:r w:rsidR="0033267F" w:rsidRPr="004B38B4">
        <w:rPr>
          <w:rFonts w:ascii="Times New Roman" w:hAnsi="Times New Roman" w:cs="Times New Roman"/>
          <w:color w:val="000000" w:themeColor="text1"/>
          <w:sz w:val="24"/>
          <w:szCs w:val="24"/>
          <w:lang w:val="uz-Cyrl-UZ"/>
        </w:rPr>
        <w:t>дугих</w:t>
      </w:r>
      <w:r w:rsidR="0078761D" w:rsidRPr="004B38B4">
        <w:rPr>
          <w:rFonts w:ascii="Times New Roman" w:hAnsi="Times New Roman" w:cs="Times New Roman"/>
          <w:color w:val="000000" w:themeColor="text1"/>
          <w:sz w:val="24"/>
          <w:szCs w:val="24"/>
          <w:lang w:val="uz-Cyrl-UZ"/>
        </w:rPr>
        <w:t xml:space="preserve"> лист</w:t>
      </w:r>
      <w:r w:rsidR="0033267F" w:rsidRPr="004B38B4">
        <w:rPr>
          <w:rFonts w:ascii="Times New Roman" w:hAnsi="Times New Roman" w:cs="Times New Roman"/>
          <w:color w:val="000000" w:themeColor="text1"/>
          <w:sz w:val="24"/>
          <w:szCs w:val="24"/>
          <w:lang w:val="uz-Cyrl-UZ"/>
        </w:rPr>
        <w:t>а</w:t>
      </w:r>
      <w:r w:rsidR="0078761D" w:rsidRPr="004B38B4">
        <w:rPr>
          <w:rFonts w:ascii="Times New Roman" w:hAnsi="Times New Roman" w:cs="Times New Roman"/>
          <w:color w:val="000000" w:themeColor="text1"/>
          <w:sz w:val="24"/>
          <w:szCs w:val="24"/>
          <w:lang w:val="uz-Cyrl-UZ"/>
        </w:rPr>
        <w:t xml:space="preserve"> чекања на почетак лечења, а терапија се уместо у тронедељним режимима често ординира неправилно у четворонедељним или чак петонедељним режимима. У перспективи треба планирати да се велики део рутинских терапија, као и терапије иновативним лековима пружају у установама секундарног нивоа здравствене заштите. </w:t>
      </w:r>
    </w:p>
    <w:p w:rsidR="00084647" w:rsidRPr="004B38B4" w:rsidRDefault="00084647" w:rsidP="0078761D">
      <w:pPr>
        <w:pStyle w:val="ListParagraph"/>
        <w:spacing w:after="0" w:line="240" w:lineRule="auto"/>
        <w:ind w:left="0"/>
        <w:jc w:val="both"/>
        <w:rPr>
          <w:rFonts w:ascii="Times New Roman" w:hAnsi="Times New Roman" w:cs="Times New Roman"/>
          <w:color w:val="000000" w:themeColor="text1"/>
          <w:sz w:val="24"/>
          <w:szCs w:val="24"/>
          <w:lang w:val="uz-Cyrl-UZ"/>
        </w:rPr>
      </w:pPr>
    </w:p>
    <w:p w:rsidR="0078761D" w:rsidRPr="004B38B4" w:rsidRDefault="00EA089B" w:rsidP="0078761D">
      <w:pPr>
        <w:pStyle w:val="ListParagraph"/>
        <w:spacing w:after="0" w:line="240" w:lineRule="auto"/>
        <w:ind w:left="0"/>
        <w:jc w:val="both"/>
        <w:rPr>
          <w:rFonts w:ascii="Times New Roman" w:hAnsi="Times New Roman" w:cs="Times New Roman"/>
          <w:color w:val="000000" w:themeColor="text1"/>
          <w:sz w:val="24"/>
          <w:szCs w:val="24"/>
          <w:lang w:val="uz-Cyrl-UZ"/>
        </w:rPr>
      </w:pPr>
      <w:r w:rsidRPr="004B38B4">
        <w:rPr>
          <w:rFonts w:ascii="Times New Roman" w:hAnsi="Times New Roman" w:cs="Times New Roman"/>
          <w:color w:val="000000" w:themeColor="text1"/>
          <w:sz w:val="24"/>
          <w:szCs w:val="24"/>
          <w:lang w:val="uz-Cyrl-UZ"/>
        </w:rPr>
        <w:tab/>
      </w:r>
      <w:r w:rsidR="00A32E79" w:rsidRPr="004B38B4">
        <w:rPr>
          <w:rFonts w:ascii="Times New Roman" w:hAnsi="Times New Roman" w:cs="Times New Roman"/>
          <w:color w:val="000000" w:themeColor="text1"/>
          <w:sz w:val="24"/>
          <w:szCs w:val="24"/>
          <w:lang w:val="uz-Cyrl-UZ"/>
        </w:rPr>
        <w:tab/>
      </w:r>
      <w:r w:rsidR="0078761D" w:rsidRPr="004B38B4">
        <w:rPr>
          <w:rFonts w:ascii="Times New Roman" w:hAnsi="Times New Roman" w:cs="Times New Roman"/>
          <w:color w:val="000000" w:themeColor="text1"/>
          <w:sz w:val="24"/>
          <w:szCs w:val="24"/>
          <w:lang w:val="uz-Cyrl-UZ"/>
        </w:rPr>
        <w:t>У периоду 2016–201</w:t>
      </w:r>
      <w:r w:rsidR="009E7321" w:rsidRPr="004B38B4">
        <w:rPr>
          <w:rFonts w:ascii="Times New Roman" w:hAnsi="Times New Roman" w:cs="Times New Roman"/>
          <w:color w:val="000000" w:themeColor="text1"/>
          <w:sz w:val="24"/>
          <w:szCs w:val="24"/>
          <w:lang w:val="uz-Cyrl-UZ"/>
        </w:rPr>
        <w:t>9</w:t>
      </w:r>
      <w:r w:rsidR="0078761D" w:rsidRPr="004B38B4">
        <w:rPr>
          <w:rFonts w:ascii="Times New Roman" w:hAnsi="Times New Roman" w:cs="Times New Roman"/>
          <w:color w:val="000000" w:themeColor="text1"/>
          <w:sz w:val="24"/>
          <w:szCs w:val="24"/>
          <w:lang w:val="uz-Cyrl-UZ"/>
        </w:rPr>
        <w:t>.</w:t>
      </w:r>
      <w:r w:rsidRPr="004B38B4">
        <w:rPr>
          <w:rFonts w:ascii="Times New Roman" w:hAnsi="Times New Roman" w:cs="Times New Roman"/>
          <w:color w:val="000000" w:themeColor="text1"/>
          <w:sz w:val="24"/>
          <w:szCs w:val="24"/>
          <w:lang w:val="uz-Cyrl-UZ"/>
        </w:rPr>
        <w:t xml:space="preserve"> године</w:t>
      </w:r>
      <w:r w:rsidR="0078761D" w:rsidRPr="004B38B4">
        <w:rPr>
          <w:rFonts w:ascii="Times New Roman" w:hAnsi="Times New Roman" w:cs="Times New Roman"/>
          <w:color w:val="000000" w:themeColor="text1"/>
          <w:sz w:val="24"/>
          <w:szCs w:val="24"/>
          <w:lang w:val="uz-Cyrl-UZ"/>
        </w:rPr>
        <w:t xml:space="preserve"> у </w:t>
      </w:r>
      <w:r w:rsidRPr="004B38B4">
        <w:rPr>
          <w:rFonts w:ascii="Times New Roman" w:hAnsi="Times New Roman" w:cs="Times New Roman"/>
          <w:color w:val="000000" w:themeColor="text1"/>
          <w:sz w:val="24"/>
          <w:szCs w:val="24"/>
          <w:lang w:val="uz-Cyrl-UZ"/>
        </w:rPr>
        <w:t xml:space="preserve">Републици </w:t>
      </w:r>
      <w:r w:rsidR="0078761D" w:rsidRPr="004B38B4">
        <w:rPr>
          <w:rFonts w:ascii="Times New Roman" w:hAnsi="Times New Roman" w:cs="Times New Roman"/>
          <w:color w:val="000000" w:themeColor="text1"/>
          <w:sz w:val="24"/>
          <w:szCs w:val="24"/>
          <w:lang w:val="uz-Cyrl-UZ"/>
        </w:rPr>
        <w:t>Србији је унапређена дијагностика и терапија малигних болести кроз:</w:t>
      </w:r>
    </w:p>
    <w:p w:rsidR="0078761D" w:rsidRPr="004B38B4" w:rsidRDefault="0078761D" w:rsidP="0061787E">
      <w:pPr>
        <w:pStyle w:val="ListParagraph"/>
        <w:numPr>
          <w:ilvl w:val="0"/>
          <w:numId w:val="44"/>
        </w:numPr>
        <w:spacing w:after="0" w:line="240" w:lineRule="auto"/>
        <w:jc w:val="both"/>
        <w:rPr>
          <w:rFonts w:ascii="Times New Roman" w:hAnsi="Times New Roman" w:cs="Times New Roman"/>
          <w:color w:val="000000" w:themeColor="text1"/>
          <w:sz w:val="24"/>
          <w:szCs w:val="24"/>
          <w:lang w:val="uz-Cyrl-UZ"/>
        </w:rPr>
      </w:pPr>
      <w:r w:rsidRPr="004B38B4">
        <w:rPr>
          <w:rFonts w:ascii="Times New Roman" w:hAnsi="Times New Roman" w:cs="Times New Roman"/>
          <w:color w:val="000000" w:themeColor="text1"/>
          <w:sz w:val="24"/>
          <w:szCs w:val="24"/>
          <w:lang w:val="uz-Cyrl-UZ"/>
        </w:rPr>
        <w:t>Набавку опреме за радиотерапију (1</w:t>
      </w:r>
      <w:r w:rsidR="00BA6A16" w:rsidRPr="004B38B4">
        <w:rPr>
          <w:rFonts w:ascii="Times New Roman" w:hAnsi="Times New Roman" w:cs="Times New Roman"/>
          <w:color w:val="000000" w:themeColor="text1"/>
          <w:sz w:val="24"/>
          <w:szCs w:val="24"/>
          <w:lang w:val="uz-Cyrl-UZ"/>
        </w:rPr>
        <w:t>5</w:t>
      </w:r>
      <w:r w:rsidR="00EA089B" w:rsidRPr="004B38B4">
        <w:rPr>
          <w:rFonts w:ascii="Times New Roman" w:hAnsi="Times New Roman" w:cs="Times New Roman"/>
          <w:color w:val="000000" w:themeColor="text1"/>
          <w:sz w:val="24"/>
          <w:szCs w:val="24"/>
          <w:lang w:val="uz-Cyrl-UZ"/>
        </w:rPr>
        <w:t xml:space="preserve"> линеарних акцелератора);</w:t>
      </w:r>
    </w:p>
    <w:p w:rsidR="00EA089B" w:rsidRPr="004B38B4" w:rsidRDefault="0078761D" w:rsidP="0061787E">
      <w:pPr>
        <w:pStyle w:val="ListParagraph"/>
        <w:numPr>
          <w:ilvl w:val="0"/>
          <w:numId w:val="44"/>
        </w:numPr>
        <w:spacing w:after="0" w:line="240" w:lineRule="auto"/>
        <w:jc w:val="both"/>
        <w:rPr>
          <w:rFonts w:ascii="Times New Roman" w:hAnsi="Times New Roman" w:cs="Times New Roman"/>
          <w:color w:val="000000" w:themeColor="text1"/>
          <w:sz w:val="24"/>
          <w:szCs w:val="24"/>
          <w:lang w:val="uz-Cyrl-UZ"/>
        </w:rPr>
      </w:pPr>
      <w:r w:rsidRPr="004B38B4">
        <w:rPr>
          <w:rFonts w:ascii="Times New Roman" w:hAnsi="Times New Roman" w:cs="Times New Roman"/>
          <w:color w:val="000000" w:themeColor="text1"/>
          <w:sz w:val="24"/>
          <w:szCs w:val="24"/>
          <w:lang w:val="uz-Cyrl-UZ"/>
        </w:rPr>
        <w:t>Отварање нових и санацију већ постојећих објеката (</w:t>
      </w:r>
      <w:r w:rsidR="00EA089B" w:rsidRPr="004B38B4">
        <w:rPr>
          <w:rFonts w:ascii="Times New Roman" w:hAnsi="Times New Roman" w:cs="Times New Roman"/>
          <w:color w:val="000000" w:themeColor="text1"/>
          <w:sz w:val="24"/>
          <w:szCs w:val="24"/>
          <w:lang w:val="uz-Cyrl-UZ"/>
        </w:rPr>
        <w:t>центара за радиотерапију);</w:t>
      </w:r>
    </w:p>
    <w:p w:rsidR="009E7321" w:rsidRPr="004B38B4" w:rsidRDefault="0078761D" w:rsidP="0061787E">
      <w:pPr>
        <w:pStyle w:val="ListParagraph"/>
        <w:numPr>
          <w:ilvl w:val="0"/>
          <w:numId w:val="44"/>
        </w:numPr>
        <w:spacing w:after="0" w:line="240" w:lineRule="auto"/>
        <w:jc w:val="both"/>
        <w:rPr>
          <w:rFonts w:ascii="Times New Roman" w:hAnsi="Times New Roman" w:cs="Times New Roman"/>
          <w:sz w:val="24"/>
          <w:szCs w:val="24"/>
          <w:lang w:val="uz-Cyrl-UZ"/>
        </w:rPr>
      </w:pPr>
      <w:r w:rsidRPr="004B38B4">
        <w:rPr>
          <w:rFonts w:ascii="Times New Roman" w:hAnsi="Times New Roman" w:cs="Times New Roman"/>
          <w:color w:val="000000" w:themeColor="text1"/>
          <w:sz w:val="24"/>
          <w:szCs w:val="24"/>
          <w:lang w:val="uz-Cyrl-UZ"/>
        </w:rPr>
        <w:t>Набавку опреме за радиолошку дијагностику (</w:t>
      </w:r>
      <w:r w:rsidR="00EA089B" w:rsidRPr="004B38B4">
        <w:rPr>
          <w:rFonts w:ascii="Times New Roman" w:hAnsi="Times New Roman" w:cs="Times New Roman"/>
          <w:sz w:val="24"/>
          <w:szCs w:val="24"/>
          <w:lang w:val="uz-Cyrl-UZ"/>
        </w:rPr>
        <w:t>девет ЦТ скенера и пет</w:t>
      </w:r>
      <w:r w:rsidRPr="004B38B4">
        <w:rPr>
          <w:rFonts w:ascii="Times New Roman" w:hAnsi="Times New Roman" w:cs="Times New Roman"/>
          <w:sz w:val="24"/>
          <w:szCs w:val="24"/>
          <w:lang w:val="uz-Cyrl-UZ"/>
        </w:rPr>
        <w:t xml:space="preserve"> уређаја за магнетну резонанцу)</w:t>
      </w:r>
      <w:r w:rsidR="00EA089B" w:rsidRPr="004B38B4">
        <w:rPr>
          <w:rFonts w:ascii="Times New Roman" w:hAnsi="Times New Roman" w:cs="Times New Roman"/>
          <w:sz w:val="24"/>
          <w:szCs w:val="24"/>
          <w:lang w:val="uz-Cyrl-UZ"/>
        </w:rPr>
        <w:t>;</w:t>
      </w:r>
    </w:p>
    <w:p w:rsidR="0078761D" w:rsidRPr="004B38B4" w:rsidRDefault="0078761D" w:rsidP="0061787E">
      <w:pPr>
        <w:pStyle w:val="ListParagraph"/>
        <w:numPr>
          <w:ilvl w:val="0"/>
          <w:numId w:val="44"/>
        </w:numPr>
        <w:spacing w:after="0" w:line="240" w:lineRule="auto"/>
        <w:jc w:val="both"/>
        <w:rPr>
          <w:rFonts w:ascii="Times New Roman" w:hAnsi="Times New Roman" w:cs="Times New Roman"/>
          <w:color w:val="000000" w:themeColor="text1"/>
          <w:sz w:val="24"/>
          <w:szCs w:val="24"/>
          <w:lang w:val="uz-Cyrl-UZ"/>
        </w:rPr>
      </w:pPr>
      <w:r w:rsidRPr="004B38B4">
        <w:rPr>
          <w:rFonts w:ascii="Times New Roman" w:hAnsi="Times New Roman" w:cs="Times New Roman"/>
          <w:sz w:val="24"/>
          <w:szCs w:val="24"/>
          <w:lang w:val="uz-Cyrl-UZ"/>
        </w:rPr>
        <w:t xml:space="preserve">Делимично проширење капацитета </w:t>
      </w:r>
      <w:r w:rsidRPr="004B38B4">
        <w:rPr>
          <w:rFonts w:ascii="Times New Roman" w:hAnsi="Times New Roman" w:cs="Times New Roman"/>
          <w:color w:val="000000" w:themeColor="text1"/>
          <w:sz w:val="24"/>
          <w:szCs w:val="24"/>
          <w:lang w:val="uz-Cyrl-UZ"/>
        </w:rPr>
        <w:t>онколошких клиника.</w:t>
      </w:r>
    </w:p>
    <w:p w:rsidR="007F75D2" w:rsidRPr="004B38B4" w:rsidRDefault="007F75D2" w:rsidP="0078761D">
      <w:pPr>
        <w:pStyle w:val="ListParagraph"/>
        <w:spacing w:after="0" w:line="240" w:lineRule="auto"/>
        <w:ind w:left="0"/>
        <w:jc w:val="both"/>
        <w:rPr>
          <w:rFonts w:ascii="Times New Roman" w:hAnsi="Times New Roman" w:cs="Times New Roman"/>
          <w:color w:val="000000" w:themeColor="text1"/>
          <w:sz w:val="24"/>
          <w:szCs w:val="24"/>
          <w:lang w:val="uz-Cyrl-UZ"/>
        </w:rPr>
      </w:pPr>
    </w:p>
    <w:p w:rsidR="0078761D" w:rsidRPr="004B38B4" w:rsidRDefault="00F97081" w:rsidP="0078761D">
      <w:pPr>
        <w:pStyle w:val="ListParagraph"/>
        <w:spacing w:after="0" w:line="240" w:lineRule="auto"/>
        <w:ind w:left="0"/>
        <w:jc w:val="both"/>
        <w:rPr>
          <w:rFonts w:ascii="Times New Roman" w:hAnsi="Times New Roman" w:cs="Times New Roman"/>
          <w:color w:val="000000" w:themeColor="text1"/>
          <w:sz w:val="24"/>
          <w:szCs w:val="24"/>
          <w:lang w:val="uz-Cyrl-UZ"/>
        </w:rPr>
      </w:pPr>
      <w:r w:rsidRPr="004B38B4">
        <w:rPr>
          <w:rFonts w:ascii="Times New Roman" w:hAnsi="Times New Roman" w:cs="Times New Roman"/>
          <w:color w:val="000000" w:themeColor="text1"/>
          <w:sz w:val="24"/>
          <w:szCs w:val="24"/>
          <w:lang w:val="uz-Cyrl-UZ"/>
        </w:rPr>
        <w:tab/>
      </w:r>
      <w:r w:rsidR="00A32E79" w:rsidRPr="004B38B4">
        <w:rPr>
          <w:rFonts w:ascii="Times New Roman" w:hAnsi="Times New Roman" w:cs="Times New Roman"/>
          <w:color w:val="000000" w:themeColor="text1"/>
          <w:sz w:val="24"/>
          <w:szCs w:val="24"/>
          <w:lang w:val="uz-Cyrl-UZ"/>
        </w:rPr>
        <w:tab/>
      </w:r>
      <w:r w:rsidR="0078761D" w:rsidRPr="004B38B4">
        <w:rPr>
          <w:rFonts w:ascii="Times New Roman" w:hAnsi="Times New Roman" w:cs="Times New Roman"/>
          <w:color w:val="000000" w:themeColor="text1"/>
          <w:sz w:val="24"/>
          <w:szCs w:val="24"/>
          <w:lang w:val="uz-Cyrl-UZ"/>
        </w:rPr>
        <w:t>Иако у</w:t>
      </w:r>
      <w:r w:rsidR="00EA089B" w:rsidRPr="004B38B4">
        <w:rPr>
          <w:rFonts w:ascii="Times New Roman" w:hAnsi="Times New Roman" w:cs="Times New Roman"/>
          <w:color w:val="000000" w:themeColor="text1"/>
          <w:sz w:val="24"/>
          <w:szCs w:val="24"/>
          <w:lang w:val="uz-Cyrl-UZ"/>
        </w:rPr>
        <w:t xml:space="preserve"> Републици</w:t>
      </w:r>
      <w:r w:rsidR="0078761D" w:rsidRPr="004B38B4">
        <w:rPr>
          <w:rFonts w:ascii="Times New Roman" w:hAnsi="Times New Roman" w:cs="Times New Roman"/>
          <w:color w:val="000000" w:themeColor="text1"/>
          <w:sz w:val="24"/>
          <w:szCs w:val="24"/>
          <w:lang w:val="uz-Cyrl-UZ"/>
        </w:rPr>
        <w:t xml:space="preserve"> Србији </w:t>
      </w:r>
      <w:r w:rsidR="007F75D2" w:rsidRPr="004B38B4">
        <w:rPr>
          <w:rFonts w:ascii="Times New Roman" w:hAnsi="Times New Roman" w:cs="Times New Roman"/>
          <w:color w:val="000000" w:themeColor="text1"/>
          <w:sz w:val="24"/>
          <w:szCs w:val="24"/>
          <w:lang w:val="uz-Cyrl-UZ"/>
        </w:rPr>
        <w:t xml:space="preserve">постоји довољан број установа секундарног нивоа – </w:t>
      </w:r>
      <w:r w:rsidR="0078761D" w:rsidRPr="004B38B4">
        <w:rPr>
          <w:rFonts w:ascii="Times New Roman" w:hAnsi="Times New Roman" w:cs="Times New Roman"/>
          <w:color w:val="000000" w:themeColor="text1"/>
          <w:sz w:val="24"/>
          <w:szCs w:val="24"/>
          <w:lang w:val="uz-Cyrl-UZ"/>
        </w:rPr>
        <w:t xml:space="preserve">болница у којима се болесници лече од рака, у великом броју ових установа постоји значајан недостатак дијагностичке опреме (нарочито радиолошке: ЦТ апарати више резолуције, </w:t>
      </w:r>
      <w:r w:rsidR="00746F18" w:rsidRPr="004B38B4">
        <w:rPr>
          <w:rFonts w:ascii="Times New Roman" w:hAnsi="Times New Roman" w:cs="Times New Roman"/>
          <w:color w:val="000000" w:themeColor="text1"/>
          <w:sz w:val="24"/>
          <w:szCs w:val="24"/>
          <w:lang w:val="uz-Cyrl-UZ"/>
        </w:rPr>
        <w:t>МР</w:t>
      </w:r>
      <w:r w:rsidR="0078761D" w:rsidRPr="004B38B4">
        <w:rPr>
          <w:rFonts w:ascii="Times New Roman" w:hAnsi="Times New Roman" w:cs="Times New Roman"/>
          <w:color w:val="000000" w:themeColor="text1"/>
          <w:sz w:val="24"/>
          <w:szCs w:val="24"/>
          <w:lang w:val="uz-Cyrl-UZ"/>
        </w:rPr>
        <w:t xml:space="preserve"> апарати, ПЕТ-ЦТ, ендоскопи)</w:t>
      </w:r>
      <w:r w:rsidR="0078761D" w:rsidRPr="004B38B4">
        <w:rPr>
          <w:rStyle w:val="FootnoteReference"/>
          <w:rFonts w:ascii="Times New Roman" w:hAnsi="Times New Roman" w:cs="Times New Roman"/>
          <w:color w:val="000000" w:themeColor="text1"/>
          <w:sz w:val="24"/>
          <w:szCs w:val="24"/>
        </w:rPr>
        <w:footnoteReference w:id="41"/>
      </w:r>
      <w:r w:rsidR="0078761D" w:rsidRPr="004B38B4">
        <w:rPr>
          <w:rFonts w:ascii="Times New Roman" w:hAnsi="Times New Roman" w:cs="Times New Roman"/>
          <w:color w:val="000000" w:themeColor="text1"/>
          <w:sz w:val="24"/>
          <w:szCs w:val="24"/>
          <w:lang w:val="uz-Cyrl-UZ"/>
        </w:rPr>
        <w:t>, али и кадра (патолози, радиолози, интернистички/медикални онколози). Због тога се дуго чека на одређене дијагностичке процедуре и самим тим касни у постављању дијагнозе. Здравствене установе терцијарног нивоа – И</w:t>
      </w:r>
      <w:r w:rsidR="00337996" w:rsidRPr="004B38B4">
        <w:rPr>
          <w:rFonts w:ascii="Times New Roman" w:hAnsi="Times New Roman" w:cs="Times New Roman"/>
          <w:color w:val="000000" w:themeColor="text1"/>
          <w:sz w:val="24"/>
          <w:szCs w:val="24"/>
          <w:lang w:val="uz-Cyrl-UZ"/>
        </w:rPr>
        <w:t>нститут за онкологију и радиологију Србије</w:t>
      </w:r>
      <w:r w:rsidR="002D1EC1" w:rsidRPr="004B38B4">
        <w:rPr>
          <w:rFonts w:ascii="Times New Roman" w:hAnsi="Times New Roman" w:cs="Times New Roman"/>
          <w:color w:val="000000" w:themeColor="text1"/>
          <w:sz w:val="24"/>
          <w:szCs w:val="24"/>
          <w:lang w:val="uz-Cyrl-UZ"/>
        </w:rPr>
        <w:t xml:space="preserve"> (ИОРС)</w:t>
      </w:r>
      <w:r w:rsidR="0078761D" w:rsidRPr="004B38B4">
        <w:rPr>
          <w:rFonts w:ascii="Times New Roman" w:hAnsi="Times New Roman" w:cs="Times New Roman"/>
          <w:color w:val="000000" w:themeColor="text1"/>
          <w:sz w:val="24"/>
          <w:szCs w:val="24"/>
          <w:lang w:val="uz-Cyrl-UZ"/>
        </w:rPr>
        <w:t>, Институт за плућне болести Војводине, Институт за онкологију Војводине и четири клиничка центра</w:t>
      </w:r>
      <w:r w:rsidR="00337996" w:rsidRPr="004B38B4">
        <w:rPr>
          <w:rFonts w:ascii="Times New Roman" w:hAnsi="Times New Roman" w:cs="Times New Roman"/>
          <w:color w:val="000000" w:themeColor="text1"/>
          <w:sz w:val="24"/>
          <w:szCs w:val="24"/>
          <w:lang w:val="uz-Cyrl-UZ"/>
        </w:rPr>
        <w:t>,</w:t>
      </w:r>
      <w:r w:rsidR="0078761D" w:rsidRPr="004B38B4">
        <w:rPr>
          <w:rFonts w:ascii="Times New Roman" w:hAnsi="Times New Roman" w:cs="Times New Roman"/>
          <w:color w:val="000000" w:themeColor="text1"/>
          <w:sz w:val="24"/>
          <w:szCs w:val="24"/>
          <w:lang w:val="uz-Cyrl-UZ"/>
        </w:rPr>
        <w:t xml:space="preserve"> које углавном располажу свим ресурсима</w:t>
      </w:r>
      <w:r w:rsidR="00337996" w:rsidRPr="004B38B4">
        <w:rPr>
          <w:rFonts w:ascii="Times New Roman" w:hAnsi="Times New Roman" w:cs="Times New Roman"/>
          <w:color w:val="000000" w:themeColor="text1"/>
          <w:sz w:val="24"/>
          <w:szCs w:val="24"/>
          <w:lang w:val="uz-Cyrl-UZ"/>
        </w:rPr>
        <w:t>,</w:t>
      </w:r>
      <w:r w:rsidR="0078761D" w:rsidRPr="004B38B4">
        <w:rPr>
          <w:rFonts w:ascii="Times New Roman" w:hAnsi="Times New Roman" w:cs="Times New Roman"/>
          <w:color w:val="000000" w:themeColor="text1"/>
          <w:sz w:val="24"/>
          <w:szCs w:val="24"/>
          <w:lang w:val="uz-Cyrl-UZ"/>
        </w:rPr>
        <w:t xml:space="preserve"> под великим су притиском за обављање дијагностичких и терапијских процедура, а због превеликог броја пацијената често нису у могућности да спроведу све процеду</w:t>
      </w:r>
      <w:r w:rsidR="002D1EC1" w:rsidRPr="004B38B4">
        <w:rPr>
          <w:rFonts w:ascii="Times New Roman" w:hAnsi="Times New Roman" w:cs="Times New Roman"/>
          <w:color w:val="000000" w:themeColor="text1"/>
          <w:sz w:val="24"/>
          <w:szCs w:val="24"/>
          <w:lang w:val="uz-Cyrl-UZ"/>
        </w:rPr>
        <w:t>ре у потребном временском року</w:t>
      </w:r>
      <w:r w:rsidR="0078761D" w:rsidRPr="004B38B4">
        <w:rPr>
          <w:rFonts w:ascii="Times New Roman" w:hAnsi="Times New Roman" w:cs="Times New Roman"/>
          <w:color w:val="000000" w:themeColor="text1"/>
          <w:sz w:val="24"/>
          <w:szCs w:val="24"/>
          <w:lang w:val="uz-Cyrl-UZ"/>
        </w:rPr>
        <w:t xml:space="preserve">. Специјализована одељења интернистичке/медикалне онкологије постоје у установама секундарног и терцијарног нивоа. У терапијском погледу, установе секундарног нивоа најчешће примењују хемиотерапију према препорукама мултидисциплинарних тимова терцијарних установа (немају своје конзилијуме / мултидиспиланарне тимове), док је примена циљане (биолошке) терапије и имунотерапије могућа само у установама терцијарног нивоа. </w:t>
      </w:r>
    </w:p>
    <w:p w:rsidR="002D1EC1" w:rsidRPr="004B38B4" w:rsidRDefault="002D1EC1" w:rsidP="0078761D">
      <w:pPr>
        <w:pStyle w:val="ListParagraph"/>
        <w:spacing w:after="0" w:line="240" w:lineRule="auto"/>
        <w:ind w:left="0"/>
        <w:jc w:val="both"/>
        <w:rPr>
          <w:rFonts w:ascii="Times New Roman" w:hAnsi="Times New Roman" w:cs="Times New Roman"/>
          <w:color w:val="000000" w:themeColor="text1"/>
          <w:sz w:val="24"/>
          <w:szCs w:val="24"/>
          <w:lang w:val="uz-Cyrl-UZ"/>
        </w:rPr>
      </w:pPr>
    </w:p>
    <w:p w:rsidR="0078761D" w:rsidRPr="004B38B4" w:rsidRDefault="00F97081" w:rsidP="0078761D">
      <w:pPr>
        <w:pStyle w:val="ListParagraph"/>
        <w:spacing w:after="0" w:line="240" w:lineRule="auto"/>
        <w:ind w:left="0"/>
        <w:jc w:val="both"/>
        <w:rPr>
          <w:rFonts w:ascii="Times New Roman" w:hAnsi="Times New Roman" w:cs="Times New Roman"/>
          <w:color w:val="000000" w:themeColor="text1"/>
          <w:sz w:val="24"/>
          <w:szCs w:val="24"/>
          <w:lang w:val="uz-Cyrl-UZ"/>
        </w:rPr>
      </w:pPr>
      <w:r w:rsidRPr="004B38B4">
        <w:rPr>
          <w:rFonts w:ascii="Times New Roman" w:hAnsi="Times New Roman" w:cs="Times New Roman"/>
          <w:color w:val="000000" w:themeColor="text1"/>
          <w:sz w:val="24"/>
          <w:szCs w:val="24"/>
          <w:lang w:val="uz-Cyrl-UZ"/>
        </w:rPr>
        <w:tab/>
      </w:r>
      <w:r w:rsidR="00A32E79" w:rsidRPr="004B38B4">
        <w:rPr>
          <w:rFonts w:ascii="Times New Roman" w:hAnsi="Times New Roman" w:cs="Times New Roman"/>
          <w:color w:val="000000" w:themeColor="text1"/>
          <w:sz w:val="24"/>
          <w:szCs w:val="24"/>
          <w:lang w:val="uz-Cyrl-UZ"/>
        </w:rPr>
        <w:tab/>
      </w:r>
      <w:r w:rsidR="0078761D" w:rsidRPr="004B38B4">
        <w:rPr>
          <w:rFonts w:ascii="Times New Roman" w:hAnsi="Times New Roman" w:cs="Times New Roman"/>
          <w:color w:val="000000" w:themeColor="text1"/>
          <w:sz w:val="24"/>
          <w:szCs w:val="24"/>
          <w:lang w:val="uz-Cyrl-UZ"/>
        </w:rPr>
        <w:t xml:space="preserve">Ресурси за радијациону </w:t>
      </w:r>
      <w:r w:rsidRPr="004B38B4">
        <w:rPr>
          <w:rFonts w:ascii="Times New Roman" w:hAnsi="Times New Roman" w:cs="Times New Roman"/>
          <w:color w:val="000000" w:themeColor="text1"/>
          <w:sz w:val="24"/>
          <w:szCs w:val="24"/>
          <w:lang w:val="uz-Cyrl-UZ"/>
        </w:rPr>
        <w:t>онкологију сконцентрисани су у осам</w:t>
      </w:r>
      <w:r w:rsidR="0078761D" w:rsidRPr="004B38B4">
        <w:rPr>
          <w:rFonts w:ascii="Times New Roman" w:hAnsi="Times New Roman" w:cs="Times New Roman"/>
          <w:color w:val="000000" w:themeColor="text1"/>
          <w:sz w:val="24"/>
          <w:szCs w:val="24"/>
          <w:lang w:val="uz-Cyrl-UZ"/>
        </w:rPr>
        <w:t xml:space="preserve"> центара (ИОРС, Институт за плућне болести Војводине, Институт за онкологију Војводине, К</w:t>
      </w:r>
      <w:r w:rsidR="00924885" w:rsidRPr="004B38B4">
        <w:rPr>
          <w:rFonts w:ascii="Times New Roman" w:hAnsi="Times New Roman" w:cs="Times New Roman"/>
          <w:color w:val="000000" w:themeColor="text1"/>
          <w:sz w:val="24"/>
          <w:szCs w:val="24"/>
          <w:lang w:val="uz-Cyrl-UZ"/>
        </w:rPr>
        <w:t>линички центар (К</w:t>
      </w:r>
      <w:r w:rsidR="0078761D" w:rsidRPr="004B38B4">
        <w:rPr>
          <w:rFonts w:ascii="Times New Roman" w:hAnsi="Times New Roman" w:cs="Times New Roman"/>
          <w:color w:val="000000" w:themeColor="text1"/>
          <w:sz w:val="24"/>
          <w:szCs w:val="24"/>
          <w:lang w:val="uz-Cyrl-UZ"/>
        </w:rPr>
        <w:t>Ц</w:t>
      </w:r>
      <w:r w:rsidR="00924885" w:rsidRPr="004B38B4">
        <w:rPr>
          <w:rFonts w:ascii="Times New Roman" w:hAnsi="Times New Roman" w:cs="Times New Roman"/>
          <w:color w:val="000000" w:themeColor="text1"/>
          <w:sz w:val="24"/>
          <w:szCs w:val="24"/>
          <w:lang w:val="uz-Cyrl-UZ"/>
        </w:rPr>
        <w:t>)</w:t>
      </w:r>
      <w:r w:rsidR="0078761D" w:rsidRPr="004B38B4">
        <w:rPr>
          <w:rFonts w:ascii="Times New Roman" w:hAnsi="Times New Roman" w:cs="Times New Roman"/>
          <w:color w:val="000000" w:themeColor="text1"/>
          <w:sz w:val="24"/>
          <w:szCs w:val="24"/>
          <w:lang w:val="uz-Cyrl-UZ"/>
        </w:rPr>
        <w:t xml:space="preserve"> Ниш, КЦ Крагујевац, З</w:t>
      </w:r>
      <w:r w:rsidR="00924885" w:rsidRPr="004B38B4">
        <w:rPr>
          <w:rFonts w:ascii="Times New Roman" w:hAnsi="Times New Roman" w:cs="Times New Roman"/>
          <w:color w:val="000000" w:themeColor="text1"/>
          <w:sz w:val="24"/>
          <w:szCs w:val="24"/>
          <w:lang w:val="uz-Cyrl-UZ"/>
        </w:rPr>
        <w:t>дравствени центар</w:t>
      </w:r>
      <w:r w:rsidR="0078761D" w:rsidRPr="004B38B4">
        <w:rPr>
          <w:rFonts w:ascii="Times New Roman" w:hAnsi="Times New Roman" w:cs="Times New Roman"/>
          <w:color w:val="000000" w:themeColor="text1"/>
          <w:sz w:val="24"/>
          <w:szCs w:val="24"/>
          <w:lang w:val="uz-Cyrl-UZ"/>
        </w:rPr>
        <w:t xml:space="preserve"> Кладово, В</w:t>
      </w:r>
      <w:r w:rsidR="00924885" w:rsidRPr="004B38B4">
        <w:rPr>
          <w:rFonts w:ascii="Times New Roman" w:hAnsi="Times New Roman" w:cs="Times New Roman"/>
          <w:color w:val="000000" w:themeColor="text1"/>
          <w:sz w:val="24"/>
          <w:szCs w:val="24"/>
          <w:lang w:val="uz-Cyrl-UZ"/>
        </w:rPr>
        <w:t>ојномедицинска академија</w:t>
      </w:r>
      <w:r w:rsidR="0078761D" w:rsidRPr="004B38B4">
        <w:rPr>
          <w:rFonts w:ascii="Times New Roman" w:hAnsi="Times New Roman" w:cs="Times New Roman"/>
          <w:color w:val="000000" w:themeColor="text1"/>
          <w:sz w:val="24"/>
          <w:szCs w:val="24"/>
          <w:lang w:val="uz-Cyrl-UZ"/>
        </w:rPr>
        <w:t>, КЦ Србије). Постоји тенденција повећања броја апарата за зрачење што би значајно скратило листе чекања</w:t>
      </w:r>
      <w:r w:rsidR="0078761D" w:rsidRPr="004B38B4">
        <w:rPr>
          <w:rStyle w:val="FootnoteReference"/>
          <w:rFonts w:ascii="Times New Roman" w:hAnsi="Times New Roman" w:cs="Times New Roman"/>
          <w:color w:val="000000" w:themeColor="text1"/>
          <w:sz w:val="24"/>
          <w:szCs w:val="24"/>
        </w:rPr>
        <w:footnoteReference w:id="42"/>
      </w:r>
      <w:r w:rsidR="0078761D" w:rsidRPr="004B38B4">
        <w:rPr>
          <w:rFonts w:ascii="Times New Roman" w:hAnsi="Times New Roman" w:cs="Times New Roman"/>
          <w:color w:val="000000" w:themeColor="text1"/>
          <w:sz w:val="24"/>
          <w:szCs w:val="24"/>
          <w:lang w:val="uz-Cyrl-UZ"/>
        </w:rPr>
        <w:t xml:space="preserve"> и довело до бржег почетка примене савремених видова конкурентне радио-хемиотерапије и палијативне радиотерапије. </w:t>
      </w:r>
    </w:p>
    <w:p w:rsidR="0078761D" w:rsidRPr="004B38B4" w:rsidRDefault="0078761D" w:rsidP="0078761D">
      <w:pPr>
        <w:spacing w:after="0" w:line="240" w:lineRule="auto"/>
        <w:jc w:val="both"/>
        <w:rPr>
          <w:rFonts w:ascii="Times New Roman" w:hAnsi="Times New Roman" w:cs="Times New Roman"/>
          <w:color w:val="000000" w:themeColor="text1"/>
          <w:sz w:val="24"/>
          <w:szCs w:val="24"/>
          <w:lang w:val="uz-Cyrl-UZ"/>
        </w:rPr>
      </w:pPr>
    </w:p>
    <w:p w:rsidR="0078761D" w:rsidRPr="004B38B4" w:rsidRDefault="00F97081" w:rsidP="0078761D">
      <w:pPr>
        <w:spacing w:after="0" w:line="240" w:lineRule="auto"/>
        <w:jc w:val="both"/>
        <w:rPr>
          <w:rFonts w:ascii="Times New Roman" w:hAnsi="Times New Roman" w:cs="Times New Roman"/>
          <w:sz w:val="24"/>
          <w:szCs w:val="24"/>
          <w:lang w:val="uz-Cyrl-UZ"/>
        </w:rPr>
      </w:pPr>
      <w:r w:rsidRPr="004B38B4">
        <w:rPr>
          <w:rFonts w:ascii="Times New Roman" w:hAnsi="Times New Roman" w:cs="Times New Roman"/>
          <w:color w:val="000000" w:themeColor="text1"/>
          <w:sz w:val="24"/>
          <w:szCs w:val="24"/>
          <w:lang w:val="uz-Cyrl-UZ"/>
        </w:rPr>
        <w:tab/>
      </w:r>
      <w:r w:rsidR="00A32E79" w:rsidRPr="004B38B4">
        <w:rPr>
          <w:rFonts w:ascii="Times New Roman" w:hAnsi="Times New Roman" w:cs="Times New Roman"/>
          <w:color w:val="000000" w:themeColor="text1"/>
          <w:sz w:val="24"/>
          <w:szCs w:val="24"/>
          <w:lang w:val="uz-Cyrl-UZ"/>
        </w:rPr>
        <w:tab/>
      </w:r>
      <w:r w:rsidR="0078761D" w:rsidRPr="004B38B4">
        <w:rPr>
          <w:rFonts w:ascii="Times New Roman" w:hAnsi="Times New Roman" w:cs="Times New Roman"/>
          <w:color w:val="000000" w:themeColor="text1"/>
          <w:sz w:val="24"/>
          <w:szCs w:val="24"/>
          <w:lang w:val="uz-Cyrl-UZ"/>
        </w:rPr>
        <w:t>У</w:t>
      </w:r>
      <w:r w:rsidRPr="004B38B4">
        <w:rPr>
          <w:rFonts w:ascii="Times New Roman" w:hAnsi="Times New Roman" w:cs="Times New Roman"/>
          <w:color w:val="000000" w:themeColor="text1"/>
          <w:sz w:val="24"/>
          <w:szCs w:val="24"/>
          <w:lang w:val="uz-Cyrl-UZ"/>
        </w:rPr>
        <w:t xml:space="preserve"> Републици</w:t>
      </w:r>
      <w:r w:rsidR="0078761D" w:rsidRPr="004B38B4">
        <w:rPr>
          <w:rFonts w:ascii="Times New Roman" w:hAnsi="Times New Roman" w:cs="Times New Roman"/>
          <w:color w:val="000000" w:themeColor="text1"/>
          <w:sz w:val="24"/>
          <w:szCs w:val="24"/>
          <w:lang w:val="uz-Cyrl-UZ"/>
        </w:rPr>
        <w:t xml:space="preserve"> Србији постоји</w:t>
      </w:r>
      <w:r w:rsidR="0078761D" w:rsidRPr="004B38B4">
        <w:rPr>
          <w:rFonts w:ascii="Times New Roman" w:hAnsi="Times New Roman" w:cs="Times New Roman"/>
          <w:color w:val="FF0000"/>
          <w:sz w:val="24"/>
          <w:szCs w:val="24"/>
          <w:lang w:val="uz-Cyrl-UZ"/>
        </w:rPr>
        <w:t xml:space="preserve"> </w:t>
      </w:r>
      <w:r w:rsidR="0078761D" w:rsidRPr="004B38B4">
        <w:rPr>
          <w:rFonts w:ascii="Times New Roman" w:hAnsi="Times New Roman" w:cs="Times New Roman"/>
          <w:sz w:val="24"/>
          <w:szCs w:val="24"/>
          <w:lang w:val="uz-Cyrl-UZ"/>
        </w:rPr>
        <w:t xml:space="preserve">пет </w:t>
      </w:r>
      <w:r w:rsidR="0078761D" w:rsidRPr="004B38B4">
        <w:rPr>
          <w:rFonts w:ascii="Times New Roman" w:hAnsi="Times New Roman" w:cs="Times New Roman"/>
          <w:color w:val="000000" w:themeColor="text1"/>
          <w:sz w:val="24"/>
          <w:szCs w:val="24"/>
          <w:lang w:val="uz-Cyrl-UZ"/>
        </w:rPr>
        <w:t>центара у којима се лечи највећи број деце оболеле од малигних болести: Институт за здравствену заштиту мајке и дете</w:t>
      </w:r>
      <w:r w:rsidRPr="004B38B4">
        <w:rPr>
          <w:rFonts w:ascii="Times New Roman" w:hAnsi="Times New Roman" w:cs="Times New Roman"/>
          <w:color w:val="000000" w:themeColor="text1"/>
          <w:sz w:val="24"/>
          <w:szCs w:val="24"/>
          <w:lang w:val="uz-Cyrl-UZ"/>
        </w:rPr>
        <w:t>та „</w:t>
      </w:r>
      <w:r w:rsidR="0078761D" w:rsidRPr="004B38B4">
        <w:rPr>
          <w:rFonts w:ascii="Times New Roman" w:hAnsi="Times New Roman" w:cs="Times New Roman"/>
          <w:color w:val="000000" w:themeColor="text1"/>
          <w:sz w:val="24"/>
          <w:szCs w:val="24"/>
          <w:lang w:val="uz-Cyrl-UZ"/>
        </w:rPr>
        <w:t xml:space="preserve">Др Вукан Чупић“, Универзитетска дечја клиника, ИОРС, Институт за здравствену заштиту деце и омладине Војводине и Клиника за дечије интерне болести КЦ Ниш. Лечењем малигних болести деце баве се </w:t>
      </w:r>
      <w:r w:rsidR="0078761D" w:rsidRPr="004B38B4">
        <w:rPr>
          <w:rFonts w:ascii="Times New Roman" w:hAnsi="Times New Roman" w:cs="Times New Roman"/>
          <w:sz w:val="24"/>
          <w:szCs w:val="24"/>
          <w:lang w:val="uz-Cyrl-UZ"/>
        </w:rPr>
        <w:t xml:space="preserve">специјалисти педијатрије, као и специјалисти педијатрије са </w:t>
      </w:r>
      <w:r w:rsidR="00C45E20" w:rsidRPr="004B38B4">
        <w:rPr>
          <w:rFonts w:ascii="Times New Roman" w:hAnsi="Times New Roman" w:cs="Times New Roman"/>
          <w:sz w:val="24"/>
          <w:szCs w:val="24"/>
          <w:lang w:val="uz-Cyrl-UZ"/>
        </w:rPr>
        <w:t xml:space="preserve"> ужом </w:t>
      </w:r>
      <w:r w:rsidR="0078761D" w:rsidRPr="004B38B4">
        <w:rPr>
          <w:rFonts w:ascii="Times New Roman" w:hAnsi="Times New Roman" w:cs="Times New Roman"/>
          <w:sz w:val="24"/>
          <w:szCs w:val="24"/>
          <w:lang w:val="uz-Cyrl-UZ"/>
        </w:rPr>
        <w:t>специјализацијом из онкологије или хематологије. Хематолошки малигнитети лече се у четири педијатријске установе терцијарног нивоа здравствене заштите, док се тумори централног нервног система, коштани тумори и ретинобластоми лече превасходно у ИОРС-у. Солидни тумори и ретки тумори лече се у свим установама. Хемиотерапија се спроводи у свих пет хематоонколошких центара, док се радиотерапијско лечење деце спроводи највећим делом у ИОРС-у.</w:t>
      </w:r>
    </w:p>
    <w:p w:rsidR="0078761D" w:rsidRPr="004B38B4" w:rsidRDefault="0078761D" w:rsidP="0078761D">
      <w:pPr>
        <w:spacing w:after="0" w:line="240" w:lineRule="auto"/>
        <w:jc w:val="both"/>
        <w:rPr>
          <w:rFonts w:ascii="Times New Roman" w:hAnsi="Times New Roman" w:cs="Times New Roman"/>
          <w:sz w:val="24"/>
          <w:szCs w:val="24"/>
          <w:lang w:val="uz-Cyrl-UZ"/>
        </w:rPr>
      </w:pPr>
    </w:p>
    <w:p w:rsidR="0078761D" w:rsidRPr="004B38B4" w:rsidRDefault="00F97081" w:rsidP="0078761D">
      <w:pPr>
        <w:spacing w:after="0" w:line="240" w:lineRule="auto"/>
        <w:jc w:val="both"/>
        <w:rPr>
          <w:rFonts w:ascii="Times New Roman" w:hAnsi="Times New Roman" w:cs="Times New Roman"/>
          <w:sz w:val="24"/>
          <w:szCs w:val="24"/>
          <w:lang w:val="uz-Cyrl-UZ"/>
        </w:rPr>
      </w:pPr>
      <w:r w:rsidRPr="004B38B4">
        <w:rPr>
          <w:rFonts w:ascii="Times New Roman" w:hAnsi="Times New Roman" w:cs="Times New Roman"/>
          <w:color w:val="000000" w:themeColor="text1"/>
          <w:sz w:val="24"/>
          <w:szCs w:val="24"/>
          <w:lang w:val="uz-Cyrl-UZ"/>
        </w:rPr>
        <w:tab/>
      </w:r>
      <w:r w:rsidR="00A32E79" w:rsidRPr="004B38B4">
        <w:rPr>
          <w:rFonts w:ascii="Times New Roman" w:hAnsi="Times New Roman" w:cs="Times New Roman"/>
          <w:color w:val="000000" w:themeColor="text1"/>
          <w:sz w:val="24"/>
          <w:szCs w:val="24"/>
          <w:lang w:val="uz-Cyrl-UZ"/>
        </w:rPr>
        <w:tab/>
      </w:r>
      <w:r w:rsidR="0078761D" w:rsidRPr="004B38B4">
        <w:rPr>
          <w:rFonts w:ascii="Times New Roman" w:hAnsi="Times New Roman" w:cs="Times New Roman"/>
          <w:color w:val="000000" w:themeColor="text1"/>
          <w:sz w:val="24"/>
          <w:szCs w:val="24"/>
          <w:lang w:val="uz-Cyrl-UZ"/>
        </w:rPr>
        <w:t>Хируршка дијагностика и терапија одраслих пацијената делимично су доступне у</w:t>
      </w:r>
      <w:r w:rsidR="00FB5A90" w:rsidRPr="004B38B4">
        <w:rPr>
          <w:rFonts w:ascii="Times New Roman" w:hAnsi="Times New Roman" w:cs="Times New Roman"/>
          <w:color w:val="000000" w:themeColor="text1"/>
          <w:sz w:val="24"/>
          <w:szCs w:val="24"/>
          <w:lang w:val="uz-Cyrl-UZ"/>
        </w:rPr>
        <w:t xml:space="preserve"> здравственим</w:t>
      </w:r>
      <w:r w:rsidR="0078761D" w:rsidRPr="004B38B4">
        <w:rPr>
          <w:rFonts w:ascii="Times New Roman" w:hAnsi="Times New Roman" w:cs="Times New Roman"/>
          <w:color w:val="000000" w:themeColor="text1"/>
          <w:sz w:val="24"/>
          <w:szCs w:val="24"/>
          <w:lang w:val="uz-Cyrl-UZ"/>
        </w:rPr>
        <w:t xml:space="preserve"> установама секундарног нивоа, те се углавном спроводе у установама терцијарног нивоа. На пример, биопсија стражарног чвора није доступна у свим установама у којима се оперише карцином дојке. Повећањем капаци</w:t>
      </w:r>
      <w:r w:rsidR="00FB5A90" w:rsidRPr="004B38B4">
        <w:rPr>
          <w:rFonts w:ascii="Times New Roman" w:hAnsi="Times New Roman" w:cs="Times New Roman"/>
          <w:color w:val="000000" w:themeColor="text1"/>
          <w:sz w:val="24"/>
          <w:szCs w:val="24"/>
          <w:lang w:val="uz-Cyrl-UZ"/>
        </w:rPr>
        <w:t xml:space="preserve">тета и обнављањем опреме у тим </w:t>
      </w:r>
      <w:r w:rsidR="0078761D" w:rsidRPr="004B38B4">
        <w:rPr>
          <w:rFonts w:ascii="Times New Roman" w:hAnsi="Times New Roman" w:cs="Times New Roman"/>
          <w:color w:val="000000" w:themeColor="text1"/>
          <w:sz w:val="24"/>
          <w:szCs w:val="24"/>
          <w:lang w:val="uz-Cyrl-UZ"/>
        </w:rPr>
        <w:t>установама повећао би се квалитет пружених услуга. Одређене процедуре (нпр. код мекоткивних саркома, циторедуктивна хирургија, биопсија стражарног лимфног чвора код меланома на трупу и код рака дојке) треба спроводити искључиво у високоспецијализованим установама за онколошку хирургију. Мање захтевне хируршке интервенције, које се чешће изводе, а за које постоји одговарајуће обучен кадар, могу се изводити и у установама секундарног нивоа. На Клиници за неурохирургију КЦ Србије спроводи се хируршко лечење и дијагностика (патохистолошка) деце оболеле од тумора централног нервног система. На Институту за орто</w:t>
      </w:r>
      <w:r w:rsidRPr="004B38B4">
        <w:rPr>
          <w:rFonts w:ascii="Times New Roman" w:hAnsi="Times New Roman" w:cs="Times New Roman"/>
          <w:color w:val="000000" w:themeColor="text1"/>
          <w:sz w:val="24"/>
          <w:szCs w:val="24"/>
          <w:lang w:val="uz-Cyrl-UZ"/>
        </w:rPr>
        <w:t>педско-хируршке болести „Бањица</w:t>
      </w:r>
      <w:r w:rsidR="00EA15F0" w:rsidRPr="004B38B4">
        <w:rPr>
          <w:rFonts w:ascii="Times New Roman" w:hAnsi="Times New Roman" w:cs="Times New Roman"/>
          <w:color w:val="000000" w:themeColor="text1"/>
          <w:sz w:val="24"/>
          <w:szCs w:val="24"/>
          <w:lang w:val="uz-Cyrl-UZ"/>
        </w:rPr>
        <w:t>“</w:t>
      </w:r>
      <w:r w:rsidR="0078761D" w:rsidRPr="004B38B4">
        <w:rPr>
          <w:rFonts w:ascii="Times New Roman" w:hAnsi="Times New Roman" w:cs="Times New Roman"/>
          <w:color w:val="000000" w:themeColor="text1"/>
          <w:sz w:val="24"/>
          <w:szCs w:val="24"/>
          <w:lang w:val="uz-Cyrl-UZ"/>
        </w:rPr>
        <w:t xml:space="preserve"> спроводи се хируршко лечење деце оболеле од коштаних и осталих метоткивних саркома. Терапијска процедура високодозне хемиотерапије са трансплантацијом матичних ћелија хематопоезе спроводи се у Институту за здрав</w:t>
      </w:r>
      <w:r w:rsidRPr="004B38B4">
        <w:rPr>
          <w:rFonts w:ascii="Times New Roman" w:hAnsi="Times New Roman" w:cs="Times New Roman"/>
          <w:color w:val="000000" w:themeColor="text1"/>
          <w:sz w:val="24"/>
          <w:szCs w:val="24"/>
          <w:lang w:val="uz-Cyrl-UZ"/>
        </w:rPr>
        <w:t>ствену заштиту мајке и детета „</w:t>
      </w:r>
      <w:r w:rsidR="0078761D" w:rsidRPr="004B38B4">
        <w:rPr>
          <w:rFonts w:ascii="Times New Roman" w:hAnsi="Times New Roman" w:cs="Times New Roman"/>
          <w:color w:val="000000" w:themeColor="text1"/>
          <w:sz w:val="24"/>
          <w:szCs w:val="24"/>
          <w:lang w:val="uz-Cyrl-UZ"/>
        </w:rPr>
        <w:t>Др</w:t>
      </w:r>
      <w:r w:rsidRPr="004B38B4">
        <w:rPr>
          <w:rFonts w:ascii="Times New Roman" w:hAnsi="Times New Roman" w:cs="Times New Roman"/>
          <w:color w:val="000000" w:themeColor="text1"/>
          <w:sz w:val="24"/>
          <w:szCs w:val="24"/>
          <w:lang w:val="uz-Cyrl-UZ"/>
        </w:rPr>
        <w:t xml:space="preserve"> Вукан </w:t>
      </w:r>
      <w:r w:rsidR="0078761D" w:rsidRPr="004B38B4">
        <w:rPr>
          <w:rFonts w:ascii="Times New Roman" w:hAnsi="Times New Roman" w:cs="Times New Roman"/>
          <w:color w:val="000000" w:themeColor="text1"/>
          <w:sz w:val="24"/>
          <w:szCs w:val="24"/>
          <w:lang w:val="uz-Cyrl-UZ"/>
        </w:rPr>
        <w:t xml:space="preserve">Чупић“. У зависности од локализације малигног тумора, лечење деце се спроводи у другим референтним установама.  </w:t>
      </w:r>
    </w:p>
    <w:p w:rsidR="0078761D" w:rsidRPr="004B38B4" w:rsidRDefault="0078761D" w:rsidP="0078761D">
      <w:pPr>
        <w:pStyle w:val="ListParagraph"/>
        <w:spacing w:after="0" w:line="240" w:lineRule="auto"/>
        <w:ind w:left="0"/>
        <w:jc w:val="both"/>
        <w:rPr>
          <w:rFonts w:ascii="Times New Roman" w:hAnsi="Times New Roman" w:cs="Times New Roman"/>
          <w:color w:val="000000" w:themeColor="text1"/>
          <w:sz w:val="24"/>
          <w:szCs w:val="24"/>
          <w:lang w:val="uz-Cyrl-UZ"/>
        </w:rPr>
      </w:pPr>
    </w:p>
    <w:p w:rsidR="0078761D" w:rsidRPr="004B38B4" w:rsidRDefault="00F97081" w:rsidP="0078761D">
      <w:pPr>
        <w:pStyle w:val="ListParagraph"/>
        <w:spacing w:after="0" w:line="240" w:lineRule="auto"/>
        <w:ind w:left="0"/>
        <w:jc w:val="both"/>
        <w:rPr>
          <w:rFonts w:ascii="Times New Roman" w:hAnsi="Times New Roman" w:cs="Times New Roman"/>
          <w:sz w:val="24"/>
          <w:szCs w:val="24"/>
          <w:lang w:val="uz-Cyrl-UZ"/>
        </w:rPr>
      </w:pPr>
      <w:r w:rsidRPr="004B38B4">
        <w:rPr>
          <w:rFonts w:ascii="Times New Roman" w:hAnsi="Times New Roman" w:cs="Times New Roman"/>
          <w:color w:val="000000" w:themeColor="text1"/>
          <w:sz w:val="24"/>
          <w:szCs w:val="24"/>
          <w:lang w:val="uz-Cyrl-UZ"/>
        </w:rPr>
        <w:tab/>
      </w:r>
      <w:r w:rsidR="00A32E79" w:rsidRPr="004B38B4">
        <w:rPr>
          <w:rFonts w:ascii="Times New Roman" w:hAnsi="Times New Roman" w:cs="Times New Roman"/>
          <w:color w:val="000000" w:themeColor="text1"/>
          <w:sz w:val="24"/>
          <w:szCs w:val="24"/>
          <w:lang w:val="uz-Cyrl-UZ"/>
        </w:rPr>
        <w:tab/>
      </w:r>
      <w:r w:rsidR="0078761D" w:rsidRPr="004B38B4">
        <w:rPr>
          <w:rFonts w:ascii="Times New Roman" w:hAnsi="Times New Roman" w:cs="Times New Roman"/>
          <w:color w:val="000000" w:themeColor="text1"/>
          <w:sz w:val="24"/>
          <w:szCs w:val="24"/>
          <w:lang w:val="uz-Cyrl-UZ"/>
        </w:rPr>
        <w:t>Неке услуге молекуларних и генетских тестирања тумора у</w:t>
      </w:r>
      <w:r w:rsidRPr="004B38B4">
        <w:rPr>
          <w:rFonts w:ascii="Times New Roman" w:hAnsi="Times New Roman" w:cs="Times New Roman"/>
          <w:color w:val="000000" w:themeColor="text1"/>
          <w:sz w:val="24"/>
          <w:szCs w:val="24"/>
          <w:lang w:val="uz-Cyrl-UZ"/>
        </w:rPr>
        <w:t xml:space="preserve"> Републици</w:t>
      </w:r>
      <w:r w:rsidR="0078761D" w:rsidRPr="004B38B4">
        <w:rPr>
          <w:rFonts w:ascii="Times New Roman" w:hAnsi="Times New Roman" w:cs="Times New Roman"/>
          <w:color w:val="000000" w:themeColor="text1"/>
          <w:sz w:val="24"/>
          <w:szCs w:val="24"/>
          <w:lang w:val="uz-Cyrl-UZ"/>
        </w:rPr>
        <w:t xml:space="preserve"> Србији доступне су у три здравствене установе терцијарног нивоа. Међутим, тренд раста генетског тестирања неопходног за примену савремених биолошких терапија довешће до пораста потреба за </w:t>
      </w:r>
      <w:r w:rsidR="0078761D" w:rsidRPr="004B38B4">
        <w:rPr>
          <w:rFonts w:ascii="Times New Roman" w:hAnsi="Times New Roman" w:cs="Times New Roman"/>
          <w:sz w:val="24"/>
          <w:szCs w:val="24"/>
          <w:lang w:val="uz-Cyrl-UZ"/>
        </w:rPr>
        <w:t>молекуларним тестирањем у наредних пет година, те је неопходно правовремено улагање у овај дијагностички домен.</w:t>
      </w:r>
    </w:p>
    <w:p w:rsidR="0078761D" w:rsidRPr="004B38B4" w:rsidRDefault="0078761D" w:rsidP="0078761D">
      <w:pPr>
        <w:pStyle w:val="ListParagraph"/>
        <w:spacing w:after="0" w:line="240" w:lineRule="auto"/>
        <w:ind w:left="0"/>
        <w:jc w:val="both"/>
        <w:rPr>
          <w:rFonts w:ascii="Times New Roman" w:hAnsi="Times New Roman" w:cs="Times New Roman"/>
          <w:sz w:val="24"/>
          <w:szCs w:val="24"/>
          <w:lang w:val="uz-Cyrl-UZ"/>
        </w:rPr>
      </w:pPr>
    </w:p>
    <w:p w:rsidR="0078761D" w:rsidRPr="004B38B4" w:rsidRDefault="00F97081" w:rsidP="0078761D">
      <w:pPr>
        <w:pStyle w:val="ListParagraph"/>
        <w:spacing w:after="0" w:line="240" w:lineRule="auto"/>
        <w:ind w:left="0"/>
        <w:jc w:val="both"/>
        <w:rPr>
          <w:rFonts w:ascii="Times New Roman" w:hAnsi="Times New Roman" w:cs="Times New Roman"/>
          <w:color w:val="000000" w:themeColor="text1"/>
          <w:sz w:val="24"/>
          <w:szCs w:val="24"/>
          <w:lang w:val="uz-Cyrl-UZ"/>
        </w:rPr>
      </w:pPr>
      <w:r w:rsidRPr="004B38B4">
        <w:rPr>
          <w:rFonts w:ascii="Times New Roman" w:hAnsi="Times New Roman" w:cs="Times New Roman"/>
          <w:sz w:val="24"/>
          <w:szCs w:val="24"/>
          <w:lang w:val="uz-Cyrl-UZ"/>
        </w:rPr>
        <w:tab/>
      </w:r>
      <w:r w:rsidR="00A32E79" w:rsidRPr="004B38B4">
        <w:rPr>
          <w:rFonts w:ascii="Times New Roman" w:hAnsi="Times New Roman" w:cs="Times New Roman"/>
          <w:sz w:val="24"/>
          <w:szCs w:val="24"/>
          <w:lang w:val="uz-Cyrl-UZ"/>
        </w:rPr>
        <w:tab/>
      </w:r>
      <w:r w:rsidR="0078761D" w:rsidRPr="004B38B4">
        <w:rPr>
          <w:rFonts w:ascii="Times New Roman" w:hAnsi="Times New Roman" w:cs="Times New Roman"/>
          <w:sz w:val="24"/>
          <w:szCs w:val="24"/>
          <w:lang w:val="uz-Cyrl-UZ"/>
        </w:rPr>
        <w:t>Мултидисциплинарни тимови (конзилијум</w:t>
      </w:r>
      <w:r w:rsidR="00CE4A06" w:rsidRPr="004B38B4">
        <w:rPr>
          <w:rFonts w:ascii="Times New Roman" w:hAnsi="Times New Roman" w:cs="Times New Roman"/>
          <w:sz w:val="24"/>
          <w:szCs w:val="24"/>
          <w:lang w:val="uz-Cyrl-UZ"/>
        </w:rPr>
        <w:t>и</w:t>
      </w:r>
      <w:r w:rsidR="0078761D" w:rsidRPr="004B38B4">
        <w:rPr>
          <w:rFonts w:ascii="Times New Roman" w:hAnsi="Times New Roman" w:cs="Times New Roman"/>
          <w:sz w:val="24"/>
          <w:szCs w:val="24"/>
          <w:lang w:val="uz-Cyrl-UZ"/>
        </w:rPr>
        <w:t xml:space="preserve"> специјалиста) функционишу на терцијарном нивоу, док је њихово функционисање на секундарном нивоу незадовољавајуће. Комуникација, у смислу размена свих потребних информација о пацијентима, између установа секундарног </w:t>
      </w:r>
      <w:r w:rsidR="0078761D" w:rsidRPr="004B38B4">
        <w:rPr>
          <w:rFonts w:ascii="Times New Roman" w:hAnsi="Times New Roman" w:cs="Times New Roman"/>
          <w:color w:val="000000" w:themeColor="text1"/>
          <w:sz w:val="24"/>
          <w:szCs w:val="24"/>
          <w:lang w:val="uz-Cyrl-UZ"/>
        </w:rPr>
        <w:t xml:space="preserve">и терцијарног нивоа је на ниском нивоу и треба је значајно побољшати у циљу унапређења дијагностике и лечења. </w:t>
      </w:r>
    </w:p>
    <w:p w:rsidR="0078761D" w:rsidRPr="004B38B4" w:rsidRDefault="0078761D" w:rsidP="0078761D">
      <w:pPr>
        <w:pStyle w:val="ListParagraph"/>
        <w:spacing w:after="0" w:line="240" w:lineRule="auto"/>
        <w:ind w:left="0"/>
        <w:jc w:val="both"/>
        <w:rPr>
          <w:rFonts w:ascii="Times New Roman" w:hAnsi="Times New Roman" w:cs="Times New Roman"/>
          <w:color w:val="000000" w:themeColor="text1"/>
          <w:sz w:val="24"/>
          <w:szCs w:val="24"/>
          <w:lang w:val="uz-Cyrl-UZ"/>
        </w:rPr>
      </w:pPr>
    </w:p>
    <w:p w:rsidR="0078761D" w:rsidRPr="004B38B4" w:rsidRDefault="00F97081" w:rsidP="0078761D">
      <w:pPr>
        <w:spacing w:after="0" w:line="240" w:lineRule="auto"/>
        <w:jc w:val="both"/>
        <w:rPr>
          <w:rFonts w:ascii="Times New Roman" w:hAnsi="Times New Roman" w:cs="Times New Roman"/>
          <w:color w:val="000000" w:themeColor="text1"/>
          <w:sz w:val="24"/>
          <w:szCs w:val="24"/>
          <w:lang w:val="uz-Cyrl-UZ"/>
        </w:rPr>
      </w:pPr>
      <w:r w:rsidRPr="004B38B4">
        <w:rPr>
          <w:rFonts w:ascii="Times New Roman" w:hAnsi="Times New Roman" w:cs="Times New Roman"/>
          <w:color w:val="000000" w:themeColor="text1"/>
          <w:sz w:val="24"/>
          <w:szCs w:val="24"/>
          <w:lang w:val="uz-Cyrl-UZ"/>
        </w:rPr>
        <w:tab/>
      </w:r>
      <w:r w:rsidR="00A32E79" w:rsidRPr="004B38B4">
        <w:rPr>
          <w:rFonts w:ascii="Times New Roman" w:hAnsi="Times New Roman" w:cs="Times New Roman"/>
          <w:color w:val="000000" w:themeColor="text1"/>
          <w:sz w:val="24"/>
          <w:szCs w:val="24"/>
          <w:lang w:val="uz-Cyrl-UZ"/>
        </w:rPr>
        <w:tab/>
      </w:r>
      <w:r w:rsidR="0078761D" w:rsidRPr="004B38B4">
        <w:rPr>
          <w:rFonts w:ascii="Times New Roman" w:hAnsi="Times New Roman" w:cs="Times New Roman"/>
          <w:color w:val="000000" w:themeColor="text1"/>
          <w:sz w:val="24"/>
          <w:szCs w:val="24"/>
          <w:lang w:val="uz-Cyrl-UZ"/>
        </w:rPr>
        <w:t>Клинички водичи за водеће локализације ра</w:t>
      </w:r>
      <w:r w:rsidR="00CE4A06" w:rsidRPr="004B38B4">
        <w:rPr>
          <w:rFonts w:ascii="Times New Roman" w:hAnsi="Times New Roman" w:cs="Times New Roman"/>
          <w:color w:val="000000" w:themeColor="text1"/>
          <w:sz w:val="24"/>
          <w:szCs w:val="24"/>
          <w:lang w:val="uz-Cyrl-UZ"/>
        </w:rPr>
        <w:t>ка постоје на националном нивоу; међутим,</w:t>
      </w:r>
      <w:r w:rsidR="0078761D" w:rsidRPr="004B38B4">
        <w:rPr>
          <w:rFonts w:ascii="Times New Roman" w:hAnsi="Times New Roman" w:cs="Times New Roman"/>
          <w:color w:val="000000" w:themeColor="text1"/>
          <w:sz w:val="24"/>
          <w:szCs w:val="24"/>
          <w:lang w:val="uz-Cyrl-UZ"/>
        </w:rPr>
        <w:t xml:space="preserve"> имајући у виду да су настали пре више година, као и брз развој у области дијагностике и терапије, потребно их је константно ажурирати.  Не постоје националне препоруке за израду клиничких водича што често доводи до њиховог застаревања и немогућности придржавања наведених смерница. Стога је неопходна координација на националном нивоу, уз евалуацију примене клиничких водича и истовремени развој клиничких путева за најмање пет најчешћих локализација рака у</w:t>
      </w:r>
      <w:r w:rsidR="00FB5A90" w:rsidRPr="004B38B4">
        <w:rPr>
          <w:rFonts w:ascii="Times New Roman" w:hAnsi="Times New Roman" w:cs="Times New Roman"/>
          <w:color w:val="000000" w:themeColor="text1"/>
          <w:sz w:val="24"/>
          <w:szCs w:val="24"/>
          <w:lang w:val="uz-Cyrl-UZ"/>
        </w:rPr>
        <w:t xml:space="preserve"> Републици</w:t>
      </w:r>
      <w:r w:rsidR="0078761D" w:rsidRPr="004B38B4">
        <w:rPr>
          <w:rFonts w:ascii="Times New Roman" w:hAnsi="Times New Roman" w:cs="Times New Roman"/>
          <w:color w:val="000000" w:themeColor="text1"/>
          <w:sz w:val="24"/>
          <w:szCs w:val="24"/>
          <w:lang w:val="uz-Cyrl-UZ"/>
        </w:rPr>
        <w:t xml:space="preserve"> Србији. Тренутно у </w:t>
      </w:r>
      <w:r w:rsidR="00FB5A90" w:rsidRPr="004B38B4">
        <w:rPr>
          <w:rFonts w:ascii="Times New Roman" w:hAnsi="Times New Roman" w:cs="Times New Roman"/>
          <w:color w:val="000000" w:themeColor="text1"/>
          <w:sz w:val="24"/>
          <w:szCs w:val="24"/>
          <w:lang w:val="uz-Cyrl-UZ"/>
        </w:rPr>
        <w:t xml:space="preserve">Републици </w:t>
      </w:r>
      <w:r w:rsidR="0078761D" w:rsidRPr="004B38B4">
        <w:rPr>
          <w:rFonts w:ascii="Times New Roman" w:hAnsi="Times New Roman" w:cs="Times New Roman"/>
          <w:color w:val="000000" w:themeColor="text1"/>
          <w:sz w:val="24"/>
          <w:szCs w:val="24"/>
          <w:lang w:val="uz-Cyrl-UZ"/>
        </w:rPr>
        <w:t xml:space="preserve">Србији постоје водичи за дијагностиковање и лечење рака дојке, грлића материце, колона и ректума, оваријума, тироидних нодуса и диферентованог тироидног карцинома и хроничног бола малигне етиологије. </w:t>
      </w:r>
      <w:r w:rsidR="001B14EF" w:rsidRPr="004B38B4">
        <w:rPr>
          <w:rFonts w:ascii="Times New Roman" w:hAnsi="Times New Roman" w:cs="Times New Roman"/>
          <w:color w:val="000000" w:themeColor="text1"/>
          <w:sz w:val="24"/>
          <w:szCs w:val="24"/>
          <w:lang w:val="uz-Cyrl-UZ"/>
        </w:rPr>
        <w:t xml:space="preserve">Током 2017. </w:t>
      </w:r>
      <w:r w:rsidR="00FB5A90" w:rsidRPr="004B38B4">
        <w:rPr>
          <w:rFonts w:ascii="Times New Roman" w:hAnsi="Times New Roman" w:cs="Times New Roman"/>
          <w:color w:val="000000" w:themeColor="text1"/>
          <w:sz w:val="24"/>
          <w:szCs w:val="24"/>
          <w:lang w:val="uz-Cyrl-UZ"/>
        </w:rPr>
        <w:t xml:space="preserve">године </w:t>
      </w:r>
      <w:r w:rsidR="0078761D" w:rsidRPr="004B38B4">
        <w:rPr>
          <w:rFonts w:ascii="Times New Roman" w:hAnsi="Times New Roman" w:cs="Times New Roman"/>
          <w:color w:val="000000" w:themeColor="text1"/>
          <w:sz w:val="24"/>
          <w:szCs w:val="24"/>
          <w:lang w:val="uz-Cyrl-UZ"/>
        </w:rPr>
        <w:t>развијен</w:t>
      </w:r>
      <w:r w:rsidR="001B14EF" w:rsidRPr="004B38B4">
        <w:rPr>
          <w:rFonts w:ascii="Times New Roman" w:hAnsi="Times New Roman" w:cs="Times New Roman"/>
          <w:color w:val="000000" w:themeColor="text1"/>
          <w:sz w:val="24"/>
          <w:szCs w:val="24"/>
          <w:lang w:val="uz-Cyrl-UZ"/>
        </w:rPr>
        <w:t>а су</w:t>
      </w:r>
      <w:r w:rsidR="0078761D" w:rsidRPr="004B38B4">
        <w:rPr>
          <w:rFonts w:ascii="Times New Roman" w:hAnsi="Times New Roman" w:cs="Times New Roman"/>
          <w:color w:val="000000" w:themeColor="text1"/>
          <w:sz w:val="24"/>
          <w:szCs w:val="24"/>
          <w:lang w:val="uz-Cyrl-UZ"/>
        </w:rPr>
        <w:t xml:space="preserve"> 32 клиничка пута, </w:t>
      </w:r>
      <w:r w:rsidR="00144B9B" w:rsidRPr="004B38B4">
        <w:rPr>
          <w:rFonts w:ascii="Times New Roman" w:hAnsi="Times New Roman" w:cs="Times New Roman"/>
          <w:color w:val="000000" w:themeColor="text1"/>
          <w:sz w:val="24"/>
          <w:szCs w:val="24"/>
          <w:lang w:val="uz-Cyrl-UZ"/>
        </w:rPr>
        <w:t>укључујући клинич</w:t>
      </w:r>
      <w:r w:rsidR="001B14EF" w:rsidRPr="004B38B4">
        <w:rPr>
          <w:rFonts w:ascii="Times New Roman" w:hAnsi="Times New Roman" w:cs="Times New Roman"/>
          <w:color w:val="000000" w:themeColor="text1"/>
          <w:sz w:val="24"/>
          <w:szCs w:val="24"/>
          <w:lang w:val="uz-Cyrl-UZ"/>
        </w:rPr>
        <w:t>ки пут</w:t>
      </w:r>
      <w:r w:rsidR="00144B9B" w:rsidRPr="004B38B4">
        <w:rPr>
          <w:rFonts w:ascii="Times New Roman" w:hAnsi="Times New Roman" w:cs="Times New Roman"/>
          <w:color w:val="000000" w:themeColor="text1"/>
          <w:sz w:val="24"/>
          <w:szCs w:val="24"/>
          <w:lang w:val="uz-Cyrl-UZ"/>
        </w:rPr>
        <w:t xml:space="preserve"> за </w:t>
      </w:r>
      <w:r w:rsidR="001B14EF" w:rsidRPr="004B38B4">
        <w:rPr>
          <w:rFonts w:ascii="Times New Roman" w:hAnsi="Times New Roman" w:cs="Times New Roman"/>
          <w:color w:val="000000" w:themeColor="text1"/>
          <w:sz w:val="24"/>
          <w:szCs w:val="24"/>
          <w:lang w:val="uz-Cyrl-UZ"/>
        </w:rPr>
        <w:t>карцином</w:t>
      </w:r>
      <w:r w:rsidR="0078761D" w:rsidRPr="004B38B4">
        <w:rPr>
          <w:rFonts w:ascii="Times New Roman" w:hAnsi="Times New Roman" w:cs="Times New Roman"/>
          <w:color w:val="000000" w:themeColor="text1"/>
          <w:sz w:val="24"/>
          <w:szCs w:val="24"/>
          <w:lang w:val="uz-Cyrl-UZ"/>
        </w:rPr>
        <w:t xml:space="preserve"> дојке</w:t>
      </w:r>
      <w:r w:rsidR="00144B9B" w:rsidRPr="004B38B4">
        <w:rPr>
          <w:rFonts w:ascii="Times New Roman" w:hAnsi="Times New Roman" w:cs="Times New Roman"/>
          <w:color w:val="000000" w:themeColor="text1"/>
          <w:sz w:val="24"/>
          <w:szCs w:val="24"/>
          <w:lang w:val="uz-Cyrl-UZ"/>
        </w:rPr>
        <w:t>, к</w:t>
      </w:r>
      <w:r w:rsidR="0078761D" w:rsidRPr="004B38B4">
        <w:rPr>
          <w:rFonts w:ascii="Times New Roman" w:hAnsi="Times New Roman" w:cs="Times New Roman"/>
          <w:color w:val="000000" w:themeColor="text1"/>
          <w:sz w:val="24"/>
          <w:szCs w:val="24"/>
          <w:lang w:val="uz-Cyrl-UZ"/>
        </w:rPr>
        <w:t xml:space="preserve">арцином дебелог црева </w:t>
      </w:r>
      <w:r w:rsidR="007849C8" w:rsidRPr="004B38B4">
        <w:rPr>
          <w:rFonts w:ascii="Times New Roman" w:hAnsi="Times New Roman" w:cs="Times New Roman"/>
          <w:color w:val="000000" w:themeColor="text1"/>
          <w:sz w:val="24"/>
          <w:szCs w:val="24"/>
          <w:lang w:val="uz-Cyrl-UZ"/>
        </w:rPr>
        <w:t xml:space="preserve"> </w:t>
      </w:r>
      <w:r w:rsidR="00144B9B" w:rsidRPr="004B38B4">
        <w:rPr>
          <w:rFonts w:ascii="Times New Roman" w:hAnsi="Times New Roman" w:cs="Times New Roman"/>
          <w:color w:val="000000" w:themeColor="text1"/>
          <w:sz w:val="24"/>
          <w:szCs w:val="24"/>
          <w:lang w:val="uz-Cyrl-UZ"/>
        </w:rPr>
        <w:t>и карцином</w:t>
      </w:r>
      <w:r w:rsidR="0078761D" w:rsidRPr="004B38B4">
        <w:rPr>
          <w:rFonts w:ascii="Times New Roman" w:hAnsi="Times New Roman" w:cs="Times New Roman"/>
          <w:color w:val="000000" w:themeColor="text1"/>
          <w:sz w:val="24"/>
          <w:szCs w:val="24"/>
          <w:lang w:val="uz-Cyrl-UZ"/>
        </w:rPr>
        <w:t xml:space="preserve"> </w:t>
      </w:r>
      <w:r w:rsidR="001B14EF" w:rsidRPr="004B38B4">
        <w:rPr>
          <w:rFonts w:ascii="Times New Roman" w:hAnsi="Times New Roman" w:cs="Times New Roman"/>
          <w:color w:val="000000" w:themeColor="text1"/>
          <w:sz w:val="24"/>
          <w:szCs w:val="24"/>
          <w:lang w:val="uz-Cyrl-UZ"/>
        </w:rPr>
        <w:t>грлића</w:t>
      </w:r>
      <w:r w:rsidR="0078761D" w:rsidRPr="004B38B4">
        <w:rPr>
          <w:rFonts w:ascii="Times New Roman" w:hAnsi="Times New Roman" w:cs="Times New Roman"/>
          <w:color w:val="000000" w:themeColor="text1"/>
          <w:sz w:val="24"/>
          <w:szCs w:val="24"/>
          <w:lang w:val="uz-Cyrl-UZ"/>
        </w:rPr>
        <w:t xml:space="preserve"> материце</w:t>
      </w:r>
      <w:r w:rsidR="001B14EF" w:rsidRPr="004B38B4">
        <w:rPr>
          <w:rFonts w:ascii="Times New Roman" w:hAnsi="Times New Roman" w:cs="Times New Roman"/>
          <w:color w:val="000000" w:themeColor="text1"/>
          <w:sz w:val="24"/>
          <w:szCs w:val="24"/>
          <w:lang w:val="uz-Cyrl-UZ"/>
        </w:rPr>
        <w:t>.</w:t>
      </w:r>
    </w:p>
    <w:p w:rsidR="00EF152B" w:rsidRPr="004B38B4" w:rsidRDefault="00EF152B" w:rsidP="0078761D">
      <w:pPr>
        <w:pStyle w:val="ListParagraph"/>
        <w:spacing w:after="0" w:line="240" w:lineRule="auto"/>
        <w:ind w:left="0"/>
        <w:jc w:val="both"/>
        <w:rPr>
          <w:rFonts w:ascii="Times New Roman" w:hAnsi="Times New Roman" w:cs="Times New Roman"/>
          <w:color w:val="000000" w:themeColor="text1"/>
          <w:sz w:val="24"/>
          <w:szCs w:val="24"/>
          <w:lang w:val="uz-Cyrl-UZ"/>
        </w:rPr>
      </w:pPr>
    </w:p>
    <w:p w:rsidR="0078761D" w:rsidRPr="004B38B4" w:rsidRDefault="00A32E79" w:rsidP="0078761D">
      <w:pPr>
        <w:pStyle w:val="ListParagraph"/>
        <w:spacing w:after="0" w:line="240" w:lineRule="auto"/>
        <w:ind w:left="0"/>
        <w:jc w:val="both"/>
        <w:rPr>
          <w:rFonts w:ascii="Times New Roman" w:hAnsi="Times New Roman" w:cs="Times New Roman"/>
          <w:color w:val="000000" w:themeColor="text1"/>
          <w:sz w:val="24"/>
          <w:szCs w:val="24"/>
          <w:lang w:val="uz-Cyrl-UZ"/>
        </w:rPr>
      </w:pPr>
      <w:r w:rsidRPr="004B38B4">
        <w:rPr>
          <w:rFonts w:ascii="Times New Roman" w:hAnsi="Times New Roman" w:cs="Times New Roman"/>
          <w:color w:val="000000" w:themeColor="text1"/>
          <w:sz w:val="24"/>
          <w:szCs w:val="24"/>
          <w:lang w:val="uz-Cyrl-UZ"/>
        </w:rPr>
        <w:tab/>
      </w:r>
      <w:r w:rsidRPr="004B38B4">
        <w:rPr>
          <w:rFonts w:ascii="Times New Roman" w:hAnsi="Times New Roman" w:cs="Times New Roman"/>
          <w:color w:val="000000" w:themeColor="text1"/>
          <w:sz w:val="24"/>
          <w:szCs w:val="24"/>
          <w:lang w:val="uz-Cyrl-UZ"/>
        </w:rPr>
        <w:tab/>
      </w:r>
      <w:r w:rsidR="0078761D" w:rsidRPr="004B38B4">
        <w:rPr>
          <w:rFonts w:ascii="Times New Roman" w:hAnsi="Times New Roman" w:cs="Times New Roman"/>
          <w:color w:val="000000" w:themeColor="text1"/>
          <w:sz w:val="24"/>
          <w:szCs w:val="24"/>
          <w:lang w:val="uz-Cyrl-UZ"/>
        </w:rPr>
        <w:t>Ниједан од ових водича није ажуриран у протеклих пет година. Клинички водичи за водеће локализације малигних тумора код деце нису никад развијени. Такође није развијен ниједан клинички пут за рак код деце.</w:t>
      </w:r>
    </w:p>
    <w:p w:rsidR="0078761D" w:rsidRPr="004B38B4" w:rsidRDefault="0078761D" w:rsidP="0078761D">
      <w:pPr>
        <w:pStyle w:val="ListParagraph"/>
        <w:spacing w:after="0" w:line="240" w:lineRule="auto"/>
        <w:ind w:left="0"/>
        <w:jc w:val="both"/>
        <w:rPr>
          <w:rFonts w:ascii="Times New Roman" w:hAnsi="Times New Roman" w:cs="Times New Roman"/>
          <w:color w:val="000000" w:themeColor="text1"/>
          <w:sz w:val="24"/>
          <w:szCs w:val="24"/>
          <w:lang w:val="uz-Cyrl-UZ"/>
        </w:rPr>
      </w:pPr>
    </w:p>
    <w:p w:rsidR="0078761D" w:rsidRPr="004B38B4" w:rsidRDefault="0078761D" w:rsidP="0078761D">
      <w:pPr>
        <w:pStyle w:val="ListParagraph"/>
        <w:spacing w:after="0" w:line="240" w:lineRule="auto"/>
        <w:ind w:left="0"/>
        <w:jc w:val="both"/>
        <w:rPr>
          <w:rFonts w:ascii="Times New Roman" w:hAnsi="Times New Roman" w:cs="Times New Roman"/>
          <w:color w:val="000000" w:themeColor="text1"/>
          <w:sz w:val="24"/>
          <w:szCs w:val="24"/>
          <w:lang w:val="uz-Cyrl-UZ"/>
        </w:rPr>
      </w:pPr>
      <w:r w:rsidRPr="004B38B4">
        <w:rPr>
          <w:rFonts w:ascii="Times New Roman" w:hAnsi="Times New Roman" w:cs="Times New Roman"/>
          <w:color w:val="000000" w:themeColor="text1"/>
          <w:sz w:val="24"/>
          <w:szCs w:val="24"/>
          <w:lang w:val="uz-Cyrl-UZ"/>
        </w:rPr>
        <w:t xml:space="preserve">Пример пута пацијента с карциномом бронха дат је у Графикону 1. </w:t>
      </w:r>
    </w:p>
    <w:p w:rsidR="0078761D" w:rsidRPr="004B38B4" w:rsidRDefault="0078761D" w:rsidP="0078761D">
      <w:pPr>
        <w:pStyle w:val="ListParagraph"/>
        <w:spacing w:after="0" w:line="240" w:lineRule="auto"/>
        <w:ind w:left="0"/>
        <w:jc w:val="both"/>
        <w:rPr>
          <w:rFonts w:ascii="Times New Roman" w:hAnsi="Times New Roman" w:cs="Times New Roman"/>
          <w:color w:val="000000" w:themeColor="text1"/>
          <w:sz w:val="24"/>
          <w:szCs w:val="24"/>
          <w:lang w:val="uz-Cyrl-UZ"/>
        </w:rPr>
      </w:pPr>
    </w:p>
    <w:tbl>
      <w:tblPr>
        <w:tblStyle w:val="TableGrid"/>
        <w:tblW w:w="8730" w:type="dxa"/>
        <w:tblInd w:w="720" w:type="dxa"/>
        <w:tblLayout w:type="fixed"/>
        <w:tblLook w:val="04A0" w:firstRow="1" w:lastRow="0" w:firstColumn="1" w:lastColumn="0" w:noHBand="0" w:noVBand="1"/>
      </w:tblPr>
      <w:tblGrid>
        <w:gridCol w:w="2430"/>
        <w:gridCol w:w="267"/>
        <w:gridCol w:w="2935"/>
        <w:gridCol w:w="236"/>
        <w:gridCol w:w="2862"/>
      </w:tblGrid>
      <w:tr w:rsidR="0078761D" w:rsidRPr="004B38B4" w:rsidTr="00E04EA0">
        <w:tc>
          <w:tcPr>
            <w:tcW w:w="2697" w:type="dxa"/>
            <w:gridSpan w:val="2"/>
            <w:tcBorders>
              <w:top w:val="nil"/>
              <w:left w:val="nil"/>
              <w:bottom w:val="nil"/>
              <w:right w:val="single" w:sz="4" w:space="0" w:color="auto"/>
            </w:tcBorders>
          </w:tcPr>
          <w:p w:rsidR="0078761D" w:rsidRPr="004B38B4" w:rsidRDefault="0078761D" w:rsidP="00E04EA0">
            <w:pPr>
              <w:spacing w:after="0" w:line="240" w:lineRule="auto"/>
              <w:jc w:val="center"/>
              <w:rPr>
                <w:rFonts w:ascii="Times New Roman" w:hAnsi="Times New Roman" w:cs="Times New Roman"/>
                <w:color w:val="000000" w:themeColor="text1"/>
                <w:sz w:val="24"/>
                <w:szCs w:val="24"/>
                <w:lang w:val="uz-Cyrl-UZ"/>
              </w:rPr>
            </w:pPr>
          </w:p>
        </w:tc>
        <w:tc>
          <w:tcPr>
            <w:tcW w:w="2935" w:type="dxa"/>
            <w:tcBorders>
              <w:left w:val="single" w:sz="4" w:space="0" w:color="auto"/>
              <w:bottom w:val="single" w:sz="4" w:space="0" w:color="auto"/>
              <w:right w:val="single" w:sz="4" w:space="0" w:color="auto"/>
            </w:tcBorders>
          </w:tcPr>
          <w:p w:rsidR="0078761D" w:rsidRPr="004B38B4" w:rsidRDefault="0078761D" w:rsidP="00E04EA0">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Пацијент са симптомима рака плућа</w:t>
            </w:r>
          </w:p>
          <w:p w:rsidR="0078761D" w:rsidRPr="004B38B4" w:rsidRDefault="0078761D" w:rsidP="00E04EA0">
            <w:pPr>
              <w:pStyle w:val="ListParagraph"/>
              <w:spacing w:after="0" w:line="240" w:lineRule="auto"/>
              <w:ind w:left="0"/>
              <w:jc w:val="both"/>
              <w:rPr>
                <w:rFonts w:ascii="Times New Roman" w:hAnsi="Times New Roman" w:cs="Times New Roman"/>
                <w:color w:val="000000" w:themeColor="text1"/>
                <w:sz w:val="24"/>
                <w:szCs w:val="24"/>
              </w:rPr>
            </w:pPr>
          </w:p>
        </w:tc>
        <w:tc>
          <w:tcPr>
            <w:tcW w:w="3098" w:type="dxa"/>
            <w:gridSpan w:val="2"/>
            <w:tcBorders>
              <w:top w:val="nil"/>
              <w:left w:val="single" w:sz="4" w:space="0" w:color="auto"/>
              <w:bottom w:val="nil"/>
              <w:right w:val="nil"/>
            </w:tcBorders>
          </w:tcPr>
          <w:p w:rsidR="0078761D" w:rsidRPr="004B38B4" w:rsidRDefault="0078761D" w:rsidP="00E04EA0">
            <w:pPr>
              <w:pStyle w:val="ListParagraph"/>
              <w:spacing w:after="0" w:line="240" w:lineRule="auto"/>
              <w:ind w:left="0"/>
              <w:jc w:val="both"/>
              <w:rPr>
                <w:rFonts w:ascii="Times New Roman" w:hAnsi="Times New Roman" w:cs="Times New Roman"/>
                <w:color w:val="000000" w:themeColor="text1"/>
                <w:sz w:val="24"/>
                <w:szCs w:val="24"/>
              </w:rPr>
            </w:pPr>
          </w:p>
        </w:tc>
      </w:tr>
      <w:tr w:rsidR="0078761D" w:rsidRPr="004B38B4" w:rsidTr="00E04EA0">
        <w:tc>
          <w:tcPr>
            <w:tcW w:w="2697" w:type="dxa"/>
            <w:gridSpan w:val="2"/>
            <w:tcBorders>
              <w:top w:val="nil"/>
              <w:left w:val="nil"/>
              <w:bottom w:val="nil"/>
              <w:right w:val="nil"/>
            </w:tcBorders>
          </w:tcPr>
          <w:p w:rsidR="0078761D" w:rsidRPr="004B38B4" w:rsidRDefault="0078761D" w:rsidP="00E04EA0">
            <w:pPr>
              <w:spacing w:after="0" w:line="240" w:lineRule="auto"/>
              <w:jc w:val="center"/>
              <w:rPr>
                <w:rFonts w:ascii="Times New Roman" w:hAnsi="Times New Roman" w:cs="Times New Roman"/>
                <w:color w:val="000000" w:themeColor="text1"/>
                <w:sz w:val="24"/>
                <w:szCs w:val="24"/>
              </w:rPr>
            </w:pPr>
          </w:p>
        </w:tc>
        <w:tc>
          <w:tcPr>
            <w:tcW w:w="2935" w:type="dxa"/>
            <w:tcBorders>
              <w:left w:val="nil"/>
              <w:bottom w:val="single" w:sz="4" w:space="0" w:color="auto"/>
              <w:right w:val="nil"/>
            </w:tcBorders>
          </w:tcPr>
          <w:p w:rsidR="0078761D" w:rsidRPr="004B38B4" w:rsidRDefault="00F80A2A" w:rsidP="00E04EA0">
            <w:pPr>
              <w:spacing w:after="0" w:line="240" w:lineRule="auto"/>
              <w:jc w:val="center"/>
              <w:rPr>
                <w:rFonts w:ascii="Times New Roman" w:hAnsi="Times New Roman" w:cs="Times New Roman"/>
                <w:sz w:val="24"/>
                <w:szCs w:val="24"/>
              </w:rPr>
            </w:pPr>
            <w:r w:rsidRPr="004B38B4">
              <w:rPr>
                <w:rFonts w:ascii="Times New Roman" w:hAnsi="Times New Roman" w:cs="Times New Roman"/>
                <w:noProof/>
                <w:sz w:val="24"/>
                <w:szCs w:val="24"/>
              </w:rPr>
              <mc:AlternateContent>
                <mc:Choice Requires="wps">
                  <w:drawing>
                    <wp:anchor distT="0" distB="0" distL="114300" distR="114300" simplePos="0" relativeHeight="251646976" behindDoc="0" locked="0" layoutInCell="1" allowOverlap="1" wp14:anchorId="7E892701" wp14:editId="6EAA4892">
                      <wp:simplePos x="0" y="0"/>
                      <wp:positionH relativeFrom="column">
                        <wp:posOffset>804545</wp:posOffset>
                      </wp:positionH>
                      <wp:positionV relativeFrom="paragraph">
                        <wp:posOffset>29210</wp:posOffset>
                      </wp:positionV>
                      <wp:extent cx="190500" cy="323850"/>
                      <wp:effectExtent l="19050" t="0" r="0" b="19050"/>
                      <wp:wrapNone/>
                      <wp:docPr id="13" name="Down Arrow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323850"/>
                              </a:xfrm>
                              <a:prstGeom prst="downArrow">
                                <a:avLst>
                                  <a:gd name="adj1" fmla="val 50000"/>
                                  <a:gd name="adj2" fmla="val 425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E36A5F"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3" o:spid="_x0000_s1026" type="#_x0000_t67" style="position:absolute;margin-left:63.35pt;margin-top:2.3pt;width:15pt;height:25.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">
                      <v:textbox style="layout-flow:vertical-ideographic"/>
                    </v:shape>
                  </w:pict>
                </mc:Fallback>
              </mc:AlternateContent>
            </w:r>
          </w:p>
          <w:p w:rsidR="0078761D" w:rsidRPr="004B38B4" w:rsidRDefault="0078761D" w:rsidP="00E04EA0">
            <w:pPr>
              <w:spacing w:after="0" w:line="240" w:lineRule="auto"/>
              <w:jc w:val="center"/>
              <w:rPr>
                <w:rFonts w:ascii="Times New Roman" w:hAnsi="Times New Roman" w:cs="Times New Roman"/>
                <w:sz w:val="24"/>
                <w:szCs w:val="24"/>
              </w:rPr>
            </w:pPr>
          </w:p>
        </w:tc>
        <w:tc>
          <w:tcPr>
            <w:tcW w:w="3098" w:type="dxa"/>
            <w:gridSpan w:val="2"/>
            <w:tcBorders>
              <w:top w:val="nil"/>
              <w:left w:val="nil"/>
              <w:bottom w:val="nil"/>
              <w:right w:val="nil"/>
            </w:tcBorders>
          </w:tcPr>
          <w:p w:rsidR="0078761D" w:rsidRPr="004B38B4" w:rsidRDefault="0078761D" w:rsidP="00E04EA0">
            <w:pPr>
              <w:pStyle w:val="ListParagraph"/>
              <w:spacing w:after="0" w:line="240" w:lineRule="auto"/>
              <w:ind w:left="0"/>
              <w:jc w:val="both"/>
              <w:rPr>
                <w:rFonts w:ascii="Times New Roman" w:hAnsi="Times New Roman" w:cs="Times New Roman"/>
                <w:color w:val="000000" w:themeColor="text1"/>
                <w:sz w:val="24"/>
                <w:szCs w:val="24"/>
              </w:rPr>
            </w:pPr>
          </w:p>
        </w:tc>
      </w:tr>
      <w:tr w:rsidR="0078761D" w:rsidRPr="004B38B4" w:rsidTr="00E04EA0">
        <w:tc>
          <w:tcPr>
            <w:tcW w:w="2697" w:type="dxa"/>
            <w:gridSpan w:val="2"/>
            <w:tcBorders>
              <w:top w:val="nil"/>
              <w:left w:val="nil"/>
              <w:bottom w:val="nil"/>
              <w:right w:val="single" w:sz="4" w:space="0" w:color="auto"/>
            </w:tcBorders>
          </w:tcPr>
          <w:p w:rsidR="0078761D" w:rsidRPr="004B38B4" w:rsidRDefault="0078761D" w:rsidP="00E04EA0">
            <w:pPr>
              <w:spacing w:after="0" w:line="240" w:lineRule="auto"/>
              <w:jc w:val="center"/>
              <w:rPr>
                <w:rFonts w:ascii="Times New Roman" w:hAnsi="Times New Roman" w:cs="Times New Roman"/>
                <w:color w:val="000000" w:themeColor="text1"/>
                <w:sz w:val="24"/>
                <w:szCs w:val="24"/>
              </w:rPr>
            </w:pPr>
          </w:p>
        </w:tc>
        <w:tc>
          <w:tcPr>
            <w:tcW w:w="2935" w:type="dxa"/>
            <w:tcBorders>
              <w:left w:val="single" w:sz="4" w:space="0" w:color="auto"/>
              <w:bottom w:val="single" w:sz="4" w:space="0" w:color="auto"/>
              <w:right w:val="single" w:sz="4" w:space="0" w:color="auto"/>
            </w:tcBorders>
          </w:tcPr>
          <w:p w:rsidR="0078761D" w:rsidRPr="004B38B4" w:rsidRDefault="0078761D" w:rsidP="00E04EA0">
            <w:pPr>
              <w:pStyle w:val="ListParagraph"/>
              <w:spacing w:after="0" w:line="240" w:lineRule="auto"/>
              <w:jc w:val="both"/>
              <w:rPr>
                <w:rFonts w:ascii="Times New Roman" w:hAnsi="Times New Roman" w:cs="Times New Roman"/>
                <w:color w:val="000000" w:themeColor="text1"/>
                <w:sz w:val="24"/>
                <w:szCs w:val="24"/>
              </w:rPr>
            </w:pPr>
          </w:p>
          <w:p w:rsidR="0078761D" w:rsidRPr="004B38B4" w:rsidRDefault="0078761D" w:rsidP="00E04EA0">
            <w:pPr>
              <w:pStyle w:val="ListParagraph"/>
              <w:spacing w:after="0" w:line="240" w:lineRule="auto"/>
              <w:jc w:val="both"/>
              <w:rPr>
                <w:rFonts w:ascii="Times New Roman" w:hAnsi="Times New Roman" w:cs="Times New Roman"/>
                <w:color w:val="000000" w:themeColor="text1"/>
                <w:sz w:val="24"/>
                <w:szCs w:val="24"/>
              </w:rPr>
            </w:pPr>
            <w:r w:rsidRPr="004B38B4">
              <w:rPr>
                <w:rFonts w:ascii="Times New Roman" w:hAnsi="Times New Roman" w:cs="Times New Roman"/>
                <w:color w:val="000000" w:themeColor="text1"/>
                <w:sz w:val="24"/>
                <w:szCs w:val="24"/>
              </w:rPr>
              <w:t>Изабрани лекар</w:t>
            </w:r>
          </w:p>
        </w:tc>
        <w:tc>
          <w:tcPr>
            <w:tcW w:w="3098" w:type="dxa"/>
            <w:gridSpan w:val="2"/>
            <w:tcBorders>
              <w:top w:val="nil"/>
              <w:left w:val="single" w:sz="4" w:space="0" w:color="auto"/>
              <w:bottom w:val="nil"/>
              <w:right w:val="nil"/>
            </w:tcBorders>
          </w:tcPr>
          <w:p w:rsidR="0078761D" w:rsidRPr="004B38B4" w:rsidRDefault="0078761D" w:rsidP="00E04EA0">
            <w:pPr>
              <w:pStyle w:val="ListParagraph"/>
              <w:spacing w:after="0" w:line="240" w:lineRule="auto"/>
              <w:ind w:left="0"/>
              <w:jc w:val="center"/>
              <w:rPr>
                <w:rFonts w:ascii="Times New Roman" w:hAnsi="Times New Roman" w:cs="Times New Roman"/>
                <w:color w:val="000000" w:themeColor="text1"/>
                <w:sz w:val="24"/>
                <w:szCs w:val="24"/>
              </w:rPr>
            </w:pPr>
            <w:r w:rsidRPr="004B38B4">
              <w:rPr>
                <w:rFonts w:ascii="Times New Roman" w:hAnsi="Times New Roman" w:cs="Times New Roman"/>
                <w:color w:val="000000" w:themeColor="text1"/>
                <w:sz w:val="24"/>
                <w:szCs w:val="24"/>
              </w:rPr>
              <w:t>ПРИМАРНИ НИВО ЗДРАВСТВЕНЕ ЗАШТИТЕ</w:t>
            </w:r>
          </w:p>
        </w:tc>
      </w:tr>
      <w:tr w:rsidR="0078761D" w:rsidRPr="004B38B4" w:rsidTr="00E04EA0">
        <w:tc>
          <w:tcPr>
            <w:tcW w:w="2697" w:type="dxa"/>
            <w:gridSpan w:val="2"/>
            <w:tcBorders>
              <w:top w:val="nil"/>
              <w:left w:val="nil"/>
              <w:bottom w:val="nil"/>
              <w:right w:val="nil"/>
            </w:tcBorders>
          </w:tcPr>
          <w:p w:rsidR="0078761D" w:rsidRPr="004B38B4" w:rsidRDefault="0078761D" w:rsidP="00E04EA0">
            <w:pPr>
              <w:spacing w:after="0" w:line="240" w:lineRule="auto"/>
              <w:jc w:val="center"/>
              <w:rPr>
                <w:rFonts w:ascii="Times New Roman" w:hAnsi="Times New Roman" w:cs="Times New Roman"/>
                <w:color w:val="000000" w:themeColor="text1"/>
                <w:sz w:val="24"/>
                <w:szCs w:val="24"/>
              </w:rPr>
            </w:pPr>
          </w:p>
        </w:tc>
        <w:tc>
          <w:tcPr>
            <w:tcW w:w="6033" w:type="dxa"/>
            <w:gridSpan w:val="3"/>
            <w:tcBorders>
              <w:top w:val="nil"/>
              <w:left w:val="nil"/>
              <w:bottom w:val="nil"/>
              <w:right w:val="nil"/>
            </w:tcBorders>
          </w:tcPr>
          <w:p w:rsidR="0078761D" w:rsidRPr="004B38B4" w:rsidRDefault="0078761D" w:rsidP="00E04EA0">
            <w:pPr>
              <w:pStyle w:val="ListParagraph"/>
              <w:spacing w:after="0" w:line="240" w:lineRule="auto"/>
              <w:ind w:left="0" w:firstLine="1782"/>
              <w:rPr>
                <w:rFonts w:ascii="Times New Roman" w:hAnsi="Times New Roman" w:cs="Times New Roman"/>
                <w:color w:val="000000" w:themeColor="text1"/>
                <w:sz w:val="24"/>
                <w:szCs w:val="24"/>
              </w:rPr>
            </w:pPr>
          </w:p>
          <w:p w:rsidR="0078761D" w:rsidRPr="004B38B4" w:rsidRDefault="00F80A2A" w:rsidP="00E04EA0">
            <w:pPr>
              <w:pStyle w:val="ListParagraph"/>
              <w:spacing w:after="0" w:line="240" w:lineRule="auto"/>
              <w:ind w:left="0" w:firstLine="1782"/>
              <w:rPr>
                <w:rFonts w:ascii="Times New Roman" w:hAnsi="Times New Roman" w:cs="Times New Roman"/>
                <w:color w:val="000000" w:themeColor="text1"/>
                <w:sz w:val="24"/>
                <w:szCs w:val="24"/>
              </w:rPr>
            </w:pPr>
            <w:r w:rsidRPr="004B38B4">
              <w:rPr>
                <w:rFonts w:ascii="Times New Roman" w:hAnsi="Times New Roman" w:cs="Times New Roman"/>
                <w:noProof/>
                <w:sz w:val="24"/>
                <w:szCs w:val="24"/>
              </w:rPr>
              <mc:AlternateContent>
                <mc:Choice Requires="wps">
                  <w:drawing>
                    <wp:anchor distT="0" distB="0" distL="114300" distR="114300" simplePos="0" relativeHeight="251651072" behindDoc="0" locked="0" layoutInCell="1" allowOverlap="1" wp14:anchorId="15AF08F2" wp14:editId="76F6E1C9">
                      <wp:simplePos x="0" y="0"/>
                      <wp:positionH relativeFrom="column">
                        <wp:posOffset>845185</wp:posOffset>
                      </wp:positionH>
                      <wp:positionV relativeFrom="paragraph">
                        <wp:posOffset>-46990</wp:posOffset>
                      </wp:positionV>
                      <wp:extent cx="190500" cy="323850"/>
                      <wp:effectExtent l="19050" t="0" r="0" b="19050"/>
                      <wp:wrapNone/>
                      <wp:docPr id="14" name="Down Arrow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323850"/>
                              </a:xfrm>
                              <a:prstGeom prst="downArrow">
                                <a:avLst>
                                  <a:gd name="adj1" fmla="val 50000"/>
                                  <a:gd name="adj2" fmla="val 425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B4DED8" id="Down Arrow 14" o:spid="_x0000_s1026" type="#_x0000_t67" style="position:absolute;margin-left:66.55pt;margin-top:-3.7pt;width:15pt;height:25.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">
                      <v:textbox style="layout-flow:vertical-ideographic"/>
                    </v:shape>
                  </w:pict>
                </mc:Fallback>
              </mc:AlternateContent>
            </w:r>
            <w:r w:rsidR="0078761D" w:rsidRPr="004B38B4">
              <w:rPr>
                <w:rFonts w:ascii="Times New Roman" w:hAnsi="Times New Roman" w:cs="Times New Roman"/>
                <w:color w:val="000000" w:themeColor="text1"/>
                <w:sz w:val="24"/>
                <w:szCs w:val="24"/>
              </w:rPr>
              <w:t>RTG</w:t>
            </w:r>
          </w:p>
          <w:p w:rsidR="0078761D" w:rsidRPr="004B38B4" w:rsidRDefault="0078761D" w:rsidP="00E04EA0">
            <w:pPr>
              <w:pStyle w:val="ListParagraph"/>
              <w:spacing w:after="0" w:line="240" w:lineRule="auto"/>
              <w:ind w:left="0" w:firstLine="1782"/>
              <w:rPr>
                <w:rFonts w:ascii="Times New Roman" w:hAnsi="Times New Roman" w:cs="Times New Roman"/>
                <w:color w:val="000000" w:themeColor="text1"/>
                <w:sz w:val="24"/>
                <w:szCs w:val="24"/>
              </w:rPr>
            </w:pPr>
          </w:p>
        </w:tc>
      </w:tr>
      <w:tr w:rsidR="0078761D" w:rsidRPr="004B38B4" w:rsidTr="00E04EA0">
        <w:tc>
          <w:tcPr>
            <w:tcW w:w="2697" w:type="dxa"/>
            <w:gridSpan w:val="2"/>
            <w:tcBorders>
              <w:top w:val="nil"/>
              <w:left w:val="nil"/>
              <w:bottom w:val="nil"/>
              <w:right w:val="single" w:sz="4" w:space="0" w:color="auto"/>
            </w:tcBorders>
          </w:tcPr>
          <w:p w:rsidR="0078761D" w:rsidRPr="004B38B4" w:rsidRDefault="0078761D" w:rsidP="00E04EA0">
            <w:pPr>
              <w:spacing w:after="0" w:line="240" w:lineRule="auto"/>
              <w:jc w:val="center"/>
              <w:rPr>
                <w:rFonts w:ascii="Times New Roman" w:hAnsi="Times New Roman" w:cs="Times New Roman"/>
                <w:color w:val="000000" w:themeColor="text1"/>
                <w:sz w:val="24"/>
                <w:szCs w:val="24"/>
              </w:rPr>
            </w:pPr>
          </w:p>
        </w:tc>
        <w:tc>
          <w:tcPr>
            <w:tcW w:w="2935" w:type="dxa"/>
            <w:tcBorders>
              <w:top w:val="single" w:sz="4" w:space="0" w:color="auto"/>
              <w:left w:val="single" w:sz="4" w:space="0" w:color="auto"/>
              <w:bottom w:val="single" w:sz="4" w:space="0" w:color="auto"/>
            </w:tcBorders>
          </w:tcPr>
          <w:p w:rsidR="0078761D" w:rsidRPr="004B38B4" w:rsidRDefault="0078761D" w:rsidP="00E04EA0">
            <w:pPr>
              <w:pStyle w:val="ListParagraph"/>
              <w:spacing w:after="0" w:line="240" w:lineRule="auto"/>
              <w:jc w:val="both"/>
              <w:rPr>
                <w:rFonts w:ascii="Times New Roman" w:hAnsi="Times New Roman" w:cs="Times New Roman"/>
                <w:color w:val="000000" w:themeColor="text1"/>
                <w:sz w:val="24"/>
                <w:szCs w:val="24"/>
              </w:rPr>
            </w:pPr>
          </w:p>
          <w:p w:rsidR="0078761D" w:rsidRPr="004B38B4" w:rsidRDefault="0078761D" w:rsidP="00E04EA0">
            <w:pPr>
              <w:pStyle w:val="ListParagraph"/>
              <w:spacing w:after="0" w:line="240" w:lineRule="auto"/>
              <w:ind w:left="0"/>
              <w:jc w:val="center"/>
              <w:rPr>
                <w:rFonts w:ascii="Times New Roman" w:hAnsi="Times New Roman" w:cs="Times New Roman"/>
                <w:color w:val="000000" w:themeColor="text1"/>
                <w:sz w:val="24"/>
                <w:szCs w:val="24"/>
              </w:rPr>
            </w:pPr>
            <w:r w:rsidRPr="004B38B4">
              <w:rPr>
                <w:rFonts w:ascii="Times New Roman" w:hAnsi="Times New Roman" w:cs="Times New Roman"/>
                <w:color w:val="000000" w:themeColor="text1"/>
                <w:sz w:val="24"/>
                <w:szCs w:val="24"/>
              </w:rPr>
              <w:t>Специјалиста пулмолог</w:t>
            </w:r>
          </w:p>
          <w:p w:rsidR="0078761D" w:rsidRPr="004B38B4" w:rsidRDefault="0078761D" w:rsidP="00E04EA0">
            <w:pPr>
              <w:pStyle w:val="ListParagraph"/>
              <w:spacing w:after="0" w:line="240" w:lineRule="auto"/>
              <w:ind w:left="0"/>
              <w:jc w:val="both"/>
              <w:rPr>
                <w:rFonts w:ascii="Times New Roman" w:hAnsi="Times New Roman" w:cs="Times New Roman"/>
                <w:color w:val="000000" w:themeColor="text1"/>
                <w:sz w:val="24"/>
                <w:szCs w:val="24"/>
              </w:rPr>
            </w:pPr>
          </w:p>
        </w:tc>
        <w:tc>
          <w:tcPr>
            <w:tcW w:w="3098" w:type="dxa"/>
            <w:gridSpan w:val="2"/>
            <w:tcBorders>
              <w:top w:val="nil"/>
              <w:bottom w:val="nil"/>
              <w:right w:val="nil"/>
            </w:tcBorders>
          </w:tcPr>
          <w:p w:rsidR="0078761D" w:rsidRPr="004B38B4" w:rsidRDefault="0078761D" w:rsidP="00E04EA0">
            <w:pPr>
              <w:pStyle w:val="ListParagraph"/>
              <w:spacing w:after="0" w:line="240" w:lineRule="auto"/>
              <w:ind w:left="0"/>
              <w:jc w:val="center"/>
              <w:rPr>
                <w:rFonts w:ascii="Times New Roman" w:hAnsi="Times New Roman" w:cs="Times New Roman"/>
                <w:color w:val="000000" w:themeColor="text1"/>
                <w:sz w:val="24"/>
                <w:szCs w:val="24"/>
              </w:rPr>
            </w:pPr>
            <w:r w:rsidRPr="004B38B4">
              <w:rPr>
                <w:rFonts w:ascii="Times New Roman" w:hAnsi="Times New Roman" w:cs="Times New Roman"/>
                <w:color w:val="000000" w:themeColor="text1"/>
                <w:sz w:val="24"/>
                <w:szCs w:val="24"/>
              </w:rPr>
              <w:t>ПРИМАРНИ / СЕКУНДАРНИ НИВО ЗДРАВСТВЕНЕ ЗАШТИТЕ</w:t>
            </w:r>
          </w:p>
        </w:tc>
      </w:tr>
      <w:tr w:rsidR="0078761D" w:rsidRPr="004B38B4" w:rsidTr="00E04EA0">
        <w:tc>
          <w:tcPr>
            <w:tcW w:w="2697" w:type="dxa"/>
            <w:gridSpan w:val="2"/>
            <w:tcBorders>
              <w:top w:val="nil"/>
              <w:left w:val="nil"/>
              <w:bottom w:val="nil"/>
              <w:right w:val="nil"/>
            </w:tcBorders>
          </w:tcPr>
          <w:p w:rsidR="0078761D" w:rsidRPr="004B38B4" w:rsidRDefault="0078761D" w:rsidP="00E04EA0">
            <w:pPr>
              <w:pStyle w:val="ListParagraph"/>
              <w:spacing w:after="0" w:line="240" w:lineRule="auto"/>
              <w:ind w:left="0"/>
              <w:jc w:val="both"/>
              <w:rPr>
                <w:rFonts w:ascii="Times New Roman" w:hAnsi="Times New Roman" w:cs="Times New Roman"/>
                <w:color w:val="000000" w:themeColor="text1"/>
                <w:sz w:val="24"/>
                <w:szCs w:val="24"/>
              </w:rPr>
            </w:pPr>
          </w:p>
        </w:tc>
        <w:tc>
          <w:tcPr>
            <w:tcW w:w="6033" w:type="dxa"/>
            <w:gridSpan w:val="3"/>
            <w:tcBorders>
              <w:top w:val="nil"/>
              <w:left w:val="nil"/>
              <w:bottom w:val="nil"/>
              <w:right w:val="nil"/>
            </w:tcBorders>
          </w:tcPr>
          <w:p w:rsidR="0078761D" w:rsidRPr="004B38B4" w:rsidRDefault="0078761D" w:rsidP="00E04EA0">
            <w:pPr>
              <w:pStyle w:val="ListParagraph"/>
              <w:spacing w:after="0" w:line="240" w:lineRule="auto"/>
              <w:ind w:left="1782"/>
              <w:rPr>
                <w:rFonts w:ascii="Times New Roman" w:hAnsi="Times New Roman" w:cs="Times New Roman"/>
                <w:color w:val="000000" w:themeColor="text1"/>
                <w:sz w:val="24"/>
                <w:szCs w:val="24"/>
              </w:rPr>
            </w:pPr>
          </w:p>
          <w:p w:rsidR="0078761D" w:rsidRPr="004B38B4" w:rsidRDefault="0078761D" w:rsidP="00E04EA0">
            <w:pPr>
              <w:pStyle w:val="ListParagraph"/>
              <w:spacing w:after="0" w:line="240" w:lineRule="auto"/>
              <w:ind w:left="1782"/>
              <w:rPr>
                <w:rFonts w:ascii="Times New Roman" w:hAnsi="Times New Roman" w:cs="Times New Roman"/>
                <w:color w:val="000000" w:themeColor="text1"/>
                <w:sz w:val="24"/>
                <w:szCs w:val="24"/>
              </w:rPr>
            </w:pPr>
            <w:r w:rsidRPr="004B38B4">
              <w:rPr>
                <w:rFonts w:ascii="Times New Roman" w:hAnsi="Times New Roman" w:cs="Times New Roman"/>
                <w:color w:val="000000" w:themeColor="text1"/>
                <w:sz w:val="24"/>
                <w:szCs w:val="24"/>
              </w:rPr>
              <w:t>Упут за дијагностику</w:t>
            </w:r>
          </w:p>
          <w:p w:rsidR="0078761D" w:rsidRPr="004B38B4" w:rsidRDefault="0078761D" w:rsidP="00E04EA0">
            <w:pPr>
              <w:pStyle w:val="ListParagraph"/>
              <w:spacing w:after="0" w:line="240" w:lineRule="auto"/>
              <w:ind w:left="1782"/>
              <w:rPr>
                <w:rFonts w:ascii="Times New Roman" w:hAnsi="Times New Roman" w:cs="Times New Roman"/>
                <w:color w:val="000000" w:themeColor="text1"/>
                <w:sz w:val="24"/>
                <w:szCs w:val="24"/>
              </w:rPr>
            </w:pPr>
          </w:p>
        </w:tc>
      </w:tr>
      <w:tr w:rsidR="0078761D" w:rsidRPr="004B38B4" w:rsidTr="00E04EA0">
        <w:tc>
          <w:tcPr>
            <w:tcW w:w="2697" w:type="dxa"/>
            <w:gridSpan w:val="2"/>
            <w:tcBorders>
              <w:top w:val="nil"/>
              <w:left w:val="nil"/>
              <w:bottom w:val="nil"/>
              <w:right w:val="single" w:sz="4" w:space="0" w:color="auto"/>
            </w:tcBorders>
          </w:tcPr>
          <w:p w:rsidR="0078761D" w:rsidRPr="004B38B4" w:rsidRDefault="0078761D" w:rsidP="00E04EA0">
            <w:pPr>
              <w:pStyle w:val="ListParagraph"/>
              <w:spacing w:after="0" w:line="240" w:lineRule="auto"/>
              <w:ind w:left="0"/>
              <w:jc w:val="both"/>
              <w:rPr>
                <w:rFonts w:ascii="Times New Roman" w:hAnsi="Times New Roman" w:cs="Times New Roman"/>
                <w:color w:val="000000" w:themeColor="text1"/>
                <w:sz w:val="24"/>
                <w:szCs w:val="24"/>
              </w:rPr>
            </w:pPr>
          </w:p>
        </w:tc>
        <w:tc>
          <w:tcPr>
            <w:tcW w:w="2935" w:type="dxa"/>
            <w:tcBorders>
              <w:top w:val="single" w:sz="4" w:space="0" w:color="auto"/>
              <w:left w:val="single" w:sz="4" w:space="0" w:color="auto"/>
              <w:bottom w:val="single" w:sz="4" w:space="0" w:color="auto"/>
              <w:right w:val="single" w:sz="4" w:space="0" w:color="auto"/>
            </w:tcBorders>
          </w:tcPr>
          <w:p w:rsidR="0078761D" w:rsidRPr="004B38B4" w:rsidRDefault="0078761D" w:rsidP="00E04EA0">
            <w:pPr>
              <w:pStyle w:val="ListParagraph"/>
              <w:spacing w:after="0" w:line="240" w:lineRule="auto"/>
              <w:ind w:left="0"/>
              <w:jc w:val="center"/>
              <w:rPr>
                <w:rFonts w:ascii="Times New Roman" w:hAnsi="Times New Roman" w:cs="Times New Roman"/>
                <w:color w:val="000000" w:themeColor="text1"/>
                <w:sz w:val="24"/>
                <w:szCs w:val="24"/>
              </w:rPr>
            </w:pPr>
          </w:p>
          <w:p w:rsidR="0078761D" w:rsidRPr="004B38B4" w:rsidRDefault="0078761D" w:rsidP="00E04EA0">
            <w:pPr>
              <w:pStyle w:val="ListParagraph"/>
              <w:spacing w:after="0" w:line="240" w:lineRule="auto"/>
              <w:ind w:left="0"/>
              <w:jc w:val="center"/>
              <w:rPr>
                <w:rFonts w:ascii="Times New Roman" w:hAnsi="Times New Roman" w:cs="Times New Roman"/>
                <w:color w:val="000000" w:themeColor="text1"/>
                <w:sz w:val="24"/>
                <w:szCs w:val="24"/>
              </w:rPr>
            </w:pPr>
            <w:r w:rsidRPr="004B38B4">
              <w:rPr>
                <w:rFonts w:ascii="Times New Roman" w:hAnsi="Times New Roman" w:cs="Times New Roman"/>
                <w:color w:val="000000" w:themeColor="text1"/>
                <w:sz w:val="24"/>
                <w:szCs w:val="24"/>
              </w:rPr>
              <w:t>Пулмолог онколог</w:t>
            </w:r>
          </w:p>
          <w:p w:rsidR="0078761D" w:rsidRPr="004B38B4" w:rsidRDefault="0078761D" w:rsidP="00E04EA0">
            <w:pPr>
              <w:pStyle w:val="ListParagraph"/>
              <w:spacing w:after="0" w:line="240" w:lineRule="auto"/>
              <w:ind w:left="0"/>
              <w:jc w:val="both"/>
              <w:rPr>
                <w:rFonts w:ascii="Times New Roman" w:hAnsi="Times New Roman" w:cs="Times New Roman"/>
                <w:color w:val="000000" w:themeColor="text1"/>
                <w:sz w:val="24"/>
                <w:szCs w:val="24"/>
              </w:rPr>
            </w:pPr>
          </w:p>
        </w:tc>
        <w:tc>
          <w:tcPr>
            <w:tcW w:w="3098" w:type="dxa"/>
            <w:gridSpan w:val="2"/>
            <w:tcBorders>
              <w:top w:val="nil"/>
              <w:left w:val="single" w:sz="4" w:space="0" w:color="auto"/>
              <w:bottom w:val="nil"/>
              <w:right w:val="nil"/>
            </w:tcBorders>
          </w:tcPr>
          <w:p w:rsidR="0078761D" w:rsidRPr="004B38B4" w:rsidRDefault="0078761D" w:rsidP="00E04EA0">
            <w:pPr>
              <w:pStyle w:val="ListParagraph"/>
              <w:spacing w:after="0" w:line="240" w:lineRule="auto"/>
              <w:ind w:left="0"/>
              <w:jc w:val="center"/>
              <w:rPr>
                <w:rFonts w:ascii="Times New Roman" w:hAnsi="Times New Roman" w:cs="Times New Roman"/>
                <w:color w:val="000000" w:themeColor="text1"/>
                <w:sz w:val="24"/>
                <w:szCs w:val="24"/>
              </w:rPr>
            </w:pPr>
            <w:r w:rsidRPr="004B38B4">
              <w:rPr>
                <w:rFonts w:ascii="Times New Roman" w:hAnsi="Times New Roman" w:cs="Times New Roman"/>
                <w:color w:val="000000" w:themeColor="text1"/>
                <w:sz w:val="24"/>
                <w:szCs w:val="24"/>
              </w:rPr>
              <w:t>ТЕРЦИЈАРНИ НИВО ЗДРАВСТВЕНЕ ЗАШТИТЕ</w:t>
            </w:r>
          </w:p>
        </w:tc>
      </w:tr>
      <w:tr w:rsidR="0078761D" w:rsidRPr="004B38B4" w:rsidTr="00E04EA0">
        <w:tc>
          <w:tcPr>
            <w:tcW w:w="2697" w:type="dxa"/>
            <w:gridSpan w:val="2"/>
            <w:tcBorders>
              <w:top w:val="nil"/>
              <w:left w:val="nil"/>
              <w:bottom w:val="nil"/>
              <w:right w:val="nil"/>
            </w:tcBorders>
          </w:tcPr>
          <w:p w:rsidR="0078761D" w:rsidRPr="004B38B4" w:rsidRDefault="0078761D" w:rsidP="00E04EA0">
            <w:pPr>
              <w:pStyle w:val="ListParagraph"/>
              <w:spacing w:after="0" w:line="240" w:lineRule="auto"/>
              <w:ind w:left="0"/>
              <w:jc w:val="both"/>
              <w:rPr>
                <w:rFonts w:ascii="Times New Roman" w:hAnsi="Times New Roman" w:cs="Times New Roman"/>
                <w:color w:val="000000" w:themeColor="text1"/>
                <w:sz w:val="24"/>
                <w:szCs w:val="24"/>
              </w:rPr>
            </w:pPr>
          </w:p>
        </w:tc>
        <w:tc>
          <w:tcPr>
            <w:tcW w:w="6033" w:type="dxa"/>
            <w:gridSpan w:val="3"/>
            <w:tcBorders>
              <w:top w:val="nil"/>
              <w:left w:val="nil"/>
              <w:bottom w:val="nil"/>
              <w:right w:val="nil"/>
            </w:tcBorders>
          </w:tcPr>
          <w:p w:rsidR="0078761D" w:rsidRPr="004B38B4" w:rsidRDefault="00F80A2A" w:rsidP="00E04EA0">
            <w:pPr>
              <w:pStyle w:val="ListParagraph"/>
              <w:tabs>
                <w:tab w:val="left" w:pos="2196"/>
              </w:tabs>
              <w:spacing w:after="0" w:line="240" w:lineRule="auto"/>
              <w:ind w:left="1782"/>
              <w:rPr>
                <w:rFonts w:ascii="Times New Roman" w:hAnsi="Times New Roman" w:cs="Times New Roman"/>
                <w:color w:val="000000" w:themeColor="text1"/>
                <w:sz w:val="24"/>
                <w:szCs w:val="24"/>
              </w:rPr>
            </w:pPr>
            <w:r w:rsidRPr="004B38B4">
              <w:rPr>
                <w:rFonts w:ascii="Times New Roman" w:hAnsi="Times New Roman" w:cs="Times New Roman"/>
                <w:noProof/>
                <w:sz w:val="24"/>
                <w:szCs w:val="24"/>
              </w:rPr>
              <mc:AlternateContent>
                <mc:Choice Requires="wps">
                  <w:drawing>
                    <wp:anchor distT="0" distB="0" distL="114300" distR="114300" simplePos="0" relativeHeight="251655168" behindDoc="0" locked="0" layoutInCell="1" allowOverlap="1" wp14:anchorId="407BBF1E" wp14:editId="665FB704">
                      <wp:simplePos x="0" y="0"/>
                      <wp:positionH relativeFrom="column">
                        <wp:posOffset>859790</wp:posOffset>
                      </wp:positionH>
                      <wp:positionV relativeFrom="paragraph">
                        <wp:posOffset>128270</wp:posOffset>
                      </wp:positionV>
                      <wp:extent cx="190500" cy="323850"/>
                      <wp:effectExtent l="19050" t="0" r="0" b="19050"/>
                      <wp:wrapNone/>
                      <wp:docPr id="16" name="Down Arrow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323850"/>
                              </a:xfrm>
                              <a:prstGeom prst="downArrow">
                                <a:avLst>
                                  <a:gd name="adj1" fmla="val 50000"/>
                                  <a:gd name="adj2" fmla="val 425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90B634" id="Down Arrow 16" o:spid="_x0000_s1026" type="#_x0000_t67" style="position:absolute;margin-left:67.7pt;margin-top:10.1pt;width:15pt;height:2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">
                      <v:textbox style="layout-flow:vertical-ideographic"/>
                    </v:shape>
                  </w:pict>
                </mc:Fallback>
              </mc:AlternateContent>
            </w:r>
            <w:r w:rsidR="0078761D" w:rsidRPr="004B38B4">
              <w:rPr>
                <w:rFonts w:ascii="Times New Roman" w:hAnsi="Times New Roman" w:cs="Times New Roman"/>
                <w:color w:val="000000" w:themeColor="text1"/>
                <w:sz w:val="24"/>
                <w:szCs w:val="24"/>
              </w:rPr>
              <w:t>ЦТ</w:t>
            </w:r>
          </w:p>
          <w:p w:rsidR="0078761D" w:rsidRPr="004B38B4" w:rsidRDefault="0078761D" w:rsidP="00E04EA0">
            <w:pPr>
              <w:pStyle w:val="ListParagraph"/>
              <w:tabs>
                <w:tab w:val="left" w:pos="2196"/>
              </w:tabs>
              <w:spacing w:after="0" w:line="240" w:lineRule="auto"/>
              <w:ind w:left="1782"/>
              <w:rPr>
                <w:rFonts w:ascii="Times New Roman" w:hAnsi="Times New Roman" w:cs="Times New Roman"/>
                <w:color w:val="000000" w:themeColor="text1"/>
                <w:sz w:val="24"/>
                <w:szCs w:val="24"/>
              </w:rPr>
            </w:pPr>
            <w:r w:rsidRPr="004B38B4">
              <w:rPr>
                <w:rFonts w:ascii="Times New Roman" w:hAnsi="Times New Roman" w:cs="Times New Roman"/>
                <w:color w:val="000000" w:themeColor="text1"/>
                <w:sz w:val="24"/>
                <w:szCs w:val="24"/>
              </w:rPr>
              <w:t>Бронхоскопија</w:t>
            </w:r>
          </w:p>
          <w:p w:rsidR="0078761D" w:rsidRPr="004B38B4" w:rsidRDefault="0078761D" w:rsidP="00E04EA0">
            <w:pPr>
              <w:pStyle w:val="ListParagraph"/>
              <w:tabs>
                <w:tab w:val="left" w:pos="2196"/>
              </w:tabs>
              <w:spacing w:after="0" w:line="240" w:lineRule="auto"/>
              <w:ind w:left="1782"/>
              <w:rPr>
                <w:rFonts w:ascii="Times New Roman" w:hAnsi="Times New Roman" w:cs="Times New Roman"/>
                <w:color w:val="000000" w:themeColor="text1"/>
                <w:sz w:val="24"/>
                <w:szCs w:val="24"/>
              </w:rPr>
            </w:pPr>
            <w:r w:rsidRPr="004B38B4">
              <w:rPr>
                <w:rFonts w:ascii="Times New Roman" w:hAnsi="Times New Roman" w:cs="Times New Roman"/>
                <w:color w:val="000000" w:themeColor="text1"/>
                <w:sz w:val="24"/>
                <w:szCs w:val="24"/>
              </w:rPr>
              <w:t>Допунска дијагностика</w:t>
            </w:r>
          </w:p>
        </w:tc>
      </w:tr>
      <w:tr w:rsidR="0078761D" w:rsidRPr="004B38B4" w:rsidTr="00E04EA0">
        <w:tc>
          <w:tcPr>
            <w:tcW w:w="2697" w:type="dxa"/>
            <w:gridSpan w:val="2"/>
            <w:tcBorders>
              <w:top w:val="nil"/>
              <w:left w:val="nil"/>
              <w:bottom w:val="nil"/>
              <w:right w:val="single" w:sz="4" w:space="0" w:color="auto"/>
            </w:tcBorders>
          </w:tcPr>
          <w:p w:rsidR="0078761D" w:rsidRPr="004B38B4" w:rsidRDefault="0078761D" w:rsidP="00E04EA0">
            <w:pPr>
              <w:pStyle w:val="ListParagraph"/>
              <w:spacing w:after="0" w:line="240" w:lineRule="auto"/>
              <w:ind w:left="0"/>
              <w:jc w:val="both"/>
              <w:rPr>
                <w:rFonts w:ascii="Times New Roman" w:hAnsi="Times New Roman" w:cs="Times New Roman"/>
                <w:color w:val="000000" w:themeColor="text1"/>
                <w:sz w:val="24"/>
                <w:szCs w:val="24"/>
              </w:rPr>
            </w:pPr>
          </w:p>
        </w:tc>
        <w:tc>
          <w:tcPr>
            <w:tcW w:w="2935" w:type="dxa"/>
            <w:tcBorders>
              <w:top w:val="single" w:sz="4" w:space="0" w:color="auto"/>
              <w:left w:val="single" w:sz="4" w:space="0" w:color="auto"/>
              <w:bottom w:val="single" w:sz="4" w:space="0" w:color="auto"/>
              <w:right w:val="single" w:sz="4" w:space="0" w:color="auto"/>
            </w:tcBorders>
          </w:tcPr>
          <w:p w:rsidR="0078761D" w:rsidRPr="004B38B4" w:rsidRDefault="0078761D" w:rsidP="00E04EA0">
            <w:pPr>
              <w:spacing w:after="0" w:line="240" w:lineRule="auto"/>
              <w:jc w:val="center"/>
              <w:rPr>
                <w:rFonts w:ascii="Times New Roman" w:hAnsi="Times New Roman" w:cs="Times New Roman"/>
                <w:color w:val="000000" w:themeColor="text1"/>
                <w:sz w:val="24"/>
                <w:szCs w:val="24"/>
              </w:rPr>
            </w:pPr>
            <w:r w:rsidRPr="004B38B4">
              <w:rPr>
                <w:rFonts w:ascii="Times New Roman" w:hAnsi="Times New Roman" w:cs="Times New Roman"/>
                <w:color w:val="000000" w:themeColor="text1"/>
                <w:sz w:val="24"/>
                <w:szCs w:val="24"/>
              </w:rPr>
              <w:t>Мултидисциплинарни тим за пулмолошку онкологију</w:t>
            </w:r>
          </w:p>
        </w:tc>
        <w:tc>
          <w:tcPr>
            <w:tcW w:w="3098" w:type="dxa"/>
            <w:gridSpan w:val="2"/>
            <w:tcBorders>
              <w:top w:val="nil"/>
              <w:left w:val="single" w:sz="4" w:space="0" w:color="auto"/>
              <w:bottom w:val="nil"/>
              <w:right w:val="nil"/>
            </w:tcBorders>
          </w:tcPr>
          <w:p w:rsidR="0078761D" w:rsidRPr="004B38B4" w:rsidRDefault="0078761D" w:rsidP="00E04EA0">
            <w:pPr>
              <w:pStyle w:val="ListParagraph"/>
              <w:spacing w:after="0" w:line="240" w:lineRule="auto"/>
              <w:ind w:left="0"/>
              <w:jc w:val="both"/>
              <w:rPr>
                <w:rFonts w:ascii="Times New Roman" w:hAnsi="Times New Roman" w:cs="Times New Roman"/>
                <w:color w:val="000000" w:themeColor="text1"/>
                <w:sz w:val="24"/>
                <w:szCs w:val="24"/>
              </w:rPr>
            </w:pPr>
          </w:p>
        </w:tc>
      </w:tr>
      <w:tr w:rsidR="0078761D" w:rsidRPr="004B38B4" w:rsidTr="00E04EA0">
        <w:tc>
          <w:tcPr>
            <w:tcW w:w="2697" w:type="dxa"/>
            <w:gridSpan w:val="2"/>
            <w:tcBorders>
              <w:top w:val="nil"/>
              <w:left w:val="nil"/>
              <w:bottom w:val="nil"/>
              <w:right w:val="nil"/>
            </w:tcBorders>
          </w:tcPr>
          <w:p w:rsidR="0078761D" w:rsidRPr="004B38B4" w:rsidRDefault="00F80A2A" w:rsidP="00E04EA0">
            <w:pPr>
              <w:pStyle w:val="ListParagraph"/>
              <w:spacing w:after="0" w:line="240" w:lineRule="auto"/>
              <w:ind w:left="0"/>
              <w:jc w:val="both"/>
              <w:rPr>
                <w:rFonts w:ascii="Times New Roman" w:hAnsi="Times New Roman" w:cs="Times New Roman"/>
                <w:color w:val="000000" w:themeColor="text1"/>
                <w:sz w:val="24"/>
                <w:szCs w:val="24"/>
              </w:rPr>
            </w:pPr>
            <w:r w:rsidRPr="004B38B4">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00FCFB7C" wp14:editId="04486E29">
                      <wp:simplePos x="0" y="0"/>
                      <wp:positionH relativeFrom="column">
                        <wp:posOffset>1310640</wp:posOffset>
                      </wp:positionH>
                      <wp:positionV relativeFrom="paragraph">
                        <wp:posOffset>5080</wp:posOffset>
                      </wp:positionV>
                      <wp:extent cx="190500" cy="323850"/>
                      <wp:effectExtent l="57150" t="0" r="19050" b="0"/>
                      <wp:wrapNone/>
                      <wp:docPr id="17" name="Down Arrow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700000">
                                <a:off x="0" y="0"/>
                                <a:ext cx="190500" cy="323850"/>
                              </a:xfrm>
                              <a:prstGeom prst="downArrow">
                                <a:avLst>
                                  <a:gd name="adj1" fmla="val 50000"/>
                                  <a:gd name="adj2" fmla="val 425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7C9A39" id="Down Arrow 17" o:spid="_x0000_s1026" type="#_x0000_t67" style="position:absolute;margin-left:103.2pt;margin-top:.4pt;width:15pt;height:25.5pt;rotation:45;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">
                      <v:textbox style="layout-flow:vertical-ideographic"/>
                    </v:shape>
                  </w:pict>
                </mc:Fallback>
              </mc:AlternateContent>
            </w:r>
          </w:p>
        </w:tc>
        <w:tc>
          <w:tcPr>
            <w:tcW w:w="2935" w:type="dxa"/>
            <w:tcBorders>
              <w:left w:val="nil"/>
              <w:bottom w:val="single" w:sz="4" w:space="0" w:color="auto"/>
              <w:right w:val="nil"/>
            </w:tcBorders>
          </w:tcPr>
          <w:p w:rsidR="0078761D" w:rsidRPr="004B38B4" w:rsidRDefault="0078761D" w:rsidP="00E04EA0">
            <w:pPr>
              <w:spacing w:after="0" w:line="240" w:lineRule="auto"/>
              <w:jc w:val="center"/>
              <w:rPr>
                <w:rFonts w:ascii="Times New Roman" w:hAnsi="Times New Roman" w:cs="Times New Roman"/>
                <w:sz w:val="24"/>
                <w:szCs w:val="24"/>
              </w:rPr>
            </w:pPr>
          </w:p>
          <w:p w:rsidR="0078761D" w:rsidRPr="004B38B4" w:rsidRDefault="0078761D" w:rsidP="00E04EA0">
            <w:pPr>
              <w:spacing w:after="0" w:line="240" w:lineRule="auto"/>
              <w:jc w:val="center"/>
              <w:rPr>
                <w:rFonts w:ascii="Times New Roman" w:hAnsi="Times New Roman" w:cs="Times New Roman"/>
                <w:sz w:val="24"/>
                <w:szCs w:val="24"/>
              </w:rPr>
            </w:pPr>
          </w:p>
        </w:tc>
        <w:tc>
          <w:tcPr>
            <w:tcW w:w="3098" w:type="dxa"/>
            <w:gridSpan w:val="2"/>
            <w:tcBorders>
              <w:top w:val="nil"/>
              <w:left w:val="nil"/>
              <w:bottom w:val="nil"/>
              <w:right w:val="nil"/>
            </w:tcBorders>
          </w:tcPr>
          <w:p w:rsidR="0078761D" w:rsidRPr="004B38B4" w:rsidRDefault="00F80A2A" w:rsidP="00E04EA0">
            <w:pPr>
              <w:pStyle w:val="ListParagraph"/>
              <w:spacing w:after="0" w:line="240" w:lineRule="auto"/>
              <w:ind w:left="0"/>
              <w:jc w:val="both"/>
              <w:rPr>
                <w:rFonts w:ascii="Times New Roman" w:hAnsi="Times New Roman" w:cs="Times New Roman"/>
                <w:color w:val="000000" w:themeColor="text1"/>
                <w:sz w:val="24"/>
                <w:szCs w:val="24"/>
              </w:rPr>
            </w:pPr>
            <w:r w:rsidRPr="004B38B4">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39E0540F" wp14:editId="6E05921F">
                      <wp:simplePos x="0" y="0"/>
                      <wp:positionH relativeFrom="column">
                        <wp:posOffset>81280</wp:posOffset>
                      </wp:positionH>
                      <wp:positionV relativeFrom="paragraph">
                        <wp:posOffset>6985</wp:posOffset>
                      </wp:positionV>
                      <wp:extent cx="190500" cy="323850"/>
                      <wp:effectExtent l="76200" t="0" r="38100" b="0"/>
                      <wp:wrapNone/>
                      <wp:docPr id="19" name="Down Arrow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8900000" flipH="1">
                                <a:off x="0" y="0"/>
                                <a:ext cx="190500" cy="323850"/>
                              </a:xfrm>
                              <a:prstGeom prst="downArrow">
                                <a:avLst>
                                  <a:gd name="adj1" fmla="val 50000"/>
                                  <a:gd name="adj2" fmla="val 425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1FCCDF" id="Down Arrow 19" o:spid="_x0000_s1026" type="#_x0000_t67" style="position:absolute;margin-left:6.4pt;margin-top:.55pt;width:15pt;height:25.5pt;rotation:45;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">
                      <v:textbox style="layout-flow:vertical-ideographic"/>
                    </v:shape>
                  </w:pict>
                </mc:Fallback>
              </mc:AlternateContent>
            </w:r>
          </w:p>
        </w:tc>
      </w:tr>
      <w:tr w:rsidR="0078761D" w:rsidRPr="004B38B4" w:rsidTr="00E04EA0">
        <w:tc>
          <w:tcPr>
            <w:tcW w:w="2430" w:type="dxa"/>
            <w:tcBorders>
              <w:top w:val="single" w:sz="4" w:space="0" w:color="auto"/>
              <w:bottom w:val="single" w:sz="4" w:space="0" w:color="auto"/>
            </w:tcBorders>
          </w:tcPr>
          <w:p w:rsidR="0078761D" w:rsidRPr="004B38B4" w:rsidRDefault="0078761D" w:rsidP="00E04EA0">
            <w:pPr>
              <w:spacing w:after="0" w:line="240" w:lineRule="auto"/>
              <w:jc w:val="center"/>
              <w:rPr>
                <w:rFonts w:ascii="Times New Roman" w:hAnsi="Times New Roman" w:cs="Times New Roman"/>
                <w:sz w:val="24"/>
                <w:szCs w:val="24"/>
              </w:rPr>
            </w:pPr>
          </w:p>
          <w:p w:rsidR="0078761D" w:rsidRPr="004B38B4" w:rsidRDefault="0078761D" w:rsidP="00E04EA0">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Хирург – хируршко лечење</w:t>
            </w:r>
          </w:p>
        </w:tc>
        <w:tc>
          <w:tcPr>
            <w:tcW w:w="267" w:type="dxa"/>
            <w:tcBorders>
              <w:top w:val="nil"/>
              <w:bottom w:val="nil"/>
            </w:tcBorders>
          </w:tcPr>
          <w:p w:rsidR="0078761D" w:rsidRPr="004B38B4" w:rsidRDefault="0078761D" w:rsidP="00E04EA0">
            <w:pPr>
              <w:pStyle w:val="ListParagraph"/>
              <w:spacing w:after="0" w:line="240" w:lineRule="auto"/>
              <w:ind w:left="0"/>
              <w:jc w:val="both"/>
              <w:rPr>
                <w:rFonts w:ascii="Times New Roman" w:hAnsi="Times New Roman" w:cs="Times New Roman"/>
                <w:color w:val="000000" w:themeColor="text1"/>
                <w:sz w:val="24"/>
                <w:szCs w:val="24"/>
              </w:rPr>
            </w:pPr>
          </w:p>
        </w:tc>
        <w:tc>
          <w:tcPr>
            <w:tcW w:w="2935" w:type="dxa"/>
            <w:tcBorders>
              <w:top w:val="single" w:sz="4" w:space="0" w:color="auto"/>
              <w:bottom w:val="single" w:sz="4" w:space="0" w:color="auto"/>
              <w:right w:val="single" w:sz="4" w:space="0" w:color="auto"/>
            </w:tcBorders>
          </w:tcPr>
          <w:p w:rsidR="0078761D" w:rsidRPr="004B38B4" w:rsidRDefault="0078761D" w:rsidP="00E04EA0">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Хемиотерапија, радиотерапија, циљана или имунотерапија</w:t>
            </w:r>
          </w:p>
          <w:p w:rsidR="0078761D" w:rsidRPr="004B38B4" w:rsidRDefault="0078761D" w:rsidP="00E04EA0">
            <w:pPr>
              <w:pStyle w:val="ListParagraph"/>
              <w:spacing w:after="0" w:line="240" w:lineRule="auto"/>
              <w:ind w:left="0"/>
              <w:jc w:val="both"/>
              <w:rPr>
                <w:rFonts w:ascii="Times New Roman" w:hAnsi="Times New Roman" w:cs="Times New Roman"/>
                <w:color w:val="000000" w:themeColor="text1"/>
                <w:sz w:val="24"/>
                <w:szCs w:val="24"/>
              </w:rPr>
            </w:pPr>
          </w:p>
        </w:tc>
        <w:tc>
          <w:tcPr>
            <w:tcW w:w="236" w:type="dxa"/>
            <w:tcBorders>
              <w:top w:val="nil"/>
              <w:left w:val="single" w:sz="4" w:space="0" w:color="auto"/>
              <w:bottom w:val="nil"/>
              <w:right w:val="single" w:sz="4" w:space="0" w:color="auto"/>
            </w:tcBorders>
          </w:tcPr>
          <w:p w:rsidR="0078761D" w:rsidRPr="004B38B4" w:rsidRDefault="0078761D" w:rsidP="00E04EA0">
            <w:pPr>
              <w:spacing w:after="0" w:line="240" w:lineRule="auto"/>
              <w:jc w:val="center"/>
              <w:rPr>
                <w:rFonts w:ascii="Times New Roman" w:hAnsi="Times New Roman" w:cs="Times New Roman"/>
                <w:sz w:val="24"/>
                <w:szCs w:val="24"/>
              </w:rPr>
            </w:pPr>
          </w:p>
        </w:tc>
        <w:tc>
          <w:tcPr>
            <w:tcW w:w="2862" w:type="dxa"/>
            <w:tcBorders>
              <w:top w:val="single" w:sz="4" w:space="0" w:color="auto"/>
              <w:left w:val="single" w:sz="4" w:space="0" w:color="auto"/>
              <w:bottom w:val="single" w:sz="4" w:space="0" w:color="auto"/>
              <w:right w:val="single" w:sz="4" w:space="0" w:color="auto"/>
            </w:tcBorders>
          </w:tcPr>
          <w:p w:rsidR="0078761D" w:rsidRPr="004B38B4" w:rsidRDefault="0078761D" w:rsidP="00E04EA0">
            <w:pPr>
              <w:pStyle w:val="ListParagraph"/>
              <w:spacing w:after="0" w:line="240" w:lineRule="auto"/>
              <w:ind w:left="0"/>
              <w:jc w:val="center"/>
              <w:rPr>
                <w:rFonts w:ascii="Times New Roman" w:hAnsi="Times New Roman" w:cs="Times New Roman"/>
                <w:sz w:val="24"/>
                <w:szCs w:val="24"/>
              </w:rPr>
            </w:pPr>
          </w:p>
          <w:p w:rsidR="0078761D" w:rsidRPr="004B38B4" w:rsidRDefault="0078761D" w:rsidP="00E04EA0">
            <w:pPr>
              <w:pStyle w:val="ListParagraph"/>
              <w:spacing w:after="0" w:line="240" w:lineRule="auto"/>
              <w:ind w:left="0"/>
              <w:jc w:val="center"/>
              <w:rPr>
                <w:rFonts w:ascii="Times New Roman" w:hAnsi="Times New Roman" w:cs="Times New Roman"/>
                <w:color w:val="000000" w:themeColor="text1"/>
                <w:sz w:val="24"/>
                <w:szCs w:val="24"/>
              </w:rPr>
            </w:pPr>
            <w:r w:rsidRPr="004B38B4">
              <w:rPr>
                <w:rFonts w:ascii="Times New Roman" w:hAnsi="Times New Roman" w:cs="Times New Roman"/>
                <w:sz w:val="24"/>
                <w:szCs w:val="24"/>
              </w:rPr>
              <w:t>Супортивна и палијативна терапија</w:t>
            </w:r>
          </w:p>
        </w:tc>
      </w:tr>
      <w:tr w:rsidR="0078761D" w:rsidRPr="004B38B4" w:rsidTr="00E04EA0">
        <w:tc>
          <w:tcPr>
            <w:tcW w:w="2697" w:type="dxa"/>
            <w:gridSpan w:val="2"/>
            <w:tcBorders>
              <w:top w:val="nil"/>
              <w:left w:val="nil"/>
              <w:bottom w:val="nil"/>
              <w:right w:val="nil"/>
            </w:tcBorders>
          </w:tcPr>
          <w:p w:rsidR="0078761D" w:rsidRPr="004B38B4" w:rsidRDefault="00F80A2A" w:rsidP="00E04EA0">
            <w:pPr>
              <w:pStyle w:val="ListParagraph"/>
              <w:spacing w:after="0" w:line="240" w:lineRule="auto"/>
              <w:ind w:left="0"/>
              <w:jc w:val="both"/>
              <w:rPr>
                <w:rFonts w:ascii="Times New Roman" w:hAnsi="Times New Roman" w:cs="Times New Roman"/>
                <w:color w:val="000000" w:themeColor="text1"/>
                <w:sz w:val="24"/>
                <w:szCs w:val="24"/>
              </w:rPr>
            </w:pPr>
            <w:r w:rsidRPr="004B38B4">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66C3A4D2" wp14:editId="7A970C57">
                      <wp:simplePos x="0" y="0"/>
                      <wp:positionH relativeFrom="column">
                        <wp:posOffset>1287780</wp:posOffset>
                      </wp:positionH>
                      <wp:positionV relativeFrom="paragraph">
                        <wp:posOffset>123825</wp:posOffset>
                      </wp:positionV>
                      <wp:extent cx="190500" cy="323850"/>
                      <wp:effectExtent l="76200" t="0" r="38100" b="0"/>
                      <wp:wrapNone/>
                      <wp:docPr id="21" name="Down Arrow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700000">
                                <a:off x="0" y="0"/>
                                <a:ext cx="190500" cy="323850"/>
                              </a:xfrm>
                              <a:prstGeom prst="downArrow">
                                <a:avLst>
                                  <a:gd name="adj1" fmla="val 50000"/>
                                  <a:gd name="adj2" fmla="val 425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0E515C" id="Down Arrow 21" o:spid="_x0000_s1026" type="#_x0000_t67" style="position:absolute;margin-left:101.4pt;margin-top:9.75pt;width:15pt;height:25.5pt;rotation:-45;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">
                      <v:textbox style="layout-flow:vertical-ideographic"/>
                    </v:shape>
                  </w:pict>
                </mc:Fallback>
              </mc:AlternateContent>
            </w:r>
          </w:p>
        </w:tc>
        <w:tc>
          <w:tcPr>
            <w:tcW w:w="2935" w:type="dxa"/>
            <w:tcBorders>
              <w:top w:val="nil"/>
              <w:left w:val="nil"/>
              <w:bottom w:val="single" w:sz="4" w:space="0" w:color="auto"/>
              <w:right w:val="nil"/>
            </w:tcBorders>
          </w:tcPr>
          <w:p w:rsidR="0078761D" w:rsidRPr="004B38B4" w:rsidRDefault="0078761D" w:rsidP="00E04EA0">
            <w:pPr>
              <w:pStyle w:val="ListParagraph"/>
              <w:spacing w:after="0" w:line="240" w:lineRule="auto"/>
              <w:ind w:left="0"/>
              <w:jc w:val="both"/>
              <w:rPr>
                <w:rFonts w:ascii="Times New Roman" w:hAnsi="Times New Roman" w:cs="Times New Roman"/>
                <w:color w:val="000000" w:themeColor="text1"/>
                <w:sz w:val="24"/>
                <w:szCs w:val="24"/>
              </w:rPr>
            </w:pPr>
          </w:p>
          <w:p w:rsidR="0078761D" w:rsidRPr="004B38B4" w:rsidRDefault="0078761D" w:rsidP="00E04EA0">
            <w:pPr>
              <w:pStyle w:val="ListParagraph"/>
              <w:spacing w:after="0" w:line="240" w:lineRule="auto"/>
              <w:ind w:left="0"/>
              <w:jc w:val="both"/>
              <w:rPr>
                <w:rFonts w:ascii="Times New Roman" w:hAnsi="Times New Roman" w:cs="Times New Roman"/>
                <w:color w:val="000000" w:themeColor="text1"/>
                <w:sz w:val="24"/>
                <w:szCs w:val="24"/>
              </w:rPr>
            </w:pPr>
          </w:p>
        </w:tc>
        <w:tc>
          <w:tcPr>
            <w:tcW w:w="3098" w:type="dxa"/>
            <w:gridSpan w:val="2"/>
            <w:tcBorders>
              <w:top w:val="nil"/>
              <w:left w:val="nil"/>
              <w:bottom w:val="nil"/>
              <w:right w:val="nil"/>
            </w:tcBorders>
          </w:tcPr>
          <w:p w:rsidR="0078761D" w:rsidRPr="004B38B4" w:rsidRDefault="00F80A2A" w:rsidP="00E04EA0">
            <w:pPr>
              <w:pStyle w:val="ListParagraph"/>
              <w:spacing w:after="0" w:line="240" w:lineRule="auto"/>
              <w:ind w:left="0"/>
              <w:jc w:val="both"/>
              <w:rPr>
                <w:rFonts w:ascii="Times New Roman" w:hAnsi="Times New Roman" w:cs="Times New Roman"/>
                <w:color w:val="000000" w:themeColor="text1"/>
                <w:sz w:val="24"/>
                <w:szCs w:val="24"/>
              </w:rPr>
            </w:pPr>
            <w:r w:rsidRPr="004B38B4">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6A2449A7" wp14:editId="0D2A84D5">
                      <wp:simplePos x="0" y="0"/>
                      <wp:positionH relativeFrom="column">
                        <wp:posOffset>62865</wp:posOffset>
                      </wp:positionH>
                      <wp:positionV relativeFrom="paragraph">
                        <wp:posOffset>91440</wp:posOffset>
                      </wp:positionV>
                      <wp:extent cx="190500" cy="323850"/>
                      <wp:effectExtent l="57150" t="0" r="19050" b="0"/>
                      <wp:wrapNone/>
                      <wp:docPr id="23" name="Down Arrow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700000" flipH="1">
                                <a:off x="0" y="0"/>
                                <a:ext cx="190500" cy="323850"/>
                              </a:xfrm>
                              <a:prstGeom prst="downArrow">
                                <a:avLst>
                                  <a:gd name="adj1" fmla="val 50000"/>
                                  <a:gd name="adj2" fmla="val 425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157B9B" id="Down Arrow 23" o:spid="_x0000_s1026" type="#_x0000_t67" style="position:absolute;margin-left:4.95pt;margin-top:7.2pt;width:15pt;height:25.5pt;rotation:-45;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">
                      <v:textbox style="layout-flow:vertical-ideographic"/>
                    </v:shape>
                  </w:pict>
                </mc:Fallback>
              </mc:AlternateContent>
            </w:r>
          </w:p>
        </w:tc>
      </w:tr>
      <w:tr w:rsidR="0078761D" w:rsidRPr="004B38B4" w:rsidTr="00E04EA0">
        <w:tc>
          <w:tcPr>
            <w:tcW w:w="2697" w:type="dxa"/>
            <w:gridSpan w:val="2"/>
            <w:tcBorders>
              <w:top w:val="nil"/>
              <w:left w:val="nil"/>
              <w:bottom w:val="nil"/>
              <w:right w:val="single" w:sz="4" w:space="0" w:color="auto"/>
            </w:tcBorders>
          </w:tcPr>
          <w:p w:rsidR="0078761D" w:rsidRPr="004B38B4" w:rsidRDefault="0078761D" w:rsidP="00E04EA0">
            <w:pPr>
              <w:pStyle w:val="ListParagraph"/>
              <w:spacing w:after="0" w:line="240" w:lineRule="auto"/>
              <w:ind w:left="0"/>
              <w:jc w:val="both"/>
              <w:rPr>
                <w:rFonts w:ascii="Times New Roman" w:hAnsi="Times New Roman" w:cs="Times New Roman"/>
                <w:color w:val="000000" w:themeColor="text1"/>
                <w:sz w:val="24"/>
                <w:szCs w:val="24"/>
              </w:rPr>
            </w:pPr>
          </w:p>
        </w:tc>
        <w:tc>
          <w:tcPr>
            <w:tcW w:w="2935" w:type="dxa"/>
            <w:tcBorders>
              <w:left w:val="single" w:sz="4" w:space="0" w:color="auto"/>
              <w:right w:val="single" w:sz="4" w:space="0" w:color="auto"/>
            </w:tcBorders>
          </w:tcPr>
          <w:p w:rsidR="0078761D" w:rsidRPr="004B38B4" w:rsidRDefault="0078761D" w:rsidP="00E04EA0">
            <w:pPr>
              <w:spacing w:after="0" w:line="240" w:lineRule="auto"/>
              <w:jc w:val="center"/>
              <w:rPr>
                <w:rFonts w:ascii="Times New Roman" w:hAnsi="Times New Roman" w:cs="Times New Roman"/>
                <w:color w:val="000000" w:themeColor="text1"/>
                <w:sz w:val="24"/>
                <w:szCs w:val="24"/>
              </w:rPr>
            </w:pPr>
            <w:r w:rsidRPr="004B38B4">
              <w:rPr>
                <w:rFonts w:ascii="Times New Roman" w:hAnsi="Times New Roman" w:cs="Times New Roman"/>
                <w:sz w:val="24"/>
                <w:szCs w:val="24"/>
              </w:rPr>
              <w:t>Редовно праћење на пулмолошком онколошком конзилијуму</w:t>
            </w:r>
          </w:p>
        </w:tc>
        <w:tc>
          <w:tcPr>
            <w:tcW w:w="3098" w:type="dxa"/>
            <w:gridSpan w:val="2"/>
            <w:tcBorders>
              <w:top w:val="nil"/>
              <w:left w:val="single" w:sz="4" w:space="0" w:color="auto"/>
              <w:bottom w:val="nil"/>
              <w:right w:val="nil"/>
            </w:tcBorders>
          </w:tcPr>
          <w:p w:rsidR="0078761D" w:rsidRPr="004B38B4" w:rsidRDefault="0078761D" w:rsidP="00E04EA0">
            <w:pPr>
              <w:pStyle w:val="ListParagraph"/>
              <w:spacing w:after="0" w:line="240" w:lineRule="auto"/>
              <w:ind w:left="0"/>
              <w:jc w:val="both"/>
              <w:rPr>
                <w:rFonts w:ascii="Times New Roman" w:hAnsi="Times New Roman" w:cs="Times New Roman"/>
                <w:color w:val="000000" w:themeColor="text1"/>
                <w:sz w:val="24"/>
                <w:szCs w:val="24"/>
              </w:rPr>
            </w:pPr>
          </w:p>
        </w:tc>
      </w:tr>
    </w:tbl>
    <w:p w:rsidR="0078761D" w:rsidRPr="004B38B4" w:rsidRDefault="0078761D" w:rsidP="0078761D">
      <w:pPr>
        <w:pStyle w:val="ListParagraph"/>
        <w:spacing w:after="0" w:line="240" w:lineRule="auto"/>
        <w:jc w:val="both"/>
        <w:rPr>
          <w:rFonts w:ascii="Times New Roman" w:hAnsi="Times New Roman" w:cs="Times New Roman"/>
          <w:color w:val="000000" w:themeColor="text1"/>
          <w:sz w:val="24"/>
          <w:szCs w:val="24"/>
        </w:rPr>
      </w:pPr>
    </w:p>
    <w:p w:rsidR="0078761D" w:rsidRPr="004B38B4" w:rsidRDefault="0078761D" w:rsidP="0078761D">
      <w:pPr>
        <w:pStyle w:val="ListParagraph"/>
        <w:spacing w:after="0" w:line="240" w:lineRule="auto"/>
        <w:jc w:val="center"/>
        <w:rPr>
          <w:rFonts w:ascii="Times New Roman" w:hAnsi="Times New Roman" w:cs="Times New Roman"/>
          <w:b/>
          <w:color w:val="000000" w:themeColor="text1"/>
          <w:sz w:val="24"/>
          <w:szCs w:val="24"/>
        </w:rPr>
      </w:pPr>
      <w:r w:rsidRPr="004B38B4">
        <w:rPr>
          <w:rFonts w:ascii="Times New Roman" w:hAnsi="Times New Roman" w:cs="Times New Roman"/>
          <w:b/>
          <w:color w:val="000000" w:themeColor="text1"/>
          <w:sz w:val="24"/>
          <w:szCs w:val="24"/>
        </w:rPr>
        <w:t>Графикон 1. Пут пацијента са карциномом бронха</w:t>
      </w:r>
    </w:p>
    <w:p w:rsidR="0078761D" w:rsidRPr="004B38B4" w:rsidRDefault="0078761D" w:rsidP="0078761D">
      <w:pPr>
        <w:spacing w:after="0" w:line="240" w:lineRule="auto"/>
        <w:rPr>
          <w:rFonts w:ascii="Times New Roman" w:hAnsi="Times New Roman" w:cs="Times New Roman"/>
          <w:b/>
          <w:color w:val="000000" w:themeColor="text1"/>
          <w:sz w:val="24"/>
          <w:szCs w:val="24"/>
        </w:rPr>
      </w:pPr>
    </w:p>
    <w:p w:rsidR="0078761D" w:rsidRPr="004B38B4" w:rsidRDefault="0078761D" w:rsidP="0078761D">
      <w:pPr>
        <w:spacing w:after="0" w:line="240" w:lineRule="auto"/>
        <w:jc w:val="both"/>
        <w:rPr>
          <w:rFonts w:ascii="Times New Roman" w:hAnsi="Times New Roman" w:cs="Times New Roman"/>
          <w:color w:val="000000" w:themeColor="text1"/>
          <w:sz w:val="24"/>
          <w:szCs w:val="24"/>
        </w:rPr>
      </w:pPr>
      <w:r w:rsidRPr="004B38B4">
        <w:rPr>
          <w:rFonts w:ascii="Times New Roman" w:hAnsi="Times New Roman" w:cs="Times New Roman"/>
          <w:color w:val="000000" w:themeColor="text1"/>
          <w:sz w:val="24"/>
          <w:szCs w:val="24"/>
        </w:rPr>
        <w:t xml:space="preserve">Одређивање приоритета </w:t>
      </w:r>
    </w:p>
    <w:p w:rsidR="0078761D" w:rsidRPr="004B38B4" w:rsidRDefault="0078761D" w:rsidP="0078761D">
      <w:pPr>
        <w:spacing w:after="0" w:line="240" w:lineRule="auto"/>
        <w:jc w:val="both"/>
        <w:rPr>
          <w:rFonts w:ascii="Times New Roman" w:hAnsi="Times New Roman" w:cs="Times New Roman"/>
          <w:b/>
          <w:color w:val="000000" w:themeColor="text1"/>
          <w:sz w:val="24"/>
          <w:szCs w:val="24"/>
        </w:rPr>
      </w:pPr>
    </w:p>
    <w:p w:rsidR="0078761D" w:rsidRPr="004B38B4" w:rsidRDefault="00FB5A90" w:rsidP="00C46630">
      <w:pPr>
        <w:pStyle w:val="ListParagraph"/>
        <w:numPr>
          <w:ilvl w:val="0"/>
          <w:numId w:val="44"/>
        </w:numPr>
        <w:tabs>
          <w:tab w:val="left" w:pos="540"/>
        </w:tabs>
        <w:spacing w:after="0" w:line="240" w:lineRule="auto"/>
        <w:jc w:val="both"/>
        <w:rPr>
          <w:rFonts w:ascii="Times New Roman" w:hAnsi="Times New Roman" w:cs="Times New Roman"/>
          <w:color w:val="000000" w:themeColor="text1"/>
          <w:sz w:val="24"/>
          <w:szCs w:val="24"/>
        </w:rPr>
      </w:pPr>
      <w:r w:rsidRPr="004B38B4">
        <w:rPr>
          <w:rFonts w:ascii="Times New Roman" w:hAnsi="Times New Roman" w:cs="Times New Roman"/>
          <w:color w:val="000000" w:themeColor="text1"/>
          <w:sz w:val="24"/>
          <w:szCs w:val="24"/>
          <w:lang w:val="uz-Cyrl-UZ"/>
        </w:rPr>
        <w:t xml:space="preserve"> </w:t>
      </w:r>
      <w:r w:rsidR="0078761D" w:rsidRPr="004B38B4">
        <w:rPr>
          <w:rFonts w:ascii="Times New Roman" w:hAnsi="Times New Roman" w:cs="Times New Roman"/>
          <w:color w:val="000000" w:themeColor="text1"/>
          <w:sz w:val="24"/>
          <w:szCs w:val="24"/>
        </w:rPr>
        <w:t xml:space="preserve">унапређење дијагностике рака (ЦТ, </w:t>
      </w:r>
      <w:r w:rsidR="00746F18" w:rsidRPr="004B38B4">
        <w:rPr>
          <w:rFonts w:ascii="Times New Roman" w:hAnsi="Times New Roman" w:cs="Times New Roman"/>
          <w:color w:val="000000" w:themeColor="text1"/>
          <w:sz w:val="24"/>
          <w:szCs w:val="24"/>
        </w:rPr>
        <w:t>МР</w:t>
      </w:r>
      <w:r w:rsidR="0078761D" w:rsidRPr="004B38B4">
        <w:rPr>
          <w:rFonts w:ascii="Times New Roman" w:hAnsi="Times New Roman" w:cs="Times New Roman"/>
          <w:color w:val="000000" w:themeColor="text1"/>
          <w:sz w:val="24"/>
          <w:szCs w:val="24"/>
        </w:rPr>
        <w:t>, УЗ, ПЕТ-ЦТ, ендоскопска дијагностика, патохистолошка и молекуларна дијагностика),</w:t>
      </w:r>
    </w:p>
    <w:p w:rsidR="00FB5A90" w:rsidRPr="004B38B4" w:rsidRDefault="00FB5A90" w:rsidP="00C46630">
      <w:pPr>
        <w:pStyle w:val="ListParagraph"/>
        <w:numPr>
          <w:ilvl w:val="0"/>
          <w:numId w:val="44"/>
        </w:numPr>
        <w:tabs>
          <w:tab w:val="left" w:pos="540"/>
        </w:tabs>
        <w:spacing w:after="0" w:line="240" w:lineRule="auto"/>
        <w:jc w:val="both"/>
        <w:rPr>
          <w:rFonts w:ascii="Times New Roman" w:hAnsi="Times New Roman" w:cs="Times New Roman"/>
          <w:color w:val="000000" w:themeColor="text1"/>
          <w:sz w:val="24"/>
          <w:szCs w:val="24"/>
          <w:lang w:val="uz-Cyrl-UZ"/>
        </w:rPr>
      </w:pPr>
      <w:r w:rsidRPr="004B38B4">
        <w:rPr>
          <w:rFonts w:ascii="Times New Roman" w:hAnsi="Times New Roman" w:cs="Times New Roman"/>
          <w:color w:val="000000" w:themeColor="text1"/>
          <w:sz w:val="24"/>
          <w:szCs w:val="24"/>
          <w:lang w:val="uz-Cyrl-UZ"/>
        </w:rPr>
        <w:t xml:space="preserve"> </w:t>
      </w:r>
      <w:r w:rsidR="0078761D" w:rsidRPr="004B38B4">
        <w:rPr>
          <w:rFonts w:ascii="Times New Roman" w:hAnsi="Times New Roman" w:cs="Times New Roman"/>
          <w:color w:val="000000" w:themeColor="text1"/>
          <w:sz w:val="24"/>
          <w:szCs w:val="24"/>
          <w:lang w:val="uz-Cyrl-UZ"/>
        </w:rPr>
        <w:t xml:space="preserve">унапређење дијагностике и лечења у домену  интернистичке онкологије (број дневних болница, терапијске </w:t>
      </w:r>
      <w:r w:rsidRPr="004B38B4">
        <w:rPr>
          <w:rFonts w:ascii="Times New Roman" w:hAnsi="Times New Roman" w:cs="Times New Roman"/>
          <w:color w:val="000000" w:themeColor="text1"/>
          <w:sz w:val="24"/>
          <w:szCs w:val="24"/>
          <w:lang w:val="uz-Cyrl-UZ"/>
        </w:rPr>
        <w:t>опције (лекови), опрема, кадар)</w:t>
      </w:r>
    </w:p>
    <w:p w:rsidR="00FB5A90" w:rsidRPr="004B38B4" w:rsidRDefault="00FB5A90" w:rsidP="00C46630">
      <w:pPr>
        <w:pStyle w:val="ListParagraph"/>
        <w:numPr>
          <w:ilvl w:val="0"/>
          <w:numId w:val="44"/>
        </w:numPr>
        <w:tabs>
          <w:tab w:val="left" w:pos="540"/>
        </w:tabs>
        <w:spacing w:after="0" w:line="240" w:lineRule="auto"/>
        <w:jc w:val="both"/>
        <w:rPr>
          <w:rFonts w:ascii="Times New Roman" w:hAnsi="Times New Roman" w:cs="Times New Roman"/>
          <w:color w:val="000000" w:themeColor="text1"/>
          <w:sz w:val="24"/>
          <w:szCs w:val="24"/>
          <w:lang w:val="uz-Cyrl-UZ"/>
        </w:rPr>
      </w:pPr>
      <w:r w:rsidRPr="004B38B4">
        <w:rPr>
          <w:rFonts w:ascii="Times New Roman" w:hAnsi="Times New Roman" w:cs="Times New Roman"/>
          <w:color w:val="000000" w:themeColor="text1"/>
          <w:sz w:val="24"/>
          <w:szCs w:val="24"/>
          <w:lang w:val="uz-Cyrl-UZ"/>
        </w:rPr>
        <w:t xml:space="preserve"> </w:t>
      </w:r>
      <w:r w:rsidR="0078761D" w:rsidRPr="004B38B4">
        <w:rPr>
          <w:rFonts w:ascii="Times New Roman" w:hAnsi="Times New Roman" w:cs="Times New Roman"/>
          <w:color w:val="000000" w:themeColor="text1"/>
          <w:sz w:val="24"/>
          <w:szCs w:val="24"/>
          <w:lang w:val="uz-Cyrl-UZ"/>
        </w:rPr>
        <w:t>унапређење лечења у домену  радијационе онкологије (опрема, кадар)</w:t>
      </w:r>
    </w:p>
    <w:p w:rsidR="0078761D" w:rsidRPr="004B38B4" w:rsidRDefault="00FB5A90" w:rsidP="00C46630">
      <w:pPr>
        <w:pStyle w:val="ListParagraph"/>
        <w:numPr>
          <w:ilvl w:val="0"/>
          <w:numId w:val="44"/>
        </w:numPr>
        <w:tabs>
          <w:tab w:val="left" w:pos="540"/>
        </w:tabs>
        <w:spacing w:after="0" w:line="240" w:lineRule="auto"/>
        <w:jc w:val="both"/>
        <w:rPr>
          <w:rFonts w:ascii="Times New Roman" w:hAnsi="Times New Roman" w:cs="Times New Roman"/>
          <w:color w:val="000000" w:themeColor="text1"/>
          <w:sz w:val="24"/>
          <w:szCs w:val="24"/>
          <w:lang w:val="uz-Cyrl-UZ"/>
        </w:rPr>
      </w:pPr>
      <w:r w:rsidRPr="004B38B4">
        <w:rPr>
          <w:rFonts w:ascii="Times New Roman" w:hAnsi="Times New Roman" w:cs="Times New Roman"/>
          <w:color w:val="000000" w:themeColor="text1"/>
          <w:sz w:val="24"/>
          <w:szCs w:val="24"/>
          <w:lang w:val="uz-Cyrl-UZ"/>
        </w:rPr>
        <w:t xml:space="preserve"> </w:t>
      </w:r>
      <w:r w:rsidR="0078761D" w:rsidRPr="004B38B4">
        <w:rPr>
          <w:rFonts w:ascii="Times New Roman" w:hAnsi="Times New Roman" w:cs="Times New Roman"/>
          <w:color w:val="000000" w:themeColor="text1"/>
          <w:sz w:val="24"/>
          <w:szCs w:val="24"/>
          <w:lang w:val="uz-Cyrl-UZ"/>
        </w:rPr>
        <w:t>унапређење дијагностике и лечења у домену онколошке хирургије</w:t>
      </w:r>
      <w:r w:rsidR="006D3DD6" w:rsidRPr="004B38B4">
        <w:rPr>
          <w:rFonts w:ascii="Times New Roman" w:hAnsi="Times New Roman" w:cs="Times New Roman"/>
          <w:color w:val="000000" w:themeColor="text1"/>
          <w:sz w:val="24"/>
          <w:szCs w:val="24"/>
          <w:lang w:val="uz-Cyrl-UZ"/>
        </w:rPr>
        <w:t>.</w:t>
      </w:r>
    </w:p>
    <w:p w:rsidR="0078761D" w:rsidRPr="004B38B4" w:rsidRDefault="0078761D" w:rsidP="0078761D">
      <w:pPr>
        <w:spacing w:after="0" w:line="240" w:lineRule="auto"/>
        <w:rPr>
          <w:rFonts w:ascii="Times New Roman" w:hAnsi="Times New Roman" w:cs="Times New Roman"/>
          <w:b/>
          <w:sz w:val="24"/>
          <w:szCs w:val="24"/>
          <w:lang w:val="uz-Cyrl-UZ"/>
        </w:rPr>
        <w:sectPr w:rsidR="0078761D" w:rsidRPr="004B38B4" w:rsidSect="009E5BA1">
          <w:headerReference w:type="even" r:id="rId11"/>
          <w:headerReference w:type="default" r:id="rId12"/>
          <w:footerReference w:type="default" r:id="rId13"/>
          <w:pgSz w:w="11906" w:h="16838"/>
          <w:pgMar w:top="1418" w:right="1418" w:bottom="1418" w:left="1418" w:header="709" w:footer="709" w:gutter="0"/>
          <w:pgNumType w:start="1"/>
          <w:cols w:space="708"/>
          <w:titlePg/>
          <w:docGrid w:linePitch="360"/>
        </w:sectPr>
      </w:pPr>
    </w:p>
    <w:p w:rsidR="0078761D" w:rsidRPr="004B38B4" w:rsidRDefault="00567FF3" w:rsidP="008B7225">
      <w:pPr>
        <w:pStyle w:val="Heading3"/>
        <w:rPr>
          <w:sz w:val="24"/>
          <w:szCs w:val="24"/>
        </w:rPr>
      </w:pPr>
      <w:r w:rsidRPr="004B38B4">
        <w:rPr>
          <w:sz w:val="24"/>
          <w:szCs w:val="24"/>
        </w:rPr>
        <w:t>Психоонкологија –  психосоцијална онкологија</w:t>
      </w:r>
    </w:p>
    <w:p w:rsidR="0078761D" w:rsidRPr="004B38B4" w:rsidRDefault="0078761D" w:rsidP="0078761D">
      <w:pPr>
        <w:spacing w:after="0" w:line="240" w:lineRule="auto"/>
        <w:rPr>
          <w:rFonts w:ascii="Times New Roman" w:hAnsi="Times New Roman" w:cs="Times New Roman"/>
          <w:i/>
          <w:sz w:val="24"/>
          <w:szCs w:val="24"/>
          <w:lang w:val="uz-Cyrl-UZ"/>
        </w:rPr>
      </w:pPr>
    </w:p>
    <w:p w:rsidR="0078761D" w:rsidRPr="004B38B4" w:rsidRDefault="002E5C50" w:rsidP="0078761D">
      <w:pPr>
        <w:spacing w:after="0" w:line="240" w:lineRule="auto"/>
        <w:jc w:val="both"/>
        <w:rPr>
          <w:rFonts w:ascii="Times New Roman" w:hAnsi="Times New Roman" w:cs="Times New Roman"/>
          <w:sz w:val="24"/>
          <w:szCs w:val="24"/>
          <w:lang w:val="uz-Cyrl-UZ"/>
        </w:rPr>
      </w:pPr>
      <w:r w:rsidRPr="004B38B4">
        <w:rPr>
          <w:rFonts w:ascii="Times New Roman" w:hAnsi="Times New Roman" w:cs="Times New Roman"/>
          <w:sz w:val="24"/>
          <w:szCs w:val="24"/>
          <w:lang w:val="uz-Cyrl-UZ"/>
        </w:rPr>
        <w:tab/>
      </w:r>
      <w:r w:rsidRPr="004B38B4">
        <w:rPr>
          <w:rFonts w:ascii="Times New Roman" w:hAnsi="Times New Roman" w:cs="Times New Roman"/>
          <w:sz w:val="24"/>
          <w:szCs w:val="24"/>
          <w:lang w:val="uz-Cyrl-UZ"/>
        </w:rPr>
        <w:tab/>
      </w:r>
      <w:r w:rsidR="0078761D" w:rsidRPr="004B38B4">
        <w:rPr>
          <w:rFonts w:ascii="Times New Roman" w:hAnsi="Times New Roman" w:cs="Times New Roman"/>
          <w:sz w:val="24"/>
          <w:szCs w:val="24"/>
          <w:lang w:val="uz-Cyrl-UZ"/>
        </w:rPr>
        <w:t xml:space="preserve">Психоонкологија се од шездесетих – седамдесетих година двадесетог века у развијеним земљама Европе и света развија као независна научна дисциплина, како на нивоу базичних истраживања, тако и на нивоу практичних интервенција везаних за пружање психолошке подршке и психотерапијске помоћи </w:t>
      </w:r>
      <w:r w:rsidR="00661BDE" w:rsidRPr="004B38B4">
        <w:rPr>
          <w:rFonts w:ascii="Times New Roman" w:hAnsi="Times New Roman" w:cs="Times New Roman"/>
          <w:sz w:val="24"/>
          <w:szCs w:val="24"/>
          <w:lang w:val="uz-Cyrl-UZ"/>
        </w:rPr>
        <w:t>лицима</w:t>
      </w:r>
      <w:r w:rsidR="0078761D" w:rsidRPr="004B38B4">
        <w:rPr>
          <w:rFonts w:ascii="Times New Roman" w:hAnsi="Times New Roman" w:cs="Times New Roman"/>
          <w:sz w:val="24"/>
          <w:szCs w:val="24"/>
          <w:lang w:val="uz-Cyrl-UZ"/>
        </w:rPr>
        <w:t xml:space="preserve"> оболелим од различитих малигних болести и члановима њихових породица. Предмет проучавања психоонкологије, у најширем смислу, односи се на проучавање утицаја психичких фактора у оквиру мултидимензионалног разумевања различитих малигних болести и укључује дијагностичке, терапијске, едукативне и истраживачке активности психијатара и психолога у онколошким институцијама, тачније онколошким тимовима. Конкретније, психоонкологија се бави проучавањем психолошких, социјалних, бихејвиоралних, духовних и етичких проблема </w:t>
      </w:r>
      <w:r w:rsidR="00661BDE" w:rsidRPr="004B38B4">
        <w:rPr>
          <w:rFonts w:ascii="Times New Roman" w:hAnsi="Times New Roman" w:cs="Times New Roman"/>
          <w:sz w:val="24"/>
          <w:szCs w:val="24"/>
          <w:lang w:val="uz-Cyrl-UZ"/>
        </w:rPr>
        <w:t xml:space="preserve">лица </w:t>
      </w:r>
      <w:r w:rsidR="0078761D" w:rsidRPr="004B38B4">
        <w:rPr>
          <w:rFonts w:ascii="Times New Roman" w:hAnsi="Times New Roman" w:cs="Times New Roman"/>
          <w:sz w:val="24"/>
          <w:szCs w:val="24"/>
          <w:lang w:val="uz-Cyrl-UZ"/>
        </w:rPr>
        <w:t>оболелих од различитих малигних болести. У развијеним земљама, интегрисана је у онкологију као важан сегмент мултидисциплинарног рада са онколошким пацијентима и њиховим породицама.</w:t>
      </w:r>
    </w:p>
    <w:p w:rsidR="0078761D" w:rsidRPr="004B38B4" w:rsidRDefault="0078761D" w:rsidP="0078761D">
      <w:pPr>
        <w:spacing w:after="0" w:line="240" w:lineRule="auto"/>
        <w:jc w:val="both"/>
        <w:rPr>
          <w:rFonts w:ascii="Times New Roman" w:hAnsi="Times New Roman" w:cs="Times New Roman"/>
          <w:sz w:val="24"/>
          <w:szCs w:val="24"/>
          <w:lang w:val="uz-Cyrl-UZ"/>
        </w:rPr>
      </w:pPr>
    </w:p>
    <w:p w:rsidR="0078761D" w:rsidRPr="004B38B4" w:rsidRDefault="002E5C50" w:rsidP="0078761D">
      <w:pPr>
        <w:spacing w:after="0" w:line="240" w:lineRule="auto"/>
        <w:jc w:val="both"/>
        <w:rPr>
          <w:rFonts w:ascii="Times New Roman" w:hAnsi="Times New Roman" w:cs="Times New Roman"/>
          <w:sz w:val="24"/>
          <w:szCs w:val="24"/>
          <w:lang w:val="uz-Cyrl-UZ"/>
        </w:rPr>
      </w:pPr>
      <w:r w:rsidRPr="004B38B4">
        <w:rPr>
          <w:rFonts w:ascii="Times New Roman" w:hAnsi="Times New Roman" w:cs="Times New Roman"/>
          <w:sz w:val="24"/>
          <w:szCs w:val="24"/>
          <w:lang w:val="uz-Cyrl-UZ"/>
        </w:rPr>
        <w:tab/>
      </w:r>
      <w:r w:rsidRPr="004B38B4">
        <w:rPr>
          <w:rFonts w:ascii="Times New Roman" w:hAnsi="Times New Roman" w:cs="Times New Roman"/>
          <w:sz w:val="24"/>
          <w:szCs w:val="24"/>
          <w:lang w:val="uz-Cyrl-UZ"/>
        </w:rPr>
        <w:tab/>
      </w:r>
      <w:r w:rsidR="0078761D" w:rsidRPr="004B38B4">
        <w:rPr>
          <w:rFonts w:ascii="Times New Roman" w:hAnsi="Times New Roman" w:cs="Times New Roman"/>
          <w:sz w:val="24"/>
          <w:szCs w:val="24"/>
          <w:lang w:val="uz-Cyrl-UZ"/>
        </w:rPr>
        <w:t>Савремена психоонкологија се бави заштитом и унапређењем менталног здравља онколошких пацијената и њихових породица, али и заштитом и унапређењем менталног здравља медицинског особља које се бави онколошким пацијентима у свим фазама захтевног, комплексног и комбинованог онколошког лечења. Постављање дијагнозе малигне болести код већине људи изазива много интензивније психичке тј. емоционалне реакције него сусрет са било којом другом соматском болешћу. У процесу активног лечења пацијената са малигном болешћу, али и након лечења, у периоду ремисије, неопходан је мултидисциплинарни приступ, активно учешће пацијента и чланова породице, као и стална комуникација са свим члановима медицинског тима. Комплексност утицаја малигне болести на оболелу особу огледа се кроз међусобно преплитање различитих фаза болести (постављање дијагнозе и почетак лечења, активно лечење, отпуштање из болнице, праћење, преживљавање или палијативно збрињавање), тока лечења (ремисија, рецидив, прогресија болести и терминална фаза) и различитих психолошких, социјалних и духовних проблема који се на различите начине могу испољавати у различитим фазама лечења.</w:t>
      </w:r>
    </w:p>
    <w:p w:rsidR="0078761D" w:rsidRPr="004B38B4" w:rsidRDefault="0078761D" w:rsidP="0078761D">
      <w:pPr>
        <w:spacing w:after="0" w:line="240" w:lineRule="auto"/>
        <w:jc w:val="both"/>
        <w:rPr>
          <w:rFonts w:ascii="Times New Roman" w:hAnsi="Times New Roman" w:cs="Times New Roman"/>
          <w:sz w:val="24"/>
          <w:szCs w:val="24"/>
          <w:lang w:val="uz-Cyrl-UZ"/>
        </w:rPr>
      </w:pPr>
    </w:p>
    <w:p w:rsidR="0078761D" w:rsidRPr="004B38B4" w:rsidRDefault="002E5C50" w:rsidP="0078761D">
      <w:pPr>
        <w:spacing w:after="0" w:line="240" w:lineRule="auto"/>
        <w:jc w:val="both"/>
        <w:rPr>
          <w:rFonts w:ascii="Times New Roman" w:hAnsi="Times New Roman" w:cs="Times New Roman"/>
          <w:sz w:val="24"/>
          <w:szCs w:val="24"/>
          <w:lang w:val="uz-Cyrl-UZ"/>
        </w:rPr>
      </w:pPr>
      <w:r w:rsidRPr="004B38B4">
        <w:rPr>
          <w:rFonts w:ascii="Times New Roman" w:hAnsi="Times New Roman" w:cs="Times New Roman"/>
          <w:sz w:val="24"/>
          <w:szCs w:val="24"/>
          <w:lang w:val="uz-Cyrl-UZ"/>
        </w:rPr>
        <w:tab/>
      </w:r>
      <w:r w:rsidRPr="004B38B4">
        <w:rPr>
          <w:rFonts w:ascii="Times New Roman" w:hAnsi="Times New Roman" w:cs="Times New Roman"/>
          <w:sz w:val="24"/>
          <w:szCs w:val="24"/>
          <w:lang w:val="uz-Cyrl-UZ"/>
        </w:rPr>
        <w:tab/>
      </w:r>
      <w:r w:rsidR="0078761D" w:rsidRPr="004B38B4">
        <w:rPr>
          <w:rFonts w:ascii="Times New Roman" w:hAnsi="Times New Roman" w:cs="Times New Roman"/>
          <w:sz w:val="24"/>
          <w:szCs w:val="24"/>
          <w:lang w:val="uz-Cyrl-UZ"/>
        </w:rPr>
        <w:t>Истраживања су показала да 60% онколошких пацијената има потребу за психолошком подршком у почетној фази лечења и током суочавања са болешћу и лечењем, а 30–40% пацијената има израженије психолошке проблеме – анксиозно-депресивне поремећаје, когнитивне проблеме, трауматске или пострауматске реакције, поремећаје прилагођавања и израженији дистрес. Болест једног члана породице представља дистрес за целу породицу и психолошка подршка је потребна и члановима породице, посебно у терминалној фази болести и у процесу туговања након губитка блиске особе.</w:t>
      </w:r>
    </w:p>
    <w:p w:rsidR="0078761D" w:rsidRPr="004B38B4" w:rsidRDefault="0078761D" w:rsidP="0061787E">
      <w:pPr>
        <w:spacing w:after="0" w:line="240" w:lineRule="auto"/>
        <w:jc w:val="both"/>
        <w:rPr>
          <w:rFonts w:ascii="Times New Roman" w:hAnsi="Times New Roman" w:cs="Times New Roman"/>
          <w:sz w:val="24"/>
          <w:szCs w:val="24"/>
          <w:lang w:val="uz-Cyrl-UZ"/>
        </w:rPr>
      </w:pPr>
    </w:p>
    <w:p w:rsidR="0078761D" w:rsidRPr="004B38B4" w:rsidRDefault="0078761D" w:rsidP="0078761D">
      <w:pPr>
        <w:spacing w:after="0" w:line="240" w:lineRule="auto"/>
        <w:jc w:val="both"/>
        <w:rPr>
          <w:rFonts w:ascii="Times New Roman" w:hAnsi="Times New Roman" w:cs="Times New Roman"/>
          <w:sz w:val="24"/>
          <w:szCs w:val="24"/>
          <w:lang w:val="uz-Cyrl-UZ"/>
        </w:rPr>
      </w:pPr>
      <w:r w:rsidRPr="004B38B4">
        <w:rPr>
          <w:rFonts w:ascii="Times New Roman" w:hAnsi="Times New Roman" w:cs="Times New Roman"/>
          <w:sz w:val="24"/>
          <w:szCs w:val="24"/>
          <w:lang w:val="uz-Cyrl-UZ"/>
        </w:rPr>
        <w:t>Психоонкологија – одрасли пацијенти</w:t>
      </w:r>
    </w:p>
    <w:p w:rsidR="0078761D" w:rsidRPr="004B38B4" w:rsidRDefault="002E5C50" w:rsidP="0078761D">
      <w:pPr>
        <w:spacing w:after="0" w:line="240" w:lineRule="auto"/>
        <w:jc w:val="both"/>
        <w:rPr>
          <w:rFonts w:ascii="Times New Roman" w:hAnsi="Times New Roman" w:cs="Times New Roman"/>
          <w:sz w:val="24"/>
          <w:szCs w:val="24"/>
          <w:lang w:val="uz-Cyrl-UZ"/>
        </w:rPr>
      </w:pPr>
      <w:r w:rsidRPr="004B38B4">
        <w:rPr>
          <w:rFonts w:ascii="Times New Roman" w:hAnsi="Times New Roman" w:cs="Times New Roman"/>
          <w:sz w:val="24"/>
          <w:szCs w:val="24"/>
          <w:lang w:val="uz-Cyrl-UZ"/>
        </w:rPr>
        <w:tab/>
      </w:r>
      <w:r w:rsidRPr="004B38B4">
        <w:rPr>
          <w:rFonts w:ascii="Times New Roman" w:hAnsi="Times New Roman" w:cs="Times New Roman"/>
          <w:sz w:val="24"/>
          <w:szCs w:val="24"/>
          <w:lang w:val="uz-Cyrl-UZ"/>
        </w:rPr>
        <w:tab/>
      </w:r>
      <w:r w:rsidR="0078761D" w:rsidRPr="004B38B4">
        <w:rPr>
          <w:rFonts w:ascii="Times New Roman" w:hAnsi="Times New Roman" w:cs="Times New Roman"/>
          <w:sz w:val="24"/>
          <w:szCs w:val="24"/>
          <w:lang w:val="uz-Cyrl-UZ"/>
        </w:rPr>
        <w:t xml:space="preserve">У </w:t>
      </w:r>
      <w:r w:rsidR="00661BDE" w:rsidRPr="004B38B4">
        <w:rPr>
          <w:rFonts w:ascii="Times New Roman" w:hAnsi="Times New Roman" w:cs="Times New Roman"/>
          <w:sz w:val="24"/>
          <w:szCs w:val="24"/>
          <w:lang w:val="uz-Cyrl-UZ"/>
        </w:rPr>
        <w:t>Репуб</w:t>
      </w:r>
      <w:r w:rsidRPr="004B38B4">
        <w:rPr>
          <w:rFonts w:ascii="Times New Roman" w:hAnsi="Times New Roman" w:cs="Times New Roman"/>
          <w:sz w:val="24"/>
          <w:szCs w:val="24"/>
          <w:lang w:val="uz-Cyrl-UZ"/>
        </w:rPr>
        <w:t>л</w:t>
      </w:r>
      <w:r w:rsidR="00661BDE" w:rsidRPr="004B38B4">
        <w:rPr>
          <w:rFonts w:ascii="Times New Roman" w:hAnsi="Times New Roman" w:cs="Times New Roman"/>
          <w:sz w:val="24"/>
          <w:szCs w:val="24"/>
          <w:lang w:val="uz-Cyrl-UZ"/>
        </w:rPr>
        <w:t xml:space="preserve">ици </w:t>
      </w:r>
      <w:r w:rsidR="0078761D" w:rsidRPr="004B38B4">
        <w:rPr>
          <w:rFonts w:ascii="Times New Roman" w:hAnsi="Times New Roman" w:cs="Times New Roman"/>
          <w:sz w:val="24"/>
          <w:szCs w:val="24"/>
          <w:lang w:val="uz-Cyrl-UZ"/>
        </w:rPr>
        <w:t xml:space="preserve">Србији је у здравственим установама специјализованим за онкологију или установама секундарног и терцијарног нивоа које имају онколошка одељења за одрасле онколошке пацијенте ангажован мали (недовољан) број психолога (психоонколога) и ниједан психијатар, упркос порасту броја новооболелих од различитих малигних болести. </w:t>
      </w:r>
    </w:p>
    <w:p w:rsidR="0078761D" w:rsidRPr="004B38B4" w:rsidRDefault="0078761D" w:rsidP="0078761D">
      <w:pPr>
        <w:spacing w:after="0" w:line="240" w:lineRule="auto"/>
        <w:rPr>
          <w:rFonts w:ascii="Times New Roman" w:hAnsi="Times New Roman" w:cs="Times New Roman"/>
          <w:b/>
          <w:sz w:val="24"/>
          <w:szCs w:val="24"/>
          <w:lang w:val="uz-Cyrl-UZ"/>
        </w:rPr>
      </w:pPr>
      <w:r w:rsidRPr="004B38B4">
        <w:rPr>
          <w:rFonts w:ascii="Times New Roman" w:hAnsi="Times New Roman" w:cs="Times New Roman"/>
          <w:b/>
          <w:sz w:val="24"/>
          <w:szCs w:val="24"/>
          <w:lang w:val="uz-Cyrl-UZ"/>
        </w:rPr>
        <w:br w:type="page"/>
      </w:r>
    </w:p>
    <w:p w:rsidR="0078761D" w:rsidRPr="004B38B4" w:rsidRDefault="0078761D" w:rsidP="0078761D">
      <w:pPr>
        <w:spacing w:after="0" w:line="240" w:lineRule="auto"/>
        <w:jc w:val="both"/>
        <w:rPr>
          <w:rFonts w:ascii="Times New Roman" w:hAnsi="Times New Roman" w:cs="Times New Roman"/>
          <w:b/>
          <w:sz w:val="24"/>
          <w:szCs w:val="24"/>
          <w:lang w:val="uz-Cyrl-UZ"/>
        </w:rPr>
      </w:pPr>
      <w:r w:rsidRPr="004B38B4">
        <w:rPr>
          <w:rFonts w:ascii="Times New Roman" w:hAnsi="Times New Roman" w:cs="Times New Roman"/>
          <w:sz w:val="24"/>
          <w:szCs w:val="24"/>
          <w:lang w:val="uz-Cyrl-UZ"/>
        </w:rPr>
        <w:t xml:space="preserve">Табела </w:t>
      </w:r>
      <w:r w:rsidR="000D1AD5" w:rsidRPr="004B38B4">
        <w:rPr>
          <w:rFonts w:ascii="Times New Roman" w:hAnsi="Times New Roman" w:cs="Times New Roman"/>
          <w:sz w:val="24"/>
          <w:szCs w:val="24"/>
          <w:lang w:val="uz-Cyrl-UZ"/>
        </w:rPr>
        <w:t>5</w:t>
      </w:r>
      <w:r w:rsidR="00661BDE" w:rsidRPr="004B38B4">
        <w:rPr>
          <w:rFonts w:ascii="Times New Roman" w:hAnsi="Times New Roman" w:cs="Times New Roman"/>
          <w:sz w:val="24"/>
          <w:szCs w:val="24"/>
          <w:lang w:val="uz-Cyrl-UZ"/>
        </w:rPr>
        <w:t xml:space="preserve">. Број психолога и </w:t>
      </w:r>
      <w:r w:rsidRPr="004B38B4">
        <w:rPr>
          <w:rFonts w:ascii="Times New Roman" w:hAnsi="Times New Roman" w:cs="Times New Roman"/>
          <w:sz w:val="24"/>
          <w:szCs w:val="24"/>
          <w:lang w:val="uz-Cyrl-UZ"/>
        </w:rPr>
        <w:t xml:space="preserve">психоонколога за одрасле онколошке пацијенте ангажованих у здравственим установама </w:t>
      </w: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72"/>
        <w:gridCol w:w="5311"/>
        <w:gridCol w:w="3020"/>
      </w:tblGrid>
      <w:tr w:rsidR="0078761D" w:rsidRPr="004B38B4" w:rsidTr="00E04EA0">
        <w:trPr>
          <w:trHeight w:val="20"/>
        </w:trPr>
        <w:tc>
          <w:tcPr>
            <w:tcW w:w="772" w:type="dxa"/>
          </w:tcPr>
          <w:p w:rsidR="0078761D" w:rsidRPr="004B38B4" w:rsidRDefault="0078761D" w:rsidP="00E04EA0">
            <w:pPr>
              <w:spacing w:after="0" w:line="240" w:lineRule="auto"/>
              <w:rPr>
                <w:rFonts w:ascii="Times New Roman" w:hAnsi="Times New Roman" w:cs="Times New Roman"/>
                <w:b/>
                <w:sz w:val="24"/>
                <w:szCs w:val="24"/>
                <w:lang w:val="uz-Cyrl-UZ"/>
              </w:rPr>
            </w:pPr>
          </w:p>
        </w:tc>
        <w:tc>
          <w:tcPr>
            <w:tcW w:w="5311" w:type="dxa"/>
            <w:vAlign w:val="center"/>
          </w:tcPr>
          <w:p w:rsidR="0078761D" w:rsidRPr="004B38B4" w:rsidRDefault="0078761D" w:rsidP="00E04EA0">
            <w:pPr>
              <w:spacing w:after="0" w:line="240" w:lineRule="auto"/>
              <w:rPr>
                <w:rFonts w:ascii="Times New Roman" w:hAnsi="Times New Roman" w:cs="Times New Roman"/>
                <w:b/>
                <w:sz w:val="24"/>
                <w:szCs w:val="24"/>
              </w:rPr>
            </w:pPr>
            <w:r w:rsidRPr="004B38B4">
              <w:rPr>
                <w:rFonts w:ascii="Times New Roman" w:hAnsi="Times New Roman" w:cs="Times New Roman"/>
                <w:b/>
                <w:sz w:val="24"/>
                <w:szCs w:val="24"/>
              </w:rPr>
              <w:t>Назив установе</w:t>
            </w:r>
          </w:p>
        </w:tc>
        <w:tc>
          <w:tcPr>
            <w:tcW w:w="3020" w:type="dxa"/>
            <w:vAlign w:val="center"/>
          </w:tcPr>
          <w:p w:rsidR="0078761D" w:rsidRPr="004B38B4" w:rsidRDefault="0078761D" w:rsidP="00E04EA0">
            <w:pPr>
              <w:spacing w:after="0" w:line="240" w:lineRule="auto"/>
              <w:rPr>
                <w:rFonts w:ascii="Times New Roman" w:hAnsi="Times New Roman" w:cs="Times New Roman"/>
                <w:b/>
                <w:sz w:val="24"/>
                <w:szCs w:val="24"/>
              </w:rPr>
            </w:pPr>
            <w:r w:rsidRPr="004B38B4">
              <w:rPr>
                <w:rFonts w:ascii="Times New Roman" w:hAnsi="Times New Roman" w:cs="Times New Roman"/>
                <w:b/>
                <w:sz w:val="24"/>
                <w:szCs w:val="24"/>
              </w:rPr>
              <w:t>Број психолога</w:t>
            </w:r>
          </w:p>
        </w:tc>
      </w:tr>
      <w:tr w:rsidR="0078761D" w:rsidRPr="004B38B4" w:rsidTr="00E04EA0">
        <w:trPr>
          <w:trHeight w:val="20"/>
        </w:trPr>
        <w:tc>
          <w:tcPr>
            <w:tcW w:w="772" w:type="dxa"/>
          </w:tcPr>
          <w:p w:rsidR="0078761D" w:rsidRPr="004B38B4" w:rsidRDefault="0078761D" w:rsidP="00E04EA0">
            <w:pPr>
              <w:pStyle w:val="ListParagraph"/>
              <w:numPr>
                <w:ilvl w:val="0"/>
                <w:numId w:val="13"/>
              </w:numPr>
              <w:spacing w:after="0" w:line="240" w:lineRule="auto"/>
              <w:rPr>
                <w:rFonts w:ascii="Times New Roman" w:hAnsi="Times New Roman" w:cs="Times New Roman"/>
                <w:sz w:val="24"/>
                <w:szCs w:val="24"/>
              </w:rPr>
            </w:pPr>
          </w:p>
        </w:tc>
        <w:tc>
          <w:tcPr>
            <w:tcW w:w="5311" w:type="dxa"/>
            <w:vAlign w:val="center"/>
          </w:tcPr>
          <w:p w:rsidR="0078761D" w:rsidRPr="004B38B4" w:rsidRDefault="0078761D" w:rsidP="00E04EA0">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Институт за онкологију и радиологију Србије</w:t>
            </w:r>
          </w:p>
        </w:tc>
        <w:tc>
          <w:tcPr>
            <w:tcW w:w="3020" w:type="dxa"/>
            <w:vAlign w:val="center"/>
          </w:tcPr>
          <w:p w:rsidR="0078761D" w:rsidRPr="004B38B4" w:rsidRDefault="0078761D" w:rsidP="00E04EA0">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1</w:t>
            </w:r>
          </w:p>
        </w:tc>
      </w:tr>
      <w:tr w:rsidR="0078761D" w:rsidRPr="004B38B4" w:rsidTr="00E04EA0">
        <w:trPr>
          <w:trHeight w:val="20"/>
        </w:trPr>
        <w:tc>
          <w:tcPr>
            <w:tcW w:w="772" w:type="dxa"/>
          </w:tcPr>
          <w:p w:rsidR="0078761D" w:rsidRPr="004B38B4" w:rsidRDefault="0078761D" w:rsidP="00E04EA0">
            <w:pPr>
              <w:pStyle w:val="ListParagraph"/>
              <w:numPr>
                <w:ilvl w:val="0"/>
                <w:numId w:val="13"/>
              </w:numPr>
              <w:spacing w:after="0" w:line="240" w:lineRule="auto"/>
              <w:rPr>
                <w:rFonts w:ascii="Times New Roman" w:hAnsi="Times New Roman" w:cs="Times New Roman"/>
                <w:sz w:val="24"/>
                <w:szCs w:val="24"/>
              </w:rPr>
            </w:pPr>
          </w:p>
        </w:tc>
        <w:tc>
          <w:tcPr>
            <w:tcW w:w="5311" w:type="dxa"/>
            <w:vAlign w:val="center"/>
          </w:tcPr>
          <w:p w:rsidR="0078761D" w:rsidRPr="004B38B4" w:rsidRDefault="0078761D" w:rsidP="00E04EA0">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Институт за хемато-онкологију КЦ Србије</w:t>
            </w:r>
          </w:p>
        </w:tc>
        <w:tc>
          <w:tcPr>
            <w:tcW w:w="3020" w:type="dxa"/>
            <w:vAlign w:val="center"/>
          </w:tcPr>
          <w:p w:rsidR="0078761D" w:rsidRPr="004B38B4" w:rsidRDefault="0078761D" w:rsidP="00E04EA0">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0</w:t>
            </w:r>
          </w:p>
        </w:tc>
      </w:tr>
      <w:tr w:rsidR="0078761D" w:rsidRPr="004B38B4" w:rsidTr="00E04EA0">
        <w:trPr>
          <w:trHeight w:val="20"/>
        </w:trPr>
        <w:tc>
          <w:tcPr>
            <w:tcW w:w="772" w:type="dxa"/>
          </w:tcPr>
          <w:p w:rsidR="0078761D" w:rsidRPr="004B38B4" w:rsidRDefault="0078761D" w:rsidP="00E04EA0">
            <w:pPr>
              <w:pStyle w:val="ListParagraph"/>
              <w:numPr>
                <w:ilvl w:val="0"/>
                <w:numId w:val="13"/>
              </w:numPr>
              <w:spacing w:after="0" w:line="240" w:lineRule="auto"/>
              <w:rPr>
                <w:rFonts w:ascii="Times New Roman" w:hAnsi="Times New Roman" w:cs="Times New Roman"/>
                <w:sz w:val="24"/>
                <w:szCs w:val="24"/>
              </w:rPr>
            </w:pPr>
          </w:p>
        </w:tc>
        <w:tc>
          <w:tcPr>
            <w:tcW w:w="5311" w:type="dxa"/>
            <w:vAlign w:val="center"/>
          </w:tcPr>
          <w:p w:rsidR="0078761D" w:rsidRPr="004B38B4" w:rsidRDefault="0078761D" w:rsidP="00E04EA0">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Институт за пулмологију КЦ Србије</w:t>
            </w:r>
          </w:p>
        </w:tc>
        <w:tc>
          <w:tcPr>
            <w:tcW w:w="3020" w:type="dxa"/>
            <w:vAlign w:val="center"/>
          </w:tcPr>
          <w:p w:rsidR="0078761D" w:rsidRPr="004B38B4" w:rsidRDefault="0078761D" w:rsidP="00E04EA0">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0</w:t>
            </w:r>
          </w:p>
        </w:tc>
      </w:tr>
      <w:tr w:rsidR="0078761D" w:rsidRPr="004B38B4" w:rsidTr="00E04EA0">
        <w:trPr>
          <w:trHeight w:val="20"/>
        </w:trPr>
        <w:tc>
          <w:tcPr>
            <w:tcW w:w="772" w:type="dxa"/>
          </w:tcPr>
          <w:p w:rsidR="0078761D" w:rsidRPr="004B38B4" w:rsidRDefault="0078761D" w:rsidP="00E04EA0">
            <w:pPr>
              <w:pStyle w:val="ListParagraph"/>
              <w:numPr>
                <w:ilvl w:val="0"/>
                <w:numId w:val="13"/>
              </w:numPr>
              <w:spacing w:after="0" w:line="240" w:lineRule="auto"/>
              <w:rPr>
                <w:rFonts w:ascii="Times New Roman" w:hAnsi="Times New Roman" w:cs="Times New Roman"/>
                <w:sz w:val="24"/>
                <w:szCs w:val="24"/>
              </w:rPr>
            </w:pPr>
          </w:p>
        </w:tc>
        <w:tc>
          <w:tcPr>
            <w:tcW w:w="5311" w:type="dxa"/>
            <w:vAlign w:val="center"/>
          </w:tcPr>
          <w:p w:rsidR="0078761D" w:rsidRPr="004B38B4" w:rsidRDefault="0078761D" w:rsidP="00E04EA0">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Институт за неурохирургију  КЦ Србије</w:t>
            </w:r>
          </w:p>
        </w:tc>
        <w:tc>
          <w:tcPr>
            <w:tcW w:w="3020" w:type="dxa"/>
            <w:vAlign w:val="center"/>
          </w:tcPr>
          <w:p w:rsidR="0078761D" w:rsidRPr="004B38B4" w:rsidRDefault="0078761D" w:rsidP="00E04EA0">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0</w:t>
            </w:r>
          </w:p>
        </w:tc>
      </w:tr>
      <w:tr w:rsidR="0078761D" w:rsidRPr="004B38B4" w:rsidTr="00E04EA0">
        <w:trPr>
          <w:trHeight w:val="20"/>
        </w:trPr>
        <w:tc>
          <w:tcPr>
            <w:tcW w:w="772" w:type="dxa"/>
          </w:tcPr>
          <w:p w:rsidR="0078761D" w:rsidRPr="004B38B4" w:rsidRDefault="0078761D" w:rsidP="00E04EA0">
            <w:pPr>
              <w:pStyle w:val="ListParagraph"/>
              <w:numPr>
                <w:ilvl w:val="0"/>
                <w:numId w:val="13"/>
              </w:numPr>
              <w:spacing w:after="0" w:line="240" w:lineRule="auto"/>
              <w:rPr>
                <w:rFonts w:ascii="Times New Roman" w:hAnsi="Times New Roman" w:cs="Times New Roman"/>
                <w:sz w:val="24"/>
                <w:szCs w:val="24"/>
              </w:rPr>
            </w:pPr>
          </w:p>
        </w:tc>
        <w:tc>
          <w:tcPr>
            <w:tcW w:w="5311" w:type="dxa"/>
            <w:vAlign w:val="center"/>
          </w:tcPr>
          <w:p w:rsidR="0078761D" w:rsidRPr="004B38B4" w:rsidRDefault="0078761D" w:rsidP="00E04EA0">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КБЦ Бежанијска коса</w:t>
            </w:r>
            <w:r w:rsidRPr="004B38B4">
              <w:rPr>
                <w:rStyle w:val="FootnoteReference"/>
                <w:rFonts w:ascii="Times New Roman" w:hAnsi="Times New Roman" w:cs="Times New Roman"/>
                <w:sz w:val="24"/>
                <w:szCs w:val="24"/>
              </w:rPr>
              <w:footnoteReference w:id="43"/>
            </w:r>
          </w:p>
        </w:tc>
        <w:tc>
          <w:tcPr>
            <w:tcW w:w="3020" w:type="dxa"/>
            <w:vAlign w:val="center"/>
          </w:tcPr>
          <w:p w:rsidR="0078761D" w:rsidRPr="004B38B4" w:rsidRDefault="0078761D" w:rsidP="00E04EA0">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0 (психолог специјализован за рад са онколошким пацијентима)</w:t>
            </w:r>
          </w:p>
        </w:tc>
      </w:tr>
      <w:tr w:rsidR="0078761D" w:rsidRPr="004B38B4" w:rsidTr="00E04EA0">
        <w:trPr>
          <w:trHeight w:val="20"/>
        </w:trPr>
        <w:tc>
          <w:tcPr>
            <w:tcW w:w="772" w:type="dxa"/>
          </w:tcPr>
          <w:p w:rsidR="0078761D" w:rsidRPr="004B38B4" w:rsidRDefault="0078761D" w:rsidP="00E04EA0">
            <w:pPr>
              <w:pStyle w:val="ListParagraph"/>
              <w:numPr>
                <w:ilvl w:val="0"/>
                <w:numId w:val="13"/>
              </w:numPr>
              <w:spacing w:after="0" w:line="240" w:lineRule="auto"/>
              <w:rPr>
                <w:rFonts w:ascii="Times New Roman" w:hAnsi="Times New Roman" w:cs="Times New Roman"/>
                <w:sz w:val="24"/>
                <w:szCs w:val="24"/>
              </w:rPr>
            </w:pPr>
          </w:p>
        </w:tc>
        <w:tc>
          <w:tcPr>
            <w:tcW w:w="5311" w:type="dxa"/>
            <w:vAlign w:val="center"/>
          </w:tcPr>
          <w:p w:rsidR="0078761D" w:rsidRPr="004B38B4" w:rsidRDefault="0078761D" w:rsidP="00E04EA0">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Градска болница</w:t>
            </w:r>
            <w:r w:rsidRPr="004B38B4">
              <w:rPr>
                <w:rStyle w:val="FootnoteReference"/>
                <w:rFonts w:ascii="Times New Roman" w:hAnsi="Times New Roman" w:cs="Times New Roman"/>
                <w:sz w:val="24"/>
                <w:szCs w:val="24"/>
              </w:rPr>
              <w:footnoteReference w:id="44"/>
            </w:r>
            <w:r w:rsidRPr="004B38B4">
              <w:rPr>
                <w:rFonts w:ascii="Times New Roman" w:hAnsi="Times New Roman" w:cs="Times New Roman"/>
                <w:sz w:val="24"/>
                <w:szCs w:val="24"/>
              </w:rPr>
              <w:t xml:space="preserve"> </w:t>
            </w:r>
          </w:p>
        </w:tc>
        <w:tc>
          <w:tcPr>
            <w:tcW w:w="3020" w:type="dxa"/>
            <w:vAlign w:val="center"/>
          </w:tcPr>
          <w:p w:rsidR="0078761D" w:rsidRPr="004B38B4" w:rsidRDefault="0078761D" w:rsidP="00E04EA0">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0 (психолог специјализован за рад са онколошким пацијентима)</w:t>
            </w:r>
          </w:p>
        </w:tc>
      </w:tr>
      <w:tr w:rsidR="0078761D" w:rsidRPr="004B38B4" w:rsidTr="00E04EA0">
        <w:trPr>
          <w:trHeight w:val="20"/>
        </w:trPr>
        <w:tc>
          <w:tcPr>
            <w:tcW w:w="772" w:type="dxa"/>
          </w:tcPr>
          <w:p w:rsidR="0078761D" w:rsidRPr="004B38B4" w:rsidRDefault="0078761D" w:rsidP="00E04EA0">
            <w:pPr>
              <w:pStyle w:val="ListParagraph"/>
              <w:numPr>
                <w:ilvl w:val="0"/>
                <w:numId w:val="13"/>
              </w:numPr>
              <w:spacing w:after="0" w:line="240" w:lineRule="auto"/>
              <w:rPr>
                <w:rFonts w:ascii="Times New Roman" w:hAnsi="Times New Roman" w:cs="Times New Roman"/>
                <w:sz w:val="24"/>
                <w:szCs w:val="24"/>
              </w:rPr>
            </w:pPr>
          </w:p>
        </w:tc>
        <w:tc>
          <w:tcPr>
            <w:tcW w:w="5311" w:type="dxa"/>
            <w:vAlign w:val="center"/>
          </w:tcPr>
          <w:p w:rsidR="0078761D" w:rsidRPr="004B38B4" w:rsidRDefault="0078761D" w:rsidP="00E04EA0">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Институт за онкологију и радиологију Сремска Каменица</w:t>
            </w:r>
          </w:p>
        </w:tc>
        <w:tc>
          <w:tcPr>
            <w:tcW w:w="3020" w:type="dxa"/>
            <w:vAlign w:val="center"/>
          </w:tcPr>
          <w:p w:rsidR="0078761D" w:rsidRPr="004B38B4" w:rsidRDefault="0078761D" w:rsidP="00E04EA0">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2</w:t>
            </w:r>
          </w:p>
        </w:tc>
      </w:tr>
      <w:tr w:rsidR="0078761D" w:rsidRPr="004B38B4" w:rsidTr="00E04EA0">
        <w:trPr>
          <w:trHeight w:val="20"/>
        </w:trPr>
        <w:tc>
          <w:tcPr>
            <w:tcW w:w="772" w:type="dxa"/>
          </w:tcPr>
          <w:p w:rsidR="0078761D" w:rsidRPr="004B38B4" w:rsidRDefault="0078761D" w:rsidP="00E04EA0">
            <w:pPr>
              <w:pStyle w:val="ListParagraph"/>
              <w:numPr>
                <w:ilvl w:val="0"/>
                <w:numId w:val="13"/>
              </w:numPr>
              <w:spacing w:after="0" w:line="240" w:lineRule="auto"/>
              <w:rPr>
                <w:rFonts w:ascii="Times New Roman" w:hAnsi="Times New Roman" w:cs="Times New Roman"/>
                <w:sz w:val="24"/>
                <w:szCs w:val="24"/>
              </w:rPr>
            </w:pPr>
          </w:p>
        </w:tc>
        <w:tc>
          <w:tcPr>
            <w:tcW w:w="5311" w:type="dxa"/>
            <w:vAlign w:val="center"/>
          </w:tcPr>
          <w:p w:rsidR="0078761D" w:rsidRPr="004B38B4" w:rsidRDefault="0078761D" w:rsidP="00E04EA0">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КЦ Војводине-онкологија</w:t>
            </w:r>
          </w:p>
        </w:tc>
        <w:tc>
          <w:tcPr>
            <w:tcW w:w="3020" w:type="dxa"/>
            <w:vAlign w:val="center"/>
          </w:tcPr>
          <w:p w:rsidR="0078761D" w:rsidRPr="004B38B4" w:rsidRDefault="0078761D" w:rsidP="00E04EA0">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0</w:t>
            </w:r>
          </w:p>
        </w:tc>
      </w:tr>
      <w:tr w:rsidR="0078761D" w:rsidRPr="004B38B4" w:rsidTr="00E04EA0">
        <w:trPr>
          <w:trHeight w:val="20"/>
        </w:trPr>
        <w:tc>
          <w:tcPr>
            <w:tcW w:w="772" w:type="dxa"/>
          </w:tcPr>
          <w:p w:rsidR="0078761D" w:rsidRPr="004B38B4" w:rsidRDefault="0078761D" w:rsidP="00E04EA0">
            <w:pPr>
              <w:pStyle w:val="ListParagraph"/>
              <w:numPr>
                <w:ilvl w:val="0"/>
                <w:numId w:val="13"/>
              </w:numPr>
              <w:spacing w:after="0" w:line="240" w:lineRule="auto"/>
              <w:rPr>
                <w:rFonts w:ascii="Times New Roman" w:hAnsi="Times New Roman" w:cs="Times New Roman"/>
                <w:sz w:val="24"/>
                <w:szCs w:val="24"/>
              </w:rPr>
            </w:pPr>
          </w:p>
        </w:tc>
        <w:tc>
          <w:tcPr>
            <w:tcW w:w="5311" w:type="dxa"/>
            <w:vAlign w:val="center"/>
          </w:tcPr>
          <w:p w:rsidR="0078761D" w:rsidRPr="004B38B4" w:rsidRDefault="0078761D" w:rsidP="00E04EA0">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КЦ Ниш/онкологија одрасли</w:t>
            </w:r>
          </w:p>
        </w:tc>
        <w:tc>
          <w:tcPr>
            <w:tcW w:w="3020" w:type="dxa"/>
            <w:vAlign w:val="center"/>
          </w:tcPr>
          <w:p w:rsidR="0078761D" w:rsidRPr="004B38B4" w:rsidRDefault="0078761D" w:rsidP="00E04EA0">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0</w:t>
            </w:r>
          </w:p>
        </w:tc>
      </w:tr>
      <w:tr w:rsidR="0078761D" w:rsidRPr="004B38B4" w:rsidTr="00E04EA0">
        <w:trPr>
          <w:trHeight w:val="20"/>
        </w:trPr>
        <w:tc>
          <w:tcPr>
            <w:tcW w:w="772" w:type="dxa"/>
          </w:tcPr>
          <w:p w:rsidR="0078761D" w:rsidRPr="004B38B4" w:rsidRDefault="0078761D" w:rsidP="00E04EA0">
            <w:pPr>
              <w:pStyle w:val="ListParagraph"/>
              <w:numPr>
                <w:ilvl w:val="0"/>
                <w:numId w:val="13"/>
              </w:numPr>
              <w:spacing w:after="0" w:line="240" w:lineRule="auto"/>
              <w:rPr>
                <w:rFonts w:ascii="Times New Roman" w:hAnsi="Times New Roman" w:cs="Times New Roman"/>
                <w:sz w:val="24"/>
                <w:szCs w:val="24"/>
              </w:rPr>
            </w:pPr>
          </w:p>
        </w:tc>
        <w:tc>
          <w:tcPr>
            <w:tcW w:w="5311" w:type="dxa"/>
            <w:vAlign w:val="center"/>
          </w:tcPr>
          <w:p w:rsidR="0078761D" w:rsidRPr="004B38B4" w:rsidRDefault="0078761D" w:rsidP="00E04EA0">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КЦ Крагујевац /онкологија одрасли</w:t>
            </w:r>
          </w:p>
        </w:tc>
        <w:tc>
          <w:tcPr>
            <w:tcW w:w="3020" w:type="dxa"/>
            <w:vAlign w:val="center"/>
          </w:tcPr>
          <w:p w:rsidR="0078761D" w:rsidRPr="004B38B4" w:rsidRDefault="0078761D" w:rsidP="00E04EA0">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0</w:t>
            </w:r>
          </w:p>
        </w:tc>
      </w:tr>
      <w:tr w:rsidR="0078761D" w:rsidRPr="004B38B4" w:rsidTr="00E04EA0">
        <w:trPr>
          <w:trHeight w:val="20"/>
        </w:trPr>
        <w:tc>
          <w:tcPr>
            <w:tcW w:w="772" w:type="dxa"/>
          </w:tcPr>
          <w:p w:rsidR="0078761D" w:rsidRPr="004B38B4" w:rsidRDefault="0078761D" w:rsidP="00E04EA0">
            <w:pPr>
              <w:pStyle w:val="ListParagraph"/>
              <w:numPr>
                <w:ilvl w:val="0"/>
                <w:numId w:val="13"/>
              </w:numPr>
              <w:spacing w:after="0" w:line="240" w:lineRule="auto"/>
              <w:rPr>
                <w:rFonts w:ascii="Times New Roman" w:hAnsi="Times New Roman" w:cs="Times New Roman"/>
                <w:sz w:val="24"/>
                <w:szCs w:val="24"/>
              </w:rPr>
            </w:pPr>
          </w:p>
        </w:tc>
        <w:tc>
          <w:tcPr>
            <w:tcW w:w="5311" w:type="dxa"/>
            <w:vAlign w:val="center"/>
          </w:tcPr>
          <w:p w:rsidR="0078761D" w:rsidRPr="004B38B4" w:rsidRDefault="0078761D" w:rsidP="00E04EA0">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Здравствени центар Кладово – онкологија и радилогија</w:t>
            </w:r>
          </w:p>
        </w:tc>
        <w:tc>
          <w:tcPr>
            <w:tcW w:w="3020" w:type="dxa"/>
            <w:vAlign w:val="center"/>
          </w:tcPr>
          <w:p w:rsidR="0078761D" w:rsidRPr="004B38B4" w:rsidRDefault="0078761D" w:rsidP="00E04EA0">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0</w:t>
            </w:r>
          </w:p>
        </w:tc>
      </w:tr>
      <w:tr w:rsidR="0078761D" w:rsidRPr="004B38B4" w:rsidTr="00E04EA0">
        <w:trPr>
          <w:trHeight w:val="20"/>
        </w:trPr>
        <w:tc>
          <w:tcPr>
            <w:tcW w:w="772" w:type="dxa"/>
          </w:tcPr>
          <w:p w:rsidR="0078761D" w:rsidRPr="004B38B4" w:rsidRDefault="0078761D" w:rsidP="00E04EA0">
            <w:pPr>
              <w:pStyle w:val="ListParagraph"/>
              <w:numPr>
                <w:ilvl w:val="0"/>
                <w:numId w:val="13"/>
              </w:numPr>
              <w:spacing w:after="0" w:line="240" w:lineRule="auto"/>
              <w:rPr>
                <w:rFonts w:ascii="Times New Roman" w:hAnsi="Times New Roman" w:cs="Times New Roman"/>
                <w:sz w:val="24"/>
                <w:szCs w:val="24"/>
              </w:rPr>
            </w:pPr>
          </w:p>
        </w:tc>
        <w:tc>
          <w:tcPr>
            <w:tcW w:w="5311" w:type="dxa"/>
            <w:vAlign w:val="center"/>
          </w:tcPr>
          <w:p w:rsidR="0078761D" w:rsidRPr="004B38B4" w:rsidRDefault="0078761D" w:rsidP="00E04EA0">
            <w:pPr>
              <w:spacing w:after="0" w:line="240" w:lineRule="auto"/>
              <w:ind w:left="-37"/>
              <w:rPr>
                <w:rFonts w:ascii="Times New Roman" w:hAnsi="Times New Roman" w:cs="Times New Roman"/>
                <w:sz w:val="24"/>
                <w:szCs w:val="24"/>
              </w:rPr>
            </w:pPr>
            <w:r w:rsidRPr="004B38B4">
              <w:rPr>
                <w:rFonts w:ascii="Times New Roman" w:hAnsi="Times New Roman" w:cs="Times New Roman"/>
                <w:sz w:val="24"/>
                <w:szCs w:val="24"/>
              </w:rPr>
              <w:t>KЦ Краљево-онкологија</w:t>
            </w:r>
          </w:p>
        </w:tc>
        <w:tc>
          <w:tcPr>
            <w:tcW w:w="3020" w:type="dxa"/>
            <w:vAlign w:val="center"/>
          </w:tcPr>
          <w:p w:rsidR="0078761D" w:rsidRPr="004B38B4" w:rsidRDefault="0078761D" w:rsidP="00E04EA0">
            <w:pPr>
              <w:spacing w:after="0" w:line="240" w:lineRule="auto"/>
              <w:ind w:left="-37"/>
              <w:rPr>
                <w:rFonts w:ascii="Times New Roman" w:hAnsi="Times New Roman" w:cs="Times New Roman"/>
                <w:sz w:val="24"/>
                <w:szCs w:val="24"/>
              </w:rPr>
            </w:pPr>
            <w:r w:rsidRPr="004B38B4">
              <w:rPr>
                <w:rFonts w:ascii="Times New Roman" w:hAnsi="Times New Roman" w:cs="Times New Roman"/>
                <w:sz w:val="24"/>
                <w:szCs w:val="24"/>
              </w:rPr>
              <w:t>0</w:t>
            </w:r>
          </w:p>
        </w:tc>
      </w:tr>
      <w:tr w:rsidR="0078761D" w:rsidRPr="004B38B4" w:rsidTr="00E04EA0">
        <w:trPr>
          <w:trHeight w:val="20"/>
        </w:trPr>
        <w:tc>
          <w:tcPr>
            <w:tcW w:w="772" w:type="dxa"/>
          </w:tcPr>
          <w:p w:rsidR="0078761D" w:rsidRPr="004B38B4" w:rsidRDefault="0078761D" w:rsidP="00E04EA0">
            <w:pPr>
              <w:pStyle w:val="ListParagraph"/>
              <w:numPr>
                <w:ilvl w:val="0"/>
                <w:numId w:val="13"/>
              </w:numPr>
              <w:spacing w:after="0" w:line="240" w:lineRule="auto"/>
              <w:rPr>
                <w:rFonts w:ascii="Times New Roman" w:hAnsi="Times New Roman" w:cs="Times New Roman"/>
                <w:sz w:val="24"/>
                <w:szCs w:val="24"/>
              </w:rPr>
            </w:pPr>
          </w:p>
        </w:tc>
        <w:tc>
          <w:tcPr>
            <w:tcW w:w="5311" w:type="dxa"/>
            <w:vAlign w:val="center"/>
          </w:tcPr>
          <w:p w:rsidR="0078761D" w:rsidRPr="004B38B4" w:rsidRDefault="0078761D" w:rsidP="00E04EA0">
            <w:pPr>
              <w:spacing w:after="0" w:line="240" w:lineRule="auto"/>
              <w:ind w:left="-37"/>
              <w:rPr>
                <w:rFonts w:ascii="Times New Roman" w:hAnsi="Times New Roman" w:cs="Times New Roman"/>
                <w:sz w:val="24"/>
                <w:szCs w:val="24"/>
              </w:rPr>
            </w:pPr>
            <w:r w:rsidRPr="004B38B4">
              <w:rPr>
                <w:rFonts w:ascii="Times New Roman" w:hAnsi="Times New Roman" w:cs="Times New Roman"/>
                <w:sz w:val="24"/>
                <w:szCs w:val="24"/>
              </w:rPr>
              <w:t>Општа болница Лесковац – онкологија</w:t>
            </w:r>
          </w:p>
        </w:tc>
        <w:tc>
          <w:tcPr>
            <w:tcW w:w="3020" w:type="dxa"/>
            <w:vAlign w:val="center"/>
          </w:tcPr>
          <w:p w:rsidR="0078761D" w:rsidRPr="004B38B4" w:rsidRDefault="0078761D" w:rsidP="00E04EA0">
            <w:pPr>
              <w:spacing w:after="0" w:line="240" w:lineRule="auto"/>
              <w:ind w:left="-37"/>
              <w:rPr>
                <w:rFonts w:ascii="Times New Roman" w:hAnsi="Times New Roman" w:cs="Times New Roman"/>
                <w:sz w:val="24"/>
                <w:szCs w:val="24"/>
              </w:rPr>
            </w:pPr>
            <w:r w:rsidRPr="004B38B4">
              <w:rPr>
                <w:rFonts w:ascii="Times New Roman" w:hAnsi="Times New Roman" w:cs="Times New Roman"/>
                <w:sz w:val="24"/>
                <w:szCs w:val="24"/>
              </w:rPr>
              <w:t>0</w:t>
            </w:r>
          </w:p>
        </w:tc>
      </w:tr>
      <w:tr w:rsidR="0078761D" w:rsidRPr="004B38B4" w:rsidTr="00E04EA0">
        <w:trPr>
          <w:trHeight w:val="20"/>
        </w:trPr>
        <w:tc>
          <w:tcPr>
            <w:tcW w:w="772" w:type="dxa"/>
          </w:tcPr>
          <w:p w:rsidR="0078761D" w:rsidRPr="004B38B4" w:rsidRDefault="0078761D" w:rsidP="00E04EA0">
            <w:pPr>
              <w:pStyle w:val="ListParagraph"/>
              <w:numPr>
                <w:ilvl w:val="0"/>
                <w:numId w:val="13"/>
              </w:numPr>
              <w:spacing w:after="0" w:line="240" w:lineRule="auto"/>
              <w:rPr>
                <w:rFonts w:ascii="Times New Roman" w:hAnsi="Times New Roman" w:cs="Times New Roman"/>
                <w:sz w:val="24"/>
                <w:szCs w:val="24"/>
              </w:rPr>
            </w:pPr>
          </w:p>
        </w:tc>
        <w:tc>
          <w:tcPr>
            <w:tcW w:w="5311" w:type="dxa"/>
            <w:vAlign w:val="center"/>
          </w:tcPr>
          <w:p w:rsidR="0078761D" w:rsidRPr="004B38B4" w:rsidRDefault="0078761D" w:rsidP="00E04EA0">
            <w:pPr>
              <w:spacing w:after="0" w:line="240" w:lineRule="auto"/>
              <w:ind w:left="-37"/>
              <w:rPr>
                <w:rFonts w:ascii="Times New Roman" w:hAnsi="Times New Roman" w:cs="Times New Roman"/>
                <w:sz w:val="24"/>
                <w:szCs w:val="24"/>
              </w:rPr>
            </w:pPr>
            <w:r w:rsidRPr="004B38B4">
              <w:rPr>
                <w:rFonts w:ascii="Times New Roman" w:hAnsi="Times New Roman" w:cs="Times New Roman"/>
                <w:sz w:val="24"/>
                <w:szCs w:val="24"/>
              </w:rPr>
              <w:t>Општа болница Ужице – онкологија</w:t>
            </w:r>
          </w:p>
        </w:tc>
        <w:tc>
          <w:tcPr>
            <w:tcW w:w="3020" w:type="dxa"/>
            <w:vAlign w:val="center"/>
          </w:tcPr>
          <w:p w:rsidR="0078761D" w:rsidRPr="004B38B4" w:rsidRDefault="0078761D" w:rsidP="00E04EA0">
            <w:pPr>
              <w:spacing w:after="0" w:line="240" w:lineRule="auto"/>
              <w:ind w:left="-37"/>
              <w:rPr>
                <w:rFonts w:ascii="Times New Roman" w:hAnsi="Times New Roman" w:cs="Times New Roman"/>
                <w:sz w:val="24"/>
                <w:szCs w:val="24"/>
              </w:rPr>
            </w:pPr>
            <w:r w:rsidRPr="004B38B4">
              <w:rPr>
                <w:rFonts w:ascii="Times New Roman" w:hAnsi="Times New Roman" w:cs="Times New Roman"/>
                <w:sz w:val="24"/>
                <w:szCs w:val="24"/>
              </w:rPr>
              <w:t>0</w:t>
            </w:r>
          </w:p>
        </w:tc>
      </w:tr>
      <w:tr w:rsidR="0078761D" w:rsidRPr="004B38B4" w:rsidTr="00E04EA0">
        <w:trPr>
          <w:trHeight w:val="20"/>
        </w:trPr>
        <w:tc>
          <w:tcPr>
            <w:tcW w:w="772" w:type="dxa"/>
          </w:tcPr>
          <w:p w:rsidR="0078761D" w:rsidRPr="004B38B4" w:rsidRDefault="0078761D" w:rsidP="00E04EA0">
            <w:pPr>
              <w:pStyle w:val="ListParagraph"/>
              <w:numPr>
                <w:ilvl w:val="0"/>
                <w:numId w:val="13"/>
              </w:numPr>
              <w:spacing w:after="0" w:line="240" w:lineRule="auto"/>
              <w:rPr>
                <w:rFonts w:ascii="Times New Roman" w:hAnsi="Times New Roman" w:cs="Times New Roman"/>
                <w:sz w:val="24"/>
                <w:szCs w:val="24"/>
              </w:rPr>
            </w:pPr>
          </w:p>
        </w:tc>
        <w:tc>
          <w:tcPr>
            <w:tcW w:w="5311" w:type="dxa"/>
            <w:vAlign w:val="center"/>
          </w:tcPr>
          <w:p w:rsidR="0078761D" w:rsidRPr="004B38B4" w:rsidRDefault="0078761D" w:rsidP="00E04EA0">
            <w:pPr>
              <w:spacing w:after="0" w:line="240" w:lineRule="auto"/>
              <w:ind w:left="-37"/>
              <w:rPr>
                <w:rFonts w:ascii="Times New Roman" w:hAnsi="Times New Roman" w:cs="Times New Roman"/>
                <w:sz w:val="24"/>
                <w:szCs w:val="24"/>
              </w:rPr>
            </w:pPr>
            <w:r w:rsidRPr="004B38B4">
              <w:rPr>
                <w:rFonts w:ascii="Times New Roman" w:hAnsi="Times New Roman" w:cs="Times New Roman"/>
                <w:sz w:val="24"/>
                <w:szCs w:val="24"/>
              </w:rPr>
              <w:t>Општа болница „Радивој Симоновић“ Сомбор – онкологија</w:t>
            </w:r>
          </w:p>
        </w:tc>
        <w:tc>
          <w:tcPr>
            <w:tcW w:w="3020" w:type="dxa"/>
            <w:vAlign w:val="center"/>
          </w:tcPr>
          <w:p w:rsidR="0078761D" w:rsidRPr="004B38B4" w:rsidRDefault="0078761D" w:rsidP="00E04EA0">
            <w:pPr>
              <w:spacing w:after="0" w:line="240" w:lineRule="auto"/>
              <w:ind w:left="-37"/>
              <w:rPr>
                <w:rFonts w:ascii="Times New Roman" w:hAnsi="Times New Roman" w:cs="Times New Roman"/>
                <w:sz w:val="24"/>
                <w:szCs w:val="24"/>
              </w:rPr>
            </w:pPr>
            <w:r w:rsidRPr="004B38B4">
              <w:rPr>
                <w:rFonts w:ascii="Times New Roman" w:hAnsi="Times New Roman" w:cs="Times New Roman"/>
                <w:sz w:val="24"/>
                <w:szCs w:val="24"/>
              </w:rPr>
              <w:t>0</w:t>
            </w:r>
          </w:p>
        </w:tc>
      </w:tr>
      <w:tr w:rsidR="0078761D" w:rsidRPr="004B38B4" w:rsidTr="00E04EA0">
        <w:trPr>
          <w:trHeight w:val="20"/>
        </w:trPr>
        <w:tc>
          <w:tcPr>
            <w:tcW w:w="772" w:type="dxa"/>
          </w:tcPr>
          <w:p w:rsidR="0078761D" w:rsidRPr="004B38B4" w:rsidRDefault="0078761D" w:rsidP="00E04EA0">
            <w:pPr>
              <w:pStyle w:val="ListParagraph"/>
              <w:numPr>
                <w:ilvl w:val="0"/>
                <w:numId w:val="13"/>
              </w:numPr>
              <w:spacing w:after="0" w:line="240" w:lineRule="auto"/>
              <w:rPr>
                <w:rFonts w:ascii="Times New Roman" w:hAnsi="Times New Roman" w:cs="Times New Roman"/>
                <w:sz w:val="24"/>
                <w:szCs w:val="24"/>
              </w:rPr>
            </w:pPr>
          </w:p>
        </w:tc>
        <w:tc>
          <w:tcPr>
            <w:tcW w:w="5311" w:type="dxa"/>
            <w:vAlign w:val="center"/>
          </w:tcPr>
          <w:p w:rsidR="0078761D" w:rsidRPr="004B38B4" w:rsidRDefault="0078761D" w:rsidP="00E04EA0">
            <w:pPr>
              <w:spacing w:after="0" w:line="240" w:lineRule="auto"/>
              <w:ind w:left="-37"/>
              <w:rPr>
                <w:rFonts w:ascii="Times New Roman" w:hAnsi="Times New Roman" w:cs="Times New Roman"/>
                <w:sz w:val="24"/>
                <w:szCs w:val="24"/>
              </w:rPr>
            </w:pPr>
            <w:r w:rsidRPr="004B38B4">
              <w:rPr>
                <w:rFonts w:ascii="Times New Roman" w:hAnsi="Times New Roman" w:cs="Times New Roman"/>
                <w:sz w:val="24"/>
                <w:szCs w:val="24"/>
              </w:rPr>
              <w:t>Општа болница „Ђорђе Јовановић“ Зрењанин – онкологија</w:t>
            </w:r>
          </w:p>
        </w:tc>
        <w:tc>
          <w:tcPr>
            <w:tcW w:w="3020" w:type="dxa"/>
            <w:vAlign w:val="center"/>
          </w:tcPr>
          <w:p w:rsidR="0078761D" w:rsidRPr="004B38B4" w:rsidRDefault="0078761D" w:rsidP="00E04EA0">
            <w:pPr>
              <w:spacing w:after="0" w:line="240" w:lineRule="auto"/>
              <w:ind w:left="-37"/>
              <w:rPr>
                <w:rFonts w:ascii="Times New Roman" w:hAnsi="Times New Roman" w:cs="Times New Roman"/>
                <w:sz w:val="24"/>
                <w:szCs w:val="24"/>
              </w:rPr>
            </w:pPr>
            <w:r w:rsidRPr="004B38B4">
              <w:rPr>
                <w:rFonts w:ascii="Times New Roman" w:hAnsi="Times New Roman" w:cs="Times New Roman"/>
                <w:sz w:val="24"/>
                <w:szCs w:val="24"/>
              </w:rPr>
              <w:t>1 психолог са психијатрије одлази повремено на одељење онкологије</w:t>
            </w:r>
          </w:p>
        </w:tc>
      </w:tr>
      <w:tr w:rsidR="0078761D" w:rsidRPr="004B38B4" w:rsidTr="00E04EA0">
        <w:trPr>
          <w:trHeight w:val="20"/>
        </w:trPr>
        <w:tc>
          <w:tcPr>
            <w:tcW w:w="772" w:type="dxa"/>
          </w:tcPr>
          <w:p w:rsidR="0078761D" w:rsidRPr="004B38B4" w:rsidRDefault="0078761D" w:rsidP="00E04EA0">
            <w:pPr>
              <w:pStyle w:val="ListParagraph"/>
              <w:numPr>
                <w:ilvl w:val="0"/>
                <w:numId w:val="13"/>
              </w:numPr>
              <w:spacing w:after="0" w:line="240" w:lineRule="auto"/>
              <w:rPr>
                <w:rFonts w:ascii="Times New Roman" w:hAnsi="Times New Roman" w:cs="Times New Roman"/>
                <w:sz w:val="24"/>
                <w:szCs w:val="24"/>
              </w:rPr>
            </w:pPr>
          </w:p>
        </w:tc>
        <w:tc>
          <w:tcPr>
            <w:tcW w:w="5311" w:type="dxa"/>
            <w:vAlign w:val="center"/>
          </w:tcPr>
          <w:p w:rsidR="0078761D" w:rsidRPr="004B38B4" w:rsidRDefault="0078761D" w:rsidP="00E04EA0">
            <w:pPr>
              <w:spacing w:after="0" w:line="240" w:lineRule="auto"/>
              <w:ind w:left="-37"/>
              <w:rPr>
                <w:rFonts w:ascii="Times New Roman" w:hAnsi="Times New Roman" w:cs="Times New Roman"/>
                <w:sz w:val="24"/>
                <w:szCs w:val="24"/>
              </w:rPr>
            </w:pPr>
            <w:r w:rsidRPr="004B38B4">
              <w:rPr>
                <w:rFonts w:ascii="Times New Roman" w:hAnsi="Times New Roman" w:cs="Times New Roman"/>
                <w:sz w:val="24"/>
                <w:szCs w:val="24"/>
              </w:rPr>
              <w:t>Општа болница Пирот – онкологија</w:t>
            </w:r>
          </w:p>
        </w:tc>
        <w:tc>
          <w:tcPr>
            <w:tcW w:w="3020" w:type="dxa"/>
            <w:vAlign w:val="center"/>
          </w:tcPr>
          <w:p w:rsidR="0078761D" w:rsidRPr="004B38B4" w:rsidRDefault="0078761D" w:rsidP="00E04EA0">
            <w:pPr>
              <w:spacing w:after="0" w:line="240" w:lineRule="auto"/>
              <w:ind w:left="-37"/>
              <w:rPr>
                <w:rFonts w:ascii="Times New Roman" w:hAnsi="Times New Roman" w:cs="Times New Roman"/>
                <w:sz w:val="24"/>
                <w:szCs w:val="24"/>
              </w:rPr>
            </w:pPr>
            <w:r w:rsidRPr="004B38B4">
              <w:rPr>
                <w:rFonts w:ascii="Times New Roman" w:hAnsi="Times New Roman" w:cs="Times New Roman"/>
                <w:sz w:val="24"/>
                <w:szCs w:val="24"/>
              </w:rPr>
              <w:t>0</w:t>
            </w:r>
          </w:p>
        </w:tc>
      </w:tr>
      <w:tr w:rsidR="0078761D" w:rsidRPr="004B38B4" w:rsidTr="00E04EA0">
        <w:trPr>
          <w:trHeight w:val="20"/>
        </w:trPr>
        <w:tc>
          <w:tcPr>
            <w:tcW w:w="772" w:type="dxa"/>
          </w:tcPr>
          <w:p w:rsidR="0078761D" w:rsidRPr="004B38B4" w:rsidRDefault="0078761D" w:rsidP="00E04EA0">
            <w:pPr>
              <w:pStyle w:val="ListParagraph"/>
              <w:numPr>
                <w:ilvl w:val="0"/>
                <w:numId w:val="13"/>
              </w:numPr>
              <w:spacing w:after="0" w:line="240" w:lineRule="auto"/>
              <w:rPr>
                <w:rFonts w:ascii="Times New Roman" w:hAnsi="Times New Roman" w:cs="Times New Roman"/>
                <w:sz w:val="24"/>
                <w:szCs w:val="24"/>
              </w:rPr>
            </w:pPr>
          </w:p>
        </w:tc>
        <w:tc>
          <w:tcPr>
            <w:tcW w:w="5311" w:type="dxa"/>
            <w:vAlign w:val="center"/>
          </w:tcPr>
          <w:p w:rsidR="0078761D" w:rsidRPr="004B38B4" w:rsidRDefault="0078761D" w:rsidP="00E04EA0">
            <w:pPr>
              <w:spacing w:after="0" w:line="240" w:lineRule="auto"/>
              <w:ind w:left="-37"/>
              <w:rPr>
                <w:rFonts w:ascii="Times New Roman" w:hAnsi="Times New Roman" w:cs="Times New Roman"/>
                <w:sz w:val="24"/>
                <w:szCs w:val="24"/>
              </w:rPr>
            </w:pPr>
            <w:r w:rsidRPr="004B38B4">
              <w:rPr>
                <w:rFonts w:ascii="Times New Roman" w:hAnsi="Times New Roman" w:cs="Times New Roman"/>
                <w:sz w:val="24"/>
                <w:szCs w:val="24"/>
              </w:rPr>
              <w:t>Здравствени центар Врање – онкологија</w:t>
            </w:r>
          </w:p>
        </w:tc>
        <w:tc>
          <w:tcPr>
            <w:tcW w:w="3020" w:type="dxa"/>
            <w:vAlign w:val="center"/>
          </w:tcPr>
          <w:p w:rsidR="0078761D" w:rsidRPr="004B38B4" w:rsidRDefault="0078761D" w:rsidP="00E04EA0">
            <w:pPr>
              <w:spacing w:after="0" w:line="240" w:lineRule="auto"/>
              <w:ind w:left="-37"/>
              <w:rPr>
                <w:rFonts w:ascii="Times New Roman" w:hAnsi="Times New Roman" w:cs="Times New Roman"/>
                <w:sz w:val="24"/>
                <w:szCs w:val="24"/>
              </w:rPr>
            </w:pPr>
            <w:r w:rsidRPr="004B38B4">
              <w:rPr>
                <w:rFonts w:ascii="Times New Roman" w:hAnsi="Times New Roman" w:cs="Times New Roman"/>
                <w:sz w:val="24"/>
                <w:szCs w:val="24"/>
              </w:rPr>
              <w:t>0</w:t>
            </w:r>
          </w:p>
        </w:tc>
      </w:tr>
    </w:tbl>
    <w:p w:rsidR="0078761D" w:rsidRPr="004B38B4" w:rsidRDefault="0078761D" w:rsidP="0078761D">
      <w:pPr>
        <w:spacing w:after="0" w:line="240" w:lineRule="auto"/>
        <w:jc w:val="both"/>
        <w:rPr>
          <w:rFonts w:ascii="Times New Roman" w:hAnsi="Times New Roman" w:cs="Times New Roman"/>
          <w:b/>
          <w:sz w:val="24"/>
          <w:szCs w:val="24"/>
        </w:rPr>
      </w:pPr>
    </w:p>
    <w:p w:rsidR="0078761D" w:rsidRPr="004B38B4" w:rsidRDefault="0078761D" w:rsidP="0078761D">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Педијатријска психоонкологија</w:t>
      </w:r>
    </w:p>
    <w:p w:rsidR="0078761D" w:rsidRPr="004B38B4" w:rsidRDefault="002E5C50" w:rsidP="0078761D">
      <w:pPr>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ab/>
      </w:r>
      <w:r w:rsidRPr="004B38B4">
        <w:rPr>
          <w:rFonts w:ascii="Times New Roman" w:hAnsi="Times New Roman" w:cs="Times New Roman"/>
          <w:sz w:val="24"/>
          <w:szCs w:val="24"/>
        </w:rPr>
        <w:tab/>
      </w:r>
      <w:r w:rsidR="0078761D" w:rsidRPr="004B38B4">
        <w:rPr>
          <w:rFonts w:ascii="Times New Roman" w:hAnsi="Times New Roman" w:cs="Times New Roman"/>
          <w:sz w:val="24"/>
          <w:szCs w:val="24"/>
        </w:rPr>
        <w:t xml:space="preserve">Број ангажованих психолога на дечијим хемато-онколошким одељењима значајно је већи него на онколошким </w:t>
      </w:r>
      <w:r w:rsidR="00661BDE" w:rsidRPr="004B38B4">
        <w:rPr>
          <w:rFonts w:ascii="Times New Roman" w:hAnsi="Times New Roman" w:cs="Times New Roman"/>
          <w:sz w:val="24"/>
          <w:szCs w:val="24"/>
        </w:rPr>
        <w:t>одељењима за одрасле и на свих шест</w:t>
      </w:r>
      <w:r w:rsidR="0078761D" w:rsidRPr="004B38B4">
        <w:rPr>
          <w:rFonts w:ascii="Times New Roman" w:hAnsi="Times New Roman" w:cs="Times New Roman"/>
          <w:sz w:val="24"/>
          <w:szCs w:val="24"/>
        </w:rPr>
        <w:t xml:space="preserve"> дечијих хемато-онколошких одељења запослен је психолог (Табела 2). У  невладином сектору, тачније у удружењима родитеља деце оболеле од рака, има неколико ангажованих психолога.</w:t>
      </w:r>
    </w:p>
    <w:p w:rsidR="0078761D" w:rsidRPr="004B38B4" w:rsidRDefault="0078761D" w:rsidP="0078761D">
      <w:pPr>
        <w:spacing w:after="0" w:line="240" w:lineRule="auto"/>
        <w:rPr>
          <w:rFonts w:ascii="Times New Roman" w:hAnsi="Times New Roman" w:cs="Times New Roman"/>
          <w:b/>
          <w:sz w:val="24"/>
          <w:szCs w:val="24"/>
        </w:rPr>
      </w:pPr>
    </w:p>
    <w:p w:rsidR="0078761D" w:rsidRPr="004B38B4" w:rsidRDefault="0078761D" w:rsidP="0078761D">
      <w:pPr>
        <w:spacing w:after="0" w:line="240" w:lineRule="auto"/>
        <w:rPr>
          <w:rFonts w:ascii="Times New Roman" w:hAnsi="Times New Roman" w:cs="Times New Roman"/>
          <w:b/>
          <w:sz w:val="24"/>
          <w:szCs w:val="24"/>
        </w:rPr>
      </w:pPr>
      <w:r w:rsidRPr="004B38B4">
        <w:rPr>
          <w:rFonts w:ascii="Times New Roman" w:hAnsi="Times New Roman" w:cs="Times New Roman"/>
          <w:sz w:val="24"/>
          <w:szCs w:val="24"/>
        </w:rPr>
        <w:t xml:space="preserve">Табела </w:t>
      </w:r>
      <w:r w:rsidR="000D1AD5" w:rsidRPr="004B38B4">
        <w:rPr>
          <w:rFonts w:ascii="Times New Roman" w:hAnsi="Times New Roman" w:cs="Times New Roman"/>
          <w:sz w:val="24"/>
          <w:szCs w:val="24"/>
        </w:rPr>
        <w:t>6</w:t>
      </w:r>
      <w:r w:rsidRPr="004B38B4">
        <w:rPr>
          <w:rFonts w:ascii="Times New Roman" w:hAnsi="Times New Roman" w:cs="Times New Roman"/>
          <w:sz w:val="24"/>
          <w:szCs w:val="24"/>
        </w:rPr>
        <w:t>. Број психолога/психоонколога  на дечијим хемато-онколошким одељењима</w:t>
      </w: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85"/>
        <w:gridCol w:w="6421"/>
        <w:gridCol w:w="1997"/>
      </w:tblGrid>
      <w:tr w:rsidR="0078761D" w:rsidRPr="004B38B4" w:rsidTr="00E04EA0">
        <w:trPr>
          <w:trHeight w:val="20"/>
        </w:trPr>
        <w:tc>
          <w:tcPr>
            <w:tcW w:w="698" w:type="dxa"/>
          </w:tcPr>
          <w:p w:rsidR="0078761D" w:rsidRPr="004B38B4" w:rsidRDefault="0078761D" w:rsidP="00E04EA0">
            <w:pPr>
              <w:spacing w:after="0" w:line="240" w:lineRule="auto"/>
              <w:ind w:left="-37"/>
              <w:rPr>
                <w:rFonts w:ascii="Times New Roman" w:hAnsi="Times New Roman" w:cs="Times New Roman"/>
                <w:b/>
                <w:sz w:val="24"/>
                <w:szCs w:val="24"/>
              </w:rPr>
            </w:pPr>
          </w:p>
        </w:tc>
        <w:tc>
          <w:tcPr>
            <w:tcW w:w="6530" w:type="dxa"/>
          </w:tcPr>
          <w:p w:rsidR="0078761D" w:rsidRPr="004B38B4" w:rsidRDefault="0078761D" w:rsidP="00E04EA0">
            <w:pPr>
              <w:spacing w:after="0" w:line="240" w:lineRule="auto"/>
              <w:ind w:left="-37"/>
              <w:rPr>
                <w:rFonts w:ascii="Times New Roman" w:hAnsi="Times New Roman" w:cs="Times New Roman"/>
                <w:b/>
                <w:sz w:val="24"/>
                <w:szCs w:val="24"/>
              </w:rPr>
            </w:pPr>
            <w:r w:rsidRPr="004B38B4">
              <w:rPr>
                <w:rFonts w:ascii="Times New Roman" w:hAnsi="Times New Roman" w:cs="Times New Roman"/>
                <w:b/>
                <w:sz w:val="24"/>
                <w:szCs w:val="24"/>
              </w:rPr>
              <w:t>Назив установе</w:t>
            </w:r>
          </w:p>
        </w:tc>
        <w:tc>
          <w:tcPr>
            <w:tcW w:w="2015" w:type="dxa"/>
          </w:tcPr>
          <w:p w:rsidR="0078761D" w:rsidRPr="004B38B4" w:rsidRDefault="0078761D" w:rsidP="00E04EA0">
            <w:pPr>
              <w:spacing w:after="0" w:line="240" w:lineRule="auto"/>
              <w:ind w:left="-37"/>
              <w:rPr>
                <w:rFonts w:ascii="Times New Roman" w:hAnsi="Times New Roman" w:cs="Times New Roman"/>
                <w:b/>
                <w:sz w:val="24"/>
                <w:szCs w:val="24"/>
              </w:rPr>
            </w:pPr>
            <w:r w:rsidRPr="004B38B4">
              <w:rPr>
                <w:rFonts w:ascii="Times New Roman" w:hAnsi="Times New Roman" w:cs="Times New Roman"/>
                <w:b/>
                <w:sz w:val="24"/>
                <w:szCs w:val="24"/>
              </w:rPr>
              <w:t>Број психолога</w:t>
            </w:r>
          </w:p>
        </w:tc>
      </w:tr>
      <w:tr w:rsidR="0078761D" w:rsidRPr="004B38B4" w:rsidTr="00E04EA0">
        <w:trPr>
          <w:trHeight w:val="20"/>
        </w:trPr>
        <w:tc>
          <w:tcPr>
            <w:tcW w:w="698" w:type="dxa"/>
          </w:tcPr>
          <w:p w:rsidR="0078761D" w:rsidRPr="004B38B4" w:rsidRDefault="0078761D" w:rsidP="00E04EA0">
            <w:pPr>
              <w:pStyle w:val="ListParagraph"/>
              <w:numPr>
                <w:ilvl w:val="0"/>
                <w:numId w:val="14"/>
              </w:numPr>
              <w:spacing w:after="0" w:line="240" w:lineRule="auto"/>
              <w:rPr>
                <w:rFonts w:ascii="Times New Roman" w:hAnsi="Times New Roman" w:cs="Times New Roman"/>
                <w:sz w:val="24"/>
                <w:szCs w:val="24"/>
              </w:rPr>
            </w:pPr>
          </w:p>
        </w:tc>
        <w:tc>
          <w:tcPr>
            <w:tcW w:w="6530" w:type="dxa"/>
          </w:tcPr>
          <w:p w:rsidR="0078761D" w:rsidRPr="004B38B4" w:rsidRDefault="0078761D" w:rsidP="00E04EA0">
            <w:pPr>
              <w:spacing w:after="0" w:line="240" w:lineRule="auto"/>
              <w:ind w:left="-37"/>
              <w:rPr>
                <w:rFonts w:ascii="Times New Roman" w:hAnsi="Times New Roman" w:cs="Times New Roman"/>
                <w:sz w:val="24"/>
                <w:szCs w:val="24"/>
              </w:rPr>
            </w:pPr>
            <w:r w:rsidRPr="004B38B4">
              <w:rPr>
                <w:rFonts w:ascii="Times New Roman" w:hAnsi="Times New Roman" w:cs="Times New Roman"/>
                <w:sz w:val="24"/>
                <w:szCs w:val="24"/>
              </w:rPr>
              <w:t>Институт за онкологију и радиологију Србије</w:t>
            </w:r>
          </w:p>
        </w:tc>
        <w:tc>
          <w:tcPr>
            <w:tcW w:w="2015" w:type="dxa"/>
          </w:tcPr>
          <w:p w:rsidR="0078761D" w:rsidRPr="004B38B4" w:rsidRDefault="0078761D" w:rsidP="00E04EA0">
            <w:pPr>
              <w:spacing w:after="0" w:line="240" w:lineRule="auto"/>
              <w:ind w:left="-37"/>
              <w:rPr>
                <w:rFonts w:ascii="Times New Roman" w:hAnsi="Times New Roman" w:cs="Times New Roman"/>
                <w:sz w:val="24"/>
                <w:szCs w:val="24"/>
              </w:rPr>
            </w:pPr>
            <w:r w:rsidRPr="004B38B4">
              <w:rPr>
                <w:rFonts w:ascii="Times New Roman" w:hAnsi="Times New Roman" w:cs="Times New Roman"/>
                <w:sz w:val="24"/>
                <w:szCs w:val="24"/>
              </w:rPr>
              <w:t>1</w:t>
            </w:r>
          </w:p>
        </w:tc>
      </w:tr>
      <w:tr w:rsidR="0078761D" w:rsidRPr="004B38B4" w:rsidTr="00E04EA0">
        <w:trPr>
          <w:trHeight w:val="20"/>
        </w:trPr>
        <w:tc>
          <w:tcPr>
            <w:tcW w:w="698" w:type="dxa"/>
          </w:tcPr>
          <w:p w:rsidR="0078761D" w:rsidRPr="004B38B4" w:rsidRDefault="0078761D" w:rsidP="00E04EA0">
            <w:pPr>
              <w:pStyle w:val="ListParagraph"/>
              <w:numPr>
                <w:ilvl w:val="0"/>
                <w:numId w:val="14"/>
              </w:numPr>
              <w:spacing w:after="0" w:line="240" w:lineRule="auto"/>
              <w:rPr>
                <w:rFonts w:ascii="Times New Roman" w:hAnsi="Times New Roman" w:cs="Times New Roman"/>
                <w:sz w:val="24"/>
                <w:szCs w:val="24"/>
              </w:rPr>
            </w:pPr>
          </w:p>
        </w:tc>
        <w:tc>
          <w:tcPr>
            <w:tcW w:w="6530" w:type="dxa"/>
          </w:tcPr>
          <w:p w:rsidR="0078761D" w:rsidRPr="004B38B4" w:rsidRDefault="0078761D" w:rsidP="00E04EA0">
            <w:pPr>
              <w:spacing w:after="0" w:line="240" w:lineRule="auto"/>
              <w:ind w:left="-37"/>
              <w:rPr>
                <w:rFonts w:ascii="Times New Roman" w:hAnsi="Times New Roman" w:cs="Times New Roman"/>
                <w:sz w:val="24"/>
                <w:szCs w:val="24"/>
              </w:rPr>
            </w:pPr>
            <w:r w:rsidRPr="004B38B4">
              <w:rPr>
                <w:rFonts w:ascii="Times New Roman" w:hAnsi="Times New Roman" w:cs="Times New Roman"/>
                <w:sz w:val="24"/>
                <w:szCs w:val="24"/>
              </w:rPr>
              <w:t xml:space="preserve">Универзитетска дечија клиника </w:t>
            </w:r>
          </w:p>
        </w:tc>
        <w:tc>
          <w:tcPr>
            <w:tcW w:w="2015" w:type="dxa"/>
          </w:tcPr>
          <w:p w:rsidR="0078761D" w:rsidRPr="004B38B4" w:rsidRDefault="0078761D" w:rsidP="00E04EA0">
            <w:pPr>
              <w:spacing w:after="0" w:line="240" w:lineRule="auto"/>
              <w:ind w:left="-37"/>
              <w:rPr>
                <w:rFonts w:ascii="Times New Roman" w:hAnsi="Times New Roman" w:cs="Times New Roman"/>
                <w:sz w:val="24"/>
                <w:szCs w:val="24"/>
              </w:rPr>
            </w:pPr>
            <w:r w:rsidRPr="004B38B4">
              <w:rPr>
                <w:rFonts w:ascii="Times New Roman" w:hAnsi="Times New Roman" w:cs="Times New Roman"/>
                <w:sz w:val="24"/>
                <w:szCs w:val="24"/>
              </w:rPr>
              <w:t>1</w:t>
            </w:r>
          </w:p>
        </w:tc>
      </w:tr>
      <w:tr w:rsidR="0078761D" w:rsidRPr="004B38B4" w:rsidTr="00E04EA0">
        <w:trPr>
          <w:trHeight w:val="20"/>
        </w:trPr>
        <w:tc>
          <w:tcPr>
            <w:tcW w:w="698" w:type="dxa"/>
          </w:tcPr>
          <w:p w:rsidR="0078761D" w:rsidRPr="004B38B4" w:rsidRDefault="0078761D" w:rsidP="00E04EA0">
            <w:pPr>
              <w:pStyle w:val="ListParagraph"/>
              <w:numPr>
                <w:ilvl w:val="0"/>
                <w:numId w:val="14"/>
              </w:numPr>
              <w:spacing w:after="0" w:line="240" w:lineRule="auto"/>
              <w:rPr>
                <w:rFonts w:ascii="Times New Roman" w:hAnsi="Times New Roman" w:cs="Times New Roman"/>
                <w:sz w:val="24"/>
                <w:szCs w:val="24"/>
              </w:rPr>
            </w:pPr>
          </w:p>
        </w:tc>
        <w:tc>
          <w:tcPr>
            <w:tcW w:w="6530" w:type="dxa"/>
          </w:tcPr>
          <w:p w:rsidR="0078761D" w:rsidRPr="004B38B4" w:rsidRDefault="0078761D" w:rsidP="00E04EA0">
            <w:pPr>
              <w:spacing w:after="0" w:line="240" w:lineRule="auto"/>
              <w:ind w:left="-37"/>
              <w:rPr>
                <w:rFonts w:ascii="Times New Roman" w:hAnsi="Times New Roman" w:cs="Times New Roman"/>
                <w:sz w:val="24"/>
                <w:szCs w:val="24"/>
              </w:rPr>
            </w:pPr>
            <w:r w:rsidRPr="004B38B4">
              <w:rPr>
                <w:rFonts w:ascii="Times New Roman" w:hAnsi="Times New Roman" w:cs="Times New Roman"/>
                <w:sz w:val="24"/>
                <w:szCs w:val="24"/>
              </w:rPr>
              <w:t xml:space="preserve">Институт за мајку и дете </w:t>
            </w:r>
          </w:p>
        </w:tc>
        <w:tc>
          <w:tcPr>
            <w:tcW w:w="2015" w:type="dxa"/>
          </w:tcPr>
          <w:p w:rsidR="0078761D" w:rsidRPr="004B38B4" w:rsidRDefault="0078761D" w:rsidP="00E04EA0">
            <w:pPr>
              <w:spacing w:after="0" w:line="240" w:lineRule="auto"/>
              <w:ind w:left="-37"/>
              <w:rPr>
                <w:rFonts w:ascii="Times New Roman" w:hAnsi="Times New Roman" w:cs="Times New Roman"/>
                <w:sz w:val="24"/>
                <w:szCs w:val="24"/>
              </w:rPr>
            </w:pPr>
            <w:r w:rsidRPr="004B38B4">
              <w:rPr>
                <w:rFonts w:ascii="Times New Roman" w:hAnsi="Times New Roman" w:cs="Times New Roman"/>
                <w:sz w:val="24"/>
                <w:szCs w:val="24"/>
              </w:rPr>
              <w:t>1</w:t>
            </w:r>
          </w:p>
        </w:tc>
      </w:tr>
      <w:tr w:rsidR="0078761D" w:rsidRPr="004B38B4" w:rsidTr="00E04EA0">
        <w:trPr>
          <w:trHeight w:val="20"/>
        </w:trPr>
        <w:tc>
          <w:tcPr>
            <w:tcW w:w="698" w:type="dxa"/>
          </w:tcPr>
          <w:p w:rsidR="0078761D" w:rsidRPr="004B38B4" w:rsidRDefault="0078761D" w:rsidP="00E04EA0">
            <w:pPr>
              <w:pStyle w:val="ListParagraph"/>
              <w:numPr>
                <w:ilvl w:val="0"/>
                <w:numId w:val="14"/>
              </w:numPr>
              <w:spacing w:after="0" w:line="240" w:lineRule="auto"/>
              <w:rPr>
                <w:rFonts w:ascii="Times New Roman" w:hAnsi="Times New Roman" w:cs="Times New Roman"/>
                <w:sz w:val="24"/>
                <w:szCs w:val="24"/>
              </w:rPr>
            </w:pPr>
          </w:p>
        </w:tc>
        <w:tc>
          <w:tcPr>
            <w:tcW w:w="6530" w:type="dxa"/>
          </w:tcPr>
          <w:p w:rsidR="0078761D" w:rsidRPr="004B38B4" w:rsidRDefault="0078761D" w:rsidP="00E04EA0">
            <w:pPr>
              <w:spacing w:after="0" w:line="240" w:lineRule="auto"/>
              <w:ind w:left="-37"/>
              <w:rPr>
                <w:rFonts w:ascii="Times New Roman" w:hAnsi="Times New Roman" w:cs="Times New Roman"/>
                <w:sz w:val="24"/>
                <w:szCs w:val="24"/>
              </w:rPr>
            </w:pPr>
            <w:r w:rsidRPr="004B38B4">
              <w:rPr>
                <w:rFonts w:ascii="Times New Roman" w:hAnsi="Times New Roman" w:cs="Times New Roman"/>
                <w:sz w:val="24"/>
                <w:szCs w:val="24"/>
              </w:rPr>
              <w:t xml:space="preserve">Институт за здравствену заштиту деце и омладине Војводине </w:t>
            </w:r>
          </w:p>
        </w:tc>
        <w:tc>
          <w:tcPr>
            <w:tcW w:w="2015" w:type="dxa"/>
          </w:tcPr>
          <w:p w:rsidR="0078761D" w:rsidRPr="004B38B4" w:rsidRDefault="0078761D" w:rsidP="00E04EA0">
            <w:pPr>
              <w:spacing w:after="0" w:line="240" w:lineRule="auto"/>
              <w:ind w:left="-37"/>
              <w:rPr>
                <w:rFonts w:ascii="Times New Roman" w:hAnsi="Times New Roman" w:cs="Times New Roman"/>
                <w:sz w:val="24"/>
                <w:szCs w:val="24"/>
              </w:rPr>
            </w:pPr>
            <w:r w:rsidRPr="004B38B4">
              <w:rPr>
                <w:rFonts w:ascii="Times New Roman" w:hAnsi="Times New Roman" w:cs="Times New Roman"/>
                <w:sz w:val="24"/>
                <w:szCs w:val="24"/>
              </w:rPr>
              <w:t>1</w:t>
            </w:r>
          </w:p>
        </w:tc>
      </w:tr>
      <w:tr w:rsidR="0078761D" w:rsidRPr="004B38B4" w:rsidTr="00E04EA0">
        <w:trPr>
          <w:trHeight w:val="20"/>
        </w:trPr>
        <w:tc>
          <w:tcPr>
            <w:tcW w:w="698" w:type="dxa"/>
          </w:tcPr>
          <w:p w:rsidR="0078761D" w:rsidRPr="004B38B4" w:rsidRDefault="0078761D" w:rsidP="00E04EA0">
            <w:pPr>
              <w:pStyle w:val="ListParagraph"/>
              <w:numPr>
                <w:ilvl w:val="0"/>
                <w:numId w:val="14"/>
              </w:numPr>
              <w:spacing w:after="0" w:line="240" w:lineRule="auto"/>
              <w:rPr>
                <w:rFonts w:ascii="Times New Roman" w:hAnsi="Times New Roman" w:cs="Times New Roman"/>
                <w:sz w:val="24"/>
                <w:szCs w:val="24"/>
              </w:rPr>
            </w:pPr>
          </w:p>
        </w:tc>
        <w:tc>
          <w:tcPr>
            <w:tcW w:w="6530" w:type="dxa"/>
          </w:tcPr>
          <w:p w:rsidR="0078761D" w:rsidRPr="004B38B4" w:rsidRDefault="0078761D" w:rsidP="00E04EA0">
            <w:pPr>
              <w:spacing w:after="0" w:line="240" w:lineRule="auto"/>
              <w:ind w:left="-37"/>
              <w:rPr>
                <w:rFonts w:ascii="Times New Roman" w:hAnsi="Times New Roman" w:cs="Times New Roman"/>
                <w:sz w:val="24"/>
                <w:szCs w:val="24"/>
              </w:rPr>
            </w:pPr>
            <w:r w:rsidRPr="004B38B4">
              <w:rPr>
                <w:rFonts w:ascii="Times New Roman" w:hAnsi="Times New Roman" w:cs="Times New Roman"/>
                <w:sz w:val="24"/>
                <w:szCs w:val="24"/>
              </w:rPr>
              <w:t xml:space="preserve">КЦ Ниш, Клиника за дечје интерне болести </w:t>
            </w:r>
          </w:p>
        </w:tc>
        <w:tc>
          <w:tcPr>
            <w:tcW w:w="2015" w:type="dxa"/>
          </w:tcPr>
          <w:p w:rsidR="0078761D" w:rsidRPr="004B38B4" w:rsidRDefault="0078761D" w:rsidP="00E04EA0">
            <w:pPr>
              <w:spacing w:after="0" w:line="240" w:lineRule="auto"/>
              <w:ind w:left="-37"/>
              <w:rPr>
                <w:rFonts w:ascii="Times New Roman" w:hAnsi="Times New Roman" w:cs="Times New Roman"/>
                <w:sz w:val="24"/>
                <w:szCs w:val="24"/>
              </w:rPr>
            </w:pPr>
            <w:r w:rsidRPr="004B38B4">
              <w:rPr>
                <w:rFonts w:ascii="Times New Roman" w:hAnsi="Times New Roman" w:cs="Times New Roman"/>
                <w:sz w:val="24"/>
                <w:szCs w:val="24"/>
              </w:rPr>
              <w:t>1</w:t>
            </w:r>
          </w:p>
        </w:tc>
      </w:tr>
      <w:tr w:rsidR="0078761D" w:rsidRPr="004B38B4" w:rsidTr="00E04EA0">
        <w:trPr>
          <w:trHeight w:val="20"/>
        </w:trPr>
        <w:tc>
          <w:tcPr>
            <w:tcW w:w="698" w:type="dxa"/>
          </w:tcPr>
          <w:p w:rsidR="0078761D" w:rsidRPr="004B38B4" w:rsidRDefault="0078761D" w:rsidP="00E04EA0">
            <w:pPr>
              <w:pStyle w:val="ListParagraph"/>
              <w:numPr>
                <w:ilvl w:val="0"/>
                <w:numId w:val="14"/>
              </w:numPr>
              <w:spacing w:after="0" w:line="240" w:lineRule="auto"/>
              <w:rPr>
                <w:rFonts w:ascii="Times New Roman" w:hAnsi="Times New Roman" w:cs="Times New Roman"/>
                <w:sz w:val="24"/>
                <w:szCs w:val="24"/>
              </w:rPr>
            </w:pPr>
          </w:p>
        </w:tc>
        <w:tc>
          <w:tcPr>
            <w:tcW w:w="6530" w:type="dxa"/>
          </w:tcPr>
          <w:p w:rsidR="0078761D" w:rsidRPr="004B38B4" w:rsidRDefault="0078761D" w:rsidP="00E04EA0">
            <w:pPr>
              <w:spacing w:after="0" w:line="240" w:lineRule="auto"/>
              <w:ind w:left="-37"/>
              <w:rPr>
                <w:rFonts w:ascii="Times New Roman" w:hAnsi="Times New Roman" w:cs="Times New Roman"/>
                <w:sz w:val="24"/>
                <w:szCs w:val="24"/>
              </w:rPr>
            </w:pPr>
            <w:r w:rsidRPr="004B38B4">
              <w:rPr>
                <w:rFonts w:ascii="Times New Roman" w:hAnsi="Times New Roman" w:cs="Times New Roman"/>
                <w:sz w:val="24"/>
                <w:szCs w:val="24"/>
              </w:rPr>
              <w:t xml:space="preserve">КЦ Крагујевац, Клиника за педијатрију </w:t>
            </w:r>
          </w:p>
        </w:tc>
        <w:tc>
          <w:tcPr>
            <w:tcW w:w="2015" w:type="dxa"/>
          </w:tcPr>
          <w:p w:rsidR="0078761D" w:rsidRPr="004B38B4" w:rsidRDefault="0078761D" w:rsidP="00E04EA0">
            <w:pPr>
              <w:spacing w:after="0" w:line="240" w:lineRule="auto"/>
              <w:ind w:left="-37"/>
              <w:rPr>
                <w:rFonts w:ascii="Times New Roman" w:hAnsi="Times New Roman" w:cs="Times New Roman"/>
                <w:sz w:val="24"/>
                <w:szCs w:val="24"/>
              </w:rPr>
            </w:pPr>
            <w:r w:rsidRPr="004B38B4">
              <w:rPr>
                <w:rFonts w:ascii="Times New Roman" w:hAnsi="Times New Roman" w:cs="Times New Roman"/>
                <w:sz w:val="24"/>
                <w:szCs w:val="24"/>
              </w:rPr>
              <w:t>1</w:t>
            </w:r>
          </w:p>
        </w:tc>
      </w:tr>
    </w:tbl>
    <w:p w:rsidR="0078761D" w:rsidRPr="004B38B4" w:rsidRDefault="0078761D" w:rsidP="0078761D">
      <w:pPr>
        <w:spacing w:after="0" w:line="240" w:lineRule="auto"/>
        <w:rPr>
          <w:rFonts w:ascii="Times New Roman" w:hAnsi="Times New Roman" w:cs="Times New Roman"/>
          <w:color w:val="000000" w:themeColor="text1"/>
          <w:sz w:val="24"/>
          <w:szCs w:val="24"/>
        </w:rPr>
      </w:pPr>
    </w:p>
    <w:p w:rsidR="0078761D" w:rsidRPr="004B38B4" w:rsidRDefault="004105DF" w:rsidP="00A031D2">
      <w:pPr>
        <w:pStyle w:val="Heading3"/>
        <w:rPr>
          <w:sz w:val="24"/>
          <w:szCs w:val="24"/>
        </w:rPr>
      </w:pPr>
      <w:r w:rsidRPr="004B38B4">
        <w:rPr>
          <w:sz w:val="24"/>
          <w:szCs w:val="24"/>
        </w:rPr>
        <w:t>Онколошки ресурси</w:t>
      </w:r>
    </w:p>
    <w:p w:rsidR="0078761D" w:rsidRPr="004B38B4" w:rsidRDefault="0078761D" w:rsidP="0078761D">
      <w:pPr>
        <w:spacing w:after="0" w:line="240" w:lineRule="auto"/>
        <w:rPr>
          <w:rFonts w:ascii="Times New Roman" w:hAnsi="Times New Roman" w:cs="Times New Roman"/>
          <w:color w:val="000000" w:themeColor="text1"/>
          <w:sz w:val="24"/>
          <w:szCs w:val="24"/>
        </w:rPr>
      </w:pPr>
    </w:p>
    <w:p w:rsidR="0078761D" w:rsidRPr="004B38B4" w:rsidRDefault="002E5C50" w:rsidP="0078761D">
      <w:pPr>
        <w:spacing w:after="0" w:line="240" w:lineRule="auto"/>
        <w:jc w:val="both"/>
        <w:rPr>
          <w:rFonts w:ascii="Times New Roman" w:hAnsi="Times New Roman" w:cs="Times New Roman"/>
          <w:color w:val="000000" w:themeColor="text1"/>
          <w:sz w:val="24"/>
          <w:szCs w:val="24"/>
        </w:rPr>
      </w:pPr>
      <w:r w:rsidRPr="004B38B4">
        <w:rPr>
          <w:rFonts w:ascii="Times New Roman" w:hAnsi="Times New Roman" w:cs="Times New Roman"/>
          <w:color w:val="000000" w:themeColor="text1"/>
          <w:sz w:val="24"/>
          <w:szCs w:val="24"/>
        </w:rPr>
        <w:tab/>
      </w:r>
      <w:r w:rsidRPr="004B38B4">
        <w:rPr>
          <w:rFonts w:ascii="Times New Roman" w:hAnsi="Times New Roman" w:cs="Times New Roman"/>
          <w:color w:val="000000" w:themeColor="text1"/>
          <w:sz w:val="24"/>
          <w:szCs w:val="24"/>
        </w:rPr>
        <w:tab/>
      </w:r>
      <w:r w:rsidR="0078761D" w:rsidRPr="004B38B4">
        <w:rPr>
          <w:rFonts w:ascii="Times New Roman" w:hAnsi="Times New Roman" w:cs="Times New Roman"/>
          <w:color w:val="000000" w:themeColor="text1"/>
          <w:sz w:val="24"/>
          <w:szCs w:val="24"/>
        </w:rPr>
        <w:t xml:space="preserve">Планирање институционалних, људских, технолошких и финансијских ресурса у онкологији треба да прати свеобухватни развој у домену медицинске струке и науке, уз редовно прилагођавање постојећих планова новонасталим променама. </w:t>
      </w:r>
    </w:p>
    <w:p w:rsidR="0078761D" w:rsidRPr="004B38B4" w:rsidRDefault="0078761D" w:rsidP="0078761D">
      <w:pPr>
        <w:spacing w:after="0" w:line="240" w:lineRule="auto"/>
        <w:jc w:val="both"/>
        <w:rPr>
          <w:rFonts w:ascii="Times New Roman" w:hAnsi="Times New Roman" w:cs="Times New Roman"/>
          <w:color w:val="000000" w:themeColor="text1"/>
          <w:sz w:val="24"/>
          <w:szCs w:val="24"/>
        </w:rPr>
      </w:pPr>
    </w:p>
    <w:p w:rsidR="0078761D" w:rsidRPr="004B38B4" w:rsidRDefault="002E5C50" w:rsidP="0078761D">
      <w:pPr>
        <w:spacing w:after="0" w:line="240" w:lineRule="auto"/>
        <w:jc w:val="both"/>
        <w:rPr>
          <w:rFonts w:ascii="Times New Roman" w:hAnsi="Times New Roman" w:cs="Times New Roman"/>
          <w:color w:val="000000" w:themeColor="text1"/>
          <w:sz w:val="24"/>
          <w:szCs w:val="24"/>
        </w:rPr>
      </w:pPr>
      <w:r w:rsidRPr="004B38B4">
        <w:rPr>
          <w:rFonts w:ascii="Times New Roman" w:hAnsi="Times New Roman" w:cs="Times New Roman"/>
          <w:color w:val="000000" w:themeColor="text1"/>
          <w:sz w:val="24"/>
          <w:szCs w:val="24"/>
        </w:rPr>
        <w:tab/>
      </w:r>
      <w:r w:rsidRPr="004B38B4">
        <w:rPr>
          <w:rFonts w:ascii="Times New Roman" w:hAnsi="Times New Roman" w:cs="Times New Roman"/>
          <w:color w:val="000000" w:themeColor="text1"/>
          <w:sz w:val="24"/>
          <w:szCs w:val="24"/>
        </w:rPr>
        <w:tab/>
      </w:r>
      <w:r w:rsidR="0078761D" w:rsidRPr="004B38B4">
        <w:rPr>
          <w:rFonts w:ascii="Times New Roman" w:hAnsi="Times New Roman" w:cs="Times New Roman"/>
          <w:color w:val="000000" w:themeColor="text1"/>
          <w:sz w:val="24"/>
          <w:szCs w:val="24"/>
        </w:rPr>
        <w:t>Иако лекари опште медицине могу да имају кључну улогу у препознавању раних симптома и знакова рака, највећи део лечења обављају лекари специјалисти или супспецијалисти онколози. Велики број лекара различитих специја</w:t>
      </w:r>
      <w:r w:rsidR="00C82BBD" w:rsidRPr="004B38B4">
        <w:rPr>
          <w:rFonts w:ascii="Times New Roman" w:hAnsi="Times New Roman" w:cs="Times New Roman"/>
          <w:color w:val="000000" w:themeColor="text1"/>
          <w:sz w:val="24"/>
          <w:szCs w:val="24"/>
        </w:rPr>
        <w:t>лности активно је укључен</w:t>
      </w:r>
      <w:r w:rsidR="0078761D" w:rsidRPr="004B38B4">
        <w:rPr>
          <w:rFonts w:ascii="Times New Roman" w:hAnsi="Times New Roman" w:cs="Times New Roman"/>
          <w:color w:val="000000" w:themeColor="text1"/>
          <w:sz w:val="24"/>
          <w:szCs w:val="24"/>
        </w:rPr>
        <w:t xml:space="preserve"> у дијагностику и лечење (радиолози, хирурзи, медикални онколози, специјалисти ужих грана интерне медицине попут гастроентеролога или пулмолога, радијациони онколози, гинеколози онколози, специјалисти физикалне медицине и рехабилитације итд.). Са друге стране, неопходно је имати у виду да савремено лечење у онкологији подразумева и ангажман немедицинских специјалности – психолога, психоонколога, социјалних радника итд. Стога је пажљиво планирање и руковођење људским ресурсима неопходно за обезбеђивање квалитетне и доступне услуге у онкологији. Едукација кадрова уз систем сертификације требало би да буде један од приоритета националне здравствене политике.</w:t>
      </w:r>
    </w:p>
    <w:p w:rsidR="0078761D" w:rsidRPr="004B38B4" w:rsidRDefault="0078761D" w:rsidP="0078761D">
      <w:pPr>
        <w:spacing w:after="0" w:line="240" w:lineRule="auto"/>
        <w:jc w:val="both"/>
        <w:rPr>
          <w:rFonts w:ascii="Times New Roman" w:hAnsi="Times New Roman" w:cs="Times New Roman"/>
          <w:color w:val="000000" w:themeColor="text1"/>
          <w:sz w:val="24"/>
          <w:szCs w:val="24"/>
        </w:rPr>
      </w:pPr>
    </w:p>
    <w:p w:rsidR="0078761D" w:rsidRPr="004B38B4" w:rsidRDefault="002E5C50" w:rsidP="0078761D">
      <w:pPr>
        <w:spacing w:after="0" w:line="240" w:lineRule="auto"/>
        <w:jc w:val="both"/>
        <w:rPr>
          <w:rFonts w:ascii="Times New Roman" w:hAnsi="Times New Roman" w:cs="Times New Roman"/>
          <w:color w:val="000000" w:themeColor="text1"/>
          <w:sz w:val="24"/>
          <w:szCs w:val="24"/>
        </w:rPr>
      </w:pPr>
      <w:r w:rsidRPr="004B38B4">
        <w:rPr>
          <w:rFonts w:ascii="Times New Roman" w:hAnsi="Times New Roman" w:cs="Times New Roman"/>
          <w:color w:val="000000" w:themeColor="text1"/>
          <w:sz w:val="24"/>
          <w:szCs w:val="24"/>
        </w:rPr>
        <w:tab/>
      </w:r>
      <w:r w:rsidRPr="004B38B4">
        <w:rPr>
          <w:rFonts w:ascii="Times New Roman" w:hAnsi="Times New Roman" w:cs="Times New Roman"/>
          <w:color w:val="000000" w:themeColor="text1"/>
          <w:sz w:val="24"/>
          <w:szCs w:val="24"/>
        </w:rPr>
        <w:tab/>
      </w:r>
      <w:r w:rsidR="0078761D" w:rsidRPr="004B38B4">
        <w:rPr>
          <w:rFonts w:ascii="Times New Roman" w:hAnsi="Times New Roman" w:cs="Times New Roman"/>
          <w:color w:val="000000" w:themeColor="text1"/>
          <w:sz w:val="24"/>
          <w:szCs w:val="24"/>
        </w:rPr>
        <w:t>Инфраструктура за пружање здравствених услуга у онкологији треба да прати нове трендове у медицинској струци и да буде заснована на принципима доступности. Велики број фактора утиче на инфраструктуру, укључујући распоред постојећих онколошких центара, дистрибуцију становништва и доступност осталих ресурса. Осим рада на обезбеђивању технолошких ресурса за дијагностику и лечење, онколошки центри у Србији треба да раде на успостављању мобилних јединица за скрининг, палијативно збрињавање итд., као и на успостављању регионалних мрежа за рак, развоју е</w:t>
      </w:r>
      <w:r w:rsidR="00661BDE" w:rsidRPr="004B38B4">
        <w:rPr>
          <w:rFonts w:ascii="Times New Roman" w:hAnsi="Times New Roman" w:cs="Times New Roman"/>
          <w:color w:val="000000" w:themeColor="text1"/>
          <w:sz w:val="24"/>
          <w:szCs w:val="24"/>
          <w:lang w:val="uz-Cyrl-UZ"/>
        </w:rPr>
        <w:t>-</w:t>
      </w:r>
      <w:r w:rsidR="0000423C" w:rsidRPr="004B38B4">
        <w:rPr>
          <w:rFonts w:ascii="Times New Roman" w:hAnsi="Times New Roman" w:cs="Times New Roman"/>
          <w:color w:val="000000" w:themeColor="text1"/>
          <w:sz w:val="24"/>
          <w:szCs w:val="24"/>
          <w:lang w:val="uz-Cyrl-UZ"/>
        </w:rPr>
        <w:t>з</w:t>
      </w:r>
      <w:r w:rsidR="0078761D" w:rsidRPr="004B38B4">
        <w:rPr>
          <w:rFonts w:ascii="Times New Roman" w:hAnsi="Times New Roman" w:cs="Times New Roman"/>
          <w:color w:val="000000" w:themeColor="text1"/>
          <w:sz w:val="24"/>
          <w:szCs w:val="24"/>
        </w:rPr>
        <w:t xml:space="preserve">дравља и јачању прекограничне сарадње. </w:t>
      </w:r>
    </w:p>
    <w:p w:rsidR="0078761D" w:rsidRPr="004B38B4" w:rsidRDefault="0078761D" w:rsidP="0078761D">
      <w:pPr>
        <w:spacing w:after="0" w:line="240" w:lineRule="auto"/>
        <w:jc w:val="both"/>
        <w:rPr>
          <w:rFonts w:ascii="Times New Roman" w:hAnsi="Times New Roman" w:cs="Times New Roman"/>
          <w:color w:val="000000" w:themeColor="text1"/>
          <w:sz w:val="24"/>
          <w:szCs w:val="24"/>
        </w:rPr>
      </w:pPr>
    </w:p>
    <w:p w:rsidR="0078761D" w:rsidRPr="004B38B4" w:rsidRDefault="002E5C50" w:rsidP="0078761D">
      <w:pPr>
        <w:spacing w:after="0" w:line="240" w:lineRule="auto"/>
        <w:jc w:val="both"/>
        <w:rPr>
          <w:rFonts w:ascii="Times New Roman" w:hAnsi="Times New Roman" w:cs="Times New Roman"/>
          <w:color w:val="000000" w:themeColor="text1"/>
          <w:sz w:val="24"/>
          <w:szCs w:val="24"/>
        </w:rPr>
      </w:pPr>
      <w:r w:rsidRPr="004B38B4">
        <w:rPr>
          <w:rFonts w:ascii="Times New Roman" w:hAnsi="Times New Roman" w:cs="Times New Roman"/>
          <w:color w:val="000000" w:themeColor="text1"/>
          <w:sz w:val="24"/>
          <w:szCs w:val="24"/>
        </w:rPr>
        <w:tab/>
      </w:r>
      <w:r w:rsidRPr="004B38B4">
        <w:rPr>
          <w:rFonts w:ascii="Times New Roman" w:hAnsi="Times New Roman" w:cs="Times New Roman"/>
          <w:color w:val="000000" w:themeColor="text1"/>
          <w:sz w:val="24"/>
          <w:szCs w:val="24"/>
        </w:rPr>
        <w:tab/>
      </w:r>
      <w:r w:rsidR="0078761D" w:rsidRPr="004B38B4">
        <w:rPr>
          <w:rFonts w:ascii="Times New Roman" w:hAnsi="Times New Roman" w:cs="Times New Roman"/>
          <w:color w:val="000000" w:themeColor="text1"/>
          <w:sz w:val="24"/>
          <w:szCs w:val="24"/>
        </w:rPr>
        <w:t>Највећи удео у трошковима у онкологији имају одржавање и набавка опреме и обезбеђивање терапије. Пажљиво планирање набавке нове и адекватна просторна дистрибуција постојеће опреме треба да обезбеде највећу могућу доступност, као и скраћење времена до постављања дијагнозе или почетка специфичне терапије. У условима све већег броја распо</w:t>
      </w:r>
      <w:r w:rsidR="004279D1" w:rsidRPr="004B38B4">
        <w:rPr>
          <w:rFonts w:ascii="Times New Roman" w:hAnsi="Times New Roman" w:cs="Times New Roman"/>
          <w:color w:val="000000" w:themeColor="text1"/>
          <w:sz w:val="24"/>
          <w:szCs w:val="24"/>
        </w:rPr>
        <w:t xml:space="preserve">ложивих терапијских модалитета </w:t>
      </w:r>
      <w:r w:rsidR="0078761D" w:rsidRPr="004B38B4">
        <w:rPr>
          <w:rFonts w:ascii="Times New Roman" w:hAnsi="Times New Roman" w:cs="Times New Roman"/>
          <w:color w:val="000000" w:themeColor="text1"/>
          <w:sz w:val="24"/>
          <w:szCs w:val="24"/>
        </w:rPr>
        <w:t xml:space="preserve">који нужно </w:t>
      </w:r>
      <w:r w:rsidR="000D0E42" w:rsidRPr="004B38B4">
        <w:rPr>
          <w:rFonts w:ascii="Times New Roman" w:hAnsi="Times New Roman" w:cs="Times New Roman"/>
          <w:color w:val="000000" w:themeColor="text1"/>
          <w:sz w:val="24"/>
          <w:szCs w:val="24"/>
        </w:rPr>
        <w:t xml:space="preserve">носе </w:t>
      </w:r>
      <w:r w:rsidR="0078761D" w:rsidRPr="004B38B4">
        <w:rPr>
          <w:rFonts w:ascii="Times New Roman" w:hAnsi="Times New Roman" w:cs="Times New Roman"/>
          <w:color w:val="000000" w:themeColor="text1"/>
          <w:sz w:val="24"/>
          <w:szCs w:val="24"/>
        </w:rPr>
        <w:t xml:space="preserve">и велике трошкове, треба обезбедити рационалну примену постојећих и нових терапијских модалитета, имајући у виду принцип </w:t>
      </w:r>
      <w:r w:rsidR="004279D1" w:rsidRPr="004B38B4">
        <w:rPr>
          <w:rFonts w:ascii="Times New Roman" w:hAnsi="Times New Roman" w:cs="Times New Roman"/>
          <w:color w:val="000000" w:themeColor="text1"/>
          <w:sz w:val="24"/>
          <w:szCs w:val="24"/>
        </w:rPr>
        <w:t>доступности. Потребно је унапређење</w:t>
      </w:r>
      <w:r w:rsidR="0078761D" w:rsidRPr="004B38B4">
        <w:rPr>
          <w:rFonts w:ascii="Times New Roman" w:hAnsi="Times New Roman" w:cs="Times New Roman"/>
          <w:color w:val="000000" w:themeColor="text1"/>
          <w:sz w:val="24"/>
          <w:szCs w:val="24"/>
        </w:rPr>
        <w:t xml:space="preserve"> у домену људских ресурса, инфраструктуре, здравствене технологије и контролу трошкова повезаних за оболевањем од рака.</w:t>
      </w:r>
    </w:p>
    <w:p w:rsidR="0078761D" w:rsidRPr="004B38B4" w:rsidRDefault="0078761D" w:rsidP="0078761D">
      <w:pPr>
        <w:spacing w:after="0" w:line="240" w:lineRule="auto"/>
        <w:jc w:val="both"/>
        <w:rPr>
          <w:rFonts w:ascii="Times New Roman" w:hAnsi="Times New Roman" w:cs="Times New Roman"/>
          <w:b/>
          <w:color w:val="000000" w:themeColor="text1"/>
          <w:sz w:val="24"/>
          <w:szCs w:val="24"/>
          <w:u w:val="single"/>
        </w:rPr>
      </w:pPr>
    </w:p>
    <w:p w:rsidR="0078761D" w:rsidRDefault="002E5C50" w:rsidP="0078761D">
      <w:pPr>
        <w:spacing w:after="0" w:line="240" w:lineRule="auto"/>
        <w:jc w:val="both"/>
        <w:rPr>
          <w:rFonts w:ascii="Times New Roman" w:hAnsi="Times New Roman" w:cs="Times New Roman"/>
          <w:color w:val="000000" w:themeColor="text1"/>
          <w:sz w:val="24"/>
          <w:szCs w:val="24"/>
        </w:rPr>
      </w:pPr>
      <w:r w:rsidRPr="004B38B4">
        <w:rPr>
          <w:rFonts w:ascii="Times New Roman" w:hAnsi="Times New Roman" w:cs="Times New Roman"/>
          <w:color w:val="000000" w:themeColor="text1"/>
          <w:sz w:val="24"/>
          <w:szCs w:val="24"/>
        </w:rPr>
        <w:tab/>
      </w:r>
      <w:r w:rsidRPr="004B38B4">
        <w:rPr>
          <w:rFonts w:ascii="Times New Roman" w:hAnsi="Times New Roman" w:cs="Times New Roman"/>
          <w:color w:val="000000" w:themeColor="text1"/>
          <w:sz w:val="24"/>
          <w:szCs w:val="24"/>
        </w:rPr>
        <w:tab/>
      </w:r>
      <w:r w:rsidR="0078761D" w:rsidRPr="004B38B4">
        <w:rPr>
          <w:rFonts w:ascii="Times New Roman" w:hAnsi="Times New Roman" w:cs="Times New Roman"/>
          <w:color w:val="000000" w:themeColor="text1"/>
          <w:sz w:val="24"/>
          <w:szCs w:val="24"/>
        </w:rPr>
        <w:t xml:space="preserve">Према подацима ИЈЗС (Извештај о броју запослених у установама из Плана мреже здравствених установа у Републици Србији, 31.12.2017) </w:t>
      </w:r>
      <w:r w:rsidR="00661BDE" w:rsidRPr="004B38B4">
        <w:rPr>
          <w:rFonts w:ascii="Times New Roman" w:hAnsi="Times New Roman" w:cs="Times New Roman"/>
          <w:color w:val="000000" w:themeColor="text1"/>
          <w:sz w:val="24"/>
          <w:szCs w:val="24"/>
        </w:rPr>
        <w:t xml:space="preserve">лекари специјалисти и </w:t>
      </w:r>
      <w:r w:rsidR="0078761D" w:rsidRPr="004B38B4">
        <w:rPr>
          <w:rFonts w:ascii="Times New Roman" w:hAnsi="Times New Roman" w:cs="Times New Roman"/>
          <w:color w:val="000000" w:themeColor="text1"/>
          <w:sz w:val="24"/>
          <w:szCs w:val="24"/>
        </w:rPr>
        <w:t xml:space="preserve">супспецијалисти онкологије обављају своју делатност у 38 здравствених центара на територији Србије. </w:t>
      </w:r>
    </w:p>
    <w:p w:rsidR="006B7A2C" w:rsidRDefault="006B7A2C" w:rsidP="0078761D">
      <w:pPr>
        <w:spacing w:after="0" w:line="240" w:lineRule="auto"/>
        <w:jc w:val="both"/>
        <w:rPr>
          <w:rFonts w:ascii="Times New Roman" w:hAnsi="Times New Roman" w:cs="Times New Roman"/>
          <w:color w:val="000000" w:themeColor="text1"/>
          <w:sz w:val="24"/>
          <w:szCs w:val="24"/>
        </w:rPr>
      </w:pPr>
    </w:p>
    <w:p w:rsidR="006B7A2C" w:rsidRDefault="006B7A2C" w:rsidP="0078761D">
      <w:pPr>
        <w:spacing w:after="0" w:line="240" w:lineRule="auto"/>
        <w:jc w:val="both"/>
        <w:rPr>
          <w:rFonts w:ascii="Times New Roman" w:hAnsi="Times New Roman" w:cs="Times New Roman"/>
          <w:color w:val="000000" w:themeColor="text1"/>
          <w:sz w:val="24"/>
          <w:szCs w:val="24"/>
        </w:rPr>
      </w:pPr>
    </w:p>
    <w:p w:rsidR="006B7A2C" w:rsidRPr="004B38B4" w:rsidRDefault="006B7A2C" w:rsidP="0078761D">
      <w:pPr>
        <w:spacing w:after="0" w:line="240" w:lineRule="auto"/>
        <w:jc w:val="both"/>
        <w:rPr>
          <w:rFonts w:ascii="Times New Roman" w:hAnsi="Times New Roman" w:cs="Times New Roman"/>
          <w:color w:val="000000" w:themeColor="text1"/>
          <w:sz w:val="24"/>
          <w:szCs w:val="24"/>
        </w:rPr>
      </w:pPr>
    </w:p>
    <w:p w:rsidR="000C03B1" w:rsidRPr="004B38B4" w:rsidRDefault="000C03B1" w:rsidP="0078761D">
      <w:pPr>
        <w:spacing w:after="0" w:line="240" w:lineRule="auto"/>
        <w:jc w:val="both"/>
        <w:rPr>
          <w:rFonts w:ascii="Times New Roman" w:hAnsi="Times New Roman" w:cs="Times New Roman"/>
          <w:color w:val="000000" w:themeColor="text1"/>
          <w:sz w:val="24"/>
          <w:szCs w:val="24"/>
        </w:rPr>
      </w:pPr>
    </w:p>
    <w:tbl>
      <w:tblPr>
        <w:tblStyle w:val="TableGrid"/>
        <w:tblW w:w="0" w:type="auto"/>
        <w:tblLook w:val="04A0" w:firstRow="1" w:lastRow="0" w:firstColumn="1" w:lastColumn="0" w:noHBand="0" w:noVBand="1"/>
      </w:tblPr>
      <w:tblGrid>
        <w:gridCol w:w="3311"/>
        <w:gridCol w:w="5975"/>
      </w:tblGrid>
      <w:tr w:rsidR="0078761D" w:rsidRPr="004B38B4" w:rsidTr="00E04EA0">
        <w:tc>
          <w:tcPr>
            <w:tcW w:w="9350" w:type="dxa"/>
            <w:gridSpan w:val="2"/>
          </w:tcPr>
          <w:p w:rsidR="0078761D" w:rsidRPr="004B38B4" w:rsidRDefault="0078761D" w:rsidP="00E04EA0">
            <w:pPr>
              <w:spacing w:after="0" w:line="240" w:lineRule="auto"/>
              <w:jc w:val="center"/>
              <w:rPr>
                <w:rFonts w:ascii="Times New Roman" w:hAnsi="Times New Roman" w:cs="Times New Roman"/>
                <w:b/>
                <w:color w:val="000000" w:themeColor="text1"/>
                <w:sz w:val="24"/>
                <w:szCs w:val="24"/>
              </w:rPr>
            </w:pPr>
            <w:r w:rsidRPr="004B38B4">
              <w:rPr>
                <w:rFonts w:ascii="Times New Roman" w:hAnsi="Times New Roman" w:cs="Times New Roman"/>
                <w:b/>
                <w:color w:val="000000" w:themeColor="text1"/>
                <w:sz w:val="24"/>
                <w:szCs w:val="24"/>
              </w:rPr>
              <w:t>Доступност онколошких услуга пружених од стране специјалиста/супспецијалиста по установама</w:t>
            </w:r>
          </w:p>
          <w:p w:rsidR="0078761D" w:rsidRPr="004B38B4" w:rsidRDefault="0078761D" w:rsidP="00E04EA0">
            <w:pPr>
              <w:spacing w:after="0" w:line="240" w:lineRule="auto"/>
              <w:jc w:val="both"/>
              <w:rPr>
                <w:rFonts w:ascii="Times New Roman" w:hAnsi="Times New Roman" w:cs="Times New Roman"/>
                <w:b/>
                <w:color w:val="000000" w:themeColor="text1"/>
                <w:sz w:val="24"/>
                <w:szCs w:val="24"/>
              </w:rPr>
            </w:pPr>
          </w:p>
        </w:tc>
      </w:tr>
      <w:tr w:rsidR="0078761D" w:rsidRPr="004B38B4" w:rsidTr="00E04EA0">
        <w:tc>
          <w:tcPr>
            <w:tcW w:w="3325" w:type="dxa"/>
            <w:vMerge w:val="restart"/>
          </w:tcPr>
          <w:p w:rsidR="0078761D" w:rsidRPr="004B38B4" w:rsidRDefault="0078761D" w:rsidP="00E04EA0">
            <w:pPr>
              <w:spacing w:after="0" w:line="240" w:lineRule="auto"/>
              <w:jc w:val="both"/>
              <w:rPr>
                <w:rFonts w:ascii="Times New Roman" w:hAnsi="Times New Roman" w:cs="Times New Roman"/>
                <w:color w:val="000000" w:themeColor="text1"/>
                <w:sz w:val="24"/>
                <w:szCs w:val="24"/>
              </w:rPr>
            </w:pPr>
            <w:r w:rsidRPr="004B38B4">
              <w:rPr>
                <w:rFonts w:ascii="Times New Roman" w:hAnsi="Times New Roman" w:cs="Times New Roman"/>
                <w:color w:val="000000" w:themeColor="text1"/>
                <w:sz w:val="24"/>
                <w:szCs w:val="24"/>
              </w:rPr>
              <w:t>Клинички центри  (4)</w:t>
            </w:r>
          </w:p>
        </w:tc>
        <w:tc>
          <w:tcPr>
            <w:tcW w:w="6025" w:type="dxa"/>
          </w:tcPr>
          <w:p w:rsidR="0078761D" w:rsidRPr="004B38B4" w:rsidRDefault="0078761D" w:rsidP="00E04EA0">
            <w:pPr>
              <w:spacing w:after="0" w:line="240" w:lineRule="auto"/>
              <w:jc w:val="both"/>
              <w:rPr>
                <w:rFonts w:ascii="Times New Roman" w:hAnsi="Times New Roman" w:cs="Times New Roman"/>
                <w:color w:val="000000" w:themeColor="text1"/>
                <w:sz w:val="24"/>
                <w:szCs w:val="24"/>
              </w:rPr>
            </w:pPr>
            <w:r w:rsidRPr="004B38B4">
              <w:rPr>
                <w:rFonts w:ascii="Times New Roman" w:hAnsi="Times New Roman" w:cs="Times New Roman"/>
                <w:color w:val="000000" w:themeColor="text1"/>
                <w:sz w:val="24"/>
                <w:szCs w:val="24"/>
              </w:rPr>
              <w:t xml:space="preserve">КЦ Ниш </w:t>
            </w:r>
          </w:p>
        </w:tc>
      </w:tr>
      <w:tr w:rsidR="0078761D" w:rsidRPr="004B38B4" w:rsidTr="00E04EA0">
        <w:tc>
          <w:tcPr>
            <w:tcW w:w="3325" w:type="dxa"/>
            <w:vMerge/>
          </w:tcPr>
          <w:p w:rsidR="0078761D" w:rsidRPr="004B38B4" w:rsidRDefault="0078761D" w:rsidP="00E04EA0">
            <w:pPr>
              <w:spacing w:after="0" w:line="240" w:lineRule="auto"/>
              <w:jc w:val="both"/>
              <w:rPr>
                <w:rFonts w:ascii="Times New Roman" w:hAnsi="Times New Roman" w:cs="Times New Roman"/>
                <w:color w:val="000000" w:themeColor="text1"/>
                <w:sz w:val="24"/>
                <w:szCs w:val="24"/>
              </w:rPr>
            </w:pPr>
          </w:p>
        </w:tc>
        <w:tc>
          <w:tcPr>
            <w:tcW w:w="6025" w:type="dxa"/>
          </w:tcPr>
          <w:p w:rsidR="0078761D" w:rsidRPr="004B38B4" w:rsidRDefault="0078761D" w:rsidP="00E04EA0">
            <w:pPr>
              <w:spacing w:after="0" w:line="240" w:lineRule="auto"/>
              <w:jc w:val="both"/>
              <w:rPr>
                <w:rFonts w:ascii="Times New Roman" w:hAnsi="Times New Roman" w:cs="Times New Roman"/>
                <w:color w:val="000000" w:themeColor="text1"/>
                <w:sz w:val="24"/>
                <w:szCs w:val="24"/>
              </w:rPr>
            </w:pPr>
            <w:r w:rsidRPr="004B38B4">
              <w:rPr>
                <w:rFonts w:ascii="Times New Roman" w:hAnsi="Times New Roman" w:cs="Times New Roman"/>
                <w:color w:val="000000" w:themeColor="text1"/>
                <w:sz w:val="24"/>
                <w:szCs w:val="24"/>
              </w:rPr>
              <w:t>КЦ Крагујевац</w:t>
            </w:r>
          </w:p>
        </w:tc>
      </w:tr>
      <w:tr w:rsidR="0078761D" w:rsidRPr="004B38B4" w:rsidTr="00E04EA0">
        <w:tc>
          <w:tcPr>
            <w:tcW w:w="3325" w:type="dxa"/>
            <w:vMerge/>
          </w:tcPr>
          <w:p w:rsidR="0078761D" w:rsidRPr="004B38B4" w:rsidRDefault="0078761D" w:rsidP="00E04EA0">
            <w:pPr>
              <w:spacing w:after="0" w:line="240" w:lineRule="auto"/>
              <w:jc w:val="both"/>
              <w:rPr>
                <w:rFonts w:ascii="Times New Roman" w:hAnsi="Times New Roman" w:cs="Times New Roman"/>
                <w:color w:val="000000" w:themeColor="text1"/>
                <w:sz w:val="24"/>
                <w:szCs w:val="24"/>
              </w:rPr>
            </w:pPr>
          </w:p>
        </w:tc>
        <w:tc>
          <w:tcPr>
            <w:tcW w:w="6025" w:type="dxa"/>
          </w:tcPr>
          <w:p w:rsidR="0078761D" w:rsidRPr="004B38B4" w:rsidRDefault="0078761D" w:rsidP="00E04EA0">
            <w:pPr>
              <w:spacing w:after="0" w:line="240" w:lineRule="auto"/>
              <w:jc w:val="both"/>
              <w:rPr>
                <w:rFonts w:ascii="Times New Roman" w:hAnsi="Times New Roman" w:cs="Times New Roman"/>
                <w:color w:val="000000" w:themeColor="text1"/>
                <w:sz w:val="24"/>
                <w:szCs w:val="24"/>
              </w:rPr>
            </w:pPr>
            <w:r w:rsidRPr="004B38B4">
              <w:rPr>
                <w:rFonts w:ascii="Times New Roman" w:hAnsi="Times New Roman" w:cs="Times New Roman"/>
                <w:color w:val="000000" w:themeColor="text1"/>
                <w:sz w:val="24"/>
                <w:szCs w:val="24"/>
              </w:rPr>
              <w:t>КЦ Србије</w:t>
            </w:r>
          </w:p>
        </w:tc>
      </w:tr>
      <w:tr w:rsidR="0078761D" w:rsidRPr="004B38B4" w:rsidTr="00E04EA0">
        <w:tc>
          <w:tcPr>
            <w:tcW w:w="3325" w:type="dxa"/>
            <w:vMerge/>
          </w:tcPr>
          <w:p w:rsidR="0078761D" w:rsidRPr="004B38B4" w:rsidRDefault="0078761D" w:rsidP="00E04EA0">
            <w:pPr>
              <w:spacing w:after="0" w:line="240" w:lineRule="auto"/>
              <w:jc w:val="both"/>
              <w:rPr>
                <w:rFonts w:ascii="Times New Roman" w:hAnsi="Times New Roman" w:cs="Times New Roman"/>
                <w:color w:val="000000" w:themeColor="text1"/>
                <w:sz w:val="24"/>
                <w:szCs w:val="24"/>
              </w:rPr>
            </w:pPr>
          </w:p>
        </w:tc>
        <w:tc>
          <w:tcPr>
            <w:tcW w:w="6025" w:type="dxa"/>
          </w:tcPr>
          <w:p w:rsidR="0078761D" w:rsidRPr="004B38B4" w:rsidRDefault="0078761D" w:rsidP="00E04EA0">
            <w:pPr>
              <w:spacing w:after="0" w:line="240" w:lineRule="auto"/>
              <w:jc w:val="both"/>
              <w:rPr>
                <w:rFonts w:ascii="Times New Roman" w:hAnsi="Times New Roman" w:cs="Times New Roman"/>
                <w:color w:val="000000" w:themeColor="text1"/>
                <w:sz w:val="24"/>
                <w:szCs w:val="24"/>
              </w:rPr>
            </w:pPr>
            <w:r w:rsidRPr="004B38B4">
              <w:rPr>
                <w:rFonts w:ascii="Times New Roman" w:hAnsi="Times New Roman" w:cs="Times New Roman"/>
                <w:color w:val="000000" w:themeColor="text1"/>
                <w:sz w:val="24"/>
                <w:szCs w:val="24"/>
              </w:rPr>
              <w:t>КЦ Војводине</w:t>
            </w:r>
          </w:p>
        </w:tc>
      </w:tr>
      <w:tr w:rsidR="0078761D" w:rsidRPr="004B38B4" w:rsidTr="00E04EA0">
        <w:tc>
          <w:tcPr>
            <w:tcW w:w="3325" w:type="dxa"/>
            <w:vMerge w:val="restart"/>
          </w:tcPr>
          <w:p w:rsidR="0078761D" w:rsidRPr="004B38B4" w:rsidRDefault="0078761D" w:rsidP="00E04EA0">
            <w:pPr>
              <w:spacing w:after="0" w:line="240" w:lineRule="auto"/>
              <w:jc w:val="both"/>
              <w:rPr>
                <w:rFonts w:ascii="Times New Roman" w:hAnsi="Times New Roman" w:cs="Times New Roman"/>
                <w:color w:val="000000" w:themeColor="text1"/>
                <w:sz w:val="24"/>
                <w:szCs w:val="24"/>
              </w:rPr>
            </w:pPr>
            <w:r w:rsidRPr="004B38B4">
              <w:rPr>
                <w:rFonts w:ascii="Times New Roman" w:hAnsi="Times New Roman" w:cs="Times New Roman"/>
                <w:color w:val="000000" w:themeColor="text1"/>
                <w:sz w:val="24"/>
                <w:szCs w:val="24"/>
              </w:rPr>
              <w:t>Институти (5)</w:t>
            </w:r>
          </w:p>
        </w:tc>
        <w:tc>
          <w:tcPr>
            <w:tcW w:w="6025" w:type="dxa"/>
          </w:tcPr>
          <w:p w:rsidR="0078761D" w:rsidRPr="004B38B4" w:rsidRDefault="0078761D" w:rsidP="00E04EA0">
            <w:pPr>
              <w:spacing w:after="0" w:line="240" w:lineRule="auto"/>
              <w:jc w:val="both"/>
              <w:rPr>
                <w:rFonts w:ascii="Times New Roman" w:hAnsi="Times New Roman" w:cs="Times New Roman"/>
                <w:color w:val="000000" w:themeColor="text1"/>
                <w:sz w:val="24"/>
                <w:szCs w:val="24"/>
              </w:rPr>
            </w:pPr>
            <w:r w:rsidRPr="004B38B4">
              <w:rPr>
                <w:rFonts w:ascii="Times New Roman" w:hAnsi="Times New Roman" w:cs="Times New Roman"/>
                <w:color w:val="000000" w:themeColor="text1"/>
                <w:sz w:val="24"/>
                <w:szCs w:val="24"/>
              </w:rPr>
              <w:t>Институт за онкологију и радиологију Србије</w:t>
            </w:r>
          </w:p>
        </w:tc>
      </w:tr>
      <w:tr w:rsidR="0078761D" w:rsidRPr="004B38B4" w:rsidTr="00E04EA0">
        <w:tc>
          <w:tcPr>
            <w:tcW w:w="3325" w:type="dxa"/>
            <w:vMerge/>
          </w:tcPr>
          <w:p w:rsidR="0078761D" w:rsidRPr="004B38B4" w:rsidRDefault="0078761D" w:rsidP="00E04EA0">
            <w:pPr>
              <w:spacing w:after="0" w:line="240" w:lineRule="auto"/>
              <w:jc w:val="both"/>
              <w:rPr>
                <w:rFonts w:ascii="Times New Roman" w:hAnsi="Times New Roman" w:cs="Times New Roman"/>
                <w:color w:val="000000" w:themeColor="text1"/>
                <w:sz w:val="24"/>
                <w:szCs w:val="24"/>
              </w:rPr>
            </w:pPr>
          </w:p>
        </w:tc>
        <w:tc>
          <w:tcPr>
            <w:tcW w:w="6025" w:type="dxa"/>
          </w:tcPr>
          <w:p w:rsidR="0078761D" w:rsidRPr="004B38B4" w:rsidRDefault="0078761D" w:rsidP="00E04EA0">
            <w:pPr>
              <w:spacing w:after="0" w:line="240" w:lineRule="auto"/>
              <w:jc w:val="both"/>
              <w:rPr>
                <w:rFonts w:ascii="Times New Roman" w:hAnsi="Times New Roman" w:cs="Times New Roman"/>
                <w:color w:val="000000" w:themeColor="text1"/>
                <w:sz w:val="24"/>
                <w:szCs w:val="24"/>
              </w:rPr>
            </w:pPr>
            <w:r w:rsidRPr="004B38B4">
              <w:rPr>
                <w:rFonts w:ascii="Times New Roman" w:hAnsi="Times New Roman" w:cs="Times New Roman"/>
                <w:color w:val="000000" w:themeColor="text1"/>
                <w:sz w:val="24"/>
                <w:szCs w:val="24"/>
              </w:rPr>
              <w:t>Институт за здравствену заштиту мајке и детета</w:t>
            </w:r>
          </w:p>
        </w:tc>
      </w:tr>
      <w:tr w:rsidR="0078761D" w:rsidRPr="004B38B4" w:rsidTr="00E04EA0">
        <w:tc>
          <w:tcPr>
            <w:tcW w:w="3325" w:type="dxa"/>
            <w:vMerge/>
          </w:tcPr>
          <w:p w:rsidR="0078761D" w:rsidRPr="004B38B4" w:rsidRDefault="0078761D" w:rsidP="00E04EA0">
            <w:pPr>
              <w:spacing w:after="0" w:line="240" w:lineRule="auto"/>
              <w:jc w:val="both"/>
              <w:rPr>
                <w:rFonts w:ascii="Times New Roman" w:hAnsi="Times New Roman" w:cs="Times New Roman"/>
                <w:color w:val="000000" w:themeColor="text1"/>
                <w:sz w:val="24"/>
                <w:szCs w:val="24"/>
              </w:rPr>
            </w:pPr>
          </w:p>
        </w:tc>
        <w:tc>
          <w:tcPr>
            <w:tcW w:w="6025" w:type="dxa"/>
          </w:tcPr>
          <w:p w:rsidR="0078761D" w:rsidRPr="004B38B4" w:rsidRDefault="0078761D" w:rsidP="00E04EA0">
            <w:pPr>
              <w:spacing w:after="0" w:line="240" w:lineRule="auto"/>
              <w:jc w:val="both"/>
              <w:rPr>
                <w:rFonts w:ascii="Times New Roman" w:hAnsi="Times New Roman" w:cs="Times New Roman"/>
                <w:color w:val="000000" w:themeColor="text1"/>
                <w:sz w:val="24"/>
                <w:szCs w:val="24"/>
              </w:rPr>
            </w:pPr>
            <w:r w:rsidRPr="004B38B4">
              <w:rPr>
                <w:rFonts w:ascii="Times New Roman" w:hAnsi="Times New Roman" w:cs="Times New Roman"/>
                <w:color w:val="000000" w:themeColor="text1"/>
                <w:sz w:val="24"/>
                <w:szCs w:val="24"/>
              </w:rPr>
              <w:t>Институт за онкологију Војводине</w:t>
            </w:r>
          </w:p>
        </w:tc>
      </w:tr>
      <w:tr w:rsidR="0078761D" w:rsidRPr="004B38B4" w:rsidTr="00E04EA0">
        <w:tc>
          <w:tcPr>
            <w:tcW w:w="3325" w:type="dxa"/>
            <w:vMerge/>
          </w:tcPr>
          <w:p w:rsidR="0078761D" w:rsidRPr="004B38B4" w:rsidRDefault="0078761D" w:rsidP="00E04EA0">
            <w:pPr>
              <w:spacing w:after="0" w:line="240" w:lineRule="auto"/>
              <w:jc w:val="both"/>
              <w:rPr>
                <w:rFonts w:ascii="Times New Roman" w:hAnsi="Times New Roman" w:cs="Times New Roman"/>
                <w:color w:val="000000" w:themeColor="text1"/>
                <w:sz w:val="24"/>
                <w:szCs w:val="24"/>
              </w:rPr>
            </w:pPr>
          </w:p>
        </w:tc>
        <w:tc>
          <w:tcPr>
            <w:tcW w:w="6025" w:type="dxa"/>
          </w:tcPr>
          <w:p w:rsidR="0078761D" w:rsidRPr="004B38B4" w:rsidRDefault="0078761D" w:rsidP="00E04EA0">
            <w:pPr>
              <w:spacing w:after="0" w:line="240" w:lineRule="auto"/>
              <w:jc w:val="both"/>
              <w:rPr>
                <w:rFonts w:ascii="Times New Roman" w:hAnsi="Times New Roman" w:cs="Times New Roman"/>
                <w:color w:val="000000" w:themeColor="text1"/>
                <w:sz w:val="24"/>
                <w:szCs w:val="24"/>
              </w:rPr>
            </w:pPr>
            <w:r w:rsidRPr="004B38B4">
              <w:rPr>
                <w:rFonts w:ascii="Times New Roman" w:hAnsi="Times New Roman" w:cs="Times New Roman"/>
                <w:color w:val="000000" w:themeColor="text1"/>
                <w:sz w:val="24"/>
                <w:szCs w:val="24"/>
              </w:rPr>
              <w:t>Институт за плућне болести Војводине</w:t>
            </w:r>
          </w:p>
        </w:tc>
      </w:tr>
      <w:tr w:rsidR="0078761D" w:rsidRPr="004B38B4" w:rsidTr="00E04EA0">
        <w:tc>
          <w:tcPr>
            <w:tcW w:w="3325" w:type="dxa"/>
            <w:vMerge/>
          </w:tcPr>
          <w:p w:rsidR="0078761D" w:rsidRPr="004B38B4" w:rsidRDefault="0078761D" w:rsidP="00E04EA0">
            <w:pPr>
              <w:spacing w:after="0" w:line="240" w:lineRule="auto"/>
              <w:jc w:val="both"/>
              <w:rPr>
                <w:rFonts w:ascii="Times New Roman" w:hAnsi="Times New Roman" w:cs="Times New Roman"/>
                <w:color w:val="000000" w:themeColor="text1"/>
                <w:sz w:val="24"/>
                <w:szCs w:val="24"/>
              </w:rPr>
            </w:pPr>
          </w:p>
        </w:tc>
        <w:tc>
          <w:tcPr>
            <w:tcW w:w="6025" w:type="dxa"/>
          </w:tcPr>
          <w:p w:rsidR="0078761D" w:rsidRPr="004B38B4" w:rsidRDefault="0078761D" w:rsidP="00E04EA0">
            <w:pPr>
              <w:spacing w:after="0" w:line="240" w:lineRule="auto"/>
              <w:jc w:val="both"/>
              <w:rPr>
                <w:rFonts w:ascii="Times New Roman" w:hAnsi="Times New Roman" w:cs="Times New Roman"/>
                <w:color w:val="000000" w:themeColor="text1"/>
                <w:sz w:val="24"/>
                <w:szCs w:val="24"/>
              </w:rPr>
            </w:pPr>
            <w:r w:rsidRPr="004B38B4">
              <w:rPr>
                <w:rFonts w:ascii="Times New Roman" w:hAnsi="Times New Roman" w:cs="Times New Roman"/>
                <w:color w:val="000000" w:themeColor="text1"/>
                <w:sz w:val="24"/>
                <w:szCs w:val="24"/>
              </w:rPr>
              <w:t>Институт за здравствену заштиту деце и омладине Војводине</w:t>
            </w:r>
          </w:p>
        </w:tc>
      </w:tr>
      <w:tr w:rsidR="0078761D" w:rsidRPr="004B38B4" w:rsidTr="00E04EA0">
        <w:trPr>
          <w:trHeight w:val="152"/>
        </w:trPr>
        <w:tc>
          <w:tcPr>
            <w:tcW w:w="3325" w:type="dxa"/>
            <w:vMerge w:val="restart"/>
          </w:tcPr>
          <w:p w:rsidR="0078761D" w:rsidRPr="004B38B4" w:rsidRDefault="0078761D" w:rsidP="00E04EA0">
            <w:pPr>
              <w:spacing w:after="0" w:line="240" w:lineRule="auto"/>
              <w:jc w:val="both"/>
              <w:rPr>
                <w:rFonts w:ascii="Times New Roman" w:hAnsi="Times New Roman" w:cs="Times New Roman"/>
                <w:color w:val="000000" w:themeColor="text1"/>
                <w:sz w:val="24"/>
                <w:szCs w:val="24"/>
              </w:rPr>
            </w:pPr>
            <w:r w:rsidRPr="004B38B4">
              <w:rPr>
                <w:rFonts w:ascii="Times New Roman" w:hAnsi="Times New Roman" w:cs="Times New Roman"/>
                <w:color w:val="000000" w:themeColor="text1"/>
                <w:sz w:val="24"/>
                <w:szCs w:val="24"/>
              </w:rPr>
              <w:t>Клиничко-болнички центри (4)</w:t>
            </w:r>
          </w:p>
        </w:tc>
        <w:tc>
          <w:tcPr>
            <w:tcW w:w="6025" w:type="dxa"/>
          </w:tcPr>
          <w:p w:rsidR="0078761D" w:rsidRPr="004B38B4" w:rsidRDefault="0078761D" w:rsidP="00E04EA0">
            <w:pPr>
              <w:spacing w:after="0" w:line="240" w:lineRule="auto"/>
              <w:jc w:val="both"/>
              <w:rPr>
                <w:rFonts w:ascii="Times New Roman" w:hAnsi="Times New Roman" w:cs="Times New Roman"/>
                <w:color w:val="000000" w:themeColor="text1"/>
                <w:sz w:val="24"/>
                <w:szCs w:val="24"/>
              </w:rPr>
            </w:pPr>
            <w:r w:rsidRPr="004B38B4">
              <w:rPr>
                <w:rFonts w:ascii="Times New Roman" w:hAnsi="Times New Roman" w:cs="Times New Roman"/>
                <w:color w:val="000000" w:themeColor="text1"/>
                <w:sz w:val="24"/>
                <w:szCs w:val="24"/>
              </w:rPr>
              <w:t>КБЦ Бежанијска коса</w:t>
            </w:r>
          </w:p>
        </w:tc>
      </w:tr>
      <w:tr w:rsidR="0078761D" w:rsidRPr="004B38B4" w:rsidTr="00E04EA0">
        <w:tc>
          <w:tcPr>
            <w:tcW w:w="3325" w:type="dxa"/>
            <w:vMerge/>
          </w:tcPr>
          <w:p w:rsidR="0078761D" w:rsidRPr="004B38B4" w:rsidRDefault="0078761D" w:rsidP="00E04EA0">
            <w:pPr>
              <w:spacing w:after="0" w:line="240" w:lineRule="auto"/>
              <w:jc w:val="both"/>
              <w:rPr>
                <w:rFonts w:ascii="Times New Roman" w:hAnsi="Times New Roman" w:cs="Times New Roman"/>
                <w:color w:val="000000" w:themeColor="text1"/>
                <w:sz w:val="24"/>
                <w:szCs w:val="24"/>
              </w:rPr>
            </w:pPr>
          </w:p>
        </w:tc>
        <w:tc>
          <w:tcPr>
            <w:tcW w:w="6025" w:type="dxa"/>
          </w:tcPr>
          <w:p w:rsidR="0078761D" w:rsidRPr="004B38B4" w:rsidRDefault="0078761D" w:rsidP="00E04EA0">
            <w:pPr>
              <w:spacing w:after="0" w:line="240" w:lineRule="auto"/>
              <w:jc w:val="both"/>
              <w:rPr>
                <w:rFonts w:ascii="Times New Roman" w:hAnsi="Times New Roman" w:cs="Times New Roman"/>
                <w:color w:val="000000" w:themeColor="text1"/>
                <w:sz w:val="24"/>
                <w:szCs w:val="24"/>
              </w:rPr>
            </w:pPr>
            <w:r w:rsidRPr="004B38B4">
              <w:rPr>
                <w:rFonts w:ascii="Times New Roman" w:hAnsi="Times New Roman" w:cs="Times New Roman"/>
                <w:color w:val="000000" w:themeColor="text1"/>
                <w:sz w:val="24"/>
                <w:szCs w:val="24"/>
              </w:rPr>
              <w:t>КБЦ „Др Драгиша Мишовић“</w:t>
            </w:r>
          </w:p>
        </w:tc>
      </w:tr>
      <w:tr w:rsidR="0078761D" w:rsidRPr="004B38B4" w:rsidTr="00E04EA0">
        <w:tc>
          <w:tcPr>
            <w:tcW w:w="3325" w:type="dxa"/>
            <w:vMerge/>
          </w:tcPr>
          <w:p w:rsidR="0078761D" w:rsidRPr="004B38B4" w:rsidRDefault="0078761D" w:rsidP="00E04EA0">
            <w:pPr>
              <w:spacing w:after="0" w:line="240" w:lineRule="auto"/>
              <w:jc w:val="both"/>
              <w:rPr>
                <w:rFonts w:ascii="Times New Roman" w:hAnsi="Times New Roman" w:cs="Times New Roman"/>
                <w:color w:val="000000" w:themeColor="text1"/>
                <w:sz w:val="24"/>
                <w:szCs w:val="24"/>
              </w:rPr>
            </w:pPr>
          </w:p>
        </w:tc>
        <w:tc>
          <w:tcPr>
            <w:tcW w:w="6025" w:type="dxa"/>
          </w:tcPr>
          <w:p w:rsidR="0078761D" w:rsidRPr="004B38B4" w:rsidRDefault="0078761D" w:rsidP="00E04EA0">
            <w:pPr>
              <w:spacing w:after="0" w:line="240" w:lineRule="auto"/>
              <w:jc w:val="both"/>
              <w:rPr>
                <w:rFonts w:ascii="Times New Roman" w:hAnsi="Times New Roman" w:cs="Times New Roman"/>
                <w:color w:val="000000" w:themeColor="text1"/>
                <w:sz w:val="24"/>
                <w:szCs w:val="24"/>
              </w:rPr>
            </w:pPr>
            <w:r w:rsidRPr="004B38B4">
              <w:rPr>
                <w:rFonts w:ascii="Times New Roman" w:hAnsi="Times New Roman" w:cs="Times New Roman"/>
                <w:color w:val="000000" w:themeColor="text1"/>
                <w:sz w:val="24"/>
                <w:szCs w:val="24"/>
              </w:rPr>
              <w:t>КБЦ Земун</w:t>
            </w:r>
          </w:p>
        </w:tc>
      </w:tr>
      <w:tr w:rsidR="0078761D" w:rsidRPr="004B38B4" w:rsidTr="00E04EA0">
        <w:tc>
          <w:tcPr>
            <w:tcW w:w="3325" w:type="dxa"/>
            <w:vMerge/>
          </w:tcPr>
          <w:p w:rsidR="0078761D" w:rsidRPr="004B38B4" w:rsidRDefault="0078761D" w:rsidP="00E04EA0">
            <w:pPr>
              <w:spacing w:after="0" w:line="240" w:lineRule="auto"/>
              <w:jc w:val="both"/>
              <w:rPr>
                <w:rFonts w:ascii="Times New Roman" w:hAnsi="Times New Roman" w:cs="Times New Roman"/>
                <w:color w:val="000000" w:themeColor="text1"/>
                <w:sz w:val="24"/>
                <w:szCs w:val="24"/>
              </w:rPr>
            </w:pPr>
          </w:p>
        </w:tc>
        <w:tc>
          <w:tcPr>
            <w:tcW w:w="6025" w:type="dxa"/>
          </w:tcPr>
          <w:p w:rsidR="0078761D" w:rsidRPr="004B38B4" w:rsidRDefault="0078761D" w:rsidP="00E04EA0">
            <w:pPr>
              <w:spacing w:after="0" w:line="240" w:lineRule="auto"/>
              <w:jc w:val="both"/>
              <w:rPr>
                <w:rFonts w:ascii="Times New Roman" w:hAnsi="Times New Roman" w:cs="Times New Roman"/>
                <w:color w:val="000000" w:themeColor="text1"/>
                <w:sz w:val="24"/>
                <w:szCs w:val="24"/>
              </w:rPr>
            </w:pPr>
            <w:r w:rsidRPr="004B38B4">
              <w:rPr>
                <w:rFonts w:ascii="Times New Roman" w:hAnsi="Times New Roman" w:cs="Times New Roman"/>
                <w:color w:val="000000" w:themeColor="text1"/>
                <w:sz w:val="24"/>
                <w:szCs w:val="24"/>
              </w:rPr>
              <w:t>КБЦ Звездара</w:t>
            </w:r>
          </w:p>
        </w:tc>
      </w:tr>
      <w:tr w:rsidR="0078761D" w:rsidRPr="004B38B4" w:rsidTr="00E04EA0">
        <w:tc>
          <w:tcPr>
            <w:tcW w:w="3325" w:type="dxa"/>
            <w:vMerge w:val="restart"/>
          </w:tcPr>
          <w:p w:rsidR="0078761D" w:rsidRPr="004B38B4" w:rsidRDefault="0078761D" w:rsidP="00E04EA0">
            <w:pPr>
              <w:spacing w:after="0" w:line="240" w:lineRule="auto"/>
              <w:jc w:val="both"/>
              <w:rPr>
                <w:rFonts w:ascii="Times New Roman" w:hAnsi="Times New Roman" w:cs="Times New Roman"/>
                <w:color w:val="000000" w:themeColor="text1"/>
                <w:sz w:val="24"/>
                <w:szCs w:val="24"/>
              </w:rPr>
            </w:pPr>
            <w:r w:rsidRPr="004B38B4">
              <w:rPr>
                <w:rFonts w:ascii="Times New Roman" w:hAnsi="Times New Roman" w:cs="Times New Roman"/>
                <w:sz w:val="24"/>
                <w:szCs w:val="24"/>
              </w:rPr>
              <w:t>С</w:t>
            </w:r>
            <w:r w:rsidRPr="004B38B4">
              <w:rPr>
                <w:rFonts w:ascii="Times New Roman" w:hAnsi="Times New Roman" w:cs="Times New Roman"/>
                <w:color w:val="000000" w:themeColor="text1"/>
                <w:sz w:val="24"/>
                <w:szCs w:val="24"/>
              </w:rPr>
              <w:t>пецијализоване здравствене установе (3)</w:t>
            </w:r>
          </w:p>
        </w:tc>
        <w:tc>
          <w:tcPr>
            <w:tcW w:w="6025" w:type="dxa"/>
          </w:tcPr>
          <w:p w:rsidR="0078761D" w:rsidRPr="004B38B4" w:rsidRDefault="0078761D" w:rsidP="00E04EA0">
            <w:pPr>
              <w:spacing w:after="0" w:line="240" w:lineRule="auto"/>
              <w:jc w:val="both"/>
              <w:rPr>
                <w:rStyle w:val="CommentReference"/>
                <w:rFonts w:ascii="Times New Roman" w:hAnsi="Times New Roman" w:cs="Times New Roman"/>
                <w:sz w:val="24"/>
                <w:szCs w:val="24"/>
              </w:rPr>
            </w:pPr>
            <w:r w:rsidRPr="004B38B4">
              <w:rPr>
                <w:rFonts w:ascii="Times New Roman" w:hAnsi="Times New Roman" w:cs="Times New Roman"/>
                <w:color w:val="000000" w:themeColor="text1"/>
                <w:sz w:val="24"/>
                <w:szCs w:val="24"/>
              </w:rPr>
              <w:t>ГАК „Народни фронт“</w:t>
            </w:r>
          </w:p>
        </w:tc>
      </w:tr>
      <w:tr w:rsidR="0078761D" w:rsidRPr="004B38B4" w:rsidTr="00E04EA0">
        <w:tc>
          <w:tcPr>
            <w:tcW w:w="3325" w:type="dxa"/>
            <w:vMerge/>
          </w:tcPr>
          <w:p w:rsidR="0078761D" w:rsidRPr="004B38B4" w:rsidRDefault="0078761D" w:rsidP="00E04EA0">
            <w:pPr>
              <w:spacing w:after="0" w:line="240" w:lineRule="auto"/>
              <w:jc w:val="both"/>
              <w:rPr>
                <w:rStyle w:val="CommentReference"/>
                <w:rFonts w:ascii="Times New Roman" w:hAnsi="Times New Roman" w:cs="Times New Roman"/>
                <w:sz w:val="24"/>
                <w:szCs w:val="24"/>
              </w:rPr>
            </w:pPr>
          </w:p>
        </w:tc>
        <w:tc>
          <w:tcPr>
            <w:tcW w:w="6025" w:type="dxa"/>
          </w:tcPr>
          <w:p w:rsidR="0078761D" w:rsidRPr="004B38B4" w:rsidRDefault="0078761D" w:rsidP="00E04EA0">
            <w:pPr>
              <w:spacing w:after="0" w:line="240" w:lineRule="auto"/>
              <w:jc w:val="both"/>
              <w:rPr>
                <w:rStyle w:val="CommentReference"/>
                <w:rFonts w:ascii="Times New Roman" w:hAnsi="Times New Roman" w:cs="Times New Roman"/>
                <w:sz w:val="24"/>
                <w:szCs w:val="24"/>
              </w:rPr>
            </w:pPr>
            <w:r w:rsidRPr="004B38B4">
              <w:rPr>
                <w:rFonts w:ascii="Times New Roman" w:hAnsi="Times New Roman" w:cs="Times New Roman"/>
                <w:color w:val="000000" w:themeColor="text1"/>
                <w:sz w:val="24"/>
                <w:szCs w:val="24"/>
              </w:rPr>
              <w:t>Институт за ортопедско-хируршке болести Бањица</w:t>
            </w:r>
          </w:p>
        </w:tc>
      </w:tr>
      <w:tr w:rsidR="0078761D" w:rsidRPr="004B38B4" w:rsidTr="00E04EA0">
        <w:tc>
          <w:tcPr>
            <w:tcW w:w="3325" w:type="dxa"/>
            <w:vMerge/>
          </w:tcPr>
          <w:p w:rsidR="0078761D" w:rsidRPr="004B38B4" w:rsidRDefault="0078761D" w:rsidP="00E04EA0">
            <w:pPr>
              <w:spacing w:after="0" w:line="240" w:lineRule="auto"/>
              <w:jc w:val="both"/>
              <w:rPr>
                <w:rStyle w:val="CommentReference"/>
                <w:rFonts w:ascii="Times New Roman" w:hAnsi="Times New Roman" w:cs="Times New Roman"/>
                <w:sz w:val="24"/>
                <w:szCs w:val="24"/>
              </w:rPr>
            </w:pPr>
          </w:p>
        </w:tc>
        <w:tc>
          <w:tcPr>
            <w:tcW w:w="6025" w:type="dxa"/>
          </w:tcPr>
          <w:p w:rsidR="0078761D" w:rsidRPr="004B38B4" w:rsidRDefault="0078761D" w:rsidP="00E04EA0">
            <w:pPr>
              <w:spacing w:after="0" w:line="240" w:lineRule="auto"/>
              <w:jc w:val="both"/>
              <w:rPr>
                <w:rStyle w:val="CommentReference"/>
                <w:rFonts w:ascii="Times New Roman" w:hAnsi="Times New Roman" w:cs="Times New Roman"/>
                <w:sz w:val="24"/>
                <w:szCs w:val="24"/>
              </w:rPr>
            </w:pPr>
            <w:r w:rsidRPr="004B38B4">
              <w:rPr>
                <w:rFonts w:ascii="Times New Roman" w:hAnsi="Times New Roman" w:cs="Times New Roman"/>
                <w:color w:val="000000" w:themeColor="text1"/>
                <w:sz w:val="24"/>
                <w:szCs w:val="24"/>
              </w:rPr>
              <w:t>Специјална болница за плућне болести „Озрен“ Соко Бања</w:t>
            </w:r>
          </w:p>
        </w:tc>
      </w:tr>
      <w:tr w:rsidR="0078761D" w:rsidRPr="004B38B4" w:rsidTr="00E04EA0">
        <w:tc>
          <w:tcPr>
            <w:tcW w:w="3325" w:type="dxa"/>
          </w:tcPr>
          <w:p w:rsidR="0078761D" w:rsidRPr="004B38B4" w:rsidRDefault="0078761D" w:rsidP="00E04EA0">
            <w:pPr>
              <w:spacing w:after="0" w:line="240" w:lineRule="auto"/>
              <w:jc w:val="both"/>
              <w:rPr>
                <w:rStyle w:val="CommentReference"/>
                <w:rFonts w:ascii="Times New Roman" w:hAnsi="Times New Roman" w:cs="Times New Roman"/>
                <w:sz w:val="24"/>
                <w:szCs w:val="24"/>
              </w:rPr>
            </w:pPr>
            <w:r w:rsidRPr="004B38B4">
              <w:rPr>
                <w:rFonts w:ascii="Times New Roman" w:hAnsi="Times New Roman" w:cs="Times New Roman"/>
                <w:color w:val="000000" w:themeColor="text1"/>
                <w:sz w:val="24"/>
                <w:szCs w:val="24"/>
              </w:rPr>
              <w:t>Опште болнице (22)</w:t>
            </w:r>
            <w:r w:rsidRPr="004B38B4">
              <w:rPr>
                <w:rStyle w:val="FootnoteReference"/>
                <w:rFonts w:ascii="Times New Roman" w:hAnsi="Times New Roman" w:cs="Times New Roman"/>
                <w:color w:val="000000" w:themeColor="text1"/>
                <w:sz w:val="24"/>
                <w:szCs w:val="24"/>
              </w:rPr>
              <w:footnoteReference w:id="45"/>
            </w:r>
          </w:p>
        </w:tc>
        <w:tc>
          <w:tcPr>
            <w:tcW w:w="6025" w:type="dxa"/>
          </w:tcPr>
          <w:p w:rsidR="0078761D" w:rsidRPr="004B38B4" w:rsidRDefault="0078761D" w:rsidP="00E04EA0">
            <w:pPr>
              <w:spacing w:after="0" w:line="240" w:lineRule="auto"/>
              <w:jc w:val="both"/>
              <w:rPr>
                <w:rStyle w:val="CommentReference"/>
                <w:rFonts w:ascii="Times New Roman" w:hAnsi="Times New Roman" w:cs="Times New Roman"/>
                <w:sz w:val="24"/>
                <w:szCs w:val="24"/>
              </w:rPr>
            </w:pPr>
          </w:p>
        </w:tc>
      </w:tr>
    </w:tbl>
    <w:p w:rsidR="0078761D" w:rsidRPr="004B38B4" w:rsidRDefault="0078761D" w:rsidP="0078761D">
      <w:pPr>
        <w:spacing w:after="0" w:line="240" w:lineRule="auto"/>
        <w:jc w:val="both"/>
        <w:rPr>
          <w:rFonts w:ascii="Times New Roman" w:hAnsi="Times New Roman" w:cs="Times New Roman"/>
          <w:b/>
          <w:color w:val="000000" w:themeColor="text1"/>
          <w:sz w:val="24"/>
          <w:szCs w:val="24"/>
          <w:highlight w:val="yellow"/>
        </w:rPr>
      </w:pPr>
    </w:p>
    <w:p w:rsidR="0078761D" w:rsidRPr="004B38B4" w:rsidRDefault="002E5C50" w:rsidP="0078761D">
      <w:pPr>
        <w:spacing w:after="0" w:line="240" w:lineRule="auto"/>
        <w:jc w:val="both"/>
        <w:rPr>
          <w:rFonts w:ascii="Times New Roman" w:hAnsi="Times New Roman" w:cs="Times New Roman"/>
          <w:color w:val="000000" w:themeColor="text1"/>
          <w:sz w:val="24"/>
          <w:szCs w:val="24"/>
        </w:rPr>
      </w:pPr>
      <w:r w:rsidRPr="004B38B4">
        <w:rPr>
          <w:rFonts w:ascii="Times New Roman" w:hAnsi="Times New Roman" w:cs="Times New Roman"/>
          <w:color w:val="000000" w:themeColor="text1"/>
          <w:sz w:val="24"/>
          <w:szCs w:val="24"/>
        </w:rPr>
        <w:tab/>
      </w:r>
      <w:r w:rsidRPr="004B38B4">
        <w:rPr>
          <w:rFonts w:ascii="Times New Roman" w:hAnsi="Times New Roman" w:cs="Times New Roman"/>
          <w:color w:val="000000" w:themeColor="text1"/>
          <w:sz w:val="24"/>
          <w:szCs w:val="24"/>
        </w:rPr>
        <w:tab/>
      </w:r>
      <w:r w:rsidR="0078761D" w:rsidRPr="004B38B4">
        <w:rPr>
          <w:rFonts w:ascii="Times New Roman" w:hAnsi="Times New Roman" w:cs="Times New Roman"/>
          <w:color w:val="000000" w:themeColor="text1"/>
          <w:sz w:val="24"/>
          <w:szCs w:val="24"/>
        </w:rPr>
        <w:t>Увидом у извештај ИЈЗС Организациона структура здравствених установа у Републици Србији, пресек 31.</w:t>
      </w:r>
      <w:r w:rsidR="006B7A2C">
        <w:rPr>
          <w:rFonts w:ascii="Times New Roman" w:hAnsi="Times New Roman" w:cs="Times New Roman"/>
          <w:color w:val="000000" w:themeColor="text1"/>
          <w:sz w:val="24"/>
          <w:szCs w:val="24"/>
          <w:lang w:val="sr-Cyrl-RS"/>
        </w:rPr>
        <w:t xml:space="preserve"> децембра </w:t>
      </w:r>
      <w:r w:rsidR="0078761D" w:rsidRPr="004B38B4">
        <w:rPr>
          <w:rFonts w:ascii="Times New Roman" w:hAnsi="Times New Roman" w:cs="Times New Roman"/>
          <w:color w:val="000000" w:themeColor="text1"/>
          <w:sz w:val="24"/>
          <w:szCs w:val="24"/>
        </w:rPr>
        <w:t xml:space="preserve">2017. здравствена делатност везана за онкологију обавља се и у другим центрима у којима нису запослени специјалисти/супспецијалисти онколози. Поређењем ова два извештаја долази се до закључка да је потребно повећати број специјалиста и/или супспецијалиста онколога. Просторна дистрибуција онколошких центара у којима се пружају услуге онколошке терапије дата је у графикону 1 у наставку. </w:t>
      </w:r>
    </w:p>
    <w:p w:rsidR="004279D1" w:rsidRPr="004B38B4" w:rsidRDefault="004279D1" w:rsidP="0078761D">
      <w:pPr>
        <w:spacing w:after="0" w:line="240" w:lineRule="auto"/>
        <w:jc w:val="both"/>
        <w:rPr>
          <w:rFonts w:ascii="Times New Roman" w:hAnsi="Times New Roman" w:cs="Times New Roman"/>
          <w:color w:val="000000" w:themeColor="text1"/>
          <w:sz w:val="24"/>
          <w:szCs w:val="24"/>
        </w:rPr>
      </w:pPr>
    </w:p>
    <w:p w:rsidR="0078761D" w:rsidRPr="004B38B4" w:rsidRDefault="002E5C50" w:rsidP="0078761D">
      <w:pPr>
        <w:spacing w:after="0" w:line="240" w:lineRule="auto"/>
        <w:jc w:val="both"/>
        <w:rPr>
          <w:rFonts w:ascii="Times New Roman" w:hAnsi="Times New Roman" w:cs="Times New Roman"/>
          <w:color w:val="000000" w:themeColor="text1"/>
          <w:sz w:val="24"/>
          <w:szCs w:val="24"/>
        </w:rPr>
      </w:pPr>
      <w:r w:rsidRPr="004B38B4">
        <w:rPr>
          <w:rFonts w:ascii="Times New Roman" w:hAnsi="Times New Roman" w:cs="Times New Roman"/>
          <w:color w:val="000000" w:themeColor="text1"/>
          <w:sz w:val="24"/>
          <w:szCs w:val="24"/>
        </w:rPr>
        <w:tab/>
      </w:r>
      <w:r w:rsidRPr="004B38B4">
        <w:rPr>
          <w:rFonts w:ascii="Times New Roman" w:hAnsi="Times New Roman" w:cs="Times New Roman"/>
          <w:color w:val="000000" w:themeColor="text1"/>
          <w:sz w:val="24"/>
          <w:szCs w:val="24"/>
        </w:rPr>
        <w:tab/>
      </w:r>
      <w:r w:rsidR="0078761D" w:rsidRPr="004B38B4">
        <w:rPr>
          <w:rFonts w:ascii="Times New Roman" w:hAnsi="Times New Roman" w:cs="Times New Roman"/>
          <w:color w:val="000000" w:themeColor="text1"/>
          <w:sz w:val="24"/>
          <w:szCs w:val="24"/>
        </w:rPr>
        <w:t>Према постојећем Извештају о броју запослених у установама из Плана мреже здравствених ус</w:t>
      </w:r>
      <w:r w:rsidR="006B7A2C">
        <w:rPr>
          <w:rFonts w:ascii="Times New Roman" w:hAnsi="Times New Roman" w:cs="Times New Roman"/>
          <w:color w:val="000000" w:themeColor="text1"/>
          <w:sz w:val="24"/>
          <w:szCs w:val="24"/>
        </w:rPr>
        <w:t xml:space="preserve">танова у Републици Србији, 30. јула </w:t>
      </w:r>
      <w:r w:rsidR="0078761D" w:rsidRPr="004B38B4">
        <w:rPr>
          <w:rFonts w:ascii="Times New Roman" w:hAnsi="Times New Roman" w:cs="Times New Roman"/>
          <w:color w:val="000000" w:themeColor="text1"/>
          <w:sz w:val="24"/>
          <w:szCs w:val="24"/>
        </w:rPr>
        <w:t xml:space="preserve">2018. (ИЈЗС) тренутно је у </w:t>
      </w:r>
      <w:r w:rsidR="00661BDE" w:rsidRPr="004B38B4">
        <w:rPr>
          <w:rFonts w:ascii="Times New Roman" w:hAnsi="Times New Roman" w:cs="Times New Roman"/>
          <w:color w:val="000000" w:themeColor="text1"/>
          <w:sz w:val="24"/>
          <w:szCs w:val="24"/>
          <w:lang w:val="uz-Cyrl-UZ"/>
        </w:rPr>
        <w:t xml:space="preserve">Републици </w:t>
      </w:r>
      <w:r w:rsidR="0078761D" w:rsidRPr="004B38B4">
        <w:rPr>
          <w:rFonts w:ascii="Times New Roman" w:hAnsi="Times New Roman" w:cs="Times New Roman"/>
          <w:color w:val="000000" w:themeColor="text1"/>
          <w:sz w:val="24"/>
          <w:szCs w:val="24"/>
        </w:rPr>
        <w:t>Србији доступно 114 лекара са супспецијализацијом из онкологије, а на специјализацији је још 84. Радијациону онкологију као</w:t>
      </w:r>
      <w:r w:rsidR="00661BDE" w:rsidRPr="004B38B4">
        <w:rPr>
          <w:rFonts w:ascii="Times New Roman" w:hAnsi="Times New Roman" w:cs="Times New Roman"/>
          <w:color w:val="000000" w:themeColor="text1"/>
          <w:sz w:val="24"/>
          <w:szCs w:val="24"/>
        </w:rPr>
        <w:t xml:space="preserve"> ужу специјалистичку грану има шест лекара, док је шест</w:t>
      </w:r>
      <w:r w:rsidR="0078761D" w:rsidRPr="004B38B4">
        <w:rPr>
          <w:rFonts w:ascii="Times New Roman" w:hAnsi="Times New Roman" w:cs="Times New Roman"/>
          <w:color w:val="000000" w:themeColor="text1"/>
          <w:sz w:val="24"/>
          <w:szCs w:val="24"/>
        </w:rPr>
        <w:t xml:space="preserve"> започело ову супспецијализацију тако да услугу радиотерапије углавном пружају радиолози. Поменути Извештај односи се само на установе у којима постоји или ће постојати супспецијалиста онколог. Постоје установе у којима онколошке услуге пружају лекари који немају супспецијализацију из онкологије</w:t>
      </w:r>
      <w:r w:rsidR="00B43732" w:rsidRPr="004B38B4">
        <w:rPr>
          <w:rFonts w:ascii="Times New Roman" w:hAnsi="Times New Roman" w:cs="Times New Roman"/>
          <w:color w:val="000000" w:themeColor="text1"/>
          <w:sz w:val="24"/>
          <w:szCs w:val="24"/>
        </w:rPr>
        <w:t>,</w:t>
      </w:r>
      <w:r w:rsidR="0078761D" w:rsidRPr="004B38B4">
        <w:rPr>
          <w:rFonts w:ascii="Times New Roman" w:hAnsi="Times New Roman" w:cs="Times New Roman"/>
          <w:color w:val="000000" w:themeColor="text1"/>
          <w:sz w:val="24"/>
          <w:szCs w:val="24"/>
        </w:rPr>
        <w:t xml:space="preserve"> већ припадају неким другим специјалностима (нпр. интернисти, уролози, гинеколози, педијатри).</w:t>
      </w:r>
    </w:p>
    <w:p w:rsidR="00B43732" w:rsidRPr="004B38B4" w:rsidRDefault="00B43732" w:rsidP="0078761D">
      <w:pPr>
        <w:spacing w:after="0" w:line="240" w:lineRule="auto"/>
        <w:jc w:val="both"/>
        <w:rPr>
          <w:rFonts w:ascii="Times New Roman" w:hAnsi="Times New Roman" w:cs="Times New Roman"/>
          <w:color w:val="000000" w:themeColor="text1"/>
          <w:sz w:val="24"/>
          <w:szCs w:val="24"/>
        </w:rPr>
      </w:pPr>
    </w:p>
    <w:p w:rsidR="0078761D" w:rsidRPr="004B38B4" w:rsidRDefault="002E5C50" w:rsidP="0078761D">
      <w:pPr>
        <w:spacing w:after="0" w:line="240" w:lineRule="auto"/>
        <w:jc w:val="both"/>
        <w:rPr>
          <w:rFonts w:ascii="Times New Roman" w:hAnsi="Times New Roman" w:cs="Times New Roman"/>
          <w:sz w:val="24"/>
          <w:szCs w:val="24"/>
        </w:rPr>
      </w:pPr>
      <w:r w:rsidRPr="004B38B4">
        <w:rPr>
          <w:rFonts w:ascii="Times New Roman" w:hAnsi="Times New Roman" w:cs="Times New Roman"/>
          <w:color w:val="000000" w:themeColor="text1"/>
          <w:sz w:val="24"/>
          <w:szCs w:val="24"/>
        </w:rPr>
        <w:tab/>
      </w:r>
      <w:r w:rsidRPr="004B38B4">
        <w:rPr>
          <w:rFonts w:ascii="Times New Roman" w:hAnsi="Times New Roman" w:cs="Times New Roman"/>
          <w:color w:val="000000" w:themeColor="text1"/>
          <w:sz w:val="24"/>
          <w:szCs w:val="24"/>
        </w:rPr>
        <w:tab/>
      </w:r>
      <w:r w:rsidR="0078761D" w:rsidRPr="004B38B4">
        <w:rPr>
          <w:rFonts w:ascii="Times New Roman" w:hAnsi="Times New Roman" w:cs="Times New Roman"/>
          <w:color w:val="000000" w:themeColor="text1"/>
          <w:sz w:val="24"/>
          <w:szCs w:val="24"/>
        </w:rPr>
        <w:t>Према Европском заводу за статистику (EUROSTAT</w:t>
      </w:r>
      <w:r w:rsidR="0078761D" w:rsidRPr="004B38B4">
        <w:rPr>
          <w:rFonts w:ascii="Times New Roman" w:hAnsi="Times New Roman" w:cs="Times New Roman"/>
          <w:sz w:val="24"/>
          <w:szCs w:val="24"/>
        </w:rPr>
        <w:t>), просечан број онколога на 100.000 становника у 2015. години у Европи кретао се између 2 и 7,1</w:t>
      </w:r>
      <w:r w:rsidR="0078761D" w:rsidRPr="004B38B4">
        <w:rPr>
          <w:rStyle w:val="FootnoteReference"/>
          <w:rFonts w:ascii="Times New Roman" w:hAnsi="Times New Roman" w:cs="Times New Roman"/>
          <w:sz w:val="24"/>
          <w:szCs w:val="24"/>
        </w:rPr>
        <w:footnoteReference w:id="46"/>
      </w:r>
      <w:r w:rsidR="0078761D" w:rsidRPr="004B38B4">
        <w:rPr>
          <w:rFonts w:ascii="Times New Roman" w:hAnsi="Times New Roman" w:cs="Times New Roman"/>
          <w:sz w:val="24"/>
          <w:szCs w:val="24"/>
        </w:rPr>
        <w:t xml:space="preserve">, док у </w:t>
      </w:r>
      <w:r w:rsidR="00661BDE" w:rsidRPr="004B38B4">
        <w:rPr>
          <w:rFonts w:ascii="Times New Roman" w:hAnsi="Times New Roman" w:cs="Times New Roman"/>
          <w:sz w:val="24"/>
          <w:szCs w:val="24"/>
          <w:lang w:val="uz-Cyrl-UZ"/>
        </w:rPr>
        <w:t xml:space="preserve">Републци </w:t>
      </w:r>
      <w:r w:rsidR="0078761D" w:rsidRPr="004B38B4">
        <w:rPr>
          <w:rFonts w:ascii="Times New Roman" w:hAnsi="Times New Roman" w:cs="Times New Roman"/>
          <w:sz w:val="24"/>
          <w:szCs w:val="24"/>
        </w:rPr>
        <w:t>Србији (са 114 онколога на 7.022.000 становника у  2018) имамо 1,62 онколога на 100.000 становника.</w:t>
      </w:r>
    </w:p>
    <w:p w:rsidR="0078761D" w:rsidRPr="004B38B4" w:rsidRDefault="0078761D" w:rsidP="0078761D">
      <w:pPr>
        <w:spacing w:after="0" w:line="240" w:lineRule="auto"/>
        <w:jc w:val="both"/>
        <w:rPr>
          <w:rFonts w:ascii="Times New Roman" w:hAnsi="Times New Roman" w:cs="Times New Roman"/>
          <w:sz w:val="24"/>
          <w:szCs w:val="24"/>
        </w:rPr>
      </w:pPr>
    </w:p>
    <w:p w:rsidR="0078761D" w:rsidRPr="004B38B4" w:rsidRDefault="002E5C50" w:rsidP="0078761D">
      <w:pPr>
        <w:spacing w:after="0" w:line="240" w:lineRule="auto"/>
        <w:jc w:val="both"/>
        <w:rPr>
          <w:rFonts w:ascii="Times New Roman" w:hAnsi="Times New Roman" w:cs="Times New Roman"/>
          <w:color w:val="000000" w:themeColor="text1"/>
          <w:sz w:val="24"/>
          <w:szCs w:val="24"/>
        </w:rPr>
      </w:pPr>
      <w:r w:rsidRPr="004B38B4">
        <w:rPr>
          <w:rFonts w:ascii="Times New Roman" w:hAnsi="Times New Roman" w:cs="Times New Roman"/>
          <w:color w:val="000000" w:themeColor="text1"/>
          <w:sz w:val="24"/>
          <w:szCs w:val="24"/>
        </w:rPr>
        <w:tab/>
      </w:r>
      <w:r w:rsidRPr="004B38B4">
        <w:rPr>
          <w:rFonts w:ascii="Times New Roman" w:hAnsi="Times New Roman" w:cs="Times New Roman"/>
          <w:color w:val="000000" w:themeColor="text1"/>
          <w:sz w:val="24"/>
          <w:szCs w:val="24"/>
        </w:rPr>
        <w:tab/>
      </w:r>
      <w:r w:rsidR="0078761D" w:rsidRPr="004B38B4">
        <w:rPr>
          <w:rFonts w:ascii="Times New Roman" w:hAnsi="Times New Roman" w:cs="Times New Roman"/>
          <w:color w:val="000000" w:themeColor="text1"/>
          <w:sz w:val="24"/>
          <w:szCs w:val="24"/>
        </w:rPr>
        <w:t>Онколошке установе секундарног нивоа здравствене заштите најчешће немају довољно капацитета за правовремену дијагностику и терапију. Доступност инфраструктурних објеката за компјутерску томографију (ЦТ скенера), томографију позитронске емисије, снимање магнетном резонанцом и имунолошку анализу је ограничена. На пример, према EUROSTAT</w:t>
      </w:r>
      <w:r w:rsidR="0078761D" w:rsidRPr="004B38B4">
        <w:rPr>
          <w:rFonts w:ascii="Times New Roman" w:hAnsi="Times New Roman" w:cs="Times New Roman"/>
          <w:sz w:val="24"/>
          <w:szCs w:val="24"/>
        </w:rPr>
        <w:t xml:space="preserve">-у, број ЦТ скенера на 100.000 становника у 2016. био је између </w:t>
      </w:r>
      <w:r w:rsidR="0078761D" w:rsidRPr="004B38B4">
        <w:rPr>
          <w:rFonts w:ascii="Times New Roman" w:hAnsi="Times New Roman" w:cs="Times New Roman"/>
          <w:color w:val="000000" w:themeColor="text1"/>
          <w:sz w:val="24"/>
          <w:szCs w:val="24"/>
        </w:rPr>
        <w:t xml:space="preserve">0,9 (Мађарска) и 3,9 (Данска), док у </w:t>
      </w:r>
      <w:r w:rsidR="00AE1869" w:rsidRPr="004B38B4">
        <w:rPr>
          <w:rFonts w:ascii="Times New Roman" w:hAnsi="Times New Roman" w:cs="Times New Roman"/>
          <w:color w:val="000000" w:themeColor="text1"/>
          <w:sz w:val="24"/>
          <w:szCs w:val="24"/>
          <w:lang w:val="uz-Cyrl-UZ"/>
        </w:rPr>
        <w:t xml:space="preserve">Републици </w:t>
      </w:r>
      <w:r w:rsidR="0078761D" w:rsidRPr="004B38B4">
        <w:rPr>
          <w:rFonts w:ascii="Times New Roman" w:hAnsi="Times New Roman" w:cs="Times New Roman"/>
          <w:color w:val="000000" w:themeColor="text1"/>
          <w:sz w:val="24"/>
          <w:szCs w:val="24"/>
        </w:rPr>
        <w:t>Србији имамо 0,9 ЦТ скенера</w:t>
      </w:r>
      <w:r w:rsidR="0068389F" w:rsidRPr="004B38B4">
        <w:rPr>
          <w:rFonts w:ascii="Times New Roman" w:hAnsi="Times New Roman" w:cs="Times New Roman"/>
          <w:sz w:val="24"/>
          <w:szCs w:val="24"/>
        </w:rPr>
        <w:t xml:space="preserve"> на 100.000 становника</w:t>
      </w:r>
      <w:r w:rsidR="0078761D" w:rsidRPr="004B38B4">
        <w:rPr>
          <w:rFonts w:ascii="Times New Roman" w:hAnsi="Times New Roman" w:cs="Times New Roman"/>
          <w:color w:val="000000" w:themeColor="text1"/>
          <w:sz w:val="24"/>
          <w:szCs w:val="24"/>
        </w:rPr>
        <w:t>; број уређаја за магнетну резонанцу био је између 0</w:t>
      </w:r>
      <w:r w:rsidR="00A22F67" w:rsidRPr="004B38B4">
        <w:rPr>
          <w:rFonts w:ascii="Times New Roman" w:hAnsi="Times New Roman" w:cs="Times New Roman"/>
          <w:color w:val="000000" w:themeColor="text1"/>
          <w:sz w:val="24"/>
          <w:szCs w:val="24"/>
        </w:rPr>
        <w:t>,</w:t>
      </w:r>
      <w:r w:rsidR="0078761D" w:rsidRPr="004B38B4">
        <w:rPr>
          <w:rFonts w:ascii="Times New Roman" w:hAnsi="Times New Roman" w:cs="Times New Roman"/>
          <w:color w:val="000000" w:themeColor="text1"/>
          <w:sz w:val="24"/>
          <w:szCs w:val="24"/>
        </w:rPr>
        <w:t>4 (Мађарска) и 3,5 (Немачка), док у</w:t>
      </w:r>
      <w:r w:rsidR="00AE1869" w:rsidRPr="004B38B4">
        <w:rPr>
          <w:rFonts w:ascii="Times New Roman" w:hAnsi="Times New Roman" w:cs="Times New Roman"/>
          <w:color w:val="000000" w:themeColor="text1"/>
          <w:sz w:val="24"/>
          <w:szCs w:val="24"/>
          <w:lang w:val="uz-Cyrl-UZ"/>
        </w:rPr>
        <w:t xml:space="preserve"> Републици</w:t>
      </w:r>
      <w:r w:rsidR="0078761D" w:rsidRPr="004B38B4">
        <w:rPr>
          <w:rFonts w:ascii="Times New Roman" w:hAnsi="Times New Roman" w:cs="Times New Roman"/>
          <w:color w:val="000000" w:themeColor="text1"/>
          <w:sz w:val="24"/>
          <w:szCs w:val="24"/>
        </w:rPr>
        <w:t xml:space="preserve"> Србији имамо 0,3</w:t>
      </w:r>
      <w:r w:rsidR="003D5906" w:rsidRPr="004B38B4">
        <w:rPr>
          <w:rFonts w:ascii="Times New Roman" w:hAnsi="Times New Roman" w:cs="Times New Roman"/>
          <w:sz w:val="24"/>
          <w:szCs w:val="24"/>
        </w:rPr>
        <w:t xml:space="preserve"> на 100.000 становника</w:t>
      </w:r>
      <w:r w:rsidR="0078761D" w:rsidRPr="004B38B4">
        <w:rPr>
          <w:rFonts w:ascii="Times New Roman" w:hAnsi="Times New Roman" w:cs="Times New Roman"/>
          <w:color w:val="000000" w:themeColor="text1"/>
          <w:sz w:val="24"/>
          <w:szCs w:val="24"/>
        </w:rPr>
        <w:t>; број ПЕТ скенера био је између 0,1 (у неколико суседних држава) и 0,7 (Данска), док у Србији имамо приближно 0 ПЕТ скенера на 100.000 становника (тј. 2 ПЕТ скенера укупно). У онколошким установама терцијарног нивоа здравствене заштите доступне су све расположиве опције хемиотерапије, молекуларне (циљане) терапије, радиотерапије и хирургије. У онколошким установама секундарног нивоа здравствене заштите доступне су све опције хемиотерапије и само поједине опције хирургије, док молекуларна (циљана) и радиотерапија</w:t>
      </w:r>
      <w:r w:rsidR="0078761D" w:rsidRPr="004B38B4">
        <w:rPr>
          <w:rStyle w:val="FootnoteReference"/>
          <w:rFonts w:ascii="Times New Roman" w:hAnsi="Times New Roman" w:cs="Times New Roman"/>
          <w:color w:val="000000" w:themeColor="text1"/>
          <w:sz w:val="24"/>
          <w:szCs w:val="24"/>
        </w:rPr>
        <w:footnoteReference w:id="47"/>
      </w:r>
      <w:r w:rsidR="0078761D" w:rsidRPr="004B38B4">
        <w:rPr>
          <w:rFonts w:ascii="Times New Roman" w:hAnsi="Times New Roman" w:cs="Times New Roman"/>
          <w:color w:val="000000" w:themeColor="text1"/>
          <w:sz w:val="24"/>
          <w:szCs w:val="24"/>
        </w:rPr>
        <w:t xml:space="preserve"> није доступна.</w:t>
      </w:r>
    </w:p>
    <w:p w:rsidR="0078761D" w:rsidRPr="004B38B4" w:rsidRDefault="0078761D" w:rsidP="0078761D">
      <w:pPr>
        <w:spacing w:after="0" w:line="240" w:lineRule="auto"/>
        <w:jc w:val="both"/>
        <w:rPr>
          <w:rFonts w:ascii="Times New Roman" w:hAnsi="Times New Roman" w:cs="Times New Roman"/>
          <w:color w:val="000000" w:themeColor="text1"/>
          <w:sz w:val="24"/>
          <w:szCs w:val="24"/>
        </w:rPr>
      </w:pPr>
      <w:r w:rsidRPr="004B38B4">
        <w:rPr>
          <w:rFonts w:ascii="Times New Roman" w:hAnsi="Times New Roman" w:cs="Times New Roman"/>
          <w:color w:val="000000" w:themeColor="text1"/>
          <w:sz w:val="24"/>
          <w:szCs w:val="24"/>
        </w:rPr>
        <w:t xml:space="preserve"> </w:t>
      </w:r>
    </w:p>
    <w:p w:rsidR="0078761D" w:rsidRPr="004B38B4" w:rsidRDefault="0078761D" w:rsidP="0078761D">
      <w:pPr>
        <w:spacing w:after="0" w:line="240" w:lineRule="auto"/>
        <w:jc w:val="center"/>
        <w:rPr>
          <w:rFonts w:ascii="Times New Roman" w:hAnsi="Times New Roman" w:cs="Times New Roman"/>
          <w:color w:val="000000" w:themeColor="text1"/>
          <w:sz w:val="24"/>
          <w:szCs w:val="24"/>
        </w:rPr>
      </w:pPr>
      <w:r w:rsidRPr="004B38B4">
        <w:rPr>
          <w:rFonts w:ascii="Times New Roman" w:hAnsi="Times New Roman" w:cs="Times New Roman"/>
          <w:noProof/>
          <w:color w:val="000000" w:themeColor="text1"/>
          <w:sz w:val="24"/>
          <w:szCs w:val="24"/>
        </w:rPr>
        <w:drawing>
          <wp:inline distT="0" distB="0" distL="0" distR="0" wp14:anchorId="333687D7" wp14:editId="4E06203E">
            <wp:extent cx="4491532" cy="6133278"/>
            <wp:effectExtent l="0" t="0" r="4445" b="127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apa 31.07..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492566" cy="6134690"/>
                    </a:xfrm>
                    <a:prstGeom prst="rect">
                      <a:avLst/>
                    </a:prstGeom>
                  </pic:spPr>
                </pic:pic>
              </a:graphicData>
            </a:graphic>
          </wp:inline>
        </w:drawing>
      </w:r>
    </w:p>
    <w:p w:rsidR="0078761D" w:rsidRPr="004B38B4" w:rsidRDefault="0078761D" w:rsidP="0078761D">
      <w:pPr>
        <w:spacing w:after="0" w:line="240" w:lineRule="auto"/>
        <w:jc w:val="center"/>
        <w:rPr>
          <w:rFonts w:ascii="Times New Roman" w:hAnsi="Times New Roman" w:cs="Times New Roman"/>
          <w:color w:val="000000" w:themeColor="text1"/>
          <w:sz w:val="24"/>
          <w:szCs w:val="24"/>
        </w:rPr>
      </w:pPr>
      <w:r w:rsidRPr="004B38B4">
        <w:rPr>
          <w:rFonts w:ascii="Times New Roman" w:hAnsi="Times New Roman" w:cs="Times New Roman"/>
          <w:color w:val="000000" w:themeColor="text1"/>
          <w:sz w:val="24"/>
          <w:szCs w:val="24"/>
        </w:rPr>
        <w:t>Мапа 1. Просторна дистрибуција здравствених центара у којима се пружају услуге онколошке терапије</w:t>
      </w:r>
    </w:p>
    <w:p w:rsidR="0078761D" w:rsidRPr="004B38B4" w:rsidRDefault="0078761D" w:rsidP="0078761D">
      <w:pPr>
        <w:spacing w:after="0" w:line="240" w:lineRule="auto"/>
        <w:jc w:val="both"/>
        <w:rPr>
          <w:rFonts w:ascii="Times New Roman" w:hAnsi="Times New Roman" w:cs="Times New Roman"/>
          <w:color w:val="000000" w:themeColor="text1"/>
          <w:sz w:val="24"/>
          <w:szCs w:val="24"/>
        </w:rPr>
      </w:pPr>
    </w:p>
    <w:p w:rsidR="0078761D" w:rsidRPr="004B38B4" w:rsidRDefault="002E5C50" w:rsidP="0078761D">
      <w:pPr>
        <w:spacing w:after="0" w:line="240" w:lineRule="auto"/>
        <w:jc w:val="both"/>
        <w:rPr>
          <w:rFonts w:ascii="Times New Roman" w:hAnsi="Times New Roman" w:cs="Times New Roman"/>
          <w:color w:val="000000" w:themeColor="text1"/>
          <w:sz w:val="24"/>
          <w:szCs w:val="24"/>
        </w:rPr>
      </w:pPr>
      <w:r w:rsidRPr="004B38B4">
        <w:rPr>
          <w:rFonts w:ascii="Times New Roman" w:hAnsi="Times New Roman" w:cs="Times New Roman"/>
          <w:color w:val="000000" w:themeColor="text1"/>
          <w:sz w:val="24"/>
          <w:szCs w:val="24"/>
        </w:rPr>
        <w:tab/>
      </w:r>
      <w:r w:rsidRPr="004B38B4">
        <w:rPr>
          <w:rFonts w:ascii="Times New Roman" w:hAnsi="Times New Roman" w:cs="Times New Roman"/>
          <w:color w:val="000000" w:themeColor="text1"/>
          <w:sz w:val="24"/>
          <w:szCs w:val="24"/>
        </w:rPr>
        <w:tab/>
      </w:r>
      <w:r w:rsidR="0078761D" w:rsidRPr="004B38B4">
        <w:rPr>
          <w:rFonts w:ascii="Times New Roman" w:hAnsi="Times New Roman" w:cs="Times New Roman"/>
          <w:color w:val="000000" w:themeColor="text1"/>
          <w:sz w:val="24"/>
          <w:szCs w:val="24"/>
        </w:rPr>
        <w:t>У протеклом петогодишњем периоду дошло је до значајног пораста броја специјалиста и супспецијалиста онколога. Број медикалних онколога порастао је због препознавања интернистичке, односно медикалне онкологије као засебне специјализације. Према Глобалној анкети о радној снази у области клиничке онкологије</w:t>
      </w:r>
      <w:r w:rsidR="0078761D" w:rsidRPr="004B38B4">
        <w:rPr>
          <w:rStyle w:val="FootnoteReference"/>
          <w:rFonts w:ascii="Times New Roman" w:hAnsi="Times New Roman" w:cs="Times New Roman"/>
          <w:color w:val="000000" w:themeColor="text1"/>
          <w:sz w:val="24"/>
          <w:szCs w:val="24"/>
        </w:rPr>
        <w:footnoteReference w:id="48"/>
      </w:r>
      <w:r w:rsidR="0078761D" w:rsidRPr="004B38B4">
        <w:rPr>
          <w:rFonts w:ascii="Times New Roman" w:hAnsi="Times New Roman" w:cs="Times New Roman"/>
          <w:color w:val="000000" w:themeColor="text1"/>
          <w:sz w:val="24"/>
          <w:szCs w:val="24"/>
        </w:rPr>
        <w:t>, у периоду 2007</w:t>
      </w:r>
      <w:r w:rsidR="003A2F85" w:rsidRPr="004B38B4">
        <w:rPr>
          <w:rFonts w:ascii="Times New Roman" w:hAnsi="Times New Roman" w:cs="Times New Roman"/>
          <w:color w:val="000000" w:themeColor="text1"/>
          <w:sz w:val="24"/>
          <w:szCs w:val="24"/>
        </w:rPr>
        <w:t>–</w:t>
      </w:r>
      <w:r w:rsidR="0078761D" w:rsidRPr="004B38B4">
        <w:rPr>
          <w:rFonts w:ascii="Times New Roman" w:hAnsi="Times New Roman" w:cs="Times New Roman"/>
          <w:color w:val="000000" w:themeColor="text1"/>
          <w:sz w:val="24"/>
          <w:szCs w:val="24"/>
        </w:rPr>
        <w:t xml:space="preserve">2017. године </w:t>
      </w:r>
      <w:r w:rsidR="00AE1869" w:rsidRPr="004B38B4">
        <w:rPr>
          <w:rFonts w:ascii="Times New Roman" w:hAnsi="Times New Roman" w:cs="Times New Roman"/>
          <w:color w:val="000000" w:themeColor="text1"/>
          <w:sz w:val="24"/>
          <w:szCs w:val="24"/>
          <w:lang w:val="uz-Cyrl-UZ"/>
        </w:rPr>
        <w:t xml:space="preserve">Република </w:t>
      </w:r>
      <w:r w:rsidR="0078761D" w:rsidRPr="004B38B4">
        <w:rPr>
          <w:rFonts w:ascii="Times New Roman" w:hAnsi="Times New Roman" w:cs="Times New Roman"/>
          <w:color w:val="000000" w:themeColor="text1"/>
          <w:sz w:val="24"/>
          <w:szCs w:val="24"/>
        </w:rPr>
        <w:t>Србија је, у поређењу с другим европским земљама, имала највећи број новодијагностикованих случајева рака годишње по једном онкологу (778 случајева на једног онколога), док је већина чланица ЕУ имала 100–300 новодијагностикованих случајева по онкологу. Према поменутом извештају, у</w:t>
      </w:r>
      <w:r w:rsidR="00965598" w:rsidRPr="004B38B4">
        <w:rPr>
          <w:rFonts w:ascii="Times New Roman" w:hAnsi="Times New Roman" w:cs="Times New Roman"/>
          <w:color w:val="000000" w:themeColor="text1"/>
          <w:sz w:val="24"/>
          <w:szCs w:val="24"/>
          <w:lang w:val="uz-Cyrl-UZ"/>
        </w:rPr>
        <w:t xml:space="preserve"> Републици</w:t>
      </w:r>
      <w:r w:rsidR="0078761D" w:rsidRPr="004B38B4">
        <w:rPr>
          <w:rFonts w:ascii="Times New Roman" w:hAnsi="Times New Roman" w:cs="Times New Roman"/>
          <w:color w:val="000000" w:themeColor="text1"/>
          <w:sz w:val="24"/>
          <w:szCs w:val="24"/>
        </w:rPr>
        <w:t xml:space="preserve"> Србији је било 54 онколога. Треба имати у виду да метастатску малигну болест углавном лече медикални онколози, одн</w:t>
      </w:r>
      <w:r w:rsidR="006C285C" w:rsidRPr="004B38B4">
        <w:rPr>
          <w:rFonts w:ascii="Times New Roman" w:hAnsi="Times New Roman" w:cs="Times New Roman"/>
          <w:color w:val="000000" w:themeColor="text1"/>
          <w:sz w:val="24"/>
          <w:szCs w:val="24"/>
        </w:rPr>
        <w:t>о</w:t>
      </w:r>
      <w:r w:rsidR="0078761D" w:rsidRPr="004B38B4">
        <w:rPr>
          <w:rFonts w:ascii="Times New Roman" w:hAnsi="Times New Roman" w:cs="Times New Roman"/>
          <w:color w:val="000000" w:themeColor="text1"/>
          <w:sz w:val="24"/>
          <w:szCs w:val="24"/>
        </w:rPr>
        <w:t>сно интернисти</w:t>
      </w:r>
      <w:r w:rsidR="006C285C" w:rsidRPr="004B38B4">
        <w:rPr>
          <w:rFonts w:ascii="Times New Roman" w:hAnsi="Times New Roman" w:cs="Times New Roman"/>
          <w:color w:val="000000" w:themeColor="text1"/>
          <w:sz w:val="24"/>
          <w:szCs w:val="24"/>
        </w:rPr>
        <w:t>,</w:t>
      </w:r>
      <w:r w:rsidR="0078761D" w:rsidRPr="004B38B4">
        <w:rPr>
          <w:rFonts w:ascii="Times New Roman" w:hAnsi="Times New Roman" w:cs="Times New Roman"/>
          <w:color w:val="000000" w:themeColor="text1"/>
          <w:sz w:val="24"/>
          <w:szCs w:val="24"/>
        </w:rPr>
        <w:t xml:space="preserve"> због тога што се хируршке интервенције ретко спроводе у овој фази болести, док се радиотерапијске услуге повремено пружају у случају да постоје метастазе у костима, односно централном нервном систему. То значи да </w:t>
      </w:r>
      <w:r w:rsidR="00F8087B" w:rsidRPr="004B38B4">
        <w:rPr>
          <w:rFonts w:ascii="Times New Roman" w:hAnsi="Times New Roman" w:cs="Times New Roman"/>
          <w:color w:val="000000" w:themeColor="text1"/>
          <w:sz w:val="24"/>
          <w:szCs w:val="24"/>
        </w:rPr>
        <w:t>су најоптерећенији медикални онколози</w:t>
      </w:r>
      <w:r w:rsidR="0078761D" w:rsidRPr="004B38B4">
        <w:rPr>
          <w:rFonts w:ascii="Times New Roman" w:hAnsi="Times New Roman" w:cs="Times New Roman"/>
          <w:color w:val="000000" w:themeColor="text1"/>
          <w:sz w:val="24"/>
          <w:szCs w:val="24"/>
        </w:rPr>
        <w:t xml:space="preserve"> који брину о пацијенту до терминалне, па и у терминалјој фази болести. Коришћењем савремених терапијских опција продужава се преживљавање пацијената и број пацијената који имају потребу за лечењем константно расте јер се системска терапија примењује хронично – нема тренутка када пацијент са метастатском болешћу није на некој од неопходних системских терапија.</w:t>
      </w:r>
    </w:p>
    <w:p w:rsidR="0078761D" w:rsidRPr="004B38B4" w:rsidRDefault="0078761D" w:rsidP="0078761D">
      <w:pPr>
        <w:spacing w:after="0" w:line="240" w:lineRule="auto"/>
        <w:jc w:val="both"/>
        <w:rPr>
          <w:rFonts w:ascii="Times New Roman" w:hAnsi="Times New Roman" w:cs="Times New Roman"/>
          <w:color w:val="000000" w:themeColor="text1"/>
          <w:sz w:val="24"/>
          <w:szCs w:val="24"/>
        </w:rPr>
      </w:pPr>
    </w:p>
    <w:p w:rsidR="0078761D" w:rsidRPr="004B38B4" w:rsidRDefault="002E5C50" w:rsidP="0078761D">
      <w:pPr>
        <w:spacing w:after="0" w:line="240" w:lineRule="auto"/>
        <w:jc w:val="both"/>
        <w:rPr>
          <w:rFonts w:ascii="Times New Roman" w:hAnsi="Times New Roman" w:cs="Times New Roman"/>
          <w:sz w:val="24"/>
          <w:szCs w:val="24"/>
        </w:rPr>
      </w:pPr>
      <w:r w:rsidRPr="004B38B4">
        <w:rPr>
          <w:rFonts w:ascii="Times New Roman" w:hAnsi="Times New Roman" w:cs="Times New Roman"/>
          <w:color w:val="000000" w:themeColor="text1"/>
          <w:sz w:val="24"/>
          <w:szCs w:val="24"/>
        </w:rPr>
        <w:tab/>
      </w:r>
      <w:r w:rsidRPr="004B38B4">
        <w:rPr>
          <w:rFonts w:ascii="Times New Roman" w:hAnsi="Times New Roman" w:cs="Times New Roman"/>
          <w:color w:val="000000" w:themeColor="text1"/>
          <w:sz w:val="24"/>
          <w:szCs w:val="24"/>
        </w:rPr>
        <w:tab/>
      </w:r>
      <w:r w:rsidR="0078761D" w:rsidRPr="004B38B4">
        <w:rPr>
          <w:rFonts w:ascii="Times New Roman" w:hAnsi="Times New Roman" w:cs="Times New Roman"/>
          <w:color w:val="000000" w:themeColor="text1"/>
          <w:sz w:val="24"/>
          <w:szCs w:val="24"/>
        </w:rPr>
        <w:t xml:space="preserve">Лечењем </w:t>
      </w:r>
      <w:r w:rsidR="0078761D" w:rsidRPr="004B38B4">
        <w:rPr>
          <w:rFonts w:ascii="Times New Roman" w:hAnsi="Times New Roman" w:cs="Times New Roman"/>
          <w:sz w:val="24"/>
          <w:szCs w:val="24"/>
        </w:rPr>
        <w:t>малигних болести деце баве се специјалисти педијатрије, као и специјалисти педијатрије са супспецијализацијом из онкологије или хематологије. Према подацима ИЈЗС од 31. октобра 2018</w:t>
      </w:r>
      <w:r w:rsidR="0000423C" w:rsidRPr="004B38B4">
        <w:rPr>
          <w:rFonts w:ascii="Times New Roman" w:hAnsi="Times New Roman" w:cs="Times New Roman"/>
          <w:sz w:val="24"/>
          <w:szCs w:val="24"/>
          <w:lang w:val="uz-Cyrl-UZ"/>
        </w:rPr>
        <w:t>.</w:t>
      </w:r>
      <w:r w:rsidR="00965598" w:rsidRPr="004B38B4">
        <w:rPr>
          <w:rFonts w:ascii="Times New Roman" w:hAnsi="Times New Roman" w:cs="Times New Roman"/>
          <w:sz w:val="24"/>
          <w:szCs w:val="24"/>
          <w:lang w:val="uz-Cyrl-UZ"/>
        </w:rPr>
        <w:t xml:space="preserve"> године</w:t>
      </w:r>
      <w:r w:rsidR="0078761D" w:rsidRPr="004B38B4">
        <w:rPr>
          <w:rFonts w:ascii="Times New Roman" w:hAnsi="Times New Roman" w:cs="Times New Roman"/>
          <w:sz w:val="24"/>
          <w:szCs w:val="24"/>
        </w:rPr>
        <w:t>, ужу специјализацију из онкологије завршило је двоје педијатара, а троје је на специјализацији, док је ужу специјализацију из хематологије завршило 18 педијатара, а четворо је на ужој специјализацији. Недо</w:t>
      </w:r>
      <w:r w:rsidR="006B7A2C">
        <w:rPr>
          <w:rFonts w:ascii="Times New Roman" w:hAnsi="Times New Roman" w:cs="Times New Roman"/>
          <w:sz w:val="24"/>
          <w:szCs w:val="24"/>
        </w:rPr>
        <w:t>стаје суб</w:t>
      </w:r>
      <w:r w:rsidR="0078761D" w:rsidRPr="004B38B4">
        <w:rPr>
          <w:rFonts w:ascii="Times New Roman" w:hAnsi="Times New Roman" w:cs="Times New Roman"/>
          <w:sz w:val="24"/>
          <w:szCs w:val="24"/>
        </w:rPr>
        <w:t>специјализација</w:t>
      </w:r>
      <w:r w:rsidR="0000423C" w:rsidRPr="004B38B4">
        <w:rPr>
          <w:rFonts w:ascii="Times New Roman" w:hAnsi="Times New Roman" w:cs="Times New Roman"/>
          <w:sz w:val="24"/>
          <w:szCs w:val="24"/>
          <w:lang w:val="uz-Cyrl-UZ"/>
        </w:rPr>
        <w:t xml:space="preserve"> </w:t>
      </w:r>
      <w:r w:rsidR="0078761D" w:rsidRPr="004B38B4">
        <w:rPr>
          <w:rFonts w:ascii="Times New Roman" w:hAnsi="Times New Roman" w:cs="Times New Roman"/>
          <w:sz w:val="24"/>
          <w:szCs w:val="24"/>
        </w:rPr>
        <w:t>из педијатријске онкологије и педијатријске хематологије, које постоје у највећем броју европских земаља. Наставни кадар постоји – доценти и професори који су сада у настави педијатрије.</w:t>
      </w:r>
      <w:r w:rsidR="0078761D" w:rsidRPr="004B38B4">
        <w:rPr>
          <w:rStyle w:val="FootnoteReference"/>
          <w:rFonts w:ascii="Times New Roman" w:hAnsi="Times New Roman" w:cs="Times New Roman"/>
          <w:sz w:val="24"/>
          <w:szCs w:val="24"/>
        </w:rPr>
        <w:footnoteReference w:id="49"/>
      </w:r>
    </w:p>
    <w:p w:rsidR="0078761D" w:rsidRPr="004B38B4" w:rsidRDefault="0078761D" w:rsidP="0078761D">
      <w:pPr>
        <w:pStyle w:val="ListParagraph"/>
        <w:spacing w:after="0" w:line="240" w:lineRule="auto"/>
        <w:ind w:left="0"/>
        <w:jc w:val="both"/>
        <w:rPr>
          <w:rFonts w:ascii="Times New Roman" w:hAnsi="Times New Roman" w:cs="Times New Roman"/>
          <w:sz w:val="24"/>
          <w:szCs w:val="24"/>
        </w:rPr>
      </w:pPr>
    </w:p>
    <w:p w:rsidR="0078761D" w:rsidRPr="004B38B4" w:rsidRDefault="002E5C50" w:rsidP="0078761D">
      <w:pPr>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ab/>
      </w:r>
      <w:r w:rsidRPr="004B38B4">
        <w:rPr>
          <w:rFonts w:ascii="Times New Roman" w:hAnsi="Times New Roman" w:cs="Times New Roman"/>
          <w:sz w:val="24"/>
          <w:szCs w:val="24"/>
        </w:rPr>
        <w:tab/>
      </w:r>
      <w:r w:rsidR="0078761D" w:rsidRPr="004B38B4">
        <w:rPr>
          <w:rFonts w:ascii="Times New Roman" w:hAnsi="Times New Roman" w:cs="Times New Roman"/>
          <w:sz w:val="24"/>
          <w:szCs w:val="24"/>
        </w:rPr>
        <w:t>У специјализованим здравственим установама у којима се лече деца оболела од рака постоји укупно 112 постеља у стационарном делу и 21 у оквиру дневн</w:t>
      </w:r>
      <w:r w:rsidR="00BC6985" w:rsidRPr="004B38B4">
        <w:rPr>
          <w:rFonts w:ascii="Times New Roman" w:hAnsi="Times New Roman" w:cs="Times New Roman"/>
          <w:sz w:val="24"/>
          <w:szCs w:val="24"/>
        </w:rPr>
        <w:t>их</w:t>
      </w:r>
      <w:r w:rsidR="0078761D" w:rsidRPr="004B38B4">
        <w:rPr>
          <w:rFonts w:ascii="Times New Roman" w:hAnsi="Times New Roman" w:cs="Times New Roman"/>
          <w:sz w:val="24"/>
          <w:szCs w:val="24"/>
        </w:rPr>
        <w:t xml:space="preserve"> болниц</w:t>
      </w:r>
      <w:r w:rsidR="00BC6985" w:rsidRPr="004B38B4">
        <w:rPr>
          <w:rFonts w:ascii="Times New Roman" w:hAnsi="Times New Roman" w:cs="Times New Roman"/>
          <w:sz w:val="24"/>
          <w:szCs w:val="24"/>
        </w:rPr>
        <w:t>а</w:t>
      </w:r>
      <w:r w:rsidR="0078761D" w:rsidRPr="004B38B4">
        <w:rPr>
          <w:rFonts w:ascii="Times New Roman" w:hAnsi="Times New Roman" w:cs="Times New Roman"/>
          <w:sz w:val="24"/>
          <w:szCs w:val="24"/>
        </w:rPr>
        <w:t xml:space="preserve"> пет здравствених установа. Ипак, велики број деце лечи се у здравственим установама у којима се лече одрасли пацијенти. Деци је намењен довољан број постеља; међутим, оне су смештене у мали број болничких соба, што отежава присуство и боравак родитеља током лечења мале деце. Поред тога, у овим здравственим установама често недостају пратеће просторије за децу, као што су трпезарије, играонице и сл. Додатни проблем представља мали број санитарних чворова за такве имунокомпромитоване пацијенте. </w:t>
      </w:r>
    </w:p>
    <w:p w:rsidR="0078761D" w:rsidRPr="004B38B4" w:rsidRDefault="0078761D" w:rsidP="0078761D">
      <w:pPr>
        <w:spacing w:after="0" w:line="240" w:lineRule="auto"/>
        <w:jc w:val="both"/>
        <w:rPr>
          <w:rFonts w:ascii="Times New Roman" w:hAnsi="Times New Roman" w:cs="Times New Roman"/>
          <w:color w:val="000000" w:themeColor="text1"/>
          <w:sz w:val="24"/>
          <w:szCs w:val="24"/>
        </w:rPr>
      </w:pPr>
    </w:p>
    <w:p w:rsidR="0078761D" w:rsidRPr="004B38B4" w:rsidRDefault="002E5C50" w:rsidP="0078761D">
      <w:pPr>
        <w:spacing w:after="0" w:line="240" w:lineRule="auto"/>
        <w:jc w:val="both"/>
        <w:rPr>
          <w:rFonts w:ascii="Times New Roman" w:hAnsi="Times New Roman" w:cs="Times New Roman"/>
          <w:color w:val="000000" w:themeColor="text1"/>
          <w:sz w:val="24"/>
          <w:szCs w:val="24"/>
        </w:rPr>
      </w:pPr>
      <w:r w:rsidRPr="004B38B4">
        <w:rPr>
          <w:rFonts w:ascii="Times New Roman" w:hAnsi="Times New Roman" w:cs="Times New Roman"/>
          <w:color w:val="000000" w:themeColor="text1"/>
          <w:sz w:val="24"/>
          <w:szCs w:val="24"/>
        </w:rPr>
        <w:tab/>
      </w:r>
      <w:r w:rsidRPr="004B38B4">
        <w:rPr>
          <w:rFonts w:ascii="Times New Roman" w:hAnsi="Times New Roman" w:cs="Times New Roman"/>
          <w:color w:val="000000" w:themeColor="text1"/>
          <w:sz w:val="24"/>
          <w:szCs w:val="24"/>
        </w:rPr>
        <w:tab/>
      </w:r>
      <w:r w:rsidR="0078761D" w:rsidRPr="004B38B4">
        <w:rPr>
          <w:rFonts w:ascii="Times New Roman" w:hAnsi="Times New Roman" w:cs="Times New Roman"/>
          <w:color w:val="000000" w:themeColor="text1"/>
          <w:sz w:val="24"/>
          <w:szCs w:val="24"/>
        </w:rPr>
        <w:t>Захваљујући одлукама Министарства здравља и Покрајинског секретаријата за здравство у периоду 2015–201</w:t>
      </w:r>
      <w:r w:rsidR="007D4FA7" w:rsidRPr="004B38B4">
        <w:rPr>
          <w:rFonts w:ascii="Times New Roman" w:hAnsi="Times New Roman" w:cs="Times New Roman"/>
          <w:color w:val="000000" w:themeColor="text1"/>
          <w:sz w:val="24"/>
          <w:szCs w:val="24"/>
        </w:rPr>
        <w:t>9</w:t>
      </w:r>
      <w:r w:rsidR="00965598" w:rsidRPr="004B38B4">
        <w:rPr>
          <w:rFonts w:ascii="Times New Roman" w:hAnsi="Times New Roman" w:cs="Times New Roman"/>
          <w:color w:val="000000" w:themeColor="text1"/>
          <w:sz w:val="24"/>
          <w:szCs w:val="24"/>
        </w:rPr>
        <w:t>.</w:t>
      </w:r>
      <w:r w:rsidR="006B7A2C">
        <w:rPr>
          <w:rFonts w:ascii="Times New Roman" w:hAnsi="Times New Roman" w:cs="Times New Roman"/>
          <w:color w:val="000000" w:themeColor="text1"/>
          <w:sz w:val="24"/>
          <w:szCs w:val="24"/>
          <w:lang w:val="sr-Cyrl-RS"/>
        </w:rPr>
        <w:t xml:space="preserve"> </w:t>
      </w:r>
      <w:r w:rsidR="00965598" w:rsidRPr="004B38B4">
        <w:rPr>
          <w:rFonts w:ascii="Times New Roman" w:hAnsi="Times New Roman" w:cs="Times New Roman"/>
          <w:color w:val="000000" w:themeColor="text1"/>
          <w:sz w:val="24"/>
          <w:szCs w:val="24"/>
        </w:rPr>
        <w:t>године,</w:t>
      </w:r>
      <w:r w:rsidR="006B7A2C">
        <w:rPr>
          <w:rFonts w:ascii="Times New Roman" w:hAnsi="Times New Roman" w:cs="Times New Roman"/>
          <w:color w:val="000000" w:themeColor="text1"/>
          <w:sz w:val="24"/>
          <w:szCs w:val="24"/>
          <w:lang w:val="sr-Cyrl-RS"/>
        </w:rPr>
        <w:t xml:space="preserve"> </w:t>
      </w:r>
      <w:r w:rsidR="0078761D" w:rsidRPr="004B38B4">
        <w:rPr>
          <w:rFonts w:ascii="Times New Roman" w:hAnsi="Times New Roman" w:cs="Times New Roman"/>
          <w:color w:val="000000" w:themeColor="text1"/>
          <w:sz w:val="24"/>
          <w:szCs w:val="24"/>
        </w:rPr>
        <w:t>набављено је 1</w:t>
      </w:r>
      <w:r w:rsidR="007D4FA7" w:rsidRPr="004B38B4">
        <w:rPr>
          <w:rFonts w:ascii="Times New Roman" w:hAnsi="Times New Roman" w:cs="Times New Roman"/>
          <w:color w:val="000000" w:themeColor="text1"/>
          <w:sz w:val="24"/>
          <w:szCs w:val="24"/>
        </w:rPr>
        <w:t>5</w:t>
      </w:r>
      <w:r w:rsidR="00965598" w:rsidRPr="004B38B4">
        <w:rPr>
          <w:rFonts w:ascii="Times New Roman" w:hAnsi="Times New Roman" w:cs="Times New Roman"/>
          <w:color w:val="000000" w:themeColor="text1"/>
          <w:sz w:val="24"/>
          <w:szCs w:val="24"/>
        </w:rPr>
        <w:t xml:space="preserve"> линераних акцелератора, шест </w:t>
      </w:r>
      <w:r w:rsidR="0078761D" w:rsidRPr="004B38B4">
        <w:rPr>
          <w:rFonts w:ascii="Times New Roman" w:hAnsi="Times New Roman" w:cs="Times New Roman"/>
          <w:color w:val="000000" w:themeColor="text1"/>
          <w:sz w:val="24"/>
          <w:szCs w:val="24"/>
        </w:rPr>
        <w:t xml:space="preserve">апарата за компјутеризовану томографију (ЦТ скенера) за планирање радиотерапије, а отворен је и један нови центар за радијациону онкологију (Институт за плућне болести Војводине). Нови апарати набављени су за Институт за онкологију Војводине, Институт за онкологију и радиологију Србије, КЦ Ниш, КЦ Крагујевац и ЗЦ Кладово. Са овим набавкама значајно је скраћено време чекања до почетка радиотерапије. Дијагностички капацитети су проширени пре свега набавком радиолошке опреме (ЦТ и </w:t>
      </w:r>
      <w:r w:rsidR="00746F18" w:rsidRPr="004B38B4">
        <w:rPr>
          <w:rFonts w:ascii="Times New Roman" w:hAnsi="Times New Roman" w:cs="Times New Roman"/>
          <w:color w:val="000000" w:themeColor="text1"/>
          <w:sz w:val="24"/>
          <w:szCs w:val="24"/>
        </w:rPr>
        <w:t>МР</w:t>
      </w:r>
      <w:r w:rsidR="0078761D" w:rsidRPr="004B38B4">
        <w:rPr>
          <w:rFonts w:ascii="Times New Roman" w:hAnsi="Times New Roman" w:cs="Times New Roman"/>
          <w:color w:val="000000" w:themeColor="text1"/>
          <w:sz w:val="24"/>
          <w:szCs w:val="24"/>
        </w:rPr>
        <w:t xml:space="preserve"> апарата).</w:t>
      </w:r>
    </w:p>
    <w:p w:rsidR="001D376B" w:rsidRPr="004B38B4" w:rsidRDefault="001D376B" w:rsidP="0078761D">
      <w:pPr>
        <w:spacing w:after="0" w:line="240" w:lineRule="auto"/>
        <w:jc w:val="both"/>
        <w:rPr>
          <w:rFonts w:ascii="Times New Roman" w:hAnsi="Times New Roman" w:cs="Times New Roman"/>
          <w:color w:val="000000" w:themeColor="text1"/>
          <w:sz w:val="24"/>
          <w:szCs w:val="24"/>
        </w:rPr>
      </w:pPr>
    </w:p>
    <w:p w:rsidR="0078761D" w:rsidRPr="004B38B4" w:rsidRDefault="002E5C50" w:rsidP="0078761D">
      <w:pPr>
        <w:spacing w:after="0" w:line="240" w:lineRule="auto"/>
        <w:jc w:val="both"/>
        <w:rPr>
          <w:rFonts w:ascii="Times New Roman" w:hAnsi="Times New Roman" w:cs="Times New Roman"/>
          <w:color w:val="000000" w:themeColor="text1"/>
          <w:sz w:val="24"/>
          <w:szCs w:val="24"/>
        </w:rPr>
      </w:pPr>
      <w:r w:rsidRPr="004B38B4">
        <w:rPr>
          <w:rFonts w:ascii="Times New Roman" w:hAnsi="Times New Roman" w:cs="Times New Roman"/>
          <w:color w:val="000000" w:themeColor="text1"/>
          <w:sz w:val="24"/>
          <w:szCs w:val="24"/>
        </w:rPr>
        <w:tab/>
      </w:r>
      <w:r w:rsidRPr="004B38B4">
        <w:rPr>
          <w:rFonts w:ascii="Times New Roman" w:hAnsi="Times New Roman" w:cs="Times New Roman"/>
          <w:color w:val="000000" w:themeColor="text1"/>
          <w:sz w:val="24"/>
          <w:szCs w:val="24"/>
        </w:rPr>
        <w:tab/>
      </w:r>
      <w:r w:rsidR="0078761D" w:rsidRPr="004B38B4">
        <w:rPr>
          <w:rFonts w:ascii="Times New Roman" w:hAnsi="Times New Roman" w:cs="Times New Roman"/>
          <w:color w:val="000000" w:themeColor="text1"/>
          <w:sz w:val="24"/>
          <w:szCs w:val="24"/>
        </w:rPr>
        <w:t xml:space="preserve">Иако су захваљујући одлукама Министарства здравља и РФЗО у терапију уведени одређени савремени лекови из домена циљане терапије и имунотерапије, распон индикација за примену тих лекова, као и број иновативних терапија (пре свега имунотерапије), није довољан и значајно заостаје за земљама у окружењу и чланицама Европске уније. Имунотерапија није доступна чак ни за најзначајније локализације малигних тумора дијагностикованих на територији </w:t>
      </w:r>
      <w:r w:rsidR="00965598" w:rsidRPr="004B38B4">
        <w:rPr>
          <w:rFonts w:ascii="Times New Roman" w:hAnsi="Times New Roman" w:cs="Times New Roman"/>
          <w:color w:val="000000" w:themeColor="text1"/>
          <w:sz w:val="24"/>
          <w:szCs w:val="24"/>
          <w:lang w:val="uz-Cyrl-UZ"/>
        </w:rPr>
        <w:t xml:space="preserve">Републике </w:t>
      </w:r>
      <w:r w:rsidR="0078761D" w:rsidRPr="004B38B4">
        <w:rPr>
          <w:rFonts w:ascii="Times New Roman" w:hAnsi="Times New Roman" w:cs="Times New Roman"/>
          <w:color w:val="000000" w:themeColor="text1"/>
          <w:sz w:val="24"/>
          <w:szCs w:val="24"/>
        </w:rPr>
        <w:t xml:space="preserve">Србије. </w:t>
      </w:r>
    </w:p>
    <w:p w:rsidR="0078761D" w:rsidRPr="004B38B4" w:rsidRDefault="0078761D" w:rsidP="0078761D">
      <w:pPr>
        <w:spacing w:after="0" w:line="240" w:lineRule="auto"/>
        <w:jc w:val="both"/>
        <w:rPr>
          <w:rFonts w:ascii="Times New Roman" w:hAnsi="Times New Roman" w:cs="Times New Roman"/>
          <w:color w:val="000000" w:themeColor="text1"/>
          <w:sz w:val="24"/>
          <w:szCs w:val="24"/>
        </w:rPr>
      </w:pPr>
    </w:p>
    <w:p w:rsidR="0078761D" w:rsidRPr="004B38B4" w:rsidRDefault="002E5C50" w:rsidP="0078761D">
      <w:pPr>
        <w:spacing w:after="0" w:line="240" w:lineRule="auto"/>
        <w:jc w:val="both"/>
        <w:rPr>
          <w:rFonts w:ascii="Times New Roman" w:hAnsi="Times New Roman" w:cs="Times New Roman"/>
          <w:color w:val="000000" w:themeColor="text1"/>
          <w:sz w:val="24"/>
          <w:szCs w:val="24"/>
        </w:rPr>
      </w:pPr>
      <w:r w:rsidRPr="004B38B4">
        <w:rPr>
          <w:rFonts w:ascii="Times New Roman" w:hAnsi="Times New Roman" w:cs="Times New Roman"/>
          <w:color w:val="000000" w:themeColor="text1"/>
          <w:sz w:val="24"/>
          <w:szCs w:val="24"/>
        </w:rPr>
        <w:tab/>
      </w:r>
      <w:r w:rsidRPr="004B38B4">
        <w:rPr>
          <w:rFonts w:ascii="Times New Roman" w:hAnsi="Times New Roman" w:cs="Times New Roman"/>
          <w:color w:val="000000" w:themeColor="text1"/>
          <w:sz w:val="24"/>
          <w:szCs w:val="24"/>
        </w:rPr>
        <w:tab/>
      </w:r>
      <w:r w:rsidR="0078761D" w:rsidRPr="004B38B4">
        <w:rPr>
          <w:rFonts w:ascii="Times New Roman" w:hAnsi="Times New Roman" w:cs="Times New Roman"/>
          <w:color w:val="000000" w:themeColor="text1"/>
          <w:sz w:val="24"/>
          <w:szCs w:val="24"/>
        </w:rPr>
        <w:t>Без обзира на велике помаке у протеклом петогодишњем периоду, још увек постоје значајни недостаци у здравственој заштити онколошких пацијента у сва четири домена онколошких ресурса: људским ресурсима, инфраструктури, здравственој технологији и финансирању.</w:t>
      </w:r>
    </w:p>
    <w:p w:rsidR="0047784A" w:rsidRPr="004B38B4" w:rsidRDefault="0047784A" w:rsidP="0078761D">
      <w:pPr>
        <w:spacing w:after="0" w:line="240" w:lineRule="auto"/>
        <w:jc w:val="both"/>
        <w:rPr>
          <w:rFonts w:ascii="Times New Roman" w:hAnsi="Times New Roman" w:cs="Times New Roman"/>
          <w:color w:val="000000" w:themeColor="text1"/>
          <w:sz w:val="24"/>
          <w:szCs w:val="24"/>
        </w:rPr>
      </w:pPr>
    </w:p>
    <w:p w:rsidR="0078761D" w:rsidRPr="004B38B4" w:rsidRDefault="002E5C50" w:rsidP="0078761D">
      <w:pPr>
        <w:spacing w:after="0" w:line="240" w:lineRule="auto"/>
        <w:jc w:val="both"/>
        <w:rPr>
          <w:rFonts w:ascii="Times New Roman" w:hAnsi="Times New Roman" w:cs="Times New Roman"/>
          <w:color w:val="000000" w:themeColor="text1"/>
          <w:sz w:val="24"/>
          <w:szCs w:val="24"/>
        </w:rPr>
      </w:pPr>
      <w:r w:rsidRPr="004B38B4">
        <w:rPr>
          <w:rFonts w:ascii="Times New Roman" w:hAnsi="Times New Roman" w:cs="Times New Roman"/>
          <w:color w:val="000000" w:themeColor="text1"/>
          <w:sz w:val="24"/>
          <w:szCs w:val="24"/>
        </w:rPr>
        <w:tab/>
      </w:r>
      <w:r w:rsidRPr="004B38B4">
        <w:rPr>
          <w:rFonts w:ascii="Times New Roman" w:hAnsi="Times New Roman" w:cs="Times New Roman"/>
          <w:color w:val="000000" w:themeColor="text1"/>
          <w:sz w:val="24"/>
          <w:szCs w:val="24"/>
        </w:rPr>
        <w:tab/>
      </w:r>
      <w:r w:rsidR="008F26CC" w:rsidRPr="004B38B4">
        <w:rPr>
          <w:rFonts w:ascii="Times New Roman" w:hAnsi="Times New Roman" w:cs="Times New Roman"/>
          <w:color w:val="000000" w:themeColor="text1"/>
          <w:sz w:val="24"/>
          <w:szCs w:val="24"/>
        </w:rPr>
        <w:t>Н</w:t>
      </w:r>
      <w:r w:rsidR="0078761D" w:rsidRPr="004B38B4">
        <w:rPr>
          <w:rFonts w:ascii="Times New Roman" w:hAnsi="Times New Roman" w:cs="Times New Roman"/>
          <w:color w:val="000000" w:themeColor="text1"/>
          <w:sz w:val="24"/>
          <w:szCs w:val="24"/>
        </w:rPr>
        <w:t>а основу Извештаја о броју запослених у установама из Плана мреже здравствених уст</w:t>
      </w:r>
      <w:r w:rsidR="006B7A2C">
        <w:rPr>
          <w:rFonts w:ascii="Times New Roman" w:hAnsi="Times New Roman" w:cs="Times New Roman"/>
          <w:color w:val="000000" w:themeColor="text1"/>
          <w:sz w:val="24"/>
          <w:szCs w:val="24"/>
        </w:rPr>
        <w:t>анова у Републици Србији, 31. децембра 2017. године</w:t>
      </w:r>
      <w:r w:rsidR="0078761D" w:rsidRPr="004B38B4">
        <w:rPr>
          <w:rFonts w:ascii="Times New Roman" w:hAnsi="Times New Roman" w:cs="Times New Roman"/>
          <w:color w:val="000000" w:themeColor="text1"/>
          <w:sz w:val="24"/>
          <w:szCs w:val="24"/>
        </w:rPr>
        <w:t xml:space="preserve"> ИЈЗС; извештаја Организациона структура здравствених установа у</w:t>
      </w:r>
      <w:r w:rsidR="006B7A2C">
        <w:rPr>
          <w:rFonts w:ascii="Times New Roman" w:hAnsi="Times New Roman" w:cs="Times New Roman"/>
          <w:color w:val="000000" w:themeColor="text1"/>
          <w:sz w:val="24"/>
          <w:szCs w:val="24"/>
        </w:rPr>
        <w:t xml:space="preserve"> Републици Србији, пресек 31. децембра 2017. године</w:t>
      </w:r>
      <w:r w:rsidR="0078761D" w:rsidRPr="004B38B4">
        <w:rPr>
          <w:rFonts w:ascii="Times New Roman" w:hAnsi="Times New Roman" w:cs="Times New Roman"/>
          <w:color w:val="000000" w:themeColor="text1"/>
          <w:sz w:val="24"/>
          <w:szCs w:val="24"/>
        </w:rPr>
        <w:t xml:space="preserve"> ИЈЗС и Глобалне анкете о радној снази у области клиничке онкологије</w:t>
      </w:r>
      <w:r w:rsidR="008F26CC" w:rsidRPr="004B38B4">
        <w:rPr>
          <w:rStyle w:val="FootnoteReference"/>
          <w:rFonts w:ascii="Times New Roman" w:hAnsi="Times New Roman" w:cs="Times New Roman"/>
          <w:color w:val="000000" w:themeColor="text1"/>
          <w:sz w:val="24"/>
          <w:szCs w:val="24"/>
        </w:rPr>
        <w:footnoteReference w:id="50"/>
      </w:r>
      <w:r w:rsidR="008F26CC" w:rsidRPr="004B38B4">
        <w:rPr>
          <w:rFonts w:ascii="Times New Roman" w:hAnsi="Times New Roman" w:cs="Times New Roman"/>
          <w:color w:val="000000" w:themeColor="text1"/>
          <w:sz w:val="24"/>
          <w:szCs w:val="24"/>
        </w:rPr>
        <w:t>, процењује се да у</w:t>
      </w:r>
      <w:r w:rsidR="0078761D" w:rsidRPr="004B38B4">
        <w:rPr>
          <w:rFonts w:ascii="Times New Roman" w:hAnsi="Times New Roman" w:cs="Times New Roman"/>
          <w:color w:val="000000" w:themeColor="text1"/>
          <w:sz w:val="24"/>
          <w:szCs w:val="24"/>
        </w:rPr>
        <w:t xml:space="preserve"> </w:t>
      </w:r>
      <w:r w:rsidR="00965598" w:rsidRPr="004B38B4">
        <w:rPr>
          <w:rFonts w:ascii="Times New Roman" w:hAnsi="Times New Roman" w:cs="Times New Roman"/>
          <w:color w:val="000000" w:themeColor="text1"/>
          <w:sz w:val="24"/>
          <w:szCs w:val="24"/>
          <w:lang w:val="uz-Cyrl-UZ"/>
        </w:rPr>
        <w:t xml:space="preserve">Републици </w:t>
      </w:r>
      <w:r w:rsidR="0078761D" w:rsidRPr="004B38B4">
        <w:rPr>
          <w:rFonts w:ascii="Times New Roman" w:hAnsi="Times New Roman" w:cs="Times New Roman"/>
          <w:color w:val="000000" w:themeColor="text1"/>
          <w:sz w:val="24"/>
          <w:szCs w:val="24"/>
        </w:rPr>
        <w:t xml:space="preserve">Србији недостаје најмање 100 специјалиста, односно супспецијалиста у области онкологије. Ако би се број специјалиста или супспецијалиста пројектовао на циљних 250, према постојећој статистици (42000 новодијагностикованих малигнитета годишње) дошло би се до закључка да на годишњем нивоу на једног онколога долази 168 пацијента са новодијагностикованим раком. На овај начин </w:t>
      </w:r>
      <w:r w:rsidR="00965598" w:rsidRPr="004B38B4">
        <w:rPr>
          <w:rFonts w:ascii="Times New Roman" w:hAnsi="Times New Roman" w:cs="Times New Roman"/>
          <w:color w:val="000000" w:themeColor="text1"/>
          <w:sz w:val="24"/>
          <w:szCs w:val="24"/>
          <w:lang w:val="uz-Cyrl-UZ"/>
        </w:rPr>
        <w:t xml:space="preserve">Република </w:t>
      </w:r>
      <w:r w:rsidR="0078761D" w:rsidRPr="004B38B4">
        <w:rPr>
          <w:rFonts w:ascii="Times New Roman" w:hAnsi="Times New Roman" w:cs="Times New Roman"/>
          <w:color w:val="000000" w:themeColor="text1"/>
          <w:sz w:val="24"/>
          <w:szCs w:val="24"/>
        </w:rPr>
        <w:t xml:space="preserve">Србија би била у европском просеку према броју новодијагностикованих пацијента на једног онколога. Доступност онколога такође треба повећати. Наиме, у Србији постоје болнице које пружају онколошке услуге, а у којима нема лекара са специјализацијом из онкологије. Самим тим, организација тумор специфичног мултидисциплинарног тима није могућа. Поред тога, умрежавање институција не функционише, због чега је овај проблем тренутно тешко превазићи. Конзилијарне услуге терцијарних центара нису </w:t>
      </w:r>
      <w:r w:rsidR="00C625BB" w:rsidRPr="004B38B4">
        <w:rPr>
          <w:rFonts w:ascii="Times New Roman" w:hAnsi="Times New Roman" w:cs="Times New Roman"/>
          <w:color w:val="000000" w:themeColor="text1"/>
          <w:sz w:val="24"/>
          <w:szCs w:val="24"/>
        </w:rPr>
        <w:t xml:space="preserve">адекватно </w:t>
      </w:r>
      <w:r w:rsidR="0078761D" w:rsidRPr="004B38B4">
        <w:rPr>
          <w:rFonts w:ascii="Times New Roman" w:hAnsi="Times New Roman" w:cs="Times New Roman"/>
          <w:color w:val="000000" w:themeColor="text1"/>
          <w:sz w:val="24"/>
          <w:szCs w:val="24"/>
        </w:rPr>
        <w:t xml:space="preserve">плаћене и многи тумор специфични мултидисциплинарни тимови који су функционисали на добровољној основи у секундарним центрима престали су да постоје. Процес едукације </w:t>
      </w:r>
      <w:r w:rsidR="0078761D" w:rsidRPr="004B38B4">
        <w:rPr>
          <w:rFonts w:ascii="Times New Roman" w:hAnsi="Times New Roman" w:cs="Times New Roman"/>
          <w:sz w:val="24"/>
          <w:szCs w:val="24"/>
        </w:rPr>
        <w:t>будућих лекара и организовање специјализације требало би ускладити кроз мрежу медицинских факултета, са медикалним онколозима као предавачима, а као једну од приоритетних специјализација и супспецијализација поставити и интернистичку или медикалну онкологију. Координацију</w:t>
      </w:r>
      <w:r w:rsidR="0078761D" w:rsidRPr="004B38B4">
        <w:rPr>
          <w:rFonts w:ascii="Times New Roman" w:hAnsi="Times New Roman" w:cs="Times New Roman"/>
          <w:color w:val="000000" w:themeColor="text1"/>
          <w:sz w:val="24"/>
          <w:szCs w:val="24"/>
        </w:rPr>
        <w:t xml:space="preserve"> ових активности треба да спроводе Министарство здравља и Министарство просвете, науке и технолошког развоја. Требало би извршити детаљну анализу постојећег стања и направити план за унапређење људских ресурса, имајући у виду потребу за повећањем броја специјалиста, побољшањем доступности постојећих капацитета и активним укључивањем других стручњака у онколошку здравствену заштиту (специјалиста палијативне медицине, психоонколога, клиничких фармаколога, социјалних радника). </w:t>
      </w:r>
    </w:p>
    <w:p w:rsidR="00233E98" w:rsidRPr="004B38B4" w:rsidRDefault="00233E98" w:rsidP="0078761D">
      <w:pPr>
        <w:spacing w:after="0" w:line="240" w:lineRule="auto"/>
        <w:jc w:val="both"/>
        <w:rPr>
          <w:rFonts w:ascii="Times New Roman" w:hAnsi="Times New Roman" w:cs="Times New Roman"/>
          <w:color w:val="000000" w:themeColor="text1"/>
          <w:sz w:val="24"/>
          <w:szCs w:val="24"/>
        </w:rPr>
      </w:pPr>
    </w:p>
    <w:p w:rsidR="0078761D" w:rsidRPr="004B38B4" w:rsidRDefault="002E5C50" w:rsidP="0078761D">
      <w:pPr>
        <w:spacing w:after="0" w:line="240" w:lineRule="auto"/>
        <w:jc w:val="both"/>
        <w:rPr>
          <w:rFonts w:ascii="Times New Roman" w:hAnsi="Times New Roman" w:cs="Times New Roman"/>
          <w:color w:val="000000" w:themeColor="text1"/>
          <w:sz w:val="24"/>
          <w:szCs w:val="24"/>
        </w:rPr>
      </w:pPr>
      <w:r w:rsidRPr="004B38B4">
        <w:rPr>
          <w:rFonts w:ascii="Times New Roman" w:hAnsi="Times New Roman" w:cs="Times New Roman"/>
          <w:color w:val="000000" w:themeColor="text1"/>
          <w:sz w:val="24"/>
          <w:szCs w:val="24"/>
        </w:rPr>
        <w:tab/>
      </w:r>
      <w:r w:rsidRPr="004B38B4">
        <w:rPr>
          <w:rFonts w:ascii="Times New Roman" w:hAnsi="Times New Roman" w:cs="Times New Roman"/>
          <w:color w:val="000000" w:themeColor="text1"/>
          <w:sz w:val="24"/>
          <w:szCs w:val="24"/>
        </w:rPr>
        <w:tab/>
      </w:r>
      <w:r w:rsidR="0078761D" w:rsidRPr="004B38B4">
        <w:rPr>
          <w:rFonts w:ascii="Times New Roman" w:hAnsi="Times New Roman" w:cs="Times New Roman"/>
          <w:color w:val="000000" w:themeColor="text1"/>
          <w:sz w:val="24"/>
          <w:szCs w:val="24"/>
        </w:rPr>
        <w:t>Без обзира на значајна улагања у инфраструктурне капацитете у здравству у протеклих пет година,, капацитети и опрема за дијагностику и лечење тумора треба да буду унапређени у предстојећем периоду. Мере за унапређење превасходно би подразумевале израду плана за унапређење инфраструктурних капацитета како у погледу здравствене технологије, тако и у домену савремене терапије. Једна од значајних мера било би успостављање тумор специфичних мултидисциплинарних тимова у већини установа које пружају онколошке здравствене услуге. У центрима у којима није могуће од расположивих стручњака формирати мултидисциплинарне тимове, у састав тимова могли би ући стручњаци из терцијарних установа, уз финансијску компензацију коју би обезбедио РФЗО. У унапређење инфраструктурних капацитета требало би укључити и свеобухватн</w:t>
      </w:r>
      <w:r w:rsidR="00C625BB" w:rsidRPr="004B38B4">
        <w:rPr>
          <w:rFonts w:ascii="Times New Roman" w:hAnsi="Times New Roman" w:cs="Times New Roman"/>
          <w:color w:val="000000" w:themeColor="text1"/>
          <w:sz w:val="24"/>
          <w:szCs w:val="24"/>
        </w:rPr>
        <w:t>и</w:t>
      </w:r>
      <w:r w:rsidR="0078761D" w:rsidRPr="004B38B4">
        <w:rPr>
          <w:rFonts w:ascii="Times New Roman" w:hAnsi="Times New Roman" w:cs="Times New Roman"/>
          <w:color w:val="000000" w:themeColor="text1"/>
          <w:sz w:val="24"/>
          <w:szCs w:val="24"/>
        </w:rPr>
        <w:t xml:space="preserve"> онколошк</w:t>
      </w:r>
      <w:r w:rsidR="00C625BB" w:rsidRPr="004B38B4">
        <w:rPr>
          <w:rFonts w:ascii="Times New Roman" w:hAnsi="Times New Roman" w:cs="Times New Roman"/>
          <w:color w:val="000000" w:themeColor="text1"/>
          <w:sz w:val="24"/>
          <w:szCs w:val="24"/>
        </w:rPr>
        <w:t>и</w:t>
      </w:r>
      <w:r w:rsidR="0078761D" w:rsidRPr="004B38B4">
        <w:rPr>
          <w:rFonts w:ascii="Times New Roman" w:hAnsi="Times New Roman" w:cs="Times New Roman"/>
          <w:color w:val="000000" w:themeColor="text1"/>
          <w:sz w:val="24"/>
          <w:szCs w:val="24"/>
        </w:rPr>
        <w:t xml:space="preserve"> цент</w:t>
      </w:r>
      <w:r w:rsidR="00C625BB" w:rsidRPr="004B38B4">
        <w:rPr>
          <w:rFonts w:ascii="Times New Roman" w:hAnsi="Times New Roman" w:cs="Times New Roman"/>
          <w:color w:val="000000" w:themeColor="text1"/>
          <w:sz w:val="24"/>
          <w:szCs w:val="24"/>
        </w:rPr>
        <w:t>ар</w:t>
      </w:r>
      <w:r w:rsidR="0078761D" w:rsidRPr="004B38B4">
        <w:rPr>
          <w:rFonts w:ascii="Times New Roman" w:hAnsi="Times New Roman" w:cs="Times New Roman"/>
          <w:color w:val="000000" w:themeColor="text1"/>
          <w:sz w:val="24"/>
          <w:szCs w:val="24"/>
        </w:rPr>
        <w:t xml:space="preserve"> који би би</w:t>
      </w:r>
      <w:r w:rsidR="00C625BB" w:rsidRPr="004B38B4">
        <w:rPr>
          <w:rFonts w:ascii="Times New Roman" w:hAnsi="Times New Roman" w:cs="Times New Roman"/>
          <w:color w:val="000000" w:themeColor="text1"/>
          <w:sz w:val="24"/>
          <w:szCs w:val="24"/>
        </w:rPr>
        <w:t>о</w:t>
      </w:r>
      <w:r w:rsidR="0078761D" w:rsidRPr="004B38B4">
        <w:rPr>
          <w:rFonts w:ascii="Times New Roman" w:hAnsi="Times New Roman" w:cs="Times New Roman"/>
          <w:color w:val="000000" w:themeColor="text1"/>
          <w:sz w:val="24"/>
          <w:szCs w:val="24"/>
        </w:rPr>
        <w:t xml:space="preserve"> на располагању за разматрање компликованих случајева, унапређење доступних дијагностичких капацитета (превасходно радиолошких </w:t>
      </w:r>
      <w:r w:rsidR="0078761D" w:rsidRPr="004B38B4">
        <w:rPr>
          <w:rFonts w:ascii="Times New Roman" w:hAnsi="Times New Roman" w:cs="Times New Roman"/>
          <w:sz w:val="24"/>
          <w:szCs w:val="24"/>
        </w:rPr>
        <w:t>– ПЕТ ЦТ, ЦТ</w:t>
      </w:r>
      <w:r w:rsidR="0078761D" w:rsidRPr="004B38B4">
        <w:rPr>
          <w:rFonts w:ascii="Times New Roman" w:hAnsi="Times New Roman" w:cs="Times New Roman"/>
          <w:color w:val="000000" w:themeColor="text1"/>
          <w:sz w:val="24"/>
          <w:szCs w:val="24"/>
        </w:rPr>
        <w:t xml:space="preserve"> и </w:t>
      </w:r>
      <w:r w:rsidR="00746F18" w:rsidRPr="004B38B4">
        <w:rPr>
          <w:rFonts w:ascii="Times New Roman" w:hAnsi="Times New Roman" w:cs="Times New Roman"/>
          <w:color w:val="000000" w:themeColor="text1"/>
          <w:sz w:val="24"/>
          <w:szCs w:val="24"/>
        </w:rPr>
        <w:t>МР</w:t>
      </w:r>
      <w:r w:rsidR="0078761D" w:rsidRPr="004B38B4">
        <w:rPr>
          <w:rFonts w:ascii="Times New Roman" w:hAnsi="Times New Roman" w:cs="Times New Roman"/>
          <w:color w:val="000000" w:themeColor="text1"/>
          <w:sz w:val="24"/>
          <w:szCs w:val="24"/>
        </w:rPr>
        <w:t xml:space="preserve">) и проширење терапијских протокола. </w:t>
      </w:r>
    </w:p>
    <w:p w:rsidR="00B83653" w:rsidRPr="004B38B4" w:rsidRDefault="00B83653" w:rsidP="0078761D">
      <w:pPr>
        <w:spacing w:after="0" w:line="240" w:lineRule="auto"/>
        <w:jc w:val="both"/>
        <w:rPr>
          <w:rFonts w:ascii="Times New Roman" w:hAnsi="Times New Roman" w:cs="Times New Roman"/>
          <w:color w:val="000000" w:themeColor="text1"/>
          <w:sz w:val="24"/>
          <w:szCs w:val="24"/>
        </w:rPr>
      </w:pPr>
    </w:p>
    <w:p w:rsidR="0078761D" w:rsidRPr="004B38B4" w:rsidRDefault="002E5C50" w:rsidP="0078761D">
      <w:pPr>
        <w:spacing w:after="0" w:line="240" w:lineRule="auto"/>
        <w:jc w:val="both"/>
        <w:rPr>
          <w:rFonts w:ascii="Times New Roman" w:hAnsi="Times New Roman" w:cs="Times New Roman"/>
          <w:color w:val="000000" w:themeColor="text1"/>
          <w:sz w:val="24"/>
          <w:szCs w:val="24"/>
        </w:rPr>
      </w:pPr>
      <w:r w:rsidRPr="004B38B4">
        <w:rPr>
          <w:rFonts w:ascii="Times New Roman" w:hAnsi="Times New Roman" w:cs="Times New Roman"/>
          <w:color w:val="000000" w:themeColor="text1"/>
          <w:sz w:val="24"/>
          <w:szCs w:val="24"/>
        </w:rPr>
        <w:tab/>
      </w:r>
      <w:r w:rsidRPr="004B38B4">
        <w:rPr>
          <w:rFonts w:ascii="Times New Roman" w:hAnsi="Times New Roman" w:cs="Times New Roman"/>
          <w:color w:val="000000" w:themeColor="text1"/>
          <w:sz w:val="24"/>
          <w:szCs w:val="24"/>
        </w:rPr>
        <w:tab/>
      </w:r>
      <w:r w:rsidR="0078761D" w:rsidRPr="004B38B4">
        <w:rPr>
          <w:rFonts w:ascii="Times New Roman" w:hAnsi="Times New Roman" w:cs="Times New Roman"/>
          <w:color w:val="000000" w:themeColor="text1"/>
          <w:sz w:val="24"/>
          <w:szCs w:val="24"/>
        </w:rPr>
        <w:t xml:space="preserve">С </w:t>
      </w:r>
      <w:r w:rsidR="0078761D" w:rsidRPr="004B38B4">
        <w:rPr>
          <w:rFonts w:ascii="Times New Roman" w:hAnsi="Times New Roman" w:cs="Times New Roman"/>
          <w:sz w:val="24"/>
          <w:szCs w:val="24"/>
        </w:rPr>
        <w:t xml:space="preserve">обзиром на то да се циљана терапија и имунотерапија рака не пружају у довољној мери, Министарство здравља, у сарадњи са РФЗО, </w:t>
      </w:r>
      <w:r w:rsidR="0078761D" w:rsidRPr="004B38B4">
        <w:rPr>
          <w:rFonts w:ascii="Times New Roman" w:hAnsi="Times New Roman" w:cs="Times New Roman"/>
          <w:color w:val="000000" w:themeColor="text1"/>
          <w:sz w:val="24"/>
          <w:szCs w:val="24"/>
        </w:rPr>
        <w:t>треба да формира радну групу за примену иновативних лекова у онкологији која би се бавила проценом могућности за увођење и примену иновативних лекова у терапију рака. Циљ ове активности био би усклађивање стандарда лечења рака са прописима и препорукама Европске уније,</w:t>
      </w:r>
      <w:r w:rsidR="0078761D" w:rsidRPr="004B38B4">
        <w:rPr>
          <w:rFonts w:ascii="Times New Roman" w:hAnsi="Times New Roman" w:cs="Times New Roman"/>
          <w:color w:val="FF0000"/>
          <w:sz w:val="24"/>
          <w:szCs w:val="24"/>
        </w:rPr>
        <w:t xml:space="preserve"> </w:t>
      </w:r>
      <w:r w:rsidR="0078761D" w:rsidRPr="004B38B4">
        <w:rPr>
          <w:rFonts w:ascii="Times New Roman" w:hAnsi="Times New Roman" w:cs="Times New Roman"/>
          <w:color w:val="000000" w:themeColor="text1"/>
          <w:sz w:val="24"/>
          <w:szCs w:val="24"/>
        </w:rPr>
        <w:t xml:space="preserve">а са циљем повећања квалитета медикаментозног лечења онколошких болесника у </w:t>
      </w:r>
      <w:r w:rsidR="00965598" w:rsidRPr="004B38B4">
        <w:rPr>
          <w:rFonts w:ascii="Times New Roman" w:hAnsi="Times New Roman" w:cs="Times New Roman"/>
          <w:color w:val="000000" w:themeColor="text1"/>
          <w:sz w:val="24"/>
          <w:szCs w:val="24"/>
          <w:lang w:val="uz-Cyrl-UZ"/>
        </w:rPr>
        <w:t xml:space="preserve">Републици </w:t>
      </w:r>
      <w:r w:rsidR="0078761D" w:rsidRPr="004B38B4">
        <w:rPr>
          <w:rFonts w:ascii="Times New Roman" w:hAnsi="Times New Roman" w:cs="Times New Roman"/>
          <w:color w:val="000000" w:themeColor="text1"/>
          <w:sz w:val="24"/>
          <w:szCs w:val="24"/>
        </w:rPr>
        <w:t xml:space="preserve">Србији мереног  укупним преживљавањем. У </w:t>
      </w:r>
      <w:r w:rsidR="00C625BB" w:rsidRPr="004B38B4">
        <w:rPr>
          <w:rFonts w:ascii="Times New Roman" w:hAnsi="Times New Roman" w:cs="Times New Roman"/>
          <w:color w:val="000000" w:themeColor="text1"/>
          <w:sz w:val="24"/>
          <w:szCs w:val="24"/>
        </w:rPr>
        <w:t>наредном периоду би</w:t>
      </w:r>
      <w:r w:rsidR="0078761D" w:rsidRPr="004B38B4">
        <w:rPr>
          <w:rFonts w:ascii="Times New Roman" w:hAnsi="Times New Roman" w:cs="Times New Roman"/>
          <w:color w:val="000000" w:themeColor="text1"/>
          <w:sz w:val="24"/>
          <w:szCs w:val="24"/>
        </w:rPr>
        <w:t xml:space="preserve"> требало обезбедити доступност најмање 80% иновативних лекова присутних на тржиштима земаља Европске уније.</w:t>
      </w:r>
    </w:p>
    <w:p w:rsidR="0078761D" w:rsidRPr="004B38B4" w:rsidRDefault="0078761D" w:rsidP="0078761D">
      <w:pPr>
        <w:spacing w:after="0" w:line="240" w:lineRule="auto"/>
        <w:rPr>
          <w:rFonts w:ascii="Times New Roman" w:eastAsia="Droid Sans Fallback" w:hAnsi="Times New Roman" w:cs="Times New Roman"/>
          <w:b/>
          <w:sz w:val="24"/>
          <w:szCs w:val="24"/>
        </w:rPr>
      </w:pPr>
    </w:p>
    <w:p w:rsidR="0078761D" w:rsidRPr="004B38B4" w:rsidRDefault="00EF6CCC" w:rsidP="00A031D2">
      <w:pPr>
        <w:pStyle w:val="Heading3"/>
        <w:rPr>
          <w:sz w:val="24"/>
          <w:szCs w:val="24"/>
        </w:rPr>
      </w:pPr>
      <w:r w:rsidRPr="004B38B4">
        <w:rPr>
          <w:sz w:val="24"/>
          <w:szCs w:val="24"/>
        </w:rPr>
        <w:t xml:space="preserve">Популациони регистар за рак  </w:t>
      </w:r>
    </w:p>
    <w:p w:rsidR="0078761D" w:rsidRPr="004B38B4" w:rsidRDefault="0078761D" w:rsidP="0078761D">
      <w:pPr>
        <w:spacing w:after="0" w:line="240" w:lineRule="auto"/>
        <w:jc w:val="both"/>
        <w:rPr>
          <w:rFonts w:ascii="Times New Roman" w:hAnsi="Times New Roman" w:cs="Times New Roman"/>
          <w:i/>
          <w:color w:val="000000" w:themeColor="text1"/>
          <w:sz w:val="24"/>
          <w:szCs w:val="24"/>
        </w:rPr>
      </w:pPr>
    </w:p>
    <w:p w:rsidR="00C424DD" w:rsidRPr="004B38B4" w:rsidRDefault="0035690E" w:rsidP="000A1F65">
      <w:pPr>
        <w:pStyle w:val="BodyTextIndent3"/>
        <w:ind w:left="0" w:firstLine="720"/>
        <w:jc w:val="both"/>
        <w:rPr>
          <w:rFonts w:ascii="Times New Roman" w:hAnsi="Times New Roman"/>
          <w:b w:val="0"/>
          <w:szCs w:val="24"/>
        </w:rPr>
      </w:pPr>
      <w:r w:rsidRPr="004B38B4">
        <w:rPr>
          <w:rFonts w:ascii="Times New Roman" w:hAnsi="Times New Roman"/>
          <w:b w:val="0"/>
          <w:szCs w:val="24"/>
        </w:rPr>
        <w:tab/>
      </w:r>
      <w:r w:rsidR="00C424DD" w:rsidRPr="004B38B4">
        <w:rPr>
          <w:rFonts w:ascii="Times New Roman" w:hAnsi="Times New Roman"/>
          <w:b w:val="0"/>
          <w:szCs w:val="24"/>
        </w:rPr>
        <w:t>Популациони регистар з</w:t>
      </w:r>
      <w:r w:rsidR="00965598" w:rsidRPr="004B38B4">
        <w:rPr>
          <w:rFonts w:ascii="Times New Roman" w:hAnsi="Times New Roman"/>
          <w:b w:val="0"/>
          <w:szCs w:val="24"/>
        </w:rPr>
        <w:t>а рак основан је у</w:t>
      </w:r>
      <w:r w:rsidR="00965598" w:rsidRPr="004B38B4">
        <w:rPr>
          <w:rFonts w:ascii="Times New Roman" w:hAnsi="Times New Roman"/>
          <w:b w:val="0"/>
          <w:szCs w:val="24"/>
          <w:lang w:val="uz-Cyrl-UZ"/>
        </w:rPr>
        <w:t xml:space="preserve"> Републици</w:t>
      </w:r>
      <w:r w:rsidR="00965598" w:rsidRPr="004B38B4">
        <w:rPr>
          <w:rFonts w:ascii="Times New Roman" w:hAnsi="Times New Roman"/>
          <w:b w:val="0"/>
          <w:szCs w:val="24"/>
        </w:rPr>
        <w:t xml:space="preserve"> Србији 1970.године</w:t>
      </w:r>
    </w:p>
    <w:p w:rsidR="00C424DD" w:rsidRPr="004B38B4" w:rsidRDefault="00C424DD" w:rsidP="00C424DD">
      <w:pPr>
        <w:pStyle w:val="BodyTextIndent3"/>
        <w:ind w:left="0"/>
        <w:jc w:val="both"/>
        <w:rPr>
          <w:rFonts w:ascii="Times New Roman" w:hAnsi="Times New Roman"/>
          <w:b w:val="0"/>
          <w:szCs w:val="24"/>
        </w:rPr>
      </w:pPr>
    </w:p>
    <w:p w:rsidR="00C424DD" w:rsidRPr="004B38B4" w:rsidRDefault="0035690E" w:rsidP="000A1F65">
      <w:pPr>
        <w:spacing w:after="0" w:line="240" w:lineRule="auto"/>
        <w:ind w:firstLine="720"/>
        <w:jc w:val="both"/>
        <w:rPr>
          <w:rFonts w:ascii="Times New Roman" w:hAnsi="Times New Roman" w:cs="Times New Roman"/>
          <w:sz w:val="24"/>
          <w:szCs w:val="24"/>
        </w:rPr>
      </w:pPr>
      <w:r w:rsidRPr="004B38B4">
        <w:rPr>
          <w:rFonts w:ascii="Times New Roman" w:hAnsi="Times New Roman" w:cs="Times New Roman"/>
          <w:sz w:val="24"/>
          <w:szCs w:val="24"/>
        </w:rPr>
        <w:tab/>
      </w:r>
      <w:r w:rsidR="00C424DD" w:rsidRPr="004B38B4">
        <w:rPr>
          <w:rFonts w:ascii="Times New Roman" w:hAnsi="Times New Roman" w:cs="Times New Roman"/>
          <w:sz w:val="24"/>
          <w:szCs w:val="24"/>
        </w:rPr>
        <w:t>Рад Регистра за рак регулисан је Законом о здравственој документацији и евиденцијама у области здравства</w:t>
      </w:r>
      <w:r w:rsidR="00C424DD" w:rsidRPr="004B38B4">
        <w:rPr>
          <w:rStyle w:val="FootnoteReference"/>
          <w:rFonts w:ascii="Times New Roman" w:hAnsi="Times New Roman" w:cs="Times New Roman"/>
          <w:sz w:val="24"/>
          <w:szCs w:val="24"/>
        </w:rPr>
        <w:footnoteReference w:id="51"/>
      </w:r>
      <w:r w:rsidR="00C424DD" w:rsidRPr="004B38B4">
        <w:rPr>
          <w:rFonts w:ascii="Times New Roman" w:hAnsi="Times New Roman" w:cs="Times New Roman"/>
          <w:sz w:val="24"/>
          <w:szCs w:val="24"/>
        </w:rPr>
        <w:t xml:space="preserve"> и Правилником о обрасцима и садржају образаца за вођењe здравствене документације, евиденција, извештаја, регистара и електронског медицинског досијеа</w:t>
      </w:r>
      <w:r w:rsidR="00C424DD" w:rsidRPr="004B38B4">
        <w:rPr>
          <w:rStyle w:val="FootnoteReference"/>
          <w:rFonts w:ascii="Times New Roman" w:hAnsi="Times New Roman" w:cs="Times New Roman"/>
          <w:sz w:val="24"/>
          <w:szCs w:val="24"/>
        </w:rPr>
        <w:footnoteReference w:id="52"/>
      </w:r>
      <w:r w:rsidR="00C424DD" w:rsidRPr="004B38B4">
        <w:rPr>
          <w:rFonts w:ascii="Times New Roman" w:hAnsi="Times New Roman" w:cs="Times New Roman"/>
          <w:sz w:val="24"/>
          <w:szCs w:val="24"/>
        </w:rPr>
        <w:t xml:space="preserve">. </w:t>
      </w:r>
    </w:p>
    <w:p w:rsidR="00C424DD" w:rsidRPr="004B38B4" w:rsidRDefault="00C424DD" w:rsidP="0078761D">
      <w:pPr>
        <w:spacing w:after="0" w:line="240" w:lineRule="auto"/>
        <w:jc w:val="both"/>
        <w:rPr>
          <w:rFonts w:ascii="Times New Roman" w:hAnsi="Times New Roman" w:cs="Times New Roman"/>
          <w:sz w:val="24"/>
          <w:szCs w:val="24"/>
        </w:rPr>
      </w:pPr>
    </w:p>
    <w:p w:rsidR="0078761D" w:rsidRPr="004B38B4" w:rsidRDefault="0035690E" w:rsidP="000A1F65">
      <w:pPr>
        <w:spacing w:after="0" w:line="240" w:lineRule="auto"/>
        <w:ind w:firstLine="720"/>
        <w:jc w:val="both"/>
        <w:rPr>
          <w:rFonts w:ascii="Times New Roman" w:hAnsi="Times New Roman" w:cs="Times New Roman"/>
          <w:sz w:val="24"/>
          <w:szCs w:val="24"/>
        </w:rPr>
      </w:pPr>
      <w:r w:rsidRPr="004B38B4">
        <w:rPr>
          <w:rFonts w:ascii="Times New Roman" w:hAnsi="Times New Roman" w:cs="Times New Roman"/>
          <w:sz w:val="24"/>
          <w:szCs w:val="24"/>
        </w:rPr>
        <w:tab/>
      </w:r>
      <w:r w:rsidR="0078761D" w:rsidRPr="004B38B4">
        <w:rPr>
          <w:rFonts w:ascii="Times New Roman" w:hAnsi="Times New Roman" w:cs="Times New Roman"/>
          <w:sz w:val="24"/>
          <w:szCs w:val="24"/>
        </w:rPr>
        <w:t>Регистар за рак подразумева континуирано и систематско прикупљање података о свим новооткривеним случајевима рака у дефинисаној популацији и временском периоду и представља најефикаснији инструмент за мерење оптерећености друштва малигним обољењима. Поред тога, регистар представља основу за развој различитих епидемиолошких и клиничких истраживања.</w:t>
      </w:r>
    </w:p>
    <w:p w:rsidR="0078761D" w:rsidRPr="004B38B4" w:rsidRDefault="0078761D" w:rsidP="0078761D">
      <w:pPr>
        <w:spacing w:after="0" w:line="240" w:lineRule="auto"/>
        <w:jc w:val="both"/>
        <w:rPr>
          <w:rFonts w:ascii="Times New Roman" w:hAnsi="Times New Roman" w:cs="Times New Roman"/>
          <w:sz w:val="24"/>
          <w:szCs w:val="24"/>
        </w:rPr>
      </w:pPr>
    </w:p>
    <w:p w:rsidR="0078761D" w:rsidRPr="004B38B4" w:rsidRDefault="002E5C50" w:rsidP="000A1F65">
      <w:pPr>
        <w:spacing w:after="0" w:line="240" w:lineRule="auto"/>
        <w:ind w:firstLine="426"/>
        <w:jc w:val="both"/>
        <w:rPr>
          <w:rFonts w:ascii="Times New Roman" w:hAnsi="Times New Roman" w:cs="Times New Roman"/>
          <w:sz w:val="24"/>
          <w:szCs w:val="24"/>
        </w:rPr>
      </w:pPr>
      <w:r w:rsidRPr="004B38B4">
        <w:rPr>
          <w:rFonts w:ascii="Times New Roman" w:hAnsi="Times New Roman" w:cs="Times New Roman"/>
          <w:sz w:val="24"/>
          <w:szCs w:val="24"/>
        </w:rPr>
        <w:tab/>
      </w:r>
      <w:r w:rsidR="0035690E" w:rsidRPr="004B38B4">
        <w:rPr>
          <w:rFonts w:ascii="Times New Roman" w:hAnsi="Times New Roman" w:cs="Times New Roman"/>
          <w:sz w:val="24"/>
          <w:szCs w:val="24"/>
        </w:rPr>
        <w:tab/>
      </w:r>
      <w:r w:rsidR="0078761D" w:rsidRPr="004B38B4">
        <w:rPr>
          <w:rFonts w:ascii="Times New Roman" w:hAnsi="Times New Roman" w:cs="Times New Roman"/>
          <w:sz w:val="24"/>
          <w:szCs w:val="24"/>
        </w:rPr>
        <w:t xml:space="preserve">Постоје два основна типа регистара за рак:  </w:t>
      </w:r>
    </w:p>
    <w:p w:rsidR="0078761D" w:rsidRPr="004B38B4" w:rsidRDefault="0078761D" w:rsidP="000A1F65">
      <w:pPr>
        <w:pStyle w:val="ListParagraph"/>
        <w:numPr>
          <w:ilvl w:val="0"/>
          <w:numId w:val="44"/>
        </w:numPr>
        <w:spacing w:after="0" w:line="240" w:lineRule="auto"/>
        <w:jc w:val="both"/>
        <w:rPr>
          <w:rFonts w:ascii="Times New Roman" w:hAnsi="Times New Roman" w:cs="Times New Roman"/>
          <w:sz w:val="24"/>
          <w:szCs w:val="24"/>
        </w:rPr>
      </w:pPr>
      <w:r w:rsidRPr="006B7A2C">
        <w:rPr>
          <w:rFonts w:ascii="Times New Roman" w:hAnsi="Times New Roman" w:cs="Times New Roman"/>
          <w:sz w:val="24"/>
          <w:szCs w:val="24"/>
        </w:rPr>
        <w:t>популациони регистри</w:t>
      </w:r>
      <w:r w:rsidRPr="004B38B4">
        <w:rPr>
          <w:rFonts w:ascii="Times New Roman" w:hAnsi="Times New Roman" w:cs="Times New Roman"/>
          <w:sz w:val="24"/>
          <w:szCs w:val="24"/>
        </w:rPr>
        <w:t xml:space="preserve"> – прикупљају податке о свим новооткривеним случајевима рака који се појављују у јасно дефинисаној популацији и територији. Основна улога популационих регистара је да дају податке о оптерећености друштва раком (инциденција, преваленција, морталитет, стадијум болести, иницијални вид лечења, укупна стопа преживљавања), временским трендовима, податке потребне за процену директних и индиректних трошкова здравствене заштите у области онкологије, за планирање онколошке здравствене заштите и израду превентивних стратегија и евалуацију спровођења превентивних мера.</w:t>
      </w:r>
    </w:p>
    <w:p w:rsidR="0078761D" w:rsidRPr="004B38B4" w:rsidRDefault="0078761D" w:rsidP="000A1F65">
      <w:pPr>
        <w:pStyle w:val="ListParagraph"/>
        <w:numPr>
          <w:ilvl w:val="0"/>
          <w:numId w:val="44"/>
        </w:numPr>
        <w:spacing w:after="0" w:line="240" w:lineRule="auto"/>
        <w:jc w:val="both"/>
        <w:rPr>
          <w:rFonts w:ascii="Times New Roman" w:hAnsi="Times New Roman" w:cs="Times New Roman"/>
          <w:sz w:val="24"/>
          <w:szCs w:val="24"/>
        </w:rPr>
      </w:pPr>
      <w:r w:rsidRPr="00A71232">
        <w:rPr>
          <w:rFonts w:ascii="Times New Roman" w:hAnsi="Times New Roman" w:cs="Times New Roman"/>
          <w:sz w:val="24"/>
          <w:szCs w:val="24"/>
        </w:rPr>
        <w:t>болнички регистри</w:t>
      </w:r>
      <w:r w:rsidRPr="004B38B4">
        <w:rPr>
          <w:rFonts w:ascii="Times New Roman" w:hAnsi="Times New Roman" w:cs="Times New Roman"/>
          <w:b/>
          <w:sz w:val="24"/>
          <w:szCs w:val="24"/>
        </w:rPr>
        <w:t xml:space="preserve"> </w:t>
      </w:r>
      <w:r w:rsidRPr="004B38B4">
        <w:rPr>
          <w:rFonts w:ascii="Times New Roman" w:hAnsi="Times New Roman" w:cs="Times New Roman"/>
          <w:sz w:val="24"/>
          <w:szCs w:val="24"/>
        </w:rPr>
        <w:t>– представљају основно средство за праћење квалитета лечења у болници.</w:t>
      </w:r>
    </w:p>
    <w:p w:rsidR="0078761D" w:rsidRPr="004B38B4" w:rsidRDefault="0078761D" w:rsidP="0078761D">
      <w:pPr>
        <w:spacing w:after="0" w:line="240" w:lineRule="auto"/>
        <w:jc w:val="both"/>
        <w:rPr>
          <w:rFonts w:ascii="Times New Roman" w:hAnsi="Times New Roman" w:cs="Times New Roman"/>
          <w:b/>
          <w:sz w:val="24"/>
          <w:szCs w:val="24"/>
        </w:rPr>
      </w:pPr>
    </w:p>
    <w:p w:rsidR="0078761D" w:rsidRPr="004B38B4" w:rsidRDefault="00965598" w:rsidP="000A1F65">
      <w:pPr>
        <w:spacing w:after="0" w:line="240" w:lineRule="auto"/>
        <w:ind w:firstLine="426"/>
        <w:jc w:val="both"/>
        <w:rPr>
          <w:rFonts w:ascii="Times New Roman" w:hAnsi="Times New Roman" w:cs="Times New Roman"/>
          <w:sz w:val="24"/>
          <w:szCs w:val="24"/>
          <w:lang w:val="uz-Cyrl-UZ"/>
        </w:rPr>
      </w:pPr>
      <w:r w:rsidRPr="004B38B4">
        <w:rPr>
          <w:rFonts w:ascii="Times New Roman" w:hAnsi="Times New Roman" w:cs="Times New Roman"/>
          <w:sz w:val="24"/>
          <w:szCs w:val="24"/>
          <w:lang w:val="uz-Cyrl-UZ"/>
        </w:rPr>
        <w:t xml:space="preserve"> </w:t>
      </w:r>
      <w:r w:rsidR="002E5C50" w:rsidRPr="004B38B4">
        <w:rPr>
          <w:rFonts w:ascii="Times New Roman" w:hAnsi="Times New Roman" w:cs="Times New Roman"/>
          <w:sz w:val="24"/>
          <w:szCs w:val="24"/>
          <w:lang w:val="uz-Cyrl-UZ"/>
        </w:rPr>
        <w:tab/>
      </w:r>
      <w:r w:rsidR="0035690E" w:rsidRPr="004B38B4">
        <w:rPr>
          <w:rFonts w:ascii="Times New Roman" w:hAnsi="Times New Roman" w:cs="Times New Roman"/>
          <w:sz w:val="24"/>
          <w:szCs w:val="24"/>
          <w:lang w:val="uz-Cyrl-UZ"/>
        </w:rPr>
        <w:tab/>
      </w:r>
      <w:r w:rsidR="0078761D" w:rsidRPr="004B38B4">
        <w:rPr>
          <w:rFonts w:ascii="Times New Roman" w:hAnsi="Times New Roman" w:cs="Times New Roman"/>
          <w:sz w:val="24"/>
          <w:szCs w:val="24"/>
          <w:lang w:val="uz-Cyrl-UZ"/>
        </w:rPr>
        <w:t xml:space="preserve">Полазећи од законске обавезе и улоге популационог регистра, 1996. године започета је реорганизација Регистра за рак у </w:t>
      </w:r>
      <w:r w:rsidRPr="004B38B4">
        <w:rPr>
          <w:rFonts w:ascii="Times New Roman" w:hAnsi="Times New Roman" w:cs="Times New Roman"/>
          <w:sz w:val="24"/>
          <w:szCs w:val="24"/>
          <w:lang w:val="uz-Cyrl-UZ"/>
        </w:rPr>
        <w:t xml:space="preserve">Републици </w:t>
      </w:r>
      <w:r w:rsidR="0078761D" w:rsidRPr="004B38B4">
        <w:rPr>
          <w:rFonts w:ascii="Times New Roman" w:hAnsi="Times New Roman" w:cs="Times New Roman"/>
          <w:sz w:val="24"/>
          <w:szCs w:val="24"/>
          <w:lang w:val="uz-Cyrl-UZ"/>
        </w:rPr>
        <w:t>Србији, у складу с препорукама Међународне агенциј</w:t>
      </w:r>
      <w:r w:rsidR="00173B9F" w:rsidRPr="004B38B4">
        <w:rPr>
          <w:rFonts w:ascii="Times New Roman" w:hAnsi="Times New Roman" w:cs="Times New Roman"/>
          <w:sz w:val="24"/>
          <w:szCs w:val="24"/>
          <w:lang w:val="uz-Cyrl-UZ"/>
        </w:rPr>
        <w:t>е</w:t>
      </w:r>
      <w:r w:rsidR="007F68C5" w:rsidRPr="004B38B4">
        <w:rPr>
          <w:rFonts w:ascii="Times New Roman" w:hAnsi="Times New Roman" w:cs="Times New Roman"/>
          <w:sz w:val="24"/>
          <w:szCs w:val="24"/>
          <w:lang w:val="uz-Cyrl-UZ"/>
        </w:rPr>
        <w:t xml:space="preserve"> за истраживање рака</w:t>
      </w:r>
      <w:r w:rsidR="007F68C5" w:rsidRPr="004B38B4">
        <w:rPr>
          <w:rStyle w:val="FootnoteReference"/>
          <w:rFonts w:ascii="Times New Roman" w:hAnsi="Times New Roman" w:cs="Times New Roman"/>
          <w:sz w:val="24"/>
          <w:szCs w:val="24"/>
        </w:rPr>
        <w:footnoteReference w:id="53"/>
      </w:r>
      <w:r w:rsidR="0078761D" w:rsidRPr="004B38B4">
        <w:rPr>
          <w:rFonts w:ascii="Times New Roman" w:hAnsi="Times New Roman" w:cs="Times New Roman"/>
          <w:sz w:val="24"/>
          <w:szCs w:val="24"/>
          <w:lang w:val="uz-Cyrl-UZ"/>
        </w:rPr>
        <w:t xml:space="preserve"> и Европске мреже регистара за рак</w:t>
      </w:r>
      <w:r w:rsidR="007F68C5" w:rsidRPr="004B38B4">
        <w:rPr>
          <w:rStyle w:val="FootnoteReference"/>
          <w:rFonts w:ascii="Times New Roman" w:hAnsi="Times New Roman" w:cs="Times New Roman"/>
          <w:sz w:val="24"/>
          <w:szCs w:val="24"/>
        </w:rPr>
        <w:footnoteReference w:id="54"/>
      </w:r>
      <w:r w:rsidR="007F68C5" w:rsidRPr="004B38B4">
        <w:rPr>
          <w:rFonts w:ascii="Times New Roman" w:hAnsi="Times New Roman" w:cs="Times New Roman"/>
          <w:sz w:val="24"/>
          <w:szCs w:val="24"/>
          <w:lang w:val="uz-Cyrl-UZ"/>
        </w:rPr>
        <w:t>.</w:t>
      </w:r>
    </w:p>
    <w:p w:rsidR="0078761D" w:rsidRPr="004B38B4" w:rsidRDefault="0078761D" w:rsidP="0078761D">
      <w:pPr>
        <w:spacing w:after="0" w:line="240" w:lineRule="auto"/>
        <w:jc w:val="both"/>
        <w:rPr>
          <w:rFonts w:ascii="Times New Roman" w:hAnsi="Times New Roman" w:cs="Times New Roman"/>
          <w:sz w:val="24"/>
          <w:szCs w:val="24"/>
          <w:lang w:val="uz-Cyrl-UZ"/>
        </w:rPr>
      </w:pPr>
    </w:p>
    <w:p w:rsidR="0078761D" w:rsidRPr="004B38B4" w:rsidRDefault="002E5C50" w:rsidP="000A1F65">
      <w:pPr>
        <w:spacing w:after="0" w:line="240" w:lineRule="auto"/>
        <w:ind w:firstLine="426"/>
        <w:jc w:val="both"/>
        <w:rPr>
          <w:rFonts w:ascii="Times New Roman" w:hAnsi="Times New Roman" w:cs="Times New Roman"/>
          <w:sz w:val="24"/>
          <w:szCs w:val="24"/>
          <w:lang w:val="uz-Cyrl-UZ"/>
        </w:rPr>
      </w:pPr>
      <w:r w:rsidRPr="004B38B4">
        <w:rPr>
          <w:rFonts w:ascii="Times New Roman" w:hAnsi="Times New Roman" w:cs="Times New Roman"/>
          <w:sz w:val="24"/>
          <w:szCs w:val="24"/>
          <w:lang w:val="uz-Cyrl-UZ"/>
        </w:rPr>
        <w:tab/>
      </w:r>
      <w:r w:rsidR="0035690E" w:rsidRPr="004B38B4">
        <w:rPr>
          <w:rFonts w:ascii="Times New Roman" w:hAnsi="Times New Roman" w:cs="Times New Roman"/>
          <w:sz w:val="24"/>
          <w:szCs w:val="24"/>
          <w:lang w:val="uz-Cyrl-UZ"/>
        </w:rPr>
        <w:tab/>
      </w:r>
      <w:r w:rsidR="0078761D" w:rsidRPr="004B38B4">
        <w:rPr>
          <w:rFonts w:ascii="Times New Roman" w:hAnsi="Times New Roman" w:cs="Times New Roman"/>
          <w:sz w:val="24"/>
          <w:szCs w:val="24"/>
          <w:lang w:val="uz-Cyrl-UZ"/>
        </w:rPr>
        <w:t xml:space="preserve">Кључна карактеристика популационог регистра за рак је коришћење вишеструких извора информација о случајевима рака у дефинисаној популацији. Наиме, регистар омогућава прикупљање података о истом случају рака из различитих извора (уз избегавање дуплих регистрација). Извори се могу груписати у три широке категорије: болнице, лабораторије и Извештаји о узроку смрти. </w:t>
      </w:r>
    </w:p>
    <w:p w:rsidR="0078761D" w:rsidRPr="004B38B4" w:rsidRDefault="0078761D" w:rsidP="0078761D">
      <w:pPr>
        <w:spacing w:after="0" w:line="240" w:lineRule="auto"/>
        <w:jc w:val="both"/>
        <w:rPr>
          <w:rFonts w:ascii="Times New Roman" w:hAnsi="Times New Roman" w:cs="Times New Roman"/>
          <w:sz w:val="24"/>
          <w:szCs w:val="24"/>
          <w:lang w:val="uz-Cyrl-UZ"/>
        </w:rPr>
      </w:pPr>
    </w:p>
    <w:p w:rsidR="0078761D" w:rsidRPr="004B38B4" w:rsidRDefault="0035690E" w:rsidP="000A1F65">
      <w:pPr>
        <w:spacing w:after="0" w:line="240" w:lineRule="auto"/>
        <w:ind w:firstLine="360"/>
        <w:jc w:val="both"/>
        <w:rPr>
          <w:rFonts w:ascii="Times New Roman" w:hAnsi="Times New Roman" w:cs="Times New Roman"/>
          <w:sz w:val="24"/>
          <w:szCs w:val="24"/>
          <w:lang w:val="uz-Cyrl-UZ"/>
        </w:rPr>
      </w:pPr>
      <w:r w:rsidRPr="004B38B4">
        <w:rPr>
          <w:rFonts w:ascii="Times New Roman" w:hAnsi="Times New Roman" w:cs="Times New Roman"/>
          <w:sz w:val="24"/>
          <w:szCs w:val="24"/>
          <w:lang w:val="uz-Cyrl-UZ"/>
        </w:rPr>
        <w:tab/>
      </w:r>
      <w:r w:rsidRPr="004B38B4">
        <w:rPr>
          <w:rFonts w:ascii="Times New Roman" w:hAnsi="Times New Roman" w:cs="Times New Roman"/>
          <w:sz w:val="24"/>
          <w:szCs w:val="24"/>
          <w:lang w:val="uz-Cyrl-UZ"/>
        </w:rPr>
        <w:tab/>
      </w:r>
      <w:r w:rsidR="0078761D" w:rsidRPr="004B38B4">
        <w:rPr>
          <w:rFonts w:ascii="Times New Roman" w:hAnsi="Times New Roman" w:cs="Times New Roman"/>
          <w:sz w:val="24"/>
          <w:szCs w:val="24"/>
          <w:lang w:val="uz-Cyrl-UZ"/>
        </w:rPr>
        <w:t xml:space="preserve">У </w:t>
      </w:r>
      <w:r w:rsidR="00965598" w:rsidRPr="004B38B4">
        <w:rPr>
          <w:rFonts w:ascii="Times New Roman" w:hAnsi="Times New Roman" w:cs="Times New Roman"/>
          <w:sz w:val="24"/>
          <w:szCs w:val="24"/>
          <w:lang w:val="uz-Cyrl-UZ"/>
        </w:rPr>
        <w:t xml:space="preserve">Републици </w:t>
      </w:r>
      <w:r w:rsidR="0078761D" w:rsidRPr="004B38B4">
        <w:rPr>
          <w:rFonts w:ascii="Times New Roman" w:hAnsi="Times New Roman" w:cs="Times New Roman"/>
          <w:sz w:val="24"/>
          <w:szCs w:val="24"/>
          <w:lang w:val="uz-Cyrl-UZ"/>
        </w:rPr>
        <w:t>Србији, подаци</w:t>
      </w:r>
      <w:r w:rsidR="00965598" w:rsidRPr="004B38B4">
        <w:rPr>
          <w:rFonts w:ascii="Times New Roman" w:hAnsi="Times New Roman" w:cs="Times New Roman"/>
          <w:sz w:val="24"/>
          <w:szCs w:val="24"/>
          <w:lang w:val="uz-Cyrl-UZ"/>
        </w:rPr>
        <w:t xml:space="preserve"> о раку</w:t>
      </w:r>
      <w:r w:rsidR="0078761D" w:rsidRPr="004B38B4">
        <w:rPr>
          <w:rFonts w:ascii="Times New Roman" w:hAnsi="Times New Roman" w:cs="Times New Roman"/>
          <w:sz w:val="24"/>
          <w:szCs w:val="24"/>
          <w:lang w:val="uz-Cyrl-UZ"/>
        </w:rPr>
        <w:t xml:space="preserve"> прикупљају </w:t>
      </w:r>
      <w:r w:rsidR="00BA7784" w:rsidRPr="004B38B4">
        <w:rPr>
          <w:rFonts w:ascii="Times New Roman" w:hAnsi="Times New Roman" w:cs="Times New Roman"/>
          <w:sz w:val="24"/>
          <w:szCs w:val="24"/>
          <w:lang w:val="uz-Cyrl-UZ"/>
        </w:rPr>
        <w:t xml:space="preserve">се </w:t>
      </w:r>
      <w:r w:rsidR="0078761D" w:rsidRPr="004B38B4">
        <w:rPr>
          <w:rFonts w:ascii="Times New Roman" w:hAnsi="Times New Roman" w:cs="Times New Roman"/>
          <w:sz w:val="24"/>
          <w:szCs w:val="24"/>
          <w:lang w:val="uz-Cyrl-UZ"/>
        </w:rPr>
        <w:t xml:space="preserve">из следећих извора: </w:t>
      </w:r>
    </w:p>
    <w:p w:rsidR="00965598" w:rsidRPr="004B38B4" w:rsidRDefault="00965598" w:rsidP="0078761D">
      <w:pPr>
        <w:spacing w:after="0" w:line="240" w:lineRule="auto"/>
        <w:jc w:val="both"/>
        <w:rPr>
          <w:rFonts w:ascii="Times New Roman" w:hAnsi="Times New Roman" w:cs="Times New Roman"/>
          <w:sz w:val="24"/>
          <w:szCs w:val="24"/>
          <w:lang w:val="uz-Cyrl-UZ"/>
        </w:rPr>
      </w:pPr>
    </w:p>
    <w:p w:rsidR="0078761D" w:rsidRPr="004B38B4" w:rsidRDefault="0078761D" w:rsidP="0061787E">
      <w:pPr>
        <w:pStyle w:val="ListParagraph"/>
        <w:numPr>
          <w:ilvl w:val="0"/>
          <w:numId w:val="6"/>
        </w:numPr>
        <w:spacing w:after="0" w:line="240" w:lineRule="auto"/>
        <w:rPr>
          <w:rFonts w:ascii="Times New Roman" w:hAnsi="Times New Roman" w:cs="Times New Roman"/>
          <w:sz w:val="24"/>
          <w:szCs w:val="24"/>
          <w:lang w:val="uz-Cyrl-UZ"/>
        </w:rPr>
      </w:pPr>
      <w:r w:rsidRPr="004B38B4">
        <w:rPr>
          <w:rFonts w:ascii="Times New Roman" w:hAnsi="Times New Roman" w:cs="Times New Roman"/>
          <w:sz w:val="24"/>
          <w:szCs w:val="24"/>
          <w:lang w:val="uz-Cyrl-UZ"/>
        </w:rPr>
        <w:t>Пријаве лица оболелог од малигног тумора</w:t>
      </w:r>
      <w:r w:rsidR="00965598" w:rsidRPr="004B38B4">
        <w:rPr>
          <w:rFonts w:ascii="Times New Roman" w:hAnsi="Times New Roman" w:cs="Times New Roman"/>
          <w:sz w:val="24"/>
          <w:szCs w:val="24"/>
          <w:lang w:val="uz-Cyrl-UZ"/>
        </w:rPr>
        <w:t>,</w:t>
      </w:r>
    </w:p>
    <w:p w:rsidR="0078761D" w:rsidRPr="004B38B4" w:rsidRDefault="0078761D">
      <w:pPr>
        <w:numPr>
          <w:ilvl w:val="0"/>
          <w:numId w:val="6"/>
        </w:numPr>
        <w:spacing w:after="0" w:line="240" w:lineRule="auto"/>
        <w:rPr>
          <w:rFonts w:ascii="Times New Roman" w:hAnsi="Times New Roman" w:cs="Times New Roman"/>
          <w:sz w:val="24"/>
          <w:szCs w:val="24"/>
          <w:lang w:val="uz-Cyrl-UZ"/>
        </w:rPr>
      </w:pPr>
      <w:r w:rsidRPr="004B38B4">
        <w:rPr>
          <w:rFonts w:ascii="Times New Roman" w:hAnsi="Times New Roman" w:cs="Times New Roman"/>
          <w:sz w:val="24"/>
          <w:szCs w:val="24"/>
          <w:lang w:val="uz-Cyrl-UZ"/>
        </w:rPr>
        <w:t>Под</w:t>
      </w:r>
      <w:r w:rsidR="00965598" w:rsidRPr="004B38B4">
        <w:rPr>
          <w:rFonts w:ascii="Times New Roman" w:hAnsi="Times New Roman" w:cs="Times New Roman"/>
          <w:sz w:val="24"/>
          <w:szCs w:val="24"/>
          <w:lang w:val="uz-Cyrl-UZ"/>
        </w:rPr>
        <w:t>аци хоспиталног регистра за рак,</w:t>
      </w:r>
    </w:p>
    <w:p w:rsidR="0078761D" w:rsidRPr="004B38B4" w:rsidRDefault="0078761D">
      <w:pPr>
        <w:numPr>
          <w:ilvl w:val="0"/>
          <w:numId w:val="6"/>
        </w:num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Извештаји о хоспитализацији</w:t>
      </w:r>
      <w:r w:rsidR="00965598" w:rsidRPr="004B38B4">
        <w:rPr>
          <w:rFonts w:ascii="Times New Roman" w:hAnsi="Times New Roman" w:cs="Times New Roman"/>
          <w:sz w:val="24"/>
          <w:szCs w:val="24"/>
          <w:lang w:val="uz-Cyrl-UZ"/>
        </w:rPr>
        <w:t>,</w:t>
      </w:r>
    </w:p>
    <w:p w:rsidR="0078761D" w:rsidRPr="004B38B4" w:rsidRDefault="0078761D">
      <w:pPr>
        <w:numPr>
          <w:ilvl w:val="0"/>
          <w:numId w:val="6"/>
        </w:num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Протоколи патохистолошких и цитолошких лабораторија</w:t>
      </w:r>
      <w:r w:rsidR="00965598" w:rsidRPr="004B38B4">
        <w:rPr>
          <w:rFonts w:ascii="Times New Roman" w:hAnsi="Times New Roman" w:cs="Times New Roman"/>
          <w:sz w:val="24"/>
          <w:szCs w:val="24"/>
          <w:lang w:val="uz-Cyrl-UZ"/>
        </w:rPr>
        <w:t>,</w:t>
      </w:r>
    </w:p>
    <w:p w:rsidR="0078761D" w:rsidRPr="004B38B4" w:rsidRDefault="0078761D">
      <w:pPr>
        <w:numPr>
          <w:ilvl w:val="0"/>
          <w:numId w:val="6"/>
        </w:num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Подаци из ванболничких здравствених установа</w:t>
      </w:r>
      <w:r w:rsidR="00965598" w:rsidRPr="004B38B4">
        <w:rPr>
          <w:rFonts w:ascii="Times New Roman" w:hAnsi="Times New Roman" w:cs="Times New Roman"/>
          <w:sz w:val="24"/>
          <w:szCs w:val="24"/>
          <w:lang w:val="uz-Cyrl-UZ"/>
        </w:rPr>
        <w:t>,</w:t>
      </w:r>
    </w:p>
    <w:p w:rsidR="0078761D" w:rsidRPr="004B38B4" w:rsidRDefault="0078761D">
      <w:pPr>
        <w:numPr>
          <w:ilvl w:val="0"/>
          <w:numId w:val="6"/>
        </w:num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Подаци из информационог система Војномедицинске академије</w:t>
      </w:r>
      <w:r w:rsidR="00965598" w:rsidRPr="004B38B4">
        <w:rPr>
          <w:rFonts w:ascii="Times New Roman" w:hAnsi="Times New Roman" w:cs="Times New Roman"/>
          <w:sz w:val="24"/>
          <w:szCs w:val="24"/>
          <w:lang w:val="uz-Cyrl-UZ"/>
        </w:rPr>
        <w:t>,</w:t>
      </w:r>
    </w:p>
    <w:p w:rsidR="0078761D" w:rsidRPr="004B38B4" w:rsidRDefault="0078761D">
      <w:pPr>
        <w:numPr>
          <w:ilvl w:val="0"/>
          <w:numId w:val="6"/>
        </w:num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Подаци из филијала РФЗО</w:t>
      </w:r>
      <w:r w:rsidR="00965598" w:rsidRPr="004B38B4">
        <w:rPr>
          <w:rFonts w:ascii="Times New Roman" w:hAnsi="Times New Roman" w:cs="Times New Roman"/>
          <w:sz w:val="24"/>
          <w:szCs w:val="24"/>
          <w:lang w:val="uz-Cyrl-UZ"/>
        </w:rPr>
        <w:t>,</w:t>
      </w:r>
    </w:p>
    <w:p w:rsidR="0078761D" w:rsidRPr="004B38B4" w:rsidRDefault="0078761D">
      <w:pPr>
        <w:numPr>
          <w:ilvl w:val="0"/>
          <w:numId w:val="6"/>
        </w:num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Извештаји приватних здравствених установа</w:t>
      </w:r>
      <w:r w:rsidR="00965598" w:rsidRPr="004B38B4">
        <w:rPr>
          <w:rFonts w:ascii="Times New Roman" w:hAnsi="Times New Roman" w:cs="Times New Roman"/>
          <w:sz w:val="24"/>
          <w:szCs w:val="24"/>
          <w:lang w:val="uz-Cyrl-UZ"/>
        </w:rPr>
        <w:t>,</w:t>
      </w:r>
    </w:p>
    <w:p w:rsidR="0078761D" w:rsidRPr="004B38B4" w:rsidRDefault="0078761D">
      <w:pPr>
        <w:numPr>
          <w:ilvl w:val="0"/>
          <w:numId w:val="6"/>
        </w:num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Извештаји о узроку смрти</w:t>
      </w:r>
      <w:r w:rsidR="00965598" w:rsidRPr="004B38B4">
        <w:rPr>
          <w:rFonts w:ascii="Times New Roman" w:hAnsi="Times New Roman" w:cs="Times New Roman"/>
          <w:sz w:val="24"/>
          <w:szCs w:val="24"/>
          <w:lang w:val="uz-Cyrl-UZ"/>
        </w:rPr>
        <w:t>.</w:t>
      </w:r>
    </w:p>
    <w:p w:rsidR="0078761D" w:rsidRPr="004B38B4" w:rsidRDefault="0078761D" w:rsidP="0078761D">
      <w:pPr>
        <w:spacing w:after="0" w:line="240" w:lineRule="auto"/>
        <w:ind w:left="720"/>
        <w:jc w:val="both"/>
        <w:rPr>
          <w:rFonts w:ascii="Times New Roman" w:hAnsi="Times New Roman" w:cs="Times New Roman"/>
          <w:sz w:val="24"/>
          <w:szCs w:val="24"/>
        </w:rPr>
      </w:pPr>
    </w:p>
    <w:p w:rsidR="0078761D" w:rsidRPr="004B38B4" w:rsidRDefault="002E5C50" w:rsidP="000A1F65">
      <w:pPr>
        <w:spacing w:after="0" w:line="240" w:lineRule="auto"/>
        <w:ind w:firstLine="426"/>
        <w:jc w:val="both"/>
        <w:rPr>
          <w:rFonts w:ascii="Times New Roman" w:hAnsi="Times New Roman" w:cs="Times New Roman"/>
          <w:sz w:val="24"/>
          <w:szCs w:val="24"/>
        </w:rPr>
      </w:pPr>
      <w:r w:rsidRPr="004B38B4">
        <w:rPr>
          <w:rFonts w:ascii="Times New Roman" w:hAnsi="Times New Roman" w:cs="Times New Roman"/>
          <w:sz w:val="24"/>
          <w:szCs w:val="24"/>
        </w:rPr>
        <w:tab/>
      </w:r>
      <w:r w:rsidR="0035690E" w:rsidRPr="004B38B4">
        <w:rPr>
          <w:rFonts w:ascii="Times New Roman" w:hAnsi="Times New Roman" w:cs="Times New Roman"/>
          <w:sz w:val="24"/>
          <w:szCs w:val="24"/>
        </w:rPr>
        <w:tab/>
      </w:r>
      <w:r w:rsidR="0078761D" w:rsidRPr="004B38B4">
        <w:rPr>
          <w:rFonts w:ascii="Times New Roman" w:hAnsi="Times New Roman" w:cs="Times New Roman"/>
          <w:sz w:val="24"/>
          <w:szCs w:val="24"/>
        </w:rPr>
        <w:t>Већина регистара користи мешавину активних и пасивних м</w:t>
      </w:r>
      <w:r w:rsidR="00965598" w:rsidRPr="004B38B4">
        <w:rPr>
          <w:rFonts w:ascii="Times New Roman" w:hAnsi="Times New Roman" w:cs="Times New Roman"/>
          <w:sz w:val="24"/>
          <w:szCs w:val="24"/>
        </w:rPr>
        <w:t>етода за проналажење случајева.</w:t>
      </w:r>
    </w:p>
    <w:p w:rsidR="00965598" w:rsidRPr="004B38B4" w:rsidRDefault="00965598" w:rsidP="0078761D">
      <w:pPr>
        <w:spacing w:after="0" w:line="240" w:lineRule="auto"/>
        <w:jc w:val="both"/>
        <w:rPr>
          <w:rFonts w:ascii="Times New Roman" w:hAnsi="Times New Roman" w:cs="Times New Roman"/>
          <w:sz w:val="24"/>
          <w:szCs w:val="24"/>
        </w:rPr>
      </w:pPr>
    </w:p>
    <w:p w:rsidR="0078761D" w:rsidRPr="004B38B4" w:rsidRDefault="002E5C50" w:rsidP="000A1F65">
      <w:pPr>
        <w:spacing w:after="0" w:line="240" w:lineRule="auto"/>
        <w:ind w:firstLine="426"/>
        <w:jc w:val="both"/>
        <w:rPr>
          <w:rFonts w:ascii="Times New Roman" w:hAnsi="Times New Roman" w:cs="Times New Roman"/>
          <w:sz w:val="24"/>
          <w:szCs w:val="24"/>
        </w:rPr>
      </w:pPr>
      <w:r w:rsidRPr="004B38B4">
        <w:rPr>
          <w:rFonts w:ascii="Times New Roman" w:hAnsi="Times New Roman" w:cs="Times New Roman"/>
          <w:sz w:val="24"/>
          <w:szCs w:val="24"/>
        </w:rPr>
        <w:tab/>
      </w:r>
      <w:r w:rsidR="0035690E" w:rsidRPr="004B38B4">
        <w:rPr>
          <w:rFonts w:ascii="Times New Roman" w:hAnsi="Times New Roman" w:cs="Times New Roman"/>
          <w:sz w:val="24"/>
          <w:szCs w:val="24"/>
        </w:rPr>
        <w:tab/>
      </w:r>
      <w:r w:rsidR="0078761D" w:rsidRPr="004B38B4">
        <w:rPr>
          <w:rFonts w:ascii="Times New Roman" w:hAnsi="Times New Roman" w:cs="Times New Roman"/>
          <w:sz w:val="24"/>
          <w:szCs w:val="24"/>
        </w:rPr>
        <w:t>Развој здравствених информационих система представља додатни оквир за коришћење електронских база података за проналажење случајева.</w:t>
      </w:r>
    </w:p>
    <w:p w:rsidR="0078761D" w:rsidRPr="004B38B4" w:rsidRDefault="0078761D" w:rsidP="0078761D">
      <w:pPr>
        <w:spacing w:after="0" w:line="240" w:lineRule="auto"/>
        <w:jc w:val="both"/>
        <w:rPr>
          <w:rFonts w:ascii="Times New Roman" w:hAnsi="Times New Roman" w:cs="Times New Roman"/>
          <w:sz w:val="24"/>
          <w:szCs w:val="24"/>
        </w:rPr>
      </w:pPr>
    </w:p>
    <w:p w:rsidR="0078761D" w:rsidRPr="004B38B4" w:rsidRDefault="002E5C50" w:rsidP="000A1F65">
      <w:pPr>
        <w:spacing w:after="0" w:line="240" w:lineRule="auto"/>
        <w:ind w:firstLine="426"/>
        <w:jc w:val="both"/>
        <w:rPr>
          <w:rFonts w:ascii="Times New Roman" w:hAnsi="Times New Roman" w:cs="Times New Roman"/>
          <w:sz w:val="24"/>
          <w:szCs w:val="24"/>
        </w:rPr>
      </w:pPr>
      <w:r w:rsidRPr="004B38B4">
        <w:rPr>
          <w:rFonts w:ascii="Times New Roman" w:hAnsi="Times New Roman" w:cs="Times New Roman"/>
          <w:sz w:val="24"/>
          <w:szCs w:val="24"/>
        </w:rPr>
        <w:tab/>
      </w:r>
      <w:r w:rsidR="0035690E" w:rsidRPr="004B38B4">
        <w:rPr>
          <w:rFonts w:ascii="Times New Roman" w:hAnsi="Times New Roman" w:cs="Times New Roman"/>
          <w:sz w:val="24"/>
          <w:szCs w:val="24"/>
        </w:rPr>
        <w:tab/>
      </w:r>
      <w:r w:rsidR="0078761D" w:rsidRPr="004B38B4">
        <w:rPr>
          <w:rFonts w:ascii="Times New Roman" w:hAnsi="Times New Roman" w:cs="Times New Roman"/>
          <w:sz w:val="24"/>
          <w:szCs w:val="24"/>
        </w:rPr>
        <w:t>Популациони регистри за рак треба да буду организовани тако да садрже тачно одређени сет података (варијабли) за сваки новооткривени случај. Запажена је тенденција да се често испланира прикупљање превеликог броја варијабли, што није одрживо.</w:t>
      </w:r>
    </w:p>
    <w:p w:rsidR="0078761D" w:rsidRPr="004B38B4" w:rsidRDefault="0078761D" w:rsidP="0078761D">
      <w:pPr>
        <w:spacing w:after="0" w:line="240" w:lineRule="auto"/>
        <w:rPr>
          <w:rFonts w:ascii="Times New Roman" w:hAnsi="Times New Roman" w:cs="Times New Roman"/>
          <w:sz w:val="24"/>
          <w:szCs w:val="24"/>
        </w:rPr>
      </w:pPr>
    </w:p>
    <w:p w:rsidR="0078761D" w:rsidRPr="004B38B4" w:rsidRDefault="008E5E8A" w:rsidP="000A1F65">
      <w:pPr>
        <w:spacing w:after="0" w:line="240" w:lineRule="auto"/>
        <w:ind w:firstLine="426"/>
        <w:rPr>
          <w:rFonts w:ascii="Times New Roman" w:hAnsi="Times New Roman" w:cs="Times New Roman"/>
          <w:sz w:val="24"/>
          <w:szCs w:val="24"/>
        </w:rPr>
      </w:pPr>
      <w:r w:rsidRPr="004B38B4">
        <w:rPr>
          <w:rFonts w:ascii="Times New Roman" w:hAnsi="Times New Roman" w:cs="Times New Roman"/>
          <w:sz w:val="24"/>
          <w:szCs w:val="24"/>
        </w:rPr>
        <w:tab/>
      </w:r>
      <w:r w:rsidR="0078761D" w:rsidRPr="004B38B4">
        <w:rPr>
          <w:rFonts w:ascii="Times New Roman" w:hAnsi="Times New Roman" w:cs="Times New Roman"/>
          <w:sz w:val="24"/>
          <w:szCs w:val="24"/>
        </w:rPr>
        <w:t>Најважније варијабле су:</w:t>
      </w:r>
    </w:p>
    <w:p w:rsidR="0078761D" w:rsidRPr="004B38B4" w:rsidRDefault="0078761D" w:rsidP="000A1F65">
      <w:pPr>
        <w:pStyle w:val="ListParagraph"/>
        <w:numPr>
          <w:ilvl w:val="0"/>
          <w:numId w:val="44"/>
        </w:numPr>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кодирање тумора, које укључује: локализацију (примарну и секундарну), хистологију (цитологију), понашање (бенигно/малигно) и начин постављања дијагнозе, коришћењем Међународне класификације онколошких болести</w:t>
      </w:r>
      <w:r w:rsidR="00965598" w:rsidRPr="004B38B4">
        <w:rPr>
          <w:rFonts w:ascii="Times New Roman" w:hAnsi="Times New Roman" w:cs="Times New Roman"/>
          <w:sz w:val="24"/>
          <w:szCs w:val="24"/>
          <w:lang w:val="uz-Cyrl-UZ"/>
        </w:rPr>
        <w:t>,</w:t>
      </w:r>
      <w:r w:rsidR="003F1011" w:rsidRPr="004B38B4">
        <w:rPr>
          <w:rStyle w:val="FootnoteReference"/>
          <w:rFonts w:ascii="Times New Roman" w:hAnsi="Times New Roman" w:cs="Times New Roman"/>
          <w:sz w:val="24"/>
          <w:szCs w:val="24"/>
        </w:rPr>
        <w:footnoteReference w:id="55"/>
      </w:r>
      <w:r w:rsidRPr="004B38B4">
        <w:rPr>
          <w:rFonts w:ascii="Times New Roman" w:hAnsi="Times New Roman" w:cs="Times New Roman"/>
          <w:sz w:val="24"/>
          <w:szCs w:val="24"/>
        </w:rPr>
        <w:t xml:space="preserve">  </w:t>
      </w:r>
    </w:p>
    <w:p w:rsidR="0078761D" w:rsidRPr="004B38B4" w:rsidRDefault="0078761D" w:rsidP="000A1F65">
      <w:pPr>
        <w:pStyle w:val="ListParagraph"/>
        <w:numPr>
          <w:ilvl w:val="0"/>
          <w:numId w:val="44"/>
        </w:numPr>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кодирање стадијума, коришћењем TNM класификације</w:t>
      </w:r>
      <w:r w:rsidR="00965598" w:rsidRPr="004B38B4">
        <w:rPr>
          <w:rFonts w:ascii="Times New Roman" w:hAnsi="Times New Roman" w:cs="Times New Roman"/>
          <w:sz w:val="24"/>
          <w:szCs w:val="24"/>
          <w:lang w:val="uz-Cyrl-UZ"/>
        </w:rPr>
        <w:t>,</w:t>
      </w:r>
    </w:p>
    <w:p w:rsidR="0078761D" w:rsidRPr="004B38B4" w:rsidRDefault="0078761D" w:rsidP="000A1F65">
      <w:pPr>
        <w:pStyle w:val="ListParagraph"/>
        <w:numPr>
          <w:ilvl w:val="0"/>
          <w:numId w:val="44"/>
        </w:numPr>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једногодишње и петогодишње преживљавање</w:t>
      </w:r>
      <w:r w:rsidR="00965598" w:rsidRPr="004B38B4">
        <w:rPr>
          <w:rFonts w:ascii="Times New Roman" w:hAnsi="Times New Roman" w:cs="Times New Roman"/>
          <w:sz w:val="24"/>
          <w:szCs w:val="24"/>
          <w:lang w:val="uz-Cyrl-UZ"/>
        </w:rPr>
        <w:t>,</w:t>
      </w:r>
    </w:p>
    <w:p w:rsidR="0078761D" w:rsidRPr="004B38B4" w:rsidRDefault="0078761D" w:rsidP="000A1F65">
      <w:pPr>
        <w:pStyle w:val="ListParagraph"/>
        <w:numPr>
          <w:ilvl w:val="0"/>
          <w:numId w:val="44"/>
        </w:numPr>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подаци о примењеној терапији.</w:t>
      </w:r>
    </w:p>
    <w:p w:rsidR="0078761D" w:rsidRPr="004B38B4" w:rsidRDefault="0078761D" w:rsidP="0078761D">
      <w:pPr>
        <w:pStyle w:val="Normal1"/>
        <w:spacing w:after="0" w:line="240" w:lineRule="auto"/>
        <w:jc w:val="both"/>
        <w:rPr>
          <w:rFonts w:ascii="Times New Roman" w:hAnsi="Times New Roman" w:cs="Times New Roman"/>
          <w:b/>
          <w:color w:val="auto"/>
          <w:sz w:val="24"/>
          <w:szCs w:val="24"/>
        </w:rPr>
      </w:pPr>
    </w:p>
    <w:p w:rsidR="0078761D" w:rsidRPr="004B38B4" w:rsidRDefault="008E5E8A" w:rsidP="000A1F65">
      <w:pPr>
        <w:pStyle w:val="Normal1"/>
        <w:spacing w:after="0" w:line="240" w:lineRule="auto"/>
        <w:ind w:firstLine="426"/>
        <w:jc w:val="both"/>
        <w:rPr>
          <w:rFonts w:ascii="Times New Roman" w:hAnsi="Times New Roman" w:cs="Times New Roman"/>
          <w:color w:val="auto"/>
          <w:sz w:val="24"/>
          <w:szCs w:val="24"/>
        </w:rPr>
      </w:pPr>
      <w:r w:rsidRPr="004B38B4">
        <w:rPr>
          <w:rFonts w:ascii="Times New Roman" w:hAnsi="Times New Roman" w:cs="Times New Roman"/>
          <w:color w:val="auto"/>
          <w:sz w:val="24"/>
          <w:szCs w:val="24"/>
        </w:rPr>
        <w:tab/>
      </w:r>
      <w:r w:rsidR="0035690E" w:rsidRPr="004B38B4">
        <w:rPr>
          <w:rFonts w:ascii="Times New Roman" w:hAnsi="Times New Roman" w:cs="Times New Roman"/>
          <w:color w:val="auto"/>
          <w:sz w:val="24"/>
          <w:szCs w:val="24"/>
        </w:rPr>
        <w:tab/>
      </w:r>
      <w:r w:rsidR="0078761D" w:rsidRPr="004B38B4">
        <w:rPr>
          <w:rFonts w:ascii="Times New Roman" w:hAnsi="Times New Roman" w:cs="Times New Roman"/>
          <w:color w:val="auto"/>
          <w:sz w:val="24"/>
          <w:szCs w:val="24"/>
        </w:rPr>
        <w:t xml:space="preserve">Показатељи квалитета података у популационом регистру су: учешће хистолошки/цитолошки верификованих тумора, учешће </w:t>
      </w:r>
      <w:r w:rsidR="00FE6BF9">
        <w:rPr>
          <w:rFonts w:ascii="Times New Roman" w:hAnsi="Times New Roman" w:cs="Times New Roman"/>
          <w:color w:val="auto"/>
          <w:sz w:val="24"/>
          <w:szCs w:val="24"/>
          <w:lang w:val="sr-Cyrl-RS"/>
        </w:rPr>
        <w:t>лица</w:t>
      </w:r>
      <w:r w:rsidR="0078761D" w:rsidRPr="004B38B4">
        <w:rPr>
          <w:rFonts w:ascii="Times New Roman" w:hAnsi="Times New Roman" w:cs="Times New Roman"/>
          <w:color w:val="auto"/>
          <w:sz w:val="24"/>
          <w:szCs w:val="24"/>
        </w:rPr>
        <w:t xml:space="preserve"> регистрованих само путем морталитетне статистике (Извештаји о узроку смрти) и однос морталитета и инциденције.</w:t>
      </w:r>
    </w:p>
    <w:p w:rsidR="0078761D" w:rsidRPr="004B38B4" w:rsidRDefault="0078761D" w:rsidP="0078761D">
      <w:pPr>
        <w:pStyle w:val="Normal1"/>
        <w:spacing w:after="0" w:line="240" w:lineRule="auto"/>
        <w:jc w:val="both"/>
        <w:rPr>
          <w:rFonts w:ascii="Times New Roman" w:hAnsi="Times New Roman" w:cs="Times New Roman"/>
          <w:color w:val="auto"/>
          <w:sz w:val="24"/>
          <w:szCs w:val="24"/>
        </w:rPr>
      </w:pPr>
    </w:p>
    <w:p w:rsidR="0078761D" w:rsidRPr="004B38B4" w:rsidRDefault="008E5E8A" w:rsidP="000A1F65">
      <w:pPr>
        <w:pStyle w:val="Normal1"/>
        <w:spacing w:after="0" w:line="240" w:lineRule="auto"/>
        <w:ind w:firstLine="426"/>
        <w:jc w:val="both"/>
        <w:rPr>
          <w:rFonts w:ascii="Times New Roman" w:hAnsi="Times New Roman" w:cs="Times New Roman"/>
          <w:color w:val="auto"/>
          <w:sz w:val="24"/>
          <w:szCs w:val="24"/>
        </w:rPr>
      </w:pPr>
      <w:r w:rsidRPr="004B38B4">
        <w:rPr>
          <w:rFonts w:ascii="Times New Roman" w:hAnsi="Times New Roman" w:cs="Times New Roman"/>
          <w:color w:val="auto"/>
          <w:sz w:val="24"/>
          <w:szCs w:val="24"/>
        </w:rPr>
        <w:tab/>
      </w:r>
      <w:r w:rsidR="0078761D" w:rsidRPr="004B38B4">
        <w:rPr>
          <w:rFonts w:ascii="Times New Roman" w:hAnsi="Times New Roman" w:cs="Times New Roman"/>
          <w:color w:val="auto"/>
          <w:sz w:val="24"/>
          <w:szCs w:val="24"/>
        </w:rPr>
        <w:t xml:space="preserve">Предуслови које мора да испуни регистар за рак  су: </w:t>
      </w:r>
    </w:p>
    <w:p w:rsidR="0078761D" w:rsidRPr="004B38B4" w:rsidRDefault="0078761D" w:rsidP="000A1F65">
      <w:pPr>
        <w:pStyle w:val="ListParagraph"/>
        <w:numPr>
          <w:ilvl w:val="0"/>
          <w:numId w:val="44"/>
        </w:num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комплетност</w:t>
      </w:r>
      <w:r w:rsidR="00965598" w:rsidRPr="004B38B4">
        <w:rPr>
          <w:rFonts w:ascii="Times New Roman" w:hAnsi="Times New Roman" w:cs="Times New Roman"/>
          <w:sz w:val="24"/>
          <w:szCs w:val="24"/>
          <w:lang w:val="uz-Cyrl-UZ"/>
        </w:rPr>
        <w:t>,</w:t>
      </w:r>
      <w:r w:rsidRPr="004B38B4">
        <w:rPr>
          <w:rStyle w:val="FootnoteReference"/>
          <w:rFonts w:ascii="Times New Roman" w:hAnsi="Times New Roman" w:cs="Times New Roman"/>
          <w:sz w:val="24"/>
          <w:szCs w:val="24"/>
        </w:rPr>
        <w:footnoteReference w:id="56"/>
      </w:r>
    </w:p>
    <w:p w:rsidR="0078761D" w:rsidRPr="004B38B4" w:rsidRDefault="0078761D" w:rsidP="000A1F65">
      <w:pPr>
        <w:pStyle w:val="ListParagraph"/>
        <w:numPr>
          <w:ilvl w:val="0"/>
          <w:numId w:val="44"/>
        </w:num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валидност</w:t>
      </w:r>
      <w:r w:rsidR="00965598" w:rsidRPr="004B38B4">
        <w:rPr>
          <w:rFonts w:ascii="Times New Roman" w:hAnsi="Times New Roman" w:cs="Times New Roman"/>
          <w:sz w:val="24"/>
          <w:szCs w:val="24"/>
          <w:lang w:val="uz-Cyrl-UZ"/>
        </w:rPr>
        <w:t>,</w:t>
      </w:r>
      <w:r w:rsidRPr="004B38B4">
        <w:rPr>
          <w:rStyle w:val="FootnoteReference"/>
          <w:rFonts w:ascii="Times New Roman" w:hAnsi="Times New Roman" w:cs="Times New Roman"/>
          <w:sz w:val="24"/>
          <w:szCs w:val="24"/>
        </w:rPr>
        <w:footnoteReference w:id="57"/>
      </w:r>
    </w:p>
    <w:p w:rsidR="0078761D" w:rsidRPr="004B38B4" w:rsidRDefault="0078761D" w:rsidP="000A1F65">
      <w:pPr>
        <w:pStyle w:val="ListParagraph"/>
        <w:numPr>
          <w:ilvl w:val="0"/>
          <w:numId w:val="44"/>
        </w:num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једнакост у шифрирању</w:t>
      </w:r>
      <w:r w:rsidR="00965598" w:rsidRPr="004B38B4">
        <w:rPr>
          <w:rFonts w:ascii="Times New Roman" w:hAnsi="Times New Roman" w:cs="Times New Roman"/>
          <w:sz w:val="24"/>
          <w:szCs w:val="24"/>
          <w:lang w:val="uz-Cyrl-UZ"/>
        </w:rPr>
        <w:t>,</w:t>
      </w:r>
      <w:r w:rsidRPr="004B38B4">
        <w:rPr>
          <w:rStyle w:val="FootnoteReference"/>
          <w:rFonts w:ascii="Times New Roman" w:hAnsi="Times New Roman" w:cs="Times New Roman"/>
          <w:sz w:val="24"/>
          <w:szCs w:val="24"/>
        </w:rPr>
        <w:footnoteReference w:id="58"/>
      </w:r>
    </w:p>
    <w:p w:rsidR="0078761D" w:rsidRPr="004B38B4" w:rsidRDefault="00965598" w:rsidP="000A1F65">
      <w:pPr>
        <w:pStyle w:val="ListParagraph"/>
        <w:numPr>
          <w:ilvl w:val="0"/>
          <w:numId w:val="44"/>
        </w:num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повезивање података,</w:t>
      </w:r>
      <w:r w:rsidR="0078761D" w:rsidRPr="004B38B4">
        <w:rPr>
          <w:rFonts w:ascii="Times New Roman" w:hAnsi="Times New Roman" w:cs="Times New Roman"/>
          <w:sz w:val="24"/>
          <w:szCs w:val="24"/>
        </w:rPr>
        <w:t xml:space="preserve"> </w:t>
      </w:r>
    </w:p>
    <w:p w:rsidR="0078761D" w:rsidRPr="004B38B4" w:rsidRDefault="0078761D" w:rsidP="000A1F65">
      <w:pPr>
        <w:pStyle w:val="ListParagraph"/>
        <w:numPr>
          <w:ilvl w:val="0"/>
          <w:numId w:val="44"/>
        </w:num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правоременост података.</w:t>
      </w:r>
    </w:p>
    <w:p w:rsidR="0078761D" w:rsidRPr="004B38B4" w:rsidRDefault="0078761D" w:rsidP="0078761D">
      <w:pPr>
        <w:pStyle w:val="Normal1"/>
        <w:spacing w:after="0" w:line="240" w:lineRule="auto"/>
        <w:jc w:val="both"/>
        <w:rPr>
          <w:rFonts w:ascii="Times New Roman" w:hAnsi="Times New Roman" w:cs="Times New Roman"/>
          <w:color w:val="auto"/>
          <w:sz w:val="24"/>
          <w:szCs w:val="24"/>
        </w:rPr>
      </w:pPr>
    </w:p>
    <w:p w:rsidR="0078761D" w:rsidRPr="004B38B4" w:rsidRDefault="008E5E8A" w:rsidP="000A1F65">
      <w:pPr>
        <w:spacing w:after="0" w:line="240" w:lineRule="auto"/>
        <w:ind w:firstLine="426"/>
        <w:rPr>
          <w:rFonts w:ascii="Times New Roman" w:hAnsi="Times New Roman" w:cs="Times New Roman"/>
          <w:sz w:val="24"/>
          <w:szCs w:val="24"/>
        </w:rPr>
      </w:pPr>
      <w:r w:rsidRPr="004B38B4">
        <w:rPr>
          <w:rFonts w:ascii="Times New Roman" w:hAnsi="Times New Roman" w:cs="Times New Roman"/>
          <w:sz w:val="24"/>
          <w:szCs w:val="24"/>
        </w:rPr>
        <w:tab/>
      </w:r>
      <w:r w:rsidR="0078761D" w:rsidRPr="004B38B4">
        <w:rPr>
          <w:rFonts w:ascii="Times New Roman" w:hAnsi="Times New Roman" w:cs="Times New Roman"/>
          <w:sz w:val="24"/>
          <w:szCs w:val="24"/>
        </w:rPr>
        <w:t>Популациони регистар  за рак са националним обухватом треба да обезбеди следеће:</w:t>
      </w:r>
    </w:p>
    <w:p w:rsidR="0078761D" w:rsidRPr="004B38B4" w:rsidRDefault="0078761D" w:rsidP="000A1F65">
      <w:pPr>
        <w:pStyle w:val="ListParagraph"/>
        <w:numPr>
          <w:ilvl w:val="0"/>
          <w:numId w:val="44"/>
        </w:num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више информација о дијагностиковању, терапији и исходу болести, како би се омогућило тумачење разлика и измена у инциденцији и преживљавању</w:t>
      </w:r>
      <w:r w:rsidR="00965598" w:rsidRPr="004B38B4">
        <w:rPr>
          <w:rFonts w:ascii="Times New Roman" w:hAnsi="Times New Roman" w:cs="Times New Roman"/>
          <w:sz w:val="24"/>
          <w:szCs w:val="24"/>
          <w:lang w:val="uz-Cyrl-UZ"/>
        </w:rPr>
        <w:t>,</w:t>
      </w:r>
    </w:p>
    <w:p w:rsidR="0078761D" w:rsidRPr="004B38B4" w:rsidRDefault="0078761D" w:rsidP="000A1F65">
      <w:pPr>
        <w:pStyle w:val="ListParagraph"/>
        <w:numPr>
          <w:ilvl w:val="0"/>
          <w:numId w:val="44"/>
        </w:num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 xml:space="preserve">примену међународних стандарда како би се обезбедила међународна упоредивост прикупљених података и учешће </w:t>
      </w:r>
      <w:r w:rsidR="00965598" w:rsidRPr="004B38B4">
        <w:rPr>
          <w:rFonts w:ascii="Times New Roman" w:hAnsi="Times New Roman" w:cs="Times New Roman"/>
          <w:sz w:val="24"/>
          <w:szCs w:val="24"/>
          <w:lang w:val="uz-Cyrl-UZ"/>
        </w:rPr>
        <w:t xml:space="preserve">Републике </w:t>
      </w:r>
      <w:r w:rsidRPr="004B38B4">
        <w:rPr>
          <w:rFonts w:ascii="Times New Roman" w:hAnsi="Times New Roman" w:cs="Times New Roman"/>
          <w:sz w:val="24"/>
          <w:szCs w:val="24"/>
        </w:rPr>
        <w:t>Србије у међународним студијама, што ће, последично, унапредити квалитет података</w:t>
      </w:r>
      <w:r w:rsidR="00965598" w:rsidRPr="004B38B4">
        <w:rPr>
          <w:rFonts w:ascii="Times New Roman" w:hAnsi="Times New Roman" w:cs="Times New Roman"/>
          <w:sz w:val="24"/>
          <w:szCs w:val="24"/>
          <w:lang w:val="uz-Cyrl-UZ"/>
        </w:rPr>
        <w:t>,</w:t>
      </w:r>
    </w:p>
    <w:p w:rsidR="0078761D" w:rsidRPr="004B38B4" w:rsidRDefault="0078761D" w:rsidP="000A1F65">
      <w:pPr>
        <w:pStyle w:val="ListParagraph"/>
        <w:numPr>
          <w:ilvl w:val="0"/>
          <w:numId w:val="44"/>
        </w:num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податке о инциденцији и преживљавању према подгрупама становништва и за ад-хок испитивања</w:t>
      </w:r>
      <w:r w:rsidR="00965598" w:rsidRPr="004B38B4">
        <w:rPr>
          <w:rFonts w:ascii="Times New Roman" w:hAnsi="Times New Roman" w:cs="Times New Roman"/>
          <w:sz w:val="24"/>
          <w:szCs w:val="24"/>
          <w:lang w:val="uz-Cyrl-UZ"/>
        </w:rPr>
        <w:t>,</w:t>
      </w:r>
    </w:p>
    <w:p w:rsidR="0078761D" w:rsidRPr="004B38B4" w:rsidRDefault="0078761D" w:rsidP="000A1F65">
      <w:pPr>
        <w:pStyle w:val="ListParagraph"/>
        <w:numPr>
          <w:ilvl w:val="0"/>
          <w:numId w:val="44"/>
        </w:numPr>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могућност учешћа у међународним компаративним студијама.</w:t>
      </w:r>
    </w:p>
    <w:p w:rsidR="0078761D" w:rsidRPr="004B38B4" w:rsidRDefault="0078761D" w:rsidP="0078761D">
      <w:pPr>
        <w:pStyle w:val="Normal1"/>
        <w:spacing w:after="0" w:line="240" w:lineRule="auto"/>
        <w:jc w:val="both"/>
        <w:rPr>
          <w:rFonts w:ascii="Times New Roman" w:hAnsi="Times New Roman" w:cs="Times New Roman"/>
          <w:b/>
          <w:color w:val="auto"/>
          <w:sz w:val="24"/>
          <w:szCs w:val="24"/>
        </w:rPr>
      </w:pPr>
    </w:p>
    <w:p w:rsidR="0078761D" w:rsidRPr="004B38B4" w:rsidRDefault="008E5E8A" w:rsidP="000A1F65">
      <w:pPr>
        <w:spacing w:after="0" w:line="240" w:lineRule="auto"/>
        <w:ind w:firstLine="426"/>
        <w:jc w:val="both"/>
        <w:rPr>
          <w:rFonts w:ascii="Times New Roman" w:hAnsi="Times New Roman" w:cs="Times New Roman"/>
          <w:sz w:val="24"/>
          <w:szCs w:val="24"/>
        </w:rPr>
      </w:pPr>
      <w:r w:rsidRPr="004B38B4">
        <w:rPr>
          <w:rFonts w:ascii="Times New Roman" w:hAnsi="Times New Roman" w:cs="Times New Roman"/>
          <w:sz w:val="24"/>
          <w:szCs w:val="24"/>
        </w:rPr>
        <w:tab/>
      </w:r>
      <w:r w:rsidR="0035690E" w:rsidRPr="004B38B4">
        <w:rPr>
          <w:rFonts w:ascii="Times New Roman" w:hAnsi="Times New Roman" w:cs="Times New Roman"/>
          <w:sz w:val="24"/>
          <w:szCs w:val="24"/>
        </w:rPr>
        <w:tab/>
      </w:r>
      <w:r w:rsidR="0078761D" w:rsidRPr="004B38B4">
        <w:rPr>
          <w:rFonts w:ascii="Times New Roman" w:hAnsi="Times New Roman" w:cs="Times New Roman"/>
          <w:sz w:val="24"/>
          <w:szCs w:val="24"/>
        </w:rPr>
        <w:t xml:space="preserve">Када је реч о раку код деце, </w:t>
      </w:r>
      <w:r w:rsidR="00965598" w:rsidRPr="004B38B4">
        <w:rPr>
          <w:rFonts w:ascii="Times New Roman" w:hAnsi="Times New Roman" w:cs="Times New Roman"/>
          <w:sz w:val="24"/>
          <w:szCs w:val="24"/>
          <w:lang w:val="uz-Cyrl-UZ"/>
        </w:rPr>
        <w:t xml:space="preserve">Република </w:t>
      </w:r>
      <w:r w:rsidR="0078761D" w:rsidRPr="004B38B4">
        <w:rPr>
          <w:rFonts w:ascii="Times New Roman" w:hAnsi="Times New Roman" w:cs="Times New Roman"/>
          <w:sz w:val="24"/>
          <w:szCs w:val="24"/>
        </w:rPr>
        <w:t>Србија за сада не доставља међународно упоредиве податке. Светска здравствена организација покренула је, у септембру 2018</w:t>
      </w:r>
      <w:r w:rsidR="00BA7784" w:rsidRPr="004B38B4">
        <w:rPr>
          <w:rFonts w:ascii="Times New Roman" w:hAnsi="Times New Roman" w:cs="Times New Roman"/>
          <w:sz w:val="24"/>
          <w:szCs w:val="24"/>
          <w:lang w:val="uz-Cyrl-UZ"/>
        </w:rPr>
        <w:t>.</w:t>
      </w:r>
      <w:r w:rsidR="00965598" w:rsidRPr="004B38B4">
        <w:rPr>
          <w:rFonts w:ascii="Times New Roman" w:hAnsi="Times New Roman" w:cs="Times New Roman"/>
          <w:sz w:val="24"/>
          <w:szCs w:val="24"/>
          <w:lang w:val="uz-Cyrl-UZ"/>
        </w:rPr>
        <w:t xml:space="preserve"> године</w:t>
      </w:r>
      <w:r w:rsidR="0078761D" w:rsidRPr="004B38B4">
        <w:rPr>
          <w:rFonts w:ascii="Times New Roman" w:hAnsi="Times New Roman" w:cs="Times New Roman"/>
          <w:sz w:val="24"/>
          <w:szCs w:val="24"/>
        </w:rPr>
        <w:t>,  Глобалну иницијативу за контролу рака код деце</w:t>
      </w:r>
      <w:r w:rsidR="0078761D" w:rsidRPr="004B38B4">
        <w:rPr>
          <w:rStyle w:val="FootnoteReference"/>
          <w:rFonts w:ascii="Times New Roman" w:hAnsi="Times New Roman" w:cs="Times New Roman"/>
          <w:sz w:val="24"/>
          <w:szCs w:val="24"/>
        </w:rPr>
        <w:footnoteReference w:id="59"/>
      </w:r>
      <w:r w:rsidR="0078761D" w:rsidRPr="004B38B4">
        <w:rPr>
          <w:rFonts w:ascii="Times New Roman" w:hAnsi="Times New Roman" w:cs="Times New Roman"/>
          <w:sz w:val="24"/>
          <w:szCs w:val="24"/>
        </w:rPr>
        <w:t xml:space="preserve"> са два циља: давање већег приоритета раку код деце на глобалном и националном нивоу и повећање капацитета земаља да пруже онколошку здравствену заштиту засновану на најбољим доступним доказима.</w:t>
      </w:r>
    </w:p>
    <w:p w:rsidR="0078761D" w:rsidRPr="004B38B4" w:rsidRDefault="0078761D" w:rsidP="0078761D">
      <w:pPr>
        <w:spacing w:after="0" w:line="240" w:lineRule="auto"/>
        <w:jc w:val="both"/>
        <w:rPr>
          <w:rFonts w:ascii="Times New Roman" w:hAnsi="Times New Roman" w:cs="Times New Roman"/>
          <w:sz w:val="24"/>
          <w:szCs w:val="24"/>
        </w:rPr>
      </w:pPr>
    </w:p>
    <w:p w:rsidR="0035690E" w:rsidRPr="004B38B4" w:rsidRDefault="008E5E8A" w:rsidP="000A1F65">
      <w:pPr>
        <w:spacing w:after="0" w:line="240" w:lineRule="auto"/>
        <w:ind w:firstLine="426"/>
        <w:jc w:val="both"/>
        <w:rPr>
          <w:rFonts w:ascii="Times New Roman" w:hAnsi="Times New Roman" w:cs="Times New Roman"/>
          <w:sz w:val="24"/>
          <w:szCs w:val="24"/>
          <w:lang w:val="uz-Cyrl-UZ"/>
        </w:rPr>
      </w:pPr>
      <w:r w:rsidRPr="004B38B4">
        <w:rPr>
          <w:rFonts w:ascii="Times New Roman" w:hAnsi="Times New Roman" w:cs="Times New Roman"/>
          <w:sz w:val="24"/>
          <w:szCs w:val="24"/>
        </w:rPr>
        <w:tab/>
      </w:r>
      <w:r w:rsidR="0035690E" w:rsidRPr="004B38B4">
        <w:rPr>
          <w:rFonts w:ascii="Times New Roman" w:hAnsi="Times New Roman" w:cs="Times New Roman"/>
          <w:sz w:val="24"/>
          <w:szCs w:val="24"/>
        </w:rPr>
        <w:tab/>
      </w:r>
      <w:r w:rsidR="0078761D" w:rsidRPr="004B38B4">
        <w:rPr>
          <w:rFonts w:ascii="Times New Roman" w:hAnsi="Times New Roman" w:cs="Times New Roman"/>
          <w:sz w:val="24"/>
          <w:szCs w:val="24"/>
        </w:rPr>
        <w:t>Малигна обољења код деце јављају се ређе (у периоду 2007–2015.</w:t>
      </w:r>
      <w:r w:rsidR="00965598" w:rsidRPr="004B38B4">
        <w:rPr>
          <w:rFonts w:ascii="Times New Roman" w:hAnsi="Times New Roman" w:cs="Times New Roman"/>
          <w:sz w:val="24"/>
          <w:szCs w:val="24"/>
          <w:lang w:val="uz-Cyrl-UZ"/>
        </w:rPr>
        <w:t xml:space="preserve"> године</w:t>
      </w:r>
      <w:r w:rsidR="0078761D" w:rsidRPr="004B38B4">
        <w:rPr>
          <w:rFonts w:ascii="Times New Roman" w:hAnsi="Times New Roman" w:cs="Times New Roman"/>
          <w:sz w:val="24"/>
          <w:szCs w:val="24"/>
        </w:rPr>
        <w:t xml:space="preserve"> сваке године регистровано је просечно 312 </w:t>
      </w:r>
      <w:r w:rsidR="00965598" w:rsidRPr="004B38B4">
        <w:rPr>
          <w:rFonts w:ascii="Times New Roman" w:hAnsi="Times New Roman" w:cs="Times New Roman"/>
          <w:sz w:val="24"/>
          <w:szCs w:val="24"/>
          <w:lang w:val="uz-Cyrl-UZ"/>
        </w:rPr>
        <w:t xml:space="preserve">оболелих </w:t>
      </w:r>
      <w:r w:rsidR="0078761D" w:rsidRPr="004B38B4">
        <w:rPr>
          <w:rFonts w:ascii="Times New Roman" w:hAnsi="Times New Roman" w:cs="Times New Roman"/>
          <w:sz w:val="24"/>
          <w:szCs w:val="24"/>
        </w:rPr>
        <w:t xml:space="preserve">оба пола узраста до 18. година са дијагнозом рака). </w:t>
      </w:r>
      <w:r w:rsidR="00231F32" w:rsidRPr="004B38B4">
        <w:rPr>
          <w:rFonts w:ascii="Times New Roman" w:hAnsi="Times New Roman" w:cs="Times New Roman"/>
          <w:sz w:val="24"/>
          <w:szCs w:val="24"/>
          <w:lang w:val="uz-Cyrl-UZ"/>
        </w:rPr>
        <w:t xml:space="preserve">             </w:t>
      </w:r>
      <w:r w:rsidR="00231F32" w:rsidRPr="004B38B4">
        <w:rPr>
          <w:rFonts w:ascii="Times New Roman" w:hAnsi="Times New Roman" w:cs="Times New Roman"/>
          <w:sz w:val="24"/>
          <w:szCs w:val="24"/>
          <w:lang w:val="uz-Cyrl-UZ"/>
        </w:rPr>
        <w:tab/>
      </w:r>
    </w:p>
    <w:p w:rsidR="0078761D" w:rsidRPr="004B38B4" w:rsidRDefault="0035690E" w:rsidP="000A1F65">
      <w:pPr>
        <w:spacing w:after="0" w:line="240" w:lineRule="auto"/>
        <w:ind w:firstLine="426"/>
        <w:jc w:val="both"/>
        <w:rPr>
          <w:rFonts w:ascii="Times New Roman" w:hAnsi="Times New Roman" w:cs="Times New Roman"/>
          <w:sz w:val="24"/>
          <w:szCs w:val="24"/>
          <w:lang w:val="uz-Cyrl-UZ"/>
        </w:rPr>
      </w:pPr>
      <w:r w:rsidRPr="004B38B4">
        <w:rPr>
          <w:rFonts w:ascii="Times New Roman" w:hAnsi="Times New Roman" w:cs="Times New Roman"/>
          <w:sz w:val="24"/>
          <w:szCs w:val="24"/>
          <w:lang w:val="uz-Cyrl-UZ"/>
        </w:rPr>
        <w:tab/>
      </w:r>
      <w:r w:rsidRPr="004B38B4">
        <w:rPr>
          <w:rFonts w:ascii="Times New Roman" w:hAnsi="Times New Roman" w:cs="Times New Roman"/>
          <w:sz w:val="24"/>
          <w:szCs w:val="24"/>
          <w:lang w:val="uz-Cyrl-UZ"/>
        </w:rPr>
        <w:tab/>
      </w:r>
      <w:r w:rsidR="0078761D" w:rsidRPr="004B38B4">
        <w:rPr>
          <w:rFonts w:ascii="Times New Roman" w:hAnsi="Times New Roman" w:cs="Times New Roman"/>
          <w:sz w:val="24"/>
          <w:szCs w:val="24"/>
          <w:lang w:val="uz-Cyrl-UZ"/>
        </w:rPr>
        <w:t>Малигне болести у дечјем узрасту разликују се (по врсти) од малигних обољења која се јављају код одраслих, због чега је неопходно успостављање посебног регистра за рак код деце.</w:t>
      </w:r>
    </w:p>
    <w:p w:rsidR="0078761D" w:rsidRPr="004B38B4" w:rsidRDefault="0078761D" w:rsidP="0078761D">
      <w:pPr>
        <w:spacing w:after="0" w:line="240" w:lineRule="auto"/>
        <w:jc w:val="both"/>
        <w:rPr>
          <w:rFonts w:ascii="Times New Roman" w:hAnsi="Times New Roman" w:cs="Times New Roman"/>
          <w:sz w:val="24"/>
          <w:szCs w:val="24"/>
          <w:lang w:val="uz-Cyrl-UZ"/>
        </w:rPr>
      </w:pPr>
    </w:p>
    <w:p w:rsidR="0078761D" w:rsidRPr="004B38B4" w:rsidRDefault="00231F32" w:rsidP="0078761D">
      <w:pPr>
        <w:spacing w:after="0" w:line="240" w:lineRule="auto"/>
        <w:jc w:val="both"/>
        <w:rPr>
          <w:rFonts w:ascii="Times New Roman" w:hAnsi="Times New Roman" w:cs="Times New Roman"/>
          <w:sz w:val="24"/>
          <w:szCs w:val="24"/>
          <w:lang w:val="uz-Cyrl-UZ"/>
        </w:rPr>
      </w:pPr>
      <w:r w:rsidRPr="004B38B4">
        <w:rPr>
          <w:rFonts w:ascii="Times New Roman" w:hAnsi="Times New Roman" w:cs="Times New Roman"/>
          <w:sz w:val="24"/>
          <w:szCs w:val="24"/>
          <w:lang w:val="uz-Cyrl-UZ"/>
        </w:rPr>
        <w:tab/>
      </w:r>
      <w:r w:rsidR="0078761D" w:rsidRPr="004B38B4">
        <w:rPr>
          <w:rFonts w:ascii="Times New Roman" w:hAnsi="Times New Roman" w:cs="Times New Roman"/>
          <w:sz w:val="24"/>
          <w:szCs w:val="24"/>
          <w:lang w:val="uz-Cyrl-UZ"/>
        </w:rPr>
        <w:t>Посебан регистар за рак код деце са националним обухватом обезбедиће следеће:</w:t>
      </w:r>
    </w:p>
    <w:p w:rsidR="0078761D" w:rsidRPr="004B38B4" w:rsidRDefault="0078761D" w:rsidP="000A1F65">
      <w:pPr>
        <w:pStyle w:val="ListParagraph"/>
        <w:numPr>
          <w:ilvl w:val="0"/>
          <w:numId w:val="44"/>
        </w:numPr>
        <w:spacing w:after="0" w:line="240" w:lineRule="auto"/>
        <w:jc w:val="both"/>
        <w:rPr>
          <w:rFonts w:ascii="Times New Roman" w:hAnsi="Times New Roman" w:cs="Times New Roman"/>
          <w:sz w:val="24"/>
          <w:szCs w:val="24"/>
          <w:lang w:val="uz-Cyrl-UZ"/>
        </w:rPr>
      </w:pPr>
      <w:r w:rsidRPr="004B38B4">
        <w:rPr>
          <w:rFonts w:ascii="Times New Roman" w:hAnsi="Times New Roman" w:cs="Times New Roman"/>
          <w:sz w:val="24"/>
          <w:szCs w:val="24"/>
          <w:lang w:val="uz-Cyrl-UZ"/>
        </w:rPr>
        <w:t xml:space="preserve">потпуно евидентирање случајева рака дијагностикованих пре узраста од 18 година у </w:t>
      </w:r>
      <w:r w:rsidR="00231F32" w:rsidRPr="004B38B4">
        <w:rPr>
          <w:rFonts w:ascii="Times New Roman" w:hAnsi="Times New Roman" w:cs="Times New Roman"/>
          <w:sz w:val="24"/>
          <w:szCs w:val="24"/>
          <w:lang w:val="uz-Cyrl-UZ"/>
        </w:rPr>
        <w:t xml:space="preserve">Републици </w:t>
      </w:r>
      <w:r w:rsidRPr="004B38B4">
        <w:rPr>
          <w:rFonts w:ascii="Times New Roman" w:hAnsi="Times New Roman" w:cs="Times New Roman"/>
          <w:sz w:val="24"/>
          <w:szCs w:val="24"/>
          <w:lang w:val="uz-Cyrl-UZ"/>
        </w:rPr>
        <w:t>Србији;</w:t>
      </w:r>
    </w:p>
    <w:p w:rsidR="0078761D" w:rsidRPr="004B38B4" w:rsidRDefault="0078761D" w:rsidP="000A1F65">
      <w:pPr>
        <w:pStyle w:val="ListParagraph"/>
        <w:numPr>
          <w:ilvl w:val="0"/>
          <w:numId w:val="44"/>
        </w:numPr>
        <w:spacing w:after="0" w:line="240" w:lineRule="auto"/>
        <w:jc w:val="both"/>
        <w:rPr>
          <w:rFonts w:ascii="Times New Roman" w:hAnsi="Times New Roman" w:cs="Times New Roman"/>
          <w:sz w:val="24"/>
          <w:szCs w:val="24"/>
          <w:lang w:val="uz-Cyrl-UZ"/>
        </w:rPr>
      </w:pPr>
      <w:r w:rsidRPr="004B38B4">
        <w:rPr>
          <w:rFonts w:ascii="Times New Roman" w:hAnsi="Times New Roman" w:cs="Times New Roman"/>
          <w:sz w:val="24"/>
          <w:szCs w:val="24"/>
          <w:lang w:val="uz-Cyrl-UZ"/>
        </w:rPr>
        <w:t>евидентирање бенигних тумора централног нервног система код пацијената млађих од 18 година, пошто захтевају слично лечење и могу довести до сличног исхода као и малигни тумори;</w:t>
      </w:r>
    </w:p>
    <w:p w:rsidR="0078761D" w:rsidRPr="004B38B4" w:rsidRDefault="0078761D" w:rsidP="000A1F65">
      <w:pPr>
        <w:pStyle w:val="ListParagraph"/>
        <w:numPr>
          <w:ilvl w:val="0"/>
          <w:numId w:val="44"/>
        </w:numPr>
        <w:spacing w:after="0" w:line="240" w:lineRule="auto"/>
        <w:jc w:val="both"/>
        <w:rPr>
          <w:rFonts w:ascii="Times New Roman" w:hAnsi="Times New Roman" w:cs="Times New Roman"/>
          <w:sz w:val="24"/>
          <w:szCs w:val="24"/>
          <w:lang w:val="uz-Cyrl-UZ"/>
        </w:rPr>
      </w:pPr>
      <w:r w:rsidRPr="004B38B4">
        <w:rPr>
          <w:rFonts w:ascii="Times New Roman" w:hAnsi="Times New Roman" w:cs="Times New Roman"/>
          <w:sz w:val="24"/>
          <w:szCs w:val="24"/>
          <w:lang w:val="uz-Cyrl-UZ"/>
        </w:rPr>
        <w:t>више информација о дијагностиковању, терапији и исходу, како би се омогућило тумачење разлика и измена у инциденцији и преживљавању;</w:t>
      </w:r>
    </w:p>
    <w:p w:rsidR="0078761D" w:rsidRPr="004B38B4" w:rsidRDefault="0078761D" w:rsidP="000A1F65">
      <w:pPr>
        <w:pStyle w:val="ListParagraph"/>
        <w:numPr>
          <w:ilvl w:val="0"/>
          <w:numId w:val="44"/>
        </w:numPr>
        <w:spacing w:after="0" w:line="240" w:lineRule="auto"/>
        <w:jc w:val="both"/>
        <w:rPr>
          <w:rFonts w:ascii="Times New Roman" w:hAnsi="Times New Roman" w:cs="Times New Roman"/>
          <w:sz w:val="24"/>
          <w:szCs w:val="24"/>
          <w:lang w:val="uz-Cyrl-UZ"/>
        </w:rPr>
      </w:pPr>
      <w:r w:rsidRPr="004B38B4">
        <w:rPr>
          <w:rFonts w:ascii="Times New Roman" w:hAnsi="Times New Roman" w:cs="Times New Roman"/>
          <w:sz w:val="24"/>
          <w:szCs w:val="24"/>
          <w:lang w:val="uz-Cyrl-UZ"/>
        </w:rPr>
        <w:t>примену међународних стандарда како би се гарантовала међународна упоредивост прикупљених података и учешће</w:t>
      </w:r>
      <w:r w:rsidR="00231F32" w:rsidRPr="004B38B4">
        <w:rPr>
          <w:rFonts w:ascii="Times New Roman" w:hAnsi="Times New Roman" w:cs="Times New Roman"/>
          <w:sz w:val="24"/>
          <w:szCs w:val="24"/>
          <w:lang w:val="uz-Cyrl-UZ"/>
        </w:rPr>
        <w:t xml:space="preserve"> Републике </w:t>
      </w:r>
      <w:r w:rsidRPr="004B38B4">
        <w:rPr>
          <w:rFonts w:ascii="Times New Roman" w:hAnsi="Times New Roman" w:cs="Times New Roman"/>
          <w:sz w:val="24"/>
          <w:szCs w:val="24"/>
          <w:lang w:val="uz-Cyrl-UZ"/>
        </w:rPr>
        <w:t xml:space="preserve"> Србије у међународним студијама, што ће, за узврат, унапредити квалитет и употребу података; </w:t>
      </w:r>
    </w:p>
    <w:p w:rsidR="0078761D" w:rsidRPr="004B38B4" w:rsidRDefault="0078761D" w:rsidP="000A1F65">
      <w:pPr>
        <w:pStyle w:val="ListParagraph"/>
        <w:numPr>
          <w:ilvl w:val="0"/>
          <w:numId w:val="44"/>
        </w:numPr>
        <w:spacing w:after="0" w:line="240" w:lineRule="auto"/>
        <w:jc w:val="both"/>
        <w:rPr>
          <w:rFonts w:ascii="Times New Roman" w:hAnsi="Times New Roman" w:cs="Times New Roman"/>
          <w:sz w:val="24"/>
          <w:szCs w:val="24"/>
          <w:lang w:val="uz-Cyrl-UZ"/>
        </w:rPr>
      </w:pPr>
      <w:r w:rsidRPr="004B38B4">
        <w:rPr>
          <w:rFonts w:ascii="Times New Roman" w:hAnsi="Times New Roman" w:cs="Times New Roman"/>
          <w:sz w:val="24"/>
          <w:szCs w:val="24"/>
          <w:lang w:val="uz-Cyrl-UZ"/>
        </w:rPr>
        <w:t>податке о инциденцији и преживљавању према подгрупама становништва и за ад-хок испитивања;</w:t>
      </w:r>
    </w:p>
    <w:p w:rsidR="0078761D" w:rsidRPr="004B38B4" w:rsidRDefault="0078761D" w:rsidP="000A1F65">
      <w:pPr>
        <w:pStyle w:val="ListParagraph"/>
        <w:numPr>
          <w:ilvl w:val="0"/>
          <w:numId w:val="44"/>
        </w:numPr>
        <w:spacing w:after="0" w:line="240" w:lineRule="auto"/>
        <w:jc w:val="both"/>
        <w:rPr>
          <w:rFonts w:ascii="Times New Roman" w:hAnsi="Times New Roman" w:cs="Times New Roman"/>
          <w:sz w:val="24"/>
          <w:szCs w:val="24"/>
          <w:lang w:val="uz-Cyrl-UZ"/>
        </w:rPr>
      </w:pPr>
      <w:r w:rsidRPr="004B38B4">
        <w:rPr>
          <w:rFonts w:ascii="Times New Roman" w:hAnsi="Times New Roman" w:cs="Times New Roman"/>
          <w:sz w:val="24"/>
          <w:szCs w:val="24"/>
          <w:lang w:val="uz-Cyrl-UZ"/>
        </w:rPr>
        <w:t>учешће у међународним компаративним студијама.</w:t>
      </w:r>
    </w:p>
    <w:p w:rsidR="0078761D" w:rsidRPr="004B38B4" w:rsidRDefault="0078761D" w:rsidP="0078761D">
      <w:pPr>
        <w:spacing w:after="0" w:line="240" w:lineRule="auto"/>
        <w:jc w:val="both"/>
        <w:rPr>
          <w:rFonts w:ascii="Times New Roman" w:hAnsi="Times New Roman" w:cs="Times New Roman"/>
          <w:b/>
          <w:sz w:val="24"/>
          <w:szCs w:val="24"/>
          <w:lang w:val="uz-Cyrl-UZ"/>
        </w:rPr>
      </w:pPr>
      <w:r w:rsidRPr="004B38B4">
        <w:rPr>
          <w:rFonts w:ascii="Times New Roman" w:hAnsi="Times New Roman" w:cs="Times New Roman"/>
          <w:sz w:val="24"/>
          <w:szCs w:val="24"/>
          <w:lang w:val="uz-Cyrl-UZ"/>
        </w:rPr>
        <w:t>Т</w:t>
      </w:r>
      <w:r w:rsidR="00231F32" w:rsidRPr="004B38B4">
        <w:rPr>
          <w:rFonts w:ascii="Times New Roman" w:hAnsi="Times New Roman" w:cs="Times New Roman"/>
          <w:sz w:val="24"/>
          <w:szCs w:val="24"/>
          <w:lang w:val="uz-Cyrl-UZ"/>
        </w:rPr>
        <w:t>реба израдити</w:t>
      </w:r>
      <w:r w:rsidRPr="004B38B4">
        <w:rPr>
          <w:rFonts w:ascii="Times New Roman" w:hAnsi="Times New Roman" w:cs="Times New Roman"/>
          <w:sz w:val="24"/>
          <w:szCs w:val="24"/>
          <w:lang w:val="uz-Cyrl-UZ"/>
        </w:rPr>
        <w:t xml:space="preserve"> и приручник за регистар у коме би били описани сви аспекти структуре, садржаја и пракси у регистру.</w:t>
      </w:r>
    </w:p>
    <w:p w:rsidR="0078761D" w:rsidRPr="004B38B4" w:rsidRDefault="0078761D" w:rsidP="00945E7C">
      <w:pPr>
        <w:spacing w:after="0" w:line="240" w:lineRule="auto"/>
        <w:jc w:val="both"/>
        <w:rPr>
          <w:rFonts w:ascii="Times New Roman" w:hAnsi="Times New Roman" w:cs="Times New Roman"/>
          <w:sz w:val="24"/>
          <w:szCs w:val="24"/>
          <w:lang w:val="uz-Cyrl-UZ"/>
        </w:rPr>
      </w:pPr>
    </w:p>
    <w:p w:rsidR="0078761D" w:rsidRPr="004B38B4" w:rsidRDefault="00231F32" w:rsidP="0078761D">
      <w:pPr>
        <w:spacing w:after="0" w:line="240" w:lineRule="auto"/>
        <w:jc w:val="both"/>
        <w:rPr>
          <w:rFonts w:ascii="Times New Roman" w:hAnsi="Times New Roman" w:cs="Times New Roman"/>
          <w:sz w:val="24"/>
          <w:szCs w:val="24"/>
          <w:lang w:val="uz-Cyrl-UZ"/>
        </w:rPr>
      </w:pPr>
      <w:r w:rsidRPr="004B38B4">
        <w:rPr>
          <w:rFonts w:ascii="Times New Roman" w:hAnsi="Times New Roman" w:cs="Times New Roman"/>
          <w:sz w:val="24"/>
          <w:szCs w:val="24"/>
          <w:lang w:val="uz-Cyrl-UZ"/>
        </w:rPr>
        <w:tab/>
      </w:r>
      <w:r w:rsidR="008E5E8A" w:rsidRPr="004B38B4">
        <w:rPr>
          <w:rFonts w:ascii="Times New Roman" w:hAnsi="Times New Roman" w:cs="Times New Roman"/>
          <w:sz w:val="24"/>
          <w:szCs w:val="24"/>
          <w:lang w:val="uz-Cyrl-UZ"/>
        </w:rPr>
        <w:tab/>
      </w:r>
      <w:r w:rsidR="0078761D" w:rsidRPr="004B38B4">
        <w:rPr>
          <w:rFonts w:ascii="Times New Roman" w:hAnsi="Times New Roman" w:cs="Times New Roman"/>
          <w:sz w:val="24"/>
          <w:szCs w:val="24"/>
          <w:lang w:val="uz-Cyrl-UZ"/>
        </w:rPr>
        <w:t>Регистар за рак обухвата податке о л</w:t>
      </w:r>
      <w:r w:rsidRPr="004B38B4">
        <w:rPr>
          <w:rFonts w:ascii="Times New Roman" w:hAnsi="Times New Roman" w:cs="Times New Roman"/>
          <w:sz w:val="24"/>
          <w:szCs w:val="24"/>
          <w:lang w:val="uz-Cyrl-UZ"/>
        </w:rPr>
        <w:t xml:space="preserve">ичним карактеристикама оболелих и </w:t>
      </w:r>
      <w:r w:rsidR="0078761D" w:rsidRPr="004B38B4">
        <w:rPr>
          <w:rFonts w:ascii="Times New Roman" w:hAnsi="Times New Roman" w:cs="Times New Roman"/>
          <w:sz w:val="24"/>
          <w:szCs w:val="24"/>
          <w:lang w:val="uz-Cyrl-UZ"/>
        </w:rPr>
        <w:t xml:space="preserve">умрлих, могућој појави мултиплог примарног тумора, датуму утврђивања садашњег обољења, начину дијагностике, карактеристикама тумора (примарна и секундарна анатомска локализација, хистолошки тип, стадијум), преживљавање, као и податке о здравственој установи која је пријавила малигни тумор. </w:t>
      </w:r>
    </w:p>
    <w:p w:rsidR="0078761D" w:rsidRPr="004B38B4" w:rsidRDefault="0078761D" w:rsidP="0078761D">
      <w:pPr>
        <w:spacing w:after="0" w:line="240" w:lineRule="auto"/>
        <w:jc w:val="both"/>
        <w:rPr>
          <w:rFonts w:ascii="Times New Roman" w:hAnsi="Times New Roman" w:cs="Times New Roman"/>
          <w:sz w:val="24"/>
          <w:szCs w:val="24"/>
          <w:lang w:val="uz-Cyrl-UZ"/>
        </w:rPr>
      </w:pPr>
    </w:p>
    <w:p w:rsidR="0078761D" w:rsidRPr="004B38B4" w:rsidRDefault="00231F32" w:rsidP="0078761D">
      <w:pPr>
        <w:spacing w:after="0" w:line="240" w:lineRule="auto"/>
        <w:jc w:val="both"/>
        <w:rPr>
          <w:rFonts w:ascii="Times New Roman" w:hAnsi="Times New Roman" w:cs="Times New Roman"/>
          <w:sz w:val="24"/>
          <w:szCs w:val="24"/>
          <w:lang w:val="uz-Cyrl-UZ"/>
        </w:rPr>
      </w:pPr>
      <w:r w:rsidRPr="004B38B4">
        <w:rPr>
          <w:rFonts w:ascii="Times New Roman" w:hAnsi="Times New Roman" w:cs="Times New Roman"/>
          <w:sz w:val="24"/>
          <w:szCs w:val="24"/>
          <w:lang w:val="uz-Cyrl-UZ"/>
        </w:rPr>
        <w:tab/>
      </w:r>
      <w:r w:rsidR="008E5E8A" w:rsidRPr="004B38B4">
        <w:rPr>
          <w:rFonts w:ascii="Times New Roman" w:hAnsi="Times New Roman" w:cs="Times New Roman"/>
          <w:sz w:val="24"/>
          <w:szCs w:val="24"/>
          <w:lang w:val="uz-Cyrl-UZ"/>
        </w:rPr>
        <w:tab/>
      </w:r>
      <w:r w:rsidR="0078761D" w:rsidRPr="004B38B4">
        <w:rPr>
          <w:rFonts w:ascii="Times New Roman" w:hAnsi="Times New Roman" w:cs="Times New Roman"/>
          <w:sz w:val="24"/>
          <w:szCs w:val="24"/>
          <w:lang w:val="uz-Cyrl-UZ"/>
        </w:rPr>
        <w:t>У претходном периоду, популациони Регистар за рак прикупљао је и ана</w:t>
      </w:r>
      <w:r w:rsidRPr="004B38B4">
        <w:rPr>
          <w:rFonts w:ascii="Times New Roman" w:hAnsi="Times New Roman" w:cs="Times New Roman"/>
          <w:sz w:val="24"/>
          <w:szCs w:val="24"/>
          <w:lang w:val="uz-Cyrl-UZ"/>
        </w:rPr>
        <w:t>лизирао податке о новооболелим</w:t>
      </w:r>
      <w:r w:rsidR="00826EA0" w:rsidRPr="004B38B4">
        <w:rPr>
          <w:rFonts w:ascii="Times New Roman" w:hAnsi="Times New Roman" w:cs="Times New Roman"/>
          <w:sz w:val="24"/>
          <w:szCs w:val="24"/>
          <w:lang w:val="uz-Cyrl-UZ"/>
        </w:rPr>
        <w:t>а</w:t>
      </w:r>
      <w:r w:rsidRPr="004B38B4">
        <w:rPr>
          <w:rFonts w:ascii="Times New Roman" w:hAnsi="Times New Roman" w:cs="Times New Roman"/>
          <w:sz w:val="24"/>
          <w:szCs w:val="24"/>
          <w:lang w:val="uz-Cyrl-UZ"/>
        </w:rPr>
        <w:t xml:space="preserve"> </w:t>
      </w:r>
      <w:r w:rsidR="0078761D" w:rsidRPr="004B38B4">
        <w:rPr>
          <w:rFonts w:ascii="Times New Roman" w:hAnsi="Times New Roman" w:cs="Times New Roman"/>
          <w:sz w:val="24"/>
          <w:szCs w:val="24"/>
          <w:lang w:val="uz-Cyrl-UZ"/>
        </w:rPr>
        <w:t xml:space="preserve"> на територији Републике Србије  без Аутономне покрајине Војводине. Тиме је остварена само делимична, двотрећинска регистрација оболелих од малигних тумора. Реорганизацијом популационог регистра за рак током 2006. године, укључивањем </w:t>
      </w:r>
      <w:r w:rsidRPr="004B38B4">
        <w:rPr>
          <w:rFonts w:ascii="Times New Roman" w:hAnsi="Times New Roman" w:cs="Times New Roman"/>
          <w:sz w:val="24"/>
          <w:szCs w:val="24"/>
          <w:lang w:val="uz-Cyrl-UZ"/>
        </w:rPr>
        <w:t xml:space="preserve">института и </w:t>
      </w:r>
      <w:r w:rsidR="0078761D" w:rsidRPr="004B38B4">
        <w:rPr>
          <w:rFonts w:ascii="Times New Roman" w:hAnsi="Times New Roman" w:cs="Times New Roman"/>
          <w:sz w:val="24"/>
          <w:szCs w:val="24"/>
          <w:lang w:val="uz-Cyrl-UZ"/>
        </w:rPr>
        <w:t xml:space="preserve"> завода за јавно здравље са територије Војводине, учињен је први корак. У наредном периоду, биће омогућен комплетан обухват у </w:t>
      </w:r>
      <w:r w:rsidRPr="004B38B4">
        <w:rPr>
          <w:rFonts w:ascii="Times New Roman" w:hAnsi="Times New Roman" w:cs="Times New Roman"/>
          <w:sz w:val="24"/>
          <w:szCs w:val="24"/>
          <w:lang w:val="uz-Cyrl-UZ"/>
        </w:rPr>
        <w:t>регистрацији новооболелих лица</w:t>
      </w:r>
      <w:r w:rsidR="0078761D" w:rsidRPr="004B38B4">
        <w:rPr>
          <w:rFonts w:ascii="Times New Roman" w:hAnsi="Times New Roman" w:cs="Times New Roman"/>
          <w:sz w:val="24"/>
          <w:szCs w:val="24"/>
          <w:lang w:val="uz-Cyrl-UZ"/>
        </w:rPr>
        <w:t xml:space="preserve"> у Републици Србији.</w:t>
      </w:r>
    </w:p>
    <w:p w:rsidR="0078761D" w:rsidRPr="004B38B4" w:rsidRDefault="0078761D" w:rsidP="0078761D">
      <w:pPr>
        <w:spacing w:after="0" w:line="240" w:lineRule="auto"/>
        <w:jc w:val="both"/>
        <w:rPr>
          <w:rFonts w:ascii="Times New Roman" w:hAnsi="Times New Roman" w:cs="Times New Roman"/>
          <w:sz w:val="24"/>
          <w:szCs w:val="24"/>
          <w:lang w:val="uz-Cyrl-UZ"/>
        </w:rPr>
      </w:pPr>
    </w:p>
    <w:p w:rsidR="0078761D" w:rsidRPr="004B38B4" w:rsidRDefault="00B95E8B" w:rsidP="0078761D">
      <w:pPr>
        <w:spacing w:after="0" w:line="240" w:lineRule="auto"/>
        <w:jc w:val="both"/>
        <w:rPr>
          <w:rFonts w:ascii="Times New Roman" w:hAnsi="Times New Roman" w:cs="Times New Roman"/>
          <w:sz w:val="24"/>
          <w:szCs w:val="24"/>
          <w:lang w:val="uz-Cyrl-UZ"/>
        </w:rPr>
      </w:pPr>
      <w:r w:rsidRPr="004B38B4">
        <w:rPr>
          <w:rFonts w:ascii="Times New Roman" w:hAnsi="Times New Roman" w:cs="Times New Roman"/>
          <w:sz w:val="24"/>
          <w:szCs w:val="24"/>
          <w:lang w:val="uz-Cyrl-UZ"/>
        </w:rPr>
        <w:tab/>
      </w:r>
      <w:r w:rsidR="008E5E8A" w:rsidRPr="004B38B4">
        <w:rPr>
          <w:rFonts w:ascii="Times New Roman" w:hAnsi="Times New Roman" w:cs="Times New Roman"/>
          <w:sz w:val="24"/>
          <w:szCs w:val="24"/>
          <w:lang w:val="uz-Cyrl-UZ"/>
        </w:rPr>
        <w:tab/>
      </w:r>
      <w:r w:rsidR="0078761D" w:rsidRPr="004B38B4">
        <w:rPr>
          <w:rFonts w:ascii="Times New Roman" w:hAnsi="Times New Roman" w:cs="Times New Roman"/>
          <w:sz w:val="24"/>
          <w:szCs w:val="24"/>
          <w:lang w:val="uz-Cyrl-UZ"/>
        </w:rPr>
        <w:t>Информатичку подршку Регистру за рак пружа програмски пакет CanReg4</w:t>
      </w:r>
      <w:r w:rsidR="0078761D" w:rsidRPr="004B38B4">
        <w:rPr>
          <w:rStyle w:val="FootnoteReference"/>
          <w:rFonts w:ascii="Times New Roman" w:hAnsi="Times New Roman" w:cs="Times New Roman"/>
          <w:sz w:val="24"/>
          <w:szCs w:val="24"/>
        </w:rPr>
        <w:footnoteReference w:id="60"/>
      </w:r>
      <w:r w:rsidR="0078761D" w:rsidRPr="004B38B4">
        <w:rPr>
          <w:rFonts w:ascii="Times New Roman" w:hAnsi="Times New Roman" w:cs="Times New Roman"/>
          <w:sz w:val="24"/>
          <w:szCs w:val="24"/>
          <w:lang w:val="uz-Cyrl-UZ"/>
        </w:rPr>
        <w:t>. Користи се методологија међународних удружења (Међународне агенције за истраживање рака</w:t>
      </w:r>
      <w:r w:rsidR="00485C24" w:rsidRPr="004B38B4">
        <w:rPr>
          <w:rStyle w:val="FootnoteReference"/>
          <w:rFonts w:ascii="Times New Roman" w:hAnsi="Times New Roman" w:cs="Times New Roman"/>
          <w:sz w:val="24"/>
          <w:szCs w:val="24"/>
        </w:rPr>
        <w:footnoteReference w:id="61"/>
      </w:r>
      <w:r w:rsidR="00485C24" w:rsidRPr="004B38B4">
        <w:rPr>
          <w:rFonts w:ascii="Times New Roman" w:hAnsi="Times New Roman" w:cs="Times New Roman"/>
          <w:sz w:val="24"/>
          <w:szCs w:val="24"/>
          <w:lang w:val="uz-Cyrl-UZ"/>
        </w:rPr>
        <w:t xml:space="preserve">, </w:t>
      </w:r>
      <w:r w:rsidR="0078761D" w:rsidRPr="004B38B4">
        <w:rPr>
          <w:rFonts w:ascii="Times New Roman" w:hAnsi="Times New Roman" w:cs="Times New Roman"/>
          <w:sz w:val="24"/>
          <w:szCs w:val="24"/>
          <w:lang w:val="uz-Cyrl-UZ"/>
        </w:rPr>
        <w:t>Међунар</w:t>
      </w:r>
      <w:r w:rsidR="00485C24" w:rsidRPr="004B38B4">
        <w:rPr>
          <w:rFonts w:ascii="Times New Roman" w:hAnsi="Times New Roman" w:cs="Times New Roman"/>
          <w:sz w:val="24"/>
          <w:szCs w:val="24"/>
          <w:lang w:val="uz-Cyrl-UZ"/>
        </w:rPr>
        <w:t>одног удружења регистара за  ра</w:t>
      </w:r>
      <w:r w:rsidR="00231F32" w:rsidRPr="004B38B4">
        <w:rPr>
          <w:rFonts w:ascii="Times New Roman" w:hAnsi="Times New Roman" w:cs="Times New Roman"/>
          <w:sz w:val="24"/>
          <w:szCs w:val="24"/>
          <w:lang w:val="uz-Cyrl-UZ"/>
        </w:rPr>
        <w:t>к</w:t>
      </w:r>
      <w:r w:rsidR="00485C24" w:rsidRPr="004B38B4">
        <w:rPr>
          <w:rStyle w:val="FootnoteReference"/>
          <w:rFonts w:ascii="Times New Roman" w:hAnsi="Times New Roman" w:cs="Times New Roman"/>
          <w:sz w:val="24"/>
          <w:szCs w:val="24"/>
        </w:rPr>
        <w:footnoteReference w:id="62"/>
      </w:r>
      <w:r w:rsidR="0078761D" w:rsidRPr="004B38B4">
        <w:rPr>
          <w:rFonts w:ascii="Times New Roman" w:hAnsi="Times New Roman" w:cs="Times New Roman"/>
          <w:sz w:val="24"/>
          <w:szCs w:val="24"/>
          <w:lang w:val="uz-Cyrl-UZ"/>
        </w:rPr>
        <w:t>, Европске мреже регистара за рак</w:t>
      </w:r>
      <w:r w:rsidR="00485C24" w:rsidRPr="004B38B4">
        <w:rPr>
          <w:rStyle w:val="FootnoteReference"/>
          <w:rFonts w:ascii="Times New Roman" w:hAnsi="Times New Roman" w:cs="Times New Roman"/>
          <w:sz w:val="24"/>
          <w:szCs w:val="24"/>
        </w:rPr>
        <w:footnoteReference w:id="63"/>
      </w:r>
      <w:r w:rsidR="00485C24" w:rsidRPr="004B38B4">
        <w:rPr>
          <w:rFonts w:ascii="Times New Roman" w:hAnsi="Times New Roman" w:cs="Times New Roman"/>
          <w:sz w:val="24"/>
          <w:szCs w:val="24"/>
          <w:lang w:val="uz-Cyrl-UZ"/>
        </w:rPr>
        <w:t xml:space="preserve">, </w:t>
      </w:r>
      <w:r w:rsidR="0078761D" w:rsidRPr="004B38B4">
        <w:rPr>
          <w:rFonts w:ascii="Times New Roman" w:hAnsi="Times New Roman" w:cs="Times New Roman"/>
          <w:sz w:val="24"/>
          <w:szCs w:val="24"/>
          <w:lang w:val="uz-Cyrl-UZ"/>
        </w:rPr>
        <w:t>и Међунар</w:t>
      </w:r>
      <w:r w:rsidR="00485C24" w:rsidRPr="004B38B4">
        <w:rPr>
          <w:rFonts w:ascii="Times New Roman" w:hAnsi="Times New Roman" w:cs="Times New Roman"/>
          <w:sz w:val="24"/>
          <w:szCs w:val="24"/>
          <w:lang w:val="uz-Cyrl-UZ"/>
        </w:rPr>
        <w:t>однe уније за борбу против рака</w:t>
      </w:r>
      <w:r w:rsidR="00485C24" w:rsidRPr="004B38B4">
        <w:rPr>
          <w:rStyle w:val="FootnoteReference"/>
          <w:rFonts w:ascii="Times New Roman" w:hAnsi="Times New Roman" w:cs="Times New Roman"/>
          <w:sz w:val="24"/>
          <w:szCs w:val="24"/>
        </w:rPr>
        <w:footnoteReference w:id="64"/>
      </w:r>
      <w:r w:rsidR="00231F32" w:rsidRPr="004B38B4">
        <w:rPr>
          <w:rFonts w:ascii="Times New Roman" w:hAnsi="Times New Roman" w:cs="Times New Roman"/>
          <w:sz w:val="24"/>
          <w:szCs w:val="24"/>
          <w:lang w:val="uz-Cyrl-UZ"/>
        </w:rPr>
        <w:t>).</w:t>
      </w:r>
    </w:p>
    <w:p w:rsidR="00485C24" w:rsidRPr="004B38B4" w:rsidRDefault="00485C24" w:rsidP="0078761D">
      <w:pPr>
        <w:spacing w:after="0" w:line="240" w:lineRule="auto"/>
        <w:jc w:val="both"/>
        <w:rPr>
          <w:rFonts w:ascii="Times New Roman" w:hAnsi="Times New Roman" w:cs="Times New Roman"/>
          <w:sz w:val="24"/>
          <w:szCs w:val="24"/>
          <w:lang w:val="uz-Cyrl-UZ"/>
        </w:rPr>
      </w:pPr>
    </w:p>
    <w:p w:rsidR="0078761D" w:rsidRPr="004B38B4" w:rsidRDefault="00B95E8B" w:rsidP="0078761D">
      <w:pPr>
        <w:spacing w:after="0" w:line="240" w:lineRule="auto"/>
        <w:jc w:val="both"/>
        <w:rPr>
          <w:rFonts w:ascii="Times New Roman" w:hAnsi="Times New Roman" w:cs="Times New Roman"/>
          <w:sz w:val="24"/>
          <w:szCs w:val="24"/>
          <w:lang w:val="uz-Cyrl-UZ"/>
        </w:rPr>
      </w:pPr>
      <w:r w:rsidRPr="004B38B4">
        <w:rPr>
          <w:rFonts w:ascii="Times New Roman" w:hAnsi="Times New Roman" w:cs="Times New Roman"/>
          <w:sz w:val="24"/>
          <w:szCs w:val="24"/>
          <w:lang w:val="uz-Cyrl-UZ"/>
        </w:rPr>
        <w:tab/>
      </w:r>
      <w:r w:rsidR="008E5E8A" w:rsidRPr="004B38B4">
        <w:rPr>
          <w:rFonts w:ascii="Times New Roman" w:hAnsi="Times New Roman" w:cs="Times New Roman"/>
          <w:sz w:val="24"/>
          <w:szCs w:val="24"/>
          <w:lang w:val="uz-Cyrl-UZ"/>
        </w:rPr>
        <w:tab/>
      </w:r>
      <w:r w:rsidR="0078761D" w:rsidRPr="004B38B4">
        <w:rPr>
          <w:rFonts w:ascii="Times New Roman" w:hAnsi="Times New Roman" w:cs="Times New Roman"/>
          <w:sz w:val="24"/>
          <w:szCs w:val="24"/>
          <w:lang w:val="uz-Cyrl-UZ"/>
        </w:rPr>
        <w:t xml:space="preserve">За анализу умирања од малигних тумора користе се годишњи непубликовани подаци Републичког завода за статистику. Извор података о популацији су редовни пописи становништва у Републици Србији, а за године ван пописа користе се процене становништва Републичког завода за статистику. </w:t>
      </w:r>
    </w:p>
    <w:p w:rsidR="0078761D" w:rsidRPr="004B38B4" w:rsidRDefault="0078761D" w:rsidP="0078761D">
      <w:pPr>
        <w:spacing w:after="0" w:line="240" w:lineRule="auto"/>
        <w:jc w:val="both"/>
        <w:rPr>
          <w:rFonts w:ascii="Times New Roman" w:hAnsi="Times New Roman" w:cs="Times New Roman"/>
          <w:sz w:val="24"/>
          <w:szCs w:val="24"/>
          <w:lang w:val="uz-Cyrl-UZ"/>
        </w:rPr>
      </w:pPr>
    </w:p>
    <w:p w:rsidR="0078761D" w:rsidRPr="004B38B4" w:rsidRDefault="00B95E8B" w:rsidP="0078761D">
      <w:pPr>
        <w:spacing w:after="0" w:line="240" w:lineRule="auto"/>
        <w:jc w:val="both"/>
        <w:rPr>
          <w:rFonts w:ascii="Times New Roman" w:hAnsi="Times New Roman" w:cs="Times New Roman"/>
          <w:sz w:val="24"/>
          <w:szCs w:val="24"/>
          <w:lang w:val="uz-Cyrl-UZ"/>
        </w:rPr>
      </w:pPr>
      <w:r w:rsidRPr="004B38B4">
        <w:rPr>
          <w:rFonts w:ascii="Times New Roman" w:hAnsi="Times New Roman" w:cs="Times New Roman"/>
          <w:sz w:val="24"/>
          <w:szCs w:val="24"/>
          <w:lang w:val="uz-Cyrl-UZ"/>
        </w:rPr>
        <w:tab/>
      </w:r>
      <w:r w:rsidR="008E5E8A" w:rsidRPr="004B38B4">
        <w:rPr>
          <w:rFonts w:ascii="Times New Roman" w:hAnsi="Times New Roman" w:cs="Times New Roman"/>
          <w:sz w:val="24"/>
          <w:szCs w:val="24"/>
          <w:lang w:val="uz-Cyrl-UZ"/>
        </w:rPr>
        <w:tab/>
      </w:r>
      <w:r w:rsidR="0078761D" w:rsidRPr="004B38B4">
        <w:rPr>
          <w:rFonts w:ascii="Times New Roman" w:hAnsi="Times New Roman" w:cs="Times New Roman"/>
          <w:sz w:val="24"/>
          <w:szCs w:val="24"/>
          <w:lang w:val="uz-Cyrl-UZ"/>
        </w:rPr>
        <w:t>У наредном периоду неопходно је започети с применом новог обрасца пријаве, у складу са важећом легислативом (Законом о здравственој документацији и евиденцијама у области здравства</w:t>
      </w:r>
      <w:r w:rsidR="0078761D" w:rsidRPr="004B38B4">
        <w:rPr>
          <w:rStyle w:val="FootnoteReference"/>
          <w:rFonts w:ascii="Times New Roman" w:hAnsi="Times New Roman" w:cs="Times New Roman"/>
          <w:sz w:val="24"/>
          <w:szCs w:val="24"/>
        </w:rPr>
        <w:footnoteReference w:id="65"/>
      </w:r>
      <w:r w:rsidR="0078761D" w:rsidRPr="004B38B4">
        <w:rPr>
          <w:rFonts w:ascii="Times New Roman" w:hAnsi="Times New Roman" w:cs="Times New Roman"/>
          <w:sz w:val="24"/>
          <w:szCs w:val="24"/>
          <w:lang w:val="uz-Cyrl-UZ"/>
        </w:rPr>
        <w:t xml:space="preserve"> и Правилником</w:t>
      </w:r>
      <w:r w:rsidRPr="004B38B4">
        <w:rPr>
          <w:rFonts w:ascii="Times New Roman" w:hAnsi="Times New Roman" w:cs="Times New Roman"/>
          <w:sz w:val="24"/>
          <w:szCs w:val="24"/>
          <w:lang w:val="uz-Cyrl-UZ"/>
        </w:rPr>
        <w:t xml:space="preserve"> о</w:t>
      </w:r>
      <w:r w:rsidR="0078761D" w:rsidRPr="004B38B4">
        <w:rPr>
          <w:rFonts w:ascii="Times New Roman" w:hAnsi="Times New Roman" w:cs="Times New Roman"/>
          <w:sz w:val="24"/>
          <w:szCs w:val="24"/>
          <w:lang w:val="uz-Cyrl-UZ"/>
        </w:rPr>
        <w:t xml:space="preserve"> обрасцима и садржају образаца за вођењe здравствене документације, евиденција, извештаја, регистара и електронског медицинског досијеа</w:t>
      </w:r>
      <w:r w:rsidR="0078761D" w:rsidRPr="004B38B4">
        <w:rPr>
          <w:rStyle w:val="FootnoteReference"/>
          <w:rFonts w:ascii="Times New Roman" w:hAnsi="Times New Roman" w:cs="Times New Roman"/>
          <w:sz w:val="24"/>
          <w:szCs w:val="24"/>
        </w:rPr>
        <w:footnoteReference w:id="66"/>
      </w:r>
      <w:r w:rsidR="0078761D" w:rsidRPr="004B38B4">
        <w:rPr>
          <w:rFonts w:ascii="Times New Roman" w:hAnsi="Times New Roman" w:cs="Times New Roman"/>
          <w:sz w:val="24"/>
          <w:szCs w:val="24"/>
          <w:lang w:val="uz-Cyrl-UZ"/>
        </w:rPr>
        <w:t xml:space="preserve"> и унапредити софтвер, тј. програмски пакет размене информација у оквиру постојећег информационог система.</w:t>
      </w:r>
    </w:p>
    <w:p w:rsidR="0078761D" w:rsidRPr="004B38B4" w:rsidRDefault="0078761D" w:rsidP="0078761D">
      <w:pPr>
        <w:spacing w:after="0" w:line="240" w:lineRule="auto"/>
        <w:jc w:val="both"/>
        <w:rPr>
          <w:rFonts w:ascii="Times New Roman" w:hAnsi="Times New Roman" w:cs="Times New Roman"/>
          <w:i/>
          <w:sz w:val="24"/>
          <w:szCs w:val="24"/>
          <w:lang w:val="uz-Cyrl-UZ"/>
        </w:rPr>
      </w:pPr>
    </w:p>
    <w:p w:rsidR="0078761D" w:rsidRPr="004B38B4" w:rsidRDefault="0078761D" w:rsidP="0078761D">
      <w:pPr>
        <w:spacing w:after="0" w:line="240" w:lineRule="auto"/>
        <w:jc w:val="both"/>
        <w:rPr>
          <w:rFonts w:ascii="Times New Roman" w:hAnsi="Times New Roman" w:cs="Times New Roman"/>
          <w:b/>
          <w:sz w:val="24"/>
          <w:szCs w:val="24"/>
          <w:lang w:val="uz-Cyrl-UZ"/>
        </w:rPr>
      </w:pPr>
    </w:p>
    <w:p w:rsidR="0078761D" w:rsidRPr="004B38B4" w:rsidRDefault="00145EAC" w:rsidP="0078761D">
      <w:pPr>
        <w:spacing w:after="0" w:line="240" w:lineRule="auto"/>
        <w:jc w:val="both"/>
        <w:rPr>
          <w:rFonts w:ascii="Times New Roman" w:hAnsi="Times New Roman" w:cs="Times New Roman"/>
          <w:sz w:val="24"/>
          <w:szCs w:val="24"/>
          <w:lang w:val="uz-Cyrl-UZ"/>
        </w:rPr>
      </w:pPr>
      <w:r w:rsidRPr="004B38B4">
        <w:rPr>
          <w:rFonts w:ascii="Times New Roman" w:hAnsi="Times New Roman" w:cs="Times New Roman"/>
          <w:sz w:val="24"/>
          <w:szCs w:val="24"/>
          <w:lang w:val="uz-Cyrl-UZ"/>
        </w:rPr>
        <w:tab/>
      </w:r>
      <w:r w:rsidR="008E5E8A" w:rsidRPr="004B38B4">
        <w:rPr>
          <w:rFonts w:ascii="Times New Roman" w:hAnsi="Times New Roman" w:cs="Times New Roman"/>
          <w:sz w:val="24"/>
          <w:szCs w:val="24"/>
          <w:lang w:val="uz-Cyrl-UZ"/>
        </w:rPr>
        <w:tab/>
      </w:r>
      <w:r w:rsidR="0078761D" w:rsidRPr="004B38B4">
        <w:rPr>
          <w:rFonts w:ascii="Times New Roman" w:hAnsi="Times New Roman" w:cs="Times New Roman"/>
          <w:sz w:val="24"/>
          <w:szCs w:val="24"/>
          <w:lang w:val="uz-Cyrl-UZ"/>
        </w:rPr>
        <w:t>Малигни тумори се шифрирају према Међународној класификацији болести – десета ревизија, књига 1</w:t>
      </w:r>
      <w:r w:rsidR="0078761D" w:rsidRPr="004B38B4">
        <w:rPr>
          <w:rStyle w:val="FootnoteReference"/>
          <w:rFonts w:ascii="Times New Roman" w:hAnsi="Times New Roman" w:cs="Times New Roman"/>
          <w:sz w:val="24"/>
          <w:szCs w:val="24"/>
        </w:rPr>
        <w:footnoteReference w:id="67"/>
      </w:r>
      <w:r w:rsidR="0078761D" w:rsidRPr="004B38B4">
        <w:rPr>
          <w:rFonts w:ascii="Times New Roman" w:hAnsi="Times New Roman" w:cs="Times New Roman"/>
          <w:sz w:val="24"/>
          <w:szCs w:val="24"/>
          <w:lang w:val="uz-Cyrl-UZ"/>
        </w:rPr>
        <w:t xml:space="preserve"> (шифре C00-C96) и према Међународној класификацији онколошких болести – треће издање</w:t>
      </w:r>
      <w:r w:rsidR="0078761D" w:rsidRPr="004B38B4">
        <w:rPr>
          <w:rStyle w:val="FootnoteReference"/>
          <w:rFonts w:ascii="Times New Roman" w:hAnsi="Times New Roman" w:cs="Times New Roman"/>
          <w:sz w:val="24"/>
          <w:szCs w:val="24"/>
        </w:rPr>
        <w:footnoteReference w:id="68"/>
      </w:r>
      <w:r w:rsidR="0078761D" w:rsidRPr="004B38B4">
        <w:rPr>
          <w:rFonts w:ascii="Times New Roman" w:hAnsi="Times New Roman" w:cs="Times New Roman"/>
          <w:sz w:val="24"/>
          <w:szCs w:val="24"/>
          <w:lang w:val="uz-Cyrl-UZ"/>
        </w:rPr>
        <w:t xml:space="preserve"> (шифре 8000/3-9941/3). Применом </w:t>
      </w:r>
      <w:r w:rsidRPr="004B38B4">
        <w:rPr>
          <w:rFonts w:ascii="Times New Roman" w:hAnsi="Times New Roman" w:cs="Times New Roman"/>
          <w:sz w:val="24"/>
          <w:szCs w:val="24"/>
          <w:lang w:val="uz-Cyrl-UZ"/>
        </w:rPr>
        <w:t>наведених</w:t>
      </w:r>
      <w:r w:rsidR="0078761D" w:rsidRPr="004B38B4">
        <w:rPr>
          <w:rFonts w:ascii="Times New Roman" w:hAnsi="Times New Roman" w:cs="Times New Roman"/>
          <w:sz w:val="24"/>
          <w:szCs w:val="24"/>
          <w:lang w:val="uz-Cyrl-UZ"/>
        </w:rPr>
        <w:t xml:space="preserve"> прописа, тј. применом новог обрасца Пријаве оболелог лица од малигног тумора, унапредиће се квалитет регистрације кроз праћење нових варијабли, као што су стадијум болести, терапијске процедуре и коначни исходи. </w:t>
      </w:r>
    </w:p>
    <w:p w:rsidR="0078761D" w:rsidRPr="004B38B4" w:rsidRDefault="0078761D" w:rsidP="0078761D">
      <w:pPr>
        <w:spacing w:after="0" w:line="240" w:lineRule="auto"/>
        <w:rPr>
          <w:rFonts w:ascii="Times New Roman" w:hAnsi="Times New Roman" w:cs="Times New Roman"/>
          <w:color w:val="000000" w:themeColor="text1"/>
          <w:sz w:val="24"/>
          <w:szCs w:val="24"/>
          <w:lang w:val="uz-Cyrl-UZ"/>
        </w:rPr>
      </w:pPr>
    </w:p>
    <w:p w:rsidR="0078761D" w:rsidRPr="004B38B4" w:rsidRDefault="0080378F" w:rsidP="00A031D2">
      <w:pPr>
        <w:pStyle w:val="Heading3"/>
        <w:rPr>
          <w:sz w:val="24"/>
          <w:szCs w:val="24"/>
        </w:rPr>
      </w:pPr>
      <w:r w:rsidRPr="004B38B4">
        <w:rPr>
          <w:sz w:val="24"/>
          <w:szCs w:val="24"/>
        </w:rPr>
        <w:t>Истраживања</w:t>
      </w:r>
    </w:p>
    <w:p w:rsidR="0078761D" w:rsidRPr="004B38B4" w:rsidRDefault="0078761D" w:rsidP="0078761D">
      <w:pPr>
        <w:spacing w:after="0" w:line="240" w:lineRule="auto"/>
        <w:rPr>
          <w:rFonts w:ascii="Times New Roman" w:hAnsi="Times New Roman" w:cs="Times New Roman"/>
          <w:b/>
          <w:color w:val="000000" w:themeColor="text1"/>
          <w:sz w:val="24"/>
          <w:szCs w:val="24"/>
          <w:lang w:val="uz-Cyrl-UZ"/>
        </w:rPr>
      </w:pPr>
    </w:p>
    <w:p w:rsidR="0078761D" w:rsidRPr="004B38B4" w:rsidRDefault="00837799" w:rsidP="0078761D">
      <w:pPr>
        <w:spacing w:after="0" w:line="240" w:lineRule="auto"/>
        <w:jc w:val="both"/>
        <w:rPr>
          <w:rFonts w:ascii="Times New Roman" w:hAnsi="Times New Roman" w:cs="Times New Roman"/>
          <w:color w:val="000000" w:themeColor="text1"/>
          <w:sz w:val="24"/>
          <w:szCs w:val="24"/>
          <w:lang w:val="uz-Cyrl-UZ"/>
        </w:rPr>
      </w:pPr>
      <w:r w:rsidRPr="004B38B4">
        <w:rPr>
          <w:rFonts w:ascii="Times New Roman" w:hAnsi="Times New Roman" w:cs="Times New Roman"/>
          <w:color w:val="000000" w:themeColor="text1"/>
          <w:sz w:val="24"/>
          <w:szCs w:val="24"/>
          <w:lang w:val="uz-Cyrl-UZ"/>
        </w:rPr>
        <w:tab/>
      </w:r>
      <w:r w:rsidR="008E5E8A" w:rsidRPr="004B38B4">
        <w:rPr>
          <w:rFonts w:ascii="Times New Roman" w:hAnsi="Times New Roman" w:cs="Times New Roman"/>
          <w:color w:val="000000" w:themeColor="text1"/>
          <w:sz w:val="24"/>
          <w:szCs w:val="24"/>
          <w:lang w:val="uz-Cyrl-UZ"/>
        </w:rPr>
        <w:tab/>
      </w:r>
      <w:r w:rsidR="0078761D" w:rsidRPr="004B38B4">
        <w:rPr>
          <w:rFonts w:ascii="Times New Roman" w:hAnsi="Times New Roman" w:cs="Times New Roman"/>
          <w:color w:val="000000" w:themeColor="text1"/>
          <w:sz w:val="24"/>
          <w:szCs w:val="24"/>
          <w:lang w:val="uz-Cyrl-UZ"/>
        </w:rPr>
        <w:t xml:space="preserve">Израда националног програма за истраживање рака, као једног од основних елемената </w:t>
      </w:r>
      <w:r w:rsidR="00EB3A03" w:rsidRPr="004B38B4">
        <w:rPr>
          <w:rFonts w:ascii="Times New Roman" w:hAnsi="Times New Roman" w:cs="Times New Roman"/>
          <w:color w:val="000000" w:themeColor="text1"/>
          <w:sz w:val="24"/>
          <w:szCs w:val="24"/>
          <w:lang w:val="uz-Cyrl-UZ"/>
        </w:rPr>
        <w:t>Програма унапређења контроле рака</w:t>
      </w:r>
      <w:r w:rsidR="0078761D" w:rsidRPr="004B38B4">
        <w:rPr>
          <w:rFonts w:ascii="Times New Roman" w:hAnsi="Times New Roman" w:cs="Times New Roman"/>
          <w:color w:val="000000" w:themeColor="text1"/>
          <w:sz w:val="24"/>
          <w:szCs w:val="24"/>
          <w:lang w:val="uz-Cyrl-UZ"/>
        </w:rPr>
        <w:t>, требало би значајно да унапреди истраживачку делатност у онкологији. Координација свих актера у области унапређења истраживања могла би довести до значајних помака који се пре свега огледају у повећаном броју истраживања и истраживачких центара за рак у Републици Србији. Стручне и научне публикације резултата истраживања биле би основ за генерисање подршке институцијама и појединцима који се њима баве.</w:t>
      </w:r>
    </w:p>
    <w:p w:rsidR="0078761D" w:rsidRPr="004B38B4" w:rsidRDefault="0078761D" w:rsidP="0078761D">
      <w:pPr>
        <w:spacing w:after="0" w:line="240" w:lineRule="auto"/>
        <w:jc w:val="both"/>
        <w:rPr>
          <w:rFonts w:ascii="Times New Roman" w:hAnsi="Times New Roman" w:cs="Times New Roman"/>
          <w:color w:val="000000" w:themeColor="text1"/>
          <w:sz w:val="24"/>
          <w:szCs w:val="24"/>
          <w:lang w:val="uz-Cyrl-UZ"/>
        </w:rPr>
      </w:pPr>
    </w:p>
    <w:p w:rsidR="0078761D" w:rsidRPr="004B38B4" w:rsidRDefault="00837799" w:rsidP="0078761D">
      <w:pPr>
        <w:spacing w:after="0" w:line="240" w:lineRule="auto"/>
        <w:jc w:val="both"/>
        <w:rPr>
          <w:rFonts w:ascii="Times New Roman" w:hAnsi="Times New Roman" w:cs="Times New Roman"/>
          <w:sz w:val="24"/>
          <w:szCs w:val="24"/>
          <w:lang w:val="uz-Cyrl-UZ"/>
        </w:rPr>
      </w:pPr>
      <w:r w:rsidRPr="004B38B4">
        <w:rPr>
          <w:rFonts w:ascii="Times New Roman" w:hAnsi="Times New Roman" w:cs="Times New Roman"/>
          <w:color w:val="000000" w:themeColor="text1"/>
          <w:sz w:val="24"/>
          <w:szCs w:val="24"/>
          <w:lang w:val="uz-Cyrl-UZ"/>
        </w:rPr>
        <w:tab/>
      </w:r>
      <w:r w:rsidR="008E5E8A" w:rsidRPr="004B38B4">
        <w:rPr>
          <w:rFonts w:ascii="Times New Roman" w:hAnsi="Times New Roman" w:cs="Times New Roman"/>
          <w:color w:val="000000" w:themeColor="text1"/>
          <w:sz w:val="24"/>
          <w:szCs w:val="24"/>
          <w:lang w:val="uz-Cyrl-UZ"/>
        </w:rPr>
        <w:tab/>
      </w:r>
      <w:r w:rsidR="0078761D" w:rsidRPr="004B38B4">
        <w:rPr>
          <w:rFonts w:ascii="Times New Roman" w:hAnsi="Times New Roman" w:cs="Times New Roman"/>
          <w:color w:val="000000" w:themeColor="text1"/>
          <w:sz w:val="24"/>
          <w:szCs w:val="24"/>
          <w:lang w:val="uz-Cyrl-UZ"/>
        </w:rPr>
        <w:t>Координацију а</w:t>
      </w:r>
      <w:r w:rsidRPr="004B38B4">
        <w:rPr>
          <w:rFonts w:ascii="Times New Roman" w:hAnsi="Times New Roman" w:cs="Times New Roman"/>
          <w:color w:val="000000" w:themeColor="text1"/>
          <w:sz w:val="24"/>
          <w:szCs w:val="24"/>
          <w:lang w:val="uz-Cyrl-UZ"/>
        </w:rPr>
        <w:t>кадемских истраживања треба</w:t>
      </w:r>
      <w:r w:rsidR="0078761D" w:rsidRPr="004B38B4">
        <w:rPr>
          <w:rFonts w:ascii="Times New Roman" w:hAnsi="Times New Roman" w:cs="Times New Roman"/>
          <w:color w:val="000000" w:themeColor="text1"/>
          <w:sz w:val="24"/>
          <w:szCs w:val="24"/>
          <w:lang w:val="uz-Cyrl-UZ"/>
        </w:rPr>
        <w:t xml:space="preserve"> спроводити у сарадњи са Министарством здравља. Неопходно је да се спровођење комерцијалних клиничких истраживања значајно олакша, а време чекања до </w:t>
      </w:r>
      <w:r w:rsidR="0078761D" w:rsidRPr="004B38B4">
        <w:rPr>
          <w:rFonts w:ascii="Times New Roman" w:hAnsi="Times New Roman" w:cs="Times New Roman"/>
          <w:sz w:val="24"/>
          <w:szCs w:val="24"/>
          <w:lang w:val="uz-Cyrl-UZ"/>
        </w:rPr>
        <w:t xml:space="preserve">издавања одговарајућих дозвола скрати тј. усклади са временским интервалима у Европској унији. </w:t>
      </w:r>
      <w:r w:rsidR="005A5270" w:rsidRPr="004B38B4">
        <w:rPr>
          <w:rFonts w:ascii="Times New Roman" w:hAnsi="Times New Roman" w:cs="Times New Roman"/>
          <w:sz w:val="24"/>
          <w:szCs w:val="24"/>
          <w:lang w:val="uz-Cyrl-UZ"/>
        </w:rPr>
        <w:t xml:space="preserve">Потребно је </w:t>
      </w:r>
      <w:r w:rsidR="0078761D" w:rsidRPr="004B38B4">
        <w:rPr>
          <w:rFonts w:ascii="Times New Roman" w:hAnsi="Times New Roman" w:cs="Times New Roman"/>
          <w:sz w:val="24"/>
          <w:szCs w:val="24"/>
          <w:lang w:val="uz-Cyrl-UZ"/>
        </w:rPr>
        <w:t xml:space="preserve">образовати посебну јединицу при Министарству здравља за </w:t>
      </w:r>
      <w:r w:rsidR="005A5270" w:rsidRPr="004B38B4">
        <w:rPr>
          <w:rFonts w:ascii="Times New Roman" w:hAnsi="Times New Roman" w:cs="Times New Roman"/>
          <w:sz w:val="24"/>
          <w:szCs w:val="24"/>
          <w:lang w:val="uz-Cyrl-UZ"/>
        </w:rPr>
        <w:t xml:space="preserve">клиничка </w:t>
      </w:r>
      <w:r w:rsidR="0078761D" w:rsidRPr="004B38B4">
        <w:rPr>
          <w:rFonts w:ascii="Times New Roman" w:hAnsi="Times New Roman" w:cs="Times New Roman"/>
          <w:sz w:val="24"/>
          <w:szCs w:val="24"/>
          <w:lang w:val="uz-Cyrl-UZ"/>
        </w:rPr>
        <w:t>истраживања</w:t>
      </w:r>
      <w:r w:rsidR="000C0B50" w:rsidRPr="004B38B4">
        <w:rPr>
          <w:rFonts w:ascii="Times New Roman" w:hAnsi="Times New Roman" w:cs="Times New Roman"/>
          <w:sz w:val="24"/>
          <w:szCs w:val="24"/>
          <w:lang w:val="uz-Cyrl-UZ"/>
        </w:rPr>
        <w:t>.</w:t>
      </w:r>
    </w:p>
    <w:p w:rsidR="0072616F" w:rsidRPr="004B38B4" w:rsidRDefault="0072616F" w:rsidP="0078761D">
      <w:pPr>
        <w:spacing w:after="0" w:line="240" w:lineRule="auto"/>
        <w:jc w:val="both"/>
        <w:rPr>
          <w:rFonts w:ascii="Times New Roman" w:hAnsi="Times New Roman" w:cs="Times New Roman"/>
          <w:b/>
          <w:sz w:val="24"/>
          <w:szCs w:val="24"/>
          <w:lang w:val="uz-Cyrl-UZ"/>
        </w:rPr>
      </w:pPr>
    </w:p>
    <w:p w:rsidR="0078761D" w:rsidRPr="004B38B4" w:rsidRDefault="008E5E8A" w:rsidP="0078761D">
      <w:pPr>
        <w:spacing w:after="0" w:line="240" w:lineRule="auto"/>
        <w:jc w:val="both"/>
        <w:rPr>
          <w:rFonts w:ascii="Times New Roman" w:hAnsi="Times New Roman" w:cs="Times New Roman"/>
          <w:color w:val="FF0000"/>
          <w:sz w:val="24"/>
          <w:szCs w:val="24"/>
          <w:lang w:val="uz-Cyrl-UZ"/>
        </w:rPr>
      </w:pPr>
      <w:r w:rsidRPr="004B38B4">
        <w:rPr>
          <w:rFonts w:ascii="Times New Roman" w:hAnsi="Times New Roman" w:cs="Times New Roman"/>
          <w:sz w:val="24"/>
          <w:szCs w:val="24"/>
          <w:lang w:val="uz-Cyrl-UZ"/>
        </w:rPr>
        <w:tab/>
      </w:r>
      <w:r w:rsidRPr="004B38B4">
        <w:rPr>
          <w:rFonts w:ascii="Times New Roman" w:hAnsi="Times New Roman" w:cs="Times New Roman"/>
          <w:sz w:val="24"/>
          <w:szCs w:val="24"/>
          <w:lang w:val="uz-Cyrl-UZ"/>
        </w:rPr>
        <w:tab/>
      </w:r>
      <w:r w:rsidR="0078761D" w:rsidRPr="004B38B4">
        <w:rPr>
          <w:rFonts w:ascii="Times New Roman" w:hAnsi="Times New Roman" w:cs="Times New Roman"/>
          <w:sz w:val="24"/>
          <w:szCs w:val="24"/>
          <w:lang w:val="uz-Cyrl-UZ"/>
        </w:rPr>
        <w:t>Истраживања рака у Републици Србији углавном су ограничена финансијски (али и мањком људских и технолошких ресурса), недовољно су популаризована и резултати се недовољно публикују. Стратешки оквир за</w:t>
      </w:r>
      <w:r w:rsidR="0078761D" w:rsidRPr="004B38B4">
        <w:rPr>
          <w:rFonts w:ascii="Times New Roman" w:hAnsi="Times New Roman" w:cs="Times New Roman"/>
          <w:color w:val="000000" w:themeColor="text1"/>
          <w:sz w:val="24"/>
          <w:szCs w:val="24"/>
          <w:lang w:val="uz-Cyrl-UZ"/>
        </w:rPr>
        <w:t xml:space="preserve"> спровођење истраживања не постоји, те стога значајна мултицентрична истраживања од националног значаја у онкологији и не постоје. </w:t>
      </w:r>
      <w:r w:rsidR="00DB1CA8" w:rsidRPr="004B38B4">
        <w:rPr>
          <w:rFonts w:ascii="Times New Roman" w:hAnsi="Times New Roman" w:cs="Times New Roman"/>
          <w:sz w:val="24"/>
          <w:szCs w:val="24"/>
          <w:lang w:val="uz-Cyrl-UZ"/>
        </w:rPr>
        <w:t xml:space="preserve">Потребно је унапредити </w:t>
      </w:r>
      <w:r w:rsidR="00DB1CA8" w:rsidRPr="004B38B4">
        <w:rPr>
          <w:rFonts w:ascii="Times New Roman" w:hAnsi="Times New Roman" w:cs="Times New Roman"/>
          <w:color w:val="000000" w:themeColor="text1"/>
          <w:sz w:val="24"/>
          <w:szCs w:val="24"/>
          <w:lang w:val="uz-Cyrl-UZ"/>
        </w:rPr>
        <w:t xml:space="preserve">комуникацију </w:t>
      </w:r>
      <w:r w:rsidR="0078761D" w:rsidRPr="004B38B4">
        <w:rPr>
          <w:rFonts w:ascii="Times New Roman" w:hAnsi="Times New Roman" w:cs="Times New Roman"/>
          <w:color w:val="000000" w:themeColor="text1"/>
          <w:sz w:val="24"/>
          <w:szCs w:val="24"/>
          <w:lang w:val="uz-Cyrl-UZ"/>
        </w:rPr>
        <w:t xml:space="preserve">између надлежних институција, нпр. Министарстава просвете, науке и технолошког развоја и Министарства здравља, </w:t>
      </w:r>
      <w:r w:rsidR="00C57173" w:rsidRPr="004B38B4">
        <w:rPr>
          <w:rFonts w:ascii="Times New Roman" w:hAnsi="Times New Roman" w:cs="Times New Roman"/>
          <w:color w:val="000000" w:themeColor="text1"/>
          <w:sz w:val="24"/>
          <w:szCs w:val="24"/>
          <w:lang w:val="uz-Cyrl-UZ"/>
        </w:rPr>
        <w:t xml:space="preserve">Агенције за лекове и медицинска средстава (АЛИМС) </w:t>
      </w:r>
      <w:r w:rsidR="0078761D" w:rsidRPr="004B38B4">
        <w:rPr>
          <w:rFonts w:ascii="Times New Roman" w:hAnsi="Times New Roman" w:cs="Times New Roman"/>
          <w:color w:val="000000" w:themeColor="text1"/>
          <w:sz w:val="24"/>
          <w:szCs w:val="24"/>
          <w:lang w:val="uz-Cyrl-UZ"/>
        </w:rPr>
        <w:t>и истраживачких организација,</w:t>
      </w:r>
      <w:r w:rsidR="00DB1CA8" w:rsidRPr="004B38B4">
        <w:rPr>
          <w:rFonts w:ascii="Times New Roman" w:hAnsi="Times New Roman" w:cs="Times New Roman"/>
          <w:color w:val="000000" w:themeColor="text1"/>
          <w:sz w:val="24"/>
          <w:szCs w:val="24"/>
          <w:lang w:val="uz-Cyrl-UZ"/>
        </w:rPr>
        <w:t xml:space="preserve"> као и</w:t>
      </w:r>
      <w:r w:rsidR="0078761D" w:rsidRPr="004B38B4">
        <w:rPr>
          <w:rFonts w:ascii="Times New Roman" w:hAnsi="Times New Roman" w:cs="Times New Roman"/>
          <w:color w:val="000000" w:themeColor="text1"/>
          <w:sz w:val="24"/>
          <w:szCs w:val="24"/>
          <w:lang w:val="uz-Cyrl-UZ"/>
        </w:rPr>
        <w:t xml:space="preserve"> </w:t>
      </w:r>
      <w:r w:rsidR="00DB1CA8" w:rsidRPr="004B38B4">
        <w:rPr>
          <w:rFonts w:ascii="Times New Roman" w:hAnsi="Times New Roman" w:cs="Times New Roman"/>
          <w:color w:val="000000" w:themeColor="text1"/>
          <w:sz w:val="24"/>
          <w:szCs w:val="24"/>
          <w:lang w:val="uz-Cyrl-UZ"/>
        </w:rPr>
        <w:t>Ц</w:t>
      </w:r>
      <w:r w:rsidR="0078761D" w:rsidRPr="004B38B4">
        <w:rPr>
          <w:rFonts w:ascii="Times New Roman" w:hAnsi="Times New Roman" w:cs="Times New Roman"/>
          <w:color w:val="000000" w:themeColor="text1"/>
          <w:sz w:val="24"/>
          <w:szCs w:val="24"/>
          <w:lang w:val="uz-Cyrl-UZ"/>
        </w:rPr>
        <w:t>ентралн</w:t>
      </w:r>
      <w:r w:rsidR="00DB1CA8" w:rsidRPr="004B38B4">
        <w:rPr>
          <w:rFonts w:ascii="Times New Roman" w:hAnsi="Times New Roman" w:cs="Times New Roman"/>
          <w:color w:val="000000" w:themeColor="text1"/>
          <w:sz w:val="24"/>
          <w:szCs w:val="24"/>
          <w:lang w:val="uz-Cyrl-UZ"/>
        </w:rPr>
        <w:t xml:space="preserve">ог </w:t>
      </w:r>
      <w:r w:rsidR="0078761D" w:rsidRPr="004B38B4">
        <w:rPr>
          <w:rFonts w:ascii="Times New Roman" w:hAnsi="Times New Roman" w:cs="Times New Roman"/>
          <w:color w:val="000000" w:themeColor="text1"/>
          <w:sz w:val="24"/>
          <w:szCs w:val="24"/>
          <w:lang w:val="uz-Cyrl-UZ"/>
        </w:rPr>
        <w:t>етичк</w:t>
      </w:r>
      <w:r w:rsidR="00DB1CA8" w:rsidRPr="004B38B4">
        <w:rPr>
          <w:rFonts w:ascii="Times New Roman" w:hAnsi="Times New Roman" w:cs="Times New Roman"/>
          <w:color w:val="000000" w:themeColor="text1"/>
          <w:sz w:val="24"/>
          <w:szCs w:val="24"/>
          <w:lang w:val="uz-Cyrl-UZ"/>
        </w:rPr>
        <w:t>ог</w:t>
      </w:r>
      <w:r w:rsidR="0078761D" w:rsidRPr="004B38B4">
        <w:rPr>
          <w:rFonts w:ascii="Times New Roman" w:hAnsi="Times New Roman" w:cs="Times New Roman"/>
          <w:color w:val="000000" w:themeColor="text1"/>
          <w:sz w:val="24"/>
          <w:szCs w:val="24"/>
          <w:lang w:val="uz-Cyrl-UZ"/>
        </w:rPr>
        <w:t xml:space="preserve"> одбор</w:t>
      </w:r>
      <w:r w:rsidR="00DB1CA8" w:rsidRPr="004B38B4">
        <w:rPr>
          <w:rFonts w:ascii="Times New Roman" w:hAnsi="Times New Roman" w:cs="Times New Roman"/>
          <w:color w:val="000000" w:themeColor="text1"/>
          <w:sz w:val="24"/>
          <w:szCs w:val="24"/>
          <w:lang w:val="uz-Cyrl-UZ"/>
        </w:rPr>
        <w:t>а.</w:t>
      </w:r>
    </w:p>
    <w:p w:rsidR="0078761D" w:rsidRPr="004B38B4" w:rsidRDefault="0078761D" w:rsidP="0078761D">
      <w:pPr>
        <w:spacing w:after="0" w:line="240" w:lineRule="auto"/>
        <w:jc w:val="both"/>
        <w:rPr>
          <w:rFonts w:ascii="Times New Roman" w:hAnsi="Times New Roman" w:cs="Times New Roman"/>
          <w:color w:val="000000" w:themeColor="text1"/>
          <w:sz w:val="24"/>
          <w:szCs w:val="24"/>
          <w:lang w:val="uz-Cyrl-UZ"/>
        </w:rPr>
      </w:pPr>
    </w:p>
    <w:p w:rsidR="0078761D" w:rsidRPr="004B38B4" w:rsidRDefault="0078761D" w:rsidP="0078761D">
      <w:pPr>
        <w:spacing w:after="0" w:line="240" w:lineRule="auto"/>
        <w:jc w:val="both"/>
        <w:rPr>
          <w:rFonts w:ascii="Times New Roman" w:hAnsi="Times New Roman" w:cs="Times New Roman"/>
          <w:color w:val="000000" w:themeColor="text1"/>
          <w:sz w:val="24"/>
          <w:szCs w:val="24"/>
          <w:lang w:val="uz-Cyrl-UZ"/>
        </w:rPr>
      </w:pPr>
      <w:r w:rsidRPr="004B38B4">
        <w:rPr>
          <w:rFonts w:ascii="Times New Roman" w:hAnsi="Times New Roman" w:cs="Times New Roman"/>
          <w:color w:val="000000" w:themeColor="text1"/>
          <w:sz w:val="24"/>
          <w:szCs w:val="24"/>
          <w:lang w:val="uz-Cyrl-UZ"/>
        </w:rPr>
        <w:br w:type="page"/>
      </w:r>
    </w:p>
    <w:p w:rsidR="0078761D" w:rsidRPr="004B38B4" w:rsidRDefault="0078761D" w:rsidP="0078761D">
      <w:pPr>
        <w:spacing w:after="0" w:line="240" w:lineRule="auto"/>
        <w:rPr>
          <w:rFonts w:ascii="Times New Roman" w:hAnsi="Times New Roman" w:cs="Times New Roman"/>
          <w:color w:val="000000" w:themeColor="text1"/>
          <w:sz w:val="24"/>
          <w:szCs w:val="24"/>
          <w:lang w:val="uz-Cyrl-UZ"/>
        </w:rPr>
      </w:pPr>
    </w:p>
    <w:p w:rsidR="0078761D" w:rsidRPr="004B38B4" w:rsidRDefault="00D8435B" w:rsidP="0012083C">
      <w:pPr>
        <w:pStyle w:val="Heading3"/>
        <w:rPr>
          <w:sz w:val="24"/>
          <w:szCs w:val="24"/>
        </w:rPr>
      </w:pPr>
      <w:r w:rsidRPr="004B38B4">
        <w:rPr>
          <w:sz w:val="24"/>
          <w:szCs w:val="24"/>
        </w:rPr>
        <w:t>РЕХАБИЛИТАЦИЈА, СУПОРТИВНА ОНКОЛОГИЈА И ПАЛИЈАТИВНО ЗБРИЊАВАЊЕ</w:t>
      </w:r>
    </w:p>
    <w:p w:rsidR="0078761D" w:rsidRPr="004B38B4" w:rsidRDefault="0078761D" w:rsidP="0078761D">
      <w:pPr>
        <w:spacing w:after="0" w:line="240" w:lineRule="auto"/>
        <w:rPr>
          <w:rFonts w:ascii="Times New Roman" w:hAnsi="Times New Roman" w:cs="Times New Roman"/>
          <w:b/>
          <w:sz w:val="24"/>
          <w:szCs w:val="24"/>
          <w:lang w:val="uz-Cyrl-UZ"/>
        </w:rPr>
      </w:pPr>
    </w:p>
    <w:p w:rsidR="0078761D" w:rsidRPr="004B38B4" w:rsidRDefault="00837799" w:rsidP="0078761D">
      <w:pPr>
        <w:pStyle w:val="NormalWeb"/>
        <w:spacing w:beforeLines="0" w:afterLines="0"/>
        <w:jc w:val="both"/>
        <w:rPr>
          <w:rFonts w:ascii="Times New Roman" w:hAnsi="Times New Roman"/>
          <w:bCs/>
          <w:color w:val="000000"/>
          <w:sz w:val="24"/>
          <w:szCs w:val="24"/>
          <w:lang w:val="uz-Cyrl-UZ"/>
        </w:rPr>
      </w:pPr>
      <w:r w:rsidRPr="004B38B4">
        <w:rPr>
          <w:rFonts w:ascii="Times New Roman" w:hAnsi="Times New Roman"/>
          <w:bCs/>
          <w:color w:val="000000"/>
          <w:sz w:val="24"/>
          <w:szCs w:val="24"/>
          <w:lang w:val="uz-Cyrl-UZ"/>
        </w:rPr>
        <w:tab/>
      </w:r>
      <w:r w:rsidR="008E5E8A" w:rsidRPr="004B38B4">
        <w:rPr>
          <w:rFonts w:ascii="Times New Roman" w:hAnsi="Times New Roman"/>
          <w:bCs/>
          <w:color w:val="000000"/>
          <w:sz w:val="24"/>
          <w:szCs w:val="24"/>
          <w:lang w:val="uz-Cyrl-UZ"/>
        </w:rPr>
        <w:tab/>
      </w:r>
      <w:r w:rsidR="0078761D" w:rsidRPr="004B38B4">
        <w:rPr>
          <w:rFonts w:ascii="Times New Roman" w:hAnsi="Times New Roman"/>
          <w:bCs/>
          <w:color w:val="000000"/>
          <w:sz w:val="24"/>
          <w:szCs w:val="24"/>
          <w:lang w:val="uz-Cyrl-UZ"/>
        </w:rPr>
        <w:t xml:space="preserve">Са унапређењем исхода преживљавања, број оних који преживе карцином само ће расти. </w:t>
      </w:r>
      <w:r w:rsidRPr="004B38B4">
        <w:rPr>
          <w:rFonts w:ascii="Times New Roman" w:hAnsi="Times New Roman"/>
          <w:bCs/>
          <w:color w:val="000000"/>
          <w:sz w:val="24"/>
          <w:szCs w:val="24"/>
          <w:lang w:val="uz-Cyrl-UZ"/>
        </w:rPr>
        <w:t xml:space="preserve">Оболели </w:t>
      </w:r>
      <w:r w:rsidR="00C4466E" w:rsidRPr="004B38B4">
        <w:rPr>
          <w:rFonts w:ascii="Times New Roman" w:hAnsi="Times New Roman"/>
          <w:bCs/>
          <w:color w:val="000000"/>
          <w:sz w:val="24"/>
          <w:szCs w:val="24"/>
          <w:lang w:val="uz-Cyrl-UZ"/>
        </w:rPr>
        <w:t xml:space="preserve">су </w:t>
      </w:r>
      <w:r w:rsidRPr="004B38B4">
        <w:rPr>
          <w:rFonts w:ascii="Times New Roman" w:hAnsi="Times New Roman"/>
          <w:bCs/>
          <w:color w:val="000000"/>
          <w:sz w:val="24"/>
          <w:szCs w:val="24"/>
          <w:lang w:val="uz-Cyrl-UZ"/>
        </w:rPr>
        <w:t>суочени</w:t>
      </w:r>
      <w:r w:rsidR="0078761D" w:rsidRPr="004B38B4">
        <w:rPr>
          <w:rFonts w:ascii="Times New Roman" w:hAnsi="Times New Roman"/>
          <w:bCs/>
          <w:color w:val="000000"/>
          <w:sz w:val="24"/>
          <w:szCs w:val="24"/>
          <w:lang w:val="uz-Cyrl-UZ"/>
        </w:rPr>
        <w:t xml:space="preserve"> са специфичним проблемима у којима се потребе физичке рехабилитације преплићу и комбинују са дугорочним психосоцијалним потребама и модификацијама понашања. Нажалост, многи пацијенти искусе интензивне болове и многи не преживе рак, па је важно у раним фазама процеса лечења укључити палијативно збрињавање и наставити с пружањем услуга пацијентима и њиховим породицама током напредовања болести. Организација палијативног збрињавања подразумева обезбеђивање потребних ресурса, контиинуирану едукацију кадра и праћење и евалуацију квалитета пружених услуга. </w:t>
      </w:r>
    </w:p>
    <w:p w:rsidR="0078761D" w:rsidRPr="004B38B4" w:rsidRDefault="00E118AE" w:rsidP="00A031D2">
      <w:pPr>
        <w:pStyle w:val="Heading3"/>
        <w:rPr>
          <w:sz w:val="24"/>
          <w:szCs w:val="24"/>
        </w:rPr>
      </w:pPr>
      <w:r w:rsidRPr="004B38B4">
        <w:rPr>
          <w:sz w:val="24"/>
          <w:szCs w:val="24"/>
        </w:rPr>
        <w:t>Преживљавање и рехабилитација</w:t>
      </w:r>
    </w:p>
    <w:p w:rsidR="0078761D" w:rsidRPr="004B38B4" w:rsidRDefault="0078761D" w:rsidP="0078761D">
      <w:pPr>
        <w:spacing w:after="0" w:line="240" w:lineRule="auto"/>
        <w:jc w:val="both"/>
        <w:rPr>
          <w:rFonts w:ascii="Times New Roman" w:hAnsi="Times New Roman" w:cs="Times New Roman"/>
          <w:i/>
          <w:color w:val="000000" w:themeColor="text1"/>
          <w:sz w:val="24"/>
          <w:szCs w:val="24"/>
          <w:lang w:val="uz-Cyrl-UZ"/>
        </w:rPr>
      </w:pPr>
    </w:p>
    <w:p w:rsidR="0078761D" w:rsidRPr="004B38B4" w:rsidRDefault="006C4EAB" w:rsidP="0078761D">
      <w:pPr>
        <w:spacing w:after="0" w:line="240" w:lineRule="auto"/>
        <w:jc w:val="both"/>
        <w:rPr>
          <w:rFonts w:ascii="Times New Roman" w:hAnsi="Times New Roman" w:cs="Times New Roman"/>
          <w:color w:val="000000" w:themeColor="text1"/>
          <w:sz w:val="24"/>
          <w:szCs w:val="24"/>
          <w:lang w:val="uz-Cyrl-UZ"/>
        </w:rPr>
      </w:pPr>
      <w:r w:rsidRPr="004B38B4">
        <w:rPr>
          <w:rFonts w:ascii="Times New Roman" w:hAnsi="Times New Roman" w:cs="Times New Roman"/>
          <w:color w:val="000000" w:themeColor="text1"/>
          <w:sz w:val="24"/>
          <w:szCs w:val="24"/>
          <w:lang w:val="uz-Cyrl-UZ"/>
        </w:rPr>
        <w:tab/>
      </w:r>
      <w:r w:rsidR="00544A95" w:rsidRPr="004B38B4">
        <w:rPr>
          <w:rFonts w:ascii="Times New Roman" w:hAnsi="Times New Roman" w:cs="Times New Roman"/>
          <w:color w:val="000000" w:themeColor="text1"/>
          <w:sz w:val="24"/>
          <w:szCs w:val="24"/>
          <w:lang w:val="uz-Cyrl-UZ"/>
        </w:rPr>
        <w:tab/>
      </w:r>
      <w:r w:rsidR="0078761D" w:rsidRPr="004B38B4">
        <w:rPr>
          <w:rFonts w:ascii="Times New Roman" w:hAnsi="Times New Roman" w:cs="Times New Roman"/>
          <w:color w:val="000000" w:themeColor="text1"/>
          <w:sz w:val="24"/>
          <w:szCs w:val="24"/>
          <w:lang w:val="uz-Cyrl-UZ"/>
        </w:rPr>
        <w:t>Иако у развијеним земљама стопа смртности од рака опада, инциденција и преваленција и даље се повећавају, а резултат тога је повећање броја особа ко</w:t>
      </w:r>
      <w:r w:rsidR="00E16281" w:rsidRPr="004B38B4">
        <w:rPr>
          <w:rFonts w:ascii="Times New Roman" w:hAnsi="Times New Roman" w:cs="Times New Roman"/>
          <w:color w:val="000000" w:themeColor="text1"/>
          <w:sz w:val="24"/>
          <w:szCs w:val="24"/>
          <w:lang w:val="uz-Cyrl-UZ"/>
        </w:rPr>
        <w:t>је живе са раком или након рака</w:t>
      </w:r>
      <w:r w:rsidR="007C3C21" w:rsidRPr="004B38B4">
        <w:rPr>
          <w:rFonts w:ascii="Times New Roman" w:hAnsi="Times New Roman" w:cs="Times New Roman"/>
          <w:color w:val="000000" w:themeColor="text1"/>
          <w:sz w:val="24"/>
          <w:szCs w:val="24"/>
          <w:lang w:val="uz-Cyrl-UZ"/>
        </w:rPr>
        <w:t xml:space="preserve">. Будући да потпуно излечење није могуће код већег броја карцинома, </w:t>
      </w:r>
      <w:r w:rsidR="0009294D" w:rsidRPr="004B38B4">
        <w:rPr>
          <w:rFonts w:ascii="Times New Roman" w:hAnsi="Times New Roman" w:cs="Times New Roman"/>
          <w:color w:val="000000" w:themeColor="text1"/>
          <w:sz w:val="24"/>
          <w:szCs w:val="24"/>
          <w:lang w:val="uz-Cyrl-UZ"/>
        </w:rPr>
        <w:t xml:space="preserve">ово стање се </w:t>
      </w:r>
      <w:r w:rsidR="00F8293E" w:rsidRPr="004B38B4">
        <w:rPr>
          <w:rFonts w:ascii="Times New Roman" w:hAnsi="Times New Roman" w:cs="Times New Roman"/>
          <w:color w:val="000000" w:themeColor="text1"/>
          <w:sz w:val="24"/>
          <w:szCs w:val="24"/>
          <w:lang w:val="uz-Cyrl-UZ"/>
        </w:rPr>
        <w:t>све чешће сматра хроничн</w:t>
      </w:r>
      <w:r w:rsidR="00676E03" w:rsidRPr="004B38B4">
        <w:rPr>
          <w:rFonts w:ascii="Times New Roman" w:hAnsi="Times New Roman" w:cs="Times New Roman"/>
          <w:color w:val="000000" w:themeColor="text1"/>
          <w:sz w:val="24"/>
          <w:szCs w:val="24"/>
          <w:lang w:val="uz-Cyrl-UZ"/>
        </w:rPr>
        <w:t>и</w:t>
      </w:r>
      <w:r w:rsidR="00F8293E" w:rsidRPr="004B38B4">
        <w:rPr>
          <w:rFonts w:ascii="Times New Roman" w:hAnsi="Times New Roman" w:cs="Times New Roman"/>
          <w:color w:val="000000" w:themeColor="text1"/>
          <w:sz w:val="24"/>
          <w:szCs w:val="24"/>
          <w:lang w:val="uz-Cyrl-UZ"/>
        </w:rPr>
        <w:t>м</w:t>
      </w:r>
      <w:r w:rsidR="00676E03" w:rsidRPr="004B38B4">
        <w:rPr>
          <w:rFonts w:ascii="Times New Roman" w:hAnsi="Times New Roman" w:cs="Times New Roman"/>
          <w:color w:val="000000" w:themeColor="text1"/>
          <w:sz w:val="24"/>
          <w:szCs w:val="24"/>
          <w:lang w:val="uz-Cyrl-UZ"/>
        </w:rPr>
        <w:t xml:space="preserve"> и захтева дуготрајно лечење.</w:t>
      </w:r>
      <w:r w:rsidR="000C0B50" w:rsidRPr="004B38B4">
        <w:rPr>
          <w:rFonts w:ascii="Times New Roman" w:hAnsi="Times New Roman" w:cs="Times New Roman"/>
          <w:sz w:val="24"/>
          <w:szCs w:val="24"/>
          <w:lang w:val="uz-Cyrl-UZ"/>
        </w:rPr>
        <w:t xml:space="preserve"> </w:t>
      </w:r>
      <w:r w:rsidR="00676E03" w:rsidRPr="004B38B4">
        <w:rPr>
          <w:rFonts w:ascii="Times New Roman" w:hAnsi="Times New Roman" w:cs="Times New Roman"/>
          <w:color w:val="000000" w:themeColor="text1"/>
          <w:sz w:val="24"/>
          <w:szCs w:val="24"/>
          <w:lang w:val="uz-Cyrl-UZ"/>
        </w:rPr>
        <w:t>П</w:t>
      </w:r>
      <w:r w:rsidR="0078761D" w:rsidRPr="004B38B4">
        <w:rPr>
          <w:rFonts w:ascii="Times New Roman" w:hAnsi="Times New Roman" w:cs="Times New Roman"/>
          <w:color w:val="000000" w:themeColor="text1"/>
          <w:sz w:val="24"/>
          <w:szCs w:val="24"/>
          <w:lang w:val="uz-Cyrl-UZ"/>
        </w:rPr>
        <w:t xml:space="preserve">остојећи популациони Регистар за рак не садржи податке о једногодишњем и петогодишњем преживљавању, </w:t>
      </w:r>
      <w:r w:rsidR="00676E03" w:rsidRPr="004B38B4">
        <w:rPr>
          <w:rFonts w:ascii="Times New Roman" w:hAnsi="Times New Roman" w:cs="Times New Roman"/>
          <w:color w:val="000000" w:themeColor="text1"/>
          <w:sz w:val="24"/>
          <w:szCs w:val="24"/>
          <w:lang w:val="uz-Cyrl-UZ"/>
        </w:rPr>
        <w:t xml:space="preserve">те </w:t>
      </w:r>
      <w:r w:rsidR="0078761D" w:rsidRPr="004B38B4">
        <w:rPr>
          <w:rFonts w:ascii="Times New Roman" w:hAnsi="Times New Roman" w:cs="Times New Roman"/>
          <w:color w:val="000000" w:themeColor="text1"/>
          <w:sz w:val="24"/>
          <w:szCs w:val="24"/>
          <w:lang w:val="uz-Cyrl-UZ"/>
        </w:rPr>
        <w:t>поређење</w:t>
      </w:r>
      <w:r w:rsidRPr="004B38B4">
        <w:rPr>
          <w:rFonts w:ascii="Times New Roman" w:hAnsi="Times New Roman" w:cs="Times New Roman"/>
          <w:color w:val="000000" w:themeColor="text1"/>
          <w:sz w:val="24"/>
          <w:szCs w:val="24"/>
          <w:lang w:val="uz-Cyrl-UZ"/>
        </w:rPr>
        <w:t xml:space="preserve"> Републике </w:t>
      </w:r>
      <w:r w:rsidR="0078761D" w:rsidRPr="004B38B4">
        <w:rPr>
          <w:rFonts w:ascii="Times New Roman" w:hAnsi="Times New Roman" w:cs="Times New Roman"/>
          <w:color w:val="000000" w:themeColor="text1"/>
          <w:sz w:val="24"/>
          <w:szCs w:val="24"/>
          <w:lang w:val="uz-Cyrl-UZ"/>
        </w:rPr>
        <w:t xml:space="preserve"> Србије са другим земљама није могуће.  </w:t>
      </w:r>
    </w:p>
    <w:p w:rsidR="003F4BF1" w:rsidRPr="004B38B4" w:rsidRDefault="003F4BF1" w:rsidP="0078761D">
      <w:pPr>
        <w:spacing w:after="0" w:line="240" w:lineRule="auto"/>
        <w:jc w:val="both"/>
        <w:rPr>
          <w:rFonts w:ascii="Times New Roman" w:hAnsi="Times New Roman" w:cs="Times New Roman"/>
          <w:color w:val="000000" w:themeColor="text1"/>
          <w:sz w:val="24"/>
          <w:szCs w:val="24"/>
          <w:lang w:val="uz-Cyrl-UZ"/>
        </w:rPr>
      </w:pPr>
    </w:p>
    <w:p w:rsidR="0078761D" w:rsidRPr="004B38B4" w:rsidRDefault="006C4EAB" w:rsidP="0078761D">
      <w:pPr>
        <w:spacing w:after="0" w:line="240" w:lineRule="auto"/>
        <w:jc w:val="both"/>
        <w:rPr>
          <w:rFonts w:ascii="Times New Roman" w:hAnsi="Times New Roman" w:cs="Times New Roman"/>
          <w:color w:val="000000" w:themeColor="text1"/>
          <w:sz w:val="24"/>
          <w:szCs w:val="24"/>
          <w:lang w:val="uz-Cyrl-UZ"/>
        </w:rPr>
      </w:pPr>
      <w:r w:rsidRPr="004B38B4">
        <w:rPr>
          <w:rFonts w:ascii="Times New Roman" w:hAnsi="Times New Roman" w:cs="Times New Roman"/>
          <w:color w:val="000000" w:themeColor="text1"/>
          <w:sz w:val="24"/>
          <w:szCs w:val="24"/>
          <w:lang w:val="uz-Cyrl-UZ"/>
        </w:rPr>
        <w:tab/>
      </w:r>
      <w:r w:rsidR="00544A95" w:rsidRPr="004B38B4">
        <w:rPr>
          <w:rFonts w:ascii="Times New Roman" w:hAnsi="Times New Roman" w:cs="Times New Roman"/>
          <w:color w:val="000000" w:themeColor="text1"/>
          <w:sz w:val="24"/>
          <w:szCs w:val="24"/>
          <w:lang w:val="uz-Cyrl-UZ"/>
        </w:rPr>
        <w:tab/>
      </w:r>
      <w:r w:rsidR="0078761D" w:rsidRPr="004B38B4">
        <w:rPr>
          <w:rFonts w:ascii="Times New Roman" w:hAnsi="Times New Roman" w:cs="Times New Roman"/>
          <w:color w:val="000000" w:themeColor="text1"/>
          <w:sz w:val="24"/>
          <w:szCs w:val="24"/>
          <w:lang w:val="uz-Cyrl-UZ"/>
        </w:rPr>
        <w:t xml:space="preserve">Иако се дефиниција онога ко је преживео рак често широко користи у неклиничком контексту да опише некога коме је постављена дијагноза рака, за потребе </w:t>
      </w:r>
      <w:r w:rsidR="00EB3A03" w:rsidRPr="004B38B4">
        <w:rPr>
          <w:rFonts w:ascii="Times New Roman" w:hAnsi="Times New Roman" w:cs="Times New Roman"/>
          <w:color w:val="000000" w:themeColor="text1"/>
          <w:sz w:val="24"/>
          <w:szCs w:val="24"/>
          <w:lang w:val="uz-Cyrl-UZ"/>
        </w:rPr>
        <w:t>Програма унапређења контроле рака</w:t>
      </w:r>
      <w:r w:rsidR="0078761D" w:rsidRPr="004B38B4">
        <w:rPr>
          <w:rFonts w:ascii="Times New Roman" w:hAnsi="Times New Roman" w:cs="Times New Roman"/>
          <w:color w:val="000000" w:themeColor="text1"/>
          <w:sz w:val="24"/>
          <w:szCs w:val="24"/>
          <w:lang w:val="uz-Cyrl-UZ"/>
        </w:rPr>
        <w:t>, израз „преживљавање рака” може се дефинисати као клинички период између примарне куративне терапије и рецид</w:t>
      </w:r>
      <w:r w:rsidRPr="004B38B4">
        <w:rPr>
          <w:rFonts w:ascii="Times New Roman" w:hAnsi="Times New Roman" w:cs="Times New Roman"/>
          <w:color w:val="000000" w:themeColor="text1"/>
          <w:sz w:val="24"/>
          <w:szCs w:val="24"/>
          <w:lang w:val="uz-Cyrl-UZ"/>
        </w:rPr>
        <w:t xml:space="preserve">ива </w:t>
      </w:r>
      <w:r w:rsidR="0078761D" w:rsidRPr="004B38B4">
        <w:rPr>
          <w:rFonts w:ascii="Times New Roman" w:hAnsi="Times New Roman" w:cs="Times New Roman"/>
          <w:color w:val="000000" w:themeColor="text1"/>
          <w:sz w:val="24"/>
          <w:szCs w:val="24"/>
          <w:lang w:val="uz-Cyrl-UZ"/>
        </w:rPr>
        <w:t xml:space="preserve">или смрти. Рак и његово лечење могу изазвати трајне последице по укупан квалитет живота пацијента. Стога је неопходно </w:t>
      </w:r>
      <w:r w:rsidR="00F30DAC" w:rsidRPr="004B38B4">
        <w:rPr>
          <w:rFonts w:ascii="Times New Roman" w:hAnsi="Times New Roman" w:cs="Times New Roman"/>
          <w:color w:val="000000" w:themeColor="text1"/>
          <w:sz w:val="24"/>
          <w:szCs w:val="24"/>
          <w:lang w:val="uz-Cyrl-UZ"/>
        </w:rPr>
        <w:t>П</w:t>
      </w:r>
      <w:r w:rsidR="0078761D" w:rsidRPr="004B38B4">
        <w:rPr>
          <w:rFonts w:ascii="Times New Roman" w:hAnsi="Times New Roman" w:cs="Times New Roman"/>
          <w:color w:val="000000" w:themeColor="text1"/>
          <w:sz w:val="24"/>
          <w:szCs w:val="24"/>
          <w:lang w:val="uz-Cyrl-UZ"/>
        </w:rPr>
        <w:t>рограмом предвидети мере подршке оболелима од рака са циљем отклањања последица основне болести и њеног лечења и повратка капацитета за обављање свакодневних активности  и унапређења квалитета живота.</w:t>
      </w:r>
    </w:p>
    <w:p w:rsidR="0078761D" w:rsidRPr="004B38B4" w:rsidRDefault="0078761D" w:rsidP="0078761D">
      <w:pPr>
        <w:spacing w:after="0" w:line="240" w:lineRule="auto"/>
        <w:jc w:val="both"/>
        <w:rPr>
          <w:rFonts w:ascii="Times New Roman" w:eastAsia="Droid Sans Fallback" w:hAnsi="Times New Roman" w:cs="Times New Roman"/>
          <w:b/>
          <w:sz w:val="24"/>
          <w:szCs w:val="24"/>
          <w:lang w:val="uz-Cyrl-UZ"/>
        </w:rPr>
      </w:pPr>
    </w:p>
    <w:p w:rsidR="0078761D" w:rsidRPr="004B38B4" w:rsidRDefault="006C4EAB" w:rsidP="0078761D">
      <w:pPr>
        <w:spacing w:after="0" w:line="240" w:lineRule="auto"/>
        <w:jc w:val="both"/>
        <w:rPr>
          <w:rFonts w:ascii="Times New Roman" w:hAnsi="Times New Roman" w:cs="Times New Roman"/>
          <w:color w:val="000000" w:themeColor="text1"/>
          <w:sz w:val="24"/>
          <w:szCs w:val="24"/>
          <w:lang w:val="uz-Cyrl-UZ"/>
        </w:rPr>
      </w:pPr>
      <w:r w:rsidRPr="004B38B4">
        <w:rPr>
          <w:rFonts w:ascii="Times New Roman" w:hAnsi="Times New Roman" w:cs="Times New Roman"/>
          <w:color w:val="000000" w:themeColor="text1"/>
          <w:sz w:val="24"/>
          <w:szCs w:val="24"/>
          <w:lang w:val="uz-Cyrl-UZ"/>
        </w:rPr>
        <w:tab/>
      </w:r>
      <w:r w:rsidR="00544A95" w:rsidRPr="004B38B4">
        <w:rPr>
          <w:rFonts w:ascii="Times New Roman" w:hAnsi="Times New Roman" w:cs="Times New Roman"/>
          <w:color w:val="000000" w:themeColor="text1"/>
          <w:sz w:val="24"/>
          <w:szCs w:val="24"/>
          <w:lang w:val="uz-Cyrl-UZ"/>
        </w:rPr>
        <w:tab/>
      </w:r>
      <w:r w:rsidR="0078761D" w:rsidRPr="004B38B4">
        <w:rPr>
          <w:rFonts w:ascii="Times New Roman" w:hAnsi="Times New Roman" w:cs="Times New Roman"/>
          <w:color w:val="000000" w:themeColor="text1"/>
          <w:sz w:val="24"/>
          <w:szCs w:val="24"/>
          <w:lang w:val="uz-Cyrl-UZ"/>
        </w:rPr>
        <w:t>У</w:t>
      </w:r>
      <w:r w:rsidRPr="004B38B4">
        <w:rPr>
          <w:rFonts w:ascii="Times New Roman" w:hAnsi="Times New Roman" w:cs="Times New Roman"/>
          <w:color w:val="000000" w:themeColor="text1"/>
          <w:sz w:val="24"/>
          <w:szCs w:val="24"/>
          <w:lang w:val="uz-Cyrl-UZ"/>
        </w:rPr>
        <w:t xml:space="preserve"> Републици</w:t>
      </w:r>
      <w:r w:rsidR="0078761D" w:rsidRPr="004B38B4">
        <w:rPr>
          <w:rFonts w:ascii="Times New Roman" w:hAnsi="Times New Roman" w:cs="Times New Roman"/>
          <w:color w:val="000000" w:themeColor="text1"/>
          <w:sz w:val="24"/>
          <w:szCs w:val="24"/>
          <w:lang w:val="uz-Cyrl-UZ"/>
        </w:rPr>
        <w:t xml:space="preserve"> Србији тренутно не постоје јасно дефинисане стратегије за преживљавање и рехабилитацију оних који су преживели рак. Пре дефинисања поменутих стратегија, неопходно је извршити процену </w:t>
      </w:r>
      <w:r w:rsidRPr="004B38B4">
        <w:rPr>
          <w:rFonts w:ascii="Times New Roman" w:hAnsi="Times New Roman" w:cs="Times New Roman"/>
          <w:color w:val="000000" w:themeColor="text1"/>
          <w:sz w:val="24"/>
          <w:szCs w:val="24"/>
          <w:lang w:val="uz-Cyrl-UZ"/>
        </w:rPr>
        <w:t xml:space="preserve">потреба оболелих. </w:t>
      </w:r>
      <w:r w:rsidR="0078761D" w:rsidRPr="004B38B4">
        <w:rPr>
          <w:rFonts w:ascii="Times New Roman" w:hAnsi="Times New Roman" w:cs="Times New Roman"/>
          <w:color w:val="000000" w:themeColor="text1"/>
          <w:sz w:val="24"/>
          <w:szCs w:val="24"/>
          <w:lang w:val="uz-Cyrl-UZ"/>
        </w:rPr>
        <w:t>Приликом одлучивања о томе које услуге рехабилитације и преживљавања је потребно увести, надлежне институције треба да процене изводљивост мера за побољшање преживљавања (нпр. доступност људских ресурса: психоонколога, радних терапеута, социјалних радника) и ризик од рецидива (услуге клиничке рехабилитације у циљу смањења ризика од рецидива су највећи приоритет). Циљ свих предузетих мера треба да буде повратак у свакодневни живот: службе рехабилитације и преживљавања треба да дају приоритет областима рада које омогућавају онима који су преживели рак да на здрав начин наставе активности које су обављали пре дијагнозе.</w:t>
      </w:r>
    </w:p>
    <w:p w:rsidR="0078761D" w:rsidRPr="004B38B4" w:rsidRDefault="0078761D" w:rsidP="0078761D">
      <w:pPr>
        <w:spacing w:after="0" w:line="240" w:lineRule="auto"/>
        <w:jc w:val="both"/>
        <w:rPr>
          <w:rFonts w:ascii="Times New Roman" w:hAnsi="Times New Roman" w:cs="Times New Roman"/>
          <w:color w:val="000000" w:themeColor="text1"/>
          <w:sz w:val="24"/>
          <w:szCs w:val="24"/>
          <w:lang w:val="uz-Cyrl-UZ"/>
        </w:rPr>
      </w:pPr>
    </w:p>
    <w:p w:rsidR="0078761D" w:rsidRPr="004B38B4" w:rsidRDefault="006C4EAB" w:rsidP="0078761D">
      <w:pPr>
        <w:spacing w:after="0" w:line="240" w:lineRule="auto"/>
        <w:jc w:val="both"/>
        <w:rPr>
          <w:rFonts w:ascii="Times New Roman" w:hAnsi="Times New Roman" w:cs="Times New Roman"/>
          <w:color w:val="000000" w:themeColor="text1"/>
          <w:sz w:val="24"/>
          <w:szCs w:val="24"/>
          <w:lang w:val="uz-Cyrl-UZ"/>
        </w:rPr>
      </w:pPr>
      <w:r w:rsidRPr="004B38B4">
        <w:rPr>
          <w:rFonts w:ascii="Times New Roman" w:hAnsi="Times New Roman" w:cs="Times New Roman"/>
          <w:color w:val="000000" w:themeColor="text1"/>
          <w:sz w:val="24"/>
          <w:szCs w:val="24"/>
          <w:lang w:val="uz-Cyrl-UZ"/>
        </w:rPr>
        <w:tab/>
      </w:r>
      <w:r w:rsidR="00544A95" w:rsidRPr="004B38B4">
        <w:rPr>
          <w:rFonts w:ascii="Times New Roman" w:hAnsi="Times New Roman" w:cs="Times New Roman"/>
          <w:color w:val="000000" w:themeColor="text1"/>
          <w:sz w:val="24"/>
          <w:szCs w:val="24"/>
          <w:lang w:val="uz-Cyrl-UZ"/>
        </w:rPr>
        <w:tab/>
      </w:r>
      <w:r w:rsidR="0078761D" w:rsidRPr="004B38B4">
        <w:rPr>
          <w:rFonts w:ascii="Times New Roman" w:hAnsi="Times New Roman" w:cs="Times New Roman"/>
          <w:color w:val="000000" w:themeColor="text1"/>
          <w:sz w:val="24"/>
          <w:szCs w:val="24"/>
          <w:lang w:val="uz-Cyrl-UZ"/>
        </w:rPr>
        <w:t>Елементи стратегије преживљавања и рехабилитације треба да подразумевају:</w:t>
      </w:r>
    </w:p>
    <w:p w:rsidR="0078761D" w:rsidRPr="004B38B4" w:rsidRDefault="0078761D" w:rsidP="0061787E">
      <w:pPr>
        <w:pStyle w:val="ListParagraph"/>
        <w:numPr>
          <w:ilvl w:val="0"/>
          <w:numId w:val="44"/>
        </w:numPr>
        <w:spacing w:after="0" w:line="240" w:lineRule="auto"/>
        <w:jc w:val="both"/>
        <w:rPr>
          <w:rFonts w:ascii="Times New Roman" w:hAnsi="Times New Roman" w:cs="Times New Roman"/>
          <w:color w:val="000000" w:themeColor="text1"/>
          <w:sz w:val="24"/>
          <w:szCs w:val="24"/>
          <w:lang w:val="uz-Cyrl-UZ"/>
        </w:rPr>
      </w:pPr>
      <w:r w:rsidRPr="004B38B4">
        <w:rPr>
          <w:rFonts w:ascii="Times New Roman" w:hAnsi="Times New Roman" w:cs="Times New Roman"/>
          <w:color w:val="000000" w:themeColor="text1"/>
          <w:sz w:val="24"/>
          <w:szCs w:val="24"/>
          <w:lang w:val="uz-Cyrl-UZ"/>
        </w:rPr>
        <w:t>Програме онколошке рехабилитације усредсређене на пацијента</w:t>
      </w:r>
      <w:r w:rsidR="006C4EAB" w:rsidRPr="004B38B4">
        <w:rPr>
          <w:rFonts w:ascii="Times New Roman" w:hAnsi="Times New Roman" w:cs="Times New Roman"/>
          <w:color w:val="000000" w:themeColor="text1"/>
          <w:sz w:val="24"/>
          <w:szCs w:val="24"/>
          <w:lang w:val="uz-Cyrl-UZ"/>
        </w:rPr>
        <w:t>;</w:t>
      </w:r>
    </w:p>
    <w:p w:rsidR="0078761D" w:rsidRPr="004B38B4" w:rsidRDefault="0078761D" w:rsidP="0061787E">
      <w:pPr>
        <w:pStyle w:val="ListParagraph"/>
        <w:numPr>
          <w:ilvl w:val="0"/>
          <w:numId w:val="44"/>
        </w:numPr>
        <w:spacing w:after="0" w:line="240" w:lineRule="auto"/>
        <w:jc w:val="both"/>
        <w:rPr>
          <w:rFonts w:ascii="Times New Roman" w:hAnsi="Times New Roman" w:cs="Times New Roman"/>
          <w:color w:val="000000" w:themeColor="text1"/>
          <w:sz w:val="24"/>
          <w:szCs w:val="24"/>
          <w:lang w:val="uz-Cyrl-UZ"/>
        </w:rPr>
      </w:pPr>
      <w:r w:rsidRPr="004B38B4">
        <w:rPr>
          <w:rFonts w:ascii="Times New Roman" w:hAnsi="Times New Roman" w:cs="Times New Roman"/>
          <w:color w:val="000000" w:themeColor="text1"/>
          <w:sz w:val="24"/>
          <w:szCs w:val="24"/>
          <w:lang w:val="uz-Cyrl-UZ"/>
        </w:rPr>
        <w:t>Програме праћења касних компликација лечења малигних болести (кардиоваскуларни поремећаји, фертилитет, секундарни малигнитети итд.)</w:t>
      </w:r>
      <w:r w:rsidR="006C4EAB" w:rsidRPr="004B38B4">
        <w:rPr>
          <w:rFonts w:ascii="Times New Roman" w:hAnsi="Times New Roman" w:cs="Times New Roman"/>
          <w:color w:val="000000" w:themeColor="text1"/>
          <w:sz w:val="24"/>
          <w:szCs w:val="24"/>
          <w:lang w:val="uz-Cyrl-UZ"/>
        </w:rPr>
        <w:t>;</w:t>
      </w:r>
    </w:p>
    <w:p w:rsidR="0078761D" w:rsidRPr="004B38B4" w:rsidRDefault="0078761D" w:rsidP="0061787E">
      <w:pPr>
        <w:pStyle w:val="ListParagraph"/>
        <w:numPr>
          <w:ilvl w:val="0"/>
          <w:numId w:val="44"/>
        </w:numPr>
        <w:spacing w:after="0" w:line="240" w:lineRule="auto"/>
        <w:jc w:val="both"/>
        <w:rPr>
          <w:rFonts w:ascii="Times New Roman" w:hAnsi="Times New Roman" w:cs="Times New Roman"/>
          <w:color w:val="000000" w:themeColor="text1"/>
          <w:sz w:val="24"/>
          <w:szCs w:val="24"/>
          <w:lang w:val="uz-Cyrl-UZ"/>
        </w:rPr>
      </w:pPr>
      <w:r w:rsidRPr="004B38B4">
        <w:rPr>
          <w:rFonts w:ascii="Times New Roman" w:hAnsi="Times New Roman" w:cs="Times New Roman"/>
          <w:color w:val="000000" w:themeColor="text1"/>
          <w:sz w:val="24"/>
          <w:szCs w:val="24"/>
          <w:lang w:val="uz-Cyrl-UZ"/>
        </w:rPr>
        <w:t>Програме холистичке социјалне подршке пацијентима и њиховим породицама</w:t>
      </w:r>
      <w:r w:rsidR="006C4EAB" w:rsidRPr="004B38B4">
        <w:rPr>
          <w:rFonts w:ascii="Times New Roman" w:hAnsi="Times New Roman" w:cs="Times New Roman"/>
          <w:color w:val="000000" w:themeColor="text1"/>
          <w:sz w:val="24"/>
          <w:szCs w:val="24"/>
          <w:lang w:val="uz-Cyrl-UZ"/>
        </w:rPr>
        <w:t>;</w:t>
      </w:r>
    </w:p>
    <w:p w:rsidR="0078761D" w:rsidRPr="004B38B4" w:rsidRDefault="0078761D" w:rsidP="0061787E">
      <w:pPr>
        <w:pStyle w:val="ListParagraph"/>
        <w:numPr>
          <w:ilvl w:val="0"/>
          <w:numId w:val="44"/>
        </w:numPr>
        <w:spacing w:after="0" w:line="240" w:lineRule="auto"/>
        <w:jc w:val="both"/>
        <w:rPr>
          <w:rFonts w:ascii="Times New Roman" w:hAnsi="Times New Roman" w:cs="Times New Roman"/>
          <w:color w:val="000000" w:themeColor="text1"/>
          <w:sz w:val="24"/>
          <w:szCs w:val="24"/>
        </w:rPr>
      </w:pPr>
      <w:r w:rsidRPr="004B38B4">
        <w:rPr>
          <w:rFonts w:ascii="Times New Roman" w:hAnsi="Times New Roman" w:cs="Times New Roman"/>
          <w:color w:val="000000" w:themeColor="text1"/>
          <w:sz w:val="24"/>
          <w:szCs w:val="24"/>
        </w:rPr>
        <w:t>Програме самосталног решавања проблема.</w:t>
      </w:r>
    </w:p>
    <w:p w:rsidR="0078761D" w:rsidRPr="004B38B4" w:rsidRDefault="0078761D" w:rsidP="0078761D">
      <w:pPr>
        <w:spacing w:after="0" w:line="240" w:lineRule="auto"/>
        <w:jc w:val="both"/>
        <w:rPr>
          <w:rFonts w:ascii="Times New Roman" w:hAnsi="Times New Roman" w:cs="Times New Roman"/>
          <w:color w:val="000000" w:themeColor="text1"/>
          <w:sz w:val="24"/>
          <w:szCs w:val="24"/>
        </w:rPr>
      </w:pPr>
    </w:p>
    <w:p w:rsidR="0078761D" w:rsidRPr="004B38B4" w:rsidRDefault="009D23DE" w:rsidP="00A031D2">
      <w:pPr>
        <w:pStyle w:val="Heading3"/>
        <w:rPr>
          <w:sz w:val="24"/>
          <w:szCs w:val="24"/>
        </w:rPr>
      </w:pPr>
      <w:r w:rsidRPr="004B38B4">
        <w:rPr>
          <w:sz w:val="24"/>
          <w:szCs w:val="24"/>
        </w:rPr>
        <w:t>Супортивна онкологија и палијативно збрињавање</w:t>
      </w:r>
    </w:p>
    <w:p w:rsidR="0078761D" w:rsidRPr="004B38B4" w:rsidRDefault="0078761D" w:rsidP="0078761D">
      <w:pPr>
        <w:spacing w:after="0" w:line="240" w:lineRule="auto"/>
        <w:jc w:val="both"/>
        <w:rPr>
          <w:rFonts w:ascii="Times New Roman" w:hAnsi="Times New Roman" w:cs="Times New Roman"/>
          <w:b/>
          <w:sz w:val="24"/>
          <w:szCs w:val="24"/>
        </w:rPr>
      </w:pPr>
    </w:p>
    <w:p w:rsidR="0078761D" w:rsidRPr="004B38B4" w:rsidRDefault="006C4EAB" w:rsidP="0078761D">
      <w:pPr>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ab/>
      </w:r>
      <w:r w:rsidR="00544A95" w:rsidRPr="004B38B4">
        <w:rPr>
          <w:rFonts w:ascii="Times New Roman" w:hAnsi="Times New Roman" w:cs="Times New Roman"/>
          <w:sz w:val="24"/>
          <w:szCs w:val="24"/>
        </w:rPr>
        <w:tab/>
      </w:r>
      <w:r w:rsidR="0078761D" w:rsidRPr="004B38B4">
        <w:rPr>
          <w:rFonts w:ascii="Times New Roman" w:hAnsi="Times New Roman" w:cs="Times New Roman"/>
          <w:sz w:val="24"/>
          <w:szCs w:val="24"/>
        </w:rPr>
        <w:t>Супортивна онкологија и палијативно збрињавање обухватају приступе усмерене ка пацијенту и породици који имају за циљ побољшање квалитета живота болесника и породице кроз превенцију и отклањање симптома и компликација малигне болести, нежељених дејстава  онколошког лечења и проблема који прате малигну болест (психолошки, социјални, духовни и егзистенцијални проблеми).</w:t>
      </w:r>
    </w:p>
    <w:p w:rsidR="0078761D" w:rsidRPr="004B38B4" w:rsidRDefault="0078761D" w:rsidP="0078761D">
      <w:pPr>
        <w:spacing w:after="0" w:line="240" w:lineRule="auto"/>
        <w:jc w:val="both"/>
        <w:rPr>
          <w:rFonts w:ascii="Times New Roman" w:hAnsi="Times New Roman" w:cs="Times New Roman"/>
          <w:sz w:val="24"/>
          <w:szCs w:val="24"/>
        </w:rPr>
      </w:pPr>
    </w:p>
    <w:p w:rsidR="0078761D" w:rsidRPr="004B38B4" w:rsidRDefault="006C4EAB" w:rsidP="0078761D">
      <w:pPr>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ab/>
      </w:r>
      <w:r w:rsidR="00544A95" w:rsidRPr="004B38B4">
        <w:rPr>
          <w:rFonts w:ascii="Times New Roman" w:hAnsi="Times New Roman" w:cs="Times New Roman"/>
          <w:sz w:val="24"/>
          <w:szCs w:val="24"/>
        </w:rPr>
        <w:tab/>
      </w:r>
      <w:r w:rsidR="0078761D" w:rsidRPr="004B38B4">
        <w:rPr>
          <w:rFonts w:ascii="Times New Roman" w:hAnsi="Times New Roman" w:cs="Times New Roman"/>
          <w:sz w:val="24"/>
          <w:szCs w:val="24"/>
        </w:rPr>
        <w:t xml:space="preserve">Супортивна онкологија индикована је од тренутка постављања дијагнозе и надаље у свим фазама малигне болести до успешно завршеног </w:t>
      </w:r>
      <w:r w:rsidR="00647B45" w:rsidRPr="004B38B4">
        <w:rPr>
          <w:rFonts w:ascii="Times New Roman" w:hAnsi="Times New Roman" w:cs="Times New Roman"/>
          <w:sz w:val="24"/>
          <w:szCs w:val="24"/>
        </w:rPr>
        <w:t xml:space="preserve">лечења, </w:t>
      </w:r>
      <w:r w:rsidR="0078761D" w:rsidRPr="004B38B4">
        <w:rPr>
          <w:rFonts w:ascii="Times New Roman" w:hAnsi="Times New Roman" w:cs="Times New Roman"/>
          <w:sz w:val="24"/>
          <w:szCs w:val="24"/>
        </w:rPr>
        <w:t xml:space="preserve">излечења или до смрти. Као шири концепт, супортивна онкологија укључује и палијативно збрињавање које је </w:t>
      </w:r>
      <w:r w:rsidR="00373D6E" w:rsidRPr="004B38B4">
        <w:rPr>
          <w:rFonts w:ascii="Times New Roman" w:hAnsi="Times New Roman" w:cs="Times New Roman"/>
          <w:sz w:val="24"/>
          <w:szCs w:val="24"/>
        </w:rPr>
        <w:t xml:space="preserve">посебно </w:t>
      </w:r>
      <w:r w:rsidR="0078761D" w:rsidRPr="004B38B4">
        <w:rPr>
          <w:rFonts w:ascii="Times New Roman" w:hAnsi="Times New Roman" w:cs="Times New Roman"/>
          <w:sz w:val="24"/>
          <w:szCs w:val="24"/>
        </w:rPr>
        <w:t xml:space="preserve">индиковано код пацијената са активном, прогресивном болешћу у терминалној фази. Палијативно збрињавање може се пружати пре антинеопластичне терапије, заједно са њом, или само, као једина интервенција за болеснике код којих антинеопластично лечење није могуће или је исцрпљено. </w:t>
      </w:r>
    </w:p>
    <w:p w:rsidR="0078761D" w:rsidRPr="004B38B4" w:rsidRDefault="0078761D" w:rsidP="0078761D">
      <w:pPr>
        <w:spacing w:after="0" w:line="240" w:lineRule="auto"/>
        <w:jc w:val="both"/>
        <w:rPr>
          <w:rFonts w:ascii="Times New Roman" w:hAnsi="Times New Roman" w:cs="Times New Roman"/>
          <w:sz w:val="24"/>
          <w:szCs w:val="24"/>
        </w:rPr>
      </w:pPr>
    </w:p>
    <w:p w:rsidR="000C0B50" w:rsidRPr="004B38B4" w:rsidRDefault="006C4EAB" w:rsidP="000C0B50">
      <w:pPr>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ab/>
      </w:r>
      <w:r w:rsidR="00544A95" w:rsidRPr="004B38B4">
        <w:rPr>
          <w:rFonts w:ascii="Times New Roman" w:hAnsi="Times New Roman" w:cs="Times New Roman"/>
          <w:sz w:val="24"/>
          <w:szCs w:val="24"/>
        </w:rPr>
        <w:tab/>
      </w:r>
      <w:r w:rsidR="000C0B50" w:rsidRPr="004B38B4">
        <w:rPr>
          <w:rFonts w:ascii="Times New Roman" w:hAnsi="Times New Roman" w:cs="Times New Roman"/>
          <w:sz w:val="24"/>
          <w:szCs w:val="24"/>
        </w:rPr>
        <w:t>Супортивна терапија потребна је свим онколошким пацијентима, без обзира на фазу болести, укључујући и пацијенте са дијагнозом, али без знакова активне малигне болести (енг. survivors)</w:t>
      </w:r>
      <w:r w:rsidR="000C0B50" w:rsidRPr="004B38B4">
        <w:rPr>
          <w:rStyle w:val="FootnoteReference"/>
          <w:rFonts w:ascii="Times New Roman" w:hAnsi="Times New Roman" w:cs="Times New Roman"/>
          <w:sz w:val="24"/>
          <w:szCs w:val="24"/>
        </w:rPr>
        <w:footnoteReference w:id="69"/>
      </w:r>
      <w:r w:rsidR="000C0B50" w:rsidRPr="004B38B4">
        <w:rPr>
          <w:rFonts w:ascii="Times New Roman" w:hAnsi="Times New Roman" w:cs="Times New Roman"/>
          <w:sz w:val="24"/>
          <w:szCs w:val="24"/>
        </w:rPr>
        <w:t>.</w:t>
      </w:r>
    </w:p>
    <w:p w:rsidR="0078761D" w:rsidRPr="004B38B4" w:rsidRDefault="0078761D" w:rsidP="0078761D">
      <w:pPr>
        <w:spacing w:after="0" w:line="240" w:lineRule="auto"/>
        <w:rPr>
          <w:rFonts w:ascii="Times New Roman" w:hAnsi="Times New Roman" w:cs="Times New Roman"/>
          <w:b/>
          <w:sz w:val="24"/>
          <w:szCs w:val="24"/>
        </w:rPr>
      </w:pPr>
    </w:p>
    <w:p w:rsidR="0078761D" w:rsidRPr="004B38B4" w:rsidRDefault="006C4EAB" w:rsidP="0078761D">
      <w:pPr>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ab/>
      </w:r>
      <w:r w:rsidR="00544A95" w:rsidRPr="004B38B4">
        <w:rPr>
          <w:rFonts w:ascii="Times New Roman" w:hAnsi="Times New Roman" w:cs="Times New Roman"/>
          <w:sz w:val="24"/>
          <w:szCs w:val="24"/>
        </w:rPr>
        <w:tab/>
      </w:r>
      <w:r w:rsidR="0078761D" w:rsidRPr="004B38B4">
        <w:rPr>
          <w:rFonts w:ascii="Times New Roman" w:hAnsi="Times New Roman" w:cs="Times New Roman"/>
          <w:sz w:val="24"/>
          <w:szCs w:val="24"/>
        </w:rPr>
        <w:t>Од тренутка усвајања Стратегије за палијативно збрињавање Републике Србије 2009. године, спроведене су следеће активности:</w:t>
      </w:r>
    </w:p>
    <w:p w:rsidR="0078761D" w:rsidRPr="004B38B4" w:rsidRDefault="0078761D" w:rsidP="0078761D">
      <w:pPr>
        <w:pStyle w:val="ListParagraph"/>
        <w:numPr>
          <w:ilvl w:val="0"/>
          <w:numId w:val="3"/>
        </w:numPr>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Развијени су програми континуиране медицинске едукације из палијативног збрињавања за запослене на сва три нивоа здравствене заштите и палијативног збрињавања деце – за запослене у дечијим клиникама терцијарног нивоа, ИОРС-у и установама социјалне заштите, који су акредитовани од стране Здравственог савета Србије</w:t>
      </w:r>
      <w:r w:rsidR="00647B45" w:rsidRPr="004B38B4">
        <w:rPr>
          <w:rFonts w:ascii="Times New Roman" w:hAnsi="Times New Roman" w:cs="Times New Roman"/>
          <w:sz w:val="24"/>
          <w:szCs w:val="24"/>
        </w:rPr>
        <w:t>;</w:t>
      </w:r>
    </w:p>
    <w:p w:rsidR="0078761D" w:rsidRPr="004B38B4" w:rsidRDefault="0078761D" w:rsidP="0078761D">
      <w:pPr>
        <w:pStyle w:val="ListParagraph"/>
        <w:numPr>
          <w:ilvl w:val="0"/>
          <w:numId w:val="3"/>
        </w:numPr>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Палијативна медицина уведена је као изборни предмет у додипломску наставу на медицинским факултетима</w:t>
      </w:r>
      <w:r w:rsidR="00647B45" w:rsidRPr="004B38B4">
        <w:rPr>
          <w:rFonts w:ascii="Times New Roman" w:hAnsi="Times New Roman" w:cs="Times New Roman"/>
          <w:sz w:val="24"/>
          <w:szCs w:val="24"/>
          <w:lang w:val="uz-Cyrl-UZ"/>
        </w:rPr>
        <w:t>;</w:t>
      </w:r>
    </w:p>
    <w:p w:rsidR="0078761D" w:rsidRPr="004B38B4" w:rsidRDefault="0078761D" w:rsidP="0078761D">
      <w:pPr>
        <w:pStyle w:val="ListParagraph"/>
        <w:numPr>
          <w:ilvl w:val="0"/>
          <w:numId w:val="3"/>
        </w:numPr>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Развијен је курикулум за предмет палијативно збрињавање за високе медицинске школе струковних студија, који је усвојен од стране с</w:t>
      </w:r>
      <w:r w:rsidR="00647B45" w:rsidRPr="004B38B4">
        <w:rPr>
          <w:rFonts w:ascii="Times New Roman" w:hAnsi="Times New Roman" w:cs="Times New Roman"/>
          <w:sz w:val="24"/>
          <w:szCs w:val="24"/>
        </w:rPr>
        <w:t>едам високих медицинских школа;</w:t>
      </w:r>
    </w:p>
    <w:p w:rsidR="0078761D" w:rsidRPr="004B38B4" w:rsidRDefault="0078761D" w:rsidP="0078761D">
      <w:pPr>
        <w:pStyle w:val="ListParagraph"/>
        <w:numPr>
          <w:ilvl w:val="0"/>
          <w:numId w:val="3"/>
        </w:numPr>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О</w:t>
      </w:r>
      <w:r w:rsidR="00350392" w:rsidRPr="004B38B4">
        <w:rPr>
          <w:rFonts w:ascii="Times New Roman" w:hAnsi="Times New Roman" w:cs="Times New Roman"/>
          <w:sz w:val="24"/>
          <w:szCs w:val="24"/>
        </w:rPr>
        <w:t>сновано</w:t>
      </w:r>
      <w:r w:rsidRPr="004B38B4">
        <w:rPr>
          <w:rFonts w:ascii="Times New Roman" w:hAnsi="Times New Roman" w:cs="Times New Roman"/>
          <w:sz w:val="24"/>
          <w:szCs w:val="24"/>
        </w:rPr>
        <w:t xml:space="preserve"> је 13 јединица за палијативно збрињавање у оквиру </w:t>
      </w:r>
      <w:r w:rsidR="00647B45" w:rsidRPr="004B38B4">
        <w:rPr>
          <w:rFonts w:ascii="Times New Roman" w:hAnsi="Times New Roman" w:cs="Times New Roman"/>
          <w:sz w:val="24"/>
          <w:szCs w:val="24"/>
        </w:rPr>
        <w:t xml:space="preserve">општих болница и </w:t>
      </w:r>
      <w:r w:rsidRPr="004B38B4">
        <w:rPr>
          <w:rFonts w:ascii="Times New Roman" w:hAnsi="Times New Roman" w:cs="Times New Roman"/>
          <w:sz w:val="24"/>
          <w:szCs w:val="24"/>
        </w:rPr>
        <w:t xml:space="preserve">здравствених центара, а тимови за кућно лечење из домова здравља обучени су за </w:t>
      </w:r>
      <w:r w:rsidR="00647B45" w:rsidRPr="004B38B4">
        <w:rPr>
          <w:rFonts w:ascii="Times New Roman" w:hAnsi="Times New Roman" w:cs="Times New Roman"/>
          <w:sz w:val="24"/>
          <w:szCs w:val="24"/>
        </w:rPr>
        <w:t>пружање палијативног збрињавања</w:t>
      </w:r>
      <w:r w:rsidRPr="004B38B4">
        <w:rPr>
          <w:rFonts w:ascii="Times New Roman" w:hAnsi="Times New Roman" w:cs="Times New Roman"/>
          <w:sz w:val="24"/>
          <w:szCs w:val="24"/>
        </w:rPr>
        <w:t xml:space="preserve"> </w:t>
      </w:r>
    </w:p>
    <w:p w:rsidR="0078761D" w:rsidRPr="004B38B4" w:rsidRDefault="0078761D" w:rsidP="0078761D">
      <w:pPr>
        <w:pStyle w:val="ListParagraph"/>
        <w:numPr>
          <w:ilvl w:val="0"/>
          <w:numId w:val="3"/>
        </w:numPr>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Републичка комисија за палијативно збрињавање саставила је листу есенцијалних лекова за палијативно збрињавање. Сви есенцијални опиоиди за палијативно збрињавање су регистровани и налазе се на Листи лекова који се прописују и издају на терет средстава обавезног здравстве</w:t>
      </w:r>
      <w:r w:rsidR="00647B45" w:rsidRPr="004B38B4">
        <w:rPr>
          <w:rFonts w:ascii="Times New Roman" w:hAnsi="Times New Roman" w:cs="Times New Roman"/>
          <w:sz w:val="24"/>
          <w:szCs w:val="24"/>
        </w:rPr>
        <w:t>ног осигурања</w:t>
      </w:r>
      <w:r w:rsidR="00647B45" w:rsidRPr="004B38B4">
        <w:rPr>
          <w:rFonts w:ascii="Times New Roman" w:hAnsi="Times New Roman" w:cs="Times New Roman"/>
          <w:sz w:val="24"/>
          <w:szCs w:val="24"/>
          <w:lang w:val="uz-Cyrl-UZ"/>
        </w:rPr>
        <w:t>;</w:t>
      </w:r>
    </w:p>
    <w:p w:rsidR="0078761D" w:rsidRPr="00FE6BF9" w:rsidRDefault="00FE6BF9" w:rsidP="00FE6B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78761D" w:rsidRPr="00FE6BF9">
        <w:rPr>
          <w:rFonts w:ascii="Times New Roman" w:hAnsi="Times New Roman" w:cs="Times New Roman"/>
          <w:sz w:val="24"/>
          <w:szCs w:val="24"/>
        </w:rPr>
        <w:t>Прва специјализована служба за палијативно</w:t>
      </w:r>
      <w:r w:rsidR="00647B45" w:rsidRPr="00FE6BF9">
        <w:rPr>
          <w:rFonts w:ascii="Times New Roman" w:hAnsi="Times New Roman" w:cs="Times New Roman"/>
          <w:sz w:val="24"/>
          <w:szCs w:val="24"/>
        </w:rPr>
        <w:t xml:space="preserve"> збрињавање у </w:t>
      </w:r>
      <w:r w:rsidR="00647B45" w:rsidRPr="00FE6BF9">
        <w:rPr>
          <w:rFonts w:ascii="Times New Roman" w:hAnsi="Times New Roman" w:cs="Times New Roman"/>
          <w:sz w:val="24"/>
          <w:szCs w:val="24"/>
          <w:lang w:val="uz-Cyrl-UZ"/>
        </w:rPr>
        <w:t xml:space="preserve">Републици </w:t>
      </w:r>
      <w:r w:rsidR="00647B45" w:rsidRPr="00FE6BF9">
        <w:rPr>
          <w:rFonts w:ascii="Times New Roman" w:hAnsi="Times New Roman" w:cs="Times New Roman"/>
          <w:sz w:val="24"/>
          <w:szCs w:val="24"/>
        </w:rPr>
        <w:t>Србији „</w:t>
      </w:r>
      <w:r>
        <w:rPr>
          <w:rFonts w:ascii="Times New Roman" w:hAnsi="Times New Roman" w:cs="Times New Roman"/>
          <w:sz w:val="24"/>
          <w:szCs w:val="24"/>
        </w:rPr>
        <w:t>БЕЛхоспис</w:t>
      </w:r>
      <w:r w:rsidRPr="00FE6BF9">
        <w:rPr>
          <w:rFonts w:ascii="Times New Roman" w:hAnsi="Times New Roman" w:cs="Times New Roman"/>
          <w:sz w:val="24"/>
          <w:szCs w:val="24"/>
        </w:rPr>
        <w:t>”</w:t>
      </w:r>
      <w:r w:rsidR="0078761D" w:rsidRPr="00FE6BF9">
        <w:rPr>
          <w:rFonts w:ascii="Times New Roman" w:hAnsi="Times New Roman" w:cs="Times New Roman"/>
          <w:sz w:val="24"/>
          <w:szCs w:val="24"/>
        </w:rPr>
        <w:t xml:space="preserve"> основана је 2004.</w:t>
      </w:r>
      <w:r w:rsidR="006C4EAB" w:rsidRPr="00FE6BF9">
        <w:rPr>
          <w:rFonts w:ascii="Times New Roman" w:hAnsi="Times New Roman" w:cs="Times New Roman"/>
          <w:sz w:val="24"/>
          <w:szCs w:val="24"/>
          <w:lang w:val="uz-Cyrl-UZ"/>
        </w:rPr>
        <w:t xml:space="preserve"> године.</w:t>
      </w:r>
      <w:r w:rsidR="0078761D" w:rsidRPr="00FE6BF9">
        <w:rPr>
          <w:rFonts w:ascii="Times New Roman" w:hAnsi="Times New Roman" w:cs="Times New Roman"/>
          <w:sz w:val="24"/>
          <w:szCs w:val="24"/>
        </w:rPr>
        <w:t xml:space="preserve"> Од тада, обучени тимови спроводе палијативно збрињавање онколошких болесника у њиховим кућ</w:t>
      </w:r>
      <w:r w:rsidR="00647B45" w:rsidRPr="00FE6BF9">
        <w:rPr>
          <w:rFonts w:ascii="Times New Roman" w:hAnsi="Times New Roman" w:cs="Times New Roman"/>
          <w:sz w:val="24"/>
          <w:szCs w:val="24"/>
        </w:rPr>
        <w:t xml:space="preserve">ама, на територији Београда, а </w:t>
      </w:r>
      <w:r w:rsidR="0078761D" w:rsidRPr="00FE6BF9">
        <w:rPr>
          <w:rFonts w:ascii="Times New Roman" w:hAnsi="Times New Roman" w:cs="Times New Roman"/>
          <w:sz w:val="24"/>
          <w:szCs w:val="24"/>
        </w:rPr>
        <w:t>од 2018.</w:t>
      </w:r>
      <w:r w:rsidR="00647B45" w:rsidRPr="00FE6BF9">
        <w:rPr>
          <w:rFonts w:ascii="Times New Roman" w:hAnsi="Times New Roman" w:cs="Times New Roman"/>
          <w:sz w:val="24"/>
          <w:szCs w:val="24"/>
          <w:lang w:val="uz-Cyrl-UZ"/>
        </w:rPr>
        <w:t xml:space="preserve"> године</w:t>
      </w:r>
      <w:r w:rsidR="0078761D" w:rsidRPr="00FE6BF9">
        <w:rPr>
          <w:rFonts w:ascii="Times New Roman" w:hAnsi="Times New Roman" w:cs="Times New Roman"/>
          <w:sz w:val="24"/>
          <w:szCs w:val="24"/>
        </w:rPr>
        <w:t xml:space="preserve"> отворен је и днев</w:t>
      </w:r>
      <w:r w:rsidR="00647B45" w:rsidRPr="00FE6BF9">
        <w:rPr>
          <w:rFonts w:ascii="Times New Roman" w:hAnsi="Times New Roman" w:cs="Times New Roman"/>
          <w:sz w:val="24"/>
          <w:szCs w:val="24"/>
        </w:rPr>
        <w:t>ни центар за болеснике</w:t>
      </w:r>
      <w:r>
        <w:rPr>
          <w:rFonts w:ascii="Times New Roman" w:hAnsi="Times New Roman" w:cs="Times New Roman"/>
          <w:sz w:val="24"/>
          <w:szCs w:val="24"/>
          <w:lang w:val="uz-Cyrl-UZ"/>
        </w:rPr>
        <w:t>.</w:t>
      </w:r>
    </w:p>
    <w:p w:rsidR="0078761D" w:rsidRPr="00FE6BF9" w:rsidRDefault="00FE6BF9" w:rsidP="00FE6B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78761D" w:rsidRPr="00FE6BF9">
        <w:rPr>
          <w:rFonts w:ascii="Times New Roman" w:hAnsi="Times New Roman" w:cs="Times New Roman"/>
          <w:sz w:val="24"/>
          <w:szCs w:val="24"/>
        </w:rPr>
        <w:t>Националн</w:t>
      </w:r>
      <w:r w:rsidR="0056145A" w:rsidRPr="00FE6BF9">
        <w:rPr>
          <w:rFonts w:ascii="Times New Roman" w:hAnsi="Times New Roman" w:cs="Times New Roman"/>
          <w:sz w:val="24"/>
          <w:szCs w:val="24"/>
        </w:rPr>
        <w:t>и</w:t>
      </w:r>
      <w:r w:rsidR="0078761D" w:rsidRPr="00FE6BF9">
        <w:rPr>
          <w:rFonts w:ascii="Times New Roman" w:hAnsi="Times New Roman" w:cs="Times New Roman"/>
          <w:sz w:val="24"/>
          <w:szCs w:val="24"/>
        </w:rPr>
        <w:t xml:space="preserve"> програм за палијативно збрињавање деце у Републици Србији усвојен је у марту 2016.</w:t>
      </w:r>
      <w:r w:rsidR="0056145A" w:rsidRPr="00FE6BF9">
        <w:rPr>
          <w:rFonts w:ascii="Times New Roman" w:hAnsi="Times New Roman" w:cs="Times New Roman"/>
          <w:sz w:val="24"/>
          <w:szCs w:val="24"/>
        </w:rPr>
        <w:t xml:space="preserve"> године.</w:t>
      </w:r>
    </w:p>
    <w:p w:rsidR="0078761D" w:rsidRPr="004B38B4" w:rsidRDefault="0078761D" w:rsidP="0078761D">
      <w:pPr>
        <w:spacing w:after="0" w:line="240" w:lineRule="auto"/>
        <w:jc w:val="both"/>
        <w:rPr>
          <w:rFonts w:ascii="Times New Roman" w:hAnsi="Times New Roman" w:cs="Times New Roman"/>
          <w:b/>
          <w:sz w:val="24"/>
          <w:szCs w:val="24"/>
        </w:rPr>
      </w:pPr>
    </w:p>
    <w:p w:rsidR="0078761D" w:rsidRPr="004B38B4" w:rsidRDefault="006C4EAB" w:rsidP="0078761D">
      <w:pPr>
        <w:spacing w:after="0" w:line="240" w:lineRule="auto"/>
        <w:jc w:val="both"/>
        <w:rPr>
          <w:rFonts w:ascii="Times New Roman" w:hAnsi="Times New Roman" w:cs="Times New Roman"/>
          <w:b/>
          <w:sz w:val="24"/>
          <w:szCs w:val="24"/>
        </w:rPr>
      </w:pPr>
      <w:r w:rsidRPr="004B38B4">
        <w:rPr>
          <w:rFonts w:ascii="Times New Roman" w:hAnsi="Times New Roman" w:cs="Times New Roman"/>
          <w:sz w:val="24"/>
          <w:szCs w:val="24"/>
        </w:rPr>
        <w:tab/>
      </w:r>
      <w:r w:rsidR="00544A95" w:rsidRPr="004B38B4">
        <w:rPr>
          <w:rFonts w:ascii="Times New Roman" w:hAnsi="Times New Roman" w:cs="Times New Roman"/>
          <w:sz w:val="24"/>
          <w:szCs w:val="24"/>
        </w:rPr>
        <w:tab/>
      </w:r>
      <w:r w:rsidR="0078761D" w:rsidRPr="004B38B4">
        <w:rPr>
          <w:rFonts w:ascii="Times New Roman" w:hAnsi="Times New Roman" w:cs="Times New Roman"/>
          <w:sz w:val="24"/>
          <w:szCs w:val="24"/>
        </w:rPr>
        <w:t>Према подацима из Статистичког годишњака Републике Србије Републичког завода за статистику о умрлима према узроку смрти у 2011. години и претпоставци о проценту пацијената –  по врсти обољења којима је потребно палијативно збрињавање, процењено је да на 100.000 становника потребу за палијативним збрињавањем има њих 599 (без обзира на врсту болести), што је нешто мање од 43% броја умрлих на 100.000 становника и у складу са потребама у другим европским земаљама.</w:t>
      </w:r>
      <w:r w:rsidR="0078761D" w:rsidRPr="004B38B4">
        <w:rPr>
          <w:rStyle w:val="FootnoteReference"/>
          <w:rFonts w:ascii="Times New Roman" w:hAnsi="Times New Roman" w:cs="Times New Roman"/>
          <w:sz w:val="24"/>
          <w:szCs w:val="24"/>
        </w:rPr>
        <w:footnoteReference w:id="70"/>
      </w:r>
      <w:r w:rsidR="0078761D" w:rsidRPr="004B38B4">
        <w:rPr>
          <w:rFonts w:ascii="Times New Roman" w:hAnsi="Times New Roman" w:cs="Times New Roman"/>
          <w:sz w:val="24"/>
          <w:szCs w:val="24"/>
        </w:rPr>
        <w:t xml:space="preserve"> Процењује се да је палијативно збрињавање потребно код 80–90% умирућих онколошких пацијената. Међутим, треба имати у виду да се на основу броја умрлих може направити само груба процена</w:t>
      </w:r>
      <w:r w:rsidR="0056145A" w:rsidRPr="004B38B4">
        <w:rPr>
          <w:rFonts w:ascii="Times New Roman" w:hAnsi="Times New Roman" w:cs="Times New Roman"/>
          <w:sz w:val="24"/>
          <w:szCs w:val="24"/>
        </w:rPr>
        <w:t>,</w:t>
      </w:r>
      <w:r w:rsidR="0078761D" w:rsidRPr="004B38B4">
        <w:rPr>
          <w:rFonts w:ascii="Times New Roman" w:hAnsi="Times New Roman" w:cs="Times New Roman"/>
          <w:sz w:val="24"/>
          <w:szCs w:val="24"/>
        </w:rPr>
        <w:t xml:space="preserve"> тј. утврдити најмањи број болесника годишње који захтевају палијативно збрињавање. Прави број је већи ако се узму у обзир сви болесници са метастатском болешћу. На жалост, постојећи Регистар за рак не садржи податке о стадијуму болести.</w:t>
      </w:r>
    </w:p>
    <w:p w:rsidR="0078761D" w:rsidRPr="004B38B4" w:rsidRDefault="0078761D" w:rsidP="0078761D">
      <w:pPr>
        <w:spacing w:after="0" w:line="240" w:lineRule="auto"/>
        <w:jc w:val="both"/>
        <w:rPr>
          <w:rFonts w:ascii="Times New Roman" w:hAnsi="Times New Roman" w:cs="Times New Roman"/>
          <w:sz w:val="24"/>
          <w:szCs w:val="24"/>
        </w:rPr>
      </w:pPr>
    </w:p>
    <w:p w:rsidR="0078761D" w:rsidRPr="004B38B4" w:rsidRDefault="006C4EAB" w:rsidP="0078761D">
      <w:pPr>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ab/>
      </w:r>
      <w:r w:rsidR="00544A95" w:rsidRPr="004B38B4">
        <w:rPr>
          <w:rFonts w:ascii="Times New Roman" w:hAnsi="Times New Roman" w:cs="Times New Roman"/>
          <w:sz w:val="24"/>
          <w:szCs w:val="24"/>
        </w:rPr>
        <w:tab/>
      </w:r>
      <w:r w:rsidR="0078761D" w:rsidRPr="004B38B4">
        <w:rPr>
          <w:rFonts w:ascii="Times New Roman" w:hAnsi="Times New Roman" w:cs="Times New Roman"/>
          <w:sz w:val="24"/>
          <w:szCs w:val="24"/>
        </w:rPr>
        <w:t>Потребу за палијативним збрињавањем могуће је проценити помоћу два основна критеријума</w:t>
      </w:r>
      <w:r w:rsidR="0078761D" w:rsidRPr="004B38B4">
        <w:rPr>
          <w:rStyle w:val="FootnoteReference"/>
          <w:rFonts w:ascii="Times New Roman" w:hAnsi="Times New Roman" w:cs="Times New Roman"/>
          <w:sz w:val="24"/>
          <w:szCs w:val="24"/>
        </w:rPr>
        <w:footnoteReference w:id="71"/>
      </w:r>
      <w:r w:rsidR="0078761D" w:rsidRPr="004B38B4">
        <w:rPr>
          <w:rFonts w:ascii="Times New Roman" w:hAnsi="Times New Roman" w:cs="Times New Roman"/>
          <w:sz w:val="24"/>
          <w:szCs w:val="24"/>
        </w:rPr>
        <w:t>: потреба пацијената и породице (тешки симптоми малигне болести и тешке компликације малигне болести и тешке компликације лечења) или фаза болести (пацијенти у фази неизлечиве малигне болести (метастатска болест), а посебно они пацијенти чије се преживљавање процењује на годину дана или мање). Водичи за одређене дијагнозе, нпр. карцином плућа, панкреаса, дојке, прописују обавезно палијативно збрињавање као део онколошког лечења.</w:t>
      </w:r>
    </w:p>
    <w:p w:rsidR="0078761D" w:rsidRPr="004B38B4" w:rsidRDefault="0078761D" w:rsidP="0078761D">
      <w:pPr>
        <w:spacing w:after="0" w:line="240" w:lineRule="auto"/>
        <w:jc w:val="both"/>
        <w:rPr>
          <w:rFonts w:ascii="Times New Roman" w:hAnsi="Times New Roman" w:cs="Times New Roman"/>
          <w:sz w:val="24"/>
          <w:szCs w:val="24"/>
        </w:rPr>
      </w:pPr>
    </w:p>
    <w:p w:rsidR="0078761D" w:rsidRPr="004B38B4" w:rsidRDefault="006C4EAB" w:rsidP="0078761D">
      <w:pPr>
        <w:spacing w:after="0" w:line="240" w:lineRule="auto"/>
        <w:jc w:val="both"/>
        <w:rPr>
          <w:rFonts w:ascii="Times New Roman" w:hAnsi="Times New Roman" w:cs="Times New Roman"/>
          <w:sz w:val="24"/>
          <w:szCs w:val="24"/>
          <w:shd w:val="clear" w:color="auto" w:fill="FFFFFF"/>
          <w:vertAlign w:val="superscript"/>
        </w:rPr>
      </w:pPr>
      <w:r w:rsidRPr="004B38B4">
        <w:rPr>
          <w:rFonts w:ascii="Times New Roman" w:hAnsi="Times New Roman" w:cs="Times New Roman"/>
          <w:sz w:val="24"/>
          <w:szCs w:val="24"/>
        </w:rPr>
        <w:tab/>
      </w:r>
      <w:r w:rsidR="00544A95" w:rsidRPr="004B38B4">
        <w:rPr>
          <w:rFonts w:ascii="Times New Roman" w:hAnsi="Times New Roman" w:cs="Times New Roman"/>
          <w:sz w:val="24"/>
          <w:szCs w:val="24"/>
        </w:rPr>
        <w:tab/>
      </w:r>
      <w:r w:rsidR="0078761D" w:rsidRPr="004B38B4">
        <w:rPr>
          <w:rFonts w:ascii="Times New Roman" w:hAnsi="Times New Roman" w:cs="Times New Roman"/>
          <w:sz w:val="24"/>
          <w:szCs w:val="24"/>
        </w:rPr>
        <w:t>Према проценама Европског удружења медикалних онколога, лечење бола потребно је код 33% пацијената са дијагнозом малигнитета, али без знакова активне болести, код 59% болесника којима се пружа куративна терапија и код 64% болесника са метастатском болешћу или у терминалној фази болести.</w:t>
      </w:r>
      <w:r w:rsidR="0078761D" w:rsidRPr="004B38B4">
        <w:rPr>
          <w:rStyle w:val="FootnoteReference"/>
          <w:rFonts w:ascii="Times New Roman" w:hAnsi="Times New Roman" w:cs="Times New Roman"/>
          <w:sz w:val="24"/>
          <w:szCs w:val="24"/>
          <w:shd w:val="clear" w:color="auto" w:fill="FFFFFF"/>
        </w:rPr>
        <w:footnoteReference w:id="72"/>
      </w:r>
      <w:r w:rsidR="0078761D" w:rsidRPr="004B38B4">
        <w:rPr>
          <w:rFonts w:ascii="Times New Roman" w:hAnsi="Times New Roman" w:cs="Times New Roman"/>
          <w:sz w:val="24"/>
          <w:szCs w:val="24"/>
        </w:rPr>
        <w:t>.</w:t>
      </w:r>
      <w:r w:rsidR="0078761D" w:rsidRPr="004B38B4">
        <w:rPr>
          <w:rFonts w:ascii="Times New Roman" w:hAnsi="Times New Roman" w:cs="Times New Roman"/>
          <w:sz w:val="24"/>
          <w:szCs w:val="24"/>
          <w:shd w:val="clear" w:color="auto" w:fill="FFFFFF"/>
          <w:vertAlign w:val="superscript"/>
        </w:rPr>
        <w:t>.</w:t>
      </w:r>
    </w:p>
    <w:p w:rsidR="0078761D" w:rsidRPr="004B38B4" w:rsidRDefault="0078761D" w:rsidP="0078761D">
      <w:pPr>
        <w:spacing w:after="0" w:line="240" w:lineRule="auto"/>
        <w:jc w:val="both"/>
        <w:rPr>
          <w:rFonts w:ascii="Times New Roman" w:hAnsi="Times New Roman" w:cs="Times New Roman"/>
          <w:sz w:val="24"/>
          <w:szCs w:val="24"/>
        </w:rPr>
      </w:pPr>
    </w:p>
    <w:p w:rsidR="00C94633" w:rsidRPr="004B38B4" w:rsidRDefault="00FE6BF9" w:rsidP="001A28CD">
      <w:pPr>
        <w:pStyle w:val="Heading2"/>
        <w:rPr>
          <w:rStyle w:val="Heading3Char"/>
          <w:rFonts w:eastAsiaTheme="majorEastAsia"/>
          <w:b/>
          <w:color w:val="auto"/>
          <w:sz w:val="24"/>
          <w:szCs w:val="24"/>
        </w:rPr>
      </w:pPr>
      <w:r>
        <w:rPr>
          <w:rFonts w:ascii="Times New Roman" w:hAnsi="Times New Roman" w:cs="Times New Roman"/>
          <w:color w:val="auto"/>
          <w:sz w:val="24"/>
          <w:szCs w:val="24"/>
          <w:lang w:val="en-US"/>
        </w:rPr>
        <w:t xml:space="preserve">VI. </w:t>
      </w:r>
      <w:r w:rsidR="00FE6D09" w:rsidRPr="004B38B4">
        <w:rPr>
          <w:rFonts w:ascii="Times New Roman" w:hAnsi="Times New Roman" w:cs="Times New Roman"/>
          <w:color w:val="auto"/>
          <w:sz w:val="24"/>
          <w:szCs w:val="24"/>
        </w:rPr>
        <w:t>ПРОМЕНА КОЈА СЕ ПОСТИЖЕ СПРОВОЂЕЊЕМ ПРОГРАМА</w:t>
      </w:r>
      <w:bookmarkEnd w:id="1"/>
    </w:p>
    <w:p w:rsidR="00C94633" w:rsidRPr="004B38B4" w:rsidRDefault="00C94633" w:rsidP="00C94633">
      <w:pPr>
        <w:tabs>
          <w:tab w:val="left" w:pos="990"/>
        </w:tabs>
        <w:spacing w:after="0" w:line="240" w:lineRule="auto"/>
        <w:jc w:val="both"/>
        <w:rPr>
          <w:rFonts w:ascii="Times New Roman" w:hAnsi="Times New Roman" w:cs="Times New Roman"/>
          <w:sz w:val="24"/>
          <w:szCs w:val="24"/>
          <w:highlight w:val="cyan"/>
        </w:rPr>
      </w:pPr>
    </w:p>
    <w:p w:rsidR="004F14E6" w:rsidRPr="004B38B4" w:rsidRDefault="00647B45" w:rsidP="00C94633">
      <w:pPr>
        <w:jc w:val="both"/>
        <w:rPr>
          <w:rFonts w:ascii="Times New Roman" w:hAnsi="Times New Roman" w:cs="Times New Roman"/>
          <w:sz w:val="24"/>
          <w:szCs w:val="24"/>
        </w:rPr>
      </w:pPr>
      <w:r w:rsidRPr="004B38B4">
        <w:rPr>
          <w:rFonts w:ascii="Times New Roman" w:hAnsi="Times New Roman" w:cs="Times New Roman"/>
          <w:sz w:val="24"/>
          <w:szCs w:val="24"/>
        </w:rPr>
        <w:tab/>
      </w:r>
      <w:r w:rsidR="00544A95" w:rsidRPr="004B38B4">
        <w:rPr>
          <w:rFonts w:ascii="Times New Roman" w:hAnsi="Times New Roman" w:cs="Times New Roman"/>
          <w:sz w:val="24"/>
          <w:szCs w:val="24"/>
        </w:rPr>
        <w:tab/>
      </w:r>
      <w:r w:rsidR="004F14E6" w:rsidRPr="004B38B4">
        <w:rPr>
          <w:rFonts w:ascii="Times New Roman" w:hAnsi="Times New Roman" w:cs="Times New Roman"/>
          <w:sz w:val="24"/>
          <w:szCs w:val="24"/>
        </w:rPr>
        <w:t>Визија</w:t>
      </w:r>
      <w:r w:rsidR="004F14E6" w:rsidRPr="004B38B4">
        <w:rPr>
          <w:rFonts w:ascii="Times New Roman" w:hAnsi="Times New Roman" w:cs="Times New Roman"/>
          <w:i/>
          <w:sz w:val="24"/>
          <w:szCs w:val="24"/>
        </w:rPr>
        <w:t xml:space="preserve">: </w:t>
      </w:r>
      <w:r w:rsidR="00891102" w:rsidRPr="004B38B4">
        <w:rPr>
          <w:rFonts w:ascii="Times New Roman" w:hAnsi="Times New Roman" w:cs="Times New Roman"/>
          <w:sz w:val="24"/>
          <w:szCs w:val="24"/>
        </w:rPr>
        <w:t>Значајно смањено оболевање и смртност становништва у Републици Србији</w:t>
      </w:r>
      <w:r w:rsidR="00CF01AD" w:rsidRPr="004B38B4">
        <w:rPr>
          <w:rFonts w:ascii="Times New Roman" w:hAnsi="Times New Roman" w:cs="Times New Roman"/>
          <w:sz w:val="24"/>
          <w:szCs w:val="24"/>
        </w:rPr>
        <w:t>,</w:t>
      </w:r>
      <w:r w:rsidR="00891102" w:rsidRPr="004B38B4">
        <w:rPr>
          <w:rFonts w:ascii="Times New Roman" w:hAnsi="Times New Roman" w:cs="Times New Roman"/>
          <w:sz w:val="24"/>
          <w:szCs w:val="24"/>
        </w:rPr>
        <w:t xml:space="preserve"> као последица малигних болести.</w:t>
      </w:r>
    </w:p>
    <w:p w:rsidR="00C94633" w:rsidRDefault="00647B45" w:rsidP="00C94633">
      <w:pPr>
        <w:jc w:val="both"/>
        <w:rPr>
          <w:rFonts w:ascii="Times New Roman" w:hAnsi="Times New Roman" w:cs="Times New Roman"/>
          <w:sz w:val="24"/>
          <w:szCs w:val="24"/>
        </w:rPr>
      </w:pPr>
      <w:r w:rsidRPr="004B38B4">
        <w:rPr>
          <w:rFonts w:ascii="Times New Roman" w:hAnsi="Times New Roman" w:cs="Times New Roman"/>
          <w:sz w:val="24"/>
          <w:szCs w:val="24"/>
        </w:rPr>
        <w:tab/>
      </w:r>
      <w:r w:rsidR="00544A95" w:rsidRPr="004B38B4">
        <w:rPr>
          <w:rFonts w:ascii="Times New Roman" w:hAnsi="Times New Roman" w:cs="Times New Roman"/>
          <w:sz w:val="24"/>
          <w:szCs w:val="24"/>
        </w:rPr>
        <w:tab/>
      </w:r>
      <w:r w:rsidRPr="004B38B4">
        <w:rPr>
          <w:rFonts w:ascii="Times New Roman" w:hAnsi="Times New Roman" w:cs="Times New Roman"/>
          <w:sz w:val="24"/>
          <w:szCs w:val="24"/>
        </w:rPr>
        <w:t>Промена која  ће се постићи</w:t>
      </w:r>
      <w:r w:rsidR="004F14E6" w:rsidRPr="004B38B4">
        <w:rPr>
          <w:rFonts w:ascii="Times New Roman" w:hAnsi="Times New Roman" w:cs="Times New Roman"/>
          <w:sz w:val="24"/>
          <w:szCs w:val="24"/>
        </w:rPr>
        <w:t xml:space="preserve">: </w:t>
      </w:r>
      <w:r w:rsidR="00EB3A03" w:rsidRPr="004B38B4">
        <w:rPr>
          <w:rFonts w:ascii="Times New Roman" w:hAnsi="Times New Roman" w:cs="Times New Roman"/>
          <w:sz w:val="24"/>
          <w:szCs w:val="24"/>
        </w:rPr>
        <w:t>Програм унапређења контроле рака</w:t>
      </w:r>
      <w:r w:rsidR="002462B6" w:rsidRPr="004B38B4">
        <w:rPr>
          <w:rFonts w:ascii="Times New Roman" w:hAnsi="Times New Roman" w:cs="Times New Roman"/>
          <w:sz w:val="24"/>
          <w:szCs w:val="24"/>
        </w:rPr>
        <w:t xml:space="preserve"> допринеће </w:t>
      </w:r>
      <w:r w:rsidR="00902483" w:rsidRPr="004B38B4">
        <w:rPr>
          <w:rFonts w:ascii="Times New Roman" w:hAnsi="Times New Roman" w:cs="Times New Roman"/>
          <w:sz w:val="24"/>
          <w:szCs w:val="24"/>
        </w:rPr>
        <w:t>п</w:t>
      </w:r>
      <w:r w:rsidR="00C86CD0" w:rsidRPr="004B38B4">
        <w:rPr>
          <w:rFonts w:ascii="Times New Roman" w:hAnsi="Times New Roman" w:cs="Times New Roman"/>
          <w:sz w:val="24"/>
          <w:szCs w:val="24"/>
        </w:rPr>
        <w:t>родужењу</w:t>
      </w:r>
      <w:r w:rsidR="00902483" w:rsidRPr="004B38B4">
        <w:rPr>
          <w:rFonts w:ascii="Times New Roman" w:hAnsi="Times New Roman" w:cs="Times New Roman"/>
          <w:sz w:val="24"/>
          <w:szCs w:val="24"/>
        </w:rPr>
        <w:t xml:space="preserve"> о</w:t>
      </w:r>
      <w:r w:rsidR="00C86CD0" w:rsidRPr="004B38B4">
        <w:rPr>
          <w:rFonts w:ascii="Times New Roman" w:hAnsi="Times New Roman" w:cs="Times New Roman"/>
          <w:sz w:val="24"/>
          <w:szCs w:val="24"/>
        </w:rPr>
        <w:t>ч</w:t>
      </w:r>
      <w:r w:rsidR="00902483" w:rsidRPr="004B38B4">
        <w:rPr>
          <w:rFonts w:ascii="Times New Roman" w:hAnsi="Times New Roman" w:cs="Times New Roman"/>
          <w:sz w:val="24"/>
          <w:szCs w:val="24"/>
        </w:rPr>
        <w:t>екиваног животног века</w:t>
      </w:r>
      <w:r w:rsidR="00E05500" w:rsidRPr="004B38B4">
        <w:rPr>
          <w:rFonts w:ascii="Times New Roman" w:hAnsi="Times New Roman" w:cs="Times New Roman"/>
          <w:sz w:val="24"/>
          <w:szCs w:val="24"/>
        </w:rPr>
        <w:t xml:space="preserve"> путем</w:t>
      </w:r>
      <w:r w:rsidR="004122B5" w:rsidRPr="004B38B4">
        <w:rPr>
          <w:rFonts w:ascii="Times New Roman" w:hAnsi="Times New Roman" w:cs="Times New Roman"/>
          <w:sz w:val="24"/>
          <w:szCs w:val="24"/>
        </w:rPr>
        <w:t xml:space="preserve"> превенције </w:t>
      </w:r>
      <w:r w:rsidR="004122B5" w:rsidRPr="004B38B4">
        <w:rPr>
          <w:rFonts w:ascii="Times New Roman" w:hAnsi="Times New Roman" w:cs="Times New Roman"/>
          <w:sz w:val="24"/>
          <w:szCs w:val="24"/>
          <w:lang w:val="uz-Cyrl-UZ"/>
        </w:rPr>
        <w:t xml:space="preserve">и </w:t>
      </w:r>
      <w:r w:rsidR="00E73AC7" w:rsidRPr="004B38B4">
        <w:rPr>
          <w:rFonts w:ascii="Times New Roman" w:hAnsi="Times New Roman" w:cs="Times New Roman"/>
          <w:sz w:val="24"/>
          <w:szCs w:val="24"/>
        </w:rPr>
        <w:t xml:space="preserve">модификовања фактора ризика, јачања </w:t>
      </w:r>
      <w:r w:rsidR="00EE125A" w:rsidRPr="004B38B4">
        <w:rPr>
          <w:rFonts w:ascii="Times New Roman" w:hAnsi="Times New Roman" w:cs="Times New Roman"/>
          <w:sz w:val="24"/>
          <w:szCs w:val="24"/>
        </w:rPr>
        <w:t xml:space="preserve">три </w:t>
      </w:r>
      <w:r w:rsidR="000146DF" w:rsidRPr="004B38B4">
        <w:rPr>
          <w:rFonts w:ascii="Times New Roman" w:hAnsi="Times New Roman" w:cs="Times New Roman"/>
          <w:sz w:val="24"/>
          <w:szCs w:val="24"/>
        </w:rPr>
        <w:t>скр</w:t>
      </w:r>
      <w:r w:rsidR="0086091A" w:rsidRPr="004B38B4">
        <w:rPr>
          <w:rFonts w:ascii="Times New Roman" w:hAnsi="Times New Roman" w:cs="Times New Roman"/>
          <w:sz w:val="24"/>
          <w:szCs w:val="24"/>
        </w:rPr>
        <w:t xml:space="preserve">ининг </w:t>
      </w:r>
      <w:r w:rsidR="00E73AC7" w:rsidRPr="004B38B4">
        <w:rPr>
          <w:rFonts w:ascii="Times New Roman" w:hAnsi="Times New Roman" w:cs="Times New Roman"/>
          <w:sz w:val="24"/>
          <w:szCs w:val="24"/>
        </w:rPr>
        <w:t xml:space="preserve">програма </w:t>
      </w:r>
      <w:r w:rsidR="001D38DC" w:rsidRPr="004B38B4">
        <w:rPr>
          <w:rFonts w:ascii="Times New Roman" w:hAnsi="Times New Roman" w:cs="Times New Roman"/>
          <w:sz w:val="24"/>
          <w:szCs w:val="24"/>
        </w:rPr>
        <w:t xml:space="preserve">рака </w:t>
      </w:r>
      <w:r w:rsidR="0086091A" w:rsidRPr="004B38B4">
        <w:rPr>
          <w:rFonts w:ascii="Times New Roman" w:hAnsi="Times New Roman" w:cs="Times New Roman"/>
          <w:sz w:val="24"/>
          <w:szCs w:val="24"/>
        </w:rPr>
        <w:t xml:space="preserve">(програми </w:t>
      </w:r>
      <w:r w:rsidR="00936BA8" w:rsidRPr="004B38B4">
        <w:rPr>
          <w:rFonts w:ascii="Times New Roman" w:hAnsi="Times New Roman" w:cs="Times New Roman"/>
          <w:sz w:val="24"/>
          <w:szCs w:val="24"/>
        </w:rPr>
        <w:t>раног</w:t>
      </w:r>
      <w:r w:rsidR="006B2F9F" w:rsidRPr="004B38B4">
        <w:rPr>
          <w:rFonts w:ascii="Times New Roman" w:hAnsi="Times New Roman" w:cs="Times New Roman"/>
          <w:sz w:val="24"/>
          <w:szCs w:val="24"/>
        </w:rPr>
        <w:t xml:space="preserve"> откривањ</w:t>
      </w:r>
      <w:r w:rsidR="00936BA8" w:rsidRPr="004B38B4">
        <w:rPr>
          <w:rFonts w:ascii="Times New Roman" w:hAnsi="Times New Roman" w:cs="Times New Roman"/>
          <w:sz w:val="24"/>
          <w:szCs w:val="24"/>
        </w:rPr>
        <w:t>а</w:t>
      </w:r>
      <w:r w:rsidR="006B2F9F" w:rsidRPr="004B38B4">
        <w:rPr>
          <w:rFonts w:ascii="Times New Roman" w:hAnsi="Times New Roman" w:cs="Times New Roman"/>
          <w:sz w:val="24"/>
          <w:szCs w:val="24"/>
        </w:rPr>
        <w:t xml:space="preserve"> карцинома</w:t>
      </w:r>
      <w:r w:rsidR="001D38DC" w:rsidRPr="004B38B4">
        <w:rPr>
          <w:rFonts w:ascii="Times New Roman" w:hAnsi="Times New Roman" w:cs="Times New Roman"/>
          <w:sz w:val="24"/>
          <w:szCs w:val="24"/>
        </w:rPr>
        <w:t xml:space="preserve"> дојке, грлића материце и колоректалног карцинома)</w:t>
      </w:r>
      <w:r w:rsidR="00C94633" w:rsidRPr="004B38B4">
        <w:rPr>
          <w:rFonts w:ascii="Times New Roman" w:hAnsi="Times New Roman" w:cs="Times New Roman"/>
          <w:sz w:val="24"/>
          <w:szCs w:val="24"/>
        </w:rPr>
        <w:t xml:space="preserve">, </w:t>
      </w:r>
      <w:r w:rsidR="006B2F9F" w:rsidRPr="004B38B4">
        <w:rPr>
          <w:rFonts w:ascii="Times New Roman" w:hAnsi="Times New Roman" w:cs="Times New Roman"/>
          <w:sz w:val="24"/>
          <w:szCs w:val="24"/>
        </w:rPr>
        <w:t>дијагности</w:t>
      </w:r>
      <w:r w:rsidR="00E05500" w:rsidRPr="004B38B4">
        <w:rPr>
          <w:rFonts w:ascii="Times New Roman" w:hAnsi="Times New Roman" w:cs="Times New Roman"/>
          <w:sz w:val="24"/>
          <w:szCs w:val="24"/>
        </w:rPr>
        <w:t>ке и</w:t>
      </w:r>
      <w:r w:rsidR="00412245" w:rsidRPr="004B38B4">
        <w:rPr>
          <w:rFonts w:ascii="Times New Roman" w:hAnsi="Times New Roman" w:cs="Times New Roman"/>
          <w:sz w:val="24"/>
          <w:szCs w:val="24"/>
        </w:rPr>
        <w:t xml:space="preserve"> лечења заснованих на доказима,</w:t>
      </w:r>
      <w:r w:rsidR="00C94633" w:rsidRPr="004B38B4">
        <w:rPr>
          <w:rFonts w:ascii="Times New Roman" w:hAnsi="Times New Roman" w:cs="Times New Roman"/>
          <w:sz w:val="24"/>
          <w:szCs w:val="24"/>
        </w:rPr>
        <w:t xml:space="preserve"> </w:t>
      </w:r>
      <w:r w:rsidR="00187528" w:rsidRPr="004B38B4">
        <w:rPr>
          <w:rFonts w:ascii="Times New Roman" w:hAnsi="Times New Roman" w:cs="Times New Roman"/>
          <w:sz w:val="24"/>
          <w:szCs w:val="24"/>
        </w:rPr>
        <w:t xml:space="preserve">као и путем унапређења рехабилитације </w:t>
      </w:r>
      <w:r w:rsidR="00932462" w:rsidRPr="004B38B4">
        <w:rPr>
          <w:rFonts w:ascii="Times New Roman" w:hAnsi="Times New Roman" w:cs="Times New Roman"/>
          <w:sz w:val="24"/>
          <w:szCs w:val="24"/>
        </w:rPr>
        <w:t xml:space="preserve">оних који су преживели рак </w:t>
      </w:r>
      <w:r w:rsidR="00187528" w:rsidRPr="004B38B4">
        <w:rPr>
          <w:rFonts w:ascii="Times New Roman" w:hAnsi="Times New Roman" w:cs="Times New Roman"/>
          <w:sz w:val="24"/>
          <w:szCs w:val="24"/>
        </w:rPr>
        <w:t>и палијативног збрињавања.</w:t>
      </w:r>
    </w:p>
    <w:p w:rsidR="00FE6BF9" w:rsidRDefault="00FE6BF9" w:rsidP="00C94633">
      <w:pPr>
        <w:jc w:val="both"/>
        <w:rPr>
          <w:rFonts w:ascii="Times New Roman" w:hAnsi="Times New Roman" w:cs="Times New Roman"/>
          <w:sz w:val="24"/>
          <w:szCs w:val="24"/>
        </w:rPr>
      </w:pPr>
    </w:p>
    <w:p w:rsidR="00FE6BF9" w:rsidRPr="004B38B4" w:rsidRDefault="00FE6BF9" w:rsidP="00C94633">
      <w:pPr>
        <w:jc w:val="both"/>
        <w:rPr>
          <w:rFonts w:ascii="Times New Roman" w:hAnsi="Times New Roman" w:cs="Times New Roman"/>
          <w:sz w:val="24"/>
          <w:szCs w:val="24"/>
        </w:rPr>
      </w:pPr>
    </w:p>
    <w:p w:rsidR="00192EAA" w:rsidRPr="004B38B4" w:rsidRDefault="00192EAA" w:rsidP="00192EAA">
      <w:pPr>
        <w:autoSpaceDE w:val="0"/>
        <w:autoSpaceDN w:val="0"/>
        <w:adjustRightInd w:val="0"/>
        <w:spacing w:after="0" w:line="240" w:lineRule="auto"/>
        <w:rPr>
          <w:rFonts w:ascii="Times New Roman" w:hAnsi="Times New Roman" w:cs="Times New Roman"/>
          <w:bCs/>
          <w:color w:val="000000" w:themeColor="text1"/>
          <w:sz w:val="24"/>
          <w:szCs w:val="24"/>
        </w:rPr>
      </w:pPr>
    </w:p>
    <w:p w:rsidR="00192EAA" w:rsidRPr="004B38B4" w:rsidRDefault="00647B45" w:rsidP="00192EAA">
      <w:pPr>
        <w:autoSpaceDE w:val="0"/>
        <w:autoSpaceDN w:val="0"/>
        <w:adjustRightInd w:val="0"/>
        <w:spacing w:after="0" w:line="240" w:lineRule="auto"/>
        <w:rPr>
          <w:rFonts w:ascii="Times New Roman" w:hAnsi="Times New Roman" w:cs="Times New Roman"/>
          <w:color w:val="000000" w:themeColor="text1"/>
          <w:sz w:val="24"/>
          <w:szCs w:val="24"/>
        </w:rPr>
      </w:pPr>
      <w:r w:rsidRPr="004B38B4">
        <w:rPr>
          <w:rFonts w:ascii="Times New Roman" w:hAnsi="Times New Roman" w:cs="Times New Roman"/>
          <w:color w:val="000000" w:themeColor="text1"/>
          <w:sz w:val="24"/>
          <w:szCs w:val="24"/>
        </w:rPr>
        <w:tab/>
      </w:r>
      <w:r w:rsidR="00544A95" w:rsidRPr="004B38B4">
        <w:rPr>
          <w:rFonts w:ascii="Times New Roman" w:hAnsi="Times New Roman" w:cs="Times New Roman"/>
          <w:color w:val="000000" w:themeColor="text1"/>
          <w:sz w:val="24"/>
          <w:szCs w:val="24"/>
        </w:rPr>
        <w:tab/>
      </w:r>
      <w:r w:rsidR="00192EAA" w:rsidRPr="004B38B4">
        <w:rPr>
          <w:rFonts w:ascii="Times New Roman" w:hAnsi="Times New Roman" w:cs="Times New Roman"/>
          <w:color w:val="000000" w:themeColor="text1"/>
          <w:sz w:val="24"/>
          <w:szCs w:val="24"/>
        </w:rPr>
        <w:t>Свеобухватни приступ за спровођење Програма карактерише се истовременим:</w:t>
      </w:r>
    </w:p>
    <w:p w:rsidR="00192EAA" w:rsidRPr="004B38B4" w:rsidRDefault="00192EAA" w:rsidP="009E60F4">
      <w:pPr>
        <w:pStyle w:val="ListParagraph"/>
        <w:numPr>
          <w:ilvl w:val="0"/>
          <w:numId w:val="44"/>
        </w:numPr>
        <w:autoSpaceDE w:val="0"/>
        <w:autoSpaceDN w:val="0"/>
        <w:adjustRightInd w:val="0"/>
        <w:spacing w:after="0" w:line="240" w:lineRule="auto"/>
        <w:rPr>
          <w:rFonts w:ascii="Times New Roman" w:hAnsi="Times New Roman" w:cs="Times New Roman"/>
          <w:color w:val="000000" w:themeColor="text1"/>
          <w:sz w:val="24"/>
          <w:szCs w:val="24"/>
        </w:rPr>
      </w:pPr>
      <w:r w:rsidRPr="004B38B4">
        <w:rPr>
          <w:rFonts w:ascii="Times New Roman" w:hAnsi="Times New Roman" w:cs="Times New Roman"/>
          <w:color w:val="000000" w:themeColor="text1"/>
          <w:sz w:val="24"/>
          <w:szCs w:val="24"/>
        </w:rPr>
        <w:t>промовисањем програма за унапређење здравља и услова радне и животне средине на популационом нивоу и програма за превенцију болести (примарна превенција);</w:t>
      </w:r>
    </w:p>
    <w:p w:rsidR="00192EAA" w:rsidRPr="004B38B4" w:rsidRDefault="00192EAA" w:rsidP="009E60F4">
      <w:pPr>
        <w:pStyle w:val="ListParagraph"/>
        <w:numPr>
          <w:ilvl w:val="0"/>
          <w:numId w:val="44"/>
        </w:numPr>
        <w:autoSpaceDE w:val="0"/>
        <w:autoSpaceDN w:val="0"/>
        <w:adjustRightInd w:val="0"/>
        <w:spacing w:after="0" w:line="240" w:lineRule="auto"/>
        <w:rPr>
          <w:rFonts w:ascii="Times New Roman" w:hAnsi="Times New Roman" w:cs="Times New Roman"/>
          <w:color w:val="000000" w:themeColor="text1"/>
          <w:sz w:val="24"/>
          <w:szCs w:val="24"/>
        </w:rPr>
      </w:pPr>
      <w:r w:rsidRPr="004B38B4">
        <w:rPr>
          <w:rFonts w:ascii="Times New Roman" w:hAnsi="Times New Roman" w:cs="Times New Roman"/>
          <w:color w:val="000000" w:themeColor="text1"/>
          <w:sz w:val="24"/>
          <w:szCs w:val="24"/>
        </w:rPr>
        <w:t xml:space="preserve">усмеравањем </w:t>
      </w:r>
      <w:r w:rsidR="00BE2521" w:rsidRPr="004B38B4">
        <w:rPr>
          <w:rFonts w:ascii="Times New Roman" w:hAnsi="Times New Roman" w:cs="Times New Roman"/>
          <w:color w:val="000000" w:themeColor="text1"/>
          <w:sz w:val="24"/>
          <w:szCs w:val="24"/>
        </w:rPr>
        <w:t xml:space="preserve">активности </w:t>
      </w:r>
      <w:r w:rsidRPr="004B38B4">
        <w:rPr>
          <w:rFonts w:ascii="Times New Roman" w:hAnsi="Times New Roman" w:cs="Times New Roman"/>
          <w:color w:val="000000" w:themeColor="text1"/>
          <w:sz w:val="24"/>
          <w:szCs w:val="24"/>
        </w:rPr>
        <w:t>на особе са високим ризиком и обезбеђивањем одг</w:t>
      </w:r>
      <w:r w:rsidR="00E67BA3" w:rsidRPr="004B38B4">
        <w:rPr>
          <w:rFonts w:ascii="Times New Roman" w:hAnsi="Times New Roman" w:cs="Times New Roman"/>
          <w:color w:val="000000" w:themeColor="text1"/>
          <w:sz w:val="24"/>
          <w:szCs w:val="24"/>
        </w:rPr>
        <w:t>оварајуће дијагностике и лечења</w:t>
      </w:r>
      <w:r w:rsidRPr="004B38B4">
        <w:rPr>
          <w:rFonts w:ascii="Times New Roman" w:hAnsi="Times New Roman" w:cs="Times New Roman"/>
          <w:color w:val="000000" w:themeColor="text1"/>
          <w:sz w:val="24"/>
          <w:szCs w:val="24"/>
        </w:rPr>
        <w:t xml:space="preserve"> (секундарна превенција);</w:t>
      </w:r>
    </w:p>
    <w:p w:rsidR="00192EAA" w:rsidRPr="004B38B4" w:rsidRDefault="00192EAA" w:rsidP="009E60F4">
      <w:pPr>
        <w:pStyle w:val="ListParagraph"/>
        <w:numPr>
          <w:ilvl w:val="0"/>
          <w:numId w:val="44"/>
        </w:numPr>
        <w:autoSpaceDE w:val="0"/>
        <w:autoSpaceDN w:val="0"/>
        <w:adjustRightInd w:val="0"/>
        <w:spacing w:after="0" w:line="240" w:lineRule="auto"/>
        <w:rPr>
          <w:rFonts w:ascii="Times New Roman" w:hAnsi="Times New Roman" w:cs="Times New Roman"/>
          <w:color w:val="000000" w:themeColor="text1"/>
          <w:sz w:val="24"/>
          <w:szCs w:val="24"/>
        </w:rPr>
      </w:pPr>
      <w:r w:rsidRPr="004B38B4">
        <w:rPr>
          <w:rFonts w:ascii="Times New Roman" w:hAnsi="Times New Roman" w:cs="Times New Roman"/>
          <w:color w:val="000000" w:themeColor="text1"/>
          <w:sz w:val="24"/>
          <w:szCs w:val="24"/>
        </w:rPr>
        <w:t>максималним повећањем броја људи којима ће бити пружено ефикасно лечење и нега (терцијарна превенција);</w:t>
      </w:r>
    </w:p>
    <w:p w:rsidR="00192EAA" w:rsidRPr="004B38B4" w:rsidRDefault="00192EAA" w:rsidP="009E60F4">
      <w:pPr>
        <w:pStyle w:val="ListParagraph"/>
        <w:numPr>
          <w:ilvl w:val="0"/>
          <w:numId w:val="44"/>
        </w:numPr>
        <w:autoSpaceDE w:val="0"/>
        <w:autoSpaceDN w:val="0"/>
        <w:adjustRightInd w:val="0"/>
        <w:spacing w:after="0" w:line="240" w:lineRule="auto"/>
        <w:rPr>
          <w:rFonts w:ascii="Times New Roman" w:hAnsi="Times New Roman" w:cs="Times New Roman"/>
          <w:color w:val="000000" w:themeColor="text1"/>
          <w:sz w:val="24"/>
          <w:szCs w:val="24"/>
        </w:rPr>
      </w:pPr>
      <w:r w:rsidRPr="004B38B4">
        <w:rPr>
          <w:rFonts w:ascii="Times New Roman" w:hAnsi="Times New Roman" w:cs="Times New Roman"/>
          <w:color w:val="000000" w:themeColor="text1"/>
          <w:sz w:val="24"/>
          <w:szCs w:val="24"/>
        </w:rPr>
        <w:t>обезбеђивањем услова за квалитетан живот кроз примену мера супортивне онкологије, рехабилитације и палијативног збрињавања.</w:t>
      </w:r>
    </w:p>
    <w:p w:rsidR="00C94633" w:rsidRPr="004B38B4" w:rsidRDefault="00FE6BF9" w:rsidP="001A28CD">
      <w:pPr>
        <w:pStyle w:val="Heading2"/>
        <w:rPr>
          <w:rFonts w:ascii="Times New Roman" w:hAnsi="Times New Roman" w:cs="Times New Roman"/>
          <w:color w:val="auto"/>
          <w:sz w:val="24"/>
          <w:szCs w:val="24"/>
        </w:rPr>
      </w:pPr>
      <w:r>
        <w:rPr>
          <w:rFonts w:ascii="Times New Roman" w:hAnsi="Times New Roman" w:cs="Times New Roman"/>
          <w:color w:val="auto"/>
          <w:sz w:val="24"/>
          <w:szCs w:val="24"/>
        </w:rPr>
        <w:t xml:space="preserve">VII. </w:t>
      </w:r>
      <w:r w:rsidR="00296DF0" w:rsidRPr="004B38B4">
        <w:rPr>
          <w:rFonts w:ascii="Times New Roman" w:hAnsi="Times New Roman" w:cs="Times New Roman"/>
          <w:color w:val="auto"/>
          <w:sz w:val="24"/>
          <w:szCs w:val="24"/>
        </w:rPr>
        <w:t>ЦИЉЕВИ ПРОГРАМА БОРБЕ ПРОТИВ РАКА</w:t>
      </w:r>
    </w:p>
    <w:p w:rsidR="00C94633" w:rsidRPr="004B38B4" w:rsidRDefault="00C94633" w:rsidP="00C53726">
      <w:pPr>
        <w:tabs>
          <w:tab w:val="left" w:pos="990"/>
        </w:tabs>
        <w:spacing w:after="0" w:line="240" w:lineRule="auto"/>
        <w:jc w:val="both"/>
        <w:rPr>
          <w:rFonts w:ascii="Times New Roman" w:hAnsi="Times New Roman" w:cs="Times New Roman"/>
          <w:sz w:val="24"/>
          <w:szCs w:val="24"/>
        </w:rPr>
      </w:pPr>
    </w:p>
    <w:p w:rsidR="00C94633" w:rsidRPr="004B38B4" w:rsidRDefault="001D6BEE" w:rsidP="00C53726">
      <w:pPr>
        <w:tabs>
          <w:tab w:val="left" w:pos="990"/>
        </w:tabs>
        <w:spacing w:after="0" w:line="240" w:lineRule="auto"/>
        <w:jc w:val="both"/>
        <w:rPr>
          <w:rFonts w:ascii="Times New Roman" w:hAnsi="Times New Roman" w:cs="Times New Roman"/>
          <w:b/>
          <w:sz w:val="24"/>
          <w:szCs w:val="24"/>
        </w:rPr>
      </w:pPr>
      <w:r w:rsidRPr="004B38B4">
        <w:rPr>
          <w:rFonts w:ascii="Times New Roman" w:hAnsi="Times New Roman" w:cs="Times New Roman"/>
          <w:b/>
          <w:sz w:val="24"/>
          <w:szCs w:val="24"/>
        </w:rPr>
        <w:t>Општи циљ</w:t>
      </w:r>
      <w:r w:rsidR="00C94633" w:rsidRPr="004B38B4">
        <w:rPr>
          <w:rFonts w:ascii="Times New Roman" w:hAnsi="Times New Roman" w:cs="Times New Roman"/>
          <w:b/>
          <w:sz w:val="24"/>
          <w:szCs w:val="24"/>
        </w:rPr>
        <w:t>:</w:t>
      </w:r>
    </w:p>
    <w:p w:rsidR="009C3E8E" w:rsidRPr="004B38B4" w:rsidRDefault="00C94633" w:rsidP="00C53726">
      <w:pPr>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 xml:space="preserve">1. </w:t>
      </w:r>
      <w:r w:rsidR="009C3E8E" w:rsidRPr="004B38B4">
        <w:rPr>
          <w:rFonts w:ascii="Times New Roman" w:hAnsi="Times New Roman" w:cs="Times New Roman"/>
          <w:sz w:val="24"/>
          <w:szCs w:val="24"/>
        </w:rPr>
        <w:t>Унапређење превенције, раног откривања и савремених терапија малигних болести тако да се очува квалитет живота током и након завршетка терапије</w:t>
      </w:r>
    </w:p>
    <w:p w:rsidR="00C94633" w:rsidRPr="004B38B4" w:rsidRDefault="00C94633" w:rsidP="00C53726">
      <w:pPr>
        <w:tabs>
          <w:tab w:val="left" w:pos="990"/>
        </w:tabs>
        <w:spacing w:after="0"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9"/>
        <w:gridCol w:w="1269"/>
        <w:gridCol w:w="1330"/>
        <w:gridCol w:w="1438"/>
      </w:tblGrid>
      <w:tr w:rsidR="008C7857" w:rsidRPr="004B38B4" w:rsidTr="00922F86">
        <w:trPr>
          <w:trHeight w:val="1314"/>
        </w:trPr>
        <w:tc>
          <w:tcPr>
            <w:tcW w:w="5251" w:type="dxa"/>
          </w:tcPr>
          <w:p w:rsidR="008C7857" w:rsidRPr="004B38B4" w:rsidRDefault="009D6B79" w:rsidP="00C53726">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Показатељ</w:t>
            </w:r>
          </w:p>
        </w:tc>
        <w:tc>
          <w:tcPr>
            <w:tcW w:w="1269" w:type="dxa"/>
          </w:tcPr>
          <w:p w:rsidR="008C7857" w:rsidRPr="004B38B4" w:rsidRDefault="009D6B79" w:rsidP="00C53726">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Почетна вредност</w:t>
            </w:r>
            <w:r w:rsidR="007E4184" w:rsidRPr="004B38B4">
              <w:rPr>
                <w:rFonts w:ascii="Times New Roman" w:hAnsi="Times New Roman" w:cs="Times New Roman"/>
                <w:sz w:val="24"/>
                <w:szCs w:val="24"/>
              </w:rPr>
              <w:t xml:space="preserve"> (2016)</w:t>
            </w:r>
          </w:p>
        </w:tc>
        <w:tc>
          <w:tcPr>
            <w:tcW w:w="1330" w:type="dxa"/>
          </w:tcPr>
          <w:p w:rsidR="008C7857" w:rsidRPr="004B38B4" w:rsidRDefault="00CE4C56" w:rsidP="00880DC5">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Циљана вредност у последњој години</w:t>
            </w:r>
            <w:r w:rsidR="007E4184" w:rsidRPr="004B38B4">
              <w:rPr>
                <w:rFonts w:ascii="Times New Roman" w:hAnsi="Times New Roman" w:cs="Times New Roman"/>
                <w:sz w:val="24"/>
                <w:szCs w:val="24"/>
              </w:rPr>
              <w:t xml:space="preserve"> (2022)</w:t>
            </w:r>
            <w:r w:rsidR="00F70A18" w:rsidRPr="004B38B4">
              <w:rPr>
                <w:rFonts w:ascii="Times New Roman" w:hAnsi="Times New Roman" w:cs="Times New Roman"/>
                <w:sz w:val="24"/>
                <w:szCs w:val="24"/>
              </w:rPr>
              <w:t xml:space="preserve"> </w:t>
            </w:r>
          </w:p>
        </w:tc>
        <w:tc>
          <w:tcPr>
            <w:tcW w:w="1438" w:type="dxa"/>
          </w:tcPr>
          <w:p w:rsidR="008C7857" w:rsidRPr="004B38B4" w:rsidRDefault="00CE4C56" w:rsidP="00C53726">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Извор провере</w:t>
            </w:r>
          </w:p>
        </w:tc>
      </w:tr>
      <w:tr w:rsidR="00E247CD" w:rsidRPr="004B38B4" w:rsidTr="00914DB7">
        <w:tc>
          <w:tcPr>
            <w:tcW w:w="5251" w:type="dxa"/>
          </w:tcPr>
          <w:p w:rsidR="00E247CD" w:rsidRPr="004B38B4" w:rsidRDefault="00266032" w:rsidP="001901B3">
            <w:pPr>
              <w:rPr>
                <w:rFonts w:ascii="Times New Roman" w:hAnsi="Times New Roman" w:cs="Times New Roman"/>
                <w:sz w:val="24"/>
                <w:szCs w:val="24"/>
              </w:rPr>
            </w:pPr>
            <w:r w:rsidRPr="004B38B4">
              <w:rPr>
                <w:rFonts w:ascii="Times New Roman" w:hAnsi="Times New Roman" w:cs="Times New Roman"/>
                <w:sz w:val="24"/>
                <w:szCs w:val="24"/>
              </w:rPr>
              <w:t>О</w:t>
            </w:r>
            <w:r w:rsidR="00553FF2" w:rsidRPr="004B38B4">
              <w:rPr>
                <w:rFonts w:ascii="Times New Roman" w:hAnsi="Times New Roman" w:cs="Times New Roman"/>
                <w:sz w:val="24"/>
                <w:szCs w:val="24"/>
              </w:rPr>
              <w:t xml:space="preserve">днос </w:t>
            </w:r>
            <w:r w:rsidR="00ED57E4" w:rsidRPr="004B38B4">
              <w:rPr>
                <w:rFonts w:ascii="Times New Roman" w:hAnsi="Times New Roman" w:cs="Times New Roman"/>
                <w:sz w:val="24"/>
                <w:szCs w:val="24"/>
              </w:rPr>
              <w:t>стопа</w:t>
            </w:r>
            <w:r w:rsidR="00553FF2" w:rsidRPr="004B38B4">
              <w:rPr>
                <w:rFonts w:ascii="Times New Roman" w:hAnsi="Times New Roman" w:cs="Times New Roman"/>
                <w:sz w:val="24"/>
                <w:szCs w:val="24"/>
              </w:rPr>
              <w:t xml:space="preserve">  морталитета и инциденције</w:t>
            </w:r>
            <w:r w:rsidR="00FA52F8" w:rsidRPr="004B38B4">
              <w:rPr>
                <w:rFonts w:ascii="Times New Roman" w:hAnsi="Times New Roman" w:cs="Times New Roman"/>
                <w:sz w:val="24"/>
                <w:szCs w:val="24"/>
              </w:rPr>
              <w:t xml:space="preserve"> </w:t>
            </w:r>
            <w:r w:rsidR="001901B3" w:rsidRPr="004B38B4">
              <w:rPr>
                <w:rFonts w:ascii="Times New Roman" w:hAnsi="Times New Roman" w:cs="Times New Roman"/>
                <w:sz w:val="24"/>
                <w:szCs w:val="24"/>
              </w:rPr>
              <w:t xml:space="preserve">за </w:t>
            </w:r>
            <w:r w:rsidR="00FA52F8" w:rsidRPr="004B38B4">
              <w:rPr>
                <w:rFonts w:ascii="Times New Roman" w:hAnsi="Times New Roman" w:cs="Times New Roman"/>
                <w:sz w:val="24"/>
                <w:szCs w:val="24"/>
              </w:rPr>
              <w:t>малигн</w:t>
            </w:r>
            <w:r w:rsidR="001901B3" w:rsidRPr="004B38B4">
              <w:rPr>
                <w:rFonts w:ascii="Times New Roman" w:hAnsi="Times New Roman" w:cs="Times New Roman"/>
                <w:sz w:val="24"/>
                <w:szCs w:val="24"/>
              </w:rPr>
              <w:t xml:space="preserve">е </w:t>
            </w:r>
            <w:r w:rsidR="00FA52F8" w:rsidRPr="004B38B4">
              <w:rPr>
                <w:rFonts w:ascii="Times New Roman" w:hAnsi="Times New Roman" w:cs="Times New Roman"/>
                <w:sz w:val="24"/>
                <w:szCs w:val="24"/>
              </w:rPr>
              <w:t>болести</w:t>
            </w:r>
          </w:p>
        </w:tc>
        <w:tc>
          <w:tcPr>
            <w:tcW w:w="1269" w:type="dxa"/>
            <w:vAlign w:val="center"/>
          </w:tcPr>
          <w:p w:rsidR="00E247CD" w:rsidRPr="004B38B4" w:rsidRDefault="0055391D" w:rsidP="00914DB7">
            <w:pPr>
              <w:jc w:val="right"/>
              <w:rPr>
                <w:rFonts w:ascii="Times New Roman" w:hAnsi="Times New Roman" w:cs="Times New Roman"/>
                <w:sz w:val="24"/>
                <w:szCs w:val="24"/>
              </w:rPr>
            </w:pPr>
            <w:r w:rsidRPr="004B38B4">
              <w:rPr>
                <w:rFonts w:ascii="Times New Roman" w:hAnsi="Times New Roman" w:cs="Times New Roman"/>
                <w:sz w:val="24"/>
                <w:szCs w:val="24"/>
              </w:rPr>
              <w:t>0,49</w:t>
            </w:r>
          </w:p>
        </w:tc>
        <w:tc>
          <w:tcPr>
            <w:tcW w:w="1330" w:type="dxa"/>
            <w:vAlign w:val="center"/>
          </w:tcPr>
          <w:p w:rsidR="00E247CD" w:rsidRPr="004B38B4" w:rsidRDefault="00880DC5" w:rsidP="00914DB7">
            <w:pPr>
              <w:jc w:val="right"/>
              <w:rPr>
                <w:rFonts w:ascii="Times New Roman" w:hAnsi="Times New Roman" w:cs="Times New Roman"/>
                <w:sz w:val="24"/>
                <w:szCs w:val="24"/>
              </w:rPr>
            </w:pPr>
            <w:r w:rsidRPr="004B38B4">
              <w:rPr>
                <w:rFonts w:ascii="Times New Roman" w:hAnsi="Times New Roman" w:cs="Times New Roman"/>
                <w:sz w:val="24"/>
                <w:szCs w:val="24"/>
              </w:rPr>
              <w:t>0,45</w:t>
            </w:r>
          </w:p>
        </w:tc>
        <w:tc>
          <w:tcPr>
            <w:tcW w:w="1438" w:type="dxa"/>
            <w:vAlign w:val="center"/>
          </w:tcPr>
          <w:p w:rsidR="00E247CD" w:rsidRPr="004B38B4" w:rsidRDefault="00E247CD" w:rsidP="00914DB7">
            <w:pPr>
              <w:jc w:val="right"/>
              <w:rPr>
                <w:rFonts w:ascii="Times New Roman" w:hAnsi="Times New Roman" w:cs="Times New Roman"/>
                <w:sz w:val="24"/>
                <w:szCs w:val="24"/>
              </w:rPr>
            </w:pPr>
            <w:r w:rsidRPr="004B38B4">
              <w:rPr>
                <w:rFonts w:ascii="Times New Roman" w:hAnsi="Times New Roman" w:cs="Times New Roman"/>
                <w:sz w:val="24"/>
                <w:szCs w:val="24"/>
              </w:rPr>
              <w:t>ИЈЗС</w:t>
            </w:r>
          </w:p>
        </w:tc>
      </w:tr>
      <w:tr w:rsidR="00E247CD" w:rsidRPr="004B38B4" w:rsidTr="00914DB7">
        <w:tc>
          <w:tcPr>
            <w:tcW w:w="5251" w:type="dxa"/>
          </w:tcPr>
          <w:p w:rsidR="00E247CD" w:rsidRPr="004B38B4" w:rsidRDefault="00ED57E4" w:rsidP="0048677F">
            <w:pPr>
              <w:rPr>
                <w:rFonts w:ascii="Times New Roman" w:hAnsi="Times New Roman" w:cs="Times New Roman"/>
                <w:sz w:val="24"/>
                <w:szCs w:val="24"/>
              </w:rPr>
            </w:pPr>
            <w:r w:rsidRPr="004B38B4">
              <w:rPr>
                <w:rFonts w:ascii="Times New Roman" w:hAnsi="Times New Roman" w:cs="Times New Roman"/>
                <w:sz w:val="24"/>
                <w:szCs w:val="24"/>
              </w:rPr>
              <w:t>О</w:t>
            </w:r>
            <w:r w:rsidR="0021627D" w:rsidRPr="004B38B4">
              <w:rPr>
                <w:rFonts w:ascii="Times New Roman" w:hAnsi="Times New Roman" w:cs="Times New Roman"/>
                <w:sz w:val="24"/>
                <w:szCs w:val="24"/>
              </w:rPr>
              <w:t xml:space="preserve">днос </w:t>
            </w:r>
            <w:r w:rsidRPr="004B38B4">
              <w:rPr>
                <w:rFonts w:ascii="Times New Roman" w:hAnsi="Times New Roman" w:cs="Times New Roman"/>
                <w:sz w:val="24"/>
                <w:szCs w:val="24"/>
              </w:rPr>
              <w:t xml:space="preserve">стопа </w:t>
            </w:r>
            <w:r w:rsidR="0021627D" w:rsidRPr="004B38B4">
              <w:rPr>
                <w:rFonts w:ascii="Times New Roman" w:hAnsi="Times New Roman" w:cs="Times New Roman"/>
                <w:sz w:val="24"/>
                <w:szCs w:val="24"/>
              </w:rPr>
              <w:t xml:space="preserve">морталитета и инциденције </w:t>
            </w:r>
            <w:r w:rsidR="001901B3" w:rsidRPr="004B38B4">
              <w:rPr>
                <w:rFonts w:ascii="Times New Roman" w:hAnsi="Times New Roman" w:cs="Times New Roman"/>
                <w:sz w:val="24"/>
                <w:szCs w:val="24"/>
              </w:rPr>
              <w:t>за малигне болести</w:t>
            </w:r>
            <w:r w:rsidR="00FA52F8" w:rsidRPr="004B38B4">
              <w:rPr>
                <w:rFonts w:ascii="Times New Roman" w:hAnsi="Times New Roman" w:cs="Times New Roman"/>
                <w:sz w:val="24"/>
                <w:szCs w:val="24"/>
              </w:rPr>
              <w:t xml:space="preserve"> у женској популацији</w:t>
            </w:r>
            <w:r w:rsidR="0021627D" w:rsidRPr="004B38B4">
              <w:rPr>
                <w:rFonts w:ascii="Times New Roman" w:hAnsi="Times New Roman" w:cs="Times New Roman"/>
                <w:sz w:val="24"/>
                <w:szCs w:val="24"/>
              </w:rPr>
              <w:t xml:space="preserve"> </w:t>
            </w:r>
          </w:p>
        </w:tc>
        <w:tc>
          <w:tcPr>
            <w:tcW w:w="1269" w:type="dxa"/>
            <w:vAlign w:val="center"/>
          </w:tcPr>
          <w:p w:rsidR="00E247CD" w:rsidRPr="004B38B4" w:rsidRDefault="00A05676" w:rsidP="00914DB7">
            <w:pPr>
              <w:jc w:val="right"/>
              <w:rPr>
                <w:rFonts w:ascii="Times New Roman" w:hAnsi="Times New Roman" w:cs="Times New Roman"/>
                <w:sz w:val="24"/>
                <w:szCs w:val="24"/>
              </w:rPr>
            </w:pPr>
            <w:r w:rsidRPr="004B38B4">
              <w:rPr>
                <w:rFonts w:ascii="Times New Roman" w:hAnsi="Times New Roman" w:cs="Times New Roman"/>
                <w:sz w:val="24"/>
                <w:szCs w:val="24"/>
              </w:rPr>
              <w:t>0,42</w:t>
            </w:r>
          </w:p>
        </w:tc>
        <w:tc>
          <w:tcPr>
            <w:tcW w:w="1330" w:type="dxa"/>
            <w:vAlign w:val="center"/>
          </w:tcPr>
          <w:p w:rsidR="00E247CD" w:rsidRPr="004B38B4" w:rsidRDefault="003B228D" w:rsidP="00914DB7">
            <w:pPr>
              <w:jc w:val="right"/>
              <w:rPr>
                <w:rFonts w:ascii="Times New Roman" w:hAnsi="Times New Roman" w:cs="Times New Roman"/>
                <w:sz w:val="24"/>
                <w:szCs w:val="24"/>
              </w:rPr>
            </w:pPr>
            <w:r w:rsidRPr="004B38B4">
              <w:rPr>
                <w:rFonts w:ascii="Times New Roman" w:hAnsi="Times New Roman" w:cs="Times New Roman"/>
                <w:sz w:val="24"/>
                <w:szCs w:val="24"/>
              </w:rPr>
              <w:t>0,38</w:t>
            </w:r>
          </w:p>
        </w:tc>
        <w:tc>
          <w:tcPr>
            <w:tcW w:w="1438" w:type="dxa"/>
            <w:vAlign w:val="center"/>
          </w:tcPr>
          <w:p w:rsidR="00E247CD" w:rsidRPr="004B38B4" w:rsidRDefault="00E247CD" w:rsidP="00914DB7">
            <w:pPr>
              <w:jc w:val="right"/>
              <w:rPr>
                <w:rFonts w:ascii="Times New Roman" w:hAnsi="Times New Roman" w:cs="Times New Roman"/>
                <w:sz w:val="24"/>
                <w:szCs w:val="24"/>
              </w:rPr>
            </w:pPr>
            <w:r w:rsidRPr="004B38B4">
              <w:rPr>
                <w:rFonts w:ascii="Times New Roman" w:hAnsi="Times New Roman" w:cs="Times New Roman"/>
                <w:sz w:val="24"/>
                <w:szCs w:val="24"/>
              </w:rPr>
              <w:t>ИЈЗС</w:t>
            </w:r>
          </w:p>
        </w:tc>
      </w:tr>
      <w:tr w:rsidR="00A74453" w:rsidRPr="004B38B4" w:rsidTr="00914DB7">
        <w:tc>
          <w:tcPr>
            <w:tcW w:w="5251" w:type="dxa"/>
          </w:tcPr>
          <w:p w:rsidR="00A74453" w:rsidRPr="004B38B4" w:rsidRDefault="00ED57E4" w:rsidP="0048677F">
            <w:pPr>
              <w:rPr>
                <w:rFonts w:ascii="Times New Roman" w:hAnsi="Times New Roman" w:cs="Times New Roman"/>
                <w:sz w:val="24"/>
                <w:szCs w:val="24"/>
              </w:rPr>
            </w:pPr>
            <w:r w:rsidRPr="004B38B4">
              <w:rPr>
                <w:rFonts w:ascii="Times New Roman" w:hAnsi="Times New Roman" w:cs="Times New Roman"/>
                <w:sz w:val="24"/>
                <w:szCs w:val="24"/>
              </w:rPr>
              <w:t>О</w:t>
            </w:r>
            <w:r w:rsidR="00A74453" w:rsidRPr="004B38B4">
              <w:rPr>
                <w:rFonts w:ascii="Times New Roman" w:hAnsi="Times New Roman" w:cs="Times New Roman"/>
                <w:sz w:val="24"/>
                <w:szCs w:val="24"/>
              </w:rPr>
              <w:t xml:space="preserve">днос </w:t>
            </w:r>
            <w:r w:rsidRPr="004B38B4">
              <w:rPr>
                <w:rFonts w:ascii="Times New Roman" w:hAnsi="Times New Roman" w:cs="Times New Roman"/>
                <w:sz w:val="24"/>
                <w:szCs w:val="24"/>
              </w:rPr>
              <w:t>стопа</w:t>
            </w:r>
            <w:r w:rsidR="00A74453" w:rsidRPr="004B38B4">
              <w:rPr>
                <w:rFonts w:ascii="Times New Roman" w:hAnsi="Times New Roman" w:cs="Times New Roman"/>
                <w:sz w:val="24"/>
                <w:szCs w:val="24"/>
              </w:rPr>
              <w:t xml:space="preserve">  морталитета и инциденције </w:t>
            </w:r>
            <w:r w:rsidR="001901B3" w:rsidRPr="004B38B4">
              <w:rPr>
                <w:rFonts w:ascii="Times New Roman" w:hAnsi="Times New Roman" w:cs="Times New Roman"/>
                <w:sz w:val="24"/>
                <w:szCs w:val="24"/>
              </w:rPr>
              <w:t xml:space="preserve">за малигне болести </w:t>
            </w:r>
            <w:r w:rsidR="00D61F5D" w:rsidRPr="004B38B4">
              <w:rPr>
                <w:rFonts w:ascii="Times New Roman" w:hAnsi="Times New Roman" w:cs="Times New Roman"/>
                <w:sz w:val="24"/>
                <w:szCs w:val="24"/>
              </w:rPr>
              <w:t>у мушкој популацији</w:t>
            </w:r>
          </w:p>
        </w:tc>
        <w:tc>
          <w:tcPr>
            <w:tcW w:w="1269" w:type="dxa"/>
            <w:vAlign w:val="center"/>
          </w:tcPr>
          <w:p w:rsidR="00A74453" w:rsidRPr="004B38B4" w:rsidDel="00880DC5" w:rsidRDefault="00A05676" w:rsidP="00914DB7">
            <w:pPr>
              <w:jc w:val="right"/>
              <w:rPr>
                <w:rFonts w:ascii="Times New Roman" w:hAnsi="Times New Roman" w:cs="Times New Roman"/>
                <w:sz w:val="24"/>
                <w:szCs w:val="24"/>
              </w:rPr>
            </w:pPr>
            <w:r w:rsidRPr="004B38B4">
              <w:rPr>
                <w:rFonts w:ascii="Times New Roman" w:hAnsi="Times New Roman" w:cs="Times New Roman"/>
                <w:sz w:val="24"/>
                <w:szCs w:val="24"/>
              </w:rPr>
              <w:t>0,56</w:t>
            </w:r>
          </w:p>
        </w:tc>
        <w:tc>
          <w:tcPr>
            <w:tcW w:w="1330" w:type="dxa"/>
            <w:vAlign w:val="center"/>
          </w:tcPr>
          <w:p w:rsidR="00A74453" w:rsidRPr="004B38B4" w:rsidRDefault="00DA5295" w:rsidP="00316443">
            <w:pPr>
              <w:jc w:val="right"/>
              <w:rPr>
                <w:rFonts w:ascii="Times New Roman" w:hAnsi="Times New Roman" w:cs="Times New Roman"/>
                <w:sz w:val="24"/>
                <w:szCs w:val="24"/>
              </w:rPr>
            </w:pPr>
            <w:r w:rsidRPr="004B38B4">
              <w:rPr>
                <w:rFonts w:ascii="Times New Roman" w:hAnsi="Times New Roman" w:cs="Times New Roman"/>
                <w:sz w:val="24"/>
                <w:szCs w:val="24"/>
              </w:rPr>
              <w:t>0,5</w:t>
            </w:r>
            <w:r w:rsidR="00316443" w:rsidRPr="004B38B4">
              <w:rPr>
                <w:rFonts w:ascii="Times New Roman" w:hAnsi="Times New Roman" w:cs="Times New Roman"/>
                <w:sz w:val="24"/>
                <w:szCs w:val="24"/>
              </w:rPr>
              <w:t>2</w:t>
            </w:r>
          </w:p>
        </w:tc>
        <w:tc>
          <w:tcPr>
            <w:tcW w:w="1438" w:type="dxa"/>
            <w:vAlign w:val="center"/>
          </w:tcPr>
          <w:p w:rsidR="00A74453" w:rsidRPr="004B38B4" w:rsidRDefault="002A365B" w:rsidP="00914DB7">
            <w:pPr>
              <w:jc w:val="right"/>
              <w:rPr>
                <w:rFonts w:ascii="Times New Roman" w:hAnsi="Times New Roman" w:cs="Times New Roman"/>
                <w:sz w:val="24"/>
                <w:szCs w:val="24"/>
              </w:rPr>
            </w:pPr>
            <w:r w:rsidRPr="004B38B4">
              <w:rPr>
                <w:rFonts w:ascii="Times New Roman" w:hAnsi="Times New Roman" w:cs="Times New Roman"/>
                <w:sz w:val="24"/>
                <w:szCs w:val="24"/>
              </w:rPr>
              <w:t>ИЈЗС</w:t>
            </w:r>
          </w:p>
        </w:tc>
      </w:tr>
    </w:tbl>
    <w:p w:rsidR="006174F1" w:rsidRPr="004B38B4" w:rsidRDefault="006174F1" w:rsidP="00C53726">
      <w:pPr>
        <w:tabs>
          <w:tab w:val="left" w:pos="990"/>
        </w:tabs>
        <w:spacing w:after="0" w:line="240" w:lineRule="auto"/>
        <w:jc w:val="both"/>
        <w:rPr>
          <w:rFonts w:ascii="Times New Roman" w:hAnsi="Times New Roman" w:cs="Times New Roman"/>
          <w:b/>
          <w:sz w:val="24"/>
          <w:szCs w:val="24"/>
        </w:rPr>
      </w:pPr>
    </w:p>
    <w:p w:rsidR="00C94633" w:rsidRPr="004B38B4" w:rsidRDefault="007C5294" w:rsidP="00C53726">
      <w:pPr>
        <w:tabs>
          <w:tab w:val="left" w:pos="990"/>
        </w:tabs>
        <w:spacing w:after="0" w:line="240" w:lineRule="auto"/>
        <w:jc w:val="both"/>
        <w:rPr>
          <w:rFonts w:ascii="Times New Roman" w:hAnsi="Times New Roman" w:cs="Times New Roman"/>
          <w:b/>
          <w:sz w:val="24"/>
          <w:szCs w:val="24"/>
        </w:rPr>
      </w:pPr>
      <w:r w:rsidRPr="004B38B4">
        <w:rPr>
          <w:rFonts w:ascii="Times New Roman" w:hAnsi="Times New Roman" w:cs="Times New Roman"/>
          <w:b/>
          <w:sz w:val="24"/>
          <w:szCs w:val="24"/>
        </w:rPr>
        <w:t>П</w:t>
      </w:r>
      <w:r w:rsidR="001D6BEE" w:rsidRPr="004B38B4">
        <w:rPr>
          <w:rFonts w:ascii="Times New Roman" w:hAnsi="Times New Roman" w:cs="Times New Roman"/>
          <w:b/>
          <w:sz w:val="24"/>
          <w:szCs w:val="24"/>
        </w:rPr>
        <w:t>осебни циљеви</w:t>
      </w:r>
      <w:r w:rsidR="00C94633" w:rsidRPr="004B38B4">
        <w:rPr>
          <w:rFonts w:ascii="Times New Roman" w:hAnsi="Times New Roman" w:cs="Times New Roman"/>
          <w:b/>
          <w:sz w:val="24"/>
          <w:szCs w:val="24"/>
        </w:rPr>
        <w:t>:</w:t>
      </w:r>
    </w:p>
    <w:p w:rsidR="00C94633" w:rsidRPr="004B38B4" w:rsidRDefault="00C94633" w:rsidP="00C53726">
      <w:pPr>
        <w:tabs>
          <w:tab w:val="left" w:pos="990"/>
        </w:tabs>
        <w:spacing w:after="0" w:line="240" w:lineRule="auto"/>
        <w:rPr>
          <w:rFonts w:ascii="Times New Roman" w:hAnsi="Times New Roman" w:cs="Times New Roman"/>
          <w:sz w:val="24"/>
          <w:szCs w:val="24"/>
          <w:highlight w:val="cyan"/>
        </w:rPr>
      </w:pPr>
    </w:p>
    <w:p w:rsidR="00833CB5" w:rsidRPr="00FE6BF9" w:rsidRDefault="007C5294" w:rsidP="00C53726">
      <w:pPr>
        <w:spacing w:after="0" w:line="240" w:lineRule="auto"/>
        <w:rPr>
          <w:rFonts w:ascii="Times New Roman" w:hAnsi="Times New Roman" w:cs="Times New Roman"/>
          <w:bCs/>
          <w:sz w:val="24"/>
          <w:szCs w:val="24"/>
        </w:rPr>
      </w:pPr>
      <w:r w:rsidRPr="00FE6BF9">
        <w:rPr>
          <w:rFonts w:ascii="Times New Roman" w:hAnsi="Times New Roman" w:cs="Times New Roman"/>
          <w:sz w:val="24"/>
          <w:szCs w:val="24"/>
        </w:rPr>
        <w:t xml:space="preserve">1.1. </w:t>
      </w:r>
      <w:r w:rsidRPr="00FE6BF9">
        <w:rPr>
          <w:rFonts w:ascii="Times New Roman" w:hAnsi="Times New Roman" w:cs="Times New Roman"/>
          <w:bCs/>
          <w:sz w:val="24"/>
          <w:szCs w:val="24"/>
        </w:rPr>
        <w:t>Унапређење превенције и раног откривања рака</w:t>
      </w:r>
    </w:p>
    <w:p w:rsidR="007C2E9B" w:rsidRPr="004B38B4" w:rsidRDefault="007C2E9B" w:rsidP="00C53726">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1701"/>
        <w:gridCol w:w="1843"/>
        <w:gridCol w:w="2119"/>
      </w:tblGrid>
      <w:tr w:rsidR="00833CB5" w:rsidRPr="004B38B4" w:rsidTr="00833CB5">
        <w:trPr>
          <w:trHeight w:val="811"/>
        </w:trPr>
        <w:tc>
          <w:tcPr>
            <w:tcW w:w="3397" w:type="dxa"/>
          </w:tcPr>
          <w:p w:rsidR="00833CB5" w:rsidRPr="004B38B4" w:rsidRDefault="00833CB5" w:rsidP="00C53726">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Показатељ</w:t>
            </w:r>
          </w:p>
        </w:tc>
        <w:tc>
          <w:tcPr>
            <w:tcW w:w="1701" w:type="dxa"/>
          </w:tcPr>
          <w:p w:rsidR="00833CB5" w:rsidRPr="004B38B4" w:rsidRDefault="00F804D6" w:rsidP="00C53726">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Почетна вредност (2018</w:t>
            </w:r>
            <w:r w:rsidR="00833CB5" w:rsidRPr="004B38B4">
              <w:rPr>
                <w:rFonts w:ascii="Times New Roman" w:hAnsi="Times New Roman" w:cs="Times New Roman"/>
                <w:sz w:val="24"/>
                <w:szCs w:val="24"/>
              </w:rPr>
              <w:t>)</w:t>
            </w:r>
          </w:p>
        </w:tc>
        <w:tc>
          <w:tcPr>
            <w:tcW w:w="1843" w:type="dxa"/>
          </w:tcPr>
          <w:p w:rsidR="00833CB5" w:rsidRPr="004B38B4" w:rsidRDefault="00833CB5" w:rsidP="00C53726">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Циљана вредност у последњој години (2022)</w:t>
            </w:r>
          </w:p>
        </w:tc>
        <w:tc>
          <w:tcPr>
            <w:tcW w:w="2119" w:type="dxa"/>
          </w:tcPr>
          <w:p w:rsidR="00833CB5" w:rsidRPr="004B38B4" w:rsidRDefault="00833CB5" w:rsidP="00C53726">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Извор провере</w:t>
            </w:r>
          </w:p>
        </w:tc>
      </w:tr>
      <w:tr w:rsidR="00833CB5" w:rsidRPr="004B38B4" w:rsidTr="00833CB5">
        <w:tc>
          <w:tcPr>
            <w:tcW w:w="3397" w:type="dxa"/>
          </w:tcPr>
          <w:p w:rsidR="00F804D6" w:rsidRPr="004B38B4" w:rsidRDefault="00F804D6" w:rsidP="00C53726">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 xml:space="preserve">Преваленција </w:t>
            </w:r>
            <w:r w:rsidR="006A7C10" w:rsidRPr="004B38B4">
              <w:rPr>
                <w:rFonts w:ascii="Times New Roman" w:hAnsi="Times New Roman" w:cs="Times New Roman"/>
                <w:sz w:val="24"/>
                <w:szCs w:val="24"/>
                <w:lang w:val="sr-Cyrl-RS"/>
              </w:rPr>
              <w:t xml:space="preserve">пушења цигарета </w:t>
            </w:r>
            <w:r w:rsidR="00E53A65" w:rsidRPr="004B38B4">
              <w:rPr>
                <w:rFonts w:ascii="Times New Roman" w:hAnsi="Times New Roman" w:cs="Times New Roman"/>
                <w:sz w:val="24"/>
                <w:szCs w:val="24"/>
              </w:rPr>
              <w:t>међу становништвом 18</w:t>
            </w:r>
            <w:r w:rsidRPr="004B38B4">
              <w:rPr>
                <w:rFonts w:ascii="Times New Roman" w:hAnsi="Times New Roman" w:cs="Times New Roman"/>
                <w:sz w:val="24"/>
                <w:szCs w:val="24"/>
              </w:rPr>
              <w:t>+</w:t>
            </w:r>
          </w:p>
          <w:p w:rsidR="00833CB5" w:rsidRPr="004B38B4" w:rsidRDefault="00833CB5" w:rsidP="00C53726">
            <w:pPr>
              <w:spacing w:after="0" w:line="240" w:lineRule="auto"/>
              <w:rPr>
                <w:rFonts w:ascii="Times New Roman" w:hAnsi="Times New Roman" w:cs="Times New Roman"/>
                <w:sz w:val="24"/>
                <w:szCs w:val="24"/>
              </w:rPr>
            </w:pPr>
          </w:p>
        </w:tc>
        <w:tc>
          <w:tcPr>
            <w:tcW w:w="1701" w:type="dxa"/>
          </w:tcPr>
          <w:p w:rsidR="00833CB5" w:rsidRPr="004B38B4" w:rsidRDefault="00CB5A4F" w:rsidP="00C5372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37</w:t>
            </w:r>
            <w:r w:rsidR="00F804D6" w:rsidRPr="004B38B4">
              <w:rPr>
                <w:rFonts w:ascii="Times New Roman" w:hAnsi="Times New Roman" w:cs="Times New Roman"/>
                <w:sz w:val="24"/>
                <w:szCs w:val="24"/>
              </w:rPr>
              <w:t>%</w:t>
            </w:r>
          </w:p>
        </w:tc>
        <w:tc>
          <w:tcPr>
            <w:tcW w:w="1843" w:type="dxa"/>
          </w:tcPr>
          <w:p w:rsidR="00833CB5" w:rsidRPr="004B38B4" w:rsidRDefault="00FE783B" w:rsidP="00C5372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30</w:t>
            </w:r>
            <w:r w:rsidR="0023389E" w:rsidRPr="004B38B4">
              <w:rPr>
                <w:rFonts w:ascii="Times New Roman" w:hAnsi="Times New Roman" w:cs="Times New Roman"/>
                <w:sz w:val="24"/>
                <w:szCs w:val="24"/>
              </w:rPr>
              <w:t>%</w:t>
            </w:r>
          </w:p>
        </w:tc>
        <w:tc>
          <w:tcPr>
            <w:tcW w:w="2119" w:type="dxa"/>
          </w:tcPr>
          <w:p w:rsidR="00833CB5" w:rsidRPr="004B38B4" w:rsidRDefault="00833CB5" w:rsidP="00C5372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ИЈЗС</w:t>
            </w:r>
          </w:p>
        </w:tc>
      </w:tr>
      <w:tr w:rsidR="0023389E" w:rsidRPr="004B38B4" w:rsidTr="00833CB5">
        <w:tc>
          <w:tcPr>
            <w:tcW w:w="3397" w:type="dxa"/>
          </w:tcPr>
          <w:p w:rsidR="0023389E" w:rsidRPr="004B38B4" w:rsidRDefault="0023389E" w:rsidP="00C53726">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Обухват циљне популације програмима скрининга за рак</w:t>
            </w:r>
          </w:p>
        </w:tc>
        <w:tc>
          <w:tcPr>
            <w:tcW w:w="1701" w:type="dxa"/>
          </w:tcPr>
          <w:p w:rsidR="0023389E" w:rsidRPr="004B38B4" w:rsidRDefault="0023389E" w:rsidP="00C53726">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ОСРД 12%,</w:t>
            </w:r>
          </w:p>
          <w:p w:rsidR="0023389E" w:rsidRPr="004B38B4" w:rsidRDefault="0023389E" w:rsidP="00C53726">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ОСРГМ</w:t>
            </w:r>
            <w:r w:rsidR="004A3F7A" w:rsidRPr="004B38B4">
              <w:rPr>
                <w:rFonts w:ascii="Times New Roman" w:hAnsi="Times New Roman" w:cs="Times New Roman"/>
                <w:sz w:val="24"/>
                <w:szCs w:val="24"/>
              </w:rPr>
              <w:t xml:space="preserve"> </w:t>
            </w:r>
            <w:r w:rsidRPr="004B38B4">
              <w:rPr>
                <w:rFonts w:ascii="Times New Roman" w:hAnsi="Times New Roman" w:cs="Times New Roman"/>
                <w:sz w:val="24"/>
                <w:szCs w:val="24"/>
              </w:rPr>
              <w:t>35%,</w:t>
            </w:r>
          </w:p>
          <w:p w:rsidR="0023389E" w:rsidRPr="004B38B4" w:rsidRDefault="0023389E" w:rsidP="00C53726">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ОСКК 10%</w:t>
            </w:r>
          </w:p>
          <w:p w:rsidR="0023389E" w:rsidRPr="004B38B4" w:rsidRDefault="0023389E" w:rsidP="00C53726">
            <w:pPr>
              <w:spacing w:after="0" w:line="240" w:lineRule="auto"/>
              <w:jc w:val="right"/>
              <w:rPr>
                <w:rFonts w:ascii="Times New Roman" w:hAnsi="Times New Roman" w:cs="Times New Roman"/>
                <w:sz w:val="24"/>
                <w:szCs w:val="24"/>
              </w:rPr>
            </w:pPr>
          </w:p>
        </w:tc>
        <w:tc>
          <w:tcPr>
            <w:tcW w:w="1843" w:type="dxa"/>
          </w:tcPr>
          <w:p w:rsidR="0023389E" w:rsidRPr="004B38B4" w:rsidRDefault="0023389E" w:rsidP="00C53726">
            <w:pPr>
              <w:shd w:val="clear" w:color="auto" w:fill="FFFFFF" w:themeFill="background1"/>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 xml:space="preserve">ОСРД </w:t>
            </w:r>
            <w:r w:rsidR="00FE783B" w:rsidRPr="004B38B4">
              <w:rPr>
                <w:rFonts w:ascii="Times New Roman" w:hAnsi="Times New Roman" w:cs="Times New Roman"/>
                <w:sz w:val="24"/>
                <w:szCs w:val="24"/>
              </w:rPr>
              <w:t>22</w:t>
            </w:r>
            <w:r w:rsidRPr="004B38B4">
              <w:rPr>
                <w:rFonts w:ascii="Times New Roman" w:hAnsi="Times New Roman" w:cs="Times New Roman"/>
                <w:sz w:val="24"/>
                <w:szCs w:val="24"/>
              </w:rPr>
              <w:t>%</w:t>
            </w:r>
          </w:p>
          <w:p w:rsidR="0023389E" w:rsidRPr="004B38B4" w:rsidRDefault="0023389E" w:rsidP="00C53726">
            <w:pPr>
              <w:shd w:val="clear" w:color="auto" w:fill="FFFFFF" w:themeFill="background1"/>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 xml:space="preserve">ОСРГМ </w:t>
            </w:r>
            <w:r w:rsidR="00FE783B" w:rsidRPr="004B38B4">
              <w:rPr>
                <w:rFonts w:ascii="Times New Roman" w:hAnsi="Times New Roman" w:cs="Times New Roman"/>
                <w:sz w:val="24"/>
                <w:szCs w:val="24"/>
              </w:rPr>
              <w:t>4</w:t>
            </w:r>
            <w:r w:rsidRPr="004B38B4">
              <w:rPr>
                <w:rFonts w:ascii="Times New Roman" w:hAnsi="Times New Roman" w:cs="Times New Roman"/>
                <w:sz w:val="24"/>
                <w:szCs w:val="24"/>
              </w:rPr>
              <w:t>5%</w:t>
            </w:r>
          </w:p>
          <w:p w:rsidR="0023389E" w:rsidRPr="004B38B4" w:rsidRDefault="0023389E" w:rsidP="00FE783B">
            <w:pPr>
              <w:spacing w:after="0" w:line="240" w:lineRule="auto"/>
              <w:jc w:val="right"/>
              <w:rPr>
                <w:rFonts w:ascii="Times New Roman" w:hAnsi="Times New Roman" w:cs="Times New Roman"/>
                <w:sz w:val="24"/>
                <w:szCs w:val="24"/>
                <w:highlight w:val="green"/>
              </w:rPr>
            </w:pPr>
            <w:r w:rsidRPr="004B38B4">
              <w:rPr>
                <w:rFonts w:ascii="Times New Roman" w:hAnsi="Times New Roman" w:cs="Times New Roman"/>
                <w:sz w:val="24"/>
                <w:szCs w:val="24"/>
              </w:rPr>
              <w:t xml:space="preserve">ОСКК  </w:t>
            </w:r>
            <w:r w:rsidR="00FE783B" w:rsidRPr="004B38B4">
              <w:rPr>
                <w:rFonts w:ascii="Times New Roman" w:hAnsi="Times New Roman" w:cs="Times New Roman"/>
                <w:sz w:val="24"/>
                <w:szCs w:val="24"/>
              </w:rPr>
              <w:t>25</w:t>
            </w:r>
            <w:r w:rsidRPr="004B38B4">
              <w:rPr>
                <w:rFonts w:ascii="Times New Roman" w:hAnsi="Times New Roman" w:cs="Times New Roman"/>
                <w:sz w:val="24"/>
                <w:szCs w:val="24"/>
              </w:rPr>
              <w:t>%</w:t>
            </w:r>
          </w:p>
        </w:tc>
        <w:tc>
          <w:tcPr>
            <w:tcW w:w="2119" w:type="dxa"/>
          </w:tcPr>
          <w:p w:rsidR="0023389E" w:rsidRPr="004B38B4" w:rsidRDefault="0023389E" w:rsidP="00C53726">
            <w:pPr>
              <w:spacing w:after="0" w:line="240" w:lineRule="auto"/>
              <w:ind w:left="720"/>
              <w:jc w:val="right"/>
              <w:rPr>
                <w:rFonts w:ascii="Times New Roman" w:hAnsi="Times New Roman" w:cs="Times New Roman"/>
                <w:sz w:val="24"/>
                <w:szCs w:val="24"/>
              </w:rPr>
            </w:pPr>
            <w:r w:rsidRPr="004B38B4">
              <w:rPr>
                <w:rFonts w:ascii="Times New Roman" w:hAnsi="Times New Roman" w:cs="Times New Roman"/>
                <w:sz w:val="24"/>
                <w:szCs w:val="24"/>
              </w:rPr>
              <w:t>ИЈЗС</w:t>
            </w:r>
          </w:p>
        </w:tc>
      </w:tr>
    </w:tbl>
    <w:p w:rsidR="00362408" w:rsidRPr="004B38B4" w:rsidRDefault="00362408" w:rsidP="00C53726">
      <w:pPr>
        <w:spacing w:after="0" w:line="240" w:lineRule="auto"/>
        <w:rPr>
          <w:rFonts w:ascii="Times New Roman" w:hAnsi="Times New Roman" w:cs="Times New Roman"/>
          <w:sz w:val="24"/>
          <w:szCs w:val="24"/>
        </w:rPr>
      </w:pPr>
    </w:p>
    <w:p w:rsidR="007C5294" w:rsidRPr="004B38B4" w:rsidRDefault="007C5294" w:rsidP="00C53726">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 xml:space="preserve">Мера 1.1.1: Смањење оптерећења негативним животним стиловима </w:t>
      </w:r>
    </w:p>
    <w:p w:rsidR="00534960" w:rsidRPr="004B38B4" w:rsidRDefault="00534960" w:rsidP="00C53726">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1701"/>
        <w:gridCol w:w="1843"/>
        <w:gridCol w:w="2119"/>
      </w:tblGrid>
      <w:tr w:rsidR="00534960" w:rsidRPr="004B38B4" w:rsidTr="00534960">
        <w:trPr>
          <w:trHeight w:val="811"/>
        </w:trPr>
        <w:tc>
          <w:tcPr>
            <w:tcW w:w="3397" w:type="dxa"/>
          </w:tcPr>
          <w:p w:rsidR="00534960" w:rsidRPr="004B38B4" w:rsidRDefault="00534960" w:rsidP="00C53726">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Показатељ</w:t>
            </w:r>
          </w:p>
        </w:tc>
        <w:tc>
          <w:tcPr>
            <w:tcW w:w="1701" w:type="dxa"/>
          </w:tcPr>
          <w:p w:rsidR="00534960" w:rsidRPr="004B38B4" w:rsidRDefault="00534960" w:rsidP="00C53726">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Почетна вредност (2018)</w:t>
            </w:r>
          </w:p>
        </w:tc>
        <w:tc>
          <w:tcPr>
            <w:tcW w:w="1843" w:type="dxa"/>
          </w:tcPr>
          <w:p w:rsidR="00534960" w:rsidRPr="004B38B4" w:rsidRDefault="00534960" w:rsidP="00C53726">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Циљана вредност у последњој години (2022)</w:t>
            </w:r>
          </w:p>
        </w:tc>
        <w:tc>
          <w:tcPr>
            <w:tcW w:w="2119" w:type="dxa"/>
          </w:tcPr>
          <w:p w:rsidR="00534960" w:rsidRPr="004B38B4" w:rsidRDefault="00534960" w:rsidP="00C53726">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Извор провере</w:t>
            </w:r>
          </w:p>
        </w:tc>
      </w:tr>
      <w:tr w:rsidR="00F557A2" w:rsidRPr="004B38B4" w:rsidTr="00534960">
        <w:tc>
          <w:tcPr>
            <w:tcW w:w="3397" w:type="dxa"/>
          </w:tcPr>
          <w:p w:rsidR="00F557A2" w:rsidRPr="004B38B4" w:rsidRDefault="00D77D87" w:rsidP="00C53726">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O</w:t>
            </w:r>
            <w:r w:rsidR="00F557A2" w:rsidRPr="004B38B4">
              <w:rPr>
                <w:rFonts w:ascii="Times New Roman" w:hAnsi="Times New Roman" w:cs="Times New Roman"/>
                <w:sz w:val="24"/>
                <w:szCs w:val="24"/>
              </w:rPr>
              <w:t>бухват циљне популације имунизацијом против хепатитиса Б</w:t>
            </w:r>
          </w:p>
        </w:tc>
        <w:tc>
          <w:tcPr>
            <w:tcW w:w="1701" w:type="dxa"/>
          </w:tcPr>
          <w:p w:rsidR="00F557A2" w:rsidRPr="004B38B4" w:rsidRDefault="00F557A2" w:rsidP="00C5372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90%</w:t>
            </w:r>
          </w:p>
        </w:tc>
        <w:tc>
          <w:tcPr>
            <w:tcW w:w="1843" w:type="dxa"/>
          </w:tcPr>
          <w:p w:rsidR="00F557A2" w:rsidRPr="004B38B4" w:rsidRDefault="00F557A2" w:rsidP="00C5372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95%</w:t>
            </w:r>
          </w:p>
        </w:tc>
        <w:tc>
          <w:tcPr>
            <w:tcW w:w="2119" w:type="dxa"/>
          </w:tcPr>
          <w:p w:rsidR="00F557A2" w:rsidRPr="004B38B4" w:rsidRDefault="00F557A2" w:rsidP="00C5372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ИЈЗС</w:t>
            </w:r>
          </w:p>
        </w:tc>
      </w:tr>
      <w:tr w:rsidR="00F557A2" w:rsidRPr="004B38B4" w:rsidTr="00534960">
        <w:tc>
          <w:tcPr>
            <w:tcW w:w="3397" w:type="dxa"/>
          </w:tcPr>
          <w:p w:rsidR="00F557A2" w:rsidRPr="004B38B4" w:rsidRDefault="00F557A2" w:rsidP="006A7C10">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 xml:space="preserve">Преваленција </w:t>
            </w:r>
            <w:r w:rsidR="006A7C10" w:rsidRPr="004B38B4">
              <w:rPr>
                <w:rFonts w:ascii="Times New Roman" w:hAnsi="Times New Roman" w:cs="Times New Roman"/>
                <w:sz w:val="24"/>
                <w:szCs w:val="24"/>
                <w:lang w:val="sr-Cyrl-RS"/>
              </w:rPr>
              <w:t>пушења цигарета</w:t>
            </w:r>
            <w:r w:rsidRPr="004B38B4">
              <w:rPr>
                <w:rFonts w:ascii="Times New Roman" w:hAnsi="Times New Roman" w:cs="Times New Roman"/>
                <w:sz w:val="24"/>
                <w:szCs w:val="24"/>
              </w:rPr>
              <w:t xml:space="preserve"> међу становништвом 1</w:t>
            </w:r>
            <w:r w:rsidR="00FF6C81" w:rsidRPr="004B38B4">
              <w:rPr>
                <w:rFonts w:ascii="Times New Roman" w:hAnsi="Times New Roman" w:cs="Times New Roman"/>
                <w:sz w:val="24"/>
                <w:szCs w:val="24"/>
              </w:rPr>
              <w:t>8</w:t>
            </w:r>
            <w:r w:rsidRPr="004B38B4">
              <w:rPr>
                <w:rFonts w:ascii="Times New Roman" w:hAnsi="Times New Roman" w:cs="Times New Roman"/>
                <w:sz w:val="24"/>
                <w:szCs w:val="24"/>
              </w:rPr>
              <w:t xml:space="preserve">+ </w:t>
            </w:r>
          </w:p>
        </w:tc>
        <w:tc>
          <w:tcPr>
            <w:tcW w:w="1701" w:type="dxa"/>
          </w:tcPr>
          <w:p w:rsidR="00F557A2" w:rsidRPr="004B38B4" w:rsidRDefault="001F33AC" w:rsidP="00C5372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37</w:t>
            </w:r>
            <w:r w:rsidR="00F557A2" w:rsidRPr="004B38B4">
              <w:rPr>
                <w:rFonts w:ascii="Times New Roman" w:hAnsi="Times New Roman" w:cs="Times New Roman"/>
                <w:sz w:val="24"/>
                <w:szCs w:val="24"/>
              </w:rPr>
              <w:t>%</w:t>
            </w:r>
          </w:p>
        </w:tc>
        <w:tc>
          <w:tcPr>
            <w:tcW w:w="1843" w:type="dxa"/>
          </w:tcPr>
          <w:p w:rsidR="00F557A2" w:rsidRPr="004B38B4" w:rsidRDefault="00BB77A7" w:rsidP="00C53726">
            <w:pPr>
              <w:spacing w:after="0" w:line="240" w:lineRule="auto"/>
              <w:jc w:val="right"/>
              <w:rPr>
                <w:rFonts w:ascii="Times New Roman" w:hAnsi="Times New Roman" w:cs="Times New Roman"/>
                <w:sz w:val="24"/>
                <w:szCs w:val="24"/>
                <w:highlight w:val="green"/>
              </w:rPr>
            </w:pPr>
            <w:r w:rsidRPr="004B38B4">
              <w:rPr>
                <w:rFonts w:ascii="Times New Roman" w:hAnsi="Times New Roman" w:cs="Times New Roman"/>
                <w:sz w:val="24"/>
                <w:szCs w:val="24"/>
              </w:rPr>
              <w:t>30</w:t>
            </w:r>
            <w:r w:rsidR="00F557A2" w:rsidRPr="004B38B4">
              <w:rPr>
                <w:rFonts w:ascii="Times New Roman" w:hAnsi="Times New Roman" w:cs="Times New Roman"/>
                <w:sz w:val="24"/>
                <w:szCs w:val="24"/>
              </w:rPr>
              <w:t>%</w:t>
            </w:r>
          </w:p>
        </w:tc>
        <w:tc>
          <w:tcPr>
            <w:tcW w:w="2119" w:type="dxa"/>
          </w:tcPr>
          <w:p w:rsidR="00F557A2" w:rsidRPr="004B38B4" w:rsidRDefault="00F557A2" w:rsidP="00C53726">
            <w:pPr>
              <w:spacing w:after="0" w:line="240" w:lineRule="auto"/>
              <w:ind w:left="720"/>
              <w:jc w:val="right"/>
              <w:rPr>
                <w:rFonts w:ascii="Times New Roman" w:hAnsi="Times New Roman" w:cs="Times New Roman"/>
                <w:sz w:val="24"/>
                <w:szCs w:val="24"/>
              </w:rPr>
            </w:pPr>
            <w:r w:rsidRPr="004B38B4">
              <w:rPr>
                <w:rFonts w:ascii="Times New Roman" w:hAnsi="Times New Roman" w:cs="Times New Roman"/>
                <w:sz w:val="24"/>
                <w:szCs w:val="24"/>
              </w:rPr>
              <w:t>ИЈЗС</w:t>
            </w:r>
          </w:p>
        </w:tc>
      </w:tr>
      <w:tr w:rsidR="00676028" w:rsidRPr="004B38B4" w:rsidTr="00534960">
        <w:tc>
          <w:tcPr>
            <w:tcW w:w="3397" w:type="dxa"/>
          </w:tcPr>
          <w:p w:rsidR="00676028" w:rsidRPr="004B38B4" w:rsidRDefault="00676028" w:rsidP="006A7C10">
            <w:pPr>
              <w:spacing w:after="0" w:line="240" w:lineRule="auto"/>
              <w:rPr>
                <w:rFonts w:ascii="Times New Roman" w:hAnsi="Times New Roman" w:cs="Times New Roman"/>
                <w:sz w:val="24"/>
                <w:szCs w:val="24"/>
                <w:lang w:val="sr-Cyrl-RS"/>
              </w:rPr>
            </w:pPr>
            <w:r w:rsidRPr="004B38B4">
              <w:rPr>
                <w:rFonts w:ascii="Times New Roman" w:hAnsi="Times New Roman" w:cs="Times New Roman"/>
                <w:sz w:val="24"/>
                <w:szCs w:val="24"/>
              </w:rPr>
              <w:t>Успостављено финансирањ</w:t>
            </w:r>
            <w:r w:rsidR="006A7C10" w:rsidRPr="004B38B4">
              <w:rPr>
                <w:rFonts w:ascii="Times New Roman" w:hAnsi="Times New Roman" w:cs="Times New Roman"/>
                <w:sz w:val="24"/>
                <w:szCs w:val="24"/>
                <w:lang w:val="sr-Cyrl-RS"/>
              </w:rPr>
              <w:t>е</w:t>
            </w:r>
            <w:r w:rsidRPr="004B38B4">
              <w:rPr>
                <w:rFonts w:ascii="Times New Roman" w:hAnsi="Times New Roman" w:cs="Times New Roman"/>
                <w:sz w:val="24"/>
                <w:szCs w:val="24"/>
              </w:rPr>
              <w:t xml:space="preserve"> вакцине против ХПВ </w:t>
            </w:r>
            <w:r w:rsidR="00D62F43" w:rsidRPr="004B38B4">
              <w:rPr>
                <w:rFonts w:ascii="Times New Roman" w:hAnsi="Times New Roman" w:cs="Times New Roman"/>
                <w:sz w:val="24"/>
                <w:szCs w:val="24"/>
                <w:lang w:val="sr-Cyrl-RS"/>
              </w:rPr>
              <w:t>из других извора</w:t>
            </w:r>
          </w:p>
        </w:tc>
        <w:tc>
          <w:tcPr>
            <w:tcW w:w="1701" w:type="dxa"/>
          </w:tcPr>
          <w:p w:rsidR="00676028" w:rsidRPr="004B38B4" w:rsidRDefault="00676028" w:rsidP="00C5372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 xml:space="preserve">Не </w:t>
            </w:r>
          </w:p>
        </w:tc>
        <w:tc>
          <w:tcPr>
            <w:tcW w:w="1843" w:type="dxa"/>
          </w:tcPr>
          <w:p w:rsidR="00676028" w:rsidRPr="004B38B4" w:rsidRDefault="00676028" w:rsidP="00C5372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Да</w:t>
            </w:r>
          </w:p>
        </w:tc>
        <w:tc>
          <w:tcPr>
            <w:tcW w:w="2119" w:type="dxa"/>
          </w:tcPr>
          <w:p w:rsidR="00676028" w:rsidRPr="004B38B4" w:rsidRDefault="00676028" w:rsidP="00C53726">
            <w:pPr>
              <w:spacing w:after="0" w:line="240" w:lineRule="auto"/>
              <w:ind w:left="720"/>
              <w:jc w:val="right"/>
              <w:rPr>
                <w:rFonts w:ascii="Times New Roman" w:hAnsi="Times New Roman" w:cs="Times New Roman"/>
                <w:sz w:val="24"/>
                <w:szCs w:val="24"/>
              </w:rPr>
            </w:pPr>
            <w:r w:rsidRPr="004B38B4">
              <w:rPr>
                <w:rFonts w:ascii="Times New Roman" w:hAnsi="Times New Roman" w:cs="Times New Roman"/>
                <w:sz w:val="24"/>
                <w:szCs w:val="24"/>
              </w:rPr>
              <w:t>ИЗЈЗ</w:t>
            </w:r>
          </w:p>
        </w:tc>
      </w:tr>
    </w:tbl>
    <w:p w:rsidR="00534960" w:rsidRPr="004B38B4" w:rsidRDefault="00534960" w:rsidP="00C53726">
      <w:pPr>
        <w:spacing w:after="0" w:line="240" w:lineRule="auto"/>
        <w:rPr>
          <w:rFonts w:ascii="Times New Roman" w:hAnsi="Times New Roman" w:cs="Times New Roman"/>
          <w:sz w:val="24"/>
          <w:szCs w:val="24"/>
        </w:rPr>
      </w:pPr>
    </w:p>
    <w:p w:rsidR="00534960" w:rsidRPr="004B38B4" w:rsidRDefault="00534960" w:rsidP="00C53726">
      <w:pPr>
        <w:spacing w:after="0" w:line="240" w:lineRule="auto"/>
        <w:rPr>
          <w:rFonts w:ascii="Times New Roman" w:hAnsi="Times New Roman" w:cs="Times New Roman"/>
          <w:sz w:val="24"/>
          <w:szCs w:val="24"/>
        </w:rPr>
      </w:pPr>
    </w:p>
    <w:p w:rsidR="007C5294" w:rsidRPr="004B38B4" w:rsidRDefault="007C5294" w:rsidP="00192032">
      <w:pPr>
        <w:spacing w:line="240" w:lineRule="auto"/>
        <w:rPr>
          <w:rFonts w:ascii="Times New Roman" w:hAnsi="Times New Roman" w:cs="Times New Roman"/>
          <w:sz w:val="24"/>
          <w:szCs w:val="24"/>
        </w:rPr>
      </w:pPr>
      <w:r w:rsidRPr="004B38B4">
        <w:rPr>
          <w:rFonts w:ascii="Times New Roman" w:hAnsi="Times New Roman" w:cs="Times New Roman"/>
          <w:sz w:val="24"/>
          <w:szCs w:val="24"/>
        </w:rPr>
        <w:t>Мера 1.1.2: Унапређење спровођења националних програма раног откривања – организованог скринингa рака дојке (OСРД), организованог скринингa рака грлића материце (OСРГМ) и организованог скринингa колоректалног карцинома (OСКК)</w:t>
      </w:r>
    </w:p>
    <w:p w:rsidR="00F557A2" w:rsidRPr="004B38B4" w:rsidRDefault="00F557A2" w:rsidP="00192032">
      <w:pPr>
        <w:spacing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1701"/>
        <w:gridCol w:w="1843"/>
        <w:gridCol w:w="2119"/>
      </w:tblGrid>
      <w:tr w:rsidR="00F557A2" w:rsidRPr="004B38B4" w:rsidTr="00F557A2">
        <w:trPr>
          <w:trHeight w:val="811"/>
        </w:trPr>
        <w:tc>
          <w:tcPr>
            <w:tcW w:w="3397" w:type="dxa"/>
          </w:tcPr>
          <w:p w:rsidR="00F557A2" w:rsidRPr="004B38B4" w:rsidRDefault="00F557A2" w:rsidP="00192032">
            <w:pPr>
              <w:spacing w:line="240" w:lineRule="auto"/>
              <w:rPr>
                <w:rFonts w:ascii="Times New Roman" w:hAnsi="Times New Roman" w:cs="Times New Roman"/>
                <w:sz w:val="24"/>
                <w:szCs w:val="24"/>
              </w:rPr>
            </w:pPr>
            <w:r w:rsidRPr="004B38B4">
              <w:rPr>
                <w:rFonts w:ascii="Times New Roman" w:hAnsi="Times New Roman" w:cs="Times New Roman"/>
                <w:sz w:val="24"/>
                <w:szCs w:val="24"/>
              </w:rPr>
              <w:t>Показатељ</w:t>
            </w:r>
          </w:p>
        </w:tc>
        <w:tc>
          <w:tcPr>
            <w:tcW w:w="1701" w:type="dxa"/>
          </w:tcPr>
          <w:p w:rsidR="00F557A2" w:rsidRPr="004B38B4" w:rsidRDefault="00F557A2" w:rsidP="00192032">
            <w:pPr>
              <w:spacing w:line="240" w:lineRule="auto"/>
              <w:rPr>
                <w:rFonts w:ascii="Times New Roman" w:hAnsi="Times New Roman" w:cs="Times New Roman"/>
                <w:sz w:val="24"/>
                <w:szCs w:val="24"/>
              </w:rPr>
            </w:pPr>
            <w:r w:rsidRPr="004B38B4">
              <w:rPr>
                <w:rFonts w:ascii="Times New Roman" w:hAnsi="Times New Roman" w:cs="Times New Roman"/>
                <w:sz w:val="24"/>
                <w:szCs w:val="24"/>
              </w:rPr>
              <w:t>Почетна вредност (2018)</w:t>
            </w:r>
          </w:p>
        </w:tc>
        <w:tc>
          <w:tcPr>
            <w:tcW w:w="1843" w:type="dxa"/>
          </w:tcPr>
          <w:p w:rsidR="00F557A2" w:rsidRPr="004B38B4" w:rsidRDefault="00F557A2" w:rsidP="00192032">
            <w:pPr>
              <w:spacing w:line="240" w:lineRule="auto"/>
              <w:rPr>
                <w:rFonts w:ascii="Times New Roman" w:hAnsi="Times New Roman" w:cs="Times New Roman"/>
                <w:sz w:val="24"/>
                <w:szCs w:val="24"/>
              </w:rPr>
            </w:pPr>
            <w:r w:rsidRPr="004B38B4">
              <w:rPr>
                <w:rFonts w:ascii="Times New Roman" w:hAnsi="Times New Roman" w:cs="Times New Roman"/>
                <w:sz w:val="24"/>
                <w:szCs w:val="24"/>
              </w:rPr>
              <w:t>Циљана вредност у последњој години (2022)</w:t>
            </w:r>
          </w:p>
        </w:tc>
        <w:tc>
          <w:tcPr>
            <w:tcW w:w="2119" w:type="dxa"/>
          </w:tcPr>
          <w:p w:rsidR="00F557A2" w:rsidRPr="004B38B4" w:rsidRDefault="00F557A2" w:rsidP="00192032">
            <w:pPr>
              <w:spacing w:line="240" w:lineRule="auto"/>
              <w:rPr>
                <w:rFonts w:ascii="Times New Roman" w:hAnsi="Times New Roman" w:cs="Times New Roman"/>
                <w:sz w:val="24"/>
                <w:szCs w:val="24"/>
              </w:rPr>
            </w:pPr>
            <w:r w:rsidRPr="004B38B4">
              <w:rPr>
                <w:rFonts w:ascii="Times New Roman" w:hAnsi="Times New Roman" w:cs="Times New Roman"/>
                <w:sz w:val="24"/>
                <w:szCs w:val="24"/>
              </w:rPr>
              <w:t>Извор провере</w:t>
            </w:r>
          </w:p>
        </w:tc>
      </w:tr>
      <w:tr w:rsidR="00F557A2" w:rsidRPr="004B38B4" w:rsidTr="00F557A2">
        <w:tc>
          <w:tcPr>
            <w:tcW w:w="3397" w:type="dxa"/>
          </w:tcPr>
          <w:p w:rsidR="00F557A2" w:rsidRPr="004B38B4" w:rsidRDefault="00013393" w:rsidP="00192032">
            <w:pPr>
              <w:spacing w:line="240" w:lineRule="auto"/>
              <w:rPr>
                <w:rFonts w:ascii="Times New Roman" w:hAnsi="Times New Roman" w:cs="Times New Roman"/>
                <w:sz w:val="24"/>
                <w:szCs w:val="24"/>
              </w:rPr>
            </w:pPr>
            <w:r w:rsidRPr="004B38B4">
              <w:rPr>
                <w:rFonts w:ascii="Times New Roman" w:hAnsi="Times New Roman" w:cs="Times New Roman"/>
                <w:sz w:val="24"/>
                <w:szCs w:val="24"/>
              </w:rPr>
              <w:t>Обухват јединица локалне самоуправе на територији Републике Србије , на чијој територији се спроводи организовани скрининг</w:t>
            </w:r>
          </w:p>
        </w:tc>
        <w:tc>
          <w:tcPr>
            <w:tcW w:w="1701" w:type="dxa"/>
          </w:tcPr>
          <w:p w:rsidR="00F557A2" w:rsidRPr="004B38B4" w:rsidRDefault="001F6CE0" w:rsidP="00192032">
            <w:pPr>
              <w:spacing w:line="240" w:lineRule="auto"/>
              <w:rPr>
                <w:rFonts w:ascii="Times New Roman" w:hAnsi="Times New Roman" w:cs="Times New Roman"/>
                <w:sz w:val="24"/>
                <w:szCs w:val="24"/>
              </w:rPr>
            </w:pPr>
            <w:r w:rsidRPr="004B38B4">
              <w:rPr>
                <w:rFonts w:ascii="Times New Roman" w:hAnsi="Times New Roman" w:cs="Times New Roman"/>
                <w:sz w:val="24"/>
                <w:szCs w:val="24"/>
              </w:rPr>
              <w:t>30</w:t>
            </w:r>
            <w:r w:rsidR="001D65F7" w:rsidRPr="004B38B4">
              <w:rPr>
                <w:rFonts w:ascii="Times New Roman" w:hAnsi="Times New Roman" w:cs="Times New Roman"/>
                <w:sz w:val="24"/>
                <w:szCs w:val="24"/>
              </w:rPr>
              <w:t>%</w:t>
            </w:r>
          </w:p>
        </w:tc>
        <w:tc>
          <w:tcPr>
            <w:tcW w:w="1843" w:type="dxa"/>
          </w:tcPr>
          <w:p w:rsidR="00F557A2" w:rsidRPr="004B38B4" w:rsidRDefault="00F9314E" w:rsidP="00192032">
            <w:pPr>
              <w:spacing w:line="240" w:lineRule="auto"/>
              <w:rPr>
                <w:rFonts w:ascii="Times New Roman" w:hAnsi="Times New Roman" w:cs="Times New Roman"/>
                <w:sz w:val="24"/>
                <w:szCs w:val="24"/>
              </w:rPr>
            </w:pPr>
            <w:r w:rsidRPr="004B38B4">
              <w:rPr>
                <w:rFonts w:ascii="Times New Roman" w:hAnsi="Times New Roman" w:cs="Times New Roman"/>
                <w:sz w:val="24"/>
                <w:szCs w:val="24"/>
              </w:rPr>
              <w:t>45%</w:t>
            </w:r>
          </w:p>
        </w:tc>
        <w:tc>
          <w:tcPr>
            <w:tcW w:w="2119" w:type="dxa"/>
          </w:tcPr>
          <w:p w:rsidR="00F557A2" w:rsidRPr="004B38B4" w:rsidRDefault="00F557A2" w:rsidP="00192032">
            <w:pPr>
              <w:spacing w:line="240" w:lineRule="auto"/>
              <w:rPr>
                <w:rFonts w:ascii="Times New Roman" w:hAnsi="Times New Roman" w:cs="Times New Roman"/>
                <w:sz w:val="24"/>
                <w:szCs w:val="24"/>
              </w:rPr>
            </w:pPr>
            <w:r w:rsidRPr="004B38B4">
              <w:rPr>
                <w:rFonts w:ascii="Times New Roman" w:hAnsi="Times New Roman" w:cs="Times New Roman"/>
                <w:sz w:val="24"/>
                <w:szCs w:val="24"/>
              </w:rPr>
              <w:t>ИЈЗС</w:t>
            </w:r>
          </w:p>
        </w:tc>
      </w:tr>
    </w:tbl>
    <w:p w:rsidR="007C5294" w:rsidRPr="004B38B4" w:rsidRDefault="007C5294" w:rsidP="00192032">
      <w:pPr>
        <w:spacing w:line="240" w:lineRule="auto"/>
        <w:rPr>
          <w:rFonts w:ascii="Times New Roman" w:hAnsi="Times New Roman" w:cs="Times New Roman"/>
          <w:sz w:val="24"/>
          <w:szCs w:val="24"/>
          <w:highlight w:val="cyan"/>
        </w:rPr>
      </w:pPr>
    </w:p>
    <w:p w:rsidR="00362408" w:rsidRPr="00FE6BF9" w:rsidRDefault="00362408" w:rsidP="00192032">
      <w:pPr>
        <w:spacing w:line="240" w:lineRule="auto"/>
        <w:rPr>
          <w:rFonts w:ascii="Times New Roman" w:hAnsi="Times New Roman" w:cs="Times New Roman"/>
          <w:sz w:val="24"/>
          <w:szCs w:val="24"/>
        </w:rPr>
      </w:pPr>
      <w:r w:rsidRPr="00FE6BF9">
        <w:rPr>
          <w:rFonts w:ascii="Times New Roman" w:hAnsi="Times New Roman" w:cs="Times New Roman"/>
          <w:sz w:val="24"/>
          <w:szCs w:val="24"/>
        </w:rPr>
        <w:t>1.2. Унапређење дијагностике и лечења рака укључујући истраживања малигних болести и психосоцијалне услуге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1701"/>
        <w:gridCol w:w="1843"/>
        <w:gridCol w:w="2119"/>
      </w:tblGrid>
      <w:tr w:rsidR="008505BF" w:rsidRPr="004B38B4" w:rsidTr="008505BF">
        <w:trPr>
          <w:trHeight w:val="811"/>
        </w:trPr>
        <w:tc>
          <w:tcPr>
            <w:tcW w:w="3397" w:type="dxa"/>
          </w:tcPr>
          <w:p w:rsidR="008505BF" w:rsidRPr="004B38B4" w:rsidRDefault="008505BF" w:rsidP="00192032">
            <w:pPr>
              <w:spacing w:line="240" w:lineRule="auto"/>
              <w:rPr>
                <w:rFonts w:ascii="Times New Roman" w:hAnsi="Times New Roman" w:cs="Times New Roman"/>
                <w:sz w:val="24"/>
                <w:szCs w:val="24"/>
              </w:rPr>
            </w:pPr>
            <w:r w:rsidRPr="004B38B4">
              <w:rPr>
                <w:rFonts w:ascii="Times New Roman" w:hAnsi="Times New Roman" w:cs="Times New Roman"/>
                <w:sz w:val="24"/>
                <w:szCs w:val="24"/>
              </w:rPr>
              <w:t>Показатељ</w:t>
            </w:r>
          </w:p>
        </w:tc>
        <w:tc>
          <w:tcPr>
            <w:tcW w:w="1701" w:type="dxa"/>
          </w:tcPr>
          <w:p w:rsidR="008505BF" w:rsidRPr="004B38B4" w:rsidRDefault="008505BF" w:rsidP="00192032">
            <w:pPr>
              <w:spacing w:line="240" w:lineRule="auto"/>
              <w:rPr>
                <w:rFonts w:ascii="Times New Roman" w:hAnsi="Times New Roman" w:cs="Times New Roman"/>
                <w:sz w:val="24"/>
                <w:szCs w:val="24"/>
              </w:rPr>
            </w:pPr>
            <w:r w:rsidRPr="004B38B4">
              <w:rPr>
                <w:rFonts w:ascii="Times New Roman" w:hAnsi="Times New Roman" w:cs="Times New Roman"/>
                <w:sz w:val="24"/>
                <w:szCs w:val="24"/>
              </w:rPr>
              <w:t>Почетна вредност (2018)</w:t>
            </w:r>
          </w:p>
        </w:tc>
        <w:tc>
          <w:tcPr>
            <w:tcW w:w="1843" w:type="dxa"/>
          </w:tcPr>
          <w:p w:rsidR="008505BF" w:rsidRPr="004B38B4" w:rsidRDefault="008505BF" w:rsidP="00192032">
            <w:pPr>
              <w:spacing w:line="240" w:lineRule="auto"/>
              <w:rPr>
                <w:rFonts w:ascii="Times New Roman" w:hAnsi="Times New Roman" w:cs="Times New Roman"/>
                <w:sz w:val="24"/>
                <w:szCs w:val="24"/>
              </w:rPr>
            </w:pPr>
            <w:r w:rsidRPr="004B38B4">
              <w:rPr>
                <w:rFonts w:ascii="Times New Roman" w:hAnsi="Times New Roman" w:cs="Times New Roman"/>
                <w:sz w:val="24"/>
                <w:szCs w:val="24"/>
              </w:rPr>
              <w:t>Циљана вредност у последњој години (2022)</w:t>
            </w:r>
          </w:p>
        </w:tc>
        <w:tc>
          <w:tcPr>
            <w:tcW w:w="2119" w:type="dxa"/>
          </w:tcPr>
          <w:p w:rsidR="008505BF" w:rsidRPr="004B38B4" w:rsidRDefault="008505BF" w:rsidP="00192032">
            <w:pPr>
              <w:spacing w:line="240" w:lineRule="auto"/>
              <w:rPr>
                <w:rFonts w:ascii="Times New Roman" w:hAnsi="Times New Roman" w:cs="Times New Roman"/>
                <w:sz w:val="24"/>
                <w:szCs w:val="24"/>
              </w:rPr>
            </w:pPr>
            <w:r w:rsidRPr="004B38B4">
              <w:rPr>
                <w:rFonts w:ascii="Times New Roman" w:hAnsi="Times New Roman" w:cs="Times New Roman"/>
                <w:sz w:val="24"/>
                <w:szCs w:val="24"/>
              </w:rPr>
              <w:t>Извор провере</w:t>
            </w:r>
          </w:p>
        </w:tc>
      </w:tr>
      <w:tr w:rsidR="008505BF" w:rsidRPr="004B38B4" w:rsidTr="008505BF">
        <w:tc>
          <w:tcPr>
            <w:tcW w:w="3397" w:type="dxa"/>
          </w:tcPr>
          <w:p w:rsidR="008505BF" w:rsidRPr="004B38B4" w:rsidRDefault="008505BF" w:rsidP="00192032">
            <w:pPr>
              <w:spacing w:line="240" w:lineRule="auto"/>
              <w:rPr>
                <w:rFonts w:ascii="Times New Roman" w:hAnsi="Times New Roman" w:cs="Times New Roman"/>
                <w:sz w:val="24"/>
                <w:szCs w:val="24"/>
              </w:rPr>
            </w:pPr>
            <w:r w:rsidRPr="004B38B4">
              <w:rPr>
                <w:rFonts w:ascii="Times New Roman" w:hAnsi="Times New Roman" w:cs="Times New Roman"/>
                <w:sz w:val="24"/>
                <w:szCs w:val="24"/>
              </w:rPr>
              <w:t xml:space="preserve">Просечно време чекања на почетак системске антинеопластичне терапије (укључује све системске терапије </w:t>
            </w:r>
            <w:r w:rsidR="000A0ECA" w:rsidRPr="004B38B4">
              <w:rPr>
                <w:rFonts w:ascii="Times New Roman" w:hAnsi="Times New Roman" w:cs="Times New Roman"/>
                <w:sz w:val="24"/>
                <w:szCs w:val="24"/>
              </w:rPr>
              <w:t>изузев постоперативне терапије)</w:t>
            </w:r>
            <w:r w:rsidRPr="004B38B4">
              <w:rPr>
                <w:rFonts w:ascii="Times New Roman" w:hAnsi="Times New Roman" w:cs="Times New Roman"/>
                <w:sz w:val="24"/>
                <w:szCs w:val="24"/>
                <w:vertAlign w:val="superscript"/>
              </w:rPr>
              <w:footnoteReference w:id="73"/>
            </w:r>
          </w:p>
        </w:tc>
        <w:tc>
          <w:tcPr>
            <w:tcW w:w="1701" w:type="dxa"/>
          </w:tcPr>
          <w:p w:rsidR="008505BF" w:rsidRPr="004B38B4" w:rsidRDefault="001755EE" w:rsidP="00192032">
            <w:pPr>
              <w:spacing w:line="240" w:lineRule="auto"/>
              <w:rPr>
                <w:rFonts w:ascii="Times New Roman" w:hAnsi="Times New Roman" w:cs="Times New Roman"/>
                <w:sz w:val="24"/>
                <w:szCs w:val="24"/>
              </w:rPr>
            </w:pPr>
            <w:r w:rsidRPr="004B38B4">
              <w:rPr>
                <w:rFonts w:ascii="Times New Roman" w:hAnsi="Times New Roman" w:cs="Times New Roman"/>
                <w:sz w:val="24"/>
                <w:szCs w:val="24"/>
              </w:rPr>
              <w:t>Нема доступних података</w:t>
            </w:r>
          </w:p>
        </w:tc>
        <w:tc>
          <w:tcPr>
            <w:tcW w:w="1843" w:type="dxa"/>
          </w:tcPr>
          <w:p w:rsidR="008505BF" w:rsidRPr="004B38B4" w:rsidRDefault="00276AB0" w:rsidP="00192032">
            <w:pPr>
              <w:spacing w:line="240" w:lineRule="auto"/>
              <w:rPr>
                <w:rFonts w:ascii="Times New Roman" w:hAnsi="Times New Roman" w:cs="Times New Roman"/>
                <w:sz w:val="24"/>
                <w:szCs w:val="24"/>
              </w:rPr>
            </w:pPr>
            <w:r w:rsidRPr="004B38B4">
              <w:rPr>
                <w:rFonts w:ascii="Times New Roman" w:hAnsi="Times New Roman" w:cs="Times New Roman"/>
                <w:sz w:val="24"/>
                <w:szCs w:val="24"/>
              </w:rPr>
              <w:t xml:space="preserve">Максимално </w:t>
            </w:r>
            <w:r w:rsidR="001755EE" w:rsidRPr="004B38B4">
              <w:rPr>
                <w:rFonts w:ascii="Times New Roman" w:hAnsi="Times New Roman" w:cs="Times New Roman"/>
                <w:sz w:val="24"/>
                <w:szCs w:val="24"/>
              </w:rPr>
              <w:t xml:space="preserve">21 дан </w:t>
            </w:r>
          </w:p>
        </w:tc>
        <w:tc>
          <w:tcPr>
            <w:tcW w:w="2119" w:type="dxa"/>
          </w:tcPr>
          <w:p w:rsidR="008505BF" w:rsidRPr="004B38B4" w:rsidRDefault="008505BF" w:rsidP="00192032">
            <w:pPr>
              <w:spacing w:line="240" w:lineRule="auto"/>
              <w:rPr>
                <w:rFonts w:ascii="Times New Roman" w:hAnsi="Times New Roman" w:cs="Times New Roman"/>
                <w:sz w:val="24"/>
                <w:szCs w:val="24"/>
              </w:rPr>
            </w:pPr>
            <w:r w:rsidRPr="004B38B4">
              <w:rPr>
                <w:rFonts w:ascii="Times New Roman" w:hAnsi="Times New Roman" w:cs="Times New Roman"/>
                <w:sz w:val="24"/>
                <w:szCs w:val="24"/>
              </w:rPr>
              <w:t>ИЈЗС</w:t>
            </w:r>
          </w:p>
        </w:tc>
      </w:tr>
    </w:tbl>
    <w:p w:rsidR="00C85FA8" w:rsidRPr="004B38B4" w:rsidRDefault="00C85FA8" w:rsidP="00192032">
      <w:pPr>
        <w:spacing w:line="240" w:lineRule="auto"/>
        <w:rPr>
          <w:rFonts w:ascii="Times New Roman" w:hAnsi="Times New Roman" w:cs="Times New Roman"/>
          <w:sz w:val="24"/>
          <w:szCs w:val="24"/>
        </w:rPr>
      </w:pPr>
    </w:p>
    <w:p w:rsidR="00362408" w:rsidRPr="004B38B4" w:rsidRDefault="00362408" w:rsidP="00192032">
      <w:pPr>
        <w:spacing w:line="240" w:lineRule="auto"/>
        <w:rPr>
          <w:rFonts w:ascii="Times New Roman" w:hAnsi="Times New Roman" w:cs="Times New Roman"/>
          <w:sz w:val="24"/>
          <w:szCs w:val="24"/>
        </w:rPr>
      </w:pPr>
      <w:r w:rsidRPr="004B38B4">
        <w:rPr>
          <w:rFonts w:ascii="Times New Roman" w:hAnsi="Times New Roman" w:cs="Times New Roman"/>
          <w:sz w:val="24"/>
          <w:szCs w:val="24"/>
        </w:rPr>
        <w:t>Мера 1.2.1: Унапређење услуга интернистичке онкологије и радиотерапије, укључујући педијатријску хематологију и онкологију</w:t>
      </w:r>
    </w:p>
    <w:p w:rsidR="00E54F48" w:rsidRPr="004B38B4" w:rsidRDefault="00E54F48" w:rsidP="00192032">
      <w:pPr>
        <w:spacing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1701"/>
        <w:gridCol w:w="1843"/>
        <w:gridCol w:w="2119"/>
      </w:tblGrid>
      <w:tr w:rsidR="00DC2CAB" w:rsidRPr="004B38B4" w:rsidTr="00DC2CAB">
        <w:trPr>
          <w:trHeight w:val="811"/>
        </w:trPr>
        <w:tc>
          <w:tcPr>
            <w:tcW w:w="3397" w:type="dxa"/>
          </w:tcPr>
          <w:p w:rsidR="00DC2CAB" w:rsidRPr="004B38B4" w:rsidRDefault="00DC2CAB" w:rsidP="00192032">
            <w:pPr>
              <w:spacing w:line="240" w:lineRule="auto"/>
              <w:rPr>
                <w:rFonts w:ascii="Times New Roman" w:hAnsi="Times New Roman" w:cs="Times New Roman"/>
                <w:sz w:val="24"/>
                <w:szCs w:val="24"/>
              </w:rPr>
            </w:pPr>
            <w:r w:rsidRPr="004B38B4">
              <w:rPr>
                <w:rFonts w:ascii="Times New Roman" w:hAnsi="Times New Roman" w:cs="Times New Roman"/>
                <w:sz w:val="24"/>
                <w:szCs w:val="24"/>
              </w:rPr>
              <w:t>Показатељ</w:t>
            </w:r>
          </w:p>
        </w:tc>
        <w:tc>
          <w:tcPr>
            <w:tcW w:w="1701" w:type="dxa"/>
          </w:tcPr>
          <w:p w:rsidR="00DC2CAB" w:rsidRPr="004B38B4" w:rsidRDefault="00DC2CAB" w:rsidP="00192032">
            <w:pPr>
              <w:spacing w:line="240" w:lineRule="auto"/>
              <w:rPr>
                <w:rFonts w:ascii="Times New Roman" w:hAnsi="Times New Roman" w:cs="Times New Roman"/>
                <w:sz w:val="24"/>
                <w:szCs w:val="24"/>
              </w:rPr>
            </w:pPr>
            <w:r w:rsidRPr="004B38B4">
              <w:rPr>
                <w:rFonts w:ascii="Times New Roman" w:hAnsi="Times New Roman" w:cs="Times New Roman"/>
                <w:sz w:val="24"/>
                <w:szCs w:val="24"/>
              </w:rPr>
              <w:t>Почетна вредност (2018)</w:t>
            </w:r>
          </w:p>
        </w:tc>
        <w:tc>
          <w:tcPr>
            <w:tcW w:w="1843" w:type="dxa"/>
          </w:tcPr>
          <w:p w:rsidR="00DC2CAB" w:rsidRPr="004B38B4" w:rsidRDefault="00DC2CAB" w:rsidP="00192032">
            <w:pPr>
              <w:spacing w:line="240" w:lineRule="auto"/>
              <w:rPr>
                <w:rFonts w:ascii="Times New Roman" w:hAnsi="Times New Roman" w:cs="Times New Roman"/>
                <w:sz w:val="24"/>
                <w:szCs w:val="24"/>
              </w:rPr>
            </w:pPr>
            <w:r w:rsidRPr="004B38B4">
              <w:rPr>
                <w:rFonts w:ascii="Times New Roman" w:hAnsi="Times New Roman" w:cs="Times New Roman"/>
                <w:sz w:val="24"/>
                <w:szCs w:val="24"/>
              </w:rPr>
              <w:t>Циљана вредност у последњој години (2022)</w:t>
            </w:r>
          </w:p>
        </w:tc>
        <w:tc>
          <w:tcPr>
            <w:tcW w:w="2119" w:type="dxa"/>
          </w:tcPr>
          <w:p w:rsidR="00DC2CAB" w:rsidRPr="004B38B4" w:rsidRDefault="00DC2CAB" w:rsidP="00192032">
            <w:pPr>
              <w:spacing w:line="240" w:lineRule="auto"/>
              <w:rPr>
                <w:rFonts w:ascii="Times New Roman" w:hAnsi="Times New Roman" w:cs="Times New Roman"/>
                <w:sz w:val="24"/>
                <w:szCs w:val="24"/>
              </w:rPr>
            </w:pPr>
            <w:r w:rsidRPr="004B38B4">
              <w:rPr>
                <w:rFonts w:ascii="Times New Roman" w:hAnsi="Times New Roman" w:cs="Times New Roman"/>
                <w:sz w:val="24"/>
                <w:szCs w:val="24"/>
              </w:rPr>
              <w:t>Извор провере</w:t>
            </w:r>
          </w:p>
        </w:tc>
      </w:tr>
      <w:tr w:rsidR="00DC2CAB" w:rsidRPr="004B38B4" w:rsidTr="00DC2CAB">
        <w:tc>
          <w:tcPr>
            <w:tcW w:w="3397" w:type="dxa"/>
          </w:tcPr>
          <w:p w:rsidR="00DC2CAB" w:rsidRPr="004B38B4" w:rsidRDefault="00DC2CAB" w:rsidP="00257F92">
            <w:pPr>
              <w:spacing w:line="240" w:lineRule="auto"/>
              <w:rPr>
                <w:rFonts w:ascii="Times New Roman" w:hAnsi="Times New Roman" w:cs="Times New Roman"/>
                <w:sz w:val="24"/>
                <w:szCs w:val="24"/>
              </w:rPr>
            </w:pPr>
            <w:r w:rsidRPr="004B38B4">
              <w:rPr>
                <w:rFonts w:ascii="Times New Roman" w:hAnsi="Times New Roman" w:cs="Times New Roman"/>
                <w:sz w:val="24"/>
                <w:szCs w:val="24"/>
              </w:rPr>
              <w:t>Проценат пацијената који су започели радиотерапију у року од 28 дана од дана постављања индикације за радиотерапију за карцином дојке /грлића материце /простате/плућа</w:t>
            </w:r>
          </w:p>
        </w:tc>
        <w:tc>
          <w:tcPr>
            <w:tcW w:w="1701" w:type="dxa"/>
          </w:tcPr>
          <w:p w:rsidR="007B6E99" w:rsidRPr="004B38B4" w:rsidRDefault="007B6E99" w:rsidP="00192032">
            <w:pPr>
              <w:spacing w:line="240" w:lineRule="auto"/>
              <w:rPr>
                <w:rFonts w:ascii="Times New Roman" w:hAnsi="Times New Roman" w:cs="Times New Roman"/>
                <w:sz w:val="24"/>
                <w:szCs w:val="24"/>
              </w:rPr>
            </w:pPr>
            <w:r w:rsidRPr="004B38B4">
              <w:rPr>
                <w:rFonts w:ascii="Times New Roman" w:hAnsi="Times New Roman" w:cs="Times New Roman"/>
                <w:sz w:val="24"/>
                <w:szCs w:val="24"/>
              </w:rPr>
              <w:t>Дојка: 31.6%</w:t>
            </w:r>
          </w:p>
          <w:p w:rsidR="007B6E99" w:rsidRPr="004B38B4" w:rsidRDefault="007B6E99" w:rsidP="00192032">
            <w:pPr>
              <w:spacing w:line="240" w:lineRule="auto"/>
              <w:rPr>
                <w:rFonts w:ascii="Times New Roman" w:hAnsi="Times New Roman" w:cs="Times New Roman"/>
                <w:sz w:val="24"/>
                <w:szCs w:val="24"/>
              </w:rPr>
            </w:pPr>
            <w:r w:rsidRPr="004B38B4">
              <w:rPr>
                <w:rFonts w:ascii="Times New Roman" w:hAnsi="Times New Roman" w:cs="Times New Roman"/>
                <w:sz w:val="24"/>
                <w:szCs w:val="24"/>
              </w:rPr>
              <w:t>Грлић: 32.9%</w:t>
            </w:r>
          </w:p>
          <w:p w:rsidR="007B6E99" w:rsidRPr="004B38B4" w:rsidRDefault="007B6E99" w:rsidP="00192032">
            <w:pPr>
              <w:spacing w:line="240" w:lineRule="auto"/>
              <w:rPr>
                <w:rFonts w:ascii="Times New Roman" w:hAnsi="Times New Roman" w:cs="Times New Roman"/>
                <w:sz w:val="24"/>
                <w:szCs w:val="24"/>
              </w:rPr>
            </w:pPr>
            <w:r w:rsidRPr="004B38B4">
              <w:rPr>
                <w:rFonts w:ascii="Times New Roman" w:hAnsi="Times New Roman" w:cs="Times New Roman"/>
                <w:sz w:val="24"/>
                <w:szCs w:val="24"/>
              </w:rPr>
              <w:t>Простата: 39.3%</w:t>
            </w:r>
          </w:p>
          <w:p w:rsidR="00DC2CAB" w:rsidRPr="004B38B4" w:rsidRDefault="007B6E99" w:rsidP="00192032">
            <w:pPr>
              <w:spacing w:line="240" w:lineRule="auto"/>
              <w:rPr>
                <w:rFonts w:ascii="Times New Roman" w:hAnsi="Times New Roman" w:cs="Times New Roman"/>
                <w:sz w:val="24"/>
                <w:szCs w:val="24"/>
              </w:rPr>
            </w:pPr>
            <w:r w:rsidRPr="004B38B4">
              <w:rPr>
                <w:rFonts w:ascii="Times New Roman" w:hAnsi="Times New Roman" w:cs="Times New Roman"/>
                <w:sz w:val="24"/>
                <w:szCs w:val="24"/>
              </w:rPr>
              <w:t>Плућа: 45.6%</w:t>
            </w:r>
            <w:r w:rsidRPr="004B38B4">
              <w:rPr>
                <w:rFonts w:ascii="Times New Roman" w:hAnsi="Times New Roman" w:cs="Times New Roman"/>
                <w:sz w:val="24"/>
                <w:szCs w:val="24"/>
              </w:rPr>
              <w:footnoteReference w:id="74"/>
            </w:r>
          </w:p>
        </w:tc>
        <w:tc>
          <w:tcPr>
            <w:tcW w:w="1843" w:type="dxa"/>
          </w:tcPr>
          <w:p w:rsidR="00476EC9" w:rsidRPr="004B38B4" w:rsidRDefault="00476EC9" w:rsidP="00192032">
            <w:pPr>
              <w:spacing w:line="240" w:lineRule="auto"/>
              <w:rPr>
                <w:rFonts w:ascii="Times New Roman" w:hAnsi="Times New Roman" w:cs="Times New Roman"/>
                <w:sz w:val="24"/>
                <w:szCs w:val="24"/>
              </w:rPr>
            </w:pPr>
            <w:r w:rsidRPr="004B38B4">
              <w:rPr>
                <w:rFonts w:ascii="Times New Roman" w:hAnsi="Times New Roman" w:cs="Times New Roman"/>
                <w:sz w:val="24"/>
                <w:szCs w:val="24"/>
              </w:rPr>
              <w:t xml:space="preserve">Дојка: 40% </w:t>
            </w:r>
          </w:p>
          <w:p w:rsidR="00476EC9" w:rsidRPr="004B38B4" w:rsidRDefault="00476EC9" w:rsidP="00192032">
            <w:pPr>
              <w:spacing w:line="240" w:lineRule="auto"/>
              <w:rPr>
                <w:rFonts w:ascii="Times New Roman" w:hAnsi="Times New Roman" w:cs="Times New Roman"/>
                <w:sz w:val="24"/>
                <w:szCs w:val="24"/>
              </w:rPr>
            </w:pPr>
            <w:r w:rsidRPr="004B38B4">
              <w:rPr>
                <w:rFonts w:ascii="Times New Roman" w:hAnsi="Times New Roman" w:cs="Times New Roman"/>
                <w:sz w:val="24"/>
                <w:szCs w:val="24"/>
              </w:rPr>
              <w:t>Грлић: 40%</w:t>
            </w:r>
          </w:p>
          <w:p w:rsidR="00476EC9" w:rsidRPr="004B38B4" w:rsidRDefault="00476EC9" w:rsidP="00192032">
            <w:pPr>
              <w:spacing w:line="240" w:lineRule="auto"/>
              <w:rPr>
                <w:rFonts w:ascii="Times New Roman" w:hAnsi="Times New Roman" w:cs="Times New Roman"/>
                <w:sz w:val="24"/>
                <w:szCs w:val="24"/>
              </w:rPr>
            </w:pPr>
            <w:r w:rsidRPr="004B38B4">
              <w:rPr>
                <w:rFonts w:ascii="Times New Roman" w:hAnsi="Times New Roman" w:cs="Times New Roman"/>
                <w:sz w:val="24"/>
                <w:szCs w:val="24"/>
              </w:rPr>
              <w:t>Простата: 52%</w:t>
            </w:r>
          </w:p>
          <w:p w:rsidR="00DC2CAB" w:rsidRPr="004B38B4" w:rsidRDefault="00476EC9" w:rsidP="00192032">
            <w:pPr>
              <w:spacing w:line="240" w:lineRule="auto"/>
              <w:rPr>
                <w:rFonts w:ascii="Times New Roman" w:hAnsi="Times New Roman" w:cs="Times New Roman"/>
                <w:sz w:val="24"/>
                <w:szCs w:val="24"/>
              </w:rPr>
            </w:pPr>
            <w:r w:rsidRPr="004B38B4">
              <w:rPr>
                <w:rFonts w:ascii="Times New Roman" w:hAnsi="Times New Roman" w:cs="Times New Roman"/>
                <w:sz w:val="24"/>
                <w:szCs w:val="24"/>
              </w:rPr>
              <w:t>Плућа: 57%</w:t>
            </w:r>
          </w:p>
        </w:tc>
        <w:tc>
          <w:tcPr>
            <w:tcW w:w="2119" w:type="dxa"/>
          </w:tcPr>
          <w:p w:rsidR="00DC2CAB" w:rsidRPr="004B38B4" w:rsidRDefault="00DC2CAB" w:rsidP="00192032">
            <w:pPr>
              <w:spacing w:line="240" w:lineRule="auto"/>
              <w:rPr>
                <w:rFonts w:ascii="Times New Roman" w:hAnsi="Times New Roman" w:cs="Times New Roman"/>
                <w:sz w:val="24"/>
                <w:szCs w:val="24"/>
              </w:rPr>
            </w:pPr>
            <w:r w:rsidRPr="004B38B4">
              <w:rPr>
                <w:rFonts w:ascii="Times New Roman" w:hAnsi="Times New Roman" w:cs="Times New Roman"/>
                <w:sz w:val="24"/>
                <w:szCs w:val="24"/>
              </w:rPr>
              <w:t>ИЈЗС</w:t>
            </w:r>
          </w:p>
        </w:tc>
      </w:tr>
    </w:tbl>
    <w:p w:rsidR="00E54F48" w:rsidRPr="004B38B4" w:rsidRDefault="00E54F48" w:rsidP="00192032">
      <w:pPr>
        <w:spacing w:line="240" w:lineRule="auto"/>
        <w:rPr>
          <w:rFonts w:ascii="Times New Roman" w:hAnsi="Times New Roman" w:cs="Times New Roman"/>
          <w:sz w:val="24"/>
          <w:szCs w:val="24"/>
        </w:rPr>
      </w:pPr>
    </w:p>
    <w:p w:rsidR="00362408" w:rsidRPr="004B38B4" w:rsidRDefault="00362408" w:rsidP="00192032">
      <w:pPr>
        <w:spacing w:line="240" w:lineRule="auto"/>
        <w:rPr>
          <w:rFonts w:ascii="Times New Roman" w:hAnsi="Times New Roman" w:cs="Times New Roman"/>
          <w:sz w:val="24"/>
          <w:szCs w:val="24"/>
        </w:rPr>
      </w:pPr>
      <w:r w:rsidRPr="004B38B4">
        <w:rPr>
          <w:rFonts w:ascii="Times New Roman" w:hAnsi="Times New Roman" w:cs="Times New Roman"/>
          <w:sz w:val="24"/>
          <w:szCs w:val="24"/>
        </w:rPr>
        <w:t>Мера 1.2.2: Унапређење услуга онколошке хирургије</w:t>
      </w:r>
    </w:p>
    <w:p w:rsidR="00476EC9" w:rsidRPr="004B38B4" w:rsidRDefault="00476EC9" w:rsidP="00192032">
      <w:pPr>
        <w:spacing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1701"/>
        <w:gridCol w:w="1843"/>
        <w:gridCol w:w="2119"/>
      </w:tblGrid>
      <w:tr w:rsidR="00835815" w:rsidRPr="004B38B4" w:rsidTr="00835815">
        <w:trPr>
          <w:trHeight w:val="811"/>
        </w:trPr>
        <w:tc>
          <w:tcPr>
            <w:tcW w:w="3397" w:type="dxa"/>
          </w:tcPr>
          <w:p w:rsidR="00835815" w:rsidRPr="004B38B4" w:rsidRDefault="00835815" w:rsidP="00192032">
            <w:pPr>
              <w:spacing w:line="240" w:lineRule="auto"/>
              <w:rPr>
                <w:rFonts w:ascii="Times New Roman" w:hAnsi="Times New Roman" w:cs="Times New Roman"/>
                <w:sz w:val="24"/>
                <w:szCs w:val="24"/>
              </w:rPr>
            </w:pPr>
            <w:r w:rsidRPr="004B38B4">
              <w:rPr>
                <w:rFonts w:ascii="Times New Roman" w:hAnsi="Times New Roman" w:cs="Times New Roman"/>
                <w:sz w:val="24"/>
                <w:szCs w:val="24"/>
              </w:rPr>
              <w:t>Показатељ</w:t>
            </w:r>
          </w:p>
        </w:tc>
        <w:tc>
          <w:tcPr>
            <w:tcW w:w="1701" w:type="dxa"/>
          </w:tcPr>
          <w:p w:rsidR="00835815" w:rsidRPr="004B38B4" w:rsidRDefault="00835815" w:rsidP="00192032">
            <w:pPr>
              <w:spacing w:line="240" w:lineRule="auto"/>
              <w:rPr>
                <w:rFonts w:ascii="Times New Roman" w:hAnsi="Times New Roman" w:cs="Times New Roman"/>
                <w:sz w:val="24"/>
                <w:szCs w:val="24"/>
              </w:rPr>
            </w:pPr>
            <w:r w:rsidRPr="004B38B4">
              <w:rPr>
                <w:rFonts w:ascii="Times New Roman" w:hAnsi="Times New Roman" w:cs="Times New Roman"/>
                <w:sz w:val="24"/>
                <w:szCs w:val="24"/>
              </w:rPr>
              <w:t>Почетна вредност (2018)</w:t>
            </w:r>
          </w:p>
        </w:tc>
        <w:tc>
          <w:tcPr>
            <w:tcW w:w="1843" w:type="dxa"/>
          </w:tcPr>
          <w:p w:rsidR="00835815" w:rsidRPr="004B38B4" w:rsidRDefault="00835815" w:rsidP="00192032">
            <w:pPr>
              <w:spacing w:line="240" w:lineRule="auto"/>
              <w:rPr>
                <w:rFonts w:ascii="Times New Roman" w:hAnsi="Times New Roman" w:cs="Times New Roman"/>
                <w:sz w:val="24"/>
                <w:szCs w:val="24"/>
              </w:rPr>
            </w:pPr>
            <w:r w:rsidRPr="004B38B4">
              <w:rPr>
                <w:rFonts w:ascii="Times New Roman" w:hAnsi="Times New Roman" w:cs="Times New Roman"/>
                <w:sz w:val="24"/>
                <w:szCs w:val="24"/>
              </w:rPr>
              <w:t>Циљана вредност у последњој години (2022)</w:t>
            </w:r>
          </w:p>
        </w:tc>
        <w:tc>
          <w:tcPr>
            <w:tcW w:w="2119" w:type="dxa"/>
          </w:tcPr>
          <w:p w:rsidR="00835815" w:rsidRPr="004B38B4" w:rsidRDefault="00835815" w:rsidP="00192032">
            <w:pPr>
              <w:spacing w:line="240" w:lineRule="auto"/>
              <w:rPr>
                <w:rFonts w:ascii="Times New Roman" w:hAnsi="Times New Roman" w:cs="Times New Roman"/>
                <w:sz w:val="24"/>
                <w:szCs w:val="24"/>
              </w:rPr>
            </w:pPr>
            <w:r w:rsidRPr="004B38B4">
              <w:rPr>
                <w:rFonts w:ascii="Times New Roman" w:hAnsi="Times New Roman" w:cs="Times New Roman"/>
                <w:sz w:val="24"/>
                <w:szCs w:val="24"/>
              </w:rPr>
              <w:t>Извор провере</w:t>
            </w:r>
          </w:p>
        </w:tc>
      </w:tr>
      <w:tr w:rsidR="00835815" w:rsidRPr="004B38B4" w:rsidTr="00835815">
        <w:tc>
          <w:tcPr>
            <w:tcW w:w="3397" w:type="dxa"/>
          </w:tcPr>
          <w:p w:rsidR="00835815" w:rsidRPr="004B38B4" w:rsidRDefault="00835815" w:rsidP="00192032">
            <w:pPr>
              <w:spacing w:line="240" w:lineRule="auto"/>
              <w:rPr>
                <w:rFonts w:ascii="Times New Roman" w:hAnsi="Times New Roman" w:cs="Times New Roman"/>
                <w:sz w:val="24"/>
                <w:szCs w:val="24"/>
              </w:rPr>
            </w:pPr>
            <w:r w:rsidRPr="004B38B4">
              <w:rPr>
                <w:rFonts w:ascii="Times New Roman" w:hAnsi="Times New Roman" w:cs="Times New Roman"/>
                <w:sz w:val="24"/>
                <w:szCs w:val="24"/>
              </w:rPr>
              <w:t>Број установа здравствене заштите које задовољавају критеријуме за укључивање у мрежу установа у којима се пружају услуге хируршке онкологије</w:t>
            </w:r>
          </w:p>
        </w:tc>
        <w:tc>
          <w:tcPr>
            <w:tcW w:w="1701" w:type="dxa"/>
          </w:tcPr>
          <w:p w:rsidR="001040E6" w:rsidRPr="004B38B4" w:rsidRDefault="001040E6" w:rsidP="00192032">
            <w:pPr>
              <w:spacing w:line="240" w:lineRule="auto"/>
              <w:rPr>
                <w:rFonts w:ascii="Times New Roman" w:hAnsi="Times New Roman" w:cs="Times New Roman"/>
                <w:sz w:val="24"/>
                <w:szCs w:val="24"/>
              </w:rPr>
            </w:pPr>
            <w:r w:rsidRPr="004B38B4">
              <w:rPr>
                <w:rFonts w:ascii="Times New Roman" w:hAnsi="Times New Roman" w:cs="Times New Roman"/>
                <w:sz w:val="24"/>
                <w:szCs w:val="24"/>
              </w:rPr>
              <w:t>9</w:t>
            </w:r>
          </w:p>
          <w:p w:rsidR="00835815" w:rsidRPr="004B38B4" w:rsidRDefault="001040E6" w:rsidP="00192032">
            <w:pPr>
              <w:spacing w:line="240" w:lineRule="auto"/>
              <w:rPr>
                <w:rFonts w:ascii="Times New Roman" w:hAnsi="Times New Roman" w:cs="Times New Roman"/>
                <w:sz w:val="24"/>
                <w:szCs w:val="24"/>
              </w:rPr>
            </w:pPr>
            <w:r w:rsidRPr="004B38B4">
              <w:rPr>
                <w:rFonts w:ascii="Times New Roman" w:hAnsi="Times New Roman" w:cs="Times New Roman"/>
                <w:sz w:val="24"/>
                <w:szCs w:val="24"/>
              </w:rPr>
              <w:t>(</w:t>
            </w:r>
            <w:r w:rsidR="009217E2" w:rsidRPr="004B38B4">
              <w:rPr>
                <w:rFonts w:ascii="Times New Roman" w:hAnsi="Times New Roman" w:cs="Times New Roman"/>
                <w:sz w:val="24"/>
                <w:szCs w:val="24"/>
              </w:rPr>
              <w:t>ф</w:t>
            </w:r>
            <w:r w:rsidR="00835D8A" w:rsidRPr="004B38B4">
              <w:rPr>
                <w:rFonts w:ascii="Times New Roman" w:hAnsi="Times New Roman" w:cs="Times New Roman"/>
                <w:sz w:val="24"/>
                <w:szCs w:val="24"/>
              </w:rPr>
              <w:t>ормално не постоји, али се може сматрати да су то хируршке установе које су наставне базе медицинских факултета</w:t>
            </w:r>
            <w:r w:rsidRPr="004B38B4">
              <w:rPr>
                <w:rFonts w:ascii="Times New Roman" w:hAnsi="Times New Roman" w:cs="Times New Roman"/>
                <w:sz w:val="24"/>
                <w:szCs w:val="24"/>
              </w:rPr>
              <w:t>)</w:t>
            </w:r>
          </w:p>
        </w:tc>
        <w:tc>
          <w:tcPr>
            <w:tcW w:w="1843" w:type="dxa"/>
          </w:tcPr>
          <w:p w:rsidR="00835D8A" w:rsidRPr="004B38B4" w:rsidRDefault="00CA26D9" w:rsidP="00192032">
            <w:pPr>
              <w:spacing w:line="240" w:lineRule="auto"/>
              <w:rPr>
                <w:rFonts w:ascii="Times New Roman" w:hAnsi="Times New Roman" w:cs="Times New Roman"/>
                <w:sz w:val="24"/>
                <w:szCs w:val="24"/>
              </w:rPr>
            </w:pPr>
            <w:r w:rsidRPr="004B38B4">
              <w:rPr>
                <w:rFonts w:ascii="Times New Roman" w:hAnsi="Times New Roman" w:cs="Times New Roman"/>
                <w:sz w:val="24"/>
                <w:szCs w:val="24"/>
              </w:rPr>
              <w:t>12</w:t>
            </w:r>
            <w:r w:rsidR="00835D8A" w:rsidRPr="004B38B4">
              <w:rPr>
                <w:rFonts w:ascii="Times New Roman" w:hAnsi="Times New Roman" w:cs="Times New Roman"/>
                <w:sz w:val="24"/>
                <w:szCs w:val="24"/>
              </w:rPr>
              <w:t xml:space="preserve"> </w:t>
            </w:r>
          </w:p>
          <w:p w:rsidR="00835815" w:rsidRPr="004B38B4" w:rsidRDefault="00835815" w:rsidP="00192032">
            <w:pPr>
              <w:spacing w:line="240" w:lineRule="auto"/>
              <w:rPr>
                <w:rFonts w:ascii="Times New Roman" w:hAnsi="Times New Roman" w:cs="Times New Roman"/>
                <w:sz w:val="24"/>
                <w:szCs w:val="24"/>
              </w:rPr>
            </w:pPr>
          </w:p>
        </w:tc>
        <w:tc>
          <w:tcPr>
            <w:tcW w:w="2119" w:type="dxa"/>
          </w:tcPr>
          <w:p w:rsidR="00835815" w:rsidRPr="004B38B4" w:rsidRDefault="00835815" w:rsidP="00192032">
            <w:pPr>
              <w:spacing w:line="240" w:lineRule="auto"/>
              <w:rPr>
                <w:rFonts w:ascii="Times New Roman" w:hAnsi="Times New Roman" w:cs="Times New Roman"/>
                <w:sz w:val="24"/>
                <w:szCs w:val="24"/>
              </w:rPr>
            </w:pPr>
            <w:r w:rsidRPr="004B38B4">
              <w:rPr>
                <w:rFonts w:ascii="Times New Roman" w:hAnsi="Times New Roman" w:cs="Times New Roman"/>
                <w:sz w:val="24"/>
                <w:szCs w:val="24"/>
              </w:rPr>
              <w:t>ИЈЗС</w:t>
            </w:r>
          </w:p>
        </w:tc>
      </w:tr>
    </w:tbl>
    <w:p w:rsidR="00476EC9" w:rsidRPr="004B38B4" w:rsidRDefault="00476EC9" w:rsidP="00192032">
      <w:pPr>
        <w:spacing w:line="240" w:lineRule="auto"/>
        <w:rPr>
          <w:rFonts w:ascii="Times New Roman" w:hAnsi="Times New Roman" w:cs="Times New Roman"/>
          <w:sz w:val="24"/>
          <w:szCs w:val="24"/>
        </w:rPr>
      </w:pPr>
    </w:p>
    <w:p w:rsidR="00362408" w:rsidRPr="004B38B4" w:rsidRDefault="00362408" w:rsidP="00192032">
      <w:pPr>
        <w:spacing w:line="240" w:lineRule="auto"/>
        <w:rPr>
          <w:rFonts w:ascii="Times New Roman" w:hAnsi="Times New Roman" w:cs="Times New Roman"/>
          <w:sz w:val="24"/>
          <w:szCs w:val="24"/>
        </w:rPr>
      </w:pPr>
      <w:r w:rsidRPr="004B38B4">
        <w:rPr>
          <w:rFonts w:ascii="Times New Roman" w:hAnsi="Times New Roman" w:cs="Times New Roman"/>
          <w:sz w:val="24"/>
          <w:szCs w:val="24"/>
        </w:rPr>
        <w:t>Мера 1.2.3: Унапређење доступности молекуларног и генетског тестирања узорака тумора</w:t>
      </w:r>
    </w:p>
    <w:p w:rsidR="00835D8A" w:rsidRPr="004B38B4" w:rsidRDefault="00835D8A" w:rsidP="00192032">
      <w:pPr>
        <w:spacing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1701"/>
        <w:gridCol w:w="1843"/>
        <w:gridCol w:w="2119"/>
      </w:tblGrid>
      <w:tr w:rsidR="005D1BDD" w:rsidRPr="004B38B4" w:rsidTr="005D1BDD">
        <w:trPr>
          <w:trHeight w:val="811"/>
        </w:trPr>
        <w:tc>
          <w:tcPr>
            <w:tcW w:w="3397" w:type="dxa"/>
          </w:tcPr>
          <w:p w:rsidR="005D1BDD" w:rsidRPr="004B38B4" w:rsidRDefault="005D1BDD" w:rsidP="00192032">
            <w:pPr>
              <w:spacing w:line="240" w:lineRule="auto"/>
              <w:rPr>
                <w:rFonts w:ascii="Times New Roman" w:hAnsi="Times New Roman" w:cs="Times New Roman"/>
                <w:sz w:val="24"/>
                <w:szCs w:val="24"/>
              </w:rPr>
            </w:pPr>
            <w:r w:rsidRPr="004B38B4">
              <w:rPr>
                <w:rFonts w:ascii="Times New Roman" w:hAnsi="Times New Roman" w:cs="Times New Roman"/>
                <w:sz w:val="24"/>
                <w:szCs w:val="24"/>
              </w:rPr>
              <w:t>Показатељ</w:t>
            </w:r>
          </w:p>
        </w:tc>
        <w:tc>
          <w:tcPr>
            <w:tcW w:w="1701" w:type="dxa"/>
          </w:tcPr>
          <w:p w:rsidR="005D1BDD" w:rsidRPr="004B38B4" w:rsidRDefault="005D1BDD" w:rsidP="00192032">
            <w:pPr>
              <w:spacing w:line="240" w:lineRule="auto"/>
              <w:rPr>
                <w:rFonts w:ascii="Times New Roman" w:hAnsi="Times New Roman" w:cs="Times New Roman"/>
                <w:sz w:val="24"/>
                <w:szCs w:val="24"/>
              </w:rPr>
            </w:pPr>
            <w:r w:rsidRPr="004B38B4">
              <w:rPr>
                <w:rFonts w:ascii="Times New Roman" w:hAnsi="Times New Roman" w:cs="Times New Roman"/>
                <w:sz w:val="24"/>
                <w:szCs w:val="24"/>
              </w:rPr>
              <w:t>Почетна вредност (2018)</w:t>
            </w:r>
          </w:p>
        </w:tc>
        <w:tc>
          <w:tcPr>
            <w:tcW w:w="1843" w:type="dxa"/>
          </w:tcPr>
          <w:p w:rsidR="005D1BDD" w:rsidRPr="004B38B4" w:rsidRDefault="005D1BDD" w:rsidP="00192032">
            <w:pPr>
              <w:spacing w:line="240" w:lineRule="auto"/>
              <w:rPr>
                <w:rFonts w:ascii="Times New Roman" w:hAnsi="Times New Roman" w:cs="Times New Roman"/>
                <w:sz w:val="24"/>
                <w:szCs w:val="24"/>
              </w:rPr>
            </w:pPr>
            <w:r w:rsidRPr="004B38B4">
              <w:rPr>
                <w:rFonts w:ascii="Times New Roman" w:hAnsi="Times New Roman" w:cs="Times New Roman"/>
                <w:sz w:val="24"/>
                <w:szCs w:val="24"/>
              </w:rPr>
              <w:t>Циљана вредност у последњој години (2022)</w:t>
            </w:r>
          </w:p>
        </w:tc>
        <w:tc>
          <w:tcPr>
            <w:tcW w:w="2119" w:type="dxa"/>
          </w:tcPr>
          <w:p w:rsidR="005D1BDD" w:rsidRPr="004B38B4" w:rsidRDefault="005D1BDD" w:rsidP="00192032">
            <w:pPr>
              <w:spacing w:line="240" w:lineRule="auto"/>
              <w:rPr>
                <w:rFonts w:ascii="Times New Roman" w:hAnsi="Times New Roman" w:cs="Times New Roman"/>
                <w:sz w:val="24"/>
                <w:szCs w:val="24"/>
              </w:rPr>
            </w:pPr>
            <w:r w:rsidRPr="004B38B4">
              <w:rPr>
                <w:rFonts w:ascii="Times New Roman" w:hAnsi="Times New Roman" w:cs="Times New Roman"/>
                <w:sz w:val="24"/>
                <w:szCs w:val="24"/>
              </w:rPr>
              <w:t>Извор провере</w:t>
            </w:r>
          </w:p>
        </w:tc>
      </w:tr>
      <w:tr w:rsidR="005D1BDD" w:rsidRPr="004B38B4" w:rsidTr="005D1BDD">
        <w:tc>
          <w:tcPr>
            <w:tcW w:w="3397" w:type="dxa"/>
          </w:tcPr>
          <w:p w:rsidR="005D1BDD" w:rsidRPr="004B38B4" w:rsidRDefault="005D1BDD" w:rsidP="00192032">
            <w:pPr>
              <w:spacing w:line="240" w:lineRule="auto"/>
              <w:rPr>
                <w:rFonts w:ascii="Times New Roman" w:hAnsi="Times New Roman" w:cs="Times New Roman"/>
                <w:sz w:val="24"/>
                <w:szCs w:val="24"/>
              </w:rPr>
            </w:pPr>
            <w:r w:rsidRPr="004B38B4">
              <w:rPr>
                <w:rFonts w:ascii="Times New Roman" w:hAnsi="Times New Roman" w:cs="Times New Roman"/>
                <w:sz w:val="24"/>
                <w:szCs w:val="24"/>
              </w:rPr>
              <w:t xml:space="preserve">Број референтних лабораторија </w:t>
            </w:r>
            <w:r w:rsidR="0088216D" w:rsidRPr="004B38B4">
              <w:rPr>
                <w:rFonts w:ascii="Times New Roman" w:hAnsi="Times New Roman" w:cs="Times New Roman"/>
                <w:sz w:val="24"/>
                <w:szCs w:val="24"/>
              </w:rPr>
              <w:t xml:space="preserve">адекватно </w:t>
            </w:r>
            <w:r w:rsidRPr="004B38B4">
              <w:rPr>
                <w:rFonts w:ascii="Times New Roman" w:hAnsi="Times New Roman" w:cs="Times New Roman"/>
                <w:sz w:val="24"/>
                <w:szCs w:val="24"/>
              </w:rPr>
              <w:t>опремљених за молекуларне и генетске анализе туморских узорака</w:t>
            </w:r>
          </w:p>
        </w:tc>
        <w:tc>
          <w:tcPr>
            <w:tcW w:w="1701" w:type="dxa"/>
          </w:tcPr>
          <w:p w:rsidR="005D1BDD" w:rsidRPr="004B38B4" w:rsidRDefault="00F653F2" w:rsidP="00192032">
            <w:pPr>
              <w:spacing w:line="240" w:lineRule="auto"/>
              <w:rPr>
                <w:rFonts w:ascii="Times New Roman" w:hAnsi="Times New Roman" w:cs="Times New Roman"/>
                <w:sz w:val="24"/>
                <w:szCs w:val="24"/>
              </w:rPr>
            </w:pPr>
            <w:r w:rsidRPr="004B38B4">
              <w:rPr>
                <w:rFonts w:ascii="Times New Roman" w:hAnsi="Times New Roman" w:cs="Times New Roman"/>
                <w:sz w:val="24"/>
                <w:szCs w:val="24"/>
              </w:rPr>
              <w:t>0</w:t>
            </w:r>
          </w:p>
        </w:tc>
        <w:tc>
          <w:tcPr>
            <w:tcW w:w="1843" w:type="dxa"/>
          </w:tcPr>
          <w:p w:rsidR="005D1BDD" w:rsidRPr="004B38B4" w:rsidRDefault="00F653F2" w:rsidP="00192032">
            <w:pPr>
              <w:spacing w:line="240" w:lineRule="auto"/>
              <w:rPr>
                <w:rFonts w:ascii="Times New Roman" w:hAnsi="Times New Roman" w:cs="Times New Roman"/>
                <w:sz w:val="24"/>
                <w:szCs w:val="24"/>
              </w:rPr>
            </w:pPr>
            <w:r w:rsidRPr="004B38B4">
              <w:rPr>
                <w:rFonts w:ascii="Times New Roman" w:hAnsi="Times New Roman" w:cs="Times New Roman"/>
                <w:sz w:val="24"/>
                <w:szCs w:val="24"/>
              </w:rPr>
              <w:t>1</w:t>
            </w:r>
          </w:p>
          <w:p w:rsidR="005D1BDD" w:rsidRPr="004B38B4" w:rsidRDefault="005D1BDD" w:rsidP="00192032">
            <w:pPr>
              <w:spacing w:line="240" w:lineRule="auto"/>
              <w:rPr>
                <w:rFonts w:ascii="Times New Roman" w:hAnsi="Times New Roman" w:cs="Times New Roman"/>
                <w:sz w:val="24"/>
                <w:szCs w:val="24"/>
              </w:rPr>
            </w:pPr>
          </w:p>
        </w:tc>
        <w:tc>
          <w:tcPr>
            <w:tcW w:w="2119" w:type="dxa"/>
          </w:tcPr>
          <w:p w:rsidR="005D1BDD" w:rsidRPr="004B38B4" w:rsidRDefault="005D1BDD" w:rsidP="00192032">
            <w:pPr>
              <w:spacing w:line="240" w:lineRule="auto"/>
              <w:rPr>
                <w:rFonts w:ascii="Times New Roman" w:hAnsi="Times New Roman" w:cs="Times New Roman"/>
                <w:sz w:val="24"/>
                <w:szCs w:val="24"/>
              </w:rPr>
            </w:pPr>
            <w:r w:rsidRPr="004B38B4">
              <w:rPr>
                <w:rFonts w:ascii="Times New Roman" w:hAnsi="Times New Roman" w:cs="Times New Roman"/>
                <w:sz w:val="24"/>
                <w:szCs w:val="24"/>
              </w:rPr>
              <w:t>ИЈЗС</w:t>
            </w:r>
          </w:p>
        </w:tc>
      </w:tr>
    </w:tbl>
    <w:p w:rsidR="005D1BDD" w:rsidRPr="004B38B4" w:rsidRDefault="005D1BDD" w:rsidP="00C53726">
      <w:pPr>
        <w:spacing w:after="0" w:line="240" w:lineRule="auto"/>
        <w:jc w:val="both"/>
        <w:rPr>
          <w:rFonts w:ascii="Times New Roman" w:hAnsi="Times New Roman" w:cs="Times New Roman"/>
          <w:sz w:val="24"/>
          <w:szCs w:val="24"/>
        </w:rPr>
      </w:pPr>
    </w:p>
    <w:p w:rsidR="00362408" w:rsidRPr="004B38B4" w:rsidRDefault="00362408" w:rsidP="00C53726">
      <w:pPr>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Мера 1.2.4: Развој и спровођење психосоцијалних услуга и њихова интеграција у онколошко лечење</w:t>
      </w:r>
    </w:p>
    <w:p w:rsidR="00DE2A17" w:rsidRPr="004B38B4" w:rsidRDefault="00DE2A17" w:rsidP="00C53726">
      <w:pPr>
        <w:spacing w:after="0"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1701"/>
        <w:gridCol w:w="1843"/>
        <w:gridCol w:w="2119"/>
      </w:tblGrid>
      <w:tr w:rsidR="00DE2A17" w:rsidRPr="004B38B4" w:rsidTr="00DE2A17">
        <w:trPr>
          <w:trHeight w:val="811"/>
        </w:trPr>
        <w:tc>
          <w:tcPr>
            <w:tcW w:w="3397" w:type="dxa"/>
          </w:tcPr>
          <w:p w:rsidR="00DE2A17" w:rsidRPr="004B38B4" w:rsidRDefault="00DE2A17" w:rsidP="00C53726">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Показатељ</w:t>
            </w:r>
          </w:p>
        </w:tc>
        <w:tc>
          <w:tcPr>
            <w:tcW w:w="1701" w:type="dxa"/>
          </w:tcPr>
          <w:p w:rsidR="00DE2A17" w:rsidRPr="004B38B4" w:rsidRDefault="00DE2A17" w:rsidP="00C53726">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Почетна вредност (2018)</w:t>
            </w:r>
          </w:p>
        </w:tc>
        <w:tc>
          <w:tcPr>
            <w:tcW w:w="1843" w:type="dxa"/>
          </w:tcPr>
          <w:p w:rsidR="00DE2A17" w:rsidRPr="004B38B4" w:rsidRDefault="00DE2A17" w:rsidP="00C53726">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Циљана вредност у последњој години (2022)</w:t>
            </w:r>
          </w:p>
        </w:tc>
        <w:tc>
          <w:tcPr>
            <w:tcW w:w="2119" w:type="dxa"/>
          </w:tcPr>
          <w:p w:rsidR="00DE2A17" w:rsidRPr="004B38B4" w:rsidRDefault="00DE2A17" w:rsidP="00C53726">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Извор провере</w:t>
            </w:r>
          </w:p>
        </w:tc>
      </w:tr>
      <w:tr w:rsidR="00DE2A17" w:rsidRPr="004B38B4" w:rsidTr="00DE2A17">
        <w:tc>
          <w:tcPr>
            <w:tcW w:w="3397" w:type="dxa"/>
          </w:tcPr>
          <w:p w:rsidR="00DE2A17" w:rsidRPr="004B38B4" w:rsidRDefault="00DE2A17" w:rsidP="00C53726">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Број основаних психоонколошких служби/саветовалишта у установама секундарног и терцијарног нивоа здравствене заштите</w:t>
            </w:r>
          </w:p>
        </w:tc>
        <w:tc>
          <w:tcPr>
            <w:tcW w:w="1701" w:type="dxa"/>
          </w:tcPr>
          <w:p w:rsidR="00DE2A17" w:rsidRPr="004B38B4" w:rsidRDefault="00DE2A17" w:rsidP="00C5372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2</w:t>
            </w:r>
          </w:p>
        </w:tc>
        <w:tc>
          <w:tcPr>
            <w:tcW w:w="1843" w:type="dxa"/>
          </w:tcPr>
          <w:p w:rsidR="00DE2A17" w:rsidRPr="004B38B4" w:rsidRDefault="00240DB0" w:rsidP="00C53726">
            <w:pPr>
              <w:shd w:val="clear" w:color="auto" w:fill="FFFFFF" w:themeFill="background1"/>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10</w:t>
            </w:r>
          </w:p>
          <w:p w:rsidR="00DE2A17" w:rsidRPr="004B38B4" w:rsidRDefault="00DE2A17" w:rsidP="00C53726">
            <w:pPr>
              <w:spacing w:after="0" w:line="240" w:lineRule="auto"/>
              <w:jc w:val="right"/>
              <w:rPr>
                <w:rFonts w:ascii="Times New Roman" w:hAnsi="Times New Roman" w:cs="Times New Roman"/>
                <w:sz w:val="24"/>
                <w:szCs w:val="24"/>
              </w:rPr>
            </w:pPr>
          </w:p>
        </w:tc>
        <w:tc>
          <w:tcPr>
            <w:tcW w:w="2119" w:type="dxa"/>
          </w:tcPr>
          <w:p w:rsidR="00DE2A17" w:rsidRPr="004B38B4" w:rsidRDefault="00DE2A17" w:rsidP="00C5372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ИЈЗС</w:t>
            </w:r>
          </w:p>
        </w:tc>
      </w:tr>
    </w:tbl>
    <w:p w:rsidR="00DE2A17" w:rsidRPr="004B38B4" w:rsidRDefault="00DE2A17" w:rsidP="00C53726">
      <w:pPr>
        <w:spacing w:after="0" w:line="240" w:lineRule="auto"/>
        <w:jc w:val="both"/>
        <w:rPr>
          <w:rFonts w:ascii="Times New Roman" w:hAnsi="Times New Roman" w:cs="Times New Roman"/>
          <w:sz w:val="24"/>
          <w:szCs w:val="24"/>
        </w:rPr>
      </w:pPr>
    </w:p>
    <w:p w:rsidR="000D009B" w:rsidRPr="004B38B4" w:rsidRDefault="000D009B" w:rsidP="00C53726">
      <w:pPr>
        <w:tabs>
          <w:tab w:val="left" w:pos="990"/>
        </w:tabs>
        <w:spacing w:after="0" w:line="240" w:lineRule="auto"/>
        <w:rPr>
          <w:rFonts w:ascii="Times New Roman" w:hAnsi="Times New Roman" w:cs="Times New Roman"/>
          <w:sz w:val="24"/>
          <w:szCs w:val="24"/>
        </w:rPr>
      </w:pPr>
      <w:r w:rsidRPr="004B38B4">
        <w:rPr>
          <w:rFonts w:ascii="Times New Roman" w:hAnsi="Times New Roman" w:cs="Times New Roman"/>
          <w:sz w:val="24"/>
          <w:szCs w:val="24"/>
        </w:rPr>
        <w:t>Мера 1.2.5: Унапређење онколошких ресурса и квалитета онколошких здравствених услуга</w:t>
      </w:r>
    </w:p>
    <w:p w:rsidR="00DE2A17" w:rsidRPr="004B38B4" w:rsidRDefault="00DE2A17" w:rsidP="00C53726">
      <w:pPr>
        <w:tabs>
          <w:tab w:val="left" w:pos="990"/>
        </w:tabs>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1701"/>
        <w:gridCol w:w="1843"/>
        <w:gridCol w:w="2119"/>
      </w:tblGrid>
      <w:tr w:rsidR="00DE2A17" w:rsidRPr="004B38B4" w:rsidTr="00DE2A17">
        <w:trPr>
          <w:trHeight w:val="811"/>
        </w:trPr>
        <w:tc>
          <w:tcPr>
            <w:tcW w:w="3397" w:type="dxa"/>
          </w:tcPr>
          <w:p w:rsidR="00DE2A17" w:rsidRPr="004B38B4" w:rsidRDefault="00DE2A17" w:rsidP="00C53726">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Показатељ</w:t>
            </w:r>
          </w:p>
        </w:tc>
        <w:tc>
          <w:tcPr>
            <w:tcW w:w="1701" w:type="dxa"/>
          </w:tcPr>
          <w:p w:rsidR="00DE2A17" w:rsidRPr="004B38B4" w:rsidRDefault="00DE2A17" w:rsidP="00C53726">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Почетна вредност (2018)</w:t>
            </w:r>
          </w:p>
        </w:tc>
        <w:tc>
          <w:tcPr>
            <w:tcW w:w="1843" w:type="dxa"/>
          </w:tcPr>
          <w:p w:rsidR="00DE2A17" w:rsidRPr="004B38B4" w:rsidRDefault="00DE2A17" w:rsidP="00C53726">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Циљана вредност у последњој години (2022)</w:t>
            </w:r>
          </w:p>
        </w:tc>
        <w:tc>
          <w:tcPr>
            <w:tcW w:w="2119" w:type="dxa"/>
          </w:tcPr>
          <w:p w:rsidR="00DE2A17" w:rsidRPr="004B38B4" w:rsidRDefault="00DE2A17" w:rsidP="00C53726">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Извор провере</w:t>
            </w:r>
          </w:p>
        </w:tc>
      </w:tr>
      <w:tr w:rsidR="00CE40E8" w:rsidRPr="004B38B4" w:rsidTr="00DE2A17">
        <w:tc>
          <w:tcPr>
            <w:tcW w:w="3397" w:type="dxa"/>
          </w:tcPr>
          <w:p w:rsidR="00CE40E8" w:rsidRPr="004B38B4" w:rsidRDefault="00CE40E8" w:rsidP="00C53726">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Број специјалиста интернистичке онкологије /супспецијалиста онкологије</w:t>
            </w:r>
            <w:r w:rsidR="00A70583" w:rsidRPr="004B38B4">
              <w:rPr>
                <w:rFonts w:ascii="Times New Roman" w:hAnsi="Times New Roman" w:cs="Times New Roman"/>
                <w:sz w:val="24"/>
                <w:szCs w:val="24"/>
              </w:rPr>
              <w:t xml:space="preserve"> по глави становника </w:t>
            </w:r>
          </w:p>
        </w:tc>
        <w:tc>
          <w:tcPr>
            <w:tcW w:w="1701" w:type="dxa"/>
          </w:tcPr>
          <w:p w:rsidR="00CE40E8" w:rsidRPr="004B38B4" w:rsidRDefault="00CE40E8" w:rsidP="00C5372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114 /1,62 онколога на 100.000 становника</w:t>
            </w:r>
          </w:p>
        </w:tc>
        <w:tc>
          <w:tcPr>
            <w:tcW w:w="1843" w:type="dxa"/>
          </w:tcPr>
          <w:p w:rsidR="00CE40E8" w:rsidRPr="004B38B4" w:rsidRDefault="00CE40E8" w:rsidP="00C5372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 xml:space="preserve">125/1,78 онколога на 100.000 становника </w:t>
            </w:r>
          </w:p>
        </w:tc>
        <w:tc>
          <w:tcPr>
            <w:tcW w:w="2119" w:type="dxa"/>
          </w:tcPr>
          <w:p w:rsidR="00CE40E8" w:rsidRPr="004B38B4" w:rsidRDefault="00CE40E8" w:rsidP="00C5372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ИЈЗС</w:t>
            </w:r>
          </w:p>
        </w:tc>
      </w:tr>
    </w:tbl>
    <w:p w:rsidR="00DE2A17" w:rsidRPr="004B38B4" w:rsidRDefault="00DE2A17" w:rsidP="00C53726">
      <w:pPr>
        <w:tabs>
          <w:tab w:val="left" w:pos="990"/>
        </w:tabs>
        <w:spacing w:after="0" w:line="240" w:lineRule="auto"/>
        <w:rPr>
          <w:rFonts w:ascii="Times New Roman" w:hAnsi="Times New Roman" w:cs="Times New Roman"/>
          <w:sz w:val="24"/>
          <w:szCs w:val="24"/>
          <w:highlight w:val="cyan"/>
        </w:rPr>
      </w:pPr>
    </w:p>
    <w:p w:rsidR="000D009B" w:rsidRPr="004B38B4" w:rsidRDefault="000D009B" w:rsidP="00C53726">
      <w:pPr>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Мера 1.2.6: Унапређење приступа циљаним и имунолошким терапијама и системској терапији финансираним од стране РФЗО и успостављање механизама за контролу квалитета онколошких услуга</w:t>
      </w:r>
    </w:p>
    <w:p w:rsidR="006F51C6" w:rsidRPr="004B38B4" w:rsidRDefault="006F51C6" w:rsidP="00C53726">
      <w:pPr>
        <w:spacing w:after="0"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1701"/>
        <w:gridCol w:w="1843"/>
        <w:gridCol w:w="2119"/>
      </w:tblGrid>
      <w:tr w:rsidR="00336614" w:rsidRPr="004B38B4" w:rsidTr="00336614">
        <w:trPr>
          <w:trHeight w:val="811"/>
        </w:trPr>
        <w:tc>
          <w:tcPr>
            <w:tcW w:w="3397" w:type="dxa"/>
          </w:tcPr>
          <w:p w:rsidR="00336614" w:rsidRPr="004B38B4" w:rsidRDefault="00336614" w:rsidP="00C53726">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Показатељ</w:t>
            </w:r>
          </w:p>
        </w:tc>
        <w:tc>
          <w:tcPr>
            <w:tcW w:w="1701" w:type="dxa"/>
          </w:tcPr>
          <w:p w:rsidR="00336614" w:rsidRPr="004B38B4" w:rsidRDefault="00336614" w:rsidP="00C53726">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Почетна вредност (2018)</w:t>
            </w:r>
          </w:p>
        </w:tc>
        <w:tc>
          <w:tcPr>
            <w:tcW w:w="1843" w:type="dxa"/>
          </w:tcPr>
          <w:p w:rsidR="00336614" w:rsidRPr="004B38B4" w:rsidRDefault="00336614" w:rsidP="00C53726">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Циљана вредност у последњој години (2022)</w:t>
            </w:r>
          </w:p>
        </w:tc>
        <w:tc>
          <w:tcPr>
            <w:tcW w:w="2119" w:type="dxa"/>
          </w:tcPr>
          <w:p w:rsidR="00336614" w:rsidRPr="004B38B4" w:rsidRDefault="00336614" w:rsidP="00C53726">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Извор провере</w:t>
            </w:r>
          </w:p>
        </w:tc>
      </w:tr>
      <w:tr w:rsidR="00336614" w:rsidRPr="004B38B4" w:rsidTr="00336614">
        <w:tc>
          <w:tcPr>
            <w:tcW w:w="3397" w:type="dxa"/>
          </w:tcPr>
          <w:p w:rsidR="00336614" w:rsidRPr="004B38B4" w:rsidRDefault="00EB697F" w:rsidP="00C53726">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Ажурирана и проширена листа индикација за примену онколошких иновативних лекова (циљана и имунотерапија), финансираних од стране РФЗО</w:t>
            </w:r>
            <w:r w:rsidRPr="004B38B4">
              <w:rPr>
                <w:rStyle w:val="FootnoteReference"/>
                <w:rFonts w:ascii="Times New Roman" w:hAnsi="Times New Roman" w:cs="Times New Roman"/>
                <w:sz w:val="24"/>
                <w:szCs w:val="24"/>
              </w:rPr>
              <w:footnoteReference w:id="75"/>
            </w:r>
            <w:r w:rsidRPr="004B38B4">
              <w:rPr>
                <w:rFonts w:ascii="Times New Roman" w:hAnsi="Times New Roman" w:cs="Times New Roman"/>
                <w:sz w:val="24"/>
                <w:szCs w:val="24"/>
              </w:rPr>
              <w:t>, а у складу са важећим националним и међународним водичима</w:t>
            </w:r>
          </w:p>
        </w:tc>
        <w:tc>
          <w:tcPr>
            <w:tcW w:w="1701" w:type="dxa"/>
          </w:tcPr>
          <w:p w:rsidR="00336614" w:rsidRPr="004B38B4" w:rsidRDefault="00C60BE6" w:rsidP="00C5372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Не</w:t>
            </w:r>
          </w:p>
        </w:tc>
        <w:tc>
          <w:tcPr>
            <w:tcW w:w="1843" w:type="dxa"/>
          </w:tcPr>
          <w:p w:rsidR="00336614" w:rsidRPr="004B38B4" w:rsidRDefault="00C60BE6" w:rsidP="00C60BE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Да</w:t>
            </w:r>
          </w:p>
        </w:tc>
        <w:tc>
          <w:tcPr>
            <w:tcW w:w="2119" w:type="dxa"/>
          </w:tcPr>
          <w:p w:rsidR="00336614" w:rsidRPr="004B38B4" w:rsidRDefault="00EB697F" w:rsidP="00C5372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РФЗО</w:t>
            </w:r>
          </w:p>
        </w:tc>
      </w:tr>
    </w:tbl>
    <w:p w:rsidR="006F51C6" w:rsidRPr="004B38B4" w:rsidRDefault="006F51C6" w:rsidP="00C53726">
      <w:pPr>
        <w:spacing w:after="0" w:line="240" w:lineRule="auto"/>
        <w:jc w:val="both"/>
        <w:rPr>
          <w:rFonts w:ascii="Times New Roman" w:hAnsi="Times New Roman" w:cs="Times New Roman"/>
          <w:sz w:val="24"/>
          <w:szCs w:val="24"/>
        </w:rPr>
      </w:pPr>
    </w:p>
    <w:p w:rsidR="000D009B" w:rsidRPr="004B38B4" w:rsidRDefault="000D009B" w:rsidP="00C53726">
      <w:pPr>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Мера 1.2.7: Унапређење истраживања рака</w:t>
      </w:r>
    </w:p>
    <w:p w:rsidR="009717CD" w:rsidRPr="004B38B4" w:rsidRDefault="009717CD" w:rsidP="00C53726">
      <w:pPr>
        <w:spacing w:after="0"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1701"/>
        <w:gridCol w:w="1843"/>
        <w:gridCol w:w="2119"/>
      </w:tblGrid>
      <w:tr w:rsidR="00F112CD" w:rsidRPr="004B38B4" w:rsidTr="00F112CD">
        <w:trPr>
          <w:trHeight w:val="811"/>
        </w:trPr>
        <w:tc>
          <w:tcPr>
            <w:tcW w:w="3397" w:type="dxa"/>
          </w:tcPr>
          <w:p w:rsidR="00F112CD" w:rsidRPr="004B38B4" w:rsidRDefault="00F112CD" w:rsidP="00C53726">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Показатељ</w:t>
            </w:r>
          </w:p>
        </w:tc>
        <w:tc>
          <w:tcPr>
            <w:tcW w:w="1701" w:type="dxa"/>
          </w:tcPr>
          <w:p w:rsidR="00F112CD" w:rsidRPr="004B38B4" w:rsidRDefault="00F112CD" w:rsidP="00C53726">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Почетна вредност (2018)</w:t>
            </w:r>
          </w:p>
        </w:tc>
        <w:tc>
          <w:tcPr>
            <w:tcW w:w="1843" w:type="dxa"/>
          </w:tcPr>
          <w:p w:rsidR="00F112CD" w:rsidRPr="004B38B4" w:rsidRDefault="00F112CD" w:rsidP="00C53726">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Циљана вредност у последњој години (2022)</w:t>
            </w:r>
          </w:p>
        </w:tc>
        <w:tc>
          <w:tcPr>
            <w:tcW w:w="2119" w:type="dxa"/>
          </w:tcPr>
          <w:p w:rsidR="00F112CD" w:rsidRPr="004B38B4" w:rsidRDefault="00F112CD" w:rsidP="00C53726">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Извор провере</w:t>
            </w:r>
          </w:p>
        </w:tc>
      </w:tr>
      <w:tr w:rsidR="002D6DEB" w:rsidRPr="004B38B4" w:rsidTr="00C72C86">
        <w:tc>
          <w:tcPr>
            <w:tcW w:w="3397" w:type="dxa"/>
          </w:tcPr>
          <w:p w:rsidR="002D6DEB" w:rsidRPr="004B38B4" w:rsidRDefault="002D6DEB" w:rsidP="00C53726">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Број онколошких пацијената укључених у клиничка испитивања</w:t>
            </w:r>
          </w:p>
        </w:tc>
        <w:tc>
          <w:tcPr>
            <w:tcW w:w="1701" w:type="dxa"/>
          </w:tcPr>
          <w:p w:rsidR="002D6DEB" w:rsidRPr="004B38B4" w:rsidRDefault="002D6DEB" w:rsidP="00C72C8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 xml:space="preserve">37 </w:t>
            </w:r>
          </w:p>
          <w:p w:rsidR="002D6DEB" w:rsidRPr="004B38B4" w:rsidRDefault="002D6DEB" w:rsidP="00C72C86">
            <w:pPr>
              <w:spacing w:after="0" w:line="240" w:lineRule="auto"/>
              <w:jc w:val="right"/>
              <w:rPr>
                <w:rFonts w:ascii="Times New Roman" w:hAnsi="Times New Roman" w:cs="Times New Roman"/>
                <w:sz w:val="24"/>
                <w:szCs w:val="24"/>
              </w:rPr>
            </w:pPr>
          </w:p>
        </w:tc>
        <w:tc>
          <w:tcPr>
            <w:tcW w:w="1843" w:type="dxa"/>
          </w:tcPr>
          <w:p w:rsidR="002D6DEB" w:rsidRPr="004B38B4" w:rsidRDefault="00860D38" w:rsidP="00C72C8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90</w:t>
            </w:r>
            <w:r w:rsidR="0029039C" w:rsidRPr="004B38B4">
              <w:rPr>
                <w:rFonts w:ascii="Times New Roman" w:hAnsi="Times New Roman" w:cs="Times New Roman"/>
                <w:sz w:val="24"/>
                <w:szCs w:val="24"/>
              </w:rPr>
              <w:t xml:space="preserve"> </w:t>
            </w:r>
          </w:p>
        </w:tc>
        <w:tc>
          <w:tcPr>
            <w:tcW w:w="2119" w:type="dxa"/>
          </w:tcPr>
          <w:p w:rsidR="002D6DEB" w:rsidRPr="004B38B4" w:rsidRDefault="00084B8A" w:rsidP="00C5372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АЛИМС</w:t>
            </w:r>
          </w:p>
        </w:tc>
      </w:tr>
    </w:tbl>
    <w:p w:rsidR="009717CD" w:rsidRPr="004B38B4" w:rsidRDefault="009717CD" w:rsidP="00C53726">
      <w:pPr>
        <w:spacing w:after="0" w:line="240" w:lineRule="auto"/>
        <w:jc w:val="both"/>
        <w:rPr>
          <w:rFonts w:ascii="Times New Roman" w:hAnsi="Times New Roman" w:cs="Times New Roman"/>
          <w:sz w:val="24"/>
          <w:szCs w:val="24"/>
        </w:rPr>
      </w:pPr>
    </w:p>
    <w:p w:rsidR="000D009B" w:rsidRPr="004B38B4" w:rsidRDefault="000D009B" w:rsidP="00C53726">
      <w:pPr>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Мера 1.2.8: Унапређење обухвата регистрације  онколошких пацијената</w:t>
      </w:r>
    </w:p>
    <w:p w:rsidR="00C94633" w:rsidRPr="004B38B4" w:rsidRDefault="00C94633" w:rsidP="00C53726">
      <w:pPr>
        <w:tabs>
          <w:tab w:val="left" w:pos="990"/>
        </w:tabs>
        <w:spacing w:after="0" w:line="240" w:lineRule="auto"/>
        <w:rPr>
          <w:rFonts w:ascii="Times New Roman" w:hAnsi="Times New Roman" w:cs="Times New Roman"/>
          <w:sz w:val="24"/>
          <w:szCs w:val="24"/>
          <w:highlight w:val="cy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1701"/>
        <w:gridCol w:w="1843"/>
        <w:gridCol w:w="2119"/>
      </w:tblGrid>
      <w:tr w:rsidR="0045068E" w:rsidRPr="004B38B4" w:rsidTr="0045068E">
        <w:trPr>
          <w:trHeight w:val="811"/>
        </w:trPr>
        <w:tc>
          <w:tcPr>
            <w:tcW w:w="3397" w:type="dxa"/>
          </w:tcPr>
          <w:p w:rsidR="0045068E" w:rsidRPr="004B38B4" w:rsidRDefault="0045068E" w:rsidP="00C53726">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Показатељ</w:t>
            </w:r>
          </w:p>
        </w:tc>
        <w:tc>
          <w:tcPr>
            <w:tcW w:w="1701" w:type="dxa"/>
          </w:tcPr>
          <w:p w:rsidR="0045068E" w:rsidRPr="004B38B4" w:rsidRDefault="0045068E" w:rsidP="00C53726">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Почетна вредност (2018)</w:t>
            </w:r>
          </w:p>
        </w:tc>
        <w:tc>
          <w:tcPr>
            <w:tcW w:w="1843" w:type="dxa"/>
          </w:tcPr>
          <w:p w:rsidR="0045068E" w:rsidRPr="004B38B4" w:rsidRDefault="0045068E" w:rsidP="00C53726">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Циљана вредност у последњој години (2022)</w:t>
            </w:r>
          </w:p>
        </w:tc>
        <w:tc>
          <w:tcPr>
            <w:tcW w:w="2119" w:type="dxa"/>
          </w:tcPr>
          <w:p w:rsidR="0045068E" w:rsidRPr="004B38B4" w:rsidRDefault="0045068E" w:rsidP="00C53726">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Извор провере</w:t>
            </w:r>
          </w:p>
        </w:tc>
      </w:tr>
      <w:tr w:rsidR="0045068E" w:rsidRPr="004B38B4" w:rsidTr="0045068E">
        <w:tc>
          <w:tcPr>
            <w:tcW w:w="3397" w:type="dxa"/>
          </w:tcPr>
          <w:p w:rsidR="0045068E" w:rsidRPr="004B38B4" w:rsidRDefault="004A384D" w:rsidP="00C53726">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Проценат случајева рака у дефинисаној популацији који су укључени у Регистар са свим потребним подацима</w:t>
            </w:r>
          </w:p>
        </w:tc>
        <w:tc>
          <w:tcPr>
            <w:tcW w:w="1701" w:type="dxa"/>
          </w:tcPr>
          <w:p w:rsidR="0045068E" w:rsidRPr="004B38B4" w:rsidRDefault="00CC4384" w:rsidP="00C53726">
            <w:pPr>
              <w:spacing w:after="0" w:line="240" w:lineRule="auto"/>
              <w:jc w:val="right"/>
              <w:rPr>
                <w:rFonts w:ascii="Times New Roman" w:hAnsi="Times New Roman" w:cs="Times New Roman"/>
                <w:sz w:val="24"/>
                <w:szCs w:val="24"/>
              </w:rPr>
            </w:pPr>
            <w:r w:rsidRPr="004B38B4">
              <w:rPr>
                <w:rFonts w:ascii="Times New Roman" w:eastAsia="Calibri" w:hAnsi="Times New Roman" w:cs="Times New Roman"/>
                <w:sz w:val="24"/>
                <w:szCs w:val="24"/>
              </w:rPr>
              <w:t>80%</w:t>
            </w:r>
          </w:p>
        </w:tc>
        <w:tc>
          <w:tcPr>
            <w:tcW w:w="1843" w:type="dxa"/>
          </w:tcPr>
          <w:p w:rsidR="0045068E" w:rsidRPr="004B38B4" w:rsidRDefault="009F4E69" w:rsidP="009F4E69">
            <w:pPr>
              <w:spacing w:after="0" w:line="240" w:lineRule="auto"/>
              <w:jc w:val="right"/>
              <w:rPr>
                <w:rFonts w:ascii="Times New Roman" w:hAnsi="Times New Roman" w:cs="Times New Roman"/>
                <w:sz w:val="24"/>
                <w:szCs w:val="24"/>
              </w:rPr>
            </w:pPr>
            <w:r w:rsidRPr="004B38B4">
              <w:rPr>
                <w:rFonts w:ascii="Times New Roman" w:eastAsia="Calibri" w:hAnsi="Times New Roman" w:cs="Times New Roman"/>
                <w:sz w:val="24"/>
                <w:szCs w:val="24"/>
              </w:rPr>
              <w:t>90</w:t>
            </w:r>
            <w:r w:rsidR="00CC4384" w:rsidRPr="004B38B4">
              <w:rPr>
                <w:rFonts w:ascii="Times New Roman" w:eastAsia="Calibri" w:hAnsi="Times New Roman" w:cs="Times New Roman"/>
                <w:sz w:val="24"/>
                <w:szCs w:val="24"/>
              </w:rPr>
              <w:t>%</w:t>
            </w:r>
          </w:p>
        </w:tc>
        <w:tc>
          <w:tcPr>
            <w:tcW w:w="2119" w:type="dxa"/>
          </w:tcPr>
          <w:p w:rsidR="0045068E" w:rsidRPr="004B38B4" w:rsidRDefault="00CC4384" w:rsidP="00C5372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ИЈЗС</w:t>
            </w:r>
          </w:p>
        </w:tc>
      </w:tr>
    </w:tbl>
    <w:p w:rsidR="0045068E" w:rsidRPr="004B38B4" w:rsidRDefault="0045068E" w:rsidP="00C53726">
      <w:pPr>
        <w:tabs>
          <w:tab w:val="left" w:pos="990"/>
        </w:tabs>
        <w:spacing w:after="0" w:line="240" w:lineRule="auto"/>
        <w:rPr>
          <w:rFonts w:ascii="Times New Roman" w:hAnsi="Times New Roman" w:cs="Times New Roman"/>
          <w:sz w:val="24"/>
          <w:szCs w:val="24"/>
          <w:highlight w:val="cyan"/>
        </w:rPr>
      </w:pPr>
    </w:p>
    <w:p w:rsidR="00022B11" w:rsidRPr="004B38B4" w:rsidRDefault="00022B11" w:rsidP="00C53726">
      <w:pPr>
        <w:tabs>
          <w:tab w:val="left" w:pos="990"/>
        </w:tabs>
        <w:spacing w:after="0" w:line="240" w:lineRule="auto"/>
        <w:rPr>
          <w:rFonts w:ascii="Times New Roman" w:hAnsi="Times New Roman" w:cs="Times New Roman"/>
          <w:sz w:val="24"/>
          <w:szCs w:val="24"/>
          <w:highlight w:val="cyan"/>
        </w:rPr>
      </w:pPr>
    </w:p>
    <w:p w:rsidR="000D009B" w:rsidRPr="004B38B4" w:rsidRDefault="000D009B" w:rsidP="00C53726">
      <w:pPr>
        <w:spacing w:after="0" w:line="240" w:lineRule="auto"/>
        <w:jc w:val="both"/>
        <w:rPr>
          <w:rFonts w:ascii="Times New Roman" w:hAnsi="Times New Roman" w:cs="Times New Roman"/>
          <w:b/>
          <w:bCs/>
          <w:i/>
          <w:sz w:val="24"/>
          <w:szCs w:val="24"/>
        </w:rPr>
      </w:pPr>
      <w:r w:rsidRPr="004B38B4">
        <w:rPr>
          <w:rFonts w:ascii="Times New Roman" w:hAnsi="Times New Roman" w:cs="Times New Roman"/>
          <w:b/>
          <w:i/>
          <w:sz w:val="24"/>
          <w:szCs w:val="24"/>
        </w:rPr>
        <w:t>1.3.</w:t>
      </w:r>
      <w:r w:rsidRPr="004B38B4">
        <w:rPr>
          <w:rFonts w:ascii="Times New Roman" w:hAnsi="Times New Roman" w:cs="Times New Roman"/>
          <w:b/>
          <w:bCs/>
          <w:i/>
          <w:sz w:val="24"/>
          <w:szCs w:val="24"/>
        </w:rPr>
        <w:t>Унапређење рехабилитације, супортивне онкологије и палијативног збрињавања</w:t>
      </w:r>
    </w:p>
    <w:p w:rsidR="000D009B" w:rsidRPr="004B38B4" w:rsidRDefault="000D009B" w:rsidP="00C53726">
      <w:pPr>
        <w:spacing w:after="0"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1701"/>
        <w:gridCol w:w="1976"/>
        <w:gridCol w:w="2119"/>
      </w:tblGrid>
      <w:tr w:rsidR="00CC4384" w:rsidRPr="004B38B4" w:rsidTr="00CC4384">
        <w:trPr>
          <w:trHeight w:val="811"/>
        </w:trPr>
        <w:tc>
          <w:tcPr>
            <w:tcW w:w="3397" w:type="dxa"/>
          </w:tcPr>
          <w:p w:rsidR="00CC4384" w:rsidRPr="004B38B4" w:rsidRDefault="00CC4384" w:rsidP="00C53726">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Показатељ</w:t>
            </w:r>
          </w:p>
        </w:tc>
        <w:tc>
          <w:tcPr>
            <w:tcW w:w="1701" w:type="dxa"/>
          </w:tcPr>
          <w:p w:rsidR="00CC4384" w:rsidRPr="004B38B4" w:rsidRDefault="00CC4384" w:rsidP="00C53726">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Почетна вредност (2018)</w:t>
            </w:r>
          </w:p>
        </w:tc>
        <w:tc>
          <w:tcPr>
            <w:tcW w:w="1843" w:type="dxa"/>
          </w:tcPr>
          <w:p w:rsidR="00CC4384" w:rsidRPr="004B38B4" w:rsidRDefault="00CC4384" w:rsidP="00C53726">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Циљана вредност у последњој години (2022)</w:t>
            </w:r>
          </w:p>
        </w:tc>
        <w:tc>
          <w:tcPr>
            <w:tcW w:w="2119" w:type="dxa"/>
          </w:tcPr>
          <w:p w:rsidR="00CC4384" w:rsidRPr="004B38B4" w:rsidRDefault="00CC4384" w:rsidP="00C53726">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Извор провере</w:t>
            </w:r>
          </w:p>
        </w:tc>
      </w:tr>
      <w:tr w:rsidR="00CC4384" w:rsidRPr="004B38B4" w:rsidTr="00426F72">
        <w:tc>
          <w:tcPr>
            <w:tcW w:w="3397" w:type="dxa"/>
          </w:tcPr>
          <w:p w:rsidR="00CC4384" w:rsidRPr="004B38B4" w:rsidRDefault="00CC4384" w:rsidP="00854CED">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 xml:space="preserve">Број </w:t>
            </w:r>
            <w:r w:rsidR="00854CED" w:rsidRPr="004B38B4">
              <w:rPr>
                <w:rFonts w:ascii="Times New Roman" w:hAnsi="Times New Roman" w:cs="Times New Roman"/>
                <w:sz w:val="24"/>
                <w:szCs w:val="24"/>
              </w:rPr>
              <w:t xml:space="preserve">домова здравља у </w:t>
            </w:r>
            <w:r w:rsidRPr="004B38B4">
              <w:rPr>
                <w:rFonts w:ascii="Times New Roman" w:hAnsi="Times New Roman" w:cs="Times New Roman"/>
                <w:sz w:val="24"/>
                <w:szCs w:val="24"/>
              </w:rPr>
              <w:t>кој</w:t>
            </w:r>
            <w:r w:rsidR="00854CED" w:rsidRPr="004B38B4">
              <w:rPr>
                <w:rFonts w:ascii="Times New Roman" w:hAnsi="Times New Roman" w:cs="Times New Roman"/>
                <w:sz w:val="24"/>
                <w:szCs w:val="24"/>
              </w:rPr>
              <w:t xml:space="preserve">има </w:t>
            </w:r>
            <w:r w:rsidRPr="004B38B4">
              <w:rPr>
                <w:rFonts w:ascii="Times New Roman" w:hAnsi="Times New Roman" w:cs="Times New Roman"/>
                <w:sz w:val="24"/>
                <w:szCs w:val="24"/>
              </w:rPr>
              <w:t xml:space="preserve"> </w:t>
            </w:r>
            <w:r w:rsidR="00854CED" w:rsidRPr="004B38B4">
              <w:rPr>
                <w:rFonts w:ascii="Times New Roman" w:hAnsi="Times New Roman" w:cs="Times New Roman"/>
                <w:sz w:val="24"/>
                <w:szCs w:val="24"/>
              </w:rPr>
              <w:t xml:space="preserve">је основана служба кућног лечења с палијативним збрињавањем </w:t>
            </w:r>
          </w:p>
        </w:tc>
        <w:tc>
          <w:tcPr>
            <w:tcW w:w="1701" w:type="dxa"/>
          </w:tcPr>
          <w:p w:rsidR="00570A97" w:rsidRPr="004B38B4" w:rsidRDefault="00E962C0" w:rsidP="00192D2D">
            <w:pPr>
              <w:spacing w:after="0" w:line="240" w:lineRule="auto"/>
              <w:ind w:left="360"/>
              <w:jc w:val="right"/>
              <w:rPr>
                <w:rFonts w:ascii="Times New Roman" w:hAnsi="Times New Roman" w:cs="Times New Roman"/>
                <w:sz w:val="24"/>
                <w:szCs w:val="24"/>
              </w:rPr>
            </w:pPr>
            <w:r w:rsidRPr="004B38B4">
              <w:rPr>
                <w:rFonts w:ascii="Times New Roman" w:hAnsi="Times New Roman" w:cs="Times New Roman"/>
                <w:sz w:val="24"/>
                <w:szCs w:val="24"/>
              </w:rPr>
              <w:t xml:space="preserve">56 </w:t>
            </w:r>
          </w:p>
          <w:p w:rsidR="00CC4384" w:rsidRPr="004B38B4" w:rsidRDefault="00CC4384" w:rsidP="00551CDC">
            <w:pPr>
              <w:jc w:val="right"/>
              <w:rPr>
                <w:rFonts w:ascii="Times New Roman" w:hAnsi="Times New Roman" w:cs="Times New Roman"/>
                <w:sz w:val="24"/>
                <w:szCs w:val="24"/>
              </w:rPr>
            </w:pPr>
          </w:p>
        </w:tc>
        <w:tc>
          <w:tcPr>
            <w:tcW w:w="1843" w:type="dxa"/>
          </w:tcPr>
          <w:p w:rsidR="00E962C0" w:rsidRPr="004B38B4" w:rsidRDefault="00E962C0" w:rsidP="00192D2D">
            <w:pPr>
              <w:spacing w:after="0" w:line="240" w:lineRule="auto"/>
              <w:ind w:left="360"/>
              <w:jc w:val="right"/>
              <w:rPr>
                <w:rFonts w:ascii="Times New Roman" w:hAnsi="Times New Roman" w:cs="Times New Roman"/>
                <w:sz w:val="24"/>
                <w:szCs w:val="24"/>
              </w:rPr>
            </w:pPr>
            <w:r w:rsidRPr="004B38B4">
              <w:rPr>
                <w:rFonts w:ascii="Times New Roman" w:hAnsi="Times New Roman" w:cs="Times New Roman"/>
                <w:sz w:val="24"/>
                <w:szCs w:val="24"/>
              </w:rPr>
              <w:t xml:space="preserve">88 </w:t>
            </w:r>
          </w:p>
          <w:p w:rsidR="00E962C0" w:rsidRPr="004B38B4" w:rsidRDefault="00E962C0" w:rsidP="00551CDC">
            <w:pPr>
              <w:spacing w:after="0" w:line="240" w:lineRule="auto"/>
              <w:ind w:left="1080"/>
              <w:jc w:val="right"/>
              <w:rPr>
                <w:rFonts w:ascii="Times New Roman" w:hAnsi="Times New Roman" w:cs="Times New Roman"/>
                <w:sz w:val="24"/>
                <w:szCs w:val="24"/>
              </w:rPr>
            </w:pPr>
          </w:p>
          <w:p w:rsidR="00CC4384" w:rsidRPr="004B38B4" w:rsidRDefault="00CC4384" w:rsidP="00551CDC">
            <w:pPr>
              <w:spacing w:after="0" w:line="240" w:lineRule="auto"/>
              <w:ind w:left="360"/>
              <w:jc w:val="right"/>
              <w:rPr>
                <w:rFonts w:ascii="Times New Roman" w:hAnsi="Times New Roman" w:cs="Times New Roman"/>
                <w:sz w:val="24"/>
                <w:szCs w:val="24"/>
              </w:rPr>
            </w:pPr>
          </w:p>
        </w:tc>
        <w:tc>
          <w:tcPr>
            <w:tcW w:w="2119" w:type="dxa"/>
          </w:tcPr>
          <w:p w:rsidR="00CC4384" w:rsidRPr="004B38B4" w:rsidRDefault="00297BD8" w:rsidP="00426F72">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ИЈЗС</w:t>
            </w:r>
          </w:p>
        </w:tc>
      </w:tr>
      <w:tr w:rsidR="00717401" w:rsidRPr="004B38B4" w:rsidTr="00426F72">
        <w:tc>
          <w:tcPr>
            <w:tcW w:w="3397" w:type="dxa"/>
          </w:tcPr>
          <w:p w:rsidR="00717401" w:rsidRPr="004B38B4" w:rsidRDefault="00C72C86" w:rsidP="00C72C86">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Број јединица за палијативно збрињавање</w:t>
            </w:r>
            <w:r w:rsidRPr="004B38B4">
              <w:rPr>
                <w:rStyle w:val="FootnoteReference"/>
                <w:rFonts w:ascii="Times New Roman" w:hAnsi="Times New Roman" w:cs="Times New Roman"/>
                <w:sz w:val="24"/>
                <w:szCs w:val="24"/>
              </w:rPr>
              <w:t xml:space="preserve"> </w:t>
            </w:r>
          </w:p>
        </w:tc>
        <w:tc>
          <w:tcPr>
            <w:tcW w:w="1701" w:type="dxa"/>
          </w:tcPr>
          <w:p w:rsidR="00717401" w:rsidRPr="004B38B4" w:rsidRDefault="00717401" w:rsidP="00192D2D">
            <w:pPr>
              <w:spacing w:after="0" w:line="240" w:lineRule="auto"/>
              <w:ind w:left="1080"/>
              <w:jc w:val="right"/>
              <w:rPr>
                <w:rFonts w:ascii="Times New Roman" w:hAnsi="Times New Roman" w:cs="Times New Roman"/>
                <w:sz w:val="24"/>
                <w:szCs w:val="24"/>
              </w:rPr>
            </w:pPr>
            <w:r w:rsidRPr="004B38B4">
              <w:rPr>
                <w:rFonts w:ascii="Times New Roman" w:hAnsi="Times New Roman" w:cs="Times New Roman"/>
                <w:sz w:val="24"/>
                <w:szCs w:val="24"/>
              </w:rPr>
              <w:t>9</w:t>
            </w:r>
            <w:r w:rsidRPr="004B38B4">
              <w:rPr>
                <w:rStyle w:val="FootnoteReference"/>
                <w:rFonts w:ascii="Times New Roman" w:hAnsi="Times New Roman" w:cs="Times New Roman"/>
                <w:sz w:val="24"/>
                <w:szCs w:val="24"/>
              </w:rPr>
              <w:footnoteReference w:id="76"/>
            </w:r>
          </w:p>
          <w:p w:rsidR="00717401" w:rsidRPr="004B38B4" w:rsidRDefault="00717401" w:rsidP="00192D2D">
            <w:pPr>
              <w:pStyle w:val="ListParagraph"/>
              <w:spacing w:after="0" w:line="240" w:lineRule="auto"/>
              <w:jc w:val="right"/>
              <w:rPr>
                <w:rFonts w:ascii="Times New Roman" w:hAnsi="Times New Roman" w:cs="Times New Roman"/>
                <w:sz w:val="24"/>
                <w:szCs w:val="24"/>
              </w:rPr>
            </w:pPr>
          </w:p>
        </w:tc>
        <w:tc>
          <w:tcPr>
            <w:tcW w:w="1843" w:type="dxa"/>
          </w:tcPr>
          <w:p w:rsidR="00717401" w:rsidRPr="004B38B4" w:rsidRDefault="00717401" w:rsidP="00192D2D">
            <w:pPr>
              <w:spacing w:after="0" w:line="240" w:lineRule="auto"/>
              <w:ind w:left="360"/>
              <w:jc w:val="right"/>
              <w:rPr>
                <w:rFonts w:ascii="Times New Roman" w:hAnsi="Times New Roman" w:cs="Times New Roman"/>
                <w:sz w:val="24"/>
                <w:szCs w:val="24"/>
              </w:rPr>
            </w:pPr>
            <w:r w:rsidRPr="004B38B4">
              <w:rPr>
                <w:rFonts w:ascii="Times New Roman" w:hAnsi="Times New Roman" w:cs="Times New Roman"/>
                <w:sz w:val="24"/>
                <w:szCs w:val="24"/>
              </w:rPr>
              <w:t xml:space="preserve">20 </w:t>
            </w:r>
          </w:p>
        </w:tc>
        <w:tc>
          <w:tcPr>
            <w:tcW w:w="2119" w:type="dxa"/>
          </w:tcPr>
          <w:p w:rsidR="00717401" w:rsidRPr="004B38B4" w:rsidRDefault="00C72C86" w:rsidP="00426F72">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ИЈЗС</w:t>
            </w:r>
          </w:p>
        </w:tc>
      </w:tr>
      <w:tr w:rsidR="00717401" w:rsidRPr="004B38B4" w:rsidTr="00426F72">
        <w:tc>
          <w:tcPr>
            <w:tcW w:w="3397" w:type="dxa"/>
          </w:tcPr>
          <w:p w:rsidR="00717401" w:rsidRPr="004B38B4" w:rsidRDefault="00C72C86" w:rsidP="00C53726">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Број постеља намењених за палијативно збрињавање онколошких болесника</w:t>
            </w:r>
          </w:p>
        </w:tc>
        <w:tc>
          <w:tcPr>
            <w:tcW w:w="1701" w:type="dxa"/>
          </w:tcPr>
          <w:p w:rsidR="00717401" w:rsidRPr="004B38B4" w:rsidRDefault="00717401" w:rsidP="00551CDC">
            <w:pPr>
              <w:spacing w:after="0" w:line="240" w:lineRule="auto"/>
              <w:ind w:left="360"/>
              <w:jc w:val="right"/>
              <w:rPr>
                <w:rFonts w:ascii="Times New Roman" w:hAnsi="Times New Roman" w:cs="Times New Roman"/>
                <w:sz w:val="24"/>
                <w:szCs w:val="24"/>
              </w:rPr>
            </w:pPr>
            <w:r w:rsidRPr="004B38B4">
              <w:rPr>
                <w:rFonts w:ascii="Times New Roman" w:hAnsi="Times New Roman" w:cs="Times New Roman"/>
                <w:sz w:val="24"/>
                <w:szCs w:val="24"/>
              </w:rPr>
              <w:t>146</w:t>
            </w:r>
            <w:r w:rsidRPr="004B38B4">
              <w:rPr>
                <w:rStyle w:val="FootnoteReference"/>
                <w:rFonts w:ascii="Times New Roman" w:hAnsi="Times New Roman" w:cs="Times New Roman"/>
                <w:sz w:val="24"/>
                <w:szCs w:val="24"/>
              </w:rPr>
              <w:footnoteReference w:id="77"/>
            </w:r>
          </w:p>
        </w:tc>
        <w:tc>
          <w:tcPr>
            <w:tcW w:w="1843" w:type="dxa"/>
          </w:tcPr>
          <w:p w:rsidR="00717401" w:rsidRPr="004B38B4" w:rsidRDefault="00717401" w:rsidP="00551CDC">
            <w:pPr>
              <w:spacing w:after="0" w:line="240" w:lineRule="auto"/>
              <w:ind w:left="360"/>
              <w:jc w:val="right"/>
              <w:rPr>
                <w:rFonts w:ascii="Times New Roman" w:hAnsi="Times New Roman" w:cs="Times New Roman"/>
                <w:sz w:val="24"/>
                <w:szCs w:val="24"/>
              </w:rPr>
            </w:pPr>
            <w:r w:rsidRPr="004B38B4">
              <w:rPr>
                <w:rFonts w:ascii="Times New Roman" w:hAnsi="Times New Roman" w:cs="Times New Roman"/>
                <w:sz w:val="24"/>
                <w:szCs w:val="24"/>
              </w:rPr>
              <w:t>350 (50 на милион становника</w:t>
            </w:r>
            <w:r w:rsidRPr="004B38B4">
              <w:rPr>
                <w:rStyle w:val="FootnoteReference"/>
                <w:rFonts w:ascii="Times New Roman" w:hAnsi="Times New Roman" w:cs="Times New Roman"/>
                <w:sz w:val="24"/>
                <w:szCs w:val="24"/>
              </w:rPr>
              <w:footnoteReference w:id="78"/>
            </w:r>
            <w:r w:rsidRPr="004B38B4">
              <w:rPr>
                <w:rFonts w:ascii="Times New Roman" w:hAnsi="Times New Roman" w:cs="Times New Roman"/>
                <w:sz w:val="24"/>
                <w:szCs w:val="24"/>
              </w:rPr>
              <w:t>)</w:t>
            </w:r>
          </w:p>
        </w:tc>
        <w:tc>
          <w:tcPr>
            <w:tcW w:w="2119" w:type="dxa"/>
          </w:tcPr>
          <w:p w:rsidR="00717401" w:rsidRPr="004B38B4" w:rsidRDefault="00C72C86" w:rsidP="00426F72">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ИЈЗС</w:t>
            </w:r>
          </w:p>
        </w:tc>
      </w:tr>
    </w:tbl>
    <w:p w:rsidR="00CC4384" w:rsidRPr="004B38B4" w:rsidRDefault="00CC4384" w:rsidP="00C53726">
      <w:pPr>
        <w:spacing w:after="0" w:line="240" w:lineRule="auto"/>
        <w:jc w:val="both"/>
        <w:rPr>
          <w:rFonts w:ascii="Times New Roman" w:hAnsi="Times New Roman" w:cs="Times New Roman"/>
          <w:sz w:val="24"/>
          <w:szCs w:val="24"/>
        </w:rPr>
      </w:pPr>
    </w:p>
    <w:p w:rsidR="000D009B" w:rsidRPr="004B38B4" w:rsidRDefault="000D009B" w:rsidP="00C53726">
      <w:pPr>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Мера 1.3.1: Обезбеђење подршке за оболеле од рака да се врате свакодневном животу</w:t>
      </w:r>
    </w:p>
    <w:p w:rsidR="00CC4384" w:rsidRPr="004B38B4" w:rsidRDefault="00CC4384" w:rsidP="00C53726">
      <w:pPr>
        <w:spacing w:after="0"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1701"/>
        <w:gridCol w:w="1843"/>
        <w:gridCol w:w="2119"/>
      </w:tblGrid>
      <w:tr w:rsidR="00CC4384" w:rsidRPr="004B38B4" w:rsidTr="00CC4384">
        <w:trPr>
          <w:trHeight w:val="811"/>
        </w:trPr>
        <w:tc>
          <w:tcPr>
            <w:tcW w:w="3397" w:type="dxa"/>
          </w:tcPr>
          <w:p w:rsidR="00CC4384" w:rsidRPr="004B38B4" w:rsidRDefault="00CC4384" w:rsidP="00C53726">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Показатељ</w:t>
            </w:r>
          </w:p>
        </w:tc>
        <w:tc>
          <w:tcPr>
            <w:tcW w:w="1701" w:type="dxa"/>
          </w:tcPr>
          <w:p w:rsidR="00CC4384" w:rsidRPr="004B38B4" w:rsidRDefault="00CC4384" w:rsidP="00C53726">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Почетна вредност (2018)</w:t>
            </w:r>
          </w:p>
        </w:tc>
        <w:tc>
          <w:tcPr>
            <w:tcW w:w="1843" w:type="dxa"/>
          </w:tcPr>
          <w:p w:rsidR="00CC4384" w:rsidRPr="004B38B4" w:rsidRDefault="00CC4384" w:rsidP="00C53726">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Циљана вредност у последњој години (2022)</w:t>
            </w:r>
          </w:p>
        </w:tc>
        <w:tc>
          <w:tcPr>
            <w:tcW w:w="2119" w:type="dxa"/>
          </w:tcPr>
          <w:p w:rsidR="00CC4384" w:rsidRPr="004B38B4" w:rsidRDefault="00CC4384" w:rsidP="00C53726">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Извор провере</w:t>
            </w:r>
          </w:p>
        </w:tc>
      </w:tr>
      <w:tr w:rsidR="00CC4384" w:rsidRPr="004B38B4" w:rsidTr="00CC4384">
        <w:tc>
          <w:tcPr>
            <w:tcW w:w="3397" w:type="dxa"/>
          </w:tcPr>
          <w:p w:rsidR="00CC4384" w:rsidRPr="004B38B4" w:rsidRDefault="000D5817" w:rsidP="006A794C">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Усвојен</w:t>
            </w:r>
            <w:r w:rsidR="007D1447" w:rsidRPr="004B38B4">
              <w:rPr>
                <w:rFonts w:ascii="Times New Roman" w:hAnsi="Times New Roman" w:cs="Times New Roman"/>
                <w:sz w:val="24"/>
                <w:szCs w:val="24"/>
              </w:rPr>
              <w:t>е</w:t>
            </w:r>
            <w:r w:rsidRPr="004B38B4">
              <w:rPr>
                <w:rFonts w:ascii="Times New Roman" w:hAnsi="Times New Roman" w:cs="Times New Roman"/>
                <w:sz w:val="24"/>
                <w:szCs w:val="24"/>
              </w:rPr>
              <w:t xml:space="preserve"> </w:t>
            </w:r>
            <w:r w:rsidR="006A794C" w:rsidRPr="004B38B4">
              <w:rPr>
                <w:rFonts w:ascii="Times New Roman" w:hAnsi="Times New Roman" w:cs="Times New Roman"/>
                <w:sz w:val="24"/>
                <w:szCs w:val="24"/>
              </w:rPr>
              <w:t xml:space="preserve">смернице </w:t>
            </w:r>
            <w:r w:rsidRPr="004B38B4">
              <w:rPr>
                <w:rFonts w:ascii="Times New Roman" w:hAnsi="Times New Roman" w:cs="Times New Roman"/>
                <w:sz w:val="24"/>
                <w:szCs w:val="24"/>
              </w:rPr>
              <w:t xml:space="preserve">за рехабилитацију </w:t>
            </w:r>
            <w:r w:rsidR="00073679" w:rsidRPr="004B38B4">
              <w:rPr>
                <w:rFonts w:ascii="Times New Roman" w:hAnsi="Times New Roman" w:cs="Times New Roman"/>
                <w:sz w:val="24"/>
                <w:szCs w:val="24"/>
              </w:rPr>
              <w:t xml:space="preserve">и реинтеграцију </w:t>
            </w:r>
            <w:r w:rsidRPr="004B38B4">
              <w:rPr>
                <w:rFonts w:ascii="Times New Roman" w:hAnsi="Times New Roman" w:cs="Times New Roman"/>
                <w:sz w:val="24"/>
                <w:szCs w:val="24"/>
              </w:rPr>
              <w:t>онколошких пацијената</w:t>
            </w:r>
          </w:p>
        </w:tc>
        <w:tc>
          <w:tcPr>
            <w:tcW w:w="1701" w:type="dxa"/>
          </w:tcPr>
          <w:p w:rsidR="00CC4384" w:rsidRPr="004B38B4" w:rsidRDefault="000D5817" w:rsidP="00EF7B8F">
            <w:pPr>
              <w:spacing w:after="0" w:line="240" w:lineRule="auto"/>
              <w:jc w:val="right"/>
              <w:rPr>
                <w:rFonts w:ascii="Times New Roman" w:hAnsi="Times New Roman" w:cs="Times New Roman"/>
                <w:sz w:val="24"/>
                <w:szCs w:val="24"/>
              </w:rPr>
            </w:pPr>
            <w:r w:rsidRPr="004B38B4">
              <w:rPr>
                <w:rFonts w:ascii="Times New Roman" w:eastAsia="Calibri" w:hAnsi="Times New Roman" w:cs="Times New Roman"/>
                <w:sz w:val="24"/>
                <w:szCs w:val="24"/>
              </w:rPr>
              <w:t xml:space="preserve">Не </w:t>
            </w:r>
          </w:p>
        </w:tc>
        <w:tc>
          <w:tcPr>
            <w:tcW w:w="1843" w:type="dxa"/>
          </w:tcPr>
          <w:p w:rsidR="00CC4384" w:rsidRPr="004B38B4" w:rsidRDefault="005B633D" w:rsidP="002469DD">
            <w:pPr>
              <w:spacing w:after="0" w:line="240" w:lineRule="auto"/>
              <w:jc w:val="right"/>
              <w:rPr>
                <w:rFonts w:ascii="Times New Roman" w:hAnsi="Times New Roman" w:cs="Times New Roman"/>
                <w:sz w:val="24"/>
                <w:szCs w:val="24"/>
              </w:rPr>
            </w:pPr>
            <w:r w:rsidRPr="004B38B4">
              <w:rPr>
                <w:rFonts w:ascii="Times New Roman" w:eastAsia="Calibri" w:hAnsi="Times New Roman" w:cs="Times New Roman"/>
                <w:sz w:val="24"/>
                <w:szCs w:val="24"/>
              </w:rPr>
              <w:t>Да</w:t>
            </w:r>
          </w:p>
        </w:tc>
        <w:tc>
          <w:tcPr>
            <w:tcW w:w="2119" w:type="dxa"/>
          </w:tcPr>
          <w:p w:rsidR="00CC4384" w:rsidRPr="004B38B4" w:rsidRDefault="00CA6E89" w:rsidP="00C5372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МЗ</w:t>
            </w:r>
          </w:p>
        </w:tc>
      </w:tr>
    </w:tbl>
    <w:p w:rsidR="00CC4384" w:rsidRPr="004B38B4" w:rsidRDefault="00CC4384" w:rsidP="00C53726">
      <w:pPr>
        <w:spacing w:after="0" w:line="240" w:lineRule="auto"/>
        <w:jc w:val="both"/>
        <w:rPr>
          <w:rFonts w:ascii="Times New Roman" w:hAnsi="Times New Roman" w:cs="Times New Roman"/>
          <w:sz w:val="24"/>
          <w:szCs w:val="24"/>
        </w:rPr>
      </w:pPr>
    </w:p>
    <w:p w:rsidR="000D009B" w:rsidRPr="004B38B4" w:rsidRDefault="000D009B" w:rsidP="00C53726">
      <w:pPr>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Мера 1.3.2: Палијативно збрињавање на располагању свим пацијентима оболелим од рака кад год и где год им је то потребно</w:t>
      </w:r>
    </w:p>
    <w:p w:rsidR="00CC4384" w:rsidRPr="004B38B4" w:rsidRDefault="00CC4384" w:rsidP="00C53726">
      <w:pPr>
        <w:spacing w:after="0"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1701"/>
        <w:gridCol w:w="1843"/>
        <w:gridCol w:w="2119"/>
      </w:tblGrid>
      <w:tr w:rsidR="00CC4384" w:rsidRPr="004B38B4" w:rsidTr="00CC4384">
        <w:trPr>
          <w:trHeight w:val="811"/>
        </w:trPr>
        <w:tc>
          <w:tcPr>
            <w:tcW w:w="3397" w:type="dxa"/>
          </w:tcPr>
          <w:p w:rsidR="00CC4384" w:rsidRPr="004B38B4" w:rsidRDefault="00CC4384" w:rsidP="00C53726">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Показатељ</w:t>
            </w:r>
          </w:p>
        </w:tc>
        <w:tc>
          <w:tcPr>
            <w:tcW w:w="1701" w:type="dxa"/>
          </w:tcPr>
          <w:p w:rsidR="00CC4384" w:rsidRPr="004B38B4" w:rsidRDefault="00CC4384" w:rsidP="00C53726">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Почетна вредност (2018)</w:t>
            </w:r>
          </w:p>
        </w:tc>
        <w:tc>
          <w:tcPr>
            <w:tcW w:w="1843" w:type="dxa"/>
          </w:tcPr>
          <w:p w:rsidR="00CC4384" w:rsidRPr="004B38B4" w:rsidRDefault="00CC4384" w:rsidP="00C53726">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Циљана вредност у последњој години (2022)</w:t>
            </w:r>
          </w:p>
        </w:tc>
        <w:tc>
          <w:tcPr>
            <w:tcW w:w="2119" w:type="dxa"/>
          </w:tcPr>
          <w:p w:rsidR="00CC4384" w:rsidRPr="004B38B4" w:rsidRDefault="00CC4384" w:rsidP="00C53726">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Извор провере</w:t>
            </w:r>
          </w:p>
        </w:tc>
      </w:tr>
      <w:tr w:rsidR="00CA6E89" w:rsidRPr="004B38B4" w:rsidTr="00CC4384">
        <w:tc>
          <w:tcPr>
            <w:tcW w:w="3397" w:type="dxa"/>
          </w:tcPr>
          <w:p w:rsidR="00CA6E89" w:rsidRPr="004B38B4" w:rsidRDefault="00CA6E89" w:rsidP="00C53726">
            <w:pPr>
              <w:spacing w:after="0" w:line="240" w:lineRule="auto"/>
              <w:rPr>
                <w:rFonts w:ascii="Times New Roman" w:hAnsi="Times New Roman" w:cs="Times New Roman"/>
                <w:sz w:val="24"/>
                <w:szCs w:val="24"/>
              </w:rPr>
            </w:pPr>
            <w:r w:rsidRPr="004B38B4">
              <w:rPr>
                <w:rFonts w:ascii="Times New Roman" w:hAnsi="Times New Roman" w:cs="Times New Roman"/>
                <w:color w:val="000000" w:themeColor="text1"/>
                <w:sz w:val="24"/>
                <w:szCs w:val="24"/>
              </w:rPr>
              <w:t xml:space="preserve">Број општих болница, односно установа терцијарне здравствене заштите које имају јединице за палијативно збрињавање </w:t>
            </w:r>
          </w:p>
        </w:tc>
        <w:tc>
          <w:tcPr>
            <w:tcW w:w="1701" w:type="dxa"/>
          </w:tcPr>
          <w:p w:rsidR="004B740A" w:rsidRPr="004B38B4" w:rsidRDefault="004B740A" w:rsidP="00C5372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9</w:t>
            </w:r>
            <w:r w:rsidRPr="004B38B4">
              <w:rPr>
                <w:rStyle w:val="FootnoteReference"/>
                <w:rFonts w:ascii="Times New Roman" w:hAnsi="Times New Roman" w:cs="Times New Roman"/>
                <w:sz w:val="24"/>
                <w:szCs w:val="24"/>
              </w:rPr>
              <w:footnoteReference w:id="79"/>
            </w:r>
            <w:r w:rsidRPr="004B38B4">
              <w:rPr>
                <w:rFonts w:ascii="Times New Roman" w:hAnsi="Times New Roman" w:cs="Times New Roman"/>
                <w:sz w:val="24"/>
                <w:szCs w:val="24"/>
              </w:rPr>
              <w:t xml:space="preserve"> </w:t>
            </w:r>
          </w:p>
          <w:p w:rsidR="00CA6E89" w:rsidRPr="004B38B4" w:rsidRDefault="00CA6E89" w:rsidP="00C53726">
            <w:pPr>
              <w:spacing w:after="0" w:line="240" w:lineRule="auto"/>
              <w:jc w:val="right"/>
              <w:rPr>
                <w:rFonts w:ascii="Times New Roman" w:hAnsi="Times New Roman" w:cs="Times New Roman"/>
                <w:sz w:val="24"/>
                <w:szCs w:val="24"/>
              </w:rPr>
            </w:pPr>
          </w:p>
        </w:tc>
        <w:tc>
          <w:tcPr>
            <w:tcW w:w="1843" w:type="dxa"/>
          </w:tcPr>
          <w:p w:rsidR="00CA6E89" w:rsidRPr="004B38B4" w:rsidRDefault="004B740A" w:rsidP="00C53726">
            <w:pPr>
              <w:spacing w:after="0" w:line="240" w:lineRule="auto"/>
              <w:jc w:val="right"/>
              <w:rPr>
                <w:rFonts w:ascii="Times New Roman" w:hAnsi="Times New Roman" w:cs="Times New Roman"/>
                <w:sz w:val="24"/>
                <w:szCs w:val="24"/>
              </w:rPr>
            </w:pPr>
            <w:r w:rsidRPr="004B38B4">
              <w:rPr>
                <w:rFonts w:ascii="Times New Roman" w:eastAsia="Calibri" w:hAnsi="Times New Roman" w:cs="Times New Roman"/>
                <w:sz w:val="24"/>
                <w:szCs w:val="24"/>
              </w:rPr>
              <w:t>20</w:t>
            </w:r>
          </w:p>
        </w:tc>
        <w:tc>
          <w:tcPr>
            <w:tcW w:w="2119" w:type="dxa"/>
          </w:tcPr>
          <w:p w:rsidR="00CA6E89" w:rsidRPr="004B38B4" w:rsidRDefault="00CA6E89" w:rsidP="00C5372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ИЈЗС</w:t>
            </w:r>
            <w:r w:rsidR="004B740A" w:rsidRPr="004B38B4">
              <w:rPr>
                <w:rFonts w:ascii="Times New Roman" w:hAnsi="Times New Roman" w:cs="Times New Roman"/>
                <w:sz w:val="24"/>
                <w:szCs w:val="24"/>
                <w:highlight w:val="red"/>
              </w:rPr>
              <w:t xml:space="preserve"> </w:t>
            </w:r>
          </w:p>
        </w:tc>
      </w:tr>
    </w:tbl>
    <w:p w:rsidR="00CC4384" w:rsidRPr="004B38B4" w:rsidRDefault="00CC4384" w:rsidP="00C53726">
      <w:pPr>
        <w:spacing w:after="0" w:line="240" w:lineRule="auto"/>
        <w:jc w:val="both"/>
        <w:rPr>
          <w:rFonts w:ascii="Times New Roman" w:hAnsi="Times New Roman" w:cs="Times New Roman"/>
          <w:sz w:val="24"/>
          <w:szCs w:val="24"/>
        </w:rPr>
      </w:pPr>
    </w:p>
    <w:p w:rsidR="00E71766" w:rsidRPr="004B38B4" w:rsidRDefault="00E71766" w:rsidP="00C53726">
      <w:pPr>
        <w:spacing w:after="0" w:line="240" w:lineRule="auto"/>
        <w:jc w:val="both"/>
        <w:rPr>
          <w:rFonts w:ascii="Times New Roman" w:hAnsi="Times New Roman" w:cs="Times New Roman"/>
          <w:sz w:val="24"/>
          <w:szCs w:val="24"/>
        </w:rPr>
      </w:pPr>
    </w:p>
    <w:p w:rsidR="00244EB5" w:rsidRPr="004B38B4" w:rsidRDefault="000D009B" w:rsidP="00C53726">
      <w:pPr>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 xml:space="preserve">Мера 1.3.3: </w:t>
      </w:r>
      <w:r w:rsidR="00405B00" w:rsidRPr="004B38B4">
        <w:rPr>
          <w:rFonts w:ascii="Times New Roman" w:hAnsi="Times New Roman" w:cs="Times New Roman"/>
          <w:color w:val="000000"/>
          <w:sz w:val="24"/>
          <w:szCs w:val="24"/>
        </w:rPr>
        <w:t>Едукација кадрова из области супортивне онкологије и палијативог збрињавања</w:t>
      </w:r>
    </w:p>
    <w:p w:rsidR="00CC4384" w:rsidRPr="004B38B4" w:rsidRDefault="00CC4384" w:rsidP="00C53726">
      <w:pPr>
        <w:spacing w:after="0"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1701"/>
        <w:gridCol w:w="1843"/>
        <w:gridCol w:w="2119"/>
      </w:tblGrid>
      <w:tr w:rsidR="00CC4384" w:rsidRPr="004B38B4" w:rsidTr="00CC4384">
        <w:trPr>
          <w:trHeight w:val="811"/>
        </w:trPr>
        <w:tc>
          <w:tcPr>
            <w:tcW w:w="3397" w:type="dxa"/>
          </w:tcPr>
          <w:p w:rsidR="00CC4384" w:rsidRPr="004B38B4" w:rsidRDefault="00CC4384" w:rsidP="00C53726">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Показатељ</w:t>
            </w:r>
          </w:p>
        </w:tc>
        <w:tc>
          <w:tcPr>
            <w:tcW w:w="1701" w:type="dxa"/>
          </w:tcPr>
          <w:p w:rsidR="00CC4384" w:rsidRPr="004B38B4" w:rsidRDefault="00CC4384" w:rsidP="00C53726">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Почетна вредност (2018)</w:t>
            </w:r>
          </w:p>
        </w:tc>
        <w:tc>
          <w:tcPr>
            <w:tcW w:w="1843" w:type="dxa"/>
          </w:tcPr>
          <w:p w:rsidR="00CC4384" w:rsidRPr="004B38B4" w:rsidRDefault="00CC4384" w:rsidP="00C53726">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Циљана вредност у последњој години (2022)</w:t>
            </w:r>
          </w:p>
        </w:tc>
        <w:tc>
          <w:tcPr>
            <w:tcW w:w="2119" w:type="dxa"/>
          </w:tcPr>
          <w:p w:rsidR="00CC4384" w:rsidRPr="004B38B4" w:rsidRDefault="00CC4384" w:rsidP="00C53726">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Извор провере</w:t>
            </w:r>
          </w:p>
        </w:tc>
      </w:tr>
      <w:tr w:rsidR="00CC4384" w:rsidRPr="004B38B4" w:rsidTr="00CC4384">
        <w:tc>
          <w:tcPr>
            <w:tcW w:w="3397" w:type="dxa"/>
          </w:tcPr>
          <w:p w:rsidR="00CC4384" w:rsidRPr="004B38B4" w:rsidRDefault="00244EB5" w:rsidP="00271412">
            <w:pPr>
              <w:spacing w:after="0" w:line="240" w:lineRule="auto"/>
              <w:rPr>
                <w:rFonts w:ascii="Times New Roman" w:hAnsi="Times New Roman" w:cs="Times New Roman"/>
                <w:sz w:val="24"/>
                <w:szCs w:val="24"/>
              </w:rPr>
            </w:pPr>
            <w:r w:rsidRPr="004B38B4">
              <w:rPr>
                <w:rFonts w:ascii="Times New Roman" w:hAnsi="Times New Roman" w:cs="Times New Roman"/>
                <w:color w:val="000000"/>
                <w:sz w:val="24"/>
                <w:szCs w:val="24"/>
              </w:rPr>
              <w:t>Ув</w:t>
            </w:r>
            <w:r w:rsidR="00D05826" w:rsidRPr="004B38B4">
              <w:rPr>
                <w:rFonts w:ascii="Times New Roman" w:hAnsi="Times New Roman" w:cs="Times New Roman"/>
                <w:color w:val="000000"/>
                <w:sz w:val="24"/>
                <w:szCs w:val="24"/>
              </w:rPr>
              <w:t>еден</w:t>
            </w:r>
            <w:r w:rsidRPr="004B38B4">
              <w:rPr>
                <w:rFonts w:ascii="Times New Roman" w:hAnsi="Times New Roman" w:cs="Times New Roman"/>
                <w:color w:val="000000"/>
                <w:sz w:val="24"/>
                <w:szCs w:val="24"/>
              </w:rPr>
              <w:t xml:space="preserve"> предмета</w:t>
            </w:r>
            <w:r w:rsidRPr="004B38B4">
              <w:rPr>
                <w:rFonts w:ascii="Times New Roman" w:hAnsi="Times New Roman" w:cs="Times New Roman"/>
                <w:sz w:val="24"/>
                <w:szCs w:val="24"/>
              </w:rPr>
              <w:t xml:space="preserve"> палијативна медицина/палијативно збрињавање као обавезног предмета на медицинским факултетима и високим медицинским школама струковних студија у Србији</w:t>
            </w:r>
          </w:p>
        </w:tc>
        <w:tc>
          <w:tcPr>
            <w:tcW w:w="1701" w:type="dxa"/>
          </w:tcPr>
          <w:p w:rsidR="00CC4384" w:rsidRPr="004B38B4" w:rsidRDefault="00405B00" w:rsidP="00C53726">
            <w:pPr>
              <w:spacing w:after="0" w:line="240" w:lineRule="auto"/>
              <w:jc w:val="right"/>
              <w:rPr>
                <w:rFonts w:ascii="Times New Roman" w:hAnsi="Times New Roman" w:cs="Times New Roman"/>
                <w:sz w:val="24"/>
                <w:szCs w:val="24"/>
              </w:rPr>
            </w:pPr>
            <w:r w:rsidRPr="004B38B4">
              <w:rPr>
                <w:rFonts w:ascii="Times New Roman" w:eastAsia="Calibri" w:hAnsi="Times New Roman" w:cs="Times New Roman"/>
                <w:sz w:val="24"/>
                <w:szCs w:val="24"/>
              </w:rPr>
              <w:t>не</w:t>
            </w:r>
          </w:p>
        </w:tc>
        <w:tc>
          <w:tcPr>
            <w:tcW w:w="1843" w:type="dxa"/>
          </w:tcPr>
          <w:p w:rsidR="00CC4384" w:rsidRPr="004B38B4" w:rsidRDefault="00405B00" w:rsidP="00C53726">
            <w:pPr>
              <w:spacing w:after="0" w:line="240" w:lineRule="auto"/>
              <w:jc w:val="right"/>
              <w:rPr>
                <w:rFonts w:ascii="Times New Roman" w:hAnsi="Times New Roman" w:cs="Times New Roman"/>
                <w:sz w:val="24"/>
                <w:szCs w:val="24"/>
              </w:rPr>
            </w:pPr>
            <w:r w:rsidRPr="004B38B4">
              <w:rPr>
                <w:rFonts w:ascii="Times New Roman" w:eastAsia="Calibri" w:hAnsi="Times New Roman" w:cs="Times New Roman"/>
                <w:sz w:val="24"/>
                <w:szCs w:val="24"/>
              </w:rPr>
              <w:t>да</w:t>
            </w:r>
          </w:p>
        </w:tc>
        <w:tc>
          <w:tcPr>
            <w:tcW w:w="2119" w:type="dxa"/>
          </w:tcPr>
          <w:p w:rsidR="00CC4384" w:rsidRPr="004B38B4" w:rsidRDefault="00D35BE7" w:rsidP="00C5372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МЗ</w:t>
            </w:r>
          </w:p>
        </w:tc>
      </w:tr>
    </w:tbl>
    <w:p w:rsidR="00CC4384" w:rsidRPr="004B38B4" w:rsidRDefault="00CC4384" w:rsidP="00C53726">
      <w:pPr>
        <w:spacing w:after="0" w:line="240" w:lineRule="auto"/>
        <w:jc w:val="both"/>
        <w:rPr>
          <w:rFonts w:ascii="Times New Roman" w:hAnsi="Times New Roman" w:cs="Times New Roman"/>
          <w:sz w:val="24"/>
          <w:szCs w:val="24"/>
        </w:rPr>
      </w:pPr>
    </w:p>
    <w:p w:rsidR="000D009B" w:rsidRPr="004B38B4" w:rsidRDefault="000D009B" w:rsidP="00C53726">
      <w:pPr>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 xml:space="preserve">Мера 1.3.4: Повећање доступности лекова за супортивну онкологију и палијативно збрињавање </w:t>
      </w:r>
    </w:p>
    <w:p w:rsidR="009C3E8E" w:rsidRPr="004B38B4" w:rsidRDefault="009C3E8E" w:rsidP="00C53726">
      <w:pPr>
        <w:spacing w:after="0"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1701"/>
        <w:gridCol w:w="1843"/>
        <w:gridCol w:w="2119"/>
      </w:tblGrid>
      <w:tr w:rsidR="00CC4384" w:rsidRPr="004B38B4" w:rsidTr="00CC4384">
        <w:trPr>
          <w:trHeight w:val="811"/>
        </w:trPr>
        <w:tc>
          <w:tcPr>
            <w:tcW w:w="3397" w:type="dxa"/>
          </w:tcPr>
          <w:p w:rsidR="00CC4384" w:rsidRPr="004B38B4" w:rsidRDefault="00CC4384" w:rsidP="00C53726">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Показатељ</w:t>
            </w:r>
          </w:p>
        </w:tc>
        <w:tc>
          <w:tcPr>
            <w:tcW w:w="1701" w:type="dxa"/>
          </w:tcPr>
          <w:p w:rsidR="00CC4384" w:rsidRPr="004B38B4" w:rsidRDefault="00CC4384" w:rsidP="00C53726">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Почетна вредност (2018)</w:t>
            </w:r>
          </w:p>
        </w:tc>
        <w:tc>
          <w:tcPr>
            <w:tcW w:w="1843" w:type="dxa"/>
          </w:tcPr>
          <w:p w:rsidR="00CC4384" w:rsidRPr="004B38B4" w:rsidRDefault="00CC4384" w:rsidP="00C53726">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Циљана вредност у последњој години (2022)</w:t>
            </w:r>
          </w:p>
        </w:tc>
        <w:tc>
          <w:tcPr>
            <w:tcW w:w="2119" w:type="dxa"/>
          </w:tcPr>
          <w:p w:rsidR="00CC4384" w:rsidRPr="004B38B4" w:rsidRDefault="00CC4384" w:rsidP="00C53726">
            <w:pPr>
              <w:spacing w:after="0" w:line="240" w:lineRule="auto"/>
              <w:jc w:val="center"/>
              <w:rPr>
                <w:rFonts w:ascii="Times New Roman" w:hAnsi="Times New Roman" w:cs="Times New Roman"/>
                <w:sz w:val="24"/>
                <w:szCs w:val="24"/>
              </w:rPr>
            </w:pPr>
            <w:r w:rsidRPr="004B38B4">
              <w:rPr>
                <w:rFonts w:ascii="Times New Roman" w:hAnsi="Times New Roman" w:cs="Times New Roman"/>
                <w:sz w:val="24"/>
                <w:szCs w:val="24"/>
              </w:rPr>
              <w:t>Извор провере</w:t>
            </w:r>
          </w:p>
        </w:tc>
      </w:tr>
      <w:tr w:rsidR="00CC4384" w:rsidRPr="004B38B4" w:rsidTr="00CC4384">
        <w:tc>
          <w:tcPr>
            <w:tcW w:w="3397" w:type="dxa"/>
          </w:tcPr>
          <w:p w:rsidR="00CC4384" w:rsidRPr="004B38B4" w:rsidRDefault="0088414C" w:rsidP="0088414C">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Сви</w:t>
            </w:r>
            <w:r w:rsidR="00A211FC" w:rsidRPr="004B38B4">
              <w:rPr>
                <w:rFonts w:ascii="Times New Roman" w:hAnsi="Times New Roman" w:cs="Times New Roman"/>
                <w:sz w:val="24"/>
                <w:szCs w:val="24"/>
              </w:rPr>
              <w:t xml:space="preserve"> леков</w:t>
            </w:r>
            <w:r w:rsidRPr="004B38B4">
              <w:rPr>
                <w:rFonts w:ascii="Times New Roman" w:hAnsi="Times New Roman" w:cs="Times New Roman"/>
                <w:sz w:val="24"/>
                <w:szCs w:val="24"/>
              </w:rPr>
              <w:t>и</w:t>
            </w:r>
            <w:r w:rsidR="00A211FC" w:rsidRPr="004B38B4">
              <w:rPr>
                <w:rFonts w:ascii="Times New Roman" w:hAnsi="Times New Roman" w:cs="Times New Roman"/>
                <w:sz w:val="24"/>
                <w:szCs w:val="24"/>
              </w:rPr>
              <w:t xml:space="preserve"> са листе есенцијалних лекова за</w:t>
            </w:r>
            <w:r w:rsidR="00A211FC" w:rsidRPr="004B38B4">
              <w:rPr>
                <w:rFonts w:ascii="Times New Roman" w:hAnsi="Times New Roman" w:cs="Times New Roman"/>
                <w:color w:val="000000"/>
                <w:sz w:val="24"/>
                <w:szCs w:val="24"/>
              </w:rPr>
              <w:t xml:space="preserve"> супортивну онкологију и палијативно збрињавање </w:t>
            </w:r>
            <w:r w:rsidRPr="004B38B4">
              <w:rPr>
                <w:rFonts w:ascii="Times New Roman" w:hAnsi="Times New Roman" w:cs="Times New Roman"/>
                <w:color w:val="000000"/>
                <w:sz w:val="24"/>
                <w:szCs w:val="24"/>
              </w:rPr>
              <w:t xml:space="preserve">доступни </w:t>
            </w:r>
            <w:r w:rsidR="00A211FC" w:rsidRPr="004B38B4">
              <w:rPr>
                <w:rFonts w:ascii="Times New Roman" w:hAnsi="Times New Roman" w:cs="Times New Roman"/>
                <w:color w:val="000000"/>
                <w:sz w:val="24"/>
                <w:szCs w:val="24"/>
              </w:rPr>
              <w:t xml:space="preserve">на терет РФЗО   </w:t>
            </w:r>
          </w:p>
        </w:tc>
        <w:tc>
          <w:tcPr>
            <w:tcW w:w="1701" w:type="dxa"/>
          </w:tcPr>
          <w:p w:rsidR="00A211FC" w:rsidRPr="004B38B4" w:rsidRDefault="0088414C" w:rsidP="00C53726">
            <w:pPr>
              <w:spacing w:after="0" w:line="240" w:lineRule="auto"/>
              <w:rPr>
                <w:rFonts w:ascii="Times New Roman" w:hAnsi="Times New Roman" w:cs="Times New Roman"/>
                <w:sz w:val="24"/>
                <w:szCs w:val="24"/>
              </w:rPr>
            </w:pPr>
            <w:r w:rsidRPr="004B38B4">
              <w:rPr>
                <w:rFonts w:ascii="Times New Roman" w:hAnsi="Times New Roman" w:cs="Times New Roman"/>
                <w:sz w:val="24"/>
                <w:szCs w:val="24"/>
              </w:rPr>
              <w:t>не</w:t>
            </w:r>
          </w:p>
          <w:p w:rsidR="00CC4384" w:rsidRPr="004B38B4" w:rsidRDefault="00CC4384" w:rsidP="00C94CCB">
            <w:pPr>
              <w:spacing w:after="0" w:line="240" w:lineRule="auto"/>
              <w:rPr>
                <w:rFonts w:ascii="Times New Roman" w:hAnsi="Times New Roman" w:cs="Times New Roman"/>
                <w:sz w:val="24"/>
                <w:szCs w:val="24"/>
              </w:rPr>
            </w:pPr>
          </w:p>
        </w:tc>
        <w:tc>
          <w:tcPr>
            <w:tcW w:w="1843" w:type="dxa"/>
          </w:tcPr>
          <w:p w:rsidR="00CC4384" w:rsidRPr="004B38B4" w:rsidRDefault="0088414C" w:rsidP="00C53726">
            <w:pPr>
              <w:spacing w:after="0" w:line="240" w:lineRule="auto"/>
              <w:jc w:val="right"/>
              <w:rPr>
                <w:rFonts w:ascii="Times New Roman" w:hAnsi="Times New Roman" w:cs="Times New Roman"/>
                <w:sz w:val="24"/>
                <w:szCs w:val="24"/>
              </w:rPr>
            </w:pPr>
            <w:r w:rsidRPr="004B38B4">
              <w:rPr>
                <w:rFonts w:ascii="Times New Roman" w:eastAsia="Calibri" w:hAnsi="Times New Roman" w:cs="Times New Roman"/>
                <w:sz w:val="24"/>
                <w:szCs w:val="24"/>
              </w:rPr>
              <w:t>да</w:t>
            </w:r>
          </w:p>
        </w:tc>
        <w:tc>
          <w:tcPr>
            <w:tcW w:w="2119" w:type="dxa"/>
          </w:tcPr>
          <w:p w:rsidR="00CC4384" w:rsidRPr="004B38B4" w:rsidRDefault="00A211FC" w:rsidP="00C53726">
            <w:pPr>
              <w:spacing w:after="0" w:line="240" w:lineRule="auto"/>
              <w:jc w:val="right"/>
              <w:rPr>
                <w:rFonts w:ascii="Times New Roman" w:hAnsi="Times New Roman" w:cs="Times New Roman"/>
                <w:sz w:val="24"/>
                <w:szCs w:val="24"/>
              </w:rPr>
            </w:pPr>
            <w:r w:rsidRPr="004B38B4">
              <w:rPr>
                <w:rFonts w:ascii="Times New Roman" w:hAnsi="Times New Roman" w:cs="Times New Roman"/>
                <w:sz w:val="24"/>
                <w:szCs w:val="24"/>
              </w:rPr>
              <w:t>РФЗО</w:t>
            </w:r>
          </w:p>
        </w:tc>
      </w:tr>
    </w:tbl>
    <w:p w:rsidR="000D009B" w:rsidRPr="004B38B4" w:rsidRDefault="000D009B" w:rsidP="009C3E8E">
      <w:pPr>
        <w:spacing w:after="0" w:line="240" w:lineRule="auto"/>
        <w:jc w:val="both"/>
        <w:rPr>
          <w:rFonts w:ascii="Times New Roman" w:hAnsi="Times New Roman" w:cs="Times New Roman"/>
          <w:sz w:val="24"/>
          <w:szCs w:val="24"/>
        </w:rPr>
      </w:pPr>
    </w:p>
    <w:p w:rsidR="000D009B" w:rsidRPr="004B38B4" w:rsidRDefault="000D009B" w:rsidP="009C3E8E">
      <w:pPr>
        <w:spacing w:after="0" w:line="240" w:lineRule="auto"/>
        <w:jc w:val="both"/>
        <w:rPr>
          <w:rFonts w:ascii="Times New Roman" w:hAnsi="Times New Roman" w:cs="Times New Roman"/>
          <w:sz w:val="24"/>
          <w:szCs w:val="24"/>
        </w:rPr>
      </w:pPr>
    </w:p>
    <w:p w:rsidR="003D69DF" w:rsidRPr="004B38B4" w:rsidRDefault="0004138B" w:rsidP="003B280D">
      <w:pPr>
        <w:pStyle w:val="Heading2"/>
        <w:spacing w:before="0"/>
        <w:rPr>
          <w:rFonts w:ascii="Times New Roman" w:hAnsi="Times New Roman" w:cs="Times New Roman"/>
          <w:color w:val="auto"/>
          <w:sz w:val="24"/>
          <w:szCs w:val="24"/>
        </w:rPr>
      </w:pPr>
      <w:r>
        <w:rPr>
          <w:rFonts w:ascii="Times New Roman" w:hAnsi="Times New Roman" w:cs="Times New Roman"/>
          <w:color w:val="auto"/>
          <w:sz w:val="24"/>
          <w:szCs w:val="24"/>
          <w:lang w:val="sr-Latn-RS"/>
        </w:rPr>
        <w:t xml:space="preserve">VIII. </w:t>
      </w:r>
      <w:r w:rsidR="0022485D" w:rsidRPr="004B38B4">
        <w:rPr>
          <w:rFonts w:ascii="Times New Roman" w:hAnsi="Times New Roman" w:cs="Times New Roman"/>
          <w:color w:val="auto"/>
          <w:sz w:val="24"/>
          <w:szCs w:val="24"/>
        </w:rPr>
        <w:t>АНАЛИЗА ЕФЕКАТА ОПЦИЈА ПОЛИТИКА</w:t>
      </w:r>
    </w:p>
    <w:p w:rsidR="003D69DF" w:rsidRPr="004B38B4" w:rsidRDefault="004122B5" w:rsidP="003B280D">
      <w:pPr>
        <w:tabs>
          <w:tab w:val="left" w:pos="709"/>
        </w:tabs>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ab/>
      </w:r>
      <w:r w:rsidR="00544A95" w:rsidRPr="004B38B4">
        <w:rPr>
          <w:rFonts w:ascii="Times New Roman" w:hAnsi="Times New Roman" w:cs="Times New Roman"/>
          <w:sz w:val="24"/>
          <w:szCs w:val="24"/>
        </w:rPr>
        <w:tab/>
      </w:r>
      <w:r w:rsidR="00544A95" w:rsidRPr="004B38B4">
        <w:rPr>
          <w:rFonts w:ascii="Times New Roman" w:hAnsi="Times New Roman" w:cs="Times New Roman"/>
          <w:sz w:val="24"/>
          <w:szCs w:val="24"/>
        </w:rPr>
        <w:tab/>
      </w:r>
      <w:r w:rsidR="00EF6477" w:rsidRPr="004B38B4">
        <w:rPr>
          <w:rFonts w:ascii="Times New Roman" w:hAnsi="Times New Roman" w:cs="Times New Roman"/>
          <w:sz w:val="24"/>
          <w:szCs w:val="24"/>
        </w:rPr>
        <w:t>Разматран</w:t>
      </w:r>
      <w:r w:rsidR="00364225" w:rsidRPr="004B38B4">
        <w:rPr>
          <w:rFonts w:ascii="Times New Roman" w:hAnsi="Times New Roman" w:cs="Times New Roman"/>
          <w:sz w:val="24"/>
          <w:szCs w:val="24"/>
        </w:rPr>
        <w:t>и</w:t>
      </w:r>
      <w:r w:rsidR="00EF6477" w:rsidRPr="004B38B4">
        <w:rPr>
          <w:rFonts w:ascii="Times New Roman" w:hAnsi="Times New Roman" w:cs="Times New Roman"/>
          <w:sz w:val="24"/>
          <w:szCs w:val="24"/>
        </w:rPr>
        <w:t xml:space="preserve"> су </w:t>
      </w:r>
      <w:r w:rsidR="00AC6763" w:rsidRPr="004B38B4">
        <w:rPr>
          <w:rFonts w:ascii="Times New Roman" w:hAnsi="Times New Roman" w:cs="Times New Roman"/>
          <w:sz w:val="24"/>
          <w:szCs w:val="24"/>
        </w:rPr>
        <w:t xml:space="preserve">ефекти </w:t>
      </w:r>
      <w:r w:rsidR="001A48D4" w:rsidRPr="004B38B4">
        <w:rPr>
          <w:rFonts w:ascii="Times New Roman" w:hAnsi="Times New Roman" w:cs="Times New Roman"/>
          <w:sz w:val="24"/>
          <w:szCs w:val="24"/>
        </w:rPr>
        <w:t>неколико</w:t>
      </w:r>
      <w:r w:rsidR="00AC6763" w:rsidRPr="004B38B4">
        <w:rPr>
          <w:rFonts w:ascii="Times New Roman" w:hAnsi="Times New Roman" w:cs="Times New Roman"/>
          <w:sz w:val="24"/>
          <w:szCs w:val="24"/>
        </w:rPr>
        <w:t xml:space="preserve"> </w:t>
      </w:r>
      <w:r w:rsidR="00EF6477" w:rsidRPr="004B38B4">
        <w:rPr>
          <w:rFonts w:ascii="Times New Roman" w:hAnsi="Times New Roman" w:cs="Times New Roman"/>
          <w:sz w:val="24"/>
          <w:szCs w:val="24"/>
        </w:rPr>
        <w:t>опциј</w:t>
      </w:r>
      <w:r w:rsidR="001A48D4" w:rsidRPr="004B38B4">
        <w:rPr>
          <w:rFonts w:ascii="Times New Roman" w:hAnsi="Times New Roman" w:cs="Times New Roman"/>
          <w:sz w:val="24"/>
          <w:szCs w:val="24"/>
        </w:rPr>
        <w:t xml:space="preserve">а за </w:t>
      </w:r>
      <w:r w:rsidR="00765080" w:rsidRPr="004B38B4">
        <w:rPr>
          <w:rFonts w:ascii="Times New Roman" w:hAnsi="Times New Roman" w:cs="Times New Roman"/>
          <w:sz w:val="24"/>
          <w:szCs w:val="24"/>
        </w:rPr>
        <w:t xml:space="preserve">постизање циљева зацртаних </w:t>
      </w:r>
      <w:r w:rsidR="00EB3A03" w:rsidRPr="004B38B4">
        <w:rPr>
          <w:rFonts w:ascii="Times New Roman" w:hAnsi="Times New Roman" w:cs="Times New Roman"/>
          <w:sz w:val="24"/>
          <w:szCs w:val="24"/>
        </w:rPr>
        <w:t>Програмом унапређења контроле рака</w:t>
      </w:r>
      <w:r w:rsidR="00364225" w:rsidRPr="004B38B4">
        <w:rPr>
          <w:rFonts w:ascii="Times New Roman" w:hAnsi="Times New Roman" w:cs="Times New Roman"/>
          <w:sz w:val="24"/>
          <w:szCs w:val="24"/>
        </w:rPr>
        <w:t>:</w:t>
      </w:r>
    </w:p>
    <w:p w:rsidR="00765080" w:rsidRPr="004B38B4" w:rsidRDefault="00765080" w:rsidP="00765080">
      <w:pPr>
        <w:tabs>
          <w:tab w:val="left" w:pos="990"/>
        </w:tabs>
        <w:spacing w:after="0" w:line="240" w:lineRule="auto"/>
        <w:jc w:val="both"/>
        <w:rPr>
          <w:rFonts w:ascii="Times New Roman" w:hAnsi="Times New Roman" w:cs="Times New Roman"/>
          <w:sz w:val="24"/>
          <w:szCs w:val="24"/>
        </w:rPr>
      </w:pPr>
    </w:p>
    <w:p w:rsidR="003D69DF" w:rsidRPr="004B38B4" w:rsidRDefault="005C38E0" w:rsidP="003D69DF">
      <w:pPr>
        <w:pStyle w:val="ListParagraph"/>
        <w:numPr>
          <w:ilvl w:val="0"/>
          <w:numId w:val="33"/>
        </w:numPr>
        <w:tabs>
          <w:tab w:val="left" w:pos="709"/>
        </w:tabs>
        <w:spacing w:after="0" w:line="240" w:lineRule="auto"/>
        <w:jc w:val="both"/>
        <w:rPr>
          <w:rFonts w:ascii="Times New Roman" w:hAnsi="Times New Roman" w:cs="Times New Roman"/>
          <w:sz w:val="24"/>
          <w:szCs w:val="24"/>
        </w:rPr>
      </w:pPr>
      <w:r w:rsidRPr="004B38B4">
        <w:rPr>
          <w:rFonts w:ascii="Times New Roman" w:hAnsi="Times New Roman" w:cs="Times New Roman"/>
          <w:i/>
          <w:sz w:val="24"/>
          <w:szCs w:val="24"/>
        </w:rPr>
        <w:t>S</w:t>
      </w:r>
      <w:r w:rsidR="0070124F" w:rsidRPr="004B38B4">
        <w:rPr>
          <w:rFonts w:ascii="Times New Roman" w:hAnsi="Times New Roman" w:cs="Times New Roman"/>
          <w:i/>
          <w:sz w:val="24"/>
          <w:szCs w:val="24"/>
        </w:rPr>
        <w:t>tatus quo</w:t>
      </w:r>
      <w:r w:rsidRPr="004B38B4">
        <w:rPr>
          <w:rFonts w:ascii="Times New Roman" w:hAnsi="Times New Roman" w:cs="Times New Roman"/>
          <w:i/>
          <w:sz w:val="24"/>
          <w:szCs w:val="24"/>
        </w:rPr>
        <w:t xml:space="preserve"> </w:t>
      </w:r>
      <w:r w:rsidRPr="004B38B4">
        <w:rPr>
          <w:rFonts w:ascii="Times New Roman" w:hAnsi="Times New Roman" w:cs="Times New Roman"/>
          <w:sz w:val="24"/>
          <w:szCs w:val="24"/>
        </w:rPr>
        <w:t xml:space="preserve">oпција  </w:t>
      </w:r>
    </w:p>
    <w:p w:rsidR="003D69DF" w:rsidRPr="004B38B4" w:rsidRDefault="0070124F" w:rsidP="003D69DF">
      <w:pPr>
        <w:pStyle w:val="ListParagraph"/>
        <w:numPr>
          <w:ilvl w:val="0"/>
          <w:numId w:val="33"/>
        </w:numPr>
        <w:tabs>
          <w:tab w:val="left" w:pos="709"/>
        </w:tabs>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Унапређењ</w:t>
      </w:r>
      <w:r w:rsidR="00470C03" w:rsidRPr="004B38B4">
        <w:rPr>
          <w:rFonts w:ascii="Times New Roman" w:hAnsi="Times New Roman" w:cs="Times New Roman"/>
          <w:sz w:val="24"/>
          <w:szCs w:val="24"/>
        </w:rPr>
        <w:t>е</w:t>
      </w:r>
      <w:r w:rsidRPr="004B38B4">
        <w:rPr>
          <w:rFonts w:ascii="Times New Roman" w:hAnsi="Times New Roman" w:cs="Times New Roman"/>
          <w:sz w:val="24"/>
          <w:szCs w:val="24"/>
        </w:rPr>
        <w:t xml:space="preserve"> превенције и раног</w:t>
      </w:r>
      <w:r w:rsidR="00D071B8" w:rsidRPr="004B38B4">
        <w:rPr>
          <w:rFonts w:ascii="Times New Roman" w:hAnsi="Times New Roman" w:cs="Times New Roman"/>
          <w:sz w:val="24"/>
          <w:szCs w:val="24"/>
        </w:rPr>
        <w:t xml:space="preserve"> откривања малигних болести</w:t>
      </w:r>
      <w:r w:rsidRPr="004B38B4">
        <w:rPr>
          <w:rFonts w:ascii="Times New Roman" w:hAnsi="Times New Roman" w:cs="Times New Roman"/>
          <w:sz w:val="24"/>
          <w:szCs w:val="24"/>
        </w:rPr>
        <w:t xml:space="preserve"> </w:t>
      </w:r>
    </w:p>
    <w:p w:rsidR="003D69DF" w:rsidRPr="004B38B4" w:rsidRDefault="00D071B8" w:rsidP="003D69DF">
      <w:pPr>
        <w:pStyle w:val="ListParagraph"/>
        <w:numPr>
          <w:ilvl w:val="0"/>
          <w:numId w:val="33"/>
        </w:numPr>
        <w:tabs>
          <w:tab w:val="left" w:pos="709"/>
        </w:tabs>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Унапређењ</w:t>
      </w:r>
      <w:r w:rsidR="00470C03" w:rsidRPr="004B38B4">
        <w:rPr>
          <w:rFonts w:ascii="Times New Roman" w:hAnsi="Times New Roman" w:cs="Times New Roman"/>
          <w:sz w:val="24"/>
          <w:szCs w:val="24"/>
        </w:rPr>
        <w:t>е</w:t>
      </w:r>
      <w:r w:rsidRPr="004B38B4">
        <w:rPr>
          <w:rFonts w:ascii="Times New Roman" w:hAnsi="Times New Roman" w:cs="Times New Roman"/>
          <w:sz w:val="24"/>
          <w:szCs w:val="24"/>
        </w:rPr>
        <w:t xml:space="preserve"> лечења малигних болести</w:t>
      </w:r>
    </w:p>
    <w:p w:rsidR="003D69DF" w:rsidRPr="004B38B4" w:rsidRDefault="003D69DF" w:rsidP="003D69DF">
      <w:pPr>
        <w:pStyle w:val="ListParagraph"/>
        <w:tabs>
          <w:tab w:val="left" w:pos="990"/>
        </w:tabs>
        <w:spacing w:after="0" w:line="240" w:lineRule="auto"/>
        <w:ind w:left="1440"/>
        <w:jc w:val="both"/>
        <w:rPr>
          <w:rFonts w:ascii="Times New Roman" w:hAnsi="Times New Roman" w:cs="Times New Roman"/>
          <w:color w:val="FF0000"/>
          <w:sz w:val="24"/>
          <w:szCs w:val="24"/>
        </w:rPr>
      </w:pPr>
    </w:p>
    <w:p w:rsidR="003D69DF" w:rsidRPr="004B38B4" w:rsidRDefault="00AF3F3A" w:rsidP="003D69DF">
      <w:pPr>
        <w:tabs>
          <w:tab w:val="left" w:pos="990"/>
        </w:tabs>
        <w:spacing w:after="0" w:line="240" w:lineRule="auto"/>
        <w:jc w:val="both"/>
        <w:rPr>
          <w:rFonts w:ascii="Times New Roman" w:hAnsi="Times New Roman" w:cs="Times New Roman"/>
          <w:sz w:val="24"/>
          <w:szCs w:val="24"/>
        </w:rPr>
      </w:pPr>
      <w:r w:rsidRPr="004B38B4">
        <w:rPr>
          <w:rFonts w:ascii="Times New Roman" w:hAnsi="Times New Roman" w:cs="Times New Roman"/>
          <w:i/>
          <w:sz w:val="24"/>
          <w:szCs w:val="24"/>
        </w:rPr>
        <w:t>Status quo</w:t>
      </w:r>
      <w:r w:rsidRPr="004B38B4">
        <w:rPr>
          <w:rFonts w:ascii="Times New Roman" w:hAnsi="Times New Roman" w:cs="Times New Roman"/>
          <w:sz w:val="24"/>
          <w:szCs w:val="24"/>
        </w:rPr>
        <w:t xml:space="preserve"> опција</w:t>
      </w:r>
      <w:r w:rsidR="003D69DF" w:rsidRPr="004B38B4">
        <w:rPr>
          <w:rFonts w:ascii="Times New Roman" w:hAnsi="Times New Roman" w:cs="Times New Roman"/>
          <w:sz w:val="24"/>
          <w:szCs w:val="24"/>
        </w:rPr>
        <w:t xml:space="preserve"> </w:t>
      </w:r>
    </w:p>
    <w:p w:rsidR="00324135" w:rsidRPr="004B38B4" w:rsidRDefault="00324135" w:rsidP="003D69DF">
      <w:pPr>
        <w:tabs>
          <w:tab w:val="left" w:pos="990"/>
        </w:tabs>
        <w:spacing w:after="0" w:line="240" w:lineRule="auto"/>
        <w:jc w:val="both"/>
        <w:rPr>
          <w:rFonts w:ascii="Times New Roman" w:hAnsi="Times New Roman" w:cs="Times New Roman"/>
          <w:sz w:val="24"/>
          <w:szCs w:val="24"/>
        </w:rPr>
      </w:pPr>
    </w:p>
    <w:p w:rsidR="00AD7635" w:rsidRPr="004B38B4" w:rsidRDefault="004122B5" w:rsidP="009741A5">
      <w:pPr>
        <w:jc w:val="both"/>
        <w:rPr>
          <w:rFonts w:ascii="Times New Roman" w:hAnsi="Times New Roman" w:cs="Times New Roman"/>
          <w:sz w:val="24"/>
          <w:szCs w:val="24"/>
        </w:rPr>
      </w:pPr>
      <w:r w:rsidRPr="004B38B4">
        <w:rPr>
          <w:rFonts w:ascii="Times New Roman" w:hAnsi="Times New Roman" w:cs="Times New Roman"/>
          <w:sz w:val="24"/>
          <w:szCs w:val="24"/>
        </w:rPr>
        <w:tab/>
      </w:r>
      <w:r w:rsidR="00544A95" w:rsidRPr="004B38B4">
        <w:rPr>
          <w:rFonts w:ascii="Times New Roman" w:hAnsi="Times New Roman" w:cs="Times New Roman"/>
          <w:sz w:val="24"/>
          <w:szCs w:val="24"/>
        </w:rPr>
        <w:tab/>
      </w:r>
      <w:r w:rsidR="008D4E13" w:rsidRPr="004B38B4">
        <w:rPr>
          <w:rFonts w:ascii="Times New Roman" w:hAnsi="Times New Roman" w:cs="Times New Roman"/>
          <w:sz w:val="24"/>
          <w:szCs w:val="24"/>
        </w:rPr>
        <w:t xml:space="preserve">Са процењеним стандардизованим стопама морталитета од 150,7/100.000 за оба пола, </w:t>
      </w:r>
      <w:r w:rsidRPr="004B38B4">
        <w:rPr>
          <w:rFonts w:ascii="Times New Roman" w:hAnsi="Times New Roman" w:cs="Times New Roman"/>
          <w:sz w:val="24"/>
          <w:szCs w:val="24"/>
          <w:lang w:val="uz-Cyrl-UZ"/>
        </w:rPr>
        <w:t xml:space="preserve">Република </w:t>
      </w:r>
      <w:r w:rsidR="008D4E13" w:rsidRPr="004B38B4">
        <w:rPr>
          <w:rFonts w:ascii="Times New Roman" w:hAnsi="Times New Roman" w:cs="Times New Roman"/>
          <w:sz w:val="24"/>
          <w:szCs w:val="24"/>
        </w:rPr>
        <w:t xml:space="preserve">Србија се сврстава у земље с високим ризиком од умирања од малигних болести, у поређењу с другим европскм земљама (на другом месту одмах после Мађарске). Уколико </w:t>
      </w:r>
      <w:r w:rsidR="003F72B2" w:rsidRPr="004B38B4">
        <w:rPr>
          <w:rFonts w:ascii="Times New Roman" w:hAnsi="Times New Roman" w:cs="Times New Roman"/>
          <w:sz w:val="24"/>
          <w:szCs w:val="24"/>
        </w:rPr>
        <w:t>ситуација у погледу</w:t>
      </w:r>
      <w:r w:rsidR="008D4E13" w:rsidRPr="004B38B4">
        <w:rPr>
          <w:rFonts w:ascii="Times New Roman" w:hAnsi="Times New Roman" w:cs="Times New Roman"/>
          <w:sz w:val="24"/>
          <w:szCs w:val="24"/>
        </w:rPr>
        <w:t xml:space="preserve"> контрол</w:t>
      </w:r>
      <w:r w:rsidR="0069139A" w:rsidRPr="004B38B4">
        <w:rPr>
          <w:rFonts w:ascii="Times New Roman" w:hAnsi="Times New Roman" w:cs="Times New Roman"/>
          <w:sz w:val="24"/>
          <w:szCs w:val="24"/>
        </w:rPr>
        <w:t>е</w:t>
      </w:r>
      <w:r w:rsidR="00E86953" w:rsidRPr="004B38B4">
        <w:rPr>
          <w:rFonts w:ascii="Times New Roman" w:hAnsi="Times New Roman" w:cs="Times New Roman"/>
          <w:sz w:val="24"/>
          <w:szCs w:val="24"/>
        </w:rPr>
        <w:t xml:space="preserve"> рака</w:t>
      </w:r>
      <w:r w:rsidR="003F72B2" w:rsidRPr="004B38B4">
        <w:rPr>
          <w:rFonts w:ascii="Times New Roman" w:hAnsi="Times New Roman" w:cs="Times New Roman"/>
          <w:sz w:val="24"/>
          <w:szCs w:val="24"/>
        </w:rPr>
        <w:t xml:space="preserve"> остане непромењена</w:t>
      </w:r>
      <w:r w:rsidR="0069139A" w:rsidRPr="004B38B4">
        <w:rPr>
          <w:rFonts w:ascii="Times New Roman" w:hAnsi="Times New Roman" w:cs="Times New Roman"/>
          <w:sz w:val="24"/>
          <w:szCs w:val="24"/>
        </w:rPr>
        <w:t>,</w:t>
      </w:r>
      <w:r w:rsidR="00271412" w:rsidRPr="004B38B4">
        <w:rPr>
          <w:rFonts w:ascii="Times New Roman" w:hAnsi="Times New Roman" w:cs="Times New Roman"/>
          <w:sz w:val="24"/>
          <w:szCs w:val="24"/>
        </w:rPr>
        <w:t xml:space="preserve"> а имајући у виду </w:t>
      </w:r>
      <w:r w:rsidR="009741A5" w:rsidRPr="004B38B4">
        <w:rPr>
          <w:rFonts w:ascii="Times New Roman" w:hAnsi="Times New Roman" w:cs="Times New Roman"/>
          <w:sz w:val="24"/>
          <w:szCs w:val="24"/>
        </w:rPr>
        <w:t>старење</w:t>
      </w:r>
      <w:r w:rsidR="00271412" w:rsidRPr="004B38B4">
        <w:rPr>
          <w:rFonts w:ascii="Times New Roman" w:hAnsi="Times New Roman" w:cs="Times New Roman"/>
          <w:sz w:val="24"/>
          <w:szCs w:val="24"/>
        </w:rPr>
        <w:t xml:space="preserve"> популације,</w:t>
      </w:r>
      <w:r w:rsidR="00B33909" w:rsidRPr="004B38B4">
        <w:rPr>
          <w:rFonts w:ascii="Times New Roman" w:hAnsi="Times New Roman" w:cs="Times New Roman"/>
          <w:sz w:val="24"/>
          <w:szCs w:val="24"/>
        </w:rPr>
        <w:t xml:space="preserve"> </w:t>
      </w:r>
      <w:r w:rsidRPr="004B38B4">
        <w:rPr>
          <w:rFonts w:ascii="Times New Roman" w:hAnsi="Times New Roman" w:cs="Times New Roman"/>
          <w:sz w:val="24"/>
          <w:szCs w:val="24"/>
          <w:lang w:val="uz-Cyrl-UZ"/>
        </w:rPr>
        <w:t xml:space="preserve">Република </w:t>
      </w:r>
      <w:r w:rsidR="0069139A" w:rsidRPr="004B38B4">
        <w:rPr>
          <w:rFonts w:ascii="Times New Roman" w:hAnsi="Times New Roman" w:cs="Times New Roman"/>
          <w:sz w:val="24"/>
          <w:szCs w:val="24"/>
        </w:rPr>
        <w:t xml:space="preserve">Србија ће се суочити </w:t>
      </w:r>
      <w:r w:rsidR="00AD7635" w:rsidRPr="004B38B4">
        <w:rPr>
          <w:rFonts w:ascii="Times New Roman" w:hAnsi="Times New Roman" w:cs="Times New Roman"/>
          <w:sz w:val="24"/>
          <w:szCs w:val="24"/>
        </w:rPr>
        <w:t xml:space="preserve">повећаним морбидитетом и последичним </w:t>
      </w:r>
      <w:r w:rsidR="00BC2A65" w:rsidRPr="004B38B4">
        <w:rPr>
          <w:rFonts w:ascii="Times New Roman" w:hAnsi="Times New Roman" w:cs="Times New Roman"/>
          <w:sz w:val="24"/>
          <w:szCs w:val="24"/>
        </w:rPr>
        <w:t>повећање</w:t>
      </w:r>
      <w:r w:rsidR="006F5CB7" w:rsidRPr="004B38B4">
        <w:rPr>
          <w:rFonts w:ascii="Times New Roman" w:hAnsi="Times New Roman" w:cs="Times New Roman"/>
          <w:sz w:val="24"/>
          <w:szCs w:val="24"/>
        </w:rPr>
        <w:t>м</w:t>
      </w:r>
      <w:r w:rsidR="00BC2A65" w:rsidRPr="004B38B4">
        <w:rPr>
          <w:rFonts w:ascii="Times New Roman" w:hAnsi="Times New Roman" w:cs="Times New Roman"/>
          <w:sz w:val="24"/>
          <w:szCs w:val="24"/>
        </w:rPr>
        <w:t xml:space="preserve"> трошкова лечења, </w:t>
      </w:r>
      <w:r w:rsidR="006F5CB7" w:rsidRPr="004B38B4">
        <w:rPr>
          <w:rFonts w:ascii="Times New Roman" w:hAnsi="Times New Roman" w:cs="Times New Roman"/>
          <w:sz w:val="24"/>
          <w:szCs w:val="24"/>
        </w:rPr>
        <w:t>повећањем одсуства</w:t>
      </w:r>
      <w:r w:rsidR="00BC2A65" w:rsidRPr="004B38B4">
        <w:rPr>
          <w:rFonts w:ascii="Times New Roman" w:hAnsi="Times New Roman" w:cs="Times New Roman"/>
          <w:sz w:val="24"/>
          <w:szCs w:val="24"/>
        </w:rPr>
        <w:t xml:space="preserve"> са посла због дуготрајног лечења</w:t>
      </w:r>
      <w:r w:rsidR="00A8326D" w:rsidRPr="004B38B4">
        <w:rPr>
          <w:rFonts w:ascii="Times New Roman" w:hAnsi="Times New Roman" w:cs="Times New Roman"/>
          <w:sz w:val="24"/>
          <w:szCs w:val="24"/>
        </w:rPr>
        <w:t xml:space="preserve"> </w:t>
      </w:r>
      <w:r w:rsidR="00BC2A65" w:rsidRPr="004B38B4">
        <w:rPr>
          <w:rFonts w:ascii="Times New Roman" w:hAnsi="Times New Roman" w:cs="Times New Roman"/>
          <w:sz w:val="24"/>
          <w:szCs w:val="24"/>
        </w:rPr>
        <w:t>и опоравка након лечења</w:t>
      </w:r>
      <w:r w:rsidR="006F5CB7" w:rsidRPr="004B38B4">
        <w:rPr>
          <w:rFonts w:ascii="Times New Roman" w:hAnsi="Times New Roman" w:cs="Times New Roman"/>
          <w:sz w:val="24"/>
          <w:szCs w:val="24"/>
        </w:rPr>
        <w:t xml:space="preserve">, </w:t>
      </w:r>
      <w:r w:rsidR="00A8326D" w:rsidRPr="004B38B4">
        <w:rPr>
          <w:rFonts w:ascii="Times New Roman" w:hAnsi="Times New Roman" w:cs="Times New Roman"/>
          <w:sz w:val="24"/>
          <w:szCs w:val="24"/>
        </w:rPr>
        <w:t>смањење</w:t>
      </w:r>
      <w:r w:rsidR="006F5CB7" w:rsidRPr="004B38B4">
        <w:rPr>
          <w:rFonts w:ascii="Times New Roman" w:hAnsi="Times New Roman" w:cs="Times New Roman"/>
          <w:sz w:val="24"/>
          <w:szCs w:val="24"/>
        </w:rPr>
        <w:t>м</w:t>
      </w:r>
      <w:r w:rsidR="00A8326D" w:rsidRPr="004B38B4">
        <w:rPr>
          <w:rFonts w:ascii="Times New Roman" w:hAnsi="Times New Roman" w:cs="Times New Roman"/>
          <w:sz w:val="24"/>
          <w:szCs w:val="24"/>
        </w:rPr>
        <w:t xml:space="preserve"> продуктивности</w:t>
      </w:r>
      <w:r w:rsidR="006F5CB7" w:rsidRPr="004B38B4">
        <w:rPr>
          <w:rFonts w:ascii="Times New Roman" w:hAnsi="Times New Roman" w:cs="Times New Roman"/>
          <w:sz w:val="24"/>
          <w:szCs w:val="24"/>
        </w:rPr>
        <w:t>, као и  са још већим стопама морталитета услед старења становништва</w:t>
      </w:r>
      <w:r w:rsidR="00364225" w:rsidRPr="004B38B4">
        <w:rPr>
          <w:rFonts w:ascii="Times New Roman" w:hAnsi="Times New Roman" w:cs="Times New Roman"/>
          <w:sz w:val="24"/>
          <w:szCs w:val="24"/>
        </w:rPr>
        <w:t>.</w:t>
      </w:r>
    </w:p>
    <w:p w:rsidR="008D4E13" w:rsidRPr="004B38B4" w:rsidRDefault="008D4E13" w:rsidP="003D69DF">
      <w:pPr>
        <w:tabs>
          <w:tab w:val="left" w:pos="990"/>
        </w:tabs>
        <w:spacing w:after="0" w:line="240" w:lineRule="auto"/>
        <w:jc w:val="both"/>
        <w:rPr>
          <w:rFonts w:ascii="Times New Roman" w:hAnsi="Times New Roman" w:cs="Times New Roman"/>
          <w:sz w:val="24"/>
          <w:szCs w:val="24"/>
        </w:rPr>
      </w:pPr>
    </w:p>
    <w:p w:rsidR="003D69DF" w:rsidRPr="004B38B4" w:rsidRDefault="00BF0A3F" w:rsidP="003D69DF">
      <w:pPr>
        <w:tabs>
          <w:tab w:val="left" w:pos="990"/>
        </w:tabs>
        <w:spacing w:after="0" w:line="240" w:lineRule="auto"/>
        <w:jc w:val="both"/>
        <w:rPr>
          <w:rFonts w:ascii="Times New Roman" w:hAnsi="Times New Roman" w:cs="Times New Roman"/>
          <w:i/>
          <w:sz w:val="24"/>
          <w:szCs w:val="24"/>
        </w:rPr>
      </w:pPr>
      <w:r w:rsidRPr="004B38B4">
        <w:rPr>
          <w:rFonts w:ascii="Times New Roman" w:hAnsi="Times New Roman" w:cs="Times New Roman"/>
          <w:sz w:val="24"/>
          <w:szCs w:val="24"/>
        </w:rPr>
        <w:t xml:space="preserve">Опција </w:t>
      </w:r>
      <w:r w:rsidR="001F67F4" w:rsidRPr="004B38B4">
        <w:rPr>
          <w:rFonts w:ascii="Times New Roman" w:hAnsi="Times New Roman" w:cs="Times New Roman"/>
          <w:sz w:val="24"/>
          <w:szCs w:val="24"/>
        </w:rPr>
        <w:t>2</w:t>
      </w:r>
      <w:r w:rsidRPr="004B38B4">
        <w:rPr>
          <w:rFonts w:ascii="Times New Roman" w:hAnsi="Times New Roman" w:cs="Times New Roman"/>
          <w:sz w:val="24"/>
          <w:szCs w:val="24"/>
        </w:rPr>
        <w:t>:</w:t>
      </w:r>
      <w:r w:rsidRPr="004B38B4">
        <w:rPr>
          <w:rFonts w:ascii="Times New Roman" w:hAnsi="Times New Roman" w:cs="Times New Roman"/>
          <w:i/>
          <w:sz w:val="24"/>
          <w:szCs w:val="24"/>
        </w:rPr>
        <w:t xml:space="preserve"> </w:t>
      </w:r>
      <w:r w:rsidR="00004770" w:rsidRPr="004B38B4">
        <w:rPr>
          <w:rFonts w:ascii="Times New Roman" w:hAnsi="Times New Roman" w:cs="Times New Roman"/>
          <w:sz w:val="24"/>
          <w:szCs w:val="24"/>
        </w:rPr>
        <w:t>Унапређење превенције и раног откривања малигних болести</w:t>
      </w:r>
    </w:p>
    <w:p w:rsidR="003D69DF" w:rsidRPr="004B38B4" w:rsidRDefault="003D69DF" w:rsidP="003D69DF">
      <w:pPr>
        <w:tabs>
          <w:tab w:val="left" w:pos="990"/>
        </w:tabs>
        <w:spacing w:after="0" w:line="240" w:lineRule="auto"/>
        <w:jc w:val="both"/>
        <w:rPr>
          <w:rFonts w:ascii="Times New Roman" w:hAnsi="Times New Roman" w:cs="Times New Roman"/>
          <w:i/>
          <w:sz w:val="24"/>
          <w:szCs w:val="24"/>
          <w:highlight w:val="cyan"/>
        </w:rPr>
      </w:pPr>
    </w:p>
    <w:p w:rsidR="003D69DF" w:rsidRPr="004B38B4" w:rsidRDefault="004122B5" w:rsidP="003D69DF">
      <w:pPr>
        <w:pStyle w:val="NormalWeb"/>
        <w:spacing w:before="2" w:after="2"/>
        <w:jc w:val="both"/>
        <w:rPr>
          <w:rFonts w:ascii="Times New Roman" w:hAnsi="Times New Roman"/>
          <w:sz w:val="24"/>
          <w:szCs w:val="24"/>
        </w:rPr>
      </w:pPr>
      <w:r w:rsidRPr="004B38B4">
        <w:rPr>
          <w:rFonts w:ascii="Times New Roman" w:hAnsi="Times New Roman"/>
          <w:sz w:val="24"/>
          <w:szCs w:val="24"/>
        </w:rPr>
        <w:tab/>
      </w:r>
      <w:r w:rsidR="00544A95" w:rsidRPr="004B38B4">
        <w:rPr>
          <w:rFonts w:ascii="Times New Roman" w:hAnsi="Times New Roman"/>
          <w:sz w:val="24"/>
          <w:szCs w:val="24"/>
        </w:rPr>
        <w:tab/>
      </w:r>
      <w:r w:rsidR="00C92A24" w:rsidRPr="004B38B4">
        <w:rPr>
          <w:rFonts w:ascii="Times New Roman" w:hAnsi="Times New Roman"/>
          <w:sz w:val="24"/>
          <w:szCs w:val="24"/>
        </w:rPr>
        <w:t xml:space="preserve">Према Смерницама СЗО за </w:t>
      </w:r>
      <w:r w:rsidR="00BE4203" w:rsidRPr="004B38B4">
        <w:rPr>
          <w:rFonts w:ascii="Times New Roman" w:hAnsi="Times New Roman"/>
          <w:sz w:val="24"/>
          <w:szCs w:val="24"/>
        </w:rPr>
        <w:t>н</w:t>
      </w:r>
      <w:r w:rsidR="00C92A24" w:rsidRPr="004B38B4">
        <w:rPr>
          <w:rFonts w:ascii="Times New Roman" w:hAnsi="Times New Roman"/>
          <w:sz w:val="24"/>
          <w:szCs w:val="24"/>
        </w:rPr>
        <w:t>ационалне п</w:t>
      </w:r>
      <w:r w:rsidR="00D031AC" w:rsidRPr="004B38B4">
        <w:rPr>
          <w:rFonts w:ascii="Times New Roman" w:hAnsi="Times New Roman"/>
          <w:sz w:val="24"/>
          <w:szCs w:val="24"/>
        </w:rPr>
        <w:t>ро</w:t>
      </w:r>
      <w:r w:rsidR="00C92A24" w:rsidRPr="004B38B4">
        <w:rPr>
          <w:rFonts w:ascii="Times New Roman" w:hAnsi="Times New Roman"/>
          <w:sz w:val="24"/>
          <w:szCs w:val="24"/>
        </w:rPr>
        <w:t>граме борбе против рака, око 40% свих случај</w:t>
      </w:r>
      <w:r w:rsidR="00E34A97" w:rsidRPr="004B38B4">
        <w:rPr>
          <w:rFonts w:ascii="Times New Roman" w:hAnsi="Times New Roman"/>
          <w:sz w:val="24"/>
          <w:szCs w:val="24"/>
        </w:rPr>
        <w:t>ева рака могуће је предупредити и нек</w:t>
      </w:r>
      <w:r w:rsidR="00BE4203" w:rsidRPr="004B38B4">
        <w:rPr>
          <w:rFonts w:ascii="Times New Roman" w:hAnsi="Times New Roman"/>
          <w:sz w:val="24"/>
          <w:szCs w:val="24"/>
        </w:rPr>
        <w:t>и</w:t>
      </w:r>
      <w:r w:rsidR="00E34A97" w:rsidRPr="004B38B4">
        <w:rPr>
          <w:rFonts w:ascii="Times New Roman" w:hAnsi="Times New Roman"/>
          <w:sz w:val="24"/>
          <w:szCs w:val="24"/>
        </w:rPr>
        <w:t xml:space="preserve"> од најчешћих, као што су рак дојке, рак грлића материце и  рак дебелог црева, </w:t>
      </w:r>
      <w:r w:rsidR="00BE4203" w:rsidRPr="004B38B4">
        <w:rPr>
          <w:rFonts w:ascii="Times New Roman" w:hAnsi="Times New Roman"/>
          <w:sz w:val="24"/>
          <w:szCs w:val="24"/>
        </w:rPr>
        <w:t>излечиви су уколико се довољно рано открију</w:t>
      </w:r>
      <w:r w:rsidR="003D69DF" w:rsidRPr="004B38B4">
        <w:rPr>
          <w:rFonts w:ascii="Times New Roman" w:hAnsi="Times New Roman"/>
          <w:sz w:val="24"/>
          <w:szCs w:val="24"/>
          <w:vertAlign w:val="superscript"/>
        </w:rPr>
        <w:footnoteReference w:id="80"/>
      </w:r>
      <w:r w:rsidR="003D69DF" w:rsidRPr="004B38B4">
        <w:rPr>
          <w:rFonts w:ascii="Times New Roman" w:hAnsi="Times New Roman"/>
          <w:sz w:val="24"/>
          <w:szCs w:val="24"/>
        </w:rPr>
        <w:t xml:space="preserve">. </w:t>
      </w:r>
      <w:r w:rsidR="00B07686" w:rsidRPr="004B38B4">
        <w:rPr>
          <w:rFonts w:ascii="Times New Roman" w:hAnsi="Times New Roman"/>
          <w:sz w:val="24"/>
          <w:szCs w:val="24"/>
        </w:rPr>
        <w:t>Поред</w:t>
      </w:r>
      <w:r w:rsidR="00DF2DB5" w:rsidRPr="004B38B4">
        <w:rPr>
          <w:rFonts w:ascii="Times New Roman" w:hAnsi="Times New Roman"/>
          <w:sz w:val="24"/>
          <w:szCs w:val="24"/>
        </w:rPr>
        <w:t xml:space="preserve"> тога, у </w:t>
      </w:r>
      <w:r w:rsidR="00BE4203" w:rsidRPr="004B38B4">
        <w:rPr>
          <w:rFonts w:ascii="Times New Roman" w:hAnsi="Times New Roman"/>
          <w:sz w:val="24"/>
          <w:szCs w:val="24"/>
        </w:rPr>
        <w:t>Европск</w:t>
      </w:r>
      <w:r w:rsidR="00DF2DB5" w:rsidRPr="004B38B4">
        <w:rPr>
          <w:rFonts w:ascii="Times New Roman" w:hAnsi="Times New Roman"/>
          <w:sz w:val="24"/>
          <w:szCs w:val="24"/>
        </w:rPr>
        <w:t>ом</w:t>
      </w:r>
      <w:r w:rsidR="00BE4203" w:rsidRPr="004B38B4">
        <w:rPr>
          <w:rFonts w:ascii="Times New Roman" w:hAnsi="Times New Roman"/>
          <w:sz w:val="24"/>
          <w:szCs w:val="24"/>
        </w:rPr>
        <w:t xml:space="preserve"> водич</w:t>
      </w:r>
      <w:r w:rsidR="00DF2DB5" w:rsidRPr="004B38B4">
        <w:rPr>
          <w:rFonts w:ascii="Times New Roman" w:hAnsi="Times New Roman"/>
          <w:sz w:val="24"/>
          <w:szCs w:val="24"/>
        </w:rPr>
        <w:t>у</w:t>
      </w:r>
      <w:r w:rsidR="00BE4203" w:rsidRPr="004B38B4">
        <w:rPr>
          <w:rFonts w:ascii="Times New Roman" w:hAnsi="Times New Roman"/>
          <w:sz w:val="24"/>
          <w:szCs w:val="24"/>
        </w:rPr>
        <w:t xml:space="preserve"> за квалитетне националне програме </w:t>
      </w:r>
      <w:r w:rsidR="00916FAB" w:rsidRPr="004B38B4">
        <w:rPr>
          <w:rFonts w:ascii="Times New Roman" w:hAnsi="Times New Roman"/>
          <w:sz w:val="24"/>
          <w:szCs w:val="24"/>
        </w:rPr>
        <w:t>борбе против рака</w:t>
      </w:r>
      <w:r w:rsidR="003D69DF" w:rsidRPr="004B38B4">
        <w:rPr>
          <w:rFonts w:ascii="Times New Roman" w:hAnsi="Times New Roman"/>
          <w:sz w:val="24"/>
          <w:szCs w:val="24"/>
        </w:rPr>
        <w:t xml:space="preserve">, </w:t>
      </w:r>
      <w:r w:rsidR="00DF2DB5" w:rsidRPr="004B38B4">
        <w:rPr>
          <w:rFonts w:ascii="Times New Roman" w:hAnsi="Times New Roman"/>
          <w:sz w:val="24"/>
          <w:szCs w:val="24"/>
        </w:rPr>
        <w:t xml:space="preserve">наводи се да </w:t>
      </w:r>
      <w:r w:rsidR="008B0ED8" w:rsidRPr="004B38B4">
        <w:rPr>
          <w:rFonts w:ascii="Times New Roman" w:hAnsi="Times New Roman"/>
          <w:sz w:val="24"/>
          <w:szCs w:val="24"/>
        </w:rPr>
        <w:t>је за успешну</w:t>
      </w:r>
      <w:r w:rsidR="00DF2DB5" w:rsidRPr="004B38B4">
        <w:rPr>
          <w:rFonts w:ascii="Times New Roman" w:hAnsi="Times New Roman"/>
          <w:sz w:val="24"/>
          <w:szCs w:val="24"/>
        </w:rPr>
        <w:t xml:space="preserve"> борб</w:t>
      </w:r>
      <w:r w:rsidR="008B0ED8" w:rsidRPr="004B38B4">
        <w:rPr>
          <w:rFonts w:ascii="Times New Roman" w:hAnsi="Times New Roman"/>
          <w:sz w:val="24"/>
          <w:szCs w:val="24"/>
        </w:rPr>
        <w:t>у</w:t>
      </w:r>
      <w:r w:rsidR="00DF2DB5" w:rsidRPr="004B38B4">
        <w:rPr>
          <w:rFonts w:ascii="Times New Roman" w:hAnsi="Times New Roman"/>
          <w:sz w:val="24"/>
          <w:szCs w:val="24"/>
        </w:rPr>
        <w:t xml:space="preserve"> против рака </w:t>
      </w:r>
      <w:r w:rsidR="008B0ED8" w:rsidRPr="004B38B4">
        <w:rPr>
          <w:rFonts w:ascii="Times New Roman" w:hAnsi="Times New Roman"/>
          <w:sz w:val="24"/>
          <w:szCs w:val="24"/>
        </w:rPr>
        <w:t xml:space="preserve">неопходно </w:t>
      </w:r>
      <w:r w:rsidR="00DF2DB5" w:rsidRPr="004B38B4">
        <w:rPr>
          <w:rFonts w:ascii="Times New Roman" w:hAnsi="Times New Roman"/>
          <w:sz w:val="24"/>
          <w:szCs w:val="24"/>
        </w:rPr>
        <w:t>интензивирати активности превенције</w:t>
      </w:r>
      <w:r w:rsidR="008B0ED8" w:rsidRPr="004B38B4">
        <w:rPr>
          <w:rFonts w:ascii="Times New Roman" w:hAnsi="Times New Roman"/>
          <w:sz w:val="24"/>
          <w:szCs w:val="24"/>
        </w:rPr>
        <w:t xml:space="preserve"> – како</w:t>
      </w:r>
      <w:r w:rsidR="00DF2DB5" w:rsidRPr="004B38B4">
        <w:rPr>
          <w:rFonts w:ascii="Times New Roman" w:hAnsi="Times New Roman"/>
          <w:sz w:val="24"/>
          <w:szCs w:val="24"/>
        </w:rPr>
        <w:t xml:space="preserve"> промоцију здравља</w:t>
      </w:r>
      <w:r w:rsidR="008B0ED8" w:rsidRPr="004B38B4">
        <w:rPr>
          <w:rFonts w:ascii="Times New Roman" w:hAnsi="Times New Roman"/>
          <w:sz w:val="24"/>
          <w:szCs w:val="24"/>
        </w:rPr>
        <w:t>, тако и скрининг у циљу раног откривања болести.</w:t>
      </w:r>
      <w:r w:rsidR="003D69DF" w:rsidRPr="004B38B4">
        <w:rPr>
          <w:rFonts w:ascii="Times New Roman" w:hAnsi="Times New Roman"/>
          <w:sz w:val="24"/>
          <w:szCs w:val="24"/>
        </w:rPr>
        <w:t xml:space="preserve"> </w:t>
      </w:r>
      <w:r w:rsidR="008B0ED8" w:rsidRPr="004B38B4">
        <w:rPr>
          <w:rFonts w:ascii="Times New Roman" w:hAnsi="Times New Roman"/>
          <w:sz w:val="24"/>
          <w:szCs w:val="24"/>
        </w:rPr>
        <w:t xml:space="preserve">Европска заједница препоручује </w:t>
      </w:r>
      <w:r w:rsidR="00F126C4" w:rsidRPr="004B38B4">
        <w:rPr>
          <w:rFonts w:ascii="Times New Roman" w:hAnsi="Times New Roman"/>
          <w:sz w:val="24"/>
          <w:szCs w:val="24"/>
        </w:rPr>
        <w:t>програме скрининга за рак дојке (</w:t>
      </w:r>
      <w:r w:rsidR="008B0ED8" w:rsidRPr="004B38B4">
        <w:rPr>
          <w:rFonts w:ascii="Times New Roman" w:hAnsi="Times New Roman"/>
          <w:sz w:val="24"/>
          <w:szCs w:val="24"/>
        </w:rPr>
        <w:t>мамографију</w:t>
      </w:r>
      <w:r w:rsidR="00F126C4" w:rsidRPr="004B38B4">
        <w:rPr>
          <w:rFonts w:ascii="Times New Roman" w:hAnsi="Times New Roman"/>
          <w:sz w:val="24"/>
          <w:szCs w:val="24"/>
        </w:rPr>
        <w:t xml:space="preserve">), рак грлића материце и рак дебелог црева. </w:t>
      </w:r>
    </w:p>
    <w:p w:rsidR="00F126C4" w:rsidRPr="004B38B4" w:rsidRDefault="00F126C4" w:rsidP="003D69DF">
      <w:pPr>
        <w:pStyle w:val="NormalWeb"/>
        <w:spacing w:before="2" w:after="2"/>
        <w:jc w:val="both"/>
        <w:rPr>
          <w:rFonts w:ascii="Times New Roman" w:hAnsi="Times New Roman"/>
          <w:sz w:val="24"/>
          <w:szCs w:val="24"/>
        </w:rPr>
      </w:pPr>
    </w:p>
    <w:p w:rsidR="003D69DF" w:rsidRPr="004B38B4" w:rsidRDefault="004122B5" w:rsidP="003D69DF">
      <w:pPr>
        <w:pStyle w:val="NormalWeb"/>
        <w:spacing w:before="2" w:after="2"/>
        <w:jc w:val="both"/>
        <w:rPr>
          <w:rFonts w:ascii="Times New Roman" w:hAnsi="Times New Roman"/>
          <w:sz w:val="24"/>
          <w:szCs w:val="24"/>
        </w:rPr>
      </w:pPr>
      <w:r w:rsidRPr="004B38B4">
        <w:rPr>
          <w:rFonts w:ascii="Times New Roman" w:hAnsi="Times New Roman"/>
          <w:sz w:val="24"/>
          <w:szCs w:val="24"/>
        </w:rPr>
        <w:tab/>
      </w:r>
      <w:r w:rsidR="00544A95" w:rsidRPr="004B38B4">
        <w:rPr>
          <w:rFonts w:ascii="Times New Roman" w:hAnsi="Times New Roman"/>
          <w:sz w:val="24"/>
          <w:szCs w:val="24"/>
        </w:rPr>
        <w:tab/>
      </w:r>
      <w:r w:rsidR="00F126C4" w:rsidRPr="004B38B4">
        <w:rPr>
          <w:rFonts w:ascii="Times New Roman" w:hAnsi="Times New Roman"/>
          <w:sz w:val="24"/>
          <w:szCs w:val="24"/>
        </w:rPr>
        <w:t xml:space="preserve">Циљ скрининга је откривање </w:t>
      </w:r>
      <w:r w:rsidR="00CE2205" w:rsidRPr="004B38B4">
        <w:rPr>
          <w:rFonts w:ascii="Times New Roman" w:hAnsi="Times New Roman"/>
          <w:sz w:val="24"/>
          <w:szCs w:val="24"/>
        </w:rPr>
        <w:t xml:space="preserve">малигне болести пре појаве симптома и преканцерогених лезија </w:t>
      </w:r>
      <w:r w:rsidR="0037410B" w:rsidRPr="004B38B4">
        <w:rPr>
          <w:rFonts w:ascii="Times New Roman" w:hAnsi="Times New Roman"/>
          <w:sz w:val="24"/>
          <w:szCs w:val="24"/>
        </w:rPr>
        <w:t xml:space="preserve">и </w:t>
      </w:r>
      <w:r w:rsidR="00FA0C29" w:rsidRPr="004B38B4">
        <w:rPr>
          <w:rFonts w:ascii="Times New Roman" w:hAnsi="Times New Roman"/>
          <w:sz w:val="24"/>
          <w:szCs w:val="24"/>
        </w:rPr>
        <w:t xml:space="preserve">раније </w:t>
      </w:r>
      <w:r w:rsidR="0037410B" w:rsidRPr="004B38B4">
        <w:rPr>
          <w:rFonts w:ascii="Times New Roman" w:hAnsi="Times New Roman"/>
          <w:sz w:val="24"/>
          <w:szCs w:val="24"/>
        </w:rPr>
        <w:t>увођење</w:t>
      </w:r>
      <w:r w:rsidR="00F82D23" w:rsidRPr="004B38B4">
        <w:rPr>
          <w:rFonts w:ascii="Times New Roman" w:hAnsi="Times New Roman"/>
          <w:sz w:val="24"/>
          <w:szCs w:val="24"/>
        </w:rPr>
        <w:t xml:space="preserve"> терапиј</w:t>
      </w:r>
      <w:r w:rsidR="0037410B" w:rsidRPr="004B38B4">
        <w:rPr>
          <w:rFonts w:ascii="Times New Roman" w:hAnsi="Times New Roman"/>
          <w:sz w:val="24"/>
          <w:szCs w:val="24"/>
        </w:rPr>
        <w:t>е</w:t>
      </w:r>
      <w:r w:rsidR="00F82D23" w:rsidRPr="004B38B4">
        <w:rPr>
          <w:rFonts w:ascii="Times New Roman" w:hAnsi="Times New Roman"/>
          <w:sz w:val="24"/>
          <w:szCs w:val="24"/>
        </w:rPr>
        <w:t xml:space="preserve">, чиме се смањује инциденција узнапредовале болести </w:t>
      </w:r>
      <w:r w:rsidR="006C2142" w:rsidRPr="004B38B4">
        <w:rPr>
          <w:rFonts w:ascii="Times New Roman" w:hAnsi="Times New Roman"/>
          <w:sz w:val="24"/>
          <w:szCs w:val="24"/>
        </w:rPr>
        <w:t xml:space="preserve">и последично </w:t>
      </w:r>
      <w:r w:rsidR="008A3A0F" w:rsidRPr="004B38B4">
        <w:rPr>
          <w:rFonts w:ascii="Times New Roman" w:hAnsi="Times New Roman"/>
          <w:sz w:val="24"/>
          <w:szCs w:val="24"/>
        </w:rPr>
        <w:t>број година</w:t>
      </w:r>
      <w:r w:rsidR="00C973A1" w:rsidRPr="004B38B4">
        <w:rPr>
          <w:rFonts w:ascii="Times New Roman" w:hAnsi="Times New Roman"/>
          <w:sz w:val="24"/>
          <w:szCs w:val="24"/>
        </w:rPr>
        <w:t xml:space="preserve"> изгубљеног живота </w:t>
      </w:r>
      <w:r w:rsidR="00F158F3" w:rsidRPr="004B38B4">
        <w:rPr>
          <w:rFonts w:ascii="Times New Roman" w:hAnsi="Times New Roman"/>
          <w:sz w:val="24"/>
          <w:szCs w:val="24"/>
        </w:rPr>
        <w:t xml:space="preserve">због преране смрти и </w:t>
      </w:r>
      <w:r w:rsidR="006C2142" w:rsidRPr="004B38B4">
        <w:rPr>
          <w:rFonts w:ascii="Times New Roman" w:hAnsi="Times New Roman"/>
          <w:sz w:val="24"/>
          <w:szCs w:val="24"/>
        </w:rPr>
        <w:t xml:space="preserve">висок </w:t>
      </w:r>
      <w:r w:rsidR="00E53016" w:rsidRPr="004B38B4">
        <w:rPr>
          <w:rFonts w:ascii="Times New Roman" w:hAnsi="Times New Roman"/>
          <w:sz w:val="24"/>
          <w:szCs w:val="24"/>
        </w:rPr>
        <w:t>морталитет</w:t>
      </w:r>
      <w:r w:rsidR="003D69DF" w:rsidRPr="004B38B4">
        <w:rPr>
          <w:rFonts w:ascii="Times New Roman" w:hAnsi="Times New Roman"/>
          <w:sz w:val="24"/>
          <w:szCs w:val="24"/>
        </w:rPr>
        <w:t>.</w:t>
      </w:r>
      <w:r w:rsidR="003D69DF" w:rsidRPr="004B38B4">
        <w:rPr>
          <w:rStyle w:val="FootnoteReference"/>
          <w:rFonts w:ascii="Times New Roman" w:hAnsi="Times New Roman"/>
          <w:sz w:val="24"/>
          <w:szCs w:val="24"/>
        </w:rPr>
        <w:footnoteReference w:id="81"/>
      </w:r>
      <w:r w:rsidR="003D69DF" w:rsidRPr="004B38B4">
        <w:rPr>
          <w:rFonts w:ascii="Times New Roman" w:hAnsi="Times New Roman"/>
          <w:color w:val="626262"/>
          <w:sz w:val="24"/>
          <w:szCs w:val="24"/>
        </w:rPr>
        <w:t xml:space="preserve"> </w:t>
      </w:r>
      <w:r w:rsidR="001E2F63" w:rsidRPr="004B38B4">
        <w:rPr>
          <w:rFonts w:ascii="Times New Roman" w:hAnsi="Times New Roman"/>
          <w:sz w:val="24"/>
          <w:szCs w:val="24"/>
        </w:rPr>
        <w:t>Код</w:t>
      </w:r>
      <w:r w:rsidR="00847AE7" w:rsidRPr="004B38B4">
        <w:rPr>
          <w:rFonts w:ascii="Times New Roman" w:hAnsi="Times New Roman"/>
          <w:sz w:val="24"/>
          <w:szCs w:val="24"/>
        </w:rPr>
        <w:t xml:space="preserve"> организовани</w:t>
      </w:r>
      <w:r w:rsidR="001E2F63" w:rsidRPr="004B38B4">
        <w:rPr>
          <w:rFonts w:ascii="Times New Roman" w:hAnsi="Times New Roman"/>
          <w:sz w:val="24"/>
          <w:szCs w:val="24"/>
        </w:rPr>
        <w:t>х</w:t>
      </w:r>
      <w:r w:rsidR="00847AE7" w:rsidRPr="004B38B4">
        <w:rPr>
          <w:rFonts w:ascii="Times New Roman" w:hAnsi="Times New Roman"/>
          <w:sz w:val="24"/>
          <w:szCs w:val="24"/>
        </w:rPr>
        <w:t xml:space="preserve"> програ</w:t>
      </w:r>
      <w:r w:rsidR="001E2F63" w:rsidRPr="004B38B4">
        <w:rPr>
          <w:rFonts w:ascii="Times New Roman" w:hAnsi="Times New Roman"/>
          <w:sz w:val="24"/>
          <w:szCs w:val="24"/>
        </w:rPr>
        <w:t>ма раног откривања малигних болести</w:t>
      </w:r>
      <w:r w:rsidR="00847AE7" w:rsidRPr="004B38B4">
        <w:rPr>
          <w:rFonts w:ascii="Times New Roman" w:hAnsi="Times New Roman"/>
          <w:sz w:val="24"/>
          <w:szCs w:val="24"/>
        </w:rPr>
        <w:t xml:space="preserve">, </w:t>
      </w:r>
      <w:r w:rsidR="001E2F63" w:rsidRPr="004B38B4">
        <w:rPr>
          <w:rFonts w:ascii="Times New Roman" w:hAnsi="Times New Roman"/>
          <w:sz w:val="24"/>
          <w:szCs w:val="24"/>
        </w:rPr>
        <w:t>пожељни</w:t>
      </w:r>
      <w:r w:rsidRPr="004B38B4">
        <w:rPr>
          <w:rFonts w:ascii="Times New Roman" w:hAnsi="Times New Roman"/>
          <w:sz w:val="24"/>
          <w:szCs w:val="24"/>
        </w:rPr>
        <w:t xml:space="preserve"> обухват је већи од</w:t>
      </w:r>
      <w:r w:rsidR="00BB1EE5" w:rsidRPr="004B38B4">
        <w:rPr>
          <w:rFonts w:ascii="Times New Roman" w:hAnsi="Times New Roman"/>
          <w:sz w:val="24"/>
          <w:szCs w:val="24"/>
        </w:rPr>
        <w:t xml:space="preserve"> </w:t>
      </w:r>
      <w:r w:rsidR="003D69DF" w:rsidRPr="004B38B4">
        <w:rPr>
          <w:rFonts w:ascii="Times New Roman" w:hAnsi="Times New Roman"/>
          <w:sz w:val="24"/>
          <w:szCs w:val="24"/>
        </w:rPr>
        <w:t>7</w:t>
      </w:r>
      <w:r w:rsidR="00BE0F68" w:rsidRPr="004B38B4">
        <w:rPr>
          <w:rFonts w:ascii="Times New Roman" w:hAnsi="Times New Roman"/>
          <w:sz w:val="24"/>
          <w:szCs w:val="24"/>
        </w:rPr>
        <w:t>5</w:t>
      </w:r>
      <w:r w:rsidR="003D69DF" w:rsidRPr="004B38B4">
        <w:rPr>
          <w:rFonts w:ascii="Times New Roman" w:hAnsi="Times New Roman"/>
          <w:sz w:val="24"/>
          <w:szCs w:val="24"/>
        </w:rPr>
        <w:t>%</w:t>
      </w:r>
      <w:r w:rsidR="002609C1" w:rsidRPr="004B38B4">
        <w:rPr>
          <w:rFonts w:ascii="Times New Roman" w:hAnsi="Times New Roman"/>
          <w:sz w:val="24"/>
          <w:szCs w:val="24"/>
        </w:rPr>
        <w:t xml:space="preserve"> циљаног становништва</w:t>
      </w:r>
      <w:r w:rsidR="003D69DF" w:rsidRPr="004B38B4">
        <w:rPr>
          <w:rFonts w:ascii="Times New Roman" w:hAnsi="Times New Roman"/>
          <w:sz w:val="24"/>
          <w:szCs w:val="24"/>
        </w:rPr>
        <w:t>.</w:t>
      </w:r>
      <w:r w:rsidR="00BE0F68" w:rsidRPr="004B38B4">
        <w:rPr>
          <w:rStyle w:val="FootnoteReference"/>
          <w:rFonts w:ascii="Times New Roman" w:hAnsi="Times New Roman"/>
          <w:sz w:val="24"/>
          <w:szCs w:val="24"/>
        </w:rPr>
        <w:footnoteReference w:id="82"/>
      </w:r>
    </w:p>
    <w:p w:rsidR="003D69DF" w:rsidRPr="004B38B4" w:rsidRDefault="003D69DF" w:rsidP="003D69DF">
      <w:pPr>
        <w:pStyle w:val="NormalWeb"/>
        <w:spacing w:before="2" w:after="2"/>
        <w:jc w:val="both"/>
        <w:rPr>
          <w:rFonts w:ascii="Times New Roman" w:hAnsi="Times New Roman"/>
          <w:sz w:val="24"/>
          <w:szCs w:val="24"/>
          <w:highlight w:val="cyan"/>
        </w:rPr>
      </w:pPr>
    </w:p>
    <w:p w:rsidR="007D30C3" w:rsidRPr="004B38B4" w:rsidRDefault="004122B5" w:rsidP="003D69DF">
      <w:pPr>
        <w:spacing w:after="0" w:line="240" w:lineRule="auto"/>
        <w:jc w:val="both"/>
        <w:rPr>
          <w:rFonts w:ascii="Times New Roman" w:eastAsia="Cambria" w:hAnsi="Times New Roman" w:cs="Times New Roman"/>
          <w:sz w:val="24"/>
          <w:szCs w:val="24"/>
        </w:rPr>
      </w:pPr>
      <w:r w:rsidRPr="004B38B4">
        <w:rPr>
          <w:rFonts w:ascii="Times New Roman" w:eastAsia="Cambria" w:hAnsi="Times New Roman" w:cs="Times New Roman"/>
          <w:sz w:val="24"/>
          <w:szCs w:val="24"/>
        </w:rPr>
        <w:tab/>
      </w:r>
      <w:r w:rsidR="00544A95" w:rsidRPr="004B38B4">
        <w:rPr>
          <w:rFonts w:ascii="Times New Roman" w:eastAsia="Cambria" w:hAnsi="Times New Roman" w:cs="Times New Roman"/>
          <w:sz w:val="24"/>
          <w:szCs w:val="24"/>
        </w:rPr>
        <w:tab/>
      </w:r>
      <w:r w:rsidR="008E6048" w:rsidRPr="004B38B4">
        <w:rPr>
          <w:rFonts w:ascii="Times New Roman" w:eastAsia="Cambria" w:hAnsi="Times New Roman" w:cs="Times New Roman"/>
          <w:sz w:val="24"/>
          <w:szCs w:val="24"/>
        </w:rPr>
        <w:t xml:space="preserve">Имајући у виду да је организовани скрининг спроведен у </w:t>
      </w:r>
      <w:r w:rsidR="002609C1" w:rsidRPr="004B38B4">
        <w:rPr>
          <w:rFonts w:ascii="Times New Roman" w:eastAsia="Cambria" w:hAnsi="Times New Roman" w:cs="Times New Roman"/>
          <w:sz w:val="24"/>
          <w:szCs w:val="24"/>
        </w:rPr>
        <w:t>ограни</w:t>
      </w:r>
      <w:r w:rsidR="008E6048" w:rsidRPr="004B38B4">
        <w:rPr>
          <w:rFonts w:ascii="Times New Roman" w:eastAsia="Cambria" w:hAnsi="Times New Roman" w:cs="Times New Roman"/>
          <w:sz w:val="24"/>
          <w:szCs w:val="24"/>
        </w:rPr>
        <w:t xml:space="preserve">ченом броју општина у </w:t>
      </w:r>
      <w:r w:rsidRPr="004B38B4">
        <w:rPr>
          <w:rFonts w:ascii="Times New Roman" w:hAnsi="Times New Roman" w:cs="Times New Roman"/>
          <w:sz w:val="24"/>
          <w:szCs w:val="24"/>
          <w:lang w:val="uz-Cyrl-UZ"/>
        </w:rPr>
        <w:t xml:space="preserve">Републици </w:t>
      </w:r>
      <w:r w:rsidR="008E6048" w:rsidRPr="004B38B4">
        <w:rPr>
          <w:rFonts w:ascii="Times New Roman" w:eastAsia="Cambria" w:hAnsi="Times New Roman" w:cs="Times New Roman"/>
          <w:sz w:val="24"/>
          <w:szCs w:val="24"/>
        </w:rPr>
        <w:t>С</w:t>
      </w:r>
      <w:r w:rsidR="00E83510" w:rsidRPr="004B38B4">
        <w:rPr>
          <w:rFonts w:ascii="Times New Roman" w:eastAsia="Cambria" w:hAnsi="Times New Roman" w:cs="Times New Roman"/>
          <w:sz w:val="24"/>
          <w:szCs w:val="24"/>
        </w:rPr>
        <w:t xml:space="preserve">рбији, као и скроман обухват становништва </w:t>
      </w:r>
      <w:r w:rsidR="00AD6F80" w:rsidRPr="004B38B4">
        <w:rPr>
          <w:rFonts w:ascii="Times New Roman" w:eastAsia="Cambria" w:hAnsi="Times New Roman" w:cs="Times New Roman"/>
          <w:sz w:val="24"/>
          <w:szCs w:val="24"/>
        </w:rPr>
        <w:t>н</w:t>
      </w:r>
      <w:r w:rsidR="00E83510" w:rsidRPr="004B38B4">
        <w:rPr>
          <w:rFonts w:ascii="Times New Roman" w:eastAsia="Cambria" w:hAnsi="Times New Roman" w:cs="Times New Roman"/>
          <w:sz w:val="24"/>
          <w:szCs w:val="24"/>
        </w:rPr>
        <w:t xml:space="preserve">ационалним програмима </w:t>
      </w:r>
      <w:r w:rsidR="00936BA8" w:rsidRPr="004B38B4">
        <w:rPr>
          <w:rFonts w:ascii="Times New Roman" w:eastAsia="Cambria" w:hAnsi="Times New Roman" w:cs="Times New Roman"/>
          <w:sz w:val="24"/>
          <w:szCs w:val="24"/>
        </w:rPr>
        <w:t>раног</w:t>
      </w:r>
      <w:r w:rsidR="00E83510" w:rsidRPr="004B38B4">
        <w:rPr>
          <w:rFonts w:ascii="Times New Roman" w:eastAsia="Cambria" w:hAnsi="Times New Roman" w:cs="Times New Roman"/>
          <w:sz w:val="24"/>
          <w:szCs w:val="24"/>
        </w:rPr>
        <w:t xml:space="preserve"> откривањ</w:t>
      </w:r>
      <w:r w:rsidR="00936BA8" w:rsidRPr="004B38B4">
        <w:rPr>
          <w:rFonts w:ascii="Times New Roman" w:eastAsia="Cambria" w:hAnsi="Times New Roman" w:cs="Times New Roman"/>
          <w:sz w:val="24"/>
          <w:szCs w:val="24"/>
        </w:rPr>
        <w:t>а</w:t>
      </w:r>
      <w:r w:rsidR="00E83510" w:rsidRPr="004B38B4">
        <w:rPr>
          <w:rFonts w:ascii="Times New Roman" w:eastAsia="Cambria" w:hAnsi="Times New Roman" w:cs="Times New Roman"/>
          <w:sz w:val="24"/>
          <w:szCs w:val="24"/>
        </w:rPr>
        <w:t xml:space="preserve"> </w:t>
      </w:r>
      <w:r w:rsidR="00906E69" w:rsidRPr="004B38B4">
        <w:rPr>
          <w:rFonts w:ascii="Times New Roman" w:hAnsi="Times New Roman" w:cs="Times New Roman"/>
          <w:sz w:val="24"/>
          <w:szCs w:val="24"/>
        </w:rPr>
        <w:t xml:space="preserve">карцинома дојке, </w:t>
      </w:r>
      <w:r w:rsidR="00936BA8" w:rsidRPr="004B38B4">
        <w:rPr>
          <w:rFonts w:ascii="Times New Roman" w:hAnsi="Times New Roman" w:cs="Times New Roman"/>
          <w:sz w:val="24"/>
          <w:szCs w:val="24"/>
        </w:rPr>
        <w:t xml:space="preserve">карцинома </w:t>
      </w:r>
      <w:r w:rsidR="00906E69" w:rsidRPr="004B38B4">
        <w:rPr>
          <w:rFonts w:ascii="Times New Roman" w:hAnsi="Times New Roman" w:cs="Times New Roman"/>
          <w:sz w:val="24"/>
          <w:szCs w:val="24"/>
        </w:rPr>
        <w:t xml:space="preserve">грлића материце и </w:t>
      </w:r>
      <w:r w:rsidR="00936BA8" w:rsidRPr="004B38B4">
        <w:rPr>
          <w:rFonts w:ascii="Times New Roman" w:hAnsi="Times New Roman" w:cs="Times New Roman"/>
          <w:sz w:val="24"/>
          <w:szCs w:val="24"/>
        </w:rPr>
        <w:t>колоректалног карцинома</w:t>
      </w:r>
      <w:r w:rsidR="00906E69" w:rsidRPr="004B38B4">
        <w:rPr>
          <w:rFonts w:ascii="Times New Roman" w:hAnsi="Times New Roman" w:cs="Times New Roman"/>
          <w:sz w:val="24"/>
          <w:szCs w:val="24"/>
        </w:rPr>
        <w:t xml:space="preserve"> на републичком нивоу</w:t>
      </w:r>
      <w:r w:rsidR="003D69DF" w:rsidRPr="004B38B4">
        <w:rPr>
          <w:rFonts w:ascii="Times New Roman" w:eastAsia="Cambria" w:hAnsi="Times New Roman" w:cs="Times New Roman"/>
          <w:sz w:val="24"/>
          <w:szCs w:val="24"/>
        </w:rPr>
        <w:t xml:space="preserve">, </w:t>
      </w:r>
      <w:r w:rsidR="00906E69" w:rsidRPr="004B38B4">
        <w:rPr>
          <w:rFonts w:ascii="Times New Roman" w:eastAsia="Cambria" w:hAnsi="Times New Roman" w:cs="Times New Roman"/>
          <w:sz w:val="24"/>
          <w:szCs w:val="24"/>
        </w:rPr>
        <w:t xml:space="preserve">од суштинског је значаја да се скрининг програми прошире на све општине и надлежне домове здравља и болнице. </w:t>
      </w:r>
      <w:r w:rsidR="00400F3B" w:rsidRPr="004B38B4">
        <w:rPr>
          <w:rFonts w:ascii="Times New Roman" w:eastAsia="Cambria" w:hAnsi="Times New Roman" w:cs="Times New Roman"/>
          <w:sz w:val="24"/>
          <w:szCs w:val="24"/>
        </w:rPr>
        <w:t>Н</w:t>
      </w:r>
      <w:r w:rsidR="002A12ED" w:rsidRPr="004B38B4">
        <w:rPr>
          <w:rFonts w:ascii="Times New Roman" w:eastAsia="Cambria" w:hAnsi="Times New Roman" w:cs="Times New Roman"/>
          <w:sz w:val="24"/>
          <w:szCs w:val="24"/>
        </w:rPr>
        <w:t>еизбежно је да ће</w:t>
      </w:r>
      <w:r w:rsidR="00400F3B" w:rsidRPr="004B38B4">
        <w:rPr>
          <w:rFonts w:ascii="Times New Roman" w:eastAsia="Cambria" w:hAnsi="Times New Roman" w:cs="Times New Roman"/>
          <w:sz w:val="24"/>
          <w:szCs w:val="24"/>
        </w:rPr>
        <w:t xml:space="preserve"> интензивирање скрининга </w:t>
      </w:r>
      <w:r w:rsidR="000C0ABB" w:rsidRPr="004B38B4">
        <w:rPr>
          <w:rFonts w:ascii="Times New Roman" w:eastAsia="Cambria" w:hAnsi="Times New Roman" w:cs="Times New Roman"/>
          <w:sz w:val="24"/>
          <w:szCs w:val="24"/>
        </w:rPr>
        <w:t>довести до</w:t>
      </w:r>
      <w:r w:rsidR="00400F3B" w:rsidRPr="004B38B4">
        <w:rPr>
          <w:rFonts w:ascii="Times New Roman" w:eastAsia="Cambria" w:hAnsi="Times New Roman" w:cs="Times New Roman"/>
          <w:sz w:val="24"/>
          <w:szCs w:val="24"/>
        </w:rPr>
        <w:t xml:space="preserve"> пове</w:t>
      </w:r>
      <w:r w:rsidR="002A12ED" w:rsidRPr="004B38B4">
        <w:rPr>
          <w:rFonts w:ascii="Times New Roman" w:eastAsia="Cambria" w:hAnsi="Times New Roman" w:cs="Times New Roman"/>
          <w:sz w:val="24"/>
          <w:szCs w:val="24"/>
        </w:rPr>
        <w:t>ћањ</w:t>
      </w:r>
      <w:r w:rsidR="000C0ABB" w:rsidRPr="004B38B4">
        <w:rPr>
          <w:rFonts w:ascii="Times New Roman" w:eastAsia="Cambria" w:hAnsi="Times New Roman" w:cs="Times New Roman"/>
          <w:sz w:val="24"/>
          <w:szCs w:val="24"/>
        </w:rPr>
        <w:t>а</w:t>
      </w:r>
      <w:r w:rsidR="002A12ED" w:rsidRPr="004B38B4">
        <w:rPr>
          <w:rFonts w:ascii="Times New Roman" w:eastAsia="Cambria" w:hAnsi="Times New Roman" w:cs="Times New Roman"/>
          <w:sz w:val="24"/>
          <w:szCs w:val="24"/>
        </w:rPr>
        <w:t xml:space="preserve"> потражње за даљим</w:t>
      </w:r>
      <w:r w:rsidR="00400F3B" w:rsidRPr="004B38B4">
        <w:rPr>
          <w:rFonts w:ascii="Times New Roman" w:eastAsia="Cambria" w:hAnsi="Times New Roman" w:cs="Times New Roman"/>
          <w:sz w:val="24"/>
          <w:szCs w:val="24"/>
        </w:rPr>
        <w:t xml:space="preserve"> </w:t>
      </w:r>
      <w:r w:rsidR="002A12ED" w:rsidRPr="004B38B4">
        <w:rPr>
          <w:rFonts w:ascii="Times New Roman" w:eastAsia="Cambria" w:hAnsi="Times New Roman" w:cs="Times New Roman"/>
          <w:sz w:val="24"/>
          <w:szCs w:val="24"/>
        </w:rPr>
        <w:t xml:space="preserve">услугама </w:t>
      </w:r>
      <w:r w:rsidR="00400F3B" w:rsidRPr="004B38B4">
        <w:rPr>
          <w:rFonts w:ascii="Times New Roman" w:eastAsia="Cambria" w:hAnsi="Times New Roman" w:cs="Times New Roman"/>
          <w:sz w:val="24"/>
          <w:szCs w:val="24"/>
        </w:rPr>
        <w:t>дијагности</w:t>
      </w:r>
      <w:r w:rsidR="002A12ED" w:rsidRPr="004B38B4">
        <w:rPr>
          <w:rFonts w:ascii="Times New Roman" w:eastAsia="Cambria" w:hAnsi="Times New Roman" w:cs="Times New Roman"/>
          <w:sz w:val="24"/>
          <w:szCs w:val="24"/>
        </w:rPr>
        <w:t>ке и лечења (</w:t>
      </w:r>
      <w:r w:rsidR="001C57D3" w:rsidRPr="004B38B4">
        <w:rPr>
          <w:rFonts w:ascii="Times New Roman" w:eastAsia="Cambria" w:hAnsi="Times New Roman" w:cs="Times New Roman"/>
          <w:sz w:val="24"/>
          <w:szCs w:val="24"/>
        </w:rPr>
        <w:t xml:space="preserve">биопсија </w:t>
      </w:r>
      <w:r w:rsidR="00B56B55" w:rsidRPr="004B38B4">
        <w:rPr>
          <w:rFonts w:ascii="Times New Roman" w:eastAsia="Cambria" w:hAnsi="Times New Roman" w:cs="Times New Roman"/>
          <w:sz w:val="24"/>
          <w:szCs w:val="24"/>
        </w:rPr>
        <w:t>дојке широком иглом</w:t>
      </w:r>
      <w:r w:rsidR="001C57D3" w:rsidRPr="004B38B4">
        <w:rPr>
          <w:rFonts w:ascii="Times New Roman" w:eastAsia="Cambria" w:hAnsi="Times New Roman" w:cs="Times New Roman"/>
          <w:sz w:val="24"/>
          <w:szCs w:val="24"/>
        </w:rPr>
        <w:t xml:space="preserve"> (</w:t>
      </w:r>
      <w:r w:rsidRPr="004B38B4">
        <w:rPr>
          <w:rFonts w:ascii="Times New Roman" w:eastAsia="Cambria" w:hAnsi="Times New Roman" w:cs="Times New Roman"/>
          <w:sz w:val="24"/>
          <w:szCs w:val="24"/>
          <w:lang w:val="uz-Cyrl-UZ"/>
        </w:rPr>
        <w:t>„</w:t>
      </w:r>
      <w:r w:rsidR="003D69DF" w:rsidRPr="004B38B4">
        <w:rPr>
          <w:rFonts w:ascii="Times New Roman" w:eastAsia="Cambria" w:hAnsi="Times New Roman" w:cs="Times New Roman"/>
          <w:sz w:val="24"/>
          <w:szCs w:val="24"/>
        </w:rPr>
        <w:t>core-needle</w:t>
      </w:r>
      <w:r w:rsidR="00B56B55" w:rsidRPr="004B38B4">
        <w:rPr>
          <w:rFonts w:ascii="Times New Roman" w:eastAsia="Cambria" w:hAnsi="Times New Roman" w:cs="Times New Roman"/>
          <w:sz w:val="24"/>
          <w:szCs w:val="24"/>
        </w:rPr>
        <w:t>” биопсија</w:t>
      </w:r>
      <w:r w:rsidR="001C57D3" w:rsidRPr="004B38B4">
        <w:rPr>
          <w:rFonts w:ascii="Times New Roman" w:eastAsia="Cambria" w:hAnsi="Times New Roman" w:cs="Times New Roman"/>
          <w:sz w:val="24"/>
          <w:szCs w:val="24"/>
        </w:rPr>
        <w:t>)</w:t>
      </w:r>
      <w:r w:rsidR="003D69DF" w:rsidRPr="004B38B4">
        <w:rPr>
          <w:rFonts w:ascii="Times New Roman" w:eastAsia="Cambria" w:hAnsi="Times New Roman" w:cs="Times New Roman"/>
          <w:sz w:val="24"/>
          <w:szCs w:val="24"/>
        </w:rPr>
        <w:t xml:space="preserve">, </w:t>
      </w:r>
      <w:r w:rsidR="00B56B55" w:rsidRPr="004B38B4">
        <w:rPr>
          <w:rFonts w:ascii="Times New Roman" w:eastAsia="Cambria" w:hAnsi="Times New Roman" w:cs="Times New Roman"/>
          <w:sz w:val="24"/>
          <w:szCs w:val="24"/>
        </w:rPr>
        <w:t xml:space="preserve">вакуум асистирана </w:t>
      </w:r>
      <w:r w:rsidR="00E066EA" w:rsidRPr="004B38B4">
        <w:rPr>
          <w:rFonts w:ascii="Times New Roman" w:eastAsia="Cambria" w:hAnsi="Times New Roman" w:cs="Times New Roman"/>
          <w:sz w:val="24"/>
          <w:szCs w:val="24"/>
        </w:rPr>
        <w:t>биопсија дојке, колоноскопија,</w:t>
      </w:r>
      <w:r w:rsidR="005E6D7D" w:rsidRPr="004B38B4">
        <w:rPr>
          <w:rFonts w:ascii="Times New Roman" w:eastAsia="Cambria" w:hAnsi="Times New Roman" w:cs="Times New Roman"/>
          <w:sz w:val="24"/>
          <w:szCs w:val="24"/>
        </w:rPr>
        <w:t xml:space="preserve"> различите радиолошке дијагностичке процедуре, хистопатологија и </w:t>
      </w:r>
      <w:r w:rsidR="003215D1" w:rsidRPr="004B38B4">
        <w:rPr>
          <w:rFonts w:ascii="Times New Roman" w:eastAsia="Cambria" w:hAnsi="Times New Roman" w:cs="Times New Roman"/>
          <w:sz w:val="24"/>
          <w:szCs w:val="24"/>
        </w:rPr>
        <w:t xml:space="preserve"> дијагностика туморског ткива</w:t>
      </w:r>
      <w:r w:rsidR="003D69DF" w:rsidRPr="004B38B4">
        <w:rPr>
          <w:rFonts w:ascii="Times New Roman" w:eastAsia="Cambria" w:hAnsi="Times New Roman" w:cs="Times New Roman"/>
          <w:sz w:val="24"/>
          <w:szCs w:val="24"/>
        </w:rPr>
        <w:t>,</w:t>
      </w:r>
      <w:r w:rsidR="003215D1" w:rsidRPr="004B38B4">
        <w:rPr>
          <w:rFonts w:ascii="Times New Roman" w:eastAsia="Cambria" w:hAnsi="Times New Roman" w:cs="Times New Roman"/>
          <w:sz w:val="24"/>
          <w:szCs w:val="24"/>
        </w:rPr>
        <w:t xml:space="preserve"> хирургија итд</w:t>
      </w:r>
      <w:r w:rsidR="003D69DF" w:rsidRPr="004B38B4">
        <w:rPr>
          <w:rFonts w:ascii="Times New Roman" w:eastAsia="Cambria" w:hAnsi="Times New Roman" w:cs="Times New Roman"/>
          <w:sz w:val="24"/>
          <w:szCs w:val="24"/>
        </w:rPr>
        <w:t xml:space="preserve">.). </w:t>
      </w:r>
      <w:r w:rsidR="002A12ED" w:rsidRPr="004B38B4">
        <w:rPr>
          <w:rFonts w:ascii="Times New Roman" w:eastAsia="Cambria" w:hAnsi="Times New Roman" w:cs="Times New Roman"/>
          <w:sz w:val="24"/>
          <w:szCs w:val="24"/>
        </w:rPr>
        <w:t>Поред тога, током</w:t>
      </w:r>
      <w:r w:rsidR="00486014" w:rsidRPr="004B38B4">
        <w:rPr>
          <w:rFonts w:ascii="Times New Roman" w:eastAsia="Cambria" w:hAnsi="Times New Roman" w:cs="Times New Roman"/>
          <w:sz w:val="24"/>
          <w:szCs w:val="24"/>
        </w:rPr>
        <w:t xml:space="preserve"> иницијалних циклуса скрининга </w:t>
      </w:r>
      <w:r w:rsidR="000036AE" w:rsidRPr="004B38B4">
        <w:rPr>
          <w:rFonts w:ascii="Times New Roman" w:eastAsia="Cambria" w:hAnsi="Times New Roman" w:cs="Times New Roman"/>
          <w:sz w:val="24"/>
          <w:szCs w:val="24"/>
        </w:rPr>
        <w:t>под</w:t>
      </w:r>
      <w:r w:rsidR="00486014" w:rsidRPr="004B38B4">
        <w:rPr>
          <w:rFonts w:ascii="Times New Roman" w:eastAsia="Cambria" w:hAnsi="Times New Roman" w:cs="Times New Roman"/>
          <w:sz w:val="24"/>
          <w:szCs w:val="24"/>
        </w:rPr>
        <w:t xml:space="preserve">једнако ће се </w:t>
      </w:r>
      <w:r w:rsidR="001A301F" w:rsidRPr="004B38B4">
        <w:rPr>
          <w:rFonts w:ascii="Times New Roman" w:eastAsia="Cambria" w:hAnsi="Times New Roman" w:cs="Times New Roman"/>
          <w:sz w:val="24"/>
          <w:szCs w:val="24"/>
        </w:rPr>
        <w:t>откривати</w:t>
      </w:r>
      <w:r w:rsidR="000036AE" w:rsidRPr="004B38B4">
        <w:rPr>
          <w:rFonts w:ascii="Times New Roman" w:eastAsia="Cambria" w:hAnsi="Times New Roman" w:cs="Times New Roman"/>
          <w:sz w:val="24"/>
          <w:szCs w:val="24"/>
        </w:rPr>
        <w:t xml:space="preserve"> </w:t>
      </w:r>
      <w:r w:rsidR="00486014" w:rsidRPr="004B38B4">
        <w:rPr>
          <w:rFonts w:ascii="Times New Roman" w:eastAsia="Cambria" w:hAnsi="Times New Roman" w:cs="Times New Roman"/>
          <w:sz w:val="24"/>
          <w:szCs w:val="24"/>
        </w:rPr>
        <w:t xml:space="preserve"> и </w:t>
      </w:r>
      <w:r w:rsidR="002A12ED" w:rsidRPr="004B38B4">
        <w:rPr>
          <w:rFonts w:ascii="Times New Roman" w:eastAsia="Cambria" w:hAnsi="Times New Roman" w:cs="Times New Roman"/>
          <w:sz w:val="24"/>
          <w:szCs w:val="24"/>
        </w:rPr>
        <w:t xml:space="preserve">узнапредовале и почетне фазе </w:t>
      </w:r>
      <w:r w:rsidR="00486014" w:rsidRPr="004B38B4">
        <w:rPr>
          <w:rFonts w:ascii="Times New Roman" w:eastAsia="Cambria" w:hAnsi="Times New Roman" w:cs="Times New Roman"/>
          <w:sz w:val="24"/>
          <w:szCs w:val="24"/>
        </w:rPr>
        <w:t>малигних болести</w:t>
      </w:r>
      <w:r w:rsidR="003D69DF" w:rsidRPr="004B38B4">
        <w:rPr>
          <w:rFonts w:ascii="Times New Roman" w:eastAsia="Cambria" w:hAnsi="Times New Roman" w:cs="Times New Roman"/>
          <w:sz w:val="24"/>
          <w:szCs w:val="24"/>
        </w:rPr>
        <w:t xml:space="preserve">, </w:t>
      </w:r>
      <w:r w:rsidR="00486014" w:rsidRPr="004B38B4">
        <w:rPr>
          <w:rFonts w:ascii="Times New Roman" w:eastAsia="Cambria" w:hAnsi="Times New Roman" w:cs="Times New Roman"/>
          <w:sz w:val="24"/>
          <w:szCs w:val="24"/>
        </w:rPr>
        <w:t xml:space="preserve">што ће довести до додатног </w:t>
      </w:r>
      <w:r w:rsidR="00A41913" w:rsidRPr="004B38B4">
        <w:rPr>
          <w:rFonts w:ascii="Times New Roman" w:eastAsia="Cambria" w:hAnsi="Times New Roman" w:cs="Times New Roman"/>
          <w:sz w:val="24"/>
          <w:szCs w:val="24"/>
        </w:rPr>
        <w:t xml:space="preserve">повећања </w:t>
      </w:r>
      <w:r w:rsidR="000D5373" w:rsidRPr="004B38B4">
        <w:rPr>
          <w:rFonts w:ascii="Times New Roman" w:eastAsia="Cambria" w:hAnsi="Times New Roman" w:cs="Times New Roman"/>
          <w:sz w:val="24"/>
          <w:szCs w:val="24"/>
        </w:rPr>
        <w:t xml:space="preserve">како </w:t>
      </w:r>
      <w:r w:rsidR="00221015" w:rsidRPr="004B38B4">
        <w:rPr>
          <w:rFonts w:ascii="Times New Roman" w:eastAsia="Cambria" w:hAnsi="Times New Roman" w:cs="Times New Roman"/>
          <w:sz w:val="24"/>
          <w:szCs w:val="24"/>
        </w:rPr>
        <w:t xml:space="preserve">инциденције, тако и </w:t>
      </w:r>
      <w:r w:rsidR="005F5226" w:rsidRPr="004B38B4">
        <w:rPr>
          <w:rFonts w:ascii="Times New Roman" w:eastAsia="Cambria" w:hAnsi="Times New Roman" w:cs="Times New Roman"/>
          <w:sz w:val="24"/>
          <w:szCs w:val="24"/>
        </w:rPr>
        <w:t xml:space="preserve">броја </w:t>
      </w:r>
      <w:r w:rsidR="00A41913" w:rsidRPr="004B38B4">
        <w:rPr>
          <w:rFonts w:ascii="Times New Roman" w:eastAsia="Cambria" w:hAnsi="Times New Roman" w:cs="Times New Roman"/>
          <w:sz w:val="24"/>
          <w:szCs w:val="24"/>
        </w:rPr>
        <w:t>услуга</w:t>
      </w:r>
      <w:r w:rsidR="00486014" w:rsidRPr="004B38B4">
        <w:rPr>
          <w:rFonts w:ascii="Times New Roman" w:eastAsia="Cambria" w:hAnsi="Times New Roman" w:cs="Times New Roman"/>
          <w:sz w:val="24"/>
          <w:szCs w:val="24"/>
        </w:rPr>
        <w:t xml:space="preserve"> дијагностике и лечења. </w:t>
      </w:r>
    </w:p>
    <w:p w:rsidR="007D30C3" w:rsidRPr="004B38B4" w:rsidRDefault="007D30C3" w:rsidP="003D69DF">
      <w:pPr>
        <w:spacing w:after="0" w:line="240" w:lineRule="auto"/>
        <w:jc w:val="both"/>
        <w:rPr>
          <w:rFonts w:ascii="Times New Roman" w:eastAsia="Cambria" w:hAnsi="Times New Roman" w:cs="Times New Roman"/>
          <w:sz w:val="24"/>
          <w:szCs w:val="24"/>
        </w:rPr>
      </w:pPr>
    </w:p>
    <w:p w:rsidR="003D69DF" w:rsidRPr="004B38B4" w:rsidRDefault="004122B5" w:rsidP="003D69DF">
      <w:pPr>
        <w:spacing w:after="0" w:line="240" w:lineRule="auto"/>
        <w:jc w:val="both"/>
        <w:rPr>
          <w:rFonts w:ascii="Times New Roman" w:eastAsia="Cambria" w:hAnsi="Times New Roman" w:cs="Times New Roman"/>
          <w:sz w:val="24"/>
          <w:szCs w:val="24"/>
        </w:rPr>
      </w:pPr>
      <w:r w:rsidRPr="004B38B4">
        <w:rPr>
          <w:rFonts w:ascii="Times New Roman" w:eastAsia="Cambria" w:hAnsi="Times New Roman" w:cs="Times New Roman"/>
          <w:sz w:val="24"/>
          <w:szCs w:val="24"/>
        </w:rPr>
        <w:tab/>
      </w:r>
      <w:r w:rsidR="00544A95" w:rsidRPr="004B38B4">
        <w:rPr>
          <w:rFonts w:ascii="Times New Roman" w:eastAsia="Cambria" w:hAnsi="Times New Roman" w:cs="Times New Roman"/>
          <w:sz w:val="24"/>
          <w:szCs w:val="24"/>
        </w:rPr>
        <w:tab/>
      </w:r>
      <w:r w:rsidR="007D30C3" w:rsidRPr="004B38B4">
        <w:rPr>
          <w:rFonts w:ascii="Times New Roman" w:eastAsia="Cambria" w:hAnsi="Times New Roman" w:cs="Times New Roman"/>
          <w:sz w:val="24"/>
          <w:szCs w:val="24"/>
        </w:rPr>
        <w:t>К</w:t>
      </w:r>
      <w:r w:rsidR="00486014" w:rsidRPr="004B38B4">
        <w:rPr>
          <w:rFonts w:ascii="Times New Roman" w:eastAsia="Cambria" w:hAnsi="Times New Roman" w:cs="Times New Roman"/>
          <w:sz w:val="24"/>
          <w:szCs w:val="24"/>
        </w:rPr>
        <w:t xml:space="preserve">ада је реч о организационој структури скрининга, </w:t>
      </w:r>
      <w:r w:rsidR="007D30C3" w:rsidRPr="004B38B4">
        <w:rPr>
          <w:rFonts w:ascii="Times New Roman" w:eastAsia="Cambria" w:hAnsi="Times New Roman" w:cs="Times New Roman"/>
          <w:sz w:val="24"/>
          <w:szCs w:val="24"/>
        </w:rPr>
        <w:t xml:space="preserve">након </w:t>
      </w:r>
      <w:r w:rsidR="00486014" w:rsidRPr="004B38B4">
        <w:rPr>
          <w:rFonts w:ascii="Times New Roman" w:eastAsia="Cambria" w:hAnsi="Times New Roman" w:cs="Times New Roman"/>
          <w:sz w:val="24"/>
          <w:szCs w:val="24"/>
        </w:rPr>
        <w:t>потврд</w:t>
      </w:r>
      <w:r w:rsidR="007D30C3" w:rsidRPr="004B38B4">
        <w:rPr>
          <w:rFonts w:ascii="Times New Roman" w:eastAsia="Cambria" w:hAnsi="Times New Roman" w:cs="Times New Roman"/>
          <w:sz w:val="24"/>
          <w:szCs w:val="24"/>
        </w:rPr>
        <w:t>е</w:t>
      </w:r>
      <w:r w:rsidR="00486014" w:rsidRPr="004B38B4">
        <w:rPr>
          <w:rFonts w:ascii="Times New Roman" w:eastAsia="Cambria" w:hAnsi="Times New Roman" w:cs="Times New Roman"/>
          <w:sz w:val="24"/>
          <w:szCs w:val="24"/>
        </w:rPr>
        <w:t xml:space="preserve"> </w:t>
      </w:r>
      <w:r w:rsidR="00BD481D" w:rsidRPr="004B38B4">
        <w:rPr>
          <w:rFonts w:ascii="Times New Roman" w:eastAsia="Cambria" w:hAnsi="Times New Roman" w:cs="Times New Roman"/>
          <w:sz w:val="24"/>
          <w:szCs w:val="24"/>
        </w:rPr>
        <w:t>постојања</w:t>
      </w:r>
      <w:r w:rsidR="00486014" w:rsidRPr="004B38B4">
        <w:rPr>
          <w:rFonts w:ascii="Times New Roman" w:eastAsia="Cambria" w:hAnsi="Times New Roman" w:cs="Times New Roman"/>
          <w:sz w:val="24"/>
          <w:szCs w:val="24"/>
        </w:rPr>
        <w:t xml:space="preserve"> малигне болести</w:t>
      </w:r>
      <w:r w:rsidR="007D30C3" w:rsidRPr="004B38B4">
        <w:rPr>
          <w:rFonts w:ascii="Times New Roman" w:eastAsia="Cambria" w:hAnsi="Times New Roman" w:cs="Times New Roman"/>
          <w:sz w:val="24"/>
          <w:szCs w:val="24"/>
        </w:rPr>
        <w:t xml:space="preserve">, требало би да уследи директно упућивање пацијента мултидисциплинарном тиму </w:t>
      </w:r>
      <w:r w:rsidR="00736437" w:rsidRPr="004B38B4">
        <w:rPr>
          <w:rFonts w:ascii="Times New Roman" w:eastAsia="Cambria" w:hAnsi="Times New Roman" w:cs="Times New Roman"/>
          <w:sz w:val="24"/>
          <w:szCs w:val="24"/>
        </w:rPr>
        <w:t xml:space="preserve">који </w:t>
      </w:r>
      <w:r w:rsidR="008638F9" w:rsidRPr="004B38B4">
        <w:rPr>
          <w:rFonts w:ascii="Times New Roman" w:eastAsia="Cambria" w:hAnsi="Times New Roman" w:cs="Times New Roman"/>
          <w:sz w:val="24"/>
          <w:szCs w:val="24"/>
        </w:rPr>
        <w:t xml:space="preserve">одлучије </w:t>
      </w:r>
      <w:r w:rsidR="00736437" w:rsidRPr="004B38B4">
        <w:rPr>
          <w:rFonts w:ascii="Times New Roman" w:eastAsia="Cambria" w:hAnsi="Times New Roman" w:cs="Times New Roman"/>
          <w:sz w:val="24"/>
          <w:szCs w:val="24"/>
        </w:rPr>
        <w:t xml:space="preserve">о </w:t>
      </w:r>
      <w:r w:rsidR="008638F9" w:rsidRPr="004B38B4">
        <w:rPr>
          <w:rFonts w:ascii="Times New Roman" w:eastAsia="Cambria" w:hAnsi="Times New Roman" w:cs="Times New Roman"/>
          <w:sz w:val="24"/>
          <w:szCs w:val="24"/>
        </w:rPr>
        <w:t>делотворним</w:t>
      </w:r>
      <w:r w:rsidR="00736437" w:rsidRPr="004B38B4">
        <w:rPr>
          <w:rFonts w:ascii="Times New Roman" w:eastAsia="Cambria" w:hAnsi="Times New Roman" w:cs="Times New Roman"/>
          <w:sz w:val="24"/>
          <w:szCs w:val="24"/>
        </w:rPr>
        <w:t xml:space="preserve"> терапијск</w:t>
      </w:r>
      <w:r w:rsidR="008638F9" w:rsidRPr="004B38B4">
        <w:rPr>
          <w:rFonts w:ascii="Times New Roman" w:eastAsia="Cambria" w:hAnsi="Times New Roman" w:cs="Times New Roman"/>
          <w:sz w:val="24"/>
          <w:szCs w:val="24"/>
        </w:rPr>
        <w:t>им</w:t>
      </w:r>
      <w:r w:rsidR="00736437" w:rsidRPr="004B38B4">
        <w:rPr>
          <w:rFonts w:ascii="Times New Roman" w:eastAsia="Cambria" w:hAnsi="Times New Roman" w:cs="Times New Roman"/>
          <w:sz w:val="24"/>
          <w:szCs w:val="24"/>
        </w:rPr>
        <w:t xml:space="preserve"> опциј</w:t>
      </w:r>
      <w:r w:rsidR="008638F9" w:rsidRPr="004B38B4">
        <w:rPr>
          <w:rFonts w:ascii="Times New Roman" w:eastAsia="Cambria" w:hAnsi="Times New Roman" w:cs="Times New Roman"/>
          <w:sz w:val="24"/>
          <w:szCs w:val="24"/>
        </w:rPr>
        <w:t>ама, заснованим на доказима</w:t>
      </w:r>
      <w:r w:rsidR="00736437" w:rsidRPr="004B38B4">
        <w:rPr>
          <w:rFonts w:ascii="Times New Roman" w:eastAsia="Cambria" w:hAnsi="Times New Roman" w:cs="Times New Roman"/>
          <w:sz w:val="24"/>
          <w:szCs w:val="24"/>
        </w:rPr>
        <w:t xml:space="preserve">. </w:t>
      </w:r>
      <w:r w:rsidR="008638F9" w:rsidRPr="004B38B4">
        <w:rPr>
          <w:rFonts w:ascii="Times New Roman" w:eastAsia="Cambria" w:hAnsi="Times New Roman" w:cs="Times New Roman"/>
          <w:sz w:val="24"/>
          <w:szCs w:val="24"/>
        </w:rPr>
        <w:t xml:space="preserve">Тумор-специфични мултидисциплинарни тимови треба да </w:t>
      </w:r>
      <w:r w:rsidR="00F80E5F" w:rsidRPr="004B38B4">
        <w:rPr>
          <w:rFonts w:ascii="Times New Roman" w:eastAsia="Cambria" w:hAnsi="Times New Roman" w:cs="Times New Roman"/>
          <w:sz w:val="24"/>
          <w:szCs w:val="24"/>
        </w:rPr>
        <w:t xml:space="preserve">буду оперативни у најмање 50% здравствених установа у којима се лече оболели од рака. Циљ терапије је да се излечи болест, продужи живот и унапреди </w:t>
      </w:r>
      <w:r w:rsidR="00C550FE" w:rsidRPr="004B38B4">
        <w:rPr>
          <w:rFonts w:ascii="Times New Roman" w:eastAsia="Cambria" w:hAnsi="Times New Roman" w:cs="Times New Roman"/>
          <w:sz w:val="24"/>
          <w:szCs w:val="24"/>
        </w:rPr>
        <w:t>квалитет живота кроз психоонкологију, рехабилитацију и палијативно збрињавање.</w:t>
      </w:r>
      <w:r w:rsidR="003D69DF" w:rsidRPr="004B38B4">
        <w:rPr>
          <w:rFonts w:ascii="Times New Roman" w:eastAsia="Cambria" w:hAnsi="Times New Roman" w:cs="Times New Roman"/>
          <w:sz w:val="24"/>
          <w:szCs w:val="24"/>
        </w:rPr>
        <w:t xml:space="preserve"> </w:t>
      </w:r>
      <w:r w:rsidR="00C550FE" w:rsidRPr="004B38B4">
        <w:rPr>
          <w:rFonts w:ascii="Times New Roman" w:eastAsia="Cambria" w:hAnsi="Times New Roman" w:cs="Times New Roman"/>
          <w:sz w:val="24"/>
          <w:szCs w:val="24"/>
        </w:rPr>
        <w:t xml:space="preserve"> </w:t>
      </w:r>
    </w:p>
    <w:p w:rsidR="003D69DF" w:rsidRPr="004B38B4" w:rsidRDefault="003D69DF" w:rsidP="003D69DF">
      <w:pPr>
        <w:spacing w:after="0" w:line="240" w:lineRule="auto"/>
        <w:jc w:val="both"/>
        <w:rPr>
          <w:rFonts w:ascii="Times New Roman" w:eastAsia="Cambria" w:hAnsi="Times New Roman" w:cs="Times New Roman"/>
          <w:sz w:val="24"/>
          <w:szCs w:val="24"/>
        </w:rPr>
      </w:pPr>
    </w:p>
    <w:p w:rsidR="003D69DF" w:rsidRPr="004B38B4" w:rsidRDefault="004122B5" w:rsidP="00AA72FF">
      <w:pPr>
        <w:spacing w:after="0" w:line="240" w:lineRule="auto"/>
        <w:jc w:val="both"/>
        <w:rPr>
          <w:rFonts w:ascii="Times New Roman" w:eastAsia="Cambria" w:hAnsi="Times New Roman" w:cs="Times New Roman"/>
          <w:sz w:val="24"/>
          <w:szCs w:val="24"/>
        </w:rPr>
      </w:pPr>
      <w:r w:rsidRPr="004B38B4">
        <w:rPr>
          <w:rFonts w:ascii="Times New Roman" w:eastAsia="Cambria" w:hAnsi="Times New Roman" w:cs="Times New Roman"/>
          <w:sz w:val="24"/>
          <w:szCs w:val="24"/>
        </w:rPr>
        <w:tab/>
      </w:r>
      <w:r w:rsidR="00544A95" w:rsidRPr="004B38B4">
        <w:rPr>
          <w:rFonts w:ascii="Times New Roman" w:eastAsia="Cambria" w:hAnsi="Times New Roman" w:cs="Times New Roman"/>
          <w:sz w:val="24"/>
          <w:szCs w:val="24"/>
        </w:rPr>
        <w:tab/>
      </w:r>
      <w:r w:rsidR="00D641EF" w:rsidRPr="004B38B4">
        <w:rPr>
          <w:rFonts w:ascii="Times New Roman" w:eastAsia="Cambria" w:hAnsi="Times New Roman" w:cs="Times New Roman"/>
          <w:sz w:val="24"/>
          <w:szCs w:val="24"/>
        </w:rPr>
        <w:t>Важно је напоменути да у првих нек</w:t>
      </w:r>
      <w:r w:rsidR="00B07686" w:rsidRPr="004B38B4">
        <w:rPr>
          <w:rFonts w:ascii="Times New Roman" w:eastAsia="Cambria" w:hAnsi="Times New Roman" w:cs="Times New Roman"/>
          <w:sz w:val="24"/>
          <w:szCs w:val="24"/>
        </w:rPr>
        <w:t xml:space="preserve">олико година </w:t>
      </w:r>
      <w:r w:rsidR="00FD1AB5" w:rsidRPr="004B38B4">
        <w:rPr>
          <w:rFonts w:ascii="Times New Roman" w:eastAsia="Cambria" w:hAnsi="Times New Roman" w:cs="Times New Roman"/>
          <w:sz w:val="24"/>
          <w:szCs w:val="24"/>
        </w:rPr>
        <w:t>спровођења организованог</w:t>
      </w:r>
      <w:r w:rsidR="00837A92" w:rsidRPr="004B38B4">
        <w:rPr>
          <w:rFonts w:ascii="Times New Roman" w:eastAsia="Cambria" w:hAnsi="Times New Roman" w:cs="Times New Roman"/>
          <w:sz w:val="24"/>
          <w:szCs w:val="24"/>
        </w:rPr>
        <w:t xml:space="preserve"> скрининга </w:t>
      </w:r>
      <w:r w:rsidR="00B07686" w:rsidRPr="004B38B4">
        <w:rPr>
          <w:rFonts w:ascii="Times New Roman" w:eastAsia="Cambria" w:hAnsi="Times New Roman" w:cs="Times New Roman"/>
          <w:sz w:val="24"/>
          <w:szCs w:val="24"/>
        </w:rPr>
        <w:t>не треба очекивати</w:t>
      </w:r>
      <w:r w:rsidR="001C7BB0" w:rsidRPr="004B38B4">
        <w:rPr>
          <w:rFonts w:ascii="Times New Roman" w:eastAsia="Cambria" w:hAnsi="Times New Roman" w:cs="Times New Roman"/>
          <w:sz w:val="24"/>
          <w:szCs w:val="24"/>
        </w:rPr>
        <w:t xml:space="preserve"> смањ</w:t>
      </w:r>
      <w:r w:rsidR="00C550FE" w:rsidRPr="004B38B4">
        <w:rPr>
          <w:rFonts w:ascii="Times New Roman" w:eastAsia="Cambria" w:hAnsi="Times New Roman" w:cs="Times New Roman"/>
          <w:sz w:val="24"/>
          <w:szCs w:val="24"/>
        </w:rPr>
        <w:t xml:space="preserve">ење морталитета за конкретну </w:t>
      </w:r>
      <w:r w:rsidR="001C7BB0" w:rsidRPr="004B38B4">
        <w:rPr>
          <w:rFonts w:ascii="Times New Roman" w:eastAsia="Cambria" w:hAnsi="Times New Roman" w:cs="Times New Roman"/>
          <w:sz w:val="24"/>
          <w:szCs w:val="24"/>
        </w:rPr>
        <w:t xml:space="preserve">малигну </w:t>
      </w:r>
      <w:r w:rsidR="00C550FE" w:rsidRPr="004B38B4">
        <w:rPr>
          <w:rFonts w:ascii="Times New Roman" w:eastAsia="Cambria" w:hAnsi="Times New Roman" w:cs="Times New Roman"/>
          <w:sz w:val="24"/>
          <w:szCs w:val="24"/>
        </w:rPr>
        <w:t xml:space="preserve">болест </w:t>
      </w:r>
      <w:r w:rsidR="00D641EF" w:rsidRPr="004B38B4">
        <w:rPr>
          <w:rFonts w:ascii="Times New Roman" w:eastAsia="Cambria" w:hAnsi="Times New Roman" w:cs="Times New Roman"/>
          <w:sz w:val="24"/>
          <w:szCs w:val="24"/>
        </w:rPr>
        <w:t>и општег морталитета</w:t>
      </w:r>
      <w:r w:rsidR="009F725B" w:rsidRPr="004B38B4">
        <w:rPr>
          <w:rFonts w:ascii="Times New Roman" w:eastAsia="Cambria" w:hAnsi="Times New Roman" w:cs="Times New Roman"/>
          <w:sz w:val="24"/>
          <w:szCs w:val="24"/>
        </w:rPr>
        <w:t>, нити смањење броја</w:t>
      </w:r>
      <w:r w:rsidR="00B07686" w:rsidRPr="004B38B4">
        <w:rPr>
          <w:rFonts w:ascii="Times New Roman" w:eastAsia="Cambria" w:hAnsi="Times New Roman" w:cs="Times New Roman"/>
          <w:sz w:val="24"/>
          <w:szCs w:val="24"/>
        </w:rPr>
        <w:t xml:space="preserve"> откривених</w:t>
      </w:r>
      <w:r w:rsidR="009F725B" w:rsidRPr="004B38B4">
        <w:rPr>
          <w:rFonts w:ascii="Times New Roman" w:eastAsia="Cambria" w:hAnsi="Times New Roman" w:cs="Times New Roman"/>
          <w:sz w:val="24"/>
          <w:szCs w:val="24"/>
        </w:rPr>
        <w:t xml:space="preserve"> случајева узнапредовале болести и потребе за агресивном</w:t>
      </w:r>
      <w:r w:rsidR="00A61AC4" w:rsidRPr="004B38B4">
        <w:rPr>
          <w:rFonts w:ascii="Times New Roman" w:eastAsia="Cambria" w:hAnsi="Times New Roman" w:cs="Times New Roman"/>
          <w:sz w:val="24"/>
          <w:szCs w:val="24"/>
        </w:rPr>
        <w:t xml:space="preserve"> </w:t>
      </w:r>
      <w:r w:rsidR="006022C1" w:rsidRPr="004B38B4">
        <w:rPr>
          <w:rFonts w:ascii="Times New Roman" w:eastAsia="Cambria" w:hAnsi="Times New Roman" w:cs="Times New Roman"/>
          <w:sz w:val="24"/>
          <w:szCs w:val="24"/>
        </w:rPr>
        <w:t>и дуготрајном</w:t>
      </w:r>
      <w:r w:rsidR="009F725B" w:rsidRPr="004B38B4">
        <w:rPr>
          <w:rFonts w:ascii="Times New Roman" w:eastAsia="Cambria" w:hAnsi="Times New Roman" w:cs="Times New Roman"/>
          <w:sz w:val="24"/>
          <w:szCs w:val="24"/>
        </w:rPr>
        <w:t xml:space="preserve"> терапијом</w:t>
      </w:r>
      <w:r w:rsidR="00AA72FF" w:rsidRPr="004B38B4">
        <w:rPr>
          <w:rFonts w:ascii="Times New Roman" w:eastAsia="Cambria" w:hAnsi="Times New Roman" w:cs="Times New Roman"/>
          <w:sz w:val="24"/>
          <w:szCs w:val="24"/>
        </w:rPr>
        <w:t>.</w:t>
      </w:r>
      <w:r w:rsidR="001960EA" w:rsidRPr="004B38B4">
        <w:rPr>
          <w:rFonts w:ascii="Times New Roman" w:eastAsia="Cambria" w:hAnsi="Times New Roman" w:cs="Times New Roman"/>
          <w:sz w:val="24"/>
          <w:szCs w:val="24"/>
        </w:rPr>
        <w:t xml:space="preserve"> </w:t>
      </w:r>
      <w:r w:rsidR="0005309A" w:rsidRPr="004B38B4">
        <w:rPr>
          <w:rFonts w:ascii="Times New Roman" w:eastAsia="Cambria" w:hAnsi="Times New Roman" w:cs="Times New Roman"/>
          <w:sz w:val="24"/>
          <w:szCs w:val="24"/>
        </w:rPr>
        <w:t xml:space="preserve">Опција која се темељи на раном откривању малигне болести </w:t>
      </w:r>
      <w:r w:rsidR="003B64E0" w:rsidRPr="004B38B4">
        <w:rPr>
          <w:rFonts w:ascii="Times New Roman" w:eastAsia="Cambria" w:hAnsi="Times New Roman" w:cs="Times New Roman"/>
          <w:sz w:val="24"/>
          <w:szCs w:val="24"/>
        </w:rPr>
        <w:t xml:space="preserve">довешће до </w:t>
      </w:r>
      <w:r w:rsidR="003B64E0" w:rsidRPr="004B38B4">
        <w:rPr>
          <w:rFonts w:ascii="Times New Roman" w:hAnsi="Times New Roman" w:cs="Times New Roman"/>
          <w:color w:val="000000"/>
          <w:sz w:val="24"/>
          <w:szCs w:val="24"/>
        </w:rPr>
        <w:t>мањег одсуствовања радне снаге,</w:t>
      </w:r>
      <w:r w:rsidR="00FF0854" w:rsidRPr="004B38B4">
        <w:rPr>
          <w:rFonts w:ascii="Times New Roman" w:hAnsi="Times New Roman" w:cs="Times New Roman"/>
          <w:color w:val="000000"/>
          <w:sz w:val="24"/>
          <w:szCs w:val="24"/>
        </w:rPr>
        <w:t xml:space="preserve"> краћег опоравка након лечења</w:t>
      </w:r>
      <w:r w:rsidR="00E24F96" w:rsidRPr="004B38B4">
        <w:rPr>
          <w:rFonts w:ascii="Times New Roman" w:hAnsi="Times New Roman" w:cs="Times New Roman"/>
          <w:color w:val="000000"/>
          <w:sz w:val="24"/>
          <w:szCs w:val="24"/>
        </w:rPr>
        <w:t>, повећања</w:t>
      </w:r>
      <w:r w:rsidR="003B64E0" w:rsidRPr="004B38B4">
        <w:rPr>
          <w:rFonts w:ascii="Times New Roman" w:hAnsi="Times New Roman" w:cs="Times New Roman"/>
          <w:color w:val="000000"/>
          <w:sz w:val="24"/>
          <w:szCs w:val="24"/>
        </w:rPr>
        <w:t xml:space="preserve"> продуктивност</w:t>
      </w:r>
      <w:r w:rsidR="00B50487" w:rsidRPr="004B38B4">
        <w:rPr>
          <w:rFonts w:ascii="Times New Roman" w:hAnsi="Times New Roman" w:cs="Times New Roman"/>
          <w:color w:val="000000"/>
          <w:sz w:val="24"/>
          <w:szCs w:val="24"/>
        </w:rPr>
        <w:t>и</w:t>
      </w:r>
      <w:r w:rsidR="00E24F96" w:rsidRPr="004B38B4">
        <w:rPr>
          <w:rFonts w:ascii="Times New Roman" w:hAnsi="Times New Roman" w:cs="Times New Roman"/>
          <w:color w:val="000000"/>
          <w:sz w:val="24"/>
          <w:szCs w:val="24"/>
        </w:rPr>
        <w:t>, а такође и до унапређења</w:t>
      </w:r>
      <w:r w:rsidR="003B64E0" w:rsidRPr="004B38B4">
        <w:rPr>
          <w:rFonts w:ascii="Times New Roman" w:hAnsi="Times New Roman" w:cs="Times New Roman"/>
          <w:color w:val="000000"/>
          <w:sz w:val="24"/>
          <w:szCs w:val="24"/>
        </w:rPr>
        <w:t xml:space="preserve"> </w:t>
      </w:r>
      <w:r w:rsidR="00E24F96" w:rsidRPr="004B38B4">
        <w:rPr>
          <w:rFonts w:ascii="Times New Roman" w:hAnsi="Times New Roman" w:cs="Times New Roman"/>
          <w:color w:val="000000"/>
          <w:sz w:val="24"/>
          <w:szCs w:val="24"/>
        </w:rPr>
        <w:t>здравља</w:t>
      </w:r>
      <w:r w:rsidR="00FF0854" w:rsidRPr="004B38B4">
        <w:rPr>
          <w:rFonts w:ascii="Times New Roman" w:hAnsi="Times New Roman" w:cs="Times New Roman"/>
          <w:color w:val="000000"/>
          <w:sz w:val="24"/>
          <w:szCs w:val="24"/>
        </w:rPr>
        <w:t xml:space="preserve"> </w:t>
      </w:r>
      <w:r w:rsidR="00E24F96" w:rsidRPr="004B38B4">
        <w:rPr>
          <w:rFonts w:ascii="Times New Roman" w:hAnsi="Times New Roman" w:cs="Times New Roman"/>
          <w:color w:val="000000"/>
          <w:sz w:val="24"/>
          <w:szCs w:val="24"/>
        </w:rPr>
        <w:t>становништва.</w:t>
      </w:r>
    </w:p>
    <w:p w:rsidR="001F67F4" w:rsidRPr="004B38B4" w:rsidRDefault="001F67F4" w:rsidP="00AA72FF">
      <w:pPr>
        <w:spacing w:after="0" w:line="240" w:lineRule="auto"/>
        <w:jc w:val="both"/>
        <w:rPr>
          <w:rFonts w:ascii="Times New Roman" w:hAnsi="Times New Roman" w:cs="Times New Roman"/>
          <w:sz w:val="24"/>
          <w:szCs w:val="24"/>
          <w:highlight w:val="cyan"/>
        </w:rPr>
      </w:pPr>
    </w:p>
    <w:p w:rsidR="001F67F4" w:rsidRPr="004B38B4" w:rsidRDefault="001F67F4" w:rsidP="001F67F4">
      <w:pPr>
        <w:tabs>
          <w:tab w:val="left" w:pos="990"/>
        </w:tabs>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 xml:space="preserve">Опција 3: </w:t>
      </w:r>
      <w:r w:rsidR="00004770" w:rsidRPr="004B38B4">
        <w:rPr>
          <w:rFonts w:ascii="Times New Roman" w:hAnsi="Times New Roman" w:cs="Times New Roman"/>
          <w:sz w:val="24"/>
          <w:szCs w:val="24"/>
        </w:rPr>
        <w:t>Унапређење лечења малигних болести</w:t>
      </w:r>
    </w:p>
    <w:p w:rsidR="001F67F4" w:rsidRPr="004B38B4" w:rsidRDefault="001F67F4" w:rsidP="00AA72FF">
      <w:pPr>
        <w:spacing w:after="0" w:line="240" w:lineRule="auto"/>
        <w:jc w:val="both"/>
        <w:rPr>
          <w:rFonts w:ascii="Times New Roman" w:hAnsi="Times New Roman" w:cs="Times New Roman"/>
          <w:sz w:val="24"/>
          <w:szCs w:val="24"/>
          <w:highlight w:val="cyan"/>
        </w:rPr>
      </w:pPr>
    </w:p>
    <w:p w:rsidR="003D69DF" w:rsidRPr="004B38B4" w:rsidRDefault="004122B5" w:rsidP="009D64A9">
      <w:pPr>
        <w:tabs>
          <w:tab w:val="left" w:pos="990"/>
        </w:tabs>
        <w:spacing w:after="0" w:line="240" w:lineRule="auto"/>
        <w:jc w:val="both"/>
        <w:rPr>
          <w:rFonts w:ascii="Times New Roman" w:hAnsi="Times New Roman" w:cs="Times New Roman"/>
          <w:color w:val="000000"/>
          <w:sz w:val="24"/>
          <w:szCs w:val="24"/>
        </w:rPr>
      </w:pPr>
      <w:r w:rsidRPr="004B38B4">
        <w:rPr>
          <w:rFonts w:ascii="Times New Roman" w:eastAsia="Cambria" w:hAnsi="Times New Roman" w:cs="Times New Roman"/>
          <w:sz w:val="24"/>
          <w:szCs w:val="24"/>
        </w:rPr>
        <w:tab/>
      </w:r>
      <w:r w:rsidR="00544A95" w:rsidRPr="004B38B4">
        <w:rPr>
          <w:rFonts w:ascii="Times New Roman" w:eastAsia="Cambria" w:hAnsi="Times New Roman" w:cs="Times New Roman"/>
          <w:sz w:val="24"/>
          <w:szCs w:val="24"/>
        </w:rPr>
        <w:tab/>
      </w:r>
      <w:r w:rsidR="009438FB" w:rsidRPr="004B38B4">
        <w:rPr>
          <w:rFonts w:ascii="Times New Roman" w:eastAsia="Cambria" w:hAnsi="Times New Roman" w:cs="Times New Roman"/>
          <w:sz w:val="24"/>
          <w:szCs w:val="24"/>
        </w:rPr>
        <w:t>Изоловано у</w:t>
      </w:r>
      <w:r w:rsidR="009D64A9" w:rsidRPr="004B38B4">
        <w:rPr>
          <w:rFonts w:ascii="Times New Roman" w:eastAsia="Cambria" w:hAnsi="Times New Roman" w:cs="Times New Roman"/>
          <w:sz w:val="24"/>
          <w:szCs w:val="24"/>
        </w:rPr>
        <w:t>лагање у обезбеђивање ка</w:t>
      </w:r>
      <w:r w:rsidR="00E84447" w:rsidRPr="004B38B4">
        <w:rPr>
          <w:rFonts w:ascii="Times New Roman" w:eastAsia="Cambria" w:hAnsi="Times New Roman" w:cs="Times New Roman"/>
          <w:sz w:val="24"/>
          <w:szCs w:val="24"/>
        </w:rPr>
        <w:t>па</w:t>
      </w:r>
      <w:r w:rsidR="009D64A9" w:rsidRPr="004B38B4">
        <w:rPr>
          <w:rFonts w:ascii="Times New Roman" w:eastAsia="Cambria" w:hAnsi="Times New Roman" w:cs="Times New Roman"/>
          <w:sz w:val="24"/>
          <w:szCs w:val="24"/>
        </w:rPr>
        <w:t xml:space="preserve">цитета за нове модалитете лечења, укључујући </w:t>
      </w:r>
      <w:r w:rsidR="00345E47" w:rsidRPr="004B38B4">
        <w:rPr>
          <w:rFonts w:ascii="Times New Roman" w:hAnsi="Times New Roman" w:cs="Times New Roman"/>
          <w:color w:val="000000"/>
          <w:sz w:val="24"/>
          <w:szCs w:val="24"/>
        </w:rPr>
        <w:t>увођење иновативних антинеопластичких лекова (у складу са европским водичима за лечење  малигних болести)</w:t>
      </w:r>
      <w:r w:rsidR="00ED150A" w:rsidRPr="004B38B4">
        <w:rPr>
          <w:rFonts w:ascii="Times New Roman" w:hAnsi="Times New Roman" w:cs="Times New Roman"/>
          <w:color w:val="000000"/>
          <w:sz w:val="24"/>
          <w:szCs w:val="24"/>
        </w:rPr>
        <w:t>,</w:t>
      </w:r>
      <w:r w:rsidR="00007DD0" w:rsidRPr="004B38B4">
        <w:rPr>
          <w:rFonts w:ascii="Times New Roman" w:hAnsi="Times New Roman" w:cs="Times New Roman"/>
          <w:color w:val="000000"/>
          <w:sz w:val="24"/>
          <w:szCs w:val="24"/>
        </w:rPr>
        <w:t xml:space="preserve"> </w:t>
      </w:r>
      <w:r w:rsidR="00E123F5" w:rsidRPr="004B38B4">
        <w:rPr>
          <w:rFonts w:ascii="Times New Roman" w:hAnsi="Times New Roman" w:cs="Times New Roman"/>
          <w:color w:val="000000"/>
          <w:sz w:val="24"/>
          <w:szCs w:val="24"/>
        </w:rPr>
        <w:t>апарате</w:t>
      </w:r>
      <w:r w:rsidR="00007DD0" w:rsidRPr="004B38B4">
        <w:rPr>
          <w:rFonts w:ascii="Times New Roman" w:hAnsi="Times New Roman" w:cs="Times New Roman"/>
          <w:color w:val="000000"/>
          <w:sz w:val="24"/>
          <w:szCs w:val="24"/>
        </w:rPr>
        <w:t xml:space="preserve"> за</w:t>
      </w:r>
      <w:r w:rsidR="00ED150A" w:rsidRPr="004B38B4">
        <w:rPr>
          <w:rFonts w:ascii="Times New Roman" w:hAnsi="Times New Roman" w:cs="Times New Roman"/>
          <w:color w:val="000000"/>
          <w:sz w:val="24"/>
          <w:szCs w:val="24"/>
        </w:rPr>
        <w:t xml:space="preserve"> </w:t>
      </w:r>
      <w:r w:rsidR="00007DD0" w:rsidRPr="004B38B4">
        <w:rPr>
          <w:rFonts w:ascii="Times New Roman" w:hAnsi="Times New Roman" w:cs="Times New Roman"/>
          <w:color w:val="000000"/>
          <w:sz w:val="24"/>
          <w:szCs w:val="24"/>
        </w:rPr>
        <w:t>савремену</w:t>
      </w:r>
      <w:r w:rsidR="00ED150A" w:rsidRPr="004B38B4">
        <w:rPr>
          <w:rFonts w:ascii="Times New Roman" w:hAnsi="Times New Roman" w:cs="Times New Roman"/>
          <w:color w:val="000000"/>
          <w:sz w:val="24"/>
          <w:szCs w:val="24"/>
        </w:rPr>
        <w:t xml:space="preserve"> </w:t>
      </w:r>
      <w:r w:rsidR="00007DD0" w:rsidRPr="004B38B4">
        <w:rPr>
          <w:rFonts w:ascii="Times New Roman" w:hAnsi="Times New Roman" w:cs="Times New Roman"/>
          <w:color w:val="000000"/>
          <w:sz w:val="24"/>
          <w:szCs w:val="24"/>
        </w:rPr>
        <w:t xml:space="preserve">зрачну терапију </w:t>
      </w:r>
      <w:r w:rsidR="00ED150A" w:rsidRPr="004B38B4">
        <w:rPr>
          <w:rFonts w:ascii="Times New Roman" w:hAnsi="Times New Roman" w:cs="Times New Roman"/>
          <w:color w:val="000000"/>
          <w:sz w:val="24"/>
          <w:szCs w:val="24"/>
        </w:rPr>
        <w:t xml:space="preserve">и </w:t>
      </w:r>
      <w:r w:rsidR="00007DD0" w:rsidRPr="004B38B4">
        <w:rPr>
          <w:rFonts w:ascii="Times New Roman" w:hAnsi="Times New Roman" w:cs="Times New Roman"/>
          <w:color w:val="000000"/>
          <w:sz w:val="24"/>
          <w:szCs w:val="24"/>
        </w:rPr>
        <w:t xml:space="preserve">опрему за </w:t>
      </w:r>
      <w:r w:rsidR="00ED150A" w:rsidRPr="004B38B4">
        <w:rPr>
          <w:rFonts w:ascii="Times New Roman" w:hAnsi="Times New Roman" w:cs="Times New Roman"/>
          <w:color w:val="000000"/>
          <w:sz w:val="24"/>
          <w:szCs w:val="24"/>
        </w:rPr>
        <w:t xml:space="preserve">минимално инвазивне хируршке </w:t>
      </w:r>
      <w:r w:rsidR="00007DD0" w:rsidRPr="004B38B4">
        <w:rPr>
          <w:rFonts w:ascii="Times New Roman" w:hAnsi="Times New Roman" w:cs="Times New Roman"/>
          <w:color w:val="000000"/>
          <w:sz w:val="24"/>
          <w:szCs w:val="24"/>
        </w:rPr>
        <w:t>процедуре</w:t>
      </w:r>
      <w:r w:rsidR="001C2C19" w:rsidRPr="004B38B4">
        <w:rPr>
          <w:rFonts w:ascii="Times New Roman" w:hAnsi="Times New Roman" w:cs="Times New Roman"/>
          <w:color w:val="000000"/>
          <w:sz w:val="24"/>
          <w:szCs w:val="24"/>
        </w:rPr>
        <w:t xml:space="preserve">, без </w:t>
      </w:r>
      <w:r w:rsidR="00B10D12" w:rsidRPr="004B38B4">
        <w:rPr>
          <w:rFonts w:ascii="Times New Roman" w:hAnsi="Times New Roman" w:cs="Times New Roman"/>
          <w:color w:val="000000"/>
          <w:sz w:val="24"/>
          <w:szCs w:val="24"/>
        </w:rPr>
        <w:t xml:space="preserve">улагања у </w:t>
      </w:r>
      <w:r w:rsidR="001C2C19" w:rsidRPr="004B38B4">
        <w:rPr>
          <w:rFonts w:ascii="Times New Roman" w:hAnsi="Times New Roman" w:cs="Times New Roman"/>
          <w:color w:val="000000"/>
          <w:sz w:val="24"/>
          <w:szCs w:val="24"/>
        </w:rPr>
        <w:t xml:space="preserve">програме раног откривања рака и подстицање </w:t>
      </w:r>
      <w:r w:rsidR="00212F49" w:rsidRPr="004B38B4">
        <w:rPr>
          <w:rFonts w:ascii="Times New Roman" w:hAnsi="Times New Roman" w:cs="Times New Roman"/>
          <w:color w:val="000000"/>
          <w:sz w:val="24"/>
          <w:szCs w:val="24"/>
        </w:rPr>
        <w:t xml:space="preserve">здравог начина живота довело </w:t>
      </w:r>
      <w:r w:rsidR="007329E1" w:rsidRPr="004B38B4">
        <w:rPr>
          <w:rFonts w:ascii="Times New Roman" w:hAnsi="Times New Roman" w:cs="Times New Roman"/>
          <w:color w:val="000000"/>
          <w:sz w:val="24"/>
          <w:szCs w:val="24"/>
        </w:rPr>
        <w:t xml:space="preserve">би </w:t>
      </w:r>
      <w:r w:rsidR="00212F49" w:rsidRPr="004B38B4">
        <w:rPr>
          <w:rFonts w:ascii="Times New Roman" w:hAnsi="Times New Roman" w:cs="Times New Roman"/>
          <w:color w:val="000000"/>
          <w:sz w:val="24"/>
          <w:szCs w:val="24"/>
        </w:rPr>
        <w:t xml:space="preserve">до </w:t>
      </w:r>
      <w:r w:rsidR="004D5841" w:rsidRPr="004B38B4">
        <w:rPr>
          <w:rFonts w:ascii="Times New Roman" w:hAnsi="Times New Roman" w:cs="Times New Roman"/>
          <w:color w:val="000000"/>
          <w:sz w:val="24"/>
          <w:szCs w:val="24"/>
        </w:rPr>
        <w:t xml:space="preserve">извесног смањења стопе морталитета </w:t>
      </w:r>
      <w:r w:rsidR="00B10D12" w:rsidRPr="004B38B4">
        <w:rPr>
          <w:rFonts w:ascii="Times New Roman" w:hAnsi="Times New Roman" w:cs="Times New Roman"/>
          <w:color w:val="000000"/>
          <w:sz w:val="24"/>
          <w:szCs w:val="24"/>
        </w:rPr>
        <w:t xml:space="preserve">и повећања продуктивности, али би напредак био ограничен у поређењу са опцијом у којој се јачају </w:t>
      </w:r>
      <w:r w:rsidR="00C13F2D" w:rsidRPr="004B38B4">
        <w:rPr>
          <w:rFonts w:ascii="Times New Roman" w:hAnsi="Times New Roman" w:cs="Times New Roman"/>
          <w:color w:val="000000"/>
          <w:sz w:val="24"/>
          <w:szCs w:val="24"/>
        </w:rPr>
        <w:t>и</w:t>
      </w:r>
      <w:r w:rsidR="00B10D12" w:rsidRPr="004B38B4">
        <w:rPr>
          <w:rFonts w:ascii="Times New Roman" w:hAnsi="Times New Roman" w:cs="Times New Roman"/>
          <w:color w:val="000000"/>
          <w:sz w:val="24"/>
          <w:szCs w:val="24"/>
        </w:rPr>
        <w:t xml:space="preserve"> ак</w:t>
      </w:r>
      <w:r w:rsidR="000F4D36" w:rsidRPr="004B38B4">
        <w:rPr>
          <w:rFonts w:ascii="Times New Roman" w:hAnsi="Times New Roman" w:cs="Times New Roman"/>
          <w:color w:val="000000"/>
          <w:sz w:val="24"/>
          <w:szCs w:val="24"/>
        </w:rPr>
        <w:t xml:space="preserve">тивности на </w:t>
      </w:r>
      <w:r w:rsidR="00B10D12" w:rsidRPr="004B38B4">
        <w:rPr>
          <w:rFonts w:ascii="Times New Roman" w:hAnsi="Times New Roman" w:cs="Times New Roman"/>
          <w:color w:val="000000"/>
          <w:sz w:val="24"/>
          <w:szCs w:val="24"/>
        </w:rPr>
        <w:t>рано</w:t>
      </w:r>
      <w:r w:rsidR="000F4D36" w:rsidRPr="004B38B4">
        <w:rPr>
          <w:rFonts w:ascii="Times New Roman" w:hAnsi="Times New Roman" w:cs="Times New Roman"/>
          <w:color w:val="000000"/>
          <w:sz w:val="24"/>
          <w:szCs w:val="24"/>
        </w:rPr>
        <w:t>м</w:t>
      </w:r>
      <w:r w:rsidR="00B10D12" w:rsidRPr="004B38B4">
        <w:rPr>
          <w:rFonts w:ascii="Times New Roman" w:hAnsi="Times New Roman" w:cs="Times New Roman"/>
          <w:color w:val="000000"/>
          <w:sz w:val="24"/>
          <w:szCs w:val="24"/>
        </w:rPr>
        <w:t xml:space="preserve"> открива</w:t>
      </w:r>
      <w:r w:rsidR="000F4D36" w:rsidRPr="004B38B4">
        <w:rPr>
          <w:rFonts w:ascii="Times New Roman" w:hAnsi="Times New Roman" w:cs="Times New Roman"/>
          <w:color w:val="000000"/>
          <w:sz w:val="24"/>
          <w:szCs w:val="24"/>
        </w:rPr>
        <w:t>њу рака и примарној превенцији.</w:t>
      </w:r>
      <w:r w:rsidR="00E07940" w:rsidRPr="004B38B4">
        <w:rPr>
          <w:rFonts w:ascii="Times New Roman" w:hAnsi="Times New Roman" w:cs="Times New Roman"/>
          <w:color w:val="000000"/>
          <w:sz w:val="24"/>
          <w:szCs w:val="24"/>
        </w:rPr>
        <w:t xml:space="preserve"> </w:t>
      </w:r>
      <w:r w:rsidR="006E42AA" w:rsidRPr="004B38B4">
        <w:rPr>
          <w:rFonts w:ascii="Times New Roman" w:hAnsi="Times New Roman" w:cs="Times New Roman"/>
          <w:color w:val="000000"/>
          <w:sz w:val="24"/>
          <w:szCs w:val="24"/>
        </w:rPr>
        <w:t xml:space="preserve">Наведена опција изискивала </w:t>
      </w:r>
      <w:r w:rsidR="007329E1" w:rsidRPr="004B38B4">
        <w:rPr>
          <w:rFonts w:ascii="Times New Roman" w:hAnsi="Times New Roman" w:cs="Times New Roman"/>
          <w:color w:val="000000"/>
          <w:sz w:val="24"/>
          <w:szCs w:val="24"/>
        </w:rPr>
        <w:t xml:space="preserve">би </w:t>
      </w:r>
      <w:r w:rsidR="006E42AA" w:rsidRPr="004B38B4">
        <w:rPr>
          <w:rFonts w:ascii="Times New Roman" w:hAnsi="Times New Roman" w:cs="Times New Roman"/>
          <w:color w:val="000000"/>
          <w:sz w:val="24"/>
          <w:szCs w:val="24"/>
        </w:rPr>
        <w:t xml:space="preserve">изузетно велика средства јер </w:t>
      </w:r>
      <w:r w:rsidR="002B05A9" w:rsidRPr="004B38B4">
        <w:rPr>
          <w:rFonts w:ascii="Times New Roman" w:hAnsi="Times New Roman" w:cs="Times New Roman"/>
          <w:color w:val="000000"/>
          <w:sz w:val="24"/>
          <w:szCs w:val="24"/>
        </w:rPr>
        <w:t>ће</w:t>
      </w:r>
      <w:r w:rsidR="00A40ABE" w:rsidRPr="004B38B4">
        <w:rPr>
          <w:rFonts w:ascii="Times New Roman" w:hAnsi="Times New Roman" w:cs="Times New Roman"/>
          <w:color w:val="000000"/>
          <w:sz w:val="24"/>
          <w:szCs w:val="24"/>
        </w:rPr>
        <w:t xml:space="preserve"> </w:t>
      </w:r>
      <w:r w:rsidR="00FB3CA3" w:rsidRPr="004B38B4">
        <w:rPr>
          <w:rFonts w:ascii="Times New Roman" w:hAnsi="Times New Roman" w:cs="Times New Roman"/>
          <w:color w:val="000000"/>
          <w:sz w:val="24"/>
          <w:szCs w:val="24"/>
        </w:rPr>
        <w:t xml:space="preserve">се </w:t>
      </w:r>
      <w:r w:rsidR="00F81E04" w:rsidRPr="004B38B4">
        <w:rPr>
          <w:rFonts w:ascii="Times New Roman" w:hAnsi="Times New Roman" w:cs="Times New Roman"/>
          <w:color w:val="000000"/>
          <w:sz w:val="24"/>
          <w:szCs w:val="24"/>
        </w:rPr>
        <w:t xml:space="preserve">инциденција </w:t>
      </w:r>
      <w:r w:rsidR="00C759F5" w:rsidRPr="004B38B4">
        <w:rPr>
          <w:rFonts w:ascii="Times New Roman" w:hAnsi="Times New Roman" w:cs="Times New Roman"/>
          <w:color w:val="000000"/>
          <w:sz w:val="24"/>
          <w:szCs w:val="24"/>
        </w:rPr>
        <w:t xml:space="preserve">малигних болести, а поготово инциденција </w:t>
      </w:r>
      <w:r w:rsidR="00F81E04" w:rsidRPr="004B38B4">
        <w:rPr>
          <w:rFonts w:ascii="Times New Roman" w:hAnsi="Times New Roman" w:cs="Times New Roman"/>
          <w:color w:val="000000"/>
          <w:sz w:val="24"/>
          <w:szCs w:val="24"/>
        </w:rPr>
        <w:t>узнапредовале болести</w:t>
      </w:r>
      <w:r w:rsidR="002B05A9" w:rsidRPr="004B38B4">
        <w:rPr>
          <w:rFonts w:ascii="Times New Roman" w:hAnsi="Times New Roman" w:cs="Times New Roman"/>
          <w:color w:val="000000"/>
          <w:sz w:val="24"/>
          <w:szCs w:val="24"/>
        </w:rPr>
        <w:t>,</w:t>
      </w:r>
      <w:r w:rsidR="00F81E04" w:rsidRPr="004B38B4">
        <w:rPr>
          <w:rFonts w:ascii="Times New Roman" w:hAnsi="Times New Roman" w:cs="Times New Roman"/>
          <w:color w:val="000000"/>
          <w:sz w:val="24"/>
          <w:szCs w:val="24"/>
        </w:rPr>
        <w:t xml:space="preserve"> </w:t>
      </w:r>
      <w:r w:rsidR="00C256AB" w:rsidRPr="004B38B4">
        <w:rPr>
          <w:rFonts w:ascii="Times New Roman" w:hAnsi="Times New Roman" w:cs="Times New Roman"/>
          <w:color w:val="000000"/>
          <w:sz w:val="24"/>
          <w:szCs w:val="24"/>
        </w:rPr>
        <w:t>повећа</w:t>
      </w:r>
      <w:r w:rsidR="002B05A9" w:rsidRPr="004B38B4">
        <w:rPr>
          <w:rFonts w:ascii="Times New Roman" w:hAnsi="Times New Roman" w:cs="Times New Roman"/>
          <w:color w:val="000000"/>
          <w:sz w:val="24"/>
          <w:szCs w:val="24"/>
        </w:rPr>
        <w:t>ти</w:t>
      </w:r>
      <w:r w:rsidR="00C256AB" w:rsidRPr="004B38B4">
        <w:rPr>
          <w:rFonts w:ascii="Times New Roman" w:hAnsi="Times New Roman" w:cs="Times New Roman"/>
          <w:color w:val="000000"/>
          <w:sz w:val="24"/>
          <w:szCs w:val="24"/>
        </w:rPr>
        <w:t xml:space="preserve"> због старења популације</w:t>
      </w:r>
      <w:r w:rsidR="00F81E04" w:rsidRPr="004B38B4">
        <w:rPr>
          <w:rFonts w:ascii="Times New Roman" w:hAnsi="Times New Roman" w:cs="Times New Roman"/>
          <w:color w:val="000000"/>
          <w:sz w:val="24"/>
          <w:szCs w:val="24"/>
        </w:rPr>
        <w:t>, а леч</w:t>
      </w:r>
      <w:r w:rsidR="00C13F2D" w:rsidRPr="004B38B4">
        <w:rPr>
          <w:rFonts w:ascii="Times New Roman" w:hAnsi="Times New Roman" w:cs="Times New Roman"/>
          <w:color w:val="000000"/>
          <w:sz w:val="24"/>
          <w:szCs w:val="24"/>
        </w:rPr>
        <w:t xml:space="preserve">ење болести </w:t>
      </w:r>
      <w:r w:rsidR="001E4CBF" w:rsidRPr="004B38B4">
        <w:rPr>
          <w:rFonts w:ascii="Times New Roman" w:hAnsi="Times New Roman" w:cs="Times New Roman"/>
          <w:color w:val="000000"/>
          <w:sz w:val="24"/>
          <w:szCs w:val="24"/>
        </w:rPr>
        <w:t xml:space="preserve">у </w:t>
      </w:r>
      <w:r w:rsidR="00396F6A" w:rsidRPr="004B38B4">
        <w:rPr>
          <w:rFonts w:ascii="Times New Roman" w:hAnsi="Times New Roman" w:cs="Times New Roman"/>
          <w:color w:val="000000"/>
          <w:sz w:val="24"/>
          <w:szCs w:val="24"/>
        </w:rPr>
        <w:t xml:space="preserve">одмаклој </w:t>
      </w:r>
      <w:r w:rsidR="001E4CBF" w:rsidRPr="004B38B4">
        <w:rPr>
          <w:rFonts w:ascii="Times New Roman" w:hAnsi="Times New Roman" w:cs="Times New Roman"/>
          <w:color w:val="000000"/>
          <w:sz w:val="24"/>
          <w:szCs w:val="24"/>
        </w:rPr>
        <w:t xml:space="preserve">фази </w:t>
      </w:r>
      <w:r w:rsidR="00C13F2D" w:rsidRPr="004B38B4">
        <w:rPr>
          <w:rFonts w:ascii="Times New Roman" w:hAnsi="Times New Roman" w:cs="Times New Roman"/>
          <w:color w:val="000000"/>
          <w:sz w:val="24"/>
          <w:szCs w:val="24"/>
        </w:rPr>
        <w:t>је најскупљ</w:t>
      </w:r>
      <w:r w:rsidR="001E4CBF" w:rsidRPr="004B38B4">
        <w:rPr>
          <w:rFonts w:ascii="Times New Roman" w:hAnsi="Times New Roman" w:cs="Times New Roman"/>
          <w:color w:val="000000"/>
          <w:sz w:val="24"/>
          <w:szCs w:val="24"/>
        </w:rPr>
        <w:t>е</w:t>
      </w:r>
      <w:r w:rsidR="00EF4BD6" w:rsidRPr="004B38B4">
        <w:rPr>
          <w:rFonts w:ascii="Times New Roman" w:hAnsi="Times New Roman" w:cs="Times New Roman"/>
          <w:color w:val="000000"/>
          <w:sz w:val="24"/>
          <w:szCs w:val="24"/>
        </w:rPr>
        <w:t xml:space="preserve">, </w:t>
      </w:r>
      <w:r w:rsidR="001E4CBF" w:rsidRPr="004B38B4">
        <w:rPr>
          <w:rFonts w:ascii="Times New Roman" w:hAnsi="Times New Roman" w:cs="Times New Roman"/>
          <w:color w:val="000000"/>
          <w:sz w:val="24"/>
          <w:szCs w:val="24"/>
        </w:rPr>
        <w:t>дуже траје</w:t>
      </w:r>
      <w:r w:rsidR="00EF4BD6" w:rsidRPr="004B38B4">
        <w:rPr>
          <w:rFonts w:ascii="Times New Roman" w:hAnsi="Times New Roman" w:cs="Times New Roman"/>
          <w:color w:val="000000"/>
          <w:sz w:val="24"/>
          <w:szCs w:val="24"/>
        </w:rPr>
        <w:t xml:space="preserve"> и значајно је мање делотворно.  </w:t>
      </w:r>
    </w:p>
    <w:p w:rsidR="00EE5C11" w:rsidRPr="004B38B4" w:rsidRDefault="00EE5C11" w:rsidP="009D64A9">
      <w:pPr>
        <w:tabs>
          <w:tab w:val="left" w:pos="990"/>
        </w:tabs>
        <w:spacing w:after="0" w:line="240" w:lineRule="auto"/>
        <w:jc w:val="both"/>
        <w:rPr>
          <w:rFonts w:ascii="Times New Roman" w:hAnsi="Times New Roman" w:cs="Times New Roman"/>
          <w:color w:val="000000"/>
          <w:sz w:val="24"/>
          <w:szCs w:val="24"/>
        </w:rPr>
      </w:pPr>
    </w:p>
    <w:p w:rsidR="00B21C2D" w:rsidRPr="004B38B4" w:rsidRDefault="00F901A0" w:rsidP="00967797">
      <w:pPr>
        <w:tabs>
          <w:tab w:val="left" w:pos="990"/>
        </w:tabs>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 xml:space="preserve">Избор </w:t>
      </w:r>
      <w:r w:rsidR="002205D2" w:rsidRPr="004B38B4">
        <w:rPr>
          <w:rFonts w:ascii="Times New Roman" w:hAnsi="Times New Roman" w:cs="Times New Roman"/>
          <w:sz w:val="24"/>
          <w:szCs w:val="24"/>
        </w:rPr>
        <w:t xml:space="preserve">оптималне </w:t>
      </w:r>
      <w:r w:rsidRPr="004B38B4">
        <w:rPr>
          <w:rFonts w:ascii="Times New Roman" w:hAnsi="Times New Roman" w:cs="Times New Roman"/>
          <w:sz w:val="24"/>
          <w:szCs w:val="24"/>
        </w:rPr>
        <w:t>опциј</w:t>
      </w:r>
      <w:r w:rsidR="00F74BDA" w:rsidRPr="004B38B4">
        <w:rPr>
          <w:rFonts w:ascii="Times New Roman" w:hAnsi="Times New Roman" w:cs="Times New Roman"/>
          <w:sz w:val="24"/>
          <w:szCs w:val="24"/>
        </w:rPr>
        <w:t>e</w:t>
      </w:r>
    </w:p>
    <w:p w:rsidR="00967797" w:rsidRPr="004B38B4" w:rsidRDefault="00967797" w:rsidP="00967797">
      <w:pPr>
        <w:tabs>
          <w:tab w:val="left" w:pos="990"/>
        </w:tabs>
        <w:spacing w:after="0" w:line="240" w:lineRule="auto"/>
        <w:jc w:val="both"/>
        <w:rPr>
          <w:rFonts w:ascii="Times New Roman" w:hAnsi="Times New Roman" w:cs="Times New Roman"/>
          <w:sz w:val="24"/>
          <w:szCs w:val="24"/>
        </w:rPr>
      </w:pPr>
    </w:p>
    <w:p w:rsidR="00B21C2D" w:rsidRPr="004B38B4" w:rsidRDefault="004122B5" w:rsidP="009D64A9">
      <w:pPr>
        <w:tabs>
          <w:tab w:val="left" w:pos="990"/>
        </w:tabs>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ab/>
      </w:r>
      <w:r w:rsidR="00544A95" w:rsidRPr="004B38B4">
        <w:rPr>
          <w:rFonts w:ascii="Times New Roman" w:hAnsi="Times New Roman" w:cs="Times New Roman"/>
          <w:sz w:val="24"/>
          <w:szCs w:val="24"/>
        </w:rPr>
        <w:tab/>
      </w:r>
      <w:r w:rsidRPr="004B38B4">
        <w:rPr>
          <w:rFonts w:ascii="Times New Roman" w:hAnsi="Times New Roman" w:cs="Times New Roman"/>
          <w:sz w:val="24"/>
          <w:szCs w:val="24"/>
        </w:rPr>
        <w:t xml:space="preserve">У складу са </w:t>
      </w:r>
      <w:r w:rsidR="00E24F96" w:rsidRPr="004B38B4">
        <w:rPr>
          <w:rFonts w:ascii="Times New Roman" w:hAnsi="Times New Roman" w:cs="Times New Roman"/>
          <w:sz w:val="24"/>
          <w:szCs w:val="24"/>
        </w:rPr>
        <w:t>наведеним,  потребно је изабрати опцију која представља комбинацију опцијe 2- Унапређење превенције и раног откривања малигних болести и опцијe 3- Унапређење лечења малигних болести</w:t>
      </w:r>
      <w:r w:rsidR="000F427E" w:rsidRPr="004B38B4">
        <w:rPr>
          <w:rFonts w:ascii="Times New Roman" w:hAnsi="Times New Roman" w:cs="Times New Roman"/>
          <w:sz w:val="24"/>
          <w:szCs w:val="24"/>
        </w:rPr>
        <w:t xml:space="preserve">, јер је то најделотворнији начин контроле малигних болести, који се темељи на  међународним водичима и препорукама и подразумева унапређење </w:t>
      </w:r>
      <w:r w:rsidR="003D4FD3" w:rsidRPr="004B38B4">
        <w:rPr>
          <w:rFonts w:ascii="Times New Roman" w:hAnsi="Times New Roman" w:cs="Times New Roman"/>
          <w:sz w:val="24"/>
          <w:szCs w:val="24"/>
        </w:rPr>
        <w:t xml:space="preserve">делотворности </w:t>
      </w:r>
      <w:r w:rsidR="000F427E" w:rsidRPr="004B38B4">
        <w:rPr>
          <w:rFonts w:ascii="Times New Roman" w:hAnsi="Times New Roman" w:cs="Times New Roman"/>
          <w:sz w:val="24"/>
          <w:szCs w:val="24"/>
        </w:rPr>
        <w:t xml:space="preserve">интервенција у области превенције </w:t>
      </w:r>
      <w:r w:rsidR="00D46A7A" w:rsidRPr="004B38B4">
        <w:rPr>
          <w:rFonts w:ascii="Times New Roman" w:hAnsi="Times New Roman" w:cs="Times New Roman"/>
          <w:sz w:val="24"/>
          <w:szCs w:val="24"/>
        </w:rPr>
        <w:t>уз</w:t>
      </w:r>
      <w:r w:rsidR="000F427E" w:rsidRPr="004B38B4">
        <w:rPr>
          <w:rFonts w:ascii="Times New Roman" w:hAnsi="Times New Roman" w:cs="Times New Roman"/>
          <w:sz w:val="24"/>
          <w:szCs w:val="24"/>
        </w:rPr>
        <w:t xml:space="preserve"> истовремено унапређење лечења</w:t>
      </w:r>
      <w:r w:rsidR="00E94DE6" w:rsidRPr="004B38B4">
        <w:rPr>
          <w:rFonts w:ascii="Times New Roman" w:hAnsi="Times New Roman" w:cs="Times New Roman"/>
          <w:sz w:val="24"/>
          <w:szCs w:val="24"/>
        </w:rPr>
        <w:t xml:space="preserve">. </w:t>
      </w:r>
      <w:r w:rsidR="006037AB" w:rsidRPr="004B38B4">
        <w:rPr>
          <w:rFonts w:ascii="Times New Roman" w:hAnsi="Times New Roman" w:cs="Times New Roman"/>
          <w:sz w:val="24"/>
          <w:szCs w:val="24"/>
        </w:rPr>
        <w:t>П</w:t>
      </w:r>
      <w:r w:rsidR="001F5BC8" w:rsidRPr="004B38B4">
        <w:rPr>
          <w:rFonts w:ascii="Times New Roman" w:hAnsi="Times New Roman" w:cs="Times New Roman"/>
          <w:sz w:val="24"/>
          <w:szCs w:val="24"/>
        </w:rPr>
        <w:t>ревентивне</w:t>
      </w:r>
      <w:r w:rsidR="008E0C68" w:rsidRPr="004B38B4">
        <w:rPr>
          <w:rFonts w:ascii="Times New Roman" w:hAnsi="Times New Roman" w:cs="Times New Roman"/>
          <w:sz w:val="24"/>
          <w:szCs w:val="24"/>
        </w:rPr>
        <w:t xml:space="preserve"> активности</w:t>
      </w:r>
      <w:r w:rsidR="005779C0" w:rsidRPr="004B38B4">
        <w:rPr>
          <w:rFonts w:ascii="Times New Roman" w:hAnsi="Times New Roman" w:cs="Times New Roman"/>
          <w:sz w:val="24"/>
          <w:szCs w:val="24"/>
        </w:rPr>
        <w:t xml:space="preserve"> подразумевају како смањење преваленције фактора ризика,</w:t>
      </w:r>
      <w:r w:rsidR="008E0C68" w:rsidRPr="004B38B4">
        <w:rPr>
          <w:rFonts w:ascii="Times New Roman" w:hAnsi="Times New Roman" w:cs="Times New Roman"/>
          <w:sz w:val="24"/>
          <w:szCs w:val="24"/>
        </w:rPr>
        <w:t xml:space="preserve"> тако и </w:t>
      </w:r>
      <w:r w:rsidR="00F901A0" w:rsidRPr="004B38B4">
        <w:rPr>
          <w:rFonts w:ascii="Times New Roman" w:hAnsi="Times New Roman" w:cs="Times New Roman"/>
          <w:sz w:val="24"/>
          <w:szCs w:val="24"/>
        </w:rPr>
        <w:t xml:space="preserve">активности </w:t>
      </w:r>
      <w:r w:rsidR="008E0C68" w:rsidRPr="004B38B4">
        <w:rPr>
          <w:rFonts w:ascii="Times New Roman" w:hAnsi="Times New Roman" w:cs="Times New Roman"/>
          <w:sz w:val="24"/>
          <w:szCs w:val="24"/>
        </w:rPr>
        <w:t xml:space="preserve"> усмерене</w:t>
      </w:r>
      <w:r w:rsidR="002F23BC" w:rsidRPr="004B38B4">
        <w:rPr>
          <w:rFonts w:ascii="Times New Roman" w:hAnsi="Times New Roman" w:cs="Times New Roman"/>
          <w:sz w:val="24"/>
          <w:szCs w:val="24"/>
        </w:rPr>
        <w:t xml:space="preserve"> на рано откривање болести</w:t>
      </w:r>
      <w:r w:rsidR="00B15122" w:rsidRPr="004B38B4">
        <w:rPr>
          <w:rFonts w:ascii="Times New Roman" w:hAnsi="Times New Roman" w:cs="Times New Roman"/>
          <w:sz w:val="24"/>
          <w:szCs w:val="24"/>
        </w:rPr>
        <w:t xml:space="preserve">. Због повећаног </w:t>
      </w:r>
      <w:r w:rsidR="00D46A7A" w:rsidRPr="004B38B4">
        <w:rPr>
          <w:rFonts w:ascii="Times New Roman" w:hAnsi="Times New Roman" w:cs="Times New Roman"/>
          <w:sz w:val="24"/>
          <w:szCs w:val="24"/>
        </w:rPr>
        <w:t xml:space="preserve">броја новооткривених случајева </w:t>
      </w:r>
      <w:r w:rsidR="00B15122" w:rsidRPr="004B38B4">
        <w:rPr>
          <w:rFonts w:ascii="Times New Roman" w:hAnsi="Times New Roman" w:cs="Times New Roman"/>
          <w:sz w:val="24"/>
          <w:szCs w:val="24"/>
        </w:rPr>
        <w:t>болести</w:t>
      </w:r>
      <w:r w:rsidR="003E5E14" w:rsidRPr="004B38B4">
        <w:rPr>
          <w:rFonts w:ascii="Times New Roman" w:hAnsi="Times New Roman" w:cs="Times New Roman"/>
          <w:sz w:val="24"/>
          <w:szCs w:val="24"/>
        </w:rPr>
        <w:t xml:space="preserve"> (</w:t>
      </w:r>
      <w:r w:rsidR="005E09A9" w:rsidRPr="004B38B4">
        <w:rPr>
          <w:rFonts w:ascii="Times New Roman" w:hAnsi="Times New Roman" w:cs="Times New Roman"/>
          <w:sz w:val="24"/>
          <w:szCs w:val="24"/>
        </w:rPr>
        <w:t xml:space="preserve">што јесте </w:t>
      </w:r>
      <w:r w:rsidR="009278D4" w:rsidRPr="004B38B4">
        <w:rPr>
          <w:rFonts w:ascii="Times New Roman" w:hAnsi="Times New Roman" w:cs="Times New Roman"/>
          <w:sz w:val="24"/>
          <w:szCs w:val="24"/>
        </w:rPr>
        <w:t>жељена последица скрининг програма</w:t>
      </w:r>
      <w:r w:rsidR="003E5E14" w:rsidRPr="004B38B4">
        <w:rPr>
          <w:rFonts w:ascii="Times New Roman" w:hAnsi="Times New Roman" w:cs="Times New Roman"/>
          <w:sz w:val="24"/>
          <w:szCs w:val="24"/>
        </w:rPr>
        <w:t>)</w:t>
      </w:r>
      <w:r w:rsidR="0056571C" w:rsidRPr="004B38B4">
        <w:rPr>
          <w:rFonts w:ascii="Times New Roman" w:hAnsi="Times New Roman" w:cs="Times New Roman"/>
          <w:sz w:val="24"/>
          <w:szCs w:val="24"/>
        </w:rPr>
        <w:t xml:space="preserve">, неопходно је </w:t>
      </w:r>
      <w:r w:rsidR="003D4FD3" w:rsidRPr="004B38B4">
        <w:rPr>
          <w:rFonts w:ascii="Times New Roman" w:hAnsi="Times New Roman" w:cs="Times New Roman"/>
          <w:sz w:val="24"/>
          <w:szCs w:val="24"/>
        </w:rPr>
        <w:t>истовремено</w:t>
      </w:r>
      <w:r w:rsidR="0072107F" w:rsidRPr="004B38B4">
        <w:rPr>
          <w:rFonts w:ascii="Times New Roman" w:hAnsi="Times New Roman" w:cs="Times New Roman"/>
          <w:sz w:val="24"/>
          <w:szCs w:val="24"/>
        </w:rPr>
        <w:t xml:space="preserve"> </w:t>
      </w:r>
      <w:r w:rsidR="008C7EB5" w:rsidRPr="004B38B4">
        <w:rPr>
          <w:rFonts w:ascii="Times New Roman" w:hAnsi="Times New Roman" w:cs="Times New Roman"/>
          <w:sz w:val="24"/>
          <w:szCs w:val="24"/>
        </w:rPr>
        <w:t xml:space="preserve">јачање и </w:t>
      </w:r>
      <w:r w:rsidR="0072107F" w:rsidRPr="004B38B4">
        <w:rPr>
          <w:rFonts w:ascii="Times New Roman" w:hAnsi="Times New Roman" w:cs="Times New Roman"/>
          <w:sz w:val="24"/>
          <w:szCs w:val="24"/>
        </w:rPr>
        <w:t xml:space="preserve">унапређење капацитета за </w:t>
      </w:r>
      <w:r w:rsidR="00761903" w:rsidRPr="004B38B4">
        <w:rPr>
          <w:rFonts w:ascii="Times New Roman" w:hAnsi="Times New Roman" w:cs="Times New Roman"/>
          <w:sz w:val="24"/>
          <w:szCs w:val="24"/>
        </w:rPr>
        <w:t>генетска</w:t>
      </w:r>
      <w:r w:rsidR="00911255" w:rsidRPr="004B38B4">
        <w:rPr>
          <w:rFonts w:ascii="Times New Roman" w:hAnsi="Times New Roman" w:cs="Times New Roman"/>
          <w:sz w:val="24"/>
          <w:szCs w:val="24"/>
        </w:rPr>
        <w:t xml:space="preserve"> тестирања, </w:t>
      </w:r>
      <w:r w:rsidR="00364257" w:rsidRPr="004B38B4">
        <w:rPr>
          <w:rFonts w:ascii="Times New Roman" w:hAnsi="Times New Roman" w:cs="Times New Roman"/>
          <w:sz w:val="24"/>
          <w:szCs w:val="24"/>
        </w:rPr>
        <w:t>патохистолош</w:t>
      </w:r>
      <w:r w:rsidR="007F42B3" w:rsidRPr="004B38B4">
        <w:rPr>
          <w:rFonts w:ascii="Times New Roman" w:hAnsi="Times New Roman" w:cs="Times New Roman"/>
          <w:sz w:val="24"/>
          <w:szCs w:val="24"/>
        </w:rPr>
        <w:t xml:space="preserve">ку </w:t>
      </w:r>
      <w:r w:rsidR="0070388C" w:rsidRPr="004B38B4">
        <w:rPr>
          <w:rFonts w:ascii="Times New Roman" w:hAnsi="Times New Roman" w:cs="Times New Roman"/>
          <w:sz w:val="24"/>
          <w:szCs w:val="24"/>
        </w:rPr>
        <w:t xml:space="preserve">и радиолошку </w:t>
      </w:r>
      <w:r w:rsidR="00364257" w:rsidRPr="004B38B4">
        <w:rPr>
          <w:rFonts w:ascii="Times New Roman" w:hAnsi="Times New Roman" w:cs="Times New Roman"/>
          <w:sz w:val="24"/>
          <w:szCs w:val="24"/>
        </w:rPr>
        <w:t>дијагност</w:t>
      </w:r>
      <w:r w:rsidR="007F42B3" w:rsidRPr="004B38B4">
        <w:rPr>
          <w:rFonts w:ascii="Times New Roman" w:hAnsi="Times New Roman" w:cs="Times New Roman"/>
          <w:sz w:val="24"/>
          <w:szCs w:val="24"/>
        </w:rPr>
        <w:t>и</w:t>
      </w:r>
      <w:r w:rsidR="00364257" w:rsidRPr="004B38B4">
        <w:rPr>
          <w:rFonts w:ascii="Times New Roman" w:hAnsi="Times New Roman" w:cs="Times New Roman"/>
          <w:sz w:val="24"/>
          <w:szCs w:val="24"/>
        </w:rPr>
        <w:t>ку</w:t>
      </w:r>
      <w:r w:rsidR="00513A37" w:rsidRPr="004B38B4">
        <w:rPr>
          <w:rFonts w:ascii="Times New Roman" w:hAnsi="Times New Roman" w:cs="Times New Roman"/>
          <w:sz w:val="24"/>
          <w:szCs w:val="24"/>
        </w:rPr>
        <w:t xml:space="preserve">, </w:t>
      </w:r>
      <w:r w:rsidR="00364257" w:rsidRPr="004B38B4">
        <w:rPr>
          <w:rFonts w:ascii="Times New Roman" w:hAnsi="Times New Roman" w:cs="Times New Roman"/>
          <w:sz w:val="24"/>
          <w:szCs w:val="24"/>
        </w:rPr>
        <w:t xml:space="preserve">која су предуслов за </w:t>
      </w:r>
      <w:r w:rsidR="00125A8C" w:rsidRPr="004B38B4">
        <w:rPr>
          <w:rFonts w:ascii="Times New Roman" w:hAnsi="Times New Roman" w:cs="Times New Roman"/>
          <w:sz w:val="24"/>
          <w:szCs w:val="24"/>
        </w:rPr>
        <w:t xml:space="preserve">примену </w:t>
      </w:r>
      <w:r w:rsidR="00125A8C" w:rsidRPr="004B38B4">
        <w:rPr>
          <w:rFonts w:ascii="Times New Roman" w:hAnsi="Times New Roman" w:cs="Times New Roman"/>
          <w:color w:val="000000"/>
          <w:sz w:val="24"/>
          <w:szCs w:val="24"/>
        </w:rPr>
        <w:t>иновативних антинеопластичких лекова</w:t>
      </w:r>
      <w:r w:rsidR="0070388C" w:rsidRPr="004B38B4">
        <w:rPr>
          <w:rFonts w:ascii="Times New Roman" w:hAnsi="Times New Roman" w:cs="Times New Roman"/>
          <w:color w:val="000000"/>
          <w:sz w:val="24"/>
          <w:szCs w:val="24"/>
        </w:rPr>
        <w:t xml:space="preserve">, </w:t>
      </w:r>
      <w:r w:rsidR="006100DD" w:rsidRPr="004B38B4">
        <w:rPr>
          <w:rFonts w:ascii="Times New Roman" w:hAnsi="Times New Roman" w:cs="Times New Roman"/>
          <w:color w:val="000000"/>
          <w:sz w:val="24"/>
          <w:szCs w:val="24"/>
        </w:rPr>
        <w:t xml:space="preserve">као и </w:t>
      </w:r>
      <w:r w:rsidR="0070388C" w:rsidRPr="004B38B4">
        <w:rPr>
          <w:rFonts w:ascii="Times New Roman" w:hAnsi="Times New Roman" w:cs="Times New Roman"/>
          <w:color w:val="000000"/>
          <w:sz w:val="24"/>
          <w:szCs w:val="24"/>
        </w:rPr>
        <w:t xml:space="preserve">јачање </w:t>
      </w:r>
      <w:r w:rsidR="001A039E" w:rsidRPr="004B38B4">
        <w:rPr>
          <w:rFonts w:ascii="Times New Roman" w:hAnsi="Times New Roman" w:cs="Times New Roman"/>
          <w:color w:val="000000"/>
          <w:sz w:val="24"/>
          <w:szCs w:val="24"/>
        </w:rPr>
        <w:t xml:space="preserve">и унапређење </w:t>
      </w:r>
      <w:r w:rsidR="009C748C" w:rsidRPr="004B38B4">
        <w:rPr>
          <w:rFonts w:ascii="Times New Roman" w:hAnsi="Times New Roman" w:cs="Times New Roman"/>
          <w:color w:val="000000"/>
          <w:sz w:val="24"/>
          <w:szCs w:val="24"/>
        </w:rPr>
        <w:t xml:space="preserve">услуга у области </w:t>
      </w:r>
      <w:r w:rsidR="001A039E" w:rsidRPr="004B38B4">
        <w:rPr>
          <w:rFonts w:ascii="Times New Roman" w:hAnsi="Times New Roman" w:cs="Times New Roman"/>
          <w:sz w:val="24"/>
          <w:szCs w:val="24"/>
        </w:rPr>
        <w:t>радиотерапије и хируршке онкологије</w:t>
      </w:r>
      <w:r w:rsidR="00911255" w:rsidRPr="004B38B4">
        <w:rPr>
          <w:rFonts w:ascii="Times New Roman" w:hAnsi="Times New Roman" w:cs="Times New Roman"/>
          <w:sz w:val="24"/>
          <w:szCs w:val="24"/>
        </w:rPr>
        <w:t>. На тај начин би се</w:t>
      </w:r>
      <w:r w:rsidR="003173A3" w:rsidRPr="004B38B4">
        <w:rPr>
          <w:rFonts w:ascii="Times New Roman" w:hAnsi="Times New Roman" w:cs="Times New Roman"/>
          <w:sz w:val="24"/>
          <w:szCs w:val="24"/>
        </w:rPr>
        <w:t xml:space="preserve"> </w:t>
      </w:r>
      <w:r w:rsidR="00CD32A6" w:rsidRPr="004B38B4">
        <w:rPr>
          <w:rFonts w:ascii="Times New Roman" w:hAnsi="Times New Roman" w:cs="Times New Roman"/>
          <w:sz w:val="24"/>
          <w:szCs w:val="24"/>
        </w:rPr>
        <w:t xml:space="preserve">обезбедио континуитет </w:t>
      </w:r>
      <w:r w:rsidR="009C20E7" w:rsidRPr="004B38B4">
        <w:rPr>
          <w:rFonts w:ascii="Times New Roman" w:hAnsi="Times New Roman" w:cs="Times New Roman"/>
          <w:sz w:val="24"/>
          <w:szCs w:val="24"/>
        </w:rPr>
        <w:t xml:space="preserve"> и правовремена обезбеђеност</w:t>
      </w:r>
      <w:r w:rsidR="0045398E" w:rsidRPr="004B38B4">
        <w:rPr>
          <w:rFonts w:ascii="Times New Roman" w:hAnsi="Times New Roman" w:cs="Times New Roman"/>
          <w:sz w:val="24"/>
          <w:szCs w:val="24"/>
        </w:rPr>
        <w:t xml:space="preserve"> услуга</w:t>
      </w:r>
      <w:r w:rsidR="009C20E7" w:rsidRPr="004B38B4">
        <w:rPr>
          <w:rFonts w:ascii="Times New Roman" w:hAnsi="Times New Roman" w:cs="Times New Roman"/>
          <w:sz w:val="24"/>
          <w:szCs w:val="24"/>
        </w:rPr>
        <w:t>ма</w:t>
      </w:r>
      <w:r w:rsidR="0045398E" w:rsidRPr="004B38B4">
        <w:rPr>
          <w:rFonts w:ascii="Times New Roman" w:hAnsi="Times New Roman" w:cs="Times New Roman"/>
          <w:sz w:val="24"/>
          <w:szCs w:val="24"/>
        </w:rPr>
        <w:t xml:space="preserve"> </w:t>
      </w:r>
      <w:r w:rsidR="0092283B" w:rsidRPr="004B38B4">
        <w:rPr>
          <w:rFonts w:ascii="Times New Roman" w:hAnsi="Times New Roman" w:cs="Times New Roman"/>
          <w:sz w:val="24"/>
          <w:szCs w:val="24"/>
        </w:rPr>
        <w:t xml:space="preserve">превенције, </w:t>
      </w:r>
      <w:r w:rsidR="00E06871" w:rsidRPr="004B38B4">
        <w:rPr>
          <w:rFonts w:ascii="Times New Roman" w:hAnsi="Times New Roman" w:cs="Times New Roman"/>
          <w:sz w:val="24"/>
          <w:szCs w:val="24"/>
        </w:rPr>
        <w:t>дија</w:t>
      </w:r>
      <w:r w:rsidR="00E84ABB" w:rsidRPr="004B38B4">
        <w:rPr>
          <w:rFonts w:ascii="Times New Roman" w:hAnsi="Times New Roman" w:cs="Times New Roman"/>
          <w:sz w:val="24"/>
          <w:szCs w:val="24"/>
        </w:rPr>
        <w:t>гности</w:t>
      </w:r>
      <w:r w:rsidR="0045398E" w:rsidRPr="004B38B4">
        <w:rPr>
          <w:rFonts w:ascii="Times New Roman" w:hAnsi="Times New Roman" w:cs="Times New Roman"/>
          <w:sz w:val="24"/>
          <w:szCs w:val="24"/>
        </w:rPr>
        <w:t>ке и лечења</w:t>
      </w:r>
      <w:r w:rsidR="00E84ABB" w:rsidRPr="004B38B4">
        <w:rPr>
          <w:rFonts w:ascii="Times New Roman" w:hAnsi="Times New Roman" w:cs="Times New Roman"/>
          <w:sz w:val="24"/>
          <w:szCs w:val="24"/>
        </w:rPr>
        <w:t>.</w:t>
      </w:r>
    </w:p>
    <w:p w:rsidR="00283532" w:rsidRPr="004B38B4" w:rsidRDefault="00283532" w:rsidP="009D64A9">
      <w:pPr>
        <w:tabs>
          <w:tab w:val="left" w:pos="990"/>
        </w:tabs>
        <w:spacing w:after="0" w:line="240" w:lineRule="auto"/>
        <w:jc w:val="both"/>
        <w:rPr>
          <w:rFonts w:ascii="Times New Roman" w:hAnsi="Times New Roman" w:cs="Times New Roman"/>
          <w:color w:val="000000"/>
          <w:sz w:val="24"/>
          <w:szCs w:val="24"/>
        </w:rPr>
      </w:pPr>
    </w:p>
    <w:p w:rsidR="003D69DF" w:rsidRPr="0004138B" w:rsidRDefault="0004138B" w:rsidP="00D73FEB">
      <w:pPr>
        <w:pStyle w:val="Heading2"/>
        <w:rPr>
          <w:rFonts w:ascii="Times New Roman" w:hAnsi="Times New Roman" w:cs="Times New Roman"/>
          <w:color w:val="auto"/>
          <w:sz w:val="24"/>
          <w:szCs w:val="24"/>
          <w:lang w:val="sr-Cyrl-RS"/>
        </w:rPr>
      </w:pPr>
      <w:bookmarkStart w:id="3" w:name="_Toc13663869"/>
      <w:r>
        <w:rPr>
          <w:rFonts w:ascii="Times New Roman" w:hAnsi="Times New Roman" w:cs="Times New Roman"/>
          <w:color w:val="auto"/>
          <w:sz w:val="24"/>
          <w:szCs w:val="24"/>
        </w:rPr>
        <w:t xml:space="preserve">IX. </w:t>
      </w:r>
      <w:r w:rsidR="00E149A4" w:rsidRPr="004B38B4">
        <w:rPr>
          <w:rFonts w:ascii="Times New Roman" w:hAnsi="Times New Roman" w:cs="Times New Roman"/>
          <w:color w:val="auto"/>
          <w:sz w:val="24"/>
          <w:szCs w:val="24"/>
        </w:rPr>
        <w:t>АНАЛИЗА ЕФЕКАТА</w:t>
      </w:r>
      <w:bookmarkEnd w:id="3"/>
      <w:r>
        <w:rPr>
          <w:rFonts w:ascii="Times New Roman" w:hAnsi="Times New Roman" w:cs="Times New Roman"/>
          <w:color w:val="auto"/>
          <w:sz w:val="24"/>
          <w:szCs w:val="24"/>
        </w:rPr>
        <w:t xml:space="preserve"> </w:t>
      </w:r>
      <w:r>
        <w:rPr>
          <w:rFonts w:ascii="Times New Roman" w:hAnsi="Times New Roman" w:cs="Times New Roman"/>
          <w:color w:val="auto"/>
          <w:sz w:val="24"/>
          <w:szCs w:val="24"/>
          <w:lang w:val="sr-Cyrl-RS"/>
        </w:rPr>
        <w:t>СПРОВОЂЕЊА ПРОГРАМА</w:t>
      </w:r>
    </w:p>
    <w:p w:rsidR="00465CD6" w:rsidRPr="004B38B4" w:rsidRDefault="00465CD6" w:rsidP="00465CD6">
      <w:pPr>
        <w:rPr>
          <w:rFonts w:ascii="Times New Roman" w:hAnsi="Times New Roman" w:cs="Times New Roman"/>
          <w:sz w:val="24"/>
          <w:szCs w:val="24"/>
          <w:lang w:val="sr-Cyrl-RS"/>
        </w:rPr>
      </w:pPr>
    </w:p>
    <w:p w:rsidR="003D69DF" w:rsidRPr="004B38B4" w:rsidRDefault="004122B5" w:rsidP="00BB2E98">
      <w:pPr>
        <w:spacing w:after="0" w:line="240" w:lineRule="auto"/>
        <w:jc w:val="both"/>
        <w:rPr>
          <w:rFonts w:ascii="Times New Roman" w:hAnsi="Times New Roman" w:cs="Times New Roman"/>
          <w:color w:val="000000"/>
          <w:sz w:val="24"/>
          <w:szCs w:val="24"/>
        </w:rPr>
      </w:pPr>
      <w:r w:rsidRPr="004B38B4">
        <w:rPr>
          <w:rFonts w:ascii="Times New Roman" w:hAnsi="Times New Roman" w:cs="Times New Roman"/>
          <w:color w:val="000000"/>
          <w:sz w:val="24"/>
          <w:szCs w:val="24"/>
        </w:rPr>
        <w:tab/>
      </w:r>
      <w:r w:rsidR="00544A95" w:rsidRPr="004B38B4">
        <w:rPr>
          <w:rFonts w:ascii="Times New Roman" w:hAnsi="Times New Roman" w:cs="Times New Roman"/>
          <w:color w:val="000000"/>
          <w:sz w:val="24"/>
          <w:szCs w:val="24"/>
        </w:rPr>
        <w:tab/>
      </w:r>
      <w:r w:rsidR="003D69DF" w:rsidRPr="004B38B4">
        <w:rPr>
          <w:rFonts w:ascii="Times New Roman" w:hAnsi="Times New Roman" w:cs="Times New Roman"/>
          <w:color w:val="000000"/>
          <w:sz w:val="24"/>
          <w:szCs w:val="24"/>
        </w:rPr>
        <w:t xml:space="preserve">Финансијска средстава потребна за реализацију сваке од мера и могући извор из којих се та средства обезбеђују наведени су у Акционом плану. Поменута средства не могу се обезбедити  прерасподелом постојећих, те </w:t>
      </w:r>
      <w:r w:rsidR="0004138B">
        <w:rPr>
          <w:rFonts w:ascii="Times New Roman" w:hAnsi="Times New Roman" w:cs="Times New Roman"/>
          <w:color w:val="000000"/>
          <w:sz w:val="24"/>
          <w:szCs w:val="24"/>
          <w:lang w:val="sr-Cyrl-RS"/>
        </w:rPr>
        <w:t>је</w:t>
      </w:r>
      <w:r w:rsidR="003D69DF" w:rsidRPr="004B38B4">
        <w:rPr>
          <w:rFonts w:ascii="Times New Roman" w:hAnsi="Times New Roman" w:cs="Times New Roman"/>
          <w:color w:val="000000"/>
          <w:sz w:val="24"/>
          <w:szCs w:val="24"/>
        </w:rPr>
        <w:t xml:space="preserve"> средства за спровођење изабране опције потребно планирати у буџету за наредне три године. Почетак спровођења </w:t>
      </w:r>
      <w:r w:rsidR="00AD6F80" w:rsidRPr="004B38B4">
        <w:rPr>
          <w:rFonts w:ascii="Times New Roman" w:hAnsi="Times New Roman" w:cs="Times New Roman"/>
          <w:color w:val="000000"/>
          <w:sz w:val="24"/>
          <w:szCs w:val="24"/>
        </w:rPr>
        <w:t>п</w:t>
      </w:r>
      <w:r w:rsidR="003D69DF" w:rsidRPr="004B38B4">
        <w:rPr>
          <w:rFonts w:ascii="Times New Roman" w:hAnsi="Times New Roman" w:cs="Times New Roman"/>
          <w:color w:val="000000"/>
          <w:sz w:val="24"/>
          <w:szCs w:val="24"/>
        </w:rPr>
        <w:t>рограма борбе против рака изискиваће значајна улагања у:</w:t>
      </w:r>
    </w:p>
    <w:p w:rsidR="003D69DF" w:rsidRPr="004B38B4" w:rsidRDefault="003D69DF" w:rsidP="00BB2E98">
      <w:pPr>
        <w:pStyle w:val="ListParagraph"/>
        <w:numPr>
          <w:ilvl w:val="0"/>
          <w:numId w:val="34"/>
        </w:numPr>
        <w:spacing w:after="0" w:line="240" w:lineRule="auto"/>
        <w:ind w:left="360"/>
        <w:jc w:val="both"/>
        <w:rPr>
          <w:rFonts w:ascii="Times New Roman" w:hAnsi="Times New Roman" w:cs="Times New Roman"/>
          <w:color w:val="000000"/>
          <w:sz w:val="24"/>
          <w:szCs w:val="24"/>
        </w:rPr>
      </w:pPr>
      <w:r w:rsidRPr="004B38B4">
        <w:rPr>
          <w:rFonts w:ascii="Times New Roman" w:hAnsi="Times New Roman" w:cs="Times New Roman"/>
          <w:color w:val="000000"/>
          <w:sz w:val="24"/>
          <w:szCs w:val="24"/>
        </w:rPr>
        <w:t xml:space="preserve">набавку скупе дијагностичке и терапијске опреме, </w:t>
      </w:r>
    </w:p>
    <w:p w:rsidR="003D69DF" w:rsidRPr="004B38B4" w:rsidRDefault="003D69DF" w:rsidP="00BB2E98">
      <w:pPr>
        <w:pStyle w:val="ListParagraph"/>
        <w:numPr>
          <w:ilvl w:val="0"/>
          <w:numId w:val="34"/>
        </w:numPr>
        <w:spacing w:after="0" w:line="240" w:lineRule="auto"/>
        <w:ind w:left="360"/>
        <w:jc w:val="both"/>
        <w:rPr>
          <w:rFonts w:ascii="Times New Roman" w:hAnsi="Times New Roman" w:cs="Times New Roman"/>
          <w:color w:val="000000"/>
          <w:sz w:val="24"/>
          <w:szCs w:val="24"/>
        </w:rPr>
      </w:pPr>
      <w:r w:rsidRPr="004B38B4">
        <w:rPr>
          <w:rFonts w:ascii="Times New Roman" w:hAnsi="Times New Roman" w:cs="Times New Roman"/>
          <w:color w:val="000000"/>
          <w:sz w:val="24"/>
          <w:szCs w:val="24"/>
        </w:rPr>
        <w:t xml:space="preserve">увођење иновативних антинеопластичких лекова (што је дато као препорука у свим европским водичима за лечење  малигних болести), </w:t>
      </w:r>
    </w:p>
    <w:p w:rsidR="003D69DF" w:rsidRPr="004B38B4" w:rsidRDefault="003D69DF" w:rsidP="003D69DF">
      <w:pPr>
        <w:pStyle w:val="ListParagraph"/>
        <w:numPr>
          <w:ilvl w:val="0"/>
          <w:numId w:val="34"/>
        </w:numPr>
        <w:spacing w:after="0" w:line="240" w:lineRule="auto"/>
        <w:ind w:left="360"/>
        <w:jc w:val="both"/>
        <w:rPr>
          <w:rFonts w:ascii="Times New Roman" w:hAnsi="Times New Roman" w:cs="Times New Roman"/>
          <w:color w:val="000000"/>
          <w:sz w:val="24"/>
          <w:szCs w:val="24"/>
        </w:rPr>
      </w:pPr>
      <w:r w:rsidRPr="004B38B4">
        <w:rPr>
          <w:rFonts w:ascii="Times New Roman" w:hAnsi="Times New Roman" w:cs="Times New Roman"/>
          <w:color w:val="000000"/>
          <w:sz w:val="24"/>
          <w:szCs w:val="24"/>
        </w:rPr>
        <w:t xml:space="preserve">едукацију и запошљавање  кадрова, </w:t>
      </w:r>
    </w:p>
    <w:p w:rsidR="003D69DF" w:rsidRPr="004B38B4" w:rsidRDefault="003D69DF" w:rsidP="003D69DF">
      <w:pPr>
        <w:pStyle w:val="ListParagraph"/>
        <w:numPr>
          <w:ilvl w:val="0"/>
          <w:numId w:val="34"/>
        </w:numPr>
        <w:spacing w:after="0" w:line="240" w:lineRule="auto"/>
        <w:ind w:left="360"/>
        <w:jc w:val="both"/>
        <w:rPr>
          <w:rFonts w:ascii="Times New Roman" w:hAnsi="Times New Roman" w:cs="Times New Roman"/>
          <w:color w:val="000000"/>
          <w:sz w:val="24"/>
          <w:szCs w:val="24"/>
        </w:rPr>
      </w:pPr>
      <w:r w:rsidRPr="004B38B4">
        <w:rPr>
          <w:rFonts w:ascii="Times New Roman" w:hAnsi="Times New Roman" w:cs="Times New Roman"/>
          <w:color w:val="000000"/>
          <w:sz w:val="24"/>
          <w:szCs w:val="24"/>
        </w:rPr>
        <w:t xml:space="preserve">повећање броја дијагностичких и услуга лечења у области онкологије. </w:t>
      </w:r>
    </w:p>
    <w:p w:rsidR="003D69DF" w:rsidRPr="004B38B4" w:rsidRDefault="004122B5" w:rsidP="003D69DF">
      <w:pPr>
        <w:spacing w:after="0" w:line="240" w:lineRule="auto"/>
        <w:jc w:val="both"/>
        <w:rPr>
          <w:rFonts w:ascii="Times New Roman" w:hAnsi="Times New Roman" w:cs="Times New Roman"/>
          <w:sz w:val="24"/>
          <w:szCs w:val="24"/>
        </w:rPr>
      </w:pPr>
      <w:r w:rsidRPr="004B38B4">
        <w:rPr>
          <w:rFonts w:ascii="Times New Roman" w:hAnsi="Times New Roman" w:cs="Times New Roman"/>
          <w:color w:val="000000"/>
          <w:sz w:val="24"/>
          <w:szCs w:val="24"/>
        </w:rPr>
        <w:tab/>
      </w:r>
      <w:r w:rsidR="003D69DF" w:rsidRPr="004B38B4">
        <w:rPr>
          <w:rFonts w:ascii="Times New Roman" w:hAnsi="Times New Roman" w:cs="Times New Roman"/>
          <w:color w:val="000000"/>
          <w:sz w:val="24"/>
          <w:szCs w:val="24"/>
        </w:rPr>
        <w:t>Тек након неколико завршених циклуса скрининга може се очекивати смањење трошкова за најскупље и најдуготрајније видове лечења који су повезани са одмаклим стадијумима болести.</w:t>
      </w:r>
    </w:p>
    <w:p w:rsidR="003D69DF" w:rsidRPr="004B38B4" w:rsidRDefault="003D69DF" w:rsidP="003D69DF">
      <w:pPr>
        <w:spacing w:after="0" w:line="240" w:lineRule="auto"/>
        <w:rPr>
          <w:rFonts w:ascii="Times New Roman" w:hAnsi="Times New Roman" w:cs="Times New Roman"/>
          <w:sz w:val="24"/>
          <w:szCs w:val="24"/>
        </w:rPr>
      </w:pPr>
    </w:p>
    <w:p w:rsidR="003D69DF" w:rsidRPr="004B38B4" w:rsidRDefault="004122B5" w:rsidP="003D69DF">
      <w:pPr>
        <w:spacing w:after="0" w:line="240" w:lineRule="auto"/>
        <w:jc w:val="both"/>
        <w:rPr>
          <w:rFonts w:ascii="Times New Roman" w:hAnsi="Times New Roman" w:cs="Times New Roman"/>
          <w:color w:val="000000"/>
          <w:sz w:val="24"/>
          <w:szCs w:val="24"/>
        </w:rPr>
      </w:pPr>
      <w:r w:rsidRPr="004B38B4">
        <w:rPr>
          <w:rFonts w:ascii="Times New Roman" w:hAnsi="Times New Roman" w:cs="Times New Roman"/>
          <w:color w:val="000000"/>
          <w:sz w:val="24"/>
          <w:szCs w:val="24"/>
        </w:rPr>
        <w:tab/>
      </w:r>
      <w:r w:rsidR="00544A95" w:rsidRPr="004B38B4">
        <w:rPr>
          <w:rFonts w:ascii="Times New Roman" w:hAnsi="Times New Roman" w:cs="Times New Roman"/>
          <w:color w:val="000000"/>
          <w:sz w:val="24"/>
          <w:szCs w:val="24"/>
        </w:rPr>
        <w:tab/>
      </w:r>
      <w:r w:rsidR="003D69DF" w:rsidRPr="004B38B4">
        <w:rPr>
          <w:rFonts w:ascii="Times New Roman" w:hAnsi="Times New Roman" w:cs="Times New Roman"/>
          <w:color w:val="000000"/>
          <w:sz w:val="24"/>
          <w:szCs w:val="24"/>
        </w:rPr>
        <w:t xml:space="preserve">У првим годинама спровођења </w:t>
      </w:r>
      <w:r w:rsidR="00AD6F80" w:rsidRPr="004B38B4">
        <w:rPr>
          <w:rFonts w:ascii="Times New Roman" w:hAnsi="Times New Roman" w:cs="Times New Roman"/>
          <w:color w:val="000000"/>
          <w:sz w:val="24"/>
          <w:szCs w:val="24"/>
        </w:rPr>
        <w:t>П</w:t>
      </w:r>
      <w:r w:rsidR="003D69DF" w:rsidRPr="004B38B4">
        <w:rPr>
          <w:rFonts w:ascii="Times New Roman" w:hAnsi="Times New Roman" w:cs="Times New Roman"/>
          <w:color w:val="000000"/>
          <w:sz w:val="24"/>
          <w:szCs w:val="24"/>
        </w:rPr>
        <w:t xml:space="preserve">рограма подједнако ће се откривати болест и у раним и у одмаклим стадијумима, што ће довести до повећаног одсуства са посла због дуготрајног лечења. Тек након неколико завршених циклуса скрининга могу се очекивати повољни економски ефекти у смислу мањег одсуствовања радне снаге и краћег опоравка након лечења. Дугорочно, </w:t>
      </w:r>
      <w:r w:rsidR="00AD6F80" w:rsidRPr="004B38B4">
        <w:rPr>
          <w:rFonts w:ascii="Times New Roman" w:hAnsi="Times New Roman" w:cs="Times New Roman"/>
          <w:color w:val="000000"/>
          <w:sz w:val="24"/>
          <w:szCs w:val="24"/>
        </w:rPr>
        <w:t>П</w:t>
      </w:r>
      <w:r w:rsidR="003D69DF" w:rsidRPr="004B38B4">
        <w:rPr>
          <w:rFonts w:ascii="Times New Roman" w:hAnsi="Times New Roman" w:cs="Times New Roman"/>
          <w:color w:val="000000"/>
          <w:sz w:val="24"/>
          <w:szCs w:val="24"/>
        </w:rPr>
        <w:t>рограм ће повољно утицати на продуктивност и индиректно на индустријски раст и раст у сектору услуга, као и на укупно друштвено богатство, јер ће здравље нације бити боље.</w:t>
      </w:r>
    </w:p>
    <w:p w:rsidR="003D69DF" w:rsidRPr="004B38B4" w:rsidRDefault="003D69DF" w:rsidP="003D69DF">
      <w:pPr>
        <w:spacing w:after="0" w:line="240" w:lineRule="auto"/>
        <w:jc w:val="both"/>
        <w:rPr>
          <w:rFonts w:ascii="Times New Roman" w:hAnsi="Times New Roman" w:cs="Times New Roman"/>
          <w:sz w:val="24"/>
          <w:szCs w:val="24"/>
        </w:rPr>
      </w:pPr>
    </w:p>
    <w:p w:rsidR="003D69DF" w:rsidRPr="004B38B4" w:rsidRDefault="004122B5" w:rsidP="003D69DF">
      <w:pPr>
        <w:tabs>
          <w:tab w:val="left" w:pos="990"/>
        </w:tabs>
        <w:spacing w:after="0" w:line="240" w:lineRule="auto"/>
        <w:jc w:val="both"/>
        <w:rPr>
          <w:rFonts w:ascii="Times New Roman" w:hAnsi="Times New Roman" w:cs="Times New Roman"/>
          <w:color w:val="000000"/>
          <w:sz w:val="24"/>
          <w:szCs w:val="24"/>
        </w:rPr>
      </w:pPr>
      <w:r w:rsidRPr="004B38B4">
        <w:rPr>
          <w:rFonts w:ascii="Times New Roman" w:hAnsi="Times New Roman" w:cs="Times New Roman"/>
          <w:color w:val="000000"/>
          <w:sz w:val="24"/>
          <w:szCs w:val="24"/>
        </w:rPr>
        <w:tab/>
      </w:r>
      <w:r w:rsidR="00544A95" w:rsidRPr="004B38B4">
        <w:rPr>
          <w:rFonts w:ascii="Times New Roman" w:hAnsi="Times New Roman" w:cs="Times New Roman"/>
          <w:color w:val="000000"/>
          <w:sz w:val="24"/>
          <w:szCs w:val="24"/>
        </w:rPr>
        <w:tab/>
      </w:r>
      <w:r w:rsidR="003D69DF" w:rsidRPr="004B38B4">
        <w:rPr>
          <w:rFonts w:ascii="Times New Roman" w:hAnsi="Times New Roman" w:cs="Times New Roman"/>
          <w:color w:val="000000"/>
          <w:sz w:val="24"/>
          <w:szCs w:val="24"/>
        </w:rPr>
        <w:t xml:space="preserve">Спровођење </w:t>
      </w:r>
      <w:r w:rsidR="00AD6F80" w:rsidRPr="004B38B4">
        <w:rPr>
          <w:rFonts w:ascii="Times New Roman" w:hAnsi="Times New Roman" w:cs="Times New Roman"/>
          <w:color w:val="000000"/>
          <w:sz w:val="24"/>
          <w:szCs w:val="24"/>
        </w:rPr>
        <w:t>П</w:t>
      </w:r>
      <w:r w:rsidR="003D69DF" w:rsidRPr="004B38B4">
        <w:rPr>
          <w:rFonts w:ascii="Times New Roman" w:hAnsi="Times New Roman" w:cs="Times New Roman"/>
          <w:color w:val="000000"/>
          <w:sz w:val="24"/>
          <w:szCs w:val="24"/>
        </w:rPr>
        <w:t xml:space="preserve">рограма, укључујући јачање скрининг програма, деловаће директно и индиректно позитивно на друштво у целини јер ће довести до смањења оптерећења малигним болестима у Републици Србији. </w:t>
      </w:r>
      <w:r w:rsidR="00E84AE7" w:rsidRPr="004B38B4">
        <w:rPr>
          <w:rFonts w:ascii="Times New Roman" w:hAnsi="Times New Roman" w:cs="Times New Roman"/>
          <w:color w:val="000000"/>
          <w:sz w:val="24"/>
          <w:szCs w:val="24"/>
        </w:rPr>
        <w:t>П</w:t>
      </w:r>
      <w:r w:rsidR="003D69DF" w:rsidRPr="004B38B4">
        <w:rPr>
          <w:rFonts w:ascii="Times New Roman" w:hAnsi="Times New Roman" w:cs="Times New Roman"/>
          <w:color w:val="000000"/>
          <w:sz w:val="24"/>
          <w:szCs w:val="24"/>
        </w:rPr>
        <w:t xml:space="preserve">рограм ће омогућити равноправно пружање здравствених услуга осетљивим категоријама  становништва, као што су особе  које живе испод границе сиромаштва, </w:t>
      </w:r>
      <w:r w:rsidR="0004138B">
        <w:rPr>
          <w:rFonts w:ascii="Times New Roman" w:hAnsi="Times New Roman" w:cs="Times New Roman"/>
          <w:color w:val="000000"/>
          <w:sz w:val="24"/>
          <w:szCs w:val="24"/>
          <w:lang w:val="sr-Cyrl-RS"/>
        </w:rPr>
        <w:t>лица</w:t>
      </w:r>
      <w:r w:rsidR="003D69DF" w:rsidRPr="004B38B4">
        <w:rPr>
          <w:rFonts w:ascii="Times New Roman" w:hAnsi="Times New Roman" w:cs="Times New Roman"/>
          <w:color w:val="000000"/>
          <w:sz w:val="24"/>
          <w:szCs w:val="24"/>
        </w:rPr>
        <w:t xml:space="preserve"> са инвалидитетом, жене, старији од 65 година, припадници ромске националне мањине, необразовани, незапослени, интерно расељена лица, становништво руралних средина и др. Дугорочно посматрано, смањиће се и потреба за бригом о тешко оболелим члановима породице, захваљујући откривању болести у раној фази, као и унапређењу рехабилитације и палијативног збрињавања.  </w:t>
      </w:r>
    </w:p>
    <w:p w:rsidR="003D69DF" w:rsidRPr="004B38B4" w:rsidRDefault="003D69DF" w:rsidP="003D69DF">
      <w:pPr>
        <w:tabs>
          <w:tab w:val="left" w:pos="990"/>
        </w:tabs>
        <w:spacing w:after="0" w:line="240" w:lineRule="auto"/>
        <w:jc w:val="both"/>
        <w:rPr>
          <w:rFonts w:ascii="Times New Roman" w:hAnsi="Times New Roman" w:cs="Times New Roman"/>
          <w:color w:val="000000"/>
          <w:sz w:val="24"/>
          <w:szCs w:val="24"/>
        </w:rPr>
      </w:pPr>
      <w:r w:rsidRPr="004B38B4">
        <w:rPr>
          <w:rFonts w:ascii="Times New Roman" w:hAnsi="Times New Roman" w:cs="Times New Roman"/>
          <w:color w:val="000000"/>
          <w:sz w:val="24"/>
          <w:szCs w:val="24"/>
        </w:rPr>
        <w:t xml:space="preserve"> </w:t>
      </w:r>
    </w:p>
    <w:p w:rsidR="003D69DF" w:rsidRPr="004B38B4" w:rsidRDefault="004122B5" w:rsidP="003D69DF">
      <w:pPr>
        <w:tabs>
          <w:tab w:val="left" w:pos="990"/>
        </w:tabs>
        <w:spacing w:after="0" w:line="240" w:lineRule="auto"/>
        <w:jc w:val="both"/>
        <w:rPr>
          <w:rFonts w:ascii="Times New Roman" w:hAnsi="Times New Roman" w:cs="Times New Roman"/>
          <w:color w:val="000000"/>
          <w:sz w:val="24"/>
          <w:szCs w:val="24"/>
        </w:rPr>
      </w:pPr>
      <w:r w:rsidRPr="004B38B4">
        <w:rPr>
          <w:rFonts w:ascii="Times New Roman" w:hAnsi="Times New Roman" w:cs="Times New Roman"/>
          <w:color w:val="000000"/>
          <w:sz w:val="24"/>
          <w:szCs w:val="24"/>
        </w:rPr>
        <w:tab/>
      </w:r>
      <w:r w:rsidR="00544A95" w:rsidRPr="004B38B4">
        <w:rPr>
          <w:rFonts w:ascii="Times New Roman" w:hAnsi="Times New Roman" w:cs="Times New Roman"/>
          <w:color w:val="000000"/>
          <w:sz w:val="24"/>
          <w:szCs w:val="24"/>
        </w:rPr>
        <w:tab/>
      </w:r>
      <w:r w:rsidR="003D69DF" w:rsidRPr="004B38B4">
        <w:rPr>
          <w:rFonts w:ascii="Times New Roman" w:hAnsi="Times New Roman" w:cs="Times New Roman"/>
          <w:color w:val="000000"/>
          <w:sz w:val="24"/>
          <w:szCs w:val="24"/>
        </w:rPr>
        <w:t xml:space="preserve">Спровођење </w:t>
      </w:r>
      <w:r w:rsidR="00E84AE7" w:rsidRPr="004B38B4">
        <w:rPr>
          <w:rFonts w:ascii="Times New Roman" w:hAnsi="Times New Roman" w:cs="Times New Roman"/>
          <w:color w:val="000000"/>
          <w:sz w:val="24"/>
          <w:szCs w:val="24"/>
        </w:rPr>
        <w:t>П</w:t>
      </w:r>
      <w:r w:rsidR="003D69DF" w:rsidRPr="004B38B4">
        <w:rPr>
          <w:rFonts w:ascii="Times New Roman" w:hAnsi="Times New Roman" w:cs="Times New Roman"/>
          <w:color w:val="000000"/>
          <w:sz w:val="24"/>
          <w:szCs w:val="24"/>
        </w:rPr>
        <w:t>рограма неће утицати на животну средину, али ће побољшање квалитета воде, ваздуха и зем</w:t>
      </w:r>
      <w:r w:rsidRPr="004B38B4">
        <w:rPr>
          <w:rFonts w:ascii="Times New Roman" w:hAnsi="Times New Roman" w:cs="Times New Roman"/>
          <w:color w:val="000000"/>
          <w:sz w:val="24"/>
          <w:szCs w:val="24"/>
        </w:rPr>
        <w:t>љишта, као и квалитета хране,</w:t>
      </w:r>
      <w:r w:rsidR="003D69DF" w:rsidRPr="004B38B4">
        <w:rPr>
          <w:rFonts w:ascii="Times New Roman" w:hAnsi="Times New Roman" w:cs="Times New Roman"/>
          <w:color w:val="000000"/>
          <w:sz w:val="24"/>
          <w:szCs w:val="24"/>
        </w:rPr>
        <w:t xml:space="preserve"> унапређење у области урбане екологије и управљања отпадом довести до смањеног излагања карциногенима (као што су продукти ложења на чврста горива у затвореном простору, аерозагађење, арсен у пијаћој води, афлатоксин у млеку, млечним производима, месу и месним прерађевинама) и последичног смањења инциденције малигних болести.</w:t>
      </w:r>
    </w:p>
    <w:p w:rsidR="003D69DF" w:rsidRPr="004B38B4" w:rsidRDefault="003D69DF" w:rsidP="003D69DF">
      <w:pPr>
        <w:tabs>
          <w:tab w:val="left" w:pos="990"/>
        </w:tabs>
        <w:spacing w:after="0" w:line="240" w:lineRule="auto"/>
        <w:jc w:val="both"/>
        <w:rPr>
          <w:rFonts w:ascii="Times New Roman" w:hAnsi="Times New Roman" w:cs="Times New Roman"/>
          <w:color w:val="000000"/>
          <w:sz w:val="24"/>
          <w:szCs w:val="24"/>
        </w:rPr>
      </w:pPr>
    </w:p>
    <w:p w:rsidR="003D69DF" w:rsidRPr="004B38B4" w:rsidRDefault="004122B5" w:rsidP="003D69DF">
      <w:pPr>
        <w:spacing w:after="0" w:line="240" w:lineRule="auto"/>
        <w:jc w:val="both"/>
        <w:rPr>
          <w:rFonts w:ascii="Times New Roman" w:hAnsi="Times New Roman" w:cs="Times New Roman"/>
          <w:color w:val="000000"/>
          <w:sz w:val="24"/>
          <w:szCs w:val="24"/>
        </w:rPr>
      </w:pPr>
      <w:r w:rsidRPr="004B38B4">
        <w:rPr>
          <w:rFonts w:ascii="Times New Roman" w:hAnsi="Times New Roman" w:cs="Times New Roman"/>
          <w:color w:val="000000"/>
          <w:sz w:val="24"/>
          <w:szCs w:val="24"/>
        </w:rPr>
        <w:tab/>
      </w:r>
      <w:r w:rsidR="00544A95" w:rsidRPr="004B38B4">
        <w:rPr>
          <w:rFonts w:ascii="Times New Roman" w:hAnsi="Times New Roman" w:cs="Times New Roman"/>
          <w:color w:val="000000"/>
          <w:sz w:val="24"/>
          <w:szCs w:val="24"/>
        </w:rPr>
        <w:tab/>
      </w:r>
      <w:r w:rsidR="003D69DF" w:rsidRPr="004B38B4">
        <w:rPr>
          <w:rFonts w:ascii="Times New Roman" w:hAnsi="Times New Roman" w:cs="Times New Roman"/>
          <w:color w:val="000000"/>
          <w:sz w:val="24"/>
          <w:szCs w:val="24"/>
        </w:rPr>
        <w:t xml:space="preserve">Спровођење </w:t>
      </w:r>
      <w:r w:rsidR="00E84AE7" w:rsidRPr="004B38B4">
        <w:rPr>
          <w:rFonts w:ascii="Times New Roman" w:hAnsi="Times New Roman" w:cs="Times New Roman"/>
          <w:color w:val="000000"/>
          <w:sz w:val="24"/>
          <w:szCs w:val="24"/>
        </w:rPr>
        <w:t>П</w:t>
      </w:r>
      <w:r w:rsidR="003D69DF" w:rsidRPr="004B38B4">
        <w:rPr>
          <w:rFonts w:ascii="Times New Roman" w:hAnsi="Times New Roman" w:cs="Times New Roman"/>
          <w:color w:val="000000"/>
          <w:sz w:val="24"/>
          <w:szCs w:val="24"/>
        </w:rPr>
        <w:t xml:space="preserve">рограма подразумева организационе, управљачке и институционалне промене које су детаљно разрађене у Акционом плану. Постојеће здравствене установе немају одговарајући капацитет за спровођење Програма, укључујући и квалитет и квантитет расположивих људских и техничких капацитета, због чега је неопходно предузети мере за побољшање капацитета, у роковима наведеним у Акционом плану. </w:t>
      </w:r>
    </w:p>
    <w:p w:rsidR="003D69DF" w:rsidRPr="004B38B4" w:rsidRDefault="003D69DF" w:rsidP="003D69DF">
      <w:pPr>
        <w:spacing w:after="0" w:line="240" w:lineRule="auto"/>
        <w:jc w:val="both"/>
        <w:rPr>
          <w:rFonts w:ascii="Times New Roman" w:hAnsi="Times New Roman" w:cs="Times New Roman"/>
          <w:color w:val="000000"/>
          <w:sz w:val="24"/>
          <w:szCs w:val="24"/>
        </w:rPr>
      </w:pPr>
    </w:p>
    <w:p w:rsidR="003D69DF" w:rsidRPr="004B38B4" w:rsidRDefault="004122B5" w:rsidP="00BF0A3F">
      <w:pPr>
        <w:spacing w:after="0" w:line="240" w:lineRule="auto"/>
        <w:jc w:val="both"/>
        <w:rPr>
          <w:rFonts w:ascii="Times New Roman" w:hAnsi="Times New Roman" w:cs="Times New Roman"/>
          <w:color w:val="000000"/>
          <w:sz w:val="24"/>
          <w:szCs w:val="24"/>
        </w:rPr>
      </w:pPr>
      <w:r w:rsidRPr="004B38B4">
        <w:rPr>
          <w:rFonts w:ascii="Times New Roman" w:hAnsi="Times New Roman" w:cs="Times New Roman"/>
          <w:color w:val="000000"/>
          <w:sz w:val="24"/>
          <w:szCs w:val="24"/>
        </w:rPr>
        <w:tab/>
      </w:r>
      <w:r w:rsidR="00544A95" w:rsidRPr="004B38B4">
        <w:rPr>
          <w:rFonts w:ascii="Times New Roman" w:hAnsi="Times New Roman" w:cs="Times New Roman"/>
          <w:color w:val="000000"/>
          <w:sz w:val="24"/>
          <w:szCs w:val="24"/>
        </w:rPr>
        <w:tab/>
      </w:r>
      <w:r w:rsidR="00EB3A03" w:rsidRPr="004B38B4">
        <w:rPr>
          <w:rFonts w:ascii="Times New Roman" w:hAnsi="Times New Roman" w:cs="Times New Roman"/>
          <w:color w:val="000000"/>
          <w:sz w:val="24"/>
          <w:szCs w:val="24"/>
        </w:rPr>
        <w:t xml:space="preserve">Програм </w:t>
      </w:r>
      <w:r w:rsidR="00786780">
        <w:rPr>
          <w:rFonts w:ascii="Times New Roman" w:hAnsi="Times New Roman" w:cs="Times New Roman"/>
          <w:color w:val="000000"/>
          <w:sz w:val="24"/>
          <w:szCs w:val="24"/>
          <w:lang w:val="sr-Cyrl-RS"/>
        </w:rPr>
        <w:t xml:space="preserve">је </w:t>
      </w:r>
      <w:r w:rsidR="00786780">
        <w:rPr>
          <w:rFonts w:ascii="Times New Roman" w:hAnsi="Times New Roman" w:cs="Times New Roman"/>
          <w:color w:val="000000"/>
          <w:sz w:val="24"/>
          <w:szCs w:val="24"/>
        </w:rPr>
        <w:t>у сагласности</w:t>
      </w:r>
      <w:r w:rsidR="005A0066" w:rsidRPr="004B38B4">
        <w:rPr>
          <w:rFonts w:ascii="Times New Roman" w:hAnsi="Times New Roman" w:cs="Times New Roman"/>
          <w:color w:val="000000"/>
          <w:sz w:val="24"/>
          <w:szCs w:val="24"/>
        </w:rPr>
        <w:t xml:space="preserve"> са пр</w:t>
      </w:r>
      <w:r w:rsidR="001271A0" w:rsidRPr="004B38B4">
        <w:rPr>
          <w:rFonts w:ascii="Times New Roman" w:hAnsi="Times New Roman" w:cs="Times New Roman"/>
          <w:color w:val="000000"/>
          <w:sz w:val="24"/>
          <w:szCs w:val="24"/>
        </w:rPr>
        <w:t>описима</w:t>
      </w:r>
      <w:r w:rsidR="003D69DF" w:rsidRPr="004B38B4">
        <w:rPr>
          <w:rFonts w:ascii="Times New Roman" w:hAnsi="Times New Roman" w:cs="Times New Roman"/>
          <w:color w:val="000000"/>
          <w:sz w:val="24"/>
          <w:szCs w:val="24"/>
        </w:rPr>
        <w:t xml:space="preserve"> наведен</w:t>
      </w:r>
      <w:r w:rsidR="001271A0" w:rsidRPr="004B38B4">
        <w:rPr>
          <w:rFonts w:ascii="Times New Roman" w:hAnsi="Times New Roman" w:cs="Times New Roman"/>
          <w:color w:val="000000"/>
          <w:sz w:val="24"/>
          <w:szCs w:val="24"/>
        </w:rPr>
        <w:t>им</w:t>
      </w:r>
      <w:r w:rsidR="003D69DF" w:rsidRPr="004B38B4">
        <w:rPr>
          <w:rFonts w:ascii="Times New Roman" w:hAnsi="Times New Roman" w:cs="Times New Roman"/>
          <w:color w:val="000000"/>
          <w:sz w:val="24"/>
          <w:szCs w:val="24"/>
        </w:rPr>
        <w:t xml:space="preserve"> у Уводу</w:t>
      </w:r>
      <w:r w:rsidR="001271A0" w:rsidRPr="004B38B4">
        <w:rPr>
          <w:rFonts w:ascii="Times New Roman" w:hAnsi="Times New Roman" w:cs="Times New Roman"/>
          <w:color w:val="000000"/>
          <w:sz w:val="24"/>
          <w:szCs w:val="24"/>
        </w:rPr>
        <w:t>.</w:t>
      </w:r>
      <w:r w:rsidR="003D69DF" w:rsidRPr="004B38B4">
        <w:rPr>
          <w:rFonts w:ascii="Times New Roman" w:hAnsi="Times New Roman" w:cs="Times New Roman"/>
          <w:color w:val="000000"/>
          <w:sz w:val="24"/>
          <w:szCs w:val="24"/>
        </w:rPr>
        <w:t xml:space="preserve"> Осим тога, Програм је у потпуности усаглашен са смерницама Европске комисије. </w:t>
      </w:r>
    </w:p>
    <w:p w:rsidR="003D69DF" w:rsidRPr="004B38B4" w:rsidRDefault="003D69DF" w:rsidP="00BF0A3F">
      <w:pPr>
        <w:spacing w:after="0" w:line="240" w:lineRule="auto"/>
        <w:rPr>
          <w:rFonts w:ascii="Times New Roman" w:hAnsi="Times New Roman" w:cs="Times New Roman"/>
          <w:b/>
          <w:sz w:val="24"/>
          <w:szCs w:val="24"/>
        </w:rPr>
      </w:pPr>
    </w:p>
    <w:p w:rsidR="003D69DF" w:rsidRPr="004B38B4" w:rsidRDefault="00465CD6" w:rsidP="00B47805">
      <w:pPr>
        <w:spacing w:after="0" w:line="240" w:lineRule="auto"/>
        <w:rPr>
          <w:rFonts w:ascii="Times New Roman" w:hAnsi="Times New Roman" w:cs="Times New Roman"/>
          <w:sz w:val="24"/>
          <w:szCs w:val="24"/>
          <w:lang w:val="sr-Cyrl-RS"/>
        </w:rPr>
      </w:pPr>
      <w:bookmarkStart w:id="4" w:name="_Toc13663874"/>
      <w:r w:rsidRPr="004B38B4">
        <w:rPr>
          <w:rFonts w:ascii="Times New Roman" w:hAnsi="Times New Roman" w:cs="Times New Roman"/>
          <w:sz w:val="24"/>
          <w:szCs w:val="24"/>
          <w:lang w:val="sr-Cyrl-RS"/>
        </w:rPr>
        <w:t xml:space="preserve">            </w:t>
      </w:r>
      <w:r w:rsidR="006E263D" w:rsidRPr="004B38B4">
        <w:rPr>
          <w:rFonts w:ascii="Times New Roman" w:hAnsi="Times New Roman" w:cs="Times New Roman"/>
          <w:sz w:val="24"/>
          <w:szCs w:val="24"/>
          <w:lang w:val="sr-Cyrl-RS"/>
        </w:rPr>
        <w:t>Анализа ризика</w:t>
      </w:r>
      <w:bookmarkEnd w:id="4"/>
    </w:p>
    <w:p w:rsidR="00465CD6" w:rsidRPr="004B38B4" w:rsidRDefault="00465CD6" w:rsidP="00B47805">
      <w:pPr>
        <w:spacing w:after="0" w:line="240" w:lineRule="auto"/>
        <w:rPr>
          <w:rFonts w:ascii="Times New Roman" w:hAnsi="Times New Roman" w:cs="Times New Roman"/>
          <w:sz w:val="24"/>
          <w:szCs w:val="24"/>
          <w:lang w:val="sr-Cyrl-RS"/>
        </w:rPr>
      </w:pPr>
    </w:p>
    <w:p w:rsidR="000C03B1" w:rsidRPr="004B38B4" w:rsidRDefault="00397AAF" w:rsidP="000C03B1">
      <w:pPr>
        <w:spacing w:after="0" w:line="240" w:lineRule="auto"/>
        <w:jc w:val="both"/>
        <w:rPr>
          <w:rFonts w:ascii="Times New Roman" w:hAnsi="Times New Roman" w:cs="Times New Roman"/>
          <w:color w:val="000000"/>
          <w:sz w:val="24"/>
          <w:szCs w:val="24"/>
          <w:lang w:val="sr-Cyrl-RS"/>
        </w:rPr>
      </w:pPr>
      <w:r w:rsidRPr="004B38B4">
        <w:rPr>
          <w:rFonts w:ascii="Times New Roman" w:hAnsi="Times New Roman" w:cs="Times New Roman"/>
          <w:color w:val="000000"/>
          <w:sz w:val="24"/>
          <w:szCs w:val="24"/>
          <w:lang w:val="sr-Cyrl-RS"/>
        </w:rPr>
        <w:tab/>
      </w:r>
      <w:r w:rsidR="00544A95" w:rsidRPr="004B38B4">
        <w:rPr>
          <w:rFonts w:ascii="Times New Roman" w:hAnsi="Times New Roman" w:cs="Times New Roman"/>
          <w:color w:val="000000"/>
          <w:sz w:val="24"/>
          <w:szCs w:val="24"/>
          <w:lang w:val="sr-Cyrl-RS"/>
        </w:rPr>
        <w:tab/>
      </w:r>
      <w:r w:rsidR="001D20B4" w:rsidRPr="004B38B4">
        <w:rPr>
          <w:rFonts w:ascii="Times New Roman" w:hAnsi="Times New Roman" w:cs="Times New Roman"/>
          <w:color w:val="000000"/>
          <w:sz w:val="24"/>
          <w:szCs w:val="24"/>
          <w:lang w:val="sr-Cyrl-RS"/>
        </w:rPr>
        <w:t xml:space="preserve">Неки од </w:t>
      </w:r>
      <w:r w:rsidR="00726346" w:rsidRPr="004B38B4">
        <w:rPr>
          <w:rFonts w:ascii="Times New Roman" w:hAnsi="Times New Roman" w:cs="Times New Roman"/>
          <w:color w:val="000000"/>
          <w:sz w:val="24"/>
          <w:szCs w:val="24"/>
          <w:lang w:val="sr-Cyrl-RS"/>
        </w:rPr>
        <w:t>негативних аспеката спровођења</w:t>
      </w:r>
      <w:r w:rsidR="001D20B4" w:rsidRPr="004B38B4">
        <w:rPr>
          <w:rFonts w:ascii="Times New Roman" w:hAnsi="Times New Roman" w:cs="Times New Roman"/>
          <w:color w:val="000000"/>
          <w:sz w:val="24"/>
          <w:szCs w:val="24"/>
          <w:lang w:val="sr-Cyrl-RS"/>
        </w:rPr>
        <w:t xml:space="preserve"> Програма скрин</w:t>
      </w:r>
      <w:r w:rsidR="00726346" w:rsidRPr="004B38B4">
        <w:rPr>
          <w:rFonts w:ascii="Times New Roman" w:hAnsi="Times New Roman" w:cs="Times New Roman"/>
          <w:color w:val="000000"/>
          <w:sz w:val="24"/>
          <w:szCs w:val="24"/>
          <w:lang w:val="sr-Cyrl-RS"/>
        </w:rPr>
        <w:t>и</w:t>
      </w:r>
      <w:r w:rsidR="001D20B4" w:rsidRPr="004B38B4">
        <w:rPr>
          <w:rFonts w:ascii="Times New Roman" w:hAnsi="Times New Roman" w:cs="Times New Roman"/>
          <w:color w:val="000000"/>
          <w:sz w:val="24"/>
          <w:szCs w:val="24"/>
          <w:lang w:val="sr-Cyrl-RS"/>
        </w:rPr>
        <w:t xml:space="preserve">нга су и </w:t>
      </w:r>
      <w:r w:rsidR="003D69DF" w:rsidRPr="004B38B4">
        <w:rPr>
          <w:rFonts w:ascii="Times New Roman" w:hAnsi="Times New Roman" w:cs="Times New Roman"/>
          <w:color w:val="000000"/>
          <w:sz w:val="24"/>
          <w:szCs w:val="24"/>
          <w:lang w:val="sr-Cyrl-RS"/>
        </w:rPr>
        <w:t xml:space="preserve">бол и стрес </w:t>
      </w:r>
      <w:r w:rsidR="001A0828" w:rsidRPr="004B38B4">
        <w:rPr>
          <w:rFonts w:ascii="Times New Roman" w:hAnsi="Times New Roman" w:cs="Times New Roman"/>
          <w:color w:val="000000"/>
          <w:sz w:val="24"/>
          <w:szCs w:val="24"/>
          <w:lang w:val="sr-Cyrl-RS"/>
        </w:rPr>
        <w:t xml:space="preserve">код пацијената </w:t>
      </w:r>
      <w:r w:rsidR="003D69DF" w:rsidRPr="004B38B4">
        <w:rPr>
          <w:rFonts w:ascii="Times New Roman" w:hAnsi="Times New Roman" w:cs="Times New Roman"/>
          <w:color w:val="000000"/>
          <w:sz w:val="24"/>
          <w:szCs w:val="24"/>
          <w:lang w:val="sr-Cyrl-RS"/>
        </w:rPr>
        <w:t>изазвани скрининг тестом и дијагнозом, лажно позитивни резултати, лажно негативни резултати, прекомерн</w:t>
      </w:r>
      <w:r w:rsidR="00B906BA" w:rsidRPr="004B38B4">
        <w:rPr>
          <w:rFonts w:ascii="Times New Roman" w:hAnsi="Times New Roman" w:cs="Times New Roman"/>
          <w:color w:val="000000"/>
          <w:sz w:val="24"/>
          <w:szCs w:val="24"/>
          <w:lang w:val="sr-Cyrl-RS"/>
        </w:rPr>
        <w:t xml:space="preserve">и број </w:t>
      </w:r>
      <w:r w:rsidR="003D69DF" w:rsidRPr="004B38B4">
        <w:rPr>
          <w:rFonts w:ascii="Times New Roman" w:hAnsi="Times New Roman" w:cs="Times New Roman"/>
          <w:color w:val="000000"/>
          <w:sz w:val="24"/>
          <w:szCs w:val="24"/>
          <w:lang w:val="sr-Cyrl-RS"/>
        </w:rPr>
        <w:t>дијагности</w:t>
      </w:r>
      <w:r w:rsidR="00B906BA" w:rsidRPr="004B38B4">
        <w:rPr>
          <w:rFonts w:ascii="Times New Roman" w:hAnsi="Times New Roman" w:cs="Times New Roman"/>
          <w:color w:val="000000"/>
          <w:sz w:val="24"/>
          <w:szCs w:val="24"/>
          <w:lang w:val="sr-Cyrl-RS"/>
        </w:rPr>
        <w:t>чких услуга</w:t>
      </w:r>
      <w:r w:rsidR="003D69DF" w:rsidRPr="004B38B4">
        <w:rPr>
          <w:rFonts w:ascii="Times New Roman" w:hAnsi="Times New Roman" w:cs="Times New Roman"/>
          <w:color w:val="000000"/>
          <w:sz w:val="24"/>
          <w:szCs w:val="24"/>
          <w:lang w:val="sr-Cyrl-RS"/>
        </w:rPr>
        <w:t>, прекомерно лечење и нежељени догађаји током дијагностике и лечења, те неприхватљиво дуго чекање на процедуре и почетак лечења због недовољних техничких и људских капацитета</w:t>
      </w:r>
      <w:r w:rsidR="00EE71E0" w:rsidRPr="004B38B4">
        <w:rPr>
          <w:rFonts w:ascii="Times New Roman" w:hAnsi="Times New Roman" w:cs="Times New Roman"/>
          <w:color w:val="000000"/>
          <w:sz w:val="24"/>
          <w:szCs w:val="24"/>
          <w:lang w:val="sr-Cyrl-RS"/>
        </w:rPr>
        <w:t xml:space="preserve">. Међутим, </w:t>
      </w:r>
      <w:r w:rsidR="002F7FCC" w:rsidRPr="004B38B4">
        <w:rPr>
          <w:rFonts w:ascii="Times New Roman" w:hAnsi="Times New Roman" w:cs="Times New Roman"/>
          <w:color w:val="000000"/>
          <w:sz w:val="24"/>
          <w:szCs w:val="24"/>
          <w:lang w:val="sr-Cyrl-RS"/>
        </w:rPr>
        <w:t>очекивана корист</w:t>
      </w:r>
      <w:r w:rsidR="00EE71E0" w:rsidRPr="004B38B4">
        <w:rPr>
          <w:rFonts w:ascii="Times New Roman" w:hAnsi="Times New Roman" w:cs="Times New Roman"/>
          <w:color w:val="000000"/>
          <w:sz w:val="24"/>
          <w:szCs w:val="24"/>
          <w:lang w:val="sr-Cyrl-RS"/>
        </w:rPr>
        <w:t xml:space="preserve"> </w:t>
      </w:r>
      <w:r w:rsidR="002F7FCC" w:rsidRPr="004B38B4">
        <w:rPr>
          <w:rFonts w:ascii="Times New Roman" w:hAnsi="Times New Roman" w:cs="Times New Roman"/>
          <w:color w:val="000000"/>
          <w:sz w:val="24"/>
          <w:szCs w:val="24"/>
          <w:lang w:val="sr-Cyrl-RS"/>
        </w:rPr>
        <w:t xml:space="preserve"> увек је већа од </w:t>
      </w:r>
      <w:r w:rsidR="00C74F9D" w:rsidRPr="004B38B4">
        <w:rPr>
          <w:rFonts w:ascii="Times New Roman" w:hAnsi="Times New Roman" w:cs="Times New Roman"/>
          <w:color w:val="000000"/>
          <w:sz w:val="24"/>
          <w:szCs w:val="24"/>
          <w:lang w:val="sr-Cyrl-RS"/>
        </w:rPr>
        <w:t>неизбежног ризика</w:t>
      </w:r>
      <w:r w:rsidR="002A3BF9" w:rsidRPr="004B38B4">
        <w:rPr>
          <w:rFonts w:ascii="Times New Roman" w:hAnsi="Times New Roman" w:cs="Times New Roman"/>
          <w:color w:val="000000"/>
          <w:sz w:val="24"/>
          <w:szCs w:val="24"/>
          <w:lang w:val="sr-Cyrl-RS"/>
        </w:rPr>
        <w:t>.</w:t>
      </w:r>
      <w:bookmarkStart w:id="5" w:name="_Toc13663876"/>
    </w:p>
    <w:p w:rsidR="000C03B1" w:rsidRPr="004B38B4" w:rsidRDefault="000C03B1" w:rsidP="000C03B1">
      <w:pPr>
        <w:spacing w:after="0" w:line="240" w:lineRule="auto"/>
        <w:jc w:val="both"/>
        <w:rPr>
          <w:rFonts w:ascii="Times New Roman" w:hAnsi="Times New Roman" w:cs="Times New Roman"/>
          <w:color w:val="000000"/>
          <w:sz w:val="24"/>
          <w:szCs w:val="24"/>
          <w:lang w:val="sr-Cyrl-RS"/>
        </w:rPr>
      </w:pPr>
    </w:p>
    <w:p w:rsidR="00F74BDA" w:rsidRPr="004B38B4" w:rsidRDefault="006E2D3A" w:rsidP="00F74BDA">
      <w:pPr>
        <w:pStyle w:val="Heading2"/>
        <w:rPr>
          <w:rFonts w:ascii="Times New Roman" w:hAnsi="Times New Roman" w:cs="Times New Roman"/>
          <w:color w:val="auto"/>
          <w:sz w:val="24"/>
          <w:szCs w:val="24"/>
          <w:lang w:val="sr-Cyrl-RS"/>
        </w:rPr>
      </w:pPr>
      <w:r>
        <w:rPr>
          <w:rFonts w:ascii="Times New Roman" w:hAnsi="Times New Roman" w:cs="Times New Roman"/>
          <w:color w:val="auto"/>
          <w:sz w:val="24"/>
          <w:szCs w:val="24"/>
        </w:rPr>
        <w:t>X</w:t>
      </w:r>
      <w:r>
        <w:rPr>
          <w:rFonts w:ascii="Times New Roman" w:hAnsi="Times New Roman" w:cs="Times New Roman"/>
          <w:color w:val="auto"/>
          <w:sz w:val="24"/>
          <w:szCs w:val="24"/>
          <w:lang w:val="sr-Cyrl-RS"/>
        </w:rPr>
        <w:t xml:space="preserve">. </w:t>
      </w:r>
      <w:r w:rsidR="00E149A4" w:rsidRPr="004B38B4">
        <w:rPr>
          <w:rFonts w:ascii="Times New Roman" w:hAnsi="Times New Roman" w:cs="Times New Roman"/>
          <w:color w:val="auto"/>
          <w:sz w:val="24"/>
          <w:szCs w:val="24"/>
          <w:lang w:val="sr-Cyrl-RS"/>
        </w:rPr>
        <w:t>МЕХАНИЗАМ ЗА СПРОВОЂЕЊЕ ПРОГРАМА И НАЧИН ИЗВЕШТАВАЊА О РЕЗУЛТАТИМА СПРОВОЂЕЊА</w:t>
      </w:r>
      <w:bookmarkEnd w:id="5"/>
      <w:r w:rsidR="00E149A4" w:rsidRPr="004B38B4">
        <w:rPr>
          <w:rFonts w:ascii="Times New Roman" w:hAnsi="Times New Roman" w:cs="Times New Roman"/>
          <w:color w:val="auto"/>
          <w:sz w:val="24"/>
          <w:szCs w:val="24"/>
          <w:lang w:val="sr-Cyrl-RS"/>
        </w:rPr>
        <w:t xml:space="preserve"> </w:t>
      </w:r>
    </w:p>
    <w:p w:rsidR="00F74BDA" w:rsidRPr="004B38B4" w:rsidRDefault="00F74BDA" w:rsidP="00943233">
      <w:pPr>
        <w:pStyle w:val="Normal1"/>
        <w:spacing w:after="0" w:line="240" w:lineRule="auto"/>
        <w:jc w:val="both"/>
        <w:rPr>
          <w:rFonts w:ascii="Times New Roman" w:hAnsi="Times New Roman" w:cs="Times New Roman"/>
          <w:sz w:val="24"/>
          <w:szCs w:val="24"/>
          <w:lang w:val="sr-Cyrl-RS"/>
        </w:rPr>
      </w:pPr>
    </w:p>
    <w:p w:rsidR="00943233" w:rsidRPr="004B38B4" w:rsidRDefault="00397AAF" w:rsidP="00943233">
      <w:pPr>
        <w:pStyle w:val="Normal1"/>
        <w:spacing w:after="0" w:line="240" w:lineRule="auto"/>
        <w:jc w:val="both"/>
        <w:rPr>
          <w:rFonts w:ascii="Times New Roman" w:hAnsi="Times New Roman" w:cs="Times New Roman"/>
          <w:sz w:val="24"/>
          <w:szCs w:val="24"/>
          <w:lang w:val="sr-Cyrl-RS"/>
        </w:rPr>
      </w:pPr>
      <w:r w:rsidRPr="004B38B4">
        <w:rPr>
          <w:rFonts w:ascii="Times New Roman" w:hAnsi="Times New Roman" w:cs="Times New Roman"/>
          <w:sz w:val="24"/>
          <w:szCs w:val="24"/>
          <w:lang w:val="sr-Cyrl-RS"/>
        </w:rPr>
        <w:tab/>
      </w:r>
      <w:r w:rsidR="00544A95" w:rsidRPr="004B38B4">
        <w:rPr>
          <w:rFonts w:ascii="Times New Roman" w:hAnsi="Times New Roman" w:cs="Times New Roman"/>
          <w:sz w:val="24"/>
          <w:szCs w:val="24"/>
          <w:lang w:val="sr-Cyrl-RS"/>
        </w:rPr>
        <w:tab/>
      </w:r>
      <w:r w:rsidR="00943233" w:rsidRPr="004B38B4">
        <w:rPr>
          <w:rFonts w:ascii="Times New Roman" w:hAnsi="Times New Roman" w:cs="Times New Roman"/>
          <w:sz w:val="24"/>
          <w:szCs w:val="24"/>
          <w:lang w:val="sr-Cyrl-RS"/>
        </w:rPr>
        <w:t xml:space="preserve">Управљање малигним болестима подразумева планирање и руковођење свим потребним ресурсима у здравству, као и одрживо финансирање свеобухватних онколошких услуга, укључујући скрининг, дијагностику, лечење и рехабилитацију, едукацију и здравствено просвећивање становништва о малигним болестима, али и обезбеђивање стабилности финансирања услуга које подржавају онколошке пацијенте и након лечења и непосредне онколошке заштите. </w:t>
      </w:r>
    </w:p>
    <w:p w:rsidR="00943233" w:rsidRPr="004B38B4" w:rsidRDefault="00943233" w:rsidP="00943233">
      <w:pPr>
        <w:pStyle w:val="Normal1"/>
        <w:spacing w:after="0" w:line="240" w:lineRule="auto"/>
        <w:jc w:val="both"/>
        <w:rPr>
          <w:rFonts w:ascii="Times New Roman" w:hAnsi="Times New Roman" w:cs="Times New Roman"/>
          <w:sz w:val="24"/>
          <w:szCs w:val="24"/>
          <w:lang w:val="sr-Cyrl-RS"/>
        </w:rPr>
      </w:pPr>
    </w:p>
    <w:p w:rsidR="00943233" w:rsidRPr="004B38B4" w:rsidRDefault="00397AAF" w:rsidP="00943233">
      <w:pPr>
        <w:pStyle w:val="Normal1"/>
        <w:spacing w:after="0" w:line="240" w:lineRule="auto"/>
        <w:jc w:val="both"/>
        <w:rPr>
          <w:rFonts w:ascii="Times New Roman" w:hAnsi="Times New Roman" w:cs="Times New Roman"/>
          <w:sz w:val="24"/>
          <w:szCs w:val="24"/>
          <w:lang w:val="sr-Cyrl-RS"/>
        </w:rPr>
      </w:pPr>
      <w:r w:rsidRPr="004B38B4">
        <w:rPr>
          <w:rFonts w:ascii="Times New Roman" w:hAnsi="Times New Roman" w:cs="Times New Roman"/>
          <w:sz w:val="24"/>
          <w:szCs w:val="24"/>
          <w:lang w:val="sr-Cyrl-RS"/>
        </w:rPr>
        <w:tab/>
      </w:r>
      <w:r w:rsidR="00544A95" w:rsidRPr="004B38B4">
        <w:rPr>
          <w:rFonts w:ascii="Times New Roman" w:hAnsi="Times New Roman" w:cs="Times New Roman"/>
          <w:sz w:val="24"/>
          <w:szCs w:val="24"/>
          <w:lang w:val="sr-Cyrl-RS"/>
        </w:rPr>
        <w:tab/>
      </w:r>
      <w:r w:rsidR="00943233" w:rsidRPr="004B38B4">
        <w:rPr>
          <w:rFonts w:ascii="Times New Roman" w:hAnsi="Times New Roman" w:cs="Times New Roman"/>
          <w:sz w:val="24"/>
          <w:szCs w:val="24"/>
          <w:lang w:val="sr-Cyrl-RS"/>
        </w:rPr>
        <w:t>Ко</w:t>
      </w:r>
      <w:r w:rsidR="00AA72FF" w:rsidRPr="004B38B4">
        <w:rPr>
          <w:rFonts w:ascii="Times New Roman" w:hAnsi="Times New Roman" w:cs="Times New Roman"/>
          <w:sz w:val="24"/>
          <w:szCs w:val="24"/>
          <w:lang w:val="sr-Cyrl-RS"/>
        </w:rPr>
        <w:t>о</w:t>
      </w:r>
      <w:r w:rsidR="00943233" w:rsidRPr="004B38B4">
        <w:rPr>
          <w:rFonts w:ascii="Times New Roman" w:hAnsi="Times New Roman" w:cs="Times New Roman"/>
          <w:sz w:val="24"/>
          <w:szCs w:val="24"/>
          <w:lang w:val="sr-Cyrl-RS"/>
        </w:rPr>
        <w:t xml:space="preserve">рдинација онколошких услуга и ресурса треба да се спроводи на различитим нивоима. Онколошке услуге треба планирати на националном нивоу ради оптимизације свих потребних ресурса, док специфичну координацију и организацију спроводе регионални центри у сарадњи са националном институцијом. </w:t>
      </w:r>
    </w:p>
    <w:p w:rsidR="00943233" w:rsidRPr="004B38B4" w:rsidRDefault="00943233" w:rsidP="00943233">
      <w:pPr>
        <w:pStyle w:val="Normal1"/>
        <w:spacing w:after="0" w:line="240" w:lineRule="auto"/>
        <w:jc w:val="both"/>
        <w:rPr>
          <w:rFonts w:ascii="Times New Roman" w:hAnsi="Times New Roman" w:cs="Times New Roman"/>
          <w:sz w:val="24"/>
          <w:szCs w:val="24"/>
          <w:lang w:val="sr-Cyrl-RS"/>
        </w:rPr>
      </w:pPr>
    </w:p>
    <w:p w:rsidR="00943233" w:rsidRPr="004B38B4" w:rsidRDefault="00397AAF" w:rsidP="00943233">
      <w:pPr>
        <w:pStyle w:val="Normal1"/>
        <w:spacing w:after="0" w:line="240" w:lineRule="auto"/>
        <w:jc w:val="both"/>
        <w:rPr>
          <w:rFonts w:ascii="Times New Roman" w:hAnsi="Times New Roman" w:cs="Times New Roman"/>
          <w:sz w:val="24"/>
          <w:szCs w:val="24"/>
          <w:lang w:val="sr-Cyrl-RS"/>
        </w:rPr>
      </w:pPr>
      <w:r w:rsidRPr="004B38B4">
        <w:rPr>
          <w:rFonts w:ascii="Times New Roman" w:hAnsi="Times New Roman" w:cs="Times New Roman"/>
          <w:sz w:val="24"/>
          <w:szCs w:val="24"/>
          <w:lang w:val="sr-Cyrl-RS"/>
        </w:rPr>
        <w:tab/>
      </w:r>
      <w:r w:rsidR="00544A95" w:rsidRPr="004B38B4">
        <w:rPr>
          <w:rFonts w:ascii="Times New Roman" w:hAnsi="Times New Roman" w:cs="Times New Roman"/>
          <w:sz w:val="24"/>
          <w:szCs w:val="24"/>
          <w:lang w:val="sr-Cyrl-RS"/>
        </w:rPr>
        <w:tab/>
      </w:r>
      <w:r w:rsidR="00943233" w:rsidRPr="004B38B4">
        <w:rPr>
          <w:rFonts w:ascii="Times New Roman" w:hAnsi="Times New Roman" w:cs="Times New Roman"/>
          <w:sz w:val="24"/>
          <w:szCs w:val="24"/>
          <w:lang w:val="sr-Cyrl-RS"/>
        </w:rPr>
        <w:t xml:space="preserve">Да би се испунили захтеви лечења рака, координација треба да буде организована на следећи начин: </w:t>
      </w:r>
    </w:p>
    <w:p w:rsidR="00943233" w:rsidRPr="004B38B4" w:rsidRDefault="00583BE1" w:rsidP="0061787E">
      <w:pPr>
        <w:pStyle w:val="Normal1"/>
        <w:numPr>
          <w:ilvl w:val="0"/>
          <w:numId w:val="34"/>
        </w:numPr>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lang w:val="sr-Cyrl-RS"/>
        </w:rPr>
        <w:t>одређивање националних онколошких</w:t>
      </w:r>
      <w:r w:rsidR="00397AAF" w:rsidRPr="004B38B4">
        <w:rPr>
          <w:rFonts w:ascii="Times New Roman" w:hAnsi="Times New Roman" w:cs="Times New Roman"/>
          <w:sz w:val="24"/>
          <w:szCs w:val="24"/>
          <w:lang w:val="sr-Cyrl-RS"/>
        </w:rPr>
        <w:t xml:space="preserve"> центара у надлежности је м</w:t>
      </w:r>
      <w:r w:rsidR="00943233" w:rsidRPr="004B38B4">
        <w:rPr>
          <w:rFonts w:ascii="Times New Roman" w:hAnsi="Times New Roman" w:cs="Times New Roman"/>
          <w:sz w:val="24"/>
          <w:szCs w:val="24"/>
          <w:lang w:val="sr-Cyrl-RS"/>
        </w:rPr>
        <w:t xml:space="preserve">инистарства </w:t>
      </w:r>
      <w:r w:rsidR="00397AAF" w:rsidRPr="004B38B4">
        <w:rPr>
          <w:rFonts w:ascii="Times New Roman" w:hAnsi="Times New Roman" w:cs="Times New Roman"/>
          <w:sz w:val="24"/>
          <w:szCs w:val="24"/>
          <w:lang w:val="uz-Cyrl-UZ"/>
        </w:rPr>
        <w:t xml:space="preserve">наделжног за послове </w:t>
      </w:r>
      <w:r w:rsidR="00943233" w:rsidRPr="004B38B4">
        <w:rPr>
          <w:rFonts w:ascii="Times New Roman" w:hAnsi="Times New Roman" w:cs="Times New Roman"/>
          <w:sz w:val="24"/>
          <w:szCs w:val="24"/>
          <w:lang w:val="sr-Cyrl-RS"/>
        </w:rPr>
        <w:t xml:space="preserve">здравља тј. </w:t>
      </w:r>
      <w:r w:rsidR="00943233" w:rsidRPr="004B38B4">
        <w:rPr>
          <w:rFonts w:ascii="Times New Roman" w:hAnsi="Times New Roman" w:cs="Times New Roman"/>
          <w:sz w:val="24"/>
          <w:szCs w:val="24"/>
        </w:rPr>
        <w:t xml:space="preserve">Републичке стручне комисије за онкологију; </w:t>
      </w:r>
    </w:p>
    <w:p w:rsidR="00943233" w:rsidRPr="004B38B4" w:rsidRDefault="00943233" w:rsidP="0061787E">
      <w:pPr>
        <w:pStyle w:val="Normal1"/>
        <w:numPr>
          <w:ilvl w:val="0"/>
          <w:numId w:val="34"/>
        </w:numPr>
        <w:tabs>
          <w:tab w:val="left" w:pos="990"/>
        </w:tabs>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мрежа секундарних онкол</w:t>
      </w:r>
      <w:r w:rsidR="00583BE1" w:rsidRPr="004B38B4">
        <w:rPr>
          <w:rFonts w:ascii="Times New Roman" w:hAnsi="Times New Roman" w:cs="Times New Roman"/>
          <w:sz w:val="24"/>
          <w:szCs w:val="24"/>
        </w:rPr>
        <w:t xml:space="preserve">ошких центара у надлежности </w:t>
      </w:r>
      <w:r w:rsidR="00583BE1" w:rsidRPr="004B38B4">
        <w:rPr>
          <w:rFonts w:ascii="Times New Roman" w:hAnsi="Times New Roman" w:cs="Times New Roman"/>
          <w:sz w:val="24"/>
          <w:szCs w:val="24"/>
          <w:lang w:val="uz-Cyrl-UZ"/>
        </w:rPr>
        <w:t xml:space="preserve">је </w:t>
      </w:r>
      <w:r w:rsidR="00583BE1" w:rsidRPr="004B38B4">
        <w:rPr>
          <w:rFonts w:ascii="Times New Roman" w:hAnsi="Times New Roman" w:cs="Times New Roman"/>
          <w:sz w:val="24"/>
          <w:szCs w:val="24"/>
        </w:rPr>
        <w:t>м</w:t>
      </w:r>
      <w:r w:rsidRPr="004B38B4">
        <w:rPr>
          <w:rFonts w:ascii="Times New Roman" w:hAnsi="Times New Roman" w:cs="Times New Roman"/>
          <w:sz w:val="24"/>
          <w:szCs w:val="24"/>
        </w:rPr>
        <w:t xml:space="preserve">инистарства </w:t>
      </w:r>
      <w:r w:rsidR="00583BE1" w:rsidRPr="004B38B4">
        <w:rPr>
          <w:rFonts w:ascii="Times New Roman" w:hAnsi="Times New Roman" w:cs="Times New Roman"/>
          <w:sz w:val="24"/>
          <w:szCs w:val="24"/>
          <w:lang w:val="uz-Cyrl-UZ"/>
        </w:rPr>
        <w:t xml:space="preserve">наделжног за послове </w:t>
      </w:r>
      <w:r w:rsidRPr="004B38B4">
        <w:rPr>
          <w:rFonts w:ascii="Times New Roman" w:hAnsi="Times New Roman" w:cs="Times New Roman"/>
          <w:sz w:val="24"/>
          <w:szCs w:val="24"/>
        </w:rPr>
        <w:t xml:space="preserve">здравља тј. Републичке стручне комисије за онкологију; </w:t>
      </w:r>
    </w:p>
    <w:p w:rsidR="00397AAF" w:rsidRPr="004B38B4" w:rsidRDefault="00943233" w:rsidP="0061787E">
      <w:pPr>
        <w:pStyle w:val="Normal1"/>
        <w:numPr>
          <w:ilvl w:val="0"/>
          <w:numId w:val="34"/>
        </w:numPr>
        <w:tabs>
          <w:tab w:val="left" w:pos="990"/>
        </w:tabs>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 xml:space="preserve">примарна превенција, као и услуге </w:t>
      </w:r>
      <w:r w:rsidR="003E2D10" w:rsidRPr="004B38B4">
        <w:rPr>
          <w:rFonts w:ascii="Times New Roman" w:hAnsi="Times New Roman" w:cs="Times New Roman"/>
          <w:sz w:val="24"/>
          <w:szCs w:val="24"/>
        </w:rPr>
        <w:t>организованог</w:t>
      </w:r>
      <w:r w:rsidRPr="004B38B4">
        <w:rPr>
          <w:rFonts w:ascii="Times New Roman" w:hAnsi="Times New Roman" w:cs="Times New Roman"/>
          <w:sz w:val="24"/>
          <w:szCs w:val="24"/>
        </w:rPr>
        <w:t xml:space="preserve"> скрининга, без обзира на то </w:t>
      </w:r>
      <w:r w:rsidR="00583BE1" w:rsidRPr="004B38B4">
        <w:rPr>
          <w:rFonts w:ascii="Times New Roman" w:hAnsi="Times New Roman" w:cs="Times New Roman"/>
          <w:sz w:val="24"/>
          <w:szCs w:val="24"/>
        </w:rPr>
        <w:t xml:space="preserve">да ли су придружени секундарној и </w:t>
      </w:r>
      <w:r w:rsidRPr="004B38B4">
        <w:rPr>
          <w:rFonts w:ascii="Times New Roman" w:hAnsi="Times New Roman" w:cs="Times New Roman"/>
          <w:sz w:val="24"/>
          <w:szCs w:val="24"/>
        </w:rPr>
        <w:t>терцијарној мрежи или су део мреже примарне заштите, у надлежности су Канцеларије за скрининг рака</w:t>
      </w:r>
      <w:r w:rsidR="00583BE1" w:rsidRPr="004B38B4">
        <w:rPr>
          <w:rFonts w:ascii="Times New Roman" w:hAnsi="Times New Roman" w:cs="Times New Roman"/>
          <w:sz w:val="24"/>
          <w:szCs w:val="24"/>
          <w:lang w:val="uz-Cyrl-UZ"/>
        </w:rPr>
        <w:t xml:space="preserve"> ИЈЗС</w:t>
      </w:r>
      <w:r w:rsidRPr="004B38B4">
        <w:rPr>
          <w:rFonts w:ascii="Times New Roman" w:hAnsi="Times New Roman" w:cs="Times New Roman"/>
          <w:sz w:val="24"/>
          <w:szCs w:val="24"/>
        </w:rPr>
        <w:t>;</w:t>
      </w:r>
    </w:p>
    <w:p w:rsidR="00943233" w:rsidRPr="004B38B4" w:rsidRDefault="00943233" w:rsidP="0061787E">
      <w:pPr>
        <w:pStyle w:val="Normal1"/>
        <w:numPr>
          <w:ilvl w:val="0"/>
          <w:numId w:val="34"/>
        </w:numPr>
        <w:tabs>
          <w:tab w:val="left" w:pos="990"/>
        </w:tabs>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 xml:space="preserve">финансијска средства </w:t>
      </w:r>
      <w:r w:rsidR="003E2D10" w:rsidRPr="004B38B4">
        <w:rPr>
          <w:rFonts w:ascii="Times New Roman" w:hAnsi="Times New Roman" w:cs="Times New Roman"/>
          <w:sz w:val="24"/>
          <w:szCs w:val="24"/>
        </w:rPr>
        <w:t xml:space="preserve">опреељена </w:t>
      </w:r>
      <w:r w:rsidRPr="004B38B4">
        <w:rPr>
          <w:rFonts w:ascii="Times New Roman" w:hAnsi="Times New Roman" w:cs="Times New Roman"/>
          <w:sz w:val="24"/>
          <w:szCs w:val="24"/>
        </w:rPr>
        <w:t>за лечење рака у надлежности су Републичког фонда за здравствено осигурање.</w:t>
      </w:r>
    </w:p>
    <w:p w:rsidR="00943233" w:rsidRPr="004B38B4" w:rsidRDefault="00943233" w:rsidP="00943233">
      <w:pPr>
        <w:pStyle w:val="Normal1"/>
        <w:spacing w:after="0" w:line="240" w:lineRule="auto"/>
        <w:jc w:val="both"/>
        <w:rPr>
          <w:rFonts w:ascii="Times New Roman" w:hAnsi="Times New Roman" w:cs="Times New Roman"/>
          <w:sz w:val="24"/>
          <w:szCs w:val="24"/>
        </w:rPr>
      </w:pPr>
    </w:p>
    <w:p w:rsidR="00943233" w:rsidRPr="004B38B4" w:rsidRDefault="00583BE1" w:rsidP="00943233">
      <w:pPr>
        <w:pStyle w:val="Normal1"/>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ab/>
      </w:r>
      <w:r w:rsidR="00544A95" w:rsidRPr="004B38B4">
        <w:rPr>
          <w:rFonts w:ascii="Times New Roman" w:hAnsi="Times New Roman" w:cs="Times New Roman"/>
          <w:sz w:val="24"/>
          <w:szCs w:val="24"/>
        </w:rPr>
        <w:tab/>
      </w:r>
      <w:r w:rsidR="00943233" w:rsidRPr="004B38B4">
        <w:rPr>
          <w:rFonts w:ascii="Times New Roman" w:hAnsi="Times New Roman" w:cs="Times New Roman"/>
          <w:sz w:val="24"/>
          <w:szCs w:val="24"/>
        </w:rPr>
        <w:t xml:space="preserve">Током  реализације </w:t>
      </w:r>
      <w:r w:rsidR="004E38A0" w:rsidRPr="004B38B4">
        <w:rPr>
          <w:rFonts w:ascii="Times New Roman" w:hAnsi="Times New Roman" w:cs="Times New Roman"/>
          <w:sz w:val="24"/>
          <w:szCs w:val="24"/>
        </w:rPr>
        <w:t>П</w:t>
      </w:r>
      <w:r w:rsidR="00943233" w:rsidRPr="004B38B4">
        <w:rPr>
          <w:rFonts w:ascii="Times New Roman" w:hAnsi="Times New Roman" w:cs="Times New Roman"/>
          <w:sz w:val="24"/>
          <w:szCs w:val="24"/>
        </w:rPr>
        <w:t>рограма неопходна је  координација свих кључних актера у здравственом систему – пацијената, здравствених радника, обвезника</w:t>
      </w:r>
      <w:r w:rsidR="00CF0367" w:rsidRPr="004B38B4">
        <w:rPr>
          <w:rFonts w:ascii="Times New Roman" w:hAnsi="Times New Roman" w:cs="Times New Roman"/>
          <w:sz w:val="24"/>
          <w:szCs w:val="24"/>
        </w:rPr>
        <w:t xml:space="preserve"> осигурања и доносилаца одлука.</w:t>
      </w:r>
      <w:r w:rsidR="00943233" w:rsidRPr="004B38B4">
        <w:rPr>
          <w:rFonts w:ascii="Times New Roman" w:hAnsi="Times New Roman" w:cs="Times New Roman"/>
          <w:sz w:val="24"/>
          <w:szCs w:val="24"/>
        </w:rPr>
        <w:t xml:space="preserve"> У том смислу, од суштинског је значаја да Министарство здравља преузме вођство, а по потреби пренесе надлежности на </w:t>
      </w:r>
      <w:r w:rsidR="0045493F" w:rsidRPr="004B38B4">
        <w:rPr>
          <w:rFonts w:ascii="Times New Roman" w:hAnsi="Times New Roman" w:cs="Times New Roman"/>
          <w:sz w:val="24"/>
          <w:szCs w:val="24"/>
          <w:lang w:val="uz-Cyrl-UZ"/>
        </w:rPr>
        <w:t>ИЈЗС</w:t>
      </w:r>
      <w:r w:rsidR="00CF0367" w:rsidRPr="004B38B4">
        <w:rPr>
          <w:rFonts w:ascii="Times New Roman" w:hAnsi="Times New Roman" w:cs="Times New Roman"/>
          <w:sz w:val="24"/>
          <w:szCs w:val="24"/>
        </w:rPr>
        <w:t xml:space="preserve">, </w:t>
      </w:r>
      <w:r w:rsidR="00943233" w:rsidRPr="004B38B4">
        <w:rPr>
          <w:rFonts w:ascii="Times New Roman" w:hAnsi="Times New Roman" w:cs="Times New Roman"/>
          <w:sz w:val="24"/>
          <w:szCs w:val="24"/>
        </w:rPr>
        <w:t>у делу праћења спровођења Програма, тј. праћења структурних и процесних показатеља чиме се добија увид у степен остваривања циљева Програма. На основу редовних извештаја Института, Министарство здравља може донети одлуке о увођењу неопходних промена у спровођењу Програма.</w:t>
      </w:r>
    </w:p>
    <w:p w:rsidR="00943233" w:rsidRPr="004B38B4" w:rsidRDefault="00943233" w:rsidP="00943233">
      <w:pPr>
        <w:pStyle w:val="Normal1"/>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 xml:space="preserve"> </w:t>
      </w:r>
    </w:p>
    <w:p w:rsidR="00943233" w:rsidRPr="004B38B4" w:rsidRDefault="00583BE1" w:rsidP="00943233">
      <w:pPr>
        <w:pStyle w:val="Normal1"/>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ab/>
      </w:r>
      <w:r w:rsidR="00544A95" w:rsidRPr="004B38B4">
        <w:rPr>
          <w:rFonts w:ascii="Times New Roman" w:hAnsi="Times New Roman" w:cs="Times New Roman"/>
          <w:sz w:val="24"/>
          <w:szCs w:val="24"/>
        </w:rPr>
        <w:tab/>
      </w:r>
      <w:r w:rsidR="00943233" w:rsidRPr="004B38B4">
        <w:rPr>
          <w:rFonts w:ascii="Times New Roman" w:hAnsi="Times New Roman" w:cs="Times New Roman"/>
          <w:sz w:val="24"/>
          <w:szCs w:val="24"/>
        </w:rPr>
        <w:t xml:space="preserve">Обезбеђивање адекватног кадра, као и неопходне опреме за спровођење </w:t>
      </w:r>
      <w:r w:rsidR="004E38A0" w:rsidRPr="004B38B4">
        <w:rPr>
          <w:rFonts w:ascii="Times New Roman" w:hAnsi="Times New Roman" w:cs="Times New Roman"/>
          <w:sz w:val="24"/>
          <w:szCs w:val="24"/>
        </w:rPr>
        <w:t>П</w:t>
      </w:r>
      <w:r w:rsidRPr="004B38B4">
        <w:rPr>
          <w:rFonts w:ascii="Times New Roman" w:hAnsi="Times New Roman" w:cs="Times New Roman"/>
          <w:sz w:val="24"/>
          <w:szCs w:val="24"/>
        </w:rPr>
        <w:t>рограма у надлежности је м</w:t>
      </w:r>
      <w:r w:rsidR="00943233" w:rsidRPr="004B38B4">
        <w:rPr>
          <w:rFonts w:ascii="Times New Roman" w:hAnsi="Times New Roman" w:cs="Times New Roman"/>
          <w:sz w:val="24"/>
          <w:szCs w:val="24"/>
        </w:rPr>
        <w:t>инистарства</w:t>
      </w:r>
      <w:r w:rsidRPr="004B38B4">
        <w:rPr>
          <w:rFonts w:ascii="Times New Roman" w:hAnsi="Times New Roman" w:cs="Times New Roman"/>
          <w:sz w:val="24"/>
          <w:szCs w:val="24"/>
          <w:lang w:val="uz-Cyrl-UZ"/>
        </w:rPr>
        <w:t xml:space="preserve"> надлежног за послове</w:t>
      </w:r>
      <w:r w:rsidR="00943233" w:rsidRPr="004B38B4">
        <w:rPr>
          <w:rFonts w:ascii="Times New Roman" w:hAnsi="Times New Roman" w:cs="Times New Roman"/>
          <w:sz w:val="24"/>
          <w:szCs w:val="24"/>
        </w:rPr>
        <w:t xml:space="preserve"> здравља. </w:t>
      </w:r>
    </w:p>
    <w:p w:rsidR="00943233" w:rsidRPr="004B38B4" w:rsidRDefault="00943233" w:rsidP="00943233">
      <w:pPr>
        <w:pStyle w:val="Normal1"/>
        <w:spacing w:after="0" w:line="240" w:lineRule="auto"/>
        <w:jc w:val="both"/>
        <w:rPr>
          <w:rFonts w:ascii="Times New Roman" w:hAnsi="Times New Roman" w:cs="Times New Roman"/>
          <w:sz w:val="24"/>
          <w:szCs w:val="24"/>
        </w:rPr>
      </w:pPr>
    </w:p>
    <w:p w:rsidR="00943233" w:rsidRPr="004B38B4" w:rsidRDefault="00583BE1" w:rsidP="00943233">
      <w:pPr>
        <w:pStyle w:val="Normal1"/>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ab/>
      </w:r>
      <w:r w:rsidR="00544A95" w:rsidRPr="004B38B4">
        <w:rPr>
          <w:rFonts w:ascii="Times New Roman" w:hAnsi="Times New Roman" w:cs="Times New Roman"/>
          <w:sz w:val="24"/>
          <w:szCs w:val="24"/>
        </w:rPr>
        <w:tab/>
      </w:r>
      <w:r w:rsidR="00943233" w:rsidRPr="004B38B4">
        <w:rPr>
          <w:rFonts w:ascii="Times New Roman" w:hAnsi="Times New Roman" w:cs="Times New Roman"/>
          <w:sz w:val="24"/>
          <w:szCs w:val="24"/>
        </w:rPr>
        <w:t>За координацију спровођења скрининг програма за дефинисане локализације рака задужена је Канцеларија за скрининг рака</w:t>
      </w:r>
      <w:r w:rsidRPr="004B38B4">
        <w:rPr>
          <w:rFonts w:ascii="Times New Roman" w:hAnsi="Times New Roman" w:cs="Times New Roman"/>
          <w:sz w:val="24"/>
          <w:szCs w:val="24"/>
        </w:rPr>
        <w:t xml:space="preserve"> </w:t>
      </w:r>
      <w:r w:rsidRPr="004B38B4">
        <w:rPr>
          <w:rFonts w:ascii="Times New Roman" w:hAnsi="Times New Roman" w:cs="Times New Roman"/>
          <w:sz w:val="24"/>
          <w:szCs w:val="24"/>
          <w:lang w:val="uz-Cyrl-UZ"/>
        </w:rPr>
        <w:t>ИЈЗС</w:t>
      </w:r>
      <w:r w:rsidR="00943233" w:rsidRPr="004B38B4">
        <w:rPr>
          <w:rFonts w:ascii="Times New Roman" w:hAnsi="Times New Roman" w:cs="Times New Roman"/>
          <w:sz w:val="24"/>
          <w:szCs w:val="24"/>
        </w:rPr>
        <w:t xml:space="preserve">, док су за праћење и евалуацију обезбеђених и пружених онколошких услуга задужени надлежни центри Института. </w:t>
      </w:r>
    </w:p>
    <w:p w:rsidR="00943233" w:rsidRPr="004B38B4" w:rsidRDefault="00943233" w:rsidP="00943233">
      <w:pPr>
        <w:pStyle w:val="Normal1"/>
        <w:spacing w:after="0" w:line="240" w:lineRule="auto"/>
        <w:jc w:val="both"/>
        <w:rPr>
          <w:rFonts w:ascii="Times New Roman" w:hAnsi="Times New Roman" w:cs="Times New Roman"/>
          <w:color w:val="auto"/>
          <w:sz w:val="24"/>
          <w:szCs w:val="24"/>
        </w:rPr>
      </w:pPr>
    </w:p>
    <w:p w:rsidR="00943233" w:rsidRPr="004B38B4" w:rsidRDefault="00583BE1" w:rsidP="00943233">
      <w:pPr>
        <w:pStyle w:val="Normal1"/>
        <w:spacing w:after="0" w:line="240" w:lineRule="auto"/>
        <w:jc w:val="both"/>
        <w:rPr>
          <w:rFonts w:ascii="Times New Roman" w:hAnsi="Times New Roman" w:cs="Times New Roman"/>
          <w:sz w:val="24"/>
          <w:szCs w:val="24"/>
        </w:rPr>
      </w:pPr>
      <w:r w:rsidRPr="004B38B4">
        <w:rPr>
          <w:rFonts w:ascii="Times New Roman" w:hAnsi="Times New Roman" w:cs="Times New Roman"/>
          <w:color w:val="auto"/>
          <w:sz w:val="24"/>
          <w:szCs w:val="24"/>
        </w:rPr>
        <w:tab/>
      </w:r>
      <w:r w:rsidR="00544A95" w:rsidRPr="004B38B4">
        <w:rPr>
          <w:rFonts w:ascii="Times New Roman" w:hAnsi="Times New Roman" w:cs="Times New Roman"/>
          <w:color w:val="auto"/>
          <w:sz w:val="24"/>
          <w:szCs w:val="24"/>
        </w:rPr>
        <w:tab/>
      </w:r>
      <w:r w:rsidR="00943233" w:rsidRPr="004B38B4">
        <w:rPr>
          <w:rFonts w:ascii="Times New Roman" w:hAnsi="Times New Roman" w:cs="Times New Roman"/>
          <w:color w:val="auto"/>
          <w:sz w:val="24"/>
          <w:szCs w:val="24"/>
        </w:rPr>
        <w:t xml:space="preserve">Министарство здравља, Министарство просвете, науке и технолошког развоја и Републичка стручна комисија за онкологију </w:t>
      </w:r>
      <w:r w:rsidR="00316C9C" w:rsidRPr="004B38B4">
        <w:rPr>
          <w:rFonts w:ascii="Times New Roman" w:hAnsi="Times New Roman" w:cs="Times New Roman"/>
          <w:color w:val="auto"/>
          <w:sz w:val="24"/>
          <w:szCs w:val="24"/>
        </w:rPr>
        <w:t>заједно учествују у изради</w:t>
      </w:r>
      <w:r w:rsidR="00943233" w:rsidRPr="004B38B4">
        <w:rPr>
          <w:rFonts w:ascii="Times New Roman" w:hAnsi="Times New Roman" w:cs="Times New Roman"/>
          <w:color w:val="auto"/>
          <w:sz w:val="24"/>
          <w:szCs w:val="24"/>
        </w:rPr>
        <w:t xml:space="preserve"> плана научних истраживања у онкологији, </w:t>
      </w:r>
      <w:r w:rsidR="00FA1F6A" w:rsidRPr="004B38B4">
        <w:rPr>
          <w:rFonts w:ascii="Times New Roman" w:hAnsi="Times New Roman" w:cs="Times New Roman"/>
          <w:color w:val="auto"/>
          <w:sz w:val="24"/>
          <w:szCs w:val="24"/>
        </w:rPr>
        <w:t xml:space="preserve"> и треба да </w:t>
      </w:r>
      <w:r w:rsidR="00943233" w:rsidRPr="004B38B4">
        <w:rPr>
          <w:rFonts w:ascii="Times New Roman" w:hAnsi="Times New Roman" w:cs="Times New Roman"/>
          <w:color w:val="auto"/>
          <w:sz w:val="24"/>
          <w:szCs w:val="24"/>
        </w:rPr>
        <w:t>координ</w:t>
      </w:r>
      <w:r w:rsidR="00FA1F6A" w:rsidRPr="004B38B4">
        <w:rPr>
          <w:rFonts w:ascii="Times New Roman" w:hAnsi="Times New Roman" w:cs="Times New Roman"/>
          <w:color w:val="auto"/>
          <w:sz w:val="24"/>
          <w:szCs w:val="24"/>
        </w:rPr>
        <w:t>ишу активности</w:t>
      </w:r>
      <w:r w:rsidR="00943233" w:rsidRPr="004B38B4">
        <w:rPr>
          <w:rFonts w:ascii="Times New Roman" w:hAnsi="Times New Roman" w:cs="Times New Roman"/>
          <w:color w:val="auto"/>
          <w:sz w:val="24"/>
          <w:szCs w:val="24"/>
        </w:rPr>
        <w:t xml:space="preserve"> учесника у научним истраживањима, доношењ</w:t>
      </w:r>
      <w:r w:rsidR="00FA1F6A" w:rsidRPr="004B38B4">
        <w:rPr>
          <w:rFonts w:ascii="Times New Roman" w:hAnsi="Times New Roman" w:cs="Times New Roman"/>
          <w:color w:val="auto"/>
          <w:sz w:val="24"/>
          <w:szCs w:val="24"/>
        </w:rPr>
        <w:t>у</w:t>
      </w:r>
      <w:r w:rsidR="00943233" w:rsidRPr="004B38B4">
        <w:rPr>
          <w:rFonts w:ascii="Times New Roman" w:hAnsi="Times New Roman" w:cs="Times New Roman"/>
          <w:color w:val="auto"/>
          <w:sz w:val="24"/>
          <w:szCs w:val="24"/>
        </w:rPr>
        <w:t xml:space="preserve"> планова рада етичких одбора и оснивањ</w:t>
      </w:r>
      <w:r w:rsidR="00FA1F6A" w:rsidRPr="004B38B4">
        <w:rPr>
          <w:rFonts w:ascii="Times New Roman" w:hAnsi="Times New Roman" w:cs="Times New Roman"/>
          <w:color w:val="auto"/>
          <w:sz w:val="24"/>
          <w:szCs w:val="24"/>
        </w:rPr>
        <w:t>у</w:t>
      </w:r>
      <w:r w:rsidR="00943233" w:rsidRPr="004B38B4">
        <w:rPr>
          <w:rFonts w:ascii="Times New Roman" w:hAnsi="Times New Roman" w:cs="Times New Roman"/>
          <w:color w:val="auto"/>
          <w:sz w:val="24"/>
          <w:szCs w:val="24"/>
        </w:rPr>
        <w:t xml:space="preserve"> онколошких научно-истраживачких (развој</w:t>
      </w:r>
      <w:r w:rsidRPr="004B38B4">
        <w:rPr>
          <w:rFonts w:ascii="Times New Roman" w:hAnsi="Times New Roman" w:cs="Times New Roman"/>
          <w:color w:val="auto"/>
          <w:sz w:val="24"/>
          <w:szCs w:val="24"/>
        </w:rPr>
        <w:t>но-истраживачких) институција у</w:t>
      </w:r>
      <w:r w:rsidRPr="004B38B4">
        <w:rPr>
          <w:rFonts w:ascii="Times New Roman" w:hAnsi="Times New Roman" w:cs="Times New Roman"/>
          <w:color w:val="auto"/>
          <w:sz w:val="24"/>
          <w:szCs w:val="24"/>
          <w:lang w:val="uz-Cyrl-UZ"/>
        </w:rPr>
        <w:t xml:space="preserve"> Републици </w:t>
      </w:r>
      <w:r w:rsidR="00943233" w:rsidRPr="004B38B4">
        <w:rPr>
          <w:rFonts w:ascii="Times New Roman" w:hAnsi="Times New Roman" w:cs="Times New Roman"/>
          <w:color w:val="auto"/>
          <w:sz w:val="24"/>
          <w:szCs w:val="24"/>
        </w:rPr>
        <w:t xml:space="preserve">Србији. У надлежности Републичке стручне комисије за онкологију, Министарства </w:t>
      </w:r>
      <w:r w:rsidR="00943233" w:rsidRPr="004B38B4">
        <w:rPr>
          <w:rFonts w:ascii="Times New Roman" w:hAnsi="Times New Roman" w:cs="Times New Roman"/>
          <w:sz w:val="24"/>
          <w:szCs w:val="24"/>
        </w:rPr>
        <w:t xml:space="preserve">здравља и РФЗО је формирање Комисије за примену иновативних лекова у онкологији која би </w:t>
      </w:r>
      <w:r w:rsidR="003B4027" w:rsidRPr="004B38B4">
        <w:rPr>
          <w:rFonts w:ascii="Times New Roman" w:hAnsi="Times New Roman" w:cs="Times New Roman"/>
          <w:sz w:val="24"/>
          <w:szCs w:val="24"/>
        </w:rPr>
        <w:t>стручно и рационално</w:t>
      </w:r>
      <w:r w:rsidR="00943233" w:rsidRPr="004B38B4">
        <w:rPr>
          <w:rFonts w:ascii="Times New Roman" w:hAnsi="Times New Roman" w:cs="Times New Roman"/>
          <w:sz w:val="24"/>
          <w:szCs w:val="24"/>
        </w:rPr>
        <w:t xml:space="preserve"> одлучивала о индикацијама за примену лекова и пратила ефикасност те примене у свакодневном раду. Од Републичке стручне комисије за онкологију очекује се да Министарству здравља предлаже унапређење броја, обима и врсте високоспецијализованих онколошко-хируршких процедура.</w:t>
      </w:r>
    </w:p>
    <w:p w:rsidR="00943233" w:rsidRPr="004B38B4" w:rsidRDefault="00943233" w:rsidP="00943233">
      <w:pPr>
        <w:pStyle w:val="Normal1"/>
        <w:spacing w:after="0" w:line="240" w:lineRule="auto"/>
        <w:jc w:val="both"/>
        <w:rPr>
          <w:rFonts w:ascii="Times New Roman" w:hAnsi="Times New Roman" w:cs="Times New Roman"/>
          <w:sz w:val="24"/>
          <w:szCs w:val="24"/>
        </w:rPr>
      </w:pPr>
    </w:p>
    <w:p w:rsidR="00943233" w:rsidRPr="004B38B4" w:rsidRDefault="00583BE1" w:rsidP="00943233">
      <w:pPr>
        <w:pStyle w:val="Normal1"/>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ab/>
      </w:r>
      <w:r w:rsidR="00544A95" w:rsidRPr="004B38B4">
        <w:rPr>
          <w:rFonts w:ascii="Times New Roman" w:hAnsi="Times New Roman" w:cs="Times New Roman"/>
          <w:sz w:val="24"/>
          <w:szCs w:val="24"/>
        </w:rPr>
        <w:tab/>
      </w:r>
      <w:r w:rsidR="00943233" w:rsidRPr="004B38B4">
        <w:rPr>
          <w:rFonts w:ascii="Times New Roman" w:hAnsi="Times New Roman" w:cs="Times New Roman"/>
          <w:sz w:val="24"/>
          <w:szCs w:val="24"/>
        </w:rPr>
        <w:t xml:space="preserve">Финансирање свеобухватних онколошких услуга треба да обухвати цео дијапазон управљања малигним болестима: </w:t>
      </w:r>
    </w:p>
    <w:p w:rsidR="00583BE1" w:rsidRPr="004B38B4" w:rsidRDefault="00943233" w:rsidP="0061787E">
      <w:pPr>
        <w:pStyle w:val="Normal1"/>
        <w:numPr>
          <w:ilvl w:val="0"/>
          <w:numId w:val="34"/>
        </w:numPr>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промоцију здравља, која се финансира из буџета;</w:t>
      </w:r>
    </w:p>
    <w:p w:rsidR="00943233" w:rsidRPr="004B38B4" w:rsidRDefault="00943233" w:rsidP="0061787E">
      <w:pPr>
        <w:pStyle w:val="Normal1"/>
        <w:numPr>
          <w:ilvl w:val="0"/>
          <w:numId w:val="34"/>
        </w:numPr>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скрининг програме и друге програме секундарне превенције, који се такође финансирају из буџета;</w:t>
      </w:r>
    </w:p>
    <w:p w:rsidR="00943233" w:rsidRPr="004B38B4" w:rsidRDefault="00943233" w:rsidP="0061787E">
      <w:pPr>
        <w:pStyle w:val="Normal1"/>
        <w:numPr>
          <w:ilvl w:val="0"/>
          <w:numId w:val="34"/>
        </w:numPr>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амбулантну и болничку онколошку заштиту, која се финансира средствима РФЗО;</w:t>
      </w:r>
    </w:p>
    <w:p w:rsidR="00943233" w:rsidRPr="004B38B4" w:rsidRDefault="00943233" w:rsidP="0061787E">
      <w:pPr>
        <w:pStyle w:val="Normal1"/>
        <w:numPr>
          <w:ilvl w:val="0"/>
          <w:numId w:val="34"/>
        </w:numPr>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 xml:space="preserve">рехабилитацију оболелих од рака, која се финансира средствима РФЗО; </w:t>
      </w:r>
    </w:p>
    <w:p w:rsidR="00583BE1" w:rsidRPr="004B38B4" w:rsidRDefault="00943233" w:rsidP="0061787E">
      <w:pPr>
        <w:pStyle w:val="Normal1"/>
        <w:numPr>
          <w:ilvl w:val="0"/>
          <w:numId w:val="34"/>
        </w:numPr>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палијативно онколошко збрињавање, које се финансира средствима РФЗО;</w:t>
      </w:r>
    </w:p>
    <w:p w:rsidR="00943233" w:rsidRPr="004B38B4" w:rsidRDefault="00583BE1" w:rsidP="0061787E">
      <w:pPr>
        <w:pStyle w:val="Normal1"/>
        <w:numPr>
          <w:ilvl w:val="0"/>
          <w:numId w:val="34"/>
        </w:numPr>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 xml:space="preserve">националне и </w:t>
      </w:r>
      <w:r w:rsidR="00943233" w:rsidRPr="004B38B4">
        <w:rPr>
          <w:rFonts w:ascii="Times New Roman" w:hAnsi="Times New Roman" w:cs="Times New Roman"/>
          <w:sz w:val="24"/>
          <w:szCs w:val="24"/>
        </w:rPr>
        <w:t>регионалне регистре за рак, који се финансирају из буџета;</w:t>
      </w:r>
    </w:p>
    <w:p w:rsidR="00943233" w:rsidRPr="004B38B4" w:rsidRDefault="00943233" w:rsidP="0061787E">
      <w:pPr>
        <w:pStyle w:val="Normal1"/>
        <w:numPr>
          <w:ilvl w:val="0"/>
          <w:numId w:val="34"/>
        </w:numPr>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научна истраживања у онкологији, која се финансирају из буџета.</w:t>
      </w:r>
    </w:p>
    <w:p w:rsidR="00943233" w:rsidRPr="004B38B4" w:rsidRDefault="00943233" w:rsidP="00943233">
      <w:pPr>
        <w:pStyle w:val="Normal1"/>
        <w:spacing w:after="0" w:line="240" w:lineRule="auto"/>
        <w:ind w:left="936"/>
        <w:jc w:val="both"/>
        <w:rPr>
          <w:rFonts w:ascii="Times New Roman" w:hAnsi="Times New Roman" w:cs="Times New Roman"/>
          <w:sz w:val="24"/>
          <w:szCs w:val="24"/>
        </w:rPr>
      </w:pPr>
      <w:r w:rsidRPr="004B38B4">
        <w:rPr>
          <w:rFonts w:ascii="Times New Roman" w:hAnsi="Times New Roman" w:cs="Times New Roman"/>
          <w:sz w:val="24"/>
          <w:szCs w:val="24"/>
        </w:rPr>
        <w:t xml:space="preserve"> </w:t>
      </w:r>
    </w:p>
    <w:p w:rsidR="00943233" w:rsidRPr="004B38B4" w:rsidRDefault="00583BE1" w:rsidP="00943233">
      <w:pPr>
        <w:pStyle w:val="Normal1"/>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ab/>
      </w:r>
      <w:r w:rsidR="00544A95" w:rsidRPr="004B38B4">
        <w:rPr>
          <w:rFonts w:ascii="Times New Roman" w:hAnsi="Times New Roman" w:cs="Times New Roman"/>
          <w:sz w:val="24"/>
          <w:szCs w:val="24"/>
        </w:rPr>
        <w:tab/>
      </w:r>
      <w:r w:rsidR="00943233" w:rsidRPr="004B38B4">
        <w:rPr>
          <w:rFonts w:ascii="Times New Roman" w:hAnsi="Times New Roman" w:cs="Times New Roman"/>
          <w:sz w:val="24"/>
          <w:szCs w:val="24"/>
        </w:rPr>
        <w:t xml:space="preserve">Неопходно је обезбедити адекватну едукацију становништва о малигним болестима. Активности на ефикасној промоцији здравља, прилагођене различитим старосним групама, у надлежности су Института за јавно здравље Србије и мреже института и завода за јавно здравље. У њиховој надлежности су и кампање за промоцију здравља, здравствено образовање у школама и друге активности намењене различитим </w:t>
      </w:r>
      <w:r w:rsidR="00AB5E15" w:rsidRPr="004B38B4">
        <w:rPr>
          <w:rFonts w:ascii="Times New Roman" w:hAnsi="Times New Roman" w:cs="Times New Roman"/>
          <w:sz w:val="24"/>
          <w:szCs w:val="24"/>
        </w:rPr>
        <w:t>циљаним групама</w:t>
      </w:r>
      <w:r w:rsidR="00943233" w:rsidRPr="004B38B4">
        <w:rPr>
          <w:rFonts w:ascii="Times New Roman" w:hAnsi="Times New Roman" w:cs="Times New Roman"/>
          <w:sz w:val="24"/>
          <w:szCs w:val="24"/>
        </w:rPr>
        <w:t xml:space="preserve"> у друштву. Предложене промотивне активности одобрава Министарство здравља, које је најчешће и покровитељ. </w:t>
      </w:r>
    </w:p>
    <w:p w:rsidR="00943233" w:rsidRPr="004B38B4" w:rsidRDefault="00943233" w:rsidP="00943233">
      <w:pPr>
        <w:pStyle w:val="Normal1"/>
        <w:spacing w:after="0" w:line="240" w:lineRule="auto"/>
        <w:jc w:val="both"/>
        <w:rPr>
          <w:rFonts w:ascii="Times New Roman" w:hAnsi="Times New Roman" w:cs="Times New Roman"/>
          <w:sz w:val="24"/>
          <w:szCs w:val="24"/>
        </w:rPr>
      </w:pPr>
    </w:p>
    <w:p w:rsidR="00583BE1" w:rsidRPr="004B38B4" w:rsidRDefault="00F74BDA" w:rsidP="006209E6">
      <w:pPr>
        <w:rPr>
          <w:rFonts w:ascii="Times New Roman" w:eastAsia="Cambria" w:hAnsi="Times New Roman" w:cs="Times New Roman"/>
          <w:sz w:val="24"/>
          <w:szCs w:val="24"/>
        </w:rPr>
      </w:pPr>
      <w:r w:rsidRPr="004B38B4">
        <w:rPr>
          <w:rFonts w:ascii="Times New Roman" w:eastAsia="Cambria" w:hAnsi="Times New Roman" w:cs="Times New Roman"/>
          <w:sz w:val="24"/>
          <w:szCs w:val="24"/>
        </w:rPr>
        <w:t>Извештавање о резултатима спровођења Програма</w:t>
      </w:r>
    </w:p>
    <w:p w:rsidR="0053395D" w:rsidRPr="004B38B4" w:rsidRDefault="00583BE1" w:rsidP="004306FA">
      <w:pPr>
        <w:spacing w:after="0" w:line="240" w:lineRule="auto"/>
        <w:jc w:val="both"/>
        <w:rPr>
          <w:rFonts w:ascii="Times New Roman" w:eastAsia="Cambria" w:hAnsi="Times New Roman" w:cs="Times New Roman"/>
          <w:color w:val="000000"/>
          <w:sz w:val="24"/>
          <w:szCs w:val="24"/>
        </w:rPr>
      </w:pPr>
      <w:r w:rsidRPr="004B38B4">
        <w:rPr>
          <w:rFonts w:ascii="Times New Roman" w:eastAsia="Cambria" w:hAnsi="Times New Roman" w:cs="Times New Roman"/>
          <w:color w:val="000000"/>
          <w:sz w:val="24"/>
          <w:szCs w:val="24"/>
        </w:rPr>
        <w:tab/>
      </w:r>
      <w:r w:rsidR="00544A95" w:rsidRPr="004B38B4">
        <w:rPr>
          <w:rFonts w:ascii="Times New Roman" w:eastAsia="Cambria" w:hAnsi="Times New Roman" w:cs="Times New Roman"/>
          <w:color w:val="000000"/>
          <w:sz w:val="24"/>
          <w:szCs w:val="24"/>
        </w:rPr>
        <w:tab/>
      </w:r>
      <w:r w:rsidR="0053395D" w:rsidRPr="004B38B4">
        <w:rPr>
          <w:rFonts w:ascii="Times New Roman" w:eastAsia="Cambria" w:hAnsi="Times New Roman" w:cs="Times New Roman"/>
          <w:color w:val="000000"/>
          <w:sz w:val="24"/>
          <w:szCs w:val="24"/>
        </w:rPr>
        <w:t>Националне институције пратиће статус имплементације конкретних мера и активности (спроведена; у току – у складу с планом; у току – али касни; није започета) за које су надлежне – како је наведено у Акционом плану, укључујући потрошњу средстава, и подносиће извештај о вредностима показатеља остварености циљева и мера (према задатим циљаним вреднос</w:t>
      </w:r>
      <w:r w:rsidR="0045493F" w:rsidRPr="004B38B4">
        <w:rPr>
          <w:rFonts w:ascii="Times New Roman" w:eastAsia="Cambria" w:hAnsi="Times New Roman" w:cs="Times New Roman"/>
          <w:color w:val="000000"/>
          <w:sz w:val="24"/>
          <w:szCs w:val="24"/>
        </w:rPr>
        <w:t xml:space="preserve">тима). На основу ових података, </w:t>
      </w:r>
      <w:r w:rsidR="0045493F" w:rsidRPr="004B38B4">
        <w:rPr>
          <w:rFonts w:ascii="Times New Roman" w:eastAsia="Cambria" w:hAnsi="Times New Roman" w:cs="Times New Roman"/>
          <w:color w:val="000000"/>
          <w:sz w:val="24"/>
          <w:szCs w:val="24"/>
          <w:lang w:val="uz-Cyrl-UZ"/>
        </w:rPr>
        <w:t xml:space="preserve">ИЈЗС </w:t>
      </w:r>
      <w:r w:rsidR="0053395D" w:rsidRPr="004B38B4">
        <w:rPr>
          <w:rFonts w:ascii="Times New Roman" w:eastAsia="Cambria" w:hAnsi="Times New Roman" w:cs="Times New Roman"/>
          <w:color w:val="000000"/>
          <w:sz w:val="24"/>
          <w:szCs w:val="24"/>
        </w:rPr>
        <w:t>припремаће сажет годишњи извештај о мониторингу који ће садржати информације о напретку спровођења мера. </w:t>
      </w:r>
    </w:p>
    <w:p w:rsidR="00CB2DE2" w:rsidRPr="004B38B4" w:rsidRDefault="00C228A5" w:rsidP="00CB2DE2">
      <w:pPr>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 xml:space="preserve"> </w:t>
      </w:r>
    </w:p>
    <w:p w:rsidR="00CB2DE2" w:rsidRPr="004B38B4" w:rsidRDefault="00583BE1" w:rsidP="00CB2DE2">
      <w:pPr>
        <w:spacing w:after="0" w:line="240" w:lineRule="auto"/>
        <w:jc w:val="both"/>
        <w:rPr>
          <w:rFonts w:ascii="Times New Roman" w:hAnsi="Times New Roman" w:cs="Times New Roman"/>
          <w:sz w:val="24"/>
          <w:szCs w:val="24"/>
        </w:rPr>
      </w:pPr>
      <w:r w:rsidRPr="004B38B4">
        <w:rPr>
          <w:rFonts w:ascii="Times New Roman" w:hAnsi="Times New Roman" w:cs="Times New Roman"/>
          <w:sz w:val="24"/>
          <w:szCs w:val="24"/>
        </w:rPr>
        <w:tab/>
      </w:r>
      <w:r w:rsidR="00544A95" w:rsidRPr="004B38B4">
        <w:rPr>
          <w:rFonts w:ascii="Times New Roman" w:hAnsi="Times New Roman" w:cs="Times New Roman"/>
          <w:sz w:val="24"/>
          <w:szCs w:val="24"/>
        </w:rPr>
        <w:tab/>
      </w:r>
      <w:r w:rsidR="008F56E5" w:rsidRPr="004B38B4">
        <w:rPr>
          <w:rFonts w:ascii="Times New Roman" w:hAnsi="Times New Roman" w:cs="Times New Roman"/>
          <w:sz w:val="24"/>
          <w:szCs w:val="24"/>
        </w:rPr>
        <w:t xml:space="preserve">Финални Извештај о имплементацији </w:t>
      </w:r>
      <w:r w:rsidR="00EB3A03" w:rsidRPr="004B38B4">
        <w:rPr>
          <w:rFonts w:ascii="Times New Roman" w:hAnsi="Times New Roman" w:cs="Times New Roman"/>
          <w:sz w:val="24"/>
          <w:szCs w:val="24"/>
        </w:rPr>
        <w:t>Програма унапређења контроле рака</w:t>
      </w:r>
      <w:r w:rsidR="008F56E5" w:rsidRPr="004B38B4">
        <w:rPr>
          <w:rFonts w:ascii="Times New Roman" w:hAnsi="Times New Roman" w:cs="Times New Roman"/>
          <w:sz w:val="24"/>
          <w:szCs w:val="24"/>
        </w:rPr>
        <w:t xml:space="preserve">, који </w:t>
      </w:r>
      <w:r w:rsidR="00E63344" w:rsidRPr="004B38B4">
        <w:rPr>
          <w:rFonts w:ascii="Times New Roman" w:hAnsi="Times New Roman" w:cs="Times New Roman"/>
          <w:sz w:val="24"/>
          <w:szCs w:val="24"/>
        </w:rPr>
        <w:t xml:space="preserve">ће </w:t>
      </w:r>
      <w:r w:rsidR="008F56E5" w:rsidRPr="004B38B4">
        <w:rPr>
          <w:rFonts w:ascii="Times New Roman" w:hAnsi="Times New Roman" w:cs="Times New Roman"/>
          <w:sz w:val="24"/>
          <w:szCs w:val="24"/>
        </w:rPr>
        <w:t>се подноси</w:t>
      </w:r>
      <w:r w:rsidR="00E63344" w:rsidRPr="004B38B4">
        <w:rPr>
          <w:rFonts w:ascii="Times New Roman" w:hAnsi="Times New Roman" w:cs="Times New Roman"/>
          <w:sz w:val="24"/>
          <w:szCs w:val="24"/>
        </w:rPr>
        <w:t>ти</w:t>
      </w:r>
      <w:r w:rsidR="008F56E5" w:rsidRPr="004B38B4">
        <w:rPr>
          <w:rFonts w:ascii="Times New Roman" w:hAnsi="Times New Roman" w:cs="Times New Roman"/>
          <w:sz w:val="24"/>
          <w:szCs w:val="24"/>
        </w:rPr>
        <w:t xml:space="preserve"> у складу са Законом о планском систему Републике Србије, треба да садржи: </w:t>
      </w:r>
      <w:r w:rsidR="00CB2DE2" w:rsidRPr="004B38B4">
        <w:rPr>
          <w:rFonts w:ascii="Times New Roman" w:hAnsi="Times New Roman" w:cs="Times New Roman"/>
          <w:sz w:val="24"/>
          <w:szCs w:val="24"/>
        </w:rPr>
        <w:t xml:space="preserve"> </w:t>
      </w:r>
      <w:r w:rsidR="008F56E5" w:rsidRPr="004B38B4">
        <w:rPr>
          <w:rFonts w:ascii="Times New Roman" w:hAnsi="Times New Roman" w:cs="Times New Roman"/>
          <w:sz w:val="24"/>
          <w:szCs w:val="24"/>
        </w:rPr>
        <w:t xml:space="preserve"> </w:t>
      </w:r>
    </w:p>
    <w:p w:rsidR="004306FA" w:rsidRPr="004B38B4" w:rsidRDefault="004306FA" w:rsidP="0061787E">
      <w:pPr>
        <w:pStyle w:val="ListParagraph"/>
        <w:numPr>
          <w:ilvl w:val="0"/>
          <w:numId w:val="34"/>
        </w:numPr>
        <w:spacing w:before="100" w:beforeAutospacing="1" w:after="100" w:afterAutospacing="1" w:line="240" w:lineRule="auto"/>
        <w:rPr>
          <w:rFonts w:ascii="Times New Roman" w:hAnsi="Times New Roman" w:cs="Times New Roman"/>
          <w:sz w:val="24"/>
          <w:szCs w:val="24"/>
        </w:rPr>
      </w:pPr>
      <w:r w:rsidRPr="004B38B4">
        <w:rPr>
          <w:rFonts w:ascii="Times New Roman" w:hAnsi="Times New Roman" w:cs="Times New Roman"/>
          <w:sz w:val="24"/>
          <w:szCs w:val="24"/>
        </w:rPr>
        <w:t>Сажет опис напретка/промена у извештајном периоду, укључујући и општу оцену степена имплементације опште</w:t>
      </w:r>
      <w:r w:rsidR="00343146" w:rsidRPr="004B38B4">
        <w:rPr>
          <w:rFonts w:ascii="Times New Roman" w:hAnsi="Times New Roman" w:cs="Times New Roman"/>
          <w:sz w:val="24"/>
          <w:szCs w:val="24"/>
        </w:rPr>
        <w:t>г</w:t>
      </w:r>
      <w:r w:rsidRPr="004B38B4">
        <w:rPr>
          <w:rFonts w:ascii="Times New Roman" w:hAnsi="Times New Roman" w:cs="Times New Roman"/>
          <w:sz w:val="24"/>
          <w:szCs w:val="24"/>
        </w:rPr>
        <w:t xml:space="preserve"> и посебни</w:t>
      </w:r>
      <w:r w:rsidR="00390C14" w:rsidRPr="004B38B4">
        <w:rPr>
          <w:rFonts w:ascii="Times New Roman" w:hAnsi="Times New Roman" w:cs="Times New Roman"/>
          <w:sz w:val="24"/>
          <w:szCs w:val="24"/>
        </w:rPr>
        <w:t>х</w:t>
      </w:r>
      <w:r w:rsidRPr="004B38B4">
        <w:rPr>
          <w:rFonts w:ascii="Times New Roman" w:hAnsi="Times New Roman" w:cs="Times New Roman"/>
          <w:sz w:val="24"/>
          <w:szCs w:val="24"/>
        </w:rPr>
        <w:t xml:space="preserve"> циљев</w:t>
      </w:r>
      <w:r w:rsidR="00390C14" w:rsidRPr="004B38B4">
        <w:rPr>
          <w:rFonts w:ascii="Times New Roman" w:hAnsi="Times New Roman" w:cs="Times New Roman"/>
          <w:sz w:val="24"/>
          <w:szCs w:val="24"/>
        </w:rPr>
        <w:t>а</w:t>
      </w:r>
      <w:r w:rsidRPr="004B38B4">
        <w:rPr>
          <w:rFonts w:ascii="Times New Roman" w:hAnsi="Times New Roman" w:cs="Times New Roman"/>
          <w:sz w:val="24"/>
          <w:szCs w:val="24"/>
        </w:rPr>
        <w:t xml:space="preserve"> (графички прикази треба да илуструју наратив)</w:t>
      </w:r>
    </w:p>
    <w:p w:rsidR="00583BE1" w:rsidRPr="004B38B4" w:rsidRDefault="004306FA" w:rsidP="0061787E">
      <w:pPr>
        <w:pStyle w:val="ListParagraph"/>
        <w:numPr>
          <w:ilvl w:val="0"/>
          <w:numId w:val="34"/>
        </w:numPr>
        <w:spacing w:before="100" w:beforeAutospacing="1" w:after="100" w:afterAutospacing="1" w:line="240" w:lineRule="auto"/>
        <w:rPr>
          <w:rFonts w:ascii="Times New Roman" w:hAnsi="Times New Roman" w:cs="Times New Roman"/>
          <w:sz w:val="24"/>
          <w:szCs w:val="24"/>
        </w:rPr>
      </w:pPr>
      <w:r w:rsidRPr="004B38B4">
        <w:rPr>
          <w:rFonts w:ascii="Times New Roman" w:hAnsi="Times New Roman" w:cs="Times New Roman"/>
          <w:sz w:val="24"/>
          <w:szCs w:val="24"/>
        </w:rPr>
        <w:t>Приказ утрошених средстава у односу на степен остварености посебних циљева и мера уз сажето наративно објашњење</w:t>
      </w:r>
    </w:p>
    <w:p w:rsidR="00583BE1" w:rsidRPr="004B38B4" w:rsidRDefault="008C27C5" w:rsidP="0061787E">
      <w:pPr>
        <w:pStyle w:val="ListParagraph"/>
        <w:numPr>
          <w:ilvl w:val="0"/>
          <w:numId w:val="34"/>
        </w:numPr>
        <w:spacing w:before="100" w:beforeAutospacing="1" w:after="100" w:afterAutospacing="1" w:line="240" w:lineRule="auto"/>
        <w:rPr>
          <w:rFonts w:ascii="Times New Roman" w:hAnsi="Times New Roman" w:cs="Times New Roman"/>
          <w:sz w:val="24"/>
          <w:szCs w:val="24"/>
        </w:rPr>
      </w:pPr>
      <w:r w:rsidRPr="004B38B4">
        <w:rPr>
          <w:rFonts w:ascii="Times New Roman" w:hAnsi="Times New Roman" w:cs="Times New Roman"/>
          <w:sz w:val="24"/>
          <w:szCs w:val="24"/>
        </w:rPr>
        <w:t xml:space="preserve">Вредности показатеља на датим нивоима (општи циљ </w:t>
      </w:r>
      <w:r w:rsidR="00390C14" w:rsidRPr="004B38B4">
        <w:rPr>
          <w:rFonts w:ascii="Times New Roman" w:hAnsi="Times New Roman" w:cs="Times New Roman"/>
          <w:sz w:val="24"/>
          <w:szCs w:val="24"/>
        </w:rPr>
        <w:t>–</w:t>
      </w:r>
      <w:r w:rsidRPr="004B38B4">
        <w:rPr>
          <w:rFonts w:ascii="Times New Roman" w:hAnsi="Times New Roman" w:cs="Times New Roman"/>
          <w:sz w:val="24"/>
          <w:szCs w:val="24"/>
        </w:rPr>
        <w:t xml:space="preserve"> ефекат, посебни циљеви</w:t>
      </w:r>
      <w:r w:rsidR="00390C14" w:rsidRPr="004B38B4">
        <w:rPr>
          <w:rFonts w:ascii="Times New Roman" w:hAnsi="Times New Roman" w:cs="Times New Roman"/>
          <w:sz w:val="24"/>
          <w:szCs w:val="24"/>
        </w:rPr>
        <w:t xml:space="preserve"> –</w:t>
      </w:r>
      <w:r w:rsidRPr="004B38B4">
        <w:rPr>
          <w:rFonts w:ascii="Times New Roman" w:hAnsi="Times New Roman" w:cs="Times New Roman"/>
          <w:sz w:val="24"/>
          <w:szCs w:val="24"/>
        </w:rPr>
        <w:t xml:space="preserve"> кра</w:t>
      </w:r>
      <w:r w:rsidR="00390C14" w:rsidRPr="004B38B4">
        <w:rPr>
          <w:rFonts w:ascii="Times New Roman" w:hAnsi="Times New Roman" w:cs="Times New Roman"/>
          <w:sz w:val="24"/>
          <w:szCs w:val="24"/>
        </w:rPr>
        <w:t>јњ</w:t>
      </w:r>
      <w:r w:rsidRPr="004B38B4">
        <w:rPr>
          <w:rFonts w:ascii="Times New Roman" w:hAnsi="Times New Roman" w:cs="Times New Roman"/>
          <w:sz w:val="24"/>
          <w:szCs w:val="24"/>
        </w:rPr>
        <w:t xml:space="preserve">и исходи, мере </w:t>
      </w:r>
      <w:r w:rsidR="00390C14" w:rsidRPr="004B38B4">
        <w:rPr>
          <w:rFonts w:ascii="Times New Roman" w:hAnsi="Times New Roman" w:cs="Times New Roman"/>
          <w:sz w:val="24"/>
          <w:szCs w:val="24"/>
        </w:rPr>
        <w:t>–</w:t>
      </w:r>
      <w:r w:rsidRPr="004B38B4">
        <w:rPr>
          <w:rFonts w:ascii="Times New Roman" w:hAnsi="Times New Roman" w:cs="Times New Roman"/>
          <w:sz w:val="24"/>
          <w:szCs w:val="24"/>
        </w:rPr>
        <w:t xml:space="preserve"> излазни резултати), према задатим циљаним вредностима – графички приказ стања и тренда</w:t>
      </w:r>
      <w:r w:rsidR="00993DA1" w:rsidRPr="004B38B4">
        <w:rPr>
          <w:rFonts w:ascii="Times New Roman" w:hAnsi="Times New Roman" w:cs="Times New Roman"/>
          <w:sz w:val="24"/>
          <w:szCs w:val="24"/>
        </w:rPr>
        <w:t>,</w:t>
      </w:r>
      <w:r w:rsidRPr="004B38B4">
        <w:rPr>
          <w:rFonts w:ascii="Times New Roman" w:hAnsi="Times New Roman" w:cs="Times New Roman"/>
          <w:sz w:val="24"/>
          <w:szCs w:val="24"/>
        </w:rPr>
        <w:t xml:space="preserve"> уколико је могуће</w:t>
      </w:r>
    </w:p>
    <w:p w:rsidR="00583BE1" w:rsidRPr="004B38B4" w:rsidRDefault="008C27C5" w:rsidP="0061787E">
      <w:pPr>
        <w:pStyle w:val="ListParagraph"/>
        <w:numPr>
          <w:ilvl w:val="0"/>
          <w:numId w:val="34"/>
        </w:numPr>
        <w:spacing w:before="100" w:beforeAutospacing="1" w:after="100" w:afterAutospacing="1" w:line="240" w:lineRule="auto"/>
        <w:rPr>
          <w:rFonts w:ascii="Times New Roman" w:hAnsi="Times New Roman" w:cs="Times New Roman"/>
          <w:sz w:val="24"/>
          <w:szCs w:val="24"/>
        </w:rPr>
      </w:pPr>
      <w:r w:rsidRPr="004B38B4">
        <w:rPr>
          <w:rFonts w:ascii="Times New Roman" w:hAnsi="Times New Roman" w:cs="Times New Roman"/>
          <w:sz w:val="24"/>
          <w:szCs w:val="24"/>
        </w:rPr>
        <w:t xml:space="preserve">Коментар о свим достигнутим циљним вредностима уз објашњења код одступања од плана (на основу статуса имплементације активности и </w:t>
      </w:r>
      <w:r w:rsidR="00A033DF" w:rsidRPr="004B38B4">
        <w:rPr>
          <w:rFonts w:ascii="Times New Roman" w:hAnsi="Times New Roman" w:cs="Times New Roman"/>
          <w:sz w:val="24"/>
          <w:szCs w:val="24"/>
        </w:rPr>
        <w:t xml:space="preserve">евентуалне </w:t>
      </w:r>
      <w:r w:rsidRPr="004B38B4">
        <w:rPr>
          <w:rFonts w:ascii="Times New Roman" w:hAnsi="Times New Roman" w:cs="Times New Roman"/>
          <w:sz w:val="24"/>
          <w:szCs w:val="24"/>
        </w:rPr>
        <w:t>промене контекста)</w:t>
      </w:r>
    </w:p>
    <w:p w:rsidR="00CB2DE2" w:rsidRDefault="008C27C5" w:rsidP="0061787E">
      <w:pPr>
        <w:pStyle w:val="ListParagraph"/>
        <w:numPr>
          <w:ilvl w:val="0"/>
          <w:numId w:val="34"/>
        </w:numPr>
        <w:spacing w:before="100" w:beforeAutospacing="1" w:after="100" w:afterAutospacing="1" w:line="240" w:lineRule="auto"/>
        <w:rPr>
          <w:rFonts w:ascii="Times New Roman" w:hAnsi="Times New Roman" w:cs="Times New Roman"/>
          <w:sz w:val="24"/>
          <w:szCs w:val="24"/>
        </w:rPr>
      </w:pPr>
      <w:r w:rsidRPr="004B38B4">
        <w:rPr>
          <w:rFonts w:ascii="Times New Roman" w:hAnsi="Times New Roman" w:cs="Times New Roman"/>
          <w:sz w:val="24"/>
          <w:szCs w:val="24"/>
        </w:rPr>
        <w:t>Препоруке за корективне активности</w:t>
      </w:r>
      <w:r w:rsidR="007820F7" w:rsidRPr="004B38B4">
        <w:rPr>
          <w:rFonts w:ascii="Times New Roman" w:hAnsi="Times New Roman" w:cs="Times New Roman"/>
          <w:sz w:val="24"/>
          <w:szCs w:val="24"/>
        </w:rPr>
        <w:t>.</w:t>
      </w:r>
    </w:p>
    <w:p w:rsidR="006E2D3A" w:rsidRDefault="006E2D3A" w:rsidP="006E2D3A">
      <w:pPr>
        <w:spacing w:before="100" w:beforeAutospacing="1" w:after="100" w:afterAutospacing="1" w:line="240" w:lineRule="auto"/>
        <w:rPr>
          <w:rFonts w:ascii="Times New Roman" w:hAnsi="Times New Roman" w:cs="Times New Roman"/>
          <w:sz w:val="24"/>
          <w:szCs w:val="24"/>
        </w:rPr>
      </w:pPr>
    </w:p>
    <w:p w:rsidR="006E2D3A" w:rsidRDefault="006E2D3A" w:rsidP="006E2D3A">
      <w:pPr>
        <w:spacing w:before="100" w:beforeAutospacing="1" w:after="100" w:afterAutospacing="1" w:line="240" w:lineRule="auto"/>
        <w:rPr>
          <w:rFonts w:ascii="Times New Roman" w:hAnsi="Times New Roman" w:cs="Times New Roman"/>
          <w:sz w:val="24"/>
          <w:szCs w:val="24"/>
        </w:rPr>
      </w:pPr>
    </w:p>
    <w:p w:rsidR="006E2D3A" w:rsidRDefault="006E2D3A" w:rsidP="006E2D3A">
      <w:pPr>
        <w:spacing w:before="100" w:beforeAutospacing="1" w:after="100" w:afterAutospacing="1" w:line="240" w:lineRule="auto"/>
        <w:rPr>
          <w:rFonts w:ascii="Times New Roman" w:hAnsi="Times New Roman" w:cs="Times New Roman"/>
          <w:sz w:val="24"/>
          <w:szCs w:val="24"/>
        </w:rPr>
      </w:pPr>
    </w:p>
    <w:p w:rsidR="00CB2DE2" w:rsidRPr="004B38B4" w:rsidRDefault="00CB2DE2" w:rsidP="00D4576E">
      <w:pPr>
        <w:spacing w:after="0" w:line="240" w:lineRule="auto"/>
        <w:ind w:left="426" w:hanging="426"/>
        <w:jc w:val="both"/>
        <w:rPr>
          <w:rFonts w:ascii="Times New Roman" w:hAnsi="Times New Roman" w:cs="Times New Roman"/>
          <w:sz w:val="24"/>
          <w:szCs w:val="24"/>
          <w:highlight w:val="cyan"/>
        </w:rPr>
      </w:pPr>
    </w:p>
    <w:p w:rsidR="006B0544" w:rsidRPr="004B38B4" w:rsidRDefault="006E2D3A" w:rsidP="00383357">
      <w:pPr>
        <w:pStyle w:val="Heading3"/>
        <w:rPr>
          <w:sz w:val="24"/>
          <w:szCs w:val="24"/>
        </w:rPr>
      </w:pPr>
      <w:bookmarkStart w:id="6" w:name="_Toc13663877"/>
      <w:r>
        <w:rPr>
          <w:sz w:val="24"/>
          <w:szCs w:val="24"/>
        </w:rPr>
        <w:t>XI</w:t>
      </w:r>
      <w:r>
        <w:rPr>
          <w:sz w:val="24"/>
          <w:szCs w:val="24"/>
          <w:lang w:val="en-US"/>
        </w:rPr>
        <w:t xml:space="preserve">. </w:t>
      </w:r>
      <w:r w:rsidR="003A2951" w:rsidRPr="004B38B4">
        <w:rPr>
          <w:sz w:val="24"/>
          <w:szCs w:val="24"/>
        </w:rPr>
        <w:t>СПРОВЕДЕНЕ КОНСУЛТАЦИЈЕ СА ЗАИНТЕРЕСОВАНИМ СТРАНАМА</w:t>
      </w:r>
      <w:bookmarkEnd w:id="6"/>
    </w:p>
    <w:p w:rsidR="006F28FE" w:rsidRPr="004B38B4" w:rsidRDefault="006F28FE" w:rsidP="006F28FE">
      <w:pPr>
        <w:spacing w:after="0" w:line="240" w:lineRule="auto"/>
        <w:rPr>
          <w:rFonts w:ascii="Times New Roman" w:hAnsi="Times New Roman" w:cs="Times New Roman"/>
          <w:sz w:val="24"/>
          <w:szCs w:val="24"/>
        </w:rPr>
      </w:pPr>
    </w:p>
    <w:p w:rsidR="00271DC4" w:rsidRPr="004B38B4" w:rsidRDefault="00544A95" w:rsidP="000C03B1">
      <w:pPr>
        <w:spacing w:after="0" w:line="240" w:lineRule="auto"/>
        <w:ind w:firstLine="720"/>
        <w:jc w:val="both"/>
        <w:rPr>
          <w:rFonts w:ascii="Times New Roman" w:eastAsia="Times New Roman" w:hAnsi="Times New Roman" w:cs="Times New Roman"/>
          <w:color w:val="000000"/>
          <w:sz w:val="24"/>
          <w:szCs w:val="24"/>
        </w:rPr>
      </w:pPr>
      <w:r w:rsidRPr="004B38B4">
        <w:rPr>
          <w:rFonts w:ascii="Times New Roman" w:hAnsi="Times New Roman" w:cs="Times New Roman"/>
          <w:sz w:val="24"/>
          <w:szCs w:val="24"/>
        </w:rPr>
        <w:tab/>
      </w:r>
      <w:r w:rsidR="006F28FE" w:rsidRPr="004B38B4">
        <w:rPr>
          <w:rFonts w:ascii="Times New Roman" w:hAnsi="Times New Roman" w:cs="Times New Roman"/>
          <w:sz w:val="24"/>
          <w:szCs w:val="24"/>
        </w:rPr>
        <w:t xml:space="preserve">Програм унапређења контроле рака </w:t>
      </w:r>
      <w:r w:rsidR="006F28FE" w:rsidRPr="004B38B4">
        <w:rPr>
          <w:rFonts w:ascii="Times New Roman" w:eastAsia="Calibri" w:hAnsi="Times New Roman" w:cs="Times New Roman"/>
          <w:color w:val="000000"/>
          <w:sz w:val="24"/>
          <w:szCs w:val="24"/>
        </w:rPr>
        <w:t>са пратећим Акционим планом припремали су чланови Радне групе за израду Програма коју је формирало Министарство здравља, којом је председавао проф. Радан Џодић, председник Републичке стручне комисије за онкологију</w:t>
      </w:r>
      <w:r w:rsidR="006F28FE" w:rsidRPr="004B38B4">
        <w:rPr>
          <w:rFonts w:ascii="Times New Roman" w:eastAsia="Times New Roman" w:hAnsi="Times New Roman" w:cs="Times New Roman"/>
          <w:color w:val="000000"/>
          <w:sz w:val="24"/>
          <w:szCs w:val="24"/>
        </w:rPr>
        <w:t>.</w:t>
      </w:r>
      <w:r w:rsidR="007A3E6E" w:rsidRPr="004B38B4">
        <w:rPr>
          <w:rFonts w:ascii="Times New Roman" w:hAnsi="Times New Roman" w:cs="Times New Roman"/>
          <w:color w:val="000000"/>
          <w:sz w:val="24"/>
          <w:szCs w:val="24"/>
        </w:rPr>
        <w:t xml:space="preserve"> </w:t>
      </w:r>
      <w:r w:rsidR="006F28FE" w:rsidRPr="004B38B4">
        <w:rPr>
          <w:rFonts w:ascii="Times New Roman" w:eastAsia="Times New Roman" w:hAnsi="Times New Roman" w:cs="Times New Roman"/>
          <w:color w:val="000000"/>
          <w:sz w:val="24"/>
          <w:szCs w:val="24"/>
        </w:rPr>
        <w:t xml:space="preserve">За чланове радне групе именовани </w:t>
      </w:r>
      <w:r w:rsidR="00271DC4" w:rsidRPr="004B38B4">
        <w:rPr>
          <w:rFonts w:ascii="Times New Roman" w:eastAsia="Times New Roman" w:hAnsi="Times New Roman" w:cs="Times New Roman"/>
          <w:color w:val="000000"/>
          <w:sz w:val="24"/>
          <w:szCs w:val="24"/>
        </w:rPr>
        <w:t xml:space="preserve">су </w:t>
      </w:r>
      <w:r w:rsidR="006F28FE" w:rsidRPr="004B38B4">
        <w:rPr>
          <w:rFonts w:ascii="Times New Roman" w:eastAsia="Times New Roman" w:hAnsi="Times New Roman" w:cs="Times New Roman"/>
          <w:color w:val="000000"/>
          <w:sz w:val="24"/>
          <w:szCs w:val="24"/>
        </w:rPr>
        <w:t xml:space="preserve">еминентни стручњаци у области онкологије, </w:t>
      </w:r>
      <w:r w:rsidR="007A3E6E" w:rsidRPr="004B38B4">
        <w:rPr>
          <w:rFonts w:ascii="Times New Roman" w:eastAsia="Times New Roman" w:hAnsi="Times New Roman" w:cs="Times New Roman"/>
          <w:color w:val="000000"/>
          <w:sz w:val="24"/>
          <w:szCs w:val="24"/>
        </w:rPr>
        <w:t xml:space="preserve">као и </w:t>
      </w:r>
      <w:r w:rsidR="006F28FE" w:rsidRPr="004B38B4">
        <w:rPr>
          <w:rFonts w:ascii="Times New Roman" w:eastAsia="Times New Roman" w:hAnsi="Times New Roman" w:cs="Times New Roman"/>
          <w:color w:val="000000"/>
          <w:sz w:val="24"/>
          <w:szCs w:val="24"/>
        </w:rPr>
        <w:t>представници Министарства здравља</w:t>
      </w:r>
      <w:r w:rsidR="007A3E6E" w:rsidRPr="004B38B4">
        <w:rPr>
          <w:rFonts w:ascii="Times New Roman" w:eastAsia="Times New Roman" w:hAnsi="Times New Roman" w:cs="Times New Roman"/>
          <w:color w:val="000000"/>
          <w:sz w:val="24"/>
          <w:szCs w:val="24"/>
        </w:rPr>
        <w:t xml:space="preserve"> и</w:t>
      </w:r>
      <w:r w:rsidR="006F28FE" w:rsidRPr="004B38B4">
        <w:rPr>
          <w:rFonts w:ascii="Times New Roman" w:eastAsia="Times New Roman" w:hAnsi="Times New Roman" w:cs="Times New Roman"/>
          <w:color w:val="000000"/>
          <w:sz w:val="24"/>
          <w:szCs w:val="24"/>
        </w:rPr>
        <w:t xml:space="preserve"> Института за јавно здравље</w:t>
      </w:r>
      <w:r w:rsidR="007A3E6E" w:rsidRPr="004B38B4">
        <w:rPr>
          <w:rFonts w:ascii="Times New Roman" w:eastAsia="Times New Roman" w:hAnsi="Times New Roman" w:cs="Times New Roman"/>
          <w:color w:val="000000"/>
          <w:sz w:val="24"/>
          <w:szCs w:val="24"/>
        </w:rPr>
        <w:t xml:space="preserve"> Србије</w:t>
      </w:r>
      <w:r w:rsidR="006F28FE" w:rsidRPr="004B38B4">
        <w:rPr>
          <w:rFonts w:ascii="Times New Roman" w:eastAsia="Times New Roman" w:hAnsi="Times New Roman" w:cs="Times New Roman"/>
          <w:color w:val="000000"/>
          <w:sz w:val="24"/>
          <w:szCs w:val="24"/>
        </w:rPr>
        <w:t>.</w:t>
      </w:r>
      <w:r w:rsidR="007A3E6E" w:rsidRPr="004B38B4">
        <w:rPr>
          <w:rFonts w:ascii="Times New Roman" w:eastAsia="Times New Roman" w:hAnsi="Times New Roman" w:cs="Times New Roman"/>
          <w:color w:val="000000"/>
          <w:sz w:val="24"/>
          <w:szCs w:val="24"/>
        </w:rPr>
        <w:t xml:space="preserve"> </w:t>
      </w:r>
      <w:r w:rsidR="00B60CDF" w:rsidRPr="004B38B4">
        <w:rPr>
          <w:rFonts w:ascii="Times New Roman" w:eastAsia="Times New Roman" w:hAnsi="Times New Roman" w:cs="Times New Roman"/>
          <w:color w:val="000000"/>
          <w:sz w:val="24"/>
          <w:szCs w:val="24"/>
        </w:rPr>
        <w:t xml:space="preserve">Поред чланова Радне групе, консултовани </w:t>
      </w:r>
      <w:r w:rsidR="00271DC4" w:rsidRPr="004B38B4">
        <w:rPr>
          <w:rFonts w:ascii="Times New Roman" w:eastAsia="Times New Roman" w:hAnsi="Times New Roman" w:cs="Times New Roman"/>
          <w:color w:val="000000"/>
          <w:sz w:val="24"/>
          <w:szCs w:val="24"/>
        </w:rPr>
        <w:t xml:space="preserve">су и други стручњаци за поједине области. </w:t>
      </w:r>
    </w:p>
    <w:p w:rsidR="00271DC4" w:rsidRPr="004B38B4" w:rsidRDefault="00271DC4" w:rsidP="007A3E6E">
      <w:pPr>
        <w:spacing w:after="0" w:line="240" w:lineRule="auto"/>
        <w:jc w:val="both"/>
        <w:rPr>
          <w:rFonts w:ascii="Times New Roman" w:eastAsia="Times New Roman" w:hAnsi="Times New Roman" w:cs="Times New Roman"/>
          <w:color w:val="000000"/>
          <w:sz w:val="24"/>
          <w:szCs w:val="24"/>
        </w:rPr>
      </w:pPr>
    </w:p>
    <w:p w:rsidR="0097402D" w:rsidRPr="004B38B4" w:rsidRDefault="00544A95" w:rsidP="000C03B1">
      <w:pPr>
        <w:spacing w:after="0" w:line="240" w:lineRule="auto"/>
        <w:ind w:firstLine="720"/>
        <w:jc w:val="both"/>
        <w:rPr>
          <w:rFonts w:ascii="Times New Roman" w:eastAsia="Times New Roman" w:hAnsi="Times New Roman" w:cs="Times New Roman"/>
          <w:color w:val="000000"/>
          <w:sz w:val="24"/>
          <w:szCs w:val="24"/>
        </w:rPr>
      </w:pPr>
      <w:r w:rsidRPr="004B38B4">
        <w:rPr>
          <w:rFonts w:ascii="Times New Roman" w:eastAsia="Times New Roman" w:hAnsi="Times New Roman" w:cs="Times New Roman"/>
          <w:color w:val="000000"/>
          <w:sz w:val="24"/>
          <w:szCs w:val="24"/>
        </w:rPr>
        <w:tab/>
      </w:r>
      <w:r w:rsidR="006F28FE" w:rsidRPr="004B38B4">
        <w:rPr>
          <w:rFonts w:ascii="Times New Roman" w:eastAsia="Times New Roman" w:hAnsi="Times New Roman" w:cs="Times New Roman"/>
          <w:color w:val="000000"/>
          <w:sz w:val="24"/>
          <w:szCs w:val="24"/>
        </w:rPr>
        <w:t xml:space="preserve">У изради Програма активно је учествовао консултант Светске здравствене организације доц. др Тит Албрехт, уредник </w:t>
      </w:r>
      <w:r w:rsidR="006F28FE" w:rsidRPr="004B38B4">
        <w:rPr>
          <w:rFonts w:ascii="Times New Roman" w:eastAsia="Times New Roman" w:hAnsi="Times New Roman" w:cs="Times New Roman"/>
          <w:i/>
          <w:color w:val="000000"/>
          <w:sz w:val="24"/>
          <w:szCs w:val="24"/>
        </w:rPr>
        <w:t>Европског водича за квалитетне националне програме за контролу рака.</w:t>
      </w:r>
      <w:r w:rsidR="00891FEF" w:rsidRPr="004B38B4">
        <w:rPr>
          <w:rFonts w:ascii="Times New Roman" w:eastAsia="Times New Roman" w:hAnsi="Times New Roman" w:cs="Times New Roman"/>
          <w:i/>
          <w:color w:val="000000"/>
          <w:sz w:val="24"/>
          <w:szCs w:val="24"/>
        </w:rPr>
        <w:t xml:space="preserve"> </w:t>
      </w:r>
      <w:r w:rsidR="006F28FE" w:rsidRPr="004B38B4">
        <w:rPr>
          <w:rFonts w:ascii="Times New Roman" w:eastAsia="Times New Roman" w:hAnsi="Times New Roman" w:cs="Times New Roman"/>
          <w:color w:val="000000"/>
          <w:sz w:val="24"/>
          <w:szCs w:val="24"/>
        </w:rPr>
        <w:t>Радна верзија Програма достављена је тиму консултаната Светске банке у децембру 2018. на коментаре.</w:t>
      </w:r>
      <w:r w:rsidR="007A3E6E" w:rsidRPr="004B38B4">
        <w:rPr>
          <w:rFonts w:ascii="Times New Roman" w:eastAsia="Times New Roman" w:hAnsi="Times New Roman" w:cs="Times New Roman"/>
          <w:color w:val="000000"/>
          <w:sz w:val="24"/>
          <w:szCs w:val="24"/>
        </w:rPr>
        <w:t xml:space="preserve"> </w:t>
      </w:r>
      <w:r w:rsidR="006F28FE" w:rsidRPr="004B38B4">
        <w:rPr>
          <w:rFonts w:ascii="Times New Roman" w:eastAsia="Times New Roman" w:hAnsi="Times New Roman" w:cs="Times New Roman"/>
          <w:color w:val="000000"/>
          <w:sz w:val="24"/>
          <w:szCs w:val="24"/>
        </w:rPr>
        <w:t>Уз консултације с онколозима из Института за онкологију и радиологију Србије, Института за плућне болести Војводине</w:t>
      </w:r>
      <w:r w:rsidR="00700048" w:rsidRPr="004B38B4">
        <w:rPr>
          <w:rFonts w:ascii="Times New Roman" w:eastAsia="Times New Roman" w:hAnsi="Times New Roman" w:cs="Times New Roman"/>
          <w:color w:val="000000"/>
          <w:sz w:val="24"/>
          <w:szCs w:val="24"/>
        </w:rPr>
        <w:t>,</w:t>
      </w:r>
      <w:r w:rsidR="006F28FE" w:rsidRPr="004B38B4">
        <w:rPr>
          <w:rFonts w:ascii="Times New Roman" w:eastAsia="Times New Roman" w:hAnsi="Times New Roman" w:cs="Times New Roman"/>
          <w:color w:val="000000"/>
          <w:sz w:val="24"/>
          <w:szCs w:val="24"/>
        </w:rPr>
        <w:t xml:space="preserve"> Института за онкологију Војводије и Института за јавно здравље Србије, аутори Програма усвојили су већину сугестија које су се односиле пре свега на податке о канцерогеним агенсима из животне средине, анализу узрока проблема у вези са високом преваленцијом фактора ризика и недовољно упоредних приказа података и показатеља на међународном нивоу; сугестија да због високог морталитета од цервикалног карцинома само </w:t>
      </w:r>
      <w:r w:rsidR="006F28FE" w:rsidRPr="004B38B4">
        <w:rPr>
          <w:rFonts w:ascii="Times New Roman" w:eastAsia="Times New Roman" w:hAnsi="Times New Roman" w:cs="Times New Roman"/>
          <w:i/>
          <w:color w:val="000000"/>
          <w:sz w:val="24"/>
          <w:szCs w:val="24"/>
        </w:rPr>
        <w:t>препоручена ХПВ имунизација</w:t>
      </w:r>
      <w:r w:rsidR="006F28FE" w:rsidRPr="004B38B4">
        <w:rPr>
          <w:rFonts w:ascii="Times New Roman" w:eastAsia="Times New Roman" w:hAnsi="Times New Roman" w:cs="Times New Roman"/>
          <w:color w:val="000000"/>
          <w:sz w:val="24"/>
          <w:szCs w:val="24"/>
        </w:rPr>
        <w:t xml:space="preserve"> није најделотворнија мера није прихваћена. </w:t>
      </w:r>
      <w:r w:rsidR="00891FEF" w:rsidRPr="004B38B4">
        <w:rPr>
          <w:rFonts w:ascii="Times New Roman" w:hAnsi="Times New Roman" w:cs="Times New Roman"/>
          <w:sz w:val="24"/>
          <w:szCs w:val="24"/>
        </w:rPr>
        <w:t xml:space="preserve">Делови Програма које се односе на превенцију израђени су у сарадњи с представницима ИЈЗС. </w:t>
      </w:r>
      <w:r w:rsidR="006F28FE" w:rsidRPr="004B38B4">
        <w:rPr>
          <w:rFonts w:ascii="Times New Roman" w:eastAsia="Times New Roman" w:hAnsi="Times New Roman" w:cs="Times New Roman"/>
          <w:color w:val="000000"/>
          <w:sz w:val="24"/>
          <w:szCs w:val="24"/>
        </w:rPr>
        <w:t>У вези са деловима Програма који се односи на психоонкологију, током јуна 2018. године, посредством члана Радне групе</w:t>
      </w:r>
      <w:r w:rsidR="0008005C" w:rsidRPr="004B38B4">
        <w:rPr>
          <w:rFonts w:ascii="Times New Roman" w:eastAsia="Times New Roman" w:hAnsi="Times New Roman" w:cs="Times New Roman"/>
          <w:color w:val="000000"/>
          <w:sz w:val="24"/>
          <w:szCs w:val="24"/>
        </w:rPr>
        <w:t>,</w:t>
      </w:r>
      <w:r w:rsidR="006F28FE" w:rsidRPr="004B38B4">
        <w:rPr>
          <w:rFonts w:ascii="Times New Roman" w:eastAsia="Times New Roman" w:hAnsi="Times New Roman" w:cs="Times New Roman"/>
          <w:color w:val="000000"/>
          <w:sz w:val="24"/>
          <w:szCs w:val="24"/>
        </w:rPr>
        <w:t xml:space="preserve"> одржане су писане консултације са представницом Међународног друштва психоонколога</w:t>
      </w:r>
      <w:r w:rsidR="00CF16C4" w:rsidRPr="004B38B4">
        <w:rPr>
          <w:rStyle w:val="FootnoteReference"/>
          <w:rFonts w:ascii="Times New Roman" w:eastAsia="Times New Roman" w:hAnsi="Times New Roman" w:cs="Times New Roman"/>
          <w:color w:val="000000"/>
          <w:sz w:val="24"/>
          <w:szCs w:val="24"/>
        </w:rPr>
        <w:footnoteReference w:id="83"/>
      </w:r>
      <w:r w:rsidR="006F28FE" w:rsidRPr="004B38B4">
        <w:rPr>
          <w:rFonts w:ascii="Times New Roman" w:eastAsia="Times New Roman" w:hAnsi="Times New Roman" w:cs="Times New Roman"/>
          <w:color w:val="000000"/>
          <w:sz w:val="24"/>
          <w:szCs w:val="24"/>
        </w:rPr>
        <w:t>. Поред тога, током октобра 2018. одрж</w:t>
      </w:r>
      <w:r w:rsidR="0008005C" w:rsidRPr="004B38B4">
        <w:rPr>
          <w:rFonts w:ascii="Times New Roman" w:eastAsia="Times New Roman" w:hAnsi="Times New Roman" w:cs="Times New Roman"/>
          <w:color w:val="000000"/>
          <w:sz w:val="24"/>
          <w:szCs w:val="24"/>
        </w:rPr>
        <w:t xml:space="preserve">ано је више састанака </w:t>
      </w:r>
      <w:r w:rsidR="0097402D" w:rsidRPr="004B38B4">
        <w:rPr>
          <w:rFonts w:ascii="Times New Roman" w:eastAsia="Times New Roman" w:hAnsi="Times New Roman" w:cs="Times New Roman"/>
          <w:color w:val="000000"/>
          <w:sz w:val="24"/>
          <w:szCs w:val="24"/>
        </w:rPr>
        <w:t xml:space="preserve">са представницом </w:t>
      </w:r>
      <w:r w:rsidR="006F28FE" w:rsidRPr="004B38B4">
        <w:rPr>
          <w:rFonts w:ascii="Times New Roman" w:eastAsia="Times New Roman" w:hAnsi="Times New Roman" w:cs="Times New Roman"/>
          <w:color w:val="000000"/>
          <w:sz w:val="24"/>
          <w:szCs w:val="24"/>
        </w:rPr>
        <w:t>Одељења за психологију Филозофског факултета Универзитета у Београду, чланом Републичке стручне комисије за подршку пацијентима. Како би Програм обухватао и децу до 18 година старости, у другој п</w:t>
      </w:r>
      <w:r w:rsidR="0097402D" w:rsidRPr="004B38B4">
        <w:rPr>
          <w:rFonts w:ascii="Times New Roman" w:eastAsia="Times New Roman" w:hAnsi="Times New Roman" w:cs="Times New Roman"/>
          <w:color w:val="000000"/>
          <w:sz w:val="24"/>
          <w:szCs w:val="24"/>
        </w:rPr>
        <w:t xml:space="preserve">оловини 2018. и почетком 2019. </w:t>
      </w:r>
      <w:r w:rsidR="006F28FE" w:rsidRPr="004B38B4">
        <w:rPr>
          <w:rFonts w:ascii="Times New Roman" w:eastAsia="Times New Roman" w:hAnsi="Times New Roman" w:cs="Times New Roman"/>
          <w:color w:val="000000"/>
          <w:sz w:val="24"/>
          <w:szCs w:val="24"/>
        </w:rPr>
        <w:t xml:space="preserve">одржане су консултације са специјалистима педијатрије који се баве дечјом хемато-онкологијом, путем електронске поште, али и појединачних састанака, као и њихових заједничких састанака у оквиру Републичке стручне комисије за област здравствене заштите деце, поткомисија за дечју онкологију. </w:t>
      </w:r>
    </w:p>
    <w:p w:rsidR="0097402D" w:rsidRPr="004B38B4" w:rsidRDefault="0097402D" w:rsidP="007A3E6E">
      <w:pPr>
        <w:spacing w:after="0" w:line="240" w:lineRule="auto"/>
        <w:jc w:val="both"/>
        <w:rPr>
          <w:rFonts w:ascii="Times New Roman" w:eastAsia="Times New Roman" w:hAnsi="Times New Roman" w:cs="Times New Roman"/>
          <w:color w:val="000000"/>
          <w:sz w:val="24"/>
          <w:szCs w:val="24"/>
        </w:rPr>
      </w:pPr>
    </w:p>
    <w:p w:rsidR="00DD0464" w:rsidRPr="004B38B4" w:rsidRDefault="00544A95" w:rsidP="00DD0464">
      <w:pPr>
        <w:spacing w:after="0" w:line="240" w:lineRule="auto"/>
        <w:jc w:val="both"/>
        <w:rPr>
          <w:rFonts w:ascii="Times New Roman" w:eastAsia="Times New Roman" w:hAnsi="Times New Roman" w:cs="Times New Roman"/>
          <w:color w:val="000000"/>
          <w:sz w:val="24"/>
          <w:szCs w:val="24"/>
          <w:lang w:val="sr-Cyrl-RS"/>
        </w:rPr>
      </w:pPr>
      <w:r w:rsidRPr="004B38B4">
        <w:rPr>
          <w:rFonts w:ascii="Times New Roman" w:eastAsia="Calibri" w:hAnsi="Times New Roman" w:cs="Times New Roman"/>
          <w:color w:val="000000"/>
          <w:sz w:val="24"/>
          <w:szCs w:val="24"/>
        </w:rPr>
        <w:tab/>
      </w:r>
      <w:r w:rsidRPr="004B38B4">
        <w:rPr>
          <w:rFonts w:ascii="Times New Roman" w:eastAsia="Calibri" w:hAnsi="Times New Roman" w:cs="Times New Roman"/>
          <w:color w:val="000000"/>
          <w:sz w:val="24"/>
          <w:szCs w:val="24"/>
        </w:rPr>
        <w:tab/>
      </w:r>
      <w:r w:rsidR="00DD0464" w:rsidRPr="004B38B4">
        <w:rPr>
          <w:rFonts w:ascii="Times New Roman" w:eastAsia="Calibri" w:hAnsi="Times New Roman" w:cs="Times New Roman"/>
          <w:color w:val="000000"/>
          <w:sz w:val="24"/>
          <w:szCs w:val="24"/>
        </w:rPr>
        <w:t xml:space="preserve">Одржано је више састанака с представницима Републичког секретаријата за јавне политике током којих је првобитна структура Програма и пратећег Акционог плана промењена како би се и форма и садржај Програма и Акционог плана прилагодили захтевима </w:t>
      </w:r>
      <w:r w:rsidR="00DD0464" w:rsidRPr="004B38B4">
        <w:rPr>
          <w:rFonts w:ascii="Times New Roman" w:eastAsia="Calibri" w:hAnsi="Times New Roman" w:cs="Times New Roman"/>
          <w:i/>
          <w:color w:val="000000"/>
          <w:sz w:val="24"/>
          <w:szCs w:val="24"/>
        </w:rPr>
        <w:t xml:space="preserve">Уредбе o методологији управљања јавним политикама, анализи ефеката јавних политика и прописа и садржају појединачних докумената јавних </w:t>
      </w:r>
      <w:r w:rsidR="00D151C6" w:rsidRPr="004B38B4">
        <w:rPr>
          <w:rFonts w:ascii="Times New Roman" w:hAnsi="Times New Roman" w:cs="Times New Roman"/>
          <w:i/>
          <w:sz w:val="24"/>
          <w:szCs w:val="24"/>
        </w:rPr>
        <w:t>политика</w:t>
      </w:r>
      <w:r w:rsidR="00D151C6" w:rsidRPr="004B38B4">
        <w:rPr>
          <w:rStyle w:val="FootnoteReference"/>
          <w:rFonts w:ascii="Times New Roman" w:hAnsi="Times New Roman" w:cs="Times New Roman"/>
          <w:i/>
          <w:sz w:val="24"/>
          <w:szCs w:val="24"/>
        </w:rPr>
        <w:footnoteReference w:id="84"/>
      </w:r>
      <w:r w:rsidR="00D151C6" w:rsidRPr="004B38B4">
        <w:rPr>
          <w:rFonts w:ascii="Times New Roman" w:hAnsi="Times New Roman" w:cs="Times New Roman"/>
          <w:sz w:val="24"/>
          <w:szCs w:val="24"/>
        </w:rPr>
        <w:t xml:space="preserve"> </w:t>
      </w:r>
      <w:r w:rsidR="00DD0464" w:rsidRPr="004B38B4">
        <w:rPr>
          <w:rFonts w:ascii="Times New Roman" w:eastAsia="Calibri" w:hAnsi="Times New Roman" w:cs="Times New Roman"/>
          <w:color w:val="000000"/>
          <w:sz w:val="24"/>
          <w:szCs w:val="24"/>
        </w:rPr>
        <w:t>која је ступила на снагу у фебруару 2019. Све сугестије Републичког секретаријата прихваћене су и инкорпориране у Програм</w:t>
      </w:r>
      <w:r w:rsidR="00D151C6" w:rsidRPr="004B38B4">
        <w:rPr>
          <w:rFonts w:ascii="Times New Roman" w:eastAsia="Times New Roman" w:hAnsi="Times New Roman" w:cs="Times New Roman"/>
          <w:color w:val="000000"/>
          <w:sz w:val="24"/>
          <w:szCs w:val="24"/>
        </w:rPr>
        <w:t>.</w:t>
      </w:r>
    </w:p>
    <w:p w:rsidR="004E41B5" w:rsidRPr="004B38B4" w:rsidRDefault="004E41B5" w:rsidP="00DD0464">
      <w:pPr>
        <w:spacing w:after="0" w:line="240" w:lineRule="auto"/>
        <w:jc w:val="both"/>
        <w:rPr>
          <w:rFonts w:ascii="Times New Roman" w:eastAsia="Times New Roman" w:hAnsi="Times New Roman" w:cs="Times New Roman"/>
          <w:color w:val="000000"/>
          <w:sz w:val="24"/>
          <w:szCs w:val="24"/>
          <w:lang w:val="sr-Cyrl-RS"/>
        </w:rPr>
      </w:pPr>
    </w:p>
    <w:p w:rsidR="00CB2DE2" w:rsidRPr="004B38B4" w:rsidRDefault="006E2D3A" w:rsidP="00804776">
      <w:pPr>
        <w:pStyle w:val="Heading2"/>
        <w:rPr>
          <w:rFonts w:ascii="Times New Roman" w:hAnsi="Times New Roman" w:cs="Times New Roman"/>
          <w:color w:val="auto"/>
          <w:sz w:val="24"/>
          <w:szCs w:val="24"/>
          <w:lang w:val="sr-Cyrl-RS"/>
        </w:rPr>
      </w:pPr>
      <w:bookmarkStart w:id="7" w:name="_Toc13663878"/>
      <w:r>
        <w:rPr>
          <w:rFonts w:ascii="Times New Roman" w:hAnsi="Times New Roman" w:cs="Times New Roman"/>
          <w:color w:val="auto"/>
          <w:sz w:val="24"/>
          <w:szCs w:val="24"/>
        </w:rPr>
        <w:t xml:space="preserve">XII. </w:t>
      </w:r>
      <w:r w:rsidR="004F144F" w:rsidRPr="004B38B4">
        <w:rPr>
          <w:rStyle w:val="Heading3Char"/>
          <w:rFonts w:eastAsiaTheme="majorEastAsia"/>
          <w:b/>
          <w:color w:val="auto"/>
          <w:sz w:val="24"/>
          <w:szCs w:val="24"/>
        </w:rPr>
        <w:t>ПРОЦЕНА ФИНАНСИЈСКИХ СРЕДСТАВА ПОТРЕБНИХ ЗА СПРОВОЂЕЊЕ ПРОГРАМА И АНАЛИЗА ФИНАНСИЈСКИХ</w:t>
      </w:r>
      <w:r w:rsidR="004F144F" w:rsidRPr="004B38B4">
        <w:rPr>
          <w:rFonts w:ascii="Times New Roman" w:hAnsi="Times New Roman" w:cs="Times New Roman"/>
          <w:color w:val="auto"/>
          <w:sz w:val="24"/>
          <w:szCs w:val="24"/>
          <w:lang w:val="sr-Cyrl-RS"/>
        </w:rPr>
        <w:t xml:space="preserve"> ЕФЕКАТА</w:t>
      </w:r>
      <w:bookmarkEnd w:id="7"/>
    </w:p>
    <w:p w:rsidR="00426EE4" w:rsidRPr="004B38B4" w:rsidRDefault="00426EE4" w:rsidP="00426EE4">
      <w:pPr>
        <w:jc w:val="both"/>
        <w:rPr>
          <w:rFonts w:ascii="Times New Roman" w:hAnsi="Times New Roman" w:cs="Times New Roman"/>
          <w:sz w:val="24"/>
          <w:szCs w:val="24"/>
          <w:lang w:val="sr-Cyrl-CS"/>
        </w:rPr>
      </w:pPr>
    </w:p>
    <w:p w:rsidR="00EA4620" w:rsidRPr="004B38B4" w:rsidRDefault="00426EE4" w:rsidP="00EA4620">
      <w:pPr>
        <w:tabs>
          <w:tab w:val="left" w:pos="709"/>
        </w:tabs>
        <w:jc w:val="both"/>
        <w:rPr>
          <w:rFonts w:ascii="Times New Roman" w:hAnsi="Times New Roman" w:cs="Times New Roman"/>
          <w:sz w:val="24"/>
          <w:szCs w:val="24"/>
          <w:lang w:val="sr-Cyrl-CS"/>
        </w:rPr>
      </w:pPr>
      <w:r w:rsidRPr="004B38B4">
        <w:rPr>
          <w:rFonts w:ascii="Times New Roman" w:hAnsi="Times New Roman" w:cs="Times New Roman"/>
          <w:sz w:val="24"/>
          <w:szCs w:val="24"/>
          <w:lang w:val="sr-Cyrl-CS"/>
        </w:rPr>
        <w:tab/>
      </w:r>
      <w:r w:rsidR="00544A95" w:rsidRPr="004B38B4">
        <w:rPr>
          <w:rFonts w:ascii="Times New Roman" w:hAnsi="Times New Roman" w:cs="Times New Roman"/>
          <w:sz w:val="24"/>
          <w:szCs w:val="24"/>
          <w:lang w:val="sr-Cyrl-CS"/>
        </w:rPr>
        <w:tab/>
      </w:r>
      <w:r w:rsidR="00544A95" w:rsidRPr="004B38B4">
        <w:rPr>
          <w:rFonts w:ascii="Times New Roman" w:hAnsi="Times New Roman" w:cs="Times New Roman"/>
          <w:sz w:val="24"/>
          <w:szCs w:val="24"/>
          <w:lang w:val="sr-Cyrl-CS"/>
        </w:rPr>
        <w:tab/>
      </w:r>
      <w:r w:rsidR="00EA4620" w:rsidRPr="004B38B4">
        <w:rPr>
          <w:rFonts w:ascii="Times New Roman" w:hAnsi="Times New Roman" w:cs="Times New Roman"/>
          <w:sz w:val="24"/>
          <w:szCs w:val="24"/>
          <w:lang w:val="sr-Cyrl-CS"/>
        </w:rPr>
        <w:t>Финансијска средства за спровођење Програма обезбеђена су у оквиру система здравствене заштите и буџета других државних органа и институција, донација и других извора у складу са законом.</w:t>
      </w:r>
    </w:p>
    <w:p w:rsidR="00EA4620" w:rsidRPr="004B38B4" w:rsidRDefault="00EA4620" w:rsidP="00EA4620">
      <w:pPr>
        <w:tabs>
          <w:tab w:val="left" w:pos="709"/>
        </w:tabs>
        <w:jc w:val="both"/>
        <w:rPr>
          <w:rFonts w:ascii="Times New Roman" w:hAnsi="Times New Roman" w:cs="Times New Roman"/>
          <w:sz w:val="24"/>
          <w:szCs w:val="24"/>
          <w:lang w:val="sr-Cyrl-CS"/>
        </w:rPr>
      </w:pPr>
      <w:r w:rsidRPr="004B38B4">
        <w:rPr>
          <w:rFonts w:ascii="Times New Roman" w:hAnsi="Times New Roman" w:cs="Times New Roman"/>
          <w:sz w:val="24"/>
          <w:szCs w:val="24"/>
          <w:lang w:val="sr-Cyrl-CS"/>
        </w:rPr>
        <w:tab/>
      </w:r>
      <w:r w:rsidR="00544A95" w:rsidRPr="004B38B4">
        <w:rPr>
          <w:rFonts w:ascii="Times New Roman" w:hAnsi="Times New Roman" w:cs="Times New Roman"/>
          <w:sz w:val="24"/>
          <w:szCs w:val="24"/>
          <w:lang w:val="sr-Cyrl-CS"/>
        </w:rPr>
        <w:tab/>
      </w:r>
      <w:r w:rsidR="00544A95" w:rsidRPr="004B38B4">
        <w:rPr>
          <w:rFonts w:ascii="Times New Roman" w:hAnsi="Times New Roman" w:cs="Times New Roman"/>
          <w:sz w:val="24"/>
          <w:szCs w:val="24"/>
          <w:lang w:val="sr-Cyrl-CS"/>
        </w:rPr>
        <w:tab/>
      </w:r>
      <w:r w:rsidRPr="004B38B4">
        <w:rPr>
          <w:rFonts w:ascii="Times New Roman" w:hAnsi="Times New Roman" w:cs="Times New Roman"/>
          <w:sz w:val="24"/>
          <w:szCs w:val="24"/>
          <w:lang w:val="sr-Cyrl-CS"/>
        </w:rPr>
        <w:t>Из буџета Министарства здравља и других ресорних органа и институција, у складу са њиховим обавезама и надлежностима,</w:t>
      </w:r>
      <w:r w:rsidRPr="004B38B4">
        <w:rPr>
          <w:rFonts w:ascii="Times New Roman" w:hAnsi="Times New Roman" w:cs="Times New Roman"/>
          <w:sz w:val="24"/>
          <w:szCs w:val="24"/>
          <w:lang w:val="sr-Latn-RS"/>
        </w:rPr>
        <w:t xml:space="preserve"> </w:t>
      </w:r>
      <w:r w:rsidRPr="004B38B4">
        <w:rPr>
          <w:rFonts w:ascii="Times New Roman" w:hAnsi="Times New Roman" w:cs="Times New Roman"/>
          <w:sz w:val="24"/>
          <w:szCs w:val="24"/>
          <w:lang w:val="sr-Cyrl-CS"/>
        </w:rPr>
        <w:t>обезбеђују се средства за спровођење превентивних и истраживачких активности и других активности у складу са могућностима.</w:t>
      </w:r>
    </w:p>
    <w:p w:rsidR="00EA4620" w:rsidRPr="004B38B4" w:rsidRDefault="00EA4620" w:rsidP="00EA4620">
      <w:pPr>
        <w:shd w:val="clear" w:color="auto" w:fill="FFFFFF"/>
        <w:tabs>
          <w:tab w:val="left" w:pos="1418"/>
        </w:tabs>
        <w:autoSpaceDE w:val="0"/>
        <w:autoSpaceDN w:val="0"/>
        <w:adjustRightInd w:val="0"/>
        <w:jc w:val="both"/>
        <w:rPr>
          <w:rFonts w:ascii="Times New Roman" w:hAnsi="Times New Roman" w:cs="Times New Roman"/>
          <w:sz w:val="24"/>
          <w:szCs w:val="24"/>
          <w:lang w:val="sr-Cyrl-CS"/>
        </w:rPr>
      </w:pPr>
      <w:r w:rsidRPr="004B38B4">
        <w:rPr>
          <w:rFonts w:ascii="Times New Roman" w:hAnsi="Times New Roman" w:cs="Times New Roman"/>
          <w:sz w:val="24"/>
          <w:szCs w:val="24"/>
          <w:lang w:val="sr-Cyrl-CS"/>
        </w:rPr>
        <w:tab/>
        <w:t xml:space="preserve">У буџету за </w:t>
      </w:r>
      <w:r w:rsidRPr="006E2D3A">
        <w:rPr>
          <w:rFonts w:ascii="Times New Roman" w:hAnsi="Times New Roman" w:cs="Times New Roman"/>
          <w:sz w:val="24"/>
          <w:szCs w:val="24"/>
          <w:lang w:val="sr-Cyrl-CS"/>
        </w:rPr>
        <w:t>2020.</w:t>
      </w:r>
      <w:r w:rsidRPr="004B38B4">
        <w:rPr>
          <w:rFonts w:ascii="Times New Roman" w:hAnsi="Times New Roman" w:cs="Times New Roman"/>
          <w:sz w:val="24"/>
          <w:szCs w:val="24"/>
          <w:lang w:val="sr-Cyrl-CS"/>
        </w:rPr>
        <w:t xml:space="preserve"> годину средства </w:t>
      </w:r>
      <w:r w:rsidRPr="004B38B4">
        <w:rPr>
          <w:rFonts w:ascii="Times New Roman" w:hAnsi="Times New Roman" w:cs="Times New Roman"/>
          <w:sz w:val="24"/>
          <w:szCs w:val="24"/>
          <w:lang w:val="sr-Cyrl-RS"/>
        </w:rPr>
        <w:t xml:space="preserve">су </w:t>
      </w:r>
      <w:r w:rsidRPr="004B38B4">
        <w:rPr>
          <w:rFonts w:ascii="Times New Roman" w:hAnsi="Times New Roman" w:cs="Times New Roman"/>
          <w:sz w:val="24"/>
          <w:szCs w:val="24"/>
          <w:lang w:val="sr-Cyrl-CS"/>
        </w:rPr>
        <w:t>обрзбеђена на Разделу Мнинистарства здравља у износу од  209.800.000 динара у оквиру програма:</w:t>
      </w:r>
    </w:p>
    <w:p w:rsidR="00EA4620" w:rsidRPr="004B38B4" w:rsidRDefault="00EA4620" w:rsidP="00EA4620">
      <w:pPr>
        <w:shd w:val="clear" w:color="auto" w:fill="FFFFFF"/>
        <w:tabs>
          <w:tab w:val="left" w:pos="1418"/>
        </w:tabs>
        <w:autoSpaceDE w:val="0"/>
        <w:autoSpaceDN w:val="0"/>
        <w:adjustRightInd w:val="0"/>
        <w:jc w:val="both"/>
        <w:rPr>
          <w:rFonts w:ascii="Times New Roman" w:hAnsi="Times New Roman" w:cs="Times New Roman"/>
          <w:sz w:val="24"/>
          <w:szCs w:val="24"/>
          <w:lang w:val="sr-Cyrl-CS"/>
        </w:rPr>
      </w:pPr>
      <w:r w:rsidRPr="004B38B4">
        <w:rPr>
          <w:rFonts w:ascii="Times New Roman" w:hAnsi="Times New Roman" w:cs="Times New Roman"/>
          <w:sz w:val="24"/>
          <w:szCs w:val="24"/>
          <w:lang w:val="sr-Cyrl-CS"/>
        </w:rPr>
        <w:t xml:space="preserve">           - Програм 1802 – Превентивна здравствена заштита, у износу од 2.000.000 динара, и то:</w:t>
      </w:r>
    </w:p>
    <w:p w:rsidR="00EA4620" w:rsidRPr="004B38B4" w:rsidRDefault="00EA4620" w:rsidP="00EA4620">
      <w:pPr>
        <w:shd w:val="clear" w:color="auto" w:fill="FFFFFF"/>
        <w:tabs>
          <w:tab w:val="left" w:pos="1418"/>
        </w:tabs>
        <w:autoSpaceDE w:val="0"/>
        <w:autoSpaceDN w:val="0"/>
        <w:adjustRightInd w:val="0"/>
        <w:jc w:val="both"/>
        <w:rPr>
          <w:rFonts w:ascii="Times New Roman" w:hAnsi="Times New Roman" w:cs="Times New Roman"/>
          <w:sz w:val="24"/>
          <w:szCs w:val="24"/>
          <w:lang w:val="sr-Cyrl-CS"/>
        </w:rPr>
      </w:pPr>
      <w:r w:rsidRPr="004B38B4">
        <w:rPr>
          <w:rFonts w:ascii="Times New Roman" w:hAnsi="Times New Roman" w:cs="Times New Roman"/>
          <w:sz w:val="24"/>
          <w:szCs w:val="24"/>
          <w:lang w:val="sr-Cyrl-CS"/>
        </w:rPr>
        <w:t>- прогамска активност 0001-Подршка раду института ''Др Милан Јовановић Батут'', економска класификација 465 - Остале дотације и трансфери, у износу од 1.000.000 динара и</w:t>
      </w:r>
    </w:p>
    <w:p w:rsidR="00EA4620" w:rsidRPr="004B38B4" w:rsidRDefault="00EA4620" w:rsidP="00EA4620">
      <w:pPr>
        <w:shd w:val="clear" w:color="auto" w:fill="FFFFFF"/>
        <w:tabs>
          <w:tab w:val="left" w:pos="1418"/>
        </w:tabs>
        <w:autoSpaceDE w:val="0"/>
        <w:autoSpaceDN w:val="0"/>
        <w:adjustRightInd w:val="0"/>
        <w:jc w:val="both"/>
        <w:rPr>
          <w:rFonts w:ascii="Times New Roman" w:hAnsi="Times New Roman" w:cs="Times New Roman"/>
          <w:sz w:val="24"/>
          <w:szCs w:val="24"/>
          <w:lang w:val="sr-Cyrl-CS"/>
        </w:rPr>
      </w:pPr>
      <w:r w:rsidRPr="004B38B4">
        <w:rPr>
          <w:rFonts w:ascii="Times New Roman" w:hAnsi="Times New Roman" w:cs="Times New Roman"/>
          <w:sz w:val="24"/>
          <w:szCs w:val="24"/>
          <w:lang w:val="sr-Cyrl-CS"/>
        </w:rPr>
        <w:t>- програмска активност 0002-Подршка раду института и завода за јавно здравље,економска класификација 465- Остале дотације и трансфери, у износу од 1.000.000 динара;</w:t>
      </w:r>
    </w:p>
    <w:p w:rsidR="00EA4620" w:rsidRPr="004B38B4" w:rsidRDefault="00EA4620" w:rsidP="00EA4620">
      <w:pPr>
        <w:shd w:val="clear" w:color="auto" w:fill="FFFFFF"/>
        <w:tabs>
          <w:tab w:val="left" w:pos="1418"/>
        </w:tabs>
        <w:autoSpaceDE w:val="0"/>
        <w:autoSpaceDN w:val="0"/>
        <w:adjustRightInd w:val="0"/>
        <w:jc w:val="both"/>
        <w:rPr>
          <w:rFonts w:ascii="Times New Roman" w:hAnsi="Times New Roman" w:cs="Times New Roman"/>
          <w:sz w:val="24"/>
          <w:szCs w:val="24"/>
          <w:lang w:val="sr-Cyrl-CS"/>
        </w:rPr>
      </w:pPr>
      <w:r w:rsidRPr="004B38B4">
        <w:rPr>
          <w:rFonts w:ascii="Times New Roman" w:hAnsi="Times New Roman" w:cs="Times New Roman"/>
          <w:sz w:val="24"/>
          <w:szCs w:val="24"/>
          <w:lang w:val="sr-Latn-RS"/>
        </w:rPr>
        <w:t xml:space="preserve">           </w:t>
      </w:r>
      <w:r w:rsidRPr="004B38B4">
        <w:rPr>
          <w:rFonts w:ascii="Times New Roman" w:hAnsi="Times New Roman" w:cs="Times New Roman"/>
          <w:sz w:val="24"/>
          <w:szCs w:val="24"/>
          <w:lang w:val="sr-Cyrl-CS"/>
        </w:rPr>
        <w:t>-Програм 1807-Развој инфраструктуре здравствених установа, у износу од  204.800.000 динара, и то:</w:t>
      </w:r>
    </w:p>
    <w:p w:rsidR="00EA4620" w:rsidRPr="004B38B4" w:rsidRDefault="00EA4620" w:rsidP="00EA4620">
      <w:pPr>
        <w:shd w:val="clear" w:color="auto" w:fill="FFFFFF"/>
        <w:tabs>
          <w:tab w:val="left" w:pos="1418"/>
        </w:tabs>
        <w:autoSpaceDE w:val="0"/>
        <w:autoSpaceDN w:val="0"/>
        <w:adjustRightInd w:val="0"/>
        <w:jc w:val="both"/>
        <w:rPr>
          <w:rFonts w:ascii="Times New Roman" w:hAnsi="Times New Roman" w:cs="Times New Roman"/>
          <w:sz w:val="24"/>
          <w:szCs w:val="24"/>
          <w:lang w:val="sr-Cyrl-CS"/>
        </w:rPr>
      </w:pPr>
      <w:r w:rsidRPr="004B38B4">
        <w:rPr>
          <w:rFonts w:ascii="Times New Roman" w:hAnsi="Times New Roman" w:cs="Times New Roman"/>
          <w:sz w:val="24"/>
          <w:szCs w:val="24"/>
          <w:lang w:val="sr-Latn-RS"/>
        </w:rPr>
        <w:t xml:space="preserve">          </w:t>
      </w:r>
      <w:r w:rsidRPr="004B38B4">
        <w:rPr>
          <w:rFonts w:ascii="Times New Roman" w:hAnsi="Times New Roman" w:cs="Times New Roman"/>
          <w:sz w:val="24"/>
          <w:szCs w:val="24"/>
          <w:lang w:val="sr-Cyrl-CS"/>
        </w:rPr>
        <w:t xml:space="preserve">-програмска активност 0001-Изградња и опремање здравствених установа, економска класификација 464-Дотације организацијама обавезног соцојалног осигурања, у износу од  200.000.000 динара и </w:t>
      </w:r>
    </w:p>
    <w:p w:rsidR="00EA4620" w:rsidRPr="004B38B4" w:rsidRDefault="00EA4620" w:rsidP="00EA4620">
      <w:pPr>
        <w:shd w:val="clear" w:color="auto" w:fill="FFFFFF"/>
        <w:tabs>
          <w:tab w:val="left" w:pos="1418"/>
        </w:tabs>
        <w:autoSpaceDE w:val="0"/>
        <w:autoSpaceDN w:val="0"/>
        <w:adjustRightInd w:val="0"/>
        <w:jc w:val="both"/>
        <w:rPr>
          <w:rFonts w:ascii="Times New Roman" w:hAnsi="Times New Roman" w:cs="Times New Roman"/>
          <w:sz w:val="24"/>
          <w:szCs w:val="24"/>
          <w:lang w:val="sr-Latn-RS"/>
        </w:rPr>
      </w:pPr>
      <w:r w:rsidRPr="004B38B4">
        <w:rPr>
          <w:rFonts w:ascii="Times New Roman" w:hAnsi="Times New Roman" w:cs="Times New Roman"/>
          <w:sz w:val="24"/>
          <w:szCs w:val="24"/>
          <w:lang w:val="sr-Latn-RS"/>
        </w:rPr>
        <w:t xml:space="preserve">         </w:t>
      </w:r>
      <w:r w:rsidRPr="004B38B4">
        <w:rPr>
          <w:rFonts w:ascii="Times New Roman" w:hAnsi="Times New Roman" w:cs="Times New Roman"/>
          <w:sz w:val="24"/>
          <w:szCs w:val="24"/>
          <w:lang w:val="sr-Cyrl-CS"/>
        </w:rPr>
        <w:t>-пројекат 4009-Развој здравства 2-додатно финансирање, у износу од 4.800.000  динара, економска класификација</w:t>
      </w:r>
      <w:r w:rsidRPr="004B38B4">
        <w:rPr>
          <w:rFonts w:ascii="Times New Roman" w:hAnsi="Times New Roman" w:cs="Times New Roman"/>
          <w:sz w:val="24"/>
          <w:szCs w:val="24"/>
          <w:lang w:val="sr-Latn-RS"/>
        </w:rPr>
        <w:t xml:space="preserve"> 422-</w:t>
      </w:r>
      <w:r w:rsidRPr="004B38B4">
        <w:rPr>
          <w:rFonts w:ascii="Times New Roman" w:hAnsi="Times New Roman" w:cs="Times New Roman"/>
          <w:sz w:val="24"/>
          <w:szCs w:val="24"/>
          <w:lang w:val="sr-Cyrl-RS"/>
        </w:rPr>
        <w:t>Трошкови путовања, у износу од 480.000 динара, економска класификација 423-Услуге по уговору, у износу од 3.840.000 динара, економска класификација 426-Материјал, у износу од 480.000 динара.</w:t>
      </w:r>
      <w:r w:rsidRPr="004B38B4">
        <w:rPr>
          <w:rFonts w:ascii="Times New Roman" w:hAnsi="Times New Roman" w:cs="Times New Roman"/>
          <w:sz w:val="24"/>
          <w:szCs w:val="24"/>
          <w:lang w:val="sr-Cyrl-CS"/>
        </w:rPr>
        <w:t xml:space="preserve">  </w:t>
      </w:r>
    </w:p>
    <w:p w:rsidR="00EA4620" w:rsidRPr="004B38B4" w:rsidRDefault="00EA4620" w:rsidP="00EA4620">
      <w:pPr>
        <w:shd w:val="clear" w:color="auto" w:fill="FFFFFF"/>
        <w:tabs>
          <w:tab w:val="left" w:pos="1418"/>
        </w:tabs>
        <w:autoSpaceDE w:val="0"/>
        <w:autoSpaceDN w:val="0"/>
        <w:adjustRightInd w:val="0"/>
        <w:jc w:val="both"/>
        <w:rPr>
          <w:rFonts w:ascii="Times New Roman" w:hAnsi="Times New Roman" w:cs="Times New Roman"/>
          <w:sz w:val="24"/>
          <w:szCs w:val="24"/>
          <w:lang w:val="sr-Cyrl-CS"/>
        </w:rPr>
      </w:pPr>
      <w:r w:rsidRPr="004B38B4">
        <w:rPr>
          <w:rFonts w:ascii="Times New Roman" w:hAnsi="Times New Roman" w:cs="Times New Roman"/>
          <w:sz w:val="24"/>
          <w:szCs w:val="24"/>
          <w:lang w:val="sr-Cyrl-CS"/>
        </w:rPr>
        <w:t xml:space="preserve">           - Програм 1809 – Превенција и контрола водећих хроничних незаразних обољења, прогамска активност 0001-Подршка раду Канцеларије за контролу дувана,  465 - Остале дотације и трансфери, у износу од  3.000.000 динара </w:t>
      </w:r>
    </w:p>
    <w:p w:rsidR="00EA4620" w:rsidRPr="004B38B4" w:rsidRDefault="00EA4620" w:rsidP="00EA4620">
      <w:pPr>
        <w:shd w:val="clear" w:color="auto" w:fill="FFFFFF"/>
        <w:tabs>
          <w:tab w:val="left" w:pos="1418"/>
        </w:tabs>
        <w:autoSpaceDE w:val="0"/>
        <w:autoSpaceDN w:val="0"/>
        <w:adjustRightInd w:val="0"/>
        <w:jc w:val="both"/>
        <w:rPr>
          <w:rFonts w:ascii="Times New Roman" w:hAnsi="Times New Roman" w:cs="Times New Roman"/>
          <w:sz w:val="24"/>
          <w:szCs w:val="24"/>
          <w:lang w:val="sr-Cyrl-CS"/>
        </w:rPr>
      </w:pPr>
      <w:r w:rsidRPr="004B38B4">
        <w:rPr>
          <w:rFonts w:ascii="Times New Roman" w:hAnsi="Times New Roman" w:cs="Times New Roman"/>
          <w:sz w:val="24"/>
          <w:szCs w:val="24"/>
          <w:lang w:val="sr-Latn-RS"/>
        </w:rPr>
        <w:t xml:space="preserve">              </w:t>
      </w:r>
      <w:r w:rsidR="00544A95" w:rsidRPr="004B38B4">
        <w:rPr>
          <w:rFonts w:ascii="Times New Roman" w:hAnsi="Times New Roman" w:cs="Times New Roman"/>
          <w:sz w:val="24"/>
          <w:szCs w:val="24"/>
          <w:lang w:val="sr-Latn-RS"/>
        </w:rPr>
        <w:tab/>
      </w:r>
      <w:r w:rsidRPr="004B38B4">
        <w:rPr>
          <w:rFonts w:ascii="Times New Roman" w:hAnsi="Times New Roman" w:cs="Times New Roman"/>
          <w:sz w:val="24"/>
          <w:szCs w:val="24"/>
          <w:lang w:val="sr-Cyrl-CS"/>
        </w:rPr>
        <w:t xml:space="preserve">У буџету за </w:t>
      </w:r>
      <w:r w:rsidRPr="006E2D3A">
        <w:rPr>
          <w:rFonts w:ascii="Times New Roman" w:hAnsi="Times New Roman" w:cs="Times New Roman"/>
          <w:sz w:val="24"/>
          <w:szCs w:val="24"/>
          <w:lang w:val="sr-Cyrl-CS"/>
        </w:rPr>
        <w:t>2021.</w:t>
      </w:r>
      <w:r w:rsidRPr="004B38B4">
        <w:rPr>
          <w:rFonts w:ascii="Times New Roman" w:hAnsi="Times New Roman" w:cs="Times New Roman"/>
          <w:sz w:val="24"/>
          <w:szCs w:val="24"/>
          <w:lang w:val="sr-Cyrl-CS"/>
        </w:rPr>
        <w:t xml:space="preserve"> годину средства ће се обезбедити у оквиру лимита које утврди Министарство финансија за Раздео 27 Министарства здравља  у износу од  </w:t>
      </w:r>
      <w:r w:rsidR="00D65E5B" w:rsidRPr="004B38B4">
        <w:rPr>
          <w:rFonts w:ascii="Times New Roman" w:eastAsia="Times New Roman" w:hAnsi="Times New Roman" w:cs="Times New Roman"/>
          <w:sz w:val="24"/>
          <w:szCs w:val="24"/>
          <w:lang w:val="sr-Cyrl-CS"/>
        </w:rPr>
        <w:t xml:space="preserve">1.624.480.000 </w:t>
      </w:r>
      <w:r w:rsidRPr="004B38B4">
        <w:rPr>
          <w:rFonts w:ascii="Times New Roman" w:hAnsi="Times New Roman" w:cs="Times New Roman"/>
          <w:sz w:val="24"/>
          <w:szCs w:val="24"/>
          <w:lang w:val="sr-Cyrl-CS"/>
        </w:rPr>
        <w:t>динара,  у оквиру програма:</w:t>
      </w:r>
    </w:p>
    <w:p w:rsidR="00EA4620" w:rsidRPr="004B38B4" w:rsidRDefault="00EA4620" w:rsidP="00EA4620">
      <w:pPr>
        <w:shd w:val="clear" w:color="auto" w:fill="FFFFFF"/>
        <w:tabs>
          <w:tab w:val="left" w:pos="1418"/>
        </w:tabs>
        <w:autoSpaceDE w:val="0"/>
        <w:autoSpaceDN w:val="0"/>
        <w:adjustRightInd w:val="0"/>
        <w:jc w:val="both"/>
        <w:rPr>
          <w:rFonts w:ascii="Times New Roman" w:hAnsi="Times New Roman" w:cs="Times New Roman"/>
          <w:sz w:val="24"/>
          <w:szCs w:val="24"/>
          <w:lang w:val="sr-Cyrl-CS"/>
        </w:rPr>
      </w:pPr>
      <w:r w:rsidRPr="004B38B4">
        <w:rPr>
          <w:rFonts w:ascii="Times New Roman" w:hAnsi="Times New Roman" w:cs="Times New Roman"/>
          <w:sz w:val="24"/>
          <w:szCs w:val="24"/>
          <w:lang w:val="sr-Cyrl-CS"/>
        </w:rPr>
        <w:t xml:space="preserve">           - Програм 1802 – Превентивна здравствена заштита, у износу од  1.000.000  динара, и то:</w:t>
      </w:r>
    </w:p>
    <w:p w:rsidR="00EA4620" w:rsidRPr="004B38B4" w:rsidRDefault="00EA4620" w:rsidP="00EA4620">
      <w:pPr>
        <w:shd w:val="clear" w:color="auto" w:fill="FFFFFF"/>
        <w:tabs>
          <w:tab w:val="left" w:pos="1418"/>
        </w:tabs>
        <w:autoSpaceDE w:val="0"/>
        <w:autoSpaceDN w:val="0"/>
        <w:adjustRightInd w:val="0"/>
        <w:jc w:val="both"/>
        <w:rPr>
          <w:rFonts w:ascii="Times New Roman" w:hAnsi="Times New Roman" w:cs="Times New Roman"/>
          <w:sz w:val="24"/>
          <w:szCs w:val="24"/>
          <w:lang w:val="sr-Cyrl-CS"/>
        </w:rPr>
      </w:pPr>
      <w:r w:rsidRPr="004B38B4">
        <w:rPr>
          <w:rFonts w:ascii="Times New Roman" w:hAnsi="Times New Roman" w:cs="Times New Roman"/>
          <w:sz w:val="24"/>
          <w:szCs w:val="24"/>
          <w:lang w:val="sr-Cyrl-CS"/>
        </w:rPr>
        <w:t>- прогамска активност 0001-Подршка раду института ''Др Милан Јовановић Батут'', економска класификација 465 - Остале дотације и трансфери, у износу од 500.000 динара и</w:t>
      </w:r>
    </w:p>
    <w:p w:rsidR="00EA4620" w:rsidRPr="004B38B4" w:rsidRDefault="00EA4620" w:rsidP="00EA4620">
      <w:pPr>
        <w:shd w:val="clear" w:color="auto" w:fill="FFFFFF"/>
        <w:tabs>
          <w:tab w:val="left" w:pos="1418"/>
        </w:tabs>
        <w:autoSpaceDE w:val="0"/>
        <w:autoSpaceDN w:val="0"/>
        <w:adjustRightInd w:val="0"/>
        <w:jc w:val="both"/>
        <w:rPr>
          <w:rFonts w:ascii="Times New Roman" w:hAnsi="Times New Roman" w:cs="Times New Roman"/>
          <w:sz w:val="24"/>
          <w:szCs w:val="24"/>
          <w:lang w:val="sr-Cyrl-CS"/>
        </w:rPr>
      </w:pPr>
      <w:r w:rsidRPr="004B38B4">
        <w:rPr>
          <w:rFonts w:ascii="Times New Roman" w:hAnsi="Times New Roman" w:cs="Times New Roman"/>
          <w:sz w:val="24"/>
          <w:szCs w:val="24"/>
          <w:lang w:val="sr-Latn-RS"/>
        </w:rPr>
        <w:t xml:space="preserve">            </w:t>
      </w:r>
      <w:r w:rsidRPr="004B38B4">
        <w:rPr>
          <w:rFonts w:ascii="Times New Roman" w:hAnsi="Times New Roman" w:cs="Times New Roman"/>
          <w:sz w:val="24"/>
          <w:szCs w:val="24"/>
          <w:lang w:val="sr-Cyrl-CS"/>
        </w:rPr>
        <w:t>- програмска активност 0002-Подршка раду института и завода за јавно здравље,економска класификација 465- Остале дотације и трансфери, у износу од 500.000 динара;</w:t>
      </w:r>
    </w:p>
    <w:p w:rsidR="00EA4620" w:rsidRPr="004B38B4" w:rsidRDefault="00EA4620" w:rsidP="00EA4620">
      <w:pPr>
        <w:shd w:val="clear" w:color="auto" w:fill="FFFFFF"/>
        <w:tabs>
          <w:tab w:val="left" w:pos="1418"/>
        </w:tabs>
        <w:autoSpaceDE w:val="0"/>
        <w:autoSpaceDN w:val="0"/>
        <w:adjustRightInd w:val="0"/>
        <w:jc w:val="both"/>
        <w:rPr>
          <w:rFonts w:ascii="Times New Roman" w:hAnsi="Times New Roman" w:cs="Times New Roman"/>
          <w:sz w:val="24"/>
          <w:szCs w:val="24"/>
          <w:lang w:val="sr-Cyrl-CS"/>
        </w:rPr>
      </w:pPr>
      <w:r w:rsidRPr="004B38B4">
        <w:rPr>
          <w:rFonts w:ascii="Times New Roman" w:hAnsi="Times New Roman" w:cs="Times New Roman"/>
          <w:sz w:val="24"/>
          <w:szCs w:val="24"/>
          <w:lang w:val="sr-Latn-RS"/>
        </w:rPr>
        <w:t xml:space="preserve">            </w:t>
      </w:r>
      <w:r w:rsidRPr="004B38B4">
        <w:rPr>
          <w:rFonts w:ascii="Times New Roman" w:hAnsi="Times New Roman" w:cs="Times New Roman"/>
          <w:sz w:val="24"/>
          <w:szCs w:val="24"/>
          <w:lang w:val="sr-Cyrl-CS"/>
        </w:rPr>
        <w:t>-Програм 1807</w:t>
      </w:r>
      <w:r w:rsidRPr="004B38B4">
        <w:rPr>
          <w:rFonts w:ascii="Times New Roman" w:hAnsi="Times New Roman" w:cs="Times New Roman"/>
          <w:sz w:val="24"/>
          <w:szCs w:val="24"/>
          <w:lang w:val="sr-Latn-RS"/>
        </w:rPr>
        <w:t xml:space="preserve"> </w:t>
      </w:r>
      <w:r w:rsidRPr="004B38B4">
        <w:rPr>
          <w:rFonts w:ascii="Times New Roman" w:hAnsi="Times New Roman" w:cs="Times New Roman"/>
          <w:sz w:val="24"/>
          <w:szCs w:val="24"/>
          <w:lang w:val="sr-Cyrl-CS"/>
        </w:rPr>
        <w:t>-</w:t>
      </w:r>
      <w:r w:rsidRPr="004B38B4">
        <w:rPr>
          <w:rFonts w:ascii="Times New Roman" w:hAnsi="Times New Roman" w:cs="Times New Roman"/>
          <w:sz w:val="24"/>
          <w:szCs w:val="24"/>
          <w:lang w:val="sr-Latn-RS"/>
        </w:rPr>
        <w:t xml:space="preserve"> </w:t>
      </w:r>
      <w:r w:rsidRPr="004B38B4">
        <w:rPr>
          <w:rFonts w:ascii="Times New Roman" w:hAnsi="Times New Roman" w:cs="Times New Roman"/>
          <w:sz w:val="24"/>
          <w:szCs w:val="24"/>
          <w:lang w:val="sr-Cyrl-CS"/>
        </w:rPr>
        <w:t>Развој инфраструктуре здравствених установа, у износу од  1.617.760.000  динара, и то:</w:t>
      </w:r>
    </w:p>
    <w:p w:rsidR="00EA4620" w:rsidRPr="004B38B4" w:rsidRDefault="00EA4620" w:rsidP="00EA4620">
      <w:pPr>
        <w:shd w:val="clear" w:color="auto" w:fill="FFFFFF"/>
        <w:tabs>
          <w:tab w:val="left" w:pos="1418"/>
        </w:tabs>
        <w:autoSpaceDE w:val="0"/>
        <w:autoSpaceDN w:val="0"/>
        <w:adjustRightInd w:val="0"/>
        <w:jc w:val="both"/>
        <w:rPr>
          <w:rFonts w:ascii="Times New Roman" w:hAnsi="Times New Roman" w:cs="Times New Roman"/>
          <w:sz w:val="24"/>
          <w:szCs w:val="24"/>
          <w:lang w:val="sr-Cyrl-CS"/>
        </w:rPr>
      </w:pPr>
      <w:r w:rsidRPr="004B38B4">
        <w:rPr>
          <w:rFonts w:ascii="Times New Roman" w:hAnsi="Times New Roman" w:cs="Times New Roman"/>
          <w:sz w:val="24"/>
          <w:szCs w:val="24"/>
          <w:lang w:val="sr-Latn-RS"/>
        </w:rPr>
        <w:t xml:space="preserve">            </w:t>
      </w:r>
      <w:r w:rsidRPr="004B38B4">
        <w:rPr>
          <w:rFonts w:ascii="Times New Roman" w:hAnsi="Times New Roman" w:cs="Times New Roman"/>
          <w:sz w:val="24"/>
          <w:szCs w:val="24"/>
          <w:lang w:val="sr-Cyrl-CS"/>
        </w:rPr>
        <w:t xml:space="preserve">-програмска активност 0001-Изградња и опремање здравствених установа , економска класификација 464-Дотације организацијама обавезног соцојалног осигурања, у износу од   131.800.000 динара и </w:t>
      </w:r>
    </w:p>
    <w:p w:rsidR="00EA4620" w:rsidRPr="004B38B4" w:rsidRDefault="00EA4620" w:rsidP="00D65E5B">
      <w:pPr>
        <w:shd w:val="clear" w:color="auto" w:fill="FFFFFF"/>
        <w:tabs>
          <w:tab w:val="left" w:pos="1418"/>
        </w:tabs>
        <w:autoSpaceDE w:val="0"/>
        <w:autoSpaceDN w:val="0"/>
        <w:adjustRightInd w:val="0"/>
        <w:jc w:val="both"/>
        <w:rPr>
          <w:rFonts w:ascii="Times New Roman" w:hAnsi="Times New Roman" w:cs="Times New Roman"/>
          <w:sz w:val="24"/>
          <w:szCs w:val="24"/>
          <w:lang w:val="sr-Cyrl-RS"/>
        </w:rPr>
      </w:pPr>
      <w:r w:rsidRPr="004B38B4">
        <w:rPr>
          <w:rFonts w:ascii="Times New Roman" w:hAnsi="Times New Roman" w:cs="Times New Roman"/>
          <w:sz w:val="24"/>
          <w:szCs w:val="24"/>
          <w:lang w:val="sr-Latn-RS"/>
        </w:rPr>
        <w:t xml:space="preserve">            </w:t>
      </w:r>
      <w:r w:rsidRPr="004B38B4">
        <w:rPr>
          <w:rFonts w:ascii="Times New Roman" w:hAnsi="Times New Roman" w:cs="Times New Roman"/>
          <w:sz w:val="24"/>
          <w:szCs w:val="24"/>
          <w:lang w:val="sr-Cyrl-CS"/>
        </w:rPr>
        <w:t>-пројекат 4009</w:t>
      </w:r>
      <w:r w:rsidRPr="004B38B4">
        <w:rPr>
          <w:rFonts w:ascii="Times New Roman" w:hAnsi="Times New Roman" w:cs="Times New Roman"/>
          <w:sz w:val="24"/>
          <w:szCs w:val="24"/>
          <w:lang w:val="sr-Latn-RS"/>
        </w:rPr>
        <w:t xml:space="preserve"> </w:t>
      </w:r>
      <w:r w:rsidRPr="004B38B4">
        <w:rPr>
          <w:rFonts w:ascii="Times New Roman" w:hAnsi="Times New Roman" w:cs="Times New Roman"/>
          <w:sz w:val="24"/>
          <w:szCs w:val="24"/>
          <w:lang w:val="sr-Cyrl-CS"/>
        </w:rPr>
        <w:t>-</w:t>
      </w:r>
      <w:r w:rsidRPr="004B38B4">
        <w:rPr>
          <w:rFonts w:ascii="Times New Roman" w:hAnsi="Times New Roman" w:cs="Times New Roman"/>
          <w:sz w:val="24"/>
          <w:szCs w:val="24"/>
          <w:lang w:val="sr-Latn-RS"/>
        </w:rPr>
        <w:t xml:space="preserve"> </w:t>
      </w:r>
      <w:r w:rsidRPr="004B38B4">
        <w:rPr>
          <w:rFonts w:ascii="Times New Roman" w:hAnsi="Times New Roman" w:cs="Times New Roman"/>
          <w:sz w:val="24"/>
          <w:szCs w:val="24"/>
          <w:lang w:val="sr-Cyrl-CS"/>
        </w:rPr>
        <w:t xml:space="preserve">Развој здравства 2-додатно финансирање, у износу од 1.492.680.000 динара, економска класификација </w:t>
      </w:r>
      <w:r w:rsidRPr="004B38B4">
        <w:rPr>
          <w:rFonts w:ascii="Times New Roman" w:hAnsi="Times New Roman" w:cs="Times New Roman"/>
          <w:sz w:val="24"/>
          <w:szCs w:val="24"/>
          <w:lang w:val="sr-Latn-RS"/>
        </w:rPr>
        <w:t>422-</w:t>
      </w:r>
      <w:r w:rsidRPr="004B38B4">
        <w:rPr>
          <w:rFonts w:ascii="Times New Roman" w:hAnsi="Times New Roman" w:cs="Times New Roman"/>
          <w:sz w:val="24"/>
          <w:szCs w:val="24"/>
          <w:lang w:val="sr-Cyrl-RS"/>
        </w:rPr>
        <w:t>Трошкови путовања, у износу од 960.000 динара, економска класификација 423-Услуге по уговору, у износу од 34.800.000 динара, економска класификација 426-Материјал, у износу од 960.000 динара и економска класификација 512-Машине и опрема, у износу од 1.455.960.000 динара.</w:t>
      </w:r>
      <w:r w:rsidRPr="004B38B4">
        <w:rPr>
          <w:rFonts w:ascii="Times New Roman" w:hAnsi="Times New Roman" w:cs="Times New Roman"/>
          <w:sz w:val="24"/>
          <w:szCs w:val="24"/>
          <w:lang w:val="sr-Cyrl-CS"/>
        </w:rPr>
        <w:t xml:space="preserve"> </w:t>
      </w:r>
    </w:p>
    <w:p w:rsidR="00EA4620" w:rsidRPr="004B38B4" w:rsidRDefault="00EA4620" w:rsidP="00D65E5B">
      <w:pPr>
        <w:shd w:val="clear" w:color="auto" w:fill="FFFFFF"/>
        <w:tabs>
          <w:tab w:val="left" w:pos="1418"/>
        </w:tabs>
        <w:autoSpaceDE w:val="0"/>
        <w:autoSpaceDN w:val="0"/>
        <w:adjustRightInd w:val="0"/>
        <w:jc w:val="both"/>
        <w:rPr>
          <w:rFonts w:ascii="Times New Roman" w:hAnsi="Times New Roman" w:cs="Times New Roman"/>
          <w:sz w:val="24"/>
          <w:szCs w:val="24"/>
          <w:lang w:val="sr-Cyrl-RS"/>
        </w:rPr>
      </w:pPr>
      <w:r w:rsidRPr="004B38B4">
        <w:rPr>
          <w:rFonts w:ascii="Times New Roman" w:hAnsi="Times New Roman" w:cs="Times New Roman"/>
          <w:sz w:val="24"/>
          <w:szCs w:val="24"/>
          <w:lang w:val="sr-Cyrl-CS"/>
        </w:rPr>
        <w:t xml:space="preserve">           - Програм 1809 – Превенција и контрола водећих хроничних незаразних обољења, прогамска активност 0001-Подршка раду Канцеларије за контролу дувана,  465 - Остале дотације и трансфери, у износу од  3.000.000 динара </w:t>
      </w:r>
    </w:p>
    <w:p w:rsidR="00EA4620" w:rsidRPr="004B38B4" w:rsidRDefault="00EA4620" w:rsidP="00EA4620">
      <w:pPr>
        <w:shd w:val="clear" w:color="auto" w:fill="FFFFFF"/>
        <w:tabs>
          <w:tab w:val="left" w:pos="1418"/>
        </w:tabs>
        <w:autoSpaceDE w:val="0"/>
        <w:autoSpaceDN w:val="0"/>
        <w:adjustRightInd w:val="0"/>
        <w:jc w:val="both"/>
        <w:rPr>
          <w:rFonts w:ascii="Times New Roman" w:hAnsi="Times New Roman" w:cs="Times New Roman"/>
          <w:sz w:val="24"/>
          <w:szCs w:val="24"/>
          <w:lang w:val="sr-Cyrl-CS"/>
        </w:rPr>
      </w:pPr>
      <w:r w:rsidRPr="004B38B4">
        <w:rPr>
          <w:rFonts w:ascii="Times New Roman" w:hAnsi="Times New Roman" w:cs="Times New Roman"/>
          <w:sz w:val="24"/>
          <w:szCs w:val="24"/>
          <w:lang w:val="sr-Cyrl-CS"/>
        </w:rPr>
        <w:t xml:space="preserve">            У буџету за </w:t>
      </w:r>
      <w:r w:rsidRPr="006E2D3A">
        <w:rPr>
          <w:rFonts w:ascii="Times New Roman" w:hAnsi="Times New Roman" w:cs="Times New Roman"/>
          <w:sz w:val="24"/>
          <w:szCs w:val="24"/>
          <w:lang w:val="sr-Cyrl-CS"/>
        </w:rPr>
        <w:t>2022</w:t>
      </w:r>
      <w:r w:rsidRPr="004B38B4">
        <w:rPr>
          <w:rFonts w:ascii="Times New Roman" w:hAnsi="Times New Roman" w:cs="Times New Roman"/>
          <w:sz w:val="24"/>
          <w:szCs w:val="24"/>
          <w:lang w:val="sr-Cyrl-CS"/>
        </w:rPr>
        <w:t>. годину средства ће се обезбедити у оквиру лимита које утврди  Министарство финансија за Раздео 27 Министарства здравља у износу од  1.043.100.000 динара у оквиру програма:</w:t>
      </w:r>
    </w:p>
    <w:p w:rsidR="00EA4620" w:rsidRPr="004B38B4" w:rsidRDefault="00EA4620" w:rsidP="00EA4620">
      <w:pPr>
        <w:shd w:val="clear" w:color="auto" w:fill="FFFFFF"/>
        <w:tabs>
          <w:tab w:val="left" w:pos="1418"/>
        </w:tabs>
        <w:autoSpaceDE w:val="0"/>
        <w:autoSpaceDN w:val="0"/>
        <w:adjustRightInd w:val="0"/>
        <w:jc w:val="both"/>
        <w:rPr>
          <w:rFonts w:ascii="Times New Roman" w:hAnsi="Times New Roman" w:cs="Times New Roman"/>
          <w:sz w:val="24"/>
          <w:szCs w:val="24"/>
          <w:lang w:val="sr-Cyrl-CS"/>
        </w:rPr>
      </w:pPr>
      <w:r w:rsidRPr="004B38B4">
        <w:rPr>
          <w:rFonts w:ascii="Times New Roman" w:hAnsi="Times New Roman" w:cs="Times New Roman"/>
          <w:sz w:val="24"/>
          <w:szCs w:val="24"/>
          <w:lang w:val="sr-Cyrl-CS"/>
        </w:rPr>
        <w:t xml:space="preserve">           - Програм 1802 – Превентивна здравствена заштита, у износу од  1.000.000  динара, и то:</w:t>
      </w:r>
    </w:p>
    <w:p w:rsidR="00EA4620" w:rsidRPr="004B38B4" w:rsidRDefault="00EA4620" w:rsidP="00EA4620">
      <w:pPr>
        <w:shd w:val="clear" w:color="auto" w:fill="FFFFFF"/>
        <w:tabs>
          <w:tab w:val="left" w:pos="1418"/>
        </w:tabs>
        <w:autoSpaceDE w:val="0"/>
        <w:autoSpaceDN w:val="0"/>
        <w:adjustRightInd w:val="0"/>
        <w:jc w:val="both"/>
        <w:rPr>
          <w:rFonts w:ascii="Times New Roman" w:hAnsi="Times New Roman" w:cs="Times New Roman"/>
          <w:sz w:val="24"/>
          <w:szCs w:val="24"/>
          <w:lang w:val="sr-Cyrl-CS"/>
        </w:rPr>
      </w:pPr>
      <w:r w:rsidRPr="004B38B4">
        <w:rPr>
          <w:rFonts w:ascii="Times New Roman" w:hAnsi="Times New Roman" w:cs="Times New Roman"/>
          <w:sz w:val="24"/>
          <w:szCs w:val="24"/>
          <w:lang w:val="sr-Latn-RS"/>
        </w:rPr>
        <w:t xml:space="preserve">          </w:t>
      </w:r>
      <w:r w:rsidRPr="004B38B4">
        <w:rPr>
          <w:rFonts w:ascii="Times New Roman" w:hAnsi="Times New Roman" w:cs="Times New Roman"/>
          <w:sz w:val="24"/>
          <w:szCs w:val="24"/>
          <w:lang w:val="sr-Cyrl-CS"/>
        </w:rPr>
        <w:t>- прогамска активност 0001-Подршка раду института ''Др Милан Јовановић Батут'', економска класификација 465 - Остале дотације и трансфери, у износу од 500.000 динара и</w:t>
      </w:r>
    </w:p>
    <w:p w:rsidR="00EA4620" w:rsidRPr="004B38B4" w:rsidRDefault="00EA4620" w:rsidP="00EA4620">
      <w:pPr>
        <w:shd w:val="clear" w:color="auto" w:fill="FFFFFF"/>
        <w:tabs>
          <w:tab w:val="left" w:pos="1418"/>
        </w:tabs>
        <w:autoSpaceDE w:val="0"/>
        <w:autoSpaceDN w:val="0"/>
        <w:adjustRightInd w:val="0"/>
        <w:jc w:val="both"/>
        <w:rPr>
          <w:rFonts w:ascii="Times New Roman" w:hAnsi="Times New Roman" w:cs="Times New Roman"/>
          <w:sz w:val="24"/>
          <w:szCs w:val="24"/>
          <w:lang w:val="sr-Cyrl-CS"/>
        </w:rPr>
      </w:pPr>
      <w:r w:rsidRPr="004B38B4">
        <w:rPr>
          <w:rFonts w:ascii="Times New Roman" w:hAnsi="Times New Roman" w:cs="Times New Roman"/>
          <w:sz w:val="24"/>
          <w:szCs w:val="24"/>
          <w:lang w:val="sr-Latn-RS"/>
        </w:rPr>
        <w:t xml:space="preserve">             </w:t>
      </w:r>
      <w:r w:rsidRPr="004B38B4">
        <w:rPr>
          <w:rFonts w:ascii="Times New Roman" w:hAnsi="Times New Roman" w:cs="Times New Roman"/>
          <w:sz w:val="24"/>
          <w:szCs w:val="24"/>
          <w:lang w:val="sr-Cyrl-CS"/>
        </w:rPr>
        <w:t>- програмска активност 0002-Подршка раду института и завода за јавно здравље,економска класификација 465- Остале дотације и трансфери, у износу од 500.000 динара;</w:t>
      </w:r>
    </w:p>
    <w:p w:rsidR="00EA4620" w:rsidRPr="004B38B4" w:rsidRDefault="00EA4620" w:rsidP="00D65E5B">
      <w:pPr>
        <w:shd w:val="clear" w:color="auto" w:fill="FFFFFF"/>
        <w:tabs>
          <w:tab w:val="left" w:pos="1418"/>
        </w:tabs>
        <w:autoSpaceDE w:val="0"/>
        <w:autoSpaceDN w:val="0"/>
        <w:adjustRightInd w:val="0"/>
        <w:jc w:val="both"/>
        <w:rPr>
          <w:rFonts w:ascii="Times New Roman" w:hAnsi="Times New Roman" w:cs="Times New Roman"/>
          <w:sz w:val="24"/>
          <w:szCs w:val="24"/>
          <w:lang w:val="sr-Cyrl-CS"/>
        </w:rPr>
      </w:pPr>
      <w:r w:rsidRPr="004B38B4">
        <w:rPr>
          <w:rFonts w:ascii="Times New Roman" w:hAnsi="Times New Roman" w:cs="Times New Roman"/>
          <w:sz w:val="24"/>
          <w:szCs w:val="24"/>
          <w:lang w:val="sr-Cyrl-CS"/>
        </w:rPr>
        <w:t xml:space="preserve">           - Програм 1807-Развој инфраструктуре здравствених установа, програмска активност 0001-Изградња и опремање здравствених установа, економска класификација 464-Дотације организацијама обавезног соц</w:t>
      </w:r>
      <w:r w:rsidRPr="004B38B4">
        <w:rPr>
          <w:rFonts w:ascii="Times New Roman" w:hAnsi="Times New Roman" w:cs="Times New Roman"/>
          <w:sz w:val="24"/>
          <w:szCs w:val="24"/>
          <w:lang w:val="sr-Cyrl-RS"/>
        </w:rPr>
        <w:t>и</w:t>
      </w:r>
      <w:r w:rsidRPr="004B38B4">
        <w:rPr>
          <w:rFonts w:ascii="Times New Roman" w:hAnsi="Times New Roman" w:cs="Times New Roman"/>
          <w:sz w:val="24"/>
          <w:szCs w:val="24"/>
          <w:lang w:val="sr-Cyrl-CS"/>
        </w:rPr>
        <w:t xml:space="preserve">јалног осигурања, у износу од  1.004.000.000  динара </w:t>
      </w:r>
    </w:p>
    <w:p w:rsidR="00EA4620" w:rsidRPr="004B38B4" w:rsidRDefault="00EA4620" w:rsidP="00EA4620">
      <w:pPr>
        <w:shd w:val="clear" w:color="auto" w:fill="FFFFFF"/>
        <w:tabs>
          <w:tab w:val="left" w:pos="1418"/>
        </w:tabs>
        <w:autoSpaceDE w:val="0"/>
        <w:autoSpaceDN w:val="0"/>
        <w:adjustRightInd w:val="0"/>
        <w:jc w:val="both"/>
        <w:rPr>
          <w:rFonts w:ascii="Times New Roman" w:hAnsi="Times New Roman" w:cs="Times New Roman"/>
          <w:sz w:val="24"/>
          <w:szCs w:val="24"/>
          <w:lang w:val="sr-Cyrl-RS"/>
        </w:rPr>
      </w:pPr>
      <w:r w:rsidRPr="004B38B4">
        <w:rPr>
          <w:rFonts w:ascii="Times New Roman" w:hAnsi="Times New Roman" w:cs="Times New Roman"/>
          <w:sz w:val="24"/>
          <w:szCs w:val="24"/>
          <w:lang w:val="sr-Cyrl-CS"/>
        </w:rPr>
        <w:t xml:space="preserve">         </w:t>
      </w:r>
      <w:r w:rsidRPr="004B38B4">
        <w:rPr>
          <w:rFonts w:ascii="Times New Roman" w:hAnsi="Times New Roman" w:cs="Times New Roman"/>
          <w:sz w:val="24"/>
          <w:szCs w:val="24"/>
          <w:lang w:val="sr-Latn-RS"/>
        </w:rPr>
        <w:t xml:space="preserve">  </w:t>
      </w:r>
      <w:r w:rsidRPr="004B38B4">
        <w:rPr>
          <w:rFonts w:ascii="Times New Roman" w:hAnsi="Times New Roman" w:cs="Times New Roman"/>
          <w:sz w:val="24"/>
          <w:szCs w:val="24"/>
          <w:lang w:val="sr-Cyrl-CS"/>
        </w:rPr>
        <w:t xml:space="preserve">  - Програм 1809 – Превенција и контрола водећих хроничних незаразних обољења, прогамска активност 0001-Подршка раду Канцеларије за контролу дувана,  465 - Остале дотације и трансфери, у износу од  3.000.000 динара</w:t>
      </w:r>
      <w:r w:rsidRPr="004B38B4">
        <w:rPr>
          <w:rFonts w:ascii="Times New Roman" w:hAnsi="Times New Roman" w:cs="Times New Roman"/>
          <w:sz w:val="24"/>
          <w:szCs w:val="24"/>
          <w:lang w:val="sr-Latn-RS"/>
        </w:rPr>
        <w:t>.</w:t>
      </w:r>
    </w:p>
    <w:p w:rsidR="00EA4620" w:rsidRPr="004B38B4" w:rsidRDefault="00D65E5B" w:rsidP="00EA4620">
      <w:pPr>
        <w:shd w:val="clear" w:color="auto" w:fill="FFFFFF"/>
        <w:tabs>
          <w:tab w:val="left" w:pos="1418"/>
        </w:tabs>
        <w:autoSpaceDE w:val="0"/>
        <w:autoSpaceDN w:val="0"/>
        <w:adjustRightInd w:val="0"/>
        <w:jc w:val="both"/>
        <w:rPr>
          <w:rFonts w:ascii="Times New Roman" w:hAnsi="Times New Roman" w:cs="Times New Roman"/>
          <w:sz w:val="24"/>
          <w:szCs w:val="24"/>
          <w:lang w:val="sr-Cyrl-RS"/>
        </w:rPr>
      </w:pPr>
      <w:r w:rsidRPr="004B38B4">
        <w:rPr>
          <w:rFonts w:ascii="Times New Roman" w:hAnsi="Times New Roman" w:cs="Times New Roman"/>
          <w:sz w:val="24"/>
          <w:szCs w:val="24"/>
          <w:lang w:val="sr-Cyrl-CS"/>
        </w:rPr>
        <w:t xml:space="preserve">               </w:t>
      </w:r>
      <w:r w:rsidR="00EA4620" w:rsidRPr="004B38B4">
        <w:rPr>
          <w:rFonts w:ascii="Times New Roman" w:hAnsi="Times New Roman" w:cs="Times New Roman"/>
          <w:sz w:val="24"/>
          <w:szCs w:val="24"/>
          <w:lang w:val="sr-Cyrl-CS"/>
        </w:rPr>
        <w:t>-</w:t>
      </w:r>
      <w:r w:rsidR="00544A95" w:rsidRPr="004B38B4">
        <w:rPr>
          <w:rFonts w:ascii="Times New Roman" w:hAnsi="Times New Roman" w:cs="Times New Roman"/>
          <w:sz w:val="24"/>
          <w:szCs w:val="24"/>
          <w:lang w:val="sr-Cyrl-CS"/>
        </w:rPr>
        <w:t xml:space="preserve"> </w:t>
      </w:r>
      <w:r w:rsidR="00EA4620" w:rsidRPr="004B38B4">
        <w:rPr>
          <w:rFonts w:ascii="Times New Roman" w:hAnsi="Times New Roman" w:cs="Times New Roman"/>
          <w:sz w:val="24"/>
          <w:szCs w:val="24"/>
          <w:lang w:val="sr-Cyrl-CS"/>
        </w:rPr>
        <w:t>Програм 1807</w:t>
      </w:r>
      <w:r w:rsidR="00EA4620" w:rsidRPr="004B38B4">
        <w:rPr>
          <w:rFonts w:ascii="Times New Roman" w:hAnsi="Times New Roman" w:cs="Times New Roman"/>
          <w:sz w:val="24"/>
          <w:szCs w:val="24"/>
          <w:lang w:val="sr-Latn-RS"/>
        </w:rPr>
        <w:t xml:space="preserve"> </w:t>
      </w:r>
      <w:r w:rsidR="00EA4620" w:rsidRPr="004B38B4">
        <w:rPr>
          <w:rFonts w:ascii="Times New Roman" w:hAnsi="Times New Roman" w:cs="Times New Roman"/>
          <w:sz w:val="24"/>
          <w:szCs w:val="24"/>
          <w:lang w:val="sr-Cyrl-CS"/>
        </w:rPr>
        <w:t>-</w:t>
      </w:r>
      <w:r w:rsidR="00EA4620" w:rsidRPr="004B38B4">
        <w:rPr>
          <w:rFonts w:ascii="Times New Roman" w:hAnsi="Times New Roman" w:cs="Times New Roman"/>
          <w:sz w:val="24"/>
          <w:szCs w:val="24"/>
          <w:lang w:val="sr-Latn-RS"/>
        </w:rPr>
        <w:t xml:space="preserve"> </w:t>
      </w:r>
      <w:r w:rsidR="00EA4620" w:rsidRPr="004B38B4">
        <w:rPr>
          <w:rFonts w:ascii="Times New Roman" w:hAnsi="Times New Roman" w:cs="Times New Roman"/>
          <w:sz w:val="24"/>
          <w:szCs w:val="24"/>
          <w:lang w:val="sr-Cyrl-CS"/>
        </w:rPr>
        <w:t>Развој инфраструктуре здравствених установа, пројекат 4009</w:t>
      </w:r>
      <w:r w:rsidR="00EA4620" w:rsidRPr="004B38B4">
        <w:rPr>
          <w:rFonts w:ascii="Times New Roman" w:hAnsi="Times New Roman" w:cs="Times New Roman"/>
          <w:sz w:val="24"/>
          <w:szCs w:val="24"/>
          <w:lang w:val="sr-Latn-RS"/>
        </w:rPr>
        <w:t xml:space="preserve"> </w:t>
      </w:r>
      <w:r w:rsidR="00EA4620" w:rsidRPr="004B38B4">
        <w:rPr>
          <w:rFonts w:ascii="Times New Roman" w:hAnsi="Times New Roman" w:cs="Times New Roman"/>
          <w:sz w:val="24"/>
          <w:szCs w:val="24"/>
          <w:lang w:val="sr-Cyrl-CS"/>
        </w:rPr>
        <w:t>-</w:t>
      </w:r>
      <w:r w:rsidR="00EA4620" w:rsidRPr="004B38B4">
        <w:rPr>
          <w:rFonts w:ascii="Times New Roman" w:hAnsi="Times New Roman" w:cs="Times New Roman"/>
          <w:sz w:val="24"/>
          <w:szCs w:val="24"/>
          <w:lang w:val="sr-Latn-RS"/>
        </w:rPr>
        <w:t xml:space="preserve"> </w:t>
      </w:r>
      <w:r w:rsidR="00EA4620" w:rsidRPr="004B38B4">
        <w:rPr>
          <w:rFonts w:ascii="Times New Roman" w:hAnsi="Times New Roman" w:cs="Times New Roman"/>
          <w:sz w:val="24"/>
          <w:szCs w:val="24"/>
          <w:lang w:val="sr-Cyrl-CS"/>
        </w:rPr>
        <w:t xml:space="preserve">Развој здравства 2-додатно финансирање, у износу од 35.100.000 динара, </w:t>
      </w:r>
      <w:r w:rsidR="00EA4620" w:rsidRPr="004B38B4">
        <w:rPr>
          <w:rFonts w:ascii="Times New Roman" w:hAnsi="Times New Roman" w:cs="Times New Roman"/>
          <w:sz w:val="24"/>
          <w:szCs w:val="24"/>
          <w:lang w:val="sr-Cyrl-RS"/>
        </w:rPr>
        <w:t>економска класификација 423-Услуге по уговору, у износу од 35.100.000 динара</w:t>
      </w:r>
    </w:p>
    <w:p w:rsidR="00EA4620" w:rsidRPr="004B38B4" w:rsidRDefault="00EA4620" w:rsidP="00EA4620">
      <w:pPr>
        <w:tabs>
          <w:tab w:val="left" w:pos="1418"/>
        </w:tabs>
        <w:jc w:val="both"/>
        <w:rPr>
          <w:rFonts w:ascii="Times New Roman" w:hAnsi="Times New Roman" w:cs="Times New Roman"/>
          <w:sz w:val="24"/>
          <w:szCs w:val="24"/>
          <w:lang w:val="sr-Cyrl-RS"/>
        </w:rPr>
      </w:pPr>
      <w:r w:rsidRPr="004B38B4">
        <w:rPr>
          <w:rFonts w:ascii="Times New Roman" w:hAnsi="Times New Roman" w:cs="Times New Roman"/>
          <w:sz w:val="24"/>
          <w:szCs w:val="24"/>
          <w:lang w:val="sr-Cyrl-CS"/>
        </w:rPr>
        <w:t xml:space="preserve">              </w:t>
      </w:r>
      <w:r w:rsidR="00544A95" w:rsidRPr="004B38B4">
        <w:rPr>
          <w:rFonts w:ascii="Times New Roman" w:hAnsi="Times New Roman" w:cs="Times New Roman"/>
          <w:sz w:val="24"/>
          <w:szCs w:val="24"/>
          <w:lang w:val="sr-Cyrl-CS"/>
        </w:rPr>
        <w:tab/>
      </w:r>
      <w:r w:rsidRPr="004B38B4">
        <w:rPr>
          <w:rFonts w:ascii="Times New Roman" w:hAnsi="Times New Roman" w:cs="Times New Roman"/>
          <w:sz w:val="24"/>
          <w:szCs w:val="24"/>
          <w:lang w:val="sr-Cyrl-CS"/>
        </w:rPr>
        <w:t xml:space="preserve">У финансијском плану Републичког фонда за здравствено осигурање обезбеђена су средства 2020. годину </w:t>
      </w:r>
      <w:r w:rsidRPr="004B38B4">
        <w:rPr>
          <w:rFonts w:ascii="Times New Roman" w:hAnsi="Times New Roman" w:cs="Times New Roman"/>
          <w:sz w:val="24"/>
          <w:szCs w:val="24"/>
          <w:lang w:val="sr-Cyrl-RS"/>
        </w:rPr>
        <w:t>у износу од 163.600.000 динара.</w:t>
      </w:r>
    </w:p>
    <w:p w:rsidR="00EA4620" w:rsidRPr="004B38B4" w:rsidRDefault="00544A95" w:rsidP="00EA4620">
      <w:pPr>
        <w:tabs>
          <w:tab w:val="left" w:pos="1418"/>
        </w:tabs>
        <w:jc w:val="both"/>
        <w:rPr>
          <w:rFonts w:ascii="Times New Roman" w:hAnsi="Times New Roman" w:cs="Times New Roman"/>
          <w:sz w:val="24"/>
          <w:szCs w:val="24"/>
          <w:lang w:val="sr-Cyrl-RS"/>
        </w:rPr>
      </w:pPr>
      <w:r w:rsidRPr="004B38B4">
        <w:rPr>
          <w:rFonts w:ascii="Times New Roman" w:hAnsi="Times New Roman" w:cs="Times New Roman"/>
          <w:sz w:val="24"/>
          <w:szCs w:val="24"/>
          <w:lang w:val="sr-Cyrl-CS"/>
        </w:rPr>
        <w:tab/>
      </w:r>
      <w:r w:rsidR="00EA4620" w:rsidRPr="004B38B4">
        <w:rPr>
          <w:rFonts w:ascii="Times New Roman" w:hAnsi="Times New Roman" w:cs="Times New Roman"/>
          <w:sz w:val="24"/>
          <w:szCs w:val="24"/>
          <w:lang w:val="sr-Cyrl-CS"/>
        </w:rPr>
        <w:t xml:space="preserve">У финансијском плану Републичког фонда за здравствено осигурање за </w:t>
      </w:r>
      <w:r w:rsidR="00EA4620" w:rsidRPr="006E2D3A">
        <w:rPr>
          <w:rFonts w:ascii="Times New Roman" w:hAnsi="Times New Roman" w:cs="Times New Roman"/>
          <w:sz w:val="24"/>
          <w:szCs w:val="24"/>
          <w:lang w:val="sr-Cyrl-CS"/>
        </w:rPr>
        <w:t>2021.</w:t>
      </w:r>
      <w:r w:rsidR="00EA4620" w:rsidRPr="004B38B4">
        <w:rPr>
          <w:rFonts w:ascii="Times New Roman" w:hAnsi="Times New Roman" w:cs="Times New Roman"/>
          <w:sz w:val="24"/>
          <w:szCs w:val="24"/>
          <w:lang w:val="sr-Cyrl-CS"/>
        </w:rPr>
        <w:t xml:space="preserve"> годину средства ће се обезбедити у оквиру лимита које утврди Министарство финансија, </w:t>
      </w:r>
      <w:r w:rsidR="00EA4620" w:rsidRPr="004B38B4">
        <w:rPr>
          <w:rFonts w:ascii="Times New Roman" w:hAnsi="Times New Roman" w:cs="Times New Roman"/>
          <w:sz w:val="24"/>
          <w:szCs w:val="24"/>
          <w:lang w:val="sr-Cyrl-RS"/>
        </w:rPr>
        <w:t xml:space="preserve">у износу од 1.039.600.000 динара, а за 2022. годину, </w:t>
      </w:r>
      <w:r w:rsidR="00EA4620" w:rsidRPr="004B38B4">
        <w:rPr>
          <w:rFonts w:ascii="Times New Roman" w:hAnsi="Times New Roman" w:cs="Times New Roman"/>
          <w:sz w:val="24"/>
          <w:szCs w:val="24"/>
          <w:lang w:val="sr-Cyrl-CS"/>
        </w:rPr>
        <w:t>у оквиру лимита</w:t>
      </w:r>
      <w:r w:rsidR="00EA4620" w:rsidRPr="004B38B4">
        <w:rPr>
          <w:rFonts w:ascii="Times New Roman" w:hAnsi="Times New Roman" w:cs="Times New Roman"/>
          <w:sz w:val="24"/>
          <w:szCs w:val="24"/>
          <w:lang w:val="sr-Cyrl-RS"/>
        </w:rPr>
        <w:t xml:space="preserve"> у износу од 1.354.000.000 динара.</w:t>
      </w:r>
    </w:p>
    <w:p w:rsidR="00EA4620" w:rsidRPr="004B38B4" w:rsidRDefault="00EA4620" w:rsidP="00544A95">
      <w:pPr>
        <w:jc w:val="both"/>
        <w:rPr>
          <w:rFonts w:ascii="Times New Roman" w:hAnsi="Times New Roman" w:cs="Times New Roman"/>
          <w:sz w:val="24"/>
          <w:szCs w:val="24"/>
          <w:lang w:val="uz-Cyrl-UZ"/>
        </w:rPr>
      </w:pPr>
      <w:r w:rsidRPr="004B38B4">
        <w:rPr>
          <w:rFonts w:ascii="Times New Roman" w:hAnsi="Times New Roman" w:cs="Times New Roman"/>
          <w:sz w:val="24"/>
          <w:szCs w:val="24"/>
          <w:lang w:val="sr-Cyrl-RS"/>
        </w:rPr>
        <w:t xml:space="preserve">             </w:t>
      </w:r>
      <w:r w:rsidR="00544A95" w:rsidRPr="004B38B4">
        <w:rPr>
          <w:rFonts w:ascii="Times New Roman" w:hAnsi="Times New Roman" w:cs="Times New Roman"/>
          <w:sz w:val="24"/>
          <w:szCs w:val="24"/>
          <w:lang w:val="sr-Cyrl-RS"/>
        </w:rPr>
        <w:tab/>
      </w:r>
      <w:r w:rsidR="00544A95" w:rsidRPr="004B38B4">
        <w:rPr>
          <w:rFonts w:ascii="Times New Roman" w:hAnsi="Times New Roman" w:cs="Times New Roman"/>
          <w:sz w:val="24"/>
          <w:szCs w:val="24"/>
          <w:lang w:val="sr-Cyrl-RS"/>
        </w:rPr>
        <w:tab/>
      </w:r>
      <w:r w:rsidRPr="004B38B4">
        <w:rPr>
          <w:rFonts w:ascii="Times New Roman" w:hAnsi="Times New Roman" w:cs="Times New Roman"/>
          <w:sz w:val="24"/>
          <w:szCs w:val="24"/>
          <w:lang w:val="sr-Cyrl-RS"/>
        </w:rPr>
        <w:t>Процењена  финансијска средства која ће бити обезбеђена из дела средстава која буду опредељена Јавном предузећу „Поште Србије“, за 2021</w:t>
      </w:r>
      <w:r w:rsidR="006E2D3A">
        <w:rPr>
          <w:rFonts w:ascii="Times New Roman" w:hAnsi="Times New Roman" w:cs="Times New Roman"/>
          <w:sz w:val="24"/>
          <w:szCs w:val="24"/>
          <w:lang w:val="sr-Latn-RS"/>
        </w:rPr>
        <w:t>.</w:t>
      </w:r>
      <w:r w:rsidRPr="004B38B4">
        <w:rPr>
          <w:rFonts w:ascii="Times New Roman" w:hAnsi="Times New Roman" w:cs="Times New Roman"/>
          <w:sz w:val="24"/>
          <w:szCs w:val="24"/>
          <w:lang w:val="sr-Cyrl-RS"/>
        </w:rPr>
        <w:t xml:space="preserve"> и 2022</w:t>
      </w:r>
      <w:r w:rsidR="006E2D3A">
        <w:rPr>
          <w:rFonts w:ascii="Times New Roman" w:hAnsi="Times New Roman" w:cs="Times New Roman"/>
          <w:sz w:val="24"/>
          <w:szCs w:val="24"/>
          <w:lang w:val="sr-Latn-RS"/>
        </w:rPr>
        <w:t xml:space="preserve">. </w:t>
      </w:r>
      <w:r w:rsidR="006E2D3A">
        <w:rPr>
          <w:rFonts w:ascii="Times New Roman" w:hAnsi="Times New Roman" w:cs="Times New Roman"/>
          <w:sz w:val="24"/>
          <w:szCs w:val="24"/>
          <w:lang w:val="sr-Cyrl-RS"/>
        </w:rPr>
        <w:t>године</w:t>
      </w:r>
      <w:r w:rsidRPr="004B38B4">
        <w:rPr>
          <w:rFonts w:ascii="Times New Roman" w:hAnsi="Times New Roman" w:cs="Times New Roman"/>
          <w:sz w:val="24"/>
          <w:szCs w:val="24"/>
          <w:lang w:val="sr-Cyrl-RS"/>
        </w:rPr>
        <w:t xml:space="preserve">  износе по 63.500 динара за сваку годину.</w:t>
      </w:r>
    </w:p>
    <w:p w:rsidR="00752129" w:rsidRPr="004B38B4" w:rsidRDefault="006E2D3A" w:rsidP="00752129">
      <w:pPr>
        <w:pStyle w:val="Heading2"/>
        <w:rPr>
          <w:rStyle w:val="Heading3Char"/>
          <w:rFonts w:eastAsiaTheme="majorEastAsia"/>
          <w:b/>
          <w:color w:val="auto"/>
          <w:sz w:val="24"/>
          <w:szCs w:val="24"/>
        </w:rPr>
      </w:pPr>
      <w:r>
        <w:rPr>
          <w:rStyle w:val="Heading3Char"/>
          <w:rFonts w:eastAsiaTheme="majorEastAsia"/>
          <w:b/>
          <w:color w:val="auto"/>
          <w:sz w:val="24"/>
          <w:szCs w:val="24"/>
          <w:lang w:val="sr-Latn-RS"/>
        </w:rPr>
        <w:t>XI</w:t>
      </w:r>
      <w:r w:rsidR="00E41FFE">
        <w:rPr>
          <w:rStyle w:val="Heading3Char"/>
          <w:rFonts w:eastAsiaTheme="majorEastAsia"/>
          <w:b/>
          <w:color w:val="auto"/>
          <w:sz w:val="24"/>
          <w:szCs w:val="24"/>
          <w:lang w:val="sr-Latn-RS"/>
        </w:rPr>
        <w:t>I</w:t>
      </w:r>
      <w:r>
        <w:rPr>
          <w:rStyle w:val="Heading3Char"/>
          <w:rFonts w:eastAsiaTheme="majorEastAsia"/>
          <w:b/>
          <w:color w:val="auto"/>
          <w:sz w:val="24"/>
          <w:szCs w:val="24"/>
          <w:lang w:val="sr-Latn-RS"/>
        </w:rPr>
        <w:t xml:space="preserve">I. </w:t>
      </w:r>
      <w:r w:rsidR="00752129" w:rsidRPr="004B38B4">
        <w:rPr>
          <w:rStyle w:val="Heading3Char"/>
          <w:rFonts w:eastAsiaTheme="majorEastAsia"/>
          <w:b/>
          <w:color w:val="auto"/>
          <w:sz w:val="24"/>
          <w:szCs w:val="24"/>
        </w:rPr>
        <w:t>АКЦИОНИ ПЛАН</w:t>
      </w:r>
    </w:p>
    <w:p w:rsidR="00544A95" w:rsidRPr="004B38B4" w:rsidRDefault="00544A95" w:rsidP="00544A95">
      <w:pPr>
        <w:rPr>
          <w:rFonts w:ascii="Times New Roman" w:hAnsi="Times New Roman" w:cs="Times New Roman"/>
          <w:sz w:val="24"/>
          <w:szCs w:val="24"/>
          <w:lang w:val="uz-Cyrl-UZ"/>
        </w:rPr>
      </w:pPr>
    </w:p>
    <w:p w:rsidR="00752129" w:rsidRPr="004B38B4" w:rsidRDefault="00544A95" w:rsidP="00752129">
      <w:pPr>
        <w:tabs>
          <w:tab w:val="left" w:pos="1080"/>
        </w:tabs>
        <w:spacing w:after="0" w:line="240" w:lineRule="auto"/>
        <w:jc w:val="both"/>
        <w:rPr>
          <w:rFonts w:ascii="Times New Roman" w:hAnsi="Times New Roman" w:cs="Times New Roman"/>
          <w:sz w:val="24"/>
          <w:szCs w:val="24"/>
          <w:lang w:val="sr-Latn-RS"/>
        </w:rPr>
      </w:pPr>
      <w:r w:rsidRPr="004B38B4">
        <w:rPr>
          <w:rFonts w:ascii="Times New Roman" w:hAnsi="Times New Roman" w:cs="Times New Roman"/>
          <w:sz w:val="24"/>
          <w:szCs w:val="24"/>
        </w:rPr>
        <w:tab/>
      </w:r>
      <w:r w:rsidRPr="004B38B4">
        <w:rPr>
          <w:rFonts w:ascii="Times New Roman" w:hAnsi="Times New Roman" w:cs="Times New Roman"/>
          <w:sz w:val="24"/>
          <w:szCs w:val="24"/>
        </w:rPr>
        <w:tab/>
      </w:r>
      <w:r w:rsidR="00752129" w:rsidRPr="004B38B4">
        <w:rPr>
          <w:rFonts w:ascii="Times New Roman" w:hAnsi="Times New Roman" w:cs="Times New Roman"/>
          <w:sz w:val="24"/>
          <w:szCs w:val="24"/>
        </w:rPr>
        <w:t>У</w:t>
      </w:r>
      <w:r w:rsidR="00752129" w:rsidRPr="004B38B4">
        <w:rPr>
          <w:rFonts w:ascii="Times New Roman" w:hAnsi="Times New Roman" w:cs="Times New Roman"/>
          <w:sz w:val="24"/>
          <w:szCs w:val="24"/>
          <w:lang w:val="sr-Latn-RS"/>
        </w:rPr>
        <w:t xml:space="preserve"> </w:t>
      </w:r>
      <w:r w:rsidR="00752129" w:rsidRPr="004B38B4">
        <w:rPr>
          <w:rFonts w:ascii="Times New Roman" w:hAnsi="Times New Roman" w:cs="Times New Roman"/>
          <w:sz w:val="24"/>
          <w:szCs w:val="24"/>
        </w:rPr>
        <w:t>Акционом</w:t>
      </w:r>
      <w:r w:rsidR="00752129" w:rsidRPr="004B38B4">
        <w:rPr>
          <w:rFonts w:ascii="Times New Roman" w:hAnsi="Times New Roman" w:cs="Times New Roman"/>
          <w:sz w:val="24"/>
          <w:szCs w:val="24"/>
          <w:lang w:val="sr-Latn-RS"/>
        </w:rPr>
        <w:t xml:space="preserve"> </w:t>
      </w:r>
      <w:r w:rsidR="00752129" w:rsidRPr="004B38B4">
        <w:rPr>
          <w:rFonts w:ascii="Times New Roman" w:hAnsi="Times New Roman" w:cs="Times New Roman"/>
          <w:sz w:val="24"/>
          <w:szCs w:val="24"/>
        </w:rPr>
        <w:t>плану</w:t>
      </w:r>
      <w:r w:rsidR="00752129" w:rsidRPr="004B38B4">
        <w:rPr>
          <w:rFonts w:ascii="Times New Roman" w:hAnsi="Times New Roman" w:cs="Times New Roman"/>
          <w:sz w:val="24"/>
          <w:szCs w:val="24"/>
          <w:lang w:val="sr-Latn-RS"/>
        </w:rPr>
        <w:t xml:space="preserve"> </w:t>
      </w:r>
      <w:r w:rsidR="00752129" w:rsidRPr="004B38B4">
        <w:rPr>
          <w:rFonts w:ascii="Times New Roman" w:hAnsi="Times New Roman" w:cs="Times New Roman"/>
          <w:sz w:val="24"/>
          <w:szCs w:val="24"/>
        </w:rPr>
        <w:t>за</w:t>
      </w:r>
      <w:r w:rsidR="00752129" w:rsidRPr="004B38B4">
        <w:rPr>
          <w:rFonts w:ascii="Times New Roman" w:hAnsi="Times New Roman" w:cs="Times New Roman"/>
          <w:sz w:val="24"/>
          <w:szCs w:val="24"/>
          <w:lang w:val="sr-Latn-RS"/>
        </w:rPr>
        <w:t xml:space="preserve"> </w:t>
      </w:r>
      <w:r w:rsidR="00752129" w:rsidRPr="004B38B4">
        <w:rPr>
          <w:rFonts w:ascii="Times New Roman" w:hAnsi="Times New Roman" w:cs="Times New Roman"/>
          <w:sz w:val="24"/>
          <w:szCs w:val="24"/>
        </w:rPr>
        <w:t>спровођење</w:t>
      </w:r>
      <w:r w:rsidR="00752129" w:rsidRPr="004B38B4">
        <w:rPr>
          <w:rFonts w:ascii="Times New Roman" w:hAnsi="Times New Roman" w:cs="Times New Roman"/>
          <w:sz w:val="24"/>
          <w:szCs w:val="24"/>
          <w:lang w:val="sr-Latn-RS"/>
        </w:rPr>
        <w:t xml:space="preserve"> </w:t>
      </w:r>
      <w:r w:rsidR="00752129" w:rsidRPr="004B38B4">
        <w:rPr>
          <w:rFonts w:ascii="Times New Roman" w:hAnsi="Times New Roman" w:cs="Times New Roman"/>
          <w:sz w:val="24"/>
          <w:szCs w:val="24"/>
        </w:rPr>
        <w:t>Програма</w:t>
      </w:r>
      <w:r w:rsidR="00752129" w:rsidRPr="004B38B4">
        <w:rPr>
          <w:rFonts w:ascii="Times New Roman" w:hAnsi="Times New Roman" w:cs="Times New Roman"/>
          <w:sz w:val="24"/>
          <w:szCs w:val="24"/>
          <w:lang w:val="sr-Latn-RS"/>
        </w:rPr>
        <w:t xml:space="preserve"> </w:t>
      </w:r>
      <w:r w:rsidR="00752129" w:rsidRPr="004B38B4">
        <w:rPr>
          <w:rFonts w:ascii="Times New Roman" w:hAnsi="Times New Roman" w:cs="Times New Roman"/>
          <w:sz w:val="24"/>
          <w:szCs w:val="24"/>
        </w:rPr>
        <w:t>унапређења</w:t>
      </w:r>
      <w:r w:rsidR="00752129" w:rsidRPr="004B38B4">
        <w:rPr>
          <w:rFonts w:ascii="Times New Roman" w:hAnsi="Times New Roman" w:cs="Times New Roman"/>
          <w:sz w:val="24"/>
          <w:szCs w:val="24"/>
          <w:lang w:val="sr-Latn-RS"/>
        </w:rPr>
        <w:t xml:space="preserve"> </w:t>
      </w:r>
      <w:r w:rsidR="00752129" w:rsidRPr="004B38B4">
        <w:rPr>
          <w:rFonts w:ascii="Times New Roman" w:hAnsi="Times New Roman" w:cs="Times New Roman"/>
          <w:sz w:val="24"/>
          <w:szCs w:val="24"/>
        </w:rPr>
        <w:t>контроле</w:t>
      </w:r>
      <w:r w:rsidR="00752129" w:rsidRPr="004B38B4">
        <w:rPr>
          <w:rFonts w:ascii="Times New Roman" w:hAnsi="Times New Roman" w:cs="Times New Roman"/>
          <w:sz w:val="24"/>
          <w:szCs w:val="24"/>
          <w:lang w:val="sr-Latn-RS"/>
        </w:rPr>
        <w:t xml:space="preserve"> </w:t>
      </w:r>
      <w:r w:rsidR="00752129" w:rsidRPr="004B38B4">
        <w:rPr>
          <w:rFonts w:ascii="Times New Roman" w:hAnsi="Times New Roman" w:cs="Times New Roman"/>
          <w:sz w:val="24"/>
          <w:szCs w:val="24"/>
        </w:rPr>
        <w:t>рака</w:t>
      </w:r>
      <w:r w:rsidR="00752129" w:rsidRPr="004B38B4">
        <w:rPr>
          <w:rFonts w:ascii="Times New Roman" w:hAnsi="Times New Roman" w:cs="Times New Roman"/>
          <w:sz w:val="24"/>
          <w:szCs w:val="24"/>
          <w:lang w:val="sr-Latn-RS"/>
        </w:rPr>
        <w:t xml:space="preserve"> </w:t>
      </w:r>
      <w:r w:rsidR="00752129" w:rsidRPr="004B38B4">
        <w:rPr>
          <w:rFonts w:ascii="Times New Roman" w:hAnsi="Times New Roman" w:cs="Times New Roman"/>
          <w:sz w:val="24"/>
          <w:szCs w:val="24"/>
        </w:rPr>
        <w:t>детаљно</w:t>
      </w:r>
      <w:r w:rsidR="00752129" w:rsidRPr="004B38B4">
        <w:rPr>
          <w:rFonts w:ascii="Times New Roman" w:hAnsi="Times New Roman" w:cs="Times New Roman"/>
          <w:sz w:val="24"/>
          <w:szCs w:val="24"/>
          <w:lang w:val="sr-Latn-RS"/>
        </w:rPr>
        <w:t xml:space="preserve"> </w:t>
      </w:r>
      <w:r w:rsidR="00752129" w:rsidRPr="004B38B4">
        <w:rPr>
          <w:rFonts w:ascii="Times New Roman" w:hAnsi="Times New Roman" w:cs="Times New Roman"/>
          <w:sz w:val="24"/>
          <w:szCs w:val="24"/>
        </w:rPr>
        <w:t>су</w:t>
      </w:r>
      <w:r w:rsidR="00752129" w:rsidRPr="004B38B4">
        <w:rPr>
          <w:rFonts w:ascii="Times New Roman" w:hAnsi="Times New Roman" w:cs="Times New Roman"/>
          <w:sz w:val="24"/>
          <w:szCs w:val="24"/>
          <w:lang w:val="sr-Latn-RS"/>
        </w:rPr>
        <w:t xml:space="preserve"> </w:t>
      </w:r>
      <w:r w:rsidR="00752129" w:rsidRPr="004B38B4">
        <w:rPr>
          <w:rFonts w:ascii="Times New Roman" w:hAnsi="Times New Roman" w:cs="Times New Roman"/>
          <w:sz w:val="24"/>
          <w:szCs w:val="24"/>
        </w:rPr>
        <w:t>разр</w:t>
      </w:r>
      <w:r w:rsidR="00752129" w:rsidRPr="004B38B4">
        <w:rPr>
          <w:rFonts w:ascii="Times New Roman" w:hAnsi="Times New Roman" w:cs="Times New Roman"/>
          <w:sz w:val="24"/>
          <w:szCs w:val="24"/>
          <w:lang w:val="sr-Latn-RS"/>
        </w:rPr>
        <w:t>a</w:t>
      </w:r>
      <w:r w:rsidR="00752129" w:rsidRPr="004B38B4">
        <w:rPr>
          <w:rFonts w:ascii="Times New Roman" w:hAnsi="Times New Roman" w:cs="Times New Roman"/>
          <w:sz w:val="24"/>
          <w:szCs w:val="24"/>
        </w:rPr>
        <w:t>ђене</w:t>
      </w:r>
      <w:r w:rsidR="00752129" w:rsidRPr="004B38B4">
        <w:rPr>
          <w:rFonts w:ascii="Times New Roman" w:hAnsi="Times New Roman" w:cs="Times New Roman"/>
          <w:sz w:val="24"/>
          <w:szCs w:val="24"/>
          <w:lang w:val="sr-Latn-RS"/>
        </w:rPr>
        <w:t xml:space="preserve"> </w:t>
      </w:r>
      <w:r w:rsidR="00752129" w:rsidRPr="004B38B4">
        <w:rPr>
          <w:rFonts w:ascii="Times New Roman" w:hAnsi="Times New Roman" w:cs="Times New Roman"/>
          <w:sz w:val="24"/>
          <w:szCs w:val="24"/>
        </w:rPr>
        <w:t>мере</w:t>
      </w:r>
      <w:r w:rsidR="00752129" w:rsidRPr="004B38B4">
        <w:rPr>
          <w:rFonts w:ascii="Times New Roman" w:hAnsi="Times New Roman" w:cs="Times New Roman"/>
          <w:sz w:val="24"/>
          <w:szCs w:val="24"/>
          <w:lang w:val="sr-Latn-RS"/>
        </w:rPr>
        <w:t xml:space="preserve"> </w:t>
      </w:r>
      <w:r w:rsidR="00752129" w:rsidRPr="004B38B4">
        <w:rPr>
          <w:rFonts w:ascii="Times New Roman" w:hAnsi="Times New Roman" w:cs="Times New Roman"/>
          <w:sz w:val="24"/>
          <w:szCs w:val="24"/>
        </w:rPr>
        <w:t>и</w:t>
      </w:r>
      <w:r w:rsidR="00752129" w:rsidRPr="004B38B4">
        <w:rPr>
          <w:rFonts w:ascii="Times New Roman" w:hAnsi="Times New Roman" w:cs="Times New Roman"/>
          <w:sz w:val="24"/>
          <w:szCs w:val="24"/>
          <w:lang w:val="sr-Latn-RS"/>
        </w:rPr>
        <w:t xml:space="preserve"> </w:t>
      </w:r>
      <w:r w:rsidR="00752129" w:rsidRPr="004B38B4">
        <w:rPr>
          <w:rFonts w:ascii="Times New Roman" w:hAnsi="Times New Roman" w:cs="Times New Roman"/>
          <w:sz w:val="24"/>
          <w:szCs w:val="24"/>
        </w:rPr>
        <w:t>активности</w:t>
      </w:r>
      <w:r w:rsidR="00752129" w:rsidRPr="004B38B4">
        <w:rPr>
          <w:rFonts w:ascii="Times New Roman" w:hAnsi="Times New Roman" w:cs="Times New Roman"/>
          <w:sz w:val="24"/>
          <w:szCs w:val="24"/>
          <w:lang w:val="sr-Latn-RS"/>
        </w:rPr>
        <w:t xml:space="preserve"> </w:t>
      </w:r>
      <w:r w:rsidR="00752129" w:rsidRPr="004B38B4">
        <w:rPr>
          <w:rFonts w:ascii="Times New Roman" w:hAnsi="Times New Roman" w:cs="Times New Roman"/>
          <w:sz w:val="24"/>
          <w:szCs w:val="24"/>
        </w:rPr>
        <w:t>потребне</w:t>
      </w:r>
      <w:r w:rsidR="00752129" w:rsidRPr="004B38B4">
        <w:rPr>
          <w:rFonts w:ascii="Times New Roman" w:hAnsi="Times New Roman" w:cs="Times New Roman"/>
          <w:sz w:val="24"/>
          <w:szCs w:val="24"/>
          <w:lang w:val="sr-Latn-RS"/>
        </w:rPr>
        <w:t xml:space="preserve"> </w:t>
      </w:r>
      <w:r w:rsidR="00752129" w:rsidRPr="004B38B4">
        <w:rPr>
          <w:rFonts w:ascii="Times New Roman" w:hAnsi="Times New Roman" w:cs="Times New Roman"/>
          <w:sz w:val="24"/>
          <w:szCs w:val="24"/>
        </w:rPr>
        <w:t>за</w:t>
      </w:r>
      <w:r w:rsidR="00752129" w:rsidRPr="004B38B4">
        <w:rPr>
          <w:rFonts w:ascii="Times New Roman" w:hAnsi="Times New Roman" w:cs="Times New Roman"/>
          <w:sz w:val="24"/>
          <w:szCs w:val="24"/>
          <w:lang w:val="sr-Latn-RS"/>
        </w:rPr>
        <w:t xml:space="preserve"> </w:t>
      </w:r>
      <w:r w:rsidR="00752129" w:rsidRPr="004B38B4">
        <w:rPr>
          <w:rFonts w:ascii="Times New Roman" w:hAnsi="Times New Roman" w:cs="Times New Roman"/>
          <w:sz w:val="24"/>
          <w:szCs w:val="24"/>
        </w:rPr>
        <w:t>спровођење</w:t>
      </w:r>
      <w:r w:rsidR="00752129" w:rsidRPr="004B38B4">
        <w:rPr>
          <w:rFonts w:ascii="Times New Roman" w:hAnsi="Times New Roman" w:cs="Times New Roman"/>
          <w:sz w:val="24"/>
          <w:szCs w:val="24"/>
          <w:lang w:val="sr-Latn-RS"/>
        </w:rPr>
        <w:t xml:space="preserve"> </w:t>
      </w:r>
      <w:r w:rsidR="00752129" w:rsidRPr="004B38B4">
        <w:rPr>
          <w:rFonts w:ascii="Times New Roman" w:hAnsi="Times New Roman" w:cs="Times New Roman"/>
          <w:sz w:val="24"/>
          <w:szCs w:val="24"/>
        </w:rPr>
        <w:t>Програма</w:t>
      </w:r>
      <w:r w:rsidR="00752129" w:rsidRPr="004B38B4">
        <w:rPr>
          <w:rFonts w:ascii="Times New Roman" w:hAnsi="Times New Roman" w:cs="Times New Roman"/>
          <w:sz w:val="24"/>
          <w:szCs w:val="24"/>
          <w:lang w:val="sr-Latn-RS"/>
        </w:rPr>
        <w:t xml:space="preserve">, </w:t>
      </w:r>
      <w:r w:rsidR="00752129" w:rsidRPr="004B38B4">
        <w:rPr>
          <w:rFonts w:ascii="Times New Roman" w:hAnsi="Times New Roman" w:cs="Times New Roman"/>
          <w:sz w:val="24"/>
          <w:szCs w:val="24"/>
        </w:rPr>
        <w:t>као</w:t>
      </w:r>
      <w:r w:rsidR="00752129" w:rsidRPr="004B38B4">
        <w:rPr>
          <w:rFonts w:ascii="Times New Roman" w:hAnsi="Times New Roman" w:cs="Times New Roman"/>
          <w:sz w:val="24"/>
          <w:szCs w:val="24"/>
          <w:lang w:val="sr-Latn-RS"/>
        </w:rPr>
        <w:t xml:space="preserve"> </w:t>
      </w:r>
      <w:r w:rsidR="00752129" w:rsidRPr="004B38B4">
        <w:rPr>
          <w:rFonts w:ascii="Times New Roman" w:hAnsi="Times New Roman" w:cs="Times New Roman"/>
          <w:sz w:val="24"/>
          <w:szCs w:val="24"/>
        </w:rPr>
        <w:t>и</w:t>
      </w:r>
      <w:r w:rsidR="00752129" w:rsidRPr="004B38B4">
        <w:rPr>
          <w:rFonts w:ascii="Times New Roman" w:hAnsi="Times New Roman" w:cs="Times New Roman"/>
          <w:sz w:val="24"/>
          <w:szCs w:val="24"/>
          <w:lang w:val="sr-Latn-RS"/>
        </w:rPr>
        <w:t xml:space="preserve"> </w:t>
      </w:r>
      <w:r w:rsidR="00752129" w:rsidRPr="004B38B4">
        <w:rPr>
          <w:rFonts w:ascii="Times New Roman" w:hAnsi="Times New Roman" w:cs="Times New Roman"/>
          <w:sz w:val="24"/>
          <w:szCs w:val="24"/>
        </w:rPr>
        <w:t>показатељи</w:t>
      </w:r>
      <w:r w:rsidR="00752129" w:rsidRPr="004B38B4">
        <w:rPr>
          <w:rFonts w:ascii="Times New Roman" w:hAnsi="Times New Roman" w:cs="Times New Roman"/>
          <w:sz w:val="24"/>
          <w:szCs w:val="24"/>
          <w:lang w:val="sr-Latn-RS"/>
        </w:rPr>
        <w:t xml:space="preserve"> </w:t>
      </w:r>
      <w:r w:rsidR="00752129" w:rsidRPr="004B38B4">
        <w:rPr>
          <w:rFonts w:ascii="Times New Roman" w:hAnsi="Times New Roman" w:cs="Times New Roman"/>
          <w:sz w:val="24"/>
          <w:szCs w:val="24"/>
        </w:rPr>
        <w:t>остварености</w:t>
      </w:r>
      <w:r w:rsidR="00752129" w:rsidRPr="004B38B4">
        <w:rPr>
          <w:rFonts w:ascii="Times New Roman" w:hAnsi="Times New Roman" w:cs="Times New Roman"/>
          <w:sz w:val="24"/>
          <w:szCs w:val="24"/>
          <w:lang w:val="sr-Latn-RS"/>
        </w:rPr>
        <w:t xml:space="preserve"> </w:t>
      </w:r>
      <w:r w:rsidR="00752129" w:rsidRPr="004B38B4">
        <w:rPr>
          <w:rFonts w:ascii="Times New Roman" w:hAnsi="Times New Roman" w:cs="Times New Roman"/>
          <w:sz w:val="24"/>
          <w:szCs w:val="24"/>
        </w:rPr>
        <w:t>циљева</w:t>
      </w:r>
      <w:r w:rsidR="00752129" w:rsidRPr="004B38B4">
        <w:rPr>
          <w:rFonts w:ascii="Times New Roman" w:hAnsi="Times New Roman" w:cs="Times New Roman"/>
          <w:sz w:val="24"/>
          <w:szCs w:val="24"/>
          <w:lang w:val="sr-Latn-RS"/>
        </w:rPr>
        <w:t xml:space="preserve"> </w:t>
      </w:r>
      <w:r w:rsidR="00752129" w:rsidRPr="004B38B4">
        <w:rPr>
          <w:rFonts w:ascii="Times New Roman" w:hAnsi="Times New Roman" w:cs="Times New Roman"/>
          <w:sz w:val="24"/>
          <w:szCs w:val="24"/>
        </w:rPr>
        <w:t>и</w:t>
      </w:r>
      <w:r w:rsidR="00752129" w:rsidRPr="004B38B4">
        <w:rPr>
          <w:rFonts w:ascii="Times New Roman" w:hAnsi="Times New Roman" w:cs="Times New Roman"/>
          <w:sz w:val="24"/>
          <w:szCs w:val="24"/>
          <w:lang w:val="sr-Latn-RS"/>
        </w:rPr>
        <w:t xml:space="preserve"> </w:t>
      </w:r>
      <w:r w:rsidR="00752129" w:rsidRPr="004B38B4">
        <w:rPr>
          <w:rFonts w:ascii="Times New Roman" w:hAnsi="Times New Roman" w:cs="Times New Roman"/>
          <w:sz w:val="24"/>
          <w:szCs w:val="24"/>
        </w:rPr>
        <w:t>мера</w:t>
      </w:r>
      <w:r w:rsidR="00752129" w:rsidRPr="004B38B4">
        <w:rPr>
          <w:rFonts w:ascii="Times New Roman" w:hAnsi="Times New Roman" w:cs="Times New Roman"/>
          <w:sz w:val="24"/>
          <w:szCs w:val="24"/>
          <w:lang w:val="sr-Latn-RS"/>
        </w:rPr>
        <w:t xml:space="preserve">, </w:t>
      </w:r>
      <w:r w:rsidR="00752129" w:rsidRPr="004B38B4">
        <w:rPr>
          <w:rFonts w:ascii="Times New Roman" w:hAnsi="Times New Roman" w:cs="Times New Roman"/>
          <w:sz w:val="24"/>
          <w:szCs w:val="24"/>
        </w:rPr>
        <w:t>укључујући</w:t>
      </w:r>
      <w:r w:rsidR="00752129" w:rsidRPr="004B38B4">
        <w:rPr>
          <w:rFonts w:ascii="Times New Roman" w:hAnsi="Times New Roman" w:cs="Times New Roman"/>
          <w:sz w:val="24"/>
          <w:szCs w:val="24"/>
          <w:lang w:val="sr-Latn-RS"/>
        </w:rPr>
        <w:t xml:space="preserve"> </w:t>
      </w:r>
      <w:r w:rsidR="00752129" w:rsidRPr="004B38B4">
        <w:rPr>
          <w:rFonts w:ascii="Times New Roman" w:hAnsi="Times New Roman" w:cs="Times New Roman"/>
          <w:sz w:val="24"/>
          <w:szCs w:val="24"/>
        </w:rPr>
        <w:t>временски</w:t>
      </w:r>
      <w:r w:rsidR="00752129" w:rsidRPr="004B38B4">
        <w:rPr>
          <w:rFonts w:ascii="Times New Roman" w:hAnsi="Times New Roman" w:cs="Times New Roman"/>
          <w:sz w:val="24"/>
          <w:szCs w:val="24"/>
          <w:lang w:val="sr-Latn-RS"/>
        </w:rPr>
        <w:t xml:space="preserve"> </w:t>
      </w:r>
      <w:r w:rsidR="00752129" w:rsidRPr="004B38B4">
        <w:rPr>
          <w:rFonts w:ascii="Times New Roman" w:hAnsi="Times New Roman" w:cs="Times New Roman"/>
          <w:sz w:val="24"/>
          <w:szCs w:val="24"/>
        </w:rPr>
        <w:t>оквир</w:t>
      </w:r>
      <w:r w:rsidR="00752129" w:rsidRPr="004B38B4">
        <w:rPr>
          <w:rFonts w:ascii="Times New Roman" w:hAnsi="Times New Roman" w:cs="Times New Roman"/>
          <w:sz w:val="24"/>
          <w:szCs w:val="24"/>
          <w:lang w:val="sr-Latn-RS"/>
        </w:rPr>
        <w:t xml:space="preserve">, </w:t>
      </w:r>
      <w:r w:rsidR="00752129" w:rsidRPr="004B38B4">
        <w:rPr>
          <w:rFonts w:ascii="Times New Roman" w:hAnsi="Times New Roman" w:cs="Times New Roman"/>
          <w:sz w:val="24"/>
          <w:szCs w:val="24"/>
        </w:rPr>
        <w:t>потребна</w:t>
      </w:r>
      <w:r w:rsidR="00752129" w:rsidRPr="004B38B4">
        <w:rPr>
          <w:rFonts w:ascii="Times New Roman" w:hAnsi="Times New Roman" w:cs="Times New Roman"/>
          <w:sz w:val="24"/>
          <w:szCs w:val="24"/>
          <w:lang w:val="sr-Latn-RS"/>
        </w:rPr>
        <w:t xml:space="preserve"> </w:t>
      </w:r>
      <w:r w:rsidR="00752129" w:rsidRPr="004B38B4">
        <w:rPr>
          <w:rFonts w:ascii="Times New Roman" w:hAnsi="Times New Roman" w:cs="Times New Roman"/>
          <w:sz w:val="24"/>
          <w:szCs w:val="24"/>
        </w:rPr>
        <w:t>средства</w:t>
      </w:r>
      <w:r w:rsidR="00752129" w:rsidRPr="004B38B4">
        <w:rPr>
          <w:rFonts w:ascii="Times New Roman" w:hAnsi="Times New Roman" w:cs="Times New Roman"/>
          <w:sz w:val="24"/>
          <w:szCs w:val="24"/>
          <w:lang w:val="sr-Latn-RS"/>
        </w:rPr>
        <w:t xml:space="preserve"> </w:t>
      </w:r>
      <w:r w:rsidR="00752129" w:rsidRPr="004B38B4">
        <w:rPr>
          <w:rFonts w:ascii="Times New Roman" w:hAnsi="Times New Roman" w:cs="Times New Roman"/>
          <w:sz w:val="24"/>
          <w:szCs w:val="24"/>
        </w:rPr>
        <w:t>и</w:t>
      </w:r>
      <w:r w:rsidR="00752129" w:rsidRPr="004B38B4">
        <w:rPr>
          <w:rFonts w:ascii="Times New Roman" w:hAnsi="Times New Roman" w:cs="Times New Roman"/>
          <w:sz w:val="24"/>
          <w:szCs w:val="24"/>
          <w:lang w:val="sr-Latn-RS"/>
        </w:rPr>
        <w:t xml:space="preserve"> </w:t>
      </w:r>
      <w:r w:rsidR="00752129" w:rsidRPr="004B38B4">
        <w:rPr>
          <w:rFonts w:ascii="Times New Roman" w:hAnsi="Times New Roman" w:cs="Times New Roman"/>
          <w:sz w:val="24"/>
          <w:szCs w:val="24"/>
        </w:rPr>
        <w:t>институције</w:t>
      </w:r>
      <w:r w:rsidR="00752129" w:rsidRPr="004B38B4">
        <w:rPr>
          <w:rFonts w:ascii="Times New Roman" w:hAnsi="Times New Roman" w:cs="Times New Roman"/>
          <w:sz w:val="24"/>
          <w:szCs w:val="24"/>
          <w:lang w:val="sr-Latn-RS"/>
        </w:rPr>
        <w:t xml:space="preserve"> </w:t>
      </w:r>
      <w:r w:rsidR="00752129" w:rsidRPr="004B38B4">
        <w:rPr>
          <w:rFonts w:ascii="Times New Roman" w:hAnsi="Times New Roman" w:cs="Times New Roman"/>
          <w:sz w:val="24"/>
          <w:szCs w:val="24"/>
        </w:rPr>
        <w:t>одговорне</w:t>
      </w:r>
      <w:r w:rsidR="00752129" w:rsidRPr="004B38B4">
        <w:rPr>
          <w:rFonts w:ascii="Times New Roman" w:hAnsi="Times New Roman" w:cs="Times New Roman"/>
          <w:sz w:val="24"/>
          <w:szCs w:val="24"/>
          <w:lang w:val="sr-Latn-RS"/>
        </w:rPr>
        <w:t xml:space="preserve"> </w:t>
      </w:r>
      <w:r w:rsidR="00752129" w:rsidRPr="004B38B4">
        <w:rPr>
          <w:rFonts w:ascii="Times New Roman" w:hAnsi="Times New Roman" w:cs="Times New Roman"/>
          <w:sz w:val="24"/>
          <w:szCs w:val="24"/>
        </w:rPr>
        <w:t>за</w:t>
      </w:r>
      <w:r w:rsidR="00752129" w:rsidRPr="004B38B4">
        <w:rPr>
          <w:rFonts w:ascii="Times New Roman" w:hAnsi="Times New Roman" w:cs="Times New Roman"/>
          <w:sz w:val="24"/>
          <w:szCs w:val="24"/>
          <w:lang w:val="sr-Latn-RS"/>
        </w:rPr>
        <w:t xml:space="preserve"> </w:t>
      </w:r>
      <w:r w:rsidR="00752129" w:rsidRPr="004B38B4">
        <w:rPr>
          <w:rFonts w:ascii="Times New Roman" w:hAnsi="Times New Roman" w:cs="Times New Roman"/>
          <w:sz w:val="24"/>
          <w:szCs w:val="24"/>
        </w:rPr>
        <w:t>спровођење</w:t>
      </w:r>
      <w:r w:rsidR="00752129" w:rsidRPr="004B38B4">
        <w:rPr>
          <w:rFonts w:ascii="Times New Roman" w:hAnsi="Times New Roman" w:cs="Times New Roman"/>
          <w:sz w:val="24"/>
          <w:szCs w:val="24"/>
          <w:lang w:val="sr-Latn-RS"/>
        </w:rPr>
        <w:t xml:space="preserve"> </w:t>
      </w:r>
      <w:r w:rsidR="00752129" w:rsidRPr="004B38B4">
        <w:rPr>
          <w:rFonts w:ascii="Times New Roman" w:hAnsi="Times New Roman" w:cs="Times New Roman"/>
          <w:sz w:val="24"/>
          <w:szCs w:val="24"/>
        </w:rPr>
        <w:t>и</w:t>
      </w:r>
      <w:r w:rsidR="00752129" w:rsidRPr="004B38B4">
        <w:rPr>
          <w:rFonts w:ascii="Times New Roman" w:hAnsi="Times New Roman" w:cs="Times New Roman"/>
          <w:sz w:val="24"/>
          <w:szCs w:val="24"/>
          <w:lang w:val="sr-Latn-RS"/>
        </w:rPr>
        <w:t xml:space="preserve"> </w:t>
      </w:r>
      <w:r w:rsidR="00752129" w:rsidRPr="004B38B4">
        <w:rPr>
          <w:rFonts w:ascii="Times New Roman" w:hAnsi="Times New Roman" w:cs="Times New Roman"/>
          <w:sz w:val="24"/>
          <w:szCs w:val="24"/>
        </w:rPr>
        <w:t>финансирање</w:t>
      </w:r>
      <w:r w:rsidR="00752129" w:rsidRPr="004B38B4">
        <w:rPr>
          <w:rFonts w:ascii="Times New Roman" w:hAnsi="Times New Roman" w:cs="Times New Roman"/>
          <w:sz w:val="24"/>
          <w:szCs w:val="24"/>
          <w:lang w:val="sr-Latn-RS"/>
        </w:rPr>
        <w:t>.</w:t>
      </w:r>
    </w:p>
    <w:p w:rsidR="00752129" w:rsidRPr="004B38B4" w:rsidRDefault="00752129" w:rsidP="00752129">
      <w:pPr>
        <w:spacing w:after="0" w:line="240" w:lineRule="auto"/>
        <w:jc w:val="both"/>
        <w:rPr>
          <w:rFonts w:ascii="Times New Roman" w:hAnsi="Times New Roman" w:cs="Times New Roman"/>
          <w:sz w:val="24"/>
          <w:szCs w:val="24"/>
          <w:lang w:val="sr-Latn-RS"/>
        </w:rPr>
      </w:pPr>
    </w:p>
    <w:p w:rsidR="005F363B" w:rsidRDefault="00752129" w:rsidP="000A4697">
      <w:pPr>
        <w:spacing w:after="0" w:line="240" w:lineRule="auto"/>
        <w:jc w:val="both"/>
        <w:rPr>
          <w:rFonts w:ascii="Times New Roman" w:hAnsi="Times New Roman" w:cs="Times New Roman"/>
          <w:sz w:val="24"/>
          <w:szCs w:val="24"/>
          <w:lang w:val="sr-Cyrl-RS"/>
        </w:rPr>
      </w:pPr>
      <w:bookmarkStart w:id="8" w:name="_Toc13663879"/>
      <w:r w:rsidRPr="004B38B4">
        <w:rPr>
          <w:rFonts w:ascii="Times New Roman" w:hAnsi="Times New Roman" w:cs="Times New Roman"/>
          <w:sz w:val="24"/>
          <w:szCs w:val="24"/>
          <w:lang w:val="sr-Cyrl-RS"/>
        </w:rPr>
        <w:t xml:space="preserve">                                                          </w:t>
      </w:r>
      <w:r w:rsidR="00990CB5" w:rsidRPr="004B38B4">
        <w:rPr>
          <w:rFonts w:ascii="Times New Roman" w:hAnsi="Times New Roman" w:cs="Times New Roman"/>
          <w:sz w:val="24"/>
          <w:szCs w:val="24"/>
          <w:lang w:val="sr-Cyrl-RS"/>
        </w:rPr>
        <w:t xml:space="preserve">  </w:t>
      </w:r>
    </w:p>
    <w:p w:rsidR="000A4697" w:rsidRPr="000A4697" w:rsidRDefault="00E41FFE">
      <w:pPr>
        <w:spacing w:after="0" w:line="240" w:lineRule="auto"/>
        <w:rPr>
          <w:rFonts w:ascii="Times New Roman" w:hAnsi="Times New Roman" w:cs="Times New Roman"/>
          <w:b/>
          <w:sz w:val="24"/>
          <w:szCs w:val="24"/>
          <w:lang w:val="sr-Cyrl-RS"/>
        </w:rPr>
      </w:pPr>
      <w:r>
        <w:rPr>
          <w:rFonts w:ascii="Times New Roman" w:hAnsi="Times New Roman" w:cs="Times New Roman"/>
          <w:b/>
          <w:sz w:val="24"/>
          <w:szCs w:val="24"/>
          <w:lang w:val="sr-Latn-RS"/>
        </w:rPr>
        <w:t>XI</w:t>
      </w:r>
      <w:r>
        <w:rPr>
          <w:rFonts w:ascii="Times New Roman" w:hAnsi="Times New Roman" w:cs="Times New Roman"/>
          <w:b/>
          <w:sz w:val="24"/>
          <w:szCs w:val="24"/>
        </w:rPr>
        <w:t>V</w:t>
      </w:r>
      <w:r w:rsidR="000A4697" w:rsidRPr="000A4697">
        <w:rPr>
          <w:rFonts w:ascii="Times New Roman" w:hAnsi="Times New Roman" w:cs="Times New Roman"/>
          <w:b/>
          <w:sz w:val="24"/>
          <w:szCs w:val="24"/>
          <w:lang w:val="sr-Latn-RS"/>
        </w:rPr>
        <w:t xml:space="preserve">. </w:t>
      </w:r>
      <w:r w:rsidR="000A4697" w:rsidRPr="000A4697">
        <w:rPr>
          <w:rFonts w:ascii="Times New Roman" w:hAnsi="Times New Roman" w:cs="Times New Roman"/>
          <w:b/>
          <w:sz w:val="24"/>
          <w:szCs w:val="24"/>
          <w:lang w:val="sr-Cyrl-RS"/>
        </w:rPr>
        <w:t>ЗАВРШНЕ ОДРЕДБЕ</w:t>
      </w:r>
    </w:p>
    <w:p w:rsidR="000A4697" w:rsidRPr="000A4697" w:rsidRDefault="000A4697">
      <w:pPr>
        <w:spacing w:after="0" w:line="240" w:lineRule="auto"/>
        <w:rPr>
          <w:rFonts w:ascii="Times New Roman" w:hAnsi="Times New Roman" w:cs="Times New Roman"/>
          <w:sz w:val="24"/>
          <w:szCs w:val="24"/>
          <w:lang w:val="sr-Cyrl-RS"/>
        </w:rPr>
      </w:pPr>
    </w:p>
    <w:p w:rsidR="00752129" w:rsidRPr="004B38B4" w:rsidRDefault="00752129" w:rsidP="000A4697">
      <w:pPr>
        <w:pStyle w:val="basic-paragraph"/>
        <w:shd w:val="clear" w:color="auto" w:fill="FFFFFF"/>
        <w:spacing w:before="0" w:beforeAutospacing="0" w:after="150" w:afterAutospacing="0"/>
        <w:ind w:firstLine="480"/>
        <w:jc w:val="both"/>
      </w:pPr>
      <w:r w:rsidRPr="004B38B4">
        <w:rPr>
          <w:lang w:val="sr-Cyrl-RS"/>
        </w:rPr>
        <w:t xml:space="preserve">    </w:t>
      </w:r>
      <w:r w:rsidR="00F369F0" w:rsidRPr="004B38B4">
        <w:rPr>
          <w:lang w:val="sr-Cyrl-RS"/>
        </w:rPr>
        <w:tab/>
      </w:r>
      <w:r w:rsidRPr="004B38B4">
        <w:t xml:space="preserve">Овaj </w:t>
      </w:r>
      <w:r w:rsidRPr="004B38B4">
        <w:rPr>
          <w:lang w:val="sr-Cyrl-RS"/>
        </w:rPr>
        <w:t xml:space="preserve"> програм</w:t>
      </w:r>
      <w:r w:rsidR="000A4697">
        <w:rPr>
          <w:lang w:val="sr-Cyrl-RS"/>
        </w:rPr>
        <w:t xml:space="preserve"> објављује се</w:t>
      </w:r>
      <w:r w:rsidRPr="004B38B4">
        <w:t xml:space="preserve"> на интернет страници</w:t>
      </w:r>
      <w:r w:rsidR="000A4697">
        <w:rPr>
          <w:lang w:val="sr-Cyrl-RS"/>
        </w:rPr>
        <w:t xml:space="preserve"> Владе, на </w:t>
      </w:r>
      <w:r w:rsidRPr="004B38B4">
        <w:t xml:space="preserve"> </w:t>
      </w:r>
      <w:r w:rsidR="000A4697" w:rsidRPr="004B38B4">
        <w:t>порталу е-Управе</w:t>
      </w:r>
      <w:r w:rsidR="000A4697">
        <w:rPr>
          <w:lang w:val="sr-Cyrl-RS"/>
        </w:rPr>
        <w:t xml:space="preserve"> и на интернет страници</w:t>
      </w:r>
      <w:r w:rsidR="000A4697" w:rsidRPr="004B38B4">
        <w:t xml:space="preserve"> </w:t>
      </w:r>
      <w:r w:rsidRPr="004B38B4">
        <w:t xml:space="preserve">Министарства </w:t>
      </w:r>
      <w:r w:rsidRPr="004B38B4">
        <w:rPr>
          <w:lang w:val="sr-Cyrl-RS"/>
        </w:rPr>
        <w:t>здравља</w:t>
      </w:r>
      <w:r w:rsidRPr="004B38B4">
        <w:t>, у року од седам радних дана од дана усвајања.</w:t>
      </w:r>
    </w:p>
    <w:p w:rsidR="00752129" w:rsidRPr="004B38B4" w:rsidRDefault="00752129" w:rsidP="00752129">
      <w:pPr>
        <w:pStyle w:val="basic-paragraph"/>
        <w:shd w:val="clear" w:color="auto" w:fill="FFFFFF"/>
        <w:spacing w:before="0" w:beforeAutospacing="0" w:after="150" w:afterAutospacing="0"/>
        <w:ind w:firstLine="480"/>
      </w:pPr>
      <w:r w:rsidRPr="004B38B4">
        <w:rPr>
          <w:lang w:val="sr-Cyrl-RS"/>
        </w:rPr>
        <w:t xml:space="preserve">  </w:t>
      </w:r>
      <w:r w:rsidR="00F369F0" w:rsidRPr="004B38B4">
        <w:rPr>
          <w:lang w:val="sr-Cyrl-RS"/>
        </w:rPr>
        <w:tab/>
      </w:r>
      <w:r w:rsidR="00F369F0" w:rsidRPr="004B38B4">
        <w:rPr>
          <w:lang w:val="sr-Cyrl-RS"/>
        </w:rPr>
        <w:tab/>
      </w:r>
      <w:r w:rsidRPr="004B38B4">
        <w:t>Ов</w:t>
      </w:r>
      <w:r w:rsidRPr="004B38B4">
        <w:rPr>
          <w:lang w:val="sr-Cyrl-RS"/>
        </w:rPr>
        <w:t>ај програм</w:t>
      </w:r>
      <w:r w:rsidRPr="004B38B4">
        <w:t xml:space="preserve"> објавити у „Службеном гласнику Републике Србије”.</w:t>
      </w:r>
    </w:p>
    <w:bookmarkEnd w:id="8"/>
    <w:p w:rsidR="00990CB5" w:rsidRPr="004B38B4" w:rsidRDefault="00990CB5" w:rsidP="00063658">
      <w:pPr>
        <w:spacing w:after="0" w:line="240" w:lineRule="auto"/>
        <w:rPr>
          <w:rFonts w:ascii="Times New Roman" w:hAnsi="Times New Roman" w:cs="Times New Roman"/>
          <w:sz w:val="24"/>
          <w:szCs w:val="24"/>
          <w:lang w:val="sr-Cyrl-RS"/>
        </w:rPr>
      </w:pPr>
    </w:p>
    <w:p w:rsidR="00F369F0" w:rsidRPr="004B38B4" w:rsidRDefault="00F369F0">
      <w:pPr>
        <w:rPr>
          <w:rFonts w:ascii="Times New Roman" w:hAnsi="Times New Roman" w:cs="Times New Roman"/>
          <w:color w:val="000000"/>
          <w:sz w:val="24"/>
          <w:szCs w:val="24"/>
          <w:lang w:val="sr-Cyrl-CS"/>
        </w:rPr>
      </w:pPr>
      <w:r w:rsidRPr="004B38B4">
        <w:rPr>
          <w:rFonts w:ascii="Times New Roman" w:hAnsi="Times New Roman" w:cs="Times New Roman"/>
          <w:color w:val="000000"/>
          <w:sz w:val="24"/>
          <w:szCs w:val="24"/>
          <w:lang w:val="sr-Cyrl-CS"/>
        </w:rPr>
        <w:t>05 Број: 500-4649/2020-4</w:t>
      </w:r>
    </w:p>
    <w:p w:rsidR="00F369F0" w:rsidRPr="004B38B4" w:rsidRDefault="00F369F0">
      <w:pPr>
        <w:rPr>
          <w:rFonts w:ascii="Times New Roman" w:hAnsi="Times New Roman" w:cs="Times New Roman"/>
          <w:sz w:val="24"/>
          <w:szCs w:val="24"/>
          <w:lang w:val="sr-Cyrl-CS"/>
        </w:rPr>
      </w:pPr>
      <w:r w:rsidRPr="004B38B4">
        <w:rPr>
          <w:rFonts w:ascii="Times New Roman" w:hAnsi="Times New Roman" w:cs="Times New Roman"/>
          <w:sz w:val="24"/>
          <w:szCs w:val="24"/>
          <w:lang w:val="sr-Cyrl-CS"/>
        </w:rPr>
        <w:t>У Београду, 30. јула 2020. године</w:t>
      </w:r>
    </w:p>
    <w:p w:rsidR="00F369F0" w:rsidRPr="004B38B4" w:rsidRDefault="00F369F0">
      <w:pPr>
        <w:rPr>
          <w:rFonts w:ascii="Times New Roman" w:hAnsi="Times New Roman" w:cs="Times New Roman"/>
          <w:sz w:val="24"/>
          <w:szCs w:val="24"/>
          <w:lang w:val="sr-Cyrl-CS"/>
        </w:rPr>
      </w:pPr>
    </w:p>
    <w:p w:rsidR="00F369F0" w:rsidRPr="004B38B4" w:rsidRDefault="00F369F0">
      <w:pPr>
        <w:jc w:val="center"/>
        <w:rPr>
          <w:rFonts w:ascii="Times New Roman" w:hAnsi="Times New Roman" w:cs="Times New Roman"/>
          <w:sz w:val="24"/>
          <w:szCs w:val="24"/>
          <w:lang w:val="sr-Cyrl-CS"/>
        </w:rPr>
      </w:pPr>
      <w:r w:rsidRPr="004B38B4">
        <w:rPr>
          <w:rFonts w:ascii="Times New Roman" w:hAnsi="Times New Roman" w:cs="Times New Roman"/>
          <w:sz w:val="24"/>
          <w:szCs w:val="24"/>
          <w:lang w:val="sr-Cyrl-CS"/>
        </w:rPr>
        <w:t>В Л А Д А</w:t>
      </w:r>
    </w:p>
    <w:p w:rsidR="00AB22C8" w:rsidRPr="00AB22C8" w:rsidRDefault="00AB22C8" w:rsidP="00AB22C8">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AB22C8" w:rsidRPr="00AB22C8">
        <w:tc>
          <w:tcPr>
            <w:tcW w:w="4360" w:type="dxa"/>
          </w:tcPr>
          <w:p w:rsidR="00AB22C8" w:rsidRPr="00AB22C8" w:rsidRDefault="00AB22C8" w:rsidP="00AB22C8">
            <w:pPr>
              <w:spacing w:after="0" w:line="240" w:lineRule="auto"/>
              <w:jc w:val="center"/>
              <w:rPr>
                <w:rFonts w:ascii="Times New Roman" w:hAnsi="Times New Roman" w:cs="Times New Roman"/>
                <w:sz w:val="24"/>
                <w:szCs w:val="24"/>
                <w:lang w:val="ru-RU"/>
              </w:rPr>
            </w:pPr>
          </w:p>
        </w:tc>
        <w:tc>
          <w:tcPr>
            <w:tcW w:w="4360" w:type="dxa"/>
          </w:tcPr>
          <w:p w:rsidR="00AB22C8" w:rsidRPr="00AB22C8" w:rsidRDefault="00AB22C8" w:rsidP="00AB22C8">
            <w:pPr>
              <w:spacing w:after="0" w:line="240" w:lineRule="auto"/>
              <w:jc w:val="center"/>
              <w:rPr>
                <w:rFonts w:ascii="Times New Roman" w:hAnsi="Times New Roman" w:cs="Times New Roman"/>
                <w:sz w:val="24"/>
                <w:szCs w:val="24"/>
                <w:lang w:val="ru-RU"/>
              </w:rPr>
            </w:pPr>
          </w:p>
          <w:p w:rsidR="00AB22C8" w:rsidRPr="00AB22C8" w:rsidRDefault="00AB22C8" w:rsidP="00AB22C8">
            <w:pPr>
              <w:spacing w:after="0" w:line="240" w:lineRule="auto"/>
              <w:jc w:val="center"/>
              <w:rPr>
                <w:rFonts w:ascii="Times New Roman" w:hAnsi="Times New Roman" w:cs="Times New Roman"/>
                <w:sz w:val="24"/>
                <w:szCs w:val="24"/>
                <w:lang w:val="ru-RU"/>
              </w:rPr>
            </w:pPr>
            <w:r w:rsidRPr="00AB22C8">
              <w:rPr>
                <w:rFonts w:ascii="Times New Roman" w:hAnsi="Times New Roman" w:cs="Times New Roman"/>
                <w:sz w:val="24"/>
                <w:szCs w:val="24"/>
                <w:lang w:val="ru-RU"/>
              </w:rPr>
              <w:t>ПРЕДСЕДНИК</w:t>
            </w:r>
          </w:p>
          <w:p w:rsidR="00AB22C8" w:rsidRPr="00AB22C8" w:rsidRDefault="00AB22C8" w:rsidP="00AB22C8">
            <w:pPr>
              <w:spacing w:after="0" w:line="240" w:lineRule="auto"/>
              <w:rPr>
                <w:rFonts w:ascii="Times New Roman" w:hAnsi="Times New Roman" w:cs="Times New Roman"/>
                <w:sz w:val="24"/>
                <w:szCs w:val="24"/>
                <w:lang w:val="sr-Cyrl-CS"/>
              </w:rPr>
            </w:pPr>
          </w:p>
          <w:p w:rsidR="00AB22C8" w:rsidRPr="00AB22C8" w:rsidRDefault="00AB22C8" w:rsidP="00AB22C8">
            <w:pPr>
              <w:spacing w:after="0" w:line="240" w:lineRule="auto"/>
              <w:rPr>
                <w:rFonts w:ascii="Times New Roman" w:hAnsi="Times New Roman" w:cs="Times New Roman"/>
                <w:sz w:val="24"/>
                <w:szCs w:val="24"/>
                <w:lang w:val="sr-Cyrl-CS"/>
              </w:rPr>
            </w:pPr>
          </w:p>
          <w:p w:rsidR="00AB22C8" w:rsidRPr="00AB22C8" w:rsidRDefault="00146D39" w:rsidP="00AB22C8">
            <w:pPr>
              <w:pStyle w:val="Footer"/>
              <w:jc w:val="center"/>
              <w:rPr>
                <w:rFonts w:ascii="Times New Roman" w:hAnsi="Times New Roman" w:cs="Times New Roman"/>
                <w:sz w:val="24"/>
                <w:szCs w:val="24"/>
                <w:lang w:val="ru-RU"/>
              </w:rPr>
            </w:pPr>
            <w:r>
              <w:rPr>
                <w:rFonts w:ascii="Times New Roman" w:hAnsi="Times New Roman" w:cs="Times New Roman"/>
                <w:sz w:val="24"/>
                <w:szCs w:val="24"/>
                <w:lang w:val="ru-RU"/>
              </w:rPr>
              <w:t>Ана Брнабић</w:t>
            </w:r>
            <w:bookmarkStart w:id="9" w:name="_GoBack"/>
            <w:bookmarkEnd w:id="9"/>
          </w:p>
        </w:tc>
      </w:tr>
    </w:tbl>
    <w:p w:rsidR="00AB22C8" w:rsidRPr="00AB22C8" w:rsidRDefault="00AB22C8" w:rsidP="00AB22C8">
      <w:pPr>
        <w:spacing w:after="0" w:line="240" w:lineRule="auto"/>
        <w:rPr>
          <w:rFonts w:ascii="Times New Roman" w:hAnsi="Times New Roman" w:cs="Times New Roman"/>
          <w:sz w:val="24"/>
          <w:szCs w:val="24"/>
          <w:lang w:val="sr-Cyrl-RS"/>
        </w:rPr>
      </w:pPr>
    </w:p>
    <w:p w:rsidR="00F369F0" w:rsidRPr="00AB22C8" w:rsidRDefault="00F369F0" w:rsidP="00AB22C8">
      <w:pPr>
        <w:spacing w:after="0" w:line="240" w:lineRule="auto"/>
        <w:jc w:val="center"/>
        <w:rPr>
          <w:rFonts w:ascii="Times New Roman" w:hAnsi="Times New Roman" w:cs="Times New Roman"/>
          <w:sz w:val="24"/>
          <w:szCs w:val="24"/>
          <w:lang w:val="sr-Cyrl-CS"/>
        </w:rPr>
      </w:pPr>
    </w:p>
    <w:p w:rsidR="00063658" w:rsidRPr="00AB22C8" w:rsidRDefault="00063658" w:rsidP="00AB22C8">
      <w:pPr>
        <w:spacing w:after="0" w:line="240" w:lineRule="auto"/>
        <w:rPr>
          <w:rFonts w:ascii="Times New Roman" w:hAnsi="Times New Roman" w:cs="Times New Roman"/>
          <w:sz w:val="24"/>
          <w:szCs w:val="24"/>
        </w:rPr>
      </w:pPr>
    </w:p>
    <w:sectPr w:rsidR="00063658" w:rsidRPr="00AB22C8" w:rsidSect="001415D1">
      <w:footerReference w:type="default" r:id="rId15"/>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38B4" w:rsidRDefault="004B38B4">
      <w:pPr>
        <w:spacing w:after="0" w:line="240" w:lineRule="auto"/>
      </w:pPr>
      <w:r>
        <w:separator/>
      </w:r>
    </w:p>
  </w:endnote>
  <w:endnote w:type="continuationSeparator" w:id="0">
    <w:p w:rsidR="004B38B4" w:rsidRDefault="004B38B4">
      <w:pPr>
        <w:spacing w:after="0" w:line="240" w:lineRule="auto"/>
      </w:pPr>
      <w:r>
        <w:continuationSeparator/>
      </w:r>
    </w:p>
  </w:endnote>
  <w:endnote w:type="continuationNotice" w:id="1">
    <w:p w:rsidR="004B38B4" w:rsidRDefault="004B38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Plain">
    <w:altName w:val="Times New Roman"/>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onsolas">
    <w:panose1 w:val="020B0609020204030204"/>
    <w:charset w:val="00"/>
    <w:family w:val="modern"/>
    <w:pitch w:val="fixed"/>
    <w:sig w:usb0="E00006FF" w:usb1="0000FCFF" w:usb2="00000001" w:usb3="00000000" w:csb0="0000019F" w:csb1="00000000"/>
  </w:font>
  <w:font w:name="Droid Sans Fallback">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8225124"/>
      <w:docPartObj>
        <w:docPartGallery w:val="Page Numbers (Bottom of Page)"/>
        <w:docPartUnique/>
      </w:docPartObj>
    </w:sdtPr>
    <w:sdtEndPr>
      <w:rPr>
        <w:noProof/>
      </w:rPr>
    </w:sdtEndPr>
    <w:sdtContent>
      <w:p w:rsidR="004B38B4" w:rsidRPr="00A74BFC" w:rsidRDefault="004B38B4" w:rsidP="001419DE">
        <w:pPr>
          <w:spacing w:line="240" w:lineRule="auto"/>
          <w:jc w:val="center"/>
          <w:rPr>
            <w:rFonts w:ascii="Times New Roman" w:hAnsi="Times New Roman" w:cs="Times New Roman"/>
            <w:lang w:val="uz-Cyrl-UZ"/>
          </w:rPr>
        </w:pPr>
      </w:p>
      <w:p w:rsidR="004B38B4" w:rsidRDefault="00146D39" w:rsidP="002B1FAB">
        <w:pPr>
          <w:pStyle w:val="Footer"/>
          <w:jc w:val="right"/>
        </w:pP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6885526"/>
      <w:docPartObj>
        <w:docPartGallery w:val="Page Numbers (Bottom of Page)"/>
        <w:docPartUnique/>
      </w:docPartObj>
    </w:sdtPr>
    <w:sdtEndPr>
      <w:rPr>
        <w:rFonts w:ascii="Times New Roman" w:hAnsi="Times New Roman" w:cs="Times New Roman"/>
        <w:noProof/>
      </w:rPr>
    </w:sdtEndPr>
    <w:sdtContent>
      <w:p w:rsidR="004B38B4" w:rsidRPr="00DE6CCD" w:rsidRDefault="004B38B4" w:rsidP="00385BDA">
        <w:pPr>
          <w:jc w:val="center"/>
          <w:rPr>
            <w:lang w:val="uz-Cyrl-UZ"/>
          </w:rPr>
        </w:pPr>
      </w:p>
      <w:p w:rsidR="004B38B4" w:rsidRPr="000C03B1" w:rsidRDefault="00146D39">
        <w:pPr>
          <w:pStyle w:val="Footer"/>
          <w:jc w:val="right"/>
          <w:rPr>
            <w:rFonts w:ascii="Times New Roman" w:hAnsi="Times New Roman" w:cs="Times New Roman"/>
          </w:rPr>
        </w:pPr>
      </w:p>
    </w:sdtContent>
  </w:sdt>
  <w:p w:rsidR="004B38B4" w:rsidRDefault="004B38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38B4" w:rsidRDefault="004B38B4">
      <w:pPr>
        <w:spacing w:after="0" w:line="240" w:lineRule="auto"/>
      </w:pPr>
      <w:r>
        <w:separator/>
      </w:r>
    </w:p>
  </w:footnote>
  <w:footnote w:type="continuationSeparator" w:id="0">
    <w:p w:rsidR="004B38B4" w:rsidRDefault="004B38B4">
      <w:pPr>
        <w:spacing w:after="0" w:line="240" w:lineRule="auto"/>
      </w:pPr>
      <w:r>
        <w:continuationSeparator/>
      </w:r>
    </w:p>
  </w:footnote>
  <w:footnote w:type="continuationNotice" w:id="1">
    <w:p w:rsidR="004B38B4" w:rsidRDefault="004B38B4">
      <w:pPr>
        <w:spacing w:after="0" w:line="240" w:lineRule="auto"/>
      </w:pPr>
    </w:p>
  </w:footnote>
  <w:footnote w:id="2">
    <w:p w:rsidR="004B38B4" w:rsidRPr="008F1CD4" w:rsidRDefault="004B38B4" w:rsidP="00594AA4">
      <w:pPr>
        <w:pStyle w:val="FootnoteText"/>
        <w:rPr>
          <w:rFonts w:ascii="Times New Roman" w:hAnsi="Times New Roman" w:cs="Times New Roman"/>
          <w:sz w:val="18"/>
          <w:szCs w:val="18"/>
          <w:lang w:val="uz-Cyrl-UZ"/>
        </w:rPr>
      </w:pPr>
      <w:r>
        <w:rPr>
          <w:rStyle w:val="FootnoteReference"/>
        </w:rPr>
        <w:footnoteRef/>
      </w:r>
      <w:r w:rsidRPr="00007063">
        <w:rPr>
          <w:lang w:val="ru-RU"/>
        </w:rPr>
        <w:t xml:space="preserve"> </w:t>
      </w:r>
      <w:r w:rsidRPr="008F1CD4">
        <w:rPr>
          <w:rFonts w:ascii="Times New Roman" w:hAnsi="Times New Roman" w:cs="Times New Roman"/>
          <w:sz w:val="18"/>
          <w:szCs w:val="18"/>
          <w:lang w:val="uz-Cyrl-UZ"/>
        </w:rPr>
        <w:t>Извор: Непубликовани подаци  Регистра за рак  Института за јавно здравље Србије „Др Милан Јовановић Батут“</w:t>
      </w:r>
    </w:p>
  </w:footnote>
  <w:footnote w:id="3">
    <w:p w:rsidR="004B38B4" w:rsidRPr="00711C92" w:rsidRDefault="004B38B4" w:rsidP="00594AA4">
      <w:pPr>
        <w:pStyle w:val="CommentText"/>
        <w:spacing w:after="0"/>
        <w:rPr>
          <w:rFonts w:ascii="Times New Roman" w:hAnsi="Times New Roman" w:cs="Times New Roman"/>
          <w:i/>
          <w:sz w:val="18"/>
          <w:szCs w:val="18"/>
          <w:lang w:val="uz-Cyrl-UZ"/>
        </w:rPr>
      </w:pPr>
      <w:r w:rsidRPr="008F1CD4">
        <w:rPr>
          <w:rStyle w:val="FootnoteReference"/>
          <w:rFonts w:ascii="Times New Roman" w:hAnsi="Times New Roman" w:cs="Times New Roman"/>
          <w:sz w:val="18"/>
          <w:szCs w:val="18"/>
        </w:rPr>
        <w:footnoteRef/>
      </w:r>
      <w:r w:rsidRPr="008F1CD4">
        <w:rPr>
          <w:rFonts w:ascii="Times New Roman" w:hAnsi="Times New Roman" w:cs="Times New Roman"/>
          <w:sz w:val="18"/>
          <w:szCs w:val="18"/>
        </w:rPr>
        <w:t xml:space="preserve"> IARC, Global Cancer Observatory,   2018</w:t>
      </w:r>
      <w:r w:rsidRPr="008F1CD4">
        <w:rPr>
          <w:rFonts w:ascii="Times New Roman" w:hAnsi="Times New Roman" w:cs="Times New Roman"/>
          <w:sz w:val="18"/>
          <w:szCs w:val="18"/>
          <w:lang w:val="uz-Cyrl-UZ"/>
        </w:rPr>
        <w:t xml:space="preserve">; </w:t>
      </w:r>
      <w:r w:rsidRPr="008F1CD4">
        <w:rPr>
          <w:rFonts w:ascii="Times New Roman" w:hAnsi="Times New Roman" w:cs="Times New Roman"/>
          <w:sz w:val="18"/>
          <w:szCs w:val="18"/>
        </w:rPr>
        <w:t xml:space="preserve">Press Release N° 263 (12 September 2018); </w:t>
      </w:r>
      <w:r w:rsidRPr="008F1CD4">
        <w:rPr>
          <w:rFonts w:ascii="Times New Roman" w:hAnsi="Times New Roman" w:cs="Times New Roman"/>
          <w:i/>
          <w:sz w:val="18"/>
          <w:szCs w:val="18"/>
        </w:rPr>
        <w:t xml:space="preserve">Latest global </w:t>
      </w:r>
      <w:r w:rsidRPr="00850CD8">
        <w:rPr>
          <w:rFonts w:ascii="Times New Roman" w:hAnsi="Times New Roman" w:cs="Times New Roman"/>
          <w:i/>
          <w:sz w:val="18"/>
          <w:szCs w:val="18"/>
        </w:rPr>
        <w:t xml:space="preserve">cancer data: Cancer </w:t>
      </w:r>
      <w:r w:rsidRPr="00711C92">
        <w:rPr>
          <w:rFonts w:ascii="Times New Roman" w:hAnsi="Times New Roman" w:cs="Times New Roman"/>
          <w:i/>
          <w:sz w:val="18"/>
          <w:szCs w:val="18"/>
        </w:rPr>
        <w:t>burden rises to 18.1 million new cases and 9.6 million cancer deaths in 2018</w:t>
      </w:r>
    </w:p>
  </w:footnote>
  <w:footnote w:id="4">
    <w:p w:rsidR="004B38B4" w:rsidRPr="00711C92" w:rsidRDefault="004B38B4" w:rsidP="00594AA4">
      <w:pPr>
        <w:pStyle w:val="FootnoteText"/>
        <w:rPr>
          <w:lang w:val="uz-Cyrl-UZ"/>
        </w:rPr>
      </w:pPr>
      <w:r w:rsidRPr="00711C92">
        <w:rPr>
          <w:rStyle w:val="FootnoteReference"/>
          <w:rFonts w:ascii="Times New Roman" w:hAnsi="Times New Roman" w:cs="Times New Roman"/>
          <w:sz w:val="18"/>
          <w:szCs w:val="18"/>
        </w:rPr>
        <w:footnoteRef/>
      </w:r>
      <w:r w:rsidRPr="00711C92">
        <w:rPr>
          <w:rFonts w:ascii="Times New Roman" w:hAnsi="Times New Roman" w:cs="Times New Roman"/>
          <w:sz w:val="18"/>
          <w:szCs w:val="18"/>
        </w:rPr>
        <w:t xml:space="preserve"> </w:t>
      </w:r>
      <w:r w:rsidRPr="00711C92">
        <w:rPr>
          <w:rFonts w:ascii="Times New Roman" w:hAnsi="Times New Roman" w:cs="Times New Roman"/>
          <w:sz w:val="18"/>
          <w:szCs w:val="18"/>
          <w:lang w:val="uz-Cyrl-UZ"/>
        </w:rPr>
        <w:t>WHA58.22 Cancer prevention and control</w:t>
      </w:r>
    </w:p>
  </w:footnote>
  <w:footnote w:id="5">
    <w:p w:rsidR="004B38B4" w:rsidRPr="00850CD8" w:rsidRDefault="004B38B4" w:rsidP="00594AA4">
      <w:pPr>
        <w:widowControl w:val="0"/>
        <w:autoSpaceDE w:val="0"/>
        <w:autoSpaceDN w:val="0"/>
        <w:adjustRightInd w:val="0"/>
        <w:spacing w:after="0" w:line="240" w:lineRule="auto"/>
        <w:rPr>
          <w:rFonts w:ascii="Times New Roman" w:hAnsi="Times New Roman" w:cs="Times New Roman"/>
          <w:sz w:val="18"/>
          <w:szCs w:val="18"/>
        </w:rPr>
      </w:pPr>
      <w:r w:rsidRPr="00850CD8">
        <w:rPr>
          <w:rStyle w:val="FootnoteReference"/>
          <w:rFonts w:ascii="Times New Roman" w:hAnsi="Times New Roman" w:cs="Times New Roman"/>
          <w:sz w:val="18"/>
          <w:szCs w:val="18"/>
        </w:rPr>
        <w:footnoteRef/>
      </w:r>
      <w:r w:rsidRPr="00850CD8">
        <w:rPr>
          <w:rFonts w:ascii="Times New Roman" w:hAnsi="Times New Roman" w:cs="Times New Roman"/>
          <w:sz w:val="18"/>
          <w:szCs w:val="18"/>
        </w:rPr>
        <w:t xml:space="preserve"> </w:t>
      </w:r>
      <w:r w:rsidRPr="00850CD8">
        <w:rPr>
          <w:rFonts w:ascii="Times New Roman" w:hAnsi="Times New Roman" w:cs="Times New Roman"/>
          <w:i/>
          <w:sz w:val="18"/>
          <w:szCs w:val="18"/>
          <w:lang w:val="sr-Cyrl-CS"/>
        </w:rPr>
        <w:t xml:space="preserve">Lifestyle and Cancer Risk, Journal of Preventive Medicine and Public Health, </w:t>
      </w:r>
      <w:r w:rsidRPr="00850CD8">
        <w:rPr>
          <w:rFonts w:ascii="Times New Roman" w:hAnsi="Times New Roman" w:cs="Times New Roman"/>
          <w:sz w:val="18"/>
          <w:szCs w:val="18"/>
          <w:lang w:val="sr-Cyrl-CS"/>
        </w:rPr>
        <w:t xml:space="preserve"> </w:t>
      </w:r>
      <w:r w:rsidRPr="00850CD8">
        <w:rPr>
          <w:rFonts w:ascii="Times New Roman" w:hAnsi="Times New Roman" w:cs="Times New Roman"/>
          <w:sz w:val="18"/>
          <w:szCs w:val="18"/>
        </w:rPr>
        <w:t>новембар</w:t>
      </w:r>
      <w:r w:rsidRPr="00850CD8">
        <w:rPr>
          <w:rFonts w:ascii="Times New Roman" w:hAnsi="Times New Roman" w:cs="Times New Roman"/>
          <w:sz w:val="18"/>
          <w:szCs w:val="18"/>
          <w:lang w:val="sr-Cyrl-CS"/>
        </w:rPr>
        <w:t xml:space="preserve"> 2010, том. 43, бр. 6, 459-471 </w:t>
      </w:r>
    </w:p>
  </w:footnote>
  <w:footnote w:id="6">
    <w:p w:rsidR="004B38B4" w:rsidRPr="00850CD8" w:rsidRDefault="004B38B4" w:rsidP="00594AA4">
      <w:pPr>
        <w:pStyle w:val="FootnoteText"/>
        <w:rPr>
          <w:lang w:val="uz-Cyrl-UZ"/>
        </w:rPr>
      </w:pPr>
      <w:r w:rsidRPr="00850CD8">
        <w:rPr>
          <w:rStyle w:val="FootnoteReference"/>
          <w:rFonts w:ascii="Times New Roman" w:hAnsi="Times New Roman" w:cs="Times New Roman"/>
          <w:sz w:val="18"/>
          <w:szCs w:val="18"/>
        </w:rPr>
        <w:footnoteRef/>
      </w:r>
      <w:r w:rsidRPr="00850CD8">
        <w:rPr>
          <w:rFonts w:ascii="Times New Roman" w:hAnsi="Times New Roman" w:cs="Times New Roman"/>
          <w:sz w:val="18"/>
          <w:szCs w:val="18"/>
        </w:rPr>
        <w:t xml:space="preserve"> </w:t>
      </w:r>
      <w:r w:rsidRPr="00850CD8">
        <w:rPr>
          <w:rFonts w:ascii="Times New Roman" w:hAnsi="Times New Roman" w:cs="Times New Roman"/>
          <w:sz w:val="18"/>
          <w:szCs w:val="18"/>
          <w:lang w:val="en-GB"/>
        </w:rPr>
        <w:t>https://www.who.int/topics/tobacco/en/</w:t>
      </w:r>
    </w:p>
  </w:footnote>
  <w:footnote w:id="7">
    <w:p w:rsidR="004B38B4" w:rsidRPr="00544199" w:rsidRDefault="004B38B4" w:rsidP="00594AA4">
      <w:pPr>
        <w:pStyle w:val="FootnoteText"/>
        <w:rPr>
          <w:rFonts w:ascii="Times New Roman" w:hAnsi="Times New Roman" w:cs="Times New Roman"/>
          <w:sz w:val="18"/>
          <w:szCs w:val="18"/>
          <w:lang w:val="uz-Cyrl-UZ"/>
        </w:rPr>
      </w:pPr>
      <w:r w:rsidRPr="00544199">
        <w:rPr>
          <w:rStyle w:val="FootnoteReference"/>
          <w:rFonts w:ascii="Times New Roman" w:hAnsi="Times New Roman" w:cs="Times New Roman"/>
          <w:sz w:val="18"/>
          <w:szCs w:val="18"/>
        </w:rPr>
        <w:footnoteRef/>
      </w:r>
      <w:r w:rsidRPr="00007063">
        <w:rPr>
          <w:rFonts w:ascii="Times New Roman" w:hAnsi="Times New Roman" w:cs="Times New Roman"/>
          <w:sz w:val="18"/>
          <w:szCs w:val="18"/>
          <w:lang w:val="ru-RU"/>
        </w:rPr>
        <w:t xml:space="preserve"> </w:t>
      </w:r>
      <w:r w:rsidRPr="00544199">
        <w:rPr>
          <w:rFonts w:ascii="Times New Roman" w:hAnsi="Times New Roman" w:cs="Times New Roman"/>
          <w:sz w:val="18"/>
          <w:szCs w:val="18"/>
          <w:lang w:val="uz-Cyrl-UZ"/>
        </w:rPr>
        <w:t>Извор: Непубликовани подаци Републичког завода за статистику обрађени у Институту за јавно здравље Србије „Др Милан Јовановић Батут”.</w:t>
      </w:r>
    </w:p>
  </w:footnote>
  <w:footnote w:id="8">
    <w:p w:rsidR="004B38B4" w:rsidRPr="00107D19" w:rsidRDefault="004B38B4" w:rsidP="00594AA4">
      <w:pPr>
        <w:pStyle w:val="FootnoteText"/>
        <w:rPr>
          <w:lang w:val="uz-Cyrl-UZ"/>
        </w:rPr>
      </w:pPr>
      <w:r w:rsidRPr="00544199">
        <w:rPr>
          <w:rStyle w:val="FootnoteReference"/>
          <w:rFonts w:ascii="Times New Roman" w:hAnsi="Times New Roman" w:cs="Times New Roman"/>
          <w:sz w:val="18"/>
          <w:szCs w:val="18"/>
        </w:rPr>
        <w:footnoteRef/>
      </w:r>
      <w:r w:rsidRPr="00007063">
        <w:rPr>
          <w:rFonts w:ascii="Times New Roman" w:hAnsi="Times New Roman" w:cs="Times New Roman"/>
          <w:sz w:val="18"/>
          <w:szCs w:val="18"/>
          <w:lang w:val="ru-RU"/>
        </w:rPr>
        <w:t xml:space="preserve"> </w:t>
      </w:r>
      <w:r w:rsidRPr="00544199">
        <w:rPr>
          <w:rFonts w:ascii="Times New Roman" w:hAnsi="Times New Roman" w:cs="Times New Roman"/>
          <w:sz w:val="18"/>
          <w:szCs w:val="18"/>
          <w:lang w:val="uz-Cyrl-UZ"/>
        </w:rPr>
        <w:t>Извор: Непубликовани</w:t>
      </w:r>
      <w:r w:rsidRPr="00107D19">
        <w:rPr>
          <w:rFonts w:ascii="Times New Roman" w:hAnsi="Times New Roman" w:cs="Times New Roman"/>
          <w:sz w:val="18"/>
          <w:szCs w:val="18"/>
          <w:lang w:val="uz-Cyrl-UZ"/>
        </w:rPr>
        <w:t xml:space="preserve"> подаци Републичког завода за статистику обрађени у Институту за јавно здравље Србије „Др Милан Јовановић Батут”</w:t>
      </w:r>
    </w:p>
  </w:footnote>
  <w:footnote w:id="9">
    <w:p w:rsidR="004B38B4" w:rsidRPr="00DF4261" w:rsidRDefault="004B38B4" w:rsidP="00594AA4">
      <w:pPr>
        <w:pStyle w:val="FootnoteText"/>
        <w:rPr>
          <w:rFonts w:ascii="Times New Roman" w:hAnsi="Times New Roman" w:cs="Times New Roman"/>
          <w:sz w:val="18"/>
          <w:szCs w:val="18"/>
          <w:lang w:val="uz-Cyrl-UZ"/>
        </w:rPr>
      </w:pPr>
      <w:r w:rsidRPr="00DF4261">
        <w:rPr>
          <w:rStyle w:val="FootnoteReference"/>
          <w:rFonts w:ascii="Times New Roman" w:hAnsi="Times New Roman" w:cs="Times New Roman"/>
          <w:sz w:val="18"/>
          <w:szCs w:val="18"/>
        </w:rPr>
        <w:footnoteRef/>
      </w:r>
      <w:r w:rsidRPr="00DF4261">
        <w:rPr>
          <w:rFonts w:ascii="Times New Roman" w:hAnsi="Times New Roman" w:cs="Times New Roman"/>
          <w:sz w:val="18"/>
          <w:szCs w:val="18"/>
          <w:lang w:val="ru-RU"/>
        </w:rPr>
        <w:t xml:space="preserve"> </w:t>
      </w:r>
      <w:r w:rsidRPr="00DF4261">
        <w:rPr>
          <w:rFonts w:ascii="Times New Roman" w:hAnsi="Times New Roman" w:cs="Times New Roman"/>
          <w:sz w:val="18"/>
          <w:szCs w:val="18"/>
          <w:lang w:val="uz-Cyrl-UZ"/>
        </w:rPr>
        <w:t>Global Cancer Observatory https:// gco.iarc.fr</w:t>
      </w:r>
    </w:p>
  </w:footnote>
  <w:footnote w:id="10">
    <w:p w:rsidR="004B38B4" w:rsidRPr="00DF4261" w:rsidRDefault="004B38B4" w:rsidP="00594AA4">
      <w:pPr>
        <w:pStyle w:val="FootnoteText"/>
        <w:rPr>
          <w:sz w:val="18"/>
          <w:szCs w:val="18"/>
          <w:lang w:val="uz-Cyrl-UZ"/>
        </w:rPr>
      </w:pPr>
      <w:r w:rsidRPr="00DF4261">
        <w:rPr>
          <w:rStyle w:val="FootnoteReference"/>
          <w:sz w:val="18"/>
          <w:szCs w:val="18"/>
        </w:rPr>
        <w:footnoteRef/>
      </w:r>
      <w:r w:rsidRPr="00DF4261">
        <w:rPr>
          <w:sz w:val="18"/>
          <w:szCs w:val="18"/>
          <w:lang w:val="ru-RU"/>
        </w:rPr>
        <w:t xml:space="preserve"> </w:t>
      </w:r>
      <w:r w:rsidRPr="00DF4261">
        <w:rPr>
          <w:rFonts w:ascii="Times New Roman" w:hAnsi="Times New Roman" w:cs="Times New Roman"/>
          <w:sz w:val="18"/>
          <w:szCs w:val="18"/>
          <w:lang w:val="uz-Cyrl-UZ"/>
        </w:rPr>
        <w:t>Извор: Непубликовани подаци Републичког завода за статистику обрађени у Институту за јавно здравље Србије „Др Милан Јовановић Батут”</w:t>
      </w:r>
    </w:p>
  </w:footnote>
  <w:footnote w:id="11">
    <w:p w:rsidR="004B38B4" w:rsidRPr="00544199" w:rsidRDefault="004B38B4" w:rsidP="00594AA4">
      <w:pPr>
        <w:spacing w:after="0" w:line="240" w:lineRule="auto"/>
        <w:jc w:val="both"/>
        <w:rPr>
          <w:rFonts w:ascii="Times New Roman" w:hAnsi="Times New Roman" w:cs="Times New Roman"/>
          <w:sz w:val="18"/>
          <w:szCs w:val="18"/>
          <w:lang w:val="uz-Cyrl-UZ"/>
        </w:rPr>
      </w:pPr>
      <w:r w:rsidRPr="00DF4261">
        <w:rPr>
          <w:rStyle w:val="FootnoteReference"/>
          <w:sz w:val="18"/>
          <w:szCs w:val="18"/>
        </w:rPr>
        <w:footnoteRef/>
      </w:r>
      <w:r w:rsidRPr="00DF4261">
        <w:rPr>
          <w:sz w:val="18"/>
          <w:szCs w:val="18"/>
        </w:rPr>
        <w:t xml:space="preserve"> </w:t>
      </w:r>
      <w:r w:rsidRPr="00DF4261">
        <w:rPr>
          <w:rFonts w:ascii="Times New Roman" w:hAnsi="Times New Roman" w:cs="Times New Roman"/>
          <w:sz w:val="18"/>
          <w:szCs w:val="18"/>
          <w:lang w:val="uz-Cyrl-UZ"/>
        </w:rPr>
        <w:t>Извор</w:t>
      </w:r>
      <w:r w:rsidRPr="00280201">
        <w:rPr>
          <w:rFonts w:ascii="Times New Roman" w:hAnsi="Times New Roman" w:cs="Times New Roman"/>
          <w:sz w:val="18"/>
          <w:szCs w:val="18"/>
          <w:lang w:val="uz-Cyrl-UZ"/>
        </w:rPr>
        <w:t>: IARC, Glob</w:t>
      </w:r>
      <w:r>
        <w:rPr>
          <w:rFonts w:ascii="Times New Roman" w:hAnsi="Times New Roman" w:cs="Times New Roman"/>
          <w:sz w:val="18"/>
          <w:szCs w:val="18"/>
          <w:lang w:val="uz-Cyrl-UZ"/>
        </w:rPr>
        <w:t xml:space="preserve">al Cancer Observatory, 2018  </w:t>
      </w:r>
    </w:p>
  </w:footnote>
  <w:footnote w:id="12">
    <w:p w:rsidR="004B38B4" w:rsidRPr="00544199" w:rsidRDefault="004B38B4" w:rsidP="0052387A">
      <w:pPr>
        <w:spacing w:after="0" w:line="240" w:lineRule="auto"/>
        <w:jc w:val="both"/>
        <w:rPr>
          <w:rFonts w:ascii="Times New Roman" w:hAnsi="Times New Roman" w:cs="Times New Roman"/>
          <w:sz w:val="18"/>
          <w:szCs w:val="18"/>
          <w:lang w:val="uz-Cyrl-UZ"/>
        </w:rPr>
      </w:pPr>
      <w:r w:rsidRPr="00DF4261">
        <w:rPr>
          <w:rStyle w:val="FootnoteReference"/>
          <w:sz w:val="18"/>
          <w:szCs w:val="18"/>
        </w:rPr>
        <w:footnoteRef/>
      </w:r>
      <w:r w:rsidRPr="00DF4261">
        <w:rPr>
          <w:sz w:val="18"/>
          <w:szCs w:val="18"/>
        </w:rPr>
        <w:t xml:space="preserve"> </w:t>
      </w:r>
      <w:r w:rsidRPr="00DF4261">
        <w:rPr>
          <w:rFonts w:ascii="Times New Roman" w:hAnsi="Times New Roman" w:cs="Times New Roman"/>
          <w:sz w:val="18"/>
          <w:szCs w:val="18"/>
          <w:lang w:val="uz-Cyrl-UZ"/>
        </w:rPr>
        <w:t>Извор</w:t>
      </w:r>
      <w:r w:rsidRPr="00280201">
        <w:rPr>
          <w:rFonts w:ascii="Times New Roman" w:hAnsi="Times New Roman" w:cs="Times New Roman"/>
          <w:sz w:val="18"/>
          <w:szCs w:val="18"/>
          <w:lang w:val="uz-Cyrl-UZ"/>
        </w:rPr>
        <w:t>: IARC, Glob</w:t>
      </w:r>
      <w:r>
        <w:rPr>
          <w:rFonts w:ascii="Times New Roman" w:hAnsi="Times New Roman" w:cs="Times New Roman"/>
          <w:sz w:val="18"/>
          <w:szCs w:val="18"/>
          <w:lang w:val="uz-Cyrl-UZ"/>
        </w:rPr>
        <w:t xml:space="preserve">al Cancer Observatory, 2018  </w:t>
      </w:r>
    </w:p>
  </w:footnote>
  <w:footnote w:id="13">
    <w:p w:rsidR="004B38B4" w:rsidRPr="00C21286" w:rsidRDefault="004B38B4" w:rsidP="00594AA4">
      <w:pPr>
        <w:spacing w:after="0" w:line="240" w:lineRule="auto"/>
        <w:jc w:val="both"/>
        <w:rPr>
          <w:rFonts w:ascii="Times New Roman" w:hAnsi="Times New Roman" w:cs="Times New Roman"/>
          <w:sz w:val="18"/>
          <w:szCs w:val="18"/>
          <w:lang w:val="uz-Cyrl-UZ"/>
        </w:rPr>
      </w:pPr>
      <w:r w:rsidRPr="00C21286">
        <w:rPr>
          <w:rStyle w:val="FootnoteReference"/>
          <w:rFonts w:ascii="Times New Roman" w:hAnsi="Times New Roman" w:cs="Times New Roman"/>
          <w:sz w:val="18"/>
          <w:szCs w:val="18"/>
        </w:rPr>
        <w:footnoteRef/>
      </w:r>
      <w:r w:rsidRPr="00C21286">
        <w:rPr>
          <w:rFonts w:ascii="Times New Roman" w:hAnsi="Times New Roman" w:cs="Times New Roman"/>
          <w:sz w:val="18"/>
          <w:szCs w:val="18"/>
        </w:rPr>
        <w:t xml:space="preserve"> </w:t>
      </w:r>
      <w:r w:rsidRPr="00C21286">
        <w:rPr>
          <w:rFonts w:ascii="Times New Roman" w:hAnsi="Times New Roman" w:cs="Times New Roman"/>
          <w:sz w:val="18"/>
          <w:szCs w:val="18"/>
          <w:lang w:val="uz-Cyrl-UZ"/>
        </w:rPr>
        <w:t xml:space="preserve">Извор: IARC, Global Cancer Observatory, 2018  </w:t>
      </w:r>
    </w:p>
  </w:footnote>
  <w:footnote w:id="14">
    <w:p w:rsidR="004B38B4" w:rsidRPr="00267647" w:rsidRDefault="004B38B4">
      <w:pPr>
        <w:pStyle w:val="FootnoteText"/>
        <w:rPr>
          <w:rFonts w:ascii="Times New Roman" w:hAnsi="Times New Roman" w:cs="Times New Roman"/>
          <w:sz w:val="18"/>
          <w:szCs w:val="18"/>
          <w:lang w:val="uz-Cyrl-UZ"/>
        </w:rPr>
      </w:pPr>
      <w:r w:rsidRPr="00267647">
        <w:rPr>
          <w:rStyle w:val="FootnoteReference"/>
          <w:rFonts w:ascii="Times New Roman" w:hAnsi="Times New Roman" w:cs="Times New Roman"/>
          <w:sz w:val="18"/>
          <w:szCs w:val="18"/>
        </w:rPr>
        <w:footnoteRef/>
      </w:r>
      <w:r w:rsidRPr="00020E2D">
        <w:rPr>
          <w:rFonts w:ascii="Times New Roman" w:hAnsi="Times New Roman" w:cs="Times New Roman"/>
          <w:sz w:val="18"/>
          <w:szCs w:val="18"/>
          <w:lang w:val="uz-Cyrl-UZ"/>
        </w:rPr>
        <w:t xml:space="preserve"> </w:t>
      </w:r>
      <w:r w:rsidRPr="00020E2D">
        <w:rPr>
          <w:rStyle w:val="Hyperlink"/>
          <w:rFonts w:ascii="Times New Roman" w:hAnsi="Times New Roman" w:cs="Times New Roman"/>
          <w:color w:val="auto"/>
          <w:sz w:val="18"/>
          <w:szCs w:val="18"/>
          <w:u w:val="none"/>
          <w:lang w:val="uz-Cyrl-UZ"/>
        </w:rPr>
        <w:t>„Сл</w:t>
      </w:r>
      <w:r>
        <w:rPr>
          <w:rStyle w:val="Hyperlink"/>
          <w:rFonts w:ascii="Times New Roman" w:hAnsi="Times New Roman" w:cs="Times New Roman"/>
          <w:color w:val="auto"/>
          <w:sz w:val="18"/>
          <w:szCs w:val="18"/>
          <w:u w:val="none"/>
          <w:lang w:val="uz-Cyrl-UZ"/>
        </w:rPr>
        <w:t>ужбени</w:t>
      </w:r>
      <w:r w:rsidRPr="00020E2D">
        <w:rPr>
          <w:rStyle w:val="Hyperlink"/>
          <w:rFonts w:ascii="Times New Roman" w:hAnsi="Times New Roman" w:cs="Times New Roman"/>
          <w:color w:val="auto"/>
          <w:sz w:val="18"/>
          <w:szCs w:val="18"/>
          <w:u w:val="none"/>
          <w:lang w:val="uz-Cyrl-UZ"/>
        </w:rPr>
        <w:t>. гласник РСˮ</w:t>
      </w:r>
      <w:r>
        <w:rPr>
          <w:rStyle w:val="Hyperlink"/>
          <w:rFonts w:ascii="Times New Roman" w:hAnsi="Times New Roman" w:cs="Times New Roman"/>
          <w:color w:val="auto"/>
          <w:sz w:val="18"/>
          <w:szCs w:val="18"/>
          <w:u w:val="none"/>
        </w:rPr>
        <w:t>,</w:t>
      </w:r>
      <w:r w:rsidRPr="00020E2D" w:rsidDel="00D71032">
        <w:rPr>
          <w:rStyle w:val="Hyperlink"/>
          <w:rFonts w:ascii="Times New Roman" w:hAnsi="Times New Roman" w:cs="Times New Roman"/>
          <w:color w:val="auto"/>
          <w:sz w:val="18"/>
          <w:szCs w:val="18"/>
          <w:u w:val="none"/>
          <w:lang w:val="uz-Cyrl-UZ"/>
        </w:rPr>
        <w:t xml:space="preserve"> </w:t>
      </w:r>
      <w:r w:rsidRPr="00020E2D">
        <w:rPr>
          <w:rStyle w:val="Hyperlink"/>
          <w:rFonts w:ascii="Times New Roman" w:hAnsi="Times New Roman" w:cs="Times New Roman"/>
          <w:color w:val="auto"/>
          <w:sz w:val="18"/>
          <w:szCs w:val="18"/>
          <w:u w:val="none"/>
          <w:lang w:val="uz-Cyrl-UZ"/>
        </w:rPr>
        <w:t>бр</w:t>
      </w:r>
      <w:r>
        <w:rPr>
          <w:rStyle w:val="Hyperlink"/>
          <w:rFonts w:ascii="Times New Roman" w:hAnsi="Times New Roman" w:cs="Times New Roman"/>
          <w:color w:val="auto"/>
          <w:sz w:val="18"/>
          <w:szCs w:val="18"/>
          <w:u w:val="none"/>
          <w:lang w:val="uz-Cyrl-UZ"/>
        </w:rPr>
        <w:t>ој</w:t>
      </w:r>
      <w:r w:rsidRPr="00020E2D" w:rsidDel="00D71032">
        <w:rPr>
          <w:rStyle w:val="Hyperlink"/>
          <w:rFonts w:ascii="Times New Roman" w:hAnsi="Times New Roman" w:cs="Times New Roman"/>
          <w:color w:val="auto"/>
          <w:sz w:val="18"/>
          <w:szCs w:val="18"/>
          <w:u w:val="none"/>
          <w:lang w:val="uz-Cyrl-UZ"/>
        </w:rPr>
        <w:t xml:space="preserve"> </w:t>
      </w:r>
      <w:r w:rsidRPr="00020E2D">
        <w:rPr>
          <w:rStyle w:val="Hyperlink"/>
          <w:rFonts w:ascii="Times New Roman" w:hAnsi="Times New Roman" w:cs="Times New Roman"/>
          <w:color w:val="auto"/>
          <w:sz w:val="18"/>
          <w:szCs w:val="18"/>
          <w:u w:val="none"/>
          <w:lang w:val="uz-Cyrl-UZ"/>
        </w:rPr>
        <w:t>61/18</w:t>
      </w:r>
    </w:p>
  </w:footnote>
  <w:footnote w:id="15">
    <w:p w:rsidR="004B38B4" w:rsidRPr="00020E2D" w:rsidRDefault="004B38B4" w:rsidP="0051444D">
      <w:pPr>
        <w:pStyle w:val="FootnoteText"/>
        <w:rPr>
          <w:rStyle w:val="Hyperlink"/>
          <w:rFonts w:ascii="Times New Roman" w:hAnsi="Times New Roman" w:cs="Times New Roman"/>
          <w:color w:val="auto"/>
          <w:sz w:val="18"/>
          <w:szCs w:val="18"/>
          <w:u w:val="none"/>
          <w:lang w:val="uz-Cyrl-UZ"/>
        </w:rPr>
      </w:pPr>
      <w:r w:rsidRPr="00267647">
        <w:rPr>
          <w:rStyle w:val="Hyperlink"/>
          <w:rFonts w:ascii="Times New Roman" w:hAnsi="Times New Roman" w:cs="Times New Roman"/>
          <w:color w:val="auto"/>
          <w:sz w:val="18"/>
          <w:szCs w:val="18"/>
          <w:u w:val="none"/>
          <w:vertAlign w:val="superscript"/>
        </w:rPr>
        <w:footnoteRef/>
      </w:r>
      <w:r w:rsidRPr="00020E2D">
        <w:rPr>
          <w:rStyle w:val="Hyperlink"/>
          <w:rFonts w:ascii="Times New Roman" w:hAnsi="Times New Roman" w:cs="Times New Roman"/>
          <w:color w:val="auto"/>
          <w:sz w:val="18"/>
          <w:szCs w:val="18"/>
          <w:u w:val="none"/>
          <w:lang w:val="uz-Cyrl-UZ"/>
        </w:rPr>
        <w:t xml:space="preserve"> „Службени гласник РСˮ</w:t>
      </w:r>
      <w:r>
        <w:rPr>
          <w:rStyle w:val="Hyperlink"/>
          <w:rFonts w:ascii="Times New Roman" w:hAnsi="Times New Roman" w:cs="Times New Roman"/>
          <w:color w:val="auto"/>
          <w:sz w:val="18"/>
          <w:szCs w:val="18"/>
          <w:u w:val="none"/>
        </w:rPr>
        <w:t>,</w:t>
      </w:r>
      <w:r w:rsidRPr="00020E2D" w:rsidDel="00D71032">
        <w:rPr>
          <w:rStyle w:val="Hyperlink"/>
          <w:rFonts w:ascii="Times New Roman" w:hAnsi="Times New Roman" w:cs="Times New Roman"/>
          <w:color w:val="auto"/>
          <w:sz w:val="18"/>
          <w:szCs w:val="18"/>
          <w:u w:val="none"/>
          <w:lang w:val="uz-Cyrl-UZ"/>
        </w:rPr>
        <w:t xml:space="preserve"> </w:t>
      </w:r>
      <w:r w:rsidRPr="00020E2D">
        <w:rPr>
          <w:rStyle w:val="Hyperlink"/>
          <w:rFonts w:ascii="Times New Roman" w:hAnsi="Times New Roman" w:cs="Times New Roman"/>
          <w:color w:val="auto"/>
          <w:sz w:val="18"/>
          <w:szCs w:val="18"/>
          <w:u w:val="none"/>
          <w:lang w:val="uz-Cyrl-UZ"/>
        </w:rPr>
        <w:t>бр</w:t>
      </w:r>
      <w:r>
        <w:rPr>
          <w:rStyle w:val="Hyperlink"/>
          <w:rFonts w:ascii="Times New Roman" w:hAnsi="Times New Roman" w:cs="Times New Roman"/>
          <w:color w:val="auto"/>
          <w:sz w:val="18"/>
          <w:szCs w:val="18"/>
          <w:u w:val="none"/>
          <w:lang w:val="uz-Cyrl-UZ"/>
        </w:rPr>
        <w:t>ој</w:t>
      </w:r>
      <w:r w:rsidRPr="00267647">
        <w:rPr>
          <w:rStyle w:val="Hyperlink"/>
          <w:rFonts w:ascii="Times New Roman" w:hAnsi="Times New Roman" w:cs="Times New Roman"/>
          <w:color w:val="auto"/>
          <w:sz w:val="18"/>
          <w:szCs w:val="18"/>
          <w:u w:val="none"/>
          <w:lang w:val="uz-Cyrl-UZ"/>
        </w:rPr>
        <w:t xml:space="preserve"> </w:t>
      </w:r>
      <w:r w:rsidRPr="00020E2D">
        <w:rPr>
          <w:rStyle w:val="Hyperlink"/>
          <w:rFonts w:ascii="Times New Roman" w:hAnsi="Times New Roman" w:cs="Times New Roman"/>
          <w:color w:val="auto"/>
          <w:sz w:val="18"/>
          <w:szCs w:val="18"/>
          <w:u w:val="none"/>
          <w:lang w:val="uz-Cyrl-UZ"/>
        </w:rPr>
        <w:t>22/09</w:t>
      </w:r>
    </w:p>
  </w:footnote>
  <w:footnote w:id="16">
    <w:p w:rsidR="004B38B4" w:rsidRPr="00020E2D" w:rsidRDefault="004B38B4" w:rsidP="0051444D">
      <w:pPr>
        <w:pStyle w:val="FootnoteText"/>
        <w:rPr>
          <w:rStyle w:val="Hyperlink"/>
          <w:rFonts w:ascii="Times New Roman" w:hAnsi="Times New Roman" w:cs="Times New Roman"/>
          <w:color w:val="auto"/>
          <w:sz w:val="18"/>
          <w:szCs w:val="18"/>
          <w:u w:val="none"/>
          <w:lang w:val="uz-Cyrl-UZ"/>
        </w:rPr>
      </w:pPr>
      <w:r w:rsidRPr="00267647">
        <w:rPr>
          <w:rStyle w:val="Hyperlink"/>
          <w:rFonts w:ascii="Times New Roman" w:hAnsi="Times New Roman" w:cs="Times New Roman"/>
          <w:color w:val="auto"/>
          <w:sz w:val="18"/>
          <w:szCs w:val="18"/>
          <w:u w:val="none"/>
          <w:vertAlign w:val="superscript"/>
        </w:rPr>
        <w:footnoteRef/>
      </w:r>
      <w:r w:rsidRPr="00020E2D">
        <w:rPr>
          <w:rStyle w:val="Hyperlink"/>
          <w:rFonts w:ascii="Times New Roman" w:hAnsi="Times New Roman" w:cs="Times New Roman"/>
          <w:color w:val="auto"/>
          <w:sz w:val="18"/>
          <w:szCs w:val="18"/>
          <w:u w:val="none"/>
          <w:lang w:val="uz-Cyrl-UZ"/>
        </w:rPr>
        <w:t xml:space="preserve"> „Службени гласник РСˮ</w:t>
      </w:r>
      <w:r>
        <w:rPr>
          <w:rStyle w:val="Hyperlink"/>
          <w:rFonts w:ascii="Times New Roman" w:hAnsi="Times New Roman" w:cs="Times New Roman"/>
          <w:color w:val="auto"/>
          <w:sz w:val="18"/>
          <w:szCs w:val="18"/>
          <w:u w:val="none"/>
        </w:rPr>
        <w:t>,</w:t>
      </w:r>
      <w:r w:rsidRPr="00020E2D" w:rsidDel="00D71032">
        <w:rPr>
          <w:rStyle w:val="Hyperlink"/>
          <w:rFonts w:ascii="Times New Roman" w:hAnsi="Times New Roman" w:cs="Times New Roman"/>
          <w:color w:val="auto"/>
          <w:sz w:val="18"/>
          <w:szCs w:val="18"/>
          <w:u w:val="none"/>
          <w:lang w:val="uz-Cyrl-UZ"/>
        </w:rPr>
        <w:t xml:space="preserve"> </w:t>
      </w:r>
      <w:r w:rsidRPr="00020E2D">
        <w:rPr>
          <w:rStyle w:val="Hyperlink"/>
          <w:rFonts w:ascii="Times New Roman" w:hAnsi="Times New Roman" w:cs="Times New Roman"/>
          <w:color w:val="auto"/>
          <w:sz w:val="18"/>
          <w:szCs w:val="18"/>
          <w:u w:val="none"/>
          <w:lang w:val="uz-Cyrl-UZ"/>
        </w:rPr>
        <w:t>бр</w:t>
      </w:r>
      <w:r>
        <w:rPr>
          <w:rStyle w:val="Hyperlink"/>
          <w:rFonts w:ascii="Times New Roman" w:hAnsi="Times New Roman" w:cs="Times New Roman"/>
          <w:color w:val="auto"/>
          <w:sz w:val="18"/>
          <w:szCs w:val="18"/>
          <w:u w:val="none"/>
          <w:lang w:val="uz-Cyrl-UZ"/>
        </w:rPr>
        <w:t xml:space="preserve">ој </w:t>
      </w:r>
      <w:r w:rsidRPr="00020E2D">
        <w:rPr>
          <w:rStyle w:val="Hyperlink"/>
          <w:rFonts w:ascii="Times New Roman" w:hAnsi="Times New Roman" w:cs="Times New Roman"/>
          <w:color w:val="auto"/>
          <w:sz w:val="18"/>
          <w:szCs w:val="18"/>
          <w:u w:val="none"/>
          <w:lang w:val="uz-Cyrl-UZ"/>
        </w:rPr>
        <w:t>8/07</w:t>
      </w:r>
    </w:p>
  </w:footnote>
  <w:footnote w:id="17">
    <w:p w:rsidR="004B38B4" w:rsidRPr="00020E2D" w:rsidRDefault="004B38B4" w:rsidP="0051444D">
      <w:pPr>
        <w:pStyle w:val="FootnoteText"/>
        <w:rPr>
          <w:rStyle w:val="Hyperlink"/>
          <w:rFonts w:ascii="Times New Roman" w:hAnsi="Times New Roman" w:cs="Times New Roman"/>
          <w:color w:val="auto"/>
          <w:sz w:val="18"/>
          <w:szCs w:val="18"/>
          <w:u w:val="none"/>
          <w:lang w:val="uz-Cyrl-UZ"/>
        </w:rPr>
      </w:pPr>
      <w:r w:rsidRPr="00267647">
        <w:rPr>
          <w:rStyle w:val="Hyperlink"/>
          <w:rFonts w:ascii="Times New Roman" w:hAnsi="Times New Roman" w:cs="Times New Roman"/>
          <w:color w:val="auto"/>
          <w:sz w:val="18"/>
          <w:szCs w:val="18"/>
          <w:u w:val="none"/>
          <w:vertAlign w:val="superscript"/>
        </w:rPr>
        <w:footnoteRef/>
      </w:r>
      <w:r w:rsidRPr="00020E2D">
        <w:rPr>
          <w:rStyle w:val="Hyperlink"/>
          <w:rFonts w:ascii="Times New Roman" w:hAnsi="Times New Roman" w:cs="Times New Roman"/>
          <w:color w:val="auto"/>
          <w:sz w:val="18"/>
          <w:szCs w:val="18"/>
          <w:u w:val="none"/>
          <w:lang w:val="uz-Cyrl-UZ"/>
        </w:rPr>
        <w:t xml:space="preserve"> „Службени гласник РСˮ</w:t>
      </w:r>
      <w:r>
        <w:rPr>
          <w:rStyle w:val="Hyperlink"/>
          <w:rFonts w:ascii="Times New Roman" w:hAnsi="Times New Roman" w:cs="Times New Roman"/>
          <w:color w:val="auto"/>
          <w:sz w:val="18"/>
          <w:szCs w:val="18"/>
          <w:u w:val="none"/>
        </w:rPr>
        <w:t>,</w:t>
      </w:r>
      <w:r w:rsidRPr="00020E2D">
        <w:rPr>
          <w:rStyle w:val="Hyperlink"/>
          <w:rFonts w:ascii="Times New Roman" w:hAnsi="Times New Roman" w:cs="Times New Roman"/>
          <w:color w:val="auto"/>
          <w:sz w:val="18"/>
          <w:szCs w:val="18"/>
          <w:u w:val="none"/>
          <w:lang w:val="uz-Cyrl-UZ"/>
        </w:rPr>
        <w:t>бр</w:t>
      </w:r>
      <w:r>
        <w:rPr>
          <w:rStyle w:val="Hyperlink"/>
          <w:rFonts w:ascii="Times New Roman" w:hAnsi="Times New Roman" w:cs="Times New Roman"/>
          <w:color w:val="auto"/>
          <w:sz w:val="18"/>
          <w:szCs w:val="18"/>
          <w:u w:val="none"/>
          <w:lang w:val="uz-Cyrl-UZ"/>
        </w:rPr>
        <w:t xml:space="preserve">ој </w:t>
      </w:r>
      <w:r w:rsidRPr="00020E2D">
        <w:rPr>
          <w:rStyle w:val="Hyperlink"/>
          <w:rFonts w:ascii="Times New Roman" w:hAnsi="Times New Roman" w:cs="Times New Roman"/>
          <w:color w:val="auto"/>
          <w:sz w:val="18"/>
          <w:szCs w:val="18"/>
          <w:u w:val="none"/>
          <w:lang w:val="uz-Cyrl-UZ"/>
        </w:rPr>
        <w:t>30/10</w:t>
      </w:r>
    </w:p>
  </w:footnote>
  <w:footnote w:id="18">
    <w:p w:rsidR="004B38B4" w:rsidRPr="00020E2D" w:rsidRDefault="004B38B4" w:rsidP="00A667B0">
      <w:pPr>
        <w:pStyle w:val="FootnoteText"/>
        <w:rPr>
          <w:rFonts w:ascii="Times New Roman" w:hAnsi="Times New Roman" w:cs="Times New Roman"/>
          <w:sz w:val="18"/>
          <w:szCs w:val="18"/>
          <w:lang w:val="uz-Cyrl-UZ"/>
        </w:rPr>
      </w:pPr>
      <w:r w:rsidRPr="00267647">
        <w:rPr>
          <w:rStyle w:val="FootnoteReference"/>
          <w:rFonts w:ascii="Times New Roman" w:hAnsi="Times New Roman" w:cs="Times New Roman"/>
          <w:sz w:val="18"/>
          <w:szCs w:val="18"/>
        </w:rPr>
        <w:footnoteRef/>
      </w:r>
      <w:r w:rsidRPr="00020E2D">
        <w:rPr>
          <w:rFonts w:ascii="Times New Roman" w:hAnsi="Times New Roman" w:cs="Times New Roman"/>
          <w:sz w:val="18"/>
          <w:szCs w:val="18"/>
          <w:lang w:val="uz-Cyrl-UZ"/>
        </w:rPr>
        <w:t xml:space="preserve"> </w:t>
      </w:r>
      <w:r w:rsidRPr="00020E2D">
        <w:rPr>
          <w:rStyle w:val="Hyperlink"/>
          <w:rFonts w:ascii="Times New Roman" w:hAnsi="Times New Roman" w:cs="Times New Roman"/>
          <w:color w:val="auto"/>
          <w:sz w:val="18"/>
          <w:szCs w:val="18"/>
          <w:u w:val="none"/>
          <w:lang w:val="uz-Cyrl-UZ"/>
        </w:rPr>
        <w:t>„Службени гласник РСˮ</w:t>
      </w:r>
      <w:r>
        <w:rPr>
          <w:rStyle w:val="Hyperlink"/>
          <w:rFonts w:ascii="Times New Roman" w:hAnsi="Times New Roman" w:cs="Times New Roman"/>
          <w:color w:val="auto"/>
          <w:sz w:val="18"/>
          <w:szCs w:val="18"/>
          <w:u w:val="none"/>
        </w:rPr>
        <w:t>,</w:t>
      </w:r>
      <w:r w:rsidRPr="00020E2D" w:rsidDel="00D71032">
        <w:rPr>
          <w:rStyle w:val="Hyperlink"/>
          <w:rFonts w:ascii="Times New Roman" w:hAnsi="Times New Roman" w:cs="Times New Roman"/>
          <w:color w:val="auto"/>
          <w:sz w:val="18"/>
          <w:szCs w:val="18"/>
          <w:u w:val="none"/>
          <w:lang w:val="uz-Cyrl-UZ"/>
        </w:rPr>
        <w:t xml:space="preserve"> </w:t>
      </w:r>
      <w:r>
        <w:rPr>
          <w:rStyle w:val="Hyperlink"/>
          <w:rFonts w:ascii="Times New Roman" w:hAnsi="Times New Roman" w:cs="Times New Roman"/>
          <w:color w:val="auto"/>
          <w:sz w:val="18"/>
          <w:szCs w:val="18"/>
          <w:u w:val="none"/>
          <w:lang w:val="uz-Cyrl-UZ"/>
        </w:rPr>
        <w:t>број</w:t>
      </w:r>
      <w:r w:rsidRPr="00267647">
        <w:rPr>
          <w:rStyle w:val="Hyperlink"/>
          <w:rFonts w:ascii="Times New Roman" w:hAnsi="Times New Roman" w:cs="Times New Roman"/>
          <w:color w:val="auto"/>
          <w:sz w:val="18"/>
          <w:szCs w:val="18"/>
          <w:u w:val="none"/>
          <w:lang w:val="uz-Cyrl-UZ"/>
        </w:rPr>
        <w:t xml:space="preserve"> </w:t>
      </w:r>
      <w:r w:rsidRPr="00020E2D">
        <w:rPr>
          <w:rStyle w:val="Hyperlink"/>
          <w:rFonts w:ascii="Times New Roman" w:hAnsi="Times New Roman" w:cs="Times New Roman"/>
          <w:color w:val="auto"/>
          <w:sz w:val="18"/>
          <w:szCs w:val="18"/>
          <w:u w:val="none"/>
          <w:lang w:val="uz-Cyrl-UZ"/>
        </w:rPr>
        <w:t>9/18</w:t>
      </w:r>
    </w:p>
  </w:footnote>
  <w:footnote w:id="19">
    <w:p w:rsidR="004B38B4" w:rsidRPr="00020E2D" w:rsidRDefault="004B38B4" w:rsidP="000F0135">
      <w:pPr>
        <w:pStyle w:val="FootnoteText"/>
        <w:rPr>
          <w:rStyle w:val="Hyperlink"/>
          <w:rFonts w:ascii="Times New Roman" w:hAnsi="Times New Roman" w:cs="Times New Roman"/>
          <w:color w:val="auto"/>
          <w:sz w:val="18"/>
          <w:szCs w:val="18"/>
          <w:u w:val="none"/>
          <w:lang w:val="uz-Cyrl-UZ"/>
        </w:rPr>
      </w:pPr>
      <w:r w:rsidRPr="00267647">
        <w:rPr>
          <w:rStyle w:val="Hyperlink"/>
          <w:rFonts w:ascii="Times New Roman" w:hAnsi="Times New Roman" w:cs="Times New Roman"/>
          <w:color w:val="auto"/>
          <w:sz w:val="18"/>
          <w:szCs w:val="18"/>
          <w:u w:val="none"/>
          <w:vertAlign w:val="superscript"/>
        </w:rPr>
        <w:footnoteRef/>
      </w:r>
      <w:r w:rsidRPr="00020E2D">
        <w:rPr>
          <w:rStyle w:val="Hyperlink"/>
          <w:rFonts w:ascii="Times New Roman" w:hAnsi="Times New Roman" w:cs="Times New Roman"/>
          <w:color w:val="auto"/>
          <w:sz w:val="18"/>
          <w:szCs w:val="18"/>
          <w:u w:val="none"/>
          <w:lang w:val="uz-Cyrl-UZ"/>
        </w:rPr>
        <w:t xml:space="preserve"> „Службени гласник РСˮ</w:t>
      </w:r>
      <w:r>
        <w:rPr>
          <w:rStyle w:val="Hyperlink"/>
          <w:rFonts w:ascii="Times New Roman" w:hAnsi="Times New Roman" w:cs="Times New Roman"/>
          <w:color w:val="auto"/>
          <w:sz w:val="18"/>
          <w:szCs w:val="18"/>
          <w:u w:val="none"/>
        </w:rPr>
        <w:t>,</w:t>
      </w:r>
      <w:r w:rsidRPr="00020E2D">
        <w:rPr>
          <w:rStyle w:val="Hyperlink"/>
          <w:rFonts w:ascii="Times New Roman" w:hAnsi="Times New Roman" w:cs="Times New Roman"/>
          <w:color w:val="auto"/>
          <w:sz w:val="18"/>
          <w:szCs w:val="18"/>
          <w:u w:val="none"/>
          <w:lang w:val="uz-Cyrl-UZ"/>
        </w:rPr>
        <w:t xml:space="preserve"> број</w:t>
      </w:r>
      <w:r w:rsidRPr="00267647">
        <w:rPr>
          <w:rStyle w:val="Hyperlink"/>
          <w:rFonts w:ascii="Times New Roman" w:hAnsi="Times New Roman" w:cs="Times New Roman"/>
          <w:color w:val="auto"/>
          <w:sz w:val="18"/>
          <w:szCs w:val="18"/>
          <w:u w:val="none"/>
          <w:lang w:val="uz-Cyrl-UZ"/>
        </w:rPr>
        <w:t xml:space="preserve"> </w:t>
      </w:r>
      <w:r w:rsidRPr="00020E2D">
        <w:rPr>
          <w:rStyle w:val="Hyperlink"/>
          <w:rFonts w:ascii="Times New Roman" w:hAnsi="Times New Roman" w:cs="Times New Roman"/>
          <w:color w:val="auto"/>
          <w:sz w:val="18"/>
          <w:szCs w:val="18"/>
          <w:u w:val="none"/>
          <w:lang w:val="uz-Cyrl-UZ"/>
        </w:rPr>
        <w:t>115/17</w:t>
      </w:r>
    </w:p>
  </w:footnote>
  <w:footnote w:id="20">
    <w:p w:rsidR="004B38B4" w:rsidRPr="00020E2D" w:rsidRDefault="004B38B4" w:rsidP="000F0135">
      <w:pPr>
        <w:pStyle w:val="FootnoteText"/>
        <w:rPr>
          <w:rStyle w:val="Hyperlink"/>
          <w:rFonts w:ascii="Times New Roman" w:hAnsi="Times New Roman" w:cs="Times New Roman"/>
          <w:color w:val="auto"/>
          <w:sz w:val="18"/>
          <w:szCs w:val="18"/>
          <w:u w:val="none"/>
          <w:lang w:val="uz-Cyrl-UZ"/>
        </w:rPr>
      </w:pPr>
      <w:r w:rsidRPr="00267647">
        <w:rPr>
          <w:rStyle w:val="Hyperlink"/>
          <w:rFonts w:ascii="Times New Roman" w:hAnsi="Times New Roman" w:cs="Times New Roman"/>
          <w:color w:val="auto"/>
          <w:sz w:val="18"/>
          <w:szCs w:val="18"/>
          <w:u w:val="none"/>
          <w:vertAlign w:val="superscript"/>
        </w:rPr>
        <w:footnoteRef/>
      </w:r>
      <w:r w:rsidRPr="00020E2D">
        <w:rPr>
          <w:rStyle w:val="Hyperlink"/>
          <w:rFonts w:ascii="Times New Roman" w:hAnsi="Times New Roman" w:cs="Times New Roman"/>
          <w:color w:val="auto"/>
          <w:sz w:val="18"/>
          <w:szCs w:val="18"/>
          <w:u w:val="none"/>
          <w:lang w:val="uz-Cyrl-UZ"/>
        </w:rPr>
        <w:t xml:space="preserve"> „Службени гласник РСˮ</w:t>
      </w:r>
      <w:r>
        <w:rPr>
          <w:rStyle w:val="Hyperlink"/>
          <w:rFonts w:ascii="Times New Roman" w:hAnsi="Times New Roman" w:cs="Times New Roman"/>
          <w:color w:val="auto"/>
          <w:sz w:val="18"/>
          <w:szCs w:val="18"/>
          <w:u w:val="none"/>
        </w:rPr>
        <w:t>,</w:t>
      </w:r>
      <w:r w:rsidRPr="00020E2D" w:rsidDel="00D71032">
        <w:rPr>
          <w:rStyle w:val="Hyperlink"/>
          <w:rFonts w:ascii="Times New Roman" w:hAnsi="Times New Roman" w:cs="Times New Roman"/>
          <w:color w:val="auto"/>
          <w:sz w:val="18"/>
          <w:szCs w:val="18"/>
          <w:u w:val="none"/>
          <w:lang w:val="uz-Cyrl-UZ"/>
        </w:rPr>
        <w:t xml:space="preserve"> </w:t>
      </w:r>
      <w:r w:rsidRPr="00020E2D">
        <w:rPr>
          <w:rStyle w:val="Hyperlink"/>
          <w:rFonts w:ascii="Times New Roman" w:hAnsi="Times New Roman" w:cs="Times New Roman"/>
          <w:color w:val="auto"/>
          <w:sz w:val="18"/>
          <w:szCs w:val="18"/>
          <w:u w:val="none"/>
          <w:lang w:val="uz-Cyrl-UZ"/>
        </w:rPr>
        <w:t>број</w:t>
      </w:r>
      <w:r w:rsidRPr="00267647">
        <w:rPr>
          <w:rStyle w:val="Hyperlink"/>
          <w:rFonts w:ascii="Times New Roman" w:hAnsi="Times New Roman" w:cs="Times New Roman"/>
          <w:color w:val="auto"/>
          <w:sz w:val="18"/>
          <w:szCs w:val="18"/>
          <w:u w:val="none"/>
          <w:lang w:val="uz-Cyrl-UZ"/>
        </w:rPr>
        <w:t xml:space="preserve"> </w:t>
      </w:r>
      <w:r w:rsidRPr="00020E2D">
        <w:rPr>
          <w:rStyle w:val="Hyperlink"/>
          <w:rFonts w:ascii="Times New Roman" w:hAnsi="Times New Roman" w:cs="Times New Roman"/>
          <w:color w:val="auto"/>
          <w:sz w:val="18"/>
          <w:szCs w:val="18"/>
          <w:u w:val="none"/>
          <w:lang w:val="uz-Cyrl-UZ"/>
        </w:rPr>
        <w:t>96/18</w:t>
      </w:r>
    </w:p>
  </w:footnote>
  <w:footnote w:id="21">
    <w:p w:rsidR="004B38B4" w:rsidRPr="00267647" w:rsidRDefault="004B38B4" w:rsidP="000F0135">
      <w:pPr>
        <w:pStyle w:val="FootnoteText"/>
        <w:rPr>
          <w:rFonts w:ascii="Times New Roman" w:hAnsi="Times New Roman" w:cs="Times New Roman"/>
          <w:sz w:val="18"/>
          <w:szCs w:val="18"/>
          <w:lang w:val="uz-Cyrl-UZ"/>
        </w:rPr>
      </w:pPr>
      <w:r w:rsidRPr="00267647">
        <w:rPr>
          <w:rStyle w:val="Hyperlink"/>
          <w:rFonts w:ascii="Times New Roman" w:hAnsi="Times New Roman" w:cs="Times New Roman"/>
          <w:color w:val="auto"/>
          <w:sz w:val="18"/>
          <w:szCs w:val="18"/>
          <w:u w:val="none"/>
          <w:vertAlign w:val="superscript"/>
        </w:rPr>
        <w:footnoteRef/>
      </w:r>
      <w:r w:rsidRPr="00020E2D">
        <w:rPr>
          <w:rStyle w:val="Hyperlink"/>
          <w:rFonts w:ascii="Times New Roman" w:hAnsi="Times New Roman" w:cs="Times New Roman"/>
          <w:color w:val="auto"/>
          <w:sz w:val="18"/>
          <w:szCs w:val="18"/>
          <w:u w:val="none"/>
          <w:lang w:val="uz-Cyrl-UZ"/>
        </w:rPr>
        <w:t xml:space="preserve"> „Службени гласник РСˮ</w:t>
      </w:r>
      <w:r>
        <w:rPr>
          <w:rStyle w:val="Hyperlink"/>
          <w:rFonts w:ascii="Times New Roman" w:hAnsi="Times New Roman" w:cs="Times New Roman"/>
          <w:color w:val="auto"/>
          <w:sz w:val="18"/>
          <w:szCs w:val="18"/>
          <w:u w:val="none"/>
        </w:rPr>
        <w:t>,</w:t>
      </w:r>
      <w:r w:rsidRPr="00020E2D" w:rsidDel="00D71032">
        <w:rPr>
          <w:rStyle w:val="Hyperlink"/>
          <w:rFonts w:ascii="Times New Roman" w:hAnsi="Times New Roman" w:cs="Times New Roman"/>
          <w:color w:val="auto"/>
          <w:sz w:val="18"/>
          <w:szCs w:val="18"/>
          <w:u w:val="none"/>
          <w:lang w:val="uz-Cyrl-UZ"/>
        </w:rPr>
        <w:t xml:space="preserve"> </w:t>
      </w:r>
      <w:r w:rsidRPr="00020E2D">
        <w:rPr>
          <w:rStyle w:val="Hyperlink"/>
          <w:rFonts w:ascii="Times New Roman" w:hAnsi="Times New Roman" w:cs="Times New Roman"/>
          <w:color w:val="auto"/>
          <w:sz w:val="18"/>
          <w:szCs w:val="18"/>
          <w:u w:val="none"/>
          <w:lang w:val="uz-Cyrl-UZ"/>
        </w:rPr>
        <w:t>бр</w:t>
      </w:r>
      <w:r>
        <w:rPr>
          <w:rStyle w:val="Hyperlink"/>
          <w:rFonts w:ascii="Times New Roman" w:hAnsi="Times New Roman" w:cs="Times New Roman"/>
          <w:color w:val="auto"/>
          <w:sz w:val="18"/>
          <w:szCs w:val="18"/>
          <w:u w:val="none"/>
          <w:lang w:val="uz-Cyrl-UZ"/>
        </w:rPr>
        <w:t xml:space="preserve">ој </w:t>
      </w:r>
      <w:r w:rsidRPr="00020E2D">
        <w:rPr>
          <w:rStyle w:val="Hyperlink"/>
          <w:rFonts w:ascii="Times New Roman" w:hAnsi="Times New Roman" w:cs="Times New Roman"/>
          <w:color w:val="auto"/>
          <w:sz w:val="18"/>
          <w:szCs w:val="18"/>
          <w:u w:val="none"/>
          <w:lang w:val="uz-Cyrl-UZ"/>
        </w:rPr>
        <w:t xml:space="preserve">8/19 </w:t>
      </w:r>
    </w:p>
  </w:footnote>
  <w:footnote w:id="22">
    <w:p w:rsidR="004B38B4" w:rsidRPr="00020E2D" w:rsidRDefault="004B38B4" w:rsidP="00A667B0">
      <w:pPr>
        <w:pStyle w:val="FootnoteText"/>
        <w:rPr>
          <w:rStyle w:val="Hyperlink"/>
          <w:rFonts w:ascii="Times New Roman" w:hAnsi="Times New Roman" w:cs="Times New Roman"/>
          <w:color w:val="auto"/>
          <w:sz w:val="18"/>
          <w:szCs w:val="18"/>
          <w:lang w:val="uz-Cyrl-UZ"/>
        </w:rPr>
      </w:pPr>
      <w:r w:rsidRPr="00267647">
        <w:rPr>
          <w:rStyle w:val="Hyperlink"/>
          <w:rFonts w:ascii="Times New Roman" w:hAnsi="Times New Roman" w:cs="Times New Roman"/>
          <w:color w:val="auto"/>
          <w:sz w:val="18"/>
          <w:szCs w:val="18"/>
          <w:u w:val="none"/>
          <w:vertAlign w:val="superscript"/>
        </w:rPr>
        <w:footnoteRef/>
      </w:r>
      <w:r w:rsidRPr="00020E2D">
        <w:rPr>
          <w:rStyle w:val="Hyperlink"/>
          <w:rFonts w:ascii="Times New Roman" w:hAnsi="Times New Roman" w:cs="Times New Roman"/>
          <w:color w:val="auto"/>
          <w:sz w:val="18"/>
          <w:szCs w:val="18"/>
          <w:u w:val="none"/>
          <w:lang w:val="uz-Cyrl-UZ"/>
        </w:rPr>
        <w:t xml:space="preserve"> „Службени гласник РСˮ</w:t>
      </w:r>
      <w:r>
        <w:rPr>
          <w:rStyle w:val="Hyperlink"/>
          <w:rFonts w:ascii="Times New Roman" w:hAnsi="Times New Roman" w:cs="Times New Roman"/>
          <w:color w:val="auto"/>
          <w:sz w:val="18"/>
          <w:szCs w:val="18"/>
          <w:u w:val="none"/>
        </w:rPr>
        <w:t>,</w:t>
      </w:r>
      <w:r w:rsidRPr="00020E2D" w:rsidDel="00D71032">
        <w:rPr>
          <w:rStyle w:val="Hyperlink"/>
          <w:rFonts w:ascii="Times New Roman" w:hAnsi="Times New Roman" w:cs="Times New Roman"/>
          <w:color w:val="auto"/>
          <w:sz w:val="18"/>
          <w:szCs w:val="18"/>
          <w:u w:val="none"/>
          <w:lang w:val="uz-Cyrl-UZ"/>
        </w:rPr>
        <w:t xml:space="preserve"> </w:t>
      </w:r>
      <w:r w:rsidRPr="00020E2D">
        <w:rPr>
          <w:rStyle w:val="Hyperlink"/>
          <w:rFonts w:ascii="Times New Roman" w:hAnsi="Times New Roman" w:cs="Times New Roman"/>
          <w:color w:val="auto"/>
          <w:sz w:val="18"/>
          <w:szCs w:val="18"/>
          <w:u w:val="none"/>
          <w:lang w:val="uz-Cyrl-UZ"/>
        </w:rPr>
        <w:t>број</w:t>
      </w:r>
      <w:r w:rsidRPr="00267647">
        <w:rPr>
          <w:rStyle w:val="Hyperlink"/>
          <w:rFonts w:ascii="Times New Roman" w:hAnsi="Times New Roman" w:cs="Times New Roman"/>
          <w:color w:val="auto"/>
          <w:sz w:val="18"/>
          <w:szCs w:val="18"/>
          <w:u w:val="none"/>
          <w:lang w:val="uz-Cyrl-UZ"/>
        </w:rPr>
        <w:t xml:space="preserve"> </w:t>
      </w:r>
      <w:r w:rsidRPr="00020E2D">
        <w:rPr>
          <w:rStyle w:val="Hyperlink"/>
          <w:rFonts w:ascii="Times New Roman" w:hAnsi="Times New Roman" w:cs="Times New Roman"/>
          <w:color w:val="auto"/>
          <w:sz w:val="18"/>
          <w:szCs w:val="18"/>
          <w:u w:val="none"/>
          <w:lang w:val="uz-Cyrl-UZ"/>
        </w:rPr>
        <w:t>73/13</w:t>
      </w:r>
    </w:p>
  </w:footnote>
  <w:footnote w:id="23">
    <w:p w:rsidR="004B38B4" w:rsidRPr="0061787E" w:rsidRDefault="004B38B4">
      <w:pPr>
        <w:pStyle w:val="FootnoteText"/>
        <w:rPr>
          <w:rFonts w:ascii="Times New Roman" w:hAnsi="Times New Roman"/>
          <w:sz w:val="18"/>
          <w:lang w:val="uz-Cyrl-UZ"/>
        </w:rPr>
      </w:pPr>
      <w:r w:rsidRPr="00267647">
        <w:rPr>
          <w:rStyle w:val="FootnoteReference"/>
          <w:rFonts w:ascii="Times New Roman" w:hAnsi="Times New Roman" w:cs="Times New Roman"/>
          <w:sz w:val="18"/>
          <w:szCs w:val="18"/>
        </w:rPr>
        <w:footnoteRef/>
      </w:r>
      <w:r w:rsidRPr="00020E2D">
        <w:rPr>
          <w:rFonts w:ascii="Times New Roman" w:hAnsi="Times New Roman" w:cs="Times New Roman"/>
          <w:sz w:val="18"/>
          <w:szCs w:val="18"/>
          <w:lang w:val="uz-Cyrl-UZ"/>
        </w:rPr>
        <w:t xml:space="preserve"> </w:t>
      </w:r>
      <w:r>
        <w:rPr>
          <w:rFonts w:ascii="Times New Roman" w:hAnsi="Times New Roman" w:cs="Times New Roman"/>
          <w:sz w:val="18"/>
          <w:szCs w:val="18"/>
          <w:lang w:val="uz-Cyrl-UZ"/>
        </w:rPr>
        <w:t>„</w:t>
      </w:r>
      <w:r w:rsidRPr="00020E2D">
        <w:rPr>
          <w:rStyle w:val="Hyperlink"/>
          <w:rFonts w:ascii="Times New Roman" w:hAnsi="Times New Roman" w:cs="Times New Roman"/>
          <w:color w:val="auto"/>
          <w:sz w:val="18"/>
          <w:szCs w:val="18"/>
          <w:u w:val="none"/>
          <w:lang w:val="uz-Cyrl-UZ"/>
        </w:rPr>
        <w:t>Службени гласник РСˮ</w:t>
      </w:r>
      <w:r>
        <w:rPr>
          <w:rStyle w:val="Hyperlink"/>
          <w:rFonts w:ascii="Times New Roman" w:hAnsi="Times New Roman" w:cs="Times New Roman"/>
          <w:color w:val="auto"/>
          <w:sz w:val="18"/>
          <w:szCs w:val="18"/>
          <w:u w:val="none"/>
        </w:rPr>
        <w:t>,</w:t>
      </w:r>
      <w:r w:rsidRPr="00020E2D" w:rsidDel="00D71032">
        <w:rPr>
          <w:rStyle w:val="Hyperlink"/>
          <w:rFonts w:ascii="Times New Roman" w:hAnsi="Times New Roman" w:cs="Times New Roman"/>
          <w:color w:val="auto"/>
          <w:sz w:val="18"/>
          <w:szCs w:val="18"/>
          <w:u w:val="none"/>
          <w:lang w:val="uz-Cyrl-UZ"/>
        </w:rPr>
        <w:t xml:space="preserve"> </w:t>
      </w:r>
      <w:r w:rsidRPr="00020E2D">
        <w:rPr>
          <w:rStyle w:val="Hyperlink"/>
          <w:rFonts w:ascii="Times New Roman" w:hAnsi="Times New Roman" w:cs="Times New Roman"/>
          <w:color w:val="auto"/>
          <w:sz w:val="18"/>
          <w:szCs w:val="18"/>
          <w:u w:val="none"/>
          <w:lang w:val="uz-Cyrl-UZ"/>
        </w:rPr>
        <w:t>број 25/1</w:t>
      </w:r>
      <w:r>
        <w:rPr>
          <w:rStyle w:val="Hyperlink"/>
          <w:rFonts w:ascii="Times New Roman" w:hAnsi="Times New Roman" w:cs="Times New Roman"/>
          <w:color w:val="auto"/>
          <w:sz w:val="18"/>
          <w:szCs w:val="18"/>
          <w:u w:val="none"/>
          <w:lang w:val="uz-Cyrl-UZ"/>
        </w:rPr>
        <w:t>9</w:t>
      </w:r>
    </w:p>
  </w:footnote>
  <w:footnote w:id="24">
    <w:p w:rsidR="004B38B4" w:rsidRPr="00020E2D" w:rsidRDefault="004B38B4">
      <w:pPr>
        <w:pStyle w:val="FootnoteText"/>
        <w:rPr>
          <w:lang w:val="uz-Cyrl-UZ"/>
        </w:rPr>
      </w:pPr>
      <w:r w:rsidRPr="00267647">
        <w:rPr>
          <w:rStyle w:val="FootnoteReference"/>
          <w:rFonts w:ascii="Times New Roman" w:hAnsi="Times New Roman" w:cs="Times New Roman"/>
          <w:sz w:val="18"/>
          <w:szCs w:val="18"/>
        </w:rPr>
        <w:footnoteRef/>
      </w:r>
      <w:r w:rsidRPr="00020E2D">
        <w:rPr>
          <w:rFonts w:ascii="Times New Roman" w:hAnsi="Times New Roman" w:cs="Times New Roman"/>
          <w:sz w:val="18"/>
          <w:szCs w:val="18"/>
          <w:lang w:val="uz-Cyrl-UZ"/>
        </w:rPr>
        <w:t xml:space="preserve"> </w:t>
      </w:r>
      <w:r>
        <w:rPr>
          <w:rFonts w:ascii="Times New Roman" w:hAnsi="Times New Roman" w:cs="Times New Roman"/>
          <w:sz w:val="18"/>
          <w:szCs w:val="18"/>
          <w:lang w:val="uz-Cyrl-UZ"/>
        </w:rPr>
        <w:t>„</w:t>
      </w:r>
      <w:r w:rsidRPr="00020E2D">
        <w:rPr>
          <w:rStyle w:val="Hyperlink"/>
          <w:rFonts w:ascii="Times New Roman" w:hAnsi="Times New Roman" w:cs="Times New Roman"/>
          <w:color w:val="auto"/>
          <w:sz w:val="18"/>
          <w:szCs w:val="18"/>
          <w:u w:val="none"/>
          <w:lang w:val="uz-Cyrl-UZ"/>
        </w:rPr>
        <w:t>Службени гласник РСˮ</w:t>
      </w:r>
      <w:r>
        <w:rPr>
          <w:rStyle w:val="Hyperlink"/>
          <w:rFonts w:ascii="Times New Roman" w:hAnsi="Times New Roman" w:cs="Times New Roman"/>
          <w:color w:val="auto"/>
          <w:sz w:val="18"/>
          <w:szCs w:val="18"/>
          <w:u w:val="none"/>
        </w:rPr>
        <w:t>,</w:t>
      </w:r>
      <w:r w:rsidRPr="00020E2D" w:rsidDel="00D71032">
        <w:rPr>
          <w:rStyle w:val="Hyperlink"/>
          <w:rFonts w:ascii="Times New Roman" w:hAnsi="Times New Roman" w:cs="Times New Roman"/>
          <w:color w:val="auto"/>
          <w:sz w:val="18"/>
          <w:szCs w:val="18"/>
          <w:u w:val="none"/>
          <w:lang w:val="uz-Cyrl-UZ"/>
        </w:rPr>
        <w:t xml:space="preserve"> </w:t>
      </w:r>
      <w:r w:rsidRPr="00020E2D">
        <w:rPr>
          <w:rStyle w:val="Hyperlink"/>
          <w:rFonts w:ascii="Times New Roman" w:hAnsi="Times New Roman" w:cs="Times New Roman"/>
          <w:color w:val="auto"/>
          <w:sz w:val="18"/>
          <w:szCs w:val="18"/>
          <w:u w:val="none"/>
          <w:lang w:val="uz-Cyrl-UZ"/>
        </w:rPr>
        <w:t>бр</w:t>
      </w:r>
      <w:r>
        <w:rPr>
          <w:rStyle w:val="Hyperlink"/>
          <w:rFonts w:ascii="Times New Roman" w:hAnsi="Times New Roman" w:cs="Times New Roman"/>
          <w:color w:val="auto"/>
          <w:sz w:val="18"/>
          <w:szCs w:val="18"/>
          <w:u w:val="none"/>
          <w:lang w:val="uz-Cyrl-UZ"/>
        </w:rPr>
        <w:t>ој</w:t>
      </w:r>
      <w:r w:rsidRPr="00020E2D">
        <w:rPr>
          <w:rStyle w:val="Hyperlink"/>
          <w:rFonts w:ascii="Times New Roman" w:hAnsi="Times New Roman" w:cs="Times New Roman"/>
          <w:color w:val="auto"/>
          <w:sz w:val="18"/>
          <w:szCs w:val="18"/>
          <w:u w:val="none"/>
          <w:lang w:val="uz-Cyrl-UZ"/>
        </w:rPr>
        <w:t xml:space="preserve"> 25/19</w:t>
      </w:r>
    </w:p>
  </w:footnote>
  <w:footnote w:id="25">
    <w:p w:rsidR="004B38B4" w:rsidRPr="00020E2D" w:rsidRDefault="004B38B4" w:rsidP="0078761D">
      <w:pPr>
        <w:pStyle w:val="FootnoteText"/>
        <w:rPr>
          <w:rFonts w:ascii="Times New Roman" w:hAnsi="Times New Roman" w:cs="Times New Roman"/>
          <w:color w:val="auto"/>
          <w:sz w:val="18"/>
          <w:szCs w:val="18"/>
          <w:lang w:val="uz-Cyrl-UZ"/>
        </w:rPr>
      </w:pPr>
      <w:r w:rsidRPr="0044607B">
        <w:rPr>
          <w:rStyle w:val="FootnoteReference"/>
          <w:rFonts w:ascii="Times New Roman" w:hAnsi="Times New Roman" w:cs="Times New Roman"/>
          <w:color w:val="auto"/>
          <w:sz w:val="18"/>
          <w:szCs w:val="18"/>
        </w:rPr>
        <w:footnoteRef/>
      </w:r>
      <w:hyperlink r:id="rId1" w:history="1">
        <w:r w:rsidRPr="00020E2D">
          <w:rPr>
            <w:rStyle w:val="Hyperlink"/>
            <w:rFonts w:ascii="Times New Roman" w:hAnsi="Times New Roman" w:cs="Times New Roman"/>
            <w:color w:val="auto"/>
            <w:sz w:val="18"/>
            <w:szCs w:val="18"/>
            <w:u w:val="none"/>
            <w:lang w:val="uz-Cyrl-UZ"/>
          </w:rPr>
          <w:t>https://www.who.int/cancer/country-profiles/srb_en.pdf</w:t>
        </w:r>
      </w:hyperlink>
    </w:p>
  </w:footnote>
  <w:footnote w:id="26">
    <w:p w:rsidR="004B38B4" w:rsidRPr="0044607B" w:rsidRDefault="004B38B4">
      <w:pPr>
        <w:pStyle w:val="FootnoteText"/>
        <w:rPr>
          <w:rFonts w:ascii="Times New Roman" w:hAnsi="Times New Roman" w:cs="Times New Roman"/>
          <w:sz w:val="18"/>
          <w:szCs w:val="18"/>
        </w:rPr>
      </w:pPr>
      <w:r w:rsidRPr="0044607B">
        <w:rPr>
          <w:rStyle w:val="FootnoteReference"/>
          <w:rFonts w:ascii="Times New Roman" w:hAnsi="Times New Roman" w:cs="Times New Roman"/>
          <w:sz w:val="18"/>
          <w:szCs w:val="18"/>
        </w:rPr>
        <w:footnoteRef/>
      </w:r>
      <w:r w:rsidRPr="0044607B">
        <w:rPr>
          <w:rFonts w:ascii="Times New Roman" w:hAnsi="Times New Roman" w:cs="Times New Roman"/>
          <w:sz w:val="18"/>
          <w:szCs w:val="18"/>
        </w:rPr>
        <w:t xml:space="preserve"> </w:t>
      </w:r>
      <w:r w:rsidRPr="0044607B">
        <w:rPr>
          <w:rStyle w:val="Hyperlink"/>
          <w:rFonts w:ascii="Times New Roman" w:hAnsi="Times New Roman" w:cs="Times New Roman"/>
          <w:color w:val="auto"/>
          <w:sz w:val="18"/>
          <w:szCs w:val="18"/>
          <w:u w:val="none"/>
        </w:rPr>
        <w:t>International Agency for Research on Cancer (IARC)</w:t>
      </w:r>
    </w:p>
  </w:footnote>
  <w:footnote w:id="27">
    <w:p w:rsidR="004B38B4" w:rsidRPr="007320EF" w:rsidRDefault="004B38B4" w:rsidP="0078761D">
      <w:pPr>
        <w:pStyle w:val="FootnoteText"/>
        <w:rPr>
          <w:rStyle w:val="Hyperlink"/>
          <w:rFonts w:ascii="Times New Roman" w:hAnsi="Times New Roman" w:cs="Times New Roman"/>
          <w:color w:val="auto"/>
          <w:sz w:val="18"/>
          <w:szCs w:val="18"/>
        </w:rPr>
      </w:pPr>
      <w:r w:rsidRPr="0044607B">
        <w:rPr>
          <w:rStyle w:val="Hyperlink"/>
          <w:rFonts w:ascii="Times New Roman" w:hAnsi="Times New Roman" w:cs="Times New Roman"/>
          <w:color w:val="auto"/>
          <w:sz w:val="18"/>
          <w:szCs w:val="18"/>
          <w:u w:val="none"/>
          <w:vertAlign w:val="superscript"/>
        </w:rPr>
        <w:footnoteRef/>
      </w:r>
      <w:r w:rsidRPr="0044607B">
        <w:rPr>
          <w:rStyle w:val="Hyperlink"/>
          <w:rFonts w:ascii="Times New Roman" w:hAnsi="Times New Roman" w:cs="Times New Roman"/>
          <w:color w:val="auto"/>
          <w:sz w:val="18"/>
          <w:szCs w:val="18"/>
          <w:u w:val="none"/>
        </w:rPr>
        <w:t xml:space="preserve">  </w:t>
      </w:r>
      <w:hyperlink r:id="rId2" w:history="1">
        <w:r w:rsidRPr="0044607B">
          <w:rPr>
            <w:rStyle w:val="Hyperlink"/>
            <w:rFonts w:ascii="Times New Roman" w:hAnsi="Times New Roman" w:cs="Times New Roman"/>
            <w:color w:val="auto"/>
            <w:sz w:val="18"/>
            <w:szCs w:val="18"/>
            <w:u w:val="none"/>
          </w:rPr>
          <w:t>https://monographs.iarc.fr/agents-classified-by-the-iarc/</w:t>
        </w:r>
      </w:hyperlink>
    </w:p>
  </w:footnote>
  <w:footnote w:id="28">
    <w:p w:rsidR="004B38B4" w:rsidRPr="009657EE" w:rsidRDefault="004B38B4" w:rsidP="0078761D">
      <w:pPr>
        <w:pStyle w:val="FootnoteText"/>
        <w:rPr>
          <w:rFonts w:ascii="Times New Roman" w:hAnsi="Times New Roman" w:cs="Times New Roman"/>
          <w:sz w:val="18"/>
          <w:szCs w:val="18"/>
        </w:rPr>
      </w:pPr>
      <w:r w:rsidRPr="006055C7">
        <w:rPr>
          <w:rStyle w:val="FootnoteReference"/>
          <w:rFonts w:ascii="Times New Roman" w:hAnsi="Times New Roman" w:cs="Times New Roman"/>
          <w:sz w:val="18"/>
          <w:szCs w:val="18"/>
        </w:rPr>
        <w:footnoteRef/>
      </w:r>
      <w:r w:rsidRPr="006055C7">
        <w:rPr>
          <w:rFonts w:ascii="Times New Roman" w:hAnsi="Times New Roman" w:cs="Times New Roman"/>
          <w:sz w:val="18"/>
          <w:szCs w:val="18"/>
        </w:rPr>
        <w:t xml:space="preserve"> </w:t>
      </w:r>
      <w:r>
        <w:rPr>
          <w:rFonts w:ascii="Times New Roman" w:hAnsi="Times New Roman" w:cs="Times New Roman"/>
          <w:sz w:val="18"/>
          <w:szCs w:val="18"/>
        </w:rPr>
        <w:t>ˮСлужбени</w:t>
      </w:r>
      <w:r w:rsidRPr="006055C7">
        <w:rPr>
          <w:rFonts w:ascii="Times New Roman" w:hAnsi="Times New Roman" w:cs="Times New Roman"/>
          <w:sz w:val="18"/>
          <w:szCs w:val="18"/>
        </w:rPr>
        <w:t xml:space="preserve"> гласник РС</w:t>
      </w:r>
      <w:r>
        <w:rPr>
          <w:rFonts w:ascii="Times New Roman" w:hAnsi="Times New Roman" w:cs="Times New Roman"/>
          <w:sz w:val="18"/>
          <w:szCs w:val="18"/>
        </w:rPr>
        <w:t>ˮ, бр. 101/05, 90/07, 95/10, 36/11, 93/</w:t>
      </w:r>
      <w:r w:rsidR="006B7A2C">
        <w:rPr>
          <w:rFonts w:ascii="Times New Roman" w:hAnsi="Times New Roman" w:cs="Times New Roman"/>
          <w:sz w:val="18"/>
          <w:szCs w:val="18"/>
        </w:rPr>
        <w:t xml:space="preserve">12 и </w:t>
      </w:r>
      <w:r>
        <w:rPr>
          <w:rFonts w:ascii="Times New Roman" w:hAnsi="Times New Roman" w:cs="Times New Roman"/>
          <w:sz w:val="18"/>
          <w:szCs w:val="18"/>
        </w:rPr>
        <w:t>95/18</w:t>
      </w:r>
      <w:r w:rsidRPr="006055C7">
        <w:rPr>
          <w:rFonts w:ascii="Times New Roman" w:hAnsi="Times New Roman" w:cs="Times New Roman"/>
          <w:sz w:val="18"/>
          <w:szCs w:val="18"/>
        </w:rPr>
        <w:t>)</w:t>
      </w:r>
    </w:p>
  </w:footnote>
  <w:footnote w:id="29">
    <w:p w:rsidR="004B38B4" w:rsidRPr="005B065A" w:rsidRDefault="004B38B4" w:rsidP="0078761D">
      <w:pPr>
        <w:pStyle w:val="FootnoteText"/>
        <w:rPr>
          <w:rFonts w:ascii="Times New Roman" w:hAnsi="Times New Roman" w:cs="Times New Roman"/>
          <w:sz w:val="18"/>
          <w:szCs w:val="18"/>
        </w:rPr>
      </w:pPr>
      <w:r w:rsidRPr="0093302E">
        <w:rPr>
          <w:rStyle w:val="FootnoteReference"/>
          <w:rFonts w:asciiTheme="minorHAnsi" w:eastAsiaTheme="minorHAnsi" w:hAnsiTheme="minorHAnsi" w:cstheme="minorBidi"/>
          <w:color w:val="auto"/>
          <w:sz w:val="22"/>
          <w:szCs w:val="22"/>
        </w:rPr>
        <w:footnoteRef/>
      </w:r>
      <w:r w:rsidRPr="009657EE">
        <w:rPr>
          <w:rFonts w:ascii="Times New Roman" w:hAnsi="Times New Roman" w:cs="Times New Roman"/>
          <w:sz w:val="18"/>
          <w:szCs w:val="18"/>
        </w:rPr>
        <w:t xml:space="preserve"> </w:t>
      </w:r>
      <w:hyperlink r:id="rId3" w:history="1">
        <w:r w:rsidRPr="009657EE">
          <w:rPr>
            <w:rFonts w:ascii="Times New Roman" w:hAnsi="Times New Roman" w:cs="Times New Roman"/>
            <w:sz w:val="18"/>
            <w:szCs w:val="18"/>
          </w:rPr>
          <w:t>http://www.batut.org.rs/download/publikacije/Izvestaj%20srpski%20web.pdf</w:t>
        </w:r>
      </w:hyperlink>
    </w:p>
  </w:footnote>
  <w:footnote w:id="30">
    <w:p w:rsidR="004B38B4" w:rsidRPr="006B7A2C" w:rsidRDefault="004B38B4">
      <w:pPr>
        <w:pStyle w:val="FootnoteText"/>
        <w:rPr>
          <w:color w:val="auto"/>
          <w:lang w:val="sr-Cyrl-RS"/>
        </w:rPr>
      </w:pPr>
      <w:ins w:id="2" w:author="DPRZS 6" w:date="2020-02-04T10:45:00Z">
        <w:r w:rsidRPr="006B7A2C">
          <w:rPr>
            <w:rStyle w:val="FootnoteReference"/>
            <w:color w:val="auto"/>
          </w:rPr>
          <w:footnoteRef/>
        </w:r>
        <w:r w:rsidRPr="006B7A2C">
          <w:rPr>
            <w:color w:val="auto"/>
          </w:rPr>
          <w:t xml:space="preserve"> </w:t>
        </w:r>
        <w:r w:rsidRPr="006B7A2C">
          <w:rPr>
            <w:rFonts w:ascii="Times New Roman" w:eastAsia="Times New Roman" w:hAnsi="Times New Roman" w:cs="Times New Roman"/>
            <w:color w:val="auto"/>
            <w:sz w:val="18"/>
            <w:szCs w:val="18"/>
          </w:rPr>
          <w:t>https:</w:t>
        </w:r>
        <w:r w:rsidRPr="006B7A2C">
          <w:rPr>
            <w:rFonts w:ascii="Times New Roman" w:eastAsia="Times New Roman" w:hAnsi="Times New Roman" w:cs="Times New Roman"/>
            <w:i/>
            <w:color w:val="auto"/>
            <w:sz w:val="18"/>
            <w:szCs w:val="18"/>
          </w:rPr>
          <w:t>/</w:t>
        </w:r>
        <w:r w:rsidRPr="006B7A2C">
          <w:rPr>
            <w:rFonts w:ascii="Times New Roman" w:eastAsia="Times New Roman" w:hAnsi="Times New Roman" w:cs="Times New Roman"/>
            <w:color w:val="auto"/>
            <w:sz w:val="18"/>
            <w:szCs w:val="18"/>
          </w:rPr>
          <w:t>/</w:t>
        </w:r>
        <w:r w:rsidRPr="006B7A2C">
          <w:rPr>
            <w:rFonts w:ascii="Times New Roman" w:hAnsi="Times New Roman" w:cs="Times New Roman"/>
            <w:color w:val="auto"/>
            <w:sz w:val="18"/>
            <w:szCs w:val="18"/>
          </w:rPr>
          <w:t>data</w:t>
        </w:r>
        <w:r w:rsidRPr="006B7A2C">
          <w:rPr>
            <w:rFonts w:ascii="Times New Roman" w:eastAsia="Times New Roman" w:hAnsi="Times New Roman" w:cs="Times New Roman"/>
            <w:color w:val="auto"/>
            <w:sz w:val="18"/>
            <w:szCs w:val="18"/>
          </w:rPr>
          <w:t>.worldbank.org/indicator/SH.ALC.PCAP.LI?locations=</w:t>
        </w:r>
        <w:r w:rsidRPr="006B7A2C">
          <w:rPr>
            <w:rFonts w:ascii="Times New Roman" w:eastAsia="Times New Roman" w:hAnsi="Times New Roman" w:cs="Times New Roman"/>
            <w:i/>
            <w:color w:val="auto"/>
            <w:sz w:val="18"/>
            <w:szCs w:val="18"/>
          </w:rPr>
          <w:t>Z7</w:t>
        </w:r>
      </w:ins>
    </w:p>
  </w:footnote>
  <w:footnote w:id="31">
    <w:p w:rsidR="004B38B4" w:rsidRPr="00020E2D" w:rsidRDefault="004B38B4" w:rsidP="0078761D">
      <w:pPr>
        <w:pStyle w:val="FootnoteText"/>
        <w:rPr>
          <w:rFonts w:ascii="Times New Roman" w:hAnsi="Times New Roman" w:cs="Times New Roman"/>
          <w:sz w:val="18"/>
          <w:szCs w:val="18"/>
          <w:lang w:val="sr-Cyrl-RS"/>
        </w:rPr>
      </w:pPr>
      <w:r w:rsidRPr="0093302E">
        <w:rPr>
          <w:rStyle w:val="FootnoteReference"/>
          <w:rFonts w:asciiTheme="minorHAnsi" w:eastAsiaTheme="minorHAnsi" w:hAnsiTheme="minorHAnsi" w:cstheme="minorBidi"/>
          <w:color w:val="auto"/>
          <w:sz w:val="22"/>
          <w:szCs w:val="22"/>
        </w:rPr>
        <w:footnoteRef/>
      </w:r>
      <w:r w:rsidRPr="00020E2D">
        <w:rPr>
          <w:rFonts w:ascii="Times New Roman" w:hAnsi="Times New Roman" w:cs="Times New Roman"/>
          <w:sz w:val="18"/>
          <w:szCs w:val="18"/>
          <w:lang w:val="sr-Cyrl-RS"/>
        </w:rPr>
        <w:t xml:space="preserve"> „Службени гласник РСˮ</w:t>
      </w:r>
      <w:r w:rsidRPr="00020E2D" w:rsidDel="00D71032">
        <w:rPr>
          <w:rFonts w:ascii="Times New Roman" w:hAnsi="Times New Roman" w:cs="Times New Roman"/>
          <w:sz w:val="18"/>
          <w:szCs w:val="18"/>
          <w:lang w:val="sr-Cyrl-RS"/>
        </w:rPr>
        <w:t xml:space="preserve"> </w:t>
      </w:r>
      <w:r w:rsidRPr="00020E2D">
        <w:rPr>
          <w:rFonts w:ascii="Times New Roman" w:hAnsi="Times New Roman" w:cs="Times New Roman"/>
          <w:sz w:val="18"/>
          <w:szCs w:val="18"/>
          <w:lang w:val="sr-Cyrl-RS"/>
        </w:rPr>
        <w:t>број 6/16</w:t>
      </w:r>
    </w:p>
  </w:footnote>
  <w:footnote w:id="32">
    <w:p w:rsidR="004B38B4" w:rsidRPr="00020E2D" w:rsidRDefault="004B38B4" w:rsidP="0078761D">
      <w:pPr>
        <w:pStyle w:val="FootnoteText"/>
        <w:rPr>
          <w:rFonts w:ascii="Times New Roman" w:hAnsi="Times New Roman" w:cs="Times New Roman"/>
          <w:sz w:val="18"/>
          <w:szCs w:val="18"/>
          <w:lang w:val="sr-Cyrl-RS"/>
        </w:rPr>
      </w:pPr>
      <w:r w:rsidRPr="0093302E">
        <w:rPr>
          <w:rStyle w:val="FootnoteReference"/>
          <w:rFonts w:asciiTheme="minorHAnsi" w:eastAsiaTheme="minorHAnsi" w:hAnsiTheme="minorHAnsi" w:cstheme="minorBidi"/>
          <w:color w:val="auto"/>
          <w:sz w:val="22"/>
          <w:szCs w:val="22"/>
        </w:rPr>
        <w:footnoteRef/>
      </w:r>
      <w:r w:rsidRPr="00020E2D">
        <w:rPr>
          <w:rFonts w:ascii="Times New Roman" w:hAnsi="Times New Roman" w:cs="Times New Roman"/>
          <w:sz w:val="18"/>
          <w:szCs w:val="18"/>
          <w:lang w:val="sr-Cyrl-RS"/>
        </w:rPr>
        <w:t xml:space="preserve"> „Службени гласник РСˮ, бр. 62/14, 6/16 - др. закон и 44/18 - др. закон),</w:t>
      </w:r>
    </w:p>
  </w:footnote>
  <w:footnote w:id="33">
    <w:p w:rsidR="004B38B4" w:rsidRPr="00020E2D" w:rsidRDefault="004B38B4" w:rsidP="0078761D">
      <w:pPr>
        <w:pStyle w:val="FootnoteText"/>
        <w:rPr>
          <w:rFonts w:ascii="Times New Roman" w:hAnsi="Times New Roman" w:cs="Times New Roman"/>
          <w:sz w:val="18"/>
          <w:szCs w:val="18"/>
          <w:lang w:val="sr-Cyrl-RS"/>
        </w:rPr>
      </w:pPr>
      <w:r w:rsidRPr="0093302E">
        <w:rPr>
          <w:rStyle w:val="FootnoteReference"/>
          <w:rFonts w:asciiTheme="minorHAnsi" w:eastAsiaTheme="minorHAnsi" w:hAnsiTheme="minorHAnsi" w:cstheme="minorBidi"/>
          <w:color w:val="auto"/>
          <w:sz w:val="22"/>
          <w:szCs w:val="22"/>
        </w:rPr>
        <w:footnoteRef/>
      </w:r>
      <w:r w:rsidRPr="00020E2D">
        <w:rPr>
          <w:rStyle w:val="FootnoteReference"/>
          <w:rFonts w:asciiTheme="minorHAnsi" w:eastAsiaTheme="minorHAnsi" w:hAnsiTheme="minorHAnsi" w:cstheme="minorBidi"/>
          <w:color w:val="auto"/>
          <w:sz w:val="22"/>
          <w:szCs w:val="22"/>
          <w:lang w:val="sr-Cyrl-RS"/>
        </w:rPr>
        <w:t xml:space="preserve"> </w:t>
      </w:r>
      <w:r w:rsidRPr="00020E2D">
        <w:rPr>
          <w:rFonts w:ascii="Times New Roman" w:hAnsi="Times New Roman" w:cs="Times New Roman"/>
          <w:sz w:val="18"/>
          <w:szCs w:val="18"/>
          <w:lang w:val="sr-Cyrl-RS"/>
        </w:rPr>
        <w:t>„Службени гласник РСˮ, број 92/15</w:t>
      </w:r>
    </w:p>
  </w:footnote>
  <w:footnote w:id="34">
    <w:p w:rsidR="004B38B4" w:rsidRPr="00FA2D66" w:rsidRDefault="004B38B4" w:rsidP="0078761D">
      <w:pPr>
        <w:pStyle w:val="FootnoteText"/>
        <w:rPr>
          <w:lang w:val="uz-Cyrl-UZ"/>
        </w:rPr>
      </w:pPr>
      <w:r w:rsidRPr="0093302E">
        <w:rPr>
          <w:rStyle w:val="FootnoteReference"/>
          <w:rFonts w:asciiTheme="minorHAnsi" w:eastAsiaTheme="minorHAnsi" w:hAnsiTheme="minorHAnsi" w:cstheme="minorBidi"/>
          <w:color w:val="auto"/>
          <w:sz w:val="22"/>
          <w:szCs w:val="22"/>
        </w:rPr>
        <w:footnoteRef/>
      </w:r>
      <w:r w:rsidRPr="00020E2D">
        <w:rPr>
          <w:rFonts w:ascii="Times New Roman" w:hAnsi="Times New Roman" w:cs="Times New Roman"/>
          <w:sz w:val="18"/>
          <w:szCs w:val="18"/>
          <w:lang w:val="sr-Cyrl-RS"/>
        </w:rPr>
        <w:t xml:space="preserve"> „Службени гласник РСˮ, бр. 41/09, 53/10, 101/11, 32/13 </w:t>
      </w:r>
      <w:r w:rsidR="006B7A2C">
        <w:rPr>
          <w:rFonts w:ascii="Times New Roman" w:hAnsi="Times New Roman" w:cs="Times New Roman"/>
          <w:sz w:val="18"/>
          <w:szCs w:val="18"/>
          <w:lang w:val="sr-Cyrl-RS"/>
        </w:rPr>
        <w:t>-</w:t>
      </w:r>
      <w:r w:rsidRPr="00020E2D">
        <w:rPr>
          <w:rFonts w:ascii="Times New Roman" w:hAnsi="Times New Roman" w:cs="Times New Roman"/>
          <w:sz w:val="18"/>
          <w:szCs w:val="18"/>
          <w:lang w:val="sr-Cyrl-RS"/>
        </w:rPr>
        <w:t xml:space="preserve"> УС, 55/14, 96/15 -др. закон, 9/16 </w:t>
      </w:r>
      <w:r w:rsidR="006B7A2C">
        <w:rPr>
          <w:rFonts w:ascii="Times New Roman" w:hAnsi="Times New Roman" w:cs="Times New Roman"/>
          <w:sz w:val="18"/>
          <w:szCs w:val="18"/>
          <w:lang w:val="sr-Cyrl-RS"/>
        </w:rPr>
        <w:t>-</w:t>
      </w:r>
      <w:r w:rsidRPr="00020E2D">
        <w:rPr>
          <w:rFonts w:ascii="Times New Roman" w:hAnsi="Times New Roman" w:cs="Times New Roman"/>
          <w:sz w:val="18"/>
          <w:szCs w:val="18"/>
          <w:lang w:val="sr-Cyrl-RS"/>
        </w:rPr>
        <w:t xml:space="preserve"> УС и 24/18</w:t>
      </w:r>
    </w:p>
  </w:footnote>
  <w:footnote w:id="35">
    <w:p w:rsidR="004B38B4" w:rsidRPr="00020E2D" w:rsidRDefault="004B38B4" w:rsidP="0078761D">
      <w:pPr>
        <w:pStyle w:val="FootnoteText"/>
        <w:rPr>
          <w:rFonts w:ascii="Times New Roman" w:hAnsi="Times New Roman" w:cs="Times New Roman"/>
          <w:color w:val="auto"/>
          <w:sz w:val="18"/>
          <w:szCs w:val="18"/>
          <w:lang w:val="uz-Cyrl-UZ"/>
        </w:rPr>
      </w:pPr>
      <w:r w:rsidRPr="00CB3CCE">
        <w:rPr>
          <w:rStyle w:val="FootnoteReference"/>
          <w:rFonts w:ascii="Times New Roman" w:hAnsi="Times New Roman" w:cs="Times New Roman"/>
          <w:color w:val="auto"/>
          <w:sz w:val="18"/>
          <w:szCs w:val="18"/>
        </w:rPr>
        <w:footnoteRef/>
      </w:r>
      <w:r w:rsidRPr="00020E2D">
        <w:rPr>
          <w:rFonts w:ascii="Times New Roman" w:hAnsi="Times New Roman" w:cs="Times New Roman"/>
          <w:color w:val="auto"/>
          <w:sz w:val="18"/>
          <w:szCs w:val="18"/>
          <w:lang w:val="uz-Cyrl-UZ"/>
        </w:rPr>
        <w:t xml:space="preserve"> „Службени гласник РСˮ, број 9/18</w:t>
      </w:r>
    </w:p>
  </w:footnote>
  <w:footnote w:id="36">
    <w:p w:rsidR="004B38B4" w:rsidRPr="00CA0D92" w:rsidRDefault="004B38B4" w:rsidP="00CA0D92">
      <w:pPr>
        <w:pStyle w:val="FootnoteText"/>
        <w:rPr>
          <w:sz w:val="18"/>
          <w:szCs w:val="18"/>
          <w:lang w:val="sr-Cyrl-RS"/>
        </w:rPr>
      </w:pPr>
      <w:r w:rsidRPr="00CB3CCE">
        <w:rPr>
          <w:rStyle w:val="FootnoteReference"/>
          <w:color w:val="auto"/>
          <w:sz w:val="18"/>
          <w:szCs w:val="18"/>
        </w:rPr>
        <w:footnoteRef/>
      </w:r>
      <w:r w:rsidRPr="00020E2D">
        <w:rPr>
          <w:color w:val="auto"/>
          <w:sz w:val="18"/>
          <w:szCs w:val="18"/>
          <w:lang w:val="uz-Cyrl-UZ"/>
        </w:rPr>
        <w:t xml:space="preserve"> </w:t>
      </w:r>
      <w:r w:rsidRPr="00020E2D">
        <w:rPr>
          <w:rFonts w:ascii="Times New Roman" w:eastAsia="Times New Roman" w:hAnsi="Times New Roman" w:cs="Times New Roman"/>
          <w:color w:val="auto"/>
          <w:sz w:val="18"/>
          <w:szCs w:val="18"/>
          <w:lang w:val="uz-Cyrl-UZ"/>
        </w:rPr>
        <w:t>Атанаскови</w:t>
      </w:r>
      <w:r w:rsidRPr="00CB3CCE">
        <w:rPr>
          <w:rFonts w:ascii="Times New Roman" w:eastAsia="Times New Roman" w:hAnsi="Times New Roman" w:cs="Times New Roman"/>
          <w:color w:val="auto"/>
          <w:sz w:val="18"/>
          <w:szCs w:val="18"/>
          <w:lang w:val="sr-Cyrl-RS"/>
        </w:rPr>
        <w:t>ћ</w:t>
      </w:r>
      <w:r w:rsidRPr="00020E2D">
        <w:rPr>
          <w:rFonts w:ascii="Times New Roman" w:eastAsia="Times New Roman" w:hAnsi="Times New Roman" w:cs="Times New Roman"/>
          <w:color w:val="auto"/>
          <w:sz w:val="18"/>
          <w:szCs w:val="18"/>
          <w:lang w:val="uz-Cyrl-UZ"/>
        </w:rPr>
        <w:t>-Маркови</w:t>
      </w:r>
      <w:r w:rsidRPr="00CB3CCE">
        <w:rPr>
          <w:rFonts w:ascii="Times New Roman" w:eastAsia="Times New Roman" w:hAnsi="Times New Roman" w:cs="Times New Roman"/>
          <w:color w:val="auto"/>
          <w:sz w:val="18"/>
          <w:szCs w:val="18"/>
          <w:lang w:val="sr-Cyrl-RS"/>
        </w:rPr>
        <w:t>ћ</w:t>
      </w:r>
      <w:r w:rsidRPr="00020E2D">
        <w:rPr>
          <w:rFonts w:ascii="Times New Roman" w:eastAsia="Times New Roman" w:hAnsi="Times New Roman" w:cs="Times New Roman"/>
          <w:color w:val="auto"/>
          <w:sz w:val="18"/>
          <w:szCs w:val="18"/>
          <w:lang w:val="uz-Cyrl-UZ"/>
        </w:rPr>
        <w:t xml:space="preserve"> З, Бјеговић В, Јанковић С, Коцев Н, Ласер У, Маринковић Ј, Марковић-Денић Љ, Пејин-Стокић Љ, Пенев Г, Станисављевић Д, Шантрић-Милићевић М, Шаулић А, Шипетић-Грујичић С, Терзић-Шупић З, Влајинац Х.</w:t>
      </w:r>
      <w:r w:rsidRPr="00CB3CCE">
        <w:rPr>
          <w:rFonts w:ascii="Times New Roman" w:eastAsia="Times New Roman" w:hAnsi="Times New Roman" w:cs="Times New Roman"/>
          <w:color w:val="auto"/>
          <w:sz w:val="18"/>
          <w:szCs w:val="18"/>
          <w:lang w:val="sr-Cyrl-RS"/>
        </w:rPr>
        <w:t xml:space="preserve"> </w:t>
      </w:r>
      <w:r w:rsidRPr="00020E2D">
        <w:rPr>
          <w:rFonts w:ascii="Times New Roman" w:eastAsia="Times New Roman" w:hAnsi="Times New Roman" w:cs="Times New Roman"/>
          <w:color w:val="auto"/>
          <w:sz w:val="18"/>
          <w:szCs w:val="18"/>
          <w:lang w:val="uz-Cyrl-UZ"/>
        </w:rPr>
        <w:t xml:space="preserve">The Burden </w:t>
      </w:r>
      <w:r w:rsidRPr="00020E2D">
        <w:rPr>
          <w:rFonts w:ascii="Times New Roman" w:eastAsia="Times New Roman" w:hAnsi="Times New Roman" w:cs="Times New Roman"/>
          <w:sz w:val="18"/>
          <w:szCs w:val="18"/>
          <w:lang w:val="uz-Cyrl-UZ"/>
        </w:rPr>
        <w:t xml:space="preserve">of Disease and Injury in Serbia. </w:t>
      </w:r>
      <w:r>
        <w:rPr>
          <w:rFonts w:ascii="Times New Roman" w:eastAsia="Times New Roman" w:hAnsi="Times New Roman" w:cs="Times New Roman"/>
          <w:sz w:val="18"/>
          <w:szCs w:val="18"/>
          <w:lang w:val="sr-Cyrl-RS"/>
        </w:rPr>
        <w:t>Београд</w:t>
      </w:r>
      <w:r w:rsidRPr="00020E2D">
        <w:rPr>
          <w:rFonts w:ascii="Times New Roman" w:eastAsia="Times New Roman" w:hAnsi="Times New Roman" w:cs="Times New Roman"/>
          <w:sz w:val="18"/>
          <w:szCs w:val="18"/>
          <w:lang w:val="uz-Cyrl-UZ"/>
        </w:rPr>
        <w:t xml:space="preserve">: </w:t>
      </w:r>
      <w:r>
        <w:rPr>
          <w:rFonts w:ascii="Times New Roman" w:eastAsia="Times New Roman" w:hAnsi="Times New Roman" w:cs="Times New Roman"/>
          <w:sz w:val="18"/>
          <w:szCs w:val="18"/>
          <w:lang w:val="sr-Cyrl-RS"/>
        </w:rPr>
        <w:t>Министарство здравља Републике Србија</w:t>
      </w:r>
      <w:r w:rsidRPr="00020E2D">
        <w:rPr>
          <w:rFonts w:ascii="Times New Roman" w:eastAsia="Times New Roman" w:hAnsi="Times New Roman" w:cs="Times New Roman"/>
          <w:sz w:val="18"/>
          <w:szCs w:val="18"/>
          <w:lang w:val="uz-Cyrl-UZ"/>
        </w:rPr>
        <w:t>; 2003.</w:t>
      </w:r>
    </w:p>
  </w:footnote>
  <w:footnote w:id="37">
    <w:p w:rsidR="004B38B4" w:rsidRPr="00020E2D" w:rsidRDefault="004B38B4" w:rsidP="0078761D">
      <w:pPr>
        <w:pStyle w:val="FootnoteText"/>
        <w:rPr>
          <w:rFonts w:ascii="Times New Roman" w:hAnsi="Times New Roman" w:cs="Times New Roman"/>
          <w:sz w:val="18"/>
          <w:szCs w:val="18"/>
          <w:highlight w:val="cyan"/>
          <w:lang w:val="uz-Cyrl-UZ"/>
        </w:rPr>
      </w:pPr>
      <w:r w:rsidRPr="000745B9">
        <w:rPr>
          <w:rStyle w:val="FootnoteReference"/>
          <w:rFonts w:ascii="Times New Roman" w:hAnsi="Times New Roman" w:cs="Times New Roman"/>
          <w:sz w:val="18"/>
          <w:szCs w:val="18"/>
        </w:rPr>
        <w:footnoteRef/>
      </w:r>
      <w:r w:rsidRPr="00020E2D">
        <w:rPr>
          <w:rFonts w:ascii="Times New Roman" w:hAnsi="Times New Roman" w:cs="Times New Roman"/>
          <w:sz w:val="18"/>
          <w:szCs w:val="18"/>
          <w:lang w:val="uz-Cyrl-UZ"/>
        </w:rPr>
        <w:t xml:space="preserve"> Претходна</w:t>
      </w:r>
      <w:r w:rsidRPr="00020E2D">
        <w:rPr>
          <w:rFonts w:ascii="Times New Roman" w:hAnsi="Times New Roman" w:cs="Times New Roman"/>
          <w:sz w:val="20"/>
          <w:szCs w:val="18"/>
          <w:lang w:val="uz-Cyrl-UZ"/>
        </w:rPr>
        <w:t xml:space="preserve"> </w:t>
      </w:r>
      <w:r w:rsidRPr="00020E2D">
        <w:rPr>
          <w:rFonts w:ascii="Times New Roman" w:hAnsi="Times New Roman" w:cs="Times New Roman"/>
          <w:sz w:val="18"/>
          <w:szCs w:val="18"/>
          <w:lang w:val="uz-Cyrl-UZ"/>
        </w:rPr>
        <w:t>Стратегија развоја спорта („Службени гласник РСˮ, бр</w:t>
      </w:r>
      <w:r>
        <w:rPr>
          <w:rFonts w:ascii="Times New Roman" w:hAnsi="Times New Roman" w:cs="Times New Roman"/>
          <w:sz w:val="18"/>
          <w:szCs w:val="18"/>
          <w:lang w:val="uz-Cyrl-UZ"/>
        </w:rPr>
        <w:t>ој</w:t>
      </w:r>
      <w:r w:rsidRPr="00020E2D">
        <w:rPr>
          <w:rFonts w:ascii="Times New Roman" w:hAnsi="Times New Roman" w:cs="Times New Roman"/>
          <w:sz w:val="18"/>
          <w:szCs w:val="18"/>
          <w:lang w:val="uz-Cyrl-UZ"/>
        </w:rPr>
        <w:t xml:space="preserve"> 1/15) односила се на период 2014–2018. </w:t>
      </w:r>
    </w:p>
  </w:footnote>
  <w:footnote w:id="38">
    <w:p w:rsidR="004B38B4" w:rsidRPr="00C851D6" w:rsidRDefault="004B38B4" w:rsidP="0078761D">
      <w:pPr>
        <w:pStyle w:val="FootnoteText"/>
        <w:rPr>
          <w:rFonts w:ascii="Times New Roman" w:hAnsi="Times New Roman" w:cs="Times New Roman"/>
          <w:sz w:val="18"/>
          <w:szCs w:val="18"/>
          <w:lang w:val="uz-Cyrl-UZ"/>
        </w:rPr>
      </w:pPr>
      <w:r w:rsidRPr="00C851D6">
        <w:rPr>
          <w:rStyle w:val="FootnoteReference"/>
          <w:rFonts w:ascii="Times New Roman" w:hAnsi="Times New Roman" w:cs="Times New Roman"/>
          <w:sz w:val="18"/>
          <w:szCs w:val="18"/>
        </w:rPr>
        <w:footnoteRef/>
      </w:r>
      <w:r w:rsidRPr="00020E2D">
        <w:rPr>
          <w:rFonts w:ascii="Times New Roman" w:hAnsi="Times New Roman" w:cs="Times New Roman"/>
          <w:sz w:val="18"/>
          <w:szCs w:val="18"/>
          <w:lang w:val="uz-Cyrl-UZ"/>
        </w:rPr>
        <w:t xml:space="preserve"> </w:t>
      </w:r>
      <w:r>
        <w:rPr>
          <w:rFonts w:ascii="Times New Roman" w:hAnsi="Times New Roman" w:cs="Times New Roman"/>
          <w:color w:val="000000" w:themeColor="text1"/>
          <w:sz w:val="18"/>
          <w:szCs w:val="18"/>
          <w:lang w:val="uz-Cyrl-UZ"/>
        </w:rPr>
        <w:t>„Службени гласник РС</w:t>
      </w:r>
      <w:r w:rsidRPr="00A32E79">
        <w:rPr>
          <w:rFonts w:ascii="Times New Roman" w:hAnsi="Times New Roman" w:cs="Times New Roman"/>
          <w:bCs/>
          <w:color w:val="000000" w:themeColor="text1"/>
          <w:sz w:val="18"/>
          <w:szCs w:val="18"/>
          <w:lang w:val="sr-Cyrl-CS"/>
        </w:rPr>
        <w:t>”</w:t>
      </w:r>
      <w:r>
        <w:rPr>
          <w:rFonts w:ascii="Times New Roman" w:hAnsi="Times New Roman" w:cs="Times New Roman"/>
          <w:bCs/>
          <w:color w:val="000000" w:themeColor="text1"/>
          <w:sz w:val="18"/>
          <w:szCs w:val="18"/>
          <w:lang w:val="sr-Cyrl-CS"/>
        </w:rPr>
        <w:t>,</w:t>
      </w:r>
      <w:r w:rsidRPr="00020E2D">
        <w:rPr>
          <w:rFonts w:ascii="Times New Roman" w:hAnsi="Times New Roman" w:cs="Times New Roman"/>
          <w:color w:val="000000" w:themeColor="text1"/>
          <w:sz w:val="18"/>
          <w:szCs w:val="18"/>
          <w:lang w:val="uz-Cyrl-UZ"/>
        </w:rPr>
        <w:t xml:space="preserve"> бр</w:t>
      </w:r>
      <w:r>
        <w:rPr>
          <w:rFonts w:ascii="Times New Roman" w:hAnsi="Times New Roman" w:cs="Times New Roman"/>
          <w:color w:val="000000" w:themeColor="text1"/>
          <w:sz w:val="18"/>
          <w:szCs w:val="18"/>
          <w:lang w:val="uz-Cyrl-UZ"/>
        </w:rPr>
        <w:t>ој</w:t>
      </w:r>
      <w:r w:rsidR="006B7A2C">
        <w:rPr>
          <w:rFonts w:ascii="Times New Roman" w:hAnsi="Times New Roman" w:cs="Times New Roman"/>
          <w:color w:val="000000" w:themeColor="text1"/>
          <w:sz w:val="18"/>
          <w:szCs w:val="18"/>
          <w:lang w:val="uz-Cyrl-UZ"/>
        </w:rPr>
        <w:t xml:space="preserve"> 73/</w:t>
      </w:r>
      <w:r w:rsidRPr="00020E2D">
        <w:rPr>
          <w:rFonts w:ascii="Times New Roman" w:hAnsi="Times New Roman" w:cs="Times New Roman"/>
          <w:color w:val="000000" w:themeColor="text1"/>
          <w:sz w:val="18"/>
          <w:szCs w:val="18"/>
          <w:lang w:val="uz-Cyrl-UZ"/>
        </w:rPr>
        <w:t>13</w:t>
      </w:r>
    </w:p>
  </w:footnote>
  <w:footnote w:id="39">
    <w:p w:rsidR="004B38B4" w:rsidRPr="000178FD" w:rsidRDefault="004B38B4" w:rsidP="0078761D">
      <w:pPr>
        <w:pStyle w:val="FootnoteText"/>
        <w:rPr>
          <w:rFonts w:ascii="Times New Roman" w:hAnsi="Times New Roman" w:cs="Times New Roman"/>
          <w:sz w:val="18"/>
          <w:szCs w:val="18"/>
          <w:lang w:val="uz-Cyrl-UZ"/>
        </w:rPr>
      </w:pPr>
      <w:r>
        <w:rPr>
          <w:rStyle w:val="FootnoteReference"/>
        </w:rPr>
        <w:footnoteRef/>
      </w:r>
      <w:r w:rsidRPr="00020E2D">
        <w:rPr>
          <w:lang w:val="uz-Cyrl-UZ"/>
        </w:rPr>
        <w:t xml:space="preserve"> </w:t>
      </w:r>
      <w:r>
        <w:rPr>
          <w:rFonts w:ascii="Times New Roman" w:hAnsi="Times New Roman" w:cs="Times New Roman"/>
          <w:sz w:val="18"/>
          <w:szCs w:val="18"/>
          <w:lang w:val="uz-Cyrl-UZ"/>
        </w:rPr>
        <w:t>З</w:t>
      </w:r>
      <w:r w:rsidRPr="00BE3FBA">
        <w:rPr>
          <w:rFonts w:ascii="Times New Roman" w:hAnsi="Times New Roman" w:cs="Times New Roman"/>
          <w:sz w:val="18"/>
          <w:szCs w:val="18"/>
          <w:lang w:val="uz-Cyrl-UZ"/>
        </w:rPr>
        <w:t xml:space="preserve">дравствени информациони систем </w:t>
      </w:r>
      <w:r>
        <w:rPr>
          <w:rFonts w:ascii="Times New Roman" w:hAnsi="Times New Roman" w:cs="Times New Roman"/>
          <w:sz w:val="18"/>
          <w:szCs w:val="18"/>
          <w:lang w:val="uz-Cyrl-UZ"/>
        </w:rPr>
        <w:t>не интегрише примарни и секундарни ниво здравствене заштите. П</w:t>
      </w:r>
      <w:r w:rsidRPr="000178FD">
        <w:rPr>
          <w:rFonts w:ascii="Times New Roman" w:hAnsi="Times New Roman" w:cs="Times New Roman"/>
          <w:sz w:val="18"/>
          <w:szCs w:val="18"/>
          <w:lang w:val="uz-Cyrl-UZ"/>
        </w:rPr>
        <w:t xml:space="preserve">рикупљање података о </w:t>
      </w:r>
      <w:r w:rsidRPr="000178FD">
        <w:rPr>
          <w:rFonts w:ascii="Times New Roman" w:hAnsi="Times New Roman" w:cs="Times New Roman"/>
          <w:color w:val="000000" w:themeColor="text1"/>
          <w:sz w:val="18"/>
          <w:szCs w:val="18"/>
          <w:lang w:val="uz-Cyrl-UZ"/>
        </w:rPr>
        <w:t>просечном времену од тренутка појаве симптома до тренутка постављања дијагнозе</w:t>
      </w:r>
      <w:r>
        <w:rPr>
          <w:rFonts w:ascii="Times New Roman" w:hAnsi="Times New Roman" w:cs="Times New Roman"/>
          <w:color w:val="000000" w:themeColor="text1"/>
          <w:sz w:val="18"/>
          <w:szCs w:val="18"/>
          <w:lang w:val="uz-Cyrl-UZ"/>
        </w:rPr>
        <w:t xml:space="preserve"> у писаној форми представљало би велико административно оптерећење за здравствене раднике.</w:t>
      </w:r>
    </w:p>
  </w:footnote>
  <w:footnote w:id="40">
    <w:p w:rsidR="004B38B4" w:rsidRPr="00020E2D" w:rsidRDefault="004B38B4" w:rsidP="0078761D">
      <w:pPr>
        <w:pStyle w:val="FootnoteText"/>
        <w:rPr>
          <w:rFonts w:ascii="Times New Roman" w:hAnsi="Times New Roman" w:cs="Times New Roman"/>
          <w:sz w:val="18"/>
          <w:szCs w:val="18"/>
          <w:lang w:val="uz-Cyrl-UZ"/>
        </w:rPr>
      </w:pPr>
      <w:r w:rsidRPr="00EA15F0">
        <w:rPr>
          <w:rStyle w:val="FootnoteReference"/>
          <w:rFonts w:ascii="Times New Roman" w:hAnsi="Times New Roman" w:cs="Times New Roman"/>
          <w:sz w:val="18"/>
          <w:szCs w:val="18"/>
        </w:rPr>
        <w:footnoteRef/>
      </w:r>
      <w:r w:rsidRPr="00020E2D">
        <w:rPr>
          <w:rFonts w:ascii="Times New Roman" w:hAnsi="Times New Roman" w:cs="Times New Roman"/>
          <w:sz w:val="18"/>
          <w:szCs w:val="18"/>
          <w:lang w:val="uz-Cyrl-UZ"/>
        </w:rPr>
        <w:t xml:space="preserve"> Лекови са посебним режимом издавања</w:t>
      </w:r>
    </w:p>
  </w:footnote>
  <w:footnote w:id="41">
    <w:p w:rsidR="004B38B4" w:rsidRPr="004A0AFF" w:rsidRDefault="004B38B4" w:rsidP="0078761D">
      <w:pPr>
        <w:pStyle w:val="FootnoteText"/>
        <w:rPr>
          <w:lang w:val="uz-Cyrl-UZ"/>
        </w:rPr>
      </w:pPr>
      <w:r w:rsidRPr="00EA15F0">
        <w:rPr>
          <w:rStyle w:val="FootnoteReference"/>
          <w:rFonts w:ascii="Times New Roman" w:hAnsi="Times New Roman" w:cs="Times New Roman"/>
          <w:sz w:val="18"/>
          <w:szCs w:val="18"/>
        </w:rPr>
        <w:footnoteRef/>
      </w:r>
      <w:r w:rsidRPr="00020E2D">
        <w:rPr>
          <w:rFonts w:ascii="Times New Roman" w:hAnsi="Times New Roman" w:cs="Times New Roman"/>
          <w:sz w:val="18"/>
          <w:szCs w:val="18"/>
          <w:lang w:val="uz-Cyrl-UZ"/>
        </w:rPr>
        <w:t xml:space="preserve"> </w:t>
      </w:r>
      <w:r w:rsidRPr="00EA15F0">
        <w:rPr>
          <w:rFonts w:ascii="Times New Roman" w:hAnsi="Times New Roman" w:cs="Times New Roman"/>
          <w:color w:val="000000" w:themeColor="text1"/>
          <w:sz w:val="18"/>
          <w:szCs w:val="18"/>
          <w:lang w:val="uz-Cyrl-UZ"/>
        </w:rPr>
        <w:t>Да би се обезбедили валидни подаци неопходно је спровести квантитативну анализу.</w:t>
      </w:r>
      <w:r>
        <w:rPr>
          <w:rFonts w:ascii="Times New Roman" w:hAnsi="Times New Roman" w:cs="Times New Roman"/>
          <w:color w:val="000000" w:themeColor="text1"/>
          <w:sz w:val="18"/>
          <w:szCs w:val="18"/>
          <w:lang w:val="uz-Cyrl-UZ"/>
        </w:rPr>
        <w:t xml:space="preserve">  </w:t>
      </w:r>
    </w:p>
  </w:footnote>
  <w:footnote w:id="42">
    <w:p w:rsidR="004B38B4" w:rsidRPr="00E06744" w:rsidRDefault="004B38B4" w:rsidP="0078761D">
      <w:pPr>
        <w:pStyle w:val="FootnoteText"/>
        <w:rPr>
          <w:lang w:val="uz-Cyrl-UZ"/>
        </w:rPr>
      </w:pPr>
      <w:r>
        <w:rPr>
          <w:rStyle w:val="FootnoteReference"/>
        </w:rPr>
        <w:footnoteRef/>
      </w:r>
      <w:r w:rsidRPr="00020E2D">
        <w:rPr>
          <w:lang w:val="uz-Cyrl-UZ"/>
        </w:rPr>
        <w:t xml:space="preserve"> </w:t>
      </w:r>
      <w:r>
        <w:rPr>
          <w:rFonts w:ascii="Times New Roman" w:hAnsi="Times New Roman" w:cs="Times New Roman"/>
          <w:sz w:val="18"/>
          <w:szCs w:val="18"/>
          <w:lang w:val="uz-Cyrl-UZ"/>
        </w:rPr>
        <w:t>У периоду од 1. јануара до 30. јуна</w:t>
      </w:r>
      <w:r w:rsidR="006B7A2C">
        <w:rPr>
          <w:rFonts w:ascii="Times New Roman" w:hAnsi="Times New Roman" w:cs="Times New Roman"/>
          <w:sz w:val="18"/>
          <w:szCs w:val="18"/>
          <w:lang w:val="uz-Cyrl-UZ"/>
        </w:rPr>
        <w:t xml:space="preserve"> 2018. </w:t>
      </w:r>
      <w:r w:rsidR="006B7A2C">
        <w:rPr>
          <w:rFonts w:ascii="Times New Roman" w:hAnsi="Times New Roman" w:cs="Times New Roman"/>
          <w:sz w:val="18"/>
          <w:szCs w:val="18"/>
          <w:lang w:val="sr-Cyrl-RS"/>
        </w:rPr>
        <w:t>године</w:t>
      </w:r>
      <w:r w:rsidRPr="00020E2D">
        <w:rPr>
          <w:rFonts w:ascii="Times New Roman" w:hAnsi="Times New Roman" w:cs="Times New Roman"/>
          <w:sz w:val="18"/>
          <w:szCs w:val="18"/>
          <w:lang w:val="uz-Cyrl-UZ"/>
        </w:rPr>
        <w:t xml:space="preserve"> </w:t>
      </w:r>
      <w:r>
        <w:rPr>
          <w:rFonts w:ascii="Times New Roman" w:hAnsi="Times New Roman" w:cs="Times New Roman"/>
          <w:sz w:val="18"/>
          <w:szCs w:val="18"/>
          <w:lang w:val="uz-Cyrl-UZ"/>
        </w:rPr>
        <w:t xml:space="preserve">проценат пацијената који су започели радиотерапију у року од 28 дана од постављања индикације за радиотерапију био је: а) за карцином дојке – </w:t>
      </w:r>
      <w:r w:rsidRPr="00020E2D">
        <w:rPr>
          <w:rFonts w:ascii="Times New Roman" w:hAnsi="Times New Roman" w:cs="Times New Roman"/>
          <w:sz w:val="18"/>
          <w:szCs w:val="18"/>
          <w:lang w:val="uz-Cyrl-UZ"/>
        </w:rPr>
        <w:t xml:space="preserve">31.6%, б) </w:t>
      </w:r>
      <w:r>
        <w:rPr>
          <w:rFonts w:ascii="Times New Roman" w:hAnsi="Times New Roman" w:cs="Times New Roman"/>
          <w:sz w:val="18"/>
          <w:szCs w:val="18"/>
          <w:lang w:val="uz-Cyrl-UZ"/>
        </w:rPr>
        <w:t xml:space="preserve">за карцином грлића материце – </w:t>
      </w:r>
      <w:r w:rsidRPr="00020E2D">
        <w:rPr>
          <w:rFonts w:ascii="Times New Roman" w:hAnsi="Times New Roman" w:cs="Times New Roman"/>
          <w:sz w:val="18"/>
          <w:szCs w:val="18"/>
          <w:lang w:val="uz-Cyrl-UZ"/>
        </w:rPr>
        <w:t xml:space="preserve">32,9%, </w:t>
      </w:r>
      <w:r>
        <w:rPr>
          <w:rFonts w:ascii="Times New Roman" w:hAnsi="Times New Roman" w:cs="Times New Roman"/>
          <w:sz w:val="18"/>
          <w:szCs w:val="18"/>
          <w:lang w:val="uz-Cyrl-UZ"/>
        </w:rPr>
        <w:t>в</w:t>
      </w:r>
      <w:r w:rsidRPr="00020E2D">
        <w:rPr>
          <w:rFonts w:ascii="Times New Roman" w:hAnsi="Times New Roman" w:cs="Times New Roman"/>
          <w:sz w:val="18"/>
          <w:szCs w:val="18"/>
          <w:lang w:val="uz-Cyrl-UZ"/>
        </w:rPr>
        <w:t xml:space="preserve">) </w:t>
      </w:r>
      <w:r>
        <w:rPr>
          <w:rFonts w:ascii="Times New Roman" w:hAnsi="Times New Roman" w:cs="Times New Roman"/>
          <w:sz w:val="18"/>
          <w:szCs w:val="18"/>
          <w:lang w:val="uz-Cyrl-UZ"/>
        </w:rPr>
        <w:t xml:space="preserve">за карцином простате – </w:t>
      </w:r>
      <w:r w:rsidRPr="00020E2D">
        <w:rPr>
          <w:rFonts w:ascii="Times New Roman" w:hAnsi="Times New Roman" w:cs="Times New Roman"/>
          <w:sz w:val="18"/>
          <w:szCs w:val="18"/>
          <w:lang w:val="uz-Cyrl-UZ"/>
        </w:rPr>
        <w:t xml:space="preserve"> 39,35%, </w:t>
      </w:r>
      <w:r>
        <w:rPr>
          <w:rFonts w:ascii="Times New Roman" w:hAnsi="Times New Roman" w:cs="Times New Roman"/>
          <w:sz w:val="18"/>
          <w:szCs w:val="18"/>
          <w:lang w:val="uz-Cyrl-UZ"/>
        </w:rPr>
        <w:t xml:space="preserve">за карцином </w:t>
      </w:r>
      <w:r w:rsidRPr="00020E2D">
        <w:rPr>
          <w:rFonts w:ascii="Times New Roman" w:hAnsi="Times New Roman" w:cs="Times New Roman"/>
          <w:sz w:val="18"/>
          <w:szCs w:val="18"/>
          <w:lang w:val="uz-Cyrl-UZ"/>
        </w:rPr>
        <w:t xml:space="preserve">плућа </w:t>
      </w:r>
      <w:r>
        <w:rPr>
          <w:rFonts w:ascii="Times New Roman" w:hAnsi="Times New Roman" w:cs="Times New Roman"/>
          <w:sz w:val="18"/>
          <w:szCs w:val="18"/>
          <w:lang w:val="uz-Cyrl-UZ"/>
        </w:rPr>
        <w:t xml:space="preserve">– </w:t>
      </w:r>
      <w:r w:rsidRPr="00020E2D">
        <w:rPr>
          <w:rFonts w:ascii="Times New Roman" w:hAnsi="Times New Roman" w:cs="Times New Roman"/>
          <w:sz w:val="18"/>
          <w:szCs w:val="18"/>
          <w:lang w:val="uz-Cyrl-UZ"/>
        </w:rPr>
        <w:t>45,6%</w:t>
      </w:r>
      <w:r w:rsidR="006B7A2C">
        <w:rPr>
          <w:rFonts w:ascii="Times New Roman" w:hAnsi="Times New Roman" w:cs="Times New Roman"/>
          <w:sz w:val="18"/>
          <w:szCs w:val="18"/>
          <w:lang w:val="uz-Cyrl-UZ"/>
        </w:rPr>
        <w:t xml:space="preserve"> (Подаци из шест</w:t>
      </w:r>
      <w:r>
        <w:rPr>
          <w:rFonts w:ascii="Times New Roman" w:hAnsi="Times New Roman" w:cs="Times New Roman"/>
          <w:sz w:val="18"/>
          <w:szCs w:val="18"/>
          <w:lang w:val="uz-Cyrl-UZ"/>
        </w:rPr>
        <w:t xml:space="preserve"> радиотерапијских центара достављени канцеларији „Другог пројекта развоја здравства Србије“ )</w:t>
      </w:r>
    </w:p>
  </w:footnote>
  <w:footnote w:id="43">
    <w:p w:rsidR="004B38B4" w:rsidRPr="00020E2D" w:rsidRDefault="004B38B4" w:rsidP="0078761D">
      <w:pPr>
        <w:pStyle w:val="FootnoteText"/>
        <w:rPr>
          <w:rFonts w:ascii="Times New Roman" w:hAnsi="Times New Roman"/>
          <w:sz w:val="18"/>
          <w:szCs w:val="18"/>
          <w:lang w:val="uz-Cyrl-UZ"/>
        </w:rPr>
      </w:pPr>
      <w:r w:rsidRPr="008D487D">
        <w:rPr>
          <w:rStyle w:val="FootnoteReference"/>
          <w:rFonts w:ascii="Times New Roman" w:hAnsi="Times New Roman"/>
        </w:rPr>
        <w:footnoteRef/>
      </w:r>
      <w:r w:rsidRPr="00020E2D">
        <w:rPr>
          <w:rFonts w:ascii="Times New Roman" w:hAnsi="Times New Roman"/>
          <w:vertAlign w:val="superscript"/>
          <w:lang w:val="uz-Cyrl-UZ"/>
        </w:rPr>
        <w:t xml:space="preserve"> 2 </w:t>
      </w:r>
      <w:r w:rsidRPr="00020E2D">
        <w:rPr>
          <w:rFonts w:ascii="Times New Roman" w:hAnsi="Times New Roman"/>
          <w:sz w:val="18"/>
          <w:szCs w:val="18"/>
          <w:lang w:val="uz-Cyrl-UZ"/>
        </w:rPr>
        <w:t>Можда установа има психолога али није распоређен  на рад са онколошким пацијентима</w:t>
      </w:r>
    </w:p>
  </w:footnote>
  <w:footnote w:id="44">
    <w:p w:rsidR="004B38B4" w:rsidRPr="00020E2D" w:rsidRDefault="004B38B4" w:rsidP="0078761D">
      <w:pPr>
        <w:pStyle w:val="FootnoteText"/>
        <w:rPr>
          <w:lang w:val="uz-Cyrl-UZ"/>
        </w:rPr>
      </w:pPr>
    </w:p>
  </w:footnote>
  <w:footnote w:id="45">
    <w:p w:rsidR="004B38B4" w:rsidRPr="00930327" w:rsidRDefault="004B38B4" w:rsidP="0078761D">
      <w:pPr>
        <w:pStyle w:val="FootnoteText"/>
        <w:rPr>
          <w:lang w:val="uz-Cyrl-UZ"/>
        </w:rPr>
      </w:pPr>
      <w:r>
        <w:rPr>
          <w:rStyle w:val="FootnoteReference"/>
        </w:rPr>
        <w:footnoteRef/>
      </w:r>
      <w:r w:rsidRPr="00020E2D">
        <w:rPr>
          <w:lang w:val="uz-Cyrl-UZ"/>
        </w:rPr>
        <w:t xml:space="preserve"> </w:t>
      </w:r>
      <w:r w:rsidRPr="00930327">
        <w:rPr>
          <w:rFonts w:ascii="Times New Roman" w:hAnsi="Times New Roman" w:cs="Times New Roman"/>
          <w:sz w:val="18"/>
          <w:szCs w:val="18"/>
          <w:lang w:val="uz-Cyrl-UZ"/>
        </w:rPr>
        <w:t>приказане на Мапи 1</w:t>
      </w:r>
    </w:p>
  </w:footnote>
  <w:footnote w:id="46">
    <w:p w:rsidR="004B38B4" w:rsidRPr="00654B61" w:rsidRDefault="004B38B4" w:rsidP="0078761D">
      <w:pPr>
        <w:pStyle w:val="FootnoteText"/>
        <w:rPr>
          <w:rFonts w:ascii="Times New Roman" w:hAnsi="Times New Roman" w:cs="Times New Roman"/>
          <w:sz w:val="18"/>
          <w:szCs w:val="18"/>
          <w:lang w:val="uz-Cyrl-UZ"/>
        </w:rPr>
      </w:pPr>
      <w:r>
        <w:rPr>
          <w:rStyle w:val="FootnoteReference"/>
        </w:rPr>
        <w:footnoteRef/>
      </w:r>
      <w:r w:rsidRPr="00020E2D">
        <w:rPr>
          <w:lang w:val="uz-Cyrl-UZ"/>
        </w:rPr>
        <w:t xml:space="preserve"> </w:t>
      </w:r>
      <w:r>
        <w:rPr>
          <w:rFonts w:ascii="Times New Roman" w:hAnsi="Times New Roman" w:cs="Times New Roman"/>
          <w:sz w:val="18"/>
          <w:szCs w:val="18"/>
          <w:lang w:val="uz-Cyrl-UZ"/>
        </w:rPr>
        <w:t>са изузетком Француске (1,5%)</w:t>
      </w:r>
    </w:p>
  </w:footnote>
  <w:footnote w:id="47">
    <w:p w:rsidR="004B38B4" w:rsidRPr="00BA364D" w:rsidRDefault="004B38B4" w:rsidP="0078761D">
      <w:pPr>
        <w:pStyle w:val="FootnoteText"/>
        <w:rPr>
          <w:rFonts w:ascii="Times New Roman" w:hAnsi="Times New Roman" w:cs="Times New Roman"/>
          <w:sz w:val="18"/>
          <w:szCs w:val="18"/>
          <w:lang w:val="uz-Cyrl-UZ"/>
        </w:rPr>
      </w:pPr>
      <w:r>
        <w:rPr>
          <w:rStyle w:val="FootnoteReference"/>
        </w:rPr>
        <w:footnoteRef/>
      </w:r>
      <w:r w:rsidRPr="00020E2D">
        <w:rPr>
          <w:lang w:val="uz-Cyrl-UZ"/>
        </w:rPr>
        <w:t xml:space="preserve"> </w:t>
      </w:r>
      <w:r w:rsidRPr="00BA364D">
        <w:rPr>
          <w:rFonts w:ascii="Times New Roman" w:hAnsi="Times New Roman" w:cs="Times New Roman"/>
          <w:sz w:val="18"/>
          <w:szCs w:val="18"/>
          <w:lang w:val="uz-Cyrl-UZ"/>
        </w:rPr>
        <w:t>Изузетак је</w:t>
      </w:r>
      <w:r>
        <w:rPr>
          <w:rFonts w:ascii="Times New Roman" w:hAnsi="Times New Roman" w:cs="Times New Roman"/>
          <w:sz w:val="18"/>
          <w:szCs w:val="18"/>
          <w:lang w:val="uz-Cyrl-UZ"/>
        </w:rPr>
        <w:t xml:space="preserve"> </w:t>
      </w:r>
      <w:r w:rsidRPr="00BA364D">
        <w:rPr>
          <w:rFonts w:ascii="Times New Roman" w:hAnsi="Times New Roman" w:cs="Times New Roman"/>
          <w:sz w:val="18"/>
          <w:szCs w:val="18"/>
          <w:lang w:val="uz-Cyrl-UZ"/>
        </w:rPr>
        <w:t>ЗЦ Кладово где је радиотерапија доступна</w:t>
      </w:r>
    </w:p>
  </w:footnote>
  <w:footnote w:id="48">
    <w:p w:rsidR="004B38B4" w:rsidRPr="00A13B7E" w:rsidRDefault="004B38B4" w:rsidP="0078761D">
      <w:pPr>
        <w:pStyle w:val="FootnoteText"/>
        <w:rPr>
          <w:lang w:val="uz-Cyrl-UZ"/>
        </w:rPr>
      </w:pPr>
      <w:r w:rsidRPr="00E07A97">
        <w:rPr>
          <w:rStyle w:val="FootnoteReference"/>
        </w:rPr>
        <w:footnoteRef/>
      </w:r>
      <w:r w:rsidRPr="00E07A97">
        <w:t xml:space="preserve"> </w:t>
      </w:r>
      <w:r w:rsidRPr="00E07A97">
        <w:rPr>
          <w:rFonts w:ascii="Times New Roman" w:hAnsi="Times New Roman" w:cs="Times New Roman"/>
          <w:color w:val="000000" w:themeColor="text1"/>
          <w:sz w:val="18"/>
          <w:szCs w:val="18"/>
          <w:lang w:val="sr-Cyrl-CS"/>
        </w:rPr>
        <w:t>Global Survey of Clinical Oncology Workforce – J Glob Oncol; 2018</w:t>
      </w:r>
      <w:r>
        <w:rPr>
          <w:rFonts w:ascii="Times New Roman" w:hAnsi="Times New Roman" w:cs="Times New Roman"/>
          <w:color w:val="000000" w:themeColor="text1"/>
          <w:sz w:val="18"/>
          <w:szCs w:val="18"/>
          <w:lang w:val="uz-Cyrl-UZ"/>
        </w:rPr>
        <w:t>, објављен онлајн 8. фебруара 2018.</w:t>
      </w:r>
    </w:p>
  </w:footnote>
  <w:footnote w:id="49">
    <w:p w:rsidR="004B38B4" w:rsidRPr="00020E2D" w:rsidRDefault="004B38B4" w:rsidP="0078761D">
      <w:pPr>
        <w:pStyle w:val="FootnoteText"/>
        <w:rPr>
          <w:lang w:val="uz-Cyrl-UZ"/>
        </w:rPr>
      </w:pPr>
      <w:r>
        <w:rPr>
          <w:rStyle w:val="FootnoteReference"/>
        </w:rPr>
        <w:footnoteRef/>
      </w:r>
      <w:r w:rsidRPr="00020E2D">
        <w:rPr>
          <w:lang w:val="uz-Cyrl-UZ"/>
        </w:rPr>
        <w:t xml:space="preserve"> </w:t>
      </w:r>
      <w:r w:rsidRPr="00020E2D">
        <w:rPr>
          <w:rFonts w:ascii="Times New Roman" w:hAnsi="Times New Roman" w:cs="Times New Roman"/>
          <w:sz w:val="18"/>
          <w:szCs w:val="18"/>
          <w:lang w:val="uz-Cyrl-UZ"/>
        </w:rPr>
        <w:t xml:space="preserve">О овој теми говори се детаљније у поглављу </w:t>
      </w:r>
      <w:r w:rsidRPr="00020E2D">
        <w:rPr>
          <w:rFonts w:ascii="Times New Roman" w:hAnsi="Times New Roman" w:cs="Times New Roman"/>
          <w:i/>
          <w:sz w:val="18"/>
          <w:szCs w:val="18"/>
          <w:lang w:val="uz-Cyrl-UZ"/>
        </w:rPr>
        <w:t>Онколошки ресурси</w:t>
      </w:r>
      <w:r w:rsidRPr="00020E2D">
        <w:rPr>
          <w:lang w:val="uz-Cyrl-UZ"/>
        </w:rPr>
        <w:t xml:space="preserve"> </w:t>
      </w:r>
      <w:r>
        <w:rPr>
          <w:rFonts w:ascii="Times New Roman" w:hAnsi="Times New Roman" w:cs="Times New Roman"/>
          <w:color w:val="FF0000"/>
          <w:lang w:val="sr-Cyrl-CS"/>
        </w:rPr>
        <w:t xml:space="preserve"> </w:t>
      </w:r>
    </w:p>
  </w:footnote>
  <w:footnote w:id="50">
    <w:p w:rsidR="004B38B4" w:rsidRPr="008F26CC" w:rsidRDefault="004B38B4">
      <w:pPr>
        <w:pStyle w:val="FootnoteText"/>
      </w:pPr>
      <w:r>
        <w:rPr>
          <w:rStyle w:val="FootnoteReference"/>
        </w:rPr>
        <w:footnoteRef/>
      </w:r>
      <w:r>
        <w:t xml:space="preserve"> </w:t>
      </w:r>
      <w:r w:rsidRPr="008F26CC">
        <w:rPr>
          <w:rFonts w:ascii="Times New Roman" w:hAnsi="Times New Roman" w:cs="Times New Roman"/>
          <w:i/>
          <w:sz w:val="18"/>
          <w:szCs w:val="18"/>
        </w:rPr>
        <w:t>Global Survey of Clinical Oncology Workforce</w:t>
      </w:r>
    </w:p>
  </w:footnote>
  <w:footnote w:id="51">
    <w:p w:rsidR="004B38B4" w:rsidRPr="007D0F09" w:rsidRDefault="004B38B4" w:rsidP="00C424DD">
      <w:pPr>
        <w:pStyle w:val="FootnoteText"/>
        <w:rPr>
          <w:rFonts w:ascii="Times New Roman" w:hAnsi="Times New Roman" w:cs="Times New Roman"/>
          <w:sz w:val="18"/>
          <w:szCs w:val="18"/>
          <w:lang w:val="uz-Cyrl-UZ"/>
        </w:rPr>
      </w:pPr>
      <w:r w:rsidRPr="007D0F09">
        <w:rPr>
          <w:rFonts w:ascii="Times New Roman" w:hAnsi="Times New Roman" w:cs="Times New Roman"/>
          <w:sz w:val="18"/>
          <w:szCs w:val="18"/>
          <w:lang w:val="uz-Cyrl-UZ"/>
        </w:rPr>
        <w:footnoteRef/>
      </w:r>
      <w:r>
        <w:rPr>
          <w:rFonts w:ascii="Times New Roman" w:hAnsi="Times New Roman" w:cs="Times New Roman"/>
          <w:sz w:val="18"/>
          <w:szCs w:val="18"/>
          <w:lang w:val="uz-Cyrl-UZ"/>
        </w:rPr>
        <w:t xml:space="preserve"> „Службени </w:t>
      </w:r>
      <w:r w:rsidRPr="007D0F09">
        <w:rPr>
          <w:rFonts w:ascii="Times New Roman" w:hAnsi="Times New Roman" w:cs="Times New Roman"/>
          <w:sz w:val="18"/>
          <w:szCs w:val="18"/>
          <w:lang w:val="uz-Cyrl-UZ"/>
        </w:rPr>
        <w:t>г</w:t>
      </w:r>
      <w:r w:rsidR="00A71232">
        <w:rPr>
          <w:rFonts w:ascii="Times New Roman" w:hAnsi="Times New Roman" w:cs="Times New Roman"/>
          <w:sz w:val="18"/>
          <w:szCs w:val="18"/>
          <w:lang w:val="uz-Cyrl-UZ"/>
        </w:rPr>
        <w:t>ласник РСˮ, бр</w:t>
      </w:r>
      <w:r>
        <w:rPr>
          <w:rFonts w:ascii="Times New Roman" w:hAnsi="Times New Roman" w:cs="Times New Roman"/>
          <w:sz w:val="18"/>
          <w:szCs w:val="18"/>
        </w:rPr>
        <w:t>:</w:t>
      </w:r>
      <w:r>
        <w:rPr>
          <w:rFonts w:ascii="Times New Roman" w:hAnsi="Times New Roman" w:cs="Times New Roman"/>
          <w:sz w:val="18"/>
          <w:szCs w:val="18"/>
          <w:lang w:val="uz-Cyrl-UZ"/>
        </w:rPr>
        <w:t xml:space="preserve"> 123/14, 106/15 и 105/</w:t>
      </w:r>
      <w:r w:rsidRPr="007D0F09">
        <w:rPr>
          <w:rFonts w:ascii="Times New Roman" w:hAnsi="Times New Roman" w:cs="Times New Roman"/>
          <w:sz w:val="18"/>
          <w:szCs w:val="18"/>
          <w:lang w:val="uz-Cyrl-UZ"/>
        </w:rPr>
        <w:t>17</w:t>
      </w:r>
    </w:p>
  </w:footnote>
  <w:footnote w:id="52">
    <w:p w:rsidR="004B38B4" w:rsidRPr="007D0F09" w:rsidRDefault="004B38B4" w:rsidP="00C424DD">
      <w:pPr>
        <w:pStyle w:val="FootnoteText"/>
        <w:rPr>
          <w:rFonts w:ascii="Times New Roman" w:hAnsi="Times New Roman" w:cs="Times New Roman"/>
          <w:sz w:val="18"/>
          <w:szCs w:val="18"/>
          <w:lang w:val="uz-Cyrl-UZ"/>
        </w:rPr>
      </w:pPr>
      <w:r w:rsidRPr="007D0F09">
        <w:rPr>
          <w:rFonts w:ascii="Times New Roman" w:hAnsi="Times New Roman" w:cs="Times New Roman"/>
          <w:sz w:val="18"/>
          <w:szCs w:val="18"/>
          <w:lang w:val="uz-Cyrl-UZ"/>
        </w:rPr>
        <w:footnoteRef/>
      </w:r>
      <w:r w:rsidRPr="007D0F09">
        <w:rPr>
          <w:rFonts w:ascii="Times New Roman" w:hAnsi="Times New Roman" w:cs="Times New Roman"/>
          <w:sz w:val="18"/>
          <w:szCs w:val="18"/>
          <w:lang w:val="uz-Cyrl-UZ"/>
        </w:rPr>
        <w:t xml:space="preserve"> „</w:t>
      </w:r>
      <w:r>
        <w:rPr>
          <w:rFonts w:ascii="Times New Roman" w:hAnsi="Times New Roman" w:cs="Times New Roman"/>
          <w:sz w:val="18"/>
          <w:szCs w:val="18"/>
          <w:lang w:val="uz-Cyrl-UZ"/>
        </w:rPr>
        <w:t>Службени</w:t>
      </w:r>
      <w:r w:rsidRPr="007D0F09">
        <w:rPr>
          <w:rFonts w:ascii="Times New Roman" w:hAnsi="Times New Roman" w:cs="Times New Roman"/>
          <w:sz w:val="18"/>
          <w:szCs w:val="18"/>
          <w:lang w:val="uz-Cyrl-UZ"/>
        </w:rPr>
        <w:t xml:space="preserve"> г</w:t>
      </w:r>
      <w:r w:rsidR="00A71232">
        <w:rPr>
          <w:rFonts w:ascii="Times New Roman" w:hAnsi="Times New Roman" w:cs="Times New Roman"/>
          <w:sz w:val="18"/>
          <w:szCs w:val="18"/>
          <w:lang w:val="uz-Cyrl-UZ"/>
        </w:rPr>
        <w:t>ласник РСˮ, бр</w:t>
      </w:r>
      <w:r w:rsidRPr="00020E2D">
        <w:rPr>
          <w:rFonts w:ascii="Times New Roman" w:hAnsi="Times New Roman" w:cs="Times New Roman"/>
          <w:sz w:val="18"/>
          <w:szCs w:val="18"/>
          <w:lang w:val="uz-Cyrl-UZ"/>
        </w:rPr>
        <w:t>:</w:t>
      </w:r>
      <w:r>
        <w:rPr>
          <w:rFonts w:ascii="Times New Roman" w:hAnsi="Times New Roman" w:cs="Times New Roman"/>
          <w:sz w:val="18"/>
          <w:szCs w:val="18"/>
          <w:lang w:val="uz-Cyrl-UZ"/>
        </w:rPr>
        <w:t xml:space="preserve"> 123/14, 106/15 105/17 и 109/</w:t>
      </w:r>
      <w:r w:rsidRPr="007D0F09">
        <w:rPr>
          <w:rFonts w:ascii="Times New Roman" w:hAnsi="Times New Roman" w:cs="Times New Roman"/>
          <w:sz w:val="18"/>
          <w:szCs w:val="18"/>
          <w:lang w:val="uz-Cyrl-UZ"/>
        </w:rPr>
        <w:t>17</w:t>
      </w:r>
    </w:p>
  </w:footnote>
  <w:footnote w:id="53">
    <w:p w:rsidR="004B38B4" w:rsidRPr="007D0F09" w:rsidRDefault="004B38B4">
      <w:pPr>
        <w:pStyle w:val="FootnoteText"/>
        <w:rPr>
          <w:rFonts w:ascii="Times New Roman" w:hAnsi="Times New Roman" w:cs="Times New Roman"/>
          <w:sz w:val="18"/>
          <w:szCs w:val="18"/>
        </w:rPr>
      </w:pPr>
      <w:r w:rsidRPr="007D0F09">
        <w:rPr>
          <w:rStyle w:val="FootnoteReference"/>
          <w:rFonts w:ascii="Times New Roman" w:hAnsi="Times New Roman" w:cs="Times New Roman"/>
          <w:sz w:val="18"/>
          <w:szCs w:val="18"/>
        </w:rPr>
        <w:footnoteRef/>
      </w:r>
      <w:r w:rsidRPr="007D0F09">
        <w:rPr>
          <w:rFonts w:ascii="Times New Roman" w:hAnsi="Times New Roman" w:cs="Times New Roman"/>
          <w:sz w:val="18"/>
          <w:szCs w:val="18"/>
        </w:rPr>
        <w:t xml:space="preserve"> </w:t>
      </w:r>
      <w:r w:rsidRPr="007D0F09">
        <w:rPr>
          <w:rFonts w:ascii="Times New Roman" w:hAnsi="Times New Roman" w:cs="Times New Roman"/>
          <w:sz w:val="18"/>
          <w:szCs w:val="18"/>
          <w:lang w:val="uz-Cyrl-UZ"/>
        </w:rPr>
        <w:t>Interational Agency for Research on Cancer – IARC</w:t>
      </w:r>
    </w:p>
  </w:footnote>
  <w:footnote w:id="54">
    <w:p w:rsidR="004B38B4" w:rsidRPr="007D0F09" w:rsidRDefault="004B38B4">
      <w:pPr>
        <w:pStyle w:val="FootnoteText"/>
        <w:rPr>
          <w:rFonts w:ascii="Times New Roman" w:hAnsi="Times New Roman" w:cs="Times New Roman"/>
          <w:sz w:val="18"/>
          <w:szCs w:val="18"/>
        </w:rPr>
      </w:pPr>
      <w:r w:rsidRPr="007D0F09">
        <w:rPr>
          <w:rStyle w:val="FootnoteReference"/>
          <w:rFonts w:ascii="Times New Roman" w:hAnsi="Times New Roman" w:cs="Times New Roman"/>
          <w:sz w:val="18"/>
          <w:szCs w:val="18"/>
        </w:rPr>
        <w:footnoteRef/>
      </w:r>
      <w:r w:rsidRPr="007D0F09">
        <w:rPr>
          <w:rFonts w:ascii="Times New Roman" w:hAnsi="Times New Roman" w:cs="Times New Roman"/>
          <w:sz w:val="18"/>
          <w:szCs w:val="18"/>
        </w:rPr>
        <w:t xml:space="preserve"> </w:t>
      </w:r>
      <w:r w:rsidRPr="007D0F09">
        <w:rPr>
          <w:rFonts w:ascii="Times New Roman" w:hAnsi="Times New Roman" w:cs="Times New Roman"/>
          <w:sz w:val="18"/>
          <w:szCs w:val="18"/>
          <w:lang w:val="uz-Cyrl-UZ"/>
        </w:rPr>
        <w:t xml:space="preserve"> European Network of Cancer Registries –ENCR</w:t>
      </w:r>
    </w:p>
  </w:footnote>
  <w:footnote w:id="55">
    <w:p w:rsidR="004B38B4" w:rsidRPr="003F1011" w:rsidRDefault="004B38B4">
      <w:pPr>
        <w:pStyle w:val="FootnoteText"/>
        <w:rPr>
          <w:rFonts w:ascii="Times New Roman" w:hAnsi="Times New Roman" w:cs="Times New Roman"/>
          <w:sz w:val="18"/>
          <w:szCs w:val="18"/>
          <w:lang w:val="uz-Cyrl-UZ"/>
        </w:rPr>
      </w:pPr>
      <w:r w:rsidRPr="003F1011">
        <w:rPr>
          <w:rStyle w:val="FootnoteReference"/>
          <w:rFonts w:ascii="Times New Roman" w:hAnsi="Times New Roman" w:cs="Times New Roman"/>
          <w:sz w:val="18"/>
          <w:szCs w:val="18"/>
        </w:rPr>
        <w:footnoteRef/>
      </w:r>
      <w:r w:rsidRPr="003F1011">
        <w:rPr>
          <w:rFonts w:ascii="Times New Roman" w:hAnsi="Times New Roman" w:cs="Times New Roman"/>
          <w:sz w:val="18"/>
          <w:szCs w:val="18"/>
        </w:rPr>
        <w:t xml:space="preserve"> </w:t>
      </w:r>
      <w:r w:rsidRPr="003F1011">
        <w:rPr>
          <w:rFonts w:ascii="Times New Roman" w:hAnsi="Times New Roman" w:cs="Times New Roman"/>
          <w:sz w:val="18"/>
          <w:szCs w:val="18"/>
          <w:lang w:val="uz-Cyrl-UZ"/>
        </w:rPr>
        <w:t>International Classification of Diseases for Oncology ICD-О</w:t>
      </w:r>
    </w:p>
  </w:footnote>
  <w:footnote w:id="56">
    <w:p w:rsidR="004B38B4" w:rsidRPr="003F1011" w:rsidRDefault="004B38B4" w:rsidP="0078761D">
      <w:pPr>
        <w:pStyle w:val="FootnoteText"/>
        <w:rPr>
          <w:rFonts w:ascii="Times New Roman" w:hAnsi="Times New Roman" w:cs="Times New Roman"/>
          <w:sz w:val="18"/>
          <w:szCs w:val="18"/>
          <w:lang w:val="uz-Cyrl-UZ"/>
        </w:rPr>
      </w:pPr>
      <w:r w:rsidRPr="003F1011">
        <w:rPr>
          <w:rFonts w:ascii="Times New Roman" w:hAnsi="Times New Roman" w:cs="Times New Roman"/>
          <w:sz w:val="18"/>
          <w:szCs w:val="18"/>
          <w:vertAlign w:val="superscript"/>
          <w:lang w:val="uz-Cyrl-UZ"/>
        </w:rPr>
        <w:footnoteRef/>
      </w:r>
      <w:r w:rsidRPr="003F1011">
        <w:rPr>
          <w:rFonts w:ascii="Times New Roman" w:hAnsi="Times New Roman" w:cs="Times New Roman"/>
          <w:sz w:val="18"/>
          <w:szCs w:val="18"/>
          <w:lang w:val="uz-Cyrl-UZ"/>
        </w:rPr>
        <w:t xml:space="preserve"> Комплетност или потпуност регистрације  је степен до кога су сви случајеви рака у дефинисаној популацији укључени у базу података регистра</w:t>
      </w:r>
    </w:p>
  </w:footnote>
  <w:footnote w:id="57">
    <w:p w:rsidR="004B38B4" w:rsidRPr="003F1011" w:rsidRDefault="004B38B4" w:rsidP="0078761D">
      <w:pPr>
        <w:pStyle w:val="FootnoteText"/>
        <w:rPr>
          <w:rFonts w:ascii="Times New Roman" w:hAnsi="Times New Roman" w:cs="Times New Roman"/>
          <w:sz w:val="18"/>
          <w:szCs w:val="18"/>
          <w:lang w:val="uz-Cyrl-UZ"/>
        </w:rPr>
      </w:pPr>
      <w:r w:rsidRPr="003F1011">
        <w:rPr>
          <w:rStyle w:val="FootnoteReference"/>
          <w:rFonts w:ascii="Times New Roman" w:hAnsi="Times New Roman" w:cs="Times New Roman"/>
          <w:sz w:val="18"/>
          <w:szCs w:val="18"/>
        </w:rPr>
        <w:footnoteRef/>
      </w:r>
      <w:r w:rsidRPr="00020E2D">
        <w:rPr>
          <w:rFonts w:ascii="Times New Roman" w:hAnsi="Times New Roman" w:cs="Times New Roman"/>
          <w:sz w:val="18"/>
          <w:szCs w:val="18"/>
          <w:lang w:val="uz-Cyrl-UZ"/>
        </w:rPr>
        <w:t xml:space="preserve"> </w:t>
      </w:r>
      <w:r w:rsidRPr="003F1011">
        <w:rPr>
          <w:rFonts w:ascii="Times New Roman" w:hAnsi="Times New Roman" w:cs="Times New Roman"/>
          <w:sz w:val="18"/>
          <w:szCs w:val="18"/>
          <w:lang w:val="uz-Cyrl-UZ"/>
        </w:rPr>
        <w:t>Валидност или пуноважност регистрације је степен до ког је податак унет у Регистар тачан</w:t>
      </w:r>
    </w:p>
  </w:footnote>
  <w:footnote w:id="58">
    <w:p w:rsidR="004B38B4" w:rsidRPr="003F1011" w:rsidRDefault="004B38B4" w:rsidP="0078761D">
      <w:pPr>
        <w:pStyle w:val="FootnoteText"/>
        <w:rPr>
          <w:rFonts w:ascii="Times New Roman" w:hAnsi="Times New Roman" w:cs="Times New Roman"/>
          <w:sz w:val="18"/>
          <w:szCs w:val="18"/>
          <w:lang w:val="uz-Cyrl-UZ"/>
        </w:rPr>
      </w:pPr>
      <w:r w:rsidRPr="003F1011">
        <w:rPr>
          <w:rFonts w:ascii="Times New Roman" w:hAnsi="Times New Roman" w:cs="Times New Roman"/>
          <w:sz w:val="18"/>
          <w:szCs w:val="18"/>
          <w:vertAlign w:val="superscript"/>
          <w:lang w:val="uz-Cyrl-UZ"/>
        </w:rPr>
        <w:footnoteRef/>
      </w:r>
      <w:r w:rsidRPr="003F1011">
        <w:rPr>
          <w:rFonts w:ascii="Times New Roman" w:hAnsi="Times New Roman" w:cs="Times New Roman"/>
          <w:sz w:val="18"/>
          <w:szCs w:val="18"/>
          <w:lang w:val="uz-Cyrl-UZ"/>
        </w:rPr>
        <w:t xml:space="preserve"> За повезивање података неопходно је да постоји јединствени начин шифрирања демографских података, топографије и морфологије, стадијума и степена диференцијације рака</w:t>
      </w:r>
    </w:p>
  </w:footnote>
  <w:footnote w:id="59">
    <w:p w:rsidR="004B38B4" w:rsidRPr="00F70771" w:rsidRDefault="004B38B4" w:rsidP="0078761D">
      <w:pPr>
        <w:pStyle w:val="FootnoteText"/>
        <w:rPr>
          <w:lang w:val="uz-Cyrl-UZ"/>
        </w:rPr>
      </w:pPr>
      <w:r w:rsidRPr="003F1011">
        <w:rPr>
          <w:rStyle w:val="FootnoteReference"/>
          <w:rFonts w:ascii="Times New Roman" w:hAnsi="Times New Roman" w:cs="Times New Roman"/>
          <w:sz w:val="18"/>
          <w:szCs w:val="18"/>
        </w:rPr>
        <w:footnoteRef/>
      </w:r>
      <w:r w:rsidRPr="00020E2D">
        <w:rPr>
          <w:rFonts w:ascii="Times New Roman" w:hAnsi="Times New Roman" w:cs="Times New Roman"/>
          <w:sz w:val="18"/>
          <w:szCs w:val="18"/>
          <w:lang w:val="uz-Cyrl-UZ"/>
        </w:rPr>
        <w:t xml:space="preserve"> </w:t>
      </w:r>
      <w:hyperlink r:id="rId4" w:history="1">
        <w:r w:rsidRPr="00020E2D">
          <w:rPr>
            <w:rFonts w:ascii="Times New Roman" w:hAnsi="Times New Roman" w:cs="Times New Roman"/>
            <w:sz w:val="18"/>
            <w:szCs w:val="18"/>
            <w:lang w:val="uz-Cyrl-UZ"/>
          </w:rPr>
          <w:t>www.who.int/cancer/childhood-cancer/en/</w:t>
        </w:r>
      </w:hyperlink>
    </w:p>
  </w:footnote>
  <w:footnote w:id="60">
    <w:p w:rsidR="004B38B4" w:rsidRPr="004A06DE" w:rsidRDefault="004B38B4" w:rsidP="0078761D">
      <w:pPr>
        <w:pStyle w:val="FootnoteText"/>
        <w:rPr>
          <w:rFonts w:ascii="Times New Roman" w:hAnsi="Times New Roman" w:cs="Times New Roman"/>
          <w:sz w:val="18"/>
          <w:szCs w:val="18"/>
          <w:lang w:val="uz-Cyrl-UZ"/>
        </w:rPr>
      </w:pPr>
      <w:r w:rsidRPr="004A06DE">
        <w:rPr>
          <w:sz w:val="18"/>
          <w:szCs w:val="18"/>
          <w:lang w:val="uz-Cyrl-UZ"/>
        </w:rPr>
        <w:footnoteRef/>
      </w:r>
      <w:r w:rsidRPr="004A06DE">
        <w:rPr>
          <w:rFonts w:ascii="Times New Roman" w:hAnsi="Times New Roman" w:cs="Times New Roman"/>
          <w:sz w:val="18"/>
          <w:szCs w:val="18"/>
          <w:lang w:val="uz-Cyrl-UZ"/>
        </w:rPr>
        <w:t xml:space="preserve"> Department of Descriptive Epidemiology, IARC, Lyon, France, 2002</w:t>
      </w:r>
    </w:p>
  </w:footnote>
  <w:footnote w:id="61">
    <w:p w:rsidR="004B38B4" w:rsidRPr="004A06DE" w:rsidRDefault="004B38B4" w:rsidP="00485C24">
      <w:pPr>
        <w:pStyle w:val="FootnoteText"/>
        <w:rPr>
          <w:rFonts w:ascii="Times New Roman" w:hAnsi="Times New Roman" w:cs="Times New Roman"/>
          <w:sz w:val="18"/>
          <w:szCs w:val="18"/>
          <w:lang w:val="uz-Cyrl-UZ"/>
        </w:rPr>
      </w:pPr>
      <w:r w:rsidRPr="004A06DE">
        <w:rPr>
          <w:rFonts w:ascii="Times New Roman" w:hAnsi="Times New Roman" w:cs="Times New Roman"/>
          <w:sz w:val="18"/>
          <w:szCs w:val="18"/>
          <w:lang w:val="uz-Cyrl-UZ"/>
        </w:rPr>
        <w:footnoteRef/>
      </w:r>
      <w:r w:rsidRPr="004A06DE">
        <w:rPr>
          <w:rFonts w:ascii="Times New Roman" w:hAnsi="Times New Roman" w:cs="Times New Roman"/>
          <w:sz w:val="18"/>
          <w:szCs w:val="18"/>
          <w:lang w:val="uz-Cyrl-UZ"/>
        </w:rPr>
        <w:t xml:space="preserve"> International Agency for Research on Cancer - IARC</w:t>
      </w:r>
    </w:p>
  </w:footnote>
  <w:footnote w:id="62">
    <w:p w:rsidR="004B38B4" w:rsidRPr="004A06DE" w:rsidRDefault="004B38B4">
      <w:pPr>
        <w:pStyle w:val="FootnoteText"/>
        <w:rPr>
          <w:rFonts w:ascii="Times New Roman" w:hAnsi="Times New Roman" w:cs="Times New Roman"/>
          <w:sz w:val="18"/>
          <w:szCs w:val="18"/>
          <w:lang w:val="uz-Cyrl-UZ"/>
        </w:rPr>
      </w:pPr>
      <w:r w:rsidRPr="004A06DE">
        <w:rPr>
          <w:rFonts w:ascii="Times New Roman" w:hAnsi="Times New Roman" w:cs="Times New Roman"/>
          <w:sz w:val="18"/>
          <w:szCs w:val="18"/>
          <w:lang w:val="uz-Cyrl-UZ"/>
        </w:rPr>
        <w:footnoteRef/>
      </w:r>
      <w:r w:rsidRPr="004A06DE">
        <w:rPr>
          <w:rFonts w:ascii="Times New Roman" w:hAnsi="Times New Roman" w:cs="Times New Roman"/>
          <w:sz w:val="18"/>
          <w:szCs w:val="18"/>
          <w:lang w:val="uz-Cyrl-UZ"/>
        </w:rPr>
        <w:t xml:space="preserve"> International Association of Cancer Registries - IACR</w:t>
      </w:r>
    </w:p>
  </w:footnote>
  <w:footnote w:id="63">
    <w:p w:rsidR="004B38B4" w:rsidRPr="004A06DE" w:rsidRDefault="004B38B4" w:rsidP="00485C24">
      <w:pPr>
        <w:pStyle w:val="FootnoteText"/>
        <w:rPr>
          <w:rFonts w:ascii="Times New Roman" w:hAnsi="Times New Roman" w:cs="Times New Roman"/>
          <w:sz w:val="18"/>
          <w:szCs w:val="18"/>
          <w:lang w:val="uz-Cyrl-UZ"/>
        </w:rPr>
      </w:pPr>
      <w:r w:rsidRPr="004A06DE">
        <w:rPr>
          <w:rFonts w:ascii="Times New Roman" w:hAnsi="Times New Roman" w:cs="Times New Roman"/>
          <w:sz w:val="18"/>
          <w:szCs w:val="18"/>
          <w:lang w:val="uz-Cyrl-UZ"/>
        </w:rPr>
        <w:footnoteRef/>
      </w:r>
      <w:r w:rsidRPr="004A06DE">
        <w:rPr>
          <w:rFonts w:ascii="Times New Roman" w:hAnsi="Times New Roman" w:cs="Times New Roman"/>
          <w:sz w:val="18"/>
          <w:szCs w:val="18"/>
          <w:lang w:val="uz-Cyrl-UZ"/>
        </w:rPr>
        <w:t xml:space="preserve"> European Network of Cancer Registries - ENCR)</w:t>
      </w:r>
    </w:p>
  </w:footnote>
  <w:footnote w:id="64">
    <w:p w:rsidR="004B38B4" w:rsidRPr="004A06DE" w:rsidRDefault="004B38B4" w:rsidP="00485C24">
      <w:pPr>
        <w:spacing w:after="0" w:line="240" w:lineRule="auto"/>
        <w:jc w:val="both"/>
        <w:rPr>
          <w:rFonts w:ascii="Times New Roman" w:hAnsi="Times New Roman" w:cs="Times New Roman"/>
          <w:sz w:val="18"/>
          <w:szCs w:val="18"/>
          <w:lang w:val="uz-Cyrl-UZ"/>
        </w:rPr>
      </w:pPr>
      <w:r w:rsidRPr="004A06DE">
        <w:rPr>
          <w:rFonts w:ascii="Times New Roman" w:eastAsia="Cambria" w:hAnsi="Times New Roman" w:cs="Times New Roman"/>
          <w:color w:val="000000"/>
          <w:sz w:val="18"/>
          <w:szCs w:val="18"/>
          <w:lang w:val="uz-Cyrl-UZ"/>
        </w:rPr>
        <w:footnoteRef/>
      </w:r>
      <w:r w:rsidRPr="004A06DE">
        <w:rPr>
          <w:rFonts w:ascii="Times New Roman" w:eastAsia="Cambria" w:hAnsi="Times New Roman" w:cs="Times New Roman"/>
          <w:color w:val="000000"/>
          <w:sz w:val="18"/>
          <w:szCs w:val="18"/>
          <w:lang w:val="uz-Cyrl-UZ"/>
        </w:rPr>
        <w:t xml:space="preserve"> The Union for International Cancer Control – UICC</w:t>
      </w:r>
    </w:p>
  </w:footnote>
  <w:footnote w:id="65">
    <w:p w:rsidR="004B38B4" w:rsidRPr="00020E2D" w:rsidRDefault="004B38B4" w:rsidP="0078761D">
      <w:pPr>
        <w:pStyle w:val="FootnoteText"/>
        <w:rPr>
          <w:rFonts w:ascii="Times New Roman" w:hAnsi="Times New Roman" w:cs="Times New Roman"/>
          <w:sz w:val="18"/>
          <w:szCs w:val="18"/>
          <w:lang w:val="uz-Cyrl-UZ"/>
        </w:rPr>
      </w:pPr>
      <w:r w:rsidRPr="00A676F7">
        <w:rPr>
          <w:rFonts w:ascii="Times New Roman" w:hAnsi="Times New Roman" w:cs="Times New Roman"/>
          <w:sz w:val="18"/>
          <w:szCs w:val="18"/>
        </w:rPr>
        <w:footnoteRef/>
      </w:r>
      <w:r w:rsidRPr="00020E2D">
        <w:rPr>
          <w:rFonts w:ascii="Times New Roman" w:hAnsi="Times New Roman" w:cs="Times New Roman"/>
          <w:sz w:val="18"/>
          <w:szCs w:val="18"/>
          <w:lang w:val="uz-Cyrl-UZ"/>
        </w:rPr>
        <w:t xml:space="preserve"> </w:t>
      </w:r>
      <w:r>
        <w:rPr>
          <w:rFonts w:ascii="Times New Roman" w:hAnsi="Times New Roman" w:cs="Times New Roman"/>
          <w:sz w:val="18"/>
          <w:szCs w:val="18"/>
          <w:lang w:val="uz-Cyrl-UZ"/>
        </w:rPr>
        <w:t>„Службени гласник РСˮ</w:t>
      </w:r>
      <w:r w:rsidR="00FE6BF9">
        <w:rPr>
          <w:rFonts w:ascii="Times New Roman" w:hAnsi="Times New Roman" w:cs="Times New Roman"/>
          <w:sz w:val="18"/>
          <w:szCs w:val="18"/>
          <w:lang w:val="uz-Cyrl-UZ"/>
        </w:rPr>
        <w:t>,</w:t>
      </w:r>
      <w:r>
        <w:rPr>
          <w:rFonts w:ascii="Times New Roman" w:hAnsi="Times New Roman" w:cs="Times New Roman"/>
          <w:sz w:val="18"/>
          <w:szCs w:val="18"/>
          <w:lang w:val="uz-Cyrl-UZ"/>
        </w:rPr>
        <w:t xml:space="preserve"> бр. 123/14, 106/</w:t>
      </w:r>
      <w:r w:rsidRPr="00020E2D">
        <w:rPr>
          <w:rFonts w:ascii="Times New Roman" w:hAnsi="Times New Roman" w:cs="Times New Roman"/>
          <w:sz w:val="18"/>
          <w:szCs w:val="18"/>
          <w:lang w:val="uz-Cyrl-UZ"/>
        </w:rPr>
        <w:t>15 и 105/17</w:t>
      </w:r>
    </w:p>
  </w:footnote>
  <w:footnote w:id="66">
    <w:p w:rsidR="004B38B4" w:rsidRPr="00020E2D" w:rsidRDefault="004B38B4" w:rsidP="0078761D">
      <w:pPr>
        <w:pStyle w:val="FootnoteText"/>
        <w:rPr>
          <w:rFonts w:ascii="Times New Roman" w:hAnsi="Times New Roman" w:cs="Times New Roman"/>
          <w:sz w:val="18"/>
          <w:szCs w:val="18"/>
          <w:lang w:val="uz-Cyrl-UZ"/>
        </w:rPr>
      </w:pPr>
      <w:r w:rsidRPr="00A676F7">
        <w:rPr>
          <w:rFonts w:ascii="Times New Roman" w:hAnsi="Times New Roman" w:cs="Times New Roman"/>
          <w:sz w:val="18"/>
          <w:szCs w:val="18"/>
        </w:rPr>
        <w:footnoteRef/>
      </w:r>
      <w:r w:rsidRPr="00020E2D">
        <w:rPr>
          <w:rFonts w:ascii="Times New Roman" w:hAnsi="Times New Roman" w:cs="Times New Roman"/>
          <w:sz w:val="18"/>
          <w:szCs w:val="18"/>
          <w:lang w:val="uz-Cyrl-UZ"/>
        </w:rPr>
        <w:t xml:space="preserve"> „Службени гласник РСˮ, бр. 123/14, 106/15 105/17 и 109/17</w:t>
      </w:r>
    </w:p>
  </w:footnote>
  <w:footnote w:id="67">
    <w:p w:rsidR="004B38B4" w:rsidRPr="00A676F7" w:rsidRDefault="004B38B4" w:rsidP="0078761D">
      <w:pPr>
        <w:pStyle w:val="FootnoteText"/>
        <w:rPr>
          <w:rFonts w:ascii="Times New Roman" w:hAnsi="Times New Roman" w:cs="Times New Roman"/>
          <w:sz w:val="18"/>
          <w:szCs w:val="18"/>
          <w:lang w:val="uz-Cyrl-UZ"/>
        </w:rPr>
      </w:pPr>
      <w:r w:rsidRPr="00A676F7">
        <w:rPr>
          <w:rFonts w:ascii="Times New Roman" w:hAnsi="Times New Roman" w:cs="Times New Roman"/>
          <w:sz w:val="18"/>
          <w:szCs w:val="18"/>
        </w:rPr>
        <w:footnoteRef/>
      </w:r>
      <w:r w:rsidRPr="00A676F7">
        <w:rPr>
          <w:rFonts w:ascii="Times New Roman" w:hAnsi="Times New Roman" w:cs="Times New Roman"/>
          <w:sz w:val="18"/>
          <w:szCs w:val="18"/>
        </w:rPr>
        <w:t xml:space="preserve"> International statistical classification of diseases and related health problems – 10th revision, </w:t>
      </w:r>
      <w:r w:rsidRPr="00A676F7">
        <w:rPr>
          <w:rFonts w:ascii="Times New Roman" w:hAnsi="Times New Roman" w:cs="Times New Roman"/>
          <w:color w:val="000000" w:themeColor="text1"/>
          <w:sz w:val="18"/>
          <w:szCs w:val="18"/>
          <w:lang w:val="uz-Cyrl-UZ"/>
        </w:rPr>
        <w:t>World Health Organization</w:t>
      </w:r>
    </w:p>
  </w:footnote>
  <w:footnote w:id="68">
    <w:p w:rsidR="004B38B4" w:rsidRPr="00DC42D6" w:rsidRDefault="004B38B4" w:rsidP="0078761D">
      <w:pPr>
        <w:pStyle w:val="FootnoteText"/>
        <w:rPr>
          <w:lang w:val="uz-Cyrl-UZ"/>
        </w:rPr>
      </w:pPr>
      <w:r w:rsidRPr="00A676F7">
        <w:rPr>
          <w:rStyle w:val="FootnoteReference"/>
          <w:rFonts w:ascii="Times New Roman" w:hAnsi="Times New Roman" w:cs="Times New Roman"/>
          <w:sz w:val="18"/>
          <w:szCs w:val="18"/>
        </w:rPr>
        <w:footnoteRef/>
      </w:r>
      <w:r w:rsidRPr="00A676F7">
        <w:rPr>
          <w:rFonts w:ascii="Times New Roman" w:hAnsi="Times New Roman" w:cs="Times New Roman"/>
          <w:sz w:val="18"/>
          <w:szCs w:val="18"/>
        </w:rPr>
        <w:t xml:space="preserve"> </w:t>
      </w:r>
      <w:r w:rsidRPr="00A676F7">
        <w:rPr>
          <w:rFonts w:ascii="Times New Roman" w:hAnsi="Times New Roman" w:cs="Times New Roman"/>
          <w:color w:val="000000" w:themeColor="text1"/>
          <w:sz w:val="18"/>
          <w:szCs w:val="18"/>
          <w:lang w:val="uz-Cyrl-UZ"/>
        </w:rPr>
        <w:t>International Classification of Diseases for On</w:t>
      </w:r>
      <w:r w:rsidRPr="00DC42D6">
        <w:rPr>
          <w:rFonts w:ascii="Times New Roman" w:hAnsi="Times New Roman" w:cs="Times New Roman"/>
          <w:color w:val="000000" w:themeColor="text1"/>
          <w:sz w:val="18"/>
          <w:szCs w:val="18"/>
          <w:lang w:val="uz-Cyrl-UZ"/>
        </w:rPr>
        <w:t>cology – Third Edition, World Health Organization, 2000, Geneva</w:t>
      </w:r>
    </w:p>
  </w:footnote>
  <w:footnote w:id="69">
    <w:p w:rsidR="004B38B4" w:rsidRPr="006D3E5B" w:rsidRDefault="004B38B4" w:rsidP="000C0B50">
      <w:pPr>
        <w:pStyle w:val="FootnoteText"/>
        <w:rPr>
          <w:rFonts w:ascii="Times New Roman" w:hAnsi="Times New Roman" w:cs="Times New Roman"/>
          <w:sz w:val="18"/>
          <w:szCs w:val="18"/>
        </w:rPr>
      </w:pPr>
      <w:r w:rsidRPr="006D3E5B">
        <w:rPr>
          <w:rStyle w:val="FootnoteReference"/>
          <w:rFonts w:ascii="Times New Roman" w:hAnsi="Times New Roman" w:cs="Times New Roman"/>
          <w:sz w:val="18"/>
          <w:szCs w:val="18"/>
        </w:rPr>
        <w:footnoteRef/>
      </w:r>
      <w:r w:rsidRPr="006D3E5B">
        <w:rPr>
          <w:rFonts w:ascii="Times New Roman" w:hAnsi="Times New Roman" w:cs="Times New Roman"/>
          <w:sz w:val="18"/>
          <w:szCs w:val="18"/>
        </w:rPr>
        <w:t xml:space="preserve"> Европско удружење медикалних онколога (European Society for Medical Oncology – ESMO), 2018</w:t>
      </w:r>
    </w:p>
  </w:footnote>
  <w:footnote w:id="70">
    <w:p w:rsidR="004B38B4" w:rsidRPr="00D90C9B" w:rsidRDefault="004B38B4" w:rsidP="0078761D">
      <w:pPr>
        <w:pStyle w:val="FootnoteText"/>
        <w:rPr>
          <w:rFonts w:ascii="Times New Roman" w:hAnsi="Times New Roman" w:cs="Times New Roman"/>
          <w:sz w:val="18"/>
          <w:szCs w:val="18"/>
          <w:lang w:val="uz-Cyrl-UZ"/>
        </w:rPr>
      </w:pPr>
      <w:r w:rsidRPr="00D90C9B">
        <w:rPr>
          <w:rStyle w:val="FootnoteReference"/>
          <w:rFonts w:ascii="Times New Roman" w:hAnsi="Times New Roman" w:cs="Times New Roman"/>
          <w:sz w:val="18"/>
          <w:szCs w:val="18"/>
        </w:rPr>
        <w:footnoteRef/>
      </w:r>
      <w:r w:rsidRPr="00D90C9B">
        <w:rPr>
          <w:rFonts w:ascii="Times New Roman" w:hAnsi="Times New Roman" w:cs="Times New Roman"/>
          <w:sz w:val="18"/>
          <w:szCs w:val="18"/>
        </w:rPr>
        <w:t xml:space="preserve"> </w:t>
      </w:r>
      <w:r w:rsidRPr="003E205D">
        <w:rPr>
          <w:rFonts w:ascii="Times New Roman" w:hAnsi="Times New Roman" w:cs="Times New Roman"/>
          <w:sz w:val="18"/>
          <w:szCs w:val="18"/>
        </w:rPr>
        <w:t xml:space="preserve">Model of </w:t>
      </w:r>
      <w:r>
        <w:rPr>
          <w:rFonts w:ascii="Times New Roman" w:hAnsi="Times New Roman" w:cs="Times New Roman"/>
          <w:sz w:val="18"/>
          <w:szCs w:val="18"/>
        </w:rPr>
        <w:t>P</w:t>
      </w:r>
      <w:r w:rsidRPr="003E205D">
        <w:rPr>
          <w:rFonts w:ascii="Times New Roman" w:hAnsi="Times New Roman" w:cs="Times New Roman"/>
          <w:sz w:val="18"/>
          <w:szCs w:val="18"/>
        </w:rPr>
        <w:t xml:space="preserve">alliative </w:t>
      </w:r>
      <w:r>
        <w:rPr>
          <w:rFonts w:ascii="Times New Roman" w:hAnsi="Times New Roman" w:cs="Times New Roman"/>
          <w:sz w:val="18"/>
          <w:szCs w:val="18"/>
        </w:rPr>
        <w:t>C</w:t>
      </w:r>
      <w:r w:rsidRPr="003E205D">
        <w:rPr>
          <w:rFonts w:ascii="Times New Roman" w:hAnsi="Times New Roman" w:cs="Times New Roman"/>
          <w:sz w:val="18"/>
          <w:szCs w:val="18"/>
        </w:rPr>
        <w:t>are in Serbia - Analysis of resources in the field of palliative care</w:t>
      </w:r>
    </w:p>
  </w:footnote>
  <w:footnote w:id="71">
    <w:p w:rsidR="004B38B4" w:rsidRPr="00020E2D" w:rsidRDefault="004B38B4" w:rsidP="0078761D">
      <w:pPr>
        <w:pStyle w:val="FootnoteText"/>
        <w:rPr>
          <w:rFonts w:ascii="Times New Roman" w:hAnsi="Times New Roman" w:cs="Times New Roman"/>
          <w:sz w:val="18"/>
          <w:szCs w:val="18"/>
          <w:lang w:val="uz-Cyrl-UZ"/>
        </w:rPr>
      </w:pPr>
      <w:r w:rsidRPr="006D3E5B">
        <w:rPr>
          <w:rFonts w:ascii="Times New Roman" w:hAnsi="Times New Roman" w:cs="Times New Roman"/>
          <w:sz w:val="18"/>
          <w:szCs w:val="18"/>
        </w:rPr>
        <w:footnoteRef/>
      </w:r>
      <w:r w:rsidRPr="00020E2D">
        <w:rPr>
          <w:rFonts w:ascii="Times New Roman" w:hAnsi="Times New Roman" w:cs="Times New Roman"/>
          <w:sz w:val="18"/>
          <w:szCs w:val="18"/>
          <w:lang w:val="uz-Cyrl-UZ"/>
        </w:rPr>
        <w:t xml:space="preserve"> Lancet Oncolоgy, 2018; ESMO, 2018</w:t>
      </w:r>
    </w:p>
  </w:footnote>
  <w:footnote w:id="72">
    <w:p w:rsidR="004B38B4" w:rsidRPr="006D3E5B" w:rsidRDefault="004B38B4" w:rsidP="0078761D">
      <w:pPr>
        <w:pStyle w:val="FootnoteText"/>
        <w:rPr>
          <w:rFonts w:ascii="Times New Roman" w:hAnsi="Times New Roman" w:cs="Times New Roman"/>
          <w:sz w:val="18"/>
          <w:szCs w:val="18"/>
          <w:lang w:val="uz-Cyrl-UZ"/>
        </w:rPr>
      </w:pPr>
      <w:r w:rsidRPr="006D3E5B">
        <w:rPr>
          <w:rFonts w:ascii="Times New Roman" w:hAnsi="Times New Roman" w:cs="Times New Roman"/>
          <w:sz w:val="18"/>
          <w:szCs w:val="18"/>
        </w:rPr>
        <w:footnoteRef/>
      </w:r>
      <w:r w:rsidRPr="00020E2D">
        <w:rPr>
          <w:rFonts w:ascii="Times New Roman" w:hAnsi="Times New Roman" w:cs="Times New Roman"/>
          <w:sz w:val="18"/>
          <w:szCs w:val="18"/>
          <w:lang w:val="uz-Cyrl-UZ"/>
        </w:rPr>
        <w:t xml:space="preserve"> Смернице за терапију канцерског бола Европског удружења медикалних онколога (ESMO Cancer Pain Guidelines), 2018</w:t>
      </w:r>
    </w:p>
  </w:footnote>
  <w:footnote w:id="73">
    <w:p w:rsidR="004B38B4" w:rsidRPr="006C172E" w:rsidRDefault="004B38B4" w:rsidP="008505BF">
      <w:pPr>
        <w:pStyle w:val="FootnoteText"/>
        <w:rPr>
          <w:rFonts w:ascii="Times New Roman" w:hAnsi="Times New Roman" w:cs="Times New Roman"/>
          <w:sz w:val="18"/>
          <w:szCs w:val="18"/>
          <w:lang w:val="uz-Cyrl-UZ"/>
        </w:rPr>
      </w:pPr>
    </w:p>
  </w:footnote>
  <w:footnote w:id="74">
    <w:p w:rsidR="004B38B4" w:rsidRPr="006C172E" w:rsidRDefault="004B38B4" w:rsidP="007B6E99">
      <w:pPr>
        <w:pStyle w:val="FootnoteText"/>
        <w:rPr>
          <w:rFonts w:ascii="Times New Roman" w:hAnsi="Times New Roman" w:cs="Times New Roman"/>
          <w:sz w:val="18"/>
          <w:szCs w:val="18"/>
          <w:lang w:val="uz-Cyrl-UZ"/>
        </w:rPr>
      </w:pPr>
      <w:r w:rsidRPr="006C172E">
        <w:rPr>
          <w:rStyle w:val="FootnoteReference"/>
          <w:rFonts w:ascii="Times New Roman" w:hAnsi="Times New Roman" w:cs="Times New Roman"/>
          <w:sz w:val="18"/>
          <w:szCs w:val="18"/>
        </w:rPr>
        <w:footnoteRef/>
      </w:r>
      <w:r w:rsidRPr="00020E2D">
        <w:rPr>
          <w:rFonts w:ascii="Times New Roman" w:hAnsi="Times New Roman" w:cs="Times New Roman"/>
          <w:sz w:val="18"/>
          <w:szCs w:val="18"/>
          <w:lang w:val="uz-Cyrl-UZ"/>
        </w:rPr>
        <w:t xml:space="preserve"> У периоду од 1. јануара до 30. јуна 2018</w:t>
      </w:r>
      <w:r>
        <w:rPr>
          <w:rFonts w:ascii="Times New Roman" w:hAnsi="Times New Roman" w:cs="Times New Roman"/>
          <w:sz w:val="18"/>
          <w:szCs w:val="18"/>
          <w:lang w:val="uz-Cyrl-UZ"/>
        </w:rPr>
        <w:t>. године</w:t>
      </w:r>
      <w:r w:rsidRPr="00020E2D">
        <w:rPr>
          <w:rFonts w:ascii="Times New Roman" w:hAnsi="Times New Roman" w:cs="Times New Roman"/>
          <w:sz w:val="18"/>
          <w:szCs w:val="18"/>
          <w:lang w:val="uz-Cyrl-UZ"/>
        </w:rPr>
        <w:t>, проценат пацијената који су почели радиотерапију у року од 28 дана од успостављања радиотерапијом индикације је следећа: а) за ра</w:t>
      </w:r>
      <w:r w:rsidR="00FE6BF9">
        <w:rPr>
          <w:rFonts w:ascii="Times New Roman" w:hAnsi="Times New Roman" w:cs="Times New Roman"/>
          <w:sz w:val="18"/>
          <w:szCs w:val="18"/>
          <w:lang w:val="uz-Cyrl-UZ"/>
        </w:rPr>
        <w:t>к дојке - 31,6%, б) за рак грли</w:t>
      </w:r>
      <w:r w:rsidRPr="00020E2D">
        <w:rPr>
          <w:rFonts w:ascii="Times New Roman" w:hAnsi="Times New Roman" w:cs="Times New Roman"/>
          <w:sz w:val="18"/>
          <w:szCs w:val="18"/>
          <w:lang w:val="uz-Cyrl-UZ"/>
        </w:rPr>
        <w:t xml:space="preserve">ћа материце - 32,9% в) за рак простате - 39,35% за рак плућа - 45.6% (подаци из </w:t>
      </w:r>
      <w:r>
        <w:rPr>
          <w:rFonts w:ascii="Times New Roman" w:hAnsi="Times New Roman" w:cs="Times New Roman"/>
          <w:sz w:val="18"/>
          <w:szCs w:val="18"/>
          <w:lang w:val="uz-Cyrl-UZ"/>
        </w:rPr>
        <w:t>шест</w:t>
      </w:r>
      <w:r w:rsidRPr="00020E2D">
        <w:rPr>
          <w:rFonts w:ascii="Times New Roman" w:hAnsi="Times New Roman" w:cs="Times New Roman"/>
          <w:sz w:val="18"/>
          <w:szCs w:val="18"/>
          <w:lang w:val="uz-Cyrl-UZ"/>
        </w:rPr>
        <w:t xml:space="preserve"> радиотерапијских центара достављени канцеларији </w:t>
      </w:r>
      <w:r>
        <w:rPr>
          <w:rFonts w:ascii="Times New Roman" w:hAnsi="Times New Roman" w:cs="Times New Roman"/>
          <w:sz w:val="18"/>
          <w:szCs w:val="18"/>
          <w:lang w:val="uz-Cyrl-UZ"/>
        </w:rPr>
        <w:t>„</w:t>
      </w:r>
      <w:r w:rsidRPr="00020E2D">
        <w:rPr>
          <w:rFonts w:ascii="Times New Roman" w:hAnsi="Times New Roman" w:cs="Times New Roman"/>
          <w:sz w:val="18"/>
          <w:szCs w:val="18"/>
          <w:lang w:val="uz-Cyrl-UZ"/>
        </w:rPr>
        <w:t>Другог пројекта  развоја здравства Србије</w:t>
      </w:r>
      <w:r w:rsidRPr="00020E2D">
        <w:rPr>
          <w:rFonts w:ascii="Times New Roman" w:hAnsi="Times New Roman" w:cs="Times New Roman"/>
          <w:color w:val="000000" w:themeColor="text1"/>
          <w:sz w:val="18"/>
          <w:szCs w:val="18"/>
          <w:lang w:val="uz-Cyrl-UZ"/>
        </w:rPr>
        <w:t>”</w:t>
      </w:r>
      <w:r w:rsidRPr="00020E2D">
        <w:rPr>
          <w:rFonts w:ascii="Times New Roman" w:hAnsi="Times New Roman" w:cs="Times New Roman"/>
          <w:sz w:val="18"/>
          <w:szCs w:val="18"/>
          <w:lang w:val="uz-Cyrl-UZ"/>
        </w:rPr>
        <w:t xml:space="preserve">) </w:t>
      </w:r>
    </w:p>
  </w:footnote>
  <w:footnote w:id="75">
    <w:p w:rsidR="004B38B4" w:rsidRPr="006C172E" w:rsidRDefault="004B38B4" w:rsidP="00EB697F">
      <w:pPr>
        <w:pStyle w:val="FootnoteText"/>
        <w:rPr>
          <w:rFonts w:ascii="Times New Roman" w:hAnsi="Times New Roman" w:cs="Times New Roman"/>
          <w:sz w:val="18"/>
          <w:szCs w:val="18"/>
          <w:lang w:val="uz-Cyrl-UZ"/>
        </w:rPr>
      </w:pPr>
      <w:r w:rsidRPr="006C172E">
        <w:rPr>
          <w:rStyle w:val="FootnoteReference"/>
          <w:rFonts w:ascii="Times New Roman" w:hAnsi="Times New Roman" w:cs="Times New Roman"/>
        </w:rPr>
        <w:footnoteRef/>
      </w:r>
      <w:r w:rsidRPr="006C172E">
        <w:rPr>
          <w:rFonts w:ascii="Times New Roman" w:hAnsi="Times New Roman" w:cs="Times New Roman"/>
          <w:sz w:val="18"/>
          <w:szCs w:val="18"/>
          <w:lang w:val="ru-RU"/>
        </w:rPr>
        <w:t xml:space="preserve"> </w:t>
      </w:r>
      <w:r w:rsidRPr="006C172E">
        <w:rPr>
          <w:rFonts w:ascii="Times New Roman" w:hAnsi="Times New Roman" w:cs="Times New Roman"/>
          <w:lang w:val="uz-Cyrl-UZ"/>
        </w:rPr>
        <w:t>Ц листа</w:t>
      </w:r>
    </w:p>
  </w:footnote>
  <w:footnote w:id="76">
    <w:p w:rsidR="004B38B4" w:rsidRPr="00020E2D" w:rsidRDefault="004B38B4" w:rsidP="00717401">
      <w:pPr>
        <w:spacing w:after="0" w:line="240" w:lineRule="auto"/>
        <w:rPr>
          <w:rFonts w:ascii="Times New Roman" w:hAnsi="Times New Roman" w:cs="Times New Roman"/>
          <w:sz w:val="18"/>
          <w:szCs w:val="18"/>
          <w:lang w:val="uz-Cyrl-UZ"/>
        </w:rPr>
      </w:pPr>
      <w:r w:rsidRPr="006C172E">
        <w:rPr>
          <w:rStyle w:val="FootnoteReference"/>
          <w:rFonts w:ascii="Times New Roman" w:hAnsi="Times New Roman" w:cs="Times New Roman"/>
          <w:sz w:val="18"/>
          <w:szCs w:val="18"/>
        </w:rPr>
        <w:footnoteRef/>
      </w:r>
      <w:r w:rsidRPr="00020E2D">
        <w:rPr>
          <w:rFonts w:ascii="Times New Roman" w:hAnsi="Times New Roman" w:cs="Times New Roman"/>
          <w:sz w:val="18"/>
          <w:szCs w:val="18"/>
          <w:lang w:val="uz-Cyrl-UZ"/>
        </w:rPr>
        <w:t xml:space="preserve"> </w:t>
      </w:r>
      <w:r>
        <w:rPr>
          <w:rFonts w:ascii="Times New Roman" w:eastAsia="Cambria" w:hAnsi="Times New Roman" w:cs="Times New Roman"/>
          <w:color w:val="000000"/>
          <w:sz w:val="18"/>
          <w:szCs w:val="18"/>
          <w:lang w:val="uz-Cyrl-UZ"/>
        </w:rPr>
        <w:t xml:space="preserve">Подаци на дан 31. децембра </w:t>
      </w:r>
      <w:r w:rsidR="00FE6BF9">
        <w:rPr>
          <w:rFonts w:ascii="Times New Roman" w:eastAsia="Cambria" w:hAnsi="Times New Roman" w:cs="Times New Roman"/>
          <w:color w:val="000000"/>
          <w:sz w:val="18"/>
          <w:szCs w:val="18"/>
          <w:lang w:val="uz-Cyrl-UZ"/>
        </w:rPr>
        <w:t xml:space="preserve">2017. </w:t>
      </w:r>
      <w:r w:rsidR="00FE6BF9">
        <w:rPr>
          <w:rFonts w:ascii="Times New Roman" w:eastAsia="Cambria" w:hAnsi="Times New Roman" w:cs="Times New Roman"/>
          <w:color w:val="000000"/>
          <w:sz w:val="18"/>
          <w:szCs w:val="18"/>
          <w:lang w:val="sr-Cyrl-RS"/>
        </w:rPr>
        <w:t>године</w:t>
      </w:r>
      <w:r w:rsidRPr="006C172E">
        <w:rPr>
          <w:rFonts w:ascii="Times New Roman" w:eastAsia="Cambria" w:hAnsi="Times New Roman" w:cs="Times New Roman"/>
          <w:color w:val="000000"/>
          <w:sz w:val="18"/>
          <w:szCs w:val="18"/>
          <w:lang w:val="uz-Cyrl-UZ"/>
        </w:rPr>
        <w:t xml:space="preserve"> онако како су установе известиле ИЈЗС </w:t>
      </w:r>
    </w:p>
  </w:footnote>
  <w:footnote w:id="77">
    <w:p w:rsidR="004B38B4" w:rsidRPr="006C172E" w:rsidRDefault="004B38B4" w:rsidP="00717401">
      <w:pPr>
        <w:pStyle w:val="FootnoteText"/>
        <w:rPr>
          <w:rFonts w:ascii="Times New Roman" w:hAnsi="Times New Roman" w:cs="Times New Roman"/>
          <w:sz w:val="18"/>
          <w:szCs w:val="18"/>
          <w:lang w:val="uz-Cyrl-UZ"/>
        </w:rPr>
      </w:pPr>
      <w:r w:rsidRPr="006C172E">
        <w:rPr>
          <w:rStyle w:val="FootnoteReference"/>
          <w:rFonts w:ascii="Times New Roman" w:hAnsi="Times New Roman" w:cs="Times New Roman"/>
          <w:sz w:val="18"/>
          <w:szCs w:val="18"/>
        </w:rPr>
        <w:footnoteRef/>
      </w:r>
      <w:r w:rsidRPr="00020E2D">
        <w:rPr>
          <w:rFonts w:ascii="Times New Roman" w:hAnsi="Times New Roman" w:cs="Times New Roman"/>
          <w:sz w:val="18"/>
          <w:szCs w:val="18"/>
          <w:lang w:val="uz-Cyrl-UZ"/>
        </w:rPr>
        <w:t xml:space="preserve"> </w:t>
      </w:r>
      <w:r>
        <w:rPr>
          <w:rFonts w:ascii="Times New Roman" w:hAnsi="Times New Roman" w:cs="Times New Roman"/>
          <w:sz w:val="18"/>
          <w:szCs w:val="18"/>
          <w:lang w:val="uz-Cyrl-UZ"/>
        </w:rPr>
        <w:t xml:space="preserve">Подаци на дан 31. децембра </w:t>
      </w:r>
      <w:r w:rsidR="00FE6BF9">
        <w:rPr>
          <w:rFonts w:ascii="Times New Roman" w:hAnsi="Times New Roman" w:cs="Times New Roman"/>
          <w:sz w:val="18"/>
          <w:szCs w:val="18"/>
          <w:lang w:val="uz-Cyrl-UZ"/>
        </w:rPr>
        <w:t>2017. године</w:t>
      </w:r>
      <w:r w:rsidRPr="006C172E">
        <w:rPr>
          <w:rFonts w:ascii="Times New Roman" w:hAnsi="Times New Roman" w:cs="Times New Roman"/>
          <w:sz w:val="18"/>
          <w:szCs w:val="18"/>
          <w:lang w:val="uz-Cyrl-UZ"/>
        </w:rPr>
        <w:t xml:space="preserve"> онако како су установе известиле</w:t>
      </w:r>
      <w:r>
        <w:rPr>
          <w:rFonts w:ascii="Times New Roman" w:hAnsi="Times New Roman" w:cs="Times New Roman"/>
          <w:sz w:val="18"/>
          <w:szCs w:val="18"/>
          <w:lang w:val="uz-Cyrl-UZ"/>
        </w:rPr>
        <w:t xml:space="preserve"> ИЈЗС </w:t>
      </w:r>
    </w:p>
  </w:footnote>
  <w:footnote w:id="78">
    <w:p w:rsidR="004B38B4" w:rsidRPr="006C172E" w:rsidRDefault="004B38B4" w:rsidP="00717401">
      <w:pPr>
        <w:pStyle w:val="FootnoteText"/>
        <w:rPr>
          <w:rFonts w:ascii="Times New Roman" w:hAnsi="Times New Roman" w:cs="Times New Roman"/>
          <w:sz w:val="18"/>
          <w:szCs w:val="18"/>
          <w:lang w:val="uz-Cyrl-UZ"/>
        </w:rPr>
      </w:pPr>
      <w:r w:rsidRPr="006C172E">
        <w:rPr>
          <w:rStyle w:val="FootnoteReference"/>
          <w:rFonts w:ascii="Times New Roman" w:hAnsi="Times New Roman" w:cs="Times New Roman"/>
          <w:sz w:val="18"/>
          <w:szCs w:val="18"/>
        </w:rPr>
        <w:footnoteRef/>
      </w:r>
      <w:r w:rsidRPr="00020E2D">
        <w:rPr>
          <w:rFonts w:ascii="Times New Roman" w:hAnsi="Times New Roman" w:cs="Times New Roman"/>
          <w:sz w:val="18"/>
          <w:szCs w:val="18"/>
          <w:lang w:val="uz-Cyrl-UZ"/>
        </w:rPr>
        <w:t xml:space="preserve"> Бела књига о нормативима и стандардима за палијативно збрињавање у Европи, препорука Европског удружења за палијативно збрињавање (European Association for Palliative Care - EAPC)</w:t>
      </w:r>
    </w:p>
  </w:footnote>
  <w:footnote w:id="79">
    <w:p w:rsidR="004B38B4" w:rsidRPr="006C172E" w:rsidRDefault="004B38B4" w:rsidP="004B740A">
      <w:pPr>
        <w:spacing w:after="0" w:line="240" w:lineRule="auto"/>
        <w:rPr>
          <w:rFonts w:ascii="Times New Roman" w:hAnsi="Times New Roman" w:cs="Times New Roman"/>
          <w:lang w:val="uz-Cyrl-UZ"/>
        </w:rPr>
      </w:pPr>
      <w:r w:rsidRPr="006C172E">
        <w:rPr>
          <w:rStyle w:val="FootnoteReference"/>
          <w:rFonts w:ascii="Times New Roman" w:hAnsi="Times New Roman" w:cs="Times New Roman"/>
          <w:sz w:val="24"/>
          <w:szCs w:val="24"/>
        </w:rPr>
        <w:footnoteRef/>
      </w:r>
      <w:r w:rsidRPr="006C172E">
        <w:rPr>
          <w:rFonts w:ascii="Times New Roman" w:hAnsi="Times New Roman" w:cs="Times New Roman"/>
          <w:sz w:val="24"/>
          <w:szCs w:val="24"/>
          <w:lang w:val="ru-RU"/>
        </w:rPr>
        <w:t xml:space="preserve"> </w:t>
      </w:r>
      <w:r>
        <w:rPr>
          <w:rFonts w:ascii="Times New Roman" w:eastAsia="Cambria" w:hAnsi="Times New Roman" w:cs="Times New Roman"/>
          <w:color w:val="000000"/>
          <w:sz w:val="18"/>
          <w:szCs w:val="18"/>
          <w:lang w:val="uz-Cyrl-UZ"/>
        </w:rPr>
        <w:t xml:space="preserve">Подаци на дан 31. децембра </w:t>
      </w:r>
      <w:r w:rsidR="00FE6BF9">
        <w:rPr>
          <w:rFonts w:ascii="Times New Roman" w:eastAsia="Cambria" w:hAnsi="Times New Roman" w:cs="Times New Roman"/>
          <w:color w:val="000000"/>
          <w:sz w:val="18"/>
          <w:szCs w:val="18"/>
          <w:lang w:val="uz-Cyrl-UZ"/>
        </w:rPr>
        <w:t>2017. године</w:t>
      </w:r>
      <w:r w:rsidRPr="006C172E">
        <w:rPr>
          <w:rFonts w:ascii="Times New Roman" w:eastAsia="Cambria" w:hAnsi="Times New Roman" w:cs="Times New Roman"/>
          <w:color w:val="000000"/>
          <w:sz w:val="18"/>
          <w:szCs w:val="18"/>
          <w:lang w:val="uz-Cyrl-UZ"/>
        </w:rPr>
        <w:t xml:space="preserve"> онако к</w:t>
      </w:r>
      <w:r>
        <w:rPr>
          <w:rFonts w:ascii="Times New Roman" w:eastAsia="Cambria" w:hAnsi="Times New Roman" w:cs="Times New Roman"/>
          <w:color w:val="000000"/>
          <w:sz w:val="18"/>
          <w:szCs w:val="18"/>
          <w:lang w:val="uz-Cyrl-UZ"/>
        </w:rPr>
        <w:t xml:space="preserve">ако су установе известиле ИЈЗС </w:t>
      </w:r>
    </w:p>
  </w:footnote>
  <w:footnote w:id="80">
    <w:p w:rsidR="004B38B4" w:rsidRPr="00906E69" w:rsidRDefault="004B38B4" w:rsidP="003D69DF">
      <w:pPr>
        <w:pStyle w:val="FootnoteText"/>
        <w:rPr>
          <w:color w:val="auto"/>
          <w:lang w:val="uz-Cyrl-UZ"/>
        </w:rPr>
      </w:pPr>
      <w:r>
        <w:rPr>
          <w:rStyle w:val="FootnoteReference"/>
        </w:rPr>
        <w:footnoteRef/>
      </w:r>
      <w:r w:rsidRPr="00906E69">
        <w:rPr>
          <w:rFonts w:ascii="Times New Roman" w:hAnsi="Times New Roman" w:cs="Times New Roman"/>
          <w:color w:val="auto"/>
          <w:sz w:val="18"/>
          <w:szCs w:val="18"/>
          <w:lang w:val="uz-Cyrl-UZ"/>
        </w:rPr>
        <w:t>https://apps.who.int/iris/bitstream/handle/10665/42494/9241545577.pdf;jsessionid=5EDEF42CB81F4F565E1A344D31C70A85?sequence=1</w:t>
      </w:r>
    </w:p>
  </w:footnote>
  <w:footnote w:id="81">
    <w:p w:rsidR="004B38B4" w:rsidRPr="00906E69" w:rsidRDefault="004B38B4" w:rsidP="003D69DF">
      <w:pPr>
        <w:pStyle w:val="FootnoteText"/>
        <w:rPr>
          <w:color w:val="auto"/>
        </w:rPr>
      </w:pPr>
      <w:r w:rsidRPr="00906E69">
        <w:rPr>
          <w:rStyle w:val="FootnoteReference"/>
          <w:color w:val="auto"/>
        </w:rPr>
        <w:footnoteRef/>
      </w:r>
      <w:r w:rsidRPr="00906E69">
        <w:rPr>
          <w:color w:val="auto"/>
        </w:rPr>
        <w:t xml:space="preserve"> </w:t>
      </w:r>
      <w:r w:rsidRPr="00906E69">
        <w:rPr>
          <w:rFonts w:ascii="Times New Roman" w:hAnsi="Times New Roman" w:cs="Times New Roman"/>
          <w:color w:val="auto"/>
          <w:sz w:val="18"/>
          <w:szCs w:val="18"/>
        </w:rPr>
        <w:t>Smith R,Brawley O, Wender R.The American Cancer Society’s Principles of Oncology: Prevention to Survivorship.John Wiley &amp; Sons. 2018.</w:t>
      </w:r>
    </w:p>
  </w:footnote>
  <w:footnote w:id="82">
    <w:p w:rsidR="004B38B4" w:rsidRPr="0078099B" w:rsidRDefault="004B38B4">
      <w:pPr>
        <w:pStyle w:val="FootnoteText"/>
        <w:rPr>
          <w:lang w:val="uz-Cyrl-UZ"/>
        </w:rPr>
      </w:pPr>
      <w:r>
        <w:rPr>
          <w:rStyle w:val="FootnoteReference"/>
        </w:rPr>
        <w:footnoteRef/>
      </w:r>
      <w:r>
        <w:t xml:space="preserve"> </w:t>
      </w:r>
      <w:r w:rsidRPr="0078099B">
        <w:rPr>
          <w:rFonts w:ascii="Times New Roman" w:hAnsi="Times New Roman" w:cs="Times New Roman"/>
          <w:color w:val="auto"/>
          <w:sz w:val="18"/>
          <w:szCs w:val="18"/>
        </w:rPr>
        <w:t>Национални програми раног откривања карцинома дојке, карцинома грлића материце и колоректалног карцинома</w:t>
      </w:r>
      <w:r>
        <w:rPr>
          <w:rFonts w:ascii="Times New Roman" w:hAnsi="Times New Roman" w:cs="Times New Roman"/>
          <w:color w:val="auto"/>
          <w:sz w:val="18"/>
          <w:szCs w:val="18"/>
          <w:lang w:val="uz-Cyrl-UZ"/>
        </w:rPr>
        <w:t>, „Службени гласник РС“, број 73/16</w:t>
      </w:r>
    </w:p>
  </w:footnote>
  <w:footnote w:id="83">
    <w:p w:rsidR="004B38B4" w:rsidRPr="00CF16C4" w:rsidRDefault="004B38B4">
      <w:pPr>
        <w:pStyle w:val="FootnoteText"/>
      </w:pPr>
      <w:r>
        <w:rPr>
          <w:rStyle w:val="FootnoteReference"/>
        </w:rPr>
        <w:footnoteRef/>
      </w:r>
      <w:r>
        <w:t xml:space="preserve"> </w:t>
      </w:r>
      <w:r w:rsidRPr="00BE7666">
        <w:rPr>
          <w:rFonts w:ascii="Times New Roman" w:hAnsi="Times New Roman" w:cs="Times New Roman"/>
          <w:sz w:val="18"/>
          <w:szCs w:val="18"/>
          <w:lang w:val="uz-Cyrl-UZ"/>
        </w:rPr>
        <w:t>International Psycho-Oncology Society</w:t>
      </w:r>
      <w:r>
        <w:rPr>
          <w:rFonts w:ascii="Times New Roman" w:hAnsi="Times New Roman" w:cs="Times New Roman"/>
          <w:sz w:val="18"/>
          <w:szCs w:val="18"/>
          <w:lang w:val="uz-Cyrl-UZ"/>
        </w:rPr>
        <w:t xml:space="preserve"> (</w:t>
      </w:r>
      <w:r w:rsidRPr="00EA150C">
        <w:rPr>
          <w:rFonts w:ascii="Times New Roman" w:hAnsi="Times New Roman" w:cs="Times New Roman"/>
          <w:sz w:val="18"/>
          <w:szCs w:val="18"/>
          <w:lang w:val="uz-Cyrl-UZ"/>
        </w:rPr>
        <w:t>IPOS)</w:t>
      </w:r>
    </w:p>
  </w:footnote>
  <w:footnote w:id="84">
    <w:p w:rsidR="004B38B4" w:rsidRPr="00037E52" w:rsidRDefault="004B38B4" w:rsidP="00D151C6">
      <w:pPr>
        <w:pStyle w:val="FootnoteText"/>
      </w:pPr>
      <w:r w:rsidRPr="00EA150C">
        <w:rPr>
          <w:rFonts w:ascii="Times New Roman" w:hAnsi="Times New Roman" w:cs="Times New Roman"/>
          <w:sz w:val="18"/>
          <w:szCs w:val="18"/>
          <w:lang w:val="uz-Cyrl-UZ"/>
        </w:rPr>
        <w:footnoteRef/>
      </w:r>
      <w:r>
        <w:rPr>
          <w:rFonts w:ascii="Times New Roman" w:hAnsi="Times New Roman" w:cs="Times New Roman"/>
          <w:sz w:val="18"/>
          <w:szCs w:val="18"/>
          <w:lang w:val="uz-Cyrl-UZ"/>
        </w:rPr>
        <w:t xml:space="preserve"> „Службени гласник РСˮ</w:t>
      </w:r>
      <w:r w:rsidR="006E2D3A">
        <w:rPr>
          <w:rFonts w:ascii="Times New Roman" w:hAnsi="Times New Roman" w:cs="Times New Roman"/>
          <w:sz w:val="18"/>
          <w:szCs w:val="18"/>
          <w:lang w:val="uz-Cyrl-UZ"/>
        </w:rPr>
        <w:t>, брoj</w:t>
      </w:r>
      <w:r w:rsidRPr="00EA150C">
        <w:rPr>
          <w:rFonts w:ascii="Times New Roman" w:hAnsi="Times New Roman" w:cs="Times New Roman"/>
          <w:sz w:val="18"/>
          <w:szCs w:val="18"/>
          <w:lang w:val="uz-Cyrl-UZ"/>
        </w:rPr>
        <w:t xml:space="preserve"> 8</w:t>
      </w:r>
      <w:r w:rsidR="006E2D3A">
        <w:rPr>
          <w:rFonts w:ascii="Times New Roman" w:hAnsi="Times New Roman" w:cs="Times New Roman"/>
          <w:sz w:val="18"/>
          <w:szCs w:val="18"/>
          <w:lang w:val="sr-Latn-RS"/>
        </w:rPr>
        <w:t>/19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8B4" w:rsidRDefault="004B38B4" w:rsidP="004B38B4">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4B38B4" w:rsidRDefault="004B38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8B4" w:rsidRPr="009E5BA1" w:rsidRDefault="004B38B4" w:rsidP="004B38B4">
    <w:pPr>
      <w:pStyle w:val="Header"/>
      <w:framePr w:wrap="around" w:vAnchor="text" w:hAnchor="margin" w:xAlign="center" w:y="1"/>
      <w:rPr>
        <w:rStyle w:val="PageNumber"/>
        <w:rFonts w:ascii="Times New Roman" w:hAnsi="Times New Roman" w:cs="Times New Roman"/>
      </w:rPr>
    </w:pPr>
    <w:r w:rsidRPr="009E5BA1">
      <w:rPr>
        <w:rStyle w:val="PageNumber"/>
        <w:rFonts w:ascii="Times New Roman" w:hAnsi="Times New Roman" w:cs="Times New Roman"/>
      </w:rPr>
      <w:fldChar w:fldCharType="begin"/>
    </w:r>
    <w:r w:rsidRPr="009E5BA1">
      <w:rPr>
        <w:rStyle w:val="PageNumber"/>
        <w:rFonts w:ascii="Times New Roman" w:hAnsi="Times New Roman" w:cs="Times New Roman"/>
      </w:rPr>
      <w:instrText xml:space="preserve"> PAGE </w:instrText>
    </w:r>
    <w:r w:rsidRPr="009E5BA1">
      <w:rPr>
        <w:rStyle w:val="PageNumber"/>
        <w:rFonts w:ascii="Times New Roman" w:hAnsi="Times New Roman" w:cs="Times New Roman"/>
      </w:rPr>
      <w:fldChar w:fldCharType="separate"/>
    </w:r>
    <w:r w:rsidR="00146D39">
      <w:rPr>
        <w:rStyle w:val="PageNumber"/>
        <w:rFonts w:ascii="Times New Roman" w:hAnsi="Times New Roman" w:cs="Times New Roman"/>
        <w:noProof/>
      </w:rPr>
      <w:t>53</w:t>
    </w:r>
    <w:r w:rsidRPr="009E5BA1">
      <w:rPr>
        <w:rStyle w:val="PageNumber"/>
        <w:rFonts w:ascii="Times New Roman" w:hAnsi="Times New Roman" w:cs="Times New Roman"/>
      </w:rPr>
      <w:fldChar w:fldCharType="end"/>
    </w:r>
  </w:p>
  <w:p w:rsidR="004B38B4" w:rsidRPr="009E5BA1" w:rsidRDefault="004B38B4">
    <w:pPr>
      <w:pStyle w:val="Heade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7BCDEA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A952DF"/>
    <w:multiLevelType w:val="hybridMultilevel"/>
    <w:tmpl w:val="2F7061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B217F3"/>
    <w:multiLevelType w:val="hybridMultilevel"/>
    <w:tmpl w:val="180625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E992458"/>
    <w:multiLevelType w:val="multilevel"/>
    <w:tmpl w:val="F1BEC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61525E"/>
    <w:multiLevelType w:val="hybridMultilevel"/>
    <w:tmpl w:val="21F4E566"/>
    <w:lvl w:ilvl="0" w:tplc="8FB6DF0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6F0735"/>
    <w:multiLevelType w:val="hybridMultilevel"/>
    <w:tmpl w:val="676C0372"/>
    <w:lvl w:ilvl="0" w:tplc="342A7D18">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5878B3"/>
    <w:multiLevelType w:val="hybridMultilevel"/>
    <w:tmpl w:val="62D86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B809FB"/>
    <w:multiLevelType w:val="hybridMultilevel"/>
    <w:tmpl w:val="3514C9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D9714C"/>
    <w:multiLevelType w:val="hybridMultilevel"/>
    <w:tmpl w:val="1096B1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6C521E"/>
    <w:multiLevelType w:val="hybridMultilevel"/>
    <w:tmpl w:val="452C16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B36E70"/>
    <w:multiLevelType w:val="hybridMultilevel"/>
    <w:tmpl w:val="21BC7372"/>
    <w:lvl w:ilvl="0" w:tplc="5114DFD8">
      <w:start w:val="1"/>
      <w:numFmt w:val="bullet"/>
      <w:lvlText w:val="•"/>
      <w:lvlJc w:val="left"/>
      <w:pPr>
        <w:tabs>
          <w:tab w:val="num" w:pos="720"/>
        </w:tabs>
        <w:ind w:left="720" w:hanging="360"/>
      </w:pPr>
      <w:rPr>
        <w:rFonts w:ascii="Arial" w:hAnsi="Arial" w:hint="default"/>
      </w:rPr>
    </w:lvl>
    <w:lvl w:ilvl="1" w:tplc="111EF6D2" w:tentative="1">
      <w:start w:val="1"/>
      <w:numFmt w:val="bullet"/>
      <w:lvlText w:val="•"/>
      <w:lvlJc w:val="left"/>
      <w:pPr>
        <w:tabs>
          <w:tab w:val="num" w:pos="1440"/>
        </w:tabs>
        <w:ind w:left="1440" w:hanging="360"/>
      </w:pPr>
      <w:rPr>
        <w:rFonts w:ascii="Arial" w:hAnsi="Arial" w:hint="default"/>
      </w:rPr>
    </w:lvl>
    <w:lvl w:ilvl="2" w:tplc="57E69FDA" w:tentative="1">
      <w:start w:val="1"/>
      <w:numFmt w:val="bullet"/>
      <w:lvlText w:val="•"/>
      <w:lvlJc w:val="left"/>
      <w:pPr>
        <w:tabs>
          <w:tab w:val="num" w:pos="2160"/>
        </w:tabs>
        <w:ind w:left="2160" w:hanging="360"/>
      </w:pPr>
      <w:rPr>
        <w:rFonts w:ascii="Arial" w:hAnsi="Arial" w:hint="default"/>
      </w:rPr>
    </w:lvl>
    <w:lvl w:ilvl="3" w:tplc="19D68D8E" w:tentative="1">
      <w:start w:val="1"/>
      <w:numFmt w:val="bullet"/>
      <w:lvlText w:val="•"/>
      <w:lvlJc w:val="left"/>
      <w:pPr>
        <w:tabs>
          <w:tab w:val="num" w:pos="2880"/>
        </w:tabs>
        <w:ind w:left="2880" w:hanging="360"/>
      </w:pPr>
      <w:rPr>
        <w:rFonts w:ascii="Arial" w:hAnsi="Arial" w:hint="default"/>
      </w:rPr>
    </w:lvl>
    <w:lvl w:ilvl="4" w:tplc="06AA02E8" w:tentative="1">
      <w:start w:val="1"/>
      <w:numFmt w:val="bullet"/>
      <w:lvlText w:val="•"/>
      <w:lvlJc w:val="left"/>
      <w:pPr>
        <w:tabs>
          <w:tab w:val="num" w:pos="3600"/>
        </w:tabs>
        <w:ind w:left="3600" w:hanging="360"/>
      </w:pPr>
      <w:rPr>
        <w:rFonts w:ascii="Arial" w:hAnsi="Arial" w:hint="default"/>
      </w:rPr>
    </w:lvl>
    <w:lvl w:ilvl="5" w:tplc="E580229C" w:tentative="1">
      <w:start w:val="1"/>
      <w:numFmt w:val="bullet"/>
      <w:lvlText w:val="•"/>
      <w:lvlJc w:val="left"/>
      <w:pPr>
        <w:tabs>
          <w:tab w:val="num" w:pos="4320"/>
        </w:tabs>
        <w:ind w:left="4320" w:hanging="360"/>
      </w:pPr>
      <w:rPr>
        <w:rFonts w:ascii="Arial" w:hAnsi="Arial" w:hint="default"/>
      </w:rPr>
    </w:lvl>
    <w:lvl w:ilvl="6" w:tplc="29063368" w:tentative="1">
      <w:start w:val="1"/>
      <w:numFmt w:val="bullet"/>
      <w:lvlText w:val="•"/>
      <w:lvlJc w:val="left"/>
      <w:pPr>
        <w:tabs>
          <w:tab w:val="num" w:pos="5040"/>
        </w:tabs>
        <w:ind w:left="5040" w:hanging="360"/>
      </w:pPr>
      <w:rPr>
        <w:rFonts w:ascii="Arial" w:hAnsi="Arial" w:hint="default"/>
      </w:rPr>
    </w:lvl>
    <w:lvl w:ilvl="7" w:tplc="6B5AC79A" w:tentative="1">
      <w:start w:val="1"/>
      <w:numFmt w:val="bullet"/>
      <w:lvlText w:val="•"/>
      <w:lvlJc w:val="left"/>
      <w:pPr>
        <w:tabs>
          <w:tab w:val="num" w:pos="5760"/>
        </w:tabs>
        <w:ind w:left="5760" w:hanging="360"/>
      </w:pPr>
      <w:rPr>
        <w:rFonts w:ascii="Arial" w:hAnsi="Arial" w:hint="default"/>
      </w:rPr>
    </w:lvl>
    <w:lvl w:ilvl="8" w:tplc="FB769A8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A775B0C"/>
    <w:multiLevelType w:val="hybridMultilevel"/>
    <w:tmpl w:val="32F44C16"/>
    <w:lvl w:ilvl="0" w:tplc="0409000F">
      <w:start w:val="1"/>
      <w:numFmt w:val="decimal"/>
      <w:lvlText w:val="%1."/>
      <w:lvlJc w:val="left"/>
      <w:pPr>
        <w:ind w:left="720" w:hanging="360"/>
      </w:pPr>
      <w:rPr>
        <w:rFonts w:hint="default"/>
      </w:rPr>
    </w:lvl>
    <w:lvl w:ilvl="1" w:tplc="1B46A884">
      <w:numFmt w:val="bullet"/>
      <w:lvlText w:val="•"/>
      <w:lvlJc w:val="left"/>
      <w:pPr>
        <w:ind w:left="1800" w:hanging="72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4A597F"/>
    <w:multiLevelType w:val="hybridMultilevel"/>
    <w:tmpl w:val="4EDCB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4903CC"/>
    <w:multiLevelType w:val="hybridMultilevel"/>
    <w:tmpl w:val="9C54EFF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15:restartNumberingAfterBreak="0">
    <w:nsid w:val="2DCB7493"/>
    <w:multiLevelType w:val="hybridMultilevel"/>
    <w:tmpl w:val="98F8D972"/>
    <w:lvl w:ilvl="0" w:tplc="CD92E1B0">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15:restartNumberingAfterBreak="0">
    <w:nsid w:val="2EE842D9"/>
    <w:multiLevelType w:val="hybridMultilevel"/>
    <w:tmpl w:val="63FC28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340593"/>
    <w:multiLevelType w:val="hybridMultilevel"/>
    <w:tmpl w:val="FDE4C184"/>
    <w:lvl w:ilvl="0" w:tplc="342A7D18">
      <w:start w:val="1"/>
      <w:numFmt w:val="bullet"/>
      <w:lvlText w:val="-"/>
      <w:lvlJc w:val="left"/>
      <w:pPr>
        <w:ind w:left="720" w:hanging="360"/>
      </w:pPr>
      <w:rPr>
        <w:rFonts w:ascii="Times New Roman" w:eastAsiaTheme="minorHAnsi" w:hAnsi="Times New Roman" w:cs="Times New Roman" w:hint="default"/>
      </w:rPr>
    </w:lvl>
    <w:lvl w:ilvl="1" w:tplc="342A7D18">
      <w:start w:val="1"/>
      <w:numFmt w:val="bullet"/>
      <w:lvlText w:val="-"/>
      <w:lvlJc w:val="left"/>
      <w:pPr>
        <w:ind w:left="1440" w:hanging="360"/>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F01D12"/>
    <w:multiLevelType w:val="hybridMultilevel"/>
    <w:tmpl w:val="FB2EC6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64E60"/>
    <w:multiLevelType w:val="hybridMultilevel"/>
    <w:tmpl w:val="87AC32B6"/>
    <w:lvl w:ilvl="0" w:tplc="36C46566">
      <w:numFmt w:val="bullet"/>
      <w:lvlText w:val="-"/>
      <w:lvlJc w:val="left"/>
      <w:pPr>
        <w:ind w:left="786" w:hanging="360"/>
      </w:pPr>
      <w:rPr>
        <w:rFonts w:ascii="Times New Roman" w:eastAsiaTheme="minorHAnsi"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9" w15:restartNumberingAfterBreak="0">
    <w:nsid w:val="35232AC3"/>
    <w:multiLevelType w:val="hybridMultilevel"/>
    <w:tmpl w:val="6C186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60E636D"/>
    <w:multiLevelType w:val="hybridMultilevel"/>
    <w:tmpl w:val="D7580D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6577022"/>
    <w:multiLevelType w:val="multilevel"/>
    <w:tmpl w:val="312A8C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9C8798D"/>
    <w:multiLevelType w:val="hybridMultilevel"/>
    <w:tmpl w:val="F2AAFBB2"/>
    <w:lvl w:ilvl="0" w:tplc="AF4CA522">
      <w:start w:val="1"/>
      <w:numFmt w:val="bullet"/>
      <w:lvlText w:val=""/>
      <w:lvlJc w:val="left"/>
      <w:pPr>
        <w:ind w:left="936" w:hanging="227"/>
      </w:pPr>
      <w:rPr>
        <w:rFonts w:ascii="Symbol" w:hAnsi="Symbol" w:hint="default"/>
      </w:rPr>
    </w:lvl>
    <w:lvl w:ilvl="1" w:tplc="04090003" w:tentative="1">
      <w:start w:val="1"/>
      <w:numFmt w:val="bullet"/>
      <w:lvlText w:val="o"/>
      <w:lvlJc w:val="left"/>
      <w:pPr>
        <w:ind w:left="1582" w:hanging="360"/>
      </w:pPr>
      <w:rPr>
        <w:rFonts w:ascii="Courier New" w:hAnsi="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23" w15:restartNumberingAfterBreak="0">
    <w:nsid w:val="3BCF417A"/>
    <w:multiLevelType w:val="hybridMultilevel"/>
    <w:tmpl w:val="400EA9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460AC0"/>
    <w:multiLevelType w:val="hybridMultilevel"/>
    <w:tmpl w:val="D7580D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BC2D79"/>
    <w:multiLevelType w:val="hybridMultilevel"/>
    <w:tmpl w:val="97FE9454"/>
    <w:lvl w:ilvl="0" w:tplc="342A7D18">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E42BC2"/>
    <w:multiLevelType w:val="hybridMultilevel"/>
    <w:tmpl w:val="C89CAD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32F3531"/>
    <w:multiLevelType w:val="hybridMultilevel"/>
    <w:tmpl w:val="99421E0E"/>
    <w:lvl w:ilvl="0" w:tplc="501A649E">
      <w:start w:val="1"/>
      <w:numFmt w:val="decimal"/>
      <w:lvlText w:val="%1."/>
      <w:lvlJc w:val="left"/>
      <w:pPr>
        <w:ind w:left="360" w:hanging="360"/>
      </w:pPr>
      <w:rPr>
        <w:rFonts w:ascii="Times New Roman" w:eastAsiaTheme="minorHAnsi" w:hAnsi="Times New Roman" w:cs="Times New Roman"/>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5267356"/>
    <w:multiLevelType w:val="hybridMultilevel"/>
    <w:tmpl w:val="E7D807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9034E7C"/>
    <w:multiLevelType w:val="hybridMultilevel"/>
    <w:tmpl w:val="65C6D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D197D43"/>
    <w:multiLevelType w:val="hybridMultilevel"/>
    <w:tmpl w:val="810042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4DC25356"/>
    <w:multiLevelType w:val="hybridMultilevel"/>
    <w:tmpl w:val="A09C22F8"/>
    <w:lvl w:ilvl="0" w:tplc="067C42FC">
      <w:start w:val="1"/>
      <w:numFmt w:val="bullet"/>
      <w:lvlText w:val="•"/>
      <w:lvlJc w:val="left"/>
      <w:pPr>
        <w:tabs>
          <w:tab w:val="num" w:pos="720"/>
        </w:tabs>
        <w:ind w:left="720" w:hanging="360"/>
      </w:pPr>
      <w:rPr>
        <w:rFonts w:ascii="Arial" w:hAnsi="Arial" w:hint="default"/>
      </w:rPr>
    </w:lvl>
    <w:lvl w:ilvl="1" w:tplc="489E2D9E" w:tentative="1">
      <w:start w:val="1"/>
      <w:numFmt w:val="bullet"/>
      <w:lvlText w:val="•"/>
      <w:lvlJc w:val="left"/>
      <w:pPr>
        <w:tabs>
          <w:tab w:val="num" w:pos="1440"/>
        </w:tabs>
        <w:ind w:left="1440" w:hanging="360"/>
      </w:pPr>
      <w:rPr>
        <w:rFonts w:ascii="Arial" w:hAnsi="Arial" w:hint="default"/>
      </w:rPr>
    </w:lvl>
    <w:lvl w:ilvl="2" w:tplc="5074078E" w:tentative="1">
      <w:start w:val="1"/>
      <w:numFmt w:val="bullet"/>
      <w:lvlText w:val="•"/>
      <w:lvlJc w:val="left"/>
      <w:pPr>
        <w:tabs>
          <w:tab w:val="num" w:pos="2160"/>
        </w:tabs>
        <w:ind w:left="2160" w:hanging="360"/>
      </w:pPr>
      <w:rPr>
        <w:rFonts w:ascii="Arial" w:hAnsi="Arial" w:hint="default"/>
      </w:rPr>
    </w:lvl>
    <w:lvl w:ilvl="3" w:tplc="2780DE5E" w:tentative="1">
      <w:start w:val="1"/>
      <w:numFmt w:val="bullet"/>
      <w:lvlText w:val="•"/>
      <w:lvlJc w:val="left"/>
      <w:pPr>
        <w:tabs>
          <w:tab w:val="num" w:pos="2880"/>
        </w:tabs>
        <w:ind w:left="2880" w:hanging="360"/>
      </w:pPr>
      <w:rPr>
        <w:rFonts w:ascii="Arial" w:hAnsi="Arial" w:hint="default"/>
      </w:rPr>
    </w:lvl>
    <w:lvl w:ilvl="4" w:tplc="5CEAEB00" w:tentative="1">
      <w:start w:val="1"/>
      <w:numFmt w:val="bullet"/>
      <w:lvlText w:val="•"/>
      <w:lvlJc w:val="left"/>
      <w:pPr>
        <w:tabs>
          <w:tab w:val="num" w:pos="3600"/>
        </w:tabs>
        <w:ind w:left="3600" w:hanging="360"/>
      </w:pPr>
      <w:rPr>
        <w:rFonts w:ascii="Arial" w:hAnsi="Arial" w:hint="default"/>
      </w:rPr>
    </w:lvl>
    <w:lvl w:ilvl="5" w:tplc="DF4883A6" w:tentative="1">
      <w:start w:val="1"/>
      <w:numFmt w:val="bullet"/>
      <w:lvlText w:val="•"/>
      <w:lvlJc w:val="left"/>
      <w:pPr>
        <w:tabs>
          <w:tab w:val="num" w:pos="4320"/>
        </w:tabs>
        <w:ind w:left="4320" w:hanging="360"/>
      </w:pPr>
      <w:rPr>
        <w:rFonts w:ascii="Arial" w:hAnsi="Arial" w:hint="default"/>
      </w:rPr>
    </w:lvl>
    <w:lvl w:ilvl="6" w:tplc="D5A6F9E0" w:tentative="1">
      <w:start w:val="1"/>
      <w:numFmt w:val="bullet"/>
      <w:lvlText w:val="•"/>
      <w:lvlJc w:val="left"/>
      <w:pPr>
        <w:tabs>
          <w:tab w:val="num" w:pos="5040"/>
        </w:tabs>
        <w:ind w:left="5040" w:hanging="360"/>
      </w:pPr>
      <w:rPr>
        <w:rFonts w:ascii="Arial" w:hAnsi="Arial" w:hint="default"/>
      </w:rPr>
    </w:lvl>
    <w:lvl w:ilvl="7" w:tplc="B5609EC8" w:tentative="1">
      <w:start w:val="1"/>
      <w:numFmt w:val="bullet"/>
      <w:lvlText w:val="•"/>
      <w:lvlJc w:val="left"/>
      <w:pPr>
        <w:tabs>
          <w:tab w:val="num" w:pos="5760"/>
        </w:tabs>
        <w:ind w:left="5760" w:hanging="360"/>
      </w:pPr>
      <w:rPr>
        <w:rFonts w:ascii="Arial" w:hAnsi="Arial" w:hint="default"/>
      </w:rPr>
    </w:lvl>
    <w:lvl w:ilvl="8" w:tplc="F78C3C7E"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4FA95ED6"/>
    <w:multiLevelType w:val="hybridMultilevel"/>
    <w:tmpl w:val="F9DE740A"/>
    <w:lvl w:ilvl="0" w:tplc="247E3798">
      <w:start w:val="1"/>
      <w:numFmt w:val="bullet"/>
      <w:lvlText w:val=""/>
      <w:lvlJc w:val="left"/>
      <w:pPr>
        <w:tabs>
          <w:tab w:val="num" w:pos="720"/>
        </w:tabs>
        <w:ind w:left="720" w:hanging="360"/>
      </w:pPr>
      <w:rPr>
        <w:rFonts w:ascii="Wingdings" w:hAnsi="Wingdings" w:hint="default"/>
      </w:rPr>
    </w:lvl>
    <w:lvl w:ilvl="1" w:tplc="0F56C41E" w:tentative="1">
      <w:start w:val="1"/>
      <w:numFmt w:val="bullet"/>
      <w:lvlText w:val=""/>
      <w:lvlJc w:val="left"/>
      <w:pPr>
        <w:tabs>
          <w:tab w:val="num" w:pos="1440"/>
        </w:tabs>
        <w:ind w:left="1440" w:hanging="360"/>
      </w:pPr>
      <w:rPr>
        <w:rFonts w:ascii="Wingdings" w:hAnsi="Wingdings" w:hint="default"/>
      </w:rPr>
    </w:lvl>
    <w:lvl w:ilvl="2" w:tplc="4EB85DC6" w:tentative="1">
      <w:start w:val="1"/>
      <w:numFmt w:val="bullet"/>
      <w:lvlText w:val=""/>
      <w:lvlJc w:val="left"/>
      <w:pPr>
        <w:tabs>
          <w:tab w:val="num" w:pos="2160"/>
        </w:tabs>
        <w:ind w:left="2160" w:hanging="360"/>
      </w:pPr>
      <w:rPr>
        <w:rFonts w:ascii="Wingdings" w:hAnsi="Wingdings" w:hint="default"/>
      </w:rPr>
    </w:lvl>
    <w:lvl w:ilvl="3" w:tplc="0A326136" w:tentative="1">
      <w:start w:val="1"/>
      <w:numFmt w:val="bullet"/>
      <w:lvlText w:val=""/>
      <w:lvlJc w:val="left"/>
      <w:pPr>
        <w:tabs>
          <w:tab w:val="num" w:pos="2880"/>
        </w:tabs>
        <w:ind w:left="2880" w:hanging="360"/>
      </w:pPr>
      <w:rPr>
        <w:rFonts w:ascii="Wingdings" w:hAnsi="Wingdings" w:hint="default"/>
      </w:rPr>
    </w:lvl>
    <w:lvl w:ilvl="4" w:tplc="EBF6CD0E" w:tentative="1">
      <w:start w:val="1"/>
      <w:numFmt w:val="bullet"/>
      <w:lvlText w:val=""/>
      <w:lvlJc w:val="left"/>
      <w:pPr>
        <w:tabs>
          <w:tab w:val="num" w:pos="3600"/>
        </w:tabs>
        <w:ind w:left="3600" w:hanging="360"/>
      </w:pPr>
      <w:rPr>
        <w:rFonts w:ascii="Wingdings" w:hAnsi="Wingdings" w:hint="default"/>
      </w:rPr>
    </w:lvl>
    <w:lvl w:ilvl="5" w:tplc="1D72F390" w:tentative="1">
      <w:start w:val="1"/>
      <w:numFmt w:val="bullet"/>
      <w:lvlText w:val=""/>
      <w:lvlJc w:val="left"/>
      <w:pPr>
        <w:tabs>
          <w:tab w:val="num" w:pos="4320"/>
        </w:tabs>
        <w:ind w:left="4320" w:hanging="360"/>
      </w:pPr>
      <w:rPr>
        <w:rFonts w:ascii="Wingdings" w:hAnsi="Wingdings" w:hint="default"/>
      </w:rPr>
    </w:lvl>
    <w:lvl w:ilvl="6" w:tplc="8E443C02" w:tentative="1">
      <w:start w:val="1"/>
      <w:numFmt w:val="bullet"/>
      <w:lvlText w:val=""/>
      <w:lvlJc w:val="left"/>
      <w:pPr>
        <w:tabs>
          <w:tab w:val="num" w:pos="5040"/>
        </w:tabs>
        <w:ind w:left="5040" w:hanging="360"/>
      </w:pPr>
      <w:rPr>
        <w:rFonts w:ascii="Wingdings" w:hAnsi="Wingdings" w:hint="default"/>
      </w:rPr>
    </w:lvl>
    <w:lvl w:ilvl="7" w:tplc="66A06688" w:tentative="1">
      <w:start w:val="1"/>
      <w:numFmt w:val="bullet"/>
      <w:lvlText w:val=""/>
      <w:lvlJc w:val="left"/>
      <w:pPr>
        <w:tabs>
          <w:tab w:val="num" w:pos="5760"/>
        </w:tabs>
        <w:ind w:left="5760" w:hanging="360"/>
      </w:pPr>
      <w:rPr>
        <w:rFonts w:ascii="Wingdings" w:hAnsi="Wingdings" w:hint="default"/>
      </w:rPr>
    </w:lvl>
    <w:lvl w:ilvl="8" w:tplc="DB283668"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3E24D9F"/>
    <w:multiLevelType w:val="hybridMultilevel"/>
    <w:tmpl w:val="89D8A1FA"/>
    <w:lvl w:ilvl="0" w:tplc="342A7D18">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511C5F"/>
    <w:multiLevelType w:val="hybridMultilevel"/>
    <w:tmpl w:val="1B6C4A02"/>
    <w:lvl w:ilvl="0" w:tplc="5B564EEC">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5" w15:restartNumberingAfterBreak="0">
    <w:nsid w:val="5CC52DE1"/>
    <w:multiLevelType w:val="hybridMultilevel"/>
    <w:tmpl w:val="97901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E2A3EFF"/>
    <w:multiLevelType w:val="hybridMultilevel"/>
    <w:tmpl w:val="FD58DC8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7" w15:restartNumberingAfterBreak="0">
    <w:nsid w:val="5ED143DC"/>
    <w:multiLevelType w:val="hybridMultilevel"/>
    <w:tmpl w:val="B1860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14B3ACD"/>
    <w:multiLevelType w:val="hybridMultilevel"/>
    <w:tmpl w:val="36E08E38"/>
    <w:lvl w:ilvl="0" w:tplc="04090001">
      <w:start w:val="1"/>
      <w:numFmt w:val="bullet"/>
      <w:lvlText w:val=""/>
      <w:lvlJc w:val="left"/>
      <w:pPr>
        <w:ind w:left="360" w:hanging="360"/>
      </w:pPr>
      <w:rPr>
        <w:rFonts w:ascii="Symbol" w:hAnsi="Symbol" w:hint="default"/>
      </w:rPr>
    </w:lvl>
    <w:lvl w:ilvl="1" w:tplc="241A0019">
      <w:start w:val="1"/>
      <w:numFmt w:val="lowerLetter"/>
      <w:lvlText w:val="%2."/>
      <w:lvlJc w:val="left"/>
      <w:pPr>
        <w:ind w:left="1080" w:hanging="360"/>
      </w:pPr>
    </w:lvl>
    <w:lvl w:ilvl="2" w:tplc="241A001B">
      <w:start w:val="1"/>
      <w:numFmt w:val="lowerRoman"/>
      <w:lvlText w:val="%3."/>
      <w:lvlJc w:val="right"/>
      <w:pPr>
        <w:ind w:left="1800" w:hanging="180"/>
      </w:pPr>
    </w:lvl>
    <w:lvl w:ilvl="3" w:tplc="241A000F">
      <w:start w:val="1"/>
      <w:numFmt w:val="decimal"/>
      <w:lvlText w:val="%4."/>
      <w:lvlJc w:val="left"/>
      <w:pPr>
        <w:ind w:left="2520" w:hanging="360"/>
      </w:pPr>
    </w:lvl>
    <w:lvl w:ilvl="4" w:tplc="241A0019">
      <w:start w:val="1"/>
      <w:numFmt w:val="lowerLetter"/>
      <w:lvlText w:val="%5."/>
      <w:lvlJc w:val="left"/>
      <w:pPr>
        <w:ind w:left="3240" w:hanging="360"/>
      </w:pPr>
    </w:lvl>
    <w:lvl w:ilvl="5" w:tplc="241A001B">
      <w:start w:val="1"/>
      <w:numFmt w:val="lowerRoman"/>
      <w:lvlText w:val="%6."/>
      <w:lvlJc w:val="right"/>
      <w:pPr>
        <w:ind w:left="3960" w:hanging="180"/>
      </w:pPr>
    </w:lvl>
    <w:lvl w:ilvl="6" w:tplc="241A000F">
      <w:start w:val="1"/>
      <w:numFmt w:val="decimal"/>
      <w:lvlText w:val="%7."/>
      <w:lvlJc w:val="left"/>
      <w:pPr>
        <w:ind w:left="4680" w:hanging="360"/>
      </w:pPr>
    </w:lvl>
    <w:lvl w:ilvl="7" w:tplc="241A0019">
      <w:start w:val="1"/>
      <w:numFmt w:val="lowerLetter"/>
      <w:lvlText w:val="%8."/>
      <w:lvlJc w:val="left"/>
      <w:pPr>
        <w:ind w:left="5400" w:hanging="360"/>
      </w:pPr>
    </w:lvl>
    <w:lvl w:ilvl="8" w:tplc="241A001B">
      <w:start w:val="1"/>
      <w:numFmt w:val="lowerRoman"/>
      <w:lvlText w:val="%9."/>
      <w:lvlJc w:val="right"/>
      <w:pPr>
        <w:ind w:left="6120" w:hanging="180"/>
      </w:pPr>
    </w:lvl>
  </w:abstractNum>
  <w:abstractNum w:abstractNumId="39" w15:restartNumberingAfterBreak="0">
    <w:nsid w:val="62256E2D"/>
    <w:multiLevelType w:val="hybridMultilevel"/>
    <w:tmpl w:val="EDE4F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4154CF0"/>
    <w:multiLevelType w:val="hybridMultilevel"/>
    <w:tmpl w:val="2F7061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6580117"/>
    <w:multiLevelType w:val="hybridMultilevel"/>
    <w:tmpl w:val="9BB29554"/>
    <w:lvl w:ilvl="0" w:tplc="04090001">
      <w:start w:val="1"/>
      <w:numFmt w:val="bullet"/>
      <w:lvlText w:val=""/>
      <w:lvlJc w:val="left"/>
      <w:pPr>
        <w:ind w:left="720" w:hanging="360"/>
      </w:pPr>
      <w:rPr>
        <w:rFonts w:ascii="Symbol" w:hAnsi="Symbol" w:hint="default"/>
      </w:rPr>
    </w:lvl>
    <w:lvl w:ilvl="1" w:tplc="00762A88">
      <w:numFmt w:val="bullet"/>
      <w:lvlText w:val="-"/>
      <w:lvlJc w:val="left"/>
      <w:pPr>
        <w:ind w:left="1440" w:hanging="360"/>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6B85CF9"/>
    <w:multiLevelType w:val="hybridMultilevel"/>
    <w:tmpl w:val="1E4E06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C7E5FF0"/>
    <w:multiLevelType w:val="hybridMultilevel"/>
    <w:tmpl w:val="AAD88CF6"/>
    <w:lvl w:ilvl="0" w:tplc="40CE7D80">
      <w:start w:val="1"/>
      <w:numFmt w:val="bullet"/>
      <w:lvlText w:val="•"/>
      <w:lvlJc w:val="left"/>
      <w:pPr>
        <w:tabs>
          <w:tab w:val="num" w:pos="720"/>
        </w:tabs>
        <w:ind w:left="720" w:hanging="360"/>
      </w:pPr>
      <w:rPr>
        <w:rFonts w:ascii="Arial" w:hAnsi="Arial" w:hint="default"/>
      </w:rPr>
    </w:lvl>
    <w:lvl w:ilvl="1" w:tplc="FCA25A6E" w:tentative="1">
      <w:start w:val="1"/>
      <w:numFmt w:val="bullet"/>
      <w:lvlText w:val="•"/>
      <w:lvlJc w:val="left"/>
      <w:pPr>
        <w:tabs>
          <w:tab w:val="num" w:pos="1440"/>
        </w:tabs>
        <w:ind w:left="1440" w:hanging="360"/>
      </w:pPr>
      <w:rPr>
        <w:rFonts w:ascii="Arial" w:hAnsi="Arial" w:hint="default"/>
      </w:rPr>
    </w:lvl>
    <w:lvl w:ilvl="2" w:tplc="C6E03104" w:tentative="1">
      <w:start w:val="1"/>
      <w:numFmt w:val="bullet"/>
      <w:lvlText w:val="•"/>
      <w:lvlJc w:val="left"/>
      <w:pPr>
        <w:tabs>
          <w:tab w:val="num" w:pos="2160"/>
        </w:tabs>
        <w:ind w:left="2160" w:hanging="360"/>
      </w:pPr>
      <w:rPr>
        <w:rFonts w:ascii="Arial" w:hAnsi="Arial" w:hint="default"/>
      </w:rPr>
    </w:lvl>
    <w:lvl w:ilvl="3" w:tplc="E50C7BD0" w:tentative="1">
      <w:start w:val="1"/>
      <w:numFmt w:val="bullet"/>
      <w:lvlText w:val="•"/>
      <w:lvlJc w:val="left"/>
      <w:pPr>
        <w:tabs>
          <w:tab w:val="num" w:pos="2880"/>
        </w:tabs>
        <w:ind w:left="2880" w:hanging="360"/>
      </w:pPr>
      <w:rPr>
        <w:rFonts w:ascii="Arial" w:hAnsi="Arial" w:hint="default"/>
      </w:rPr>
    </w:lvl>
    <w:lvl w:ilvl="4" w:tplc="48427F08" w:tentative="1">
      <w:start w:val="1"/>
      <w:numFmt w:val="bullet"/>
      <w:lvlText w:val="•"/>
      <w:lvlJc w:val="left"/>
      <w:pPr>
        <w:tabs>
          <w:tab w:val="num" w:pos="3600"/>
        </w:tabs>
        <w:ind w:left="3600" w:hanging="360"/>
      </w:pPr>
      <w:rPr>
        <w:rFonts w:ascii="Arial" w:hAnsi="Arial" w:hint="default"/>
      </w:rPr>
    </w:lvl>
    <w:lvl w:ilvl="5" w:tplc="DD3E254C" w:tentative="1">
      <w:start w:val="1"/>
      <w:numFmt w:val="bullet"/>
      <w:lvlText w:val="•"/>
      <w:lvlJc w:val="left"/>
      <w:pPr>
        <w:tabs>
          <w:tab w:val="num" w:pos="4320"/>
        </w:tabs>
        <w:ind w:left="4320" w:hanging="360"/>
      </w:pPr>
      <w:rPr>
        <w:rFonts w:ascii="Arial" w:hAnsi="Arial" w:hint="default"/>
      </w:rPr>
    </w:lvl>
    <w:lvl w:ilvl="6" w:tplc="29806D5C" w:tentative="1">
      <w:start w:val="1"/>
      <w:numFmt w:val="bullet"/>
      <w:lvlText w:val="•"/>
      <w:lvlJc w:val="left"/>
      <w:pPr>
        <w:tabs>
          <w:tab w:val="num" w:pos="5040"/>
        </w:tabs>
        <w:ind w:left="5040" w:hanging="360"/>
      </w:pPr>
      <w:rPr>
        <w:rFonts w:ascii="Arial" w:hAnsi="Arial" w:hint="default"/>
      </w:rPr>
    </w:lvl>
    <w:lvl w:ilvl="7" w:tplc="F1923260" w:tentative="1">
      <w:start w:val="1"/>
      <w:numFmt w:val="bullet"/>
      <w:lvlText w:val="•"/>
      <w:lvlJc w:val="left"/>
      <w:pPr>
        <w:tabs>
          <w:tab w:val="num" w:pos="5760"/>
        </w:tabs>
        <w:ind w:left="5760" w:hanging="360"/>
      </w:pPr>
      <w:rPr>
        <w:rFonts w:ascii="Arial" w:hAnsi="Arial" w:hint="default"/>
      </w:rPr>
    </w:lvl>
    <w:lvl w:ilvl="8" w:tplc="FDEE4B48" w:tentative="1">
      <w:start w:val="1"/>
      <w:numFmt w:val="bullet"/>
      <w:lvlText w:val="•"/>
      <w:lvlJc w:val="left"/>
      <w:pPr>
        <w:tabs>
          <w:tab w:val="num" w:pos="6480"/>
        </w:tabs>
        <w:ind w:left="6480" w:hanging="360"/>
      </w:pPr>
      <w:rPr>
        <w:rFonts w:ascii="Arial" w:hAnsi="Arial" w:hint="default"/>
      </w:rPr>
    </w:lvl>
  </w:abstractNum>
  <w:abstractNum w:abstractNumId="44" w15:restartNumberingAfterBreak="0">
    <w:nsid w:val="795D2BA1"/>
    <w:multiLevelType w:val="hybridMultilevel"/>
    <w:tmpl w:val="0688DA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26"/>
  </w:num>
  <w:num w:numId="3">
    <w:abstractNumId w:val="11"/>
  </w:num>
  <w:num w:numId="4">
    <w:abstractNumId w:val="38"/>
  </w:num>
  <w:num w:numId="5">
    <w:abstractNumId w:val="2"/>
  </w:num>
  <w:num w:numId="6">
    <w:abstractNumId w:val="27"/>
  </w:num>
  <w:num w:numId="7">
    <w:abstractNumId w:val="37"/>
  </w:num>
  <w:num w:numId="8">
    <w:abstractNumId w:val="39"/>
  </w:num>
  <w:num w:numId="9">
    <w:abstractNumId w:val="4"/>
  </w:num>
  <w:num w:numId="10">
    <w:abstractNumId w:val="22"/>
  </w:num>
  <w:num w:numId="11">
    <w:abstractNumId w:val="29"/>
  </w:num>
  <w:num w:numId="12">
    <w:abstractNumId w:val="35"/>
  </w:num>
  <w:num w:numId="13">
    <w:abstractNumId w:val="8"/>
  </w:num>
  <w:num w:numId="14">
    <w:abstractNumId w:val="40"/>
  </w:num>
  <w:num w:numId="15">
    <w:abstractNumId w:val="33"/>
  </w:num>
  <w:num w:numId="16">
    <w:abstractNumId w:val="15"/>
  </w:num>
  <w:num w:numId="17">
    <w:abstractNumId w:val="7"/>
  </w:num>
  <w:num w:numId="18">
    <w:abstractNumId w:val="44"/>
  </w:num>
  <w:num w:numId="19">
    <w:abstractNumId w:val="1"/>
  </w:num>
  <w:num w:numId="20">
    <w:abstractNumId w:val="20"/>
  </w:num>
  <w:num w:numId="21">
    <w:abstractNumId w:val="24"/>
  </w:num>
  <w:num w:numId="22">
    <w:abstractNumId w:val="6"/>
  </w:num>
  <w:num w:numId="23">
    <w:abstractNumId w:val="9"/>
  </w:num>
  <w:num w:numId="24">
    <w:abstractNumId w:val="23"/>
  </w:num>
  <w:num w:numId="25">
    <w:abstractNumId w:val="17"/>
  </w:num>
  <w:num w:numId="26">
    <w:abstractNumId w:val="42"/>
  </w:num>
  <w:num w:numId="27">
    <w:abstractNumId w:val="25"/>
  </w:num>
  <w:num w:numId="28">
    <w:abstractNumId w:val="36"/>
  </w:num>
  <w:num w:numId="29">
    <w:abstractNumId w:val="43"/>
  </w:num>
  <w:num w:numId="30">
    <w:abstractNumId w:val="31"/>
  </w:num>
  <w:num w:numId="31">
    <w:abstractNumId w:val="10"/>
  </w:num>
  <w:num w:numId="32">
    <w:abstractNumId w:val="32"/>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16"/>
  </w:num>
  <w:num w:numId="36">
    <w:abstractNumId w:val="28"/>
  </w:num>
  <w:num w:numId="37">
    <w:abstractNumId w:val="41"/>
  </w:num>
  <w:num w:numId="38">
    <w:abstractNumId w:val="19"/>
  </w:num>
  <w:num w:numId="39">
    <w:abstractNumId w:val="0"/>
  </w:num>
  <w:num w:numId="40">
    <w:abstractNumId w:val="30"/>
  </w:num>
  <w:num w:numId="41">
    <w:abstractNumId w:val="12"/>
  </w:num>
  <w:num w:numId="42">
    <w:abstractNumId w:val="3"/>
  </w:num>
  <w:num w:numId="43">
    <w:abstractNumId w:val="21"/>
  </w:num>
  <w:num w:numId="44">
    <w:abstractNumId w:val="18"/>
  </w:num>
  <w:num w:numId="45">
    <w:abstractNumId w:val="14"/>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PRZS 6">
    <w15:presenceInfo w15:providerId="None" w15:userId="DPRZS 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hideSpellingErrors/>
  <w:hideGrammaticalErrors/>
  <w:documentProtection w:edit="trackedChanges" w:enforcement="0"/>
  <w:defaultTabStop w:val="720"/>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A80"/>
    <w:rsid w:val="000003E7"/>
    <w:rsid w:val="000004A1"/>
    <w:rsid w:val="0000219D"/>
    <w:rsid w:val="000031B7"/>
    <w:rsid w:val="000036AE"/>
    <w:rsid w:val="0000423C"/>
    <w:rsid w:val="00004770"/>
    <w:rsid w:val="000051BC"/>
    <w:rsid w:val="00005E35"/>
    <w:rsid w:val="00007DD0"/>
    <w:rsid w:val="00010366"/>
    <w:rsid w:val="00011AD5"/>
    <w:rsid w:val="00013393"/>
    <w:rsid w:val="000133B8"/>
    <w:rsid w:val="00013CA0"/>
    <w:rsid w:val="00013D3A"/>
    <w:rsid w:val="000146DF"/>
    <w:rsid w:val="00014C3C"/>
    <w:rsid w:val="00014F6C"/>
    <w:rsid w:val="000150D2"/>
    <w:rsid w:val="00015985"/>
    <w:rsid w:val="00015B31"/>
    <w:rsid w:val="00017133"/>
    <w:rsid w:val="00017576"/>
    <w:rsid w:val="00020A73"/>
    <w:rsid w:val="00020E2D"/>
    <w:rsid w:val="0002159B"/>
    <w:rsid w:val="00021B62"/>
    <w:rsid w:val="00021C05"/>
    <w:rsid w:val="00022B11"/>
    <w:rsid w:val="00030D3D"/>
    <w:rsid w:val="00031239"/>
    <w:rsid w:val="000334BF"/>
    <w:rsid w:val="00033902"/>
    <w:rsid w:val="000349E9"/>
    <w:rsid w:val="00037A51"/>
    <w:rsid w:val="00037E52"/>
    <w:rsid w:val="00040594"/>
    <w:rsid w:val="00040B56"/>
    <w:rsid w:val="00041336"/>
    <w:rsid w:val="0004138B"/>
    <w:rsid w:val="00043D22"/>
    <w:rsid w:val="0004439B"/>
    <w:rsid w:val="000446AE"/>
    <w:rsid w:val="00044AC1"/>
    <w:rsid w:val="00044E4D"/>
    <w:rsid w:val="00045B91"/>
    <w:rsid w:val="00047E40"/>
    <w:rsid w:val="00047EEA"/>
    <w:rsid w:val="00051153"/>
    <w:rsid w:val="0005240D"/>
    <w:rsid w:val="00052898"/>
    <w:rsid w:val="00053025"/>
    <w:rsid w:val="0005309A"/>
    <w:rsid w:val="00056257"/>
    <w:rsid w:val="000567A9"/>
    <w:rsid w:val="000567F4"/>
    <w:rsid w:val="00056817"/>
    <w:rsid w:val="00056843"/>
    <w:rsid w:val="00057133"/>
    <w:rsid w:val="000606C5"/>
    <w:rsid w:val="000607B2"/>
    <w:rsid w:val="000609DF"/>
    <w:rsid w:val="0006187C"/>
    <w:rsid w:val="00063552"/>
    <w:rsid w:val="00063658"/>
    <w:rsid w:val="0006403F"/>
    <w:rsid w:val="00064E96"/>
    <w:rsid w:val="00067C50"/>
    <w:rsid w:val="00070CB6"/>
    <w:rsid w:val="00072154"/>
    <w:rsid w:val="000729A4"/>
    <w:rsid w:val="00073679"/>
    <w:rsid w:val="000745B9"/>
    <w:rsid w:val="00075DDC"/>
    <w:rsid w:val="00076AAE"/>
    <w:rsid w:val="00077FFD"/>
    <w:rsid w:val="0008005C"/>
    <w:rsid w:val="00080413"/>
    <w:rsid w:val="00080695"/>
    <w:rsid w:val="00080830"/>
    <w:rsid w:val="00080C75"/>
    <w:rsid w:val="00080DBC"/>
    <w:rsid w:val="00084647"/>
    <w:rsid w:val="00084B8A"/>
    <w:rsid w:val="00084CB9"/>
    <w:rsid w:val="00085303"/>
    <w:rsid w:val="0008537F"/>
    <w:rsid w:val="00085957"/>
    <w:rsid w:val="00085B41"/>
    <w:rsid w:val="00085BDE"/>
    <w:rsid w:val="00090F65"/>
    <w:rsid w:val="00091B98"/>
    <w:rsid w:val="000925C9"/>
    <w:rsid w:val="0009294D"/>
    <w:rsid w:val="00093023"/>
    <w:rsid w:val="000935FE"/>
    <w:rsid w:val="000938C8"/>
    <w:rsid w:val="0009416E"/>
    <w:rsid w:val="00095B9F"/>
    <w:rsid w:val="00095F9E"/>
    <w:rsid w:val="00097E6F"/>
    <w:rsid w:val="000A07C2"/>
    <w:rsid w:val="000A07DB"/>
    <w:rsid w:val="000A0B8E"/>
    <w:rsid w:val="000A0ECA"/>
    <w:rsid w:val="000A1924"/>
    <w:rsid w:val="000A1F65"/>
    <w:rsid w:val="000A2AAB"/>
    <w:rsid w:val="000A2D6B"/>
    <w:rsid w:val="000A2FC7"/>
    <w:rsid w:val="000A397A"/>
    <w:rsid w:val="000A4697"/>
    <w:rsid w:val="000A5302"/>
    <w:rsid w:val="000A710B"/>
    <w:rsid w:val="000A7AF0"/>
    <w:rsid w:val="000B0D6A"/>
    <w:rsid w:val="000B1ACC"/>
    <w:rsid w:val="000B32C0"/>
    <w:rsid w:val="000B3C72"/>
    <w:rsid w:val="000B3EE9"/>
    <w:rsid w:val="000B4498"/>
    <w:rsid w:val="000B4BE4"/>
    <w:rsid w:val="000B5575"/>
    <w:rsid w:val="000B641B"/>
    <w:rsid w:val="000C03B1"/>
    <w:rsid w:val="000C0823"/>
    <w:rsid w:val="000C0ABB"/>
    <w:rsid w:val="000C0B50"/>
    <w:rsid w:val="000C6BBE"/>
    <w:rsid w:val="000C7968"/>
    <w:rsid w:val="000C7D70"/>
    <w:rsid w:val="000C7E2B"/>
    <w:rsid w:val="000C7EB0"/>
    <w:rsid w:val="000D009B"/>
    <w:rsid w:val="000D0754"/>
    <w:rsid w:val="000D0E42"/>
    <w:rsid w:val="000D1225"/>
    <w:rsid w:val="000D1AD5"/>
    <w:rsid w:val="000D3268"/>
    <w:rsid w:val="000D40E9"/>
    <w:rsid w:val="000D4C31"/>
    <w:rsid w:val="000D5373"/>
    <w:rsid w:val="000D5817"/>
    <w:rsid w:val="000D7912"/>
    <w:rsid w:val="000D7A15"/>
    <w:rsid w:val="000D7BA7"/>
    <w:rsid w:val="000E0294"/>
    <w:rsid w:val="000E24F4"/>
    <w:rsid w:val="000E3732"/>
    <w:rsid w:val="000E3898"/>
    <w:rsid w:val="000E3A6B"/>
    <w:rsid w:val="000E3E0C"/>
    <w:rsid w:val="000E4308"/>
    <w:rsid w:val="000E45ED"/>
    <w:rsid w:val="000E5EBD"/>
    <w:rsid w:val="000F0135"/>
    <w:rsid w:val="000F0ACA"/>
    <w:rsid w:val="000F427E"/>
    <w:rsid w:val="000F467E"/>
    <w:rsid w:val="000F4C4A"/>
    <w:rsid w:val="000F4D36"/>
    <w:rsid w:val="000F5C7C"/>
    <w:rsid w:val="000F691A"/>
    <w:rsid w:val="000F7691"/>
    <w:rsid w:val="001000D3"/>
    <w:rsid w:val="00101799"/>
    <w:rsid w:val="001026D7"/>
    <w:rsid w:val="001040E6"/>
    <w:rsid w:val="00107D19"/>
    <w:rsid w:val="00111F4E"/>
    <w:rsid w:val="001135EC"/>
    <w:rsid w:val="00113903"/>
    <w:rsid w:val="0011480F"/>
    <w:rsid w:val="001156EB"/>
    <w:rsid w:val="00115AFD"/>
    <w:rsid w:val="00115CD2"/>
    <w:rsid w:val="001203B5"/>
    <w:rsid w:val="0012083C"/>
    <w:rsid w:val="00123700"/>
    <w:rsid w:val="00123991"/>
    <w:rsid w:val="00123C25"/>
    <w:rsid w:val="00124538"/>
    <w:rsid w:val="00125031"/>
    <w:rsid w:val="00125628"/>
    <w:rsid w:val="00125A8C"/>
    <w:rsid w:val="00125D5D"/>
    <w:rsid w:val="00126455"/>
    <w:rsid w:val="001271A0"/>
    <w:rsid w:val="00127B8C"/>
    <w:rsid w:val="00127C90"/>
    <w:rsid w:val="001305B0"/>
    <w:rsid w:val="00130C53"/>
    <w:rsid w:val="00132696"/>
    <w:rsid w:val="00134626"/>
    <w:rsid w:val="00134EFB"/>
    <w:rsid w:val="001363BE"/>
    <w:rsid w:val="00136D79"/>
    <w:rsid w:val="0014065F"/>
    <w:rsid w:val="00141463"/>
    <w:rsid w:val="001415D1"/>
    <w:rsid w:val="001419DE"/>
    <w:rsid w:val="00144B9B"/>
    <w:rsid w:val="00145EAC"/>
    <w:rsid w:val="00146BFA"/>
    <w:rsid w:val="00146D39"/>
    <w:rsid w:val="00150198"/>
    <w:rsid w:val="00150FD2"/>
    <w:rsid w:val="001529B0"/>
    <w:rsid w:val="00153509"/>
    <w:rsid w:val="001537D8"/>
    <w:rsid w:val="00153867"/>
    <w:rsid w:val="00154B02"/>
    <w:rsid w:val="00155180"/>
    <w:rsid w:val="001555A9"/>
    <w:rsid w:val="00155A28"/>
    <w:rsid w:val="0015670F"/>
    <w:rsid w:val="001570E0"/>
    <w:rsid w:val="00157F06"/>
    <w:rsid w:val="00160324"/>
    <w:rsid w:val="00160A57"/>
    <w:rsid w:val="00161D8A"/>
    <w:rsid w:val="00162C36"/>
    <w:rsid w:val="00165625"/>
    <w:rsid w:val="001656A0"/>
    <w:rsid w:val="00167EA5"/>
    <w:rsid w:val="00170940"/>
    <w:rsid w:val="00170F5C"/>
    <w:rsid w:val="00170FF2"/>
    <w:rsid w:val="001718DA"/>
    <w:rsid w:val="00173A97"/>
    <w:rsid w:val="00173B9F"/>
    <w:rsid w:val="00174CA3"/>
    <w:rsid w:val="001755EE"/>
    <w:rsid w:val="00175B1E"/>
    <w:rsid w:val="0017609A"/>
    <w:rsid w:val="00176263"/>
    <w:rsid w:val="0017631A"/>
    <w:rsid w:val="00177DD9"/>
    <w:rsid w:val="001816CC"/>
    <w:rsid w:val="0018209C"/>
    <w:rsid w:val="001821B8"/>
    <w:rsid w:val="00182573"/>
    <w:rsid w:val="00182EE4"/>
    <w:rsid w:val="0018369C"/>
    <w:rsid w:val="00183C40"/>
    <w:rsid w:val="00185958"/>
    <w:rsid w:val="00186698"/>
    <w:rsid w:val="00187001"/>
    <w:rsid w:val="00187528"/>
    <w:rsid w:val="001876B7"/>
    <w:rsid w:val="001901B3"/>
    <w:rsid w:val="001901FA"/>
    <w:rsid w:val="00190A16"/>
    <w:rsid w:val="00192032"/>
    <w:rsid w:val="001923E6"/>
    <w:rsid w:val="00192868"/>
    <w:rsid w:val="00192D2D"/>
    <w:rsid w:val="00192EAA"/>
    <w:rsid w:val="00193ACF"/>
    <w:rsid w:val="00194036"/>
    <w:rsid w:val="001941DC"/>
    <w:rsid w:val="00194CDA"/>
    <w:rsid w:val="001960EA"/>
    <w:rsid w:val="00196D66"/>
    <w:rsid w:val="001970DE"/>
    <w:rsid w:val="0019731C"/>
    <w:rsid w:val="001A039E"/>
    <w:rsid w:val="001A0828"/>
    <w:rsid w:val="001A0DBD"/>
    <w:rsid w:val="001A1C31"/>
    <w:rsid w:val="001A28CD"/>
    <w:rsid w:val="001A301F"/>
    <w:rsid w:val="001A30BC"/>
    <w:rsid w:val="001A48D4"/>
    <w:rsid w:val="001A4D33"/>
    <w:rsid w:val="001A540F"/>
    <w:rsid w:val="001B07FB"/>
    <w:rsid w:val="001B0A9C"/>
    <w:rsid w:val="001B0AFE"/>
    <w:rsid w:val="001B13C4"/>
    <w:rsid w:val="001B14EF"/>
    <w:rsid w:val="001B28FB"/>
    <w:rsid w:val="001B2D9D"/>
    <w:rsid w:val="001B34A3"/>
    <w:rsid w:val="001B3671"/>
    <w:rsid w:val="001B36EE"/>
    <w:rsid w:val="001B3F0D"/>
    <w:rsid w:val="001B3FEB"/>
    <w:rsid w:val="001B455F"/>
    <w:rsid w:val="001B5D74"/>
    <w:rsid w:val="001B61B3"/>
    <w:rsid w:val="001B652E"/>
    <w:rsid w:val="001B65CC"/>
    <w:rsid w:val="001B68ED"/>
    <w:rsid w:val="001B7093"/>
    <w:rsid w:val="001B765E"/>
    <w:rsid w:val="001B7781"/>
    <w:rsid w:val="001C22F5"/>
    <w:rsid w:val="001C2C19"/>
    <w:rsid w:val="001C36E6"/>
    <w:rsid w:val="001C3ABC"/>
    <w:rsid w:val="001C437A"/>
    <w:rsid w:val="001C57D3"/>
    <w:rsid w:val="001C74DD"/>
    <w:rsid w:val="001C7BB0"/>
    <w:rsid w:val="001C7DA0"/>
    <w:rsid w:val="001D0085"/>
    <w:rsid w:val="001D20B4"/>
    <w:rsid w:val="001D338D"/>
    <w:rsid w:val="001D376B"/>
    <w:rsid w:val="001D38DC"/>
    <w:rsid w:val="001D3D00"/>
    <w:rsid w:val="001D65F7"/>
    <w:rsid w:val="001D66BE"/>
    <w:rsid w:val="001D6BEE"/>
    <w:rsid w:val="001D6CD5"/>
    <w:rsid w:val="001D73A3"/>
    <w:rsid w:val="001D749A"/>
    <w:rsid w:val="001E115C"/>
    <w:rsid w:val="001E1BE0"/>
    <w:rsid w:val="001E1F28"/>
    <w:rsid w:val="001E1F79"/>
    <w:rsid w:val="001E2112"/>
    <w:rsid w:val="001E25FB"/>
    <w:rsid w:val="001E2F63"/>
    <w:rsid w:val="001E3399"/>
    <w:rsid w:val="001E3D2E"/>
    <w:rsid w:val="001E4CBF"/>
    <w:rsid w:val="001E5502"/>
    <w:rsid w:val="001E5BBC"/>
    <w:rsid w:val="001E6EC3"/>
    <w:rsid w:val="001E7F7C"/>
    <w:rsid w:val="001F010F"/>
    <w:rsid w:val="001F173A"/>
    <w:rsid w:val="001F33AC"/>
    <w:rsid w:val="001F5185"/>
    <w:rsid w:val="001F5BC8"/>
    <w:rsid w:val="001F67F4"/>
    <w:rsid w:val="001F6CE0"/>
    <w:rsid w:val="001F7321"/>
    <w:rsid w:val="001F7541"/>
    <w:rsid w:val="001F780F"/>
    <w:rsid w:val="002003E2"/>
    <w:rsid w:val="00201BA7"/>
    <w:rsid w:val="002035A2"/>
    <w:rsid w:val="00204D13"/>
    <w:rsid w:val="00205996"/>
    <w:rsid w:val="00206329"/>
    <w:rsid w:val="00206B2D"/>
    <w:rsid w:val="0021052D"/>
    <w:rsid w:val="00210DCE"/>
    <w:rsid w:val="00212F49"/>
    <w:rsid w:val="00214434"/>
    <w:rsid w:val="0021614E"/>
    <w:rsid w:val="00216266"/>
    <w:rsid w:val="0021627D"/>
    <w:rsid w:val="00216748"/>
    <w:rsid w:val="00216C9A"/>
    <w:rsid w:val="00216D91"/>
    <w:rsid w:val="00216EA6"/>
    <w:rsid w:val="00216EF8"/>
    <w:rsid w:val="0021745E"/>
    <w:rsid w:val="00217A14"/>
    <w:rsid w:val="00217B98"/>
    <w:rsid w:val="002205D2"/>
    <w:rsid w:val="00220E21"/>
    <w:rsid w:val="00220FD3"/>
    <w:rsid w:val="00221015"/>
    <w:rsid w:val="00221805"/>
    <w:rsid w:val="002229A1"/>
    <w:rsid w:val="002243E3"/>
    <w:rsid w:val="00224604"/>
    <w:rsid w:val="0022485D"/>
    <w:rsid w:val="00225F8F"/>
    <w:rsid w:val="00226744"/>
    <w:rsid w:val="00226E85"/>
    <w:rsid w:val="00227DCD"/>
    <w:rsid w:val="00227DFF"/>
    <w:rsid w:val="002305CE"/>
    <w:rsid w:val="002306DF"/>
    <w:rsid w:val="00230DCD"/>
    <w:rsid w:val="00231F32"/>
    <w:rsid w:val="00232292"/>
    <w:rsid w:val="0023289D"/>
    <w:rsid w:val="0023389E"/>
    <w:rsid w:val="00233E98"/>
    <w:rsid w:val="00234A94"/>
    <w:rsid w:val="00234F2C"/>
    <w:rsid w:val="00235532"/>
    <w:rsid w:val="0023647B"/>
    <w:rsid w:val="00236A06"/>
    <w:rsid w:val="00236BC5"/>
    <w:rsid w:val="00237EE9"/>
    <w:rsid w:val="00237EF5"/>
    <w:rsid w:val="00240DB0"/>
    <w:rsid w:val="0024215E"/>
    <w:rsid w:val="00242DD0"/>
    <w:rsid w:val="002442DE"/>
    <w:rsid w:val="00244E6D"/>
    <w:rsid w:val="00244EB5"/>
    <w:rsid w:val="0024569D"/>
    <w:rsid w:val="002458F6"/>
    <w:rsid w:val="0024594C"/>
    <w:rsid w:val="002462B6"/>
    <w:rsid w:val="00246354"/>
    <w:rsid w:val="0024685E"/>
    <w:rsid w:val="002469DD"/>
    <w:rsid w:val="00246D99"/>
    <w:rsid w:val="00247C99"/>
    <w:rsid w:val="002509E0"/>
    <w:rsid w:val="002518F8"/>
    <w:rsid w:val="0025254E"/>
    <w:rsid w:val="002538A0"/>
    <w:rsid w:val="002549D0"/>
    <w:rsid w:val="0025511A"/>
    <w:rsid w:val="002563CA"/>
    <w:rsid w:val="002564C7"/>
    <w:rsid w:val="00257162"/>
    <w:rsid w:val="00257459"/>
    <w:rsid w:val="00257DD6"/>
    <w:rsid w:val="00257F92"/>
    <w:rsid w:val="00260065"/>
    <w:rsid w:val="002609C1"/>
    <w:rsid w:val="002612F8"/>
    <w:rsid w:val="00261A3C"/>
    <w:rsid w:val="002628A8"/>
    <w:rsid w:val="00263A52"/>
    <w:rsid w:val="0026598B"/>
    <w:rsid w:val="00265B9F"/>
    <w:rsid w:val="00265BDB"/>
    <w:rsid w:val="00266032"/>
    <w:rsid w:val="0026626A"/>
    <w:rsid w:val="00267647"/>
    <w:rsid w:val="00267B63"/>
    <w:rsid w:val="00271412"/>
    <w:rsid w:val="00271DC4"/>
    <w:rsid w:val="00272555"/>
    <w:rsid w:val="00274876"/>
    <w:rsid w:val="00276AB0"/>
    <w:rsid w:val="00277319"/>
    <w:rsid w:val="00277BC7"/>
    <w:rsid w:val="00281522"/>
    <w:rsid w:val="002818EA"/>
    <w:rsid w:val="0028206C"/>
    <w:rsid w:val="00282C37"/>
    <w:rsid w:val="00283532"/>
    <w:rsid w:val="002837EB"/>
    <w:rsid w:val="00284510"/>
    <w:rsid w:val="0029039C"/>
    <w:rsid w:val="00290516"/>
    <w:rsid w:val="00290573"/>
    <w:rsid w:val="002905C1"/>
    <w:rsid w:val="00290979"/>
    <w:rsid w:val="0029126B"/>
    <w:rsid w:val="002932E7"/>
    <w:rsid w:val="0029376A"/>
    <w:rsid w:val="002944A8"/>
    <w:rsid w:val="00294A56"/>
    <w:rsid w:val="00294BFE"/>
    <w:rsid w:val="002958AD"/>
    <w:rsid w:val="00296418"/>
    <w:rsid w:val="00296DF0"/>
    <w:rsid w:val="00297BD8"/>
    <w:rsid w:val="002A0322"/>
    <w:rsid w:val="002A0CF1"/>
    <w:rsid w:val="002A12C3"/>
    <w:rsid w:val="002A12ED"/>
    <w:rsid w:val="002A1E84"/>
    <w:rsid w:val="002A24B5"/>
    <w:rsid w:val="002A2760"/>
    <w:rsid w:val="002A365B"/>
    <w:rsid w:val="002A366C"/>
    <w:rsid w:val="002A3BF9"/>
    <w:rsid w:val="002A57BB"/>
    <w:rsid w:val="002A58CA"/>
    <w:rsid w:val="002A5E82"/>
    <w:rsid w:val="002A5FBD"/>
    <w:rsid w:val="002A6116"/>
    <w:rsid w:val="002A6917"/>
    <w:rsid w:val="002A7489"/>
    <w:rsid w:val="002B05A9"/>
    <w:rsid w:val="002B07CC"/>
    <w:rsid w:val="002B1FAB"/>
    <w:rsid w:val="002B2004"/>
    <w:rsid w:val="002B2F30"/>
    <w:rsid w:val="002B44AE"/>
    <w:rsid w:val="002B5375"/>
    <w:rsid w:val="002B57BA"/>
    <w:rsid w:val="002B6918"/>
    <w:rsid w:val="002B727A"/>
    <w:rsid w:val="002C040D"/>
    <w:rsid w:val="002C1314"/>
    <w:rsid w:val="002C42DE"/>
    <w:rsid w:val="002C4993"/>
    <w:rsid w:val="002C4EAB"/>
    <w:rsid w:val="002C54EC"/>
    <w:rsid w:val="002C6A88"/>
    <w:rsid w:val="002C6D8F"/>
    <w:rsid w:val="002C76E6"/>
    <w:rsid w:val="002C7E1C"/>
    <w:rsid w:val="002D16BD"/>
    <w:rsid w:val="002D1EC1"/>
    <w:rsid w:val="002D26EB"/>
    <w:rsid w:val="002D2832"/>
    <w:rsid w:val="002D2D11"/>
    <w:rsid w:val="002D36DA"/>
    <w:rsid w:val="002D5470"/>
    <w:rsid w:val="002D5DF6"/>
    <w:rsid w:val="002D6074"/>
    <w:rsid w:val="002D6BC8"/>
    <w:rsid w:val="002D6C6B"/>
    <w:rsid w:val="002D6DEB"/>
    <w:rsid w:val="002D78E8"/>
    <w:rsid w:val="002D7E36"/>
    <w:rsid w:val="002E0A52"/>
    <w:rsid w:val="002E0F1A"/>
    <w:rsid w:val="002E1063"/>
    <w:rsid w:val="002E2216"/>
    <w:rsid w:val="002E2885"/>
    <w:rsid w:val="002E36EA"/>
    <w:rsid w:val="002E408B"/>
    <w:rsid w:val="002E4212"/>
    <w:rsid w:val="002E4531"/>
    <w:rsid w:val="002E57E1"/>
    <w:rsid w:val="002E5C50"/>
    <w:rsid w:val="002E6882"/>
    <w:rsid w:val="002F23BC"/>
    <w:rsid w:val="002F3762"/>
    <w:rsid w:val="002F3ABD"/>
    <w:rsid w:val="002F3B36"/>
    <w:rsid w:val="002F43D2"/>
    <w:rsid w:val="002F5B94"/>
    <w:rsid w:val="002F62B1"/>
    <w:rsid w:val="002F767C"/>
    <w:rsid w:val="002F7F90"/>
    <w:rsid w:val="002F7FCC"/>
    <w:rsid w:val="00300225"/>
    <w:rsid w:val="0030106F"/>
    <w:rsid w:val="003036A7"/>
    <w:rsid w:val="003048D3"/>
    <w:rsid w:val="00304B7A"/>
    <w:rsid w:val="00305237"/>
    <w:rsid w:val="00305A39"/>
    <w:rsid w:val="003067E2"/>
    <w:rsid w:val="00307321"/>
    <w:rsid w:val="0030769B"/>
    <w:rsid w:val="00310D20"/>
    <w:rsid w:val="00311395"/>
    <w:rsid w:val="00311DF2"/>
    <w:rsid w:val="00313941"/>
    <w:rsid w:val="0031401C"/>
    <w:rsid w:val="00314059"/>
    <w:rsid w:val="0031467F"/>
    <w:rsid w:val="00315FE6"/>
    <w:rsid w:val="00316443"/>
    <w:rsid w:val="00316C9C"/>
    <w:rsid w:val="00316FA1"/>
    <w:rsid w:val="003173A3"/>
    <w:rsid w:val="0031747B"/>
    <w:rsid w:val="0031785B"/>
    <w:rsid w:val="00320933"/>
    <w:rsid w:val="003215D1"/>
    <w:rsid w:val="0032179F"/>
    <w:rsid w:val="00322510"/>
    <w:rsid w:val="00322568"/>
    <w:rsid w:val="00322BDB"/>
    <w:rsid w:val="00322F66"/>
    <w:rsid w:val="00323289"/>
    <w:rsid w:val="00324135"/>
    <w:rsid w:val="003245A1"/>
    <w:rsid w:val="0032522E"/>
    <w:rsid w:val="00325DAB"/>
    <w:rsid w:val="00327399"/>
    <w:rsid w:val="0033045F"/>
    <w:rsid w:val="00331C15"/>
    <w:rsid w:val="0033267F"/>
    <w:rsid w:val="00332D07"/>
    <w:rsid w:val="003331A4"/>
    <w:rsid w:val="00333A1D"/>
    <w:rsid w:val="00334035"/>
    <w:rsid w:val="0033417F"/>
    <w:rsid w:val="00334992"/>
    <w:rsid w:val="00335CFB"/>
    <w:rsid w:val="00336614"/>
    <w:rsid w:val="00336C27"/>
    <w:rsid w:val="00337996"/>
    <w:rsid w:val="00337EF4"/>
    <w:rsid w:val="003401DB"/>
    <w:rsid w:val="00341A8D"/>
    <w:rsid w:val="00342A80"/>
    <w:rsid w:val="00343146"/>
    <w:rsid w:val="003446FF"/>
    <w:rsid w:val="00345580"/>
    <w:rsid w:val="00345D47"/>
    <w:rsid w:val="00345E47"/>
    <w:rsid w:val="00345F03"/>
    <w:rsid w:val="00346E92"/>
    <w:rsid w:val="00350392"/>
    <w:rsid w:val="00350673"/>
    <w:rsid w:val="0035088D"/>
    <w:rsid w:val="00352094"/>
    <w:rsid w:val="003524E7"/>
    <w:rsid w:val="003531A0"/>
    <w:rsid w:val="003547E6"/>
    <w:rsid w:val="00354F93"/>
    <w:rsid w:val="003561BC"/>
    <w:rsid w:val="0035690E"/>
    <w:rsid w:val="00356A30"/>
    <w:rsid w:val="00357C87"/>
    <w:rsid w:val="00360217"/>
    <w:rsid w:val="00360EEE"/>
    <w:rsid w:val="003610BC"/>
    <w:rsid w:val="00362408"/>
    <w:rsid w:val="00362F87"/>
    <w:rsid w:val="00363D43"/>
    <w:rsid w:val="00364225"/>
    <w:rsid w:val="00364257"/>
    <w:rsid w:val="0036588D"/>
    <w:rsid w:val="003658AD"/>
    <w:rsid w:val="00365915"/>
    <w:rsid w:val="003679E2"/>
    <w:rsid w:val="0037030C"/>
    <w:rsid w:val="00370BD8"/>
    <w:rsid w:val="00371FB3"/>
    <w:rsid w:val="00372603"/>
    <w:rsid w:val="00372CB3"/>
    <w:rsid w:val="003730C1"/>
    <w:rsid w:val="00373D6E"/>
    <w:rsid w:val="00373FAA"/>
    <w:rsid w:val="00374015"/>
    <w:rsid w:val="0037410B"/>
    <w:rsid w:val="0037566B"/>
    <w:rsid w:val="00375FAD"/>
    <w:rsid w:val="00376549"/>
    <w:rsid w:val="00376BE9"/>
    <w:rsid w:val="003773A4"/>
    <w:rsid w:val="00377484"/>
    <w:rsid w:val="00377753"/>
    <w:rsid w:val="00377985"/>
    <w:rsid w:val="00382289"/>
    <w:rsid w:val="00383357"/>
    <w:rsid w:val="00384656"/>
    <w:rsid w:val="00384FDF"/>
    <w:rsid w:val="00385B2B"/>
    <w:rsid w:val="00385BDA"/>
    <w:rsid w:val="0038639F"/>
    <w:rsid w:val="0038680B"/>
    <w:rsid w:val="003877D4"/>
    <w:rsid w:val="00387D65"/>
    <w:rsid w:val="00390C14"/>
    <w:rsid w:val="00392B67"/>
    <w:rsid w:val="003941B7"/>
    <w:rsid w:val="00395261"/>
    <w:rsid w:val="00395278"/>
    <w:rsid w:val="00396F6A"/>
    <w:rsid w:val="00397320"/>
    <w:rsid w:val="00397AAF"/>
    <w:rsid w:val="00397D93"/>
    <w:rsid w:val="003A266A"/>
    <w:rsid w:val="003A2951"/>
    <w:rsid w:val="003A2A27"/>
    <w:rsid w:val="003A2F85"/>
    <w:rsid w:val="003A3E15"/>
    <w:rsid w:val="003A4373"/>
    <w:rsid w:val="003A4879"/>
    <w:rsid w:val="003A5A7F"/>
    <w:rsid w:val="003A72E0"/>
    <w:rsid w:val="003B0F85"/>
    <w:rsid w:val="003B14E4"/>
    <w:rsid w:val="003B1EDE"/>
    <w:rsid w:val="003B2234"/>
    <w:rsid w:val="003B228D"/>
    <w:rsid w:val="003B23F7"/>
    <w:rsid w:val="003B280D"/>
    <w:rsid w:val="003B2F18"/>
    <w:rsid w:val="003B4027"/>
    <w:rsid w:val="003B414B"/>
    <w:rsid w:val="003B4769"/>
    <w:rsid w:val="003B4D38"/>
    <w:rsid w:val="003B58A1"/>
    <w:rsid w:val="003B64E0"/>
    <w:rsid w:val="003B7D8B"/>
    <w:rsid w:val="003C0497"/>
    <w:rsid w:val="003C132D"/>
    <w:rsid w:val="003C14E0"/>
    <w:rsid w:val="003C1DFD"/>
    <w:rsid w:val="003C2313"/>
    <w:rsid w:val="003C23F6"/>
    <w:rsid w:val="003C4701"/>
    <w:rsid w:val="003C4E31"/>
    <w:rsid w:val="003C5B78"/>
    <w:rsid w:val="003C6161"/>
    <w:rsid w:val="003C663C"/>
    <w:rsid w:val="003C6F85"/>
    <w:rsid w:val="003C7FC9"/>
    <w:rsid w:val="003D0B71"/>
    <w:rsid w:val="003D0D4F"/>
    <w:rsid w:val="003D225E"/>
    <w:rsid w:val="003D3FDC"/>
    <w:rsid w:val="003D4FD3"/>
    <w:rsid w:val="003D5906"/>
    <w:rsid w:val="003D609F"/>
    <w:rsid w:val="003D69DF"/>
    <w:rsid w:val="003E0643"/>
    <w:rsid w:val="003E1E8D"/>
    <w:rsid w:val="003E253D"/>
    <w:rsid w:val="003E2750"/>
    <w:rsid w:val="003E2D10"/>
    <w:rsid w:val="003E398D"/>
    <w:rsid w:val="003E3D5C"/>
    <w:rsid w:val="003E4FBA"/>
    <w:rsid w:val="003E5126"/>
    <w:rsid w:val="003E5E14"/>
    <w:rsid w:val="003F0641"/>
    <w:rsid w:val="003F1011"/>
    <w:rsid w:val="003F176E"/>
    <w:rsid w:val="003F23CA"/>
    <w:rsid w:val="003F2717"/>
    <w:rsid w:val="003F46FE"/>
    <w:rsid w:val="003F4BF1"/>
    <w:rsid w:val="003F4DC2"/>
    <w:rsid w:val="003F5970"/>
    <w:rsid w:val="003F5976"/>
    <w:rsid w:val="003F72B2"/>
    <w:rsid w:val="003F7477"/>
    <w:rsid w:val="00400271"/>
    <w:rsid w:val="00400363"/>
    <w:rsid w:val="00400F3B"/>
    <w:rsid w:val="00401EA8"/>
    <w:rsid w:val="0040249D"/>
    <w:rsid w:val="00402C9B"/>
    <w:rsid w:val="00405B00"/>
    <w:rsid w:val="00410367"/>
    <w:rsid w:val="004105DF"/>
    <w:rsid w:val="00411292"/>
    <w:rsid w:val="00412245"/>
    <w:rsid w:val="004122B5"/>
    <w:rsid w:val="00412C91"/>
    <w:rsid w:val="00413EDA"/>
    <w:rsid w:val="00413FE8"/>
    <w:rsid w:val="00414138"/>
    <w:rsid w:val="004143E5"/>
    <w:rsid w:val="004156A8"/>
    <w:rsid w:val="00417763"/>
    <w:rsid w:val="00417A00"/>
    <w:rsid w:val="0042010E"/>
    <w:rsid w:val="0042036A"/>
    <w:rsid w:val="004217D0"/>
    <w:rsid w:val="00421F72"/>
    <w:rsid w:val="00422400"/>
    <w:rsid w:val="00422DFE"/>
    <w:rsid w:val="00426567"/>
    <w:rsid w:val="0042674E"/>
    <w:rsid w:val="00426EE4"/>
    <w:rsid w:val="00426F71"/>
    <w:rsid w:val="00426F72"/>
    <w:rsid w:val="004277AA"/>
    <w:rsid w:val="004279D1"/>
    <w:rsid w:val="004306FA"/>
    <w:rsid w:val="00433218"/>
    <w:rsid w:val="00433FB7"/>
    <w:rsid w:val="00436810"/>
    <w:rsid w:val="00436B0F"/>
    <w:rsid w:val="00437B65"/>
    <w:rsid w:val="00440C42"/>
    <w:rsid w:val="00441422"/>
    <w:rsid w:val="00442ACA"/>
    <w:rsid w:val="00443411"/>
    <w:rsid w:val="00443649"/>
    <w:rsid w:val="0044432A"/>
    <w:rsid w:val="004450B3"/>
    <w:rsid w:val="00445380"/>
    <w:rsid w:val="0044550B"/>
    <w:rsid w:val="00445C51"/>
    <w:rsid w:val="00445DDC"/>
    <w:rsid w:val="0044607B"/>
    <w:rsid w:val="0044695C"/>
    <w:rsid w:val="00446AED"/>
    <w:rsid w:val="00446F52"/>
    <w:rsid w:val="0044705D"/>
    <w:rsid w:val="004477CC"/>
    <w:rsid w:val="00450071"/>
    <w:rsid w:val="0045068E"/>
    <w:rsid w:val="004509F2"/>
    <w:rsid w:val="00450D9B"/>
    <w:rsid w:val="0045133B"/>
    <w:rsid w:val="004537A8"/>
    <w:rsid w:val="0045398E"/>
    <w:rsid w:val="0045493F"/>
    <w:rsid w:val="00454CE5"/>
    <w:rsid w:val="0045596F"/>
    <w:rsid w:val="00455E6F"/>
    <w:rsid w:val="00456296"/>
    <w:rsid w:val="00456366"/>
    <w:rsid w:val="004572C1"/>
    <w:rsid w:val="004609EE"/>
    <w:rsid w:val="00460B41"/>
    <w:rsid w:val="00461208"/>
    <w:rsid w:val="00461C5A"/>
    <w:rsid w:val="004633B3"/>
    <w:rsid w:val="0046405D"/>
    <w:rsid w:val="00464201"/>
    <w:rsid w:val="00465CD6"/>
    <w:rsid w:val="004675D1"/>
    <w:rsid w:val="0046794F"/>
    <w:rsid w:val="00467B59"/>
    <w:rsid w:val="00470B70"/>
    <w:rsid w:val="00470C03"/>
    <w:rsid w:val="00471257"/>
    <w:rsid w:val="00471D66"/>
    <w:rsid w:val="00471E06"/>
    <w:rsid w:val="004724E9"/>
    <w:rsid w:val="00472B4D"/>
    <w:rsid w:val="00473192"/>
    <w:rsid w:val="00473DCF"/>
    <w:rsid w:val="00473E91"/>
    <w:rsid w:val="00475C2A"/>
    <w:rsid w:val="00476194"/>
    <w:rsid w:val="00476EC9"/>
    <w:rsid w:val="0047784A"/>
    <w:rsid w:val="00477875"/>
    <w:rsid w:val="004815FC"/>
    <w:rsid w:val="004827BF"/>
    <w:rsid w:val="004829BD"/>
    <w:rsid w:val="00482EE6"/>
    <w:rsid w:val="0048303F"/>
    <w:rsid w:val="0048498C"/>
    <w:rsid w:val="0048545B"/>
    <w:rsid w:val="00485881"/>
    <w:rsid w:val="00485C24"/>
    <w:rsid w:val="00486014"/>
    <w:rsid w:val="0048677F"/>
    <w:rsid w:val="0048795C"/>
    <w:rsid w:val="00490682"/>
    <w:rsid w:val="00490992"/>
    <w:rsid w:val="00490DD1"/>
    <w:rsid w:val="00491296"/>
    <w:rsid w:val="00491E98"/>
    <w:rsid w:val="00493D3B"/>
    <w:rsid w:val="00496D32"/>
    <w:rsid w:val="00497F92"/>
    <w:rsid w:val="004A02D3"/>
    <w:rsid w:val="004A06DE"/>
    <w:rsid w:val="004A254C"/>
    <w:rsid w:val="004A2D4D"/>
    <w:rsid w:val="004A384D"/>
    <w:rsid w:val="004A3CF1"/>
    <w:rsid w:val="004A3F7A"/>
    <w:rsid w:val="004A4708"/>
    <w:rsid w:val="004A58EF"/>
    <w:rsid w:val="004A6F7F"/>
    <w:rsid w:val="004B03D8"/>
    <w:rsid w:val="004B0C31"/>
    <w:rsid w:val="004B1557"/>
    <w:rsid w:val="004B1DFB"/>
    <w:rsid w:val="004B217C"/>
    <w:rsid w:val="004B25DB"/>
    <w:rsid w:val="004B25EA"/>
    <w:rsid w:val="004B356D"/>
    <w:rsid w:val="004B38B4"/>
    <w:rsid w:val="004B5F2B"/>
    <w:rsid w:val="004B740A"/>
    <w:rsid w:val="004C0FD3"/>
    <w:rsid w:val="004C1458"/>
    <w:rsid w:val="004C14C1"/>
    <w:rsid w:val="004C26F4"/>
    <w:rsid w:val="004C294A"/>
    <w:rsid w:val="004C34AF"/>
    <w:rsid w:val="004C4E00"/>
    <w:rsid w:val="004C4FC2"/>
    <w:rsid w:val="004C5159"/>
    <w:rsid w:val="004C57BC"/>
    <w:rsid w:val="004C7B86"/>
    <w:rsid w:val="004D02EA"/>
    <w:rsid w:val="004D0409"/>
    <w:rsid w:val="004D1323"/>
    <w:rsid w:val="004D1F03"/>
    <w:rsid w:val="004D2F63"/>
    <w:rsid w:val="004D3E55"/>
    <w:rsid w:val="004D5841"/>
    <w:rsid w:val="004D65F0"/>
    <w:rsid w:val="004D6777"/>
    <w:rsid w:val="004D70C4"/>
    <w:rsid w:val="004D7115"/>
    <w:rsid w:val="004D7864"/>
    <w:rsid w:val="004E0C17"/>
    <w:rsid w:val="004E0E14"/>
    <w:rsid w:val="004E1D04"/>
    <w:rsid w:val="004E2767"/>
    <w:rsid w:val="004E2B1D"/>
    <w:rsid w:val="004E38A0"/>
    <w:rsid w:val="004E41B5"/>
    <w:rsid w:val="004E5AB7"/>
    <w:rsid w:val="004E69D7"/>
    <w:rsid w:val="004E6D5B"/>
    <w:rsid w:val="004E6DD2"/>
    <w:rsid w:val="004E7385"/>
    <w:rsid w:val="004F144F"/>
    <w:rsid w:val="004F14E6"/>
    <w:rsid w:val="004F355D"/>
    <w:rsid w:val="004F3BCB"/>
    <w:rsid w:val="004F58AB"/>
    <w:rsid w:val="004F5A79"/>
    <w:rsid w:val="004F6185"/>
    <w:rsid w:val="004F669F"/>
    <w:rsid w:val="004F6757"/>
    <w:rsid w:val="004F6C03"/>
    <w:rsid w:val="00500044"/>
    <w:rsid w:val="0050188A"/>
    <w:rsid w:val="00501A2A"/>
    <w:rsid w:val="00501D42"/>
    <w:rsid w:val="00501EAF"/>
    <w:rsid w:val="00502182"/>
    <w:rsid w:val="005048CE"/>
    <w:rsid w:val="0050496E"/>
    <w:rsid w:val="00505E96"/>
    <w:rsid w:val="005100F8"/>
    <w:rsid w:val="00511633"/>
    <w:rsid w:val="0051175F"/>
    <w:rsid w:val="00511BE7"/>
    <w:rsid w:val="00511FE6"/>
    <w:rsid w:val="005123BE"/>
    <w:rsid w:val="00513A37"/>
    <w:rsid w:val="0051444D"/>
    <w:rsid w:val="00514B2C"/>
    <w:rsid w:val="00514CDF"/>
    <w:rsid w:val="00516951"/>
    <w:rsid w:val="00516C94"/>
    <w:rsid w:val="0052021B"/>
    <w:rsid w:val="00520DBE"/>
    <w:rsid w:val="00520F8D"/>
    <w:rsid w:val="00521F82"/>
    <w:rsid w:val="0052387A"/>
    <w:rsid w:val="0052450D"/>
    <w:rsid w:val="00524A85"/>
    <w:rsid w:val="00524D05"/>
    <w:rsid w:val="00524D2D"/>
    <w:rsid w:val="005266DD"/>
    <w:rsid w:val="00531751"/>
    <w:rsid w:val="005322FF"/>
    <w:rsid w:val="0053299E"/>
    <w:rsid w:val="0053366A"/>
    <w:rsid w:val="00533756"/>
    <w:rsid w:val="0053395D"/>
    <w:rsid w:val="00534375"/>
    <w:rsid w:val="00534960"/>
    <w:rsid w:val="00535F31"/>
    <w:rsid w:val="005369C8"/>
    <w:rsid w:val="00536EA4"/>
    <w:rsid w:val="00536F10"/>
    <w:rsid w:val="00540070"/>
    <w:rsid w:val="0054037B"/>
    <w:rsid w:val="0054155C"/>
    <w:rsid w:val="00541853"/>
    <w:rsid w:val="00542565"/>
    <w:rsid w:val="005429B2"/>
    <w:rsid w:val="0054404A"/>
    <w:rsid w:val="00544199"/>
    <w:rsid w:val="00544A95"/>
    <w:rsid w:val="00544ED3"/>
    <w:rsid w:val="005467FF"/>
    <w:rsid w:val="00546E25"/>
    <w:rsid w:val="00546F40"/>
    <w:rsid w:val="00547C62"/>
    <w:rsid w:val="005508A9"/>
    <w:rsid w:val="00551290"/>
    <w:rsid w:val="00551CDC"/>
    <w:rsid w:val="00551D5C"/>
    <w:rsid w:val="0055254A"/>
    <w:rsid w:val="005529BA"/>
    <w:rsid w:val="0055351E"/>
    <w:rsid w:val="0055391D"/>
    <w:rsid w:val="00553D6F"/>
    <w:rsid w:val="00553FF2"/>
    <w:rsid w:val="00554A19"/>
    <w:rsid w:val="00554CA8"/>
    <w:rsid w:val="00554D8D"/>
    <w:rsid w:val="00555AF0"/>
    <w:rsid w:val="005570D2"/>
    <w:rsid w:val="00557739"/>
    <w:rsid w:val="0056145A"/>
    <w:rsid w:val="0056146F"/>
    <w:rsid w:val="00562583"/>
    <w:rsid w:val="0056571C"/>
    <w:rsid w:val="00565884"/>
    <w:rsid w:val="00567307"/>
    <w:rsid w:val="0056771D"/>
    <w:rsid w:val="00567738"/>
    <w:rsid w:val="00567E1B"/>
    <w:rsid w:val="00567E7F"/>
    <w:rsid w:val="00567FF3"/>
    <w:rsid w:val="0057018F"/>
    <w:rsid w:val="00570A97"/>
    <w:rsid w:val="00570D90"/>
    <w:rsid w:val="00571A63"/>
    <w:rsid w:val="005724EB"/>
    <w:rsid w:val="00572738"/>
    <w:rsid w:val="0057285C"/>
    <w:rsid w:val="00573312"/>
    <w:rsid w:val="00575F6A"/>
    <w:rsid w:val="00576A0E"/>
    <w:rsid w:val="00576A63"/>
    <w:rsid w:val="00576EF8"/>
    <w:rsid w:val="005779C0"/>
    <w:rsid w:val="0058119C"/>
    <w:rsid w:val="005813E7"/>
    <w:rsid w:val="00582112"/>
    <w:rsid w:val="0058223D"/>
    <w:rsid w:val="00583828"/>
    <w:rsid w:val="00583BE1"/>
    <w:rsid w:val="00583DD8"/>
    <w:rsid w:val="0058462A"/>
    <w:rsid w:val="00584D63"/>
    <w:rsid w:val="00584FB1"/>
    <w:rsid w:val="005872ED"/>
    <w:rsid w:val="00590703"/>
    <w:rsid w:val="005917EF"/>
    <w:rsid w:val="00591C69"/>
    <w:rsid w:val="00592C6E"/>
    <w:rsid w:val="00593E32"/>
    <w:rsid w:val="00594AA4"/>
    <w:rsid w:val="00595463"/>
    <w:rsid w:val="005960D9"/>
    <w:rsid w:val="00597476"/>
    <w:rsid w:val="00597DFB"/>
    <w:rsid w:val="005A0066"/>
    <w:rsid w:val="005A17DB"/>
    <w:rsid w:val="005A18CF"/>
    <w:rsid w:val="005A3AC5"/>
    <w:rsid w:val="005A4F5A"/>
    <w:rsid w:val="005A5270"/>
    <w:rsid w:val="005A563A"/>
    <w:rsid w:val="005A6C1D"/>
    <w:rsid w:val="005A6F28"/>
    <w:rsid w:val="005B065A"/>
    <w:rsid w:val="005B1BC9"/>
    <w:rsid w:val="005B2AE2"/>
    <w:rsid w:val="005B3E70"/>
    <w:rsid w:val="005B4507"/>
    <w:rsid w:val="005B633D"/>
    <w:rsid w:val="005B64ED"/>
    <w:rsid w:val="005B711E"/>
    <w:rsid w:val="005B774A"/>
    <w:rsid w:val="005B7B94"/>
    <w:rsid w:val="005C18A8"/>
    <w:rsid w:val="005C1C43"/>
    <w:rsid w:val="005C1DF0"/>
    <w:rsid w:val="005C2129"/>
    <w:rsid w:val="005C2378"/>
    <w:rsid w:val="005C38E0"/>
    <w:rsid w:val="005C45AF"/>
    <w:rsid w:val="005C484B"/>
    <w:rsid w:val="005C54B5"/>
    <w:rsid w:val="005C5521"/>
    <w:rsid w:val="005C5C36"/>
    <w:rsid w:val="005C64D5"/>
    <w:rsid w:val="005C6A64"/>
    <w:rsid w:val="005C6D52"/>
    <w:rsid w:val="005C7AC7"/>
    <w:rsid w:val="005C7D42"/>
    <w:rsid w:val="005D01BB"/>
    <w:rsid w:val="005D16C7"/>
    <w:rsid w:val="005D17A1"/>
    <w:rsid w:val="005D1AF4"/>
    <w:rsid w:val="005D1BDD"/>
    <w:rsid w:val="005D1EFF"/>
    <w:rsid w:val="005D2A23"/>
    <w:rsid w:val="005D3DCF"/>
    <w:rsid w:val="005D3DE1"/>
    <w:rsid w:val="005D512C"/>
    <w:rsid w:val="005D61DC"/>
    <w:rsid w:val="005D681E"/>
    <w:rsid w:val="005E06E9"/>
    <w:rsid w:val="005E09A9"/>
    <w:rsid w:val="005E19F5"/>
    <w:rsid w:val="005E2055"/>
    <w:rsid w:val="005E30D7"/>
    <w:rsid w:val="005E46D4"/>
    <w:rsid w:val="005E6201"/>
    <w:rsid w:val="005E6220"/>
    <w:rsid w:val="005E6BEB"/>
    <w:rsid w:val="005E6D7D"/>
    <w:rsid w:val="005E7188"/>
    <w:rsid w:val="005E741B"/>
    <w:rsid w:val="005F363B"/>
    <w:rsid w:val="005F3FF1"/>
    <w:rsid w:val="005F41A6"/>
    <w:rsid w:val="005F4B4A"/>
    <w:rsid w:val="005F4E2D"/>
    <w:rsid w:val="005F5226"/>
    <w:rsid w:val="005F5A79"/>
    <w:rsid w:val="005F697E"/>
    <w:rsid w:val="005F7D0F"/>
    <w:rsid w:val="006022C1"/>
    <w:rsid w:val="0060287F"/>
    <w:rsid w:val="006029F3"/>
    <w:rsid w:val="006037AB"/>
    <w:rsid w:val="00603F19"/>
    <w:rsid w:val="006055C7"/>
    <w:rsid w:val="006062C0"/>
    <w:rsid w:val="006100DD"/>
    <w:rsid w:val="00613961"/>
    <w:rsid w:val="006142A2"/>
    <w:rsid w:val="0061486C"/>
    <w:rsid w:val="00616F0E"/>
    <w:rsid w:val="006174F1"/>
    <w:rsid w:val="00617757"/>
    <w:rsid w:val="0061787E"/>
    <w:rsid w:val="006202C5"/>
    <w:rsid w:val="006209E6"/>
    <w:rsid w:val="00620C4F"/>
    <w:rsid w:val="00621608"/>
    <w:rsid w:val="0062210B"/>
    <w:rsid w:val="00622829"/>
    <w:rsid w:val="006242DF"/>
    <w:rsid w:val="0062595F"/>
    <w:rsid w:val="006263E2"/>
    <w:rsid w:val="006265EB"/>
    <w:rsid w:val="00626F27"/>
    <w:rsid w:val="00630B8F"/>
    <w:rsid w:val="00632D2C"/>
    <w:rsid w:val="00632E2F"/>
    <w:rsid w:val="00634C32"/>
    <w:rsid w:val="00634E6E"/>
    <w:rsid w:val="0063756C"/>
    <w:rsid w:val="00637D5F"/>
    <w:rsid w:val="0064028B"/>
    <w:rsid w:val="00640425"/>
    <w:rsid w:val="006407D5"/>
    <w:rsid w:val="00640E6D"/>
    <w:rsid w:val="00642133"/>
    <w:rsid w:val="006426A0"/>
    <w:rsid w:val="00643898"/>
    <w:rsid w:val="00646075"/>
    <w:rsid w:val="00647B45"/>
    <w:rsid w:val="00651201"/>
    <w:rsid w:val="006538AC"/>
    <w:rsid w:val="00653A6F"/>
    <w:rsid w:val="00655241"/>
    <w:rsid w:val="006557F1"/>
    <w:rsid w:val="00661BDE"/>
    <w:rsid w:val="00664797"/>
    <w:rsid w:val="00664B41"/>
    <w:rsid w:val="00664DD0"/>
    <w:rsid w:val="006659E5"/>
    <w:rsid w:val="00666202"/>
    <w:rsid w:val="00667129"/>
    <w:rsid w:val="00667CF8"/>
    <w:rsid w:val="00667FEF"/>
    <w:rsid w:val="0067030C"/>
    <w:rsid w:val="0067177A"/>
    <w:rsid w:val="00671F10"/>
    <w:rsid w:val="00672139"/>
    <w:rsid w:val="00672A02"/>
    <w:rsid w:val="006735C7"/>
    <w:rsid w:val="00674374"/>
    <w:rsid w:val="0067575E"/>
    <w:rsid w:val="00676028"/>
    <w:rsid w:val="006761CA"/>
    <w:rsid w:val="00676E03"/>
    <w:rsid w:val="006774EF"/>
    <w:rsid w:val="00677D78"/>
    <w:rsid w:val="006801D7"/>
    <w:rsid w:val="00680823"/>
    <w:rsid w:val="00680E5A"/>
    <w:rsid w:val="0068389F"/>
    <w:rsid w:val="006842B7"/>
    <w:rsid w:val="00684BC2"/>
    <w:rsid w:val="00687A31"/>
    <w:rsid w:val="00690053"/>
    <w:rsid w:val="00690773"/>
    <w:rsid w:val="006908AF"/>
    <w:rsid w:val="00690DCE"/>
    <w:rsid w:val="0069139A"/>
    <w:rsid w:val="00692BD8"/>
    <w:rsid w:val="00692C98"/>
    <w:rsid w:val="00693285"/>
    <w:rsid w:val="00693535"/>
    <w:rsid w:val="006946EE"/>
    <w:rsid w:val="00694BA4"/>
    <w:rsid w:val="00696479"/>
    <w:rsid w:val="00696D10"/>
    <w:rsid w:val="00696F20"/>
    <w:rsid w:val="0069798B"/>
    <w:rsid w:val="00697C17"/>
    <w:rsid w:val="00697C82"/>
    <w:rsid w:val="006A0571"/>
    <w:rsid w:val="006A0B8E"/>
    <w:rsid w:val="006A22E3"/>
    <w:rsid w:val="006A26B4"/>
    <w:rsid w:val="006A2825"/>
    <w:rsid w:val="006A28D9"/>
    <w:rsid w:val="006A2AC5"/>
    <w:rsid w:val="006A2DC5"/>
    <w:rsid w:val="006A34AB"/>
    <w:rsid w:val="006A4DEF"/>
    <w:rsid w:val="006A5D65"/>
    <w:rsid w:val="006A6335"/>
    <w:rsid w:val="006A67AA"/>
    <w:rsid w:val="006A794C"/>
    <w:rsid w:val="006A7C10"/>
    <w:rsid w:val="006B0033"/>
    <w:rsid w:val="006B0544"/>
    <w:rsid w:val="006B0B8B"/>
    <w:rsid w:val="006B0D42"/>
    <w:rsid w:val="006B1B2F"/>
    <w:rsid w:val="006B2F9F"/>
    <w:rsid w:val="006B3522"/>
    <w:rsid w:val="006B671B"/>
    <w:rsid w:val="006B7A2C"/>
    <w:rsid w:val="006C0061"/>
    <w:rsid w:val="006C0311"/>
    <w:rsid w:val="006C0887"/>
    <w:rsid w:val="006C19FF"/>
    <w:rsid w:val="006C2142"/>
    <w:rsid w:val="006C285C"/>
    <w:rsid w:val="006C2ACF"/>
    <w:rsid w:val="006C4A78"/>
    <w:rsid w:val="006C4EAB"/>
    <w:rsid w:val="006C59C2"/>
    <w:rsid w:val="006C5F08"/>
    <w:rsid w:val="006C67CA"/>
    <w:rsid w:val="006D1002"/>
    <w:rsid w:val="006D17C4"/>
    <w:rsid w:val="006D1C7C"/>
    <w:rsid w:val="006D1DFB"/>
    <w:rsid w:val="006D30E7"/>
    <w:rsid w:val="006D3DD6"/>
    <w:rsid w:val="006D3E5B"/>
    <w:rsid w:val="006D516C"/>
    <w:rsid w:val="006D706F"/>
    <w:rsid w:val="006D732E"/>
    <w:rsid w:val="006E08C0"/>
    <w:rsid w:val="006E0A7C"/>
    <w:rsid w:val="006E263D"/>
    <w:rsid w:val="006E2D3A"/>
    <w:rsid w:val="006E3AB2"/>
    <w:rsid w:val="006E3B5E"/>
    <w:rsid w:val="006E3C82"/>
    <w:rsid w:val="006E42AA"/>
    <w:rsid w:val="006E63A3"/>
    <w:rsid w:val="006E6B54"/>
    <w:rsid w:val="006E6CF6"/>
    <w:rsid w:val="006E759B"/>
    <w:rsid w:val="006E7AC0"/>
    <w:rsid w:val="006F1147"/>
    <w:rsid w:val="006F1304"/>
    <w:rsid w:val="006F141C"/>
    <w:rsid w:val="006F28FE"/>
    <w:rsid w:val="006F46C9"/>
    <w:rsid w:val="006F51C6"/>
    <w:rsid w:val="006F5CB7"/>
    <w:rsid w:val="006F6338"/>
    <w:rsid w:val="006F6A0A"/>
    <w:rsid w:val="006F7236"/>
    <w:rsid w:val="00700048"/>
    <w:rsid w:val="007003B4"/>
    <w:rsid w:val="007003F3"/>
    <w:rsid w:val="0070048C"/>
    <w:rsid w:val="0070124F"/>
    <w:rsid w:val="007019F8"/>
    <w:rsid w:val="0070340C"/>
    <w:rsid w:val="00703715"/>
    <w:rsid w:val="0070388C"/>
    <w:rsid w:val="00703C10"/>
    <w:rsid w:val="0070572D"/>
    <w:rsid w:val="0070640E"/>
    <w:rsid w:val="00710DA2"/>
    <w:rsid w:val="00711E3E"/>
    <w:rsid w:val="007123D0"/>
    <w:rsid w:val="007126C9"/>
    <w:rsid w:val="00713047"/>
    <w:rsid w:val="00714AD7"/>
    <w:rsid w:val="00716589"/>
    <w:rsid w:val="00716D78"/>
    <w:rsid w:val="00717401"/>
    <w:rsid w:val="00717ECF"/>
    <w:rsid w:val="00720B20"/>
    <w:rsid w:val="00720CC2"/>
    <w:rsid w:val="00720F71"/>
    <w:rsid w:val="0072107F"/>
    <w:rsid w:val="00721B12"/>
    <w:rsid w:val="00721E3E"/>
    <w:rsid w:val="007223FC"/>
    <w:rsid w:val="007232E7"/>
    <w:rsid w:val="007245D7"/>
    <w:rsid w:val="00724E82"/>
    <w:rsid w:val="0072616F"/>
    <w:rsid w:val="0072631E"/>
    <w:rsid w:val="00726346"/>
    <w:rsid w:val="007264B0"/>
    <w:rsid w:val="00731709"/>
    <w:rsid w:val="007320EF"/>
    <w:rsid w:val="007329E1"/>
    <w:rsid w:val="00732C9B"/>
    <w:rsid w:val="00732FF6"/>
    <w:rsid w:val="00734C90"/>
    <w:rsid w:val="00735C5D"/>
    <w:rsid w:val="00736233"/>
    <w:rsid w:val="00736437"/>
    <w:rsid w:val="0073746B"/>
    <w:rsid w:val="0074173E"/>
    <w:rsid w:val="007425F9"/>
    <w:rsid w:val="00742635"/>
    <w:rsid w:val="00742D14"/>
    <w:rsid w:val="00743426"/>
    <w:rsid w:val="00743637"/>
    <w:rsid w:val="007453D7"/>
    <w:rsid w:val="00745906"/>
    <w:rsid w:val="00745E66"/>
    <w:rsid w:val="00746556"/>
    <w:rsid w:val="00746695"/>
    <w:rsid w:val="00746F18"/>
    <w:rsid w:val="00750BB8"/>
    <w:rsid w:val="00750EA0"/>
    <w:rsid w:val="0075112A"/>
    <w:rsid w:val="007511E6"/>
    <w:rsid w:val="00751760"/>
    <w:rsid w:val="00752129"/>
    <w:rsid w:val="0075234A"/>
    <w:rsid w:val="00752FD5"/>
    <w:rsid w:val="00753437"/>
    <w:rsid w:val="00753509"/>
    <w:rsid w:val="00753DFD"/>
    <w:rsid w:val="00754CDC"/>
    <w:rsid w:val="00754D3D"/>
    <w:rsid w:val="0075598D"/>
    <w:rsid w:val="00756ED4"/>
    <w:rsid w:val="0075772D"/>
    <w:rsid w:val="007600E6"/>
    <w:rsid w:val="0076050C"/>
    <w:rsid w:val="007605AA"/>
    <w:rsid w:val="00760E4C"/>
    <w:rsid w:val="00761903"/>
    <w:rsid w:val="00761C25"/>
    <w:rsid w:val="00761ECB"/>
    <w:rsid w:val="007622B8"/>
    <w:rsid w:val="0076335B"/>
    <w:rsid w:val="0076495C"/>
    <w:rsid w:val="00765080"/>
    <w:rsid w:val="00765560"/>
    <w:rsid w:val="00766837"/>
    <w:rsid w:val="00767F48"/>
    <w:rsid w:val="00770585"/>
    <w:rsid w:val="00770BEF"/>
    <w:rsid w:val="00771A83"/>
    <w:rsid w:val="00772C1E"/>
    <w:rsid w:val="00777721"/>
    <w:rsid w:val="00780420"/>
    <w:rsid w:val="007805F7"/>
    <w:rsid w:val="0078068C"/>
    <w:rsid w:val="0078099B"/>
    <w:rsid w:val="00780B08"/>
    <w:rsid w:val="00780C6D"/>
    <w:rsid w:val="00780DF6"/>
    <w:rsid w:val="007817AA"/>
    <w:rsid w:val="00781813"/>
    <w:rsid w:val="007818F6"/>
    <w:rsid w:val="007820F7"/>
    <w:rsid w:val="00782826"/>
    <w:rsid w:val="00782E67"/>
    <w:rsid w:val="007849C8"/>
    <w:rsid w:val="00784DC9"/>
    <w:rsid w:val="0078586E"/>
    <w:rsid w:val="00786780"/>
    <w:rsid w:val="00786A1B"/>
    <w:rsid w:val="0078761D"/>
    <w:rsid w:val="007879B2"/>
    <w:rsid w:val="00791F15"/>
    <w:rsid w:val="007923D6"/>
    <w:rsid w:val="00794132"/>
    <w:rsid w:val="00794526"/>
    <w:rsid w:val="00796510"/>
    <w:rsid w:val="007A04B4"/>
    <w:rsid w:val="007A05F5"/>
    <w:rsid w:val="007A196E"/>
    <w:rsid w:val="007A19D3"/>
    <w:rsid w:val="007A1F73"/>
    <w:rsid w:val="007A229A"/>
    <w:rsid w:val="007A22DD"/>
    <w:rsid w:val="007A3615"/>
    <w:rsid w:val="007A3935"/>
    <w:rsid w:val="007A3E6E"/>
    <w:rsid w:val="007A44AC"/>
    <w:rsid w:val="007A4B3E"/>
    <w:rsid w:val="007A4F6E"/>
    <w:rsid w:val="007A51D6"/>
    <w:rsid w:val="007A5EBF"/>
    <w:rsid w:val="007A6833"/>
    <w:rsid w:val="007A6A2A"/>
    <w:rsid w:val="007A7B5C"/>
    <w:rsid w:val="007B0579"/>
    <w:rsid w:val="007B1F52"/>
    <w:rsid w:val="007B1FC0"/>
    <w:rsid w:val="007B2334"/>
    <w:rsid w:val="007B2B54"/>
    <w:rsid w:val="007B37D2"/>
    <w:rsid w:val="007B4142"/>
    <w:rsid w:val="007B464F"/>
    <w:rsid w:val="007B5B59"/>
    <w:rsid w:val="007B6237"/>
    <w:rsid w:val="007B6DE3"/>
    <w:rsid w:val="007B6E99"/>
    <w:rsid w:val="007C0812"/>
    <w:rsid w:val="007C10A9"/>
    <w:rsid w:val="007C17BD"/>
    <w:rsid w:val="007C2552"/>
    <w:rsid w:val="007C2E9B"/>
    <w:rsid w:val="007C3C21"/>
    <w:rsid w:val="007C4C55"/>
    <w:rsid w:val="007C5294"/>
    <w:rsid w:val="007C5531"/>
    <w:rsid w:val="007C58C6"/>
    <w:rsid w:val="007C6054"/>
    <w:rsid w:val="007C62BE"/>
    <w:rsid w:val="007C6459"/>
    <w:rsid w:val="007C7F2C"/>
    <w:rsid w:val="007D0375"/>
    <w:rsid w:val="007D04FA"/>
    <w:rsid w:val="007D0F09"/>
    <w:rsid w:val="007D1447"/>
    <w:rsid w:val="007D1791"/>
    <w:rsid w:val="007D197C"/>
    <w:rsid w:val="007D2074"/>
    <w:rsid w:val="007D21B9"/>
    <w:rsid w:val="007D2BE7"/>
    <w:rsid w:val="007D3007"/>
    <w:rsid w:val="007D30C3"/>
    <w:rsid w:val="007D39D6"/>
    <w:rsid w:val="007D3F68"/>
    <w:rsid w:val="007D4B69"/>
    <w:rsid w:val="007D4DEC"/>
    <w:rsid w:val="007D4FA7"/>
    <w:rsid w:val="007D50D6"/>
    <w:rsid w:val="007D57FD"/>
    <w:rsid w:val="007D6757"/>
    <w:rsid w:val="007D682F"/>
    <w:rsid w:val="007D6CE5"/>
    <w:rsid w:val="007E276E"/>
    <w:rsid w:val="007E411D"/>
    <w:rsid w:val="007E4184"/>
    <w:rsid w:val="007E4373"/>
    <w:rsid w:val="007E4CB1"/>
    <w:rsid w:val="007E5F65"/>
    <w:rsid w:val="007F42B3"/>
    <w:rsid w:val="007F45A7"/>
    <w:rsid w:val="007F68C5"/>
    <w:rsid w:val="007F75D2"/>
    <w:rsid w:val="00800360"/>
    <w:rsid w:val="00800FA8"/>
    <w:rsid w:val="00801630"/>
    <w:rsid w:val="008017A9"/>
    <w:rsid w:val="00802791"/>
    <w:rsid w:val="0080378F"/>
    <w:rsid w:val="00803833"/>
    <w:rsid w:val="00803B8C"/>
    <w:rsid w:val="00803C79"/>
    <w:rsid w:val="00804776"/>
    <w:rsid w:val="00804A29"/>
    <w:rsid w:val="008058D7"/>
    <w:rsid w:val="008058E2"/>
    <w:rsid w:val="00806339"/>
    <w:rsid w:val="00807640"/>
    <w:rsid w:val="00810498"/>
    <w:rsid w:val="008104A2"/>
    <w:rsid w:val="00811C53"/>
    <w:rsid w:val="00812C4A"/>
    <w:rsid w:val="00812F40"/>
    <w:rsid w:val="00813F48"/>
    <w:rsid w:val="00815242"/>
    <w:rsid w:val="008159F0"/>
    <w:rsid w:val="0081781C"/>
    <w:rsid w:val="008222AC"/>
    <w:rsid w:val="0082442A"/>
    <w:rsid w:val="008258CD"/>
    <w:rsid w:val="00826633"/>
    <w:rsid w:val="00826EA0"/>
    <w:rsid w:val="0082746C"/>
    <w:rsid w:val="00827E64"/>
    <w:rsid w:val="00830E01"/>
    <w:rsid w:val="00830EF9"/>
    <w:rsid w:val="00831522"/>
    <w:rsid w:val="008319C9"/>
    <w:rsid w:val="00832F66"/>
    <w:rsid w:val="0083302D"/>
    <w:rsid w:val="00833CB5"/>
    <w:rsid w:val="00835815"/>
    <w:rsid w:val="00835A9C"/>
    <w:rsid w:val="00835D8A"/>
    <w:rsid w:val="00836707"/>
    <w:rsid w:val="00836B81"/>
    <w:rsid w:val="00837799"/>
    <w:rsid w:val="00837A92"/>
    <w:rsid w:val="00840488"/>
    <w:rsid w:val="00840648"/>
    <w:rsid w:val="00841909"/>
    <w:rsid w:val="00841AE7"/>
    <w:rsid w:val="00841BBD"/>
    <w:rsid w:val="00842699"/>
    <w:rsid w:val="00842A9D"/>
    <w:rsid w:val="00842E95"/>
    <w:rsid w:val="008435AD"/>
    <w:rsid w:val="008448BB"/>
    <w:rsid w:val="00844995"/>
    <w:rsid w:val="00844D43"/>
    <w:rsid w:val="00845A6A"/>
    <w:rsid w:val="00846664"/>
    <w:rsid w:val="008469E9"/>
    <w:rsid w:val="00847AE7"/>
    <w:rsid w:val="008505BF"/>
    <w:rsid w:val="00850945"/>
    <w:rsid w:val="00850FF7"/>
    <w:rsid w:val="00851115"/>
    <w:rsid w:val="008525C9"/>
    <w:rsid w:val="0085360F"/>
    <w:rsid w:val="00854CED"/>
    <w:rsid w:val="00855D7F"/>
    <w:rsid w:val="0085643D"/>
    <w:rsid w:val="00856BB3"/>
    <w:rsid w:val="008608CF"/>
    <w:rsid w:val="0086091A"/>
    <w:rsid w:val="00860D38"/>
    <w:rsid w:val="00860DF7"/>
    <w:rsid w:val="00861266"/>
    <w:rsid w:val="00862074"/>
    <w:rsid w:val="0086322C"/>
    <w:rsid w:val="0086369F"/>
    <w:rsid w:val="008638F9"/>
    <w:rsid w:val="00863A8D"/>
    <w:rsid w:val="00864E74"/>
    <w:rsid w:val="00865156"/>
    <w:rsid w:val="0087318C"/>
    <w:rsid w:val="0087337E"/>
    <w:rsid w:val="008735EB"/>
    <w:rsid w:val="00874ABE"/>
    <w:rsid w:val="00875066"/>
    <w:rsid w:val="00876D6D"/>
    <w:rsid w:val="00877152"/>
    <w:rsid w:val="008802F3"/>
    <w:rsid w:val="00880DC5"/>
    <w:rsid w:val="00881BB7"/>
    <w:rsid w:val="00881C6C"/>
    <w:rsid w:val="0088216D"/>
    <w:rsid w:val="008824FB"/>
    <w:rsid w:val="0088250E"/>
    <w:rsid w:val="00883EBD"/>
    <w:rsid w:val="00883F48"/>
    <w:rsid w:val="0088414C"/>
    <w:rsid w:val="008842E8"/>
    <w:rsid w:val="0088457E"/>
    <w:rsid w:val="008849F9"/>
    <w:rsid w:val="00884F7E"/>
    <w:rsid w:val="00885B31"/>
    <w:rsid w:val="00885D85"/>
    <w:rsid w:val="00886282"/>
    <w:rsid w:val="00886796"/>
    <w:rsid w:val="0088715A"/>
    <w:rsid w:val="0088762A"/>
    <w:rsid w:val="00890F56"/>
    <w:rsid w:val="00891102"/>
    <w:rsid w:val="008911DB"/>
    <w:rsid w:val="008915F4"/>
    <w:rsid w:val="00891FEF"/>
    <w:rsid w:val="0089267D"/>
    <w:rsid w:val="00892A98"/>
    <w:rsid w:val="0089385A"/>
    <w:rsid w:val="00893BF1"/>
    <w:rsid w:val="008941DB"/>
    <w:rsid w:val="00894699"/>
    <w:rsid w:val="008948A1"/>
    <w:rsid w:val="00897E98"/>
    <w:rsid w:val="008A00DB"/>
    <w:rsid w:val="008A083F"/>
    <w:rsid w:val="008A0939"/>
    <w:rsid w:val="008A0D7E"/>
    <w:rsid w:val="008A3A0F"/>
    <w:rsid w:val="008A4605"/>
    <w:rsid w:val="008A474E"/>
    <w:rsid w:val="008A4876"/>
    <w:rsid w:val="008A48A1"/>
    <w:rsid w:val="008A4EBF"/>
    <w:rsid w:val="008A6698"/>
    <w:rsid w:val="008A7DB4"/>
    <w:rsid w:val="008A7F07"/>
    <w:rsid w:val="008B0ED8"/>
    <w:rsid w:val="008B1D7D"/>
    <w:rsid w:val="008B2185"/>
    <w:rsid w:val="008B3ADC"/>
    <w:rsid w:val="008B3B4A"/>
    <w:rsid w:val="008B4E09"/>
    <w:rsid w:val="008B514B"/>
    <w:rsid w:val="008B5370"/>
    <w:rsid w:val="008B5BBD"/>
    <w:rsid w:val="008B6048"/>
    <w:rsid w:val="008B68BD"/>
    <w:rsid w:val="008B7225"/>
    <w:rsid w:val="008C1B3E"/>
    <w:rsid w:val="008C2574"/>
    <w:rsid w:val="008C27C5"/>
    <w:rsid w:val="008C38EE"/>
    <w:rsid w:val="008C5704"/>
    <w:rsid w:val="008C6E6C"/>
    <w:rsid w:val="008C733A"/>
    <w:rsid w:val="008C7857"/>
    <w:rsid w:val="008C7EB5"/>
    <w:rsid w:val="008D05B5"/>
    <w:rsid w:val="008D0D81"/>
    <w:rsid w:val="008D4743"/>
    <w:rsid w:val="008D4E13"/>
    <w:rsid w:val="008D5CE5"/>
    <w:rsid w:val="008D6485"/>
    <w:rsid w:val="008D6D67"/>
    <w:rsid w:val="008D7320"/>
    <w:rsid w:val="008D7575"/>
    <w:rsid w:val="008D7909"/>
    <w:rsid w:val="008D7D90"/>
    <w:rsid w:val="008E0C68"/>
    <w:rsid w:val="008E1339"/>
    <w:rsid w:val="008E2783"/>
    <w:rsid w:val="008E28CD"/>
    <w:rsid w:val="008E3798"/>
    <w:rsid w:val="008E3DF3"/>
    <w:rsid w:val="008E482A"/>
    <w:rsid w:val="008E5724"/>
    <w:rsid w:val="008E5E8A"/>
    <w:rsid w:val="008E6048"/>
    <w:rsid w:val="008E633D"/>
    <w:rsid w:val="008F1D93"/>
    <w:rsid w:val="008F26CC"/>
    <w:rsid w:val="008F3250"/>
    <w:rsid w:val="008F3CE5"/>
    <w:rsid w:val="008F56E5"/>
    <w:rsid w:val="008F5ED1"/>
    <w:rsid w:val="008F65D5"/>
    <w:rsid w:val="008F6B72"/>
    <w:rsid w:val="008F6E80"/>
    <w:rsid w:val="00902483"/>
    <w:rsid w:val="00903FA6"/>
    <w:rsid w:val="009050B4"/>
    <w:rsid w:val="00906E69"/>
    <w:rsid w:val="00906F65"/>
    <w:rsid w:val="00907372"/>
    <w:rsid w:val="009108DA"/>
    <w:rsid w:val="00911255"/>
    <w:rsid w:val="00912BAA"/>
    <w:rsid w:val="00914DB7"/>
    <w:rsid w:val="00915502"/>
    <w:rsid w:val="00915EEE"/>
    <w:rsid w:val="00916FAB"/>
    <w:rsid w:val="009176AC"/>
    <w:rsid w:val="00917E54"/>
    <w:rsid w:val="00920109"/>
    <w:rsid w:val="00920C6F"/>
    <w:rsid w:val="009217E2"/>
    <w:rsid w:val="0092283B"/>
    <w:rsid w:val="00922F86"/>
    <w:rsid w:val="00924885"/>
    <w:rsid w:val="00924CA4"/>
    <w:rsid w:val="00924FBD"/>
    <w:rsid w:val="00925DA7"/>
    <w:rsid w:val="009278D4"/>
    <w:rsid w:val="00930CC3"/>
    <w:rsid w:val="0093167F"/>
    <w:rsid w:val="0093192C"/>
    <w:rsid w:val="00931E32"/>
    <w:rsid w:val="00932121"/>
    <w:rsid w:val="00932462"/>
    <w:rsid w:val="00932B66"/>
    <w:rsid w:val="0093302E"/>
    <w:rsid w:val="009330E8"/>
    <w:rsid w:val="0093347B"/>
    <w:rsid w:val="0093382D"/>
    <w:rsid w:val="00933EC9"/>
    <w:rsid w:val="00934A12"/>
    <w:rsid w:val="00934B95"/>
    <w:rsid w:val="00934FDA"/>
    <w:rsid w:val="00934FDF"/>
    <w:rsid w:val="00935D9C"/>
    <w:rsid w:val="00936BA8"/>
    <w:rsid w:val="00940A71"/>
    <w:rsid w:val="00940F0E"/>
    <w:rsid w:val="00942EF6"/>
    <w:rsid w:val="00943233"/>
    <w:rsid w:val="009436D4"/>
    <w:rsid w:val="009438FB"/>
    <w:rsid w:val="0094442E"/>
    <w:rsid w:val="009447D8"/>
    <w:rsid w:val="00944946"/>
    <w:rsid w:val="0094585B"/>
    <w:rsid w:val="00945E7C"/>
    <w:rsid w:val="00946EA7"/>
    <w:rsid w:val="009473C1"/>
    <w:rsid w:val="009474B8"/>
    <w:rsid w:val="0094767F"/>
    <w:rsid w:val="00947E17"/>
    <w:rsid w:val="009503AA"/>
    <w:rsid w:val="00950A67"/>
    <w:rsid w:val="00950A74"/>
    <w:rsid w:val="0095183E"/>
    <w:rsid w:val="00951A1E"/>
    <w:rsid w:val="00951ACA"/>
    <w:rsid w:val="009530AA"/>
    <w:rsid w:val="00953FC5"/>
    <w:rsid w:val="009566BD"/>
    <w:rsid w:val="00960C78"/>
    <w:rsid w:val="00962934"/>
    <w:rsid w:val="00963D71"/>
    <w:rsid w:val="00965598"/>
    <w:rsid w:val="00965611"/>
    <w:rsid w:val="009657EE"/>
    <w:rsid w:val="00965BD6"/>
    <w:rsid w:val="00965BD7"/>
    <w:rsid w:val="00965DA6"/>
    <w:rsid w:val="00966A90"/>
    <w:rsid w:val="00967797"/>
    <w:rsid w:val="00967E13"/>
    <w:rsid w:val="00970A01"/>
    <w:rsid w:val="00970F6C"/>
    <w:rsid w:val="00971109"/>
    <w:rsid w:val="009717CD"/>
    <w:rsid w:val="0097252F"/>
    <w:rsid w:val="00973721"/>
    <w:rsid w:val="0097402D"/>
    <w:rsid w:val="009741A5"/>
    <w:rsid w:val="00974B6B"/>
    <w:rsid w:val="009759B7"/>
    <w:rsid w:val="00976DFD"/>
    <w:rsid w:val="00977919"/>
    <w:rsid w:val="0098010F"/>
    <w:rsid w:val="00980536"/>
    <w:rsid w:val="009815F3"/>
    <w:rsid w:val="009817D6"/>
    <w:rsid w:val="00982079"/>
    <w:rsid w:val="00982EC8"/>
    <w:rsid w:val="00982F74"/>
    <w:rsid w:val="00982FA7"/>
    <w:rsid w:val="0098300F"/>
    <w:rsid w:val="0098343D"/>
    <w:rsid w:val="00983625"/>
    <w:rsid w:val="0098568C"/>
    <w:rsid w:val="009868CD"/>
    <w:rsid w:val="0099048E"/>
    <w:rsid w:val="009906DE"/>
    <w:rsid w:val="00990CB5"/>
    <w:rsid w:val="00992CA4"/>
    <w:rsid w:val="00993DA1"/>
    <w:rsid w:val="00994FE8"/>
    <w:rsid w:val="00995555"/>
    <w:rsid w:val="009A00FA"/>
    <w:rsid w:val="009A0F3C"/>
    <w:rsid w:val="009A1234"/>
    <w:rsid w:val="009A1258"/>
    <w:rsid w:val="009A1767"/>
    <w:rsid w:val="009A1C00"/>
    <w:rsid w:val="009A2AF1"/>
    <w:rsid w:val="009A3135"/>
    <w:rsid w:val="009A32E1"/>
    <w:rsid w:val="009A4FA9"/>
    <w:rsid w:val="009A5115"/>
    <w:rsid w:val="009A6FA3"/>
    <w:rsid w:val="009B0EA7"/>
    <w:rsid w:val="009B1AFC"/>
    <w:rsid w:val="009B3D54"/>
    <w:rsid w:val="009C090D"/>
    <w:rsid w:val="009C0CDF"/>
    <w:rsid w:val="009C20E7"/>
    <w:rsid w:val="009C2AD1"/>
    <w:rsid w:val="009C30AC"/>
    <w:rsid w:val="009C3A26"/>
    <w:rsid w:val="009C3E8E"/>
    <w:rsid w:val="009C6DB3"/>
    <w:rsid w:val="009C7302"/>
    <w:rsid w:val="009C748C"/>
    <w:rsid w:val="009D07F8"/>
    <w:rsid w:val="009D0CCA"/>
    <w:rsid w:val="009D108C"/>
    <w:rsid w:val="009D23DE"/>
    <w:rsid w:val="009D28F7"/>
    <w:rsid w:val="009D64A9"/>
    <w:rsid w:val="009D6B79"/>
    <w:rsid w:val="009E0380"/>
    <w:rsid w:val="009E120F"/>
    <w:rsid w:val="009E1C91"/>
    <w:rsid w:val="009E2CDB"/>
    <w:rsid w:val="009E5739"/>
    <w:rsid w:val="009E5BA1"/>
    <w:rsid w:val="009E5EEF"/>
    <w:rsid w:val="009E60F4"/>
    <w:rsid w:val="009E63EC"/>
    <w:rsid w:val="009E7174"/>
    <w:rsid w:val="009E7321"/>
    <w:rsid w:val="009F01FA"/>
    <w:rsid w:val="009F229B"/>
    <w:rsid w:val="009F2E75"/>
    <w:rsid w:val="009F3C88"/>
    <w:rsid w:val="009F472D"/>
    <w:rsid w:val="009F4E69"/>
    <w:rsid w:val="009F725B"/>
    <w:rsid w:val="009F744D"/>
    <w:rsid w:val="009F7647"/>
    <w:rsid w:val="00A031D2"/>
    <w:rsid w:val="00A033DF"/>
    <w:rsid w:val="00A0465F"/>
    <w:rsid w:val="00A05676"/>
    <w:rsid w:val="00A05783"/>
    <w:rsid w:val="00A05A2C"/>
    <w:rsid w:val="00A062AD"/>
    <w:rsid w:val="00A072F8"/>
    <w:rsid w:val="00A07DE9"/>
    <w:rsid w:val="00A10546"/>
    <w:rsid w:val="00A10D6D"/>
    <w:rsid w:val="00A125EA"/>
    <w:rsid w:val="00A134BE"/>
    <w:rsid w:val="00A13D0C"/>
    <w:rsid w:val="00A14768"/>
    <w:rsid w:val="00A148DC"/>
    <w:rsid w:val="00A15190"/>
    <w:rsid w:val="00A15195"/>
    <w:rsid w:val="00A166E3"/>
    <w:rsid w:val="00A16921"/>
    <w:rsid w:val="00A211FC"/>
    <w:rsid w:val="00A21362"/>
    <w:rsid w:val="00A214C8"/>
    <w:rsid w:val="00A22F67"/>
    <w:rsid w:val="00A2336C"/>
    <w:rsid w:val="00A236B8"/>
    <w:rsid w:val="00A26A5F"/>
    <w:rsid w:val="00A27483"/>
    <w:rsid w:val="00A307D1"/>
    <w:rsid w:val="00A30C6F"/>
    <w:rsid w:val="00A30C97"/>
    <w:rsid w:val="00A316B9"/>
    <w:rsid w:val="00A32D0B"/>
    <w:rsid w:val="00A32E79"/>
    <w:rsid w:val="00A33ECA"/>
    <w:rsid w:val="00A34B36"/>
    <w:rsid w:val="00A37072"/>
    <w:rsid w:val="00A378C0"/>
    <w:rsid w:val="00A37CBC"/>
    <w:rsid w:val="00A37D97"/>
    <w:rsid w:val="00A40621"/>
    <w:rsid w:val="00A40ABE"/>
    <w:rsid w:val="00A40DA4"/>
    <w:rsid w:val="00A41298"/>
    <w:rsid w:val="00A41913"/>
    <w:rsid w:val="00A41B52"/>
    <w:rsid w:val="00A41E45"/>
    <w:rsid w:val="00A43080"/>
    <w:rsid w:val="00A44851"/>
    <w:rsid w:val="00A451EC"/>
    <w:rsid w:val="00A4592B"/>
    <w:rsid w:val="00A46504"/>
    <w:rsid w:val="00A46506"/>
    <w:rsid w:val="00A477BC"/>
    <w:rsid w:val="00A511CC"/>
    <w:rsid w:val="00A51CE5"/>
    <w:rsid w:val="00A529E7"/>
    <w:rsid w:val="00A535F6"/>
    <w:rsid w:val="00A56C68"/>
    <w:rsid w:val="00A57A4A"/>
    <w:rsid w:val="00A611C0"/>
    <w:rsid w:val="00A61967"/>
    <w:rsid w:val="00A61AC4"/>
    <w:rsid w:val="00A6323C"/>
    <w:rsid w:val="00A63C97"/>
    <w:rsid w:val="00A667B0"/>
    <w:rsid w:val="00A66E76"/>
    <w:rsid w:val="00A676F7"/>
    <w:rsid w:val="00A70583"/>
    <w:rsid w:val="00A7082E"/>
    <w:rsid w:val="00A71039"/>
    <w:rsid w:val="00A71232"/>
    <w:rsid w:val="00A71A6E"/>
    <w:rsid w:val="00A72546"/>
    <w:rsid w:val="00A72B52"/>
    <w:rsid w:val="00A736DD"/>
    <w:rsid w:val="00A73D06"/>
    <w:rsid w:val="00A73E75"/>
    <w:rsid w:val="00A74453"/>
    <w:rsid w:val="00A74BFC"/>
    <w:rsid w:val="00A76F2D"/>
    <w:rsid w:val="00A7726E"/>
    <w:rsid w:val="00A77923"/>
    <w:rsid w:val="00A77EBD"/>
    <w:rsid w:val="00A80123"/>
    <w:rsid w:val="00A80E6F"/>
    <w:rsid w:val="00A8326D"/>
    <w:rsid w:val="00A83CCB"/>
    <w:rsid w:val="00A854A4"/>
    <w:rsid w:val="00A8608F"/>
    <w:rsid w:val="00A87F4A"/>
    <w:rsid w:val="00A918F7"/>
    <w:rsid w:val="00A924CF"/>
    <w:rsid w:val="00A93872"/>
    <w:rsid w:val="00A94AB6"/>
    <w:rsid w:val="00A96896"/>
    <w:rsid w:val="00A96C39"/>
    <w:rsid w:val="00A96F30"/>
    <w:rsid w:val="00A97191"/>
    <w:rsid w:val="00AA02C8"/>
    <w:rsid w:val="00AA140D"/>
    <w:rsid w:val="00AA1766"/>
    <w:rsid w:val="00AA2456"/>
    <w:rsid w:val="00AA24D6"/>
    <w:rsid w:val="00AA2CEB"/>
    <w:rsid w:val="00AA2DF8"/>
    <w:rsid w:val="00AA35D9"/>
    <w:rsid w:val="00AA42E1"/>
    <w:rsid w:val="00AA6493"/>
    <w:rsid w:val="00AA6E90"/>
    <w:rsid w:val="00AA72FF"/>
    <w:rsid w:val="00AA778A"/>
    <w:rsid w:val="00AB0B70"/>
    <w:rsid w:val="00AB0F15"/>
    <w:rsid w:val="00AB16B4"/>
    <w:rsid w:val="00AB22C8"/>
    <w:rsid w:val="00AB2A86"/>
    <w:rsid w:val="00AB31A8"/>
    <w:rsid w:val="00AB48E3"/>
    <w:rsid w:val="00AB5228"/>
    <w:rsid w:val="00AB55ED"/>
    <w:rsid w:val="00AB5E15"/>
    <w:rsid w:val="00AB6A9E"/>
    <w:rsid w:val="00AB76A7"/>
    <w:rsid w:val="00AB7E05"/>
    <w:rsid w:val="00AC1C96"/>
    <w:rsid w:val="00AC311E"/>
    <w:rsid w:val="00AC35DD"/>
    <w:rsid w:val="00AC6763"/>
    <w:rsid w:val="00AC683C"/>
    <w:rsid w:val="00AC76DF"/>
    <w:rsid w:val="00AC7FCC"/>
    <w:rsid w:val="00AD07C8"/>
    <w:rsid w:val="00AD130B"/>
    <w:rsid w:val="00AD2A31"/>
    <w:rsid w:val="00AD2A86"/>
    <w:rsid w:val="00AD313F"/>
    <w:rsid w:val="00AD4B17"/>
    <w:rsid w:val="00AD575F"/>
    <w:rsid w:val="00AD5FA0"/>
    <w:rsid w:val="00AD6D87"/>
    <w:rsid w:val="00AD6DF7"/>
    <w:rsid w:val="00AD6F80"/>
    <w:rsid w:val="00AD75B6"/>
    <w:rsid w:val="00AD7635"/>
    <w:rsid w:val="00AD7A55"/>
    <w:rsid w:val="00AD7FE8"/>
    <w:rsid w:val="00AE1869"/>
    <w:rsid w:val="00AE2F77"/>
    <w:rsid w:val="00AE3457"/>
    <w:rsid w:val="00AE3EE6"/>
    <w:rsid w:val="00AE4BB7"/>
    <w:rsid w:val="00AE5B4A"/>
    <w:rsid w:val="00AE6463"/>
    <w:rsid w:val="00AF12CB"/>
    <w:rsid w:val="00AF2F0B"/>
    <w:rsid w:val="00AF32D8"/>
    <w:rsid w:val="00AF331E"/>
    <w:rsid w:val="00AF3B66"/>
    <w:rsid w:val="00AF3F3A"/>
    <w:rsid w:val="00AF416D"/>
    <w:rsid w:val="00AF4CD0"/>
    <w:rsid w:val="00AF56AA"/>
    <w:rsid w:val="00AF6D59"/>
    <w:rsid w:val="00B003B0"/>
    <w:rsid w:val="00B00716"/>
    <w:rsid w:val="00B009A0"/>
    <w:rsid w:val="00B00B3D"/>
    <w:rsid w:val="00B01426"/>
    <w:rsid w:val="00B020F9"/>
    <w:rsid w:val="00B02B8E"/>
    <w:rsid w:val="00B03B57"/>
    <w:rsid w:val="00B0402A"/>
    <w:rsid w:val="00B04BE6"/>
    <w:rsid w:val="00B04D96"/>
    <w:rsid w:val="00B04EE3"/>
    <w:rsid w:val="00B05449"/>
    <w:rsid w:val="00B05761"/>
    <w:rsid w:val="00B05D5B"/>
    <w:rsid w:val="00B0730C"/>
    <w:rsid w:val="00B07686"/>
    <w:rsid w:val="00B10D12"/>
    <w:rsid w:val="00B1150E"/>
    <w:rsid w:val="00B11796"/>
    <w:rsid w:val="00B11E55"/>
    <w:rsid w:val="00B13615"/>
    <w:rsid w:val="00B13C54"/>
    <w:rsid w:val="00B14B0F"/>
    <w:rsid w:val="00B15122"/>
    <w:rsid w:val="00B154E5"/>
    <w:rsid w:val="00B15809"/>
    <w:rsid w:val="00B17EB7"/>
    <w:rsid w:val="00B208B5"/>
    <w:rsid w:val="00B20F76"/>
    <w:rsid w:val="00B2118B"/>
    <w:rsid w:val="00B2119C"/>
    <w:rsid w:val="00B21C2D"/>
    <w:rsid w:val="00B21DF9"/>
    <w:rsid w:val="00B22C04"/>
    <w:rsid w:val="00B22FCA"/>
    <w:rsid w:val="00B23042"/>
    <w:rsid w:val="00B2403F"/>
    <w:rsid w:val="00B25ACE"/>
    <w:rsid w:val="00B26225"/>
    <w:rsid w:val="00B26680"/>
    <w:rsid w:val="00B26DD6"/>
    <w:rsid w:val="00B274A2"/>
    <w:rsid w:val="00B2765D"/>
    <w:rsid w:val="00B30A99"/>
    <w:rsid w:val="00B33909"/>
    <w:rsid w:val="00B33D21"/>
    <w:rsid w:val="00B35F1D"/>
    <w:rsid w:val="00B377E2"/>
    <w:rsid w:val="00B4067D"/>
    <w:rsid w:val="00B40A7E"/>
    <w:rsid w:val="00B40EE8"/>
    <w:rsid w:val="00B420E2"/>
    <w:rsid w:val="00B42148"/>
    <w:rsid w:val="00B42346"/>
    <w:rsid w:val="00B42C4F"/>
    <w:rsid w:val="00B43265"/>
    <w:rsid w:val="00B43732"/>
    <w:rsid w:val="00B43962"/>
    <w:rsid w:val="00B44B9F"/>
    <w:rsid w:val="00B44EFA"/>
    <w:rsid w:val="00B459EA"/>
    <w:rsid w:val="00B45E76"/>
    <w:rsid w:val="00B4617B"/>
    <w:rsid w:val="00B469E2"/>
    <w:rsid w:val="00B47805"/>
    <w:rsid w:val="00B50487"/>
    <w:rsid w:val="00B50967"/>
    <w:rsid w:val="00B51D25"/>
    <w:rsid w:val="00B51E98"/>
    <w:rsid w:val="00B51FDE"/>
    <w:rsid w:val="00B52916"/>
    <w:rsid w:val="00B52B6A"/>
    <w:rsid w:val="00B52CC1"/>
    <w:rsid w:val="00B55AE4"/>
    <w:rsid w:val="00B55DA5"/>
    <w:rsid w:val="00B56580"/>
    <w:rsid w:val="00B56B55"/>
    <w:rsid w:val="00B577A8"/>
    <w:rsid w:val="00B604BC"/>
    <w:rsid w:val="00B60CDF"/>
    <w:rsid w:val="00B6170F"/>
    <w:rsid w:val="00B7318A"/>
    <w:rsid w:val="00B73AAB"/>
    <w:rsid w:val="00B73B22"/>
    <w:rsid w:val="00B73ED2"/>
    <w:rsid w:val="00B76AB5"/>
    <w:rsid w:val="00B81036"/>
    <w:rsid w:val="00B817EF"/>
    <w:rsid w:val="00B829C8"/>
    <w:rsid w:val="00B83653"/>
    <w:rsid w:val="00B83794"/>
    <w:rsid w:val="00B85985"/>
    <w:rsid w:val="00B86E05"/>
    <w:rsid w:val="00B8706E"/>
    <w:rsid w:val="00B87977"/>
    <w:rsid w:val="00B900D4"/>
    <w:rsid w:val="00B906BA"/>
    <w:rsid w:val="00B9137C"/>
    <w:rsid w:val="00B921E6"/>
    <w:rsid w:val="00B93765"/>
    <w:rsid w:val="00B93A08"/>
    <w:rsid w:val="00B93A71"/>
    <w:rsid w:val="00B94F59"/>
    <w:rsid w:val="00B95E8B"/>
    <w:rsid w:val="00B96DBD"/>
    <w:rsid w:val="00B971F9"/>
    <w:rsid w:val="00B978D5"/>
    <w:rsid w:val="00BA0113"/>
    <w:rsid w:val="00BA0563"/>
    <w:rsid w:val="00BA2383"/>
    <w:rsid w:val="00BA2608"/>
    <w:rsid w:val="00BA294B"/>
    <w:rsid w:val="00BA29D0"/>
    <w:rsid w:val="00BA32BB"/>
    <w:rsid w:val="00BA364D"/>
    <w:rsid w:val="00BA4B42"/>
    <w:rsid w:val="00BA6A16"/>
    <w:rsid w:val="00BA7456"/>
    <w:rsid w:val="00BA7784"/>
    <w:rsid w:val="00BB09F3"/>
    <w:rsid w:val="00BB0B2B"/>
    <w:rsid w:val="00BB13C7"/>
    <w:rsid w:val="00BB1EE5"/>
    <w:rsid w:val="00BB2E98"/>
    <w:rsid w:val="00BB433F"/>
    <w:rsid w:val="00BB4E42"/>
    <w:rsid w:val="00BB6800"/>
    <w:rsid w:val="00BB6E5F"/>
    <w:rsid w:val="00BB77A7"/>
    <w:rsid w:val="00BC0553"/>
    <w:rsid w:val="00BC22DC"/>
    <w:rsid w:val="00BC22E0"/>
    <w:rsid w:val="00BC2A65"/>
    <w:rsid w:val="00BC3509"/>
    <w:rsid w:val="00BC3B90"/>
    <w:rsid w:val="00BC44CA"/>
    <w:rsid w:val="00BC6518"/>
    <w:rsid w:val="00BC6985"/>
    <w:rsid w:val="00BD2258"/>
    <w:rsid w:val="00BD3290"/>
    <w:rsid w:val="00BD4181"/>
    <w:rsid w:val="00BD481D"/>
    <w:rsid w:val="00BD4C39"/>
    <w:rsid w:val="00BD645D"/>
    <w:rsid w:val="00BD706E"/>
    <w:rsid w:val="00BE056E"/>
    <w:rsid w:val="00BE0A16"/>
    <w:rsid w:val="00BE0F68"/>
    <w:rsid w:val="00BE2521"/>
    <w:rsid w:val="00BE2A39"/>
    <w:rsid w:val="00BE3790"/>
    <w:rsid w:val="00BE3DFF"/>
    <w:rsid w:val="00BE4203"/>
    <w:rsid w:val="00BE523D"/>
    <w:rsid w:val="00BE55C5"/>
    <w:rsid w:val="00BE5ED8"/>
    <w:rsid w:val="00BE6082"/>
    <w:rsid w:val="00BE68CC"/>
    <w:rsid w:val="00BE7666"/>
    <w:rsid w:val="00BF0A3F"/>
    <w:rsid w:val="00BF1377"/>
    <w:rsid w:val="00BF1710"/>
    <w:rsid w:val="00BF2477"/>
    <w:rsid w:val="00BF3834"/>
    <w:rsid w:val="00BF5A81"/>
    <w:rsid w:val="00BF63BC"/>
    <w:rsid w:val="00BF6F2F"/>
    <w:rsid w:val="00C01E73"/>
    <w:rsid w:val="00C01FF0"/>
    <w:rsid w:val="00C033E4"/>
    <w:rsid w:val="00C03953"/>
    <w:rsid w:val="00C04623"/>
    <w:rsid w:val="00C05603"/>
    <w:rsid w:val="00C06827"/>
    <w:rsid w:val="00C068CF"/>
    <w:rsid w:val="00C06D32"/>
    <w:rsid w:val="00C10FD6"/>
    <w:rsid w:val="00C11617"/>
    <w:rsid w:val="00C11709"/>
    <w:rsid w:val="00C11A97"/>
    <w:rsid w:val="00C1224E"/>
    <w:rsid w:val="00C132DE"/>
    <w:rsid w:val="00C1383A"/>
    <w:rsid w:val="00C13F2D"/>
    <w:rsid w:val="00C154D7"/>
    <w:rsid w:val="00C17746"/>
    <w:rsid w:val="00C177F4"/>
    <w:rsid w:val="00C21286"/>
    <w:rsid w:val="00C218ED"/>
    <w:rsid w:val="00C22157"/>
    <w:rsid w:val="00C228A5"/>
    <w:rsid w:val="00C233FE"/>
    <w:rsid w:val="00C23AD2"/>
    <w:rsid w:val="00C25116"/>
    <w:rsid w:val="00C256AB"/>
    <w:rsid w:val="00C2648F"/>
    <w:rsid w:val="00C26A37"/>
    <w:rsid w:val="00C26A3E"/>
    <w:rsid w:val="00C2706C"/>
    <w:rsid w:val="00C311AF"/>
    <w:rsid w:val="00C32DFF"/>
    <w:rsid w:val="00C33AB4"/>
    <w:rsid w:val="00C33D71"/>
    <w:rsid w:val="00C33D87"/>
    <w:rsid w:val="00C3436A"/>
    <w:rsid w:val="00C34C2F"/>
    <w:rsid w:val="00C3570D"/>
    <w:rsid w:val="00C363B1"/>
    <w:rsid w:val="00C36DCE"/>
    <w:rsid w:val="00C370A1"/>
    <w:rsid w:val="00C403DA"/>
    <w:rsid w:val="00C408A0"/>
    <w:rsid w:val="00C4223C"/>
    <w:rsid w:val="00C424DD"/>
    <w:rsid w:val="00C431F6"/>
    <w:rsid w:val="00C43606"/>
    <w:rsid w:val="00C4466E"/>
    <w:rsid w:val="00C4489F"/>
    <w:rsid w:val="00C45495"/>
    <w:rsid w:val="00C45E20"/>
    <w:rsid w:val="00C460F7"/>
    <w:rsid w:val="00C46485"/>
    <w:rsid w:val="00C46630"/>
    <w:rsid w:val="00C46E5B"/>
    <w:rsid w:val="00C506A0"/>
    <w:rsid w:val="00C5144B"/>
    <w:rsid w:val="00C516F9"/>
    <w:rsid w:val="00C53726"/>
    <w:rsid w:val="00C54531"/>
    <w:rsid w:val="00C550FE"/>
    <w:rsid w:val="00C5559E"/>
    <w:rsid w:val="00C56DD7"/>
    <w:rsid w:val="00C57173"/>
    <w:rsid w:val="00C60BE6"/>
    <w:rsid w:val="00C6135F"/>
    <w:rsid w:val="00C625BB"/>
    <w:rsid w:val="00C62922"/>
    <w:rsid w:val="00C639DF"/>
    <w:rsid w:val="00C63FEE"/>
    <w:rsid w:val="00C645CD"/>
    <w:rsid w:val="00C65B54"/>
    <w:rsid w:val="00C66E9E"/>
    <w:rsid w:val="00C67525"/>
    <w:rsid w:val="00C71570"/>
    <w:rsid w:val="00C72C86"/>
    <w:rsid w:val="00C74F9D"/>
    <w:rsid w:val="00C759F5"/>
    <w:rsid w:val="00C81D93"/>
    <w:rsid w:val="00C82BBD"/>
    <w:rsid w:val="00C832F7"/>
    <w:rsid w:val="00C83A04"/>
    <w:rsid w:val="00C84129"/>
    <w:rsid w:val="00C849B3"/>
    <w:rsid w:val="00C851D6"/>
    <w:rsid w:val="00C852F8"/>
    <w:rsid w:val="00C85E69"/>
    <w:rsid w:val="00C85FA8"/>
    <w:rsid w:val="00C86CD0"/>
    <w:rsid w:val="00C8763E"/>
    <w:rsid w:val="00C87B2C"/>
    <w:rsid w:val="00C9069F"/>
    <w:rsid w:val="00C92603"/>
    <w:rsid w:val="00C92A24"/>
    <w:rsid w:val="00C92F2D"/>
    <w:rsid w:val="00C94014"/>
    <w:rsid w:val="00C94633"/>
    <w:rsid w:val="00C94663"/>
    <w:rsid w:val="00C947A6"/>
    <w:rsid w:val="00C94CCB"/>
    <w:rsid w:val="00C96E42"/>
    <w:rsid w:val="00C96F58"/>
    <w:rsid w:val="00C973A1"/>
    <w:rsid w:val="00C97AC9"/>
    <w:rsid w:val="00C97C39"/>
    <w:rsid w:val="00CA0D92"/>
    <w:rsid w:val="00CA26D9"/>
    <w:rsid w:val="00CA5225"/>
    <w:rsid w:val="00CA6E89"/>
    <w:rsid w:val="00CA75C5"/>
    <w:rsid w:val="00CA7625"/>
    <w:rsid w:val="00CA7875"/>
    <w:rsid w:val="00CA7BC4"/>
    <w:rsid w:val="00CB1364"/>
    <w:rsid w:val="00CB2DE2"/>
    <w:rsid w:val="00CB3CCE"/>
    <w:rsid w:val="00CB48DC"/>
    <w:rsid w:val="00CB523A"/>
    <w:rsid w:val="00CB52A8"/>
    <w:rsid w:val="00CB55B9"/>
    <w:rsid w:val="00CB5A4F"/>
    <w:rsid w:val="00CB5A6A"/>
    <w:rsid w:val="00CB65F9"/>
    <w:rsid w:val="00CB6781"/>
    <w:rsid w:val="00CB6E57"/>
    <w:rsid w:val="00CB7156"/>
    <w:rsid w:val="00CC1FAC"/>
    <w:rsid w:val="00CC2579"/>
    <w:rsid w:val="00CC4384"/>
    <w:rsid w:val="00CC68F2"/>
    <w:rsid w:val="00CC753E"/>
    <w:rsid w:val="00CC79A1"/>
    <w:rsid w:val="00CC7D6D"/>
    <w:rsid w:val="00CD1036"/>
    <w:rsid w:val="00CD200D"/>
    <w:rsid w:val="00CD3155"/>
    <w:rsid w:val="00CD32A6"/>
    <w:rsid w:val="00CD4DAB"/>
    <w:rsid w:val="00CD7F50"/>
    <w:rsid w:val="00CE00A8"/>
    <w:rsid w:val="00CE105A"/>
    <w:rsid w:val="00CE2205"/>
    <w:rsid w:val="00CE289B"/>
    <w:rsid w:val="00CE32C3"/>
    <w:rsid w:val="00CE3DD1"/>
    <w:rsid w:val="00CE40E8"/>
    <w:rsid w:val="00CE478B"/>
    <w:rsid w:val="00CE492D"/>
    <w:rsid w:val="00CE4A06"/>
    <w:rsid w:val="00CE4C56"/>
    <w:rsid w:val="00CE58AE"/>
    <w:rsid w:val="00CE67B9"/>
    <w:rsid w:val="00CE7573"/>
    <w:rsid w:val="00CE7C46"/>
    <w:rsid w:val="00CF01AD"/>
    <w:rsid w:val="00CF0367"/>
    <w:rsid w:val="00CF08CB"/>
    <w:rsid w:val="00CF1245"/>
    <w:rsid w:val="00CF1579"/>
    <w:rsid w:val="00CF16C4"/>
    <w:rsid w:val="00CF16CC"/>
    <w:rsid w:val="00CF1C1A"/>
    <w:rsid w:val="00CF2BDD"/>
    <w:rsid w:val="00CF2D4E"/>
    <w:rsid w:val="00CF44F7"/>
    <w:rsid w:val="00CF4D2F"/>
    <w:rsid w:val="00CF69D0"/>
    <w:rsid w:val="00CF69E5"/>
    <w:rsid w:val="00CF70FE"/>
    <w:rsid w:val="00CF7C17"/>
    <w:rsid w:val="00D016A4"/>
    <w:rsid w:val="00D031AC"/>
    <w:rsid w:val="00D03D1C"/>
    <w:rsid w:val="00D049F6"/>
    <w:rsid w:val="00D04F0D"/>
    <w:rsid w:val="00D05826"/>
    <w:rsid w:val="00D071B8"/>
    <w:rsid w:val="00D07D76"/>
    <w:rsid w:val="00D103DF"/>
    <w:rsid w:val="00D10A93"/>
    <w:rsid w:val="00D10F42"/>
    <w:rsid w:val="00D110FE"/>
    <w:rsid w:val="00D11D2F"/>
    <w:rsid w:val="00D125C5"/>
    <w:rsid w:val="00D12768"/>
    <w:rsid w:val="00D151C6"/>
    <w:rsid w:val="00D167D3"/>
    <w:rsid w:val="00D16AF4"/>
    <w:rsid w:val="00D170C4"/>
    <w:rsid w:val="00D1772E"/>
    <w:rsid w:val="00D1782F"/>
    <w:rsid w:val="00D17EB1"/>
    <w:rsid w:val="00D2212D"/>
    <w:rsid w:val="00D22642"/>
    <w:rsid w:val="00D22D10"/>
    <w:rsid w:val="00D23D38"/>
    <w:rsid w:val="00D24068"/>
    <w:rsid w:val="00D24D3B"/>
    <w:rsid w:val="00D25C78"/>
    <w:rsid w:val="00D33183"/>
    <w:rsid w:val="00D33F99"/>
    <w:rsid w:val="00D35992"/>
    <w:rsid w:val="00D35B99"/>
    <w:rsid w:val="00D35BE7"/>
    <w:rsid w:val="00D36571"/>
    <w:rsid w:val="00D36DE3"/>
    <w:rsid w:val="00D3733D"/>
    <w:rsid w:val="00D375CE"/>
    <w:rsid w:val="00D37F69"/>
    <w:rsid w:val="00D41AF4"/>
    <w:rsid w:val="00D42835"/>
    <w:rsid w:val="00D42F75"/>
    <w:rsid w:val="00D44F5A"/>
    <w:rsid w:val="00D4514B"/>
    <w:rsid w:val="00D4576E"/>
    <w:rsid w:val="00D45D1D"/>
    <w:rsid w:val="00D45D21"/>
    <w:rsid w:val="00D46700"/>
    <w:rsid w:val="00D46A7A"/>
    <w:rsid w:val="00D46F3F"/>
    <w:rsid w:val="00D50890"/>
    <w:rsid w:val="00D5124E"/>
    <w:rsid w:val="00D51449"/>
    <w:rsid w:val="00D51A26"/>
    <w:rsid w:val="00D51DFF"/>
    <w:rsid w:val="00D51E29"/>
    <w:rsid w:val="00D528C8"/>
    <w:rsid w:val="00D56CE9"/>
    <w:rsid w:val="00D5728D"/>
    <w:rsid w:val="00D60276"/>
    <w:rsid w:val="00D61B4E"/>
    <w:rsid w:val="00D61F5D"/>
    <w:rsid w:val="00D62003"/>
    <w:rsid w:val="00D62582"/>
    <w:rsid w:val="00D62B25"/>
    <w:rsid w:val="00D62D08"/>
    <w:rsid w:val="00D62F43"/>
    <w:rsid w:val="00D641EF"/>
    <w:rsid w:val="00D64B00"/>
    <w:rsid w:val="00D65E5B"/>
    <w:rsid w:val="00D65F29"/>
    <w:rsid w:val="00D71C52"/>
    <w:rsid w:val="00D72062"/>
    <w:rsid w:val="00D7218D"/>
    <w:rsid w:val="00D7262F"/>
    <w:rsid w:val="00D7281F"/>
    <w:rsid w:val="00D73B35"/>
    <w:rsid w:val="00D73BBB"/>
    <w:rsid w:val="00D73D62"/>
    <w:rsid w:val="00D73FEB"/>
    <w:rsid w:val="00D7442D"/>
    <w:rsid w:val="00D74D06"/>
    <w:rsid w:val="00D7504F"/>
    <w:rsid w:val="00D77D87"/>
    <w:rsid w:val="00D808BE"/>
    <w:rsid w:val="00D80D2A"/>
    <w:rsid w:val="00D81121"/>
    <w:rsid w:val="00D81994"/>
    <w:rsid w:val="00D8435B"/>
    <w:rsid w:val="00D844BC"/>
    <w:rsid w:val="00D84DDD"/>
    <w:rsid w:val="00D860F6"/>
    <w:rsid w:val="00D8757B"/>
    <w:rsid w:val="00D87D56"/>
    <w:rsid w:val="00D87E39"/>
    <w:rsid w:val="00D91C21"/>
    <w:rsid w:val="00D92587"/>
    <w:rsid w:val="00D93130"/>
    <w:rsid w:val="00D934AE"/>
    <w:rsid w:val="00D942C5"/>
    <w:rsid w:val="00D95B55"/>
    <w:rsid w:val="00D96EE2"/>
    <w:rsid w:val="00DA0B07"/>
    <w:rsid w:val="00DA0D43"/>
    <w:rsid w:val="00DA2422"/>
    <w:rsid w:val="00DA5295"/>
    <w:rsid w:val="00DA5B71"/>
    <w:rsid w:val="00DA6C0E"/>
    <w:rsid w:val="00DA792C"/>
    <w:rsid w:val="00DB0B91"/>
    <w:rsid w:val="00DB0BC3"/>
    <w:rsid w:val="00DB12BC"/>
    <w:rsid w:val="00DB1CA8"/>
    <w:rsid w:val="00DB27DF"/>
    <w:rsid w:val="00DB3158"/>
    <w:rsid w:val="00DB3994"/>
    <w:rsid w:val="00DB40C3"/>
    <w:rsid w:val="00DB43AF"/>
    <w:rsid w:val="00DC0319"/>
    <w:rsid w:val="00DC0A67"/>
    <w:rsid w:val="00DC188C"/>
    <w:rsid w:val="00DC1CD6"/>
    <w:rsid w:val="00DC2CAB"/>
    <w:rsid w:val="00DC316B"/>
    <w:rsid w:val="00DC36A0"/>
    <w:rsid w:val="00DC3B04"/>
    <w:rsid w:val="00DC42D6"/>
    <w:rsid w:val="00DC45F4"/>
    <w:rsid w:val="00DC4C01"/>
    <w:rsid w:val="00DC56B0"/>
    <w:rsid w:val="00DC70E6"/>
    <w:rsid w:val="00DC79E9"/>
    <w:rsid w:val="00DD022C"/>
    <w:rsid w:val="00DD0464"/>
    <w:rsid w:val="00DD1C2A"/>
    <w:rsid w:val="00DD1F8F"/>
    <w:rsid w:val="00DD310B"/>
    <w:rsid w:val="00DD51C9"/>
    <w:rsid w:val="00DD52DD"/>
    <w:rsid w:val="00DD52F7"/>
    <w:rsid w:val="00DD5E39"/>
    <w:rsid w:val="00DD6117"/>
    <w:rsid w:val="00DD7620"/>
    <w:rsid w:val="00DD79DD"/>
    <w:rsid w:val="00DE0CB6"/>
    <w:rsid w:val="00DE1209"/>
    <w:rsid w:val="00DE1232"/>
    <w:rsid w:val="00DE1650"/>
    <w:rsid w:val="00DE20DD"/>
    <w:rsid w:val="00DE2258"/>
    <w:rsid w:val="00DE2A17"/>
    <w:rsid w:val="00DE5799"/>
    <w:rsid w:val="00DE603D"/>
    <w:rsid w:val="00DE64DF"/>
    <w:rsid w:val="00DE66D9"/>
    <w:rsid w:val="00DE6CCD"/>
    <w:rsid w:val="00DE751C"/>
    <w:rsid w:val="00DE7F0C"/>
    <w:rsid w:val="00DF13F7"/>
    <w:rsid w:val="00DF2DB5"/>
    <w:rsid w:val="00DF4261"/>
    <w:rsid w:val="00DF54F6"/>
    <w:rsid w:val="00DF5921"/>
    <w:rsid w:val="00E005A7"/>
    <w:rsid w:val="00E008A3"/>
    <w:rsid w:val="00E009D4"/>
    <w:rsid w:val="00E01BD3"/>
    <w:rsid w:val="00E01CF7"/>
    <w:rsid w:val="00E026AE"/>
    <w:rsid w:val="00E0304E"/>
    <w:rsid w:val="00E03063"/>
    <w:rsid w:val="00E04B43"/>
    <w:rsid w:val="00E04EA0"/>
    <w:rsid w:val="00E05500"/>
    <w:rsid w:val="00E060C5"/>
    <w:rsid w:val="00E066EA"/>
    <w:rsid w:val="00E06744"/>
    <w:rsid w:val="00E06871"/>
    <w:rsid w:val="00E06A73"/>
    <w:rsid w:val="00E07940"/>
    <w:rsid w:val="00E07BC7"/>
    <w:rsid w:val="00E100C7"/>
    <w:rsid w:val="00E118AE"/>
    <w:rsid w:val="00E11FBB"/>
    <w:rsid w:val="00E1229A"/>
    <w:rsid w:val="00E123F5"/>
    <w:rsid w:val="00E131D2"/>
    <w:rsid w:val="00E149A4"/>
    <w:rsid w:val="00E16281"/>
    <w:rsid w:val="00E162BA"/>
    <w:rsid w:val="00E178E4"/>
    <w:rsid w:val="00E17F80"/>
    <w:rsid w:val="00E2311B"/>
    <w:rsid w:val="00E232A8"/>
    <w:rsid w:val="00E2359B"/>
    <w:rsid w:val="00E241FA"/>
    <w:rsid w:val="00E247CD"/>
    <w:rsid w:val="00E24F96"/>
    <w:rsid w:val="00E25306"/>
    <w:rsid w:val="00E254CC"/>
    <w:rsid w:val="00E25793"/>
    <w:rsid w:val="00E26152"/>
    <w:rsid w:val="00E265AF"/>
    <w:rsid w:val="00E2677D"/>
    <w:rsid w:val="00E274CA"/>
    <w:rsid w:val="00E27593"/>
    <w:rsid w:val="00E2782F"/>
    <w:rsid w:val="00E31063"/>
    <w:rsid w:val="00E32D11"/>
    <w:rsid w:val="00E33A87"/>
    <w:rsid w:val="00E342AB"/>
    <w:rsid w:val="00E34A97"/>
    <w:rsid w:val="00E36AE8"/>
    <w:rsid w:val="00E378B0"/>
    <w:rsid w:val="00E40FF7"/>
    <w:rsid w:val="00E41126"/>
    <w:rsid w:val="00E41FFE"/>
    <w:rsid w:val="00E43664"/>
    <w:rsid w:val="00E45189"/>
    <w:rsid w:val="00E456E3"/>
    <w:rsid w:val="00E4604D"/>
    <w:rsid w:val="00E5004F"/>
    <w:rsid w:val="00E501C9"/>
    <w:rsid w:val="00E5045B"/>
    <w:rsid w:val="00E51184"/>
    <w:rsid w:val="00E5133B"/>
    <w:rsid w:val="00E53016"/>
    <w:rsid w:val="00E53506"/>
    <w:rsid w:val="00E53A65"/>
    <w:rsid w:val="00E54037"/>
    <w:rsid w:val="00E541FD"/>
    <w:rsid w:val="00E54F48"/>
    <w:rsid w:val="00E57DD6"/>
    <w:rsid w:val="00E6017E"/>
    <w:rsid w:val="00E60232"/>
    <w:rsid w:val="00E61057"/>
    <w:rsid w:val="00E61566"/>
    <w:rsid w:val="00E61DEB"/>
    <w:rsid w:val="00E62116"/>
    <w:rsid w:val="00E6244B"/>
    <w:rsid w:val="00E62BD9"/>
    <w:rsid w:val="00E62E2B"/>
    <w:rsid w:val="00E63344"/>
    <w:rsid w:val="00E638DB"/>
    <w:rsid w:val="00E63D8A"/>
    <w:rsid w:val="00E655F9"/>
    <w:rsid w:val="00E656D1"/>
    <w:rsid w:val="00E661C4"/>
    <w:rsid w:val="00E66357"/>
    <w:rsid w:val="00E6690F"/>
    <w:rsid w:val="00E670DC"/>
    <w:rsid w:val="00E672B5"/>
    <w:rsid w:val="00E67BA3"/>
    <w:rsid w:val="00E67EC3"/>
    <w:rsid w:val="00E70207"/>
    <w:rsid w:val="00E70565"/>
    <w:rsid w:val="00E71766"/>
    <w:rsid w:val="00E71831"/>
    <w:rsid w:val="00E723DD"/>
    <w:rsid w:val="00E7324A"/>
    <w:rsid w:val="00E73AC7"/>
    <w:rsid w:val="00E741FA"/>
    <w:rsid w:val="00E743F2"/>
    <w:rsid w:val="00E74CCA"/>
    <w:rsid w:val="00E75214"/>
    <w:rsid w:val="00E75ED5"/>
    <w:rsid w:val="00E776F1"/>
    <w:rsid w:val="00E77DA9"/>
    <w:rsid w:val="00E77DD2"/>
    <w:rsid w:val="00E81136"/>
    <w:rsid w:val="00E816DF"/>
    <w:rsid w:val="00E81E65"/>
    <w:rsid w:val="00E826B1"/>
    <w:rsid w:val="00E83510"/>
    <w:rsid w:val="00E842BA"/>
    <w:rsid w:val="00E84447"/>
    <w:rsid w:val="00E84ABB"/>
    <w:rsid w:val="00E84AE7"/>
    <w:rsid w:val="00E86163"/>
    <w:rsid w:val="00E86953"/>
    <w:rsid w:val="00E87DF7"/>
    <w:rsid w:val="00E90369"/>
    <w:rsid w:val="00E917B6"/>
    <w:rsid w:val="00E92541"/>
    <w:rsid w:val="00E94DE6"/>
    <w:rsid w:val="00E9521A"/>
    <w:rsid w:val="00E960AA"/>
    <w:rsid w:val="00E962C0"/>
    <w:rsid w:val="00E9637B"/>
    <w:rsid w:val="00E9657D"/>
    <w:rsid w:val="00E966D8"/>
    <w:rsid w:val="00E96F1D"/>
    <w:rsid w:val="00E97715"/>
    <w:rsid w:val="00EA016F"/>
    <w:rsid w:val="00EA04BA"/>
    <w:rsid w:val="00EA089B"/>
    <w:rsid w:val="00EA0AD4"/>
    <w:rsid w:val="00EA150C"/>
    <w:rsid w:val="00EA15F0"/>
    <w:rsid w:val="00EA1A79"/>
    <w:rsid w:val="00EA3D08"/>
    <w:rsid w:val="00EA4255"/>
    <w:rsid w:val="00EA4620"/>
    <w:rsid w:val="00EA4672"/>
    <w:rsid w:val="00EA5355"/>
    <w:rsid w:val="00EA5875"/>
    <w:rsid w:val="00EA5D92"/>
    <w:rsid w:val="00EA5E03"/>
    <w:rsid w:val="00EA65BE"/>
    <w:rsid w:val="00EB0D9D"/>
    <w:rsid w:val="00EB1B32"/>
    <w:rsid w:val="00EB1E50"/>
    <w:rsid w:val="00EB216F"/>
    <w:rsid w:val="00EB24B1"/>
    <w:rsid w:val="00EB3A03"/>
    <w:rsid w:val="00EB44C0"/>
    <w:rsid w:val="00EB5A0D"/>
    <w:rsid w:val="00EB5B84"/>
    <w:rsid w:val="00EB697F"/>
    <w:rsid w:val="00EB7478"/>
    <w:rsid w:val="00EB77B7"/>
    <w:rsid w:val="00EB77EA"/>
    <w:rsid w:val="00EB7E53"/>
    <w:rsid w:val="00EC0069"/>
    <w:rsid w:val="00EC22DE"/>
    <w:rsid w:val="00EC291C"/>
    <w:rsid w:val="00EC4CE5"/>
    <w:rsid w:val="00EC5914"/>
    <w:rsid w:val="00ED150A"/>
    <w:rsid w:val="00ED1AC5"/>
    <w:rsid w:val="00ED1C5C"/>
    <w:rsid w:val="00ED21E8"/>
    <w:rsid w:val="00ED289F"/>
    <w:rsid w:val="00ED392B"/>
    <w:rsid w:val="00ED57E4"/>
    <w:rsid w:val="00ED5BCF"/>
    <w:rsid w:val="00EE0396"/>
    <w:rsid w:val="00EE0843"/>
    <w:rsid w:val="00EE125A"/>
    <w:rsid w:val="00EE4210"/>
    <w:rsid w:val="00EE522D"/>
    <w:rsid w:val="00EE5244"/>
    <w:rsid w:val="00EE524A"/>
    <w:rsid w:val="00EE5C11"/>
    <w:rsid w:val="00EE71E0"/>
    <w:rsid w:val="00EE726D"/>
    <w:rsid w:val="00EE778B"/>
    <w:rsid w:val="00EF0FF8"/>
    <w:rsid w:val="00EF13B7"/>
    <w:rsid w:val="00EF152B"/>
    <w:rsid w:val="00EF16F9"/>
    <w:rsid w:val="00EF33B3"/>
    <w:rsid w:val="00EF3FC2"/>
    <w:rsid w:val="00EF4BD6"/>
    <w:rsid w:val="00EF6477"/>
    <w:rsid w:val="00EF673E"/>
    <w:rsid w:val="00EF6CCC"/>
    <w:rsid w:val="00EF7B8F"/>
    <w:rsid w:val="00F0077D"/>
    <w:rsid w:val="00F02859"/>
    <w:rsid w:val="00F0292C"/>
    <w:rsid w:val="00F03C11"/>
    <w:rsid w:val="00F03E72"/>
    <w:rsid w:val="00F05DA6"/>
    <w:rsid w:val="00F065FB"/>
    <w:rsid w:val="00F066AD"/>
    <w:rsid w:val="00F0786D"/>
    <w:rsid w:val="00F07A4C"/>
    <w:rsid w:val="00F112CD"/>
    <w:rsid w:val="00F11518"/>
    <w:rsid w:val="00F12645"/>
    <w:rsid w:val="00F126C4"/>
    <w:rsid w:val="00F12EA5"/>
    <w:rsid w:val="00F1311B"/>
    <w:rsid w:val="00F13A5E"/>
    <w:rsid w:val="00F15487"/>
    <w:rsid w:val="00F15727"/>
    <w:rsid w:val="00F158F3"/>
    <w:rsid w:val="00F15CDC"/>
    <w:rsid w:val="00F17250"/>
    <w:rsid w:val="00F1779D"/>
    <w:rsid w:val="00F221B9"/>
    <w:rsid w:val="00F22F4A"/>
    <w:rsid w:val="00F22FDA"/>
    <w:rsid w:val="00F2465E"/>
    <w:rsid w:val="00F24AD8"/>
    <w:rsid w:val="00F2673C"/>
    <w:rsid w:val="00F26FBB"/>
    <w:rsid w:val="00F2706F"/>
    <w:rsid w:val="00F30020"/>
    <w:rsid w:val="00F30DAC"/>
    <w:rsid w:val="00F31A55"/>
    <w:rsid w:val="00F3391C"/>
    <w:rsid w:val="00F34F75"/>
    <w:rsid w:val="00F36479"/>
    <w:rsid w:val="00F369F0"/>
    <w:rsid w:val="00F36A68"/>
    <w:rsid w:val="00F36B63"/>
    <w:rsid w:val="00F37887"/>
    <w:rsid w:val="00F37C12"/>
    <w:rsid w:val="00F37D31"/>
    <w:rsid w:val="00F37D80"/>
    <w:rsid w:val="00F41BCE"/>
    <w:rsid w:val="00F43001"/>
    <w:rsid w:val="00F440AC"/>
    <w:rsid w:val="00F4464C"/>
    <w:rsid w:val="00F45633"/>
    <w:rsid w:val="00F46DA9"/>
    <w:rsid w:val="00F532AB"/>
    <w:rsid w:val="00F53916"/>
    <w:rsid w:val="00F53D14"/>
    <w:rsid w:val="00F557A2"/>
    <w:rsid w:val="00F56260"/>
    <w:rsid w:val="00F56A6B"/>
    <w:rsid w:val="00F56EE6"/>
    <w:rsid w:val="00F573CC"/>
    <w:rsid w:val="00F60639"/>
    <w:rsid w:val="00F62A58"/>
    <w:rsid w:val="00F63814"/>
    <w:rsid w:val="00F6412E"/>
    <w:rsid w:val="00F64A5B"/>
    <w:rsid w:val="00F64B14"/>
    <w:rsid w:val="00F653F2"/>
    <w:rsid w:val="00F65F83"/>
    <w:rsid w:val="00F66098"/>
    <w:rsid w:val="00F661EE"/>
    <w:rsid w:val="00F66412"/>
    <w:rsid w:val="00F6661D"/>
    <w:rsid w:val="00F66673"/>
    <w:rsid w:val="00F67447"/>
    <w:rsid w:val="00F70771"/>
    <w:rsid w:val="00F70800"/>
    <w:rsid w:val="00F70A18"/>
    <w:rsid w:val="00F71514"/>
    <w:rsid w:val="00F72166"/>
    <w:rsid w:val="00F725FB"/>
    <w:rsid w:val="00F72949"/>
    <w:rsid w:val="00F74BDA"/>
    <w:rsid w:val="00F75D62"/>
    <w:rsid w:val="00F75F90"/>
    <w:rsid w:val="00F7661A"/>
    <w:rsid w:val="00F77F5D"/>
    <w:rsid w:val="00F80306"/>
    <w:rsid w:val="00F804D6"/>
    <w:rsid w:val="00F8087B"/>
    <w:rsid w:val="00F80A2A"/>
    <w:rsid w:val="00F80E5F"/>
    <w:rsid w:val="00F8180B"/>
    <w:rsid w:val="00F81E04"/>
    <w:rsid w:val="00F8293E"/>
    <w:rsid w:val="00F82AA1"/>
    <w:rsid w:val="00F82D23"/>
    <w:rsid w:val="00F8327B"/>
    <w:rsid w:val="00F843E5"/>
    <w:rsid w:val="00F85896"/>
    <w:rsid w:val="00F866B4"/>
    <w:rsid w:val="00F8689B"/>
    <w:rsid w:val="00F873F6"/>
    <w:rsid w:val="00F87917"/>
    <w:rsid w:val="00F87B0B"/>
    <w:rsid w:val="00F901A0"/>
    <w:rsid w:val="00F90DB1"/>
    <w:rsid w:val="00F90E2A"/>
    <w:rsid w:val="00F91C1A"/>
    <w:rsid w:val="00F929E9"/>
    <w:rsid w:val="00F9314E"/>
    <w:rsid w:val="00F94C87"/>
    <w:rsid w:val="00F9621F"/>
    <w:rsid w:val="00F97081"/>
    <w:rsid w:val="00F97568"/>
    <w:rsid w:val="00F977D9"/>
    <w:rsid w:val="00FA00E5"/>
    <w:rsid w:val="00FA0C27"/>
    <w:rsid w:val="00FA0C29"/>
    <w:rsid w:val="00FA0CCF"/>
    <w:rsid w:val="00FA1F6A"/>
    <w:rsid w:val="00FA2D66"/>
    <w:rsid w:val="00FA2F86"/>
    <w:rsid w:val="00FA52F8"/>
    <w:rsid w:val="00FA5E06"/>
    <w:rsid w:val="00FA6187"/>
    <w:rsid w:val="00FA7160"/>
    <w:rsid w:val="00FA774C"/>
    <w:rsid w:val="00FA7BAB"/>
    <w:rsid w:val="00FB0ED3"/>
    <w:rsid w:val="00FB158B"/>
    <w:rsid w:val="00FB164B"/>
    <w:rsid w:val="00FB18D2"/>
    <w:rsid w:val="00FB1C92"/>
    <w:rsid w:val="00FB1D8C"/>
    <w:rsid w:val="00FB2BC2"/>
    <w:rsid w:val="00FB2DCA"/>
    <w:rsid w:val="00FB3000"/>
    <w:rsid w:val="00FB39EA"/>
    <w:rsid w:val="00FB3CA3"/>
    <w:rsid w:val="00FB5A90"/>
    <w:rsid w:val="00FB774F"/>
    <w:rsid w:val="00FC0DF4"/>
    <w:rsid w:val="00FC15C5"/>
    <w:rsid w:val="00FC180E"/>
    <w:rsid w:val="00FC2D77"/>
    <w:rsid w:val="00FC315C"/>
    <w:rsid w:val="00FC3C17"/>
    <w:rsid w:val="00FC50E6"/>
    <w:rsid w:val="00FD1AB5"/>
    <w:rsid w:val="00FD2C17"/>
    <w:rsid w:val="00FD4FCC"/>
    <w:rsid w:val="00FD6AB7"/>
    <w:rsid w:val="00FD7318"/>
    <w:rsid w:val="00FE1B71"/>
    <w:rsid w:val="00FE1FC7"/>
    <w:rsid w:val="00FE4FB8"/>
    <w:rsid w:val="00FE5973"/>
    <w:rsid w:val="00FE5E8B"/>
    <w:rsid w:val="00FE6BF9"/>
    <w:rsid w:val="00FE6D09"/>
    <w:rsid w:val="00FE783B"/>
    <w:rsid w:val="00FE7F5D"/>
    <w:rsid w:val="00FF0074"/>
    <w:rsid w:val="00FF0464"/>
    <w:rsid w:val="00FF0854"/>
    <w:rsid w:val="00FF135E"/>
    <w:rsid w:val="00FF171B"/>
    <w:rsid w:val="00FF1A76"/>
    <w:rsid w:val="00FF1F1C"/>
    <w:rsid w:val="00FF2AA5"/>
    <w:rsid w:val="00FF2EFA"/>
    <w:rsid w:val="00FF369D"/>
    <w:rsid w:val="00FF3708"/>
    <w:rsid w:val="00FF40FA"/>
    <w:rsid w:val="00FF5608"/>
    <w:rsid w:val="00FF56BA"/>
    <w:rsid w:val="00FF6C81"/>
    <w:rsid w:val="00FF737F"/>
    <w:rsid w:val="00FF799B"/>
    <w:rsid w:val="00FF7C0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75B210F7"/>
  <w15:docId w15:val="{F6AC9510-DFA1-4D05-85D9-938BBB6F7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2A80"/>
    <w:pPr>
      <w:spacing w:after="160" w:line="259" w:lineRule="auto"/>
    </w:pPr>
    <w:rPr>
      <w:sz w:val="22"/>
      <w:szCs w:val="22"/>
    </w:rPr>
  </w:style>
  <w:style w:type="paragraph" w:styleId="Heading1">
    <w:name w:val="heading 1"/>
    <w:basedOn w:val="Normal1"/>
    <w:next w:val="Normal1"/>
    <w:link w:val="Heading1Char"/>
    <w:uiPriority w:val="9"/>
    <w:qFormat/>
    <w:rsid w:val="008B2185"/>
    <w:pPr>
      <w:keepNext/>
      <w:keepLines/>
      <w:spacing w:before="480" w:after="120"/>
      <w:contextualSpacing/>
      <w:outlineLvl w:val="0"/>
    </w:pPr>
    <w:rPr>
      <w:b/>
      <w:sz w:val="48"/>
      <w:szCs w:val="48"/>
    </w:rPr>
  </w:style>
  <w:style w:type="paragraph" w:styleId="Heading2">
    <w:name w:val="heading 2"/>
    <w:basedOn w:val="Normal"/>
    <w:next w:val="Normal"/>
    <w:link w:val="Heading2Char"/>
    <w:unhideWhenUsed/>
    <w:qFormat/>
    <w:rsid w:val="00B52CC1"/>
    <w:pPr>
      <w:keepNext/>
      <w:keepLines/>
      <w:spacing w:before="200" w:after="0" w:line="276" w:lineRule="auto"/>
      <w:outlineLvl w:val="1"/>
    </w:pPr>
    <w:rPr>
      <w:rFonts w:asciiTheme="majorHAnsi" w:eastAsiaTheme="majorEastAsia" w:hAnsiTheme="majorHAnsi" w:cstheme="majorBidi"/>
      <w:b/>
      <w:bCs/>
      <w:color w:val="4472C4" w:themeColor="accent1"/>
      <w:sz w:val="26"/>
      <w:szCs w:val="26"/>
      <w:lang w:val="en-GB"/>
    </w:rPr>
  </w:style>
  <w:style w:type="paragraph" w:styleId="Heading3">
    <w:name w:val="heading 3"/>
    <w:basedOn w:val="Normal"/>
    <w:next w:val="Normal"/>
    <w:link w:val="Heading3Char"/>
    <w:uiPriority w:val="9"/>
    <w:qFormat/>
    <w:rsid w:val="00085303"/>
    <w:pPr>
      <w:keepNext/>
      <w:spacing w:after="0" w:line="240" w:lineRule="auto"/>
      <w:jc w:val="both"/>
      <w:outlineLvl w:val="2"/>
    </w:pPr>
    <w:rPr>
      <w:rFonts w:ascii="Times New Roman" w:eastAsia="Times New Roman" w:hAnsi="Times New Roman" w:cs="Times New Roman"/>
      <w:b/>
      <w:lang w:val="uz-Cyrl-UZ"/>
    </w:rPr>
  </w:style>
  <w:style w:type="paragraph" w:styleId="Heading4">
    <w:name w:val="heading 4"/>
    <w:basedOn w:val="Normal1"/>
    <w:next w:val="Normal1"/>
    <w:link w:val="Heading4Char"/>
    <w:rsid w:val="008B2185"/>
    <w:pPr>
      <w:keepNext/>
      <w:keepLines/>
      <w:spacing w:before="240" w:after="40"/>
      <w:contextualSpacing/>
      <w:outlineLvl w:val="3"/>
    </w:pPr>
    <w:rPr>
      <w:b/>
      <w:sz w:val="24"/>
      <w:szCs w:val="24"/>
    </w:rPr>
  </w:style>
  <w:style w:type="paragraph" w:styleId="Heading5">
    <w:name w:val="heading 5"/>
    <w:basedOn w:val="Normal1"/>
    <w:next w:val="Normal1"/>
    <w:link w:val="Heading5Char"/>
    <w:rsid w:val="008B2185"/>
    <w:pPr>
      <w:keepNext/>
      <w:keepLines/>
      <w:spacing w:before="220" w:after="40"/>
      <w:contextualSpacing/>
      <w:outlineLvl w:val="4"/>
    </w:pPr>
    <w:rPr>
      <w:b/>
      <w:sz w:val="22"/>
      <w:szCs w:val="22"/>
    </w:rPr>
  </w:style>
  <w:style w:type="paragraph" w:styleId="Heading6">
    <w:name w:val="heading 6"/>
    <w:basedOn w:val="Normal1"/>
    <w:next w:val="Normal1"/>
    <w:link w:val="Heading6Char"/>
    <w:rsid w:val="008B2185"/>
    <w:pPr>
      <w:keepNext/>
      <w:keepLines/>
      <w:spacing w:before="200" w:after="40"/>
      <w:contextualSpacing/>
      <w:outlineLvl w:val="5"/>
    </w:pPr>
    <w:rPr>
      <w:b/>
      <w:sz w:val="20"/>
      <w:szCs w:val="20"/>
    </w:rPr>
  </w:style>
  <w:style w:type="paragraph" w:styleId="Heading7">
    <w:name w:val="heading 7"/>
    <w:basedOn w:val="Normal"/>
    <w:next w:val="Normal"/>
    <w:link w:val="Heading7Char"/>
    <w:uiPriority w:val="9"/>
    <w:unhideWhenUsed/>
    <w:qFormat/>
    <w:rsid w:val="00846664"/>
    <w:pPr>
      <w:keepNext/>
      <w:keepLines/>
      <w:spacing w:before="200" w:after="0"/>
      <w:outlineLvl w:val="6"/>
    </w:pPr>
    <w:rPr>
      <w:rFonts w:ascii="Times New Roman" w:eastAsiaTheme="majorEastAsia" w:hAnsi="Times New Roman" w:cs="Times New Roman"/>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uiPriority w:val="99"/>
    <w:rsid w:val="008B2185"/>
    <w:pPr>
      <w:widowControl w:val="0"/>
      <w:spacing w:after="200" w:line="276" w:lineRule="auto"/>
    </w:pPr>
    <w:rPr>
      <w:rFonts w:ascii="Cambria" w:eastAsia="Cambria" w:hAnsi="Cambria" w:cs="Cambria"/>
      <w:color w:val="000000"/>
      <w:sz w:val="21"/>
      <w:szCs w:val="21"/>
    </w:rPr>
  </w:style>
  <w:style w:type="character" w:customStyle="1" w:styleId="Heading1Char">
    <w:name w:val="Heading 1 Char"/>
    <w:basedOn w:val="DefaultParagraphFont"/>
    <w:link w:val="Heading1"/>
    <w:uiPriority w:val="9"/>
    <w:rsid w:val="008B2185"/>
    <w:rPr>
      <w:rFonts w:ascii="Cambria" w:eastAsia="Cambria" w:hAnsi="Cambria" w:cs="Cambria"/>
      <w:b/>
      <w:color w:val="000000"/>
      <w:sz w:val="48"/>
      <w:szCs w:val="48"/>
    </w:rPr>
  </w:style>
  <w:style w:type="character" w:customStyle="1" w:styleId="Heading2Char">
    <w:name w:val="Heading 2 Char"/>
    <w:basedOn w:val="DefaultParagraphFont"/>
    <w:link w:val="Heading2"/>
    <w:uiPriority w:val="9"/>
    <w:semiHidden/>
    <w:rsid w:val="00B52CC1"/>
    <w:rPr>
      <w:rFonts w:asciiTheme="majorHAnsi" w:eastAsiaTheme="majorEastAsia" w:hAnsiTheme="majorHAnsi" w:cstheme="majorBidi"/>
      <w:b/>
      <w:bCs/>
      <w:color w:val="4472C4" w:themeColor="accent1"/>
      <w:sz w:val="26"/>
      <w:szCs w:val="26"/>
      <w:lang w:val="en-GB"/>
    </w:rPr>
  </w:style>
  <w:style w:type="character" w:customStyle="1" w:styleId="Heading3Char">
    <w:name w:val="Heading 3 Char"/>
    <w:basedOn w:val="DefaultParagraphFont"/>
    <w:link w:val="Heading3"/>
    <w:uiPriority w:val="9"/>
    <w:rsid w:val="00085303"/>
    <w:rPr>
      <w:rFonts w:ascii="Times New Roman" w:eastAsia="Times New Roman" w:hAnsi="Times New Roman" w:cs="Times New Roman"/>
      <w:b/>
      <w:sz w:val="22"/>
      <w:szCs w:val="22"/>
      <w:lang w:val="uz-Cyrl-UZ"/>
    </w:rPr>
  </w:style>
  <w:style w:type="character" w:customStyle="1" w:styleId="Heading4Char">
    <w:name w:val="Heading 4 Char"/>
    <w:basedOn w:val="DefaultParagraphFont"/>
    <w:link w:val="Heading4"/>
    <w:rsid w:val="008B2185"/>
    <w:rPr>
      <w:rFonts w:ascii="Cambria" w:eastAsia="Cambria" w:hAnsi="Cambria" w:cs="Cambria"/>
      <w:b/>
      <w:color w:val="000000"/>
    </w:rPr>
  </w:style>
  <w:style w:type="character" w:customStyle="1" w:styleId="Heading5Char">
    <w:name w:val="Heading 5 Char"/>
    <w:basedOn w:val="DefaultParagraphFont"/>
    <w:link w:val="Heading5"/>
    <w:rsid w:val="008B2185"/>
    <w:rPr>
      <w:rFonts w:ascii="Cambria" w:eastAsia="Cambria" w:hAnsi="Cambria" w:cs="Cambria"/>
      <w:b/>
      <w:color w:val="000000"/>
      <w:sz w:val="22"/>
      <w:szCs w:val="22"/>
    </w:rPr>
  </w:style>
  <w:style w:type="character" w:customStyle="1" w:styleId="Heading6Char">
    <w:name w:val="Heading 6 Char"/>
    <w:basedOn w:val="DefaultParagraphFont"/>
    <w:link w:val="Heading6"/>
    <w:rsid w:val="008B2185"/>
    <w:rPr>
      <w:rFonts w:ascii="Cambria" w:eastAsia="Cambria" w:hAnsi="Cambria" w:cs="Cambria"/>
      <w:b/>
      <w:color w:val="000000"/>
      <w:sz w:val="20"/>
      <w:szCs w:val="20"/>
    </w:rPr>
  </w:style>
  <w:style w:type="paragraph" w:styleId="ListParagraph">
    <w:name w:val="List Paragraph"/>
    <w:basedOn w:val="Normal"/>
    <w:link w:val="ListParagraphChar"/>
    <w:uiPriority w:val="34"/>
    <w:qFormat/>
    <w:rsid w:val="00342A80"/>
    <w:pPr>
      <w:ind w:left="720"/>
      <w:contextualSpacing/>
    </w:pPr>
  </w:style>
  <w:style w:type="character" w:styleId="Hyperlink">
    <w:name w:val="Hyperlink"/>
    <w:basedOn w:val="DefaultParagraphFont"/>
    <w:uiPriority w:val="99"/>
    <w:unhideWhenUsed/>
    <w:rsid w:val="00342A80"/>
    <w:rPr>
      <w:color w:val="0563C1" w:themeColor="hyperlink"/>
      <w:u w:val="single"/>
    </w:rPr>
  </w:style>
  <w:style w:type="character" w:styleId="CommentReference">
    <w:name w:val="annotation reference"/>
    <w:basedOn w:val="DefaultParagraphFont"/>
    <w:uiPriority w:val="99"/>
    <w:semiHidden/>
    <w:unhideWhenUsed/>
    <w:rsid w:val="00342A80"/>
    <w:rPr>
      <w:sz w:val="16"/>
      <w:szCs w:val="16"/>
    </w:rPr>
  </w:style>
  <w:style w:type="paragraph" w:styleId="CommentText">
    <w:name w:val="annotation text"/>
    <w:basedOn w:val="Normal"/>
    <w:link w:val="CommentTextChar"/>
    <w:uiPriority w:val="99"/>
    <w:unhideWhenUsed/>
    <w:rsid w:val="00342A80"/>
    <w:pPr>
      <w:spacing w:line="240" w:lineRule="auto"/>
    </w:pPr>
    <w:rPr>
      <w:sz w:val="20"/>
      <w:szCs w:val="20"/>
    </w:rPr>
  </w:style>
  <w:style w:type="character" w:customStyle="1" w:styleId="CommentTextChar">
    <w:name w:val="Comment Text Char"/>
    <w:basedOn w:val="DefaultParagraphFont"/>
    <w:link w:val="CommentText"/>
    <w:uiPriority w:val="99"/>
    <w:rsid w:val="00342A80"/>
    <w:rPr>
      <w:sz w:val="20"/>
      <w:szCs w:val="20"/>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342A80"/>
    <w:pPr>
      <w:tabs>
        <w:tab w:val="center" w:pos="4536"/>
        <w:tab w:val="right" w:pos="9072"/>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342A80"/>
    <w:rPr>
      <w:sz w:val="22"/>
      <w:szCs w:val="22"/>
    </w:rPr>
  </w:style>
  <w:style w:type="paragraph" w:styleId="Header">
    <w:name w:val="header"/>
    <w:basedOn w:val="Normal"/>
    <w:link w:val="HeaderChar"/>
    <w:unhideWhenUsed/>
    <w:rsid w:val="00B52CC1"/>
    <w:pPr>
      <w:tabs>
        <w:tab w:val="center" w:pos="4513"/>
        <w:tab w:val="right" w:pos="9026"/>
      </w:tabs>
      <w:spacing w:after="0" w:line="240" w:lineRule="auto"/>
    </w:pPr>
    <w:rPr>
      <w:lang w:val="en-GB"/>
    </w:rPr>
  </w:style>
  <w:style w:type="character" w:customStyle="1" w:styleId="HeaderChar">
    <w:name w:val="Header Char"/>
    <w:basedOn w:val="DefaultParagraphFont"/>
    <w:link w:val="Header"/>
    <w:rsid w:val="00B52CC1"/>
    <w:rPr>
      <w:sz w:val="22"/>
      <w:szCs w:val="22"/>
      <w:lang w:val="en-GB"/>
    </w:rPr>
  </w:style>
  <w:style w:type="paragraph" w:styleId="BodyTextIndent3">
    <w:name w:val="Body Text Indent 3"/>
    <w:basedOn w:val="Normal"/>
    <w:link w:val="BodyTextIndent3Char"/>
    <w:rsid w:val="00B52CC1"/>
    <w:pPr>
      <w:spacing w:after="0" w:line="240" w:lineRule="auto"/>
      <w:ind w:left="426"/>
      <w:jc w:val="center"/>
    </w:pPr>
    <w:rPr>
      <w:rFonts w:ascii="HelveticaPlain" w:eastAsia="Times New Roman" w:hAnsi="HelveticaPlain" w:cs="Times New Roman"/>
      <w:b/>
      <w:sz w:val="24"/>
      <w:szCs w:val="20"/>
    </w:rPr>
  </w:style>
  <w:style w:type="character" w:customStyle="1" w:styleId="BodyTextIndent3Char">
    <w:name w:val="Body Text Indent 3 Char"/>
    <w:basedOn w:val="DefaultParagraphFont"/>
    <w:link w:val="BodyTextIndent3"/>
    <w:rsid w:val="00B52CC1"/>
    <w:rPr>
      <w:rFonts w:ascii="HelveticaPlain" w:eastAsia="Times New Roman" w:hAnsi="HelveticaPlain" w:cs="Times New Roman"/>
      <w:b/>
      <w:szCs w:val="20"/>
    </w:rPr>
  </w:style>
  <w:style w:type="paragraph" w:styleId="CommentSubject">
    <w:name w:val="annotation subject"/>
    <w:basedOn w:val="CommentText"/>
    <w:next w:val="CommentText"/>
    <w:link w:val="CommentSubjectChar"/>
    <w:uiPriority w:val="99"/>
    <w:semiHidden/>
    <w:unhideWhenUsed/>
    <w:rsid w:val="00B52CC1"/>
    <w:pPr>
      <w:spacing w:after="200"/>
    </w:pPr>
    <w:rPr>
      <w:b/>
      <w:bCs/>
      <w:lang w:val="en-GB"/>
    </w:rPr>
  </w:style>
  <w:style w:type="character" w:customStyle="1" w:styleId="CommentSubjectChar">
    <w:name w:val="Comment Subject Char"/>
    <w:basedOn w:val="CommentTextChar"/>
    <w:link w:val="CommentSubject"/>
    <w:uiPriority w:val="99"/>
    <w:semiHidden/>
    <w:rsid w:val="00B52CC1"/>
    <w:rPr>
      <w:b/>
      <w:bCs/>
      <w:sz w:val="20"/>
      <w:szCs w:val="20"/>
      <w:lang w:val="en-GB"/>
    </w:rPr>
  </w:style>
  <w:style w:type="paragraph" w:styleId="BalloonText">
    <w:name w:val="Balloon Text"/>
    <w:basedOn w:val="Normal"/>
    <w:link w:val="BalloonTextChar"/>
    <w:uiPriority w:val="99"/>
    <w:semiHidden/>
    <w:unhideWhenUsed/>
    <w:rsid w:val="00B52CC1"/>
    <w:pPr>
      <w:spacing w:after="0" w:line="240" w:lineRule="auto"/>
    </w:pPr>
    <w:rPr>
      <w:rFonts w:ascii="Tahoma" w:hAnsi="Tahoma" w:cs="Tahoma"/>
      <w:sz w:val="16"/>
      <w:szCs w:val="16"/>
      <w:lang w:val="en-GB"/>
    </w:rPr>
  </w:style>
  <w:style w:type="character" w:customStyle="1" w:styleId="BalloonTextChar">
    <w:name w:val="Balloon Text Char"/>
    <w:basedOn w:val="DefaultParagraphFont"/>
    <w:link w:val="BalloonText"/>
    <w:uiPriority w:val="99"/>
    <w:semiHidden/>
    <w:rsid w:val="00B52CC1"/>
    <w:rPr>
      <w:rFonts w:ascii="Tahoma" w:hAnsi="Tahoma" w:cs="Tahoma"/>
      <w:sz w:val="16"/>
      <w:szCs w:val="16"/>
      <w:lang w:val="en-GB"/>
    </w:rPr>
  </w:style>
  <w:style w:type="paragraph" w:styleId="Title">
    <w:name w:val="Title"/>
    <w:basedOn w:val="Normal1"/>
    <w:next w:val="Normal1"/>
    <w:link w:val="TitleChar"/>
    <w:rsid w:val="008B2185"/>
    <w:pPr>
      <w:keepNext/>
      <w:keepLines/>
      <w:spacing w:before="480" w:after="120"/>
      <w:contextualSpacing/>
    </w:pPr>
    <w:rPr>
      <w:b/>
      <w:sz w:val="72"/>
      <w:szCs w:val="72"/>
    </w:rPr>
  </w:style>
  <w:style w:type="character" w:customStyle="1" w:styleId="TitleChar">
    <w:name w:val="Title Char"/>
    <w:basedOn w:val="DefaultParagraphFont"/>
    <w:link w:val="Title"/>
    <w:rsid w:val="008B2185"/>
    <w:rPr>
      <w:rFonts w:ascii="Cambria" w:eastAsia="Cambria" w:hAnsi="Cambria" w:cs="Cambria"/>
      <w:b/>
      <w:color w:val="000000"/>
      <w:sz w:val="72"/>
      <w:szCs w:val="72"/>
    </w:rPr>
  </w:style>
  <w:style w:type="paragraph" w:styleId="Subtitle">
    <w:name w:val="Subtitle"/>
    <w:basedOn w:val="Normal1"/>
    <w:next w:val="Normal1"/>
    <w:link w:val="SubtitleChar"/>
    <w:rsid w:val="008B2185"/>
    <w:pPr>
      <w:keepNext/>
      <w:keepLines/>
      <w:spacing w:before="360" w:after="80"/>
      <w:contextualSpacing/>
    </w:pPr>
    <w:rPr>
      <w:rFonts w:ascii="Georgia" w:eastAsia="Georgia" w:hAnsi="Georgia" w:cs="Georgia"/>
      <w:i/>
      <w:color w:val="666666"/>
      <w:sz w:val="48"/>
      <w:szCs w:val="48"/>
    </w:rPr>
  </w:style>
  <w:style w:type="character" w:customStyle="1" w:styleId="SubtitleChar">
    <w:name w:val="Subtitle Char"/>
    <w:basedOn w:val="DefaultParagraphFont"/>
    <w:link w:val="Subtitle"/>
    <w:rsid w:val="008B2185"/>
    <w:rPr>
      <w:rFonts w:ascii="Georgia" w:eastAsia="Georgia" w:hAnsi="Georgia" w:cs="Georgia"/>
      <w:i/>
      <w:color w:val="666666"/>
      <w:sz w:val="48"/>
      <w:szCs w:val="48"/>
    </w:rPr>
  </w:style>
  <w:style w:type="paragraph" w:styleId="NormalWeb">
    <w:name w:val="Normal (Web)"/>
    <w:basedOn w:val="Normal"/>
    <w:rsid w:val="008B2185"/>
    <w:pPr>
      <w:spacing w:beforeLines="1" w:afterLines="1" w:line="240" w:lineRule="auto"/>
    </w:pPr>
    <w:rPr>
      <w:rFonts w:ascii="Times" w:eastAsia="Cambria" w:hAnsi="Times" w:cs="Times New Roman"/>
      <w:sz w:val="20"/>
      <w:szCs w:val="20"/>
    </w:rPr>
  </w:style>
  <w:style w:type="paragraph" w:styleId="FootnoteText">
    <w:name w:val="footnote text"/>
    <w:basedOn w:val="Normal"/>
    <w:link w:val="FootnoteTextChar"/>
    <w:uiPriority w:val="99"/>
    <w:rsid w:val="008B2185"/>
    <w:pPr>
      <w:widowControl w:val="0"/>
      <w:spacing w:after="0" w:line="240" w:lineRule="auto"/>
    </w:pPr>
    <w:rPr>
      <w:rFonts w:ascii="Cambria" w:eastAsia="Cambria" w:hAnsi="Cambria" w:cs="Cambria"/>
      <w:color w:val="000000"/>
      <w:sz w:val="24"/>
      <w:szCs w:val="24"/>
    </w:rPr>
  </w:style>
  <w:style w:type="character" w:customStyle="1" w:styleId="FootnoteTextChar">
    <w:name w:val="Footnote Text Char"/>
    <w:basedOn w:val="DefaultParagraphFont"/>
    <w:link w:val="FootnoteText"/>
    <w:uiPriority w:val="99"/>
    <w:rsid w:val="008B2185"/>
    <w:rPr>
      <w:rFonts w:ascii="Cambria" w:eastAsia="Cambria" w:hAnsi="Cambria" w:cs="Cambria"/>
      <w:color w:val="000000"/>
    </w:rPr>
  </w:style>
  <w:style w:type="character" w:styleId="FootnoteReference">
    <w:name w:val="footnote reference"/>
    <w:basedOn w:val="DefaultParagraphFont"/>
    <w:uiPriority w:val="99"/>
    <w:rsid w:val="008B2185"/>
    <w:rPr>
      <w:vertAlign w:val="superscript"/>
    </w:rPr>
  </w:style>
  <w:style w:type="paragraph" w:styleId="EndnoteText">
    <w:name w:val="endnote text"/>
    <w:basedOn w:val="Normal"/>
    <w:link w:val="EndnoteTextChar"/>
    <w:rsid w:val="008B2185"/>
    <w:pPr>
      <w:widowControl w:val="0"/>
      <w:spacing w:after="0" w:line="240" w:lineRule="auto"/>
    </w:pPr>
    <w:rPr>
      <w:rFonts w:ascii="Cambria" w:eastAsia="Cambria" w:hAnsi="Cambria" w:cs="Cambria"/>
      <w:color w:val="000000"/>
      <w:sz w:val="20"/>
      <w:szCs w:val="20"/>
    </w:rPr>
  </w:style>
  <w:style w:type="character" w:customStyle="1" w:styleId="EndnoteTextChar">
    <w:name w:val="Endnote Text Char"/>
    <w:basedOn w:val="DefaultParagraphFont"/>
    <w:link w:val="EndnoteText"/>
    <w:rsid w:val="008B2185"/>
    <w:rPr>
      <w:rFonts w:ascii="Cambria" w:eastAsia="Cambria" w:hAnsi="Cambria" w:cs="Cambria"/>
      <w:color w:val="000000"/>
      <w:sz w:val="20"/>
      <w:szCs w:val="20"/>
    </w:rPr>
  </w:style>
  <w:style w:type="character" w:styleId="EndnoteReference">
    <w:name w:val="endnote reference"/>
    <w:basedOn w:val="DefaultParagraphFont"/>
    <w:rsid w:val="008B2185"/>
    <w:rPr>
      <w:vertAlign w:val="superscript"/>
    </w:rPr>
  </w:style>
  <w:style w:type="paragraph" w:styleId="BodyText">
    <w:name w:val="Body Text"/>
    <w:basedOn w:val="Normal"/>
    <w:link w:val="BodyTextChar"/>
    <w:rsid w:val="008B2185"/>
    <w:pPr>
      <w:widowControl w:val="0"/>
      <w:spacing w:after="120" w:line="276" w:lineRule="auto"/>
    </w:pPr>
    <w:rPr>
      <w:rFonts w:ascii="Cambria" w:eastAsia="Cambria" w:hAnsi="Cambria" w:cs="Cambria"/>
      <w:color w:val="000000"/>
      <w:sz w:val="21"/>
      <w:szCs w:val="21"/>
    </w:rPr>
  </w:style>
  <w:style w:type="character" w:customStyle="1" w:styleId="BodyTextChar">
    <w:name w:val="Body Text Char"/>
    <w:basedOn w:val="DefaultParagraphFont"/>
    <w:link w:val="BodyText"/>
    <w:rsid w:val="008B2185"/>
    <w:rPr>
      <w:rFonts w:ascii="Cambria" w:eastAsia="Cambria" w:hAnsi="Cambria" w:cs="Cambria"/>
      <w:color w:val="000000"/>
      <w:sz w:val="21"/>
      <w:szCs w:val="21"/>
    </w:rPr>
  </w:style>
  <w:style w:type="paragraph" w:styleId="TOCHeading">
    <w:name w:val="TOC Heading"/>
    <w:basedOn w:val="Heading1"/>
    <w:next w:val="Normal"/>
    <w:uiPriority w:val="39"/>
    <w:unhideWhenUsed/>
    <w:qFormat/>
    <w:rsid w:val="008B2185"/>
    <w:pPr>
      <w:widowControl/>
      <w:spacing w:after="0"/>
      <w:contextualSpacing w:val="0"/>
      <w:outlineLvl w:val="9"/>
    </w:pPr>
    <w:rPr>
      <w:rFonts w:asciiTheme="majorHAnsi" w:eastAsiaTheme="majorEastAsia" w:hAnsiTheme="majorHAnsi" w:cstheme="majorBidi"/>
      <w:bCs/>
      <w:color w:val="2F5496" w:themeColor="accent1" w:themeShade="BF"/>
      <w:sz w:val="28"/>
      <w:szCs w:val="28"/>
    </w:rPr>
  </w:style>
  <w:style w:type="paragraph" w:styleId="TOC1">
    <w:name w:val="toc 1"/>
    <w:basedOn w:val="Normal"/>
    <w:next w:val="Normal"/>
    <w:autoRedefine/>
    <w:uiPriority w:val="39"/>
    <w:rsid w:val="008B2185"/>
    <w:pPr>
      <w:widowControl w:val="0"/>
      <w:spacing w:after="100" w:line="276" w:lineRule="auto"/>
    </w:pPr>
    <w:rPr>
      <w:rFonts w:ascii="Cambria" w:eastAsia="Cambria" w:hAnsi="Cambria" w:cs="Cambria"/>
      <w:color w:val="000000"/>
      <w:sz w:val="21"/>
      <w:szCs w:val="21"/>
    </w:rPr>
  </w:style>
  <w:style w:type="paragraph" w:styleId="TOC2">
    <w:name w:val="toc 2"/>
    <w:basedOn w:val="Normal"/>
    <w:next w:val="Normal"/>
    <w:autoRedefine/>
    <w:uiPriority w:val="39"/>
    <w:rsid w:val="005E6BEB"/>
    <w:pPr>
      <w:widowControl w:val="0"/>
      <w:tabs>
        <w:tab w:val="right" w:leader="dot" w:pos="9013"/>
      </w:tabs>
      <w:spacing w:after="0" w:line="276" w:lineRule="auto"/>
    </w:pPr>
    <w:rPr>
      <w:rFonts w:ascii="Cambria" w:eastAsia="Cambria" w:hAnsi="Cambria" w:cs="Cambria"/>
      <w:color w:val="000000"/>
      <w:sz w:val="21"/>
      <w:szCs w:val="21"/>
    </w:rPr>
  </w:style>
  <w:style w:type="paragraph" w:styleId="TOC3">
    <w:name w:val="toc 3"/>
    <w:basedOn w:val="Normal"/>
    <w:next w:val="Normal"/>
    <w:autoRedefine/>
    <w:uiPriority w:val="39"/>
    <w:rsid w:val="006D1DFB"/>
    <w:pPr>
      <w:widowControl w:val="0"/>
      <w:tabs>
        <w:tab w:val="right" w:leader="dot" w:pos="9060"/>
      </w:tabs>
      <w:spacing w:after="100" w:line="276" w:lineRule="auto"/>
    </w:pPr>
    <w:rPr>
      <w:rFonts w:ascii="Times New Roman" w:eastAsia="Cambria" w:hAnsi="Times New Roman" w:cs="Times New Roman"/>
      <w:noProof/>
      <w:color w:val="000000" w:themeColor="text1"/>
      <w:lang w:val="sr-Cyrl-CS"/>
    </w:rPr>
  </w:style>
  <w:style w:type="character" w:customStyle="1" w:styleId="apple-converted-space">
    <w:name w:val="apple-converted-space"/>
    <w:basedOn w:val="DefaultParagraphFont"/>
    <w:rsid w:val="008B2185"/>
  </w:style>
  <w:style w:type="character" w:styleId="Strong">
    <w:name w:val="Strong"/>
    <w:basedOn w:val="DefaultParagraphFont"/>
    <w:uiPriority w:val="22"/>
    <w:rsid w:val="008B2185"/>
    <w:rPr>
      <w:b/>
    </w:rPr>
  </w:style>
  <w:style w:type="character" w:styleId="FollowedHyperlink">
    <w:name w:val="FollowedHyperlink"/>
    <w:basedOn w:val="DefaultParagraphFont"/>
    <w:uiPriority w:val="99"/>
    <w:semiHidden/>
    <w:unhideWhenUsed/>
    <w:rsid w:val="008B2185"/>
    <w:rPr>
      <w:color w:val="954F72" w:themeColor="followedHyperlink"/>
      <w:u w:val="single"/>
    </w:rPr>
  </w:style>
  <w:style w:type="table" w:styleId="TableGrid">
    <w:name w:val="Table Grid"/>
    <w:basedOn w:val="TableNormal"/>
    <w:uiPriority w:val="39"/>
    <w:rsid w:val="00F0786D"/>
    <w:rPr>
      <w:rFonts w:eastAsiaTheme="minorEastAs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Calibri12">
    <w:name w:val="Heading Calibri 12"/>
    <w:basedOn w:val="Heading3"/>
    <w:qFormat/>
    <w:rsid w:val="00A77EBD"/>
    <w:rPr>
      <w:b w:val="0"/>
    </w:rPr>
  </w:style>
  <w:style w:type="character" w:customStyle="1" w:styleId="st">
    <w:name w:val="st"/>
    <w:basedOn w:val="DefaultParagraphFont"/>
    <w:rsid w:val="008F65D5"/>
  </w:style>
  <w:style w:type="paragraph" w:styleId="Revision">
    <w:name w:val="Revision"/>
    <w:hidden/>
    <w:uiPriority w:val="99"/>
    <w:semiHidden/>
    <w:rsid w:val="007D6757"/>
    <w:rPr>
      <w:sz w:val="22"/>
      <w:szCs w:val="22"/>
    </w:rPr>
  </w:style>
  <w:style w:type="paragraph" w:customStyle="1" w:styleId="T-Bullets-Ital">
    <w:name w:val="T-Bullets-Ital"/>
    <w:basedOn w:val="Normal"/>
    <w:qFormat/>
    <w:rsid w:val="00907372"/>
    <w:pPr>
      <w:suppressAutoHyphens/>
      <w:spacing w:after="120" w:line="240" w:lineRule="atLeast"/>
    </w:pPr>
    <w:rPr>
      <w:rFonts w:ascii="Calibri" w:eastAsia="Times New Roman" w:hAnsi="Calibri" w:cs="Times New Roman"/>
      <w:i/>
      <w:color w:val="00000A"/>
    </w:rPr>
  </w:style>
  <w:style w:type="character" w:customStyle="1" w:styleId="InternetLink">
    <w:name w:val="Internet Link"/>
    <w:basedOn w:val="DefaultParagraphFont"/>
    <w:uiPriority w:val="99"/>
    <w:unhideWhenUsed/>
    <w:rsid w:val="006C19FF"/>
    <w:rPr>
      <w:color w:val="0563C1"/>
      <w:u w:val="single"/>
    </w:rPr>
  </w:style>
  <w:style w:type="paragraph" w:customStyle="1" w:styleId="odluka-zakon">
    <w:name w:val="odluka-zakon"/>
    <w:basedOn w:val="Normal"/>
    <w:rsid w:val="00497F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ParagraphChar">
    <w:name w:val="List Paragraph Char"/>
    <w:link w:val="ListParagraph"/>
    <w:uiPriority w:val="34"/>
    <w:locked/>
    <w:rsid w:val="00A667B0"/>
    <w:rPr>
      <w:sz w:val="22"/>
      <w:szCs w:val="22"/>
    </w:rPr>
  </w:style>
  <w:style w:type="character" w:styleId="Emphasis">
    <w:name w:val="Emphasis"/>
    <w:basedOn w:val="DefaultParagraphFont"/>
    <w:uiPriority w:val="20"/>
    <w:qFormat/>
    <w:rsid w:val="00384FDF"/>
    <w:rPr>
      <w:i/>
      <w:iCs/>
    </w:rPr>
  </w:style>
  <w:style w:type="paragraph" w:styleId="PlainText">
    <w:name w:val="Plain Text"/>
    <w:basedOn w:val="Normal"/>
    <w:link w:val="PlainTextChar"/>
    <w:uiPriority w:val="99"/>
    <w:semiHidden/>
    <w:unhideWhenUsed/>
    <w:rsid w:val="000B3EE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0B3EE9"/>
    <w:rPr>
      <w:rFonts w:ascii="Consolas" w:hAnsi="Consolas"/>
      <w:sz w:val="21"/>
      <w:szCs w:val="21"/>
    </w:rPr>
  </w:style>
  <w:style w:type="paragraph" w:customStyle="1" w:styleId="ydp84b81627msonormal">
    <w:name w:val="ydp84b81627msonormal"/>
    <w:basedOn w:val="Normal"/>
    <w:rsid w:val="00F8327B"/>
    <w:pPr>
      <w:spacing w:before="100" w:beforeAutospacing="1" w:after="100" w:afterAutospacing="1" w:line="240" w:lineRule="auto"/>
    </w:pPr>
    <w:rPr>
      <w:rFonts w:ascii="Times New Roman" w:hAnsi="Times New Roman" w:cs="Times New Roman"/>
      <w:sz w:val="24"/>
      <w:szCs w:val="24"/>
    </w:rPr>
  </w:style>
  <w:style w:type="character" w:customStyle="1" w:styleId="Heading7Char">
    <w:name w:val="Heading 7 Char"/>
    <w:basedOn w:val="DefaultParagraphFont"/>
    <w:link w:val="Heading7"/>
    <w:uiPriority w:val="9"/>
    <w:rsid w:val="00846664"/>
    <w:rPr>
      <w:rFonts w:ascii="Times New Roman" w:eastAsiaTheme="majorEastAsia" w:hAnsi="Times New Roman" w:cs="Times New Roman"/>
      <w:iCs/>
      <w:color w:val="404040" w:themeColor="text1" w:themeTint="BF"/>
      <w:sz w:val="22"/>
      <w:szCs w:val="22"/>
    </w:rPr>
  </w:style>
  <w:style w:type="paragraph" w:customStyle="1" w:styleId="StyleItalicTNR12">
    <w:name w:val="Style Italic TNR 12"/>
    <w:basedOn w:val="Heading4"/>
    <w:link w:val="StyleItalicTNR12Char"/>
    <w:qFormat/>
    <w:rsid w:val="00CA75C5"/>
    <w:rPr>
      <w:rFonts w:ascii="Times New Roman" w:hAnsi="Times New Roman"/>
      <w:b w:val="0"/>
      <w:i/>
      <w:sz w:val="22"/>
      <w:lang w:val="sr-Cyrl-CS"/>
    </w:rPr>
  </w:style>
  <w:style w:type="character" w:customStyle="1" w:styleId="StyleItalicTNR12Char">
    <w:name w:val="Style Italic TNR 12 Char"/>
    <w:basedOn w:val="Heading3Char"/>
    <w:link w:val="StyleItalicTNR12"/>
    <w:rsid w:val="00CA75C5"/>
    <w:rPr>
      <w:rFonts w:ascii="Times New Roman" w:eastAsia="Cambria" w:hAnsi="Times New Roman" w:cs="Cambria"/>
      <w:b w:val="0"/>
      <w:i/>
      <w:color w:val="000000"/>
      <w:sz w:val="22"/>
      <w:szCs w:val="22"/>
      <w:lang w:val="sr-Cyrl-CS"/>
    </w:rPr>
  </w:style>
  <w:style w:type="paragraph" w:customStyle="1" w:styleId="Default">
    <w:name w:val="Default"/>
    <w:rsid w:val="0017609A"/>
    <w:pPr>
      <w:autoSpaceDE w:val="0"/>
      <w:autoSpaceDN w:val="0"/>
      <w:adjustRightInd w:val="0"/>
    </w:pPr>
    <w:rPr>
      <w:rFonts w:ascii="Times New Roman" w:hAnsi="Times New Roman" w:cs="Times New Roman"/>
      <w:color w:val="000000"/>
    </w:rPr>
  </w:style>
  <w:style w:type="paragraph" w:customStyle="1" w:styleId="Normal3">
    <w:name w:val="Normal3"/>
    <w:rsid w:val="00F97568"/>
    <w:pPr>
      <w:spacing w:after="160" w:line="256" w:lineRule="auto"/>
    </w:pPr>
    <w:rPr>
      <w:rFonts w:ascii="Calibri" w:eastAsia="Calibri" w:hAnsi="Calibri" w:cs="Calibri"/>
      <w:sz w:val="22"/>
      <w:szCs w:val="22"/>
      <w:lang w:eastAsia="en-GB"/>
    </w:rPr>
  </w:style>
  <w:style w:type="paragraph" w:customStyle="1" w:styleId="clan">
    <w:name w:val="clan"/>
    <w:basedOn w:val="Normal"/>
    <w:rsid w:val="00752129"/>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basic-paragraph">
    <w:name w:val="basic-paragraph"/>
    <w:basedOn w:val="Normal"/>
    <w:rsid w:val="00752129"/>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character" w:styleId="PageNumber">
    <w:name w:val="page number"/>
    <w:basedOn w:val="DefaultParagraphFont"/>
    <w:uiPriority w:val="99"/>
    <w:semiHidden/>
    <w:unhideWhenUsed/>
    <w:rsid w:val="00A236B8"/>
  </w:style>
  <w:style w:type="paragraph" w:customStyle="1" w:styleId="1tekst">
    <w:name w:val="1tekst"/>
    <w:basedOn w:val="Normal"/>
    <w:rsid w:val="00AB22C8"/>
    <w:pPr>
      <w:spacing w:before="100" w:after="100" w:line="240" w:lineRule="auto"/>
      <w:ind w:firstLine="240"/>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58150">
      <w:bodyDiv w:val="1"/>
      <w:marLeft w:val="0"/>
      <w:marRight w:val="0"/>
      <w:marTop w:val="0"/>
      <w:marBottom w:val="0"/>
      <w:divBdr>
        <w:top w:val="none" w:sz="0" w:space="0" w:color="auto"/>
        <w:left w:val="none" w:sz="0" w:space="0" w:color="auto"/>
        <w:bottom w:val="none" w:sz="0" w:space="0" w:color="auto"/>
        <w:right w:val="none" w:sz="0" w:space="0" w:color="auto"/>
      </w:divBdr>
    </w:div>
    <w:div w:id="467163732">
      <w:bodyDiv w:val="1"/>
      <w:marLeft w:val="0"/>
      <w:marRight w:val="0"/>
      <w:marTop w:val="0"/>
      <w:marBottom w:val="0"/>
      <w:divBdr>
        <w:top w:val="none" w:sz="0" w:space="0" w:color="auto"/>
        <w:left w:val="none" w:sz="0" w:space="0" w:color="auto"/>
        <w:bottom w:val="none" w:sz="0" w:space="0" w:color="auto"/>
        <w:right w:val="none" w:sz="0" w:space="0" w:color="auto"/>
      </w:divBdr>
    </w:div>
    <w:div w:id="568274033">
      <w:bodyDiv w:val="1"/>
      <w:marLeft w:val="0"/>
      <w:marRight w:val="0"/>
      <w:marTop w:val="0"/>
      <w:marBottom w:val="0"/>
      <w:divBdr>
        <w:top w:val="none" w:sz="0" w:space="0" w:color="auto"/>
        <w:left w:val="none" w:sz="0" w:space="0" w:color="auto"/>
        <w:bottom w:val="none" w:sz="0" w:space="0" w:color="auto"/>
        <w:right w:val="none" w:sz="0" w:space="0" w:color="auto"/>
      </w:divBdr>
    </w:div>
    <w:div w:id="708650162">
      <w:bodyDiv w:val="1"/>
      <w:marLeft w:val="0"/>
      <w:marRight w:val="0"/>
      <w:marTop w:val="0"/>
      <w:marBottom w:val="0"/>
      <w:divBdr>
        <w:top w:val="none" w:sz="0" w:space="0" w:color="auto"/>
        <w:left w:val="none" w:sz="0" w:space="0" w:color="auto"/>
        <w:bottom w:val="none" w:sz="0" w:space="0" w:color="auto"/>
        <w:right w:val="none" w:sz="0" w:space="0" w:color="auto"/>
      </w:divBdr>
    </w:div>
    <w:div w:id="763107953">
      <w:bodyDiv w:val="1"/>
      <w:marLeft w:val="0"/>
      <w:marRight w:val="0"/>
      <w:marTop w:val="0"/>
      <w:marBottom w:val="0"/>
      <w:divBdr>
        <w:top w:val="none" w:sz="0" w:space="0" w:color="auto"/>
        <w:left w:val="none" w:sz="0" w:space="0" w:color="auto"/>
        <w:bottom w:val="none" w:sz="0" w:space="0" w:color="auto"/>
        <w:right w:val="none" w:sz="0" w:space="0" w:color="auto"/>
      </w:divBdr>
    </w:div>
    <w:div w:id="783426699">
      <w:bodyDiv w:val="1"/>
      <w:marLeft w:val="0"/>
      <w:marRight w:val="0"/>
      <w:marTop w:val="0"/>
      <w:marBottom w:val="0"/>
      <w:divBdr>
        <w:top w:val="none" w:sz="0" w:space="0" w:color="auto"/>
        <w:left w:val="none" w:sz="0" w:space="0" w:color="auto"/>
        <w:bottom w:val="none" w:sz="0" w:space="0" w:color="auto"/>
        <w:right w:val="none" w:sz="0" w:space="0" w:color="auto"/>
      </w:divBdr>
    </w:div>
    <w:div w:id="1052657275">
      <w:bodyDiv w:val="1"/>
      <w:marLeft w:val="0"/>
      <w:marRight w:val="0"/>
      <w:marTop w:val="0"/>
      <w:marBottom w:val="0"/>
      <w:divBdr>
        <w:top w:val="none" w:sz="0" w:space="0" w:color="auto"/>
        <w:left w:val="none" w:sz="0" w:space="0" w:color="auto"/>
        <w:bottom w:val="none" w:sz="0" w:space="0" w:color="auto"/>
        <w:right w:val="none" w:sz="0" w:space="0" w:color="auto"/>
      </w:divBdr>
    </w:div>
    <w:div w:id="1397435639">
      <w:bodyDiv w:val="1"/>
      <w:marLeft w:val="0"/>
      <w:marRight w:val="0"/>
      <w:marTop w:val="0"/>
      <w:marBottom w:val="0"/>
      <w:divBdr>
        <w:top w:val="none" w:sz="0" w:space="0" w:color="auto"/>
        <w:left w:val="none" w:sz="0" w:space="0" w:color="auto"/>
        <w:bottom w:val="none" w:sz="0" w:space="0" w:color="auto"/>
        <w:right w:val="none" w:sz="0" w:space="0" w:color="auto"/>
      </w:divBdr>
    </w:div>
    <w:div w:id="1454792548">
      <w:bodyDiv w:val="1"/>
      <w:marLeft w:val="0"/>
      <w:marRight w:val="0"/>
      <w:marTop w:val="0"/>
      <w:marBottom w:val="0"/>
      <w:divBdr>
        <w:top w:val="none" w:sz="0" w:space="0" w:color="auto"/>
        <w:left w:val="none" w:sz="0" w:space="0" w:color="auto"/>
        <w:bottom w:val="none" w:sz="0" w:space="0" w:color="auto"/>
        <w:right w:val="none" w:sz="0" w:space="0" w:color="auto"/>
      </w:divBdr>
    </w:div>
    <w:div w:id="1459182542">
      <w:bodyDiv w:val="1"/>
      <w:marLeft w:val="0"/>
      <w:marRight w:val="0"/>
      <w:marTop w:val="0"/>
      <w:marBottom w:val="0"/>
      <w:divBdr>
        <w:top w:val="none" w:sz="0" w:space="0" w:color="auto"/>
        <w:left w:val="none" w:sz="0" w:space="0" w:color="auto"/>
        <w:bottom w:val="none" w:sz="0" w:space="0" w:color="auto"/>
        <w:right w:val="none" w:sz="0" w:space="0" w:color="auto"/>
      </w:divBdr>
    </w:div>
    <w:div w:id="1497570040">
      <w:bodyDiv w:val="1"/>
      <w:marLeft w:val="0"/>
      <w:marRight w:val="0"/>
      <w:marTop w:val="0"/>
      <w:marBottom w:val="0"/>
      <w:divBdr>
        <w:top w:val="none" w:sz="0" w:space="0" w:color="auto"/>
        <w:left w:val="none" w:sz="0" w:space="0" w:color="auto"/>
        <w:bottom w:val="none" w:sz="0" w:space="0" w:color="auto"/>
        <w:right w:val="none" w:sz="0" w:space="0" w:color="auto"/>
      </w:divBdr>
    </w:div>
    <w:div w:id="1509909746">
      <w:bodyDiv w:val="1"/>
      <w:marLeft w:val="0"/>
      <w:marRight w:val="0"/>
      <w:marTop w:val="0"/>
      <w:marBottom w:val="0"/>
      <w:divBdr>
        <w:top w:val="none" w:sz="0" w:space="0" w:color="auto"/>
        <w:left w:val="none" w:sz="0" w:space="0" w:color="auto"/>
        <w:bottom w:val="none" w:sz="0" w:space="0" w:color="auto"/>
        <w:right w:val="none" w:sz="0" w:space="0" w:color="auto"/>
      </w:divBdr>
      <w:divsChild>
        <w:div w:id="701904256">
          <w:marLeft w:val="0"/>
          <w:marRight w:val="0"/>
          <w:marTop w:val="0"/>
          <w:marBottom w:val="0"/>
          <w:divBdr>
            <w:top w:val="none" w:sz="0" w:space="0" w:color="auto"/>
            <w:left w:val="none" w:sz="0" w:space="0" w:color="auto"/>
            <w:bottom w:val="none" w:sz="0" w:space="0" w:color="auto"/>
            <w:right w:val="none" w:sz="0" w:space="0" w:color="auto"/>
          </w:divBdr>
          <w:divsChild>
            <w:div w:id="2004701818">
              <w:marLeft w:val="-225"/>
              <w:marRight w:val="-225"/>
              <w:marTop w:val="0"/>
              <w:marBottom w:val="0"/>
              <w:divBdr>
                <w:top w:val="none" w:sz="0" w:space="0" w:color="auto"/>
                <w:left w:val="none" w:sz="0" w:space="0" w:color="auto"/>
                <w:bottom w:val="none" w:sz="0" w:space="0" w:color="auto"/>
                <w:right w:val="none" w:sz="0" w:space="0" w:color="auto"/>
              </w:divBdr>
              <w:divsChild>
                <w:div w:id="584798780">
                  <w:marLeft w:val="4000"/>
                  <w:marRight w:val="0"/>
                  <w:marTop w:val="0"/>
                  <w:marBottom w:val="0"/>
                  <w:divBdr>
                    <w:top w:val="none" w:sz="0" w:space="0" w:color="auto"/>
                    <w:left w:val="none" w:sz="0" w:space="0" w:color="auto"/>
                    <w:bottom w:val="none" w:sz="0" w:space="0" w:color="auto"/>
                    <w:right w:val="none" w:sz="0" w:space="0" w:color="auto"/>
                  </w:divBdr>
                  <w:divsChild>
                    <w:div w:id="556278147">
                      <w:marLeft w:val="0"/>
                      <w:marRight w:val="0"/>
                      <w:marTop w:val="0"/>
                      <w:marBottom w:val="0"/>
                      <w:divBdr>
                        <w:top w:val="single" w:sz="12" w:space="4" w:color="CCCCCC"/>
                        <w:left w:val="none" w:sz="0" w:space="0" w:color="auto"/>
                        <w:bottom w:val="none" w:sz="0" w:space="0" w:color="auto"/>
                        <w:right w:val="none" w:sz="0" w:space="0" w:color="auto"/>
                      </w:divBdr>
                      <w:divsChild>
                        <w:div w:id="687559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926890">
                  <w:marLeft w:val="0"/>
                  <w:marRight w:val="0"/>
                  <w:marTop w:val="0"/>
                  <w:marBottom w:val="0"/>
                  <w:divBdr>
                    <w:top w:val="none" w:sz="0" w:space="0" w:color="auto"/>
                    <w:left w:val="none" w:sz="0" w:space="0" w:color="auto"/>
                    <w:bottom w:val="none" w:sz="0" w:space="0" w:color="auto"/>
                    <w:right w:val="none" w:sz="0" w:space="0" w:color="auto"/>
                  </w:divBdr>
                  <w:divsChild>
                    <w:div w:id="234359458">
                      <w:marLeft w:val="0"/>
                      <w:marRight w:val="0"/>
                      <w:marTop w:val="0"/>
                      <w:marBottom w:val="300"/>
                      <w:divBdr>
                        <w:top w:val="none" w:sz="0" w:space="0" w:color="auto"/>
                        <w:left w:val="none" w:sz="0" w:space="0" w:color="auto"/>
                        <w:bottom w:val="none" w:sz="0" w:space="0" w:color="auto"/>
                        <w:right w:val="none" w:sz="0" w:space="0" w:color="auto"/>
                      </w:divBdr>
                      <w:divsChild>
                        <w:div w:id="384107436">
                          <w:marLeft w:val="0"/>
                          <w:marRight w:val="0"/>
                          <w:marTop w:val="0"/>
                          <w:marBottom w:val="0"/>
                          <w:divBdr>
                            <w:top w:val="single" w:sz="6" w:space="0" w:color="DDDDDD"/>
                            <w:left w:val="single" w:sz="6" w:space="0" w:color="DDDDDD"/>
                            <w:bottom w:val="single" w:sz="6" w:space="0" w:color="DDDDDD"/>
                            <w:right w:val="single" w:sz="6" w:space="0" w:color="DDDDDD"/>
                          </w:divBdr>
                          <w:divsChild>
                            <w:div w:id="1945066102">
                              <w:marLeft w:val="0"/>
                              <w:marRight w:val="0"/>
                              <w:marTop w:val="0"/>
                              <w:marBottom w:val="0"/>
                              <w:divBdr>
                                <w:top w:val="none" w:sz="0" w:space="0" w:color="auto"/>
                                <w:left w:val="none" w:sz="0" w:space="0" w:color="auto"/>
                                <w:bottom w:val="none" w:sz="0" w:space="0" w:color="auto"/>
                                <w:right w:val="none" w:sz="0" w:space="0" w:color="auto"/>
                              </w:divBdr>
                            </w:div>
                          </w:divsChild>
                        </w:div>
                        <w:div w:id="786505466">
                          <w:marLeft w:val="0"/>
                          <w:marRight w:val="0"/>
                          <w:marTop w:val="75"/>
                          <w:marBottom w:val="0"/>
                          <w:divBdr>
                            <w:top w:val="single" w:sz="6" w:space="0" w:color="DDDDDD"/>
                            <w:left w:val="single" w:sz="6" w:space="0" w:color="DDDDDD"/>
                            <w:bottom w:val="single" w:sz="6" w:space="0" w:color="DDDDDD"/>
                            <w:right w:val="single" w:sz="6" w:space="0" w:color="DDDDDD"/>
                          </w:divBdr>
                          <w:divsChild>
                            <w:div w:id="1858155705">
                              <w:marLeft w:val="0"/>
                              <w:marRight w:val="0"/>
                              <w:marTop w:val="0"/>
                              <w:marBottom w:val="0"/>
                              <w:divBdr>
                                <w:top w:val="none" w:sz="0" w:space="0" w:color="auto"/>
                                <w:left w:val="none" w:sz="0" w:space="0" w:color="auto"/>
                                <w:bottom w:val="none" w:sz="0" w:space="0" w:color="auto"/>
                                <w:right w:val="none" w:sz="0" w:space="0" w:color="auto"/>
                              </w:divBdr>
                            </w:div>
                          </w:divsChild>
                        </w:div>
                        <w:div w:id="313031187">
                          <w:marLeft w:val="0"/>
                          <w:marRight w:val="0"/>
                          <w:marTop w:val="75"/>
                          <w:marBottom w:val="0"/>
                          <w:divBdr>
                            <w:top w:val="single" w:sz="6" w:space="0" w:color="DDDDDD"/>
                            <w:left w:val="single" w:sz="6" w:space="0" w:color="DDDDDD"/>
                            <w:bottom w:val="single" w:sz="6" w:space="0" w:color="DDDDDD"/>
                            <w:right w:val="single" w:sz="6" w:space="0" w:color="DDDDDD"/>
                          </w:divBdr>
                          <w:divsChild>
                            <w:div w:id="11228567">
                              <w:marLeft w:val="0"/>
                              <w:marRight w:val="0"/>
                              <w:marTop w:val="0"/>
                              <w:marBottom w:val="0"/>
                              <w:divBdr>
                                <w:top w:val="none" w:sz="0" w:space="0" w:color="auto"/>
                                <w:left w:val="none" w:sz="0" w:space="0" w:color="auto"/>
                                <w:bottom w:val="none" w:sz="0" w:space="0" w:color="auto"/>
                                <w:right w:val="none" w:sz="0" w:space="0" w:color="auto"/>
                              </w:divBdr>
                            </w:div>
                          </w:divsChild>
                        </w:div>
                        <w:div w:id="414204739">
                          <w:marLeft w:val="0"/>
                          <w:marRight w:val="0"/>
                          <w:marTop w:val="75"/>
                          <w:marBottom w:val="0"/>
                          <w:divBdr>
                            <w:top w:val="single" w:sz="6" w:space="0" w:color="DDDDDD"/>
                            <w:left w:val="single" w:sz="6" w:space="0" w:color="DDDDDD"/>
                            <w:bottom w:val="single" w:sz="6" w:space="0" w:color="DDDDDD"/>
                            <w:right w:val="single" w:sz="6" w:space="0" w:color="DDDDDD"/>
                          </w:divBdr>
                          <w:divsChild>
                            <w:div w:id="1733498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3639113">
          <w:marLeft w:val="0"/>
          <w:marRight w:val="0"/>
          <w:marTop w:val="0"/>
          <w:marBottom w:val="0"/>
          <w:divBdr>
            <w:top w:val="none" w:sz="0" w:space="0" w:color="auto"/>
            <w:left w:val="none" w:sz="0" w:space="0" w:color="auto"/>
            <w:bottom w:val="none" w:sz="0" w:space="0" w:color="auto"/>
            <w:right w:val="none" w:sz="0" w:space="0" w:color="auto"/>
          </w:divBdr>
          <w:divsChild>
            <w:div w:id="36852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361086">
      <w:bodyDiv w:val="1"/>
      <w:marLeft w:val="0"/>
      <w:marRight w:val="0"/>
      <w:marTop w:val="0"/>
      <w:marBottom w:val="0"/>
      <w:divBdr>
        <w:top w:val="none" w:sz="0" w:space="0" w:color="auto"/>
        <w:left w:val="none" w:sz="0" w:space="0" w:color="auto"/>
        <w:bottom w:val="none" w:sz="0" w:space="0" w:color="auto"/>
        <w:right w:val="none" w:sz="0" w:space="0" w:color="auto"/>
      </w:divBdr>
    </w:div>
    <w:div w:id="1528564442">
      <w:bodyDiv w:val="1"/>
      <w:marLeft w:val="0"/>
      <w:marRight w:val="0"/>
      <w:marTop w:val="0"/>
      <w:marBottom w:val="0"/>
      <w:divBdr>
        <w:top w:val="none" w:sz="0" w:space="0" w:color="auto"/>
        <w:left w:val="none" w:sz="0" w:space="0" w:color="auto"/>
        <w:bottom w:val="none" w:sz="0" w:space="0" w:color="auto"/>
        <w:right w:val="none" w:sz="0" w:space="0" w:color="auto"/>
      </w:divBdr>
    </w:div>
    <w:div w:id="1614632331">
      <w:bodyDiv w:val="1"/>
      <w:marLeft w:val="0"/>
      <w:marRight w:val="0"/>
      <w:marTop w:val="0"/>
      <w:marBottom w:val="0"/>
      <w:divBdr>
        <w:top w:val="none" w:sz="0" w:space="0" w:color="auto"/>
        <w:left w:val="none" w:sz="0" w:space="0" w:color="auto"/>
        <w:bottom w:val="none" w:sz="0" w:space="0" w:color="auto"/>
        <w:right w:val="none" w:sz="0" w:space="0" w:color="auto"/>
      </w:divBdr>
      <w:divsChild>
        <w:div w:id="8025201">
          <w:marLeft w:val="547"/>
          <w:marRight w:val="0"/>
          <w:marTop w:val="96"/>
          <w:marBottom w:val="0"/>
          <w:divBdr>
            <w:top w:val="none" w:sz="0" w:space="0" w:color="auto"/>
            <w:left w:val="none" w:sz="0" w:space="0" w:color="auto"/>
            <w:bottom w:val="none" w:sz="0" w:space="0" w:color="auto"/>
            <w:right w:val="none" w:sz="0" w:space="0" w:color="auto"/>
          </w:divBdr>
        </w:div>
        <w:div w:id="143591031">
          <w:marLeft w:val="547"/>
          <w:marRight w:val="0"/>
          <w:marTop w:val="115"/>
          <w:marBottom w:val="0"/>
          <w:divBdr>
            <w:top w:val="none" w:sz="0" w:space="0" w:color="auto"/>
            <w:left w:val="none" w:sz="0" w:space="0" w:color="auto"/>
            <w:bottom w:val="none" w:sz="0" w:space="0" w:color="auto"/>
            <w:right w:val="none" w:sz="0" w:space="0" w:color="auto"/>
          </w:divBdr>
        </w:div>
        <w:div w:id="149173317">
          <w:marLeft w:val="547"/>
          <w:marRight w:val="0"/>
          <w:marTop w:val="96"/>
          <w:marBottom w:val="0"/>
          <w:divBdr>
            <w:top w:val="none" w:sz="0" w:space="0" w:color="auto"/>
            <w:left w:val="none" w:sz="0" w:space="0" w:color="auto"/>
            <w:bottom w:val="none" w:sz="0" w:space="0" w:color="auto"/>
            <w:right w:val="none" w:sz="0" w:space="0" w:color="auto"/>
          </w:divBdr>
        </w:div>
        <w:div w:id="200213562">
          <w:marLeft w:val="547"/>
          <w:marRight w:val="0"/>
          <w:marTop w:val="115"/>
          <w:marBottom w:val="0"/>
          <w:divBdr>
            <w:top w:val="none" w:sz="0" w:space="0" w:color="auto"/>
            <w:left w:val="none" w:sz="0" w:space="0" w:color="auto"/>
            <w:bottom w:val="none" w:sz="0" w:space="0" w:color="auto"/>
            <w:right w:val="none" w:sz="0" w:space="0" w:color="auto"/>
          </w:divBdr>
        </w:div>
        <w:div w:id="211968964">
          <w:marLeft w:val="547"/>
          <w:marRight w:val="0"/>
          <w:marTop w:val="115"/>
          <w:marBottom w:val="0"/>
          <w:divBdr>
            <w:top w:val="none" w:sz="0" w:space="0" w:color="auto"/>
            <w:left w:val="none" w:sz="0" w:space="0" w:color="auto"/>
            <w:bottom w:val="none" w:sz="0" w:space="0" w:color="auto"/>
            <w:right w:val="none" w:sz="0" w:space="0" w:color="auto"/>
          </w:divBdr>
        </w:div>
        <w:div w:id="286008939">
          <w:marLeft w:val="547"/>
          <w:marRight w:val="0"/>
          <w:marTop w:val="96"/>
          <w:marBottom w:val="0"/>
          <w:divBdr>
            <w:top w:val="none" w:sz="0" w:space="0" w:color="auto"/>
            <w:left w:val="none" w:sz="0" w:space="0" w:color="auto"/>
            <w:bottom w:val="none" w:sz="0" w:space="0" w:color="auto"/>
            <w:right w:val="none" w:sz="0" w:space="0" w:color="auto"/>
          </w:divBdr>
        </w:div>
        <w:div w:id="323240039">
          <w:marLeft w:val="547"/>
          <w:marRight w:val="0"/>
          <w:marTop w:val="115"/>
          <w:marBottom w:val="0"/>
          <w:divBdr>
            <w:top w:val="none" w:sz="0" w:space="0" w:color="auto"/>
            <w:left w:val="none" w:sz="0" w:space="0" w:color="auto"/>
            <w:bottom w:val="none" w:sz="0" w:space="0" w:color="auto"/>
            <w:right w:val="none" w:sz="0" w:space="0" w:color="auto"/>
          </w:divBdr>
        </w:div>
        <w:div w:id="324557459">
          <w:marLeft w:val="547"/>
          <w:marRight w:val="0"/>
          <w:marTop w:val="115"/>
          <w:marBottom w:val="0"/>
          <w:divBdr>
            <w:top w:val="none" w:sz="0" w:space="0" w:color="auto"/>
            <w:left w:val="none" w:sz="0" w:space="0" w:color="auto"/>
            <w:bottom w:val="none" w:sz="0" w:space="0" w:color="auto"/>
            <w:right w:val="none" w:sz="0" w:space="0" w:color="auto"/>
          </w:divBdr>
        </w:div>
        <w:div w:id="380519896">
          <w:marLeft w:val="547"/>
          <w:marRight w:val="0"/>
          <w:marTop w:val="115"/>
          <w:marBottom w:val="0"/>
          <w:divBdr>
            <w:top w:val="none" w:sz="0" w:space="0" w:color="auto"/>
            <w:left w:val="none" w:sz="0" w:space="0" w:color="auto"/>
            <w:bottom w:val="none" w:sz="0" w:space="0" w:color="auto"/>
            <w:right w:val="none" w:sz="0" w:space="0" w:color="auto"/>
          </w:divBdr>
        </w:div>
        <w:div w:id="391386737">
          <w:marLeft w:val="547"/>
          <w:marRight w:val="0"/>
          <w:marTop w:val="115"/>
          <w:marBottom w:val="0"/>
          <w:divBdr>
            <w:top w:val="none" w:sz="0" w:space="0" w:color="auto"/>
            <w:left w:val="none" w:sz="0" w:space="0" w:color="auto"/>
            <w:bottom w:val="none" w:sz="0" w:space="0" w:color="auto"/>
            <w:right w:val="none" w:sz="0" w:space="0" w:color="auto"/>
          </w:divBdr>
        </w:div>
        <w:div w:id="420418976">
          <w:marLeft w:val="547"/>
          <w:marRight w:val="0"/>
          <w:marTop w:val="115"/>
          <w:marBottom w:val="0"/>
          <w:divBdr>
            <w:top w:val="none" w:sz="0" w:space="0" w:color="auto"/>
            <w:left w:val="none" w:sz="0" w:space="0" w:color="auto"/>
            <w:bottom w:val="none" w:sz="0" w:space="0" w:color="auto"/>
            <w:right w:val="none" w:sz="0" w:space="0" w:color="auto"/>
          </w:divBdr>
        </w:div>
        <w:div w:id="435910434">
          <w:marLeft w:val="547"/>
          <w:marRight w:val="0"/>
          <w:marTop w:val="96"/>
          <w:marBottom w:val="0"/>
          <w:divBdr>
            <w:top w:val="none" w:sz="0" w:space="0" w:color="auto"/>
            <w:left w:val="none" w:sz="0" w:space="0" w:color="auto"/>
            <w:bottom w:val="none" w:sz="0" w:space="0" w:color="auto"/>
            <w:right w:val="none" w:sz="0" w:space="0" w:color="auto"/>
          </w:divBdr>
        </w:div>
        <w:div w:id="591160380">
          <w:marLeft w:val="547"/>
          <w:marRight w:val="0"/>
          <w:marTop w:val="115"/>
          <w:marBottom w:val="0"/>
          <w:divBdr>
            <w:top w:val="none" w:sz="0" w:space="0" w:color="auto"/>
            <w:left w:val="none" w:sz="0" w:space="0" w:color="auto"/>
            <w:bottom w:val="none" w:sz="0" w:space="0" w:color="auto"/>
            <w:right w:val="none" w:sz="0" w:space="0" w:color="auto"/>
          </w:divBdr>
        </w:div>
        <w:div w:id="789595424">
          <w:marLeft w:val="547"/>
          <w:marRight w:val="0"/>
          <w:marTop w:val="96"/>
          <w:marBottom w:val="0"/>
          <w:divBdr>
            <w:top w:val="none" w:sz="0" w:space="0" w:color="auto"/>
            <w:left w:val="none" w:sz="0" w:space="0" w:color="auto"/>
            <w:bottom w:val="none" w:sz="0" w:space="0" w:color="auto"/>
            <w:right w:val="none" w:sz="0" w:space="0" w:color="auto"/>
          </w:divBdr>
        </w:div>
        <w:div w:id="879167907">
          <w:marLeft w:val="547"/>
          <w:marRight w:val="0"/>
          <w:marTop w:val="134"/>
          <w:marBottom w:val="0"/>
          <w:divBdr>
            <w:top w:val="none" w:sz="0" w:space="0" w:color="auto"/>
            <w:left w:val="none" w:sz="0" w:space="0" w:color="auto"/>
            <w:bottom w:val="none" w:sz="0" w:space="0" w:color="auto"/>
            <w:right w:val="none" w:sz="0" w:space="0" w:color="auto"/>
          </w:divBdr>
        </w:div>
        <w:div w:id="1021588064">
          <w:marLeft w:val="547"/>
          <w:marRight w:val="0"/>
          <w:marTop w:val="115"/>
          <w:marBottom w:val="0"/>
          <w:divBdr>
            <w:top w:val="none" w:sz="0" w:space="0" w:color="auto"/>
            <w:left w:val="none" w:sz="0" w:space="0" w:color="auto"/>
            <w:bottom w:val="none" w:sz="0" w:space="0" w:color="auto"/>
            <w:right w:val="none" w:sz="0" w:space="0" w:color="auto"/>
          </w:divBdr>
        </w:div>
        <w:div w:id="1034309221">
          <w:marLeft w:val="547"/>
          <w:marRight w:val="0"/>
          <w:marTop w:val="134"/>
          <w:marBottom w:val="0"/>
          <w:divBdr>
            <w:top w:val="none" w:sz="0" w:space="0" w:color="auto"/>
            <w:left w:val="none" w:sz="0" w:space="0" w:color="auto"/>
            <w:bottom w:val="none" w:sz="0" w:space="0" w:color="auto"/>
            <w:right w:val="none" w:sz="0" w:space="0" w:color="auto"/>
          </w:divBdr>
        </w:div>
        <w:div w:id="1068651084">
          <w:marLeft w:val="547"/>
          <w:marRight w:val="0"/>
          <w:marTop w:val="115"/>
          <w:marBottom w:val="0"/>
          <w:divBdr>
            <w:top w:val="none" w:sz="0" w:space="0" w:color="auto"/>
            <w:left w:val="none" w:sz="0" w:space="0" w:color="auto"/>
            <w:bottom w:val="none" w:sz="0" w:space="0" w:color="auto"/>
            <w:right w:val="none" w:sz="0" w:space="0" w:color="auto"/>
          </w:divBdr>
        </w:div>
        <w:div w:id="1165391579">
          <w:marLeft w:val="547"/>
          <w:marRight w:val="0"/>
          <w:marTop w:val="115"/>
          <w:marBottom w:val="0"/>
          <w:divBdr>
            <w:top w:val="none" w:sz="0" w:space="0" w:color="auto"/>
            <w:left w:val="none" w:sz="0" w:space="0" w:color="auto"/>
            <w:bottom w:val="none" w:sz="0" w:space="0" w:color="auto"/>
            <w:right w:val="none" w:sz="0" w:space="0" w:color="auto"/>
          </w:divBdr>
        </w:div>
        <w:div w:id="1171023075">
          <w:marLeft w:val="547"/>
          <w:marRight w:val="0"/>
          <w:marTop w:val="96"/>
          <w:marBottom w:val="0"/>
          <w:divBdr>
            <w:top w:val="none" w:sz="0" w:space="0" w:color="auto"/>
            <w:left w:val="none" w:sz="0" w:space="0" w:color="auto"/>
            <w:bottom w:val="none" w:sz="0" w:space="0" w:color="auto"/>
            <w:right w:val="none" w:sz="0" w:space="0" w:color="auto"/>
          </w:divBdr>
        </w:div>
        <w:div w:id="1253858560">
          <w:marLeft w:val="547"/>
          <w:marRight w:val="0"/>
          <w:marTop w:val="115"/>
          <w:marBottom w:val="0"/>
          <w:divBdr>
            <w:top w:val="none" w:sz="0" w:space="0" w:color="auto"/>
            <w:left w:val="none" w:sz="0" w:space="0" w:color="auto"/>
            <w:bottom w:val="none" w:sz="0" w:space="0" w:color="auto"/>
            <w:right w:val="none" w:sz="0" w:space="0" w:color="auto"/>
          </w:divBdr>
        </w:div>
        <w:div w:id="1575748613">
          <w:marLeft w:val="547"/>
          <w:marRight w:val="0"/>
          <w:marTop w:val="115"/>
          <w:marBottom w:val="0"/>
          <w:divBdr>
            <w:top w:val="none" w:sz="0" w:space="0" w:color="auto"/>
            <w:left w:val="none" w:sz="0" w:space="0" w:color="auto"/>
            <w:bottom w:val="none" w:sz="0" w:space="0" w:color="auto"/>
            <w:right w:val="none" w:sz="0" w:space="0" w:color="auto"/>
          </w:divBdr>
        </w:div>
        <w:div w:id="1618870365">
          <w:marLeft w:val="547"/>
          <w:marRight w:val="0"/>
          <w:marTop w:val="115"/>
          <w:marBottom w:val="0"/>
          <w:divBdr>
            <w:top w:val="none" w:sz="0" w:space="0" w:color="auto"/>
            <w:left w:val="none" w:sz="0" w:space="0" w:color="auto"/>
            <w:bottom w:val="none" w:sz="0" w:space="0" w:color="auto"/>
            <w:right w:val="none" w:sz="0" w:space="0" w:color="auto"/>
          </w:divBdr>
        </w:div>
        <w:div w:id="1704820443">
          <w:marLeft w:val="547"/>
          <w:marRight w:val="0"/>
          <w:marTop w:val="96"/>
          <w:marBottom w:val="0"/>
          <w:divBdr>
            <w:top w:val="none" w:sz="0" w:space="0" w:color="auto"/>
            <w:left w:val="none" w:sz="0" w:space="0" w:color="auto"/>
            <w:bottom w:val="none" w:sz="0" w:space="0" w:color="auto"/>
            <w:right w:val="none" w:sz="0" w:space="0" w:color="auto"/>
          </w:divBdr>
        </w:div>
        <w:div w:id="1721049308">
          <w:marLeft w:val="547"/>
          <w:marRight w:val="0"/>
          <w:marTop w:val="115"/>
          <w:marBottom w:val="0"/>
          <w:divBdr>
            <w:top w:val="none" w:sz="0" w:space="0" w:color="auto"/>
            <w:left w:val="none" w:sz="0" w:space="0" w:color="auto"/>
            <w:bottom w:val="none" w:sz="0" w:space="0" w:color="auto"/>
            <w:right w:val="none" w:sz="0" w:space="0" w:color="auto"/>
          </w:divBdr>
        </w:div>
        <w:div w:id="1822195015">
          <w:marLeft w:val="547"/>
          <w:marRight w:val="0"/>
          <w:marTop w:val="115"/>
          <w:marBottom w:val="0"/>
          <w:divBdr>
            <w:top w:val="none" w:sz="0" w:space="0" w:color="auto"/>
            <w:left w:val="none" w:sz="0" w:space="0" w:color="auto"/>
            <w:bottom w:val="none" w:sz="0" w:space="0" w:color="auto"/>
            <w:right w:val="none" w:sz="0" w:space="0" w:color="auto"/>
          </w:divBdr>
        </w:div>
        <w:div w:id="1856455137">
          <w:marLeft w:val="547"/>
          <w:marRight w:val="0"/>
          <w:marTop w:val="96"/>
          <w:marBottom w:val="0"/>
          <w:divBdr>
            <w:top w:val="none" w:sz="0" w:space="0" w:color="auto"/>
            <w:left w:val="none" w:sz="0" w:space="0" w:color="auto"/>
            <w:bottom w:val="none" w:sz="0" w:space="0" w:color="auto"/>
            <w:right w:val="none" w:sz="0" w:space="0" w:color="auto"/>
          </w:divBdr>
        </w:div>
        <w:div w:id="1909028911">
          <w:marLeft w:val="547"/>
          <w:marRight w:val="0"/>
          <w:marTop w:val="115"/>
          <w:marBottom w:val="0"/>
          <w:divBdr>
            <w:top w:val="none" w:sz="0" w:space="0" w:color="auto"/>
            <w:left w:val="none" w:sz="0" w:space="0" w:color="auto"/>
            <w:bottom w:val="none" w:sz="0" w:space="0" w:color="auto"/>
            <w:right w:val="none" w:sz="0" w:space="0" w:color="auto"/>
          </w:divBdr>
        </w:div>
        <w:div w:id="2015834976">
          <w:marLeft w:val="547"/>
          <w:marRight w:val="0"/>
          <w:marTop w:val="115"/>
          <w:marBottom w:val="0"/>
          <w:divBdr>
            <w:top w:val="none" w:sz="0" w:space="0" w:color="auto"/>
            <w:left w:val="none" w:sz="0" w:space="0" w:color="auto"/>
            <w:bottom w:val="none" w:sz="0" w:space="0" w:color="auto"/>
            <w:right w:val="none" w:sz="0" w:space="0" w:color="auto"/>
          </w:divBdr>
        </w:div>
        <w:div w:id="2023431616">
          <w:marLeft w:val="547"/>
          <w:marRight w:val="0"/>
          <w:marTop w:val="115"/>
          <w:marBottom w:val="0"/>
          <w:divBdr>
            <w:top w:val="none" w:sz="0" w:space="0" w:color="auto"/>
            <w:left w:val="none" w:sz="0" w:space="0" w:color="auto"/>
            <w:bottom w:val="none" w:sz="0" w:space="0" w:color="auto"/>
            <w:right w:val="none" w:sz="0" w:space="0" w:color="auto"/>
          </w:divBdr>
        </w:div>
      </w:divsChild>
    </w:div>
    <w:div w:id="1625573962">
      <w:bodyDiv w:val="1"/>
      <w:marLeft w:val="0"/>
      <w:marRight w:val="0"/>
      <w:marTop w:val="0"/>
      <w:marBottom w:val="0"/>
      <w:divBdr>
        <w:top w:val="none" w:sz="0" w:space="0" w:color="auto"/>
        <w:left w:val="none" w:sz="0" w:space="0" w:color="auto"/>
        <w:bottom w:val="none" w:sz="0" w:space="0" w:color="auto"/>
        <w:right w:val="none" w:sz="0" w:space="0" w:color="auto"/>
      </w:divBdr>
    </w:div>
    <w:div w:id="1785997210">
      <w:bodyDiv w:val="1"/>
      <w:marLeft w:val="0"/>
      <w:marRight w:val="0"/>
      <w:marTop w:val="0"/>
      <w:marBottom w:val="0"/>
      <w:divBdr>
        <w:top w:val="none" w:sz="0" w:space="0" w:color="auto"/>
        <w:left w:val="none" w:sz="0" w:space="0" w:color="auto"/>
        <w:bottom w:val="none" w:sz="0" w:space="0" w:color="auto"/>
        <w:right w:val="none" w:sz="0" w:space="0" w:color="auto"/>
      </w:divBdr>
    </w:div>
    <w:div w:id="1810049250">
      <w:bodyDiv w:val="1"/>
      <w:marLeft w:val="0"/>
      <w:marRight w:val="0"/>
      <w:marTop w:val="0"/>
      <w:marBottom w:val="0"/>
      <w:divBdr>
        <w:top w:val="none" w:sz="0" w:space="0" w:color="auto"/>
        <w:left w:val="none" w:sz="0" w:space="0" w:color="auto"/>
        <w:bottom w:val="none" w:sz="0" w:space="0" w:color="auto"/>
        <w:right w:val="none" w:sz="0" w:space="0" w:color="auto"/>
      </w:divBdr>
    </w:div>
    <w:div w:id="1814980045">
      <w:bodyDiv w:val="1"/>
      <w:marLeft w:val="0"/>
      <w:marRight w:val="0"/>
      <w:marTop w:val="0"/>
      <w:marBottom w:val="0"/>
      <w:divBdr>
        <w:top w:val="none" w:sz="0" w:space="0" w:color="auto"/>
        <w:left w:val="none" w:sz="0" w:space="0" w:color="auto"/>
        <w:bottom w:val="none" w:sz="0" w:space="0" w:color="auto"/>
        <w:right w:val="none" w:sz="0" w:space="0" w:color="auto"/>
      </w:divBdr>
    </w:div>
    <w:div w:id="1877355058">
      <w:bodyDiv w:val="1"/>
      <w:marLeft w:val="0"/>
      <w:marRight w:val="0"/>
      <w:marTop w:val="0"/>
      <w:marBottom w:val="0"/>
      <w:divBdr>
        <w:top w:val="none" w:sz="0" w:space="0" w:color="auto"/>
        <w:left w:val="none" w:sz="0" w:space="0" w:color="auto"/>
        <w:bottom w:val="none" w:sz="0" w:space="0" w:color="auto"/>
        <w:right w:val="none" w:sz="0" w:space="0" w:color="auto"/>
      </w:divBdr>
    </w:div>
    <w:div w:id="1937864057">
      <w:bodyDiv w:val="1"/>
      <w:marLeft w:val="0"/>
      <w:marRight w:val="0"/>
      <w:marTop w:val="0"/>
      <w:marBottom w:val="0"/>
      <w:divBdr>
        <w:top w:val="none" w:sz="0" w:space="0" w:color="auto"/>
        <w:left w:val="none" w:sz="0" w:space="0" w:color="auto"/>
        <w:bottom w:val="none" w:sz="0" w:space="0" w:color="auto"/>
        <w:right w:val="none" w:sz="0" w:space="0" w:color="auto"/>
      </w:divBdr>
    </w:div>
    <w:div w:id="2098166356">
      <w:bodyDiv w:val="1"/>
      <w:marLeft w:val="0"/>
      <w:marRight w:val="0"/>
      <w:marTop w:val="0"/>
      <w:marBottom w:val="0"/>
      <w:divBdr>
        <w:top w:val="none" w:sz="0" w:space="0" w:color="auto"/>
        <w:left w:val="none" w:sz="0" w:space="0" w:color="auto"/>
        <w:bottom w:val="none" w:sz="0" w:space="0" w:color="auto"/>
        <w:right w:val="none" w:sz="0" w:space="0" w:color="auto"/>
      </w:divBdr>
    </w:div>
    <w:div w:id="2136871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image" Target="media/image1.jpeg"/></Relationships>
</file>

<file path=word/_rels/footnotes.xml.rels><?xml version="1.0" encoding="UTF-8" standalone="yes"?>
<Relationships xmlns="http://schemas.openxmlformats.org/package/2006/relationships"><Relationship Id="rId3" Type="http://schemas.openxmlformats.org/officeDocument/2006/relationships/hyperlink" Target="http://www.batut.org.rs/download/publikacije/Izvestaj%20srpski%20web.pdf" TargetMode="External"/><Relationship Id="rId2" Type="http://schemas.openxmlformats.org/officeDocument/2006/relationships/hyperlink" Target="https://monographs.iarc.fr/agents-classified-by-the-iarc/" TargetMode="External"/><Relationship Id="rId1" Type="http://schemas.openxmlformats.org/officeDocument/2006/relationships/hyperlink" Target="https://www.who.int/cancer/country-profiles/srb_en.pdf" TargetMode="External"/><Relationship Id="rId4" Type="http://schemas.openxmlformats.org/officeDocument/2006/relationships/hyperlink" Target="file:///F:\ESF\Publications\A_Presentations\2018_Serbia\www.who.int\cancer\childhood-cancer\en\"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C:\Users\DILS1\AppData\Local\Microsoft\Windows\Temporary%20Internet%20Files\Content.Outlook\EGEQLNW7\Cancer%20Plan2.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DILS1\AppData\Local\Microsoft\Windows\Temporary%20Internet%20Files\Content.Outlook\EGEQLNW7\Cancer%20Plan2.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file:///C:\Users\DILS1\AppData\Local\Microsoft\Windows\Temporary%20Internet%20Files\Content.Outlook\EGEQLNW7\Cancer%20Plan2.xlsx" TargetMode="External"/><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1750049430675001E-2"/>
          <c:y val="4.7413793103448398E-2"/>
          <c:w val="0.91824995056932601"/>
          <c:h val="0.67056238121096801"/>
        </c:manualLayout>
      </c:layout>
      <c:barChart>
        <c:barDir val="col"/>
        <c:grouping val="clustered"/>
        <c:varyColors val="0"/>
        <c:ser>
          <c:idx val="0"/>
          <c:order val="0"/>
          <c:tx>
            <c:strRef>
              <c:f>Sheet1!$C$2</c:f>
              <c:strCache>
                <c:ptCount val="1"/>
                <c:pt idx="0">
                  <c:v>Стопе оболевања</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Sheet1!$B$3:$B$11</c:f>
              <c:strCache>
                <c:ptCount val="9"/>
                <c:pt idx="0">
                  <c:v>Србија -оба пола</c:v>
                </c:pt>
                <c:pt idx="1">
                  <c:v>Србија -жене</c:v>
                </c:pt>
                <c:pt idx="2">
                  <c:v>Србија -мушкарци</c:v>
                </c:pt>
                <c:pt idx="3">
                  <c:v>ЦИЕ-оба пола</c:v>
                </c:pt>
                <c:pt idx="4">
                  <c:v>ЦИЕ-жене</c:v>
                </c:pt>
                <c:pt idx="5">
                  <c:v>ЦИЕ-мушкарци</c:v>
                </c:pt>
                <c:pt idx="6">
                  <c:v>ЗЕ-оба пола</c:v>
                </c:pt>
                <c:pt idx="7">
                  <c:v>ЗЕ -жене</c:v>
                </c:pt>
                <c:pt idx="8">
                  <c:v>ЗЕ -мушкарци</c:v>
                </c:pt>
              </c:strCache>
            </c:strRef>
          </c:cat>
          <c:val>
            <c:numRef>
              <c:f>Sheet1!$C$3:$C$11</c:f>
              <c:numCache>
                <c:formatCode>0.00</c:formatCode>
                <c:ptCount val="9"/>
                <c:pt idx="0">
                  <c:v>307.8</c:v>
                </c:pt>
                <c:pt idx="1">
                  <c:v>284.8</c:v>
                </c:pt>
                <c:pt idx="2">
                  <c:v>339.3</c:v>
                </c:pt>
                <c:pt idx="3">
                  <c:v>238.3</c:v>
                </c:pt>
                <c:pt idx="4">
                  <c:v>216.5</c:v>
                </c:pt>
                <c:pt idx="5">
                  <c:v>280.10000000000002</c:v>
                </c:pt>
                <c:pt idx="6">
                  <c:v>323.39999999999992</c:v>
                </c:pt>
                <c:pt idx="7">
                  <c:v>292.10000000000002</c:v>
                </c:pt>
                <c:pt idx="8">
                  <c:v>363.5</c:v>
                </c:pt>
              </c:numCache>
            </c:numRef>
          </c:val>
          <c:extLst>
            <c:ext xmlns:c16="http://schemas.microsoft.com/office/drawing/2014/chart" uri="{C3380CC4-5D6E-409C-BE32-E72D297353CC}">
              <c16:uniqueId val="{00000000-2F5D-48C9-9D11-3B83923E5EA8}"/>
            </c:ext>
          </c:extLst>
        </c:ser>
        <c:ser>
          <c:idx val="1"/>
          <c:order val="1"/>
          <c:tx>
            <c:strRef>
              <c:f>Sheet1!$D$2</c:f>
              <c:strCache>
                <c:ptCount val="1"/>
                <c:pt idx="0">
                  <c:v>Стопе умирања</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Sheet1!$B$3:$B$11</c:f>
              <c:strCache>
                <c:ptCount val="9"/>
                <c:pt idx="0">
                  <c:v>Србија -оба пола</c:v>
                </c:pt>
                <c:pt idx="1">
                  <c:v>Србија -жене</c:v>
                </c:pt>
                <c:pt idx="2">
                  <c:v>Србија -мушкарци</c:v>
                </c:pt>
                <c:pt idx="3">
                  <c:v>ЦИЕ-оба пола</c:v>
                </c:pt>
                <c:pt idx="4">
                  <c:v>ЦИЕ-жене</c:v>
                </c:pt>
                <c:pt idx="5">
                  <c:v>ЦИЕ-мушкарци</c:v>
                </c:pt>
                <c:pt idx="6">
                  <c:v>ЗЕ-оба пола</c:v>
                </c:pt>
                <c:pt idx="7">
                  <c:v>ЗЕ -жене</c:v>
                </c:pt>
                <c:pt idx="8">
                  <c:v>ЗЕ -мушкарци</c:v>
                </c:pt>
              </c:strCache>
            </c:strRef>
          </c:cat>
          <c:val>
            <c:numRef>
              <c:f>Sheet1!$D$3:$D$11</c:f>
              <c:numCache>
                <c:formatCode>0.00</c:formatCode>
                <c:ptCount val="9"/>
                <c:pt idx="0">
                  <c:v>150.69999999999999</c:v>
                </c:pt>
                <c:pt idx="1">
                  <c:v>118.5</c:v>
                </c:pt>
                <c:pt idx="2">
                  <c:v>190</c:v>
                </c:pt>
                <c:pt idx="3">
                  <c:v>123.1</c:v>
                </c:pt>
                <c:pt idx="4">
                  <c:v>92</c:v>
                </c:pt>
                <c:pt idx="5">
                  <c:v>171</c:v>
                </c:pt>
                <c:pt idx="6">
                  <c:v>105</c:v>
                </c:pt>
                <c:pt idx="7">
                  <c:v>84.4</c:v>
                </c:pt>
                <c:pt idx="8">
                  <c:v>130</c:v>
                </c:pt>
              </c:numCache>
            </c:numRef>
          </c:val>
          <c:extLst>
            <c:ext xmlns:c16="http://schemas.microsoft.com/office/drawing/2014/chart" uri="{C3380CC4-5D6E-409C-BE32-E72D297353CC}">
              <c16:uniqueId val="{00000001-2F5D-48C9-9D11-3B83923E5EA8}"/>
            </c:ext>
          </c:extLst>
        </c:ser>
        <c:dLbls>
          <c:showLegendKey val="0"/>
          <c:showVal val="1"/>
          <c:showCatName val="0"/>
          <c:showSerName val="0"/>
          <c:showPercent val="0"/>
          <c:showBubbleSize val="0"/>
        </c:dLbls>
        <c:gapWidth val="75"/>
        <c:axId val="181396608"/>
        <c:axId val="181398144"/>
      </c:barChart>
      <c:catAx>
        <c:axId val="181396608"/>
        <c:scaling>
          <c:orientation val="minMax"/>
        </c:scaling>
        <c:delete val="0"/>
        <c:axPos val="b"/>
        <c:numFmt formatCode="General" sourceLinked="0"/>
        <c:majorTickMark val="none"/>
        <c:minorTickMark val="none"/>
        <c:tickLblPos val="nextTo"/>
        <c:crossAx val="181398144"/>
        <c:crosses val="autoZero"/>
        <c:auto val="1"/>
        <c:lblAlgn val="ctr"/>
        <c:lblOffset val="100"/>
        <c:noMultiLvlLbl val="0"/>
      </c:catAx>
      <c:valAx>
        <c:axId val="181398144"/>
        <c:scaling>
          <c:orientation val="minMax"/>
        </c:scaling>
        <c:delete val="0"/>
        <c:axPos val="l"/>
        <c:numFmt formatCode="0.00" sourceLinked="1"/>
        <c:majorTickMark val="none"/>
        <c:minorTickMark val="none"/>
        <c:tickLblPos val="nextTo"/>
        <c:crossAx val="181396608"/>
        <c:crosses val="autoZero"/>
        <c:crossBetween val="between"/>
      </c:valAx>
    </c:plotArea>
    <c:legend>
      <c:legendPos val="b"/>
      <c:layout>
        <c:manualLayout>
          <c:xMode val="edge"/>
          <c:yMode val="edge"/>
          <c:x val="0.28433338193836899"/>
          <c:y val="0.937843813001636"/>
          <c:w val="0.43133323612326202"/>
          <c:h val="6.2156186998364303E-2"/>
        </c:manualLayout>
      </c:layout>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8007592800899894E-2"/>
          <c:y val="6.0185185185185203E-2"/>
          <c:w val="0.93199240719910104"/>
          <c:h val="0.636900335374746"/>
        </c:manualLayout>
      </c:layout>
      <c:barChart>
        <c:barDir val="col"/>
        <c:grouping val="clustered"/>
        <c:varyColors val="0"/>
        <c:ser>
          <c:idx val="0"/>
          <c:order val="0"/>
          <c:tx>
            <c:strRef>
              <c:f>'Sheet 2'!$C$2</c:f>
              <c:strCache>
                <c:ptCount val="1"/>
                <c:pt idx="0">
                  <c:v>Стандардизовани однос инциденције</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 2'!$B$3:$B$11</c:f>
              <c:strCache>
                <c:ptCount val="9"/>
                <c:pt idx="0">
                  <c:v>Србија -оба пола</c:v>
                </c:pt>
                <c:pt idx="1">
                  <c:v>Србија -жене</c:v>
                </c:pt>
                <c:pt idx="2">
                  <c:v>Србија -мушкарци</c:v>
                </c:pt>
                <c:pt idx="3">
                  <c:v>ЦИЕ-оба пола</c:v>
                </c:pt>
                <c:pt idx="4">
                  <c:v>ЦИЕ-жене</c:v>
                </c:pt>
                <c:pt idx="5">
                  <c:v>ЦИЕ-мушкарци</c:v>
                </c:pt>
                <c:pt idx="6">
                  <c:v>ЗЕ-оба пола</c:v>
                </c:pt>
                <c:pt idx="7">
                  <c:v>ЗЕ -жене</c:v>
                </c:pt>
                <c:pt idx="8">
                  <c:v>ЗЕ -мушкарци</c:v>
                </c:pt>
              </c:strCache>
            </c:strRef>
          </c:cat>
          <c:val>
            <c:numRef>
              <c:f>'Sheet 2'!$C$3:$C$11</c:f>
              <c:numCache>
                <c:formatCode>0.00</c:formatCode>
                <c:ptCount val="9"/>
                <c:pt idx="0">
                  <c:v>1.25</c:v>
                </c:pt>
                <c:pt idx="1">
                  <c:v>1.149999999999999</c:v>
                </c:pt>
                <c:pt idx="2">
                  <c:v>1.07</c:v>
                </c:pt>
                <c:pt idx="3">
                  <c:v>1.29</c:v>
                </c:pt>
                <c:pt idx="4">
                  <c:v>1.32</c:v>
                </c:pt>
                <c:pt idx="5">
                  <c:v>1.21</c:v>
                </c:pt>
                <c:pt idx="6">
                  <c:v>0.95</c:v>
                </c:pt>
                <c:pt idx="7">
                  <c:v>0.98</c:v>
                </c:pt>
                <c:pt idx="8">
                  <c:v>0.93</c:v>
                </c:pt>
              </c:numCache>
            </c:numRef>
          </c:val>
          <c:extLst>
            <c:ext xmlns:c16="http://schemas.microsoft.com/office/drawing/2014/chart" uri="{C3380CC4-5D6E-409C-BE32-E72D297353CC}">
              <c16:uniqueId val="{00000000-F094-4487-9D3C-E5AC3F0EB9BE}"/>
            </c:ext>
          </c:extLst>
        </c:ser>
        <c:ser>
          <c:idx val="1"/>
          <c:order val="1"/>
          <c:tx>
            <c:strRef>
              <c:f>'Sheet 2'!$D$2</c:f>
              <c:strCache>
                <c:ptCount val="1"/>
                <c:pt idx="0">
                  <c:v>Стандардизовани однос морталитета</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 2'!$B$3:$B$11</c:f>
              <c:strCache>
                <c:ptCount val="9"/>
                <c:pt idx="0">
                  <c:v>Србија -оба пола</c:v>
                </c:pt>
                <c:pt idx="1">
                  <c:v>Србија -жене</c:v>
                </c:pt>
                <c:pt idx="2">
                  <c:v>Србија -мушкарци</c:v>
                </c:pt>
                <c:pt idx="3">
                  <c:v>ЦИЕ-оба пола</c:v>
                </c:pt>
                <c:pt idx="4">
                  <c:v>ЦИЕ-жене</c:v>
                </c:pt>
                <c:pt idx="5">
                  <c:v>ЦИЕ-мушкарци</c:v>
                </c:pt>
                <c:pt idx="6">
                  <c:v>ЗЕ-оба пола</c:v>
                </c:pt>
                <c:pt idx="7">
                  <c:v>ЗЕ -жене</c:v>
                </c:pt>
                <c:pt idx="8">
                  <c:v>ЗЕ -мушкарци</c:v>
                </c:pt>
              </c:strCache>
            </c:strRef>
          </c:cat>
          <c:val>
            <c:numRef>
              <c:f>'Sheet 2'!$D$3:$D$11</c:f>
              <c:numCache>
                <c:formatCode>0.00</c:formatCode>
                <c:ptCount val="9"/>
                <c:pt idx="0">
                  <c:v>1.2</c:v>
                </c:pt>
                <c:pt idx="1">
                  <c:v>1.35</c:v>
                </c:pt>
                <c:pt idx="2">
                  <c:v>1.3</c:v>
                </c:pt>
                <c:pt idx="3">
                  <c:v>1.22</c:v>
                </c:pt>
                <c:pt idx="4">
                  <c:v>1.29</c:v>
                </c:pt>
                <c:pt idx="5">
                  <c:v>1.1200000000000001</c:v>
                </c:pt>
                <c:pt idx="6">
                  <c:v>1.44</c:v>
                </c:pt>
                <c:pt idx="7">
                  <c:v>1.4</c:v>
                </c:pt>
                <c:pt idx="8">
                  <c:v>1.47</c:v>
                </c:pt>
              </c:numCache>
            </c:numRef>
          </c:val>
          <c:extLst>
            <c:ext xmlns:c16="http://schemas.microsoft.com/office/drawing/2014/chart" uri="{C3380CC4-5D6E-409C-BE32-E72D297353CC}">
              <c16:uniqueId val="{00000001-F094-4487-9D3C-E5AC3F0EB9BE}"/>
            </c:ext>
          </c:extLst>
        </c:ser>
        <c:ser>
          <c:idx val="2"/>
          <c:order val="2"/>
          <c:tx>
            <c:strRef>
              <c:f>'Sheet 2'!$E$2</c:f>
              <c:strCache>
                <c:ptCount val="1"/>
                <c:pt idx="0">
                  <c:v>Oднос морталитета и инциденције</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 2'!$B$3:$B$11</c:f>
              <c:strCache>
                <c:ptCount val="9"/>
                <c:pt idx="0">
                  <c:v>Србија -оба пола</c:v>
                </c:pt>
                <c:pt idx="1">
                  <c:v>Србија -жене</c:v>
                </c:pt>
                <c:pt idx="2">
                  <c:v>Србија -мушкарци</c:v>
                </c:pt>
                <c:pt idx="3">
                  <c:v>ЦИЕ-оба пола</c:v>
                </c:pt>
                <c:pt idx="4">
                  <c:v>ЦИЕ-жене</c:v>
                </c:pt>
                <c:pt idx="5">
                  <c:v>ЦИЕ-мушкарци</c:v>
                </c:pt>
                <c:pt idx="6">
                  <c:v>ЗЕ-оба пола</c:v>
                </c:pt>
                <c:pt idx="7">
                  <c:v>ЗЕ -жене</c:v>
                </c:pt>
                <c:pt idx="8">
                  <c:v>ЗЕ -мушкарци</c:v>
                </c:pt>
              </c:strCache>
            </c:strRef>
          </c:cat>
          <c:val>
            <c:numRef>
              <c:f>'Sheet 2'!$E$3:$E$11</c:f>
              <c:numCache>
                <c:formatCode>0.00</c:formatCode>
                <c:ptCount val="9"/>
                <c:pt idx="0">
                  <c:v>0.49</c:v>
                </c:pt>
                <c:pt idx="1">
                  <c:v>0.42</c:v>
                </c:pt>
                <c:pt idx="2">
                  <c:v>0.56000000000000005</c:v>
                </c:pt>
                <c:pt idx="3">
                  <c:v>0.52</c:v>
                </c:pt>
                <c:pt idx="4">
                  <c:v>0.42</c:v>
                </c:pt>
                <c:pt idx="5">
                  <c:v>0.61</c:v>
                </c:pt>
                <c:pt idx="6">
                  <c:v>0.32</c:v>
                </c:pt>
                <c:pt idx="7">
                  <c:v>0.28999999999999998</c:v>
                </c:pt>
                <c:pt idx="8">
                  <c:v>0.36</c:v>
                </c:pt>
              </c:numCache>
            </c:numRef>
          </c:val>
          <c:extLst>
            <c:ext xmlns:c16="http://schemas.microsoft.com/office/drawing/2014/chart" uri="{C3380CC4-5D6E-409C-BE32-E72D297353CC}">
              <c16:uniqueId val="{00000002-F094-4487-9D3C-E5AC3F0EB9BE}"/>
            </c:ext>
          </c:extLst>
        </c:ser>
        <c:dLbls>
          <c:showLegendKey val="0"/>
          <c:showVal val="1"/>
          <c:showCatName val="0"/>
          <c:showSerName val="0"/>
          <c:showPercent val="0"/>
          <c:showBubbleSize val="0"/>
        </c:dLbls>
        <c:gapWidth val="75"/>
        <c:axId val="163834880"/>
        <c:axId val="164496128"/>
      </c:barChart>
      <c:catAx>
        <c:axId val="163834880"/>
        <c:scaling>
          <c:orientation val="minMax"/>
        </c:scaling>
        <c:delete val="0"/>
        <c:axPos val="b"/>
        <c:numFmt formatCode="General" sourceLinked="0"/>
        <c:majorTickMark val="none"/>
        <c:minorTickMark val="none"/>
        <c:tickLblPos val="nextTo"/>
        <c:crossAx val="164496128"/>
        <c:crosses val="autoZero"/>
        <c:auto val="1"/>
        <c:lblAlgn val="ctr"/>
        <c:lblOffset val="100"/>
        <c:noMultiLvlLbl val="0"/>
      </c:catAx>
      <c:valAx>
        <c:axId val="164496128"/>
        <c:scaling>
          <c:orientation val="minMax"/>
        </c:scaling>
        <c:delete val="0"/>
        <c:axPos val="l"/>
        <c:numFmt formatCode="0.00" sourceLinked="1"/>
        <c:majorTickMark val="none"/>
        <c:minorTickMark val="none"/>
        <c:tickLblPos val="nextTo"/>
        <c:crossAx val="163834880"/>
        <c:crosses val="autoZero"/>
        <c:crossBetween val="between"/>
      </c:valAx>
    </c:plotArea>
    <c:legend>
      <c:legendPos val="b"/>
      <c:layout/>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27"/>
    </mc:Choice>
    <mc:Fallback>
      <c:style val="27"/>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Sheet4!$C$2</c:f>
              <c:strCache>
                <c:ptCount val="1"/>
                <c:pt idx="0">
                  <c:v>Oднос морталитета и инциденције</c:v>
                </c:pt>
              </c:strCache>
            </c:strRef>
          </c:tx>
          <c:invertIfNegative val="0"/>
          <c:dPt>
            <c:idx val="3"/>
            <c:invertIfNegative val="0"/>
            <c:bubble3D val="0"/>
            <c:spPr>
              <a:solidFill>
                <a:schemeClr val="accent2"/>
              </a:solidFill>
              <a:ln w="25400" cap="flat" cmpd="sng" algn="ctr">
                <a:solidFill>
                  <a:schemeClr val="accent2">
                    <a:shade val="50000"/>
                  </a:schemeClr>
                </a:solidFill>
                <a:prstDash val="solid"/>
              </a:ln>
              <a:effectLst/>
            </c:spPr>
            <c:extLst>
              <c:ext xmlns:c16="http://schemas.microsoft.com/office/drawing/2014/chart" uri="{C3380CC4-5D6E-409C-BE32-E72D297353CC}">
                <c16:uniqueId val="{00000000-D0D0-4B47-B759-D7F75C2D6D51}"/>
              </c:ext>
            </c:extLst>
          </c:dPt>
          <c:dPt>
            <c:idx val="4"/>
            <c:invertIfNegative val="0"/>
            <c:bubble3D val="0"/>
            <c:spPr>
              <a:solidFill>
                <a:schemeClr val="accent2"/>
              </a:solidFill>
              <a:ln w="25400" cap="flat" cmpd="sng" algn="ctr">
                <a:solidFill>
                  <a:schemeClr val="accent2">
                    <a:shade val="50000"/>
                  </a:schemeClr>
                </a:solidFill>
                <a:prstDash val="solid"/>
              </a:ln>
              <a:effectLst/>
            </c:spPr>
            <c:extLst>
              <c:ext xmlns:c16="http://schemas.microsoft.com/office/drawing/2014/chart" uri="{C3380CC4-5D6E-409C-BE32-E72D297353CC}">
                <c16:uniqueId val="{00000001-D0D0-4B47-B759-D7F75C2D6D51}"/>
              </c:ext>
            </c:extLst>
          </c:dPt>
          <c:dPt>
            <c:idx val="5"/>
            <c:invertIfNegative val="0"/>
            <c:bubble3D val="0"/>
            <c:spPr>
              <a:solidFill>
                <a:schemeClr val="accent2"/>
              </a:solidFill>
              <a:ln w="25400" cap="flat" cmpd="sng" algn="ctr">
                <a:solidFill>
                  <a:schemeClr val="accent2">
                    <a:shade val="50000"/>
                  </a:schemeClr>
                </a:solidFill>
                <a:prstDash val="solid"/>
              </a:ln>
              <a:effectLst/>
            </c:spPr>
            <c:extLst>
              <c:ext xmlns:c16="http://schemas.microsoft.com/office/drawing/2014/chart" uri="{C3380CC4-5D6E-409C-BE32-E72D297353CC}">
                <c16:uniqueId val="{00000002-D0D0-4B47-B759-D7F75C2D6D51}"/>
              </c:ext>
            </c:extLst>
          </c:dPt>
          <c:dPt>
            <c:idx val="6"/>
            <c:invertIfNegative val="0"/>
            <c:bubble3D val="0"/>
            <c:spPr>
              <a:solidFill>
                <a:schemeClr val="accent3"/>
              </a:solidFill>
              <a:ln w="25400" cap="flat" cmpd="sng" algn="ctr">
                <a:solidFill>
                  <a:schemeClr val="accent3">
                    <a:shade val="50000"/>
                  </a:schemeClr>
                </a:solidFill>
                <a:prstDash val="solid"/>
              </a:ln>
              <a:effectLst/>
            </c:spPr>
            <c:extLst>
              <c:ext xmlns:c16="http://schemas.microsoft.com/office/drawing/2014/chart" uri="{C3380CC4-5D6E-409C-BE32-E72D297353CC}">
                <c16:uniqueId val="{00000003-D0D0-4B47-B759-D7F75C2D6D51}"/>
              </c:ext>
            </c:extLst>
          </c:dPt>
          <c:dPt>
            <c:idx val="7"/>
            <c:invertIfNegative val="0"/>
            <c:bubble3D val="0"/>
            <c:spPr>
              <a:solidFill>
                <a:schemeClr val="accent3"/>
              </a:solidFill>
              <a:ln w="25400" cap="flat" cmpd="sng" algn="ctr">
                <a:solidFill>
                  <a:schemeClr val="accent3">
                    <a:shade val="50000"/>
                  </a:schemeClr>
                </a:solidFill>
                <a:prstDash val="solid"/>
              </a:ln>
              <a:effectLst/>
            </c:spPr>
            <c:extLst>
              <c:ext xmlns:c16="http://schemas.microsoft.com/office/drawing/2014/chart" uri="{C3380CC4-5D6E-409C-BE32-E72D297353CC}">
                <c16:uniqueId val="{00000004-D0D0-4B47-B759-D7F75C2D6D51}"/>
              </c:ext>
            </c:extLst>
          </c:dPt>
          <c:dPt>
            <c:idx val="8"/>
            <c:invertIfNegative val="0"/>
            <c:bubble3D val="0"/>
            <c:spPr>
              <a:solidFill>
                <a:schemeClr val="accent3"/>
              </a:solidFill>
              <a:ln w="25400" cap="flat" cmpd="sng" algn="ctr">
                <a:solidFill>
                  <a:schemeClr val="accent3">
                    <a:shade val="50000"/>
                  </a:schemeClr>
                </a:solidFill>
                <a:prstDash val="solid"/>
              </a:ln>
              <a:effectLst/>
            </c:spPr>
            <c:extLst>
              <c:ext xmlns:c16="http://schemas.microsoft.com/office/drawing/2014/chart" uri="{C3380CC4-5D6E-409C-BE32-E72D297353CC}">
                <c16:uniqueId val="{00000005-D0D0-4B47-B759-D7F75C2D6D51}"/>
              </c:ext>
            </c:extLst>
          </c:dPt>
          <c:dPt>
            <c:idx val="12"/>
            <c:invertIfNegative val="0"/>
            <c:bubble3D val="0"/>
            <c:spPr>
              <a:solidFill>
                <a:schemeClr val="accent2"/>
              </a:solidFill>
              <a:ln w="25400" cap="flat" cmpd="sng" algn="ctr">
                <a:solidFill>
                  <a:schemeClr val="accent2">
                    <a:shade val="50000"/>
                  </a:schemeClr>
                </a:solidFill>
                <a:prstDash val="solid"/>
              </a:ln>
              <a:effectLst/>
            </c:spPr>
            <c:extLst>
              <c:ext xmlns:c16="http://schemas.microsoft.com/office/drawing/2014/chart" uri="{C3380CC4-5D6E-409C-BE32-E72D297353CC}">
                <c16:uniqueId val="{00000006-D0D0-4B47-B759-D7F75C2D6D51}"/>
              </c:ext>
            </c:extLst>
          </c:dPt>
          <c:dPt>
            <c:idx val="13"/>
            <c:invertIfNegative val="0"/>
            <c:bubble3D val="0"/>
            <c:spPr>
              <a:solidFill>
                <a:schemeClr val="accent2"/>
              </a:solidFill>
              <a:ln w="25400" cap="flat" cmpd="sng" algn="ctr">
                <a:solidFill>
                  <a:schemeClr val="accent2">
                    <a:shade val="50000"/>
                  </a:schemeClr>
                </a:solidFill>
                <a:prstDash val="solid"/>
              </a:ln>
              <a:effectLst/>
            </c:spPr>
            <c:extLst>
              <c:ext xmlns:c16="http://schemas.microsoft.com/office/drawing/2014/chart" uri="{C3380CC4-5D6E-409C-BE32-E72D297353CC}">
                <c16:uniqueId val="{00000007-D0D0-4B47-B759-D7F75C2D6D51}"/>
              </c:ext>
            </c:extLst>
          </c:dPt>
          <c:dPt>
            <c:idx val="14"/>
            <c:invertIfNegative val="0"/>
            <c:bubble3D val="0"/>
            <c:spPr>
              <a:solidFill>
                <a:schemeClr val="accent2"/>
              </a:solidFill>
              <a:ln w="25400" cap="flat" cmpd="sng" algn="ctr">
                <a:solidFill>
                  <a:schemeClr val="accent2">
                    <a:shade val="50000"/>
                  </a:schemeClr>
                </a:solidFill>
                <a:prstDash val="solid"/>
              </a:ln>
              <a:effectLst/>
            </c:spPr>
            <c:extLst>
              <c:ext xmlns:c16="http://schemas.microsoft.com/office/drawing/2014/chart" uri="{C3380CC4-5D6E-409C-BE32-E72D297353CC}">
                <c16:uniqueId val="{00000008-D0D0-4B47-B759-D7F75C2D6D51}"/>
              </c:ext>
            </c:extLst>
          </c:dPt>
          <c:dPt>
            <c:idx val="15"/>
            <c:invertIfNegative val="0"/>
            <c:bubble3D val="0"/>
            <c:spPr>
              <a:solidFill>
                <a:schemeClr val="accent3"/>
              </a:solidFill>
              <a:ln w="25400" cap="flat" cmpd="sng" algn="ctr">
                <a:solidFill>
                  <a:schemeClr val="accent3">
                    <a:shade val="50000"/>
                  </a:schemeClr>
                </a:solidFill>
                <a:prstDash val="solid"/>
              </a:ln>
              <a:effectLst/>
            </c:spPr>
            <c:extLst>
              <c:ext xmlns:c16="http://schemas.microsoft.com/office/drawing/2014/chart" uri="{C3380CC4-5D6E-409C-BE32-E72D297353CC}">
                <c16:uniqueId val="{00000009-D0D0-4B47-B759-D7F75C2D6D51}"/>
              </c:ext>
            </c:extLst>
          </c:dPt>
          <c:dPt>
            <c:idx val="16"/>
            <c:invertIfNegative val="0"/>
            <c:bubble3D val="0"/>
            <c:spPr>
              <a:solidFill>
                <a:schemeClr val="accent3"/>
              </a:solidFill>
              <a:ln w="25400" cap="flat" cmpd="sng" algn="ctr">
                <a:solidFill>
                  <a:schemeClr val="accent3">
                    <a:shade val="50000"/>
                  </a:schemeClr>
                </a:solidFill>
                <a:prstDash val="solid"/>
              </a:ln>
              <a:effectLst/>
            </c:spPr>
            <c:extLst>
              <c:ext xmlns:c16="http://schemas.microsoft.com/office/drawing/2014/chart" uri="{C3380CC4-5D6E-409C-BE32-E72D297353CC}">
                <c16:uniqueId val="{0000000A-D0D0-4B47-B759-D7F75C2D6D51}"/>
              </c:ext>
            </c:extLst>
          </c:dPt>
          <c:dPt>
            <c:idx val="17"/>
            <c:invertIfNegative val="0"/>
            <c:bubble3D val="0"/>
            <c:spPr>
              <a:solidFill>
                <a:schemeClr val="accent3"/>
              </a:solidFill>
              <a:ln w="25400" cap="flat" cmpd="sng" algn="ctr">
                <a:solidFill>
                  <a:schemeClr val="accent3">
                    <a:shade val="50000"/>
                  </a:schemeClr>
                </a:solidFill>
                <a:prstDash val="solid"/>
              </a:ln>
              <a:effectLst/>
            </c:spPr>
            <c:extLst>
              <c:ext xmlns:c16="http://schemas.microsoft.com/office/drawing/2014/chart" uri="{C3380CC4-5D6E-409C-BE32-E72D297353CC}">
                <c16:uniqueId val="{0000000B-D0D0-4B47-B759-D7F75C2D6D51}"/>
              </c:ext>
            </c:extLst>
          </c:dPt>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Sheet4!$B$3:$B$23</c:f>
              <c:strCache>
                <c:ptCount val="21"/>
                <c:pt idx="0">
                  <c:v>Плућа-M/С</c:v>
                </c:pt>
                <c:pt idx="1">
                  <c:v>Плућа-M/ЗЕ</c:v>
                </c:pt>
                <c:pt idx="2">
                  <c:v>Плућа-M/ЦИЕ</c:v>
                </c:pt>
                <c:pt idx="3">
                  <c:v>Плућа-Ж/С</c:v>
                </c:pt>
                <c:pt idx="4">
                  <c:v>Плућа-Ж/ЗЕ</c:v>
                </c:pt>
                <c:pt idx="5">
                  <c:v>Плућа-Ж/ЦИЕ</c:v>
                </c:pt>
                <c:pt idx="6">
                  <c:v>Дојка/С</c:v>
                </c:pt>
                <c:pt idx="7">
                  <c:v>Дојка/ЗЕ</c:v>
                </c:pt>
                <c:pt idx="8">
                  <c:v>Дојка/ЦИЕ</c:v>
                </c:pt>
                <c:pt idx="9">
                  <c:v>Дебело црево -M/С</c:v>
                </c:pt>
                <c:pt idx="10">
                  <c:v>Дебело црево-M/ЗЕ</c:v>
                </c:pt>
                <c:pt idx="11">
                  <c:v>Дебело црево-M/ЦИЕ</c:v>
                </c:pt>
                <c:pt idx="12">
                  <c:v>Дебело црево-Ж/С</c:v>
                </c:pt>
                <c:pt idx="13">
                  <c:v>Дебело црево-Ж/ЗЕ</c:v>
                </c:pt>
                <c:pt idx="14">
                  <c:v>Дебело црево-Ж/ЦИЕ</c:v>
                </c:pt>
                <c:pt idx="15">
                  <c:v>Грлић/С</c:v>
                </c:pt>
                <c:pt idx="16">
                  <c:v>Грлић/ЗЕ</c:v>
                </c:pt>
                <c:pt idx="17">
                  <c:v>Грлић/ЦИЕ</c:v>
                </c:pt>
                <c:pt idx="18">
                  <c:v>Простата/С</c:v>
                </c:pt>
                <c:pt idx="19">
                  <c:v>Простата/ЗЕ</c:v>
                </c:pt>
                <c:pt idx="20">
                  <c:v>Простата/ЦИE</c:v>
                </c:pt>
              </c:strCache>
            </c:strRef>
          </c:cat>
          <c:val>
            <c:numRef>
              <c:f>Sheet4!$C$3:$C$23</c:f>
              <c:numCache>
                <c:formatCode>0.00</c:formatCode>
                <c:ptCount val="21"/>
                <c:pt idx="0">
                  <c:v>0.85</c:v>
                </c:pt>
                <c:pt idx="1">
                  <c:v>0.8</c:v>
                </c:pt>
                <c:pt idx="2">
                  <c:v>0.9</c:v>
                </c:pt>
                <c:pt idx="3">
                  <c:v>0.71</c:v>
                </c:pt>
                <c:pt idx="4">
                  <c:v>0.66</c:v>
                </c:pt>
                <c:pt idx="5">
                  <c:v>0.79</c:v>
                </c:pt>
                <c:pt idx="6">
                  <c:v>0.28999999999999998</c:v>
                </c:pt>
                <c:pt idx="7">
                  <c:v>0.17</c:v>
                </c:pt>
                <c:pt idx="8">
                  <c:v>0.31</c:v>
                </c:pt>
                <c:pt idx="9">
                  <c:v>0.48</c:v>
                </c:pt>
                <c:pt idx="10">
                  <c:v>0.34</c:v>
                </c:pt>
                <c:pt idx="11">
                  <c:v>0.55000000000000004</c:v>
                </c:pt>
                <c:pt idx="12">
                  <c:v>0.44</c:v>
                </c:pt>
                <c:pt idx="13">
                  <c:v>0.34</c:v>
                </c:pt>
                <c:pt idx="14">
                  <c:v>0.51</c:v>
                </c:pt>
                <c:pt idx="15">
                  <c:v>0.34</c:v>
                </c:pt>
                <c:pt idx="16">
                  <c:v>0.31</c:v>
                </c:pt>
                <c:pt idx="17">
                  <c:v>0.38</c:v>
                </c:pt>
                <c:pt idx="18">
                  <c:v>0.37</c:v>
                </c:pt>
                <c:pt idx="19">
                  <c:v>0.12</c:v>
                </c:pt>
                <c:pt idx="20">
                  <c:v>0.32</c:v>
                </c:pt>
              </c:numCache>
            </c:numRef>
          </c:val>
          <c:extLst>
            <c:ext xmlns:c16="http://schemas.microsoft.com/office/drawing/2014/chart" uri="{C3380CC4-5D6E-409C-BE32-E72D297353CC}">
              <c16:uniqueId val="{0000000C-D0D0-4B47-B759-D7F75C2D6D51}"/>
            </c:ext>
          </c:extLst>
        </c:ser>
        <c:dLbls>
          <c:showLegendKey val="0"/>
          <c:showVal val="1"/>
          <c:showCatName val="0"/>
          <c:showSerName val="0"/>
          <c:showPercent val="0"/>
          <c:showBubbleSize val="0"/>
        </c:dLbls>
        <c:gapWidth val="75"/>
        <c:axId val="164521088"/>
        <c:axId val="164532992"/>
      </c:barChart>
      <c:catAx>
        <c:axId val="164521088"/>
        <c:scaling>
          <c:orientation val="minMax"/>
        </c:scaling>
        <c:delete val="0"/>
        <c:axPos val="b"/>
        <c:numFmt formatCode="General" sourceLinked="0"/>
        <c:majorTickMark val="none"/>
        <c:minorTickMark val="none"/>
        <c:tickLblPos val="nextTo"/>
        <c:crossAx val="164532992"/>
        <c:crosses val="autoZero"/>
        <c:auto val="1"/>
        <c:lblAlgn val="ctr"/>
        <c:lblOffset val="100"/>
        <c:noMultiLvlLbl val="0"/>
      </c:catAx>
      <c:valAx>
        <c:axId val="164532992"/>
        <c:scaling>
          <c:orientation val="minMax"/>
        </c:scaling>
        <c:delete val="0"/>
        <c:axPos val="l"/>
        <c:numFmt formatCode="0.00" sourceLinked="1"/>
        <c:majorTickMark val="none"/>
        <c:minorTickMark val="none"/>
        <c:tickLblPos val="nextTo"/>
        <c:crossAx val="164521088"/>
        <c:crosses val="autoZero"/>
        <c:crossBetween val="between"/>
      </c:valAx>
    </c:plotArea>
    <c:plotVisOnly val="1"/>
    <c:dispBlanksAs val="gap"/>
    <c:showDLblsOverMax val="0"/>
  </c:chart>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0.59524</cdr:x>
      <cdr:y>0.93884</cdr:y>
    </cdr:from>
    <cdr:to>
      <cdr:x>0.98876</cdr:x>
      <cdr:y>1</cdr:y>
    </cdr:to>
    <cdr:sp macro="" textlink="">
      <cdr:nvSpPr>
        <cdr:cNvPr id="2" name="TextBox 1"/>
        <cdr:cNvSpPr txBox="1"/>
      </cdr:nvSpPr>
      <cdr:spPr>
        <a:xfrm xmlns:a="http://schemas.openxmlformats.org/drawingml/2006/main">
          <a:off x="3429001" y="3305174"/>
          <a:ext cx="2266950" cy="21526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US" sz="800">
              <a:latin typeface="Times New Roman" pitchFamily="18" charset="0"/>
              <a:ea typeface="+mn-ea"/>
              <a:cs typeface="Times New Roman" pitchFamily="18" charset="0"/>
            </a:rPr>
            <a:t>*</a:t>
          </a:r>
          <a:r>
            <a:rPr lang="x-none" sz="800">
              <a:latin typeface="Times New Roman" pitchFamily="18" charset="0"/>
              <a:ea typeface="+mn-ea"/>
              <a:cs typeface="Times New Roman" pitchFamily="18" charset="0"/>
            </a:rPr>
            <a:t>Дебело црево и ректум приказани су заједно</a:t>
          </a:r>
          <a:endParaRPr lang="en-US" sz="800">
            <a:latin typeface="Times New Roman" pitchFamily="18" charset="0"/>
            <a:ea typeface="+mn-ea"/>
            <a:cs typeface="Times New Roman" pitchFamily="18" charset="0"/>
          </a:endParaRPr>
        </a:p>
        <a:p xmlns:a="http://schemas.openxmlformats.org/drawingml/2006/main">
          <a:endParaRPr lang="en-US" sz="800">
            <a:latin typeface="Times New Roman" pitchFamily="18" charset="0"/>
            <a:cs typeface="Times New Roman" pitchFamily="18" charset="0"/>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A971F5-F950-4299-9D46-444A486E2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53</Pages>
  <Words>17333</Words>
  <Characters>98802</Characters>
  <Application>Microsoft Office Word</Application>
  <DocSecurity>0</DocSecurity>
  <Lines>823</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DPRZS 6</dc:creator>
  <cp:lastModifiedBy>Daktilobiro09</cp:lastModifiedBy>
  <cp:revision>24</cp:revision>
  <cp:lastPrinted>2020-07-31T12:43:00Z</cp:lastPrinted>
  <dcterms:created xsi:type="dcterms:W3CDTF">2020-07-30T11:24:00Z</dcterms:created>
  <dcterms:modified xsi:type="dcterms:W3CDTF">2020-07-31T13:02:00Z</dcterms:modified>
</cp:coreProperties>
</file>