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CE4" w:rsidRPr="00276681" w:rsidRDefault="00036CE4" w:rsidP="00BE0528">
      <w:pPr>
        <w:spacing w:after="120"/>
        <w:rPr>
          <w:b/>
          <w:lang w:val="sr-Cyrl-RS"/>
        </w:rPr>
      </w:pPr>
    </w:p>
    <w:p w:rsidR="00BE0528" w:rsidRDefault="00BE0528" w:rsidP="00BE0528">
      <w:pPr>
        <w:spacing w:after="120"/>
        <w:rPr>
          <w:b/>
          <w:lang w:val="sr-Latn-CS"/>
        </w:rPr>
      </w:pPr>
    </w:p>
    <w:p w:rsidR="00BE0528" w:rsidRDefault="00BE0528" w:rsidP="00BE0528">
      <w:pPr>
        <w:spacing w:after="120"/>
        <w:rPr>
          <w:b/>
          <w:lang w:val="sr-Latn-CS"/>
        </w:rPr>
      </w:pPr>
    </w:p>
    <w:p w:rsidR="00BE0528" w:rsidRDefault="00BE0528" w:rsidP="00BE0528">
      <w:pPr>
        <w:spacing w:after="120"/>
        <w:rPr>
          <w:b/>
          <w:lang w:val="sr-Latn-CS"/>
        </w:rPr>
      </w:pPr>
    </w:p>
    <w:p w:rsidR="002F16E7" w:rsidRDefault="002F16E7" w:rsidP="002F16E7">
      <w:pPr>
        <w:spacing w:after="120"/>
        <w:jc w:val="center"/>
        <w:rPr>
          <w:b/>
          <w:lang w:val="sr-Latn-CS"/>
        </w:rPr>
      </w:pPr>
      <w:r w:rsidRPr="007668B3">
        <w:rPr>
          <w:b/>
          <w:lang w:val="sr-Latn-CS"/>
        </w:rPr>
        <w:t>ТАБЕЛА УСКЛАЂЕНОСТИ</w:t>
      </w:r>
    </w:p>
    <w:p w:rsidR="00036CE4" w:rsidRDefault="00036CE4" w:rsidP="002F16E7">
      <w:pPr>
        <w:spacing w:after="120"/>
        <w:jc w:val="center"/>
        <w:rPr>
          <w:b/>
          <w:lang w:val="sr-Latn-CS"/>
        </w:rPr>
      </w:pPr>
    </w:p>
    <w:p w:rsidR="00036CE4" w:rsidRPr="007668B3" w:rsidRDefault="00036CE4" w:rsidP="002F16E7">
      <w:pPr>
        <w:spacing w:after="120"/>
        <w:jc w:val="center"/>
        <w:rPr>
          <w:rFonts w:ascii="Verdana" w:hAnsi="Verdana"/>
          <w:lang w:val="sr-Cyrl-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944"/>
      </w:tblGrid>
      <w:tr w:rsidR="002F16E7" w:rsidRPr="007668B3" w:rsidTr="002F16E7">
        <w:tc>
          <w:tcPr>
            <w:tcW w:w="5000" w:type="pct"/>
            <w:tcBorders>
              <w:right w:val="single" w:sz="4" w:space="0" w:color="auto"/>
            </w:tcBorders>
          </w:tcPr>
          <w:p w:rsidR="002F16E7" w:rsidRPr="00036CE4" w:rsidRDefault="002F16E7" w:rsidP="002F16E7">
            <w:pPr>
              <w:autoSpaceDE w:val="0"/>
              <w:autoSpaceDN w:val="0"/>
              <w:adjustRightInd w:val="0"/>
              <w:jc w:val="both"/>
              <w:rPr>
                <w:b/>
                <w:lang w:val="sr-Latn-CS"/>
              </w:rPr>
            </w:pPr>
            <w:r w:rsidRPr="00036CE4">
              <w:rPr>
                <w:b/>
                <w:lang w:val="sr-Latn-CS"/>
              </w:rPr>
              <w:t xml:space="preserve">1. Назив прописа ЕУ      </w:t>
            </w:r>
          </w:p>
          <w:p w:rsidR="002F16E7" w:rsidRPr="00036CE4" w:rsidRDefault="002F16E7" w:rsidP="002F16E7">
            <w:pPr>
              <w:autoSpaceDE w:val="0"/>
              <w:autoSpaceDN w:val="0"/>
              <w:adjustRightInd w:val="0"/>
              <w:jc w:val="both"/>
              <w:rPr>
                <w:bCs/>
                <w:snapToGrid/>
              </w:rPr>
            </w:pPr>
            <w:r w:rsidRPr="00036CE4">
              <w:rPr>
                <w:lang w:val="sr-Latn-CS"/>
              </w:rPr>
              <w:t>Directive</w:t>
            </w:r>
            <w:r w:rsidRPr="00036CE4">
              <w:rPr>
                <w:lang w:val="sr-Cyrl-CS"/>
              </w:rPr>
              <w:t xml:space="preserve"> 2006/43/ЕC</w:t>
            </w:r>
            <w:r w:rsidRPr="00036CE4">
              <w:t xml:space="preserve"> of the European Parliament and of the Council of 17 May 2006 on statutory audits of annual accounts and consolidated accounts</w:t>
            </w:r>
            <w:r w:rsidRPr="00036CE4">
              <w:rPr>
                <w:lang w:val="sr-Latn-CS"/>
              </w:rPr>
              <w:t xml:space="preserve"> </w:t>
            </w:r>
            <w:r w:rsidRPr="00036CE4">
              <w:rPr>
                <w:bCs/>
                <w:snapToGrid/>
              </w:rPr>
              <w:t>amending Council Directives 78/660/EEC and 83/349/EEC and repealing Council Directive 84/253/EEC (consolidated version 2008) -</w:t>
            </w:r>
            <w:r w:rsidRPr="00036CE4">
              <w:rPr>
                <w:lang w:val="sr-Latn-CS"/>
              </w:rPr>
              <w:t xml:space="preserve"> Директива ЕУ </w:t>
            </w:r>
            <w:r w:rsidRPr="00036CE4">
              <w:rPr>
                <w:lang w:val="sr-Cyrl-CS"/>
              </w:rPr>
              <w:t>о законској ревизији годишњих и консолидованих финансијских извештаја и изменама Директива Савета 78/660</w:t>
            </w:r>
            <w:r w:rsidRPr="00036CE4">
              <w:t xml:space="preserve">/EEC </w:t>
            </w:r>
            <w:r w:rsidRPr="00036CE4">
              <w:rPr>
                <w:lang w:val="sr-Cyrl-CS"/>
              </w:rPr>
              <w:t>и 83/349/</w:t>
            </w:r>
            <w:r w:rsidRPr="00036CE4">
              <w:t xml:space="preserve"> EEC </w:t>
            </w:r>
            <w:r w:rsidRPr="00036CE4">
              <w:rPr>
                <w:lang w:val="sr-Cyrl-CS"/>
              </w:rPr>
              <w:t xml:space="preserve">и укидању Директиве Савета </w:t>
            </w:r>
            <w:r w:rsidRPr="00036CE4">
              <w:rPr>
                <w:bCs/>
                <w:snapToGrid/>
              </w:rPr>
              <w:t>84/253/EEC.</w:t>
            </w:r>
          </w:p>
          <w:p w:rsidR="002F16E7" w:rsidRPr="00036CE4" w:rsidRDefault="00036CE4" w:rsidP="00036CE4">
            <w:pPr>
              <w:tabs>
                <w:tab w:val="left" w:pos="2291"/>
              </w:tabs>
              <w:autoSpaceDE w:val="0"/>
              <w:autoSpaceDN w:val="0"/>
              <w:adjustRightInd w:val="0"/>
              <w:jc w:val="both"/>
              <w:rPr>
                <w:bCs/>
                <w:snapToGrid/>
              </w:rPr>
            </w:pPr>
            <w:r w:rsidRPr="00036CE4">
              <w:rPr>
                <w:bCs/>
                <w:snapToGrid/>
              </w:rPr>
              <w:tab/>
            </w:r>
          </w:p>
          <w:p w:rsidR="002F16E7" w:rsidRPr="00036CE4" w:rsidRDefault="001B3AB7" w:rsidP="002F16E7">
            <w:pPr>
              <w:jc w:val="both"/>
              <w:outlineLvl w:val="1"/>
              <w:rPr>
                <w:noProof/>
              </w:rPr>
            </w:pPr>
            <w:hyperlink r:id="rId8" w:history="1">
              <w:r w:rsidR="002F16E7" w:rsidRPr="00036CE4">
                <w:rPr>
                  <w:rStyle w:val="Hyperlink"/>
                  <w:bCs/>
                  <w:color w:val="auto"/>
                  <w:u w:val="none"/>
                </w:rPr>
                <w:t>Directive 2014/56/EU</w:t>
              </w:r>
            </w:hyperlink>
            <w:r w:rsidR="002F16E7" w:rsidRPr="00036CE4">
              <w:rPr>
                <w:bCs/>
              </w:rPr>
              <w:t xml:space="preserve"> of the European Parliament and of the Council of 16 April 2014 amending Directive 2006/43/EC on statutory audits of annual accounts and consolidated accounts </w:t>
            </w:r>
            <w:r w:rsidR="002F16E7" w:rsidRPr="00036CE4">
              <w:rPr>
                <w:i/>
              </w:rPr>
              <w:t xml:space="preserve">– </w:t>
            </w:r>
            <w:r w:rsidR="002F16E7" w:rsidRPr="00036CE4">
              <w:t>Директива 2014/56/ЕУ Европског парламента и Савета од 16. априла 2014. године</w:t>
            </w:r>
            <w:r w:rsidR="002F16E7" w:rsidRPr="00036CE4">
              <w:rPr>
                <w:i/>
              </w:rPr>
              <w:t xml:space="preserve"> </w:t>
            </w:r>
            <w:bookmarkStart w:id="0" w:name="bookmark1"/>
            <w:r w:rsidR="002F16E7" w:rsidRPr="00036CE4">
              <w:rPr>
                <w:rStyle w:val="tw4winMark"/>
                <w:rFonts w:ascii="Times New Roman" w:hAnsi="Times New Roman"/>
                <w:noProof/>
                <w:color w:val="auto"/>
              </w:rPr>
              <w:t>{0&gt;</w:t>
            </w:r>
            <w:r w:rsidR="002F16E7" w:rsidRPr="00036CE4">
              <w:rPr>
                <w:vanish/>
                <w:lang w:val="en-GB"/>
              </w:rPr>
              <w:t>DIRECTIVE 2014/56/EU OF THE EUROPEAN PARLIAMENT AND OF THE COUNCIL</w:t>
            </w:r>
            <w:r w:rsidR="002F16E7" w:rsidRPr="00036CE4">
              <w:rPr>
                <w:rStyle w:val="tw4winMark"/>
                <w:rFonts w:ascii="Times New Roman" w:hAnsi="Times New Roman"/>
                <w:noProof/>
                <w:color w:val="auto"/>
              </w:rPr>
              <w:t>&lt;}100{&gt;</w:t>
            </w:r>
            <w:bookmarkEnd w:id="0"/>
            <w:r w:rsidR="002F16E7" w:rsidRPr="00036CE4">
              <w:rPr>
                <w:noProof/>
                <w:lang w:val="sr-Cyrl-CS"/>
              </w:rPr>
              <w:t xml:space="preserve">о изменама </w:t>
            </w:r>
            <w:r w:rsidR="002F16E7" w:rsidRPr="00036CE4">
              <w:rPr>
                <w:noProof/>
              </w:rPr>
              <w:t>Директив</w:t>
            </w:r>
            <w:r w:rsidR="002F16E7" w:rsidRPr="00036CE4">
              <w:rPr>
                <w:noProof/>
                <w:lang w:val="sr-Cyrl-CS"/>
              </w:rPr>
              <w:t>е</w:t>
            </w:r>
            <w:r w:rsidR="002F16E7" w:rsidRPr="00036CE4">
              <w:rPr>
                <w:noProof/>
              </w:rPr>
              <w:t xml:space="preserve"> 2006/43/ЕЗ о законск</w:t>
            </w:r>
            <w:r w:rsidR="002F16E7" w:rsidRPr="00036CE4">
              <w:rPr>
                <w:noProof/>
                <w:lang w:val="sr-Cyrl-CS"/>
              </w:rPr>
              <w:t>им</w:t>
            </w:r>
            <w:r w:rsidR="002F16E7" w:rsidRPr="00036CE4">
              <w:rPr>
                <w:noProof/>
              </w:rPr>
              <w:t xml:space="preserve"> ревизиј</w:t>
            </w:r>
            <w:r w:rsidR="002F16E7" w:rsidRPr="00036CE4">
              <w:rPr>
                <w:noProof/>
                <w:lang w:val="sr-Cyrl-CS"/>
              </w:rPr>
              <w:t>ама</w:t>
            </w:r>
            <w:r w:rsidR="002F16E7" w:rsidRPr="00036CE4">
              <w:rPr>
                <w:noProof/>
              </w:rPr>
              <w:t xml:space="preserve"> годишњих финансијских извештаја и консолидованих финансијских извештаја.</w:t>
            </w:r>
          </w:p>
          <w:p w:rsidR="002F16E7" w:rsidRPr="00036CE4" w:rsidRDefault="002F16E7" w:rsidP="002F16E7">
            <w:pPr>
              <w:jc w:val="both"/>
              <w:outlineLvl w:val="1"/>
              <w:rPr>
                <w:noProof/>
              </w:rPr>
            </w:pPr>
          </w:p>
          <w:p w:rsidR="002F16E7" w:rsidRPr="00036CE4" w:rsidRDefault="001B3AB7" w:rsidP="002F16E7">
            <w:pPr>
              <w:jc w:val="both"/>
              <w:outlineLvl w:val="1"/>
              <w:rPr>
                <w:bCs/>
              </w:rPr>
            </w:pPr>
            <w:hyperlink r:id="rId9" w:history="1">
              <w:r w:rsidR="002F16E7" w:rsidRPr="00036CE4">
                <w:rPr>
                  <w:rStyle w:val="Hyperlink"/>
                  <w:color w:val="auto"/>
                  <w:u w:val="none"/>
                </w:rPr>
                <w:t>Regulation (EU) No 537/2014</w:t>
              </w:r>
            </w:hyperlink>
            <w:r w:rsidR="002F16E7" w:rsidRPr="00036CE4">
              <w:rPr>
                <w:rStyle w:val="Strong"/>
                <w:b w:val="0"/>
              </w:rPr>
              <w:t xml:space="preserve"> of the European Parliament and of the Council of 16 April 2014 on specific requirements regarding statutory audit of public-interest entities and repealing Commission Decision 2005/909/EC – Уредба (ЕУ) број 537/2014 Европског парламента и Савета од 16. априла 2014. године о посебним захтевима који се односе на законску ревизију субјеката од јавног интереса и о престанку важења Одлуке Комисије 2005/909/ЕЗ.</w:t>
            </w:r>
          </w:p>
        </w:tc>
      </w:tr>
      <w:tr w:rsidR="002F16E7" w:rsidRPr="007668B3" w:rsidTr="002F16E7">
        <w:tc>
          <w:tcPr>
            <w:tcW w:w="5000" w:type="pct"/>
            <w:tcBorders>
              <w:right w:val="single" w:sz="4" w:space="0" w:color="auto"/>
            </w:tcBorders>
          </w:tcPr>
          <w:p w:rsidR="002F16E7" w:rsidRPr="00036CE4" w:rsidRDefault="002F16E7" w:rsidP="002F16E7">
            <w:pPr>
              <w:rPr>
                <w:b/>
                <w:lang w:val="sr-Cyrl-CS"/>
              </w:rPr>
            </w:pPr>
            <w:r w:rsidRPr="00036CE4">
              <w:rPr>
                <w:b/>
              </w:rPr>
              <w:t>2</w:t>
            </w:r>
            <w:r w:rsidRPr="00036CE4">
              <w:rPr>
                <w:b/>
                <w:lang w:val="sr-Latn-CS"/>
              </w:rPr>
              <w:t>.</w:t>
            </w:r>
            <w:r w:rsidRPr="00036CE4">
              <w:rPr>
                <w:b/>
                <w:lang w:val="sr-Cyrl-CS"/>
              </w:rPr>
              <w:t xml:space="preserve"> Назив (важећег, нацрта, предлога) прописа чије одредбе су предмет анализе усклађености са прописом ЕУ</w:t>
            </w:r>
          </w:p>
          <w:p w:rsidR="002B5FFE" w:rsidRPr="00F47D8E" w:rsidRDefault="002B5FFE" w:rsidP="002B5FFE">
            <w:pPr>
              <w:jc w:val="both"/>
            </w:pPr>
            <w:r>
              <w:t xml:space="preserve">     </w:t>
            </w:r>
            <w:r>
              <w:rPr>
                <w:lang w:val="sr-Cyrl-CS"/>
              </w:rPr>
              <w:t>Предлог</w:t>
            </w:r>
            <w:r w:rsidRPr="00F47D8E">
              <w:rPr>
                <w:lang w:val="sr-Cyrl-CS"/>
              </w:rPr>
              <w:t xml:space="preserve"> закона о ревизији</w:t>
            </w:r>
            <w:r w:rsidRPr="00F47D8E">
              <w:rPr>
                <w:lang w:val="sr-Latn-CS"/>
              </w:rPr>
              <w:t xml:space="preserve"> - </w:t>
            </w:r>
            <w:r w:rsidRPr="00F47D8E">
              <w:t xml:space="preserve">Draft Law on Auditing </w:t>
            </w:r>
          </w:p>
          <w:p w:rsidR="002F16E7" w:rsidRPr="0079507D" w:rsidRDefault="002F16E7" w:rsidP="006577F2"/>
        </w:tc>
      </w:tr>
    </w:tbl>
    <w:p w:rsidR="002F16E7" w:rsidRDefault="002F16E7">
      <w:bookmarkStart w:id="1" w:name="_GoBack"/>
      <w:bookmarkEnd w:id="1"/>
    </w:p>
    <w:p w:rsidR="00036CE4" w:rsidRDefault="00036CE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21"/>
        <w:gridCol w:w="3709"/>
        <w:gridCol w:w="1135"/>
        <w:gridCol w:w="4537"/>
        <w:gridCol w:w="1843"/>
        <w:gridCol w:w="1899"/>
      </w:tblGrid>
      <w:tr w:rsidR="003C447B" w:rsidRPr="007668B3" w:rsidTr="00871DC9">
        <w:tc>
          <w:tcPr>
            <w:tcW w:w="294" w:type="pct"/>
          </w:tcPr>
          <w:p w:rsidR="003C447B" w:rsidRPr="007668B3" w:rsidRDefault="003C447B">
            <w:pPr>
              <w:spacing w:after="120"/>
              <w:ind w:firstLine="5"/>
              <w:jc w:val="both"/>
              <w:rPr>
                <w:sz w:val="20"/>
                <w:szCs w:val="20"/>
                <w:lang w:val="sr-Latn-CS"/>
              </w:rPr>
            </w:pPr>
            <w:r w:rsidRPr="007668B3">
              <w:rPr>
                <w:b/>
                <w:sz w:val="20"/>
                <w:szCs w:val="20"/>
                <w:lang w:val="sr-Latn-CS"/>
              </w:rPr>
              <w:t>а)</w:t>
            </w:r>
          </w:p>
        </w:tc>
        <w:tc>
          <w:tcPr>
            <w:tcW w:w="1330" w:type="pct"/>
          </w:tcPr>
          <w:p w:rsidR="003C447B" w:rsidRPr="007668B3" w:rsidRDefault="003C447B">
            <w:pPr>
              <w:spacing w:after="120"/>
              <w:ind w:firstLine="5"/>
              <w:jc w:val="both"/>
              <w:rPr>
                <w:sz w:val="20"/>
                <w:szCs w:val="20"/>
                <w:lang w:val="sr-Latn-CS"/>
              </w:rPr>
            </w:pPr>
            <w:r w:rsidRPr="007668B3">
              <w:rPr>
                <w:b/>
                <w:sz w:val="20"/>
                <w:szCs w:val="20"/>
                <w:lang w:val="sr-Latn-CS"/>
              </w:rPr>
              <w:t>а1)</w:t>
            </w:r>
          </w:p>
        </w:tc>
        <w:tc>
          <w:tcPr>
            <w:tcW w:w="407" w:type="pct"/>
          </w:tcPr>
          <w:p w:rsidR="003C447B" w:rsidRPr="00791C84" w:rsidRDefault="003C447B">
            <w:pPr>
              <w:spacing w:after="120"/>
              <w:ind w:left="-50"/>
              <w:jc w:val="both"/>
              <w:rPr>
                <w:sz w:val="20"/>
                <w:szCs w:val="20"/>
                <w:lang w:val="sr-Latn-CS"/>
              </w:rPr>
            </w:pPr>
            <w:r w:rsidRPr="00791C84">
              <w:rPr>
                <w:b/>
                <w:sz w:val="20"/>
                <w:szCs w:val="20"/>
                <w:lang w:val="sr-Latn-CS"/>
              </w:rPr>
              <w:t>б)</w:t>
            </w:r>
          </w:p>
        </w:tc>
        <w:tc>
          <w:tcPr>
            <w:tcW w:w="1627" w:type="pct"/>
          </w:tcPr>
          <w:p w:rsidR="003C447B" w:rsidRPr="007668B3" w:rsidRDefault="003C447B">
            <w:pPr>
              <w:spacing w:after="120"/>
              <w:ind w:left="-50"/>
              <w:jc w:val="both"/>
              <w:rPr>
                <w:sz w:val="20"/>
                <w:szCs w:val="20"/>
                <w:lang w:val="sr-Latn-CS"/>
              </w:rPr>
            </w:pPr>
            <w:r w:rsidRPr="007668B3">
              <w:rPr>
                <w:b/>
                <w:sz w:val="20"/>
                <w:szCs w:val="20"/>
                <w:lang w:val="sr-Latn-CS"/>
              </w:rPr>
              <w:t>б1)</w:t>
            </w:r>
          </w:p>
        </w:tc>
        <w:tc>
          <w:tcPr>
            <w:tcW w:w="661" w:type="pct"/>
          </w:tcPr>
          <w:p w:rsidR="003C447B" w:rsidRPr="007668B3" w:rsidRDefault="003C447B">
            <w:pPr>
              <w:spacing w:after="120"/>
              <w:jc w:val="both"/>
              <w:rPr>
                <w:sz w:val="20"/>
                <w:szCs w:val="20"/>
                <w:lang w:val="sr-Latn-CS"/>
              </w:rPr>
            </w:pPr>
            <w:r w:rsidRPr="007668B3">
              <w:rPr>
                <w:b/>
                <w:sz w:val="20"/>
                <w:szCs w:val="20"/>
              </w:rPr>
              <w:t>в</w:t>
            </w:r>
            <w:r w:rsidRPr="007668B3">
              <w:rPr>
                <w:b/>
                <w:sz w:val="20"/>
                <w:szCs w:val="20"/>
                <w:lang w:val="sr-Latn-CS"/>
              </w:rPr>
              <w:t>)</w:t>
            </w:r>
          </w:p>
        </w:tc>
        <w:tc>
          <w:tcPr>
            <w:tcW w:w="681" w:type="pct"/>
          </w:tcPr>
          <w:p w:rsidR="003C447B" w:rsidRPr="007668B3" w:rsidRDefault="003C447B">
            <w:pPr>
              <w:spacing w:after="120"/>
              <w:ind w:firstLine="21"/>
              <w:jc w:val="both"/>
              <w:rPr>
                <w:b/>
                <w:sz w:val="20"/>
                <w:szCs w:val="20"/>
              </w:rPr>
            </w:pPr>
            <w:r>
              <w:rPr>
                <w:b/>
                <w:sz w:val="20"/>
                <w:szCs w:val="20"/>
              </w:rPr>
              <w:t>г</w:t>
            </w:r>
            <w:r w:rsidRPr="00BC3106">
              <w:rPr>
                <w:b/>
                <w:sz w:val="20"/>
                <w:szCs w:val="20"/>
              </w:rPr>
              <w:t>)</w:t>
            </w:r>
          </w:p>
        </w:tc>
      </w:tr>
      <w:tr w:rsidR="003C447B" w:rsidRPr="007668B3" w:rsidTr="00871DC9">
        <w:tc>
          <w:tcPr>
            <w:tcW w:w="294" w:type="pct"/>
            <w:vAlign w:val="center"/>
          </w:tcPr>
          <w:p w:rsidR="003C447B" w:rsidRPr="007668B3" w:rsidRDefault="003C447B" w:rsidP="002F16E7">
            <w:pPr>
              <w:ind w:firstLine="5"/>
              <w:jc w:val="center"/>
              <w:rPr>
                <w:sz w:val="18"/>
                <w:szCs w:val="18"/>
                <w:lang w:val="sr-Latn-CS"/>
              </w:rPr>
            </w:pPr>
            <w:r w:rsidRPr="007668B3">
              <w:rPr>
                <w:b/>
                <w:sz w:val="18"/>
                <w:szCs w:val="18"/>
                <w:lang w:val="sr-Latn-CS"/>
              </w:rPr>
              <w:t>Одредбе прописа ЕУ (члан, став, тачка, подтачка, анекс)</w:t>
            </w:r>
          </w:p>
        </w:tc>
        <w:tc>
          <w:tcPr>
            <w:tcW w:w="1330" w:type="pct"/>
            <w:vAlign w:val="center"/>
          </w:tcPr>
          <w:p w:rsidR="003C447B" w:rsidRPr="007668B3" w:rsidRDefault="003C447B" w:rsidP="002F16E7">
            <w:pPr>
              <w:ind w:firstLine="5"/>
              <w:jc w:val="center"/>
              <w:rPr>
                <w:sz w:val="18"/>
                <w:szCs w:val="18"/>
                <w:lang w:val="sr-Latn-CS"/>
              </w:rPr>
            </w:pPr>
            <w:r w:rsidRPr="007668B3">
              <w:rPr>
                <w:b/>
                <w:sz w:val="18"/>
                <w:szCs w:val="18"/>
                <w:lang w:val="sr-Latn-CS"/>
              </w:rPr>
              <w:t>Садржина одредбе</w:t>
            </w:r>
          </w:p>
        </w:tc>
        <w:tc>
          <w:tcPr>
            <w:tcW w:w="407" w:type="pct"/>
            <w:vAlign w:val="center"/>
          </w:tcPr>
          <w:p w:rsidR="003C447B" w:rsidRPr="00791C84" w:rsidRDefault="003C447B" w:rsidP="002F16E7">
            <w:pPr>
              <w:jc w:val="center"/>
              <w:rPr>
                <w:sz w:val="18"/>
                <w:szCs w:val="18"/>
                <w:lang w:val="sr-Latn-CS"/>
              </w:rPr>
            </w:pPr>
            <w:r w:rsidRPr="00791C84">
              <w:rPr>
                <w:b/>
                <w:sz w:val="18"/>
                <w:szCs w:val="18"/>
                <w:lang w:val="sr-Latn-CS"/>
              </w:rPr>
              <w:t xml:space="preserve">Одредбе прописа </w:t>
            </w:r>
            <w:r w:rsidRPr="00791C84">
              <w:rPr>
                <w:b/>
                <w:sz w:val="18"/>
                <w:szCs w:val="18"/>
              </w:rPr>
              <w:t>РС</w:t>
            </w:r>
          </w:p>
          <w:p w:rsidR="003C447B" w:rsidRPr="00791C84" w:rsidRDefault="003C447B" w:rsidP="002F16E7">
            <w:pPr>
              <w:ind w:firstLine="5"/>
              <w:jc w:val="center"/>
              <w:rPr>
                <w:sz w:val="18"/>
                <w:szCs w:val="18"/>
                <w:lang w:val="sr-Latn-CS"/>
              </w:rPr>
            </w:pPr>
            <w:r w:rsidRPr="00791C84">
              <w:rPr>
                <w:b/>
                <w:sz w:val="18"/>
                <w:szCs w:val="18"/>
              </w:rPr>
              <w:t>(</w:t>
            </w:r>
            <w:r w:rsidRPr="00791C84">
              <w:rPr>
                <w:b/>
                <w:sz w:val="18"/>
                <w:szCs w:val="18"/>
                <w:lang w:val="sr-Latn-CS"/>
              </w:rPr>
              <w:t>члан, став, тачка)</w:t>
            </w:r>
          </w:p>
          <w:p w:rsidR="003C447B" w:rsidRPr="00791C84" w:rsidRDefault="003C447B" w:rsidP="002F16E7">
            <w:pPr>
              <w:jc w:val="center"/>
              <w:rPr>
                <w:sz w:val="18"/>
                <w:szCs w:val="18"/>
                <w:lang w:val="sr-Latn-CS"/>
              </w:rPr>
            </w:pPr>
          </w:p>
        </w:tc>
        <w:tc>
          <w:tcPr>
            <w:tcW w:w="1627" w:type="pct"/>
            <w:vAlign w:val="center"/>
          </w:tcPr>
          <w:p w:rsidR="003C447B" w:rsidRPr="007668B3" w:rsidRDefault="003C447B" w:rsidP="002F16E7">
            <w:pPr>
              <w:jc w:val="center"/>
              <w:rPr>
                <w:sz w:val="18"/>
                <w:szCs w:val="18"/>
                <w:lang w:val="sr-Latn-CS"/>
              </w:rPr>
            </w:pPr>
            <w:r w:rsidRPr="007668B3">
              <w:rPr>
                <w:b/>
                <w:sz w:val="18"/>
                <w:szCs w:val="18"/>
                <w:lang w:val="sr-Latn-CS"/>
              </w:rPr>
              <w:t>Садржина одредбе</w:t>
            </w:r>
          </w:p>
        </w:tc>
        <w:tc>
          <w:tcPr>
            <w:tcW w:w="661" w:type="pct"/>
            <w:vAlign w:val="center"/>
          </w:tcPr>
          <w:p w:rsidR="003C447B" w:rsidRPr="007668B3" w:rsidRDefault="003C447B" w:rsidP="002F16E7">
            <w:pPr>
              <w:jc w:val="center"/>
              <w:rPr>
                <w:sz w:val="18"/>
                <w:szCs w:val="18"/>
                <w:lang w:val="sr-Latn-CS"/>
              </w:rPr>
            </w:pPr>
            <w:r w:rsidRPr="007668B3">
              <w:rPr>
                <w:b/>
                <w:sz w:val="18"/>
                <w:szCs w:val="18"/>
                <w:lang w:val="sr-Latn-CS"/>
              </w:rPr>
              <w:t xml:space="preserve">Усклађеност </w:t>
            </w:r>
            <w:r w:rsidRPr="007668B3">
              <w:rPr>
                <w:b/>
                <w:sz w:val="18"/>
                <w:szCs w:val="18"/>
              </w:rPr>
              <w:t xml:space="preserve">одредбе </w:t>
            </w:r>
            <w:r w:rsidRPr="007668B3">
              <w:rPr>
                <w:b/>
                <w:sz w:val="18"/>
                <w:szCs w:val="18"/>
                <w:lang w:val="sr-Latn-CS"/>
              </w:rPr>
              <w:t xml:space="preserve">прописа са </w:t>
            </w:r>
            <w:r w:rsidRPr="007668B3">
              <w:rPr>
                <w:b/>
                <w:sz w:val="18"/>
                <w:szCs w:val="18"/>
              </w:rPr>
              <w:t xml:space="preserve">одредбом прописа </w:t>
            </w:r>
            <w:r w:rsidRPr="007668B3">
              <w:rPr>
                <w:b/>
                <w:sz w:val="18"/>
                <w:szCs w:val="18"/>
                <w:lang w:val="sr-Latn-CS"/>
              </w:rPr>
              <w:t>ЕУ (потпуно усклађен</w:t>
            </w:r>
            <w:r w:rsidRPr="007668B3">
              <w:rPr>
                <w:b/>
                <w:sz w:val="18"/>
                <w:szCs w:val="18"/>
              </w:rPr>
              <w:t>о</w:t>
            </w:r>
            <w:r w:rsidRPr="007668B3">
              <w:rPr>
                <w:b/>
                <w:sz w:val="18"/>
                <w:szCs w:val="18"/>
                <w:lang w:val="sr-Latn-CS"/>
              </w:rPr>
              <w:t>, делимично усклађен</w:t>
            </w:r>
            <w:r w:rsidRPr="007668B3">
              <w:rPr>
                <w:b/>
                <w:sz w:val="18"/>
                <w:szCs w:val="18"/>
              </w:rPr>
              <w:t>о</w:t>
            </w:r>
            <w:r w:rsidRPr="007668B3">
              <w:rPr>
                <w:b/>
                <w:sz w:val="18"/>
                <w:szCs w:val="18"/>
                <w:lang w:val="sr-Latn-CS"/>
              </w:rPr>
              <w:t>, неусклађен</w:t>
            </w:r>
            <w:r w:rsidRPr="007668B3">
              <w:rPr>
                <w:b/>
                <w:sz w:val="18"/>
                <w:szCs w:val="18"/>
              </w:rPr>
              <w:t>о</w:t>
            </w:r>
            <w:r w:rsidRPr="007668B3">
              <w:rPr>
                <w:b/>
                <w:sz w:val="18"/>
                <w:szCs w:val="18"/>
                <w:lang w:val="sr-Latn-CS"/>
              </w:rPr>
              <w:t>,</w:t>
            </w:r>
            <w:r w:rsidRPr="007668B3">
              <w:rPr>
                <w:b/>
                <w:sz w:val="18"/>
                <w:szCs w:val="18"/>
                <w:lang w:val="sr-Cyrl-CS"/>
              </w:rPr>
              <w:t xml:space="preserve"> непреносиво</w:t>
            </w:r>
            <w:r w:rsidRPr="007668B3">
              <w:rPr>
                <w:b/>
                <w:sz w:val="18"/>
                <w:szCs w:val="18"/>
                <w:lang w:val="sr-Latn-CS"/>
              </w:rPr>
              <w:t>)</w:t>
            </w:r>
          </w:p>
        </w:tc>
        <w:tc>
          <w:tcPr>
            <w:tcW w:w="681" w:type="pct"/>
          </w:tcPr>
          <w:p w:rsidR="003C447B" w:rsidRDefault="003C447B" w:rsidP="00B270B5">
            <w:pPr>
              <w:ind w:firstLine="21"/>
              <w:jc w:val="center"/>
              <w:rPr>
                <w:b/>
                <w:sz w:val="18"/>
                <w:szCs w:val="18"/>
              </w:rPr>
            </w:pPr>
          </w:p>
          <w:p w:rsidR="003C447B" w:rsidRDefault="003C447B" w:rsidP="00B270B5">
            <w:pPr>
              <w:ind w:firstLine="21"/>
              <w:jc w:val="center"/>
              <w:rPr>
                <w:b/>
                <w:sz w:val="18"/>
                <w:szCs w:val="18"/>
              </w:rPr>
            </w:pPr>
          </w:p>
          <w:p w:rsidR="003C447B" w:rsidRDefault="003C447B" w:rsidP="00B270B5">
            <w:pPr>
              <w:ind w:firstLine="21"/>
              <w:jc w:val="center"/>
              <w:rPr>
                <w:b/>
                <w:sz w:val="18"/>
                <w:szCs w:val="18"/>
              </w:rPr>
            </w:pPr>
          </w:p>
          <w:p w:rsidR="003C447B" w:rsidRPr="007668B3" w:rsidRDefault="003C447B" w:rsidP="00B270B5">
            <w:pPr>
              <w:ind w:firstLine="21"/>
              <w:jc w:val="center"/>
              <w:rPr>
                <w:b/>
                <w:sz w:val="18"/>
                <w:szCs w:val="18"/>
              </w:rPr>
            </w:pPr>
            <w:r w:rsidRPr="007668B3">
              <w:rPr>
                <w:b/>
                <w:sz w:val="18"/>
                <w:szCs w:val="18"/>
              </w:rPr>
              <w:t>Коментари – предлози за измене и допуне</w:t>
            </w:r>
          </w:p>
        </w:tc>
      </w:tr>
      <w:tr w:rsidR="002F2648" w:rsidRPr="007668B3" w:rsidTr="00871DC9">
        <w:trPr>
          <w:trHeight w:val="769"/>
        </w:trPr>
        <w:tc>
          <w:tcPr>
            <w:tcW w:w="294" w:type="pct"/>
          </w:tcPr>
          <w:p w:rsidR="002F2648" w:rsidRPr="007668B3" w:rsidRDefault="00036CE4">
            <w:pPr>
              <w:rPr>
                <w:b/>
                <w:sz w:val="20"/>
                <w:szCs w:val="20"/>
              </w:rPr>
            </w:pPr>
            <w:r>
              <w:rPr>
                <w:b/>
                <w:sz w:val="20"/>
                <w:szCs w:val="20"/>
              </w:rPr>
              <w:t xml:space="preserve">I </w:t>
            </w:r>
            <w:r w:rsidR="002F2648" w:rsidRPr="007668B3">
              <w:rPr>
                <w:b/>
                <w:sz w:val="20"/>
                <w:szCs w:val="20"/>
              </w:rPr>
              <w:t>Директиве</w:t>
            </w:r>
          </w:p>
        </w:tc>
        <w:tc>
          <w:tcPr>
            <w:tcW w:w="1330" w:type="pct"/>
          </w:tcPr>
          <w:p w:rsidR="002F2648" w:rsidRDefault="002F2648" w:rsidP="000E3838">
            <w:pPr>
              <w:jc w:val="both"/>
              <w:rPr>
                <w:sz w:val="20"/>
                <w:szCs w:val="20"/>
              </w:rPr>
            </w:pPr>
          </w:p>
        </w:tc>
        <w:tc>
          <w:tcPr>
            <w:tcW w:w="407" w:type="pct"/>
          </w:tcPr>
          <w:p w:rsidR="002F2648" w:rsidRPr="00D072A5" w:rsidRDefault="002F2648">
            <w:pPr>
              <w:rPr>
                <w:sz w:val="20"/>
                <w:szCs w:val="20"/>
                <w:lang w:val="en-GB"/>
              </w:rPr>
            </w:pPr>
          </w:p>
        </w:tc>
        <w:tc>
          <w:tcPr>
            <w:tcW w:w="1627" w:type="pct"/>
          </w:tcPr>
          <w:p w:rsidR="002F2648" w:rsidRPr="003407E9" w:rsidRDefault="002F2648" w:rsidP="00710C61">
            <w:pPr>
              <w:autoSpaceDE w:val="0"/>
              <w:autoSpaceDN w:val="0"/>
              <w:adjustRightInd w:val="0"/>
              <w:jc w:val="both"/>
              <w:rPr>
                <w:rFonts w:eastAsia="TimesNewRoman"/>
                <w:sz w:val="20"/>
                <w:szCs w:val="20"/>
                <w:lang w:val="ru-RU"/>
              </w:rPr>
            </w:pPr>
          </w:p>
        </w:tc>
        <w:tc>
          <w:tcPr>
            <w:tcW w:w="661" w:type="pct"/>
          </w:tcPr>
          <w:p w:rsidR="002F2648" w:rsidRPr="007668B3" w:rsidRDefault="002F2648" w:rsidP="005B0D19">
            <w:pPr>
              <w:rPr>
                <w:sz w:val="20"/>
                <w:szCs w:val="20"/>
                <w:lang w:val="sr-Cyrl-CS"/>
              </w:rPr>
            </w:pPr>
          </w:p>
        </w:tc>
        <w:tc>
          <w:tcPr>
            <w:tcW w:w="681" w:type="pct"/>
          </w:tcPr>
          <w:p w:rsidR="002F2648" w:rsidRPr="007668B3" w:rsidRDefault="002F2648">
            <w:pPr>
              <w:rPr>
                <w:sz w:val="20"/>
                <w:szCs w:val="20"/>
                <w:lang w:val="sr-Latn-CS"/>
              </w:rPr>
            </w:pPr>
          </w:p>
        </w:tc>
      </w:tr>
      <w:tr w:rsidR="003C447B" w:rsidRPr="007668B3" w:rsidTr="00871DC9">
        <w:trPr>
          <w:trHeight w:val="769"/>
        </w:trPr>
        <w:tc>
          <w:tcPr>
            <w:tcW w:w="294" w:type="pct"/>
          </w:tcPr>
          <w:p w:rsidR="003C447B" w:rsidRPr="007668B3" w:rsidRDefault="003C447B">
            <w:pPr>
              <w:rPr>
                <w:sz w:val="20"/>
                <w:szCs w:val="20"/>
              </w:rPr>
            </w:pPr>
          </w:p>
          <w:p w:rsidR="003C447B" w:rsidRPr="007668B3" w:rsidRDefault="003C447B">
            <w:pPr>
              <w:rPr>
                <w:sz w:val="20"/>
                <w:szCs w:val="20"/>
                <w:lang w:val="sr-Cyrl-CS"/>
              </w:rPr>
            </w:pPr>
            <w:r w:rsidRPr="007668B3">
              <w:rPr>
                <w:sz w:val="20"/>
                <w:szCs w:val="20"/>
              </w:rPr>
              <w:t>1.</w:t>
            </w:r>
            <w:r w:rsidRPr="007668B3">
              <w:rPr>
                <w:sz w:val="20"/>
                <w:szCs w:val="20"/>
                <w:lang w:val="sr-Latn-CS"/>
              </w:rPr>
              <w:t>1</w:t>
            </w:r>
          </w:p>
        </w:tc>
        <w:tc>
          <w:tcPr>
            <w:tcW w:w="1330" w:type="pct"/>
          </w:tcPr>
          <w:p w:rsidR="003C447B" w:rsidRPr="007668B3" w:rsidRDefault="00C905D7" w:rsidP="000E3838">
            <w:pPr>
              <w:jc w:val="both"/>
              <w:rPr>
                <w:sz w:val="20"/>
                <w:szCs w:val="20"/>
                <w:lang w:val="ru-RU"/>
              </w:rPr>
            </w:pPr>
            <w:r>
              <w:rPr>
                <w:sz w:val="20"/>
                <w:szCs w:val="20"/>
              </w:rPr>
              <w:t xml:space="preserve">         </w:t>
            </w:r>
            <w:r w:rsidR="003C447B" w:rsidRPr="007668B3">
              <w:rPr>
                <w:sz w:val="20"/>
                <w:szCs w:val="20"/>
                <w:lang w:val="ru-RU"/>
              </w:rPr>
              <w:t xml:space="preserve">Ова </w:t>
            </w:r>
            <w:r w:rsidR="00786508">
              <w:rPr>
                <w:sz w:val="20"/>
                <w:szCs w:val="20"/>
                <w:lang w:val="ru-RU"/>
              </w:rPr>
              <w:t>д</w:t>
            </w:r>
            <w:r w:rsidR="003C447B" w:rsidRPr="007668B3">
              <w:rPr>
                <w:sz w:val="20"/>
                <w:szCs w:val="20"/>
                <w:lang w:val="ru-RU"/>
              </w:rPr>
              <w:t>иректива утврђује правила која се односе на законску ревизију годишњих и консолидованих извештаја.</w:t>
            </w:r>
          </w:p>
        </w:tc>
        <w:tc>
          <w:tcPr>
            <w:tcW w:w="407" w:type="pct"/>
          </w:tcPr>
          <w:p w:rsidR="003C447B" w:rsidRPr="00DB1263" w:rsidRDefault="00D072A5">
            <w:pPr>
              <w:rPr>
                <w:sz w:val="20"/>
                <w:szCs w:val="20"/>
              </w:rPr>
            </w:pPr>
            <w:r w:rsidRPr="00D072A5">
              <w:rPr>
                <w:sz w:val="20"/>
                <w:szCs w:val="20"/>
                <w:lang w:val="en-GB"/>
              </w:rPr>
              <w:t>1.</w:t>
            </w:r>
            <w:r w:rsidR="00DB1263">
              <w:rPr>
                <w:sz w:val="20"/>
                <w:szCs w:val="20"/>
              </w:rPr>
              <w:t>1.</w:t>
            </w:r>
          </w:p>
          <w:p w:rsidR="003C447B" w:rsidRPr="00E62652" w:rsidRDefault="003C447B">
            <w:pPr>
              <w:rPr>
                <w:sz w:val="20"/>
                <w:szCs w:val="20"/>
                <w:highlight w:val="yellow"/>
                <w:lang w:val="sr-Cyrl-CS"/>
              </w:rPr>
            </w:pPr>
          </w:p>
        </w:tc>
        <w:tc>
          <w:tcPr>
            <w:tcW w:w="1627" w:type="pct"/>
          </w:tcPr>
          <w:p w:rsidR="003C447B" w:rsidRPr="003407E9" w:rsidRDefault="005767C5" w:rsidP="00535700">
            <w:pPr>
              <w:autoSpaceDE w:val="0"/>
              <w:autoSpaceDN w:val="0"/>
              <w:adjustRightInd w:val="0"/>
              <w:jc w:val="both"/>
              <w:rPr>
                <w:rFonts w:eastAsia="TimesNewRoman"/>
                <w:sz w:val="20"/>
                <w:szCs w:val="20"/>
                <w:lang w:val="ru-RU"/>
              </w:rPr>
            </w:pPr>
            <w:r w:rsidRPr="003407E9">
              <w:rPr>
                <w:rFonts w:eastAsia="TimesNewRoman"/>
                <w:sz w:val="20"/>
                <w:szCs w:val="20"/>
                <w:lang w:val="ru-RU"/>
              </w:rPr>
              <w:t xml:space="preserve">                </w:t>
            </w:r>
            <w:r w:rsidR="00DB1263" w:rsidRPr="003407E9">
              <w:rPr>
                <w:rFonts w:eastAsia="TimesNewRoman"/>
                <w:sz w:val="20"/>
                <w:szCs w:val="20"/>
                <w:lang w:val="ru-RU"/>
              </w:rPr>
              <w:t>Овим законом уре</w:t>
            </w:r>
            <w:r w:rsidR="00DB1263" w:rsidRPr="003407E9">
              <w:rPr>
                <w:rFonts w:eastAsia="TimesNewRoman"/>
                <w:sz w:val="20"/>
                <w:szCs w:val="20"/>
                <w:lang w:val="sr-Cyrl-CS"/>
              </w:rPr>
              <w:t>ђу</w:t>
            </w:r>
            <w:r w:rsidR="00DB1263" w:rsidRPr="003407E9">
              <w:rPr>
                <w:rFonts w:eastAsia="TimesNewRoman"/>
                <w:sz w:val="20"/>
                <w:szCs w:val="20"/>
                <w:lang w:val="ru-RU"/>
              </w:rPr>
              <w:t xml:space="preserve">ју се услови и начин обављања ревизије финансијских извештаја, обавезност ревизије, стручна оспособљеност лица и лиценце за обављање ревизије, </w:t>
            </w:r>
            <w:r w:rsidR="00DB1263" w:rsidRPr="003407E9">
              <w:rPr>
                <w:rFonts w:eastAsia="TimesNewRoman"/>
                <w:sz w:val="20"/>
                <w:szCs w:val="20"/>
              </w:rPr>
              <w:t xml:space="preserve">контрола квалитета рада друштава за ревизију, самосталних ревизора и лиценцираних овлашћених ревизора, </w:t>
            </w:r>
            <w:r w:rsidR="00DB1263" w:rsidRPr="003407E9">
              <w:rPr>
                <w:rFonts w:eastAsia="TimesNewRoman"/>
                <w:sz w:val="20"/>
                <w:szCs w:val="20"/>
                <w:lang w:val="ru-RU"/>
              </w:rPr>
              <w:t>давање и одузимање дозволе за рад друштвима за ревизију и самосталним ревизорима, надзор над обављањем ревизије, Комора овлашћених ревизора (у даљем тексту: Комора)</w:t>
            </w:r>
            <w:r w:rsidR="00CC1B65">
              <w:rPr>
                <w:rFonts w:eastAsia="TimesNewRoman"/>
                <w:sz w:val="20"/>
                <w:szCs w:val="20"/>
                <w:lang w:val="ru-RU"/>
              </w:rPr>
              <w:t xml:space="preserve"> </w:t>
            </w:r>
            <w:r w:rsidR="00CC1B65" w:rsidRPr="00535700">
              <w:rPr>
                <w:rFonts w:eastAsia="TimesNewRoman"/>
                <w:sz w:val="20"/>
                <w:szCs w:val="20"/>
                <w:lang w:val="ru-RU"/>
              </w:rPr>
              <w:t>и надзор над њеним радом</w:t>
            </w:r>
            <w:r w:rsidR="00DB1263" w:rsidRPr="00535700">
              <w:rPr>
                <w:rFonts w:eastAsia="TimesNewRoman"/>
                <w:sz w:val="20"/>
                <w:szCs w:val="20"/>
                <w:lang w:val="ru-RU"/>
              </w:rPr>
              <w:t xml:space="preserve">, </w:t>
            </w:r>
            <w:r w:rsidR="00DB1263" w:rsidRPr="003407E9">
              <w:rPr>
                <w:rFonts w:eastAsia="TimesNewRoman"/>
                <w:sz w:val="20"/>
                <w:szCs w:val="20"/>
                <w:lang w:val="ru-RU"/>
              </w:rPr>
              <w:t>међународна сарадња са надлежним телима у области надзора, као и друга питања у вези са ревизијом.</w:t>
            </w:r>
            <w:r w:rsidR="003C447B" w:rsidRPr="003407E9">
              <w:rPr>
                <w:rFonts w:eastAsia="TimesNewRoman"/>
                <w:sz w:val="20"/>
                <w:szCs w:val="20"/>
                <w:lang w:val="ru-RU"/>
              </w:rPr>
              <w:t xml:space="preserve"> </w:t>
            </w:r>
          </w:p>
        </w:tc>
        <w:tc>
          <w:tcPr>
            <w:tcW w:w="661" w:type="pct"/>
          </w:tcPr>
          <w:p w:rsidR="003C447B" w:rsidRPr="007668B3" w:rsidRDefault="003C447B" w:rsidP="005B0D19">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pPr>
              <w:rPr>
                <w:sz w:val="20"/>
                <w:szCs w:val="20"/>
                <w:lang w:val="sr-Latn-CS"/>
              </w:rPr>
            </w:pPr>
          </w:p>
        </w:tc>
      </w:tr>
      <w:tr w:rsidR="003C447B" w:rsidRPr="007668B3" w:rsidTr="00871DC9">
        <w:trPr>
          <w:trHeight w:val="769"/>
        </w:trPr>
        <w:tc>
          <w:tcPr>
            <w:tcW w:w="294" w:type="pct"/>
          </w:tcPr>
          <w:p w:rsidR="003C447B" w:rsidRPr="007668B3" w:rsidRDefault="003C447B">
            <w:pPr>
              <w:rPr>
                <w:sz w:val="20"/>
                <w:szCs w:val="20"/>
              </w:rPr>
            </w:pPr>
            <w:r w:rsidRPr="007668B3">
              <w:rPr>
                <w:sz w:val="20"/>
                <w:szCs w:val="20"/>
              </w:rPr>
              <w:t>1.2</w:t>
            </w:r>
          </w:p>
        </w:tc>
        <w:tc>
          <w:tcPr>
            <w:tcW w:w="1330" w:type="pct"/>
          </w:tcPr>
          <w:p w:rsidR="003C447B" w:rsidRPr="007668B3" w:rsidRDefault="00C905D7" w:rsidP="000E3838">
            <w:pPr>
              <w:jc w:val="both"/>
              <w:rPr>
                <w:sz w:val="20"/>
                <w:szCs w:val="20"/>
                <w:lang w:val="ru-RU"/>
              </w:rPr>
            </w:pPr>
            <w:r>
              <w:rPr>
                <w:sz w:val="20"/>
                <w:szCs w:val="20"/>
              </w:rPr>
              <w:t xml:space="preserve">            </w:t>
            </w:r>
            <w:r w:rsidR="003C447B" w:rsidRPr="007668B3">
              <w:rPr>
                <w:sz w:val="20"/>
                <w:szCs w:val="20"/>
              </w:rPr>
              <w:t>Члан 29. ове директиве не примењује се на законску ревизију годишњих и консолидованих финансијских извештаја субјеката од јавног значаја осим ако то није прописано у Уредби (ЕУ) број 537/2014 Европског парламента и Савета</w:t>
            </w:r>
          </w:p>
        </w:tc>
        <w:tc>
          <w:tcPr>
            <w:tcW w:w="407" w:type="pct"/>
          </w:tcPr>
          <w:p w:rsidR="003C447B" w:rsidRPr="00E62652" w:rsidRDefault="003C447B">
            <w:pPr>
              <w:rPr>
                <w:sz w:val="20"/>
                <w:szCs w:val="20"/>
                <w:highlight w:val="yellow"/>
                <w:lang w:val="sr-Cyrl-CS"/>
              </w:rPr>
            </w:pPr>
          </w:p>
        </w:tc>
        <w:tc>
          <w:tcPr>
            <w:tcW w:w="1627" w:type="pct"/>
          </w:tcPr>
          <w:p w:rsidR="003C447B" w:rsidRPr="007668B3" w:rsidRDefault="003C447B" w:rsidP="00710C61">
            <w:pPr>
              <w:autoSpaceDE w:val="0"/>
              <w:autoSpaceDN w:val="0"/>
              <w:adjustRightInd w:val="0"/>
              <w:jc w:val="both"/>
              <w:rPr>
                <w:rFonts w:eastAsia="TimesNewRoman"/>
                <w:sz w:val="20"/>
                <w:szCs w:val="20"/>
                <w:lang w:val="ru-RU"/>
              </w:rPr>
            </w:pPr>
          </w:p>
        </w:tc>
        <w:tc>
          <w:tcPr>
            <w:tcW w:w="661" w:type="pct"/>
          </w:tcPr>
          <w:p w:rsidR="003C447B" w:rsidRPr="005D4E14" w:rsidRDefault="003C447B" w:rsidP="005B0D19">
            <w:pPr>
              <w:rPr>
                <w:sz w:val="20"/>
                <w:szCs w:val="20"/>
              </w:rPr>
            </w:pPr>
            <w:r w:rsidRPr="005D4E14">
              <w:rPr>
                <w:sz w:val="20"/>
                <w:szCs w:val="20"/>
              </w:rPr>
              <w:t>Непреносиво</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Cyrl-CS"/>
              </w:rPr>
              <w:lastRenderedPageBreak/>
              <w:t>2.1.1</w:t>
            </w:r>
          </w:p>
        </w:tc>
        <w:tc>
          <w:tcPr>
            <w:tcW w:w="1330" w:type="pct"/>
          </w:tcPr>
          <w:p w:rsidR="003C447B" w:rsidRPr="007668B3" w:rsidRDefault="00C905D7" w:rsidP="0000222A">
            <w:pPr>
              <w:tabs>
                <w:tab w:val="num" w:pos="780"/>
              </w:tabs>
              <w:jc w:val="both"/>
              <w:rPr>
                <w:sz w:val="20"/>
                <w:szCs w:val="20"/>
                <w:lang w:val="ru-RU"/>
              </w:rPr>
            </w:pPr>
            <w:r>
              <w:rPr>
                <w:sz w:val="20"/>
                <w:szCs w:val="20"/>
              </w:rPr>
              <w:t xml:space="preserve">            </w:t>
            </w:r>
            <w:r w:rsidR="003C447B" w:rsidRPr="007668B3">
              <w:rPr>
                <w:sz w:val="20"/>
                <w:szCs w:val="20"/>
              </w:rPr>
              <w:t>„</w:t>
            </w:r>
            <w:r w:rsidRPr="007668B3">
              <w:rPr>
                <w:sz w:val="20"/>
                <w:szCs w:val="20"/>
              </w:rPr>
              <w:t>З</w:t>
            </w:r>
            <w:r w:rsidR="00786508">
              <w:rPr>
                <w:sz w:val="20"/>
                <w:szCs w:val="20"/>
              </w:rPr>
              <w:t>аконска ревизија”</w:t>
            </w:r>
            <w:r w:rsidR="00786508">
              <w:rPr>
                <w:sz w:val="20"/>
                <w:szCs w:val="20"/>
                <w:lang w:val="sr-Cyrl-RS"/>
              </w:rPr>
              <w:t xml:space="preserve"> </w:t>
            </w:r>
            <w:r w:rsidR="003C447B" w:rsidRPr="007668B3">
              <w:rPr>
                <w:sz w:val="20"/>
                <w:szCs w:val="20"/>
              </w:rPr>
              <w:t xml:space="preserve">је ревизија годишњих финансијских извештаја или консолидованих финансијских извештаја уколико: </w:t>
            </w:r>
          </w:p>
          <w:p w:rsidR="003C447B" w:rsidRPr="007668B3" w:rsidRDefault="003C447B" w:rsidP="00B76EA0">
            <w:pPr>
              <w:jc w:val="both"/>
              <w:rPr>
                <w:sz w:val="20"/>
                <w:szCs w:val="20"/>
              </w:rPr>
            </w:pPr>
            <w:r w:rsidRPr="007668B3">
              <w:rPr>
                <w:sz w:val="20"/>
                <w:szCs w:val="20"/>
              </w:rPr>
              <w:t xml:space="preserve">(a) то прописује право Уније; </w:t>
            </w:r>
          </w:p>
          <w:p w:rsidR="003C447B" w:rsidRPr="007668B3" w:rsidRDefault="003C447B" w:rsidP="00B76EA0">
            <w:pPr>
              <w:jc w:val="both"/>
              <w:rPr>
                <w:sz w:val="20"/>
                <w:szCs w:val="20"/>
              </w:rPr>
            </w:pPr>
            <w:r w:rsidRPr="007668B3">
              <w:rPr>
                <w:sz w:val="20"/>
                <w:szCs w:val="20"/>
              </w:rPr>
              <w:t>(</w:t>
            </w:r>
            <w:r w:rsidRPr="007668B3">
              <w:rPr>
                <w:sz w:val="20"/>
                <w:szCs w:val="20"/>
                <w:lang w:val="sr-Cyrl-CS"/>
              </w:rPr>
              <w:t>б</w:t>
            </w:r>
            <w:r w:rsidRPr="007668B3">
              <w:rPr>
                <w:sz w:val="20"/>
                <w:szCs w:val="20"/>
              </w:rPr>
              <w:t xml:space="preserve">) то прописује национално право у односу на мала предузећа; </w:t>
            </w:r>
          </w:p>
          <w:p w:rsidR="003C447B" w:rsidRPr="007668B3" w:rsidRDefault="003C447B" w:rsidP="0000222A">
            <w:pPr>
              <w:rPr>
                <w:sz w:val="20"/>
                <w:szCs w:val="20"/>
              </w:rPr>
            </w:pPr>
            <w:r w:rsidRPr="007668B3">
              <w:rPr>
                <w:sz w:val="20"/>
                <w:szCs w:val="20"/>
                <w:lang w:val="sr-Cyrl-CS"/>
              </w:rPr>
              <w:t>(</w:t>
            </w:r>
            <w:r w:rsidRPr="007668B3">
              <w:rPr>
                <w:sz w:val="20"/>
                <w:szCs w:val="20"/>
              </w:rPr>
              <w:t>в) се обавља добровољно по захтеву малих предузећа, који испуњавају захтеве прописане законом државе чланице који су једнаки условима који важе за ревизију из тачке б), у случају када национално законодавство дефинише такве ревизије као законске ревизије</w:t>
            </w:r>
            <w:r w:rsidRPr="007668B3">
              <w:rPr>
                <w:sz w:val="20"/>
                <w:szCs w:val="20"/>
                <w:lang w:val="ru-RU"/>
              </w:rPr>
              <w:t>;</w:t>
            </w:r>
          </w:p>
        </w:tc>
        <w:tc>
          <w:tcPr>
            <w:tcW w:w="407" w:type="pct"/>
          </w:tcPr>
          <w:p w:rsidR="003C447B" w:rsidRPr="00D072A5" w:rsidRDefault="00D072A5">
            <w:pPr>
              <w:rPr>
                <w:sz w:val="20"/>
                <w:szCs w:val="20"/>
                <w:highlight w:val="yellow"/>
                <w:lang w:val="en-GB"/>
              </w:rPr>
            </w:pPr>
            <w:r>
              <w:rPr>
                <w:sz w:val="20"/>
                <w:szCs w:val="20"/>
                <w:lang w:val="en-GB"/>
              </w:rPr>
              <w:t>2.1.3</w:t>
            </w:r>
            <w:r w:rsidR="006577F2">
              <w:rPr>
                <w:sz w:val="20"/>
                <w:szCs w:val="20"/>
                <w:lang w:val="en-GB"/>
              </w:rPr>
              <w:t>.</w:t>
            </w:r>
          </w:p>
        </w:tc>
        <w:tc>
          <w:tcPr>
            <w:tcW w:w="1627" w:type="pct"/>
          </w:tcPr>
          <w:p w:rsidR="003C447B" w:rsidRPr="00786508" w:rsidRDefault="00C905D7" w:rsidP="00535700">
            <w:pPr>
              <w:autoSpaceDE w:val="0"/>
              <w:autoSpaceDN w:val="0"/>
              <w:adjustRightInd w:val="0"/>
              <w:jc w:val="both"/>
              <w:rPr>
                <w:rFonts w:eastAsia="TimesNewRoman"/>
                <w:sz w:val="20"/>
                <w:szCs w:val="20"/>
                <w:highlight w:val="yellow"/>
                <w:lang w:val="sr-Cyrl-RS"/>
              </w:rPr>
            </w:pPr>
            <w:r>
              <w:rPr>
                <w:rFonts w:eastAsia="TimesNewRoman"/>
                <w:sz w:val="20"/>
                <w:szCs w:val="20"/>
              </w:rPr>
              <w:t xml:space="preserve">          </w:t>
            </w:r>
            <w:r w:rsidR="00DB1263" w:rsidRPr="00DB1263">
              <w:rPr>
                <w:rFonts w:eastAsia="TimesNewRoman"/>
                <w:sz w:val="20"/>
                <w:szCs w:val="20"/>
                <w:lang w:val="ru-RU"/>
              </w:rPr>
              <w:t xml:space="preserve">Законска ревизија означава ревизију редовних годишњих и консолидованих финансијских извештаја, састављених </w:t>
            </w:r>
            <w:r w:rsidR="00DB1263" w:rsidRPr="00DB1263">
              <w:rPr>
                <w:rFonts w:eastAsia="TimesNewRoman"/>
                <w:sz w:val="20"/>
                <w:szCs w:val="20"/>
                <w:lang w:val="sr-Cyrl-CS"/>
              </w:rPr>
              <w:t xml:space="preserve">у складу са законом којим се уређује рачуноводство, а која </w:t>
            </w:r>
            <w:r w:rsidR="00DB1263" w:rsidRPr="00DB1263">
              <w:rPr>
                <w:rFonts w:eastAsia="TimesNewRoman"/>
                <w:sz w:val="20"/>
                <w:szCs w:val="20"/>
              </w:rPr>
              <w:t>j</w:t>
            </w:r>
            <w:r w:rsidR="00DB1263" w:rsidRPr="00DB1263">
              <w:rPr>
                <w:rFonts w:eastAsia="TimesNewRoman"/>
                <w:sz w:val="20"/>
                <w:szCs w:val="20"/>
                <w:lang w:val="sr-Cyrl-CS"/>
              </w:rPr>
              <w:t xml:space="preserve">е </w:t>
            </w:r>
            <w:r w:rsidR="00DB1263" w:rsidRPr="00DB1263">
              <w:rPr>
                <w:rFonts w:eastAsia="TimesNewRoman"/>
                <w:sz w:val="20"/>
                <w:szCs w:val="20"/>
              </w:rPr>
              <w:t>по</w:t>
            </w:r>
            <w:r w:rsidR="00DB1263" w:rsidRPr="00DB1263">
              <w:rPr>
                <w:rFonts w:eastAsia="TimesNewRoman"/>
                <w:sz w:val="20"/>
                <w:szCs w:val="20"/>
                <w:lang w:val="ru-RU"/>
              </w:rPr>
              <w:t xml:space="preserve"> овом закону обавезна</w:t>
            </w:r>
            <w:r w:rsidR="00DB1263" w:rsidRPr="00DB1263">
              <w:rPr>
                <w:rFonts w:eastAsia="TimesNewRoman"/>
                <w:sz w:val="20"/>
                <w:szCs w:val="20"/>
              </w:rPr>
              <w:t xml:space="preserve">, као и </w:t>
            </w:r>
            <w:r w:rsidR="00535700">
              <w:rPr>
                <w:rFonts w:eastAsia="TimesNewRoman"/>
                <w:sz w:val="20"/>
                <w:szCs w:val="20"/>
              </w:rPr>
              <w:t xml:space="preserve">оних субјеката ревизије за које </w:t>
            </w:r>
            <w:r w:rsidR="00DB1263" w:rsidRPr="00DB1263">
              <w:rPr>
                <w:rFonts w:eastAsia="TimesNewRoman"/>
                <w:sz w:val="20"/>
                <w:szCs w:val="20"/>
              </w:rPr>
              <w:t>ревизија, у складу са овим законом, није обавезна, већ се обавља добровољно</w:t>
            </w:r>
            <w:r w:rsidR="00786508">
              <w:rPr>
                <w:rFonts w:eastAsia="TimesNewRoman"/>
                <w:sz w:val="20"/>
                <w:szCs w:val="20"/>
                <w:lang w:val="sr-Cyrl-RS"/>
              </w:rPr>
              <w:t>.</w:t>
            </w:r>
          </w:p>
        </w:tc>
        <w:tc>
          <w:tcPr>
            <w:tcW w:w="661" w:type="pct"/>
          </w:tcPr>
          <w:p w:rsidR="003C447B" w:rsidRPr="00E62417" w:rsidRDefault="003C447B" w:rsidP="00E62652">
            <w:pPr>
              <w:rPr>
                <w:sz w:val="20"/>
                <w:szCs w:val="20"/>
              </w:rPr>
            </w:pPr>
            <w:r w:rsidRPr="00E62417">
              <w:rPr>
                <w:sz w:val="20"/>
                <w:szCs w:val="20"/>
              </w:rPr>
              <w:t>Потпуно усклађено</w:t>
            </w:r>
          </w:p>
          <w:p w:rsidR="003C447B" w:rsidRPr="007668B3" w:rsidRDefault="003C447B" w:rsidP="00E62652">
            <w:pPr>
              <w:rPr>
                <w:sz w:val="20"/>
                <w:szCs w:val="20"/>
                <w:lang w:val="sr-Cyrl-CS"/>
              </w:rPr>
            </w:pPr>
          </w:p>
        </w:tc>
        <w:tc>
          <w:tcPr>
            <w:tcW w:w="681" w:type="pct"/>
          </w:tcPr>
          <w:p w:rsidR="003C447B" w:rsidRPr="007668B3" w:rsidRDefault="003C447B" w:rsidP="00444904">
            <w:pPr>
              <w:rPr>
                <w:b/>
                <w:sz w:val="20"/>
                <w:szCs w:val="20"/>
              </w:rPr>
            </w:pPr>
          </w:p>
        </w:tc>
      </w:tr>
      <w:tr w:rsidR="003C447B" w:rsidRPr="007668B3" w:rsidTr="00871DC9">
        <w:trPr>
          <w:trHeight w:val="1268"/>
        </w:trPr>
        <w:tc>
          <w:tcPr>
            <w:tcW w:w="294" w:type="pct"/>
          </w:tcPr>
          <w:p w:rsidR="003C447B" w:rsidRPr="007668B3" w:rsidRDefault="003C447B">
            <w:pPr>
              <w:rPr>
                <w:sz w:val="20"/>
                <w:szCs w:val="20"/>
                <w:lang w:val="sr-Cyrl-CS"/>
              </w:rPr>
            </w:pPr>
            <w:r w:rsidRPr="007668B3">
              <w:rPr>
                <w:sz w:val="20"/>
                <w:szCs w:val="20"/>
                <w:lang w:val="sr-Latn-CS"/>
              </w:rPr>
              <w:t>2.1.</w:t>
            </w:r>
            <w:r w:rsidRPr="007668B3">
              <w:rPr>
                <w:sz w:val="20"/>
                <w:szCs w:val="20"/>
                <w:lang w:val="sr-Cyrl-CS"/>
              </w:rPr>
              <w:t>2</w:t>
            </w:r>
          </w:p>
        </w:tc>
        <w:tc>
          <w:tcPr>
            <w:tcW w:w="1330" w:type="pct"/>
          </w:tcPr>
          <w:p w:rsidR="003C447B" w:rsidRPr="007668B3" w:rsidRDefault="00C905D7" w:rsidP="000E3838">
            <w:pPr>
              <w:tabs>
                <w:tab w:val="num" w:pos="780"/>
              </w:tabs>
              <w:jc w:val="both"/>
              <w:rPr>
                <w:sz w:val="20"/>
                <w:szCs w:val="20"/>
                <w:lang w:val="ru-RU"/>
              </w:rPr>
            </w:pPr>
            <w:r>
              <w:rPr>
                <w:sz w:val="20"/>
                <w:szCs w:val="20"/>
              </w:rPr>
              <w:t xml:space="preserve">          </w:t>
            </w:r>
            <w:r w:rsidR="00786508">
              <w:rPr>
                <w:sz w:val="20"/>
                <w:szCs w:val="20"/>
                <w:lang w:val="ru-RU"/>
              </w:rPr>
              <w:t>„</w:t>
            </w:r>
            <w:r w:rsidR="003C447B" w:rsidRPr="007668B3">
              <w:rPr>
                <w:sz w:val="20"/>
                <w:szCs w:val="20"/>
                <w:lang w:val="ru-RU"/>
              </w:rPr>
              <w:t xml:space="preserve">Законски ревизор” </w:t>
            </w:r>
            <w:r w:rsidR="003C447B" w:rsidRPr="007668B3">
              <w:rPr>
                <w:sz w:val="20"/>
                <w:szCs w:val="20"/>
                <w:lang w:val="sr-Cyrl-CS"/>
              </w:rPr>
              <w:t>означава</w:t>
            </w:r>
            <w:r w:rsidR="003C447B" w:rsidRPr="007668B3">
              <w:rPr>
                <w:sz w:val="20"/>
                <w:szCs w:val="20"/>
                <w:lang w:val="ru-RU"/>
              </w:rPr>
              <w:t xml:space="preserve"> физичко лице које је овлашћено, у складу са одредбама ове Директиве, од стране надлежних органа државе чланице да врши законске ревизије</w:t>
            </w:r>
            <w:r w:rsidR="00786508">
              <w:rPr>
                <w:sz w:val="20"/>
                <w:szCs w:val="20"/>
                <w:lang w:val="ru-RU"/>
              </w:rPr>
              <w:t>.</w:t>
            </w:r>
          </w:p>
        </w:tc>
        <w:tc>
          <w:tcPr>
            <w:tcW w:w="407" w:type="pct"/>
          </w:tcPr>
          <w:p w:rsidR="003C447B" w:rsidRPr="007D52FD" w:rsidRDefault="00D072A5">
            <w:pPr>
              <w:rPr>
                <w:sz w:val="20"/>
                <w:szCs w:val="20"/>
                <w:highlight w:val="yellow"/>
              </w:rPr>
            </w:pPr>
            <w:r w:rsidRPr="00D072A5">
              <w:rPr>
                <w:sz w:val="20"/>
                <w:szCs w:val="20"/>
                <w:lang w:val="en-GB"/>
              </w:rPr>
              <w:t>2.1.</w:t>
            </w:r>
            <w:r w:rsidR="007D52FD">
              <w:rPr>
                <w:sz w:val="20"/>
                <w:szCs w:val="20"/>
              </w:rPr>
              <w:t>8</w:t>
            </w:r>
            <w:r w:rsidR="00A2148B">
              <w:rPr>
                <w:sz w:val="20"/>
                <w:szCs w:val="20"/>
              </w:rPr>
              <w:t>.</w:t>
            </w:r>
          </w:p>
        </w:tc>
        <w:tc>
          <w:tcPr>
            <w:tcW w:w="1627" w:type="pct"/>
          </w:tcPr>
          <w:p w:rsidR="003C447B" w:rsidRDefault="00C905D7" w:rsidP="00CC1B65">
            <w:pPr>
              <w:jc w:val="both"/>
              <w:rPr>
                <w:rFonts w:eastAsia="TimesNewRoman"/>
                <w:sz w:val="20"/>
                <w:szCs w:val="20"/>
                <w:lang w:val="ru-RU"/>
              </w:rPr>
            </w:pPr>
            <w:r>
              <w:rPr>
                <w:rFonts w:eastAsia="TimesNewRoman"/>
                <w:sz w:val="20"/>
                <w:szCs w:val="20"/>
              </w:rPr>
              <w:t xml:space="preserve">             </w:t>
            </w:r>
            <w:r w:rsidR="003C447B" w:rsidRPr="00DB1263">
              <w:rPr>
                <w:rFonts w:eastAsia="TimesNewRoman"/>
                <w:sz w:val="20"/>
                <w:szCs w:val="20"/>
                <w:lang w:val="sr-Cyrl-CS"/>
              </w:rPr>
              <w:t xml:space="preserve">Лиценцирани овлашћени ревизор </w:t>
            </w:r>
            <w:r w:rsidR="003C447B" w:rsidRPr="00DB1263">
              <w:rPr>
                <w:rFonts w:eastAsia="TimesNewRoman"/>
                <w:sz w:val="20"/>
                <w:szCs w:val="20"/>
              </w:rPr>
              <w:t>je</w:t>
            </w:r>
            <w:r w:rsidR="003C447B" w:rsidRPr="00DB1263">
              <w:rPr>
                <w:rFonts w:eastAsia="TimesNewRoman"/>
                <w:sz w:val="20"/>
                <w:szCs w:val="20"/>
                <w:lang w:val="ru-RU"/>
              </w:rPr>
              <w:t xml:space="preserve"> </w:t>
            </w:r>
            <w:r w:rsidR="003C447B" w:rsidRPr="00D072A5">
              <w:rPr>
                <w:rFonts w:eastAsia="TimesNewRoman"/>
                <w:sz w:val="20"/>
                <w:szCs w:val="20"/>
                <w:lang w:val="ru-RU"/>
              </w:rPr>
              <w:t>физичко лице које, у складу са овим законом, положило испит за стицање звања овлашћени ревизор и има важећу лиценцу за обављање ревизије;</w:t>
            </w:r>
          </w:p>
          <w:p w:rsidR="00D072A5" w:rsidRPr="00E62652" w:rsidRDefault="00D072A5" w:rsidP="009163E8">
            <w:pPr>
              <w:rPr>
                <w:sz w:val="20"/>
                <w:szCs w:val="20"/>
                <w:highlight w:val="yellow"/>
                <w:lang w:val="sr-Cyrl-CS"/>
              </w:rPr>
            </w:pPr>
          </w:p>
        </w:tc>
        <w:tc>
          <w:tcPr>
            <w:tcW w:w="661" w:type="pct"/>
          </w:tcPr>
          <w:p w:rsidR="003C447B" w:rsidRPr="007668B3" w:rsidRDefault="003C447B">
            <w:pPr>
              <w:rPr>
                <w:sz w:val="20"/>
                <w:szCs w:val="20"/>
              </w:rPr>
            </w:pPr>
            <w:r w:rsidRPr="007668B3">
              <w:rPr>
                <w:sz w:val="20"/>
                <w:szCs w:val="20"/>
                <w:lang w:val="sr-Cyrl-CS"/>
              </w:rPr>
              <w:t xml:space="preserve">Потпуно усклађен </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t>2.1.</w:t>
            </w:r>
            <w:r w:rsidRPr="007668B3">
              <w:rPr>
                <w:sz w:val="20"/>
                <w:szCs w:val="20"/>
                <w:lang w:val="sr-Cyrl-CS"/>
              </w:rPr>
              <w:t>3</w:t>
            </w:r>
          </w:p>
        </w:tc>
        <w:tc>
          <w:tcPr>
            <w:tcW w:w="1330" w:type="pct"/>
          </w:tcPr>
          <w:p w:rsidR="003C447B" w:rsidRPr="007668B3" w:rsidRDefault="00C905D7" w:rsidP="00AD3D08">
            <w:pPr>
              <w:tabs>
                <w:tab w:val="num" w:pos="780"/>
              </w:tabs>
              <w:jc w:val="both"/>
              <w:rPr>
                <w:sz w:val="20"/>
                <w:szCs w:val="20"/>
                <w:lang w:val="ru-RU"/>
              </w:rPr>
            </w:pPr>
            <w:r>
              <w:rPr>
                <w:sz w:val="20"/>
                <w:szCs w:val="20"/>
                <w:lang w:val="ru-RU"/>
              </w:rPr>
              <w:t xml:space="preserve">         </w:t>
            </w:r>
            <w:r w:rsidR="00786508">
              <w:rPr>
                <w:sz w:val="20"/>
                <w:szCs w:val="20"/>
                <w:lang w:val="ru-RU"/>
              </w:rPr>
              <w:t>„</w:t>
            </w:r>
            <w:r w:rsidR="003C447B" w:rsidRPr="007668B3">
              <w:rPr>
                <w:sz w:val="20"/>
                <w:szCs w:val="20"/>
                <w:lang w:val="sr-Cyrl-CS"/>
              </w:rPr>
              <w:t>Ревизорско друштво</w:t>
            </w:r>
            <w:r w:rsidR="003C447B" w:rsidRPr="007668B3">
              <w:rPr>
                <w:sz w:val="20"/>
                <w:szCs w:val="20"/>
                <w:lang w:val="ru-RU"/>
              </w:rPr>
              <w:t>” означава правно лице или било који други субјект, без обзира на његову правну форму, овлашћено, у складу са одредбама ове Директиве, од стране надлежних органа државе чланице да врши законске ревизије</w:t>
            </w:r>
            <w:r w:rsidR="00786508">
              <w:rPr>
                <w:sz w:val="20"/>
                <w:szCs w:val="20"/>
                <w:lang w:val="ru-RU"/>
              </w:rPr>
              <w:t>.</w:t>
            </w:r>
          </w:p>
          <w:p w:rsidR="003C447B" w:rsidRPr="007668B3" w:rsidRDefault="003C447B" w:rsidP="005A1D94">
            <w:pPr>
              <w:rPr>
                <w:sz w:val="20"/>
                <w:szCs w:val="20"/>
                <w:lang w:val="sr-Cyrl-CS"/>
              </w:rPr>
            </w:pPr>
          </w:p>
        </w:tc>
        <w:tc>
          <w:tcPr>
            <w:tcW w:w="407" w:type="pct"/>
          </w:tcPr>
          <w:p w:rsidR="00A2148B" w:rsidRDefault="007D52FD" w:rsidP="00341287">
            <w:pPr>
              <w:rPr>
                <w:sz w:val="20"/>
                <w:szCs w:val="20"/>
                <w:lang w:val="en-GB"/>
              </w:rPr>
            </w:pPr>
            <w:r w:rsidRPr="00D072A5">
              <w:rPr>
                <w:sz w:val="20"/>
                <w:szCs w:val="20"/>
                <w:lang w:val="en-GB"/>
              </w:rPr>
              <w:t>2.1.</w:t>
            </w:r>
            <w:r w:rsidR="00A2148B">
              <w:rPr>
                <w:sz w:val="20"/>
                <w:szCs w:val="20"/>
                <w:lang w:val="en-GB"/>
              </w:rPr>
              <w:t>4.</w:t>
            </w:r>
          </w:p>
          <w:p w:rsidR="00A2148B" w:rsidRDefault="00A2148B" w:rsidP="00341287">
            <w:pPr>
              <w:rPr>
                <w:color w:val="0070C0"/>
                <w:sz w:val="20"/>
                <w:szCs w:val="20"/>
                <w:lang w:val="sr-Cyrl-RS"/>
              </w:rPr>
            </w:pPr>
          </w:p>
          <w:p w:rsidR="00A2148B" w:rsidRDefault="00A2148B" w:rsidP="00341287">
            <w:pPr>
              <w:rPr>
                <w:color w:val="0070C0"/>
                <w:sz w:val="20"/>
                <w:szCs w:val="20"/>
                <w:lang w:val="sr-Cyrl-RS"/>
              </w:rPr>
            </w:pPr>
          </w:p>
          <w:p w:rsidR="00A2148B" w:rsidRDefault="00A2148B" w:rsidP="00341287">
            <w:pPr>
              <w:rPr>
                <w:color w:val="0070C0"/>
                <w:sz w:val="20"/>
                <w:szCs w:val="20"/>
                <w:lang w:val="sr-Cyrl-RS"/>
              </w:rPr>
            </w:pPr>
          </w:p>
          <w:p w:rsidR="00A2148B" w:rsidRDefault="00A2148B" w:rsidP="00341287">
            <w:pPr>
              <w:rPr>
                <w:color w:val="0070C0"/>
                <w:sz w:val="20"/>
                <w:szCs w:val="20"/>
                <w:lang w:val="sr-Cyrl-RS"/>
              </w:rPr>
            </w:pPr>
          </w:p>
          <w:p w:rsidR="003C447B" w:rsidRPr="00830C03" w:rsidRDefault="00A2148B" w:rsidP="00341287">
            <w:pPr>
              <w:rPr>
                <w:sz w:val="20"/>
                <w:szCs w:val="20"/>
              </w:rPr>
            </w:pPr>
            <w:r w:rsidRPr="00830C03">
              <w:rPr>
                <w:sz w:val="20"/>
                <w:szCs w:val="20"/>
                <w:lang w:val="sr-Cyrl-RS"/>
              </w:rPr>
              <w:t>2.1.</w:t>
            </w:r>
            <w:r w:rsidR="007D52FD" w:rsidRPr="00830C03">
              <w:rPr>
                <w:sz w:val="20"/>
                <w:szCs w:val="20"/>
                <w:lang w:val="en-GB"/>
              </w:rPr>
              <w:t>5</w:t>
            </w:r>
            <w:r w:rsidRPr="00830C03">
              <w:rPr>
                <w:sz w:val="20"/>
                <w:szCs w:val="20"/>
                <w:lang w:val="sr-Cyrl-RS"/>
              </w:rPr>
              <w:t>.</w:t>
            </w:r>
          </w:p>
          <w:p w:rsidR="00A2148B" w:rsidRPr="00830C03" w:rsidRDefault="00A2148B" w:rsidP="00341287">
            <w:pPr>
              <w:rPr>
                <w:sz w:val="20"/>
                <w:szCs w:val="20"/>
              </w:rPr>
            </w:pPr>
          </w:p>
          <w:p w:rsidR="00A2148B" w:rsidRPr="00830C03" w:rsidRDefault="00A2148B" w:rsidP="00341287">
            <w:pPr>
              <w:rPr>
                <w:sz w:val="20"/>
                <w:szCs w:val="20"/>
              </w:rPr>
            </w:pPr>
          </w:p>
          <w:p w:rsidR="00A2148B" w:rsidRPr="00830C03" w:rsidRDefault="00A2148B" w:rsidP="00341287">
            <w:pPr>
              <w:rPr>
                <w:sz w:val="20"/>
                <w:szCs w:val="20"/>
              </w:rPr>
            </w:pPr>
          </w:p>
          <w:p w:rsidR="00A2148B" w:rsidRPr="00830C03" w:rsidRDefault="00A2148B" w:rsidP="00341287">
            <w:pPr>
              <w:rPr>
                <w:sz w:val="20"/>
                <w:szCs w:val="20"/>
              </w:rPr>
            </w:pPr>
          </w:p>
          <w:p w:rsidR="00A2148B" w:rsidRPr="00830C03" w:rsidRDefault="00A2148B" w:rsidP="00341287">
            <w:pPr>
              <w:rPr>
                <w:sz w:val="20"/>
                <w:szCs w:val="20"/>
              </w:rPr>
            </w:pPr>
          </w:p>
          <w:p w:rsidR="001473FA" w:rsidRPr="001473FA" w:rsidRDefault="001473FA" w:rsidP="00341287">
            <w:pPr>
              <w:rPr>
                <w:sz w:val="20"/>
                <w:szCs w:val="20"/>
                <w:highlight w:val="yellow"/>
              </w:rPr>
            </w:pPr>
            <w:r w:rsidRPr="00830C03">
              <w:rPr>
                <w:sz w:val="20"/>
                <w:szCs w:val="20"/>
              </w:rPr>
              <w:t>2.1.9</w:t>
            </w:r>
            <w:r w:rsidR="00A2148B" w:rsidRPr="00830C03">
              <w:rPr>
                <w:sz w:val="20"/>
                <w:szCs w:val="20"/>
              </w:rPr>
              <w:t>.</w:t>
            </w:r>
          </w:p>
        </w:tc>
        <w:tc>
          <w:tcPr>
            <w:tcW w:w="1627" w:type="pct"/>
          </w:tcPr>
          <w:p w:rsidR="003C447B" w:rsidRPr="00C07736" w:rsidRDefault="00C905D7" w:rsidP="00037595">
            <w:pPr>
              <w:autoSpaceDE w:val="0"/>
              <w:autoSpaceDN w:val="0"/>
              <w:adjustRightInd w:val="0"/>
              <w:jc w:val="both"/>
              <w:rPr>
                <w:rFonts w:eastAsia="TimesNewRoman"/>
                <w:sz w:val="20"/>
                <w:szCs w:val="20"/>
                <w:lang w:val="sr-Cyrl-CS"/>
              </w:rPr>
            </w:pPr>
            <w:r>
              <w:rPr>
                <w:rFonts w:eastAsia="TimesNewRoman"/>
                <w:sz w:val="20"/>
                <w:szCs w:val="20"/>
                <w:lang w:val="ru-RU"/>
              </w:rPr>
              <w:t xml:space="preserve">               </w:t>
            </w:r>
            <w:r w:rsidR="003C447B" w:rsidRPr="00C07736">
              <w:rPr>
                <w:rFonts w:eastAsia="TimesNewRoman"/>
                <w:sz w:val="20"/>
                <w:szCs w:val="20"/>
                <w:lang w:val="ru-RU"/>
              </w:rPr>
              <w:t xml:space="preserve">Друштво за ревизију је привредно </w:t>
            </w:r>
            <w:r w:rsidR="003C447B" w:rsidRPr="00C07736">
              <w:rPr>
                <w:rFonts w:eastAsia="TimesNewRoman"/>
                <w:sz w:val="20"/>
                <w:szCs w:val="20"/>
                <w:lang w:val="sr-Cyrl-CS"/>
              </w:rPr>
              <w:t>друштво са седиштем у Републици Србији, основано у складу са законом којим се уређују привредна друштва и које у складу са овим законом има важећу дозволу за обављање ревизије;</w:t>
            </w:r>
          </w:p>
          <w:p w:rsidR="007D52FD" w:rsidRPr="00C07736" w:rsidRDefault="00A2148B" w:rsidP="00037595">
            <w:pPr>
              <w:autoSpaceDE w:val="0"/>
              <w:autoSpaceDN w:val="0"/>
              <w:adjustRightInd w:val="0"/>
              <w:jc w:val="both"/>
              <w:rPr>
                <w:sz w:val="20"/>
                <w:szCs w:val="20"/>
                <w:lang w:val="sr-Cyrl-CS"/>
              </w:rPr>
            </w:pPr>
            <w:r>
              <w:rPr>
                <w:sz w:val="20"/>
                <w:szCs w:val="20"/>
                <w:lang w:val="sr-Cyrl-RS"/>
              </w:rPr>
              <w:t xml:space="preserve">         </w:t>
            </w:r>
            <w:r w:rsidR="007D52FD" w:rsidRPr="00C07736">
              <w:rPr>
                <w:sz w:val="20"/>
                <w:szCs w:val="20"/>
              </w:rPr>
              <w:t>Д</w:t>
            </w:r>
            <w:r w:rsidR="007D52FD" w:rsidRPr="00C07736">
              <w:rPr>
                <w:sz w:val="20"/>
                <w:szCs w:val="20"/>
                <w:lang w:val="sr-Cyrl-CS"/>
              </w:rPr>
              <w:t>руштво за ревизију државе чланице је правно лице, без обзира на његову правну форму, којe има дозволу надлежног органа државе чланице Европске уније (у даљем тексту: држава чланица) за обављање законскe ревизијe</w:t>
            </w:r>
            <w:r w:rsidR="001473FA" w:rsidRPr="00C07736">
              <w:rPr>
                <w:sz w:val="20"/>
                <w:szCs w:val="20"/>
                <w:lang w:val="sr-Cyrl-CS"/>
              </w:rPr>
              <w:t>.</w:t>
            </w:r>
          </w:p>
          <w:p w:rsidR="001473FA" w:rsidRPr="00E62652" w:rsidRDefault="00A2148B" w:rsidP="00037595">
            <w:pPr>
              <w:autoSpaceDE w:val="0"/>
              <w:autoSpaceDN w:val="0"/>
              <w:adjustRightInd w:val="0"/>
              <w:jc w:val="both"/>
              <w:rPr>
                <w:rFonts w:eastAsia="TimesNewRoman"/>
                <w:sz w:val="20"/>
                <w:szCs w:val="20"/>
                <w:highlight w:val="yellow"/>
                <w:lang w:val="ru-RU"/>
              </w:rPr>
            </w:pPr>
            <w:r>
              <w:rPr>
                <w:rFonts w:eastAsia="TimesNewRoman"/>
                <w:sz w:val="20"/>
                <w:szCs w:val="20"/>
                <w:lang w:val="sr-Cyrl-CS"/>
              </w:rPr>
              <w:t xml:space="preserve">          </w:t>
            </w:r>
            <w:r w:rsidR="001473FA" w:rsidRPr="00C07736">
              <w:rPr>
                <w:rFonts w:eastAsia="TimesNewRoman"/>
                <w:sz w:val="20"/>
                <w:szCs w:val="20"/>
                <w:lang w:val="sr-Cyrl-CS"/>
              </w:rPr>
              <w:t xml:space="preserve">Самостални ревизор </w:t>
            </w:r>
            <w:r w:rsidR="001473FA" w:rsidRPr="00C07736">
              <w:rPr>
                <w:rFonts w:eastAsia="TimesNewRoman"/>
                <w:sz w:val="20"/>
                <w:szCs w:val="20"/>
              </w:rPr>
              <w:t>je</w:t>
            </w:r>
            <w:r w:rsidR="001473FA" w:rsidRPr="00C07736">
              <w:rPr>
                <w:rFonts w:eastAsia="TimesNewRoman"/>
                <w:sz w:val="20"/>
                <w:szCs w:val="20"/>
                <w:lang w:val="ru-RU"/>
              </w:rPr>
              <w:t xml:space="preserve"> </w:t>
            </w:r>
            <w:r w:rsidR="001473FA" w:rsidRPr="00C07736">
              <w:rPr>
                <w:rFonts w:eastAsia="TimesNewRoman"/>
                <w:sz w:val="20"/>
                <w:szCs w:val="20"/>
                <w:lang w:val="sr-Cyrl-CS"/>
              </w:rPr>
              <w:t xml:space="preserve">лиценцирани овлашћени ревизор који, у складу са овим законом, </w:t>
            </w:r>
            <w:r w:rsidR="001473FA" w:rsidRPr="00C07736">
              <w:rPr>
                <w:rFonts w:eastAsia="TimesNewRoman"/>
                <w:sz w:val="20"/>
                <w:szCs w:val="20"/>
                <w:lang w:val="sr-Cyrl-CS"/>
              </w:rPr>
              <w:lastRenderedPageBreak/>
              <w:t>има важећу дозволу да</w:t>
            </w:r>
            <w:r w:rsidR="001473FA" w:rsidRPr="001473FA">
              <w:rPr>
                <w:rFonts w:eastAsia="TimesNewRoman"/>
                <w:sz w:val="20"/>
                <w:szCs w:val="20"/>
                <w:lang w:val="sr-Cyrl-CS"/>
              </w:rPr>
              <w:t xml:space="preserve"> самостално обавља ревизију као предузетник</w:t>
            </w:r>
            <w:r w:rsidR="001473FA">
              <w:rPr>
                <w:rFonts w:eastAsia="TimesNewRoman"/>
                <w:sz w:val="20"/>
                <w:szCs w:val="20"/>
                <w:lang w:val="sr-Cyrl-CS"/>
              </w:rPr>
              <w:t>.</w:t>
            </w:r>
          </w:p>
        </w:tc>
        <w:tc>
          <w:tcPr>
            <w:tcW w:w="661" w:type="pct"/>
          </w:tcPr>
          <w:p w:rsidR="003C447B" w:rsidRPr="007668B3" w:rsidRDefault="003C447B">
            <w:pPr>
              <w:rPr>
                <w:sz w:val="20"/>
                <w:szCs w:val="20"/>
              </w:rPr>
            </w:pPr>
            <w:r w:rsidRPr="007668B3">
              <w:rPr>
                <w:sz w:val="20"/>
                <w:szCs w:val="20"/>
                <w:lang w:val="sr-Cyrl-CS"/>
              </w:rPr>
              <w:lastRenderedPageBreak/>
              <w:t>Потпуно усклађен</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lastRenderedPageBreak/>
              <w:t>2.1.</w:t>
            </w:r>
            <w:r w:rsidRPr="007668B3">
              <w:rPr>
                <w:sz w:val="20"/>
                <w:szCs w:val="20"/>
                <w:lang w:val="sr-Cyrl-CS"/>
              </w:rPr>
              <w:t>4</w:t>
            </w:r>
          </w:p>
        </w:tc>
        <w:tc>
          <w:tcPr>
            <w:tcW w:w="1330" w:type="pct"/>
          </w:tcPr>
          <w:p w:rsidR="003C447B" w:rsidRPr="00786508" w:rsidRDefault="00C905D7" w:rsidP="008E7070">
            <w:pPr>
              <w:jc w:val="both"/>
              <w:rPr>
                <w:strike/>
                <w:sz w:val="20"/>
                <w:szCs w:val="20"/>
                <w:lang w:val="sr-Cyrl-RS"/>
              </w:rPr>
            </w:pPr>
            <w:r>
              <w:rPr>
                <w:sz w:val="20"/>
                <w:szCs w:val="20"/>
              </w:rPr>
              <w:t xml:space="preserve">          </w:t>
            </w:r>
            <w:r w:rsidR="00786508">
              <w:rPr>
                <w:sz w:val="20"/>
                <w:szCs w:val="20"/>
              </w:rPr>
              <w:t>„ревизорско друштво треће земље”</w:t>
            </w:r>
            <w:r w:rsidR="003C447B" w:rsidRPr="007668B3">
              <w:rPr>
                <w:sz w:val="20"/>
                <w:szCs w:val="20"/>
              </w:rPr>
              <w:t xml:space="preserve"> је субјект, без обзира на правну форму, који обавља ревизију годишњих или консолидованих финансијских извештаја привредног друштва основаног у трећој земљи осим субјекта који је регистрован као друштво за ревизију у било којој држави чланици као последица дозволе дате у складу са чланом 3</w:t>
            </w:r>
            <w:r w:rsidR="00786508">
              <w:rPr>
                <w:sz w:val="20"/>
                <w:szCs w:val="20"/>
                <w:lang w:val="sr-Cyrl-RS"/>
              </w:rPr>
              <w:t>.</w:t>
            </w:r>
          </w:p>
        </w:tc>
        <w:tc>
          <w:tcPr>
            <w:tcW w:w="407" w:type="pct"/>
          </w:tcPr>
          <w:p w:rsidR="003C447B" w:rsidRPr="00E62652" w:rsidRDefault="0091221B">
            <w:pPr>
              <w:rPr>
                <w:sz w:val="20"/>
                <w:szCs w:val="20"/>
                <w:highlight w:val="yellow"/>
                <w:lang w:val="sr-Cyrl-CS"/>
              </w:rPr>
            </w:pPr>
            <w:r w:rsidRPr="0091221B">
              <w:rPr>
                <w:sz w:val="20"/>
                <w:szCs w:val="20"/>
                <w:lang w:val="sr-Cyrl-CS"/>
              </w:rPr>
              <w:t>2.1.6</w:t>
            </w:r>
            <w:r w:rsidR="006577F2">
              <w:rPr>
                <w:sz w:val="20"/>
                <w:szCs w:val="20"/>
                <w:lang w:val="sr-Cyrl-CS"/>
              </w:rPr>
              <w:t>.</w:t>
            </w:r>
          </w:p>
        </w:tc>
        <w:tc>
          <w:tcPr>
            <w:tcW w:w="1627" w:type="pct"/>
          </w:tcPr>
          <w:p w:rsidR="003C447B" w:rsidRPr="00E62652" w:rsidRDefault="00C905D7" w:rsidP="00606CB4">
            <w:pPr>
              <w:jc w:val="both"/>
              <w:rPr>
                <w:sz w:val="20"/>
                <w:szCs w:val="20"/>
                <w:highlight w:val="yellow"/>
                <w:lang w:val="sr-Cyrl-CS"/>
              </w:rPr>
            </w:pPr>
            <w:r>
              <w:rPr>
                <w:sz w:val="20"/>
                <w:szCs w:val="20"/>
                <w:lang w:val="sr-Cyrl-CS"/>
              </w:rPr>
              <w:t xml:space="preserve">             </w:t>
            </w:r>
            <w:r w:rsidR="0091221B" w:rsidRPr="00C07736">
              <w:rPr>
                <w:sz w:val="20"/>
                <w:szCs w:val="20"/>
                <w:lang w:val="sr-Cyrl-CS"/>
              </w:rPr>
              <w:t>Друштво за ревизију треће земље је правно лице, без обзира на његову правну форму, којe има дозволу</w:t>
            </w:r>
            <w:r w:rsidR="0091221B" w:rsidRPr="0091221B">
              <w:rPr>
                <w:sz w:val="20"/>
                <w:szCs w:val="20"/>
                <w:lang w:val="sr-Cyrl-CS"/>
              </w:rPr>
              <w:t xml:space="preserve"> надлежног органа треће земље за обављање законске ревизије, осим правног лица које је регистровано као друштво за ревизију у било којој држави чланици на основу важеће дозволе за обављање </w:t>
            </w:r>
            <w:r w:rsidR="00CC1B65" w:rsidRPr="00535700">
              <w:rPr>
                <w:sz w:val="20"/>
                <w:szCs w:val="20"/>
                <w:lang w:val="sr-Cyrl-CS"/>
              </w:rPr>
              <w:t>законске</w:t>
            </w:r>
            <w:r w:rsidR="00CC1B65">
              <w:rPr>
                <w:sz w:val="20"/>
                <w:szCs w:val="20"/>
                <w:lang w:val="sr-Cyrl-CS"/>
              </w:rPr>
              <w:t xml:space="preserve"> </w:t>
            </w:r>
            <w:r w:rsidR="0091221B" w:rsidRPr="0091221B">
              <w:rPr>
                <w:sz w:val="20"/>
                <w:szCs w:val="20"/>
                <w:lang w:val="sr-Cyrl-CS"/>
              </w:rPr>
              <w:t>ревизије издате у држави чланици</w:t>
            </w:r>
            <w:r w:rsidR="00786508">
              <w:rPr>
                <w:sz w:val="20"/>
                <w:szCs w:val="20"/>
                <w:lang w:val="sr-Cyrl-CS"/>
              </w:rPr>
              <w:t>.</w:t>
            </w:r>
          </w:p>
        </w:tc>
        <w:tc>
          <w:tcPr>
            <w:tcW w:w="661" w:type="pct"/>
          </w:tcPr>
          <w:p w:rsidR="003C447B" w:rsidRPr="0091221B" w:rsidRDefault="003C447B" w:rsidP="00E62652">
            <w:pPr>
              <w:rPr>
                <w:sz w:val="20"/>
                <w:szCs w:val="20"/>
                <w:lang w:val="sr-Cyrl-CS"/>
              </w:rPr>
            </w:pPr>
            <w:r w:rsidRPr="0091221B">
              <w:rPr>
                <w:sz w:val="20"/>
                <w:szCs w:val="20"/>
              </w:rPr>
              <w:t>Потпуно усклађен</w:t>
            </w:r>
            <w:r w:rsidR="0091221B">
              <w:rPr>
                <w:sz w:val="20"/>
                <w:szCs w:val="20"/>
                <w:lang w:val="sr-Cyrl-CS"/>
              </w:rPr>
              <w:t>о</w:t>
            </w:r>
            <w:r w:rsidRPr="0091221B">
              <w:rPr>
                <w:sz w:val="20"/>
                <w:szCs w:val="20"/>
                <w:lang w:val="sr-Cyrl-CS"/>
              </w:rPr>
              <w:t xml:space="preserve"> </w:t>
            </w:r>
          </w:p>
        </w:tc>
        <w:tc>
          <w:tcPr>
            <w:tcW w:w="681" w:type="pct"/>
          </w:tcPr>
          <w:p w:rsidR="003C447B" w:rsidRPr="007668B3" w:rsidRDefault="003C447B">
            <w:pPr>
              <w:rPr>
                <w:b/>
                <w:sz w:val="20"/>
                <w:szCs w:val="20"/>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t>2.1.</w:t>
            </w:r>
            <w:r w:rsidRPr="007668B3">
              <w:rPr>
                <w:sz w:val="20"/>
                <w:szCs w:val="20"/>
                <w:lang w:val="sr-Cyrl-CS"/>
              </w:rPr>
              <w:t>5</w:t>
            </w:r>
          </w:p>
        </w:tc>
        <w:tc>
          <w:tcPr>
            <w:tcW w:w="1330" w:type="pct"/>
          </w:tcPr>
          <w:p w:rsidR="003C447B" w:rsidRPr="007668B3" w:rsidRDefault="00C905D7" w:rsidP="008E7070">
            <w:pPr>
              <w:rPr>
                <w:sz w:val="20"/>
                <w:szCs w:val="20"/>
                <w:lang w:val="sr-Cyrl-CS"/>
              </w:rPr>
            </w:pPr>
            <w:r>
              <w:rPr>
                <w:sz w:val="20"/>
                <w:szCs w:val="20"/>
              </w:rPr>
              <w:t xml:space="preserve">           </w:t>
            </w:r>
            <w:r w:rsidR="003C447B" w:rsidRPr="007668B3">
              <w:rPr>
                <w:sz w:val="20"/>
                <w:szCs w:val="20"/>
              </w:rPr>
              <w:t>„ревизор треће земље“ је физичко лице које обавља ревизију годишњих или консолидованих финансијских извештаја привредног друштва основаног у трећој земљи осим лица које је регистровано као овлашћени ревизор у било којој држави чланици као резултат овлашћења датог ускладу са чл. 3. и 44;</w:t>
            </w:r>
            <w:r w:rsidR="00786508">
              <w:rPr>
                <w:sz w:val="20"/>
                <w:szCs w:val="20"/>
              </w:rPr>
              <w:t>”</w:t>
            </w:r>
          </w:p>
        </w:tc>
        <w:tc>
          <w:tcPr>
            <w:tcW w:w="407" w:type="pct"/>
          </w:tcPr>
          <w:p w:rsidR="003C447B" w:rsidRPr="00E62652" w:rsidRDefault="0091221B">
            <w:pPr>
              <w:rPr>
                <w:sz w:val="20"/>
                <w:szCs w:val="20"/>
                <w:highlight w:val="yellow"/>
                <w:lang w:val="sr-Cyrl-CS"/>
              </w:rPr>
            </w:pPr>
            <w:r w:rsidRPr="0091221B">
              <w:rPr>
                <w:sz w:val="20"/>
                <w:szCs w:val="20"/>
                <w:lang w:val="sr-Cyrl-CS"/>
              </w:rPr>
              <w:t>2.1.11</w:t>
            </w:r>
            <w:r w:rsidR="006577F2">
              <w:rPr>
                <w:sz w:val="20"/>
                <w:szCs w:val="20"/>
                <w:lang w:val="sr-Cyrl-CS"/>
              </w:rPr>
              <w:t>.</w:t>
            </w:r>
          </w:p>
        </w:tc>
        <w:tc>
          <w:tcPr>
            <w:tcW w:w="1627" w:type="pct"/>
          </w:tcPr>
          <w:p w:rsidR="003C447B" w:rsidRPr="0091221B" w:rsidRDefault="00C905D7" w:rsidP="00606CB4">
            <w:pPr>
              <w:jc w:val="both"/>
              <w:rPr>
                <w:sz w:val="20"/>
                <w:szCs w:val="20"/>
                <w:highlight w:val="yellow"/>
                <w:lang w:val="sr-Cyrl-CS"/>
              </w:rPr>
            </w:pPr>
            <w:r>
              <w:rPr>
                <w:sz w:val="20"/>
                <w:szCs w:val="20"/>
                <w:lang w:val="sr-Cyrl-CS"/>
              </w:rPr>
              <w:t xml:space="preserve">           </w:t>
            </w:r>
            <w:r w:rsidR="0091221B" w:rsidRPr="00C07736">
              <w:rPr>
                <w:sz w:val="20"/>
                <w:szCs w:val="20"/>
                <w:lang w:val="sr-Cyrl-CS"/>
              </w:rPr>
              <w:t>Ревизор треће земље је физичко лице које има важећу исправу надлежног</w:t>
            </w:r>
            <w:r w:rsidR="0091221B" w:rsidRPr="0091221B">
              <w:rPr>
                <w:sz w:val="20"/>
                <w:szCs w:val="20"/>
                <w:lang w:val="sr-Cyrl-CS"/>
              </w:rPr>
              <w:t xml:space="preserve"> органа треће земље за обављање законске ревизије, искључујући држављане Републике Србије који су ту исправу стекли у бившим чланицама СФРЈ, а које нису чланице Европске уније, осим физичког лица које је регистровано за обављање законске ревизије у било којој држави чланици на основу важеће исправе за обављање ревизије.</w:t>
            </w:r>
          </w:p>
        </w:tc>
        <w:tc>
          <w:tcPr>
            <w:tcW w:w="661" w:type="pct"/>
          </w:tcPr>
          <w:p w:rsidR="003C447B" w:rsidRPr="0091221B" w:rsidRDefault="003C447B" w:rsidP="00E62652">
            <w:pPr>
              <w:rPr>
                <w:sz w:val="20"/>
                <w:szCs w:val="20"/>
              </w:rPr>
            </w:pPr>
            <w:r w:rsidRPr="0091221B">
              <w:rPr>
                <w:sz w:val="20"/>
                <w:szCs w:val="20"/>
              </w:rPr>
              <w:t>Потпуно усклађено</w:t>
            </w:r>
          </w:p>
          <w:p w:rsidR="003C447B" w:rsidRPr="007668B3" w:rsidRDefault="003C447B" w:rsidP="00E62652">
            <w:pPr>
              <w:rPr>
                <w:sz w:val="20"/>
                <w:szCs w:val="20"/>
                <w:lang w:val="sr-Cyrl-CS"/>
              </w:rPr>
            </w:pPr>
          </w:p>
        </w:tc>
        <w:tc>
          <w:tcPr>
            <w:tcW w:w="681" w:type="pct"/>
          </w:tcPr>
          <w:p w:rsidR="003C447B" w:rsidRPr="007668B3" w:rsidRDefault="003C447B" w:rsidP="006A5858">
            <w:pPr>
              <w:rPr>
                <w:b/>
                <w:sz w:val="20"/>
                <w:szCs w:val="20"/>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t>2.1.</w:t>
            </w:r>
            <w:r w:rsidRPr="007668B3">
              <w:rPr>
                <w:sz w:val="20"/>
                <w:szCs w:val="20"/>
                <w:lang w:val="sr-Cyrl-CS"/>
              </w:rPr>
              <w:t>6</w:t>
            </w:r>
          </w:p>
        </w:tc>
        <w:tc>
          <w:tcPr>
            <w:tcW w:w="1330" w:type="pct"/>
          </w:tcPr>
          <w:p w:rsidR="003C447B" w:rsidRPr="007668B3" w:rsidRDefault="00C905D7" w:rsidP="00B63A6C">
            <w:pPr>
              <w:tabs>
                <w:tab w:val="num" w:pos="780"/>
              </w:tabs>
              <w:jc w:val="both"/>
              <w:rPr>
                <w:sz w:val="20"/>
                <w:szCs w:val="20"/>
                <w:lang w:val="ru-RU"/>
              </w:rPr>
            </w:pPr>
            <w:r>
              <w:rPr>
                <w:sz w:val="20"/>
                <w:szCs w:val="20"/>
                <w:lang w:val="ru-RU"/>
              </w:rPr>
              <w:t xml:space="preserve">              </w:t>
            </w:r>
            <w:r w:rsidR="00786508">
              <w:rPr>
                <w:sz w:val="20"/>
                <w:szCs w:val="20"/>
                <w:lang w:val="ru-RU"/>
              </w:rPr>
              <w:t>„Ревизор групе”</w:t>
            </w:r>
            <w:r w:rsidR="003C447B" w:rsidRPr="007668B3">
              <w:rPr>
                <w:sz w:val="20"/>
                <w:szCs w:val="20"/>
                <w:lang w:val="ru-RU"/>
              </w:rPr>
              <w:t xml:space="preserve"> означава законског ревизора(е) или ревизорско друштво(а) који врше законску ревизију консолидованих извештаја</w:t>
            </w:r>
          </w:p>
        </w:tc>
        <w:tc>
          <w:tcPr>
            <w:tcW w:w="407" w:type="pct"/>
          </w:tcPr>
          <w:p w:rsidR="003C447B" w:rsidRPr="00E62652" w:rsidRDefault="00CF661A" w:rsidP="00CA26D9">
            <w:pPr>
              <w:rPr>
                <w:sz w:val="20"/>
                <w:szCs w:val="20"/>
                <w:highlight w:val="yellow"/>
                <w:lang w:val="sr-Cyrl-CS"/>
              </w:rPr>
            </w:pPr>
            <w:r w:rsidRPr="00CF661A">
              <w:rPr>
                <w:sz w:val="20"/>
                <w:szCs w:val="20"/>
                <w:lang w:val="sr-Cyrl-CS"/>
              </w:rPr>
              <w:t>2.1.1</w:t>
            </w:r>
            <w:r w:rsidR="00CA26D9">
              <w:rPr>
                <w:sz w:val="20"/>
                <w:szCs w:val="20"/>
                <w:lang w:val="sr-Cyrl-CS"/>
              </w:rPr>
              <w:t>2</w:t>
            </w:r>
            <w:r w:rsidR="006577F2">
              <w:rPr>
                <w:sz w:val="20"/>
                <w:szCs w:val="20"/>
                <w:lang w:val="sr-Cyrl-CS"/>
              </w:rPr>
              <w:t>.</w:t>
            </w:r>
          </w:p>
        </w:tc>
        <w:tc>
          <w:tcPr>
            <w:tcW w:w="1627" w:type="pct"/>
          </w:tcPr>
          <w:p w:rsidR="003C447B" w:rsidRPr="00CF661A" w:rsidRDefault="00C905D7" w:rsidP="00831513">
            <w:pPr>
              <w:pStyle w:val="Heading1"/>
              <w:spacing w:before="0"/>
              <w:rPr>
                <w:rFonts w:ascii="Times New Roman" w:eastAsia="TimesNewRoman" w:hAnsi="Times New Roman" w:cs="Times New Roman"/>
                <w:b w:val="0"/>
                <w:color w:val="auto"/>
                <w:sz w:val="20"/>
                <w:szCs w:val="20"/>
                <w:highlight w:val="yellow"/>
                <w:lang w:val="sr-Cyrl-CS"/>
              </w:rPr>
            </w:pPr>
            <w:r>
              <w:rPr>
                <w:rFonts w:ascii="Times New Roman" w:eastAsia="TimesNewRoman" w:hAnsi="Times New Roman" w:cs="Times New Roman"/>
                <w:b w:val="0"/>
                <w:color w:val="auto"/>
                <w:sz w:val="20"/>
                <w:szCs w:val="20"/>
                <w:lang w:val="sr-Cyrl-CS"/>
              </w:rPr>
              <w:t xml:space="preserve">            </w:t>
            </w:r>
            <w:r w:rsidR="00CF661A" w:rsidRPr="00C07736">
              <w:rPr>
                <w:rFonts w:ascii="Times New Roman" w:eastAsia="TimesNewRoman" w:hAnsi="Times New Roman" w:cs="Times New Roman"/>
                <w:b w:val="0"/>
                <w:color w:val="auto"/>
                <w:sz w:val="20"/>
                <w:szCs w:val="20"/>
                <w:lang w:val="sr-Cyrl-CS"/>
              </w:rPr>
              <w:t>Ревизор групе је</w:t>
            </w:r>
            <w:r w:rsidR="00CF661A" w:rsidRPr="00CF661A">
              <w:rPr>
                <w:rFonts w:ascii="Times New Roman" w:eastAsia="TimesNewRoman" w:hAnsi="Times New Roman" w:cs="Times New Roman"/>
                <w:b w:val="0"/>
                <w:color w:val="auto"/>
                <w:sz w:val="20"/>
                <w:szCs w:val="20"/>
                <w:lang w:val="sr-Cyrl-CS"/>
              </w:rPr>
              <w:t xml:space="preserve"> друштво за ревизију које врши законску ревизију консолидованих финансијских извештаја.</w:t>
            </w:r>
          </w:p>
        </w:tc>
        <w:tc>
          <w:tcPr>
            <w:tcW w:w="661" w:type="pct"/>
          </w:tcPr>
          <w:p w:rsidR="003C447B" w:rsidRPr="007668B3" w:rsidRDefault="003C447B">
            <w:pPr>
              <w:rPr>
                <w:sz w:val="20"/>
                <w:szCs w:val="20"/>
                <w:lang w:val="sr-Cyrl-CS"/>
              </w:rPr>
            </w:pPr>
            <w:r w:rsidRPr="007668B3">
              <w:rPr>
                <w:sz w:val="20"/>
                <w:szCs w:val="20"/>
                <w:lang w:val="sr-Cyrl-CS"/>
              </w:rPr>
              <w:t>Потпуно усклађен</w:t>
            </w:r>
            <w:r w:rsidR="00014623">
              <w:rPr>
                <w:sz w:val="20"/>
                <w:szCs w:val="20"/>
                <w:lang w:val="sr-Cyrl-CS"/>
              </w:rPr>
              <w:t>о</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t>2.1.</w:t>
            </w:r>
            <w:r w:rsidRPr="007668B3">
              <w:rPr>
                <w:sz w:val="20"/>
                <w:szCs w:val="20"/>
                <w:lang w:val="sr-Cyrl-CS"/>
              </w:rPr>
              <w:t>7</w:t>
            </w:r>
          </w:p>
        </w:tc>
        <w:tc>
          <w:tcPr>
            <w:tcW w:w="1330" w:type="pct"/>
          </w:tcPr>
          <w:p w:rsidR="003C447B" w:rsidRPr="007668B3" w:rsidRDefault="00C905D7" w:rsidP="00B63A6C">
            <w:pPr>
              <w:tabs>
                <w:tab w:val="num" w:pos="780"/>
              </w:tabs>
              <w:jc w:val="both"/>
              <w:rPr>
                <w:sz w:val="20"/>
                <w:szCs w:val="20"/>
                <w:lang w:val="ru-RU"/>
              </w:rPr>
            </w:pPr>
            <w:r>
              <w:rPr>
                <w:sz w:val="20"/>
                <w:szCs w:val="20"/>
                <w:lang w:val="ru-RU"/>
              </w:rPr>
              <w:t xml:space="preserve">               </w:t>
            </w:r>
            <w:r w:rsidR="000143FF">
              <w:rPr>
                <w:sz w:val="20"/>
                <w:szCs w:val="20"/>
                <w:lang w:val="ru-RU"/>
              </w:rPr>
              <w:t>„Мрежа”</w:t>
            </w:r>
            <w:r w:rsidR="003C447B" w:rsidRPr="007668B3">
              <w:rPr>
                <w:sz w:val="20"/>
                <w:szCs w:val="20"/>
                <w:lang w:val="ru-RU"/>
              </w:rPr>
              <w:t xml:space="preserve"> означава организацију већег обима која:</w:t>
            </w:r>
          </w:p>
          <w:p w:rsidR="003C447B" w:rsidRPr="007668B3" w:rsidRDefault="003C447B" w:rsidP="00B63A6C">
            <w:pPr>
              <w:ind w:firstLine="720"/>
              <w:jc w:val="both"/>
              <w:rPr>
                <w:sz w:val="20"/>
                <w:szCs w:val="20"/>
                <w:lang w:val="ru-RU"/>
              </w:rPr>
            </w:pPr>
            <w:r w:rsidRPr="007668B3">
              <w:rPr>
                <w:sz w:val="20"/>
                <w:szCs w:val="20"/>
                <w:lang w:val="ru-RU"/>
              </w:rPr>
              <w:t xml:space="preserve">- има за циљ међусобну сарадњу и којој припада законски ревизор или ревизорско друштво и </w:t>
            </w:r>
          </w:p>
          <w:p w:rsidR="003C447B" w:rsidRPr="007668B3" w:rsidRDefault="003C447B" w:rsidP="00B63A6C">
            <w:pPr>
              <w:ind w:firstLine="720"/>
              <w:jc w:val="both"/>
              <w:rPr>
                <w:sz w:val="20"/>
                <w:szCs w:val="20"/>
                <w:lang w:val="ru-RU"/>
              </w:rPr>
            </w:pPr>
            <w:r w:rsidRPr="007668B3">
              <w:rPr>
                <w:sz w:val="20"/>
                <w:szCs w:val="20"/>
                <w:lang w:val="ru-RU"/>
              </w:rPr>
              <w:t xml:space="preserve">- има за јасан циљ расподелу добити или трошкова или има заједничко власништво, контролу или управу, заједничку политику и процедуре контроле квалитета, заједничку </w:t>
            </w:r>
            <w:r w:rsidRPr="007668B3">
              <w:rPr>
                <w:sz w:val="20"/>
                <w:szCs w:val="20"/>
                <w:lang w:val="ru-RU"/>
              </w:rPr>
              <w:lastRenderedPageBreak/>
              <w:t>пословну стратегију, коришћење заједничке фирме (имена) или значајан део професионалних ресурса</w:t>
            </w:r>
          </w:p>
        </w:tc>
        <w:tc>
          <w:tcPr>
            <w:tcW w:w="407" w:type="pct"/>
          </w:tcPr>
          <w:p w:rsidR="003C447B" w:rsidRPr="00E62652" w:rsidRDefault="00CF661A">
            <w:pPr>
              <w:rPr>
                <w:sz w:val="20"/>
                <w:szCs w:val="20"/>
                <w:highlight w:val="yellow"/>
                <w:lang w:val="sr-Cyrl-CS"/>
              </w:rPr>
            </w:pPr>
            <w:r w:rsidRPr="00CF661A">
              <w:rPr>
                <w:sz w:val="20"/>
                <w:szCs w:val="20"/>
                <w:lang w:val="sr-Cyrl-CS"/>
              </w:rPr>
              <w:lastRenderedPageBreak/>
              <w:t>2.1.13</w:t>
            </w:r>
            <w:r w:rsidR="006577F2">
              <w:rPr>
                <w:sz w:val="20"/>
                <w:szCs w:val="20"/>
                <w:lang w:val="sr-Cyrl-CS"/>
              </w:rPr>
              <w:t>.</w:t>
            </w:r>
          </w:p>
        </w:tc>
        <w:tc>
          <w:tcPr>
            <w:tcW w:w="1627" w:type="pct"/>
          </w:tcPr>
          <w:p w:rsidR="003C447B" w:rsidRPr="00CF661A" w:rsidRDefault="00C905D7" w:rsidP="00B63A6C">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3C447B" w:rsidRPr="00C07736">
              <w:rPr>
                <w:rFonts w:eastAsia="TimesNewRoman"/>
                <w:sz w:val="20"/>
                <w:szCs w:val="20"/>
                <w:lang w:val="sr-Cyrl-CS"/>
              </w:rPr>
              <w:t>Мрежа о</w:t>
            </w:r>
            <w:r w:rsidR="003C447B" w:rsidRPr="00CF661A">
              <w:rPr>
                <w:rFonts w:eastAsia="TimesNewRoman"/>
                <w:sz w:val="20"/>
                <w:szCs w:val="20"/>
                <w:lang w:val="sr-Cyrl-CS"/>
              </w:rPr>
              <w:t>значава организацију</w:t>
            </w:r>
            <w:r w:rsidR="003C447B" w:rsidRPr="00CF661A">
              <w:rPr>
                <w:rFonts w:eastAsia="TimesNewRoman"/>
                <w:b/>
                <w:sz w:val="20"/>
                <w:szCs w:val="20"/>
                <w:lang w:val="sr-Cyrl-CS"/>
              </w:rPr>
              <w:t xml:space="preserve"> </w:t>
            </w:r>
            <w:r w:rsidR="003C447B" w:rsidRPr="00CF661A">
              <w:rPr>
                <w:rFonts w:eastAsia="TimesNewRoman"/>
                <w:sz w:val="20"/>
                <w:szCs w:val="20"/>
                <w:lang w:val="sr-Cyrl-CS"/>
              </w:rPr>
              <w:t>која:</w:t>
            </w:r>
          </w:p>
          <w:p w:rsidR="003C447B" w:rsidRPr="00CF661A" w:rsidRDefault="003C447B" w:rsidP="00B63A6C">
            <w:pPr>
              <w:autoSpaceDE w:val="0"/>
              <w:autoSpaceDN w:val="0"/>
              <w:adjustRightInd w:val="0"/>
              <w:ind w:firstLine="720"/>
              <w:jc w:val="both"/>
              <w:rPr>
                <w:rFonts w:eastAsia="TimesNewRoman"/>
                <w:sz w:val="20"/>
                <w:szCs w:val="20"/>
                <w:lang w:val="sr-Cyrl-CS"/>
              </w:rPr>
            </w:pPr>
            <w:r w:rsidRPr="00CF661A">
              <w:rPr>
                <w:rFonts w:eastAsia="TimesNewRoman"/>
                <w:sz w:val="20"/>
                <w:szCs w:val="20"/>
                <w:lang w:val="sr-Cyrl-CS"/>
              </w:rPr>
              <w:t xml:space="preserve">  1) за циљ има међусобну сарадњу и којој припадају друштва за ревизију, односно самостални ревизори, и</w:t>
            </w:r>
          </w:p>
          <w:p w:rsidR="003C447B" w:rsidRPr="00E62652" w:rsidRDefault="003C447B" w:rsidP="00B63A6C">
            <w:pPr>
              <w:autoSpaceDE w:val="0"/>
              <w:autoSpaceDN w:val="0"/>
              <w:adjustRightInd w:val="0"/>
              <w:ind w:firstLine="720"/>
              <w:jc w:val="both"/>
              <w:rPr>
                <w:rFonts w:eastAsia="TimesNewRoman"/>
                <w:sz w:val="20"/>
                <w:szCs w:val="20"/>
                <w:highlight w:val="yellow"/>
                <w:lang w:val="sr-Cyrl-CS"/>
              </w:rPr>
            </w:pPr>
            <w:r w:rsidRPr="00CF661A">
              <w:rPr>
                <w:rFonts w:eastAsia="TimesNewRoman"/>
                <w:sz w:val="20"/>
                <w:szCs w:val="20"/>
                <w:lang w:val="sr-Cyrl-CS"/>
              </w:rPr>
              <w:t xml:space="preserve">  2)  која за циљ има  расподелу добити или трошкова, или има заједничко власништво, контролу или управу, заједничку политику и процедуре контроле квалитета обављања ревизије, заједничку пословну стратегију, коришћење </w:t>
            </w:r>
            <w:r w:rsidRPr="00CF661A">
              <w:rPr>
                <w:rFonts w:eastAsia="TimesNewRoman"/>
                <w:sz w:val="20"/>
                <w:szCs w:val="20"/>
                <w:lang w:val="sr-Cyrl-CS"/>
              </w:rPr>
              <w:lastRenderedPageBreak/>
              <w:t>заједничког имена или значајног дела стручних ресурса</w:t>
            </w:r>
            <w:r w:rsidR="00CF661A" w:rsidRPr="00CF661A">
              <w:rPr>
                <w:rFonts w:eastAsia="TimesNewRoman"/>
                <w:sz w:val="20"/>
                <w:szCs w:val="20"/>
                <w:lang w:val="sr-Cyrl-CS"/>
              </w:rPr>
              <w:t>.</w:t>
            </w:r>
          </w:p>
        </w:tc>
        <w:tc>
          <w:tcPr>
            <w:tcW w:w="661" w:type="pct"/>
          </w:tcPr>
          <w:p w:rsidR="003C447B" w:rsidRPr="007668B3" w:rsidRDefault="003C447B">
            <w:pPr>
              <w:rPr>
                <w:sz w:val="20"/>
                <w:szCs w:val="20"/>
                <w:lang w:val="sr-Cyrl-CS"/>
              </w:rPr>
            </w:pPr>
            <w:r w:rsidRPr="007668B3">
              <w:rPr>
                <w:sz w:val="20"/>
                <w:szCs w:val="20"/>
                <w:lang w:val="sr-Cyrl-CS"/>
              </w:rPr>
              <w:lastRenderedPageBreak/>
              <w:t>Потпуно усклађен</w:t>
            </w:r>
            <w:r w:rsidR="00014623">
              <w:rPr>
                <w:sz w:val="20"/>
                <w:szCs w:val="20"/>
                <w:lang w:val="sr-Cyrl-CS"/>
              </w:rPr>
              <w:t>о</w:t>
            </w:r>
            <w:r w:rsidRPr="007668B3">
              <w:rPr>
                <w:sz w:val="20"/>
                <w:szCs w:val="20"/>
                <w:lang w:val="sr-Cyrl-CS"/>
              </w:rPr>
              <w:t xml:space="preserve"> </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rsidP="00831513">
            <w:pPr>
              <w:rPr>
                <w:sz w:val="20"/>
                <w:szCs w:val="20"/>
                <w:lang w:val="sr-Cyrl-CS"/>
              </w:rPr>
            </w:pPr>
            <w:r w:rsidRPr="007668B3">
              <w:rPr>
                <w:sz w:val="20"/>
                <w:szCs w:val="20"/>
                <w:lang w:val="sr-Latn-CS"/>
              </w:rPr>
              <w:lastRenderedPageBreak/>
              <w:t>2.1.8</w:t>
            </w:r>
          </w:p>
          <w:p w:rsidR="003C447B" w:rsidRPr="007668B3" w:rsidRDefault="003C447B" w:rsidP="00831513">
            <w:pPr>
              <w:rPr>
                <w:sz w:val="20"/>
                <w:szCs w:val="20"/>
                <w:lang w:val="sr-Cyrl-CS"/>
              </w:rPr>
            </w:pPr>
          </w:p>
        </w:tc>
        <w:tc>
          <w:tcPr>
            <w:tcW w:w="1330" w:type="pct"/>
          </w:tcPr>
          <w:p w:rsidR="003C447B" w:rsidRPr="007668B3" w:rsidRDefault="00C905D7" w:rsidP="00831513">
            <w:pPr>
              <w:tabs>
                <w:tab w:val="num" w:pos="780"/>
              </w:tabs>
              <w:jc w:val="both"/>
              <w:rPr>
                <w:sz w:val="20"/>
                <w:szCs w:val="20"/>
                <w:lang w:val="ru-RU"/>
              </w:rPr>
            </w:pPr>
            <w:r>
              <w:rPr>
                <w:sz w:val="20"/>
                <w:szCs w:val="20"/>
                <w:lang w:val="ru-RU"/>
              </w:rPr>
              <w:t xml:space="preserve">              </w:t>
            </w:r>
            <w:r w:rsidR="00786508">
              <w:rPr>
                <w:sz w:val="20"/>
                <w:szCs w:val="20"/>
                <w:lang w:val="ru-RU"/>
              </w:rPr>
              <w:t xml:space="preserve">„Повезано ревизорско друштво” </w:t>
            </w:r>
            <w:r w:rsidR="003C447B" w:rsidRPr="007668B3">
              <w:rPr>
                <w:sz w:val="20"/>
                <w:szCs w:val="20"/>
                <w:lang w:val="ru-RU"/>
              </w:rPr>
              <w:t>означава свако друштво, без обзира на његову правну форму, које је повезано са ревизорским друштвом заједничким власништвом, контролом или управом</w:t>
            </w:r>
          </w:p>
          <w:p w:rsidR="003C447B" w:rsidRPr="007668B3" w:rsidRDefault="003C447B" w:rsidP="00831513">
            <w:pPr>
              <w:rPr>
                <w:sz w:val="20"/>
                <w:szCs w:val="20"/>
                <w:lang w:val="sr-Cyrl-CS"/>
              </w:rPr>
            </w:pPr>
          </w:p>
        </w:tc>
        <w:tc>
          <w:tcPr>
            <w:tcW w:w="407" w:type="pct"/>
            <w:shd w:val="clear" w:color="auto" w:fill="auto"/>
          </w:tcPr>
          <w:p w:rsidR="003C447B" w:rsidRPr="00E62652" w:rsidRDefault="006F20F3" w:rsidP="00831513">
            <w:pPr>
              <w:rPr>
                <w:sz w:val="20"/>
                <w:szCs w:val="20"/>
                <w:highlight w:val="yellow"/>
                <w:lang w:val="sr-Cyrl-CS"/>
              </w:rPr>
            </w:pPr>
            <w:r w:rsidRPr="006F20F3">
              <w:rPr>
                <w:sz w:val="20"/>
                <w:szCs w:val="20"/>
                <w:lang w:val="sr-Cyrl-CS"/>
              </w:rPr>
              <w:t>2.1.14</w:t>
            </w:r>
            <w:r w:rsidR="006577F2">
              <w:rPr>
                <w:sz w:val="20"/>
                <w:szCs w:val="20"/>
                <w:lang w:val="sr-Cyrl-CS"/>
              </w:rPr>
              <w:t>.</w:t>
            </w:r>
          </w:p>
        </w:tc>
        <w:tc>
          <w:tcPr>
            <w:tcW w:w="1627" w:type="pct"/>
          </w:tcPr>
          <w:p w:rsidR="003C447B" w:rsidRPr="00CA26D9" w:rsidRDefault="00C905D7" w:rsidP="00CA26D9">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CA26D9" w:rsidRPr="00CA26D9">
              <w:rPr>
                <w:rFonts w:eastAsia="TimesNewRoman"/>
                <w:sz w:val="20"/>
                <w:szCs w:val="20"/>
                <w:lang w:val="sr-Cyrl-CS"/>
              </w:rPr>
              <w:t xml:space="preserve">Повезано  друштво за ревизију са друштвом државе чланице је друштво за ревизију које је са друштвом за ревизију  државе чланице повезано заједничким власништвом, контролом или управљањем; </w:t>
            </w:r>
          </w:p>
        </w:tc>
        <w:tc>
          <w:tcPr>
            <w:tcW w:w="661" w:type="pct"/>
          </w:tcPr>
          <w:p w:rsidR="003C447B" w:rsidRPr="007668B3" w:rsidRDefault="003C447B" w:rsidP="00831513">
            <w:pPr>
              <w:rPr>
                <w:sz w:val="20"/>
                <w:szCs w:val="20"/>
                <w:lang w:val="sr-Cyrl-CS"/>
              </w:rPr>
            </w:pPr>
            <w:r w:rsidRPr="007668B3">
              <w:rPr>
                <w:sz w:val="20"/>
                <w:szCs w:val="20"/>
                <w:lang w:val="sr-Cyrl-CS"/>
              </w:rPr>
              <w:t>Потпуно усклађен</w:t>
            </w:r>
            <w:r w:rsidR="00014623">
              <w:rPr>
                <w:sz w:val="20"/>
                <w:szCs w:val="20"/>
                <w:lang w:val="sr-Cyrl-CS"/>
              </w:rPr>
              <w:t>о</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Cyrl-CS"/>
              </w:rPr>
            </w:pPr>
            <w:r w:rsidRPr="007668B3">
              <w:rPr>
                <w:sz w:val="20"/>
                <w:szCs w:val="20"/>
                <w:lang w:val="sr-Latn-CS"/>
              </w:rPr>
              <w:t>2.1.9</w:t>
            </w:r>
          </w:p>
          <w:p w:rsidR="003C447B" w:rsidRPr="007668B3" w:rsidRDefault="003C447B">
            <w:pPr>
              <w:rPr>
                <w:sz w:val="20"/>
                <w:szCs w:val="20"/>
                <w:lang w:val="sr-Cyrl-CS"/>
              </w:rPr>
            </w:pPr>
          </w:p>
        </w:tc>
        <w:tc>
          <w:tcPr>
            <w:tcW w:w="1330" w:type="pct"/>
          </w:tcPr>
          <w:p w:rsidR="003C447B" w:rsidRPr="007668B3" w:rsidRDefault="00C905D7" w:rsidP="003909EF">
            <w:pPr>
              <w:tabs>
                <w:tab w:val="num" w:pos="780"/>
              </w:tabs>
              <w:jc w:val="both"/>
              <w:rPr>
                <w:sz w:val="20"/>
                <w:szCs w:val="20"/>
                <w:lang w:val="ru-RU"/>
              </w:rPr>
            </w:pPr>
            <w:r>
              <w:rPr>
                <w:sz w:val="20"/>
                <w:szCs w:val="20"/>
                <w:lang w:val="ru-RU"/>
              </w:rPr>
              <w:t xml:space="preserve">              </w:t>
            </w:r>
            <w:r w:rsidR="003C447B" w:rsidRPr="007668B3">
              <w:rPr>
                <w:sz w:val="20"/>
                <w:szCs w:val="20"/>
                <w:lang w:val="ru-RU"/>
              </w:rPr>
              <w:t xml:space="preserve">„Ревизорски </w:t>
            </w:r>
            <w:r w:rsidR="000143FF">
              <w:rPr>
                <w:sz w:val="20"/>
                <w:szCs w:val="20"/>
                <w:lang w:val="ru-RU"/>
              </w:rPr>
              <w:t xml:space="preserve">извештај” </w:t>
            </w:r>
            <w:r w:rsidR="003C447B" w:rsidRPr="007668B3">
              <w:rPr>
                <w:sz w:val="20"/>
                <w:szCs w:val="20"/>
                <w:lang w:val="ru-RU"/>
              </w:rPr>
              <w:t>означава извештај у смислу члана 51а Директиве 78/660/ЕЕЗ и члана 37 Директиве 83/349/ЕЕЗ који издаје законски ревизор или ревизорско друштво.</w:t>
            </w:r>
          </w:p>
        </w:tc>
        <w:tc>
          <w:tcPr>
            <w:tcW w:w="407" w:type="pct"/>
          </w:tcPr>
          <w:p w:rsidR="003C447B" w:rsidRPr="00E62652" w:rsidRDefault="00984534" w:rsidP="00831513">
            <w:pPr>
              <w:rPr>
                <w:sz w:val="20"/>
                <w:szCs w:val="20"/>
                <w:highlight w:val="yellow"/>
                <w:lang w:val="sr-Cyrl-CS"/>
              </w:rPr>
            </w:pPr>
            <w:r w:rsidRPr="00984534">
              <w:rPr>
                <w:sz w:val="20"/>
                <w:szCs w:val="20"/>
                <w:lang w:val="sr-Cyrl-CS"/>
              </w:rPr>
              <w:t>2.1.15</w:t>
            </w:r>
            <w:r w:rsidR="006577F2">
              <w:rPr>
                <w:sz w:val="20"/>
                <w:szCs w:val="20"/>
                <w:lang w:val="sr-Cyrl-CS"/>
              </w:rPr>
              <w:t>.</w:t>
            </w:r>
          </w:p>
        </w:tc>
        <w:tc>
          <w:tcPr>
            <w:tcW w:w="1627" w:type="pct"/>
          </w:tcPr>
          <w:p w:rsidR="003C447B" w:rsidRPr="00984534" w:rsidRDefault="00C905D7" w:rsidP="00831513">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3C447B" w:rsidRPr="00C07736">
              <w:rPr>
                <w:rFonts w:eastAsia="TimesNewRoman"/>
                <w:sz w:val="20"/>
                <w:szCs w:val="20"/>
                <w:lang w:val="sr-Cyrl-CS"/>
              </w:rPr>
              <w:t>Ревизорски извештај</w:t>
            </w:r>
            <w:r w:rsidR="003C447B" w:rsidRPr="00984534">
              <w:rPr>
                <w:rFonts w:eastAsia="TimesNewRoman"/>
                <w:sz w:val="20"/>
                <w:szCs w:val="20"/>
                <w:lang w:val="sr-Cyrl-CS"/>
              </w:rPr>
              <w:t xml:space="preserve"> је извештај о обављеној ревизији који издаје друштво за ревизију, односно самостални ревизор у складу са овим законом и Међународним стандардима ревизије</w:t>
            </w:r>
            <w:r w:rsidR="00984534">
              <w:rPr>
                <w:rFonts w:eastAsia="TimesNewRoman"/>
                <w:sz w:val="20"/>
                <w:szCs w:val="20"/>
                <w:lang w:val="sr-Cyrl-CS"/>
              </w:rPr>
              <w:t>.</w:t>
            </w:r>
          </w:p>
        </w:tc>
        <w:tc>
          <w:tcPr>
            <w:tcW w:w="661" w:type="pct"/>
          </w:tcPr>
          <w:p w:rsidR="003C447B" w:rsidRPr="007668B3" w:rsidRDefault="003C447B">
            <w:pPr>
              <w:rPr>
                <w:sz w:val="20"/>
                <w:szCs w:val="20"/>
                <w:lang w:val="sr-Cyrl-CS"/>
              </w:rPr>
            </w:pPr>
            <w:r w:rsidRPr="007668B3">
              <w:rPr>
                <w:sz w:val="20"/>
                <w:szCs w:val="20"/>
                <w:lang w:val="sr-Cyrl-CS"/>
              </w:rPr>
              <w:t>Потпуно усклађен</w:t>
            </w:r>
            <w:r w:rsidR="00014623">
              <w:rPr>
                <w:sz w:val="20"/>
                <w:szCs w:val="20"/>
                <w:lang w:val="sr-Cyrl-CS"/>
              </w:rPr>
              <w:t>о</w:t>
            </w:r>
            <w:r w:rsidRPr="007668B3">
              <w:rPr>
                <w:sz w:val="20"/>
                <w:szCs w:val="20"/>
                <w:lang w:val="sr-Cyrl-CS"/>
              </w:rPr>
              <w:t xml:space="preserve"> </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Latn-CS"/>
              </w:rPr>
            </w:pPr>
            <w:r w:rsidRPr="007668B3">
              <w:rPr>
                <w:sz w:val="20"/>
                <w:szCs w:val="20"/>
                <w:lang w:val="sr-Latn-CS"/>
              </w:rPr>
              <w:t>2.1.10</w:t>
            </w:r>
          </w:p>
        </w:tc>
        <w:tc>
          <w:tcPr>
            <w:tcW w:w="1330" w:type="pct"/>
          </w:tcPr>
          <w:p w:rsidR="003C447B" w:rsidRPr="007668B3" w:rsidRDefault="00C75561" w:rsidP="003909EF">
            <w:pPr>
              <w:tabs>
                <w:tab w:val="num" w:pos="780"/>
              </w:tabs>
              <w:jc w:val="both"/>
              <w:rPr>
                <w:strike/>
                <w:sz w:val="20"/>
                <w:szCs w:val="20"/>
                <w:lang w:val="ru-RU"/>
              </w:rPr>
            </w:pPr>
            <w:r>
              <w:rPr>
                <w:sz w:val="20"/>
                <w:szCs w:val="20"/>
              </w:rPr>
              <w:t xml:space="preserve">          </w:t>
            </w:r>
            <w:r w:rsidR="000143FF">
              <w:rPr>
                <w:sz w:val="20"/>
                <w:szCs w:val="20"/>
              </w:rPr>
              <w:t>„надлежни органи”</w:t>
            </w:r>
            <w:r w:rsidR="003C447B" w:rsidRPr="007668B3">
              <w:rPr>
                <w:sz w:val="20"/>
                <w:szCs w:val="20"/>
              </w:rPr>
              <w:t xml:space="preserve"> су законом одређени органи који су задужени за регулисање и/или надзор над овлашћеним ревизорима и друштвима за ревизију или различитим аспектима њиховог р</w:t>
            </w:r>
            <w:r w:rsidR="000143FF">
              <w:rPr>
                <w:sz w:val="20"/>
                <w:szCs w:val="20"/>
              </w:rPr>
              <w:t>ада; помињање „надлежног органа„</w:t>
            </w:r>
            <w:r w:rsidR="003C447B" w:rsidRPr="007668B3">
              <w:rPr>
                <w:sz w:val="20"/>
                <w:szCs w:val="20"/>
              </w:rPr>
              <w:t xml:space="preserve"> у конкретном члану представља упућивање на орган који је одговоран за функције из тог члана;</w:t>
            </w:r>
          </w:p>
        </w:tc>
        <w:tc>
          <w:tcPr>
            <w:tcW w:w="407" w:type="pct"/>
          </w:tcPr>
          <w:p w:rsidR="003C447B" w:rsidRPr="005D0BCB" w:rsidRDefault="005D0BCB">
            <w:pPr>
              <w:rPr>
                <w:sz w:val="20"/>
                <w:szCs w:val="20"/>
                <w:lang w:val="sr-Cyrl-CS"/>
              </w:rPr>
            </w:pPr>
            <w:r w:rsidRPr="005D0BCB">
              <w:rPr>
                <w:sz w:val="20"/>
                <w:szCs w:val="20"/>
                <w:lang w:val="sr-Cyrl-CS"/>
              </w:rPr>
              <w:t>2.1.16</w:t>
            </w:r>
            <w:r w:rsidR="006577F2">
              <w:rPr>
                <w:sz w:val="20"/>
                <w:szCs w:val="20"/>
                <w:lang w:val="sr-Cyrl-CS"/>
              </w:rPr>
              <w:t>.</w:t>
            </w:r>
          </w:p>
        </w:tc>
        <w:tc>
          <w:tcPr>
            <w:tcW w:w="1627" w:type="pct"/>
          </w:tcPr>
          <w:p w:rsidR="003C447B" w:rsidRPr="005D0BCB" w:rsidRDefault="00C75561" w:rsidP="00831513">
            <w:pPr>
              <w:autoSpaceDE w:val="0"/>
              <w:autoSpaceDN w:val="0"/>
              <w:adjustRightInd w:val="0"/>
              <w:jc w:val="both"/>
              <w:rPr>
                <w:rFonts w:eastAsia="TimesNewRoman"/>
                <w:strike/>
                <w:sz w:val="20"/>
                <w:szCs w:val="20"/>
                <w:lang w:val="sr-Cyrl-CS"/>
              </w:rPr>
            </w:pPr>
            <w:r>
              <w:rPr>
                <w:rFonts w:eastAsia="TimesNewRoman"/>
                <w:sz w:val="20"/>
                <w:szCs w:val="20"/>
                <w:lang w:val="sr-Cyrl-CS"/>
              </w:rPr>
              <w:t xml:space="preserve">            </w:t>
            </w:r>
            <w:r w:rsidR="003C447B" w:rsidRPr="00C07736">
              <w:rPr>
                <w:rFonts w:eastAsia="TimesNewRoman"/>
                <w:sz w:val="20"/>
                <w:szCs w:val="20"/>
                <w:lang w:val="sr-Cyrl-CS"/>
              </w:rPr>
              <w:t>Надлежни органи</w:t>
            </w:r>
            <w:r w:rsidR="003C447B" w:rsidRPr="005D0BCB">
              <w:rPr>
                <w:rFonts w:eastAsia="TimesNewRoman"/>
                <w:sz w:val="20"/>
                <w:szCs w:val="20"/>
                <w:lang w:val="sr-Cyrl-CS"/>
              </w:rPr>
              <w:t xml:space="preserve"> су овлашћени органи или тела држава чланица и трећих земаља за уређивање ревизије и/или за надзор ревизора и ревизорских друштава, као и за сарадњу са надлежним органима других држава у области ревизије</w:t>
            </w:r>
          </w:p>
        </w:tc>
        <w:tc>
          <w:tcPr>
            <w:tcW w:w="661" w:type="pct"/>
          </w:tcPr>
          <w:p w:rsidR="003C447B" w:rsidRPr="00C6109A" w:rsidRDefault="003C447B" w:rsidP="00000AF9">
            <w:pPr>
              <w:rPr>
                <w:sz w:val="20"/>
                <w:szCs w:val="20"/>
              </w:rPr>
            </w:pPr>
            <w:r w:rsidRPr="00C6109A">
              <w:rPr>
                <w:sz w:val="20"/>
                <w:szCs w:val="20"/>
              </w:rPr>
              <w:t>Потпуно усклађено</w:t>
            </w:r>
          </w:p>
          <w:p w:rsidR="003C447B" w:rsidRPr="007668B3" w:rsidRDefault="003C447B" w:rsidP="00000AF9">
            <w:pPr>
              <w:rPr>
                <w:sz w:val="20"/>
                <w:szCs w:val="20"/>
                <w:lang w:val="sr-Cyrl-CS"/>
              </w:rPr>
            </w:pPr>
          </w:p>
        </w:tc>
        <w:tc>
          <w:tcPr>
            <w:tcW w:w="681" w:type="pct"/>
          </w:tcPr>
          <w:p w:rsidR="003C447B" w:rsidRPr="007668B3" w:rsidRDefault="003C447B" w:rsidP="00332BB4">
            <w:pPr>
              <w:rPr>
                <w:sz w:val="20"/>
                <w:szCs w:val="20"/>
              </w:rPr>
            </w:pPr>
          </w:p>
        </w:tc>
      </w:tr>
      <w:tr w:rsidR="003C447B" w:rsidRPr="007668B3" w:rsidTr="00871DC9">
        <w:tc>
          <w:tcPr>
            <w:tcW w:w="294" w:type="pct"/>
          </w:tcPr>
          <w:p w:rsidR="003C447B" w:rsidRPr="007668B3" w:rsidRDefault="003C447B">
            <w:pPr>
              <w:rPr>
                <w:sz w:val="20"/>
                <w:szCs w:val="20"/>
                <w:lang w:val="sr-Latn-CS"/>
              </w:rPr>
            </w:pPr>
            <w:r w:rsidRPr="007668B3">
              <w:rPr>
                <w:sz w:val="20"/>
                <w:szCs w:val="20"/>
                <w:lang w:val="sr-Latn-CS"/>
              </w:rPr>
              <w:t>2.1.12</w:t>
            </w:r>
          </w:p>
        </w:tc>
        <w:tc>
          <w:tcPr>
            <w:tcW w:w="1330" w:type="pct"/>
          </w:tcPr>
          <w:p w:rsidR="003C447B" w:rsidRPr="007668B3" w:rsidRDefault="000143FF" w:rsidP="007B151E">
            <w:pPr>
              <w:jc w:val="both"/>
              <w:rPr>
                <w:sz w:val="20"/>
                <w:szCs w:val="20"/>
                <w:lang w:val="ru-RU"/>
              </w:rPr>
            </w:pPr>
            <w:r>
              <w:rPr>
                <w:sz w:val="20"/>
                <w:szCs w:val="20"/>
                <w:lang w:val="ru-RU"/>
              </w:rPr>
              <w:t xml:space="preserve">     </w:t>
            </w:r>
            <w:r w:rsidR="00C75561">
              <w:rPr>
                <w:sz w:val="20"/>
                <w:szCs w:val="20"/>
                <w:lang w:val="ru-RU"/>
              </w:rPr>
              <w:t xml:space="preserve">  </w:t>
            </w:r>
            <w:r w:rsidR="003C447B" w:rsidRPr="007668B3">
              <w:rPr>
                <w:sz w:val="20"/>
                <w:szCs w:val="20"/>
                <w:lang w:val="ru-RU"/>
              </w:rPr>
              <w:t>„Међуна</w:t>
            </w:r>
            <w:r>
              <w:rPr>
                <w:sz w:val="20"/>
                <w:szCs w:val="20"/>
                <w:lang w:val="ru-RU"/>
              </w:rPr>
              <w:t>родни рачуноводствени стандарди”</w:t>
            </w:r>
            <w:r w:rsidR="003C447B" w:rsidRPr="007668B3">
              <w:rPr>
                <w:sz w:val="20"/>
                <w:szCs w:val="20"/>
                <w:lang w:val="ru-RU"/>
              </w:rPr>
              <w:t xml:space="preserve"> означавају Међународне рачуноводствене стандарде (</w:t>
            </w:r>
            <w:r w:rsidR="003C447B" w:rsidRPr="007668B3">
              <w:rPr>
                <w:sz w:val="20"/>
                <w:szCs w:val="20"/>
              </w:rPr>
              <w:t>IAS</w:t>
            </w:r>
            <w:r w:rsidR="003C447B" w:rsidRPr="007668B3">
              <w:rPr>
                <w:sz w:val="20"/>
                <w:szCs w:val="20"/>
                <w:lang w:val="ru-RU"/>
              </w:rPr>
              <w:t>), Међународне стандарде финансијског извештавања (</w:t>
            </w:r>
            <w:r w:rsidR="003C447B" w:rsidRPr="007668B3">
              <w:rPr>
                <w:sz w:val="20"/>
                <w:szCs w:val="20"/>
              </w:rPr>
              <w:t>IFRS</w:t>
            </w:r>
            <w:r w:rsidR="003C447B" w:rsidRPr="007668B3">
              <w:rPr>
                <w:sz w:val="20"/>
                <w:szCs w:val="20"/>
                <w:lang w:val="ru-RU"/>
              </w:rPr>
              <w:t>) и са њима повезана тумачења (</w:t>
            </w:r>
            <w:r w:rsidR="003C447B" w:rsidRPr="007668B3">
              <w:rPr>
                <w:sz w:val="20"/>
                <w:szCs w:val="20"/>
              </w:rPr>
              <w:t>SIC</w:t>
            </w:r>
            <w:r w:rsidR="003C447B" w:rsidRPr="007668B3">
              <w:rPr>
                <w:sz w:val="20"/>
                <w:szCs w:val="20"/>
                <w:lang w:val="ru-RU"/>
              </w:rPr>
              <w:t>-</w:t>
            </w:r>
            <w:r w:rsidR="003C447B" w:rsidRPr="007668B3">
              <w:rPr>
                <w:sz w:val="20"/>
                <w:szCs w:val="20"/>
              </w:rPr>
              <w:t>IFRIC</w:t>
            </w:r>
            <w:r w:rsidR="003C447B" w:rsidRPr="007668B3">
              <w:rPr>
                <w:sz w:val="20"/>
                <w:szCs w:val="20"/>
                <w:lang w:val="ru-RU"/>
              </w:rPr>
              <w:t xml:space="preserve"> тумачења), накнадне измене тих стандарда и са њима повезана тумачења и будуће стандарде и са њима повезана тумачења које издаје или усваја Одбор за међународне рачуноводствене стандарде (</w:t>
            </w:r>
            <w:r w:rsidR="003C447B" w:rsidRPr="007668B3">
              <w:rPr>
                <w:sz w:val="20"/>
                <w:szCs w:val="20"/>
              </w:rPr>
              <w:t>IASB</w:t>
            </w:r>
            <w:r w:rsidR="003C447B" w:rsidRPr="007668B3">
              <w:rPr>
                <w:sz w:val="20"/>
                <w:szCs w:val="20"/>
                <w:lang w:val="ru-RU"/>
              </w:rPr>
              <w:t>)</w:t>
            </w:r>
          </w:p>
        </w:tc>
        <w:tc>
          <w:tcPr>
            <w:tcW w:w="407" w:type="pct"/>
          </w:tcPr>
          <w:p w:rsidR="003C447B" w:rsidRPr="00C6109A" w:rsidRDefault="00C6109A">
            <w:pPr>
              <w:rPr>
                <w:sz w:val="20"/>
                <w:szCs w:val="20"/>
                <w:lang w:val="sr-Cyrl-CS"/>
              </w:rPr>
            </w:pPr>
            <w:r w:rsidRPr="00C6109A">
              <w:rPr>
                <w:sz w:val="20"/>
                <w:szCs w:val="20"/>
                <w:lang w:val="sr-Cyrl-CS"/>
              </w:rPr>
              <w:t>2.1.18</w:t>
            </w:r>
            <w:r w:rsidR="006577F2">
              <w:rPr>
                <w:sz w:val="20"/>
                <w:szCs w:val="20"/>
                <w:lang w:val="sr-Cyrl-CS"/>
              </w:rPr>
              <w:t>.</w:t>
            </w:r>
          </w:p>
        </w:tc>
        <w:tc>
          <w:tcPr>
            <w:tcW w:w="1627" w:type="pct"/>
          </w:tcPr>
          <w:p w:rsidR="00CA26D9" w:rsidRPr="00CA26D9" w:rsidRDefault="00C75561" w:rsidP="00CA26D9">
            <w:pPr>
              <w:autoSpaceDE w:val="0"/>
              <w:autoSpaceDN w:val="0"/>
              <w:adjustRightInd w:val="0"/>
              <w:jc w:val="both"/>
              <w:rPr>
                <w:sz w:val="20"/>
                <w:szCs w:val="20"/>
                <w:lang w:val="sr-Cyrl-CS"/>
              </w:rPr>
            </w:pPr>
            <w:r>
              <w:rPr>
                <w:sz w:val="20"/>
                <w:szCs w:val="20"/>
                <w:lang w:val="sr-Cyrl-CS"/>
              </w:rPr>
              <w:t xml:space="preserve">              </w:t>
            </w:r>
            <w:r w:rsidR="00CA26D9" w:rsidRPr="00CA26D9">
              <w:rPr>
                <w:sz w:val="20"/>
                <w:szCs w:val="20"/>
                <w:lang w:val="sr-Cyrl-CS"/>
              </w:rPr>
              <w:t>Међународни стандарди финансијског извештавања (у даљем тексту: МСФИ) су Међународни стандарди финансијског извештавања (МСФИ) и Међународни стандард финансијског извештавања за мала и средња правна лица (МСФИ за МСП), ближе дефинисани законом којим се уређује рачуноводство;</w:t>
            </w:r>
          </w:p>
          <w:p w:rsidR="003C447B" w:rsidRPr="00C6109A" w:rsidRDefault="003C447B" w:rsidP="00831513">
            <w:pPr>
              <w:autoSpaceDE w:val="0"/>
              <w:autoSpaceDN w:val="0"/>
              <w:adjustRightInd w:val="0"/>
              <w:jc w:val="both"/>
              <w:rPr>
                <w:sz w:val="20"/>
                <w:szCs w:val="20"/>
                <w:lang w:val="sr-Cyrl-CS"/>
              </w:rPr>
            </w:pPr>
          </w:p>
        </w:tc>
        <w:tc>
          <w:tcPr>
            <w:tcW w:w="661" w:type="pct"/>
          </w:tcPr>
          <w:p w:rsidR="003C447B" w:rsidRPr="007668B3" w:rsidRDefault="003C447B">
            <w:pPr>
              <w:rPr>
                <w:sz w:val="20"/>
                <w:szCs w:val="20"/>
                <w:lang w:val="sr-Cyrl-CS"/>
              </w:rPr>
            </w:pPr>
            <w:r w:rsidRPr="007668B3">
              <w:rPr>
                <w:sz w:val="20"/>
                <w:szCs w:val="20"/>
                <w:lang w:val="sr-Cyrl-CS"/>
              </w:rPr>
              <w:t>Потпуно усклађено</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7668B3" w:rsidRDefault="003C447B">
            <w:pPr>
              <w:rPr>
                <w:sz w:val="20"/>
                <w:szCs w:val="20"/>
                <w:lang w:val="sr-Latn-CS"/>
              </w:rPr>
            </w:pPr>
            <w:r w:rsidRPr="007668B3">
              <w:rPr>
                <w:sz w:val="20"/>
                <w:szCs w:val="20"/>
                <w:lang w:val="sr-Latn-CS"/>
              </w:rPr>
              <w:lastRenderedPageBreak/>
              <w:t>2.1.13</w:t>
            </w:r>
          </w:p>
        </w:tc>
        <w:tc>
          <w:tcPr>
            <w:tcW w:w="1330" w:type="pct"/>
          </w:tcPr>
          <w:p w:rsidR="003C447B" w:rsidRPr="007668B3" w:rsidRDefault="000143FF" w:rsidP="00332BB4">
            <w:pPr>
              <w:ind w:firstLine="720"/>
              <w:jc w:val="both"/>
              <w:rPr>
                <w:sz w:val="20"/>
                <w:szCs w:val="20"/>
                <w:lang w:val="sr-Cyrl-CS"/>
              </w:rPr>
            </w:pPr>
            <w:r>
              <w:rPr>
                <w:sz w:val="20"/>
                <w:szCs w:val="20"/>
              </w:rPr>
              <w:t>„субјекти од јавног интереса”</w:t>
            </w:r>
            <w:r>
              <w:rPr>
                <w:sz w:val="20"/>
                <w:szCs w:val="20"/>
                <w:lang w:val="sr-Cyrl-RS"/>
              </w:rPr>
              <w:t xml:space="preserve"> </w:t>
            </w:r>
            <w:r w:rsidR="003C447B" w:rsidRPr="007668B3">
              <w:rPr>
                <w:sz w:val="20"/>
                <w:szCs w:val="20"/>
              </w:rPr>
              <w:t xml:space="preserve">су: </w:t>
            </w:r>
          </w:p>
          <w:p w:rsidR="003C447B" w:rsidRPr="007668B3" w:rsidRDefault="003C447B" w:rsidP="00C75561">
            <w:pPr>
              <w:jc w:val="both"/>
              <w:rPr>
                <w:sz w:val="20"/>
                <w:szCs w:val="20"/>
                <w:lang w:val="sr-Cyrl-CS"/>
              </w:rPr>
            </w:pPr>
            <w:r w:rsidRPr="007668B3">
              <w:rPr>
                <w:sz w:val="20"/>
                <w:szCs w:val="20"/>
                <w:lang w:val="sr-Cyrl-CS"/>
              </w:rPr>
              <w:t>(а</w:t>
            </w:r>
            <w:r w:rsidRPr="007668B3">
              <w:rPr>
                <w:sz w:val="20"/>
                <w:szCs w:val="20"/>
              </w:rPr>
              <w:t>)</w:t>
            </w:r>
            <w:r w:rsidRPr="007668B3">
              <w:rPr>
                <w:sz w:val="20"/>
                <w:szCs w:val="20"/>
              </w:rPr>
              <w:tab/>
              <w:t xml:space="preserve">субјекти чији је рад регулисан законима државе чланице и чије су преносиве хартије од вредности укључене у трговање на регулисаном тржишту било које државе чланице у смислу члана 4. став 1. тачке 14. Директиве 2004/39/ЕЗ; </w:t>
            </w:r>
          </w:p>
          <w:p w:rsidR="003C447B" w:rsidRPr="007668B3" w:rsidRDefault="003C447B" w:rsidP="00C75561">
            <w:pPr>
              <w:jc w:val="both"/>
              <w:rPr>
                <w:sz w:val="20"/>
                <w:szCs w:val="20"/>
                <w:lang w:val="sr-Cyrl-CS"/>
              </w:rPr>
            </w:pPr>
            <w:r w:rsidRPr="007668B3">
              <w:rPr>
                <w:sz w:val="20"/>
                <w:szCs w:val="20"/>
              </w:rPr>
              <w:t>(</w:t>
            </w:r>
            <w:r w:rsidRPr="007668B3">
              <w:rPr>
                <w:sz w:val="20"/>
                <w:szCs w:val="20"/>
                <w:lang w:val="sr-Cyrl-CS"/>
              </w:rPr>
              <w:t>б</w:t>
            </w:r>
            <w:r w:rsidRPr="007668B3">
              <w:rPr>
                <w:sz w:val="20"/>
                <w:szCs w:val="20"/>
              </w:rPr>
              <w:t xml:space="preserve">) кредитне институције дефинисане у члану 3. став 1 тачка 1. Директиве 2013/36/EУ Европског парламента и Савета (**), осим оних које су наведене у члану 2. те директиве; </w:t>
            </w:r>
          </w:p>
          <w:p w:rsidR="003C447B" w:rsidRPr="007668B3" w:rsidRDefault="003C447B" w:rsidP="00C75561">
            <w:pPr>
              <w:jc w:val="both"/>
              <w:rPr>
                <w:sz w:val="20"/>
                <w:szCs w:val="20"/>
                <w:lang w:val="sr-Cyrl-CS"/>
              </w:rPr>
            </w:pPr>
            <w:r w:rsidRPr="007668B3">
              <w:rPr>
                <w:sz w:val="20"/>
                <w:szCs w:val="20"/>
              </w:rPr>
              <w:t>(</w:t>
            </w:r>
            <w:r w:rsidRPr="007668B3">
              <w:rPr>
                <w:sz w:val="20"/>
                <w:szCs w:val="20"/>
                <w:lang w:val="sr-Cyrl-CS"/>
              </w:rPr>
              <w:t>в</w:t>
            </w:r>
            <w:r w:rsidRPr="007668B3">
              <w:rPr>
                <w:sz w:val="20"/>
                <w:szCs w:val="20"/>
              </w:rPr>
              <w:t>) друштва за осигурање у смислу члана 2. став 1. Директиве 91/674/EEЗ; или</w:t>
            </w:r>
          </w:p>
          <w:p w:rsidR="003C447B" w:rsidRPr="007668B3" w:rsidRDefault="003C447B" w:rsidP="00332BB4">
            <w:pPr>
              <w:tabs>
                <w:tab w:val="num" w:pos="780"/>
              </w:tabs>
              <w:jc w:val="both"/>
              <w:rPr>
                <w:strike/>
                <w:sz w:val="20"/>
                <w:szCs w:val="20"/>
                <w:lang w:val="ru-RU"/>
              </w:rPr>
            </w:pPr>
            <w:r w:rsidRPr="007668B3">
              <w:rPr>
                <w:sz w:val="20"/>
                <w:szCs w:val="20"/>
              </w:rPr>
              <w:t>(</w:t>
            </w:r>
            <w:r w:rsidRPr="007668B3">
              <w:rPr>
                <w:sz w:val="20"/>
                <w:szCs w:val="20"/>
                <w:lang w:val="sr-Cyrl-CS"/>
              </w:rPr>
              <w:t>г</w:t>
            </w:r>
            <w:r w:rsidRPr="007668B3">
              <w:rPr>
                <w:sz w:val="20"/>
                <w:szCs w:val="20"/>
              </w:rPr>
              <w:t>) субјекти које су државе чланице означиле као субјекте од јавног интереса, на пример предузећа која су због природе своје делатности, своје величине или броја запослених од великог јавног значаја;</w:t>
            </w:r>
          </w:p>
        </w:tc>
        <w:tc>
          <w:tcPr>
            <w:tcW w:w="407" w:type="pct"/>
          </w:tcPr>
          <w:p w:rsidR="003C447B" w:rsidRPr="00C6109A" w:rsidRDefault="00C6109A" w:rsidP="005D1B0D">
            <w:pPr>
              <w:rPr>
                <w:sz w:val="20"/>
                <w:szCs w:val="20"/>
                <w:lang w:val="sr-Cyrl-CS"/>
              </w:rPr>
            </w:pPr>
            <w:r w:rsidRPr="00C6109A">
              <w:rPr>
                <w:sz w:val="20"/>
                <w:szCs w:val="20"/>
                <w:lang w:val="sr-Cyrl-CS"/>
              </w:rPr>
              <w:t>2.1.22</w:t>
            </w:r>
            <w:r w:rsidR="006577F2">
              <w:rPr>
                <w:sz w:val="20"/>
                <w:szCs w:val="20"/>
                <w:lang w:val="sr-Cyrl-CS"/>
              </w:rPr>
              <w:t>.</w:t>
            </w:r>
          </w:p>
        </w:tc>
        <w:tc>
          <w:tcPr>
            <w:tcW w:w="1627" w:type="pct"/>
          </w:tcPr>
          <w:p w:rsidR="003C447B" w:rsidRPr="00C6109A" w:rsidRDefault="00C75561" w:rsidP="00446AB2">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3C447B" w:rsidRPr="00C07736">
              <w:rPr>
                <w:rFonts w:eastAsia="TimesNewRoman"/>
                <w:sz w:val="20"/>
                <w:szCs w:val="20"/>
                <w:lang w:val="sr-Cyrl-CS"/>
              </w:rPr>
              <w:t>Друштвима од јавног интереса с</w:t>
            </w:r>
            <w:r w:rsidR="003C447B" w:rsidRPr="00C6109A">
              <w:rPr>
                <w:rFonts w:eastAsia="TimesNewRoman"/>
                <w:sz w:val="20"/>
                <w:szCs w:val="20"/>
                <w:lang w:val="sr-Cyrl-CS"/>
              </w:rPr>
              <w:t>матрају се:</w:t>
            </w:r>
          </w:p>
          <w:p w:rsidR="003C447B" w:rsidRPr="00C6109A" w:rsidRDefault="003C447B" w:rsidP="00446AB2">
            <w:pPr>
              <w:autoSpaceDE w:val="0"/>
              <w:autoSpaceDN w:val="0"/>
              <w:adjustRightInd w:val="0"/>
              <w:jc w:val="both"/>
              <w:rPr>
                <w:rFonts w:eastAsia="TimesNewRoman"/>
                <w:sz w:val="20"/>
                <w:szCs w:val="20"/>
                <w:lang w:val="sr-Cyrl-CS"/>
              </w:rPr>
            </w:pPr>
            <w:r w:rsidRPr="00C6109A">
              <w:rPr>
                <w:rFonts w:eastAsia="TimesNewRoman"/>
                <w:sz w:val="20"/>
                <w:szCs w:val="20"/>
                <w:lang w:val="sr-Cyrl-CS"/>
              </w:rPr>
              <w:t xml:space="preserve">            (1) велика правна лица разврстана у складу са законом којим се уређује рачуноводство;</w:t>
            </w:r>
          </w:p>
          <w:p w:rsidR="00CC1B65" w:rsidRDefault="00CC1B65" w:rsidP="00CC1B65">
            <w:pPr>
              <w:autoSpaceDE w:val="0"/>
              <w:autoSpaceDN w:val="0"/>
              <w:adjustRightInd w:val="0"/>
              <w:jc w:val="both"/>
              <w:rPr>
                <w:sz w:val="20"/>
                <w:szCs w:val="20"/>
                <w:lang w:val="sr-Cyrl-CS"/>
              </w:rPr>
            </w:pPr>
            <w:r>
              <w:rPr>
                <w:sz w:val="20"/>
                <w:szCs w:val="20"/>
                <w:lang w:val="sr-Cyrl-CS"/>
              </w:rPr>
              <w:t xml:space="preserve">             </w:t>
            </w:r>
            <w:r w:rsidR="003C447B" w:rsidRPr="00C6109A">
              <w:rPr>
                <w:sz w:val="20"/>
                <w:szCs w:val="20"/>
                <w:lang w:val="sr-Cyrl-CS"/>
              </w:rPr>
              <w:t xml:space="preserve">(2) правна лица која се сматрају јавним друштвима у складу са законом којим се уређује тржиште капитала; </w:t>
            </w:r>
          </w:p>
          <w:p w:rsidR="003C447B" w:rsidRPr="00CC1B65" w:rsidRDefault="00CC1B65" w:rsidP="00CC1B65">
            <w:pPr>
              <w:autoSpaceDE w:val="0"/>
              <w:autoSpaceDN w:val="0"/>
              <w:adjustRightInd w:val="0"/>
              <w:jc w:val="both"/>
              <w:rPr>
                <w:sz w:val="20"/>
                <w:szCs w:val="20"/>
                <w:lang w:val="sr-Cyrl-CS"/>
              </w:rPr>
            </w:pPr>
            <w:r>
              <w:rPr>
                <w:sz w:val="20"/>
                <w:szCs w:val="20"/>
                <w:lang w:val="sr-Cyrl-CS"/>
              </w:rPr>
              <w:t xml:space="preserve">              </w:t>
            </w:r>
            <w:r w:rsidR="003C447B" w:rsidRPr="00C6109A">
              <w:rPr>
                <w:sz w:val="20"/>
                <w:szCs w:val="20"/>
                <w:lang w:val="sr-Cyrl-CS"/>
              </w:rPr>
              <w:t xml:space="preserve">(3) </w:t>
            </w:r>
            <w:r w:rsidR="003C447B" w:rsidRPr="00C6109A">
              <w:rPr>
                <w:rFonts w:eastAsia="TimesNewRoman"/>
                <w:sz w:val="20"/>
                <w:szCs w:val="20"/>
                <w:lang w:val="sr-Cyrl-CS"/>
              </w:rPr>
              <w:t>сва правна лица које Влада на предлог надлежног министарства прогласи правним лицима од јавног интереса за Републику Србију, независно од њихове величине</w:t>
            </w:r>
            <w:r w:rsidR="00C6109A">
              <w:rPr>
                <w:rFonts w:eastAsia="TimesNewRoman"/>
                <w:sz w:val="20"/>
                <w:szCs w:val="20"/>
                <w:lang w:val="sr-Cyrl-CS"/>
              </w:rPr>
              <w:t>.</w:t>
            </w:r>
          </w:p>
        </w:tc>
        <w:tc>
          <w:tcPr>
            <w:tcW w:w="661" w:type="pct"/>
          </w:tcPr>
          <w:p w:rsidR="003C447B" w:rsidRPr="007668B3" w:rsidRDefault="003C447B" w:rsidP="005D1B0D">
            <w:pPr>
              <w:rPr>
                <w:sz w:val="20"/>
                <w:szCs w:val="20"/>
                <w:lang w:val="sr-Cyrl-CS"/>
              </w:rPr>
            </w:pPr>
            <w:r w:rsidRPr="007668B3">
              <w:rPr>
                <w:sz w:val="20"/>
                <w:szCs w:val="20"/>
                <w:lang w:val="sr-Cyrl-CS"/>
              </w:rPr>
              <w:t>Потпуно усклађено</w:t>
            </w:r>
          </w:p>
        </w:tc>
        <w:tc>
          <w:tcPr>
            <w:tcW w:w="681" w:type="pct"/>
          </w:tcPr>
          <w:p w:rsidR="003C447B" w:rsidRPr="007668B3" w:rsidRDefault="003C447B">
            <w:pPr>
              <w:rPr>
                <w:sz w:val="20"/>
                <w:szCs w:val="20"/>
                <w:lang w:val="sr-Latn-CS"/>
              </w:rPr>
            </w:pPr>
          </w:p>
        </w:tc>
      </w:tr>
      <w:tr w:rsidR="003C447B" w:rsidRPr="007668B3" w:rsidTr="00871DC9">
        <w:tc>
          <w:tcPr>
            <w:tcW w:w="294" w:type="pct"/>
          </w:tcPr>
          <w:p w:rsidR="003C447B" w:rsidRPr="00830C03" w:rsidRDefault="003C447B" w:rsidP="0017665F">
            <w:pPr>
              <w:rPr>
                <w:sz w:val="20"/>
                <w:szCs w:val="20"/>
                <w:lang w:val="sr-Latn-CS"/>
              </w:rPr>
            </w:pPr>
            <w:r w:rsidRPr="00830C03">
              <w:rPr>
                <w:sz w:val="20"/>
                <w:szCs w:val="20"/>
                <w:lang w:val="sr-Latn-CS"/>
              </w:rPr>
              <w:t>2.1.14</w:t>
            </w:r>
          </w:p>
        </w:tc>
        <w:tc>
          <w:tcPr>
            <w:tcW w:w="1330" w:type="pct"/>
          </w:tcPr>
          <w:p w:rsidR="003C447B" w:rsidRPr="00830C03" w:rsidRDefault="00C75561" w:rsidP="00830C03">
            <w:pPr>
              <w:jc w:val="both"/>
              <w:rPr>
                <w:sz w:val="20"/>
                <w:szCs w:val="20"/>
                <w:lang w:val="sr-Cyrl-CS"/>
              </w:rPr>
            </w:pPr>
            <w:r w:rsidRPr="00830C03">
              <w:rPr>
                <w:sz w:val="20"/>
                <w:szCs w:val="20"/>
                <w:lang w:val="ru-RU"/>
              </w:rPr>
              <w:t xml:space="preserve">             </w:t>
            </w:r>
            <w:r w:rsidR="000143FF">
              <w:rPr>
                <w:sz w:val="20"/>
                <w:szCs w:val="20"/>
                <w:lang w:val="ru-RU"/>
              </w:rPr>
              <w:t>„</w:t>
            </w:r>
            <w:r w:rsidR="003C447B" w:rsidRPr="00830C03">
              <w:rPr>
                <w:sz w:val="20"/>
                <w:szCs w:val="20"/>
                <w:lang w:val="ru-RU"/>
              </w:rPr>
              <w:t>Заједничко улагање” означава Европско заједничко друштво (</w:t>
            </w:r>
            <w:r w:rsidR="003C447B" w:rsidRPr="00830C03">
              <w:rPr>
                <w:sz w:val="20"/>
                <w:szCs w:val="20"/>
              </w:rPr>
              <w:t>European</w:t>
            </w:r>
            <w:r w:rsidR="003C447B" w:rsidRPr="00830C03">
              <w:rPr>
                <w:sz w:val="20"/>
                <w:szCs w:val="20"/>
                <w:lang w:val="ru-RU"/>
              </w:rPr>
              <w:t xml:space="preserve"> </w:t>
            </w:r>
            <w:r w:rsidR="003C447B" w:rsidRPr="00830C03">
              <w:rPr>
                <w:sz w:val="20"/>
                <w:szCs w:val="20"/>
              </w:rPr>
              <w:t>Cooperative</w:t>
            </w:r>
            <w:r w:rsidR="003C447B" w:rsidRPr="00830C03">
              <w:rPr>
                <w:sz w:val="20"/>
                <w:szCs w:val="20"/>
                <w:lang w:val="ru-RU"/>
              </w:rPr>
              <w:t xml:space="preserve"> </w:t>
            </w:r>
            <w:r w:rsidR="003C447B" w:rsidRPr="00830C03">
              <w:rPr>
                <w:sz w:val="20"/>
                <w:szCs w:val="20"/>
              </w:rPr>
              <w:t>Society</w:t>
            </w:r>
            <w:r w:rsidR="003C447B" w:rsidRPr="00830C03">
              <w:rPr>
                <w:sz w:val="20"/>
                <w:szCs w:val="20"/>
                <w:lang w:val="ru-RU"/>
              </w:rPr>
              <w:t>) дефинисан</w:t>
            </w:r>
            <w:r w:rsidR="003C447B" w:rsidRPr="00830C03">
              <w:rPr>
                <w:sz w:val="20"/>
                <w:szCs w:val="20"/>
              </w:rPr>
              <w:t>o</w:t>
            </w:r>
            <w:r w:rsidR="003C447B" w:rsidRPr="00830C03">
              <w:rPr>
                <w:sz w:val="20"/>
                <w:szCs w:val="20"/>
                <w:lang w:val="ru-RU"/>
              </w:rPr>
              <w:t xml:space="preserve"> </w:t>
            </w:r>
            <w:r w:rsidR="003C447B" w:rsidRPr="00830C03">
              <w:rPr>
                <w:sz w:val="20"/>
                <w:szCs w:val="20"/>
                <w:lang w:val="sr-Cyrl-CS"/>
              </w:rPr>
              <w:t>ч</w:t>
            </w:r>
            <w:r w:rsidR="003C447B" w:rsidRPr="00830C03">
              <w:rPr>
                <w:sz w:val="20"/>
                <w:szCs w:val="20"/>
                <w:lang w:val="ru-RU"/>
              </w:rPr>
              <w:t xml:space="preserve">ланом 1 Уредбе Савета (ЕС) </w:t>
            </w:r>
            <w:r w:rsidR="003C447B" w:rsidRPr="00830C03">
              <w:rPr>
                <w:sz w:val="20"/>
                <w:szCs w:val="20"/>
                <w:lang w:val="sr-Cyrl-CS"/>
              </w:rPr>
              <w:t>број</w:t>
            </w:r>
            <w:r w:rsidR="003C447B" w:rsidRPr="00830C03">
              <w:rPr>
                <w:sz w:val="20"/>
                <w:szCs w:val="20"/>
                <w:lang w:val="ru-RU"/>
              </w:rPr>
              <w:t xml:space="preserve"> 1435/2003</w:t>
            </w:r>
            <w:r w:rsidR="003C447B" w:rsidRPr="00830C03">
              <w:rPr>
                <w:rStyle w:val="FootnoteReference"/>
                <w:sz w:val="20"/>
                <w:szCs w:val="20"/>
              </w:rPr>
              <w:footnoteReference w:id="1"/>
            </w:r>
            <w:r w:rsidR="003C447B" w:rsidRPr="00830C03">
              <w:rPr>
                <w:sz w:val="20"/>
                <w:szCs w:val="20"/>
                <w:lang w:val="ru-RU"/>
              </w:rPr>
              <w:t xml:space="preserve"> од 22. јула 2003. године или било које друго заједничко предузеће које има обавезу законске ревизије у складу са компанијским правом, као што су кредитне институције у смислу члана 1(1) Директиве 2000/12/ЕС и осигуравајућа друштва према </w:t>
            </w:r>
            <w:r w:rsidR="003C447B" w:rsidRPr="00830C03">
              <w:rPr>
                <w:sz w:val="20"/>
                <w:szCs w:val="20"/>
                <w:lang w:val="ru-RU"/>
              </w:rPr>
              <w:lastRenderedPageBreak/>
              <w:t>дефиницији члана 2(1) Директиве 1991/674/ЕЕС</w:t>
            </w:r>
          </w:p>
        </w:tc>
        <w:tc>
          <w:tcPr>
            <w:tcW w:w="407" w:type="pct"/>
          </w:tcPr>
          <w:p w:rsidR="003C447B" w:rsidRPr="00830C03" w:rsidRDefault="00830C03" w:rsidP="0017665F">
            <w:pPr>
              <w:rPr>
                <w:sz w:val="20"/>
                <w:szCs w:val="20"/>
              </w:rPr>
            </w:pPr>
            <w:r w:rsidRPr="00830C03">
              <w:rPr>
                <w:sz w:val="20"/>
                <w:szCs w:val="20"/>
              </w:rPr>
              <w:lastRenderedPageBreak/>
              <w:t>2.1.26.</w:t>
            </w:r>
          </w:p>
        </w:tc>
        <w:tc>
          <w:tcPr>
            <w:tcW w:w="1627" w:type="pct"/>
          </w:tcPr>
          <w:p w:rsidR="003C447B" w:rsidRPr="00830C03" w:rsidRDefault="00830C03" w:rsidP="00830C03">
            <w:pPr>
              <w:jc w:val="both"/>
              <w:rPr>
                <w:sz w:val="20"/>
                <w:szCs w:val="20"/>
                <w:lang w:val="sr-Cyrl-CS"/>
              </w:rPr>
            </w:pPr>
            <w:r w:rsidRPr="00830C03">
              <w:rPr>
                <w:sz w:val="20"/>
                <w:szCs w:val="20"/>
                <w:lang w:val="ru-RU"/>
              </w:rPr>
              <w:t>повезана лица су повезана лица у смислу закона којим се уређују привредна друштва</w:t>
            </w:r>
          </w:p>
        </w:tc>
        <w:tc>
          <w:tcPr>
            <w:tcW w:w="661" w:type="pct"/>
          </w:tcPr>
          <w:p w:rsidR="003C447B" w:rsidRPr="006E65EA" w:rsidRDefault="00830C03" w:rsidP="0017665F">
            <w:pPr>
              <w:rPr>
                <w:sz w:val="20"/>
                <w:szCs w:val="20"/>
                <w:highlight w:val="green"/>
                <w:lang w:val="sr-Cyrl-RS"/>
              </w:rPr>
            </w:pPr>
            <w:r w:rsidRPr="00830C03">
              <w:rPr>
                <w:sz w:val="20"/>
                <w:szCs w:val="20"/>
                <w:lang w:val="sr-Cyrl-RS"/>
              </w:rPr>
              <w:t>Потпуно усклађено</w:t>
            </w:r>
          </w:p>
        </w:tc>
        <w:tc>
          <w:tcPr>
            <w:tcW w:w="681" w:type="pct"/>
          </w:tcPr>
          <w:p w:rsidR="003C447B" w:rsidRPr="00C75561" w:rsidRDefault="003C447B" w:rsidP="00C75561">
            <w:pPr>
              <w:rPr>
                <w:b/>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Latn-CS"/>
              </w:rPr>
              <w:lastRenderedPageBreak/>
              <w:t>2.</w:t>
            </w:r>
            <w:r w:rsidRPr="007668B3">
              <w:rPr>
                <w:sz w:val="20"/>
                <w:szCs w:val="20"/>
                <w:lang w:val="sr-Cyrl-CS"/>
              </w:rPr>
              <w:t>1.15</w:t>
            </w:r>
          </w:p>
        </w:tc>
        <w:tc>
          <w:tcPr>
            <w:tcW w:w="1330" w:type="pct"/>
          </w:tcPr>
          <w:p w:rsidR="003C447B" w:rsidRPr="007668B3" w:rsidRDefault="003C447B" w:rsidP="0017665F">
            <w:pPr>
              <w:rPr>
                <w:strike/>
                <w:sz w:val="20"/>
                <w:szCs w:val="20"/>
                <w:lang w:val="sr-Cyrl-CS"/>
              </w:rPr>
            </w:pPr>
            <w:r w:rsidRPr="007668B3">
              <w:rPr>
                <w:sz w:val="20"/>
                <w:szCs w:val="20"/>
              </w:rPr>
              <w:t xml:space="preserve"> </w:t>
            </w:r>
            <w:r w:rsidR="00C75561">
              <w:rPr>
                <w:sz w:val="20"/>
                <w:szCs w:val="20"/>
              </w:rPr>
              <w:t xml:space="preserve">             </w:t>
            </w:r>
            <w:r w:rsidR="000143FF">
              <w:rPr>
                <w:sz w:val="20"/>
                <w:szCs w:val="20"/>
              </w:rPr>
              <w:t>„</w:t>
            </w:r>
            <w:r w:rsidRPr="007668B3">
              <w:rPr>
                <w:sz w:val="20"/>
                <w:szCs w:val="20"/>
                <w:lang w:val="sr-Cyrl-CS"/>
              </w:rPr>
              <w:t>непрактичар</w:t>
            </w:r>
            <w:r w:rsidR="000143FF">
              <w:rPr>
                <w:sz w:val="20"/>
                <w:szCs w:val="20"/>
              </w:rPr>
              <w:t>”</w:t>
            </w:r>
            <w:r w:rsidRPr="007668B3">
              <w:rPr>
                <w:sz w:val="20"/>
                <w:szCs w:val="20"/>
              </w:rPr>
              <w:t xml:space="preserve"> је свако физичко лице које, за време свог учешћа у управљању системом јавног надзора и </w:t>
            </w:r>
            <w:r w:rsidRPr="007668B3">
              <w:rPr>
                <w:sz w:val="20"/>
                <w:szCs w:val="20"/>
                <w:lang w:val="sr-Cyrl-CS"/>
              </w:rPr>
              <w:t xml:space="preserve">током </w:t>
            </w:r>
            <w:r w:rsidRPr="007668B3">
              <w:rPr>
                <w:sz w:val="20"/>
                <w:szCs w:val="20"/>
              </w:rPr>
              <w:t>периода од три године које непосредно претходе том учешћу, није обављало законску ревизију, није имало право гласа у друштву за ревизију, није било члан административног, управљачког или надзорног органа друштва за ревизију и није било запослено у друштву за ревизију или на други начин повезано с њим;</w:t>
            </w:r>
          </w:p>
        </w:tc>
        <w:tc>
          <w:tcPr>
            <w:tcW w:w="407" w:type="pct"/>
          </w:tcPr>
          <w:p w:rsidR="003C447B" w:rsidRPr="00E62652" w:rsidRDefault="00C6109A" w:rsidP="0017665F">
            <w:pPr>
              <w:rPr>
                <w:sz w:val="20"/>
                <w:szCs w:val="20"/>
                <w:highlight w:val="yellow"/>
                <w:lang w:val="sr-Cyrl-CS"/>
              </w:rPr>
            </w:pPr>
            <w:r w:rsidRPr="00C6109A">
              <w:rPr>
                <w:sz w:val="20"/>
                <w:szCs w:val="20"/>
                <w:lang w:val="sr-Cyrl-CS"/>
              </w:rPr>
              <w:t>2.1.23</w:t>
            </w:r>
            <w:r w:rsidR="006577F2">
              <w:rPr>
                <w:sz w:val="20"/>
                <w:szCs w:val="20"/>
                <w:lang w:val="sr-Cyrl-CS"/>
              </w:rPr>
              <w:t>.</w:t>
            </w:r>
          </w:p>
        </w:tc>
        <w:tc>
          <w:tcPr>
            <w:tcW w:w="1627" w:type="pct"/>
          </w:tcPr>
          <w:p w:rsidR="003C447B" w:rsidRPr="00C07736" w:rsidRDefault="00C75561" w:rsidP="0017665F">
            <w:pPr>
              <w:jc w:val="both"/>
              <w:rPr>
                <w:sz w:val="20"/>
                <w:szCs w:val="20"/>
                <w:highlight w:val="yellow"/>
                <w:lang w:val="ru-RU"/>
              </w:rPr>
            </w:pPr>
            <w:r>
              <w:rPr>
                <w:sz w:val="20"/>
                <w:szCs w:val="20"/>
                <w:lang w:val="ru-RU" w:eastAsia="sr-Latn-CS"/>
              </w:rPr>
              <w:t xml:space="preserve">                 </w:t>
            </w:r>
            <w:r w:rsidR="00C6109A" w:rsidRPr="00C07736">
              <w:rPr>
                <w:sz w:val="20"/>
                <w:szCs w:val="20"/>
                <w:lang w:val="ru-RU" w:eastAsia="sr-Latn-CS"/>
              </w:rPr>
              <w:t>Непрактичар је физичко лице, које за време трајања чланства у телу које обавља послове јавног надзора над обављањем ревизије и најмање три године пре чланства у том телу, није вршило ревизије, није имало право гласа у друштву за ревизију, није било директор, односно члан органа управљања или надзора друштва за ревизију и није било запослено у друштву за ревизију или на било који други начин било повезано са друштвом за ревизију.</w:t>
            </w:r>
          </w:p>
        </w:tc>
        <w:tc>
          <w:tcPr>
            <w:tcW w:w="661" w:type="pct"/>
          </w:tcPr>
          <w:p w:rsidR="003C447B" w:rsidRPr="00E16616" w:rsidRDefault="003C447B" w:rsidP="0017665F">
            <w:pPr>
              <w:rPr>
                <w:sz w:val="20"/>
                <w:szCs w:val="20"/>
              </w:rPr>
            </w:pPr>
            <w:r w:rsidRPr="00E16616">
              <w:rPr>
                <w:sz w:val="20"/>
                <w:szCs w:val="20"/>
              </w:rPr>
              <w:t xml:space="preserve">Потпуно усклађено </w:t>
            </w:r>
          </w:p>
          <w:p w:rsidR="003C447B" w:rsidRPr="007668B3" w:rsidRDefault="003C447B" w:rsidP="0017665F">
            <w:pPr>
              <w:rPr>
                <w:sz w:val="20"/>
                <w:szCs w:val="20"/>
                <w:lang w:val="sr-Cyrl-CS"/>
              </w:rPr>
            </w:pPr>
          </w:p>
        </w:tc>
        <w:tc>
          <w:tcPr>
            <w:tcW w:w="681" w:type="pct"/>
          </w:tcPr>
          <w:p w:rsidR="003C447B" w:rsidRPr="0023785F"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Latn-CS"/>
              </w:rPr>
              <w:t>2.</w:t>
            </w:r>
            <w:r w:rsidRPr="007668B3">
              <w:rPr>
                <w:sz w:val="20"/>
                <w:szCs w:val="20"/>
                <w:lang w:val="sr-Cyrl-CS"/>
              </w:rPr>
              <w:t>1.16</w:t>
            </w:r>
          </w:p>
        </w:tc>
        <w:tc>
          <w:tcPr>
            <w:tcW w:w="1330" w:type="pct"/>
          </w:tcPr>
          <w:p w:rsidR="003C447B" w:rsidRPr="007668B3" w:rsidRDefault="00C75561" w:rsidP="0017665F">
            <w:pPr>
              <w:jc w:val="both"/>
              <w:rPr>
                <w:sz w:val="20"/>
                <w:szCs w:val="20"/>
                <w:lang w:val="ru-RU"/>
              </w:rPr>
            </w:pPr>
            <w:r>
              <w:rPr>
                <w:sz w:val="20"/>
                <w:szCs w:val="20"/>
                <w:lang w:val="ru-RU"/>
              </w:rPr>
              <w:t xml:space="preserve">         </w:t>
            </w:r>
            <w:r w:rsidR="000143FF">
              <w:rPr>
                <w:sz w:val="20"/>
                <w:szCs w:val="20"/>
                <w:lang w:val="ru-RU"/>
              </w:rPr>
              <w:t>„Кључни ревизорски партнер(и)</w:t>
            </w:r>
            <w:r w:rsidR="003C447B" w:rsidRPr="007668B3">
              <w:rPr>
                <w:sz w:val="20"/>
                <w:szCs w:val="20"/>
                <w:lang w:val="ru-RU"/>
              </w:rPr>
              <w:t>”  означава:</w:t>
            </w:r>
          </w:p>
          <w:p w:rsidR="003C447B" w:rsidRPr="007668B3" w:rsidRDefault="003C447B" w:rsidP="00C75561">
            <w:pPr>
              <w:jc w:val="both"/>
              <w:rPr>
                <w:sz w:val="20"/>
                <w:szCs w:val="20"/>
                <w:lang w:val="ru-RU"/>
              </w:rPr>
            </w:pPr>
            <w:r w:rsidRPr="007668B3">
              <w:rPr>
                <w:sz w:val="20"/>
                <w:szCs w:val="20"/>
                <w:lang w:val="ru-RU"/>
              </w:rPr>
              <w:t>а.</w:t>
            </w:r>
            <w:r w:rsidRPr="007668B3">
              <w:rPr>
                <w:sz w:val="20"/>
                <w:szCs w:val="20"/>
                <w:lang w:val="ru-RU"/>
              </w:rPr>
              <w:tab/>
              <w:t>законског ревизора(е) кога/које ревизорско друштво именује за одређени ревизорски ангажман као главно и одговорно лице за вршење законске ревизије у име ревизорског друштва; или</w:t>
            </w:r>
          </w:p>
          <w:p w:rsidR="003C447B" w:rsidRPr="007668B3" w:rsidRDefault="003C447B" w:rsidP="00C75561">
            <w:pPr>
              <w:jc w:val="both"/>
              <w:rPr>
                <w:sz w:val="20"/>
                <w:szCs w:val="20"/>
                <w:lang w:val="ru-RU"/>
              </w:rPr>
            </w:pPr>
            <w:r w:rsidRPr="007668B3">
              <w:rPr>
                <w:sz w:val="20"/>
                <w:szCs w:val="20"/>
                <w:lang w:val="ru-RU"/>
              </w:rPr>
              <w:t>б.</w:t>
            </w:r>
            <w:r w:rsidRPr="007668B3">
              <w:rPr>
                <w:sz w:val="20"/>
                <w:szCs w:val="20"/>
                <w:lang w:val="ru-RU"/>
              </w:rPr>
              <w:tab/>
              <w:t>у случају ревизије групе, у најмању руку законског ревизора(е) кога/које ревизорско друштво именује као главно и одговорно лице за вршење законске ревизије на нивоу групе и законског ревизора(е) који је/су именован(и) као главни и одговорни на нивоу материјално значајних зависних друштава; или</w:t>
            </w:r>
          </w:p>
          <w:p w:rsidR="003C447B" w:rsidRPr="007668B3" w:rsidRDefault="003C447B" w:rsidP="00C75561">
            <w:pPr>
              <w:jc w:val="both"/>
              <w:rPr>
                <w:sz w:val="20"/>
                <w:szCs w:val="20"/>
                <w:lang w:val="ru-RU"/>
              </w:rPr>
            </w:pPr>
            <w:r w:rsidRPr="007668B3">
              <w:rPr>
                <w:sz w:val="20"/>
                <w:szCs w:val="20"/>
                <w:lang w:val="ru-RU"/>
              </w:rPr>
              <w:t>ц.</w:t>
            </w:r>
            <w:r w:rsidRPr="007668B3">
              <w:rPr>
                <w:sz w:val="20"/>
                <w:szCs w:val="20"/>
                <w:lang w:val="ru-RU"/>
              </w:rPr>
              <w:tab/>
              <w:t>законског ревизора(е) који потписује(у) ревизорски извештај.</w:t>
            </w:r>
          </w:p>
          <w:p w:rsidR="003C447B" w:rsidRPr="007668B3" w:rsidRDefault="003C447B" w:rsidP="0017665F">
            <w:pPr>
              <w:rPr>
                <w:sz w:val="20"/>
                <w:szCs w:val="20"/>
                <w:lang w:val="sr-Cyrl-CS"/>
              </w:rPr>
            </w:pPr>
          </w:p>
        </w:tc>
        <w:tc>
          <w:tcPr>
            <w:tcW w:w="407" w:type="pct"/>
          </w:tcPr>
          <w:p w:rsidR="003C447B" w:rsidRPr="0058249E" w:rsidRDefault="0058249E" w:rsidP="0017665F">
            <w:pPr>
              <w:rPr>
                <w:sz w:val="20"/>
                <w:szCs w:val="20"/>
                <w:lang w:val="sr-Cyrl-CS"/>
              </w:rPr>
            </w:pPr>
            <w:r w:rsidRPr="0058249E">
              <w:rPr>
                <w:sz w:val="20"/>
                <w:szCs w:val="20"/>
                <w:lang w:val="sr-Cyrl-CS"/>
              </w:rPr>
              <w:t>2.1.24</w:t>
            </w:r>
            <w:r w:rsidR="006577F2">
              <w:rPr>
                <w:sz w:val="20"/>
                <w:szCs w:val="20"/>
                <w:lang w:val="sr-Cyrl-CS"/>
              </w:rPr>
              <w:t>.</w:t>
            </w:r>
          </w:p>
        </w:tc>
        <w:tc>
          <w:tcPr>
            <w:tcW w:w="1627" w:type="pct"/>
          </w:tcPr>
          <w:p w:rsidR="0058249E" w:rsidRPr="00C07736" w:rsidRDefault="00C75561" w:rsidP="0058249E">
            <w:pPr>
              <w:autoSpaceDE w:val="0"/>
              <w:autoSpaceDN w:val="0"/>
              <w:adjustRightInd w:val="0"/>
              <w:jc w:val="both"/>
              <w:rPr>
                <w:sz w:val="20"/>
                <w:szCs w:val="20"/>
                <w:lang w:val="ru-RU" w:eastAsia="sr-Latn-CS"/>
              </w:rPr>
            </w:pPr>
            <w:r>
              <w:rPr>
                <w:sz w:val="20"/>
                <w:szCs w:val="20"/>
                <w:lang w:val="ru-RU" w:eastAsia="sr-Latn-CS"/>
              </w:rPr>
              <w:t xml:space="preserve">              </w:t>
            </w:r>
            <w:r w:rsidR="0058249E" w:rsidRPr="00C07736">
              <w:rPr>
                <w:sz w:val="20"/>
                <w:szCs w:val="20"/>
                <w:lang w:val="ru-RU" w:eastAsia="sr-Latn-CS"/>
              </w:rPr>
              <w:t>Кључни ревизорски партнер је:</w:t>
            </w:r>
          </w:p>
          <w:p w:rsidR="0058249E" w:rsidRPr="00C07736" w:rsidRDefault="0058249E" w:rsidP="0058249E">
            <w:pPr>
              <w:autoSpaceDE w:val="0"/>
              <w:autoSpaceDN w:val="0"/>
              <w:adjustRightInd w:val="0"/>
              <w:jc w:val="both"/>
              <w:rPr>
                <w:sz w:val="20"/>
                <w:szCs w:val="20"/>
                <w:lang w:val="ru-RU" w:eastAsia="sr-Latn-CS"/>
              </w:rPr>
            </w:pPr>
            <w:r w:rsidRPr="00C07736">
              <w:rPr>
                <w:sz w:val="20"/>
                <w:szCs w:val="20"/>
                <w:lang w:val="ru-RU" w:eastAsia="sr-Latn-CS"/>
              </w:rPr>
              <w:t>(1) лиценцирани овлашћени ревизор којег друштво за ревизију, односно самостални ревизор именује за одређени ревизорски посао као главно и одговорно лице за вршење законске ревизије у име друштва за ревизију, односно у име самосталног ревизор</w:t>
            </w:r>
            <w:r w:rsidR="00535700">
              <w:rPr>
                <w:sz w:val="20"/>
                <w:szCs w:val="20"/>
                <w:lang w:eastAsia="sr-Latn-CS"/>
              </w:rPr>
              <w:t>a</w:t>
            </w:r>
            <w:r w:rsidRPr="00C07736">
              <w:rPr>
                <w:sz w:val="20"/>
                <w:szCs w:val="20"/>
                <w:lang w:val="ru-RU" w:eastAsia="sr-Latn-CS"/>
              </w:rPr>
              <w:t>;</w:t>
            </w:r>
          </w:p>
          <w:p w:rsidR="0058249E" w:rsidRPr="00C07736" w:rsidRDefault="0058249E" w:rsidP="0058249E">
            <w:pPr>
              <w:autoSpaceDE w:val="0"/>
              <w:autoSpaceDN w:val="0"/>
              <w:adjustRightInd w:val="0"/>
              <w:jc w:val="both"/>
              <w:rPr>
                <w:sz w:val="20"/>
                <w:szCs w:val="20"/>
                <w:lang w:val="ru-RU" w:eastAsia="sr-Latn-CS"/>
              </w:rPr>
            </w:pPr>
            <w:r w:rsidRPr="00C07736">
              <w:rPr>
                <w:sz w:val="20"/>
                <w:szCs w:val="20"/>
                <w:lang w:val="ru-RU" w:eastAsia="sr-Latn-CS"/>
              </w:rPr>
              <w:t>(2) у случају ревизије групе - лиценцирани овлашћени ревизор којег друштво за ревизију именује као главно и одговорно лице за вршење законске ревизије на нивоу групе и који потписује извештај о ревизији групе;</w:t>
            </w:r>
          </w:p>
          <w:p w:rsidR="003C447B" w:rsidRPr="00C07736" w:rsidRDefault="0058249E" w:rsidP="0058249E">
            <w:pPr>
              <w:autoSpaceDE w:val="0"/>
              <w:autoSpaceDN w:val="0"/>
              <w:adjustRightInd w:val="0"/>
              <w:jc w:val="both"/>
              <w:rPr>
                <w:sz w:val="20"/>
                <w:szCs w:val="20"/>
                <w:highlight w:val="yellow"/>
                <w:lang w:val="ru-RU" w:eastAsia="sr-Latn-CS"/>
              </w:rPr>
            </w:pPr>
            <w:r w:rsidRPr="00C07736">
              <w:rPr>
                <w:sz w:val="20"/>
                <w:szCs w:val="20"/>
                <w:lang w:val="ru-RU" w:eastAsia="sr-Latn-CS"/>
              </w:rPr>
              <w:t>(3) лиценцирани овлашћени ревизор, који потписује ревизорски извештај.</w:t>
            </w:r>
          </w:p>
        </w:tc>
        <w:tc>
          <w:tcPr>
            <w:tcW w:w="661" w:type="pct"/>
          </w:tcPr>
          <w:p w:rsidR="003C447B" w:rsidRPr="007668B3" w:rsidRDefault="003C447B" w:rsidP="0017665F">
            <w:pPr>
              <w:rPr>
                <w:sz w:val="20"/>
                <w:szCs w:val="20"/>
                <w:lang w:val="sr-Cyrl-CS"/>
              </w:rPr>
            </w:pPr>
            <w:r w:rsidRPr="007668B3">
              <w:rPr>
                <w:sz w:val="20"/>
                <w:szCs w:val="20"/>
                <w:lang w:val="sr-Cyrl-CS"/>
              </w:rPr>
              <w:t>Потпуно усклађен</w:t>
            </w:r>
            <w:r w:rsidR="00014623">
              <w:rPr>
                <w:sz w:val="20"/>
                <w:szCs w:val="20"/>
                <w:lang w:val="sr-Cyrl-CS"/>
              </w:rPr>
              <w:t>о</w:t>
            </w:r>
            <w:r w:rsidRPr="007668B3">
              <w:rPr>
                <w:sz w:val="20"/>
                <w:szCs w:val="20"/>
                <w:lang w:val="sr-Cyrl-CS"/>
              </w:rPr>
              <w:t xml:space="preserve">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rPr>
            </w:pPr>
            <w:r w:rsidRPr="007668B3">
              <w:rPr>
                <w:sz w:val="20"/>
                <w:szCs w:val="20"/>
              </w:rPr>
              <w:lastRenderedPageBreak/>
              <w:t>2.1.17</w:t>
            </w:r>
          </w:p>
        </w:tc>
        <w:tc>
          <w:tcPr>
            <w:tcW w:w="1330" w:type="pct"/>
          </w:tcPr>
          <w:p w:rsidR="003C447B" w:rsidRPr="007668B3" w:rsidRDefault="00DF1F8B" w:rsidP="0017665F">
            <w:pPr>
              <w:jc w:val="both"/>
              <w:rPr>
                <w:sz w:val="20"/>
                <w:szCs w:val="20"/>
                <w:lang w:val="ru-RU"/>
              </w:rPr>
            </w:pPr>
            <w:r>
              <w:rPr>
                <w:sz w:val="20"/>
                <w:szCs w:val="20"/>
              </w:rPr>
              <w:t xml:space="preserve">               </w:t>
            </w:r>
            <w:r w:rsidR="000143FF">
              <w:rPr>
                <w:sz w:val="20"/>
                <w:szCs w:val="20"/>
              </w:rPr>
              <w:t>„средња предузећа”</w:t>
            </w:r>
            <w:r w:rsidR="003C447B" w:rsidRPr="007668B3">
              <w:rPr>
                <w:sz w:val="20"/>
                <w:szCs w:val="20"/>
              </w:rPr>
              <w:t xml:space="preserve"> су предузећа из члана 1. став 1 и члана 3. став 3. Директиве 2013/34/EУ Европског парламента и Савета (*);</w:t>
            </w:r>
          </w:p>
        </w:tc>
        <w:tc>
          <w:tcPr>
            <w:tcW w:w="407" w:type="pct"/>
          </w:tcPr>
          <w:p w:rsidR="003C447B" w:rsidRPr="00E62652" w:rsidRDefault="0058249E" w:rsidP="0017665F">
            <w:pPr>
              <w:rPr>
                <w:sz w:val="20"/>
                <w:szCs w:val="20"/>
                <w:highlight w:val="yellow"/>
                <w:lang w:val="sr-Cyrl-CS"/>
              </w:rPr>
            </w:pPr>
            <w:r w:rsidRPr="0058249E">
              <w:rPr>
                <w:sz w:val="20"/>
                <w:szCs w:val="20"/>
                <w:lang w:val="sr-Cyrl-CS"/>
              </w:rPr>
              <w:t>2.1.30</w:t>
            </w:r>
            <w:r w:rsidR="006577F2">
              <w:rPr>
                <w:sz w:val="20"/>
                <w:szCs w:val="20"/>
                <w:lang w:val="sr-Cyrl-CS"/>
              </w:rPr>
              <w:t>.</w:t>
            </w:r>
          </w:p>
        </w:tc>
        <w:tc>
          <w:tcPr>
            <w:tcW w:w="1627" w:type="pct"/>
          </w:tcPr>
          <w:p w:rsidR="003C447B" w:rsidRPr="00C07736" w:rsidRDefault="00DF1F8B" w:rsidP="0017665F">
            <w:pPr>
              <w:autoSpaceDE w:val="0"/>
              <w:autoSpaceDN w:val="0"/>
              <w:adjustRightInd w:val="0"/>
              <w:jc w:val="both"/>
              <w:rPr>
                <w:sz w:val="20"/>
                <w:szCs w:val="20"/>
                <w:lang w:val="ru-RU" w:eastAsia="sr-Latn-CS"/>
              </w:rPr>
            </w:pPr>
            <w:r>
              <w:rPr>
                <w:sz w:val="20"/>
                <w:szCs w:val="20"/>
                <w:lang w:val="ru-RU" w:eastAsia="sr-Latn-CS"/>
              </w:rPr>
              <w:t xml:space="preserve">                </w:t>
            </w:r>
            <w:r w:rsidR="0058249E" w:rsidRPr="00C07736">
              <w:rPr>
                <w:sz w:val="20"/>
                <w:szCs w:val="20"/>
                <w:lang w:val="ru-RU" w:eastAsia="sr-Latn-CS"/>
              </w:rPr>
              <w:t>Средње правно лице је оно правно лице које је разврстано у средње правно лице у складу са законом којим се уређује рачуноводство.</w:t>
            </w:r>
          </w:p>
        </w:tc>
        <w:tc>
          <w:tcPr>
            <w:tcW w:w="661" w:type="pct"/>
          </w:tcPr>
          <w:p w:rsidR="003C447B" w:rsidRPr="0058249E" w:rsidRDefault="003C447B" w:rsidP="00000AF9">
            <w:pPr>
              <w:rPr>
                <w:sz w:val="20"/>
                <w:szCs w:val="20"/>
              </w:rPr>
            </w:pPr>
            <w:r w:rsidRPr="0058249E">
              <w:rPr>
                <w:sz w:val="20"/>
                <w:szCs w:val="20"/>
              </w:rPr>
              <w:t>Потпуно усклађено</w:t>
            </w:r>
          </w:p>
          <w:p w:rsidR="003C447B" w:rsidRPr="007668B3" w:rsidRDefault="003C447B" w:rsidP="00000AF9">
            <w:pPr>
              <w:rPr>
                <w:sz w:val="20"/>
                <w:szCs w:val="20"/>
                <w:lang w:val="sr-Cyrl-CS"/>
              </w:rPr>
            </w:pPr>
          </w:p>
        </w:tc>
        <w:tc>
          <w:tcPr>
            <w:tcW w:w="681" w:type="pct"/>
          </w:tcPr>
          <w:p w:rsidR="003C447B" w:rsidRPr="004E55D6" w:rsidRDefault="003C447B" w:rsidP="0017665F">
            <w:pPr>
              <w:rPr>
                <w:b/>
                <w:sz w:val="20"/>
                <w:szCs w:val="20"/>
              </w:rPr>
            </w:pPr>
          </w:p>
        </w:tc>
      </w:tr>
      <w:tr w:rsidR="003C447B" w:rsidRPr="007668B3" w:rsidTr="00871DC9">
        <w:trPr>
          <w:trHeight w:val="1160"/>
        </w:trPr>
        <w:tc>
          <w:tcPr>
            <w:tcW w:w="294" w:type="pct"/>
          </w:tcPr>
          <w:p w:rsidR="003C447B" w:rsidRPr="007668B3" w:rsidRDefault="003C447B" w:rsidP="0017665F">
            <w:pPr>
              <w:rPr>
                <w:sz w:val="20"/>
                <w:szCs w:val="20"/>
              </w:rPr>
            </w:pPr>
            <w:r w:rsidRPr="007668B3">
              <w:rPr>
                <w:sz w:val="20"/>
                <w:szCs w:val="20"/>
              </w:rPr>
              <w:t>2.1.18</w:t>
            </w:r>
          </w:p>
        </w:tc>
        <w:tc>
          <w:tcPr>
            <w:tcW w:w="1330" w:type="pct"/>
          </w:tcPr>
          <w:p w:rsidR="003C447B" w:rsidRPr="007668B3" w:rsidRDefault="00DF1F8B" w:rsidP="0017665F">
            <w:pPr>
              <w:jc w:val="both"/>
              <w:rPr>
                <w:sz w:val="20"/>
                <w:szCs w:val="20"/>
                <w:lang w:val="ru-RU"/>
              </w:rPr>
            </w:pPr>
            <w:r>
              <w:rPr>
                <w:b/>
                <w:sz w:val="20"/>
                <w:szCs w:val="20"/>
              </w:rPr>
              <w:t xml:space="preserve">             </w:t>
            </w:r>
            <w:r w:rsidR="000143FF">
              <w:rPr>
                <w:sz w:val="20"/>
                <w:szCs w:val="20"/>
              </w:rPr>
              <w:t>„</w:t>
            </w:r>
            <w:r w:rsidR="0041445F">
              <w:rPr>
                <w:sz w:val="20"/>
                <w:szCs w:val="20"/>
              </w:rPr>
              <w:t>мала предузећа”</w:t>
            </w:r>
            <w:r w:rsidR="003C447B" w:rsidRPr="007668B3">
              <w:rPr>
                <w:sz w:val="20"/>
                <w:szCs w:val="20"/>
              </w:rPr>
              <w:t xml:space="preserve"> су предузећа из члана 1. став 1 и члана 3. став 2. Директиве 2013/34/EУ;</w:t>
            </w:r>
          </w:p>
        </w:tc>
        <w:tc>
          <w:tcPr>
            <w:tcW w:w="407" w:type="pct"/>
          </w:tcPr>
          <w:p w:rsidR="003C447B" w:rsidRPr="00E62652" w:rsidRDefault="0058249E" w:rsidP="0017665F">
            <w:pPr>
              <w:rPr>
                <w:sz w:val="20"/>
                <w:szCs w:val="20"/>
                <w:highlight w:val="yellow"/>
                <w:lang w:val="sr-Cyrl-CS"/>
              </w:rPr>
            </w:pPr>
            <w:r w:rsidRPr="0058249E">
              <w:rPr>
                <w:sz w:val="20"/>
                <w:szCs w:val="20"/>
                <w:lang w:val="sr-Cyrl-CS"/>
              </w:rPr>
              <w:t>2.1.31</w:t>
            </w:r>
            <w:r w:rsidR="006577F2">
              <w:rPr>
                <w:sz w:val="20"/>
                <w:szCs w:val="20"/>
                <w:lang w:val="sr-Cyrl-CS"/>
              </w:rPr>
              <w:t>.</w:t>
            </w:r>
          </w:p>
        </w:tc>
        <w:tc>
          <w:tcPr>
            <w:tcW w:w="1627" w:type="pct"/>
          </w:tcPr>
          <w:p w:rsidR="003C447B" w:rsidRPr="00C07736" w:rsidRDefault="00DF1F8B" w:rsidP="0017665F">
            <w:pPr>
              <w:autoSpaceDE w:val="0"/>
              <w:autoSpaceDN w:val="0"/>
              <w:adjustRightInd w:val="0"/>
              <w:jc w:val="both"/>
              <w:rPr>
                <w:sz w:val="20"/>
                <w:szCs w:val="20"/>
                <w:lang w:val="ru-RU" w:eastAsia="sr-Latn-CS"/>
              </w:rPr>
            </w:pPr>
            <w:r>
              <w:rPr>
                <w:sz w:val="20"/>
                <w:szCs w:val="20"/>
                <w:lang w:val="ru-RU" w:eastAsia="sr-Latn-CS"/>
              </w:rPr>
              <w:t xml:space="preserve">                </w:t>
            </w:r>
            <w:r w:rsidR="0058249E" w:rsidRPr="00C07736">
              <w:rPr>
                <w:sz w:val="20"/>
                <w:szCs w:val="20"/>
                <w:lang w:val="ru-RU" w:eastAsia="sr-Latn-CS"/>
              </w:rPr>
              <w:t>Мало правно лице је оно правно лице које је разврстано у мало правно лице у складу са законом којим се уређује рачуноводство.</w:t>
            </w:r>
          </w:p>
        </w:tc>
        <w:tc>
          <w:tcPr>
            <w:tcW w:w="661" w:type="pct"/>
          </w:tcPr>
          <w:p w:rsidR="003C447B" w:rsidRPr="0058249E" w:rsidRDefault="003C447B" w:rsidP="00000AF9">
            <w:pPr>
              <w:rPr>
                <w:sz w:val="20"/>
                <w:szCs w:val="20"/>
              </w:rPr>
            </w:pPr>
            <w:r w:rsidRPr="0058249E">
              <w:rPr>
                <w:sz w:val="20"/>
                <w:szCs w:val="20"/>
              </w:rPr>
              <w:t>Потпуно усклађено</w:t>
            </w:r>
          </w:p>
          <w:p w:rsidR="003C447B" w:rsidRPr="007668B3" w:rsidRDefault="003C447B" w:rsidP="00000AF9">
            <w:pPr>
              <w:rPr>
                <w:sz w:val="20"/>
                <w:szCs w:val="20"/>
                <w:lang w:val="sr-Cyrl-CS"/>
              </w:rPr>
            </w:pPr>
          </w:p>
        </w:tc>
        <w:tc>
          <w:tcPr>
            <w:tcW w:w="681" w:type="pct"/>
          </w:tcPr>
          <w:p w:rsidR="003C447B" w:rsidRPr="004E55D6"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rPr>
            </w:pPr>
            <w:r w:rsidRPr="007668B3">
              <w:rPr>
                <w:sz w:val="20"/>
                <w:szCs w:val="20"/>
              </w:rPr>
              <w:t>2.1.19</w:t>
            </w:r>
          </w:p>
        </w:tc>
        <w:tc>
          <w:tcPr>
            <w:tcW w:w="1330" w:type="pct"/>
          </w:tcPr>
          <w:p w:rsidR="003C447B" w:rsidRPr="007668B3" w:rsidRDefault="00DF1F8B" w:rsidP="0017665F">
            <w:pPr>
              <w:jc w:val="both"/>
              <w:rPr>
                <w:sz w:val="20"/>
                <w:szCs w:val="20"/>
                <w:lang w:val="ru-RU"/>
              </w:rPr>
            </w:pPr>
            <w:r>
              <w:rPr>
                <w:sz w:val="20"/>
                <w:szCs w:val="20"/>
              </w:rPr>
              <w:t xml:space="preserve">             </w:t>
            </w:r>
            <w:r w:rsidR="0041445F">
              <w:rPr>
                <w:sz w:val="20"/>
                <w:szCs w:val="20"/>
              </w:rPr>
              <w:t>„матична држава чланица”</w:t>
            </w:r>
            <w:r w:rsidR="003C447B" w:rsidRPr="007668B3">
              <w:rPr>
                <w:sz w:val="20"/>
                <w:szCs w:val="20"/>
              </w:rPr>
              <w:t xml:space="preserve"> је држава чланица која је издала дозволу овлашћеном ревизору или друштву за ревизију у складу са чланом 3. став 1;</w:t>
            </w:r>
          </w:p>
        </w:tc>
        <w:tc>
          <w:tcPr>
            <w:tcW w:w="407" w:type="pct"/>
          </w:tcPr>
          <w:p w:rsidR="003C447B" w:rsidRPr="00E62652" w:rsidRDefault="005F0FF0" w:rsidP="0017665F">
            <w:pPr>
              <w:rPr>
                <w:sz w:val="20"/>
                <w:szCs w:val="20"/>
                <w:highlight w:val="yellow"/>
                <w:lang w:val="sr-Cyrl-CS"/>
              </w:rPr>
            </w:pPr>
            <w:r w:rsidRPr="005F0FF0">
              <w:rPr>
                <w:sz w:val="20"/>
                <w:szCs w:val="20"/>
                <w:lang w:val="sr-Cyrl-CS"/>
              </w:rPr>
              <w:t>2.1.32</w:t>
            </w:r>
            <w:r w:rsidR="006577F2">
              <w:rPr>
                <w:sz w:val="20"/>
                <w:szCs w:val="20"/>
                <w:lang w:val="sr-Cyrl-CS"/>
              </w:rPr>
              <w:t>.</w:t>
            </w:r>
          </w:p>
        </w:tc>
        <w:tc>
          <w:tcPr>
            <w:tcW w:w="1627" w:type="pct"/>
          </w:tcPr>
          <w:p w:rsidR="003C447B" w:rsidRPr="00C07736" w:rsidRDefault="00DF1F8B" w:rsidP="0017665F">
            <w:pPr>
              <w:autoSpaceDE w:val="0"/>
              <w:autoSpaceDN w:val="0"/>
              <w:adjustRightInd w:val="0"/>
              <w:jc w:val="both"/>
              <w:rPr>
                <w:sz w:val="20"/>
                <w:szCs w:val="20"/>
                <w:lang w:val="ru-RU" w:eastAsia="sr-Latn-CS"/>
              </w:rPr>
            </w:pPr>
            <w:r>
              <w:rPr>
                <w:sz w:val="20"/>
                <w:szCs w:val="20"/>
                <w:lang w:val="ru-RU" w:eastAsia="sr-Latn-CS"/>
              </w:rPr>
              <w:t xml:space="preserve">             </w:t>
            </w:r>
            <w:r w:rsidR="005F0FF0" w:rsidRPr="00C07736">
              <w:rPr>
                <w:sz w:val="20"/>
                <w:szCs w:val="20"/>
                <w:lang w:val="ru-RU" w:eastAsia="sr-Latn-CS"/>
              </w:rPr>
              <w:t>Матична држава чланица је држава чланица која је конкретном друштву за ревизију или ревизору, издала дозволу за обављање ревизије.</w:t>
            </w:r>
          </w:p>
        </w:tc>
        <w:tc>
          <w:tcPr>
            <w:tcW w:w="661" w:type="pct"/>
          </w:tcPr>
          <w:p w:rsidR="003C447B" w:rsidRPr="005F0FF0" w:rsidRDefault="003C447B" w:rsidP="00000AF9">
            <w:pPr>
              <w:rPr>
                <w:sz w:val="20"/>
                <w:szCs w:val="20"/>
              </w:rPr>
            </w:pPr>
            <w:r w:rsidRPr="005F0FF0">
              <w:rPr>
                <w:sz w:val="20"/>
                <w:szCs w:val="20"/>
              </w:rPr>
              <w:t>Потпуно усклађено</w:t>
            </w:r>
          </w:p>
          <w:p w:rsidR="003C447B" w:rsidRPr="007668B3" w:rsidRDefault="003C447B" w:rsidP="00000AF9">
            <w:pPr>
              <w:rPr>
                <w:sz w:val="20"/>
                <w:szCs w:val="20"/>
                <w:lang w:val="sr-Cyrl-CS"/>
              </w:rPr>
            </w:pPr>
          </w:p>
        </w:tc>
        <w:tc>
          <w:tcPr>
            <w:tcW w:w="681" w:type="pct"/>
          </w:tcPr>
          <w:p w:rsidR="003C447B" w:rsidRPr="004E55D6"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rPr>
            </w:pPr>
            <w:r w:rsidRPr="007668B3">
              <w:rPr>
                <w:sz w:val="20"/>
                <w:szCs w:val="20"/>
              </w:rPr>
              <w:t>2.1.20</w:t>
            </w:r>
          </w:p>
        </w:tc>
        <w:tc>
          <w:tcPr>
            <w:tcW w:w="1330" w:type="pct"/>
          </w:tcPr>
          <w:p w:rsidR="003C447B" w:rsidRPr="007668B3" w:rsidRDefault="00DF1F8B" w:rsidP="0017665F">
            <w:pPr>
              <w:jc w:val="both"/>
              <w:rPr>
                <w:sz w:val="20"/>
                <w:szCs w:val="20"/>
                <w:lang w:val="ru-RU"/>
              </w:rPr>
            </w:pPr>
            <w:r>
              <w:rPr>
                <w:sz w:val="20"/>
                <w:szCs w:val="20"/>
              </w:rPr>
              <w:t xml:space="preserve">           </w:t>
            </w:r>
            <w:r w:rsidR="0041445F">
              <w:rPr>
                <w:sz w:val="20"/>
                <w:szCs w:val="20"/>
              </w:rPr>
              <w:t>„држава чланица домаћин”</w:t>
            </w:r>
            <w:r w:rsidR="003C447B" w:rsidRPr="007668B3">
              <w:rPr>
                <w:sz w:val="20"/>
                <w:szCs w:val="20"/>
              </w:rPr>
              <w:t xml:space="preserve"> је држава чланица у којој овлашћени ревизор, коме је дозвола већ издата у његовој матичној држави чланици, такође тражи дозволу у складу са чланом 14. или држава чланица у којој друштво за ревизију коме је дозволу већ издала његова матична држава чланица тражи регистрацију или је регистровано у складу са чланом 3а.</w:t>
            </w:r>
          </w:p>
        </w:tc>
        <w:tc>
          <w:tcPr>
            <w:tcW w:w="407" w:type="pct"/>
          </w:tcPr>
          <w:p w:rsidR="003C447B" w:rsidRPr="00E62652" w:rsidRDefault="005F0FF0" w:rsidP="0017665F">
            <w:pPr>
              <w:rPr>
                <w:sz w:val="20"/>
                <w:szCs w:val="20"/>
                <w:highlight w:val="yellow"/>
                <w:lang w:val="sr-Cyrl-CS"/>
              </w:rPr>
            </w:pPr>
            <w:r w:rsidRPr="005F0FF0">
              <w:rPr>
                <w:sz w:val="20"/>
                <w:szCs w:val="20"/>
                <w:lang w:val="sr-Cyrl-CS"/>
              </w:rPr>
              <w:t>2.1.33</w:t>
            </w:r>
            <w:r w:rsidR="006577F2">
              <w:rPr>
                <w:sz w:val="20"/>
                <w:szCs w:val="20"/>
                <w:lang w:val="sr-Cyrl-CS"/>
              </w:rPr>
              <w:t>.</w:t>
            </w:r>
          </w:p>
        </w:tc>
        <w:tc>
          <w:tcPr>
            <w:tcW w:w="1627" w:type="pct"/>
          </w:tcPr>
          <w:p w:rsidR="003C447B" w:rsidRPr="00C07736" w:rsidRDefault="00DF1F8B" w:rsidP="0017665F">
            <w:pPr>
              <w:autoSpaceDE w:val="0"/>
              <w:autoSpaceDN w:val="0"/>
              <w:adjustRightInd w:val="0"/>
              <w:jc w:val="both"/>
              <w:rPr>
                <w:sz w:val="20"/>
                <w:szCs w:val="20"/>
                <w:lang w:val="ru-RU" w:eastAsia="sr-Latn-CS"/>
              </w:rPr>
            </w:pPr>
            <w:r>
              <w:rPr>
                <w:sz w:val="20"/>
                <w:szCs w:val="20"/>
                <w:lang w:val="ru-RU" w:eastAsia="sr-Latn-CS"/>
              </w:rPr>
              <w:t xml:space="preserve">               </w:t>
            </w:r>
            <w:r w:rsidR="005F0FF0" w:rsidRPr="00C07736">
              <w:rPr>
                <w:sz w:val="20"/>
                <w:szCs w:val="20"/>
                <w:lang w:val="ru-RU" w:eastAsia="sr-Latn-CS"/>
              </w:rPr>
              <w:t>Држава чланица домаћин је држава чланица у којој ревизор који има важећу исправу надлежног органа његове матичне државе чланице за обављање законске ревизије, тражи да му се изда исправа за обављање законске ревизије, или држава чланица у којој друштво за ревизију које има дозволу за обаљање законске ревизије његове матичне државе чланице, тражи регистрацију или је већ регистровано за обављање законске ревизије.</w:t>
            </w:r>
          </w:p>
        </w:tc>
        <w:tc>
          <w:tcPr>
            <w:tcW w:w="661" w:type="pct"/>
          </w:tcPr>
          <w:p w:rsidR="003C447B" w:rsidRPr="005F0FF0" w:rsidRDefault="003C447B" w:rsidP="00000AF9">
            <w:pPr>
              <w:rPr>
                <w:sz w:val="20"/>
                <w:szCs w:val="20"/>
              </w:rPr>
            </w:pPr>
            <w:r w:rsidRPr="005F0FF0">
              <w:rPr>
                <w:sz w:val="20"/>
                <w:szCs w:val="20"/>
              </w:rPr>
              <w:t>Потпуно усклађено</w:t>
            </w:r>
          </w:p>
          <w:p w:rsidR="003C447B" w:rsidRPr="007668B3" w:rsidRDefault="003C447B" w:rsidP="00000AF9">
            <w:pPr>
              <w:rPr>
                <w:sz w:val="20"/>
                <w:szCs w:val="20"/>
                <w:lang w:val="sr-Cyrl-CS"/>
              </w:rPr>
            </w:pPr>
          </w:p>
        </w:tc>
        <w:tc>
          <w:tcPr>
            <w:tcW w:w="681" w:type="pct"/>
          </w:tcPr>
          <w:p w:rsidR="003C447B" w:rsidRPr="00BC3106"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3.1</w:t>
            </w:r>
          </w:p>
          <w:p w:rsidR="003C447B" w:rsidRPr="007668B3" w:rsidRDefault="003C447B" w:rsidP="0017665F">
            <w:pPr>
              <w:rPr>
                <w:sz w:val="20"/>
                <w:szCs w:val="20"/>
                <w:lang w:val="sr-Cyrl-CS"/>
              </w:rPr>
            </w:pPr>
          </w:p>
        </w:tc>
        <w:tc>
          <w:tcPr>
            <w:tcW w:w="1330" w:type="pct"/>
          </w:tcPr>
          <w:p w:rsidR="003C447B" w:rsidRPr="007668B3" w:rsidRDefault="00DF1F8B" w:rsidP="0017665F">
            <w:pPr>
              <w:jc w:val="both"/>
              <w:rPr>
                <w:sz w:val="20"/>
                <w:szCs w:val="20"/>
                <w:lang w:val="ru-RU"/>
              </w:rPr>
            </w:pPr>
            <w:r>
              <w:rPr>
                <w:sz w:val="20"/>
                <w:szCs w:val="20"/>
                <w:lang w:val="ru-RU"/>
              </w:rPr>
              <w:t xml:space="preserve">          З</w:t>
            </w:r>
            <w:r w:rsidR="003C447B" w:rsidRPr="007668B3">
              <w:rPr>
                <w:sz w:val="20"/>
                <w:szCs w:val="20"/>
                <w:lang w:val="ru-RU"/>
              </w:rPr>
              <w:t>аконске ревизије треба да врше само законски ревизори или ревизорска друштва који имају лиценцу државе чланице у којој врше законску ревизију.</w:t>
            </w:r>
          </w:p>
          <w:p w:rsidR="003C447B" w:rsidRPr="007668B3" w:rsidRDefault="003C447B" w:rsidP="0017665F">
            <w:pPr>
              <w:rPr>
                <w:sz w:val="20"/>
                <w:szCs w:val="20"/>
              </w:rPr>
            </w:pPr>
          </w:p>
        </w:tc>
        <w:tc>
          <w:tcPr>
            <w:tcW w:w="407" w:type="pct"/>
          </w:tcPr>
          <w:p w:rsidR="003C447B" w:rsidRPr="005F0FF0" w:rsidRDefault="005F0FF0" w:rsidP="0017665F">
            <w:pPr>
              <w:rPr>
                <w:sz w:val="20"/>
                <w:szCs w:val="20"/>
                <w:lang w:val="sr-Cyrl-CS"/>
              </w:rPr>
            </w:pPr>
            <w:r w:rsidRPr="005F0FF0">
              <w:rPr>
                <w:sz w:val="20"/>
                <w:szCs w:val="20"/>
                <w:lang w:val="sr-Cyrl-CS"/>
              </w:rPr>
              <w:t>4.</w:t>
            </w:r>
          </w:p>
          <w:p w:rsidR="003C447B" w:rsidRPr="005F0FF0" w:rsidRDefault="003C447B" w:rsidP="0017665F">
            <w:pPr>
              <w:rPr>
                <w:sz w:val="20"/>
                <w:szCs w:val="20"/>
                <w:lang w:val="sr-Cyrl-CS"/>
              </w:rPr>
            </w:pPr>
            <w:r w:rsidRPr="005F0FF0">
              <w:rPr>
                <w:sz w:val="20"/>
                <w:szCs w:val="20"/>
                <w:lang w:val="sr-Cyrl-CS"/>
              </w:rPr>
              <w:t xml:space="preserve"> </w:t>
            </w:r>
          </w:p>
        </w:tc>
        <w:tc>
          <w:tcPr>
            <w:tcW w:w="1627" w:type="pct"/>
          </w:tcPr>
          <w:p w:rsidR="005F0FF0" w:rsidRPr="005F0FF0" w:rsidRDefault="00DF1F8B"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Ревизију може да обавља:</w:t>
            </w:r>
          </w:p>
          <w:p w:rsidR="005F0FF0" w:rsidRPr="005F0FF0"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 xml:space="preserve">1) друштво за ревизију из члана 2. тачка 4) овог закона које има у радном односу са пуним радним временом запосленог најмање једног лиценцираног овлашћеног ревизора и испуњава друге услове утврђене овим законом; </w:t>
            </w:r>
          </w:p>
          <w:p w:rsidR="005F0FF0" w:rsidRPr="005F0FF0"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 xml:space="preserve">2) друштво за ревизију државе чланице које је за обављање ревизије добило дозволу у складу са овим законом, односно које је регистровано за обављање ревизије у смислу овог закона; </w:t>
            </w:r>
          </w:p>
          <w:p w:rsidR="005F0FF0" w:rsidRPr="005F0FF0"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5F0FF0" w:rsidRPr="005F0FF0">
              <w:rPr>
                <w:rFonts w:eastAsia="TimesNewRoman"/>
                <w:sz w:val="20"/>
                <w:szCs w:val="20"/>
                <w:lang w:val="ru-RU"/>
              </w:rPr>
              <w:t>3) друштво за ревизију треће земље које је за обављање ревизије добило дозволу у складу са овим законом;</w:t>
            </w:r>
          </w:p>
          <w:p w:rsidR="005F0FF0" w:rsidRPr="005F0FF0"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 xml:space="preserve">4) самостални ревизор из члана 2. тачка 9) овог закона; </w:t>
            </w:r>
          </w:p>
          <w:p w:rsidR="005F0FF0" w:rsidRPr="005F0FF0"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5) ревизор државе чланице који има важећу лиценцу и дозволу за обављање ревизије, које су издате од надлежног органа у Републици Србији, а који је регистрован као самостални ревизор у складу са овим законом;</w:t>
            </w:r>
          </w:p>
          <w:p w:rsidR="003C447B" w:rsidRDefault="005749A1" w:rsidP="005F0FF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F0FF0" w:rsidRPr="005F0FF0">
              <w:rPr>
                <w:rFonts w:eastAsia="TimesNewRoman"/>
                <w:sz w:val="20"/>
                <w:szCs w:val="20"/>
                <w:lang w:val="ru-RU"/>
              </w:rPr>
              <w:t>6) ревизор треће земље који има важећу лиценцу и дозволу за обављање ревизије, које су издате од надлежног органа у Републици Србији, а који је регистрован као самостални ревизор у складу са овим законом</w:t>
            </w:r>
            <w:r w:rsidR="005F0FF0">
              <w:rPr>
                <w:rFonts w:eastAsia="TimesNewRoman"/>
                <w:sz w:val="20"/>
                <w:szCs w:val="20"/>
                <w:lang w:val="ru-RU"/>
              </w:rPr>
              <w:t>.</w:t>
            </w:r>
          </w:p>
          <w:p w:rsidR="005F0FF0" w:rsidRPr="00E05821" w:rsidRDefault="00DF1F8B" w:rsidP="005F0FF0">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5F0FF0" w:rsidRPr="005F0FF0">
              <w:rPr>
                <w:rFonts w:eastAsia="TimesNewRoman"/>
                <w:sz w:val="20"/>
                <w:szCs w:val="20"/>
                <w:lang w:val="ru-RU"/>
              </w:rPr>
              <w:t>Друштва за ревизију из става 1. овог члана обављају ревизију преко лиценцираних овлашћених ревизора.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Cyrl-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3.2</w:t>
            </w:r>
          </w:p>
        </w:tc>
        <w:tc>
          <w:tcPr>
            <w:tcW w:w="1330" w:type="pct"/>
          </w:tcPr>
          <w:p w:rsidR="003C447B" w:rsidRPr="007668B3" w:rsidRDefault="00DF1F8B" w:rsidP="0017665F">
            <w:pPr>
              <w:jc w:val="both"/>
              <w:rPr>
                <w:sz w:val="20"/>
                <w:szCs w:val="20"/>
                <w:lang w:val="ru-RU"/>
              </w:rPr>
            </w:pPr>
            <w:r>
              <w:rPr>
                <w:sz w:val="20"/>
                <w:szCs w:val="20"/>
                <w:lang w:val="ru-RU"/>
              </w:rPr>
              <w:t xml:space="preserve">             </w:t>
            </w:r>
            <w:r w:rsidR="003C447B" w:rsidRPr="007668B3">
              <w:rPr>
                <w:sz w:val="20"/>
                <w:szCs w:val="20"/>
                <w:lang w:val="ru-RU"/>
              </w:rPr>
              <w:t>Свака држава чланица одређује надлежни орган који ће бити задужен за издавање дозвола за рад овлашћеним ревизорима и друштвима за ревизију.</w:t>
            </w:r>
          </w:p>
          <w:p w:rsidR="003C447B" w:rsidRPr="007668B3" w:rsidRDefault="003C447B" w:rsidP="0017665F">
            <w:pPr>
              <w:jc w:val="both"/>
              <w:rPr>
                <w:strike/>
                <w:sz w:val="20"/>
                <w:szCs w:val="20"/>
                <w:lang w:val="ru-RU"/>
              </w:rPr>
            </w:pPr>
          </w:p>
        </w:tc>
        <w:tc>
          <w:tcPr>
            <w:tcW w:w="407" w:type="pct"/>
          </w:tcPr>
          <w:p w:rsidR="003C447B" w:rsidRPr="009360D1" w:rsidRDefault="009360D1" w:rsidP="0017665F">
            <w:pPr>
              <w:rPr>
                <w:sz w:val="20"/>
                <w:szCs w:val="20"/>
                <w:lang w:val="sr-Cyrl-CS"/>
              </w:rPr>
            </w:pPr>
            <w:r w:rsidRPr="009360D1">
              <w:rPr>
                <w:sz w:val="20"/>
                <w:szCs w:val="20"/>
                <w:lang w:val="sr-Cyrl-CS"/>
              </w:rPr>
              <w:t>6.1. и 14.1.</w:t>
            </w:r>
          </w:p>
        </w:tc>
        <w:tc>
          <w:tcPr>
            <w:tcW w:w="1627" w:type="pct"/>
          </w:tcPr>
          <w:p w:rsidR="003C447B" w:rsidRPr="00C07736" w:rsidRDefault="00DF1F8B" w:rsidP="0017665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9360D1" w:rsidRPr="00C07736">
              <w:rPr>
                <w:rFonts w:eastAsia="TimesNewRoman"/>
                <w:sz w:val="20"/>
                <w:szCs w:val="20"/>
                <w:lang w:val="ru-RU"/>
              </w:rPr>
              <w:t>Лиценца за обављање ревизије (у даљем тексту: лиценца) је јавна исправа коју, у складу са овим законом, издаје Министарство.</w:t>
            </w:r>
          </w:p>
          <w:p w:rsidR="009360D1" w:rsidRPr="00C07736" w:rsidRDefault="00122BC1" w:rsidP="0017665F">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9360D1" w:rsidRPr="00C07736">
              <w:rPr>
                <w:rFonts w:eastAsia="TimesNewRoman"/>
                <w:sz w:val="20"/>
                <w:szCs w:val="20"/>
                <w:lang w:val="ru-RU"/>
              </w:rPr>
              <w:t>Дозволу за обављање ревизије на основу које се друштво за ревизију, односно самостални ревизор региструје за обављање ревизије, решењем издаје Министарство.</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3.3</w:t>
            </w:r>
          </w:p>
        </w:tc>
        <w:tc>
          <w:tcPr>
            <w:tcW w:w="1330" w:type="pct"/>
          </w:tcPr>
          <w:p w:rsidR="003C447B" w:rsidRPr="007668B3" w:rsidRDefault="00DF1F8B" w:rsidP="0017665F">
            <w:pPr>
              <w:jc w:val="both"/>
              <w:rPr>
                <w:sz w:val="20"/>
                <w:szCs w:val="20"/>
                <w:lang w:val="ru-RU"/>
              </w:rPr>
            </w:pPr>
            <w:r>
              <w:rPr>
                <w:sz w:val="20"/>
                <w:szCs w:val="20"/>
                <w:lang w:val="ru-RU"/>
              </w:rPr>
              <w:t xml:space="preserve">            </w:t>
            </w:r>
            <w:r w:rsidR="003C447B" w:rsidRPr="007668B3">
              <w:rPr>
                <w:sz w:val="20"/>
                <w:szCs w:val="20"/>
                <w:lang w:val="ru-RU"/>
              </w:rPr>
              <w:t>Не прејудицирајући одредбе члана 11, надлежни органи држава чланица могу да овласте као законског ревизора само она физичка лица која у најмању руку задовољавају услове наведене у члановима 4 и 6 до 10.</w:t>
            </w:r>
          </w:p>
        </w:tc>
        <w:tc>
          <w:tcPr>
            <w:tcW w:w="407" w:type="pct"/>
          </w:tcPr>
          <w:p w:rsidR="003C447B" w:rsidRPr="008A411F" w:rsidRDefault="008A411F" w:rsidP="0017665F">
            <w:pPr>
              <w:rPr>
                <w:sz w:val="20"/>
                <w:szCs w:val="20"/>
                <w:lang w:val="sr-Cyrl-CS"/>
              </w:rPr>
            </w:pPr>
            <w:r w:rsidRPr="008A411F">
              <w:rPr>
                <w:sz w:val="20"/>
                <w:szCs w:val="20"/>
                <w:lang w:val="sr-Cyrl-CS"/>
              </w:rPr>
              <w:t>6.</w:t>
            </w:r>
          </w:p>
          <w:p w:rsidR="003C447B" w:rsidRPr="008A411F" w:rsidRDefault="003C447B" w:rsidP="0017665F">
            <w:pPr>
              <w:rPr>
                <w:sz w:val="20"/>
                <w:szCs w:val="20"/>
                <w:lang w:val="sr-Cyrl-CS"/>
              </w:rPr>
            </w:pPr>
          </w:p>
          <w:p w:rsidR="003C447B" w:rsidRPr="008A411F" w:rsidRDefault="003C447B" w:rsidP="0017665F">
            <w:pPr>
              <w:rPr>
                <w:sz w:val="20"/>
                <w:szCs w:val="20"/>
                <w:lang w:val="sr-Cyrl-CS"/>
              </w:rPr>
            </w:pPr>
          </w:p>
        </w:tc>
        <w:tc>
          <w:tcPr>
            <w:tcW w:w="1627" w:type="pct"/>
          </w:tcPr>
          <w:p w:rsidR="008A411F" w:rsidRPr="008A411F" w:rsidRDefault="00DF1F8B"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Лиценца за обављање ревизије (у даљем тексту: лиценца) је јавна исправа коју, у складу са овим законом, издаје Министарство.</w:t>
            </w:r>
          </w:p>
          <w:p w:rsidR="008A411F" w:rsidRPr="008A411F" w:rsidRDefault="00DF1F8B"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Лиценца се издаје лицу које испуњава следеће услове:</w:t>
            </w:r>
          </w:p>
          <w:p w:rsidR="008A411F" w:rsidRPr="008A411F" w:rsidRDefault="005749A1"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1) да има положен испит за звање овлашћени ревизор;</w:t>
            </w:r>
          </w:p>
          <w:p w:rsidR="008A411F" w:rsidRPr="008A411F" w:rsidRDefault="005749A1"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 xml:space="preserve">2) да има стечено високо образовање на студијама другог степена у складу са законом којим се уређује високо образовање, односно на </w:t>
            </w:r>
            <w:r w:rsidR="008A411F" w:rsidRPr="008A411F">
              <w:rPr>
                <w:rFonts w:eastAsia="TimesNewRoman"/>
                <w:sz w:val="20"/>
                <w:szCs w:val="20"/>
                <w:lang w:val="ru-RU"/>
              </w:rPr>
              <w:lastRenderedPageBreak/>
              <w:t>основним студијама у трајању од најмање четири године;</w:t>
            </w:r>
          </w:p>
          <w:p w:rsidR="008A411F" w:rsidRPr="008A411F" w:rsidRDefault="005749A1"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3) да има најмање три године практичног радног искуства на законским ревизијама, од којих најмање две године уз надзор лиценцираног овлашћеног ревизора. Под практичним радним искуством на законским ревизијама сматра се радно искуство, на нeодређено или на одређено време, стечено у радном односу у друштву за ревизију, односно код самосталног ревизора на пословима законске ревизије;</w:t>
            </w:r>
          </w:p>
          <w:p w:rsidR="008A411F" w:rsidRPr="008A411F" w:rsidRDefault="005749A1"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 xml:space="preserve">4) да, у складу са овим законом не постоји забрана издавања нове лиценце, у случају ако му је лиценца раније одузета - до истека периода у коме постоји забрана издавања нове лиценце; </w:t>
            </w:r>
          </w:p>
          <w:p w:rsidR="008A411F" w:rsidRPr="008A411F" w:rsidRDefault="00DF1F8B" w:rsidP="008A411F">
            <w:pPr>
              <w:jc w:val="both"/>
              <w:rPr>
                <w:rFonts w:eastAsia="TimesNewRoman"/>
                <w:sz w:val="20"/>
                <w:szCs w:val="20"/>
                <w:lang w:val="ru-RU"/>
              </w:rPr>
            </w:pPr>
            <w:r>
              <w:rPr>
                <w:rFonts w:eastAsia="TimesNewRoman"/>
                <w:sz w:val="20"/>
                <w:szCs w:val="20"/>
                <w:lang w:val="ru-RU"/>
              </w:rPr>
              <w:t xml:space="preserve"> </w:t>
            </w:r>
            <w:r w:rsidR="003F206E">
              <w:rPr>
                <w:rFonts w:eastAsia="TimesNewRoman"/>
                <w:sz w:val="20"/>
                <w:szCs w:val="20"/>
                <w:lang w:val="ru-RU"/>
              </w:rPr>
              <w:t xml:space="preserve"> </w:t>
            </w:r>
            <w:r w:rsidR="005749A1">
              <w:rPr>
                <w:rFonts w:eastAsia="TimesNewRoman"/>
                <w:sz w:val="20"/>
                <w:szCs w:val="20"/>
                <w:lang w:val="ru-RU"/>
              </w:rPr>
              <w:t xml:space="preserve">        </w:t>
            </w:r>
            <w:r w:rsidR="008A411F" w:rsidRPr="008A411F">
              <w:rPr>
                <w:rFonts w:eastAsia="TimesNewRoman"/>
                <w:sz w:val="20"/>
                <w:szCs w:val="20"/>
                <w:lang w:val="ru-RU"/>
              </w:rPr>
              <w:t xml:space="preserve">5) да није правоснажно осуђиван за кривична дела која га чине недостојним за обављање ових послова, у смислу члана 5. овог закона. </w:t>
            </w:r>
          </w:p>
          <w:p w:rsidR="008A411F" w:rsidRPr="008A411F" w:rsidRDefault="00DF1F8B"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Лиценца из става 1. овог члана може бити издата ревизору државе чланице који има важећу исправу надлежног органа државе чланице за обављање законске ревизије, која по садржају одговара лиценци (лиценца, сертификат и сл.) и испуњава услове из става 2. тач. 2) - 5) овог члана.</w:t>
            </w:r>
          </w:p>
          <w:p w:rsidR="008A411F" w:rsidRPr="008A411F" w:rsidRDefault="00DF1F8B" w:rsidP="008A411F">
            <w:pPr>
              <w:jc w:val="both"/>
              <w:rPr>
                <w:rFonts w:eastAsia="TimesNewRoman"/>
                <w:sz w:val="20"/>
                <w:szCs w:val="20"/>
                <w:lang w:val="ru-RU"/>
              </w:rPr>
            </w:pPr>
            <w:r>
              <w:rPr>
                <w:rFonts w:eastAsia="TimesNewRoman"/>
                <w:sz w:val="20"/>
                <w:szCs w:val="20"/>
                <w:lang w:val="ru-RU"/>
              </w:rPr>
              <w:t xml:space="preserve">              </w:t>
            </w:r>
            <w:r w:rsidR="008A411F" w:rsidRPr="008A411F">
              <w:rPr>
                <w:rFonts w:eastAsia="TimesNewRoman"/>
                <w:sz w:val="20"/>
                <w:szCs w:val="20"/>
                <w:lang w:val="ru-RU"/>
              </w:rPr>
              <w:t xml:space="preserve">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 </w:t>
            </w:r>
          </w:p>
          <w:p w:rsidR="003C447B" w:rsidRPr="00E05821" w:rsidRDefault="00DF1F8B" w:rsidP="003F206E">
            <w:pPr>
              <w:jc w:val="both"/>
              <w:rPr>
                <w:rFonts w:eastAsia="TimesNewRoman"/>
                <w:sz w:val="20"/>
                <w:szCs w:val="20"/>
                <w:highlight w:val="yellow"/>
                <w:lang w:val="sr-Cyrl-CS"/>
              </w:rPr>
            </w:pPr>
            <w:r>
              <w:rPr>
                <w:rFonts w:eastAsia="TimesNewRoman"/>
                <w:sz w:val="20"/>
                <w:szCs w:val="20"/>
                <w:lang w:val="ru-RU"/>
              </w:rPr>
              <w:t xml:space="preserve">              </w:t>
            </w:r>
            <w:r w:rsidR="008A411F" w:rsidRPr="008A411F">
              <w:rPr>
                <w:rFonts w:eastAsia="TimesNewRoman"/>
                <w:sz w:val="20"/>
                <w:szCs w:val="20"/>
                <w:lang w:val="ru-RU"/>
              </w:rPr>
              <w:t xml:space="preserve">За добијање лиценце ревизор државе чланице, односно ревизор треће земље дужан је да положи допунски испит из познавања прописа Републике Србије из области наведених у члану 9. </w:t>
            </w:r>
            <w:r w:rsidR="008A411F" w:rsidRPr="008A411F">
              <w:rPr>
                <w:rFonts w:eastAsia="TimesNewRoman"/>
                <w:sz w:val="20"/>
                <w:szCs w:val="20"/>
                <w:lang w:val="ru-RU"/>
              </w:rPr>
              <w:lastRenderedPageBreak/>
              <w:t>став 4. тачка 1) овог закона, а које су обухваћене програмом Коморе из става 5. тог члана.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8A411F" w:rsidRPr="007668B3" w:rsidTr="00871DC9">
        <w:tc>
          <w:tcPr>
            <w:tcW w:w="294" w:type="pct"/>
          </w:tcPr>
          <w:p w:rsidR="008A411F" w:rsidRPr="007668B3" w:rsidRDefault="008A411F" w:rsidP="008A411F">
            <w:pPr>
              <w:rPr>
                <w:sz w:val="20"/>
                <w:szCs w:val="20"/>
                <w:lang w:val="sr-Cyrl-CS"/>
              </w:rPr>
            </w:pPr>
            <w:r w:rsidRPr="007668B3">
              <w:rPr>
                <w:sz w:val="20"/>
                <w:szCs w:val="20"/>
                <w:lang w:val="sr-Cyrl-CS"/>
              </w:rPr>
              <w:lastRenderedPageBreak/>
              <w:t>3.4.1</w:t>
            </w:r>
          </w:p>
          <w:p w:rsidR="008A411F" w:rsidRPr="007668B3" w:rsidRDefault="008A411F" w:rsidP="008A411F">
            <w:pPr>
              <w:rPr>
                <w:sz w:val="20"/>
                <w:szCs w:val="20"/>
                <w:lang w:val="sr-Cyrl-CS"/>
              </w:rPr>
            </w:pPr>
          </w:p>
        </w:tc>
        <w:tc>
          <w:tcPr>
            <w:tcW w:w="1330" w:type="pct"/>
          </w:tcPr>
          <w:p w:rsidR="008A411F" w:rsidRPr="007668B3" w:rsidRDefault="009D44B9" w:rsidP="008A411F">
            <w:pPr>
              <w:jc w:val="both"/>
              <w:rPr>
                <w:sz w:val="20"/>
                <w:szCs w:val="20"/>
                <w:lang w:val="ru-RU"/>
              </w:rPr>
            </w:pPr>
            <w:r>
              <w:rPr>
                <w:sz w:val="20"/>
                <w:szCs w:val="20"/>
                <w:lang w:val="ru-RU"/>
              </w:rPr>
              <w:t xml:space="preserve">             </w:t>
            </w:r>
            <w:r w:rsidR="008A411F" w:rsidRPr="007668B3">
              <w:rPr>
                <w:sz w:val="20"/>
                <w:szCs w:val="20"/>
                <w:lang w:val="ru-RU"/>
              </w:rPr>
              <w:t>Надлежни органи држава чланица могу да овласте као ревизорска друштва она правна лица која испуњавају ниже наведене услове од (а) до (ца). Државе чланице могу да поставе додатне услове само у вези са ставом (ц), уколико су они пропорционални задатим циљевима, тј. не превазилазе активности које је неопходно предузети како би се ти циљеви постигли.</w:t>
            </w:r>
          </w:p>
          <w:p w:rsidR="008A411F" w:rsidRPr="007668B3" w:rsidRDefault="008A411F" w:rsidP="009D44B9">
            <w:pPr>
              <w:jc w:val="both"/>
              <w:rPr>
                <w:sz w:val="20"/>
                <w:szCs w:val="20"/>
                <w:lang w:val="ru-RU"/>
              </w:rPr>
            </w:pPr>
            <w:r w:rsidRPr="007668B3">
              <w:rPr>
                <w:sz w:val="20"/>
                <w:szCs w:val="20"/>
                <w:lang w:val="ru-RU"/>
              </w:rPr>
              <w:t>(а) Физичка лица која врше законске ревизије у име ревизорског друштва морају да задовоље најмање услове наметнуте члановима 4 и 6 до 12 и морају да поседују лиценце овлашћених законских ревизора у односној држави чланици</w:t>
            </w:r>
          </w:p>
        </w:tc>
        <w:tc>
          <w:tcPr>
            <w:tcW w:w="407" w:type="pct"/>
          </w:tcPr>
          <w:p w:rsidR="008A411F" w:rsidRPr="00E62652" w:rsidRDefault="008A411F" w:rsidP="008A411F">
            <w:pPr>
              <w:rPr>
                <w:sz w:val="20"/>
                <w:szCs w:val="20"/>
                <w:highlight w:val="yellow"/>
                <w:lang w:val="sr-Cyrl-CS"/>
              </w:rPr>
            </w:pPr>
            <w:r w:rsidRPr="008A411F">
              <w:rPr>
                <w:sz w:val="20"/>
                <w:szCs w:val="20"/>
                <w:lang w:val="sr-Cyrl-CS"/>
              </w:rPr>
              <w:t>4.</w:t>
            </w:r>
          </w:p>
        </w:tc>
        <w:tc>
          <w:tcPr>
            <w:tcW w:w="1627" w:type="pct"/>
          </w:tcPr>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8A411F" w:rsidRPr="005F0FF0">
              <w:rPr>
                <w:rFonts w:eastAsia="TimesNewRoman"/>
                <w:sz w:val="20"/>
                <w:szCs w:val="20"/>
                <w:lang w:val="ru-RU"/>
              </w:rPr>
              <w:t>Ревизију може да обавља:</w:t>
            </w:r>
          </w:p>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 xml:space="preserve">1) друштво за ревизију из члана 2. тачка 4) овог закона које има у радном односу са пуним радним временом запосленог најмање једног лиценцираног овлашћеног ревизора и испуњава друге услове утврђене овим законом; </w:t>
            </w:r>
          </w:p>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 xml:space="preserve">2) друштво за ревизију државе чланице које је за обављање ревизије добило дозволу у складу са овим законом, односно које је регистровано за обављање ревизије у смислу овог закона; </w:t>
            </w:r>
          </w:p>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3) друштво за ревизију треће земље које је за обављање ревизије добило дозволу у складу са овим законом;</w:t>
            </w:r>
          </w:p>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 xml:space="preserve">4) самостални ревизор из члана 2. тачка 9) овог закона; </w:t>
            </w:r>
          </w:p>
          <w:p w:rsidR="008A411F" w:rsidRPr="005F0FF0"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5) ревизор државе чланице који има важећу лиценцу и дозволу за обављање ревизије, које су издате од надлежног органа у Републици Србији, а који је регистрован као самостални ревизор у складу са овим законом;</w:t>
            </w:r>
          </w:p>
          <w:p w:rsidR="008A411F" w:rsidRDefault="00BE0528" w:rsidP="008A411F">
            <w:pPr>
              <w:autoSpaceDE w:val="0"/>
              <w:autoSpaceDN w:val="0"/>
              <w:adjustRightInd w:val="0"/>
              <w:jc w:val="both"/>
              <w:rPr>
                <w:rFonts w:eastAsia="TimesNewRoman"/>
                <w:sz w:val="20"/>
                <w:szCs w:val="20"/>
                <w:lang w:val="ru-RU"/>
              </w:rPr>
            </w:pPr>
            <w:r>
              <w:rPr>
                <w:rFonts w:eastAsia="TimesNewRoman"/>
                <w:sz w:val="20"/>
                <w:szCs w:val="20"/>
              </w:rPr>
              <w:t xml:space="preserve">             </w:t>
            </w:r>
            <w:r w:rsidR="008A411F" w:rsidRPr="005F0FF0">
              <w:rPr>
                <w:rFonts w:eastAsia="TimesNewRoman"/>
                <w:sz w:val="20"/>
                <w:szCs w:val="20"/>
                <w:lang w:val="ru-RU"/>
              </w:rPr>
              <w:t>6) ревизор треће земље који има важећу лиценцу и дозволу за обављање ревизије, које су издате од надлежног органа у Републици Србији, а који је регистрован као самостални ревизор у складу са овим законом</w:t>
            </w:r>
            <w:r w:rsidR="008A411F">
              <w:rPr>
                <w:rFonts w:eastAsia="TimesNewRoman"/>
                <w:sz w:val="20"/>
                <w:szCs w:val="20"/>
                <w:lang w:val="ru-RU"/>
              </w:rPr>
              <w:t>.</w:t>
            </w:r>
          </w:p>
          <w:p w:rsidR="008A411F" w:rsidRPr="00E05821" w:rsidRDefault="008A411F" w:rsidP="008A411F">
            <w:pPr>
              <w:autoSpaceDE w:val="0"/>
              <w:autoSpaceDN w:val="0"/>
              <w:adjustRightInd w:val="0"/>
              <w:ind w:firstLine="720"/>
              <w:jc w:val="both"/>
              <w:rPr>
                <w:rFonts w:eastAsia="TimesNewRoman"/>
                <w:sz w:val="20"/>
                <w:szCs w:val="20"/>
                <w:highlight w:val="yellow"/>
                <w:lang w:val="ru-RU"/>
              </w:rPr>
            </w:pPr>
            <w:r w:rsidRPr="005F0FF0">
              <w:rPr>
                <w:rFonts w:eastAsia="TimesNewRoman"/>
                <w:sz w:val="20"/>
                <w:szCs w:val="20"/>
                <w:lang w:val="ru-RU"/>
              </w:rPr>
              <w:t>Друштва за ревизију из става 1. овог члана обављају ревизију преко лиценцираних овлашћених ревизора.</w:t>
            </w:r>
          </w:p>
        </w:tc>
        <w:tc>
          <w:tcPr>
            <w:tcW w:w="661" w:type="pct"/>
          </w:tcPr>
          <w:p w:rsidR="008A411F" w:rsidRPr="007668B3" w:rsidRDefault="008A411F" w:rsidP="008A411F">
            <w:pPr>
              <w:rPr>
                <w:sz w:val="20"/>
                <w:szCs w:val="20"/>
                <w:lang w:val="sr-Cyrl-CS"/>
              </w:rPr>
            </w:pPr>
            <w:r w:rsidRPr="007668B3">
              <w:rPr>
                <w:sz w:val="20"/>
                <w:szCs w:val="20"/>
                <w:lang w:val="sr-Cyrl-CS"/>
              </w:rPr>
              <w:t xml:space="preserve">Потпуно усклађено </w:t>
            </w:r>
          </w:p>
        </w:tc>
        <w:tc>
          <w:tcPr>
            <w:tcW w:w="681" w:type="pct"/>
          </w:tcPr>
          <w:p w:rsidR="008A411F" w:rsidRPr="007668B3" w:rsidRDefault="008A411F" w:rsidP="008A411F">
            <w:pPr>
              <w:rPr>
                <w:sz w:val="20"/>
                <w:szCs w:val="20"/>
                <w:lang w:val="sr-Cyrl-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3.4.2</w:t>
            </w:r>
          </w:p>
        </w:tc>
        <w:tc>
          <w:tcPr>
            <w:tcW w:w="1330" w:type="pct"/>
          </w:tcPr>
          <w:p w:rsidR="003C447B" w:rsidRPr="007668B3" w:rsidRDefault="009D44B9" w:rsidP="0017665F">
            <w:pPr>
              <w:jc w:val="both"/>
              <w:rPr>
                <w:sz w:val="20"/>
                <w:szCs w:val="20"/>
                <w:lang w:val="ru-RU"/>
              </w:rPr>
            </w:pPr>
            <w:r>
              <w:rPr>
                <w:sz w:val="20"/>
                <w:szCs w:val="20"/>
              </w:rPr>
              <w:t xml:space="preserve">                </w:t>
            </w:r>
            <w:r w:rsidR="003C447B" w:rsidRPr="007668B3">
              <w:rPr>
                <w:sz w:val="20"/>
                <w:szCs w:val="20"/>
              </w:rPr>
              <w:t xml:space="preserve">Већину гласачких права у субјекту морају имати друштва за ревизију којима је издата дозвола у било којој држави чланици или физичка лица </w:t>
            </w:r>
            <w:r w:rsidR="003C447B" w:rsidRPr="007668B3">
              <w:rPr>
                <w:sz w:val="20"/>
                <w:szCs w:val="20"/>
              </w:rPr>
              <w:lastRenderedPageBreak/>
              <w:t>која задовољавају, као минимум, услове који су предвиђени у чл. 4. и 6 - 12.</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Member States may provide that such natural persons must also have been approved in another Member State.</w:t>
            </w:r>
            <w:r w:rsidR="003C447B" w:rsidRPr="007668B3">
              <w:rPr>
                <w:rStyle w:val="tw4winMark"/>
                <w:color w:val="auto"/>
                <w:sz w:val="20"/>
                <w:szCs w:val="20"/>
              </w:rPr>
              <w:t>&lt;}0{&gt;</w:t>
            </w:r>
            <w:r w:rsidR="003C447B" w:rsidRPr="007668B3">
              <w:rPr>
                <w:sz w:val="20"/>
                <w:szCs w:val="20"/>
              </w:rPr>
              <w:t>Државе чланице могу предвидети да таква физичка лица морају такође бити овлашћена у другој држави чланици.</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For the purpose of the statutory audit of cooperatives, savings banks and similar entities as referred to in Article 45 of Directive 86/635/EEC, a subsidiary or legal successor of a cooperative, savings bank or similar entity as referred to in Article 45 of Directive 86/635/EEC, Member States may lay down other specific provisions in relation to voting rights;'</w:t>
            </w:r>
            <w:r w:rsidR="003C447B" w:rsidRPr="007668B3">
              <w:rPr>
                <w:rStyle w:val="tw4winMark"/>
                <w:color w:val="auto"/>
                <w:sz w:val="20"/>
                <w:szCs w:val="20"/>
              </w:rPr>
              <w:t>&lt;}0{&gt;</w:t>
            </w:r>
            <w:r w:rsidR="003C447B" w:rsidRPr="007668B3">
              <w:rPr>
                <w:sz w:val="20"/>
                <w:szCs w:val="20"/>
              </w:rPr>
              <w:t xml:space="preserve">За потребе законске ревизије задруга, штедних банака и сличних субјеката који се помињу у члану 45. Директиве 86/635/EEЗ, подређеног друштва или правног следбеника задруге, штедне банке или сличног субјекта који се помиње у члану 45. Директиве 86/635/EEЗ, државе чланице могу предвидети друге  </w:t>
            </w:r>
            <w:r w:rsidR="003C447B" w:rsidRPr="007668B3">
              <w:rPr>
                <w:sz w:val="20"/>
                <w:szCs w:val="20"/>
                <w:lang w:val="sr-Cyrl-CS"/>
              </w:rPr>
              <w:t xml:space="preserve">посебне </w:t>
            </w:r>
            <w:r w:rsidR="003C447B" w:rsidRPr="007668B3">
              <w:rPr>
                <w:sz w:val="20"/>
                <w:szCs w:val="20"/>
              </w:rPr>
              <w:t>одредбе у вези са правом гласа;</w:t>
            </w:r>
          </w:p>
        </w:tc>
        <w:tc>
          <w:tcPr>
            <w:tcW w:w="407" w:type="pct"/>
          </w:tcPr>
          <w:p w:rsidR="003C447B" w:rsidRPr="001B3149" w:rsidRDefault="001B3149" w:rsidP="0017665F">
            <w:pPr>
              <w:rPr>
                <w:sz w:val="20"/>
                <w:szCs w:val="20"/>
                <w:lang w:val="sr-Cyrl-CS"/>
              </w:rPr>
            </w:pPr>
            <w:r w:rsidRPr="001B3149">
              <w:rPr>
                <w:sz w:val="20"/>
                <w:szCs w:val="20"/>
                <w:lang w:val="sr-Cyrl-CS"/>
              </w:rPr>
              <w:lastRenderedPageBreak/>
              <w:t>12.1.1</w:t>
            </w:r>
            <w:r w:rsidR="00AE56A7">
              <w:rPr>
                <w:sz w:val="20"/>
                <w:szCs w:val="20"/>
                <w:lang w:val="sr-Cyrl-CS"/>
              </w:rPr>
              <w:t>.</w:t>
            </w:r>
          </w:p>
        </w:tc>
        <w:tc>
          <w:tcPr>
            <w:tcW w:w="1627" w:type="pct"/>
          </w:tcPr>
          <w:p w:rsidR="00AE56A7" w:rsidRPr="00830C03" w:rsidRDefault="00AE56A7" w:rsidP="00AE56A7">
            <w:pPr>
              <w:autoSpaceDE w:val="0"/>
              <w:autoSpaceDN w:val="0"/>
              <w:adjustRightInd w:val="0"/>
              <w:ind w:firstLine="720"/>
              <w:jc w:val="both"/>
              <w:rPr>
                <w:rFonts w:eastAsia="TimesNewRoman"/>
                <w:sz w:val="20"/>
                <w:szCs w:val="20"/>
                <w:lang w:val="ru-RU"/>
              </w:rPr>
            </w:pPr>
            <w:r w:rsidRPr="00830C03">
              <w:rPr>
                <w:rFonts w:eastAsia="TimesNewRoman"/>
                <w:sz w:val="20"/>
                <w:szCs w:val="20"/>
                <w:lang w:val="ru-RU"/>
              </w:rPr>
              <w:t>Ревизију могу да обављају друштва за ревизију у којима:</w:t>
            </w:r>
          </w:p>
          <w:p w:rsidR="003C447B" w:rsidRPr="00E05821" w:rsidRDefault="001B3149" w:rsidP="00AE56A7">
            <w:pPr>
              <w:autoSpaceDE w:val="0"/>
              <w:autoSpaceDN w:val="0"/>
              <w:adjustRightInd w:val="0"/>
              <w:ind w:firstLine="720"/>
              <w:jc w:val="both"/>
              <w:rPr>
                <w:rFonts w:eastAsia="TimesNewRoman"/>
                <w:sz w:val="20"/>
                <w:szCs w:val="20"/>
                <w:highlight w:val="yellow"/>
                <w:lang w:val="ru-RU"/>
              </w:rPr>
            </w:pPr>
            <w:r w:rsidRPr="00830C03">
              <w:rPr>
                <w:rFonts w:eastAsia="TimesNewRoman"/>
                <w:sz w:val="20"/>
                <w:szCs w:val="20"/>
                <w:lang w:val="ru-RU"/>
              </w:rPr>
              <w:t xml:space="preserve">1) већину </w:t>
            </w:r>
            <w:r w:rsidR="00AE56A7" w:rsidRPr="00830C03">
              <w:rPr>
                <w:rFonts w:eastAsia="TimesNewRoman"/>
                <w:sz w:val="20"/>
                <w:szCs w:val="20"/>
                <w:lang w:val="sr-Cyrl-RS"/>
              </w:rPr>
              <w:t>гласачких права</w:t>
            </w:r>
            <w:r w:rsidRPr="00830C03">
              <w:rPr>
                <w:rFonts w:eastAsia="TimesNewRoman"/>
                <w:sz w:val="20"/>
                <w:szCs w:val="20"/>
                <w:lang w:val="ru-RU"/>
              </w:rPr>
              <w:t xml:space="preserve"> имају друштва за ревизију, односно  лиценцирани</w:t>
            </w:r>
            <w:r w:rsidRPr="001B3149">
              <w:rPr>
                <w:rFonts w:eastAsia="TimesNewRoman"/>
                <w:sz w:val="20"/>
                <w:szCs w:val="20"/>
                <w:lang w:val="ru-RU"/>
              </w:rPr>
              <w:t xml:space="preserve"> овлашћени </w:t>
            </w:r>
            <w:r w:rsidRPr="001B3149">
              <w:rPr>
                <w:rFonts w:eastAsia="TimesNewRoman"/>
                <w:sz w:val="20"/>
                <w:szCs w:val="20"/>
                <w:lang w:val="ru-RU"/>
              </w:rPr>
              <w:lastRenderedPageBreak/>
              <w:t>ревизори или друштва за ревизију држава чланица, односно ревизори држава чланица</w:t>
            </w:r>
            <w:r w:rsidR="00AE56A7">
              <w:rPr>
                <w:rFonts w:eastAsia="TimesNewRoman"/>
                <w:sz w:val="20"/>
                <w:szCs w:val="20"/>
                <w:lang w:val="ru-RU"/>
              </w:rPr>
              <w:t>;</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rPr>
          <w:trHeight w:val="1691"/>
        </w:trPr>
        <w:tc>
          <w:tcPr>
            <w:tcW w:w="294" w:type="pct"/>
          </w:tcPr>
          <w:p w:rsidR="003C447B" w:rsidRPr="007668B3" w:rsidRDefault="003C447B" w:rsidP="0017665F">
            <w:pPr>
              <w:rPr>
                <w:sz w:val="20"/>
                <w:szCs w:val="20"/>
                <w:lang w:val="sr-Cyrl-CS"/>
              </w:rPr>
            </w:pPr>
            <w:r w:rsidRPr="007668B3">
              <w:rPr>
                <w:sz w:val="20"/>
                <w:szCs w:val="20"/>
                <w:lang w:val="sr-Cyrl-CS"/>
              </w:rPr>
              <w:lastRenderedPageBreak/>
              <w:t>3.4.3</w:t>
            </w:r>
          </w:p>
        </w:tc>
        <w:tc>
          <w:tcPr>
            <w:tcW w:w="1330" w:type="pct"/>
          </w:tcPr>
          <w:p w:rsidR="003C447B" w:rsidRPr="00F427A6" w:rsidRDefault="009D44B9" w:rsidP="0017665F">
            <w:pPr>
              <w:jc w:val="both"/>
              <w:rPr>
                <w:sz w:val="20"/>
                <w:szCs w:val="20"/>
                <w:lang w:val="ru-RU"/>
              </w:rPr>
            </w:pPr>
            <w:r>
              <w:rPr>
                <w:sz w:val="20"/>
                <w:szCs w:val="20"/>
                <w:lang w:val="ru-RU"/>
              </w:rPr>
              <w:t xml:space="preserve">                  </w:t>
            </w:r>
            <w:r w:rsidR="003C447B" w:rsidRPr="00F427A6">
              <w:rPr>
                <w:sz w:val="20"/>
                <w:szCs w:val="20"/>
                <w:lang w:val="ru-RU"/>
              </w:rPr>
              <w:t>Већина од највише 75% чланова административног или управљачког органа друштва морају да буду било ревизорска друштва која поседују лиценцу у једној од држава чланица, било физичка лица која у најмању руку задовољавају услове из чланова 4 и 6 до 12; Државе чланице могу у својим законодавствима додатно да предвиде да таква физичка лица морају да буду овлашћена у једној од држава чланица. Када такав орган нема више од два члана, један од тих чланова мора да задовољи барем услове наведене у овом ставу</w:t>
            </w:r>
          </w:p>
        </w:tc>
        <w:tc>
          <w:tcPr>
            <w:tcW w:w="407" w:type="pct"/>
          </w:tcPr>
          <w:p w:rsidR="003C447B" w:rsidRDefault="00F427A6" w:rsidP="0017665F">
            <w:pPr>
              <w:rPr>
                <w:sz w:val="20"/>
                <w:szCs w:val="20"/>
                <w:lang w:val="sr-Cyrl-CS"/>
              </w:rPr>
            </w:pPr>
            <w:r w:rsidRPr="00F427A6">
              <w:rPr>
                <w:sz w:val="20"/>
                <w:szCs w:val="20"/>
                <w:lang w:val="sr-Cyrl-CS"/>
              </w:rPr>
              <w:t>12.1.</w:t>
            </w:r>
            <w:r w:rsidR="00AE56A7">
              <w:rPr>
                <w:sz w:val="20"/>
                <w:szCs w:val="20"/>
                <w:lang w:val="sr-Cyrl-CS"/>
              </w:rPr>
              <w:t>2</w:t>
            </w:r>
            <w:r w:rsidR="0041445F">
              <w:rPr>
                <w:sz w:val="20"/>
                <w:szCs w:val="20"/>
                <w:lang w:val="sr-Cyrl-CS"/>
              </w:rPr>
              <w:t>.</w:t>
            </w: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AE56A7" w:rsidRDefault="00AE56A7" w:rsidP="0017665F">
            <w:pPr>
              <w:rPr>
                <w:sz w:val="20"/>
                <w:szCs w:val="20"/>
                <w:lang w:val="sr-Cyrl-CS"/>
              </w:rPr>
            </w:pPr>
            <w:r>
              <w:rPr>
                <w:sz w:val="20"/>
                <w:szCs w:val="20"/>
                <w:lang w:val="sr-Cyrl-CS"/>
              </w:rPr>
              <w:t>12.2</w:t>
            </w:r>
            <w:r w:rsidR="0041445F">
              <w:rPr>
                <w:sz w:val="20"/>
                <w:szCs w:val="20"/>
                <w:lang w:val="sr-Cyrl-CS"/>
              </w:rPr>
              <w:t>.</w:t>
            </w: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AE56A7" w:rsidRDefault="00AE56A7" w:rsidP="0017665F">
            <w:pPr>
              <w:rPr>
                <w:sz w:val="20"/>
                <w:szCs w:val="20"/>
                <w:lang w:val="sr-Cyrl-CS"/>
              </w:rPr>
            </w:pPr>
            <w:r>
              <w:rPr>
                <w:sz w:val="20"/>
                <w:szCs w:val="20"/>
                <w:lang w:val="sr-Cyrl-CS"/>
              </w:rPr>
              <w:t>12.3</w:t>
            </w:r>
            <w:r w:rsidR="0041445F">
              <w:rPr>
                <w:sz w:val="20"/>
                <w:szCs w:val="20"/>
                <w:lang w:val="sr-Cyrl-CS"/>
              </w:rPr>
              <w:t>.</w:t>
            </w:r>
          </w:p>
          <w:p w:rsidR="00AE56A7" w:rsidRPr="00F427A6" w:rsidRDefault="00AE56A7" w:rsidP="0017665F">
            <w:pPr>
              <w:rPr>
                <w:sz w:val="20"/>
                <w:szCs w:val="20"/>
                <w:lang w:val="sr-Cyrl-CS"/>
              </w:rPr>
            </w:pPr>
          </w:p>
        </w:tc>
        <w:tc>
          <w:tcPr>
            <w:tcW w:w="1627" w:type="pct"/>
          </w:tcPr>
          <w:p w:rsidR="00F427A6" w:rsidRPr="00F427A6" w:rsidRDefault="00AE56A7" w:rsidP="00AE56A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427A6" w:rsidRPr="00F427A6">
              <w:rPr>
                <w:rFonts w:eastAsia="TimesNewRoman"/>
                <w:sz w:val="20"/>
                <w:szCs w:val="20"/>
                <w:lang w:val="ru-RU"/>
              </w:rPr>
              <w:t>Ревизију могу да обављају друштва за ревизију у којима:</w:t>
            </w:r>
          </w:p>
          <w:p w:rsidR="00F427A6" w:rsidRPr="00F427A6" w:rsidRDefault="00AE56A7" w:rsidP="00122BC1">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427A6" w:rsidRPr="00F427A6">
              <w:rPr>
                <w:rFonts w:eastAsia="TimesNewRoman"/>
                <w:sz w:val="20"/>
                <w:szCs w:val="20"/>
                <w:lang w:val="ru-RU"/>
              </w:rPr>
              <w:t xml:space="preserve">2) већина, а највише до три четвртине чланова органа управљања морају да буду лиценцирани овлашћени ревизори или друштва за ревизију, односно ревизори или друштва за ревизију држава чланица. </w:t>
            </w:r>
          </w:p>
          <w:p w:rsidR="00F427A6" w:rsidRPr="00F427A6" w:rsidRDefault="00AE56A7" w:rsidP="00AE56A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427A6" w:rsidRPr="00F427A6">
              <w:rPr>
                <w:rFonts w:eastAsia="TimesNewRoman"/>
                <w:sz w:val="20"/>
                <w:szCs w:val="20"/>
                <w:lang w:val="ru-RU"/>
              </w:rPr>
              <w:t>Ако се орган управљања из става 1. тачка 2) овог члана састоји од два члана, један од њих мора да буде лиценцирани овлашћени ревизор или друштво за ревизију, односно ревизор или друштво за ревизију државе чланице.</w:t>
            </w:r>
          </w:p>
          <w:p w:rsidR="003C447B" w:rsidRPr="00E05821" w:rsidRDefault="009D44B9" w:rsidP="00F427A6">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F427A6" w:rsidRPr="00F427A6">
              <w:rPr>
                <w:rFonts w:eastAsia="TimesNewRoman"/>
                <w:sz w:val="20"/>
                <w:szCs w:val="20"/>
                <w:lang w:val="ru-RU"/>
              </w:rPr>
              <w:t>Ако орган управљања из става 1. тачка 2) овог члана чини један члан, он мора да буде лиценцирани овлашћени ревизор или друштво за ревизију, односно ревизор или друштво за ревизију државе чланице.</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3.4.4</w:t>
            </w:r>
          </w:p>
        </w:tc>
        <w:tc>
          <w:tcPr>
            <w:tcW w:w="1330" w:type="pct"/>
          </w:tcPr>
          <w:p w:rsidR="003C447B" w:rsidRPr="007668B3" w:rsidRDefault="0083098B" w:rsidP="006577F2">
            <w:pPr>
              <w:rPr>
                <w:sz w:val="20"/>
                <w:szCs w:val="20"/>
                <w:lang w:val="sr-Cyrl-CS"/>
              </w:rPr>
            </w:pPr>
            <w:r>
              <w:rPr>
                <w:sz w:val="20"/>
                <w:szCs w:val="20"/>
                <w:lang w:val="ru-RU"/>
              </w:rPr>
              <w:t xml:space="preserve">            </w:t>
            </w:r>
            <w:r w:rsidR="003C447B" w:rsidRPr="007668B3">
              <w:rPr>
                <w:sz w:val="20"/>
                <w:szCs w:val="20"/>
                <w:lang w:val="ru-RU"/>
              </w:rPr>
              <w:t>Ревизорско друштво мора да задовољи услове које намеће члан 4</w:t>
            </w:r>
            <w:r w:rsidR="00744CB4">
              <w:rPr>
                <w:sz w:val="20"/>
                <w:szCs w:val="20"/>
                <w:lang w:val="ru-RU"/>
              </w:rPr>
              <w:t>.</w:t>
            </w:r>
            <w:r w:rsidR="003C447B" w:rsidRPr="007668B3">
              <w:rPr>
                <w:sz w:val="20"/>
                <w:szCs w:val="20"/>
                <w:lang w:val="ru-RU"/>
              </w:rPr>
              <w:t xml:space="preserve"> </w:t>
            </w:r>
          </w:p>
        </w:tc>
        <w:tc>
          <w:tcPr>
            <w:tcW w:w="407" w:type="pct"/>
          </w:tcPr>
          <w:p w:rsidR="003C447B" w:rsidRDefault="00EE12D6" w:rsidP="0017665F">
            <w:pPr>
              <w:rPr>
                <w:sz w:val="20"/>
                <w:szCs w:val="20"/>
                <w:lang w:val="sr-Cyrl-CS"/>
              </w:rPr>
            </w:pPr>
            <w:r w:rsidRPr="00EE12D6">
              <w:rPr>
                <w:sz w:val="20"/>
                <w:szCs w:val="20"/>
                <w:lang w:val="sr-Cyrl-CS"/>
              </w:rPr>
              <w:t>5.</w:t>
            </w:r>
          </w:p>
          <w:p w:rsidR="00744CB4" w:rsidRDefault="00744CB4" w:rsidP="0017665F">
            <w:pPr>
              <w:rPr>
                <w:sz w:val="20"/>
                <w:szCs w:val="20"/>
                <w:lang w:val="sr-Cyrl-CS"/>
              </w:rPr>
            </w:pPr>
          </w:p>
          <w:p w:rsidR="00744CB4" w:rsidRDefault="00744CB4" w:rsidP="0017665F">
            <w:pPr>
              <w:rPr>
                <w:sz w:val="20"/>
                <w:szCs w:val="20"/>
                <w:lang w:val="sr-Cyrl-CS"/>
              </w:rPr>
            </w:pPr>
          </w:p>
          <w:p w:rsidR="00744CB4" w:rsidRDefault="00744CB4" w:rsidP="0017665F">
            <w:pPr>
              <w:rPr>
                <w:sz w:val="20"/>
                <w:szCs w:val="20"/>
                <w:lang w:val="sr-Cyrl-CS"/>
              </w:rPr>
            </w:pPr>
          </w:p>
          <w:p w:rsidR="00744CB4" w:rsidRDefault="00744CB4" w:rsidP="0017665F">
            <w:pPr>
              <w:rPr>
                <w:sz w:val="20"/>
                <w:szCs w:val="20"/>
                <w:lang w:val="sr-Cyrl-CS"/>
              </w:rPr>
            </w:pPr>
          </w:p>
          <w:p w:rsidR="00122BC1" w:rsidRDefault="00122BC1" w:rsidP="0017665F">
            <w:pPr>
              <w:rPr>
                <w:sz w:val="20"/>
                <w:szCs w:val="20"/>
                <w:lang w:val="sr-Cyrl-CS"/>
              </w:rPr>
            </w:pPr>
          </w:p>
          <w:p w:rsidR="00122BC1" w:rsidRDefault="00122BC1" w:rsidP="0017665F">
            <w:pPr>
              <w:rPr>
                <w:sz w:val="20"/>
                <w:szCs w:val="20"/>
                <w:lang w:val="sr-Cyrl-CS"/>
              </w:rPr>
            </w:pPr>
          </w:p>
          <w:p w:rsidR="00122BC1" w:rsidRDefault="00122BC1" w:rsidP="0017665F">
            <w:pPr>
              <w:rPr>
                <w:sz w:val="20"/>
                <w:szCs w:val="20"/>
                <w:lang w:val="sr-Cyrl-CS"/>
              </w:rPr>
            </w:pPr>
          </w:p>
          <w:p w:rsidR="00122BC1" w:rsidRDefault="00122BC1" w:rsidP="0017665F">
            <w:pPr>
              <w:rPr>
                <w:sz w:val="20"/>
                <w:szCs w:val="20"/>
                <w:lang w:val="sr-Cyrl-CS"/>
              </w:rPr>
            </w:pPr>
          </w:p>
          <w:p w:rsidR="00122BC1" w:rsidRDefault="00122BC1" w:rsidP="0017665F">
            <w:pPr>
              <w:rPr>
                <w:sz w:val="20"/>
                <w:szCs w:val="20"/>
                <w:lang w:val="sr-Cyrl-CS"/>
              </w:rPr>
            </w:pPr>
          </w:p>
          <w:p w:rsidR="00122BC1" w:rsidRDefault="00122BC1" w:rsidP="0017665F">
            <w:pPr>
              <w:rPr>
                <w:sz w:val="20"/>
                <w:szCs w:val="20"/>
                <w:lang w:val="sr-Cyrl-CS"/>
              </w:rPr>
            </w:pPr>
          </w:p>
          <w:p w:rsidR="00291E90" w:rsidRDefault="00291E90" w:rsidP="0017665F">
            <w:pPr>
              <w:rPr>
                <w:sz w:val="20"/>
                <w:szCs w:val="20"/>
                <w:lang w:val="sr-Cyrl-CS"/>
              </w:rPr>
            </w:pPr>
          </w:p>
          <w:p w:rsidR="00291E90" w:rsidRDefault="00291E90" w:rsidP="0017665F">
            <w:pPr>
              <w:rPr>
                <w:sz w:val="20"/>
                <w:szCs w:val="20"/>
                <w:lang w:val="sr-Cyrl-CS"/>
              </w:rPr>
            </w:pPr>
          </w:p>
          <w:p w:rsidR="00291E90" w:rsidRDefault="00291E90" w:rsidP="0017665F">
            <w:pPr>
              <w:rPr>
                <w:sz w:val="20"/>
                <w:szCs w:val="20"/>
                <w:lang w:val="sr-Cyrl-CS"/>
              </w:rPr>
            </w:pPr>
          </w:p>
          <w:p w:rsidR="00291E90" w:rsidRDefault="00291E90" w:rsidP="0017665F">
            <w:pPr>
              <w:rPr>
                <w:sz w:val="20"/>
                <w:szCs w:val="20"/>
                <w:lang w:val="sr-Cyrl-CS"/>
              </w:rPr>
            </w:pPr>
          </w:p>
          <w:p w:rsidR="00EE12D6" w:rsidRDefault="00EE12D6" w:rsidP="0017665F">
            <w:pPr>
              <w:rPr>
                <w:sz w:val="20"/>
                <w:szCs w:val="20"/>
                <w:lang w:val="sr-Cyrl-CS"/>
              </w:rPr>
            </w:pPr>
            <w:r>
              <w:rPr>
                <w:sz w:val="20"/>
                <w:szCs w:val="20"/>
                <w:lang w:val="sr-Cyrl-CS"/>
              </w:rPr>
              <w:t>13.2.</w:t>
            </w: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6577F2" w:rsidRDefault="006577F2" w:rsidP="0017665F">
            <w:pPr>
              <w:rPr>
                <w:sz w:val="20"/>
                <w:szCs w:val="20"/>
                <w:lang w:val="sr-Cyrl-CS"/>
              </w:rPr>
            </w:pPr>
          </w:p>
          <w:p w:rsidR="00C51473" w:rsidRDefault="00C51473" w:rsidP="0017665F">
            <w:pPr>
              <w:rPr>
                <w:sz w:val="20"/>
                <w:szCs w:val="20"/>
                <w:lang w:val="sr-Cyrl-CS"/>
              </w:rPr>
            </w:pPr>
            <w:r>
              <w:rPr>
                <w:sz w:val="20"/>
                <w:szCs w:val="20"/>
                <w:lang w:val="sr-Cyrl-CS"/>
              </w:rPr>
              <w:t>13.5.</w:t>
            </w:r>
          </w:p>
          <w:p w:rsidR="00EE12D6" w:rsidRPr="00EE12D6" w:rsidRDefault="00EE12D6" w:rsidP="0017665F">
            <w:pPr>
              <w:rPr>
                <w:sz w:val="20"/>
                <w:szCs w:val="20"/>
                <w:lang w:val="sr-Cyrl-CS"/>
              </w:rPr>
            </w:pPr>
          </w:p>
        </w:tc>
        <w:tc>
          <w:tcPr>
            <w:tcW w:w="1627" w:type="pct"/>
          </w:tcPr>
          <w:p w:rsidR="003C447B" w:rsidRPr="00535700" w:rsidRDefault="006577F2" w:rsidP="00364B61">
            <w:pPr>
              <w:jc w:val="both"/>
              <w:rPr>
                <w:bCs/>
                <w:iCs/>
                <w:sz w:val="20"/>
                <w:szCs w:val="20"/>
                <w:lang w:val="ru-RU" w:eastAsia="sr-Latn-CS"/>
              </w:rPr>
            </w:pPr>
            <w:r>
              <w:rPr>
                <w:bCs/>
                <w:iCs/>
                <w:sz w:val="20"/>
                <w:szCs w:val="20"/>
                <w:lang w:val="ru-RU" w:eastAsia="sr-Latn-CS"/>
              </w:rPr>
              <w:lastRenderedPageBreak/>
              <w:t xml:space="preserve">              </w:t>
            </w:r>
            <w:r w:rsidR="00EA489C" w:rsidRPr="00EA489C">
              <w:rPr>
                <w:bCs/>
                <w:iCs/>
                <w:sz w:val="20"/>
                <w:szCs w:val="20"/>
                <w:lang w:val="ru-RU" w:eastAsia="sr-Latn-CS"/>
              </w:rPr>
              <w:t xml:space="preserve">Лице које је правоснажно осуђено на казну затвора за кривично дело у Републици Србији или страној држави не може да обавља ревизију, стиче </w:t>
            </w:r>
            <w:r w:rsidR="00EA489C" w:rsidRPr="00EA489C">
              <w:rPr>
                <w:bCs/>
                <w:iCs/>
                <w:sz w:val="20"/>
                <w:szCs w:val="20"/>
                <w:lang w:val="ru-RU" w:eastAsia="sr-Latn-CS"/>
              </w:rPr>
              <w:lastRenderedPageBreak/>
              <w:t>лиценце и звања у складу са овим законом и обавља друге послове у области ревизије, утврђене овим законом.</w:t>
            </w:r>
            <w:r w:rsidR="005749A1" w:rsidRPr="00535700">
              <w:rPr>
                <w:rFonts w:eastAsia="TimesNewRoman"/>
                <w:sz w:val="20"/>
                <w:szCs w:val="20"/>
                <w:lang w:val="ru-RU"/>
              </w:rPr>
              <w:t>.</w:t>
            </w:r>
          </w:p>
          <w:p w:rsidR="00606CB4" w:rsidRPr="00606CB4" w:rsidRDefault="0083098B" w:rsidP="00364B61">
            <w:pPr>
              <w:jc w:val="both"/>
              <w:rPr>
                <w:bCs/>
                <w:iCs/>
                <w:sz w:val="20"/>
                <w:szCs w:val="20"/>
                <w:lang w:val="ru-RU" w:eastAsia="sr-Latn-CS"/>
              </w:rPr>
            </w:pPr>
            <w:r w:rsidRPr="00535700">
              <w:rPr>
                <w:bCs/>
                <w:iCs/>
                <w:sz w:val="20"/>
                <w:szCs w:val="20"/>
                <w:lang w:val="ru-RU" w:eastAsia="sr-Latn-CS"/>
              </w:rPr>
              <w:t xml:space="preserve">              </w:t>
            </w:r>
            <w:r w:rsidR="00606CB4" w:rsidRPr="00535700">
              <w:rPr>
                <w:bCs/>
                <w:iCs/>
                <w:sz w:val="20"/>
                <w:szCs w:val="20"/>
                <w:lang w:val="ru-RU" w:eastAsia="sr-Latn-CS"/>
              </w:rPr>
              <w:t xml:space="preserve">Оснивач, односно </w:t>
            </w:r>
            <w:r w:rsidR="00F6195E" w:rsidRPr="00535700">
              <w:rPr>
                <w:sz w:val="20"/>
                <w:szCs w:val="20"/>
                <w:lang w:val="sr-Cyrl-RS"/>
              </w:rPr>
              <w:t>стварни</w:t>
            </w:r>
            <w:r w:rsidR="00F6195E" w:rsidRPr="00535700">
              <w:rPr>
                <w:bCs/>
                <w:iCs/>
                <w:sz w:val="20"/>
                <w:szCs w:val="20"/>
                <w:lang w:val="ru-RU" w:eastAsia="sr-Latn-CS"/>
              </w:rPr>
              <w:t xml:space="preserve"> </w:t>
            </w:r>
            <w:r w:rsidR="00606CB4" w:rsidRPr="00606CB4">
              <w:rPr>
                <w:bCs/>
                <w:iCs/>
                <w:sz w:val="20"/>
                <w:szCs w:val="20"/>
                <w:lang w:val="ru-RU" w:eastAsia="sr-Latn-CS"/>
              </w:rPr>
              <w:t xml:space="preserve">власник друштва за ревизију, не може бити правно лице које је осуђивано правоснажном пресудом за кривична дела у смислу закона којим се уређује одговорност правних лица за кривична дела, нити физичко лице које је правоснажно осуђивано </w:t>
            </w:r>
            <w:r w:rsidR="007A0569">
              <w:rPr>
                <w:bCs/>
                <w:iCs/>
                <w:sz w:val="20"/>
                <w:szCs w:val="20"/>
                <w:lang w:val="sr-Cyrl-RS" w:eastAsia="sr-Latn-CS"/>
              </w:rPr>
              <w:t xml:space="preserve">у смислу </w:t>
            </w:r>
            <w:r w:rsidR="00606CB4" w:rsidRPr="00606CB4">
              <w:rPr>
                <w:bCs/>
                <w:iCs/>
                <w:sz w:val="20"/>
                <w:szCs w:val="20"/>
                <w:lang w:val="ru-RU" w:eastAsia="sr-Latn-CS"/>
              </w:rPr>
              <w:t xml:space="preserve">члана 5. овог закона. </w:t>
            </w:r>
          </w:p>
          <w:p w:rsidR="00EE12D6" w:rsidRPr="00E05821" w:rsidRDefault="0083098B" w:rsidP="007A0569">
            <w:pPr>
              <w:jc w:val="both"/>
              <w:rPr>
                <w:sz w:val="20"/>
                <w:szCs w:val="20"/>
                <w:highlight w:val="yellow"/>
                <w:lang w:val="sr-Cyrl-CS"/>
              </w:rPr>
            </w:pPr>
            <w:r>
              <w:rPr>
                <w:sz w:val="20"/>
                <w:szCs w:val="20"/>
                <w:lang w:val="sr-Cyrl-CS"/>
              </w:rPr>
              <w:t xml:space="preserve">              </w:t>
            </w:r>
            <w:r w:rsidR="00EE12D6" w:rsidRPr="00EE12D6">
              <w:rPr>
                <w:sz w:val="20"/>
                <w:szCs w:val="20"/>
                <w:lang w:val="sr-Cyrl-CS"/>
              </w:rPr>
              <w:t>За члана органа управљања друштва за ревизију не може бити именовано лице које је правоснажно осуђивано за кривична дела</w:t>
            </w:r>
            <w:r w:rsidR="007A0569">
              <w:rPr>
                <w:sz w:val="20"/>
                <w:szCs w:val="20"/>
                <w:lang w:val="sr-Cyrl-CS"/>
              </w:rPr>
              <w:t xml:space="preserve"> </w:t>
            </w:r>
            <w:r w:rsidR="00EE12D6" w:rsidRPr="00EE12D6">
              <w:rPr>
                <w:sz w:val="20"/>
                <w:szCs w:val="20"/>
                <w:lang w:val="sr-Cyrl-CS"/>
              </w:rPr>
              <w:t>у смислу члана 5. овог закона.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 xml:space="preserve">Потпуно усклађено </w:t>
            </w:r>
          </w:p>
        </w:tc>
        <w:tc>
          <w:tcPr>
            <w:tcW w:w="681" w:type="pct"/>
          </w:tcPr>
          <w:p w:rsidR="003C447B" w:rsidRPr="007668B3" w:rsidRDefault="003C447B" w:rsidP="0017665F">
            <w:pPr>
              <w:rPr>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3.5</w:t>
            </w:r>
          </w:p>
        </w:tc>
        <w:tc>
          <w:tcPr>
            <w:tcW w:w="1330" w:type="pct"/>
          </w:tcPr>
          <w:p w:rsidR="003C447B" w:rsidRPr="007668B3" w:rsidRDefault="0083098B" w:rsidP="006577F2">
            <w:pPr>
              <w:jc w:val="both"/>
              <w:rPr>
                <w:sz w:val="20"/>
                <w:szCs w:val="20"/>
                <w:lang w:val="sr-Cyrl-CS"/>
              </w:rPr>
            </w:pPr>
            <w:r>
              <w:rPr>
                <w:sz w:val="20"/>
                <w:szCs w:val="20"/>
                <w:lang w:val="sr-Cyrl-CS"/>
              </w:rPr>
              <w:t xml:space="preserve">              </w:t>
            </w:r>
            <w:r w:rsidR="003C447B" w:rsidRPr="007668B3">
              <w:rPr>
                <w:sz w:val="20"/>
                <w:szCs w:val="20"/>
                <w:lang w:val="sr-Cyrl-CS"/>
              </w:rPr>
              <w:t>Државе чланице могу прописати додатне услове у вези овлашћивања друштава за ревизију – искључиво у вези 3.4.3</w:t>
            </w:r>
          </w:p>
          <w:p w:rsidR="003C447B" w:rsidRPr="007668B3" w:rsidRDefault="003C447B" w:rsidP="0017665F">
            <w:pPr>
              <w:rPr>
                <w:sz w:val="20"/>
                <w:szCs w:val="20"/>
                <w:lang w:val="sr-Cyrl-CS"/>
              </w:rPr>
            </w:pPr>
          </w:p>
        </w:tc>
        <w:tc>
          <w:tcPr>
            <w:tcW w:w="407" w:type="pct"/>
          </w:tcPr>
          <w:p w:rsidR="003C447B" w:rsidRPr="00E62652" w:rsidRDefault="003C447B" w:rsidP="0017665F">
            <w:pPr>
              <w:rPr>
                <w:sz w:val="20"/>
                <w:szCs w:val="20"/>
                <w:highlight w:val="yellow"/>
                <w:lang w:val="sr-Cyrl-CS"/>
              </w:rPr>
            </w:pPr>
          </w:p>
        </w:tc>
        <w:tc>
          <w:tcPr>
            <w:tcW w:w="1627" w:type="pct"/>
          </w:tcPr>
          <w:p w:rsidR="003C447B" w:rsidRPr="00E05821" w:rsidRDefault="003C447B" w:rsidP="0017665F">
            <w:pPr>
              <w:rPr>
                <w:sz w:val="20"/>
                <w:szCs w:val="20"/>
                <w:highlight w:val="yellow"/>
                <w:lang w:val="sr-Latn-CS"/>
              </w:rPr>
            </w:pP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83098B" w:rsidRDefault="00744CB4" w:rsidP="0017665F">
            <w:pPr>
              <w:rPr>
                <w:sz w:val="20"/>
                <w:szCs w:val="20"/>
                <w:lang w:val="sr-Cyrl-CS"/>
              </w:rPr>
            </w:pPr>
            <w:r>
              <w:rPr>
                <w:sz w:val="20"/>
                <w:szCs w:val="20"/>
                <w:lang w:val="sr-Cyrl-CS"/>
              </w:rPr>
              <w:t xml:space="preserve">Одредба је изборна. </w:t>
            </w:r>
            <w:r w:rsidR="00700F37" w:rsidRPr="0083098B">
              <w:rPr>
                <w:sz w:val="20"/>
                <w:szCs w:val="20"/>
                <w:lang w:val="sr-Cyrl-CS"/>
              </w:rPr>
              <w:t>Нема додатних захтева.</w:t>
            </w: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3а.1</w:t>
            </w:r>
          </w:p>
        </w:tc>
        <w:tc>
          <w:tcPr>
            <w:tcW w:w="1330" w:type="pct"/>
          </w:tcPr>
          <w:p w:rsidR="003C447B" w:rsidRPr="007668B3" w:rsidRDefault="0083098B" w:rsidP="006577F2">
            <w:pPr>
              <w:jc w:val="both"/>
              <w:rPr>
                <w:sz w:val="20"/>
                <w:szCs w:val="20"/>
              </w:rPr>
            </w:pPr>
            <w:r>
              <w:rPr>
                <w:sz w:val="20"/>
                <w:szCs w:val="20"/>
              </w:rPr>
              <w:t xml:space="preserve">              </w:t>
            </w:r>
            <w:r w:rsidR="003C447B" w:rsidRPr="007668B3">
              <w:rPr>
                <w:sz w:val="20"/>
                <w:szCs w:val="20"/>
              </w:rPr>
              <w:t xml:space="preserve">Одступајући од члана 3. став 1, друштво за ревизију коме је дозвола издата у једној држави чланици има право да обавља законску ревизију у другој држави чланици под условом да кључни партнер у ревизији који обавља законску ревизију у име друштва за ревизију испуњава услове из члана 3. </w:t>
            </w:r>
            <w:r w:rsidR="003C447B" w:rsidRPr="007668B3">
              <w:rPr>
                <w:sz w:val="20"/>
                <w:szCs w:val="20"/>
              </w:rPr>
              <w:lastRenderedPageBreak/>
              <w:t>став 4. тачка а) у држави чланици домаћину.</w:t>
            </w:r>
          </w:p>
        </w:tc>
        <w:tc>
          <w:tcPr>
            <w:tcW w:w="407" w:type="pct"/>
          </w:tcPr>
          <w:p w:rsidR="003C447B" w:rsidRPr="00830C03" w:rsidRDefault="00700F37" w:rsidP="0017665F">
            <w:pPr>
              <w:rPr>
                <w:sz w:val="20"/>
                <w:szCs w:val="20"/>
                <w:lang w:val="sr-Cyrl-CS"/>
              </w:rPr>
            </w:pPr>
            <w:r w:rsidRPr="00830C03">
              <w:rPr>
                <w:sz w:val="20"/>
                <w:szCs w:val="20"/>
                <w:lang w:val="sr-Cyrl-CS"/>
              </w:rPr>
              <w:lastRenderedPageBreak/>
              <w:t>4.1.2</w:t>
            </w:r>
            <w:r w:rsidR="00744CB4" w:rsidRPr="00830C03">
              <w:rPr>
                <w:sz w:val="20"/>
                <w:szCs w:val="20"/>
                <w:lang w:val="sr-Cyrl-CS"/>
              </w:rPr>
              <w:t>.</w:t>
            </w:r>
          </w:p>
          <w:p w:rsidR="000675C7" w:rsidRPr="00830C03" w:rsidRDefault="000675C7" w:rsidP="0017665F">
            <w:pPr>
              <w:rPr>
                <w:sz w:val="20"/>
                <w:szCs w:val="20"/>
                <w:lang w:val="sr-Cyrl-CS"/>
              </w:rPr>
            </w:pPr>
          </w:p>
          <w:p w:rsidR="00122BC1" w:rsidRPr="00830C03" w:rsidRDefault="00122BC1" w:rsidP="0017665F">
            <w:pPr>
              <w:rPr>
                <w:sz w:val="20"/>
                <w:szCs w:val="20"/>
                <w:lang w:val="sr-Cyrl-CS"/>
              </w:rPr>
            </w:pPr>
          </w:p>
          <w:p w:rsidR="00122BC1" w:rsidRPr="00830C03" w:rsidRDefault="00122BC1" w:rsidP="0017665F">
            <w:pPr>
              <w:rPr>
                <w:sz w:val="20"/>
                <w:szCs w:val="20"/>
                <w:lang w:val="sr-Cyrl-CS"/>
              </w:rPr>
            </w:pPr>
          </w:p>
          <w:p w:rsidR="00122BC1" w:rsidRPr="00830C03" w:rsidRDefault="00122BC1" w:rsidP="0017665F">
            <w:pPr>
              <w:rPr>
                <w:sz w:val="20"/>
                <w:szCs w:val="20"/>
                <w:lang w:val="sr-Cyrl-CS"/>
              </w:rPr>
            </w:pPr>
          </w:p>
          <w:p w:rsidR="00F6195E" w:rsidRDefault="00F6195E" w:rsidP="0017665F">
            <w:pPr>
              <w:rPr>
                <w:sz w:val="20"/>
                <w:szCs w:val="20"/>
                <w:lang w:val="sr-Cyrl-CS"/>
              </w:rPr>
            </w:pPr>
          </w:p>
          <w:p w:rsidR="000675C7" w:rsidRPr="00830C03" w:rsidRDefault="0041445F" w:rsidP="0017665F">
            <w:pPr>
              <w:rPr>
                <w:sz w:val="20"/>
                <w:szCs w:val="20"/>
                <w:lang w:val="sr-Cyrl-CS"/>
              </w:rPr>
            </w:pPr>
            <w:r>
              <w:rPr>
                <w:sz w:val="20"/>
                <w:szCs w:val="20"/>
                <w:lang w:val="sr-Cyrl-CS"/>
              </w:rPr>
              <w:t>67.1</w:t>
            </w:r>
            <w:r w:rsidR="000675C7" w:rsidRPr="00830C03">
              <w:rPr>
                <w:sz w:val="20"/>
                <w:szCs w:val="20"/>
                <w:lang w:val="sr-Cyrl-CS"/>
              </w:rPr>
              <w:t>-3.</w:t>
            </w:r>
          </w:p>
        </w:tc>
        <w:tc>
          <w:tcPr>
            <w:tcW w:w="1627" w:type="pct"/>
          </w:tcPr>
          <w:p w:rsidR="00700F37" w:rsidRPr="00830C03" w:rsidRDefault="00F6195E" w:rsidP="00364B61">
            <w:pPr>
              <w:jc w:val="both"/>
              <w:rPr>
                <w:sz w:val="20"/>
                <w:szCs w:val="20"/>
                <w:lang w:val="sr-Latn-CS"/>
              </w:rPr>
            </w:pPr>
            <w:r>
              <w:rPr>
                <w:sz w:val="20"/>
                <w:szCs w:val="20"/>
                <w:lang w:val="sr-Cyrl-RS"/>
              </w:rPr>
              <w:t xml:space="preserve">            </w:t>
            </w:r>
            <w:r w:rsidR="00700F37" w:rsidRPr="00830C03">
              <w:rPr>
                <w:sz w:val="20"/>
                <w:szCs w:val="20"/>
                <w:lang w:val="sr-Latn-CS"/>
              </w:rPr>
              <w:t>Ревизију може да обавља:</w:t>
            </w:r>
          </w:p>
          <w:p w:rsidR="003C447B" w:rsidRPr="00830C03" w:rsidRDefault="00F6195E" w:rsidP="00364B61">
            <w:pPr>
              <w:jc w:val="both"/>
              <w:rPr>
                <w:sz w:val="20"/>
                <w:szCs w:val="20"/>
                <w:lang w:val="sr-Latn-CS"/>
              </w:rPr>
            </w:pPr>
            <w:r>
              <w:rPr>
                <w:sz w:val="20"/>
                <w:szCs w:val="20"/>
                <w:lang w:val="sr-Cyrl-RS"/>
              </w:rPr>
              <w:t xml:space="preserve">             </w:t>
            </w:r>
            <w:r w:rsidR="00700F37" w:rsidRPr="00830C03">
              <w:rPr>
                <w:sz w:val="20"/>
                <w:szCs w:val="20"/>
                <w:lang w:val="sr-Latn-CS"/>
              </w:rPr>
              <w:t>2) друштво за ревизију државе чланице које је за обављање ревизије добило дозволу у складу са овим законом, односно које је регистровано за обављање ревизије у смислу овог закона;</w:t>
            </w:r>
          </w:p>
          <w:p w:rsidR="000675C7" w:rsidRPr="00830C03" w:rsidRDefault="000675C7" w:rsidP="000675C7">
            <w:pPr>
              <w:jc w:val="both"/>
              <w:rPr>
                <w:rFonts w:eastAsia="TimesNewRoman"/>
                <w:sz w:val="20"/>
                <w:szCs w:val="20"/>
              </w:rPr>
            </w:pPr>
            <w:r w:rsidRPr="00830C03">
              <w:rPr>
                <w:rFonts w:eastAsia="TimesNewRoman"/>
                <w:sz w:val="20"/>
                <w:szCs w:val="20"/>
                <w:lang w:val="sr-Cyrl-CS"/>
              </w:rPr>
              <w:t xml:space="preserve">              Ревизорско друштво државе чланице уписује се у одговарајући регистар у смислу овог </w:t>
            </w:r>
            <w:r w:rsidRPr="00830C03">
              <w:rPr>
                <w:rFonts w:eastAsia="TimesNewRoman"/>
                <w:sz w:val="20"/>
                <w:szCs w:val="20"/>
                <w:lang w:val="sr-Cyrl-CS"/>
              </w:rPr>
              <w:lastRenderedPageBreak/>
              <w:t>закона на основу поднетог захтев за регистацију који се подноси Комори.</w:t>
            </w:r>
            <w:r w:rsidRPr="00830C03">
              <w:rPr>
                <w:rFonts w:eastAsia="TimesNewRoman"/>
                <w:sz w:val="20"/>
                <w:szCs w:val="20"/>
              </w:rPr>
              <w:t xml:space="preserve"> </w:t>
            </w:r>
          </w:p>
          <w:p w:rsidR="000675C7" w:rsidRPr="00830C03" w:rsidRDefault="000675C7" w:rsidP="000675C7">
            <w:pPr>
              <w:ind w:firstLine="720"/>
              <w:jc w:val="both"/>
              <w:rPr>
                <w:rFonts w:eastAsia="TimesNewRoman"/>
                <w:sz w:val="20"/>
                <w:szCs w:val="20"/>
              </w:rPr>
            </w:pPr>
            <w:r w:rsidRPr="00830C03">
              <w:rPr>
                <w:rFonts w:eastAsia="TimesNewRoman"/>
                <w:sz w:val="20"/>
                <w:szCs w:val="20"/>
                <w:lang w:val="sr-Cyrl-CS"/>
              </w:rPr>
              <w:t>Уз захтев за регистрацију из става 1. овог члана дужно је да достави и потврду надлежног органа државе чланице у којој је регистрован, односно у којој је издата дозвола за обављање законске ревизије, која не може бити старија од три месеца од дана поношења захтева за регистацију.</w:t>
            </w:r>
            <w:r w:rsidRPr="00830C03">
              <w:rPr>
                <w:rFonts w:eastAsia="TimesNewRoman"/>
                <w:sz w:val="20"/>
                <w:szCs w:val="20"/>
              </w:rPr>
              <w:t xml:space="preserve"> </w:t>
            </w:r>
          </w:p>
          <w:p w:rsidR="000675C7" w:rsidRPr="00830C03" w:rsidRDefault="000675C7" w:rsidP="000675C7">
            <w:pPr>
              <w:jc w:val="both"/>
              <w:rPr>
                <w:sz w:val="20"/>
                <w:szCs w:val="20"/>
                <w:lang w:val="sr-Latn-CS"/>
              </w:rPr>
            </w:pPr>
            <w:r w:rsidRPr="00830C03">
              <w:rPr>
                <w:sz w:val="20"/>
                <w:szCs w:val="20"/>
                <w:lang w:val="sr-Cyrl-CS"/>
              </w:rPr>
              <w:t xml:space="preserve">              Регистровано ревизорско друштво из става 1. овог члана може да обавља  ревизију под условом да кључни ревизорски партнер има лиценцу за обављање ревизије издату у складу са овим законом.</w:t>
            </w:r>
          </w:p>
        </w:tc>
        <w:tc>
          <w:tcPr>
            <w:tcW w:w="661" w:type="pct"/>
          </w:tcPr>
          <w:p w:rsidR="003C447B" w:rsidRPr="00700F37" w:rsidRDefault="003C447B" w:rsidP="0017665F">
            <w:pPr>
              <w:rPr>
                <w:sz w:val="20"/>
                <w:szCs w:val="20"/>
              </w:rPr>
            </w:pPr>
            <w:r w:rsidRPr="00700F37">
              <w:rPr>
                <w:sz w:val="20"/>
                <w:szCs w:val="20"/>
              </w:rPr>
              <w:lastRenderedPageBreak/>
              <w:t xml:space="preserve">Потпуно усклађено </w:t>
            </w:r>
          </w:p>
          <w:p w:rsidR="003C447B" w:rsidRPr="007668B3" w:rsidRDefault="003C447B" w:rsidP="0017665F">
            <w:pPr>
              <w:rPr>
                <w:sz w:val="20"/>
                <w:szCs w:val="20"/>
                <w:lang w:val="sr-Cyrl-CS"/>
              </w:rPr>
            </w:pPr>
          </w:p>
        </w:tc>
        <w:tc>
          <w:tcPr>
            <w:tcW w:w="681" w:type="pct"/>
          </w:tcPr>
          <w:p w:rsidR="003C447B" w:rsidRPr="007668B3" w:rsidRDefault="003C447B" w:rsidP="0017665F">
            <w:pPr>
              <w:rPr>
                <w:b/>
                <w:sz w:val="20"/>
                <w:szCs w:val="20"/>
                <w:lang w:val="sr-Cyrl-CS"/>
              </w:rPr>
            </w:pPr>
          </w:p>
        </w:tc>
      </w:tr>
      <w:tr w:rsidR="002379FF" w:rsidRPr="007668B3" w:rsidTr="00871DC9">
        <w:tc>
          <w:tcPr>
            <w:tcW w:w="294" w:type="pct"/>
          </w:tcPr>
          <w:p w:rsidR="002379FF" w:rsidRPr="007668B3" w:rsidRDefault="002379FF" w:rsidP="002379FF">
            <w:pPr>
              <w:rPr>
                <w:sz w:val="20"/>
                <w:szCs w:val="20"/>
                <w:lang w:val="sr-Cyrl-CS"/>
              </w:rPr>
            </w:pPr>
            <w:r w:rsidRPr="007668B3">
              <w:rPr>
                <w:sz w:val="20"/>
                <w:szCs w:val="20"/>
                <w:lang w:val="sr-Cyrl-CS"/>
              </w:rPr>
              <w:lastRenderedPageBreak/>
              <w:t>3а.2</w:t>
            </w:r>
          </w:p>
        </w:tc>
        <w:tc>
          <w:tcPr>
            <w:tcW w:w="1330" w:type="pct"/>
          </w:tcPr>
          <w:p w:rsidR="002379FF" w:rsidRPr="007668B3" w:rsidRDefault="0083098B" w:rsidP="002379FF">
            <w:pPr>
              <w:rPr>
                <w:sz w:val="20"/>
                <w:szCs w:val="20"/>
                <w:lang w:val="sr-Cyrl-CS"/>
              </w:rPr>
            </w:pPr>
            <w:r>
              <w:rPr>
                <w:sz w:val="20"/>
                <w:szCs w:val="20"/>
              </w:rPr>
              <w:t xml:space="preserve">             </w:t>
            </w:r>
            <w:r w:rsidR="002379FF" w:rsidRPr="007668B3">
              <w:rPr>
                <w:sz w:val="20"/>
                <w:szCs w:val="20"/>
              </w:rPr>
              <w:t>Друштво за ревизију које жели да обавља законску ревизију у држави чланици која није матична држава чланица, мора да се региструје код надлежног органа у држави чланици домаћину у складу са чл. 15 и 17</w:t>
            </w:r>
          </w:p>
        </w:tc>
        <w:tc>
          <w:tcPr>
            <w:tcW w:w="407" w:type="pct"/>
          </w:tcPr>
          <w:p w:rsidR="002379FF" w:rsidRPr="00830C03" w:rsidRDefault="002379FF" w:rsidP="002379FF">
            <w:pPr>
              <w:rPr>
                <w:sz w:val="20"/>
                <w:szCs w:val="20"/>
                <w:lang w:val="sr-Cyrl-CS"/>
              </w:rPr>
            </w:pPr>
            <w:r w:rsidRPr="00830C03">
              <w:rPr>
                <w:sz w:val="20"/>
                <w:szCs w:val="20"/>
                <w:lang w:val="sr-Cyrl-CS"/>
              </w:rPr>
              <w:t>4.1.2</w:t>
            </w:r>
            <w:r w:rsidR="00744CB4" w:rsidRPr="00830C03">
              <w:rPr>
                <w:sz w:val="20"/>
                <w:szCs w:val="20"/>
                <w:lang w:val="sr-Cyrl-CS"/>
              </w:rPr>
              <w:t>.</w:t>
            </w:r>
          </w:p>
          <w:p w:rsidR="000675C7" w:rsidRPr="00830C03" w:rsidRDefault="000675C7" w:rsidP="002379FF">
            <w:pPr>
              <w:rPr>
                <w:sz w:val="20"/>
                <w:szCs w:val="20"/>
                <w:lang w:val="sr-Cyrl-CS"/>
              </w:rPr>
            </w:pPr>
          </w:p>
          <w:p w:rsidR="000675C7" w:rsidRPr="00830C03" w:rsidRDefault="000675C7" w:rsidP="002379FF">
            <w:pPr>
              <w:rPr>
                <w:sz w:val="20"/>
                <w:szCs w:val="20"/>
                <w:lang w:val="sr-Cyrl-CS"/>
              </w:rPr>
            </w:pPr>
          </w:p>
          <w:p w:rsidR="00DE7E7E" w:rsidRPr="00830C03" w:rsidRDefault="00DE7E7E" w:rsidP="002379FF">
            <w:pPr>
              <w:rPr>
                <w:sz w:val="20"/>
                <w:szCs w:val="20"/>
                <w:lang w:val="sr-Cyrl-CS"/>
              </w:rPr>
            </w:pPr>
          </w:p>
          <w:p w:rsidR="00DE7E7E" w:rsidRPr="00830C03" w:rsidRDefault="00DE7E7E" w:rsidP="002379FF">
            <w:pPr>
              <w:rPr>
                <w:sz w:val="20"/>
                <w:szCs w:val="20"/>
                <w:lang w:val="sr-Cyrl-CS"/>
              </w:rPr>
            </w:pPr>
          </w:p>
          <w:p w:rsidR="002D0959" w:rsidRDefault="002D0959" w:rsidP="002379FF">
            <w:pPr>
              <w:rPr>
                <w:sz w:val="20"/>
                <w:szCs w:val="20"/>
                <w:lang w:val="sr-Cyrl-CS"/>
              </w:rPr>
            </w:pPr>
          </w:p>
          <w:p w:rsidR="002D0959" w:rsidRDefault="002D0959" w:rsidP="002379FF">
            <w:pPr>
              <w:rPr>
                <w:sz w:val="20"/>
                <w:szCs w:val="20"/>
                <w:lang w:val="sr-Cyrl-CS"/>
              </w:rPr>
            </w:pPr>
          </w:p>
          <w:p w:rsidR="000675C7" w:rsidRPr="00830C03" w:rsidRDefault="000675C7" w:rsidP="002379FF">
            <w:pPr>
              <w:rPr>
                <w:sz w:val="20"/>
                <w:szCs w:val="20"/>
                <w:lang w:val="sr-Cyrl-CS"/>
              </w:rPr>
            </w:pPr>
            <w:r w:rsidRPr="00830C03">
              <w:rPr>
                <w:sz w:val="20"/>
                <w:szCs w:val="20"/>
                <w:lang w:val="sr-Cyrl-CS"/>
              </w:rPr>
              <w:t>67.</w:t>
            </w:r>
          </w:p>
        </w:tc>
        <w:tc>
          <w:tcPr>
            <w:tcW w:w="1627" w:type="pct"/>
          </w:tcPr>
          <w:p w:rsidR="002379FF" w:rsidRPr="00700F37" w:rsidRDefault="0083098B" w:rsidP="00364B61">
            <w:pPr>
              <w:jc w:val="both"/>
              <w:rPr>
                <w:sz w:val="20"/>
                <w:szCs w:val="20"/>
                <w:lang w:val="sr-Latn-CS"/>
              </w:rPr>
            </w:pPr>
            <w:r>
              <w:rPr>
                <w:sz w:val="20"/>
                <w:szCs w:val="20"/>
              </w:rPr>
              <w:t xml:space="preserve">               </w:t>
            </w:r>
            <w:r w:rsidR="002379FF" w:rsidRPr="00700F37">
              <w:rPr>
                <w:sz w:val="20"/>
                <w:szCs w:val="20"/>
                <w:lang w:val="sr-Latn-CS"/>
              </w:rPr>
              <w:t>Ревизију може да обавља:</w:t>
            </w:r>
          </w:p>
          <w:p w:rsidR="002379FF" w:rsidRDefault="00F33CB2" w:rsidP="00364B61">
            <w:pPr>
              <w:jc w:val="both"/>
              <w:rPr>
                <w:sz w:val="20"/>
                <w:szCs w:val="20"/>
                <w:lang w:val="sr-Latn-CS"/>
              </w:rPr>
            </w:pPr>
            <w:r>
              <w:rPr>
                <w:sz w:val="20"/>
                <w:szCs w:val="20"/>
                <w:lang w:val="sr-Cyrl-RS"/>
              </w:rPr>
              <w:t xml:space="preserve">               </w:t>
            </w:r>
            <w:r w:rsidR="002379FF" w:rsidRPr="00700F37">
              <w:rPr>
                <w:sz w:val="20"/>
                <w:szCs w:val="20"/>
                <w:lang w:val="sr-Latn-CS"/>
              </w:rPr>
              <w:t>2) друштво за ревизију државе чланице које је за обављање ревизије добило дозволу у складу са овим законом, односно које је регистровано за обављање ревизије у смислу овог закона;</w:t>
            </w:r>
          </w:p>
          <w:p w:rsidR="000675C7" w:rsidRPr="00830C03" w:rsidRDefault="000675C7" w:rsidP="000675C7">
            <w:pPr>
              <w:jc w:val="both"/>
              <w:rPr>
                <w:rFonts w:eastAsia="TimesNewRoman"/>
                <w:sz w:val="20"/>
                <w:szCs w:val="20"/>
              </w:rPr>
            </w:pPr>
            <w:r w:rsidRPr="00830C03">
              <w:rPr>
                <w:rFonts w:eastAsia="TimesNewRoman"/>
                <w:sz w:val="20"/>
                <w:szCs w:val="20"/>
                <w:lang w:val="sr-Cyrl-CS"/>
              </w:rPr>
              <w:t xml:space="preserve">              Ревизорско друштво државе чланице уписује се у одговарајући регистар у смислу овог закона на основу поднетог захтев за регистацију који се подноси Комори.</w:t>
            </w:r>
            <w:r w:rsidRPr="00830C03">
              <w:rPr>
                <w:rFonts w:eastAsia="TimesNewRoman"/>
                <w:sz w:val="20"/>
                <w:szCs w:val="20"/>
              </w:rPr>
              <w:t xml:space="preserve"> </w:t>
            </w:r>
          </w:p>
          <w:p w:rsidR="000675C7" w:rsidRPr="00830C03" w:rsidRDefault="000675C7" w:rsidP="000675C7">
            <w:pPr>
              <w:ind w:firstLine="720"/>
              <w:jc w:val="both"/>
              <w:rPr>
                <w:rFonts w:eastAsia="TimesNewRoman"/>
                <w:sz w:val="20"/>
                <w:szCs w:val="20"/>
              </w:rPr>
            </w:pPr>
            <w:r w:rsidRPr="00830C03">
              <w:rPr>
                <w:rFonts w:eastAsia="TimesNewRoman"/>
                <w:sz w:val="20"/>
                <w:szCs w:val="20"/>
                <w:lang w:val="sr-Cyrl-CS"/>
              </w:rPr>
              <w:t>Уз захтев за регистрацију из става 1. овог члана дужно је да достави и потврду надлежног органа државе чланице у којој је регистрован, односно у којој је издата дозвола за обављање законске ревизије, која не може бити старија од три месеца од дана поношења захтева за регистацију.</w:t>
            </w:r>
            <w:r w:rsidRPr="00830C03">
              <w:rPr>
                <w:rFonts w:eastAsia="TimesNewRoman"/>
                <w:sz w:val="20"/>
                <w:szCs w:val="20"/>
              </w:rPr>
              <w:t xml:space="preserve"> </w:t>
            </w:r>
          </w:p>
          <w:p w:rsidR="000675C7" w:rsidRPr="00830C03" w:rsidRDefault="000675C7" w:rsidP="000675C7">
            <w:pPr>
              <w:autoSpaceDE w:val="0"/>
              <w:autoSpaceDN w:val="0"/>
              <w:adjustRightInd w:val="0"/>
              <w:ind w:firstLine="720"/>
              <w:jc w:val="both"/>
              <w:rPr>
                <w:rFonts w:eastAsia="TimesNewRoman"/>
                <w:sz w:val="20"/>
                <w:szCs w:val="20"/>
                <w:lang w:val="ru-RU"/>
              </w:rPr>
            </w:pPr>
            <w:r w:rsidRPr="00830C03">
              <w:rPr>
                <w:sz w:val="20"/>
                <w:szCs w:val="20"/>
                <w:lang w:val="sr-Cyrl-CS"/>
              </w:rPr>
              <w:t xml:space="preserve">Регистровано ревизорско друштво из става 1. овог члана може да обавља  ревизију под условом да кључни ревизорски партнер има </w:t>
            </w:r>
            <w:r w:rsidRPr="00830C03">
              <w:rPr>
                <w:sz w:val="20"/>
                <w:szCs w:val="20"/>
                <w:lang w:val="sr-Cyrl-CS"/>
              </w:rPr>
              <w:lastRenderedPageBreak/>
              <w:t>лиценцу за обављање ревизије издату у складу са овим законом.</w:t>
            </w:r>
          </w:p>
          <w:p w:rsidR="000675C7" w:rsidRPr="007668B3" w:rsidRDefault="000675C7" w:rsidP="000675C7">
            <w:pPr>
              <w:jc w:val="both"/>
              <w:rPr>
                <w:sz w:val="20"/>
                <w:szCs w:val="20"/>
                <w:lang w:val="sr-Latn-CS"/>
              </w:rPr>
            </w:pPr>
            <w:r w:rsidRPr="00830C03">
              <w:rPr>
                <w:rFonts w:eastAsia="TimesNewRoman"/>
                <w:sz w:val="20"/>
                <w:szCs w:val="20"/>
                <w:lang w:val="sr-Cyrl-CS"/>
              </w:rPr>
              <w:tab/>
              <w:t>Уз захтев се достављају подаци и докази неопходни за упис у регистар у складу са овим законом.</w:t>
            </w:r>
          </w:p>
        </w:tc>
        <w:tc>
          <w:tcPr>
            <w:tcW w:w="661" w:type="pct"/>
          </w:tcPr>
          <w:p w:rsidR="002379FF" w:rsidRPr="00700F37" w:rsidRDefault="002379FF" w:rsidP="002379FF">
            <w:pPr>
              <w:rPr>
                <w:sz w:val="20"/>
                <w:szCs w:val="20"/>
              </w:rPr>
            </w:pPr>
            <w:r w:rsidRPr="00700F37">
              <w:rPr>
                <w:sz w:val="20"/>
                <w:szCs w:val="20"/>
              </w:rPr>
              <w:lastRenderedPageBreak/>
              <w:t xml:space="preserve">Потпуно усклађено </w:t>
            </w:r>
          </w:p>
          <w:p w:rsidR="002379FF" w:rsidRPr="007668B3" w:rsidRDefault="002379FF" w:rsidP="002379FF">
            <w:pPr>
              <w:rPr>
                <w:sz w:val="20"/>
                <w:szCs w:val="20"/>
                <w:lang w:val="sr-Cyrl-CS"/>
              </w:rPr>
            </w:pPr>
          </w:p>
        </w:tc>
        <w:tc>
          <w:tcPr>
            <w:tcW w:w="681" w:type="pct"/>
          </w:tcPr>
          <w:p w:rsidR="002379FF" w:rsidRPr="007668B3" w:rsidRDefault="002379FF" w:rsidP="002379FF">
            <w:pPr>
              <w:rPr>
                <w:b/>
                <w:sz w:val="20"/>
                <w:szCs w:val="20"/>
                <w:lang w:val="sr-Cyrl-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3а.3</w:t>
            </w:r>
          </w:p>
        </w:tc>
        <w:tc>
          <w:tcPr>
            <w:tcW w:w="1330" w:type="pct"/>
          </w:tcPr>
          <w:p w:rsidR="003C447B" w:rsidRPr="007668B3" w:rsidRDefault="0083098B" w:rsidP="006577F2">
            <w:pPr>
              <w:jc w:val="both"/>
              <w:rPr>
                <w:sz w:val="20"/>
                <w:szCs w:val="20"/>
                <w:lang w:val="sr-Cyrl-CS"/>
              </w:rPr>
            </w:pPr>
            <w:r>
              <w:rPr>
                <w:sz w:val="20"/>
                <w:szCs w:val="20"/>
              </w:rPr>
              <w:t xml:space="preserve">              </w:t>
            </w:r>
            <w:r w:rsidR="003C447B" w:rsidRPr="007668B3">
              <w:rPr>
                <w:sz w:val="20"/>
                <w:szCs w:val="20"/>
              </w:rPr>
              <w:t xml:space="preserve">Надлежни орган државе чланице домаћина региструје друштво за ревизију ако </w:t>
            </w:r>
            <w:r w:rsidR="003C447B" w:rsidRPr="007668B3">
              <w:rPr>
                <w:sz w:val="20"/>
                <w:szCs w:val="20"/>
                <w:lang w:val="sr-Cyrl-CS"/>
              </w:rPr>
              <w:t xml:space="preserve">добије </w:t>
            </w:r>
            <w:r w:rsidR="003C447B" w:rsidRPr="007668B3">
              <w:rPr>
                <w:sz w:val="20"/>
                <w:szCs w:val="20"/>
              </w:rPr>
              <w:t>довољн</w:t>
            </w:r>
            <w:r w:rsidR="003C447B" w:rsidRPr="007668B3">
              <w:rPr>
                <w:sz w:val="20"/>
                <w:szCs w:val="20"/>
                <w:lang w:val="sr-Cyrl-CS"/>
              </w:rPr>
              <w:t>о</w:t>
            </w:r>
            <w:r w:rsidR="003C447B" w:rsidRPr="007668B3">
              <w:rPr>
                <w:sz w:val="20"/>
                <w:szCs w:val="20"/>
              </w:rPr>
              <w:t xml:space="preserve"> доказ</w:t>
            </w:r>
            <w:r w:rsidR="003C447B" w:rsidRPr="007668B3">
              <w:rPr>
                <w:sz w:val="20"/>
                <w:szCs w:val="20"/>
                <w:lang w:val="sr-Cyrl-CS"/>
              </w:rPr>
              <w:t>а</w:t>
            </w:r>
            <w:r w:rsidR="003C447B" w:rsidRPr="007668B3">
              <w:rPr>
                <w:sz w:val="20"/>
                <w:szCs w:val="20"/>
              </w:rPr>
              <w:t xml:space="preserve"> да је друштво за ревизију регистровано код надлежног органа матичне државе чланице.</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Where the host Member State intends to rely on a certificate attesting to the registration of the audit firm in the home Member State, the competent authority in the host Member State may require that the certificate issued by the competent authority in the home Member State be not more than three months old.</w:t>
            </w:r>
            <w:r w:rsidR="003C447B" w:rsidRPr="007668B3">
              <w:rPr>
                <w:rStyle w:val="tw4winMark"/>
                <w:color w:val="auto"/>
                <w:sz w:val="20"/>
                <w:szCs w:val="20"/>
              </w:rPr>
              <w:t>&lt;}0{&gt;</w:t>
            </w:r>
            <w:r w:rsidR="003C447B" w:rsidRPr="007668B3">
              <w:rPr>
                <w:sz w:val="20"/>
                <w:szCs w:val="20"/>
              </w:rPr>
              <w:t>Ако држава чланица домаћин одлучи да се ослања на потврду којим се потврђује да је друштво за ревизију регистровано у матичној држави чланици, надлежни орган државе чланице домаћина може да тражи да потврда коју издаје надлежни орган државе чланице домаћина не буде старија од три месеца.</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The competent authority in the host Member State shall inform the competent authority in the home Member State of the registration of the audit firm.'</w:t>
            </w:r>
            <w:r w:rsidR="003C447B" w:rsidRPr="007668B3">
              <w:rPr>
                <w:rStyle w:val="tw4winMark"/>
                <w:color w:val="auto"/>
                <w:sz w:val="20"/>
                <w:szCs w:val="20"/>
              </w:rPr>
              <w:t>&lt;}70{&gt;</w:t>
            </w:r>
            <w:r w:rsidR="003C447B" w:rsidRPr="007668B3">
              <w:rPr>
                <w:sz w:val="20"/>
                <w:szCs w:val="20"/>
              </w:rPr>
              <w:t>Надлежни орган државе чланице домаћина обавештава надлежни орган</w:t>
            </w:r>
            <w:r w:rsidR="003C447B" w:rsidRPr="007668B3">
              <w:rPr>
                <w:b/>
                <w:sz w:val="20"/>
                <w:szCs w:val="20"/>
              </w:rPr>
              <w:t xml:space="preserve"> </w:t>
            </w:r>
            <w:r w:rsidR="003C447B" w:rsidRPr="007668B3">
              <w:rPr>
                <w:sz w:val="20"/>
                <w:szCs w:val="20"/>
              </w:rPr>
              <w:t>матичне државе чланице о регистрацији друштва за ревизију</w:t>
            </w:r>
          </w:p>
        </w:tc>
        <w:tc>
          <w:tcPr>
            <w:tcW w:w="407" w:type="pct"/>
          </w:tcPr>
          <w:p w:rsidR="006940BB" w:rsidRPr="00830C03" w:rsidRDefault="006940BB" w:rsidP="0017665F">
            <w:pPr>
              <w:rPr>
                <w:sz w:val="20"/>
                <w:szCs w:val="20"/>
                <w:lang w:val="sr-Cyrl-CS"/>
              </w:rPr>
            </w:pPr>
          </w:p>
          <w:p w:rsidR="000675C7" w:rsidRPr="00830C03" w:rsidRDefault="000675C7" w:rsidP="0017665F">
            <w:pPr>
              <w:rPr>
                <w:sz w:val="20"/>
                <w:szCs w:val="20"/>
                <w:lang w:val="sr-Cyrl-CS"/>
              </w:rPr>
            </w:pPr>
            <w:r w:rsidRPr="00830C03">
              <w:rPr>
                <w:sz w:val="20"/>
                <w:szCs w:val="20"/>
                <w:lang w:val="sr-Cyrl-CS"/>
              </w:rPr>
              <w:t>67.</w:t>
            </w:r>
          </w:p>
        </w:tc>
        <w:tc>
          <w:tcPr>
            <w:tcW w:w="1627" w:type="pct"/>
          </w:tcPr>
          <w:p w:rsidR="000675C7" w:rsidRPr="00830C03" w:rsidRDefault="000675C7" w:rsidP="000675C7">
            <w:pPr>
              <w:jc w:val="both"/>
              <w:rPr>
                <w:rFonts w:eastAsia="TimesNewRoman"/>
                <w:sz w:val="20"/>
                <w:szCs w:val="20"/>
              </w:rPr>
            </w:pPr>
            <w:r w:rsidRPr="00830C03">
              <w:rPr>
                <w:rFonts w:eastAsia="TimesNewRoman"/>
                <w:sz w:val="20"/>
                <w:szCs w:val="20"/>
                <w:lang w:val="sr-Cyrl-CS"/>
              </w:rPr>
              <w:t xml:space="preserve">             Ревизорско друштво државе чланице уписује се у одговарајући регистар у смислу овог закона на основу поднетог захтев за регистацију који се подноси Комори.</w:t>
            </w:r>
            <w:r w:rsidRPr="00830C03">
              <w:rPr>
                <w:rFonts w:eastAsia="TimesNewRoman"/>
                <w:sz w:val="20"/>
                <w:szCs w:val="20"/>
              </w:rPr>
              <w:t xml:space="preserve"> </w:t>
            </w:r>
          </w:p>
          <w:p w:rsidR="000675C7" w:rsidRPr="00830C03" w:rsidRDefault="000675C7" w:rsidP="000675C7">
            <w:pPr>
              <w:ind w:firstLine="720"/>
              <w:jc w:val="both"/>
              <w:rPr>
                <w:rFonts w:eastAsia="TimesNewRoman"/>
                <w:sz w:val="20"/>
                <w:szCs w:val="20"/>
              </w:rPr>
            </w:pPr>
            <w:r w:rsidRPr="00830C03">
              <w:rPr>
                <w:rFonts w:eastAsia="TimesNewRoman"/>
                <w:sz w:val="20"/>
                <w:szCs w:val="20"/>
                <w:lang w:val="sr-Cyrl-CS"/>
              </w:rPr>
              <w:t>Уз захтев за регистрацију из става 1. овог члана дужно је да достави и потврду надлежног органа државе чланице у којој је регистрован, односно у којој је издата дозвола за обављање законске ревизије, која не може бити старија од три месеца од дана поношења захтева за регистацију.</w:t>
            </w:r>
            <w:r w:rsidRPr="00830C03">
              <w:rPr>
                <w:rFonts w:eastAsia="TimesNewRoman"/>
                <w:sz w:val="20"/>
                <w:szCs w:val="20"/>
              </w:rPr>
              <w:t xml:space="preserve"> </w:t>
            </w:r>
          </w:p>
          <w:p w:rsidR="000675C7" w:rsidRPr="00830C03" w:rsidRDefault="000675C7" w:rsidP="000675C7">
            <w:pPr>
              <w:autoSpaceDE w:val="0"/>
              <w:autoSpaceDN w:val="0"/>
              <w:adjustRightInd w:val="0"/>
              <w:ind w:firstLine="720"/>
              <w:jc w:val="both"/>
              <w:rPr>
                <w:rFonts w:eastAsia="TimesNewRoman"/>
                <w:sz w:val="20"/>
                <w:szCs w:val="20"/>
                <w:lang w:val="ru-RU"/>
              </w:rPr>
            </w:pPr>
            <w:r w:rsidRPr="00830C03">
              <w:rPr>
                <w:sz w:val="20"/>
                <w:szCs w:val="20"/>
                <w:lang w:val="sr-Cyrl-CS"/>
              </w:rPr>
              <w:t>Регистровано ревизорско друштво из става 1. овог члана може да обавља  ревизију под условом да кључни ревизорски партнер има лиценцу за обављање ревизије издату у складу са овим законом.</w:t>
            </w:r>
          </w:p>
          <w:p w:rsidR="000675C7" w:rsidRPr="00830C03" w:rsidRDefault="000675C7" w:rsidP="000675C7">
            <w:pPr>
              <w:jc w:val="both"/>
              <w:rPr>
                <w:strike/>
                <w:sz w:val="20"/>
                <w:szCs w:val="20"/>
                <w:lang w:val="sr-Latn-CS"/>
              </w:rPr>
            </w:pPr>
            <w:r w:rsidRPr="00830C03">
              <w:rPr>
                <w:rFonts w:eastAsia="TimesNewRoman"/>
                <w:sz w:val="20"/>
                <w:szCs w:val="20"/>
                <w:lang w:val="sr-Cyrl-CS"/>
              </w:rPr>
              <w:t xml:space="preserve">              Уз захтев се достављају подаци и докази неопходни за упис у регистар у складу са овим законом.</w:t>
            </w:r>
          </w:p>
        </w:tc>
        <w:tc>
          <w:tcPr>
            <w:tcW w:w="661" w:type="pct"/>
          </w:tcPr>
          <w:p w:rsidR="002379FF" w:rsidRPr="00700F37" w:rsidRDefault="002379FF" w:rsidP="002379FF">
            <w:pPr>
              <w:rPr>
                <w:sz w:val="20"/>
                <w:szCs w:val="20"/>
              </w:rPr>
            </w:pPr>
            <w:r w:rsidRPr="00700F37">
              <w:rPr>
                <w:sz w:val="20"/>
                <w:szCs w:val="20"/>
              </w:rPr>
              <w:t xml:space="preserve">Потпуно усклађено </w:t>
            </w:r>
          </w:p>
          <w:p w:rsidR="003C447B" w:rsidRPr="007668B3" w:rsidRDefault="003C447B" w:rsidP="00E05821">
            <w:pPr>
              <w:rPr>
                <w:sz w:val="20"/>
                <w:szCs w:val="20"/>
                <w:lang w:val="sr-Cyrl-CS"/>
              </w:rPr>
            </w:pPr>
          </w:p>
        </w:tc>
        <w:tc>
          <w:tcPr>
            <w:tcW w:w="681" w:type="pct"/>
          </w:tcPr>
          <w:p w:rsidR="003C447B" w:rsidRPr="007668B3" w:rsidRDefault="003C447B" w:rsidP="0017665F">
            <w:pPr>
              <w:rPr>
                <w:sz w:val="20"/>
                <w:szCs w:val="20"/>
                <w:lang w:val="sr-Cyrl-CS"/>
              </w:rPr>
            </w:pPr>
          </w:p>
        </w:tc>
      </w:tr>
      <w:tr w:rsidR="00C3527D" w:rsidRPr="007668B3" w:rsidTr="00871DC9">
        <w:tc>
          <w:tcPr>
            <w:tcW w:w="294" w:type="pct"/>
          </w:tcPr>
          <w:p w:rsidR="00C3527D" w:rsidRPr="007668B3" w:rsidRDefault="00C3527D" w:rsidP="00C3527D">
            <w:pPr>
              <w:rPr>
                <w:sz w:val="20"/>
                <w:szCs w:val="20"/>
                <w:lang w:val="sr-Cyrl-CS"/>
              </w:rPr>
            </w:pPr>
            <w:r w:rsidRPr="007668B3">
              <w:rPr>
                <w:sz w:val="20"/>
                <w:szCs w:val="20"/>
                <w:lang w:val="sr-Latn-CS"/>
              </w:rPr>
              <w:t>4</w:t>
            </w:r>
            <w:r w:rsidRPr="007668B3">
              <w:rPr>
                <w:sz w:val="20"/>
                <w:szCs w:val="20"/>
                <w:lang w:val="sr-Cyrl-CS"/>
              </w:rPr>
              <w:t>.1</w:t>
            </w:r>
          </w:p>
        </w:tc>
        <w:tc>
          <w:tcPr>
            <w:tcW w:w="1330" w:type="pct"/>
          </w:tcPr>
          <w:p w:rsidR="00C3527D" w:rsidRPr="007668B3" w:rsidRDefault="0083098B" w:rsidP="00C3527D">
            <w:pPr>
              <w:jc w:val="both"/>
              <w:rPr>
                <w:sz w:val="20"/>
                <w:szCs w:val="20"/>
                <w:lang w:val="ru-RU"/>
              </w:rPr>
            </w:pPr>
            <w:r>
              <w:rPr>
                <w:sz w:val="20"/>
                <w:szCs w:val="20"/>
                <w:lang w:val="ru-RU"/>
              </w:rPr>
              <w:t xml:space="preserve">              </w:t>
            </w:r>
            <w:r w:rsidR="00C3527D" w:rsidRPr="007668B3">
              <w:rPr>
                <w:sz w:val="20"/>
                <w:szCs w:val="20"/>
                <w:lang w:val="ru-RU"/>
              </w:rPr>
              <w:t>Надлежни органи државе чланице могу да издају овлашћење само физичким лицима или друштвима са добром репутацијом.</w:t>
            </w:r>
            <w:r w:rsidR="00C3527D" w:rsidRPr="007668B3">
              <w:rPr>
                <w:sz w:val="20"/>
                <w:szCs w:val="20"/>
                <w:lang w:val="ru-RU"/>
              </w:rPr>
              <w:tab/>
            </w:r>
          </w:p>
          <w:p w:rsidR="00C3527D" w:rsidRPr="007668B3" w:rsidRDefault="00C3527D" w:rsidP="00C3527D">
            <w:pPr>
              <w:rPr>
                <w:sz w:val="20"/>
                <w:szCs w:val="20"/>
                <w:lang w:val="sr-Cyrl-CS"/>
              </w:rPr>
            </w:pPr>
          </w:p>
        </w:tc>
        <w:tc>
          <w:tcPr>
            <w:tcW w:w="407" w:type="pct"/>
          </w:tcPr>
          <w:p w:rsidR="00C3527D" w:rsidRDefault="00C3527D" w:rsidP="00C3527D">
            <w:pPr>
              <w:rPr>
                <w:sz w:val="20"/>
                <w:szCs w:val="20"/>
                <w:lang w:val="sr-Cyrl-CS"/>
              </w:rPr>
            </w:pPr>
            <w:r w:rsidRPr="00EE12D6">
              <w:rPr>
                <w:sz w:val="20"/>
                <w:szCs w:val="20"/>
                <w:lang w:val="sr-Cyrl-CS"/>
              </w:rPr>
              <w:t>5.</w:t>
            </w: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137523" w:rsidRDefault="00137523" w:rsidP="00C3527D">
            <w:pPr>
              <w:rPr>
                <w:color w:val="0070C0"/>
                <w:sz w:val="20"/>
                <w:szCs w:val="20"/>
                <w:highlight w:val="yellow"/>
                <w:lang w:val="sr-Cyrl-CS"/>
              </w:rPr>
            </w:pPr>
          </w:p>
          <w:p w:rsidR="006577F2" w:rsidRDefault="006577F2" w:rsidP="00C3527D">
            <w:pPr>
              <w:rPr>
                <w:color w:val="0070C0"/>
                <w:sz w:val="20"/>
                <w:szCs w:val="20"/>
                <w:highlight w:val="yellow"/>
                <w:lang w:val="sr-Cyrl-CS"/>
              </w:rPr>
            </w:pPr>
          </w:p>
          <w:p w:rsidR="006577F2" w:rsidRDefault="006577F2" w:rsidP="00C3527D">
            <w:pPr>
              <w:rPr>
                <w:color w:val="0070C0"/>
                <w:sz w:val="20"/>
                <w:szCs w:val="20"/>
                <w:highlight w:val="yellow"/>
                <w:lang w:val="sr-Cyrl-CS"/>
              </w:rPr>
            </w:pPr>
          </w:p>
          <w:p w:rsidR="006577F2" w:rsidRDefault="006577F2" w:rsidP="00C3527D">
            <w:pPr>
              <w:rPr>
                <w:color w:val="0070C0"/>
                <w:sz w:val="20"/>
                <w:szCs w:val="20"/>
                <w:highlight w:val="yellow"/>
                <w:lang w:val="sr-Cyrl-CS"/>
              </w:rPr>
            </w:pPr>
          </w:p>
          <w:p w:rsidR="00C7379A" w:rsidRDefault="00C7379A" w:rsidP="00C3527D">
            <w:pPr>
              <w:rPr>
                <w:sz w:val="20"/>
                <w:szCs w:val="20"/>
                <w:lang w:val="sr-Cyrl-CS"/>
              </w:rPr>
            </w:pPr>
          </w:p>
          <w:p w:rsidR="00C7379A" w:rsidRDefault="00C7379A" w:rsidP="00C3527D">
            <w:pPr>
              <w:rPr>
                <w:sz w:val="20"/>
                <w:szCs w:val="20"/>
                <w:lang w:val="sr-Cyrl-CS"/>
              </w:rPr>
            </w:pPr>
          </w:p>
          <w:p w:rsidR="00C7379A" w:rsidRDefault="00C7379A" w:rsidP="00C3527D">
            <w:pPr>
              <w:rPr>
                <w:sz w:val="20"/>
                <w:szCs w:val="20"/>
                <w:lang w:val="sr-Cyrl-CS"/>
              </w:rPr>
            </w:pPr>
          </w:p>
          <w:p w:rsidR="00137523" w:rsidRPr="00830C03" w:rsidRDefault="00137523" w:rsidP="00C3527D">
            <w:pPr>
              <w:rPr>
                <w:sz w:val="20"/>
                <w:szCs w:val="20"/>
                <w:lang w:val="sr-Cyrl-CS"/>
              </w:rPr>
            </w:pPr>
            <w:r w:rsidRPr="00830C03">
              <w:rPr>
                <w:sz w:val="20"/>
                <w:szCs w:val="20"/>
                <w:lang w:val="sr-Cyrl-CS"/>
              </w:rPr>
              <w:t>6.2.4</w:t>
            </w:r>
            <w:r w:rsidR="0041445F">
              <w:rPr>
                <w:sz w:val="20"/>
                <w:szCs w:val="20"/>
                <w:lang w:val="sr-Cyrl-CS"/>
              </w:rPr>
              <w:t>.</w:t>
            </w:r>
          </w:p>
          <w:p w:rsidR="00137523" w:rsidRPr="00830C03" w:rsidRDefault="00137523" w:rsidP="00C3527D">
            <w:pPr>
              <w:rPr>
                <w:sz w:val="20"/>
                <w:szCs w:val="20"/>
                <w:lang w:val="sr-Cyrl-CS"/>
              </w:rPr>
            </w:pPr>
            <w:r w:rsidRPr="00830C03">
              <w:rPr>
                <w:sz w:val="20"/>
                <w:szCs w:val="20"/>
                <w:lang w:val="sr-Cyrl-CS"/>
              </w:rPr>
              <w:t>6.2.5</w:t>
            </w:r>
            <w:r w:rsidR="0041445F">
              <w:rPr>
                <w:sz w:val="20"/>
                <w:szCs w:val="20"/>
                <w:lang w:val="sr-Cyrl-CS"/>
              </w:rPr>
              <w:t>.</w:t>
            </w: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137523" w:rsidRDefault="00137523" w:rsidP="00C3527D">
            <w:pPr>
              <w:rPr>
                <w:sz w:val="20"/>
                <w:szCs w:val="20"/>
                <w:lang w:val="sr-Cyrl-CS"/>
              </w:rPr>
            </w:pPr>
          </w:p>
          <w:p w:rsidR="00C3527D" w:rsidRDefault="00C3527D" w:rsidP="00C3527D">
            <w:pPr>
              <w:rPr>
                <w:sz w:val="20"/>
                <w:szCs w:val="20"/>
                <w:lang w:val="sr-Cyrl-CS"/>
              </w:rPr>
            </w:pPr>
            <w:r>
              <w:rPr>
                <w:sz w:val="20"/>
                <w:szCs w:val="20"/>
                <w:lang w:val="sr-Cyrl-CS"/>
              </w:rPr>
              <w:t>13.2.</w:t>
            </w:r>
          </w:p>
          <w:p w:rsidR="00C3527D" w:rsidRDefault="00C3527D" w:rsidP="00C3527D">
            <w:pPr>
              <w:rPr>
                <w:sz w:val="20"/>
                <w:szCs w:val="20"/>
                <w:lang w:val="sr-Cyrl-CS"/>
              </w:rPr>
            </w:pPr>
            <w:r>
              <w:rPr>
                <w:sz w:val="20"/>
                <w:szCs w:val="20"/>
                <w:lang w:val="sr-Cyrl-CS"/>
              </w:rPr>
              <w:t>13.5.</w:t>
            </w:r>
          </w:p>
          <w:p w:rsidR="00C3527D" w:rsidRPr="00E62652" w:rsidRDefault="00C3527D" w:rsidP="00C3527D">
            <w:pPr>
              <w:rPr>
                <w:sz w:val="20"/>
                <w:szCs w:val="20"/>
                <w:highlight w:val="yellow"/>
                <w:lang w:val="sr-Cyrl-CS"/>
              </w:rPr>
            </w:pPr>
          </w:p>
        </w:tc>
        <w:tc>
          <w:tcPr>
            <w:tcW w:w="1627" w:type="pct"/>
          </w:tcPr>
          <w:p w:rsidR="00C3527D" w:rsidRPr="00C7379A" w:rsidRDefault="00671DE9" w:rsidP="00364B61">
            <w:pPr>
              <w:jc w:val="both"/>
              <w:rPr>
                <w:bCs/>
                <w:iCs/>
                <w:sz w:val="20"/>
                <w:szCs w:val="20"/>
                <w:lang w:val="ru-RU" w:eastAsia="sr-Latn-CS"/>
              </w:rPr>
            </w:pPr>
            <w:r>
              <w:rPr>
                <w:bCs/>
                <w:iCs/>
                <w:sz w:val="20"/>
                <w:szCs w:val="20"/>
                <w:lang w:val="ru-RU" w:eastAsia="sr-Latn-CS"/>
              </w:rPr>
              <w:lastRenderedPageBreak/>
              <w:t xml:space="preserve">               </w:t>
            </w:r>
            <w:r w:rsidR="00EA489C" w:rsidRPr="00EA489C">
              <w:rPr>
                <w:bCs/>
                <w:iCs/>
                <w:sz w:val="20"/>
                <w:szCs w:val="20"/>
                <w:lang w:val="ru-RU" w:eastAsia="sr-Latn-CS"/>
              </w:rPr>
              <w:t xml:space="preserve">Лице које је правоснажно осуђено на казну затвора за кривично дело у Републици Србији или страној држави не може да обавља ревизију, стиче лиценце и звања у складу са овим законом и обавља друге послове у области </w:t>
            </w:r>
            <w:r w:rsidR="00EA489C">
              <w:rPr>
                <w:bCs/>
                <w:iCs/>
                <w:sz w:val="20"/>
                <w:szCs w:val="20"/>
                <w:lang w:val="ru-RU" w:eastAsia="sr-Latn-CS"/>
              </w:rPr>
              <w:t>ревизије, утврђене овим законом</w:t>
            </w:r>
            <w:r w:rsidR="00C7379A" w:rsidRPr="00535700">
              <w:rPr>
                <w:rFonts w:eastAsia="TimesNewRoman"/>
                <w:sz w:val="20"/>
                <w:szCs w:val="20"/>
                <w:lang w:val="ru-RU"/>
              </w:rPr>
              <w:t>.</w:t>
            </w:r>
          </w:p>
          <w:p w:rsidR="00137523" w:rsidRPr="00830C03" w:rsidRDefault="00137523" w:rsidP="00364B61">
            <w:pPr>
              <w:jc w:val="both"/>
              <w:rPr>
                <w:rFonts w:eastAsia="TimesNewRoman"/>
                <w:sz w:val="20"/>
                <w:szCs w:val="20"/>
                <w:lang w:val="ru-RU"/>
              </w:rPr>
            </w:pPr>
            <w:r>
              <w:rPr>
                <w:bCs/>
                <w:iCs/>
                <w:sz w:val="20"/>
                <w:szCs w:val="20"/>
                <w:lang w:val="ru-RU" w:eastAsia="sr-Latn-CS"/>
              </w:rPr>
              <w:t xml:space="preserve">             </w:t>
            </w:r>
            <w:r w:rsidRPr="00830C03">
              <w:rPr>
                <w:rFonts w:eastAsia="TimesNewRoman"/>
                <w:sz w:val="20"/>
                <w:szCs w:val="20"/>
                <w:lang w:val="ru-RU"/>
              </w:rPr>
              <w:t>Лиценца се издаје лицу које испуњава следеће услове:</w:t>
            </w:r>
          </w:p>
          <w:p w:rsidR="00137523" w:rsidRPr="00830C03" w:rsidRDefault="00137523" w:rsidP="00137523">
            <w:pPr>
              <w:jc w:val="both"/>
              <w:rPr>
                <w:sz w:val="20"/>
                <w:szCs w:val="20"/>
                <w:lang w:val="ru-RU"/>
              </w:rPr>
            </w:pPr>
            <w:r w:rsidRPr="00830C03">
              <w:rPr>
                <w:bCs/>
                <w:iCs/>
                <w:sz w:val="20"/>
                <w:szCs w:val="20"/>
                <w:lang w:val="ru-RU" w:eastAsia="sr-Latn-CS"/>
              </w:rPr>
              <w:t xml:space="preserve">              </w:t>
            </w:r>
            <w:r w:rsidRPr="00830C03">
              <w:rPr>
                <w:sz w:val="20"/>
                <w:szCs w:val="20"/>
                <w:lang w:val="sr-Cyrl-CS"/>
              </w:rPr>
              <w:t xml:space="preserve">4) </w:t>
            </w:r>
            <w:r w:rsidRPr="00830C03">
              <w:rPr>
                <w:sz w:val="20"/>
                <w:szCs w:val="20"/>
                <w:lang w:val="ru-RU"/>
              </w:rPr>
              <w:t xml:space="preserve">да, у складу са овим законом не постоји забрана издавања нове лиценце, у случају ако му је </w:t>
            </w:r>
            <w:r w:rsidRPr="00830C03">
              <w:rPr>
                <w:sz w:val="20"/>
                <w:szCs w:val="20"/>
                <w:lang w:val="ru-RU"/>
              </w:rPr>
              <w:lastRenderedPageBreak/>
              <w:t xml:space="preserve">лиценца раније одузета - до истека периода у коме постоји забрана издавања нове лиценце; </w:t>
            </w:r>
          </w:p>
          <w:p w:rsidR="00137523" w:rsidRPr="00830C03" w:rsidRDefault="00137523" w:rsidP="00137523">
            <w:pPr>
              <w:jc w:val="both"/>
              <w:rPr>
                <w:bCs/>
                <w:iCs/>
                <w:sz w:val="20"/>
                <w:szCs w:val="20"/>
                <w:lang w:val="ru-RU" w:eastAsia="sr-Latn-CS"/>
              </w:rPr>
            </w:pPr>
            <w:r w:rsidRPr="00830C03">
              <w:rPr>
                <w:rFonts w:eastAsia="TimesNewRoman"/>
                <w:sz w:val="20"/>
                <w:szCs w:val="20"/>
                <w:lang w:val="sr-Cyrl-CS"/>
              </w:rPr>
              <w:t xml:space="preserve">            </w:t>
            </w:r>
            <w:r w:rsidR="002100DF">
              <w:rPr>
                <w:rFonts w:eastAsia="TimesNewRoman"/>
                <w:sz w:val="20"/>
                <w:szCs w:val="20"/>
              </w:rPr>
              <w:t xml:space="preserve"> </w:t>
            </w:r>
            <w:r w:rsidRPr="00830C03">
              <w:rPr>
                <w:rFonts w:eastAsia="TimesNewRoman"/>
                <w:sz w:val="20"/>
                <w:szCs w:val="20"/>
                <w:lang w:val="sr-Cyrl-CS"/>
              </w:rPr>
              <w:t xml:space="preserve">5) </w:t>
            </w:r>
            <w:r w:rsidRPr="00830C03">
              <w:rPr>
                <w:rFonts w:eastAsia="TimesNewRoman"/>
                <w:sz w:val="20"/>
                <w:szCs w:val="20"/>
                <w:lang w:val="ru-RU"/>
              </w:rPr>
              <w:t>да није правоснажно осуђиван за кривична дела која га чине недостојним за обављање ових послова, у смислу члана 5. овог закона.</w:t>
            </w:r>
          </w:p>
          <w:p w:rsidR="00364B61" w:rsidRPr="00364B61" w:rsidRDefault="00671DE9" w:rsidP="00364B61">
            <w:pPr>
              <w:jc w:val="both"/>
              <w:rPr>
                <w:bCs/>
                <w:iCs/>
                <w:sz w:val="20"/>
                <w:szCs w:val="20"/>
                <w:lang w:val="ru-RU" w:eastAsia="sr-Latn-CS"/>
              </w:rPr>
            </w:pPr>
            <w:r>
              <w:rPr>
                <w:bCs/>
                <w:iCs/>
                <w:sz w:val="20"/>
                <w:szCs w:val="20"/>
                <w:lang w:val="ru-RU" w:eastAsia="sr-Latn-CS"/>
              </w:rPr>
              <w:t xml:space="preserve">                </w:t>
            </w:r>
            <w:r w:rsidR="00364B61" w:rsidRPr="00364B61">
              <w:rPr>
                <w:bCs/>
                <w:iCs/>
                <w:sz w:val="20"/>
                <w:szCs w:val="20"/>
                <w:lang w:val="ru-RU" w:eastAsia="sr-Latn-CS"/>
              </w:rPr>
              <w:t xml:space="preserve">Оснивач, односно </w:t>
            </w:r>
            <w:r w:rsidR="00ED037A" w:rsidRPr="00535700">
              <w:rPr>
                <w:sz w:val="20"/>
                <w:szCs w:val="20"/>
                <w:lang w:val="sr-Cyrl-RS"/>
              </w:rPr>
              <w:t>стварни</w:t>
            </w:r>
            <w:r w:rsidR="00ED037A" w:rsidRPr="00364B61">
              <w:rPr>
                <w:bCs/>
                <w:iCs/>
                <w:sz w:val="20"/>
                <w:szCs w:val="20"/>
                <w:lang w:val="ru-RU" w:eastAsia="sr-Latn-CS"/>
              </w:rPr>
              <w:t xml:space="preserve"> </w:t>
            </w:r>
            <w:r w:rsidR="00364B61" w:rsidRPr="00364B61">
              <w:rPr>
                <w:bCs/>
                <w:iCs/>
                <w:sz w:val="20"/>
                <w:szCs w:val="20"/>
                <w:lang w:val="ru-RU" w:eastAsia="sr-Latn-CS"/>
              </w:rPr>
              <w:t xml:space="preserve">власник друштва за ревизију, не може бити правно лице које је осуђивано правоснажном пресудом за кривична дела у смислу закона којим се уређује одговорност правних лица за кривична дела, нити физичко лице које је правоснажно осуђивано </w:t>
            </w:r>
            <w:r w:rsidR="00A06D9C">
              <w:rPr>
                <w:bCs/>
                <w:iCs/>
                <w:sz w:val="20"/>
                <w:szCs w:val="20"/>
                <w:lang w:val="ru-RU" w:eastAsia="sr-Latn-CS"/>
              </w:rPr>
              <w:t xml:space="preserve">у смислу </w:t>
            </w:r>
            <w:r w:rsidR="00364B61" w:rsidRPr="00364B61">
              <w:rPr>
                <w:bCs/>
                <w:iCs/>
                <w:sz w:val="20"/>
                <w:szCs w:val="20"/>
                <w:lang w:val="ru-RU" w:eastAsia="sr-Latn-CS"/>
              </w:rPr>
              <w:t xml:space="preserve">члана 5. овог закона. </w:t>
            </w:r>
          </w:p>
          <w:p w:rsidR="00C3527D" w:rsidRPr="0099671F" w:rsidRDefault="0083098B" w:rsidP="007A0569">
            <w:pPr>
              <w:jc w:val="both"/>
              <w:rPr>
                <w:rFonts w:eastAsia="TimesNewRoman"/>
                <w:sz w:val="20"/>
                <w:szCs w:val="20"/>
                <w:lang w:val="sr-Cyrl-CS"/>
              </w:rPr>
            </w:pPr>
            <w:r>
              <w:rPr>
                <w:sz w:val="20"/>
                <w:szCs w:val="20"/>
                <w:lang w:val="sr-Cyrl-CS"/>
              </w:rPr>
              <w:t xml:space="preserve">               </w:t>
            </w:r>
            <w:r w:rsidR="00C3527D" w:rsidRPr="0099671F">
              <w:rPr>
                <w:sz w:val="20"/>
                <w:szCs w:val="20"/>
                <w:lang w:val="sr-Cyrl-CS"/>
              </w:rPr>
              <w:t>За члана органа управљања друштва за ревизију не може бити именовано лице које је правоснажно осуђивано за кривична дела у смислу члана 5. овог закона.</w:t>
            </w:r>
          </w:p>
        </w:tc>
        <w:tc>
          <w:tcPr>
            <w:tcW w:w="661" w:type="pct"/>
          </w:tcPr>
          <w:p w:rsidR="00C3527D" w:rsidRPr="007668B3" w:rsidRDefault="00C3527D" w:rsidP="00C3527D">
            <w:pPr>
              <w:rPr>
                <w:sz w:val="20"/>
                <w:szCs w:val="20"/>
                <w:lang w:val="sr-Cyrl-CS"/>
              </w:rPr>
            </w:pPr>
            <w:r w:rsidRPr="007668B3">
              <w:rPr>
                <w:sz w:val="20"/>
                <w:szCs w:val="20"/>
                <w:lang w:val="sr-Cyrl-CS"/>
              </w:rPr>
              <w:lastRenderedPageBreak/>
              <w:t xml:space="preserve">Потпуно усклађено </w:t>
            </w:r>
          </w:p>
        </w:tc>
        <w:tc>
          <w:tcPr>
            <w:tcW w:w="681" w:type="pct"/>
          </w:tcPr>
          <w:p w:rsidR="00C3527D" w:rsidRPr="007668B3" w:rsidRDefault="00C3527D" w:rsidP="00C3527D">
            <w:pPr>
              <w:rPr>
                <w:sz w:val="20"/>
                <w:szCs w:val="20"/>
                <w:lang w:val="sr-Cyrl-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5.1</w:t>
            </w:r>
          </w:p>
        </w:tc>
        <w:tc>
          <w:tcPr>
            <w:tcW w:w="1330" w:type="pct"/>
          </w:tcPr>
          <w:p w:rsidR="003C447B" w:rsidRPr="007668B3" w:rsidRDefault="003C447B" w:rsidP="005605DC">
            <w:pPr>
              <w:numPr>
                <w:ilvl w:val="0"/>
                <w:numId w:val="2"/>
              </w:numPr>
              <w:tabs>
                <w:tab w:val="clear" w:pos="720"/>
                <w:tab w:val="num" w:pos="570"/>
              </w:tabs>
              <w:ind w:left="0" w:firstLine="0"/>
              <w:jc w:val="both"/>
              <w:rPr>
                <w:sz w:val="20"/>
                <w:szCs w:val="20"/>
                <w:lang w:val="ru-RU"/>
              </w:rPr>
            </w:pPr>
            <w:r w:rsidRPr="007668B3">
              <w:rPr>
                <w:sz w:val="20"/>
                <w:szCs w:val="20"/>
                <w:lang w:val="ru-RU"/>
              </w:rPr>
              <w:t>Лиценца законског ревизора или ревизорског друштва треба да се одузме уколико се углед тог лица или друштва компромитује. Државе чланице могу, међутим, да предвиде један разуман рок у којем би се задовољили захтеви за добром репутацијом.</w:t>
            </w:r>
          </w:p>
          <w:p w:rsidR="003C447B" w:rsidRPr="007668B3" w:rsidRDefault="003C447B" w:rsidP="0017665F">
            <w:pPr>
              <w:rPr>
                <w:sz w:val="20"/>
                <w:szCs w:val="20"/>
                <w:lang w:val="sr-Cyrl-CS"/>
              </w:rPr>
            </w:pPr>
          </w:p>
        </w:tc>
        <w:tc>
          <w:tcPr>
            <w:tcW w:w="407" w:type="pct"/>
          </w:tcPr>
          <w:p w:rsidR="00F5672F" w:rsidRPr="00535700" w:rsidRDefault="0041445F" w:rsidP="00F5672F">
            <w:pPr>
              <w:rPr>
                <w:sz w:val="20"/>
                <w:szCs w:val="20"/>
                <w:lang w:val="sr-Cyrl-CS"/>
              </w:rPr>
            </w:pPr>
            <w:r>
              <w:rPr>
                <w:sz w:val="20"/>
                <w:szCs w:val="20"/>
                <w:lang w:val="sr-Cyrl-CS"/>
              </w:rPr>
              <w:t>7.11</w:t>
            </w:r>
            <w:r w:rsidR="00F5672F" w:rsidRPr="00535700">
              <w:rPr>
                <w:sz w:val="20"/>
                <w:szCs w:val="20"/>
                <w:lang w:val="sr-Cyrl-CS"/>
              </w:rPr>
              <w:t>-12.</w:t>
            </w:r>
          </w:p>
          <w:p w:rsidR="00F5672F" w:rsidRPr="0083098B" w:rsidRDefault="00F5672F" w:rsidP="0017665F">
            <w:pPr>
              <w:rPr>
                <w:sz w:val="20"/>
                <w:szCs w:val="20"/>
                <w:lang w:val="sr-Cyrl-CS"/>
              </w:rPr>
            </w:pPr>
          </w:p>
          <w:p w:rsidR="00DA72F5" w:rsidRDefault="00DA72F5" w:rsidP="0017665F">
            <w:pPr>
              <w:rPr>
                <w:sz w:val="20"/>
                <w:szCs w:val="20"/>
                <w:lang w:val="sr-Cyrl-CS"/>
              </w:rPr>
            </w:pPr>
          </w:p>
          <w:p w:rsidR="00DA72F5" w:rsidRDefault="00DA72F5" w:rsidP="0017665F">
            <w:pPr>
              <w:rPr>
                <w:sz w:val="20"/>
                <w:szCs w:val="20"/>
                <w:lang w:val="sr-Cyrl-CS"/>
              </w:rPr>
            </w:pPr>
          </w:p>
          <w:p w:rsidR="00DA72F5" w:rsidRDefault="00DA72F5" w:rsidP="0017665F">
            <w:pPr>
              <w:rPr>
                <w:sz w:val="20"/>
                <w:szCs w:val="20"/>
                <w:lang w:val="sr-Cyrl-CS"/>
              </w:rPr>
            </w:pPr>
          </w:p>
          <w:p w:rsidR="00D47D19" w:rsidRPr="00830C03" w:rsidRDefault="00D47D19" w:rsidP="0017665F">
            <w:pPr>
              <w:rPr>
                <w:sz w:val="20"/>
                <w:szCs w:val="20"/>
                <w:lang w:val="sr-Cyrl-CS"/>
              </w:rPr>
            </w:pPr>
            <w:r w:rsidRPr="00830C03">
              <w:rPr>
                <w:sz w:val="20"/>
                <w:szCs w:val="20"/>
                <w:lang w:val="sr-Cyrl-CS"/>
              </w:rPr>
              <w:t>98.1.</w:t>
            </w: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D47D19" w:rsidRDefault="00D47D19" w:rsidP="0017665F">
            <w:pPr>
              <w:rPr>
                <w:sz w:val="20"/>
                <w:szCs w:val="20"/>
                <w:lang w:val="sr-Cyrl-CS"/>
              </w:rPr>
            </w:pPr>
          </w:p>
          <w:p w:rsidR="00AE52A2" w:rsidRDefault="00CF2EDA" w:rsidP="0017665F">
            <w:pPr>
              <w:rPr>
                <w:sz w:val="20"/>
                <w:szCs w:val="20"/>
                <w:lang w:val="sr-Cyrl-CS"/>
              </w:rPr>
            </w:pPr>
            <w:r w:rsidRPr="0083098B">
              <w:rPr>
                <w:sz w:val="20"/>
                <w:szCs w:val="20"/>
                <w:lang w:val="sr-Cyrl-CS"/>
              </w:rPr>
              <w:t xml:space="preserve">14.5. </w:t>
            </w:r>
          </w:p>
          <w:p w:rsidR="00AE52A2" w:rsidRDefault="00AE52A2" w:rsidP="0017665F">
            <w:pPr>
              <w:rPr>
                <w:sz w:val="20"/>
                <w:szCs w:val="20"/>
                <w:lang w:val="sr-Cyrl-CS"/>
              </w:rPr>
            </w:pPr>
          </w:p>
          <w:p w:rsidR="00AE52A2" w:rsidRDefault="00AE52A2" w:rsidP="0017665F">
            <w:pPr>
              <w:rPr>
                <w:sz w:val="20"/>
                <w:szCs w:val="20"/>
                <w:lang w:val="sr-Cyrl-CS"/>
              </w:rPr>
            </w:pPr>
          </w:p>
          <w:p w:rsidR="00AE52A2" w:rsidRDefault="00AE52A2" w:rsidP="0017665F">
            <w:pPr>
              <w:rPr>
                <w:sz w:val="20"/>
                <w:szCs w:val="20"/>
                <w:lang w:val="sr-Cyrl-CS"/>
              </w:rPr>
            </w:pPr>
          </w:p>
          <w:p w:rsidR="00CF2EDA" w:rsidRDefault="00CF2EDA" w:rsidP="0017665F">
            <w:pPr>
              <w:rPr>
                <w:sz w:val="20"/>
                <w:szCs w:val="20"/>
                <w:lang w:val="sr-Cyrl-CS"/>
              </w:rPr>
            </w:pPr>
            <w:r w:rsidRPr="0083098B">
              <w:rPr>
                <w:sz w:val="20"/>
                <w:szCs w:val="20"/>
                <w:lang w:val="sr-Cyrl-CS"/>
              </w:rPr>
              <w:t>8</w:t>
            </w:r>
            <w:r w:rsidR="004940DC">
              <w:rPr>
                <w:sz w:val="20"/>
                <w:szCs w:val="20"/>
                <w:lang w:val="en-GB"/>
              </w:rPr>
              <w:t>6</w:t>
            </w:r>
            <w:r w:rsidRPr="0083098B">
              <w:rPr>
                <w:sz w:val="20"/>
                <w:szCs w:val="20"/>
                <w:lang w:val="sr-Cyrl-CS"/>
              </w:rPr>
              <w:t>.</w:t>
            </w:r>
          </w:p>
          <w:p w:rsidR="00CB32C8" w:rsidRDefault="00CB32C8" w:rsidP="0017665F">
            <w:pPr>
              <w:rPr>
                <w:sz w:val="20"/>
                <w:szCs w:val="20"/>
                <w:lang w:val="sr-Cyrl-CS"/>
              </w:rPr>
            </w:pPr>
          </w:p>
          <w:p w:rsidR="00CB32C8" w:rsidRDefault="00CB32C8" w:rsidP="0017665F">
            <w:pPr>
              <w:rPr>
                <w:sz w:val="20"/>
                <w:szCs w:val="20"/>
                <w:lang w:val="sr-Cyrl-CS"/>
              </w:rPr>
            </w:pPr>
          </w:p>
          <w:p w:rsidR="00CB32C8" w:rsidRDefault="00CB32C8" w:rsidP="0017665F">
            <w:pPr>
              <w:rPr>
                <w:sz w:val="20"/>
                <w:szCs w:val="20"/>
                <w:lang w:val="sr-Cyrl-CS"/>
              </w:rPr>
            </w:pPr>
          </w:p>
          <w:p w:rsidR="00AE52A2" w:rsidRDefault="00AE52A2" w:rsidP="00CB32C8">
            <w:pPr>
              <w:rPr>
                <w:color w:val="0070C0"/>
                <w:sz w:val="20"/>
                <w:szCs w:val="20"/>
                <w:highlight w:val="yellow"/>
                <w:lang w:val="sr-Cyrl-CS"/>
              </w:rPr>
            </w:pPr>
          </w:p>
          <w:p w:rsidR="00AE52A2" w:rsidRDefault="00AE52A2" w:rsidP="00CB32C8">
            <w:pPr>
              <w:rPr>
                <w:color w:val="0070C0"/>
                <w:sz w:val="20"/>
                <w:szCs w:val="20"/>
                <w:highlight w:val="yellow"/>
                <w:lang w:val="sr-Cyrl-CS"/>
              </w:rPr>
            </w:pPr>
          </w:p>
          <w:p w:rsidR="00CB32C8" w:rsidRPr="00830C03" w:rsidRDefault="00CB32C8" w:rsidP="00CB32C8">
            <w:pPr>
              <w:rPr>
                <w:sz w:val="20"/>
                <w:szCs w:val="20"/>
                <w:lang w:val="sr-Cyrl-CS"/>
              </w:rPr>
            </w:pPr>
            <w:r w:rsidRPr="00830C03">
              <w:rPr>
                <w:sz w:val="20"/>
                <w:szCs w:val="20"/>
                <w:lang w:val="sr-Cyrl-CS"/>
              </w:rPr>
              <w:t>89.1.</w:t>
            </w:r>
            <w:r w:rsidR="00C3609B" w:rsidRPr="00830C03">
              <w:rPr>
                <w:sz w:val="20"/>
                <w:szCs w:val="20"/>
                <w:lang w:val="sr-Cyrl-CS"/>
              </w:rPr>
              <w:t>1</w:t>
            </w:r>
            <w:r w:rsidR="0041445F">
              <w:rPr>
                <w:sz w:val="20"/>
                <w:szCs w:val="20"/>
                <w:lang w:val="sr-Cyrl-CS"/>
              </w:rPr>
              <w:t>.</w:t>
            </w:r>
          </w:p>
          <w:p w:rsidR="00CB32C8" w:rsidRPr="00830C03" w:rsidRDefault="00CB32C8" w:rsidP="00CB32C8">
            <w:pPr>
              <w:rPr>
                <w:sz w:val="20"/>
                <w:szCs w:val="20"/>
                <w:lang w:val="sr-Cyrl-CS"/>
              </w:rPr>
            </w:pPr>
            <w:r w:rsidRPr="00830C03">
              <w:rPr>
                <w:sz w:val="20"/>
                <w:szCs w:val="20"/>
                <w:lang w:val="sr-Cyrl-CS"/>
              </w:rPr>
              <w:t>89.1.2</w:t>
            </w:r>
            <w:r w:rsidR="0041445F">
              <w:rPr>
                <w:sz w:val="20"/>
                <w:szCs w:val="20"/>
                <w:lang w:val="sr-Cyrl-CS"/>
              </w:rPr>
              <w:t>.</w:t>
            </w:r>
          </w:p>
          <w:p w:rsidR="00AD1FBE" w:rsidRPr="00830C03" w:rsidRDefault="00AD1FBE" w:rsidP="00CB32C8">
            <w:pPr>
              <w:rPr>
                <w:sz w:val="20"/>
                <w:szCs w:val="20"/>
                <w:lang w:val="sr-Cyrl-CS"/>
              </w:rPr>
            </w:pPr>
            <w:r w:rsidRPr="00830C03">
              <w:rPr>
                <w:sz w:val="20"/>
                <w:szCs w:val="20"/>
                <w:lang w:val="sr-Cyrl-CS"/>
              </w:rPr>
              <w:t>89.1.4</w:t>
            </w:r>
            <w:r w:rsidR="0041445F">
              <w:rPr>
                <w:sz w:val="20"/>
                <w:szCs w:val="20"/>
                <w:lang w:val="sr-Cyrl-CS"/>
              </w:rPr>
              <w:t>.</w:t>
            </w:r>
          </w:p>
          <w:p w:rsidR="00CB32C8" w:rsidRPr="00986710" w:rsidRDefault="00CB32C8" w:rsidP="00CB32C8">
            <w:pPr>
              <w:rPr>
                <w:color w:val="0070C0"/>
                <w:sz w:val="20"/>
                <w:szCs w:val="20"/>
                <w:highlight w:val="yellow"/>
                <w:lang w:val="sr-Cyrl-CS"/>
              </w:rPr>
            </w:pPr>
          </w:p>
          <w:p w:rsidR="00CB32C8" w:rsidRPr="0083098B" w:rsidRDefault="00CB32C8" w:rsidP="0017665F">
            <w:pPr>
              <w:rPr>
                <w:sz w:val="20"/>
                <w:szCs w:val="20"/>
              </w:rPr>
            </w:pPr>
          </w:p>
        </w:tc>
        <w:tc>
          <w:tcPr>
            <w:tcW w:w="1627" w:type="pct"/>
          </w:tcPr>
          <w:p w:rsidR="005264B0" w:rsidRPr="0083098B" w:rsidRDefault="0083098B" w:rsidP="005264B0">
            <w:pPr>
              <w:autoSpaceDE w:val="0"/>
              <w:autoSpaceDN w:val="0"/>
              <w:adjustRightInd w:val="0"/>
              <w:jc w:val="both"/>
              <w:rPr>
                <w:rFonts w:eastAsia="TimesNewRoman"/>
                <w:sz w:val="20"/>
                <w:szCs w:val="20"/>
                <w:lang w:val="sr-Cyrl-CS"/>
              </w:rPr>
            </w:pPr>
            <w:r w:rsidRPr="0083098B">
              <w:rPr>
                <w:rFonts w:eastAsia="TimesNewRoman"/>
                <w:sz w:val="20"/>
                <w:szCs w:val="20"/>
                <w:lang w:val="sr-Cyrl-CS"/>
              </w:rPr>
              <w:lastRenderedPageBreak/>
              <w:t xml:space="preserve">            </w:t>
            </w:r>
            <w:r w:rsidR="005264B0" w:rsidRPr="0083098B">
              <w:rPr>
                <w:rFonts w:eastAsia="TimesNewRoman"/>
                <w:sz w:val="20"/>
                <w:szCs w:val="20"/>
                <w:lang w:val="sr-Cyrl-CS"/>
              </w:rPr>
              <w:t>Лиценца се може одузети у случајевима, на начин и по поступку утврђеним овим законом.</w:t>
            </w:r>
          </w:p>
          <w:p w:rsidR="003C447B" w:rsidRDefault="0083098B" w:rsidP="005264B0">
            <w:pPr>
              <w:jc w:val="both"/>
              <w:rPr>
                <w:rFonts w:eastAsia="TimesNewRoman"/>
                <w:sz w:val="20"/>
                <w:szCs w:val="20"/>
                <w:lang w:val="sr-Cyrl-CS"/>
              </w:rPr>
            </w:pPr>
            <w:r w:rsidRPr="0083098B">
              <w:rPr>
                <w:rFonts w:eastAsia="TimesNewRoman"/>
                <w:sz w:val="20"/>
                <w:szCs w:val="20"/>
                <w:lang w:val="sr-Cyrl-CS"/>
              </w:rPr>
              <w:t xml:space="preserve">             </w:t>
            </w:r>
            <w:r w:rsidR="005264B0" w:rsidRPr="0083098B">
              <w:rPr>
                <w:rFonts w:eastAsia="TimesNewRoman"/>
                <w:sz w:val="20"/>
                <w:szCs w:val="20"/>
                <w:lang w:val="sr-Cyrl-CS"/>
              </w:rPr>
              <w:t>Решењем о одузимању лиценце утврђује се и период у коме се лицу коме се одузима лиценца не може издати нова лиценца, а који не може бити дужи од пет година од дана доношења тог решења.</w:t>
            </w:r>
          </w:p>
          <w:p w:rsidR="00D47D19" w:rsidRPr="00830C03" w:rsidRDefault="00D47D19" w:rsidP="00D47D19">
            <w:pPr>
              <w:autoSpaceDE w:val="0"/>
              <w:autoSpaceDN w:val="0"/>
              <w:adjustRightInd w:val="0"/>
              <w:ind w:firstLine="720"/>
              <w:jc w:val="both"/>
              <w:rPr>
                <w:rFonts w:eastAsia="TimesNewRoman"/>
                <w:b/>
                <w:sz w:val="20"/>
                <w:szCs w:val="20"/>
                <w:lang w:val="ru-RU"/>
              </w:rPr>
            </w:pPr>
            <w:r w:rsidRPr="00830C03">
              <w:rPr>
                <w:rFonts w:eastAsia="TimesNewRoman"/>
                <w:sz w:val="20"/>
                <w:szCs w:val="20"/>
                <w:lang w:val="ru-RU"/>
              </w:rPr>
              <w:t xml:space="preserve">Комисија </w:t>
            </w:r>
            <w:r w:rsidRPr="00830C03">
              <w:rPr>
                <w:sz w:val="20"/>
                <w:szCs w:val="20"/>
                <w:lang w:val="sr-Cyrl-CS"/>
              </w:rPr>
              <w:t xml:space="preserve">решењем </w:t>
            </w:r>
            <w:r w:rsidRPr="00830C03">
              <w:rPr>
                <w:sz w:val="20"/>
                <w:szCs w:val="20"/>
                <w:lang w:val="ru-RU"/>
              </w:rPr>
              <w:t xml:space="preserve">одузима </w:t>
            </w:r>
            <w:r w:rsidRPr="00830C03">
              <w:rPr>
                <w:sz w:val="20"/>
                <w:szCs w:val="20"/>
                <w:lang w:val="sr-Cyrl-CS"/>
              </w:rPr>
              <w:t>лиценцу овлашћеном ревизору</w:t>
            </w:r>
            <w:r w:rsidRPr="00830C03">
              <w:rPr>
                <w:sz w:val="20"/>
                <w:szCs w:val="20"/>
                <w:lang w:val="ru-RU"/>
              </w:rPr>
              <w:t xml:space="preserve">: </w:t>
            </w:r>
          </w:p>
          <w:p w:rsidR="00D47D19" w:rsidRPr="00830C03" w:rsidRDefault="00D47D19" w:rsidP="00D47D19">
            <w:pPr>
              <w:ind w:firstLine="720"/>
              <w:jc w:val="both"/>
              <w:rPr>
                <w:sz w:val="20"/>
                <w:szCs w:val="20"/>
                <w:lang w:val="ru-RU"/>
              </w:rPr>
            </w:pPr>
            <w:r w:rsidRPr="00830C03">
              <w:rPr>
                <w:sz w:val="20"/>
                <w:szCs w:val="20"/>
                <w:lang w:val="sr-Cyrl-CS"/>
              </w:rPr>
              <w:t xml:space="preserve">1) </w:t>
            </w:r>
            <w:r w:rsidRPr="00830C03">
              <w:rPr>
                <w:sz w:val="20"/>
                <w:szCs w:val="20"/>
                <w:lang w:val="ru-RU"/>
              </w:rPr>
              <w:t xml:space="preserve">ако је </w:t>
            </w:r>
            <w:r w:rsidRPr="00830C03">
              <w:rPr>
                <w:sz w:val="20"/>
                <w:szCs w:val="20"/>
                <w:lang w:val="sr-Cyrl-CS"/>
              </w:rPr>
              <w:t>лиценца</w:t>
            </w:r>
            <w:r w:rsidRPr="00830C03">
              <w:rPr>
                <w:sz w:val="20"/>
                <w:szCs w:val="20"/>
                <w:lang w:val="ru-RU"/>
              </w:rPr>
              <w:t xml:space="preserve"> добијена навођењем неистинитих података</w:t>
            </w:r>
            <w:r w:rsidRPr="00830C03">
              <w:rPr>
                <w:sz w:val="20"/>
                <w:szCs w:val="20"/>
                <w:lang w:val="sr-Cyrl-CS"/>
              </w:rPr>
              <w:t>;</w:t>
            </w:r>
            <w:r w:rsidRPr="00830C03">
              <w:rPr>
                <w:sz w:val="20"/>
                <w:szCs w:val="20"/>
                <w:lang w:val="ru-RU"/>
              </w:rPr>
              <w:t xml:space="preserve"> </w:t>
            </w:r>
          </w:p>
          <w:p w:rsidR="00D47D19" w:rsidRPr="00830C03" w:rsidRDefault="00D47D19" w:rsidP="005264B0">
            <w:pPr>
              <w:jc w:val="both"/>
              <w:rPr>
                <w:rFonts w:eastAsia="TimesNewRoman"/>
                <w:sz w:val="20"/>
                <w:szCs w:val="20"/>
                <w:lang w:val="sr-Cyrl-CS"/>
              </w:rPr>
            </w:pPr>
            <w:r w:rsidRPr="00830C03">
              <w:rPr>
                <w:sz w:val="20"/>
                <w:szCs w:val="20"/>
                <w:lang w:val="ru-RU"/>
              </w:rPr>
              <w:t xml:space="preserve">            </w:t>
            </w:r>
            <w:r w:rsidR="00F5672F">
              <w:rPr>
                <w:sz w:val="20"/>
                <w:szCs w:val="20"/>
                <w:lang w:val="ru-RU"/>
              </w:rPr>
              <w:t xml:space="preserve">  </w:t>
            </w:r>
            <w:r w:rsidRPr="00830C03">
              <w:rPr>
                <w:sz w:val="20"/>
                <w:szCs w:val="20"/>
                <w:lang w:val="ru-RU"/>
              </w:rPr>
              <w:t xml:space="preserve">2) ако је лице </w:t>
            </w:r>
            <w:r w:rsidRPr="00830C03">
              <w:rPr>
                <w:rFonts w:eastAsia="TimesNewRoman"/>
                <w:sz w:val="20"/>
                <w:szCs w:val="20"/>
                <w:lang w:val="ru-RU"/>
              </w:rPr>
              <w:t>правоснажно осу</w:t>
            </w:r>
            <w:r w:rsidRPr="00830C03">
              <w:rPr>
                <w:rFonts w:eastAsia="TimesNewRoman"/>
                <w:sz w:val="20"/>
                <w:szCs w:val="20"/>
                <w:lang w:val="sr-Cyrl-CS"/>
              </w:rPr>
              <w:t>ђено</w:t>
            </w:r>
            <w:r w:rsidRPr="00830C03">
              <w:rPr>
                <w:rFonts w:eastAsia="TimesNewRoman"/>
                <w:sz w:val="20"/>
                <w:szCs w:val="20"/>
                <w:lang w:val="ru-RU"/>
              </w:rPr>
              <w:t xml:space="preserve"> за кривична дела у смислу члана 5. овог закона.</w:t>
            </w:r>
          </w:p>
          <w:p w:rsidR="006A32BD" w:rsidRPr="0083098B" w:rsidRDefault="0083098B" w:rsidP="005264B0">
            <w:pPr>
              <w:jc w:val="both"/>
              <w:rPr>
                <w:rFonts w:eastAsia="TimesNewRoman"/>
                <w:sz w:val="20"/>
                <w:szCs w:val="20"/>
                <w:lang w:val="sr-Cyrl-CS"/>
              </w:rPr>
            </w:pPr>
            <w:r w:rsidRPr="0083098B">
              <w:rPr>
                <w:rFonts w:eastAsia="TimesNewRoman"/>
                <w:sz w:val="20"/>
                <w:szCs w:val="20"/>
                <w:lang w:val="sr-Cyrl-CS"/>
              </w:rPr>
              <w:t xml:space="preserve">             Р</w:t>
            </w:r>
            <w:r w:rsidR="00A60422" w:rsidRPr="0083098B">
              <w:rPr>
                <w:rFonts w:eastAsia="TimesNewRoman"/>
                <w:sz w:val="20"/>
                <w:szCs w:val="20"/>
                <w:lang w:val="sr-Cyrl-CS"/>
              </w:rPr>
              <w:t xml:space="preserve">ешењем о одузимању дозволе утврђује се и период у коме се друштву за ревизију коме се одузима дозвола не може издати нова дозвола, а </w:t>
            </w:r>
            <w:r w:rsidR="00A60422" w:rsidRPr="0083098B">
              <w:rPr>
                <w:rFonts w:eastAsia="TimesNewRoman"/>
                <w:sz w:val="20"/>
                <w:szCs w:val="20"/>
                <w:lang w:val="sr-Cyrl-CS"/>
              </w:rPr>
              <w:lastRenderedPageBreak/>
              <w:t>који не може бити дужи од пет година од дана доношења тог решења.</w:t>
            </w:r>
          </w:p>
          <w:p w:rsidR="00A60422" w:rsidRDefault="0083098B" w:rsidP="005264B0">
            <w:pPr>
              <w:jc w:val="both"/>
              <w:rPr>
                <w:rFonts w:eastAsia="TimesNewRoman"/>
                <w:sz w:val="20"/>
                <w:szCs w:val="20"/>
                <w:lang w:val="ru-RU"/>
              </w:rPr>
            </w:pPr>
            <w:r w:rsidRPr="0083098B">
              <w:rPr>
                <w:rFonts w:eastAsia="TimesNewRoman"/>
                <w:sz w:val="20"/>
                <w:szCs w:val="20"/>
                <w:lang w:val="ru-RU"/>
              </w:rPr>
              <w:t xml:space="preserve">               </w:t>
            </w:r>
            <w:r w:rsidR="00A60422" w:rsidRPr="0083098B">
              <w:rPr>
                <w:rFonts w:eastAsia="TimesNewRoman"/>
                <w:sz w:val="20"/>
                <w:szCs w:val="20"/>
                <w:lang w:val="ru-RU"/>
              </w:rPr>
              <w:t xml:space="preserve">Друштво за ревизију, односно самостални ревизор дужан је да у року који не може бити краћи од  15 дана, нити дужи од </w:t>
            </w:r>
            <w:r w:rsidR="004940DC">
              <w:rPr>
                <w:rFonts w:eastAsia="TimesNewRoman"/>
                <w:sz w:val="20"/>
                <w:szCs w:val="20"/>
                <w:lang w:val="en-GB"/>
              </w:rPr>
              <w:t>9</w:t>
            </w:r>
            <w:r w:rsidR="00A60422" w:rsidRPr="0083098B">
              <w:rPr>
                <w:rFonts w:eastAsia="TimesNewRoman"/>
                <w:sz w:val="20"/>
                <w:szCs w:val="20"/>
                <w:lang w:val="ru-RU"/>
              </w:rPr>
              <w:t>0 дана отклони утврђене неправилности и да Комисији поднесе извештај који садржи опис предузетих мера, као и да приложи доказе о отклањању неправилности.</w:t>
            </w:r>
          </w:p>
          <w:p w:rsidR="00CB32C8" w:rsidRPr="00830C03" w:rsidRDefault="00CB32C8" w:rsidP="00CB32C8">
            <w:pPr>
              <w:autoSpaceDE w:val="0"/>
              <w:autoSpaceDN w:val="0"/>
              <w:adjustRightInd w:val="0"/>
              <w:ind w:firstLine="720"/>
              <w:jc w:val="both"/>
              <w:rPr>
                <w:rFonts w:eastAsia="TimesNewRoman"/>
                <w:sz w:val="20"/>
                <w:szCs w:val="20"/>
                <w:lang w:val="ru-RU"/>
              </w:rPr>
            </w:pPr>
            <w:r w:rsidRPr="00830C03">
              <w:rPr>
                <w:rFonts w:eastAsia="TimesNewRoman"/>
                <w:sz w:val="20"/>
                <w:szCs w:val="20"/>
                <w:lang w:val="ru-RU"/>
              </w:rPr>
              <w:t>Комисија</w:t>
            </w:r>
            <w:r w:rsidRPr="00830C03" w:rsidDel="00284A0E">
              <w:rPr>
                <w:rFonts w:eastAsia="TimesNewRoman"/>
                <w:sz w:val="20"/>
                <w:szCs w:val="20"/>
                <w:lang w:val="ru-RU"/>
              </w:rPr>
              <w:t xml:space="preserve"> </w:t>
            </w:r>
            <w:r w:rsidRPr="00830C03">
              <w:rPr>
                <w:rFonts w:eastAsia="TimesNewRoman"/>
                <w:sz w:val="20"/>
                <w:szCs w:val="20"/>
                <w:lang w:val="ru-RU"/>
              </w:rPr>
              <w:t>решењем одузима дозволу за обављање ревизије:</w:t>
            </w:r>
          </w:p>
          <w:p w:rsidR="00CB32C8" w:rsidRPr="00830C03" w:rsidRDefault="00CB32C8" w:rsidP="00CB32C8">
            <w:pPr>
              <w:ind w:firstLine="720"/>
              <w:jc w:val="both"/>
              <w:rPr>
                <w:rFonts w:eastAsia="TimesNewRoman"/>
                <w:sz w:val="20"/>
                <w:szCs w:val="20"/>
                <w:lang w:val="ru-RU"/>
              </w:rPr>
            </w:pPr>
            <w:r w:rsidRPr="00830C03">
              <w:rPr>
                <w:rFonts w:eastAsia="TimesNewRoman"/>
                <w:sz w:val="20"/>
                <w:szCs w:val="20"/>
                <w:lang w:val="ru-RU"/>
              </w:rPr>
              <w:t xml:space="preserve">1) ако </w:t>
            </w:r>
            <w:r w:rsidRPr="00830C03">
              <w:rPr>
                <w:sz w:val="20"/>
                <w:szCs w:val="20"/>
                <w:lang w:val="ru-RU" w:eastAsia="sr-Latn-CS"/>
              </w:rPr>
              <w:t>је издата на основу неистинитих података</w:t>
            </w:r>
            <w:r w:rsidRPr="00830C03">
              <w:rPr>
                <w:sz w:val="20"/>
                <w:szCs w:val="20"/>
                <w:lang w:val="sr-Cyrl-CS" w:eastAsia="sr-Latn-CS"/>
              </w:rPr>
              <w:t>;</w:t>
            </w:r>
            <w:r w:rsidRPr="00830C03">
              <w:rPr>
                <w:rFonts w:eastAsia="TimesNewRoman"/>
                <w:sz w:val="20"/>
                <w:szCs w:val="20"/>
                <w:lang w:val="ru-RU"/>
              </w:rPr>
              <w:t xml:space="preserve"> </w:t>
            </w:r>
          </w:p>
          <w:p w:rsidR="00CB32C8" w:rsidRPr="00830C03" w:rsidRDefault="00CB32C8" w:rsidP="00CB32C8">
            <w:pPr>
              <w:jc w:val="both"/>
              <w:rPr>
                <w:rFonts w:eastAsia="TimesNewRoman"/>
                <w:sz w:val="20"/>
                <w:szCs w:val="20"/>
                <w:lang w:val="ru-RU"/>
              </w:rPr>
            </w:pPr>
            <w:r w:rsidRPr="00830C03">
              <w:rPr>
                <w:rFonts w:eastAsia="TimesNewRoman"/>
                <w:sz w:val="20"/>
                <w:szCs w:val="20"/>
                <w:lang w:val="ru-RU"/>
              </w:rPr>
              <w:t xml:space="preserve">              2) ако друштво за ревизију престане да испуњава услове из чл</w:t>
            </w:r>
            <w:r w:rsidR="00F5672F">
              <w:rPr>
                <w:rFonts w:eastAsia="TimesNewRoman"/>
                <w:sz w:val="20"/>
                <w:szCs w:val="20"/>
                <w:lang w:val="ru-RU"/>
              </w:rPr>
              <w:t>.</w:t>
            </w:r>
            <w:r w:rsidRPr="00830C03">
              <w:rPr>
                <w:rFonts w:eastAsia="TimesNewRoman"/>
                <w:sz w:val="20"/>
                <w:szCs w:val="20"/>
                <w:lang w:val="ru-RU"/>
              </w:rPr>
              <w:t xml:space="preserve"> 12, 13. и 15. овог закона, односно ако самостални ревизор изгуби лиценцу за обављање ревизије а у року од 60 дана поново не испуни те услове;</w:t>
            </w:r>
          </w:p>
          <w:p w:rsidR="00AD1FBE" w:rsidRPr="00830C03" w:rsidRDefault="00AD1FBE" w:rsidP="00AD1FBE">
            <w:pPr>
              <w:ind w:firstLine="720"/>
              <w:jc w:val="both"/>
              <w:rPr>
                <w:rFonts w:eastAsia="TimesNewRoman"/>
                <w:sz w:val="20"/>
                <w:szCs w:val="20"/>
                <w:lang w:val="ru-RU"/>
              </w:rPr>
            </w:pPr>
            <w:r w:rsidRPr="00830C03">
              <w:rPr>
                <w:rFonts w:eastAsia="TimesNewRoman"/>
                <w:sz w:val="20"/>
                <w:szCs w:val="20"/>
                <w:lang w:val="ru-RU"/>
              </w:rPr>
              <w:t>4) ако је друштву за ревизију у претходној контроли изречена мера привремене забране обављања делатности, која није брисана из регистра у смислу овог закона;</w:t>
            </w:r>
          </w:p>
          <w:p w:rsidR="00AD1FBE" w:rsidRPr="00CB32C8" w:rsidRDefault="00AD1FBE" w:rsidP="00CB32C8">
            <w:pPr>
              <w:jc w:val="both"/>
              <w:rPr>
                <w:rFonts w:eastAsia="TimesNewRoman"/>
                <w:color w:val="0070C0"/>
                <w:sz w:val="20"/>
                <w:szCs w:val="20"/>
                <w:lang w:val="ru-RU"/>
              </w:rPr>
            </w:pPr>
          </w:p>
          <w:p w:rsidR="00CB32C8" w:rsidRPr="0083098B" w:rsidRDefault="00CB32C8" w:rsidP="005264B0">
            <w:pPr>
              <w:jc w:val="both"/>
              <w:rPr>
                <w:rFonts w:eastAsia="TimesNewRoman"/>
                <w:sz w:val="20"/>
                <w:szCs w:val="20"/>
                <w:lang w:val="ru-RU"/>
              </w:rPr>
            </w:pPr>
          </w:p>
        </w:tc>
        <w:tc>
          <w:tcPr>
            <w:tcW w:w="661" w:type="pct"/>
          </w:tcPr>
          <w:p w:rsidR="003C447B" w:rsidRPr="007668B3" w:rsidRDefault="003C447B" w:rsidP="0017665F">
            <w:pPr>
              <w:rPr>
                <w:sz w:val="20"/>
                <w:szCs w:val="20"/>
                <w:lang w:val="sr-Cyrl-CS"/>
              </w:rPr>
            </w:pPr>
            <w:r w:rsidRPr="007668B3">
              <w:rPr>
                <w:sz w:val="20"/>
                <w:szCs w:val="20"/>
                <w:lang w:val="sr-Cyrl-CS"/>
              </w:rPr>
              <w:lastRenderedPageBreak/>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5.2</w:t>
            </w:r>
          </w:p>
        </w:tc>
        <w:tc>
          <w:tcPr>
            <w:tcW w:w="1330" w:type="pct"/>
          </w:tcPr>
          <w:p w:rsidR="003C447B" w:rsidRPr="007668B3" w:rsidRDefault="0083098B" w:rsidP="0017665F">
            <w:pPr>
              <w:tabs>
                <w:tab w:val="num" w:pos="570"/>
              </w:tabs>
              <w:jc w:val="both"/>
              <w:rPr>
                <w:sz w:val="20"/>
                <w:szCs w:val="20"/>
                <w:lang w:val="ru-RU"/>
              </w:rPr>
            </w:pPr>
            <w:r>
              <w:rPr>
                <w:sz w:val="20"/>
                <w:szCs w:val="20"/>
                <w:lang w:val="ru-RU"/>
              </w:rPr>
              <w:t xml:space="preserve">           </w:t>
            </w:r>
            <w:r w:rsidR="003C447B" w:rsidRPr="007668B3">
              <w:rPr>
                <w:sz w:val="20"/>
                <w:szCs w:val="20"/>
                <w:lang w:val="ru-RU"/>
              </w:rPr>
              <w:t>Лиценца ревизорског друштва треба да се одузме уколико било који од услова наведених у тачкама (б) и (ц) став (4) члана 3 више нису испуњени. Државе чланице могу, међутим, да предвиде један разуман рок у којем би се ти услови задовољили.</w:t>
            </w:r>
          </w:p>
        </w:tc>
        <w:tc>
          <w:tcPr>
            <w:tcW w:w="407" w:type="pct"/>
          </w:tcPr>
          <w:p w:rsidR="003C447B" w:rsidRPr="005264B0" w:rsidRDefault="005264B0" w:rsidP="0017665F">
            <w:pPr>
              <w:rPr>
                <w:sz w:val="20"/>
                <w:szCs w:val="20"/>
                <w:lang w:val="sr-Cyrl-CS"/>
              </w:rPr>
            </w:pPr>
            <w:r w:rsidRPr="005264B0">
              <w:rPr>
                <w:sz w:val="20"/>
                <w:szCs w:val="20"/>
                <w:lang w:val="sr-Cyrl-CS"/>
              </w:rPr>
              <w:t>14.4-5.</w:t>
            </w:r>
          </w:p>
          <w:p w:rsidR="003C447B" w:rsidRPr="00E62652" w:rsidRDefault="003C447B" w:rsidP="0017665F">
            <w:pPr>
              <w:rPr>
                <w:sz w:val="20"/>
                <w:szCs w:val="20"/>
                <w:highlight w:val="yellow"/>
                <w:lang w:val="sr-Cyrl-CS"/>
              </w:rPr>
            </w:pPr>
          </w:p>
          <w:p w:rsidR="003C447B" w:rsidRDefault="003C447B" w:rsidP="0017665F">
            <w:pPr>
              <w:rPr>
                <w:sz w:val="20"/>
                <w:szCs w:val="20"/>
                <w:highlight w:val="yellow"/>
                <w:lang w:val="sr-Cyrl-CS"/>
              </w:rPr>
            </w:pPr>
          </w:p>
          <w:p w:rsidR="00986710" w:rsidRDefault="00986710" w:rsidP="0017665F">
            <w:pPr>
              <w:rPr>
                <w:sz w:val="20"/>
                <w:szCs w:val="20"/>
                <w:highlight w:val="yellow"/>
                <w:lang w:val="sr-Cyrl-CS"/>
              </w:rPr>
            </w:pPr>
          </w:p>
          <w:p w:rsidR="00986710" w:rsidRDefault="00986710" w:rsidP="0017665F">
            <w:pPr>
              <w:rPr>
                <w:sz w:val="20"/>
                <w:szCs w:val="20"/>
                <w:highlight w:val="yellow"/>
                <w:lang w:val="sr-Cyrl-CS"/>
              </w:rPr>
            </w:pPr>
          </w:p>
          <w:p w:rsidR="00986710" w:rsidRDefault="00986710" w:rsidP="0017665F">
            <w:pPr>
              <w:rPr>
                <w:sz w:val="20"/>
                <w:szCs w:val="20"/>
                <w:highlight w:val="yellow"/>
                <w:lang w:val="sr-Cyrl-CS"/>
              </w:rPr>
            </w:pPr>
          </w:p>
          <w:p w:rsidR="00986710" w:rsidRDefault="00986710" w:rsidP="0017665F">
            <w:pPr>
              <w:rPr>
                <w:sz w:val="20"/>
                <w:szCs w:val="20"/>
                <w:highlight w:val="yellow"/>
                <w:lang w:val="sr-Cyrl-CS"/>
              </w:rPr>
            </w:pPr>
          </w:p>
          <w:p w:rsidR="00986710" w:rsidRPr="00830C03" w:rsidRDefault="00986710" w:rsidP="0017665F">
            <w:pPr>
              <w:rPr>
                <w:sz w:val="20"/>
                <w:szCs w:val="20"/>
                <w:lang w:val="sr-Cyrl-CS"/>
              </w:rPr>
            </w:pPr>
            <w:r w:rsidRPr="00830C03">
              <w:rPr>
                <w:sz w:val="20"/>
                <w:szCs w:val="20"/>
                <w:lang w:val="sr-Cyrl-CS"/>
              </w:rPr>
              <w:t>89.1.2</w:t>
            </w:r>
            <w:r w:rsidR="0041445F">
              <w:rPr>
                <w:sz w:val="20"/>
                <w:szCs w:val="20"/>
                <w:lang w:val="sr-Cyrl-CS"/>
              </w:rPr>
              <w:t>.</w:t>
            </w:r>
          </w:p>
          <w:p w:rsidR="003C447B" w:rsidRPr="00E62652" w:rsidRDefault="003C447B" w:rsidP="0017665F">
            <w:pPr>
              <w:rPr>
                <w:sz w:val="20"/>
                <w:szCs w:val="20"/>
                <w:highlight w:val="yellow"/>
              </w:rPr>
            </w:pPr>
          </w:p>
        </w:tc>
        <w:tc>
          <w:tcPr>
            <w:tcW w:w="1627" w:type="pct"/>
          </w:tcPr>
          <w:p w:rsidR="005264B0" w:rsidRPr="005264B0" w:rsidRDefault="0083098B" w:rsidP="005264B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264B0" w:rsidRPr="005264B0">
              <w:rPr>
                <w:rFonts w:eastAsia="TimesNewRoman"/>
                <w:sz w:val="20"/>
                <w:szCs w:val="20"/>
                <w:lang w:val="ru-RU"/>
              </w:rPr>
              <w:t xml:space="preserve">Дозвола за обављање ревизије може се одузети, у складу са овим законом. </w:t>
            </w:r>
          </w:p>
          <w:p w:rsidR="003C447B" w:rsidRDefault="0083098B" w:rsidP="005264B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264B0" w:rsidRPr="005264B0">
              <w:rPr>
                <w:rFonts w:eastAsia="TimesNewRoman"/>
                <w:sz w:val="20"/>
                <w:szCs w:val="20"/>
                <w:lang w:val="ru-RU"/>
              </w:rPr>
              <w:t>Решењем о одузимању дозволе утврђује се и период у коме се друштву за ревизију коме се одузима дозвола не може издати нова дозвола, а који не може бити дужи од пет година од дана доношења тог решења.</w:t>
            </w:r>
          </w:p>
          <w:p w:rsidR="00986710" w:rsidRPr="00830C03" w:rsidRDefault="00986710" w:rsidP="00986710">
            <w:pPr>
              <w:autoSpaceDE w:val="0"/>
              <w:autoSpaceDN w:val="0"/>
              <w:adjustRightInd w:val="0"/>
              <w:ind w:firstLine="720"/>
              <w:jc w:val="both"/>
              <w:rPr>
                <w:rFonts w:eastAsia="TimesNewRoman"/>
                <w:sz w:val="20"/>
                <w:szCs w:val="20"/>
                <w:lang w:val="ru-RU"/>
              </w:rPr>
            </w:pPr>
            <w:r w:rsidRPr="00830C03">
              <w:rPr>
                <w:rFonts w:eastAsia="TimesNewRoman"/>
                <w:sz w:val="20"/>
                <w:szCs w:val="20"/>
                <w:lang w:val="ru-RU"/>
              </w:rPr>
              <w:t>Комисија</w:t>
            </w:r>
            <w:r w:rsidRPr="00830C03" w:rsidDel="00284A0E">
              <w:rPr>
                <w:rFonts w:eastAsia="TimesNewRoman"/>
                <w:sz w:val="20"/>
                <w:szCs w:val="20"/>
                <w:lang w:val="ru-RU"/>
              </w:rPr>
              <w:t xml:space="preserve"> </w:t>
            </w:r>
            <w:r w:rsidRPr="00830C03">
              <w:rPr>
                <w:rFonts w:eastAsia="TimesNewRoman"/>
                <w:sz w:val="20"/>
                <w:szCs w:val="20"/>
                <w:lang w:val="ru-RU"/>
              </w:rPr>
              <w:t>решењем одузима дозволу за обављање ревизије:</w:t>
            </w:r>
          </w:p>
          <w:p w:rsidR="00986710" w:rsidRPr="00986710" w:rsidRDefault="00986710" w:rsidP="008B4ED8">
            <w:pPr>
              <w:autoSpaceDE w:val="0"/>
              <w:autoSpaceDN w:val="0"/>
              <w:adjustRightInd w:val="0"/>
              <w:jc w:val="both"/>
              <w:rPr>
                <w:rFonts w:eastAsia="TimesNewRoman"/>
                <w:sz w:val="20"/>
                <w:szCs w:val="20"/>
                <w:highlight w:val="yellow"/>
                <w:lang w:val="ru-RU"/>
              </w:rPr>
            </w:pPr>
            <w:r w:rsidRPr="00830C03">
              <w:rPr>
                <w:rFonts w:eastAsia="TimesNewRoman"/>
                <w:sz w:val="20"/>
                <w:szCs w:val="20"/>
                <w:lang w:val="ru-RU"/>
              </w:rPr>
              <w:t xml:space="preserve">             2) ако друштво за ревизију престане да испуњава услове из чл. 12, 13. и 15. овог закона, односно ако самостални ревизор изгуби лиценцу </w:t>
            </w:r>
            <w:r w:rsidRPr="00830C03">
              <w:rPr>
                <w:rFonts w:eastAsia="TimesNewRoman"/>
                <w:sz w:val="20"/>
                <w:szCs w:val="20"/>
                <w:lang w:val="ru-RU"/>
              </w:rPr>
              <w:lastRenderedPageBreak/>
              <w:t>за обављање ревизије а у року од 60 дана поново не испуни те услове;</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5.3</w:t>
            </w:r>
          </w:p>
          <w:p w:rsidR="003C447B" w:rsidRPr="007668B3" w:rsidRDefault="003C447B" w:rsidP="0017665F">
            <w:pPr>
              <w:rPr>
                <w:sz w:val="20"/>
                <w:szCs w:val="20"/>
                <w:lang w:val="sr-Cyrl-CS"/>
              </w:rPr>
            </w:pPr>
          </w:p>
        </w:tc>
        <w:tc>
          <w:tcPr>
            <w:tcW w:w="1330" w:type="pct"/>
          </w:tcPr>
          <w:p w:rsidR="003C447B" w:rsidRPr="00830C03" w:rsidRDefault="0083098B" w:rsidP="0017665F">
            <w:pPr>
              <w:jc w:val="both"/>
              <w:rPr>
                <w:strike/>
                <w:sz w:val="20"/>
                <w:szCs w:val="20"/>
                <w:lang w:val="ru-RU"/>
              </w:rPr>
            </w:pPr>
            <w:r w:rsidRPr="00830C03">
              <w:rPr>
                <w:sz w:val="20"/>
                <w:szCs w:val="20"/>
              </w:rPr>
              <w:t xml:space="preserve">           </w:t>
            </w:r>
            <w:r w:rsidR="003C447B" w:rsidRPr="00830C03">
              <w:rPr>
                <w:sz w:val="20"/>
                <w:szCs w:val="20"/>
              </w:rPr>
              <w:t>Ако се дозвола за рад овлашћеног ревизора или друштва за ревизију из било ког разлога одузме, надлежни орган матичне државе чланице у којој је дозвола одузета саопштава</w:t>
            </w:r>
            <w:r w:rsidR="003C447B" w:rsidRPr="00830C03">
              <w:rPr>
                <w:b/>
                <w:sz w:val="20"/>
                <w:szCs w:val="20"/>
              </w:rPr>
              <w:t xml:space="preserve"> </w:t>
            </w:r>
            <w:r w:rsidR="003C447B" w:rsidRPr="00830C03">
              <w:rPr>
                <w:sz w:val="20"/>
                <w:szCs w:val="20"/>
              </w:rPr>
              <w:t>ту чињеницу и разлоге за одузимање дозволе релевантним надлежним органима државе чланице домаћина у којој је</w:t>
            </w:r>
            <w:r w:rsidR="003C447B" w:rsidRPr="00830C03">
              <w:rPr>
                <w:b/>
                <w:sz w:val="20"/>
                <w:szCs w:val="20"/>
              </w:rPr>
              <w:t xml:space="preserve"> </w:t>
            </w:r>
            <w:r w:rsidR="003C447B" w:rsidRPr="00830C03">
              <w:rPr>
                <w:sz w:val="20"/>
                <w:szCs w:val="20"/>
              </w:rPr>
              <w:t>овлашћени ревизор односно друштво за ревизију такође регистровано у складу са чланом 3а, чланом 16. став 1. тачка в) и чланом 17. став 1. тачка з)</w:t>
            </w:r>
          </w:p>
        </w:tc>
        <w:tc>
          <w:tcPr>
            <w:tcW w:w="407" w:type="pct"/>
          </w:tcPr>
          <w:p w:rsidR="003C447B" w:rsidRPr="00830C03" w:rsidRDefault="002F30EE" w:rsidP="0017665F">
            <w:pPr>
              <w:rPr>
                <w:sz w:val="20"/>
                <w:szCs w:val="20"/>
                <w:lang w:val="sr-Cyrl-CS"/>
              </w:rPr>
            </w:pPr>
            <w:r w:rsidRPr="00830C03">
              <w:rPr>
                <w:sz w:val="20"/>
                <w:szCs w:val="20"/>
                <w:lang w:val="sr-Cyrl-CS"/>
              </w:rPr>
              <w:t>14.</w:t>
            </w:r>
            <w:r w:rsidR="00B90126" w:rsidRPr="00830C03">
              <w:rPr>
                <w:sz w:val="20"/>
                <w:szCs w:val="20"/>
                <w:lang w:val="sr-Cyrl-CS"/>
              </w:rPr>
              <w:t>6.</w:t>
            </w:r>
          </w:p>
        </w:tc>
        <w:tc>
          <w:tcPr>
            <w:tcW w:w="1627" w:type="pct"/>
          </w:tcPr>
          <w:p w:rsidR="003C447B" w:rsidRPr="00E05821" w:rsidRDefault="0083098B" w:rsidP="0017665F">
            <w:pPr>
              <w:autoSpaceDE w:val="0"/>
              <w:autoSpaceDN w:val="0"/>
              <w:adjustRightInd w:val="0"/>
              <w:jc w:val="both"/>
              <w:rPr>
                <w:rFonts w:eastAsia="TimesNewRoman"/>
                <w:sz w:val="20"/>
                <w:szCs w:val="20"/>
                <w:highlight w:val="yellow"/>
                <w:lang w:val="sr-Cyrl-CS"/>
              </w:rPr>
            </w:pPr>
            <w:r>
              <w:rPr>
                <w:rFonts w:eastAsia="TimesNewRoman"/>
                <w:sz w:val="20"/>
                <w:szCs w:val="20"/>
                <w:lang w:val="ru-RU"/>
              </w:rPr>
              <w:t xml:space="preserve">             </w:t>
            </w:r>
            <w:r w:rsidR="002F30EE" w:rsidRPr="002F30EE">
              <w:rPr>
                <w:rFonts w:eastAsia="TimesNewRoman"/>
                <w:sz w:val="20"/>
                <w:szCs w:val="20"/>
                <w:lang w:val="ru-RU"/>
              </w:rPr>
              <w:t>У случају одузимања дозволе за рад друштву за ревизију државе чланице, Комисија је дужна да по службеној дужности и без одлагања, саопшти ту чињеницу и разлоге за одузимање дозволе релевантним надлежним органима матичне државе чланице у којој је то друштво за ревизију регистровано.</w:t>
            </w:r>
          </w:p>
        </w:tc>
        <w:tc>
          <w:tcPr>
            <w:tcW w:w="661" w:type="pct"/>
          </w:tcPr>
          <w:p w:rsidR="003C447B" w:rsidRPr="002F30EE" w:rsidRDefault="003C447B" w:rsidP="0017665F">
            <w:pPr>
              <w:rPr>
                <w:sz w:val="20"/>
                <w:szCs w:val="20"/>
                <w:lang w:val="sr-Cyrl-CS"/>
              </w:rPr>
            </w:pPr>
            <w:r w:rsidRPr="002F30EE">
              <w:rPr>
                <w:sz w:val="20"/>
                <w:szCs w:val="20"/>
              </w:rPr>
              <w:t xml:space="preserve">Потпуно усклађено </w:t>
            </w:r>
          </w:p>
        </w:tc>
        <w:tc>
          <w:tcPr>
            <w:tcW w:w="681" w:type="pct"/>
          </w:tcPr>
          <w:p w:rsidR="003C447B" w:rsidRPr="00E46CB9" w:rsidRDefault="003C447B" w:rsidP="0017665F">
            <w:pPr>
              <w:rPr>
                <w:b/>
                <w:sz w:val="20"/>
                <w:szCs w:val="20"/>
              </w:rPr>
            </w:pPr>
          </w:p>
        </w:tc>
      </w:tr>
      <w:tr w:rsidR="003C447B" w:rsidRPr="007668B3" w:rsidTr="00871DC9">
        <w:trPr>
          <w:trHeight w:val="948"/>
        </w:trPr>
        <w:tc>
          <w:tcPr>
            <w:tcW w:w="294" w:type="pct"/>
          </w:tcPr>
          <w:p w:rsidR="003C447B" w:rsidRPr="007668B3" w:rsidRDefault="003C447B" w:rsidP="0017665F">
            <w:pPr>
              <w:rPr>
                <w:sz w:val="20"/>
                <w:szCs w:val="20"/>
                <w:lang w:val="sr-Cyrl-CS"/>
              </w:rPr>
            </w:pPr>
            <w:r w:rsidRPr="007668B3">
              <w:rPr>
                <w:sz w:val="20"/>
                <w:szCs w:val="20"/>
                <w:lang w:val="sr-Cyrl-CS"/>
              </w:rPr>
              <w:t>6.1</w:t>
            </w:r>
          </w:p>
          <w:p w:rsidR="003C447B" w:rsidRPr="007668B3" w:rsidRDefault="003C447B" w:rsidP="0017665F">
            <w:pPr>
              <w:rPr>
                <w:sz w:val="20"/>
                <w:szCs w:val="20"/>
                <w:lang w:val="sr-Cyrl-CS"/>
              </w:rPr>
            </w:pPr>
          </w:p>
          <w:p w:rsidR="003C447B" w:rsidRPr="007668B3" w:rsidRDefault="003C447B" w:rsidP="0017665F">
            <w:pPr>
              <w:rPr>
                <w:sz w:val="20"/>
                <w:szCs w:val="20"/>
                <w:lang w:val="sr-Cyrl-CS"/>
              </w:rPr>
            </w:pPr>
          </w:p>
        </w:tc>
        <w:tc>
          <w:tcPr>
            <w:tcW w:w="1330" w:type="pct"/>
          </w:tcPr>
          <w:p w:rsidR="003C447B" w:rsidRPr="007668B3" w:rsidRDefault="0083098B" w:rsidP="0017665F">
            <w:pPr>
              <w:jc w:val="both"/>
              <w:rPr>
                <w:sz w:val="20"/>
                <w:szCs w:val="20"/>
                <w:lang w:val="sr-Cyrl-CS"/>
              </w:rPr>
            </w:pPr>
            <w:r>
              <w:rPr>
                <w:sz w:val="20"/>
                <w:szCs w:val="20"/>
                <w:lang w:val="ru-RU"/>
              </w:rPr>
              <w:t xml:space="preserve">               </w:t>
            </w:r>
            <w:r w:rsidR="003C447B" w:rsidRPr="007668B3">
              <w:rPr>
                <w:sz w:val="20"/>
                <w:szCs w:val="20"/>
                <w:lang w:val="ru-RU"/>
              </w:rPr>
              <w:t xml:space="preserve">Не прејудицирајући одредбе члана 11, </w:t>
            </w:r>
            <w:r w:rsidR="003C447B" w:rsidRPr="007668B3">
              <w:rPr>
                <w:sz w:val="20"/>
                <w:szCs w:val="20"/>
                <w:lang w:val="sr-Cyrl-CS"/>
              </w:rPr>
              <w:t>лиценца овлашћеног законског ревизора одобрава</w:t>
            </w:r>
            <w:r w:rsidR="003C447B" w:rsidRPr="007668B3">
              <w:rPr>
                <w:sz w:val="20"/>
                <w:szCs w:val="20"/>
                <w:lang w:val="ru-RU"/>
              </w:rPr>
              <w:t xml:space="preserve"> се физичким лицима која </w:t>
            </w:r>
            <w:r w:rsidR="003C447B" w:rsidRPr="007668B3">
              <w:rPr>
                <w:sz w:val="20"/>
                <w:szCs w:val="20"/>
                <w:lang w:val="sr-Cyrl-CS"/>
              </w:rPr>
              <w:t xml:space="preserve">задовољавају критеријуме за упис на факултет, одслушали су предавања из низа теоријских предмета, прошли практичну обуку и положили финални испит професионалне стручности на академском нивоу (на нивоу дипломе универзитета) који се организује или признаје од стране односне државе чланице. </w:t>
            </w:r>
          </w:p>
        </w:tc>
        <w:tc>
          <w:tcPr>
            <w:tcW w:w="407" w:type="pct"/>
          </w:tcPr>
          <w:p w:rsidR="003C447B" w:rsidRPr="002F30EE" w:rsidRDefault="002F30EE" w:rsidP="0017665F">
            <w:pPr>
              <w:rPr>
                <w:sz w:val="20"/>
                <w:szCs w:val="20"/>
                <w:lang w:val="sr-Cyrl-CS"/>
              </w:rPr>
            </w:pPr>
            <w:r w:rsidRPr="002F30EE">
              <w:rPr>
                <w:sz w:val="20"/>
                <w:szCs w:val="20"/>
                <w:lang w:val="sr-Cyrl-CS"/>
              </w:rPr>
              <w:t>6.2-3.</w:t>
            </w:r>
          </w:p>
        </w:tc>
        <w:tc>
          <w:tcPr>
            <w:tcW w:w="1627" w:type="pct"/>
          </w:tcPr>
          <w:p w:rsidR="002F30EE" w:rsidRPr="002F30EE" w:rsidRDefault="0083098B"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Лиценца се издаје лицу које испуњава следеће услове:</w:t>
            </w:r>
          </w:p>
          <w:p w:rsidR="002F30EE" w:rsidRPr="002F30EE" w:rsidRDefault="008B4ED8"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1) да има положен испит за звање овлашћени ревизор;</w:t>
            </w:r>
          </w:p>
          <w:p w:rsidR="002F30EE" w:rsidRPr="002F30EE" w:rsidRDefault="008B4ED8"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2) да има стечено високо образовање на студијама другог степена у складу са законом којим се уређује високо образовање, односно на основним студијама у трајању од најмање четири године;</w:t>
            </w:r>
          </w:p>
          <w:p w:rsidR="002F30EE" w:rsidRPr="002F30EE" w:rsidRDefault="00CC2D49"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3) да има најмање три године практичног радног искуства на законским ревизијама, од којих најмање две године уз надзор лиценцираног овлашћеног ревизора. Под практичним радним искуством на законским ревизијама сматра се радно искуство, на нeодређено или на одређено време, стечено у радном односу у друштву за ревизију, односно код самосталног ревизора на пословима законске ревизије;</w:t>
            </w:r>
          </w:p>
          <w:p w:rsidR="002F30EE" w:rsidRPr="002F30EE" w:rsidRDefault="00CC2D49"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 xml:space="preserve">4) да, у складу са овим законом не постоји забрана издавања нове лиценце, у случају ако му је </w:t>
            </w:r>
            <w:r w:rsidR="002F30EE" w:rsidRPr="002F30EE">
              <w:rPr>
                <w:rFonts w:eastAsia="TimesNewRoman"/>
                <w:sz w:val="20"/>
                <w:szCs w:val="20"/>
                <w:lang w:val="ru-RU"/>
              </w:rPr>
              <w:lastRenderedPageBreak/>
              <w:t xml:space="preserve">лиценца раније одузета - до истека периода у коме постоји забрана издавања нове лиценце; </w:t>
            </w:r>
          </w:p>
          <w:p w:rsidR="002F30EE" w:rsidRPr="002F30EE" w:rsidRDefault="00CC2D49" w:rsidP="002F30EE">
            <w:pPr>
              <w:jc w:val="both"/>
              <w:rPr>
                <w:rFonts w:eastAsia="TimesNewRoman"/>
                <w:sz w:val="20"/>
                <w:szCs w:val="20"/>
                <w:lang w:val="ru-RU"/>
              </w:rPr>
            </w:pPr>
            <w:r>
              <w:rPr>
                <w:rFonts w:eastAsia="TimesNewRoman"/>
                <w:sz w:val="20"/>
                <w:szCs w:val="20"/>
                <w:lang w:val="ru-RU"/>
              </w:rPr>
              <w:t xml:space="preserve">             </w:t>
            </w:r>
            <w:r w:rsidR="002F30EE" w:rsidRPr="002F30EE">
              <w:rPr>
                <w:rFonts w:eastAsia="TimesNewRoman"/>
                <w:sz w:val="20"/>
                <w:szCs w:val="20"/>
                <w:lang w:val="ru-RU"/>
              </w:rPr>
              <w:t xml:space="preserve">5) </w:t>
            </w:r>
            <w:r w:rsidR="00EA489C" w:rsidRPr="00EA489C">
              <w:rPr>
                <w:rFonts w:eastAsia="TimesNewRoman"/>
                <w:sz w:val="20"/>
                <w:szCs w:val="20"/>
                <w:lang w:val="ru-RU"/>
              </w:rPr>
              <w:t>да није правоснажно осуђивано за кривична дела у смислу члана 5. овог закона.</w:t>
            </w:r>
          </w:p>
          <w:p w:rsidR="003C447B" w:rsidRPr="008A466A" w:rsidRDefault="002F30EE" w:rsidP="002F30EE">
            <w:pPr>
              <w:autoSpaceDE w:val="0"/>
              <w:autoSpaceDN w:val="0"/>
              <w:adjustRightInd w:val="0"/>
              <w:jc w:val="both"/>
              <w:rPr>
                <w:rFonts w:eastAsia="TimesNewRoman"/>
                <w:sz w:val="20"/>
                <w:szCs w:val="20"/>
                <w:highlight w:val="yellow"/>
                <w:lang w:val="ru-RU"/>
              </w:rPr>
            </w:pPr>
            <w:r w:rsidRPr="002F30EE">
              <w:rPr>
                <w:rFonts w:eastAsia="TimesNewRoman"/>
                <w:sz w:val="20"/>
                <w:szCs w:val="20"/>
                <w:lang w:val="ru-RU"/>
              </w:rPr>
              <w:tab/>
              <w:t>Лиценца из става 1. овог члана може бити издата ревизору државе чланице који има важећу исправу надлежног органа државе чланице за обављање законске ревизије, која по садржају одговара лиценци (лиценца, сертификат и сл.) и испуњава услове из става 2. тач. 2) - 5) овог члана.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rPr>
          <w:trHeight w:val="948"/>
        </w:trPr>
        <w:tc>
          <w:tcPr>
            <w:tcW w:w="294" w:type="pct"/>
          </w:tcPr>
          <w:p w:rsidR="003C447B" w:rsidRPr="007668B3" w:rsidRDefault="003C447B" w:rsidP="0017665F">
            <w:pPr>
              <w:rPr>
                <w:sz w:val="20"/>
                <w:szCs w:val="20"/>
                <w:lang w:val="sr-Cyrl-CS"/>
              </w:rPr>
            </w:pPr>
            <w:r w:rsidRPr="007668B3">
              <w:rPr>
                <w:sz w:val="20"/>
                <w:szCs w:val="20"/>
                <w:lang w:val="sr-Cyrl-CS"/>
              </w:rPr>
              <w:lastRenderedPageBreak/>
              <w:t>6.2</w:t>
            </w:r>
          </w:p>
        </w:tc>
        <w:tc>
          <w:tcPr>
            <w:tcW w:w="1330" w:type="pct"/>
          </w:tcPr>
          <w:p w:rsidR="003C447B" w:rsidRPr="007668B3" w:rsidRDefault="0083098B" w:rsidP="0017665F">
            <w:pPr>
              <w:jc w:val="both"/>
              <w:rPr>
                <w:sz w:val="20"/>
                <w:szCs w:val="20"/>
                <w:lang w:val="ru-RU"/>
              </w:rPr>
            </w:pPr>
            <w:r>
              <w:rPr>
                <w:sz w:val="20"/>
                <w:szCs w:val="20"/>
              </w:rPr>
              <w:t xml:space="preserve">              </w:t>
            </w:r>
            <w:r w:rsidR="003C447B" w:rsidRPr="007668B3">
              <w:rPr>
                <w:sz w:val="20"/>
                <w:szCs w:val="20"/>
              </w:rPr>
              <w:t>Надлежни органи из члана 32. међусобно сарађују са циљем постизања конвергенције захтева прописаних овим чланом.</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When engaging in such cooperation, those competent authorities shall take into account developments in auditing and in the audit profession and, in particular, convergence that has already been achieved by the profession.</w:t>
            </w:r>
            <w:r w:rsidR="003C447B" w:rsidRPr="007668B3">
              <w:rPr>
                <w:rStyle w:val="tw4winMark"/>
                <w:color w:val="auto"/>
                <w:sz w:val="20"/>
                <w:szCs w:val="20"/>
              </w:rPr>
              <w:t>&lt;}0{&gt;</w:t>
            </w:r>
            <w:r w:rsidR="003C447B" w:rsidRPr="007668B3">
              <w:rPr>
                <w:sz w:val="20"/>
                <w:szCs w:val="20"/>
              </w:rPr>
              <w:t>У остваривању те сарадње, наведени надлежни органи воде рачуна о кретањима у ревизији и у ревизорској струци и, нарочито, о степену конвергенције која је у струци већ постигнута.</w:t>
            </w:r>
            <w:r w:rsidR="003C447B" w:rsidRPr="007668B3">
              <w:rPr>
                <w:rStyle w:val="tw4winMark"/>
                <w:color w:val="auto"/>
                <w:sz w:val="20"/>
                <w:szCs w:val="20"/>
              </w:rPr>
              <w:t>&lt;0}{0&gt;</w:t>
            </w:r>
            <w:r w:rsidR="003C447B" w:rsidRPr="007668B3">
              <w:rPr>
                <w:sz w:val="20"/>
                <w:szCs w:val="20"/>
              </w:rPr>
              <w:t xml:space="preserve"> </w:t>
            </w:r>
            <w:r w:rsidR="003C447B" w:rsidRPr="007668B3">
              <w:rPr>
                <w:sz w:val="20"/>
                <w:szCs w:val="20"/>
                <w:lang w:val="sr-Cyrl-CS"/>
              </w:rPr>
              <w:t xml:space="preserve">Они </w:t>
            </w:r>
            <w:r w:rsidR="003C447B" w:rsidRPr="007668B3">
              <w:rPr>
                <w:vanish/>
                <w:sz w:val="20"/>
                <w:szCs w:val="20"/>
                <w:lang w:val="en-GB"/>
              </w:rPr>
              <w:t>They shall cooperate with the Committee of European Auditing Oversight Bodies (CEAOB) and the competent authorities referred to in Article 20 of Regulation (EU) No 537/2014 in so far as such convergence relates to the statutory audit of public-interest entities.'</w:t>
            </w:r>
            <w:r w:rsidR="003C447B" w:rsidRPr="007668B3">
              <w:rPr>
                <w:rStyle w:val="tw4winMark"/>
                <w:color w:val="auto"/>
                <w:sz w:val="20"/>
                <w:szCs w:val="20"/>
              </w:rPr>
              <w:t>&lt;}0{&gt;</w:t>
            </w:r>
            <w:r w:rsidR="003C447B" w:rsidRPr="007668B3">
              <w:rPr>
                <w:sz w:val="20"/>
                <w:szCs w:val="20"/>
                <w:lang w:val="sr-Cyrl-CS"/>
              </w:rPr>
              <w:t>с</w:t>
            </w:r>
            <w:r w:rsidR="003C447B" w:rsidRPr="007668B3">
              <w:rPr>
                <w:sz w:val="20"/>
                <w:szCs w:val="20"/>
              </w:rPr>
              <w:t>арађују са Комитетом европских тела за надзор над ревизорима (CEAOB) и надлежним органима из члана 20. Уредбе (ЕУ) број 537/2014 ако се та конвергенција односи на законску ревизију субјеката од јавног интереса.</w:t>
            </w:r>
          </w:p>
        </w:tc>
        <w:tc>
          <w:tcPr>
            <w:tcW w:w="407" w:type="pct"/>
          </w:tcPr>
          <w:p w:rsidR="003C447B" w:rsidRPr="003B00F1" w:rsidRDefault="00B90126" w:rsidP="0017665F">
            <w:pPr>
              <w:rPr>
                <w:sz w:val="20"/>
                <w:szCs w:val="20"/>
                <w:lang w:val="sr-Cyrl-CS"/>
              </w:rPr>
            </w:pPr>
            <w:r w:rsidRPr="00830C03">
              <w:rPr>
                <w:sz w:val="20"/>
                <w:szCs w:val="20"/>
                <w:lang w:val="sr-Cyrl-CS"/>
              </w:rPr>
              <w:t>111.1</w:t>
            </w:r>
            <w:r w:rsidR="0041445F">
              <w:rPr>
                <w:sz w:val="20"/>
                <w:szCs w:val="20"/>
                <w:lang w:val="sr-Cyrl-CS"/>
              </w:rPr>
              <w:t>.</w:t>
            </w:r>
          </w:p>
        </w:tc>
        <w:tc>
          <w:tcPr>
            <w:tcW w:w="1627" w:type="pct"/>
          </w:tcPr>
          <w:p w:rsidR="003C447B" w:rsidRPr="007668B3" w:rsidRDefault="0083098B" w:rsidP="0017665F">
            <w:pPr>
              <w:jc w:val="both"/>
              <w:rPr>
                <w:rFonts w:eastAsia="TimesNewRoman"/>
                <w:sz w:val="20"/>
                <w:szCs w:val="20"/>
                <w:lang w:val="ru-RU"/>
              </w:rPr>
            </w:pPr>
            <w:r>
              <w:rPr>
                <w:rFonts w:eastAsia="TimesNewRoman"/>
                <w:sz w:val="20"/>
                <w:szCs w:val="20"/>
                <w:lang w:val="ru-RU"/>
              </w:rPr>
              <w:t xml:space="preserve">             </w:t>
            </w:r>
            <w:r w:rsidR="003B00F1" w:rsidRPr="003B00F1">
              <w:rPr>
                <w:rFonts w:eastAsia="TimesNewRoman"/>
                <w:sz w:val="20"/>
                <w:szCs w:val="20"/>
                <w:lang w:val="ru-RU"/>
              </w:rPr>
              <w:t xml:space="preserve">Комисија пружа помоћ, доставља информације и сарађује са надлежним органима држава чланица одговорним за одобрење, регистрацију, проверу квалитета рада и надзор ревизора, </w:t>
            </w:r>
            <w:r w:rsidR="003B00F1" w:rsidRPr="00B90126">
              <w:rPr>
                <w:rFonts w:eastAsia="TimesNewRoman"/>
                <w:sz w:val="20"/>
                <w:szCs w:val="20"/>
                <w:lang w:val="ru-RU"/>
              </w:rPr>
              <w:t xml:space="preserve">односно </w:t>
            </w:r>
            <w:r w:rsidR="00B90126" w:rsidRPr="00B90126">
              <w:rPr>
                <w:rFonts w:eastAsia="TimesNewRoman"/>
                <w:sz w:val="20"/>
                <w:szCs w:val="20"/>
              </w:rPr>
              <w:t xml:space="preserve">друштава </w:t>
            </w:r>
            <w:r w:rsidR="00B90126" w:rsidRPr="00B90126">
              <w:rPr>
                <w:rFonts w:eastAsia="TimesNewRoman"/>
                <w:sz w:val="20"/>
                <w:szCs w:val="20"/>
                <w:lang w:val="sr-Cyrl-RS"/>
              </w:rPr>
              <w:t xml:space="preserve">за ревизију </w:t>
            </w:r>
            <w:r w:rsidR="00B90126" w:rsidRPr="00B90126">
              <w:rPr>
                <w:rFonts w:eastAsia="TimesNewRoman"/>
                <w:sz w:val="20"/>
                <w:szCs w:val="20"/>
              </w:rPr>
              <w:t>држава чланица</w:t>
            </w:r>
            <w:r w:rsidR="003B00F1" w:rsidRPr="00B90126">
              <w:rPr>
                <w:rFonts w:eastAsia="TimesNewRoman"/>
                <w:sz w:val="20"/>
                <w:szCs w:val="20"/>
                <w:lang w:val="ru-RU"/>
              </w:rPr>
              <w:t>.</w:t>
            </w:r>
          </w:p>
        </w:tc>
        <w:tc>
          <w:tcPr>
            <w:tcW w:w="661" w:type="pct"/>
          </w:tcPr>
          <w:p w:rsidR="003C447B" w:rsidRPr="003B00F1" w:rsidRDefault="003C447B" w:rsidP="008A466A">
            <w:pPr>
              <w:rPr>
                <w:sz w:val="20"/>
                <w:szCs w:val="20"/>
                <w:lang w:val="sr-Cyrl-CS"/>
              </w:rPr>
            </w:pPr>
            <w:r w:rsidRPr="003B00F1">
              <w:rPr>
                <w:sz w:val="20"/>
                <w:szCs w:val="20"/>
              </w:rPr>
              <w:t xml:space="preserve">Потпуно усклађено </w:t>
            </w:r>
          </w:p>
        </w:tc>
        <w:tc>
          <w:tcPr>
            <w:tcW w:w="681" w:type="pct"/>
          </w:tcPr>
          <w:p w:rsidR="003C447B" w:rsidRPr="009806BD" w:rsidRDefault="003C447B" w:rsidP="00B96C80">
            <w:pPr>
              <w:rPr>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7</w:t>
            </w:r>
          </w:p>
        </w:tc>
        <w:tc>
          <w:tcPr>
            <w:tcW w:w="1330" w:type="pct"/>
          </w:tcPr>
          <w:p w:rsidR="003C447B" w:rsidRPr="007668B3" w:rsidRDefault="0083098B" w:rsidP="0017665F">
            <w:pPr>
              <w:jc w:val="both"/>
              <w:rPr>
                <w:sz w:val="20"/>
                <w:szCs w:val="20"/>
                <w:lang w:val="sr-Cyrl-CS"/>
              </w:rPr>
            </w:pPr>
            <w:r>
              <w:rPr>
                <w:sz w:val="20"/>
                <w:szCs w:val="20"/>
                <w:lang w:val="ru-RU"/>
              </w:rPr>
              <w:t xml:space="preserve">             </w:t>
            </w:r>
            <w:r w:rsidR="003C447B" w:rsidRPr="007668B3">
              <w:rPr>
                <w:sz w:val="20"/>
                <w:szCs w:val="20"/>
                <w:lang w:val="ru-RU"/>
              </w:rPr>
              <w:t>Испит про</w:t>
            </w:r>
            <w:r w:rsidR="003C447B" w:rsidRPr="007668B3">
              <w:rPr>
                <w:sz w:val="20"/>
                <w:szCs w:val="20"/>
                <w:lang w:val="sr-Cyrl-CS"/>
              </w:rPr>
              <w:t>ф</w:t>
            </w:r>
            <w:r w:rsidR="003C447B" w:rsidRPr="007668B3">
              <w:rPr>
                <w:sz w:val="20"/>
                <w:szCs w:val="20"/>
                <w:lang w:val="ru-RU"/>
              </w:rPr>
              <w:t xml:space="preserve">есионалне стручности који помиње члан 6 гарантује потребан ниво теоријског знања из предмета релевантних за законску ревизију и способности да се такво знање примени у пракси. </w:t>
            </w:r>
            <w:r w:rsidR="003C447B" w:rsidRPr="007668B3">
              <w:rPr>
                <w:sz w:val="20"/>
                <w:szCs w:val="20"/>
                <w:lang w:val="sr-Cyrl-CS"/>
              </w:rPr>
              <w:t>Бар део испита мора да се састоји из писменог теста.</w:t>
            </w:r>
          </w:p>
        </w:tc>
        <w:tc>
          <w:tcPr>
            <w:tcW w:w="407" w:type="pct"/>
          </w:tcPr>
          <w:p w:rsidR="003C447B" w:rsidRPr="000D00E2" w:rsidRDefault="000D00E2" w:rsidP="008D595C">
            <w:pPr>
              <w:rPr>
                <w:sz w:val="20"/>
                <w:szCs w:val="20"/>
                <w:lang w:val="sr-Cyrl-CS"/>
              </w:rPr>
            </w:pPr>
            <w:r w:rsidRPr="000D00E2">
              <w:rPr>
                <w:sz w:val="20"/>
                <w:szCs w:val="20"/>
                <w:lang w:val="sr-Cyrl-CS"/>
              </w:rPr>
              <w:t>9.2.</w:t>
            </w:r>
            <w:r>
              <w:rPr>
                <w:sz w:val="20"/>
                <w:szCs w:val="20"/>
                <w:lang w:val="sr-Cyrl-CS"/>
              </w:rPr>
              <w:t xml:space="preserve"> и 9</w:t>
            </w:r>
            <w:r w:rsidRPr="00830C03">
              <w:rPr>
                <w:sz w:val="20"/>
                <w:szCs w:val="20"/>
                <w:lang w:val="sr-Cyrl-CS"/>
              </w:rPr>
              <w:t>.</w:t>
            </w:r>
            <w:r w:rsidR="00B90126" w:rsidRPr="00830C03">
              <w:rPr>
                <w:sz w:val="20"/>
                <w:szCs w:val="20"/>
                <w:lang w:val="sr-Cyrl-CS"/>
              </w:rPr>
              <w:t>5</w:t>
            </w:r>
            <w:r w:rsidRPr="00830C03">
              <w:rPr>
                <w:sz w:val="20"/>
                <w:szCs w:val="20"/>
                <w:lang w:val="sr-Cyrl-CS"/>
              </w:rPr>
              <w:t>.</w:t>
            </w:r>
          </w:p>
        </w:tc>
        <w:tc>
          <w:tcPr>
            <w:tcW w:w="1627" w:type="pct"/>
          </w:tcPr>
          <w:p w:rsidR="003C447B" w:rsidRDefault="0083098B" w:rsidP="0017665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0D00E2" w:rsidRPr="000D00E2">
              <w:rPr>
                <w:rFonts w:eastAsia="TimesNewRoman"/>
                <w:sz w:val="20"/>
                <w:szCs w:val="20"/>
                <w:lang w:val="ru-RU"/>
              </w:rPr>
              <w:t>Испит за стицање звања овлашћени ревизор обухвата потребан ниво теоријског знања из предмета релевантних за законску ревизију и способност да се такво знање примени у пракси.</w:t>
            </w:r>
          </w:p>
          <w:p w:rsidR="000D00E2" w:rsidRPr="008A466A" w:rsidRDefault="0083098B" w:rsidP="0017665F">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0D00E2" w:rsidRPr="000D00E2">
              <w:rPr>
                <w:rFonts w:eastAsia="TimesNewRoman"/>
                <w:sz w:val="20"/>
                <w:szCs w:val="20"/>
                <w:lang w:val="ru-RU"/>
              </w:rPr>
              <w:t xml:space="preserve">Испит за стицање звања овлашћени ревизор полаже се према програму који доноси Комора у складу са овим законом, а који обухвата области из ст. 3. и 4. овог члана, уз претходно прибављено мишљење </w:t>
            </w:r>
            <w:r w:rsidR="00AE73F9">
              <w:rPr>
                <w:rFonts w:eastAsia="TimesNewRoman"/>
                <w:sz w:val="20"/>
                <w:szCs w:val="20"/>
                <w:lang w:val="ru-RU"/>
              </w:rPr>
              <w:t>Комисије</w:t>
            </w:r>
            <w:r w:rsidR="000D00E2" w:rsidRPr="000D00E2">
              <w:rPr>
                <w:rFonts w:eastAsia="TimesNewRoman"/>
                <w:sz w:val="20"/>
                <w:szCs w:val="20"/>
                <w:lang w:val="ru-RU"/>
              </w:rPr>
              <w:t xml:space="preserve"> и сагласност Министарства.</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8</w:t>
            </w:r>
          </w:p>
        </w:tc>
        <w:tc>
          <w:tcPr>
            <w:tcW w:w="1330" w:type="pct"/>
          </w:tcPr>
          <w:p w:rsidR="003C447B" w:rsidRPr="007668B3" w:rsidRDefault="003C447B" w:rsidP="0017665F">
            <w:pPr>
              <w:jc w:val="both"/>
              <w:rPr>
                <w:sz w:val="20"/>
                <w:szCs w:val="20"/>
                <w:lang w:val="sr-Cyrl-CS"/>
              </w:rPr>
            </w:pPr>
            <w:r w:rsidRPr="007668B3">
              <w:rPr>
                <w:sz w:val="20"/>
                <w:szCs w:val="20"/>
                <w:lang w:val="sr-Cyrl-CS"/>
              </w:rPr>
              <w:t>1.</w:t>
            </w:r>
            <w:r w:rsidRPr="007668B3">
              <w:rPr>
                <w:sz w:val="20"/>
                <w:szCs w:val="20"/>
                <w:lang w:val="sr-Cyrl-CS"/>
              </w:rPr>
              <w:tab/>
              <w:t>Теоријски део испита професионалне стручности треба да се састоји из следећих предмета у целини:</w:t>
            </w:r>
          </w:p>
          <w:p w:rsidR="003C447B" w:rsidRPr="007668B3" w:rsidRDefault="003C447B" w:rsidP="0083098B">
            <w:pPr>
              <w:jc w:val="both"/>
              <w:rPr>
                <w:sz w:val="20"/>
                <w:szCs w:val="20"/>
                <w:lang w:val="ru-RU"/>
              </w:rPr>
            </w:pPr>
            <w:r w:rsidRPr="007668B3">
              <w:rPr>
                <w:sz w:val="20"/>
                <w:szCs w:val="20"/>
                <w:lang w:val="ru-RU"/>
              </w:rPr>
              <w:t>(а)</w:t>
            </w:r>
            <w:r w:rsidRPr="007668B3">
              <w:rPr>
                <w:sz w:val="20"/>
                <w:szCs w:val="20"/>
                <w:lang w:val="ru-RU"/>
              </w:rPr>
              <w:tab/>
              <w:t>општа теорија и принципи рачуноводства,</w:t>
            </w:r>
          </w:p>
          <w:p w:rsidR="003C447B" w:rsidRPr="007668B3" w:rsidRDefault="003C447B" w:rsidP="0083098B">
            <w:pPr>
              <w:jc w:val="both"/>
              <w:rPr>
                <w:sz w:val="20"/>
                <w:szCs w:val="20"/>
                <w:lang w:val="ru-RU"/>
              </w:rPr>
            </w:pPr>
            <w:r w:rsidRPr="007668B3">
              <w:rPr>
                <w:sz w:val="20"/>
                <w:szCs w:val="20"/>
                <w:lang w:val="sr-Cyrl-CS"/>
              </w:rPr>
              <w:t>(б)</w:t>
            </w:r>
            <w:r w:rsidRPr="007668B3">
              <w:rPr>
                <w:sz w:val="20"/>
                <w:szCs w:val="20"/>
                <w:lang w:val="sr-Cyrl-CS"/>
              </w:rPr>
              <w:tab/>
              <w:t>законски оквир и стандарди у вези са припремањем годишњих и консолидованих финансијских извештаја,</w:t>
            </w:r>
          </w:p>
          <w:p w:rsidR="003C447B" w:rsidRPr="007668B3" w:rsidRDefault="003C447B" w:rsidP="0083098B">
            <w:pPr>
              <w:jc w:val="both"/>
              <w:rPr>
                <w:sz w:val="20"/>
                <w:szCs w:val="20"/>
                <w:lang w:val="ru-RU"/>
              </w:rPr>
            </w:pPr>
            <w:r w:rsidRPr="007668B3">
              <w:rPr>
                <w:sz w:val="20"/>
                <w:szCs w:val="20"/>
                <w:lang w:val="sr-Cyrl-CS"/>
              </w:rPr>
              <w:t>(ц)</w:t>
            </w:r>
            <w:r w:rsidRPr="007668B3">
              <w:rPr>
                <w:sz w:val="20"/>
                <w:szCs w:val="20"/>
                <w:lang w:val="sr-Cyrl-CS"/>
              </w:rPr>
              <w:tab/>
            </w:r>
            <w:r w:rsidRPr="007668B3">
              <w:rPr>
                <w:sz w:val="20"/>
                <w:szCs w:val="20"/>
                <w:lang w:val="ru-RU"/>
              </w:rPr>
              <w:t>међународн</w:t>
            </w:r>
            <w:r w:rsidRPr="007668B3">
              <w:rPr>
                <w:sz w:val="20"/>
                <w:szCs w:val="20"/>
                <w:lang w:val="sr-Cyrl-CS"/>
              </w:rPr>
              <w:t>и</w:t>
            </w:r>
            <w:r w:rsidRPr="007668B3">
              <w:rPr>
                <w:sz w:val="20"/>
                <w:szCs w:val="20"/>
                <w:lang w:val="ru-RU"/>
              </w:rPr>
              <w:t xml:space="preserve"> рачуноводствен</w:t>
            </w:r>
            <w:r w:rsidRPr="007668B3">
              <w:rPr>
                <w:sz w:val="20"/>
                <w:szCs w:val="20"/>
                <w:lang w:val="sr-Cyrl-CS"/>
              </w:rPr>
              <w:t>и</w:t>
            </w:r>
            <w:r w:rsidRPr="007668B3">
              <w:rPr>
                <w:sz w:val="20"/>
                <w:szCs w:val="20"/>
                <w:lang w:val="ru-RU"/>
              </w:rPr>
              <w:t xml:space="preserve"> стандард</w:t>
            </w:r>
            <w:r w:rsidRPr="007668B3">
              <w:rPr>
                <w:sz w:val="20"/>
                <w:szCs w:val="20"/>
                <w:lang w:val="sr-Cyrl-CS"/>
              </w:rPr>
              <w:t>и</w:t>
            </w:r>
            <w:r w:rsidRPr="007668B3">
              <w:rPr>
                <w:sz w:val="20"/>
                <w:szCs w:val="20"/>
                <w:lang w:val="ru-RU"/>
              </w:rPr>
              <w:t>,</w:t>
            </w:r>
          </w:p>
          <w:p w:rsidR="003C447B" w:rsidRPr="007668B3" w:rsidRDefault="003C447B" w:rsidP="0083098B">
            <w:pPr>
              <w:jc w:val="both"/>
              <w:rPr>
                <w:sz w:val="20"/>
                <w:szCs w:val="20"/>
                <w:lang w:val="ru-RU"/>
              </w:rPr>
            </w:pPr>
            <w:r w:rsidRPr="007668B3">
              <w:rPr>
                <w:sz w:val="20"/>
                <w:szCs w:val="20"/>
                <w:lang w:val="sr-Cyrl-CS"/>
              </w:rPr>
              <w:t>(д)</w:t>
            </w:r>
            <w:r w:rsidRPr="007668B3">
              <w:rPr>
                <w:sz w:val="20"/>
                <w:szCs w:val="20"/>
                <w:lang w:val="sr-Cyrl-CS"/>
              </w:rPr>
              <w:tab/>
            </w:r>
            <w:r w:rsidRPr="007668B3">
              <w:rPr>
                <w:sz w:val="20"/>
                <w:szCs w:val="20"/>
                <w:lang w:val="ru-RU"/>
              </w:rPr>
              <w:t>финансијск</w:t>
            </w:r>
            <w:r w:rsidRPr="007668B3">
              <w:rPr>
                <w:sz w:val="20"/>
                <w:szCs w:val="20"/>
                <w:lang w:val="sr-Cyrl-CS"/>
              </w:rPr>
              <w:t>а</w:t>
            </w:r>
            <w:r w:rsidRPr="007668B3">
              <w:rPr>
                <w:sz w:val="20"/>
                <w:szCs w:val="20"/>
                <w:lang w:val="ru-RU"/>
              </w:rPr>
              <w:t xml:space="preserve"> анализ</w:t>
            </w:r>
            <w:r w:rsidRPr="007668B3">
              <w:rPr>
                <w:sz w:val="20"/>
                <w:szCs w:val="20"/>
                <w:lang w:val="sr-Cyrl-CS"/>
              </w:rPr>
              <w:t>а</w:t>
            </w:r>
            <w:r w:rsidRPr="007668B3">
              <w:rPr>
                <w:sz w:val="20"/>
                <w:szCs w:val="20"/>
                <w:lang w:val="ru-RU"/>
              </w:rPr>
              <w:t>,</w:t>
            </w:r>
          </w:p>
          <w:p w:rsidR="003C447B" w:rsidRPr="007668B3" w:rsidRDefault="003C447B" w:rsidP="0083098B">
            <w:pPr>
              <w:jc w:val="both"/>
              <w:rPr>
                <w:sz w:val="20"/>
                <w:szCs w:val="20"/>
                <w:lang w:val="ru-RU"/>
              </w:rPr>
            </w:pPr>
            <w:r w:rsidRPr="007668B3">
              <w:rPr>
                <w:sz w:val="20"/>
                <w:szCs w:val="20"/>
                <w:lang w:val="sr-Cyrl-CS"/>
              </w:rPr>
              <w:t>(е)</w:t>
            </w:r>
            <w:r w:rsidRPr="007668B3">
              <w:rPr>
                <w:sz w:val="20"/>
                <w:szCs w:val="20"/>
                <w:lang w:val="sr-Cyrl-CS"/>
              </w:rPr>
              <w:tab/>
              <w:t>системи обрачуна трошкова и управљачко рачуноводство,</w:t>
            </w:r>
          </w:p>
          <w:p w:rsidR="003C447B" w:rsidRPr="007668B3" w:rsidRDefault="003C447B" w:rsidP="0083098B">
            <w:pPr>
              <w:jc w:val="both"/>
              <w:rPr>
                <w:sz w:val="20"/>
                <w:szCs w:val="20"/>
                <w:lang w:val="ru-RU"/>
              </w:rPr>
            </w:pPr>
            <w:r w:rsidRPr="007668B3">
              <w:rPr>
                <w:sz w:val="20"/>
                <w:szCs w:val="20"/>
                <w:lang w:val="ru-RU"/>
              </w:rPr>
              <w:t>(ф)</w:t>
            </w:r>
            <w:r w:rsidRPr="007668B3">
              <w:rPr>
                <w:sz w:val="20"/>
                <w:szCs w:val="20"/>
                <w:lang w:val="ru-RU"/>
              </w:rPr>
              <w:tab/>
              <w:t>управљање ризицима и интерна контрола,</w:t>
            </w:r>
          </w:p>
          <w:p w:rsidR="003C447B" w:rsidRPr="007668B3" w:rsidRDefault="003C447B" w:rsidP="0083098B">
            <w:pPr>
              <w:jc w:val="both"/>
              <w:rPr>
                <w:sz w:val="20"/>
                <w:szCs w:val="20"/>
                <w:lang w:val="ru-RU"/>
              </w:rPr>
            </w:pPr>
            <w:r w:rsidRPr="007668B3">
              <w:rPr>
                <w:sz w:val="20"/>
                <w:szCs w:val="20"/>
                <w:lang w:val="sr-Cyrl-CS"/>
              </w:rPr>
              <w:t>(г)</w:t>
            </w:r>
            <w:r w:rsidRPr="007668B3">
              <w:rPr>
                <w:sz w:val="20"/>
                <w:szCs w:val="20"/>
                <w:lang w:val="sr-Cyrl-CS"/>
              </w:rPr>
              <w:tab/>
            </w:r>
            <w:r w:rsidRPr="007668B3">
              <w:rPr>
                <w:sz w:val="20"/>
                <w:szCs w:val="20"/>
                <w:lang w:val="ru-RU"/>
              </w:rPr>
              <w:t>ревизиј</w:t>
            </w:r>
            <w:r w:rsidRPr="007668B3">
              <w:rPr>
                <w:sz w:val="20"/>
                <w:szCs w:val="20"/>
                <w:lang w:val="sr-Cyrl-CS"/>
              </w:rPr>
              <w:t>а</w:t>
            </w:r>
            <w:r w:rsidRPr="007668B3">
              <w:rPr>
                <w:sz w:val="20"/>
                <w:szCs w:val="20"/>
                <w:lang w:val="ru-RU"/>
              </w:rPr>
              <w:t xml:space="preserve"> и професионалне вештине,</w:t>
            </w:r>
          </w:p>
          <w:p w:rsidR="003C447B" w:rsidRPr="007668B3" w:rsidRDefault="003C447B" w:rsidP="0083098B">
            <w:pPr>
              <w:jc w:val="both"/>
              <w:rPr>
                <w:sz w:val="20"/>
                <w:szCs w:val="20"/>
                <w:lang w:val="ru-RU"/>
              </w:rPr>
            </w:pPr>
            <w:r w:rsidRPr="007668B3">
              <w:rPr>
                <w:sz w:val="20"/>
                <w:szCs w:val="20"/>
                <w:lang w:val="sr-Cyrl-CS"/>
              </w:rPr>
              <w:t>(х)</w:t>
            </w:r>
            <w:r w:rsidRPr="007668B3">
              <w:rPr>
                <w:sz w:val="20"/>
                <w:szCs w:val="20"/>
                <w:lang w:val="sr-Cyrl-CS"/>
              </w:rPr>
              <w:tab/>
              <w:t>законски оквир и професионални стандарди надлежни за законску ревизију и законске ревизоре,</w:t>
            </w:r>
          </w:p>
          <w:p w:rsidR="003C447B" w:rsidRPr="007668B3" w:rsidRDefault="003C447B" w:rsidP="0083098B">
            <w:pPr>
              <w:jc w:val="both"/>
              <w:rPr>
                <w:sz w:val="20"/>
                <w:szCs w:val="20"/>
                <w:lang w:val="ru-RU"/>
              </w:rPr>
            </w:pPr>
            <w:r w:rsidRPr="007668B3">
              <w:rPr>
                <w:sz w:val="20"/>
                <w:szCs w:val="20"/>
                <w:lang w:val="sr-Cyrl-CS"/>
              </w:rPr>
              <w:t>(и)</w:t>
            </w:r>
            <w:r w:rsidRPr="007668B3">
              <w:rPr>
                <w:sz w:val="20"/>
                <w:szCs w:val="20"/>
                <w:lang w:val="sr-Cyrl-CS"/>
              </w:rPr>
              <w:tab/>
            </w:r>
            <w:r w:rsidRPr="007668B3">
              <w:rPr>
                <w:sz w:val="20"/>
                <w:szCs w:val="20"/>
                <w:lang w:val="ru-RU"/>
              </w:rPr>
              <w:t>међународн</w:t>
            </w:r>
            <w:r w:rsidRPr="007668B3">
              <w:rPr>
                <w:sz w:val="20"/>
                <w:szCs w:val="20"/>
                <w:lang w:val="sr-Cyrl-CS"/>
              </w:rPr>
              <w:t xml:space="preserve">и стандарди </w:t>
            </w:r>
            <w:r w:rsidRPr="007668B3">
              <w:rPr>
                <w:sz w:val="20"/>
                <w:szCs w:val="20"/>
                <w:lang w:val="ru-RU"/>
              </w:rPr>
              <w:t>ревиз</w:t>
            </w:r>
            <w:r w:rsidRPr="007668B3">
              <w:rPr>
                <w:sz w:val="20"/>
                <w:szCs w:val="20"/>
                <w:lang w:val="sr-Cyrl-CS"/>
              </w:rPr>
              <w:t>ије из члана 26,</w:t>
            </w:r>
          </w:p>
          <w:p w:rsidR="003C447B" w:rsidRPr="007668B3" w:rsidRDefault="003C447B" w:rsidP="0083098B">
            <w:pPr>
              <w:jc w:val="both"/>
              <w:rPr>
                <w:sz w:val="20"/>
                <w:szCs w:val="20"/>
                <w:lang w:val="ru-RU"/>
              </w:rPr>
            </w:pPr>
            <w:r w:rsidRPr="007668B3">
              <w:rPr>
                <w:sz w:val="20"/>
                <w:szCs w:val="20"/>
                <w:lang w:val="sr-Cyrl-CS"/>
              </w:rPr>
              <w:t>(к)</w:t>
            </w:r>
            <w:r w:rsidRPr="007668B3">
              <w:rPr>
                <w:sz w:val="20"/>
                <w:szCs w:val="20"/>
                <w:lang w:val="sr-Cyrl-CS"/>
              </w:rPr>
              <w:tab/>
            </w:r>
            <w:r w:rsidRPr="007668B3">
              <w:rPr>
                <w:sz w:val="20"/>
                <w:szCs w:val="20"/>
                <w:lang w:val="ru-RU"/>
              </w:rPr>
              <w:t>професионалн</w:t>
            </w:r>
            <w:r w:rsidRPr="007668B3">
              <w:rPr>
                <w:sz w:val="20"/>
                <w:szCs w:val="20"/>
                <w:lang w:val="sr-Cyrl-CS"/>
              </w:rPr>
              <w:t>а</w:t>
            </w:r>
            <w:r w:rsidRPr="007668B3">
              <w:rPr>
                <w:sz w:val="20"/>
                <w:szCs w:val="20"/>
                <w:lang w:val="ru-RU"/>
              </w:rPr>
              <w:t xml:space="preserve"> етик</w:t>
            </w:r>
            <w:r w:rsidRPr="007668B3">
              <w:rPr>
                <w:sz w:val="20"/>
                <w:szCs w:val="20"/>
                <w:lang w:val="sr-Cyrl-CS"/>
              </w:rPr>
              <w:t>а</w:t>
            </w:r>
            <w:r w:rsidRPr="007668B3">
              <w:rPr>
                <w:sz w:val="20"/>
                <w:szCs w:val="20"/>
                <w:lang w:val="ru-RU"/>
              </w:rPr>
              <w:t xml:space="preserve"> и независност.</w:t>
            </w:r>
          </w:p>
          <w:p w:rsidR="003C447B" w:rsidRPr="007668B3" w:rsidRDefault="003C447B" w:rsidP="0017665F">
            <w:pPr>
              <w:ind w:firstLine="720"/>
              <w:jc w:val="both"/>
              <w:rPr>
                <w:sz w:val="20"/>
                <w:szCs w:val="20"/>
                <w:lang w:val="sr-Cyrl-CS"/>
              </w:rPr>
            </w:pPr>
            <w:r w:rsidRPr="007668B3">
              <w:rPr>
                <w:sz w:val="20"/>
                <w:szCs w:val="20"/>
                <w:lang w:val="sr-Cyrl-CS"/>
              </w:rPr>
              <w:t>2.</w:t>
            </w:r>
            <w:r w:rsidRPr="007668B3">
              <w:rPr>
                <w:sz w:val="20"/>
                <w:szCs w:val="20"/>
                <w:lang w:val="sr-Cyrl-CS"/>
              </w:rPr>
              <w:tab/>
              <w:t>Теоријски део испита професионалне стручности треба, у најмању руку, да укључи и следеће предмете у деловима који се тичу ревизије:</w:t>
            </w:r>
          </w:p>
          <w:p w:rsidR="003C447B" w:rsidRPr="007668B3" w:rsidRDefault="003C447B" w:rsidP="0083098B">
            <w:pPr>
              <w:jc w:val="both"/>
              <w:rPr>
                <w:sz w:val="20"/>
                <w:szCs w:val="20"/>
                <w:lang w:val="ru-RU"/>
              </w:rPr>
            </w:pPr>
            <w:r w:rsidRPr="007668B3">
              <w:rPr>
                <w:sz w:val="20"/>
                <w:szCs w:val="20"/>
                <w:lang w:val="ru-RU"/>
              </w:rPr>
              <w:t>(а)</w:t>
            </w:r>
            <w:r w:rsidRPr="007668B3">
              <w:rPr>
                <w:sz w:val="20"/>
                <w:szCs w:val="20"/>
                <w:lang w:val="ru-RU"/>
              </w:rPr>
              <w:tab/>
              <w:t>компанијско право и корпоративно управљање,</w:t>
            </w:r>
          </w:p>
          <w:p w:rsidR="003C447B" w:rsidRPr="007668B3" w:rsidRDefault="003C447B" w:rsidP="0083098B">
            <w:pPr>
              <w:jc w:val="both"/>
              <w:rPr>
                <w:sz w:val="20"/>
                <w:szCs w:val="20"/>
                <w:lang w:val="ru-RU"/>
              </w:rPr>
            </w:pPr>
            <w:r w:rsidRPr="007668B3">
              <w:rPr>
                <w:sz w:val="20"/>
                <w:szCs w:val="20"/>
                <w:lang w:val="ru-RU"/>
              </w:rPr>
              <w:t>(б)</w:t>
            </w:r>
            <w:r w:rsidRPr="007668B3">
              <w:rPr>
                <w:sz w:val="20"/>
                <w:szCs w:val="20"/>
                <w:lang w:val="ru-RU"/>
              </w:rPr>
              <w:tab/>
              <w:t>закони о стечају и ликвидацији и сличним процедурама,</w:t>
            </w:r>
          </w:p>
          <w:p w:rsidR="003C447B" w:rsidRPr="007668B3" w:rsidRDefault="003C447B" w:rsidP="0083098B">
            <w:pPr>
              <w:jc w:val="both"/>
              <w:rPr>
                <w:sz w:val="20"/>
                <w:szCs w:val="20"/>
                <w:lang w:val="ru-RU"/>
              </w:rPr>
            </w:pPr>
            <w:r w:rsidRPr="007668B3">
              <w:rPr>
                <w:sz w:val="20"/>
                <w:szCs w:val="20"/>
                <w:lang w:val="sr-Cyrl-CS"/>
              </w:rPr>
              <w:t>(ц)</w:t>
            </w:r>
            <w:r w:rsidRPr="007668B3">
              <w:rPr>
                <w:sz w:val="20"/>
                <w:szCs w:val="20"/>
                <w:lang w:val="sr-Cyrl-CS"/>
              </w:rPr>
              <w:tab/>
              <w:t>пореско право</w:t>
            </w:r>
            <w:r w:rsidRPr="007668B3">
              <w:rPr>
                <w:sz w:val="20"/>
                <w:szCs w:val="20"/>
                <w:lang w:val="ru-RU"/>
              </w:rPr>
              <w:t>,</w:t>
            </w:r>
          </w:p>
          <w:p w:rsidR="003C447B" w:rsidRPr="007668B3" w:rsidRDefault="003C447B" w:rsidP="0083098B">
            <w:pPr>
              <w:jc w:val="both"/>
              <w:rPr>
                <w:sz w:val="20"/>
                <w:szCs w:val="20"/>
                <w:lang w:val="ru-RU"/>
              </w:rPr>
            </w:pPr>
            <w:r w:rsidRPr="007668B3">
              <w:rPr>
                <w:sz w:val="20"/>
                <w:szCs w:val="20"/>
                <w:lang w:val="sr-Cyrl-CS"/>
              </w:rPr>
              <w:t>(д)</w:t>
            </w:r>
            <w:r w:rsidRPr="007668B3">
              <w:rPr>
                <w:sz w:val="20"/>
                <w:szCs w:val="20"/>
                <w:lang w:val="sr-Cyrl-CS"/>
              </w:rPr>
              <w:tab/>
            </w:r>
            <w:r w:rsidRPr="007668B3">
              <w:rPr>
                <w:sz w:val="20"/>
                <w:szCs w:val="20"/>
                <w:lang w:val="ru-RU"/>
              </w:rPr>
              <w:t>грађанско и трговинско право,</w:t>
            </w:r>
          </w:p>
          <w:p w:rsidR="003C447B" w:rsidRPr="007668B3" w:rsidRDefault="003C447B" w:rsidP="0083098B">
            <w:pPr>
              <w:jc w:val="both"/>
              <w:rPr>
                <w:sz w:val="20"/>
                <w:szCs w:val="20"/>
                <w:lang w:val="ru-RU"/>
              </w:rPr>
            </w:pPr>
            <w:r w:rsidRPr="007668B3">
              <w:rPr>
                <w:sz w:val="20"/>
                <w:szCs w:val="20"/>
                <w:lang w:val="ru-RU"/>
              </w:rPr>
              <w:lastRenderedPageBreak/>
              <w:t>(е)</w:t>
            </w:r>
            <w:r w:rsidRPr="007668B3">
              <w:rPr>
                <w:sz w:val="20"/>
                <w:szCs w:val="20"/>
                <w:lang w:val="ru-RU"/>
              </w:rPr>
              <w:tab/>
              <w:t>закони о социјалној заштити и запошљавању,</w:t>
            </w:r>
          </w:p>
          <w:p w:rsidR="003C447B" w:rsidRPr="007668B3" w:rsidRDefault="003C447B" w:rsidP="0083098B">
            <w:pPr>
              <w:jc w:val="both"/>
              <w:rPr>
                <w:sz w:val="20"/>
                <w:szCs w:val="20"/>
                <w:lang w:val="ru-RU"/>
              </w:rPr>
            </w:pPr>
            <w:r w:rsidRPr="007668B3">
              <w:rPr>
                <w:sz w:val="20"/>
                <w:szCs w:val="20"/>
                <w:lang w:val="ru-RU"/>
              </w:rPr>
              <w:t>(ф)</w:t>
            </w:r>
            <w:r w:rsidRPr="007668B3">
              <w:rPr>
                <w:sz w:val="20"/>
                <w:szCs w:val="20"/>
                <w:lang w:val="ru-RU"/>
              </w:rPr>
              <w:tab/>
              <w:t>информационе технологије и рачунарски системи,</w:t>
            </w:r>
          </w:p>
          <w:p w:rsidR="003C447B" w:rsidRPr="007668B3" w:rsidRDefault="003C447B" w:rsidP="0083098B">
            <w:pPr>
              <w:jc w:val="both"/>
              <w:rPr>
                <w:sz w:val="20"/>
                <w:szCs w:val="20"/>
                <w:lang w:val="ru-RU"/>
              </w:rPr>
            </w:pPr>
            <w:r w:rsidRPr="007668B3">
              <w:rPr>
                <w:sz w:val="20"/>
                <w:szCs w:val="20"/>
                <w:lang w:val="ru-RU"/>
              </w:rPr>
              <w:t>(г)</w:t>
            </w:r>
            <w:r w:rsidRPr="007668B3">
              <w:rPr>
                <w:sz w:val="20"/>
                <w:szCs w:val="20"/>
                <w:lang w:val="ru-RU"/>
              </w:rPr>
              <w:tab/>
              <w:t>микроекономија, општа и финансијска економија,</w:t>
            </w:r>
          </w:p>
          <w:p w:rsidR="003C447B" w:rsidRPr="007668B3" w:rsidRDefault="003C447B" w:rsidP="0083098B">
            <w:pPr>
              <w:jc w:val="both"/>
              <w:rPr>
                <w:sz w:val="20"/>
                <w:szCs w:val="20"/>
                <w:lang w:val="ru-RU"/>
              </w:rPr>
            </w:pPr>
            <w:r w:rsidRPr="007668B3">
              <w:rPr>
                <w:sz w:val="20"/>
                <w:szCs w:val="20"/>
                <w:lang w:val="sr-Cyrl-CS"/>
              </w:rPr>
              <w:t>(х)</w:t>
            </w:r>
            <w:r w:rsidRPr="007668B3">
              <w:rPr>
                <w:sz w:val="20"/>
                <w:szCs w:val="20"/>
                <w:lang w:val="sr-Cyrl-CS"/>
              </w:rPr>
              <w:tab/>
            </w:r>
            <w:r w:rsidRPr="007668B3">
              <w:rPr>
                <w:sz w:val="20"/>
                <w:szCs w:val="20"/>
                <w:lang w:val="ru-RU"/>
              </w:rPr>
              <w:t>математик</w:t>
            </w:r>
            <w:r w:rsidRPr="007668B3">
              <w:rPr>
                <w:sz w:val="20"/>
                <w:szCs w:val="20"/>
                <w:lang w:val="sr-Cyrl-CS"/>
              </w:rPr>
              <w:t>а</w:t>
            </w:r>
            <w:r w:rsidRPr="007668B3">
              <w:rPr>
                <w:sz w:val="20"/>
                <w:szCs w:val="20"/>
                <w:lang w:val="ru-RU"/>
              </w:rPr>
              <w:t xml:space="preserve"> и статистик</w:t>
            </w:r>
            <w:r w:rsidRPr="007668B3">
              <w:rPr>
                <w:sz w:val="20"/>
                <w:szCs w:val="20"/>
                <w:lang w:val="sr-Cyrl-CS"/>
              </w:rPr>
              <w:t>а</w:t>
            </w:r>
            <w:r w:rsidRPr="007668B3">
              <w:rPr>
                <w:sz w:val="20"/>
                <w:szCs w:val="20"/>
                <w:lang w:val="ru-RU"/>
              </w:rPr>
              <w:t>,</w:t>
            </w:r>
          </w:p>
          <w:p w:rsidR="003C447B" w:rsidRPr="007668B3" w:rsidRDefault="003C447B" w:rsidP="0035591E">
            <w:pPr>
              <w:jc w:val="both"/>
              <w:rPr>
                <w:sz w:val="20"/>
                <w:szCs w:val="20"/>
                <w:lang w:val="ru-RU"/>
              </w:rPr>
            </w:pPr>
            <w:r w:rsidRPr="007668B3">
              <w:rPr>
                <w:sz w:val="20"/>
                <w:szCs w:val="20"/>
                <w:lang w:val="ru-RU"/>
              </w:rPr>
              <w:t>(и)</w:t>
            </w:r>
            <w:r w:rsidRPr="007668B3">
              <w:rPr>
                <w:sz w:val="20"/>
                <w:szCs w:val="20"/>
                <w:lang w:val="ru-RU"/>
              </w:rPr>
              <w:tab/>
              <w:t>основни принципи финансиј</w:t>
            </w:r>
            <w:r w:rsidR="0035591E">
              <w:rPr>
                <w:sz w:val="20"/>
                <w:szCs w:val="20"/>
                <w:lang w:val="ru-RU"/>
              </w:rPr>
              <w:t>-</w:t>
            </w:r>
            <w:r w:rsidRPr="007668B3">
              <w:rPr>
                <w:sz w:val="20"/>
                <w:szCs w:val="20"/>
                <w:lang w:val="ru-RU"/>
              </w:rPr>
              <w:t>ског менаџмента предузећа.</w:t>
            </w:r>
          </w:p>
          <w:p w:rsidR="003C447B" w:rsidRPr="007668B3" w:rsidRDefault="003C447B" w:rsidP="0017665F">
            <w:pPr>
              <w:ind w:firstLine="720"/>
              <w:jc w:val="both"/>
              <w:rPr>
                <w:strike/>
                <w:sz w:val="20"/>
                <w:szCs w:val="20"/>
                <w:lang w:val="ru-RU"/>
              </w:rPr>
            </w:pPr>
          </w:p>
        </w:tc>
        <w:tc>
          <w:tcPr>
            <w:tcW w:w="407" w:type="pct"/>
          </w:tcPr>
          <w:p w:rsidR="003C447B" w:rsidRPr="00D673E2" w:rsidRDefault="00CC2D49" w:rsidP="00CC2D49">
            <w:pPr>
              <w:rPr>
                <w:sz w:val="20"/>
                <w:szCs w:val="20"/>
                <w:lang w:val="sr-Cyrl-CS"/>
              </w:rPr>
            </w:pPr>
            <w:r w:rsidRPr="00535700">
              <w:rPr>
                <w:sz w:val="20"/>
                <w:szCs w:val="20"/>
                <w:lang w:val="sr-Cyrl-CS"/>
              </w:rPr>
              <w:lastRenderedPageBreak/>
              <w:t>9.3-4.</w:t>
            </w:r>
          </w:p>
        </w:tc>
        <w:tc>
          <w:tcPr>
            <w:tcW w:w="1627" w:type="pct"/>
          </w:tcPr>
          <w:p w:rsidR="00D673E2" w:rsidRPr="00D673E2" w:rsidRDefault="0083098B"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 xml:space="preserve">Испит за стицање звања овлашћени ревизор из става 2. овог члана обухвата следеће области у целини: </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1) општа теорија и принципи рачуноводства;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2) законски оквир у вези са припремањем годишњих и консолидованих финансијских извештаја;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3) МСФИ;</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4) финансијска анализа;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5) управљачко рачуноводство;</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6) управљање ризицима и интерна контрола;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7) ревизија и професионалне вештине;</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 xml:space="preserve">8) МСР; </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9) професионална етика и независност.</w:t>
            </w:r>
          </w:p>
          <w:p w:rsidR="00D673E2" w:rsidRPr="00D673E2" w:rsidRDefault="00B90126"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 xml:space="preserve">Испит за стицање звања овлашћени ревизор из става 2. овог члана обухвата и следеће области у делу који је релевантан за законску ревизију: </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1) познавање прописа Републике Србије, и то:</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(1) право привредних друштава и корпоративно управљање;</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(2) облигационо право;</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(3) прописи који регулишу вршење домаћег и међународног платног промета и преноса капитала;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(4) прописи који уређују тржиште капитала и хартија од вредности;</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(5) стечај и ликвидација;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(6) порески систем;</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(7) грађанско и трговинско право, као и прописи који регулишу пословање банака, друштава за осигурање и осталих финансијских институција;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(8) радно право;</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D673E2" w:rsidRPr="00D673E2">
              <w:rPr>
                <w:rFonts w:eastAsia="TimesNewRoman"/>
                <w:sz w:val="20"/>
                <w:szCs w:val="20"/>
                <w:lang w:val="ru-RU"/>
              </w:rPr>
              <w:t>2) информационе технологије и рачунарски системи;</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D673E2" w:rsidRPr="00D673E2">
              <w:rPr>
                <w:rFonts w:eastAsia="TimesNewRoman"/>
                <w:sz w:val="20"/>
                <w:szCs w:val="20"/>
                <w:lang w:val="ru-RU"/>
              </w:rPr>
              <w:t>3) микроекономија, општа и финансијска економија;</w:t>
            </w:r>
          </w:p>
          <w:p w:rsidR="00D673E2" w:rsidRPr="00D673E2" w:rsidRDefault="00CC2D49" w:rsidP="00D673E2">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883F64">
              <w:rPr>
                <w:rFonts w:eastAsia="TimesNewRoman"/>
                <w:sz w:val="20"/>
                <w:szCs w:val="20"/>
              </w:rPr>
              <w:t xml:space="preserve">  </w:t>
            </w:r>
            <w:r w:rsidR="00D673E2" w:rsidRPr="00D673E2">
              <w:rPr>
                <w:rFonts w:eastAsia="TimesNewRoman"/>
                <w:sz w:val="20"/>
                <w:szCs w:val="20"/>
                <w:lang w:val="ru-RU"/>
              </w:rPr>
              <w:t>4) финансијска математика и статистика;</w:t>
            </w:r>
          </w:p>
          <w:p w:rsidR="003C447B" w:rsidRPr="008A466A" w:rsidRDefault="00CC2D49" w:rsidP="00B607A9">
            <w:pPr>
              <w:jc w:val="both"/>
              <w:rPr>
                <w:sz w:val="20"/>
                <w:szCs w:val="20"/>
                <w:highlight w:val="yellow"/>
                <w:lang w:val="ru-RU"/>
              </w:rPr>
            </w:pPr>
            <w:r>
              <w:rPr>
                <w:rFonts w:eastAsia="TimesNewRoman"/>
                <w:sz w:val="20"/>
                <w:szCs w:val="20"/>
                <w:lang w:val="ru-RU"/>
              </w:rPr>
              <w:t xml:space="preserve">        </w:t>
            </w:r>
            <w:r w:rsidR="00883F64">
              <w:rPr>
                <w:rFonts w:eastAsia="TimesNewRoman"/>
                <w:sz w:val="20"/>
                <w:szCs w:val="20"/>
              </w:rPr>
              <w:t xml:space="preserve">  </w:t>
            </w:r>
            <w:r w:rsidR="00D673E2" w:rsidRPr="00D673E2">
              <w:rPr>
                <w:rFonts w:eastAsia="TimesNewRoman"/>
                <w:sz w:val="20"/>
                <w:szCs w:val="20"/>
                <w:lang w:val="ru-RU"/>
              </w:rPr>
              <w:t>5) основни принципи финансијског менаџмента привредних друштава.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9</w:t>
            </w:r>
          </w:p>
        </w:tc>
        <w:tc>
          <w:tcPr>
            <w:tcW w:w="1330" w:type="pct"/>
          </w:tcPr>
          <w:p w:rsidR="003C447B" w:rsidRPr="007668B3" w:rsidRDefault="003C447B" w:rsidP="005605DC">
            <w:pPr>
              <w:numPr>
                <w:ilvl w:val="1"/>
                <w:numId w:val="3"/>
              </w:numPr>
              <w:tabs>
                <w:tab w:val="clear" w:pos="1440"/>
              </w:tabs>
              <w:ind w:left="0" w:firstLine="0"/>
              <w:jc w:val="both"/>
              <w:rPr>
                <w:sz w:val="20"/>
                <w:szCs w:val="20"/>
                <w:lang w:val="ru-RU"/>
              </w:rPr>
            </w:pPr>
            <w:r w:rsidRPr="007668B3">
              <w:rPr>
                <w:sz w:val="20"/>
                <w:szCs w:val="20"/>
                <w:lang w:val="ru-RU"/>
              </w:rPr>
              <w:t>Одступањем од чланова 7 и 8, држава чланица може да предвиди да уколико је лице положило факултетски испит или његов еквивалент или поседује диплому универзитета или еквивалентну квалификацију из једног или више предмета набројаних у члану 8, оно може да се ослободи испита из тих предмета приликом полагања теста теоријског знања.</w:t>
            </w:r>
          </w:p>
          <w:p w:rsidR="003C447B" w:rsidRPr="007668B3" w:rsidRDefault="003C447B" w:rsidP="0017665F">
            <w:pPr>
              <w:jc w:val="both"/>
              <w:rPr>
                <w:b/>
                <w:sz w:val="20"/>
                <w:szCs w:val="20"/>
                <w:u w:val="single"/>
                <w:lang w:val="sr-Cyrl-CS"/>
              </w:rPr>
            </w:pPr>
            <w:r w:rsidRPr="007668B3">
              <w:rPr>
                <w:sz w:val="20"/>
                <w:szCs w:val="20"/>
                <w:lang w:val="ru-RU"/>
              </w:rPr>
              <w:t>2.</w:t>
            </w:r>
            <w:r w:rsidRPr="007668B3">
              <w:rPr>
                <w:sz w:val="20"/>
                <w:szCs w:val="20"/>
                <w:lang w:val="ru-RU"/>
              </w:rPr>
              <w:tab/>
              <w:t xml:space="preserve">Одступањем од члана 7, држава чланица може да предвиди да када лице поседује диплому универзитета или еквивалентну квалификацију из једног или више предмета набројаних у члану 8, оно може да се ослободи практичног дела испита професионалне стручности из тих предмета </w:t>
            </w:r>
            <w:r w:rsidRPr="007668B3">
              <w:rPr>
                <w:sz w:val="20"/>
                <w:szCs w:val="20"/>
                <w:lang w:val="sr-Cyrl-CS"/>
              </w:rPr>
              <w:t>уколико је прошло практичну обуку из тих предмета и то може да докаже дипломом признатом од стране државе.</w:t>
            </w:r>
            <w:r w:rsidRPr="007668B3">
              <w:rPr>
                <w:b/>
                <w:sz w:val="20"/>
                <w:szCs w:val="20"/>
                <w:u w:val="single"/>
                <w:lang w:val="sr-Cyrl-CS"/>
              </w:rPr>
              <w:t xml:space="preserve"> </w:t>
            </w:r>
          </w:p>
        </w:tc>
        <w:tc>
          <w:tcPr>
            <w:tcW w:w="407" w:type="pct"/>
          </w:tcPr>
          <w:p w:rsidR="003C447B" w:rsidRPr="00DB1879" w:rsidRDefault="00DB1879" w:rsidP="0017665F">
            <w:pPr>
              <w:rPr>
                <w:sz w:val="20"/>
                <w:szCs w:val="20"/>
                <w:lang w:val="sr-Cyrl-CS"/>
              </w:rPr>
            </w:pPr>
            <w:r w:rsidRPr="00DB1879">
              <w:rPr>
                <w:sz w:val="20"/>
                <w:szCs w:val="20"/>
                <w:lang w:val="sr-Cyrl-CS"/>
              </w:rPr>
              <w:t>10.</w:t>
            </w:r>
          </w:p>
        </w:tc>
        <w:tc>
          <w:tcPr>
            <w:tcW w:w="1627" w:type="pct"/>
          </w:tcPr>
          <w:p w:rsidR="00DB1879" w:rsidRPr="00DB1879" w:rsidRDefault="003626DB" w:rsidP="00DB1879">
            <w:pPr>
              <w:jc w:val="both"/>
              <w:rPr>
                <w:sz w:val="20"/>
                <w:szCs w:val="20"/>
                <w:lang w:val="ru-RU"/>
              </w:rPr>
            </w:pPr>
            <w:r>
              <w:rPr>
                <w:sz w:val="20"/>
                <w:szCs w:val="20"/>
                <w:lang w:val="ru-RU"/>
              </w:rPr>
              <w:t xml:space="preserve">                     </w:t>
            </w:r>
            <w:r w:rsidR="00DB1879" w:rsidRPr="00DB1879">
              <w:rPr>
                <w:sz w:val="20"/>
                <w:szCs w:val="20"/>
                <w:lang w:val="ru-RU"/>
              </w:rPr>
              <w:t xml:space="preserve">Лице, које има диплому универзитета у складу са чланом 6. став 2 тачка 2) овог закона, односно сертификат професионалног тела које је члан међународне  федерације рачуновођа, којим доказује да је положило један или више предмета утврђених у програму из члана 9. став 5. овог закона, може да буде ослобођено полагања теоријског испита, односно дела испита. </w:t>
            </w:r>
          </w:p>
          <w:p w:rsidR="003C447B" w:rsidRPr="008A466A" w:rsidRDefault="003626DB" w:rsidP="00DB1879">
            <w:pPr>
              <w:jc w:val="both"/>
              <w:rPr>
                <w:rFonts w:eastAsia="TimesNewRoman"/>
                <w:sz w:val="20"/>
                <w:szCs w:val="20"/>
                <w:highlight w:val="yellow"/>
                <w:lang w:val="ru-RU"/>
              </w:rPr>
            </w:pPr>
            <w:r>
              <w:rPr>
                <w:sz w:val="20"/>
                <w:szCs w:val="20"/>
                <w:lang w:val="ru-RU"/>
              </w:rPr>
              <w:t xml:space="preserve">                     </w:t>
            </w:r>
            <w:r w:rsidR="00DB1879" w:rsidRPr="00DB1879">
              <w:rPr>
                <w:sz w:val="20"/>
                <w:szCs w:val="20"/>
                <w:lang w:val="ru-RU"/>
              </w:rPr>
              <w:t>Ближе услове и поступак за ослобађање полагања испита, односно дела испита из става 1. овог члана прописује Комора, уз претходно прибављено мишљење Ко</w:t>
            </w:r>
            <w:r w:rsidR="00353196">
              <w:rPr>
                <w:sz w:val="20"/>
                <w:szCs w:val="20"/>
                <w:lang w:val="ru-RU"/>
              </w:rPr>
              <w:t>мисије</w:t>
            </w:r>
            <w:r w:rsidR="00DB1879" w:rsidRPr="00DB1879">
              <w:rPr>
                <w:sz w:val="20"/>
                <w:szCs w:val="20"/>
                <w:lang w:val="ru-RU"/>
              </w:rPr>
              <w:t xml:space="preserve"> и сагласност Министарства.</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10</w:t>
            </w:r>
          </w:p>
        </w:tc>
        <w:tc>
          <w:tcPr>
            <w:tcW w:w="1330" w:type="pct"/>
          </w:tcPr>
          <w:p w:rsidR="003C447B" w:rsidRPr="007668B3" w:rsidRDefault="003626DB" w:rsidP="0017665F">
            <w:pPr>
              <w:jc w:val="both"/>
              <w:rPr>
                <w:sz w:val="20"/>
                <w:szCs w:val="20"/>
                <w:lang w:val="ru-RU"/>
              </w:rPr>
            </w:pPr>
            <w:r>
              <w:rPr>
                <w:sz w:val="20"/>
                <w:szCs w:val="20"/>
              </w:rPr>
              <w:t xml:space="preserve">                   </w:t>
            </w:r>
            <w:r w:rsidR="003C447B" w:rsidRPr="007668B3">
              <w:rPr>
                <w:sz w:val="20"/>
                <w:szCs w:val="20"/>
              </w:rPr>
              <w:t xml:space="preserve">Да би се обезбедила могућност примене теоретског знања у пракси, чија  провера подразумева испит, особа на стручној обуци треба да заврши </w:t>
            </w:r>
            <w:r w:rsidR="003C447B" w:rsidRPr="007668B3">
              <w:rPr>
                <w:sz w:val="20"/>
                <w:szCs w:val="20"/>
              </w:rPr>
              <w:lastRenderedPageBreak/>
              <w:t xml:space="preserve">најмање трогодишњу практичну обуку и то, између осталог, </w:t>
            </w:r>
            <w:r w:rsidR="003C447B" w:rsidRPr="007668B3">
              <w:rPr>
                <w:sz w:val="20"/>
                <w:szCs w:val="20"/>
                <w:lang w:val="sr-Cyrl-CS"/>
              </w:rPr>
              <w:t xml:space="preserve">у обављању </w:t>
            </w:r>
            <w:r w:rsidR="003C447B" w:rsidRPr="007668B3">
              <w:rPr>
                <w:sz w:val="20"/>
                <w:szCs w:val="20"/>
              </w:rPr>
              <w:t>ревизиј</w:t>
            </w:r>
            <w:r w:rsidR="003C447B" w:rsidRPr="007668B3">
              <w:rPr>
                <w:sz w:val="20"/>
                <w:szCs w:val="20"/>
                <w:lang w:val="sr-Cyrl-CS"/>
              </w:rPr>
              <w:t>е</w:t>
            </w:r>
            <w:r w:rsidR="003C447B" w:rsidRPr="007668B3">
              <w:rPr>
                <w:sz w:val="20"/>
                <w:szCs w:val="20"/>
              </w:rPr>
              <w:t xml:space="preserve"> годишњих финансијских извештаја, консолидованих финансијских извештаја или сличних финансијских извештаја.</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At least two thirds of such practical training shall be completed with a statutory auditor or an audit firm approved in any Member State.'</w:t>
            </w:r>
            <w:r w:rsidR="003C447B" w:rsidRPr="007668B3">
              <w:rPr>
                <w:rStyle w:val="tw4winMark"/>
                <w:color w:val="auto"/>
                <w:sz w:val="20"/>
                <w:szCs w:val="20"/>
              </w:rPr>
              <w:t>&lt;}0{&gt;</w:t>
            </w:r>
            <w:r w:rsidR="003C447B" w:rsidRPr="007668B3">
              <w:rPr>
                <w:sz w:val="20"/>
                <w:szCs w:val="20"/>
              </w:rPr>
              <w:t>Најмање две трећине те практичне обуке треба да се обави код овлашћеног ревизора или друштва за ревизију који имају дозволу за обављање ревизије у</w:t>
            </w:r>
            <w:r w:rsidR="003C447B" w:rsidRPr="007668B3">
              <w:rPr>
                <w:sz w:val="20"/>
                <w:szCs w:val="20"/>
                <w:lang w:val="sr-Cyrl-CS"/>
              </w:rPr>
              <w:t xml:space="preserve"> било којој</w:t>
            </w:r>
            <w:r w:rsidR="003C447B" w:rsidRPr="007668B3">
              <w:rPr>
                <w:sz w:val="20"/>
                <w:szCs w:val="20"/>
              </w:rPr>
              <w:t xml:space="preserve"> држави чланици</w:t>
            </w:r>
          </w:p>
        </w:tc>
        <w:tc>
          <w:tcPr>
            <w:tcW w:w="407" w:type="pct"/>
          </w:tcPr>
          <w:p w:rsidR="003C447B" w:rsidRPr="006D59CC" w:rsidRDefault="00B90126" w:rsidP="0017665F">
            <w:pPr>
              <w:rPr>
                <w:sz w:val="20"/>
                <w:szCs w:val="20"/>
                <w:lang w:val="sr-Cyrl-CS"/>
              </w:rPr>
            </w:pPr>
            <w:r>
              <w:rPr>
                <w:sz w:val="20"/>
                <w:szCs w:val="20"/>
                <w:lang w:val="sr-Cyrl-CS"/>
              </w:rPr>
              <w:lastRenderedPageBreak/>
              <w:t>6.2.3.</w:t>
            </w: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p w:rsidR="003C447B" w:rsidRPr="006D59CC" w:rsidRDefault="003C447B" w:rsidP="0017665F">
            <w:pPr>
              <w:rPr>
                <w:sz w:val="20"/>
                <w:szCs w:val="20"/>
                <w:lang w:val="sr-Cyrl-CS"/>
              </w:rPr>
            </w:pPr>
          </w:p>
        </w:tc>
        <w:tc>
          <w:tcPr>
            <w:tcW w:w="1627" w:type="pct"/>
          </w:tcPr>
          <w:p w:rsidR="006D59CC" w:rsidRPr="006D59CC" w:rsidRDefault="003626DB" w:rsidP="003F206E">
            <w:pPr>
              <w:jc w:val="both"/>
              <w:rPr>
                <w:rFonts w:eastAsia="TimesNewRoman"/>
                <w:sz w:val="20"/>
                <w:szCs w:val="20"/>
                <w:lang w:val="sr-Cyrl-CS"/>
              </w:rPr>
            </w:pPr>
            <w:r>
              <w:rPr>
                <w:rFonts w:eastAsia="TimesNewRoman"/>
                <w:sz w:val="20"/>
                <w:szCs w:val="20"/>
                <w:lang w:val="sr-Cyrl-CS"/>
              </w:rPr>
              <w:lastRenderedPageBreak/>
              <w:t xml:space="preserve">                 </w:t>
            </w:r>
            <w:r w:rsidR="006D59CC" w:rsidRPr="006D59CC">
              <w:rPr>
                <w:rFonts w:eastAsia="TimesNewRoman"/>
                <w:sz w:val="20"/>
                <w:szCs w:val="20"/>
                <w:lang w:val="sr-Cyrl-CS"/>
              </w:rPr>
              <w:t>Лиценца се издаје лицу које испуњава следеће услове:</w:t>
            </w:r>
          </w:p>
          <w:p w:rsidR="003C447B" w:rsidRPr="008A466A" w:rsidRDefault="008D595C" w:rsidP="003F206E">
            <w:pPr>
              <w:jc w:val="both"/>
              <w:rPr>
                <w:sz w:val="20"/>
                <w:szCs w:val="20"/>
                <w:highlight w:val="yellow"/>
                <w:lang w:val="ru-RU" w:eastAsia="sr-Latn-CS"/>
              </w:rPr>
            </w:pPr>
            <w:r>
              <w:rPr>
                <w:rFonts w:eastAsia="TimesNewRoman"/>
                <w:sz w:val="20"/>
                <w:szCs w:val="20"/>
                <w:lang w:val="sr-Cyrl-CS"/>
              </w:rPr>
              <w:t xml:space="preserve">                 </w:t>
            </w:r>
            <w:r w:rsidR="006D59CC" w:rsidRPr="006D59CC">
              <w:rPr>
                <w:rFonts w:eastAsia="TimesNewRoman"/>
                <w:sz w:val="20"/>
                <w:szCs w:val="20"/>
                <w:lang w:val="sr-Cyrl-CS"/>
              </w:rPr>
              <w:t xml:space="preserve">3) да има најмање три године практичног радног искуства на законским ревизијама, од којих </w:t>
            </w:r>
            <w:r w:rsidR="006D59CC" w:rsidRPr="006D59CC">
              <w:rPr>
                <w:rFonts w:eastAsia="TimesNewRoman"/>
                <w:sz w:val="20"/>
                <w:szCs w:val="20"/>
                <w:lang w:val="sr-Cyrl-CS"/>
              </w:rPr>
              <w:lastRenderedPageBreak/>
              <w:t>најмање две године уз надзор лиценцираног овлашћеног ревизора. Под практичним радним искуством на законским ревизијама сматра се радно искуство, на нeодређено или на одређено време, стечено у радном односу у друштву за ревизију, односно код самосталног ревизора на пословима законске ревизије;</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11</w:t>
            </w:r>
          </w:p>
        </w:tc>
        <w:tc>
          <w:tcPr>
            <w:tcW w:w="1330" w:type="pct"/>
          </w:tcPr>
          <w:p w:rsidR="003C447B" w:rsidRPr="007668B3" w:rsidRDefault="003C447B" w:rsidP="0017665F">
            <w:pPr>
              <w:ind w:firstLine="720"/>
              <w:jc w:val="both"/>
              <w:rPr>
                <w:sz w:val="20"/>
                <w:szCs w:val="20"/>
                <w:lang w:val="sr-Cyrl-CS"/>
              </w:rPr>
            </w:pPr>
            <w:r w:rsidRPr="007668B3">
              <w:rPr>
                <w:sz w:val="20"/>
                <w:szCs w:val="20"/>
                <w:lang w:val="sr-Cyrl-CS"/>
              </w:rPr>
              <w:t>Звање овлашћеног законског ревизора може да стекне и лице које не испуњава захтеве члана 6. уколико:</w:t>
            </w:r>
          </w:p>
          <w:p w:rsidR="003C447B" w:rsidRPr="007668B3" w:rsidRDefault="003C447B" w:rsidP="003626DB">
            <w:pPr>
              <w:jc w:val="both"/>
              <w:rPr>
                <w:sz w:val="20"/>
                <w:szCs w:val="20"/>
                <w:lang w:val="sr-Cyrl-CS"/>
              </w:rPr>
            </w:pPr>
            <w:r w:rsidRPr="007668B3">
              <w:rPr>
                <w:sz w:val="20"/>
                <w:szCs w:val="20"/>
                <w:lang w:val="sr-Cyrl-CS"/>
              </w:rPr>
              <w:t>(а)  има 15 искуства у професионалном бављењу активностима из области финансија, права и рачуноводства и положило је испит професионалне стручности у складу са чланом 7, или</w:t>
            </w:r>
          </w:p>
          <w:p w:rsidR="003C447B" w:rsidRPr="007668B3" w:rsidRDefault="003C447B" w:rsidP="003626DB">
            <w:pPr>
              <w:jc w:val="both"/>
              <w:rPr>
                <w:b/>
                <w:sz w:val="20"/>
                <w:szCs w:val="20"/>
                <w:u w:val="single"/>
                <w:lang w:val="sr-Cyrl-CS"/>
              </w:rPr>
            </w:pPr>
            <w:r w:rsidRPr="007668B3">
              <w:rPr>
                <w:sz w:val="20"/>
                <w:szCs w:val="20"/>
                <w:lang w:val="sr-Cyrl-CS"/>
              </w:rPr>
              <w:t>(б)</w:t>
            </w:r>
            <w:r w:rsidRPr="007668B3">
              <w:rPr>
                <w:sz w:val="20"/>
                <w:szCs w:val="20"/>
                <w:lang w:val="sr-Cyrl-CS"/>
              </w:rPr>
              <w:tab/>
              <w:t>има 7 година искуства у професионалном бављењу активностима из тих области, прошло је практичну обуку, у складу са чланом 10, и положило испит професионалне стручности у складу са чланом 7.</w:t>
            </w:r>
          </w:p>
        </w:tc>
        <w:tc>
          <w:tcPr>
            <w:tcW w:w="407" w:type="pct"/>
          </w:tcPr>
          <w:p w:rsidR="003C447B" w:rsidRPr="006862BD" w:rsidRDefault="003C447B" w:rsidP="0017665F">
            <w:pPr>
              <w:rPr>
                <w:strike/>
                <w:sz w:val="20"/>
                <w:szCs w:val="20"/>
                <w:lang w:val="sr-Cyrl-CS"/>
              </w:rPr>
            </w:pPr>
          </w:p>
        </w:tc>
        <w:tc>
          <w:tcPr>
            <w:tcW w:w="1627" w:type="pct"/>
          </w:tcPr>
          <w:p w:rsidR="003C447B" w:rsidRPr="007668B3" w:rsidRDefault="003C447B" w:rsidP="003F206E">
            <w:pPr>
              <w:jc w:val="both"/>
              <w:rPr>
                <w:sz w:val="20"/>
                <w:szCs w:val="20"/>
                <w:lang w:val="sr-Cyrl-CS"/>
              </w:rPr>
            </w:pPr>
          </w:p>
        </w:tc>
        <w:tc>
          <w:tcPr>
            <w:tcW w:w="661" w:type="pct"/>
          </w:tcPr>
          <w:p w:rsidR="003F206E" w:rsidRPr="003626DB" w:rsidRDefault="003F206E" w:rsidP="0017665F">
            <w:pPr>
              <w:rPr>
                <w:sz w:val="20"/>
                <w:szCs w:val="20"/>
                <w:lang w:val="sr-Cyrl-CS"/>
              </w:rPr>
            </w:pPr>
          </w:p>
          <w:p w:rsidR="003C447B" w:rsidRPr="003626DB" w:rsidRDefault="003C447B" w:rsidP="0017665F">
            <w:pPr>
              <w:rPr>
                <w:sz w:val="20"/>
                <w:szCs w:val="20"/>
                <w:lang w:val="sr-Cyrl-CS"/>
              </w:rPr>
            </w:pPr>
            <w:r w:rsidRPr="003626DB">
              <w:rPr>
                <w:sz w:val="20"/>
                <w:szCs w:val="20"/>
                <w:lang w:val="sr-Cyrl-CS"/>
              </w:rPr>
              <w:t xml:space="preserve">Потпуно усклађено </w:t>
            </w:r>
          </w:p>
        </w:tc>
        <w:tc>
          <w:tcPr>
            <w:tcW w:w="681" w:type="pct"/>
          </w:tcPr>
          <w:p w:rsidR="00B90126" w:rsidRPr="00B90126" w:rsidRDefault="00B90126" w:rsidP="00830C03">
            <w:pPr>
              <w:rPr>
                <w:strike/>
                <w:sz w:val="20"/>
                <w:szCs w:val="20"/>
                <w:lang w:val="sr-Cyrl-CS"/>
              </w:rPr>
            </w:pPr>
            <w:r w:rsidRPr="00830C03">
              <w:rPr>
                <w:sz w:val="20"/>
                <w:szCs w:val="20"/>
                <w:lang w:val="sr-Cyrl-CS"/>
              </w:rPr>
              <w:t xml:space="preserve">Одредба је изборна. Законодавац се определио да не прихвати дату могућност. </w:t>
            </w:r>
          </w:p>
        </w:tc>
      </w:tr>
      <w:tr w:rsidR="003C447B" w:rsidRPr="007668B3" w:rsidTr="00871DC9">
        <w:tc>
          <w:tcPr>
            <w:tcW w:w="294" w:type="pct"/>
          </w:tcPr>
          <w:p w:rsidR="003C447B" w:rsidRPr="00CA523C" w:rsidRDefault="003C447B" w:rsidP="0017665F">
            <w:pPr>
              <w:rPr>
                <w:sz w:val="20"/>
                <w:szCs w:val="20"/>
                <w:lang w:val="sr-Cyrl-CS"/>
              </w:rPr>
            </w:pPr>
            <w:r w:rsidRPr="00CA523C">
              <w:rPr>
                <w:sz w:val="20"/>
                <w:szCs w:val="20"/>
                <w:lang w:val="sr-Cyrl-CS"/>
              </w:rPr>
              <w:t>12</w:t>
            </w:r>
          </w:p>
        </w:tc>
        <w:tc>
          <w:tcPr>
            <w:tcW w:w="1330" w:type="pct"/>
          </w:tcPr>
          <w:p w:rsidR="003C447B" w:rsidRPr="00CA523C" w:rsidRDefault="003C447B" w:rsidP="0017665F">
            <w:pPr>
              <w:numPr>
                <w:ilvl w:val="0"/>
                <w:numId w:val="1"/>
              </w:numPr>
              <w:tabs>
                <w:tab w:val="clear" w:pos="720"/>
                <w:tab w:val="num" w:pos="570"/>
              </w:tabs>
              <w:ind w:left="0" w:firstLine="0"/>
              <w:jc w:val="both"/>
              <w:rPr>
                <w:sz w:val="20"/>
                <w:szCs w:val="20"/>
                <w:lang w:val="ru-RU"/>
              </w:rPr>
            </w:pPr>
            <w:r w:rsidRPr="00CA523C">
              <w:rPr>
                <w:sz w:val="20"/>
                <w:szCs w:val="20"/>
                <w:lang w:val="ru-RU"/>
              </w:rPr>
              <w:t xml:space="preserve">Државе чланице могу да предвиде да се периоди теоријских предавања из области поменутих у члану 8 рачунају као периоди професионалне активности у смислу члана 11, под условом да је на тај начин стечено теоријско знање верификовано испитом који признаје држава. Таква </w:t>
            </w:r>
            <w:r w:rsidRPr="00CA523C">
              <w:rPr>
                <w:sz w:val="20"/>
                <w:szCs w:val="20"/>
                <w:lang w:val="sr-Cyrl-CS"/>
              </w:rPr>
              <w:t xml:space="preserve">предавања не могу да буду краћа од годину дана, нити пауза у практичној обуци може да буде дужа од четири године. </w:t>
            </w:r>
          </w:p>
          <w:p w:rsidR="003C447B" w:rsidRPr="00CA523C" w:rsidRDefault="003C447B" w:rsidP="0017665F">
            <w:pPr>
              <w:numPr>
                <w:ilvl w:val="0"/>
                <w:numId w:val="1"/>
              </w:numPr>
              <w:tabs>
                <w:tab w:val="clear" w:pos="720"/>
                <w:tab w:val="num" w:pos="570"/>
              </w:tabs>
              <w:ind w:left="0" w:firstLine="0"/>
              <w:jc w:val="both"/>
              <w:rPr>
                <w:sz w:val="20"/>
                <w:szCs w:val="20"/>
                <w:lang w:val="ru-RU"/>
              </w:rPr>
            </w:pPr>
            <w:r w:rsidRPr="00CA523C">
              <w:rPr>
                <w:sz w:val="20"/>
                <w:szCs w:val="20"/>
                <w:lang w:val="ru-RU"/>
              </w:rPr>
              <w:lastRenderedPageBreak/>
              <w:t>Период професионалне активности као и практична обука не могу да буду краћи од трајања теоријских предавања и практичне обуке коју намеће члан 10</w:t>
            </w:r>
          </w:p>
        </w:tc>
        <w:tc>
          <w:tcPr>
            <w:tcW w:w="407" w:type="pct"/>
          </w:tcPr>
          <w:p w:rsidR="003C447B" w:rsidRPr="00CA523C" w:rsidRDefault="00092D4A" w:rsidP="0017665F">
            <w:pPr>
              <w:rPr>
                <w:sz w:val="20"/>
                <w:szCs w:val="20"/>
                <w:lang w:val="sr-Cyrl-CS"/>
              </w:rPr>
            </w:pPr>
            <w:r w:rsidRPr="00CA523C">
              <w:rPr>
                <w:sz w:val="20"/>
                <w:szCs w:val="20"/>
                <w:lang w:val="sr-Cyrl-CS"/>
              </w:rPr>
              <w:lastRenderedPageBreak/>
              <w:t>11.2.</w:t>
            </w:r>
          </w:p>
          <w:p w:rsidR="003C447B" w:rsidRPr="00CA523C" w:rsidRDefault="003C447B" w:rsidP="0017665F">
            <w:pPr>
              <w:rPr>
                <w:sz w:val="20"/>
                <w:szCs w:val="20"/>
                <w:lang w:val="sr-Cyrl-CS"/>
              </w:rPr>
            </w:pPr>
          </w:p>
          <w:p w:rsidR="003C447B" w:rsidRPr="00CA523C" w:rsidRDefault="003C447B" w:rsidP="0017665F">
            <w:pPr>
              <w:rPr>
                <w:sz w:val="20"/>
                <w:szCs w:val="20"/>
                <w:lang w:val="sr-Cyrl-CS"/>
              </w:rPr>
            </w:pPr>
          </w:p>
          <w:p w:rsidR="003C447B" w:rsidRPr="00CA523C" w:rsidRDefault="003C447B" w:rsidP="00A90B4F">
            <w:pPr>
              <w:rPr>
                <w:sz w:val="20"/>
                <w:szCs w:val="20"/>
                <w:lang w:val="sr-Cyrl-CS"/>
              </w:rPr>
            </w:pPr>
          </w:p>
        </w:tc>
        <w:tc>
          <w:tcPr>
            <w:tcW w:w="1627" w:type="pct"/>
          </w:tcPr>
          <w:p w:rsidR="003C447B" w:rsidRPr="00CA523C" w:rsidRDefault="00EC7E25" w:rsidP="00092D4A">
            <w:pPr>
              <w:jc w:val="both"/>
              <w:rPr>
                <w:sz w:val="20"/>
                <w:szCs w:val="20"/>
                <w:lang w:val="sr-Cyrl-CS"/>
              </w:rPr>
            </w:pPr>
            <w:r>
              <w:rPr>
                <w:rFonts w:eastAsia="TimesNewRoman"/>
                <w:sz w:val="20"/>
                <w:szCs w:val="20"/>
                <w:lang w:val="ru-RU"/>
              </w:rPr>
              <w:t xml:space="preserve">                </w:t>
            </w:r>
            <w:r w:rsidR="00CA523C" w:rsidRPr="00CA523C">
              <w:rPr>
                <w:rFonts w:eastAsia="TimesNewRoman"/>
                <w:sz w:val="20"/>
                <w:szCs w:val="20"/>
                <w:lang w:val="ru-RU"/>
              </w:rPr>
              <w:t xml:space="preserve">Програм </w:t>
            </w:r>
            <w:r w:rsidR="00092D4A" w:rsidRPr="00CA523C">
              <w:rPr>
                <w:rFonts w:eastAsia="TimesNewRoman"/>
                <w:sz w:val="20"/>
                <w:szCs w:val="20"/>
                <w:lang w:val="ru-RU"/>
              </w:rPr>
              <w:t>континуираног професионалног усавршавања из става 1. овог члана доноси Комора, у складу са овим законом.</w:t>
            </w:r>
          </w:p>
        </w:tc>
        <w:tc>
          <w:tcPr>
            <w:tcW w:w="661" w:type="pct"/>
          </w:tcPr>
          <w:p w:rsidR="003C447B" w:rsidRPr="00CA523C" w:rsidRDefault="003C447B" w:rsidP="0017665F">
            <w:pPr>
              <w:rPr>
                <w:sz w:val="20"/>
                <w:szCs w:val="20"/>
                <w:lang w:val="sr-Cyrl-CS"/>
              </w:rPr>
            </w:pPr>
            <w:r w:rsidRPr="00CA523C">
              <w:rPr>
                <w:sz w:val="20"/>
                <w:szCs w:val="20"/>
                <w:lang w:val="sr-Cyrl-CS"/>
              </w:rPr>
              <w:t xml:space="preserve">Потпуно усклађено </w:t>
            </w:r>
          </w:p>
        </w:tc>
        <w:tc>
          <w:tcPr>
            <w:tcW w:w="681" w:type="pct"/>
          </w:tcPr>
          <w:p w:rsidR="003C447B" w:rsidRPr="00172BE2"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13</w:t>
            </w:r>
          </w:p>
        </w:tc>
        <w:tc>
          <w:tcPr>
            <w:tcW w:w="1330" w:type="pct"/>
          </w:tcPr>
          <w:p w:rsidR="003C447B" w:rsidRPr="007668B3" w:rsidRDefault="003626DB" w:rsidP="0017665F">
            <w:pPr>
              <w:jc w:val="both"/>
              <w:rPr>
                <w:sz w:val="20"/>
                <w:szCs w:val="20"/>
                <w:lang w:val="sr-Cyrl-CS"/>
              </w:rPr>
            </w:pPr>
            <w:r>
              <w:rPr>
                <w:sz w:val="20"/>
                <w:szCs w:val="20"/>
              </w:rPr>
              <w:t xml:space="preserve">              </w:t>
            </w:r>
            <w:r w:rsidR="003C447B" w:rsidRPr="007668B3">
              <w:rPr>
                <w:sz w:val="20"/>
                <w:szCs w:val="20"/>
              </w:rPr>
              <w:t>Државе чланице треба да обезбеде да овлашћени ревизори имају обавезу да учествују у одговарајућим програмима сталног усавршавања да би одржавали своја теоретска знања, професионалне вештине и вредности на довољно високом нивоу и да неиспуњавање захтева у погледу сталног усавршавања подлеже одговарајућим санкцијама</w:t>
            </w:r>
            <w:r w:rsidR="003C447B" w:rsidRPr="007668B3">
              <w:rPr>
                <w:b/>
                <w:sz w:val="20"/>
                <w:szCs w:val="20"/>
              </w:rPr>
              <w:t xml:space="preserve"> </w:t>
            </w:r>
            <w:r w:rsidR="003C447B" w:rsidRPr="007668B3">
              <w:rPr>
                <w:sz w:val="20"/>
                <w:szCs w:val="20"/>
              </w:rPr>
              <w:t>прописаним у члану 30</w:t>
            </w:r>
          </w:p>
        </w:tc>
        <w:tc>
          <w:tcPr>
            <w:tcW w:w="407" w:type="pct"/>
          </w:tcPr>
          <w:p w:rsidR="00CA523C" w:rsidRDefault="00CA523C" w:rsidP="0017665F">
            <w:pPr>
              <w:rPr>
                <w:sz w:val="20"/>
                <w:szCs w:val="20"/>
                <w:lang w:val="sr-Cyrl-CS"/>
              </w:rPr>
            </w:pPr>
          </w:p>
          <w:p w:rsidR="003C447B" w:rsidRPr="00CD61D5" w:rsidRDefault="00A90B4F" w:rsidP="0017665F">
            <w:pPr>
              <w:rPr>
                <w:sz w:val="20"/>
                <w:szCs w:val="20"/>
                <w:lang w:val="sr-Cyrl-CS"/>
              </w:rPr>
            </w:pPr>
            <w:r w:rsidRPr="00CD61D5">
              <w:rPr>
                <w:sz w:val="20"/>
                <w:szCs w:val="20"/>
                <w:lang w:val="sr-Cyrl-CS"/>
              </w:rPr>
              <w:t>7.5.</w:t>
            </w:r>
          </w:p>
          <w:p w:rsidR="00CA523C" w:rsidRDefault="00CA523C" w:rsidP="0017665F">
            <w:pPr>
              <w:rPr>
                <w:sz w:val="20"/>
                <w:szCs w:val="20"/>
                <w:lang w:val="sr-Cyrl-CS"/>
              </w:rPr>
            </w:pPr>
          </w:p>
          <w:p w:rsidR="00CA523C" w:rsidRDefault="00CA523C" w:rsidP="0017665F">
            <w:pPr>
              <w:rPr>
                <w:sz w:val="20"/>
                <w:szCs w:val="20"/>
                <w:lang w:val="sr-Cyrl-CS"/>
              </w:rPr>
            </w:pPr>
          </w:p>
          <w:p w:rsidR="00CA523C" w:rsidRDefault="00CA523C" w:rsidP="0017665F">
            <w:pPr>
              <w:rPr>
                <w:sz w:val="20"/>
                <w:szCs w:val="20"/>
                <w:lang w:val="sr-Cyrl-CS"/>
              </w:rPr>
            </w:pPr>
          </w:p>
          <w:p w:rsidR="00CA523C" w:rsidRDefault="00CA523C" w:rsidP="0017665F">
            <w:pPr>
              <w:rPr>
                <w:sz w:val="20"/>
                <w:szCs w:val="20"/>
                <w:lang w:val="sr-Cyrl-CS"/>
              </w:rPr>
            </w:pPr>
          </w:p>
          <w:p w:rsidR="00A90B4F" w:rsidRPr="00CD61D5" w:rsidRDefault="00A90B4F" w:rsidP="0017665F">
            <w:pPr>
              <w:rPr>
                <w:sz w:val="20"/>
                <w:szCs w:val="20"/>
                <w:lang w:val="sr-Cyrl-CS"/>
              </w:rPr>
            </w:pPr>
            <w:r w:rsidRPr="00CD61D5">
              <w:rPr>
                <w:sz w:val="20"/>
                <w:szCs w:val="20"/>
                <w:lang w:val="sr-Cyrl-CS"/>
              </w:rPr>
              <w:t>7.8.</w:t>
            </w:r>
          </w:p>
          <w:p w:rsidR="00CA523C" w:rsidRDefault="00CA523C" w:rsidP="0017665F">
            <w:pPr>
              <w:rPr>
                <w:sz w:val="20"/>
                <w:szCs w:val="20"/>
                <w:lang w:val="sr-Cyrl-CS"/>
              </w:rPr>
            </w:pPr>
          </w:p>
          <w:p w:rsidR="00CA523C" w:rsidRDefault="00CA523C" w:rsidP="0017665F">
            <w:pPr>
              <w:rPr>
                <w:sz w:val="20"/>
                <w:szCs w:val="20"/>
                <w:lang w:val="sr-Cyrl-CS"/>
              </w:rPr>
            </w:pPr>
          </w:p>
          <w:p w:rsidR="00CA523C" w:rsidRDefault="00CA523C" w:rsidP="0017665F">
            <w:pPr>
              <w:rPr>
                <w:sz w:val="20"/>
                <w:szCs w:val="20"/>
                <w:lang w:val="sr-Cyrl-CS"/>
              </w:rPr>
            </w:pPr>
          </w:p>
          <w:p w:rsidR="00CA523C" w:rsidRDefault="00CA523C" w:rsidP="0017665F">
            <w:pPr>
              <w:rPr>
                <w:sz w:val="20"/>
                <w:szCs w:val="20"/>
                <w:lang w:val="sr-Cyrl-CS"/>
              </w:rPr>
            </w:pPr>
          </w:p>
          <w:p w:rsidR="00CA523C" w:rsidRDefault="00CA523C" w:rsidP="0017665F">
            <w:pPr>
              <w:rPr>
                <w:sz w:val="20"/>
                <w:szCs w:val="20"/>
                <w:lang w:val="sr-Cyrl-CS"/>
              </w:rPr>
            </w:pPr>
          </w:p>
          <w:p w:rsidR="00CD61D5" w:rsidRPr="00CD61D5" w:rsidRDefault="00CD61D5" w:rsidP="0017665F">
            <w:pPr>
              <w:rPr>
                <w:sz w:val="20"/>
                <w:szCs w:val="20"/>
                <w:lang w:val="sr-Cyrl-CS"/>
              </w:rPr>
            </w:pPr>
            <w:r w:rsidRPr="00CD61D5">
              <w:rPr>
                <w:sz w:val="20"/>
                <w:szCs w:val="20"/>
                <w:lang w:val="sr-Cyrl-CS"/>
              </w:rPr>
              <w:t>11.</w:t>
            </w:r>
            <w:r w:rsidR="00CA523C">
              <w:rPr>
                <w:sz w:val="20"/>
                <w:szCs w:val="20"/>
                <w:lang w:val="sr-Cyrl-CS"/>
              </w:rPr>
              <w:t>1</w:t>
            </w:r>
            <w:r w:rsidRPr="00CD61D5">
              <w:rPr>
                <w:sz w:val="20"/>
                <w:szCs w:val="20"/>
                <w:lang w:val="sr-Cyrl-CS"/>
              </w:rPr>
              <w:t>.</w:t>
            </w:r>
          </w:p>
          <w:p w:rsidR="00CA523C" w:rsidRDefault="00CD61D5" w:rsidP="0017665F">
            <w:pPr>
              <w:rPr>
                <w:sz w:val="20"/>
                <w:szCs w:val="20"/>
                <w:lang w:val="sr-Cyrl-CS"/>
              </w:rPr>
            </w:pPr>
            <w:r w:rsidRPr="00CD61D5">
              <w:rPr>
                <w:sz w:val="20"/>
                <w:szCs w:val="20"/>
                <w:lang w:val="sr-Cyrl-CS"/>
              </w:rPr>
              <w:t>11.</w:t>
            </w:r>
            <w:r w:rsidR="00CA523C">
              <w:rPr>
                <w:sz w:val="20"/>
                <w:szCs w:val="20"/>
                <w:lang w:val="sr-Cyrl-CS"/>
              </w:rPr>
              <w:t>2</w:t>
            </w:r>
            <w:r w:rsidR="00BF504E">
              <w:rPr>
                <w:sz w:val="20"/>
                <w:szCs w:val="20"/>
                <w:lang w:val="sr-Cyrl-CS"/>
              </w:rPr>
              <w:t>.</w:t>
            </w:r>
          </w:p>
          <w:p w:rsidR="00CD61D5" w:rsidRPr="00CD61D5" w:rsidRDefault="0041445F" w:rsidP="0017665F">
            <w:pPr>
              <w:rPr>
                <w:sz w:val="20"/>
                <w:szCs w:val="20"/>
                <w:lang w:val="sr-Cyrl-CS"/>
              </w:rPr>
            </w:pPr>
            <w:r>
              <w:rPr>
                <w:sz w:val="20"/>
                <w:szCs w:val="20"/>
                <w:lang w:val="sr-Cyrl-CS"/>
              </w:rPr>
              <w:t>11.4</w:t>
            </w:r>
            <w:r w:rsidR="00CD61D5" w:rsidRPr="00CD61D5">
              <w:rPr>
                <w:sz w:val="20"/>
                <w:szCs w:val="20"/>
                <w:lang w:val="sr-Cyrl-CS"/>
              </w:rPr>
              <w:t>-5.</w:t>
            </w:r>
          </w:p>
          <w:p w:rsidR="00CD61D5" w:rsidRPr="00CD61D5" w:rsidRDefault="00CD61D5" w:rsidP="0017665F">
            <w:pPr>
              <w:rPr>
                <w:sz w:val="20"/>
                <w:szCs w:val="20"/>
                <w:lang w:val="sr-Cyrl-CS"/>
              </w:rPr>
            </w:pPr>
          </w:p>
          <w:p w:rsidR="00A90B4F" w:rsidRPr="00CD61D5" w:rsidRDefault="00A90B4F" w:rsidP="0017665F">
            <w:pPr>
              <w:rPr>
                <w:sz w:val="20"/>
                <w:szCs w:val="20"/>
                <w:lang w:val="sr-Cyrl-CS"/>
              </w:rPr>
            </w:pPr>
          </w:p>
          <w:p w:rsidR="003C447B" w:rsidRPr="00CD61D5" w:rsidRDefault="003C447B" w:rsidP="0017665F">
            <w:pPr>
              <w:rPr>
                <w:sz w:val="20"/>
                <w:szCs w:val="20"/>
                <w:lang w:val="sr-Cyrl-CS"/>
              </w:rPr>
            </w:pPr>
          </w:p>
        </w:tc>
        <w:tc>
          <w:tcPr>
            <w:tcW w:w="1627" w:type="pct"/>
          </w:tcPr>
          <w:p w:rsidR="003C447B" w:rsidRPr="00CD61D5" w:rsidRDefault="003C447B" w:rsidP="0017665F">
            <w:pPr>
              <w:autoSpaceDE w:val="0"/>
              <w:autoSpaceDN w:val="0"/>
              <w:adjustRightInd w:val="0"/>
              <w:jc w:val="both"/>
              <w:rPr>
                <w:rFonts w:eastAsia="TimesNewRoman"/>
                <w:sz w:val="20"/>
                <w:szCs w:val="20"/>
                <w:lang w:val="sr-Cyrl-CS"/>
              </w:rPr>
            </w:pPr>
          </w:p>
          <w:p w:rsidR="00A90B4F" w:rsidRPr="00CD61D5" w:rsidRDefault="003626DB" w:rsidP="0017665F">
            <w:pPr>
              <w:autoSpaceDE w:val="0"/>
              <w:autoSpaceDN w:val="0"/>
              <w:adjustRightInd w:val="0"/>
              <w:jc w:val="both"/>
              <w:rPr>
                <w:sz w:val="20"/>
                <w:szCs w:val="20"/>
                <w:lang w:val="sr-Cyrl-CS"/>
              </w:rPr>
            </w:pPr>
            <w:r>
              <w:rPr>
                <w:sz w:val="20"/>
                <w:szCs w:val="20"/>
                <w:lang w:val="sr-Cyrl-CS"/>
              </w:rPr>
              <w:t xml:space="preserve">                 </w:t>
            </w:r>
            <w:r w:rsidR="00A90B4F" w:rsidRPr="00CD61D5">
              <w:rPr>
                <w:sz w:val="20"/>
                <w:szCs w:val="20"/>
                <w:lang w:val="sr-Cyrl-CS"/>
              </w:rPr>
              <w:t>Лиценца се издаје на период од три године и продужава се на захтев лиценцираног овлашћеног ревизора, уз доказ да је обавио континуирано професионално усавршавање, у складу са овим законом.</w:t>
            </w:r>
          </w:p>
          <w:p w:rsidR="00A90B4F" w:rsidRPr="00CD61D5" w:rsidRDefault="003626DB" w:rsidP="0017665F">
            <w:pPr>
              <w:autoSpaceDE w:val="0"/>
              <w:autoSpaceDN w:val="0"/>
              <w:adjustRightInd w:val="0"/>
              <w:jc w:val="both"/>
              <w:rPr>
                <w:sz w:val="20"/>
                <w:szCs w:val="20"/>
                <w:lang w:val="sr-Cyrl-CS"/>
              </w:rPr>
            </w:pPr>
            <w:r>
              <w:rPr>
                <w:sz w:val="20"/>
                <w:szCs w:val="20"/>
                <w:lang w:val="sr-Cyrl-CS"/>
              </w:rPr>
              <w:t xml:space="preserve">                 </w:t>
            </w:r>
            <w:r w:rsidR="00A90B4F" w:rsidRPr="00CD61D5">
              <w:rPr>
                <w:sz w:val="20"/>
                <w:szCs w:val="20"/>
                <w:lang w:val="sr-Cyrl-CS"/>
              </w:rPr>
              <w:t xml:space="preserve">Ако лиценцирани овлашћени ревизор не обави континуирано професионално усавршавање у складу са чланом 11. овог закона, односно не поднесе захтев за продужење лиценце, лиценца престаје да важи, истеком три године од дана издавања. </w:t>
            </w:r>
          </w:p>
          <w:p w:rsidR="00CD61D5" w:rsidRPr="00CD61D5" w:rsidRDefault="003626DB" w:rsidP="00CD61D5">
            <w:pPr>
              <w:autoSpaceDE w:val="0"/>
              <w:autoSpaceDN w:val="0"/>
              <w:adjustRightInd w:val="0"/>
              <w:jc w:val="both"/>
              <w:rPr>
                <w:sz w:val="20"/>
                <w:szCs w:val="20"/>
                <w:lang w:val="sr-Cyrl-CS"/>
              </w:rPr>
            </w:pPr>
            <w:r>
              <w:rPr>
                <w:sz w:val="20"/>
                <w:szCs w:val="20"/>
                <w:lang w:val="sr-Cyrl-CS"/>
              </w:rPr>
              <w:t xml:space="preserve">                </w:t>
            </w:r>
            <w:r w:rsidR="00CD61D5" w:rsidRPr="00CD61D5">
              <w:rPr>
                <w:sz w:val="20"/>
                <w:szCs w:val="20"/>
                <w:lang w:val="sr-Cyrl-CS"/>
              </w:rPr>
              <w:t xml:space="preserve">Лиценцирани овлашћени ревизор је дужан да обавља континуирано професионално усавршавање у циљу одржавања и унапређења теоријског знања, професионалних вештина и професионалних вредности у складу са захтевима Међународних стандарда едукације.  </w:t>
            </w:r>
          </w:p>
          <w:p w:rsidR="003C447B" w:rsidRPr="00CD61D5" w:rsidRDefault="003626DB" w:rsidP="0017665F">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3C447B" w:rsidRPr="00CD61D5">
              <w:rPr>
                <w:rFonts w:eastAsia="TimesNewRoman"/>
                <w:sz w:val="20"/>
                <w:szCs w:val="20"/>
                <w:lang w:val="sr-Cyrl-CS"/>
              </w:rPr>
              <w:t xml:space="preserve">Програм континуираног </w:t>
            </w:r>
            <w:r w:rsidR="003C447B" w:rsidRPr="00CD61D5">
              <w:rPr>
                <w:rFonts w:eastAsia="TimesNewRoman"/>
                <w:sz w:val="20"/>
                <w:szCs w:val="20"/>
                <w:lang w:val="ru-RU"/>
              </w:rPr>
              <w:t>професионалног</w:t>
            </w:r>
            <w:r w:rsidR="003C447B" w:rsidRPr="00CD61D5">
              <w:rPr>
                <w:rFonts w:eastAsia="TimesNewRoman"/>
                <w:sz w:val="20"/>
                <w:szCs w:val="20"/>
                <w:lang w:val="sr-Cyrl-CS"/>
              </w:rPr>
              <w:t xml:space="preserve"> усавршавања из става 1. овог члана доноси Комора, у складу са овим законом.</w:t>
            </w:r>
          </w:p>
          <w:p w:rsidR="00CD61D5" w:rsidRPr="00CD61D5" w:rsidRDefault="003626DB" w:rsidP="00CD61D5">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CD61D5" w:rsidRPr="00CD61D5">
              <w:rPr>
                <w:rFonts w:eastAsia="TimesNewRoman"/>
                <w:sz w:val="20"/>
                <w:szCs w:val="20"/>
                <w:lang w:val="ru-RU"/>
              </w:rPr>
              <w:t>По завршетку сваке појединачне обуке у вези са континуираним професионалним усавршавањем, лиценцираном овлашћеном ревизору се издаје потврда. Лиценцирани овлашћени ревизор је дужан да потврде чува најмање 3 године.</w:t>
            </w:r>
          </w:p>
          <w:p w:rsidR="003C447B" w:rsidRPr="00CD61D5" w:rsidRDefault="003626DB" w:rsidP="00CD61D5">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CD61D5" w:rsidRPr="00CD61D5">
              <w:rPr>
                <w:rFonts w:eastAsia="TimesNewRoman"/>
                <w:sz w:val="20"/>
                <w:szCs w:val="20"/>
                <w:lang w:val="ru-RU"/>
              </w:rPr>
              <w:t>Потврда из става 4. овог члана садржи назив области које су биле предмет обуке, као и број часова трајања обуке.</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14.1</w:t>
            </w:r>
          </w:p>
        </w:tc>
        <w:tc>
          <w:tcPr>
            <w:tcW w:w="1330" w:type="pct"/>
          </w:tcPr>
          <w:p w:rsidR="003C447B" w:rsidRPr="007668B3" w:rsidRDefault="00BF504E" w:rsidP="0017665F">
            <w:pPr>
              <w:jc w:val="both"/>
              <w:rPr>
                <w:strike/>
                <w:sz w:val="20"/>
                <w:szCs w:val="20"/>
                <w:lang w:val="sr-Cyrl-CS"/>
              </w:rPr>
            </w:pPr>
            <w:r>
              <w:rPr>
                <w:sz w:val="20"/>
                <w:szCs w:val="20"/>
              </w:rPr>
              <w:t xml:space="preserve">              </w:t>
            </w:r>
            <w:r w:rsidR="003C447B" w:rsidRPr="007668B3">
              <w:rPr>
                <w:sz w:val="20"/>
                <w:szCs w:val="20"/>
              </w:rPr>
              <w:t>Надлежни органи треба да утврде процедуре за издавање дозволе овлашћеним ревизорима којима је дозвола већ издата у другим државама чланицама.</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Those procedures shall not go beyond the requirement to complete an adaptation period as defined in point (g) of Article 3(1) of Directive 2005/36/EC of the European Parliament and of the Council (*) or to pass an aptitude test as defined in point (h) of that provision.</w:t>
            </w:r>
            <w:r w:rsidR="003C447B" w:rsidRPr="007668B3">
              <w:rPr>
                <w:rStyle w:val="tw4winMark"/>
                <w:color w:val="auto"/>
                <w:sz w:val="20"/>
                <w:szCs w:val="20"/>
              </w:rPr>
              <w:t>&lt;}0{&gt;</w:t>
            </w:r>
            <w:r w:rsidR="003C447B" w:rsidRPr="007668B3">
              <w:rPr>
                <w:sz w:val="20"/>
                <w:szCs w:val="20"/>
              </w:rPr>
              <w:t>Те процедуре не могу да излазе из оквира захтева да се оконча период прилагођавања као што је дефинисано чланом 3. став 1. тачка е) Директиве 2005/36/ЕЗ Европског парламента и Савета (*) или да се положи тест способности као што је дефинисано у тачки ж) те одредбе</w:t>
            </w:r>
          </w:p>
          <w:p w:rsidR="003C447B" w:rsidRPr="007668B3" w:rsidRDefault="003C447B" w:rsidP="0017665F">
            <w:pPr>
              <w:jc w:val="both"/>
              <w:rPr>
                <w:sz w:val="20"/>
                <w:szCs w:val="20"/>
                <w:lang w:val="sr-Cyrl-CS"/>
              </w:rPr>
            </w:pPr>
          </w:p>
        </w:tc>
        <w:tc>
          <w:tcPr>
            <w:tcW w:w="407" w:type="pct"/>
          </w:tcPr>
          <w:p w:rsidR="003C447B" w:rsidRPr="0095697B" w:rsidRDefault="0095697B" w:rsidP="0017665F">
            <w:pPr>
              <w:rPr>
                <w:sz w:val="20"/>
                <w:szCs w:val="20"/>
                <w:lang w:val="sr-Cyrl-CS"/>
              </w:rPr>
            </w:pPr>
            <w:r w:rsidRPr="0095697B">
              <w:rPr>
                <w:sz w:val="20"/>
                <w:szCs w:val="20"/>
                <w:lang w:val="sr-Cyrl-CS"/>
              </w:rPr>
              <w:t>6.3. и 6.5.</w:t>
            </w:r>
          </w:p>
          <w:p w:rsidR="003C447B" w:rsidRPr="0095697B" w:rsidRDefault="003C447B" w:rsidP="0017665F">
            <w:pPr>
              <w:rPr>
                <w:sz w:val="20"/>
                <w:szCs w:val="20"/>
                <w:lang w:val="sr-Cyrl-CS"/>
              </w:rPr>
            </w:pPr>
          </w:p>
        </w:tc>
        <w:tc>
          <w:tcPr>
            <w:tcW w:w="1627" w:type="pct"/>
          </w:tcPr>
          <w:p w:rsidR="003C447B" w:rsidRDefault="00BF504E" w:rsidP="0017665F">
            <w:pPr>
              <w:autoSpaceDE w:val="0"/>
              <w:autoSpaceDN w:val="0"/>
              <w:adjustRightInd w:val="0"/>
              <w:jc w:val="both"/>
              <w:rPr>
                <w:rFonts w:eastAsia="TimesNewRoman"/>
                <w:sz w:val="20"/>
                <w:szCs w:val="20"/>
                <w:lang w:val="sr-Cyrl-CS"/>
              </w:rPr>
            </w:pPr>
            <w:r>
              <w:rPr>
                <w:rFonts w:eastAsia="TimesNewRoman"/>
                <w:sz w:val="20"/>
                <w:szCs w:val="20"/>
                <w:lang w:val="sr-Cyrl-CS"/>
              </w:rPr>
              <w:t xml:space="preserve">               Л</w:t>
            </w:r>
            <w:r w:rsidR="0095697B" w:rsidRPr="0095697B">
              <w:rPr>
                <w:rFonts w:eastAsia="TimesNewRoman"/>
                <w:sz w:val="20"/>
                <w:szCs w:val="20"/>
                <w:lang w:val="sr-Cyrl-CS"/>
              </w:rPr>
              <w:t>иценца из става 1. овог члана може бити издата ревизору државе чланице који има важећу исправу надлежног органа државе чланице за обављање законске ревизије, која по садржају одговара лиценци (лиценца, сертификат и сл.) и испуњава услове из става 2. тач. 2) - 5) овог члана.</w:t>
            </w:r>
          </w:p>
          <w:p w:rsidR="0095697B" w:rsidRPr="008A466A" w:rsidRDefault="00BF504E" w:rsidP="0017665F">
            <w:pPr>
              <w:autoSpaceDE w:val="0"/>
              <w:autoSpaceDN w:val="0"/>
              <w:adjustRightInd w:val="0"/>
              <w:jc w:val="both"/>
              <w:rPr>
                <w:rFonts w:eastAsia="TimesNewRoman"/>
                <w:sz w:val="20"/>
                <w:szCs w:val="20"/>
                <w:highlight w:val="yellow"/>
                <w:lang w:val="sr-Cyrl-CS"/>
              </w:rPr>
            </w:pPr>
            <w:r>
              <w:rPr>
                <w:rFonts w:eastAsia="TimesNewRoman"/>
                <w:sz w:val="20"/>
                <w:szCs w:val="20"/>
                <w:lang w:val="sr-Cyrl-CS"/>
              </w:rPr>
              <w:t xml:space="preserve">               </w:t>
            </w:r>
            <w:r w:rsidR="0095697B" w:rsidRPr="0095697B">
              <w:rPr>
                <w:rFonts w:eastAsia="TimesNewRoman"/>
                <w:sz w:val="20"/>
                <w:szCs w:val="20"/>
                <w:lang w:val="sr-Cyrl-CS"/>
              </w:rPr>
              <w:t>За добијање лиценце ревизор државе чланице, односно ревизор треће земље дужан је да положи допунски испит из познавања прописа Републике Србије из области наведених у члану 9. став 4. тачка 1) овог закона, а које су обухваћене програмом Коморе из става 5. тог члана.</w:t>
            </w:r>
          </w:p>
        </w:tc>
        <w:tc>
          <w:tcPr>
            <w:tcW w:w="661" w:type="pct"/>
          </w:tcPr>
          <w:p w:rsidR="003C447B" w:rsidRPr="007668B3" w:rsidRDefault="003C447B" w:rsidP="0017665F">
            <w:pPr>
              <w:rPr>
                <w:sz w:val="20"/>
                <w:szCs w:val="20"/>
              </w:rPr>
            </w:pPr>
            <w:r w:rsidRPr="007668B3">
              <w:rPr>
                <w:sz w:val="20"/>
                <w:szCs w:val="20"/>
                <w:lang w:val="sr-Cyrl-CS"/>
              </w:rPr>
              <w:t>Потпуно уск</w:t>
            </w:r>
            <w:r w:rsidR="00014623">
              <w:rPr>
                <w:sz w:val="20"/>
                <w:szCs w:val="20"/>
                <w:lang w:val="sr-Cyrl-CS"/>
              </w:rPr>
              <w:t>л</w:t>
            </w:r>
            <w:r w:rsidRPr="007668B3">
              <w:rPr>
                <w:sz w:val="20"/>
                <w:szCs w:val="20"/>
                <w:lang w:val="sr-Cyrl-CS"/>
              </w:rPr>
              <w:t>ађено</w:t>
            </w:r>
          </w:p>
        </w:tc>
        <w:tc>
          <w:tcPr>
            <w:tcW w:w="681" w:type="pct"/>
          </w:tcPr>
          <w:p w:rsidR="003C447B" w:rsidRPr="007668B3" w:rsidRDefault="003C447B" w:rsidP="0017665F">
            <w:pPr>
              <w:rPr>
                <w:sz w:val="20"/>
                <w:szCs w:val="20"/>
                <w:lang w:val="sr-Latn-CS"/>
              </w:rPr>
            </w:pPr>
          </w:p>
        </w:tc>
      </w:tr>
      <w:tr w:rsidR="0095697B" w:rsidRPr="007668B3" w:rsidTr="00871DC9">
        <w:tc>
          <w:tcPr>
            <w:tcW w:w="294" w:type="pct"/>
          </w:tcPr>
          <w:p w:rsidR="0095697B" w:rsidRPr="007668B3" w:rsidRDefault="0095697B" w:rsidP="0095697B">
            <w:pPr>
              <w:rPr>
                <w:sz w:val="20"/>
                <w:szCs w:val="20"/>
                <w:lang w:val="sr-Cyrl-CS"/>
              </w:rPr>
            </w:pPr>
            <w:r w:rsidRPr="007668B3">
              <w:rPr>
                <w:sz w:val="20"/>
                <w:szCs w:val="20"/>
                <w:lang w:val="sr-Cyrl-CS"/>
              </w:rPr>
              <w:t>14.2</w:t>
            </w:r>
          </w:p>
        </w:tc>
        <w:tc>
          <w:tcPr>
            <w:tcW w:w="1330" w:type="pct"/>
          </w:tcPr>
          <w:p w:rsidR="0095697B" w:rsidRPr="007668B3" w:rsidRDefault="00BF504E" w:rsidP="0095697B">
            <w:pPr>
              <w:tabs>
                <w:tab w:val="left" w:pos="767"/>
              </w:tabs>
              <w:jc w:val="both"/>
              <w:rPr>
                <w:sz w:val="20"/>
                <w:szCs w:val="20"/>
              </w:rPr>
            </w:pPr>
            <w:r>
              <w:rPr>
                <w:sz w:val="20"/>
                <w:szCs w:val="20"/>
              </w:rPr>
              <w:t xml:space="preserve">                   </w:t>
            </w:r>
            <w:r w:rsidR="0095697B" w:rsidRPr="007668B3">
              <w:rPr>
                <w:sz w:val="20"/>
                <w:szCs w:val="20"/>
              </w:rPr>
              <w:t>Држава чланица домаћин одлучује да ли подносилац који тражи дозволу треба да прође кроз период прилагођавања као што је дефинисано у члану 3. став 1. тачка е) Директиве 2005/36/EЗ или тест способности као што је дефинисано у тачки ж) те одредбе.</w:t>
            </w:r>
            <w:r w:rsidR="0095697B" w:rsidRPr="007668B3">
              <w:rPr>
                <w:rStyle w:val="tw4winMark"/>
                <w:color w:val="auto"/>
                <w:sz w:val="20"/>
                <w:szCs w:val="20"/>
              </w:rPr>
              <w:t>&lt;0}</w:t>
            </w:r>
          </w:p>
          <w:p w:rsidR="0095697B" w:rsidRPr="007668B3" w:rsidRDefault="0095697B" w:rsidP="0095697B">
            <w:pPr>
              <w:ind w:firstLine="720"/>
              <w:jc w:val="both"/>
              <w:rPr>
                <w:sz w:val="20"/>
                <w:szCs w:val="20"/>
              </w:rPr>
            </w:pPr>
            <w:r w:rsidRPr="007668B3">
              <w:rPr>
                <w:rStyle w:val="tw4winMark"/>
                <w:color w:val="auto"/>
                <w:sz w:val="20"/>
                <w:szCs w:val="20"/>
              </w:rPr>
              <w:t>{0&gt;</w:t>
            </w:r>
            <w:r w:rsidRPr="007668B3">
              <w:rPr>
                <w:vanish/>
                <w:sz w:val="20"/>
                <w:szCs w:val="20"/>
                <w:lang w:val="en-GB"/>
              </w:rPr>
              <w:t>The adaptation period shall not exceed three years and the applicant shall be subject to an assessment.</w:t>
            </w:r>
            <w:r w:rsidRPr="007668B3">
              <w:rPr>
                <w:rStyle w:val="tw4winMark"/>
                <w:color w:val="auto"/>
                <w:sz w:val="20"/>
                <w:szCs w:val="20"/>
              </w:rPr>
              <w:t>&lt;}0{&gt;</w:t>
            </w:r>
            <w:r w:rsidRPr="007668B3">
              <w:rPr>
                <w:sz w:val="20"/>
                <w:szCs w:val="20"/>
              </w:rPr>
              <w:t>Период прилагођавања не може да буде дужи од три године, а подносилац треба да подлеже провери.</w:t>
            </w:r>
            <w:r w:rsidRPr="007668B3">
              <w:rPr>
                <w:rStyle w:val="tw4winMark"/>
                <w:color w:val="auto"/>
                <w:sz w:val="20"/>
                <w:szCs w:val="20"/>
              </w:rPr>
              <w:t>&lt;0}</w:t>
            </w:r>
          </w:p>
          <w:p w:rsidR="0095697B" w:rsidRPr="007668B3" w:rsidRDefault="0095697B" w:rsidP="0095697B">
            <w:pPr>
              <w:rPr>
                <w:strike/>
                <w:sz w:val="20"/>
                <w:szCs w:val="20"/>
                <w:lang w:val="sr-Cyrl-CS"/>
              </w:rPr>
            </w:pPr>
            <w:r w:rsidRPr="007668B3">
              <w:rPr>
                <w:rStyle w:val="tw4winMark"/>
                <w:color w:val="auto"/>
                <w:sz w:val="20"/>
                <w:szCs w:val="20"/>
              </w:rPr>
              <w:t>{0&gt;</w:t>
            </w:r>
            <w:r w:rsidRPr="007668B3">
              <w:rPr>
                <w:vanish/>
                <w:sz w:val="20"/>
                <w:szCs w:val="20"/>
                <w:lang w:val="en-GB"/>
              </w:rPr>
              <w:t>The aptitude test shall be conducted in one of the languages permitted by the language rules applicable in the host Member State concerned.</w:t>
            </w:r>
            <w:r w:rsidRPr="007668B3">
              <w:rPr>
                <w:rStyle w:val="tw4winMark"/>
                <w:color w:val="auto"/>
                <w:sz w:val="20"/>
                <w:szCs w:val="20"/>
              </w:rPr>
              <w:t>&lt;}0{&gt;</w:t>
            </w:r>
            <w:r w:rsidRPr="007668B3">
              <w:rPr>
                <w:sz w:val="20"/>
                <w:szCs w:val="20"/>
              </w:rPr>
              <w:t xml:space="preserve">Тест способности се обавља на једном од језика који су дозвољени правилима о употреби језика који важе у датој држави чланици домаћину. </w:t>
            </w:r>
            <w:r w:rsidRPr="007668B3">
              <w:rPr>
                <w:rStyle w:val="tw4winMark"/>
                <w:color w:val="auto"/>
                <w:sz w:val="20"/>
                <w:szCs w:val="20"/>
              </w:rPr>
              <w:t>&lt;0}{0&gt;</w:t>
            </w:r>
            <w:r w:rsidRPr="007668B3">
              <w:rPr>
                <w:sz w:val="20"/>
                <w:szCs w:val="20"/>
              </w:rPr>
              <w:t xml:space="preserve"> </w:t>
            </w:r>
            <w:r w:rsidRPr="007668B3">
              <w:rPr>
                <w:vanish/>
                <w:sz w:val="20"/>
                <w:szCs w:val="20"/>
                <w:lang w:val="en-GB"/>
              </w:rPr>
              <w:t>It shall cover only the statutory auditor's adequate knowledge of the laws and regulations of that host Member State in so far as it is relevant to statutory audits.</w:t>
            </w:r>
            <w:r w:rsidRPr="007668B3">
              <w:rPr>
                <w:rStyle w:val="tw4winMark"/>
                <w:color w:val="auto"/>
                <w:sz w:val="20"/>
                <w:szCs w:val="20"/>
              </w:rPr>
              <w:t>&lt;}0{&gt;</w:t>
            </w:r>
            <w:r w:rsidRPr="007668B3">
              <w:rPr>
                <w:sz w:val="20"/>
                <w:szCs w:val="20"/>
              </w:rPr>
              <w:t>Тестом се проверава само да ли овлашћени ревизор има одговарајуће познавање закона и прописа те државе чланице домаћина уколико је то релевантно за законску ревизију</w:t>
            </w:r>
          </w:p>
        </w:tc>
        <w:tc>
          <w:tcPr>
            <w:tcW w:w="407" w:type="pct"/>
          </w:tcPr>
          <w:p w:rsidR="0095697B" w:rsidRPr="0095697B" w:rsidRDefault="0095697B" w:rsidP="0095697B">
            <w:pPr>
              <w:rPr>
                <w:sz w:val="20"/>
                <w:szCs w:val="20"/>
                <w:lang w:val="sr-Cyrl-CS"/>
              </w:rPr>
            </w:pPr>
            <w:r w:rsidRPr="0095697B">
              <w:rPr>
                <w:sz w:val="20"/>
                <w:szCs w:val="20"/>
                <w:lang w:val="sr-Cyrl-CS"/>
              </w:rPr>
              <w:t>6.3. и 6.5.</w:t>
            </w:r>
          </w:p>
          <w:p w:rsidR="0095697B" w:rsidRPr="00E62652" w:rsidRDefault="0095697B" w:rsidP="0095697B">
            <w:pPr>
              <w:rPr>
                <w:sz w:val="20"/>
                <w:szCs w:val="20"/>
                <w:highlight w:val="yellow"/>
                <w:lang w:val="sr-Cyrl-CS"/>
              </w:rPr>
            </w:pPr>
          </w:p>
        </w:tc>
        <w:tc>
          <w:tcPr>
            <w:tcW w:w="1627" w:type="pct"/>
          </w:tcPr>
          <w:p w:rsidR="0095697B" w:rsidRDefault="00BF504E" w:rsidP="0095697B">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95697B" w:rsidRPr="0095697B">
              <w:rPr>
                <w:rFonts w:eastAsia="TimesNewRoman"/>
                <w:sz w:val="20"/>
                <w:szCs w:val="20"/>
                <w:lang w:val="sr-Cyrl-CS"/>
              </w:rPr>
              <w:t>Лиценца из става 1. овог члана може бити издата ревизору државе чланице који има важећу исправу надлежног органа државе чланице за обављање законске ревизије, која по садржају одговара лиценци (лиценца, сертификат и сл.) и испуњава услове из става 2. тач. 2) - 5) овог члана.</w:t>
            </w:r>
          </w:p>
          <w:p w:rsidR="0095697B" w:rsidRPr="008A466A" w:rsidRDefault="00BF504E" w:rsidP="0095697B">
            <w:pPr>
              <w:autoSpaceDE w:val="0"/>
              <w:autoSpaceDN w:val="0"/>
              <w:adjustRightInd w:val="0"/>
              <w:jc w:val="both"/>
              <w:rPr>
                <w:rFonts w:eastAsia="TimesNewRoman"/>
                <w:sz w:val="20"/>
                <w:szCs w:val="20"/>
                <w:highlight w:val="yellow"/>
                <w:lang w:val="sr-Cyrl-CS"/>
              </w:rPr>
            </w:pPr>
            <w:r>
              <w:rPr>
                <w:rFonts w:eastAsia="TimesNewRoman"/>
                <w:sz w:val="20"/>
                <w:szCs w:val="20"/>
                <w:lang w:val="sr-Cyrl-CS"/>
              </w:rPr>
              <w:t xml:space="preserve">               </w:t>
            </w:r>
            <w:r w:rsidR="0095697B" w:rsidRPr="0095697B">
              <w:rPr>
                <w:rFonts w:eastAsia="TimesNewRoman"/>
                <w:sz w:val="20"/>
                <w:szCs w:val="20"/>
                <w:lang w:val="sr-Cyrl-CS"/>
              </w:rPr>
              <w:t>За добијање лиценце ревизор државе чланице, односно ревизор треће земље дужан је да положи допунски испит из познавања прописа Републике Србије из области наведених у члану 9. став 4. тачка 1) овог закона, а које су обухваћене програмом Коморе из става 5. тог члана.</w:t>
            </w:r>
          </w:p>
        </w:tc>
        <w:tc>
          <w:tcPr>
            <w:tcW w:w="661" w:type="pct"/>
          </w:tcPr>
          <w:p w:rsidR="0095697B" w:rsidRPr="007668B3" w:rsidRDefault="0095697B" w:rsidP="0095697B">
            <w:pPr>
              <w:rPr>
                <w:sz w:val="20"/>
                <w:szCs w:val="20"/>
                <w:lang w:val="sr-Cyrl-CS"/>
              </w:rPr>
            </w:pPr>
            <w:r w:rsidRPr="007668B3">
              <w:rPr>
                <w:sz w:val="20"/>
                <w:szCs w:val="20"/>
                <w:lang w:val="sr-Cyrl-CS"/>
              </w:rPr>
              <w:t>Потпуно уск</w:t>
            </w:r>
            <w:r w:rsidR="00BF504E">
              <w:rPr>
                <w:sz w:val="20"/>
                <w:szCs w:val="20"/>
                <w:lang w:val="sr-Cyrl-CS"/>
              </w:rPr>
              <w:t>л</w:t>
            </w:r>
            <w:r w:rsidRPr="007668B3">
              <w:rPr>
                <w:sz w:val="20"/>
                <w:szCs w:val="20"/>
                <w:lang w:val="sr-Cyrl-CS"/>
              </w:rPr>
              <w:t>ађено</w:t>
            </w:r>
          </w:p>
        </w:tc>
        <w:tc>
          <w:tcPr>
            <w:tcW w:w="681" w:type="pct"/>
          </w:tcPr>
          <w:p w:rsidR="0095697B" w:rsidRPr="007668B3" w:rsidRDefault="0095697B" w:rsidP="0095697B">
            <w:pPr>
              <w:rPr>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14.3</w:t>
            </w:r>
          </w:p>
        </w:tc>
        <w:tc>
          <w:tcPr>
            <w:tcW w:w="1330" w:type="pct"/>
          </w:tcPr>
          <w:p w:rsidR="003C447B" w:rsidRPr="007668B3" w:rsidRDefault="00BF504E" w:rsidP="0017665F">
            <w:pPr>
              <w:tabs>
                <w:tab w:val="left" w:pos="767"/>
              </w:tabs>
              <w:jc w:val="both"/>
              <w:rPr>
                <w:sz w:val="20"/>
                <w:szCs w:val="20"/>
              </w:rPr>
            </w:pPr>
            <w:r>
              <w:rPr>
                <w:sz w:val="20"/>
                <w:szCs w:val="20"/>
              </w:rPr>
              <w:t xml:space="preserve">                 </w:t>
            </w:r>
            <w:r w:rsidR="003C447B" w:rsidRPr="007668B3">
              <w:rPr>
                <w:sz w:val="20"/>
                <w:szCs w:val="20"/>
              </w:rPr>
              <w:t>Надлежни органи сарађују у оквиру Комитета европских тела за надзор над ревизорима са циљем</w:t>
            </w:r>
            <w:r w:rsidR="003C447B" w:rsidRPr="007668B3">
              <w:rPr>
                <w:b/>
                <w:sz w:val="20"/>
                <w:szCs w:val="20"/>
              </w:rPr>
              <w:t xml:space="preserve"> </w:t>
            </w:r>
            <w:r w:rsidR="003C447B" w:rsidRPr="007668B3">
              <w:rPr>
                <w:sz w:val="20"/>
                <w:szCs w:val="20"/>
              </w:rPr>
              <w:lastRenderedPageBreak/>
              <w:t>постизања конвергенције захтева у погледу периода прилагођавања и теста способности.</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They shall enhance the transparency and predictability of the requirements.</w:t>
            </w:r>
            <w:r w:rsidR="003C447B" w:rsidRPr="007668B3">
              <w:rPr>
                <w:rStyle w:val="tw4winMark"/>
                <w:color w:val="auto"/>
                <w:sz w:val="20"/>
                <w:szCs w:val="20"/>
              </w:rPr>
              <w:t>&lt;}0{&gt;</w:t>
            </w:r>
            <w:r w:rsidR="003C447B" w:rsidRPr="007668B3">
              <w:rPr>
                <w:sz w:val="20"/>
                <w:szCs w:val="20"/>
              </w:rPr>
              <w:t>Они треба да унапреде транспарентност и предвидљивост захтева.</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They shall cooperate with the CEAOB and with the competent authorities referred to in Article 20 of Regulation (EU) No 537/2014 in so far as such convergence relates to statutory audits of public-interest entities.</w:t>
            </w:r>
            <w:r w:rsidR="003C447B" w:rsidRPr="007668B3">
              <w:rPr>
                <w:rStyle w:val="tw4winMark"/>
                <w:color w:val="auto"/>
                <w:sz w:val="20"/>
                <w:szCs w:val="20"/>
              </w:rPr>
              <w:t>&lt;}80{&gt;</w:t>
            </w:r>
            <w:r w:rsidR="003C447B" w:rsidRPr="007668B3">
              <w:rPr>
                <w:sz w:val="20"/>
                <w:szCs w:val="20"/>
              </w:rPr>
              <w:t>Сарађују са Комитетом европских тела за надзор над ревизорима и са надлежним органима из члана 20. Уредбе (ЕУ) број 537/2014 уколико се та конвергенција односи на законску ревизију субјеката од јавног интереса</w:t>
            </w:r>
          </w:p>
        </w:tc>
        <w:tc>
          <w:tcPr>
            <w:tcW w:w="407" w:type="pct"/>
          </w:tcPr>
          <w:p w:rsidR="003C447B" w:rsidRPr="00E262E3" w:rsidRDefault="00E262E3" w:rsidP="0017665F">
            <w:pPr>
              <w:rPr>
                <w:strike/>
                <w:sz w:val="20"/>
                <w:szCs w:val="20"/>
                <w:lang w:val="sr-Cyrl-CS"/>
              </w:rPr>
            </w:pPr>
            <w:r w:rsidRPr="00830C03">
              <w:rPr>
                <w:sz w:val="20"/>
                <w:szCs w:val="20"/>
                <w:lang w:val="sr-Cyrl-CS"/>
              </w:rPr>
              <w:lastRenderedPageBreak/>
              <w:t>111.</w:t>
            </w:r>
          </w:p>
        </w:tc>
        <w:tc>
          <w:tcPr>
            <w:tcW w:w="1627" w:type="pct"/>
          </w:tcPr>
          <w:p w:rsidR="003C447B" w:rsidRPr="00A60422" w:rsidRDefault="00A6756F" w:rsidP="0017665F">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2032B8" w:rsidRPr="00A60422">
              <w:rPr>
                <w:rFonts w:eastAsia="TimesNewRoman"/>
                <w:sz w:val="20"/>
                <w:szCs w:val="20"/>
                <w:lang w:val="sr-Cyrl-CS"/>
              </w:rPr>
              <w:t xml:space="preserve">Комисија пружа помоћ, доставља информације и сарађује са надлежним органима држава чланица одговорним за одобрење, </w:t>
            </w:r>
            <w:r w:rsidR="002032B8" w:rsidRPr="00A60422">
              <w:rPr>
                <w:rFonts w:eastAsia="TimesNewRoman"/>
                <w:sz w:val="20"/>
                <w:szCs w:val="20"/>
                <w:lang w:val="sr-Cyrl-CS"/>
              </w:rPr>
              <w:lastRenderedPageBreak/>
              <w:t>регистрацију, проверу квалитета рада и надзор ревизора, односно ревизорских друштава држава чланица.</w:t>
            </w:r>
          </w:p>
          <w:p w:rsidR="00395E78" w:rsidRPr="00A60422" w:rsidRDefault="00BF504E" w:rsidP="00395E78">
            <w:pPr>
              <w:autoSpaceDE w:val="0"/>
              <w:autoSpaceDN w:val="0"/>
              <w:adjustRightInd w:val="0"/>
              <w:jc w:val="both"/>
              <w:rPr>
                <w:rFonts w:eastAsia="TimesNewRoman"/>
                <w:sz w:val="20"/>
                <w:szCs w:val="20"/>
              </w:rPr>
            </w:pPr>
            <w:r>
              <w:rPr>
                <w:rFonts w:eastAsia="TimesNewRoman"/>
                <w:sz w:val="20"/>
                <w:szCs w:val="20"/>
              </w:rPr>
              <w:t xml:space="preserve">            </w:t>
            </w:r>
            <w:r w:rsidR="00395E78" w:rsidRPr="00A60422">
              <w:rPr>
                <w:rFonts w:eastAsia="TimesNewRoman"/>
                <w:sz w:val="20"/>
                <w:szCs w:val="20"/>
              </w:rPr>
              <w:t>Чланови Комисије су дужни да и после престанка чланства, као поверљиве чувају све податке добијене из сарадње са надлежним органима из става 1. овог члана.</w:t>
            </w:r>
          </w:p>
          <w:p w:rsidR="00395E78" w:rsidRPr="00A60422" w:rsidRDefault="00BF504E" w:rsidP="00395E78">
            <w:pPr>
              <w:autoSpaceDE w:val="0"/>
              <w:autoSpaceDN w:val="0"/>
              <w:adjustRightInd w:val="0"/>
              <w:jc w:val="both"/>
              <w:rPr>
                <w:rFonts w:eastAsia="TimesNewRoman"/>
                <w:sz w:val="20"/>
                <w:szCs w:val="20"/>
              </w:rPr>
            </w:pPr>
            <w:r>
              <w:rPr>
                <w:rFonts w:eastAsia="TimesNewRoman"/>
                <w:sz w:val="20"/>
                <w:szCs w:val="20"/>
              </w:rPr>
              <w:t xml:space="preserve">            </w:t>
            </w:r>
            <w:r w:rsidR="00395E78" w:rsidRPr="00A60422">
              <w:rPr>
                <w:rFonts w:eastAsia="TimesNewRoman"/>
                <w:sz w:val="20"/>
                <w:szCs w:val="20"/>
              </w:rPr>
              <w:t>По пријему захтева надлежних органа држава чланица за доставу информација, Комисија без одлагања пружа све тражене информације.</w:t>
            </w:r>
          </w:p>
          <w:p w:rsidR="00395E78" w:rsidRPr="00A60422" w:rsidRDefault="00395E78" w:rsidP="00395E78">
            <w:pPr>
              <w:autoSpaceDE w:val="0"/>
              <w:autoSpaceDN w:val="0"/>
              <w:adjustRightInd w:val="0"/>
              <w:jc w:val="both"/>
              <w:rPr>
                <w:rFonts w:eastAsia="TimesNewRoman"/>
                <w:sz w:val="20"/>
                <w:szCs w:val="20"/>
              </w:rPr>
            </w:pPr>
            <w:r w:rsidRPr="00A60422">
              <w:rPr>
                <w:rFonts w:eastAsia="TimesNewRoman"/>
                <w:sz w:val="20"/>
                <w:szCs w:val="20"/>
              </w:rPr>
              <w:t>Комисија предузима мере неопходне за прикупљање тражених информација.</w:t>
            </w:r>
          </w:p>
          <w:p w:rsidR="00395E78" w:rsidRPr="00A60422" w:rsidRDefault="00BF504E" w:rsidP="00395E78">
            <w:pPr>
              <w:autoSpaceDE w:val="0"/>
              <w:autoSpaceDN w:val="0"/>
              <w:adjustRightInd w:val="0"/>
              <w:jc w:val="both"/>
              <w:rPr>
                <w:rFonts w:eastAsia="TimesNewRoman"/>
                <w:sz w:val="20"/>
                <w:szCs w:val="20"/>
              </w:rPr>
            </w:pPr>
            <w:r>
              <w:rPr>
                <w:rFonts w:eastAsia="TimesNewRoman"/>
                <w:sz w:val="20"/>
                <w:szCs w:val="20"/>
              </w:rPr>
              <w:t xml:space="preserve">           </w:t>
            </w:r>
            <w:r w:rsidR="00395E78" w:rsidRPr="00A60422">
              <w:rPr>
                <w:rFonts w:eastAsia="TimesNewRoman"/>
                <w:sz w:val="20"/>
                <w:szCs w:val="20"/>
              </w:rPr>
              <w:t>Ако Комисија није у могућности да прибави тражене информације, о тим разлозима извештава надлежни орган који је упутио захтев.</w:t>
            </w:r>
          </w:p>
          <w:p w:rsidR="00395E78" w:rsidRPr="00A60422" w:rsidRDefault="00BF504E" w:rsidP="00395E78">
            <w:pPr>
              <w:autoSpaceDE w:val="0"/>
              <w:autoSpaceDN w:val="0"/>
              <w:adjustRightInd w:val="0"/>
              <w:jc w:val="both"/>
              <w:rPr>
                <w:rFonts w:eastAsia="TimesNewRoman"/>
                <w:sz w:val="20"/>
                <w:szCs w:val="20"/>
              </w:rPr>
            </w:pPr>
            <w:r>
              <w:rPr>
                <w:rFonts w:eastAsia="TimesNewRoman"/>
                <w:sz w:val="20"/>
                <w:szCs w:val="20"/>
              </w:rPr>
              <w:t xml:space="preserve">          </w:t>
            </w:r>
            <w:r w:rsidR="003C73CA">
              <w:rPr>
                <w:rFonts w:eastAsia="TimesNewRoman"/>
                <w:sz w:val="20"/>
                <w:szCs w:val="20"/>
              </w:rPr>
              <w:t xml:space="preserve">  </w:t>
            </w:r>
            <w:r w:rsidR="00395E78" w:rsidRPr="00A60422">
              <w:rPr>
                <w:rFonts w:eastAsia="TimesNewRoman"/>
                <w:sz w:val="20"/>
                <w:szCs w:val="20"/>
              </w:rPr>
              <w:t>Комисија може да одбије захтев за доставу информација:</w:t>
            </w:r>
          </w:p>
          <w:p w:rsidR="00395E78" w:rsidRPr="00A60422" w:rsidRDefault="000B21F4" w:rsidP="00395E78">
            <w:pPr>
              <w:autoSpaceDE w:val="0"/>
              <w:autoSpaceDN w:val="0"/>
              <w:adjustRightInd w:val="0"/>
              <w:jc w:val="both"/>
              <w:rPr>
                <w:rFonts w:eastAsia="TimesNewRoman"/>
                <w:sz w:val="20"/>
                <w:szCs w:val="20"/>
              </w:rPr>
            </w:pPr>
            <w:r>
              <w:rPr>
                <w:rFonts w:eastAsia="TimesNewRoman"/>
                <w:sz w:val="20"/>
                <w:szCs w:val="20"/>
                <w:lang w:val="sr-Cyrl-RS"/>
              </w:rPr>
              <w:t xml:space="preserve">           </w:t>
            </w:r>
            <w:r w:rsidR="00395E78" w:rsidRPr="00A60422">
              <w:rPr>
                <w:rFonts w:eastAsia="TimesNewRoman"/>
                <w:sz w:val="20"/>
                <w:szCs w:val="20"/>
              </w:rPr>
              <w:t>1) ако њихово објављивање може неповољно да утиче на суверенитет, безбедност или јавни поредак Републике Србије;</w:t>
            </w:r>
          </w:p>
          <w:p w:rsidR="00395E78" w:rsidRPr="00A60422" w:rsidRDefault="000B21F4" w:rsidP="00395E78">
            <w:pPr>
              <w:autoSpaceDE w:val="0"/>
              <w:autoSpaceDN w:val="0"/>
              <w:adjustRightInd w:val="0"/>
              <w:jc w:val="both"/>
              <w:rPr>
                <w:rFonts w:eastAsia="TimesNewRoman"/>
                <w:sz w:val="20"/>
                <w:szCs w:val="20"/>
              </w:rPr>
            </w:pPr>
            <w:r>
              <w:rPr>
                <w:rFonts w:eastAsia="TimesNewRoman"/>
                <w:sz w:val="20"/>
                <w:szCs w:val="20"/>
                <w:lang w:val="sr-Cyrl-RS"/>
              </w:rPr>
              <w:t xml:space="preserve">           </w:t>
            </w:r>
            <w:r w:rsidR="00395E78" w:rsidRPr="00A60422">
              <w:rPr>
                <w:rFonts w:eastAsia="TimesNewRoman"/>
                <w:sz w:val="20"/>
                <w:szCs w:val="20"/>
              </w:rPr>
              <w:t>2) ако су пред органима Републике Србије већ покренути судски поступци у вези са истим радњама против друштава за ревизију, самосталних ревизора и лиценцираних овлашћених ревизора;</w:t>
            </w:r>
          </w:p>
          <w:p w:rsidR="00395E78" w:rsidRPr="00A60422" w:rsidRDefault="000B21F4" w:rsidP="00395E78">
            <w:pPr>
              <w:autoSpaceDE w:val="0"/>
              <w:autoSpaceDN w:val="0"/>
              <w:adjustRightInd w:val="0"/>
              <w:jc w:val="both"/>
              <w:rPr>
                <w:rFonts w:eastAsia="TimesNewRoman"/>
                <w:sz w:val="20"/>
                <w:szCs w:val="20"/>
              </w:rPr>
            </w:pPr>
            <w:r>
              <w:rPr>
                <w:rFonts w:eastAsia="TimesNewRoman"/>
                <w:sz w:val="20"/>
                <w:szCs w:val="20"/>
                <w:lang w:val="sr-Cyrl-RS"/>
              </w:rPr>
              <w:t xml:space="preserve">           </w:t>
            </w:r>
            <w:r w:rsidR="00395E78" w:rsidRPr="00A60422">
              <w:rPr>
                <w:rFonts w:eastAsia="TimesNewRoman"/>
                <w:sz w:val="20"/>
                <w:szCs w:val="20"/>
              </w:rPr>
              <w:t>3) ако су надлежни органи Републике Србије већ донели правоснажну пресуду против лица из тачке 2) овог става за исте радње.</w:t>
            </w:r>
          </w:p>
          <w:p w:rsidR="00395E78" w:rsidRPr="00A60422" w:rsidRDefault="00BF504E" w:rsidP="00395E78">
            <w:pPr>
              <w:autoSpaceDE w:val="0"/>
              <w:autoSpaceDN w:val="0"/>
              <w:adjustRightInd w:val="0"/>
              <w:jc w:val="both"/>
              <w:rPr>
                <w:rFonts w:eastAsia="TimesNewRoman"/>
                <w:sz w:val="20"/>
                <w:szCs w:val="20"/>
                <w:lang w:val="sr-Cyrl-CS"/>
              </w:rPr>
            </w:pPr>
            <w:r>
              <w:rPr>
                <w:rFonts w:eastAsia="TimesNewRoman"/>
                <w:sz w:val="20"/>
                <w:szCs w:val="20"/>
              </w:rPr>
              <w:t xml:space="preserve">          А</w:t>
            </w:r>
            <w:r w:rsidR="00395E78" w:rsidRPr="00A60422">
              <w:rPr>
                <w:rFonts w:eastAsia="TimesNewRoman"/>
                <w:sz w:val="20"/>
                <w:szCs w:val="20"/>
              </w:rPr>
              <w:t>ко Комисија добије податке од других надлежних органа, те податке може да употреби само за обављање свог рада на основу овог закона и у оквиру управних или судских поступака који су с тим повезани</w:t>
            </w:r>
          </w:p>
        </w:tc>
        <w:tc>
          <w:tcPr>
            <w:tcW w:w="661" w:type="pct"/>
          </w:tcPr>
          <w:p w:rsidR="00395E78" w:rsidRPr="00A60422" w:rsidRDefault="00395E78" w:rsidP="008A466A">
            <w:pPr>
              <w:rPr>
                <w:sz w:val="20"/>
                <w:szCs w:val="20"/>
              </w:rPr>
            </w:pPr>
            <w:r w:rsidRPr="00A60422">
              <w:rPr>
                <w:sz w:val="20"/>
                <w:szCs w:val="20"/>
              </w:rPr>
              <w:lastRenderedPageBreak/>
              <w:t>Потпуно усклађено</w:t>
            </w:r>
          </w:p>
          <w:p w:rsidR="00395E78" w:rsidRPr="00A60422" w:rsidRDefault="00395E78" w:rsidP="008A466A">
            <w:pPr>
              <w:rPr>
                <w:sz w:val="20"/>
                <w:szCs w:val="20"/>
                <w:highlight w:val="yellow"/>
              </w:rPr>
            </w:pPr>
          </w:p>
          <w:p w:rsidR="003C447B" w:rsidRPr="00A60422" w:rsidRDefault="003C447B" w:rsidP="008A466A">
            <w:pPr>
              <w:rPr>
                <w:sz w:val="20"/>
                <w:szCs w:val="20"/>
                <w:highlight w:val="yellow"/>
                <w:lang w:val="sr-Cyrl-CS"/>
              </w:rPr>
            </w:pPr>
          </w:p>
        </w:tc>
        <w:tc>
          <w:tcPr>
            <w:tcW w:w="681" w:type="pct"/>
          </w:tcPr>
          <w:p w:rsidR="003C447B" w:rsidRPr="00E262E3" w:rsidRDefault="003C447B" w:rsidP="00A60422">
            <w:pPr>
              <w:jc w:val="both"/>
              <w:rPr>
                <w:strike/>
                <w:color w:val="FF0000"/>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15.1</w:t>
            </w:r>
          </w:p>
        </w:tc>
        <w:tc>
          <w:tcPr>
            <w:tcW w:w="1330" w:type="pct"/>
          </w:tcPr>
          <w:p w:rsidR="003C447B" w:rsidRPr="007668B3" w:rsidRDefault="00BF504E" w:rsidP="0017665F">
            <w:pPr>
              <w:jc w:val="both"/>
              <w:rPr>
                <w:sz w:val="20"/>
                <w:szCs w:val="20"/>
                <w:lang w:val="ru-RU"/>
              </w:rPr>
            </w:pPr>
            <w:r>
              <w:rPr>
                <w:sz w:val="20"/>
                <w:szCs w:val="20"/>
              </w:rPr>
              <w:t xml:space="preserve">             </w:t>
            </w:r>
            <w:r w:rsidR="003C447B" w:rsidRPr="007668B3">
              <w:rPr>
                <w:sz w:val="20"/>
                <w:szCs w:val="20"/>
              </w:rPr>
              <w:t xml:space="preserve">Свака држава чланица обезбеђује да овлашћени ревизори и друштва за </w:t>
            </w:r>
            <w:r w:rsidR="003C447B" w:rsidRPr="007668B3">
              <w:rPr>
                <w:sz w:val="20"/>
                <w:szCs w:val="20"/>
              </w:rPr>
              <w:lastRenderedPageBreak/>
              <w:t>ревизију буду уписани у јавни регистар у складу са чл. 16. и 17.</w:t>
            </w:r>
            <w:r w:rsidR="003C447B" w:rsidRPr="007668B3">
              <w:rPr>
                <w:rStyle w:val="tw4winMark"/>
                <w:color w:val="auto"/>
                <w:sz w:val="20"/>
                <w:szCs w:val="20"/>
              </w:rPr>
              <w:t>&lt;0}{0&gt;</w:t>
            </w:r>
            <w:r w:rsidR="003C447B" w:rsidRPr="007668B3">
              <w:rPr>
                <w:sz w:val="20"/>
                <w:szCs w:val="20"/>
              </w:rPr>
              <w:t xml:space="preserve"> </w:t>
            </w:r>
            <w:r w:rsidR="003C447B" w:rsidRPr="007668B3">
              <w:rPr>
                <w:vanish/>
                <w:sz w:val="20"/>
                <w:szCs w:val="20"/>
                <w:lang w:val="en-GB"/>
              </w:rPr>
              <w:t>In exceptional circumstances, Member States may derogate from the requirements laid down in this Article and Article 16 regarding disclosure only to the extent necessary to mitigate an imminent and significant threat to the personal security of any person.'</w:t>
            </w:r>
            <w:r w:rsidR="003C447B" w:rsidRPr="007668B3">
              <w:rPr>
                <w:rStyle w:val="tw4winMark"/>
                <w:color w:val="auto"/>
                <w:sz w:val="20"/>
                <w:szCs w:val="20"/>
              </w:rPr>
              <w:t>&lt;}0{&gt;</w:t>
            </w:r>
            <w:r w:rsidR="003C447B" w:rsidRPr="007668B3">
              <w:rPr>
                <w:sz w:val="20"/>
                <w:szCs w:val="20"/>
              </w:rPr>
              <w:t>У изузетним околностима, државе чланице могу одступити од захтева прописаних у овом члану и у члану 16. у погледу обелодањивања само у мери у којој је то неопходно за ублажавање непосредне и знатне претње по личну безбедност било ког лица</w:t>
            </w:r>
          </w:p>
        </w:tc>
        <w:tc>
          <w:tcPr>
            <w:tcW w:w="407" w:type="pct"/>
          </w:tcPr>
          <w:p w:rsidR="003C447B" w:rsidRPr="00036CE4" w:rsidRDefault="002032B8" w:rsidP="0017665F">
            <w:pPr>
              <w:rPr>
                <w:sz w:val="20"/>
                <w:szCs w:val="20"/>
                <w:lang w:val="sr-Cyrl-CS"/>
              </w:rPr>
            </w:pPr>
            <w:r w:rsidRPr="00036CE4">
              <w:rPr>
                <w:sz w:val="20"/>
                <w:szCs w:val="20"/>
                <w:lang w:val="sr-Cyrl-CS"/>
              </w:rPr>
              <w:lastRenderedPageBreak/>
              <w:t>6</w:t>
            </w:r>
            <w:r w:rsidR="00AE29AD">
              <w:rPr>
                <w:sz w:val="20"/>
                <w:szCs w:val="20"/>
                <w:lang w:val="sr-Cyrl-CS"/>
              </w:rPr>
              <w:t>5</w:t>
            </w:r>
            <w:r w:rsidR="00E262E3">
              <w:rPr>
                <w:sz w:val="20"/>
                <w:szCs w:val="20"/>
                <w:lang w:val="sr-Cyrl-CS"/>
              </w:rPr>
              <w:t>.1.1</w:t>
            </w:r>
            <w:r w:rsidR="00083C62">
              <w:rPr>
                <w:sz w:val="20"/>
                <w:szCs w:val="20"/>
                <w:lang w:val="sr-Cyrl-CS"/>
              </w:rPr>
              <w:t>.</w:t>
            </w:r>
            <w:r w:rsidR="009552F2" w:rsidRPr="00036CE4">
              <w:rPr>
                <w:sz w:val="20"/>
                <w:szCs w:val="20"/>
                <w:lang w:val="sr-Cyrl-CS"/>
              </w:rPr>
              <w:t xml:space="preserve"> </w:t>
            </w:r>
            <w:r w:rsidR="00E262E3">
              <w:rPr>
                <w:sz w:val="20"/>
                <w:szCs w:val="20"/>
              </w:rPr>
              <w:t>и</w:t>
            </w:r>
            <w:r w:rsidR="00E262E3">
              <w:rPr>
                <w:sz w:val="20"/>
                <w:szCs w:val="20"/>
                <w:lang w:val="sr-Cyrl-CS"/>
              </w:rPr>
              <w:t xml:space="preserve"> 2.</w:t>
            </w: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2032B8" w:rsidRPr="002032B8" w:rsidRDefault="002032B8" w:rsidP="0017665F">
            <w:pPr>
              <w:rPr>
                <w:sz w:val="20"/>
                <w:szCs w:val="20"/>
                <w:lang w:val="sr-Cyrl-CS"/>
              </w:rPr>
            </w:pPr>
            <w:r w:rsidRPr="002032B8">
              <w:rPr>
                <w:sz w:val="20"/>
                <w:szCs w:val="20"/>
                <w:lang w:val="sr-Cyrl-CS"/>
              </w:rPr>
              <w:t>6</w:t>
            </w:r>
            <w:r w:rsidR="00AE29AD">
              <w:rPr>
                <w:sz w:val="20"/>
                <w:szCs w:val="20"/>
                <w:lang w:val="sr-Cyrl-CS"/>
              </w:rPr>
              <w:t>5</w:t>
            </w:r>
            <w:r w:rsidR="00E262E3">
              <w:rPr>
                <w:sz w:val="20"/>
                <w:szCs w:val="20"/>
                <w:lang w:val="sr-Cyrl-CS"/>
              </w:rPr>
              <w:t xml:space="preserve">.8. и </w:t>
            </w:r>
            <w:r w:rsidRPr="002032B8">
              <w:rPr>
                <w:sz w:val="20"/>
                <w:szCs w:val="20"/>
                <w:lang w:val="sr-Cyrl-CS"/>
              </w:rPr>
              <w:t>9.</w:t>
            </w:r>
          </w:p>
          <w:p w:rsidR="002032B8" w:rsidRPr="002032B8" w:rsidRDefault="002032B8" w:rsidP="0017665F">
            <w:pPr>
              <w:rPr>
                <w:sz w:val="20"/>
                <w:szCs w:val="20"/>
                <w:lang w:val="sr-Cyrl-CS"/>
              </w:rPr>
            </w:pPr>
          </w:p>
        </w:tc>
        <w:tc>
          <w:tcPr>
            <w:tcW w:w="1627" w:type="pct"/>
          </w:tcPr>
          <w:p w:rsidR="002032B8" w:rsidRPr="002032B8" w:rsidRDefault="00BF504E" w:rsidP="002032B8">
            <w:pPr>
              <w:autoSpaceDE w:val="0"/>
              <w:autoSpaceDN w:val="0"/>
              <w:adjustRightInd w:val="0"/>
              <w:jc w:val="both"/>
              <w:rPr>
                <w:rFonts w:eastAsia="TimesNewRoman"/>
                <w:sz w:val="20"/>
                <w:szCs w:val="20"/>
                <w:lang w:val="sr-Cyrl-CS"/>
              </w:rPr>
            </w:pPr>
            <w:r>
              <w:rPr>
                <w:rFonts w:eastAsia="TimesNewRoman"/>
                <w:sz w:val="20"/>
                <w:szCs w:val="20"/>
                <w:lang w:val="sr-Cyrl-CS"/>
              </w:rPr>
              <w:lastRenderedPageBreak/>
              <w:t xml:space="preserve">           </w:t>
            </w:r>
            <w:r w:rsidR="002032B8" w:rsidRPr="002032B8">
              <w:rPr>
                <w:rFonts w:eastAsia="TimesNewRoman"/>
                <w:sz w:val="20"/>
                <w:szCs w:val="20"/>
                <w:lang w:val="sr-Cyrl-CS"/>
              </w:rPr>
              <w:t>Комора води:</w:t>
            </w:r>
          </w:p>
          <w:p w:rsidR="002032B8" w:rsidRPr="002032B8" w:rsidRDefault="00BA4F25" w:rsidP="002032B8">
            <w:pPr>
              <w:autoSpaceDE w:val="0"/>
              <w:autoSpaceDN w:val="0"/>
              <w:adjustRightInd w:val="0"/>
              <w:jc w:val="both"/>
              <w:rPr>
                <w:rFonts w:eastAsia="TimesNewRoman"/>
                <w:sz w:val="20"/>
                <w:szCs w:val="20"/>
                <w:lang w:val="sr-Cyrl-CS"/>
              </w:rPr>
            </w:pPr>
            <w:r>
              <w:rPr>
                <w:rFonts w:eastAsia="TimesNewRoman"/>
                <w:sz w:val="20"/>
                <w:szCs w:val="20"/>
              </w:rPr>
              <w:lastRenderedPageBreak/>
              <w:t xml:space="preserve">          </w:t>
            </w:r>
            <w:r w:rsidR="002032B8" w:rsidRPr="002032B8">
              <w:rPr>
                <w:rFonts w:eastAsia="TimesNewRoman"/>
                <w:sz w:val="20"/>
                <w:szCs w:val="20"/>
                <w:lang w:val="sr-Cyrl-CS"/>
              </w:rPr>
              <w:t>1) Регистар друштава за ревизију и самосталних ревизора;</w:t>
            </w:r>
          </w:p>
          <w:p w:rsidR="003C447B" w:rsidRDefault="00BA4F25" w:rsidP="00BA4F25">
            <w:pPr>
              <w:autoSpaceDE w:val="0"/>
              <w:autoSpaceDN w:val="0"/>
              <w:adjustRightInd w:val="0"/>
              <w:jc w:val="both"/>
              <w:rPr>
                <w:rFonts w:eastAsia="TimesNewRoman"/>
                <w:sz w:val="20"/>
                <w:szCs w:val="20"/>
                <w:lang w:val="sr-Cyrl-CS"/>
              </w:rPr>
            </w:pPr>
            <w:r>
              <w:rPr>
                <w:rFonts w:eastAsia="TimesNewRoman"/>
                <w:sz w:val="20"/>
                <w:szCs w:val="20"/>
              </w:rPr>
              <w:t xml:space="preserve">          </w:t>
            </w:r>
            <w:r w:rsidR="002032B8" w:rsidRPr="002032B8">
              <w:rPr>
                <w:rFonts w:eastAsia="TimesNewRoman"/>
                <w:sz w:val="20"/>
                <w:szCs w:val="20"/>
                <w:lang w:val="sr-Cyrl-CS"/>
              </w:rPr>
              <w:t>2) Регистар лиценцираних овлашћених ревизора</w:t>
            </w:r>
            <w:r w:rsidR="002032B8">
              <w:rPr>
                <w:rFonts w:eastAsia="TimesNewRoman"/>
                <w:sz w:val="20"/>
                <w:szCs w:val="20"/>
                <w:lang w:val="sr-Cyrl-CS"/>
              </w:rPr>
              <w:t>.</w:t>
            </w:r>
          </w:p>
          <w:p w:rsidR="002032B8" w:rsidRPr="002032B8" w:rsidRDefault="00BF504E" w:rsidP="002032B8">
            <w:pPr>
              <w:autoSpaceDE w:val="0"/>
              <w:autoSpaceDN w:val="0"/>
              <w:adjustRightInd w:val="0"/>
              <w:jc w:val="both"/>
              <w:rPr>
                <w:sz w:val="20"/>
                <w:szCs w:val="20"/>
                <w:lang w:val="sr-Cyrl-CS"/>
              </w:rPr>
            </w:pPr>
            <w:r>
              <w:rPr>
                <w:sz w:val="20"/>
                <w:szCs w:val="20"/>
                <w:lang w:val="sr-Cyrl-CS"/>
              </w:rPr>
              <w:t xml:space="preserve">           </w:t>
            </w:r>
            <w:r w:rsidR="002032B8" w:rsidRPr="002032B8">
              <w:rPr>
                <w:sz w:val="20"/>
                <w:szCs w:val="20"/>
                <w:lang w:val="sr-Cyrl-CS"/>
              </w:rPr>
              <w:t xml:space="preserve">Начин вођења регистара из става 1. овог члана ближе уређује Комора. </w:t>
            </w:r>
          </w:p>
          <w:p w:rsidR="002032B8" w:rsidRPr="008A466A" w:rsidRDefault="00BF504E" w:rsidP="002032B8">
            <w:pPr>
              <w:autoSpaceDE w:val="0"/>
              <w:autoSpaceDN w:val="0"/>
              <w:adjustRightInd w:val="0"/>
              <w:jc w:val="both"/>
              <w:rPr>
                <w:sz w:val="20"/>
                <w:szCs w:val="20"/>
                <w:highlight w:val="yellow"/>
                <w:lang w:val="sr-Cyrl-CS"/>
              </w:rPr>
            </w:pPr>
            <w:r>
              <w:rPr>
                <w:sz w:val="20"/>
                <w:szCs w:val="20"/>
                <w:lang w:val="sr-Cyrl-CS"/>
              </w:rPr>
              <w:t xml:space="preserve">           </w:t>
            </w:r>
            <w:r w:rsidR="002032B8" w:rsidRPr="002032B8">
              <w:rPr>
                <w:sz w:val="20"/>
                <w:szCs w:val="20"/>
                <w:lang w:val="sr-Cyrl-CS"/>
              </w:rPr>
              <w:t>Комора може да води и друге регистре у складу са законом, статутом или општим актима.</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15.2</w:t>
            </w:r>
          </w:p>
        </w:tc>
        <w:tc>
          <w:tcPr>
            <w:tcW w:w="1330" w:type="pct"/>
          </w:tcPr>
          <w:p w:rsidR="003C447B" w:rsidRPr="007668B3" w:rsidRDefault="003C447B" w:rsidP="005605DC">
            <w:pPr>
              <w:numPr>
                <w:ilvl w:val="0"/>
                <w:numId w:val="4"/>
              </w:numPr>
              <w:ind w:left="0" w:firstLine="0"/>
              <w:jc w:val="both"/>
              <w:rPr>
                <w:sz w:val="20"/>
                <w:szCs w:val="20"/>
                <w:lang w:val="ru-RU"/>
              </w:rPr>
            </w:pPr>
            <w:r w:rsidRPr="007668B3">
              <w:rPr>
                <w:sz w:val="20"/>
                <w:szCs w:val="20"/>
                <w:lang w:val="ru-RU"/>
              </w:rPr>
              <w:t xml:space="preserve">Државе чланице треба </w:t>
            </w:r>
            <w:r w:rsidRPr="007668B3">
              <w:rPr>
                <w:sz w:val="20"/>
                <w:szCs w:val="20"/>
                <w:lang w:val="sr-Cyrl-CS"/>
              </w:rPr>
              <w:t xml:space="preserve">да предвиде </w:t>
            </w:r>
            <w:r w:rsidRPr="007668B3">
              <w:rPr>
                <w:sz w:val="20"/>
                <w:szCs w:val="20"/>
                <w:lang w:val="ru-RU"/>
              </w:rPr>
              <w:t>да сваком законском ревизору и ревизорском друштву буде додељен идентификациони број у јавном регистру. Информације о регистрацији треба да се чувају у електронској форми и да у тој форми буду доступни јавности.</w:t>
            </w:r>
          </w:p>
        </w:tc>
        <w:tc>
          <w:tcPr>
            <w:tcW w:w="407" w:type="pct"/>
          </w:tcPr>
          <w:p w:rsidR="003C447B" w:rsidRPr="002E7F4A" w:rsidRDefault="002E7F4A" w:rsidP="0017665F">
            <w:pPr>
              <w:rPr>
                <w:sz w:val="20"/>
                <w:szCs w:val="20"/>
                <w:lang w:val="sr-Cyrl-CS"/>
              </w:rPr>
            </w:pPr>
            <w:r w:rsidRPr="002E7F4A">
              <w:rPr>
                <w:sz w:val="20"/>
                <w:szCs w:val="20"/>
                <w:lang w:val="sr-Cyrl-CS"/>
              </w:rPr>
              <w:t>6</w:t>
            </w:r>
            <w:r w:rsidR="00447623">
              <w:rPr>
                <w:sz w:val="20"/>
                <w:szCs w:val="20"/>
                <w:lang w:val="sr-Cyrl-CS"/>
              </w:rPr>
              <w:t>5</w:t>
            </w:r>
            <w:r w:rsidRPr="002E7F4A">
              <w:rPr>
                <w:sz w:val="20"/>
                <w:szCs w:val="20"/>
                <w:lang w:val="sr-Cyrl-CS"/>
              </w:rPr>
              <w:t>.</w:t>
            </w:r>
            <w:r w:rsidR="008453EE">
              <w:rPr>
                <w:sz w:val="20"/>
                <w:szCs w:val="20"/>
                <w:lang w:val="sr-Cyrl-CS"/>
              </w:rPr>
              <w:t>7-</w:t>
            </w:r>
            <w:r w:rsidRPr="002E7F4A">
              <w:rPr>
                <w:sz w:val="20"/>
                <w:szCs w:val="20"/>
                <w:lang w:val="sr-Cyrl-CS"/>
              </w:rPr>
              <w:t>8.</w:t>
            </w: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2E7F4A" w:rsidRDefault="002E7F4A" w:rsidP="0017665F">
            <w:pPr>
              <w:rPr>
                <w:sz w:val="20"/>
                <w:szCs w:val="20"/>
                <w:lang w:val="sr-Cyrl-CS"/>
              </w:rPr>
            </w:pPr>
            <w:r w:rsidRPr="002E7F4A">
              <w:rPr>
                <w:sz w:val="20"/>
                <w:szCs w:val="20"/>
                <w:lang w:val="sr-Cyrl-CS"/>
              </w:rPr>
              <w:t>6</w:t>
            </w:r>
            <w:r w:rsidR="00447623">
              <w:rPr>
                <w:sz w:val="20"/>
                <w:szCs w:val="20"/>
                <w:lang w:val="sr-Cyrl-CS"/>
              </w:rPr>
              <w:t>6</w:t>
            </w:r>
            <w:r w:rsidRPr="002E7F4A">
              <w:rPr>
                <w:sz w:val="20"/>
                <w:szCs w:val="20"/>
                <w:lang w:val="sr-Cyrl-CS"/>
              </w:rPr>
              <w:t>.1.</w:t>
            </w: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9552F2" w:rsidRPr="00A60422" w:rsidRDefault="009552F2" w:rsidP="0017665F">
            <w:pPr>
              <w:rPr>
                <w:sz w:val="20"/>
                <w:szCs w:val="20"/>
                <w:lang w:val="sr-Cyrl-CS"/>
              </w:rPr>
            </w:pPr>
            <w:r w:rsidRPr="00A60422">
              <w:rPr>
                <w:sz w:val="20"/>
                <w:szCs w:val="20"/>
                <w:lang w:val="sr-Cyrl-CS"/>
              </w:rPr>
              <w:t>6</w:t>
            </w:r>
            <w:r w:rsidR="00447623">
              <w:rPr>
                <w:sz w:val="20"/>
                <w:szCs w:val="20"/>
                <w:lang w:val="sr-Cyrl-CS"/>
              </w:rPr>
              <w:t>8</w:t>
            </w:r>
            <w:r w:rsidRPr="00A60422">
              <w:rPr>
                <w:sz w:val="20"/>
                <w:szCs w:val="20"/>
                <w:lang w:val="sr-Cyrl-CS"/>
              </w:rPr>
              <w:t>.1.</w:t>
            </w:r>
          </w:p>
          <w:p w:rsidR="002E7F4A" w:rsidRPr="002E7F4A" w:rsidRDefault="002E7F4A" w:rsidP="0017665F">
            <w:pPr>
              <w:rPr>
                <w:sz w:val="20"/>
                <w:szCs w:val="20"/>
                <w:lang w:val="sr-Cyrl-CS"/>
              </w:rPr>
            </w:pPr>
          </w:p>
        </w:tc>
        <w:tc>
          <w:tcPr>
            <w:tcW w:w="1627" w:type="pct"/>
          </w:tcPr>
          <w:p w:rsidR="008453EE" w:rsidRDefault="00BF504E" w:rsidP="0017665F">
            <w:pPr>
              <w:jc w:val="both"/>
              <w:rPr>
                <w:sz w:val="20"/>
                <w:szCs w:val="20"/>
                <w:lang w:val="ru-RU" w:eastAsia="sr-Latn-CS"/>
              </w:rPr>
            </w:pPr>
            <w:r>
              <w:rPr>
                <w:sz w:val="20"/>
                <w:szCs w:val="20"/>
                <w:lang w:val="ru-RU" w:eastAsia="sr-Latn-CS"/>
              </w:rPr>
              <w:lastRenderedPageBreak/>
              <w:t xml:space="preserve">          </w:t>
            </w:r>
            <w:r w:rsidR="008453EE" w:rsidRPr="008453EE">
              <w:rPr>
                <w:sz w:val="20"/>
                <w:szCs w:val="20"/>
                <w:lang w:val="ru-RU" w:eastAsia="sr-Latn-CS"/>
              </w:rPr>
              <w:t xml:space="preserve">Регистри из става 1. овог члана су јавне књиге.  </w:t>
            </w:r>
          </w:p>
          <w:p w:rsidR="003C447B" w:rsidRDefault="00BF504E" w:rsidP="0017665F">
            <w:pPr>
              <w:jc w:val="both"/>
              <w:rPr>
                <w:sz w:val="20"/>
                <w:szCs w:val="20"/>
                <w:lang w:val="ru-RU" w:eastAsia="sr-Latn-CS"/>
              </w:rPr>
            </w:pPr>
            <w:r>
              <w:rPr>
                <w:sz w:val="20"/>
                <w:szCs w:val="20"/>
                <w:lang w:val="ru-RU" w:eastAsia="sr-Latn-CS"/>
              </w:rPr>
              <w:t xml:space="preserve">          </w:t>
            </w:r>
            <w:r w:rsidR="002E7F4A" w:rsidRPr="002E7F4A">
              <w:rPr>
                <w:sz w:val="20"/>
                <w:szCs w:val="20"/>
                <w:lang w:val="ru-RU" w:eastAsia="sr-Latn-CS"/>
              </w:rPr>
              <w:t>Начин вођења регистара из става 1. овог члана ближе уређује Комора.</w:t>
            </w:r>
          </w:p>
          <w:p w:rsidR="002E7F4A" w:rsidRPr="002E7F4A" w:rsidRDefault="00BF504E" w:rsidP="002E7F4A">
            <w:pPr>
              <w:jc w:val="both"/>
              <w:rPr>
                <w:sz w:val="20"/>
                <w:szCs w:val="20"/>
                <w:lang w:val="ru-RU"/>
              </w:rPr>
            </w:pPr>
            <w:r>
              <w:rPr>
                <w:sz w:val="20"/>
                <w:szCs w:val="20"/>
                <w:lang w:val="ru-RU"/>
              </w:rPr>
              <w:t xml:space="preserve">          </w:t>
            </w:r>
            <w:r w:rsidR="002E7F4A" w:rsidRPr="002E7F4A">
              <w:rPr>
                <w:sz w:val="20"/>
                <w:szCs w:val="20"/>
                <w:lang w:val="ru-RU"/>
              </w:rPr>
              <w:t xml:space="preserve">Регистар друштава за ревизију и самосталних ревизора, као минимум садржи: </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 xml:space="preserve">1) пословно име, адресу, матични број, ПИБ и правну форму; </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2) контакт податке и интернет адресу;</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 xml:space="preserve">3) адресу сваке филијале и повезаног лица у земљи и у иностранству; </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 xml:space="preserve">4) име и презиме и регистарски број свих лиценцираних овлашћених ревизора који су запослени у друштву за ревизију, односно код самосталног ревизора; </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5) податке о оснивачима, у складу са прописима о регистрацији привредних субјеката;</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 xml:space="preserve">6) податке о директору, односно о члановима органа управљања, у складу са прописима о регистрацији привредних субјеката;  </w:t>
            </w:r>
          </w:p>
          <w:p w:rsidR="002E7F4A" w:rsidRP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 xml:space="preserve">7) податке о чланству у мрежи; </w:t>
            </w:r>
          </w:p>
          <w:p w:rsidR="002E7F4A" w:rsidRDefault="00083C62" w:rsidP="002E7F4A">
            <w:pPr>
              <w:jc w:val="both"/>
              <w:rPr>
                <w:sz w:val="20"/>
                <w:szCs w:val="20"/>
                <w:lang w:val="ru-RU"/>
              </w:rPr>
            </w:pPr>
            <w:r>
              <w:rPr>
                <w:sz w:val="20"/>
                <w:szCs w:val="20"/>
                <w:lang w:val="ru-RU"/>
              </w:rPr>
              <w:t xml:space="preserve">          </w:t>
            </w:r>
            <w:r w:rsidR="002E7F4A" w:rsidRPr="002E7F4A">
              <w:rPr>
                <w:sz w:val="20"/>
                <w:szCs w:val="20"/>
                <w:lang w:val="ru-RU"/>
              </w:rPr>
              <w:t>8) све остале регистрације друштва за ревизију, односно самосталног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002E7F4A">
              <w:rPr>
                <w:sz w:val="20"/>
                <w:szCs w:val="20"/>
                <w:lang w:val="ru-RU"/>
              </w:rPr>
              <w:t>.</w:t>
            </w:r>
          </w:p>
          <w:p w:rsidR="009552F2" w:rsidRPr="00A60422" w:rsidRDefault="00BF504E" w:rsidP="009552F2">
            <w:pPr>
              <w:jc w:val="both"/>
              <w:rPr>
                <w:sz w:val="20"/>
                <w:szCs w:val="20"/>
                <w:lang w:val="ru-RU"/>
              </w:rPr>
            </w:pPr>
            <w:r>
              <w:rPr>
                <w:sz w:val="20"/>
                <w:szCs w:val="20"/>
                <w:lang w:val="ru-RU"/>
              </w:rPr>
              <w:lastRenderedPageBreak/>
              <w:t xml:space="preserve">             </w:t>
            </w:r>
            <w:r w:rsidR="009552F2" w:rsidRPr="00A60422">
              <w:rPr>
                <w:sz w:val="20"/>
                <w:szCs w:val="20"/>
                <w:lang w:val="ru-RU"/>
              </w:rPr>
              <w:t xml:space="preserve">Регистар лиценцираних овлашћених ревизора, као минимум садржи:  </w:t>
            </w:r>
          </w:p>
          <w:p w:rsidR="009552F2" w:rsidRPr="00A60422" w:rsidRDefault="00F45402" w:rsidP="009552F2">
            <w:pPr>
              <w:jc w:val="both"/>
              <w:rPr>
                <w:sz w:val="20"/>
                <w:szCs w:val="20"/>
                <w:lang w:val="ru-RU"/>
              </w:rPr>
            </w:pPr>
            <w:r>
              <w:rPr>
                <w:sz w:val="20"/>
                <w:szCs w:val="20"/>
                <w:lang w:val="sr-Cyrl-CS"/>
              </w:rPr>
              <w:t xml:space="preserve">            </w:t>
            </w:r>
            <w:r w:rsidR="009552F2" w:rsidRPr="00A60422">
              <w:rPr>
                <w:sz w:val="20"/>
                <w:szCs w:val="20"/>
                <w:lang w:val="sr-Cyrl-CS"/>
              </w:rPr>
              <w:t>1) име, презиме и регистарски број лиценце;</w:t>
            </w:r>
            <w:r w:rsidR="009552F2" w:rsidRPr="00A60422">
              <w:rPr>
                <w:sz w:val="20"/>
                <w:szCs w:val="20"/>
                <w:lang w:val="ru-RU"/>
              </w:rPr>
              <w:t xml:space="preserve"> </w:t>
            </w:r>
          </w:p>
          <w:p w:rsidR="009552F2" w:rsidRPr="00A60422" w:rsidRDefault="00BF504E" w:rsidP="009552F2">
            <w:pPr>
              <w:jc w:val="both"/>
              <w:rPr>
                <w:sz w:val="20"/>
                <w:szCs w:val="20"/>
                <w:lang w:val="ru-RU"/>
              </w:rPr>
            </w:pPr>
            <w:r>
              <w:rPr>
                <w:sz w:val="20"/>
                <w:szCs w:val="20"/>
                <w:lang w:val="sr-Cyrl-CS"/>
              </w:rPr>
              <w:t xml:space="preserve"> </w:t>
            </w:r>
            <w:r w:rsidR="00F45402">
              <w:rPr>
                <w:sz w:val="20"/>
                <w:szCs w:val="20"/>
                <w:lang w:val="sr-Cyrl-CS"/>
              </w:rPr>
              <w:t xml:space="preserve">           </w:t>
            </w:r>
            <w:r w:rsidR="009552F2" w:rsidRPr="00A60422">
              <w:rPr>
                <w:sz w:val="20"/>
                <w:szCs w:val="20"/>
                <w:lang w:val="sr-Cyrl-CS"/>
              </w:rPr>
              <w:t>2) назив, адресу, интернет адресу и регистарски број друштва за ревизију у којем је лиценцирани овлашћени ревизор запослен или са којим је повезан као партнер или на неки други начин;</w:t>
            </w:r>
            <w:r w:rsidR="009552F2" w:rsidRPr="00A60422">
              <w:rPr>
                <w:sz w:val="20"/>
                <w:szCs w:val="20"/>
                <w:lang w:val="ru-RU"/>
              </w:rPr>
              <w:t xml:space="preserve"> </w:t>
            </w:r>
          </w:p>
          <w:p w:rsidR="009552F2" w:rsidRPr="00A60422" w:rsidRDefault="00BF504E" w:rsidP="009552F2">
            <w:pPr>
              <w:jc w:val="both"/>
              <w:rPr>
                <w:sz w:val="20"/>
                <w:szCs w:val="20"/>
                <w:lang w:val="ru-RU"/>
              </w:rPr>
            </w:pPr>
            <w:r>
              <w:rPr>
                <w:sz w:val="20"/>
                <w:szCs w:val="20"/>
                <w:lang w:val="sr-Cyrl-CS"/>
              </w:rPr>
              <w:t xml:space="preserve"> </w:t>
            </w:r>
            <w:r w:rsidR="00F45402">
              <w:rPr>
                <w:sz w:val="20"/>
                <w:szCs w:val="20"/>
                <w:lang w:val="sr-Cyrl-CS"/>
              </w:rPr>
              <w:t xml:space="preserve">          </w:t>
            </w:r>
            <w:r w:rsidR="009552F2" w:rsidRPr="00A60422">
              <w:rPr>
                <w:sz w:val="20"/>
                <w:szCs w:val="20"/>
                <w:lang w:val="sr-Cyrl-CS"/>
              </w:rPr>
              <w:t>3)</w:t>
            </w:r>
            <w:r w:rsidR="009552F2" w:rsidRPr="00A60422">
              <w:rPr>
                <w:sz w:val="20"/>
                <w:szCs w:val="20"/>
                <w:lang w:val="ru-RU"/>
              </w:rPr>
              <w:t xml:space="preserve"> </w:t>
            </w:r>
            <w:r w:rsidR="009552F2" w:rsidRPr="00A60422">
              <w:rPr>
                <w:sz w:val="20"/>
                <w:szCs w:val="20"/>
                <w:lang w:val="sr-Cyrl-CS"/>
              </w:rPr>
              <w:t>све остале регистрације лиценцираног овлашћеног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009552F2" w:rsidRPr="00A60422">
              <w:rPr>
                <w:sz w:val="20"/>
                <w:szCs w:val="20"/>
                <w:lang w:val="ru-RU"/>
              </w:rPr>
              <w:t xml:space="preserve">; </w:t>
            </w:r>
          </w:p>
          <w:p w:rsidR="009552F2" w:rsidRPr="00A60422" w:rsidRDefault="00F45402" w:rsidP="009552F2">
            <w:pPr>
              <w:jc w:val="both"/>
              <w:rPr>
                <w:sz w:val="20"/>
                <w:szCs w:val="20"/>
                <w:lang w:val="sr-Cyrl-CS"/>
              </w:rPr>
            </w:pPr>
            <w:r>
              <w:rPr>
                <w:sz w:val="20"/>
                <w:szCs w:val="20"/>
                <w:lang w:val="sr-Cyrl-CS"/>
              </w:rPr>
              <w:t xml:space="preserve">           </w:t>
            </w:r>
            <w:r w:rsidR="009552F2" w:rsidRPr="00A60422">
              <w:rPr>
                <w:sz w:val="20"/>
                <w:szCs w:val="20"/>
                <w:lang w:val="sr-Cyrl-CS"/>
              </w:rPr>
              <w:t xml:space="preserve">4) датум издавања, односно продужења лиценце. </w:t>
            </w:r>
          </w:p>
          <w:p w:rsidR="009552F2" w:rsidRDefault="009552F2" w:rsidP="002E7F4A">
            <w:pPr>
              <w:jc w:val="both"/>
              <w:rPr>
                <w:sz w:val="20"/>
                <w:szCs w:val="20"/>
                <w:lang w:val="ru-RU"/>
              </w:rPr>
            </w:pPr>
          </w:p>
          <w:p w:rsidR="002E7F4A" w:rsidRPr="008A466A" w:rsidRDefault="002E7F4A" w:rsidP="002E7F4A">
            <w:pPr>
              <w:jc w:val="both"/>
              <w:rPr>
                <w:sz w:val="20"/>
                <w:szCs w:val="20"/>
                <w:highlight w:val="yellow"/>
                <w:lang w:val="ru-RU"/>
              </w:rPr>
            </w:pPr>
          </w:p>
        </w:tc>
        <w:tc>
          <w:tcPr>
            <w:tcW w:w="661" w:type="pct"/>
          </w:tcPr>
          <w:p w:rsidR="003C447B" w:rsidRPr="007668B3" w:rsidRDefault="003C447B" w:rsidP="0017665F">
            <w:pPr>
              <w:rPr>
                <w:sz w:val="20"/>
                <w:szCs w:val="20"/>
                <w:lang w:val="sr-Cyrl-CS"/>
              </w:rPr>
            </w:pPr>
            <w:r w:rsidRPr="007668B3">
              <w:rPr>
                <w:sz w:val="20"/>
                <w:szCs w:val="20"/>
                <w:lang w:val="sr-Cyrl-CS"/>
              </w:rPr>
              <w:lastRenderedPageBreak/>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2E7F4A" w:rsidRDefault="002E7F4A" w:rsidP="0017665F">
            <w:pPr>
              <w:rPr>
                <w:sz w:val="20"/>
                <w:szCs w:val="20"/>
                <w:lang w:val="sr-Cyrl-CS"/>
              </w:rPr>
            </w:pPr>
          </w:p>
          <w:p w:rsidR="003C447B" w:rsidRPr="007668B3" w:rsidRDefault="003C447B" w:rsidP="0017665F">
            <w:pPr>
              <w:rPr>
                <w:sz w:val="20"/>
                <w:szCs w:val="20"/>
                <w:lang w:val="sr-Cyrl-CS"/>
              </w:rPr>
            </w:pPr>
            <w:r w:rsidRPr="007668B3">
              <w:rPr>
                <w:sz w:val="20"/>
                <w:szCs w:val="20"/>
                <w:lang w:val="sr-Cyrl-CS"/>
              </w:rPr>
              <w:t>15.3</w:t>
            </w:r>
          </w:p>
        </w:tc>
        <w:tc>
          <w:tcPr>
            <w:tcW w:w="1330" w:type="pct"/>
            <w:shd w:val="clear" w:color="auto" w:fill="auto"/>
          </w:tcPr>
          <w:p w:rsidR="003C447B" w:rsidRPr="00BF504E" w:rsidRDefault="003C447B" w:rsidP="005605DC">
            <w:pPr>
              <w:numPr>
                <w:ilvl w:val="0"/>
                <w:numId w:val="5"/>
              </w:numPr>
              <w:ind w:left="0" w:firstLine="0"/>
              <w:jc w:val="both"/>
              <w:rPr>
                <w:sz w:val="20"/>
                <w:szCs w:val="20"/>
                <w:lang w:val="ru-RU"/>
              </w:rPr>
            </w:pPr>
            <w:r w:rsidRPr="00BF504E">
              <w:rPr>
                <w:sz w:val="20"/>
                <w:szCs w:val="20"/>
                <w:lang w:val="ru-RU"/>
              </w:rPr>
              <w:t>Јавни регистар треба да садржи и назив и адресу надлежних органа задужених за лиценцирање законских ревизора и ревизорских друштава у смислу члана 3, контролу квалитета у смислу члана 29, истрагу и санкције којима подлежу законски ревизори и ревизорска друштва у смислу члана 30 и јавни надзор у смислу члана 31.</w:t>
            </w:r>
          </w:p>
        </w:tc>
        <w:tc>
          <w:tcPr>
            <w:tcW w:w="407" w:type="pct"/>
            <w:shd w:val="clear" w:color="auto" w:fill="auto"/>
          </w:tcPr>
          <w:p w:rsidR="003C447B" w:rsidRDefault="00A87F88" w:rsidP="0017665F">
            <w:pPr>
              <w:rPr>
                <w:sz w:val="20"/>
                <w:szCs w:val="20"/>
                <w:lang w:val="sr-Cyrl-CS"/>
              </w:rPr>
            </w:pPr>
            <w:r w:rsidRPr="00BF504E">
              <w:rPr>
                <w:sz w:val="20"/>
                <w:szCs w:val="20"/>
                <w:lang w:val="sr-Cyrl-CS"/>
              </w:rPr>
              <w:t>6</w:t>
            </w:r>
            <w:r w:rsidR="00F857DD">
              <w:rPr>
                <w:sz w:val="20"/>
                <w:szCs w:val="20"/>
                <w:lang w:val="sr-Cyrl-CS"/>
              </w:rPr>
              <w:t>6</w:t>
            </w:r>
            <w:r w:rsidR="00E262E3">
              <w:rPr>
                <w:sz w:val="20"/>
                <w:szCs w:val="20"/>
                <w:lang w:val="sr-Cyrl-CS"/>
              </w:rPr>
              <w:t>.1.8.</w:t>
            </w: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Default="00E262E3" w:rsidP="0017665F">
            <w:pPr>
              <w:rPr>
                <w:sz w:val="20"/>
                <w:szCs w:val="20"/>
                <w:lang w:val="sr-Cyrl-CS"/>
              </w:rPr>
            </w:pPr>
          </w:p>
          <w:p w:rsidR="00E262E3" w:rsidRPr="00830C03" w:rsidRDefault="00E262E3" w:rsidP="0017665F">
            <w:pPr>
              <w:rPr>
                <w:sz w:val="20"/>
                <w:szCs w:val="20"/>
                <w:lang w:val="sr-Cyrl-CS"/>
              </w:rPr>
            </w:pPr>
            <w:r w:rsidRPr="00830C03">
              <w:rPr>
                <w:sz w:val="20"/>
                <w:szCs w:val="20"/>
                <w:lang w:val="sr-Cyrl-CS"/>
              </w:rPr>
              <w:t>68.1.3.</w:t>
            </w:r>
          </w:p>
          <w:p w:rsidR="00E262E3" w:rsidRPr="00BF504E" w:rsidRDefault="00E262E3" w:rsidP="0017665F">
            <w:pPr>
              <w:rPr>
                <w:sz w:val="20"/>
                <w:szCs w:val="20"/>
                <w:lang w:val="sr-Cyrl-CS"/>
              </w:rPr>
            </w:pPr>
          </w:p>
          <w:p w:rsidR="003C447B" w:rsidRPr="00BF504E" w:rsidRDefault="003C447B" w:rsidP="0017665F">
            <w:pPr>
              <w:rPr>
                <w:sz w:val="20"/>
                <w:szCs w:val="20"/>
                <w:lang w:val="sr-Cyrl-CS"/>
              </w:rPr>
            </w:pPr>
          </w:p>
        </w:tc>
        <w:tc>
          <w:tcPr>
            <w:tcW w:w="1627" w:type="pct"/>
          </w:tcPr>
          <w:p w:rsidR="009552F2" w:rsidRPr="00830C03" w:rsidRDefault="00BF504E" w:rsidP="009552F2">
            <w:pPr>
              <w:jc w:val="both"/>
              <w:rPr>
                <w:bCs/>
                <w:sz w:val="20"/>
                <w:szCs w:val="20"/>
                <w:lang w:val="ru-RU" w:eastAsia="sr-Latn-CS"/>
              </w:rPr>
            </w:pPr>
            <w:r w:rsidRPr="00830C03">
              <w:rPr>
                <w:sz w:val="20"/>
                <w:szCs w:val="20"/>
                <w:lang w:val="ru-RU" w:eastAsia="sr-Latn-CS"/>
              </w:rPr>
              <w:t xml:space="preserve">           </w:t>
            </w:r>
            <w:r w:rsidR="009552F2" w:rsidRPr="00830C03">
              <w:rPr>
                <w:sz w:val="20"/>
                <w:szCs w:val="20"/>
                <w:lang w:val="ru-RU" w:eastAsia="sr-Latn-CS"/>
              </w:rPr>
              <w:t>Регистар друштава за ревизију и самосталних ревизора, као минимум</w:t>
            </w:r>
            <w:r w:rsidR="009552F2" w:rsidRPr="00830C03">
              <w:rPr>
                <w:bCs/>
                <w:sz w:val="20"/>
                <w:szCs w:val="20"/>
                <w:lang w:val="sr-Cyrl-CS" w:eastAsia="sr-Latn-CS"/>
              </w:rPr>
              <w:t xml:space="preserve"> садржи</w:t>
            </w:r>
            <w:r w:rsidR="009552F2" w:rsidRPr="00830C03">
              <w:rPr>
                <w:bCs/>
                <w:sz w:val="20"/>
                <w:szCs w:val="20"/>
                <w:lang w:val="ru-RU" w:eastAsia="sr-Latn-CS"/>
              </w:rPr>
              <w:t xml:space="preserve">: </w:t>
            </w:r>
            <w:r w:rsidR="009552F2" w:rsidRPr="00830C03">
              <w:rPr>
                <w:strike/>
                <w:sz w:val="20"/>
                <w:szCs w:val="20"/>
                <w:lang w:val="ru-RU" w:eastAsia="sr-Latn-CS"/>
              </w:rPr>
              <w:t xml:space="preserve"> </w:t>
            </w:r>
          </w:p>
          <w:p w:rsidR="009552F2" w:rsidRPr="00830C03" w:rsidRDefault="00E262E3" w:rsidP="009552F2">
            <w:pPr>
              <w:jc w:val="both"/>
              <w:rPr>
                <w:sz w:val="20"/>
                <w:szCs w:val="20"/>
                <w:lang w:val="ru-RU" w:eastAsia="sr-Latn-CS"/>
              </w:rPr>
            </w:pPr>
            <w:r w:rsidRPr="00830C03">
              <w:rPr>
                <w:sz w:val="20"/>
                <w:szCs w:val="20"/>
                <w:lang w:val="ru-RU" w:eastAsia="sr-Latn-CS"/>
              </w:rPr>
              <w:t xml:space="preserve">            </w:t>
            </w:r>
            <w:r w:rsidR="009552F2" w:rsidRPr="00830C03">
              <w:rPr>
                <w:sz w:val="20"/>
                <w:szCs w:val="20"/>
                <w:lang w:val="ru-RU" w:eastAsia="sr-Latn-CS"/>
              </w:rPr>
              <w:t xml:space="preserve">8) </w:t>
            </w:r>
            <w:r w:rsidR="009552F2" w:rsidRPr="00830C03">
              <w:rPr>
                <w:sz w:val="20"/>
                <w:szCs w:val="20"/>
                <w:lang w:val="sr-Cyrl-CS" w:eastAsia="sr-Latn-CS"/>
              </w:rPr>
              <w:t>све остале регистрације друштва за ревизију, односно самосталног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009552F2" w:rsidRPr="00830C03">
              <w:rPr>
                <w:sz w:val="20"/>
                <w:szCs w:val="20"/>
                <w:lang w:val="ru-RU" w:eastAsia="sr-Latn-CS"/>
              </w:rPr>
              <w:t xml:space="preserve">; </w:t>
            </w:r>
          </w:p>
          <w:p w:rsidR="00E262E3" w:rsidRPr="00830C03" w:rsidRDefault="00E262E3" w:rsidP="00E262E3">
            <w:pPr>
              <w:jc w:val="both"/>
              <w:rPr>
                <w:sz w:val="20"/>
                <w:szCs w:val="20"/>
                <w:lang w:val="ru-RU"/>
              </w:rPr>
            </w:pPr>
            <w:r w:rsidRPr="00830C03">
              <w:rPr>
                <w:sz w:val="20"/>
                <w:szCs w:val="20"/>
                <w:lang w:val="ru-RU"/>
              </w:rPr>
              <w:t xml:space="preserve">             </w:t>
            </w:r>
          </w:p>
          <w:p w:rsidR="00E262E3" w:rsidRPr="00830C03" w:rsidRDefault="00E262E3" w:rsidP="00E262E3">
            <w:pPr>
              <w:jc w:val="both"/>
              <w:rPr>
                <w:sz w:val="20"/>
                <w:szCs w:val="20"/>
                <w:lang w:val="ru-RU"/>
              </w:rPr>
            </w:pPr>
            <w:r w:rsidRPr="00830C03">
              <w:rPr>
                <w:sz w:val="20"/>
                <w:szCs w:val="20"/>
                <w:lang w:val="ru-RU"/>
              </w:rPr>
              <w:t xml:space="preserve">            Регистар лиценцираних овлашћених ревизора, као минимум садржи:   </w:t>
            </w:r>
          </w:p>
          <w:p w:rsidR="009552F2" w:rsidRPr="00830C03" w:rsidRDefault="00E262E3" w:rsidP="00E262E3">
            <w:pPr>
              <w:jc w:val="both"/>
              <w:rPr>
                <w:sz w:val="20"/>
                <w:szCs w:val="20"/>
                <w:lang w:val="ru-RU" w:eastAsia="sr-Latn-CS"/>
              </w:rPr>
            </w:pPr>
            <w:r w:rsidRPr="00830C03">
              <w:rPr>
                <w:sz w:val="20"/>
                <w:szCs w:val="20"/>
                <w:lang w:val="sr-Cyrl-CS"/>
              </w:rPr>
              <w:t xml:space="preserve">              3)</w:t>
            </w:r>
            <w:r w:rsidRPr="00830C03">
              <w:rPr>
                <w:sz w:val="20"/>
                <w:szCs w:val="20"/>
                <w:lang w:val="ru-RU"/>
              </w:rPr>
              <w:t xml:space="preserve"> </w:t>
            </w:r>
            <w:r w:rsidRPr="00830C03">
              <w:rPr>
                <w:sz w:val="20"/>
                <w:szCs w:val="20"/>
                <w:lang w:val="sr-Cyrl-CS"/>
              </w:rPr>
              <w:t>све остале регистрације лиценцираног овлашћеног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Pr="00830C03">
              <w:rPr>
                <w:sz w:val="20"/>
                <w:szCs w:val="20"/>
                <w:lang w:val="ru-RU"/>
              </w:rPr>
              <w:t>;</w:t>
            </w:r>
          </w:p>
          <w:p w:rsidR="003C447B" w:rsidRPr="00A60422" w:rsidRDefault="003C447B" w:rsidP="0017665F">
            <w:pPr>
              <w:ind w:firstLine="720"/>
              <w:jc w:val="both"/>
              <w:rPr>
                <w:sz w:val="20"/>
                <w:szCs w:val="20"/>
                <w:lang w:val="sr-Cyrl-CS"/>
              </w:rPr>
            </w:pPr>
          </w:p>
        </w:tc>
        <w:tc>
          <w:tcPr>
            <w:tcW w:w="661" w:type="pct"/>
          </w:tcPr>
          <w:p w:rsidR="003C447B" w:rsidRPr="007668B3" w:rsidRDefault="003C447B" w:rsidP="0017665F">
            <w:pPr>
              <w:rPr>
                <w:sz w:val="20"/>
                <w:szCs w:val="20"/>
                <w:lang w:val="sr-Cyrl-CS"/>
              </w:rPr>
            </w:pPr>
            <w:r w:rsidRPr="007668B3">
              <w:rPr>
                <w:sz w:val="20"/>
                <w:szCs w:val="20"/>
                <w:lang w:val="sr-Cyrl-CS"/>
              </w:rPr>
              <w:t>Потпуно усклађено</w:t>
            </w:r>
          </w:p>
        </w:tc>
        <w:tc>
          <w:tcPr>
            <w:tcW w:w="681" w:type="pct"/>
          </w:tcPr>
          <w:p w:rsidR="003C447B" w:rsidRPr="007668B3" w:rsidRDefault="003C447B" w:rsidP="0017665F">
            <w:pPr>
              <w:rPr>
                <w:sz w:val="20"/>
                <w:szCs w:val="20"/>
              </w:rPr>
            </w:pPr>
          </w:p>
        </w:tc>
      </w:tr>
      <w:tr w:rsidR="003C447B" w:rsidRPr="007668B3" w:rsidTr="00871DC9">
        <w:tc>
          <w:tcPr>
            <w:tcW w:w="294" w:type="pct"/>
          </w:tcPr>
          <w:p w:rsidR="003C447B" w:rsidRPr="007668B3" w:rsidRDefault="003C447B" w:rsidP="0017665F">
            <w:pPr>
              <w:rPr>
                <w:sz w:val="20"/>
                <w:szCs w:val="20"/>
                <w:lang w:val="sr-Latn-CS"/>
              </w:rPr>
            </w:pPr>
            <w:r w:rsidRPr="007668B3">
              <w:rPr>
                <w:sz w:val="20"/>
                <w:szCs w:val="20"/>
                <w:lang w:val="sr-Latn-CS"/>
              </w:rPr>
              <w:lastRenderedPageBreak/>
              <w:t>15.4</w:t>
            </w:r>
          </w:p>
        </w:tc>
        <w:tc>
          <w:tcPr>
            <w:tcW w:w="1330" w:type="pct"/>
          </w:tcPr>
          <w:p w:rsidR="003C447B" w:rsidRPr="007668B3" w:rsidRDefault="00BF504E" w:rsidP="0017665F">
            <w:pPr>
              <w:jc w:val="both"/>
              <w:rPr>
                <w:sz w:val="20"/>
                <w:szCs w:val="20"/>
                <w:lang w:val="ru-RU"/>
              </w:rPr>
            </w:pPr>
            <w:r>
              <w:rPr>
                <w:sz w:val="20"/>
                <w:szCs w:val="20"/>
                <w:lang w:val="ru-RU"/>
              </w:rPr>
              <w:t xml:space="preserve">               </w:t>
            </w:r>
            <w:r w:rsidR="003C447B" w:rsidRPr="007668B3">
              <w:rPr>
                <w:sz w:val="20"/>
                <w:szCs w:val="20"/>
                <w:lang w:val="ru-RU"/>
              </w:rPr>
              <w:t>Државе чланице треба да обезбеде да јавни регистар из става 1 овог члана буде потпуно оперативан у року не дужем од годину дана од датума наведеног у члану 53(1).</w:t>
            </w:r>
          </w:p>
        </w:tc>
        <w:tc>
          <w:tcPr>
            <w:tcW w:w="407" w:type="pct"/>
          </w:tcPr>
          <w:p w:rsidR="003C447B" w:rsidRPr="00E62652" w:rsidRDefault="003C447B" w:rsidP="0017665F">
            <w:pPr>
              <w:rPr>
                <w:sz w:val="20"/>
                <w:szCs w:val="20"/>
                <w:highlight w:val="yellow"/>
              </w:rPr>
            </w:pPr>
          </w:p>
        </w:tc>
        <w:tc>
          <w:tcPr>
            <w:tcW w:w="1627" w:type="pct"/>
          </w:tcPr>
          <w:p w:rsidR="003C447B" w:rsidRPr="007668B3" w:rsidRDefault="003C447B" w:rsidP="0017665F">
            <w:pPr>
              <w:rPr>
                <w:sz w:val="20"/>
                <w:szCs w:val="20"/>
                <w:lang w:val="sr-Cyrl-CS"/>
              </w:rPr>
            </w:pPr>
          </w:p>
        </w:tc>
        <w:tc>
          <w:tcPr>
            <w:tcW w:w="661" w:type="pct"/>
          </w:tcPr>
          <w:p w:rsidR="003C447B" w:rsidRPr="00830C03" w:rsidRDefault="003C447B" w:rsidP="0017665F">
            <w:pPr>
              <w:rPr>
                <w:sz w:val="20"/>
                <w:szCs w:val="20"/>
                <w:lang w:val="sr-Cyrl-CS"/>
              </w:rPr>
            </w:pPr>
            <w:r w:rsidRPr="00830C03">
              <w:rPr>
                <w:sz w:val="20"/>
                <w:szCs w:val="20"/>
                <w:lang w:val="sr-Cyrl-CS"/>
              </w:rPr>
              <w:t xml:space="preserve">Непреносиво </w:t>
            </w:r>
          </w:p>
        </w:tc>
        <w:tc>
          <w:tcPr>
            <w:tcW w:w="681" w:type="pct"/>
          </w:tcPr>
          <w:p w:rsidR="003C447B" w:rsidRPr="00BF504E" w:rsidRDefault="003C447B" w:rsidP="0017665F">
            <w:pPr>
              <w:rPr>
                <w:sz w:val="20"/>
                <w:szCs w:val="20"/>
                <w:lang w:val="sr-Cyrl-CS"/>
              </w:rPr>
            </w:pPr>
            <w:r w:rsidRPr="00BF504E">
              <w:rPr>
                <w:sz w:val="20"/>
                <w:szCs w:val="20"/>
                <w:lang w:val="sr-Cyrl-CS"/>
              </w:rPr>
              <w:t>Примењује се само на државе које су биле чланице када је Директива ЕУ усвојена</w:t>
            </w: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16.1</w:t>
            </w:r>
          </w:p>
        </w:tc>
        <w:tc>
          <w:tcPr>
            <w:tcW w:w="1330" w:type="pct"/>
          </w:tcPr>
          <w:p w:rsidR="003C447B" w:rsidRPr="007668B3" w:rsidRDefault="00BF504E" w:rsidP="0017665F">
            <w:pPr>
              <w:jc w:val="both"/>
              <w:rPr>
                <w:sz w:val="20"/>
                <w:szCs w:val="20"/>
                <w:lang w:val="ru-RU"/>
              </w:rPr>
            </w:pPr>
            <w:r>
              <w:rPr>
                <w:sz w:val="20"/>
                <w:szCs w:val="20"/>
                <w:lang w:val="ru-RU"/>
              </w:rPr>
              <w:t xml:space="preserve">               </w:t>
            </w:r>
            <w:r w:rsidR="003C447B" w:rsidRPr="007668B3">
              <w:rPr>
                <w:sz w:val="20"/>
                <w:szCs w:val="20"/>
                <w:lang w:val="ru-RU"/>
              </w:rPr>
              <w:t>У вези законских ревизора, јавни регистар треба да садржи најмање следеће информације:</w:t>
            </w:r>
          </w:p>
          <w:p w:rsidR="003C447B" w:rsidRPr="007668B3" w:rsidRDefault="003C447B" w:rsidP="00BF504E">
            <w:pPr>
              <w:jc w:val="both"/>
              <w:rPr>
                <w:sz w:val="20"/>
                <w:szCs w:val="20"/>
                <w:lang w:val="ru-RU"/>
              </w:rPr>
            </w:pPr>
            <w:r w:rsidRPr="007668B3">
              <w:rPr>
                <w:sz w:val="20"/>
                <w:szCs w:val="20"/>
                <w:lang w:val="ru-RU"/>
              </w:rPr>
              <w:t>(а)</w:t>
            </w:r>
            <w:r w:rsidRPr="007668B3">
              <w:rPr>
                <w:sz w:val="20"/>
                <w:szCs w:val="20"/>
                <w:lang w:val="ru-RU"/>
              </w:rPr>
              <w:tab/>
              <w:t>назив, адресу и идентификациони број;</w:t>
            </w:r>
          </w:p>
          <w:p w:rsidR="003C447B" w:rsidRPr="007668B3" w:rsidRDefault="003C447B" w:rsidP="00BF504E">
            <w:pPr>
              <w:jc w:val="both"/>
              <w:rPr>
                <w:sz w:val="20"/>
                <w:szCs w:val="20"/>
                <w:lang w:val="ru-RU"/>
              </w:rPr>
            </w:pPr>
            <w:r w:rsidRPr="007668B3">
              <w:rPr>
                <w:sz w:val="20"/>
                <w:szCs w:val="20"/>
                <w:lang w:val="ru-RU"/>
              </w:rPr>
              <w:t>(б)</w:t>
            </w:r>
            <w:r w:rsidRPr="007668B3">
              <w:rPr>
                <w:sz w:val="20"/>
                <w:szCs w:val="20"/>
                <w:lang w:val="ru-RU"/>
              </w:rPr>
              <w:tab/>
              <w:t>уколико је примењиво, назив, адресу, адресу вебсајта и идентификациони број ревизорског друштва у коме је законски ревизор запослен или са којим је повезан као партнер или на други начин;</w:t>
            </w:r>
          </w:p>
          <w:p w:rsidR="003C447B" w:rsidRPr="007668B3" w:rsidRDefault="003C447B" w:rsidP="00BF504E">
            <w:pPr>
              <w:jc w:val="both"/>
              <w:rPr>
                <w:sz w:val="20"/>
                <w:szCs w:val="20"/>
                <w:lang w:val="ru-RU"/>
              </w:rPr>
            </w:pPr>
            <w:r w:rsidRPr="007668B3">
              <w:rPr>
                <w:sz w:val="20"/>
                <w:szCs w:val="20"/>
                <w:lang w:val="ru-RU"/>
              </w:rPr>
              <w:t>(ба) све друге уписе као законског ревизора у регистар/регистре надлежних органа других држава чланица и као ревизора у трећим земљама, укључујући и назив(е) регистрационог(их) органа и, уколико је примењиво, идентифи</w:t>
            </w:r>
            <w:r w:rsidR="00BF504E">
              <w:rPr>
                <w:sz w:val="20"/>
                <w:szCs w:val="20"/>
                <w:lang w:val="ru-RU"/>
              </w:rPr>
              <w:t>-</w:t>
            </w:r>
            <w:r w:rsidRPr="007668B3">
              <w:rPr>
                <w:sz w:val="20"/>
                <w:szCs w:val="20"/>
                <w:lang w:val="ru-RU"/>
              </w:rPr>
              <w:t>кациони број (бројеве).</w:t>
            </w:r>
          </w:p>
        </w:tc>
        <w:tc>
          <w:tcPr>
            <w:tcW w:w="407" w:type="pct"/>
          </w:tcPr>
          <w:p w:rsidR="003C447B" w:rsidRPr="00845968" w:rsidRDefault="00845968" w:rsidP="0017665F">
            <w:pPr>
              <w:rPr>
                <w:sz w:val="20"/>
                <w:szCs w:val="20"/>
                <w:lang w:val="sr-Cyrl-CS"/>
              </w:rPr>
            </w:pPr>
            <w:r w:rsidRPr="00845968">
              <w:rPr>
                <w:sz w:val="20"/>
                <w:szCs w:val="20"/>
                <w:lang w:val="sr-Cyrl-CS"/>
              </w:rPr>
              <w:t>6</w:t>
            </w:r>
            <w:r w:rsidR="00F857DD">
              <w:rPr>
                <w:sz w:val="20"/>
                <w:szCs w:val="20"/>
                <w:lang w:val="sr-Cyrl-CS"/>
              </w:rPr>
              <w:t>6</w:t>
            </w:r>
            <w:r w:rsidRPr="00845968">
              <w:rPr>
                <w:sz w:val="20"/>
                <w:szCs w:val="20"/>
                <w:lang w:val="sr-Cyrl-CS"/>
              </w:rPr>
              <w:t>.1.</w:t>
            </w:r>
          </w:p>
          <w:p w:rsidR="003C447B" w:rsidRPr="00845968" w:rsidRDefault="003C447B" w:rsidP="0017665F">
            <w:pPr>
              <w:rPr>
                <w:sz w:val="20"/>
                <w:szCs w:val="20"/>
              </w:rPr>
            </w:pPr>
          </w:p>
        </w:tc>
        <w:tc>
          <w:tcPr>
            <w:tcW w:w="1627" w:type="pct"/>
          </w:tcPr>
          <w:p w:rsidR="00845968" w:rsidRPr="00845968" w:rsidRDefault="00F45402" w:rsidP="00F45402">
            <w:pPr>
              <w:jc w:val="both"/>
              <w:rPr>
                <w:sz w:val="20"/>
                <w:szCs w:val="20"/>
                <w:lang w:val="ru-RU"/>
              </w:rPr>
            </w:pPr>
            <w:r>
              <w:rPr>
                <w:sz w:val="20"/>
                <w:szCs w:val="20"/>
                <w:lang w:val="ru-RU"/>
              </w:rPr>
              <w:t xml:space="preserve">            </w:t>
            </w:r>
            <w:r w:rsidR="00845968" w:rsidRPr="00845968">
              <w:rPr>
                <w:sz w:val="20"/>
                <w:szCs w:val="20"/>
                <w:lang w:val="ru-RU"/>
              </w:rPr>
              <w:t xml:space="preserve">Регистар друштава за ревизију и самосталних ревизора, као минимум садржи: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1) пословно име, адресу, матични број, ПИБ и правну форму;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2) контакт податке и интернет адресу;</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3) адресу сваке филијале и повезаног лица у земљи и у иностранству;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4) име и презиме и регистарски број свих лиценцираних овлашћених ревизора који су запослени у друштву за ревизију, односно код самосталног ревизора;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5) податке о оснивачима, у складу са прописима о регистрацији привредних субјеката;</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6) податке о директору, односно о члановима органа управљања, у складу са прописима о регистрацији привредних субјеката;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7) податке о чланству у мрежи; </w:t>
            </w:r>
          </w:p>
          <w:p w:rsidR="00845968" w:rsidRPr="00845968" w:rsidRDefault="00F45402" w:rsidP="00BF504E">
            <w:pPr>
              <w:jc w:val="both"/>
              <w:rPr>
                <w:sz w:val="20"/>
                <w:szCs w:val="20"/>
                <w:lang w:val="ru-RU"/>
              </w:rPr>
            </w:pPr>
            <w:r>
              <w:rPr>
                <w:sz w:val="20"/>
                <w:szCs w:val="20"/>
                <w:lang w:val="ru-RU"/>
              </w:rPr>
              <w:t xml:space="preserve">            </w:t>
            </w:r>
            <w:r w:rsidR="00845968" w:rsidRPr="00845968">
              <w:rPr>
                <w:sz w:val="20"/>
                <w:szCs w:val="20"/>
                <w:lang w:val="ru-RU"/>
              </w:rPr>
              <w:t xml:space="preserve">8) све остале регистрације друштва за ревизију, односно самосталног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 </w:t>
            </w:r>
          </w:p>
          <w:p w:rsidR="003C447B" w:rsidRPr="00845968" w:rsidRDefault="003C447B" w:rsidP="0017665F">
            <w:pPr>
              <w:ind w:firstLine="720"/>
              <w:jc w:val="both"/>
              <w:rPr>
                <w:sz w:val="20"/>
                <w:szCs w:val="20"/>
                <w:lang w:val="ru-RU"/>
              </w:rPr>
            </w:pPr>
          </w:p>
        </w:tc>
        <w:tc>
          <w:tcPr>
            <w:tcW w:w="661" w:type="pct"/>
          </w:tcPr>
          <w:p w:rsidR="003C447B" w:rsidRPr="007668B3" w:rsidRDefault="003C447B" w:rsidP="0017665F">
            <w:pPr>
              <w:rPr>
                <w:sz w:val="20"/>
                <w:szCs w:val="20"/>
                <w:lang w:val="sr-Cyrl-CS"/>
              </w:rPr>
            </w:pPr>
            <w:r w:rsidRPr="007668B3">
              <w:rPr>
                <w:sz w:val="20"/>
                <w:szCs w:val="20"/>
                <w:lang w:val="sr-Cyrl-CS"/>
              </w:rPr>
              <w:t>Потпуно усклађено</w:t>
            </w:r>
          </w:p>
        </w:tc>
        <w:tc>
          <w:tcPr>
            <w:tcW w:w="681" w:type="pct"/>
          </w:tcPr>
          <w:p w:rsidR="003C447B" w:rsidRPr="007668B3" w:rsidRDefault="003C447B" w:rsidP="0017665F">
            <w:pPr>
              <w:rPr>
                <w:sz w:val="20"/>
                <w:szCs w:val="20"/>
                <w:lang w:val="sr-Latn-CS"/>
              </w:rPr>
            </w:pPr>
          </w:p>
        </w:tc>
      </w:tr>
      <w:tr w:rsidR="0069202C" w:rsidRPr="007668B3" w:rsidTr="00871DC9">
        <w:tc>
          <w:tcPr>
            <w:tcW w:w="294" w:type="pct"/>
          </w:tcPr>
          <w:p w:rsidR="0069202C" w:rsidRPr="007668B3" w:rsidRDefault="0069202C" w:rsidP="0069202C">
            <w:pPr>
              <w:rPr>
                <w:sz w:val="20"/>
                <w:szCs w:val="20"/>
                <w:lang w:val="sr-Cyrl-CS"/>
              </w:rPr>
            </w:pPr>
            <w:r w:rsidRPr="007668B3">
              <w:rPr>
                <w:sz w:val="20"/>
                <w:szCs w:val="20"/>
                <w:lang w:val="sr-Cyrl-CS"/>
              </w:rPr>
              <w:t xml:space="preserve">16.2 </w:t>
            </w:r>
          </w:p>
        </w:tc>
        <w:tc>
          <w:tcPr>
            <w:tcW w:w="1330" w:type="pct"/>
          </w:tcPr>
          <w:p w:rsidR="0069202C" w:rsidRPr="007668B3" w:rsidRDefault="00BF504E" w:rsidP="0069202C">
            <w:pPr>
              <w:jc w:val="both"/>
              <w:rPr>
                <w:sz w:val="20"/>
                <w:szCs w:val="20"/>
                <w:lang w:val="ru-RU"/>
              </w:rPr>
            </w:pPr>
            <w:r>
              <w:rPr>
                <w:sz w:val="20"/>
                <w:szCs w:val="20"/>
                <w:lang w:val="ru-RU"/>
              </w:rPr>
              <w:t xml:space="preserve">             </w:t>
            </w:r>
            <w:r w:rsidR="0069202C" w:rsidRPr="007668B3">
              <w:rPr>
                <w:sz w:val="20"/>
                <w:szCs w:val="20"/>
                <w:lang w:val="ru-RU"/>
              </w:rPr>
              <w:t>Ревизори трећих земаља регистровани у складу са чланом 45 треба у регистру јасно да се идентификују као такви, а не као законски ревизори.</w:t>
            </w:r>
          </w:p>
        </w:tc>
        <w:tc>
          <w:tcPr>
            <w:tcW w:w="407" w:type="pct"/>
          </w:tcPr>
          <w:p w:rsidR="0069202C" w:rsidRPr="0069202C" w:rsidRDefault="0069202C" w:rsidP="0069202C">
            <w:pPr>
              <w:rPr>
                <w:sz w:val="20"/>
                <w:szCs w:val="20"/>
                <w:lang w:val="sr-Cyrl-CS"/>
              </w:rPr>
            </w:pPr>
            <w:r w:rsidRPr="0069202C">
              <w:rPr>
                <w:sz w:val="20"/>
                <w:szCs w:val="20"/>
                <w:lang w:val="sr-Cyrl-CS"/>
              </w:rPr>
              <w:t>6</w:t>
            </w:r>
            <w:r w:rsidR="00F857DD">
              <w:rPr>
                <w:sz w:val="20"/>
                <w:szCs w:val="20"/>
                <w:lang w:val="sr-Cyrl-CS"/>
              </w:rPr>
              <w:t>6</w:t>
            </w:r>
            <w:r w:rsidRPr="0069202C">
              <w:rPr>
                <w:sz w:val="20"/>
                <w:szCs w:val="20"/>
                <w:lang w:val="sr-Cyrl-CS"/>
              </w:rPr>
              <w:t>.4-5.</w:t>
            </w: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9C79C6" w:rsidRDefault="009C79C6" w:rsidP="0069202C">
            <w:pPr>
              <w:rPr>
                <w:sz w:val="20"/>
                <w:szCs w:val="20"/>
                <w:lang w:val="sr-Cyrl-CS"/>
              </w:rPr>
            </w:pPr>
          </w:p>
          <w:p w:rsidR="005250EF" w:rsidRDefault="005250EF" w:rsidP="0069202C">
            <w:pPr>
              <w:rPr>
                <w:sz w:val="20"/>
                <w:szCs w:val="20"/>
                <w:lang w:val="sr-Cyrl-CS"/>
              </w:rPr>
            </w:pPr>
          </w:p>
          <w:p w:rsidR="0069202C" w:rsidRPr="00A60422" w:rsidRDefault="009A197B" w:rsidP="0069202C">
            <w:pPr>
              <w:rPr>
                <w:sz w:val="20"/>
                <w:szCs w:val="20"/>
                <w:lang w:val="sr-Cyrl-CS"/>
              </w:rPr>
            </w:pPr>
            <w:r w:rsidRPr="00A60422">
              <w:rPr>
                <w:sz w:val="20"/>
                <w:szCs w:val="20"/>
                <w:lang w:val="sr-Cyrl-CS"/>
              </w:rPr>
              <w:t>6</w:t>
            </w:r>
            <w:r w:rsidR="00F857DD">
              <w:rPr>
                <w:sz w:val="20"/>
                <w:szCs w:val="20"/>
                <w:lang w:val="sr-Cyrl-CS"/>
              </w:rPr>
              <w:t>8</w:t>
            </w:r>
            <w:r w:rsidR="0041445F">
              <w:rPr>
                <w:sz w:val="20"/>
                <w:szCs w:val="20"/>
                <w:lang w:val="sr-Cyrl-CS"/>
              </w:rPr>
              <w:t>.4</w:t>
            </w:r>
            <w:r w:rsidRPr="00A60422">
              <w:rPr>
                <w:sz w:val="20"/>
                <w:szCs w:val="20"/>
                <w:lang w:val="sr-Cyrl-CS"/>
              </w:rPr>
              <w:t>-5.</w:t>
            </w:r>
          </w:p>
          <w:p w:rsidR="0069202C" w:rsidRPr="00E62652" w:rsidRDefault="0069202C" w:rsidP="0069202C">
            <w:pPr>
              <w:rPr>
                <w:sz w:val="20"/>
                <w:szCs w:val="20"/>
                <w:highlight w:val="yellow"/>
                <w:lang w:val="sr-Cyrl-CS"/>
              </w:rPr>
            </w:pPr>
          </w:p>
        </w:tc>
        <w:tc>
          <w:tcPr>
            <w:tcW w:w="1627" w:type="pct"/>
          </w:tcPr>
          <w:p w:rsidR="0069202C" w:rsidRPr="0069202C" w:rsidRDefault="00BF504E" w:rsidP="0069202C">
            <w:pPr>
              <w:jc w:val="both"/>
              <w:rPr>
                <w:sz w:val="20"/>
                <w:szCs w:val="20"/>
                <w:lang w:val="ru-RU" w:eastAsia="sr-Latn-CS"/>
              </w:rPr>
            </w:pPr>
            <w:r>
              <w:rPr>
                <w:sz w:val="20"/>
                <w:szCs w:val="20"/>
                <w:lang w:val="ru-RU" w:eastAsia="sr-Latn-CS"/>
              </w:rPr>
              <w:lastRenderedPageBreak/>
              <w:t xml:space="preserve">              </w:t>
            </w:r>
            <w:r w:rsidR="0069202C" w:rsidRPr="0069202C">
              <w:rPr>
                <w:sz w:val="20"/>
                <w:szCs w:val="20"/>
                <w:lang w:val="ru-RU" w:eastAsia="sr-Latn-CS"/>
              </w:rPr>
              <w:t xml:space="preserve">Подаци који се достављају Комори, а које достављају ревизорска друштва држава чланица и ревизорска друштва трећих земаља морају да буду преведени на српски језик од стране овлашћеног лица у складу са законом.   </w:t>
            </w:r>
          </w:p>
          <w:p w:rsidR="0069202C" w:rsidRDefault="00BF504E" w:rsidP="0069202C">
            <w:pPr>
              <w:autoSpaceDE w:val="0"/>
              <w:autoSpaceDN w:val="0"/>
              <w:adjustRightInd w:val="0"/>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Ревизорска друштва трећих земаља, која су регистрованa у складу са овим законом, у </w:t>
            </w:r>
            <w:r w:rsidR="0069202C" w:rsidRPr="0069202C">
              <w:rPr>
                <w:sz w:val="20"/>
                <w:szCs w:val="20"/>
                <w:lang w:val="ru-RU" w:eastAsia="sr-Latn-CS"/>
              </w:rPr>
              <w:lastRenderedPageBreak/>
              <w:t>регистру из става 1. овог члана морају као таква, посебно да буду означена.</w:t>
            </w:r>
          </w:p>
          <w:p w:rsidR="005250EF" w:rsidRDefault="005250EF" w:rsidP="0069202C">
            <w:pPr>
              <w:autoSpaceDE w:val="0"/>
              <w:autoSpaceDN w:val="0"/>
              <w:adjustRightInd w:val="0"/>
              <w:jc w:val="both"/>
              <w:rPr>
                <w:sz w:val="20"/>
                <w:szCs w:val="20"/>
                <w:lang w:val="ru-RU" w:eastAsia="sr-Latn-CS"/>
              </w:rPr>
            </w:pPr>
          </w:p>
          <w:p w:rsidR="009A197B" w:rsidRPr="00A60422" w:rsidRDefault="00BF504E" w:rsidP="009A197B">
            <w:pPr>
              <w:autoSpaceDE w:val="0"/>
              <w:autoSpaceDN w:val="0"/>
              <w:adjustRightInd w:val="0"/>
              <w:jc w:val="both"/>
              <w:rPr>
                <w:sz w:val="20"/>
                <w:szCs w:val="20"/>
                <w:lang w:val="sr-Cyrl-CS" w:eastAsia="sr-Latn-CS"/>
              </w:rPr>
            </w:pPr>
            <w:r>
              <w:rPr>
                <w:sz w:val="20"/>
                <w:szCs w:val="20"/>
                <w:lang w:val="sr-Cyrl-CS" w:eastAsia="sr-Latn-CS"/>
              </w:rPr>
              <w:t xml:space="preserve">               </w:t>
            </w:r>
            <w:r w:rsidR="009A197B" w:rsidRPr="00A60422">
              <w:rPr>
                <w:sz w:val="20"/>
                <w:szCs w:val="20"/>
                <w:lang w:val="sr-Cyrl-CS" w:eastAsia="sr-Latn-CS"/>
              </w:rPr>
              <w:t xml:space="preserve">Подаци који се достављају Комори, а које достављају ревизори држава чланица и ревизори трећих земаља морају да буду преведени на српски језик од стране овлашћеног лица у складу са законом. </w:t>
            </w:r>
          </w:p>
          <w:p w:rsidR="009A197B" w:rsidRPr="00A60422" w:rsidRDefault="00BF504E" w:rsidP="009A197B">
            <w:pPr>
              <w:autoSpaceDE w:val="0"/>
              <w:autoSpaceDN w:val="0"/>
              <w:adjustRightInd w:val="0"/>
              <w:jc w:val="both"/>
              <w:rPr>
                <w:sz w:val="20"/>
                <w:szCs w:val="20"/>
                <w:lang w:val="ru-RU" w:eastAsia="sr-Latn-CS"/>
              </w:rPr>
            </w:pPr>
            <w:r>
              <w:rPr>
                <w:sz w:val="20"/>
                <w:szCs w:val="20"/>
                <w:lang w:val="sr-Cyrl-CS" w:eastAsia="sr-Latn-CS"/>
              </w:rPr>
              <w:t xml:space="preserve">               </w:t>
            </w:r>
            <w:r w:rsidR="009A197B" w:rsidRPr="00A60422">
              <w:rPr>
                <w:sz w:val="20"/>
                <w:szCs w:val="20"/>
                <w:lang w:val="sr-Cyrl-CS" w:eastAsia="sr-Latn-CS"/>
              </w:rPr>
              <w:t>Ревизори трећих земаља, који су регистрован</w:t>
            </w:r>
            <w:r w:rsidR="009A197B" w:rsidRPr="00A60422">
              <w:rPr>
                <w:sz w:val="20"/>
                <w:szCs w:val="20"/>
                <w:lang w:eastAsia="sr-Latn-CS"/>
              </w:rPr>
              <w:t>и</w:t>
            </w:r>
            <w:r w:rsidR="009A197B" w:rsidRPr="00A60422">
              <w:rPr>
                <w:sz w:val="20"/>
                <w:szCs w:val="20"/>
                <w:lang w:val="sr-Cyrl-CS" w:eastAsia="sr-Latn-CS"/>
              </w:rPr>
              <w:t xml:space="preserve"> у складу са овим законом, у регистру из става 1. овог члана морају као такви, посебно да буду означени.</w:t>
            </w:r>
          </w:p>
          <w:p w:rsidR="009A197B" w:rsidRPr="008A466A" w:rsidRDefault="009A197B" w:rsidP="0069202C">
            <w:pPr>
              <w:autoSpaceDE w:val="0"/>
              <w:autoSpaceDN w:val="0"/>
              <w:adjustRightInd w:val="0"/>
              <w:jc w:val="both"/>
              <w:rPr>
                <w:rFonts w:eastAsia="TimesNewRoman"/>
                <w:sz w:val="20"/>
                <w:szCs w:val="20"/>
                <w:highlight w:val="yellow"/>
                <w:lang w:val="ru-RU"/>
              </w:rPr>
            </w:pPr>
          </w:p>
        </w:tc>
        <w:tc>
          <w:tcPr>
            <w:tcW w:w="661" w:type="pct"/>
          </w:tcPr>
          <w:p w:rsidR="0069202C" w:rsidRPr="007668B3" w:rsidRDefault="0069202C" w:rsidP="0069202C">
            <w:pPr>
              <w:rPr>
                <w:sz w:val="20"/>
                <w:szCs w:val="20"/>
                <w:lang w:val="sr-Cyrl-CS"/>
              </w:rPr>
            </w:pPr>
            <w:r w:rsidRPr="007668B3">
              <w:rPr>
                <w:sz w:val="20"/>
                <w:szCs w:val="20"/>
                <w:lang w:val="sr-Cyrl-CS"/>
              </w:rPr>
              <w:lastRenderedPageBreak/>
              <w:t>Потпуно усклађено</w:t>
            </w:r>
          </w:p>
        </w:tc>
        <w:tc>
          <w:tcPr>
            <w:tcW w:w="681" w:type="pct"/>
          </w:tcPr>
          <w:p w:rsidR="0069202C" w:rsidRPr="007668B3" w:rsidRDefault="0069202C" w:rsidP="0069202C">
            <w:pPr>
              <w:rPr>
                <w:sz w:val="20"/>
                <w:szCs w:val="20"/>
              </w:rPr>
            </w:pPr>
          </w:p>
        </w:tc>
      </w:tr>
      <w:tr w:rsidR="003C447B" w:rsidRPr="007668B3" w:rsidTr="00871DC9">
        <w:tc>
          <w:tcPr>
            <w:tcW w:w="294" w:type="pct"/>
            <w:shd w:val="clear" w:color="auto" w:fill="auto"/>
          </w:tcPr>
          <w:p w:rsidR="003C447B" w:rsidRPr="007668B3" w:rsidRDefault="003C447B" w:rsidP="0017665F">
            <w:pPr>
              <w:rPr>
                <w:sz w:val="20"/>
                <w:szCs w:val="20"/>
                <w:lang w:val="sr-Cyrl-CS"/>
              </w:rPr>
            </w:pPr>
            <w:r w:rsidRPr="007668B3">
              <w:rPr>
                <w:sz w:val="20"/>
                <w:szCs w:val="20"/>
                <w:lang w:val="sr-Cyrl-CS"/>
              </w:rPr>
              <w:lastRenderedPageBreak/>
              <w:t>17.1</w:t>
            </w:r>
          </w:p>
        </w:tc>
        <w:tc>
          <w:tcPr>
            <w:tcW w:w="1330" w:type="pct"/>
            <w:shd w:val="clear" w:color="auto" w:fill="auto"/>
          </w:tcPr>
          <w:p w:rsidR="003C447B" w:rsidRPr="007668B3" w:rsidRDefault="00BF504E" w:rsidP="0017665F">
            <w:pPr>
              <w:jc w:val="both"/>
              <w:rPr>
                <w:sz w:val="20"/>
                <w:szCs w:val="20"/>
                <w:lang w:val="ru-RU"/>
              </w:rPr>
            </w:pPr>
            <w:r>
              <w:rPr>
                <w:sz w:val="20"/>
                <w:szCs w:val="20"/>
                <w:lang w:val="ru-RU"/>
              </w:rPr>
              <w:t xml:space="preserve">                </w:t>
            </w:r>
            <w:r w:rsidR="003C447B" w:rsidRPr="007668B3">
              <w:rPr>
                <w:sz w:val="20"/>
                <w:szCs w:val="20"/>
                <w:lang w:val="ru-RU"/>
              </w:rPr>
              <w:t>У вези ревизорских друштава, јавни регистар треба да садржи најмање следеће информације:</w:t>
            </w:r>
          </w:p>
          <w:p w:rsidR="003C447B" w:rsidRPr="007668B3" w:rsidRDefault="003C447B" w:rsidP="00BF504E">
            <w:pPr>
              <w:jc w:val="both"/>
              <w:rPr>
                <w:sz w:val="20"/>
                <w:szCs w:val="20"/>
                <w:lang w:val="ru-RU"/>
              </w:rPr>
            </w:pPr>
            <w:r w:rsidRPr="007668B3">
              <w:rPr>
                <w:sz w:val="20"/>
                <w:szCs w:val="20"/>
                <w:lang w:val="ru-RU"/>
              </w:rPr>
              <w:t>(а)</w:t>
            </w:r>
            <w:r w:rsidRPr="007668B3">
              <w:rPr>
                <w:sz w:val="20"/>
                <w:szCs w:val="20"/>
                <w:lang w:val="ru-RU"/>
              </w:rPr>
              <w:tab/>
              <w:t>назив, адресу и идентификациони број;</w:t>
            </w:r>
          </w:p>
          <w:p w:rsidR="003C447B" w:rsidRPr="007668B3" w:rsidRDefault="003C447B" w:rsidP="00BF504E">
            <w:pPr>
              <w:jc w:val="both"/>
              <w:rPr>
                <w:sz w:val="20"/>
                <w:szCs w:val="20"/>
                <w:lang w:val="ru-RU"/>
              </w:rPr>
            </w:pPr>
            <w:r w:rsidRPr="007668B3">
              <w:rPr>
                <w:sz w:val="20"/>
                <w:szCs w:val="20"/>
                <w:lang w:val="sr-Cyrl-CS"/>
              </w:rPr>
              <w:t>(б)</w:t>
            </w:r>
            <w:r w:rsidRPr="007668B3">
              <w:rPr>
                <w:sz w:val="20"/>
                <w:szCs w:val="20"/>
                <w:lang w:val="sr-Cyrl-CS"/>
              </w:rPr>
              <w:tab/>
            </w:r>
            <w:r w:rsidRPr="007668B3">
              <w:rPr>
                <w:sz w:val="20"/>
                <w:szCs w:val="20"/>
                <w:lang w:val="ru-RU"/>
              </w:rPr>
              <w:t>правн</w:t>
            </w:r>
            <w:r w:rsidRPr="007668B3">
              <w:rPr>
                <w:sz w:val="20"/>
                <w:szCs w:val="20"/>
                <w:lang w:val="sr-Cyrl-CS"/>
              </w:rPr>
              <w:t>у форму</w:t>
            </w:r>
            <w:r w:rsidRPr="007668B3">
              <w:rPr>
                <w:sz w:val="20"/>
                <w:szCs w:val="20"/>
                <w:lang w:val="ru-RU"/>
              </w:rPr>
              <w:t>;</w:t>
            </w:r>
          </w:p>
          <w:p w:rsidR="003C447B" w:rsidRPr="007668B3" w:rsidRDefault="003C447B" w:rsidP="00BF504E">
            <w:pPr>
              <w:jc w:val="both"/>
              <w:rPr>
                <w:sz w:val="20"/>
                <w:szCs w:val="20"/>
                <w:lang w:val="ru-RU"/>
              </w:rPr>
            </w:pPr>
            <w:r w:rsidRPr="007668B3">
              <w:rPr>
                <w:sz w:val="20"/>
                <w:szCs w:val="20"/>
                <w:lang w:val="ru-RU"/>
              </w:rPr>
              <w:t>(ц)</w:t>
            </w:r>
            <w:r w:rsidRPr="007668B3">
              <w:rPr>
                <w:sz w:val="20"/>
                <w:szCs w:val="20"/>
                <w:lang w:val="ru-RU"/>
              </w:rPr>
              <w:tab/>
              <w:t>информације за контакт, главну особу за контакт и, уколико постоји, адресу вебсајта;</w:t>
            </w:r>
          </w:p>
          <w:p w:rsidR="003C447B" w:rsidRPr="007668B3" w:rsidRDefault="003C447B" w:rsidP="00BF504E">
            <w:pPr>
              <w:jc w:val="both"/>
              <w:rPr>
                <w:sz w:val="20"/>
                <w:szCs w:val="20"/>
                <w:lang w:val="ru-RU"/>
              </w:rPr>
            </w:pPr>
            <w:r w:rsidRPr="007668B3">
              <w:rPr>
                <w:sz w:val="20"/>
                <w:szCs w:val="20"/>
                <w:lang w:val="ru-RU"/>
              </w:rPr>
              <w:t>(д)</w:t>
            </w:r>
            <w:r w:rsidRPr="007668B3">
              <w:rPr>
                <w:sz w:val="20"/>
                <w:szCs w:val="20"/>
                <w:lang w:val="ru-RU"/>
              </w:rPr>
              <w:tab/>
              <w:t>адресу сваке канцеларије у односној држави чланици;</w:t>
            </w:r>
          </w:p>
          <w:p w:rsidR="003C447B" w:rsidRPr="007668B3" w:rsidRDefault="003C447B" w:rsidP="00BF504E">
            <w:pPr>
              <w:jc w:val="both"/>
              <w:rPr>
                <w:sz w:val="20"/>
                <w:szCs w:val="20"/>
                <w:lang w:val="ru-RU"/>
              </w:rPr>
            </w:pPr>
            <w:r w:rsidRPr="007668B3">
              <w:rPr>
                <w:sz w:val="20"/>
                <w:szCs w:val="20"/>
                <w:lang w:val="ru-RU"/>
              </w:rPr>
              <w:t>(е)</w:t>
            </w:r>
            <w:r w:rsidRPr="007668B3">
              <w:rPr>
                <w:sz w:val="20"/>
                <w:szCs w:val="20"/>
                <w:lang w:val="ru-RU"/>
              </w:rPr>
              <w:tab/>
              <w:t>назив и идентификациони број свих законских ревизора запослених или у виду партнерског односа или на неки други начин повезаних са ревизорским друштвом;</w:t>
            </w:r>
          </w:p>
          <w:p w:rsidR="003C447B" w:rsidRPr="007668B3" w:rsidRDefault="003C447B" w:rsidP="00BF504E">
            <w:pPr>
              <w:jc w:val="both"/>
              <w:rPr>
                <w:sz w:val="20"/>
                <w:szCs w:val="20"/>
                <w:lang w:val="ru-RU"/>
              </w:rPr>
            </w:pPr>
            <w:r w:rsidRPr="007668B3">
              <w:rPr>
                <w:sz w:val="20"/>
                <w:szCs w:val="20"/>
                <w:lang w:val="ru-RU"/>
              </w:rPr>
              <w:t>(ф)</w:t>
            </w:r>
            <w:r w:rsidRPr="007668B3">
              <w:rPr>
                <w:sz w:val="20"/>
                <w:szCs w:val="20"/>
                <w:lang w:val="ru-RU"/>
              </w:rPr>
              <w:tab/>
              <w:t>називе и пословне адресе свих власника или акционара;</w:t>
            </w:r>
          </w:p>
          <w:p w:rsidR="003C447B" w:rsidRPr="007668B3" w:rsidRDefault="003C447B" w:rsidP="00BF504E">
            <w:pPr>
              <w:jc w:val="both"/>
              <w:rPr>
                <w:sz w:val="20"/>
                <w:szCs w:val="20"/>
                <w:lang w:val="ru-RU"/>
              </w:rPr>
            </w:pPr>
            <w:r w:rsidRPr="007668B3">
              <w:rPr>
                <w:sz w:val="20"/>
                <w:szCs w:val="20"/>
                <w:lang w:val="ru-RU"/>
              </w:rPr>
              <w:t>(г)</w:t>
            </w:r>
            <w:r w:rsidRPr="007668B3">
              <w:rPr>
                <w:sz w:val="20"/>
                <w:szCs w:val="20"/>
                <w:lang w:val="ru-RU"/>
              </w:rPr>
              <w:tab/>
              <w:t>називе и пословне адресе свих чланова административног или управљачког органа;</w:t>
            </w:r>
          </w:p>
          <w:p w:rsidR="003C447B" w:rsidRPr="007668B3" w:rsidRDefault="003C447B" w:rsidP="00BF504E">
            <w:pPr>
              <w:jc w:val="both"/>
              <w:rPr>
                <w:sz w:val="20"/>
                <w:szCs w:val="20"/>
                <w:lang w:val="ru-RU"/>
              </w:rPr>
            </w:pPr>
            <w:r w:rsidRPr="007668B3">
              <w:rPr>
                <w:sz w:val="20"/>
                <w:szCs w:val="20"/>
                <w:lang w:val="ru-RU"/>
              </w:rPr>
              <w:lastRenderedPageBreak/>
              <w:t>(х)</w:t>
            </w:r>
            <w:r w:rsidRPr="007668B3">
              <w:rPr>
                <w:sz w:val="20"/>
                <w:szCs w:val="20"/>
                <w:lang w:val="ru-RU"/>
              </w:rPr>
              <w:tab/>
              <w:t>уколико је примењиво, податак о чланству у мрежи и списак имена и адреса чланица и њихових повезаних друштава или напомену о извору таквих података којем може јавно да се приступи;</w:t>
            </w:r>
          </w:p>
          <w:p w:rsidR="003C447B" w:rsidRPr="007668B3" w:rsidRDefault="003C447B" w:rsidP="00BF504E">
            <w:pPr>
              <w:tabs>
                <w:tab w:val="left" w:pos="550"/>
                <w:tab w:val="left" w:pos="1100"/>
              </w:tabs>
              <w:jc w:val="both"/>
              <w:rPr>
                <w:sz w:val="20"/>
                <w:szCs w:val="20"/>
                <w:lang w:val="ru-RU"/>
              </w:rPr>
            </w:pPr>
            <w:r w:rsidRPr="007668B3">
              <w:rPr>
                <w:sz w:val="20"/>
                <w:szCs w:val="20"/>
                <w:lang w:val="ru-RU"/>
              </w:rPr>
              <w:t>(ха) све друге уписе као ревизорског друштва у регистар/регистре надлежних органа других држава чланица и као ревизорског друштва у трећим земљама, укључујући и назив(е) регистрационог(их) органа и, уколико је примењиво, идентификациони број (бројеве),</w:t>
            </w:r>
          </w:p>
          <w:p w:rsidR="003C447B" w:rsidRPr="007668B3" w:rsidRDefault="003C447B" w:rsidP="00BF504E">
            <w:pPr>
              <w:tabs>
                <w:tab w:val="left" w:pos="550"/>
                <w:tab w:val="left" w:pos="1100"/>
              </w:tabs>
              <w:jc w:val="both"/>
              <w:rPr>
                <w:sz w:val="20"/>
                <w:szCs w:val="20"/>
              </w:rPr>
            </w:pPr>
            <w:r w:rsidRPr="007668B3">
              <w:rPr>
                <w:sz w:val="20"/>
                <w:szCs w:val="20"/>
              </w:rPr>
              <w:t>j) по потреби, да ли је друштво за ревизију регистровано у складу са чланом 3а став 3.</w:t>
            </w:r>
          </w:p>
          <w:p w:rsidR="003C447B" w:rsidRPr="007668B3" w:rsidRDefault="003C447B" w:rsidP="0017665F">
            <w:pPr>
              <w:rPr>
                <w:sz w:val="20"/>
                <w:szCs w:val="20"/>
                <w:lang w:val="sr-Cyrl-CS"/>
              </w:rPr>
            </w:pPr>
          </w:p>
        </w:tc>
        <w:tc>
          <w:tcPr>
            <w:tcW w:w="407" w:type="pct"/>
            <w:shd w:val="clear" w:color="auto" w:fill="auto"/>
          </w:tcPr>
          <w:p w:rsidR="003C447B" w:rsidRPr="0069202C" w:rsidRDefault="0069202C" w:rsidP="0017665F">
            <w:pPr>
              <w:rPr>
                <w:sz w:val="20"/>
                <w:szCs w:val="20"/>
                <w:lang w:val="sr-Cyrl-CS"/>
              </w:rPr>
            </w:pPr>
            <w:r w:rsidRPr="0069202C">
              <w:rPr>
                <w:sz w:val="20"/>
                <w:szCs w:val="20"/>
                <w:lang w:val="sr-Cyrl-CS"/>
              </w:rPr>
              <w:lastRenderedPageBreak/>
              <w:t>6</w:t>
            </w:r>
            <w:r w:rsidR="00343D53">
              <w:rPr>
                <w:sz w:val="20"/>
                <w:szCs w:val="20"/>
                <w:lang w:val="sr-Cyrl-CS"/>
              </w:rPr>
              <w:t>6</w:t>
            </w:r>
            <w:r w:rsidRPr="0069202C">
              <w:rPr>
                <w:sz w:val="20"/>
                <w:szCs w:val="20"/>
                <w:lang w:val="sr-Cyrl-CS"/>
              </w:rPr>
              <w:t>.</w:t>
            </w:r>
            <w:r>
              <w:rPr>
                <w:sz w:val="20"/>
                <w:szCs w:val="20"/>
                <w:lang w:val="sr-Cyrl-CS"/>
              </w:rPr>
              <w:t>1.</w:t>
            </w:r>
          </w:p>
          <w:p w:rsidR="003C447B" w:rsidRPr="0069202C" w:rsidRDefault="003C447B" w:rsidP="0017665F">
            <w:pPr>
              <w:rPr>
                <w:sz w:val="20"/>
                <w:szCs w:val="20"/>
                <w:lang w:val="sr-Cyrl-CS"/>
              </w:rPr>
            </w:pPr>
          </w:p>
          <w:p w:rsidR="003C447B" w:rsidRPr="0069202C" w:rsidRDefault="003C447B" w:rsidP="0017665F">
            <w:pPr>
              <w:rPr>
                <w:sz w:val="20"/>
                <w:szCs w:val="20"/>
                <w:lang w:val="sr-Cyrl-CS"/>
              </w:rPr>
            </w:pPr>
          </w:p>
        </w:tc>
        <w:tc>
          <w:tcPr>
            <w:tcW w:w="1627" w:type="pct"/>
            <w:shd w:val="clear" w:color="auto" w:fill="auto"/>
          </w:tcPr>
          <w:p w:rsidR="0069202C" w:rsidRPr="0069202C" w:rsidRDefault="005250EF" w:rsidP="009A197B">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Регистар друштава за ревизију и самосталних ревизора, као минимум садржи: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1) пословно име, адресу, матични број, ПИБ и правну форму;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2) контакт податке и интернет адресу;</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3) адресу сваке филијале и повезаног лица у земљи и у иностранству;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4) име и презиме и регистарски број свих лиценцираних овлашћених ревизора који су запослени у друштву за ревизију, односно код самосталног ревизора;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5) податке о оснивачима, у складу са прописима о регистрацији привредних субјеката;</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6) податке о директору, односно о члановима органа управљања, у складу са прописима о регистрацији привредних субјеката;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 xml:space="preserve">7) податке о чланству у мрежи; </w:t>
            </w:r>
          </w:p>
          <w:p w:rsidR="0069202C" w:rsidRPr="0069202C" w:rsidRDefault="005250EF" w:rsidP="00BF504E">
            <w:pPr>
              <w:jc w:val="both"/>
              <w:rPr>
                <w:sz w:val="20"/>
                <w:szCs w:val="20"/>
                <w:lang w:val="ru-RU" w:eastAsia="sr-Latn-CS"/>
              </w:rPr>
            </w:pPr>
            <w:r>
              <w:rPr>
                <w:sz w:val="20"/>
                <w:szCs w:val="20"/>
                <w:lang w:val="ru-RU" w:eastAsia="sr-Latn-CS"/>
              </w:rPr>
              <w:t xml:space="preserve">            </w:t>
            </w:r>
            <w:r w:rsidR="0069202C" w:rsidRPr="0069202C">
              <w:rPr>
                <w:sz w:val="20"/>
                <w:szCs w:val="20"/>
                <w:lang w:val="ru-RU" w:eastAsia="sr-Latn-CS"/>
              </w:rPr>
              <w:t>8) све остале регистрације друштва за ревизију, односно самосталног ревизора код надлежних органа држава чланица и надлежних органа трећих земаља, укључујући назив органа за регистрацију и регистарски број ако постоји</w:t>
            </w:r>
            <w:r w:rsidR="0069202C">
              <w:rPr>
                <w:sz w:val="20"/>
                <w:szCs w:val="20"/>
                <w:lang w:val="ru-RU" w:eastAsia="sr-Latn-CS"/>
              </w:rPr>
              <w:t>.</w:t>
            </w:r>
            <w:r w:rsidR="0069202C" w:rsidRPr="0069202C">
              <w:rPr>
                <w:sz w:val="20"/>
                <w:szCs w:val="20"/>
                <w:lang w:val="ru-RU" w:eastAsia="sr-Latn-CS"/>
              </w:rPr>
              <w:t xml:space="preserve"> </w:t>
            </w:r>
          </w:p>
          <w:p w:rsidR="003C447B" w:rsidRPr="0069202C" w:rsidRDefault="003C447B" w:rsidP="0069202C">
            <w:pPr>
              <w:jc w:val="both"/>
              <w:rPr>
                <w:sz w:val="20"/>
                <w:szCs w:val="20"/>
                <w:lang w:val="ru-RU" w:eastAsia="sr-Latn-CS"/>
              </w:rPr>
            </w:pPr>
          </w:p>
        </w:tc>
        <w:tc>
          <w:tcPr>
            <w:tcW w:w="661" w:type="pct"/>
            <w:shd w:val="clear" w:color="auto" w:fill="auto"/>
          </w:tcPr>
          <w:p w:rsidR="003C447B" w:rsidRPr="007668B3" w:rsidRDefault="003C447B"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17665F">
            <w:pPr>
              <w:rPr>
                <w:sz w:val="20"/>
                <w:szCs w:val="20"/>
                <w:lang w:val="sr-Latn-CS"/>
              </w:rPr>
            </w:pPr>
          </w:p>
        </w:tc>
      </w:tr>
      <w:tr w:rsidR="006E6B1E" w:rsidRPr="007668B3" w:rsidTr="00871DC9">
        <w:trPr>
          <w:trHeight w:val="1261"/>
        </w:trPr>
        <w:tc>
          <w:tcPr>
            <w:tcW w:w="294" w:type="pct"/>
          </w:tcPr>
          <w:p w:rsidR="006E6B1E" w:rsidRPr="007668B3" w:rsidRDefault="006E6B1E" w:rsidP="006E6B1E">
            <w:pPr>
              <w:rPr>
                <w:sz w:val="20"/>
                <w:szCs w:val="20"/>
                <w:lang w:val="sr-Cyrl-CS"/>
              </w:rPr>
            </w:pPr>
            <w:r w:rsidRPr="007668B3">
              <w:rPr>
                <w:sz w:val="20"/>
                <w:szCs w:val="20"/>
                <w:lang w:val="sr-Cyrl-CS"/>
              </w:rPr>
              <w:lastRenderedPageBreak/>
              <w:t>17.2</w:t>
            </w:r>
          </w:p>
          <w:p w:rsidR="006E6B1E" w:rsidRPr="007668B3" w:rsidRDefault="006E6B1E" w:rsidP="006E6B1E">
            <w:pPr>
              <w:rPr>
                <w:sz w:val="20"/>
                <w:szCs w:val="20"/>
                <w:lang w:val="sr-Cyrl-CS"/>
              </w:rPr>
            </w:pPr>
          </w:p>
          <w:p w:rsidR="006E6B1E" w:rsidRPr="007668B3" w:rsidRDefault="006E6B1E" w:rsidP="006E6B1E">
            <w:pPr>
              <w:rPr>
                <w:sz w:val="20"/>
                <w:szCs w:val="20"/>
                <w:lang w:val="sr-Cyrl-CS"/>
              </w:rPr>
            </w:pPr>
          </w:p>
        </w:tc>
        <w:tc>
          <w:tcPr>
            <w:tcW w:w="1330" w:type="pct"/>
          </w:tcPr>
          <w:p w:rsidR="006E6B1E" w:rsidRPr="007668B3" w:rsidRDefault="006E6B1E" w:rsidP="005605DC">
            <w:pPr>
              <w:numPr>
                <w:ilvl w:val="0"/>
                <w:numId w:val="6"/>
              </w:numPr>
              <w:ind w:left="0" w:firstLine="0"/>
              <w:jc w:val="both"/>
              <w:rPr>
                <w:sz w:val="20"/>
                <w:szCs w:val="20"/>
                <w:lang w:val="ru-RU"/>
              </w:rPr>
            </w:pPr>
            <w:r w:rsidRPr="007668B3">
              <w:rPr>
                <w:sz w:val="20"/>
                <w:szCs w:val="20"/>
                <w:lang w:val="ru-RU"/>
              </w:rPr>
              <w:t>Ревизорска друштва трећих земаља регистрована у складу са чланом 45 треба у регистру јасно да се идентификују као таква, а не као ревизорска друштва.</w:t>
            </w:r>
          </w:p>
        </w:tc>
        <w:tc>
          <w:tcPr>
            <w:tcW w:w="407" w:type="pct"/>
          </w:tcPr>
          <w:p w:rsidR="006E6B1E" w:rsidRPr="0069202C" w:rsidRDefault="006E6B1E" w:rsidP="006E6B1E">
            <w:pPr>
              <w:rPr>
                <w:sz w:val="20"/>
                <w:szCs w:val="20"/>
                <w:lang w:val="sr-Cyrl-CS"/>
              </w:rPr>
            </w:pPr>
            <w:r w:rsidRPr="0069202C">
              <w:rPr>
                <w:sz w:val="20"/>
                <w:szCs w:val="20"/>
                <w:lang w:val="sr-Cyrl-CS"/>
              </w:rPr>
              <w:t>6</w:t>
            </w:r>
            <w:r w:rsidR="00343D53">
              <w:rPr>
                <w:sz w:val="20"/>
                <w:szCs w:val="20"/>
                <w:lang w:val="sr-Cyrl-CS"/>
              </w:rPr>
              <w:t>6</w:t>
            </w:r>
            <w:r w:rsidRPr="0069202C">
              <w:rPr>
                <w:sz w:val="20"/>
                <w:szCs w:val="20"/>
                <w:lang w:val="sr-Cyrl-CS"/>
              </w:rPr>
              <w:t>.4-5.</w:t>
            </w:r>
          </w:p>
          <w:p w:rsidR="006E6B1E" w:rsidRPr="0069202C" w:rsidRDefault="006E6B1E" w:rsidP="006E6B1E">
            <w:pPr>
              <w:rPr>
                <w:sz w:val="20"/>
                <w:szCs w:val="20"/>
                <w:lang w:val="sr-Cyrl-CS"/>
              </w:rPr>
            </w:pPr>
          </w:p>
          <w:p w:rsidR="006E6B1E" w:rsidRPr="00E62652" w:rsidRDefault="006E6B1E" w:rsidP="006E6B1E">
            <w:pPr>
              <w:rPr>
                <w:sz w:val="20"/>
                <w:szCs w:val="20"/>
                <w:highlight w:val="yellow"/>
                <w:lang w:val="sr-Cyrl-CS"/>
              </w:rPr>
            </w:pPr>
          </w:p>
        </w:tc>
        <w:tc>
          <w:tcPr>
            <w:tcW w:w="1627" w:type="pct"/>
          </w:tcPr>
          <w:p w:rsidR="006E6B1E" w:rsidRPr="0069202C" w:rsidRDefault="00BF504E" w:rsidP="006E6B1E">
            <w:pPr>
              <w:jc w:val="both"/>
              <w:rPr>
                <w:sz w:val="20"/>
                <w:szCs w:val="20"/>
                <w:lang w:val="ru-RU" w:eastAsia="sr-Latn-CS"/>
              </w:rPr>
            </w:pPr>
            <w:r>
              <w:rPr>
                <w:sz w:val="20"/>
                <w:szCs w:val="20"/>
                <w:lang w:val="ru-RU" w:eastAsia="sr-Latn-CS"/>
              </w:rPr>
              <w:t xml:space="preserve">               </w:t>
            </w:r>
            <w:r w:rsidR="006E6B1E" w:rsidRPr="0069202C">
              <w:rPr>
                <w:sz w:val="20"/>
                <w:szCs w:val="20"/>
                <w:lang w:val="ru-RU" w:eastAsia="sr-Latn-CS"/>
              </w:rPr>
              <w:t xml:space="preserve">Подаци који се достављају Комори, а које достављају ревизорска друштва држава чланица и ревизорска друштва трећих земаља морају да буду преведени на српски језик од стране овлашћеног лица у складу са законом.   </w:t>
            </w:r>
          </w:p>
          <w:p w:rsidR="006E6B1E" w:rsidRPr="00F00E80" w:rsidRDefault="00BF504E" w:rsidP="006E6B1E">
            <w:pPr>
              <w:jc w:val="both"/>
              <w:rPr>
                <w:sz w:val="20"/>
                <w:szCs w:val="20"/>
                <w:highlight w:val="yellow"/>
                <w:lang w:val="sr-Cyrl-CS"/>
              </w:rPr>
            </w:pPr>
            <w:r>
              <w:rPr>
                <w:sz w:val="20"/>
                <w:szCs w:val="20"/>
                <w:lang w:val="ru-RU" w:eastAsia="sr-Latn-CS"/>
              </w:rPr>
              <w:t xml:space="preserve">               </w:t>
            </w:r>
            <w:r w:rsidR="006E6B1E" w:rsidRPr="0069202C">
              <w:rPr>
                <w:sz w:val="20"/>
                <w:szCs w:val="20"/>
                <w:lang w:val="ru-RU" w:eastAsia="sr-Latn-CS"/>
              </w:rPr>
              <w:t>Ревизорска друштва трећих земаља, која су регистрованa у складу са овим законом, у регистру из става 1. овог члана морају као таква, посебно да буду означена.</w:t>
            </w:r>
          </w:p>
        </w:tc>
        <w:tc>
          <w:tcPr>
            <w:tcW w:w="661" w:type="pct"/>
          </w:tcPr>
          <w:p w:rsidR="006E6B1E" w:rsidRPr="007668B3" w:rsidRDefault="006E6B1E" w:rsidP="006E6B1E">
            <w:pPr>
              <w:rPr>
                <w:sz w:val="20"/>
                <w:szCs w:val="20"/>
                <w:lang w:val="sr-Cyrl-CS"/>
              </w:rPr>
            </w:pPr>
            <w:r w:rsidRPr="007668B3">
              <w:rPr>
                <w:sz w:val="20"/>
                <w:szCs w:val="20"/>
                <w:lang w:val="sr-Cyrl-CS"/>
              </w:rPr>
              <w:t>Потпуно усклађено</w:t>
            </w:r>
          </w:p>
        </w:tc>
        <w:tc>
          <w:tcPr>
            <w:tcW w:w="681" w:type="pct"/>
          </w:tcPr>
          <w:p w:rsidR="006E6B1E" w:rsidRPr="007668B3" w:rsidRDefault="006E6B1E" w:rsidP="006E6B1E">
            <w:pPr>
              <w:rPr>
                <w:sz w:val="20"/>
                <w:szCs w:val="20"/>
                <w:lang w:val="sr-Cyrl-CS"/>
              </w:rPr>
            </w:pPr>
          </w:p>
        </w:tc>
      </w:tr>
      <w:tr w:rsidR="003C447B" w:rsidRPr="007668B3" w:rsidTr="00871DC9">
        <w:trPr>
          <w:trHeight w:val="1927"/>
        </w:trPr>
        <w:tc>
          <w:tcPr>
            <w:tcW w:w="294" w:type="pct"/>
          </w:tcPr>
          <w:p w:rsidR="003C447B" w:rsidRPr="007668B3" w:rsidRDefault="003C447B" w:rsidP="0017665F">
            <w:pPr>
              <w:rPr>
                <w:sz w:val="20"/>
                <w:szCs w:val="20"/>
                <w:lang w:val="sr-Cyrl-CS"/>
              </w:rPr>
            </w:pPr>
            <w:r w:rsidRPr="007668B3">
              <w:rPr>
                <w:sz w:val="20"/>
                <w:szCs w:val="20"/>
                <w:lang w:val="sr-Cyrl-CS"/>
              </w:rPr>
              <w:t>18.</w:t>
            </w:r>
          </w:p>
        </w:tc>
        <w:tc>
          <w:tcPr>
            <w:tcW w:w="1330" w:type="pct"/>
          </w:tcPr>
          <w:p w:rsidR="003C447B" w:rsidRPr="007668B3" w:rsidRDefault="00BF504E" w:rsidP="0017665F">
            <w:pPr>
              <w:jc w:val="both"/>
              <w:rPr>
                <w:sz w:val="20"/>
                <w:szCs w:val="20"/>
                <w:lang w:val="sr-Cyrl-CS"/>
              </w:rPr>
            </w:pPr>
            <w:r>
              <w:rPr>
                <w:sz w:val="20"/>
                <w:szCs w:val="20"/>
                <w:lang w:val="sr-Cyrl-CS"/>
              </w:rPr>
              <w:t xml:space="preserve">             </w:t>
            </w:r>
            <w:r w:rsidR="003C447B" w:rsidRPr="007668B3">
              <w:rPr>
                <w:sz w:val="20"/>
                <w:szCs w:val="20"/>
                <w:lang w:val="sr-Cyrl-CS"/>
              </w:rPr>
              <w:t xml:space="preserve">Државе чланице треба у својим законодавствима да предвиде обавезу законских ревизора и ревизорских друштава да без одлагања обавештавају надлежне органе одговорне за јавни регистар о свим променама информација садржаних у јавном регистру. </w:t>
            </w:r>
            <w:r>
              <w:rPr>
                <w:sz w:val="20"/>
                <w:szCs w:val="20"/>
                <w:lang w:val="sr-Cyrl-CS"/>
              </w:rPr>
              <w:t xml:space="preserve">        </w:t>
            </w:r>
            <w:r w:rsidR="003C447B" w:rsidRPr="007668B3">
              <w:rPr>
                <w:sz w:val="20"/>
                <w:szCs w:val="20"/>
                <w:lang w:val="sr-Cyrl-CS"/>
              </w:rPr>
              <w:lastRenderedPageBreak/>
              <w:t>Ажурирање регистра врши се без одлагања по пријему таквог обавештења.</w:t>
            </w:r>
          </w:p>
        </w:tc>
        <w:tc>
          <w:tcPr>
            <w:tcW w:w="407" w:type="pct"/>
          </w:tcPr>
          <w:p w:rsidR="00244F6B" w:rsidRDefault="00244F6B" w:rsidP="0017665F">
            <w:pPr>
              <w:rPr>
                <w:sz w:val="20"/>
                <w:szCs w:val="20"/>
                <w:lang w:val="sr-Cyrl-CS"/>
              </w:rPr>
            </w:pPr>
            <w:r>
              <w:rPr>
                <w:sz w:val="20"/>
                <w:szCs w:val="20"/>
                <w:lang w:val="sr-Cyrl-CS"/>
              </w:rPr>
              <w:lastRenderedPageBreak/>
              <w:t>6</w:t>
            </w:r>
            <w:r w:rsidR="00343D53">
              <w:rPr>
                <w:sz w:val="20"/>
                <w:szCs w:val="20"/>
                <w:lang w:val="sr-Cyrl-CS"/>
              </w:rPr>
              <w:t>5</w:t>
            </w:r>
            <w:r>
              <w:rPr>
                <w:sz w:val="20"/>
                <w:szCs w:val="20"/>
                <w:lang w:val="sr-Cyrl-CS"/>
              </w:rPr>
              <w:t>.6.</w:t>
            </w:r>
          </w:p>
          <w:p w:rsidR="00DC6969" w:rsidRDefault="00DC6969" w:rsidP="0017665F">
            <w:pPr>
              <w:rPr>
                <w:sz w:val="20"/>
                <w:szCs w:val="20"/>
                <w:lang w:val="sr-Cyrl-CS"/>
              </w:rPr>
            </w:pPr>
          </w:p>
          <w:p w:rsidR="00DC6969" w:rsidRDefault="00DC6969" w:rsidP="0017665F">
            <w:pPr>
              <w:rPr>
                <w:sz w:val="20"/>
                <w:szCs w:val="20"/>
                <w:lang w:val="sr-Cyrl-CS"/>
              </w:rPr>
            </w:pPr>
          </w:p>
          <w:p w:rsidR="00DE4E6F" w:rsidRDefault="00DE4E6F" w:rsidP="0017665F">
            <w:pPr>
              <w:rPr>
                <w:sz w:val="20"/>
                <w:szCs w:val="20"/>
                <w:lang w:val="sr-Cyrl-CS"/>
              </w:rPr>
            </w:pPr>
          </w:p>
          <w:p w:rsidR="003C447B" w:rsidRDefault="00A75426" w:rsidP="0017665F">
            <w:pPr>
              <w:rPr>
                <w:sz w:val="20"/>
                <w:szCs w:val="20"/>
                <w:lang w:val="sr-Cyrl-CS"/>
              </w:rPr>
            </w:pPr>
            <w:r w:rsidRPr="00A75426">
              <w:rPr>
                <w:sz w:val="20"/>
                <w:szCs w:val="20"/>
                <w:lang w:val="sr-Cyrl-CS"/>
              </w:rPr>
              <w:t>6</w:t>
            </w:r>
            <w:r w:rsidR="00343D53">
              <w:rPr>
                <w:sz w:val="20"/>
                <w:szCs w:val="20"/>
                <w:lang w:val="sr-Cyrl-CS"/>
              </w:rPr>
              <w:t>6</w:t>
            </w:r>
            <w:r w:rsidRPr="00A75426">
              <w:rPr>
                <w:sz w:val="20"/>
                <w:szCs w:val="20"/>
                <w:lang w:val="sr-Cyrl-CS"/>
              </w:rPr>
              <w:t>.</w:t>
            </w:r>
            <w:r w:rsidR="009A197B">
              <w:rPr>
                <w:sz w:val="20"/>
                <w:szCs w:val="20"/>
                <w:lang w:val="sr-Cyrl-CS"/>
              </w:rPr>
              <w:t xml:space="preserve"> </w:t>
            </w:r>
            <w:r w:rsidRPr="00A75426">
              <w:rPr>
                <w:sz w:val="20"/>
                <w:szCs w:val="20"/>
                <w:lang w:val="sr-Cyrl-CS"/>
              </w:rPr>
              <w:t>2</w:t>
            </w:r>
            <w:r w:rsidR="009A197B">
              <w:rPr>
                <w:sz w:val="20"/>
                <w:szCs w:val="20"/>
                <w:lang w:val="sr-Cyrl-CS"/>
              </w:rPr>
              <w:t>.</w:t>
            </w:r>
            <w:r w:rsidR="00244F6B">
              <w:rPr>
                <w:sz w:val="20"/>
                <w:szCs w:val="20"/>
                <w:lang w:val="sr-Cyrl-CS"/>
              </w:rPr>
              <w:t>-3</w:t>
            </w:r>
            <w:r w:rsidRPr="00A75426">
              <w:rPr>
                <w:sz w:val="20"/>
                <w:szCs w:val="20"/>
                <w:lang w:val="sr-Cyrl-CS"/>
              </w:rPr>
              <w:t>.</w:t>
            </w: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E4E6F" w:rsidRDefault="00DE4E6F" w:rsidP="0017665F">
            <w:pPr>
              <w:rPr>
                <w:sz w:val="20"/>
                <w:szCs w:val="20"/>
                <w:lang w:val="sr-Cyrl-CS"/>
              </w:rPr>
            </w:pPr>
          </w:p>
          <w:p w:rsidR="009A197B" w:rsidRPr="00A60422" w:rsidRDefault="009A197B" w:rsidP="0017665F">
            <w:pPr>
              <w:rPr>
                <w:sz w:val="20"/>
                <w:szCs w:val="20"/>
                <w:lang w:val="sr-Cyrl-CS"/>
              </w:rPr>
            </w:pPr>
            <w:r w:rsidRPr="00A60422">
              <w:rPr>
                <w:sz w:val="20"/>
                <w:szCs w:val="20"/>
                <w:lang w:val="sr-Cyrl-CS"/>
              </w:rPr>
              <w:t>6</w:t>
            </w:r>
            <w:r w:rsidR="00343D53">
              <w:rPr>
                <w:sz w:val="20"/>
                <w:szCs w:val="20"/>
                <w:lang w:val="sr-Cyrl-CS"/>
              </w:rPr>
              <w:t>8</w:t>
            </w:r>
            <w:r w:rsidRPr="00A60422">
              <w:rPr>
                <w:sz w:val="20"/>
                <w:szCs w:val="20"/>
                <w:lang w:val="sr-Cyrl-CS"/>
              </w:rPr>
              <w:t>. 2.-3.</w:t>
            </w: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p w:rsidR="003C447B" w:rsidRPr="00A75426" w:rsidRDefault="003C447B" w:rsidP="0017665F">
            <w:pPr>
              <w:rPr>
                <w:sz w:val="20"/>
                <w:szCs w:val="20"/>
                <w:lang w:val="sr-Cyrl-CS"/>
              </w:rPr>
            </w:pPr>
          </w:p>
        </w:tc>
        <w:tc>
          <w:tcPr>
            <w:tcW w:w="1627" w:type="pct"/>
          </w:tcPr>
          <w:p w:rsidR="00244F6B" w:rsidRDefault="00BF504E" w:rsidP="00A60422">
            <w:pPr>
              <w:autoSpaceDE w:val="0"/>
              <w:autoSpaceDN w:val="0"/>
              <w:adjustRightInd w:val="0"/>
              <w:jc w:val="both"/>
              <w:rPr>
                <w:sz w:val="20"/>
                <w:szCs w:val="20"/>
                <w:lang w:val="sr-Cyrl-CS"/>
              </w:rPr>
            </w:pPr>
            <w:r>
              <w:rPr>
                <w:sz w:val="20"/>
                <w:szCs w:val="20"/>
                <w:lang w:val="sr-Cyrl-CS"/>
              </w:rPr>
              <w:lastRenderedPageBreak/>
              <w:t xml:space="preserve">                  </w:t>
            </w:r>
            <w:r w:rsidR="00244F6B" w:rsidRPr="00244F6B">
              <w:rPr>
                <w:sz w:val="20"/>
                <w:szCs w:val="20"/>
                <w:lang w:val="sr-Cyrl-CS"/>
              </w:rPr>
              <w:t>Регистри из става 1. редовно се ажурирају и објављују на интернет страници Коморе.</w:t>
            </w:r>
          </w:p>
          <w:p w:rsidR="00DE4E6F" w:rsidRDefault="00DE4E6F" w:rsidP="00A60422">
            <w:pPr>
              <w:autoSpaceDE w:val="0"/>
              <w:autoSpaceDN w:val="0"/>
              <w:adjustRightInd w:val="0"/>
              <w:jc w:val="both"/>
              <w:rPr>
                <w:sz w:val="20"/>
                <w:szCs w:val="20"/>
                <w:lang w:val="sr-Cyrl-CS"/>
              </w:rPr>
            </w:pPr>
          </w:p>
          <w:p w:rsidR="00A75426" w:rsidRPr="00A75426" w:rsidRDefault="00BF504E" w:rsidP="00A60422">
            <w:pPr>
              <w:autoSpaceDE w:val="0"/>
              <w:autoSpaceDN w:val="0"/>
              <w:adjustRightInd w:val="0"/>
              <w:jc w:val="both"/>
              <w:rPr>
                <w:sz w:val="20"/>
                <w:szCs w:val="20"/>
                <w:lang w:val="sr-Cyrl-CS"/>
              </w:rPr>
            </w:pPr>
            <w:r>
              <w:rPr>
                <w:sz w:val="20"/>
                <w:szCs w:val="20"/>
                <w:lang w:val="sr-Cyrl-CS"/>
              </w:rPr>
              <w:t xml:space="preserve">                </w:t>
            </w:r>
            <w:r w:rsidR="00A75426" w:rsidRPr="00A75426">
              <w:rPr>
                <w:sz w:val="20"/>
                <w:szCs w:val="20"/>
                <w:lang w:val="sr-Cyrl-CS"/>
              </w:rPr>
              <w:t xml:space="preserve">Друштва за ревизију, односно самостални ревизори дужни су да обавештавају Комору о променама свих чињеница и околности на основу којих су уписани у регистар из става 1. </w:t>
            </w:r>
            <w:r w:rsidR="00A75426" w:rsidRPr="00A75426">
              <w:rPr>
                <w:sz w:val="20"/>
                <w:szCs w:val="20"/>
                <w:lang w:val="sr-Cyrl-CS"/>
              </w:rPr>
              <w:lastRenderedPageBreak/>
              <w:t xml:space="preserve">овог члана, у року од осам дана од дана настанка промена.  </w:t>
            </w:r>
          </w:p>
          <w:p w:rsidR="003C447B" w:rsidRDefault="00BF504E" w:rsidP="00A60422">
            <w:pPr>
              <w:jc w:val="both"/>
              <w:rPr>
                <w:sz w:val="20"/>
                <w:szCs w:val="20"/>
                <w:lang w:val="sr-Cyrl-CS"/>
              </w:rPr>
            </w:pPr>
            <w:r>
              <w:rPr>
                <w:sz w:val="20"/>
                <w:szCs w:val="20"/>
                <w:lang w:val="sr-Cyrl-CS"/>
              </w:rPr>
              <w:t xml:space="preserve">                 </w:t>
            </w:r>
            <w:r w:rsidR="00A75426" w:rsidRPr="00A75426">
              <w:rPr>
                <w:sz w:val="20"/>
                <w:szCs w:val="20"/>
                <w:lang w:val="sr-Cyrl-CS"/>
              </w:rPr>
              <w:t>Подаци који се достављају Комори морају да буду потписани од стране лица овлашћеног за заступање друштва за ревизију, односно од стране самосталног ревизора.</w:t>
            </w:r>
          </w:p>
          <w:p w:rsidR="00DE4E6F" w:rsidRDefault="00DE4E6F" w:rsidP="00A60422">
            <w:pPr>
              <w:jc w:val="both"/>
              <w:rPr>
                <w:sz w:val="20"/>
                <w:szCs w:val="20"/>
                <w:lang w:val="sr-Cyrl-CS"/>
              </w:rPr>
            </w:pPr>
          </w:p>
          <w:p w:rsidR="00634503" w:rsidRPr="00A60422" w:rsidRDefault="00BF504E" w:rsidP="00A60422">
            <w:pPr>
              <w:jc w:val="both"/>
              <w:rPr>
                <w:sz w:val="20"/>
                <w:szCs w:val="20"/>
                <w:lang w:val="sr-Cyrl-CS"/>
              </w:rPr>
            </w:pPr>
            <w:r>
              <w:rPr>
                <w:sz w:val="20"/>
                <w:szCs w:val="20"/>
                <w:lang w:val="sr-Cyrl-CS"/>
              </w:rPr>
              <w:t xml:space="preserve">               </w:t>
            </w:r>
            <w:r w:rsidR="00634503" w:rsidRPr="00A60422">
              <w:rPr>
                <w:sz w:val="20"/>
                <w:szCs w:val="20"/>
                <w:lang w:val="sr-Cyrl-CS"/>
              </w:rPr>
              <w:t>Лиценцирани овлашћени ревизор дужан је да обавештава Комору</w:t>
            </w:r>
            <w:r w:rsidR="00634503" w:rsidRPr="00A60422">
              <w:rPr>
                <w:sz w:val="20"/>
                <w:szCs w:val="20"/>
                <w:lang w:val="ru-RU"/>
              </w:rPr>
              <w:t xml:space="preserve"> </w:t>
            </w:r>
            <w:r w:rsidR="00634503" w:rsidRPr="00A60422">
              <w:rPr>
                <w:sz w:val="20"/>
                <w:szCs w:val="20"/>
                <w:lang w:val="sr-Cyrl-CS"/>
              </w:rPr>
              <w:t>о променама свих чињеница и околности на основу којих је уписан у регистар из става 1. овог члана у року од осам дана од дана настанка промене.</w:t>
            </w:r>
          </w:p>
          <w:p w:rsidR="009A197B" w:rsidRPr="00634503" w:rsidRDefault="00BF504E" w:rsidP="00A60422">
            <w:pPr>
              <w:jc w:val="both"/>
              <w:rPr>
                <w:sz w:val="20"/>
                <w:szCs w:val="20"/>
                <w:lang w:val="sr-Cyrl-CS"/>
              </w:rPr>
            </w:pPr>
            <w:r>
              <w:rPr>
                <w:sz w:val="20"/>
                <w:szCs w:val="20"/>
                <w:lang w:val="sr-Cyrl-CS"/>
              </w:rPr>
              <w:t xml:space="preserve">              </w:t>
            </w:r>
            <w:r w:rsidR="00634503" w:rsidRPr="00A60422">
              <w:rPr>
                <w:sz w:val="20"/>
                <w:szCs w:val="20"/>
                <w:lang w:val="sr-Cyrl-CS"/>
              </w:rPr>
              <w:t>Подаци који се достављају Комори морају да буду потписани од стране лиценцираних овлашћених ревизора</w:t>
            </w:r>
            <w:r w:rsidR="00A60422">
              <w:rPr>
                <w:sz w:val="20"/>
                <w:szCs w:val="20"/>
                <w:lang w:val="sr-Cyrl-CS"/>
              </w:rPr>
              <w:t>.</w:t>
            </w:r>
          </w:p>
        </w:tc>
        <w:tc>
          <w:tcPr>
            <w:tcW w:w="661" w:type="pct"/>
          </w:tcPr>
          <w:p w:rsidR="003C447B" w:rsidRPr="007668B3" w:rsidRDefault="003C447B" w:rsidP="0017665F">
            <w:pPr>
              <w:rPr>
                <w:sz w:val="20"/>
                <w:szCs w:val="20"/>
                <w:lang w:val="sr-Cyrl-CS"/>
              </w:rPr>
            </w:pPr>
            <w:r w:rsidRPr="007668B3">
              <w:rPr>
                <w:sz w:val="20"/>
                <w:szCs w:val="20"/>
                <w:lang w:val="sr-Cyrl-CS"/>
              </w:rPr>
              <w:lastRenderedPageBreak/>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19.1</w:t>
            </w:r>
          </w:p>
        </w:tc>
        <w:tc>
          <w:tcPr>
            <w:tcW w:w="1330" w:type="pct"/>
          </w:tcPr>
          <w:p w:rsidR="003C447B" w:rsidRPr="007668B3" w:rsidRDefault="00366C02" w:rsidP="0017665F">
            <w:pPr>
              <w:jc w:val="both"/>
              <w:rPr>
                <w:sz w:val="20"/>
                <w:szCs w:val="20"/>
                <w:lang w:val="sr-Cyrl-CS"/>
              </w:rPr>
            </w:pPr>
            <w:r>
              <w:rPr>
                <w:sz w:val="20"/>
                <w:szCs w:val="20"/>
                <w:lang w:val="sr-Cyrl-CS"/>
              </w:rPr>
              <w:t xml:space="preserve">                </w:t>
            </w:r>
            <w:r w:rsidR="003C447B" w:rsidRPr="007668B3">
              <w:rPr>
                <w:sz w:val="20"/>
                <w:szCs w:val="20"/>
                <w:lang w:val="sr-Cyrl-CS"/>
              </w:rPr>
              <w:t>Законски ревизор или ревизорско друштво потписују информације пружене релевантним надлежним органима у складу са члановима 16, 17 и 18. У случају када надлежни орган предвиди да се информације достављају електронским путем, то може, на пример, да се уради путем електронског потписа у смислу члана 2(1) Директиве 1999/93/ЕЗ Европског парламента и Савета</w:t>
            </w:r>
            <w:r w:rsidR="003C447B" w:rsidRPr="007668B3">
              <w:rPr>
                <w:rStyle w:val="FootnoteReference"/>
                <w:sz w:val="20"/>
                <w:szCs w:val="20"/>
              </w:rPr>
              <w:footnoteReference w:id="2"/>
            </w:r>
            <w:r w:rsidR="003C447B" w:rsidRPr="007668B3">
              <w:rPr>
                <w:sz w:val="20"/>
                <w:szCs w:val="20"/>
                <w:lang w:val="sr-Cyrl-CS"/>
              </w:rPr>
              <w:t>.</w:t>
            </w:r>
          </w:p>
        </w:tc>
        <w:tc>
          <w:tcPr>
            <w:tcW w:w="407" w:type="pct"/>
          </w:tcPr>
          <w:p w:rsidR="00897294" w:rsidRPr="00830C03" w:rsidRDefault="00897294" w:rsidP="00897294">
            <w:pPr>
              <w:rPr>
                <w:sz w:val="20"/>
                <w:szCs w:val="20"/>
                <w:lang w:val="sr-Cyrl-CS"/>
              </w:rPr>
            </w:pPr>
            <w:r w:rsidRPr="00830C03">
              <w:rPr>
                <w:sz w:val="20"/>
                <w:szCs w:val="20"/>
                <w:lang w:val="sr-Cyrl-CS"/>
              </w:rPr>
              <w:t>6</w:t>
            </w:r>
            <w:r w:rsidR="00343D53" w:rsidRPr="00830C03">
              <w:rPr>
                <w:sz w:val="20"/>
                <w:szCs w:val="20"/>
                <w:lang w:val="sr-Cyrl-CS"/>
              </w:rPr>
              <w:t>6</w:t>
            </w:r>
            <w:r w:rsidRPr="00830C03">
              <w:rPr>
                <w:sz w:val="20"/>
                <w:szCs w:val="20"/>
                <w:lang w:val="sr-Cyrl-CS"/>
              </w:rPr>
              <w:t>.3.</w:t>
            </w:r>
          </w:p>
          <w:p w:rsidR="00DC6969" w:rsidRPr="00830C03" w:rsidRDefault="00DC6969" w:rsidP="00897294">
            <w:pPr>
              <w:rPr>
                <w:sz w:val="20"/>
                <w:szCs w:val="20"/>
                <w:lang w:val="sr-Cyrl-CS"/>
              </w:rPr>
            </w:pPr>
          </w:p>
          <w:p w:rsidR="00DC6969" w:rsidRPr="00830C03" w:rsidRDefault="00DC6969" w:rsidP="00897294">
            <w:pPr>
              <w:rPr>
                <w:sz w:val="20"/>
                <w:szCs w:val="20"/>
                <w:lang w:val="sr-Cyrl-CS"/>
              </w:rPr>
            </w:pPr>
          </w:p>
          <w:p w:rsidR="00DC6969" w:rsidRPr="00830C03" w:rsidRDefault="00DC6969" w:rsidP="00897294">
            <w:pPr>
              <w:rPr>
                <w:sz w:val="20"/>
                <w:szCs w:val="20"/>
                <w:lang w:val="sr-Cyrl-CS"/>
              </w:rPr>
            </w:pPr>
          </w:p>
          <w:p w:rsidR="00DC6969" w:rsidRPr="00830C03" w:rsidRDefault="00DC6969" w:rsidP="00897294">
            <w:pPr>
              <w:rPr>
                <w:sz w:val="20"/>
                <w:szCs w:val="20"/>
                <w:lang w:val="sr-Cyrl-CS"/>
              </w:rPr>
            </w:pPr>
            <w:r w:rsidRPr="00830C03">
              <w:rPr>
                <w:sz w:val="20"/>
                <w:szCs w:val="20"/>
                <w:lang w:val="sr-Cyrl-CS"/>
              </w:rPr>
              <w:t>68.3.</w:t>
            </w:r>
          </w:p>
          <w:p w:rsidR="003C447B" w:rsidRPr="00830C03" w:rsidRDefault="003C447B" w:rsidP="0017665F">
            <w:pPr>
              <w:rPr>
                <w:sz w:val="20"/>
                <w:szCs w:val="20"/>
                <w:lang w:val="sr-Cyrl-CS"/>
              </w:rPr>
            </w:pPr>
          </w:p>
        </w:tc>
        <w:tc>
          <w:tcPr>
            <w:tcW w:w="1627" w:type="pct"/>
          </w:tcPr>
          <w:p w:rsidR="00634503" w:rsidRPr="00830C03" w:rsidRDefault="00366C02" w:rsidP="00343D53">
            <w:pPr>
              <w:jc w:val="both"/>
              <w:rPr>
                <w:sz w:val="20"/>
                <w:szCs w:val="20"/>
                <w:lang w:val="sr-Cyrl-CS"/>
              </w:rPr>
            </w:pPr>
            <w:r w:rsidRPr="00830C03">
              <w:rPr>
                <w:sz w:val="20"/>
                <w:szCs w:val="20"/>
                <w:lang w:val="sr-Cyrl-CS"/>
              </w:rPr>
              <w:t xml:space="preserve">               П</w:t>
            </w:r>
            <w:r w:rsidR="00897294" w:rsidRPr="00830C03">
              <w:rPr>
                <w:sz w:val="20"/>
                <w:szCs w:val="20"/>
                <w:lang w:val="sr-Cyrl-CS"/>
              </w:rPr>
              <w:t>одаци који се достављају Комори морају да буду потписани од стране лица овлашћеног за заступање друштва за ревизију, односно од стране самосталног ревизора.</w:t>
            </w:r>
            <w:r w:rsidR="00634503" w:rsidRPr="00830C03">
              <w:rPr>
                <w:sz w:val="20"/>
                <w:szCs w:val="20"/>
                <w:lang w:val="sr-Cyrl-CS"/>
              </w:rPr>
              <w:t xml:space="preserve"> </w:t>
            </w:r>
          </w:p>
          <w:p w:rsidR="003C447B" w:rsidRPr="00830C03" w:rsidRDefault="00DC6969" w:rsidP="00343D53">
            <w:pPr>
              <w:jc w:val="both"/>
              <w:rPr>
                <w:sz w:val="20"/>
                <w:szCs w:val="20"/>
                <w:lang w:val="sr-Cyrl-CS"/>
              </w:rPr>
            </w:pPr>
            <w:r w:rsidRPr="00830C03">
              <w:rPr>
                <w:sz w:val="20"/>
                <w:szCs w:val="20"/>
                <w:lang w:val="sr-Cyrl-CS"/>
              </w:rPr>
              <w:t xml:space="preserve">             Подаци који се достављају Комори морају да буду потписани од стране лиценцираних овлашћених ревизора</w:t>
            </w:r>
          </w:p>
        </w:tc>
        <w:tc>
          <w:tcPr>
            <w:tcW w:w="661" w:type="pct"/>
          </w:tcPr>
          <w:p w:rsidR="003C447B" w:rsidRPr="007668B3" w:rsidRDefault="003C447B" w:rsidP="0017665F">
            <w:pPr>
              <w:rPr>
                <w:sz w:val="20"/>
                <w:szCs w:val="20"/>
                <w:lang w:val="sr-Cyrl-CS"/>
              </w:rPr>
            </w:pPr>
            <w:r w:rsidRPr="007668B3">
              <w:rPr>
                <w:sz w:val="20"/>
                <w:szCs w:val="20"/>
                <w:lang w:val="sr-Cyrl-CS"/>
              </w:rPr>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rPr>
          <w:trHeight w:val="1367"/>
        </w:trPr>
        <w:tc>
          <w:tcPr>
            <w:tcW w:w="294" w:type="pct"/>
          </w:tcPr>
          <w:p w:rsidR="003C447B" w:rsidRPr="007668B3" w:rsidRDefault="003C447B" w:rsidP="0017665F">
            <w:pPr>
              <w:rPr>
                <w:sz w:val="20"/>
                <w:szCs w:val="20"/>
                <w:lang w:val="sr-Cyrl-CS"/>
              </w:rPr>
            </w:pPr>
            <w:r w:rsidRPr="007668B3">
              <w:rPr>
                <w:sz w:val="20"/>
                <w:szCs w:val="20"/>
                <w:lang w:val="sr-Cyrl-CS"/>
              </w:rPr>
              <w:t>20.1</w:t>
            </w:r>
          </w:p>
        </w:tc>
        <w:tc>
          <w:tcPr>
            <w:tcW w:w="1330" w:type="pct"/>
          </w:tcPr>
          <w:p w:rsidR="003C447B" w:rsidRPr="007668B3" w:rsidRDefault="00366C02" w:rsidP="00366C02">
            <w:pPr>
              <w:jc w:val="both"/>
              <w:rPr>
                <w:sz w:val="20"/>
                <w:szCs w:val="20"/>
                <w:lang w:val="ru-RU"/>
              </w:rPr>
            </w:pPr>
            <w:r>
              <w:rPr>
                <w:sz w:val="20"/>
                <w:szCs w:val="20"/>
                <w:lang w:val="ru-RU"/>
              </w:rPr>
              <w:t xml:space="preserve">            </w:t>
            </w:r>
            <w:r w:rsidR="003C447B" w:rsidRPr="007668B3">
              <w:rPr>
                <w:sz w:val="20"/>
                <w:szCs w:val="20"/>
                <w:lang w:val="ru-RU"/>
              </w:rPr>
              <w:t xml:space="preserve">Информације које се уносе у јавни регистар треба да буду на једном од језика </w:t>
            </w:r>
            <w:r w:rsidR="003C447B" w:rsidRPr="007668B3">
              <w:rPr>
                <w:sz w:val="20"/>
                <w:szCs w:val="20"/>
                <w:lang w:val="sr-Cyrl-CS"/>
              </w:rPr>
              <w:t>који дозвољавају правила о језику примењива у односној држави чланици</w:t>
            </w:r>
            <w:r w:rsidR="003C447B" w:rsidRPr="007668B3">
              <w:rPr>
                <w:sz w:val="20"/>
                <w:szCs w:val="20"/>
                <w:lang w:val="ru-RU"/>
              </w:rPr>
              <w:t>.</w:t>
            </w:r>
          </w:p>
        </w:tc>
        <w:tc>
          <w:tcPr>
            <w:tcW w:w="407" w:type="pct"/>
          </w:tcPr>
          <w:p w:rsidR="003C447B" w:rsidRPr="00244F6B" w:rsidRDefault="00244F6B" w:rsidP="0017665F">
            <w:pPr>
              <w:rPr>
                <w:sz w:val="20"/>
                <w:szCs w:val="20"/>
                <w:lang w:val="sr-Cyrl-CS"/>
              </w:rPr>
            </w:pPr>
            <w:r w:rsidRPr="00244F6B">
              <w:rPr>
                <w:sz w:val="20"/>
                <w:szCs w:val="20"/>
                <w:lang w:val="sr-Cyrl-CS"/>
              </w:rPr>
              <w:t>6</w:t>
            </w:r>
            <w:r w:rsidR="00343D53">
              <w:rPr>
                <w:sz w:val="20"/>
                <w:szCs w:val="20"/>
                <w:lang w:val="sr-Cyrl-CS"/>
              </w:rPr>
              <w:t>5</w:t>
            </w:r>
            <w:r w:rsidRPr="00244F6B">
              <w:rPr>
                <w:sz w:val="20"/>
                <w:szCs w:val="20"/>
                <w:lang w:val="sr-Cyrl-CS"/>
              </w:rPr>
              <w:t>.5.</w:t>
            </w:r>
          </w:p>
        </w:tc>
        <w:tc>
          <w:tcPr>
            <w:tcW w:w="1627" w:type="pct"/>
          </w:tcPr>
          <w:p w:rsidR="003C447B" w:rsidRPr="00F00E80" w:rsidRDefault="00DC6969" w:rsidP="0017665F">
            <w:pPr>
              <w:autoSpaceDE w:val="0"/>
              <w:autoSpaceDN w:val="0"/>
              <w:adjustRightInd w:val="0"/>
              <w:jc w:val="both"/>
              <w:rPr>
                <w:sz w:val="20"/>
                <w:szCs w:val="20"/>
                <w:highlight w:val="yellow"/>
                <w:lang w:val="sr-Cyrl-CS"/>
              </w:rPr>
            </w:pPr>
            <w:r>
              <w:rPr>
                <w:rFonts w:eastAsia="TimesNewRoman"/>
                <w:sz w:val="20"/>
                <w:szCs w:val="20"/>
                <w:lang w:val="ru-RU"/>
              </w:rPr>
              <w:t xml:space="preserve">             </w:t>
            </w:r>
            <w:r w:rsidR="00366C02">
              <w:rPr>
                <w:rFonts w:eastAsia="TimesNewRoman"/>
                <w:sz w:val="20"/>
                <w:szCs w:val="20"/>
                <w:lang w:val="ru-RU"/>
              </w:rPr>
              <w:t xml:space="preserve"> </w:t>
            </w:r>
            <w:r w:rsidR="00244F6B" w:rsidRPr="00244F6B">
              <w:rPr>
                <w:rFonts w:eastAsia="TimesNewRoman"/>
                <w:sz w:val="20"/>
                <w:szCs w:val="20"/>
                <w:lang w:val="ru-RU"/>
              </w:rPr>
              <w:t>Регистри из става 1. овог члана воде се на српском језику.</w:t>
            </w:r>
          </w:p>
          <w:p w:rsidR="003C447B" w:rsidRPr="00F00E80" w:rsidRDefault="003C447B" w:rsidP="0017665F">
            <w:pPr>
              <w:autoSpaceDE w:val="0"/>
              <w:autoSpaceDN w:val="0"/>
              <w:adjustRightInd w:val="0"/>
              <w:jc w:val="both"/>
              <w:rPr>
                <w:sz w:val="20"/>
                <w:szCs w:val="20"/>
                <w:highlight w:val="yellow"/>
                <w:lang w:val="sr-Cyrl-CS"/>
              </w:rPr>
            </w:pPr>
          </w:p>
          <w:p w:rsidR="003C447B" w:rsidRPr="00F00E80" w:rsidRDefault="003C447B" w:rsidP="0017665F">
            <w:pPr>
              <w:autoSpaceDE w:val="0"/>
              <w:autoSpaceDN w:val="0"/>
              <w:adjustRightInd w:val="0"/>
              <w:jc w:val="both"/>
              <w:rPr>
                <w:sz w:val="20"/>
                <w:szCs w:val="20"/>
                <w:highlight w:val="yellow"/>
                <w:lang w:val="sr-Cyrl-CS"/>
              </w:rPr>
            </w:pPr>
          </w:p>
          <w:p w:rsidR="003C447B" w:rsidRPr="00F00E80" w:rsidRDefault="003C447B" w:rsidP="0017665F">
            <w:pPr>
              <w:autoSpaceDE w:val="0"/>
              <w:autoSpaceDN w:val="0"/>
              <w:adjustRightInd w:val="0"/>
              <w:jc w:val="both"/>
              <w:rPr>
                <w:sz w:val="20"/>
                <w:szCs w:val="20"/>
                <w:highlight w:val="yellow"/>
                <w:lang w:val="sr-Cyrl-CS"/>
              </w:rPr>
            </w:pPr>
          </w:p>
          <w:p w:rsidR="003C447B" w:rsidRPr="00F00E80" w:rsidRDefault="003C447B" w:rsidP="0017665F">
            <w:pPr>
              <w:autoSpaceDE w:val="0"/>
              <w:autoSpaceDN w:val="0"/>
              <w:adjustRightInd w:val="0"/>
              <w:jc w:val="both"/>
              <w:rPr>
                <w:sz w:val="20"/>
                <w:szCs w:val="20"/>
                <w:highlight w:val="yellow"/>
                <w:lang w:val="sr-Cyrl-CS"/>
              </w:rPr>
            </w:pPr>
          </w:p>
          <w:p w:rsidR="003C447B" w:rsidRPr="00F00E80" w:rsidRDefault="003C447B" w:rsidP="0017665F">
            <w:pPr>
              <w:rPr>
                <w:sz w:val="20"/>
                <w:szCs w:val="20"/>
                <w:highlight w:val="yellow"/>
                <w:lang w:val="sr-Cyrl-CS"/>
              </w:rPr>
            </w:pP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20.2</w:t>
            </w:r>
          </w:p>
        </w:tc>
        <w:tc>
          <w:tcPr>
            <w:tcW w:w="1330" w:type="pct"/>
          </w:tcPr>
          <w:p w:rsidR="003C447B" w:rsidRPr="007668B3" w:rsidRDefault="00366C02" w:rsidP="0017665F">
            <w:pPr>
              <w:jc w:val="both"/>
              <w:rPr>
                <w:sz w:val="20"/>
                <w:szCs w:val="20"/>
                <w:lang w:val="ru-RU"/>
              </w:rPr>
            </w:pPr>
            <w:r>
              <w:rPr>
                <w:sz w:val="20"/>
                <w:szCs w:val="20"/>
                <w:lang w:val="ru-RU"/>
              </w:rPr>
              <w:t xml:space="preserve">            </w:t>
            </w:r>
            <w:r w:rsidR="003C447B" w:rsidRPr="007668B3">
              <w:rPr>
                <w:sz w:val="20"/>
                <w:szCs w:val="20"/>
                <w:lang w:val="ru-RU"/>
              </w:rPr>
              <w:t xml:space="preserve">Државе чланице могу да дозволе додатно уношење информација и на неком другом језику/језицима Заједнице. Државе чланице могу </w:t>
            </w:r>
            <w:r w:rsidR="003C447B" w:rsidRPr="007668B3">
              <w:rPr>
                <w:sz w:val="20"/>
                <w:szCs w:val="20"/>
                <w:lang w:val="sr-Cyrl-CS"/>
              </w:rPr>
              <w:t>да захтевају</w:t>
            </w:r>
            <w:r w:rsidR="003C447B" w:rsidRPr="007668B3">
              <w:rPr>
                <w:sz w:val="20"/>
                <w:szCs w:val="20"/>
                <w:lang w:val="ru-RU"/>
              </w:rPr>
              <w:t xml:space="preserve"> оверу превода информација.</w:t>
            </w:r>
          </w:p>
          <w:p w:rsidR="003C447B" w:rsidRPr="007668B3" w:rsidRDefault="003C447B" w:rsidP="0017665F">
            <w:pPr>
              <w:jc w:val="both"/>
              <w:rPr>
                <w:sz w:val="20"/>
                <w:szCs w:val="20"/>
                <w:lang w:val="ru-RU"/>
              </w:rPr>
            </w:pPr>
            <w:r w:rsidRPr="007668B3">
              <w:rPr>
                <w:sz w:val="20"/>
                <w:szCs w:val="20"/>
                <w:lang w:val="ru-RU"/>
              </w:rPr>
              <w:t xml:space="preserve">       У сваком случају, држава чланица треба да предвиди да се у регистру напомене да ли је превод оверен или не.</w:t>
            </w:r>
          </w:p>
        </w:tc>
        <w:tc>
          <w:tcPr>
            <w:tcW w:w="407" w:type="pct"/>
          </w:tcPr>
          <w:p w:rsidR="003C447B" w:rsidRDefault="0020518C" w:rsidP="0017665F">
            <w:pPr>
              <w:rPr>
                <w:sz w:val="20"/>
                <w:szCs w:val="20"/>
                <w:lang w:val="sr-Cyrl-CS"/>
              </w:rPr>
            </w:pPr>
            <w:r w:rsidRPr="0020518C">
              <w:rPr>
                <w:sz w:val="20"/>
                <w:szCs w:val="20"/>
                <w:lang w:val="sr-Cyrl-CS"/>
              </w:rPr>
              <w:t>6</w:t>
            </w:r>
            <w:r w:rsidR="00343D53">
              <w:rPr>
                <w:sz w:val="20"/>
                <w:szCs w:val="20"/>
                <w:lang w:val="sr-Cyrl-CS"/>
              </w:rPr>
              <w:t>6</w:t>
            </w:r>
            <w:r w:rsidRPr="0020518C">
              <w:rPr>
                <w:sz w:val="20"/>
                <w:szCs w:val="20"/>
                <w:lang w:val="sr-Cyrl-CS"/>
              </w:rPr>
              <w:t>.4.</w:t>
            </w:r>
          </w:p>
          <w:p w:rsidR="00D106CF" w:rsidRDefault="00D106CF" w:rsidP="0017665F">
            <w:pPr>
              <w:rPr>
                <w:sz w:val="20"/>
                <w:szCs w:val="20"/>
                <w:lang w:val="sr-Cyrl-CS"/>
              </w:rPr>
            </w:pPr>
          </w:p>
          <w:p w:rsidR="00D106CF" w:rsidRDefault="00D106CF" w:rsidP="0017665F">
            <w:pPr>
              <w:rPr>
                <w:sz w:val="20"/>
                <w:szCs w:val="20"/>
                <w:lang w:val="sr-Cyrl-CS"/>
              </w:rPr>
            </w:pPr>
          </w:p>
          <w:p w:rsidR="00D106CF" w:rsidRDefault="00D106CF" w:rsidP="0017665F">
            <w:pPr>
              <w:rPr>
                <w:sz w:val="20"/>
                <w:szCs w:val="20"/>
                <w:lang w:val="sr-Cyrl-CS"/>
              </w:rPr>
            </w:pPr>
          </w:p>
          <w:p w:rsidR="00D106CF" w:rsidRDefault="00D106CF" w:rsidP="0017665F">
            <w:pPr>
              <w:rPr>
                <w:sz w:val="20"/>
                <w:szCs w:val="20"/>
                <w:lang w:val="sr-Cyrl-CS"/>
              </w:rPr>
            </w:pPr>
          </w:p>
          <w:p w:rsidR="00D106CF" w:rsidRPr="00535700" w:rsidRDefault="00D106CF" w:rsidP="00D106CF">
            <w:pPr>
              <w:rPr>
                <w:sz w:val="20"/>
                <w:szCs w:val="20"/>
                <w:lang w:val="sr-Cyrl-CS"/>
              </w:rPr>
            </w:pPr>
            <w:r w:rsidRPr="00535700">
              <w:rPr>
                <w:sz w:val="20"/>
                <w:szCs w:val="20"/>
                <w:lang w:val="sr-Cyrl-CS"/>
              </w:rPr>
              <w:t>68.4.</w:t>
            </w:r>
          </w:p>
          <w:p w:rsidR="00D106CF" w:rsidRDefault="00D106CF" w:rsidP="0017665F">
            <w:pPr>
              <w:rPr>
                <w:sz w:val="20"/>
                <w:szCs w:val="20"/>
                <w:lang w:val="sr-Cyrl-CS"/>
              </w:rPr>
            </w:pPr>
          </w:p>
          <w:p w:rsidR="00D106CF" w:rsidRPr="0020518C" w:rsidRDefault="00D106CF" w:rsidP="0017665F">
            <w:pPr>
              <w:rPr>
                <w:sz w:val="20"/>
                <w:szCs w:val="20"/>
                <w:lang w:val="sr-Cyrl-CS"/>
              </w:rPr>
            </w:pPr>
          </w:p>
        </w:tc>
        <w:tc>
          <w:tcPr>
            <w:tcW w:w="1627" w:type="pct"/>
          </w:tcPr>
          <w:p w:rsidR="00D106CF" w:rsidRDefault="00366C02" w:rsidP="0017665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20518C" w:rsidRPr="0020518C">
              <w:rPr>
                <w:rFonts w:eastAsia="TimesNewRoman"/>
                <w:sz w:val="20"/>
                <w:szCs w:val="20"/>
                <w:lang w:val="ru-RU"/>
              </w:rPr>
              <w:t xml:space="preserve">Подаци који се достављају Комори, а које достављају ревизорска друштва држава чланица и ревизорска друштва трећих земаља морају да буду преведени на српски језик од стране овлашћеног лица у складу са законом. </w:t>
            </w:r>
          </w:p>
          <w:p w:rsidR="003C447B" w:rsidRPr="00535700" w:rsidRDefault="00D106CF" w:rsidP="0017665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Pr="00535700">
              <w:rPr>
                <w:rFonts w:eastAsia="TimesNewRoman"/>
                <w:sz w:val="20"/>
                <w:szCs w:val="20"/>
                <w:lang w:val="ru-RU"/>
              </w:rPr>
              <w:t xml:space="preserve">  </w:t>
            </w:r>
            <w:r w:rsidR="0020518C" w:rsidRPr="00535700">
              <w:rPr>
                <w:rFonts w:eastAsia="TimesNewRoman"/>
                <w:sz w:val="20"/>
                <w:szCs w:val="20"/>
                <w:lang w:val="ru-RU"/>
              </w:rPr>
              <w:t xml:space="preserve"> </w:t>
            </w:r>
            <w:r w:rsidRPr="00535700">
              <w:rPr>
                <w:sz w:val="20"/>
                <w:szCs w:val="20"/>
                <w:lang w:val="sr-Cyrl-CS"/>
              </w:rPr>
              <w:t>Подаци који се достављају Комори, а које достављају ревизори држава чланица и ревизори трећих земаља морају да буду преведени на српски језик од стране овлашћеног лица у складу са законом.</w:t>
            </w:r>
            <w:r w:rsidR="0020518C" w:rsidRPr="00535700">
              <w:rPr>
                <w:rFonts w:eastAsia="TimesNewRoman"/>
                <w:sz w:val="20"/>
                <w:szCs w:val="20"/>
                <w:lang w:val="ru-RU"/>
              </w:rPr>
              <w:t xml:space="preserve"> </w:t>
            </w:r>
          </w:p>
          <w:p w:rsidR="00D106CF" w:rsidRDefault="00D106CF" w:rsidP="0017665F">
            <w:pPr>
              <w:autoSpaceDE w:val="0"/>
              <w:autoSpaceDN w:val="0"/>
              <w:adjustRightInd w:val="0"/>
              <w:jc w:val="both"/>
              <w:rPr>
                <w:rFonts w:eastAsia="TimesNewRoman"/>
                <w:sz w:val="20"/>
                <w:szCs w:val="20"/>
                <w:lang w:val="ru-RU"/>
              </w:rPr>
            </w:pPr>
          </w:p>
          <w:p w:rsidR="00D106CF" w:rsidRPr="00F00E80" w:rsidRDefault="00D106CF" w:rsidP="0017665F">
            <w:pPr>
              <w:autoSpaceDE w:val="0"/>
              <w:autoSpaceDN w:val="0"/>
              <w:adjustRightInd w:val="0"/>
              <w:jc w:val="both"/>
              <w:rPr>
                <w:rFonts w:eastAsia="TimesNewRoman"/>
                <w:sz w:val="20"/>
                <w:szCs w:val="20"/>
                <w:highlight w:val="yellow"/>
              </w:rPr>
            </w:pPr>
          </w:p>
        </w:tc>
        <w:tc>
          <w:tcPr>
            <w:tcW w:w="661" w:type="pct"/>
          </w:tcPr>
          <w:p w:rsidR="003C447B" w:rsidRPr="007668B3" w:rsidRDefault="003C447B" w:rsidP="0017665F">
            <w:pPr>
              <w:rPr>
                <w:sz w:val="20"/>
                <w:szCs w:val="20"/>
                <w:lang w:val="sr-Cyrl-CS"/>
              </w:rPr>
            </w:pPr>
            <w:r w:rsidRPr="007668B3">
              <w:rPr>
                <w:sz w:val="20"/>
                <w:szCs w:val="20"/>
                <w:lang w:val="sr-Cyrl-CS"/>
              </w:rPr>
              <w:t>Потпуно усклађено</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 xml:space="preserve">21.1 </w:t>
            </w:r>
          </w:p>
        </w:tc>
        <w:tc>
          <w:tcPr>
            <w:tcW w:w="1330" w:type="pct"/>
          </w:tcPr>
          <w:p w:rsidR="003C447B" w:rsidRPr="007668B3" w:rsidRDefault="00366C02" w:rsidP="0017665F">
            <w:pPr>
              <w:jc w:val="both"/>
              <w:rPr>
                <w:sz w:val="20"/>
                <w:szCs w:val="20"/>
                <w:lang w:val="ru-RU"/>
              </w:rPr>
            </w:pPr>
            <w:r>
              <w:rPr>
                <w:sz w:val="20"/>
                <w:szCs w:val="20"/>
                <w:lang w:val="ru-RU"/>
              </w:rPr>
              <w:t xml:space="preserve">           </w:t>
            </w:r>
            <w:r w:rsidR="003C447B" w:rsidRPr="007668B3">
              <w:rPr>
                <w:sz w:val="20"/>
                <w:szCs w:val="20"/>
                <w:lang w:val="ru-RU"/>
              </w:rPr>
              <w:t>Државе чланице треба да обезбеде да се сви законски ревизори и ревизорска друштва владају у складу са принципима професионалне етике. Ови принципи подразумевају барем њихову функцију у јавном интересу, њихов интегритет и објективност, професионалну стручност и дужну пажњу.</w:t>
            </w:r>
          </w:p>
        </w:tc>
        <w:tc>
          <w:tcPr>
            <w:tcW w:w="407" w:type="pct"/>
          </w:tcPr>
          <w:p w:rsidR="003C447B" w:rsidRPr="004D3E24" w:rsidRDefault="004D3E24" w:rsidP="0017665F">
            <w:pPr>
              <w:rPr>
                <w:sz w:val="20"/>
                <w:szCs w:val="20"/>
                <w:lang w:val="sr-Cyrl-CS"/>
              </w:rPr>
            </w:pPr>
            <w:r w:rsidRPr="004D3E24">
              <w:rPr>
                <w:sz w:val="20"/>
                <w:szCs w:val="20"/>
                <w:lang w:val="sr-Cyrl-CS"/>
              </w:rPr>
              <w:t>28.1.</w:t>
            </w:r>
          </w:p>
        </w:tc>
        <w:tc>
          <w:tcPr>
            <w:tcW w:w="1627" w:type="pct"/>
          </w:tcPr>
          <w:p w:rsidR="003C447B" w:rsidRPr="00F00E80" w:rsidRDefault="00366C02" w:rsidP="002F2648">
            <w:pPr>
              <w:pStyle w:val="1tekst"/>
              <w:ind w:left="0" w:right="0" w:firstLine="0"/>
              <w:rPr>
                <w:rFonts w:ascii="Times New Roman" w:hAnsi="Times New Roman" w:cs="Times New Roman"/>
                <w:highlight w:val="yellow"/>
                <w:lang w:val="sr-Cyrl-CS"/>
              </w:rPr>
            </w:pPr>
            <w:r>
              <w:rPr>
                <w:rFonts w:ascii="Times New Roman" w:hAnsi="Times New Roman" w:cs="Times New Roman"/>
              </w:rPr>
              <w:t xml:space="preserve">              </w:t>
            </w:r>
            <w:r w:rsidR="004D3E24" w:rsidRPr="004D3E24">
              <w:rPr>
                <w:rFonts w:ascii="Times New Roman" w:hAnsi="Times New Roman" w:cs="Times New Roman"/>
              </w:rPr>
              <w:t xml:space="preserve">Друштва за ревизију и лиценцирани овлашћени ревизори дужни су да поступају у складу са принципима професионалне етике, који, као минимум, обухватају њихову улогу од јавног интереса, њихов интегритет и објективност, професионалну стручност и дужну пажњу. </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21.2</w:t>
            </w:r>
          </w:p>
        </w:tc>
        <w:tc>
          <w:tcPr>
            <w:tcW w:w="1330" w:type="pct"/>
          </w:tcPr>
          <w:p w:rsidR="003C447B" w:rsidRPr="007668B3" w:rsidRDefault="003C447B" w:rsidP="0017665F">
            <w:pPr>
              <w:ind w:firstLine="720"/>
              <w:jc w:val="both"/>
              <w:rPr>
                <w:sz w:val="20"/>
                <w:szCs w:val="20"/>
              </w:rPr>
            </w:pPr>
            <w:r w:rsidRPr="007668B3">
              <w:rPr>
                <w:sz w:val="20"/>
                <w:szCs w:val="20"/>
              </w:rPr>
              <w:t>Државе чланице треба да обезбеде да овлашћени ревизор или друштво за ревизију, када обављају законску ревизију, одржавају професионалн</w:t>
            </w:r>
            <w:r w:rsidRPr="007668B3">
              <w:rPr>
                <w:sz w:val="20"/>
                <w:szCs w:val="20"/>
                <w:lang w:val="sr-Cyrl-CS"/>
              </w:rPr>
              <w:t>и</w:t>
            </w:r>
            <w:r w:rsidRPr="007668B3">
              <w:rPr>
                <w:sz w:val="20"/>
                <w:szCs w:val="20"/>
              </w:rPr>
              <w:t xml:space="preserve"> </w:t>
            </w:r>
            <w:r w:rsidRPr="007668B3">
              <w:rPr>
                <w:sz w:val="20"/>
                <w:szCs w:val="20"/>
                <w:lang w:val="sr-Cyrl-CS"/>
              </w:rPr>
              <w:t xml:space="preserve"> скептицизам</w:t>
            </w:r>
            <w:r w:rsidRPr="007668B3">
              <w:rPr>
                <w:sz w:val="20"/>
                <w:szCs w:val="20"/>
              </w:rPr>
              <w:t xml:space="preserve"> за време читаве ревизије, сагледавајући могућности нетачног приказивања </w:t>
            </w:r>
            <w:r w:rsidRPr="007668B3">
              <w:rPr>
                <w:sz w:val="20"/>
                <w:szCs w:val="20"/>
                <w:lang w:val="sr-Cyrl-CS"/>
              </w:rPr>
              <w:t xml:space="preserve">материјално значајних ставки </w:t>
            </w:r>
            <w:r w:rsidRPr="007668B3">
              <w:rPr>
                <w:sz w:val="20"/>
                <w:szCs w:val="20"/>
              </w:rPr>
              <w:t>због чињеница или понашања које указују на неправилности, укључујући превар</w:t>
            </w:r>
            <w:r w:rsidRPr="007668B3">
              <w:rPr>
                <w:sz w:val="20"/>
                <w:szCs w:val="20"/>
                <w:lang w:val="sr-Cyrl-CS"/>
              </w:rPr>
              <w:t>у</w:t>
            </w:r>
            <w:r w:rsidRPr="007668B3">
              <w:rPr>
                <w:sz w:val="20"/>
                <w:szCs w:val="20"/>
              </w:rPr>
              <w:t xml:space="preserve"> или грешк</w:t>
            </w:r>
            <w:r w:rsidRPr="007668B3">
              <w:rPr>
                <w:sz w:val="20"/>
                <w:szCs w:val="20"/>
                <w:lang w:val="sr-Cyrl-CS"/>
              </w:rPr>
              <w:t>у</w:t>
            </w:r>
            <w:r w:rsidRPr="007668B3">
              <w:rPr>
                <w:sz w:val="20"/>
                <w:szCs w:val="20"/>
              </w:rPr>
              <w:t xml:space="preserve">, без обзира на претходно искуство овлашћеног ревизора или друштва за ревизију у погледу искрености и интегритета руководства </w:t>
            </w:r>
            <w:r w:rsidRPr="007668B3">
              <w:rPr>
                <w:sz w:val="20"/>
                <w:szCs w:val="20"/>
              </w:rPr>
              <w:lastRenderedPageBreak/>
              <w:t xml:space="preserve">субјекта ревизије и лица задужених за управљање тим лицем. </w:t>
            </w:r>
          </w:p>
          <w:p w:rsidR="003C447B" w:rsidRPr="007668B3" w:rsidRDefault="003C447B" w:rsidP="0017665F">
            <w:pPr>
              <w:ind w:firstLine="720"/>
              <w:jc w:val="both"/>
              <w:rPr>
                <w:b/>
                <w:sz w:val="20"/>
                <w:szCs w:val="20"/>
              </w:rPr>
            </w:pPr>
            <w:r w:rsidRPr="007668B3">
              <w:rPr>
                <w:rStyle w:val="tw4winMark"/>
                <w:color w:val="auto"/>
                <w:sz w:val="20"/>
                <w:szCs w:val="20"/>
              </w:rPr>
              <w:t>{0&gt;</w:t>
            </w:r>
            <w:r w:rsidRPr="007668B3">
              <w:rPr>
                <w:vanish/>
                <w:sz w:val="20"/>
                <w:szCs w:val="20"/>
                <w:lang w:val="en-GB"/>
              </w:rPr>
              <w:t>The statutory auditor or the audit firm shall maintain professional scepticism in particular when reviewing management estimates relating to fair values, the impairment of assets, provisions, and future cash flow relevant to the entity's ability to continue as a going concern.</w:t>
            </w:r>
            <w:r w:rsidRPr="007668B3">
              <w:rPr>
                <w:rStyle w:val="tw4winMark"/>
                <w:color w:val="auto"/>
                <w:sz w:val="20"/>
                <w:szCs w:val="20"/>
              </w:rPr>
              <w:t>&lt;}0{&gt;</w:t>
            </w:r>
            <w:r w:rsidRPr="007668B3">
              <w:rPr>
                <w:sz w:val="20"/>
                <w:szCs w:val="20"/>
              </w:rPr>
              <w:t>Овлашћени ревизор или друштво за ревизију треба да одржава професионалн</w:t>
            </w:r>
            <w:r w:rsidRPr="007668B3">
              <w:rPr>
                <w:sz w:val="20"/>
                <w:szCs w:val="20"/>
                <w:lang w:val="sr-Cyrl-CS"/>
              </w:rPr>
              <w:t>и</w:t>
            </w:r>
            <w:r w:rsidRPr="007668B3">
              <w:rPr>
                <w:sz w:val="20"/>
                <w:szCs w:val="20"/>
              </w:rPr>
              <w:t xml:space="preserve">  </w:t>
            </w:r>
            <w:r w:rsidRPr="007668B3">
              <w:rPr>
                <w:sz w:val="20"/>
                <w:szCs w:val="20"/>
                <w:lang w:val="sr-Cyrl-CS"/>
              </w:rPr>
              <w:t xml:space="preserve">скептицизам </w:t>
            </w:r>
            <w:r w:rsidRPr="007668B3">
              <w:rPr>
                <w:sz w:val="20"/>
                <w:szCs w:val="20"/>
              </w:rPr>
              <w:t>нарочито када испитује оцене руководства у погледу фер вредности, обезвређења имовине, резервисања и будућег новчаног тока који је релевантан за оцену способности субјекта да настави са редовним пословањем.</w:t>
            </w:r>
            <w:r w:rsidRPr="007668B3">
              <w:rPr>
                <w:rStyle w:val="tw4winMark"/>
                <w:b/>
                <w:color w:val="auto"/>
                <w:sz w:val="20"/>
                <w:szCs w:val="20"/>
              </w:rPr>
              <w:t>&lt;0}</w:t>
            </w:r>
          </w:p>
          <w:p w:rsidR="003C447B" w:rsidRPr="007668B3" w:rsidRDefault="003C447B" w:rsidP="0017665F">
            <w:pPr>
              <w:jc w:val="both"/>
              <w:rPr>
                <w:sz w:val="20"/>
                <w:szCs w:val="20"/>
                <w:lang w:val="ru-RU"/>
              </w:rPr>
            </w:pPr>
            <w:r w:rsidRPr="007668B3">
              <w:rPr>
                <w:rStyle w:val="tw4winMark"/>
                <w:color w:val="auto"/>
                <w:sz w:val="20"/>
                <w:szCs w:val="20"/>
              </w:rPr>
              <w:t>{0&gt;</w:t>
            </w:r>
            <w:r w:rsidRPr="007668B3">
              <w:rPr>
                <w:vanish/>
                <w:sz w:val="20"/>
                <w:szCs w:val="20"/>
                <w:lang w:val="en-GB"/>
              </w:rPr>
              <w:t>For the purposes of this Article, "professional scepticism" means an attitude that includes a questioning mind, being alert to conditions which may indicate possible misstatement due to error or fraud, and a critical assessment of audit evidence.'</w:t>
            </w:r>
            <w:r w:rsidRPr="007668B3">
              <w:rPr>
                <w:rStyle w:val="tw4winMark"/>
                <w:color w:val="auto"/>
                <w:sz w:val="20"/>
                <w:szCs w:val="20"/>
              </w:rPr>
              <w:t>&lt;}0{&gt;</w:t>
            </w:r>
            <w:r w:rsidRPr="007668B3">
              <w:rPr>
                <w:sz w:val="20"/>
                <w:szCs w:val="20"/>
              </w:rPr>
              <w:t>За потребе овог члана,</w:t>
            </w:r>
            <w:r w:rsidRPr="007668B3">
              <w:rPr>
                <w:b/>
                <w:sz w:val="20"/>
                <w:szCs w:val="20"/>
              </w:rPr>
              <w:t xml:space="preserve"> </w:t>
            </w:r>
            <w:r w:rsidRPr="007668B3">
              <w:rPr>
                <w:sz w:val="20"/>
                <w:szCs w:val="20"/>
              </w:rPr>
              <w:t>„професионалн</w:t>
            </w:r>
            <w:r w:rsidRPr="007668B3">
              <w:rPr>
                <w:sz w:val="20"/>
                <w:szCs w:val="20"/>
                <w:lang w:val="sr-Cyrl-CS"/>
              </w:rPr>
              <w:t>и</w:t>
            </w:r>
            <w:r w:rsidRPr="007668B3">
              <w:rPr>
                <w:sz w:val="20"/>
                <w:szCs w:val="20"/>
              </w:rPr>
              <w:t xml:space="preserve"> </w:t>
            </w:r>
            <w:r w:rsidRPr="007668B3">
              <w:rPr>
                <w:sz w:val="20"/>
                <w:szCs w:val="20"/>
                <w:lang w:val="sr-Cyrl-CS"/>
              </w:rPr>
              <w:t xml:space="preserve"> скептицизам</w:t>
            </w:r>
            <w:r w:rsidRPr="007668B3">
              <w:rPr>
                <w:sz w:val="20"/>
                <w:szCs w:val="20"/>
              </w:rPr>
              <w:t>“ је став који подразумева критичко размишљање, способност препознавања околности које могу указати на могуће нетачно приказивање чињеница због грешке или преваре и критичку оцену ревиз</w:t>
            </w:r>
            <w:r w:rsidRPr="007668B3">
              <w:rPr>
                <w:sz w:val="20"/>
                <w:szCs w:val="20"/>
                <w:lang w:val="sr-Cyrl-CS"/>
              </w:rPr>
              <w:t>орских</w:t>
            </w:r>
            <w:r w:rsidRPr="007668B3">
              <w:rPr>
                <w:sz w:val="20"/>
                <w:szCs w:val="20"/>
              </w:rPr>
              <w:t xml:space="preserve"> доказа</w:t>
            </w:r>
          </w:p>
        </w:tc>
        <w:tc>
          <w:tcPr>
            <w:tcW w:w="407" w:type="pct"/>
          </w:tcPr>
          <w:p w:rsidR="00DC6969" w:rsidRDefault="001461EC" w:rsidP="0017665F">
            <w:pPr>
              <w:rPr>
                <w:sz w:val="20"/>
                <w:szCs w:val="20"/>
                <w:lang w:val="sr-Cyrl-CS"/>
              </w:rPr>
            </w:pPr>
            <w:r w:rsidRPr="001461EC">
              <w:rPr>
                <w:sz w:val="20"/>
                <w:szCs w:val="20"/>
                <w:lang w:val="sr-Cyrl-CS"/>
              </w:rPr>
              <w:lastRenderedPageBreak/>
              <w:t>28.2</w:t>
            </w:r>
            <w:r w:rsidR="00366C02">
              <w:rPr>
                <w:sz w:val="20"/>
                <w:szCs w:val="20"/>
                <w:lang w:val="sr-Cyrl-CS"/>
              </w:rPr>
              <w:t>.</w:t>
            </w: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DC6969" w:rsidRDefault="00DC6969" w:rsidP="0017665F">
            <w:pPr>
              <w:rPr>
                <w:sz w:val="20"/>
                <w:szCs w:val="20"/>
                <w:lang w:val="sr-Cyrl-CS"/>
              </w:rPr>
            </w:pPr>
          </w:p>
          <w:p w:rsidR="003C447B" w:rsidRPr="001461EC" w:rsidRDefault="00DC6969" w:rsidP="00DC6969">
            <w:pPr>
              <w:rPr>
                <w:sz w:val="20"/>
                <w:szCs w:val="20"/>
                <w:lang w:val="sr-Cyrl-CS"/>
              </w:rPr>
            </w:pPr>
            <w:r>
              <w:rPr>
                <w:sz w:val="20"/>
                <w:szCs w:val="20"/>
                <w:lang w:val="sr-Cyrl-CS"/>
              </w:rPr>
              <w:t>28.</w:t>
            </w:r>
            <w:r w:rsidR="001461EC" w:rsidRPr="001461EC">
              <w:rPr>
                <w:sz w:val="20"/>
                <w:szCs w:val="20"/>
                <w:lang w:val="sr-Cyrl-CS"/>
              </w:rPr>
              <w:t>3.</w:t>
            </w:r>
          </w:p>
        </w:tc>
        <w:tc>
          <w:tcPr>
            <w:tcW w:w="1627" w:type="pct"/>
          </w:tcPr>
          <w:p w:rsidR="001461EC" w:rsidRPr="001461EC" w:rsidRDefault="00366C02" w:rsidP="001461EC">
            <w:pPr>
              <w:jc w:val="both"/>
              <w:rPr>
                <w:sz w:val="20"/>
                <w:szCs w:val="20"/>
                <w:lang w:val="sr-Cyrl-CS"/>
              </w:rPr>
            </w:pPr>
            <w:r>
              <w:rPr>
                <w:sz w:val="20"/>
                <w:szCs w:val="20"/>
                <w:lang w:val="sr-Cyrl-CS"/>
              </w:rPr>
              <w:t xml:space="preserve">                 </w:t>
            </w:r>
            <w:r w:rsidR="001461EC" w:rsidRPr="001461EC">
              <w:rPr>
                <w:sz w:val="20"/>
                <w:szCs w:val="20"/>
                <w:lang w:val="sr-Cyrl-CS"/>
              </w:rPr>
              <w:t>Друштва за ревизију и лиценцирани овлашћени ревиз</w:t>
            </w:r>
            <w:r w:rsidR="00DC6969">
              <w:rPr>
                <w:sz w:val="20"/>
                <w:szCs w:val="20"/>
                <w:lang w:val="sr-Cyrl-CS"/>
              </w:rPr>
              <w:t>ори треба</w:t>
            </w:r>
            <w:r w:rsidR="001461EC" w:rsidRPr="001461EC">
              <w:rPr>
                <w:sz w:val="20"/>
                <w:szCs w:val="20"/>
                <w:lang w:val="sr-Cyrl-CS"/>
              </w:rPr>
              <w:t xml:space="preserve"> да обезбеде да када обављају законску ревизију одржавају професионални скептицизам током обављања ревизије, сагледавајући могућности нетачног приказивања материјално значајних ставки због чињеница или понашања које указују на неправилности, укључујући превару или грешку, без обзира на претходно искуство лиценцираног овлашћеног ревизора или друштва за ревизију у погледу искрености и интегритета руководства субјекта ревизије и лица задужених за управљање тим лицем. </w:t>
            </w:r>
          </w:p>
          <w:p w:rsidR="001461EC" w:rsidRPr="001461EC" w:rsidRDefault="00366C02" w:rsidP="001461EC">
            <w:pPr>
              <w:jc w:val="both"/>
              <w:rPr>
                <w:sz w:val="20"/>
                <w:szCs w:val="20"/>
                <w:lang w:val="sr-Cyrl-CS"/>
              </w:rPr>
            </w:pPr>
            <w:r>
              <w:rPr>
                <w:sz w:val="20"/>
                <w:szCs w:val="20"/>
                <w:lang w:val="sr-Cyrl-CS"/>
              </w:rPr>
              <w:t xml:space="preserve">              </w:t>
            </w:r>
            <w:r w:rsidR="001461EC" w:rsidRPr="001461EC">
              <w:rPr>
                <w:sz w:val="20"/>
                <w:szCs w:val="20"/>
                <w:lang w:val="sr-Cyrl-CS"/>
              </w:rPr>
              <w:t>Друштва за ревизију и лиценц</w:t>
            </w:r>
            <w:r w:rsidR="00DC6969">
              <w:rPr>
                <w:sz w:val="20"/>
                <w:szCs w:val="20"/>
                <w:lang w:val="sr-Cyrl-CS"/>
              </w:rPr>
              <w:t>ирани овлашћени ревизори треба</w:t>
            </w:r>
            <w:r w:rsidR="001461EC" w:rsidRPr="001461EC">
              <w:rPr>
                <w:sz w:val="20"/>
                <w:szCs w:val="20"/>
                <w:lang w:val="sr-Cyrl-CS"/>
              </w:rPr>
              <w:t xml:space="preserve"> да одржавају </w:t>
            </w:r>
            <w:r w:rsidR="001461EC" w:rsidRPr="001461EC">
              <w:rPr>
                <w:sz w:val="20"/>
                <w:szCs w:val="20"/>
                <w:lang w:val="sr-Cyrl-CS"/>
              </w:rPr>
              <w:lastRenderedPageBreak/>
              <w:t>професионални скептицизам нарочито када се испитује процена руководства у погледу фер вредности, обезвређења имовине, резервисања и будућег новчаног тока који је релевантан за оцену способности субјекта ревизије да настави са редовним пословањем.</w:t>
            </w:r>
          </w:p>
          <w:p w:rsidR="003C447B" w:rsidRPr="007668B3" w:rsidRDefault="003C447B" w:rsidP="001461EC">
            <w:pPr>
              <w:jc w:val="both"/>
              <w:rPr>
                <w:sz w:val="20"/>
                <w:szCs w:val="20"/>
                <w:lang w:val="sr-Cyrl-CS"/>
              </w:rPr>
            </w:pPr>
          </w:p>
        </w:tc>
        <w:tc>
          <w:tcPr>
            <w:tcW w:w="661" w:type="pct"/>
          </w:tcPr>
          <w:p w:rsidR="003C447B" w:rsidRPr="007668B3" w:rsidRDefault="001461EC" w:rsidP="00F00E80">
            <w:pPr>
              <w:rPr>
                <w:sz w:val="20"/>
                <w:szCs w:val="20"/>
                <w:lang w:val="sr-Cyrl-CS"/>
              </w:rPr>
            </w:pPr>
            <w:r w:rsidRPr="007668B3">
              <w:rPr>
                <w:sz w:val="20"/>
                <w:szCs w:val="20"/>
                <w:lang w:val="sr-Cyrl-CS"/>
              </w:rPr>
              <w:lastRenderedPageBreak/>
              <w:t>Потпуно усклађено</w:t>
            </w:r>
          </w:p>
        </w:tc>
        <w:tc>
          <w:tcPr>
            <w:tcW w:w="681" w:type="pct"/>
          </w:tcPr>
          <w:p w:rsidR="003C447B" w:rsidRPr="007668B3" w:rsidRDefault="003C447B" w:rsidP="00875707">
            <w:pPr>
              <w:rPr>
                <w:sz w:val="20"/>
                <w:szCs w:val="20"/>
                <w:lang w:val="sr-Cyrl-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22.1</w:t>
            </w:r>
          </w:p>
        </w:tc>
        <w:tc>
          <w:tcPr>
            <w:tcW w:w="1330" w:type="pct"/>
          </w:tcPr>
          <w:p w:rsidR="003C447B" w:rsidRPr="007668B3" w:rsidRDefault="003C447B" w:rsidP="0017665F">
            <w:pPr>
              <w:ind w:firstLine="720"/>
              <w:jc w:val="both"/>
              <w:rPr>
                <w:sz w:val="20"/>
                <w:szCs w:val="20"/>
              </w:rPr>
            </w:pPr>
            <w:r w:rsidRPr="007668B3">
              <w:rPr>
                <w:sz w:val="20"/>
                <w:szCs w:val="20"/>
              </w:rPr>
              <w:t xml:space="preserve">Државе чланице треба да обезбеде да, приликом обављања законске ревизије, овлашћени ревизор или друштво за ревизију и свако физичко лице које је у положају да директно или индиректно утиче на </w:t>
            </w:r>
            <w:r w:rsidRPr="007668B3">
              <w:rPr>
                <w:sz w:val="20"/>
                <w:szCs w:val="20"/>
                <w:lang w:val="sr-Cyrl-CS"/>
              </w:rPr>
              <w:t xml:space="preserve"> резултат</w:t>
            </w:r>
            <w:r w:rsidRPr="007668B3">
              <w:rPr>
                <w:sz w:val="20"/>
                <w:szCs w:val="20"/>
              </w:rPr>
              <w:t xml:space="preserve"> законске ревизије, буду независни од субјекта ревизије и да не учествују у</w:t>
            </w:r>
            <w:r w:rsidRPr="007668B3">
              <w:rPr>
                <w:b/>
                <w:sz w:val="20"/>
                <w:szCs w:val="20"/>
              </w:rPr>
              <w:t xml:space="preserve"> </w:t>
            </w:r>
            <w:r w:rsidRPr="007668B3">
              <w:rPr>
                <w:sz w:val="20"/>
                <w:szCs w:val="20"/>
              </w:rPr>
              <w:t xml:space="preserve">одлучивању код субјекта ревизије. </w:t>
            </w:r>
          </w:p>
          <w:p w:rsidR="003C447B" w:rsidRPr="007668B3" w:rsidRDefault="003C447B" w:rsidP="0017665F">
            <w:pPr>
              <w:ind w:firstLine="720"/>
              <w:jc w:val="both"/>
              <w:rPr>
                <w:sz w:val="20"/>
                <w:szCs w:val="20"/>
              </w:rPr>
            </w:pPr>
            <w:r w:rsidRPr="007668B3">
              <w:rPr>
                <w:sz w:val="20"/>
                <w:szCs w:val="20"/>
              </w:rPr>
              <w:t>Неопх</w:t>
            </w:r>
            <w:r w:rsidRPr="007668B3">
              <w:rPr>
                <w:sz w:val="20"/>
                <w:szCs w:val="20"/>
                <w:lang w:val="sr-Cyrl-CS"/>
              </w:rPr>
              <w:t>о</w:t>
            </w:r>
            <w:r w:rsidRPr="007668B3">
              <w:rPr>
                <w:sz w:val="20"/>
                <w:szCs w:val="20"/>
              </w:rPr>
              <w:t>дно је обезбедити независност најмање у периоду који обухвата финансијск</w:t>
            </w:r>
            <w:r w:rsidRPr="007668B3">
              <w:rPr>
                <w:sz w:val="20"/>
                <w:szCs w:val="20"/>
                <w:lang w:val="sr-Cyrl-CS"/>
              </w:rPr>
              <w:t>е</w:t>
            </w:r>
            <w:r w:rsidRPr="007668B3">
              <w:rPr>
                <w:sz w:val="20"/>
                <w:szCs w:val="20"/>
              </w:rPr>
              <w:t xml:space="preserve"> извештај</w:t>
            </w:r>
            <w:r w:rsidRPr="007668B3">
              <w:rPr>
                <w:sz w:val="20"/>
                <w:szCs w:val="20"/>
                <w:lang w:val="sr-Cyrl-CS"/>
              </w:rPr>
              <w:t>е</w:t>
            </w:r>
            <w:r w:rsidRPr="007668B3">
              <w:rPr>
                <w:sz w:val="20"/>
                <w:szCs w:val="20"/>
              </w:rPr>
              <w:t xml:space="preserve"> који су предмет ревизије и у периоду </w:t>
            </w:r>
            <w:r w:rsidRPr="007668B3">
              <w:rPr>
                <w:sz w:val="20"/>
                <w:szCs w:val="20"/>
                <w:lang w:val="sr-Cyrl-CS"/>
              </w:rPr>
              <w:t xml:space="preserve">током којег </w:t>
            </w:r>
            <w:r w:rsidRPr="007668B3">
              <w:rPr>
                <w:sz w:val="20"/>
                <w:szCs w:val="20"/>
              </w:rPr>
              <w:t xml:space="preserve">се обавља законска ревизија. </w:t>
            </w:r>
          </w:p>
          <w:p w:rsidR="003C447B" w:rsidRPr="007668B3" w:rsidRDefault="003C447B" w:rsidP="0017665F">
            <w:pPr>
              <w:ind w:firstLine="720"/>
              <w:jc w:val="both"/>
              <w:rPr>
                <w:sz w:val="20"/>
                <w:szCs w:val="20"/>
              </w:rPr>
            </w:pPr>
            <w:r w:rsidRPr="007668B3">
              <w:rPr>
                <w:sz w:val="20"/>
                <w:szCs w:val="20"/>
              </w:rPr>
              <w:t xml:space="preserve">Државе чланице треба да обезбеде да овлашћени ревизор или друштво за ревизију предузимају све </w:t>
            </w:r>
            <w:r w:rsidRPr="007668B3">
              <w:rPr>
                <w:sz w:val="20"/>
                <w:szCs w:val="20"/>
              </w:rPr>
              <w:lastRenderedPageBreak/>
              <w:t>разумне кораке како би се обезбедило да, приликом обављања законске ревизије, на њихову независност не утиче било какав постојећи или могући сукоб интереса или пословање или други директни или индиректни однос са овлашћеним ревизором или друштвом за ревизију који обављају законску ревизију и, по потреби, њиховом мрежом, руководиоцима, ревизорима, запосленима, другим физичким лицима чије се услуге стављају на</w:t>
            </w:r>
            <w:r w:rsidRPr="007668B3">
              <w:rPr>
                <w:b/>
                <w:sz w:val="20"/>
                <w:szCs w:val="20"/>
              </w:rPr>
              <w:t xml:space="preserve"> </w:t>
            </w:r>
            <w:r w:rsidRPr="007668B3">
              <w:rPr>
                <w:sz w:val="20"/>
                <w:szCs w:val="20"/>
              </w:rPr>
              <w:t xml:space="preserve">располагање или под контролу овлашћеног ревизора или друштва за ревизију или другог лица које је по основу контроле директно или индиректно повезано са овлашћеним ревизором или друштвом за ревизију. </w:t>
            </w:r>
          </w:p>
          <w:p w:rsidR="003C447B" w:rsidRPr="007668B3" w:rsidRDefault="003C447B" w:rsidP="0017665F">
            <w:pPr>
              <w:ind w:firstLine="720"/>
              <w:jc w:val="both"/>
              <w:rPr>
                <w:sz w:val="20"/>
                <w:szCs w:val="20"/>
              </w:rPr>
            </w:pPr>
            <w:r w:rsidRPr="007668B3">
              <w:rPr>
                <w:sz w:val="20"/>
                <w:szCs w:val="20"/>
              </w:rPr>
              <w:t xml:space="preserve">Овлашћени ревизор или друштво за ревизију не могу обављати законску ревизију ако постоји претња саморевизије, личног интереса, заговарања, блискости или застрашивања које је узроковано финансијским, личним, пословним односима, односима по основу запослења или другим односима између: </w:t>
            </w:r>
          </w:p>
          <w:p w:rsidR="003C447B" w:rsidRPr="007668B3" w:rsidRDefault="003C447B" w:rsidP="0017665F">
            <w:pPr>
              <w:ind w:firstLine="720"/>
              <w:jc w:val="both"/>
              <w:rPr>
                <w:sz w:val="20"/>
                <w:szCs w:val="20"/>
                <w:lang w:val="sr-Cyrl-CS"/>
              </w:rPr>
            </w:pPr>
            <w:r w:rsidRPr="007668B3">
              <w:rPr>
                <w:sz w:val="20"/>
                <w:szCs w:val="20"/>
              </w:rPr>
              <w:t xml:space="preserve">- овлашћеног ревизора, друштва за ревизију, његове мреже и било ког физичког лица које је у положају да утиче на </w:t>
            </w:r>
            <w:r w:rsidRPr="007668B3">
              <w:rPr>
                <w:sz w:val="20"/>
                <w:szCs w:val="20"/>
                <w:lang w:val="sr-Cyrl-CS"/>
              </w:rPr>
              <w:t xml:space="preserve"> резултат </w:t>
            </w:r>
            <w:r w:rsidRPr="007668B3">
              <w:rPr>
                <w:sz w:val="20"/>
                <w:szCs w:val="20"/>
              </w:rPr>
              <w:t xml:space="preserve">законске ревизије и </w:t>
            </w:r>
          </w:p>
          <w:p w:rsidR="003C447B" w:rsidRPr="007668B3" w:rsidRDefault="003C447B" w:rsidP="0017665F">
            <w:pPr>
              <w:ind w:firstLine="720"/>
              <w:jc w:val="both"/>
              <w:rPr>
                <w:sz w:val="20"/>
                <w:szCs w:val="20"/>
                <w:lang w:val="sr-Cyrl-CS"/>
              </w:rPr>
            </w:pPr>
            <w:r w:rsidRPr="007668B3">
              <w:rPr>
                <w:sz w:val="20"/>
                <w:szCs w:val="20"/>
              </w:rPr>
              <w:t>-  субјекта ревизије</w:t>
            </w:r>
            <w:r w:rsidRPr="007668B3">
              <w:rPr>
                <w:sz w:val="20"/>
                <w:szCs w:val="20"/>
                <w:lang w:val="sr-Cyrl-CS"/>
              </w:rPr>
              <w:t xml:space="preserve">, </w:t>
            </w:r>
            <w:r w:rsidRPr="007668B3">
              <w:rPr>
                <w:sz w:val="20"/>
                <w:szCs w:val="20"/>
              </w:rPr>
              <w:t xml:space="preserve">као последица </w:t>
            </w:r>
            <w:r w:rsidRPr="007668B3">
              <w:rPr>
                <w:sz w:val="20"/>
                <w:szCs w:val="20"/>
                <w:lang w:val="sr-Cyrl-CS"/>
              </w:rPr>
              <w:t xml:space="preserve">услед </w:t>
            </w:r>
            <w:r w:rsidRPr="007668B3">
              <w:rPr>
                <w:sz w:val="20"/>
                <w:szCs w:val="20"/>
              </w:rPr>
              <w:t>којих би објективна, разумна и обавештена трећа страна, узима</w:t>
            </w:r>
            <w:r w:rsidRPr="007668B3">
              <w:rPr>
                <w:sz w:val="20"/>
                <w:szCs w:val="20"/>
                <w:lang w:val="sr-Cyrl-CS"/>
              </w:rPr>
              <w:t>ј</w:t>
            </w:r>
            <w:r w:rsidRPr="007668B3">
              <w:rPr>
                <w:sz w:val="20"/>
                <w:szCs w:val="20"/>
              </w:rPr>
              <w:t>ући у обзир</w:t>
            </w:r>
            <w:r w:rsidRPr="007668B3">
              <w:rPr>
                <w:b/>
                <w:sz w:val="20"/>
                <w:szCs w:val="20"/>
              </w:rPr>
              <w:t xml:space="preserve"> </w:t>
            </w:r>
            <w:r w:rsidRPr="007668B3">
              <w:rPr>
                <w:sz w:val="20"/>
                <w:szCs w:val="20"/>
              </w:rPr>
              <w:t xml:space="preserve">примењене заштитне механизме, закључила да је независност </w:t>
            </w:r>
            <w:r w:rsidRPr="007668B3">
              <w:rPr>
                <w:sz w:val="20"/>
                <w:szCs w:val="20"/>
              </w:rPr>
              <w:lastRenderedPageBreak/>
              <w:t>овлашћеног ревизора или друштва за ревизију доведена у питање.</w:t>
            </w:r>
          </w:p>
        </w:tc>
        <w:tc>
          <w:tcPr>
            <w:tcW w:w="407" w:type="pct"/>
          </w:tcPr>
          <w:p w:rsidR="003C447B" w:rsidRPr="001461EC" w:rsidRDefault="001461EC" w:rsidP="0017665F">
            <w:pPr>
              <w:rPr>
                <w:sz w:val="20"/>
                <w:szCs w:val="20"/>
                <w:lang w:val="sr-Cyrl-CS"/>
              </w:rPr>
            </w:pPr>
            <w:r w:rsidRPr="001461EC">
              <w:rPr>
                <w:sz w:val="20"/>
                <w:szCs w:val="20"/>
                <w:lang w:val="sr-Cyrl-CS"/>
              </w:rPr>
              <w:lastRenderedPageBreak/>
              <w:t>29.1-</w:t>
            </w:r>
            <w:r w:rsidR="00996E33">
              <w:rPr>
                <w:sz w:val="20"/>
                <w:szCs w:val="20"/>
                <w:lang w:val="sr-Cyrl-CS"/>
              </w:rPr>
              <w:t>4</w:t>
            </w:r>
            <w:r w:rsidRPr="001461EC">
              <w:rPr>
                <w:sz w:val="20"/>
                <w:szCs w:val="20"/>
                <w:lang w:val="sr-Cyrl-CS"/>
              </w:rPr>
              <w:t>.</w:t>
            </w:r>
          </w:p>
        </w:tc>
        <w:tc>
          <w:tcPr>
            <w:tcW w:w="1627" w:type="pct"/>
          </w:tcPr>
          <w:p w:rsidR="001461EC" w:rsidRPr="001461EC" w:rsidRDefault="00366C02" w:rsidP="00B433B0">
            <w:pPr>
              <w:jc w:val="both"/>
              <w:rPr>
                <w:sz w:val="20"/>
                <w:szCs w:val="20"/>
                <w:lang w:val="ru-RU"/>
              </w:rPr>
            </w:pPr>
            <w:r>
              <w:rPr>
                <w:sz w:val="20"/>
                <w:szCs w:val="20"/>
                <w:lang w:val="ru-RU"/>
              </w:rPr>
              <w:t xml:space="preserve">             </w:t>
            </w:r>
            <w:r w:rsidR="001461EC" w:rsidRPr="001461EC">
              <w:rPr>
                <w:sz w:val="20"/>
                <w:szCs w:val="20"/>
                <w:lang w:val="ru-RU"/>
              </w:rPr>
              <w:t xml:space="preserve">Приликом обављања законске ревизије, друштво за ревизију, лиценцирани овлашћени ревизори и свако физичко лице које је у положају да директно или индиректно утиче на резултат законске ревизије, морају да буду независни од субјекта ревизије и да не учествују у одлучивању код субјекта ревизије. </w:t>
            </w:r>
          </w:p>
          <w:p w:rsidR="001461EC" w:rsidRPr="001461EC" w:rsidRDefault="00366C02" w:rsidP="00B433B0">
            <w:pPr>
              <w:jc w:val="both"/>
              <w:rPr>
                <w:sz w:val="20"/>
                <w:szCs w:val="20"/>
                <w:lang w:val="ru-RU"/>
              </w:rPr>
            </w:pPr>
            <w:r>
              <w:rPr>
                <w:sz w:val="20"/>
                <w:szCs w:val="20"/>
                <w:lang w:val="ru-RU"/>
              </w:rPr>
              <w:t xml:space="preserve">            </w:t>
            </w:r>
            <w:r w:rsidR="001461EC" w:rsidRPr="001461EC">
              <w:rPr>
                <w:sz w:val="20"/>
                <w:szCs w:val="20"/>
                <w:lang w:val="ru-RU"/>
              </w:rPr>
              <w:t xml:space="preserve">Независност лица из става 1. овог члана је неопходно обезбедити у периоду који обухватају финансијски извештаји који су предмет ревизије и у периоду током којег се обавља законска ревизија до издавања ревизорског извештаја. </w:t>
            </w:r>
          </w:p>
          <w:p w:rsidR="001461EC" w:rsidRPr="00824C42" w:rsidRDefault="00366C02" w:rsidP="00B433B0">
            <w:pPr>
              <w:jc w:val="both"/>
              <w:rPr>
                <w:sz w:val="20"/>
                <w:szCs w:val="20"/>
                <w:lang w:val="ru-RU"/>
              </w:rPr>
            </w:pPr>
            <w:r>
              <w:rPr>
                <w:sz w:val="20"/>
                <w:szCs w:val="20"/>
                <w:lang w:val="ru-RU"/>
              </w:rPr>
              <w:t xml:space="preserve">           </w:t>
            </w:r>
            <w:r w:rsidR="00824C42" w:rsidRPr="00824C42">
              <w:rPr>
                <w:bCs/>
                <w:sz w:val="20"/>
                <w:szCs w:val="20"/>
              </w:rPr>
              <w:t>Друштва за ревизију и лиценцирани овлашћени ревизор</w:t>
            </w:r>
            <w:r w:rsidR="00824C42" w:rsidRPr="00824C42">
              <w:rPr>
                <w:bCs/>
                <w:sz w:val="20"/>
                <w:szCs w:val="20"/>
                <w:lang w:val="ru-RU"/>
              </w:rPr>
              <w:t xml:space="preserve">и </w:t>
            </w:r>
            <w:r w:rsidR="00824C42" w:rsidRPr="00824C42">
              <w:rPr>
                <w:bCs/>
                <w:sz w:val="20"/>
                <w:szCs w:val="20"/>
                <w:lang w:val="sr-Latn-CS"/>
              </w:rPr>
              <w:t xml:space="preserve">предузимају све разумне кораке како би се обезбедило да, приликом обављања законске ревизије, на њихову независност не утиче било какав постојећи или </w:t>
            </w:r>
            <w:r w:rsidR="00824C42" w:rsidRPr="00824C42">
              <w:rPr>
                <w:bCs/>
                <w:sz w:val="20"/>
                <w:szCs w:val="20"/>
                <w:lang w:val="sr-Latn-CS"/>
              </w:rPr>
              <w:lastRenderedPageBreak/>
              <w:t>могући сукоб интереса</w:t>
            </w:r>
            <w:r w:rsidR="00824C42" w:rsidRPr="00824C42">
              <w:rPr>
                <w:bCs/>
                <w:sz w:val="20"/>
                <w:szCs w:val="20"/>
                <w:lang w:val="sr-Cyrl-RS"/>
              </w:rPr>
              <w:t xml:space="preserve">, </w:t>
            </w:r>
            <w:r w:rsidR="00824C42" w:rsidRPr="00535700">
              <w:rPr>
                <w:bCs/>
                <w:sz w:val="20"/>
                <w:szCs w:val="20"/>
                <w:lang w:val="sr-Cyrl-RS"/>
              </w:rPr>
              <w:t>пословни или други директни или индиректни однос</w:t>
            </w:r>
            <w:r w:rsidR="00824C42" w:rsidRPr="00535700">
              <w:rPr>
                <w:bCs/>
                <w:sz w:val="20"/>
                <w:szCs w:val="20"/>
                <w:lang w:val="sr-Latn-CS"/>
              </w:rPr>
              <w:t xml:space="preserve">. </w:t>
            </w:r>
            <w:r w:rsidR="00824C42" w:rsidRPr="00824C42">
              <w:rPr>
                <w:bCs/>
                <w:sz w:val="20"/>
                <w:szCs w:val="20"/>
                <w:lang w:val="sr-Latn-CS"/>
              </w:rPr>
              <w:t>То се односи и на њихову мрежу, руководиоце, ревизоре, запослене, друга физичка лица чије се услуге стављају на располагање или под контролу друштву за ревизију или лиценцираном овлашћеном ревизору или другом лицу које је по основу контроле директно или индиректно повезано са лиценцираним овлашћеним ревизором или друштвом за ревизију.</w:t>
            </w:r>
            <w:r w:rsidR="001461EC" w:rsidRPr="00824C42">
              <w:rPr>
                <w:sz w:val="20"/>
                <w:szCs w:val="20"/>
                <w:lang w:val="ru-RU"/>
              </w:rPr>
              <w:t xml:space="preserve"> </w:t>
            </w:r>
          </w:p>
          <w:p w:rsidR="001461EC" w:rsidRPr="001461EC" w:rsidRDefault="00366C02" w:rsidP="00B433B0">
            <w:pPr>
              <w:jc w:val="both"/>
              <w:rPr>
                <w:sz w:val="20"/>
                <w:szCs w:val="20"/>
                <w:lang w:val="ru-RU"/>
              </w:rPr>
            </w:pPr>
            <w:r>
              <w:rPr>
                <w:sz w:val="20"/>
                <w:szCs w:val="20"/>
                <w:lang w:val="ru-RU"/>
              </w:rPr>
              <w:t xml:space="preserve">            </w:t>
            </w:r>
            <w:r w:rsidR="001461EC" w:rsidRPr="001461EC">
              <w:rPr>
                <w:sz w:val="20"/>
                <w:szCs w:val="20"/>
                <w:lang w:val="ru-RU"/>
              </w:rPr>
              <w:t>Друштва за ревизију и лиценцирани овлашћени ревизори не могу обављати законску ревизију ако постоји, претња: прегледа сопственог рада, личног интереса, заговарања, блискости или застрашивања које је узроковано финансијским, личним, пословним односима, односима по основу запослења или другим односима између: друштва за ревизију, лиценцираног овлашћеног ревизора, његове мреже и било ког физичког лица које је у положају да утиче на резултат законске ревизије и субјекта ревизије.</w:t>
            </w:r>
          </w:p>
          <w:p w:rsidR="003C447B" w:rsidRPr="00F00E80" w:rsidRDefault="003C447B" w:rsidP="001461EC">
            <w:pPr>
              <w:ind w:firstLine="720"/>
              <w:jc w:val="both"/>
              <w:rPr>
                <w:sz w:val="20"/>
                <w:szCs w:val="20"/>
                <w:highlight w:val="yellow"/>
                <w:lang w:val="ru-RU"/>
              </w:rPr>
            </w:pPr>
          </w:p>
        </w:tc>
        <w:tc>
          <w:tcPr>
            <w:tcW w:w="661" w:type="pct"/>
          </w:tcPr>
          <w:p w:rsidR="003C447B" w:rsidRPr="007668B3" w:rsidRDefault="001461EC" w:rsidP="0017665F">
            <w:pPr>
              <w:rPr>
                <w:sz w:val="20"/>
                <w:szCs w:val="20"/>
                <w:lang w:val="sr-Cyrl-CS"/>
              </w:rPr>
            </w:pPr>
            <w:r w:rsidRPr="007668B3">
              <w:rPr>
                <w:sz w:val="20"/>
                <w:szCs w:val="20"/>
                <w:lang w:val="sr-Cyrl-CS"/>
              </w:rPr>
              <w:lastRenderedPageBreak/>
              <w:t>Потпуно усклађено</w:t>
            </w:r>
          </w:p>
        </w:tc>
        <w:tc>
          <w:tcPr>
            <w:tcW w:w="681" w:type="pct"/>
          </w:tcPr>
          <w:p w:rsidR="003C447B" w:rsidRPr="00D64544" w:rsidRDefault="003C447B" w:rsidP="0017665F">
            <w:pPr>
              <w:rPr>
                <w:b/>
                <w:sz w:val="20"/>
                <w:szCs w:val="20"/>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lastRenderedPageBreak/>
              <w:t>22.2</w:t>
            </w:r>
          </w:p>
        </w:tc>
        <w:tc>
          <w:tcPr>
            <w:tcW w:w="1330" w:type="pct"/>
          </w:tcPr>
          <w:p w:rsidR="003C447B" w:rsidRPr="007668B3" w:rsidRDefault="00366C02" w:rsidP="0017665F">
            <w:pPr>
              <w:jc w:val="both"/>
              <w:rPr>
                <w:sz w:val="20"/>
                <w:szCs w:val="20"/>
                <w:lang w:val="ru-RU"/>
              </w:rPr>
            </w:pPr>
            <w:r>
              <w:rPr>
                <w:sz w:val="20"/>
                <w:szCs w:val="20"/>
              </w:rPr>
              <w:t xml:space="preserve">                </w:t>
            </w:r>
            <w:r w:rsidR="003C447B" w:rsidRPr="007668B3">
              <w:rPr>
                <w:sz w:val="20"/>
                <w:szCs w:val="20"/>
              </w:rPr>
              <w:t>Државе чланице треба да обезбеде да овлашћени ревизор, друштво за ревизију, њихови кључни партнери у ревизији, њихови запослени и свако друго физичко лице чије се услуге стављају на располагање или су под контролом тог овлашћеног ревизора или друштва за ревизију, а које је директно укључено у активности законске ревизије, и лица која су блиско повезана с њима у смислу члана 1. став 2. Директиве Комисије 2004/72/ЕЗ (*), немају удео</w:t>
            </w:r>
            <w:r w:rsidR="003C447B" w:rsidRPr="007668B3">
              <w:rPr>
                <w:b/>
                <w:sz w:val="20"/>
                <w:szCs w:val="20"/>
              </w:rPr>
              <w:t xml:space="preserve"> </w:t>
            </w:r>
            <w:r w:rsidR="003C447B" w:rsidRPr="007668B3">
              <w:rPr>
                <w:sz w:val="20"/>
                <w:szCs w:val="20"/>
              </w:rPr>
              <w:t>нити имају материјалног интереса или директне користи у било ком субјекту ревизије у оквиру њихових активности у законској ревизији, нити да учествују у евентуалним трансакцијама у било каквом финансијском инструменту који је тај субјект издао, гарантовао или на други начин подржао, осим удела који су у индиректном власништву кроз институције колективног диверсифи</w:t>
            </w:r>
            <w:r>
              <w:rPr>
                <w:sz w:val="20"/>
                <w:szCs w:val="20"/>
              </w:rPr>
              <w:t>-</w:t>
            </w:r>
            <w:r w:rsidR="003C447B" w:rsidRPr="007668B3">
              <w:rPr>
                <w:sz w:val="20"/>
                <w:szCs w:val="20"/>
              </w:rPr>
              <w:t>кованог инвестирања, укључујући и фондове којима се управља, као што су пензијски фондови и животно осигурање</w:t>
            </w:r>
          </w:p>
        </w:tc>
        <w:tc>
          <w:tcPr>
            <w:tcW w:w="407" w:type="pct"/>
          </w:tcPr>
          <w:p w:rsidR="003C447B" w:rsidRPr="00996E33" w:rsidRDefault="00996E33" w:rsidP="0017665F">
            <w:pPr>
              <w:rPr>
                <w:sz w:val="20"/>
                <w:szCs w:val="20"/>
              </w:rPr>
            </w:pPr>
            <w:r w:rsidRPr="00996E33">
              <w:rPr>
                <w:sz w:val="20"/>
                <w:szCs w:val="20"/>
              </w:rPr>
              <w:t>29.5.</w:t>
            </w:r>
          </w:p>
        </w:tc>
        <w:tc>
          <w:tcPr>
            <w:tcW w:w="1627" w:type="pct"/>
          </w:tcPr>
          <w:p w:rsidR="003C447B" w:rsidRPr="003D0656" w:rsidRDefault="00996E33" w:rsidP="0017665F">
            <w:pPr>
              <w:ind w:firstLine="720"/>
              <w:jc w:val="both"/>
              <w:rPr>
                <w:sz w:val="20"/>
                <w:szCs w:val="20"/>
                <w:highlight w:val="yellow"/>
                <w:lang w:val="ru-RU"/>
              </w:rPr>
            </w:pPr>
            <w:r w:rsidRPr="001461EC">
              <w:rPr>
                <w:sz w:val="20"/>
                <w:szCs w:val="20"/>
                <w:lang w:val="ru-RU"/>
              </w:rPr>
              <w:t>Друштво за ревизију, лиценцирани овлашћени ревизор, њихови кључни партнери у ревизији, њихови запослени и свако друго физичко лице чије се услуге стављају на располагање или су под контролом тог друштва за ревизију и лиценцираног овлашћеног ревизора, а које је директно укључено у активности законске ревизије, и лица која су блиско повезана с њима не могу да имају удео, нити да имају материјалног интереса или директне користи у било ком субјекту ревизије у оквиру њихових активности у законској ревизији, нити да учествују у евентуалним трансакцијама у било каквом финансијском инструменту који је тај субјект издао, гарантовао или на други начин подржао, осим удела који су у индиректном власништву кроз институције колективног диверсификованог инвестирања, укључујући и фондове којима се управља, као што су пензијски фондови и животно осигурање.</w:t>
            </w:r>
          </w:p>
        </w:tc>
        <w:tc>
          <w:tcPr>
            <w:tcW w:w="661" w:type="pct"/>
          </w:tcPr>
          <w:p w:rsidR="003C447B" w:rsidRPr="007668B3" w:rsidRDefault="003C447B" w:rsidP="0017665F">
            <w:pPr>
              <w:rPr>
                <w:sz w:val="20"/>
                <w:szCs w:val="20"/>
                <w:lang w:val="sr-Cyrl-CS"/>
              </w:rPr>
            </w:pPr>
            <w:r w:rsidRPr="007668B3">
              <w:rPr>
                <w:sz w:val="20"/>
                <w:szCs w:val="20"/>
                <w:lang w:val="sr-Cyrl-CS"/>
              </w:rPr>
              <w:t xml:space="preserve">Потпуно усклађено </w:t>
            </w:r>
          </w:p>
        </w:tc>
        <w:tc>
          <w:tcPr>
            <w:tcW w:w="681" w:type="pct"/>
          </w:tcPr>
          <w:p w:rsidR="003C447B" w:rsidRPr="007668B3" w:rsidRDefault="003C447B" w:rsidP="0017665F">
            <w:pPr>
              <w:rPr>
                <w:sz w:val="20"/>
                <w:szCs w:val="20"/>
                <w:lang w:val="sr-Latn-CS"/>
              </w:rPr>
            </w:pPr>
          </w:p>
        </w:tc>
      </w:tr>
      <w:tr w:rsidR="003C447B" w:rsidRPr="007668B3" w:rsidTr="00871DC9">
        <w:tc>
          <w:tcPr>
            <w:tcW w:w="294" w:type="pct"/>
          </w:tcPr>
          <w:p w:rsidR="003C447B" w:rsidRPr="007668B3" w:rsidRDefault="003C447B" w:rsidP="0017665F">
            <w:pPr>
              <w:rPr>
                <w:sz w:val="20"/>
                <w:szCs w:val="20"/>
                <w:lang w:val="sr-Cyrl-CS"/>
              </w:rPr>
            </w:pPr>
            <w:r w:rsidRPr="007668B3">
              <w:rPr>
                <w:sz w:val="20"/>
                <w:szCs w:val="20"/>
                <w:lang w:val="sr-Cyrl-CS"/>
              </w:rPr>
              <w:t>22.3</w:t>
            </w:r>
          </w:p>
        </w:tc>
        <w:tc>
          <w:tcPr>
            <w:tcW w:w="1330" w:type="pct"/>
          </w:tcPr>
          <w:p w:rsidR="003C447B" w:rsidRPr="007668B3" w:rsidRDefault="00B433B0" w:rsidP="0017665F">
            <w:pPr>
              <w:jc w:val="both"/>
              <w:rPr>
                <w:sz w:val="20"/>
                <w:szCs w:val="20"/>
              </w:rPr>
            </w:pPr>
            <w:r>
              <w:rPr>
                <w:sz w:val="20"/>
                <w:szCs w:val="20"/>
                <w:lang w:val="ru-RU"/>
              </w:rPr>
              <w:t xml:space="preserve">             </w:t>
            </w:r>
            <w:r w:rsidR="003C447B" w:rsidRPr="007668B3">
              <w:rPr>
                <w:sz w:val="20"/>
                <w:szCs w:val="20"/>
                <w:lang w:val="ru-RU"/>
              </w:rPr>
              <w:t xml:space="preserve">Државе чланице треба да предвиде обавезу законских ревизора или ревизорских друштава да у ревизорским радним папирима документују све значајне претње по независност као и примењене мере заштите како би се ове претње ублажиле. </w:t>
            </w:r>
          </w:p>
        </w:tc>
        <w:tc>
          <w:tcPr>
            <w:tcW w:w="407" w:type="pct"/>
          </w:tcPr>
          <w:p w:rsidR="003C447B" w:rsidRPr="00996E33" w:rsidRDefault="00996E33" w:rsidP="0017665F">
            <w:pPr>
              <w:rPr>
                <w:strike/>
                <w:sz w:val="20"/>
                <w:szCs w:val="20"/>
                <w:lang w:val="sr-Cyrl-CS"/>
              </w:rPr>
            </w:pPr>
            <w:r w:rsidRPr="00996E33">
              <w:rPr>
                <w:sz w:val="20"/>
                <w:szCs w:val="20"/>
                <w:lang w:val="sr-Cyrl-CS"/>
              </w:rPr>
              <w:t>29.6.</w:t>
            </w:r>
          </w:p>
        </w:tc>
        <w:tc>
          <w:tcPr>
            <w:tcW w:w="1627" w:type="pct"/>
          </w:tcPr>
          <w:p w:rsidR="003C447B" w:rsidRPr="003D0656" w:rsidRDefault="00B433B0" w:rsidP="00366C02">
            <w:pPr>
              <w:jc w:val="both"/>
              <w:rPr>
                <w:sz w:val="20"/>
                <w:szCs w:val="20"/>
                <w:highlight w:val="yellow"/>
                <w:lang w:val="sr-Cyrl-CS"/>
              </w:rPr>
            </w:pPr>
            <w:r>
              <w:rPr>
                <w:rFonts w:eastAsia="TimesNewRoman"/>
                <w:sz w:val="20"/>
                <w:szCs w:val="20"/>
                <w:lang w:val="ru-RU"/>
              </w:rPr>
              <w:t xml:space="preserve">            </w:t>
            </w:r>
            <w:r w:rsidR="00996E33" w:rsidRPr="00996E33">
              <w:rPr>
                <w:rFonts w:eastAsia="TimesNewRoman"/>
                <w:sz w:val="20"/>
                <w:szCs w:val="20"/>
                <w:lang w:val="ru-RU"/>
              </w:rPr>
              <w:t>Друштва за ревизију и лиценцирани овлашћени ревизори су у обавези да у ревизор</w:t>
            </w:r>
            <w:r w:rsidR="00366C02">
              <w:rPr>
                <w:rFonts w:eastAsia="TimesNewRoman"/>
                <w:sz w:val="20"/>
                <w:szCs w:val="20"/>
                <w:lang w:val="ru-RU"/>
              </w:rPr>
              <w:t>-</w:t>
            </w:r>
            <w:r w:rsidR="00996E33" w:rsidRPr="00996E33">
              <w:rPr>
                <w:rFonts w:eastAsia="TimesNewRoman"/>
                <w:sz w:val="20"/>
                <w:szCs w:val="20"/>
                <w:lang w:val="ru-RU"/>
              </w:rPr>
              <w:t>ским радним папирима документују све значајне претње по независност, као и примењене мере заштите како би се ове претње ублажиле.</w:t>
            </w:r>
          </w:p>
        </w:tc>
        <w:tc>
          <w:tcPr>
            <w:tcW w:w="661" w:type="pct"/>
          </w:tcPr>
          <w:p w:rsidR="003C447B" w:rsidRPr="007668B3" w:rsidRDefault="00996E33" w:rsidP="0017665F">
            <w:pPr>
              <w:rPr>
                <w:sz w:val="20"/>
                <w:szCs w:val="20"/>
                <w:lang w:val="sr-Cyrl-CS"/>
              </w:rPr>
            </w:pPr>
            <w:r w:rsidRPr="007668B3">
              <w:rPr>
                <w:sz w:val="20"/>
                <w:szCs w:val="20"/>
                <w:lang w:val="sr-Cyrl-CS"/>
              </w:rPr>
              <w:t>Потпуно усклађено</w:t>
            </w:r>
          </w:p>
        </w:tc>
        <w:tc>
          <w:tcPr>
            <w:tcW w:w="681" w:type="pct"/>
          </w:tcPr>
          <w:p w:rsidR="003C447B" w:rsidRPr="00E35844" w:rsidRDefault="003C447B" w:rsidP="0017665F">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22.4</w:t>
            </w:r>
          </w:p>
        </w:tc>
        <w:tc>
          <w:tcPr>
            <w:tcW w:w="1330" w:type="pct"/>
          </w:tcPr>
          <w:p w:rsidR="00996E33" w:rsidRPr="007668B3" w:rsidRDefault="00996E33" w:rsidP="00996E33">
            <w:pPr>
              <w:ind w:firstLine="720"/>
              <w:jc w:val="both"/>
              <w:rPr>
                <w:sz w:val="20"/>
                <w:szCs w:val="20"/>
              </w:rPr>
            </w:pPr>
            <w:r w:rsidRPr="007668B3">
              <w:rPr>
                <w:sz w:val="20"/>
                <w:szCs w:val="20"/>
              </w:rPr>
              <w:t>Државе чланице треба да обезбеде да лица или друштва из става 2. не учествују у ревизији било ког конкретног субј</w:t>
            </w:r>
            <w:r w:rsidRPr="007668B3">
              <w:rPr>
                <w:sz w:val="20"/>
                <w:szCs w:val="20"/>
                <w:lang w:val="sr-Cyrl-CS"/>
              </w:rPr>
              <w:t>е</w:t>
            </w:r>
            <w:r w:rsidRPr="007668B3">
              <w:rPr>
                <w:sz w:val="20"/>
                <w:szCs w:val="20"/>
              </w:rPr>
              <w:t xml:space="preserve">кта ревизије нити да на други начин утичу на њен  </w:t>
            </w:r>
            <w:r w:rsidRPr="007668B3">
              <w:rPr>
                <w:sz w:val="20"/>
                <w:szCs w:val="20"/>
                <w:lang w:val="sr-Cyrl-CS"/>
              </w:rPr>
              <w:t xml:space="preserve">резултат </w:t>
            </w:r>
            <w:r w:rsidRPr="007668B3">
              <w:rPr>
                <w:sz w:val="20"/>
                <w:szCs w:val="20"/>
              </w:rPr>
              <w:t>ако:</w:t>
            </w:r>
            <w:r w:rsidRPr="007668B3">
              <w:rPr>
                <w:rStyle w:val="tw4winMark"/>
                <w:color w:val="auto"/>
                <w:sz w:val="20"/>
                <w:szCs w:val="20"/>
              </w:rPr>
              <w:t>&lt;0}</w:t>
            </w:r>
          </w:p>
          <w:p w:rsidR="00996E33" w:rsidRPr="007668B3" w:rsidRDefault="00996E33" w:rsidP="00996E33">
            <w:pPr>
              <w:tabs>
                <w:tab w:val="left" w:pos="923"/>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own financial instruments of the audited entity, other than interests owned indirectly through diversified collective investment schemes;</w:t>
            </w:r>
            <w:r w:rsidRPr="007668B3">
              <w:rPr>
                <w:rStyle w:val="tw4winMark"/>
                <w:color w:val="auto"/>
                <w:sz w:val="20"/>
                <w:szCs w:val="20"/>
              </w:rPr>
              <w:t>&lt;}0{&gt;</w:t>
            </w:r>
            <w:r w:rsidRPr="007668B3">
              <w:rPr>
                <w:sz w:val="20"/>
                <w:szCs w:val="20"/>
              </w:rPr>
              <w:t>a)</w:t>
            </w:r>
            <w:r w:rsidRPr="007668B3">
              <w:rPr>
                <w:sz w:val="20"/>
                <w:szCs w:val="20"/>
                <w:lang w:val="sr-Cyrl-CS"/>
              </w:rPr>
              <w:t xml:space="preserve"> </w:t>
            </w:r>
            <w:r w:rsidRPr="007668B3">
              <w:rPr>
                <w:sz w:val="20"/>
                <w:szCs w:val="20"/>
              </w:rPr>
              <w:t>поседују финансијске инструменте субјекта ревизије, осим удела који су у индиректном власништву кроз институције диверсификованог колективног инвестирања;</w:t>
            </w:r>
            <w:r w:rsidRPr="007668B3">
              <w:rPr>
                <w:rStyle w:val="tw4winMark"/>
                <w:color w:val="auto"/>
                <w:sz w:val="20"/>
                <w:szCs w:val="20"/>
              </w:rPr>
              <w:t>&lt;0}</w:t>
            </w:r>
          </w:p>
          <w:p w:rsidR="00996E33" w:rsidRPr="007668B3" w:rsidRDefault="00996E33" w:rsidP="00996E33">
            <w:pPr>
              <w:tabs>
                <w:tab w:val="left" w:pos="923"/>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own financial instruments of any entity related to an audited entity, the ownership of which may cause, or may be generally perceived as causing, a conflict of interest, other than interests owned indirectly through diversified collective investment schemes;</w:t>
            </w:r>
            <w:r w:rsidRPr="007668B3">
              <w:rPr>
                <w:rStyle w:val="tw4winMark"/>
                <w:color w:val="auto"/>
                <w:sz w:val="20"/>
                <w:szCs w:val="20"/>
              </w:rPr>
              <w:t>&lt;}77{&gt;</w:t>
            </w:r>
            <w:r w:rsidRPr="007668B3">
              <w:rPr>
                <w:sz w:val="20"/>
                <w:szCs w:val="20"/>
              </w:rPr>
              <w:t>б)</w:t>
            </w:r>
            <w:r w:rsidRPr="007668B3">
              <w:rPr>
                <w:sz w:val="20"/>
                <w:szCs w:val="20"/>
                <w:lang w:val="sr-Cyrl-CS"/>
              </w:rPr>
              <w:t xml:space="preserve"> </w:t>
            </w:r>
            <w:r w:rsidRPr="007668B3">
              <w:rPr>
                <w:sz w:val="20"/>
                <w:szCs w:val="20"/>
              </w:rPr>
              <w:t>поседују финансијске инструменте било ког субјекта повезаног са субјектом ревизије, при чему то власништво може узроковати или за које се начелно може сматрати да узрокује сукоб интереса, осим учешћа у институцијама диверсификованог колетивног инвестирања;</w:t>
            </w:r>
            <w:r w:rsidRPr="007668B3">
              <w:rPr>
                <w:rStyle w:val="tw4winMark"/>
                <w:color w:val="auto"/>
                <w:sz w:val="20"/>
                <w:szCs w:val="20"/>
              </w:rPr>
              <w:t>&lt;0}</w:t>
            </w:r>
          </w:p>
          <w:p w:rsidR="00996E33" w:rsidRPr="007668B3" w:rsidRDefault="00996E33" w:rsidP="00366C02">
            <w:pPr>
              <w:jc w:val="both"/>
              <w:rPr>
                <w:sz w:val="20"/>
                <w:szCs w:val="20"/>
                <w:lang w:val="sr-Cyrl-CS"/>
              </w:rPr>
            </w:pPr>
            <w:r w:rsidRPr="007668B3">
              <w:rPr>
                <w:rStyle w:val="tw4winMark"/>
                <w:color w:val="auto"/>
                <w:sz w:val="20"/>
                <w:szCs w:val="20"/>
              </w:rPr>
              <w:t>{0&gt;</w:t>
            </w:r>
            <w:r w:rsidRPr="007668B3">
              <w:rPr>
                <w:vanish/>
                <w:sz w:val="20"/>
                <w:szCs w:val="20"/>
                <w:lang w:val="en-GB"/>
              </w:rPr>
              <w:t>(c) have had an employment, or a business or other relationship with that audited entity within the period referred in paragraph 1 that may cause, or may be generally perceived as causing, a conflict of interest.'</w:t>
            </w:r>
            <w:r w:rsidRPr="007668B3">
              <w:rPr>
                <w:rStyle w:val="tw4winMark"/>
                <w:color w:val="auto"/>
                <w:sz w:val="20"/>
                <w:szCs w:val="20"/>
              </w:rPr>
              <w:t>&lt;}67{&gt;</w:t>
            </w:r>
            <w:r w:rsidRPr="007668B3">
              <w:rPr>
                <w:sz w:val="20"/>
                <w:szCs w:val="20"/>
              </w:rPr>
              <w:t>в) су, у току периода из става 1, са тим</w:t>
            </w:r>
            <w:r w:rsidRPr="007668B3">
              <w:rPr>
                <w:b/>
                <w:sz w:val="20"/>
                <w:szCs w:val="20"/>
              </w:rPr>
              <w:t xml:space="preserve"> </w:t>
            </w:r>
            <w:r w:rsidRPr="007668B3">
              <w:rPr>
                <w:sz w:val="20"/>
                <w:szCs w:val="20"/>
              </w:rPr>
              <w:t>субјект</w:t>
            </w:r>
            <w:r w:rsidRPr="007668B3">
              <w:rPr>
                <w:sz w:val="20"/>
                <w:szCs w:val="20"/>
                <w:lang w:val="sr-Cyrl-CS"/>
              </w:rPr>
              <w:t>ом</w:t>
            </w:r>
            <w:r w:rsidRPr="007668B3">
              <w:rPr>
                <w:sz w:val="20"/>
                <w:szCs w:val="20"/>
              </w:rPr>
              <w:t xml:space="preserve"> ревизије били повезани по основу радног односа, пословног односа или другог односа који може узроковати или за који се начелно може сматрати да узрокује сукоб интереса;</w:t>
            </w:r>
          </w:p>
          <w:p w:rsidR="00996E33" w:rsidRPr="007668B3" w:rsidRDefault="00996E33" w:rsidP="00996E33">
            <w:pPr>
              <w:jc w:val="both"/>
              <w:rPr>
                <w:strike/>
                <w:sz w:val="20"/>
                <w:szCs w:val="20"/>
              </w:rPr>
            </w:pPr>
          </w:p>
          <w:p w:rsidR="00996E33" w:rsidRPr="007668B3" w:rsidRDefault="00996E33" w:rsidP="00996E33">
            <w:pPr>
              <w:jc w:val="both"/>
              <w:rPr>
                <w:sz w:val="20"/>
                <w:szCs w:val="20"/>
                <w:lang w:val="ru-RU"/>
              </w:rPr>
            </w:pPr>
          </w:p>
        </w:tc>
        <w:tc>
          <w:tcPr>
            <w:tcW w:w="407" w:type="pct"/>
          </w:tcPr>
          <w:p w:rsidR="00036CE4" w:rsidRDefault="00996E33" w:rsidP="00036CE4">
            <w:pPr>
              <w:rPr>
                <w:sz w:val="20"/>
                <w:szCs w:val="20"/>
                <w:lang w:val="sr-Cyrl-CS"/>
              </w:rPr>
            </w:pPr>
            <w:r w:rsidRPr="00996E33">
              <w:rPr>
                <w:sz w:val="20"/>
                <w:szCs w:val="20"/>
                <w:lang w:val="sr-Cyrl-CS"/>
              </w:rPr>
              <w:t>4</w:t>
            </w:r>
            <w:r w:rsidR="00343D53">
              <w:rPr>
                <w:sz w:val="20"/>
                <w:szCs w:val="20"/>
                <w:lang w:val="sr-Cyrl-CS"/>
              </w:rPr>
              <w:t>4</w:t>
            </w:r>
            <w:r w:rsidRPr="00996E33">
              <w:rPr>
                <w:sz w:val="20"/>
                <w:szCs w:val="20"/>
                <w:lang w:val="sr-Cyrl-CS"/>
              </w:rPr>
              <w:t xml:space="preserve">.1. </w:t>
            </w: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830C03" w:rsidRDefault="00830C03" w:rsidP="00036CE4">
            <w:pPr>
              <w:rPr>
                <w:sz w:val="20"/>
                <w:szCs w:val="20"/>
                <w:lang w:val="sr-Cyrl-CS"/>
              </w:rPr>
            </w:pPr>
          </w:p>
          <w:p w:rsidR="00996E33" w:rsidRPr="00996E33" w:rsidRDefault="0059203A" w:rsidP="00036CE4">
            <w:pPr>
              <w:rPr>
                <w:sz w:val="20"/>
                <w:szCs w:val="20"/>
                <w:lang w:val="sr-Cyrl-CS"/>
              </w:rPr>
            </w:pPr>
            <w:r w:rsidRPr="00830C03">
              <w:rPr>
                <w:sz w:val="20"/>
                <w:szCs w:val="20"/>
                <w:lang w:val="sr-Cyrl-CS"/>
              </w:rPr>
              <w:t>45</w:t>
            </w:r>
            <w:r w:rsidR="00996E33" w:rsidRPr="00830C03">
              <w:rPr>
                <w:sz w:val="20"/>
                <w:szCs w:val="20"/>
                <w:lang w:val="sr-Cyrl-CS"/>
              </w:rPr>
              <w:t>.1.</w:t>
            </w:r>
            <w:r w:rsidRPr="00830C03">
              <w:rPr>
                <w:sz w:val="20"/>
                <w:szCs w:val="20"/>
                <w:lang w:val="sr-Cyrl-CS"/>
              </w:rPr>
              <w:t>1-3.</w:t>
            </w:r>
          </w:p>
        </w:tc>
        <w:tc>
          <w:tcPr>
            <w:tcW w:w="1627" w:type="pct"/>
          </w:tcPr>
          <w:p w:rsidR="00996E33" w:rsidRPr="00830C03" w:rsidRDefault="00996E33" w:rsidP="00C712B2">
            <w:pPr>
              <w:ind w:firstLine="720"/>
              <w:jc w:val="both"/>
              <w:rPr>
                <w:sz w:val="20"/>
                <w:szCs w:val="20"/>
                <w:lang w:val="ru-RU"/>
              </w:rPr>
            </w:pPr>
            <w:r w:rsidRPr="00830C03">
              <w:rPr>
                <w:sz w:val="20"/>
                <w:szCs w:val="20"/>
                <w:lang w:val="ru-RU"/>
              </w:rPr>
              <w:t>Лиценцирани овлашћени ревизор не може да обавља ревизију код правног лица:</w:t>
            </w:r>
          </w:p>
          <w:p w:rsidR="0059203A" w:rsidRPr="00830C03" w:rsidRDefault="0059203A" w:rsidP="0059203A">
            <w:pPr>
              <w:ind w:firstLine="720"/>
              <w:jc w:val="both"/>
              <w:rPr>
                <w:sz w:val="20"/>
                <w:szCs w:val="20"/>
              </w:rPr>
            </w:pPr>
            <w:r w:rsidRPr="00830C03">
              <w:rPr>
                <w:sz w:val="20"/>
                <w:szCs w:val="20"/>
              </w:rPr>
              <w:t>1) у којем је власник удела или акција или има значајан финансијски утицај код субјекта ревизије или има значајан интерес у повезаном правном лицу субјекта ревизије;</w:t>
            </w:r>
          </w:p>
          <w:p w:rsidR="0059203A" w:rsidRPr="00830C03" w:rsidRDefault="0059203A" w:rsidP="0059203A">
            <w:pPr>
              <w:ind w:firstLine="720"/>
              <w:jc w:val="both"/>
              <w:rPr>
                <w:sz w:val="20"/>
                <w:szCs w:val="20"/>
                <w:lang w:val="sr-Cyrl-RS"/>
              </w:rPr>
            </w:pPr>
            <w:r w:rsidRPr="00830C03">
              <w:rPr>
                <w:sz w:val="20"/>
                <w:szCs w:val="20"/>
              </w:rPr>
              <w:t>2) у којем је директор, односно члан органа управљања или надзора, прокурист и пуномоћник субјекта ревизије или правног лица које поседује значајан интерес у повезаном правном лицу субјекта ревизије</w:t>
            </w:r>
            <w:r w:rsidRPr="00830C03">
              <w:rPr>
                <w:sz w:val="20"/>
                <w:szCs w:val="20"/>
                <w:lang w:val="sr-Cyrl-RS"/>
              </w:rPr>
              <w:t>;</w:t>
            </w:r>
            <w:r w:rsidRPr="00830C03">
              <w:rPr>
                <w:sz w:val="20"/>
                <w:szCs w:val="20"/>
              </w:rPr>
              <w:t xml:space="preserve"> </w:t>
            </w:r>
            <w:r w:rsidRPr="00830C03">
              <w:rPr>
                <w:sz w:val="20"/>
                <w:szCs w:val="20"/>
                <w:lang w:val="sr-Cyrl-RS"/>
              </w:rPr>
              <w:t xml:space="preserve"> </w:t>
            </w:r>
          </w:p>
          <w:p w:rsidR="0059203A" w:rsidRPr="00830C03" w:rsidRDefault="0059203A" w:rsidP="0059203A">
            <w:pPr>
              <w:ind w:firstLine="720"/>
              <w:jc w:val="both"/>
              <w:rPr>
                <w:sz w:val="20"/>
                <w:szCs w:val="20"/>
                <w:lang w:val="sr-Cyrl-RS"/>
              </w:rPr>
            </w:pPr>
            <w:r w:rsidRPr="00830C03">
              <w:rPr>
                <w:sz w:val="20"/>
                <w:szCs w:val="20"/>
              </w:rPr>
              <w:t>3) у којем је директор, односно члан органа управљања или надзора или прокурист његов крвни сродник у правој линији, крвни сродник у побочној линији закључно са трећим степеном сродства и супружник</w:t>
            </w:r>
            <w:r w:rsidRPr="00830C03">
              <w:rPr>
                <w:sz w:val="20"/>
                <w:szCs w:val="20"/>
                <w:lang w:val="sr-Cyrl-RS"/>
              </w:rPr>
              <w:t>;</w:t>
            </w:r>
            <w:r w:rsidRPr="00830C03">
              <w:rPr>
                <w:sz w:val="20"/>
                <w:szCs w:val="20"/>
              </w:rPr>
              <w:t xml:space="preserve"> </w:t>
            </w:r>
            <w:r w:rsidRPr="00830C03">
              <w:rPr>
                <w:sz w:val="20"/>
                <w:szCs w:val="20"/>
                <w:lang w:val="sr-Cyrl-RS"/>
              </w:rPr>
              <w:t xml:space="preserve"> </w:t>
            </w:r>
          </w:p>
          <w:p w:rsidR="0059203A" w:rsidRPr="00830C03" w:rsidRDefault="0059203A" w:rsidP="0059203A">
            <w:pPr>
              <w:ind w:firstLine="720"/>
              <w:jc w:val="both"/>
              <w:rPr>
                <w:sz w:val="20"/>
                <w:szCs w:val="20"/>
                <w:lang w:val="sr-Cyrl-RS"/>
              </w:rPr>
            </w:pPr>
            <w:r w:rsidRPr="00830C03">
              <w:rPr>
                <w:sz w:val="20"/>
                <w:szCs w:val="20"/>
              </w:rPr>
              <w:t xml:space="preserve">4) </w:t>
            </w:r>
            <w:r w:rsidRPr="00830C03">
              <w:rPr>
                <w:sz w:val="20"/>
                <w:szCs w:val="20"/>
                <w:lang w:val="ru-RU"/>
              </w:rPr>
              <w:t xml:space="preserve">у којем је пружало услуге из </w:t>
            </w:r>
            <w:r w:rsidRPr="00830C03">
              <w:rPr>
                <w:sz w:val="20"/>
                <w:szCs w:val="20"/>
                <w:lang w:val="sr-Cyrl-CS"/>
              </w:rPr>
              <w:t>члана</w:t>
            </w:r>
            <w:r w:rsidRPr="00830C03">
              <w:rPr>
                <w:sz w:val="20"/>
                <w:szCs w:val="20"/>
                <w:lang w:val="ru-RU"/>
              </w:rPr>
              <w:t xml:space="preserve"> 45. став 1. тачка 3) овог закона;</w:t>
            </w:r>
            <w:r w:rsidRPr="00830C03">
              <w:rPr>
                <w:sz w:val="20"/>
                <w:szCs w:val="20"/>
                <w:lang w:val="sr-Cyrl-RS"/>
              </w:rPr>
              <w:t xml:space="preserve"> </w:t>
            </w:r>
          </w:p>
          <w:p w:rsidR="0059203A" w:rsidRPr="00830C03" w:rsidRDefault="0059203A" w:rsidP="0059203A">
            <w:pPr>
              <w:ind w:firstLine="720"/>
              <w:jc w:val="both"/>
              <w:rPr>
                <w:sz w:val="20"/>
                <w:szCs w:val="20"/>
                <w:lang w:val="ru-RU"/>
              </w:rPr>
            </w:pPr>
            <w:r w:rsidRPr="00830C03">
              <w:rPr>
                <w:sz w:val="20"/>
                <w:szCs w:val="20"/>
                <w:lang w:val="sr-Cyrl-RS"/>
              </w:rPr>
              <w:t xml:space="preserve">5) </w:t>
            </w:r>
            <w:r w:rsidRPr="00830C03">
              <w:rPr>
                <w:sz w:val="20"/>
                <w:szCs w:val="20"/>
                <w:lang w:val="ru-RU"/>
              </w:rPr>
              <w:t>уколико наступе друге околности које могу да утичу на независност лиценцираног овлашћеног ревизора.</w:t>
            </w:r>
          </w:p>
          <w:p w:rsidR="0059203A" w:rsidRDefault="0059203A" w:rsidP="00C712B2">
            <w:pPr>
              <w:jc w:val="both"/>
              <w:rPr>
                <w:sz w:val="20"/>
                <w:szCs w:val="20"/>
                <w:lang w:val="sr-Cyrl-CS"/>
              </w:rPr>
            </w:pPr>
          </w:p>
          <w:p w:rsidR="007909BD" w:rsidRPr="00535700" w:rsidRDefault="007909BD" w:rsidP="007909BD">
            <w:pPr>
              <w:jc w:val="both"/>
              <w:rPr>
                <w:sz w:val="20"/>
                <w:szCs w:val="20"/>
                <w:lang w:val="ru-RU"/>
              </w:rPr>
            </w:pPr>
            <w:r w:rsidRPr="007909BD">
              <w:rPr>
                <w:color w:val="0070C0"/>
                <w:sz w:val="20"/>
                <w:szCs w:val="20"/>
                <w:lang w:val="sr-Cyrl-RS"/>
              </w:rPr>
              <w:t xml:space="preserve">               </w:t>
            </w:r>
            <w:r w:rsidRPr="00535700">
              <w:rPr>
                <w:sz w:val="20"/>
                <w:szCs w:val="20"/>
                <w:lang w:val="ru-RU"/>
              </w:rPr>
              <w:t xml:space="preserve">Друштво за ревизију не може да обавља ревизију код </w:t>
            </w:r>
            <w:r w:rsidRPr="00535700">
              <w:rPr>
                <w:sz w:val="20"/>
                <w:szCs w:val="20"/>
                <w:lang w:val="sr-Cyrl-RS"/>
              </w:rPr>
              <w:t>субјекта ревизије</w:t>
            </w:r>
            <w:r w:rsidRPr="00535700">
              <w:rPr>
                <w:sz w:val="20"/>
                <w:szCs w:val="20"/>
                <w:lang w:val="ru-RU"/>
              </w:rPr>
              <w:t>:</w:t>
            </w:r>
          </w:p>
          <w:p w:rsidR="007909BD" w:rsidRPr="00535700" w:rsidRDefault="007909BD" w:rsidP="007909BD">
            <w:pPr>
              <w:jc w:val="both"/>
              <w:rPr>
                <w:sz w:val="20"/>
                <w:szCs w:val="20"/>
                <w:lang w:val="ru-RU"/>
              </w:rPr>
            </w:pPr>
            <w:r w:rsidRPr="00535700">
              <w:rPr>
                <w:sz w:val="20"/>
                <w:szCs w:val="20"/>
                <w:lang w:val="ru-RU"/>
              </w:rPr>
              <w:t>            1) у којем има уделе или акције, или уделе и акције у повезаном правном лицу са субјектом ревизије;</w:t>
            </w:r>
            <w:r w:rsidRPr="00535700">
              <w:rPr>
                <w:rFonts w:eastAsia="TimesNewRoman"/>
                <w:sz w:val="20"/>
                <w:szCs w:val="20"/>
                <w:lang w:val="sr-Cyrl-RS"/>
              </w:rPr>
              <w:t xml:space="preserve"> </w:t>
            </w:r>
          </w:p>
          <w:p w:rsidR="007909BD" w:rsidRPr="00535700" w:rsidRDefault="007909BD" w:rsidP="007909BD">
            <w:pPr>
              <w:jc w:val="both"/>
              <w:rPr>
                <w:sz w:val="20"/>
                <w:szCs w:val="20"/>
                <w:lang w:val="ru-RU"/>
              </w:rPr>
            </w:pPr>
            <w:r w:rsidRPr="00535700">
              <w:rPr>
                <w:sz w:val="20"/>
                <w:szCs w:val="20"/>
                <w:lang w:val="ru-RU"/>
              </w:rPr>
              <w:t>            2) које је власник удела или акција друштва за ревизију;</w:t>
            </w:r>
          </w:p>
          <w:p w:rsidR="007909BD" w:rsidRPr="00535700" w:rsidRDefault="007909BD" w:rsidP="007909BD">
            <w:pPr>
              <w:jc w:val="both"/>
              <w:rPr>
                <w:sz w:val="20"/>
                <w:szCs w:val="20"/>
                <w:lang w:val="sr-Cyrl-RS"/>
              </w:rPr>
            </w:pPr>
            <w:r w:rsidRPr="00535700">
              <w:rPr>
                <w:sz w:val="20"/>
                <w:szCs w:val="20"/>
                <w:lang w:val="ru-RU"/>
              </w:rPr>
              <w:t>            3) ако је друштво за ревизију, односно било која организациона јединица у мрежи којој припада, односно повезано лице са друштвом за ревизију пружало правном лицу у години за коју се обавља ревизија, као и у години у којој се обавља ревизија следеће услуге:</w:t>
            </w:r>
          </w:p>
          <w:p w:rsidR="007909BD" w:rsidRPr="00F32688" w:rsidRDefault="007909BD" w:rsidP="0059203A">
            <w:pPr>
              <w:jc w:val="both"/>
              <w:rPr>
                <w:sz w:val="20"/>
                <w:szCs w:val="20"/>
                <w:highlight w:val="yellow"/>
                <w:lang w:val="sr-Cyrl-CS"/>
              </w:rPr>
            </w:pPr>
          </w:p>
        </w:tc>
        <w:tc>
          <w:tcPr>
            <w:tcW w:w="661" w:type="pct"/>
          </w:tcPr>
          <w:p w:rsidR="00996E33" w:rsidRPr="007668B3" w:rsidRDefault="00996E33" w:rsidP="00996E33">
            <w:pPr>
              <w:rPr>
                <w:sz w:val="20"/>
                <w:szCs w:val="20"/>
                <w:lang w:val="sr-Cyrl-CS"/>
              </w:rPr>
            </w:pPr>
            <w:r w:rsidRPr="007668B3">
              <w:rPr>
                <w:sz w:val="20"/>
                <w:szCs w:val="20"/>
                <w:lang w:val="sr-Cyrl-CS"/>
              </w:rPr>
              <w:t>Потпуно усклађено</w:t>
            </w:r>
          </w:p>
        </w:tc>
        <w:tc>
          <w:tcPr>
            <w:tcW w:w="681" w:type="pct"/>
          </w:tcPr>
          <w:p w:rsidR="00996E33" w:rsidRPr="00E35844"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22.5</w:t>
            </w:r>
          </w:p>
          <w:p w:rsidR="00996E33" w:rsidRPr="007668B3" w:rsidRDefault="00996E33" w:rsidP="00996E33">
            <w:pPr>
              <w:rPr>
                <w:sz w:val="20"/>
                <w:szCs w:val="20"/>
                <w:lang w:val="sr-Cyrl-CS"/>
              </w:rPr>
            </w:pPr>
          </w:p>
          <w:p w:rsidR="00996E33" w:rsidRPr="007668B3" w:rsidRDefault="00996E33" w:rsidP="00996E33">
            <w:pPr>
              <w:rPr>
                <w:b/>
                <w:sz w:val="20"/>
                <w:szCs w:val="20"/>
                <w:lang w:val="sr-Cyrl-CS"/>
              </w:rPr>
            </w:pPr>
          </w:p>
        </w:tc>
        <w:tc>
          <w:tcPr>
            <w:tcW w:w="1330" w:type="pct"/>
          </w:tcPr>
          <w:p w:rsidR="00996E33" w:rsidRPr="007668B3" w:rsidRDefault="00996E33" w:rsidP="00996E33">
            <w:pPr>
              <w:ind w:firstLine="720"/>
              <w:jc w:val="both"/>
              <w:rPr>
                <w:sz w:val="20"/>
                <w:szCs w:val="20"/>
              </w:rPr>
            </w:pPr>
            <w:r w:rsidRPr="007668B3">
              <w:rPr>
                <w:sz w:val="20"/>
                <w:szCs w:val="20"/>
              </w:rPr>
              <w:t>5.</w:t>
            </w:r>
            <w:r w:rsidRPr="007668B3">
              <w:rPr>
                <w:rStyle w:val="tw4winMark"/>
                <w:color w:val="auto"/>
                <w:sz w:val="20"/>
                <w:szCs w:val="20"/>
              </w:rPr>
              <w:t>&lt;0}{0&gt;</w:t>
            </w:r>
            <w:r w:rsidRPr="007668B3">
              <w:rPr>
                <w:sz w:val="20"/>
                <w:szCs w:val="20"/>
              </w:rPr>
              <w:t xml:space="preserve"> </w:t>
            </w:r>
            <w:r w:rsidRPr="007668B3">
              <w:rPr>
                <w:vanish/>
                <w:sz w:val="20"/>
                <w:szCs w:val="20"/>
                <w:lang w:val="en-GB"/>
              </w:rPr>
              <w:t>Persons or firms referred to in paragraph 2 shall not solicit or accept pecuniary and non-pecuniary gifts or favours from the audited entity or any entity related to an audited entity unless an objective, reasonable and informed third party would consider the value thereof as trivial or inconsequential.</w:t>
            </w:r>
            <w:r w:rsidRPr="007668B3">
              <w:rPr>
                <w:rStyle w:val="tw4winMark"/>
                <w:color w:val="auto"/>
                <w:sz w:val="20"/>
                <w:szCs w:val="20"/>
              </w:rPr>
              <w:t>&lt;}0{&gt;</w:t>
            </w:r>
            <w:r w:rsidRPr="007668B3">
              <w:rPr>
                <w:sz w:val="20"/>
                <w:szCs w:val="20"/>
              </w:rPr>
              <w:t>Лица или друштва из става 2. не могу тражити нити примати новчане и неновчане дарове или услуге од субјекта ревизије или другог субјекта који је у вези са субјектом ревизије осим ако би објективна, разумна и обавештена трећа страна њихову вредност оценила незнатном и занемарљивом.</w:t>
            </w:r>
            <w:r w:rsidRPr="007668B3">
              <w:rPr>
                <w:rStyle w:val="tw4winMark"/>
                <w:color w:val="auto"/>
                <w:sz w:val="20"/>
                <w:szCs w:val="20"/>
              </w:rPr>
              <w:t>&lt;0}</w:t>
            </w:r>
          </w:p>
          <w:p w:rsidR="00996E33" w:rsidRPr="007668B3" w:rsidRDefault="00996E33" w:rsidP="00996E33">
            <w:pPr>
              <w:ind w:firstLine="720"/>
              <w:jc w:val="both"/>
              <w:rPr>
                <w:strike/>
                <w:sz w:val="20"/>
                <w:szCs w:val="20"/>
                <w:lang w:val="ru-RU"/>
              </w:rPr>
            </w:pPr>
          </w:p>
        </w:tc>
        <w:tc>
          <w:tcPr>
            <w:tcW w:w="407" w:type="pct"/>
          </w:tcPr>
          <w:p w:rsidR="00036CE4" w:rsidRPr="00830C03" w:rsidRDefault="00274713" w:rsidP="00036CE4">
            <w:pPr>
              <w:rPr>
                <w:sz w:val="20"/>
                <w:szCs w:val="20"/>
                <w:lang w:val="sr-Cyrl-CS"/>
              </w:rPr>
            </w:pPr>
            <w:r w:rsidRPr="00830C03">
              <w:rPr>
                <w:sz w:val="20"/>
                <w:szCs w:val="20"/>
                <w:lang w:val="sr-Cyrl-CS"/>
              </w:rPr>
              <w:t>4</w:t>
            </w:r>
            <w:r w:rsidR="00343D53" w:rsidRPr="00830C03">
              <w:rPr>
                <w:sz w:val="20"/>
                <w:szCs w:val="20"/>
                <w:lang w:val="sr-Cyrl-CS"/>
              </w:rPr>
              <w:t>4</w:t>
            </w:r>
            <w:r w:rsidRPr="00830C03">
              <w:rPr>
                <w:sz w:val="20"/>
                <w:szCs w:val="20"/>
                <w:lang w:val="sr-Cyrl-CS"/>
              </w:rPr>
              <w:t>.</w:t>
            </w:r>
            <w:r w:rsidR="0059203A" w:rsidRPr="00830C03">
              <w:rPr>
                <w:sz w:val="20"/>
                <w:szCs w:val="20"/>
                <w:lang w:val="sr-Cyrl-CS"/>
              </w:rPr>
              <w:t>4</w:t>
            </w:r>
            <w:r w:rsidR="00036CE4" w:rsidRPr="00830C03">
              <w:rPr>
                <w:sz w:val="20"/>
                <w:szCs w:val="20"/>
              </w:rPr>
              <w:t>-</w:t>
            </w:r>
            <w:r w:rsidR="0059203A" w:rsidRPr="00830C03">
              <w:rPr>
                <w:sz w:val="20"/>
                <w:szCs w:val="20"/>
                <w:lang w:val="sr-Cyrl-RS"/>
              </w:rPr>
              <w:t>5</w:t>
            </w:r>
            <w:r w:rsidR="00036CE4" w:rsidRPr="00830C03">
              <w:rPr>
                <w:sz w:val="20"/>
                <w:szCs w:val="20"/>
              </w:rPr>
              <w:t>.</w:t>
            </w:r>
            <w:r w:rsidRPr="00830C03">
              <w:rPr>
                <w:sz w:val="20"/>
                <w:szCs w:val="20"/>
                <w:lang w:val="sr-Cyrl-CS"/>
              </w:rPr>
              <w:t xml:space="preserve"> </w:t>
            </w: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036CE4" w:rsidRPr="00830C03" w:rsidRDefault="00036CE4" w:rsidP="00036CE4">
            <w:pPr>
              <w:rPr>
                <w:sz w:val="20"/>
                <w:szCs w:val="20"/>
                <w:lang w:val="sr-Cyrl-CS"/>
              </w:rPr>
            </w:pPr>
          </w:p>
          <w:p w:rsidR="00B2190B" w:rsidRDefault="00B2190B" w:rsidP="00036CE4">
            <w:pPr>
              <w:rPr>
                <w:sz w:val="20"/>
                <w:szCs w:val="20"/>
                <w:lang w:val="sr-Cyrl-CS"/>
              </w:rPr>
            </w:pPr>
          </w:p>
          <w:p w:rsidR="00B2190B" w:rsidRPr="00C712B2" w:rsidRDefault="00B2190B" w:rsidP="00B2190B">
            <w:pPr>
              <w:rPr>
                <w:sz w:val="20"/>
                <w:szCs w:val="20"/>
                <w:lang w:val="sr-Cyrl-CS"/>
              </w:rPr>
            </w:pPr>
            <w:r w:rsidRPr="00535700">
              <w:rPr>
                <w:sz w:val="20"/>
                <w:szCs w:val="20"/>
                <w:lang w:val="sr-Cyrl-CS"/>
              </w:rPr>
              <w:t>45.</w:t>
            </w:r>
            <w:r w:rsidRPr="00535700">
              <w:rPr>
                <w:sz w:val="20"/>
                <w:szCs w:val="20"/>
                <w:lang w:val="sr-Cyrl-RS"/>
              </w:rPr>
              <w:t>3</w:t>
            </w:r>
            <w:r w:rsidRPr="00535700">
              <w:rPr>
                <w:sz w:val="20"/>
                <w:szCs w:val="20"/>
                <w:lang w:val="sr-Cyrl-CS"/>
              </w:rPr>
              <w:t>.</w:t>
            </w:r>
          </w:p>
        </w:tc>
        <w:tc>
          <w:tcPr>
            <w:tcW w:w="1627" w:type="pct"/>
          </w:tcPr>
          <w:p w:rsidR="0059203A" w:rsidRPr="00830C03" w:rsidRDefault="0059203A" w:rsidP="0059203A">
            <w:pPr>
              <w:ind w:firstLine="720"/>
              <w:jc w:val="both"/>
              <w:rPr>
                <w:sz w:val="20"/>
                <w:szCs w:val="20"/>
              </w:rPr>
            </w:pPr>
            <w:r w:rsidRPr="0059203A">
              <w:rPr>
                <w:color w:val="0070C0"/>
                <w:sz w:val="20"/>
                <w:szCs w:val="20"/>
                <w:lang w:val="sr-Cyrl-CS"/>
              </w:rPr>
              <w:t xml:space="preserve"> </w:t>
            </w:r>
            <w:r w:rsidRPr="00830C03">
              <w:rPr>
                <w:sz w:val="20"/>
                <w:szCs w:val="20"/>
              </w:rPr>
              <w:t xml:space="preserve">Лиценцирани овлашћени ревизор не може да тражи нити да прима новчане и неновчане поклоне или услуге од </w:t>
            </w:r>
            <w:r w:rsidRPr="00830C03">
              <w:rPr>
                <w:sz w:val="20"/>
                <w:szCs w:val="20"/>
                <w:lang w:val="sr-Cyrl-RS"/>
              </w:rPr>
              <w:t xml:space="preserve">субјекта ревизије </w:t>
            </w:r>
            <w:r w:rsidRPr="00830C03">
              <w:rPr>
                <w:sz w:val="20"/>
                <w:szCs w:val="20"/>
              </w:rPr>
              <w:t xml:space="preserve">код кога обавља ревизију или другог правног, односно физичког лица које је у вези са тим </w:t>
            </w:r>
            <w:r w:rsidRPr="00830C03">
              <w:rPr>
                <w:sz w:val="20"/>
                <w:szCs w:val="20"/>
                <w:lang w:val="sr-Cyrl-RS"/>
              </w:rPr>
              <w:t>субјектом ревизије</w:t>
            </w:r>
            <w:r w:rsidRPr="00830C03">
              <w:rPr>
                <w:sz w:val="20"/>
                <w:szCs w:val="20"/>
              </w:rPr>
              <w:t xml:space="preserve">, осим ако би објективна, разумна и обавештена трећа страна њихову вредност оценила незнатном и занемарљивом. </w:t>
            </w:r>
          </w:p>
          <w:p w:rsidR="00996E33" w:rsidRDefault="0059203A" w:rsidP="0059203A">
            <w:pPr>
              <w:jc w:val="both"/>
              <w:rPr>
                <w:sz w:val="20"/>
                <w:szCs w:val="20"/>
              </w:rPr>
            </w:pPr>
            <w:r w:rsidRPr="00830C03">
              <w:rPr>
                <w:sz w:val="20"/>
                <w:szCs w:val="20"/>
                <w:lang w:val="sr-Cyrl-RS"/>
              </w:rPr>
              <w:t xml:space="preserve">            </w:t>
            </w:r>
            <w:r w:rsidRPr="00830C03">
              <w:rPr>
                <w:sz w:val="20"/>
                <w:szCs w:val="20"/>
              </w:rPr>
              <w:t>Забране из ст</w:t>
            </w:r>
            <w:r w:rsidRPr="00830C03">
              <w:rPr>
                <w:sz w:val="20"/>
                <w:szCs w:val="20"/>
                <w:lang w:val="sr-Cyrl-RS"/>
              </w:rPr>
              <w:t>.</w:t>
            </w:r>
            <w:r w:rsidRPr="00830C03">
              <w:rPr>
                <w:sz w:val="20"/>
                <w:szCs w:val="20"/>
              </w:rPr>
              <w:t xml:space="preserve"> 1. и </w:t>
            </w:r>
            <w:r w:rsidRPr="00830C03">
              <w:rPr>
                <w:sz w:val="20"/>
                <w:szCs w:val="20"/>
                <w:lang w:val="sr-Cyrl-RS"/>
              </w:rPr>
              <w:t xml:space="preserve">4. </w:t>
            </w:r>
            <w:r w:rsidRPr="00830C03">
              <w:rPr>
                <w:sz w:val="20"/>
                <w:szCs w:val="20"/>
              </w:rPr>
              <w:t>овог члана односе се и на чланове ревизорског тима и друга лица која нису лиценцирани овлашћени ревизори, а учествују у ревизији.</w:t>
            </w:r>
          </w:p>
          <w:p w:rsidR="00B2190B" w:rsidRPr="00830C03" w:rsidRDefault="00B2190B" w:rsidP="0059203A">
            <w:pPr>
              <w:jc w:val="both"/>
              <w:rPr>
                <w:sz w:val="20"/>
                <w:szCs w:val="20"/>
                <w:lang w:val="sr-Cyrl-CS"/>
              </w:rPr>
            </w:pPr>
          </w:p>
          <w:p w:rsidR="00274713" w:rsidRPr="0059203A" w:rsidRDefault="00B433B0" w:rsidP="0059203A">
            <w:pPr>
              <w:jc w:val="both"/>
              <w:rPr>
                <w:sz w:val="20"/>
                <w:szCs w:val="20"/>
                <w:lang w:val="sr-Cyrl-CS"/>
              </w:rPr>
            </w:pPr>
            <w:r w:rsidRPr="00830C03">
              <w:rPr>
                <w:sz w:val="20"/>
                <w:szCs w:val="20"/>
                <w:lang w:val="sr-Cyrl-CS"/>
              </w:rPr>
              <w:t xml:space="preserve">           </w:t>
            </w:r>
            <w:r w:rsidR="0059203A" w:rsidRPr="00830C03">
              <w:rPr>
                <w:sz w:val="20"/>
                <w:szCs w:val="20"/>
                <w:lang w:val="ru-RU"/>
              </w:rPr>
              <w:t xml:space="preserve">Друштво за ревизију не може да </w:t>
            </w:r>
            <w:r w:rsidR="0059203A" w:rsidRPr="00830C03">
              <w:rPr>
                <w:sz w:val="20"/>
                <w:szCs w:val="20"/>
              </w:rPr>
              <w:t xml:space="preserve">тражи нити </w:t>
            </w:r>
            <w:r w:rsidR="0059203A" w:rsidRPr="00830C03">
              <w:rPr>
                <w:sz w:val="20"/>
                <w:szCs w:val="20"/>
                <w:lang w:val="sr-Cyrl-RS"/>
              </w:rPr>
              <w:t xml:space="preserve">да </w:t>
            </w:r>
            <w:r w:rsidR="0059203A" w:rsidRPr="00830C03">
              <w:rPr>
                <w:sz w:val="20"/>
                <w:szCs w:val="20"/>
              </w:rPr>
              <w:t xml:space="preserve">прима новчане и неновчане дарове или услуге од </w:t>
            </w:r>
            <w:r w:rsidR="0059203A" w:rsidRPr="00830C03">
              <w:rPr>
                <w:sz w:val="20"/>
                <w:szCs w:val="20"/>
                <w:lang w:val="sr-Cyrl-RS"/>
              </w:rPr>
              <w:t>субјекта ревизије код кога обавља</w:t>
            </w:r>
            <w:r w:rsidR="0059203A" w:rsidRPr="00830C03">
              <w:rPr>
                <w:sz w:val="20"/>
                <w:szCs w:val="20"/>
              </w:rPr>
              <w:t xml:space="preserve"> ревизију или другог правног, односно физичког лица кој</w:t>
            </w:r>
            <w:r w:rsidR="0059203A" w:rsidRPr="00830C03">
              <w:rPr>
                <w:sz w:val="20"/>
                <w:szCs w:val="20"/>
                <w:lang w:val="sr-Cyrl-RS"/>
              </w:rPr>
              <w:t>е</w:t>
            </w:r>
            <w:r w:rsidR="0059203A" w:rsidRPr="00830C03">
              <w:rPr>
                <w:sz w:val="20"/>
                <w:szCs w:val="20"/>
              </w:rPr>
              <w:t xml:space="preserve"> је у вези са </w:t>
            </w:r>
            <w:r w:rsidR="0059203A" w:rsidRPr="00830C03">
              <w:rPr>
                <w:sz w:val="20"/>
                <w:szCs w:val="20"/>
                <w:lang w:val="sr-Cyrl-RS"/>
              </w:rPr>
              <w:t>тим субјектом ревизије,</w:t>
            </w:r>
            <w:r w:rsidR="0059203A" w:rsidRPr="00830C03">
              <w:rPr>
                <w:sz w:val="20"/>
                <w:szCs w:val="20"/>
              </w:rPr>
              <w:t xml:space="preserve"> осим ако би објективна, разумна и обавештена трећа страна њихову вредност оценила незнатном и занемарљивом.</w:t>
            </w:r>
          </w:p>
        </w:tc>
        <w:tc>
          <w:tcPr>
            <w:tcW w:w="661" w:type="pct"/>
          </w:tcPr>
          <w:p w:rsidR="00996E33" w:rsidRPr="007668B3" w:rsidRDefault="00274713" w:rsidP="00996E33">
            <w:pPr>
              <w:rPr>
                <w:sz w:val="20"/>
                <w:szCs w:val="20"/>
                <w:lang w:val="sr-Cyrl-CS"/>
              </w:rPr>
            </w:pPr>
            <w:r w:rsidRPr="007668B3">
              <w:rPr>
                <w:sz w:val="20"/>
                <w:szCs w:val="20"/>
                <w:lang w:val="sr-Cyrl-CS"/>
              </w:rPr>
              <w:t>Потпуно усклађено</w:t>
            </w:r>
          </w:p>
        </w:tc>
        <w:tc>
          <w:tcPr>
            <w:tcW w:w="681" w:type="pct"/>
          </w:tcPr>
          <w:p w:rsidR="00996E33" w:rsidRPr="00E14EF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22.6</w:t>
            </w:r>
          </w:p>
        </w:tc>
        <w:tc>
          <w:tcPr>
            <w:tcW w:w="1330" w:type="pct"/>
          </w:tcPr>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6.</w:t>
            </w:r>
            <w:r w:rsidRPr="007668B3">
              <w:rPr>
                <w:rStyle w:val="tw4winMark"/>
                <w:color w:val="auto"/>
                <w:sz w:val="20"/>
                <w:szCs w:val="20"/>
              </w:rPr>
              <w:t>&lt;}100{&gt;</w:t>
            </w:r>
            <w:r w:rsidRPr="007668B3">
              <w:rPr>
                <w:sz w:val="20"/>
                <w:szCs w:val="20"/>
              </w:rPr>
              <w:t>6.</w:t>
            </w:r>
            <w:r w:rsidRPr="007668B3">
              <w:rPr>
                <w:rStyle w:val="tw4winMark"/>
                <w:color w:val="auto"/>
                <w:sz w:val="20"/>
                <w:szCs w:val="20"/>
              </w:rPr>
              <w:t>&lt;0}{0&gt;</w:t>
            </w:r>
            <w:r w:rsidRPr="007668B3">
              <w:rPr>
                <w:sz w:val="20"/>
                <w:szCs w:val="20"/>
              </w:rPr>
              <w:t xml:space="preserve"> </w:t>
            </w:r>
            <w:r w:rsidRPr="007668B3">
              <w:rPr>
                <w:vanish/>
                <w:sz w:val="20"/>
                <w:szCs w:val="20"/>
                <w:lang w:val="en-GB"/>
              </w:rPr>
              <w:t>If, during the period covered by the financial statements, an audited entity is acquired by, merges with, or acquires another entity, the statutory auditor or the audit firm shall identify and evaluate any current or recent interests or relationships, including any non-audit services provided to that entity, which, taking into account available safeguards, could compromise the auditor's independence and ability to continue with the statutory audit after the effective date of the merger or acquisition.</w:t>
            </w:r>
            <w:r w:rsidRPr="007668B3">
              <w:rPr>
                <w:rStyle w:val="tw4winMark"/>
                <w:color w:val="auto"/>
                <w:sz w:val="20"/>
                <w:szCs w:val="20"/>
              </w:rPr>
              <w:t>&lt;}0{&gt;</w:t>
            </w:r>
            <w:r w:rsidRPr="007668B3">
              <w:rPr>
                <w:sz w:val="20"/>
                <w:szCs w:val="20"/>
              </w:rPr>
              <w:t>Ако за време периода обухваћеног финансијским извештајима субјект ревизије буде стечен или се споји или стекне други субјект, овлашћени ревизор или друштво за ревизију треба да утврди идентитет и провери евентуалне постојеће интересе или односе или из недавне прошлости,</w:t>
            </w:r>
            <w:r w:rsidRPr="007668B3">
              <w:rPr>
                <w:b/>
                <w:sz w:val="20"/>
                <w:szCs w:val="20"/>
              </w:rPr>
              <w:t xml:space="preserve"> </w:t>
            </w:r>
            <w:r w:rsidRPr="007668B3">
              <w:rPr>
                <w:sz w:val="20"/>
                <w:szCs w:val="20"/>
              </w:rPr>
              <w:t>укључујући евентуалне неревиз</w:t>
            </w:r>
            <w:r w:rsidRPr="007668B3">
              <w:rPr>
                <w:sz w:val="20"/>
                <w:szCs w:val="20"/>
                <w:lang w:val="sr-Cyrl-CS"/>
              </w:rPr>
              <w:t>орске</w:t>
            </w:r>
            <w:r w:rsidRPr="007668B3">
              <w:rPr>
                <w:b/>
                <w:sz w:val="20"/>
                <w:szCs w:val="20"/>
              </w:rPr>
              <w:t xml:space="preserve"> </w:t>
            </w:r>
            <w:r w:rsidRPr="007668B3">
              <w:rPr>
                <w:sz w:val="20"/>
                <w:szCs w:val="20"/>
              </w:rPr>
              <w:t xml:space="preserve">услуге пружене том лицу који би, узевши у обзир расположиве заштитне механизме, могли довести у питање независност ревизора и његову способност да настави са законском </w:t>
            </w:r>
            <w:r w:rsidRPr="007668B3">
              <w:rPr>
                <w:sz w:val="20"/>
                <w:szCs w:val="20"/>
              </w:rPr>
              <w:lastRenderedPageBreak/>
              <w:t>ревизијом после датума ступања на снагу спајања или стицања.</w:t>
            </w:r>
            <w:r w:rsidRPr="007668B3">
              <w:rPr>
                <w:rStyle w:val="tw4winMark"/>
                <w:color w:val="auto"/>
                <w:sz w:val="20"/>
                <w:szCs w:val="20"/>
              </w:rPr>
              <w:t>&lt;0}</w:t>
            </w:r>
          </w:p>
          <w:p w:rsidR="00996E33" w:rsidRPr="007668B3" w:rsidRDefault="002F2648" w:rsidP="00996E33">
            <w:pPr>
              <w:jc w:val="both"/>
              <w:rPr>
                <w:sz w:val="20"/>
                <w:szCs w:val="20"/>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As soon as possible, and in any event within three months, the statutory auditor or the audit firm shall take all such steps as may be necessary to terminate any current interests or relationships that would compromise its independence and shall, where possible, adopt safeguards to minimise any threat to its independence arising from prior and current interests and relationships.'</w:t>
            </w:r>
            <w:r w:rsidR="00996E33" w:rsidRPr="007668B3">
              <w:rPr>
                <w:rStyle w:val="tw4winMark"/>
                <w:color w:val="auto"/>
                <w:sz w:val="20"/>
                <w:szCs w:val="20"/>
              </w:rPr>
              <w:t>&lt;}0{&gt;</w:t>
            </w:r>
            <w:r w:rsidR="00996E33" w:rsidRPr="007668B3">
              <w:rPr>
                <w:sz w:val="20"/>
                <w:szCs w:val="20"/>
                <w:lang w:val="sr-Cyrl-CS"/>
              </w:rPr>
              <w:t>О</w:t>
            </w:r>
            <w:r w:rsidR="00996E33" w:rsidRPr="007668B3">
              <w:rPr>
                <w:sz w:val="20"/>
                <w:szCs w:val="20"/>
              </w:rPr>
              <w:t xml:space="preserve">влашћени ревизор или друштво за ревизију треба да </w:t>
            </w:r>
            <w:r w:rsidR="00996E33" w:rsidRPr="007668B3">
              <w:rPr>
                <w:sz w:val="20"/>
                <w:szCs w:val="20"/>
                <w:lang w:val="sr-Cyrl-CS"/>
              </w:rPr>
              <w:t xml:space="preserve">што пре, а најкасније у року од три месеца, </w:t>
            </w:r>
            <w:r w:rsidR="00996E33" w:rsidRPr="007668B3">
              <w:rPr>
                <w:sz w:val="20"/>
                <w:szCs w:val="20"/>
              </w:rPr>
              <w:t>предузму све неопходне кораке да би се раскинули евентуални постојећи интереси или односи који би довели у питање њихову независност и, по потреби, да утв</w:t>
            </w:r>
            <w:r w:rsidR="0059203A">
              <w:rPr>
                <w:sz w:val="20"/>
                <w:szCs w:val="20"/>
                <w:lang w:val="sr-Cyrl-RS"/>
              </w:rPr>
              <w:t>р</w:t>
            </w:r>
            <w:r w:rsidR="00996E33" w:rsidRPr="007668B3">
              <w:rPr>
                <w:sz w:val="20"/>
                <w:szCs w:val="20"/>
              </w:rPr>
              <w:t>де заштитне механизме ради смањивања сваке претње њиховој независности која проистиче из ранијих и постојећих интереса или односа.</w:t>
            </w:r>
          </w:p>
          <w:p w:rsidR="00996E33" w:rsidRPr="007668B3" w:rsidRDefault="00996E33" w:rsidP="00996E33">
            <w:pPr>
              <w:ind w:firstLine="720"/>
              <w:jc w:val="both"/>
              <w:rPr>
                <w:strike/>
                <w:sz w:val="20"/>
                <w:szCs w:val="20"/>
                <w:lang w:val="ru-RU"/>
              </w:rPr>
            </w:pPr>
          </w:p>
        </w:tc>
        <w:tc>
          <w:tcPr>
            <w:tcW w:w="407" w:type="pct"/>
          </w:tcPr>
          <w:p w:rsidR="00036CE4" w:rsidRDefault="00061690" w:rsidP="00036CE4">
            <w:pPr>
              <w:rPr>
                <w:sz w:val="20"/>
                <w:szCs w:val="20"/>
                <w:lang w:val="sr-Cyrl-CS"/>
              </w:rPr>
            </w:pPr>
            <w:r w:rsidRPr="00061690">
              <w:rPr>
                <w:sz w:val="20"/>
                <w:szCs w:val="20"/>
                <w:lang w:val="sr-Cyrl-CS"/>
              </w:rPr>
              <w:lastRenderedPageBreak/>
              <w:t xml:space="preserve">29.7. </w:t>
            </w: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036CE4" w:rsidRDefault="00036CE4" w:rsidP="00036CE4">
            <w:pPr>
              <w:rPr>
                <w:sz w:val="20"/>
                <w:szCs w:val="20"/>
                <w:lang w:val="sr-Cyrl-CS"/>
              </w:rPr>
            </w:pPr>
          </w:p>
          <w:p w:rsidR="00996E33" w:rsidRPr="00061690" w:rsidRDefault="00061690" w:rsidP="007558C1">
            <w:pPr>
              <w:rPr>
                <w:sz w:val="20"/>
                <w:szCs w:val="20"/>
                <w:lang w:val="sr-Cyrl-CS"/>
              </w:rPr>
            </w:pPr>
            <w:r w:rsidRPr="00830C03">
              <w:rPr>
                <w:sz w:val="20"/>
                <w:szCs w:val="20"/>
                <w:lang w:val="sr-Cyrl-CS"/>
              </w:rPr>
              <w:t>4</w:t>
            </w:r>
            <w:r w:rsidR="0041632C" w:rsidRPr="00830C03">
              <w:rPr>
                <w:sz w:val="20"/>
                <w:szCs w:val="20"/>
                <w:lang w:val="sr-Cyrl-CS"/>
              </w:rPr>
              <w:t>5</w:t>
            </w:r>
            <w:r w:rsidRPr="00830C03">
              <w:rPr>
                <w:sz w:val="20"/>
                <w:szCs w:val="20"/>
                <w:lang w:val="sr-Cyrl-CS"/>
              </w:rPr>
              <w:t>.</w:t>
            </w:r>
            <w:r w:rsidR="007558C1" w:rsidRPr="00830C03">
              <w:rPr>
                <w:sz w:val="20"/>
                <w:szCs w:val="20"/>
                <w:lang w:val="sr-Cyrl-CS"/>
              </w:rPr>
              <w:t>4</w:t>
            </w:r>
            <w:r w:rsidRPr="00830C03">
              <w:rPr>
                <w:sz w:val="20"/>
                <w:szCs w:val="20"/>
                <w:lang w:val="sr-Cyrl-CS"/>
              </w:rPr>
              <w:t>.</w:t>
            </w:r>
          </w:p>
        </w:tc>
        <w:tc>
          <w:tcPr>
            <w:tcW w:w="1627" w:type="pct"/>
          </w:tcPr>
          <w:p w:rsidR="00996E33" w:rsidRDefault="00FB6A24" w:rsidP="00061690">
            <w:pPr>
              <w:jc w:val="both"/>
              <w:rPr>
                <w:sz w:val="20"/>
                <w:szCs w:val="20"/>
                <w:lang w:val="sr-Cyrl-CS"/>
              </w:rPr>
            </w:pPr>
            <w:r>
              <w:rPr>
                <w:sz w:val="20"/>
                <w:szCs w:val="20"/>
                <w:lang w:val="sr-Cyrl-CS"/>
              </w:rPr>
              <w:t xml:space="preserve">            </w:t>
            </w:r>
            <w:r w:rsidR="00061690" w:rsidRPr="00061690">
              <w:rPr>
                <w:sz w:val="20"/>
                <w:szCs w:val="20"/>
                <w:lang w:val="sr-Cyrl-CS"/>
              </w:rPr>
              <w:t>Ако за време периода обухваћеног финансијским извештајима субјект ревизије буде стечен или се споји или стекне други субјект, друштво за ревизију треба да утврди идентитет и провери евентуалне постојеће интересе или односе из недавне прошлости, укључујући евентуалне неревизорске услуге пружене том лицу који би, узевши у обзир расположиве заштитне механизме, могли да доведу у питање независност друштва за ревизију и лиценцираног овлашћеног ревизора и његову способност да настави са законском ревизијом после датума ступања на снагу спајања или стицања код субјекта ревизије.</w:t>
            </w:r>
          </w:p>
          <w:p w:rsidR="00061690" w:rsidRPr="007558C1" w:rsidRDefault="00FB6A24" w:rsidP="007558C1">
            <w:pPr>
              <w:jc w:val="both"/>
              <w:rPr>
                <w:sz w:val="20"/>
                <w:szCs w:val="20"/>
                <w:highlight w:val="yellow"/>
                <w:lang w:val="sr-Cyrl-CS"/>
              </w:rPr>
            </w:pPr>
            <w:r w:rsidRPr="007558C1">
              <w:rPr>
                <w:color w:val="0070C0"/>
                <w:sz w:val="20"/>
                <w:szCs w:val="20"/>
                <w:lang w:val="sr-Cyrl-CS"/>
              </w:rPr>
              <w:lastRenderedPageBreak/>
              <w:t xml:space="preserve">              </w:t>
            </w:r>
            <w:r w:rsidR="007558C1" w:rsidRPr="00830C03">
              <w:rPr>
                <w:sz w:val="20"/>
                <w:szCs w:val="20"/>
                <w:lang w:val="ru-RU"/>
              </w:rPr>
              <w:t>У случају статусне промене субјекта ревизије чији су финансијски извештаји предмет ревизије, друштво за ревизију је дужно да провери да ли постоје могуће претње по његову независност, односно независност лиценцираног овлашћеног ревизора у смислу чл. 29. и 30. овог закона и да најкасније у року од три месеца од настале статусне промене раскине пословне односе који могу утицати на њихову независност.</w:t>
            </w:r>
          </w:p>
        </w:tc>
        <w:tc>
          <w:tcPr>
            <w:tcW w:w="661" w:type="pct"/>
          </w:tcPr>
          <w:p w:rsidR="00996E33" w:rsidRPr="007668B3" w:rsidRDefault="00061690"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437A76"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22а.1</w:t>
            </w:r>
          </w:p>
        </w:tc>
        <w:tc>
          <w:tcPr>
            <w:tcW w:w="1330" w:type="pct"/>
          </w:tcPr>
          <w:p w:rsidR="00996E33" w:rsidRPr="007668B3" w:rsidRDefault="00C712B2" w:rsidP="00996E33">
            <w:pPr>
              <w:tabs>
                <w:tab w:val="left" w:pos="777"/>
              </w:tabs>
              <w:jc w:val="both"/>
              <w:rPr>
                <w:sz w:val="20"/>
                <w:szCs w:val="20"/>
              </w:rPr>
            </w:pPr>
            <w:r>
              <w:rPr>
                <w:sz w:val="20"/>
                <w:szCs w:val="20"/>
              </w:rPr>
              <w:t xml:space="preserve">             </w:t>
            </w:r>
            <w:r w:rsidR="00996E33" w:rsidRPr="007668B3">
              <w:rPr>
                <w:sz w:val="20"/>
                <w:szCs w:val="20"/>
              </w:rPr>
              <w:t>Држава чланица треба да обезбеди да овлашћени ревизор или кључни партнер у ревизији који обавља законску ревизију у име друштва за ревизију, пре истека рока од најмање једне године или, у случају законске ревизије субјеката од јавног интереса, рока од најмање две године од када је престао да обавља послове овлашћеног ревизора или кључног партнера у ревизији у вези са ангажманом на ревизији:</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take up a key management position in the audited entity;</w:t>
            </w:r>
            <w:r w:rsidRPr="007668B3">
              <w:rPr>
                <w:rStyle w:val="tw4winMark"/>
                <w:color w:val="auto"/>
                <w:sz w:val="20"/>
                <w:szCs w:val="20"/>
              </w:rPr>
              <w:t>&lt;}0{&gt;</w:t>
            </w:r>
            <w:r w:rsidRPr="007668B3">
              <w:rPr>
                <w:sz w:val="20"/>
                <w:szCs w:val="20"/>
              </w:rPr>
              <w:t>а)</w:t>
            </w:r>
            <w:r w:rsidRPr="007668B3">
              <w:rPr>
                <w:sz w:val="20"/>
                <w:szCs w:val="20"/>
                <w:lang w:val="sr-Cyrl-CS"/>
              </w:rPr>
              <w:t xml:space="preserve"> </w:t>
            </w:r>
            <w:r w:rsidRPr="007668B3">
              <w:rPr>
                <w:sz w:val="20"/>
                <w:szCs w:val="20"/>
              </w:rPr>
              <w:t>не заузме кључни положај у руководству субјекта ревизије;</w:t>
            </w:r>
            <w:r w:rsidRPr="007668B3">
              <w:rPr>
                <w:rStyle w:val="tw4winMark"/>
                <w:color w:val="auto"/>
                <w:sz w:val="20"/>
                <w:szCs w:val="20"/>
              </w:rPr>
              <w:t>&lt;0}</w:t>
            </w:r>
          </w:p>
          <w:p w:rsidR="00996E33" w:rsidRPr="007668B3" w:rsidRDefault="00996E33" w:rsidP="00996E33">
            <w:pPr>
              <w:tabs>
                <w:tab w:val="left" w:pos="603"/>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where applicable, become a member of the audit committee of the audited entity or, where such committee does not exist, of the body performing equivalent functions to an audit committee;</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када је то релевантно, не постане члан одбора за ревизију субјекта ревизије односно, ако такав одбор не постоји, члан тела које обавља функције које су еквивал</w:t>
            </w:r>
            <w:r w:rsidRPr="007668B3">
              <w:rPr>
                <w:sz w:val="20"/>
                <w:szCs w:val="20"/>
                <w:lang w:val="sr-Cyrl-CS"/>
              </w:rPr>
              <w:t>е</w:t>
            </w:r>
            <w:r w:rsidRPr="007668B3">
              <w:rPr>
                <w:sz w:val="20"/>
                <w:szCs w:val="20"/>
              </w:rPr>
              <w:t>нтне функцијама одбора за ревизију;</w:t>
            </w:r>
            <w:r w:rsidRPr="007668B3">
              <w:rPr>
                <w:rStyle w:val="tw4winMark"/>
                <w:color w:val="auto"/>
                <w:sz w:val="20"/>
                <w:szCs w:val="20"/>
              </w:rPr>
              <w:t>&lt;0}</w:t>
            </w:r>
          </w:p>
          <w:p w:rsidR="00996E33" w:rsidRPr="007668B3" w:rsidRDefault="00996E33" w:rsidP="00996E33">
            <w:pPr>
              <w:ind w:firstLine="720"/>
              <w:jc w:val="both"/>
              <w:rPr>
                <w:rStyle w:val="tw4winMark"/>
                <w:color w:val="auto"/>
                <w:sz w:val="20"/>
                <w:szCs w:val="20"/>
              </w:rPr>
            </w:pPr>
            <w:r w:rsidRPr="007668B3">
              <w:rPr>
                <w:rStyle w:val="tw4winMark"/>
                <w:color w:val="auto"/>
                <w:sz w:val="20"/>
                <w:szCs w:val="20"/>
              </w:rPr>
              <w:lastRenderedPageBreak/>
              <w:t>{0&gt;</w:t>
            </w:r>
            <w:r w:rsidRPr="007668B3">
              <w:rPr>
                <w:vanish/>
                <w:sz w:val="20"/>
                <w:szCs w:val="20"/>
                <w:lang w:val="en-GB"/>
              </w:rPr>
              <w:t>(c)</w:t>
            </w:r>
            <w:r w:rsidRPr="007668B3">
              <w:rPr>
                <w:vanish/>
                <w:sz w:val="20"/>
                <w:szCs w:val="20"/>
              </w:rPr>
              <w:tab/>
            </w:r>
            <w:r w:rsidRPr="007668B3">
              <w:rPr>
                <w:vanish/>
                <w:sz w:val="20"/>
                <w:szCs w:val="20"/>
                <w:lang w:val="en-GB"/>
              </w:rPr>
              <w:t>become a non-executive member of the administrative body or a member of the supervisory body of the audited entity.</w:t>
            </w:r>
            <w:r w:rsidRPr="007668B3">
              <w:rPr>
                <w:rStyle w:val="tw4winMark"/>
                <w:color w:val="auto"/>
                <w:sz w:val="20"/>
                <w:szCs w:val="20"/>
              </w:rPr>
              <w:t>&lt;}0{&gt;</w:t>
            </w:r>
            <w:r w:rsidRPr="007668B3">
              <w:rPr>
                <w:sz w:val="20"/>
                <w:szCs w:val="20"/>
              </w:rPr>
              <w:t>в)</w:t>
            </w:r>
            <w:r w:rsidRPr="007668B3">
              <w:rPr>
                <w:sz w:val="20"/>
                <w:szCs w:val="20"/>
                <w:lang w:val="sr-Cyrl-CS"/>
              </w:rPr>
              <w:t xml:space="preserve"> </w:t>
            </w:r>
            <w:r w:rsidRPr="007668B3">
              <w:rPr>
                <w:sz w:val="20"/>
                <w:szCs w:val="20"/>
              </w:rPr>
              <w:t>не постане неизвршни члан административног органа или члан надзорног органа субјекта ревизије.</w:t>
            </w:r>
          </w:p>
        </w:tc>
        <w:tc>
          <w:tcPr>
            <w:tcW w:w="407" w:type="pct"/>
          </w:tcPr>
          <w:p w:rsidR="00996E33" w:rsidRPr="000F3C0A" w:rsidRDefault="000F3C0A" w:rsidP="00996E33">
            <w:pPr>
              <w:rPr>
                <w:sz w:val="20"/>
                <w:szCs w:val="20"/>
                <w:lang w:val="sr-Cyrl-CS"/>
              </w:rPr>
            </w:pPr>
            <w:r w:rsidRPr="000F3C0A">
              <w:rPr>
                <w:sz w:val="20"/>
                <w:szCs w:val="20"/>
                <w:lang w:val="sr-Cyrl-CS"/>
              </w:rPr>
              <w:lastRenderedPageBreak/>
              <w:t>5</w:t>
            </w:r>
            <w:r w:rsidR="0041632C">
              <w:rPr>
                <w:sz w:val="20"/>
                <w:szCs w:val="20"/>
                <w:lang w:val="sr-Cyrl-CS"/>
              </w:rPr>
              <w:t>1</w:t>
            </w:r>
            <w:r w:rsidRPr="000F3C0A">
              <w:rPr>
                <w:sz w:val="20"/>
                <w:szCs w:val="20"/>
                <w:lang w:val="sr-Cyrl-CS"/>
              </w:rPr>
              <w:t>.1.</w:t>
            </w:r>
          </w:p>
        </w:tc>
        <w:tc>
          <w:tcPr>
            <w:tcW w:w="1627" w:type="pct"/>
          </w:tcPr>
          <w:p w:rsidR="000F3C0A" w:rsidRPr="000F3C0A" w:rsidRDefault="00FB6A24" w:rsidP="000F3C0A">
            <w:pPr>
              <w:jc w:val="both"/>
              <w:rPr>
                <w:sz w:val="20"/>
                <w:szCs w:val="20"/>
                <w:lang w:val="sr-Cyrl-CS"/>
              </w:rPr>
            </w:pPr>
            <w:r>
              <w:rPr>
                <w:sz w:val="20"/>
                <w:szCs w:val="20"/>
                <w:lang w:val="sr-Cyrl-CS"/>
              </w:rPr>
              <w:t xml:space="preserve">              </w:t>
            </w:r>
            <w:r w:rsidR="000F3C0A" w:rsidRPr="000F3C0A">
              <w:rPr>
                <w:sz w:val="20"/>
                <w:szCs w:val="20"/>
                <w:lang w:val="sr-Cyrl-CS"/>
              </w:rPr>
              <w:t xml:space="preserve">Кључни ревизорски </w:t>
            </w:r>
            <w:r w:rsidR="002A164A" w:rsidRPr="00535700">
              <w:rPr>
                <w:sz w:val="20"/>
                <w:szCs w:val="20"/>
                <w:lang w:val="sr-Cyrl-CS"/>
              </w:rPr>
              <w:t>партнер</w:t>
            </w:r>
            <w:r w:rsidR="002A164A">
              <w:rPr>
                <w:sz w:val="20"/>
                <w:szCs w:val="20"/>
                <w:lang w:val="sr-Cyrl-CS"/>
              </w:rPr>
              <w:t xml:space="preserve"> </w:t>
            </w:r>
            <w:r w:rsidR="000F3C0A" w:rsidRPr="000F3C0A">
              <w:rPr>
                <w:sz w:val="20"/>
                <w:szCs w:val="20"/>
                <w:lang w:val="sr-Cyrl-CS"/>
              </w:rPr>
              <w:t xml:space="preserve">или лиценцирани овлашћени ревизор који обавља законску ревизију у име друштва за ревизију код субјекта ревизије, пре истека рока од најмање једне године или, у случају законске ревизије </w:t>
            </w:r>
            <w:r w:rsidR="00E230DB">
              <w:rPr>
                <w:sz w:val="20"/>
                <w:szCs w:val="20"/>
                <w:lang w:val="sr-Cyrl-CS"/>
              </w:rPr>
              <w:t>друштва</w:t>
            </w:r>
            <w:r w:rsidR="000F3C0A" w:rsidRPr="000F3C0A">
              <w:rPr>
                <w:sz w:val="20"/>
                <w:szCs w:val="20"/>
                <w:lang w:val="sr-Cyrl-CS"/>
              </w:rPr>
              <w:t xml:space="preserve"> од јавног интереса, рока од најмање две године од када је престао да обавља послове лиценцираног овлашћеног ревизора или кључног партнера у ревизији у вези са ангажманом на ревизији:</w:t>
            </w:r>
          </w:p>
          <w:p w:rsidR="000F3C0A" w:rsidRPr="000F3C0A" w:rsidRDefault="00FB6A24" w:rsidP="000F3C0A">
            <w:pPr>
              <w:jc w:val="both"/>
              <w:rPr>
                <w:sz w:val="20"/>
                <w:szCs w:val="20"/>
                <w:lang w:val="sr-Cyrl-CS"/>
              </w:rPr>
            </w:pPr>
            <w:r>
              <w:rPr>
                <w:sz w:val="20"/>
                <w:szCs w:val="20"/>
                <w:lang w:val="sr-Cyrl-CS"/>
              </w:rPr>
              <w:t xml:space="preserve">          </w:t>
            </w:r>
            <w:r w:rsidR="000F3C0A" w:rsidRPr="000F3C0A">
              <w:rPr>
                <w:sz w:val="20"/>
                <w:szCs w:val="20"/>
                <w:lang w:val="sr-Cyrl-CS"/>
              </w:rPr>
              <w:t>1)</w:t>
            </w:r>
            <w:r w:rsidR="000F3C0A" w:rsidRPr="000F3C0A">
              <w:rPr>
                <w:sz w:val="20"/>
                <w:szCs w:val="20"/>
                <w:lang w:val="sr-Cyrl-CS"/>
              </w:rPr>
              <w:tab/>
              <w:t>не може да заузме кључни положај на извршним руководећим позицијама код субјекта ревизије;</w:t>
            </w:r>
          </w:p>
          <w:p w:rsidR="000F3C0A" w:rsidRPr="000F3C0A" w:rsidRDefault="00FB6A24" w:rsidP="000F3C0A">
            <w:pPr>
              <w:jc w:val="both"/>
              <w:rPr>
                <w:sz w:val="20"/>
                <w:szCs w:val="20"/>
                <w:lang w:val="sr-Cyrl-CS"/>
              </w:rPr>
            </w:pPr>
            <w:r>
              <w:rPr>
                <w:sz w:val="20"/>
                <w:szCs w:val="20"/>
                <w:lang w:val="sr-Cyrl-CS"/>
              </w:rPr>
              <w:t xml:space="preserve">          </w:t>
            </w:r>
            <w:r w:rsidR="000F3C0A" w:rsidRPr="000F3C0A">
              <w:rPr>
                <w:sz w:val="20"/>
                <w:szCs w:val="20"/>
                <w:lang w:val="sr-Cyrl-CS"/>
              </w:rPr>
              <w:t>2)</w:t>
            </w:r>
            <w:r w:rsidR="000F3C0A" w:rsidRPr="000F3C0A">
              <w:rPr>
                <w:sz w:val="20"/>
                <w:szCs w:val="20"/>
                <w:lang w:val="sr-Cyrl-CS"/>
              </w:rPr>
              <w:tab/>
              <w:t>не може да постане члан Комисије за ревизију односно, ако такав одбор не постоји, члан тела које обавља функције које су еквивалентне функцијама Комисије за ревизију;</w:t>
            </w:r>
          </w:p>
          <w:p w:rsidR="00996E33" w:rsidRPr="00F32688" w:rsidRDefault="00FB6A24" w:rsidP="000F3C0A">
            <w:pPr>
              <w:jc w:val="both"/>
              <w:rPr>
                <w:sz w:val="20"/>
                <w:szCs w:val="20"/>
                <w:highlight w:val="yellow"/>
                <w:lang w:val="sr-Cyrl-CS"/>
              </w:rPr>
            </w:pPr>
            <w:r>
              <w:rPr>
                <w:sz w:val="20"/>
                <w:szCs w:val="20"/>
                <w:lang w:val="sr-Cyrl-CS"/>
              </w:rPr>
              <w:t xml:space="preserve">          </w:t>
            </w:r>
            <w:r w:rsidR="000F3C0A" w:rsidRPr="000F3C0A">
              <w:rPr>
                <w:sz w:val="20"/>
                <w:szCs w:val="20"/>
                <w:lang w:val="sr-Cyrl-CS"/>
              </w:rPr>
              <w:t>3)</w:t>
            </w:r>
            <w:r w:rsidR="000F3C0A" w:rsidRPr="000F3C0A">
              <w:rPr>
                <w:sz w:val="20"/>
                <w:szCs w:val="20"/>
                <w:lang w:val="sr-Cyrl-CS"/>
              </w:rPr>
              <w:tab/>
              <w:t>не може да постане члан надзорног органа субјекта ревизије.</w:t>
            </w:r>
          </w:p>
        </w:tc>
        <w:tc>
          <w:tcPr>
            <w:tcW w:w="661" w:type="pct"/>
          </w:tcPr>
          <w:p w:rsidR="00996E33" w:rsidRPr="007668B3" w:rsidRDefault="000F3C0A" w:rsidP="00996E33">
            <w:pPr>
              <w:rPr>
                <w:sz w:val="20"/>
                <w:szCs w:val="20"/>
                <w:lang w:val="sr-Cyrl-CS"/>
              </w:rPr>
            </w:pPr>
            <w:r w:rsidRPr="007668B3">
              <w:rPr>
                <w:sz w:val="20"/>
                <w:szCs w:val="20"/>
                <w:lang w:val="sr-Cyrl-CS"/>
              </w:rPr>
              <w:t>Потпуно усклађено</w:t>
            </w:r>
          </w:p>
        </w:tc>
        <w:tc>
          <w:tcPr>
            <w:tcW w:w="681" w:type="pct"/>
          </w:tcPr>
          <w:p w:rsidR="00996E33" w:rsidRPr="00BC3106"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22а.2</w:t>
            </w:r>
          </w:p>
        </w:tc>
        <w:tc>
          <w:tcPr>
            <w:tcW w:w="1330" w:type="pct"/>
          </w:tcPr>
          <w:p w:rsidR="00996E33" w:rsidRPr="007668B3" w:rsidRDefault="00996E33" w:rsidP="00996E33">
            <w:pPr>
              <w:ind w:firstLine="720"/>
              <w:jc w:val="both"/>
              <w:rPr>
                <w:rStyle w:val="tw4winMark"/>
                <w:color w:val="auto"/>
                <w:sz w:val="20"/>
                <w:szCs w:val="20"/>
              </w:rPr>
            </w:pPr>
            <w:r w:rsidRPr="007668B3">
              <w:rPr>
                <w:sz w:val="20"/>
                <w:szCs w:val="20"/>
              </w:rPr>
              <w:t>Државе чланице треба да обезбеде да запослени код овлашћеног ревизора или друштва за ревизију и њихови партнери који нису кључни партнери у ревизији који обављају законску ревизију као и свако друго физичко лице чије се услуге стављају на располагање или под контролу таквог овлашћеног ревизора или друштва за ревизију, не заузму, када је таквим запосленим, партнерима и другим физичким лицима лично издата дозвола, не заузму било коју од дужности из става 1. тач. а), б) и в) пре истека рока од најмање једне године од када је то лице било директно укључено у ангажман у законској ревизији.</w:t>
            </w:r>
          </w:p>
        </w:tc>
        <w:tc>
          <w:tcPr>
            <w:tcW w:w="407" w:type="pct"/>
          </w:tcPr>
          <w:p w:rsidR="00996E33" w:rsidRPr="000F3C0A" w:rsidRDefault="000F3C0A" w:rsidP="00996E33">
            <w:pPr>
              <w:rPr>
                <w:sz w:val="20"/>
                <w:szCs w:val="20"/>
                <w:lang w:val="sr-Cyrl-CS"/>
              </w:rPr>
            </w:pPr>
            <w:r w:rsidRPr="000F3C0A">
              <w:rPr>
                <w:sz w:val="20"/>
                <w:szCs w:val="20"/>
                <w:lang w:val="sr-Cyrl-CS"/>
              </w:rPr>
              <w:t>5</w:t>
            </w:r>
            <w:r w:rsidR="0041632C">
              <w:rPr>
                <w:sz w:val="20"/>
                <w:szCs w:val="20"/>
                <w:lang w:val="sr-Cyrl-CS"/>
              </w:rPr>
              <w:t>1</w:t>
            </w:r>
            <w:r w:rsidRPr="000F3C0A">
              <w:rPr>
                <w:sz w:val="20"/>
                <w:szCs w:val="20"/>
                <w:lang w:val="sr-Cyrl-CS"/>
              </w:rPr>
              <w:t>.2.</w:t>
            </w:r>
          </w:p>
        </w:tc>
        <w:tc>
          <w:tcPr>
            <w:tcW w:w="1627" w:type="pct"/>
          </w:tcPr>
          <w:p w:rsidR="00996E33" w:rsidRPr="007668B3" w:rsidRDefault="00FB6A24" w:rsidP="0041632C">
            <w:pPr>
              <w:jc w:val="both"/>
              <w:rPr>
                <w:sz w:val="20"/>
                <w:szCs w:val="20"/>
                <w:lang w:val="sr-Cyrl-CS"/>
              </w:rPr>
            </w:pPr>
            <w:r>
              <w:rPr>
                <w:sz w:val="20"/>
                <w:szCs w:val="20"/>
                <w:lang w:val="sr-Cyrl-CS"/>
              </w:rPr>
              <w:t xml:space="preserve">              </w:t>
            </w:r>
            <w:r w:rsidR="000F3C0A" w:rsidRPr="000F3C0A">
              <w:rPr>
                <w:sz w:val="20"/>
                <w:szCs w:val="20"/>
                <w:lang w:val="sr-Cyrl-CS"/>
              </w:rPr>
              <w:t>Забрана из става 1. овог члана односи се и на чланове ревизорског тима и друга лица која нису лиценцирани овлашћени ревизори, а учествовала су у ревизији у смислу члана 1. овог члана и примењује се за период од годину дана од дана престанка радног односа у друштву за ревизију.</w:t>
            </w:r>
          </w:p>
        </w:tc>
        <w:tc>
          <w:tcPr>
            <w:tcW w:w="661" w:type="pct"/>
          </w:tcPr>
          <w:p w:rsidR="000F3C0A" w:rsidRPr="007668B3" w:rsidRDefault="000F3C0A" w:rsidP="000F3C0A">
            <w:pPr>
              <w:rPr>
                <w:sz w:val="20"/>
                <w:szCs w:val="20"/>
                <w:lang w:val="sr-Cyrl-CS"/>
              </w:rPr>
            </w:pPr>
            <w:r w:rsidRPr="007668B3">
              <w:rPr>
                <w:sz w:val="20"/>
                <w:szCs w:val="20"/>
                <w:lang w:val="sr-Cyrl-CS"/>
              </w:rPr>
              <w:t>Потпуно усклађено</w:t>
            </w:r>
            <w:r>
              <w:rPr>
                <w:b/>
                <w:sz w:val="20"/>
                <w:szCs w:val="20"/>
              </w:rPr>
              <w:t xml:space="preserve"> </w:t>
            </w:r>
          </w:p>
          <w:p w:rsidR="00996E33" w:rsidRPr="007668B3" w:rsidRDefault="00996E33" w:rsidP="00996E33">
            <w:pPr>
              <w:rPr>
                <w:sz w:val="20"/>
                <w:szCs w:val="20"/>
                <w:lang w:val="sr-Cyrl-CS"/>
              </w:rPr>
            </w:pPr>
          </w:p>
        </w:tc>
        <w:tc>
          <w:tcPr>
            <w:tcW w:w="681" w:type="pct"/>
          </w:tcPr>
          <w:p w:rsidR="00996E33" w:rsidRPr="007668B3"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22б</w:t>
            </w:r>
            <w:r w:rsidR="0096128D">
              <w:rPr>
                <w:sz w:val="20"/>
                <w:szCs w:val="20"/>
                <w:lang w:val="sr-Cyrl-CS"/>
              </w:rPr>
              <w:t>.1</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Member States shall ensure that, before accepting or continuing an engagement for a statutory audit, a statutory auditor or an audit firm assesses and documents the following:</w:t>
            </w:r>
            <w:r w:rsidRPr="007668B3">
              <w:rPr>
                <w:rStyle w:val="tw4winMark"/>
                <w:color w:val="auto"/>
                <w:sz w:val="20"/>
                <w:szCs w:val="20"/>
              </w:rPr>
              <w:t>&lt;}0{&gt;</w:t>
            </w:r>
            <w:r w:rsidRPr="007668B3">
              <w:rPr>
                <w:sz w:val="20"/>
                <w:szCs w:val="20"/>
              </w:rPr>
              <w:t xml:space="preserve">Државе чланице треба да обезбеде да, пре прихватања или настављања ангажмана на законској ревизији, овлашћени ревизор или друштво за ревизију </w:t>
            </w:r>
            <w:r w:rsidRPr="007668B3">
              <w:rPr>
                <w:sz w:val="20"/>
                <w:szCs w:val="20"/>
                <w:lang w:val="sr-Cyrl-CS"/>
              </w:rPr>
              <w:t>пр</w:t>
            </w:r>
            <w:r w:rsidRPr="007668B3">
              <w:rPr>
                <w:sz w:val="20"/>
                <w:szCs w:val="20"/>
              </w:rPr>
              <w:t>оцени и документује следеће:</w:t>
            </w:r>
            <w:r w:rsidRPr="007668B3">
              <w:rPr>
                <w:rStyle w:val="tw4winMark"/>
                <w:color w:val="auto"/>
                <w:sz w:val="20"/>
                <w:szCs w:val="20"/>
              </w:rPr>
              <w:t>&lt;0}</w:t>
            </w:r>
          </w:p>
          <w:p w:rsidR="00996E33" w:rsidRPr="007668B3" w:rsidRDefault="00996E33" w:rsidP="00996E33">
            <w:pPr>
              <w:tabs>
                <w:tab w:val="left" w:pos="623"/>
              </w:tabs>
              <w:jc w:val="both"/>
              <w:rPr>
                <w:sz w:val="20"/>
                <w:szCs w:val="20"/>
              </w:rPr>
            </w:pPr>
            <w:r w:rsidRPr="007668B3">
              <w:rPr>
                <w:rStyle w:val="tw4winMark"/>
                <w:color w:val="auto"/>
                <w:sz w:val="20"/>
                <w:szCs w:val="20"/>
              </w:rPr>
              <w:t>{0&gt;</w:t>
            </w:r>
            <w:r w:rsidRPr="007668B3">
              <w:rPr>
                <w:vanish/>
                <w:sz w:val="20"/>
                <w:szCs w:val="20"/>
                <w:lang w:val="en-GB"/>
              </w:rPr>
              <w:t>—</w:t>
            </w:r>
            <w:r w:rsidRPr="007668B3">
              <w:rPr>
                <w:vanish/>
                <w:sz w:val="20"/>
                <w:szCs w:val="20"/>
              </w:rPr>
              <w:tab/>
            </w:r>
            <w:r w:rsidRPr="007668B3">
              <w:rPr>
                <w:vanish/>
                <w:sz w:val="20"/>
                <w:szCs w:val="20"/>
                <w:lang w:val="en-GB"/>
              </w:rPr>
              <w:t>whether he, she or it complies with the requirements of Article 22 of this Directive;</w:t>
            </w:r>
            <w:r w:rsidRPr="007668B3">
              <w:rPr>
                <w:rStyle w:val="tw4winMark"/>
                <w:color w:val="auto"/>
                <w:sz w:val="20"/>
                <w:szCs w:val="20"/>
              </w:rPr>
              <w:t>&lt;}0{&gt;</w:t>
            </w:r>
            <w:r w:rsidRPr="007668B3">
              <w:rPr>
                <w:rStyle w:val="tw4winMark"/>
                <w:color w:val="auto"/>
                <w:sz w:val="20"/>
                <w:szCs w:val="20"/>
                <w:lang w:val="sr-Cyrl-CS"/>
              </w:rPr>
              <w:t>-----</w:t>
            </w:r>
            <w:r w:rsidRPr="007668B3">
              <w:rPr>
                <w:sz w:val="20"/>
                <w:szCs w:val="20"/>
              </w:rPr>
              <w:t>—</w:t>
            </w:r>
            <w:r w:rsidRPr="007668B3">
              <w:rPr>
                <w:sz w:val="20"/>
                <w:szCs w:val="20"/>
                <w:lang w:val="sr-Cyrl-CS"/>
              </w:rPr>
              <w:t xml:space="preserve"> </w:t>
            </w:r>
            <w:r w:rsidRPr="007668B3">
              <w:rPr>
                <w:sz w:val="20"/>
                <w:szCs w:val="20"/>
              </w:rPr>
              <w:t>да ли то лице испуњава захтеве из члана 22. ове директиве;</w:t>
            </w:r>
            <w:r w:rsidRPr="007668B3">
              <w:rPr>
                <w:rStyle w:val="tw4winMark"/>
                <w:color w:val="auto"/>
                <w:sz w:val="20"/>
                <w:szCs w:val="20"/>
              </w:rPr>
              <w:t>&lt;0}</w:t>
            </w:r>
          </w:p>
          <w:p w:rsidR="00996E33" w:rsidRPr="007668B3" w:rsidRDefault="00996E33" w:rsidP="00996E33">
            <w:pPr>
              <w:tabs>
                <w:tab w:val="left" w:pos="623"/>
              </w:tabs>
              <w:jc w:val="both"/>
              <w:rPr>
                <w:sz w:val="20"/>
                <w:szCs w:val="20"/>
              </w:rPr>
            </w:pPr>
            <w:r w:rsidRPr="007668B3">
              <w:rPr>
                <w:rStyle w:val="tw4winMark"/>
                <w:color w:val="auto"/>
                <w:sz w:val="20"/>
                <w:szCs w:val="20"/>
              </w:rPr>
              <w:t>{0&gt;</w:t>
            </w:r>
            <w:r w:rsidRPr="007668B3">
              <w:rPr>
                <w:vanish/>
                <w:sz w:val="20"/>
                <w:szCs w:val="20"/>
                <w:lang w:val="en-GB"/>
              </w:rPr>
              <w:t>—</w:t>
            </w:r>
            <w:r w:rsidRPr="007668B3">
              <w:rPr>
                <w:vanish/>
                <w:sz w:val="20"/>
                <w:szCs w:val="20"/>
              </w:rPr>
              <w:tab/>
            </w:r>
            <w:r w:rsidRPr="007668B3">
              <w:rPr>
                <w:vanish/>
                <w:sz w:val="20"/>
                <w:szCs w:val="20"/>
                <w:lang w:val="en-GB"/>
              </w:rPr>
              <w:t>whether there are threats to his, her or its independence and the safeguards applied to mitigate those threats;</w:t>
            </w:r>
            <w:r w:rsidRPr="007668B3">
              <w:rPr>
                <w:rStyle w:val="tw4winMark"/>
                <w:color w:val="auto"/>
                <w:sz w:val="20"/>
                <w:szCs w:val="20"/>
              </w:rPr>
              <w:t>&lt;}0{&gt;</w:t>
            </w:r>
            <w:r w:rsidRPr="007668B3">
              <w:rPr>
                <w:sz w:val="20"/>
                <w:szCs w:val="20"/>
              </w:rPr>
              <w:t>—</w:t>
            </w:r>
            <w:r w:rsidRPr="007668B3">
              <w:rPr>
                <w:sz w:val="20"/>
                <w:szCs w:val="20"/>
                <w:lang w:val="sr-Cyrl-CS"/>
              </w:rPr>
              <w:t xml:space="preserve"> </w:t>
            </w:r>
            <w:r w:rsidRPr="007668B3">
              <w:rPr>
                <w:sz w:val="20"/>
                <w:szCs w:val="20"/>
              </w:rPr>
              <w:t xml:space="preserve">да ли постоје претње </w:t>
            </w:r>
            <w:r w:rsidRPr="007668B3">
              <w:rPr>
                <w:sz w:val="20"/>
                <w:szCs w:val="20"/>
                <w:lang w:val="sr-Cyrl-CS"/>
              </w:rPr>
              <w:t xml:space="preserve">по </w:t>
            </w:r>
            <w:r w:rsidRPr="007668B3">
              <w:rPr>
                <w:sz w:val="20"/>
                <w:szCs w:val="20"/>
              </w:rPr>
              <w:t>независност тог лица и заштитни механизми који се користе ради смањења тих претњи;</w:t>
            </w:r>
            <w:r w:rsidRPr="007668B3">
              <w:rPr>
                <w:rStyle w:val="tw4winMark"/>
                <w:color w:val="auto"/>
                <w:sz w:val="20"/>
                <w:szCs w:val="20"/>
              </w:rPr>
              <w:t>&lt;0}</w:t>
            </w:r>
          </w:p>
          <w:p w:rsidR="00996E33" w:rsidRPr="007668B3" w:rsidRDefault="00996E33" w:rsidP="00996E33">
            <w:pPr>
              <w:tabs>
                <w:tab w:val="left" w:pos="603"/>
              </w:tabs>
              <w:jc w:val="both"/>
              <w:rPr>
                <w:sz w:val="20"/>
                <w:szCs w:val="20"/>
              </w:rPr>
            </w:pPr>
            <w:r w:rsidRPr="007668B3">
              <w:rPr>
                <w:rStyle w:val="tw4winMark"/>
                <w:color w:val="auto"/>
                <w:sz w:val="20"/>
                <w:szCs w:val="20"/>
              </w:rPr>
              <w:t>{0&gt;</w:t>
            </w:r>
            <w:r w:rsidRPr="007668B3">
              <w:rPr>
                <w:vanish/>
                <w:sz w:val="20"/>
                <w:szCs w:val="20"/>
                <w:lang w:val="en-GB"/>
              </w:rPr>
              <w:t>—</w:t>
            </w:r>
            <w:r w:rsidRPr="007668B3">
              <w:rPr>
                <w:vanish/>
                <w:sz w:val="20"/>
                <w:szCs w:val="20"/>
              </w:rPr>
              <w:tab/>
            </w:r>
            <w:r w:rsidRPr="007668B3">
              <w:rPr>
                <w:vanish/>
                <w:sz w:val="20"/>
                <w:szCs w:val="20"/>
                <w:lang w:val="en-GB"/>
              </w:rPr>
              <w:t>whether he, she or it has the competent employees, time and resources needed in order to carry out the statutory audit in an appropriate manner;</w:t>
            </w:r>
            <w:r w:rsidRPr="007668B3">
              <w:rPr>
                <w:rStyle w:val="tw4winMark"/>
                <w:color w:val="auto"/>
                <w:sz w:val="20"/>
                <w:szCs w:val="20"/>
              </w:rPr>
              <w:t>&lt;}0{&gt;</w:t>
            </w:r>
            <w:r w:rsidRPr="007668B3">
              <w:rPr>
                <w:sz w:val="20"/>
                <w:szCs w:val="20"/>
              </w:rPr>
              <w:t>—</w:t>
            </w:r>
            <w:r w:rsidRPr="007668B3">
              <w:rPr>
                <w:sz w:val="20"/>
                <w:szCs w:val="20"/>
                <w:lang w:val="sr-Cyrl-CS"/>
              </w:rPr>
              <w:t xml:space="preserve"> </w:t>
            </w:r>
            <w:r w:rsidRPr="007668B3">
              <w:rPr>
                <w:sz w:val="20"/>
                <w:szCs w:val="20"/>
              </w:rPr>
              <w:t>да ли то лице има компетентне запослене, време и ресурсе потребне за обављање законске ревизије на одговарајући начин;</w:t>
            </w:r>
            <w:r w:rsidRPr="007668B3">
              <w:rPr>
                <w:rStyle w:val="tw4winMark"/>
                <w:color w:val="auto"/>
                <w:sz w:val="20"/>
                <w:szCs w:val="20"/>
              </w:rPr>
              <w:t>&lt;0}</w:t>
            </w:r>
          </w:p>
          <w:p w:rsidR="00996E33" w:rsidRPr="007668B3" w:rsidRDefault="00996E33" w:rsidP="00996E33">
            <w:pPr>
              <w:tabs>
                <w:tab w:val="left" w:pos="603"/>
              </w:tabs>
              <w:jc w:val="both"/>
              <w:rPr>
                <w:sz w:val="20"/>
                <w:szCs w:val="20"/>
              </w:rPr>
            </w:pPr>
            <w:r w:rsidRPr="007668B3">
              <w:rPr>
                <w:rStyle w:val="tw4winMark"/>
                <w:color w:val="auto"/>
                <w:sz w:val="20"/>
                <w:szCs w:val="20"/>
              </w:rPr>
              <w:lastRenderedPageBreak/>
              <w:t>{0&gt;</w:t>
            </w:r>
            <w:r w:rsidRPr="007668B3">
              <w:rPr>
                <w:vanish/>
                <w:sz w:val="20"/>
                <w:szCs w:val="20"/>
                <w:lang w:val="en-GB"/>
              </w:rPr>
              <w:t>—</w:t>
            </w:r>
            <w:r w:rsidRPr="007668B3">
              <w:rPr>
                <w:vanish/>
                <w:sz w:val="20"/>
                <w:szCs w:val="20"/>
              </w:rPr>
              <w:tab/>
            </w:r>
            <w:r w:rsidRPr="007668B3">
              <w:rPr>
                <w:vanish/>
                <w:sz w:val="20"/>
                <w:szCs w:val="20"/>
                <w:lang w:val="en-GB"/>
              </w:rPr>
              <w:t>whether, in the case of an audit firm, the key audit partner is approved as statutory auditor in the Member State requiring the statutory audit;</w:t>
            </w:r>
            <w:r w:rsidRPr="007668B3">
              <w:rPr>
                <w:rStyle w:val="tw4winMark"/>
                <w:color w:val="auto"/>
                <w:sz w:val="20"/>
                <w:szCs w:val="20"/>
              </w:rPr>
              <w:t>&lt;}0{&gt;</w:t>
            </w:r>
            <w:r w:rsidRPr="007668B3">
              <w:rPr>
                <w:sz w:val="20"/>
                <w:szCs w:val="20"/>
              </w:rPr>
              <w:t>—</w:t>
            </w:r>
            <w:r w:rsidRPr="007668B3">
              <w:rPr>
                <w:sz w:val="20"/>
                <w:szCs w:val="20"/>
                <w:lang w:val="sr-Cyrl-CS"/>
              </w:rPr>
              <w:t xml:space="preserve"> </w:t>
            </w:r>
            <w:r w:rsidRPr="007668B3">
              <w:rPr>
                <w:sz w:val="20"/>
                <w:szCs w:val="20"/>
              </w:rPr>
              <w:t>да ли, у случају друштва за ревизију, кључни партнер у ревизији има дозволу за обављање послова овлашћеног ревизора у држави чланици која тражи законску ревизију;</w:t>
            </w:r>
            <w:r w:rsidRPr="007668B3">
              <w:rPr>
                <w:rStyle w:val="tw4winMark"/>
                <w:color w:val="auto"/>
                <w:sz w:val="20"/>
                <w:szCs w:val="20"/>
              </w:rPr>
              <w:t>&lt;0}</w:t>
            </w:r>
          </w:p>
          <w:p w:rsidR="00996E33" w:rsidRPr="007668B3" w:rsidRDefault="00996E33" w:rsidP="00996E33">
            <w:pPr>
              <w:jc w:val="both"/>
              <w:rPr>
                <w:sz w:val="20"/>
                <w:szCs w:val="20"/>
              </w:rPr>
            </w:pPr>
            <w:r w:rsidRPr="007668B3">
              <w:rPr>
                <w:rStyle w:val="tw4winMark"/>
                <w:color w:val="auto"/>
                <w:sz w:val="20"/>
                <w:szCs w:val="20"/>
              </w:rPr>
              <w:t>{0&gt;</w:t>
            </w:r>
            <w:r w:rsidRPr="007668B3">
              <w:rPr>
                <w:vanish/>
                <w:sz w:val="20"/>
                <w:szCs w:val="20"/>
                <w:lang w:val="en-GB"/>
              </w:rPr>
              <w:t>Member States may provide simplified requirements for the audits referred in points (b) and (c) of point 1 of Article 2.'</w:t>
            </w:r>
            <w:r w:rsidRPr="007668B3">
              <w:rPr>
                <w:rStyle w:val="tw4winMark"/>
                <w:color w:val="auto"/>
                <w:sz w:val="20"/>
                <w:szCs w:val="20"/>
              </w:rPr>
              <w:t>&lt;}0{&gt;</w:t>
            </w:r>
          </w:p>
        </w:tc>
        <w:tc>
          <w:tcPr>
            <w:tcW w:w="407" w:type="pct"/>
          </w:tcPr>
          <w:p w:rsidR="00996E33" w:rsidRPr="000F3C0A" w:rsidRDefault="000F3C0A" w:rsidP="00996E33">
            <w:pPr>
              <w:rPr>
                <w:sz w:val="20"/>
                <w:szCs w:val="20"/>
                <w:lang w:val="sr-Cyrl-CS"/>
              </w:rPr>
            </w:pPr>
            <w:r w:rsidRPr="000F3C0A">
              <w:rPr>
                <w:sz w:val="20"/>
                <w:szCs w:val="20"/>
                <w:lang w:val="sr-Cyrl-CS"/>
              </w:rPr>
              <w:lastRenderedPageBreak/>
              <w:t>30.</w:t>
            </w:r>
          </w:p>
        </w:tc>
        <w:tc>
          <w:tcPr>
            <w:tcW w:w="1627" w:type="pct"/>
          </w:tcPr>
          <w:p w:rsidR="000F3C0A" w:rsidRPr="000F3C0A" w:rsidRDefault="007543BF" w:rsidP="000F3C0A">
            <w:pPr>
              <w:jc w:val="both"/>
              <w:rPr>
                <w:rFonts w:eastAsia="TimesNewRoman"/>
                <w:sz w:val="20"/>
                <w:szCs w:val="20"/>
                <w:lang w:val="ru-RU"/>
              </w:rPr>
            </w:pPr>
            <w:r>
              <w:rPr>
                <w:rFonts w:eastAsia="TimesNewRoman"/>
                <w:sz w:val="20"/>
                <w:szCs w:val="20"/>
                <w:lang w:val="ru-RU"/>
              </w:rPr>
              <w:t xml:space="preserve">         </w:t>
            </w:r>
            <w:r w:rsidR="000F3C0A" w:rsidRPr="000F3C0A">
              <w:rPr>
                <w:rFonts w:eastAsia="TimesNewRoman"/>
                <w:sz w:val="20"/>
                <w:szCs w:val="20"/>
                <w:lang w:val="ru-RU"/>
              </w:rPr>
              <w:t>Друштва за ревизију и лиценцирани овлашћени ревизори, пре прихватања или настављања ангажмана на законској ревизији, треба да процене и документују следеће:</w:t>
            </w:r>
          </w:p>
          <w:p w:rsidR="000F3C0A" w:rsidRPr="000F3C0A" w:rsidRDefault="00E22DB5" w:rsidP="000F3C0A">
            <w:pPr>
              <w:jc w:val="both"/>
              <w:rPr>
                <w:rFonts w:eastAsia="TimesNewRoman"/>
                <w:sz w:val="20"/>
                <w:szCs w:val="20"/>
                <w:lang w:val="ru-RU"/>
              </w:rPr>
            </w:pPr>
            <w:r>
              <w:rPr>
                <w:rFonts w:eastAsia="TimesNewRoman"/>
                <w:sz w:val="20"/>
                <w:szCs w:val="20"/>
                <w:lang w:val="ru-RU"/>
              </w:rPr>
              <w:t xml:space="preserve"> </w:t>
            </w:r>
            <w:r w:rsidR="007543BF">
              <w:rPr>
                <w:rFonts w:eastAsia="TimesNewRoman"/>
                <w:sz w:val="20"/>
                <w:szCs w:val="20"/>
                <w:lang w:val="ru-RU"/>
              </w:rPr>
              <w:t xml:space="preserve">          </w:t>
            </w:r>
            <w:r w:rsidR="00FB6A24">
              <w:rPr>
                <w:rFonts w:eastAsia="TimesNewRoman"/>
                <w:sz w:val="20"/>
                <w:szCs w:val="20"/>
                <w:lang w:val="ru-RU"/>
              </w:rPr>
              <w:t>1</w:t>
            </w:r>
            <w:r w:rsidR="000F3C0A" w:rsidRPr="000F3C0A">
              <w:rPr>
                <w:rFonts w:eastAsia="TimesNewRoman"/>
                <w:sz w:val="20"/>
                <w:szCs w:val="20"/>
                <w:lang w:val="ru-RU"/>
              </w:rPr>
              <w:t>)</w:t>
            </w:r>
            <w:r w:rsidR="002213B4">
              <w:rPr>
                <w:rFonts w:eastAsia="TimesNewRoman"/>
                <w:sz w:val="20"/>
                <w:szCs w:val="20"/>
                <w:lang w:val="ru-RU"/>
              </w:rPr>
              <w:t xml:space="preserve"> </w:t>
            </w:r>
            <w:r w:rsidR="000F3C0A" w:rsidRPr="000F3C0A">
              <w:rPr>
                <w:rFonts w:eastAsia="TimesNewRoman"/>
                <w:sz w:val="20"/>
                <w:szCs w:val="20"/>
                <w:lang w:val="ru-RU"/>
              </w:rPr>
              <w:t>да ли то лице испуњава захтеве из члана 29. овог закона;</w:t>
            </w:r>
          </w:p>
          <w:p w:rsidR="000F3C0A" w:rsidRPr="000F3C0A" w:rsidRDefault="00E22DB5" w:rsidP="000F3C0A">
            <w:pPr>
              <w:jc w:val="both"/>
              <w:rPr>
                <w:rFonts w:eastAsia="TimesNewRoman"/>
                <w:sz w:val="20"/>
                <w:szCs w:val="20"/>
                <w:lang w:val="ru-RU"/>
              </w:rPr>
            </w:pPr>
            <w:r>
              <w:rPr>
                <w:rFonts w:eastAsia="TimesNewRoman"/>
                <w:sz w:val="20"/>
                <w:szCs w:val="20"/>
                <w:lang w:val="ru-RU"/>
              </w:rPr>
              <w:t xml:space="preserve"> </w:t>
            </w:r>
            <w:r w:rsidR="007543BF">
              <w:rPr>
                <w:rFonts w:eastAsia="TimesNewRoman"/>
                <w:sz w:val="20"/>
                <w:szCs w:val="20"/>
                <w:lang w:val="ru-RU"/>
              </w:rPr>
              <w:t xml:space="preserve">          </w:t>
            </w:r>
            <w:r w:rsidR="000F3C0A" w:rsidRPr="000F3C0A">
              <w:rPr>
                <w:rFonts w:eastAsia="TimesNewRoman"/>
                <w:sz w:val="20"/>
                <w:szCs w:val="20"/>
                <w:lang w:val="ru-RU"/>
              </w:rPr>
              <w:t>2)</w:t>
            </w:r>
            <w:r w:rsidR="002213B4">
              <w:rPr>
                <w:rFonts w:eastAsia="TimesNewRoman"/>
                <w:sz w:val="20"/>
                <w:szCs w:val="20"/>
                <w:lang w:val="ru-RU"/>
              </w:rPr>
              <w:t xml:space="preserve"> </w:t>
            </w:r>
            <w:r w:rsidR="000F3C0A" w:rsidRPr="000F3C0A">
              <w:rPr>
                <w:rFonts w:eastAsia="TimesNewRoman"/>
                <w:sz w:val="20"/>
                <w:szCs w:val="20"/>
                <w:lang w:val="ru-RU"/>
              </w:rPr>
              <w:t>да ли постоје претње по независност тог лица у складу са чланом 29. овог закона и заштитни механизми који се користе ради смањења тих претњи;</w:t>
            </w:r>
          </w:p>
          <w:p w:rsidR="000F3C0A" w:rsidRPr="000F3C0A" w:rsidRDefault="00E22DB5" w:rsidP="000F3C0A">
            <w:pPr>
              <w:jc w:val="both"/>
              <w:rPr>
                <w:rFonts w:eastAsia="TimesNewRoman"/>
                <w:sz w:val="20"/>
                <w:szCs w:val="20"/>
                <w:lang w:val="ru-RU"/>
              </w:rPr>
            </w:pPr>
            <w:r>
              <w:rPr>
                <w:rFonts w:eastAsia="TimesNewRoman"/>
                <w:sz w:val="20"/>
                <w:szCs w:val="20"/>
                <w:lang w:val="ru-RU"/>
              </w:rPr>
              <w:t xml:space="preserve"> </w:t>
            </w:r>
            <w:r w:rsidR="007543BF">
              <w:rPr>
                <w:rFonts w:eastAsia="TimesNewRoman"/>
                <w:sz w:val="20"/>
                <w:szCs w:val="20"/>
                <w:lang w:val="ru-RU"/>
              </w:rPr>
              <w:t xml:space="preserve">          </w:t>
            </w:r>
            <w:r w:rsidR="000F3C0A" w:rsidRPr="000F3C0A">
              <w:rPr>
                <w:rFonts w:eastAsia="TimesNewRoman"/>
                <w:sz w:val="20"/>
                <w:szCs w:val="20"/>
                <w:lang w:val="ru-RU"/>
              </w:rPr>
              <w:t>3)</w:t>
            </w:r>
            <w:r w:rsidR="000F3C0A" w:rsidRPr="000F3C0A">
              <w:rPr>
                <w:rFonts w:eastAsia="TimesNewRoman"/>
                <w:sz w:val="20"/>
                <w:szCs w:val="20"/>
                <w:lang w:val="ru-RU"/>
              </w:rPr>
              <w:tab/>
            </w:r>
            <w:r w:rsidR="007543BF">
              <w:rPr>
                <w:rFonts w:eastAsia="TimesNewRoman"/>
                <w:sz w:val="20"/>
                <w:szCs w:val="20"/>
                <w:lang w:val="ru-RU"/>
              </w:rPr>
              <w:t xml:space="preserve"> </w:t>
            </w:r>
            <w:r w:rsidR="000F3C0A" w:rsidRPr="000F3C0A">
              <w:rPr>
                <w:rFonts w:eastAsia="TimesNewRoman"/>
                <w:sz w:val="20"/>
                <w:szCs w:val="20"/>
                <w:lang w:val="ru-RU"/>
              </w:rPr>
              <w:t>да ли то лице има компетентне запослене, време и ресурсе потребне за обављање законске ревизије на одговарајући начин;</w:t>
            </w:r>
          </w:p>
          <w:p w:rsidR="00996E33" w:rsidRPr="00F32688" w:rsidRDefault="007543BF" w:rsidP="0001755C">
            <w:pPr>
              <w:jc w:val="both"/>
              <w:rPr>
                <w:sz w:val="20"/>
                <w:szCs w:val="20"/>
                <w:highlight w:val="yellow"/>
                <w:lang w:val="sr-Cyrl-CS"/>
              </w:rPr>
            </w:pPr>
            <w:r>
              <w:rPr>
                <w:rFonts w:eastAsia="TimesNewRoman"/>
                <w:sz w:val="20"/>
                <w:szCs w:val="20"/>
                <w:lang w:val="ru-RU"/>
              </w:rPr>
              <w:lastRenderedPageBreak/>
              <w:t xml:space="preserve">           </w:t>
            </w:r>
            <w:r w:rsidR="000F3C0A" w:rsidRPr="000F3C0A">
              <w:rPr>
                <w:rFonts w:eastAsia="TimesNewRoman"/>
                <w:sz w:val="20"/>
                <w:szCs w:val="20"/>
                <w:lang w:val="ru-RU"/>
              </w:rPr>
              <w:t>4)</w:t>
            </w:r>
            <w:r w:rsidR="000F3C0A" w:rsidRPr="000F3C0A">
              <w:rPr>
                <w:rFonts w:eastAsia="TimesNewRoman"/>
                <w:sz w:val="20"/>
                <w:szCs w:val="20"/>
                <w:lang w:val="ru-RU"/>
              </w:rPr>
              <w:tab/>
            </w:r>
            <w:r>
              <w:rPr>
                <w:rFonts w:eastAsia="TimesNewRoman"/>
                <w:sz w:val="20"/>
                <w:szCs w:val="20"/>
                <w:lang w:val="ru-RU"/>
              </w:rPr>
              <w:t xml:space="preserve"> </w:t>
            </w:r>
            <w:r w:rsidR="000F3C0A" w:rsidRPr="000F3C0A">
              <w:rPr>
                <w:rFonts w:eastAsia="TimesNewRoman"/>
                <w:sz w:val="20"/>
                <w:szCs w:val="20"/>
                <w:lang w:val="ru-RU"/>
              </w:rPr>
              <w:t xml:space="preserve">да ли, у случају друштва за ревизију, кључни партнер у ревизији има </w:t>
            </w:r>
            <w:r w:rsidR="0001755C">
              <w:rPr>
                <w:rFonts w:eastAsia="TimesNewRoman"/>
                <w:sz w:val="20"/>
                <w:szCs w:val="20"/>
                <w:lang w:val="ru-RU"/>
              </w:rPr>
              <w:t>лиценцу</w:t>
            </w:r>
            <w:r w:rsidR="000F3C0A" w:rsidRPr="000F3C0A">
              <w:rPr>
                <w:rFonts w:eastAsia="TimesNewRoman"/>
                <w:sz w:val="20"/>
                <w:szCs w:val="20"/>
                <w:lang w:val="ru-RU"/>
              </w:rPr>
              <w:t xml:space="preserve"> за обављање послова законске ревизије.</w:t>
            </w:r>
          </w:p>
        </w:tc>
        <w:tc>
          <w:tcPr>
            <w:tcW w:w="661" w:type="pct"/>
          </w:tcPr>
          <w:p w:rsidR="00996E33" w:rsidRPr="007668B3" w:rsidRDefault="000F3C0A"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C96267"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22б.2</w:t>
            </w:r>
          </w:p>
        </w:tc>
        <w:tc>
          <w:tcPr>
            <w:tcW w:w="1330" w:type="pct"/>
          </w:tcPr>
          <w:p w:rsidR="00996E33" w:rsidRPr="007668B3" w:rsidRDefault="00E22DB5" w:rsidP="00996E33">
            <w:pPr>
              <w:jc w:val="both"/>
              <w:rPr>
                <w:rStyle w:val="tw4winMark"/>
                <w:color w:val="auto"/>
                <w:sz w:val="20"/>
                <w:szCs w:val="20"/>
              </w:rPr>
            </w:pPr>
            <w:r>
              <w:rPr>
                <w:sz w:val="20"/>
                <w:szCs w:val="20"/>
              </w:rPr>
              <w:t xml:space="preserve">         </w:t>
            </w:r>
            <w:r w:rsidR="00996E33" w:rsidRPr="007668B3">
              <w:rPr>
                <w:sz w:val="20"/>
                <w:szCs w:val="20"/>
              </w:rPr>
              <w:t>Државе чланице могу предвидети поједностављене захтеве за ревизије из члана 2. тачка 1. тач. б) и в).</w:t>
            </w:r>
          </w:p>
        </w:tc>
        <w:tc>
          <w:tcPr>
            <w:tcW w:w="407" w:type="pct"/>
          </w:tcPr>
          <w:p w:rsidR="00996E33" w:rsidRPr="00E62652" w:rsidRDefault="00996E33" w:rsidP="00996E33">
            <w:pPr>
              <w:rPr>
                <w:sz w:val="20"/>
                <w:szCs w:val="20"/>
                <w:highlight w:val="yellow"/>
                <w:lang w:val="sr-Cyrl-CS"/>
              </w:rPr>
            </w:pPr>
          </w:p>
        </w:tc>
        <w:tc>
          <w:tcPr>
            <w:tcW w:w="1627" w:type="pct"/>
          </w:tcPr>
          <w:p w:rsidR="00996E33" w:rsidRPr="00830C03" w:rsidRDefault="00996E33" w:rsidP="00996E33">
            <w:pPr>
              <w:rPr>
                <w:rFonts w:eastAsia="TimesNewRoman"/>
                <w:sz w:val="20"/>
                <w:szCs w:val="20"/>
                <w:lang w:val="ru-RU"/>
              </w:rPr>
            </w:pPr>
          </w:p>
        </w:tc>
        <w:tc>
          <w:tcPr>
            <w:tcW w:w="661" w:type="pct"/>
          </w:tcPr>
          <w:p w:rsidR="00014623" w:rsidRPr="00830C03" w:rsidRDefault="00014623" w:rsidP="00996E33">
            <w:pPr>
              <w:rPr>
                <w:strike/>
                <w:sz w:val="20"/>
                <w:szCs w:val="20"/>
                <w:lang w:val="sr-Cyrl-CS"/>
              </w:rPr>
            </w:pPr>
            <w:r w:rsidRPr="00830C03">
              <w:rPr>
                <w:sz w:val="20"/>
                <w:szCs w:val="20"/>
                <w:lang w:val="sr-Cyrl-CS"/>
              </w:rPr>
              <w:t xml:space="preserve">Потпуно усклађено  </w:t>
            </w:r>
          </w:p>
        </w:tc>
        <w:tc>
          <w:tcPr>
            <w:tcW w:w="681" w:type="pct"/>
          </w:tcPr>
          <w:p w:rsidR="00996E33" w:rsidRPr="00E22DB5" w:rsidRDefault="00996E33" w:rsidP="00996E33">
            <w:pPr>
              <w:rPr>
                <w:sz w:val="20"/>
                <w:szCs w:val="20"/>
                <w:lang w:val="sr-Cyrl-CS"/>
              </w:rPr>
            </w:pPr>
            <w:r w:rsidRPr="00E22DB5">
              <w:rPr>
                <w:sz w:val="20"/>
                <w:szCs w:val="20"/>
                <w:lang w:val="sr-Cyrl-CS"/>
              </w:rPr>
              <w:t>Директива изричито не захтева.</w:t>
            </w:r>
          </w:p>
          <w:p w:rsidR="00996E33" w:rsidRPr="00E22DB5"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 xml:space="preserve">23.1 </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E22DB5"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предвиде да се све информације и документи којима законски ревизор или ревизорско друштво имају приступ у току вршења законске ревизије обезбеде одговарајућим правилима поверљивости и чувања пословне тајне.</w:t>
            </w:r>
          </w:p>
        </w:tc>
        <w:tc>
          <w:tcPr>
            <w:tcW w:w="407" w:type="pct"/>
          </w:tcPr>
          <w:p w:rsidR="00996E33" w:rsidRPr="000F3C0A" w:rsidRDefault="000F3C0A" w:rsidP="00996E33">
            <w:pPr>
              <w:rPr>
                <w:sz w:val="20"/>
                <w:szCs w:val="20"/>
                <w:lang w:val="sr-Cyrl-CS"/>
              </w:rPr>
            </w:pPr>
            <w:r w:rsidRPr="000F3C0A">
              <w:rPr>
                <w:sz w:val="20"/>
                <w:szCs w:val="20"/>
                <w:lang w:val="sr-Cyrl-CS"/>
              </w:rPr>
              <w:t>38.1-4.</w:t>
            </w:r>
          </w:p>
        </w:tc>
        <w:tc>
          <w:tcPr>
            <w:tcW w:w="1627" w:type="pct"/>
          </w:tcPr>
          <w:p w:rsidR="000F3C0A" w:rsidRPr="000F3C0A" w:rsidRDefault="00E302FE" w:rsidP="000F3C0A">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0F3C0A" w:rsidRPr="000F3C0A">
              <w:rPr>
                <w:rFonts w:eastAsia="TimesNewRoman"/>
                <w:sz w:val="20"/>
                <w:szCs w:val="20"/>
                <w:lang w:val="ru-RU"/>
              </w:rPr>
              <w:t>Друштва за ревизију и лиценцирани овлашћени ревизори, дужни су да све информације, документа, податке, чињенице и документа, којима имају приступ у току вршења законске ревизије, чувају као поверљиве.</w:t>
            </w:r>
          </w:p>
          <w:p w:rsidR="000F3C0A" w:rsidRPr="000F3C0A" w:rsidRDefault="00E302FE" w:rsidP="000F3C0A">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0F3C0A" w:rsidRPr="000F3C0A">
              <w:rPr>
                <w:rFonts w:eastAsia="TimesNewRoman"/>
                <w:sz w:val="20"/>
                <w:szCs w:val="20"/>
                <w:lang w:val="ru-RU"/>
              </w:rPr>
              <w:t>Пословне тајне и информације дужна су да чувају и друга лица која раде или су радила у друштву за ревизију и којима су на било који начин доступни поверљиви подаци из става 1. овог члана.</w:t>
            </w:r>
          </w:p>
          <w:p w:rsidR="000F3C0A" w:rsidRPr="000F3C0A" w:rsidRDefault="00E302FE" w:rsidP="000F3C0A">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96128D">
              <w:rPr>
                <w:rFonts w:eastAsia="TimesNewRoman"/>
                <w:sz w:val="20"/>
                <w:szCs w:val="20"/>
                <w:lang w:val="ru-RU"/>
              </w:rPr>
              <w:t>Лица из ст.</w:t>
            </w:r>
            <w:r w:rsidR="000F3C0A" w:rsidRPr="000F3C0A">
              <w:rPr>
                <w:rFonts w:eastAsia="TimesNewRoman"/>
                <w:sz w:val="20"/>
                <w:szCs w:val="20"/>
                <w:lang w:val="ru-RU"/>
              </w:rPr>
              <w:t xml:space="preserve"> ст. 1. и 2. овог члана не смеју да користе податке из става 1. овог члана, нити смеју да омогуће њихово коришћење трећим лицима.</w:t>
            </w:r>
          </w:p>
          <w:p w:rsidR="00996E33" w:rsidRPr="00886EA2" w:rsidRDefault="00E302FE" w:rsidP="000F3C0A">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0F3C0A" w:rsidRPr="000F3C0A">
              <w:rPr>
                <w:rFonts w:eastAsia="TimesNewRoman"/>
                <w:sz w:val="20"/>
                <w:szCs w:val="20"/>
                <w:lang w:val="ru-RU"/>
              </w:rPr>
              <w:t>Пословне тајне чувају се у складу са овим законом, осим ако посебним прописима није другачије уређено.</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1187"/>
        </w:trPr>
        <w:tc>
          <w:tcPr>
            <w:tcW w:w="294" w:type="pct"/>
          </w:tcPr>
          <w:p w:rsidR="00996E33" w:rsidRPr="007668B3" w:rsidRDefault="00996E33" w:rsidP="00996E33">
            <w:pPr>
              <w:rPr>
                <w:sz w:val="20"/>
                <w:szCs w:val="20"/>
                <w:lang w:val="sr-Cyrl-CS"/>
              </w:rPr>
            </w:pPr>
            <w:r w:rsidRPr="007668B3">
              <w:rPr>
                <w:sz w:val="20"/>
                <w:szCs w:val="20"/>
                <w:lang w:val="sr-Cyrl-CS"/>
              </w:rPr>
              <w:t xml:space="preserve">23.2 </w:t>
            </w:r>
          </w:p>
        </w:tc>
        <w:tc>
          <w:tcPr>
            <w:tcW w:w="1330" w:type="pct"/>
          </w:tcPr>
          <w:p w:rsidR="00996E33" w:rsidRPr="007668B3" w:rsidRDefault="00E22DB5" w:rsidP="00E22DB5">
            <w:pPr>
              <w:jc w:val="both"/>
              <w:rPr>
                <w:sz w:val="20"/>
                <w:szCs w:val="20"/>
              </w:rPr>
            </w:pPr>
            <w:r>
              <w:rPr>
                <w:sz w:val="20"/>
                <w:szCs w:val="20"/>
              </w:rPr>
              <w:t xml:space="preserve">            </w:t>
            </w:r>
            <w:r w:rsidR="00996E33" w:rsidRPr="007668B3">
              <w:rPr>
                <w:sz w:val="20"/>
                <w:szCs w:val="20"/>
              </w:rPr>
              <w:t>Правила о поверљивости и пословној тајни која се односе на овлашћене ревизоре и друштва за ревизију не спречавају спровођење одредаба ове директиве или Уредбе (ЕУ) број 537/2014.</w:t>
            </w:r>
          </w:p>
        </w:tc>
        <w:tc>
          <w:tcPr>
            <w:tcW w:w="407" w:type="pct"/>
          </w:tcPr>
          <w:p w:rsidR="00996E33" w:rsidRPr="00830C03" w:rsidRDefault="000F3C0A" w:rsidP="00036CE4">
            <w:pPr>
              <w:rPr>
                <w:sz w:val="20"/>
                <w:szCs w:val="20"/>
                <w:lang w:val="sr-Cyrl-CS"/>
              </w:rPr>
            </w:pPr>
            <w:r w:rsidRPr="00830C03">
              <w:rPr>
                <w:sz w:val="20"/>
                <w:szCs w:val="20"/>
                <w:lang w:val="sr-Cyrl-CS"/>
              </w:rPr>
              <w:t>38.</w:t>
            </w:r>
            <w:r w:rsidR="00E302FE" w:rsidRPr="00830C03">
              <w:rPr>
                <w:sz w:val="20"/>
                <w:szCs w:val="20"/>
                <w:lang w:val="sr-Cyrl-CS"/>
              </w:rPr>
              <w:t>5.</w:t>
            </w: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830C03" w:rsidRDefault="0096128D" w:rsidP="00036CE4">
            <w:pPr>
              <w:rPr>
                <w:sz w:val="20"/>
                <w:szCs w:val="20"/>
                <w:lang w:val="sr-Cyrl-CS"/>
              </w:rPr>
            </w:pPr>
          </w:p>
          <w:p w:rsidR="0096128D" w:rsidRPr="000F3C0A" w:rsidRDefault="0096128D" w:rsidP="00036CE4">
            <w:pPr>
              <w:rPr>
                <w:sz w:val="20"/>
                <w:szCs w:val="20"/>
                <w:lang w:val="sr-Cyrl-CS"/>
              </w:rPr>
            </w:pPr>
            <w:r w:rsidRPr="00830C03">
              <w:rPr>
                <w:sz w:val="20"/>
                <w:szCs w:val="20"/>
                <w:lang w:val="sr-Cyrl-CS"/>
              </w:rPr>
              <w:t>38.6.</w:t>
            </w:r>
          </w:p>
        </w:tc>
        <w:tc>
          <w:tcPr>
            <w:tcW w:w="1627" w:type="pct"/>
          </w:tcPr>
          <w:p w:rsidR="0096128D" w:rsidRPr="00830C03" w:rsidRDefault="0096128D" w:rsidP="0096128D">
            <w:pPr>
              <w:autoSpaceDE w:val="0"/>
              <w:autoSpaceDN w:val="0"/>
              <w:adjustRightInd w:val="0"/>
              <w:ind w:firstLine="720"/>
              <w:jc w:val="both"/>
              <w:rPr>
                <w:rFonts w:eastAsia="TimesNewRoman"/>
                <w:bCs/>
                <w:sz w:val="20"/>
                <w:szCs w:val="20"/>
                <w:lang w:val="sr-Cyrl-RS"/>
              </w:rPr>
            </w:pPr>
            <w:r w:rsidRPr="00830C03">
              <w:rPr>
                <w:rFonts w:eastAsia="TimesNewRoman"/>
                <w:bCs/>
                <w:sz w:val="20"/>
                <w:szCs w:val="20"/>
                <w:lang w:val="sr-Cyrl-RS"/>
              </w:rPr>
              <w:lastRenderedPageBreak/>
              <w:t>Изузетно од става 1. овог члана:</w:t>
            </w:r>
          </w:p>
          <w:p w:rsidR="0096128D" w:rsidRPr="00830C03" w:rsidRDefault="0096128D" w:rsidP="0096128D">
            <w:pPr>
              <w:autoSpaceDE w:val="0"/>
              <w:autoSpaceDN w:val="0"/>
              <w:adjustRightInd w:val="0"/>
              <w:ind w:firstLine="720"/>
              <w:jc w:val="both"/>
              <w:rPr>
                <w:rFonts w:eastAsia="TimesNewRoman"/>
                <w:bCs/>
                <w:sz w:val="20"/>
                <w:szCs w:val="20"/>
              </w:rPr>
            </w:pPr>
            <w:r w:rsidRPr="00830C03">
              <w:rPr>
                <w:rFonts w:eastAsia="TimesNewRoman"/>
                <w:bCs/>
                <w:sz w:val="20"/>
                <w:szCs w:val="20"/>
              </w:rPr>
              <w:t xml:space="preserve">1) </w:t>
            </w:r>
            <w:r w:rsidRPr="00830C03">
              <w:rPr>
                <w:rFonts w:eastAsia="TimesNewRoman"/>
                <w:bCs/>
                <w:sz w:val="20"/>
                <w:szCs w:val="20"/>
                <w:lang w:val="sr-Cyrl-RS"/>
              </w:rPr>
              <w:t>к</w:t>
            </w:r>
            <w:r w:rsidRPr="00830C03">
              <w:rPr>
                <w:rFonts w:eastAsia="TimesNewRoman"/>
                <w:bCs/>
                <w:sz w:val="20"/>
                <w:szCs w:val="20"/>
              </w:rPr>
              <w:t>ада је друштво за ревизију замењено другим друштвом за ревизију, претходно друштво за ревизију дужно је да обезбеди новом друштву за ревизију приступ свим информацијама неопходним за ревизију субјекта ревизије;</w:t>
            </w:r>
          </w:p>
          <w:p w:rsidR="0096128D" w:rsidRPr="00830C03" w:rsidRDefault="0096128D" w:rsidP="0096128D">
            <w:pPr>
              <w:autoSpaceDE w:val="0"/>
              <w:autoSpaceDN w:val="0"/>
              <w:adjustRightInd w:val="0"/>
              <w:ind w:firstLine="720"/>
              <w:jc w:val="both"/>
              <w:rPr>
                <w:rFonts w:eastAsia="TimesNewRoman"/>
                <w:bCs/>
                <w:sz w:val="20"/>
                <w:szCs w:val="20"/>
                <w:lang w:val="sr-Latn-CS"/>
              </w:rPr>
            </w:pPr>
            <w:r w:rsidRPr="00830C03">
              <w:rPr>
                <w:rFonts w:eastAsia="TimesNewRoman"/>
                <w:bCs/>
                <w:sz w:val="20"/>
                <w:szCs w:val="20"/>
              </w:rPr>
              <w:t xml:space="preserve">2) </w:t>
            </w:r>
            <w:r w:rsidRPr="00830C03">
              <w:rPr>
                <w:rFonts w:eastAsia="TimesNewRoman"/>
                <w:bCs/>
                <w:sz w:val="20"/>
                <w:szCs w:val="20"/>
                <w:lang w:val="sr-Cyrl-RS"/>
              </w:rPr>
              <w:t>к</w:t>
            </w:r>
            <w:r w:rsidRPr="00830C03">
              <w:rPr>
                <w:rFonts w:eastAsia="TimesNewRoman"/>
                <w:bCs/>
                <w:sz w:val="20"/>
                <w:szCs w:val="20"/>
              </w:rPr>
              <w:t xml:space="preserve">ада друштво за ревизију спроводи ревизију зависног правног лица чије је матично друштво основано у трећој земљи, друштво за </w:t>
            </w:r>
            <w:r w:rsidRPr="00830C03">
              <w:rPr>
                <w:rFonts w:eastAsia="TimesNewRoman"/>
                <w:bCs/>
                <w:sz w:val="20"/>
                <w:szCs w:val="20"/>
              </w:rPr>
              <w:lastRenderedPageBreak/>
              <w:t>ревизију, може да преда релевантну документацију у вези ревизије групном ревизору из треће земље, на његов захтев, уколико је таква документација неопходна за спровођење ревизије консолидованих финансијских извештаја матичног друштва. Достављање документације мора бити у складу са чланом 37. овог закона;</w:t>
            </w:r>
          </w:p>
          <w:p w:rsidR="0096128D" w:rsidRDefault="0096128D" w:rsidP="0096128D">
            <w:pPr>
              <w:autoSpaceDE w:val="0"/>
              <w:autoSpaceDN w:val="0"/>
              <w:adjustRightInd w:val="0"/>
              <w:ind w:firstLine="720"/>
              <w:jc w:val="both"/>
              <w:rPr>
                <w:rFonts w:eastAsia="TimesNewRoman"/>
                <w:bCs/>
                <w:sz w:val="20"/>
                <w:szCs w:val="20"/>
                <w:lang w:val="sr-Cyrl-RS"/>
              </w:rPr>
            </w:pPr>
            <w:r w:rsidRPr="00830C03">
              <w:rPr>
                <w:rFonts w:eastAsia="TimesNewRoman"/>
                <w:bCs/>
                <w:sz w:val="20"/>
                <w:szCs w:val="20"/>
                <w:lang w:val="sr-Latn-CS"/>
              </w:rPr>
              <w:t xml:space="preserve">3) </w:t>
            </w:r>
            <w:r w:rsidRPr="00830C03">
              <w:rPr>
                <w:rFonts w:eastAsia="TimesNewRoman"/>
                <w:bCs/>
                <w:sz w:val="20"/>
                <w:szCs w:val="20"/>
                <w:lang w:val="sr-Cyrl-RS"/>
              </w:rPr>
              <w:t xml:space="preserve">у </w:t>
            </w:r>
            <w:r w:rsidRPr="00830C03">
              <w:rPr>
                <w:rFonts w:eastAsia="TimesNewRoman"/>
                <w:bCs/>
                <w:sz w:val="20"/>
                <w:szCs w:val="20"/>
                <w:lang w:val="sr-Latn-CS"/>
              </w:rPr>
              <w:t>случају контроле квалитета</w:t>
            </w:r>
            <w:r w:rsidRPr="00830C03">
              <w:rPr>
                <w:rFonts w:eastAsia="TimesNewRoman"/>
                <w:bCs/>
                <w:sz w:val="20"/>
                <w:szCs w:val="20"/>
                <w:lang w:val="sr-Cyrl-RS"/>
              </w:rPr>
              <w:t>, друштво за ревизију, односно лиценирани овлашћени ревизор дужни су да у смислу члана 79. овог закона омогуће приступ подацима неопходним за спровођење контроле квалитета</w:t>
            </w:r>
            <w:r w:rsidRPr="00830C03">
              <w:rPr>
                <w:sz w:val="20"/>
                <w:szCs w:val="20"/>
                <w:lang w:val="sr-Cyrl-RS"/>
              </w:rPr>
              <w:t xml:space="preserve"> </w:t>
            </w:r>
            <w:r w:rsidRPr="00830C03">
              <w:rPr>
                <w:rFonts w:eastAsia="TimesNewRoman"/>
                <w:bCs/>
                <w:sz w:val="20"/>
                <w:szCs w:val="20"/>
                <w:lang w:val="sr-Cyrl-RS"/>
              </w:rPr>
              <w:t>и правних лица повезаних са друштвом за ревизију.</w:t>
            </w:r>
          </w:p>
          <w:p w:rsidR="00B35BB3" w:rsidRPr="00830C03" w:rsidRDefault="00B35BB3" w:rsidP="0096128D">
            <w:pPr>
              <w:autoSpaceDE w:val="0"/>
              <w:autoSpaceDN w:val="0"/>
              <w:adjustRightInd w:val="0"/>
              <w:ind w:firstLine="720"/>
              <w:jc w:val="both"/>
              <w:rPr>
                <w:rFonts w:eastAsia="TimesNewRoman"/>
                <w:bCs/>
                <w:sz w:val="20"/>
                <w:szCs w:val="20"/>
              </w:rPr>
            </w:pPr>
          </w:p>
          <w:p w:rsidR="00996E33" w:rsidRPr="00830C03" w:rsidRDefault="0096128D" w:rsidP="00830C03">
            <w:pPr>
              <w:autoSpaceDE w:val="0"/>
              <w:autoSpaceDN w:val="0"/>
              <w:adjustRightInd w:val="0"/>
              <w:ind w:firstLine="720"/>
              <w:jc w:val="both"/>
              <w:rPr>
                <w:rFonts w:eastAsia="TimesNewRoman"/>
                <w:bCs/>
                <w:sz w:val="20"/>
                <w:szCs w:val="20"/>
              </w:rPr>
            </w:pPr>
            <w:r w:rsidRPr="00830C03">
              <w:rPr>
                <w:rFonts w:eastAsia="TimesNewRoman"/>
                <w:bCs/>
                <w:sz w:val="20"/>
                <w:szCs w:val="20"/>
                <w:lang w:val="sr-Cyrl-RS"/>
              </w:rPr>
              <w:t>Д</w:t>
            </w:r>
            <w:r w:rsidRPr="00830C03">
              <w:rPr>
                <w:rFonts w:eastAsia="TimesNewRoman"/>
                <w:bCs/>
                <w:sz w:val="20"/>
                <w:szCs w:val="20"/>
              </w:rPr>
              <w:t>руштво за ревизију дужно је да омогући увид у податке у случају примене прописа који регулишу спречавање прања новца и финансирање тероризма, у преткривичним или кривичним поступцима, као и када њихово достављање писаним путем затражи суд у кривичном или преткривичном поступку</w:t>
            </w:r>
            <w:r w:rsidRPr="00830C03">
              <w:rPr>
                <w:rFonts w:eastAsia="TimesNewRoman"/>
                <w:bCs/>
                <w:sz w:val="20"/>
                <w:szCs w:val="20"/>
                <w:lang w:val="sr-Cyrl-RS"/>
              </w:rPr>
              <w:t>,</w:t>
            </w:r>
            <w:r w:rsidRPr="00830C03">
              <w:rPr>
                <w:rFonts w:eastAsia="TimesNewRoman"/>
                <w:bCs/>
                <w:sz w:val="20"/>
                <w:szCs w:val="20"/>
              </w:rPr>
              <w:t xml:space="preserve"> као и у</w:t>
            </w:r>
            <w:r w:rsidRPr="00830C03">
              <w:rPr>
                <w:rFonts w:eastAsia="TimesNewRoman"/>
                <w:bCs/>
                <w:sz w:val="20"/>
                <w:szCs w:val="20"/>
                <w:lang w:val="sr-Cyrl-RS"/>
              </w:rPr>
              <w:t xml:space="preserve"> </w:t>
            </w:r>
            <w:r w:rsidRPr="00830C03">
              <w:rPr>
                <w:rFonts w:eastAsia="TimesNewRoman"/>
                <w:bCs/>
                <w:sz w:val="20"/>
                <w:szCs w:val="20"/>
              </w:rPr>
              <w:t>другим случајевима прописаним законом.</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Потпуно усклађен</w:t>
            </w:r>
            <w:r w:rsidRPr="007668B3">
              <w:rPr>
                <w:sz w:val="20"/>
                <w:szCs w:val="20"/>
              </w:rPr>
              <w:t>o</w:t>
            </w:r>
            <w:r w:rsidRPr="007668B3">
              <w:rPr>
                <w:sz w:val="20"/>
                <w:szCs w:val="20"/>
                <w:lang w:val="sr-Cyrl-CS"/>
              </w:rPr>
              <w:t xml:space="preserve"> </w:t>
            </w:r>
          </w:p>
        </w:tc>
        <w:tc>
          <w:tcPr>
            <w:tcW w:w="681" w:type="pct"/>
          </w:tcPr>
          <w:p w:rsidR="00996E33" w:rsidRPr="007668B3" w:rsidRDefault="00996E33" w:rsidP="00996E33">
            <w:pPr>
              <w:rPr>
                <w:sz w:val="20"/>
                <w:szCs w:val="20"/>
                <w:lang w:val="sr-Latn-CS"/>
              </w:rPr>
            </w:pPr>
          </w:p>
        </w:tc>
      </w:tr>
      <w:tr w:rsidR="00996E33" w:rsidRPr="007668B3" w:rsidTr="00871DC9">
        <w:trPr>
          <w:trHeight w:val="480"/>
        </w:trPr>
        <w:tc>
          <w:tcPr>
            <w:tcW w:w="294" w:type="pct"/>
          </w:tcPr>
          <w:p w:rsidR="00996E33" w:rsidRPr="007668B3" w:rsidRDefault="00996E33" w:rsidP="00996E33">
            <w:pPr>
              <w:rPr>
                <w:sz w:val="20"/>
                <w:szCs w:val="20"/>
                <w:lang w:val="sr-Cyrl-CS"/>
              </w:rPr>
            </w:pPr>
            <w:r w:rsidRPr="007668B3">
              <w:rPr>
                <w:sz w:val="20"/>
                <w:szCs w:val="20"/>
                <w:lang w:val="sr-Cyrl-CS"/>
              </w:rPr>
              <w:lastRenderedPageBreak/>
              <w:t>23.3</w:t>
            </w:r>
          </w:p>
        </w:tc>
        <w:tc>
          <w:tcPr>
            <w:tcW w:w="1330" w:type="pct"/>
          </w:tcPr>
          <w:p w:rsidR="00996E33" w:rsidRPr="007668B3" w:rsidRDefault="00E22DB5" w:rsidP="00996E33">
            <w:pPr>
              <w:jc w:val="both"/>
              <w:rPr>
                <w:sz w:val="20"/>
                <w:szCs w:val="20"/>
                <w:lang w:val="ru-RU"/>
              </w:rPr>
            </w:pPr>
            <w:r>
              <w:rPr>
                <w:sz w:val="20"/>
                <w:szCs w:val="20"/>
              </w:rPr>
              <w:t xml:space="preserve">             </w:t>
            </w:r>
            <w:r w:rsidR="00996E33" w:rsidRPr="007668B3">
              <w:rPr>
                <w:sz w:val="20"/>
                <w:szCs w:val="20"/>
              </w:rPr>
              <w:t>Када дође до замене овлашћеног ревизора или друштва за ревизију другим овлашћеним ревизором или друштвом за ревизију, претходни овлашћени ревизор односно друштво за ревизију дужно је да новом овлашћеном ревизору односно друштву за ревизију обезбеди приступ свим релевантним информацијама о субјекту ревизије и најскоријој ревизији тог субјекта.</w:t>
            </w:r>
          </w:p>
        </w:tc>
        <w:tc>
          <w:tcPr>
            <w:tcW w:w="407" w:type="pct"/>
          </w:tcPr>
          <w:p w:rsidR="00E07F32" w:rsidRDefault="002E0332" w:rsidP="00996E33">
            <w:pPr>
              <w:rPr>
                <w:sz w:val="20"/>
                <w:szCs w:val="20"/>
                <w:lang w:val="sr-Cyrl-CS"/>
              </w:rPr>
            </w:pPr>
            <w:r>
              <w:rPr>
                <w:sz w:val="20"/>
                <w:szCs w:val="20"/>
                <w:lang w:val="sr-Cyrl-CS"/>
              </w:rPr>
              <w:t>38.5.1.</w:t>
            </w: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996E33" w:rsidRPr="00D96EA1" w:rsidRDefault="00ED2463" w:rsidP="00996E33">
            <w:pPr>
              <w:rPr>
                <w:sz w:val="20"/>
                <w:szCs w:val="20"/>
                <w:lang w:val="sr-Cyrl-CS"/>
              </w:rPr>
            </w:pPr>
            <w:r w:rsidRPr="00535700">
              <w:rPr>
                <w:sz w:val="20"/>
                <w:szCs w:val="20"/>
                <w:lang w:val="sr-Cyrl-CS"/>
              </w:rPr>
              <w:t>37.7.</w:t>
            </w:r>
            <w:r w:rsidR="00996E33" w:rsidRPr="00535700">
              <w:rPr>
                <w:sz w:val="20"/>
                <w:szCs w:val="20"/>
                <w:lang w:val="sr-Cyrl-CS"/>
              </w:rPr>
              <w:t xml:space="preserve"> </w:t>
            </w:r>
          </w:p>
        </w:tc>
        <w:tc>
          <w:tcPr>
            <w:tcW w:w="1627" w:type="pct"/>
          </w:tcPr>
          <w:p w:rsidR="00E07F32" w:rsidRDefault="00E302FE" w:rsidP="00996E33">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ED2463">
              <w:rPr>
                <w:rFonts w:eastAsia="TimesNewRoman"/>
                <w:sz w:val="20"/>
                <w:szCs w:val="20"/>
                <w:lang w:val="ru-RU"/>
              </w:rPr>
              <w:t>1) к</w:t>
            </w:r>
            <w:r w:rsidR="00E07F32" w:rsidRPr="00E07F32">
              <w:rPr>
                <w:rFonts w:eastAsia="TimesNewRoman"/>
                <w:sz w:val="20"/>
                <w:szCs w:val="20"/>
                <w:lang w:val="ru-RU"/>
              </w:rPr>
              <w:t>ада је друштво за ревизију замењено другим друштвом за ревизију, претходно друштво за ревизију дужно је да обезбеди новом друштву за ревизију приступ свим информацијама неопходним за ревизију субјекта ревизије.</w:t>
            </w:r>
          </w:p>
          <w:p w:rsidR="00CE5F8E" w:rsidRPr="00E07F32" w:rsidRDefault="00CE5F8E" w:rsidP="00996E33">
            <w:pPr>
              <w:autoSpaceDE w:val="0"/>
              <w:autoSpaceDN w:val="0"/>
              <w:adjustRightInd w:val="0"/>
              <w:jc w:val="both"/>
              <w:rPr>
                <w:rFonts w:eastAsia="TimesNewRoman"/>
                <w:sz w:val="20"/>
                <w:szCs w:val="20"/>
                <w:lang w:val="ru-RU"/>
              </w:rPr>
            </w:pPr>
          </w:p>
          <w:p w:rsidR="00996E33" w:rsidRPr="00ED2463" w:rsidRDefault="00E22DB5" w:rsidP="00996E33">
            <w:pPr>
              <w:autoSpaceDE w:val="0"/>
              <w:autoSpaceDN w:val="0"/>
              <w:adjustRightInd w:val="0"/>
              <w:jc w:val="both"/>
              <w:rPr>
                <w:rFonts w:eastAsia="TimesNewRoman"/>
                <w:sz w:val="20"/>
                <w:szCs w:val="20"/>
                <w:highlight w:val="yellow"/>
                <w:lang w:val="ru-RU"/>
              </w:rPr>
            </w:pPr>
            <w:r w:rsidRPr="00ED2463">
              <w:rPr>
                <w:rFonts w:eastAsia="TimesNewRoman"/>
                <w:sz w:val="20"/>
                <w:szCs w:val="20"/>
                <w:lang w:val="ru-RU"/>
              </w:rPr>
              <w:t xml:space="preserve">            </w:t>
            </w:r>
            <w:r w:rsidR="00ED2463" w:rsidRPr="00ED2463">
              <w:rPr>
                <w:rFonts w:eastAsia="TimesNewRoman"/>
                <w:sz w:val="20"/>
                <w:szCs w:val="20"/>
              </w:rPr>
              <w:t xml:space="preserve">Ако је лиценцирани овлашћени ревизор, односно друштво за ревизију које обавља ревизију замењено другим лиценцираним овлашћеним ревизором, односно друштвом за ревизију, претходни лиценцирани овлашћени ревизор, односно друштво за ревизију дужно је да новом лиценцираном овлашћеном ревизору, односно </w:t>
            </w:r>
            <w:r w:rsidR="00ED2463" w:rsidRPr="00ED2463">
              <w:rPr>
                <w:rFonts w:eastAsia="TimesNewRoman"/>
                <w:sz w:val="20"/>
                <w:szCs w:val="20"/>
              </w:rPr>
              <w:lastRenderedPageBreak/>
              <w:t xml:space="preserve">друштву за ревизију омогући приступ релевантној документацији која се односи на </w:t>
            </w:r>
            <w:r w:rsidR="00ED2463" w:rsidRPr="00ED2463">
              <w:rPr>
                <w:rFonts w:eastAsia="TimesNewRoman"/>
                <w:sz w:val="20"/>
                <w:szCs w:val="20"/>
                <w:lang w:val="sr-Cyrl-RS"/>
              </w:rPr>
              <w:t xml:space="preserve">субјекта ревизије </w:t>
            </w:r>
            <w:r w:rsidR="00ED2463" w:rsidRPr="00ED2463">
              <w:rPr>
                <w:rFonts w:eastAsia="TimesNewRoman"/>
                <w:sz w:val="20"/>
                <w:szCs w:val="20"/>
              </w:rPr>
              <w:t>код којег се обавља ревизија</w:t>
            </w:r>
            <w:r w:rsidR="00ED2463" w:rsidRPr="00ED2463">
              <w:rPr>
                <w:rFonts w:eastAsia="TimesNewRoman"/>
                <w:sz w:val="20"/>
                <w:szCs w:val="20"/>
                <w:lang w:val="sr-Cyrl-RS"/>
              </w:rPr>
              <w:t xml:space="preserve"> </w:t>
            </w:r>
            <w:r w:rsidR="00ED2463" w:rsidRPr="00535700">
              <w:rPr>
                <w:rFonts w:eastAsia="TimesNewRoman"/>
                <w:sz w:val="20"/>
                <w:szCs w:val="20"/>
                <w:lang w:val="sr-Cyrl-RS"/>
              </w:rPr>
              <w:t xml:space="preserve">укључујући и </w:t>
            </w:r>
            <w:r w:rsidR="00ED2463" w:rsidRPr="00535700">
              <w:rPr>
                <w:rFonts w:eastAsia="TimesNewRoman"/>
                <w:sz w:val="20"/>
                <w:szCs w:val="20"/>
              </w:rPr>
              <w:t>релевантну</w:t>
            </w:r>
            <w:r w:rsidR="00ED2463" w:rsidRPr="00535700">
              <w:rPr>
                <w:rFonts w:eastAsia="TimesNewRoman"/>
                <w:sz w:val="20"/>
                <w:szCs w:val="20"/>
                <w:lang w:val="sr-Cyrl-RS"/>
              </w:rPr>
              <w:t xml:space="preserve"> </w:t>
            </w:r>
            <w:r w:rsidR="00ED2463" w:rsidRPr="00535700">
              <w:rPr>
                <w:rFonts w:eastAsia="TimesNewRoman"/>
                <w:sz w:val="20"/>
                <w:szCs w:val="20"/>
              </w:rPr>
              <w:t>документацији која се односи на</w:t>
            </w:r>
            <w:r w:rsidR="00ED2463" w:rsidRPr="00535700">
              <w:rPr>
                <w:rFonts w:eastAsia="TimesNewRoman"/>
                <w:sz w:val="20"/>
                <w:szCs w:val="20"/>
                <w:lang w:val="sr-Cyrl-RS"/>
              </w:rPr>
              <w:t xml:space="preserve"> последњу обављену ревизију</w:t>
            </w:r>
            <w:r w:rsidR="00ED2463" w:rsidRPr="00535700">
              <w:rPr>
                <w:rFonts w:eastAsia="TimesNewRoman"/>
                <w:sz w:val="20"/>
                <w:szCs w:val="20"/>
              </w:rPr>
              <w:t>.</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Потпуно усклађен</w:t>
            </w:r>
            <w:r w:rsidRPr="007668B3">
              <w:rPr>
                <w:sz w:val="20"/>
                <w:szCs w:val="20"/>
              </w:rPr>
              <w:t>o</w:t>
            </w:r>
            <w:r w:rsidRPr="007668B3">
              <w:rPr>
                <w:sz w:val="20"/>
                <w:szCs w:val="20"/>
                <w:lang w:val="sr-Cyrl-CS"/>
              </w:rPr>
              <w:t xml:space="preserve"> </w:t>
            </w:r>
          </w:p>
        </w:tc>
        <w:tc>
          <w:tcPr>
            <w:tcW w:w="681" w:type="pct"/>
          </w:tcPr>
          <w:p w:rsidR="00996E33" w:rsidRPr="007668B3" w:rsidRDefault="00996E33" w:rsidP="00996E33">
            <w:pPr>
              <w:rPr>
                <w:sz w:val="20"/>
                <w:szCs w:val="20"/>
                <w:lang w:val="sr-Latn-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 xml:space="preserve">23.4 </w:t>
            </w:r>
          </w:p>
        </w:tc>
        <w:tc>
          <w:tcPr>
            <w:tcW w:w="1330" w:type="pct"/>
          </w:tcPr>
          <w:p w:rsidR="00996E33" w:rsidRPr="007668B3" w:rsidRDefault="00E22DB5" w:rsidP="00996E33">
            <w:pPr>
              <w:jc w:val="both"/>
              <w:rPr>
                <w:sz w:val="20"/>
                <w:szCs w:val="20"/>
                <w:lang w:val="ru-RU"/>
              </w:rPr>
            </w:pPr>
            <w:r>
              <w:rPr>
                <w:sz w:val="20"/>
                <w:szCs w:val="20"/>
                <w:lang w:val="ru-RU"/>
              </w:rPr>
              <w:t xml:space="preserve">              </w:t>
            </w:r>
            <w:r w:rsidR="00996E33" w:rsidRPr="007668B3">
              <w:rPr>
                <w:sz w:val="20"/>
                <w:szCs w:val="20"/>
                <w:lang w:val="ru-RU"/>
              </w:rPr>
              <w:t>Одредбе ставова 1 и 2 овог члана односе се и на законског ревизора или ревизорско друштво чији је ангажман на одређеном ревизорском послу престао или претходног законског ревизора или ревизорско друштво у вези са истим ревизорским послом.</w:t>
            </w:r>
          </w:p>
        </w:tc>
        <w:tc>
          <w:tcPr>
            <w:tcW w:w="407" w:type="pct"/>
          </w:tcPr>
          <w:p w:rsidR="00996E33" w:rsidRPr="00A0114C" w:rsidRDefault="00A43E47" w:rsidP="00996E33">
            <w:pPr>
              <w:rPr>
                <w:sz w:val="20"/>
                <w:szCs w:val="20"/>
                <w:lang w:val="sr-Cyrl-CS"/>
              </w:rPr>
            </w:pPr>
            <w:r>
              <w:rPr>
                <w:sz w:val="20"/>
                <w:szCs w:val="20"/>
                <w:lang w:val="sr-Cyrl-CS"/>
              </w:rPr>
              <w:t>38.2.</w:t>
            </w:r>
          </w:p>
        </w:tc>
        <w:tc>
          <w:tcPr>
            <w:tcW w:w="1627" w:type="pct"/>
          </w:tcPr>
          <w:p w:rsidR="00996E33" w:rsidRPr="00886EA2" w:rsidRDefault="00E22DB5" w:rsidP="00996E33">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A43E47" w:rsidRPr="00A43E47">
              <w:rPr>
                <w:rFonts w:eastAsia="TimesNewRoman"/>
                <w:sz w:val="20"/>
                <w:szCs w:val="20"/>
                <w:lang w:val="ru-RU"/>
              </w:rPr>
              <w:t>Пословне тајне и информације дужна су да чувају и друга лица која раде или су радила у друштву за ревизију и којима су на било који начин доступни поверљиви подаци из става 1. овог члана.</w:t>
            </w:r>
          </w:p>
        </w:tc>
        <w:tc>
          <w:tcPr>
            <w:tcW w:w="661" w:type="pct"/>
          </w:tcPr>
          <w:p w:rsidR="00996E33" w:rsidRPr="007668B3" w:rsidRDefault="00996E33" w:rsidP="00996E33">
            <w:pPr>
              <w:rPr>
                <w:sz w:val="20"/>
                <w:szCs w:val="20"/>
                <w:lang w:val="sr-Latn-CS"/>
              </w:rPr>
            </w:pPr>
            <w:r w:rsidRPr="007668B3">
              <w:rPr>
                <w:sz w:val="20"/>
                <w:szCs w:val="20"/>
                <w:lang w:val="sr-Cyrl-CS"/>
              </w:rPr>
              <w:t>Потпуно усклађен</w:t>
            </w:r>
            <w:r w:rsidRPr="007668B3">
              <w:rPr>
                <w:sz w:val="20"/>
                <w:szCs w:val="20"/>
              </w:rPr>
              <w:t>o</w:t>
            </w:r>
            <w:r w:rsidRPr="007668B3">
              <w:rPr>
                <w:sz w:val="20"/>
                <w:szCs w:val="20"/>
                <w:lang w:val="sr-Cyrl-CS"/>
              </w:rPr>
              <w:t xml:space="preserve"> </w:t>
            </w:r>
          </w:p>
        </w:tc>
        <w:tc>
          <w:tcPr>
            <w:tcW w:w="681" w:type="pct"/>
          </w:tcPr>
          <w:p w:rsidR="00996E33" w:rsidRPr="007668B3" w:rsidRDefault="00996E33" w:rsidP="00996E33">
            <w:pPr>
              <w:rPr>
                <w:sz w:val="20"/>
                <w:szCs w:val="20"/>
                <w:lang w:val="sr-Latn-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23.5</w:t>
            </w:r>
          </w:p>
        </w:tc>
        <w:tc>
          <w:tcPr>
            <w:tcW w:w="1330" w:type="pct"/>
          </w:tcPr>
          <w:p w:rsidR="00996E33" w:rsidRPr="00E22DB5" w:rsidRDefault="00E22DB5" w:rsidP="00996E33">
            <w:pPr>
              <w:jc w:val="both"/>
              <w:rPr>
                <w:sz w:val="20"/>
                <w:szCs w:val="20"/>
                <w:lang w:val="ru-RU"/>
              </w:rPr>
            </w:pPr>
            <w:r>
              <w:rPr>
                <w:sz w:val="20"/>
                <w:szCs w:val="20"/>
              </w:rPr>
              <w:t xml:space="preserve">               </w:t>
            </w:r>
            <w:r w:rsidR="00996E33" w:rsidRPr="00E22DB5">
              <w:rPr>
                <w:sz w:val="20"/>
                <w:szCs w:val="20"/>
              </w:rPr>
              <w:t>Када овлашћени ревизор или друштво за ревизију обављају законску ревизију предузећа који је део групе чије се матично предузеће налази у трећој земљи, правила о поверљивости и пословној тајни из става 1.</w:t>
            </w:r>
            <w:r w:rsidR="00996E33" w:rsidRPr="00E22DB5">
              <w:rPr>
                <w:b/>
                <w:sz w:val="20"/>
                <w:szCs w:val="20"/>
              </w:rPr>
              <w:t xml:space="preserve"> </w:t>
            </w:r>
            <w:r w:rsidR="00996E33" w:rsidRPr="00E22DB5">
              <w:rPr>
                <w:sz w:val="20"/>
                <w:szCs w:val="20"/>
              </w:rPr>
              <w:t xml:space="preserve">овог члана не могу спречити достављање, од стране овлашћеног ревизора односно друштва за ревизију, релевантне документације о ревизорском послу који је обавио ревизор групе који се налази у трећој земљи ако је таква документација неопходна за обављање ревизије консолидованих финансијских извештаја матичног предузећа. </w:t>
            </w:r>
          </w:p>
          <w:p w:rsidR="00996E33" w:rsidRPr="00E22DB5" w:rsidRDefault="00996E33" w:rsidP="00996E33">
            <w:pPr>
              <w:ind w:firstLine="720"/>
              <w:jc w:val="both"/>
              <w:rPr>
                <w:sz w:val="20"/>
                <w:szCs w:val="20"/>
              </w:rPr>
            </w:pPr>
            <w:r w:rsidRPr="00E22DB5">
              <w:rPr>
                <w:sz w:val="20"/>
                <w:szCs w:val="20"/>
              </w:rPr>
              <w:t xml:space="preserve">Овлашћени ревизор или друштво за ревизију које обавља законску ревизију предузећа које је издало хартије од вредности у трећој земљи или које је део групе која издаје законом прописане консолидоване финансијске извештаје у трећој земљи, може доставити радну ревизорску </w:t>
            </w:r>
            <w:r w:rsidRPr="00E22DB5">
              <w:rPr>
                <w:sz w:val="20"/>
                <w:szCs w:val="20"/>
              </w:rPr>
              <w:lastRenderedPageBreak/>
              <w:t>документацију или друга документа која се односе на ревизију тог субјекта а која поседује, искључиво надлежним органима у релевантним трећим земљама под условима</w:t>
            </w:r>
            <w:r w:rsidRPr="00E22DB5">
              <w:rPr>
                <w:b/>
                <w:sz w:val="20"/>
                <w:szCs w:val="20"/>
              </w:rPr>
              <w:t xml:space="preserve"> </w:t>
            </w:r>
            <w:r w:rsidRPr="00E22DB5">
              <w:rPr>
                <w:sz w:val="20"/>
                <w:szCs w:val="20"/>
              </w:rPr>
              <w:t xml:space="preserve">прописаним у члану 47. </w:t>
            </w:r>
          </w:p>
          <w:p w:rsidR="00996E33" w:rsidRPr="00E22DB5" w:rsidRDefault="00E22DB5" w:rsidP="00996E33">
            <w:pPr>
              <w:rPr>
                <w:sz w:val="20"/>
                <w:szCs w:val="20"/>
                <w:lang w:val="ru-RU"/>
              </w:rPr>
            </w:pPr>
            <w:r>
              <w:rPr>
                <w:sz w:val="20"/>
                <w:szCs w:val="20"/>
              </w:rPr>
              <w:t xml:space="preserve">           </w:t>
            </w:r>
            <w:r w:rsidR="00996E33" w:rsidRPr="00E22DB5">
              <w:rPr>
                <w:sz w:val="20"/>
                <w:szCs w:val="20"/>
              </w:rPr>
              <w:t>Достављање информација ревизору групе који се налази у трећој земљи мора да буде у складу Поглављем IV Директиве 95/46/EЗ и важећим нормама државе чланице о заштити података о личности.</w:t>
            </w:r>
          </w:p>
        </w:tc>
        <w:tc>
          <w:tcPr>
            <w:tcW w:w="407" w:type="pct"/>
          </w:tcPr>
          <w:p w:rsidR="002E0332" w:rsidRDefault="002E0332" w:rsidP="00036CE4">
            <w:pPr>
              <w:rPr>
                <w:sz w:val="20"/>
                <w:szCs w:val="20"/>
                <w:lang w:val="sr-Cyrl-CS"/>
              </w:rPr>
            </w:pPr>
          </w:p>
          <w:p w:rsidR="00996E33" w:rsidRDefault="002E0332" w:rsidP="00036CE4">
            <w:pPr>
              <w:rPr>
                <w:sz w:val="20"/>
                <w:szCs w:val="20"/>
                <w:lang w:val="sr-Cyrl-CS"/>
              </w:rPr>
            </w:pPr>
            <w:r>
              <w:rPr>
                <w:sz w:val="20"/>
                <w:szCs w:val="20"/>
                <w:lang w:val="sr-Cyrl-CS"/>
              </w:rPr>
              <w:t>38.5.2.</w:t>
            </w: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2E0332" w:rsidRDefault="002E0332" w:rsidP="00036CE4">
            <w:pPr>
              <w:rPr>
                <w:sz w:val="20"/>
                <w:szCs w:val="20"/>
                <w:lang w:val="sr-Cyrl-CS"/>
              </w:rPr>
            </w:pPr>
          </w:p>
          <w:p w:rsidR="00830C03" w:rsidRDefault="002E0332" w:rsidP="00036CE4">
            <w:pPr>
              <w:rPr>
                <w:sz w:val="20"/>
                <w:szCs w:val="20"/>
                <w:lang w:val="sr-Cyrl-CS"/>
              </w:rPr>
            </w:pPr>
            <w:r w:rsidRPr="00830C03">
              <w:rPr>
                <w:sz w:val="20"/>
                <w:szCs w:val="20"/>
                <w:lang w:val="sr-Cyrl-CS"/>
              </w:rPr>
              <w:t>41.10.</w:t>
            </w:r>
          </w:p>
          <w:p w:rsidR="00830C03" w:rsidRPr="00830C03" w:rsidRDefault="00830C03" w:rsidP="00830C03">
            <w:pPr>
              <w:rPr>
                <w:sz w:val="20"/>
                <w:szCs w:val="20"/>
                <w:lang w:val="sr-Cyrl-CS"/>
              </w:rPr>
            </w:pPr>
          </w:p>
          <w:p w:rsidR="00830C03" w:rsidRPr="00830C03" w:rsidRDefault="00830C03" w:rsidP="00830C03">
            <w:pPr>
              <w:rPr>
                <w:sz w:val="20"/>
                <w:szCs w:val="20"/>
                <w:lang w:val="sr-Cyrl-CS"/>
              </w:rPr>
            </w:pPr>
          </w:p>
          <w:p w:rsidR="00830C03" w:rsidRPr="00830C03" w:rsidRDefault="00830C03" w:rsidP="00830C03">
            <w:pPr>
              <w:rPr>
                <w:sz w:val="20"/>
                <w:szCs w:val="20"/>
                <w:lang w:val="sr-Cyrl-CS"/>
              </w:rPr>
            </w:pPr>
          </w:p>
          <w:p w:rsidR="00830C03" w:rsidRPr="00830C03" w:rsidRDefault="00830C03" w:rsidP="00830C03">
            <w:pPr>
              <w:rPr>
                <w:sz w:val="20"/>
                <w:szCs w:val="20"/>
                <w:lang w:val="sr-Cyrl-CS"/>
              </w:rPr>
            </w:pPr>
          </w:p>
          <w:p w:rsidR="00830C03" w:rsidRDefault="00830C03" w:rsidP="00830C03">
            <w:pPr>
              <w:rPr>
                <w:sz w:val="20"/>
                <w:szCs w:val="20"/>
                <w:lang w:val="sr-Cyrl-CS"/>
              </w:rPr>
            </w:pPr>
          </w:p>
          <w:p w:rsidR="002E0332" w:rsidRPr="00830C03" w:rsidRDefault="002E0332" w:rsidP="00830C03">
            <w:pPr>
              <w:rPr>
                <w:sz w:val="20"/>
                <w:szCs w:val="20"/>
                <w:lang w:val="sr-Cyrl-CS"/>
              </w:rPr>
            </w:pPr>
          </w:p>
        </w:tc>
        <w:tc>
          <w:tcPr>
            <w:tcW w:w="1627" w:type="pct"/>
          </w:tcPr>
          <w:p w:rsidR="00CA3417" w:rsidRPr="00CA3417" w:rsidRDefault="00CA3417" w:rsidP="00CA3417">
            <w:pPr>
              <w:autoSpaceDE w:val="0"/>
              <w:autoSpaceDN w:val="0"/>
              <w:adjustRightInd w:val="0"/>
              <w:ind w:firstLine="720"/>
              <w:jc w:val="both"/>
              <w:rPr>
                <w:rFonts w:eastAsia="TimesNewRoman"/>
                <w:bCs/>
                <w:snapToGrid/>
                <w:sz w:val="20"/>
                <w:szCs w:val="20"/>
              </w:rPr>
            </w:pPr>
            <w:r w:rsidRPr="00CA3417">
              <w:rPr>
                <w:rFonts w:eastAsia="TimesNewRoman"/>
                <w:bCs/>
                <w:sz w:val="20"/>
                <w:szCs w:val="20"/>
              </w:rPr>
              <w:t>Изу</w:t>
            </w:r>
            <w:r>
              <w:rPr>
                <w:rFonts w:eastAsia="TimesNewRoman"/>
                <w:bCs/>
                <w:sz w:val="20"/>
                <w:szCs w:val="20"/>
              </w:rPr>
              <w:t>з</w:t>
            </w:r>
            <w:r w:rsidRPr="00CA3417">
              <w:rPr>
                <w:rFonts w:eastAsia="TimesNewRoman"/>
                <w:bCs/>
                <w:sz w:val="20"/>
                <w:szCs w:val="20"/>
              </w:rPr>
              <w:t>етно од става 1. овог члана:</w:t>
            </w:r>
          </w:p>
          <w:p w:rsidR="00CA3417" w:rsidRPr="00CA3417" w:rsidRDefault="00CA3417" w:rsidP="00CA3417">
            <w:pPr>
              <w:autoSpaceDE w:val="0"/>
              <w:autoSpaceDN w:val="0"/>
              <w:adjustRightInd w:val="0"/>
              <w:ind w:firstLine="720"/>
              <w:jc w:val="both"/>
              <w:rPr>
                <w:rFonts w:eastAsia="TimesNewRoman"/>
                <w:bCs/>
                <w:sz w:val="20"/>
                <w:szCs w:val="20"/>
                <w:lang w:val="sr-Latn-CS"/>
              </w:rPr>
            </w:pPr>
            <w:r w:rsidRPr="00CA3417">
              <w:rPr>
                <w:rFonts w:eastAsia="TimesNewRoman"/>
                <w:bCs/>
                <w:sz w:val="20"/>
                <w:szCs w:val="20"/>
              </w:rPr>
              <w:t>2) када друштво за ревизију спроводи ревизију зависног правног лица чије је матично друштво основано у трећој земљи, друштво за ревизију, може да преда релевантну документацију у вези ревизије групном ревизору из треће земље, на његов захтев, уколико је таква документација неопходна за спровођење ревизије консолидованих финансијских извештаја матичног друштва. Достављање документације мора бити у складу са чланом 37. овог закона;</w:t>
            </w:r>
          </w:p>
          <w:p w:rsidR="00996E33" w:rsidRPr="002E0332" w:rsidRDefault="002E0332" w:rsidP="009042F4">
            <w:pPr>
              <w:autoSpaceDE w:val="0"/>
              <w:autoSpaceDN w:val="0"/>
              <w:adjustRightInd w:val="0"/>
              <w:jc w:val="both"/>
              <w:rPr>
                <w:rFonts w:eastAsia="TimesNewRoman"/>
                <w:sz w:val="20"/>
                <w:szCs w:val="20"/>
                <w:highlight w:val="yellow"/>
                <w:lang w:val="ru-RU"/>
              </w:rPr>
            </w:pPr>
            <w:r>
              <w:rPr>
                <w:rFonts w:eastAsia="TimesNewRoman"/>
                <w:iCs/>
                <w:color w:val="0070C0"/>
                <w:sz w:val="20"/>
                <w:szCs w:val="20"/>
                <w:lang w:val="sr-Cyrl-RS"/>
              </w:rPr>
              <w:t xml:space="preserve">            </w:t>
            </w:r>
            <w:r w:rsidRPr="00830C03">
              <w:rPr>
                <w:rFonts w:eastAsia="TimesNewRoman"/>
                <w:iCs/>
                <w:sz w:val="20"/>
                <w:szCs w:val="20"/>
              </w:rPr>
              <w:t xml:space="preserve">Ако ревизију финансијских извештаја зависног правног лица у оквиру економске целине коју чине матична и зависна правна лица, обавља </w:t>
            </w:r>
            <w:r w:rsidRPr="00830C03">
              <w:rPr>
                <w:rFonts w:eastAsia="TimesNewRoman"/>
                <w:iCs/>
                <w:sz w:val="20"/>
                <w:szCs w:val="20"/>
                <w:lang w:val="sr-Cyrl-RS"/>
              </w:rPr>
              <w:t xml:space="preserve">лиценцирани </w:t>
            </w:r>
            <w:r w:rsidRPr="00830C03">
              <w:rPr>
                <w:rFonts w:eastAsia="TimesNewRoman"/>
                <w:iCs/>
                <w:sz w:val="20"/>
                <w:szCs w:val="20"/>
              </w:rPr>
              <w:t>ревизор или друштво</w:t>
            </w:r>
            <w:r w:rsidRPr="00830C03">
              <w:rPr>
                <w:rFonts w:eastAsia="TimesNewRoman"/>
                <w:iCs/>
                <w:sz w:val="20"/>
                <w:szCs w:val="20"/>
                <w:lang w:val="sr-Cyrl-RS"/>
              </w:rPr>
              <w:t xml:space="preserve"> за ревизију</w:t>
            </w:r>
            <w:r w:rsidRPr="00830C03">
              <w:rPr>
                <w:rFonts w:eastAsia="TimesNewRoman"/>
                <w:iCs/>
                <w:sz w:val="20"/>
                <w:szCs w:val="20"/>
              </w:rPr>
              <w:t xml:space="preserve"> </w:t>
            </w:r>
            <w:r w:rsidRPr="00830C03">
              <w:rPr>
                <w:rFonts w:eastAsia="TimesNewRoman"/>
                <w:iCs/>
                <w:sz w:val="20"/>
                <w:szCs w:val="20"/>
                <w:lang w:val="sr-Cyrl-RS"/>
              </w:rPr>
              <w:t xml:space="preserve">државе чланице, односно </w:t>
            </w:r>
            <w:r w:rsidRPr="00830C03">
              <w:rPr>
                <w:rFonts w:eastAsia="TimesNewRoman"/>
                <w:iCs/>
                <w:sz w:val="20"/>
                <w:szCs w:val="20"/>
              </w:rPr>
              <w:t xml:space="preserve">треће земље, кључни ревизорски партнер као ревизор групе је одговоран за достављање документације о раду </w:t>
            </w:r>
            <w:r w:rsidRPr="00830C03">
              <w:rPr>
                <w:rFonts w:eastAsia="TimesNewRoman"/>
                <w:iCs/>
                <w:sz w:val="20"/>
                <w:szCs w:val="20"/>
                <w:lang w:val="sr-Cyrl-RS"/>
              </w:rPr>
              <w:t xml:space="preserve">лиценцираног </w:t>
            </w:r>
            <w:r w:rsidRPr="00830C03">
              <w:rPr>
                <w:rFonts w:eastAsia="TimesNewRoman"/>
                <w:iCs/>
                <w:sz w:val="20"/>
                <w:szCs w:val="20"/>
              </w:rPr>
              <w:t xml:space="preserve">ревизора или </w:t>
            </w:r>
            <w:r w:rsidRPr="00830C03">
              <w:rPr>
                <w:rFonts w:eastAsia="TimesNewRoman"/>
                <w:iCs/>
                <w:sz w:val="20"/>
                <w:szCs w:val="20"/>
                <w:lang w:val="sr-Cyrl-RS"/>
              </w:rPr>
              <w:t xml:space="preserve">друштва за </w:t>
            </w:r>
            <w:r w:rsidRPr="00830C03">
              <w:rPr>
                <w:rFonts w:eastAsia="TimesNewRoman"/>
                <w:iCs/>
                <w:sz w:val="20"/>
                <w:szCs w:val="20"/>
              </w:rPr>
              <w:t>ревиз</w:t>
            </w:r>
            <w:r w:rsidRPr="00830C03">
              <w:rPr>
                <w:rFonts w:eastAsia="TimesNewRoman"/>
                <w:iCs/>
                <w:sz w:val="20"/>
                <w:szCs w:val="20"/>
                <w:lang w:val="sr-Cyrl-RS"/>
              </w:rPr>
              <w:t>ију</w:t>
            </w:r>
            <w:r w:rsidRPr="00830C03">
              <w:rPr>
                <w:rFonts w:eastAsia="TimesNewRoman"/>
                <w:iCs/>
                <w:sz w:val="20"/>
                <w:szCs w:val="20"/>
              </w:rPr>
              <w:t xml:space="preserve"> треће земље за потребе контроле квалитета и надзора у складу са овим законом.</w:t>
            </w:r>
          </w:p>
        </w:tc>
        <w:tc>
          <w:tcPr>
            <w:tcW w:w="661" w:type="pct"/>
          </w:tcPr>
          <w:p w:rsidR="00014623" w:rsidRDefault="00014623" w:rsidP="00996E33">
            <w:pPr>
              <w:rPr>
                <w:sz w:val="20"/>
                <w:szCs w:val="20"/>
                <w:lang w:val="sr-Cyrl-CS"/>
              </w:rPr>
            </w:pPr>
          </w:p>
          <w:p w:rsidR="00014623" w:rsidRPr="007668B3" w:rsidRDefault="00014623" w:rsidP="00996E33">
            <w:pPr>
              <w:rPr>
                <w:sz w:val="20"/>
                <w:szCs w:val="20"/>
                <w:lang w:val="sr-Cyrl-CS"/>
              </w:rPr>
            </w:pPr>
            <w:r w:rsidRPr="00830C03">
              <w:rPr>
                <w:sz w:val="20"/>
                <w:szCs w:val="20"/>
                <w:lang w:val="sr-Cyrl-CS"/>
              </w:rPr>
              <w:t>Потпуно усклађен</w:t>
            </w:r>
            <w:r w:rsidRPr="00830C03">
              <w:rPr>
                <w:sz w:val="20"/>
                <w:szCs w:val="20"/>
              </w:rPr>
              <w:t>o</w:t>
            </w:r>
          </w:p>
        </w:tc>
        <w:tc>
          <w:tcPr>
            <w:tcW w:w="681" w:type="pct"/>
          </w:tcPr>
          <w:p w:rsidR="00E22DB5" w:rsidRPr="00014623" w:rsidRDefault="00E22DB5" w:rsidP="00E22DB5">
            <w:pPr>
              <w:jc w:val="both"/>
              <w:rPr>
                <w:strike/>
                <w:sz w:val="20"/>
                <w:szCs w:val="20"/>
              </w:rPr>
            </w:pPr>
          </w:p>
        </w:tc>
      </w:tr>
      <w:tr w:rsidR="00996E33" w:rsidRPr="007668B3" w:rsidTr="00871DC9">
        <w:tc>
          <w:tcPr>
            <w:tcW w:w="294" w:type="pct"/>
          </w:tcPr>
          <w:p w:rsidR="00996E33" w:rsidRPr="003930B1" w:rsidRDefault="00996E33" w:rsidP="00996E33">
            <w:pPr>
              <w:rPr>
                <w:sz w:val="20"/>
                <w:szCs w:val="20"/>
                <w:lang w:val="sr-Cyrl-CS"/>
              </w:rPr>
            </w:pPr>
            <w:r w:rsidRPr="003930B1">
              <w:rPr>
                <w:sz w:val="20"/>
                <w:szCs w:val="20"/>
                <w:lang w:val="sr-Cyrl-CS"/>
              </w:rPr>
              <w:lastRenderedPageBreak/>
              <w:t>24</w:t>
            </w:r>
          </w:p>
        </w:tc>
        <w:tc>
          <w:tcPr>
            <w:tcW w:w="1330" w:type="pct"/>
          </w:tcPr>
          <w:p w:rsidR="00996E33" w:rsidRPr="003930B1" w:rsidRDefault="00E22DB5" w:rsidP="00996E33">
            <w:pPr>
              <w:jc w:val="both"/>
              <w:rPr>
                <w:sz w:val="20"/>
                <w:szCs w:val="20"/>
                <w:lang w:val="ru-RU"/>
              </w:rPr>
            </w:pPr>
            <w:r w:rsidRPr="003930B1">
              <w:rPr>
                <w:sz w:val="20"/>
                <w:szCs w:val="20"/>
                <w:lang w:val="ru-RU"/>
              </w:rPr>
              <w:t xml:space="preserve">              </w:t>
            </w:r>
            <w:r w:rsidR="00996E33" w:rsidRPr="003930B1">
              <w:rPr>
                <w:sz w:val="20"/>
                <w:szCs w:val="20"/>
                <w:lang w:val="ru-RU"/>
              </w:rPr>
              <w:t>Државе чланице треба својом регулативом да предвиде да власници или акционари ревизорског друштва, као и чланови административних, управ</w:t>
            </w:r>
            <w:r w:rsidRPr="003930B1">
              <w:rPr>
                <w:sz w:val="20"/>
                <w:szCs w:val="20"/>
                <w:lang w:val="ru-RU"/>
              </w:rPr>
              <w:t>-</w:t>
            </w:r>
            <w:r w:rsidR="00996E33" w:rsidRPr="003930B1">
              <w:rPr>
                <w:sz w:val="20"/>
                <w:szCs w:val="20"/>
                <w:lang w:val="ru-RU"/>
              </w:rPr>
              <w:t>љачких и надзорних органа таквих или са њима повезаних друштава не утичу на спровођење законске ревизије на било који начин који угрожава независност и објективност законског ревизора који врши законску ревизију у име ревизорског друштва.</w:t>
            </w:r>
          </w:p>
        </w:tc>
        <w:tc>
          <w:tcPr>
            <w:tcW w:w="407" w:type="pct"/>
            <w:shd w:val="clear" w:color="auto" w:fill="auto"/>
          </w:tcPr>
          <w:p w:rsidR="00996E33" w:rsidRPr="003930B1" w:rsidRDefault="00153E7E" w:rsidP="00996E33">
            <w:pPr>
              <w:rPr>
                <w:sz w:val="20"/>
                <w:szCs w:val="20"/>
                <w:lang w:val="sr-Cyrl-CS"/>
              </w:rPr>
            </w:pPr>
            <w:r w:rsidRPr="003930B1">
              <w:rPr>
                <w:sz w:val="20"/>
                <w:szCs w:val="20"/>
                <w:lang w:val="sr-Cyrl-CS"/>
              </w:rPr>
              <w:t>4</w:t>
            </w:r>
            <w:r w:rsidR="00293AF8" w:rsidRPr="003930B1">
              <w:rPr>
                <w:sz w:val="20"/>
                <w:szCs w:val="20"/>
                <w:lang w:val="sr-Cyrl-CS"/>
              </w:rPr>
              <w:t>8</w:t>
            </w:r>
            <w:r w:rsidRPr="003930B1">
              <w:rPr>
                <w:sz w:val="20"/>
                <w:szCs w:val="20"/>
                <w:lang w:val="sr-Cyrl-CS"/>
              </w:rPr>
              <w:t>.</w:t>
            </w:r>
          </w:p>
          <w:p w:rsidR="00996E33" w:rsidRPr="003930B1" w:rsidRDefault="00996E33" w:rsidP="00996E33">
            <w:pPr>
              <w:rPr>
                <w:sz w:val="20"/>
                <w:szCs w:val="20"/>
                <w:lang w:val="sr-Cyrl-CS"/>
              </w:rPr>
            </w:pPr>
          </w:p>
        </w:tc>
        <w:tc>
          <w:tcPr>
            <w:tcW w:w="1627" w:type="pct"/>
          </w:tcPr>
          <w:p w:rsidR="00996E33" w:rsidRPr="003930B1" w:rsidRDefault="009042F4" w:rsidP="00996E33">
            <w:pPr>
              <w:autoSpaceDE w:val="0"/>
              <w:autoSpaceDN w:val="0"/>
              <w:adjustRightInd w:val="0"/>
              <w:jc w:val="both"/>
              <w:rPr>
                <w:rFonts w:eastAsia="TimesNewRoman"/>
                <w:sz w:val="20"/>
                <w:szCs w:val="20"/>
                <w:lang w:val="ru-RU"/>
              </w:rPr>
            </w:pPr>
            <w:r w:rsidRPr="003930B1">
              <w:rPr>
                <w:rFonts w:eastAsia="TimesNewRoman"/>
                <w:sz w:val="20"/>
                <w:szCs w:val="20"/>
                <w:lang w:val="ru-RU"/>
              </w:rPr>
              <w:t xml:space="preserve">                </w:t>
            </w:r>
            <w:r w:rsidR="00153E7E" w:rsidRPr="003930B1">
              <w:rPr>
                <w:rFonts w:eastAsia="TimesNewRoman"/>
                <w:sz w:val="20"/>
                <w:szCs w:val="20"/>
                <w:lang w:val="ru-RU"/>
              </w:rPr>
              <w:t>Власници, односно акционари друштва за ревизију, као и директор, односно чланови органа управљања и надзора тог друштва или повезаног лица не смеју да утичу на обављање ревизије и изражавање ревизорског мишљења и тиме угрозе независност и објективност лиценцираног овлашћеног ревизора који обавља ревизију.</w:t>
            </w:r>
          </w:p>
        </w:tc>
        <w:tc>
          <w:tcPr>
            <w:tcW w:w="661" w:type="pct"/>
          </w:tcPr>
          <w:p w:rsidR="00996E33" w:rsidRPr="003930B1" w:rsidRDefault="00996E33" w:rsidP="00996E33">
            <w:pPr>
              <w:rPr>
                <w:sz w:val="20"/>
                <w:szCs w:val="20"/>
                <w:lang w:val="sr-Cyrl-CS"/>
              </w:rPr>
            </w:pPr>
            <w:r w:rsidRPr="003930B1">
              <w:rPr>
                <w:sz w:val="20"/>
                <w:szCs w:val="20"/>
                <w:lang w:val="sr-Cyrl-CS"/>
              </w:rPr>
              <w:t>Потпуно усклађен</w:t>
            </w:r>
            <w:r w:rsidR="006777DF" w:rsidRPr="003930B1">
              <w:rPr>
                <w:sz w:val="20"/>
                <w:szCs w:val="20"/>
                <w:lang w:val="sr-Cyrl-CS"/>
              </w:rPr>
              <w:t>о</w:t>
            </w:r>
            <w:r w:rsidRPr="003930B1">
              <w:rPr>
                <w:sz w:val="20"/>
                <w:szCs w:val="20"/>
                <w:lang w:val="sr-Cyrl-CS"/>
              </w:rPr>
              <w:t xml:space="preserve"> </w:t>
            </w:r>
          </w:p>
        </w:tc>
        <w:tc>
          <w:tcPr>
            <w:tcW w:w="681" w:type="pct"/>
          </w:tcPr>
          <w:p w:rsidR="00996E33" w:rsidRPr="003930B1" w:rsidRDefault="00996E33" w:rsidP="00996E33">
            <w:pPr>
              <w:rPr>
                <w:sz w:val="20"/>
                <w:szCs w:val="20"/>
                <w:lang w:val="sr-Latn-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t>24а.1</w:t>
            </w:r>
          </w:p>
        </w:tc>
        <w:tc>
          <w:tcPr>
            <w:tcW w:w="1330" w:type="pct"/>
            <w:shd w:val="clear" w:color="auto" w:fill="auto"/>
          </w:tcPr>
          <w:p w:rsidR="00996E33" w:rsidRPr="007668B3" w:rsidRDefault="00996E33" w:rsidP="00996E33">
            <w:pPr>
              <w:ind w:firstLine="720"/>
              <w:jc w:val="both"/>
              <w:rPr>
                <w:sz w:val="20"/>
                <w:szCs w:val="20"/>
              </w:rPr>
            </w:pPr>
            <w:r w:rsidRPr="007668B3">
              <w:rPr>
                <w:sz w:val="20"/>
                <w:szCs w:val="20"/>
              </w:rPr>
              <w:t>Државе чланице треба да обезбеде да овлашћени ревизор односно друштво за ревизију испуњавају следеће организационе захтеве:</w:t>
            </w:r>
            <w:r w:rsidRPr="007668B3">
              <w:rPr>
                <w:rStyle w:val="tw4winMark"/>
                <w:color w:val="auto"/>
                <w:sz w:val="20"/>
                <w:szCs w:val="20"/>
              </w:rPr>
              <w:t>&lt;0}</w:t>
            </w:r>
          </w:p>
          <w:p w:rsidR="00996E33" w:rsidRPr="007668B3" w:rsidRDefault="00996E33" w:rsidP="00996E33">
            <w:pPr>
              <w:tabs>
                <w:tab w:val="left" w:pos="613"/>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an audit firm shall establish appropriate policies and procedures to ensure that its owners or shareholders, as well as the members of the administrative, management and supervisory bodies of the firm, or of an affiliate firm, do not intervene in the carrying-out of a statutory audit in any way which jeopardises the independence and objectivity of the statutory auditor who carries out the statutory audit on behalf of the audit firm;</w:t>
            </w:r>
            <w:r w:rsidRPr="007668B3">
              <w:rPr>
                <w:rStyle w:val="tw4winMark"/>
                <w:color w:val="auto"/>
                <w:sz w:val="20"/>
                <w:szCs w:val="20"/>
              </w:rPr>
              <w:t>&lt;}73{&gt;</w:t>
            </w:r>
            <w:r w:rsidRPr="007668B3">
              <w:rPr>
                <w:sz w:val="20"/>
                <w:szCs w:val="20"/>
              </w:rPr>
              <w:t>а)</w:t>
            </w:r>
            <w:r w:rsidRPr="007668B3">
              <w:rPr>
                <w:sz w:val="20"/>
                <w:szCs w:val="20"/>
              </w:rPr>
              <w:tab/>
              <w:t xml:space="preserve">друштво за ревизију је дужно да утврди одговарајуће политике и процедуре да би се обезбедило да се власници или  </w:t>
            </w:r>
            <w:r w:rsidRPr="007668B3">
              <w:rPr>
                <w:sz w:val="20"/>
                <w:szCs w:val="20"/>
                <w:lang w:val="sr-Cyrl-CS"/>
              </w:rPr>
              <w:t xml:space="preserve">акционари </w:t>
            </w:r>
            <w:r w:rsidRPr="007668B3">
              <w:rPr>
                <w:sz w:val="20"/>
                <w:szCs w:val="20"/>
              </w:rPr>
              <w:t xml:space="preserve"> друштв</w:t>
            </w:r>
            <w:r w:rsidRPr="007668B3">
              <w:rPr>
                <w:sz w:val="20"/>
                <w:szCs w:val="20"/>
                <w:lang w:val="sr-Cyrl-CS"/>
              </w:rPr>
              <w:t>а</w:t>
            </w:r>
            <w:r w:rsidRPr="007668B3">
              <w:rPr>
                <w:sz w:val="20"/>
                <w:szCs w:val="20"/>
              </w:rPr>
              <w:t xml:space="preserve"> за ревизију као и </w:t>
            </w:r>
            <w:r w:rsidRPr="007668B3">
              <w:rPr>
                <w:sz w:val="20"/>
                <w:szCs w:val="20"/>
                <w:lang w:val="sr-Cyrl-CS"/>
              </w:rPr>
              <w:t xml:space="preserve"> чланови</w:t>
            </w:r>
            <w:r w:rsidRPr="007668B3">
              <w:rPr>
                <w:sz w:val="20"/>
                <w:szCs w:val="20"/>
              </w:rPr>
              <w:t xml:space="preserve"> административних, руководећих и надзорних органа тог друштва или њеног подређеног предузећа, не мешају у </w:t>
            </w:r>
            <w:r w:rsidRPr="007668B3">
              <w:rPr>
                <w:sz w:val="20"/>
                <w:szCs w:val="20"/>
              </w:rPr>
              <w:lastRenderedPageBreak/>
              <w:t>обављање законске ревизије на било који начин којим се угрожава независност и објективност овлашћеног ревизора који обавља законску ревизију у име друштва за ревизију;</w:t>
            </w:r>
            <w:r w:rsidRPr="007668B3">
              <w:rPr>
                <w:rStyle w:val="tw4winMark"/>
                <w:color w:val="auto"/>
                <w:sz w:val="20"/>
                <w:szCs w:val="20"/>
              </w:rPr>
              <w:t>&lt;0}</w:t>
            </w:r>
          </w:p>
          <w:p w:rsidR="00996E33" w:rsidRPr="007668B3" w:rsidRDefault="00996E33" w:rsidP="00996E33">
            <w:pPr>
              <w:tabs>
                <w:tab w:val="left" w:pos="613"/>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a statutory auditor or an audit firm shall have sound administrative and accounting procedures, internal quality control mechanisms, effective procedures for risk assessment, and effective control and safeguard arrangements for information processing systems.</w:t>
            </w:r>
            <w:r w:rsidRPr="007668B3">
              <w:rPr>
                <w:rStyle w:val="tw4winMark"/>
                <w:color w:val="auto"/>
                <w:sz w:val="20"/>
                <w:szCs w:val="20"/>
              </w:rPr>
              <w:t>&lt;}77{&gt;</w:t>
            </w:r>
            <w:r w:rsidRPr="007668B3">
              <w:rPr>
                <w:sz w:val="20"/>
                <w:szCs w:val="20"/>
              </w:rPr>
              <w:t>б)</w:t>
            </w:r>
            <w:r w:rsidRPr="007668B3">
              <w:rPr>
                <w:sz w:val="20"/>
                <w:szCs w:val="20"/>
              </w:rPr>
              <w:tab/>
              <w:t>овлашћени ревизор или друштво за ревизију мора да има поуздане административне и рачуноводствене процедуре, механизме интерне контроле, делотворне процедуре за процену ризика и делотворне контролне и заштитне механизме који се односе на системе за обраду информација.</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Those internal quality control mechanisms shall be designed to secure compliance with decisions and procedures at all levels of the audit firm or of the working structure of the statutory auditor;</w:t>
            </w:r>
            <w:r w:rsidRPr="007668B3">
              <w:rPr>
                <w:rStyle w:val="tw4winMark"/>
                <w:color w:val="auto"/>
                <w:sz w:val="20"/>
                <w:szCs w:val="20"/>
              </w:rPr>
              <w:t>&lt;}73{&gt;</w:t>
            </w:r>
            <w:r w:rsidRPr="007668B3">
              <w:rPr>
                <w:sz w:val="20"/>
                <w:szCs w:val="20"/>
              </w:rPr>
              <w:t>Ти механизми интерне контроле морају бити осмишљени тако да обезбеде усклађеност са одлукама и процедурама на свим нивоима друштва за ревизију односно пословним уређењем овлашћеног ревизора.</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a statutory auditor or an audit firm shall establish appropriate policies and procedures to ensure that his, her or its employees and any other natural persons whose services are placed at his, her or its disposal or under his, her or its control, and who are directly involved in the statutory audit activities, have appropriate knowledge and experience for the duties assigned;</w:t>
            </w:r>
            <w:r w:rsidRPr="007668B3">
              <w:rPr>
                <w:rStyle w:val="tw4winMark"/>
                <w:color w:val="auto"/>
                <w:sz w:val="20"/>
                <w:szCs w:val="20"/>
              </w:rPr>
              <w:t>&lt;}69{&gt;</w:t>
            </w:r>
            <w:r w:rsidRPr="007668B3">
              <w:rPr>
                <w:sz w:val="20"/>
                <w:szCs w:val="20"/>
              </w:rPr>
              <w:t>в)</w:t>
            </w:r>
            <w:r w:rsidRPr="007668B3">
              <w:rPr>
                <w:sz w:val="20"/>
                <w:szCs w:val="20"/>
              </w:rPr>
              <w:tab/>
              <w:t xml:space="preserve">овлашћени ревизор или друштво за ревизију дужни су да </w:t>
            </w:r>
            <w:r w:rsidRPr="007668B3">
              <w:rPr>
                <w:sz w:val="20"/>
                <w:szCs w:val="20"/>
                <w:lang w:val="sr-Cyrl-CS"/>
              </w:rPr>
              <w:t xml:space="preserve"> успоставе</w:t>
            </w:r>
            <w:r w:rsidRPr="007668B3">
              <w:rPr>
                <w:sz w:val="20"/>
                <w:szCs w:val="20"/>
              </w:rPr>
              <w:t xml:space="preserve"> одговарајуће политике и процедуре којим ће се обезбедити да њихови запослени и сва друг</w:t>
            </w:r>
            <w:r w:rsidRPr="007668B3">
              <w:rPr>
                <w:sz w:val="20"/>
                <w:szCs w:val="20"/>
                <w:lang w:val="sr-Cyrl-CS"/>
              </w:rPr>
              <w:t>а</w:t>
            </w:r>
            <w:r w:rsidRPr="007668B3">
              <w:rPr>
                <w:sz w:val="20"/>
                <w:szCs w:val="20"/>
              </w:rPr>
              <w:t xml:space="preserve"> физичк</w:t>
            </w:r>
            <w:r w:rsidRPr="007668B3">
              <w:rPr>
                <w:sz w:val="20"/>
                <w:szCs w:val="20"/>
                <w:lang w:val="sr-Cyrl-CS"/>
              </w:rPr>
              <w:t>а</w:t>
            </w:r>
            <w:r w:rsidRPr="007668B3">
              <w:rPr>
                <w:sz w:val="20"/>
                <w:szCs w:val="20"/>
              </w:rPr>
              <w:t xml:space="preserve"> лиц</w:t>
            </w:r>
            <w:r w:rsidRPr="007668B3">
              <w:rPr>
                <w:sz w:val="20"/>
                <w:szCs w:val="20"/>
                <w:lang w:val="sr-Cyrl-CS"/>
              </w:rPr>
              <w:t>а</w:t>
            </w:r>
            <w:r w:rsidRPr="007668B3">
              <w:rPr>
                <w:sz w:val="20"/>
                <w:szCs w:val="20"/>
              </w:rPr>
              <w:t xml:space="preserve"> чије се услуге стављају на њихово располагање или под њихову контролу и који су директно укључени у активности законске ревизије, имају одговарајуће знање и искуство за обављање дужности које су им поверене.</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(d)</w:t>
            </w:r>
            <w:r w:rsidRPr="007668B3">
              <w:rPr>
                <w:vanish/>
                <w:sz w:val="20"/>
                <w:szCs w:val="20"/>
              </w:rPr>
              <w:tab/>
            </w:r>
            <w:r w:rsidRPr="007668B3">
              <w:rPr>
                <w:vanish/>
                <w:sz w:val="20"/>
                <w:szCs w:val="20"/>
                <w:lang w:val="en-GB"/>
              </w:rPr>
              <w:t>a statutory auditor or an audit firm shall establish appropriate policies and procedures to ensure that outsourcing of important audit functions is not undertaken in such a way as to impair the quality of the statutory auditor's or the audit firm's internal quality control and the ability of the competent authorities to supervise the statutory auditor's or the audit firm's compliance with the obligations laid down in this Directive and, where applicable, in Regulation (EU) No 537/2014;</w:t>
            </w:r>
            <w:r w:rsidRPr="007668B3">
              <w:rPr>
                <w:rStyle w:val="tw4winMark"/>
                <w:color w:val="auto"/>
                <w:sz w:val="20"/>
                <w:szCs w:val="20"/>
              </w:rPr>
              <w:t>&lt;}0{&gt;</w:t>
            </w:r>
            <w:r w:rsidRPr="007668B3">
              <w:rPr>
                <w:sz w:val="20"/>
                <w:szCs w:val="20"/>
              </w:rPr>
              <w:t>г)</w:t>
            </w:r>
            <w:r w:rsidRPr="007668B3">
              <w:rPr>
                <w:sz w:val="20"/>
                <w:szCs w:val="20"/>
              </w:rPr>
              <w:tab/>
              <w:t xml:space="preserve">овлашћени ревизор или друштво за ревизију дужни су да  </w:t>
            </w:r>
            <w:r w:rsidRPr="007668B3">
              <w:rPr>
                <w:sz w:val="20"/>
                <w:szCs w:val="20"/>
                <w:lang w:val="sr-Cyrl-CS"/>
              </w:rPr>
              <w:t xml:space="preserve">успоставе </w:t>
            </w:r>
            <w:r w:rsidRPr="007668B3">
              <w:rPr>
                <w:sz w:val="20"/>
                <w:szCs w:val="20"/>
              </w:rPr>
              <w:t xml:space="preserve">одговарајуће политике и процедуре којим ће се обезбедити да се поверавање обављања важних функција ревизије не врши на начин којим ће се нарушити </w:t>
            </w:r>
            <w:r w:rsidRPr="007668B3">
              <w:rPr>
                <w:sz w:val="20"/>
                <w:szCs w:val="20"/>
              </w:rPr>
              <w:lastRenderedPageBreak/>
              <w:t>квалитет интерне контроле квалитета код овлашћеног ревизора или друштва за ревизију и способност надлежних органа да обављају надзор над овлашћеним ревизором или друштвом за ревизију у погледу испуњавања обавеза прописаних у овој директиви и, када је то релевантно, у Уредби (ЕУ) број 537/2014;</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(e)</w:t>
            </w:r>
            <w:r w:rsidRPr="007668B3">
              <w:rPr>
                <w:vanish/>
                <w:sz w:val="20"/>
                <w:szCs w:val="20"/>
              </w:rPr>
              <w:tab/>
            </w:r>
            <w:r w:rsidRPr="007668B3">
              <w:rPr>
                <w:vanish/>
                <w:sz w:val="20"/>
                <w:szCs w:val="20"/>
                <w:lang w:val="en-GB"/>
              </w:rPr>
              <w:t>a statutory auditor or an audit firm shall establish appropriate and effective organisational and administrative arrangements to prevent, identify, eliminate or manage and disclose any threats to their independence as referred to in 22, 22a and 22b;</w:t>
            </w:r>
            <w:r w:rsidRPr="007668B3">
              <w:rPr>
                <w:rStyle w:val="tw4winMark"/>
                <w:color w:val="auto"/>
                <w:sz w:val="20"/>
                <w:szCs w:val="20"/>
              </w:rPr>
              <w:t>&lt;}0{&gt;</w:t>
            </w:r>
            <w:r w:rsidRPr="007668B3">
              <w:rPr>
                <w:sz w:val="20"/>
                <w:szCs w:val="20"/>
              </w:rPr>
              <w:t>д)</w:t>
            </w:r>
            <w:r w:rsidRPr="007668B3">
              <w:rPr>
                <w:sz w:val="20"/>
                <w:szCs w:val="20"/>
              </w:rPr>
              <w:tab/>
              <w:t>овлашћени ревизор или друштво за ревизију дужни су да успоставе одговарајуће и делотворне организационе и административне аранжмане ради спречавања, утврђивања, отклањања или управљања и обелодањивања евентуалних претњи по њихову независност као што је наведено у чл. 22, 22а и 22б;</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(f)</w:t>
            </w:r>
            <w:r w:rsidRPr="007668B3">
              <w:rPr>
                <w:vanish/>
                <w:sz w:val="20"/>
                <w:szCs w:val="20"/>
              </w:rPr>
              <w:tab/>
            </w:r>
            <w:r w:rsidRPr="007668B3">
              <w:rPr>
                <w:vanish/>
                <w:sz w:val="20"/>
                <w:szCs w:val="20"/>
                <w:lang w:val="en-GB"/>
              </w:rPr>
              <w:t>a statutory auditor or an audit firm shall establish appropriate policies and procedures for carrying out statutory audits, coaching, supervising and reviewing employees activities and organising the structure of the audit file as referred to in Article 24b(5);</w:t>
            </w:r>
            <w:r w:rsidRPr="007668B3">
              <w:rPr>
                <w:rStyle w:val="tw4winMark"/>
                <w:color w:val="auto"/>
                <w:sz w:val="20"/>
                <w:szCs w:val="20"/>
              </w:rPr>
              <w:t>&lt;}0{&gt;</w:t>
            </w:r>
            <w:r w:rsidRPr="007668B3">
              <w:rPr>
                <w:sz w:val="20"/>
                <w:szCs w:val="20"/>
              </w:rPr>
              <w:t>ђ)</w:t>
            </w:r>
            <w:r w:rsidRPr="007668B3">
              <w:rPr>
                <w:sz w:val="20"/>
                <w:szCs w:val="20"/>
              </w:rPr>
              <w:tab/>
              <w:t xml:space="preserve">овлашћени ревизор или друштво за ревизију дужни су да </w:t>
            </w:r>
            <w:r w:rsidRPr="007668B3">
              <w:rPr>
                <w:sz w:val="20"/>
                <w:szCs w:val="20"/>
                <w:lang w:val="sr-Cyrl-CS"/>
              </w:rPr>
              <w:t xml:space="preserve">успоставе </w:t>
            </w:r>
            <w:r w:rsidRPr="007668B3">
              <w:rPr>
                <w:sz w:val="20"/>
                <w:szCs w:val="20"/>
              </w:rPr>
              <w:t>одговарајуће политике и процедуре за обављање законских ревизија, обуку запослених, надзор и контролу њихових активности и организацију структуре списа ревизије како је наведено у члану 24б став 5;</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(g)</w:t>
            </w:r>
            <w:r w:rsidRPr="007668B3">
              <w:rPr>
                <w:vanish/>
                <w:sz w:val="20"/>
                <w:szCs w:val="20"/>
              </w:rPr>
              <w:tab/>
            </w:r>
            <w:r w:rsidRPr="007668B3">
              <w:rPr>
                <w:vanish/>
                <w:sz w:val="20"/>
                <w:szCs w:val="20"/>
                <w:lang w:val="en-GB"/>
              </w:rPr>
              <w:t>a statutory auditor or an audit firm shall establish an internal quality control system to ensure the quality of the statutory audit.</w:t>
            </w:r>
            <w:r w:rsidRPr="007668B3">
              <w:rPr>
                <w:rStyle w:val="tw4winMark"/>
                <w:color w:val="auto"/>
                <w:sz w:val="20"/>
                <w:szCs w:val="20"/>
              </w:rPr>
              <w:t>&lt;}0{&gt;</w:t>
            </w:r>
            <w:r w:rsidRPr="007668B3">
              <w:rPr>
                <w:sz w:val="20"/>
                <w:szCs w:val="20"/>
              </w:rPr>
              <w:t>е)</w:t>
            </w:r>
            <w:r w:rsidRPr="007668B3">
              <w:rPr>
                <w:sz w:val="20"/>
                <w:szCs w:val="20"/>
              </w:rPr>
              <w:tab/>
              <w:t>овлашћени ревизор или друштво за ревизију дужни су да успоставе интерни систем контроле квалитета да би се обезбедио квалитет законске ревизије.</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quality control system shall at least cover the policies and procedures described in point (f).</w:t>
            </w:r>
            <w:r w:rsidRPr="007668B3">
              <w:rPr>
                <w:rStyle w:val="tw4winMark"/>
                <w:color w:val="auto"/>
                <w:sz w:val="20"/>
                <w:szCs w:val="20"/>
              </w:rPr>
              <w:t>&lt;}0{&gt;</w:t>
            </w:r>
            <w:r w:rsidRPr="007668B3">
              <w:rPr>
                <w:sz w:val="20"/>
                <w:szCs w:val="20"/>
              </w:rPr>
              <w:t>Систем контроле квалитета мора да обухвати, као минимум, политике и процедуре описане у тачки ђ).</w:t>
            </w:r>
            <w:r w:rsidRPr="007668B3">
              <w:rPr>
                <w:rStyle w:val="tw4winMark"/>
                <w:color w:val="auto"/>
                <w:sz w:val="20"/>
                <w:szCs w:val="20"/>
              </w:rPr>
              <w:t>&lt;0}{0&gt;</w:t>
            </w:r>
            <w:r w:rsidRPr="007668B3">
              <w:rPr>
                <w:sz w:val="20"/>
                <w:szCs w:val="20"/>
              </w:rPr>
              <w:t xml:space="preserve"> </w:t>
            </w:r>
            <w:r w:rsidRPr="007668B3">
              <w:rPr>
                <w:vanish/>
                <w:sz w:val="20"/>
                <w:szCs w:val="20"/>
                <w:lang w:val="en-GB"/>
              </w:rPr>
              <w:t>In the case of an audit firm, responsibility for the internal quality control system shall lie with a person who is qualified as a statutory auditor;</w:t>
            </w:r>
            <w:r w:rsidRPr="007668B3">
              <w:rPr>
                <w:rStyle w:val="tw4winMark"/>
                <w:color w:val="auto"/>
                <w:sz w:val="20"/>
                <w:szCs w:val="20"/>
              </w:rPr>
              <w:t>&lt;}0{&gt;</w:t>
            </w:r>
            <w:r w:rsidRPr="007668B3">
              <w:rPr>
                <w:sz w:val="20"/>
                <w:szCs w:val="20"/>
              </w:rPr>
              <w:t xml:space="preserve">У случају друштва за ревизију, одговорност за интерни систем контроле </w:t>
            </w:r>
            <w:r w:rsidRPr="007668B3">
              <w:rPr>
                <w:sz w:val="20"/>
                <w:szCs w:val="20"/>
              </w:rPr>
              <w:lastRenderedPageBreak/>
              <w:t>квалитета је на лицу које је квалификовано као овлашћени ревизор;</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(h)</w:t>
            </w:r>
            <w:r w:rsidRPr="007668B3">
              <w:rPr>
                <w:vanish/>
                <w:sz w:val="20"/>
                <w:szCs w:val="20"/>
              </w:rPr>
              <w:tab/>
            </w:r>
            <w:r w:rsidRPr="007668B3">
              <w:rPr>
                <w:vanish/>
                <w:sz w:val="20"/>
                <w:szCs w:val="20"/>
                <w:lang w:val="en-GB"/>
              </w:rPr>
              <w:t>a statutory auditor or an audit firm shall use appropriate systems, resources and procedures to ensure continuity and regularity in the carrying out of his, her or its statutory audit activities;</w:t>
            </w:r>
            <w:r w:rsidRPr="007668B3">
              <w:rPr>
                <w:rStyle w:val="tw4winMark"/>
                <w:color w:val="auto"/>
                <w:sz w:val="20"/>
                <w:szCs w:val="20"/>
              </w:rPr>
              <w:t>&lt;}0{&gt;</w:t>
            </w:r>
            <w:r w:rsidRPr="007668B3">
              <w:rPr>
                <w:sz w:val="20"/>
                <w:szCs w:val="20"/>
              </w:rPr>
              <w:t>ж)</w:t>
            </w:r>
            <w:r w:rsidRPr="007668B3">
              <w:rPr>
                <w:sz w:val="20"/>
                <w:szCs w:val="20"/>
              </w:rPr>
              <w:tab/>
              <w:t>овлашћени ревизор или друштво за ревизију дужни су да користе одговарајуће системе, ресурсе и процедуре да би се обезбедио континуитет и редовност у обављању њихових активности у законској ревизији;</w:t>
            </w:r>
            <w:r w:rsidRPr="007668B3">
              <w:rPr>
                <w:rStyle w:val="tw4winMark"/>
                <w:color w:val="auto"/>
                <w:sz w:val="20"/>
                <w:szCs w:val="20"/>
              </w:rPr>
              <w:t>&lt;0}</w:t>
            </w:r>
          </w:p>
          <w:p w:rsidR="00996E33" w:rsidRPr="007668B3" w:rsidRDefault="00996E33" w:rsidP="00996E33">
            <w:pPr>
              <w:tabs>
                <w:tab w:val="left" w:pos="313"/>
              </w:tabs>
              <w:jc w:val="both"/>
              <w:rPr>
                <w:sz w:val="20"/>
                <w:szCs w:val="20"/>
              </w:rPr>
            </w:pPr>
            <w:r w:rsidRPr="007668B3">
              <w:rPr>
                <w:rStyle w:val="tw4winMark"/>
                <w:color w:val="auto"/>
                <w:sz w:val="20"/>
                <w:szCs w:val="20"/>
              </w:rPr>
              <w:t>{0&gt;</w:t>
            </w:r>
            <w:r w:rsidRPr="007668B3">
              <w:rPr>
                <w:vanish/>
                <w:sz w:val="20"/>
                <w:szCs w:val="20"/>
                <w:lang w:val="en-GB"/>
              </w:rPr>
              <w:t>(i)</w:t>
            </w:r>
            <w:r w:rsidRPr="007668B3">
              <w:rPr>
                <w:vanish/>
                <w:sz w:val="20"/>
                <w:szCs w:val="20"/>
              </w:rPr>
              <w:tab/>
            </w:r>
            <w:r w:rsidRPr="007668B3">
              <w:rPr>
                <w:vanish/>
                <w:sz w:val="20"/>
                <w:szCs w:val="20"/>
                <w:lang w:val="en-GB"/>
              </w:rPr>
              <w:t>a statutory auditor or an audit firm shall also establish appropriate and effective organisational and administrative arrangements for dealing with and recording incidents which have, or may have, serious consequences for the integrity of his, her or its statutory audit activities;</w:t>
            </w:r>
            <w:r w:rsidRPr="007668B3">
              <w:rPr>
                <w:rStyle w:val="tw4winMark"/>
                <w:color w:val="auto"/>
                <w:sz w:val="20"/>
                <w:szCs w:val="20"/>
              </w:rPr>
              <w:t>&lt;}0{&gt;</w:t>
            </w:r>
            <w:r w:rsidRPr="007668B3">
              <w:rPr>
                <w:sz w:val="20"/>
                <w:szCs w:val="20"/>
              </w:rPr>
              <w:t>з)</w:t>
            </w:r>
            <w:r w:rsidRPr="007668B3">
              <w:rPr>
                <w:sz w:val="20"/>
                <w:szCs w:val="20"/>
              </w:rPr>
              <w:tab/>
              <w:t>овлашћени ревизор или друштво за ревизију дужни су и да успоставе одговарајуће и делотворне организационе и административне аранжмане за решавање и евидентирање инцидената који имају или могу имати озбиљне последице по интегритет њихових активности у законској ревизији;</w:t>
            </w:r>
            <w:r w:rsidRPr="007668B3">
              <w:rPr>
                <w:rStyle w:val="tw4winMark"/>
                <w:color w:val="auto"/>
                <w:sz w:val="20"/>
                <w:szCs w:val="20"/>
              </w:rPr>
              <w:t>&lt;0}</w:t>
            </w:r>
          </w:p>
          <w:p w:rsidR="00996E33" w:rsidRPr="007668B3" w:rsidRDefault="00996E33" w:rsidP="0052151C">
            <w:pPr>
              <w:jc w:val="both"/>
              <w:rPr>
                <w:sz w:val="20"/>
                <w:szCs w:val="20"/>
              </w:rPr>
            </w:pPr>
            <w:r w:rsidRPr="007668B3">
              <w:rPr>
                <w:rStyle w:val="tw4winMark"/>
                <w:color w:val="auto"/>
                <w:sz w:val="20"/>
                <w:szCs w:val="20"/>
              </w:rPr>
              <w:t>{0&gt;</w:t>
            </w:r>
            <w:r w:rsidRPr="007668B3">
              <w:rPr>
                <w:vanish/>
                <w:sz w:val="20"/>
                <w:szCs w:val="20"/>
                <w:lang w:val="en-GB"/>
              </w:rPr>
              <w:t>(j) a statutory auditor or an audit firm shall have in place adequate remuneration policies, including profit-sharing policies, providing sufficient performance incentives to secure audit quality.</w:t>
            </w:r>
            <w:r w:rsidRPr="007668B3">
              <w:rPr>
                <w:rStyle w:val="tw4winMark"/>
                <w:color w:val="auto"/>
                <w:sz w:val="20"/>
                <w:szCs w:val="20"/>
              </w:rPr>
              <w:t>&lt;}0{&gt;</w:t>
            </w:r>
            <w:r w:rsidRPr="007668B3">
              <w:rPr>
                <w:sz w:val="20"/>
                <w:szCs w:val="20"/>
              </w:rPr>
              <w:t>и) овлашћени ревизор или друштво за ревизију дужни су да донесу одговарајуће политике у области накнада за рад, укључујући политике за поделу добити, којима се предвиђају довољни радни подстицаји да би се обезбедио квалитет ревизије.</w:t>
            </w:r>
            <w:r w:rsidRPr="007668B3">
              <w:rPr>
                <w:rStyle w:val="tw4winMark"/>
                <w:color w:val="auto"/>
                <w:sz w:val="20"/>
                <w:szCs w:val="20"/>
              </w:rPr>
              <w:t>&lt;0}{0&gt;</w:t>
            </w:r>
            <w:r w:rsidRPr="007668B3">
              <w:rPr>
                <w:sz w:val="20"/>
                <w:szCs w:val="20"/>
              </w:rPr>
              <w:t xml:space="preserve"> </w:t>
            </w:r>
            <w:r w:rsidRPr="007668B3">
              <w:rPr>
                <w:vanish/>
                <w:sz w:val="20"/>
                <w:szCs w:val="20"/>
                <w:lang w:val="en-GB"/>
              </w:rPr>
              <w:t>In particular, the amount of revenue that the statutory auditor or the audit firm derives from providing non-audit services to the audited entity shall not form part of the performance evaluation and remuneration of any person involved in, or able to influence the carrying out of, the audit;</w:t>
            </w:r>
            <w:r w:rsidRPr="007668B3">
              <w:rPr>
                <w:rStyle w:val="tw4winMark"/>
                <w:color w:val="auto"/>
                <w:sz w:val="20"/>
                <w:szCs w:val="20"/>
              </w:rPr>
              <w:t>&lt;}0{&gt;</w:t>
            </w:r>
            <w:r w:rsidRPr="007668B3">
              <w:rPr>
                <w:sz w:val="20"/>
                <w:szCs w:val="20"/>
              </w:rPr>
              <w:t>Нарочито, износ прихода који овлашћени ревизор или друштво за ревизију оствари из пружања неревиз</w:t>
            </w:r>
            <w:r w:rsidRPr="007668B3">
              <w:rPr>
                <w:sz w:val="20"/>
                <w:szCs w:val="20"/>
                <w:lang w:val="sr-Cyrl-CS"/>
              </w:rPr>
              <w:t>орских</w:t>
            </w:r>
            <w:r w:rsidRPr="007668B3">
              <w:rPr>
                <w:sz w:val="20"/>
                <w:szCs w:val="20"/>
              </w:rPr>
              <w:t xml:space="preserve"> услуга субјекту ревизије не представља саставни део провере рада и накнаде за рад лица које у њој учествује или је у могућности да утиче на обављање ревизије;</w:t>
            </w:r>
            <w:r w:rsidRPr="007668B3">
              <w:rPr>
                <w:rStyle w:val="tw4winMark"/>
                <w:color w:val="auto"/>
                <w:sz w:val="20"/>
                <w:szCs w:val="20"/>
              </w:rPr>
              <w:t>&lt;0}</w:t>
            </w:r>
          </w:p>
          <w:p w:rsidR="00996E33" w:rsidRPr="007668B3" w:rsidRDefault="00996E33" w:rsidP="0052151C">
            <w:pPr>
              <w:jc w:val="both"/>
              <w:rPr>
                <w:sz w:val="20"/>
                <w:szCs w:val="20"/>
              </w:rPr>
            </w:pPr>
            <w:r w:rsidRPr="007668B3">
              <w:rPr>
                <w:rStyle w:val="tw4winMark"/>
                <w:color w:val="auto"/>
                <w:sz w:val="20"/>
                <w:szCs w:val="20"/>
              </w:rPr>
              <w:t>{0&gt;</w:t>
            </w:r>
            <w:r w:rsidRPr="007668B3">
              <w:rPr>
                <w:vanish/>
                <w:sz w:val="20"/>
                <w:szCs w:val="20"/>
                <w:lang w:val="en-GB"/>
              </w:rPr>
              <w:t>(k) a statutory auditor or an audit firm shall monitor and evaluate the adequacy and effectiveness of his, her or its systems, internal quality control mechanisms and arrangements established in accordance with this Directive and, where applicable, Regulation (EU) No 537/2014 and take appropriate measures to address any deficiencies.</w:t>
            </w:r>
            <w:r w:rsidRPr="007668B3">
              <w:rPr>
                <w:rStyle w:val="tw4winMark"/>
                <w:color w:val="auto"/>
                <w:sz w:val="20"/>
                <w:szCs w:val="20"/>
              </w:rPr>
              <w:t>&lt;}71{&gt;</w:t>
            </w:r>
            <w:r w:rsidRPr="007668B3">
              <w:rPr>
                <w:sz w:val="20"/>
                <w:szCs w:val="20"/>
              </w:rPr>
              <w:t xml:space="preserve">ј) овлашћени ревизор или друштво за ревизију дужни су да прате и проверавају адекватност и делотворност својих интерних система контроле квалитета и </w:t>
            </w:r>
            <w:r w:rsidRPr="007668B3">
              <w:rPr>
                <w:sz w:val="20"/>
                <w:szCs w:val="20"/>
              </w:rPr>
              <w:lastRenderedPageBreak/>
              <w:t>аранжмана успостављених у складу са овом директивом и, када је то релевантно, Уредбом (ЕУ) број 537/2014 и да предузимају одговарајуће мере ради отклањања евентуалних недостатака.</w:t>
            </w:r>
            <w:r w:rsidRPr="007668B3">
              <w:rPr>
                <w:rStyle w:val="tw4winMark"/>
                <w:color w:val="auto"/>
                <w:sz w:val="20"/>
                <w:szCs w:val="20"/>
              </w:rPr>
              <w:t>&lt;0}{0&gt;</w:t>
            </w:r>
            <w:r w:rsidRPr="007668B3">
              <w:rPr>
                <w:sz w:val="20"/>
                <w:szCs w:val="20"/>
              </w:rPr>
              <w:t xml:space="preserve"> </w:t>
            </w:r>
            <w:r w:rsidRPr="007668B3">
              <w:rPr>
                <w:vanish/>
                <w:sz w:val="20"/>
                <w:szCs w:val="20"/>
                <w:lang w:val="en-GB"/>
              </w:rPr>
              <w:t>A statutory auditor or an audit firm shall in particular carry out an annual evaluation of the internal quality control system, referred to in point (g).</w:t>
            </w:r>
            <w:r w:rsidRPr="007668B3">
              <w:rPr>
                <w:rStyle w:val="tw4winMark"/>
                <w:color w:val="auto"/>
                <w:sz w:val="20"/>
                <w:szCs w:val="20"/>
              </w:rPr>
              <w:t>&lt;}65{&gt;</w:t>
            </w:r>
            <w:r w:rsidRPr="007668B3">
              <w:rPr>
                <w:sz w:val="20"/>
                <w:szCs w:val="20"/>
              </w:rPr>
              <w:t>Овлашћени ревизор или друштво за ревизију дужни су, нарочито, да обављају годишњу проверу интерних система контроле квалитета из тачке е).</w:t>
            </w:r>
            <w:r w:rsidRPr="007668B3">
              <w:rPr>
                <w:rStyle w:val="tw4winMark"/>
                <w:color w:val="auto"/>
                <w:sz w:val="20"/>
                <w:szCs w:val="20"/>
              </w:rPr>
              <w:t>&lt;0}{0&gt;</w:t>
            </w:r>
            <w:r w:rsidRPr="007668B3">
              <w:rPr>
                <w:sz w:val="20"/>
                <w:szCs w:val="20"/>
              </w:rPr>
              <w:t xml:space="preserve"> </w:t>
            </w:r>
            <w:r w:rsidRPr="007668B3">
              <w:rPr>
                <w:vanish/>
                <w:sz w:val="20"/>
                <w:szCs w:val="20"/>
                <w:lang w:val="en-GB"/>
              </w:rPr>
              <w:t>A statutory auditor or an audit firm shall keep records of the findings of that evaluation and any proposed measure to modify the internal quality control system.</w:t>
            </w:r>
            <w:r w:rsidRPr="007668B3">
              <w:rPr>
                <w:rStyle w:val="tw4winMark"/>
                <w:color w:val="auto"/>
                <w:sz w:val="20"/>
                <w:szCs w:val="20"/>
              </w:rPr>
              <w:t>&lt;}64{&gt;</w:t>
            </w:r>
            <w:r w:rsidRPr="007668B3">
              <w:rPr>
                <w:sz w:val="20"/>
                <w:szCs w:val="20"/>
              </w:rPr>
              <w:t>Овлашћени ревизор или друштво за ревизију дужни су да воде евиденцију о резултатима те провере и о предложеним мерама за измену интерног система контроле квалитета.</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policies and procedures referred to in the first subparagraph shall be documented and communicated to the</w:t>
            </w:r>
            <w:r w:rsidRPr="007668B3">
              <w:rPr>
                <w:rStyle w:val="tw4winMark"/>
                <w:color w:val="auto"/>
                <w:sz w:val="20"/>
                <w:szCs w:val="20"/>
              </w:rPr>
              <w:t>&lt;}62{&gt;</w:t>
            </w:r>
            <w:r w:rsidRPr="007668B3">
              <w:rPr>
                <w:sz w:val="20"/>
                <w:szCs w:val="20"/>
              </w:rPr>
              <w:t>Политике и процедуре из првог подстава морају се документовати и саопштити</w:t>
            </w:r>
            <w:r w:rsidRPr="007668B3">
              <w:rPr>
                <w:rStyle w:val="tw4winMark"/>
                <w:color w:val="auto"/>
                <w:sz w:val="20"/>
                <w:szCs w:val="20"/>
              </w:rPr>
              <w:t>&lt;0}</w:t>
            </w:r>
          </w:p>
          <w:p w:rsidR="00996E33" w:rsidRPr="007668B3" w:rsidRDefault="00996E33" w:rsidP="00996E33">
            <w:pPr>
              <w:jc w:val="both"/>
              <w:rPr>
                <w:sz w:val="20"/>
                <w:szCs w:val="20"/>
                <w:lang w:val="sr-Cyrl-CS"/>
              </w:rPr>
            </w:pPr>
            <w:r w:rsidRPr="007668B3">
              <w:rPr>
                <w:rStyle w:val="tw4winMark"/>
                <w:color w:val="auto"/>
                <w:sz w:val="20"/>
                <w:szCs w:val="20"/>
              </w:rPr>
              <w:t>{0&gt;</w:t>
            </w:r>
            <w:r w:rsidRPr="007668B3">
              <w:rPr>
                <w:vanish/>
                <w:sz w:val="20"/>
                <w:szCs w:val="20"/>
                <w:lang w:val="en-GB"/>
              </w:rPr>
              <w:t>employees of the statutory auditor or the audit firm.</w:t>
            </w:r>
            <w:r w:rsidRPr="007668B3">
              <w:rPr>
                <w:rStyle w:val="tw4winMark"/>
                <w:color w:val="auto"/>
                <w:sz w:val="20"/>
                <w:szCs w:val="20"/>
              </w:rPr>
              <w:t>&lt;}0{&gt;</w:t>
            </w:r>
            <w:r w:rsidRPr="007668B3">
              <w:rPr>
                <w:sz w:val="20"/>
                <w:szCs w:val="20"/>
              </w:rPr>
              <w:t>запосленима овлашћеног ревизора односно друштва за ревизију.</w:t>
            </w:r>
          </w:p>
          <w:p w:rsidR="00996E33" w:rsidRPr="007668B3" w:rsidRDefault="00996E33" w:rsidP="00996E33">
            <w:pPr>
              <w:jc w:val="both"/>
              <w:rPr>
                <w:sz w:val="20"/>
                <w:szCs w:val="20"/>
              </w:rPr>
            </w:pP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Member States may provide simplified requirements for the audits referred in points (b) and (c) of point 1 of Article 2.</w:t>
            </w:r>
            <w:r w:rsidRPr="007668B3">
              <w:rPr>
                <w:rStyle w:val="tw4winMark"/>
                <w:color w:val="auto"/>
                <w:sz w:val="20"/>
                <w:szCs w:val="20"/>
              </w:rPr>
              <w:t>&lt;}0{&gt;</w:t>
            </w:r>
            <w:r w:rsidRPr="007668B3">
              <w:rPr>
                <w:sz w:val="20"/>
                <w:szCs w:val="20"/>
              </w:rPr>
              <w:t>Државе чланице могу предвидети поједностављене захтеве за ревизију из члана 2. тачка 1. тач. б) и в).</w:t>
            </w:r>
            <w:r w:rsidRPr="007668B3">
              <w:rPr>
                <w:rStyle w:val="tw4winMark"/>
                <w:color w:val="auto"/>
                <w:sz w:val="20"/>
                <w:szCs w:val="20"/>
              </w:rPr>
              <w:t>&lt;0}</w:t>
            </w:r>
          </w:p>
          <w:p w:rsidR="00996E33" w:rsidRPr="007668B3" w:rsidRDefault="00996E33" w:rsidP="00996E33">
            <w:pPr>
              <w:jc w:val="both"/>
              <w:rPr>
                <w:sz w:val="20"/>
                <w:szCs w:val="20"/>
                <w:lang w:val="ru-RU"/>
              </w:rPr>
            </w:pPr>
            <w:r w:rsidRPr="007668B3">
              <w:rPr>
                <w:rStyle w:val="tw4winMark"/>
                <w:color w:val="auto"/>
                <w:sz w:val="20"/>
                <w:szCs w:val="20"/>
              </w:rPr>
              <w:t>{0&gt;</w:t>
            </w:r>
            <w:r w:rsidRPr="007668B3">
              <w:rPr>
                <w:vanish/>
                <w:sz w:val="20"/>
                <w:szCs w:val="20"/>
                <w:lang w:val="en-GB"/>
              </w:rPr>
              <w:t>Any outsourcing of audit functions as referred to in point (d) of this paragraph shall not affect the responsibility of the statutory auditor or the audit firm towards the audited entity.</w:t>
            </w:r>
            <w:r w:rsidRPr="007668B3">
              <w:rPr>
                <w:rStyle w:val="tw4winMark"/>
                <w:color w:val="auto"/>
                <w:sz w:val="20"/>
                <w:szCs w:val="20"/>
              </w:rPr>
              <w:t>&lt;}0{&gt;</w:t>
            </w:r>
            <w:r w:rsidRPr="007668B3">
              <w:rPr>
                <w:sz w:val="20"/>
                <w:szCs w:val="20"/>
              </w:rPr>
              <w:t>Ангажовање спољних сарадника за функције ревизије из тачке г) овог става не утиче на одговорност овлашћеног ревизора или друштва за ревизију према субјекту ревизије.</w:t>
            </w:r>
          </w:p>
        </w:tc>
        <w:tc>
          <w:tcPr>
            <w:tcW w:w="407" w:type="pct"/>
            <w:shd w:val="clear" w:color="auto" w:fill="auto"/>
          </w:tcPr>
          <w:p w:rsidR="00996E33" w:rsidRPr="006777DF" w:rsidRDefault="006777DF" w:rsidP="00996E33">
            <w:pPr>
              <w:rPr>
                <w:sz w:val="20"/>
                <w:szCs w:val="20"/>
                <w:lang w:val="sr-Cyrl-CS"/>
              </w:rPr>
            </w:pPr>
            <w:r w:rsidRPr="006777DF">
              <w:rPr>
                <w:sz w:val="20"/>
                <w:szCs w:val="20"/>
                <w:lang w:val="sr-Cyrl-CS"/>
              </w:rPr>
              <w:lastRenderedPageBreak/>
              <w:t>20.</w:t>
            </w:r>
            <w:r>
              <w:rPr>
                <w:sz w:val="20"/>
                <w:szCs w:val="20"/>
                <w:lang w:val="sr-Cyrl-CS"/>
              </w:rPr>
              <w:t>1-2.</w:t>
            </w:r>
          </w:p>
        </w:tc>
        <w:tc>
          <w:tcPr>
            <w:tcW w:w="1627" w:type="pct"/>
            <w:shd w:val="clear" w:color="auto" w:fill="auto"/>
          </w:tcPr>
          <w:p w:rsidR="00EE6928" w:rsidRPr="00EE6928" w:rsidRDefault="00EE6928" w:rsidP="00EE6928">
            <w:pPr>
              <w:jc w:val="both"/>
              <w:rPr>
                <w:bCs/>
                <w:noProof/>
                <w:sz w:val="20"/>
                <w:szCs w:val="20"/>
                <w:lang w:val="sr-Latn-CS"/>
              </w:rPr>
            </w:pPr>
            <w:r>
              <w:rPr>
                <w:bCs/>
                <w:noProof/>
                <w:sz w:val="20"/>
                <w:szCs w:val="20"/>
                <w:lang w:val="sr-Latn-CS"/>
              </w:rPr>
              <w:t xml:space="preserve">              </w:t>
            </w:r>
            <w:r w:rsidRPr="00EE6928">
              <w:rPr>
                <w:bCs/>
                <w:noProof/>
                <w:sz w:val="20"/>
                <w:szCs w:val="20"/>
                <w:lang w:val="sr-Latn-CS"/>
              </w:rPr>
              <w:t xml:space="preserve">Друштво за ревизију </w:t>
            </w:r>
            <w:r w:rsidRPr="00EE6928">
              <w:rPr>
                <w:bCs/>
                <w:noProof/>
                <w:sz w:val="20"/>
                <w:szCs w:val="20"/>
                <w:lang w:val="sr-Cyrl-RS"/>
              </w:rPr>
              <w:t xml:space="preserve">дужно је </w:t>
            </w:r>
            <w:r w:rsidRPr="00EE6928">
              <w:rPr>
                <w:bCs/>
                <w:noProof/>
                <w:sz w:val="20"/>
                <w:szCs w:val="20"/>
                <w:lang w:val="sr-Latn-CS"/>
              </w:rPr>
              <w:t>да испуни следеће захтеве у погледу организације:</w:t>
            </w:r>
          </w:p>
          <w:p w:rsidR="00EE6928" w:rsidRPr="00EE6928" w:rsidRDefault="00EE6928" w:rsidP="00EE6928">
            <w:pPr>
              <w:ind w:firstLine="720"/>
              <w:jc w:val="both"/>
              <w:rPr>
                <w:bCs/>
                <w:noProof/>
                <w:sz w:val="20"/>
                <w:szCs w:val="20"/>
                <w:lang w:val="sr-Latn-CS"/>
              </w:rPr>
            </w:pPr>
            <w:r w:rsidRPr="00EE6928">
              <w:rPr>
                <w:bCs/>
                <w:noProof/>
                <w:sz w:val="20"/>
                <w:szCs w:val="20"/>
                <w:lang w:val="sr-Latn-CS"/>
              </w:rPr>
              <w:t xml:space="preserve">1) утврди одговарајуће политике и процедуре да би се обезбедило да се власници или акционари друштва за ревизију, као и директор, односно органи управљања и надзора тог друштва, не мешају у обављање законске ревизије на било који начин којим се угрожава независност и објективност </w:t>
            </w:r>
            <w:r w:rsidRPr="00EE6928">
              <w:rPr>
                <w:bCs/>
                <w:noProof/>
                <w:sz w:val="20"/>
                <w:szCs w:val="20"/>
                <w:lang w:val="sr-Cyrl-RS"/>
              </w:rPr>
              <w:t xml:space="preserve">лиценцираног </w:t>
            </w:r>
            <w:r w:rsidRPr="00EE6928">
              <w:rPr>
                <w:bCs/>
                <w:noProof/>
                <w:sz w:val="20"/>
                <w:szCs w:val="20"/>
                <w:lang w:val="sr-Latn-CS"/>
              </w:rPr>
              <w:t>овлашћеног ревизора, који обавља законску ревизију у име друштва за ревизију;</w:t>
            </w:r>
          </w:p>
          <w:p w:rsidR="00EE6928" w:rsidRPr="00EE6928" w:rsidRDefault="00EE6928" w:rsidP="00EE6928">
            <w:pPr>
              <w:ind w:firstLine="720"/>
              <w:jc w:val="both"/>
              <w:rPr>
                <w:bCs/>
                <w:noProof/>
                <w:sz w:val="20"/>
                <w:szCs w:val="20"/>
                <w:lang w:val="sr-Latn-CS"/>
              </w:rPr>
            </w:pPr>
            <w:r w:rsidRPr="00EE6928">
              <w:rPr>
                <w:bCs/>
                <w:noProof/>
                <w:sz w:val="20"/>
                <w:szCs w:val="20"/>
                <w:lang w:val="sr-Latn-CS"/>
              </w:rPr>
              <w:lastRenderedPageBreak/>
              <w:t xml:space="preserve">2) има поуздане административне и рачуноводствене процедуре, механизме интерне контроле квалитета, делотворне процедуре за процену ризика и делотворне контролне и заштитне механизме који се односе на системе за обраду информација. </w:t>
            </w:r>
            <w:r w:rsidRPr="00EE6928">
              <w:rPr>
                <w:bCs/>
                <w:noProof/>
                <w:sz w:val="20"/>
                <w:szCs w:val="20"/>
                <w:lang w:val="sr-Cyrl-RS"/>
              </w:rPr>
              <w:t>М</w:t>
            </w:r>
            <w:r w:rsidRPr="00EE6928">
              <w:rPr>
                <w:bCs/>
                <w:noProof/>
                <w:sz w:val="20"/>
                <w:szCs w:val="20"/>
                <w:lang w:val="sr-Latn-CS"/>
              </w:rPr>
              <w:t>еханизми интерне контроле квалитета морају бити осмишљени тако да обезбеде усклађеност са одлукама и процедурама на свим нивоима тог друштва за ревизију;</w:t>
            </w:r>
          </w:p>
          <w:p w:rsidR="00EE6928" w:rsidRPr="00EE6928" w:rsidRDefault="00EE6928" w:rsidP="00EE6928">
            <w:pPr>
              <w:ind w:firstLine="720"/>
              <w:jc w:val="both"/>
              <w:rPr>
                <w:bCs/>
                <w:noProof/>
                <w:sz w:val="20"/>
                <w:szCs w:val="20"/>
                <w:lang w:val="sr-Latn-CS"/>
              </w:rPr>
            </w:pPr>
            <w:r w:rsidRPr="00EE6928">
              <w:rPr>
                <w:bCs/>
                <w:noProof/>
                <w:sz w:val="20"/>
                <w:szCs w:val="20"/>
                <w:lang w:val="en-GB"/>
              </w:rPr>
              <w:t>3)</w:t>
            </w:r>
            <w:r w:rsidRPr="00EE6928">
              <w:rPr>
                <w:bCs/>
                <w:noProof/>
                <w:sz w:val="20"/>
                <w:szCs w:val="20"/>
                <w:lang w:val="sr-Latn-CS"/>
              </w:rPr>
              <w:t xml:space="preserve"> </w:t>
            </w:r>
            <w:r w:rsidRPr="00EE6928">
              <w:rPr>
                <w:bCs/>
                <w:noProof/>
                <w:sz w:val="20"/>
                <w:szCs w:val="20"/>
                <w:lang w:val="sr-Cyrl-CS"/>
              </w:rPr>
              <w:t>успостав</w:t>
            </w:r>
            <w:r w:rsidRPr="00EE6928">
              <w:rPr>
                <w:bCs/>
                <w:noProof/>
                <w:sz w:val="20"/>
                <w:szCs w:val="20"/>
              </w:rPr>
              <w:t>и</w:t>
            </w:r>
            <w:r w:rsidRPr="00EE6928">
              <w:rPr>
                <w:bCs/>
                <w:noProof/>
                <w:sz w:val="20"/>
                <w:szCs w:val="20"/>
                <w:lang w:val="sr-Latn-CS"/>
              </w:rPr>
              <w:t xml:space="preserve"> одговарајуће политике и процедуре којим ће се обезбедити да њихови запослени и сва друг</w:t>
            </w:r>
            <w:r w:rsidRPr="00EE6928">
              <w:rPr>
                <w:bCs/>
                <w:noProof/>
                <w:sz w:val="20"/>
                <w:szCs w:val="20"/>
                <w:lang w:val="sr-Cyrl-CS"/>
              </w:rPr>
              <w:t>а</w:t>
            </w:r>
            <w:r w:rsidRPr="00EE6928">
              <w:rPr>
                <w:bCs/>
                <w:noProof/>
                <w:sz w:val="20"/>
                <w:szCs w:val="20"/>
                <w:lang w:val="sr-Latn-CS"/>
              </w:rPr>
              <w:t xml:space="preserve"> физичк</w:t>
            </w:r>
            <w:r w:rsidRPr="00EE6928">
              <w:rPr>
                <w:bCs/>
                <w:noProof/>
                <w:sz w:val="20"/>
                <w:szCs w:val="20"/>
                <w:lang w:val="sr-Cyrl-CS"/>
              </w:rPr>
              <w:t>а</w:t>
            </w:r>
            <w:r w:rsidRPr="00EE6928">
              <w:rPr>
                <w:bCs/>
                <w:noProof/>
                <w:sz w:val="20"/>
                <w:szCs w:val="20"/>
                <w:lang w:val="sr-Latn-CS"/>
              </w:rPr>
              <w:t xml:space="preserve"> лиц</w:t>
            </w:r>
            <w:r w:rsidRPr="00EE6928">
              <w:rPr>
                <w:bCs/>
                <w:noProof/>
                <w:sz w:val="20"/>
                <w:szCs w:val="20"/>
                <w:lang w:val="sr-Cyrl-CS"/>
              </w:rPr>
              <w:t>а</w:t>
            </w:r>
            <w:r w:rsidRPr="00EE6928">
              <w:rPr>
                <w:bCs/>
                <w:noProof/>
                <w:sz w:val="20"/>
                <w:szCs w:val="20"/>
                <w:lang w:val="sr-Latn-CS"/>
              </w:rPr>
              <w:t xml:space="preserve"> чије се услуге стављају на њихово располагање или под њихову контролу и који су директно укључени у активности законске ревизије, имају одговарајуће знање и искуство за обављање дужности које су им поверене;</w:t>
            </w:r>
          </w:p>
          <w:p w:rsidR="00EE6928" w:rsidRPr="00EE6928" w:rsidRDefault="00EE6928" w:rsidP="00EE6928">
            <w:pPr>
              <w:ind w:firstLine="720"/>
              <w:jc w:val="both"/>
              <w:rPr>
                <w:bCs/>
                <w:noProof/>
                <w:sz w:val="20"/>
                <w:szCs w:val="20"/>
                <w:lang w:val="sr-Latn-CS"/>
              </w:rPr>
            </w:pPr>
            <w:r w:rsidRPr="00EE6928">
              <w:rPr>
                <w:bCs/>
                <w:noProof/>
                <w:sz w:val="20"/>
                <w:szCs w:val="20"/>
                <w:lang w:val="en-GB"/>
              </w:rPr>
              <w:t>4)</w:t>
            </w:r>
            <w:r w:rsidRPr="00EE6928">
              <w:rPr>
                <w:bCs/>
                <w:noProof/>
                <w:sz w:val="20"/>
                <w:szCs w:val="20"/>
                <w:lang w:val="sr-Latn-CS"/>
              </w:rPr>
              <w:t xml:space="preserve"> </w:t>
            </w:r>
            <w:r w:rsidRPr="00EE6928">
              <w:rPr>
                <w:bCs/>
                <w:noProof/>
                <w:sz w:val="20"/>
                <w:szCs w:val="20"/>
                <w:lang w:val="sr-Cyrl-CS"/>
              </w:rPr>
              <w:t>успостав</w:t>
            </w:r>
            <w:r w:rsidRPr="00EE6928">
              <w:rPr>
                <w:bCs/>
                <w:noProof/>
                <w:sz w:val="20"/>
                <w:szCs w:val="20"/>
              </w:rPr>
              <w:t xml:space="preserve">и </w:t>
            </w:r>
            <w:r w:rsidRPr="00EE6928">
              <w:rPr>
                <w:bCs/>
                <w:noProof/>
                <w:sz w:val="20"/>
                <w:szCs w:val="20"/>
                <w:lang w:val="sr-Latn-CS"/>
              </w:rPr>
              <w:t xml:space="preserve">одговарајуће политике и процедуре којим ће се обезбедити да се </w:t>
            </w:r>
            <w:r w:rsidRPr="00535700">
              <w:rPr>
                <w:bCs/>
                <w:noProof/>
                <w:sz w:val="20"/>
                <w:szCs w:val="20"/>
                <w:lang w:val="sr-Cyrl-RS"/>
              </w:rPr>
              <w:t xml:space="preserve">ангажовање стручних лица </w:t>
            </w:r>
            <w:r w:rsidRPr="00EE6928">
              <w:rPr>
                <w:bCs/>
                <w:noProof/>
                <w:sz w:val="20"/>
                <w:szCs w:val="20"/>
                <w:lang w:val="sr-Latn-CS"/>
              </w:rPr>
              <w:t>из специфичних области у смислу члана 35. овог закона, не врши на начин којим ће се нарушити квалитет интерне контроле квалитета код друштва за ревизију и способност надлежних органа да обављају надзор над радом друштва за ревизију у погледу испуњавања обавеза прописаних овим законом;</w:t>
            </w:r>
          </w:p>
          <w:p w:rsidR="00EE6928" w:rsidRPr="00EE6928" w:rsidRDefault="00EE6928" w:rsidP="00EE6928">
            <w:pPr>
              <w:ind w:firstLine="720"/>
              <w:jc w:val="both"/>
              <w:rPr>
                <w:bCs/>
                <w:noProof/>
                <w:sz w:val="20"/>
                <w:szCs w:val="20"/>
                <w:lang w:val="sr-Latn-CS"/>
              </w:rPr>
            </w:pPr>
            <w:r w:rsidRPr="00EE6928">
              <w:rPr>
                <w:bCs/>
                <w:noProof/>
                <w:sz w:val="20"/>
                <w:szCs w:val="20"/>
                <w:lang w:val="en-GB"/>
              </w:rPr>
              <w:t>5)</w:t>
            </w:r>
            <w:r w:rsidRPr="00EE6928">
              <w:rPr>
                <w:bCs/>
                <w:noProof/>
                <w:sz w:val="20"/>
                <w:szCs w:val="20"/>
                <w:lang w:val="sr-Latn-CS"/>
              </w:rPr>
              <w:t xml:space="preserve"> успостави одговарајуће и делотворне организационе и пословне процедуре ради спречавања, утврђивања, отклањања или управљања и обелодањивања евентуалних претњи по њихову независност као што је наведено у чл. 4</w:t>
            </w:r>
            <w:r w:rsidRPr="00EE6928">
              <w:rPr>
                <w:bCs/>
                <w:noProof/>
                <w:sz w:val="20"/>
                <w:szCs w:val="20"/>
                <w:lang w:val="sr-Cyrl-RS"/>
              </w:rPr>
              <w:t>4</w:t>
            </w:r>
            <w:r w:rsidRPr="00EE6928">
              <w:rPr>
                <w:bCs/>
                <w:noProof/>
                <w:sz w:val="20"/>
                <w:szCs w:val="20"/>
                <w:lang w:val="sr-Latn-CS"/>
              </w:rPr>
              <w:t>. до 4</w:t>
            </w:r>
            <w:r w:rsidRPr="00EE6928">
              <w:rPr>
                <w:bCs/>
                <w:noProof/>
                <w:sz w:val="20"/>
                <w:szCs w:val="20"/>
                <w:lang w:val="sr-Cyrl-RS"/>
              </w:rPr>
              <w:t>8</w:t>
            </w:r>
            <w:r w:rsidRPr="00EE6928">
              <w:rPr>
                <w:bCs/>
                <w:noProof/>
                <w:sz w:val="20"/>
                <w:szCs w:val="20"/>
                <w:lang w:val="sr-Latn-CS"/>
              </w:rPr>
              <w:t xml:space="preserve">. и чл. </w:t>
            </w:r>
            <w:r w:rsidRPr="00EE6928">
              <w:rPr>
                <w:bCs/>
                <w:noProof/>
                <w:sz w:val="20"/>
                <w:szCs w:val="20"/>
                <w:lang w:val="sr-Cyrl-RS"/>
              </w:rPr>
              <w:t>50</w:t>
            </w:r>
            <w:r w:rsidRPr="00EE6928">
              <w:rPr>
                <w:bCs/>
                <w:noProof/>
                <w:sz w:val="20"/>
                <w:szCs w:val="20"/>
                <w:lang w:val="sr-Latn-CS"/>
              </w:rPr>
              <w:t>.</w:t>
            </w:r>
            <w:r w:rsidRPr="00EE6928">
              <w:rPr>
                <w:bCs/>
                <w:noProof/>
                <w:sz w:val="20"/>
                <w:szCs w:val="20"/>
                <w:lang w:val="sr-Cyrl-RS"/>
              </w:rPr>
              <w:t xml:space="preserve"> до</w:t>
            </w:r>
            <w:r w:rsidRPr="00EE6928">
              <w:rPr>
                <w:bCs/>
                <w:noProof/>
                <w:sz w:val="20"/>
                <w:szCs w:val="20"/>
                <w:lang w:val="sr-Latn-CS"/>
              </w:rPr>
              <w:t xml:space="preserve"> 5</w:t>
            </w:r>
            <w:r w:rsidRPr="00EE6928">
              <w:rPr>
                <w:bCs/>
                <w:noProof/>
                <w:sz w:val="20"/>
                <w:szCs w:val="20"/>
                <w:lang w:val="sr-Cyrl-RS"/>
              </w:rPr>
              <w:t>2</w:t>
            </w:r>
            <w:r w:rsidRPr="00EE6928">
              <w:rPr>
                <w:bCs/>
                <w:noProof/>
                <w:sz w:val="20"/>
                <w:szCs w:val="20"/>
                <w:lang w:val="sr-Latn-CS"/>
              </w:rPr>
              <w:t>. овог закона;</w:t>
            </w:r>
          </w:p>
          <w:p w:rsidR="00EE6928" w:rsidRPr="00EE6928" w:rsidRDefault="00EE6928" w:rsidP="00EE6928">
            <w:pPr>
              <w:ind w:firstLine="720"/>
              <w:jc w:val="both"/>
              <w:rPr>
                <w:bCs/>
                <w:noProof/>
                <w:sz w:val="20"/>
                <w:szCs w:val="20"/>
                <w:lang w:val="sr-Latn-CS"/>
              </w:rPr>
            </w:pPr>
            <w:r w:rsidRPr="00EE6928">
              <w:rPr>
                <w:bCs/>
                <w:noProof/>
                <w:sz w:val="20"/>
                <w:szCs w:val="20"/>
                <w:lang w:val="en-GB"/>
              </w:rPr>
              <w:t>6)</w:t>
            </w:r>
            <w:r w:rsidRPr="00EE6928">
              <w:rPr>
                <w:bCs/>
                <w:noProof/>
                <w:sz w:val="20"/>
                <w:szCs w:val="20"/>
                <w:lang w:val="sr-Latn-CS"/>
              </w:rPr>
              <w:t xml:space="preserve"> </w:t>
            </w:r>
            <w:r w:rsidRPr="00EE6928">
              <w:rPr>
                <w:bCs/>
                <w:noProof/>
                <w:sz w:val="20"/>
                <w:szCs w:val="20"/>
                <w:lang w:val="sr-Cyrl-CS"/>
              </w:rPr>
              <w:t>успостав</w:t>
            </w:r>
            <w:r w:rsidRPr="00EE6928">
              <w:rPr>
                <w:bCs/>
                <w:noProof/>
                <w:sz w:val="20"/>
                <w:szCs w:val="20"/>
              </w:rPr>
              <w:t xml:space="preserve">и </w:t>
            </w:r>
            <w:r w:rsidRPr="00EE6928">
              <w:rPr>
                <w:bCs/>
                <w:noProof/>
                <w:sz w:val="20"/>
                <w:szCs w:val="20"/>
                <w:lang w:val="sr-Latn-CS"/>
              </w:rPr>
              <w:t xml:space="preserve">одговарајуће политике и процедуре за обављање законских ревизија, обуку запослених, надзор и контролу њихових </w:t>
            </w:r>
            <w:r w:rsidRPr="00EE6928">
              <w:rPr>
                <w:bCs/>
                <w:noProof/>
                <w:sz w:val="20"/>
                <w:szCs w:val="20"/>
                <w:lang w:val="sr-Latn-CS"/>
              </w:rPr>
              <w:lastRenderedPageBreak/>
              <w:t>активности и организацију структуре радне документације како је наведено у члану 37. овог закона;</w:t>
            </w:r>
          </w:p>
          <w:p w:rsidR="00EE6928" w:rsidRPr="00EE6928" w:rsidRDefault="00EE6928" w:rsidP="00EE6928">
            <w:pPr>
              <w:ind w:firstLine="720"/>
              <w:jc w:val="both"/>
              <w:rPr>
                <w:bCs/>
                <w:noProof/>
                <w:sz w:val="20"/>
                <w:szCs w:val="20"/>
                <w:lang w:val="sr-Latn-CS"/>
              </w:rPr>
            </w:pPr>
            <w:r w:rsidRPr="00EE6928">
              <w:rPr>
                <w:bCs/>
                <w:noProof/>
                <w:sz w:val="20"/>
                <w:szCs w:val="20"/>
                <w:lang w:val="en-GB"/>
              </w:rPr>
              <w:t>7)</w:t>
            </w:r>
            <w:r w:rsidRPr="00EE6928">
              <w:rPr>
                <w:bCs/>
                <w:noProof/>
                <w:sz w:val="20"/>
                <w:szCs w:val="20"/>
                <w:lang w:val="sr-Latn-CS"/>
              </w:rPr>
              <w:t xml:space="preserve"> успостави интерни систем контроле квалитета да би се обезбедио квалитет законске ревизије. Систем контроле квалитета мора да обухвати, као минимум, политике и процедуре описане у тачки 6) овог члана. У случају друштва за ревизију, одговорност за интерни систем контроле квалитета је на лицу које је квалификовано као лиценцирани овлашћени ревизор;</w:t>
            </w:r>
          </w:p>
          <w:p w:rsidR="00EE6928" w:rsidRPr="00EE6928" w:rsidRDefault="00EE6928" w:rsidP="00EE6928">
            <w:pPr>
              <w:ind w:firstLine="720"/>
              <w:jc w:val="both"/>
              <w:rPr>
                <w:bCs/>
                <w:noProof/>
                <w:sz w:val="20"/>
                <w:szCs w:val="20"/>
                <w:lang w:val="sr-Latn-CS"/>
              </w:rPr>
            </w:pPr>
            <w:r w:rsidRPr="00EE6928">
              <w:rPr>
                <w:bCs/>
                <w:noProof/>
                <w:sz w:val="20"/>
                <w:szCs w:val="20"/>
                <w:lang w:val="en-GB"/>
              </w:rPr>
              <w:t xml:space="preserve">8) </w:t>
            </w:r>
            <w:r w:rsidRPr="00EE6928">
              <w:rPr>
                <w:bCs/>
                <w:noProof/>
                <w:sz w:val="20"/>
                <w:szCs w:val="20"/>
                <w:lang w:val="sr-Latn-CS"/>
              </w:rPr>
              <w:t>користи одговарајуће системе, ресурсе и процедуре да би се обезбедио континуитет и редовност у обављању њихових активности у законској ревизији;</w:t>
            </w:r>
          </w:p>
          <w:p w:rsidR="00EE6928" w:rsidRPr="00EE6928" w:rsidRDefault="00EE6928" w:rsidP="00EE6928">
            <w:pPr>
              <w:ind w:firstLine="720"/>
              <w:jc w:val="both"/>
              <w:rPr>
                <w:bCs/>
                <w:noProof/>
                <w:sz w:val="20"/>
                <w:szCs w:val="20"/>
                <w:lang w:val="sr-Latn-CS"/>
              </w:rPr>
            </w:pPr>
            <w:r w:rsidRPr="00EE6928">
              <w:rPr>
                <w:bCs/>
                <w:noProof/>
                <w:sz w:val="20"/>
                <w:szCs w:val="20"/>
                <w:lang w:val="en-GB"/>
              </w:rPr>
              <w:t xml:space="preserve">9) </w:t>
            </w:r>
            <w:r w:rsidRPr="00EE6928">
              <w:rPr>
                <w:bCs/>
                <w:noProof/>
                <w:sz w:val="20"/>
                <w:szCs w:val="20"/>
                <w:lang w:val="sr-Latn-CS"/>
              </w:rPr>
              <w:t>успостави одговарајуће и делотворне организационе процедуре за решавање и евидентирање инцидената који имају или могу имати озбиљне последице по интегритет активности друштва у обављању законске ревизије;</w:t>
            </w:r>
          </w:p>
          <w:p w:rsidR="00EE6928" w:rsidRPr="00EE6928" w:rsidRDefault="00EE6928" w:rsidP="00EE6928">
            <w:pPr>
              <w:ind w:firstLine="720"/>
              <w:jc w:val="both"/>
              <w:rPr>
                <w:bCs/>
                <w:noProof/>
                <w:sz w:val="20"/>
                <w:szCs w:val="20"/>
                <w:lang w:val="sr-Latn-CS"/>
              </w:rPr>
            </w:pPr>
            <w:r w:rsidRPr="00EE6928">
              <w:rPr>
                <w:bCs/>
                <w:noProof/>
                <w:sz w:val="20"/>
                <w:szCs w:val="20"/>
                <w:lang w:val="sr-Latn-CS"/>
              </w:rPr>
              <w:t>10) донесе одговарајуће политике у области накнада за рад, укључујући политике за расподелу добити, којима се предвиђају довољни радни подстицаји запосленима да би се обезбедио квалитет ревизије. Износ прихода који друштво за ревизију оствари из пружања неревиз</w:t>
            </w:r>
            <w:r w:rsidRPr="00EE6928">
              <w:rPr>
                <w:bCs/>
                <w:noProof/>
                <w:sz w:val="20"/>
                <w:szCs w:val="20"/>
                <w:lang w:val="sr-Cyrl-CS"/>
              </w:rPr>
              <w:t>орских</w:t>
            </w:r>
            <w:r w:rsidRPr="00EE6928">
              <w:rPr>
                <w:bCs/>
                <w:noProof/>
                <w:sz w:val="20"/>
                <w:szCs w:val="20"/>
                <w:lang w:val="sr-Latn-CS"/>
              </w:rPr>
              <w:t xml:space="preserve"> услуга субјекту ревизије не представља саставни део провере рада и накнаде за рад лица које у њој учествује или је у могућности да утиче на обављање ревизије;</w:t>
            </w:r>
          </w:p>
          <w:p w:rsidR="00EE6928" w:rsidRPr="00EE6928" w:rsidRDefault="00EE6928" w:rsidP="00EE6928">
            <w:pPr>
              <w:ind w:firstLine="720"/>
              <w:jc w:val="both"/>
              <w:rPr>
                <w:bCs/>
                <w:noProof/>
                <w:sz w:val="20"/>
                <w:szCs w:val="20"/>
                <w:lang w:val="sr-Latn-CS"/>
              </w:rPr>
            </w:pPr>
            <w:r w:rsidRPr="00EE6928">
              <w:rPr>
                <w:bCs/>
                <w:noProof/>
                <w:sz w:val="20"/>
                <w:szCs w:val="20"/>
                <w:lang w:val="en-GB"/>
              </w:rPr>
              <w:t xml:space="preserve">11) </w:t>
            </w:r>
            <w:r w:rsidRPr="00EE6928">
              <w:rPr>
                <w:bCs/>
                <w:noProof/>
                <w:sz w:val="20"/>
                <w:szCs w:val="20"/>
                <w:lang w:val="sr-Latn-CS"/>
              </w:rPr>
              <w:t xml:space="preserve">прати и проверава адекватност и делотворност својих интерних система контроле квалитета и аранжмана успостављених у складу са овом законом и да предузима одговарајуће мере </w:t>
            </w:r>
            <w:r w:rsidRPr="00EE6928">
              <w:rPr>
                <w:bCs/>
                <w:noProof/>
                <w:sz w:val="20"/>
                <w:szCs w:val="20"/>
                <w:lang w:val="sr-Latn-CS"/>
              </w:rPr>
              <w:lastRenderedPageBreak/>
              <w:t xml:space="preserve">ради отклањања евентуалних недостатака. Поред тога, </w:t>
            </w:r>
            <w:r w:rsidRPr="00EE6928">
              <w:rPr>
                <w:bCs/>
                <w:noProof/>
                <w:vanish/>
                <w:sz w:val="20"/>
                <w:szCs w:val="20"/>
                <w:lang w:val="en-GB"/>
              </w:rPr>
              <w:t>дужно</w:t>
            </w:r>
            <w:r w:rsidRPr="00EE6928">
              <w:rPr>
                <w:bCs/>
                <w:noProof/>
                <w:sz w:val="20"/>
                <w:szCs w:val="20"/>
                <w:lang w:val="sr-Latn-CS"/>
              </w:rPr>
              <w:t xml:space="preserve"> дужно је да обавља годишњу проверу интерних система контроле квалитета из тачке 7) овог члана и да води евиденцију о резултатима те провере и о предложеним мерама за измену интерног система контроле квалитета;</w:t>
            </w:r>
          </w:p>
          <w:p w:rsidR="00EE6928" w:rsidRPr="00EE6928" w:rsidRDefault="00EE6928" w:rsidP="00EE6928">
            <w:pPr>
              <w:ind w:firstLine="720"/>
              <w:jc w:val="both"/>
              <w:rPr>
                <w:bCs/>
                <w:noProof/>
                <w:sz w:val="20"/>
                <w:szCs w:val="20"/>
                <w:lang w:val="sr-Cyrl-RS"/>
              </w:rPr>
            </w:pPr>
            <w:r w:rsidRPr="00EE6928">
              <w:rPr>
                <w:bCs/>
                <w:noProof/>
                <w:sz w:val="20"/>
                <w:szCs w:val="20"/>
                <w:lang w:val="sr-Cyrl-RS"/>
              </w:rPr>
              <w:t xml:space="preserve">12) </w:t>
            </w:r>
            <w:r w:rsidRPr="00EE6928">
              <w:rPr>
                <w:bCs/>
                <w:noProof/>
                <w:sz w:val="20"/>
                <w:szCs w:val="20"/>
                <w:lang w:val="sr-Latn-CS"/>
              </w:rPr>
              <w:t xml:space="preserve">успостави одговарајуће и делотворне организационе и пословне процедуре </w:t>
            </w:r>
            <w:r w:rsidRPr="00EE6928">
              <w:rPr>
                <w:bCs/>
                <w:noProof/>
                <w:sz w:val="20"/>
                <w:szCs w:val="20"/>
                <w:lang w:val="sr-Cyrl-RS"/>
              </w:rPr>
              <w:t>за пријављивање евентуалних повреда одредаба овог закона и МСР, од стране запослених у друштву за ревизију</w:t>
            </w:r>
            <w:r w:rsidRPr="00EE6928">
              <w:rPr>
                <w:bCs/>
                <w:noProof/>
                <w:sz w:val="20"/>
                <w:szCs w:val="20"/>
                <w:lang w:val="sr-Latn-CS"/>
              </w:rPr>
              <w:t>;</w:t>
            </w:r>
          </w:p>
          <w:p w:rsidR="00996E33" w:rsidRDefault="00EE6928" w:rsidP="00EE6928">
            <w:pPr>
              <w:autoSpaceDE w:val="0"/>
              <w:autoSpaceDN w:val="0"/>
              <w:adjustRightInd w:val="0"/>
              <w:jc w:val="both"/>
              <w:rPr>
                <w:rFonts w:eastAsia="TimesNewRoman"/>
                <w:sz w:val="20"/>
                <w:szCs w:val="20"/>
                <w:lang w:val="ru-RU"/>
              </w:rPr>
            </w:pPr>
            <w:r>
              <w:rPr>
                <w:bCs/>
                <w:noProof/>
                <w:sz w:val="20"/>
                <w:szCs w:val="20"/>
              </w:rPr>
              <w:t xml:space="preserve">               </w:t>
            </w:r>
            <w:r w:rsidRPr="00EE6928">
              <w:rPr>
                <w:bCs/>
                <w:noProof/>
                <w:sz w:val="20"/>
                <w:szCs w:val="20"/>
                <w:lang w:val="sr-Cyrl-RS"/>
              </w:rPr>
              <w:t>13</w:t>
            </w:r>
            <w:r w:rsidRPr="00EE6928">
              <w:rPr>
                <w:bCs/>
                <w:noProof/>
                <w:sz w:val="20"/>
                <w:szCs w:val="20"/>
                <w:lang w:val="sr-Latn-CS"/>
              </w:rPr>
              <w:t>) успостави политике, контроле и поступке за спречавање прања новца и финансирање тероризма</w:t>
            </w:r>
            <w:r w:rsidRPr="00EE6928">
              <w:rPr>
                <w:bCs/>
                <w:noProof/>
                <w:sz w:val="20"/>
                <w:szCs w:val="20"/>
                <w:vertAlign w:val="subscript"/>
                <w:lang w:val="hr-HR"/>
              </w:rPr>
              <w:t>.</w:t>
            </w:r>
            <w:r w:rsidR="006777DF" w:rsidRPr="00EE6928">
              <w:rPr>
                <w:rFonts w:eastAsia="TimesNewRoman"/>
                <w:sz w:val="20"/>
                <w:szCs w:val="20"/>
                <w:lang w:val="ru-RU"/>
              </w:rPr>
              <w:t>.</w:t>
            </w:r>
          </w:p>
          <w:p w:rsidR="006777DF" w:rsidRPr="00EE6928" w:rsidRDefault="009042F4" w:rsidP="006777D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EE6928" w:rsidRPr="00EE6928">
              <w:rPr>
                <w:bCs/>
                <w:noProof/>
                <w:sz w:val="20"/>
                <w:szCs w:val="20"/>
                <w:lang w:val="sr-Latn-CS"/>
              </w:rPr>
              <w:t xml:space="preserve">Ангажовање спољних сарадника за функције ревизије из </w:t>
            </w:r>
            <w:r w:rsidR="00EE6928" w:rsidRPr="00535700">
              <w:rPr>
                <w:bCs/>
                <w:noProof/>
                <w:sz w:val="20"/>
                <w:szCs w:val="20"/>
                <w:lang w:val="sr-Cyrl-RS"/>
              </w:rPr>
              <w:t>става 1.</w:t>
            </w:r>
            <w:r w:rsidR="00EE6928" w:rsidRPr="00535700">
              <w:rPr>
                <w:bCs/>
                <w:noProof/>
                <w:sz w:val="20"/>
                <w:szCs w:val="20"/>
                <w:lang w:val="sr-Latn-CS"/>
              </w:rPr>
              <w:t xml:space="preserve"> </w:t>
            </w:r>
            <w:r w:rsidR="00EE6928" w:rsidRPr="00EE6928">
              <w:rPr>
                <w:bCs/>
                <w:noProof/>
                <w:sz w:val="20"/>
                <w:szCs w:val="20"/>
                <w:lang w:val="sr-Latn-CS"/>
              </w:rPr>
              <w:t>тачк</w:t>
            </w:r>
            <w:r w:rsidR="00EE6928" w:rsidRPr="00EE6928">
              <w:rPr>
                <w:bCs/>
                <w:noProof/>
                <w:sz w:val="20"/>
                <w:szCs w:val="20"/>
                <w:lang w:val="sr-Cyrl-RS"/>
              </w:rPr>
              <w:t>а</w:t>
            </w:r>
            <w:r w:rsidR="00EE6928" w:rsidRPr="00EE6928">
              <w:rPr>
                <w:bCs/>
                <w:noProof/>
                <w:sz w:val="20"/>
                <w:szCs w:val="20"/>
                <w:lang w:val="sr-Latn-CS"/>
              </w:rPr>
              <w:t xml:space="preserve"> 4) овог </w:t>
            </w:r>
            <w:r w:rsidR="00EE6928" w:rsidRPr="00535700">
              <w:rPr>
                <w:bCs/>
                <w:noProof/>
                <w:sz w:val="20"/>
                <w:szCs w:val="20"/>
                <w:lang w:val="sr-Cyrl-RS"/>
              </w:rPr>
              <w:t>члана</w:t>
            </w:r>
            <w:r w:rsidR="00EE6928" w:rsidRPr="00EE6928">
              <w:rPr>
                <w:bCs/>
                <w:noProof/>
                <w:sz w:val="20"/>
                <w:szCs w:val="20"/>
                <w:lang w:val="sr-Cyrl-RS"/>
              </w:rPr>
              <w:t xml:space="preserve"> </w:t>
            </w:r>
            <w:r w:rsidR="00EE6928" w:rsidRPr="00EE6928">
              <w:rPr>
                <w:bCs/>
                <w:noProof/>
                <w:sz w:val="20"/>
                <w:szCs w:val="20"/>
                <w:lang w:val="sr-Latn-CS"/>
              </w:rPr>
              <w:t>не утиче на одговорност друштва за ревизију према субјекту ревизије.</w:t>
            </w:r>
          </w:p>
          <w:p w:rsidR="006777DF" w:rsidRPr="008C1189" w:rsidRDefault="006777DF" w:rsidP="006777DF">
            <w:pPr>
              <w:autoSpaceDE w:val="0"/>
              <w:autoSpaceDN w:val="0"/>
              <w:adjustRightInd w:val="0"/>
              <w:jc w:val="both"/>
              <w:rPr>
                <w:rFonts w:eastAsia="TimesNewRoman"/>
                <w:sz w:val="20"/>
                <w:szCs w:val="20"/>
                <w:highlight w:val="yellow"/>
                <w:lang w:val="ru-RU"/>
              </w:rPr>
            </w:pPr>
          </w:p>
        </w:tc>
        <w:tc>
          <w:tcPr>
            <w:tcW w:w="661" w:type="pct"/>
            <w:shd w:val="clear" w:color="auto" w:fill="auto"/>
          </w:tcPr>
          <w:p w:rsidR="00996E33" w:rsidRPr="007668B3" w:rsidRDefault="006777DF" w:rsidP="00996E33">
            <w:pPr>
              <w:rPr>
                <w:sz w:val="20"/>
                <w:szCs w:val="20"/>
              </w:rPr>
            </w:pPr>
            <w:r w:rsidRPr="007668B3">
              <w:rPr>
                <w:sz w:val="20"/>
                <w:szCs w:val="20"/>
                <w:lang w:val="sr-Cyrl-CS"/>
              </w:rPr>
              <w:lastRenderedPageBreak/>
              <w:t>Потпуно усклађен</w:t>
            </w:r>
            <w:r>
              <w:rPr>
                <w:sz w:val="20"/>
                <w:szCs w:val="20"/>
                <w:lang w:val="sr-Cyrl-CS"/>
              </w:rPr>
              <w:t>о</w:t>
            </w:r>
          </w:p>
        </w:tc>
        <w:tc>
          <w:tcPr>
            <w:tcW w:w="681" w:type="pct"/>
          </w:tcPr>
          <w:p w:rsidR="00996E33" w:rsidRPr="00695131" w:rsidRDefault="00996E33" w:rsidP="00996E33">
            <w:pPr>
              <w:rPr>
                <w:sz w:val="20"/>
                <w:szCs w:val="20"/>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lastRenderedPageBreak/>
              <w:t>24а.2</w:t>
            </w:r>
          </w:p>
        </w:tc>
        <w:tc>
          <w:tcPr>
            <w:tcW w:w="1330" w:type="pct"/>
            <w:shd w:val="clear" w:color="auto" w:fill="auto"/>
          </w:tcPr>
          <w:p w:rsidR="00996E33" w:rsidRPr="007668B3" w:rsidRDefault="00996E33" w:rsidP="00996E33">
            <w:pPr>
              <w:ind w:firstLine="720"/>
              <w:jc w:val="both"/>
              <w:rPr>
                <w:sz w:val="20"/>
                <w:szCs w:val="20"/>
              </w:rPr>
            </w:pPr>
            <w:r w:rsidRPr="007668B3">
              <w:rPr>
                <w:sz w:val="20"/>
                <w:szCs w:val="20"/>
              </w:rPr>
              <w:t>Овлашћени ревизор или друштво за ревизију дужни су узму у разматрање обим и сложеност њихових активности у испуњавању захтева прописаних ставом 1. овог члана.</w:t>
            </w:r>
            <w:r w:rsidRPr="007668B3">
              <w:rPr>
                <w:rStyle w:val="tw4winMark"/>
                <w:color w:val="auto"/>
                <w:sz w:val="20"/>
                <w:szCs w:val="20"/>
              </w:rPr>
              <w:t>&lt;0}</w:t>
            </w:r>
          </w:p>
          <w:p w:rsidR="00996E33" w:rsidRPr="007668B3" w:rsidRDefault="00844DB9" w:rsidP="00996E33">
            <w:pPr>
              <w:jc w:val="both"/>
              <w:rPr>
                <w:sz w:val="20"/>
                <w:szCs w:val="20"/>
                <w:lang w:val="ru-RU"/>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The statutory auditor or the audit firm shall be able to demonstrate to the competent authority that the policies and procedures designed to achieve such compliance are appropriate given the scale and complexity of activities of the statutory auditor or the audit firm.'</w:t>
            </w:r>
            <w:r w:rsidR="00996E33" w:rsidRPr="007668B3">
              <w:rPr>
                <w:rStyle w:val="tw4winMark"/>
                <w:color w:val="auto"/>
                <w:sz w:val="20"/>
                <w:szCs w:val="20"/>
              </w:rPr>
              <w:t>&lt;}0{&gt;</w:t>
            </w:r>
            <w:r w:rsidR="00996E33" w:rsidRPr="007668B3">
              <w:rPr>
                <w:sz w:val="20"/>
                <w:szCs w:val="20"/>
              </w:rPr>
              <w:t xml:space="preserve">Овлашћени ревизор или друштво за ревизију морају бити у стању </w:t>
            </w:r>
            <w:r w:rsidR="00996E33" w:rsidRPr="007668B3">
              <w:rPr>
                <w:sz w:val="20"/>
                <w:szCs w:val="20"/>
              </w:rPr>
              <w:lastRenderedPageBreak/>
              <w:t>да докажу надлежном органу да су политике и процедуре утврђене ради испуњавања захтева примерене обиму и сложености активности овлашћеног ревизора односно друштва за ревизију.</w:t>
            </w:r>
          </w:p>
        </w:tc>
        <w:tc>
          <w:tcPr>
            <w:tcW w:w="407" w:type="pct"/>
            <w:shd w:val="clear" w:color="auto" w:fill="auto"/>
          </w:tcPr>
          <w:p w:rsidR="002E0332" w:rsidRDefault="006777DF" w:rsidP="00996E33">
            <w:pPr>
              <w:rPr>
                <w:sz w:val="20"/>
                <w:szCs w:val="20"/>
                <w:lang w:val="sr-Cyrl-CS"/>
              </w:rPr>
            </w:pPr>
            <w:r w:rsidRPr="006777DF">
              <w:rPr>
                <w:sz w:val="20"/>
                <w:szCs w:val="20"/>
                <w:lang w:val="sr-Cyrl-CS"/>
              </w:rPr>
              <w:lastRenderedPageBreak/>
              <w:t>20.3</w:t>
            </w:r>
            <w:r w:rsidR="0052151C">
              <w:rPr>
                <w:sz w:val="20"/>
                <w:szCs w:val="20"/>
                <w:lang w:val="sr-Cyrl-CS"/>
              </w:rPr>
              <w:t>.</w:t>
            </w:r>
          </w:p>
          <w:p w:rsidR="002E0332" w:rsidRDefault="002E0332" w:rsidP="00996E33">
            <w:pPr>
              <w:rPr>
                <w:sz w:val="20"/>
                <w:szCs w:val="20"/>
                <w:lang w:val="sr-Cyrl-CS"/>
              </w:rPr>
            </w:pPr>
          </w:p>
          <w:p w:rsidR="002E0332" w:rsidRDefault="002E0332" w:rsidP="00996E33">
            <w:pPr>
              <w:rPr>
                <w:sz w:val="20"/>
                <w:szCs w:val="20"/>
                <w:lang w:val="sr-Cyrl-CS"/>
              </w:rPr>
            </w:pPr>
          </w:p>
          <w:p w:rsidR="002E0332" w:rsidRDefault="002E0332" w:rsidP="00996E33">
            <w:pPr>
              <w:rPr>
                <w:sz w:val="20"/>
                <w:szCs w:val="20"/>
                <w:lang w:val="sr-Cyrl-CS"/>
              </w:rPr>
            </w:pPr>
          </w:p>
          <w:p w:rsidR="00996E33" w:rsidRPr="006777DF" w:rsidRDefault="002E0332" w:rsidP="002E0332">
            <w:pPr>
              <w:rPr>
                <w:sz w:val="20"/>
                <w:szCs w:val="20"/>
                <w:lang w:val="sr-Cyrl-CS"/>
              </w:rPr>
            </w:pPr>
            <w:r>
              <w:rPr>
                <w:sz w:val="20"/>
                <w:szCs w:val="20"/>
                <w:lang w:val="sr-Cyrl-CS"/>
              </w:rPr>
              <w:t>20.4</w:t>
            </w:r>
            <w:r w:rsidR="006777DF" w:rsidRPr="006777DF">
              <w:rPr>
                <w:sz w:val="20"/>
                <w:szCs w:val="20"/>
                <w:lang w:val="sr-Cyrl-CS"/>
              </w:rPr>
              <w:t>.</w:t>
            </w:r>
          </w:p>
        </w:tc>
        <w:tc>
          <w:tcPr>
            <w:tcW w:w="1627" w:type="pct"/>
            <w:shd w:val="clear" w:color="auto" w:fill="auto"/>
          </w:tcPr>
          <w:p w:rsidR="006777DF" w:rsidRPr="006777DF" w:rsidRDefault="00176430" w:rsidP="006777D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6777DF" w:rsidRPr="006777DF">
              <w:rPr>
                <w:rFonts w:eastAsia="TimesNewRoman"/>
                <w:sz w:val="20"/>
                <w:szCs w:val="20"/>
                <w:lang w:val="ru-RU"/>
              </w:rPr>
              <w:t>Друштво за ревизију је дужно да узме у разматрање обим и сложеност сопствених активности у испуњавању захтева прописаних ставом 1. овог члана.</w:t>
            </w:r>
          </w:p>
          <w:p w:rsidR="00996E33" w:rsidRPr="007668B3" w:rsidRDefault="00176430" w:rsidP="006777D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6777DF" w:rsidRPr="006777DF">
              <w:rPr>
                <w:rFonts w:eastAsia="TimesNewRoman"/>
                <w:sz w:val="20"/>
                <w:szCs w:val="20"/>
                <w:lang w:val="ru-RU"/>
              </w:rPr>
              <w:t xml:space="preserve">Друштво за ревизију мора бити у стању да докаже надлежном органу да су политике и процедуре утврђене ради испуњавања захтева, </w:t>
            </w:r>
            <w:r w:rsidR="006777DF" w:rsidRPr="006777DF">
              <w:rPr>
                <w:rFonts w:eastAsia="TimesNewRoman"/>
                <w:sz w:val="20"/>
                <w:szCs w:val="20"/>
                <w:lang w:val="ru-RU"/>
              </w:rPr>
              <w:lastRenderedPageBreak/>
              <w:t>примерене обиму и сложености активности тога друштва.</w:t>
            </w:r>
          </w:p>
        </w:tc>
        <w:tc>
          <w:tcPr>
            <w:tcW w:w="661" w:type="pct"/>
            <w:shd w:val="clear" w:color="auto" w:fill="auto"/>
          </w:tcPr>
          <w:p w:rsidR="00996E33" w:rsidRPr="007668B3" w:rsidRDefault="006D088B" w:rsidP="00996E33">
            <w:pPr>
              <w:rPr>
                <w:sz w:val="20"/>
                <w:szCs w:val="20"/>
                <w:lang w:val="sr-Cyrl-CS"/>
              </w:rPr>
            </w:pPr>
            <w:r w:rsidRPr="007668B3">
              <w:rPr>
                <w:sz w:val="20"/>
                <w:szCs w:val="20"/>
                <w:lang w:val="sr-Cyrl-CS"/>
              </w:rPr>
              <w:lastRenderedPageBreak/>
              <w:t>Потпуно усклађен</w:t>
            </w:r>
            <w:r>
              <w:rPr>
                <w:sz w:val="20"/>
                <w:szCs w:val="20"/>
                <w:lang w:val="sr-Cyrl-CS"/>
              </w:rPr>
              <w:t>о</w:t>
            </w:r>
          </w:p>
        </w:tc>
        <w:tc>
          <w:tcPr>
            <w:tcW w:w="681" w:type="pct"/>
          </w:tcPr>
          <w:p w:rsidR="00996E33" w:rsidRPr="004C021E" w:rsidRDefault="00996E33" w:rsidP="00996E33">
            <w:pPr>
              <w:rPr>
                <w:sz w:val="20"/>
                <w:szCs w:val="20"/>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lastRenderedPageBreak/>
              <w:t>24б.1</w:t>
            </w:r>
          </w:p>
        </w:tc>
        <w:tc>
          <w:tcPr>
            <w:tcW w:w="1330" w:type="pct"/>
            <w:shd w:val="clear" w:color="auto" w:fill="auto"/>
          </w:tcPr>
          <w:p w:rsidR="00996E33" w:rsidRPr="007668B3" w:rsidRDefault="00844DB9" w:rsidP="00996E33">
            <w:pPr>
              <w:tabs>
                <w:tab w:val="left" w:pos="772"/>
              </w:tabs>
              <w:jc w:val="both"/>
              <w:rPr>
                <w:sz w:val="20"/>
                <w:szCs w:val="20"/>
              </w:rPr>
            </w:pPr>
            <w:r>
              <w:rPr>
                <w:sz w:val="20"/>
                <w:szCs w:val="20"/>
              </w:rPr>
              <w:t xml:space="preserve">              </w:t>
            </w:r>
            <w:r w:rsidR="00996E33" w:rsidRPr="007668B3">
              <w:rPr>
                <w:sz w:val="20"/>
                <w:szCs w:val="20"/>
              </w:rPr>
              <w:t xml:space="preserve">Државе чланице треба да обезбеде да, када законску ревизију обавља друштво за ревизију, то друштво за ревизију именује најмање једног кључног </w:t>
            </w:r>
            <w:r w:rsidR="00996E33" w:rsidRPr="007668B3">
              <w:rPr>
                <w:sz w:val="20"/>
                <w:szCs w:val="20"/>
                <w:lang w:val="sr-Cyrl-CS"/>
              </w:rPr>
              <w:t xml:space="preserve">ревизорског </w:t>
            </w:r>
            <w:r w:rsidR="00996E33" w:rsidRPr="007668B3">
              <w:rPr>
                <w:sz w:val="20"/>
                <w:szCs w:val="20"/>
              </w:rPr>
              <w:t>партнера.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The audit firm shall provide the key audit partner(s) with sufficient resources and with personnel that have the necessary competence and capabilities to carry out his, her or its duties appropriately.</w:t>
            </w:r>
            <w:r w:rsidR="00996E33" w:rsidRPr="007668B3">
              <w:rPr>
                <w:rStyle w:val="tw4winMark"/>
                <w:color w:val="auto"/>
                <w:sz w:val="20"/>
                <w:szCs w:val="20"/>
              </w:rPr>
              <w:t>&lt;}0{&gt;</w:t>
            </w:r>
            <w:r w:rsidR="00996E33" w:rsidRPr="007668B3">
              <w:rPr>
                <w:sz w:val="20"/>
                <w:szCs w:val="20"/>
              </w:rPr>
              <w:t xml:space="preserve">Друштво за ревизију је дужно да обезбеди кључном </w:t>
            </w:r>
            <w:r w:rsidR="00996E33" w:rsidRPr="007668B3">
              <w:rPr>
                <w:sz w:val="20"/>
                <w:szCs w:val="20"/>
                <w:lang w:val="sr-Cyrl-CS"/>
              </w:rPr>
              <w:t xml:space="preserve">ревизорском </w:t>
            </w:r>
            <w:r w:rsidR="00996E33" w:rsidRPr="007668B3">
              <w:rPr>
                <w:sz w:val="20"/>
                <w:szCs w:val="20"/>
              </w:rPr>
              <w:t>партнеру (партнерима) довољно ресурса и особље које има неопходне компетенције и способност за адекватно обављање њихових дужности.</w:t>
            </w:r>
            <w:r w:rsidR="00996E33"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Securing audit quality, independence and competence shall be the main criteria when the audit firm selects the key audit partner(s) to be designated.</w:t>
            </w:r>
            <w:r w:rsidRPr="007668B3">
              <w:rPr>
                <w:rStyle w:val="tw4winMark"/>
                <w:color w:val="auto"/>
                <w:sz w:val="20"/>
                <w:szCs w:val="20"/>
              </w:rPr>
              <w:t>&lt;}0{&gt;</w:t>
            </w:r>
            <w:r w:rsidRPr="007668B3">
              <w:rPr>
                <w:sz w:val="20"/>
                <w:szCs w:val="20"/>
              </w:rPr>
              <w:t xml:space="preserve">Када друштво за ревизију бира кључног </w:t>
            </w:r>
            <w:r w:rsidRPr="007668B3">
              <w:rPr>
                <w:sz w:val="20"/>
                <w:szCs w:val="20"/>
                <w:lang w:val="sr-Cyrl-CS"/>
              </w:rPr>
              <w:t xml:space="preserve">ревизорског </w:t>
            </w:r>
            <w:r w:rsidRPr="007668B3">
              <w:rPr>
                <w:sz w:val="20"/>
                <w:szCs w:val="20"/>
              </w:rPr>
              <w:t>партнера или партнере у сврху именовања, главни критеријуми за избор морају бити потреба обезбеђења квалитета ревизије, независност и компетентност.</w:t>
            </w:r>
            <w:r w:rsidRPr="007668B3">
              <w:rPr>
                <w:rStyle w:val="tw4winMark"/>
                <w:color w:val="auto"/>
                <w:sz w:val="20"/>
                <w:szCs w:val="20"/>
              </w:rPr>
              <w:t>&lt;0}</w:t>
            </w:r>
          </w:p>
          <w:p w:rsidR="00996E33" w:rsidRPr="007668B3" w:rsidRDefault="00996E33" w:rsidP="00996E33">
            <w:pPr>
              <w:jc w:val="both"/>
              <w:rPr>
                <w:sz w:val="20"/>
                <w:szCs w:val="20"/>
                <w:lang w:val="ru-RU"/>
              </w:rPr>
            </w:pPr>
            <w:r w:rsidRPr="007668B3">
              <w:rPr>
                <w:rStyle w:val="tw4winMark"/>
                <w:vanish w:val="0"/>
                <w:color w:val="auto"/>
                <w:sz w:val="20"/>
                <w:szCs w:val="20"/>
              </w:rPr>
              <w:t xml:space="preserve">          </w:t>
            </w:r>
            <w:r w:rsidRPr="007668B3">
              <w:rPr>
                <w:rStyle w:val="tw4winMark"/>
                <w:color w:val="auto"/>
                <w:sz w:val="20"/>
                <w:szCs w:val="20"/>
              </w:rPr>
              <w:t>{0&gt;</w:t>
            </w:r>
            <w:r w:rsidRPr="007668B3">
              <w:rPr>
                <w:vanish/>
                <w:sz w:val="20"/>
                <w:szCs w:val="20"/>
                <w:lang w:val="en-GB"/>
              </w:rPr>
              <w:t>The key audit partner(s) shall be actively involved in the carrying-out of the statutory audit.</w:t>
            </w:r>
            <w:r w:rsidRPr="007668B3">
              <w:rPr>
                <w:rStyle w:val="tw4winMark"/>
                <w:color w:val="auto"/>
                <w:sz w:val="20"/>
                <w:szCs w:val="20"/>
              </w:rPr>
              <w:t>&lt;}0{&gt;</w:t>
            </w:r>
            <w:r w:rsidRPr="007668B3">
              <w:rPr>
                <w:sz w:val="20"/>
                <w:szCs w:val="20"/>
              </w:rPr>
              <w:t xml:space="preserve">Кључни </w:t>
            </w:r>
            <w:r w:rsidRPr="007668B3">
              <w:rPr>
                <w:sz w:val="20"/>
                <w:szCs w:val="20"/>
                <w:lang w:val="sr-Cyrl-CS"/>
              </w:rPr>
              <w:t xml:space="preserve">ревизорски </w:t>
            </w:r>
            <w:r w:rsidRPr="007668B3">
              <w:rPr>
                <w:sz w:val="20"/>
                <w:szCs w:val="20"/>
              </w:rPr>
              <w:t>партнер(и) активно учествује у обављању законске ревизије.</w:t>
            </w:r>
          </w:p>
        </w:tc>
        <w:tc>
          <w:tcPr>
            <w:tcW w:w="407" w:type="pct"/>
            <w:shd w:val="clear" w:color="auto" w:fill="auto"/>
          </w:tcPr>
          <w:p w:rsidR="00996E33" w:rsidRPr="004016B1" w:rsidRDefault="006D088B" w:rsidP="00535700">
            <w:pPr>
              <w:rPr>
                <w:sz w:val="20"/>
                <w:szCs w:val="20"/>
              </w:rPr>
            </w:pPr>
            <w:r w:rsidRPr="006D088B">
              <w:rPr>
                <w:sz w:val="20"/>
                <w:szCs w:val="20"/>
                <w:lang w:val="sr-Cyrl-CS"/>
              </w:rPr>
              <w:t>21.1-</w:t>
            </w:r>
            <w:r w:rsidR="004016B1" w:rsidRPr="00535700">
              <w:rPr>
                <w:sz w:val="20"/>
                <w:szCs w:val="20"/>
              </w:rPr>
              <w:t>5</w:t>
            </w:r>
          </w:p>
        </w:tc>
        <w:tc>
          <w:tcPr>
            <w:tcW w:w="1627" w:type="pct"/>
            <w:shd w:val="clear" w:color="auto" w:fill="auto"/>
          </w:tcPr>
          <w:p w:rsidR="00446520" w:rsidRPr="00446520" w:rsidRDefault="00176430" w:rsidP="00446520">
            <w:pPr>
              <w:tabs>
                <w:tab w:val="left" w:pos="772"/>
              </w:tabs>
              <w:jc w:val="both"/>
              <w:rPr>
                <w:bCs/>
                <w:noProof/>
                <w:sz w:val="20"/>
                <w:szCs w:val="20"/>
                <w:lang w:val="sr-Latn-CS"/>
              </w:rPr>
            </w:pPr>
            <w:r>
              <w:rPr>
                <w:rFonts w:eastAsia="TimesNewRoman"/>
                <w:sz w:val="20"/>
                <w:szCs w:val="20"/>
                <w:lang w:val="ru-RU"/>
              </w:rPr>
              <w:t xml:space="preserve">               </w:t>
            </w:r>
            <w:r w:rsidR="00446520" w:rsidRPr="00446520">
              <w:rPr>
                <w:bCs/>
                <w:noProof/>
                <w:sz w:val="20"/>
                <w:szCs w:val="20"/>
                <w:lang w:val="sr-Latn-CS"/>
              </w:rPr>
              <w:t xml:space="preserve">Законску ревизију обавља друштво за ревизију. </w:t>
            </w:r>
          </w:p>
          <w:p w:rsidR="00446520" w:rsidRPr="00446520" w:rsidRDefault="00446520" w:rsidP="00446520">
            <w:pPr>
              <w:tabs>
                <w:tab w:val="left" w:pos="772"/>
              </w:tabs>
              <w:jc w:val="both"/>
              <w:rPr>
                <w:bCs/>
                <w:noProof/>
                <w:sz w:val="20"/>
                <w:szCs w:val="20"/>
                <w:lang w:val="sr-Latn-CS"/>
              </w:rPr>
            </w:pPr>
            <w:r w:rsidRPr="00446520">
              <w:rPr>
                <w:bCs/>
                <w:noProof/>
                <w:sz w:val="20"/>
                <w:szCs w:val="20"/>
                <w:lang w:val="sr-Latn-CS"/>
              </w:rPr>
              <w:tab/>
            </w:r>
            <w:r w:rsidRPr="00446520">
              <w:rPr>
                <w:bCs/>
                <w:noProof/>
                <w:sz w:val="20"/>
                <w:szCs w:val="20"/>
                <w:lang w:val="sr-Cyrl-RS"/>
              </w:rPr>
              <w:t>Д</w:t>
            </w:r>
            <w:r w:rsidRPr="00446520">
              <w:rPr>
                <w:bCs/>
                <w:noProof/>
                <w:sz w:val="20"/>
                <w:szCs w:val="20"/>
                <w:lang w:val="sr-Latn-CS"/>
              </w:rPr>
              <w:t xml:space="preserve">руштво за ревизију именује најмање једног кључног </w:t>
            </w:r>
            <w:r w:rsidRPr="00446520">
              <w:rPr>
                <w:bCs/>
                <w:noProof/>
                <w:sz w:val="20"/>
                <w:szCs w:val="20"/>
                <w:lang w:val="sr-Cyrl-CS"/>
              </w:rPr>
              <w:t xml:space="preserve">ревизорског </w:t>
            </w:r>
            <w:r w:rsidRPr="00446520">
              <w:rPr>
                <w:bCs/>
                <w:noProof/>
                <w:sz w:val="20"/>
                <w:szCs w:val="20"/>
                <w:lang w:val="sr-Latn-CS"/>
              </w:rPr>
              <w:t>партнера.</w:t>
            </w:r>
          </w:p>
          <w:p w:rsidR="00446520" w:rsidRPr="00446520" w:rsidRDefault="00446520" w:rsidP="00446520">
            <w:pPr>
              <w:tabs>
                <w:tab w:val="left" w:pos="772"/>
              </w:tabs>
              <w:jc w:val="both"/>
              <w:rPr>
                <w:bCs/>
                <w:noProof/>
                <w:color w:val="1A171C"/>
                <w:sz w:val="20"/>
                <w:szCs w:val="20"/>
                <w:lang w:val="sr-Latn-CS"/>
              </w:rPr>
            </w:pPr>
            <w:r w:rsidRPr="00446520">
              <w:rPr>
                <w:bCs/>
                <w:noProof/>
                <w:color w:val="1A171C"/>
                <w:sz w:val="20"/>
                <w:szCs w:val="20"/>
                <w:lang w:val="sr-Cyrl-RS"/>
              </w:rPr>
              <w:tab/>
            </w:r>
            <w:r w:rsidRPr="00446520">
              <w:rPr>
                <w:bCs/>
                <w:noProof/>
                <w:color w:val="1A171C"/>
                <w:sz w:val="20"/>
                <w:szCs w:val="20"/>
                <w:lang w:val="sr-Latn-CS"/>
              </w:rPr>
              <w:t xml:space="preserve">Друштво за ревизију је дужно да обезбеди кључном </w:t>
            </w:r>
            <w:r w:rsidRPr="00446520">
              <w:rPr>
                <w:bCs/>
                <w:noProof/>
                <w:color w:val="1A171C"/>
                <w:sz w:val="20"/>
                <w:szCs w:val="20"/>
                <w:lang w:val="sr-Cyrl-CS"/>
              </w:rPr>
              <w:t xml:space="preserve">ревизорском </w:t>
            </w:r>
            <w:r w:rsidRPr="00446520">
              <w:rPr>
                <w:bCs/>
                <w:noProof/>
                <w:color w:val="1A171C"/>
                <w:sz w:val="20"/>
                <w:szCs w:val="20"/>
                <w:lang w:val="sr-Latn-CS"/>
              </w:rPr>
              <w:t>партнеру довољно ресурса и особље које има неопходне компетенције и способност за адекватно обављање њихових дужности.</w:t>
            </w:r>
          </w:p>
          <w:p w:rsidR="00446520" w:rsidRPr="00446520" w:rsidRDefault="00446520" w:rsidP="00446520">
            <w:pPr>
              <w:tabs>
                <w:tab w:val="left" w:pos="772"/>
              </w:tabs>
              <w:jc w:val="both"/>
              <w:rPr>
                <w:bCs/>
                <w:noProof/>
                <w:color w:val="1A171C"/>
                <w:sz w:val="20"/>
                <w:szCs w:val="20"/>
                <w:lang w:val="sr-Latn-CS"/>
              </w:rPr>
            </w:pPr>
            <w:r w:rsidRPr="00446520">
              <w:rPr>
                <w:bCs/>
                <w:noProof/>
                <w:color w:val="1A171C"/>
                <w:sz w:val="20"/>
                <w:szCs w:val="20"/>
                <w:lang w:val="sr-Cyrl-RS"/>
              </w:rPr>
              <w:tab/>
            </w:r>
            <w:r w:rsidRPr="00446520">
              <w:rPr>
                <w:bCs/>
                <w:noProof/>
                <w:color w:val="1A171C"/>
                <w:sz w:val="20"/>
                <w:szCs w:val="20"/>
                <w:lang w:val="sr-Latn-CS"/>
              </w:rPr>
              <w:t xml:space="preserve">Када друштво за ревизију бира кључног </w:t>
            </w:r>
            <w:r w:rsidRPr="00446520">
              <w:rPr>
                <w:bCs/>
                <w:noProof/>
                <w:color w:val="1A171C"/>
                <w:sz w:val="20"/>
                <w:szCs w:val="20"/>
                <w:lang w:val="sr-Cyrl-CS"/>
              </w:rPr>
              <w:t xml:space="preserve">ревизорског </w:t>
            </w:r>
            <w:r w:rsidRPr="00446520">
              <w:rPr>
                <w:bCs/>
                <w:noProof/>
                <w:color w:val="1A171C"/>
                <w:sz w:val="20"/>
                <w:szCs w:val="20"/>
                <w:lang w:val="sr-Latn-CS"/>
              </w:rPr>
              <w:t>партнера или партнере у сврху именовања, главни критеријуми за избор морају бити потреба обезбеђења квалитета ревизије, независност и компетентност.</w:t>
            </w:r>
          </w:p>
          <w:p w:rsidR="00996E33" w:rsidRPr="007668B3" w:rsidRDefault="00446520" w:rsidP="00446520">
            <w:pPr>
              <w:autoSpaceDE w:val="0"/>
              <w:autoSpaceDN w:val="0"/>
              <w:adjustRightInd w:val="0"/>
              <w:jc w:val="both"/>
              <w:rPr>
                <w:rFonts w:eastAsia="TimesNewRoman"/>
                <w:sz w:val="20"/>
                <w:szCs w:val="20"/>
                <w:lang w:val="ru-RU"/>
              </w:rPr>
            </w:pPr>
            <w:r w:rsidRPr="00446520">
              <w:rPr>
                <w:bCs/>
                <w:noProof/>
                <w:color w:val="1A171C"/>
                <w:sz w:val="20"/>
                <w:szCs w:val="20"/>
                <w:lang w:val="sr-Cyrl-RS"/>
              </w:rPr>
              <w:tab/>
            </w:r>
            <w:r w:rsidRPr="00446520">
              <w:rPr>
                <w:bCs/>
                <w:noProof/>
                <w:color w:val="1A171C"/>
                <w:sz w:val="20"/>
                <w:szCs w:val="20"/>
                <w:lang w:val="sr-Latn-CS"/>
              </w:rPr>
              <w:t xml:space="preserve">Кључни </w:t>
            </w:r>
            <w:r w:rsidRPr="00446520">
              <w:rPr>
                <w:bCs/>
                <w:noProof/>
                <w:color w:val="1A171C"/>
                <w:sz w:val="20"/>
                <w:szCs w:val="20"/>
                <w:lang w:val="sr-Cyrl-CS"/>
              </w:rPr>
              <w:t xml:space="preserve">ревизорски </w:t>
            </w:r>
            <w:r w:rsidRPr="00446520">
              <w:rPr>
                <w:bCs/>
                <w:noProof/>
                <w:color w:val="1A171C"/>
                <w:sz w:val="20"/>
                <w:szCs w:val="20"/>
                <w:lang w:val="sr-Latn-CS"/>
              </w:rPr>
              <w:t>партнер активно учествује у обављању законске ревизије.</w:t>
            </w:r>
          </w:p>
        </w:tc>
        <w:tc>
          <w:tcPr>
            <w:tcW w:w="661" w:type="pct"/>
            <w:shd w:val="clear" w:color="auto" w:fill="auto"/>
          </w:tcPr>
          <w:p w:rsidR="00996E33" w:rsidRPr="007668B3" w:rsidRDefault="006D088B" w:rsidP="00996E3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t>24б.2</w:t>
            </w:r>
          </w:p>
        </w:tc>
        <w:tc>
          <w:tcPr>
            <w:tcW w:w="1330" w:type="pct"/>
            <w:shd w:val="clear" w:color="auto" w:fill="auto"/>
          </w:tcPr>
          <w:p w:rsidR="00996E33" w:rsidRPr="007668B3" w:rsidRDefault="00844DB9" w:rsidP="00996E33">
            <w:pPr>
              <w:tabs>
                <w:tab w:val="left" w:pos="772"/>
              </w:tabs>
              <w:jc w:val="both"/>
              <w:rPr>
                <w:sz w:val="20"/>
                <w:szCs w:val="20"/>
              </w:rPr>
            </w:pPr>
            <w:r>
              <w:rPr>
                <w:sz w:val="20"/>
                <w:szCs w:val="20"/>
              </w:rPr>
              <w:t xml:space="preserve">             </w:t>
            </w:r>
            <w:r w:rsidR="00996E33" w:rsidRPr="007668B3">
              <w:rPr>
                <w:sz w:val="20"/>
                <w:szCs w:val="20"/>
              </w:rPr>
              <w:t>Приликом обављања законске ревизије, овлашћени ревизор је дужан да посвети довољно времена ангажману и дужан је да определи довољно ресурса који ће му омогућити да своје дужности обави на одговарајући начин.</w:t>
            </w:r>
          </w:p>
        </w:tc>
        <w:tc>
          <w:tcPr>
            <w:tcW w:w="407" w:type="pct"/>
            <w:shd w:val="clear" w:color="auto" w:fill="auto"/>
          </w:tcPr>
          <w:p w:rsidR="00996E33" w:rsidRPr="004E3874" w:rsidRDefault="006D088B" w:rsidP="00996E33">
            <w:pPr>
              <w:rPr>
                <w:sz w:val="20"/>
                <w:szCs w:val="20"/>
              </w:rPr>
            </w:pPr>
            <w:r w:rsidRPr="006D088B">
              <w:rPr>
                <w:sz w:val="20"/>
                <w:szCs w:val="20"/>
                <w:lang w:val="sr-Cyrl-CS"/>
              </w:rPr>
              <w:t>21.</w:t>
            </w:r>
            <w:r w:rsidR="004E3874" w:rsidRPr="00535700">
              <w:rPr>
                <w:sz w:val="20"/>
                <w:szCs w:val="20"/>
              </w:rPr>
              <w:t>6.</w:t>
            </w:r>
          </w:p>
        </w:tc>
        <w:tc>
          <w:tcPr>
            <w:tcW w:w="1627" w:type="pct"/>
            <w:shd w:val="clear" w:color="auto" w:fill="auto"/>
          </w:tcPr>
          <w:p w:rsidR="00996E33" w:rsidRPr="007668B3" w:rsidRDefault="00844DB9" w:rsidP="00996E33">
            <w:pPr>
              <w:autoSpaceDE w:val="0"/>
              <w:autoSpaceDN w:val="0"/>
              <w:adjustRightInd w:val="0"/>
              <w:jc w:val="both"/>
              <w:rPr>
                <w:rFonts w:eastAsia="TimesNewRoman"/>
                <w:sz w:val="20"/>
                <w:szCs w:val="20"/>
                <w:lang w:val="ru-RU"/>
              </w:rPr>
            </w:pPr>
            <w:r>
              <w:rPr>
                <w:rFonts w:eastAsia="TimesNewRoman"/>
                <w:sz w:val="20"/>
                <w:szCs w:val="20"/>
                <w:lang w:val="ru-RU"/>
              </w:rPr>
              <w:t xml:space="preserve">                 П</w:t>
            </w:r>
            <w:r w:rsidR="006D088B" w:rsidRPr="006D088B">
              <w:rPr>
                <w:rFonts w:eastAsia="TimesNewRoman"/>
                <w:sz w:val="20"/>
                <w:szCs w:val="20"/>
                <w:lang w:val="ru-RU"/>
              </w:rPr>
              <w:t>риликом обављања законске ревизије, кључни ревизорски партнер дужан је да посвети довољно времена законској ревизији и дужан је да определи довољно ресурса који ће му омогућити да своје послове обавља у складу са овим законом.</w:t>
            </w:r>
          </w:p>
        </w:tc>
        <w:tc>
          <w:tcPr>
            <w:tcW w:w="661" w:type="pct"/>
            <w:shd w:val="clear" w:color="auto" w:fill="auto"/>
          </w:tcPr>
          <w:p w:rsidR="00996E33" w:rsidRPr="007668B3" w:rsidRDefault="006D088B" w:rsidP="00996E3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t>24б.3</w:t>
            </w:r>
          </w:p>
        </w:tc>
        <w:tc>
          <w:tcPr>
            <w:tcW w:w="1330" w:type="pct"/>
            <w:shd w:val="clear" w:color="auto" w:fill="auto"/>
          </w:tcPr>
          <w:p w:rsidR="00996E33" w:rsidRPr="007668B3" w:rsidRDefault="00844DB9" w:rsidP="00996E33">
            <w:pPr>
              <w:tabs>
                <w:tab w:val="left" w:pos="777"/>
              </w:tabs>
              <w:jc w:val="both"/>
              <w:rPr>
                <w:sz w:val="20"/>
                <w:szCs w:val="20"/>
              </w:rPr>
            </w:pPr>
            <w:r>
              <w:rPr>
                <w:sz w:val="20"/>
                <w:szCs w:val="20"/>
              </w:rPr>
              <w:t xml:space="preserve">          </w:t>
            </w:r>
            <w:r w:rsidR="00996E33" w:rsidRPr="007668B3">
              <w:rPr>
                <w:sz w:val="20"/>
                <w:szCs w:val="20"/>
              </w:rPr>
              <w:t xml:space="preserve">Државе чланице треба да обезбеде да овлашћени ревизор или друштво за ревизију воде евиденције сваке повреде одредаба ове директиве и, када је то </w:t>
            </w:r>
            <w:r w:rsidR="00996E33" w:rsidRPr="007668B3">
              <w:rPr>
                <w:sz w:val="20"/>
                <w:szCs w:val="20"/>
              </w:rPr>
              <w:lastRenderedPageBreak/>
              <w:t>релевантно, Уредбе (ЕУ) број 537/2014.</w:t>
            </w:r>
            <w:r w:rsidR="00996E33" w:rsidRPr="007668B3">
              <w:rPr>
                <w:rStyle w:val="tw4winMark"/>
                <w:color w:val="auto"/>
                <w:sz w:val="20"/>
                <w:szCs w:val="20"/>
              </w:rPr>
              <w:t>&lt;0}{0&gt;</w:t>
            </w:r>
            <w:r w:rsidR="00996E33" w:rsidRPr="007668B3">
              <w:rPr>
                <w:sz w:val="20"/>
                <w:szCs w:val="20"/>
              </w:rPr>
              <w:t xml:space="preserve"> </w:t>
            </w:r>
            <w:r>
              <w:rPr>
                <w:sz w:val="20"/>
                <w:szCs w:val="20"/>
              </w:rPr>
              <w:t xml:space="preserve">              </w:t>
            </w:r>
            <w:r w:rsidR="00996E33" w:rsidRPr="007668B3">
              <w:rPr>
                <w:vanish/>
                <w:sz w:val="20"/>
                <w:szCs w:val="20"/>
                <w:lang w:val="en-GB"/>
              </w:rPr>
              <w:t>Member States may exempt statutory auditors and audit firms from this obligation with regard to minor breaches.</w:t>
            </w:r>
            <w:r w:rsidR="00996E33" w:rsidRPr="007668B3">
              <w:rPr>
                <w:rStyle w:val="tw4winMark"/>
                <w:color w:val="auto"/>
                <w:sz w:val="20"/>
                <w:szCs w:val="20"/>
              </w:rPr>
              <w:t>&lt;}0{&gt;</w:t>
            </w:r>
            <w:r w:rsidR="00996E33" w:rsidRPr="007668B3">
              <w:rPr>
                <w:sz w:val="20"/>
                <w:szCs w:val="20"/>
              </w:rPr>
              <w:t>Државе чланице могу изузети овлашћене ревизоре и друштва за ревизију из ове обавезе када је реч о мањим повредама.</w:t>
            </w:r>
            <w:r w:rsidR="00996E33" w:rsidRPr="007668B3">
              <w:rPr>
                <w:rStyle w:val="tw4winMark"/>
                <w:color w:val="auto"/>
                <w:sz w:val="20"/>
                <w:szCs w:val="20"/>
              </w:rPr>
              <w:t>&lt;0}{0&gt;</w:t>
            </w:r>
            <w:r w:rsidR="00996E33" w:rsidRPr="007668B3">
              <w:rPr>
                <w:sz w:val="20"/>
                <w:szCs w:val="20"/>
              </w:rPr>
              <w:t xml:space="preserve"> </w:t>
            </w:r>
            <w:r>
              <w:rPr>
                <w:sz w:val="20"/>
                <w:szCs w:val="20"/>
              </w:rPr>
              <w:t xml:space="preserve">            </w:t>
            </w:r>
            <w:r w:rsidR="00D576F4">
              <w:rPr>
                <w:sz w:val="20"/>
                <w:szCs w:val="20"/>
              </w:rPr>
              <w:t xml:space="preserve">        </w:t>
            </w:r>
            <w:r w:rsidR="00996E33" w:rsidRPr="007668B3">
              <w:rPr>
                <w:vanish/>
                <w:sz w:val="20"/>
                <w:szCs w:val="20"/>
                <w:lang w:val="en-GB"/>
              </w:rPr>
              <w:t>Statutory auditors and audit firms shall also keep records of any consequence of any breach, including the measures taken to address such breach and to modify their internal quality control system.</w:t>
            </w:r>
            <w:r w:rsidR="00996E33" w:rsidRPr="007668B3">
              <w:rPr>
                <w:rStyle w:val="tw4winMark"/>
                <w:color w:val="auto"/>
                <w:sz w:val="20"/>
                <w:szCs w:val="20"/>
              </w:rPr>
              <w:t>&lt;}0{&gt;</w:t>
            </w:r>
            <w:r w:rsidR="00996E33" w:rsidRPr="007668B3">
              <w:rPr>
                <w:sz w:val="20"/>
                <w:szCs w:val="20"/>
              </w:rPr>
              <w:t>Овлашћени ревизори и друштва за ревизију дужни су да воде евиденције и о евентуалним последицама преступа, између осталог и мерама које су предузете ради отклањања тих последица и исправљања интерног система контроле квалитета.</w:t>
            </w:r>
            <w:r w:rsidR="00996E33" w:rsidRPr="007668B3">
              <w:rPr>
                <w:rStyle w:val="tw4winMark"/>
                <w:color w:val="auto"/>
                <w:sz w:val="20"/>
                <w:szCs w:val="20"/>
              </w:rPr>
              <w:t>&lt;0}{0&gt;</w:t>
            </w:r>
            <w:r w:rsidR="00996E33" w:rsidRPr="007668B3">
              <w:rPr>
                <w:sz w:val="20"/>
                <w:szCs w:val="20"/>
              </w:rPr>
              <w:t xml:space="preserve"> </w:t>
            </w:r>
            <w:r w:rsidR="00996E33" w:rsidRPr="007668B3">
              <w:rPr>
                <w:sz w:val="20"/>
                <w:szCs w:val="20"/>
                <w:lang w:val="sr-Cyrl-CS"/>
              </w:rPr>
              <w:t xml:space="preserve">Они су </w:t>
            </w:r>
            <w:r w:rsidR="00996E33" w:rsidRPr="007668B3">
              <w:rPr>
                <w:vanish/>
                <w:sz w:val="20"/>
                <w:szCs w:val="20"/>
                <w:lang w:val="en-GB"/>
              </w:rPr>
              <w:t>They shall prepare an annual report containing an overview of any such measures taken and shall communicate that report internally.</w:t>
            </w:r>
            <w:r w:rsidR="00996E33" w:rsidRPr="007668B3">
              <w:rPr>
                <w:rStyle w:val="tw4winMark"/>
                <w:color w:val="auto"/>
                <w:sz w:val="20"/>
                <w:szCs w:val="20"/>
              </w:rPr>
              <w:t>&lt;}0{&gt;</w:t>
            </w:r>
            <w:r w:rsidR="00996E33" w:rsidRPr="007668B3">
              <w:rPr>
                <w:sz w:val="20"/>
                <w:szCs w:val="20"/>
                <w:lang w:val="sr-Cyrl-CS"/>
              </w:rPr>
              <w:t>д</w:t>
            </w:r>
            <w:r w:rsidR="00996E33" w:rsidRPr="007668B3">
              <w:rPr>
                <w:sz w:val="20"/>
                <w:szCs w:val="20"/>
              </w:rPr>
              <w:t>ужни  да припреме годишњи извештај који садржи преглед предузетих мера и да тај извештај интерно проследе.</w:t>
            </w:r>
            <w:r w:rsidR="00996E33" w:rsidRPr="007668B3">
              <w:rPr>
                <w:rStyle w:val="tw4winMark"/>
                <w:color w:val="auto"/>
                <w:sz w:val="20"/>
                <w:szCs w:val="20"/>
              </w:rPr>
              <w:t>&lt;0}</w:t>
            </w:r>
          </w:p>
          <w:p w:rsidR="00996E33" w:rsidRPr="007668B3" w:rsidRDefault="00996E33" w:rsidP="00996E33">
            <w:pPr>
              <w:tabs>
                <w:tab w:val="left" w:pos="772"/>
              </w:tabs>
              <w:jc w:val="both"/>
              <w:rPr>
                <w:sz w:val="20"/>
                <w:szCs w:val="20"/>
              </w:rPr>
            </w:pPr>
            <w:r w:rsidRPr="007668B3">
              <w:rPr>
                <w:rStyle w:val="tw4winMark"/>
                <w:color w:val="auto"/>
                <w:sz w:val="20"/>
                <w:szCs w:val="20"/>
              </w:rPr>
              <w:t>{0&gt;</w:t>
            </w:r>
            <w:r w:rsidRPr="007668B3">
              <w:rPr>
                <w:vanish/>
                <w:sz w:val="20"/>
                <w:szCs w:val="20"/>
                <w:lang w:val="en-GB"/>
              </w:rPr>
              <w:t>When a statutory auditor or an audit firm asks external experts for advice, he, she or it shall document the request made and the advice received.</w:t>
            </w:r>
            <w:r w:rsidRPr="007668B3">
              <w:rPr>
                <w:rStyle w:val="tw4winMark"/>
                <w:color w:val="auto"/>
                <w:sz w:val="20"/>
                <w:szCs w:val="20"/>
              </w:rPr>
              <w:t>&lt;}0{&gt;</w:t>
            </w:r>
            <w:r w:rsidRPr="007668B3">
              <w:rPr>
                <w:sz w:val="20"/>
                <w:szCs w:val="20"/>
              </w:rPr>
              <w:t>Када овлашћени ревизор или друштво за ревизију траже савете од спољних експерата, дужни су да документују упућене захтеве и добијене савете.</w:t>
            </w:r>
          </w:p>
        </w:tc>
        <w:tc>
          <w:tcPr>
            <w:tcW w:w="407" w:type="pct"/>
            <w:shd w:val="clear" w:color="auto" w:fill="auto"/>
          </w:tcPr>
          <w:p w:rsidR="000440A9" w:rsidRPr="00535700" w:rsidRDefault="003C5257" w:rsidP="00996E33">
            <w:pPr>
              <w:rPr>
                <w:sz w:val="20"/>
                <w:szCs w:val="20"/>
              </w:rPr>
            </w:pPr>
            <w:r w:rsidRPr="00535700">
              <w:rPr>
                <w:sz w:val="20"/>
                <w:szCs w:val="20"/>
                <w:lang w:val="sr-Cyrl-CS"/>
              </w:rPr>
              <w:lastRenderedPageBreak/>
              <w:t>21.</w:t>
            </w:r>
            <w:r w:rsidR="004E3874" w:rsidRPr="00535700">
              <w:rPr>
                <w:sz w:val="20"/>
                <w:szCs w:val="20"/>
              </w:rPr>
              <w:t>7.</w:t>
            </w:r>
          </w:p>
          <w:p w:rsidR="000440A9" w:rsidRDefault="000440A9" w:rsidP="00996E33">
            <w:pPr>
              <w:rPr>
                <w:sz w:val="20"/>
                <w:szCs w:val="20"/>
                <w:lang w:val="sr-Cyrl-CS"/>
              </w:rPr>
            </w:pPr>
          </w:p>
          <w:p w:rsidR="000440A9" w:rsidRDefault="000440A9" w:rsidP="00996E33">
            <w:pPr>
              <w:rPr>
                <w:sz w:val="20"/>
                <w:szCs w:val="20"/>
                <w:lang w:val="sr-Cyrl-CS"/>
              </w:rPr>
            </w:pPr>
          </w:p>
          <w:p w:rsidR="000440A9" w:rsidRDefault="000440A9" w:rsidP="00996E33">
            <w:pPr>
              <w:rPr>
                <w:sz w:val="20"/>
                <w:szCs w:val="20"/>
                <w:lang w:val="sr-Cyrl-CS"/>
              </w:rPr>
            </w:pPr>
          </w:p>
          <w:p w:rsidR="000440A9" w:rsidRDefault="000440A9" w:rsidP="00996E33">
            <w:pPr>
              <w:rPr>
                <w:sz w:val="20"/>
                <w:szCs w:val="20"/>
                <w:lang w:val="sr-Cyrl-CS"/>
              </w:rPr>
            </w:pPr>
          </w:p>
          <w:p w:rsidR="000440A9" w:rsidRDefault="000440A9" w:rsidP="00996E33">
            <w:pPr>
              <w:rPr>
                <w:sz w:val="20"/>
                <w:szCs w:val="20"/>
                <w:lang w:val="sr-Cyrl-CS"/>
              </w:rPr>
            </w:pPr>
          </w:p>
          <w:p w:rsidR="00996E33" w:rsidRDefault="000440A9" w:rsidP="00996E33">
            <w:pPr>
              <w:rPr>
                <w:color w:val="0070C0"/>
                <w:sz w:val="20"/>
                <w:szCs w:val="20"/>
              </w:rPr>
            </w:pPr>
            <w:r>
              <w:rPr>
                <w:sz w:val="20"/>
                <w:szCs w:val="20"/>
                <w:lang w:val="sr-Cyrl-CS"/>
              </w:rPr>
              <w:t>21</w:t>
            </w:r>
            <w:r w:rsidRPr="00535700">
              <w:rPr>
                <w:sz w:val="20"/>
                <w:szCs w:val="20"/>
                <w:lang w:val="sr-Cyrl-CS"/>
              </w:rPr>
              <w:t>.</w:t>
            </w:r>
            <w:r w:rsidR="004E3874" w:rsidRPr="00535700">
              <w:rPr>
                <w:sz w:val="20"/>
                <w:szCs w:val="20"/>
              </w:rPr>
              <w:t>8.</w:t>
            </w:r>
          </w:p>
          <w:p w:rsidR="00E527EC" w:rsidRDefault="00E527EC" w:rsidP="00996E33">
            <w:pPr>
              <w:rPr>
                <w:color w:val="0070C0"/>
                <w:sz w:val="20"/>
                <w:szCs w:val="20"/>
              </w:rPr>
            </w:pPr>
          </w:p>
          <w:p w:rsidR="00E527EC" w:rsidRDefault="00E527EC" w:rsidP="00996E33">
            <w:pPr>
              <w:rPr>
                <w:color w:val="0070C0"/>
                <w:sz w:val="20"/>
                <w:szCs w:val="20"/>
              </w:rPr>
            </w:pPr>
          </w:p>
          <w:p w:rsidR="00E527EC" w:rsidRDefault="00E527EC" w:rsidP="00996E33">
            <w:pPr>
              <w:rPr>
                <w:color w:val="0070C0"/>
                <w:sz w:val="20"/>
                <w:szCs w:val="20"/>
              </w:rPr>
            </w:pPr>
          </w:p>
          <w:p w:rsidR="00E527EC" w:rsidRPr="00E527EC" w:rsidRDefault="00E527EC" w:rsidP="00996E33">
            <w:pPr>
              <w:rPr>
                <w:sz w:val="20"/>
                <w:szCs w:val="20"/>
              </w:rPr>
            </w:pPr>
            <w:r w:rsidRPr="0014745E">
              <w:rPr>
                <w:sz w:val="20"/>
                <w:szCs w:val="20"/>
                <w:lang w:val="sr-Cyrl-CS"/>
              </w:rPr>
              <w:t>21.</w:t>
            </w:r>
            <w:r w:rsidRPr="0014745E">
              <w:rPr>
                <w:sz w:val="20"/>
                <w:szCs w:val="20"/>
              </w:rPr>
              <w:t>9.</w:t>
            </w:r>
          </w:p>
        </w:tc>
        <w:tc>
          <w:tcPr>
            <w:tcW w:w="1627" w:type="pct"/>
            <w:shd w:val="clear" w:color="auto" w:fill="auto"/>
          </w:tcPr>
          <w:p w:rsidR="003C5257" w:rsidRPr="003C5257" w:rsidRDefault="00844DB9" w:rsidP="003C5257">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3C5257" w:rsidRPr="003C5257">
              <w:rPr>
                <w:rFonts w:eastAsia="TimesNewRoman"/>
                <w:sz w:val="20"/>
                <w:szCs w:val="20"/>
                <w:lang w:val="ru-RU"/>
              </w:rPr>
              <w:t xml:space="preserve">Друштво за ревизију дужно је да води евиденције о свакој повреди одредаба овог закона о евентуално насталим последицама таквог понашања и мерама које су предузете ради </w:t>
            </w:r>
            <w:r w:rsidR="003C5257" w:rsidRPr="003C5257">
              <w:rPr>
                <w:rFonts w:eastAsia="TimesNewRoman"/>
                <w:sz w:val="20"/>
                <w:szCs w:val="20"/>
                <w:lang w:val="ru-RU"/>
              </w:rPr>
              <w:lastRenderedPageBreak/>
              <w:t xml:space="preserve">отклањања тих последица и исправљања интерног система контроле квалитета. </w:t>
            </w:r>
            <w:r w:rsidR="003C5257" w:rsidRPr="003C5257">
              <w:rPr>
                <w:rFonts w:eastAsia="TimesNewRoman"/>
                <w:sz w:val="20"/>
                <w:szCs w:val="20"/>
                <w:lang w:val="ru-RU"/>
              </w:rPr>
              <w:tab/>
            </w:r>
          </w:p>
          <w:p w:rsidR="00E527EC" w:rsidRDefault="003C5257" w:rsidP="003C5257">
            <w:pPr>
              <w:autoSpaceDE w:val="0"/>
              <w:autoSpaceDN w:val="0"/>
              <w:adjustRightInd w:val="0"/>
              <w:jc w:val="both"/>
              <w:rPr>
                <w:rFonts w:eastAsia="TimesNewRoman"/>
                <w:sz w:val="20"/>
                <w:szCs w:val="20"/>
                <w:lang w:val="ru-RU"/>
              </w:rPr>
            </w:pPr>
            <w:r w:rsidRPr="003C5257">
              <w:rPr>
                <w:rFonts w:eastAsia="TimesNewRoman"/>
                <w:sz w:val="20"/>
                <w:szCs w:val="20"/>
                <w:lang w:val="ru-RU"/>
              </w:rPr>
              <w:tab/>
              <w:t xml:space="preserve">Друштво за ревизију је дужно да припреми годишњи извештај који садржи преглед предузетих мера и да тај извештај проследи запосленима. овог закона. </w:t>
            </w:r>
          </w:p>
          <w:p w:rsidR="00996E33" w:rsidRPr="007668B3" w:rsidRDefault="00E527EC" w:rsidP="003C5257">
            <w:pPr>
              <w:autoSpaceDE w:val="0"/>
              <w:autoSpaceDN w:val="0"/>
              <w:adjustRightInd w:val="0"/>
              <w:jc w:val="both"/>
              <w:rPr>
                <w:rFonts w:eastAsia="TimesNewRoman"/>
                <w:sz w:val="20"/>
                <w:szCs w:val="20"/>
                <w:lang w:val="ru-RU"/>
              </w:rPr>
            </w:pPr>
            <w:r>
              <w:rPr>
                <w:rFonts w:eastAsia="TimesNewRoman"/>
                <w:sz w:val="20"/>
                <w:szCs w:val="20"/>
              </w:rPr>
              <w:t xml:space="preserve">               </w:t>
            </w:r>
            <w:r w:rsidR="003C5257" w:rsidRPr="003C5257">
              <w:rPr>
                <w:rFonts w:eastAsia="TimesNewRoman"/>
                <w:sz w:val="20"/>
                <w:szCs w:val="20"/>
                <w:lang w:val="ru-RU"/>
              </w:rPr>
              <w:t>Када друштво за ревизију тражи савете од спољних експерата, дужно је да документује упућене захтеве и добијене савете.</w:t>
            </w:r>
          </w:p>
        </w:tc>
        <w:tc>
          <w:tcPr>
            <w:tcW w:w="661" w:type="pct"/>
            <w:shd w:val="clear" w:color="auto" w:fill="auto"/>
          </w:tcPr>
          <w:p w:rsidR="00996E33" w:rsidRPr="007668B3" w:rsidRDefault="003C5257" w:rsidP="00920150">
            <w:pPr>
              <w:rPr>
                <w:sz w:val="20"/>
                <w:szCs w:val="20"/>
                <w:lang w:val="sr-Cyrl-CS"/>
              </w:rPr>
            </w:pPr>
            <w:r w:rsidRPr="007668B3">
              <w:rPr>
                <w:sz w:val="20"/>
                <w:szCs w:val="20"/>
                <w:lang w:val="sr-Cyrl-CS"/>
              </w:rPr>
              <w:lastRenderedPageBreak/>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lastRenderedPageBreak/>
              <w:t>24б.4</w:t>
            </w:r>
          </w:p>
        </w:tc>
        <w:tc>
          <w:tcPr>
            <w:tcW w:w="1330" w:type="pct"/>
            <w:shd w:val="clear" w:color="auto" w:fill="auto"/>
          </w:tcPr>
          <w:p w:rsidR="00996E33" w:rsidRPr="007668B3" w:rsidRDefault="00C75C1E" w:rsidP="00996E33">
            <w:pPr>
              <w:tabs>
                <w:tab w:val="left" w:pos="767"/>
              </w:tabs>
              <w:jc w:val="both"/>
              <w:rPr>
                <w:sz w:val="20"/>
                <w:szCs w:val="20"/>
              </w:rPr>
            </w:pPr>
            <w:r>
              <w:rPr>
                <w:sz w:val="20"/>
                <w:szCs w:val="20"/>
              </w:rPr>
              <w:t xml:space="preserve">              </w:t>
            </w:r>
            <w:r w:rsidR="00996E33" w:rsidRPr="007668B3">
              <w:rPr>
                <w:sz w:val="20"/>
                <w:szCs w:val="20"/>
              </w:rPr>
              <w:t>Овлашћени ревизор или друштво за ревизију дужни су да воде евиденције о својим странкама.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Such record shall include the following data for each audit client:</w:t>
            </w:r>
            <w:r w:rsidR="00996E33" w:rsidRPr="007668B3">
              <w:rPr>
                <w:rStyle w:val="tw4winMark"/>
                <w:color w:val="auto"/>
                <w:sz w:val="20"/>
                <w:szCs w:val="20"/>
              </w:rPr>
              <w:t>&lt;}0{&gt;</w:t>
            </w:r>
            <w:r w:rsidR="00996E33" w:rsidRPr="007668B3">
              <w:rPr>
                <w:sz w:val="20"/>
                <w:szCs w:val="20"/>
              </w:rPr>
              <w:t>Те евиденције обухватају следеће податке за сваку странку:</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the name, the address and the place of business;</w:t>
            </w:r>
            <w:r w:rsidRPr="007668B3">
              <w:rPr>
                <w:rStyle w:val="tw4winMark"/>
                <w:color w:val="auto"/>
                <w:sz w:val="20"/>
                <w:szCs w:val="20"/>
              </w:rPr>
              <w:t>&lt;}0{&gt;</w:t>
            </w:r>
            <w:r w:rsidRPr="007668B3">
              <w:rPr>
                <w:sz w:val="20"/>
                <w:szCs w:val="20"/>
              </w:rPr>
              <w:t>а)</w:t>
            </w:r>
            <w:r w:rsidRPr="007668B3">
              <w:rPr>
                <w:sz w:val="20"/>
                <w:szCs w:val="20"/>
              </w:rPr>
              <w:tab/>
              <w:t>назив, адресу и место пословања;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in the case of an audit firm, the name(s) of the key audit partner(s);</w:t>
            </w:r>
            <w:r w:rsidRPr="007668B3">
              <w:rPr>
                <w:rStyle w:val="tw4winMark"/>
                <w:color w:val="auto"/>
                <w:sz w:val="20"/>
                <w:szCs w:val="20"/>
              </w:rPr>
              <w:t>&lt;}0{&gt;</w:t>
            </w:r>
            <w:r w:rsidRPr="007668B3">
              <w:rPr>
                <w:sz w:val="20"/>
                <w:szCs w:val="20"/>
              </w:rPr>
              <w:t>б)</w:t>
            </w:r>
            <w:r w:rsidRPr="007668B3">
              <w:rPr>
                <w:sz w:val="20"/>
                <w:szCs w:val="20"/>
              </w:rPr>
              <w:tab/>
              <w:t xml:space="preserve">у случају друштва за ревизију, назив(е) кључних </w:t>
            </w:r>
            <w:r w:rsidRPr="007668B3">
              <w:rPr>
                <w:sz w:val="20"/>
                <w:szCs w:val="20"/>
                <w:lang w:val="sr-Cyrl-CS"/>
              </w:rPr>
              <w:t xml:space="preserve">ревизорских </w:t>
            </w:r>
            <w:r w:rsidRPr="007668B3">
              <w:rPr>
                <w:sz w:val="20"/>
                <w:szCs w:val="20"/>
              </w:rPr>
              <w:t>партнера;</w:t>
            </w:r>
            <w:r w:rsidRPr="007668B3">
              <w:rPr>
                <w:rStyle w:val="tw4winMark"/>
                <w:color w:val="auto"/>
                <w:sz w:val="20"/>
                <w:szCs w:val="20"/>
              </w:rPr>
              <w:t>&lt;0}</w:t>
            </w:r>
          </w:p>
          <w:p w:rsidR="00996E33" w:rsidRPr="007668B3" w:rsidRDefault="00996E33" w:rsidP="00996E33">
            <w:pPr>
              <w:tabs>
                <w:tab w:val="left" w:pos="772"/>
              </w:tabs>
              <w:jc w:val="both"/>
              <w:rPr>
                <w:sz w:val="20"/>
                <w:szCs w:val="20"/>
              </w:rPr>
            </w:pPr>
            <w:r w:rsidRPr="007668B3">
              <w:rPr>
                <w:rStyle w:val="tw4winMark"/>
                <w:vanish w:val="0"/>
                <w:color w:val="auto"/>
                <w:sz w:val="20"/>
                <w:szCs w:val="20"/>
              </w:rPr>
              <w:t xml:space="preserve">      </w:t>
            </w: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the fees charged for the statutory audit and the fees charged for other services in any financial year.</w:t>
            </w:r>
            <w:r w:rsidRPr="007668B3">
              <w:rPr>
                <w:rStyle w:val="tw4winMark"/>
                <w:color w:val="auto"/>
                <w:sz w:val="20"/>
                <w:szCs w:val="20"/>
              </w:rPr>
              <w:t>&lt;}0{&gt;</w:t>
            </w:r>
            <w:r w:rsidRPr="007668B3">
              <w:rPr>
                <w:sz w:val="20"/>
                <w:szCs w:val="20"/>
              </w:rPr>
              <w:t>в)</w:t>
            </w:r>
            <w:r w:rsidRPr="007668B3">
              <w:rPr>
                <w:sz w:val="20"/>
                <w:szCs w:val="20"/>
              </w:rPr>
              <w:tab/>
              <w:t>накнаде наплаћене за законску ревизију и накнаде наплаћене за друге услуге у свакој финансијској години.</w:t>
            </w:r>
          </w:p>
        </w:tc>
        <w:tc>
          <w:tcPr>
            <w:tcW w:w="407" w:type="pct"/>
            <w:shd w:val="clear" w:color="auto" w:fill="auto"/>
          </w:tcPr>
          <w:p w:rsidR="00996E33" w:rsidRPr="00E527EC" w:rsidRDefault="00E93D9B" w:rsidP="0014745E">
            <w:pPr>
              <w:rPr>
                <w:sz w:val="20"/>
                <w:szCs w:val="20"/>
              </w:rPr>
            </w:pPr>
            <w:r w:rsidRPr="00E93D9B">
              <w:rPr>
                <w:sz w:val="20"/>
                <w:szCs w:val="20"/>
                <w:lang w:val="sr-Cyrl-CS"/>
              </w:rPr>
              <w:t>21.</w:t>
            </w:r>
            <w:r w:rsidR="00E527EC" w:rsidRPr="0014745E">
              <w:rPr>
                <w:sz w:val="20"/>
                <w:szCs w:val="20"/>
              </w:rPr>
              <w:t>10.</w:t>
            </w:r>
          </w:p>
        </w:tc>
        <w:tc>
          <w:tcPr>
            <w:tcW w:w="1627" w:type="pct"/>
            <w:shd w:val="clear" w:color="auto" w:fill="auto"/>
          </w:tcPr>
          <w:p w:rsidR="000440A9" w:rsidRPr="000440A9" w:rsidRDefault="00176430" w:rsidP="000440A9">
            <w:pPr>
              <w:tabs>
                <w:tab w:val="left" w:pos="772"/>
              </w:tabs>
              <w:jc w:val="both"/>
              <w:rPr>
                <w:bCs/>
                <w:noProof/>
                <w:color w:val="1A171C"/>
                <w:sz w:val="20"/>
                <w:szCs w:val="20"/>
                <w:lang w:val="sr-Latn-CS"/>
              </w:rPr>
            </w:pPr>
            <w:r>
              <w:rPr>
                <w:rFonts w:eastAsia="TimesNewRoman"/>
                <w:sz w:val="20"/>
                <w:szCs w:val="20"/>
                <w:lang w:val="ru-RU"/>
              </w:rPr>
              <w:t xml:space="preserve">        </w:t>
            </w:r>
            <w:r w:rsidR="00F42AB1">
              <w:rPr>
                <w:rFonts w:eastAsia="TimesNewRoman"/>
                <w:sz w:val="20"/>
                <w:szCs w:val="20"/>
              </w:rPr>
              <w:t xml:space="preserve">      </w:t>
            </w:r>
            <w:r w:rsidR="000440A9" w:rsidRPr="000440A9">
              <w:rPr>
                <w:bCs/>
                <w:noProof/>
                <w:color w:val="1A171C"/>
                <w:sz w:val="20"/>
                <w:szCs w:val="20"/>
                <w:lang w:val="sr-Latn-CS"/>
              </w:rPr>
              <w:t>Друштво за ревизију дужно је да води евиденцију о сваком клијенту</w:t>
            </w:r>
            <w:r w:rsidR="000440A9">
              <w:rPr>
                <w:bCs/>
                <w:noProof/>
                <w:color w:val="1A171C"/>
                <w:sz w:val="20"/>
                <w:szCs w:val="20"/>
                <w:lang w:val="sr-Cyrl-RS"/>
              </w:rPr>
              <w:t xml:space="preserve"> </w:t>
            </w:r>
            <w:r w:rsidR="000440A9" w:rsidRPr="00830C03">
              <w:rPr>
                <w:bCs/>
                <w:noProof/>
                <w:sz w:val="20"/>
                <w:szCs w:val="20"/>
                <w:lang w:val="sr-Cyrl-RS"/>
              </w:rPr>
              <w:t xml:space="preserve">која обухвата </w:t>
            </w:r>
            <w:r w:rsidR="000440A9" w:rsidRPr="000440A9">
              <w:rPr>
                <w:bCs/>
                <w:noProof/>
                <w:color w:val="1A171C"/>
                <w:sz w:val="20"/>
                <w:szCs w:val="20"/>
                <w:lang w:val="sr-Latn-CS"/>
              </w:rPr>
              <w:t>следеће податке:</w:t>
            </w:r>
          </w:p>
          <w:p w:rsidR="000440A9" w:rsidRPr="000440A9" w:rsidRDefault="000440A9" w:rsidP="000440A9">
            <w:pPr>
              <w:tabs>
                <w:tab w:val="left" w:pos="772"/>
              </w:tabs>
              <w:jc w:val="both"/>
              <w:rPr>
                <w:bCs/>
                <w:noProof/>
                <w:sz w:val="20"/>
                <w:szCs w:val="20"/>
                <w:lang w:val="sr-Latn-CS"/>
              </w:rPr>
            </w:pPr>
            <w:r w:rsidRPr="000440A9">
              <w:rPr>
                <w:bCs/>
                <w:noProof/>
                <w:sz w:val="20"/>
                <w:szCs w:val="20"/>
                <w:lang w:val="sr-Latn-CS"/>
              </w:rPr>
              <w:tab/>
            </w:r>
            <w:r w:rsidRPr="000440A9">
              <w:rPr>
                <w:bCs/>
                <w:noProof/>
                <w:sz w:val="20"/>
                <w:szCs w:val="20"/>
                <w:lang w:val="sr-Cyrl-RS"/>
              </w:rPr>
              <w:t xml:space="preserve">1) </w:t>
            </w:r>
            <w:r w:rsidRPr="000440A9">
              <w:rPr>
                <w:bCs/>
                <w:noProof/>
                <w:sz w:val="20"/>
                <w:szCs w:val="20"/>
                <w:lang w:val="sr-Latn-CS"/>
              </w:rPr>
              <w:t>назив, адресу и место пословања;</w:t>
            </w:r>
          </w:p>
          <w:p w:rsidR="000440A9" w:rsidRPr="000440A9" w:rsidRDefault="000440A9" w:rsidP="000440A9">
            <w:pPr>
              <w:tabs>
                <w:tab w:val="left" w:pos="772"/>
              </w:tabs>
              <w:jc w:val="both"/>
              <w:rPr>
                <w:bCs/>
                <w:noProof/>
                <w:sz w:val="20"/>
                <w:szCs w:val="20"/>
                <w:lang w:val="sr-Latn-CS"/>
              </w:rPr>
            </w:pPr>
            <w:r w:rsidRPr="000440A9">
              <w:rPr>
                <w:bCs/>
                <w:noProof/>
                <w:sz w:val="20"/>
                <w:szCs w:val="20"/>
                <w:lang w:val="sr-Latn-CS"/>
              </w:rPr>
              <w:tab/>
            </w:r>
            <w:r w:rsidRPr="000440A9">
              <w:rPr>
                <w:bCs/>
                <w:noProof/>
                <w:sz w:val="20"/>
                <w:szCs w:val="20"/>
                <w:lang w:val="sr-Cyrl-RS"/>
              </w:rPr>
              <w:t xml:space="preserve">2) </w:t>
            </w:r>
            <w:r w:rsidRPr="000440A9">
              <w:rPr>
                <w:bCs/>
                <w:noProof/>
                <w:sz w:val="20"/>
                <w:szCs w:val="20"/>
                <w:lang w:val="sr-Latn-CS"/>
              </w:rPr>
              <w:t xml:space="preserve">назив кључних </w:t>
            </w:r>
            <w:r w:rsidRPr="000440A9">
              <w:rPr>
                <w:bCs/>
                <w:noProof/>
                <w:sz w:val="20"/>
                <w:szCs w:val="20"/>
                <w:lang w:val="sr-Cyrl-CS"/>
              </w:rPr>
              <w:t xml:space="preserve">ревизорских </w:t>
            </w:r>
            <w:r w:rsidRPr="000440A9">
              <w:rPr>
                <w:bCs/>
                <w:noProof/>
                <w:sz w:val="20"/>
                <w:szCs w:val="20"/>
                <w:lang w:val="sr-Latn-CS"/>
              </w:rPr>
              <w:t>партнера;</w:t>
            </w:r>
          </w:p>
          <w:p w:rsidR="000440A9" w:rsidRPr="000440A9" w:rsidRDefault="000440A9" w:rsidP="000440A9">
            <w:pPr>
              <w:tabs>
                <w:tab w:val="left" w:pos="772"/>
              </w:tabs>
              <w:jc w:val="both"/>
              <w:rPr>
                <w:bCs/>
                <w:noProof/>
                <w:sz w:val="20"/>
                <w:szCs w:val="20"/>
                <w:lang w:val="sr-Latn-CS"/>
              </w:rPr>
            </w:pPr>
            <w:r w:rsidRPr="000440A9">
              <w:rPr>
                <w:bCs/>
                <w:noProof/>
                <w:sz w:val="20"/>
                <w:szCs w:val="20"/>
                <w:lang w:val="sr-Latn-CS"/>
              </w:rPr>
              <w:tab/>
            </w:r>
            <w:r w:rsidRPr="000440A9">
              <w:rPr>
                <w:bCs/>
                <w:noProof/>
                <w:sz w:val="20"/>
                <w:szCs w:val="20"/>
                <w:lang w:val="sr-Cyrl-RS"/>
              </w:rPr>
              <w:t xml:space="preserve">3) </w:t>
            </w:r>
            <w:r w:rsidRPr="000440A9">
              <w:rPr>
                <w:bCs/>
                <w:noProof/>
                <w:sz w:val="20"/>
                <w:szCs w:val="20"/>
                <w:lang w:val="sr-Latn-CS"/>
              </w:rPr>
              <w:t>накнаде наплаћене за законску ревизију</w:t>
            </w:r>
            <w:r w:rsidRPr="000440A9">
              <w:rPr>
                <w:bCs/>
                <w:noProof/>
                <w:sz w:val="20"/>
                <w:szCs w:val="20"/>
                <w:lang w:val="sr-Cyrl-RS"/>
              </w:rPr>
              <w:t>;</w:t>
            </w:r>
            <w:r w:rsidRPr="000440A9">
              <w:rPr>
                <w:bCs/>
                <w:noProof/>
                <w:sz w:val="20"/>
                <w:szCs w:val="20"/>
                <w:lang w:val="sr-Latn-CS"/>
              </w:rPr>
              <w:t xml:space="preserve"> </w:t>
            </w:r>
          </w:p>
          <w:p w:rsidR="00996E33" w:rsidRPr="007668B3" w:rsidRDefault="000440A9" w:rsidP="000440A9">
            <w:pPr>
              <w:autoSpaceDE w:val="0"/>
              <w:autoSpaceDN w:val="0"/>
              <w:adjustRightInd w:val="0"/>
              <w:jc w:val="both"/>
              <w:rPr>
                <w:rFonts w:eastAsia="TimesNewRoman"/>
                <w:sz w:val="20"/>
                <w:szCs w:val="20"/>
                <w:lang w:val="ru-RU"/>
              </w:rPr>
            </w:pPr>
            <w:r w:rsidRPr="000440A9">
              <w:rPr>
                <w:bCs/>
                <w:noProof/>
                <w:sz w:val="20"/>
                <w:szCs w:val="20"/>
                <w:lang w:val="sr-Latn-CS"/>
              </w:rPr>
              <w:tab/>
            </w:r>
            <w:r w:rsidR="00ED0B1C">
              <w:rPr>
                <w:bCs/>
                <w:noProof/>
                <w:sz w:val="20"/>
                <w:szCs w:val="20"/>
                <w:lang w:val="sr-Cyrl-RS"/>
              </w:rPr>
              <w:t xml:space="preserve"> </w:t>
            </w:r>
            <w:r w:rsidRPr="000440A9">
              <w:rPr>
                <w:bCs/>
                <w:noProof/>
                <w:sz w:val="20"/>
                <w:szCs w:val="20"/>
                <w:lang w:val="sr-Cyrl-RS"/>
              </w:rPr>
              <w:t xml:space="preserve">4) </w:t>
            </w:r>
            <w:r w:rsidRPr="000440A9">
              <w:rPr>
                <w:bCs/>
                <w:noProof/>
                <w:sz w:val="20"/>
                <w:szCs w:val="20"/>
                <w:lang w:val="sr-Latn-CS"/>
              </w:rPr>
              <w:t>накнаде наплаћене за друге услуге у свакој финансијској години.</w:t>
            </w:r>
          </w:p>
        </w:tc>
        <w:tc>
          <w:tcPr>
            <w:tcW w:w="661" w:type="pct"/>
            <w:shd w:val="clear" w:color="auto" w:fill="auto"/>
          </w:tcPr>
          <w:p w:rsidR="00996E33" w:rsidRPr="007668B3" w:rsidRDefault="00E93D9B" w:rsidP="00996E3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t>24б.5</w:t>
            </w:r>
          </w:p>
        </w:tc>
        <w:tc>
          <w:tcPr>
            <w:tcW w:w="1330" w:type="pct"/>
            <w:shd w:val="clear" w:color="auto" w:fill="auto"/>
          </w:tcPr>
          <w:p w:rsidR="00996E33" w:rsidRPr="007668B3" w:rsidRDefault="00C75C1E" w:rsidP="00996E33">
            <w:pPr>
              <w:tabs>
                <w:tab w:val="left" w:pos="748"/>
              </w:tabs>
              <w:jc w:val="both"/>
              <w:rPr>
                <w:sz w:val="20"/>
                <w:szCs w:val="20"/>
              </w:rPr>
            </w:pPr>
            <w:r>
              <w:rPr>
                <w:sz w:val="20"/>
                <w:szCs w:val="20"/>
              </w:rPr>
              <w:t xml:space="preserve">             </w:t>
            </w:r>
            <w:r w:rsidR="00996E33" w:rsidRPr="007668B3">
              <w:rPr>
                <w:sz w:val="20"/>
                <w:szCs w:val="20"/>
              </w:rPr>
              <w:t xml:space="preserve">Овлашћени ревизор или друштво за ревизију дужни су да отворе ревизорски </w:t>
            </w:r>
            <w:r w:rsidR="00996E33" w:rsidRPr="007668B3">
              <w:rPr>
                <w:sz w:val="20"/>
                <w:szCs w:val="20"/>
                <w:lang w:val="sr-Cyrl-CS"/>
              </w:rPr>
              <w:t xml:space="preserve"> досије</w:t>
            </w:r>
            <w:r w:rsidR="00996E33" w:rsidRPr="007668B3">
              <w:rPr>
                <w:sz w:val="20"/>
                <w:szCs w:val="20"/>
              </w:rPr>
              <w:t xml:space="preserve"> за сваку законску ревизију.</w:t>
            </w:r>
            <w:r w:rsidR="00996E33"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lastRenderedPageBreak/>
              <w:t>{0&gt;</w:t>
            </w:r>
            <w:r w:rsidRPr="007668B3">
              <w:rPr>
                <w:vanish/>
                <w:sz w:val="20"/>
                <w:szCs w:val="20"/>
                <w:lang w:val="en-GB"/>
              </w:rPr>
              <w:t>The statutory auditor or the audit firm shall document at least the data recorded pursuant to Article 22b(1) of this Directive, and, where applicable, Articles 6 to 8 of Regulation (EU) No 537/2014.</w:t>
            </w:r>
            <w:r w:rsidRPr="007668B3">
              <w:rPr>
                <w:rStyle w:val="tw4winMark"/>
                <w:color w:val="auto"/>
                <w:sz w:val="20"/>
                <w:szCs w:val="20"/>
              </w:rPr>
              <w:t>&lt;}63{&gt;</w:t>
            </w:r>
            <w:r w:rsidRPr="007668B3">
              <w:rPr>
                <w:sz w:val="20"/>
                <w:szCs w:val="20"/>
              </w:rPr>
              <w:t>Овлашћени ревизор или друштво за ревизију дужни су да документују, као минимум, податке евидентиране сходно члану 22б став 1. ове директиве и, када је то релевантно, чл. 6 - 8. Уредбе (ЕУ) број 537/2014.</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statutory auditor or the audit firm shall retain any other data and documents that are of importance in support of the report referred to in Articles 28 of this Directive and, where applicable, Articles 10 and 11 of Regulation (EU) No 537/2014 and for monitoring compliance with this Directive and other applicable legal requirements.</w:t>
            </w:r>
            <w:r w:rsidRPr="007668B3">
              <w:rPr>
                <w:rStyle w:val="tw4winMark"/>
                <w:color w:val="auto"/>
                <w:sz w:val="20"/>
                <w:szCs w:val="20"/>
              </w:rPr>
              <w:t>&lt;}0{&gt;</w:t>
            </w:r>
            <w:r w:rsidRPr="007668B3">
              <w:rPr>
                <w:sz w:val="20"/>
                <w:szCs w:val="20"/>
              </w:rPr>
              <w:t>Овлашћени ревизор или друштво за ревизију дужни су да задрже и друге податке и документацију који су значајни за поткрепљивање извештаја из члана 28. ове директиве и, када је то релевантно, чл. 10. и 11. Уредбе (ЕУ) број 537/2014 и за праћење усклађености са овом директивом и другим важећим законским захтевима.</w:t>
            </w:r>
            <w:r w:rsidRPr="007668B3">
              <w:rPr>
                <w:rStyle w:val="tw4winMark"/>
                <w:color w:val="auto"/>
                <w:sz w:val="20"/>
                <w:szCs w:val="20"/>
              </w:rPr>
              <w:t>&lt;0}</w:t>
            </w:r>
          </w:p>
          <w:p w:rsidR="00996E33" w:rsidRPr="007668B3" w:rsidRDefault="00C75C1E" w:rsidP="00996E33">
            <w:pPr>
              <w:tabs>
                <w:tab w:val="left" w:pos="772"/>
              </w:tabs>
              <w:jc w:val="both"/>
              <w:rPr>
                <w:sz w:val="20"/>
                <w:szCs w:val="20"/>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The audit file shall be closed no later than 60 days after the date of signature of the audit report referred to in Article 28 of this Directive and, where applicable, Article 10 of Regulation (EU) No 537/2014.</w:t>
            </w:r>
            <w:r w:rsidR="00996E33" w:rsidRPr="007668B3">
              <w:rPr>
                <w:rStyle w:val="tw4winMark"/>
                <w:color w:val="auto"/>
                <w:sz w:val="20"/>
                <w:szCs w:val="20"/>
              </w:rPr>
              <w:t>&lt;}61{&gt;</w:t>
            </w:r>
            <w:r w:rsidR="00996E33" w:rsidRPr="007668B3">
              <w:rPr>
                <w:sz w:val="20"/>
                <w:szCs w:val="20"/>
              </w:rPr>
              <w:t xml:space="preserve">Ревизорски  </w:t>
            </w:r>
            <w:r w:rsidR="00996E33" w:rsidRPr="007668B3">
              <w:rPr>
                <w:sz w:val="20"/>
                <w:szCs w:val="20"/>
                <w:lang w:val="sr-Cyrl-CS"/>
              </w:rPr>
              <w:t xml:space="preserve">досије </w:t>
            </w:r>
            <w:r w:rsidR="00996E33" w:rsidRPr="007668B3">
              <w:rPr>
                <w:sz w:val="20"/>
                <w:szCs w:val="20"/>
              </w:rPr>
              <w:t>се затвара у року од 60 дана од дана потписивања ревизорског извештаја из члан 28. ове директиве и, када је то релевантно, члана 10. Уредбе (ЕУ) број 537/2014.</w:t>
            </w:r>
          </w:p>
        </w:tc>
        <w:tc>
          <w:tcPr>
            <w:tcW w:w="407" w:type="pct"/>
            <w:shd w:val="clear" w:color="auto" w:fill="auto"/>
          </w:tcPr>
          <w:p w:rsidR="00ED0B1C" w:rsidRPr="00B013C4" w:rsidRDefault="00017078" w:rsidP="00996E33">
            <w:pPr>
              <w:rPr>
                <w:sz w:val="20"/>
                <w:szCs w:val="20"/>
              </w:rPr>
            </w:pPr>
            <w:r w:rsidRPr="00017078">
              <w:rPr>
                <w:sz w:val="20"/>
                <w:szCs w:val="20"/>
                <w:lang w:val="sr-Cyrl-CS"/>
              </w:rPr>
              <w:lastRenderedPageBreak/>
              <w:t>21.</w:t>
            </w:r>
            <w:r w:rsidR="00B013C4" w:rsidRPr="0014745E">
              <w:rPr>
                <w:sz w:val="20"/>
                <w:szCs w:val="20"/>
              </w:rPr>
              <w:t>11.</w:t>
            </w:r>
          </w:p>
          <w:p w:rsidR="00ED0B1C" w:rsidRDefault="00ED0B1C" w:rsidP="00996E33">
            <w:pPr>
              <w:rPr>
                <w:sz w:val="20"/>
                <w:szCs w:val="20"/>
                <w:lang w:val="sr-Cyrl-CS"/>
              </w:rPr>
            </w:pPr>
          </w:p>
          <w:p w:rsidR="00ED0B1C" w:rsidRDefault="00ED0B1C" w:rsidP="00996E33">
            <w:pPr>
              <w:rPr>
                <w:sz w:val="20"/>
                <w:szCs w:val="20"/>
                <w:lang w:val="sr-Cyrl-CS"/>
              </w:rPr>
            </w:pPr>
          </w:p>
          <w:p w:rsidR="00ED0B1C" w:rsidRDefault="00ED0B1C" w:rsidP="00996E33">
            <w:pPr>
              <w:rPr>
                <w:sz w:val="20"/>
                <w:szCs w:val="20"/>
                <w:lang w:val="sr-Cyrl-CS"/>
              </w:rPr>
            </w:pPr>
          </w:p>
          <w:p w:rsidR="00ED0B1C" w:rsidRDefault="00ED0B1C" w:rsidP="00996E33">
            <w:pPr>
              <w:rPr>
                <w:sz w:val="20"/>
                <w:szCs w:val="20"/>
                <w:lang w:val="sr-Cyrl-CS"/>
              </w:rPr>
            </w:pPr>
          </w:p>
          <w:p w:rsidR="00996E33" w:rsidRPr="00B013C4" w:rsidRDefault="00ED0B1C" w:rsidP="00996E33">
            <w:pPr>
              <w:rPr>
                <w:sz w:val="20"/>
                <w:szCs w:val="20"/>
              </w:rPr>
            </w:pPr>
            <w:r w:rsidRPr="0014745E">
              <w:rPr>
                <w:sz w:val="20"/>
                <w:szCs w:val="20"/>
                <w:lang w:val="sr-Cyrl-CS"/>
              </w:rPr>
              <w:t>21.</w:t>
            </w:r>
            <w:r w:rsidR="00B013C4" w:rsidRPr="0014745E">
              <w:rPr>
                <w:sz w:val="20"/>
                <w:szCs w:val="20"/>
              </w:rPr>
              <w:t>12.</w:t>
            </w:r>
          </w:p>
        </w:tc>
        <w:tc>
          <w:tcPr>
            <w:tcW w:w="1627" w:type="pct"/>
            <w:shd w:val="clear" w:color="auto" w:fill="auto"/>
          </w:tcPr>
          <w:p w:rsidR="00017078" w:rsidRPr="00017078" w:rsidRDefault="00176430" w:rsidP="00017078">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017078" w:rsidRPr="00017078">
              <w:rPr>
                <w:rFonts w:eastAsia="TimesNewRoman"/>
                <w:sz w:val="20"/>
                <w:szCs w:val="20"/>
                <w:lang w:val="ru-RU"/>
              </w:rPr>
              <w:t xml:space="preserve">Друштво за ревизију дужно је да отвори ревизорски досије за сваку законску ревизију, који обухвата радну документацију у смислу члана 37. </w:t>
            </w:r>
            <w:r w:rsidR="00017078" w:rsidRPr="00017078">
              <w:rPr>
                <w:rFonts w:eastAsia="TimesNewRoman"/>
                <w:sz w:val="20"/>
                <w:szCs w:val="20"/>
                <w:lang w:val="ru-RU"/>
              </w:rPr>
              <w:lastRenderedPageBreak/>
              <w:t>овог закона и, као минимум обезбеди, податке сагласно члану 5</w:t>
            </w:r>
            <w:r w:rsidR="00D462B5">
              <w:rPr>
                <w:rFonts w:eastAsia="TimesNewRoman"/>
                <w:sz w:val="20"/>
                <w:szCs w:val="20"/>
                <w:lang w:val="ru-RU"/>
              </w:rPr>
              <w:t>2</w:t>
            </w:r>
            <w:r w:rsidR="00017078" w:rsidRPr="00017078">
              <w:rPr>
                <w:rFonts w:eastAsia="TimesNewRoman"/>
                <w:sz w:val="20"/>
                <w:szCs w:val="20"/>
                <w:lang w:val="ru-RU"/>
              </w:rPr>
              <w:t>. овог закона.</w:t>
            </w:r>
          </w:p>
          <w:p w:rsidR="00996E33" w:rsidRPr="007668B3" w:rsidRDefault="00017078" w:rsidP="00017078">
            <w:pPr>
              <w:autoSpaceDE w:val="0"/>
              <w:autoSpaceDN w:val="0"/>
              <w:adjustRightInd w:val="0"/>
              <w:jc w:val="both"/>
              <w:rPr>
                <w:rFonts w:eastAsia="TimesNewRoman"/>
                <w:sz w:val="20"/>
                <w:szCs w:val="20"/>
                <w:lang w:val="ru-RU"/>
              </w:rPr>
            </w:pPr>
            <w:r w:rsidRPr="00017078">
              <w:rPr>
                <w:rFonts w:eastAsia="TimesNewRoman"/>
                <w:sz w:val="20"/>
                <w:szCs w:val="20"/>
                <w:lang w:val="ru-RU"/>
              </w:rPr>
              <w:tab/>
              <w:t>Ревизорски досије се затвара у року од 60 дана од дана потписивања ревизорског извештаја из члана 39. овог закона.</w:t>
            </w:r>
          </w:p>
        </w:tc>
        <w:tc>
          <w:tcPr>
            <w:tcW w:w="661" w:type="pct"/>
            <w:shd w:val="clear" w:color="auto" w:fill="auto"/>
          </w:tcPr>
          <w:p w:rsidR="00996E33" w:rsidRPr="007668B3" w:rsidRDefault="00017078" w:rsidP="00996E33">
            <w:pPr>
              <w:rPr>
                <w:sz w:val="20"/>
                <w:szCs w:val="20"/>
                <w:lang w:val="sr-Cyrl-CS"/>
              </w:rPr>
            </w:pPr>
            <w:r w:rsidRPr="007668B3">
              <w:rPr>
                <w:sz w:val="20"/>
                <w:szCs w:val="20"/>
                <w:lang w:val="sr-Cyrl-CS"/>
              </w:rPr>
              <w:lastRenderedPageBreak/>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shd w:val="clear" w:color="auto" w:fill="auto"/>
          </w:tcPr>
          <w:p w:rsidR="00996E33" w:rsidRPr="007668B3" w:rsidRDefault="00996E33" w:rsidP="00996E33">
            <w:pPr>
              <w:rPr>
                <w:sz w:val="20"/>
                <w:szCs w:val="20"/>
                <w:lang w:val="sr-Cyrl-CS"/>
              </w:rPr>
            </w:pPr>
            <w:r w:rsidRPr="007668B3">
              <w:rPr>
                <w:sz w:val="20"/>
                <w:szCs w:val="20"/>
                <w:lang w:val="sr-Cyrl-CS"/>
              </w:rPr>
              <w:lastRenderedPageBreak/>
              <w:t>24б.6</w:t>
            </w:r>
          </w:p>
        </w:tc>
        <w:tc>
          <w:tcPr>
            <w:tcW w:w="1330" w:type="pct"/>
            <w:shd w:val="clear" w:color="auto" w:fill="auto"/>
          </w:tcPr>
          <w:p w:rsidR="00996E33" w:rsidRPr="007668B3" w:rsidRDefault="00C75C1E" w:rsidP="00996E33">
            <w:pPr>
              <w:tabs>
                <w:tab w:val="left" w:pos="772"/>
              </w:tabs>
              <w:jc w:val="both"/>
              <w:rPr>
                <w:sz w:val="20"/>
                <w:szCs w:val="20"/>
              </w:rPr>
            </w:pPr>
            <w:r>
              <w:rPr>
                <w:sz w:val="20"/>
                <w:szCs w:val="20"/>
              </w:rPr>
              <w:t xml:space="preserve">            </w:t>
            </w:r>
            <w:r w:rsidR="00996E33" w:rsidRPr="007668B3">
              <w:rPr>
                <w:sz w:val="20"/>
                <w:szCs w:val="20"/>
              </w:rPr>
              <w:t>Овлашћени ревизор или друштво за ревизију дужни су да воде евиденције о евентуалним писаним жалбама о обављањем законских ревизија.</w:t>
            </w:r>
          </w:p>
        </w:tc>
        <w:tc>
          <w:tcPr>
            <w:tcW w:w="407" w:type="pct"/>
            <w:shd w:val="clear" w:color="auto" w:fill="auto"/>
          </w:tcPr>
          <w:p w:rsidR="00996E33" w:rsidRPr="00AF6622" w:rsidRDefault="00017078" w:rsidP="00996E33">
            <w:pPr>
              <w:rPr>
                <w:sz w:val="20"/>
                <w:szCs w:val="20"/>
              </w:rPr>
            </w:pPr>
            <w:r w:rsidRPr="00017078">
              <w:rPr>
                <w:sz w:val="20"/>
                <w:szCs w:val="20"/>
                <w:lang w:val="sr-Cyrl-CS"/>
              </w:rPr>
              <w:t>21.</w:t>
            </w:r>
            <w:r w:rsidR="00AF6622" w:rsidRPr="0014745E">
              <w:rPr>
                <w:sz w:val="20"/>
                <w:szCs w:val="20"/>
              </w:rPr>
              <w:t>13.</w:t>
            </w:r>
          </w:p>
        </w:tc>
        <w:tc>
          <w:tcPr>
            <w:tcW w:w="1627" w:type="pct"/>
            <w:shd w:val="clear" w:color="auto" w:fill="auto"/>
          </w:tcPr>
          <w:p w:rsidR="00996E33" w:rsidRPr="007668B3" w:rsidRDefault="003755AD" w:rsidP="00996E33">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017078" w:rsidRPr="00017078">
              <w:rPr>
                <w:rFonts w:eastAsia="TimesNewRoman"/>
                <w:sz w:val="20"/>
                <w:szCs w:val="20"/>
                <w:lang w:val="ru-RU"/>
              </w:rPr>
              <w:t>Друштво за ревизију дужно је да води евиденције о евентуалним писаним жалбама о обављању законских ревизија.</w:t>
            </w:r>
          </w:p>
        </w:tc>
        <w:tc>
          <w:tcPr>
            <w:tcW w:w="661" w:type="pct"/>
            <w:shd w:val="clear" w:color="auto" w:fill="auto"/>
          </w:tcPr>
          <w:p w:rsidR="00996E33" w:rsidRPr="007668B3" w:rsidRDefault="00017078" w:rsidP="00996E3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24б.7</w:t>
            </w:r>
          </w:p>
        </w:tc>
        <w:tc>
          <w:tcPr>
            <w:tcW w:w="1330" w:type="pct"/>
          </w:tcPr>
          <w:p w:rsidR="00996E33" w:rsidRPr="007668B3" w:rsidRDefault="00C75C1E" w:rsidP="00996E33">
            <w:pPr>
              <w:tabs>
                <w:tab w:val="left" w:pos="772"/>
              </w:tabs>
              <w:jc w:val="both"/>
              <w:rPr>
                <w:sz w:val="20"/>
                <w:szCs w:val="20"/>
              </w:rPr>
            </w:pPr>
            <w:r>
              <w:rPr>
                <w:sz w:val="20"/>
                <w:szCs w:val="20"/>
              </w:rPr>
              <w:t xml:space="preserve">            </w:t>
            </w:r>
            <w:r w:rsidR="00996E33" w:rsidRPr="007668B3">
              <w:rPr>
                <w:sz w:val="20"/>
                <w:szCs w:val="20"/>
              </w:rPr>
              <w:t>Државе чланице могу прописати поједностављене захтеве у погледу ст. 3. и 6. за ревизије из члана 2. тачка 1. тач. б) и в).</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autoSpaceDE w:val="0"/>
              <w:autoSpaceDN w:val="0"/>
              <w:adjustRightInd w:val="0"/>
              <w:jc w:val="both"/>
              <w:rPr>
                <w:rFonts w:eastAsia="TimesNewRoman"/>
                <w:sz w:val="20"/>
                <w:szCs w:val="20"/>
                <w:lang w:val="ru-RU"/>
              </w:rPr>
            </w:pPr>
          </w:p>
        </w:tc>
        <w:tc>
          <w:tcPr>
            <w:tcW w:w="661" w:type="pct"/>
          </w:tcPr>
          <w:p w:rsidR="00014623" w:rsidRPr="00014623" w:rsidRDefault="00014623" w:rsidP="00996E33">
            <w:pPr>
              <w:rPr>
                <w:strike/>
                <w:sz w:val="20"/>
                <w:szCs w:val="20"/>
                <w:lang w:val="sr-Cyrl-CS"/>
              </w:rPr>
            </w:pPr>
            <w:r w:rsidRPr="003516CC">
              <w:rPr>
                <w:sz w:val="20"/>
                <w:szCs w:val="20"/>
                <w:lang w:val="sr-Cyrl-CS"/>
              </w:rPr>
              <w:t>Потпуно усклађено</w:t>
            </w:r>
          </w:p>
        </w:tc>
        <w:tc>
          <w:tcPr>
            <w:tcW w:w="681" w:type="pct"/>
          </w:tcPr>
          <w:p w:rsidR="00996E33" w:rsidRPr="007668B3" w:rsidRDefault="00996E33" w:rsidP="00996E33">
            <w:pPr>
              <w:rPr>
                <w:sz w:val="20"/>
                <w:szCs w:val="20"/>
              </w:rPr>
            </w:pPr>
            <w:r w:rsidRPr="007668B3">
              <w:rPr>
                <w:sz w:val="20"/>
                <w:szCs w:val="20"/>
              </w:rPr>
              <w:t>Није обавезујућа норма.</w:t>
            </w: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25.</w:t>
            </w:r>
          </w:p>
          <w:p w:rsidR="00996E33" w:rsidRPr="007668B3" w:rsidRDefault="00996E33" w:rsidP="00996E33">
            <w:pPr>
              <w:rPr>
                <w:sz w:val="20"/>
                <w:szCs w:val="20"/>
                <w:lang w:val="sr-Cyrl-CS"/>
              </w:rPr>
            </w:pPr>
          </w:p>
        </w:tc>
        <w:tc>
          <w:tcPr>
            <w:tcW w:w="1330" w:type="pct"/>
          </w:tcPr>
          <w:p w:rsidR="00996E33" w:rsidRPr="007668B3" w:rsidRDefault="00C75C1E"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установе одговарајућа правила којима се предвиђа да накнаде за вршење законске ревизије:</w:t>
            </w:r>
          </w:p>
          <w:p w:rsidR="00996E33" w:rsidRPr="007668B3" w:rsidRDefault="00996E33" w:rsidP="00996E33">
            <w:pPr>
              <w:jc w:val="both"/>
              <w:rPr>
                <w:sz w:val="20"/>
                <w:szCs w:val="20"/>
                <w:lang w:val="ru-RU"/>
              </w:rPr>
            </w:pPr>
            <w:r w:rsidRPr="007668B3">
              <w:rPr>
                <w:sz w:val="20"/>
                <w:szCs w:val="20"/>
                <w:lang w:val="ru-RU"/>
              </w:rPr>
              <w:t xml:space="preserve">(а) нису одређене или под утицајем пружања додатних услуга друштвима која су предмет ревизије; и да </w:t>
            </w:r>
          </w:p>
          <w:p w:rsidR="00996E33" w:rsidRPr="007668B3" w:rsidRDefault="00996E33" w:rsidP="00996E33">
            <w:pPr>
              <w:jc w:val="both"/>
              <w:rPr>
                <w:b/>
                <w:sz w:val="20"/>
                <w:szCs w:val="20"/>
                <w:u w:val="single"/>
                <w:lang w:val="ru-RU"/>
              </w:rPr>
            </w:pPr>
            <w:r w:rsidRPr="007668B3">
              <w:rPr>
                <w:sz w:val="20"/>
                <w:szCs w:val="20"/>
                <w:lang w:val="ru-RU"/>
              </w:rPr>
              <w:lastRenderedPageBreak/>
              <w:t>(б)  не могу да буду условљене на било који начин.</w:t>
            </w:r>
          </w:p>
        </w:tc>
        <w:tc>
          <w:tcPr>
            <w:tcW w:w="407" w:type="pct"/>
          </w:tcPr>
          <w:p w:rsidR="00996E33" w:rsidRPr="00F6193F" w:rsidRDefault="00F6193F" w:rsidP="00996E33">
            <w:pPr>
              <w:rPr>
                <w:sz w:val="20"/>
                <w:szCs w:val="20"/>
                <w:lang w:val="sr-Cyrl-CS"/>
              </w:rPr>
            </w:pPr>
            <w:r w:rsidRPr="00F6193F">
              <w:rPr>
                <w:sz w:val="20"/>
                <w:szCs w:val="20"/>
                <w:lang w:val="sr-Cyrl-CS"/>
              </w:rPr>
              <w:lastRenderedPageBreak/>
              <w:t>4</w:t>
            </w:r>
            <w:r w:rsidR="00D462B5">
              <w:rPr>
                <w:sz w:val="20"/>
                <w:szCs w:val="20"/>
                <w:lang w:val="sr-Cyrl-CS"/>
              </w:rPr>
              <w:t>2</w:t>
            </w:r>
            <w:r w:rsidRPr="00F6193F">
              <w:rPr>
                <w:sz w:val="20"/>
                <w:szCs w:val="20"/>
                <w:lang w:val="sr-Cyrl-CS"/>
              </w:rPr>
              <w:t>.4.</w:t>
            </w:r>
          </w:p>
        </w:tc>
        <w:tc>
          <w:tcPr>
            <w:tcW w:w="1627" w:type="pct"/>
          </w:tcPr>
          <w:p w:rsidR="00F6193F" w:rsidRPr="00F6193F" w:rsidRDefault="003755AD" w:rsidP="00F6193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6193F" w:rsidRPr="00F6193F">
              <w:rPr>
                <w:rFonts w:eastAsia="TimesNewRoman"/>
                <w:sz w:val="20"/>
                <w:szCs w:val="20"/>
                <w:lang w:val="ru-RU"/>
              </w:rPr>
              <w:t>Износ накнаде за ревизију из става 1. овог члана:</w:t>
            </w:r>
          </w:p>
          <w:p w:rsidR="00F6193F" w:rsidRPr="00F6193F" w:rsidRDefault="003755AD" w:rsidP="00F6193F">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6193F" w:rsidRPr="00F6193F">
              <w:rPr>
                <w:rFonts w:eastAsia="TimesNewRoman"/>
                <w:sz w:val="20"/>
                <w:szCs w:val="20"/>
                <w:lang w:val="ru-RU"/>
              </w:rPr>
              <w:t>1)</w:t>
            </w:r>
            <w:r w:rsidR="00F6193F" w:rsidRPr="00F6193F">
              <w:rPr>
                <w:rFonts w:eastAsia="TimesNewRoman"/>
                <w:sz w:val="20"/>
                <w:szCs w:val="20"/>
                <w:lang w:val="ru-RU"/>
              </w:rPr>
              <w:tab/>
              <w:t>не може зависити и не може да буде повезана са пружањем дод</w:t>
            </w:r>
            <w:r w:rsidR="00852D0E">
              <w:rPr>
                <w:rFonts w:eastAsia="TimesNewRoman"/>
                <w:sz w:val="20"/>
                <w:szCs w:val="20"/>
                <w:lang w:val="ru-RU"/>
              </w:rPr>
              <w:t>атних услуга субјекту ревизије;</w:t>
            </w:r>
          </w:p>
          <w:p w:rsidR="00996E33" w:rsidRPr="00A06345" w:rsidRDefault="003755AD" w:rsidP="00F6193F">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F6193F" w:rsidRPr="00F6193F">
              <w:rPr>
                <w:rFonts w:eastAsia="TimesNewRoman"/>
                <w:sz w:val="20"/>
                <w:szCs w:val="20"/>
                <w:lang w:val="ru-RU"/>
              </w:rPr>
              <w:t>2)</w:t>
            </w:r>
            <w:r w:rsidR="00F6193F" w:rsidRPr="00F6193F">
              <w:rPr>
                <w:rFonts w:eastAsia="TimesNewRoman"/>
                <w:sz w:val="20"/>
                <w:szCs w:val="20"/>
                <w:lang w:val="ru-RU"/>
              </w:rPr>
              <w:tab/>
              <w:t xml:space="preserve">не може бити условљена остварењем било којег потенцијалног догађаја везаног за ревизију, </w:t>
            </w:r>
            <w:r w:rsidR="00F6193F" w:rsidRPr="00F6193F">
              <w:rPr>
                <w:rFonts w:eastAsia="TimesNewRoman"/>
                <w:sz w:val="20"/>
                <w:szCs w:val="20"/>
                <w:lang w:val="ru-RU"/>
              </w:rPr>
              <w:lastRenderedPageBreak/>
              <w:t>који може да захтева накнаду која би била везане за исход или резултат трансакције или резултат обављеног рада.</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7668B3" w:rsidRDefault="00996E33" w:rsidP="00996E33">
            <w:pPr>
              <w:rPr>
                <w:sz w:val="20"/>
                <w:szCs w:val="20"/>
                <w:lang w:val="sr-Latn-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25а</w:t>
            </w:r>
          </w:p>
        </w:tc>
        <w:tc>
          <w:tcPr>
            <w:tcW w:w="1330" w:type="pct"/>
          </w:tcPr>
          <w:p w:rsidR="00996E33" w:rsidRPr="007668B3" w:rsidRDefault="00D77780" w:rsidP="00996E33">
            <w:pPr>
              <w:jc w:val="both"/>
              <w:rPr>
                <w:sz w:val="20"/>
                <w:szCs w:val="20"/>
                <w:lang w:val="ru-RU"/>
              </w:rPr>
            </w:pPr>
            <w:r>
              <w:rPr>
                <w:sz w:val="20"/>
                <w:szCs w:val="20"/>
              </w:rPr>
              <w:t xml:space="preserve">             </w:t>
            </w:r>
            <w:r w:rsidR="00996E33" w:rsidRPr="007668B3">
              <w:rPr>
                <w:sz w:val="20"/>
                <w:szCs w:val="20"/>
              </w:rPr>
              <w:t>Не доводећи у питање обавезе извештавања из члана 28. ове директиве и, када је то релевантно, чл. 10. и 11. Уредбе (ЕУ) број 537/2014, обим законске ревизије не може да обухвата уверавање у погледу будуће одрживости субјекта ревизије или у погледу ефикасности или делотворности којом руководство или административни орган води или ће водити послове субјекта.</w:t>
            </w:r>
          </w:p>
        </w:tc>
        <w:tc>
          <w:tcPr>
            <w:tcW w:w="407" w:type="pct"/>
          </w:tcPr>
          <w:p w:rsidR="00996E33" w:rsidRPr="007B5EE1" w:rsidRDefault="00F6193F" w:rsidP="00996E33">
            <w:pPr>
              <w:rPr>
                <w:sz w:val="20"/>
                <w:szCs w:val="20"/>
              </w:rPr>
            </w:pPr>
            <w:r w:rsidRPr="00F6193F">
              <w:rPr>
                <w:sz w:val="20"/>
                <w:szCs w:val="20"/>
                <w:lang w:val="sr-Cyrl-CS"/>
              </w:rPr>
              <w:t>27.</w:t>
            </w:r>
            <w:r w:rsidR="007B5EE1" w:rsidRPr="0014745E">
              <w:rPr>
                <w:sz w:val="20"/>
                <w:szCs w:val="20"/>
              </w:rPr>
              <w:t>2.</w:t>
            </w:r>
          </w:p>
        </w:tc>
        <w:tc>
          <w:tcPr>
            <w:tcW w:w="1627" w:type="pct"/>
          </w:tcPr>
          <w:p w:rsidR="00996E33" w:rsidRDefault="003755AD" w:rsidP="00996E33">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F6193F" w:rsidRPr="00F6193F">
              <w:rPr>
                <w:rFonts w:eastAsia="TimesNewRoman"/>
                <w:sz w:val="20"/>
                <w:szCs w:val="20"/>
                <w:lang w:val="ru-RU"/>
              </w:rPr>
              <w:t>Законска ревизија у смислу овог закона не обухвата детаљна уверавања у погледу будуће одрживости субјекта ревизије или у погледу ефикасности или делотворности којом органи управљања воде или ће водити послове субјекта ревизије.</w:t>
            </w:r>
          </w:p>
          <w:p w:rsidR="00431FF3" w:rsidRPr="007668B3" w:rsidRDefault="00431FF3" w:rsidP="00996E33">
            <w:pPr>
              <w:autoSpaceDE w:val="0"/>
              <w:autoSpaceDN w:val="0"/>
              <w:adjustRightInd w:val="0"/>
              <w:jc w:val="both"/>
              <w:rPr>
                <w:rFonts w:eastAsia="TimesNewRoman"/>
                <w:sz w:val="20"/>
                <w:szCs w:val="20"/>
                <w:lang w:val="ru-RU"/>
              </w:rPr>
            </w:pPr>
          </w:p>
        </w:tc>
        <w:tc>
          <w:tcPr>
            <w:tcW w:w="661" w:type="pct"/>
          </w:tcPr>
          <w:p w:rsidR="00996E33" w:rsidRPr="007668B3" w:rsidRDefault="00F6193F"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26.1</w:t>
            </w:r>
          </w:p>
        </w:tc>
        <w:tc>
          <w:tcPr>
            <w:tcW w:w="1330" w:type="pct"/>
          </w:tcPr>
          <w:p w:rsidR="00996E33" w:rsidRPr="007668B3" w:rsidRDefault="00D576F4" w:rsidP="00996E33">
            <w:pPr>
              <w:tabs>
                <w:tab w:val="left" w:pos="772"/>
              </w:tabs>
              <w:jc w:val="both"/>
              <w:rPr>
                <w:sz w:val="20"/>
                <w:szCs w:val="20"/>
              </w:rPr>
            </w:pPr>
            <w:r>
              <w:rPr>
                <w:sz w:val="20"/>
                <w:szCs w:val="20"/>
              </w:rPr>
              <w:t xml:space="preserve">              </w:t>
            </w:r>
            <w:r w:rsidR="00996E33" w:rsidRPr="007668B3">
              <w:rPr>
                <w:sz w:val="20"/>
                <w:szCs w:val="20"/>
              </w:rPr>
              <w:t>Државе чланице треба од овлашћених ревизора и друштава за ревизију да траже да законске ревизије обављају у складу са међународним стандардима ревизије које је усвојила Комисија у складу са ставом 3.</w:t>
            </w:r>
            <w:r w:rsidR="00996E33" w:rsidRPr="007668B3">
              <w:rPr>
                <w:rStyle w:val="tw4winMark"/>
                <w:color w:val="auto"/>
                <w:sz w:val="20"/>
                <w:szCs w:val="20"/>
              </w:rPr>
              <w:t>&lt;0}</w:t>
            </w:r>
          </w:p>
          <w:p w:rsidR="00996E33" w:rsidRPr="007668B3" w:rsidRDefault="00996E33" w:rsidP="00996E33">
            <w:pPr>
              <w:jc w:val="both"/>
              <w:rPr>
                <w:strike/>
                <w:sz w:val="20"/>
                <w:szCs w:val="20"/>
                <w:lang w:val="ru-RU"/>
              </w:rPr>
            </w:pPr>
            <w:r w:rsidRPr="007668B3">
              <w:rPr>
                <w:rStyle w:val="tw4winMark"/>
                <w:color w:val="auto"/>
                <w:sz w:val="20"/>
                <w:szCs w:val="20"/>
              </w:rPr>
              <w:t>{0&gt;</w:t>
            </w:r>
            <w:r w:rsidRPr="007668B3">
              <w:rPr>
                <w:vanish/>
                <w:sz w:val="20"/>
                <w:szCs w:val="20"/>
                <w:lang w:val="en-GB"/>
              </w:rPr>
              <w:t>Member States may apply national auditing standards, procedures or requirements as long as the Commission has not adopted an international auditing standard covering the same subject-matter.</w:t>
            </w:r>
            <w:r w:rsidRPr="007668B3">
              <w:rPr>
                <w:rStyle w:val="tw4winMark"/>
                <w:color w:val="auto"/>
                <w:sz w:val="20"/>
                <w:szCs w:val="20"/>
              </w:rPr>
              <w:t>&lt;}0{&gt;</w:t>
            </w:r>
            <w:r w:rsidRPr="007668B3">
              <w:rPr>
                <w:sz w:val="20"/>
                <w:szCs w:val="20"/>
              </w:rPr>
              <w:t>Државе чланице могу да примењују националне стандарде ревизије, ревизорске процедуре или захтеве осим ако Комисија није донела међународни стандард ревизије који се тиче истог предмета.</w:t>
            </w:r>
          </w:p>
        </w:tc>
        <w:tc>
          <w:tcPr>
            <w:tcW w:w="407" w:type="pct"/>
          </w:tcPr>
          <w:p w:rsidR="00996E33" w:rsidRPr="00781F3F" w:rsidRDefault="00781F3F" w:rsidP="00996E33">
            <w:pPr>
              <w:rPr>
                <w:sz w:val="20"/>
                <w:szCs w:val="20"/>
                <w:lang w:val="sr-Cyrl-CS"/>
              </w:rPr>
            </w:pPr>
            <w:r w:rsidRPr="00781F3F">
              <w:rPr>
                <w:sz w:val="20"/>
                <w:szCs w:val="20"/>
                <w:lang w:val="sr-Cyrl-CS"/>
              </w:rPr>
              <w:t>27.1.</w:t>
            </w:r>
          </w:p>
        </w:tc>
        <w:tc>
          <w:tcPr>
            <w:tcW w:w="1627" w:type="pct"/>
          </w:tcPr>
          <w:p w:rsidR="00996E33" w:rsidRPr="00A06345" w:rsidRDefault="003755AD" w:rsidP="00781F3F">
            <w:pPr>
              <w:pStyle w:val="1tekst"/>
              <w:ind w:left="0" w:right="0" w:firstLine="0"/>
              <w:rPr>
                <w:rFonts w:ascii="Times New Roman" w:hAnsi="Times New Roman" w:cs="Times New Roman"/>
                <w:highlight w:val="yellow"/>
                <w:lang w:val="sr-Cyrl-CS"/>
              </w:rPr>
            </w:pPr>
            <w:r>
              <w:rPr>
                <w:rFonts w:ascii="Times New Roman" w:hAnsi="Times New Roman" w:cs="Times New Roman"/>
              </w:rPr>
              <w:t xml:space="preserve">           </w:t>
            </w:r>
            <w:r w:rsidR="00781F3F" w:rsidRPr="00781F3F">
              <w:rPr>
                <w:rFonts w:ascii="Times New Roman" w:hAnsi="Times New Roman" w:cs="Times New Roman"/>
              </w:rPr>
              <w:t>Законска ревизија обавља се у складу са овим законом, другим законима који уређују обавезну ревизију финансијских извештаја код појединих правних лица, МСР и Кодексом професионалне етике ревизора.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26.2</w:t>
            </w:r>
          </w:p>
        </w:tc>
        <w:tc>
          <w:tcPr>
            <w:tcW w:w="1330" w:type="pct"/>
          </w:tcPr>
          <w:p w:rsidR="00996E33" w:rsidRPr="007668B3" w:rsidRDefault="00996E33" w:rsidP="00996E33">
            <w:pPr>
              <w:jc w:val="both"/>
              <w:rPr>
                <w:strike/>
                <w:sz w:val="20"/>
                <w:szCs w:val="20"/>
              </w:rPr>
            </w:pPr>
            <w:r w:rsidRPr="007668B3">
              <w:rPr>
                <w:sz w:val="20"/>
                <w:szCs w:val="20"/>
              </w:rPr>
              <w:t>За потребе става 1, „међународни стандарди ревизије“ су Међународни стандарди ревизије (</w:t>
            </w:r>
            <w:r w:rsidRPr="007668B3">
              <w:rPr>
                <w:i/>
                <w:sz w:val="20"/>
                <w:szCs w:val="20"/>
              </w:rPr>
              <w:t>International Standards on Auditing - ISAs</w:t>
            </w:r>
            <w:r w:rsidRPr="007668B3">
              <w:rPr>
                <w:sz w:val="20"/>
                <w:szCs w:val="20"/>
              </w:rPr>
              <w:t>), Међународни стандард контроле квалитета (</w:t>
            </w:r>
            <w:r w:rsidRPr="007668B3">
              <w:rPr>
                <w:i/>
                <w:sz w:val="20"/>
                <w:szCs w:val="20"/>
              </w:rPr>
              <w:t>International Standard on Quality Control - ISQC 1</w:t>
            </w:r>
            <w:r w:rsidRPr="007668B3">
              <w:rPr>
                <w:sz w:val="20"/>
                <w:szCs w:val="20"/>
              </w:rPr>
              <w:t>) и други с њима повезани стандарди које издаје Међународна федерација рачуновођа (</w:t>
            </w:r>
            <w:r w:rsidRPr="007668B3">
              <w:rPr>
                <w:i/>
                <w:sz w:val="20"/>
                <w:szCs w:val="20"/>
              </w:rPr>
              <w:t xml:space="preserve">International Federation of Accountants - </w:t>
            </w:r>
            <w:r w:rsidRPr="007668B3">
              <w:rPr>
                <w:i/>
                <w:sz w:val="20"/>
                <w:szCs w:val="20"/>
              </w:rPr>
              <w:lastRenderedPageBreak/>
              <w:t>IFAC</w:t>
            </w:r>
            <w:r w:rsidRPr="007668B3">
              <w:rPr>
                <w:sz w:val="20"/>
                <w:szCs w:val="20"/>
              </w:rPr>
              <w:t>) преко Одбора за међународне стандарде ревизије и услуга уверавања (</w:t>
            </w:r>
            <w:r w:rsidRPr="007668B3">
              <w:rPr>
                <w:i/>
                <w:sz w:val="20"/>
                <w:szCs w:val="20"/>
              </w:rPr>
              <w:t>International Auditing and Assurance Standards Board - IAASB</w:t>
            </w:r>
            <w:r w:rsidRPr="007668B3">
              <w:rPr>
                <w:sz w:val="20"/>
                <w:szCs w:val="20"/>
              </w:rPr>
              <w:t>), у мери у којој су релевантни за законску ревизију.</w:t>
            </w:r>
          </w:p>
        </w:tc>
        <w:tc>
          <w:tcPr>
            <w:tcW w:w="407" w:type="pct"/>
          </w:tcPr>
          <w:p w:rsidR="00996E33" w:rsidRPr="00D428F8" w:rsidRDefault="00D428F8" w:rsidP="00996E33">
            <w:pPr>
              <w:rPr>
                <w:sz w:val="20"/>
                <w:szCs w:val="20"/>
                <w:highlight w:val="yellow"/>
              </w:rPr>
            </w:pPr>
            <w:r w:rsidRPr="00D428F8">
              <w:rPr>
                <w:sz w:val="20"/>
                <w:szCs w:val="20"/>
              </w:rPr>
              <w:lastRenderedPageBreak/>
              <w:t>2.1.17</w:t>
            </w:r>
            <w:r w:rsidR="000039B5">
              <w:rPr>
                <w:sz w:val="20"/>
                <w:szCs w:val="20"/>
              </w:rPr>
              <w:t>.</w:t>
            </w:r>
          </w:p>
        </w:tc>
        <w:tc>
          <w:tcPr>
            <w:tcW w:w="1627" w:type="pct"/>
          </w:tcPr>
          <w:p w:rsidR="00996E33" w:rsidRPr="00B812E9" w:rsidRDefault="003755AD" w:rsidP="00996E33">
            <w:pPr>
              <w:pStyle w:val="1tekst"/>
              <w:ind w:left="0" w:right="0" w:firstLine="0"/>
              <w:rPr>
                <w:rFonts w:ascii="Times New Roman" w:hAnsi="Times New Roman" w:cs="Times New Roman"/>
                <w:highlight w:val="yellow"/>
                <w:lang w:val="en-US"/>
              </w:rPr>
            </w:pPr>
            <w:r>
              <w:rPr>
                <w:rFonts w:ascii="Times New Roman" w:eastAsia="TimesNewRoman" w:hAnsi="Times New Roman" w:cs="Times New Roman"/>
                <w:lang w:val="sr-Cyrl-CS"/>
              </w:rPr>
              <w:t xml:space="preserve">          </w:t>
            </w:r>
            <w:r w:rsidR="00D428F8" w:rsidRPr="00D428F8">
              <w:rPr>
                <w:rFonts w:ascii="Times New Roman" w:eastAsia="TimesNewRoman" w:hAnsi="Times New Roman" w:cs="Times New Roman"/>
                <w:lang w:val="sr-Cyrl-CS"/>
              </w:rPr>
              <w:t xml:space="preserve">Међународни стандарди ревизије и Међународни стандард контроле квалитета (у даљем тексту: МСР) су Међународни стандарди ревизије (International Standards on Auditing - ISA) и Међународни стандард контроле квалитета (International Standard on Quality Controle - ISQC) и са њима повезани ставови и стандарди које је објавио Одбор за међународне стандарде ревизије и услуга уверавања (International Auditing and Assurance Standards Board - IAASB) Међународне </w:t>
            </w:r>
            <w:r w:rsidR="00D428F8" w:rsidRPr="00D428F8">
              <w:rPr>
                <w:rFonts w:ascii="Times New Roman" w:eastAsia="TimesNewRoman" w:hAnsi="Times New Roman" w:cs="Times New Roman"/>
                <w:lang w:val="sr-Cyrl-CS"/>
              </w:rPr>
              <w:lastRenderedPageBreak/>
              <w:t>федерације рачуновођа (International Federation of Accountants - IFAC), измене ових стандарда, као и будући стандарди издати или прихваћени од стране овог тела, чији је превод утврдило и објавило министарство надлежно за послове финансија (у даљем тексту: Министарство)</w:t>
            </w:r>
            <w:r w:rsidR="00B812E9">
              <w:rPr>
                <w:rFonts w:ascii="Times New Roman" w:eastAsia="TimesNewRoman" w:hAnsi="Times New Roman" w:cs="Times New Roman"/>
                <w:lang w:val="en-US"/>
              </w:rPr>
              <w:t>.</w:t>
            </w:r>
          </w:p>
        </w:tc>
        <w:tc>
          <w:tcPr>
            <w:tcW w:w="661" w:type="pct"/>
          </w:tcPr>
          <w:p w:rsidR="00996E33" w:rsidRPr="0078687D" w:rsidRDefault="00D428F8" w:rsidP="00996E33">
            <w:pPr>
              <w:rPr>
                <w:sz w:val="20"/>
                <w:szCs w:val="20"/>
                <w:highlight w:val="yellow"/>
              </w:rPr>
            </w:pPr>
            <w:r w:rsidRPr="007668B3">
              <w:rPr>
                <w:sz w:val="20"/>
                <w:szCs w:val="20"/>
                <w:lang w:val="sr-Cyrl-CS"/>
              </w:rPr>
              <w:lastRenderedPageBreak/>
              <w:t>Потпуно усклађено</w:t>
            </w:r>
          </w:p>
        </w:tc>
        <w:tc>
          <w:tcPr>
            <w:tcW w:w="681" w:type="pct"/>
          </w:tcPr>
          <w:p w:rsidR="00996E33" w:rsidRPr="0078687D" w:rsidRDefault="00996E33" w:rsidP="00996E33">
            <w:pPr>
              <w:rPr>
                <w:b/>
                <w:sz w:val="20"/>
                <w:szCs w:val="20"/>
              </w:rPr>
            </w:pPr>
          </w:p>
          <w:p w:rsidR="00996E33" w:rsidRPr="0078687D" w:rsidRDefault="00996E33" w:rsidP="00996E33">
            <w:pPr>
              <w:rPr>
                <w:sz w:val="20"/>
                <w:szCs w:val="20"/>
                <w:highlight w:val="yellow"/>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26.3</w:t>
            </w:r>
          </w:p>
        </w:tc>
        <w:tc>
          <w:tcPr>
            <w:tcW w:w="1330" w:type="pct"/>
          </w:tcPr>
          <w:p w:rsidR="00996E33" w:rsidRPr="007668B3" w:rsidRDefault="00D77780" w:rsidP="00996E33">
            <w:pPr>
              <w:tabs>
                <w:tab w:val="left" w:pos="767"/>
              </w:tabs>
              <w:jc w:val="both"/>
              <w:rPr>
                <w:sz w:val="20"/>
                <w:szCs w:val="20"/>
              </w:rPr>
            </w:pPr>
            <w:r>
              <w:rPr>
                <w:sz w:val="20"/>
                <w:szCs w:val="20"/>
              </w:rPr>
              <w:t xml:space="preserve">           </w:t>
            </w:r>
            <w:r w:rsidR="00996E33" w:rsidRPr="007668B3">
              <w:rPr>
                <w:sz w:val="20"/>
                <w:szCs w:val="20"/>
              </w:rPr>
              <w:t>Комисија је овлашћена да усваја, делегираним актима у складу са чланом 48а, међународне стандарде ревизије из става 1. у области ревиз</w:t>
            </w:r>
            <w:r w:rsidR="00996E33" w:rsidRPr="007668B3">
              <w:rPr>
                <w:sz w:val="20"/>
                <w:szCs w:val="20"/>
                <w:lang w:val="sr-Cyrl-CS"/>
              </w:rPr>
              <w:t>орске</w:t>
            </w:r>
            <w:r w:rsidR="00996E33" w:rsidRPr="007668B3">
              <w:rPr>
                <w:sz w:val="20"/>
                <w:szCs w:val="20"/>
              </w:rPr>
              <w:t xml:space="preserve"> праксе, независности и интерне контроле квалитета овлашћених ревизора и друштава за ревизију за потребе примене тих стандарда у оквиру Уније.</w:t>
            </w:r>
            <w:r w:rsidR="00996E33"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Commission may adopt the international auditing standards only if they:</w:t>
            </w:r>
            <w:r w:rsidRPr="007668B3">
              <w:rPr>
                <w:rStyle w:val="tw4winMark"/>
                <w:color w:val="auto"/>
                <w:sz w:val="20"/>
                <w:szCs w:val="20"/>
              </w:rPr>
              <w:t>&lt;}0{&gt;</w:t>
            </w:r>
            <w:r w:rsidRPr="007668B3">
              <w:rPr>
                <w:sz w:val="20"/>
                <w:szCs w:val="20"/>
              </w:rPr>
              <w:t>Комисија може усвојити међународне стандарде ревизије само ако:</w:t>
            </w:r>
            <w:r w:rsidRPr="007668B3">
              <w:rPr>
                <w:rStyle w:val="tw4winMark"/>
                <w:color w:val="auto"/>
                <w:sz w:val="20"/>
                <w:szCs w:val="20"/>
              </w:rPr>
              <w:t>&lt;0}</w:t>
            </w:r>
          </w:p>
          <w:p w:rsidR="00996E33" w:rsidRPr="007668B3" w:rsidRDefault="00996E33" w:rsidP="00996E33">
            <w:pPr>
              <w:tabs>
                <w:tab w:val="left" w:pos="623"/>
              </w:tabs>
              <w:jc w:val="both"/>
              <w:rPr>
                <w:sz w:val="20"/>
                <w:szCs w:val="20"/>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have been developed with proper due process, public oversight and transparency, and are generally accepted internationally;</w:t>
            </w:r>
            <w:r w:rsidRPr="007668B3">
              <w:rPr>
                <w:rStyle w:val="tw4winMark"/>
                <w:color w:val="auto"/>
                <w:sz w:val="20"/>
                <w:szCs w:val="20"/>
              </w:rPr>
              <w:t>&lt;}0{&gt;</w:t>
            </w:r>
            <w:r w:rsidRPr="007668B3">
              <w:rPr>
                <w:sz w:val="20"/>
                <w:szCs w:val="20"/>
              </w:rPr>
              <w:t>а)</w:t>
            </w:r>
            <w:r w:rsidRPr="007668B3">
              <w:rPr>
                <w:sz w:val="20"/>
                <w:szCs w:val="20"/>
                <w:lang w:val="sr-Cyrl-CS"/>
              </w:rPr>
              <w:t xml:space="preserve"> </w:t>
            </w:r>
            <w:r w:rsidRPr="007668B3">
              <w:rPr>
                <w:sz w:val="20"/>
                <w:szCs w:val="20"/>
              </w:rPr>
              <w:t>су израђени у складу</w:t>
            </w:r>
            <w:r w:rsidRPr="007668B3">
              <w:rPr>
                <w:b/>
                <w:sz w:val="20"/>
                <w:szCs w:val="20"/>
              </w:rPr>
              <w:t xml:space="preserve"> </w:t>
            </w:r>
            <w:r w:rsidRPr="007668B3">
              <w:rPr>
                <w:sz w:val="20"/>
                <w:szCs w:val="20"/>
              </w:rPr>
              <w:t>са процедурама, уз јавни надзор и транспарентно и ако су општеприхваћени на међународном нивоу;</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contribute a high level of credibility and quality to the annual or consolidated financial statements in conformity with the principles set out in Article 4(3) of Directive 2013/34/EC;</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годишњим или консолидованим финансијским извештајима дају висок степен веродостојности и квалитета у складу са начелима прописаним чланом 4. став 3. Директиве 2013/34/ЕЗ;</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are conducive to the Union public good; and</w:t>
            </w:r>
            <w:r w:rsidRPr="007668B3">
              <w:rPr>
                <w:rStyle w:val="tw4winMark"/>
                <w:color w:val="auto"/>
                <w:sz w:val="20"/>
                <w:szCs w:val="20"/>
              </w:rPr>
              <w:t>&lt;}0{&gt;</w:t>
            </w:r>
            <w:r w:rsidRPr="007668B3">
              <w:rPr>
                <w:sz w:val="20"/>
                <w:szCs w:val="20"/>
              </w:rPr>
              <w:t>в)</w:t>
            </w:r>
            <w:r w:rsidRPr="007668B3">
              <w:rPr>
                <w:sz w:val="20"/>
                <w:szCs w:val="20"/>
                <w:lang w:val="sr-Cyrl-CS"/>
              </w:rPr>
              <w:t xml:space="preserve"> доприносе </w:t>
            </w:r>
            <w:r w:rsidRPr="007668B3">
              <w:rPr>
                <w:sz w:val="20"/>
                <w:szCs w:val="20"/>
              </w:rPr>
              <w:t>јавном добру Уније; и</w:t>
            </w:r>
            <w:r w:rsidRPr="007668B3">
              <w:rPr>
                <w:rStyle w:val="tw4winMark"/>
                <w:color w:val="auto"/>
                <w:sz w:val="20"/>
                <w:szCs w:val="20"/>
              </w:rPr>
              <w:t>&lt;0}</w:t>
            </w:r>
          </w:p>
          <w:p w:rsidR="00996E33" w:rsidRPr="007668B3" w:rsidRDefault="00996E33" w:rsidP="00996E33">
            <w:pPr>
              <w:jc w:val="both"/>
              <w:rPr>
                <w:strike/>
                <w:sz w:val="20"/>
                <w:szCs w:val="20"/>
                <w:lang w:val="ru-RU"/>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(d)</w:t>
            </w:r>
            <w:r w:rsidRPr="007668B3">
              <w:rPr>
                <w:vanish/>
                <w:sz w:val="20"/>
                <w:szCs w:val="20"/>
              </w:rPr>
              <w:tab/>
            </w:r>
            <w:r w:rsidRPr="007668B3">
              <w:rPr>
                <w:vanish/>
                <w:sz w:val="20"/>
                <w:szCs w:val="20"/>
                <w:lang w:val="en-GB"/>
              </w:rPr>
              <w:t>do not amend any of the requirements of this Directive or supplement any of its requirements apart from those set out in Chapter IV and Articles 27 and 28.</w:t>
            </w:r>
            <w:r w:rsidRPr="007668B3">
              <w:rPr>
                <w:rStyle w:val="tw4winMark"/>
                <w:color w:val="auto"/>
                <w:sz w:val="20"/>
                <w:szCs w:val="20"/>
              </w:rPr>
              <w:t>&lt;}0{&gt;</w:t>
            </w:r>
            <w:r w:rsidRPr="007668B3">
              <w:rPr>
                <w:sz w:val="20"/>
                <w:szCs w:val="20"/>
              </w:rPr>
              <w:t>г)</w:t>
            </w:r>
            <w:r w:rsidRPr="007668B3">
              <w:rPr>
                <w:sz w:val="20"/>
                <w:szCs w:val="20"/>
                <w:lang w:val="sr-Cyrl-CS"/>
              </w:rPr>
              <w:t xml:space="preserve"> </w:t>
            </w:r>
            <w:r w:rsidRPr="007668B3">
              <w:rPr>
                <w:sz w:val="20"/>
                <w:szCs w:val="20"/>
              </w:rPr>
              <w:t xml:space="preserve">не мењају </w:t>
            </w:r>
            <w:r w:rsidRPr="007668B3">
              <w:rPr>
                <w:sz w:val="20"/>
                <w:szCs w:val="20"/>
                <w:lang w:val="sr-Cyrl-CS"/>
              </w:rPr>
              <w:t xml:space="preserve">било који од </w:t>
            </w:r>
            <w:r w:rsidRPr="007668B3">
              <w:rPr>
                <w:sz w:val="20"/>
                <w:szCs w:val="20"/>
              </w:rPr>
              <w:t>захтев</w:t>
            </w:r>
            <w:r w:rsidRPr="007668B3">
              <w:rPr>
                <w:sz w:val="20"/>
                <w:szCs w:val="20"/>
                <w:lang w:val="sr-Cyrl-CS"/>
              </w:rPr>
              <w:t>а</w:t>
            </w:r>
            <w:r w:rsidRPr="007668B3">
              <w:rPr>
                <w:sz w:val="20"/>
                <w:szCs w:val="20"/>
              </w:rPr>
              <w:t xml:space="preserve"> ове директиве нити допуњу</w:t>
            </w:r>
            <w:r w:rsidRPr="007668B3">
              <w:rPr>
                <w:sz w:val="20"/>
                <w:szCs w:val="20"/>
                <w:lang w:val="sr-Cyrl-CS"/>
              </w:rPr>
              <w:t>ју</w:t>
            </w:r>
            <w:r w:rsidRPr="007668B3">
              <w:rPr>
                <w:sz w:val="20"/>
                <w:szCs w:val="20"/>
              </w:rPr>
              <w:t xml:space="preserve"> њене захтеве осим оних који су прописани у Поглављу IV и чл. 27. и 28.</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pStyle w:val="1tekst"/>
              <w:ind w:left="0" w:right="0" w:firstLine="0"/>
              <w:rPr>
                <w:rFonts w:ascii="Times New Roman" w:hAnsi="Times New Roman" w:cs="Times New Roman"/>
              </w:rPr>
            </w:pPr>
          </w:p>
        </w:tc>
        <w:tc>
          <w:tcPr>
            <w:tcW w:w="661" w:type="pct"/>
          </w:tcPr>
          <w:p w:rsidR="00996E33" w:rsidRPr="00224C3B" w:rsidRDefault="00996E33" w:rsidP="00996E33">
            <w:pPr>
              <w:rPr>
                <w:sz w:val="20"/>
                <w:szCs w:val="20"/>
                <w:lang w:val="sr-Cyrl-CS"/>
              </w:rPr>
            </w:pPr>
            <w:r w:rsidRPr="003516CC">
              <w:rPr>
                <w:sz w:val="20"/>
                <w:szCs w:val="20"/>
              </w:rPr>
              <w:t>Н</w:t>
            </w:r>
            <w:r w:rsidRPr="003516CC">
              <w:rPr>
                <w:sz w:val="20"/>
                <w:szCs w:val="20"/>
                <w:lang w:val="sr-Cyrl-CS"/>
              </w:rPr>
              <w:t>епреносиво</w:t>
            </w:r>
          </w:p>
        </w:tc>
        <w:tc>
          <w:tcPr>
            <w:tcW w:w="681" w:type="pct"/>
          </w:tcPr>
          <w:p w:rsidR="00996E33" w:rsidRPr="007668B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26.4</w:t>
            </w:r>
          </w:p>
        </w:tc>
        <w:tc>
          <w:tcPr>
            <w:tcW w:w="1330" w:type="pct"/>
          </w:tcPr>
          <w:p w:rsidR="00996E33" w:rsidRPr="007668B3" w:rsidRDefault="00D77780" w:rsidP="00996E33">
            <w:pPr>
              <w:jc w:val="both"/>
              <w:rPr>
                <w:sz w:val="20"/>
                <w:szCs w:val="20"/>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4.</w:t>
            </w:r>
            <w:r w:rsidR="00996E33" w:rsidRPr="007668B3">
              <w:rPr>
                <w:rStyle w:val="tw4winMark"/>
                <w:color w:val="auto"/>
                <w:sz w:val="20"/>
                <w:szCs w:val="20"/>
              </w:rPr>
              <w:t>&lt;}100{&gt;</w:t>
            </w:r>
            <w:r w:rsidR="00996E33" w:rsidRPr="007668B3">
              <w:rPr>
                <w:sz w:val="20"/>
                <w:szCs w:val="20"/>
              </w:rPr>
              <w:t>4.</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Notwithstanding the second subparagraph of paragraph 1, Member States may impose audit procedures or requirements in addition to the international auditing standards adopted by the Commission, only</w:t>
            </w:r>
            <w:r w:rsidR="00996E33" w:rsidRPr="007668B3">
              <w:rPr>
                <w:rStyle w:val="tw4winMark"/>
                <w:color w:val="auto"/>
                <w:sz w:val="20"/>
                <w:szCs w:val="20"/>
              </w:rPr>
              <w:t>&lt;}0{&gt;</w:t>
            </w:r>
            <w:r w:rsidR="00996E33" w:rsidRPr="007668B3">
              <w:rPr>
                <w:sz w:val="20"/>
                <w:szCs w:val="20"/>
              </w:rPr>
              <w:t>Независно од другог подстава става 1, државе чланице могу прописати ревиз</w:t>
            </w:r>
            <w:r w:rsidR="00996E33" w:rsidRPr="007668B3">
              <w:rPr>
                <w:sz w:val="20"/>
                <w:szCs w:val="20"/>
                <w:lang w:val="sr-Cyrl-CS"/>
              </w:rPr>
              <w:t>орске</w:t>
            </w:r>
            <w:r w:rsidR="00996E33" w:rsidRPr="007668B3">
              <w:rPr>
                <w:sz w:val="20"/>
                <w:szCs w:val="20"/>
              </w:rPr>
              <w:t xml:space="preserve"> процедуре или захтеве уз међународне стандарде ревизије које усвоји Комисија искључиво:</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if those audit procedures or requirements are necessary in order to give effect to national legal requirements relating to the scope of statutory audits; or</w:t>
            </w:r>
            <w:r w:rsidRPr="007668B3">
              <w:rPr>
                <w:rStyle w:val="tw4winMark"/>
                <w:color w:val="auto"/>
                <w:sz w:val="20"/>
                <w:szCs w:val="20"/>
              </w:rPr>
              <w:t>&lt;}0{&gt;</w:t>
            </w:r>
            <w:r w:rsidRPr="007668B3">
              <w:rPr>
                <w:sz w:val="20"/>
                <w:szCs w:val="20"/>
              </w:rPr>
              <w:t>а)</w:t>
            </w:r>
            <w:r w:rsidRPr="007668B3">
              <w:rPr>
                <w:sz w:val="20"/>
                <w:szCs w:val="20"/>
              </w:rPr>
              <w:tab/>
              <w:t>ако су те ревиз</w:t>
            </w:r>
            <w:r w:rsidRPr="007668B3">
              <w:rPr>
                <w:sz w:val="20"/>
                <w:szCs w:val="20"/>
                <w:lang w:val="sr-Cyrl-CS"/>
              </w:rPr>
              <w:t>орске</w:t>
            </w:r>
            <w:r w:rsidRPr="007668B3">
              <w:rPr>
                <w:sz w:val="20"/>
                <w:szCs w:val="20"/>
              </w:rPr>
              <w:t xml:space="preserve"> процедуре и</w:t>
            </w:r>
            <w:r w:rsidRPr="007668B3">
              <w:rPr>
                <w:sz w:val="20"/>
                <w:szCs w:val="20"/>
                <w:lang w:val="sr-Cyrl-CS"/>
              </w:rPr>
              <w:t>ли</w:t>
            </w:r>
            <w:r w:rsidRPr="007668B3">
              <w:rPr>
                <w:sz w:val="20"/>
                <w:szCs w:val="20"/>
              </w:rPr>
              <w:t xml:space="preserve">  захтеви неопходни да би се спровели национални законски захтеви који се односе на обим законских ревизија; или</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to the extent necessary to add to the credibility and quality of financial statements.</w:t>
            </w:r>
            <w:r w:rsidRPr="007668B3">
              <w:rPr>
                <w:rStyle w:val="tw4winMark"/>
                <w:color w:val="auto"/>
                <w:sz w:val="20"/>
                <w:szCs w:val="20"/>
              </w:rPr>
              <w:t>&lt;}0{&gt;</w:t>
            </w:r>
            <w:r w:rsidRPr="007668B3">
              <w:rPr>
                <w:sz w:val="20"/>
                <w:szCs w:val="20"/>
              </w:rPr>
              <w:t>б)</w:t>
            </w:r>
            <w:r w:rsidRPr="007668B3">
              <w:rPr>
                <w:sz w:val="20"/>
                <w:szCs w:val="20"/>
              </w:rPr>
              <w:tab/>
              <w:t>у мери у којој је то неопходно за већу веродостојност и квалитет финансијских извештаја.</w:t>
            </w:r>
            <w:r w:rsidRPr="007668B3">
              <w:rPr>
                <w:rStyle w:val="tw4winMark"/>
                <w:color w:val="auto"/>
                <w:sz w:val="20"/>
                <w:szCs w:val="20"/>
              </w:rPr>
              <w:t>&lt;0}</w:t>
            </w:r>
          </w:p>
          <w:p w:rsidR="00996E33" w:rsidRPr="007668B3" w:rsidRDefault="00D77780" w:rsidP="00996E33">
            <w:pPr>
              <w:jc w:val="both"/>
              <w:rPr>
                <w:strike/>
                <w:sz w:val="20"/>
                <w:szCs w:val="20"/>
                <w:lang w:val="ru-RU"/>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Member States shall communicate the audit procedures or requirements to the Commission at least three months before their entry into force or, in the case of requirements already existing at the time of adoption of an international auditing standard, at the latest within three months of the adoption of the relevant international auditing standard.</w:t>
            </w:r>
            <w:r w:rsidR="00996E33" w:rsidRPr="007668B3">
              <w:rPr>
                <w:rStyle w:val="tw4winMark"/>
                <w:color w:val="auto"/>
                <w:sz w:val="20"/>
                <w:szCs w:val="20"/>
              </w:rPr>
              <w:t>&lt;}0{&gt;</w:t>
            </w:r>
            <w:r w:rsidR="00996E33" w:rsidRPr="007668B3">
              <w:rPr>
                <w:sz w:val="20"/>
                <w:szCs w:val="20"/>
              </w:rPr>
              <w:t>Државе чланице треба да доставе ревиз</w:t>
            </w:r>
            <w:r w:rsidR="00996E33" w:rsidRPr="007668B3">
              <w:rPr>
                <w:sz w:val="20"/>
                <w:szCs w:val="20"/>
                <w:lang w:val="sr-Cyrl-CS"/>
              </w:rPr>
              <w:t>орске</w:t>
            </w:r>
            <w:r w:rsidR="00996E33" w:rsidRPr="007668B3">
              <w:rPr>
                <w:sz w:val="20"/>
                <w:szCs w:val="20"/>
              </w:rPr>
              <w:t xml:space="preserve"> процедуре или захтеве Комисији најмање три месеца пре њиховог ступања на снагу или, у случају захтева који већ постоје у време усвајања међународног стандарда ревизије, најкасније у року</w:t>
            </w:r>
            <w:r w:rsidR="00996E33" w:rsidRPr="007668B3">
              <w:rPr>
                <w:b/>
                <w:sz w:val="20"/>
                <w:szCs w:val="20"/>
              </w:rPr>
              <w:t xml:space="preserve"> </w:t>
            </w:r>
            <w:r w:rsidR="00996E33" w:rsidRPr="007668B3">
              <w:rPr>
                <w:sz w:val="20"/>
                <w:szCs w:val="20"/>
              </w:rPr>
              <w:t>од три месеца од усвајања релевантног међународног стандарда ревизије.</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pStyle w:val="1tekst"/>
              <w:ind w:left="0" w:right="0" w:firstLine="0"/>
              <w:rPr>
                <w:rFonts w:ascii="Times New Roman" w:hAnsi="Times New Roman" w:cs="Times New Roman"/>
              </w:rPr>
            </w:pPr>
          </w:p>
        </w:tc>
        <w:tc>
          <w:tcPr>
            <w:tcW w:w="661" w:type="pct"/>
          </w:tcPr>
          <w:p w:rsidR="00996E33" w:rsidRPr="00D77780" w:rsidRDefault="00996E33" w:rsidP="00996E33">
            <w:pPr>
              <w:rPr>
                <w:sz w:val="20"/>
                <w:szCs w:val="20"/>
                <w:lang w:val="sr-Cyrl-CS"/>
              </w:rPr>
            </w:pPr>
            <w:r w:rsidRPr="00D77780">
              <w:rPr>
                <w:sz w:val="20"/>
                <w:szCs w:val="20"/>
                <w:lang w:val="sr-Cyrl-CS"/>
              </w:rPr>
              <w:t>Потпуно усклађено</w:t>
            </w:r>
          </w:p>
        </w:tc>
        <w:tc>
          <w:tcPr>
            <w:tcW w:w="681" w:type="pct"/>
          </w:tcPr>
          <w:p w:rsidR="00996E33" w:rsidRPr="00D77780" w:rsidRDefault="003755AD" w:rsidP="000039B5">
            <w:pPr>
              <w:rPr>
                <w:sz w:val="20"/>
                <w:szCs w:val="20"/>
              </w:rPr>
            </w:pPr>
            <w:r w:rsidRPr="00D77780">
              <w:rPr>
                <w:sz w:val="20"/>
                <w:szCs w:val="20"/>
              </w:rPr>
              <w:t>Норма није обавезујућа</w:t>
            </w:r>
            <w:r w:rsidR="000039B5">
              <w:rPr>
                <w:sz w:val="20"/>
                <w:szCs w:val="20"/>
              </w:rPr>
              <w:t>.</w:t>
            </w:r>
          </w:p>
        </w:tc>
      </w:tr>
      <w:tr w:rsidR="00996E33" w:rsidRPr="007668B3" w:rsidTr="00871DC9">
        <w:tc>
          <w:tcPr>
            <w:tcW w:w="294" w:type="pct"/>
          </w:tcPr>
          <w:p w:rsidR="00996E33" w:rsidRPr="007668B3" w:rsidRDefault="00996E33" w:rsidP="00996E33">
            <w:pPr>
              <w:rPr>
                <w:sz w:val="20"/>
                <w:szCs w:val="20"/>
                <w:lang w:val="sr-Cyrl-CS"/>
              </w:rPr>
            </w:pPr>
            <w:r w:rsidRPr="00A41DD3">
              <w:rPr>
                <w:sz w:val="20"/>
                <w:szCs w:val="20"/>
                <w:lang w:val="sr-Cyrl-CS"/>
              </w:rPr>
              <w:t>26.5</w:t>
            </w:r>
            <w:r w:rsidRPr="007668B3">
              <w:rPr>
                <w:sz w:val="20"/>
                <w:szCs w:val="20"/>
                <w:lang w:val="sr-Cyrl-CS"/>
              </w:rPr>
              <w:t xml:space="preserve"> </w:t>
            </w:r>
          </w:p>
        </w:tc>
        <w:tc>
          <w:tcPr>
            <w:tcW w:w="1330" w:type="pct"/>
          </w:tcPr>
          <w:p w:rsidR="00996E33" w:rsidRPr="007668B3" w:rsidRDefault="00D77780" w:rsidP="00996E33">
            <w:pPr>
              <w:jc w:val="both"/>
              <w:rPr>
                <w:strike/>
                <w:sz w:val="20"/>
                <w:szCs w:val="20"/>
                <w:lang w:val="ru-RU"/>
              </w:rPr>
            </w:pPr>
            <w:r>
              <w:rPr>
                <w:sz w:val="20"/>
                <w:szCs w:val="20"/>
              </w:rPr>
              <w:t xml:space="preserve">           </w:t>
            </w:r>
            <w:r w:rsidR="00996E33" w:rsidRPr="007668B3">
              <w:rPr>
                <w:sz w:val="20"/>
                <w:szCs w:val="20"/>
              </w:rPr>
              <w:t xml:space="preserve">Када држава чланица </w:t>
            </w:r>
            <w:r w:rsidR="00996E33" w:rsidRPr="007668B3">
              <w:rPr>
                <w:sz w:val="20"/>
                <w:szCs w:val="20"/>
                <w:lang w:val="sr-Cyrl-CS"/>
              </w:rPr>
              <w:t xml:space="preserve"> захтева</w:t>
            </w:r>
            <w:r w:rsidR="00996E33" w:rsidRPr="007668B3">
              <w:rPr>
                <w:sz w:val="20"/>
                <w:szCs w:val="20"/>
              </w:rPr>
              <w:t xml:space="preserve"> законску ревизију малих предузећа, може прописати да примена стандарда ревизије из става 1. треба да буде сразмерна обиму и сложености делатности тих предузећа.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Member States may take measures in order to ensure the proportionate application of the auditing standards to the statutory audits of small undertakings.'</w:t>
            </w:r>
            <w:r w:rsidR="00996E33" w:rsidRPr="007668B3">
              <w:rPr>
                <w:rStyle w:val="tw4winMark"/>
                <w:color w:val="auto"/>
                <w:sz w:val="20"/>
                <w:szCs w:val="20"/>
              </w:rPr>
              <w:t>&lt;}0{&gt;</w:t>
            </w:r>
            <w:r w:rsidR="00996E33" w:rsidRPr="007668B3">
              <w:rPr>
                <w:sz w:val="20"/>
                <w:szCs w:val="20"/>
              </w:rPr>
              <w:t>Државе чланице могу предузети мере да би се обезбедила сразмерна примена стандарда ревизије на законску ревизију малих предузећа.</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pStyle w:val="1tekst"/>
              <w:ind w:left="0" w:right="0" w:firstLine="0"/>
              <w:rPr>
                <w:rFonts w:ascii="Times New Roman" w:hAnsi="Times New Roman" w:cs="Times New Roman"/>
              </w:rPr>
            </w:pPr>
          </w:p>
        </w:tc>
        <w:tc>
          <w:tcPr>
            <w:tcW w:w="661" w:type="pct"/>
          </w:tcPr>
          <w:p w:rsidR="00996E33" w:rsidRPr="00D77780" w:rsidRDefault="00996E33" w:rsidP="00996E33">
            <w:pPr>
              <w:rPr>
                <w:sz w:val="20"/>
                <w:szCs w:val="20"/>
                <w:lang w:val="sr-Cyrl-CS"/>
              </w:rPr>
            </w:pPr>
            <w:r w:rsidRPr="00D77780">
              <w:rPr>
                <w:sz w:val="20"/>
                <w:szCs w:val="20"/>
                <w:lang w:val="sr-Cyrl-CS"/>
              </w:rPr>
              <w:t xml:space="preserve">Потпуно усклађено </w:t>
            </w:r>
          </w:p>
        </w:tc>
        <w:tc>
          <w:tcPr>
            <w:tcW w:w="681" w:type="pct"/>
          </w:tcPr>
          <w:p w:rsidR="00996E33" w:rsidRPr="00D77780" w:rsidRDefault="003755AD" w:rsidP="005054C6">
            <w:pPr>
              <w:rPr>
                <w:sz w:val="20"/>
                <w:szCs w:val="20"/>
              </w:rPr>
            </w:pPr>
            <w:r w:rsidRPr="00D77780">
              <w:rPr>
                <w:sz w:val="20"/>
                <w:szCs w:val="20"/>
              </w:rPr>
              <w:t>Норма није обавезујућа</w:t>
            </w:r>
            <w:r w:rsidR="005054C6">
              <w:rPr>
                <w:sz w:val="20"/>
                <w:szCs w:val="20"/>
              </w:rPr>
              <w:t>.</w:t>
            </w: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27.1</w:t>
            </w:r>
          </w:p>
        </w:tc>
        <w:tc>
          <w:tcPr>
            <w:tcW w:w="1330" w:type="pct"/>
          </w:tcPr>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1.</w:t>
            </w:r>
            <w:r w:rsidRPr="007668B3">
              <w:rPr>
                <w:rStyle w:val="tw4winMark"/>
                <w:color w:val="auto"/>
                <w:sz w:val="20"/>
                <w:szCs w:val="20"/>
              </w:rPr>
              <w:t>&lt;}0{&gt;</w:t>
            </w:r>
            <w:r w:rsidRPr="007668B3">
              <w:rPr>
                <w:sz w:val="20"/>
                <w:szCs w:val="20"/>
              </w:rPr>
              <w:t>1.</w:t>
            </w:r>
            <w:r w:rsidRPr="007668B3">
              <w:rPr>
                <w:rStyle w:val="tw4winMark"/>
                <w:color w:val="auto"/>
                <w:sz w:val="20"/>
                <w:szCs w:val="20"/>
              </w:rPr>
              <w:t>&lt;0}{0&gt;</w:t>
            </w:r>
            <w:r w:rsidRPr="007668B3">
              <w:rPr>
                <w:sz w:val="20"/>
                <w:szCs w:val="20"/>
              </w:rPr>
              <w:t xml:space="preserve"> </w:t>
            </w:r>
            <w:r w:rsidRPr="007668B3">
              <w:rPr>
                <w:vanish/>
                <w:sz w:val="20"/>
                <w:szCs w:val="20"/>
                <w:lang w:val="en-GB"/>
              </w:rPr>
              <w:t>Member States shall ensure that in the case of a statutory audit of the consolidated financial statements of a</w:t>
            </w:r>
            <w:r w:rsidRPr="007668B3">
              <w:rPr>
                <w:rStyle w:val="tw4winMark"/>
                <w:color w:val="auto"/>
                <w:sz w:val="20"/>
                <w:szCs w:val="20"/>
              </w:rPr>
              <w:t>&lt;}0{&gt;</w:t>
            </w:r>
            <w:r w:rsidRPr="007668B3">
              <w:rPr>
                <w:sz w:val="20"/>
                <w:szCs w:val="20"/>
              </w:rPr>
              <w:t xml:space="preserve">Државе чланице треба да обезбеде да у случају законске ревизије </w:t>
            </w:r>
            <w:r w:rsidRPr="007668B3">
              <w:rPr>
                <w:sz w:val="20"/>
                <w:szCs w:val="20"/>
              </w:rPr>
              <w:lastRenderedPageBreak/>
              <w:t>консолидованих финансијских извештаја</w:t>
            </w:r>
            <w:r w:rsidRPr="007668B3">
              <w:rPr>
                <w:rStyle w:val="tw4winMark"/>
                <w:color w:val="auto"/>
                <w:sz w:val="20"/>
                <w:szCs w:val="20"/>
              </w:rPr>
              <w:t>&lt;0}</w:t>
            </w:r>
            <w:r w:rsidRPr="007668B3">
              <w:rPr>
                <w:sz w:val="20"/>
                <w:szCs w:val="20"/>
                <w:lang w:val="sr-Cyrl-CS"/>
              </w:rPr>
              <w:t xml:space="preserve"> </w:t>
            </w:r>
            <w:r w:rsidRPr="007668B3">
              <w:rPr>
                <w:rStyle w:val="tw4winMark"/>
                <w:color w:val="auto"/>
                <w:sz w:val="20"/>
                <w:szCs w:val="20"/>
              </w:rPr>
              <w:t>{0&gt;</w:t>
            </w:r>
            <w:r w:rsidRPr="007668B3">
              <w:rPr>
                <w:vanish/>
                <w:sz w:val="20"/>
                <w:szCs w:val="20"/>
                <w:lang w:val="en-GB"/>
              </w:rPr>
              <w:t>group of undertakings:</w:t>
            </w:r>
            <w:r w:rsidRPr="007668B3">
              <w:rPr>
                <w:rStyle w:val="tw4winMark"/>
                <w:color w:val="auto"/>
                <w:sz w:val="20"/>
                <w:szCs w:val="20"/>
              </w:rPr>
              <w:t>&lt;}0{&gt;</w:t>
            </w:r>
            <w:r w:rsidRPr="007668B3">
              <w:rPr>
                <w:sz w:val="20"/>
                <w:szCs w:val="20"/>
              </w:rPr>
              <w:t>групе пред</w:t>
            </w:r>
            <w:r w:rsidRPr="007668B3">
              <w:rPr>
                <w:sz w:val="20"/>
                <w:szCs w:val="20"/>
                <w:lang w:val="sr-Cyrl-CS"/>
              </w:rPr>
              <w:t>у</w:t>
            </w:r>
            <w:r w:rsidRPr="007668B3">
              <w:rPr>
                <w:sz w:val="20"/>
                <w:szCs w:val="20"/>
              </w:rPr>
              <w:t>зећа: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in relation to the consolidated financial statements, the group auditor bears the full responsibility for the audit report referred to in Article 28 of this Directive and, where applicable, Article 10 of Regulation (EU) No 537/2014 and for, where applicable, the additional report to the audit committee as referred to in Article 11 of that Regulation;</w:t>
            </w:r>
            <w:r w:rsidRPr="007668B3">
              <w:rPr>
                <w:rStyle w:val="tw4winMark"/>
                <w:color w:val="auto"/>
                <w:sz w:val="20"/>
                <w:szCs w:val="20"/>
              </w:rPr>
              <w:t>&lt;}62{&gt;</w:t>
            </w:r>
            <w:r w:rsidRPr="007668B3">
              <w:rPr>
                <w:sz w:val="20"/>
                <w:szCs w:val="20"/>
              </w:rPr>
              <w:t>а)</w:t>
            </w:r>
            <w:r w:rsidRPr="007668B3">
              <w:rPr>
                <w:sz w:val="20"/>
                <w:szCs w:val="20"/>
                <w:lang w:val="sr-Cyrl-CS"/>
              </w:rPr>
              <w:t xml:space="preserve"> </w:t>
            </w:r>
            <w:r w:rsidRPr="007668B3">
              <w:rPr>
                <w:sz w:val="20"/>
                <w:szCs w:val="20"/>
              </w:rPr>
              <w:t>у вези са консолидованим финансијским извештајима, ревизор групе сноси пуну одговорност за ревизорски извештај из члана 28. ове директиве и, када је то релевантно, члана 10. Уредбе (ЕУ) број 537/2014 и за, када је то релевантно, додатни извештај одбору за ревизију из члана 11. те уредбе;</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b/>
                <w:vanish w:val="0"/>
                <w:color w:val="auto"/>
                <w:sz w:val="20"/>
                <w:szCs w:val="20"/>
                <w:lang w:val="sr-Cyrl-CS"/>
              </w:rPr>
              <w:tab/>
            </w: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the group auditor evaluates the audit work performed by any third-country auditor(s) or statutory auditor(s) and third-country audit entity(ies), or audit firm(s) for the purpose of the group audit, and documents the nature, timing and extent of the work performed by those auditors, including, where applicable, the group auditor's review of relevant parts of those auditors' audit documentation;</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ревизор групе проверава ревизорски посао који је обавио ревизор</w:t>
            </w:r>
            <w:r w:rsidRPr="007668B3">
              <w:rPr>
                <w:sz w:val="20"/>
                <w:szCs w:val="20"/>
                <w:lang w:val="sr-Cyrl-CS"/>
              </w:rPr>
              <w:t xml:space="preserve"> (и)</w:t>
            </w:r>
            <w:r w:rsidRPr="007668B3">
              <w:rPr>
                <w:sz w:val="20"/>
                <w:szCs w:val="20"/>
              </w:rPr>
              <w:t xml:space="preserve"> треће земље или овлашћени ревизор</w:t>
            </w:r>
            <w:r w:rsidRPr="007668B3">
              <w:rPr>
                <w:sz w:val="20"/>
                <w:szCs w:val="20"/>
                <w:lang w:val="sr-Cyrl-CS"/>
              </w:rPr>
              <w:t xml:space="preserve"> (и)</w:t>
            </w:r>
            <w:r w:rsidRPr="007668B3">
              <w:rPr>
                <w:sz w:val="20"/>
                <w:szCs w:val="20"/>
              </w:rPr>
              <w:t xml:space="preserve"> и друштво</w:t>
            </w:r>
            <w:r w:rsidRPr="007668B3">
              <w:rPr>
                <w:sz w:val="20"/>
                <w:szCs w:val="20"/>
                <w:lang w:val="sr-Cyrl-CS"/>
              </w:rPr>
              <w:t xml:space="preserve"> (а)</w:t>
            </w:r>
            <w:r w:rsidRPr="007668B3">
              <w:rPr>
                <w:sz w:val="20"/>
                <w:szCs w:val="20"/>
              </w:rPr>
              <w:t xml:space="preserve"> за ревизију треће земље или друштво</w:t>
            </w:r>
            <w:r w:rsidRPr="007668B3">
              <w:rPr>
                <w:sz w:val="20"/>
                <w:szCs w:val="20"/>
                <w:lang w:val="sr-Cyrl-CS"/>
              </w:rPr>
              <w:t xml:space="preserve"> (а)</w:t>
            </w:r>
            <w:r w:rsidRPr="007668B3">
              <w:rPr>
                <w:sz w:val="20"/>
                <w:szCs w:val="20"/>
              </w:rPr>
              <w:t xml:space="preserve"> за ревизију за потребе ревизије групе и документује природу, време и обим посла који ти ревизори обављају укључујући, када је то релевантно, преглед релевантних делова ревизорске документације тих ревизора од стране ревизора групе;</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the group auditor reviews the audit work performed by third-country auditor(s) or statutory auditor(s) and third-country audit entity(ies) or audit firm(s) for the purpose of the group audit and documents it.</w:t>
            </w:r>
            <w:r w:rsidRPr="007668B3">
              <w:rPr>
                <w:rStyle w:val="tw4winMark"/>
                <w:color w:val="auto"/>
                <w:sz w:val="20"/>
                <w:szCs w:val="20"/>
              </w:rPr>
              <w:t>&lt;}71{&gt;</w:t>
            </w:r>
            <w:r w:rsidRPr="007668B3">
              <w:rPr>
                <w:sz w:val="20"/>
                <w:szCs w:val="20"/>
              </w:rPr>
              <w:t>в)</w:t>
            </w:r>
            <w:r w:rsidRPr="007668B3">
              <w:rPr>
                <w:sz w:val="20"/>
                <w:szCs w:val="20"/>
                <w:lang w:val="sr-Cyrl-CS"/>
              </w:rPr>
              <w:t xml:space="preserve"> </w:t>
            </w:r>
            <w:r w:rsidRPr="007668B3">
              <w:rPr>
                <w:sz w:val="20"/>
                <w:szCs w:val="20"/>
              </w:rPr>
              <w:t>ревизор групе прегледа ревизорски посао који је обавио ревизор из треће земље или овлашћени ревизор и друштво за ревизију из треће земље или друштвo за ревизију за потребе ревизије групе и то документује.</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documentation retained by the group auditor shall be such as to enable the relevant competent authority to review the work of the group auditor.</w:t>
            </w:r>
            <w:r w:rsidRPr="007668B3">
              <w:rPr>
                <w:rStyle w:val="tw4winMark"/>
                <w:color w:val="auto"/>
                <w:sz w:val="20"/>
                <w:szCs w:val="20"/>
              </w:rPr>
              <w:t>&lt;}0{&gt;</w:t>
            </w:r>
            <w:r w:rsidRPr="007668B3">
              <w:rPr>
                <w:sz w:val="20"/>
                <w:szCs w:val="20"/>
              </w:rPr>
              <w:t>Документација коју задржи ревизор групе мора бити таква да омогући релевантном надлежном органу да прегледа посао ревизора групе.</w:t>
            </w:r>
            <w:r w:rsidRPr="007668B3">
              <w:rPr>
                <w:rStyle w:val="tw4winMark"/>
                <w:color w:val="auto"/>
                <w:sz w:val="20"/>
                <w:szCs w:val="20"/>
              </w:rPr>
              <w:t>&lt;0}</w:t>
            </w:r>
          </w:p>
          <w:p w:rsidR="00996E33" w:rsidRPr="007668B3" w:rsidRDefault="00996E33" w:rsidP="00996E33">
            <w:pPr>
              <w:ind w:firstLine="720"/>
              <w:jc w:val="both"/>
              <w:rPr>
                <w:strike/>
                <w:sz w:val="20"/>
                <w:szCs w:val="20"/>
                <w:lang w:val="ru-RU"/>
              </w:rPr>
            </w:pPr>
            <w:r w:rsidRPr="007668B3">
              <w:rPr>
                <w:rStyle w:val="tw4winMark"/>
                <w:color w:val="auto"/>
                <w:sz w:val="20"/>
                <w:szCs w:val="20"/>
              </w:rPr>
              <w:t>{0&gt;</w:t>
            </w:r>
            <w:r w:rsidRPr="007668B3">
              <w:rPr>
                <w:vanish/>
                <w:sz w:val="20"/>
                <w:szCs w:val="20"/>
                <w:lang w:val="en-GB"/>
              </w:rPr>
              <w:t>For the purposes of point (c) of the first subparagraph of this paragraph, the group auditor shall request the agreement of the third-country auditor(s), statutory auditor(s), third-country audit entity(ies) or audit firm(s) concerned to the transfer of relevant documentation during the conduct of the audit of consolidated financial statements, as a condition of the reliance by the group auditor on the work of those third-country auditor(s), statutory auditor(s), third-country audit entity(ies) or audit firm(s).</w:t>
            </w:r>
            <w:r w:rsidRPr="007668B3">
              <w:rPr>
                <w:rStyle w:val="tw4winMark"/>
                <w:color w:val="auto"/>
                <w:sz w:val="20"/>
                <w:szCs w:val="20"/>
              </w:rPr>
              <w:t>&lt;}0{&gt;</w:t>
            </w:r>
            <w:r w:rsidRPr="007668B3">
              <w:rPr>
                <w:sz w:val="20"/>
                <w:szCs w:val="20"/>
              </w:rPr>
              <w:t xml:space="preserve">За потребе тачке в) први подстав овог става, ревизор групе је дужан да тражи сагласност ревизора (или ревизорā) треће земље, овлашћеног </w:t>
            </w:r>
            <w:r w:rsidRPr="007668B3">
              <w:rPr>
                <w:sz w:val="20"/>
                <w:szCs w:val="20"/>
              </w:rPr>
              <w:lastRenderedPageBreak/>
              <w:t>ревизора (или овлаћених ревизора), друштва (или друштава) за ревизију треће земље или друштва за ревизију које је заинтересовано за достављање релевантне документације у току вршења ревизије консолидованих финансијских извештаја, као услов за ослањање ревизора групе на рад тих ревизора трећих земаља, овлашћених ревизора, друштава за ревизију трећих земаља или друштава за ревизију.</w:t>
            </w:r>
          </w:p>
        </w:tc>
        <w:tc>
          <w:tcPr>
            <w:tcW w:w="407" w:type="pct"/>
          </w:tcPr>
          <w:p w:rsidR="00A41DD3" w:rsidRDefault="00224C3B" w:rsidP="00996E33">
            <w:pPr>
              <w:rPr>
                <w:sz w:val="20"/>
                <w:szCs w:val="20"/>
                <w:lang w:val="sr-Cyrl-CS"/>
              </w:rPr>
            </w:pPr>
            <w:r w:rsidRPr="00224C3B">
              <w:rPr>
                <w:sz w:val="20"/>
                <w:szCs w:val="20"/>
                <w:lang w:val="sr-Cyrl-CS"/>
              </w:rPr>
              <w:lastRenderedPageBreak/>
              <w:t>4</w:t>
            </w:r>
            <w:r w:rsidR="00D462B5">
              <w:rPr>
                <w:sz w:val="20"/>
                <w:szCs w:val="20"/>
                <w:lang w:val="sr-Cyrl-CS"/>
              </w:rPr>
              <w:t>1</w:t>
            </w:r>
            <w:r w:rsidRPr="00224C3B">
              <w:rPr>
                <w:sz w:val="20"/>
                <w:szCs w:val="20"/>
                <w:lang w:val="sr-Cyrl-CS"/>
              </w:rPr>
              <w:t>.1</w:t>
            </w:r>
            <w:r w:rsidR="00D77780">
              <w:rPr>
                <w:sz w:val="20"/>
                <w:szCs w:val="20"/>
                <w:lang w:val="sr-Cyrl-CS"/>
              </w:rPr>
              <w:t>.</w:t>
            </w:r>
          </w:p>
          <w:p w:rsidR="00A41DD3" w:rsidRDefault="00A41DD3" w:rsidP="00996E33">
            <w:pPr>
              <w:rPr>
                <w:sz w:val="20"/>
                <w:szCs w:val="20"/>
                <w:lang w:val="sr-Cyrl-CS"/>
              </w:rPr>
            </w:pPr>
          </w:p>
          <w:p w:rsidR="00A41DD3" w:rsidRDefault="00A41DD3" w:rsidP="00996E33">
            <w:pPr>
              <w:rPr>
                <w:sz w:val="20"/>
                <w:szCs w:val="20"/>
                <w:lang w:val="sr-Cyrl-CS"/>
              </w:rPr>
            </w:pPr>
          </w:p>
          <w:p w:rsidR="00A41DD3" w:rsidRDefault="00A41DD3" w:rsidP="00996E33">
            <w:pPr>
              <w:rPr>
                <w:sz w:val="20"/>
                <w:szCs w:val="20"/>
                <w:lang w:val="sr-Cyrl-CS"/>
              </w:rPr>
            </w:pPr>
          </w:p>
          <w:p w:rsidR="00996E33" w:rsidRDefault="00A41DD3" w:rsidP="00996E33">
            <w:pPr>
              <w:rPr>
                <w:sz w:val="20"/>
                <w:szCs w:val="20"/>
                <w:lang w:val="sr-Cyrl-CS"/>
              </w:rPr>
            </w:pPr>
            <w:r>
              <w:rPr>
                <w:sz w:val="20"/>
                <w:szCs w:val="20"/>
                <w:lang w:val="sr-Cyrl-CS"/>
              </w:rPr>
              <w:t>41.2.</w:t>
            </w: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F53AFB" w:rsidRDefault="00F53AFB" w:rsidP="00996E33">
            <w:pPr>
              <w:rPr>
                <w:sz w:val="20"/>
                <w:szCs w:val="20"/>
                <w:lang w:val="sr-Cyrl-CS"/>
              </w:rPr>
            </w:pPr>
            <w:r>
              <w:rPr>
                <w:sz w:val="20"/>
                <w:szCs w:val="20"/>
                <w:lang w:val="sr-Cyrl-CS"/>
              </w:rPr>
              <w:t>4</w:t>
            </w:r>
            <w:r w:rsidR="00D462B5">
              <w:rPr>
                <w:sz w:val="20"/>
                <w:szCs w:val="20"/>
                <w:lang w:val="sr-Cyrl-CS"/>
              </w:rPr>
              <w:t>1</w:t>
            </w:r>
            <w:r>
              <w:rPr>
                <w:sz w:val="20"/>
                <w:szCs w:val="20"/>
                <w:lang w:val="sr-Cyrl-CS"/>
              </w:rPr>
              <w:t xml:space="preserve">.8. </w:t>
            </w: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036CE4" w:rsidRDefault="00036CE4" w:rsidP="00996E33">
            <w:pPr>
              <w:rPr>
                <w:sz w:val="20"/>
                <w:szCs w:val="20"/>
                <w:lang w:val="sr-Cyrl-CS"/>
              </w:rPr>
            </w:pPr>
          </w:p>
          <w:p w:rsidR="00A41DD3" w:rsidRDefault="00A41DD3" w:rsidP="00996E33">
            <w:pPr>
              <w:rPr>
                <w:sz w:val="20"/>
                <w:szCs w:val="20"/>
                <w:lang w:val="sr-Cyrl-CS"/>
              </w:rPr>
            </w:pPr>
          </w:p>
          <w:p w:rsidR="00F53AFB" w:rsidRDefault="00F53AFB" w:rsidP="00996E33">
            <w:pPr>
              <w:rPr>
                <w:sz w:val="20"/>
                <w:szCs w:val="20"/>
                <w:lang w:val="sr-Cyrl-CS"/>
              </w:rPr>
            </w:pPr>
            <w:r>
              <w:rPr>
                <w:sz w:val="20"/>
                <w:szCs w:val="20"/>
                <w:lang w:val="sr-Cyrl-CS"/>
              </w:rPr>
              <w:t>4</w:t>
            </w:r>
            <w:r w:rsidR="00D462B5">
              <w:rPr>
                <w:sz w:val="20"/>
                <w:szCs w:val="20"/>
                <w:lang w:val="sr-Cyrl-CS"/>
              </w:rPr>
              <w:t>1</w:t>
            </w:r>
            <w:r>
              <w:rPr>
                <w:sz w:val="20"/>
                <w:szCs w:val="20"/>
                <w:lang w:val="sr-Cyrl-CS"/>
              </w:rPr>
              <w:t>.10.</w:t>
            </w:r>
          </w:p>
          <w:p w:rsidR="00F53AFB" w:rsidRPr="00E62652" w:rsidRDefault="00F53AFB" w:rsidP="00996E33">
            <w:pPr>
              <w:rPr>
                <w:sz w:val="20"/>
                <w:szCs w:val="20"/>
                <w:highlight w:val="yellow"/>
                <w:lang w:val="sr-Cyrl-CS"/>
              </w:rPr>
            </w:pPr>
          </w:p>
        </w:tc>
        <w:tc>
          <w:tcPr>
            <w:tcW w:w="1627" w:type="pct"/>
          </w:tcPr>
          <w:p w:rsidR="00996E33" w:rsidRDefault="00D77780" w:rsidP="00224C3B">
            <w:pPr>
              <w:autoSpaceDE w:val="0"/>
              <w:autoSpaceDN w:val="0"/>
              <w:adjustRightInd w:val="0"/>
              <w:jc w:val="both"/>
              <w:rPr>
                <w:rFonts w:eastAsia="TimesNewRoman"/>
                <w:iCs/>
                <w:sz w:val="20"/>
                <w:szCs w:val="20"/>
                <w:lang w:val="sr-Cyrl-CS"/>
              </w:rPr>
            </w:pPr>
            <w:r>
              <w:rPr>
                <w:rFonts w:eastAsia="TimesNewRoman"/>
                <w:iCs/>
                <w:sz w:val="20"/>
                <w:szCs w:val="20"/>
                <w:lang w:val="sr-Cyrl-CS"/>
              </w:rPr>
              <w:lastRenderedPageBreak/>
              <w:t xml:space="preserve">              </w:t>
            </w:r>
            <w:r w:rsidR="00224C3B" w:rsidRPr="00224C3B">
              <w:rPr>
                <w:rFonts w:eastAsia="TimesNewRoman"/>
                <w:iCs/>
                <w:sz w:val="20"/>
                <w:szCs w:val="20"/>
                <w:lang w:val="sr-Cyrl-CS"/>
              </w:rPr>
              <w:t xml:space="preserve">Кључни ревизорски партнер као ревизор групе одговоран је за обављање ревизије </w:t>
            </w:r>
            <w:r w:rsidR="00224C3B" w:rsidRPr="00224C3B">
              <w:rPr>
                <w:rFonts w:eastAsia="TimesNewRoman"/>
                <w:iCs/>
                <w:sz w:val="20"/>
                <w:szCs w:val="20"/>
                <w:lang w:val="sr-Cyrl-CS"/>
              </w:rPr>
              <w:lastRenderedPageBreak/>
              <w:t>консолидованих годишњих финансијских извештаја.</w:t>
            </w:r>
          </w:p>
          <w:p w:rsidR="00224C3B" w:rsidRDefault="00D77780" w:rsidP="00224C3B">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224C3B" w:rsidRPr="00224C3B">
              <w:rPr>
                <w:rFonts w:eastAsia="TimesNewRoman"/>
                <w:sz w:val="20"/>
                <w:szCs w:val="20"/>
                <w:lang w:val="ru-RU"/>
              </w:rPr>
              <w:t>Лиценцирани овлашћени ревизор, као ревизор групе, дужан је припреми извештај о ревизији консолидованих годишњих финансијских извештаја у складу са чланом 39. овог закона.</w:t>
            </w:r>
          </w:p>
          <w:p w:rsidR="00A41DD3" w:rsidRPr="005B4FE0" w:rsidRDefault="00D77780" w:rsidP="00A41DD3">
            <w:pPr>
              <w:autoSpaceDE w:val="0"/>
              <w:autoSpaceDN w:val="0"/>
              <w:adjustRightInd w:val="0"/>
              <w:jc w:val="both"/>
              <w:rPr>
                <w:rFonts w:eastAsia="TimesNewRoman"/>
                <w:iCs/>
                <w:sz w:val="20"/>
                <w:szCs w:val="20"/>
              </w:rPr>
            </w:pPr>
            <w:r w:rsidRPr="005B4FE0">
              <w:rPr>
                <w:rFonts w:eastAsia="TimesNewRoman"/>
                <w:sz w:val="20"/>
                <w:szCs w:val="20"/>
                <w:lang w:val="ru-RU"/>
              </w:rPr>
              <w:t xml:space="preserve">              </w:t>
            </w:r>
            <w:r w:rsidR="005B4FE0" w:rsidRPr="005B4FE0">
              <w:rPr>
                <w:rFonts w:eastAsia="TimesNewRoman"/>
                <w:iCs/>
                <w:sz w:val="20"/>
                <w:szCs w:val="20"/>
              </w:rPr>
              <w:t xml:space="preserve">Ревизор групе спроводи следеће активности везане за рад </w:t>
            </w:r>
            <w:r w:rsidR="0014745E">
              <w:rPr>
                <w:rFonts w:eastAsia="TimesNewRoman"/>
                <w:iCs/>
                <w:sz w:val="20"/>
                <w:szCs w:val="20"/>
              </w:rPr>
              <w:t xml:space="preserve"> </w:t>
            </w:r>
            <w:r w:rsidR="005B4FE0" w:rsidRPr="0014745E">
              <w:rPr>
                <w:rFonts w:eastAsia="TimesNewRoman"/>
                <w:iCs/>
                <w:sz w:val="20"/>
                <w:szCs w:val="20"/>
                <w:lang w:val="sr-Cyrl-RS"/>
              </w:rPr>
              <w:t xml:space="preserve">зависних правних </w:t>
            </w:r>
            <w:r w:rsidR="005B4FE0" w:rsidRPr="005B4FE0">
              <w:rPr>
                <w:rFonts w:eastAsia="TimesNewRoman"/>
                <w:iCs/>
                <w:sz w:val="20"/>
                <w:szCs w:val="20"/>
              </w:rPr>
              <w:t xml:space="preserve">лица </w:t>
            </w:r>
            <w:r w:rsidR="005B4FE0" w:rsidRPr="005B4FE0">
              <w:rPr>
                <w:rFonts w:eastAsia="TimesNewRoman"/>
                <w:iCs/>
                <w:sz w:val="20"/>
                <w:szCs w:val="20"/>
                <w:lang w:val="sr-Cyrl-RS"/>
              </w:rPr>
              <w:t xml:space="preserve">из става 5. </w:t>
            </w:r>
            <w:r w:rsidR="005B4FE0" w:rsidRPr="005B4FE0">
              <w:rPr>
                <w:rFonts w:eastAsia="TimesNewRoman"/>
                <w:iCs/>
                <w:sz w:val="20"/>
                <w:szCs w:val="20"/>
              </w:rPr>
              <w:t>овог члана, у вези са ревизијом консолидованих годишњих финансијских извештаја групе:</w:t>
            </w:r>
          </w:p>
          <w:p w:rsidR="00A41DD3" w:rsidRPr="003516CC" w:rsidRDefault="00A41DD3" w:rsidP="00A41DD3">
            <w:pPr>
              <w:autoSpaceDE w:val="0"/>
              <w:autoSpaceDN w:val="0"/>
              <w:adjustRightInd w:val="0"/>
              <w:ind w:firstLine="720"/>
              <w:jc w:val="both"/>
              <w:rPr>
                <w:rFonts w:eastAsia="TimesNewRoman"/>
                <w:iCs/>
                <w:sz w:val="20"/>
                <w:szCs w:val="20"/>
              </w:rPr>
            </w:pPr>
            <w:r w:rsidRPr="003516CC">
              <w:rPr>
                <w:rFonts w:eastAsia="TimesNewRoman"/>
                <w:iCs/>
                <w:sz w:val="20"/>
                <w:szCs w:val="20"/>
                <w:lang w:val="sr-Cyrl-RS"/>
              </w:rPr>
              <w:t xml:space="preserve">1) </w:t>
            </w:r>
            <w:r w:rsidRPr="003516CC">
              <w:rPr>
                <w:rFonts w:eastAsia="TimesNewRoman"/>
                <w:iCs/>
                <w:sz w:val="20"/>
                <w:szCs w:val="20"/>
              </w:rPr>
              <w:t>процењује њихов рад;</w:t>
            </w:r>
          </w:p>
          <w:p w:rsidR="00A41DD3" w:rsidRPr="003516CC" w:rsidRDefault="00A41DD3" w:rsidP="00A41DD3">
            <w:pPr>
              <w:autoSpaceDE w:val="0"/>
              <w:autoSpaceDN w:val="0"/>
              <w:adjustRightInd w:val="0"/>
              <w:ind w:firstLine="720"/>
              <w:jc w:val="both"/>
              <w:rPr>
                <w:rFonts w:eastAsia="TimesNewRoman"/>
                <w:iCs/>
                <w:sz w:val="20"/>
                <w:szCs w:val="20"/>
              </w:rPr>
            </w:pPr>
            <w:r w:rsidRPr="003516CC">
              <w:rPr>
                <w:rFonts w:eastAsia="TimesNewRoman"/>
                <w:iCs/>
                <w:sz w:val="20"/>
                <w:szCs w:val="20"/>
                <w:lang w:val="sr-Cyrl-RS"/>
              </w:rPr>
              <w:t xml:space="preserve">2) </w:t>
            </w:r>
            <w:r w:rsidRPr="003516CC">
              <w:rPr>
                <w:rFonts w:eastAsia="TimesNewRoman"/>
                <w:iCs/>
                <w:sz w:val="20"/>
                <w:szCs w:val="20"/>
              </w:rPr>
              <w:t>документује природу, време и обим њиховог спроведеног посла;</w:t>
            </w:r>
          </w:p>
          <w:p w:rsidR="00224C3B" w:rsidRPr="003516CC" w:rsidRDefault="00A41DD3" w:rsidP="00A41DD3">
            <w:pPr>
              <w:autoSpaceDE w:val="0"/>
              <w:autoSpaceDN w:val="0"/>
              <w:adjustRightInd w:val="0"/>
              <w:jc w:val="both"/>
              <w:rPr>
                <w:rFonts w:eastAsia="TimesNewRoman"/>
                <w:sz w:val="20"/>
                <w:szCs w:val="20"/>
                <w:lang w:val="ru-RU"/>
              </w:rPr>
            </w:pPr>
            <w:r w:rsidRPr="003516CC">
              <w:rPr>
                <w:rFonts w:eastAsia="TimesNewRoman"/>
                <w:iCs/>
                <w:sz w:val="20"/>
                <w:szCs w:val="20"/>
                <w:lang w:val="sr-Cyrl-RS"/>
              </w:rPr>
              <w:t xml:space="preserve">              3) </w:t>
            </w:r>
            <w:r w:rsidRPr="003516CC">
              <w:rPr>
                <w:rFonts w:eastAsia="TimesNewRoman"/>
                <w:iCs/>
                <w:sz w:val="20"/>
                <w:szCs w:val="20"/>
              </w:rPr>
              <w:t>документује преглед прикупљене радне документације од стране ових лица за потребе ревизије консолидованих годишњих финансијских извештаја.</w:t>
            </w:r>
          </w:p>
          <w:p w:rsidR="00F53AFB" w:rsidRPr="00D462B5" w:rsidRDefault="00D77780" w:rsidP="00224C3B">
            <w:pPr>
              <w:autoSpaceDE w:val="0"/>
              <w:autoSpaceDN w:val="0"/>
              <w:adjustRightInd w:val="0"/>
              <w:jc w:val="both"/>
              <w:rPr>
                <w:rFonts w:eastAsia="TimesNewRoman"/>
                <w:sz w:val="20"/>
                <w:szCs w:val="20"/>
                <w:highlight w:val="yellow"/>
                <w:lang w:val="ru-RU"/>
              </w:rPr>
            </w:pPr>
            <w:r w:rsidRPr="00D462B5">
              <w:rPr>
                <w:rFonts w:eastAsia="TimesNewRoman"/>
                <w:sz w:val="20"/>
                <w:szCs w:val="20"/>
                <w:lang w:val="ru-RU"/>
              </w:rPr>
              <w:t xml:space="preserve">             </w:t>
            </w:r>
            <w:r w:rsidR="00D462B5" w:rsidRPr="00D462B5">
              <w:rPr>
                <w:rFonts w:eastAsia="TimesNewRoman"/>
                <w:iCs/>
                <w:sz w:val="20"/>
                <w:szCs w:val="20"/>
              </w:rPr>
              <w:t>Ако ревизију финансијских извештаја зависног правног лица у оквиру економске целине коју чине матична и зависна правна лица, обавља лиценцирани ревизор или друштво за ревизију државе чланице, односно треће земље, кључни ревизорски партнер као ревизор групе је одговоран за достављање документације о раду лиценцираног ревизора или  друштва за ревизију треће земље за потребе контроле квалитета и надзора у складу са овим законом.</w:t>
            </w:r>
          </w:p>
        </w:tc>
        <w:tc>
          <w:tcPr>
            <w:tcW w:w="661" w:type="pct"/>
          </w:tcPr>
          <w:p w:rsidR="00996E33" w:rsidRPr="007668B3" w:rsidRDefault="00F53AFB"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27.2</w:t>
            </w:r>
          </w:p>
        </w:tc>
        <w:tc>
          <w:tcPr>
            <w:tcW w:w="1330" w:type="pct"/>
          </w:tcPr>
          <w:p w:rsidR="00996E33" w:rsidRPr="007668B3" w:rsidRDefault="00996E33" w:rsidP="00996E33">
            <w:pPr>
              <w:ind w:firstLine="720"/>
              <w:jc w:val="both"/>
              <w:rPr>
                <w:b/>
                <w:sz w:val="20"/>
                <w:szCs w:val="20"/>
              </w:rPr>
            </w:pPr>
            <w:r w:rsidRPr="007668B3">
              <w:rPr>
                <w:sz w:val="20"/>
                <w:szCs w:val="20"/>
              </w:rPr>
              <w:t>Када ревизор групе није у могућности да испуни тачку в) става 1. први подстав, дужан је да предузме одговарајуће мере и о томе обавести релевантни надлежни орган</w:t>
            </w:r>
            <w:r w:rsidRPr="007668B3">
              <w:rPr>
                <w:b/>
                <w:sz w:val="20"/>
                <w:szCs w:val="20"/>
              </w:rPr>
              <w:t>.</w:t>
            </w:r>
            <w:r w:rsidRPr="007668B3">
              <w:rPr>
                <w:rStyle w:val="tw4winMark"/>
                <w:b/>
                <w:color w:val="auto"/>
                <w:sz w:val="20"/>
                <w:szCs w:val="20"/>
              </w:rPr>
              <w:t>&lt;0}</w:t>
            </w:r>
          </w:p>
          <w:p w:rsidR="00996E33" w:rsidRPr="007668B3" w:rsidRDefault="00996E33" w:rsidP="00996E33">
            <w:pPr>
              <w:ind w:firstLine="720"/>
              <w:jc w:val="both"/>
              <w:rPr>
                <w:strike/>
                <w:sz w:val="20"/>
                <w:szCs w:val="20"/>
                <w:lang w:val="ru-RU"/>
              </w:rPr>
            </w:pPr>
            <w:r w:rsidRPr="007668B3">
              <w:rPr>
                <w:rStyle w:val="tw4winMark"/>
                <w:color w:val="auto"/>
                <w:sz w:val="20"/>
                <w:szCs w:val="20"/>
              </w:rPr>
              <w:t>{0&gt;</w:t>
            </w:r>
            <w:r w:rsidRPr="007668B3">
              <w:rPr>
                <w:vanish/>
                <w:sz w:val="20"/>
                <w:szCs w:val="20"/>
                <w:lang w:val="en-GB"/>
              </w:rPr>
              <w:t>Such measures shall, as appropriate, include carrying out additional statutory audit work, either directly or by outsourcing such tasks, in the relevant subsidiary.</w:t>
            </w:r>
            <w:r w:rsidRPr="007668B3">
              <w:rPr>
                <w:rStyle w:val="tw4winMark"/>
                <w:color w:val="auto"/>
                <w:sz w:val="20"/>
                <w:szCs w:val="20"/>
              </w:rPr>
              <w:t>&lt;}0{&gt;</w:t>
            </w:r>
            <w:r w:rsidRPr="007668B3">
              <w:rPr>
                <w:sz w:val="20"/>
                <w:szCs w:val="20"/>
              </w:rPr>
              <w:t>Т</w:t>
            </w:r>
            <w:r w:rsidRPr="007668B3">
              <w:rPr>
                <w:sz w:val="20"/>
                <w:szCs w:val="20"/>
                <w:lang w:val="sr-Cyrl-CS"/>
              </w:rPr>
              <w:t>акв</w:t>
            </w:r>
            <w:r w:rsidRPr="007668B3">
              <w:rPr>
                <w:sz w:val="20"/>
                <w:szCs w:val="20"/>
              </w:rPr>
              <w:t>е мере, по потреби, морају обухватати обављање додатног рада на законској ревизији, било директно било поверавањем тих задатака спољним сарадницима, у релевантном подређеном друштву.</w:t>
            </w:r>
          </w:p>
        </w:tc>
        <w:tc>
          <w:tcPr>
            <w:tcW w:w="407" w:type="pct"/>
          </w:tcPr>
          <w:p w:rsidR="00996E33" w:rsidRPr="001352B3" w:rsidRDefault="001352B3" w:rsidP="00996E33">
            <w:pPr>
              <w:rPr>
                <w:sz w:val="20"/>
                <w:szCs w:val="20"/>
                <w:lang w:val="sr-Cyrl-CS"/>
              </w:rPr>
            </w:pPr>
            <w:r w:rsidRPr="001352B3">
              <w:rPr>
                <w:sz w:val="20"/>
                <w:szCs w:val="20"/>
                <w:lang w:val="sr-Cyrl-CS"/>
              </w:rPr>
              <w:t>4</w:t>
            </w:r>
            <w:r w:rsidR="00D462B5">
              <w:rPr>
                <w:sz w:val="20"/>
                <w:szCs w:val="20"/>
                <w:lang w:val="sr-Cyrl-CS"/>
              </w:rPr>
              <w:t>1</w:t>
            </w:r>
            <w:r w:rsidRPr="001352B3">
              <w:rPr>
                <w:sz w:val="20"/>
                <w:szCs w:val="20"/>
                <w:lang w:val="sr-Cyrl-CS"/>
              </w:rPr>
              <w:t>.9.</w:t>
            </w:r>
          </w:p>
        </w:tc>
        <w:tc>
          <w:tcPr>
            <w:tcW w:w="1627" w:type="pct"/>
          </w:tcPr>
          <w:p w:rsidR="00996E33" w:rsidRPr="006F6680" w:rsidRDefault="00D77780" w:rsidP="00A41DD3">
            <w:pPr>
              <w:autoSpaceDE w:val="0"/>
              <w:autoSpaceDN w:val="0"/>
              <w:adjustRightInd w:val="0"/>
              <w:jc w:val="both"/>
              <w:rPr>
                <w:rFonts w:eastAsia="TimesNewRoman"/>
                <w:iCs/>
                <w:sz w:val="20"/>
                <w:szCs w:val="20"/>
                <w:lang w:val="sr-Cyrl-RS"/>
              </w:rPr>
            </w:pPr>
            <w:r w:rsidRPr="003516CC">
              <w:rPr>
                <w:rFonts w:eastAsia="TimesNewRoman"/>
                <w:iCs/>
                <w:sz w:val="20"/>
                <w:szCs w:val="20"/>
                <w:lang w:val="sr-Cyrl-CS"/>
              </w:rPr>
              <w:t xml:space="preserve">               </w:t>
            </w:r>
            <w:r w:rsidR="00A41DD3" w:rsidRPr="003516CC">
              <w:rPr>
                <w:rFonts w:eastAsia="TimesNewRoman"/>
                <w:iCs/>
                <w:sz w:val="20"/>
                <w:szCs w:val="20"/>
              </w:rPr>
              <w:t xml:space="preserve">У случају да ревизор групе не може да изврши преглед </w:t>
            </w:r>
            <w:r w:rsidR="00A41DD3" w:rsidRPr="003516CC">
              <w:rPr>
                <w:rFonts w:eastAsia="TimesNewRoman"/>
                <w:iCs/>
                <w:sz w:val="20"/>
                <w:szCs w:val="20"/>
                <w:lang w:val="sr-Cyrl-RS"/>
              </w:rPr>
              <w:t xml:space="preserve">из </w:t>
            </w:r>
            <w:r w:rsidR="00A41DD3" w:rsidRPr="003516CC">
              <w:rPr>
                <w:rFonts w:eastAsia="TimesNewRoman"/>
                <w:iCs/>
                <w:sz w:val="20"/>
                <w:szCs w:val="20"/>
              </w:rPr>
              <w:t>ст</w:t>
            </w:r>
            <w:r w:rsidR="00A41DD3" w:rsidRPr="003516CC">
              <w:rPr>
                <w:rFonts w:eastAsia="TimesNewRoman"/>
                <w:iCs/>
                <w:sz w:val="20"/>
                <w:szCs w:val="20"/>
                <w:lang w:val="sr-Cyrl-RS"/>
              </w:rPr>
              <w:t>.</w:t>
            </w:r>
            <w:r w:rsidR="00A41DD3" w:rsidRPr="003516CC">
              <w:rPr>
                <w:rFonts w:eastAsia="TimesNewRoman"/>
                <w:iCs/>
                <w:sz w:val="20"/>
                <w:szCs w:val="20"/>
              </w:rPr>
              <w:t xml:space="preserve"> 4. и 5. овог члана, за потребе квалитетне ревизије консолидованих финансијских извештаја, дужан је да спроведе додатне активности везане за ревизију финансијских извештаја или извештајних пакета зависних правних лица, директно или ангажовањем лица </w:t>
            </w:r>
            <w:r w:rsidR="00A41DD3" w:rsidRPr="003516CC">
              <w:rPr>
                <w:rFonts w:eastAsia="TimesNewRoman"/>
                <w:iCs/>
                <w:sz w:val="20"/>
                <w:szCs w:val="20"/>
                <w:lang w:val="sr-Cyrl-RS"/>
              </w:rPr>
              <w:t>из става</w:t>
            </w:r>
            <w:r w:rsidR="00A41DD3" w:rsidRPr="003516CC">
              <w:rPr>
                <w:rFonts w:eastAsia="TimesNewRoman"/>
                <w:iCs/>
                <w:sz w:val="20"/>
                <w:szCs w:val="20"/>
              </w:rPr>
              <w:t xml:space="preserve"> </w:t>
            </w:r>
            <w:r w:rsidR="00A41DD3" w:rsidRPr="003516CC">
              <w:rPr>
                <w:rFonts w:eastAsia="TimesNewRoman"/>
                <w:iCs/>
                <w:sz w:val="20"/>
                <w:szCs w:val="20"/>
                <w:lang w:val="sr-Cyrl-RS"/>
              </w:rPr>
              <w:t xml:space="preserve">5. </w:t>
            </w:r>
            <w:r w:rsidR="00A41DD3" w:rsidRPr="003516CC">
              <w:rPr>
                <w:rFonts w:eastAsia="TimesNewRoman"/>
                <w:iCs/>
                <w:sz w:val="20"/>
                <w:szCs w:val="20"/>
              </w:rPr>
              <w:t>овог члана. Ревизор групе је дужан да обавести Комисију о спровођењу додатних процедура</w:t>
            </w:r>
            <w:r w:rsidR="006F6680" w:rsidRPr="003516CC">
              <w:rPr>
                <w:rFonts w:eastAsia="TimesNewRoman"/>
                <w:iCs/>
                <w:sz w:val="20"/>
                <w:szCs w:val="20"/>
                <w:lang w:val="sr-Cyrl-RS"/>
              </w:rPr>
              <w:t>.</w:t>
            </w:r>
          </w:p>
        </w:tc>
        <w:tc>
          <w:tcPr>
            <w:tcW w:w="661" w:type="pct"/>
          </w:tcPr>
          <w:p w:rsidR="00996E33" w:rsidRPr="007668B3" w:rsidRDefault="001352B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27.3</w:t>
            </w:r>
          </w:p>
        </w:tc>
        <w:tc>
          <w:tcPr>
            <w:tcW w:w="1330" w:type="pct"/>
          </w:tcPr>
          <w:p w:rsidR="00996E33" w:rsidRPr="007668B3" w:rsidRDefault="00996E33" w:rsidP="00996E33">
            <w:pPr>
              <w:ind w:firstLine="720"/>
              <w:jc w:val="both"/>
              <w:rPr>
                <w:sz w:val="20"/>
                <w:szCs w:val="20"/>
              </w:rPr>
            </w:pPr>
            <w:r w:rsidRPr="007668B3">
              <w:rPr>
                <w:sz w:val="20"/>
                <w:szCs w:val="20"/>
              </w:rPr>
              <w:t xml:space="preserve">Када ревизор групе подлеже прегледу ради провере контроле квалитета или испитивању у вези са законском ревизијом консолидованих финансијских извештаја групе предузећа, ревизор групе је дужан, када се то од њега тражи, да надлежном органу учини доступном релевантну документацију коју чува у вези са ревизорским послом који је обавио одговарајући ревизор </w:t>
            </w:r>
            <w:r w:rsidRPr="007668B3">
              <w:rPr>
                <w:sz w:val="20"/>
                <w:szCs w:val="20"/>
                <w:lang w:val="sr-Cyrl-CS"/>
              </w:rPr>
              <w:t xml:space="preserve">или ревизори </w:t>
            </w:r>
            <w:r w:rsidRPr="007668B3">
              <w:rPr>
                <w:sz w:val="20"/>
                <w:szCs w:val="20"/>
              </w:rPr>
              <w:t>треће земље, овлашћени ревизор</w:t>
            </w:r>
            <w:r w:rsidRPr="007668B3">
              <w:rPr>
                <w:sz w:val="20"/>
                <w:szCs w:val="20"/>
                <w:lang w:val="sr-Cyrl-CS"/>
              </w:rPr>
              <w:t xml:space="preserve"> (и)</w:t>
            </w:r>
            <w:r w:rsidRPr="007668B3">
              <w:rPr>
                <w:sz w:val="20"/>
                <w:szCs w:val="20"/>
              </w:rPr>
              <w:t>, друштво</w:t>
            </w:r>
            <w:r w:rsidRPr="007668B3">
              <w:rPr>
                <w:sz w:val="20"/>
                <w:szCs w:val="20"/>
                <w:lang w:val="sr-Cyrl-CS"/>
              </w:rPr>
              <w:t xml:space="preserve"> (а)</w:t>
            </w:r>
            <w:r w:rsidRPr="007668B3">
              <w:rPr>
                <w:sz w:val="20"/>
                <w:szCs w:val="20"/>
              </w:rPr>
              <w:t xml:space="preserve"> за ревизију треће земље или друштво</w:t>
            </w:r>
            <w:r w:rsidRPr="007668B3">
              <w:rPr>
                <w:sz w:val="20"/>
                <w:szCs w:val="20"/>
                <w:lang w:val="sr-Cyrl-CS"/>
              </w:rPr>
              <w:t xml:space="preserve"> </w:t>
            </w:r>
            <w:r w:rsidRPr="007668B3">
              <w:rPr>
                <w:sz w:val="20"/>
                <w:szCs w:val="20"/>
                <w:lang w:val="sr-Cyrl-CS"/>
              </w:rPr>
              <w:lastRenderedPageBreak/>
              <w:t>(а)</w:t>
            </w:r>
            <w:r w:rsidRPr="007668B3">
              <w:rPr>
                <w:sz w:val="20"/>
                <w:szCs w:val="20"/>
              </w:rPr>
              <w:t xml:space="preserve"> за ревизију за потребе ревизије групе, укључујући радну документацију у вези са ревизијом групе.</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competent authority may request additional documentation on the audit work performed by any statutory auditor(s) or audit firm(s) for the purpose of the group audit from the relevant competent authorities pursuant to Article 36.</w:t>
            </w:r>
            <w:r w:rsidRPr="007668B3">
              <w:rPr>
                <w:rStyle w:val="tw4winMark"/>
                <w:color w:val="auto"/>
                <w:sz w:val="20"/>
                <w:szCs w:val="20"/>
              </w:rPr>
              <w:t>&lt;}64{&gt;</w:t>
            </w:r>
            <w:r w:rsidRPr="007668B3">
              <w:rPr>
                <w:sz w:val="20"/>
                <w:szCs w:val="20"/>
              </w:rPr>
              <w:t>Надлежни орган може да тражи додатну документацију о ревизорском послу који је обавио било који овлашћени ревизор или друштво за ревизију за потребе ревизије групе од релевантних надлежних органа у складу са чланом 36.</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Where a parent undertaking or a subsidiary undertaking of a group of undertakings is audited by an auditor or auditor(s) or an audit entity(ies) from a third country, the competent authority may request additional documentation on the audit work performed by any third-country auditor(s) or third country audit entity(ies) from the relevant competent authorities from third countries through the working arrangements referred to in Article 47.</w:t>
            </w:r>
            <w:r w:rsidRPr="007668B3">
              <w:rPr>
                <w:rStyle w:val="tw4winMark"/>
                <w:color w:val="auto"/>
                <w:sz w:val="20"/>
                <w:szCs w:val="20"/>
              </w:rPr>
              <w:t>&lt;}0{&gt;</w:t>
            </w:r>
            <w:r w:rsidRPr="007668B3">
              <w:rPr>
                <w:sz w:val="20"/>
                <w:szCs w:val="20"/>
              </w:rPr>
              <w:t xml:space="preserve">Када ревизију матичног предузећа или подређеног предузећа групе предузећа обавља ревизор </w:t>
            </w:r>
            <w:r w:rsidRPr="007668B3">
              <w:rPr>
                <w:sz w:val="20"/>
                <w:szCs w:val="20"/>
                <w:lang w:val="sr-Cyrl-CS"/>
              </w:rPr>
              <w:t xml:space="preserve">или ревизори </w:t>
            </w:r>
            <w:r w:rsidRPr="007668B3">
              <w:rPr>
                <w:sz w:val="20"/>
                <w:szCs w:val="20"/>
              </w:rPr>
              <w:t>или друштво</w:t>
            </w:r>
            <w:r w:rsidRPr="007668B3">
              <w:rPr>
                <w:sz w:val="20"/>
                <w:szCs w:val="20"/>
                <w:lang w:val="sr-Cyrl-CS"/>
              </w:rPr>
              <w:t xml:space="preserve"> (а)</w:t>
            </w:r>
            <w:r w:rsidRPr="007668B3">
              <w:rPr>
                <w:sz w:val="20"/>
                <w:szCs w:val="20"/>
              </w:rPr>
              <w:t xml:space="preserve"> за ревизију треће земље, надлежни орган може тражити додатну документацију о ревизорском послу који је обавио ревизор </w:t>
            </w:r>
            <w:r w:rsidRPr="007668B3">
              <w:rPr>
                <w:sz w:val="20"/>
                <w:szCs w:val="20"/>
                <w:lang w:val="sr-Cyrl-CS"/>
              </w:rPr>
              <w:t xml:space="preserve">или ревизори </w:t>
            </w:r>
            <w:r w:rsidRPr="007668B3">
              <w:rPr>
                <w:sz w:val="20"/>
                <w:szCs w:val="20"/>
              </w:rPr>
              <w:t>треће земље или друштво</w:t>
            </w:r>
            <w:r w:rsidRPr="007668B3">
              <w:rPr>
                <w:sz w:val="20"/>
                <w:szCs w:val="20"/>
                <w:lang w:val="sr-Cyrl-CS"/>
              </w:rPr>
              <w:t xml:space="preserve"> (а)</w:t>
            </w:r>
            <w:r w:rsidRPr="007668B3">
              <w:rPr>
                <w:sz w:val="20"/>
                <w:szCs w:val="20"/>
              </w:rPr>
              <w:t xml:space="preserve"> за ревизију треће земље од релевантних надлежних органа треће земље кроз модалитете сарадње из члана 47.</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By way of derogation from the third subparagraph, where a parent undertaking or a subsidiary undertaking of a group of undertakings is audited by an auditor or auditors or an audit entity or entities from a third country that has no working arrangements as referred to in Article 47, the group auditor shall, when requested, also be responsible for ensuring proper delivery of the additional documentation of the audit work performed by such third- country auditor(s) or audit entity(ies), including the working papers relevant to the group audit.</w:t>
            </w:r>
            <w:r w:rsidRPr="007668B3">
              <w:rPr>
                <w:rStyle w:val="tw4winMark"/>
                <w:color w:val="auto"/>
                <w:sz w:val="20"/>
                <w:szCs w:val="20"/>
              </w:rPr>
              <w:t>&lt;}65{&gt;</w:t>
            </w:r>
            <w:r w:rsidRPr="007668B3">
              <w:rPr>
                <w:sz w:val="20"/>
                <w:szCs w:val="20"/>
              </w:rPr>
              <w:t>Одступајући од трећег подстава, када ревизију матичног предузећа или подређеног предузећа групе предузећа обавља ревизор или друштво за ревизију треће земље које нема модалитет сарадње из члана 47, ревизор групе ће бити, када се то од њега тражи, одговоран да обезбеди правилно достављање додатне документације о ревизорском послу који је обавио такав ревизор</w:t>
            </w:r>
            <w:r w:rsidRPr="007668B3">
              <w:rPr>
                <w:sz w:val="20"/>
                <w:szCs w:val="20"/>
                <w:lang w:val="sr-Cyrl-CS"/>
              </w:rPr>
              <w:t xml:space="preserve"> или ревизори</w:t>
            </w:r>
            <w:r w:rsidRPr="007668B3">
              <w:rPr>
                <w:sz w:val="20"/>
                <w:szCs w:val="20"/>
              </w:rPr>
              <w:t xml:space="preserve"> треће земље или друштво</w:t>
            </w:r>
            <w:r w:rsidRPr="007668B3">
              <w:rPr>
                <w:sz w:val="20"/>
                <w:szCs w:val="20"/>
                <w:lang w:val="sr-Cyrl-CS"/>
              </w:rPr>
              <w:t xml:space="preserve"> (а)</w:t>
            </w:r>
            <w:r w:rsidRPr="007668B3">
              <w:rPr>
                <w:sz w:val="20"/>
                <w:szCs w:val="20"/>
              </w:rPr>
              <w:t xml:space="preserve"> за ревизију треће земље, укључујући и радну документацију релевантну за ревизију групе.</w:t>
            </w:r>
            <w:r w:rsidRPr="007668B3">
              <w:rPr>
                <w:rStyle w:val="tw4winMark"/>
                <w:color w:val="auto"/>
                <w:sz w:val="20"/>
                <w:szCs w:val="20"/>
              </w:rPr>
              <w:t>&lt;0}{0&gt;</w:t>
            </w:r>
            <w:r w:rsidRPr="007668B3">
              <w:rPr>
                <w:sz w:val="20"/>
                <w:szCs w:val="20"/>
              </w:rPr>
              <w:t xml:space="preserve"> </w:t>
            </w:r>
            <w:r w:rsidRPr="007668B3">
              <w:rPr>
                <w:vanish/>
                <w:sz w:val="20"/>
                <w:szCs w:val="20"/>
                <w:lang w:val="en-GB"/>
              </w:rPr>
              <w:t>In order to ensure such delivery, the group auditor shall retain a copy of such documentation, or alternatively agree with the third- country auditor(s) or audit entity(ies) that he, she or it is to be given unrestricted access to such documentation upon request, or take any other appropriate action.</w:t>
            </w:r>
            <w:r w:rsidRPr="007668B3">
              <w:rPr>
                <w:rStyle w:val="tw4winMark"/>
                <w:color w:val="auto"/>
                <w:sz w:val="20"/>
                <w:szCs w:val="20"/>
              </w:rPr>
              <w:t>&lt;}0{&gt;</w:t>
            </w:r>
            <w:r w:rsidRPr="007668B3">
              <w:rPr>
                <w:sz w:val="20"/>
                <w:szCs w:val="20"/>
              </w:rPr>
              <w:t xml:space="preserve">Да би се </w:t>
            </w:r>
            <w:r w:rsidRPr="007668B3">
              <w:rPr>
                <w:sz w:val="20"/>
                <w:szCs w:val="20"/>
              </w:rPr>
              <w:lastRenderedPageBreak/>
              <w:t>обезбедило достављање документације, ревизор групе је дужан да чува копију те документације или, као друга могућност, да се договори са ревизором</w:t>
            </w:r>
            <w:r w:rsidRPr="007668B3">
              <w:rPr>
                <w:sz w:val="20"/>
                <w:szCs w:val="20"/>
                <w:lang w:val="sr-Cyrl-CS"/>
              </w:rPr>
              <w:t xml:space="preserve"> или ревизорима</w:t>
            </w:r>
            <w:r w:rsidRPr="007668B3">
              <w:rPr>
                <w:sz w:val="20"/>
                <w:szCs w:val="20"/>
              </w:rPr>
              <w:t xml:space="preserve"> треће земље или друштвом</w:t>
            </w:r>
            <w:r w:rsidRPr="007668B3">
              <w:rPr>
                <w:sz w:val="20"/>
                <w:szCs w:val="20"/>
                <w:lang w:val="sr-Cyrl-CS"/>
              </w:rPr>
              <w:t xml:space="preserve"> (има)</w:t>
            </w:r>
            <w:r w:rsidRPr="007668B3">
              <w:rPr>
                <w:sz w:val="20"/>
                <w:szCs w:val="20"/>
              </w:rPr>
              <w:t xml:space="preserve"> за ревизију треће земље да му буде омогућен неограничен приступ таквој документацији на захтев или да предузме друге одговарајуће радње.</w:t>
            </w:r>
            <w:r w:rsidRPr="007668B3">
              <w:rPr>
                <w:rStyle w:val="tw4winMark"/>
                <w:color w:val="auto"/>
                <w:sz w:val="20"/>
                <w:szCs w:val="20"/>
              </w:rPr>
              <w:t>&lt;0}{0&gt;</w:t>
            </w:r>
            <w:r w:rsidRPr="007668B3">
              <w:rPr>
                <w:sz w:val="20"/>
                <w:szCs w:val="20"/>
              </w:rPr>
              <w:t xml:space="preserve"> </w:t>
            </w:r>
            <w:r w:rsidRPr="007668B3">
              <w:rPr>
                <w:vanish/>
                <w:sz w:val="20"/>
                <w:szCs w:val="20"/>
                <w:lang w:val="en-GB"/>
              </w:rPr>
              <w:t>Where audit working papers cannot, for legal or other reasons, be passed from a third country to the group auditor, the documentation retained by the group auditor shall include evidence that he or she has undertaken the appropriate procedures in order to gain access to the audit documentation, and in the case of impediments other than legal ones arising from the legislation of the third country concerned, evidence supporting the existence of such impediments.'</w:t>
            </w:r>
            <w:r w:rsidRPr="007668B3">
              <w:rPr>
                <w:rStyle w:val="tw4winMark"/>
                <w:color w:val="auto"/>
                <w:sz w:val="20"/>
                <w:szCs w:val="20"/>
              </w:rPr>
              <w:t>&lt;}0{&gt;</w:t>
            </w:r>
            <w:r w:rsidRPr="007668B3">
              <w:rPr>
                <w:sz w:val="20"/>
                <w:szCs w:val="20"/>
              </w:rPr>
              <w:t xml:space="preserve">Када се радна ревизорска документација не може, из правних или других разлога, доставити из треће земље ревизору групе, документација коју чува ревизор групе треба да садржи доказ да је покренуо одговарајуће поступке да би </w:t>
            </w:r>
            <w:r w:rsidRPr="007668B3">
              <w:rPr>
                <w:sz w:val="20"/>
                <w:szCs w:val="20"/>
                <w:lang w:val="sr-Cyrl-CS"/>
              </w:rPr>
              <w:t xml:space="preserve"> омогућио</w:t>
            </w:r>
            <w:r w:rsidRPr="007668B3">
              <w:rPr>
                <w:sz w:val="20"/>
                <w:szCs w:val="20"/>
              </w:rPr>
              <w:t xml:space="preserve"> приступ ревизорској документацији, а у случају препрека које нису правне природе а које проистичу из законодавства те треће земље, доказ који сведочи о постојању тих препрека.</w:t>
            </w:r>
          </w:p>
        </w:tc>
        <w:tc>
          <w:tcPr>
            <w:tcW w:w="407" w:type="pct"/>
          </w:tcPr>
          <w:p w:rsidR="00996E33" w:rsidRPr="00397C1F" w:rsidRDefault="00397C1F" w:rsidP="00996E33">
            <w:pPr>
              <w:rPr>
                <w:sz w:val="20"/>
                <w:szCs w:val="20"/>
                <w:lang w:val="sr-Cyrl-CS"/>
              </w:rPr>
            </w:pPr>
            <w:r w:rsidRPr="00397C1F">
              <w:rPr>
                <w:sz w:val="20"/>
                <w:szCs w:val="20"/>
                <w:lang w:val="sr-Cyrl-CS"/>
              </w:rPr>
              <w:lastRenderedPageBreak/>
              <w:t>4</w:t>
            </w:r>
            <w:r w:rsidR="00D462B5">
              <w:rPr>
                <w:sz w:val="20"/>
                <w:szCs w:val="20"/>
                <w:lang w:val="sr-Cyrl-CS"/>
              </w:rPr>
              <w:t>1</w:t>
            </w:r>
            <w:r w:rsidRPr="00397C1F">
              <w:rPr>
                <w:sz w:val="20"/>
                <w:szCs w:val="20"/>
                <w:lang w:val="sr-Cyrl-CS"/>
              </w:rPr>
              <w:t>.10</w:t>
            </w:r>
            <w:r w:rsidR="00D77780">
              <w:rPr>
                <w:sz w:val="20"/>
                <w:szCs w:val="20"/>
                <w:lang w:val="sr-Cyrl-CS"/>
              </w:rPr>
              <w:t>.</w:t>
            </w:r>
            <w:r w:rsidRPr="00397C1F">
              <w:rPr>
                <w:sz w:val="20"/>
                <w:szCs w:val="20"/>
                <w:lang w:val="sr-Cyrl-CS"/>
              </w:rPr>
              <w:t>-12.</w:t>
            </w:r>
          </w:p>
        </w:tc>
        <w:tc>
          <w:tcPr>
            <w:tcW w:w="1627" w:type="pct"/>
          </w:tcPr>
          <w:p w:rsidR="00D462B5" w:rsidRPr="00D462B5" w:rsidRDefault="001048E1" w:rsidP="00D462B5">
            <w:pPr>
              <w:autoSpaceDE w:val="0"/>
              <w:autoSpaceDN w:val="0"/>
              <w:adjustRightInd w:val="0"/>
              <w:jc w:val="both"/>
              <w:rPr>
                <w:rFonts w:eastAsia="TimesNewRoman"/>
                <w:iCs/>
                <w:sz w:val="20"/>
                <w:szCs w:val="20"/>
                <w:lang w:val="sr-Cyrl-CS"/>
              </w:rPr>
            </w:pPr>
            <w:r>
              <w:rPr>
                <w:rFonts w:eastAsia="TimesNewRoman"/>
                <w:iCs/>
                <w:sz w:val="20"/>
                <w:szCs w:val="20"/>
                <w:lang w:val="sr-Cyrl-CS"/>
              </w:rPr>
              <w:t xml:space="preserve">              </w:t>
            </w:r>
            <w:r w:rsidR="00D462B5" w:rsidRPr="00D462B5">
              <w:rPr>
                <w:rFonts w:eastAsia="TimesNewRoman"/>
                <w:iCs/>
                <w:sz w:val="20"/>
                <w:szCs w:val="20"/>
                <w:lang w:val="sr-Cyrl-CS"/>
              </w:rPr>
              <w:t>Ако ревизију финансијских извештаја зависног правног лица у оквиру економске целине коју чине матична и зависна правна лица, обавља лиценцирани ревизор или ревизорско друштво за ревизију државе чланице, односно треће земље, кључни ревизорски партнер као ревизор групе је одговоран за достављање документације о раду лиценцираног ревизора или  друштва за ревизијуорског друштва треће земље за потребе контроле квалитета и надзора у складу са овим законом.</w:t>
            </w:r>
          </w:p>
          <w:p w:rsidR="00D462B5" w:rsidRPr="00D462B5" w:rsidRDefault="00D462B5" w:rsidP="00D462B5">
            <w:pPr>
              <w:autoSpaceDE w:val="0"/>
              <w:autoSpaceDN w:val="0"/>
              <w:adjustRightInd w:val="0"/>
              <w:jc w:val="both"/>
              <w:rPr>
                <w:rFonts w:eastAsia="TimesNewRoman"/>
                <w:iCs/>
                <w:sz w:val="20"/>
                <w:szCs w:val="20"/>
                <w:lang w:val="sr-Cyrl-CS"/>
              </w:rPr>
            </w:pPr>
            <w:r w:rsidRPr="00D462B5">
              <w:rPr>
                <w:rFonts w:eastAsia="TimesNewRoman"/>
                <w:iCs/>
                <w:sz w:val="20"/>
                <w:szCs w:val="20"/>
                <w:lang w:val="sr-Cyrl-CS"/>
              </w:rPr>
              <w:tab/>
              <w:t xml:space="preserve">У циљу обезбеђења достављања документације из става 4. овог члана, ревизор </w:t>
            </w:r>
            <w:r w:rsidRPr="00D462B5">
              <w:rPr>
                <w:rFonts w:eastAsia="TimesNewRoman"/>
                <w:iCs/>
                <w:sz w:val="20"/>
                <w:szCs w:val="20"/>
                <w:lang w:val="sr-Cyrl-CS"/>
              </w:rPr>
              <w:lastRenderedPageBreak/>
              <w:t>групе треба да задржи затражи копије такве документације или да се договори са лиценцираним ревизорима или друштвима за ревизију ревизорским друштвима треће земље о приступу тој документацији, односно да предузме неке друге одговарајуће мере.</w:t>
            </w:r>
          </w:p>
          <w:p w:rsidR="00996E33" w:rsidRPr="00D77780" w:rsidRDefault="00D462B5" w:rsidP="00D462B5">
            <w:pPr>
              <w:autoSpaceDE w:val="0"/>
              <w:autoSpaceDN w:val="0"/>
              <w:adjustRightInd w:val="0"/>
              <w:jc w:val="both"/>
              <w:rPr>
                <w:rFonts w:eastAsia="TimesNewRoman"/>
                <w:iCs/>
                <w:sz w:val="20"/>
                <w:szCs w:val="20"/>
                <w:lang w:val="sr-Cyrl-CS"/>
              </w:rPr>
            </w:pPr>
            <w:r w:rsidRPr="00D462B5">
              <w:rPr>
                <w:rFonts w:eastAsia="TimesNewRoman"/>
                <w:iCs/>
                <w:sz w:val="20"/>
                <w:szCs w:val="20"/>
                <w:lang w:val="sr-Cyrl-CS"/>
              </w:rPr>
              <w:tab/>
              <w:t>Ако постоје правна или друга ограничења која произлазе из националног законодавства државе чланице, односно треће земље за доставу радне документације о обављеној ревизији ревизора те земље, кључни ревизорски партнер као ревизор групе дужан је да у својој радној документацији о обављеној ревизији консолидованих годишњих финансијских извештаја наведе доказе о свим предузетим неопходним мерама ради њене доставе, као и доказе о постојању наведених правних и других ограничења.</w:t>
            </w:r>
          </w:p>
        </w:tc>
        <w:tc>
          <w:tcPr>
            <w:tcW w:w="661" w:type="pct"/>
          </w:tcPr>
          <w:p w:rsidR="00996E33" w:rsidRPr="007668B3" w:rsidRDefault="00397C1F"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jc w:val="both"/>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 xml:space="preserve">28.1 </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D77780" w:rsidP="00996E33">
            <w:pPr>
              <w:jc w:val="both"/>
              <w:rPr>
                <w:sz w:val="20"/>
                <w:szCs w:val="20"/>
                <w:lang w:val="ru-RU"/>
              </w:rPr>
            </w:pPr>
            <w:r>
              <w:rPr>
                <w:sz w:val="20"/>
                <w:szCs w:val="20"/>
              </w:rPr>
              <w:t xml:space="preserve">             </w:t>
            </w:r>
            <w:r w:rsidR="00996E33" w:rsidRPr="007668B3">
              <w:rPr>
                <w:sz w:val="20"/>
                <w:szCs w:val="20"/>
              </w:rPr>
              <w:t>Овлашћени ревизор(и) или друштво(а) за ревизију представљају резултате законске ревизије у ревизорском извештају.</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The report shall be prepared in accordance with the requirements of auditing standards adopted by the Union or Member State concerned, as referred to in Article 26.</w:t>
            </w:r>
            <w:r w:rsidR="00996E33" w:rsidRPr="007668B3">
              <w:rPr>
                <w:rStyle w:val="tw4winMark"/>
                <w:color w:val="auto"/>
                <w:sz w:val="20"/>
                <w:szCs w:val="20"/>
              </w:rPr>
              <w:t>&lt;}0{&gt;</w:t>
            </w:r>
            <w:r w:rsidR="00996E33" w:rsidRPr="007668B3">
              <w:rPr>
                <w:sz w:val="20"/>
                <w:szCs w:val="20"/>
              </w:rPr>
              <w:t>Извештај се припрема у складу са захтевима ревизорских стандарда које усваја Унија или дата држава чланица, како је наведено у члану 26.</w:t>
            </w:r>
          </w:p>
        </w:tc>
        <w:tc>
          <w:tcPr>
            <w:tcW w:w="407" w:type="pct"/>
          </w:tcPr>
          <w:p w:rsidR="00996E33" w:rsidRPr="00C622F4" w:rsidRDefault="00C622F4" w:rsidP="00996E33">
            <w:pPr>
              <w:rPr>
                <w:sz w:val="20"/>
                <w:szCs w:val="20"/>
              </w:rPr>
            </w:pPr>
            <w:r w:rsidRPr="00C622F4">
              <w:rPr>
                <w:sz w:val="20"/>
                <w:szCs w:val="20"/>
                <w:lang w:val="sr-Cyrl-CS"/>
              </w:rPr>
              <w:t>39.1.</w:t>
            </w:r>
          </w:p>
        </w:tc>
        <w:tc>
          <w:tcPr>
            <w:tcW w:w="1627" w:type="pct"/>
          </w:tcPr>
          <w:p w:rsidR="00996E33" w:rsidRPr="009D05A1" w:rsidRDefault="00D77780" w:rsidP="0014745E">
            <w:pPr>
              <w:jc w:val="both"/>
              <w:rPr>
                <w:sz w:val="20"/>
                <w:szCs w:val="20"/>
                <w:highlight w:val="yellow"/>
              </w:rPr>
            </w:pPr>
            <w:r>
              <w:rPr>
                <w:rFonts w:eastAsia="TimesNewRoman"/>
                <w:sz w:val="20"/>
                <w:szCs w:val="20"/>
                <w:lang w:val="ru-RU"/>
              </w:rPr>
              <w:t xml:space="preserve">               </w:t>
            </w:r>
            <w:r w:rsidR="009D05A1" w:rsidRPr="009D05A1">
              <w:rPr>
                <w:rFonts w:eastAsia="TimesNewRoman"/>
                <w:sz w:val="20"/>
                <w:szCs w:val="20"/>
                <w:lang w:val="hr-HR"/>
              </w:rPr>
              <w:t>Друштво за ревизију је дужно да састави ревизорски извештај о извршеној законској ревизији у складу са МСР и одредбама овог</w:t>
            </w:r>
            <w:r w:rsidR="009D05A1">
              <w:rPr>
                <w:rFonts w:eastAsia="TimesNewRoman"/>
                <w:sz w:val="20"/>
                <w:szCs w:val="20"/>
                <w:lang w:val="hr-HR"/>
              </w:rPr>
              <w:t xml:space="preserve"> </w:t>
            </w:r>
            <w:r w:rsidR="009D05A1">
              <w:rPr>
                <w:rFonts w:eastAsia="TimesNewRoman"/>
                <w:sz w:val="20"/>
                <w:szCs w:val="20"/>
                <w:lang w:val="sr-Cyrl-RS"/>
              </w:rPr>
              <w:t>з</w:t>
            </w:r>
            <w:r w:rsidR="009D05A1" w:rsidRPr="009D05A1">
              <w:rPr>
                <w:rFonts w:eastAsia="TimesNewRoman"/>
                <w:sz w:val="20"/>
                <w:szCs w:val="20"/>
                <w:lang w:val="hr-HR"/>
              </w:rPr>
              <w:t>акона.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28.2</w:t>
            </w:r>
          </w:p>
        </w:tc>
        <w:tc>
          <w:tcPr>
            <w:tcW w:w="1330" w:type="pct"/>
          </w:tcPr>
          <w:p w:rsidR="00996E33" w:rsidRPr="007668B3" w:rsidRDefault="00F517C3" w:rsidP="00996E33">
            <w:pPr>
              <w:tabs>
                <w:tab w:val="left" w:pos="758"/>
              </w:tabs>
              <w:jc w:val="both"/>
              <w:rPr>
                <w:sz w:val="20"/>
                <w:szCs w:val="20"/>
              </w:rPr>
            </w:pPr>
            <w:r>
              <w:rPr>
                <w:sz w:val="20"/>
                <w:szCs w:val="20"/>
              </w:rPr>
              <w:t xml:space="preserve">             </w:t>
            </w:r>
            <w:r w:rsidR="00996E33" w:rsidRPr="007668B3">
              <w:rPr>
                <w:sz w:val="20"/>
                <w:szCs w:val="20"/>
              </w:rPr>
              <w:t>Ревизорски извештај има писану форму и:</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identify the entity whose annual or consolidated financial statements are the subject of the statutory audit; specify the annual or consolidated financial statements and the date and period they cover; and identify the financial reporting framework that has been applied in their preparation;</w:t>
            </w:r>
            <w:r w:rsidRPr="007668B3">
              <w:rPr>
                <w:rStyle w:val="tw4winMark"/>
                <w:color w:val="auto"/>
                <w:sz w:val="20"/>
                <w:szCs w:val="20"/>
              </w:rPr>
              <w:t>&lt;}64{&gt;</w:t>
            </w:r>
            <w:r w:rsidRPr="007668B3">
              <w:rPr>
                <w:sz w:val="20"/>
                <w:szCs w:val="20"/>
              </w:rPr>
              <w:t>а)</w:t>
            </w:r>
            <w:r w:rsidRPr="007668B3">
              <w:rPr>
                <w:sz w:val="20"/>
                <w:szCs w:val="20"/>
                <w:lang w:val="sr-Cyrl-CS"/>
              </w:rPr>
              <w:t xml:space="preserve"> </w:t>
            </w:r>
            <w:r w:rsidRPr="007668B3">
              <w:rPr>
                <w:sz w:val="20"/>
                <w:szCs w:val="20"/>
              </w:rPr>
              <w:t xml:space="preserve">у њему се идентификује субјект чији су годишњи или консолидовани финансијски извештаји предмет законске ревизије; прецизније наводе годишњи или консолидовани </w:t>
            </w:r>
            <w:r w:rsidRPr="007668B3">
              <w:rPr>
                <w:sz w:val="20"/>
                <w:szCs w:val="20"/>
              </w:rPr>
              <w:lastRenderedPageBreak/>
              <w:t>финансијски извештаји и датум и период који обухватају; и идентификује оквир извештавања који је примењен у њиховој припреми;</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include a description of the scope of the statutory audit which shall, as a minimum, identify the auditing standards in accordance with which the statutory audit was conducted;</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садржи опис обима законске ревизије у коме се наводе, минимално, стандарди ревизије у складу са којима је законска</w:t>
            </w:r>
            <w:r w:rsidRPr="007668B3">
              <w:rPr>
                <w:b/>
                <w:sz w:val="20"/>
                <w:szCs w:val="20"/>
              </w:rPr>
              <w:t xml:space="preserve"> </w:t>
            </w:r>
            <w:r w:rsidRPr="007668B3">
              <w:rPr>
                <w:sz w:val="20"/>
                <w:szCs w:val="20"/>
              </w:rPr>
              <w:t>ревизија обављена;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include an audit opinion, which shall be either unqualified, qualified or an adverse opinion and shall state clearly the opinion of the statutory auditor(s) or the audit firm(s) as to:</w:t>
            </w:r>
            <w:r w:rsidRPr="007668B3">
              <w:rPr>
                <w:rStyle w:val="tw4winMark"/>
                <w:color w:val="auto"/>
                <w:sz w:val="20"/>
                <w:szCs w:val="20"/>
              </w:rPr>
              <w:t>&lt;}0{&gt;</w:t>
            </w:r>
            <w:r w:rsidRPr="007668B3">
              <w:rPr>
                <w:sz w:val="20"/>
                <w:szCs w:val="20"/>
              </w:rPr>
              <w:t>в)</w:t>
            </w:r>
            <w:r w:rsidRPr="007668B3">
              <w:rPr>
                <w:sz w:val="20"/>
                <w:szCs w:val="20"/>
                <w:lang w:val="sr-Cyrl-CS"/>
              </w:rPr>
              <w:t xml:space="preserve"> </w:t>
            </w:r>
            <w:r w:rsidRPr="007668B3">
              <w:rPr>
                <w:sz w:val="20"/>
                <w:szCs w:val="20"/>
              </w:rPr>
              <w:t>садржи мишљење ревизора које може бити позитивно, са резервом или негативно и недвосмислено наводи мишљење овлашћеног (овлашћених) ревизора или друштва (друштава) за ревизију у погледу тога да ли:</w:t>
            </w:r>
            <w:r w:rsidRPr="007668B3">
              <w:rPr>
                <w:rStyle w:val="tw4winMark"/>
                <w:color w:val="auto"/>
                <w:sz w:val="20"/>
                <w:szCs w:val="20"/>
              </w:rPr>
              <w:t>&lt;0}</w:t>
            </w:r>
          </w:p>
          <w:p w:rsidR="00996E33" w:rsidRPr="007668B3" w:rsidRDefault="00996E33" w:rsidP="00996E33">
            <w:pPr>
              <w:tabs>
                <w:tab w:val="left" w:pos="898"/>
              </w:tabs>
              <w:jc w:val="both"/>
              <w:rPr>
                <w:sz w:val="20"/>
                <w:szCs w:val="20"/>
              </w:rPr>
            </w:pPr>
            <w:r w:rsidRPr="007668B3">
              <w:rPr>
                <w:rStyle w:val="tw4winMark"/>
                <w:b/>
                <w:color w:val="auto"/>
                <w:sz w:val="20"/>
                <w:szCs w:val="20"/>
              </w:rPr>
              <w:t>{0&gt;</w:t>
            </w:r>
            <w:r w:rsidRPr="007668B3">
              <w:rPr>
                <w:b/>
                <w:vanish/>
                <w:sz w:val="20"/>
                <w:szCs w:val="20"/>
                <w:lang w:val="en-GB"/>
              </w:rPr>
              <w:t>(i)</w:t>
            </w:r>
            <w:r w:rsidRPr="007668B3">
              <w:rPr>
                <w:b/>
                <w:vanish/>
                <w:sz w:val="20"/>
                <w:szCs w:val="20"/>
              </w:rPr>
              <w:tab/>
            </w:r>
            <w:r w:rsidRPr="007668B3">
              <w:rPr>
                <w:b/>
                <w:vanish/>
                <w:sz w:val="20"/>
                <w:szCs w:val="20"/>
                <w:lang w:val="en-GB"/>
              </w:rPr>
              <w:t>whether the annual financial statements give a true and fair view in accordance with the relevant financial reporting framework; and,</w:t>
            </w:r>
            <w:r w:rsidRPr="007668B3">
              <w:rPr>
                <w:rStyle w:val="tw4winMark"/>
                <w:b/>
                <w:color w:val="auto"/>
                <w:sz w:val="20"/>
                <w:szCs w:val="20"/>
              </w:rPr>
              <w:t>&lt;}0{&gt;</w:t>
            </w:r>
            <w:r w:rsidRPr="007668B3">
              <w:rPr>
                <w:b/>
                <w:sz w:val="20"/>
                <w:szCs w:val="20"/>
              </w:rPr>
              <w:t>(</w:t>
            </w:r>
            <w:r w:rsidRPr="007668B3">
              <w:rPr>
                <w:sz w:val="20"/>
                <w:szCs w:val="20"/>
              </w:rPr>
              <w:t>i)</w:t>
            </w:r>
            <w:r w:rsidRPr="007668B3">
              <w:rPr>
                <w:sz w:val="20"/>
                <w:szCs w:val="20"/>
                <w:lang w:val="sr-Cyrl-CS"/>
              </w:rPr>
              <w:t xml:space="preserve"> </w:t>
            </w:r>
            <w:r w:rsidRPr="007668B3">
              <w:rPr>
                <w:sz w:val="20"/>
                <w:szCs w:val="20"/>
              </w:rPr>
              <w:t>годишњи финансијски извештаји пружају истиниту и објективну слику у складу са релевантним оквиром извештавања и</w:t>
            </w:r>
            <w:r w:rsidRPr="007668B3">
              <w:rPr>
                <w:rStyle w:val="tw4winMark"/>
                <w:color w:val="auto"/>
                <w:sz w:val="20"/>
                <w:szCs w:val="20"/>
              </w:rPr>
              <w:t>&lt;0}</w:t>
            </w:r>
          </w:p>
          <w:p w:rsidR="00996E33" w:rsidRPr="007668B3" w:rsidRDefault="00996E33" w:rsidP="00996E33">
            <w:pPr>
              <w:tabs>
                <w:tab w:val="left" w:pos="918"/>
              </w:tabs>
              <w:jc w:val="both"/>
              <w:rPr>
                <w:sz w:val="20"/>
                <w:szCs w:val="20"/>
              </w:rPr>
            </w:pPr>
            <w:r w:rsidRPr="007668B3">
              <w:rPr>
                <w:rStyle w:val="tw4winMark"/>
                <w:color w:val="auto"/>
                <w:sz w:val="20"/>
                <w:szCs w:val="20"/>
              </w:rPr>
              <w:t>{0&gt;</w:t>
            </w:r>
            <w:r w:rsidRPr="007668B3">
              <w:rPr>
                <w:vanish/>
                <w:sz w:val="20"/>
                <w:szCs w:val="20"/>
                <w:lang w:val="en-GB"/>
              </w:rPr>
              <w:t>(ii)</w:t>
            </w:r>
            <w:r w:rsidRPr="007668B3">
              <w:rPr>
                <w:vanish/>
                <w:sz w:val="20"/>
                <w:szCs w:val="20"/>
              </w:rPr>
              <w:tab/>
            </w:r>
            <w:r w:rsidRPr="007668B3">
              <w:rPr>
                <w:vanish/>
                <w:sz w:val="20"/>
                <w:szCs w:val="20"/>
                <w:lang w:val="en-GB"/>
              </w:rPr>
              <w:t>where appropriate, whether the annual financial statements comply with statutory requirements.</w:t>
            </w:r>
            <w:r w:rsidRPr="007668B3">
              <w:rPr>
                <w:rStyle w:val="tw4winMark"/>
                <w:color w:val="auto"/>
                <w:sz w:val="20"/>
                <w:szCs w:val="20"/>
              </w:rPr>
              <w:t>&lt;}0{&gt;</w:t>
            </w:r>
            <w:r w:rsidRPr="007668B3">
              <w:rPr>
                <w:sz w:val="20"/>
                <w:szCs w:val="20"/>
              </w:rPr>
              <w:t>(ii)</w:t>
            </w:r>
            <w:r w:rsidRPr="007668B3">
              <w:rPr>
                <w:sz w:val="20"/>
                <w:szCs w:val="20"/>
                <w:lang w:val="sr-Cyrl-CS"/>
              </w:rPr>
              <w:t xml:space="preserve"> </w:t>
            </w:r>
            <w:r w:rsidRPr="007668B3">
              <w:rPr>
                <w:sz w:val="20"/>
                <w:szCs w:val="20"/>
              </w:rPr>
              <w:t>када је то релевантно, годишњи финансијски извештаји испуњавају законом прописане захтеве.</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If the statutory auditor(s) or the audit firm(s) are unable to express an audit opinion, the report shall contain a disclaimer of opinion;</w:t>
            </w:r>
            <w:r w:rsidRPr="007668B3">
              <w:rPr>
                <w:rStyle w:val="tw4winMark"/>
                <w:color w:val="auto"/>
                <w:sz w:val="20"/>
                <w:szCs w:val="20"/>
              </w:rPr>
              <w:t>&lt;}80{&gt;</w:t>
            </w:r>
            <w:r w:rsidRPr="007668B3">
              <w:rPr>
                <w:sz w:val="20"/>
                <w:szCs w:val="20"/>
              </w:rPr>
              <w:t>Ако овлашћени ревизор(и) или друштво(а) за ревизију нису у могућности да изразе ревизорско мишљење, у извештају се наводи да се ревизор уздржава од изражавања мишљења;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(d)</w:t>
            </w:r>
            <w:r w:rsidRPr="007668B3">
              <w:rPr>
                <w:vanish/>
                <w:sz w:val="20"/>
                <w:szCs w:val="20"/>
              </w:rPr>
              <w:tab/>
            </w:r>
            <w:r w:rsidRPr="007668B3">
              <w:rPr>
                <w:vanish/>
                <w:sz w:val="20"/>
                <w:szCs w:val="20"/>
                <w:lang w:val="en-GB"/>
              </w:rPr>
              <w:t>refer to any other matters to which the statutory auditor(s) or the audit firm(s) draw(s) attention by way of emphasis without qualifying the audit opinion;</w:t>
            </w:r>
            <w:r w:rsidRPr="007668B3">
              <w:rPr>
                <w:rStyle w:val="tw4winMark"/>
                <w:color w:val="auto"/>
                <w:sz w:val="20"/>
                <w:szCs w:val="20"/>
              </w:rPr>
              <w:t>&lt;}0{&gt;</w:t>
            </w:r>
            <w:r w:rsidRPr="007668B3">
              <w:rPr>
                <w:sz w:val="20"/>
                <w:szCs w:val="20"/>
              </w:rPr>
              <w:t>г)</w:t>
            </w:r>
            <w:r w:rsidRPr="007668B3">
              <w:rPr>
                <w:sz w:val="20"/>
                <w:szCs w:val="20"/>
                <w:lang w:val="sr-Cyrl-CS"/>
              </w:rPr>
              <w:t xml:space="preserve"> </w:t>
            </w:r>
            <w:r w:rsidRPr="007668B3">
              <w:rPr>
                <w:sz w:val="20"/>
                <w:szCs w:val="20"/>
              </w:rPr>
              <w:t>упућује на свако друго питање на које овлашћени ревизор(и) или друштво(а) за ревизију посебно указују без изражавања мишљења са резервом;</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(e)</w:t>
            </w:r>
            <w:r w:rsidRPr="007668B3">
              <w:rPr>
                <w:vanish/>
                <w:sz w:val="20"/>
                <w:szCs w:val="20"/>
              </w:rPr>
              <w:tab/>
            </w:r>
            <w:r w:rsidRPr="007668B3">
              <w:rPr>
                <w:vanish/>
                <w:sz w:val="20"/>
                <w:szCs w:val="20"/>
                <w:lang w:val="en-GB"/>
              </w:rPr>
              <w:t>include an opinion and statement, both of which shall be based on the work undertaken in the course of the audit, referred to in the second subparagraph of Article 34(1) of Directive 2013/34/EU;</w:t>
            </w:r>
            <w:r w:rsidRPr="007668B3">
              <w:rPr>
                <w:rStyle w:val="tw4winMark"/>
                <w:color w:val="auto"/>
                <w:sz w:val="20"/>
                <w:szCs w:val="20"/>
              </w:rPr>
              <w:t>&lt;}0{&gt;</w:t>
            </w:r>
            <w:r w:rsidRPr="007668B3">
              <w:rPr>
                <w:sz w:val="20"/>
                <w:szCs w:val="20"/>
              </w:rPr>
              <w:t>д)</w:t>
            </w:r>
            <w:r w:rsidRPr="007668B3">
              <w:rPr>
                <w:sz w:val="20"/>
                <w:szCs w:val="20"/>
                <w:lang w:val="sr-Cyrl-CS"/>
              </w:rPr>
              <w:t xml:space="preserve"> </w:t>
            </w:r>
            <w:r w:rsidRPr="007668B3">
              <w:rPr>
                <w:sz w:val="20"/>
                <w:szCs w:val="20"/>
              </w:rPr>
              <w:t>садржи мишљење и изјаву, при чему се обе заснивају на раду извршеном у току ревизије, како се наводи у члану 34. став 1. други подстав Директиве 2013/34/ЕУ;</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lastRenderedPageBreak/>
              <w:t>{0&gt;</w:t>
            </w:r>
            <w:r w:rsidRPr="007668B3">
              <w:rPr>
                <w:vanish/>
                <w:sz w:val="20"/>
                <w:szCs w:val="20"/>
                <w:lang w:val="en-GB"/>
              </w:rPr>
              <w:t>(f)</w:t>
            </w:r>
            <w:r w:rsidRPr="007668B3">
              <w:rPr>
                <w:vanish/>
                <w:sz w:val="20"/>
                <w:szCs w:val="20"/>
              </w:rPr>
              <w:tab/>
            </w:r>
            <w:r w:rsidRPr="007668B3">
              <w:rPr>
                <w:vanish/>
                <w:sz w:val="20"/>
                <w:szCs w:val="20"/>
                <w:lang w:val="en-GB"/>
              </w:rPr>
              <w:t>provide a statement on any material uncertainty relating to events or conditions that may cast significant doubt about the entity's ability to continue as a going concern;</w:t>
            </w:r>
            <w:r w:rsidRPr="007668B3">
              <w:rPr>
                <w:rStyle w:val="tw4winMark"/>
                <w:color w:val="auto"/>
                <w:sz w:val="20"/>
                <w:szCs w:val="20"/>
              </w:rPr>
              <w:t>&lt;}0{&gt;</w:t>
            </w:r>
            <w:r w:rsidRPr="007668B3">
              <w:rPr>
                <w:sz w:val="20"/>
                <w:szCs w:val="20"/>
              </w:rPr>
              <w:t>ђ)</w:t>
            </w:r>
            <w:r w:rsidRPr="007668B3">
              <w:rPr>
                <w:sz w:val="20"/>
                <w:szCs w:val="20"/>
                <w:lang w:val="sr-Cyrl-CS"/>
              </w:rPr>
              <w:t xml:space="preserve"> </w:t>
            </w:r>
            <w:r w:rsidRPr="007668B3">
              <w:rPr>
                <w:sz w:val="20"/>
                <w:szCs w:val="20"/>
              </w:rPr>
              <w:t xml:space="preserve">даје изјаву о </w:t>
            </w:r>
            <w:r w:rsidRPr="007668B3">
              <w:rPr>
                <w:sz w:val="20"/>
                <w:szCs w:val="20"/>
                <w:lang w:val="sr-Cyrl-CS"/>
              </w:rPr>
              <w:t xml:space="preserve">било којој материјално значајној неизвесности </w:t>
            </w:r>
            <w:r w:rsidRPr="007668B3">
              <w:rPr>
                <w:sz w:val="20"/>
                <w:szCs w:val="20"/>
              </w:rPr>
              <w:t>која се односи на догађаје или околности који могу проузроковати значајну сумњу у погледу способности субјекта да настави са редовним пословањем.</w:t>
            </w:r>
            <w:r w:rsidRPr="007668B3">
              <w:rPr>
                <w:rStyle w:val="tw4winMark"/>
                <w:color w:val="auto"/>
                <w:sz w:val="20"/>
                <w:szCs w:val="20"/>
              </w:rPr>
              <w:t>&lt;0}</w:t>
            </w:r>
          </w:p>
          <w:p w:rsidR="00996E33" w:rsidRPr="007668B3" w:rsidRDefault="00996E33" w:rsidP="00996E33">
            <w:pPr>
              <w:jc w:val="both"/>
              <w:rPr>
                <w:sz w:val="20"/>
                <w:szCs w:val="20"/>
              </w:rPr>
            </w:pPr>
            <w:r w:rsidRPr="007668B3">
              <w:rPr>
                <w:rStyle w:val="tw4winMark"/>
                <w:color w:val="auto"/>
                <w:sz w:val="20"/>
                <w:szCs w:val="20"/>
              </w:rPr>
              <w:t>{0&gt;</w:t>
            </w:r>
            <w:r w:rsidRPr="007668B3">
              <w:rPr>
                <w:vanish/>
                <w:sz w:val="20"/>
                <w:szCs w:val="20"/>
                <w:lang w:val="en-GB"/>
              </w:rPr>
              <w:t>(g)</w:t>
            </w:r>
            <w:r w:rsidRPr="007668B3">
              <w:rPr>
                <w:vanish/>
                <w:sz w:val="20"/>
                <w:szCs w:val="20"/>
              </w:rPr>
              <w:tab/>
            </w:r>
            <w:r w:rsidRPr="007668B3">
              <w:rPr>
                <w:vanish/>
                <w:sz w:val="20"/>
                <w:szCs w:val="20"/>
                <w:lang w:val="en-GB"/>
              </w:rPr>
              <w:t>identify the place of establishment of the statutory auditor(s) or the audit firm(s).</w:t>
            </w:r>
            <w:r w:rsidRPr="007668B3">
              <w:rPr>
                <w:rStyle w:val="tw4winMark"/>
                <w:color w:val="auto"/>
                <w:sz w:val="20"/>
                <w:szCs w:val="20"/>
              </w:rPr>
              <w:t>&lt;}68{&gt;</w:t>
            </w:r>
            <w:r w:rsidRPr="007668B3">
              <w:rPr>
                <w:sz w:val="20"/>
                <w:szCs w:val="20"/>
              </w:rPr>
              <w:t>е)</w:t>
            </w:r>
            <w:r w:rsidRPr="007668B3">
              <w:rPr>
                <w:sz w:val="20"/>
                <w:szCs w:val="20"/>
                <w:lang w:val="sr-Cyrl-CS"/>
              </w:rPr>
              <w:t xml:space="preserve"> </w:t>
            </w:r>
            <w:r w:rsidRPr="007668B3">
              <w:rPr>
                <w:sz w:val="20"/>
                <w:szCs w:val="20"/>
              </w:rPr>
              <w:t>наведе место оснивања овлашћеног (овлашћених) ревизора и друштва (друштава) за ревизију.</w:t>
            </w:r>
          </w:p>
          <w:p w:rsidR="00996E33" w:rsidRPr="007668B3" w:rsidRDefault="00996E33" w:rsidP="00996E33">
            <w:pPr>
              <w:jc w:val="both"/>
              <w:rPr>
                <w:sz w:val="20"/>
                <w:szCs w:val="20"/>
                <w:u w:val="single"/>
                <w:lang w:val="ru-RU"/>
              </w:rPr>
            </w:pPr>
            <w:r w:rsidRPr="007668B3">
              <w:rPr>
                <w:sz w:val="20"/>
                <w:szCs w:val="20"/>
              </w:rPr>
              <w:t>Државе чланице могу прописати додатне захтеве у вези са садржајем ревизорског извештаја.</w:t>
            </w:r>
          </w:p>
        </w:tc>
        <w:tc>
          <w:tcPr>
            <w:tcW w:w="407" w:type="pct"/>
          </w:tcPr>
          <w:p w:rsidR="00996E33" w:rsidRPr="00C622F4" w:rsidRDefault="00C622F4" w:rsidP="00996E33">
            <w:pPr>
              <w:rPr>
                <w:sz w:val="20"/>
                <w:szCs w:val="20"/>
              </w:rPr>
            </w:pPr>
            <w:r w:rsidRPr="00C622F4">
              <w:rPr>
                <w:sz w:val="20"/>
                <w:szCs w:val="20"/>
              </w:rPr>
              <w:lastRenderedPageBreak/>
              <w:t>39.2.</w:t>
            </w:r>
          </w:p>
        </w:tc>
        <w:tc>
          <w:tcPr>
            <w:tcW w:w="1627" w:type="pct"/>
          </w:tcPr>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Ревизорски извештај, као минимум, мора да садржи следеће:</w:t>
            </w:r>
          </w:p>
          <w:p w:rsidR="006F57DB" w:rsidRPr="006F57DB" w:rsidRDefault="006F57DB" w:rsidP="006F57DB">
            <w:pPr>
              <w:autoSpaceDE w:val="0"/>
              <w:autoSpaceDN w:val="0"/>
              <w:adjustRightInd w:val="0"/>
              <w:ind w:firstLine="720"/>
              <w:jc w:val="both"/>
              <w:rPr>
                <w:rFonts w:eastAsia="TimesNewRoman"/>
                <w:sz w:val="20"/>
                <w:szCs w:val="20"/>
                <w:lang w:val="sr-Cyrl-RS"/>
              </w:rPr>
            </w:pPr>
            <w:r w:rsidRPr="006F57DB">
              <w:rPr>
                <w:rFonts w:eastAsia="TimesNewRoman"/>
                <w:sz w:val="20"/>
                <w:szCs w:val="20"/>
                <w:lang w:val="hr-HR"/>
              </w:rPr>
              <w:t xml:space="preserve">1) </w:t>
            </w:r>
            <w:r w:rsidRPr="006F57DB">
              <w:rPr>
                <w:rFonts w:eastAsia="TimesNewRoman"/>
                <w:sz w:val="20"/>
                <w:szCs w:val="20"/>
                <w:lang w:val="sr-Cyrl-RS"/>
              </w:rPr>
              <w:t>и</w:t>
            </w:r>
            <w:r w:rsidRPr="006F57DB">
              <w:rPr>
                <w:rFonts w:eastAsia="TimesNewRoman"/>
                <w:sz w:val="20"/>
                <w:szCs w:val="20"/>
                <w:lang w:val="hr-HR"/>
              </w:rPr>
              <w:t>дентификационе податке о субјекту ревизије чији су редовни годишњи финансијски извештаји или консолидовани годишњи финансијски извештаји предмет законске ревизије</w:t>
            </w:r>
            <w:r w:rsidRPr="006F57DB">
              <w:rPr>
                <w:rFonts w:eastAsia="TimesNewRoman"/>
                <w:sz w:val="20"/>
                <w:szCs w:val="20"/>
                <w:lang w:val="sr-Cyrl-RS"/>
              </w:rPr>
              <w:t>;</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lastRenderedPageBreak/>
              <w:t xml:space="preserve">2) </w:t>
            </w:r>
            <w:r w:rsidRPr="006F57DB">
              <w:rPr>
                <w:rFonts w:eastAsia="TimesNewRoman"/>
                <w:sz w:val="20"/>
                <w:szCs w:val="20"/>
                <w:lang w:val="sr-Cyrl-RS"/>
              </w:rPr>
              <w:t>н</w:t>
            </w:r>
            <w:r w:rsidRPr="006F57DB">
              <w:rPr>
                <w:rFonts w:eastAsia="TimesNewRoman"/>
                <w:sz w:val="20"/>
                <w:szCs w:val="20"/>
                <w:lang w:val="hr-HR"/>
              </w:rPr>
              <w:t xml:space="preserve">азив редовног годишњег финансијског извештаја или консолидованог годишњег финансијског извештаја са навођењем датума или периода који је обухваћен финансијским извештајем или консолидованим финансијским извештајем; </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 xml:space="preserve">3) </w:t>
            </w:r>
            <w:r w:rsidRPr="006F57DB">
              <w:rPr>
                <w:rFonts w:eastAsia="TimesNewRoman"/>
                <w:sz w:val="20"/>
                <w:szCs w:val="20"/>
                <w:lang w:val="sr-Cyrl-RS"/>
              </w:rPr>
              <w:t>о</w:t>
            </w:r>
            <w:r w:rsidRPr="006F57DB">
              <w:rPr>
                <w:rFonts w:eastAsia="TimesNewRoman"/>
                <w:sz w:val="20"/>
                <w:szCs w:val="20"/>
                <w:lang w:val="hr-HR"/>
              </w:rPr>
              <w:t>пис релевантног законског оквира који је примењен приликом састављања редовних годишњих финансијских извештаја или консолидованих годишњих финансијских извештаја;</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 xml:space="preserve">4) </w:t>
            </w:r>
            <w:r w:rsidRPr="006F57DB">
              <w:rPr>
                <w:rFonts w:eastAsia="TimesNewRoman"/>
                <w:sz w:val="20"/>
                <w:szCs w:val="20"/>
                <w:lang w:val="sr-Cyrl-RS"/>
              </w:rPr>
              <w:t>о</w:t>
            </w:r>
            <w:r w:rsidRPr="006F57DB">
              <w:rPr>
                <w:rFonts w:eastAsia="TimesNewRoman"/>
                <w:sz w:val="20"/>
                <w:szCs w:val="20"/>
                <w:lang w:val="hr-HR"/>
              </w:rPr>
              <w:t>пис обима законске ревизије и МСР у складу са којим је извршена законска ревизија;</w:t>
            </w:r>
          </w:p>
          <w:p w:rsidR="006F57DB" w:rsidRPr="006F57DB" w:rsidRDefault="006F57DB" w:rsidP="006F57DB">
            <w:pPr>
              <w:autoSpaceDE w:val="0"/>
              <w:autoSpaceDN w:val="0"/>
              <w:adjustRightInd w:val="0"/>
              <w:ind w:firstLine="720"/>
              <w:jc w:val="both"/>
              <w:rPr>
                <w:rFonts w:eastAsia="TimesNewRoman"/>
                <w:strike/>
                <w:color w:val="FF0000"/>
                <w:sz w:val="20"/>
                <w:szCs w:val="20"/>
                <w:lang w:val="hr-HR"/>
              </w:rPr>
            </w:pPr>
            <w:r w:rsidRPr="006F57DB">
              <w:rPr>
                <w:rFonts w:eastAsia="TimesNewRoman"/>
                <w:sz w:val="20"/>
                <w:szCs w:val="20"/>
                <w:lang w:val="hr-HR"/>
              </w:rPr>
              <w:t xml:space="preserve">5) </w:t>
            </w:r>
            <w:r w:rsidRPr="006F57DB">
              <w:rPr>
                <w:rFonts w:eastAsia="TimesNewRoman"/>
                <w:sz w:val="20"/>
                <w:szCs w:val="20"/>
                <w:lang w:val="sr-Cyrl-RS"/>
              </w:rPr>
              <w:t>м</w:t>
            </w:r>
            <w:r w:rsidRPr="006F57DB">
              <w:rPr>
                <w:rFonts w:eastAsia="TimesNewRoman"/>
                <w:sz w:val="20"/>
                <w:szCs w:val="20"/>
                <w:lang w:val="hr-HR"/>
              </w:rPr>
              <w:t xml:space="preserve">ишљење лиценцираног овлашћеног ревизора може бити позитивно, мишљење са резервом или негативно и у њему мора бити јасно наведено </w:t>
            </w:r>
            <w:r w:rsidRPr="006F57DB">
              <w:rPr>
                <w:rFonts w:eastAsia="TimesNewRoman"/>
                <w:sz w:val="20"/>
                <w:szCs w:val="20"/>
              </w:rPr>
              <w:t xml:space="preserve">да ли </w:t>
            </w:r>
            <w:r w:rsidRPr="006F57DB">
              <w:rPr>
                <w:rFonts w:eastAsia="TimesNewRoman"/>
                <w:sz w:val="20"/>
                <w:szCs w:val="20"/>
                <w:lang w:val="hr-HR"/>
              </w:rPr>
              <w:t xml:space="preserve">редовни годишњи финансијски извештаји или консолидовани годишњи финансијски извештаји </w:t>
            </w:r>
            <w:r w:rsidRPr="006F57DB">
              <w:rPr>
                <w:rFonts w:eastAsia="TimesNewRoman"/>
                <w:sz w:val="20"/>
                <w:szCs w:val="20"/>
              </w:rPr>
              <w:t xml:space="preserve">пружају истинит и </w:t>
            </w:r>
            <w:r w:rsidRPr="0014745E">
              <w:rPr>
                <w:rFonts w:eastAsia="TimesNewRoman"/>
                <w:sz w:val="20"/>
                <w:szCs w:val="20"/>
                <w:lang w:val="sr-Cyrl-RS"/>
              </w:rPr>
              <w:t>објективан</w:t>
            </w:r>
            <w:r w:rsidRPr="006F57DB">
              <w:rPr>
                <w:rFonts w:eastAsia="TimesNewRoman"/>
                <w:sz w:val="20"/>
                <w:szCs w:val="20"/>
                <w:lang w:val="sr-Cyrl-RS"/>
              </w:rPr>
              <w:t xml:space="preserve"> </w:t>
            </w:r>
            <w:r w:rsidRPr="006F57DB">
              <w:rPr>
                <w:rFonts w:eastAsia="TimesNewRoman"/>
                <w:sz w:val="20"/>
                <w:szCs w:val="20"/>
              </w:rPr>
              <w:t>преглед финансијског положаја правног лица у складу са релевантним законским оквиром</w:t>
            </w:r>
            <w:r w:rsidR="00A06D9C">
              <w:rPr>
                <w:rFonts w:eastAsia="TimesNewRoman"/>
                <w:sz w:val="20"/>
                <w:szCs w:val="20"/>
                <w:lang w:val="sr-Cyrl-RS"/>
              </w:rPr>
              <w:t>,</w:t>
            </w:r>
            <w:r w:rsidR="00A06D9C" w:rsidRPr="00A06D9C">
              <w:rPr>
                <w:rFonts w:eastAsia="TimesNewRoman"/>
                <w:sz w:val="20"/>
                <w:szCs w:val="20"/>
              </w:rPr>
              <w:t xml:space="preserve"> као и да ли су годишњи финансијски извештаји у складу са посебним прописима који уређују пословање правног лица, ако је то предвиђено тим прописима;</w:t>
            </w:r>
            <w:r w:rsidRPr="006F57DB">
              <w:rPr>
                <w:rFonts w:eastAsia="TimesNewRoman"/>
                <w:sz w:val="20"/>
                <w:szCs w:val="20"/>
              </w:rPr>
              <w:t xml:space="preserve"> </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 xml:space="preserve">6) </w:t>
            </w:r>
            <w:r w:rsidRPr="006F57DB">
              <w:rPr>
                <w:rFonts w:eastAsia="TimesNewRoman"/>
                <w:sz w:val="20"/>
                <w:szCs w:val="20"/>
                <w:lang w:val="sr-Cyrl-RS"/>
              </w:rPr>
              <w:t>п</w:t>
            </w:r>
            <w:r w:rsidRPr="006F57DB">
              <w:rPr>
                <w:rFonts w:eastAsia="TimesNewRoman"/>
                <w:sz w:val="20"/>
                <w:szCs w:val="20"/>
              </w:rPr>
              <w:t>осебна упозорења и проблеме на које лиценцирани овлашћени ревизор жели да укаже, али без изражавања мишљења са резервом;</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 xml:space="preserve">7) </w:t>
            </w:r>
            <w:r w:rsidRPr="006F57DB">
              <w:rPr>
                <w:rFonts w:eastAsia="TimesNewRoman"/>
                <w:sz w:val="20"/>
                <w:szCs w:val="20"/>
                <w:lang w:val="sr-Cyrl-RS"/>
              </w:rPr>
              <w:t>м</w:t>
            </w:r>
            <w:r w:rsidRPr="006F57DB">
              <w:rPr>
                <w:rFonts w:eastAsia="TimesNewRoman"/>
                <w:sz w:val="20"/>
                <w:szCs w:val="20"/>
              </w:rPr>
              <w:t>ишљење и изјаву руководства о усклађености годишњег извештаја о пословању са редовним годишњим финансијским извештајима за исту пословну годину</w:t>
            </w:r>
            <w:r w:rsidRPr="006F57DB">
              <w:rPr>
                <w:rFonts w:eastAsia="TimesNewRoman"/>
                <w:sz w:val="20"/>
                <w:szCs w:val="20"/>
                <w:lang w:val="hr-HR"/>
              </w:rPr>
              <w:t xml:space="preserve">, да ли су редовни годишњи финансијски извештаји састављени у складу са законом којим се уређује рачуноводство и да ли је лиценцирани ревизор на основу знања и доказа које је стекао током обављања законске </w:t>
            </w:r>
            <w:r w:rsidRPr="006F57DB">
              <w:rPr>
                <w:rFonts w:eastAsia="TimesNewRoman"/>
                <w:sz w:val="20"/>
                <w:szCs w:val="20"/>
                <w:lang w:val="hr-HR"/>
              </w:rPr>
              <w:lastRenderedPageBreak/>
              <w:t>ревизије у субјекту ревизије, утврдио материјално значање погрешне чињенице које су садржане у презентацији финансијских извештаја, уз опис природе тих чињеница;</w:t>
            </w:r>
          </w:p>
          <w:p w:rsidR="006F57DB" w:rsidRPr="006F57DB" w:rsidRDefault="006F57DB" w:rsidP="006F57DB">
            <w:pPr>
              <w:autoSpaceDE w:val="0"/>
              <w:autoSpaceDN w:val="0"/>
              <w:adjustRightInd w:val="0"/>
              <w:ind w:firstLine="720"/>
              <w:jc w:val="both"/>
              <w:rPr>
                <w:rFonts w:eastAsia="TimesNewRoman"/>
                <w:sz w:val="20"/>
                <w:szCs w:val="20"/>
                <w:lang w:val="hr-HR"/>
              </w:rPr>
            </w:pPr>
            <w:r w:rsidRPr="006F57DB">
              <w:rPr>
                <w:rFonts w:eastAsia="TimesNewRoman"/>
                <w:sz w:val="20"/>
                <w:szCs w:val="20"/>
                <w:lang w:val="hr-HR"/>
              </w:rPr>
              <w:t xml:space="preserve">8) </w:t>
            </w:r>
            <w:r w:rsidRPr="006F57DB">
              <w:rPr>
                <w:rFonts w:eastAsia="TimesNewRoman"/>
                <w:sz w:val="20"/>
                <w:szCs w:val="20"/>
                <w:lang w:val="sr-Cyrl-RS"/>
              </w:rPr>
              <w:t>и</w:t>
            </w:r>
            <w:r w:rsidRPr="006F57DB">
              <w:rPr>
                <w:rFonts w:eastAsia="TimesNewRoman"/>
                <w:sz w:val="20"/>
                <w:szCs w:val="20"/>
                <w:lang w:val="hr-HR"/>
              </w:rPr>
              <w:t>зјаву о потенцијалним материјално значајним сумњама у вези са догађајима или околностима које могу довести у питање способност субјекта ревизије за наставак пословања;</w:t>
            </w:r>
          </w:p>
          <w:p w:rsidR="00996E33" w:rsidRPr="00D942F0" w:rsidRDefault="006F57DB" w:rsidP="006F57DB">
            <w:pPr>
              <w:jc w:val="both"/>
              <w:rPr>
                <w:sz w:val="20"/>
                <w:szCs w:val="20"/>
                <w:highlight w:val="yellow"/>
                <w:lang w:val="sr-Cyrl-CS"/>
              </w:rPr>
            </w:pPr>
            <w:r>
              <w:rPr>
                <w:rFonts w:eastAsia="TimesNewRoman"/>
                <w:sz w:val="20"/>
                <w:szCs w:val="20"/>
                <w:lang w:val="sr-Cyrl-RS"/>
              </w:rPr>
              <w:t xml:space="preserve">               </w:t>
            </w:r>
            <w:r w:rsidRPr="006F57DB">
              <w:rPr>
                <w:rFonts w:eastAsia="TimesNewRoman"/>
                <w:sz w:val="20"/>
                <w:szCs w:val="20"/>
                <w:lang w:val="hr-HR"/>
              </w:rPr>
              <w:t xml:space="preserve">9) </w:t>
            </w:r>
            <w:r w:rsidRPr="006F57DB">
              <w:rPr>
                <w:rFonts w:eastAsia="TimesNewRoman"/>
                <w:sz w:val="20"/>
                <w:szCs w:val="20"/>
                <w:lang w:val="sr-Cyrl-RS"/>
              </w:rPr>
              <w:t>п</w:t>
            </w:r>
            <w:r w:rsidRPr="006F57DB">
              <w:rPr>
                <w:rFonts w:eastAsia="TimesNewRoman"/>
                <w:sz w:val="20"/>
                <w:szCs w:val="20"/>
                <w:lang w:val="hr-HR"/>
              </w:rPr>
              <w:t>одатак о седишту друштва за ревизију.</w:t>
            </w:r>
          </w:p>
        </w:tc>
        <w:tc>
          <w:tcPr>
            <w:tcW w:w="661" w:type="pct"/>
          </w:tcPr>
          <w:p w:rsidR="00996E33" w:rsidRPr="007668B3" w:rsidRDefault="00C622F4"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rPr>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28.3</w:t>
            </w:r>
          </w:p>
        </w:tc>
        <w:tc>
          <w:tcPr>
            <w:tcW w:w="1330" w:type="pct"/>
          </w:tcPr>
          <w:p w:rsidR="00996E33" w:rsidRPr="007668B3" w:rsidRDefault="00D576F4" w:rsidP="00996E33">
            <w:pPr>
              <w:jc w:val="both"/>
              <w:rPr>
                <w:strike/>
                <w:sz w:val="20"/>
                <w:szCs w:val="20"/>
                <w:lang w:val="ru-RU"/>
              </w:rPr>
            </w:pPr>
            <w:r>
              <w:rPr>
                <w:sz w:val="20"/>
                <w:szCs w:val="20"/>
              </w:rPr>
              <w:t xml:space="preserve">               </w:t>
            </w:r>
            <w:r w:rsidR="00996E33" w:rsidRPr="007668B3">
              <w:rPr>
                <w:sz w:val="20"/>
                <w:szCs w:val="20"/>
              </w:rPr>
              <w:t xml:space="preserve">Када законску ревизију обавља више овлашћених ревизора или друштава за ревизију, овлашћени ревизор(и) или друштво(а) за ревизију морају да се усагласе у погледу резултата законске ревизије и </w:t>
            </w:r>
            <w:r w:rsidR="00996E33" w:rsidRPr="007668B3">
              <w:rPr>
                <w:sz w:val="20"/>
                <w:szCs w:val="20"/>
                <w:lang w:val="sr-Cyrl-CS"/>
              </w:rPr>
              <w:t xml:space="preserve">да </w:t>
            </w:r>
            <w:r w:rsidR="00996E33" w:rsidRPr="007668B3">
              <w:rPr>
                <w:sz w:val="20"/>
                <w:szCs w:val="20"/>
              </w:rPr>
              <w:t>поднесу заједнички извештај и мишљење.</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 the case of disagreement, each statutory auditor or audit firm shall submit his, her or its opinion in a separate paragraph of the audit report and shall state the reason for the disagreement.</w:t>
            </w:r>
            <w:r w:rsidR="00996E33" w:rsidRPr="007668B3">
              <w:rPr>
                <w:rStyle w:val="tw4winMark"/>
                <w:color w:val="auto"/>
                <w:sz w:val="20"/>
                <w:szCs w:val="20"/>
              </w:rPr>
              <w:t>&lt;}0{&gt;</w:t>
            </w:r>
            <w:r w:rsidR="00996E33" w:rsidRPr="007668B3">
              <w:rPr>
                <w:sz w:val="20"/>
                <w:szCs w:val="20"/>
              </w:rPr>
              <w:t>У случају неслагања, сваки овлашћени ревизор или друштво за ревизију подноси своје мишљење у засебном ставу ревизорског извештаја и наводи разлоге неслагања.</w:t>
            </w:r>
          </w:p>
        </w:tc>
        <w:tc>
          <w:tcPr>
            <w:tcW w:w="407" w:type="pct"/>
          </w:tcPr>
          <w:p w:rsidR="00996E33" w:rsidRPr="00E3506E" w:rsidRDefault="00E3506E" w:rsidP="00996E33">
            <w:pPr>
              <w:rPr>
                <w:sz w:val="20"/>
                <w:szCs w:val="20"/>
                <w:lang w:val="sr-Cyrl-CS"/>
              </w:rPr>
            </w:pPr>
            <w:r w:rsidRPr="00E3506E">
              <w:rPr>
                <w:sz w:val="20"/>
                <w:szCs w:val="20"/>
                <w:lang w:val="sr-Cyrl-CS"/>
              </w:rPr>
              <w:t>39.4.</w:t>
            </w:r>
          </w:p>
        </w:tc>
        <w:tc>
          <w:tcPr>
            <w:tcW w:w="1627" w:type="pct"/>
          </w:tcPr>
          <w:p w:rsidR="00996E33" w:rsidRPr="007668B3" w:rsidRDefault="00E3506E" w:rsidP="0014745E">
            <w:pPr>
              <w:jc w:val="both"/>
              <w:rPr>
                <w:sz w:val="20"/>
                <w:szCs w:val="20"/>
                <w:lang w:val="sr-Cyrl-CS"/>
              </w:rPr>
            </w:pPr>
            <w:r>
              <w:rPr>
                <w:sz w:val="20"/>
                <w:szCs w:val="20"/>
              </w:rPr>
              <w:t xml:space="preserve">          </w:t>
            </w:r>
            <w:r w:rsidRPr="00E3506E">
              <w:rPr>
                <w:sz w:val="20"/>
                <w:szCs w:val="20"/>
                <w:lang w:val="hr-HR"/>
              </w:rPr>
              <w:t>У случају да је законску ревизију друштва од јавног интереса вршило више друштава за ревизију у складу са чланом 34. овог закона, она су дужна да се усагласе око резултата законске ревизије и да, након тога, издају усаглашени ревизорски извештај са мишљењем. У случају да дође до неслагања, свако друштво за ревизију издаје своје мишљење, а у посебном додатку ревизорског извештаја наводе разлог неслагања. Наведени разлози неслагања се додатно образлажу Комисији за ревизију тог друштва</w:t>
            </w:r>
            <w:r w:rsidR="0014745E">
              <w:rPr>
                <w:sz w:val="20"/>
                <w:szCs w:val="20"/>
                <w:lang w:val="hr-HR"/>
              </w:rPr>
              <w:t>.</w:t>
            </w:r>
          </w:p>
        </w:tc>
        <w:tc>
          <w:tcPr>
            <w:tcW w:w="661" w:type="pct"/>
          </w:tcPr>
          <w:p w:rsidR="00996E33" w:rsidRPr="00A60422" w:rsidRDefault="00996E33" w:rsidP="00996E33">
            <w:pPr>
              <w:rPr>
                <w:sz w:val="20"/>
                <w:szCs w:val="20"/>
              </w:rPr>
            </w:pPr>
            <w:r w:rsidRPr="00A60422">
              <w:rPr>
                <w:sz w:val="20"/>
                <w:szCs w:val="20"/>
              </w:rPr>
              <w:t>Потпуно усклађено</w:t>
            </w:r>
          </w:p>
          <w:p w:rsidR="00996E33" w:rsidRPr="007668B3" w:rsidRDefault="00996E33" w:rsidP="00996E33">
            <w:pPr>
              <w:rPr>
                <w:sz w:val="20"/>
                <w:szCs w:val="20"/>
                <w:lang w:val="sr-Cyrl-CS"/>
              </w:rPr>
            </w:pPr>
          </w:p>
        </w:tc>
        <w:tc>
          <w:tcPr>
            <w:tcW w:w="681" w:type="pct"/>
          </w:tcPr>
          <w:p w:rsidR="00996E33" w:rsidRPr="00914771" w:rsidRDefault="00996E33" w:rsidP="00996E33">
            <w:pPr>
              <w:rPr>
                <w:b/>
                <w:sz w:val="20"/>
                <w:szCs w:val="20"/>
              </w:rPr>
            </w:pPr>
          </w:p>
          <w:p w:rsidR="00996E33" w:rsidRPr="007668B3"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28.4</w:t>
            </w:r>
          </w:p>
        </w:tc>
        <w:tc>
          <w:tcPr>
            <w:tcW w:w="1330" w:type="pct"/>
          </w:tcPr>
          <w:p w:rsidR="00996E33" w:rsidRPr="007668B3" w:rsidRDefault="00996E33" w:rsidP="00996E33">
            <w:pPr>
              <w:ind w:firstLine="720"/>
              <w:jc w:val="both"/>
              <w:rPr>
                <w:sz w:val="20"/>
                <w:szCs w:val="20"/>
              </w:rPr>
            </w:pPr>
            <w:r w:rsidRPr="007668B3">
              <w:rPr>
                <w:sz w:val="20"/>
                <w:szCs w:val="20"/>
                <w:lang w:val="sr-Cyrl-CS"/>
              </w:rPr>
              <w:t>Овлашћени ревизор потписује ревизорски извештај и на исти ставља датум</w:t>
            </w:r>
            <w:r w:rsidRPr="007668B3">
              <w:rPr>
                <w:sz w:val="20"/>
                <w:szCs w:val="20"/>
              </w:rPr>
              <w:t>.</w:t>
            </w:r>
            <w:r w:rsidRPr="007668B3">
              <w:rPr>
                <w:rStyle w:val="tw4winMark"/>
                <w:color w:val="auto"/>
                <w:sz w:val="20"/>
                <w:szCs w:val="20"/>
              </w:rPr>
              <w:t>&lt;0}{0&gt;</w:t>
            </w:r>
            <w:r w:rsidRPr="007668B3">
              <w:rPr>
                <w:sz w:val="20"/>
                <w:szCs w:val="20"/>
              </w:rPr>
              <w:t xml:space="preserve"> </w:t>
            </w:r>
            <w:r w:rsidRPr="007668B3">
              <w:rPr>
                <w:vanish/>
                <w:sz w:val="20"/>
                <w:szCs w:val="20"/>
                <w:lang w:val="en-GB"/>
              </w:rPr>
              <w:t>Where an audit firm carries out the statutory audit, the audit report shall bear the signature of at least the statutory auditor(s) carrying out the statutory audit on behalf of the audit firm.</w:t>
            </w:r>
            <w:r w:rsidRPr="007668B3">
              <w:rPr>
                <w:rStyle w:val="tw4winMark"/>
                <w:color w:val="auto"/>
                <w:sz w:val="20"/>
                <w:szCs w:val="20"/>
              </w:rPr>
              <w:t>&lt;}100{&gt;</w:t>
            </w:r>
            <w:r w:rsidRPr="007668B3">
              <w:rPr>
                <w:sz w:val="20"/>
                <w:szCs w:val="20"/>
              </w:rPr>
              <w:t>Ако ревизију спроводи друштво за ревизију, ревизорски извештај потписује најмање овлашћени ревизор(и) који спроводи законску ревизију у име друштва за ревизију.</w:t>
            </w:r>
            <w:r w:rsidRPr="007668B3">
              <w:rPr>
                <w:rStyle w:val="tw4winMark"/>
                <w:color w:val="auto"/>
                <w:sz w:val="20"/>
                <w:szCs w:val="20"/>
              </w:rPr>
              <w:t>&lt;0}{0&gt;</w:t>
            </w:r>
            <w:r w:rsidRPr="007668B3">
              <w:rPr>
                <w:sz w:val="20"/>
                <w:szCs w:val="20"/>
              </w:rPr>
              <w:t xml:space="preserve"> </w:t>
            </w:r>
            <w:r w:rsidRPr="007668B3">
              <w:rPr>
                <w:vanish/>
                <w:sz w:val="20"/>
                <w:szCs w:val="20"/>
                <w:lang w:val="en-GB"/>
              </w:rPr>
              <w:t>Where more than one statutory auditor or audit firm have been simultaneously engaged, the audit report shall be signed by all statutory auditors or at least by the statutory auditors carrying out the statutory audit on behalf of every audit firm.</w:t>
            </w:r>
            <w:r w:rsidRPr="007668B3">
              <w:rPr>
                <w:rStyle w:val="tw4winMark"/>
                <w:color w:val="auto"/>
                <w:sz w:val="20"/>
                <w:szCs w:val="20"/>
              </w:rPr>
              <w:t>&lt;}61{&gt;</w:t>
            </w:r>
            <w:r w:rsidRPr="007668B3">
              <w:rPr>
                <w:sz w:val="20"/>
                <w:szCs w:val="20"/>
              </w:rPr>
              <w:t xml:space="preserve">Ако је истовремено ангажовано више овлашћених ревизора или друштава за ревизију, ревизорски извештај потписују сви овлашћени ревизори или најмање </w:t>
            </w:r>
            <w:r w:rsidRPr="007668B3">
              <w:rPr>
                <w:sz w:val="20"/>
                <w:szCs w:val="20"/>
              </w:rPr>
              <w:lastRenderedPageBreak/>
              <w:t>овлашћени ревизори који су обавили законску ревизију у име сваког друштва за ревизију.</w:t>
            </w:r>
            <w:r w:rsidRPr="007668B3">
              <w:rPr>
                <w:rStyle w:val="tw4winMark"/>
                <w:color w:val="auto"/>
                <w:sz w:val="20"/>
                <w:szCs w:val="20"/>
              </w:rPr>
              <w:t>&lt;0}{0&gt;</w:t>
            </w:r>
            <w:r w:rsidRPr="007668B3">
              <w:rPr>
                <w:sz w:val="20"/>
                <w:szCs w:val="20"/>
              </w:rPr>
              <w:t xml:space="preserve"> </w:t>
            </w:r>
            <w:r w:rsidRPr="007668B3">
              <w:rPr>
                <w:vanish/>
                <w:sz w:val="20"/>
                <w:szCs w:val="20"/>
                <w:lang w:val="en-GB"/>
              </w:rPr>
              <w:t>In exceptional circumstances Member States may provide that such signature(s) need not be disclosed to the public if such disclosure could lead to an imminent and significant threat to the personal security of any person.</w:t>
            </w:r>
            <w:r w:rsidRPr="007668B3">
              <w:rPr>
                <w:rStyle w:val="tw4winMark"/>
                <w:color w:val="auto"/>
                <w:sz w:val="20"/>
                <w:szCs w:val="20"/>
              </w:rPr>
              <w:t>&lt;}100{&gt;</w:t>
            </w:r>
            <w:r w:rsidRPr="007668B3">
              <w:rPr>
                <w:sz w:val="20"/>
                <w:szCs w:val="20"/>
              </w:rPr>
              <w:t>У изузетним околностима државе чланице могу предвидети да</w:t>
            </w:r>
            <w:r w:rsidRPr="007668B3">
              <w:rPr>
                <w:b/>
                <w:sz w:val="20"/>
                <w:szCs w:val="20"/>
              </w:rPr>
              <w:t xml:space="preserve"> </w:t>
            </w:r>
            <w:r w:rsidRPr="007668B3">
              <w:rPr>
                <w:sz w:val="20"/>
                <w:szCs w:val="20"/>
              </w:rPr>
              <w:t>се тај потпис (или потписи) не мора обелоданити јавности ако би се његовим објављивањем могла проузроковати непосредна и значајна претња по личну сигурност било ког лица.</w:t>
            </w:r>
            <w:r w:rsidRPr="007668B3">
              <w:rPr>
                <w:rStyle w:val="tw4winMark"/>
                <w:color w:val="auto"/>
                <w:sz w:val="20"/>
                <w:szCs w:val="20"/>
              </w:rPr>
              <w:t>&lt;0}</w:t>
            </w:r>
          </w:p>
          <w:p w:rsidR="00996E33" w:rsidRPr="007668B3" w:rsidRDefault="00996E33" w:rsidP="00996E33">
            <w:pPr>
              <w:jc w:val="both"/>
              <w:rPr>
                <w:strike/>
                <w:sz w:val="20"/>
                <w:szCs w:val="20"/>
                <w:lang w:val="ru-RU"/>
              </w:rPr>
            </w:pPr>
            <w:r w:rsidRPr="007668B3">
              <w:rPr>
                <w:rStyle w:val="tw4winMark"/>
                <w:color w:val="auto"/>
                <w:sz w:val="20"/>
                <w:szCs w:val="20"/>
              </w:rPr>
              <w:t>{0&gt;</w:t>
            </w:r>
            <w:r w:rsidRPr="007668B3">
              <w:rPr>
                <w:vanish/>
                <w:sz w:val="20"/>
                <w:szCs w:val="20"/>
                <w:lang w:val="en-GB"/>
              </w:rPr>
              <w:t>In any event, the name(s) of the person(s) involved shall be known to the relevant competent authorities.</w:t>
            </w:r>
            <w:r w:rsidRPr="007668B3">
              <w:rPr>
                <w:rStyle w:val="tw4winMark"/>
                <w:color w:val="auto"/>
                <w:sz w:val="20"/>
                <w:szCs w:val="20"/>
              </w:rPr>
              <w:t>&lt;}84{&gt;</w:t>
            </w:r>
            <w:r w:rsidRPr="007668B3">
              <w:rPr>
                <w:sz w:val="20"/>
                <w:szCs w:val="20"/>
              </w:rPr>
              <w:t>У сваком случају, име(на) те особе (особа) мора бити познато надлежним органима.</w:t>
            </w:r>
          </w:p>
        </w:tc>
        <w:tc>
          <w:tcPr>
            <w:tcW w:w="407" w:type="pct"/>
          </w:tcPr>
          <w:p w:rsidR="005D76D2" w:rsidRDefault="00E3506E" w:rsidP="00996E33">
            <w:pPr>
              <w:rPr>
                <w:sz w:val="20"/>
                <w:szCs w:val="20"/>
                <w:lang w:val="sr-Cyrl-CS"/>
              </w:rPr>
            </w:pPr>
            <w:r>
              <w:rPr>
                <w:sz w:val="20"/>
                <w:szCs w:val="20"/>
                <w:lang w:val="sr-Cyrl-CS"/>
              </w:rPr>
              <w:lastRenderedPageBreak/>
              <w:t>39.5.</w:t>
            </w: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5D76D2" w:rsidRDefault="005D76D2" w:rsidP="00996E33">
            <w:pPr>
              <w:rPr>
                <w:sz w:val="20"/>
                <w:szCs w:val="20"/>
                <w:lang w:val="sr-Cyrl-CS"/>
              </w:rPr>
            </w:pPr>
          </w:p>
          <w:p w:rsidR="00996E33" w:rsidRPr="00E3506E" w:rsidRDefault="005D76D2" w:rsidP="00996E33">
            <w:pPr>
              <w:rPr>
                <w:sz w:val="20"/>
                <w:szCs w:val="20"/>
                <w:lang w:val="sr-Cyrl-CS"/>
              </w:rPr>
            </w:pPr>
            <w:r>
              <w:rPr>
                <w:sz w:val="20"/>
                <w:szCs w:val="20"/>
                <w:lang w:val="sr-Cyrl-CS"/>
              </w:rPr>
              <w:t>39.6.</w:t>
            </w:r>
          </w:p>
        </w:tc>
        <w:tc>
          <w:tcPr>
            <w:tcW w:w="1627" w:type="pct"/>
          </w:tcPr>
          <w:p w:rsidR="00E3506E" w:rsidRPr="00E3506E" w:rsidRDefault="00E3506E" w:rsidP="00E3506E">
            <w:pPr>
              <w:jc w:val="both"/>
              <w:rPr>
                <w:rFonts w:eastAsia="TimesNewRoman"/>
                <w:sz w:val="20"/>
                <w:szCs w:val="20"/>
                <w:lang w:val="hr-HR"/>
              </w:rPr>
            </w:pPr>
            <w:r w:rsidRPr="00E3506E">
              <w:rPr>
                <w:rFonts w:eastAsia="TimesNewRoman"/>
                <w:sz w:val="20"/>
                <w:szCs w:val="20"/>
              </w:rPr>
              <w:t xml:space="preserve">          </w:t>
            </w:r>
            <w:r w:rsidRPr="00E3506E">
              <w:rPr>
                <w:rFonts w:eastAsia="TimesNewRoman"/>
                <w:sz w:val="20"/>
                <w:szCs w:val="20"/>
                <w:lang w:val="hr-HR"/>
              </w:rPr>
              <w:t>Ревизорски извештај мора потписати кључни ревизорски партнер који врши законску ревизију. У случају да је законску ревизију, у субјекту ревизије, у складу са чланом 34. овог закона, вршило више друштава за ревизију у исто време, усаглашени ревизорски извештај морају потписати сви лиценцирани овлашћени ревизори који су, испред свог друштва за ревизију, вршили законску ревизију</w:t>
            </w:r>
            <w:r w:rsidRPr="00E3506E">
              <w:rPr>
                <w:rFonts w:eastAsia="TimesNewRoman"/>
                <w:sz w:val="20"/>
                <w:szCs w:val="20"/>
              </w:rPr>
              <w:t>.</w:t>
            </w:r>
            <w:r w:rsidRPr="00E3506E">
              <w:rPr>
                <w:rFonts w:eastAsia="TimesNewRoman"/>
                <w:sz w:val="20"/>
                <w:szCs w:val="20"/>
                <w:lang w:val="hr-HR"/>
              </w:rPr>
              <w:t xml:space="preserve">  </w:t>
            </w:r>
          </w:p>
          <w:p w:rsidR="00E3506E" w:rsidRPr="00E3506E" w:rsidRDefault="00E3506E" w:rsidP="00E3506E">
            <w:pPr>
              <w:jc w:val="both"/>
              <w:rPr>
                <w:rFonts w:eastAsia="TimesNewRoman"/>
                <w:sz w:val="20"/>
                <w:szCs w:val="20"/>
                <w:lang w:val="hr-HR"/>
              </w:rPr>
            </w:pPr>
            <w:r w:rsidRPr="00E3506E">
              <w:rPr>
                <w:rFonts w:eastAsia="TimesNewRoman"/>
                <w:sz w:val="20"/>
                <w:szCs w:val="20"/>
              </w:rPr>
              <w:t xml:space="preserve">        </w:t>
            </w:r>
            <w:r w:rsidR="009E5BD8">
              <w:rPr>
                <w:rFonts w:eastAsia="TimesNewRoman"/>
                <w:sz w:val="20"/>
                <w:szCs w:val="20"/>
                <w:lang w:val="sr-Cyrl-RS"/>
              </w:rPr>
              <w:t xml:space="preserve"> </w:t>
            </w:r>
            <w:r w:rsidRPr="00E3506E">
              <w:rPr>
                <w:rFonts w:eastAsia="TimesNewRoman"/>
                <w:sz w:val="20"/>
                <w:szCs w:val="20"/>
              </w:rPr>
              <w:t xml:space="preserve"> </w:t>
            </w:r>
            <w:r w:rsidRPr="00E3506E">
              <w:rPr>
                <w:rFonts w:eastAsia="TimesNewRoman"/>
                <w:sz w:val="20"/>
                <w:szCs w:val="20"/>
                <w:lang w:val="hr-HR"/>
              </w:rPr>
              <w:t xml:space="preserve">Изузетно од става 5. овог члана, потпис лиценцираног овлашћеног ревизора не мора бити </w:t>
            </w:r>
            <w:r w:rsidRPr="00E3506E">
              <w:rPr>
                <w:rFonts w:eastAsia="TimesNewRoman"/>
                <w:sz w:val="20"/>
                <w:szCs w:val="20"/>
                <w:lang w:val="hr-HR"/>
              </w:rPr>
              <w:lastRenderedPageBreak/>
              <w:t>доступан јавности, ако би обелодањивање тог податка могло проузроковати непосредну и директну претњу личној сигурности тог лиценцираног овлашћеног ревизора.</w:t>
            </w:r>
          </w:p>
          <w:p w:rsidR="00996E33" w:rsidRPr="00E3506E" w:rsidRDefault="00996E33" w:rsidP="00E3506E">
            <w:pPr>
              <w:jc w:val="both"/>
              <w:rPr>
                <w:sz w:val="20"/>
                <w:szCs w:val="20"/>
                <w:lang w:val="sr-Cyrl-CS"/>
              </w:rPr>
            </w:pPr>
          </w:p>
        </w:tc>
        <w:tc>
          <w:tcPr>
            <w:tcW w:w="661" w:type="pct"/>
          </w:tcPr>
          <w:p w:rsidR="00996E33" w:rsidRPr="00A60422" w:rsidRDefault="00996E33" w:rsidP="00996E33">
            <w:pPr>
              <w:rPr>
                <w:sz w:val="20"/>
                <w:szCs w:val="20"/>
              </w:rPr>
            </w:pPr>
            <w:r w:rsidRPr="00A60422">
              <w:rPr>
                <w:sz w:val="20"/>
                <w:szCs w:val="20"/>
              </w:rPr>
              <w:lastRenderedPageBreak/>
              <w:t>Потпуно усклађено</w:t>
            </w:r>
          </w:p>
          <w:p w:rsidR="00996E33" w:rsidRPr="00A60422" w:rsidRDefault="00996E33" w:rsidP="00996E33">
            <w:pPr>
              <w:rPr>
                <w:sz w:val="20"/>
                <w:szCs w:val="20"/>
                <w:lang w:val="sr-Cyrl-CS"/>
              </w:rPr>
            </w:pPr>
          </w:p>
        </w:tc>
        <w:tc>
          <w:tcPr>
            <w:tcW w:w="681" w:type="pct"/>
          </w:tcPr>
          <w:p w:rsidR="00996E33" w:rsidRPr="00914771" w:rsidRDefault="00996E33" w:rsidP="00996E33">
            <w:pPr>
              <w:rPr>
                <w:b/>
                <w:sz w:val="20"/>
                <w:szCs w:val="20"/>
              </w:rPr>
            </w:pPr>
          </w:p>
          <w:p w:rsidR="00996E33" w:rsidRPr="007668B3" w:rsidRDefault="00996E33" w:rsidP="00996E33">
            <w:pPr>
              <w:rPr>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28.5</w:t>
            </w:r>
          </w:p>
        </w:tc>
        <w:tc>
          <w:tcPr>
            <w:tcW w:w="1330" w:type="pct"/>
          </w:tcPr>
          <w:p w:rsidR="00996E33" w:rsidRPr="007668B3" w:rsidRDefault="00B91D62" w:rsidP="00996E33">
            <w:pPr>
              <w:jc w:val="both"/>
              <w:rPr>
                <w:strike/>
                <w:sz w:val="20"/>
                <w:szCs w:val="20"/>
                <w:lang w:val="ru-RU"/>
              </w:rPr>
            </w:pPr>
            <w:r>
              <w:rPr>
                <w:sz w:val="20"/>
                <w:szCs w:val="20"/>
              </w:rPr>
              <w:t xml:space="preserve">           </w:t>
            </w:r>
            <w:r w:rsidR="00996E33" w:rsidRPr="007668B3">
              <w:rPr>
                <w:sz w:val="20"/>
                <w:szCs w:val="20"/>
              </w:rPr>
              <w:t xml:space="preserve">Извештај овлашћеног ревизора или друштва за ревизију о консолидованим финансијским извештајима мора одговарати захтевима прописаним у ст. 1 - 4. </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 reporting on the consistency of the management report and the financial statements as required by point (e) of paragraph 2, the statutory auditor or the audit firm shall consider the consolidated financial statements and the consolidated management report.</w:t>
            </w:r>
            <w:r w:rsidR="00996E33" w:rsidRPr="007668B3">
              <w:rPr>
                <w:rStyle w:val="tw4winMark"/>
                <w:color w:val="auto"/>
                <w:sz w:val="20"/>
                <w:szCs w:val="20"/>
              </w:rPr>
              <w:t>&lt;}90{&gt;</w:t>
            </w:r>
            <w:r w:rsidR="00996E33" w:rsidRPr="007668B3">
              <w:rPr>
                <w:sz w:val="20"/>
                <w:szCs w:val="20"/>
              </w:rPr>
              <w:t>Приликом извештавања о конзистентности извештаја</w:t>
            </w:r>
            <w:r w:rsidR="00996E33" w:rsidRPr="007668B3">
              <w:rPr>
                <w:sz w:val="20"/>
                <w:szCs w:val="20"/>
                <w:lang w:val="sr-Cyrl-CS"/>
              </w:rPr>
              <w:t xml:space="preserve"> о пословању</w:t>
            </w:r>
            <w:r w:rsidR="00996E33" w:rsidRPr="007668B3">
              <w:rPr>
                <w:sz w:val="20"/>
                <w:szCs w:val="20"/>
              </w:rPr>
              <w:t xml:space="preserve"> руководства и финансијских извештаја како је прописано ставом 2. тачка д), овлашћени ревизор или ревизорско друштво узима у обзир консолидоване финансијске извештаје и консолидовани извештај </w:t>
            </w:r>
            <w:r w:rsidR="00996E33" w:rsidRPr="007668B3">
              <w:rPr>
                <w:sz w:val="20"/>
                <w:szCs w:val="20"/>
                <w:lang w:val="sr-Cyrl-CS"/>
              </w:rPr>
              <w:t xml:space="preserve">о пословању </w:t>
            </w:r>
            <w:r w:rsidR="00996E33" w:rsidRPr="007668B3">
              <w:rPr>
                <w:sz w:val="20"/>
                <w:szCs w:val="20"/>
              </w:rPr>
              <w:t>руководства.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Where the annual financial statements of the parent undertaking are attached to the consolidated financial statements, the reports of the statutory auditors or the audit firms required by this Article may be combined.'</w:t>
            </w:r>
            <w:r w:rsidR="00996E33" w:rsidRPr="007668B3">
              <w:rPr>
                <w:rStyle w:val="tw4winMark"/>
                <w:color w:val="auto"/>
                <w:sz w:val="20"/>
                <w:szCs w:val="20"/>
              </w:rPr>
              <w:t>&lt;}80{&gt;</w:t>
            </w:r>
            <w:r w:rsidR="00996E33" w:rsidRPr="007668B3">
              <w:rPr>
                <w:sz w:val="20"/>
                <w:szCs w:val="20"/>
              </w:rPr>
              <w:t>Када се годишњи финансијски извештаји матичног предузећа прилажу консолидованим</w:t>
            </w:r>
            <w:r w:rsidR="00996E33" w:rsidRPr="007668B3">
              <w:rPr>
                <w:b/>
                <w:sz w:val="20"/>
                <w:szCs w:val="20"/>
              </w:rPr>
              <w:t xml:space="preserve"> </w:t>
            </w:r>
            <w:r w:rsidR="00996E33" w:rsidRPr="007668B3">
              <w:rPr>
                <w:sz w:val="20"/>
                <w:szCs w:val="20"/>
              </w:rPr>
              <w:t>финансијским извештајима, извештаји овлашћених ревизора или друштава за ревизију који се захтевају у овом члану могу се спојити.</w:t>
            </w:r>
          </w:p>
        </w:tc>
        <w:tc>
          <w:tcPr>
            <w:tcW w:w="407" w:type="pct"/>
          </w:tcPr>
          <w:p w:rsidR="00996E33" w:rsidRPr="00E3506E" w:rsidRDefault="00E3506E" w:rsidP="00996E33">
            <w:pPr>
              <w:rPr>
                <w:sz w:val="20"/>
                <w:szCs w:val="20"/>
                <w:lang w:val="sr-Cyrl-CS"/>
              </w:rPr>
            </w:pPr>
            <w:r w:rsidRPr="00E3506E">
              <w:rPr>
                <w:sz w:val="20"/>
                <w:szCs w:val="20"/>
                <w:lang w:val="sr-Cyrl-CS"/>
              </w:rPr>
              <w:t>39.8.</w:t>
            </w:r>
          </w:p>
        </w:tc>
        <w:tc>
          <w:tcPr>
            <w:tcW w:w="1627" w:type="pct"/>
          </w:tcPr>
          <w:p w:rsidR="00E3506E" w:rsidRPr="00B84365" w:rsidRDefault="00E3506E" w:rsidP="00E3506E">
            <w:pPr>
              <w:jc w:val="both"/>
              <w:rPr>
                <w:sz w:val="20"/>
                <w:szCs w:val="20"/>
                <w:lang w:val="hr-HR"/>
              </w:rPr>
            </w:pPr>
            <w:r w:rsidRPr="009E5BD8">
              <w:rPr>
                <w:sz w:val="20"/>
                <w:szCs w:val="20"/>
              </w:rPr>
              <w:t xml:space="preserve">          </w:t>
            </w:r>
            <w:r w:rsidR="00B91D62" w:rsidRPr="009E5BD8">
              <w:rPr>
                <w:sz w:val="20"/>
                <w:szCs w:val="20"/>
              </w:rPr>
              <w:t xml:space="preserve">  </w:t>
            </w:r>
            <w:r w:rsidR="00B84365" w:rsidRPr="00B84365">
              <w:rPr>
                <w:rFonts w:eastAsia="TimesNewRoman"/>
                <w:sz w:val="20"/>
                <w:szCs w:val="20"/>
                <w:lang w:val="sr-Cyrl-RS"/>
              </w:rPr>
              <w:t>Р</w:t>
            </w:r>
            <w:r w:rsidR="00B84365" w:rsidRPr="00B84365">
              <w:rPr>
                <w:rFonts w:eastAsia="TimesNewRoman"/>
                <w:sz w:val="20"/>
                <w:szCs w:val="20"/>
                <w:lang w:val="hr-HR"/>
              </w:rPr>
              <w:t xml:space="preserve">евизорски извештај о извршеној законској ревизији мора бити у складу са </w:t>
            </w:r>
            <w:r w:rsidR="00B84365" w:rsidRPr="00B84365">
              <w:rPr>
                <w:rFonts w:eastAsia="TimesNewRoman"/>
                <w:sz w:val="20"/>
                <w:szCs w:val="20"/>
                <w:lang w:val="sr-Cyrl-RS"/>
              </w:rPr>
              <w:t>одредбама става 2. тач.</w:t>
            </w:r>
            <w:r w:rsidR="00B84365" w:rsidRPr="00B84365">
              <w:rPr>
                <w:rFonts w:eastAsia="TimesNewRoman"/>
                <w:sz w:val="20"/>
                <w:szCs w:val="20"/>
              </w:rPr>
              <w:t xml:space="preserve"> </w:t>
            </w:r>
            <w:r w:rsidR="00B84365" w:rsidRPr="00B84365">
              <w:rPr>
                <w:rFonts w:eastAsia="TimesNewRoman"/>
                <w:sz w:val="20"/>
                <w:szCs w:val="20"/>
                <w:lang w:val="sr-Cyrl-RS"/>
              </w:rPr>
              <w:t>1) - 7) овог члана</w:t>
            </w:r>
            <w:r w:rsidR="00B84365" w:rsidRPr="00B84365">
              <w:rPr>
                <w:rFonts w:eastAsia="TimesNewRoman"/>
                <w:sz w:val="20"/>
                <w:szCs w:val="20"/>
                <w:lang w:val="hr-HR"/>
              </w:rPr>
              <w:t xml:space="preserve">. Приликом извештавања о </w:t>
            </w:r>
            <w:r w:rsidR="00B84365" w:rsidRPr="0014745E">
              <w:rPr>
                <w:rFonts w:eastAsia="TimesNewRoman"/>
                <w:sz w:val="20"/>
                <w:szCs w:val="20"/>
                <w:lang w:val="hr-HR"/>
              </w:rPr>
              <w:t xml:space="preserve">усклађености </w:t>
            </w:r>
            <w:r w:rsidR="00B84365" w:rsidRPr="0014745E">
              <w:rPr>
                <w:rFonts w:eastAsia="TimesNewRoman"/>
                <w:sz w:val="20"/>
                <w:szCs w:val="20"/>
                <w:lang w:val="sr-Cyrl-RS"/>
              </w:rPr>
              <w:t xml:space="preserve">годишњег </w:t>
            </w:r>
            <w:r w:rsidR="00B84365" w:rsidRPr="0014745E">
              <w:rPr>
                <w:rFonts w:eastAsia="TimesNewRoman"/>
                <w:sz w:val="20"/>
                <w:szCs w:val="20"/>
                <w:lang w:val="hr-HR"/>
              </w:rPr>
              <w:t xml:space="preserve">извештаја о пословању </w:t>
            </w:r>
            <w:r w:rsidR="00B84365" w:rsidRPr="0014745E">
              <w:rPr>
                <w:rFonts w:eastAsia="TimesNewRoman"/>
                <w:sz w:val="20"/>
                <w:szCs w:val="20"/>
                <w:lang w:val="sr-Cyrl-RS"/>
              </w:rPr>
              <w:t xml:space="preserve">са редовним годишњим финансијским извештајима за исту пословну годину </w:t>
            </w:r>
            <w:r w:rsidR="00B84365" w:rsidRPr="00B84365">
              <w:rPr>
                <w:rFonts w:eastAsia="TimesNewRoman"/>
                <w:sz w:val="20"/>
                <w:szCs w:val="20"/>
                <w:lang w:val="sr-Cyrl-RS"/>
              </w:rPr>
              <w:t xml:space="preserve">у смислу става </w:t>
            </w:r>
            <w:r w:rsidR="00B84365" w:rsidRPr="00B84365">
              <w:rPr>
                <w:rFonts w:eastAsia="TimesNewRoman"/>
                <w:sz w:val="20"/>
                <w:szCs w:val="20"/>
                <w:lang w:val="hr-HR"/>
              </w:rPr>
              <w:t>2. тачк</w:t>
            </w:r>
            <w:r w:rsidR="00B84365" w:rsidRPr="00B84365">
              <w:rPr>
                <w:rFonts w:eastAsia="TimesNewRoman"/>
                <w:sz w:val="20"/>
                <w:szCs w:val="20"/>
                <w:lang w:val="sr-Cyrl-RS"/>
              </w:rPr>
              <w:t>а</w:t>
            </w:r>
            <w:r w:rsidR="00B84365" w:rsidRPr="00B84365">
              <w:rPr>
                <w:rFonts w:eastAsia="TimesNewRoman"/>
                <w:sz w:val="20"/>
                <w:szCs w:val="20"/>
                <w:lang w:val="hr-HR"/>
              </w:rPr>
              <w:t xml:space="preserve"> 7</w:t>
            </w:r>
            <w:r w:rsidR="00B84365" w:rsidRPr="00B84365">
              <w:rPr>
                <w:rFonts w:eastAsia="TimesNewRoman"/>
                <w:sz w:val="20"/>
                <w:szCs w:val="20"/>
                <w:lang w:val="sr-Cyrl-RS"/>
              </w:rPr>
              <w:t>)</w:t>
            </w:r>
            <w:r w:rsidR="00B84365" w:rsidRPr="00B84365">
              <w:rPr>
                <w:rFonts w:eastAsia="TimesNewRoman"/>
                <w:sz w:val="20"/>
                <w:szCs w:val="20"/>
                <w:lang w:val="hr-HR"/>
              </w:rPr>
              <w:t xml:space="preserve"> овога члана, друштво за ревизију узима у обзир консолидоване годишње финансијске извештаје и консолидоване годишње извештаје о пословању субјекта ревизије. Ако су редовни годишњи финансијски извештаји матичног друштва приложени уз консолидоване годишње финансијске извештаје, ревизорски извештаји се могу објединити.</w:t>
            </w:r>
          </w:p>
          <w:p w:rsidR="00996E33" w:rsidRPr="007668B3" w:rsidRDefault="00996E33" w:rsidP="00E3506E">
            <w:pPr>
              <w:jc w:val="both"/>
              <w:rPr>
                <w:sz w:val="20"/>
                <w:szCs w:val="20"/>
                <w:lang w:val="sr-Cyrl-CS"/>
              </w:rPr>
            </w:pPr>
          </w:p>
        </w:tc>
        <w:tc>
          <w:tcPr>
            <w:tcW w:w="661" w:type="pct"/>
          </w:tcPr>
          <w:p w:rsidR="00996E33" w:rsidRPr="00A60422" w:rsidRDefault="00996E33" w:rsidP="00996E33">
            <w:pPr>
              <w:rPr>
                <w:sz w:val="20"/>
                <w:szCs w:val="20"/>
              </w:rPr>
            </w:pPr>
            <w:r w:rsidRPr="00A60422">
              <w:rPr>
                <w:sz w:val="20"/>
                <w:szCs w:val="20"/>
              </w:rPr>
              <w:t>Потпуно усклађено</w:t>
            </w:r>
          </w:p>
          <w:p w:rsidR="00996E33" w:rsidRPr="00A60422" w:rsidRDefault="00996E33" w:rsidP="00E3506E">
            <w:pPr>
              <w:rPr>
                <w:sz w:val="20"/>
                <w:szCs w:val="20"/>
                <w:lang w:val="sr-Cyrl-CS"/>
              </w:rPr>
            </w:pPr>
          </w:p>
        </w:tc>
        <w:tc>
          <w:tcPr>
            <w:tcW w:w="681" w:type="pct"/>
          </w:tcPr>
          <w:p w:rsidR="00996E33" w:rsidRPr="00914771" w:rsidRDefault="00996E33" w:rsidP="00996E33">
            <w:pPr>
              <w:rPr>
                <w:b/>
                <w:sz w:val="20"/>
                <w:szCs w:val="20"/>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29.1.1</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996E33" w:rsidP="00996E33">
            <w:pPr>
              <w:ind w:firstLine="720"/>
              <w:jc w:val="both"/>
              <w:rPr>
                <w:sz w:val="20"/>
                <w:szCs w:val="20"/>
                <w:lang w:val="ru-RU"/>
              </w:rPr>
            </w:pPr>
            <w:r w:rsidRPr="007668B3">
              <w:rPr>
                <w:sz w:val="20"/>
                <w:szCs w:val="20"/>
                <w:lang w:val="ru-RU"/>
              </w:rPr>
              <w:t xml:space="preserve">Државе чланице треба да предвиде да сви законски ревизори и ревизорска друштва буду у систему </w:t>
            </w:r>
            <w:r w:rsidRPr="007668B3">
              <w:rPr>
                <w:sz w:val="20"/>
                <w:szCs w:val="20"/>
                <w:lang w:val="ru-RU"/>
              </w:rPr>
              <w:lastRenderedPageBreak/>
              <w:t>контроле квалитета који испуњава барем следеће критеријуме:</w:t>
            </w:r>
          </w:p>
          <w:p w:rsidR="00996E33" w:rsidRPr="007668B3" w:rsidRDefault="00996E33" w:rsidP="00996E33">
            <w:pPr>
              <w:ind w:firstLine="720"/>
              <w:jc w:val="both"/>
              <w:rPr>
                <w:sz w:val="20"/>
                <w:szCs w:val="20"/>
              </w:rPr>
            </w:pPr>
            <w:r w:rsidRPr="007668B3">
              <w:rPr>
                <w:sz w:val="20"/>
                <w:szCs w:val="20"/>
              </w:rPr>
              <w:t xml:space="preserve">а) систем за контролу квалитета организује се на такав начин да је независан од овлашћених ревизора и друштава за ревизију који су предмет провере и </w:t>
            </w:r>
            <w:r w:rsidRPr="007668B3">
              <w:rPr>
                <w:sz w:val="20"/>
                <w:szCs w:val="20"/>
                <w:lang w:val="sr-Cyrl-CS"/>
              </w:rPr>
              <w:t xml:space="preserve">да </w:t>
            </w:r>
            <w:r w:rsidRPr="007668B3">
              <w:rPr>
                <w:sz w:val="20"/>
                <w:szCs w:val="20"/>
              </w:rPr>
              <w:t>подлеже јавном надзору</w:t>
            </w:r>
            <w:r w:rsidRPr="007668B3">
              <w:rPr>
                <w:sz w:val="20"/>
                <w:szCs w:val="20"/>
                <w:lang w:val="ru-RU"/>
              </w:rPr>
              <w:t>;</w:t>
            </w:r>
          </w:p>
          <w:p w:rsidR="00996E33" w:rsidRPr="007668B3" w:rsidRDefault="00996E33" w:rsidP="00996E33">
            <w:pPr>
              <w:ind w:firstLine="720"/>
              <w:jc w:val="both"/>
              <w:rPr>
                <w:b/>
                <w:strike/>
                <w:sz w:val="20"/>
                <w:szCs w:val="20"/>
                <w:u w:val="single"/>
                <w:lang w:val="ru-RU"/>
              </w:rPr>
            </w:pPr>
          </w:p>
        </w:tc>
        <w:tc>
          <w:tcPr>
            <w:tcW w:w="407" w:type="pct"/>
          </w:tcPr>
          <w:p w:rsidR="00996E33" w:rsidRDefault="004D0AD6" w:rsidP="00996E33">
            <w:pPr>
              <w:rPr>
                <w:sz w:val="20"/>
                <w:szCs w:val="20"/>
              </w:rPr>
            </w:pPr>
            <w:r>
              <w:rPr>
                <w:sz w:val="20"/>
                <w:szCs w:val="20"/>
              </w:rPr>
              <w:lastRenderedPageBreak/>
              <w:t>7</w:t>
            </w:r>
            <w:r w:rsidR="007362AD">
              <w:rPr>
                <w:sz w:val="20"/>
                <w:szCs w:val="20"/>
              </w:rPr>
              <w:t>5</w:t>
            </w:r>
            <w:r w:rsidR="00F174CE">
              <w:rPr>
                <w:sz w:val="20"/>
                <w:szCs w:val="20"/>
              </w:rPr>
              <w:t>.1</w:t>
            </w:r>
            <w:r>
              <w:rPr>
                <w:sz w:val="20"/>
                <w:szCs w:val="20"/>
              </w:rPr>
              <w:t>-3.</w:t>
            </w: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4D0AD6" w:rsidRPr="004D0AD6" w:rsidRDefault="004D0AD6" w:rsidP="00996E33">
            <w:pPr>
              <w:rPr>
                <w:sz w:val="20"/>
                <w:szCs w:val="20"/>
              </w:rPr>
            </w:pPr>
            <w:r>
              <w:rPr>
                <w:sz w:val="20"/>
                <w:szCs w:val="20"/>
              </w:rPr>
              <w:t>7</w:t>
            </w:r>
            <w:r w:rsidR="007362AD">
              <w:rPr>
                <w:sz w:val="20"/>
                <w:szCs w:val="20"/>
              </w:rPr>
              <w:t>8</w:t>
            </w:r>
            <w:r w:rsidR="00F174CE">
              <w:rPr>
                <w:sz w:val="20"/>
                <w:szCs w:val="20"/>
              </w:rPr>
              <w:t>.1</w:t>
            </w:r>
            <w:r>
              <w:rPr>
                <w:sz w:val="20"/>
                <w:szCs w:val="20"/>
              </w:rPr>
              <w:t>-3.</w:t>
            </w:r>
          </w:p>
          <w:p w:rsidR="00996E33" w:rsidRPr="004D0AD6" w:rsidRDefault="00996E33" w:rsidP="00996E33">
            <w:pPr>
              <w:rPr>
                <w:sz w:val="20"/>
                <w:szCs w:val="20"/>
                <w:lang w:val="sr-Cyrl-CS"/>
              </w:rPr>
            </w:pPr>
          </w:p>
        </w:tc>
        <w:tc>
          <w:tcPr>
            <w:tcW w:w="1627" w:type="pct"/>
          </w:tcPr>
          <w:p w:rsidR="004D0AD6" w:rsidRPr="004D0AD6" w:rsidRDefault="004D0AD6" w:rsidP="004D0AD6">
            <w:pPr>
              <w:autoSpaceDE w:val="0"/>
              <w:autoSpaceDN w:val="0"/>
              <w:adjustRightInd w:val="0"/>
              <w:ind w:firstLine="720"/>
              <w:jc w:val="both"/>
              <w:rPr>
                <w:rFonts w:eastAsia="TimesNewRoman"/>
                <w:sz w:val="20"/>
                <w:szCs w:val="20"/>
                <w:lang w:val="ru-RU"/>
              </w:rPr>
            </w:pPr>
            <w:r w:rsidRPr="004D0AD6">
              <w:rPr>
                <w:rFonts w:eastAsia="TimesNewRoman"/>
                <w:sz w:val="20"/>
                <w:szCs w:val="20"/>
                <w:lang w:val="ru-RU"/>
              </w:rPr>
              <w:lastRenderedPageBreak/>
              <w:t xml:space="preserve">Комисија обавља контролу квалитета рада друштава за ревизију, самосталних ревизора и лиценцираних овлашћених ревизора ради провере </w:t>
            </w:r>
            <w:r w:rsidRPr="004D0AD6">
              <w:rPr>
                <w:rFonts w:eastAsia="TimesNewRoman"/>
                <w:sz w:val="20"/>
                <w:szCs w:val="20"/>
                <w:lang w:val="ru-RU"/>
              </w:rPr>
              <w:lastRenderedPageBreak/>
              <w:t>да ли се при обављању ревизије поступа у складу са МСР и одредбама овог закона.</w:t>
            </w:r>
          </w:p>
          <w:p w:rsidR="004D0AD6" w:rsidRPr="004D0AD6" w:rsidRDefault="004D0AD6" w:rsidP="004D0AD6">
            <w:pPr>
              <w:autoSpaceDE w:val="0"/>
              <w:autoSpaceDN w:val="0"/>
              <w:adjustRightInd w:val="0"/>
              <w:ind w:firstLine="720"/>
              <w:jc w:val="both"/>
              <w:rPr>
                <w:rFonts w:eastAsia="TimesNewRoman"/>
                <w:sz w:val="20"/>
                <w:szCs w:val="20"/>
                <w:lang w:val="ru-RU"/>
              </w:rPr>
            </w:pPr>
            <w:r w:rsidRPr="004D0AD6">
              <w:rPr>
                <w:rFonts w:eastAsia="TimesNewRoman"/>
                <w:sz w:val="20"/>
                <w:szCs w:val="20"/>
                <w:lang w:val="ru-RU"/>
              </w:rPr>
              <w:t>Контрола</w:t>
            </w:r>
            <w:r w:rsidRPr="004D0AD6">
              <w:rPr>
                <w:rFonts w:eastAsia="TimesNewRoman"/>
                <w:sz w:val="20"/>
                <w:szCs w:val="20"/>
              </w:rPr>
              <w:t xml:space="preserve"> и начин обављања контроле квалитета рада,</w:t>
            </w:r>
            <w:r w:rsidRPr="004D0AD6">
              <w:rPr>
                <w:rFonts w:eastAsia="TimesNewRoman"/>
                <w:sz w:val="20"/>
                <w:szCs w:val="20"/>
                <w:lang w:val="ru-RU"/>
              </w:rPr>
              <w:t xml:space="preserve"> треба да буде сразмерна сложеношћу послова које обавља друштво за ревизију</w:t>
            </w:r>
            <w:r w:rsidRPr="004D0AD6">
              <w:rPr>
                <w:rFonts w:eastAsia="TimesNewRoman"/>
                <w:sz w:val="20"/>
                <w:szCs w:val="20"/>
              </w:rPr>
              <w:t xml:space="preserve"> односно самостални ревизор,</w:t>
            </w:r>
            <w:r w:rsidRPr="004D0AD6">
              <w:rPr>
                <w:rFonts w:eastAsia="TimesNewRoman"/>
                <w:sz w:val="20"/>
                <w:szCs w:val="20"/>
                <w:lang w:val="ru-RU"/>
              </w:rPr>
              <w:t xml:space="preserve"> </w:t>
            </w:r>
            <w:r w:rsidRPr="004D0AD6">
              <w:rPr>
                <w:rFonts w:eastAsia="TimesNewRoman"/>
                <w:sz w:val="20"/>
                <w:szCs w:val="20"/>
              </w:rPr>
              <w:t>што се додатно уређује општим актима Комисије.</w:t>
            </w:r>
          </w:p>
          <w:p w:rsidR="004D0AD6" w:rsidRPr="004D0AD6" w:rsidRDefault="004D0AD6" w:rsidP="004D0AD6">
            <w:pPr>
              <w:autoSpaceDE w:val="0"/>
              <w:autoSpaceDN w:val="0"/>
              <w:adjustRightInd w:val="0"/>
              <w:ind w:firstLine="720"/>
              <w:jc w:val="both"/>
              <w:rPr>
                <w:rFonts w:eastAsia="TimesNewRoman"/>
                <w:sz w:val="20"/>
                <w:szCs w:val="20"/>
                <w:lang w:val="ru-RU"/>
              </w:rPr>
            </w:pPr>
            <w:r w:rsidRPr="004D0AD6">
              <w:rPr>
                <w:rFonts w:eastAsia="TimesNewRoman"/>
                <w:sz w:val="20"/>
                <w:szCs w:val="20"/>
                <w:lang w:val="ru-RU"/>
              </w:rPr>
              <w:t>Контрола квалитета рада обавља се на објективан начин и у поступку који искључује било какав сукоб интереса изме</w:t>
            </w:r>
            <w:r w:rsidRPr="004D0AD6">
              <w:rPr>
                <w:rFonts w:eastAsia="TimesNewRoman"/>
                <w:sz w:val="20"/>
                <w:szCs w:val="20"/>
                <w:lang w:val="sr-Cyrl-CS"/>
              </w:rPr>
              <w:t>ђу</w:t>
            </w:r>
            <w:r w:rsidRPr="004D0AD6">
              <w:rPr>
                <w:rFonts w:eastAsia="TimesNewRoman"/>
                <w:sz w:val="20"/>
                <w:szCs w:val="20"/>
                <w:lang w:val="ru-RU"/>
              </w:rPr>
              <w:t xml:space="preserve"> лица која обављају проверу квалитета рада и друштава за ревизију, самосталних ревизора и лиценцираних овлашћених ревизора.</w:t>
            </w:r>
          </w:p>
          <w:p w:rsidR="004D0AD6" w:rsidRPr="004D0AD6" w:rsidRDefault="004D0AD6" w:rsidP="004D0AD6">
            <w:pPr>
              <w:autoSpaceDE w:val="0"/>
              <w:autoSpaceDN w:val="0"/>
              <w:adjustRightInd w:val="0"/>
              <w:ind w:firstLine="720"/>
              <w:jc w:val="both"/>
              <w:rPr>
                <w:rFonts w:eastAsia="TimesNewRoman"/>
                <w:sz w:val="20"/>
                <w:szCs w:val="20"/>
                <w:lang w:val="ru-RU"/>
              </w:rPr>
            </w:pPr>
            <w:r w:rsidRPr="004D0AD6">
              <w:rPr>
                <w:rFonts w:eastAsia="TimesNewRoman"/>
                <w:sz w:val="20"/>
                <w:szCs w:val="20"/>
                <w:lang w:val="ru-RU"/>
              </w:rPr>
              <w:t>Контролу квалитета рада друштава за ревизију, самосталних ревизора  и лиценцираних овлашћених ревизора обављају лица запослена у  Комисији</w:t>
            </w:r>
            <w:r w:rsidRPr="004D0AD6" w:rsidDel="00211648">
              <w:rPr>
                <w:rFonts w:eastAsia="TimesNewRoman"/>
                <w:sz w:val="20"/>
                <w:szCs w:val="20"/>
                <w:lang w:val="ru-RU"/>
              </w:rPr>
              <w:t xml:space="preserve"> </w:t>
            </w:r>
            <w:r w:rsidRPr="004D0AD6">
              <w:rPr>
                <w:rFonts w:eastAsia="TimesNewRoman"/>
                <w:sz w:val="20"/>
                <w:szCs w:val="20"/>
                <w:lang w:val="ru-RU"/>
              </w:rPr>
              <w:t xml:space="preserve">на </w:t>
            </w:r>
            <w:r w:rsidRPr="004D0AD6">
              <w:rPr>
                <w:rFonts w:eastAsia="TimesNewRoman"/>
                <w:sz w:val="20"/>
                <w:szCs w:val="20"/>
              </w:rPr>
              <w:t>неодређено време са пуним радним временом</w:t>
            </w:r>
            <w:r w:rsidRPr="004D0AD6">
              <w:rPr>
                <w:rFonts w:eastAsia="TimesNewRoman"/>
                <w:sz w:val="20"/>
                <w:szCs w:val="20"/>
                <w:lang w:val="ru-RU"/>
              </w:rPr>
              <w:t xml:space="preserve">, лиценцирани овлашћени ревизори са најмање пет година радног искуства на пословима ревизије. </w:t>
            </w:r>
          </w:p>
          <w:p w:rsidR="004D0AD6" w:rsidRPr="004D0AD6" w:rsidRDefault="004D0AD6" w:rsidP="004D0AD6">
            <w:pPr>
              <w:autoSpaceDE w:val="0"/>
              <w:autoSpaceDN w:val="0"/>
              <w:adjustRightInd w:val="0"/>
              <w:ind w:firstLine="720"/>
              <w:jc w:val="both"/>
              <w:rPr>
                <w:rFonts w:eastAsia="TimesNewRoman"/>
                <w:b/>
                <w:i/>
                <w:sz w:val="20"/>
                <w:szCs w:val="20"/>
                <w:lang w:val="ru-RU"/>
              </w:rPr>
            </w:pPr>
            <w:r w:rsidRPr="004D0AD6">
              <w:rPr>
                <w:rFonts w:eastAsia="TimesNewRoman"/>
                <w:sz w:val="20"/>
                <w:szCs w:val="20"/>
                <w:lang w:val="ru-RU"/>
              </w:rPr>
              <w:t xml:space="preserve">Лица, која обављају контролу квалитета рада из става 1. овог члана, не могу обављати контролу квалитета рада друштва за ревизију, односно самосталног ревизора код којих су најмање три године пре почетка контроле квалитета рада имала учешћа у власништву, управљању, била у радном односу или на други начин била повезана са тим друштвом за ревизију, односно самосталним ревизором. </w:t>
            </w:r>
          </w:p>
          <w:p w:rsidR="00996E33" w:rsidRPr="004D0AD6" w:rsidRDefault="004D0AD6" w:rsidP="004D0AD6">
            <w:pPr>
              <w:autoSpaceDE w:val="0"/>
              <w:autoSpaceDN w:val="0"/>
              <w:adjustRightInd w:val="0"/>
              <w:ind w:firstLine="720"/>
              <w:jc w:val="both"/>
              <w:rPr>
                <w:rFonts w:eastAsia="TimesNewRoman"/>
                <w:sz w:val="20"/>
                <w:szCs w:val="20"/>
                <w:lang w:val="ru-RU"/>
              </w:rPr>
            </w:pPr>
            <w:r w:rsidRPr="004D0AD6">
              <w:rPr>
                <w:rFonts w:eastAsia="TimesNewRoman"/>
                <w:sz w:val="20"/>
                <w:szCs w:val="20"/>
                <w:lang w:val="ru-RU"/>
              </w:rPr>
              <w:t xml:space="preserve">Лица, која обављају контролу квалитета рада из става 1. овог члана, дужна су да пре сваке контроле квалитета дају изјаву да не постоји сукоб интереса између њих и друштва за ревизију, самосталног ревизора или лиценцираног овлашћеног ревизора који су предмет контроле квалитета рада. </w:t>
            </w:r>
          </w:p>
        </w:tc>
        <w:tc>
          <w:tcPr>
            <w:tcW w:w="661" w:type="pct"/>
          </w:tcPr>
          <w:p w:rsidR="00996E33" w:rsidRPr="00A60422" w:rsidRDefault="00996E33" w:rsidP="00996E33">
            <w:pPr>
              <w:rPr>
                <w:sz w:val="20"/>
                <w:szCs w:val="20"/>
              </w:rPr>
            </w:pPr>
            <w:r w:rsidRPr="00A60422">
              <w:rPr>
                <w:sz w:val="20"/>
                <w:szCs w:val="20"/>
                <w:lang w:val="sr-Cyrl-CS"/>
              </w:rPr>
              <w:lastRenderedPageBreak/>
              <w:t>Потпуно усклађено</w:t>
            </w:r>
            <w:r w:rsidRPr="00A60422">
              <w:rPr>
                <w:sz w:val="20"/>
                <w:szCs w:val="20"/>
              </w:rPr>
              <w:t xml:space="preserve"> </w:t>
            </w:r>
          </w:p>
          <w:p w:rsidR="00996E33" w:rsidRPr="004D0AD6" w:rsidRDefault="00996E33" w:rsidP="00996E33">
            <w:pPr>
              <w:rPr>
                <w:sz w:val="20"/>
                <w:szCs w:val="20"/>
                <w:lang w:val="sr-Cyrl-CS"/>
              </w:rPr>
            </w:pPr>
          </w:p>
        </w:tc>
        <w:tc>
          <w:tcPr>
            <w:tcW w:w="681" w:type="pct"/>
          </w:tcPr>
          <w:p w:rsidR="00996E33" w:rsidRPr="00B91D62" w:rsidRDefault="00996E33" w:rsidP="00996E33">
            <w:pPr>
              <w:rPr>
                <w:sz w:val="20"/>
                <w:szCs w:val="20"/>
              </w:rPr>
            </w:pPr>
            <w:r w:rsidRPr="00B91D62">
              <w:rPr>
                <w:sz w:val="20"/>
                <w:szCs w:val="20"/>
              </w:rPr>
              <w:t>Напомена:</w:t>
            </w:r>
          </w:p>
          <w:p w:rsidR="00996E33" w:rsidRPr="00B91D62" w:rsidRDefault="00996E33" w:rsidP="00996E33">
            <w:pPr>
              <w:rPr>
                <w:sz w:val="20"/>
                <w:szCs w:val="20"/>
              </w:rPr>
            </w:pPr>
            <w:r w:rsidRPr="00B91D62">
              <w:rPr>
                <w:sz w:val="20"/>
                <w:szCs w:val="20"/>
              </w:rPr>
              <w:lastRenderedPageBreak/>
              <w:t>Редефинисање система контроле квалитета -</w:t>
            </w:r>
          </w:p>
          <w:p w:rsidR="00996E33" w:rsidRPr="007668B3" w:rsidRDefault="00996E33" w:rsidP="00996E33">
            <w:pPr>
              <w:rPr>
                <w:sz w:val="20"/>
                <w:szCs w:val="20"/>
              </w:rPr>
            </w:pPr>
            <w:r w:rsidRPr="00B91D62">
              <w:rPr>
                <w:sz w:val="20"/>
                <w:szCs w:val="20"/>
              </w:rPr>
              <w:t>Уредба захтева</w:t>
            </w:r>
            <w:r w:rsidRPr="007668B3">
              <w:rPr>
                <w:sz w:val="20"/>
                <w:szCs w:val="20"/>
              </w:rPr>
              <w:t xml:space="preserve"> да тело за јавни надзор не може делегирати послове контроле квалитета рада ревизора и друштава за ревизију која обављају ревизију друштава од јавног интересима другим надлежним органима и да мора бити независна</w:t>
            </w:r>
            <w:r>
              <w:rPr>
                <w:sz w:val="20"/>
                <w:szCs w:val="20"/>
              </w:rPr>
              <w:t xml:space="preserve"> (Комисија ХоВ)</w:t>
            </w:r>
            <w:r w:rsidRPr="007668B3">
              <w:rPr>
                <w:sz w:val="20"/>
                <w:szCs w:val="20"/>
              </w:rPr>
              <w:t>.</w:t>
            </w:r>
          </w:p>
          <w:p w:rsidR="00996E33" w:rsidRPr="007668B3" w:rsidRDefault="00996E33" w:rsidP="00996E33">
            <w:pPr>
              <w:rPr>
                <w:b/>
                <w:sz w:val="20"/>
                <w:szCs w:val="20"/>
              </w:rPr>
            </w:pPr>
          </w:p>
        </w:tc>
      </w:tr>
      <w:tr w:rsidR="00996E33" w:rsidRPr="007668B3" w:rsidTr="00871DC9">
        <w:tc>
          <w:tcPr>
            <w:tcW w:w="294" w:type="pct"/>
          </w:tcPr>
          <w:p w:rsidR="00996E33" w:rsidRPr="009E5BD8" w:rsidRDefault="00996E33" w:rsidP="00996E33">
            <w:pPr>
              <w:rPr>
                <w:sz w:val="20"/>
                <w:szCs w:val="20"/>
                <w:lang w:val="sr-Cyrl-CS"/>
              </w:rPr>
            </w:pPr>
            <w:r w:rsidRPr="009E5BD8">
              <w:rPr>
                <w:sz w:val="20"/>
                <w:szCs w:val="20"/>
                <w:lang w:val="sr-Cyrl-CS"/>
              </w:rPr>
              <w:lastRenderedPageBreak/>
              <w:t>29.1.2</w:t>
            </w:r>
          </w:p>
        </w:tc>
        <w:tc>
          <w:tcPr>
            <w:tcW w:w="1330" w:type="pct"/>
          </w:tcPr>
          <w:p w:rsidR="00996E33" w:rsidRPr="009E5BD8" w:rsidRDefault="00B91D62" w:rsidP="00996E33">
            <w:pPr>
              <w:jc w:val="both"/>
              <w:rPr>
                <w:sz w:val="20"/>
                <w:szCs w:val="20"/>
                <w:lang w:val="ru-RU"/>
              </w:rPr>
            </w:pPr>
            <w:r w:rsidRPr="009E5BD8">
              <w:rPr>
                <w:sz w:val="20"/>
                <w:szCs w:val="20"/>
                <w:lang w:val="ru-RU"/>
              </w:rPr>
              <w:t xml:space="preserve">            </w:t>
            </w:r>
            <w:r w:rsidR="00996E33" w:rsidRPr="009E5BD8">
              <w:rPr>
                <w:sz w:val="20"/>
                <w:szCs w:val="20"/>
                <w:lang w:val="ru-RU"/>
              </w:rPr>
              <w:t>Финансирање система контроле квалитета треба да буде обезбеђено и ослобођено било каквих непримерених утицаја законских ревизора или ревизорских друштава</w:t>
            </w:r>
          </w:p>
          <w:p w:rsidR="00996E33" w:rsidRPr="009E5BD8" w:rsidRDefault="00996E33" w:rsidP="00996E33">
            <w:pPr>
              <w:rPr>
                <w:sz w:val="20"/>
                <w:szCs w:val="20"/>
                <w:lang w:val="sr-Cyrl-CS"/>
              </w:rPr>
            </w:pPr>
          </w:p>
        </w:tc>
        <w:tc>
          <w:tcPr>
            <w:tcW w:w="407" w:type="pct"/>
          </w:tcPr>
          <w:p w:rsidR="003A7627" w:rsidRPr="0014745E" w:rsidRDefault="00F05F96" w:rsidP="00996E33">
            <w:pPr>
              <w:rPr>
                <w:sz w:val="20"/>
                <w:szCs w:val="20"/>
                <w:lang w:val="sr-Cyrl-RS"/>
              </w:rPr>
            </w:pPr>
            <w:r w:rsidRPr="0014745E">
              <w:rPr>
                <w:sz w:val="20"/>
                <w:szCs w:val="20"/>
                <w:lang w:val="sr-Cyrl-RS"/>
              </w:rPr>
              <w:t>106.</w:t>
            </w:r>
          </w:p>
          <w:p w:rsidR="00B51ACC" w:rsidRDefault="00B51ACC" w:rsidP="00996E33">
            <w:pPr>
              <w:rPr>
                <w:strike/>
                <w:color w:val="FF0000"/>
                <w:sz w:val="20"/>
                <w:szCs w:val="20"/>
                <w:highlight w:val="yellow"/>
                <w:lang w:val="sr-Cyrl-RS"/>
              </w:rPr>
            </w:pPr>
          </w:p>
          <w:p w:rsidR="009E5BD8" w:rsidRPr="003516CC" w:rsidRDefault="009E5BD8" w:rsidP="00996E33">
            <w:pPr>
              <w:rPr>
                <w:sz w:val="20"/>
                <w:szCs w:val="20"/>
                <w:lang w:val="sr-Cyrl-RS"/>
              </w:rPr>
            </w:pPr>
          </w:p>
          <w:p w:rsidR="009E5BD8" w:rsidRPr="003516CC" w:rsidRDefault="009E5BD8" w:rsidP="00996E33">
            <w:pPr>
              <w:rPr>
                <w:sz w:val="20"/>
                <w:szCs w:val="20"/>
                <w:lang w:val="sr-Cyrl-RS"/>
              </w:rPr>
            </w:pPr>
          </w:p>
          <w:p w:rsidR="009E5BD8" w:rsidRPr="003516CC" w:rsidRDefault="009E5BD8" w:rsidP="00996E33">
            <w:pPr>
              <w:rPr>
                <w:sz w:val="20"/>
                <w:szCs w:val="20"/>
                <w:lang w:val="sr-Cyrl-RS"/>
              </w:rPr>
            </w:pPr>
          </w:p>
          <w:p w:rsidR="009E5BD8" w:rsidRPr="003516CC" w:rsidRDefault="009E5BD8" w:rsidP="00996E33">
            <w:pPr>
              <w:rPr>
                <w:sz w:val="20"/>
                <w:szCs w:val="20"/>
                <w:lang w:val="sr-Cyrl-RS"/>
              </w:rPr>
            </w:pPr>
          </w:p>
          <w:p w:rsidR="003A7627" w:rsidRPr="00F05F96" w:rsidRDefault="003A7627" w:rsidP="00996E33">
            <w:pPr>
              <w:rPr>
                <w:strike/>
                <w:sz w:val="20"/>
                <w:szCs w:val="20"/>
                <w:highlight w:val="yellow"/>
                <w:lang w:val="sr-Cyrl-RS"/>
              </w:rPr>
            </w:pPr>
          </w:p>
        </w:tc>
        <w:tc>
          <w:tcPr>
            <w:tcW w:w="1627" w:type="pct"/>
          </w:tcPr>
          <w:p w:rsidR="004D0AD6" w:rsidRPr="007362AD" w:rsidRDefault="004D0AD6" w:rsidP="004D0AD6">
            <w:pPr>
              <w:autoSpaceDE w:val="0"/>
              <w:autoSpaceDN w:val="0"/>
              <w:adjustRightInd w:val="0"/>
              <w:jc w:val="both"/>
              <w:rPr>
                <w:rFonts w:eastAsia="TimesNewRoman"/>
                <w:bCs/>
                <w:strike/>
                <w:sz w:val="20"/>
                <w:szCs w:val="20"/>
                <w:highlight w:val="yellow"/>
              </w:rPr>
            </w:pPr>
          </w:p>
          <w:p w:rsidR="003A7627" w:rsidRPr="003516CC" w:rsidRDefault="009E5BD8" w:rsidP="003A7627">
            <w:pPr>
              <w:autoSpaceDE w:val="0"/>
              <w:autoSpaceDN w:val="0"/>
              <w:adjustRightInd w:val="0"/>
              <w:jc w:val="both"/>
              <w:rPr>
                <w:rFonts w:eastAsia="TimesNewRoman"/>
                <w:bCs/>
                <w:sz w:val="20"/>
                <w:szCs w:val="20"/>
              </w:rPr>
            </w:pPr>
            <w:r>
              <w:rPr>
                <w:rFonts w:eastAsia="TimesNewRoman"/>
                <w:bCs/>
                <w:color w:val="0070C0"/>
                <w:sz w:val="20"/>
                <w:szCs w:val="20"/>
                <w:lang w:val="sr-Cyrl-RS"/>
              </w:rPr>
              <w:t xml:space="preserve">              </w:t>
            </w:r>
            <w:r w:rsidR="003A7627" w:rsidRPr="003516CC">
              <w:rPr>
                <w:rFonts w:eastAsia="TimesNewRoman"/>
                <w:bCs/>
                <w:sz w:val="20"/>
                <w:szCs w:val="20"/>
                <w:lang w:val="sr-Cyrl-RS"/>
              </w:rPr>
              <w:t>Ради обављања послова у складу са овим законом, Комисија се финансира из</w:t>
            </w:r>
            <w:r w:rsidR="003A7627" w:rsidRPr="003516CC">
              <w:rPr>
                <w:rFonts w:eastAsia="TimesNewRoman"/>
                <w:bCs/>
                <w:sz w:val="20"/>
                <w:szCs w:val="20"/>
              </w:rPr>
              <w:t>:</w:t>
            </w:r>
          </w:p>
          <w:p w:rsidR="003A7627" w:rsidRPr="003516CC" w:rsidRDefault="003A7627" w:rsidP="003A7627">
            <w:pPr>
              <w:autoSpaceDE w:val="0"/>
              <w:autoSpaceDN w:val="0"/>
              <w:adjustRightInd w:val="0"/>
              <w:ind w:firstLine="720"/>
              <w:jc w:val="both"/>
              <w:rPr>
                <w:rFonts w:eastAsia="TimesNewRoman"/>
                <w:sz w:val="20"/>
                <w:szCs w:val="20"/>
              </w:rPr>
            </w:pPr>
            <w:r w:rsidRPr="003516CC">
              <w:rPr>
                <w:rFonts w:eastAsia="TimesNewRoman"/>
                <w:sz w:val="20"/>
                <w:szCs w:val="20"/>
                <w:lang w:val="sr-Cyrl-RS"/>
              </w:rPr>
              <w:t xml:space="preserve">1) </w:t>
            </w:r>
            <w:r w:rsidRPr="003516CC">
              <w:rPr>
                <w:rFonts w:eastAsia="TimesNewRoman"/>
                <w:sz w:val="20"/>
                <w:szCs w:val="20"/>
              </w:rPr>
              <w:t>посебног доприноса за обављање контроле квалитета рада друштава за ревизију;</w:t>
            </w:r>
          </w:p>
          <w:p w:rsidR="00996E33" w:rsidRPr="003516CC" w:rsidRDefault="003A7627" w:rsidP="003A7627">
            <w:pPr>
              <w:autoSpaceDE w:val="0"/>
              <w:autoSpaceDN w:val="0"/>
              <w:adjustRightInd w:val="0"/>
              <w:jc w:val="both"/>
              <w:rPr>
                <w:rFonts w:eastAsia="TimesNewRoman"/>
                <w:sz w:val="20"/>
                <w:szCs w:val="20"/>
              </w:rPr>
            </w:pPr>
            <w:r w:rsidRPr="003516CC">
              <w:rPr>
                <w:rFonts w:eastAsia="TimesNewRoman"/>
                <w:sz w:val="20"/>
                <w:szCs w:val="20"/>
                <w:lang w:val="sr-Cyrl-RS"/>
              </w:rPr>
              <w:t xml:space="preserve">               2) </w:t>
            </w:r>
            <w:r w:rsidRPr="003516CC">
              <w:rPr>
                <w:rFonts w:eastAsia="TimesNewRoman"/>
                <w:sz w:val="20"/>
                <w:szCs w:val="20"/>
              </w:rPr>
              <w:t xml:space="preserve">других извора </w:t>
            </w:r>
            <w:r w:rsidRPr="003516CC">
              <w:rPr>
                <w:rFonts w:eastAsia="TimesNewRoman"/>
                <w:sz w:val="20"/>
                <w:szCs w:val="20"/>
                <w:lang w:val="sr-Cyrl-RS"/>
              </w:rPr>
              <w:t xml:space="preserve"> у складу са законом</w:t>
            </w:r>
            <w:r w:rsidRPr="003516CC">
              <w:rPr>
                <w:rFonts w:eastAsia="TimesNewRoman"/>
                <w:sz w:val="20"/>
                <w:szCs w:val="20"/>
              </w:rPr>
              <w:t>.</w:t>
            </w:r>
          </w:p>
          <w:p w:rsidR="009E5BD8" w:rsidRPr="009E5BD8" w:rsidRDefault="009E5BD8" w:rsidP="003A7627">
            <w:pPr>
              <w:autoSpaceDE w:val="0"/>
              <w:autoSpaceDN w:val="0"/>
              <w:adjustRightInd w:val="0"/>
              <w:jc w:val="both"/>
              <w:rPr>
                <w:rFonts w:eastAsia="TimesNewRoman"/>
                <w:sz w:val="20"/>
                <w:szCs w:val="20"/>
                <w:highlight w:val="yellow"/>
                <w:lang w:val="ru-RU"/>
              </w:rPr>
            </w:pPr>
            <w:r w:rsidRPr="003516CC">
              <w:rPr>
                <w:rFonts w:eastAsia="TimesNewRoman"/>
                <w:sz w:val="20"/>
                <w:szCs w:val="20"/>
                <w:lang w:val="ru-RU"/>
              </w:rPr>
              <w:t xml:space="preserve">               Комисија доноси акт којим се утврђује посебни допринос из става 1. тачка 1) овог члана уз претходно прибављену сагласност Министарства.</w:t>
            </w:r>
          </w:p>
        </w:tc>
        <w:tc>
          <w:tcPr>
            <w:tcW w:w="661" w:type="pct"/>
          </w:tcPr>
          <w:p w:rsidR="003A7627" w:rsidRPr="003516CC" w:rsidRDefault="003A7627" w:rsidP="00996E33">
            <w:pPr>
              <w:rPr>
                <w:strike/>
                <w:sz w:val="20"/>
                <w:szCs w:val="20"/>
                <w:vertAlign w:val="subscript"/>
              </w:rPr>
            </w:pPr>
          </w:p>
          <w:p w:rsidR="003A7627" w:rsidRPr="003516CC" w:rsidRDefault="003A7627" w:rsidP="003A7627">
            <w:pPr>
              <w:rPr>
                <w:sz w:val="20"/>
                <w:szCs w:val="20"/>
              </w:rPr>
            </w:pPr>
            <w:r w:rsidRPr="003516CC">
              <w:rPr>
                <w:sz w:val="20"/>
                <w:szCs w:val="20"/>
                <w:lang w:val="sr-Cyrl-CS"/>
              </w:rPr>
              <w:t>Потпуно усклађено</w:t>
            </w:r>
            <w:r w:rsidRPr="003516CC">
              <w:rPr>
                <w:sz w:val="20"/>
                <w:szCs w:val="20"/>
              </w:rPr>
              <w:t xml:space="preserve"> </w:t>
            </w:r>
          </w:p>
          <w:p w:rsidR="00996E33" w:rsidRPr="003516CC" w:rsidRDefault="00996E33" w:rsidP="004D0AD6">
            <w:pPr>
              <w:rPr>
                <w:sz w:val="20"/>
                <w:szCs w:val="20"/>
                <w:lang w:val="sr-Cyrl-CS"/>
              </w:rPr>
            </w:pPr>
          </w:p>
        </w:tc>
        <w:tc>
          <w:tcPr>
            <w:tcW w:w="681" w:type="pct"/>
          </w:tcPr>
          <w:p w:rsidR="00996E33" w:rsidRPr="007362AD" w:rsidRDefault="00996E33" w:rsidP="00996E33">
            <w:pPr>
              <w:rPr>
                <w:bCs/>
                <w:sz w:val="20"/>
                <w:szCs w:val="20"/>
                <w:highlight w:val="yellow"/>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29.1.3</w:t>
            </w:r>
          </w:p>
        </w:tc>
        <w:tc>
          <w:tcPr>
            <w:tcW w:w="1330" w:type="pct"/>
          </w:tcPr>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Систем контроле квалитета треба да поседује одговарајуће ресурсе</w:t>
            </w:r>
          </w:p>
        </w:tc>
        <w:tc>
          <w:tcPr>
            <w:tcW w:w="407" w:type="pct"/>
            <w:shd w:val="clear" w:color="auto" w:fill="auto"/>
          </w:tcPr>
          <w:p w:rsidR="00996E33" w:rsidRPr="004D0AD6" w:rsidRDefault="004D0AD6" w:rsidP="00D22ECE">
            <w:pPr>
              <w:rPr>
                <w:sz w:val="20"/>
                <w:szCs w:val="20"/>
              </w:rPr>
            </w:pPr>
            <w:r>
              <w:rPr>
                <w:sz w:val="20"/>
                <w:szCs w:val="20"/>
              </w:rPr>
              <w:t>7</w:t>
            </w:r>
            <w:r w:rsidR="00C6220B">
              <w:rPr>
                <w:sz w:val="20"/>
                <w:szCs w:val="20"/>
              </w:rPr>
              <w:t>8</w:t>
            </w:r>
            <w:r w:rsidR="00F174CE">
              <w:rPr>
                <w:sz w:val="20"/>
                <w:szCs w:val="20"/>
              </w:rPr>
              <w:t>.1</w:t>
            </w:r>
            <w:r>
              <w:rPr>
                <w:sz w:val="20"/>
                <w:szCs w:val="20"/>
              </w:rPr>
              <w:t>-</w:t>
            </w:r>
            <w:r w:rsidR="00D22ECE">
              <w:rPr>
                <w:sz w:val="20"/>
                <w:szCs w:val="20"/>
              </w:rPr>
              <w:t>4</w:t>
            </w:r>
            <w:r>
              <w:rPr>
                <w:sz w:val="20"/>
                <w:szCs w:val="20"/>
              </w:rPr>
              <w:t>.</w:t>
            </w:r>
          </w:p>
        </w:tc>
        <w:tc>
          <w:tcPr>
            <w:tcW w:w="1627" w:type="pct"/>
            <w:shd w:val="clear" w:color="auto" w:fill="auto"/>
          </w:tcPr>
          <w:p w:rsidR="00D22ECE" w:rsidRPr="00D22ECE" w:rsidRDefault="00D22ECE" w:rsidP="00D22ECE">
            <w:pPr>
              <w:autoSpaceDE w:val="0"/>
              <w:autoSpaceDN w:val="0"/>
              <w:adjustRightInd w:val="0"/>
              <w:jc w:val="both"/>
              <w:rPr>
                <w:rFonts w:eastAsia="TimesNewRoman"/>
                <w:sz w:val="20"/>
                <w:szCs w:val="20"/>
                <w:lang w:val="ru-RU"/>
              </w:rPr>
            </w:pPr>
            <w:r>
              <w:rPr>
                <w:rFonts w:eastAsia="TimesNewRoman"/>
                <w:sz w:val="20"/>
                <w:szCs w:val="20"/>
              </w:rPr>
              <w:t xml:space="preserve">                   </w:t>
            </w:r>
            <w:r w:rsidRPr="00D22ECE">
              <w:rPr>
                <w:rFonts w:eastAsia="TimesNewRoman"/>
                <w:sz w:val="20"/>
                <w:szCs w:val="20"/>
                <w:lang w:val="ru-RU"/>
              </w:rPr>
              <w:t>Контролу квалитета рада друштава за ревизију, самосталних ревизора  и лиценцираних овлашћених ревизора обављају лица запослена у  Комисији</w:t>
            </w:r>
            <w:r w:rsidRPr="00D22ECE" w:rsidDel="00211648">
              <w:rPr>
                <w:rFonts w:eastAsia="TimesNewRoman"/>
                <w:sz w:val="20"/>
                <w:szCs w:val="20"/>
                <w:lang w:val="ru-RU"/>
              </w:rPr>
              <w:t xml:space="preserve"> </w:t>
            </w:r>
            <w:r w:rsidRPr="00D22ECE">
              <w:rPr>
                <w:rFonts w:eastAsia="TimesNewRoman"/>
                <w:sz w:val="20"/>
                <w:szCs w:val="20"/>
                <w:lang w:val="ru-RU"/>
              </w:rPr>
              <w:t xml:space="preserve">на </w:t>
            </w:r>
            <w:r w:rsidRPr="00D22ECE">
              <w:rPr>
                <w:rFonts w:eastAsia="TimesNewRoman"/>
                <w:sz w:val="20"/>
                <w:szCs w:val="20"/>
              </w:rPr>
              <w:t>неодређено време са пуним радним временом</w:t>
            </w:r>
            <w:r w:rsidRPr="00D22ECE">
              <w:rPr>
                <w:rFonts w:eastAsia="TimesNewRoman"/>
                <w:sz w:val="20"/>
                <w:szCs w:val="20"/>
                <w:lang w:val="ru-RU"/>
              </w:rPr>
              <w:t xml:space="preserve">, лиценцирани овлашћени ревизори са најмање пет година радног искуства на пословима ревизије. </w:t>
            </w:r>
          </w:p>
          <w:p w:rsidR="00D22ECE" w:rsidRPr="00D22ECE" w:rsidRDefault="00D22ECE" w:rsidP="00D22ECE">
            <w:pPr>
              <w:autoSpaceDE w:val="0"/>
              <w:autoSpaceDN w:val="0"/>
              <w:adjustRightInd w:val="0"/>
              <w:jc w:val="both"/>
              <w:rPr>
                <w:rFonts w:eastAsia="TimesNewRoman"/>
                <w:b/>
                <w:i/>
                <w:sz w:val="20"/>
                <w:szCs w:val="20"/>
                <w:lang w:val="ru-RU"/>
              </w:rPr>
            </w:pPr>
            <w:r>
              <w:rPr>
                <w:rFonts w:eastAsia="TimesNewRoman"/>
                <w:sz w:val="20"/>
                <w:szCs w:val="20"/>
              </w:rPr>
              <w:t xml:space="preserve">                  </w:t>
            </w:r>
            <w:r w:rsidRPr="00D22ECE">
              <w:rPr>
                <w:rFonts w:eastAsia="TimesNewRoman"/>
                <w:sz w:val="20"/>
                <w:szCs w:val="20"/>
                <w:lang w:val="ru-RU"/>
              </w:rPr>
              <w:t xml:space="preserve">Лица, која обављају контролу квалитета рада из става 1. овог члана, не могу обављати контролу квалитета рада друштва за ревизију, односно самосталног ревизора код којих су најмање три године пре почетка контроле квалитета рада имала учешћа у власништву, управљању, била у радном односу или на други начин била повезана са тим друштвом за ревизију, односно самосталним ревизором. </w:t>
            </w:r>
          </w:p>
          <w:p w:rsidR="00D22ECE" w:rsidRPr="00D22ECE" w:rsidRDefault="00D22ECE" w:rsidP="00D22ECE">
            <w:pPr>
              <w:autoSpaceDE w:val="0"/>
              <w:autoSpaceDN w:val="0"/>
              <w:adjustRightInd w:val="0"/>
              <w:jc w:val="both"/>
              <w:rPr>
                <w:rFonts w:eastAsia="TimesNewRoman"/>
                <w:sz w:val="20"/>
                <w:szCs w:val="20"/>
                <w:lang w:val="ru-RU"/>
              </w:rPr>
            </w:pPr>
            <w:r>
              <w:rPr>
                <w:rFonts w:eastAsia="TimesNewRoman"/>
                <w:sz w:val="20"/>
                <w:szCs w:val="20"/>
              </w:rPr>
              <w:t xml:space="preserve">                  </w:t>
            </w:r>
            <w:r w:rsidRPr="00D22ECE">
              <w:rPr>
                <w:rFonts w:eastAsia="TimesNewRoman"/>
                <w:sz w:val="20"/>
                <w:szCs w:val="20"/>
                <w:lang w:val="ru-RU"/>
              </w:rPr>
              <w:t xml:space="preserve">Лица, која обављају контролу квалитета рада из става 1. овог члана, дужна су да пре сваке контроле квалитета дају изјаву да не постоји сукоб интереса између њих и друштва за ревизију, самосталног ревизора или лиценцираног овлашћеног ревизора који су предмет контроле квалитета рада. </w:t>
            </w:r>
          </w:p>
          <w:p w:rsidR="00D22ECE" w:rsidRPr="00D22ECE" w:rsidRDefault="00D22ECE" w:rsidP="00D22ECE">
            <w:pPr>
              <w:autoSpaceDE w:val="0"/>
              <w:autoSpaceDN w:val="0"/>
              <w:adjustRightInd w:val="0"/>
              <w:jc w:val="both"/>
              <w:rPr>
                <w:rFonts w:eastAsia="TimesNewRoman"/>
                <w:sz w:val="20"/>
                <w:szCs w:val="20"/>
                <w:lang w:val="ru-RU"/>
              </w:rPr>
            </w:pPr>
            <w:r>
              <w:rPr>
                <w:rFonts w:eastAsia="TimesNewRoman"/>
                <w:sz w:val="20"/>
                <w:szCs w:val="20"/>
              </w:rPr>
              <w:t xml:space="preserve">                 </w:t>
            </w:r>
            <w:r w:rsidRPr="00D22ECE">
              <w:rPr>
                <w:rFonts w:eastAsia="TimesNewRoman"/>
                <w:sz w:val="20"/>
                <w:szCs w:val="20"/>
                <w:lang w:val="ru-RU"/>
              </w:rPr>
              <w:t xml:space="preserve">Лица, која обављају контролу квалитета рада из става 1. овог члана, дужна су да заврше </w:t>
            </w:r>
            <w:r w:rsidRPr="00D22ECE">
              <w:rPr>
                <w:rFonts w:eastAsia="TimesNewRoman"/>
                <w:sz w:val="20"/>
                <w:szCs w:val="20"/>
                <w:lang w:val="ru-RU"/>
              </w:rPr>
              <w:lastRenderedPageBreak/>
              <w:t>додатну обуку према програму који утврди Комора.</w:t>
            </w:r>
          </w:p>
          <w:p w:rsidR="00996E33" w:rsidRPr="004D0AD6" w:rsidRDefault="00996E33" w:rsidP="00996E33">
            <w:pPr>
              <w:autoSpaceDE w:val="0"/>
              <w:autoSpaceDN w:val="0"/>
              <w:adjustRightInd w:val="0"/>
              <w:jc w:val="both"/>
              <w:rPr>
                <w:rFonts w:eastAsia="TimesNewRoman"/>
                <w:sz w:val="20"/>
                <w:szCs w:val="20"/>
                <w:lang w:val="ru-RU"/>
              </w:rPr>
            </w:pPr>
          </w:p>
        </w:tc>
        <w:tc>
          <w:tcPr>
            <w:tcW w:w="661" w:type="pct"/>
          </w:tcPr>
          <w:p w:rsidR="00996E33" w:rsidRPr="00A60422" w:rsidRDefault="00996E33" w:rsidP="00996E33">
            <w:pPr>
              <w:rPr>
                <w:sz w:val="20"/>
                <w:szCs w:val="20"/>
                <w:lang w:val="sr-Cyrl-CS"/>
              </w:rPr>
            </w:pPr>
            <w:r w:rsidRPr="00A60422">
              <w:rPr>
                <w:sz w:val="20"/>
                <w:szCs w:val="20"/>
                <w:lang w:val="sr-Cyrl-CS"/>
              </w:rPr>
              <w:lastRenderedPageBreak/>
              <w:t xml:space="preserve">Потпуно усклађено </w:t>
            </w:r>
          </w:p>
          <w:p w:rsidR="00996E33" w:rsidRPr="007668B3" w:rsidRDefault="00996E33" w:rsidP="00996E33">
            <w:pPr>
              <w:rPr>
                <w:sz w:val="20"/>
                <w:szCs w:val="20"/>
                <w:lang w:val="sr-Cyrl-CS"/>
              </w:rPr>
            </w:pPr>
          </w:p>
        </w:tc>
        <w:tc>
          <w:tcPr>
            <w:tcW w:w="681" w:type="pct"/>
          </w:tcPr>
          <w:p w:rsidR="00996E33" w:rsidRPr="007668B3" w:rsidRDefault="00996E33" w:rsidP="00996E33">
            <w:pPr>
              <w:rPr>
                <w:b/>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29.1.4</w:t>
            </w:r>
          </w:p>
        </w:tc>
        <w:tc>
          <w:tcPr>
            <w:tcW w:w="1330" w:type="pct"/>
          </w:tcPr>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Лица која врше контролу квалитета треба да имају одговарајуће професионално образовање и релевантно искуство у области законске ревизије и финансијског извештавања уз посебну обуку за контролу  квалитета</w:t>
            </w:r>
          </w:p>
          <w:p w:rsidR="00996E33" w:rsidRPr="007668B3" w:rsidRDefault="00996E33" w:rsidP="00996E33">
            <w:pPr>
              <w:rPr>
                <w:sz w:val="20"/>
                <w:szCs w:val="20"/>
                <w:lang w:val="sr-Cyrl-CS"/>
              </w:rPr>
            </w:pPr>
          </w:p>
        </w:tc>
        <w:tc>
          <w:tcPr>
            <w:tcW w:w="407" w:type="pct"/>
          </w:tcPr>
          <w:p w:rsidR="009E5BD8" w:rsidRPr="003516CC" w:rsidRDefault="00D22ECE" w:rsidP="00996E33">
            <w:pPr>
              <w:rPr>
                <w:sz w:val="20"/>
                <w:szCs w:val="20"/>
              </w:rPr>
            </w:pPr>
            <w:r w:rsidRPr="003516CC">
              <w:rPr>
                <w:sz w:val="20"/>
                <w:szCs w:val="20"/>
              </w:rPr>
              <w:t>7</w:t>
            </w:r>
            <w:r w:rsidR="00C6220B" w:rsidRPr="003516CC">
              <w:rPr>
                <w:sz w:val="20"/>
                <w:szCs w:val="20"/>
              </w:rPr>
              <w:t>8</w:t>
            </w:r>
            <w:r w:rsidRPr="003516CC">
              <w:rPr>
                <w:sz w:val="20"/>
                <w:szCs w:val="20"/>
              </w:rPr>
              <w:t>.1.</w:t>
            </w:r>
          </w:p>
          <w:p w:rsidR="009E5BD8" w:rsidRPr="003516CC" w:rsidRDefault="009E5BD8" w:rsidP="00996E33">
            <w:pPr>
              <w:rPr>
                <w:sz w:val="20"/>
                <w:szCs w:val="20"/>
              </w:rPr>
            </w:pPr>
          </w:p>
          <w:p w:rsidR="009E5BD8" w:rsidRPr="003516CC" w:rsidRDefault="009E5BD8" w:rsidP="00996E33">
            <w:pPr>
              <w:rPr>
                <w:sz w:val="20"/>
                <w:szCs w:val="20"/>
              </w:rPr>
            </w:pPr>
          </w:p>
          <w:p w:rsidR="009E5BD8" w:rsidRPr="003516CC" w:rsidRDefault="009E5BD8" w:rsidP="00996E33">
            <w:pPr>
              <w:rPr>
                <w:sz w:val="20"/>
                <w:szCs w:val="20"/>
              </w:rPr>
            </w:pPr>
          </w:p>
          <w:p w:rsidR="009E5BD8" w:rsidRPr="003516CC" w:rsidRDefault="009E5BD8" w:rsidP="00996E33">
            <w:pPr>
              <w:rPr>
                <w:sz w:val="20"/>
                <w:szCs w:val="20"/>
              </w:rPr>
            </w:pPr>
          </w:p>
          <w:p w:rsidR="009E5BD8" w:rsidRPr="003516CC" w:rsidRDefault="009E5BD8" w:rsidP="00996E33">
            <w:pPr>
              <w:rPr>
                <w:sz w:val="20"/>
                <w:szCs w:val="20"/>
              </w:rPr>
            </w:pPr>
          </w:p>
          <w:p w:rsidR="009E5BD8" w:rsidRPr="003516CC" w:rsidRDefault="009E5BD8" w:rsidP="00996E33">
            <w:pPr>
              <w:rPr>
                <w:sz w:val="20"/>
                <w:szCs w:val="20"/>
              </w:rPr>
            </w:pPr>
          </w:p>
          <w:p w:rsidR="00996E33" w:rsidRPr="00D22ECE" w:rsidRDefault="009E5BD8" w:rsidP="009E5BD8">
            <w:pPr>
              <w:rPr>
                <w:sz w:val="20"/>
                <w:szCs w:val="20"/>
                <w:lang w:val="sr-Cyrl-CS"/>
              </w:rPr>
            </w:pPr>
            <w:r w:rsidRPr="003516CC">
              <w:rPr>
                <w:sz w:val="20"/>
                <w:szCs w:val="20"/>
                <w:lang w:val="sr-Cyrl-RS"/>
              </w:rPr>
              <w:t>78.4</w:t>
            </w:r>
            <w:r w:rsidR="00D22ECE" w:rsidRPr="003516CC">
              <w:rPr>
                <w:sz w:val="20"/>
                <w:szCs w:val="20"/>
              </w:rPr>
              <w:t>.</w:t>
            </w:r>
          </w:p>
        </w:tc>
        <w:tc>
          <w:tcPr>
            <w:tcW w:w="1627" w:type="pct"/>
          </w:tcPr>
          <w:p w:rsidR="00D22ECE" w:rsidRPr="003516CC" w:rsidRDefault="00D22ECE" w:rsidP="009E5BD8">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Pr="003516CC">
              <w:rPr>
                <w:rFonts w:eastAsia="TimesNewRoman"/>
                <w:sz w:val="20"/>
                <w:szCs w:val="20"/>
                <w:lang w:val="ru-RU"/>
              </w:rPr>
              <w:t>Контролу квалитета рада друштава за ревизију, самосталних ревизора  и лиценцираних овлашћених ревизора обављају лица запослена у  Комисији</w:t>
            </w:r>
            <w:r w:rsidRPr="003516CC" w:rsidDel="00211648">
              <w:rPr>
                <w:rFonts w:eastAsia="TimesNewRoman"/>
                <w:sz w:val="20"/>
                <w:szCs w:val="20"/>
                <w:lang w:val="ru-RU"/>
              </w:rPr>
              <w:t xml:space="preserve"> </w:t>
            </w:r>
            <w:r w:rsidRPr="003516CC">
              <w:rPr>
                <w:rFonts w:eastAsia="TimesNewRoman"/>
                <w:sz w:val="20"/>
                <w:szCs w:val="20"/>
                <w:lang w:val="ru-RU"/>
              </w:rPr>
              <w:t xml:space="preserve">на </w:t>
            </w:r>
            <w:r w:rsidRPr="003516CC">
              <w:rPr>
                <w:rFonts w:eastAsia="TimesNewRoman"/>
                <w:sz w:val="20"/>
                <w:szCs w:val="20"/>
              </w:rPr>
              <w:t>неодређено време са пуним радним временом</w:t>
            </w:r>
            <w:r w:rsidRPr="003516CC">
              <w:rPr>
                <w:rFonts w:eastAsia="TimesNewRoman"/>
                <w:sz w:val="20"/>
                <w:szCs w:val="20"/>
                <w:lang w:val="ru-RU"/>
              </w:rPr>
              <w:t xml:space="preserve">, лиценцирани овлашћени ревизори са најмање пет година радног искуства на пословима ревизије. </w:t>
            </w:r>
          </w:p>
          <w:p w:rsidR="00D22ECE" w:rsidRPr="003516CC" w:rsidRDefault="00D22ECE" w:rsidP="00D22ECE">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Pr="003516CC">
              <w:rPr>
                <w:rFonts w:eastAsia="TimesNewRoman"/>
                <w:sz w:val="20"/>
                <w:szCs w:val="20"/>
                <w:lang w:val="ru-RU"/>
              </w:rPr>
              <w:t>Лица, која обављају контролу квалитета рада из става 1. овог члана, дужна су да заврше додатну обуку према програму који утврди Комора.</w:t>
            </w:r>
          </w:p>
          <w:p w:rsidR="00996E33" w:rsidRPr="00D22ECE" w:rsidRDefault="00996E33" w:rsidP="00996E33">
            <w:pPr>
              <w:autoSpaceDE w:val="0"/>
              <w:autoSpaceDN w:val="0"/>
              <w:adjustRightInd w:val="0"/>
              <w:jc w:val="both"/>
              <w:rPr>
                <w:rFonts w:eastAsia="TimesNewRoman"/>
                <w:sz w:val="20"/>
                <w:szCs w:val="20"/>
                <w:lang w:val="ru-RU"/>
              </w:rPr>
            </w:pPr>
          </w:p>
        </w:tc>
        <w:tc>
          <w:tcPr>
            <w:tcW w:w="661" w:type="pct"/>
          </w:tcPr>
          <w:p w:rsidR="00996E33" w:rsidRPr="00A60422" w:rsidRDefault="00996E33" w:rsidP="00996E33">
            <w:pPr>
              <w:rPr>
                <w:sz w:val="20"/>
                <w:szCs w:val="20"/>
              </w:rPr>
            </w:pPr>
            <w:r w:rsidRPr="00A60422">
              <w:rPr>
                <w:sz w:val="20"/>
                <w:szCs w:val="20"/>
                <w:lang w:val="sr-Cyrl-CS"/>
              </w:rPr>
              <w:t>Потпуно усклађено</w:t>
            </w:r>
            <w:r w:rsidRPr="00A60422">
              <w:rPr>
                <w:sz w:val="20"/>
                <w:szCs w:val="20"/>
              </w:rPr>
              <w:t xml:space="preserve"> </w:t>
            </w:r>
          </w:p>
          <w:p w:rsidR="00996E33" w:rsidRPr="007668B3" w:rsidRDefault="00996E33" w:rsidP="00996E33">
            <w:pPr>
              <w:rPr>
                <w:sz w:val="20"/>
                <w:szCs w:val="20"/>
                <w:lang w:val="sr-Cyrl-CS"/>
              </w:rPr>
            </w:pPr>
          </w:p>
        </w:tc>
        <w:tc>
          <w:tcPr>
            <w:tcW w:w="681" w:type="pct"/>
          </w:tcPr>
          <w:p w:rsidR="00996E33" w:rsidRPr="00A05ECD" w:rsidRDefault="00996E33" w:rsidP="00996E33">
            <w:pPr>
              <w:rPr>
                <w:b/>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29.1.5</w:t>
            </w:r>
          </w:p>
        </w:tc>
        <w:tc>
          <w:tcPr>
            <w:tcW w:w="1330" w:type="pct"/>
          </w:tcPr>
          <w:p w:rsidR="00996E33" w:rsidRPr="007668B3" w:rsidRDefault="00B91D62" w:rsidP="00996E33">
            <w:pPr>
              <w:jc w:val="both"/>
              <w:rPr>
                <w:sz w:val="20"/>
                <w:szCs w:val="20"/>
                <w:lang w:val="ru-RU"/>
              </w:rPr>
            </w:pPr>
            <w:r>
              <w:rPr>
                <w:sz w:val="20"/>
                <w:szCs w:val="20"/>
                <w:lang w:val="sr-Cyrl-CS"/>
              </w:rPr>
              <w:t xml:space="preserve">              </w:t>
            </w:r>
            <w:r w:rsidR="00996E33" w:rsidRPr="007668B3">
              <w:rPr>
                <w:sz w:val="20"/>
                <w:szCs w:val="20"/>
                <w:lang w:val="sr-Cyrl-CS"/>
              </w:rPr>
              <w:t xml:space="preserve"> </w:t>
            </w:r>
            <w:r w:rsidR="00996E33" w:rsidRPr="007668B3">
              <w:rPr>
                <w:sz w:val="20"/>
                <w:szCs w:val="20"/>
                <w:lang w:val="ru-RU"/>
              </w:rPr>
              <w:t xml:space="preserve">Избор контролора за поједине задатке контроле квалитета треба </w:t>
            </w:r>
            <w:r w:rsidR="00996E33" w:rsidRPr="007668B3">
              <w:rPr>
                <w:sz w:val="20"/>
                <w:szCs w:val="20"/>
                <w:lang w:val="sr-Cyrl-CS"/>
              </w:rPr>
              <w:t>да се прави у складу са објективном процедуром устројеном тако да не долази до сукоба интереса</w:t>
            </w:r>
            <w:r w:rsidR="00996E33" w:rsidRPr="007668B3">
              <w:rPr>
                <w:sz w:val="20"/>
                <w:szCs w:val="20"/>
                <w:lang w:val="ru-RU"/>
              </w:rPr>
              <w:t xml:space="preserve"> између контролора и законског ревизора или ревизорског друштва који </w:t>
            </w:r>
            <w:r w:rsidR="00996E33" w:rsidRPr="007668B3">
              <w:rPr>
                <w:sz w:val="20"/>
                <w:szCs w:val="20"/>
              </w:rPr>
              <w:t>cy</w:t>
            </w:r>
            <w:r w:rsidR="00996E33" w:rsidRPr="007668B3">
              <w:rPr>
                <w:sz w:val="20"/>
                <w:szCs w:val="20"/>
                <w:lang w:val="ru-RU"/>
              </w:rPr>
              <w:t xml:space="preserve"> предмет контроле</w:t>
            </w:r>
          </w:p>
        </w:tc>
        <w:tc>
          <w:tcPr>
            <w:tcW w:w="407" w:type="pct"/>
          </w:tcPr>
          <w:p w:rsidR="00996E33" w:rsidRPr="003516CC" w:rsidRDefault="00D22ECE" w:rsidP="00996E33">
            <w:pPr>
              <w:rPr>
                <w:sz w:val="20"/>
                <w:szCs w:val="20"/>
              </w:rPr>
            </w:pPr>
            <w:r w:rsidRPr="003516CC">
              <w:rPr>
                <w:sz w:val="20"/>
                <w:szCs w:val="20"/>
              </w:rPr>
              <w:t>7</w:t>
            </w:r>
            <w:r w:rsidR="00C6220B" w:rsidRPr="003516CC">
              <w:rPr>
                <w:sz w:val="20"/>
                <w:szCs w:val="20"/>
              </w:rPr>
              <w:t>8</w:t>
            </w:r>
            <w:r w:rsidR="00321592" w:rsidRPr="003516CC">
              <w:rPr>
                <w:sz w:val="20"/>
                <w:szCs w:val="20"/>
              </w:rPr>
              <w:t>.2.</w:t>
            </w: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rPr>
            </w:pPr>
          </w:p>
          <w:p w:rsidR="00321592" w:rsidRPr="003516CC" w:rsidRDefault="00321592" w:rsidP="00996E33">
            <w:pPr>
              <w:rPr>
                <w:sz w:val="20"/>
                <w:szCs w:val="20"/>
                <w:lang w:val="sr-Cyrl-RS"/>
              </w:rPr>
            </w:pPr>
            <w:r w:rsidRPr="003516CC">
              <w:rPr>
                <w:sz w:val="20"/>
                <w:szCs w:val="20"/>
              </w:rPr>
              <w:t>78.3</w:t>
            </w:r>
            <w:r w:rsidRPr="003516CC">
              <w:rPr>
                <w:sz w:val="20"/>
                <w:szCs w:val="20"/>
                <w:lang w:val="sr-Cyrl-RS"/>
              </w:rPr>
              <w:t>.</w:t>
            </w:r>
          </w:p>
          <w:p w:rsidR="00321592" w:rsidRPr="003516CC" w:rsidRDefault="00321592" w:rsidP="00996E33">
            <w:pPr>
              <w:rPr>
                <w:sz w:val="20"/>
                <w:szCs w:val="20"/>
              </w:rPr>
            </w:pPr>
          </w:p>
          <w:p w:rsidR="00321592" w:rsidRPr="003516CC" w:rsidRDefault="00321592" w:rsidP="00996E33">
            <w:pPr>
              <w:rPr>
                <w:sz w:val="20"/>
                <w:szCs w:val="20"/>
              </w:rPr>
            </w:pPr>
          </w:p>
          <w:p w:rsidR="00321592" w:rsidRPr="00321592" w:rsidRDefault="00321592" w:rsidP="00996E33">
            <w:pPr>
              <w:rPr>
                <w:color w:val="0070C0"/>
                <w:sz w:val="20"/>
                <w:szCs w:val="20"/>
              </w:rPr>
            </w:pPr>
          </w:p>
          <w:p w:rsidR="00321592" w:rsidRPr="00321592" w:rsidRDefault="00321592" w:rsidP="00996E33">
            <w:pPr>
              <w:rPr>
                <w:color w:val="0070C0"/>
                <w:sz w:val="20"/>
                <w:szCs w:val="20"/>
              </w:rPr>
            </w:pPr>
          </w:p>
          <w:p w:rsidR="00321592" w:rsidRPr="00321592" w:rsidRDefault="00321592" w:rsidP="00996E33">
            <w:pPr>
              <w:rPr>
                <w:color w:val="0070C0"/>
                <w:sz w:val="20"/>
                <w:szCs w:val="20"/>
              </w:rPr>
            </w:pPr>
          </w:p>
          <w:p w:rsidR="00321592" w:rsidRPr="00321592" w:rsidRDefault="00321592" w:rsidP="00996E33">
            <w:pPr>
              <w:rPr>
                <w:color w:val="0070C0"/>
                <w:sz w:val="20"/>
                <w:szCs w:val="20"/>
              </w:rPr>
            </w:pPr>
          </w:p>
          <w:p w:rsidR="00321592" w:rsidRPr="003516CC" w:rsidRDefault="00321592" w:rsidP="00996E33">
            <w:pPr>
              <w:rPr>
                <w:sz w:val="20"/>
                <w:szCs w:val="20"/>
              </w:rPr>
            </w:pPr>
            <w:r w:rsidRPr="003516CC">
              <w:rPr>
                <w:sz w:val="20"/>
                <w:szCs w:val="20"/>
              </w:rPr>
              <w:t>78.5</w:t>
            </w:r>
          </w:p>
          <w:p w:rsidR="00036CE4" w:rsidRPr="00321592" w:rsidRDefault="00036CE4" w:rsidP="00996E33">
            <w:pPr>
              <w:rPr>
                <w:color w:val="0070C0"/>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Pr="0014745E" w:rsidRDefault="000A51DD" w:rsidP="00996E33">
            <w:pPr>
              <w:rPr>
                <w:sz w:val="20"/>
                <w:szCs w:val="20"/>
                <w:lang w:val="sr-Cyrl-RS"/>
              </w:rPr>
            </w:pPr>
            <w:r w:rsidRPr="0014745E">
              <w:rPr>
                <w:sz w:val="20"/>
                <w:szCs w:val="20"/>
                <w:lang w:val="sr-Cyrl-RS"/>
              </w:rPr>
              <w:t>78.6.</w:t>
            </w: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D22ECE" w:rsidRPr="00D22ECE" w:rsidRDefault="00D22ECE" w:rsidP="00996E33">
            <w:pPr>
              <w:rPr>
                <w:sz w:val="20"/>
                <w:szCs w:val="20"/>
              </w:rPr>
            </w:pPr>
          </w:p>
        </w:tc>
        <w:tc>
          <w:tcPr>
            <w:tcW w:w="1627" w:type="pct"/>
          </w:tcPr>
          <w:p w:rsidR="00D22ECE" w:rsidRPr="003516CC" w:rsidRDefault="00321592" w:rsidP="00D22ECE">
            <w:pPr>
              <w:autoSpaceDE w:val="0"/>
              <w:autoSpaceDN w:val="0"/>
              <w:adjustRightInd w:val="0"/>
              <w:jc w:val="both"/>
              <w:rPr>
                <w:rFonts w:eastAsia="TimesNewRoman"/>
                <w:b/>
                <w:i/>
                <w:sz w:val="20"/>
                <w:szCs w:val="20"/>
                <w:lang w:val="ru-RU"/>
              </w:rPr>
            </w:pPr>
            <w:r w:rsidRPr="003516CC">
              <w:rPr>
                <w:rFonts w:eastAsia="TimesNewRoman"/>
                <w:sz w:val="20"/>
                <w:szCs w:val="20"/>
              </w:rPr>
              <w:lastRenderedPageBreak/>
              <w:t xml:space="preserve">    </w:t>
            </w:r>
            <w:r w:rsidR="00D22ECE" w:rsidRPr="003516CC">
              <w:rPr>
                <w:rFonts w:eastAsia="TimesNewRoman"/>
                <w:sz w:val="20"/>
                <w:szCs w:val="20"/>
              </w:rPr>
              <w:t xml:space="preserve">              </w:t>
            </w:r>
            <w:r w:rsidR="00D22ECE" w:rsidRPr="003516CC">
              <w:rPr>
                <w:rFonts w:eastAsia="TimesNewRoman"/>
                <w:sz w:val="20"/>
                <w:szCs w:val="20"/>
                <w:lang w:val="ru-RU"/>
              </w:rPr>
              <w:t xml:space="preserve">Лица, која обављају контролу квалитета рада из става 1. овог члана, не могу обављати контролу квалитета рада друштва за ревизију, односно самосталног ревизора код којих су најмање три године пре почетка контроле квалитета рада имала учешћа у власништву, управљању, била у радном односу или на други начин била повезана са тим друштвом за ревизију, односно самосталним ревизором. </w:t>
            </w:r>
          </w:p>
          <w:p w:rsidR="00D22ECE" w:rsidRPr="003516CC" w:rsidRDefault="00D22ECE" w:rsidP="00D22ECE">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Pr="003516CC">
              <w:rPr>
                <w:rFonts w:eastAsia="TimesNewRoman"/>
                <w:sz w:val="20"/>
                <w:szCs w:val="20"/>
                <w:lang w:val="ru-RU"/>
              </w:rPr>
              <w:t xml:space="preserve">Лица, која обављају контролу квалитета рада из става 1. овог члана, дужна су да пре сваке контроле квалитета дају изјаву да не постоји сукоб интереса између њих и друштва за ревизију, самосталног ревизора или лиценцираног овлашћеног ревизора који су предмет контроле квалитета рада. </w:t>
            </w:r>
          </w:p>
          <w:p w:rsidR="000A51DD" w:rsidRPr="000A51DD" w:rsidRDefault="000A51DD" w:rsidP="000A51DD">
            <w:pPr>
              <w:autoSpaceDE w:val="0"/>
              <w:autoSpaceDN w:val="0"/>
              <w:adjustRightInd w:val="0"/>
              <w:ind w:firstLine="720"/>
              <w:jc w:val="both"/>
              <w:rPr>
                <w:rFonts w:eastAsia="TimesNewRoman"/>
                <w:sz w:val="20"/>
                <w:szCs w:val="20"/>
                <w:lang w:val="ru-RU" w:bidi="en-US"/>
              </w:rPr>
            </w:pPr>
            <w:r>
              <w:rPr>
                <w:rFonts w:eastAsia="TimesNewRoman"/>
                <w:sz w:val="20"/>
                <w:szCs w:val="20"/>
              </w:rPr>
              <w:t xml:space="preserve">   </w:t>
            </w:r>
            <w:r w:rsidRPr="000A51DD">
              <w:rPr>
                <w:rFonts w:eastAsia="TimesNewRoman"/>
                <w:sz w:val="20"/>
                <w:szCs w:val="20"/>
                <w:lang w:val="ru-RU" w:bidi="en-US"/>
              </w:rPr>
              <w:t>Комисија може да ангажује експерте у случају специфичних задатака или ревизија друштава од јавног интереса са високим</w:t>
            </w:r>
            <w:r w:rsidRPr="0014745E">
              <w:rPr>
                <w:rFonts w:eastAsia="TimesNewRoman"/>
                <w:sz w:val="20"/>
                <w:szCs w:val="20"/>
                <w:lang w:val="ru-RU" w:bidi="en-US"/>
              </w:rPr>
              <w:t xml:space="preserve"> степеном </w:t>
            </w:r>
            <w:r w:rsidRPr="000A51DD">
              <w:rPr>
                <w:rFonts w:eastAsia="TimesNewRoman"/>
                <w:sz w:val="20"/>
                <w:szCs w:val="20"/>
                <w:lang w:val="ru-RU" w:bidi="en-US"/>
              </w:rPr>
              <w:t xml:space="preserve">ризика када је то неопходно за њихово адекватно </w:t>
            </w:r>
            <w:r w:rsidRPr="000A51DD">
              <w:rPr>
                <w:rFonts w:eastAsia="TimesNewRoman"/>
                <w:sz w:val="20"/>
                <w:szCs w:val="20"/>
                <w:lang w:val="ru-RU" w:bidi="en-US"/>
              </w:rPr>
              <w:lastRenderedPageBreak/>
              <w:t xml:space="preserve">испуњење. У таквом случају, експерти не могу бити укључени у доношење одлука Комисије. </w:t>
            </w:r>
          </w:p>
          <w:p w:rsidR="00D22ECE" w:rsidRPr="000A51DD" w:rsidRDefault="000A51DD" w:rsidP="000A51DD">
            <w:pPr>
              <w:autoSpaceDE w:val="0"/>
              <w:autoSpaceDN w:val="0"/>
              <w:adjustRightInd w:val="0"/>
              <w:jc w:val="both"/>
              <w:rPr>
                <w:rFonts w:eastAsia="TimesNewRoman"/>
                <w:sz w:val="20"/>
                <w:szCs w:val="20"/>
                <w:lang w:val="ru-RU"/>
              </w:rPr>
            </w:pPr>
            <w:r w:rsidRPr="000A51DD">
              <w:rPr>
                <w:rFonts w:eastAsia="TimesNewRoman"/>
                <w:sz w:val="20"/>
                <w:szCs w:val="20"/>
                <w:lang w:val="ru-RU" w:bidi="en-US"/>
              </w:rPr>
              <w:t xml:space="preserve">             </w:t>
            </w:r>
            <w:r>
              <w:rPr>
                <w:rFonts w:eastAsia="TimesNewRoman"/>
                <w:sz w:val="20"/>
                <w:szCs w:val="20"/>
                <w:lang w:val="ru-RU" w:bidi="en-US"/>
              </w:rPr>
              <w:t xml:space="preserve">     </w:t>
            </w:r>
            <w:r w:rsidRPr="000A51DD">
              <w:rPr>
                <w:rFonts w:eastAsia="TimesNewRoman"/>
                <w:sz w:val="20"/>
                <w:szCs w:val="20"/>
                <w:lang w:val="ru-RU" w:bidi="en-US"/>
              </w:rPr>
              <w:t xml:space="preserve">У случају ангажовања експерта, Комисија треба да обезбеди да не постоји сукоб интереса између експерта и лиценцираног овлашћеног ревизора, односно субјекта ревизије у смислу става 3. овог члана. Ангажовани експерт мора да потпише изјаву о непостојању сукоба интереса у смислу става 3. овог члана </w:t>
            </w:r>
            <w:r w:rsidRPr="0014745E">
              <w:rPr>
                <w:rFonts w:eastAsia="TimesNewRoman"/>
                <w:sz w:val="20"/>
                <w:szCs w:val="20"/>
                <w:lang w:val="ru-RU" w:bidi="en-US"/>
              </w:rPr>
              <w:t>и</w:t>
            </w:r>
            <w:r w:rsidRPr="000A51DD">
              <w:rPr>
                <w:rFonts w:eastAsia="TimesNewRoman"/>
                <w:sz w:val="20"/>
                <w:szCs w:val="20"/>
                <w:lang w:val="ru-RU" w:bidi="en-US"/>
              </w:rPr>
              <w:t xml:space="preserve"> мора да има најмање 7 година искуства у ревизији финансијских извештаја, од чега минимум 2 године</w:t>
            </w:r>
            <w:r w:rsidRPr="000E30F5">
              <w:rPr>
                <w:rFonts w:eastAsia="TimesNewRoman"/>
                <w:lang w:val="ru-RU" w:bidi="en-US"/>
              </w:rPr>
              <w:t xml:space="preserve"> </w:t>
            </w:r>
            <w:r w:rsidRPr="000A51DD">
              <w:rPr>
                <w:rFonts w:eastAsia="TimesNewRoman"/>
                <w:sz w:val="20"/>
                <w:szCs w:val="20"/>
                <w:lang w:val="ru-RU" w:bidi="en-US"/>
              </w:rPr>
              <w:t>искуства у ревизији друштава од јавног интереса.</w:t>
            </w:r>
          </w:p>
          <w:p w:rsidR="00996E33" w:rsidRPr="00D22ECE" w:rsidRDefault="00D22ECE" w:rsidP="00321592">
            <w:pPr>
              <w:autoSpaceDE w:val="0"/>
              <w:autoSpaceDN w:val="0"/>
              <w:adjustRightInd w:val="0"/>
              <w:jc w:val="both"/>
              <w:rPr>
                <w:rFonts w:eastAsia="TimesNewRoman"/>
                <w:sz w:val="20"/>
                <w:szCs w:val="20"/>
                <w:lang w:val="ru-RU"/>
              </w:rPr>
            </w:pPr>
            <w:r w:rsidRPr="00321592">
              <w:rPr>
                <w:rFonts w:eastAsia="TimesNewRoman"/>
                <w:color w:val="0070C0"/>
                <w:sz w:val="20"/>
                <w:szCs w:val="20"/>
              </w:rPr>
              <w:t xml:space="preserve">             </w:t>
            </w:r>
          </w:p>
        </w:tc>
        <w:tc>
          <w:tcPr>
            <w:tcW w:w="661" w:type="pct"/>
          </w:tcPr>
          <w:p w:rsidR="00996E33" w:rsidRPr="00A60422" w:rsidRDefault="00996E33" w:rsidP="00996E33">
            <w:pPr>
              <w:rPr>
                <w:sz w:val="20"/>
                <w:szCs w:val="20"/>
              </w:rPr>
            </w:pPr>
            <w:r w:rsidRPr="00A60422">
              <w:rPr>
                <w:sz w:val="20"/>
                <w:szCs w:val="20"/>
                <w:lang w:val="sr-Cyrl-CS"/>
              </w:rPr>
              <w:lastRenderedPageBreak/>
              <w:t xml:space="preserve">Потпуно усклађено </w:t>
            </w:r>
          </w:p>
          <w:p w:rsidR="00996E33" w:rsidRPr="007668B3" w:rsidRDefault="00996E33" w:rsidP="00996E33">
            <w:pPr>
              <w:rPr>
                <w:sz w:val="20"/>
                <w:szCs w:val="20"/>
                <w:lang w:val="sr-Cyrl-CS"/>
              </w:rPr>
            </w:pPr>
          </w:p>
        </w:tc>
        <w:tc>
          <w:tcPr>
            <w:tcW w:w="681" w:type="pct"/>
          </w:tcPr>
          <w:p w:rsidR="00996E33" w:rsidRPr="007668B3" w:rsidRDefault="00996E33" w:rsidP="00996E33">
            <w:pPr>
              <w:rPr>
                <w:b/>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29.1.6</w:t>
            </w:r>
          </w:p>
        </w:tc>
        <w:tc>
          <w:tcPr>
            <w:tcW w:w="1330" w:type="pct"/>
          </w:tcPr>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Опсег контроле квалитета, који укључује одговарајуће тестирање одабраних досијеа ревизије, мора да обухвати и процену усклађености са примењивим стандардима ревизије и захтевима за незави</w:t>
            </w:r>
            <w:r w:rsidR="00996E33" w:rsidRPr="007668B3">
              <w:rPr>
                <w:sz w:val="20"/>
                <w:szCs w:val="20"/>
              </w:rPr>
              <w:t>c</w:t>
            </w:r>
            <w:r w:rsidR="00996E33" w:rsidRPr="007668B3">
              <w:rPr>
                <w:sz w:val="20"/>
                <w:szCs w:val="20"/>
                <w:lang w:val="ru-RU"/>
              </w:rPr>
              <w:t xml:space="preserve">ношћу, количине и квалитета потрошених ресурса, наплаћених ревизорских накнада, и система унутрашње контроле квалитета ревизорског друштва </w:t>
            </w:r>
          </w:p>
        </w:tc>
        <w:tc>
          <w:tcPr>
            <w:tcW w:w="407" w:type="pct"/>
          </w:tcPr>
          <w:p w:rsidR="00996E33" w:rsidRPr="00F84964" w:rsidRDefault="00F84964" w:rsidP="00996E33">
            <w:pPr>
              <w:rPr>
                <w:sz w:val="20"/>
                <w:szCs w:val="20"/>
              </w:rPr>
            </w:pPr>
            <w:r>
              <w:rPr>
                <w:sz w:val="20"/>
                <w:szCs w:val="20"/>
              </w:rPr>
              <w:t>7</w:t>
            </w:r>
            <w:r w:rsidR="008F0080">
              <w:rPr>
                <w:sz w:val="20"/>
                <w:szCs w:val="20"/>
              </w:rPr>
              <w:t>6</w:t>
            </w:r>
            <w:r>
              <w:rPr>
                <w:sz w:val="20"/>
                <w:szCs w:val="20"/>
              </w:rPr>
              <w:t>.</w:t>
            </w:r>
          </w:p>
        </w:tc>
        <w:tc>
          <w:tcPr>
            <w:tcW w:w="1627" w:type="pct"/>
          </w:tcPr>
          <w:p w:rsidR="00826CFA" w:rsidRPr="00826CFA" w:rsidRDefault="0039334C" w:rsidP="00826CFA">
            <w:pPr>
              <w:pStyle w:val="StyleesegmentpAuto1"/>
              <w:tabs>
                <w:tab w:val="left" w:pos="709"/>
              </w:tabs>
              <w:spacing w:after="0"/>
              <w:ind w:firstLine="540"/>
              <w:rPr>
                <w:sz w:val="20"/>
                <w:szCs w:val="20"/>
                <w:lang w:eastAsia="en-US"/>
              </w:rPr>
            </w:pPr>
            <w:r>
              <w:rPr>
                <w:rFonts w:eastAsia="TimesNewRoman"/>
                <w:sz w:val="20"/>
                <w:szCs w:val="20"/>
                <w:lang w:val="en-US"/>
              </w:rPr>
              <w:t xml:space="preserve">   </w:t>
            </w:r>
            <w:r w:rsidR="00826CFA" w:rsidRPr="00826CFA">
              <w:rPr>
                <w:rFonts w:eastAsia="TimesNewRoman"/>
                <w:sz w:val="20"/>
                <w:szCs w:val="20"/>
                <w:lang w:val="ru-RU"/>
              </w:rPr>
              <w:t xml:space="preserve">Контрола </w:t>
            </w:r>
            <w:r w:rsidR="00826CFA" w:rsidRPr="00826CFA">
              <w:rPr>
                <w:sz w:val="20"/>
                <w:szCs w:val="20"/>
                <w:lang w:eastAsia="en-US"/>
              </w:rPr>
              <w:t xml:space="preserve">квалитета рада </w:t>
            </w:r>
            <w:r w:rsidR="00826CFA" w:rsidRPr="00826CFA">
              <w:rPr>
                <w:sz w:val="20"/>
                <w:szCs w:val="20"/>
                <w:lang w:val="sr-Cyrl-CS"/>
              </w:rPr>
              <w:t xml:space="preserve">друштва за ревизију </w:t>
            </w:r>
            <w:r w:rsidR="00826CFA" w:rsidRPr="00826CFA">
              <w:rPr>
                <w:sz w:val="20"/>
                <w:szCs w:val="20"/>
                <w:lang w:eastAsia="en-US"/>
              </w:rPr>
              <w:t xml:space="preserve">се обезбеђује: </w:t>
            </w:r>
          </w:p>
          <w:p w:rsidR="00826CFA" w:rsidRPr="00826CFA" w:rsidRDefault="00826CFA" w:rsidP="00826CFA">
            <w:pPr>
              <w:ind w:firstLine="720"/>
              <w:jc w:val="both"/>
              <w:rPr>
                <w:sz w:val="20"/>
                <w:szCs w:val="20"/>
                <w:lang w:val="sr-Latn-CS"/>
              </w:rPr>
            </w:pPr>
            <w:r w:rsidRPr="00826CFA">
              <w:rPr>
                <w:sz w:val="20"/>
                <w:szCs w:val="20"/>
                <w:lang w:val="sr-Cyrl-CS"/>
              </w:rPr>
              <w:t xml:space="preserve">1) </w:t>
            </w:r>
            <w:r w:rsidRPr="00826CFA">
              <w:rPr>
                <w:sz w:val="20"/>
                <w:szCs w:val="20"/>
                <w:lang w:val="sr-Latn-CS"/>
              </w:rPr>
              <w:t xml:space="preserve">праћењем, прикупљањем и провером извештаја и обавештења </w:t>
            </w:r>
            <w:r w:rsidRPr="00826CFA">
              <w:rPr>
                <w:sz w:val="20"/>
                <w:szCs w:val="20"/>
                <w:lang w:val="sr-Cyrl-CS"/>
              </w:rPr>
              <w:t>која Комисији подносе друштва за ревизију, самостални ревизори и лиценцирани овлашћени ревизори, у складу са овим законом</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2) </w:t>
            </w:r>
            <w:r w:rsidRPr="00826CFA">
              <w:rPr>
                <w:sz w:val="20"/>
                <w:szCs w:val="20"/>
                <w:lang w:val="sr-Latn-CS"/>
              </w:rPr>
              <w:t>обављањем прегледа пословања друштава</w:t>
            </w:r>
            <w:r w:rsidRPr="00826CFA">
              <w:rPr>
                <w:sz w:val="20"/>
                <w:szCs w:val="20"/>
                <w:lang w:val="sr-Cyrl-CS"/>
              </w:rPr>
              <w:t xml:space="preserve"> за ревизију </w:t>
            </w:r>
            <w:r w:rsidRPr="0014745E">
              <w:rPr>
                <w:sz w:val="20"/>
                <w:szCs w:val="20"/>
                <w:lang w:val="sr-Cyrl-CS"/>
              </w:rPr>
              <w:t>и самосталних ревизора</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3) </w:t>
            </w:r>
            <w:r w:rsidRPr="00826CFA">
              <w:rPr>
                <w:sz w:val="20"/>
                <w:szCs w:val="20"/>
                <w:lang w:val="sr-Latn-CS"/>
              </w:rPr>
              <w:t>изрицањем мера</w:t>
            </w:r>
            <w:r w:rsidRPr="00826CFA">
              <w:rPr>
                <w:sz w:val="20"/>
                <w:szCs w:val="20"/>
                <w:lang w:val="sr-Cyrl-CS"/>
              </w:rPr>
              <w:t xml:space="preserve"> у поступку контроле квалитета, у складу са овим</w:t>
            </w:r>
            <w:r w:rsidRPr="00826CFA">
              <w:rPr>
                <w:sz w:val="20"/>
                <w:szCs w:val="20"/>
                <w:lang w:val="sr-Latn-CS"/>
              </w:rPr>
              <w:t xml:space="preserve"> закон</w:t>
            </w:r>
            <w:r w:rsidRPr="00826CFA">
              <w:rPr>
                <w:sz w:val="20"/>
                <w:szCs w:val="20"/>
                <w:lang w:val="sr-Cyrl-CS"/>
              </w:rPr>
              <w:t>ом</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О</w:t>
            </w:r>
            <w:r w:rsidRPr="00826CFA">
              <w:rPr>
                <w:sz w:val="20"/>
                <w:szCs w:val="20"/>
                <w:lang w:val="sr-Latn-CS"/>
              </w:rPr>
              <w:t>бављање прегледа пословања друштава</w:t>
            </w:r>
            <w:r w:rsidRPr="00826CFA">
              <w:rPr>
                <w:sz w:val="20"/>
                <w:szCs w:val="20"/>
                <w:lang w:val="sr-Cyrl-CS"/>
              </w:rPr>
              <w:t xml:space="preserve"> за ревизију и самосталних ревизора из става 1. тачка 2) овог члана </w:t>
            </w:r>
            <w:r w:rsidRPr="00826CFA">
              <w:rPr>
                <w:sz w:val="20"/>
                <w:szCs w:val="20"/>
                <w:lang w:val="sr-Latn-CS"/>
              </w:rPr>
              <w:t xml:space="preserve">обухвата: </w:t>
            </w:r>
          </w:p>
          <w:p w:rsidR="00826CFA" w:rsidRPr="00826CFA" w:rsidRDefault="00826CFA" w:rsidP="00826CFA">
            <w:pPr>
              <w:ind w:firstLine="720"/>
              <w:jc w:val="both"/>
              <w:rPr>
                <w:sz w:val="20"/>
                <w:szCs w:val="20"/>
                <w:lang w:val="sr-Latn-CS"/>
              </w:rPr>
            </w:pPr>
            <w:r w:rsidRPr="00826CFA">
              <w:rPr>
                <w:sz w:val="20"/>
                <w:szCs w:val="20"/>
                <w:lang w:val="sr-Cyrl-CS"/>
              </w:rPr>
              <w:t xml:space="preserve">1) </w:t>
            </w:r>
            <w:r w:rsidRPr="00826CFA">
              <w:rPr>
                <w:sz w:val="20"/>
                <w:szCs w:val="20"/>
                <w:lang w:val="sr-Latn-CS"/>
              </w:rPr>
              <w:t xml:space="preserve">преглед </w:t>
            </w:r>
            <w:r w:rsidRPr="00826CFA">
              <w:rPr>
                <w:sz w:val="20"/>
                <w:szCs w:val="20"/>
                <w:lang w:val="sr-Cyrl-CS"/>
              </w:rPr>
              <w:t xml:space="preserve">интерног </w:t>
            </w:r>
            <w:r w:rsidRPr="00826CFA">
              <w:rPr>
                <w:sz w:val="20"/>
                <w:szCs w:val="20"/>
                <w:lang w:val="sr-Latn-CS"/>
              </w:rPr>
              <w:t xml:space="preserve">система </w:t>
            </w:r>
            <w:r w:rsidRPr="00826CFA">
              <w:rPr>
                <w:sz w:val="20"/>
                <w:szCs w:val="20"/>
                <w:lang w:val="sr-Cyrl-CS"/>
              </w:rPr>
              <w:t xml:space="preserve">контроле </w:t>
            </w:r>
            <w:r w:rsidRPr="00826CFA">
              <w:rPr>
                <w:sz w:val="20"/>
                <w:szCs w:val="20"/>
                <w:lang w:val="sr-Latn-CS"/>
              </w:rPr>
              <w:t>квалитет</w:t>
            </w:r>
            <w:r w:rsidRPr="00826CFA">
              <w:rPr>
                <w:sz w:val="20"/>
                <w:szCs w:val="20"/>
                <w:lang w:val="sr-Cyrl-CS"/>
              </w:rPr>
              <w:t>а;</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2) </w:t>
            </w:r>
            <w:r w:rsidRPr="00826CFA">
              <w:rPr>
                <w:sz w:val="20"/>
                <w:szCs w:val="20"/>
                <w:lang w:val="sr-Latn-CS"/>
              </w:rPr>
              <w:t xml:space="preserve">проверу независности </w:t>
            </w:r>
            <w:r w:rsidRPr="00826CFA">
              <w:rPr>
                <w:sz w:val="20"/>
                <w:szCs w:val="20"/>
                <w:lang w:val="sr-Cyrl-CS"/>
              </w:rPr>
              <w:t xml:space="preserve">лиценцираног </w:t>
            </w:r>
            <w:r w:rsidRPr="00826CFA">
              <w:rPr>
                <w:sz w:val="20"/>
                <w:szCs w:val="20"/>
                <w:lang w:val="sr-Latn-CS"/>
              </w:rPr>
              <w:t>овлашћеног ревизора</w:t>
            </w:r>
            <w:r w:rsidRPr="00826CFA">
              <w:rPr>
                <w:sz w:val="20"/>
                <w:szCs w:val="20"/>
                <w:lang w:val="sr-Cyrl-CS"/>
              </w:rPr>
              <w:t xml:space="preserve">, самосталног ревизора и друштва за ревизију у односу на </w:t>
            </w:r>
            <w:r w:rsidRPr="00826CFA">
              <w:rPr>
                <w:sz w:val="20"/>
                <w:szCs w:val="20"/>
                <w:lang w:val="sr-Cyrl-RS"/>
              </w:rPr>
              <w:t xml:space="preserve">субјекта </w:t>
            </w:r>
            <w:r w:rsidRPr="00826CFA">
              <w:rPr>
                <w:sz w:val="20"/>
                <w:szCs w:val="20"/>
                <w:lang w:val="sr-Latn-CS"/>
              </w:rPr>
              <w:t>ревизије</w:t>
            </w:r>
            <w:r w:rsidRPr="00826CFA">
              <w:rPr>
                <w:sz w:val="20"/>
                <w:szCs w:val="20"/>
                <w:lang w:val="sr-Cyrl-CS"/>
              </w:rPr>
              <w:t>;</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3) </w:t>
            </w:r>
            <w:r w:rsidRPr="00826CFA">
              <w:rPr>
                <w:sz w:val="20"/>
                <w:szCs w:val="20"/>
                <w:lang w:val="sr-Latn-CS"/>
              </w:rPr>
              <w:t xml:space="preserve">проверу усклађености поступака ревизије са </w:t>
            </w:r>
            <w:r w:rsidR="004D146C">
              <w:rPr>
                <w:sz w:val="20"/>
                <w:szCs w:val="20"/>
                <w:lang w:val="sr-Cyrl-RS"/>
              </w:rPr>
              <w:t xml:space="preserve">законом и </w:t>
            </w:r>
            <w:r w:rsidRPr="00826CFA">
              <w:rPr>
                <w:sz w:val="20"/>
                <w:szCs w:val="20"/>
                <w:lang w:val="sr-Cyrl-CS"/>
              </w:rPr>
              <w:t>МСР;</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4) </w:t>
            </w:r>
            <w:r w:rsidRPr="00826CFA">
              <w:rPr>
                <w:sz w:val="20"/>
                <w:szCs w:val="20"/>
                <w:lang w:val="sr-Latn-CS"/>
              </w:rPr>
              <w:t xml:space="preserve">оцене квалитета </w:t>
            </w:r>
            <w:r w:rsidRPr="00826CFA">
              <w:rPr>
                <w:sz w:val="20"/>
                <w:szCs w:val="20"/>
                <w:lang w:val="sr-Cyrl-CS"/>
              </w:rPr>
              <w:t>у погледу ангажованих ресурса</w:t>
            </w:r>
            <w:r w:rsidRPr="00826CFA">
              <w:rPr>
                <w:sz w:val="20"/>
                <w:szCs w:val="20"/>
                <w:lang w:val="sr-Latn-CS"/>
              </w:rPr>
              <w:t xml:space="preserve"> (састав ревизорск</w:t>
            </w:r>
            <w:r w:rsidRPr="00826CFA">
              <w:rPr>
                <w:sz w:val="20"/>
                <w:szCs w:val="20"/>
                <w:lang w:val="sr-Cyrl-CS"/>
              </w:rPr>
              <w:t>ог тима</w:t>
            </w:r>
            <w:r w:rsidRPr="00826CFA">
              <w:rPr>
                <w:sz w:val="20"/>
                <w:szCs w:val="20"/>
                <w:lang w:val="sr-Latn-CS"/>
              </w:rPr>
              <w:t xml:space="preserve"> и радни сати)</w:t>
            </w:r>
            <w:r w:rsidRPr="00826CFA">
              <w:rPr>
                <w:sz w:val="20"/>
                <w:szCs w:val="20"/>
                <w:lang w:val="sr-Cyrl-CS"/>
              </w:rPr>
              <w:t>;</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5) </w:t>
            </w:r>
            <w:r w:rsidRPr="00826CFA">
              <w:rPr>
                <w:sz w:val="20"/>
                <w:szCs w:val="20"/>
                <w:lang w:val="sr-Latn-CS"/>
              </w:rPr>
              <w:t xml:space="preserve">преглед обрачунатих </w:t>
            </w:r>
            <w:r w:rsidRPr="00826CFA">
              <w:rPr>
                <w:sz w:val="20"/>
                <w:szCs w:val="20"/>
                <w:lang w:val="sr-Cyrl-CS"/>
              </w:rPr>
              <w:t xml:space="preserve">цена за услуге </w:t>
            </w:r>
            <w:r w:rsidRPr="00826CFA">
              <w:rPr>
                <w:sz w:val="20"/>
                <w:szCs w:val="20"/>
                <w:lang w:val="sr-Latn-CS"/>
              </w:rPr>
              <w:t>ревизије</w:t>
            </w:r>
            <w:r w:rsidRPr="00826CFA">
              <w:rPr>
                <w:sz w:val="20"/>
                <w:szCs w:val="20"/>
                <w:lang w:val="sr-Cyrl-CS"/>
              </w:rPr>
              <w:t>;</w:t>
            </w:r>
            <w:r w:rsidRPr="00826CFA">
              <w:rPr>
                <w:sz w:val="20"/>
                <w:szCs w:val="20"/>
                <w:lang w:val="sr-Latn-CS"/>
              </w:rPr>
              <w:t xml:space="preserve"> </w:t>
            </w:r>
          </w:p>
          <w:p w:rsidR="00826CFA" w:rsidRPr="00826CFA" w:rsidRDefault="00826CFA" w:rsidP="00826CFA">
            <w:pPr>
              <w:ind w:firstLine="720"/>
              <w:jc w:val="both"/>
              <w:rPr>
                <w:sz w:val="20"/>
                <w:szCs w:val="20"/>
                <w:lang w:val="sr-Cyrl-CS"/>
              </w:rPr>
            </w:pPr>
            <w:r w:rsidRPr="00826CFA">
              <w:rPr>
                <w:sz w:val="20"/>
                <w:szCs w:val="20"/>
                <w:lang w:val="sr-Cyrl-CS"/>
              </w:rPr>
              <w:t xml:space="preserve">6) </w:t>
            </w:r>
            <w:r w:rsidRPr="00826CFA">
              <w:rPr>
                <w:sz w:val="20"/>
                <w:szCs w:val="20"/>
                <w:lang w:val="sr-Latn-CS"/>
              </w:rPr>
              <w:t>непосред</w:t>
            </w:r>
            <w:r w:rsidRPr="00826CFA">
              <w:rPr>
                <w:sz w:val="20"/>
                <w:szCs w:val="20"/>
                <w:lang w:val="sr-Cyrl-CS"/>
              </w:rPr>
              <w:t xml:space="preserve">ну проверу квалитета рада лиценцираног </w:t>
            </w:r>
            <w:r w:rsidRPr="00826CFA">
              <w:rPr>
                <w:sz w:val="20"/>
                <w:szCs w:val="20"/>
                <w:lang w:val="sr-Latn-CS"/>
              </w:rPr>
              <w:t>овлашћен</w:t>
            </w:r>
            <w:r w:rsidRPr="00826CFA">
              <w:rPr>
                <w:sz w:val="20"/>
                <w:szCs w:val="20"/>
                <w:lang w:val="sr-Cyrl-CS"/>
              </w:rPr>
              <w:t>ог</w:t>
            </w:r>
            <w:r w:rsidRPr="00826CFA">
              <w:rPr>
                <w:sz w:val="20"/>
                <w:szCs w:val="20"/>
                <w:lang w:val="sr-Latn-CS"/>
              </w:rPr>
              <w:t xml:space="preserve"> ревизор</w:t>
            </w:r>
            <w:r w:rsidRPr="00826CFA">
              <w:rPr>
                <w:sz w:val="20"/>
                <w:szCs w:val="20"/>
                <w:lang w:val="sr-Cyrl-CS"/>
              </w:rPr>
              <w:t>а</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П</w:t>
            </w:r>
            <w:r w:rsidRPr="00826CFA">
              <w:rPr>
                <w:sz w:val="20"/>
                <w:szCs w:val="20"/>
                <w:lang w:val="sr-Latn-CS"/>
              </w:rPr>
              <w:t>реглед</w:t>
            </w:r>
            <w:r w:rsidRPr="00826CFA">
              <w:rPr>
                <w:sz w:val="20"/>
                <w:szCs w:val="20"/>
                <w:lang w:val="sr-Cyrl-CS"/>
              </w:rPr>
              <w:t>ом</w:t>
            </w:r>
            <w:r w:rsidRPr="00826CFA">
              <w:rPr>
                <w:sz w:val="20"/>
                <w:szCs w:val="20"/>
                <w:lang w:val="sr-Latn-CS"/>
              </w:rPr>
              <w:t xml:space="preserve"> </w:t>
            </w:r>
            <w:r w:rsidRPr="00826CFA">
              <w:rPr>
                <w:sz w:val="20"/>
                <w:szCs w:val="20"/>
                <w:lang w:val="sr-Cyrl-CS"/>
              </w:rPr>
              <w:t xml:space="preserve">интерног </w:t>
            </w:r>
            <w:r w:rsidRPr="00826CFA">
              <w:rPr>
                <w:sz w:val="20"/>
                <w:szCs w:val="20"/>
                <w:lang w:val="sr-Latn-CS"/>
              </w:rPr>
              <w:t xml:space="preserve">система </w:t>
            </w:r>
            <w:r w:rsidRPr="00826CFA">
              <w:rPr>
                <w:sz w:val="20"/>
                <w:szCs w:val="20"/>
                <w:lang w:val="sr-Cyrl-CS"/>
              </w:rPr>
              <w:t xml:space="preserve">контроле </w:t>
            </w:r>
            <w:r w:rsidRPr="00826CFA">
              <w:rPr>
                <w:sz w:val="20"/>
                <w:szCs w:val="20"/>
                <w:lang w:val="sr-Latn-CS"/>
              </w:rPr>
              <w:t>квалитет</w:t>
            </w:r>
            <w:r w:rsidRPr="00826CFA">
              <w:rPr>
                <w:sz w:val="20"/>
                <w:szCs w:val="20"/>
                <w:lang w:val="sr-Cyrl-CS"/>
              </w:rPr>
              <w:t xml:space="preserve">а из става 2. тачка 1) овог члана </w:t>
            </w:r>
            <w:r w:rsidRPr="00826CFA">
              <w:rPr>
                <w:sz w:val="20"/>
                <w:szCs w:val="20"/>
                <w:lang w:val="sr-Latn-CS"/>
              </w:rPr>
              <w:t>утврђ</w:t>
            </w:r>
            <w:r w:rsidRPr="00826CFA">
              <w:rPr>
                <w:sz w:val="20"/>
                <w:szCs w:val="20"/>
                <w:lang w:val="sr-Cyrl-CS"/>
              </w:rPr>
              <w:t xml:space="preserve">ује се </w:t>
            </w:r>
            <w:r w:rsidRPr="00826CFA">
              <w:rPr>
                <w:sz w:val="20"/>
                <w:szCs w:val="20"/>
                <w:lang w:val="sr-Latn-CS"/>
              </w:rPr>
              <w:t xml:space="preserve">да ли друштво </w:t>
            </w:r>
            <w:r w:rsidRPr="00826CFA">
              <w:rPr>
                <w:sz w:val="20"/>
                <w:szCs w:val="20"/>
                <w:lang w:val="sr-Cyrl-CS"/>
              </w:rPr>
              <w:t xml:space="preserve">за ревизију и самостални ревизор </w:t>
            </w:r>
            <w:r w:rsidRPr="00826CFA">
              <w:rPr>
                <w:sz w:val="20"/>
                <w:szCs w:val="20"/>
                <w:lang w:val="sr-Latn-CS"/>
              </w:rPr>
              <w:lastRenderedPageBreak/>
              <w:t xml:space="preserve">има успостављене одговарајуће смернице и поступке за: </w:t>
            </w:r>
          </w:p>
          <w:p w:rsidR="00826CFA" w:rsidRPr="00826CFA" w:rsidRDefault="00826CFA" w:rsidP="00826CFA">
            <w:pPr>
              <w:ind w:firstLine="720"/>
              <w:jc w:val="both"/>
              <w:rPr>
                <w:sz w:val="20"/>
                <w:szCs w:val="20"/>
                <w:lang w:val="sr-Latn-CS"/>
              </w:rPr>
            </w:pPr>
            <w:r w:rsidRPr="00826CFA">
              <w:rPr>
                <w:sz w:val="20"/>
                <w:szCs w:val="20"/>
                <w:lang w:val="sr-Cyrl-CS"/>
              </w:rPr>
              <w:t xml:space="preserve">1) </w:t>
            </w:r>
            <w:r w:rsidRPr="00826CFA">
              <w:rPr>
                <w:sz w:val="20"/>
                <w:szCs w:val="20"/>
                <w:lang w:val="sr-Latn-CS"/>
              </w:rPr>
              <w:t>преузимање одговорности повезане с</w:t>
            </w:r>
            <w:r w:rsidRPr="00826CFA">
              <w:rPr>
                <w:sz w:val="20"/>
                <w:szCs w:val="20"/>
                <w:lang w:val="sr-Cyrl-CS"/>
              </w:rPr>
              <w:t>а</w:t>
            </w:r>
            <w:r w:rsidRPr="00826CFA">
              <w:rPr>
                <w:sz w:val="20"/>
                <w:szCs w:val="20"/>
                <w:lang w:val="sr-Latn-CS"/>
              </w:rPr>
              <w:t xml:space="preserve"> квалитетом обављеног рада; </w:t>
            </w:r>
          </w:p>
          <w:p w:rsidR="00826CFA" w:rsidRPr="00826CFA" w:rsidRDefault="00826CFA" w:rsidP="00826CFA">
            <w:pPr>
              <w:ind w:firstLine="720"/>
              <w:jc w:val="both"/>
              <w:rPr>
                <w:sz w:val="20"/>
                <w:szCs w:val="20"/>
                <w:lang w:val="sr-Latn-CS"/>
              </w:rPr>
            </w:pPr>
            <w:r w:rsidRPr="00826CFA">
              <w:rPr>
                <w:sz w:val="20"/>
                <w:szCs w:val="20"/>
                <w:lang w:val="sr-Cyrl-CS"/>
              </w:rPr>
              <w:t xml:space="preserve">2) </w:t>
            </w:r>
            <w:r w:rsidRPr="00826CFA">
              <w:rPr>
                <w:sz w:val="20"/>
                <w:szCs w:val="20"/>
                <w:lang w:val="sr-Latn-CS"/>
              </w:rPr>
              <w:t xml:space="preserve">поштовање етичких захтева; </w:t>
            </w:r>
          </w:p>
          <w:p w:rsidR="00826CFA" w:rsidRPr="00826CFA" w:rsidRDefault="00826CFA" w:rsidP="00826CFA">
            <w:pPr>
              <w:ind w:firstLine="720"/>
              <w:jc w:val="both"/>
              <w:rPr>
                <w:sz w:val="20"/>
                <w:szCs w:val="20"/>
                <w:lang w:val="sr-Latn-CS"/>
              </w:rPr>
            </w:pPr>
            <w:r w:rsidRPr="00826CFA">
              <w:rPr>
                <w:sz w:val="20"/>
                <w:szCs w:val="20"/>
                <w:lang w:val="sr-Cyrl-CS"/>
              </w:rPr>
              <w:t xml:space="preserve">3) </w:t>
            </w:r>
            <w:r w:rsidRPr="00826CFA">
              <w:rPr>
                <w:sz w:val="20"/>
                <w:szCs w:val="20"/>
                <w:lang w:val="sr-Latn-CS"/>
              </w:rPr>
              <w:t>успостављање и одржавање односа са</w:t>
            </w:r>
            <w:r w:rsidRPr="00826CFA">
              <w:rPr>
                <w:sz w:val="20"/>
                <w:szCs w:val="20"/>
                <w:lang w:val="sr-Cyrl-CS"/>
              </w:rPr>
              <w:t xml:space="preserve"> </w:t>
            </w:r>
            <w:r w:rsidRPr="00826CFA">
              <w:rPr>
                <w:sz w:val="20"/>
                <w:szCs w:val="20"/>
                <w:lang w:val="sr-Cyrl-RS"/>
              </w:rPr>
              <w:t>обвезницима</w:t>
            </w:r>
            <w:r w:rsidRPr="00826CFA">
              <w:rPr>
                <w:sz w:val="20"/>
                <w:szCs w:val="20"/>
                <w:lang w:val="sr-Cyrl-CS"/>
              </w:rPr>
              <w:t xml:space="preserve"> ревизије финансијских извештаја, </w:t>
            </w:r>
            <w:r w:rsidRPr="00826CFA">
              <w:rPr>
                <w:sz w:val="20"/>
                <w:szCs w:val="20"/>
                <w:lang w:val="sr-Latn-CS"/>
              </w:rPr>
              <w:t xml:space="preserve">као и </w:t>
            </w:r>
            <w:r w:rsidRPr="0014745E">
              <w:rPr>
                <w:sz w:val="20"/>
                <w:szCs w:val="20"/>
                <w:lang w:val="sr-Cyrl-RS"/>
              </w:rPr>
              <w:t>са корисницима других услуга</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4) </w:t>
            </w:r>
            <w:r w:rsidRPr="00826CFA">
              <w:rPr>
                <w:sz w:val="20"/>
                <w:szCs w:val="20"/>
                <w:lang w:val="sr-Latn-CS"/>
              </w:rPr>
              <w:t xml:space="preserve">формирање ревизорских </w:t>
            </w:r>
            <w:r w:rsidRPr="00826CFA">
              <w:rPr>
                <w:sz w:val="20"/>
                <w:szCs w:val="20"/>
                <w:lang w:val="sr-Cyrl-CS"/>
              </w:rPr>
              <w:t>тимова</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5) обављање ревизије</w:t>
            </w:r>
            <w:r w:rsidRPr="00826CFA">
              <w:rPr>
                <w:sz w:val="20"/>
                <w:szCs w:val="20"/>
                <w:lang w:val="sr-Latn-CS"/>
              </w:rPr>
              <w:t xml:space="preserve"> у складу са </w:t>
            </w:r>
            <w:r w:rsidRPr="0014745E">
              <w:rPr>
                <w:sz w:val="20"/>
                <w:szCs w:val="20"/>
                <w:lang w:val="sr-Cyrl-RS"/>
              </w:rPr>
              <w:t xml:space="preserve">законом и </w:t>
            </w:r>
            <w:r w:rsidRPr="00826CFA">
              <w:rPr>
                <w:sz w:val="20"/>
                <w:szCs w:val="20"/>
                <w:lang w:val="sr-Cyrl-CS"/>
              </w:rPr>
              <w:t>МСР</w:t>
            </w:r>
            <w:r w:rsidRPr="00826CFA">
              <w:rPr>
                <w:sz w:val="20"/>
                <w:szCs w:val="20"/>
                <w:lang w:val="sr-Latn-CS"/>
              </w:rPr>
              <w:t xml:space="preserve">; </w:t>
            </w:r>
          </w:p>
          <w:p w:rsidR="00826CFA" w:rsidRPr="00826CFA" w:rsidRDefault="00826CFA" w:rsidP="00826CFA">
            <w:pPr>
              <w:ind w:firstLine="720"/>
              <w:jc w:val="both"/>
              <w:rPr>
                <w:sz w:val="20"/>
                <w:szCs w:val="20"/>
                <w:lang w:val="sr-Latn-CS"/>
              </w:rPr>
            </w:pPr>
            <w:r w:rsidRPr="00826CFA">
              <w:rPr>
                <w:sz w:val="20"/>
                <w:szCs w:val="20"/>
                <w:lang w:val="sr-Cyrl-CS"/>
              </w:rPr>
              <w:t xml:space="preserve">6) </w:t>
            </w:r>
            <w:r w:rsidRPr="00826CFA">
              <w:rPr>
                <w:sz w:val="20"/>
                <w:szCs w:val="20"/>
                <w:lang w:val="sr-Latn-CS"/>
              </w:rPr>
              <w:t xml:space="preserve">обезбеђивање да смернице и поступци повезани са </w:t>
            </w:r>
            <w:r w:rsidRPr="00826CFA">
              <w:rPr>
                <w:sz w:val="20"/>
                <w:szCs w:val="20"/>
                <w:lang w:val="sr-Cyrl-CS"/>
              </w:rPr>
              <w:t xml:space="preserve">интерним процедурама за контролу квалитета </w:t>
            </w:r>
            <w:r w:rsidRPr="00826CFA">
              <w:rPr>
                <w:sz w:val="20"/>
                <w:szCs w:val="20"/>
                <w:lang w:val="sr-Latn-CS"/>
              </w:rPr>
              <w:t xml:space="preserve">функционишу успешно и да се поштују у пракси. </w:t>
            </w:r>
          </w:p>
          <w:p w:rsidR="00826CFA" w:rsidRPr="00826CFA" w:rsidRDefault="00826CFA" w:rsidP="00826CFA">
            <w:pPr>
              <w:ind w:firstLine="720"/>
              <w:jc w:val="both"/>
              <w:rPr>
                <w:sz w:val="20"/>
                <w:szCs w:val="20"/>
                <w:lang w:val="sr-Cyrl-CS"/>
              </w:rPr>
            </w:pPr>
            <w:r w:rsidRPr="00826CFA">
              <w:rPr>
                <w:sz w:val="20"/>
                <w:szCs w:val="20"/>
                <w:lang w:val="sr-Cyrl-CS"/>
              </w:rPr>
              <w:t>Н</w:t>
            </w:r>
            <w:r w:rsidRPr="00826CFA">
              <w:rPr>
                <w:sz w:val="20"/>
                <w:szCs w:val="20"/>
                <w:lang w:val="sr-Latn-CS"/>
              </w:rPr>
              <w:t>епосред</w:t>
            </w:r>
            <w:r w:rsidRPr="00826CFA">
              <w:rPr>
                <w:sz w:val="20"/>
                <w:szCs w:val="20"/>
                <w:lang w:val="sr-Cyrl-CS"/>
              </w:rPr>
              <w:t xml:space="preserve">на провера квалитета рада лиценцираног </w:t>
            </w:r>
            <w:r w:rsidRPr="00826CFA">
              <w:rPr>
                <w:sz w:val="20"/>
                <w:szCs w:val="20"/>
                <w:lang w:val="sr-Latn-CS"/>
              </w:rPr>
              <w:t>овлашћен</w:t>
            </w:r>
            <w:r w:rsidRPr="00826CFA">
              <w:rPr>
                <w:sz w:val="20"/>
                <w:szCs w:val="20"/>
                <w:lang w:val="sr-Cyrl-CS"/>
              </w:rPr>
              <w:t>ог</w:t>
            </w:r>
            <w:r w:rsidRPr="00826CFA">
              <w:rPr>
                <w:sz w:val="20"/>
                <w:szCs w:val="20"/>
                <w:lang w:val="sr-Latn-CS"/>
              </w:rPr>
              <w:t xml:space="preserve"> ревизор</w:t>
            </w:r>
            <w:r w:rsidRPr="00826CFA">
              <w:rPr>
                <w:sz w:val="20"/>
                <w:szCs w:val="20"/>
                <w:lang w:val="sr-Cyrl-CS"/>
              </w:rPr>
              <w:t xml:space="preserve">а из става 2. тачка 6) овог члана </w:t>
            </w:r>
            <w:r w:rsidRPr="00826CFA">
              <w:rPr>
                <w:sz w:val="20"/>
                <w:szCs w:val="20"/>
                <w:lang w:val="sr-Latn-CS"/>
              </w:rPr>
              <w:t xml:space="preserve">обавља </w:t>
            </w:r>
            <w:r w:rsidRPr="00826CFA">
              <w:rPr>
                <w:sz w:val="20"/>
                <w:szCs w:val="20"/>
                <w:lang w:val="sr-Cyrl-CS"/>
              </w:rPr>
              <w:t xml:space="preserve">се </w:t>
            </w:r>
            <w:r w:rsidRPr="00826CFA">
              <w:rPr>
                <w:sz w:val="20"/>
                <w:szCs w:val="20"/>
                <w:lang w:val="sr-Latn-CS"/>
              </w:rPr>
              <w:t>тако што се преглед</w:t>
            </w:r>
            <w:r w:rsidRPr="00826CFA">
              <w:rPr>
                <w:sz w:val="20"/>
                <w:szCs w:val="20"/>
                <w:lang w:val="sr-Cyrl-CS"/>
              </w:rPr>
              <w:t>а</w:t>
            </w:r>
            <w:r w:rsidRPr="00826CFA">
              <w:rPr>
                <w:sz w:val="20"/>
                <w:szCs w:val="20"/>
                <w:lang w:val="sr-Latn-CS"/>
              </w:rPr>
              <w:t xml:space="preserve"> целокупн</w:t>
            </w:r>
            <w:r w:rsidRPr="00826CFA">
              <w:rPr>
                <w:sz w:val="20"/>
                <w:szCs w:val="20"/>
                <w:lang w:val="sr-Cyrl-CS"/>
              </w:rPr>
              <w:t>а радна</w:t>
            </w:r>
            <w:r w:rsidRPr="00826CFA">
              <w:rPr>
                <w:sz w:val="20"/>
                <w:szCs w:val="20"/>
                <w:lang w:val="sr-Latn-CS"/>
              </w:rPr>
              <w:t xml:space="preserve"> документациј</w:t>
            </w:r>
            <w:r w:rsidRPr="00826CFA">
              <w:rPr>
                <w:sz w:val="20"/>
                <w:szCs w:val="20"/>
                <w:lang w:val="sr-Cyrl-CS"/>
              </w:rPr>
              <w:t>а</w:t>
            </w:r>
            <w:r w:rsidRPr="00826CFA">
              <w:rPr>
                <w:sz w:val="20"/>
                <w:szCs w:val="20"/>
                <w:lang w:val="sr-Latn-CS"/>
              </w:rPr>
              <w:t xml:space="preserve"> о </w:t>
            </w:r>
            <w:r w:rsidRPr="00826CFA">
              <w:rPr>
                <w:sz w:val="20"/>
                <w:szCs w:val="20"/>
                <w:lang w:val="sr-Cyrl-CS"/>
              </w:rPr>
              <w:t xml:space="preserve">обављеној </w:t>
            </w:r>
            <w:r w:rsidRPr="00826CFA">
              <w:rPr>
                <w:sz w:val="20"/>
                <w:szCs w:val="20"/>
                <w:lang w:val="sr-Latn-CS"/>
              </w:rPr>
              <w:t xml:space="preserve">ревизији </w:t>
            </w:r>
            <w:r w:rsidRPr="00826CFA">
              <w:rPr>
                <w:sz w:val="20"/>
                <w:szCs w:val="20"/>
                <w:lang w:val="sr-Cyrl-CS"/>
              </w:rPr>
              <w:t>код</w:t>
            </w:r>
            <w:r w:rsidRPr="00826CFA">
              <w:rPr>
                <w:sz w:val="20"/>
                <w:szCs w:val="20"/>
                <w:lang w:val="sr-Latn-CS"/>
              </w:rPr>
              <w:t xml:space="preserve"> најмање једног </w:t>
            </w:r>
            <w:r w:rsidRPr="00826CFA">
              <w:rPr>
                <w:sz w:val="20"/>
                <w:szCs w:val="20"/>
                <w:lang w:val="sr-Cyrl-CS"/>
              </w:rPr>
              <w:t>обвезника ревизије.</w:t>
            </w:r>
          </w:p>
          <w:p w:rsidR="00996E33" w:rsidRPr="00F84964" w:rsidRDefault="00826CFA" w:rsidP="00826CFA">
            <w:pPr>
              <w:autoSpaceDE w:val="0"/>
              <w:autoSpaceDN w:val="0"/>
              <w:adjustRightInd w:val="0"/>
              <w:ind w:firstLine="720"/>
              <w:jc w:val="both"/>
              <w:rPr>
                <w:rFonts w:eastAsia="TimesNewRoman"/>
                <w:sz w:val="20"/>
                <w:szCs w:val="20"/>
                <w:lang w:val="ru-RU"/>
              </w:rPr>
            </w:pPr>
            <w:r w:rsidRPr="00826CFA">
              <w:rPr>
                <w:rFonts w:eastAsia="TimesNewRoman"/>
                <w:sz w:val="20"/>
                <w:szCs w:val="20"/>
                <w:lang w:val="ru-RU"/>
              </w:rPr>
              <w:t>Лица која обављају контролу квалитета рада дужна су да обезбеде потребан број одабраних ревизорских докумената, односно узорака за тестирање, како би предметна провера била квалитетна и свеобухватна, примењујући МСР и захтеве везане за независност њиховог рада у складу са чланом 29. овог закона.</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29.1.7</w:t>
            </w:r>
          </w:p>
        </w:tc>
        <w:tc>
          <w:tcPr>
            <w:tcW w:w="1330" w:type="pct"/>
          </w:tcPr>
          <w:p w:rsidR="00996E33" w:rsidRPr="003516CC" w:rsidRDefault="00D576F4" w:rsidP="00996E33">
            <w:pPr>
              <w:jc w:val="both"/>
              <w:rPr>
                <w:sz w:val="20"/>
                <w:szCs w:val="20"/>
                <w:lang w:val="ru-RU"/>
              </w:rPr>
            </w:pPr>
            <w:r w:rsidRPr="003516CC">
              <w:rPr>
                <w:sz w:val="20"/>
                <w:szCs w:val="20"/>
                <w:lang w:val="ru-RU"/>
              </w:rPr>
              <w:t xml:space="preserve">          </w:t>
            </w:r>
            <w:r w:rsidR="00996E33" w:rsidRPr="003516CC">
              <w:rPr>
                <w:sz w:val="20"/>
                <w:szCs w:val="20"/>
                <w:lang w:val="ru-RU"/>
              </w:rPr>
              <w:t xml:space="preserve">Контрола квалитета треба за резултат да има извештај који садржи главне закључке контроле квалитета </w:t>
            </w:r>
          </w:p>
          <w:p w:rsidR="00996E33" w:rsidRPr="003516CC" w:rsidRDefault="00996E33" w:rsidP="00996E33">
            <w:pPr>
              <w:rPr>
                <w:sz w:val="20"/>
                <w:szCs w:val="20"/>
                <w:lang w:val="sr-Cyrl-CS"/>
              </w:rPr>
            </w:pPr>
          </w:p>
        </w:tc>
        <w:tc>
          <w:tcPr>
            <w:tcW w:w="407" w:type="pct"/>
          </w:tcPr>
          <w:p w:rsidR="0066739B" w:rsidRPr="003516CC" w:rsidRDefault="0066739B" w:rsidP="00996E33">
            <w:pPr>
              <w:rPr>
                <w:sz w:val="20"/>
                <w:szCs w:val="20"/>
                <w:lang w:val="sr-Cyrl-RS"/>
              </w:rPr>
            </w:pPr>
            <w:r w:rsidRPr="003516CC">
              <w:rPr>
                <w:sz w:val="20"/>
                <w:szCs w:val="20"/>
                <w:lang w:val="sr-Cyrl-RS"/>
              </w:rPr>
              <w:t>80.1</w:t>
            </w:r>
          </w:p>
        </w:tc>
        <w:tc>
          <w:tcPr>
            <w:tcW w:w="1627" w:type="pct"/>
          </w:tcPr>
          <w:p w:rsidR="00987AAC" w:rsidRPr="00987AAC" w:rsidRDefault="00987AAC" w:rsidP="00987AAC">
            <w:pPr>
              <w:autoSpaceDE w:val="0"/>
              <w:autoSpaceDN w:val="0"/>
              <w:adjustRightInd w:val="0"/>
              <w:jc w:val="both"/>
              <w:rPr>
                <w:rFonts w:eastAsia="TimesNewRoman"/>
                <w:sz w:val="20"/>
                <w:szCs w:val="20"/>
              </w:rPr>
            </w:pPr>
            <w:r>
              <w:rPr>
                <w:rFonts w:eastAsia="TimesNewRoman"/>
                <w:sz w:val="20"/>
                <w:szCs w:val="20"/>
              </w:rPr>
              <w:t xml:space="preserve">             </w:t>
            </w:r>
            <w:r w:rsidRPr="00987AAC">
              <w:rPr>
                <w:rFonts w:eastAsia="TimesNewRoman"/>
                <w:sz w:val="20"/>
                <w:szCs w:val="20"/>
              </w:rPr>
              <w:t xml:space="preserve">О обављеној контроли квалитета рада саставља се записник који садржи значајне налазе и закључке. </w:t>
            </w:r>
          </w:p>
          <w:p w:rsidR="00996E33" w:rsidRPr="00987AAC" w:rsidRDefault="00987AAC" w:rsidP="00987AAC">
            <w:pPr>
              <w:autoSpaceDE w:val="0"/>
              <w:autoSpaceDN w:val="0"/>
              <w:adjustRightInd w:val="0"/>
              <w:jc w:val="both"/>
              <w:rPr>
                <w:rFonts w:eastAsia="TimesNewRoman"/>
                <w:sz w:val="20"/>
                <w:szCs w:val="20"/>
                <w:lang w:val="ru-RU"/>
              </w:rPr>
            </w:pPr>
            <w:r>
              <w:rPr>
                <w:rFonts w:eastAsia="TimesNewRoman"/>
                <w:sz w:val="20"/>
                <w:szCs w:val="20"/>
              </w:rPr>
              <w:t xml:space="preserve">            </w:t>
            </w:r>
          </w:p>
        </w:tc>
        <w:tc>
          <w:tcPr>
            <w:tcW w:w="661" w:type="pct"/>
          </w:tcPr>
          <w:p w:rsidR="00996E33" w:rsidRPr="00A60422" w:rsidRDefault="00996E33" w:rsidP="00996E33">
            <w:pPr>
              <w:rPr>
                <w:sz w:val="20"/>
                <w:szCs w:val="20"/>
                <w:lang w:val="sr-Cyrl-CS"/>
              </w:rPr>
            </w:pPr>
            <w:r w:rsidRPr="00A60422">
              <w:rPr>
                <w:sz w:val="20"/>
                <w:szCs w:val="20"/>
                <w:lang w:val="sr-Cyrl-CS"/>
              </w:rPr>
              <w:t xml:space="preserve">Потпуно усклађено </w:t>
            </w:r>
          </w:p>
          <w:p w:rsidR="00996E33" w:rsidRPr="00D942F0" w:rsidRDefault="00996E33" w:rsidP="00996E33">
            <w:pPr>
              <w:rPr>
                <w:b/>
                <w:sz w:val="20"/>
                <w:szCs w:val="20"/>
                <w:lang w:val="sr-Cyrl-CS"/>
              </w:rPr>
            </w:pPr>
          </w:p>
        </w:tc>
        <w:tc>
          <w:tcPr>
            <w:tcW w:w="681" w:type="pct"/>
          </w:tcPr>
          <w:p w:rsidR="00996E33" w:rsidRPr="007668B3" w:rsidRDefault="00996E33" w:rsidP="00996E33">
            <w:pPr>
              <w:rPr>
                <w:b/>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t>29.1.8</w:t>
            </w:r>
          </w:p>
        </w:tc>
        <w:tc>
          <w:tcPr>
            <w:tcW w:w="1330" w:type="pct"/>
          </w:tcPr>
          <w:p w:rsidR="00996E33" w:rsidRPr="007668B3" w:rsidRDefault="00B91D62" w:rsidP="00B91D62">
            <w:pPr>
              <w:jc w:val="both"/>
              <w:rPr>
                <w:sz w:val="20"/>
                <w:szCs w:val="20"/>
                <w:lang w:val="sr-Latn-CS"/>
              </w:rPr>
            </w:pPr>
            <w:r>
              <w:rPr>
                <w:sz w:val="20"/>
                <w:szCs w:val="20"/>
              </w:rPr>
              <w:t xml:space="preserve">             </w:t>
            </w:r>
            <w:r w:rsidR="00996E33" w:rsidRPr="007668B3">
              <w:rPr>
                <w:sz w:val="20"/>
                <w:szCs w:val="20"/>
              </w:rPr>
              <w:t xml:space="preserve">Провера контроле квалитета обавља се на основу анализе ризика и то, у случају овлашћених ревизора и друштава за ревизију који обављају </w:t>
            </w:r>
            <w:r w:rsidR="00996E33" w:rsidRPr="007668B3">
              <w:rPr>
                <w:sz w:val="20"/>
                <w:szCs w:val="20"/>
              </w:rPr>
              <w:lastRenderedPageBreak/>
              <w:t xml:space="preserve">законске ревизије како је дефинисано у члану 2. тачка 1. тачка а), најмање сваких шест </w:t>
            </w:r>
            <w:r w:rsidR="00996E33" w:rsidRPr="007668B3">
              <w:rPr>
                <w:sz w:val="20"/>
                <w:szCs w:val="20"/>
                <w:lang w:val="sr-Cyrl-CS"/>
              </w:rPr>
              <w:t xml:space="preserve"> година.</w:t>
            </w:r>
          </w:p>
        </w:tc>
        <w:tc>
          <w:tcPr>
            <w:tcW w:w="407" w:type="pct"/>
            <w:shd w:val="clear" w:color="auto" w:fill="auto"/>
          </w:tcPr>
          <w:p w:rsidR="00996E33" w:rsidRPr="000D6ACA" w:rsidRDefault="000D6ACA" w:rsidP="00996E33">
            <w:pPr>
              <w:rPr>
                <w:sz w:val="20"/>
                <w:szCs w:val="20"/>
              </w:rPr>
            </w:pPr>
            <w:r w:rsidRPr="000D6ACA">
              <w:rPr>
                <w:sz w:val="20"/>
                <w:szCs w:val="20"/>
              </w:rPr>
              <w:lastRenderedPageBreak/>
              <w:t>7</w:t>
            </w:r>
            <w:r w:rsidR="00B07D69">
              <w:rPr>
                <w:sz w:val="20"/>
                <w:szCs w:val="20"/>
              </w:rPr>
              <w:t>7</w:t>
            </w:r>
            <w:r w:rsidRPr="000D6ACA">
              <w:rPr>
                <w:sz w:val="20"/>
                <w:szCs w:val="20"/>
              </w:rPr>
              <w:t>.</w:t>
            </w:r>
          </w:p>
        </w:tc>
        <w:tc>
          <w:tcPr>
            <w:tcW w:w="1627" w:type="pct"/>
            <w:shd w:val="clear" w:color="auto" w:fill="auto"/>
          </w:tcPr>
          <w:p w:rsidR="006E73BA" w:rsidRPr="006E73BA" w:rsidRDefault="00B91D62" w:rsidP="006E73BA">
            <w:pPr>
              <w:autoSpaceDE w:val="0"/>
              <w:autoSpaceDN w:val="0"/>
              <w:adjustRightInd w:val="0"/>
              <w:jc w:val="both"/>
              <w:rPr>
                <w:rFonts w:eastAsia="TimesNewRoman"/>
                <w:color w:val="0070C0"/>
                <w:sz w:val="20"/>
                <w:szCs w:val="20"/>
                <w:lang w:val="ru-RU"/>
              </w:rPr>
            </w:pPr>
            <w:r w:rsidRPr="0066739B">
              <w:rPr>
                <w:rFonts w:eastAsia="TimesNewRoman"/>
                <w:sz w:val="20"/>
                <w:szCs w:val="20"/>
                <w:lang w:val="ru-RU"/>
              </w:rPr>
              <w:t xml:space="preserve">               </w:t>
            </w:r>
            <w:r w:rsidR="006E73BA" w:rsidRPr="006E73BA">
              <w:rPr>
                <w:rFonts w:eastAsia="TimesNewRoman"/>
                <w:sz w:val="20"/>
                <w:szCs w:val="20"/>
                <w:lang w:val="ru-RU"/>
              </w:rPr>
              <w:t xml:space="preserve">Редовна контрола квалитета рада друштава за ревизију обавља се у складу са годишњим планом провере квалитета рада друштава за ревизију, самосталних ревизора и </w:t>
            </w:r>
            <w:r w:rsidR="006E73BA" w:rsidRPr="006E73BA">
              <w:rPr>
                <w:rFonts w:eastAsia="TimesNewRoman"/>
                <w:sz w:val="20"/>
                <w:szCs w:val="20"/>
                <w:lang w:val="ru-RU"/>
              </w:rPr>
              <w:lastRenderedPageBreak/>
              <w:t>лиценцираних овлашћених ревизора који доноси Комисија.</w:t>
            </w:r>
          </w:p>
          <w:p w:rsidR="006E73BA" w:rsidRPr="0014745E" w:rsidRDefault="006E73BA" w:rsidP="0014745E">
            <w:pPr>
              <w:autoSpaceDE w:val="0"/>
              <w:autoSpaceDN w:val="0"/>
              <w:adjustRightInd w:val="0"/>
              <w:jc w:val="both"/>
              <w:rPr>
                <w:rFonts w:eastAsia="TimesNewRoman"/>
                <w:sz w:val="20"/>
                <w:szCs w:val="20"/>
                <w:lang w:val="ru-RU"/>
              </w:rPr>
            </w:pPr>
            <w:r w:rsidRPr="006E73BA">
              <w:rPr>
                <w:rFonts w:eastAsia="TimesNewRoman"/>
                <w:sz w:val="20"/>
                <w:szCs w:val="20"/>
                <w:lang w:val="sr-Latn-RS"/>
              </w:rPr>
              <w:tab/>
            </w:r>
            <w:r w:rsidRPr="006E73BA">
              <w:rPr>
                <w:rFonts w:eastAsia="TimesNewRoman"/>
                <w:sz w:val="20"/>
                <w:szCs w:val="20"/>
                <w:lang w:val="ru-RU"/>
              </w:rPr>
              <w:t xml:space="preserve">На основу анализе ризика Комисија обавља редовну контролу квалитета рада </w:t>
            </w:r>
            <w:r w:rsidRPr="006E73BA">
              <w:rPr>
                <w:rFonts w:eastAsia="TimesNewRoman"/>
                <w:sz w:val="20"/>
                <w:szCs w:val="20"/>
              </w:rPr>
              <w:t>друштава за ревизију и самосталних ревизора ревизора</w:t>
            </w:r>
            <w:r w:rsidRPr="006E73BA">
              <w:rPr>
                <w:rFonts w:eastAsia="TimesNewRoman"/>
                <w:sz w:val="20"/>
                <w:szCs w:val="20"/>
                <w:lang w:val="ru-RU"/>
              </w:rPr>
              <w:t xml:space="preserve"> најмање једном у шест година, а код друштва за ревизију које обавља ревизију друштава од јавног интереса најмање</w:t>
            </w:r>
            <w:r w:rsidR="0014745E">
              <w:rPr>
                <w:rFonts w:eastAsia="TimesNewRoman"/>
                <w:sz w:val="20"/>
                <w:szCs w:val="20"/>
              </w:rPr>
              <w:t xml:space="preserve"> </w:t>
            </w:r>
            <w:r w:rsidRPr="006E73BA">
              <w:rPr>
                <w:rFonts w:eastAsia="TimesNewRoman"/>
                <w:sz w:val="20"/>
                <w:szCs w:val="20"/>
                <w:lang w:val="ru-RU"/>
              </w:rPr>
              <w:t xml:space="preserve">једном у три године </w:t>
            </w:r>
          </w:p>
          <w:p w:rsidR="006E73BA" w:rsidRPr="006E73BA" w:rsidRDefault="006E73BA" w:rsidP="006E73BA">
            <w:pPr>
              <w:autoSpaceDE w:val="0"/>
              <w:autoSpaceDN w:val="0"/>
              <w:adjustRightInd w:val="0"/>
              <w:jc w:val="both"/>
              <w:rPr>
                <w:rFonts w:eastAsia="TimesNewRoman"/>
                <w:sz w:val="20"/>
                <w:szCs w:val="20"/>
                <w:lang w:val="ru-RU"/>
              </w:rPr>
            </w:pPr>
            <w:r w:rsidRPr="006E73BA">
              <w:rPr>
                <w:rFonts w:eastAsia="TimesNewRoman"/>
                <w:sz w:val="20"/>
                <w:szCs w:val="20"/>
                <w:lang w:val="sr-Latn-RS"/>
              </w:rPr>
              <w:tab/>
            </w:r>
            <w:r w:rsidRPr="006E73BA">
              <w:rPr>
                <w:rFonts w:eastAsia="TimesNewRoman"/>
                <w:sz w:val="20"/>
                <w:szCs w:val="20"/>
                <w:lang w:val="ru-RU"/>
              </w:rPr>
              <w:t xml:space="preserve">Контрола квалитета, из става </w:t>
            </w:r>
            <w:r w:rsidRPr="006E73BA">
              <w:rPr>
                <w:rFonts w:eastAsia="TimesNewRoman"/>
                <w:sz w:val="20"/>
                <w:szCs w:val="20"/>
                <w:lang w:val="ru-RU" w:bidi="en-US"/>
              </w:rPr>
              <w:t>2</w:t>
            </w:r>
            <w:r w:rsidRPr="006E73BA">
              <w:rPr>
                <w:rFonts w:eastAsia="TimesNewRoman"/>
                <w:sz w:val="20"/>
                <w:szCs w:val="20"/>
                <w:lang w:val="ru-RU"/>
              </w:rPr>
              <w:t xml:space="preserve">. овог члана, може се обављати и чешће, нарочито у односу на друштва за ревизију, односно самосталне ревизоре којима су изрицане мере у поступку контроле, односно друштва за ревизију </w:t>
            </w:r>
            <w:r w:rsidRPr="0014745E">
              <w:rPr>
                <w:rFonts w:eastAsia="TimesNewRoman"/>
                <w:sz w:val="20"/>
                <w:szCs w:val="20"/>
                <w:lang w:val="ru-RU"/>
              </w:rPr>
              <w:t>код којих је процењен висок степен ризика на основу анализе ризика из става 2. овог члана.</w:t>
            </w:r>
          </w:p>
          <w:p w:rsidR="006E73BA" w:rsidRPr="006E73BA" w:rsidRDefault="006E73BA" w:rsidP="006E73BA">
            <w:pPr>
              <w:autoSpaceDE w:val="0"/>
              <w:autoSpaceDN w:val="0"/>
              <w:adjustRightInd w:val="0"/>
              <w:jc w:val="both"/>
              <w:rPr>
                <w:rFonts w:eastAsia="TimesNewRoman"/>
                <w:sz w:val="20"/>
                <w:szCs w:val="20"/>
              </w:rPr>
            </w:pPr>
            <w:r w:rsidRPr="006E73BA">
              <w:rPr>
                <w:rFonts w:eastAsia="TimesNewRoman"/>
                <w:sz w:val="20"/>
                <w:szCs w:val="20"/>
              </w:rPr>
              <w:tab/>
              <w:t>Комисија је дужна да о контроли квалитета рада</w:t>
            </w:r>
            <w:r w:rsidRPr="006E73BA">
              <w:rPr>
                <w:rFonts w:eastAsia="TimesNewRoman"/>
                <w:sz w:val="20"/>
                <w:szCs w:val="20"/>
                <w:lang w:val="ru-RU"/>
              </w:rPr>
              <w:t xml:space="preserve"> </w:t>
            </w:r>
            <w:r w:rsidRPr="006E73BA">
              <w:rPr>
                <w:rFonts w:eastAsia="TimesNewRoman"/>
                <w:sz w:val="20"/>
                <w:szCs w:val="20"/>
              </w:rPr>
              <w:t>друштава за ревизију и самосталних ревизора, писаним путем обавести друштво за ревизију и самосталног ревизора пре почетка контроле.</w:t>
            </w:r>
          </w:p>
          <w:p w:rsidR="006E73BA" w:rsidRPr="006E73BA" w:rsidRDefault="006E73BA" w:rsidP="006E73BA">
            <w:pPr>
              <w:autoSpaceDE w:val="0"/>
              <w:autoSpaceDN w:val="0"/>
              <w:adjustRightInd w:val="0"/>
              <w:jc w:val="both"/>
              <w:rPr>
                <w:rFonts w:eastAsia="TimesNewRoman"/>
                <w:sz w:val="20"/>
                <w:szCs w:val="20"/>
                <w:lang w:val="ru-RU"/>
              </w:rPr>
            </w:pPr>
            <w:r w:rsidRPr="006E73BA">
              <w:rPr>
                <w:rFonts w:eastAsia="TimesNewRoman"/>
                <w:sz w:val="20"/>
                <w:szCs w:val="20"/>
                <w:lang w:val="sr-Latn-RS"/>
              </w:rPr>
              <w:tab/>
            </w:r>
            <w:r w:rsidRPr="006E73BA">
              <w:rPr>
                <w:rFonts w:eastAsia="TimesNewRoman"/>
                <w:sz w:val="20"/>
                <w:szCs w:val="20"/>
                <w:lang w:val="ru-RU"/>
              </w:rPr>
              <w:t>Ванредну контролу квалитета рада друштава за ревизију може да покрене Комисија по добијању обавештења од Народне банке Србије, Коморе, надлежних</w:t>
            </w:r>
            <w:r w:rsidRPr="006E73BA">
              <w:rPr>
                <w:rFonts w:eastAsia="TimesNewRoman"/>
                <w:color w:val="0070C0"/>
                <w:sz w:val="20"/>
                <w:szCs w:val="20"/>
                <w:lang w:val="ru-RU"/>
              </w:rPr>
              <w:t xml:space="preserve"> </w:t>
            </w:r>
            <w:r w:rsidRPr="006E73BA">
              <w:rPr>
                <w:rFonts w:eastAsia="TimesNewRoman"/>
                <w:sz w:val="20"/>
                <w:szCs w:val="20"/>
                <w:lang w:val="ru-RU"/>
              </w:rPr>
              <w:t>судова и других органа да постоји основана сумња да друштво за ревизију не обавља ревизију у складу са овим законом и МСР, односно ако установе пропусте и неправилности у ревизорским извештајима и раду друштава за ревизију.</w:t>
            </w:r>
          </w:p>
          <w:p w:rsidR="006E73BA" w:rsidRPr="006E73BA" w:rsidRDefault="006E73BA" w:rsidP="006E73BA">
            <w:pPr>
              <w:autoSpaceDE w:val="0"/>
              <w:autoSpaceDN w:val="0"/>
              <w:adjustRightInd w:val="0"/>
              <w:jc w:val="both"/>
              <w:rPr>
                <w:rFonts w:eastAsia="TimesNewRoman"/>
                <w:sz w:val="20"/>
                <w:szCs w:val="20"/>
              </w:rPr>
            </w:pPr>
            <w:r w:rsidRPr="006E73BA">
              <w:rPr>
                <w:rFonts w:eastAsia="TimesNewRoman"/>
                <w:sz w:val="20"/>
                <w:szCs w:val="20"/>
                <w:lang w:val="sr-Latn-RS"/>
              </w:rPr>
              <w:tab/>
            </w:r>
            <w:r w:rsidRPr="006E73BA">
              <w:rPr>
                <w:rFonts w:eastAsia="TimesNewRoman"/>
                <w:sz w:val="20"/>
                <w:szCs w:val="20"/>
                <w:lang w:val="ru-RU"/>
              </w:rPr>
              <w:t xml:space="preserve">Ванредну контролу из става </w:t>
            </w:r>
            <w:r w:rsidRPr="006E73BA">
              <w:rPr>
                <w:rFonts w:eastAsia="TimesNewRoman"/>
                <w:sz w:val="20"/>
                <w:szCs w:val="20"/>
              </w:rPr>
              <w:t>1</w:t>
            </w:r>
            <w:r w:rsidRPr="006E73BA">
              <w:rPr>
                <w:rFonts w:eastAsia="TimesNewRoman"/>
                <w:sz w:val="20"/>
                <w:szCs w:val="20"/>
                <w:lang w:val="ru-RU"/>
              </w:rPr>
              <w:t xml:space="preserve">. овог члана може да покрене и Комисија уколико у оквиру својих надлежности уређених законом, утврди да друштво за ревизију не обавља ревизију у складу са овим законом и МСР, као и на предлог </w:t>
            </w:r>
            <w:r w:rsidRPr="006E73BA">
              <w:rPr>
                <w:rFonts w:eastAsia="TimesNewRoman"/>
                <w:sz w:val="20"/>
                <w:szCs w:val="20"/>
              </w:rPr>
              <w:t>акционара и власника удела</w:t>
            </w:r>
            <w:r w:rsidRPr="006E73BA">
              <w:rPr>
                <w:rFonts w:eastAsia="TimesNewRoman"/>
                <w:sz w:val="20"/>
                <w:szCs w:val="20"/>
                <w:lang w:val="ru-RU"/>
              </w:rPr>
              <w:t>.</w:t>
            </w:r>
          </w:p>
          <w:p w:rsidR="00996E33" w:rsidRPr="0066739B" w:rsidRDefault="006E73BA" w:rsidP="0014745E">
            <w:pPr>
              <w:autoSpaceDE w:val="0"/>
              <w:autoSpaceDN w:val="0"/>
              <w:adjustRightInd w:val="0"/>
              <w:jc w:val="both"/>
              <w:rPr>
                <w:rFonts w:eastAsia="TimesNewRoman"/>
                <w:sz w:val="20"/>
                <w:szCs w:val="20"/>
                <w:lang w:val="ru-RU"/>
              </w:rPr>
            </w:pPr>
            <w:r w:rsidRPr="006E73BA">
              <w:rPr>
                <w:rFonts w:eastAsia="TimesNewRoman"/>
                <w:sz w:val="20"/>
                <w:szCs w:val="20"/>
                <w:lang w:val="ru-RU"/>
              </w:rPr>
              <w:lastRenderedPageBreak/>
              <w:tab/>
            </w:r>
            <w:r w:rsidRPr="006E73BA">
              <w:rPr>
                <w:rFonts w:eastAsia="TimesNewRoman"/>
                <w:sz w:val="20"/>
                <w:szCs w:val="20"/>
                <w:lang w:val="sr-Cyrl-RS"/>
              </w:rPr>
              <w:t xml:space="preserve">Комисија прописује процедуре за пријем и поступање по обавештењима о из ст. 5. и 6. овог члана, у складу са </w:t>
            </w:r>
            <w:r w:rsidR="00D6412B" w:rsidRPr="0014745E">
              <w:rPr>
                <w:rFonts w:eastAsia="TimesNewRoman"/>
                <w:sz w:val="20"/>
                <w:szCs w:val="20"/>
                <w:lang w:val="sr-Cyrl-RS"/>
              </w:rPr>
              <w:t xml:space="preserve">законом којим </w:t>
            </w:r>
            <w:r w:rsidRPr="006E73BA">
              <w:rPr>
                <w:rFonts w:eastAsia="TimesNewRoman"/>
                <w:sz w:val="20"/>
                <w:szCs w:val="20"/>
                <w:lang w:val="sr-Cyrl-RS"/>
              </w:rPr>
              <w:t>се уређује заштита података о личности.</w:t>
            </w:r>
          </w:p>
        </w:tc>
        <w:tc>
          <w:tcPr>
            <w:tcW w:w="661" w:type="pct"/>
          </w:tcPr>
          <w:p w:rsidR="00996E33" w:rsidRPr="00A60422" w:rsidRDefault="00996E33" w:rsidP="00996E33">
            <w:pPr>
              <w:rPr>
                <w:sz w:val="20"/>
                <w:szCs w:val="20"/>
                <w:lang w:val="sr-Cyrl-CS"/>
              </w:rPr>
            </w:pPr>
            <w:r w:rsidRPr="00A60422">
              <w:rPr>
                <w:sz w:val="20"/>
                <w:szCs w:val="20"/>
                <w:lang w:val="sr-Cyrl-CS"/>
              </w:rPr>
              <w:lastRenderedPageBreak/>
              <w:t xml:space="preserve">Потпуно усклађено </w:t>
            </w:r>
          </w:p>
          <w:p w:rsidR="00996E33" w:rsidRPr="008C7619" w:rsidRDefault="00996E33" w:rsidP="00996E33">
            <w:pPr>
              <w:rPr>
                <w:b/>
                <w:sz w:val="20"/>
                <w:szCs w:val="20"/>
                <w:lang w:val="sr-Cyrl-CS"/>
              </w:rPr>
            </w:pPr>
          </w:p>
        </w:tc>
        <w:tc>
          <w:tcPr>
            <w:tcW w:w="681" w:type="pct"/>
          </w:tcPr>
          <w:p w:rsidR="00996E33" w:rsidRPr="007668B3" w:rsidRDefault="00996E33" w:rsidP="00996E33">
            <w:pPr>
              <w:rPr>
                <w:b/>
                <w:sz w:val="20"/>
                <w:szCs w:val="20"/>
                <w:lang w:val="sr-Cyrl-CS"/>
              </w:rPr>
            </w:pPr>
          </w:p>
        </w:tc>
      </w:tr>
      <w:tr w:rsidR="00996E33" w:rsidRPr="007668B3" w:rsidTr="00871DC9">
        <w:tc>
          <w:tcPr>
            <w:tcW w:w="294" w:type="pct"/>
          </w:tcPr>
          <w:p w:rsidR="00996E33" w:rsidRPr="007668B3" w:rsidRDefault="00996E33" w:rsidP="00996E33">
            <w:pPr>
              <w:rPr>
                <w:sz w:val="20"/>
                <w:szCs w:val="20"/>
                <w:lang w:val="sr-Cyrl-CS"/>
              </w:rPr>
            </w:pPr>
            <w:r w:rsidRPr="007668B3">
              <w:rPr>
                <w:sz w:val="20"/>
                <w:szCs w:val="20"/>
                <w:lang w:val="sr-Cyrl-CS"/>
              </w:rPr>
              <w:lastRenderedPageBreak/>
              <w:t>29.1.9</w:t>
            </w:r>
          </w:p>
        </w:tc>
        <w:tc>
          <w:tcPr>
            <w:tcW w:w="1330" w:type="pct"/>
          </w:tcPr>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Општи резултати система контроле квалитета треба да се објављују једном годишње</w:t>
            </w:r>
          </w:p>
          <w:p w:rsidR="00996E33" w:rsidRPr="007668B3" w:rsidRDefault="00996E33" w:rsidP="00996E33">
            <w:pPr>
              <w:rPr>
                <w:sz w:val="20"/>
                <w:szCs w:val="20"/>
                <w:lang w:val="sr-Latn-CS"/>
              </w:rPr>
            </w:pPr>
          </w:p>
        </w:tc>
        <w:tc>
          <w:tcPr>
            <w:tcW w:w="407" w:type="pct"/>
          </w:tcPr>
          <w:p w:rsidR="00996E33" w:rsidRPr="00FE4BFB" w:rsidRDefault="00B07D69" w:rsidP="00913032">
            <w:pPr>
              <w:rPr>
                <w:sz w:val="20"/>
                <w:szCs w:val="20"/>
              </w:rPr>
            </w:pPr>
            <w:r w:rsidRPr="003516CC">
              <w:rPr>
                <w:sz w:val="20"/>
                <w:szCs w:val="20"/>
              </w:rPr>
              <w:t>8</w:t>
            </w:r>
            <w:r w:rsidR="00913032" w:rsidRPr="003516CC">
              <w:rPr>
                <w:sz w:val="20"/>
                <w:szCs w:val="20"/>
                <w:lang w:val="sr-Cyrl-RS"/>
              </w:rPr>
              <w:t>0</w:t>
            </w:r>
            <w:r w:rsidR="00FE4BFB" w:rsidRPr="003516CC">
              <w:rPr>
                <w:sz w:val="20"/>
                <w:szCs w:val="20"/>
              </w:rPr>
              <w:t>.</w:t>
            </w:r>
            <w:r w:rsidR="00913032" w:rsidRPr="003516CC">
              <w:rPr>
                <w:sz w:val="20"/>
                <w:szCs w:val="20"/>
                <w:lang w:val="sr-Cyrl-RS"/>
              </w:rPr>
              <w:t>3</w:t>
            </w:r>
            <w:r w:rsidR="00FE4BFB" w:rsidRPr="003516CC">
              <w:rPr>
                <w:sz w:val="20"/>
                <w:szCs w:val="20"/>
              </w:rPr>
              <w:t>.</w:t>
            </w:r>
          </w:p>
        </w:tc>
        <w:tc>
          <w:tcPr>
            <w:tcW w:w="1627" w:type="pct"/>
          </w:tcPr>
          <w:p w:rsidR="00996E33" w:rsidRPr="00FE4BFB" w:rsidRDefault="00FE4BFB" w:rsidP="00996E33">
            <w:pPr>
              <w:autoSpaceDE w:val="0"/>
              <w:autoSpaceDN w:val="0"/>
              <w:adjustRightInd w:val="0"/>
              <w:jc w:val="both"/>
              <w:rPr>
                <w:rFonts w:eastAsia="TimesNewRoman"/>
                <w:sz w:val="20"/>
                <w:szCs w:val="20"/>
                <w:lang w:val="ru-RU"/>
              </w:rPr>
            </w:pPr>
            <w:r>
              <w:rPr>
                <w:rFonts w:eastAsia="TimesNewRoman"/>
                <w:sz w:val="20"/>
                <w:szCs w:val="20"/>
              </w:rPr>
              <w:t xml:space="preserve">               </w:t>
            </w:r>
            <w:r w:rsidRPr="00FE4BFB">
              <w:rPr>
                <w:rFonts w:eastAsia="TimesNewRoman"/>
                <w:sz w:val="20"/>
                <w:szCs w:val="20"/>
              </w:rPr>
              <w:t>Једном годишње Комисија објављује укупне резултате провере квалитета рада друштава за ревизију и самосталних ревизора на својој интернет страници.</w:t>
            </w:r>
          </w:p>
        </w:tc>
        <w:tc>
          <w:tcPr>
            <w:tcW w:w="661" w:type="pct"/>
          </w:tcPr>
          <w:p w:rsidR="00996E33" w:rsidRPr="00A60422" w:rsidRDefault="00996E33" w:rsidP="00FE4BFB">
            <w:pPr>
              <w:rPr>
                <w:sz w:val="20"/>
                <w:szCs w:val="20"/>
                <w:lang w:val="sr-Cyrl-CS"/>
              </w:rPr>
            </w:pPr>
            <w:r w:rsidRPr="00A60422">
              <w:rPr>
                <w:sz w:val="20"/>
                <w:szCs w:val="20"/>
                <w:lang w:val="sr-Cyrl-CS"/>
              </w:rPr>
              <w:t xml:space="preserve">Потпуно усклађено   </w:t>
            </w:r>
          </w:p>
        </w:tc>
        <w:tc>
          <w:tcPr>
            <w:tcW w:w="681" w:type="pct"/>
          </w:tcPr>
          <w:p w:rsidR="00996E33" w:rsidRPr="007668B3" w:rsidRDefault="00996E33" w:rsidP="00996E33">
            <w:pPr>
              <w:rPr>
                <w:b/>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29.1.10</w:t>
            </w:r>
          </w:p>
        </w:tc>
        <w:tc>
          <w:tcPr>
            <w:tcW w:w="1330" w:type="pct"/>
          </w:tcPr>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Законски ревизор или ревизорско друштво треба да у разумном року испоштује препоруке контроле квалитета.</w:t>
            </w:r>
          </w:p>
          <w:p w:rsidR="00996E33" w:rsidRPr="007668B3" w:rsidRDefault="00996E33" w:rsidP="00996E33">
            <w:pPr>
              <w:jc w:val="both"/>
              <w:rPr>
                <w:sz w:val="20"/>
                <w:szCs w:val="20"/>
                <w:lang w:val="ru-RU"/>
              </w:rPr>
            </w:pPr>
          </w:p>
          <w:p w:rsidR="00996E33" w:rsidRPr="007668B3" w:rsidRDefault="00B91D62" w:rsidP="00996E33">
            <w:pPr>
              <w:jc w:val="both"/>
              <w:rPr>
                <w:sz w:val="20"/>
                <w:szCs w:val="20"/>
                <w:lang w:val="ru-RU"/>
              </w:rPr>
            </w:pPr>
            <w:r>
              <w:rPr>
                <w:sz w:val="20"/>
                <w:szCs w:val="20"/>
                <w:lang w:val="ru-RU"/>
              </w:rPr>
              <w:t xml:space="preserve">             </w:t>
            </w:r>
            <w:r w:rsidR="00996E33" w:rsidRPr="007668B3">
              <w:rPr>
                <w:sz w:val="20"/>
                <w:szCs w:val="20"/>
                <w:lang w:val="ru-RU"/>
              </w:rPr>
              <w:t>У случају непоштовања препорука поменутих у тачки (ј), против законског ревизора или ревизорског друштва, уколико то може да се примени, треба да буду покренуте дисциплинске мере или санкције у складу са чланом 30.</w:t>
            </w:r>
          </w:p>
          <w:p w:rsidR="00996E33" w:rsidRPr="007668B3" w:rsidRDefault="00996E33" w:rsidP="00996E33">
            <w:pPr>
              <w:rPr>
                <w:sz w:val="20"/>
                <w:szCs w:val="20"/>
                <w:lang w:val="ru-RU"/>
              </w:rPr>
            </w:pPr>
          </w:p>
        </w:tc>
        <w:tc>
          <w:tcPr>
            <w:tcW w:w="407" w:type="pct"/>
          </w:tcPr>
          <w:p w:rsidR="00996E33" w:rsidRDefault="00FE4BFB" w:rsidP="00996E33">
            <w:pPr>
              <w:rPr>
                <w:sz w:val="20"/>
                <w:szCs w:val="20"/>
              </w:rPr>
            </w:pPr>
            <w:r>
              <w:rPr>
                <w:sz w:val="20"/>
                <w:szCs w:val="20"/>
              </w:rPr>
              <w:t>8</w:t>
            </w:r>
            <w:r w:rsidR="00A420BF">
              <w:rPr>
                <w:sz w:val="20"/>
                <w:szCs w:val="20"/>
              </w:rPr>
              <w:t>1</w:t>
            </w:r>
            <w:r>
              <w:rPr>
                <w:sz w:val="20"/>
                <w:szCs w:val="20"/>
              </w:rPr>
              <w:t>.1.</w:t>
            </w: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3516CC" w:rsidRDefault="003516CC" w:rsidP="00996E33">
            <w:pPr>
              <w:rPr>
                <w:color w:val="0070C0"/>
                <w:sz w:val="20"/>
                <w:szCs w:val="20"/>
                <w:lang w:val="sr-Cyrl-RS"/>
              </w:rPr>
            </w:pPr>
          </w:p>
          <w:p w:rsidR="00B3225A" w:rsidRPr="003516CC" w:rsidRDefault="00B3225A" w:rsidP="00996E33">
            <w:pPr>
              <w:rPr>
                <w:sz w:val="20"/>
                <w:szCs w:val="20"/>
                <w:lang w:val="sr-Cyrl-RS"/>
              </w:rPr>
            </w:pPr>
            <w:r w:rsidRPr="003516CC">
              <w:rPr>
                <w:sz w:val="20"/>
                <w:szCs w:val="20"/>
                <w:lang w:val="sr-Cyrl-RS"/>
              </w:rPr>
              <w:lastRenderedPageBreak/>
              <w:t>86.</w:t>
            </w:r>
          </w:p>
          <w:p w:rsidR="00B3225A" w:rsidRPr="003516CC" w:rsidRDefault="00B3225A" w:rsidP="00996E33">
            <w:pPr>
              <w:rPr>
                <w:sz w:val="20"/>
                <w:szCs w:val="20"/>
                <w:lang w:val="sr-Cyrl-RS"/>
              </w:rPr>
            </w:pPr>
          </w:p>
          <w:p w:rsidR="00B3225A" w:rsidRPr="003516CC" w:rsidRDefault="00B3225A" w:rsidP="00996E33">
            <w:pPr>
              <w:rPr>
                <w:sz w:val="20"/>
                <w:szCs w:val="20"/>
                <w:lang w:val="sr-Cyrl-RS"/>
              </w:rPr>
            </w:pPr>
          </w:p>
          <w:p w:rsidR="00B3225A" w:rsidRPr="003516CC" w:rsidRDefault="00B3225A" w:rsidP="00996E33">
            <w:pPr>
              <w:rPr>
                <w:sz w:val="20"/>
                <w:szCs w:val="20"/>
                <w:lang w:val="sr-Cyrl-RS"/>
              </w:rPr>
            </w:pPr>
          </w:p>
          <w:p w:rsidR="00B3225A" w:rsidRPr="003516CC" w:rsidRDefault="00B3225A" w:rsidP="00996E33">
            <w:pPr>
              <w:rPr>
                <w:sz w:val="20"/>
                <w:szCs w:val="20"/>
                <w:lang w:val="sr-Cyrl-RS"/>
              </w:rPr>
            </w:pPr>
          </w:p>
          <w:p w:rsidR="00B3225A" w:rsidRPr="003516CC" w:rsidRDefault="00B3225A" w:rsidP="00996E33">
            <w:pPr>
              <w:rPr>
                <w:sz w:val="20"/>
                <w:szCs w:val="20"/>
                <w:lang w:val="sr-Cyrl-RS"/>
              </w:rPr>
            </w:pPr>
          </w:p>
          <w:p w:rsidR="00B3225A" w:rsidRPr="003516CC" w:rsidRDefault="00B3225A" w:rsidP="00996E33">
            <w:pPr>
              <w:rPr>
                <w:sz w:val="20"/>
                <w:szCs w:val="20"/>
                <w:lang w:val="sr-Cyrl-RS"/>
              </w:rPr>
            </w:pPr>
          </w:p>
          <w:p w:rsidR="00B3225A" w:rsidRPr="003516CC" w:rsidRDefault="00B3225A" w:rsidP="00996E33">
            <w:pPr>
              <w:rPr>
                <w:sz w:val="20"/>
                <w:szCs w:val="20"/>
                <w:lang w:val="sr-Cyrl-RS"/>
              </w:rPr>
            </w:pPr>
            <w:r w:rsidRPr="003516CC">
              <w:rPr>
                <w:sz w:val="20"/>
                <w:szCs w:val="20"/>
                <w:lang w:val="sr-Cyrl-RS"/>
              </w:rPr>
              <w:t>94.1.</w:t>
            </w:r>
          </w:p>
          <w:p w:rsidR="00B3225A" w:rsidRPr="003516CC"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B3225A" w:rsidRDefault="00B3225A"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036CE4" w:rsidRDefault="00036CE4" w:rsidP="00996E33">
            <w:pPr>
              <w:rPr>
                <w:sz w:val="20"/>
                <w:szCs w:val="20"/>
              </w:rPr>
            </w:pPr>
          </w:p>
          <w:p w:rsidR="00FE4BFB" w:rsidRPr="00FE4BFB" w:rsidRDefault="00FE4BFB" w:rsidP="00996E33">
            <w:pPr>
              <w:rPr>
                <w:sz w:val="20"/>
                <w:szCs w:val="20"/>
              </w:rPr>
            </w:pPr>
          </w:p>
        </w:tc>
        <w:tc>
          <w:tcPr>
            <w:tcW w:w="1627" w:type="pct"/>
          </w:tcPr>
          <w:p w:rsidR="00822F2E" w:rsidRPr="00822F2E" w:rsidRDefault="00EB07AD" w:rsidP="00822F2E">
            <w:pPr>
              <w:autoSpaceDE w:val="0"/>
              <w:autoSpaceDN w:val="0"/>
              <w:adjustRightInd w:val="0"/>
              <w:jc w:val="both"/>
              <w:outlineLvl w:val="0"/>
              <w:rPr>
                <w:rFonts w:eastAsia="TimesNewRoman"/>
                <w:sz w:val="20"/>
                <w:szCs w:val="20"/>
              </w:rPr>
            </w:pPr>
            <w:r w:rsidRPr="00B3225A">
              <w:rPr>
                <w:rFonts w:eastAsia="TimesNewRoman"/>
                <w:sz w:val="20"/>
                <w:szCs w:val="20"/>
              </w:rPr>
              <w:lastRenderedPageBreak/>
              <w:t xml:space="preserve">              </w:t>
            </w:r>
            <w:r w:rsidR="00822F2E" w:rsidRPr="00822F2E">
              <w:rPr>
                <w:rFonts w:eastAsia="TimesNewRoman"/>
                <w:sz w:val="20"/>
                <w:szCs w:val="20"/>
              </w:rPr>
              <w:t xml:space="preserve">Ако </w:t>
            </w:r>
            <w:r w:rsidR="004D146C">
              <w:rPr>
                <w:rFonts w:eastAsia="TimesNewRoman"/>
                <w:sz w:val="20"/>
                <w:szCs w:val="20"/>
                <w:lang w:val="sr-Cyrl-RS"/>
              </w:rPr>
              <w:t>се</w:t>
            </w:r>
            <w:r w:rsidR="00822F2E" w:rsidRPr="00822F2E">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w:t>
            </w:r>
            <w:r w:rsidR="00822F2E" w:rsidRPr="0014745E">
              <w:rPr>
                <w:rFonts w:eastAsia="TimesNewRoman"/>
                <w:sz w:val="20"/>
                <w:szCs w:val="20"/>
              </w:rPr>
              <w:t xml:space="preserve"> </w:t>
            </w:r>
            <w:r w:rsidR="004D146C">
              <w:rPr>
                <w:rFonts w:eastAsia="TimesNewRoman"/>
                <w:sz w:val="20"/>
                <w:szCs w:val="20"/>
                <w:lang w:val="sr-Cyrl-RS"/>
              </w:rPr>
              <w:t>могу се предузети</w:t>
            </w:r>
            <w:r w:rsidR="00822F2E" w:rsidRPr="00822F2E">
              <w:rPr>
                <w:rFonts w:eastAsia="TimesNewRoman"/>
                <w:sz w:val="20"/>
                <w:szCs w:val="20"/>
              </w:rPr>
              <w:t xml:space="preserve"> следеће мере:</w:t>
            </w:r>
          </w:p>
          <w:p w:rsidR="00822F2E" w:rsidRPr="00822F2E" w:rsidRDefault="00822F2E" w:rsidP="00822F2E">
            <w:pPr>
              <w:autoSpaceDE w:val="0"/>
              <w:autoSpaceDN w:val="0"/>
              <w:adjustRightInd w:val="0"/>
              <w:ind w:firstLine="720"/>
              <w:jc w:val="both"/>
              <w:outlineLvl w:val="0"/>
              <w:rPr>
                <w:rFonts w:eastAsia="TimesNewRoman"/>
                <w:sz w:val="20"/>
                <w:szCs w:val="20"/>
                <w:lang w:val="sr-Cyrl-RS"/>
              </w:rPr>
            </w:pPr>
            <w:r w:rsidRPr="00822F2E">
              <w:rPr>
                <w:rFonts w:eastAsia="TimesNewRoman"/>
                <w:sz w:val="20"/>
                <w:szCs w:val="20"/>
              </w:rPr>
              <w:t>1) наложи отклањање утврђених неправилности</w:t>
            </w:r>
            <w:r w:rsidRPr="00822F2E">
              <w:rPr>
                <w:rFonts w:eastAsia="TimesNewRoman"/>
                <w:sz w:val="20"/>
                <w:szCs w:val="20"/>
                <w:lang w:val="sr-Cyrl-RS"/>
              </w:rPr>
              <w:t>;</w:t>
            </w:r>
          </w:p>
          <w:p w:rsidR="00822F2E" w:rsidRPr="00822F2E" w:rsidRDefault="00822F2E" w:rsidP="00822F2E">
            <w:pPr>
              <w:autoSpaceDE w:val="0"/>
              <w:autoSpaceDN w:val="0"/>
              <w:adjustRightInd w:val="0"/>
              <w:ind w:left="720"/>
              <w:jc w:val="both"/>
              <w:outlineLvl w:val="0"/>
              <w:rPr>
                <w:rFonts w:eastAsia="TimesNewRoman"/>
                <w:sz w:val="20"/>
                <w:szCs w:val="20"/>
              </w:rPr>
            </w:pPr>
            <w:r w:rsidRPr="00822F2E">
              <w:rPr>
                <w:rFonts w:eastAsia="TimesNewRoman"/>
                <w:sz w:val="20"/>
                <w:szCs w:val="20"/>
              </w:rPr>
              <w:t xml:space="preserve">2) </w:t>
            </w:r>
            <w:r w:rsidRPr="00822F2E">
              <w:rPr>
                <w:rFonts w:eastAsia="TimesNewRoman"/>
                <w:sz w:val="20"/>
                <w:szCs w:val="20"/>
                <w:lang w:val="sr-Cyrl-RS"/>
              </w:rPr>
              <w:t>изрекне јавну опомену</w:t>
            </w:r>
            <w:r w:rsidRPr="00822F2E">
              <w:rPr>
                <w:rFonts w:eastAsia="TimesNewRoman"/>
                <w:sz w:val="20"/>
                <w:szCs w:val="20"/>
              </w:rPr>
              <w:t>;</w:t>
            </w:r>
          </w:p>
          <w:p w:rsidR="00822F2E" w:rsidRPr="00822F2E" w:rsidRDefault="00822F2E" w:rsidP="00822F2E">
            <w:pPr>
              <w:autoSpaceDE w:val="0"/>
              <w:autoSpaceDN w:val="0"/>
              <w:adjustRightInd w:val="0"/>
              <w:ind w:firstLine="720"/>
              <w:jc w:val="both"/>
              <w:outlineLvl w:val="0"/>
              <w:rPr>
                <w:rFonts w:eastAsia="TimesNewRoman"/>
                <w:sz w:val="20"/>
                <w:szCs w:val="20"/>
              </w:rPr>
            </w:pPr>
            <w:r w:rsidRPr="00822F2E">
              <w:rPr>
                <w:rFonts w:eastAsia="TimesNewRoman"/>
                <w:sz w:val="20"/>
                <w:szCs w:val="20"/>
              </w:rPr>
              <w:t>3) условно одузме дозволу за обављање ревизије;</w:t>
            </w:r>
          </w:p>
          <w:p w:rsidR="00822F2E" w:rsidRPr="00822F2E" w:rsidRDefault="00822F2E" w:rsidP="00822F2E">
            <w:pPr>
              <w:autoSpaceDE w:val="0"/>
              <w:autoSpaceDN w:val="0"/>
              <w:adjustRightInd w:val="0"/>
              <w:ind w:firstLine="720"/>
              <w:jc w:val="both"/>
              <w:outlineLvl w:val="0"/>
              <w:rPr>
                <w:rFonts w:eastAsia="TimesNewRoman"/>
                <w:sz w:val="20"/>
                <w:szCs w:val="20"/>
              </w:rPr>
            </w:pPr>
            <w:r w:rsidRPr="00822F2E">
              <w:rPr>
                <w:rFonts w:eastAsia="TimesNewRoman"/>
                <w:sz w:val="20"/>
                <w:szCs w:val="20"/>
              </w:rPr>
              <w:t>4) изда привремену забрану у периоду од највише три године, којом се забрањује друштву за ревизију и самосталном ревизору да обавља законску ревизију;</w:t>
            </w:r>
          </w:p>
          <w:p w:rsidR="00822F2E" w:rsidRPr="00822F2E" w:rsidRDefault="00822F2E" w:rsidP="00822F2E">
            <w:pPr>
              <w:autoSpaceDE w:val="0"/>
              <w:autoSpaceDN w:val="0"/>
              <w:adjustRightInd w:val="0"/>
              <w:ind w:firstLine="720"/>
              <w:jc w:val="both"/>
              <w:outlineLvl w:val="0"/>
              <w:rPr>
                <w:rFonts w:eastAsia="TimesNewRoman"/>
                <w:sz w:val="20"/>
                <w:szCs w:val="20"/>
                <w:lang w:val="sr-Latn-CS"/>
              </w:rPr>
            </w:pPr>
            <w:r w:rsidRPr="00822F2E">
              <w:rPr>
                <w:rFonts w:eastAsia="TimesNewRoman"/>
                <w:sz w:val="20"/>
                <w:szCs w:val="20"/>
              </w:rPr>
              <w:t xml:space="preserve">5) </w:t>
            </w:r>
            <w:r w:rsidRPr="0014745E">
              <w:rPr>
                <w:rFonts w:eastAsia="TimesNewRoman"/>
                <w:sz w:val="20"/>
                <w:szCs w:val="20"/>
                <w:lang w:val="sr-Cyrl-RS"/>
              </w:rPr>
              <w:t>изрекне</w:t>
            </w:r>
            <w:r w:rsidRPr="00822F2E">
              <w:rPr>
                <w:rFonts w:eastAsia="TimesNewRoman"/>
                <w:sz w:val="20"/>
                <w:szCs w:val="20"/>
                <w:lang w:val="sr-Cyrl-RS"/>
              </w:rPr>
              <w:t xml:space="preserve"> </w:t>
            </w:r>
            <w:r w:rsidRPr="00822F2E">
              <w:rPr>
                <w:rFonts w:eastAsia="TimesNewRoman"/>
                <w:sz w:val="20"/>
                <w:szCs w:val="20"/>
                <w:lang w:val="sr-Latn-CS"/>
              </w:rPr>
              <w:t xml:space="preserve">привремену забрану у трајању од највише три године којом се забрањује </w:t>
            </w:r>
            <w:r w:rsidRPr="00822F2E">
              <w:rPr>
                <w:rFonts w:eastAsia="TimesNewRoman"/>
                <w:sz w:val="20"/>
                <w:szCs w:val="20"/>
                <w:lang w:val="sr-Cyrl-RS"/>
              </w:rPr>
              <w:t xml:space="preserve">оснивачу (члану) </w:t>
            </w:r>
            <w:r w:rsidRPr="00822F2E">
              <w:rPr>
                <w:rFonts w:eastAsia="TimesNewRoman"/>
                <w:sz w:val="20"/>
                <w:szCs w:val="20"/>
                <w:lang w:val="sr-Latn-CS"/>
              </w:rPr>
              <w:t xml:space="preserve">или члану органа </w:t>
            </w:r>
            <w:r w:rsidRPr="0014745E">
              <w:rPr>
                <w:rFonts w:eastAsia="TimesNewRoman"/>
                <w:sz w:val="20"/>
                <w:szCs w:val="20"/>
                <w:lang w:val="sr-Cyrl-RS"/>
              </w:rPr>
              <w:t>управљања</w:t>
            </w:r>
            <w:r w:rsidRPr="00822F2E">
              <w:rPr>
                <w:rFonts w:eastAsia="TimesNewRoman"/>
                <w:sz w:val="20"/>
                <w:szCs w:val="20"/>
                <w:lang w:val="sr-Cyrl-RS"/>
              </w:rPr>
              <w:t xml:space="preserve"> </w:t>
            </w:r>
            <w:r w:rsidRPr="00822F2E">
              <w:rPr>
                <w:rFonts w:eastAsia="TimesNewRoman"/>
                <w:sz w:val="20"/>
                <w:szCs w:val="20"/>
                <w:lang w:val="sr-Latn-CS"/>
              </w:rPr>
              <w:t xml:space="preserve">друштва за ревизију или </w:t>
            </w:r>
            <w:r w:rsidRPr="00822F2E">
              <w:rPr>
                <w:rFonts w:eastAsia="TimesNewRoman"/>
                <w:sz w:val="20"/>
                <w:szCs w:val="20"/>
                <w:lang w:val="sr-Cyrl-RS"/>
              </w:rPr>
              <w:t xml:space="preserve">оснивачу (члану), односно </w:t>
            </w:r>
            <w:r w:rsidRPr="00822F2E">
              <w:rPr>
                <w:rFonts w:eastAsia="TimesNewRoman"/>
                <w:sz w:val="20"/>
                <w:szCs w:val="20"/>
                <w:lang w:val="sr-Latn-CS"/>
              </w:rPr>
              <w:t xml:space="preserve">члану органа </w:t>
            </w:r>
            <w:r w:rsidRPr="0014745E">
              <w:rPr>
                <w:rFonts w:eastAsia="TimesNewRoman"/>
                <w:sz w:val="20"/>
                <w:szCs w:val="20"/>
                <w:lang w:val="sr-Cyrl-RS"/>
              </w:rPr>
              <w:t xml:space="preserve">управљања </w:t>
            </w:r>
            <w:r w:rsidRPr="00822F2E">
              <w:rPr>
                <w:rFonts w:eastAsia="TimesNewRoman"/>
                <w:sz w:val="20"/>
                <w:szCs w:val="20"/>
                <w:lang w:val="sr-Cyrl-RS"/>
              </w:rPr>
              <w:t xml:space="preserve">друштва </w:t>
            </w:r>
            <w:r w:rsidRPr="00822F2E">
              <w:rPr>
                <w:rFonts w:eastAsia="TimesNewRoman"/>
                <w:sz w:val="20"/>
                <w:szCs w:val="20"/>
                <w:lang w:val="sr-Latn-CS"/>
              </w:rPr>
              <w:t xml:space="preserve">од јавног интереса да обавља функције у </w:t>
            </w:r>
            <w:r w:rsidRPr="0014745E">
              <w:rPr>
                <w:rFonts w:eastAsia="TimesNewRoman"/>
                <w:sz w:val="20"/>
                <w:szCs w:val="20"/>
                <w:lang w:val="sr-Latn-CS"/>
              </w:rPr>
              <w:t>друштв</w:t>
            </w:r>
            <w:r w:rsidRPr="0014745E">
              <w:rPr>
                <w:rFonts w:eastAsia="TimesNewRoman"/>
                <w:sz w:val="20"/>
                <w:szCs w:val="20"/>
                <w:lang w:val="sr-Cyrl-RS"/>
              </w:rPr>
              <w:t>у</w:t>
            </w:r>
            <w:r w:rsidRPr="0014745E">
              <w:rPr>
                <w:rFonts w:eastAsia="TimesNewRoman"/>
                <w:sz w:val="20"/>
                <w:szCs w:val="20"/>
                <w:lang w:val="sr-Latn-CS"/>
              </w:rPr>
              <w:t xml:space="preserve"> </w:t>
            </w:r>
            <w:r w:rsidRPr="00822F2E">
              <w:rPr>
                <w:rFonts w:eastAsia="TimesNewRoman"/>
                <w:sz w:val="20"/>
                <w:szCs w:val="20"/>
                <w:lang w:val="sr-Latn-CS"/>
              </w:rPr>
              <w:t>за ревизију</w:t>
            </w:r>
            <w:r w:rsidRPr="00822F2E">
              <w:rPr>
                <w:rFonts w:eastAsia="TimesNewRoman"/>
                <w:sz w:val="20"/>
                <w:szCs w:val="20"/>
                <w:lang w:val="sr-Cyrl-RS"/>
              </w:rPr>
              <w:t>,</w:t>
            </w:r>
            <w:r w:rsidRPr="00822F2E">
              <w:rPr>
                <w:rFonts w:eastAsia="TimesNewRoman"/>
                <w:sz w:val="20"/>
                <w:szCs w:val="20"/>
                <w:lang w:val="sr-Latn-CS"/>
              </w:rPr>
              <w:t xml:space="preserve"> односно</w:t>
            </w:r>
            <w:r w:rsidRPr="0014745E">
              <w:rPr>
                <w:rFonts w:eastAsia="TimesNewRoman"/>
                <w:sz w:val="20"/>
                <w:szCs w:val="20"/>
                <w:lang w:val="sr-Latn-CS"/>
              </w:rPr>
              <w:t xml:space="preserve"> </w:t>
            </w:r>
            <w:r w:rsidRPr="0014745E">
              <w:rPr>
                <w:rFonts w:eastAsia="TimesNewRoman"/>
                <w:sz w:val="20"/>
                <w:szCs w:val="20"/>
                <w:lang w:val="sr-Cyrl-RS"/>
              </w:rPr>
              <w:t xml:space="preserve">друштву </w:t>
            </w:r>
            <w:r w:rsidRPr="00822F2E">
              <w:rPr>
                <w:rFonts w:eastAsia="TimesNewRoman"/>
                <w:sz w:val="20"/>
                <w:szCs w:val="20"/>
                <w:lang w:val="sr-Latn-CS"/>
              </w:rPr>
              <w:t>од јавног интереса;</w:t>
            </w:r>
          </w:p>
          <w:p w:rsidR="00822F2E" w:rsidRPr="00822F2E" w:rsidRDefault="00822F2E" w:rsidP="00822F2E">
            <w:pPr>
              <w:autoSpaceDE w:val="0"/>
              <w:autoSpaceDN w:val="0"/>
              <w:adjustRightInd w:val="0"/>
              <w:ind w:firstLine="720"/>
              <w:jc w:val="both"/>
              <w:outlineLvl w:val="0"/>
              <w:rPr>
                <w:rFonts w:eastAsia="TimesNewRoman"/>
                <w:sz w:val="20"/>
                <w:szCs w:val="20"/>
              </w:rPr>
            </w:pPr>
            <w:r w:rsidRPr="00822F2E">
              <w:rPr>
                <w:rFonts w:eastAsia="TimesNewRoman"/>
                <w:sz w:val="20"/>
                <w:szCs w:val="20"/>
                <w:lang w:val="sr-Cyrl-RS"/>
              </w:rPr>
              <w:t>6</w:t>
            </w:r>
            <w:r w:rsidRPr="00822F2E">
              <w:rPr>
                <w:rFonts w:eastAsia="TimesNewRoman"/>
                <w:sz w:val="20"/>
                <w:szCs w:val="20"/>
              </w:rPr>
              <w:t>) одузме дозволу за обављање ревизије;</w:t>
            </w:r>
          </w:p>
          <w:p w:rsidR="00EB07AD" w:rsidRPr="00822F2E" w:rsidRDefault="00822F2E" w:rsidP="00822F2E">
            <w:pPr>
              <w:autoSpaceDE w:val="0"/>
              <w:autoSpaceDN w:val="0"/>
              <w:adjustRightInd w:val="0"/>
              <w:jc w:val="both"/>
              <w:rPr>
                <w:rFonts w:eastAsia="TimesNewRoman"/>
                <w:sz w:val="20"/>
                <w:szCs w:val="20"/>
              </w:rPr>
            </w:pPr>
            <w:r w:rsidRPr="00822F2E">
              <w:rPr>
                <w:rFonts w:eastAsia="TimesNewRoman"/>
                <w:sz w:val="20"/>
                <w:szCs w:val="20"/>
                <w:lang w:val="sr-Cyrl-RS"/>
              </w:rPr>
              <w:t xml:space="preserve">            </w:t>
            </w:r>
            <w:r>
              <w:rPr>
                <w:rFonts w:eastAsia="TimesNewRoman"/>
                <w:sz w:val="20"/>
                <w:szCs w:val="20"/>
                <w:lang w:val="sr-Cyrl-RS"/>
              </w:rPr>
              <w:t xml:space="preserve">   </w:t>
            </w:r>
            <w:r w:rsidRPr="00822F2E">
              <w:rPr>
                <w:rFonts w:eastAsia="TimesNewRoman"/>
                <w:sz w:val="20"/>
                <w:szCs w:val="20"/>
              </w:rPr>
              <w:t>7</w:t>
            </w:r>
            <w:r w:rsidRPr="00822F2E">
              <w:rPr>
                <w:rFonts w:eastAsia="TimesNewRoman"/>
                <w:sz w:val="20"/>
                <w:szCs w:val="20"/>
                <w:lang w:val="sr-Cyrl-RS"/>
              </w:rPr>
              <w:t>) изрекне новчану казну.</w:t>
            </w:r>
          </w:p>
          <w:p w:rsidR="00B3225A" w:rsidRDefault="00EB07AD" w:rsidP="00EB07AD">
            <w:pPr>
              <w:autoSpaceDE w:val="0"/>
              <w:autoSpaceDN w:val="0"/>
              <w:adjustRightInd w:val="0"/>
              <w:jc w:val="both"/>
              <w:rPr>
                <w:rFonts w:eastAsia="TimesNewRoman"/>
                <w:sz w:val="20"/>
                <w:szCs w:val="20"/>
              </w:rPr>
            </w:pPr>
            <w:r w:rsidRPr="00EB07AD">
              <w:rPr>
                <w:rFonts w:eastAsia="TimesNewRoman"/>
                <w:sz w:val="20"/>
                <w:szCs w:val="20"/>
              </w:rPr>
              <w:t xml:space="preserve">             </w:t>
            </w:r>
          </w:p>
          <w:p w:rsidR="00996E33" w:rsidRPr="003516CC" w:rsidRDefault="00B3225A" w:rsidP="00B3225A">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Pr="003516CC">
              <w:rPr>
                <w:rFonts w:eastAsia="TimesNewRoman"/>
                <w:sz w:val="20"/>
                <w:szCs w:val="20"/>
                <w:lang w:val="ru-RU"/>
              </w:rPr>
              <w:t xml:space="preserve">Друштво за ревизију, односно самостални ревизор дужан је да у року који не може бити краћи </w:t>
            </w:r>
            <w:r w:rsidRPr="003516CC">
              <w:rPr>
                <w:rFonts w:eastAsia="TimesNewRoman"/>
                <w:sz w:val="20"/>
                <w:szCs w:val="20"/>
                <w:lang w:val="ru-RU"/>
              </w:rPr>
              <w:lastRenderedPageBreak/>
              <w:t>од 15 дана, нити дужи од 90 дана отклони утвр</w:t>
            </w:r>
            <w:r w:rsidRPr="003516CC">
              <w:rPr>
                <w:rFonts w:eastAsia="TimesNewRoman"/>
                <w:sz w:val="20"/>
                <w:szCs w:val="20"/>
                <w:lang w:val="sr-Cyrl-CS"/>
              </w:rPr>
              <w:t>ђе</w:t>
            </w:r>
            <w:r w:rsidRPr="003516CC">
              <w:rPr>
                <w:rFonts w:eastAsia="TimesNewRoman"/>
                <w:sz w:val="20"/>
                <w:szCs w:val="20"/>
                <w:lang w:val="ru-RU"/>
              </w:rPr>
              <w:t>не неправилности и да Комисији</w:t>
            </w:r>
            <w:r w:rsidRPr="003516CC" w:rsidDel="00355890">
              <w:rPr>
                <w:rFonts w:eastAsia="TimesNewRoman"/>
                <w:sz w:val="20"/>
                <w:szCs w:val="20"/>
                <w:lang w:val="ru-RU"/>
              </w:rPr>
              <w:t xml:space="preserve"> </w:t>
            </w:r>
            <w:r w:rsidRPr="003516CC">
              <w:rPr>
                <w:rFonts w:eastAsia="TimesNewRoman"/>
                <w:sz w:val="20"/>
                <w:szCs w:val="20"/>
                <w:lang w:val="ru-RU"/>
              </w:rPr>
              <w:t>поднесе извештај који садржи опис предузетих мера, као и да приложи доказе о отклањању неправилности.</w:t>
            </w:r>
          </w:p>
          <w:p w:rsidR="00B3225A" w:rsidRPr="003516CC" w:rsidRDefault="00B3225A" w:rsidP="00B3225A">
            <w:pPr>
              <w:autoSpaceDE w:val="0"/>
              <w:autoSpaceDN w:val="0"/>
              <w:adjustRightInd w:val="0"/>
              <w:jc w:val="both"/>
              <w:rPr>
                <w:rFonts w:eastAsia="TimesNewRoman"/>
                <w:sz w:val="20"/>
                <w:szCs w:val="20"/>
                <w:lang w:val="ru-RU"/>
              </w:rPr>
            </w:pPr>
          </w:p>
          <w:p w:rsidR="00D41A7F" w:rsidRPr="00D41A7F" w:rsidRDefault="00B3225A" w:rsidP="00D41A7F">
            <w:pPr>
              <w:jc w:val="both"/>
              <w:outlineLvl w:val="0"/>
              <w:rPr>
                <w:rFonts w:eastAsia="TimesNewRoman"/>
                <w:sz w:val="20"/>
                <w:szCs w:val="20"/>
              </w:rPr>
            </w:pPr>
            <w:r w:rsidRPr="003516CC">
              <w:rPr>
                <w:rFonts w:eastAsia="TimesNewRoman"/>
                <w:sz w:val="20"/>
                <w:szCs w:val="20"/>
                <w:lang w:val="sr-Cyrl-RS"/>
              </w:rPr>
              <w:t xml:space="preserve">            </w:t>
            </w:r>
            <w:r w:rsidR="00D41A7F" w:rsidRPr="00D41A7F">
              <w:rPr>
                <w:rFonts w:eastAsia="TimesNewRoman"/>
                <w:sz w:val="20"/>
                <w:szCs w:val="20"/>
              </w:rPr>
              <w:t xml:space="preserve">Ако 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00D41A7F" w:rsidRPr="0014745E">
              <w:rPr>
                <w:rFonts w:eastAsia="TimesNewRoman"/>
                <w:sz w:val="20"/>
                <w:szCs w:val="20"/>
                <w:lang w:val="sr-Cyrl-RS"/>
              </w:rPr>
              <w:t>може</w:t>
            </w:r>
            <w:r w:rsidR="00D41A7F" w:rsidRPr="0014745E">
              <w:rPr>
                <w:rFonts w:eastAsia="TimesNewRoman"/>
                <w:sz w:val="20"/>
                <w:szCs w:val="20"/>
              </w:rPr>
              <w:t xml:space="preserve"> </w:t>
            </w:r>
            <w:r w:rsidR="00D41A7F" w:rsidRPr="00D41A7F">
              <w:rPr>
                <w:rFonts w:eastAsia="TimesNewRoman"/>
                <w:sz w:val="20"/>
                <w:szCs w:val="20"/>
              </w:rPr>
              <w:t>да</w:t>
            </w:r>
            <w:r w:rsidR="00D41A7F" w:rsidRPr="00D41A7F">
              <w:rPr>
                <w:rFonts w:eastAsia="TimesNewRoman"/>
                <w:sz w:val="20"/>
                <w:szCs w:val="20"/>
                <w:lang w:val="sr-Cyrl-RS"/>
              </w:rPr>
              <w:t xml:space="preserve"> </w:t>
            </w:r>
            <w:r w:rsidR="00D41A7F" w:rsidRPr="00D41A7F">
              <w:rPr>
                <w:rFonts w:eastAsia="TimesNewRoman"/>
                <w:sz w:val="20"/>
                <w:szCs w:val="20"/>
              </w:rPr>
              <w:t>предузме следеће мере:</w:t>
            </w:r>
          </w:p>
          <w:p w:rsidR="00D41A7F" w:rsidRPr="00D41A7F" w:rsidRDefault="00D41A7F" w:rsidP="00D41A7F">
            <w:pPr>
              <w:ind w:firstLine="720"/>
              <w:jc w:val="both"/>
              <w:outlineLvl w:val="0"/>
              <w:rPr>
                <w:rFonts w:eastAsia="TimesNewRoman"/>
                <w:sz w:val="20"/>
                <w:szCs w:val="20"/>
              </w:rPr>
            </w:pPr>
            <w:r w:rsidRPr="00D41A7F">
              <w:rPr>
                <w:rFonts w:eastAsia="TimesNewRoman"/>
                <w:sz w:val="20"/>
                <w:szCs w:val="20"/>
              </w:rPr>
              <w:t>1) изда опомену;</w:t>
            </w:r>
          </w:p>
          <w:p w:rsidR="00D41A7F" w:rsidRPr="00D41A7F" w:rsidRDefault="00D41A7F" w:rsidP="00D41A7F">
            <w:pPr>
              <w:ind w:firstLine="720"/>
              <w:jc w:val="both"/>
              <w:outlineLvl w:val="0"/>
              <w:rPr>
                <w:rFonts w:eastAsia="TimesNewRoman"/>
                <w:sz w:val="20"/>
                <w:szCs w:val="20"/>
              </w:rPr>
            </w:pPr>
            <w:r w:rsidRPr="00D41A7F">
              <w:rPr>
                <w:rFonts w:eastAsia="TimesNewRoman"/>
                <w:sz w:val="20"/>
                <w:szCs w:val="20"/>
              </w:rPr>
              <w:t>2) изрекне јавну опомену;</w:t>
            </w:r>
          </w:p>
          <w:p w:rsidR="00D41A7F" w:rsidRPr="00D41A7F" w:rsidRDefault="00D41A7F" w:rsidP="00D41A7F">
            <w:pPr>
              <w:ind w:firstLine="720"/>
              <w:jc w:val="both"/>
              <w:outlineLvl w:val="0"/>
              <w:rPr>
                <w:rFonts w:eastAsia="TimesNewRoman"/>
                <w:sz w:val="20"/>
                <w:szCs w:val="20"/>
              </w:rPr>
            </w:pPr>
            <w:r w:rsidRPr="00D41A7F">
              <w:rPr>
                <w:rFonts w:eastAsia="TimesNewRoman"/>
                <w:sz w:val="20"/>
                <w:szCs w:val="20"/>
              </w:rPr>
              <w:t>3) условно одузме лиценцу;</w:t>
            </w:r>
          </w:p>
          <w:p w:rsidR="00D41A7F" w:rsidRPr="00D41A7F" w:rsidRDefault="00D41A7F" w:rsidP="00D41A7F">
            <w:pPr>
              <w:ind w:firstLine="720"/>
              <w:jc w:val="both"/>
              <w:outlineLvl w:val="0"/>
              <w:rPr>
                <w:rFonts w:eastAsia="TimesNewRoman"/>
                <w:sz w:val="20"/>
                <w:szCs w:val="20"/>
              </w:rPr>
            </w:pPr>
            <w:r w:rsidRPr="00D41A7F">
              <w:rPr>
                <w:rFonts w:eastAsia="TimesNewRoman"/>
                <w:sz w:val="20"/>
                <w:szCs w:val="20"/>
                <w:lang w:val="sr-Cyrl-RS"/>
              </w:rPr>
              <w:t>4</w:t>
            </w:r>
            <w:r w:rsidRPr="00D41A7F">
              <w:rPr>
                <w:rFonts w:eastAsia="TimesNewRoman"/>
                <w:sz w:val="20"/>
                <w:szCs w:val="20"/>
              </w:rPr>
              <w:t>) одузме лиценцу;</w:t>
            </w:r>
          </w:p>
          <w:p w:rsidR="00B3225A" w:rsidRPr="00B3225A" w:rsidRDefault="00D41A7F" w:rsidP="00D41A7F">
            <w:pPr>
              <w:autoSpaceDE w:val="0"/>
              <w:autoSpaceDN w:val="0"/>
              <w:adjustRightInd w:val="0"/>
              <w:jc w:val="both"/>
              <w:rPr>
                <w:rFonts w:eastAsia="TimesNewRoman"/>
                <w:sz w:val="20"/>
                <w:szCs w:val="20"/>
                <w:lang w:val="ru-RU"/>
              </w:rPr>
            </w:pPr>
            <w:r>
              <w:rPr>
                <w:rFonts w:eastAsia="TimesNewRoman"/>
                <w:sz w:val="20"/>
                <w:szCs w:val="20"/>
                <w:lang w:val="sr-Cyrl-RS"/>
              </w:rPr>
              <w:t xml:space="preserve">              </w:t>
            </w:r>
            <w:r w:rsidRPr="00D41A7F">
              <w:rPr>
                <w:rFonts w:eastAsia="TimesNewRoman"/>
                <w:sz w:val="20"/>
                <w:szCs w:val="20"/>
                <w:lang w:val="sr-Cyrl-RS"/>
              </w:rPr>
              <w:t>5) изрекне новчану казну.</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29.1.11</w:t>
            </w:r>
          </w:p>
        </w:tc>
        <w:tc>
          <w:tcPr>
            <w:tcW w:w="1330" w:type="pct"/>
          </w:tcPr>
          <w:p w:rsidR="00996E33" w:rsidRPr="007668B3" w:rsidRDefault="00B91D62" w:rsidP="00996E33">
            <w:pPr>
              <w:jc w:val="both"/>
              <w:rPr>
                <w:sz w:val="20"/>
                <w:szCs w:val="20"/>
                <w:lang w:val="ru-RU"/>
              </w:rPr>
            </w:pPr>
            <w:r>
              <w:rPr>
                <w:sz w:val="20"/>
                <w:szCs w:val="20"/>
              </w:rPr>
              <w:t xml:space="preserve">                </w:t>
            </w:r>
            <w:r w:rsidR="00996E33" w:rsidRPr="007668B3">
              <w:rPr>
                <w:sz w:val="20"/>
                <w:szCs w:val="20"/>
              </w:rPr>
              <w:t xml:space="preserve">Провера контроле квалитета  </w:t>
            </w:r>
            <w:r w:rsidR="00996E33" w:rsidRPr="007668B3">
              <w:rPr>
                <w:sz w:val="20"/>
                <w:szCs w:val="20"/>
                <w:lang w:val="sr-Cyrl-CS"/>
              </w:rPr>
              <w:t xml:space="preserve">треба да буде </w:t>
            </w:r>
            <w:r w:rsidR="00996E33" w:rsidRPr="007668B3">
              <w:rPr>
                <w:sz w:val="20"/>
                <w:szCs w:val="20"/>
              </w:rPr>
              <w:t>адекватна и сразмерна у односу на обим и сложеност делатности овлашћеног ревизора или друштва за ревизију који су предмет провере.</w:t>
            </w:r>
          </w:p>
        </w:tc>
        <w:tc>
          <w:tcPr>
            <w:tcW w:w="407" w:type="pct"/>
          </w:tcPr>
          <w:p w:rsidR="00996E33" w:rsidRPr="00EB07AD" w:rsidRDefault="00EB07AD" w:rsidP="00A71B83">
            <w:pPr>
              <w:rPr>
                <w:sz w:val="20"/>
                <w:szCs w:val="20"/>
              </w:rPr>
            </w:pPr>
            <w:r w:rsidRPr="003516CC">
              <w:rPr>
                <w:sz w:val="20"/>
                <w:szCs w:val="20"/>
              </w:rPr>
              <w:t>7</w:t>
            </w:r>
            <w:r w:rsidR="00A71B83" w:rsidRPr="003516CC">
              <w:rPr>
                <w:sz w:val="20"/>
                <w:szCs w:val="20"/>
                <w:lang w:val="sr-Cyrl-RS"/>
              </w:rPr>
              <w:t>5</w:t>
            </w:r>
            <w:r w:rsidRPr="003516CC">
              <w:rPr>
                <w:sz w:val="20"/>
                <w:szCs w:val="20"/>
              </w:rPr>
              <w:t>.2.</w:t>
            </w:r>
          </w:p>
        </w:tc>
        <w:tc>
          <w:tcPr>
            <w:tcW w:w="1627" w:type="pct"/>
          </w:tcPr>
          <w:p w:rsidR="00EB07AD" w:rsidRPr="00EB07AD" w:rsidRDefault="00A71B83" w:rsidP="00EB07AD">
            <w:pPr>
              <w:autoSpaceDE w:val="0"/>
              <w:autoSpaceDN w:val="0"/>
              <w:adjustRightInd w:val="0"/>
              <w:jc w:val="both"/>
              <w:rPr>
                <w:rFonts w:eastAsia="TimesNewRoman"/>
                <w:sz w:val="20"/>
                <w:szCs w:val="20"/>
                <w:lang w:val="ru-RU"/>
              </w:rPr>
            </w:pPr>
            <w:r>
              <w:rPr>
                <w:rFonts w:eastAsia="TimesNewRoman"/>
                <w:sz w:val="20"/>
                <w:szCs w:val="20"/>
              </w:rPr>
              <w:t xml:space="preserve">             </w:t>
            </w:r>
            <w:r w:rsidR="00EB07AD">
              <w:rPr>
                <w:rFonts w:eastAsia="TimesNewRoman"/>
                <w:sz w:val="20"/>
                <w:szCs w:val="20"/>
              </w:rPr>
              <w:t xml:space="preserve"> </w:t>
            </w:r>
            <w:r w:rsidR="00EB07AD" w:rsidRPr="00EB07AD">
              <w:rPr>
                <w:rFonts w:eastAsia="TimesNewRoman"/>
                <w:sz w:val="20"/>
                <w:szCs w:val="20"/>
                <w:lang w:val="ru-RU"/>
              </w:rPr>
              <w:t>Контрола</w:t>
            </w:r>
            <w:r w:rsidR="00EB07AD" w:rsidRPr="00EB07AD">
              <w:rPr>
                <w:rFonts w:eastAsia="TimesNewRoman"/>
                <w:sz w:val="20"/>
                <w:szCs w:val="20"/>
              </w:rPr>
              <w:t xml:space="preserve"> и начин обављања контроле квалитета рада,</w:t>
            </w:r>
            <w:r w:rsidR="00EB07AD" w:rsidRPr="00EB07AD">
              <w:rPr>
                <w:rFonts w:eastAsia="TimesNewRoman"/>
                <w:sz w:val="20"/>
                <w:szCs w:val="20"/>
                <w:lang w:val="ru-RU"/>
              </w:rPr>
              <w:t xml:space="preserve"> треба да буде сразмерна сложеношћу послова које обавља друштво за ревизију</w:t>
            </w:r>
            <w:r w:rsidR="00EB07AD" w:rsidRPr="00EB07AD">
              <w:rPr>
                <w:rFonts w:eastAsia="TimesNewRoman"/>
                <w:sz w:val="20"/>
                <w:szCs w:val="20"/>
              </w:rPr>
              <w:t xml:space="preserve"> односно самостални ревизор,</w:t>
            </w:r>
            <w:r w:rsidR="00EB07AD" w:rsidRPr="00EB07AD">
              <w:rPr>
                <w:rFonts w:eastAsia="TimesNewRoman"/>
                <w:sz w:val="20"/>
                <w:szCs w:val="20"/>
                <w:lang w:val="ru-RU"/>
              </w:rPr>
              <w:t xml:space="preserve"> </w:t>
            </w:r>
            <w:r w:rsidR="00EB07AD" w:rsidRPr="00EB07AD">
              <w:rPr>
                <w:rFonts w:eastAsia="TimesNewRoman"/>
                <w:sz w:val="20"/>
                <w:szCs w:val="20"/>
              </w:rPr>
              <w:t>што се додатно уређује општим актима Комисије.</w:t>
            </w:r>
          </w:p>
          <w:p w:rsidR="00FE4BFB" w:rsidRPr="00EB07AD" w:rsidRDefault="00FE4BFB" w:rsidP="00EB07AD">
            <w:pPr>
              <w:autoSpaceDE w:val="0"/>
              <w:autoSpaceDN w:val="0"/>
              <w:adjustRightInd w:val="0"/>
              <w:jc w:val="both"/>
              <w:rPr>
                <w:rFonts w:eastAsia="TimesNewRoman"/>
                <w:sz w:val="20"/>
                <w:szCs w:val="20"/>
              </w:rPr>
            </w:pPr>
          </w:p>
        </w:tc>
        <w:tc>
          <w:tcPr>
            <w:tcW w:w="661" w:type="pct"/>
          </w:tcPr>
          <w:p w:rsidR="00996E33" w:rsidRPr="00A60422" w:rsidRDefault="00996E33" w:rsidP="00996E33">
            <w:pPr>
              <w:rPr>
                <w:sz w:val="20"/>
                <w:szCs w:val="20"/>
              </w:rPr>
            </w:pPr>
            <w:r w:rsidRPr="00A60422">
              <w:rPr>
                <w:sz w:val="20"/>
                <w:szCs w:val="20"/>
              </w:rPr>
              <w:t>Потпуно усклађено</w:t>
            </w:r>
          </w:p>
          <w:p w:rsidR="00996E33" w:rsidRPr="00A60422" w:rsidRDefault="00996E33" w:rsidP="00996E33">
            <w:pPr>
              <w:rPr>
                <w:sz w:val="20"/>
                <w:szCs w:val="20"/>
              </w:rPr>
            </w:pPr>
          </w:p>
          <w:p w:rsidR="00996E33" w:rsidRPr="00A60422" w:rsidRDefault="00996E33" w:rsidP="00996E33">
            <w:pPr>
              <w:rPr>
                <w:sz w:val="20"/>
                <w:szCs w:val="20"/>
              </w:rPr>
            </w:pPr>
          </w:p>
        </w:tc>
        <w:tc>
          <w:tcPr>
            <w:tcW w:w="681" w:type="pct"/>
          </w:tcPr>
          <w:p w:rsidR="00996E33" w:rsidRPr="007668B3" w:rsidRDefault="00996E33" w:rsidP="00996E33">
            <w:pPr>
              <w:rPr>
                <w:sz w:val="20"/>
                <w:szCs w:val="20"/>
              </w:rPr>
            </w:pPr>
          </w:p>
        </w:tc>
      </w:tr>
      <w:tr w:rsidR="00996E33" w:rsidRPr="00B36F69" w:rsidTr="00871DC9">
        <w:trPr>
          <w:trHeight w:val="20"/>
        </w:trPr>
        <w:tc>
          <w:tcPr>
            <w:tcW w:w="294" w:type="pct"/>
          </w:tcPr>
          <w:p w:rsidR="00996E33" w:rsidRPr="00B36F69" w:rsidRDefault="00996E33" w:rsidP="00996E33">
            <w:pPr>
              <w:rPr>
                <w:sz w:val="20"/>
                <w:szCs w:val="20"/>
                <w:lang w:val="sr-Cyrl-CS"/>
              </w:rPr>
            </w:pPr>
            <w:r w:rsidRPr="00B36F69">
              <w:rPr>
                <w:sz w:val="20"/>
                <w:szCs w:val="20"/>
                <w:lang w:val="sr-Cyrl-CS"/>
              </w:rPr>
              <w:t>29</w:t>
            </w:r>
            <w:r w:rsidRPr="00B36F69">
              <w:rPr>
                <w:sz w:val="20"/>
                <w:szCs w:val="20"/>
              </w:rPr>
              <w:t>.</w:t>
            </w:r>
            <w:r w:rsidRPr="00B36F69">
              <w:rPr>
                <w:sz w:val="20"/>
                <w:szCs w:val="20"/>
                <w:lang w:val="sr-Cyrl-CS"/>
              </w:rPr>
              <w:t>2</w:t>
            </w:r>
          </w:p>
        </w:tc>
        <w:tc>
          <w:tcPr>
            <w:tcW w:w="1330" w:type="pct"/>
          </w:tcPr>
          <w:p w:rsidR="00996E33" w:rsidRPr="00B36F69" w:rsidRDefault="00996E33" w:rsidP="00996E33">
            <w:pPr>
              <w:ind w:firstLine="720"/>
              <w:jc w:val="both"/>
              <w:rPr>
                <w:sz w:val="20"/>
                <w:szCs w:val="20"/>
              </w:rPr>
            </w:pPr>
            <w:r w:rsidRPr="00B36F69">
              <w:rPr>
                <w:sz w:val="20"/>
                <w:szCs w:val="20"/>
              </w:rPr>
              <w:t xml:space="preserve">За потребе става 1. тачка д), као минимум се примењују следећи критеријуми за избор </w:t>
            </w:r>
            <w:r w:rsidRPr="00B36F69">
              <w:rPr>
                <w:sz w:val="20"/>
                <w:szCs w:val="20"/>
                <w:lang w:val="sr-Cyrl-CS"/>
              </w:rPr>
              <w:t xml:space="preserve"> контролора</w:t>
            </w:r>
            <w:r w:rsidRPr="00B36F69">
              <w:rPr>
                <w:rStyle w:val="tw4winMark"/>
                <w:color w:val="auto"/>
                <w:sz w:val="20"/>
                <w:szCs w:val="20"/>
              </w:rPr>
              <w:t>&lt;0}</w:t>
            </w:r>
          </w:p>
          <w:p w:rsidR="00996E33" w:rsidRPr="00B36F69" w:rsidRDefault="00996E33" w:rsidP="00996E33">
            <w:pPr>
              <w:tabs>
                <w:tab w:val="left" w:pos="923"/>
              </w:tabs>
              <w:jc w:val="both"/>
              <w:rPr>
                <w:sz w:val="20"/>
                <w:szCs w:val="20"/>
              </w:rPr>
            </w:pPr>
            <w:r w:rsidRPr="00B36F69">
              <w:rPr>
                <w:rStyle w:val="tw4winMark"/>
                <w:color w:val="auto"/>
                <w:sz w:val="20"/>
                <w:szCs w:val="20"/>
              </w:rPr>
              <w:t>{0&gt;</w:t>
            </w:r>
            <w:r w:rsidRPr="00B36F69">
              <w:rPr>
                <w:vanish/>
                <w:sz w:val="20"/>
                <w:szCs w:val="20"/>
                <w:lang w:val="en-GB"/>
              </w:rPr>
              <w:t>(a)</w:t>
            </w:r>
            <w:r w:rsidRPr="00B36F69">
              <w:rPr>
                <w:vanish/>
                <w:sz w:val="20"/>
                <w:szCs w:val="20"/>
              </w:rPr>
              <w:tab/>
            </w:r>
            <w:r w:rsidRPr="00B36F69">
              <w:rPr>
                <w:vanish/>
                <w:sz w:val="20"/>
                <w:szCs w:val="20"/>
                <w:lang w:val="en-GB"/>
              </w:rPr>
              <w:t>reviewers shall have appropriate professional education and relevant experience in statutory audit and financial reporting combined with specific training on quality assurance reviews;</w:t>
            </w:r>
            <w:r w:rsidRPr="00B36F69">
              <w:rPr>
                <w:rStyle w:val="tw4winMark"/>
                <w:color w:val="auto"/>
                <w:sz w:val="20"/>
                <w:szCs w:val="20"/>
              </w:rPr>
              <w:t>&lt;}0{&gt;</w:t>
            </w:r>
            <w:r w:rsidRPr="00B36F69">
              <w:rPr>
                <w:sz w:val="20"/>
                <w:szCs w:val="20"/>
              </w:rPr>
              <w:t>а)</w:t>
            </w:r>
            <w:r w:rsidRPr="00B36F69">
              <w:rPr>
                <w:sz w:val="20"/>
                <w:szCs w:val="20"/>
                <w:lang w:val="sr-Cyrl-CS"/>
              </w:rPr>
              <w:t xml:space="preserve"> контролори</w:t>
            </w:r>
            <w:r w:rsidRPr="00B36F69">
              <w:rPr>
                <w:sz w:val="20"/>
                <w:szCs w:val="20"/>
              </w:rPr>
              <w:t xml:space="preserve"> морају да имају одговарајуће стручно образовање и релевантно искуство у законској ревизији и финансијском извештавању заједно са специфичном обуком за проверу контроле квалитета;</w:t>
            </w:r>
            <w:r w:rsidRPr="00B36F69">
              <w:rPr>
                <w:rStyle w:val="tw4winMark"/>
                <w:color w:val="auto"/>
                <w:sz w:val="20"/>
                <w:szCs w:val="20"/>
              </w:rPr>
              <w:t>&lt;0}</w:t>
            </w:r>
          </w:p>
          <w:p w:rsidR="00996E33" w:rsidRPr="00B36F69" w:rsidRDefault="00996E33" w:rsidP="00996E33">
            <w:pPr>
              <w:tabs>
                <w:tab w:val="left" w:pos="923"/>
              </w:tabs>
              <w:jc w:val="both"/>
              <w:rPr>
                <w:sz w:val="20"/>
                <w:szCs w:val="20"/>
              </w:rPr>
            </w:pPr>
            <w:r w:rsidRPr="00B36F69">
              <w:rPr>
                <w:rStyle w:val="tw4winMark"/>
                <w:color w:val="auto"/>
                <w:sz w:val="20"/>
                <w:szCs w:val="20"/>
              </w:rPr>
              <w:t>{0&gt;</w:t>
            </w:r>
            <w:r w:rsidRPr="00B36F69">
              <w:rPr>
                <w:vanish/>
                <w:sz w:val="20"/>
                <w:szCs w:val="20"/>
                <w:lang w:val="en-GB"/>
              </w:rPr>
              <w:t>(b)</w:t>
            </w:r>
            <w:r w:rsidRPr="00B36F69">
              <w:rPr>
                <w:vanish/>
                <w:sz w:val="20"/>
                <w:szCs w:val="20"/>
              </w:rPr>
              <w:tab/>
            </w:r>
            <w:r w:rsidRPr="00B36F69">
              <w:rPr>
                <w:vanish/>
                <w:sz w:val="20"/>
                <w:szCs w:val="20"/>
                <w:lang w:val="en-GB"/>
              </w:rPr>
              <w:t>a person shall not be allowed to act as a reviewer in a quality assurance review of a statutory auditor or an audit firm until at least three years have elapsed since that person ceased to be a partner or an employee of, or otherwise associated with, that statutory auditor or audit firm;</w:t>
            </w:r>
            <w:r w:rsidRPr="00B36F69">
              <w:rPr>
                <w:rStyle w:val="tw4winMark"/>
                <w:color w:val="auto"/>
                <w:sz w:val="20"/>
                <w:szCs w:val="20"/>
              </w:rPr>
              <w:t>&lt;}0{&gt;</w:t>
            </w:r>
            <w:r w:rsidRPr="00B36F69">
              <w:rPr>
                <w:sz w:val="20"/>
                <w:szCs w:val="20"/>
              </w:rPr>
              <w:t>б)</w:t>
            </w:r>
            <w:r w:rsidRPr="00B36F69">
              <w:rPr>
                <w:sz w:val="20"/>
                <w:szCs w:val="20"/>
                <w:lang w:val="sr-Cyrl-CS"/>
              </w:rPr>
              <w:t xml:space="preserve"> </w:t>
            </w:r>
            <w:r w:rsidRPr="00B36F69">
              <w:rPr>
                <w:sz w:val="20"/>
                <w:szCs w:val="20"/>
              </w:rPr>
              <w:t xml:space="preserve">лице не може поступати као </w:t>
            </w:r>
            <w:r w:rsidRPr="00B36F69">
              <w:rPr>
                <w:sz w:val="20"/>
                <w:szCs w:val="20"/>
                <w:lang w:val="sr-Cyrl-CS"/>
              </w:rPr>
              <w:t xml:space="preserve"> контролор</w:t>
            </w:r>
            <w:r w:rsidRPr="00B36F69">
              <w:rPr>
                <w:b/>
                <w:sz w:val="20"/>
                <w:szCs w:val="20"/>
              </w:rPr>
              <w:t xml:space="preserve"> у </w:t>
            </w:r>
            <w:r w:rsidRPr="00B36F69">
              <w:rPr>
                <w:sz w:val="20"/>
                <w:szCs w:val="20"/>
              </w:rPr>
              <w:t>провери контроле квалитета овлашћеног ревизора или друштва за ревизију пре истека најмање три године од када је то лице престало да буде партнер или запослени, или на други начин повезано, са овлашћеним ревизором односно друштвом за ревизију.</w:t>
            </w:r>
            <w:r w:rsidRPr="00B36F69">
              <w:rPr>
                <w:rStyle w:val="tw4winMark"/>
                <w:color w:val="auto"/>
                <w:sz w:val="20"/>
                <w:szCs w:val="20"/>
              </w:rPr>
              <w:t>&lt;0}</w:t>
            </w:r>
          </w:p>
          <w:p w:rsidR="00996E33" w:rsidRPr="00B36F69" w:rsidRDefault="00996E33" w:rsidP="00996E33">
            <w:pPr>
              <w:jc w:val="both"/>
              <w:rPr>
                <w:strike/>
                <w:sz w:val="20"/>
                <w:szCs w:val="20"/>
                <w:lang w:val="ru-RU"/>
              </w:rPr>
            </w:pPr>
            <w:r w:rsidRPr="00B36F69">
              <w:rPr>
                <w:rStyle w:val="tw4winMark"/>
                <w:color w:val="auto"/>
                <w:sz w:val="20"/>
                <w:szCs w:val="20"/>
              </w:rPr>
              <w:t>{0&gt;</w:t>
            </w:r>
            <w:r w:rsidRPr="00B36F69">
              <w:rPr>
                <w:vanish/>
                <w:sz w:val="20"/>
                <w:szCs w:val="20"/>
                <w:lang w:val="en-GB"/>
              </w:rPr>
              <w:t>(c)</w:t>
            </w:r>
            <w:r w:rsidRPr="00B36F69">
              <w:rPr>
                <w:vanish/>
                <w:sz w:val="20"/>
                <w:szCs w:val="20"/>
              </w:rPr>
              <w:tab/>
            </w:r>
            <w:r w:rsidRPr="00B36F69">
              <w:rPr>
                <w:vanish/>
                <w:sz w:val="20"/>
                <w:szCs w:val="20"/>
                <w:lang w:val="en-GB"/>
              </w:rPr>
              <w:t>reviewers shall declare that there are no conflicts of interest between them and the statutory auditor and the audit firm to be reviewed.'</w:t>
            </w:r>
            <w:r w:rsidRPr="00B36F69">
              <w:rPr>
                <w:rStyle w:val="tw4winMark"/>
                <w:color w:val="auto"/>
                <w:sz w:val="20"/>
                <w:szCs w:val="20"/>
              </w:rPr>
              <w:t>&lt;}0{&gt;</w:t>
            </w:r>
            <w:r w:rsidRPr="00B36F69">
              <w:rPr>
                <w:sz w:val="20"/>
                <w:szCs w:val="20"/>
              </w:rPr>
              <w:t>в)</w:t>
            </w:r>
            <w:r w:rsidRPr="00B36F69">
              <w:rPr>
                <w:sz w:val="20"/>
                <w:szCs w:val="20"/>
                <w:lang w:val="sr-Cyrl-CS"/>
              </w:rPr>
              <w:t xml:space="preserve"> контролори</w:t>
            </w:r>
            <w:r w:rsidRPr="00B36F69">
              <w:rPr>
                <w:sz w:val="20"/>
                <w:szCs w:val="20"/>
              </w:rPr>
              <w:t xml:space="preserve"> морају дати изјаву да не постоји сукоб интереса између њих и овлашћеног ревизора и друштва за ревизију која треба да буде предмет провере.</w:t>
            </w:r>
          </w:p>
        </w:tc>
        <w:tc>
          <w:tcPr>
            <w:tcW w:w="407" w:type="pct"/>
          </w:tcPr>
          <w:p w:rsidR="00996E33" w:rsidRPr="00EB07AD" w:rsidRDefault="00EB07AD" w:rsidP="00996E33">
            <w:pPr>
              <w:rPr>
                <w:sz w:val="20"/>
                <w:szCs w:val="20"/>
              </w:rPr>
            </w:pPr>
            <w:r>
              <w:rPr>
                <w:sz w:val="20"/>
                <w:szCs w:val="20"/>
              </w:rPr>
              <w:t>7</w:t>
            </w:r>
            <w:r w:rsidR="00EA334F">
              <w:rPr>
                <w:sz w:val="20"/>
                <w:szCs w:val="20"/>
              </w:rPr>
              <w:t>8</w:t>
            </w:r>
            <w:r>
              <w:rPr>
                <w:sz w:val="20"/>
                <w:szCs w:val="20"/>
              </w:rPr>
              <w:t>.1.-3.</w:t>
            </w:r>
          </w:p>
        </w:tc>
        <w:tc>
          <w:tcPr>
            <w:tcW w:w="1627" w:type="pct"/>
          </w:tcPr>
          <w:p w:rsidR="00EB07AD" w:rsidRPr="00EB07AD" w:rsidRDefault="00EB07AD" w:rsidP="00EB07AD">
            <w:pPr>
              <w:autoSpaceDE w:val="0"/>
              <w:autoSpaceDN w:val="0"/>
              <w:adjustRightInd w:val="0"/>
              <w:ind w:firstLine="720"/>
              <w:jc w:val="both"/>
              <w:rPr>
                <w:rFonts w:eastAsia="TimesNewRoman"/>
                <w:sz w:val="20"/>
                <w:szCs w:val="20"/>
                <w:lang w:val="ru-RU"/>
              </w:rPr>
            </w:pPr>
            <w:r w:rsidRPr="00EB07AD">
              <w:rPr>
                <w:rFonts w:eastAsia="TimesNewRoman"/>
                <w:sz w:val="20"/>
                <w:szCs w:val="20"/>
                <w:lang w:val="ru-RU"/>
              </w:rPr>
              <w:t>Контролу квалитета рада друштава за ревизију, самосталних ревизора  и лиценцираних овлашћених ревизора обављају лица запослена у  Комисији</w:t>
            </w:r>
            <w:r w:rsidRPr="00EB07AD" w:rsidDel="00211648">
              <w:rPr>
                <w:rFonts w:eastAsia="TimesNewRoman"/>
                <w:sz w:val="20"/>
                <w:szCs w:val="20"/>
                <w:lang w:val="ru-RU"/>
              </w:rPr>
              <w:t xml:space="preserve"> </w:t>
            </w:r>
            <w:r w:rsidRPr="00EB07AD">
              <w:rPr>
                <w:rFonts w:eastAsia="TimesNewRoman"/>
                <w:sz w:val="20"/>
                <w:szCs w:val="20"/>
                <w:lang w:val="ru-RU"/>
              </w:rPr>
              <w:t xml:space="preserve">на </w:t>
            </w:r>
            <w:r w:rsidRPr="00EB07AD">
              <w:rPr>
                <w:rFonts w:eastAsia="TimesNewRoman"/>
                <w:sz w:val="20"/>
                <w:szCs w:val="20"/>
              </w:rPr>
              <w:t>неодређено време са пуним радним временом</w:t>
            </w:r>
            <w:r w:rsidRPr="00EB07AD">
              <w:rPr>
                <w:rFonts w:eastAsia="TimesNewRoman"/>
                <w:sz w:val="20"/>
                <w:szCs w:val="20"/>
                <w:lang w:val="ru-RU"/>
              </w:rPr>
              <w:t xml:space="preserve">, лиценцирани овлашћени ревизори са најмање пет година радног искуства на пословима ревизије. </w:t>
            </w:r>
          </w:p>
          <w:p w:rsidR="00EB07AD" w:rsidRPr="00EB07AD" w:rsidRDefault="00EB07AD" w:rsidP="00EB07AD">
            <w:pPr>
              <w:autoSpaceDE w:val="0"/>
              <w:autoSpaceDN w:val="0"/>
              <w:adjustRightInd w:val="0"/>
              <w:ind w:firstLine="720"/>
              <w:jc w:val="both"/>
              <w:rPr>
                <w:rFonts w:eastAsia="TimesNewRoman"/>
                <w:b/>
                <w:i/>
                <w:sz w:val="20"/>
                <w:szCs w:val="20"/>
                <w:lang w:val="ru-RU"/>
              </w:rPr>
            </w:pPr>
            <w:r w:rsidRPr="00EB07AD">
              <w:rPr>
                <w:rFonts w:eastAsia="TimesNewRoman"/>
                <w:sz w:val="20"/>
                <w:szCs w:val="20"/>
                <w:lang w:val="ru-RU"/>
              </w:rPr>
              <w:t xml:space="preserve">Лица, која обављају контролу квалитета рада из става 1. овог члана, не могу обављати контролу квалитета рада друштва за ревизију, односно самосталног ревизора код којих су најмање три године пре почетка контроле квалитета рада имала учешћа у власништву, управљању, била у радном односу или на други начин била повезана са тим друштвом за ревизију, односно самосталним ревизором. </w:t>
            </w:r>
          </w:p>
          <w:p w:rsidR="00EB07AD" w:rsidRPr="00EB07AD" w:rsidRDefault="00EB07AD" w:rsidP="00EB07AD">
            <w:pPr>
              <w:autoSpaceDE w:val="0"/>
              <w:autoSpaceDN w:val="0"/>
              <w:adjustRightInd w:val="0"/>
              <w:ind w:firstLine="720"/>
              <w:jc w:val="both"/>
              <w:rPr>
                <w:rFonts w:eastAsia="TimesNewRoman"/>
                <w:sz w:val="20"/>
                <w:szCs w:val="20"/>
                <w:lang w:val="ru-RU"/>
              </w:rPr>
            </w:pPr>
            <w:r w:rsidRPr="00EB07AD">
              <w:rPr>
                <w:rFonts w:eastAsia="TimesNewRoman"/>
                <w:sz w:val="20"/>
                <w:szCs w:val="20"/>
                <w:lang w:val="ru-RU"/>
              </w:rPr>
              <w:t xml:space="preserve">Лица, која обављају контролу квалитета рада из става 1. овог члана, дужна су да пре сваке контроле квалитета дају изјаву да не постоји сукоб интереса између њих и друштва за ревизију, самосталног ревизора или лиценцираног овлашћеног ревизора који су предмет контроле квалитета рада. </w:t>
            </w:r>
          </w:p>
          <w:p w:rsidR="00996E33" w:rsidRPr="00EB07AD" w:rsidRDefault="00996E33" w:rsidP="00996E33">
            <w:pPr>
              <w:rPr>
                <w:sz w:val="20"/>
                <w:szCs w:val="20"/>
                <w:lang w:val="sr-Cyrl-CS"/>
              </w:rPr>
            </w:pPr>
          </w:p>
        </w:tc>
        <w:tc>
          <w:tcPr>
            <w:tcW w:w="661" w:type="pct"/>
          </w:tcPr>
          <w:p w:rsidR="00996E33" w:rsidRPr="00A60422" w:rsidRDefault="00996E33" w:rsidP="00996E33">
            <w:pPr>
              <w:rPr>
                <w:sz w:val="20"/>
                <w:szCs w:val="20"/>
              </w:rPr>
            </w:pPr>
            <w:r w:rsidRPr="00A60422">
              <w:rPr>
                <w:sz w:val="20"/>
                <w:szCs w:val="20"/>
              </w:rPr>
              <w:t>Потпуно усклађено</w:t>
            </w:r>
          </w:p>
          <w:p w:rsidR="00996E33" w:rsidRPr="00A60422" w:rsidRDefault="00996E33" w:rsidP="00996E33">
            <w:pPr>
              <w:rPr>
                <w:sz w:val="20"/>
                <w:szCs w:val="20"/>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p w:rsidR="00996E33" w:rsidRPr="00A60422" w:rsidRDefault="00996E33" w:rsidP="00996E33">
            <w:pPr>
              <w:rPr>
                <w:sz w:val="20"/>
                <w:szCs w:val="20"/>
                <w:lang w:val="sr-Cyrl-CS"/>
              </w:rPr>
            </w:pPr>
          </w:p>
        </w:tc>
        <w:tc>
          <w:tcPr>
            <w:tcW w:w="681" w:type="pct"/>
          </w:tcPr>
          <w:p w:rsidR="00996E33" w:rsidRPr="00B36F69"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29.3</w:t>
            </w:r>
          </w:p>
        </w:tc>
        <w:tc>
          <w:tcPr>
            <w:tcW w:w="1330" w:type="pct"/>
          </w:tcPr>
          <w:p w:rsidR="00996E33" w:rsidRPr="007668B3" w:rsidRDefault="00B91D62" w:rsidP="00996E33">
            <w:pPr>
              <w:jc w:val="both"/>
              <w:rPr>
                <w:strike/>
                <w:sz w:val="20"/>
                <w:szCs w:val="20"/>
                <w:lang w:val="ru-RU"/>
              </w:rPr>
            </w:pPr>
            <w:r>
              <w:rPr>
                <w:sz w:val="20"/>
                <w:szCs w:val="20"/>
              </w:rPr>
              <w:t xml:space="preserve">           </w:t>
            </w:r>
            <w:r w:rsidR="00996E33" w:rsidRPr="007668B3">
              <w:rPr>
                <w:sz w:val="20"/>
                <w:szCs w:val="20"/>
              </w:rPr>
              <w:t>За потребе става 1. тачка ј), државе чланице треба да траже од надлежних органа да, када поступају у провери контроле квалитета законских ревизија годишњих или консолидованих</w:t>
            </w:r>
            <w:r w:rsidR="00996E33" w:rsidRPr="007668B3">
              <w:rPr>
                <w:b/>
                <w:sz w:val="20"/>
                <w:szCs w:val="20"/>
              </w:rPr>
              <w:t xml:space="preserve"> </w:t>
            </w:r>
            <w:r w:rsidR="00996E33" w:rsidRPr="007668B3">
              <w:rPr>
                <w:sz w:val="20"/>
                <w:szCs w:val="20"/>
              </w:rPr>
              <w:t>финансијских извештаја средњих и малих предузећа, воде рачуна о чињеници да ревизијски стандарди који су усвојени у складу са чланом 26. имају за циљ да се примењују тако да буд</w:t>
            </w:r>
            <w:r w:rsidR="00996E33" w:rsidRPr="007668B3">
              <w:rPr>
                <w:sz w:val="20"/>
                <w:szCs w:val="20"/>
                <w:lang w:val="sr-Cyrl-CS"/>
              </w:rPr>
              <w:t>у</w:t>
            </w:r>
            <w:r w:rsidR="00996E33" w:rsidRPr="007668B3">
              <w:rPr>
                <w:sz w:val="20"/>
                <w:szCs w:val="20"/>
              </w:rPr>
              <w:t xml:space="preserve"> сразмерн</w:t>
            </w:r>
            <w:r w:rsidR="00996E33" w:rsidRPr="007668B3">
              <w:rPr>
                <w:sz w:val="20"/>
                <w:szCs w:val="20"/>
                <w:lang w:val="sr-Cyrl-CS"/>
              </w:rPr>
              <w:t>и</w:t>
            </w:r>
            <w:r w:rsidR="00996E33" w:rsidRPr="007668B3">
              <w:rPr>
                <w:sz w:val="20"/>
                <w:szCs w:val="20"/>
              </w:rPr>
              <w:t xml:space="preserve"> обиму и сложености делатности субјекта ревизије.</w:t>
            </w:r>
          </w:p>
        </w:tc>
        <w:tc>
          <w:tcPr>
            <w:tcW w:w="407" w:type="pct"/>
          </w:tcPr>
          <w:p w:rsidR="00996E33" w:rsidRPr="00783F15" w:rsidRDefault="00783F15" w:rsidP="00996E33">
            <w:pPr>
              <w:rPr>
                <w:sz w:val="20"/>
                <w:szCs w:val="20"/>
                <w:lang w:val="sr-Cyrl-CS"/>
              </w:rPr>
            </w:pPr>
            <w:r w:rsidRPr="00783F15">
              <w:rPr>
                <w:sz w:val="20"/>
                <w:szCs w:val="20"/>
              </w:rPr>
              <w:t>7</w:t>
            </w:r>
            <w:r w:rsidR="00EA334F">
              <w:rPr>
                <w:sz w:val="20"/>
                <w:szCs w:val="20"/>
              </w:rPr>
              <w:t>5</w:t>
            </w:r>
            <w:r w:rsidRPr="00783F15">
              <w:rPr>
                <w:sz w:val="20"/>
                <w:szCs w:val="20"/>
              </w:rPr>
              <w:t>.2.</w:t>
            </w:r>
          </w:p>
        </w:tc>
        <w:tc>
          <w:tcPr>
            <w:tcW w:w="1627" w:type="pct"/>
          </w:tcPr>
          <w:p w:rsidR="00783F15" w:rsidRPr="00783F15" w:rsidRDefault="00783F15" w:rsidP="00783F15">
            <w:pPr>
              <w:jc w:val="both"/>
              <w:rPr>
                <w:sz w:val="20"/>
                <w:szCs w:val="20"/>
                <w:lang w:val="ru-RU"/>
              </w:rPr>
            </w:pPr>
            <w:r w:rsidRPr="00783F15">
              <w:rPr>
                <w:sz w:val="20"/>
                <w:szCs w:val="20"/>
              </w:rPr>
              <w:t xml:space="preserve">                 </w:t>
            </w:r>
            <w:r w:rsidRPr="00783F15">
              <w:rPr>
                <w:sz w:val="20"/>
                <w:szCs w:val="20"/>
                <w:lang w:val="ru-RU"/>
              </w:rPr>
              <w:t>Контрола</w:t>
            </w:r>
            <w:r w:rsidRPr="00783F15">
              <w:rPr>
                <w:sz w:val="20"/>
                <w:szCs w:val="20"/>
              </w:rPr>
              <w:t xml:space="preserve"> и начин обављања контроле квалитета рада,</w:t>
            </w:r>
            <w:r w:rsidRPr="00783F15">
              <w:rPr>
                <w:sz w:val="20"/>
                <w:szCs w:val="20"/>
                <w:lang w:val="ru-RU"/>
              </w:rPr>
              <w:t xml:space="preserve"> треба да буде сразмерна сложеношћу послова које обавља друштво за ревизију</w:t>
            </w:r>
            <w:r w:rsidRPr="00783F15">
              <w:rPr>
                <w:sz w:val="20"/>
                <w:szCs w:val="20"/>
              </w:rPr>
              <w:t xml:space="preserve"> односно самостални ревизор,</w:t>
            </w:r>
            <w:r w:rsidRPr="00783F15">
              <w:rPr>
                <w:sz w:val="20"/>
                <w:szCs w:val="20"/>
                <w:lang w:val="ru-RU"/>
              </w:rPr>
              <w:t xml:space="preserve"> </w:t>
            </w:r>
            <w:r w:rsidRPr="00783F15">
              <w:rPr>
                <w:sz w:val="20"/>
                <w:szCs w:val="20"/>
              </w:rPr>
              <w:t>што се додатно уређује општим актима Комисије.</w:t>
            </w:r>
          </w:p>
          <w:p w:rsidR="00996E33" w:rsidRPr="00783F15" w:rsidRDefault="00996E33" w:rsidP="00783F15">
            <w:pPr>
              <w:jc w:val="both"/>
              <w:rPr>
                <w:sz w:val="20"/>
                <w:szCs w:val="20"/>
                <w:lang w:val="sr-Cyrl-CS"/>
              </w:rPr>
            </w:pPr>
          </w:p>
        </w:tc>
        <w:tc>
          <w:tcPr>
            <w:tcW w:w="661" w:type="pct"/>
          </w:tcPr>
          <w:p w:rsidR="00996E33" w:rsidRPr="00A60422" w:rsidRDefault="00996E33" w:rsidP="00996E33">
            <w:pPr>
              <w:rPr>
                <w:sz w:val="20"/>
                <w:szCs w:val="20"/>
              </w:rPr>
            </w:pPr>
            <w:r w:rsidRPr="00A60422">
              <w:rPr>
                <w:sz w:val="20"/>
                <w:szCs w:val="20"/>
              </w:rPr>
              <w:t>Потпуно усклађено</w:t>
            </w:r>
          </w:p>
          <w:p w:rsidR="00996E33" w:rsidRPr="007668B3" w:rsidRDefault="00996E33" w:rsidP="00783F15">
            <w:pPr>
              <w:rPr>
                <w:sz w:val="20"/>
                <w:szCs w:val="20"/>
                <w:lang w:val="sr-Cyrl-CS"/>
              </w:rPr>
            </w:pP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30.1</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C57081" w:rsidP="00996E33">
            <w:pPr>
              <w:jc w:val="both"/>
              <w:rPr>
                <w:sz w:val="20"/>
                <w:szCs w:val="20"/>
                <w:lang w:val="ru-RU"/>
              </w:rPr>
            </w:pPr>
            <w:r>
              <w:rPr>
                <w:sz w:val="20"/>
                <w:szCs w:val="20"/>
                <w:lang w:val="ru-RU"/>
              </w:rPr>
              <w:t xml:space="preserve">             </w:t>
            </w:r>
            <w:r w:rsidR="00996E33" w:rsidRPr="007668B3">
              <w:rPr>
                <w:sz w:val="20"/>
                <w:szCs w:val="20"/>
                <w:lang w:val="ru-RU"/>
              </w:rPr>
              <w:t xml:space="preserve">Државе чланице треба да предвиде ефикасне системе истраге и санкција у циљу откривања, кориговања и спречавања неадекватног вршења законске ревизије. </w:t>
            </w:r>
          </w:p>
        </w:tc>
        <w:tc>
          <w:tcPr>
            <w:tcW w:w="407" w:type="pct"/>
          </w:tcPr>
          <w:p w:rsidR="00996E33" w:rsidRPr="003516CC" w:rsidRDefault="00D710D0" w:rsidP="00D710D0">
            <w:pPr>
              <w:rPr>
                <w:sz w:val="20"/>
                <w:szCs w:val="20"/>
              </w:rPr>
            </w:pPr>
            <w:r w:rsidRPr="003516CC">
              <w:rPr>
                <w:sz w:val="20"/>
                <w:szCs w:val="20"/>
              </w:rPr>
              <w:t>8</w:t>
            </w:r>
            <w:r w:rsidR="001A769D" w:rsidRPr="003516CC">
              <w:rPr>
                <w:sz w:val="20"/>
                <w:szCs w:val="20"/>
              </w:rPr>
              <w:t>1</w:t>
            </w:r>
            <w:r w:rsidRPr="003516CC">
              <w:rPr>
                <w:sz w:val="20"/>
                <w:szCs w:val="20"/>
              </w:rPr>
              <w:t>.</w:t>
            </w: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922FB6" w:rsidRDefault="00922FB6" w:rsidP="00D710D0">
            <w:pPr>
              <w:rPr>
                <w:color w:val="0070C0"/>
                <w:sz w:val="20"/>
                <w:szCs w:val="20"/>
              </w:rPr>
            </w:pPr>
          </w:p>
          <w:p w:rsidR="005F6D71" w:rsidRDefault="005F6D71" w:rsidP="00D710D0">
            <w:pPr>
              <w:rPr>
                <w:sz w:val="20"/>
                <w:szCs w:val="20"/>
                <w:lang w:val="sr-Cyrl-RS"/>
              </w:rPr>
            </w:pPr>
          </w:p>
          <w:p w:rsidR="005F6D71" w:rsidRDefault="005F6D71" w:rsidP="00D710D0">
            <w:pPr>
              <w:rPr>
                <w:sz w:val="20"/>
                <w:szCs w:val="20"/>
                <w:lang w:val="sr-Cyrl-RS"/>
              </w:rPr>
            </w:pPr>
          </w:p>
          <w:p w:rsidR="005F6D71" w:rsidRDefault="005F6D71" w:rsidP="00D710D0">
            <w:pPr>
              <w:rPr>
                <w:sz w:val="20"/>
                <w:szCs w:val="20"/>
                <w:lang w:val="sr-Cyrl-RS"/>
              </w:rPr>
            </w:pPr>
          </w:p>
          <w:p w:rsidR="00922FB6" w:rsidRPr="00922FB6" w:rsidRDefault="00922FB6" w:rsidP="00D710D0">
            <w:pPr>
              <w:rPr>
                <w:sz w:val="20"/>
                <w:szCs w:val="20"/>
                <w:lang w:val="sr-Cyrl-RS"/>
              </w:rPr>
            </w:pPr>
            <w:r w:rsidRPr="003516CC">
              <w:rPr>
                <w:sz w:val="20"/>
                <w:szCs w:val="20"/>
                <w:lang w:val="sr-Cyrl-RS"/>
              </w:rPr>
              <w:t>94.</w:t>
            </w:r>
          </w:p>
        </w:tc>
        <w:tc>
          <w:tcPr>
            <w:tcW w:w="1627" w:type="pct"/>
          </w:tcPr>
          <w:p w:rsidR="005F6D71" w:rsidRPr="005F6D71" w:rsidRDefault="00D447EB" w:rsidP="005F6D71">
            <w:pPr>
              <w:autoSpaceDE w:val="0"/>
              <w:autoSpaceDN w:val="0"/>
              <w:adjustRightInd w:val="0"/>
              <w:jc w:val="both"/>
              <w:outlineLvl w:val="0"/>
              <w:rPr>
                <w:rFonts w:eastAsia="TimesNewRoman"/>
                <w:sz w:val="20"/>
                <w:szCs w:val="20"/>
              </w:rPr>
            </w:pPr>
            <w:r>
              <w:rPr>
                <w:rFonts w:eastAsia="TimesNewRoman"/>
                <w:lang w:val="sr-Cyrl-RS"/>
              </w:rPr>
              <w:lastRenderedPageBreak/>
              <w:t xml:space="preserve">           </w:t>
            </w:r>
            <w:r w:rsidR="005F6D71" w:rsidRPr="005F6D71">
              <w:rPr>
                <w:rFonts w:eastAsia="TimesNewRoman"/>
                <w:sz w:val="20"/>
                <w:szCs w:val="20"/>
              </w:rPr>
              <w:t xml:space="preserve">Ако </w:t>
            </w:r>
            <w:r w:rsidR="004D146C">
              <w:rPr>
                <w:rFonts w:eastAsia="TimesNewRoman"/>
                <w:sz w:val="20"/>
                <w:szCs w:val="20"/>
                <w:lang w:val="sr-Cyrl-RS"/>
              </w:rPr>
              <w:t>се</w:t>
            </w:r>
            <w:r w:rsidR="005F6D71" w:rsidRPr="005F6D71">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4D146C">
              <w:rPr>
                <w:rFonts w:eastAsia="TimesNewRoman"/>
                <w:sz w:val="20"/>
                <w:szCs w:val="20"/>
                <w:lang w:val="sr-Cyrl-RS"/>
              </w:rPr>
              <w:t>могу се предузети</w:t>
            </w:r>
            <w:r w:rsidR="005F6D71" w:rsidRPr="005F6D71">
              <w:rPr>
                <w:rFonts w:eastAsia="TimesNewRoman"/>
                <w:sz w:val="20"/>
                <w:szCs w:val="20"/>
              </w:rPr>
              <w:t xml:space="preserve"> следеће мере:</w:t>
            </w:r>
          </w:p>
          <w:p w:rsidR="005F6D71" w:rsidRPr="005F6D71" w:rsidRDefault="005F6D71" w:rsidP="005F6D71">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t>1) наложи отклањање утврђених неправилности</w:t>
            </w:r>
            <w:r w:rsidRPr="005F6D71">
              <w:rPr>
                <w:rFonts w:eastAsia="TimesNewRoman"/>
                <w:sz w:val="20"/>
                <w:szCs w:val="20"/>
                <w:lang w:val="sr-Cyrl-RS"/>
              </w:rPr>
              <w:t>;</w:t>
            </w:r>
          </w:p>
          <w:p w:rsidR="005F6D71" w:rsidRPr="005F6D71" w:rsidRDefault="005F6D71" w:rsidP="005F6D71">
            <w:pPr>
              <w:autoSpaceDE w:val="0"/>
              <w:autoSpaceDN w:val="0"/>
              <w:adjustRightInd w:val="0"/>
              <w:ind w:left="720"/>
              <w:jc w:val="both"/>
              <w:outlineLvl w:val="0"/>
              <w:rPr>
                <w:rFonts w:eastAsia="TimesNewRoman"/>
                <w:sz w:val="20"/>
                <w:szCs w:val="20"/>
              </w:rPr>
            </w:pPr>
            <w:r w:rsidRPr="005F6D71">
              <w:rPr>
                <w:rFonts w:eastAsia="TimesNewRoman"/>
                <w:sz w:val="20"/>
                <w:szCs w:val="20"/>
              </w:rPr>
              <w:t xml:space="preserve">2) </w:t>
            </w:r>
            <w:r w:rsidRPr="005F6D71">
              <w:rPr>
                <w:rFonts w:eastAsia="TimesNewRoman"/>
                <w:sz w:val="20"/>
                <w:szCs w:val="20"/>
                <w:lang w:val="sr-Cyrl-RS"/>
              </w:rPr>
              <w:t>изрекне јавну опомену</w:t>
            </w:r>
            <w:r w:rsidRPr="005F6D71">
              <w:rPr>
                <w:rFonts w:eastAsia="TimesNewRoman"/>
                <w:sz w:val="20"/>
                <w:szCs w:val="20"/>
              </w:rPr>
              <w:t>;</w:t>
            </w:r>
          </w:p>
          <w:p w:rsidR="005F6D71" w:rsidRPr="005F6D71" w:rsidRDefault="005F6D71" w:rsidP="005F6D71">
            <w:pPr>
              <w:autoSpaceDE w:val="0"/>
              <w:autoSpaceDN w:val="0"/>
              <w:adjustRightInd w:val="0"/>
              <w:ind w:firstLine="720"/>
              <w:jc w:val="both"/>
              <w:outlineLvl w:val="0"/>
              <w:rPr>
                <w:rFonts w:eastAsia="TimesNewRoman"/>
                <w:sz w:val="20"/>
                <w:szCs w:val="20"/>
              </w:rPr>
            </w:pPr>
            <w:r w:rsidRPr="005F6D71">
              <w:rPr>
                <w:rFonts w:eastAsia="TimesNewRoman"/>
                <w:sz w:val="20"/>
                <w:szCs w:val="20"/>
              </w:rPr>
              <w:t>3) условно одузме дозволу за обављање ревизије;</w:t>
            </w:r>
          </w:p>
          <w:p w:rsidR="005F6D71" w:rsidRPr="005F6D71" w:rsidRDefault="005F6D71" w:rsidP="005F6D71">
            <w:pPr>
              <w:autoSpaceDE w:val="0"/>
              <w:autoSpaceDN w:val="0"/>
              <w:adjustRightInd w:val="0"/>
              <w:ind w:firstLine="720"/>
              <w:jc w:val="both"/>
              <w:outlineLvl w:val="0"/>
              <w:rPr>
                <w:rFonts w:eastAsia="TimesNewRoman"/>
                <w:sz w:val="20"/>
                <w:szCs w:val="20"/>
              </w:rPr>
            </w:pPr>
            <w:r w:rsidRPr="005F6D71">
              <w:rPr>
                <w:rFonts w:eastAsia="TimesNewRoman"/>
                <w:sz w:val="20"/>
                <w:szCs w:val="20"/>
              </w:rPr>
              <w:t>4) изда привремену забрану у периоду од највише три године, којом се забрањује друштву за ревизију и самосталном ревизору да обавља законску ревизију;</w:t>
            </w:r>
          </w:p>
          <w:p w:rsidR="005F6D71" w:rsidRPr="005F6D71" w:rsidRDefault="005F6D71" w:rsidP="005F6D71">
            <w:pPr>
              <w:autoSpaceDE w:val="0"/>
              <w:autoSpaceDN w:val="0"/>
              <w:adjustRightInd w:val="0"/>
              <w:ind w:firstLine="720"/>
              <w:jc w:val="both"/>
              <w:outlineLvl w:val="0"/>
              <w:rPr>
                <w:rFonts w:eastAsia="TimesNewRoman"/>
                <w:sz w:val="20"/>
                <w:szCs w:val="20"/>
                <w:lang w:val="sr-Latn-CS"/>
              </w:rPr>
            </w:pPr>
            <w:r w:rsidRPr="005F6D71">
              <w:rPr>
                <w:rFonts w:eastAsia="TimesNewRoman"/>
                <w:sz w:val="20"/>
                <w:szCs w:val="20"/>
              </w:rPr>
              <w:t xml:space="preserve">5) </w:t>
            </w:r>
            <w:r w:rsidRPr="0014745E">
              <w:rPr>
                <w:rFonts w:eastAsia="TimesNewRoman"/>
                <w:sz w:val="20"/>
                <w:szCs w:val="20"/>
                <w:lang w:val="sr-Cyrl-RS"/>
              </w:rPr>
              <w:t xml:space="preserve">изрекне </w:t>
            </w:r>
            <w:r w:rsidRPr="005F6D71">
              <w:rPr>
                <w:rFonts w:eastAsia="TimesNewRoman"/>
                <w:sz w:val="20"/>
                <w:szCs w:val="20"/>
                <w:lang w:val="sr-Latn-CS"/>
              </w:rPr>
              <w:t xml:space="preserve">привремену забрану у трајању од највише три године којом се забрањује </w:t>
            </w:r>
            <w:r w:rsidRPr="005F6D71">
              <w:rPr>
                <w:rFonts w:eastAsia="TimesNewRoman"/>
                <w:sz w:val="20"/>
                <w:szCs w:val="20"/>
                <w:lang w:val="sr-Cyrl-RS"/>
              </w:rPr>
              <w:t xml:space="preserve">оснивачу (члану) </w:t>
            </w:r>
            <w:r w:rsidRPr="005F6D71">
              <w:rPr>
                <w:rFonts w:eastAsia="TimesNewRoman"/>
                <w:sz w:val="20"/>
                <w:szCs w:val="20"/>
                <w:lang w:val="sr-Latn-CS"/>
              </w:rPr>
              <w:t xml:space="preserve">или члану органа </w:t>
            </w:r>
            <w:r w:rsidRPr="0014745E">
              <w:rPr>
                <w:rFonts w:eastAsia="TimesNewRoman"/>
                <w:sz w:val="20"/>
                <w:szCs w:val="20"/>
                <w:lang w:val="sr-Cyrl-RS"/>
              </w:rPr>
              <w:t xml:space="preserve">управљања </w:t>
            </w:r>
            <w:r w:rsidRPr="0014745E">
              <w:rPr>
                <w:rFonts w:eastAsia="TimesNewRoman"/>
                <w:sz w:val="20"/>
                <w:szCs w:val="20"/>
                <w:lang w:val="sr-Latn-CS"/>
              </w:rPr>
              <w:t xml:space="preserve">друштва за ревизију или </w:t>
            </w:r>
            <w:r w:rsidRPr="0014745E">
              <w:rPr>
                <w:rFonts w:eastAsia="TimesNewRoman"/>
                <w:sz w:val="20"/>
                <w:szCs w:val="20"/>
                <w:lang w:val="sr-Cyrl-RS"/>
              </w:rPr>
              <w:t xml:space="preserve">оснивачу (члану), односно </w:t>
            </w:r>
            <w:r w:rsidRPr="0014745E">
              <w:rPr>
                <w:rFonts w:eastAsia="TimesNewRoman"/>
                <w:sz w:val="20"/>
                <w:szCs w:val="20"/>
                <w:lang w:val="sr-Latn-CS"/>
              </w:rPr>
              <w:t xml:space="preserve">члану органа </w:t>
            </w:r>
            <w:r w:rsidRPr="0014745E">
              <w:rPr>
                <w:rFonts w:eastAsia="TimesNewRoman"/>
                <w:sz w:val="20"/>
                <w:szCs w:val="20"/>
                <w:lang w:val="sr-Cyrl-RS"/>
              </w:rPr>
              <w:t xml:space="preserve">управљања друштва </w:t>
            </w:r>
            <w:r w:rsidRPr="0014745E">
              <w:rPr>
                <w:rFonts w:eastAsia="TimesNewRoman"/>
                <w:sz w:val="20"/>
                <w:szCs w:val="20"/>
                <w:lang w:val="sr-Latn-CS"/>
              </w:rPr>
              <w:t>од јавног интереса да обавља функције у друштв</w:t>
            </w:r>
            <w:r w:rsidRPr="0014745E">
              <w:rPr>
                <w:rFonts w:eastAsia="TimesNewRoman"/>
                <w:sz w:val="20"/>
                <w:szCs w:val="20"/>
                <w:lang w:val="sr-Cyrl-RS"/>
              </w:rPr>
              <w:t>у</w:t>
            </w:r>
            <w:r w:rsidRPr="0014745E">
              <w:rPr>
                <w:rFonts w:eastAsia="TimesNewRoman"/>
                <w:sz w:val="20"/>
                <w:szCs w:val="20"/>
                <w:lang w:val="sr-Latn-CS"/>
              </w:rPr>
              <w:t xml:space="preserve"> за ревизију</w:t>
            </w:r>
            <w:r w:rsidRPr="0014745E">
              <w:rPr>
                <w:rFonts w:eastAsia="TimesNewRoman"/>
                <w:sz w:val="20"/>
                <w:szCs w:val="20"/>
                <w:lang w:val="sr-Cyrl-RS"/>
              </w:rPr>
              <w:t>,</w:t>
            </w:r>
            <w:r w:rsidRPr="0014745E">
              <w:rPr>
                <w:rFonts w:eastAsia="TimesNewRoman"/>
                <w:sz w:val="20"/>
                <w:szCs w:val="20"/>
                <w:lang w:val="sr-Latn-CS"/>
              </w:rPr>
              <w:t xml:space="preserve"> односно </w:t>
            </w:r>
            <w:r w:rsidRPr="0014745E">
              <w:rPr>
                <w:rFonts w:eastAsia="TimesNewRoman"/>
                <w:sz w:val="20"/>
                <w:szCs w:val="20"/>
                <w:lang w:val="sr-Cyrl-RS"/>
              </w:rPr>
              <w:t xml:space="preserve">друштву </w:t>
            </w:r>
            <w:r w:rsidRPr="0014745E">
              <w:rPr>
                <w:rFonts w:eastAsia="TimesNewRoman"/>
                <w:sz w:val="20"/>
                <w:szCs w:val="20"/>
                <w:lang w:val="sr-Latn-CS"/>
              </w:rPr>
              <w:t>од јавног интереса</w:t>
            </w:r>
            <w:r w:rsidRPr="005F6D71">
              <w:rPr>
                <w:rFonts w:eastAsia="TimesNewRoman"/>
                <w:sz w:val="20"/>
                <w:szCs w:val="20"/>
                <w:lang w:val="sr-Latn-CS"/>
              </w:rPr>
              <w:t>;</w:t>
            </w:r>
          </w:p>
          <w:p w:rsidR="005F6D71" w:rsidRPr="005F6D71" w:rsidRDefault="005F6D71" w:rsidP="005F6D71">
            <w:pPr>
              <w:autoSpaceDE w:val="0"/>
              <w:autoSpaceDN w:val="0"/>
              <w:adjustRightInd w:val="0"/>
              <w:ind w:firstLine="720"/>
              <w:jc w:val="both"/>
              <w:outlineLvl w:val="0"/>
              <w:rPr>
                <w:rFonts w:eastAsia="TimesNewRoman"/>
                <w:sz w:val="20"/>
                <w:szCs w:val="20"/>
              </w:rPr>
            </w:pPr>
            <w:r w:rsidRPr="005F6D71">
              <w:rPr>
                <w:rFonts w:eastAsia="TimesNewRoman"/>
                <w:sz w:val="20"/>
                <w:szCs w:val="20"/>
                <w:lang w:val="sr-Cyrl-RS"/>
              </w:rPr>
              <w:t>6</w:t>
            </w:r>
            <w:r w:rsidRPr="005F6D71">
              <w:rPr>
                <w:rFonts w:eastAsia="TimesNewRoman"/>
                <w:sz w:val="20"/>
                <w:szCs w:val="20"/>
              </w:rPr>
              <w:t>) одузме дозволу за обављање ревизије;</w:t>
            </w:r>
          </w:p>
          <w:p w:rsidR="005F6D71" w:rsidRPr="005F6D71" w:rsidRDefault="005F6D71" w:rsidP="005F6D71">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lastRenderedPageBreak/>
              <w:t>7</w:t>
            </w:r>
            <w:r w:rsidRPr="005F6D71">
              <w:rPr>
                <w:rFonts w:eastAsia="TimesNewRoman"/>
                <w:sz w:val="20"/>
                <w:szCs w:val="20"/>
                <w:lang w:val="sr-Cyrl-RS"/>
              </w:rPr>
              <w:t>) изрекне новчану казну.</w:t>
            </w:r>
          </w:p>
          <w:p w:rsidR="005F6D71" w:rsidRPr="005F6D71" w:rsidRDefault="005F6D71" w:rsidP="005F6D71">
            <w:pPr>
              <w:autoSpaceDE w:val="0"/>
              <w:autoSpaceDN w:val="0"/>
              <w:adjustRightInd w:val="0"/>
              <w:jc w:val="both"/>
              <w:outlineLvl w:val="0"/>
              <w:rPr>
                <w:rFonts w:eastAsia="TimesNewRoman"/>
                <w:sz w:val="20"/>
                <w:szCs w:val="20"/>
                <w:lang w:val="sr-Cyrl-RS"/>
              </w:rPr>
            </w:pPr>
            <w:r w:rsidRPr="005F6D71">
              <w:rPr>
                <w:rFonts w:eastAsia="TimesNewRoman"/>
                <w:sz w:val="20"/>
                <w:szCs w:val="20"/>
                <w:lang w:val="sr-Cyrl-RS"/>
              </w:rPr>
              <w:tab/>
              <w:t xml:space="preserve">Комисија решењем изриче мере из става </w:t>
            </w:r>
            <w:r w:rsidR="004D146C" w:rsidRPr="004D146C">
              <w:rPr>
                <w:rFonts w:eastAsia="TimesNewRoman"/>
                <w:sz w:val="20"/>
                <w:szCs w:val="20"/>
                <w:lang w:val="sr-Cyrl-RS"/>
              </w:rPr>
              <w:t>1. тач. 1), 2</w:t>
            </w:r>
            <w:r w:rsidR="004D146C">
              <w:rPr>
                <w:rFonts w:eastAsia="TimesNewRoman"/>
                <w:sz w:val="20"/>
                <w:szCs w:val="20"/>
                <w:lang w:val="sr-Cyrl-RS"/>
              </w:rPr>
              <w:t>), 3), 6) и 7) овог члана</w:t>
            </w:r>
            <w:r w:rsidRPr="005F6D71">
              <w:rPr>
                <w:rFonts w:eastAsia="TimesNewRoman"/>
                <w:sz w:val="20"/>
                <w:szCs w:val="20"/>
                <w:lang w:val="sr-Cyrl-RS"/>
              </w:rPr>
              <w:t>.</w:t>
            </w:r>
          </w:p>
          <w:p w:rsidR="004D146C" w:rsidRPr="004D146C" w:rsidRDefault="004D146C" w:rsidP="004D146C">
            <w:pPr>
              <w:autoSpaceDE w:val="0"/>
              <w:autoSpaceDN w:val="0"/>
              <w:adjustRightInd w:val="0"/>
              <w:ind w:firstLine="720"/>
              <w:jc w:val="both"/>
              <w:outlineLvl w:val="0"/>
              <w:rPr>
                <w:rFonts w:eastAsia="TimesNewRoman"/>
                <w:iCs/>
                <w:sz w:val="20"/>
                <w:szCs w:val="20"/>
              </w:rPr>
            </w:pPr>
            <w:r w:rsidRPr="004D146C">
              <w:rPr>
                <w:rFonts w:eastAsia="TimesNewRoman"/>
                <w:iCs/>
                <w:sz w:val="20"/>
                <w:szCs w:val="20"/>
                <w:lang w:val="ru-RU"/>
              </w:rPr>
              <w:t>Решење из става 2. овог члана је коначно. Против решења може се покренути управни спор.</w:t>
            </w:r>
          </w:p>
          <w:p w:rsidR="005F6D71" w:rsidRPr="005F6D71" w:rsidRDefault="005F6D71" w:rsidP="005F6D71">
            <w:pPr>
              <w:autoSpaceDE w:val="0"/>
              <w:autoSpaceDN w:val="0"/>
              <w:adjustRightInd w:val="0"/>
              <w:jc w:val="both"/>
              <w:outlineLvl w:val="0"/>
              <w:rPr>
                <w:rFonts w:eastAsia="TimesNewRoman"/>
                <w:iCs/>
                <w:sz w:val="20"/>
                <w:szCs w:val="20"/>
              </w:rPr>
            </w:pPr>
            <w:r w:rsidRPr="005F6D71">
              <w:rPr>
                <w:rFonts w:eastAsia="TimesNewRoman"/>
                <w:iCs/>
                <w:sz w:val="20"/>
                <w:szCs w:val="20"/>
              </w:rPr>
              <w:tab/>
              <w:t xml:space="preserve">Решење о изрицању мере из става </w:t>
            </w:r>
            <w:r w:rsidRPr="005F6D71">
              <w:rPr>
                <w:rFonts w:eastAsia="TimesNewRoman"/>
                <w:iCs/>
                <w:sz w:val="20"/>
                <w:szCs w:val="20"/>
                <w:lang w:val="sr-Cyrl-RS"/>
              </w:rPr>
              <w:t>2.</w:t>
            </w:r>
            <w:r w:rsidRPr="005F6D71">
              <w:rPr>
                <w:rFonts w:eastAsia="TimesNewRoman"/>
                <w:iCs/>
                <w:sz w:val="20"/>
                <w:szCs w:val="20"/>
              </w:rPr>
              <w:t>овог члана, Комисија доставља Комори, наредног дана од дана када ово решење постане извршно.</w:t>
            </w:r>
          </w:p>
          <w:p w:rsidR="004D146C" w:rsidRDefault="005F6D71" w:rsidP="004D146C">
            <w:pPr>
              <w:autoSpaceDE w:val="0"/>
              <w:autoSpaceDN w:val="0"/>
              <w:adjustRightInd w:val="0"/>
              <w:ind w:firstLine="720"/>
              <w:jc w:val="both"/>
              <w:rPr>
                <w:rFonts w:eastAsia="TimesNewRoman"/>
                <w:iCs/>
                <w:sz w:val="20"/>
                <w:szCs w:val="20"/>
                <w:lang w:val="sr-Cyrl-RS"/>
              </w:rPr>
            </w:pPr>
            <w:r w:rsidRPr="005F6D71">
              <w:rPr>
                <w:rFonts w:eastAsia="TimesNewRoman"/>
                <w:iCs/>
                <w:sz w:val="20"/>
                <w:szCs w:val="20"/>
              </w:rPr>
              <w:t xml:space="preserve">Комора је дужна да решење о изрицању мере из става </w:t>
            </w:r>
            <w:r w:rsidRPr="005F6D71">
              <w:rPr>
                <w:rFonts w:eastAsia="TimesNewRoman"/>
                <w:iCs/>
                <w:sz w:val="20"/>
                <w:szCs w:val="20"/>
                <w:lang w:val="sr-Cyrl-RS"/>
              </w:rPr>
              <w:t xml:space="preserve">2. </w:t>
            </w:r>
            <w:r w:rsidRPr="005F6D71">
              <w:rPr>
                <w:rFonts w:eastAsia="TimesNewRoman"/>
                <w:iCs/>
                <w:sz w:val="20"/>
                <w:szCs w:val="20"/>
              </w:rPr>
              <w:t>овог члана без одлагања упише у Регистар изречених мера.</w:t>
            </w:r>
          </w:p>
          <w:p w:rsidR="005F6D71" w:rsidRDefault="004D146C" w:rsidP="004D146C">
            <w:pPr>
              <w:autoSpaceDE w:val="0"/>
              <w:autoSpaceDN w:val="0"/>
              <w:adjustRightInd w:val="0"/>
              <w:ind w:firstLine="720"/>
              <w:jc w:val="both"/>
              <w:rPr>
                <w:rFonts w:eastAsia="TimesNewRoman"/>
                <w:iCs/>
                <w:sz w:val="20"/>
                <w:szCs w:val="20"/>
                <w:lang w:val="sr-Cyrl-RS"/>
              </w:rPr>
            </w:pPr>
            <w:r w:rsidRPr="004D146C">
              <w:rPr>
                <w:rFonts w:eastAsia="TimesNewRoman"/>
                <w:iCs/>
                <w:sz w:val="20"/>
                <w:szCs w:val="20"/>
                <w:lang w:val="sr-Cyrl-RS"/>
              </w:rPr>
              <w:t>Мере из става 1. тач. 4) и 5) овог закона изриче суд у прекршајном поступку, у складу са законом.</w:t>
            </w:r>
          </w:p>
          <w:p w:rsidR="004D146C" w:rsidRPr="004D146C" w:rsidRDefault="004D146C" w:rsidP="004D146C">
            <w:pPr>
              <w:autoSpaceDE w:val="0"/>
              <w:autoSpaceDN w:val="0"/>
              <w:adjustRightInd w:val="0"/>
              <w:ind w:firstLine="720"/>
              <w:jc w:val="both"/>
              <w:rPr>
                <w:rFonts w:eastAsia="TimesNewRoman"/>
                <w:iCs/>
                <w:sz w:val="20"/>
                <w:szCs w:val="20"/>
                <w:lang w:val="sr-Cyrl-RS"/>
              </w:rPr>
            </w:pPr>
          </w:p>
          <w:p w:rsidR="00C00DC2" w:rsidRPr="00C00DC2" w:rsidRDefault="00922FB6" w:rsidP="00C00DC2">
            <w:pPr>
              <w:jc w:val="both"/>
              <w:outlineLvl w:val="0"/>
              <w:rPr>
                <w:rFonts w:eastAsia="TimesNewRoman"/>
                <w:sz w:val="20"/>
                <w:szCs w:val="20"/>
              </w:rPr>
            </w:pPr>
            <w:r w:rsidRPr="00C00DC2">
              <w:rPr>
                <w:rFonts w:eastAsia="TimesNewRoman"/>
                <w:sz w:val="20"/>
                <w:szCs w:val="20"/>
                <w:lang w:val="sr-Cyrl-RS"/>
              </w:rPr>
              <w:t xml:space="preserve">           </w:t>
            </w:r>
            <w:r w:rsidR="004D146C">
              <w:rPr>
                <w:rFonts w:eastAsia="TimesNewRoman"/>
                <w:sz w:val="20"/>
                <w:szCs w:val="20"/>
                <w:lang w:val="sr-Cyrl-RS"/>
              </w:rPr>
              <w:t xml:space="preserve">   </w:t>
            </w:r>
            <w:r w:rsidRPr="00C00DC2">
              <w:rPr>
                <w:rFonts w:eastAsia="TimesNewRoman"/>
                <w:sz w:val="20"/>
                <w:szCs w:val="20"/>
                <w:lang w:val="sr-Cyrl-RS"/>
              </w:rPr>
              <w:t xml:space="preserve"> </w:t>
            </w:r>
            <w:r w:rsidR="004D146C">
              <w:rPr>
                <w:rFonts w:eastAsia="TimesNewRoman"/>
                <w:sz w:val="20"/>
                <w:szCs w:val="20"/>
              </w:rPr>
              <w:t>Ако</w:t>
            </w:r>
            <w:r w:rsidR="004D146C">
              <w:rPr>
                <w:rFonts w:eastAsia="TimesNewRoman"/>
                <w:sz w:val="20"/>
                <w:szCs w:val="20"/>
                <w:lang w:val="sr-Cyrl-RS"/>
              </w:rPr>
              <w:t xml:space="preserve"> </w:t>
            </w:r>
            <w:r w:rsidR="00C00DC2" w:rsidRPr="00C00DC2">
              <w:rPr>
                <w:rFonts w:eastAsia="TimesNewRoman"/>
                <w:sz w:val="20"/>
                <w:szCs w:val="20"/>
              </w:rPr>
              <w:t xml:space="preserve">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00C00DC2" w:rsidRPr="0014745E">
              <w:rPr>
                <w:rFonts w:eastAsia="TimesNewRoman"/>
                <w:sz w:val="20"/>
                <w:szCs w:val="20"/>
                <w:lang w:val="sr-Cyrl-RS"/>
              </w:rPr>
              <w:t>може</w:t>
            </w:r>
            <w:r w:rsidR="00C00DC2" w:rsidRPr="00C00DC2">
              <w:rPr>
                <w:rFonts w:eastAsia="TimesNewRoman"/>
                <w:sz w:val="20"/>
                <w:szCs w:val="20"/>
              </w:rPr>
              <w:t xml:space="preserve"> да</w:t>
            </w:r>
            <w:r w:rsidR="00C00DC2" w:rsidRPr="00C00DC2">
              <w:rPr>
                <w:rFonts w:eastAsia="TimesNewRoman"/>
                <w:sz w:val="20"/>
                <w:szCs w:val="20"/>
                <w:lang w:val="sr-Cyrl-RS"/>
              </w:rPr>
              <w:t xml:space="preserve"> </w:t>
            </w:r>
            <w:r w:rsidR="00C00DC2" w:rsidRPr="00C00DC2">
              <w:rPr>
                <w:rFonts w:eastAsia="TimesNewRoman"/>
                <w:sz w:val="20"/>
                <w:szCs w:val="20"/>
              </w:rPr>
              <w:t>предузме следеће мере:</w:t>
            </w:r>
          </w:p>
          <w:p w:rsidR="00C00DC2" w:rsidRPr="00C00DC2" w:rsidRDefault="00C00DC2" w:rsidP="00C00DC2">
            <w:pPr>
              <w:ind w:firstLine="720"/>
              <w:jc w:val="both"/>
              <w:outlineLvl w:val="0"/>
              <w:rPr>
                <w:rFonts w:eastAsia="TimesNewRoman"/>
                <w:sz w:val="20"/>
                <w:szCs w:val="20"/>
              </w:rPr>
            </w:pPr>
            <w:r w:rsidRPr="00C00DC2">
              <w:rPr>
                <w:rFonts w:eastAsia="TimesNewRoman"/>
                <w:sz w:val="20"/>
                <w:szCs w:val="20"/>
              </w:rPr>
              <w:t>1) изда опомену;</w:t>
            </w:r>
          </w:p>
          <w:p w:rsidR="00C00DC2" w:rsidRPr="00C00DC2" w:rsidRDefault="00C00DC2" w:rsidP="00C00DC2">
            <w:pPr>
              <w:ind w:firstLine="720"/>
              <w:jc w:val="both"/>
              <w:outlineLvl w:val="0"/>
              <w:rPr>
                <w:rFonts w:eastAsia="TimesNewRoman"/>
                <w:sz w:val="20"/>
                <w:szCs w:val="20"/>
              </w:rPr>
            </w:pPr>
            <w:r w:rsidRPr="00C00DC2">
              <w:rPr>
                <w:rFonts w:eastAsia="TimesNewRoman"/>
                <w:sz w:val="20"/>
                <w:szCs w:val="20"/>
              </w:rPr>
              <w:t>2) изрекне јавну опомену;</w:t>
            </w:r>
          </w:p>
          <w:p w:rsidR="00C00DC2" w:rsidRPr="00C00DC2" w:rsidRDefault="00C00DC2" w:rsidP="00C00DC2">
            <w:pPr>
              <w:ind w:firstLine="720"/>
              <w:jc w:val="both"/>
              <w:outlineLvl w:val="0"/>
              <w:rPr>
                <w:rFonts w:eastAsia="TimesNewRoman"/>
                <w:sz w:val="20"/>
                <w:szCs w:val="20"/>
              </w:rPr>
            </w:pPr>
            <w:r w:rsidRPr="00C00DC2">
              <w:rPr>
                <w:rFonts w:eastAsia="TimesNewRoman"/>
                <w:sz w:val="20"/>
                <w:szCs w:val="20"/>
              </w:rPr>
              <w:t>3) условно одузме лиценцу;</w:t>
            </w:r>
          </w:p>
          <w:p w:rsidR="00C00DC2" w:rsidRPr="00C00DC2" w:rsidRDefault="00C00DC2" w:rsidP="00C00DC2">
            <w:pPr>
              <w:ind w:firstLine="720"/>
              <w:jc w:val="both"/>
              <w:outlineLvl w:val="0"/>
              <w:rPr>
                <w:rFonts w:eastAsia="TimesNewRoman"/>
                <w:sz w:val="20"/>
                <w:szCs w:val="20"/>
              </w:rPr>
            </w:pPr>
            <w:r w:rsidRPr="00C00DC2">
              <w:rPr>
                <w:rFonts w:eastAsia="TimesNewRoman"/>
                <w:sz w:val="20"/>
                <w:szCs w:val="20"/>
                <w:lang w:val="sr-Cyrl-RS"/>
              </w:rPr>
              <w:t>4</w:t>
            </w:r>
            <w:r w:rsidRPr="00C00DC2">
              <w:rPr>
                <w:rFonts w:eastAsia="TimesNewRoman"/>
                <w:sz w:val="20"/>
                <w:szCs w:val="20"/>
              </w:rPr>
              <w:t>) одузме лиценцу;</w:t>
            </w:r>
          </w:p>
          <w:p w:rsidR="00C00DC2" w:rsidRPr="00C00DC2" w:rsidRDefault="00C00DC2" w:rsidP="00C00DC2">
            <w:pPr>
              <w:ind w:firstLine="720"/>
              <w:jc w:val="both"/>
              <w:outlineLvl w:val="0"/>
              <w:rPr>
                <w:rFonts w:eastAsia="TimesNewRoman"/>
                <w:sz w:val="20"/>
                <w:szCs w:val="20"/>
                <w:lang w:val="sr-Cyrl-RS"/>
              </w:rPr>
            </w:pPr>
            <w:r w:rsidRPr="00C00DC2">
              <w:rPr>
                <w:rFonts w:eastAsia="TimesNewRoman"/>
                <w:sz w:val="20"/>
                <w:szCs w:val="20"/>
                <w:lang w:val="sr-Cyrl-RS"/>
              </w:rPr>
              <w:t>5) изрекне новчану казну.</w:t>
            </w:r>
          </w:p>
          <w:p w:rsidR="00C00DC2" w:rsidRPr="00C00DC2" w:rsidRDefault="00C00DC2" w:rsidP="00C00DC2">
            <w:pPr>
              <w:jc w:val="both"/>
              <w:outlineLvl w:val="0"/>
              <w:rPr>
                <w:rFonts w:eastAsia="TimesNewRoman"/>
                <w:sz w:val="20"/>
                <w:szCs w:val="20"/>
              </w:rPr>
            </w:pPr>
            <w:r w:rsidRPr="00C00DC2">
              <w:rPr>
                <w:rFonts w:eastAsia="TimesNewRoman"/>
                <w:sz w:val="20"/>
                <w:szCs w:val="20"/>
              </w:rPr>
              <w:tab/>
            </w:r>
            <w:r w:rsidRPr="00C00DC2">
              <w:rPr>
                <w:rFonts w:eastAsia="TimesNewRoman"/>
                <w:sz w:val="20"/>
                <w:szCs w:val="20"/>
                <w:lang w:val="sr-Cyrl-RS"/>
              </w:rPr>
              <w:t>Комисија решењем изриче мере из става 1. овог члана</w:t>
            </w:r>
            <w:r w:rsidRPr="00C00DC2">
              <w:rPr>
                <w:rFonts w:eastAsia="TimesNewRoman"/>
                <w:sz w:val="20"/>
                <w:szCs w:val="20"/>
              </w:rPr>
              <w:t xml:space="preserve">. </w:t>
            </w:r>
          </w:p>
          <w:p w:rsidR="00C00DC2" w:rsidRPr="00C00DC2" w:rsidRDefault="00C00DC2" w:rsidP="00C00DC2">
            <w:pPr>
              <w:jc w:val="both"/>
              <w:outlineLvl w:val="0"/>
              <w:rPr>
                <w:rFonts w:eastAsia="TimesNewRoman"/>
                <w:sz w:val="20"/>
                <w:szCs w:val="20"/>
              </w:rPr>
            </w:pPr>
            <w:r w:rsidRPr="00C00DC2">
              <w:rPr>
                <w:rFonts w:eastAsia="TimesNewRoman"/>
                <w:sz w:val="20"/>
                <w:szCs w:val="20"/>
              </w:rPr>
              <w:tab/>
            </w:r>
            <w:r w:rsidR="004F3CCF" w:rsidRPr="004F3CCF">
              <w:rPr>
                <w:rFonts w:eastAsia="TimesNewRoman"/>
                <w:sz w:val="20"/>
                <w:szCs w:val="20"/>
              </w:rPr>
              <w:t>Решење из става 2. овог члана је коначно. Против решења може се покренути управни спор.</w:t>
            </w:r>
          </w:p>
          <w:p w:rsidR="00C00DC2" w:rsidRPr="00C00DC2" w:rsidRDefault="00C00DC2" w:rsidP="00C00DC2">
            <w:pPr>
              <w:jc w:val="both"/>
              <w:outlineLvl w:val="0"/>
              <w:rPr>
                <w:rFonts w:eastAsia="TimesNewRoman"/>
                <w:sz w:val="20"/>
                <w:szCs w:val="20"/>
              </w:rPr>
            </w:pPr>
            <w:r w:rsidRPr="00C00DC2">
              <w:rPr>
                <w:rFonts w:eastAsia="TimesNewRoman"/>
                <w:sz w:val="20"/>
                <w:szCs w:val="20"/>
              </w:rPr>
              <w:tab/>
              <w:t>Решење о изрицању мере из става 2. овог члана, Комисија доставља Комори, наредног дана од дана када ово решење постане извршно.</w:t>
            </w:r>
          </w:p>
          <w:p w:rsidR="00C00DC2" w:rsidRPr="00C00DC2" w:rsidRDefault="00C00DC2" w:rsidP="00C00DC2">
            <w:pPr>
              <w:ind w:firstLine="720"/>
              <w:jc w:val="both"/>
              <w:outlineLvl w:val="0"/>
              <w:rPr>
                <w:rFonts w:eastAsia="TimesNewRoman"/>
                <w:sz w:val="20"/>
                <w:szCs w:val="20"/>
              </w:rPr>
            </w:pPr>
            <w:r w:rsidRPr="00C00DC2">
              <w:rPr>
                <w:rFonts w:eastAsia="TimesNewRoman"/>
                <w:sz w:val="20"/>
                <w:szCs w:val="20"/>
              </w:rPr>
              <w:t>Комора је дужна да решење о изрицању мере из става 2. овог члана без одлагања упише у Регистар изречених мера.</w:t>
            </w:r>
          </w:p>
          <w:p w:rsidR="00922FB6" w:rsidRPr="00C00DC2" w:rsidRDefault="00C00DC2" w:rsidP="00C00DC2">
            <w:pPr>
              <w:ind w:firstLine="720"/>
              <w:jc w:val="both"/>
              <w:outlineLvl w:val="0"/>
              <w:rPr>
                <w:rFonts w:eastAsia="TimesNewRoman"/>
                <w:sz w:val="20"/>
                <w:szCs w:val="20"/>
              </w:rPr>
            </w:pPr>
            <w:r w:rsidRPr="00C00DC2">
              <w:rPr>
                <w:rFonts w:eastAsia="TimesNewRoman"/>
                <w:sz w:val="20"/>
                <w:szCs w:val="20"/>
              </w:rPr>
              <w:lastRenderedPageBreak/>
              <w:t xml:space="preserve">У поступку контроле квалитета рада лиценцираних овлашћених ревизора од стране Комисије сходно се примењују одредбе чл. </w:t>
            </w:r>
            <w:r w:rsidRPr="00C00DC2">
              <w:rPr>
                <w:rFonts w:eastAsia="TimesNewRoman"/>
                <w:sz w:val="20"/>
                <w:szCs w:val="20"/>
                <w:lang w:val="sr-Cyrl-RS"/>
              </w:rPr>
              <w:t>79,</w:t>
            </w:r>
            <w:r w:rsidRPr="00C00DC2">
              <w:rPr>
                <w:rFonts w:eastAsia="TimesNewRoman"/>
                <w:sz w:val="20"/>
                <w:szCs w:val="20"/>
                <w:lang w:val="sr-Latn-RS"/>
              </w:rPr>
              <w:t xml:space="preserve"> </w:t>
            </w:r>
            <w:r w:rsidRPr="00C00DC2">
              <w:rPr>
                <w:rFonts w:eastAsia="TimesNewRoman"/>
                <w:sz w:val="20"/>
                <w:szCs w:val="20"/>
                <w:lang w:val="sr-Cyrl-RS"/>
              </w:rPr>
              <w:t xml:space="preserve">80. и 89. </w:t>
            </w:r>
            <w:r w:rsidRPr="00C00DC2">
              <w:rPr>
                <w:rFonts w:eastAsia="TimesNewRoman"/>
                <w:sz w:val="20"/>
                <w:szCs w:val="20"/>
              </w:rPr>
              <w:t>овог закона.</w:t>
            </w:r>
          </w:p>
          <w:p w:rsidR="00922FB6" w:rsidRPr="00D710D0" w:rsidRDefault="00922FB6" w:rsidP="00D447EB">
            <w:pPr>
              <w:autoSpaceDE w:val="0"/>
              <w:autoSpaceDN w:val="0"/>
              <w:adjustRightInd w:val="0"/>
              <w:ind w:firstLine="720"/>
              <w:jc w:val="both"/>
              <w:rPr>
                <w:rFonts w:eastAsia="TimesNewRoman"/>
                <w:sz w:val="20"/>
                <w:szCs w:val="20"/>
                <w:lang w:val="ru-RU"/>
              </w:rPr>
            </w:pPr>
          </w:p>
        </w:tc>
        <w:tc>
          <w:tcPr>
            <w:tcW w:w="661" w:type="pct"/>
          </w:tcPr>
          <w:p w:rsidR="00996E33" w:rsidRPr="00D710D0" w:rsidRDefault="00996E33" w:rsidP="00996E33">
            <w:pPr>
              <w:rPr>
                <w:sz w:val="20"/>
                <w:szCs w:val="20"/>
                <w:lang w:val="sr-Cyrl-CS"/>
              </w:rPr>
            </w:pPr>
            <w:r w:rsidRPr="00D710D0">
              <w:rPr>
                <w:sz w:val="20"/>
                <w:szCs w:val="20"/>
                <w:lang w:val="sr-Cyrl-CS"/>
              </w:rPr>
              <w:lastRenderedPageBreak/>
              <w:t xml:space="preserve">Потпуно усклађено </w:t>
            </w: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30.2</w:t>
            </w:r>
          </w:p>
          <w:p w:rsidR="00996E33" w:rsidRPr="007668B3" w:rsidRDefault="00996E33" w:rsidP="00996E33">
            <w:pPr>
              <w:rPr>
                <w:sz w:val="20"/>
                <w:szCs w:val="20"/>
                <w:lang w:val="sr-Cyrl-CS"/>
              </w:rPr>
            </w:pPr>
          </w:p>
        </w:tc>
        <w:tc>
          <w:tcPr>
            <w:tcW w:w="1330" w:type="pct"/>
          </w:tcPr>
          <w:p w:rsidR="00996E33" w:rsidRPr="007668B3" w:rsidRDefault="00D576F4" w:rsidP="00996E33">
            <w:pPr>
              <w:tabs>
                <w:tab w:val="left" w:pos="767"/>
              </w:tabs>
              <w:jc w:val="both"/>
              <w:rPr>
                <w:sz w:val="20"/>
                <w:szCs w:val="20"/>
              </w:rPr>
            </w:pPr>
            <w:r>
              <w:rPr>
                <w:sz w:val="20"/>
                <w:szCs w:val="20"/>
              </w:rPr>
              <w:t xml:space="preserve">              </w:t>
            </w:r>
            <w:r w:rsidR="00996E33" w:rsidRPr="007668B3">
              <w:rPr>
                <w:sz w:val="20"/>
                <w:szCs w:val="20"/>
              </w:rPr>
              <w:t xml:space="preserve">Не доводећи у питање системе грађанскоправне одговорности у државама чланицама, државе чланице треба да предвиде делотворне, сразмерне и одвраћајуће санкције према овлашћеним ревизорима и друштвима за ревизију када се законске ревизије не обављају у складу са прописима </w:t>
            </w:r>
            <w:r w:rsidR="00996E33" w:rsidRPr="007668B3">
              <w:rPr>
                <w:sz w:val="20"/>
                <w:szCs w:val="20"/>
                <w:lang w:val="sr-Cyrl-CS"/>
              </w:rPr>
              <w:t xml:space="preserve"> донетим</w:t>
            </w:r>
            <w:r w:rsidR="00996E33" w:rsidRPr="007668B3">
              <w:rPr>
                <w:sz w:val="20"/>
                <w:szCs w:val="20"/>
              </w:rPr>
              <w:t xml:space="preserve"> ради спровођења ове директиве и, када је то релевантно, Уредбе (ЕУ) број 537/2014.</w:t>
            </w:r>
            <w:r w:rsidR="00996E33" w:rsidRPr="007668B3">
              <w:rPr>
                <w:rStyle w:val="tw4winMark"/>
                <w:color w:val="auto"/>
                <w:sz w:val="20"/>
                <w:szCs w:val="20"/>
              </w:rPr>
              <w:t>&lt;0}</w:t>
            </w:r>
          </w:p>
          <w:p w:rsidR="00996E33" w:rsidRPr="007668B3" w:rsidRDefault="00C4319C" w:rsidP="00996E33">
            <w:pPr>
              <w:jc w:val="both"/>
              <w:rPr>
                <w:strike/>
                <w:sz w:val="20"/>
                <w:szCs w:val="20"/>
                <w:lang w:val="ru-RU"/>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Member States may decide not to lay down rules for administrative sanctions for infringements which are already subject to national criminal law.</w:t>
            </w:r>
            <w:r w:rsidR="00996E33" w:rsidRPr="007668B3">
              <w:rPr>
                <w:rStyle w:val="tw4winMark"/>
                <w:color w:val="auto"/>
                <w:sz w:val="20"/>
                <w:szCs w:val="20"/>
              </w:rPr>
              <w:t>&lt;}69{&gt;</w:t>
            </w:r>
            <w:r w:rsidR="00996E33" w:rsidRPr="007668B3">
              <w:rPr>
                <w:sz w:val="20"/>
                <w:szCs w:val="20"/>
              </w:rPr>
              <w:t>Државе чланице могу одлучити да не пропишу правила за административне санкције за повреде које су већ предмет националног кривичног закона.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 that event, they shall communicate to the Commission the relevant criminal law provisions.</w:t>
            </w:r>
            <w:r w:rsidR="00996E33" w:rsidRPr="007668B3">
              <w:rPr>
                <w:rStyle w:val="tw4winMark"/>
                <w:color w:val="auto"/>
                <w:sz w:val="20"/>
                <w:szCs w:val="20"/>
              </w:rPr>
              <w:t>&lt;}62{&gt;</w:t>
            </w:r>
            <w:r w:rsidR="00996E33" w:rsidRPr="007668B3">
              <w:rPr>
                <w:sz w:val="20"/>
                <w:szCs w:val="20"/>
              </w:rPr>
              <w:t>У том случају, обавештавају Комисију о релевантним одредбама кривичног закона.</w:t>
            </w:r>
          </w:p>
        </w:tc>
        <w:tc>
          <w:tcPr>
            <w:tcW w:w="407" w:type="pct"/>
          </w:tcPr>
          <w:p w:rsidR="00996E33" w:rsidRPr="003516CC" w:rsidRDefault="00922FB6" w:rsidP="00996E33">
            <w:pPr>
              <w:rPr>
                <w:sz w:val="20"/>
                <w:szCs w:val="20"/>
              </w:rPr>
            </w:pPr>
            <w:r w:rsidRPr="003516CC">
              <w:rPr>
                <w:sz w:val="20"/>
                <w:szCs w:val="20"/>
                <w:lang w:val="sr-Cyrl-RS"/>
              </w:rPr>
              <w:t>81</w:t>
            </w:r>
            <w:r w:rsidR="0099535F" w:rsidRPr="003516CC">
              <w:rPr>
                <w:sz w:val="20"/>
                <w:szCs w:val="20"/>
              </w:rPr>
              <w:t>.</w:t>
            </w: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922FB6" w:rsidRDefault="00922FB6" w:rsidP="00996E33">
            <w:pPr>
              <w:rPr>
                <w:color w:val="0070C0"/>
                <w:sz w:val="20"/>
                <w:szCs w:val="20"/>
              </w:rPr>
            </w:pPr>
          </w:p>
          <w:p w:rsidR="00C55C64" w:rsidRDefault="00C55C64" w:rsidP="00996E33">
            <w:pPr>
              <w:rPr>
                <w:sz w:val="20"/>
                <w:szCs w:val="20"/>
                <w:lang w:val="sr-Cyrl-RS"/>
              </w:rPr>
            </w:pPr>
          </w:p>
          <w:p w:rsidR="00C55C64" w:rsidRDefault="00C55C64" w:rsidP="00996E33">
            <w:pPr>
              <w:rPr>
                <w:sz w:val="20"/>
                <w:szCs w:val="20"/>
                <w:lang w:val="sr-Cyrl-RS"/>
              </w:rPr>
            </w:pPr>
          </w:p>
          <w:p w:rsidR="00C55C64" w:rsidRDefault="00C55C64" w:rsidP="00996E33">
            <w:pPr>
              <w:rPr>
                <w:sz w:val="20"/>
                <w:szCs w:val="20"/>
                <w:lang w:val="sr-Cyrl-RS"/>
              </w:rPr>
            </w:pPr>
          </w:p>
          <w:p w:rsidR="00922FB6" w:rsidRPr="00922FB6" w:rsidRDefault="00922FB6" w:rsidP="00996E33">
            <w:pPr>
              <w:rPr>
                <w:sz w:val="20"/>
                <w:szCs w:val="20"/>
                <w:lang w:val="sr-Cyrl-RS"/>
              </w:rPr>
            </w:pPr>
            <w:r w:rsidRPr="003516CC">
              <w:rPr>
                <w:sz w:val="20"/>
                <w:szCs w:val="20"/>
                <w:lang w:val="sr-Cyrl-RS"/>
              </w:rPr>
              <w:t>94.</w:t>
            </w:r>
          </w:p>
        </w:tc>
        <w:tc>
          <w:tcPr>
            <w:tcW w:w="1627" w:type="pct"/>
          </w:tcPr>
          <w:p w:rsidR="00D640F8" w:rsidRPr="005F6D71" w:rsidRDefault="00922FB6" w:rsidP="00D640F8">
            <w:pPr>
              <w:autoSpaceDE w:val="0"/>
              <w:autoSpaceDN w:val="0"/>
              <w:adjustRightInd w:val="0"/>
              <w:jc w:val="both"/>
              <w:outlineLvl w:val="0"/>
              <w:rPr>
                <w:rFonts w:eastAsia="TimesNewRoman"/>
                <w:sz w:val="20"/>
                <w:szCs w:val="20"/>
              </w:rPr>
            </w:pPr>
            <w:r>
              <w:rPr>
                <w:rFonts w:eastAsia="TimesNewRoman"/>
                <w:lang w:val="sr-Cyrl-RS"/>
              </w:rPr>
              <w:lastRenderedPageBreak/>
              <w:t xml:space="preserve">           </w:t>
            </w:r>
            <w:r w:rsidR="00C55C64">
              <w:rPr>
                <w:rFonts w:eastAsia="TimesNewRoman"/>
                <w:lang w:val="sr-Cyrl-RS"/>
              </w:rPr>
              <w:t xml:space="preserve"> </w:t>
            </w:r>
            <w:r w:rsidR="00D640F8" w:rsidRPr="005F6D71">
              <w:rPr>
                <w:rFonts w:eastAsia="TimesNewRoman"/>
                <w:sz w:val="20"/>
                <w:szCs w:val="20"/>
              </w:rPr>
              <w:t xml:space="preserve">Ако </w:t>
            </w:r>
            <w:r w:rsidR="004D146C">
              <w:rPr>
                <w:rFonts w:eastAsia="TimesNewRoman"/>
                <w:sz w:val="20"/>
                <w:szCs w:val="20"/>
                <w:lang w:val="sr-Cyrl-RS"/>
              </w:rPr>
              <w:t>се</w:t>
            </w:r>
            <w:r w:rsidR="00D640F8" w:rsidRPr="005F6D71">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4D146C">
              <w:rPr>
                <w:rFonts w:eastAsia="TimesNewRoman"/>
                <w:sz w:val="20"/>
                <w:szCs w:val="20"/>
                <w:lang w:val="sr-Cyrl-RS"/>
              </w:rPr>
              <w:t>могу се предузети</w:t>
            </w:r>
            <w:r w:rsidR="00D640F8" w:rsidRPr="005F6D71">
              <w:rPr>
                <w:rFonts w:eastAsia="TimesNewRoman"/>
                <w:sz w:val="20"/>
                <w:szCs w:val="20"/>
              </w:rPr>
              <w:t xml:space="preserve"> следеће мере:</w:t>
            </w:r>
          </w:p>
          <w:p w:rsidR="00D640F8" w:rsidRPr="005F6D71" w:rsidRDefault="00D640F8" w:rsidP="00D640F8">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t>1) наложи отклањање утврђених неправилности</w:t>
            </w:r>
            <w:r w:rsidRPr="005F6D71">
              <w:rPr>
                <w:rFonts w:eastAsia="TimesNewRoman"/>
                <w:sz w:val="20"/>
                <w:szCs w:val="20"/>
                <w:lang w:val="sr-Cyrl-RS"/>
              </w:rPr>
              <w:t>;</w:t>
            </w:r>
          </w:p>
          <w:p w:rsidR="00D640F8" w:rsidRPr="005F6D71" w:rsidRDefault="00D640F8" w:rsidP="00D640F8">
            <w:pPr>
              <w:autoSpaceDE w:val="0"/>
              <w:autoSpaceDN w:val="0"/>
              <w:adjustRightInd w:val="0"/>
              <w:ind w:left="720"/>
              <w:jc w:val="both"/>
              <w:outlineLvl w:val="0"/>
              <w:rPr>
                <w:rFonts w:eastAsia="TimesNewRoman"/>
                <w:sz w:val="20"/>
                <w:szCs w:val="20"/>
              </w:rPr>
            </w:pPr>
            <w:r w:rsidRPr="005F6D71">
              <w:rPr>
                <w:rFonts w:eastAsia="TimesNewRoman"/>
                <w:sz w:val="20"/>
                <w:szCs w:val="20"/>
              </w:rPr>
              <w:t xml:space="preserve">2) </w:t>
            </w:r>
            <w:r w:rsidRPr="005F6D71">
              <w:rPr>
                <w:rFonts w:eastAsia="TimesNewRoman"/>
                <w:sz w:val="20"/>
                <w:szCs w:val="20"/>
                <w:lang w:val="sr-Cyrl-RS"/>
              </w:rPr>
              <w:t>изрекне јавну опомену</w:t>
            </w:r>
            <w:r w:rsidRPr="005F6D71">
              <w:rPr>
                <w:rFonts w:eastAsia="TimesNewRoman"/>
                <w:sz w:val="20"/>
                <w:szCs w:val="20"/>
              </w:rPr>
              <w:t>;</w:t>
            </w:r>
          </w:p>
          <w:p w:rsidR="00D640F8" w:rsidRPr="005F6D71" w:rsidRDefault="00D640F8" w:rsidP="00D640F8">
            <w:pPr>
              <w:autoSpaceDE w:val="0"/>
              <w:autoSpaceDN w:val="0"/>
              <w:adjustRightInd w:val="0"/>
              <w:ind w:firstLine="720"/>
              <w:jc w:val="both"/>
              <w:outlineLvl w:val="0"/>
              <w:rPr>
                <w:rFonts w:eastAsia="TimesNewRoman"/>
                <w:sz w:val="20"/>
                <w:szCs w:val="20"/>
              </w:rPr>
            </w:pPr>
            <w:r w:rsidRPr="005F6D71">
              <w:rPr>
                <w:rFonts w:eastAsia="TimesNewRoman"/>
                <w:sz w:val="20"/>
                <w:szCs w:val="20"/>
              </w:rPr>
              <w:t>3) условно одузме дозволу за обављање ревизије;</w:t>
            </w:r>
          </w:p>
          <w:p w:rsidR="00D640F8" w:rsidRPr="005F6D71" w:rsidRDefault="00D640F8" w:rsidP="00D640F8">
            <w:pPr>
              <w:autoSpaceDE w:val="0"/>
              <w:autoSpaceDN w:val="0"/>
              <w:adjustRightInd w:val="0"/>
              <w:ind w:firstLine="720"/>
              <w:jc w:val="both"/>
              <w:outlineLvl w:val="0"/>
              <w:rPr>
                <w:rFonts w:eastAsia="TimesNewRoman"/>
                <w:sz w:val="20"/>
                <w:szCs w:val="20"/>
              </w:rPr>
            </w:pPr>
            <w:r w:rsidRPr="005F6D71">
              <w:rPr>
                <w:rFonts w:eastAsia="TimesNewRoman"/>
                <w:sz w:val="20"/>
                <w:szCs w:val="20"/>
              </w:rPr>
              <w:t>4) изда привремену забрану у периоду од највише три године, којом се забрањује друштву за ревизију и самосталном ревизору да обавља законску ревизију;</w:t>
            </w:r>
          </w:p>
          <w:p w:rsidR="00D640F8" w:rsidRPr="005F6D71" w:rsidRDefault="00D640F8" w:rsidP="00D640F8">
            <w:pPr>
              <w:autoSpaceDE w:val="0"/>
              <w:autoSpaceDN w:val="0"/>
              <w:adjustRightInd w:val="0"/>
              <w:ind w:firstLine="720"/>
              <w:jc w:val="both"/>
              <w:outlineLvl w:val="0"/>
              <w:rPr>
                <w:rFonts w:eastAsia="TimesNewRoman"/>
                <w:sz w:val="20"/>
                <w:szCs w:val="20"/>
                <w:lang w:val="sr-Latn-CS"/>
              </w:rPr>
            </w:pPr>
            <w:r w:rsidRPr="005F6D71">
              <w:rPr>
                <w:rFonts w:eastAsia="TimesNewRoman"/>
                <w:sz w:val="20"/>
                <w:szCs w:val="20"/>
              </w:rPr>
              <w:t xml:space="preserve">5) </w:t>
            </w:r>
            <w:r w:rsidRPr="00871DC9">
              <w:rPr>
                <w:rFonts w:eastAsia="TimesNewRoman"/>
                <w:sz w:val="20"/>
                <w:szCs w:val="20"/>
                <w:lang w:val="sr-Cyrl-RS"/>
              </w:rPr>
              <w:t>изрекне</w:t>
            </w:r>
            <w:r w:rsidRPr="005F6D71">
              <w:rPr>
                <w:rFonts w:eastAsia="TimesNewRoman"/>
                <w:sz w:val="20"/>
                <w:szCs w:val="20"/>
                <w:lang w:val="sr-Cyrl-RS"/>
              </w:rPr>
              <w:t xml:space="preserve"> </w:t>
            </w:r>
            <w:r w:rsidRPr="005F6D71">
              <w:rPr>
                <w:rFonts w:eastAsia="TimesNewRoman"/>
                <w:sz w:val="20"/>
                <w:szCs w:val="20"/>
                <w:lang w:val="sr-Latn-CS"/>
              </w:rPr>
              <w:t xml:space="preserve">привремену забрану у трајању од највише три године којом се забрањује </w:t>
            </w:r>
            <w:r w:rsidRPr="005F6D71">
              <w:rPr>
                <w:rFonts w:eastAsia="TimesNewRoman"/>
                <w:sz w:val="20"/>
                <w:szCs w:val="20"/>
                <w:lang w:val="sr-Cyrl-RS"/>
              </w:rPr>
              <w:t xml:space="preserve">оснивачу (члану) </w:t>
            </w:r>
            <w:r w:rsidRPr="005F6D71">
              <w:rPr>
                <w:rFonts w:eastAsia="TimesNewRoman"/>
                <w:sz w:val="20"/>
                <w:szCs w:val="20"/>
                <w:lang w:val="sr-Latn-CS"/>
              </w:rPr>
              <w:t xml:space="preserve">или члану органа </w:t>
            </w:r>
            <w:r w:rsidRPr="00871DC9">
              <w:rPr>
                <w:rFonts w:eastAsia="TimesNewRoman"/>
                <w:sz w:val="20"/>
                <w:szCs w:val="20"/>
                <w:lang w:val="sr-Cyrl-RS"/>
              </w:rPr>
              <w:t>управљања</w:t>
            </w:r>
            <w:r w:rsidRPr="005F6D71">
              <w:rPr>
                <w:rFonts w:eastAsia="TimesNewRoman"/>
                <w:sz w:val="20"/>
                <w:szCs w:val="20"/>
                <w:lang w:val="sr-Cyrl-RS"/>
              </w:rPr>
              <w:t xml:space="preserve"> </w:t>
            </w:r>
            <w:r w:rsidRPr="005F6D71">
              <w:rPr>
                <w:rFonts w:eastAsia="TimesNewRoman"/>
                <w:sz w:val="20"/>
                <w:szCs w:val="20"/>
                <w:lang w:val="sr-Latn-CS"/>
              </w:rPr>
              <w:t xml:space="preserve">друштва за ревизију или </w:t>
            </w:r>
            <w:r w:rsidRPr="005F6D71">
              <w:rPr>
                <w:rFonts w:eastAsia="TimesNewRoman"/>
                <w:sz w:val="20"/>
                <w:szCs w:val="20"/>
                <w:lang w:val="sr-Cyrl-RS"/>
              </w:rPr>
              <w:t xml:space="preserve">оснивачу (члану), односно </w:t>
            </w:r>
            <w:r w:rsidRPr="005F6D71">
              <w:rPr>
                <w:rFonts w:eastAsia="TimesNewRoman"/>
                <w:sz w:val="20"/>
                <w:szCs w:val="20"/>
                <w:lang w:val="sr-Latn-CS"/>
              </w:rPr>
              <w:t xml:space="preserve">члану органа </w:t>
            </w:r>
            <w:r w:rsidRPr="00871DC9">
              <w:rPr>
                <w:rFonts w:eastAsia="TimesNewRoman"/>
                <w:sz w:val="20"/>
                <w:szCs w:val="20"/>
                <w:lang w:val="sr-Cyrl-RS"/>
              </w:rPr>
              <w:t xml:space="preserve">управљања друштва </w:t>
            </w:r>
            <w:r w:rsidRPr="00871DC9">
              <w:rPr>
                <w:rFonts w:eastAsia="TimesNewRoman"/>
                <w:sz w:val="20"/>
                <w:szCs w:val="20"/>
                <w:lang w:val="sr-Latn-CS"/>
              </w:rPr>
              <w:t>од јавног интереса да обавља функције у друштв</w:t>
            </w:r>
            <w:r w:rsidRPr="00871DC9">
              <w:rPr>
                <w:rFonts w:eastAsia="TimesNewRoman"/>
                <w:sz w:val="20"/>
                <w:szCs w:val="20"/>
                <w:lang w:val="sr-Cyrl-RS"/>
              </w:rPr>
              <w:t>у</w:t>
            </w:r>
            <w:r w:rsidRPr="00871DC9">
              <w:rPr>
                <w:rFonts w:eastAsia="TimesNewRoman"/>
                <w:sz w:val="20"/>
                <w:szCs w:val="20"/>
                <w:lang w:val="sr-Latn-CS"/>
              </w:rPr>
              <w:t xml:space="preserve"> за ревизију</w:t>
            </w:r>
            <w:r w:rsidRPr="00871DC9">
              <w:rPr>
                <w:rFonts w:eastAsia="TimesNewRoman"/>
                <w:sz w:val="20"/>
                <w:szCs w:val="20"/>
                <w:lang w:val="sr-Cyrl-RS"/>
              </w:rPr>
              <w:t>,</w:t>
            </w:r>
            <w:r w:rsidRPr="00871DC9">
              <w:rPr>
                <w:rFonts w:eastAsia="TimesNewRoman"/>
                <w:sz w:val="20"/>
                <w:szCs w:val="20"/>
                <w:lang w:val="sr-Latn-CS"/>
              </w:rPr>
              <w:t xml:space="preserve"> односно </w:t>
            </w:r>
            <w:r w:rsidRPr="00871DC9">
              <w:rPr>
                <w:rFonts w:eastAsia="TimesNewRoman"/>
                <w:sz w:val="20"/>
                <w:szCs w:val="20"/>
                <w:lang w:val="sr-Cyrl-RS"/>
              </w:rPr>
              <w:t xml:space="preserve">друштву </w:t>
            </w:r>
            <w:r w:rsidRPr="00871DC9">
              <w:rPr>
                <w:rFonts w:eastAsia="TimesNewRoman"/>
                <w:sz w:val="20"/>
                <w:szCs w:val="20"/>
                <w:lang w:val="sr-Latn-CS"/>
              </w:rPr>
              <w:t>од јавног интереса</w:t>
            </w:r>
            <w:r w:rsidRPr="005F6D71">
              <w:rPr>
                <w:rFonts w:eastAsia="TimesNewRoman"/>
                <w:sz w:val="20"/>
                <w:szCs w:val="20"/>
                <w:lang w:val="sr-Latn-CS"/>
              </w:rPr>
              <w:t>;</w:t>
            </w:r>
          </w:p>
          <w:p w:rsidR="00D640F8" w:rsidRPr="005F6D71" w:rsidRDefault="00D640F8" w:rsidP="00D640F8">
            <w:pPr>
              <w:autoSpaceDE w:val="0"/>
              <w:autoSpaceDN w:val="0"/>
              <w:adjustRightInd w:val="0"/>
              <w:ind w:firstLine="720"/>
              <w:jc w:val="both"/>
              <w:outlineLvl w:val="0"/>
              <w:rPr>
                <w:rFonts w:eastAsia="TimesNewRoman"/>
                <w:sz w:val="20"/>
                <w:szCs w:val="20"/>
              </w:rPr>
            </w:pPr>
            <w:r w:rsidRPr="005F6D71">
              <w:rPr>
                <w:rFonts w:eastAsia="TimesNewRoman"/>
                <w:sz w:val="20"/>
                <w:szCs w:val="20"/>
                <w:lang w:val="sr-Cyrl-RS"/>
              </w:rPr>
              <w:t>6</w:t>
            </w:r>
            <w:r w:rsidRPr="005F6D71">
              <w:rPr>
                <w:rFonts w:eastAsia="TimesNewRoman"/>
                <w:sz w:val="20"/>
                <w:szCs w:val="20"/>
              </w:rPr>
              <w:t>) одузме дозволу за обављање ревизије;</w:t>
            </w:r>
          </w:p>
          <w:p w:rsidR="00D640F8" w:rsidRPr="005F6D71" w:rsidRDefault="00D640F8" w:rsidP="00D640F8">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t>7</w:t>
            </w:r>
            <w:r w:rsidRPr="005F6D71">
              <w:rPr>
                <w:rFonts w:eastAsia="TimesNewRoman"/>
                <w:sz w:val="20"/>
                <w:szCs w:val="20"/>
                <w:lang w:val="sr-Cyrl-RS"/>
              </w:rPr>
              <w:t>) изрекне новчану казну.</w:t>
            </w:r>
          </w:p>
          <w:p w:rsidR="00D640F8" w:rsidRPr="005F6D71" w:rsidRDefault="00D640F8" w:rsidP="00D640F8">
            <w:pPr>
              <w:autoSpaceDE w:val="0"/>
              <w:autoSpaceDN w:val="0"/>
              <w:adjustRightInd w:val="0"/>
              <w:jc w:val="both"/>
              <w:outlineLvl w:val="0"/>
              <w:rPr>
                <w:rFonts w:eastAsia="TimesNewRoman"/>
                <w:sz w:val="20"/>
                <w:szCs w:val="20"/>
                <w:lang w:val="sr-Cyrl-RS"/>
              </w:rPr>
            </w:pPr>
            <w:r w:rsidRPr="005F6D71">
              <w:rPr>
                <w:rFonts w:eastAsia="TimesNewRoman"/>
                <w:sz w:val="20"/>
                <w:szCs w:val="20"/>
                <w:lang w:val="sr-Cyrl-RS"/>
              </w:rPr>
              <w:tab/>
              <w:t xml:space="preserve">Комисија решењем изриче мере из става </w:t>
            </w:r>
            <w:r w:rsidR="004D146C" w:rsidRPr="004D146C">
              <w:rPr>
                <w:rFonts w:eastAsia="TimesNewRoman"/>
                <w:sz w:val="20"/>
                <w:szCs w:val="20"/>
                <w:lang w:val="sr-Cyrl-RS"/>
              </w:rPr>
              <w:t>1. тач. 1), 2), 3), 6) и 7) овог члана</w:t>
            </w:r>
            <w:r w:rsidRPr="005F6D71">
              <w:rPr>
                <w:rFonts w:eastAsia="TimesNewRoman"/>
                <w:sz w:val="20"/>
                <w:szCs w:val="20"/>
                <w:lang w:val="sr-Cyrl-RS"/>
              </w:rPr>
              <w:t>.</w:t>
            </w:r>
          </w:p>
          <w:p w:rsidR="004D146C" w:rsidRPr="004D146C" w:rsidRDefault="004D146C" w:rsidP="004D146C">
            <w:pPr>
              <w:autoSpaceDE w:val="0"/>
              <w:autoSpaceDN w:val="0"/>
              <w:adjustRightInd w:val="0"/>
              <w:ind w:firstLine="720"/>
              <w:jc w:val="both"/>
              <w:outlineLvl w:val="0"/>
              <w:rPr>
                <w:rFonts w:eastAsia="TimesNewRoman"/>
                <w:iCs/>
                <w:sz w:val="20"/>
                <w:szCs w:val="20"/>
              </w:rPr>
            </w:pPr>
            <w:r w:rsidRPr="004D146C">
              <w:rPr>
                <w:rFonts w:eastAsia="TimesNewRoman"/>
                <w:iCs/>
                <w:sz w:val="20"/>
                <w:szCs w:val="20"/>
                <w:lang w:val="ru-RU"/>
              </w:rPr>
              <w:t>Решење из става 2. овог члана је коначно. Против решења може се покренути управни спор.</w:t>
            </w:r>
          </w:p>
          <w:p w:rsidR="00D640F8" w:rsidRPr="005F6D71" w:rsidRDefault="00D640F8" w:rsidP="00D640F8">
            <w:pPr>
              <w:autoSpaceDE w:val="0"/>
              <w:autoSpaceDN w:val="0"/>
              <w:adjustRightInd w:val="0"/>
              <w:jc w:val="both"/>
              <w:outlineLvl w:val="0"/>
              <w:rPr>
                <w:rFonts w:eastAsia="TimesNewRoman"/>
                <w:iCs/>
                <w:sz w:val="20"/>
                <w:szCs w:val="20"/>
              </w:rPr>
            </w:pPr>
            <w:r w:rsidRPr="005F6D71">
              <w:rPr>
                <w:rFonts w:eastAsia="TimesNewRoman"/>
                <w:iCs/>
                <w:sz w:val="20"/>
                <w:szCs w:val="20"/>
              </w:rPr>
              <w:lastRenderedPageBreak/>
              <w:tab/>
              <w:t xml:space="preserve">Решење о изрицању мере из става </w:t>
            </w:r>
            <w:r w:rsidRPr="005F6D71">
              <w:rPr>
                <w:rFonts w:eastAsia="TimesNewRoman"/>
                <w:iCs/>
                <w:sz w:val="20"/>
                <w:szCs w:val="20"/>
                <w:lang w:val="sr-Cyrl-RS"/>
              </w:rPr>
              <w:t>2.</w:t>
            </w:r>
            <w:r w:rsidRPr="005F6D71">
              <w:rPr>
                <w:rFonts w:eastAsia="TimesNewRoman"/>
                <w:iCs/>
                <w:sz w:val="20"/>
                <w:szCs w:val="20"/>
              </w:rPr>
              <w:t>овог члана, Комисија доставља Комори, наредног дана од дана када ово решење постане извршно.</w:t>
            </w:r>
          </w:p>
          <w:p w:rsidR="00D640F8" w:rsidRDefault="00D640F8" w:rsidP="00D640F8">
            <w:pPr>
              <w:autoSpaceDE w:val="0"/>
              <w:autoSpaceDN w:val="0"/>
              <w:adjustRightInd w:val="0"/>
              <w:ind w:firstLine="720"/>
              <w:jc w:val="both"/>
              <w:rPr>
                <w:rFonts w:eastAsia="TimesNewRoman"/>
                <w:iCs/>
                <w:sz w:val="20"/>
                <w:szCs w:val="20"/>
                <w:lang w:val="sr-Cyrl-RS"/>
              </w:rPr>
            </w:pPr>
            <w:r w:rsidRPr="005F6D71">
              <w:rPr>
                <w:rFonts w:eastAsia="TimesNewRoman"/>
                <w:iCs/>
                <w:sz w:val="20"/>
                <w:szCs w:val="20"/>
              </w:rPr>
              <w:t xml:space="preserve">Комора је дужна да решење о изрицању мере из става </w:t>
            </w:r>
            <w:r w:rsidRPr="005F6D71">
              <w:rPr>
                <w:rFonts w:eastAsia="TimesNewRoman"/>
                <w:iCs/>
                <w:sz w:val="20"/>
                <w:szCs w:val="20"/>
                <w:lang w:val="sr-Cyrl-RS"/>
              </w:rPr>
              <w:t xml:space="preserve">2. </w:t>
            </w:r>
            <w:r w:rsidRPr="005F6D71">
              <w:rPr>
                <w:rFonts w:eastAsia="TimesNewRoman"/>
                <w:iCs/>
                <w:sz w:val="20"/>
                <w:szCs w:val="20"/>
              </w:rPr>
              <w:t>овог члана без одлагања упише у Регистар изречених мера.</w:t>
            </w:r>
          </w:p>
          <w:p w:rsidR="004F3CCF" w:rsidRPr="004F3CCF" w:rsidRDefault="004F3CCF" w:rsidP="00D640F8">
            <w:pPr>
              <w:autoSpaceDE w:val="0"/>
              <w:autoSpaceDN w:val="0"/>
              <w:adjustRightInd w:val="0"/>
              <w:ind w:firstLine="720"/>
              <w:jc w:val="both"/>
              <w:rPr>
                <w:rFonts w:eastAsia="TimesNewRoman"/>
                <w:iCs/>
                <w:sz w:val="20"/>
                <w:szCs w:val="20"/>
                <w:lang w:val="sr-Cyrl-RS"/>
              </w:rPr>
            </w:pPr>
            <w:r w:rsidRPr="004F3CCF">
              <w:rPr>
                <w:rFonts w:eastAsia="TimesNewRoman"/>
                <w:iCs/>
                <w:sz w:val="20"/>
                <w:szCs w:val="20"/>
                <w:lang w:val="sr-Cyrl-RS"/>
              </w:rPr>
              <w:t>Мере из става 1. тач. 4) и 5) овог закона изриче суд у прекршајном поступку, у складу са законом.</w:t>
            </w:r>
          </w:p>
          <w:p w:rsidR="00D640F8" w:rsidRPr="003516CC" w:rsidRDefault="00D640F8" w:rsidP="00D640F8">
            <w:pPr>
              <w:autoSpaceDE w:val="0"/>
              <w:autoSpaceDN w:val="0"/>
              <w:adjustRightInd w:val="0"/>
              <w:ind w:firstLine="720"/>
              <w:jc w:val="both"/>
              <w:rPr>
                <w:rFonts w:eastAsia="TimesNewRoman"/>
                <w:iCs/>
                <w:sz w:val="20"/>
                <w:szCs w:val="20"/>
              </w:rPr>
            </w:pPr>
          </w:p>
          <w:p w:rsidR="00D640F8" w:rsidRPr="00C00DC2" w:rsidRDefault="00D640F8" w:rsidP="00D640F8">
            <w:pPr>
              <w:jc w:val="both"/>
              <w:outlineLvl w:val="0"/>
              <w:rPr>
                <w:rFonts w:eastAsia="TimesNewRoman"/>
                <w:sz w:val="20"/>
                <w:szCs w:val="20"/>
              </w:rPr>
            </w:pPr>
            <w:r w:rsidRPr="00C00DC2">
              <w:rPr>
                <w:rFonts w:eastAsia="TimesNewRoman"/>
                <w:sz w:val="20"/>
                <w:szCs w:val="20"/>
                <w:lang w:val="sr-Cyrl-RS"/>
              </w:rPr>
              <w:t xml:space="preserve">            </w:t>
            </w:r>
            <w:r w:rsidRPr="00C00DC2">
              <w:rPr>
                <w:rFonts w:eastAsia="TimesNewRoman"/>
                <w:sz w:val="20"/>
                <w:szCs w:val="20"/>
              </w:rPr>
              <w:t xml:space="preserve">Ако 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Pr="00871DC9">
              <w:rPr>
                <w:rFonts w:eastAsia="TimesNewRoman"/>
                <w:sz w:val="20"/>
                <w:szCs w:val="20"/>
                <w:lang w:val="sr-Cyrl-RS"/>
              </w:rPr>
              <w:t>може</w:t>
            </w:r>
            <w:r w:rsidRPr="00C00DC2">
              <w:rPr>
                <w:rFonts w:eastAsia="TimesNewRoman"/>
                <w:sz w:val="20"/>
                <w:szCs w:val="20"/>
              </w:rPr>
              <w:t xml:space="preserve"> да</w:t>
            </w:r>
            <w:r w:rsidRPr="00C00DC2">
              <w:rPr>
                <w:rFonts w:eastAsia="TimesNewRoman"/>
                <w:sz w:val="20"/>
                <w:szCs w:val="20"/>
                <w:lang w:val="sr-Cyrl-RS"/>
              </w:rPr>
              <w:t xml:space="preserve"> </w:t>
            </w:r>
            <w:r w:rsidRPr="00C00DC2">
              <w:rPr>
                <w:rFonts w:eastAsia="TimesNewRoman"/>
                <w:sz w:val="20"/>
                <w:szCs w:val="20"/>
              </w:rPr>
              <w:t>предузме следеће мере:</w:t>
            </w:r>
          </w:p>
          <w:p w:rsidR="00D640F8" w:rsidRPr="00C00DC2" w:rsidRDefault="00D640F8" w:rsidP="00D640F8">
            <w:pPr>
              <w:ind w:firstLine="720"/>
              <w:jc w:val="both"/>
              <w:outlineLvl w:val="0"/>
              <w:rPr>
                <w:rFonts w:eastAsia="TimesNewRoman"/>
                <w:sz w:val="20"/>
                <w:szCs w:val="20"/>
              </w:rPr>
            </w:pPr>
            <w:r w:rsidRPr="00C00DC2">
              <w:rPr>
                <w:rFonts w:eastAsia="TimesNewRoman"/>
                <w:sz w:val="20"/>
                <w:szCs w:val="20"/>
              </w:rPr>
              <w:t>1) изда опомену;</w:t>
            </w:r>
          </w:p>
          <w:p w:rsidR="00D640F8" w:rsidRPr="00C00DC2" w:rsidRDefault="00D640F8" w:rsidP="00D640F8">
            <w:pPr>
              <w:ind w:firstLine="720"/>
              <w:jc w:val="both"/>
              <w:outlineLvl w:val="0"/>
              <w:rPr>
                <w:rFonts w:eastAsia="TimesNewRoman"/>
                <w:sz w:val="20"/>
                <w:szCs w:val="20"/>
              </w:rPr>
            </w:pPr>
            <w:r w:rsidRPr="00C00DC2">
              <w:rPr>
                <w:rFonts w:eastAsia="TimesNewRoman"/>
                <w:sz w:val="20"/>
                <w:szCs w:val="20"/>
              </w:rPr>
              <w:t>2) изрекне јавну опомену;</w:t>
            </w:r>
          </w:p>
          <w:p w:rsidR="00D640F8" w:rsidRPr="00C00DC2" w:rsidRDefault="00D640F8" w:rsidP="00D640F8">
            <w:pPr>
              <w:ind w:firstLine="720"/>
              <w:jc w:val="both"/>
              <w:outlineLvl w:val="0"/>
              <w:rPr>
                <w:rFonts w:eastAsia="TimesNewRoman"/>
                <w:sz w:val="20"/>
                <w:szCs w:val="20"/>
              </w:rPr>
            </w:pPr>
            <w:r w:rsidRPr="00C00DC2">
              <w:rPr>
                <w:rFonts w:eastAsia="TimesNewRoman"/>
                <w:sz w:val="20"/>
                <w:szCs w:val="20"/>
              </w:rPr>
              <w:t>3) условно одузме лиценцу;</w:t>
            </w:r>
          </w:p>
          <w:p w:rsidR="00D640F8" w:rsidRPr="00C00DC2" w:rsidRDefault="00D640F8" w:rsidP="00D640F8">
            <w:pPr>
              <w:ind w:firstLine="720"/>
              <w:jc w:val="both"/>
              <w:outlineLvl w:val="0"/>
              <w:rPr>
                <w:rFonts w:eastAsia="TimesNewRoman"/>
                <w:sz w:val="20"/>
                <w:szCs w:val="20"/>
              </w:rPr>
            </w:pPr>
            <w:r w:rsidRPr="00C00DC2">
              <w:rPr>
                <w:rFonts w:eastAsia="TimesNewRoman"/>
                <w:sz w:val="20"/>
                <w:szCs w:val="20"/>
                <w:lang w:val="sr-Cyrl-RS"/>
              </w:rPr>
              <w:t>4</w:t>
            </w:r>
            <w:r w:rsidRPr="00C00DC2">
              <w:rPr>
                <w:rFonts w:eastAsia="TimesNewRoman"/>
                <w:sz w:val="20"/>
                <w:szCs w:val="20"/>
              </w:rPr>
              <w:t>) одузме лиценцу;</w:t>
            </w:r>
          </w:p>
          <w:p w:rsidR="00D640F8" w:rsidRPr="00C00DC2" w:rsidRDefault="00D640F8" w:rsidP="00D640F8">
            <w:pPr>
              <w:ind w:firstLine="720"/>
              <w:jc w:val="both"/>
              <w:outlineLvl w:val="0"/>
              <w:rPr>
                <w:rFonts w:eastAsia="TimesNewRoman"/>
                <w:sz w:val="20"/>
                <w:szCs w:val="20"/>
                <w:lang w:val="sr-Cyrl-RS"/>
              </w:rPr>
            </w:pPr>
            <w:r w:rsidRPr="00C00DC2">
              <w:rPr>
                <w:rFonts w:eastAsia="TimesNewRoman"/>
                <w:sz w:val="20"/>
                <w:szCs w:val="20"/>
                <w:lang w:val="sr-Cyrl-RS"/>
              </w:rPr>
              <w:t>5) изрекне новчану казну.</w:t>
            </w:r>
          </w:p>
          <w:p w:rsidR="00D640F8" w:rsidRPr="00C00DC2" w:rsidRDefault="00D640F8" w:rsidP="00D640F8">
            <w:pPr>
              <w:jc w:val="both"/>
              <w:outlineLvl w:val="0"/>
              <w:rPr>
                <w:rFonts w:eastAsia="TimesNewRoman"/>
                <w:sz w:val="20"/>
                <w:szCs w:val="20"/>
              </w:rPr>
            </w:pPr>
            <w:r w:rsidRPr="00C00DC2">
              <w:rPr>
                <w:rFonts w:eastAsia="TimesNewRoman"/>
                <w:sz w:val="20"/>
                <w:szCs w:val="20"/>
              </w:rPr>
              <w:tab/>
            </w:r>
            <w:r w:rsidRPr="00C00DC2">
              <w:rPr>
                <w:rFonts w:eastAsia="TimesNewRoman"/>
                <w:sz w:val="20"/>
                <w:szCs w:val="20"/>
                <w:lang w:val="sr-Cyrl-RS"/>
              </w:rPr>
              <w:t>Комисија решењем изриче мере из става 1. овог члана</w:t>
            </w:r>
            <w:r w:rsidRPr="00C00DC2">
              <w:rPr>
                <w:rFonts w:eastAsia="TimesNewRoman"/>
                <w:sz w:val="20"/>
                <w:szCs w:val="20"/>
              </w:rPr>
              <w:t xml:space="preserve">. </w:t>
            </w:r>
          </w:p>
          <w:p w:rsidR="00D640F8" w:rsidRPr="00C00DC2" w:rsidRDefault="00D640F8" w:rsidP="00D640F8">
            <w:pPr>
              <w:jc w:val="both"/>
              <w:outlineLvl w:val="0"/>
              <w:rPr>
                <w:rFonts w:eastAsia="TimesNewRoman"/>
                <w:sz w:val="20"/>
                <w:szCs w:val="20"/>
              </w:rPr>
            </w:pPr>
            <w:r w:rsidRPr="00C00DC2">
              <w:rPr>
                <w:rFonts w:eastAsia="TimesNewRoman"/>
                <w:sz w:val="20"/>
                <w:szCs w:val="20"/>
              </w:rPr>
              <w:tab/>
            </w:r>
            <w:r w:rsidR="004F3CCF" w:rsidRPr="004F3CCF">
              <w:rPr>
                <w:rFonts w:eastAsia="TimesNewRoman"/>
                <w:sz w:val="20"/>
                <w:szCs w:val="20"/>
              </w:rPr>
              <w:t>Решење из става 2. овог члана је коначно. Против решења може се покренути управни спор.</w:t>
            </w:r>
          </w:p>
          <w:p w:rsidR="00D640F8" w:rsidRPr="00C00DC2" w:rsidRDefault="00D640F8" w:rsidP="00D640F8">
            <w:pPr>
              <w:jc w:val="both"/>
              <w:outlineLvl w:val="0"/>
              <w:rPr>
                <w:rFonts w:eastAsia="TimesNewRoman"/>
                <w:sz w:val="20"/>
                <w:szCs w:val="20"/>
              </w:rPr>
            </w:pPr>
            <w:r w:rsidRPr="00C00DC2">
              <w:rPr>
                <w:rFonts w:eastAsia="TimesNewRoman"/>
                <w:sz w:val="20"/>
                <w:szCs w:val="20"/>
              </w:rPr>
              <w:tab/>
              <w:t>Решење о изрицању мере из става 2. овог члана, Комисија доставља Комори, наредног дана од дана када ово решење постане извршно.</w:t>
            </w:r>
          </w:p>
          <w:p w:rsidR="00D640F8" w:rsidRPr="00C00DC2" w:rsidRDefault="00D640F8" w:rsidP="00D640F8">
            <w:pPr>
              <w:ind w:firstLine="720"/>
              <w:jc w:val="both"/>
              <w:outlineLvl w:val="0"/>
              <w:rPr>
                <w:rFonts w:eastAsia="TimesNewRoman"/>
                <w:sz w:val="20"/>
                <w:szCs w:val="20"/>
              </w:rPr>
            </w:pPr>
            <w:r w:rsidRPr="00C00DC2">
              <w:rPr>
                <w:rFonts w:eastAsia="TimesNewRoman"/>
                <w:sz w:val="20"/>
                <w:szCs w:val="20"/>
              </w:rPr>
              <w:t>Комора је дужна да решење о изрицању мере из става 2. овог члана без одлагања упише у Регистар изречених мера.</w:t>
            </w:r>
          </w:p>
          <w:p w:rsidR="00996E33" w:rsidRPr="0099535F" w:rsidRDefault="00D640F8" w:rsidP="00871DC9">
            <w:pPr>
              <w:autoSpaceDE w:val="0"/>
              <w:autoSpaceDN w:val="0"/>
              <w:adjustRightInd w:val="0"/>
              <w:ind w:firstLine="720"/>
              <w:jc w:val="both"/>
              <w:rPr>
                <w:rFonts w:eastAsia="TimesNewRoman"/>
                <w:sz w:val="20"/>
                <w:szCs w:val="20"/>
                <w:lang w:val="ru-RU"/>
              </w:rPr>
            </w:pPr>
            <w:r w:rsidRPr="00C00DC2">
              <w:rPr>
                <w:rFonts w:eastAsia="TimesNewRoman"/>
                <w:sz w:val="20"/>
                <w:szCs w:val="20"/>
              </w:rPr>
              <w:t xml:space="preserve">У поступку контроле квалитета рада лиценцираних овлашћених ревизора од стране Комисије сходно се примењују одредбе чл. </w:t>
            </w:r>
            <w:r w:rsidRPr="00C00DC2">
              <w:rPr>
                <w:rFonts w:eastAsia="TimesNewRoman"/>
                <w:sz w:val="20"/>
                <w:szCs w:val="20"/>
                <w:lang w:val="sr-Cyrl-RS"/>
              </w:rPr>
              <w:t>79,</w:t>
            </w:r>
            <w:r w:rsidRPr="00C00DC2">
              <w:rPr>
                <w:rFonts w:eastAsia="TimesNewRoman"/>
                <w:sz w:val="20"/>
                <w:szCs w:val="20"/>
                <w:lang w:val="sr-Latn-RS"/>
              </w:rPr>
              <w:t xml:space="preserve"> </w:t>
            </w:r>
            <w:r w:rsidRPr="00C00DC2">
              <w:rPr>
                <w:rFonts w:eastAsia="TimesNewRoman"/>
                <w:sz w:val="20"/>
                <w:szCs w:val="20"/>
                <w:lang w:val="sr-Cyrl-RS"/>
              </w:rPr>
              <w:t xml:space="preserve">80. и 89. </w:t>
            </w:r>
            <w:r w:rsidRPr="00C00DC2">
              <w:rPr>
                <w:rFonts w:eastAsia="TimesNewRoman"/>
                <w:sz w:val="20"/>
                <w:szCs w:val="20"/>
              </w:rPr>
              <w:t>овог закона.</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30.3</w:t>
            </w:r>
          </w:p>
          <w:p w:rsidR="00996E33" w:rsidRPr="007668B3" w:rsidRDefault="00996E33" w:rsidP="00996E33">
            <w:pPr>
              <w:rPr>
                <w:sz w:val="20"/>
                <w:szCs w:val="20"/>
                <w:lang w:val="sr-Cyrl-CS"/>
              </w:rPr>
            </w:pPr>
          </w:p>
        </w:tc>
        <w:tc>
          <w:tcPr>
            <w:tcW w:w="1330" w:type="pct"/>
          </w:tcPr>
          <w:p w:rsidR="00996E33" w:rsidRPr="007668B3" w:rsidRDefault="00D71803" w:rsidP="00996E33">
            <w:pPr>
              <w:jc w:val="both"/>
              <w:rPr>
                <w:sz w:val="20"/>
                <w:szCs w:val="20"/>
                <w:lang w:val="ru-RU"/>
              </w:rPr>
            </w:pPr>
            <w:r>
              <w:rPr>
                <w:sz w:val="20"/>
                <w:szCs w:val="20"/>
              </w:rPr>
              <w:t xml:space="preserve">                 </w:t>
            </w:r>
            <w:r w:rsidR="00996E33" w:rsidRPr="007668B3">
              <w:rPr>
                <w:sz w:val="20"/>
                <w:szCs w:val="20"/>
              </w:rPr>
              <w:t>Државе чланице треба да обезбеде да предузете мере и изречене санкције према овлашћеним ревизорима и друштвима за ревизију буду на одговарајући начин обелодањене јавности.</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Sanctions shall include the possibility of withdrawal of approval.</w:t>
            </w:r>
            <w:r w:rsidR="00996E33" w:rsidRPr="007668B3">
              <w:rPr>
                <w:rStyle w:val="tw4winMark"/>
                <w:color w:val="auto"/>
                <w:sz w:val="20"/>
                <w:szCs w:val="20"/>
              </w:rPr>
              <w:t>&lt;}0{&gt;</w:t>
            </w:r>
            <w:r w:rsidR="00996E33" w:rsidRPr="007668B3">
              <w:rPr>
                <w:sz w:val="20"/>
                <w:szCs w:val="20"/>
              </w:rPr>
              <w:t>Санкције треба да подразумевају и могућност одузимања дозволе.</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Member States may decide that such disclosure shall not contain personal data within the meaning of point (a) of Article 2 of Directive 95/46/EC.</w:t>
            </w:r>
            <w:r w:rsidR="00996E33" w:rsidRPr="007668B3">
              <w:rPr>
                <w:rStyle w:val="tw4winMark"/>
                <w:color w:val="auto"/>
                <w:sz w:val="20"/>
                <w:szCs w:val="20"/>
              </w:rPr>
              <w:t>&lt;}0{&gt;</w:t>
            </w:r>
            <w:r w:rsidR="00996E33" w:rsidRPr="007668B3">
              <w:rPr>
                <w:sz w:val="20"/>
                <w:szCs w:val="20"/>
              </w:rPr>
              <w:t>Државе чланице могу одлучити да се приликом тог обелодањивања не саопштавају подаци о личности у смислу члана 2. тачка а) Директиве 95/46/ЕЗ.</w:t>
            </w:r>
          </w:p>
        </w:tc>
        <w:tc>
          <w:tcPr>
            <w:tcW w:w="407" w:type="pct"/>
          </w:tcPr>
          <w:p w:rsidR="00036CE4" w:rsidRPr="003516CC" w:rsidRDefault="006C71F2" w:rsidP="00996E33">
            <w:pPr>
              <w:rPr>
                <w:sz w:val="20"/>
                <w:szCs w:val="20"/>
              </w:rPr>
            </w:pPr>
            <w:r w:rsidRPr="003516CC">
              <w:rPr>
                <w:sz w:val="20"/>
                <w:szCs w:val="20"/>
              </w:rPr>
              <w:t>8</w:t>
            </w:r>
            <w:r w:rsidR="00D2006F" w:rsidRPr="003516CC">
              <w:rPr>
                <w:sz w:val="20"/>
                <w:szCs w:val="20"/>
              </w:rPr>
              <w:t>1</w:t>
            </w:r>
            <w:r w:rsidR="00F269CA" w:rsidRPr="003516CC">
              <w:rPr>
                <w:sz w:val="20"/>
                <w:szCs w:val="20"/>
              </w:rPr>
              <w:t>. 1. 6.</w:t>
            </w:r>
            <w:r w:rsidRPr="003516CC">
              <w:rPr>
                <w:sz w:val="20"/>
                <w:szCs w:val="20"/>
              </w:rPr>
              <w:t xml:space="preserve"> </w:t>
            </w:r>
          </w:p>
          <w:p w:rsidR="00F269CA" w:rsidRPr="003516CC" w:rsidRDefault="00F269CA" w:rsidP="00996E33">
            <w:pPr>
              <w:rPr>
                <w:sz w:val="20"/>
                <w:szCs w:val="20"/>
              </w:rPr>
            </w:pPr>
          </w:p>
          <w:p w:rsidR="00F269CA" w:rsidRPr="003516CC" w:rsidRDefault="00F269CA" w:rsidP="00996E33">
            <w:pPr>
              <w:rPr>
                <w:sz w:val="20"/>
                <w:szCs w:val="20"/>
              </w:rPr>
            </w:pPr>
          </w:p>
          <w:p w:rsidR="00F269CA" w:rsidRPr="003516CC" w:rsidRDefault="00F269CA" w:rsidP="00996E33">
            <w:pPr>
              <w:rPr>
                <w:sz w:val="20"/>
                <w:szCs w:val="20"/>
              </w:rPr>
            </w:pPr>
          </w:p>
          <w:p w:rsidR="00F269CA" w:rsidRPr="003516CC" w:rsidRDefault="00F269CA" w:rsidP="00996E33">
            <w:pPr>
              <w:rPr>
                <w:sz w:val="20"/>
                <w:szCs w:val="20"/>
              </w:rPr>
            </w:pPr>
          </w:p>
          <w:p w:rsidR="00F269CA" w:rsidRPr="003516CC" w:rsidRDefault="00F269CA" w:rsidP="00996E33">
            <w:pPr>
              <w:rPr>
                <w:sz w:val="20"/>
                <w:szCs w:val="20"/>
              </w:rPr>
            </w:pPr>
          </w:p>
          <w:p w:rsidR="00C55C64" w:rsidRDefault="00C55C64" w:rsidP="00996E33">
            <w:pPr>
              <w:rPr>
                <w:sz w:val="20"/>
                <w:szCs w:val="20"/>
                <w:lang w:val="sr-Cyrl-RS"/>
              </w:rPr>
            </w:pPr>
          </w:p>
          <w:p w:rsidR="00F269CA" w:rsidRPr="003516CC" w:rsidRDefault="00F269CA" w:rsidP="00996E33">
            <w:pPr>
              <w:rPr>
                <w:sz w:val="20"/>
                <w:szCs w:val="20"/>
                <w:lang w:val="sr-Cyrl-RS"/>
              </w:rPr>
            </w:pPr>
            <w:r w:rsidRPr="003516CC">
              <w:rPr>
                <w:sz w:val="20"/>
                <w:szCs w:val="20"/>
                <w:lang w:val="sr-Cyrl-RS"/>
              </w:rPr>
              <w:t>81.</w:t>
            </w:r>
            <w:r w:rsidR="00C55C64">
              <w:rPr>
                <w:sz w:val="20"/>
                <w:szCs w:val="20"/>
                <w:lang w:val="sr-Cyrl-RS"/>
              </w:rPr>
              <w:t xml:space="preserve"> </w:t>
            </w:r>
            <w:r w:rsidR="00C55C64" w:rsidRPr="00871DC9">
              <w:rPr>
                <w:sz w:val="20"/>
                <w:szCs w:val="20"/>
                <w:lang w:val="sr-Cyrl-RS"/>
              </w:rPr>
              <w:t xml:space="preserve">5. </w:t>
            </w:r>
          </w:p>
          <w:p w:rsidR="00036CE4" w:rsidRPr="003516CC" w:rsidRDefault="00036CE4" w:rsidP="00996E33">
            <w:pPr>
              <w:rPr>
                <w:sz w:val="20"/>
                <w:szCs w:val="20"/>
              </w:rPr>
            </w:pPr>
          </w:p>
          <w:p w:rsidR="00D2006F" w:rsidRPr="003516CC" w:rsidRDefault="00D2006F" w:rsidP="00996E33">
            <w:pPr>
              <w:rPr>
                <w:sz w:val="20"/>
                <w:szCs w:val="20"/>
              </w:rPr>
            </w:pPr>
          </w:p>
          <w:p w:rsidR="00C55C64" w:rsidRDefault="00C55C64" w:rsidP="00996E33">
            <w:pPr>
              <w:rPr>
                <w:sz w:val="20"/>
                <w:szCs w:val="20"/>
              </w:rPr>
            </w:pPr>
          </w:p>
          <w:p w:rsidR="006C71F2" w:rsidRPr="003516CC" w:rsidRDefault="006C71F2" w:rsidP="00996E33">
            <w:pPr>
              <w:rPr>
                <w:sz w:val="20"/>
                <w:szCs w:val="20"/>
              </w:rPr>
            </w:pPr>
            <w:r w:rsidRPr="003516CC">
              <w:rPr>
                <w:sz w:val="20"/>
                <w:szCs w:val="20"/>
              </w:rPr>
              <w:t>9</w:t>
            </w:r>
            <w:r w:rsidR="00F269CA" w:rsidRPr="003516CC">
              <w:rPr>
                <w:sz w:val="20"/>
                <w:szCs w:val="20"/>
                <w:lang w:val="sr-Cyrl-RS"/>
              </w:rPr>
              <w:t>4</w:t>
            </w:r>
            <w:r w:rsidR="00F269CA" w:rsidRPr="003516CC">
              <w:rPr>
                <w:sz w:val="20"/>
                <w:szCs w:val="20"/>
              </w:rPr>
              <w:t xml:space="preserve">.1. </w:t>
            </w:r>
            <w:r w:rsidR="00F269CA" w:rsidRPr="003516CC">
              <w:rPr>
                <w:sz w:val="20"/>
                <w:szCs w:val="20"/>
                <w:lang w:val="sr-Cyrl-RS"/>
              </w:rPr>
              <w:t>4</w:t>
            </w:r>
            <w:r w:rsidR="00F269CA" w:rsidRPr="003516CC">
              <w:rPr>
                <w:sz w:val="20"/>
                <w:szCs w:val="20"/>
              </w:rPr>
              <w:t>.</w:t>
            </w:r>
          </w:p>
          <w:p w:rsidR="00036CE4" w:rsidRPr="003516CC" w:rsidRDefault="00036CE4" w:rsidP="00996E33">
            <w:pPr>
              <w:rPr>
                <w:sz w:val="20"/>
                <w:szCs w:val="20"/>
              </w:rPr>
            </w:pPr>
          </w:p>
          <w:p w:rsidR="00036CE4" w:rsidRPr="003516CC" w:rsidRDefault="00036CE4" w:rsidP="00996E33">
            <w:pPr>
              <w:rPr>
                <w:sz w:val="20"/>
                <w:szCs w:val="20"/>
              </w:rPr>
            </w:pPr>
          </w:p>
          <w:p w:rsidR="00036CE4" w:rsidRPr="003516CC" w:rsidRDefault="00036CE4" w:rsidP="00996E33">
            <w:pPr>
              <w:rPr>
                <w:sz w:val="20"/>
                <w:szCs w:val="20"/>
              </w:rPr>
            </w:pPr>
          </w:p>
          <w:p w:rsidR="00036CE4" w:rsidRPr="003516CC" w:rsidRDefault="00036CE4" w:rsidP="00996E33">
            <w:pPr>
              <w:rPr>
                <w:sz w:val="20"/>
                <w:szCs w:val="20"/>
              </w:rPr>
            </w:pPr>
          </w:p>
          <w:p w:rsidR="00036CE4" w:rsidRPr="003516CC" w:rsidRDefault="00036CE4" w:rsidP="00996E33">
            <w:pPr>
              <w:rPr>
                <w:sz w:val="20"/>
                <w:szCs w:val="20"/>
              </w:rPr>
            </w:pPr>
          </w:p>
          <w:p w:rsidR="006C71F2" w:rsidRPr="003516CC" w:rsidRDefault="006C71F2" w:rsidP="00996E33">
            <w:pPr>
              <w:rPr>
                <w:sz w:val="20"/>
                <w:szCs w:val="20"/>
              </w:rPr>
            </w:pPr>
            <w:r w:rsidRPr="003516CC">
              <w:rPr>
                <w:sz w:val="20"/>
                <w:szCs w:val="20"/>
              </w:rPr>
              <w:t>9</w:t>
            </w:r>
            <w:r w:rsidR="00F269CA" w:rsidRPr="003516CC">
              <w:rPr>
                <w:sz w:val="20"/>
                <w:szCs w:val="20"/>
                <w:lang w:val="sr-Cyrl-RS"/>
              </w:rPr>
              <w:t>4</w:t>
            </w:r>
            <w:r w:rsidR="00F269CA" w:rsidRPr="00871DC9">
              <w:rPr>
                <w:sz w:val="20"/>
                <w:szCs w:val="20"/>
              </w:rPr>
              <w:t>.</w:t>
            </w:r>
            <w:r w:rsidR="00C55C64" w:rsidRPr="00871DC9">
              <w:rPr>
                <w:sz w:val="20"/>
                <w:szCs w:val="20"/>
                <w:lang w:val="sr-Cyrl-RS"/>
              </w:rPr>
              <w:t>5.</w:t>
            </w:r>
          </w:p>
          <w:p w:rsidR="006C71F2" w:rsidRDefault="006C71F2" w:rsidP="00996E33">
            <w:pPr>
              <w:rPr>
                <w:sz w:val="20"/>
                <w:szCs w:val="20"/>
              </w:rPr>
            </w:pPr>
          </w:p>
          <w:p w:rsidR="006C71F2" w:rsidRPr="006C71F2" w:rsidRDefault="006C71F2" w:rsidP="00996E33">
            <w:pPr>
              <w:rPr>
                <w:sz w:val="20"/>
                <w:szCs w:val="20"/>
              </w:rPr>
            </w:pPr>
          </w:p>
        </w:tc>
        <w:tc>
          <w:tcPr>
            <w:tcW w:w="1627" w:type="pct"/>
          </w:tcPr>
          <w:p w:rsidR="00996E33" w:rsidRDefault="006C71F2" w:rsidP="00996E33">
            <w:pPr>
              <w:jc w:val="both"/>
              <w:rPr>
                <w:rFonts w:eastAsia="TimesNewRoman"/>
                <w:sz w:val="20"/>
                <w:szCs w:val="20"/>
              </w:rPr>
            </w:pPr>
            <w:r>
              <w:rPr>
                <w:rFonts w:eastAsia="TimesNewRoman"/>
                <w:sz w:val="20"/>
                <w:szCs w:val="20"/>
              </w:rPr>
              <w:t xml:space="preserve">             </w:t>
            </w:r>
            <w:r w:rsidR="00C55C64" w:rsidRPr="005F6D71">
              <w:rPr>
                <w:rFonts w:eastAsia="TimesNewRoman"/>
                <w:sz w:val="20"/>
                <w:szCs w:val="20"/>
              </w:rPr>
              <w:t xml:space="preserve">Ако </w:t>
            </w:r>
            <w:r w:rsidR="004F3CCF">
              <w:rPr>
                <w:rFonts w:eastAsia="TimesNewRoman"/>
                <w:sz w:val="20"/>
                <w:szCs w:val="20"/>
                <w:lang w:val="sr-Cyrl-RS"/>
              </w:rPr>
              <w:t>се</w:t>
            </w:r>
            <w:r w:rsidR="00C55C64" w:rsidRPr="005F6D71">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4F3CCF">
              <w:rPr>
                <w:rFonts w:eastAsia="TimesNewRoman"/>
                <w:sz w:val="20"/>
                <w:szCs w:val="20"/>
                <w:lang w:val="sr-Cyrl-RS"/>
              </w:rPr>
              <w:t>могу се предузети</w:t>
            </w:r>
            <w:r w:rsidR="00C55C64" w:rsidRPr="005F6D71">
              <w:rPr>
                <w:rFonts w:eastAsia="TimesNewRoman"/>
                <w:sz w:val="20"/>
                <w:szCs w:val="20"/>
              </w:rPr>
              <w:t xml:space="preserve"> следеће мере:</w:t>
            </w:r>
          </w:p>
          <w:p w:rsidR="006C71F2" w:rsidRPr="006C71F2" w:rsidRDefault="00F269CA" w:rsidP="006C71F2">
            <w:pPr>
              <w:jc w:val="both"/>
              <w:rPr>
                <w:rFonts w:eastAsia="TimesNewRoman"/>
                <w:sz w:val="20"/>
                <w:szCs w:val="20"/>
              </w:rPr>
            </w:pPr>
            <w:r>
              <w:rPr>
                <w:rFonts w:eastAsia="TimesNewRoman"/>
                <w:sz w:val="20"/>
                <w:szCs w:val="20"/>
                <w:lang w:val="sr-Cyrl-RS"/>
              </w:rPr>
              <w:t xml:space="preserve">             </w:t>
            </w:r>
            <w:r>
              <w:rPr>
                <w:rFonts w:eastAsia="TimesNewRoman"/>
                <w:sz w:val="20"/>
                <w:szCs w:val="20"/>
              </w:rPr>
              <w:t>6</w:t>
            </w:r>
            <w:r w:rsidR="006C71F2" w:rsidRPr="006C71F2">
              <w:rPr>
                <w:rFonts w:eastAsia="TimesNewRoman"/>
                <w:sz w:val="20"/>
                <w:szCs w:val="20"/>
              </w:rPr>
              <w:t>) одузме дозволу за обављање ревизије.</w:t>
            </w:r>
          </w:p>
          <w:p w:rsidR="00C55C64" w:rsidRDefault="00F269CA" w:rsidP="00D2006F">
            <w:pPr>
              <w:jc w:val="both"/>
              <w:rPr>
                <w:rFonts w:eastAsia="TimesNewRoman"/>
                <w:sz w:val="20"/>
                <w:szCs w:val="20"/>
              </w:rPr>
            </w:pPr>
            <w:r w:rsidRPr="003516CC">
              <w:rPr>
                <w:rFonts w:eastAsia="TimesNewRoman"/>
                <w:sz w:val="20"/>
                <w:szCs w:val="20"/>
              </w:rPr>
              <w:t xml:space="preserve">  </w:t>
            </w:r>
            <w:r w:rsidRPr="003516CC">
              <w:rPr>
                <w:rFonts w:eastAsia="TimesNewRoman"/>
                <w:sz w:val="20"/>
                <w:szCs w:val="20"/>
                <w:lang w:val="sr-Cyrl-RS"/>
              </w:rPr>
              <w:t xml:space="preserve">           </w:t>
            </w:r>
            <w:r w:rsidRPr="003516CC">
              <w:rPr>
                <w:rFonts w:eastAsia="TimesNewRoman"/>
                <w:iCs/>
                <w:sz w:val="20"/>
                <w:szCs w:val="20"/>
              </w:rPr>
              <w:t xml:space="preserve">Комора је дужна да решење о изрицању мере из става </w:t>
            </w:r>
            <w:r w:rsidRPr="003516CC">
              <w:rPr>
                <w:rFonts w:eastAsia="TimesNewRoman"/>
                <w:iCs/>
                <w:sz w:val="20"/>
                <w:szCs w:val="20"/>
                <w:lang w:val="sr-Cyrl-RS"/>
              </w:rPr>
              <w:t xml:space="preserve">2. </w:t>
            </w:r>
            <w:r w:rsidRPr="003516CC">
              <w:rPr>
                <w:rFonts w:eastAsia="TimesNewRoman"/>
                <w:iCs/>
                <w:sz w:val="20"/>
                <w:szCs w:val="20"/>
              </w:rPr>
              <w:t>овог члана без одлагања упише у Регистар изречених мера.</w:t>
            </w:r>
            <w:r w:rsidRPr="003516CC">
              <w:rPr>
                <w:rFonts w:eastAsia="TimesNewRoman"/>
                <w:sz w:val="20"/>
                <w:szCs w:val="20"/>
              </w:rPr>
              <w:t xml:space="preserve">  </w:t>
            </w:r>
          </w:p>
          <w:p w:rsidR="006C71F2" w:rsidRPr="003516CC" w:rsidRDefault="00F269CA" w:rsidP="00D2006F">
            <w:pPr>
              <w:jc w:val="both"/>
              <w:rPr>
                <w:rFonts w:eastAsia="TimesNewRoman"/>
                <w:sz w:val="20"/>
                <w:szCs w:val="20"/>
                <w:lang w:val="sr-Latn-CS"/>
              </w:rPr>
            </w:pPr>
            <w:r w:rsidRPr="003516CC">
              <w:rPr>
                <w:rFonts w:eastAsia="TimesNewRoman"/>
                <w:sz w:val="20"/>
                <w:szCs w:val="20"/>
              </w:rPr>
              <w:t xml:space="preserve">  </w:t>
            </w:r>
          </w:p>
          <w:p w:rsidR="006C71F2" w:rsidRPr="00C55C64" w:rsidRDefault="00F269CA" w:rsidP="006C71F2">
            <w:pPr>
              <w:jc w:val="both"/>
              <w:rPr>
                <w:rFonts w:eastAsia="TimesNewRoman"/>
                <w:sz w:val="20"/>
                <w:szCs w:val="20"/>
              </w:rPr>
            </w:pPr>
            <w:r w:rsidRPr="00C55C64">
              <w:rPr>
                <w:rFonts w:eastAsia="TimesNewRoman"/>
                <w:sz w:val="20"/>
                <w:szCs w:val="20"/>
                <w:lang w:val="sr-Latn-CS"/>
              </w:rPr>
              <w:t xml:space="preserve">            </w:t>
            </w:r>
            <w:r w:rsidR="00C55C64" w:rsidRPr="00C55C64">
              <w:rPr>
                <w:rFonts w:eastAsia="TimesNewRoman"/>
                <w:sz w:val="20"/>
                <w:szCs w:val="20"/>
              </w:rPr>
              <w:t xml:space="preserve">Ако 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00C55C64" w:rsidRPr="00871DC9">
              <w:rPr>
                <w:rFonts w:eastAsia="TimesNewRoman"/>
                <w:sz w:val="20"/>
                <w:szCs w:val="20"/>
                <w:lang w:val="sr-Cyrl-RS"/>
              </w:rPr>
              <w:t>може</w:t>
            </w:r>
            <w:r w:rsidR="00C55C64" w:rsidRPr="00C55C64">
              <w:rPr>
                <w:rFonts w:eastAsia="TimesNewRoman"/>
                <w:sz w:val="20"/>
                <w:szCs w:val="20"/>
              </w:rPr>
              <w:t xml:space="preserve"> да</w:t>
            </w:r>
            <w:r w:rsidR="00C55C64" w:rsidRPr="00C55C64">
              <w:rPr>
                <w:rFonts w:eastAsia="TimesNewRoman"/>
                <w:sz w:val="20"/>
                <w:szCs w:val="20"/>
                <w:lang w:val="sr-Cyrl-RS"/>
              </w:rPr>
              <w:t xml:space="preserve"> </w:t>
            </w:r>
            <w:r w:rsidR="00C55C64" w:rsidRPr="00C55C64">
              <w:rPr>
                <w:rFonts w:eastAsia="TimesNewRoman"/>
                <w:sz w:val="20"/>
                <w:szCs w:val="20"/>
              </w:rPr>
              <w:t>предузме следеће мере:</w:t>
            </w:r>
          </w:p>
          <w:p w:rsidR="006C71F2" w:rsidRDefault="00F269CA" w:rsidP="006C71F2">
            <w:pPr>
              <w:jc w:val="both"/>
              <w:rPr>
                <w:rFonts w:eastAsia="TimesNewRoman"/>
                <w:sz w:val="20"/>
                <w:szCs w:val="20"/>
              </w:rPr>
            </w:pPr>
            <w:r>
              <w:rPr>
                <w:rFonts w:eastAsia="TimesNewRoman"/>
                <w:sz w:val="20"/>
                <w:szCs w:val="20"/>
                <w:lang w:val="sr-Cyrl-RS"/>
              </w:rPr>
              <w:t xml:space="preserve">             4</w:t>
            </w:r>
            <w:r w:rsidR="006C71F2" w:rsidRPr="006C71F2">
              <w:rPr>
                <w:rFonts w:eastAsia="TimesNewRoman"/>
                <w:sz w:val="20"/>
                <w:szCs w:val="20"/>
              </w:rPr>
              <w:t>) одузме лиценцу.</w:t>
            </w:r>
          </w:p>
          <w:p w:rsidR="00F269CA" w:rsidRPr="003516CC" w:rsidRDefault="00F269CA" w:rsidP="006C71F2">
            <w:pPr>
              <w:jc w:val="both"/>
              <w:rPr>
                <w:rFonts w:eastAsia="TimesNewRoman"/>
                <w:sz w:val="20"/>
                <w:szCs w:val="20"/>
              </w:rPr>
            </w:pPr>
            <w:r w:rsidRPr="003516CC">
              <w:rPr>
                <w:rFonts w:eastAsia="TimesNewRoman"/>
                <w:sz w:val="20"/>
                <w:szCs w:val="20"/>
                <w:lang w:val="sr-Cyrl-RS"/>
              </w:rPr>
              <w:t xml:space="preserve">             </w:t>
            </w:r>
            <w:r w:rsidRPr="003516CC">
              <w:rPr>
                <w:rFonts w:eastAsia="TimesNewRoman"/>
                <w:sz w:val="20"/>
                <w:szCs w:val="20"/>
              </w:rPr>
              <w:t>Комора је дужна да решење о изрицању мере из става 2. овог члана без одлагања упише у Регистар изречених мера.</w:t>
            </w:r>
          </w:p>
          <w:p w:rsidR="00F269CA" w:rsidRPr="006C71F2" w:rsidRDefault="006C71F2" w:rsidP="00F269CA">
            <w:pPr>
              <w:jc w:val="both"/>
              <w:rPr>
                <w:rFonts w:eastAsia="TimesNewRoman"/>
                <w:sz w:val="20"/>
                <w:szCs w:val="20"/>
              </w:rPr>
            </w:pPr>
            <w:r>
              <w:rPr>
                <w:rFonts w:eastAsia="TimesNewRoman"/>
                <w:sz w:val="20"/>
                <w:szCs w:val="20"/>
              </w:rPr>
              <w:t xml:space="preserve">              </w:t>
            </w:r>
            <w:bookmarkStart w:id="2" w:name="str_00733"/>
            <w:bookmarkEnd w:id="2"/>
          </w:p>
          <w:p w:rsidR="006C71F2" w:rsidRPr="006C71F2" w:rsidRDefault="006C71F2" w:rsidP="006C71F2">
            <w:pPr>
              <w:jc w:val="both"/>
              <w:rPr>
                <w:rFonts w:eastAsia="TimesNewRoman"/>
                <w:sz w:val="20"/>
                <w:szCs w:val="20"/>
              </w:rPr>
            </w:pP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30.4</w:t>
            </w:r>
          </w:p>
        </w:tc>
        <w:tc>
          <w:tcPr>
            <w:tcW w:w="1330" w:type="pct"/>
          </w:tcPr>
          <w:p w:rsidR="00996E33" w:rsidRPr="007668B3" w:rsidRDefault="00D71803" w:rsidP="00996E33">
            <w:pPr>
              <w:jc w:val="both"/>
              <w:rPr>
                <w:strike/>
                <w:sz w:val="20"/>
                <w:szCs w:val="20"/>
                <w:lang w:val="ru-RU"/>
              </w:rPr>
            </w:pPr>
            <w:r>
              <w:rPr>
                <w:sz w:val="20"/>
                <w:szCs w:val="20"/>
              </w:rPr>
              <w:t xml:space="preserve">           </w:t>
            </w:r>
            <w:r w:rsidR="00996E33" w:rsidRPr="007668B3">
              <w:rPr>
                <w:sz w:val="20"/>
                <w:szCs w:val="20"/>
              </w:rPr>
              <w:t xml:space="preserve">Државе чланице треба да </w:t>
            </w:r>
            <w:r w:rsidR="00996E33" w:rsidRPr="007668B3">
              <w:rPr>
                <w:sz w:val="20"/>
                <w:szCs w:val="20"/>
                <w:lang w:val="sr-Cyrl-CS"/>
              </w:rPr>
              <w:t xml:space="preserve">обавесте Комисију </w:t>
            </w:r>
            <w:r w:rsidR="00996E33" w:rsidRPr="007668B3">
              <w:rPr>
                <w:sz w:val="20"/>
                <w:szCs w:val="20"/>
              </w:rPr>
              <w:t>до 17. јуна 2016. године о правилима из става 2.</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They shall notify the Commission without delay of any subsequent amendment thereto.</w:t>
            </w:r>
            <w:r w:rsidR="00996E33" w:rsidRPr="007668B3">
              <w:rPr>
                <w:rStyle w:val="tw4winMark"/>
                <w:color w:val="auto"/>
                <w:sz w:val="20"/>
                <w:szCs w:val="20"/>
              </w:rPr>
              <w:t>&lt;}100{&gt;</w:t>
            </w:r>
            <w:r w:rsidR="00996E33" w:rsidRPr="007668B3">
              <w:rPr>
                <w:sz w:val="20"/>
                <w:szCs w:val="20"/>
              </w:rPr>
              <w:t>Оне су дужне да без одлагања обавесте Комисију о евентуалним накнадним изменама тих правила.</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autoSpaceDE w:val="0"/>
              <w:autoSpaceDN w:val="0"/>
              <w:adjustRightInd w:val="0"/>
              <w:ind w:firstLine="720"/>
              <w:jc w:val="both"/>
              <w:rPr>
                <w:rFonts w:eastAsia="TimesNewRoman"/>
                <w:sz w:val="20"/>
                <w:szCs w:val="20"/>
                <w:lang w:val="ru-RU"/>
              </w:rPr>
            </w:pPr>
          </w:p>
        </w:tc>
        <w:tc>
          <w:tcPr>
            <w:tcW w:w="661" w:type="pct"/>
          </w:tcPr>
          <w:p w:rsidR="00996E33" w:rsidRPr="00F269CA" w:rsidRDefault="00F269CA" w:rsidP="00996E33">
            <w:pPr>
              <w:rPr>
                <w:sz w:val="20"/>
                <w:szCs w:val="20"/>
                <w:lang w:val="sr-Cyrl-RS"/>
              </w:rPr>
            </w:pPr>
            <w:r w:rsidRPr="003516CC">
              <w:rPr>
                <w:sz w:val="20"/>
                <w:szCs w:val="20"/>
                <w:lang w:val="sr-Cyrl-RS"/>
              </w:rPr>
              <w:t>Непреносиво</w:t>
            </w:r>
          </w:p>
        </w:tc>
        <w:tc>
          <w:tcPr>
            <w:tcW w:w="681" w:type="pct"/>
          </w:tcPr>
          <w:p w:rsidR="00996E33" w:rsidRPr="00D37590" w:rsidRDefault="00996E33" w:rsidP="00996E33">
            <w:pPr>
              <w:rPr>
                <w:b/>
                <w:sz w:val="20"/>
                <w:szCs w:val="20"/>
              </w:rPr>
            </w:pPr>
            <w:r w:rsidRPr="00EE297F">
              <w:rPr>
                <w:sz w:val="20"/>
                <w:szCs w:val="20"/>
              </w:rPr>
              <w:t>Важи за државе које су чланице ЕУ у време ступања на снагу Директиве</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30а.1</w:t>
            </w:r>
          </w:p>
        </w:tc>
        <w:tc>
          <w:tcPr>
            <w:tcW w:w="1330" w:type="pct"/>
          </w:tcPr>
          <w:p w:rsidR="00996E33" w:rsidRPr="007668B3" w:rsidRDefault="00D71803" w:rsidP="00996E33">
            <w:pPr>
              <w:tabs>
                <w:tab w:val="left" w:pos="772"/>
              </w:tabs>
              <w:jc w:val="both"/>
              <w:rPr>
                <w:sz w:val="20"/>
                <w:szCs w:val="20"/>
              </w:rPr>
            </w:pPr>
            <w:r>
              <w:rPr>
                <w:sz w:val="20"/>
                <w:szCs w:val="20"/>
              </w:rPr>
              <w:t xml:space="preserve">          </w:t>
            </w:r>
            <w:r w:rsidR="00996E33" w:rsidRPr="007668B3">
              <w:rPr>
                <w:sz w:val="20"/>
                <w:szCs w:val="20"/>
              </w:rPr>
              <w:t>Државе чланице треба да обезбеде да надлежни органи имају овлашћење да предузимају односно изричу, као минимум, следеће административне мере и санкције за повреде одредаба ове директиве и, када је то релевантно, Уредбе (ЕУ) број 537/2014:</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lastRenderedPageBreak/>
              <w:t>{0&gt;</w:t>
            </w:r>
            <w:r w:rsidRPr="007668B3">
              <w:rPr>
                <w:vanish/>
                <w:sz w:val="20"/>
                <w:szCs w:val="20"/>
                <w:lang w:val="en-GB"/>
              </w:rPr>
              <w:t>(a)</w:t>
            </w:r>
            <w:r w:rsidRPr="007668B3">
              <w:rPr>
                <w:vanish/>
                <w:sz w:val="20"/>
                <w:szCs w:val="20"/>
              </w:rPr>
              <w:tab/>
            </w:r>
            <w:r w:rsidRPr="007668B3">
              <w:rPr>
                <w:vanish/>
                <w:sz w:val="20"/>
                <w:szCs w:val="20"/>
                <w:lang w:val="en-GB"/>
              </w:rPr>
              <w:t>a notice requiring the natural or legal person responsible for the breach to cease the conduct and to abstain from any repetition of that conduct;</w:t>
            </w:r>
            <w:r w:rsidRPr="007668B3">
              <w:rPr>
                <w:rStyle w:val="tw4winMark"/>
                <w:color w:val="auto"/>
                <w:sz w:val="20"/>
                <w:szCs w:val="20"/>
              </w:rPr>
              <w:t>&lt;}70{&gt;</w:t>
            </w:r>
            <w:r w:rsidRPr="007668B3">
              <w:rPr>
                <w:sz w:val="20"/>
                <w:szCs w:val="20"/>
              </w:rPr>
              <w:t>а)</w:t>
            </w:r>
            <w:r w:rsidRPr="007668B3">
              <w:rPr>
                <w:sz w:val="20"/>
                <w:szCs w:val="20"/>
                <w:lang w:val="sr-Cyrl-CS"/>
              </w:rPr>
              <w:t xml:space="preserve"> </w:t>
            </w:r>
            <w:r w:rsidRPr="007668B3">
              <w:rPr>
                <w:sz w:val="20"/>
                <w:szCs w:val="20"/>
              </w:rPr>
              <w:t>да издају налог којим се од одговорног физичког или правног лица захтева да престане са тим понашањем и да не дође у ситуацију да то понашање понови;</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a public statement which indicates the person responsible and the nature of the breach, published on the website of competent authorities;</w:t>
            </w:r>
            <w:r w:rsidRPr="007668B3">
              <w:rPr>
                <w:rStyle w:val="tw4winMark"/>
                <w:color w:val="auto"/>
                <w:sz w:val="20"/>
                <w:szCs w:val="20"/>
              </w:rPr>
              <w:t>&lt;}63{&gt;</w:t>
            </w:r>
            <w:r w:rsidRPr="007668B3">
              <w:rPr>
                <w:sz w:val="20"/>
                <w:szCs w:val="20"/>
              </w:rPr>
              <w:t>б)</w:t>
            </w:r>
            <w:r w:rsidRPr="007668B3">
              <w:rPr>
                <w:sz w:val="20"/>
                <w:szCs w:val="20"/>
                <w:lang w:val="sr-Cyrl-CS"/>
              </w:rPr>
              <w:t xml:space="preserve"> </w:t>
            </w:r>
            <w:r w:rsidRPr="007668B3">
              <w:rPr>
                <w:sz w:val="20"/>
                <w:szCs w:val="20"/>
              </w:rPr>
              <w:t xml:space="preserve">да сачине јавно саопштење у коме је наведено одговорно физичко лице и природа повреде и објави га на </w:t>
            </w:r>
            <w:r w:rsidRPr="007668B3">
              <w:rPr>
                <w:sz w:val="20"/>
                <w:szCs w:val="20"/>
                <w:lang w:val="sr-Cyrl-CS"/>
              </w:rPr>
              <w:t xml:space="preserve">интернет страници </w:t>
            </w:r>
            <w:r w:rsidRPr="007668B3">
              <w:rPr>
                <w:sz w:val="20"/>
                <w:szCs w:val="20"/>
              </w:rPr>
              <w:t>надлежних органа;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a temporary prohibition, of up to three years' duration, banning the statutory auditor, the audit firm or the key audit partner from carrying out statutory audits and/or signing audit reports;</w:t>
            </w:r>
            <w:r w:rsidRPr="007668B3">
              <w:rPr>
                <w:rStyle w:val="tw4winMark"/>
                <w:color w:val="auto"/>
                <w:sz w:val="20"/>
                <w:szCs w:val="20"/>
              </w:rPr>
              <w:t>&lt;}0{&gt;</w:t>
            </w:r>
            <w:r w:rsidRPr="007668B3">
              <w:rPr>
                <w:sz w:val="20"/>
                <w:szCs w:val="20"/>
              </w:rPr>
              <w:t>в)</w:t>
            </w:r>
            <w:r w:rsidRPr="007668B3">
              <w:rPr>
                <w:sz w:val="20"/>
                <w:szCs w:val="20"/>
                <w:lang w:val="sr-Cyrl-CS"/>
              </w:rPr>
              <w:t xml:space="preserve"> </w:t>
            </w:r>
            <w:r w:rsidRPr="007668B3">
              <w:rPr>
                <w:sz w:val="20"/>
                <w:szCs w:val="20"/>
              </w:rPr>
              <w:t xml:space="preserve">да изричу привремену забрану у трајању од највише три године, којом се забрањује овлашћеном ревизору, друштву за ревизију или кључном </w:t>
            </w:r>
            <w:r w:rsidRPr="007668B3">
              <w:rPr>
                <w:sz w:val="20"/>
                <w:szCs w:val="20"/>
                <w:lang w:val="sr-Cyrl-CS"/>
              </w:rPr>
              <w:t xml:space="preserve">ревизорском </w:t>
            </w:r>
            <w:r w:rsidRPr="007668B3">
              <w:rPr>
                <w:sz w:val="20"/>
                <w:szCs w:val="20"/>
              </w:rPr>
              <w:t xml:space="preserve">партнеру </w:t>
            </w:r>
            <w:del w:id="3" w:author="a.janjusevic" w:date="2016-03-08T08:59:00Z">
              <w:r w:rsidRPr="007668B3" w:rsidDel="00BF6337">
                <w:rPr>
                  <w:sz w:val="20"/>
                  <w:szCs w:val="20"/>
                </w:rPr>
                <w:delText xml:space="preserve"> </w:delText>
              </w:r>
            </w:del>
            <w:r w:rsidRPr="007668B3">
              <w:rPr>
                <w:sz w:val="20"/>
                <w:szCs w:val="20"/>
              </w:rPr>
              <w:t xml:space="preserve"> да обавља законску ревизију односно потписује извештаје о ревизији.</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(d)</w:t>
            </w:r>
            <w:r w:rsidRPr="007668B3">
              <w:rPr>
                <w:vanish/>
                <w:sz w:val="20"/>
                <w:szCs w:val="20"/>
              </w:rPr>
              <w:tab/>
            </w:r>
            <w:r w:rsidRPr="007668B3">
              <w:rPr>
                <w:vanish/>
                <w:sz w:val="20"/>
                <w:szCs w:val="20"/>
                <w:lang w:val="en-GB"/>
              </w:rPr>
              <w:t>a declaration that the audit report does not meet the requirements of Article 28 of this Directive or, where applicable, Article 10 of Regulation (EU) No 537/2014;</w:t>
            </w:r>
            <w:r w:rsidRPr="007668B3">
              <w:rPr>
                <w:rStyle w:val="tw4winMark"/>
                <w:color w:val="auto"/>
                <w:sz w:val="20"/>
                <w:szCs w:val="20"/>
              </w:rPr>
              <w:t>&lt;}61{&gt;</w:t>
            </w:r>
            <w:r w:rsidRPr="007668B3">
              <w:rPr>
                <w:sz w:val="20"/>
                <w:szCs w:val="20"/>
              </w:rPr>
              <w:t>г)</w:t>
            </w:r>
            <w:r w:rsidRPr="007668B3">
              <w:rPr>
                <w:sz w:val="20"/>
                <w:szCs w:val="20"/>
                <w:lang w:val="sr-Cyrl-CS"/>
              </w:rPr>
              <w:t xml:space="preserve"> </w:t>
            </w:r>
            <w:r w:rsidRPr="007668B3">
              <w:rPr>
                <w:sz w:val="20"/>
                <w:szCs w:val="20"/>
              </w:rPr>
              <w:t>да сачине изјаву да ревизорски извештај не задовољава захтеве из члана 28. ове директиве или, када је то релевантно, члана 10. Уредбе (ЕУ) број 537/2014;</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(e)</w:t>
            </w:r>
            <w:r w:rsidRPr="007668B3">
              <w:rPr>
                <w:vanish/>
                <w:sz w:val="20"/>
                <w:szCs w:val="20"/>
              </w:rPr>
              <w:tab/>
            </w:r>
            <w:r w:rsidRPr="007668B3">
              <w:rPr>
                <w:vanish/>
                <w:sz w:val="20"/>
                <w:szCs w:val="20"/>
                <w:lang w:val="en-GB"/>
              </w:rPr>
              <w:t>a temporary prohibition, of up to three years' duration, banning a member of an audit firm or a member of an administrative or management body of a public-interest entity from exercising functions in audit firms or public-interest entities;</w:t>
            </w:r>
            <w:r w:rsidRPr="007668B3">
              <w:rPr>
                <w:rStyle w:val="tw4winMark"/>
                <w:color w:val="auto"/>
                <w:sz w:val="20"/>
                <w:szCs w:val="20"/>
              </w:rPr>
              <w:t>&lt;}0{&gt;</w:t>
            </w:r>
            <w:r w:rsidRPr="007668B3">
              <w:rPr>
                <w:sz w:val="20"/>
                <w:szCs w:val="20"/>
              </w:rPr>
              <w:t>д)</w:t>
            </w:r>
            <w:r w:rsidRPr="007668B3">
              <w:rPr>
                <w:sz w:val="20"/>
                <w:szCs w:val="20"/>
                <w:lang w:val="sr-Cyrl-CS"/>
              </w:rPr>
              <w:t xml:space="preserve"> </w:t>
            </w:r>
            <w:r w:rsidRPr="007668B3">
              <w:rPr>
                <w:sz w:val="20"/>
                <w:szCs w:val="20"/>
              </w:rPr>
              <w:t>да изричу привремену забрану у трајању од највише три године којом се забрањује члану друштва за ревизију или члану административног органа или органа управљања субјекта од јавног интереса да обавља функције у друштвима за ревизију односно субјектима од јавног интереса;</w:t>
            </w:r>
            <w:r w:rsidRPr="007668B3">
              <w:rPr>
                <w:rStyle w:val="tw4winMark"/>
                <w:color w:val="auto"/>
                <w:sz w:val="20"/>
                <w:szCs w:val="20"/>
              </w:rPr>
              <w:t>&lt;0}</w:t>
            </w:r>
          </w:p>
          <w:p w:rsidR="00996E33" w:rsidRPr="007668B3" w:rsidRDefault="00996E33" w:rsidP="00996E33">
            <w:pPr>
              <w:jc w:val="both"/>
              <w:rPr>
                <w:sz w:val="20"/>
                <w:szCs w:val="20"/>
              </w:rPr>
            </w:pPr>
            <w:r w:rsidRPr="007668B3">
              <w:rPr>
                <w:rStyle w:val="tw4winMark"/>
                <w:color w:val="auto"/>
                <w:sz w:val="20"/>
                <w:szCs w:val="20"/>
              </w:rPr>
              <w:t>{0&gt;</w:t>
            </w:r>
            <w:r w:rsidRPr="007668B3">
              <w:rPr>
                <w:vanish/>
                <w:sz w:val="20"/>
                <w:szCs w:val="20"/>
                <w:lang w:val="en-GB"/>
              </w:rPr>
              <w:t>(f)</w:t>
            </w:r>
            <w:r w:rsidRPr="007668B3">
              <w:rPr>
                <w:vanish/>
                <w:sz w:val="20"/>
                <w:szCs w:val="20"/>
              </w:rPr>
              <w:tab/>
            </w:r>
            <w:r w:rsidRPr="007668B3">
              <w:rPr>
                <w:vanish/>
                <w:sz w:val="20"/>
                <w:szCs w:val="20"/>
                <w:lang w:val="en-GB"/>
              </w:rPr>
              <w:t>the imposition of administrative pecuniary sanctions on natural and legal persons.</w:t>
            </w:r>
            <w:r w:rsidRPr="007668B3">
              <w:rPr>
                <w:rStyle w:val="tw4winMark"/>
                <w:color w:val="auto"/>
                <w:sz w:val="20"/>
                <w:szCs w:val="20"/>
              </w:rPr>
              <w:t>&lt;}0{&gt;</w:t>
            </w:r>
            <w:r w:rsidRPr="007668B3">
              <w:rPr>
                <w:sz w:val="20"/>
                <w:szCs w:val="20"/>
              </w:rPr>
              <w:t>ђ)</w:t>
            </w:r>
            <w:r w:rsidRPr="007668B3">
              <w:rPr>
                <w:sz w:val="20"/>
                <w:szCs w:val="20"/>
                <w:lang w:val="sr-Cyrl-CS"/>
              </w:rPr>
              <w:t xml:space="preserve"> </w:t>
            </w:r>
            <w:r w:rsidRPr="007668B3">
              <w:rPr>
                <w:sz w:val="20"/>
                <w:szCs w:val="20"/>
              </w:rPr>
              <w:t>да изричу административне новчане казне физичким и правним лицима.</w:t>
            </w:r>
          </w:p>
        </w:tc>
        <w:tc>
          <w:tcPr>
            <w:tcW w:w="407" w:type="pct"/>
          </w:tcPr>
          <w:p w:rsidR="00996E33" w:rsidRDefault="000C5BBA" w:rsidP="00996E33">
            <w:pPr>
              <w:rPr>
                <w:sz w:val="20"/>
                <w:szCs w:val="20"/>
                <w:lang w:val="sr-Cyrl-CS"/>
              </w:rPr>
            </w:pPr>
            <w:r w:rsidRPr="003516CC">
              <w:rPr>
                <w:sz w:val="20"/>
                <w:szCs w:val="20"/>
                <w:lang w:val="sr-Cyrl-CS"/>
              </w:rPr>
              <w:lastRenderedPageBreak/>
              <w:t>8</w:t>
            </w:r>
            <w:r w:rsidR="005C7814" w:rsidRPr="003516CC">
              <w:rPr>
                <w:sz w:val="20"/>
                <w:szCs w:val="20"/>
                <w:lang w:val="sr-Cyrl-CS"/>
              </w:rPr>
              <w:t>1</w:t>
            </w:r>
            <w:r w:rsidRPr="003516CC">
              <w:rPr>
                <w:sz w:val="20"/>
                <w:szCs w:val="20"/>
                <w:lang w:val="sr-Cyrl-CS"/>
              </w:rPr>
              <w:t>.1.</w:t>
            </w: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Default="00367039" w:rsidP="00996E33">
            <w:pPr>
              <w:rPr>
                <w:sz w:val="20"/>
                <w:szCs w:val="20"/>
                <w:lang w:val="sr-Cyrl-CS"/>
              </w:rPr>
            </w:pPr>
          </w:p>
          <w:p w:rsidR="00367039" w:rsidRPr="00E62652" w:rsidRDefault="00367039" w:rsidP="00996E33">
            <w:pPr>
              <w:rPr>
                <w:sz w:val="20"/>
                <w:szCs w:val="20"/>
                <w:highlight w:val="yellow"/>
                <w:lang w:val="sr-Cyrl-CS"/>
              </w:rPr>
            </w:pPr>
            <w:r w:rsidRPr="003516CC">
              <w:rPr>
                <w:sz w:val="20"/>
                <w:szCs w:val="20"/>
                <w:lang w:val="sr-Cyrl-CS"/>
              </w:rPr>
              <w:t>94.1</w:t>
            </w:r>
            <w:r w:rsidR="00F174CE">
              <w:rPr>
                <w:sz w:val="20"/>
                <w:szCs w:val="20"/>
                <w:lang w:val="sr-Cyrl-CS"/>
              </w:rPr>
              <w:t>.</w:t>
            </w:r>
          </w:p>
        </w:tc>
        <w:tc>
          <w:tcPr>
            <w:tcW w:w="1627" w:type="pct"/>
          </w:tcPr>
          <w:p w:rsidR="00420328" w:rsidRPr="005F6D71" w:rsidRDefault="00D71803" w:rsidP="00420328">
            <w:pPr>
              <w:autoSpaceDE w:val="0"/>
              <w:autoSpaceDN w:val="0"/>
              <w:adjustRightInd w:val="0"/>
              <w:jc w:val="both"/>
              <w:outlineLvl w:val="0"/>
              <w:rPr>
                <w:rFonts w:eastAsia="TimesNewRoman"/>
                <w:sz w:val="20"/>
                <w:szCs w:val="20"/>
              </w:rPr>
            </w:pPr>
            <w:r>
              <w:rPr>
                <w:rFonts w:eastAsia="TimesNewRoman"/>
                <w:sz w:val="20"/>
                <w:szCs w:val="20"/>
                <w:lang w:val="ru-RU"/>
              </w:rPr>
              <w:lastRenderedPageBreak/>
              <w:t xml:space="preserve">           </w:t>
            </w:r>
            <w:r w:rsidR="00420328" w:rsidRPr="005F6D71">
              <w:rPr>
                <w:rFonts w:eastAsia="TimesNewRoman"/>
                <w:sz w:val="20"/>
                <w:szCs w:val="20"/>
              </w:rPr>
              <w:t xml:space="preserve">Ако </w:t>
            </w:r>
            <w:r w:rsidR="004F3CCF">
              <w:rPr>
                <w:rFonts w:eastAsia="TimesNewRoman"/>
                <w:sz w:val="20"/>
                <w:szCs w:val="20"/>
                <w:lang w:val="sr-Cyrl-RS"/>
              </w:rPr>
              <w:t>се</w:t>
            </w:r>
            <w:r w:rsidR="00420328" w:rsidRPr="005F6D71">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4F3CCF">
              <w:rPr>
                <w:rFonts w:eastAsia="TimesNewRoman"/>
                <w:sz w:val="20"/>
                <w:szCs w:val="20"/>
                <w:lang w:val="sr-Cyrl-RS"/>
              </w:rPr>
              <w:t>могу се предузети</w:t>
            </w:r>
            <w:r w:rsidR="00420328" w:rsidRPr="005F6D71">
              <w:rPr>
                <w:rFonts w:eastAsia="TimesNewRoman"/>
                <w:sz w:val="20"/>
                <w:szCs w:val="20"/>
              </w:rPr>
              <w:t xml:space="preserve"> следеће мере:</w:t>
            </w:r>
          </w:p>
          <w:p w:rsidR="00420328" w:rsidRPr="005F6D71" w:rsidRDefault="00420328" w:rsidP="00420328">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lastRenderedPageBreak/>
              <w:t>1) наложи отклањање утврђених неправилности</w:t>
            </w:r>
            <w:r w:rsidRPr="005F6D71">
              <w:rPr>
                <w:rFonts w:eastAsia="TimesNewRoman"/>
                <w:sz w:val="20"/>
                <w:szCs w:val="20"/>
                <w:lang w:val="sr-Cyrl-RS"/>
              </w:rPr>
              <w:t>;</w:t>
            </w:r>
          </w:p>
          <w:p w:rsidR="00420328" w:rsidRPr="005F6D71" w:rsidRDefault="00420328" w:rsidP="00420328">
            <w:pPr>
              <w:autoSpaceDE w:val="0"/>
              <w:autoSpaceDN w:val="0"/>
              <w:adjustRightInd w:val="0"/>
              <w:ind w:left="720"/>
              <w:jc w:val="both"/>
              <w:outlineLvl w:val="0"/>
              <w:rPr>
                <w:rFonts w:eastAsia="TimesNewRoman"/>
                <w:sz w:val="20"/>
                <w:szCs w:val="20"/>
              </w:rPr>
            </w:pPr>
            <w:r w:rsidRPr="005F6D71">
              <w:rPr>
                <w:rFonts w:eastAsia="TimesNewRoman"/>
                <w:sz w:val="20"/>
                <w:szCs w:val="20"/>
              </w:rPr>
              <w:t xml:space="preserve">2) </w:t>
            </w:r>
            <w:r w:rsidRPr="005F6D71">
              <w:rPr>
                <w:rFonts w:eastAsia="TimesNewRoman"/>
                <w:sz w:val="20"/>
                <w:szCs w:val="20"/>
                <w:lang w:val="sr-Cyrl-RS"/>
              </w:rPr>
              <w:t>изрекне јавну опомену</w:t>
            </w:r>
            <w:r w:rsidRPr="005F6D71">
              <w:rPr>
                <w:rFonts w:eastAsia="TimesNewRoman"/>
                <w:sz w:val="20"/>
                <w:szCs w:val="20"/>
              </w:rPr>
              <w:t>;</w:t>
            </w:r>
          </w:p>
          <w:p w:rsidR="00420328" w:rsidRPr="005F6D71" w:rsidRDefault="00420328" w:rsidP="00420328">
            <w:pPr>
              <w:autoSpaceDE w:val="0"/>
              <w:autoSpaceDN w:val="0"/>
              <w:adjustRightInd w:val="0"/>
              <w:ind w:firstLine="720"/>
              <w:jc w:val="both"/>
              <w:outlineLvl w:val="0"/>
              <w:rPr>
                <w:rFonts w:eastAsia="TimesNewRoman"/>
                <w:sz w:val="20"/>
                <w:szCs w:val="20"/>
              </w:rPr>
            </w:pPr>
            <w:r w:rsidRPr="005F6D71">
              <w:rPr>
                <w:rFonts w:eastAsia="TimesNewRoman"/>
                <w:sz w:val="20"/>
                <w:szCs w:val="20"/>
              </w:rPr>
              <w:t>3) условно одузме дозволу за обављање ревизије;</w:t>
            </w:r>
          </w:p>
          <w:p w:rsidR="00420328" w:rsidRPr="005F6D71" w:rsidRDefault="00420328" w:rsidP="00420328">
            <w:pPr>
              <w:autoSpaceDE w:val="0"/>
              <w:autoSpaceDN w:val="0"/>
              <w:adjustRightInd w:val="0"/>
              <w:ind w:firstLine="720"/>
              <w:jc w:val="both"/>
              <w:outlineLvl w:val="0"/>
              <w:rPr>
                <w:rFonts w:eastAsia="TimesNewRoman"/>
                <w:sz w:val="20"/>
                <w:szCs w:val="20"/>
              </w:rPr>
            </w:pPr>
            <w:r w:rsidRPr="005F6D71">
              <w:rPr>
                <w:rFonts w:eastAsia="TimesNewRoman"/>
                <w:sz w:val="20"/>
                <w:szCs w:val="20"/>
              </w:rPr>
              <w:t>4) изда привремену забрану у периоду од највише три године, којом се забрањује друштву за ревизију и самосталном ревизору да обавља законску ревизију;</w:t>
            </w:r>
          </w:p>
          <w:p w:rsidR="00420328" w:rsidRPr="005F6D71" w:rsidRDefault="00420328" w:rsidP="00420328">
            <w:pPr>
              <w:autoSpaceDE w:val="0"/>
              <w:autoSpaceDN w:val="0"/>
              <w:adjustRightInd w:val="0"/>
              <w:ind w:firstLine="720"/>
              <w:jc w:val="both"/>
              <w:outlineLvl w:val="0"/>
              <w:rPr>
                <w:rFonts w:eastAsia="TimesNewRoman"/>
                <w:sz w:val="20"/>
                <w:szCs w:val="20"/>
                <w:lang w:val="sr-Latn-CS"/>
              </w:rPr>
            </w:pPr>
            <w:r w:rsidRPr="005F6D71">
              <w:rPr>
                <w:rFonts w:eastAsia="TimesNewRoman"/>
                <w:sz w:val="20"/>
                <w:szCs w:val="20"/>
              </w:rPr>
              <w:t xml:space="preserve">5) </w:t>
            </w:r>
            <w:r w:rsidRPr="00871DC9">
              <w:rPr>
                <w:rFonts w:eastAsia="TimesNewRoman"/>
                <w:sz w:val="20"/>
                <w:szCs w:val="20"/>
                <w:lang w:val="sr-Cyrl-RS"/>
              </w:rPr>
              <w:t>изрекне</w:t>
            </w:r>
            <w:r w:rsidRPr="005F6D71">
              <w:rPr>
                <w:rFonts w:eastAsia="TimesNewRoman"/>
                <w:sz w:val="20"/>
                <w:szCs w:val="20"/>
                <w:lang w:val="sr-Cyrl-RS"/>
              </w:rPr>
              <w:t xml:space="preserve"> </w:t>
            </w:r>
            <w:r w:rsidRPr="005F6D71">
              <w:rPr>
                <w:rFonts w:eastAsia="TimesNewRoman"/>
                <w:sz w:val="20"/>
                <w:szCs w:val="20"/>
                <w:lang w:val="sr-Latn-CS"/>
              </w:rPr>
              <w:t xml:space="preserve">привремену забрану у трајању од највише три године којом се забрањује </w:t>
            </w:r>
            <w:r w:rsidRPr="005F6D71">
              <w:rPr>
                <w:rFonts w:eastAsia="TimesNewRoman"/>
                <w:sz w:val="20"/>
                <w:szCs w:val="20"/>
                <w:lang w:val="sr-Cyrl-RS"/>
              </w:rPr>
              <w:t xml:space="preserve">оснивачу (члану) </w:t>
            </w:r>
            <w:r w:rsidRPr="005F6D71">
              <w:rPr>
                <w:rFonts w:eastAsia="TimesNewRoman"/>
                <w:sz w:val="20"/>
                <w:szCs w:val="20"/>
                <w:lang w:val="sr-Latn-CS"/>
              </w:rPr>
              <w:t xml:space="preserve">или члану органа </w:t>
            </w:r>
            <w:r w:rsidRPr="00871DC9">
              <w:rPr>
                <w:rFonts w:eastAsia="TimesNewRoman"/>
                <w:sz w:val="20"/>
                <w:szCs w:val="20"/>
                <w:lang w:val="sr-Cyrl-RS"/>
              </w:rPr>
              <w:t xml:space="preserve">управљања </w:t>
            </w:r>
            <w:r w:rsidRPr="00871DC9">
              <w:rPr>
                <w:rFonts w:eastAsia="TimesNewRoman"/>
                <w:sz w:val="20"/>
                <w:szCs w:val="20"/>
                <w:lang w:val="sr-Latn-CS"/>
              </w:rPr>
              <w:t xml:space="preserve">друштва за ревизију или </w:t>
            </w:r>
            <w:r w:rsidRPr="00871DC9">
              <w:rPr>
                <w:rFonts w:eastAsia="TimesNewRoman"/>
                <w:sz w:val="20"/>
                <w:szCs w:val="20"/>
                <w:lang w:val="sr-Cyrl-RS"/>
              </w:rPr>
              <w:t xml:space="preserve">оснивачу (члану), односно </w:t>
            </w:r>
            <w:r w:rsidRPr="00871DC9">
              <w:rPr>
                <w:rFonts w:eastAsia="TimesNewRoman"/>
                <w:sz w:val="20"/>
                <w:szCs w:val="20"/>
                <w:lang w:val="sr-Latn-CS"/>
              </w:rPr>
              <w:t xml:space="preserve">члану органа </w:t>
            </w:r>
            <w:r w:rsidRPr="00871DC9">
              <w:rPr>
                <w:rFonts w:eastAsia="TimesNewRoman"/>
                <w:sz w:val="20"/>
                <w:szCs w:val="20"/>
                <w:lang w:val="sr-Cyrl-RS"/>
              </w:rPr>
              <w:t xml:space="preserve">управљања друштва </w:t>
            </w:r>
            <w:r w:rsidRPr="00871DC9">
              <w:rPr>
                <w:rFonts w:eastAsia="TimesNewRoman"/>
                <w:sz w:val="20"/>
                <w:szCs w:val="20"/>
                <w:lang w:val="sr-Latn-CS"/>
              </w:rPr>
              <w:t>од јавног интереса да обавља функције у друштв</w:t>
            </w:r>
            <w:r w:rsidRPr="00871DC9">
              <w:rPr>
                <w:rFonts w:eastAsia="TimesNewRoman"/>
                <w:sz w:val="20"/>
                <w:szCs w:val="20"/>
                <w:lang w:val="sr-Cyrl-RS"/>
              </w:rPr>
              <w:t>у</w:t>
            </w:r>
            <w:r w:rsidRPr="00871DC9">
              <w:rPr>
                <w:rFonts w:eastAsia="TimesNewRoman"/>
                <w:sz w:val="20"/>
                <w:szCs w:val="20"/>
                <w:lang w:val="sr-Latn-CS"/>
              </w:rPr>
              <w:t xml:space="preserve"> за ревизију</w:t>
            </w:r>
            <w:r w:rsidRPr="00871DC9">
              <w:rPr>
                <w:rFonts w:eastAsia="TimesNewRoman"/>
                <w:sz w:val="20"/>
                <w:szCs w:val="20"/>
                <w:lang w:val="sr-Cyrl-RS"/>
              </w:rPr>
              <w:t>,</w:t>
            </w:r>
            <w:r w:rsidRPr="00871DC9">
              <w:rPr>
                <w:rFonts w:eastAsia="TimesNewRoman"/>
                <w:sz w:val="20"/>
                <w:szCs w:val="20"/>
                <w:lang w:val="sr-Latn-CS"/>
              </w:rPr>
              <w:t xml:space="preserve"> односно </w:t>
            </w:r>
            <w:r w:rsidRPr="00871DC9">
              <w:rPr>
                <w:rFonts w:eastAsia="TimesNewRoman"/>
                <w:sz w:val="20"/>
                <w:szCs w:val="20"/>
                <w:lang w:val="sr-Cyrl-RS"/>
              </w:rPr>
              <w:t xml:space="preserve">друштву </w:t>
            </w:r>
            <w:r w:rsidRPr="00871DC9">
              <w:rPr>
                <w:rFonts w:eastAsia="TimesNewRoman"/>
                <w:sz w:val="20"/>
                <w:szCs w:val="20"/>
                <w:lang w:val="sr-Latn-CS"/>
              </w:rPr>
              <w:t>од јавног интереса;</w:t>
            </w:r>
          </w:p>
          <w:p w:rsidR="00420328" w:rsidRPr="005F6D71" w:rsidRDefault="00420328" w:rsidP="00420328">
            <w:pPr>
              <w:autoSpaceDE w:val="0"/>
              <w:autoSpaceDN w:val="0"/>
              <w:adjustRightInd w:val="0"/>
              <w:ind w:firstLine="720"/>
              <w:jc w:val="both"/>
              <w:outlineLvl w:val="0"/>
              <w:rPr>
                <w:rFonts w:eastAsia="TimesNewRoman"/>
                <w:sz w:val="20"/>
                <w:szCs w:val="20"/>
              </w:rPr>
            </w:pPr>
            <w:r w:rsidRPr="005F6D71">
              <w:rPr>
                <w:rFonts w:eastAsia="TimesNewRoman"/>
                <w:sz w:val="20"/>
                <w:szCs w:val="20"/>
                <w:lang w:val="sr-Cyrl-RS"/>
              </w:rPr>
              <w:t>6</w:t>
            </w:r>
            <w:r w:rsidRPr="005F6D71">
              <w:rPr>
                <w:rFonts w:eastAsia="TimesNewRoman"/>
                <w:sz w:val="20"/>
                <w:szCs w:val="20"/>
              </w:rPr>
              <w:t>) одузме дозволу за обављање ревизије;</w:t>
            </w:r>
          </w:p>
          <w:p w:rsidR="00367039" w:rsidRPr="003516CC" w:rsidRDefault="00420328" w:rsidP="00420328">
            <w:pPr>
              <w:autoSpaceDE w:val="0"/>
              <w:autoSpaceDN w:val="0"/>
              <w:adjustRightInd w:val="0"/>
              <w:ind w:firstLine="720"/>
              <w:jc w:val="both"/>
              <w:outlineLvl w:val="0"/>
              <w:rPr>
                <w:rFonts w:eastAsia="TimesNewRoman"/>
                <w:sz w:val="20"/>
                <w:szCs w:val="20"/>
                <w:lang w:val="sr-Cyrl-RS"/>
              </w:rPr>
            </w:pPr>
            <w:r w:rsidRPr="005F6D71">
              <w:rPr>
                <w:rFonts w:eastAsia="TimesNewRoman"/>
                <w:sz w:val="20"/>
                <w:szCs w:val="20"/>
              </w:rPr>
              <w:t>7</w:t>
            </w:r>
            <w:r w:rsidRPr="005F6D71">
              <w:rPr>
                <w:rFonts w:eastAsia="TimesNewRoman"/>
                <w:sz w:val="20"/>
                <w:szCs w:val="20"/>
                <w:lang w:val="sr-Cyrl-RS"/>
              </w:rPr>
              <w:t>) изрекне новчану казну.</w:t>
            </w:r>
          </w:p>
          <w:p w:rsidR="00367039" w:rsidRPr="00D447EB" w:rsidRDefault="00367039" w:rsidP="00367039">
            <w:pPr>
              <w:autoSpaceDE w:val="0"/>
              <w:autoSpaceDN w:val="0"/>
              <w:adjustRightInd w:val="0"/>
              <w:jc w:val="both"/>
              <w:outlineLvl w:val="0"/>
              <w:rPr>
                <w:rFonts w:eastAsia="TimesNewRoman"/>
                <w:iCs/>
                <w:sz w:val="20"/>
                <w:szCs w:val="20"/>
              </w:rPr>
            </w:pPr>
            <w:r w:rsidRPr="00D447EB">
              <w:rPr>
                <w:rFonts w:eastAsia="TimesNewRoman"/>
                <w:color w:val="0070C0"/>
                <w:sz w:val="20"/>
                <w:szCs w:val="20"/>
                <w:lang w:val="sr-Cyrl-RS"/>
              </w:rPr>
              <w:tab/>
            </w:r>
          </w:p>
          <w:p w:rsidR="00420328" w:rsidRPr="00C00DC2" w:rsidRDefault="00367039" w:rsidP="00420328">
            <w:pPr>
              <w:jc w:val="both"/>
              <w:outlineLvl w:val="0"/>
              <w:rPr>
                <w:rFonts w:eastAsia="TimesNewRoman"/>
                <w:sz w:val="20"/>
                <w:szCs w:val="20"/>
              </w:rPr>
            </w:pPr>
            <w:r w:rsidRPr="00922FB6">
              <w:rPr>
                <w:rFonts w:eastAsia="TimesNewRoman"/>
                <w:color w:val="0070C0"/>
                <w:lang w:val="sr-Cyrl-RS"/>
              </w:rPr>
              <w:t xml:space="preserve">            </w:t>
            </w:r>
            <w:r w:rsidR="00420328" w:rsidRPr="00C00DC2">
              <w:rPr>
                <w:rFonts w:eastAsia="TimesNewRoman"/>
                <w:sz w:val="20"/>
                <w:szCs w:val="20"/>
              </w:rPr>
              <w:t xml:space="preserve">Ако Комисија у поступку контроле квалитета рада утврди да лиценцирани овлашћени ревизор не поступа у складу са одредбама овог закона и другим правилима ревизије, </w:t>
            </w:r>
            <w:r w:rsidR="00420328" w:rsidRPr="00871DC9">
              <w:rPr>
                <w:rFonts w:eastAsia="TimesNewRoman"/>
                <w:sz w:val="20"/>
                <w:szCs w:val="20"/>
                <w:lang w:val="sr-Cyrl-RS"/>
              </w:rPr>
              <w:t>може</w:t>
            </w:r>
            <w:r w:rsidR="00420328" w:rsidRPr="00C00DC2">
              <w:rPr>
                <w:rFonts w:eastAsia="TimesNewRoman"/>
                <w:sz w:val="20"/>
                <w:szCs w:val="20"/>
              </w:rPr>
              <w:t xml:space="preserve"> да</w:t>
            </w:r>
            <w:r w:rsidR="00420328" w:rsidRPr="00C00DC2">
              <w:rPr>
                <w:rFonts w:eastAsia="TimesNewRoman"/>
                <w:sz w:val="20"/>
                <w:szCs w:val="20"/>
                <w:lang w:val="sr-Cyrl-RS"/>
              </w:rPr>
              <w:t xml:space="preserve"> </w:t>
            </w:r>
            <w:r w:rsidR="00420328" w:rsidRPr="00C00DC2">
              <w:rPr>
                <w:rFonts w:eastAsia="TimesNewRoman"/>
                <w:sz w:val="20"/>
                <w:szCs w:val="20"/>
              </w:rPr>
              <w:t>предузме следеће мере:</w:t>
            </w:r>
          </w:p>
          <w:p w:rsidR="00420328" w:rsidRPr="00C00DC2" w:rsidRDefault="00420328" w:rsidP="00420328">
            <w:pPr>
              <w:ind w:firstLine="720"/>
              <w:jc w:val="both"/>
              <w:outlineLvl w:val="0"/>
              <w:rPr>
                <w:rFonts w:eastAsia="TimesNewRoman"/>
                <w:sz w:val="20"/>
                <w:szCs w:val="20"/>
              </w:rPr>
            </w:pPr>
            <w:r w:rsidRPr="00C00DC2">
              <w:rPr>
                <w:rFonts w:eastAsia="TimesNewRoman"/>
                <w:sz w:val="20"/>
                <w:szCs w:val="20"/>
              </w:rPr>
              <w:t>1) изда опомену;</w:t>
            </w:r>
          </w:p>
          <w:p w:rsidR="00420328" w:rsidRPr="00C00DC2" w:rsidRDefault="00420328" w:rsidP="00420328">
            <w:pPr>
              <w:ind w:firstLine="720"/>
              <w:jc w:val="both"/>
              <w:outlineLvl w:val="0"/>
              <w:rPr>
                <w:rFonts w:eastAsia="TimesNewRoman"/>
                <w:sz w:val="20"/>
                <w:szCs w:val="20"/>
              </w:rPr>
            </w:pPr>
            <w:r w:rsidRPr="00C00DC2">
              <w:rPr>
                <w:rFonts w:eastAsia="TimesNewRoman"/>
                <w:sz w:val="20"/>
                <w:szCs w:val="20"/>
              </w:rPr>
              <w:t>2) изрекне јавну опомену;</w:t>
            </w:r>
          </w:p>
          <w:p w:rsidR="00420328" w:rsidRPr="00C00DC2" w:rsidRDefault="00420328" w:rsidP="00420328">
            <w:pPr>
              <w:ind w:firstLine="720"/>
              <w:jc w:val="both"/>
              <w:outlineLvl w:val="0"/>
              <w:rPr>
                <w:rFonts w:eastAsia="TimesNewRoman"/>
                <w:sz w:val="20"/>
                <w:szCs w:val="20"/>
              </w:rPr>
            </w:pPr>
            <w:r w:rsidRPr="00C00DC2">
              <w:rPr>
                <w:rFonts w:eastAsia="TimesNewRoman"/>
                <w:sz w:val="20"/>
                <w:szCs w:val="20"/>
              </w:rPr>
              <w:t>3) условно одузме лиценцу;</w:t>
            </w:r>
          </w:p>
          <w:p w:rsidR="00420328" w:rsidRPr="00C00DC2" w:rsidRDefault="00420328" w:rsidP="00420328">
            <w:pPr>
              <w:ind w:firstLine="720"/>
              <w:jc w:val="both"/>
              <w:outlineLvl w:val="0"/>
              <w:rPr>
                <w:rFonts w:eastAsia="TimesNewRoman"/>
                <w:sz w:val="20"/>
                <w:szCs w:val="20"/>
              </w:rPr>
            </w:pPr>
            <w:r w:rsidRPr="00C00DC2">
              <w:rPr>
                <w:rFonts w:eastAsia="TimesNewRoman"/>
                <w:sz w:val="20"/>
                <w:szCs w:val="20"/>
                <w:lang w:val="sr-Cyrl-RS"/>
              </w:rPr>
              <w:t>4</w:t>
            </w:r>
            <w:r w:rsidRPr="00C00DC2">
              <w:rPr>
                <w:rFonts w:eastAsia="TimesNewRoman"/>
                <w:sz w:val="20"/>
                <w:szCs w:val="20"/>
              </w:rPr>
              <w:t>) одузме лиценцу;</w:t>
            </w:r>
          </w:p>
          <w:p w:rsidR="00367039" w:rsidRPr="003516CC" w:rsidRDefault="00420328" w:rsidP="00420328">
            <w:pPr>
              <w:ind w:firstLine="720"/>
              <w:jc w:val="both"/>
              <w:outlineLvl w:val="0"/>
              <w:rPr>
                <w:rFonts w:eastAsia="TimesNewRoman"/>
                <w:sz w:val="20"/>
                <w:szCs w:val="20"/>
                <w:lang w:val="sr-Cyrl-RS"/>
              </w:rPr>
            </w:pPr>
            <w:r w:rsidRPr="00C00DC2">
              <w:rPr>
                <w:rFonts w:eastAsia="TimesNewRoman"/>
                <w:sz w:val="20"/>
                <w:szCs w:val="20"/>
                <w:lang w:val="sr-Cyrl-RS"/>
              </w:rPr>
              <w:t>5) изрекне новчану казну.</w:t>
            </w:r>
          </w:p>
          <w:p w:rsidR="00996E33" w:rsidRPr="008A55D9" w:rsidRDefault="00367039" w:rsidP="00367039">
            <w:pPr>
              <w:jc w:val="both"/>
              <w:outlineLvl w:val="0"/>
              <w:rPr>
                <w:rFonts w:eastAsia="TimesNewRoman"/>
                <w:sz w:val="20"/>
                <w:szCs w:val="20"/>
                <w:highlight w:val="yellow"/>
                <w:lang w:val="ru-RU"/>
              </w:rPr>
            </w:pPr>
            <w:r w:rsidRPr="003516CC">
              <w:rPr>
                <w:rFonts w:eastAsia="TimesNewRoman"/>
                <w:sz w:val="20"/>
                <w:szCs w:val="20"/>
              </w:rPr>
              <w:tab/>
            </w:r>
          </w:p>
        </w:tc>
        <w:tc>
          <w:tcPr>
            <w:tcW w:w="661" w:type="pct"/>
          </w:tcPr>
          <w:p w:rsidR="00996E33" w:rsidRPr="000C5BBA" w:rsidRDefault="00996E33" w:rsidP="00996E33">
            <w:pPr>
              <w:rPr>
                <w:sz w:val="20"/>
                <w:szCs w:val="20"/>
              </w:rPr>
            </w:pPr>
            <w:r w:rsidRPr="000C5BBA">
              <w:rPr>
                <w:sz w:val="20"/>
                <w:szCs w:val="20"/>
              </w:rPr>
              <w:lastRenderedPageBreak/>
              <w:t>Потпуно усклађено</w:t>
            </w:r>
          </w:p>
          <w:p w:rsidR="00996E33" w:rsidRPr="007668B3" w:rsidRDefault="00996E33" w:rsidP="000C5BBA">
            <w:pPr>
              <w:rPr>
                <w:sz w:val="20"/>
                <w:szCs w:val="20"/>
                <w:lang w:val="sr-Cyrl-CS"/>
              </w:rPr>
            </w:pPr>
            <w:r w:rsidRPr="00A05ECD">
              <w:rPr>
                <w:b/>
                <w:sz w:val="20"/>
                <w:szCs w:val="20"/>
              </w:rPr>
              <w:t xml:space="preserve"> </w:t>
            </w: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30а.2</w:t>
            </w:r>
          </w:p>
        </w:tc>
        <w:tc>
          <w:tcPr>
            <w:tcW w:w="1330" w:type="pct"/>
          </w:tcPr>
          <w:p w:rsidR="00996E33" w:rsidRPr="007668B3" w:rsidRDefault="00D71803" w:rsidP="00996E33">
            <w:pPr>
              <w:tabs>
                <w:tab w:val="left" w:pos="772"/>
              </w:tabs>
              <w:jc w:val="both"/>
              <w:rPr>
                <w:sz w:val="20"/>
                <w:szCs w:val="20"/>
              </w:rPr>
            </w:pPr>
            <w:r>
              <w:rPr>
                <w:sz w:val="20"/>
                <w:szCs w:val="20"/>
              </w:rPr>
              <w:t xml:space="preserve">           </w:t>
            </w:r>
            <w:r w:rsidR="00996E33" w:rsidRPr="007668B3">
              <w:rPr>
                <w:sz w:val="20"/>
                <w:szCs w:val="20"/>
              </w:rPr>
              <w:t xml:space="preserve">Државе чланице треба да обезбеде да надлежни органи буду способни да врше своја овлашћења за санкционисање у складу са овом директивом и </w:t>
            </w:r>
            <w:r w:rsidR="00996E33" w:rsidRPr="007668B3">
              <w:rPr>
                <w:sz w:val="20"/>
                <w:szCs w:val="20"/>
              </w:rPr>
              <w:lastRenderedPageBreak/>
              <w:t>националним правом и на следећи начин:</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directly;</w:t>
            </w:r>
            <w:r w:rsidRPr="007668B3">
              <w:rPr>
                <w:rStyle w:val="tw4winMark"/>
                <w:color w:val="auto"/>
                <w:sz w:val="20"/>
                <w:szCs w:val="20"/>
              </w:rPr>
              <w:t>&lt;}0{&gt;</w:t>
            </w:r>
            <w:r w:rsidRPr="007668B3">
              <w:rPr>
                <w:sz w:val="20"/>
                <w:szCs w:val="20"/>
              </w:rPr>
              <w:t>а)</w:t>
            </w:r>
            <w:r w:rsidRPr="007668B3">
              <w:rPr>
                <w:sz w:val="20"/>
                <w:szCs w:val="20"/>
                <w:lang w:val="sr-Cyrl-CS"/>
              </w:rPr>
              <w:t xml:space="preserve"> </w:t>
            </w:r>
            <w:r w:rsidRPr="007668B3">
              <w:rPr>
                <w:sz w:val="20"/>
                <w:szCs w:val="20"/>
              </w:rPr>
              <w:t>директно;</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in collaboration with other authorities;</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у сарадњи са другим органима;</w:t>
            </w:r>
            <w:r w:rsidRPr="007668B3">
              <w:rPr>
                <w:rStyle w:val="tw4winMark"/>
                <w:color w:val="auto"/>
                <w:sz w:val="20"/>
                <w:szCs w:val="20"/>
              </w:rPr>
              <w:t>&lt;0}</w:t>
            </w:r>
          </w:p>
          <w:p w:rsidR="00996E33" w:rsidRPr="007668B3" w:rsidRDefault="00996E33" w:rsidP="00996E33">
            <w:pPr>
              <w:tabs>
                <w:tab w:val="left" w:pos="772"/>
              </w:tabs>
              <w:jc w:val="both"/>
              <w:rPr>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by application to the competent judicial authorities.</w:t>
            </w:r>
            <w:r w:rsidRPr="007668B3">
              <w:rPr>
                <w:rStyle w:val="tw4winMark"/>
                <w:color w:val="auto"/>
                <w:sz w:val="20"/>
                <w:szCs w:val="20"/>
              </w:rPr>
              <w:t>&lt;}100{&gt;</w:t>
            </w:r>
            <w:r w:rsidRPr="007668B3">
              <w:rPr>
                <w:sz w:val="20"/>
                <w:szCs w:val="20"/>
              </w:rPr>
              <w:t>в)</w:t>
            </w:r>
            <w:r w:rsidRPr="007668B3">
              <w:rPr>
                <w:sz w:val="20"/>
                <w:szCs w:val="20"/>
                <w:lang w:val="sr-Cyrl-CS"/>
              </w:rPr>
              <w:t xml:space="preserve"> </w:t>
            </w:r>
            <w:r w:rsidRPr="007668B3">
              <w:rPr>
                <w:sz w:val="20"/>
                <w:szCs w:val="20"/>
              </w:rPr>
              <w:t>подношењем захтева надлежним судским органима.</w:t>
            </w:r>
          </w:p>
        </w:tc>
        <w:tc>
          <w:tcPr>
            <w:tcW w:w="407" w:type="pct"/>
          </w:tcPr>
          <w:p w:rsidR="00996E33" w:rsidRPr="00C319EA" w:rsidRDefault="00C319EA" w:rsidP="00996E33">
            <w:pPr>
              <w:rPr>
                <w:sz w:val="20"/>
                <w:szCs w:val="20"/>
              </w:rPr>
            </w:pPr>
            <w:r>
              <w:rPr>
                <w:sz w:val="20"/>
                <w:szCs w:val="20"/>
              </w:rPr>
              <w:lastRenderedPageBreak/>
              <w:t>8</w:t>
            </w:r>
            <w:r w:rsidR="00C67A3E">
              <w:rPr>
                <w:sz w:val="20"/>
                <w:szCs w:val="20"/>
              </w:rPr>
              <w:t>3</w:t>
            </w:r>
            <w:r>
              <w:rPr>
                <w:sz w:val="20"/>
                <w:szCs w:val="20"/>
              </w:rPr>
              <w:t>.</w:t>
            </w:r>
          </w:p>
        </w:tc>
        <w:tc>
          <w:tcPr>
            <w:tcW w:w="1627" w:type="pct"/>
            <w:shd w:val="clear" w:color="auto" w:fill="auto"/>
          </w:tcPr>
          <w:p w:rsidR="00C319EA" w:rsidRPr="003516CC" w:rsidRDefault="00996E33" w:rsidP="00036CE4">
            <w:pPr>
              <w:autoSpaceDE w:val="0"/>
              <w:autoSpaceDN w:val="0"/>
              <w:adjustRightInd w:val="0"/>
              <w:ind w:firstLine="720"/>
              <w:jc w:val="both"/>
              <w:rPr>
                <w:rFonts w:eastAsia="TimesNewRoman"/>
                <w:iCs/>
                <w:sz w:val="20"/>
                <w:szCs w:val="20"/>
                <w:lang w:val="sr-Latn-CS"/>
              </w:rPr>
            </w:pPr>
            <w:r w:rsidRPr="003516CC">
              <w:rPr>
                <w:rFonts w:eastAsia="TimesNewRoman"/>
                <w:sz w:val="20"/>
                <w:szCs w:val="20"/>
                <w:lang w:val="ru-RU"/>
              </w:rPr>
              <w:t xml:space="preserve"> </w:t>
            </w:r>
            <w:r w:rsidR="00C319EA" w:rsidRPr="003516CC">
              <w:rPr>
                <w:rFonts w:eastAsia="TimesNewRoman"/>
                <w:iCs/>
                <w:sz w:val="20"/>
                <w:szCs w:val="20"/>
                <w:lang w:val="sr-Latn-CS"/>
              </w:rPr>
              <w:t>Комисија спроводи мере из чл</w:t>
            </w:r>
            <w:r w:rsidR="00C319EA" w:rsidRPr="003516CC">
              <w:rPr>
                <w:rFonts w:eastAsia="TimesNewRoman"/>
                <w:iCs/>
                <w:sz w:val="20"/>
                <w:szCs w:val="20"/>
              </w:rPr>
              <w:t>.</w:t>
            </w:r>
            <w:r w:rsidR="00C319EA" w:rsidRPr="003516CC">
              <w:rPr>
                <w:rFonts w:eastAsia="TimesNewRoman"/>
                <w:iCs/>
                <w:sz w:val="20"/>
                <w:szCs w:val="20"/>
                <w:lang w:val="sr-Latn-CS"/>
              </w:rPr>
              <w:t xml:space="preserve"> 8</w:t>
            </w:r>
            <w:r w:rsidR="00C67A3E" w:rsidRPr="003516CC">
              <w:rPr>
                <w:rFonts w:eastAsia="TimesNewRoman"/>
                <w:iCs/>
                <w:sz w:val="20"/>
                <w:szCs w:val="20"/>
              </w:rPr>
              <w:t>1</w:t>
            </w:r>
            <w:r w:rsidR="00C319EA" w:rsidRPr="003516CC">
              <w:rPr>
                <w:rFonts w:eastAsia="TimesNewRoman"/>
                <w:iCs/>
                <w:sz w:val="20"/>
                <w:szCs w:val="20"/>
                <w:lang w:val="sr-Latn-CS"/>
              </w:rPr>
              <w:t>.</w:t>
            </w:r>
            <w:r w:rsidR="00C319EA" w:rsidRPr="003516CC">
              <w:rPr>
                <w:rFonts w:eastAsia="TimesNewRoman"/>
                <w:iCs/>
                <w:sz w:val="20"/>
                <w:szCs w:val="20"/>
              </w:rPr>
              <w:t xml:space="preserve"> и </w:t>
            </w:r>
            <w:r w:rsidR="00641058" w:rsidRPr="003516CC">
              <w:rPr>
                <w:rFonts w:eastAsia="TimesNewRoman"/>
                <w:iCs/>
                <w:sz w:val="20"/>
                <w:szCs w:val="20"/>
                <w:lang w:val="sr-Cyrl-RS"/>
              </w:rPr>
              <w:t>94</w:t>
            </w:r>
            <w:r w:rsidR="00C319EA" w:rsidRPr="003516CC">
              <w:rPr>
                <w:rFonts w:eastAsia="TimesNewRoman"/>
                <w:iCs/>
                <w:sz w:val="20"/>
                <w:szCs w:val="20"/>
              </w:rPr>
              <w:t>.</w:t>
            </w:r>
            <w:r w:rsidR="00C319EA" w:rsidRPr="003516CC">
              <w:rPr>
                <w:rFonts w:eastAsia="TimesNewRoman"/>
                <w:iCs/>
                <w:sz w:val="20"/>
                <w:szCs w:val="20"/>
                <w:lang w:val="sr-Latn-CS"/>
              </w:rPr>
              <w:t xml:space="preserve"> овог закона, у складу са пренетим овлашћењима, на следећи начин:</w:t>
            </w:r>
          </w:p>
          <w:p w:rsidR="00C319EA" w:rsidRPr="003516CC" w:rsidRDefault="00641058" w:rsidP="00C319EA">
            <w:pPr>
              <w:autoSpaceDE w:val="0"/>
              <w:autoSpaceDN w:val="0"/>
              <w:adjustRightInd w:val="0"/>
              <w:jc w:val="both"/>
              <w:rPr>
                <w:rFonts w:eastAsia="TimesNewRoman"/>
                <w:iCs/>
                <w:sz w:val="20"/>
                <w:szCs w:val="20"/>
                <w:lang w:val="sr-Latn-CS"/>
              </w:rPr>
            </w:pPr>
            <w:r w:rsidRPr="003516CC">
              <w:rPr>
                <w:rFonts w:eastAsia="TimesNewRoman"/>
                <w:iCs/>
                <w:sz w:val="20"/>
                <w:szCs w:val="20"/>
                <w:lang w:val="sr-Cyrl-RS"/>
              </w:rPr>
              <w:t xml:space="preserve">               </w:t>
            </w:r>
            <w:r w:rsidR="00C319EA" w:rsidRPr="003516CC">
              <w:rPr>
                <w:rFonts w:eastAsia="TimesNewRoman"/>
                <w:iCs/>
                <w:sz w:val="20"/>
                <w:szCs w:val="20"/>
                <w:lang w:val="sr-Latn-CS"/>
              </w:rPr>
              <w:t>1) директно;</w:t>
            </w:r>
          </w:p>
          <w:p w:rsidR="00C319EA" w:rsidRPr="003516CC" w:rsidRDefault="00641058" w:rsidP="00C319EA">
            <w:pPr>
              <w:autoSpaceDE w:val="0"/>
              <w:autoSpaceDN w:val="0"/>
              <w:adjustRightInd w:val="0"/>
              <w:jc w:val="both"/>
              <w:rPr>
                <w:rFonts w:eastAsia="TimesNewRoman"/>
                <w:iCs/>
                <w:sz w:val="20"/>
                <w:szCs w:val="20"/>
                <w:lang w:val="sr-Latn-CS"/>
              </w:rPr>
            </w:pPr>
            <w:r w:rsidRPr="003516CC">
              <w:rPr>
                <w:rFonts w:eastAsia="TimesNewRoman"/>
                <w:iCs/>
                <w:sz w:val="20"/>
                <w:szCs w:val="20"/>
                <w:lang w:val="sr-Cyrl-RS"/>
              </w:rPr>
              <w:t xml:space="preserve">               </w:t>
            </w:r>
            <w:r w:rsidR="00C319EA" w:rsidRPr="003516CC">
              <w:rPr>
                <w:rFonts w:eastAsia="TimesNewRoman"/>
                <w:iCs/>
                <w:sz w:val="20"/>
                <w:szCs w:val="20"/>
                <w:lang w:val="sr-Latn-CS"/>
              </w:rPr>
              <w:t>2) у сарадњи са другим органима;</w:t>
            </w:r>
          </w:p>
          <w:p w:rsidR="00C319EA" w:rsidRPr="003516CC" w:rsidRDefault="00641058" w:rsidP="00C319EA">
            <w:pPr>
              <w:autoSpaceDE w:val="0"/>
              <w:autoSpaceDN w:val="0"/>
              <w:adjustRightInd w:val="0"/>
              <w:jc w:val="both"/>
              <w:rPr>
                <w:rFonts w:eastAsia="TimesNewRoman"/>
                <w:iCs/>
                <w:sz w:val="20"/>
                <w:szCs w:val="20"/>
                <w:lang w:val="sr-Latn-CS"/>
              </w:rPr>
            </w:pPr>
            <w:r w:rsidRPr="003516CC">
              <w:rPr>
                <w:rFonts w:eastAsia="TimesNewRoman"/>
                <w:iCs/>
                <w:sz w:val="20"/>
                <w:szCs w:val="20"/>
                <w:lang w:val="sr-Cyrl-RS"/>
              </w:rPr>
              <w:lastRenderedPageBreak/>
              <w:t xml:space="preserve">               </w:t>
            </w:r>
            <w:r w:rsidR="00C319EA" w:rsidRPr="003516CC">
              <w:rPr>
                <w:rFonts w:eastAsia="TimesNewRoman"/>
                <w:iCs/>
                <w:sz w:val="20"/>
                <w:szCs w:val="20"/>
                <w:lang w:val="sr-Latn-CS"/>
              </w:rPr>
              <w:t>3) подношењем захтева надлежним судским органима.</w:t>
            </w:r>
          </w:p>
          <w:p w:rsidR="00996E33" w:rsidRPr="003516CC" w:rsidRDefault="00996E33" w:rsidP="00C319EA">
            <w:pPr>
              <w:autoSpaceDE w:val="0"/>
              <w:autoSpaceDN w:val="0"/>
              <w:adjustRightInd w:val="0"/>
              <w:jc w:val="both"/>
              <w:rPr>
                <w:sz w:val="20"/>
                <w:szCs w:val="20"/>
                <w:lang w:val="ru-RU"/>
              </w:rPr>
            </w:pPr>
          </w:p>
          <w:p w:rsidR="00996E33" w:rsidRPr="003516CC" w:rsidRDefault="00996E33" w:rsidP="00996E33">
            <w:pPr>
              <w:autoSpaceDE w:val="0"/>
              <w:autoSpaceDN w:val="0"/>
              <w:adjustRightInd w:val="0"/>
              <w:jc w:val="both"/>
              <w:rPr>
                <w:rFonts w:eastAsia="TimesNewRoman"/>
                <w:sz w:val="20"/>
                <w:szCs w:val="20"/>
                <w:lang w:val="ru-RU"/>
              </w:rPr>
            </w:pPr>
          </w:p>
        </w:tc>
        <w:tc>
          <w:tcPr>
            <w:tcW w:w="661" w:type="pct"/>
          </w:tcPr>
          <w:p w:rsidR="00996E33" w:rsidRPr="003516CC" w:rsidRDefault="00996E33" w:rsidP="00996E33">
            <w:pPr>
              <w:rPr>
                <w:sz w:val="20"/>
                <w:szCs w:val="20"/>
                <w:lang w:val="sr-Cyrl-CS"/>
              </w:rPr>
            </w:pPr>
            <w:r w:rsidRPr="003516CC">
              <w:rPr>
                <w:sz w:val="20"/>
                <w:szCs w:val="20"/>
                <w:lang w:val="sr-Cyrl-CS"/>
              </w:rPr>
              <w:lastRenderedPageBreak/>
              <w:t>Потпуно усклађено</w:t>
            </w: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30а.3</w:t>
            </w:r>
          </w:p>
        </w:tc>
        <w:tc>
          <w:tcPr>
            <w:tcW w:w="1330" w:type="pct"/>
          </w:tcPr>
          <w:p w:rsidR="00996E33" w:rsidRPr="007668B3" w:rsidRDefault="00D71803" w:rsidP="00996E33">
            <w:pPr>
              <w:tabs>
                <w:tab w:val="left" w:pos="772"/>
              </w:tabs>
              <w:jc w:val="both"/>
              <w:rPr>
                <w:sz w:val="20"/>
                <w:szCs w:val="20"/>
              </w:rPr>
            </w:pPr>
            <w:r>
              <w:rPr>
                <w:sz w:val="20"/>
                <w:szCs w:val="20"/>
              </w:rPr>
              <w:t xml:space="preserve">         </w:t>
            </w:r>
            <w:r w:rsidR="00996E33" w:rsidRPr="007668B3">
              <w:rPr>
                <w:sz w:val="20"/>
                <w:szCs w:val="20"/>
              </w:rPr>
              <w:t>Државе чланице надлежним органима могу дати друга овлашћења за санкционисање поред оних која су наведена у ставу 1.</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autoSpaceDE w:val="0"/>
              <w:autoSpaceDN w:val="0"/>
              <w:adjustRightInd w:val="0"/>
              <w:jc w:val="both"/>
              <w:rPr>
                <w:rFonts w:eastAsia="TimesNewRoman"/>
                <w:sz w:val="20"/>
                <w:szCs w:val="20"/>
                <w:lang w:val="ru-RU"/>
              </w:rPr>
            </w:pPr>
          </w:p>
        </w:tc>
        <w:tc>
          <w:tcPr>
            <w:tcW w:w="661" w:type="pct"/>
          </w:tcPr>
          <w:p w:rsidR="00996E33" w:rsidRPr="007668B3" w:rsidRDefault="00996E33" w:rsidP="00996E33">
            <w:pPr>
              <w:rPr>
                <w:sz w:val="20"/>
                <w:szCs w:val="20"/>
                <w:lang w:val="sr-Cyrl-CS"/>
              </w:rPr>
            </w:pPr>
            <w:r w:rsidRPr="007668B3">
              <w:rPr>
                <w:sz w:val="20"/>
                <w:szCs w:val="20"/>
                <w:lang w:val="sr-Cyrl-CS"/>
              </w:rPr>
              <w:t>Потпуно усклађено</w:t>
            </w:r>
          </w:p>
        </w:tc>
        <w:tc>
          <w:tcPr>
            <w:tcW w:w="681" w:type="pct"/>
          </w:tcPr>
          <w:p w:rsidR="00996E33" w:rsidRPr="00C319EA" w:rsidRDefault="00996E33" w:rsidP="00C319EA">
            <w:pPr>
              <w:rPr>
                <w:b/>
                <w:sz w:val="20"/>
                <w:szCs w:val="20"/>
              </w:rPr>
            </w:pPr>
            <w:r w:rsidRPr="00E0304B">
              <w:rPr>
                <w:sz w:val="20"/>
                <w:szCs w:val="20"/>
              </w:rPr>
              <w:t xml:space="preserve">Није </w:t>
            </w:r>
            <w:r w:rsidR="00C319EA" w:rsidRPr="00E0304B">
              <w:rPr>
                <w:sz w:val="20"/>
                <w:szCs w:val="20"/>
              </w:rPr>
              <w:t>обавезујућа норма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30а.4</w:t>
            </w:r>
          </w:p>
        </w:tc>
        <w:tc>
          <w:tcPr>
            <w:tcW w:w="1330" w:type="pct"/>
          </w:tcPr>
          <w:p w:rsidR="00996E33" w:rsidRPr="007668B3" w:rsidRDefault="00D71803" w:rsidP="00996E33">
            <w:pPr>
              <w:tabs>
                <w:tab w:val="left" w:pos="772"/>
              </w:tabs>
              <w:jc w:val="both"/>
              <w:rPr>
                <w:sz w:val="20"/>
                <w:szCs w:val="20"/>
              </w:rPr>
            </w:pPr>
            <w:r>
              <w:rPr>
                <w:sz w:val="20"/>
                <w:szCs w:val="20"/>
              </w:rPr>
              <w:t xml:space="preserve">         </w:t>
            </w:r>
            <w:r w:rsidR="00996E33" w:rsidRPr="007668B3">
              <w:rPr>
                <w:sz w:val="20"/>
                <w:szCs w:val="20"/>
              </w:rPr>
              <w:t>Одступајући од става 1, државе чланице могу органима надлежним за надзор субјеката од јавног интереса, када нису одређени као надлежни орган сходно члану 20. став 2. Уредбе (ЕУ) број 537/2014, дати овлашћења за изрицање санкција за повреде обавезе пријављивања која је</w:t>
            </w:r>
            <w:r w:rsidR="00996E33" w:rsidRPr="007668B3">
              <w:rPr>
                <w:b/>
                <w:sz w:val="20"/>
                <w:szCs w:val="20"/>
              </w:rPr>
              <w:t xml:space="preserve"> </w:t>
            </w:r>
            <w:r w:rsidR="00996E33" w:rsidRPr="007668B3">
              <w:rPr>
                <w:sz w:val="20"/>
                <w:szCs w:val="20"/>
              </w:rPr>
              <w:t>прописана том уредбом.</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autoSpaceDE w:val="0"/>
              <w:autoSpaceDN w:val="0"/>
              <w:adjustRightInd w:val="0"/>
              <w:jc w:val="both"/>
              <w:rPr>
                <w:rFonts w:eastAsia="TimesNewRoman"/>
                <w:sz w:val="20"/>
                <w:szCs w:val="20"/>
                <w:lang w:val="ru-RU"/>
              </w:rPr>
            </w:pPr>
          </w:p>
        </w:tc>
        <w:tc>
          <w:tcPr>
            <w:tcW w:w="661" w:type="pct"/>
          </w:tcPr>
          <w:p w:rsidR="00996E33" w:rsidRPr="007668B3" w:rsidRDefault="00996E33" w:rsidP="00996E33">
            <w:pPr>
              <w:rPr>
                <w:sz w:val="20"/>
                <w:szCs w:val="20"/>
                <w:lang w:val="sr-Cyrl-CS"/>
              </w:rPr>
            </w:pPr>
            <w:r w:rsidRPr="007668B3">
              <w:rPr>
                <w:sz w:val="20"/>
                <w:szCs w:val="20"/>
                <w:lang w:val="sr-Cyrl-CS"/>
              </w:rPr>
              <w:t>Потпуно усклађено</w:t>
            </w:r>
          </w:p>
        </w:tc>
        <w:tc>
          <w:tcPr>
            <w:tcW w:w="681" w:type="pct"/>
          </w:tcPr>
          <w:p w:rsidR="00996E33" w:rsidRPr="007668B3" w:rsidRDefault="00996E33" w:rsidP="00996E33">
            <w:pPr>
              <w:rPr>
                <w:b/>
                <w:sz w:val="20"/>
                <w:szCs w:val="20"/>
              </w:rPr>
            </w:pPr>
            <w:r w:rsidRPr="007668B3">
              <w:rPr>
                <w:sz w:val="20"/>
                <w:szCs w:val="20"/>
              </w:rPr>
              <w:t>Није обавезујућа норма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30б</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When laying down rules pursuant to Article 30, Member States shall require that, when determining the type and level of administrative sanctions and measures, competent authorities are to take into account all relevant circumstances, including where appropriate:</w:t>
            </w:r>
            <w:r w:rsidRPr="007668B3">
              <w:rPr>
                <w:rStyle w:val="tw4winMark"/>
                <w:color w:val="auto"/>
                <w:sz w:val="20"/>
                <w:szCs w:val="20"/>
              </w:rPr>
              <w:t>&lt;}63{&gt;</w:t>
            </w:r>
            <w:r w:rsidRPr="007668B3">
              <w:rPr>
                <w:sz w:val="20"/>
                <w:szCs w:val="20"/>
              </w:rPr>
              <w:t>Када прописују правила сходно члану 30, државе чланице треба да траже да, приликом утврђивања врсте и висине административних санкција и мера, надлежни органи узму у обзир све релевантне околности а, када је то релевантно, и следеће:</w:t>
            </w:r>
            <w:r w:rsidRPr="007668B3">
              <w:rPr>
                <w:rStyle w:val="tw4winMark"/>
                <w:color w:val="auto"/>
                <w:sz w:val="20"/>
                <w:szCs w:val="20"/>
              </w:rPr>
              <w:t>&lt;0}</w:t>
            </w:r>
          </w:p>
          <w:p w:rsidR="00996E33" w:rsidRPr="007668B3" w:rsidRDefault="00996E33" w:rsidP="00996E33">
            <w:pPr>
              <w:tabs>
                <w:tab w:val="left" w:pos="308"/>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the gravity and the duration of the breach;</w:t>
            </w:r>
            <w:r w:rsidRPr="007668B3">
              <w:rPr>
                <w:rStyle w:val="tw4winMark"/>
                <w:color w:val="auto"/>
                <w:sz w:val="20"/>
                <w:szCs w:val="20"/>
              </w:rPr>
              <w:t>&lt;}84{&gt;</w:t>
            </w:r>
            <w:r w:rsidRPr="007668B3">
              <w:rPr>
                <w:sz w:val="20"/>
                <w:szCs w:val="20"/>
              </w:rPr>
              <w:t>а)</w:t>
            </w:r>
            <w:r w:rsidRPr="007668B3">
              <w:rPr>
                <w:sz w:val="20"/>
                <w:szCs w:val="20"/>
                <w:lang w:val="sr-Cyrl-CS"/>
              </w:rPr>
              <w:t xml:space="preserve"> </w:t>
            </w:r>
            <w:r w:rsidRPr="007668B3">
              <w:rPr>
                <w:sz w:val="20"/>
                <w:szCs w:val="20"/>
              </w:rPr>
              <w:t xml:space="preserve">озбиљност и </w:t>
            </w:r>
            <w:r w:rsidRPr="007668B3">
              <w:rPr>
                <w:sz w:val="20"/>
                <w:szCs w:val="20"/>
                <w:lang w:val="sr-Cyrl-CS"/>
              </w:rPr>
              <w:t xml:space="preserve">дужину </w:t>
            </w:r>
            <w:r w:rsidRPr="007668B3">
              <w:rPr>
                <w:sz w:val="20"/>
                <w:szCs w:val="20"/>
              </w:rPr>
              <w:t>трајање повреде;</w:t>
            </w:r>
            <w:r w:rsidRPr="007668B3">
              <w:rPr>
                <w:rStyle w:val="tw4winMark"/>
                <w:color w:val="auto"/>
                <w:sz w:val="20"/>
                <w:szCs w:val="20"/>
              </w:rPr>
              <w:t>&lt;0}</w:t>
            </w:r>
          </w:p>
          <w:p w:rsidR="00996E33" w:rsidRPr="007668B3" w:rsidRDefault="00996E33" w:rsidP="00996E33">
            <w:pPr>
              <w:tabs>
                <w:tab w:val="left" w:pos="30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the degree of responsibility of the responsible person;</w:t>
            </w:r>
            <w:r w:rsidRPr="007668B3">
              <w:rPr>
                <w:rStyle w:val="tw4winMark"/>
                <w:color w:val="auto"/>
                <w:sz w:val="20"/>
                <w:szCs w:val="20"/>
              </w:rPr>
              <w:t>&lt;}72{&gt;</w:t>
            </w:r>
            <w:r w:rsidRPr="007668B3">
              <w:rPr>
                <w:sz w:val="20"/>
                <w:szCs w:val="20"/>
              </w:rPr>
              <w:t>б)</w:t>
            </w:r>
            <w:r w:rsidRPr="007668B3">
              <w:rPr>
                <w:sz w:val="20"/>
                <w:szCs w:val="20"/>
                <w:lang w:val="sr-Cyrl-CS"/>
              </w:rPr>
              <w:t xml:space="preserve"> </w:t>
            </w:r>
            <w:r w:rsidRPr="007668B3">
              <w:rPr>
                <w:sz w:val="20"/>
                <w:szCs w:val="20"/>
              </w:rPr>
              <w:t>степен одговорности одговорног лица;</w:t>
            </w:r>
            <w:r w:rsidRPr="007668B3">
              <w:rPr>
                <w:rStyle w:val="tw4winMark"/>
                <w:color w:val="auto"/>
                <w:sz w:val="20"/>
                <w:szCs w:val="20"/>
              </w:rPr>
              <w:t>&lt;0}</w:t>
            </w:r>
          </w:p>
          <w:p w:rsidR="00996E33" w:rsidRPr="007668B3" w:rsidRDefault="00996E33" w:rsidP="00996E33">
            <w:pPr>
              <w:tabs>
                <w:tab w:val="left" w:pos="288"/>
              </w:tabs>
              <w:jc w:val="both"/>
              <w:rPr>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the financial strength of the responsible person, for example as indicated by the total turnover of the responsible undertaking or the annual income of the responsible person, if that person is a natural person;</w:t>
            </w:r>
            <w:r w:rsidRPr="007668B3">
              <w:rPr>
                <w:rStyle w:val="tw4winMark"/>
                <w:color w:val="auto"/>
                <w:sz w:val="20"/>
                <w:szCs w:val="20"/>
              </w:rPr>
              <w:t>&lt;}73{&gt;</w:t>
            </w:r>
            <w:r w:rsidRPr="007668B3">
              <w:rPr>
                <w:sz w:val="20"/>
                <w:szCs w:val="20"/>
              </w:rPr>
              <w:t>в)</w:t>
            </w:r>
            <w:r w:rsidRPr="007668B3">
              <w:rPr>
                <w:sz w:val="20"/>
                <w:szCs w:val="20"/>
                <w:lang w:val="sr-Cyrl-CS"/>
              </w:rPr>
              <w:t xml:space="preserve"> </w:t>
            </w:r>
            <w:r w:rsidRPr="007668B3">
              <w:rPr>
                <w:sz w:val="20"/>
                <w:szCs w:val="20"/>
              </w:rPr>
              <w:t>финансијску снагу одговорног лица, на пример на основу укупног прихода одговорног предузећа или годишњег прихода одговорног лица, ако се ради о физичком лицу;</w:t>
            </w:r>
            <w:r w:rsidRPr="007668B3">
              <w:rPr>
                <w:rStyle w:val="tw4winMark"/>
                <w:color w:val="auto"/>
                <w:sz w:val="20"/>
                <w:szCs w:val="20"/>
              </w:rPr>
              <w:t>&lt;0}</w:t>
            </w:r>
          </w:p>
          <w:p w:rsidR="00996E33" w:rsidRPr="007668B3" w:rsidRDefault="00996E33" w:rsidP="00996E33">
            <w:pPr>
              <w:tabs>
                <w:tab w:val="left" w:pos="288"/>
              </w:tabs>
              <w:jc w:val="both"/>
              <w:rPr>
                <w:sz w:val="20"/>
                <w:szCs w:val="20"/>
              </w:rPr>
            </w:pPr>
            <w:r w:rsidRPr="007668B3">
              <w:rPr>
                <w:rStyle w:val="tw4winMark"/>
                <w:color w:val="auto"/>
                <w:sz w:val="20"/>
                <w:szCs w:val="20"/>
              </w:rPr>
              <w:lastRenderedPageBreak/>
              <w:t>{0&gt;</w:t>
            </w:r>
            <w:r w:rsidRPr="007668B3">
              <w:rPr>
                <w:vanish/>
                <w:sz w:val="20"/>
                <w:szCs w:val="20"/>
                <w:lang w:val="en-GB"/>
              </w:rPr>
              <w:t>(d)</w:t>
            </w:r>
            <w:r w:rsidRPr="007668B3">
              <w:rPr>
                <w:vanish/>
                <w:sz w:val="20"/>
                <w:szCs w:val="20"/>
              </w:rPr>
              <w:tab/>
            </w:r>
            <w:r w:rsidRPr="007668B3">
              <w:rPr>
                <w:vanish/>
                <w:sz w:val="20"/>
                <w:szCs w:val="20"/>
                <w:lang w:val="en-GB"/>
              </w:rPr>
              <w:t>the amounts of the profits gained or losses avoided by the responsible person, in so far as they can be determined;</w:t>
            </w:r>
            <w:r w:rsidRPr="007668B3">
              <w:rPr>
                <w:rStyle w:val="tw4winMark"/>
                <w:color w:val="auto"/>
                <w:sz w:val="20"/>
                <w:szCs w:val="20"/>
              </w:rPr>
              <w:t>&lt;}71{&gt;</w:t>
            </w:r>
            <w:r w:rsidRPr="007668B3">
              <w:rPr>
                <w:sz w:val="20"/>
                <w:szCs w:val="20"/>
              </w:rPr>
              <w:t>г)</w:t>
            </w:r>
            <w:r w:rsidRPr="007668B3">
              <w:rPr>
                <w:sz w:val="20"/>
                <w:szCs w:val="20"/>
                <w:lang w:val="sr-Cyrl-CS"/>
              </w:rPr>
              <w:t xml:space="preserve"> </w:t>
            </w:r>
            <w:r w:rsidRPr="007668B3">
              <w:rPr>
                <w:sz w:val="20"/>
                <w:szCs w:val="20"/>
              </w:rPr>
              <w:t>износ прибављене добити или избегнутих губитака одговорног лица, уколико се ти износи могу утврдити;</w:t>
            </w:r>
            <w:r w:rsidRPr="007668B3">
              <w:rPr>
                <w:rStyle w:val="tw4winMark"/>
                <w:color w:val="auto"/>
                <w:sz w:val="20"/>
                <w:szCs w:val="20"/>
              </w:rPr>
              <w:t>&lt;0}</w:t>
            </w:r>
          </w:p>
          <w:p w:rsidR="00996E33" w:rsidRPr="007668B3" w:rsidRDefault="00996E33" w:rsidP="00996E33">
            <w:pPr>
              <w:tabs>
                <w:tab w:val="left" w:pos="308"/>
              </w:tabs>
              <w:jc w:val="both"/>
              <w:rPr>
                <w:sz w:val="20"/>
                <w:szCs w:val="20"/>
              </w:rPr>
            </w:pPr>
            <w:r w:rsidRPr="007668B3">
              <w:rPr>
                <w:rStyle w:val="tw4winMark"/>
                <w:color w:val="auto"/>
                <w:sz w:val="20"/>
                <w:szCs w:val="20"/>
              </w:rPr>
              <w:t>{0&gt;</w:t>
            </w:r>
            <w:r w:rsidRPr="007668B3">
              <w:rPr>
                <w:vanish/>
                <w:sz w:val="20"/>
                <w:szCs w:val="20"/>
                <w:lang w:val="en-GB"/>
              </w:rPr>
              <w:t>(e)</w:t>
            </w:r>
            <w:r w:rsidRPr="007668B3">
              <w:rPr>
                <w:vanish/>
                <w:sz w:val="20"/>
                <w:szCs w:val="20"/>
              </w:rPr>
              <w:tab/>
            </w:r>
            <w:r w:rsidRPr="007668B3">
              <w:rPr>
                <w:vanish/>
                <w:sz w:val="20"/>
                <w:szCs w:val="20"/>
                <w:lang w:val="en-GB"/>
              </w:rPr>
              <w:t>the level of cooperation of the responsible person with the competent authority;</w:t>
            </w:r>
            <w:r w:rsidRPr="007668B3">
              <w:rPr>
                <w:rStyle w:val="tw4winMark"/>
                <w:color w:val="auto"/>
                <w:sz w:val="20"/>
                <w:szCs w:val="20"/>
              </w:rPr>
              <w:t>&lt;}66{&gt;</w:t>
            </w:r>
            <w:r w:rsidRPr="007668B3">
              <w:rPr>
                <w:sz w:val="20"/>
                <w:szCs w:val="20"/>
              </w:rPr>
              <w:t>д)</w:t>
            </w:r>
            <w:r w:rsidRPr="007668B3">
              <w:rPr>
                <w:sz w:val="20"/>
                <w:szCs w:val="20"/>
                <w:lang w:val="sr-Cyrl-CS"/>
              </w:rPr>
              <w:t xml:space="preserve"> </w:t>
            </w:r>
            <w:r w:rsidRPr="007668B3">
              <w:rPr>
                <w:sz w:val="20"/>
                <w:szCs w:val="20"/>
              </w:rPr>
              <w:t>ниво сарадње одговорног лица са надлежним органом;</w:t>
            </w:r>
            <w:r w:rsidRPr="007668B3">
              <w:rPr>
                <w:rStyle w:val="tw4winMark"/>
                <w:color w:val="auto"/>
                <w:sz w:val="20"/>
                <w:szCs w:val="20"/>
              </w:rPr>
              <w:t>&lt;0}</w:t>
            </w:r>
          </w:p>
          <w:p w:rsidR="00996E33" w:rsidRPr="007668B3" w:rsidRDefault="00996E33" w:rsidP="00996E33">
            <w:pPr>
              <w:tabs>
                <w:tab w:val="left" w:pos="308"/>
              </w:tabs>
              <w:jc w:val="both"/>
              <w:rPr>
                <w:sz w:val="20"/>
                <w:szCs w:val="20"/>
              </w:rPr>
            </w:pPr>
            <w:r w:rsidRPr="007668B3">
              <w:rPr>
                <w:rStyle w:val="tw4winMark"/>
                <w:color w:val="auto"/>
                <w:sz w:val="20"/>
                <w:szCs w:val="20"/>
              </w:rPr>
              <w:t>{0&gt;</w:t>
            </w:r>
            <w:r w:rsidRPr="007668B3">
              <w:rPr>
                <w:vanish/>
                <w:sz w:val="20"/>
                <w:szCs w:val="20"/>
                <w:lang w:val="en-GB"/>
              </w:rPr>
              <w:t>(f)</w:t>
            </w:r>
            <w:r w:rsidRPr="007668B3">
              <w:rPr>
                <w:vanish/>
                <w:sz w:val="20"/>
                <w:szCs w:val="20"/>
              </w:rPr>
              <w:tab/>
            </w:r>
            <w:r w:rsidRPr="007668B3">
              <w:rPr>
                <w:vanish/>
                <w:sz w:val="20"/>
                <w:szCs w:val="20"/>
                <w:lang w:val="en-GB"/>
              </w:rPr>
              <w:t>previous breaches by the responsible legal or natural person.</w:t>
            </w:r>
            <w:r w:rsidRPr="007668B3">
              <w:rPr>
                <w:rStyle w:val="tw4winMark"/>
                <w:color w:val="auto"/>
                <w:sz w:val="20"/>
                <w:szCs w:val="20"/>
              </w:rPr>
              <w:t>&lt;}0{&gt;</w:t>
            </w:r>
            <w:r w:rsidRPr="007668B3">
              <w:rPr>
                <w:sz w:val="20"/>
                <w:szCs w:val="20"/>
              </w:rPr>
              <w:t>ђ)</w:t>
            </w:r>
            <w:r w:rsidRPr="007668B3">
              <w:rPr>
                <w:sz w:val="20"/>
                <w:szCs w:val="20"/>
                <w:lang w:val="sr-Cyrl-CS"/>
              </w:rPr>
              <w:t xml:space="preserve"> </w:t>
            </w:r>
            <w:r w:rsidRPr="007668B3">
              <w:rPr>
                <w:sz w:val="20"/>
                <w:szCs w:val="20"/>
              </w:rPr>
              <w:t>претходне повреде учињене од стране одговорног правног или физичког лица.</w:t>
            </w:r>
            <w:r w:rsidRPr="007668B3">
              <w:rPr>
                <w:rStyle w:val="tw4winMark"/>
                <w:color w:val="auto"/>
                <w:sz w:val="20"/>
                <w:szCs w:val="20"/>
              </w:rPr>
              <w:t>&lt;0}</w:t>
            </w:r>
          </w:p>
          <w:p w:rsidR="00996E33" w:rsidRPr="007668B3" w:rsidRDefault="00D71803" w:rsidP="00996E33">
            <w:pPr>
              <w:tabs>
                <w:tab w:val="left" w:pos="772"/>
              </w:tabs>
              <w:jc w:val="both"/>
              <w:rPr>
                <w:sz w:val="20"/>
                <w:szCs w:val="20"/>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Additional factors may be taken into account by competent authorities, where such factors are specified in national law.</w:t>
            </w:r>
            <w:r w:rsidR="00996E33" w:rsidRPr="007668B3">
              <w:rPr>
                <w:rStyle w:val="tw4winMark"/>
                <w:color w:val="auto"/>
                <w:sz w:val="20"/>
                <w:szCs w:val="20"/>
              </w:rPr>
              <w:t>&lt;}0{&gt;</w:t>
            </w:r>
            <w:r w:rsidR="00996E33" w:rsidRPr="007668B3">
              <w:rPr>
                <w:sz w:val="20"/>
                <w:szCs w:val="20"/>
              </w:rPr>
              <w:t>Надлежни органи могу узети у обзир додатне факторе када су ти фактори прописани националним правом.</w:t>
            </w:r>
          </w:p>
        </w:tc>
        <w:tc>
          <w:tcPr>
            <w:tcW w:w="407" w:type="pct"/>
          </w:tcPr>
          <w:p w:rsidR="00996E33" w:rsidRPr="00C319EA" w:rsidRDefault="00C319EA" w:rsidP="00996E33">
            <w:pPr>
              <w:rPr>
                <w:sz w:val="20"/>
                <w:szCs w:val="20"/>
                <w:lang w:val="sr-Cyrl-CS"/>
              </w:rPr>
            </w:pPr>
            <w:r w:rsidRPr="00C319EA">
              <w:rPr>
                <w:sz w:val="20"/>
                <w:szCs w:val="20"/>
                <w:lang w:val="sr-Cyrl-CS"/>
              </w:rPr>
              <w:lastRenderedPageBreak/>
              <w:t>8</w:t>
            </w:r>
            <w:r w:rsidR="00C67A3E">
              <w:rPr>
                <w:sz w:val="20"/>
                <w:szCs w:val="20"/>
                <w:lang w:val="sr-Cyrl-CS"/>
              </w:rPr>
              <w:t>2</w:t>
            </w:r>
            <w:r w:rsidRPr="00C319EA">
              <w:rPr>
                <w:sz w:val="20"/>
                <w:szCs w:val="20"/>
                <w:lang w:val="sr-Cyrl-CS"/>
              </w:rPr>
              <w:t>.</w:t>
            </w:r>
          </w:p>
        </w:tc>
        <w:tc>
          <w:tcPr>
            <w:tcW w:w="1627" w:type="pct"/>
          </w:tcPr>
          <w:p w:rsidR="005313D8" w:rsidRPr="003516CC" w:rsidRDefault="00C319EA" w:rsidP="005313D8">
            <w:pPr>
              <w:autoSpaceDE w:val="0"/>
              <w:autoSpaceDN w:val="0"/>
              <w:adjustRightInd w:val="0"/>
              <w:jc w:val="both"/>
              <w:rPr>
                <w:rFonts w:eastAsia="TimesNewRoman"/>
                <w:sz w:val="20"/>
                <w:szCs w:val="20"/>
                <w:lang w:val="ru-RU"/>
              </w:rPr>
            </w:pPr>
            <w:r w:rsidRPr="00C319EA">
              <w:rPr>
                <w:rFonts w:eastAsia="TimesNewRoman"/>
                <w:iCs/>
                <w:sz w:val="20"/>
                <w:szCs w:val="20"/>
                <w:lang w:val="ru-RU"/>
              </w:rPr>
              <w:tab/>
            </w:r>
            <w:r w:rsidR="005313D8" w:rsidRPr="003516CC">
              <w:rPr>
                <w:rFonts w:eastAsia="TimesNewRoman"/>
                <w:sz w:val="20"/>
                <w:szCs w:val="20"/>
                <w:lang w:val="ru-RU"/>
              </w:rPr>
              <w:t xml:space="preserve">Комисија је </w:t>
            </w:r>
            <w:r w:rsidR="005313D8" w:rsidRPr="003516CC">
              <w:rPr>
                <w:rFonts w:eastAsia="TimesNewRoman"/>
                <w:iCs/>
                <w:sz w:val="20"/>
                <w:szCs w:val="20"/>
                <w:lang w:val="ru-RU"/>
              </w:rPr>
              <w:t xml:space="preserve">дужна да донесе смернице које ће примењивати приликом одређивања врсте мере која ће бити изречена </w:t>
            </w:r>
            <w:r w:rsidR="005313D8" w:rsidRPr="003516CC">
              <w:rPr>
                <w:rFonts w:eastAsia="TimesNewRoman"/>
                <w:sz w:val="20"/>
                <w:szCs w:val="20"/>
                <w:lang w:val="ru-RU"/>
              </w:rPr>
              <w:t>у поступку контроле квалитета рада друштву за ревизију, односно самосталном ревизору, као и лиценцираном овлашћеном ревизору и да као минимум узме у разматрање следеће</w:t>
            </w:r>
            <w:r w:rsidR="005313D8" w:rsidRPr="003516CC">
              <w:rPr>
                <w:rFonts w:eastAsia="TimesNewRoman"/>
                <w:lang w:val="ru-RU"/>
              </w:rPr>
              <w:t xml:space="preserve"> </w:t>
            </w:r>
            <w:r w:rsidR="005313D8" w:rsidRPr="003516CC">
              <w:rPr>
                <w:rFonts w:eastAsia="TimesNewRoman"/>
                <w:sz w:val="20"/>
                <w:szCs w:val="20"/>
                <w:lang w:val="ru-RU"/>
              </w:rPr>
              <w:t>чињенице и околности:</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sz w:val="20"/>
                <w:szCs w:val="20"/>
                <w:lang w:val="ru-RU"/>
              </w:rPr>
              <w:tab/>
              <w:t>1) озбиљност и дужину трајања повреде одредба овог закона и других правила ревизорске струке</w:t>
            </w:r>
            <w:r w:rsidRPr="003516CC">
              <w:rPr>
                <w:rFonts w:eastAsia="TimesNewRoman"/>
                <w:iCs/>
                <w:sz w:val="20"/>
                <w:szCs w:val="20"/>
                <w:lang w:val="ru-RU"/>
              </w:rPr>
              <w:t>;</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iCs/>
                <w:sz w:val="20"/>
                <w:szCs w:val="20"/>
                <w:lang w:val="ru-RU"/>
              </w:rPr>
              <w:tab/>
              <w:t>2) степен одговорности друштва за ревизију, односно самосталног ревизора, као и лиценцираног овлашћеног ревизора за издати ревизорски извештај;</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iCs/>
                <w:sz w:val="20"/>
                <w:szCs w:val="20"/>
                <w:lang w:val="ru-RU"/>
              </w:rPr>
              <w:lastRenderedPageBreak/>
              <w:tab/>
              <w:t>3) финансијску снагу друштва за ревизију, односно самосталног ревизора, као и лиценцираног овлашћеног ревизора;</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iCs/>
                <w:sz w:val="20"/>
                <w:szCs w:val="20"/>
                <w:lang w:val="ru-RU"/>
              </w:rPr>
              <w:tab/>
              <w:t>4) износ прибављене имовинске користи;</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iCs/>
                <w:sz w:val="20"/>
                <w:szCs w:val="20"/>
                <w:lang w:val="ru-RU"/>
              </w:rPr>
              <w:tab/>
              <w:t>5) ниво сарадње контролисаног друштва за ревизију, односно самосталног ревизора,  као и лиценцираног овлашћеног ревизора у поступку контроле квалитета њиховог рада;</w:t>
            </w:r>
          </w:p>
          <w:p w:rsidR="005313D8" w:rsidRPr="003516CC" w:rsidRDefault="005313D8" w:rsidP="005313D8">
            <w:pPr>
              <w:autoSpaceDE w:val="0"/>
              <w:autoSpaceDN w:val="0"/>
              <w:adjustRightInd w:val="0"/>
              <w:jc w:val="both"/>
              <w:rPr>
                <w:rFonts w:eastAsia="TimesNewRoman"/>
                <w:iCs/>
                <w:sz w:val="20"/>
                <w:szCs w:val="20"/>
                <w:lang w:val="ru-RU"/>
              </w:rPr>
            </w:pPr>
            <w:r w:rsidRPr="003516CC">
              <w:rPr>
                <w:rFonts w:eastAsia="TimesNewRoman"/>
                <w:iCs/>
                <w:lang w:val="ru-RU"/>
              </w:rPr>
              <w:tab/>
            </w:r>
            <w:r w:rsidRPr="003516CC">
              <w:rPr>
                <w:rFonts w:eastAsia="TimesNewRoman"/>
                <w:iCs/>
                <w:sz w:val="20"/>
                <w:szCs w:val="20"/>
                <w:lang w:val="ru-RU"/>
              </w:rPr>
              <w:t>6) претходне мере изречене у складу са овим законом.</w:t>
            </w:r>
          </w:p>
          <w:p w:rsidR="00C319EA" w:rsidRPr="003516CC" w:rsidRDefault="005313D8" w:rsidP="005313D8">
            <w:pPr>
              <w:autoSpaceDE w:val="0"/>
              <w:autoSpaceDN w:val="0"/>
              <w:adjustRightInd w:val="0"/>
              <w:jc w:val="both"/>
              <w:rPr>
                <w:rFonts w:eastAsia="TimesNewRoman"/>
                <w:b/>
                <w:iCs/>
                <w:sz w:val="20"/>
                <w:szCs w:val="20"/>
                <w:lang w:val="ru-RU"/>
              </w:rPr>
            </w:pPr>
            <w:r w:rsidRPr="003516CC">
              <w:rPr>
                <w:rFonts w:eastAsia="TimesNewRoman"/>
                <w:sz w:val="20"/>
                <w:szCs w:val="20"/>
                <w:lang w:val="ru-RU"/>
              </w:rPr>
              <w:t xml:space="preserve">               Комисија </w:t>
            </w:r>
            <w:r w:rsidRPr="003516CC">
              <w:rPr>
                <w:rFonts w:eastAsia="TimesNewRoman"/>
                <w:iCs/>
                <w:sz w:val="20"/>
                <w:szCs w:val="20"/>
                <w:lang w:val="ru-RU"/>
              </w:rPr>
              <w:t>може узети у обзир и друге чињеници и околности које могу бити од утицаја на делотворност изречених мера.</w:t>
            </w:r>
            <w:r w:rsidR="00C319EA" w:rsidRPr="003516CC">
              <w:rPr>
                <w:rFonts w:eastAsia="TimesNewRoman"/>
                <w:b/>
                <w:iCs/>
                <w:sz w:val="20"/>
                <w:szCs w:val="20"/>
                <w:lang w:val="ru-RU"/>
              </w:rPr>
              <w:tab/>
            </w:r>
          </w:p>
          <w:p w:rsidR="00996E33" w:rsidRPr="00C319EA" w:rsidRDefault="00996E33" w:rsidP="00996E33">
            <w:pPr>
              <w:autoSpaceDE w:val="0"/>
              <w:autoSpaceDN w:val="0"/>
              <w:adjustRightInd w:val="0"/>
              <w:jc w:val="both"/>
              <w:rPr>
                <w:rFonts w:eastAsia="TimesNewRoman"/>
                <w:sz w:val="20"/>
                <w:szCs w:val="20"/>
                <w:lang w:val="ru-RU"/>
              </w:rPr>
            </w:pPr>
          </w:p>
        </w:tc>
        <w:tc>
          <w:tcPr>
            <w:tcW w:w="661" w:type="pct"/>
          </w:tcPr>
          <w:p w:rsidR="00996E33" w:rsidRPr="00E0304B" w:rsidRDefault="00996E33" w:rsidP="00996E33">
            <w:pPr>
              <w:rPr>
                <w:sz w:val="20"/>
                <w:szCs w:val="20"/>
              </w:rPr>
            </w:pPr>
            <w:r w:rsidRPr="00E0304B">
              <w:rPr>
                <w:sz w:val="20"/>
                <w:szCs w:val="20"/>
              </w:rPr>
              <w:lastRenderedPageBreak/>
              <w:t>Потпуно усклађено</w:t>
            </w:r>
          </w:p>
          <w:p w:rsidR="00996E33" w:rsidRPr="007668B3" w:rsidRDefault="00996E33" w:rsidP="00C319EA">
            <w:pPr>
              <w:rPr>
                <w:sz w:val="20"/>
                <w:szCs w:val="20"/>
                <w:lang w:val="sr-Cyrl-CS"/>
              </w:rPr>
            </w:pP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3516CC" w:rsidRDefault="00996E33" w:rsidP="00996E33">
            <w:pPr>
              <w:rPr>
                <w:sz w:val="20"/>
                <w:szCs w:val="20"/>
                <w:lang w:val="sr-Cyrl-CS"/>
              </w:rPr>
            </w:pPr>
            <w:r w:rsidRPr="003516CC">
              <w:rPr>
                <w:sz w:val="20"/>
                <w:szCs w:val="20"/>
                <w:lang w:val="sr-Cyrl-CS"/>
              </w:rPr>
              <w:lastRenderedPageBreak/>
              <w:t>30в.1</w:t>
            </w:r>
          </w:p>
        </w:tc>
        <w:tc>
          <w:tcPr>
            <w:tcW w:w="1330" w:type="pct"/>
          </w:tcPr>
          <w:p w:rsidR="00996E33" w:rsidRPr="003516CC" w:rsidRDefault="00D71803" w:rsidP="00996E33">
            <w:pPr>
              <w:tabs>
                <w:tab w:val="left" w:pos="462"/>
              </w:tabs>
              <w:jc w:val="both"/>
              <w:rPr>
                <w:sz w:val="20"/>
                <w:szCs w:val="20"/>
              </w:rPr>
            </w:pPr>
            <w:r w:rsidRPr="003516CC">
              <w:rPr>
                <w:sz w:val="20"/>
                <w:szCs w:val="20"/>
              </w:rPr>
              <w:t xml:space="preserve">              </w:t>
            </w:r>
            <w:r w:rsidR="00996E33" w:rsidRPr="003516CC">
              <w:rPr>
                <w:sz w:val="20"/>
                <w:szCs w:val="20"/>
              </w:rPr>
              <w:t>Надлежни органи објављују на</w:t>
            </w:r>
            <w:r w:rsidR="00996E33" w:rsidRPr="003516CC">
              <w:rPr>
                <w:sz w:val="20"/>
                <w:szCs w:val="20"/>
                <w:lang w:val="sr-Cyrl-CS"/>
              </w:rPr>
              <w:t xml:space="preserve">  својој званичној интернет страници</w:t>
            </w:r>
            <w:r w:rsidR="00996E33" w:rsidRPr="003516CC">
              <w:rPr>
                <w:sz w:val="20"/>
                <w:szCs w:val="20"/>
              </w:rPr>
              <w:t>, као минимум, сваку административну санкцију изречену за повреде одредаба ове директиве или Уредбе (ЕУ) број 537/2014 у погледу које је исцрпљено или истекло право жалбе чим то буде могуће, без непотребног одлагања, одмах пошто санкционисано лице буде обавештено о тој одлуци, укључујући и информације о</w:t>
            </w:r>
            <w:r w:rsidR="00996E33" w:rsidRPr="003516CC">
              <w:rPr>
                <w:b/>
                <w:sz w:val="20"/>
                <w:szCs w:val="20"/>
              </w:rPr>
              <w:t xml:space="preserve"> </w:t>
            </w:r>
            <w:r w:rsidR="00996E33" w:rsidRPr="003516CC">
              <w:rPr>
                <w:sz w:val="20"/>
                <w:szCs w:val="20"/>
              </w:rPr>
              <w:t>врсти и природи повреде и идентитету физичког или правног лица према коме су санкције изречене.</w:t>
            </w:r>
            <w:r w:rsidR="00996E33" w:rsidRPr="003516CC">
              <w:rPr>
                <w:rStyle w:val="tw4winMark"/>
                <w:color w:val="auto"/>
                <w:sz w:val="20"/>
                <w:szCs w:val="20"/>
              </w:rPr>
              <w:t>&lt;0}</w:t>
            </w:r>
          </w:p>
          <w:p w:rsidR="00996E33" w:rsidRPr="00C67A3E" w:rsidRDefault="00996E33" w:rsidP="00996E33">
            <w:pPr>
              <w:jc w:val="both"/>
              <w:rPr>
                <w:rStyle w:val="tw4winMark"/>
                <w:color w:val="auto"/>
                <w:sz w:val="20"/>
                <w:szCs w:val="20"/>
                <w:highlight w:val="yellow"/>
              </w:rPr>
            </w:pPr>
            <w:r w:rsidRPr="003516CC">
              <w:rPr>
                <w:rStyle w:val="tw4winMark"/>
                <w:color w:val="auto"/>
                <w:sz w:val="20"/>
                <w:szCs w:val="20"/>
              </w:rPr>
              <w:t>{0&gt;</w:t>
            </w:r>
            <w:r w:rsidRPr="003516CC">
              <w:rPr>
                <w:vanish/>
                <w:sz w:val="20"/>
                <w:szCs w:val="20"/>
                <w:lang w:val="en-GB"/>
              </w:rPr>
              <w:t>Where Member States permit publication of sanctions which are subject to appeal, competent authorities shall, as soon as reasonably practicable, also publish on their official website information concerning the status and outcome of any appeal.</w:t>
            </w:r>
            <w:r w:rsidRPr="003516CC">
              <w:rPr>
                <w:rStyle w:val="tw4winMark"/>
                <w:color w:val="auto"/>
                <w:sz w:val="20"/>
                <w:szCs w:val="20"/>
              </w:rPr>
              <w:t>&lt;}0{&gt;</w:t>
            </w:r>
            <w:r w:rsidRPr="003516CC">
              <w:rPr>
                <w:sz w:val="20"/>
                <w:szCs w:val="20"/>
              </w:rPr>
              <w:t>Када држава чланица дозвољава објављивање</w:t>
            </w:r>
            <w:r w:rsidRPr="003516CC">
              <w:rPr>
                <w:b/>
                <w:sz w:val="20"/>
                <w:szCs w:val="20"/>
              </w:rPr>
              <w:t xml:space="preserve"> </w:t>
            </w:r>
            <w:r w:rsidRPr="003516CC">
              <w:rPr>
                <w:sz w:val="20"/>
                <w:szCs w:val="20"/>
              </w:rPr>
              <w:t xml:space="preserve">санкција на које постоји право жалбе, надлежни органи су дужни да чим то буде могуће, без непотребног одлагања, објаве на </w:t>
            </w:r>
            <w:r w:rsidRPr="003516CC">
              <w:rPr>
                <w:sz w:val="20"/>
                <w:szCs w:val="20"/>
                <w:lang w:val="sr-Cyrl-CS"/>
              </w:rPr>
              <w:t xml:space="preserve">својој званичној интернет страници </w:t>
            </w:r>
            <w:r w:rsidRPr="003516CC">
              <w:rPr>
                <w:sz w:val="20"/>
                <w:szCs w:val="20"/>
              </w:rPr>
              <w:t>и информације о статусу и исходу жалбе.</w:t>
            </w:r>
          </w:p>
        </w:tc>
        <w:tc>
          <w:tcPr>
            <w:tcW w:w="407" w:type="pct"/>
          </w:tcPr>
          <w:p w:rsidR="00F65A26" w:rsidRPr="003516CC" w:rsidRDefault="003A7627" w:rsidP="0060577B">
            <w:pPr>
              <w:rPr>
                <w:sz w:val="20"/>
                <w:szCs w:val="20"/>
                <w:lang w:val="sr-Cyrl-CS"/>
              </w:rPr>
            </w:pPr>
            <w:r w:rsidRPr="003516CC">
              <w:rPr>
                <w:sz w:val="20"/>
                <w:szCs w:val="20"/>
                <w:lang w:val="sr-Cyrl-CS"/>
              </w:rPr>
              <w:t>65.1.3</w:t>
            </w:r>
            <w:r w:rsidR="00F174CE">
              <w:rPr>
                <w:sz w:val="20"/>
                <w:szCs w:val="20"/>
                <w:lang w:val="sr-Cyrl-CS"/>
              </w:rPr>
              <w:t>.</w:t>
            </w:r>
          </w:p>
          <w:p w:rsidR="00625C9F" w:rsidRPr="003516CC" w:rsidRDefault="00625C9F" w:rsidP="0060577B">
            <w:pPr>
              <w:rPr>
                <w:sz w:val="20"/>
                <w:szCs w:val="20"/>
                <w:lang w:val="sr-Cyrl-CS"/>
              </w:rPr>
            </w:pPr>
          </w:p>
          <w:p w:rsidR="00990B89" w:rsidRPr="003516CC" w:rsidRDefault="00990B89" w:rsidP="0060577B">
            <w:pPr>
              <w:rPr>
                <w:sz w:val="20"/>
                <w:szCs w:val="20"/>
                <w:lang w:val="sr-Cyrl-CS"/>
              </w:rPr>
            </w:pPr>
          </w:p>
          <w:p w:rsidR="00F65A26" w:rsidRPr="003516CC" w:rsidRDefault="00F65A26" w:rsidP="0060577B">
            <w:pPr>
              <w:rPr>
                <w:sz w:val="20"/>
                <w:szCs w:val="20"/>
                <w:lang w:val="sr-Cyrl-CS"/>
              </w:rPr>
            </w:pPr>
            <w:r w:rsidRPr="003516CC">
              <w:rPr>
                <w:sz w:val="20"/>
                <w:szCs w:val="20"/>
                <w:lang w:val="sr-Cyrl-CS"/>
              </w:rPr>
              <w:t>65.6</w:t>
            </w:r>
            <w:r w:rsidR="00F174CE">
              <w:rPr>
                <w:sz w:val="20"/>
                <w:szCs w:val="20"/>
                <w:lang w:val="sr-Cyrl-CS"/>
              </w:rPr>
              <w:t>.</w:t>
            </w:r>
          </w:p>
          <w:p w:rsidR="00ED4002" w:rsidRPr="003516CC" w:rsidRDefault="00ED4002" w:rsidP="0060577B">
            <w:pPr>
              <w:rPr>
                <w:sz w:val="20"/>
                <w:szCs w:val="20"/>
                <w:lang w:val="sr-Cyrl-CS"/>
              </w:rPr>
            </w:pPr>
          </w:p>
          <w:p w:rsidR="00ED4002" w:rsidRPr="003516CC" w:rsidRDefault="00ED4002" w:rsidP="0060577B">
            <w:pPr>
              <w:rPr>
                <w:sz w:val="20"/>
                <w:szCs w:val="20"/>
                <w:lang w:val="sr-Cyrl-CS"/>
              </w:rPr>
            </w:pPr>
          </w:p>
          <w:p w:rsidR="00ED4002" w:rsidRPr="003516CC" w:rsidRDefault="00ED4002" w:rsidP="0060577B">
            <w:pPr>
              <w:rPr>
                <w:sz w:val="20"/>
                <w:szCs w:val="20"/>
                <w:lang w:val="sr-Cyrl-CS"/>
              </w:rPr>
            </w:pPr>
            <w:r w:rsidRPr="003516CC">
              <w:rPr>
                <w:sz w:val="20"/>
                <w:szCs w:val="20"/>
                <w:lang w:val="sr-Cyrl-CS"/>
              </w:rPr>
              <w:t>69.</w:t>
            </w:r>
          </w:p>
          <w:p w:rsidR="00ED4002" w:rsidRDefault="00ED4002" w:rsidP="0060577B">
            <w:pPr>
              <w:rPr>
                <w:color w:val="0070C0"/>
                <w:sz w:val="20"/>
                <w:szCs w:val="20"/>
                <w:highlight w:val="yellow"/>
                <w:lang w:val="sr-Cyrl-CS"/>
              </w:rPr>
            </w:pPr>
          </w:p>
          <w:p w:rsidR="00ED4002" w:rsidRDefault="00ED4002" w:rsidP="0060577B">
            <w:pPr>
              <w:rPr>
                <w:color w:val="0070C0"/>
                <w:sz w:val="20"/>
                <w:szCs w:val="20"/>
                <w:highlight w:val="yellow"/>
                <w:lang w:val="sr-Cyrl-CS"/>
              </w:rPr>
            </w:pPr>
          </w:p>
          <w:p w:rsidR="00ED4002" w:rsidRDefault="00ED4002" w:rsidP="0060577B">
            <w:pPr>
              <w:rPr>
                <w:color w:val="0070C0"/>
                <w:sz w:val="20"/>
                <w:szCs w:val="20"/>
                <w:highlight w:val="yellow"/>
                <w:lang w:val="sr-Cyrl-CS"/>
              </w:rPr>
            </w:pPr>
          </w:p>
          <w:p w:rsidR="00ED4002" w:rsidRPr="003A7627" w:rsidRDefault="00ED4002" w:rsidP="0060577B">
            <w:pPr>
              <w:rPr>
                <w:sz w:val="20"/>
                <w:szCs w:val="20"/>
                <w:highlight w:val="yellow"/>
                <w:lang w:val="sr-Cyrl-CS"/>
              </w:rPr>
            </w:pPr>
          </w:p>
        </w:tc>
        <w:tc>
          <w:tcPr>
            <w:tcW w:w="1627" w:type="pct"/>
          </w:tcPr>
          <w:p w:rsidR="003A7627" w:rsidRPr="003516CC" w:rsidRDefault="00F65A26" w:rsidP="003A7627">
            <w:pPr>
              <w:autoSpaceDE w:val="0"/>
              <w:autoSpaceDN w:val="0"/>
              <w:adjustRightInd w:val="0"/>
              <w:jc w:val="both"/>
              <w:rPr>
                <w:rFonts w:eastAsia="TimesNewRoman"/>
                <w:sz w:val="20"/>
                <w:szCs w:val="20"/>
                <w:lang w:val="sr-Cyrl-CS"/>
              </w:rPr>
            </w:pPr>
            <w:r w:rsidRPr="003516CC">
              <w:rPr>
                <w:rFonts w:eastAsia="TimesNewRoman"/>
                <w:sz w:val="20"/>
                <w:szCs w:val="20"/>
              </w:rPr>
              <w:t xml:space="preserve"> </w:t>
            </w:r>
            <w:r w:rsidR="008E0F94" w:rsidRPr="003516CC">
              <w:rPr>
                <w:rFonts w:eastAsia="TimesNewRoman"/>
                <w:sz w:val="20"/>
                <w:szCs w:val="20"/>
                <w:lang w:val="sr-Cyrl-RS"/>
              </w:rPr>
              <w:t xml:space="preserve">             </w:t>
            </w:r>
            <w:r w:rsidR="003A7627" w:rsidRPr="003516CC">
              <w:rPr>
                <w:rFonts w:eastAsia="TimesNewRoman"/>
                <w:sz w:val="20"/>
                <w:szCs w:val="20"/>
                <w:lang w:val="sr-Cyrl-CS"/>
              </w:rPr>
              <w:t>Комора води:</w:t>
            </w:r>
          </w:p>
          <w:p w:rsidR="00F65A26" w:rsidRPr="003516CC" w:rsidRDefault="003A7627" w:rsidP="003A7627">
            <w:pPr>
              <w:autoSpaceDE w:val="0"/>
              <w:autoSpaceDN w:val="0"/>
              <w:adjustRightInd w:val="0"/>
              <w:jc w:val="both"/>
              <w:rPr>
                <w:rFonts w:eastAsia="TimesNewRoman"/>
                <w:sz w:val="20"/>
                <w:szCs w:val="20"/>
              </w:rPr>
            </w:pPr>
            <w:r w:rsidRPr="003516CC">
              <w:rPr>
                <w:rFonts w:eastAsia="TimesNewRoman"/>
                <w:sz w:val="20"/>
                <w:szCs w:val="20"/>
                <w:lang w:val="sr-Cyrl-CS"/>
              </w:rPr>
              <w:tab/>
              <w:t>3) Регистар изречених мера</w:t>
            </w:r>
            <w:r w:rsidR="00625C9F" w:rsidRPr="003516CC">
              <w:rPr>
                <w:rFonts w:eastAsia="TimesNewRoman"/>
                <w:sz w:val="20"/>
                <w:szCs w:val="20"/>
                <w:lang w:val="sr-Cyrl-CS"/>
              </w:rPr>
              <w:t>.</w:t>
            </w:r>
            <w:r w:rsidR="0060577B" w:rsidRPr="003516CC">
              <w:rPr>
                <w:rFonts w:eastAsia="TimesNewRoman"/>
                <w:sz w:val="20"/>
                <w:szCs w:val="20"/>
              </w:rPr>
              <w:t xml:space="preserve">  </w:t>
            </w:r>
          </w:p>
          <w:p w:rsidR="00990B89" w:rsidRPr="003516CC" w:rsidRDefault="00F65A26" w:rsidP="00F65A26">
            <w:pPr>
              <w:autoSpaceDE w:val="0"/>
              <w:autoSpaceDN w:val="0"/>
              <w:adjustRightInd w:val="0"/>
              <w:jc w:val="both"/>
              <w:rPr>
                <w:sz w:val="20"/>
                <w:szCs w:val="20"/>
                <w:lang w:val="sr-Cyrl-CS"/>
              </w:rPr>
            </w:pPr>
            <w:r w:rsidRPr="003516CC">
              <w:rPr>
                <w:sz w:val="20"/>
                <w:szCs w:val="20"/>
                <w:lang w:val="sr-Cyrl-CS"/>
              </w:rPr>
              <w:t xml:space="preserve">         </w:t>
            </w:r>
            <w:r w:rsidR="008E0F94" w:rsidRPr="003516CC">
              <w:rPr>
                <w:sz w:val="20"/>
                <w:szCs w:val="20"/>
                <w:lang w:val="sr-Cyrl-CS"/>
              </w:rPr>
              <w:t xml:space="preserve">     </w:t>
            </w:r>
          </w:p>
          <w:p w:rsidR="00F65A26" w:rsidRPr="003516CC" w:rsidRDefault="00990B89" w:rsidP="00F65A26">
            <w:pPr>
              <w:autoSpaceDE w:val="0"/>
              <w:autoSpaceDN w:val="0"/>
              <w:adjustRightInd w:val="0"/>
              <w:jc w:val="both"/>
              <w:rPr>
                <w:rFonts w:eastAsia="TimesNewRoman"/>
                <w:sz w:val="20"/>
                <w:szCs w:val="20"/>
                <w:lang w:val="ru-RU"/>
              </w:rPr>
            </w:pPr>
            <w:r w:rsidRPr="003516CC">
              <w:rPr>
                <w:sz w:val="20"/>
                <w:szCs w:val="20"/>
                <w:lang w:val="sr-Cyrl-CS"/>
              </w:rPr>
              <w:t xml:space="preserve">              </w:t>
            </w:r>
            <w:r w:rsidR="00F65A26" w:rsidRPr="003516CC">
              <w:rPr>
                <w:sz w:val="20"/>
                <w:szCs w:val="20"/>
                <w:lang w:val="sr-Cyrl-CS"/>
              </w:rPr>
              <w:t>Регистри из става 1. редовно се ажурирају</w:t>
            </w:r>
            <w:r w:rsidR="00F65A26" w:rsidRPr="003516CC">
              <w:rPr>
                <w:rFonts w:eastAsia="TimesNewRoman"/>
                <w:sz w:val="20"/>
                <w:szCs w:val="20"/>
                <w:lang w:val="ru-RU"/>
              </w:rPr>
              <w:t xml:space="preserve"> и објављуј</w:t>
            </w:r>
            <w:r w:rsidR="00F65A26" w:rsidRPr="003516CC">
              <w:rPr>
                <w:rFonts w:eastAsia="TimesNewRoman"/>
                <w:sz w:val="20"/>
                <w:szCs w:val="20"/>
                <w:lang w:val="sr-Cyrl-CS"/>
              </w:rPr>
              <w:t>у</w:t>
            </w:r>
            <w:r w:rsidR="00F65A26" w:rsidRPr="003516CC">
              <w:rPr>
                <w:rFonts w:eastAsia="TimesNewRoman"/>
                <w:sz w:val="20"/>
                <w:szCs w:val="20"/>
                <w:lang w:val="ru-RU"/>
              </w:rPr>
              <w:t xml:space="preserve"> на интернет страници Коморе. </w:t>
            </w:r>
          </w:p>
          <w:p w:rsidR="00ED4002" w:rsidRPr="003516CC" w:rsidRDefault="00ED4002" w:rsidP="00F65A26">
            <w:pPr>
              <w:autoSpaceDE w:val="0"/>
              <w:autoSpaceDN w:val="0"/>
              <w:adjustRightInd w:val="0"/>
              <w:jc w:val="both"/>
              <w:rPr>
                <w:rFonts w:eastAsia="TimesNewRoman"/>
                <w:sz w:val="20"/>
                <w:szCs w:val="20"/>
                <w:lang w:val="ru-RU"/>
              </w:rPr>
            </w:pPr>
          </w:p>
          <w:p w:rsidR="00ED4002" w:rsidRPr="003516CC" w:rsidRDefault="00ED4002" w:rsidP="00ED4002">
            <w:pPr>
              <w:jc w:val="both"/>
              <w:rPr>
                <w:sz w:val="20"/>
                <w:szCs w:val="20"/>
                <w:lang w:val="sr-Cyrl-CS"/>
              </w:rPr>
            </w:pPr>
            <w:r w:rsidRPr="003516CC">
              <w:rPr>
                <w:sz w:val="20"/>
                <w:szCs w:val="20"/>
                <w:lang w:val="sr-Cyrl-CS"/>
              </w:rPr>
              <w:t xml:space="preserve">              Регистар изречених мера, као минимум садржи:</w:t>
            </w:r>
          </w:p>
          <w:p w:rsidR="00ED4002" w:rsidRPr="003516CC" w:rsidRDefault="00ED4002" w:rsidP="00ED4002">
            <w:pPr>
              <w:ind w:firstLine="720"/>
              <w:jc w:val="both"/>
              <w:rPr>
                <w:sz w:val="20"/>
                <w:szCs w:val="20"/>
                <w:lang w:val="sr-Cyrl-CS"/>
              </w:rPr>
            </w:pPr>
            <w:r w:rsidRPr="003516CC">
              <w:rPr>
                <w:sz w:val="20"/>
                <w:szCs w:val="20"/>
                <w:lang w:val="sr-Cyrl-CS"/>
              </w:rPr>
              <w:t>1) назив правног лица, односно име и презиме физичког лица коме је изречена мера;</w:t>
            </w:r>
          </w:p>
          <w:p w:rsidR="00ED4002" w:rsidRPr="003516CC" w:rsidRDefault="00ED4002" w:rsidP="00ED4002">
            <w:pPr>
              <w:ind w:firstLine="720"/>
              <w:jc w:val="both"/>
              <w:rPr>
                <w:sz w:val="20"/>
                <w:szCs w:val="20"/>
                <w:lang w:val="sr-Cyrl-CS"/>
              </w:rPr>
            </w:pPr>
            <w:r w:rsidRPr="003516CC">
              <w:rPr>
                <w:sz w:val="20"/>
                <w:szCs w:val="20"/>
                <w:lang w:val="sr-Cyrl-CS"/>
              </w:rPr>
              <w:t>2) меру која је изречена;</w:t>
            </w:r>
          </w:p>
          <w:p w:rsidR="00ED4002" w:rsidRPr="003516CC" w:rsidRDefault="00ED4002" w:rsidP="00ED4002">
            <w:pPr>
              <w:ind w:firstLine="720"/>
              <w:jc w:val="both"/>
              <w:rPr>
                <w:sz w:val="20"/>
                <w:szCs w:val="20"/>
                <w:lang w:val="sr-Cyrl-CS"/>
              </w:rPr>
            </w:pPr>
            <w:r w:rsidRPr="003516CC">
              <w:rPr>
                <w:sz w:val="20"/>
                <w:szCs w:val="20"/>
                <w:lang w:val="sr-Cyrl-CS"/>
              </w:rPr>
              <w:t>3) број и датум решења о изрицању мере.</w:t>
            </w:r>
          </w:p>
          <w:p w:rsidR="00ED4002" w:rsidRPr="003516CC" w:rsidRDefault="00ED4002" w:rsidP="00ED4002">
            <w:pPr>
              <w:jc w:val="both"/>
              <w:rPr>
                <w:sz w:val="20"/>
                <w:szCs w:val="20"/>
                <w:lang w:val="sr-Cyrl-CS"/>
              </w:rPr>
            </w:pPr>
            <w:r w:rsidRPr="003516CC">
              <w:rPr>
                <w:sz w:val="20"/>
                <w:szCs w:val="20"/>
                <w:lang w:val="sr-Cyrl-CS"/>
              </w:rPr>
              <w:tab/>
              <w:t xml:space="preserve">Изузетно од става 1. тачка 1) овог члана назив правног лица, односно име физичког лица коме је изречена мера не мора бити објављено у регистру из става 1. овог члана: </w:t>
            </w:r>
          </w:p>
          <w:p w:rsidR="00ED4002" w:rsidRPr="003516CC" w:rsidRDefault="00ED4002" w:rsidP="00ED4002">
            <w:pPr>
              <w:tabs>
                <w:tab w:val="left" w:pos="283"/>
              </w:tabs>
              <w:jc w:val="both"/>
              <w:rPr>
                <w:sz w:val="20"/>
                <w:szCs w:val="20"/>
              </w:rPr>
            </w:pPr>
            <w:r w:rsidRPr="003516CC">
              <w:rPr>
                <w:rStyle w:val="tw4winMark"/>
                <w:vanish w:val="0"/>
                <w:color w:val="auto"/>
                <w:sz w:val="20"/>
                <w:szCs w:val="20"/>
              </w:rPr>
              <w:tab/>
            </w:r>
            <w:r w:rsidRPr="003516CC">
              <w:rPr>
                <w:rStyle w:val="tw4winMark"/>
                <w:vanish w:val="0"/>
                <w:color w:val="auto"/>
                <w:sz w:val="20"/>
                <w:szCs w:val="20"/>
              </w:rPr>
              <w:tab/>
            </w:r>
            <w:r w:rsidRPr="003516CC">
              <w:rPr>
                <w:rStyle w:val="tw4winMark"/>
                <w:rFonts w:ascii="Times New Roman" w:hAnsi="Times New Roman"/>
                <w:color w:val="auto"/>
                <w:sz w:val="20"/>
                <w:szCs w:val="20"/>
              </w:rPr>
              <w:t>{0&gt;</w:t>
            </w:r>
            <w:r w:rsidRPr="003516CC">
              <w:rPr>
                <w:vanish/>
                <w:sz w:val="20"/>
                <w:szCs w:val="20"/>
                <w:lang w:val="en-GB"/>
              </w:rPr>
              <w:t>(a)</w:t>
            </w:r>
            <w:r w:rsidRPr="003516CC">
              <w:rPr>
                <w:vanish/>
                <w:sz w:val="20"/>
                <w:szCs w:val="20"/>
              </w:rPr>
              <w:tab/>
            </w:r>
            <w:r w:rsidRPr="003516CC">
              <w:rPr>
                <w:vanish/>
                <w:sz w:val="20"/>
                <w:szCs w:val="20"/>
                <w:lang w:val="en-GB"/>
              </w:rPr>
              <w:t>where, in the event that the sanction is imposed on a natural person, publication of personal data is shown to be disproportionate by an obligatory prior assessment of the proportionality of such publication;</w:t>
            </w:r>
            <w:r w:rsidRPr="003516CC">
              <w:rPr>
                <w:rStyle w:val="tw4winMark"/>
                <w:rFonts w:ascii="Times New Roman" w:hAnsi="Times New Roman"/>
                <w:color w:val="auto"/>
                <w:sz w:val="20"/>
                <w:szCs w:val="20"/>
              </w:rPr>
              <w:t>&lt;}79{&gt;</w:t>
            </w:r>
            <w:r w:rsidRPr="003516CC">
              <w:rPr>
                <w:sz w:val="20"/>
                <w:szCs w:val="20"/>
                <w:lang w:val="sr-Cyrl-RS"/>
              </w:rPr>
              <w:t xml:space="preserve">1) </w:t>
            </w:r>
            <w:r w:rsidRPr="003516CC">
              <w:rPr>
                <w:sz w:val="20"/>
                <w:szCs w:val="20"/>
              </w:rPr>
              <w:t>када санкција изречена физичком лицу, покаже да би објављивање података о личности било несразмерно;</w:t>
            </w:r>
            <w:r w:rsidRPr="003516CC">
              <w:rPr>
                <w:rStyle w:val="tw4winMark"/>
                <w:rFonts w:ascii="Times New Roman" w:hAnsi="Times New Roman"/>
                <w:color w:val="auto"/>
                <w:sz w:val="20"/>
                <w:szCs w:val="20"/>
              </w:rPr>
              <w:t>&lt;0}</w:t>
            </w:r>
          </w:p>
          <w:p w:rsidR="00ED4002" w:rsidRPr="003516CC" w:rsidRDefault="00ED4002" w:rsidP="00ED4002">
            <w:pPr>
              <w:tabs>
                <w:tab w:val="left" w:pos="303"/>
              </w:tabs>
              <w:jc w:val="both"/>
              <w:rPr>
                <w:sz w:val="20"/>
                <w:szCs w:val="20"/>
              </w:rPr>
            </w:pPr>
            <w:r w:rsidRPr="003516CC">
              <w:rPr>
                <w:rStyle w:val="tw4winMark"/>
                <w:rFonts w:ascii="Times New Roman" w:hAnsi="Times New Roman"/>
                <w:vanish w:val="0"/>
                <w:color w:val="auto"/>
                <w:sz w:val="20"/>
                <w:szCs w:val="20"/>
              </w:rPr>
              <w:lastRenderedPageBreak/>
              <w:tab/>
            </w:r>
            <w:r w:rsidRPr="003516CC">
              <w:rPr>
                <w:rStyle w:val="tw4winMark"/>
                <w:rFonts w:ascii="Times New Roman" w:hAnsi="Times New Roman"/>
                <w:vanish w:val="0"/>
                <w:color w:val="auto"/>
                <w:sz w:val="20"/>
                <w:szCs w:val="20"/>
              </w:rPr>
              <w:tab/>
            </w:r>
            <w:r w:rsidRPr="003516CC">
              <w:rPr>
                <w:rStyle w:val="tw4winMark"/>
                <w:rFonts w:ascii="Times New Roman" w:hAnsi="Times New Roman"/>
                <w:color w:val="auto"/>
                <w:sz w:val="20"/>
                <w:szCs w:val="20"/>
              </w:rPr>
              <w:t>{0&gt;</w:t>
            </w:r>
            <w:r w:rsidRPr="003516CC">
              <w:rPr>
                <w:vanish/>
                <w:sz w:val="20"/>
                <w:szCs w:val="20"/>
                <w:lang w:val="en-GB"/>
              </w:rPr>
              <w:t>(b)</w:t>
            </w:r>
            <w:r w:rsidRPr="003516CC">
              <w:rPr>
                <w:vanish/>
                <w:sz w:val="20"/>
                <w:szCs w:val="20"/>
              </w:rPr>
              <w:tab/>
            </w:r>
            <w:r w:rsidRPr="003516CC">
              <w:rPr>
                <w:vanish/>
                <w:sz w:val="20"/>
                <w:szCs w:val="20"/>
                <w:lang w:val="en-GB"/>
              </w:rPr>
              <w:t>where publication would jeopardise the stability of financial markets or an ongoing criminal investigation;</w:t>
            </w:r>
            <w:r w:rsidRPr="003516CC">
              <w:rPr>
                <w:rStyle w:val="tw4winMark"/>
                <w:rFonts w:ascii="Times New Roman" w:hAnsi="Times New Roman"/>
                <w:color w:val="auto"/>
                <w:sz w:val="20"/>
                <w:szCs w:val="20"/>
              </w:rPr>
              <w:t>&lt;}98{&gt;</w:t>
            </w:r>
            <w:r w:rsidRPr="003516CC">
              <w:rPr>
                <w:rStyle w:val="tw4winMark"/>
                <w:rFonts w:ascii="Times New Roman" w:hAnsi="Times New Roman"/>
                <w:color w:val="auto"/>
                <w:sz w:val="20"/>
                <w:szCs w:val="20"/>
                <w:lang w:val="sr-Cyrl-RS"/>
              </w:rPr>
              <w:t>222</w:t>
            </w:r>
            <w:r w:rsidRPr="003516CC">
              <w:rPr>
                <w:sz w:val="20"/>
                <w:szCs w:val="20"/>
              </w:rPr>
              <w:t>2) ако би се објављивањем угрозила стабилност финансијских тржишта или  кривичне истраге</w:t>
            </w:r>
            <w:r w:rsidRPr="003516CC">
              <w:rPr>
                <w:sz w:val="20"/>
                <w:szCs w:val="20"/>
                <w:lang w:val="sr-Cyrl-CS"/>
              </w:rPr>
              <w:t xml:space="preserve"> које су у току</w:t>
            </w:r>
            <w:r w:rsidRPr="003516CC">
              <w:rPr>
                <w:sz w:val="20"/>
                <w:szCs w:val="20"/>
              </w:rPr>
              <w:t>;</w:t>
            </w:r>
            <w:r w:rsidRPr="003516CC">
              <w:rPr>
                <w:rStyle w:val="tw4winMark"/>
                <w:rFonts w:ascii="Times New Roman" w:hAnsi="Times New Roman"/>
                <w:color w:val="auto"/>
                <w:sz w:val="20"/>
                <w:szCs w:val="20"/>
              </w:rPr>
              <w:t>&lt;0}</w:t>
            </w:r>
          </w:p>
          <w:p w:rsidR="00ED4002" w:rsidRPr="003516CC" w:rsidRDefault="00ED4002" w:rsidP="00ED4002">
            <w:pPr>
              <w:ind w:firstLine="720"/>
              <w:jc w:val="both"/>
              <w:rPr>
                <w:sz w:val="20"/>
                <w:szCs w:val="20"/>
              </w:rPr>
            </w:pPr>
            <w:r w:rsidRPr="003516CC">
              <w:rPr>
                <w:rStyle w:val="tw4winMark"/>
                <w:rFonts w:ascii="Times New Roman" w:hAnsi="Times New Roman"/>
                <w:color w:val="auto"/>
                <w:sz w:val="20"/>
                <w:szCs w:val="20"/>
              </w:rPr>
              <w:t>{0&gt;</w:t>
            </w:r>
            <w:r w:rsidRPr="003516CC">
              <w:rPr>
                <w:vanish/>
                <w:sz w:val="20"/>
                <w:szCs w:val="20"/>
                <w:lang w:val="en-GB"/>
              </w:rPr>
              <w:t>(c)</w:t>
            </w:r>
            <w:r w:rsidRPr="003516CC">
              <w:rPr>
                <w:vanish/>
                <w:sz w:val="20"/>
                <w:szCs w:val="20"/>
              </w:rPr>
              <w:tab/>
            </w:r>
            <w:r w:rsidRPr="003516CC">
              <w:rPr>
                <w:vanish/>
                <w:sz w:val="20"/>
                <w:szCs w:val="20"/>
                <w:lang w:val="en-GB"/>
              </w:rPr>
              <w:t>where publication would cause disproportionate damage to the institutions or individuals involved.</w:t>
            </w:r>
            <w:r w:rsidRPr="003516CC">
              <w:rPr>
                <w:rStyle w:val="tw4winMark"/>
                <w:rFonts w:ascii="Times New Roman" w:hAnsi="Times New Roman"/>
                <w:color w:val="auto"/>
                <w:sz w:val="20"/>
                <w:szCs w:val="20"/>
              </w:rPr>
              <w:t>&lt;}0{&gt;</w:t>
            </w:r>
            <w:r w:rsidRPr="003516CC">
              <w:rPr>
                <w:sz w:val="20"/>
                <w:szCs w:val="20"/>
              </w:rPr>
              <w:t>3) ако би се објављивањем нанела несразмерна штета институцијама или појединцима из предмета.</w:t>
            </w:r>
          </w:p>
          <w:p w:rsidR="00ED4002" w:rsidRPr="003516CC" w:rsidRDefault="00ED4002" w:rsidP="00ED4002">
            <w:pPr>
              <w:autoSpaceDE w:val="0"/>
              <w:autoSpaceDN w:val="0"/>
              <w:adjustRightInd w:val="0"/>
              <w:jc w:val="both"/>
              <w:rPr>
                <w:rFonts w:eastAsia="TimesNewRoman"/>
                <w:sz w:val="20"/>
                <w:szCs w:val="20"/>
                <w:lang w:val="ru-RU"/>
              </w:rPr>
            </w:pPr>
            <w:r w:rsidRPr="003516CC">
              <w:rPr>
                <w:sz w:val="20"/>
                <w:szCs w:val="20"/>
                <w:lang w:val="sr-Cyrl-RS"/>
              </w:rPr>
              <w:t xml:space="preserve">              О изузецима из става 2. овог члана одлучује Комисија.</w:t>
            </w:r>
          </w:p>
          <w:p w:rsidR="00996E33" w:rsidRPr="00C67A3E" w:rsidRDefault="0060577B" w:rsidP="003A7627">
            <w:pPr>
              <w:autoSpaceDE w:val="0"/>
              <w:autoSpaceDN w:val="0"/>
              <w:adjustRightInd w:val="0"/>
              <w:jc w:val="both"/>
              <w:rPr>
                <w:rFonts w:eastAsia="TimesNewRoman"/>
                <w:sz w:val="20"/>
                <w:szCs w:val="20"/>
                <w:highlight w:val="yellow"/>
                <w:lang w:val="ru-RU"/>
              </w:rPr>
            </w:pPr>
            <w:r w:rsidRPr="003516CC">
              <w:rPr>
                <w:rFonts w:eastAsia="TimesNewRoman"/>
                <w:color w:val="0070C0"/>
                <w:sz w:val="20"/>
                <w:szCs w:val="20"/>
              </w:rPr>
              <w:t xml:space="preserve">      </w:t>
            </w:r>
          </w:p>
        </w:tc>
        <w:tc>
          <w:tcPr>
            <w:tcW w:w="661" w:type="pct"/>
          </w:tcPr>
          <w:p w:rsidR="003A7627" w:rsidRPr="003516CC" w:rsidRDefault="003A7627" w:rsidP="003A7627">
            <w:pPr>
              <w:rPr>
                <w:sz w:val="20"/>
                <w:szCs w:val="20"/>
              </w:rPr>
            </w:pPr>
            <w:r w:rsidRPr="003516CC">
              <w:rPr>
                <w:sz w:val="20"/>
                <w:szCs w:val="20"/>
              </w:rPr>
              <w:lastRenderedPageBreak/>
              <w:t>Потпуно усклађено</w:t>
            </w:r>
          </w:p>
          <w:p w:rsidR="00996E33" w:rsidRPr="00C67A3E" w:rsidRDefault="00996E33" w:rsidP="0060577B">
            <w:pPr>
              <w:rPr>
                <w:sz w:val="20"/>
                <w:szCs w:val="20"/>
                <w:highlight w:val="yellow"/>
              </w:rPr>
            </w:pPr>
          </w:p>
        </w:tc>
        <w:tc>
          <w:tcPr>
            <w:tcW w:w="681" w:type="pct"/>
          </w:tcPr>
          <w:p w:rsidR="00996E33" w:rsidRPr="00C67A3E" w:rsidRDefault="00996E33" w:rsidP="00996E33">
            <w:pPr>
              <w:rPr>
                <w:sz w:val="20"/>
                <w:szCs w:val="20"/>
                <w:highlight w:val="yellow"/>
              </w:rPr>
            </w:pPr>
          </w:p>
        </w:tc>
      </w:tr>
      <w:tr w:rsidR="00996E33" w:rsidRPr="007668B3" w:rsidTr="00871DC9">
        <w:trPr>
          <w:trHeight w:val="20"/>
        </w:trPr>
        <w:tc>
          <w:tcPr>
            <w:tcW w:w="294" w:type="pct"/>
          </w:tcPr>
          <w:p w:rsidR="00996E33" w:rsidRPr="003516CC" w:rsidRDefault="00996E33" w:rsidP="00996E33">
            <w:pPr>
              <w:rPr>
                <w:sz w:val="20"/>
                <w:szCs w:val="20"/>
                <w:lang w:val="sr-Cyrl-CS"/>
              </w:rPr>
            </w:pPr>
            <w:r w:rsidRPr="003516CC">
              <w:rPr>
                <w:sz w:val="20"/>
                <w:szCs w:val="20"/>
                <w:lang w:val="sr-Cyrl-CS"/>
              </w:rPr>
              <w:lastRenderedPageBreak/>
              <w:t>30в.2</w:t>
            </w:r>
          </w:p>
        </w:tc>
        <w:tc>
          <w:tcPr>
            <w:tcW w:w="1330" w:type="pct"/>
          </w:tcPr>
          <w:p w:rsidR="00996E33" w:rsidRPr="003516CC" w:rsidRDefault="00D71803" w:rsidP="00996E33">
            <w:pPr>
              <w:tabs>
                <w:tab w:val="left" w:pos="457"/>
              </w:tabs>
              <w:jc w:val="both"/>
              <w:rPr>
                <w:sz w:val="20"/>
                <w:szCs w:val="20"/>
              </w:rPr>
            </w:pPr>
            <w:r w:rsidRPr="003516CC">
              <w:rPr>
                <w:sz w:val="20"/>
                <w:szCs w:val="20"/>
              </w:rPr>
              <w:t xml:space="preserve">           </w:t>
            </w:r>
            <w:r w:rsidR="00996E33" w:rsidRPr="003516CC">
              <w:rPr>
                <w:sz w:val="20"/>
                <w:szCs w:val="20"/>
              </w:rPr>
              <w:t xml:space="preserve">Надлежни органи  дужни </w:t>
            </w:r>
            <w:r w:rsidR="00996E33" w:rsidRPr="003516CC">
              <w:rPr>
                <w:sz w:val="20"/>
                <w:szCs w:val="20"/>
                <w:lang w:val="sr-Cyrl-CS"/>
              </w:rPr>
              <w:t xml:space="preserve">су </w:t>
            </w:r>
            <w:r w:rsidR="00996E33" w:rsidRPr="003516CC">
              <w:rPr>
                <w:sz w:val="20"/>
                <w:szCs w:val="20"/>
              </w:rPr>
              <w:t>да објаве изречене санкције не наводећи личне податке (анон</w:t>
            </w:r>
            <w:r w:rsidR="00996E33" w:rsidRPr="003516CC">
              <w:rPr>
                <w:sz w:val="20"/>
                <w:szCs w:val="20"/>
                <w:lang w:val="sr-Cyrl-CS"/>
              </w:rPr>
              <w:t>и</w:t>
            </w:r>
            <w:r w:rsidR="00996E33" w:rsidRPr="003516CC">
              <w:rPr>
                <w:sz w:val="20"/>
                <w:szCs w:val="20"/>
              </w:rPr>
              <w:t>мно) и на начин који је у складу са националним правом у сваком од наведених случајева:</w:t>
            </w:r>
            <w:r w:rsidR="00996E33" w:rsidRPr="003516CC">
              <w:rPr>
                <w:rStyle w:val="tw4winMark"/>
                <w:color w:val="auto"/>
                <w:sz w:val="20"/>
                <w:szCs w:val="20"/>
              </w:rPr>
              <w:t>&lt;0}</w:t>
            </w:r>
          </w:p>
          <w:p w:rsidR="00996E33" w:rsidRPr="003516CC" w:rsidRDefault="00996E33" w:rsidP="00996E33">
            <w:pPr>
              <w:tabs>
                <w:tab w:val="left" w:pos="283"/>
              </w:tabs>
              <w:jc w:val="both"/>
              <w:rPr>
                <w:sz w:val="20"/>
                <w:szCs w:val="20"/>
              </w:rPr>
            </w:pPr>
            <w:r w:rsidRPr="003516CC">
              <w:rPr>
                <w:rStyle w:val="tw4winMark"/>
                <w:color w:val="auto"/>
                <w:sz w:val="20"/>
                <w:szCs w:val="20"/>
              </w:rPr>
              <w:t>{0&gt;</w:t>
            </w:r>
            <w:r w:rsidRPr="003516CC">
              <w:rPr>
                <w:vanish/>
                <w:sz w:val="20"/>
                <w:szCs w:val="20"/>
                <w:lang w:val="en-GB"/>
              </w:rPr>
              <w:t>(a)</w:t>
            </w:r>
            <w:r w:rsidRPr="003516CC">
              <w:rPr>
                <w:vanish/>
                <w:sz w:val="20"/>
                <w:szCs w:val="20"/>
              </w:rPr>
              <w:tab/>
            </w:r>
            <w:r w:rsidRPr="003516CC">
              <w:rPr>
                <w:vanish/>
                <w:sz w:val="20"/>
                <w:szCs w:val="20"/>
                <w:lang w:val="en-GB"/>
              </w:rPr>
              <w:t>where, in the event that the sanction is imposed on a natural person, publication of personal data is shown to be disproportionate by an obligatory prior assessment of the proportionality of such publication;</w:t>
            </w:r>
            <w:r w:rsidRPr="003516CC">
              <w:rPr>
                <w:rStyle w:val="tw4winMark"/>
                <w:color w:val="auto"/>
                <w:sz w:val="20"/>
                <w:szCs w:val="20"/>
              </w:rPr>
              <w:t>&lt;}79{&gt;</w:t>
            </w:r>
            <w:r w:rsidRPr="003516CC">
              <w:rPr>
                <w:sz w:val="20"/>
                <w:szCs w:val="20"/>
              </w:rPr>
              <w:t>а)</w:t>
            </w:r>
            <w:r w:rsidRPr="003516CC">
              <w:rPr>
                <w:sz w:val="20"/>
                <w:szCs w:val="20"/>
              </w:rPr>
              <w:tab/>
              <w:t>ако обавезна претходна оцена срамерности санкције објављивања, када је санкција изречена физичком лицу, покаже да би објављивање података о личности било несразмерно;</w:t>
            </w:r>
            <w:r w:rsidRPr="003516CC">
              <w:rPr>
                <w:rStyle w:val="tw4winMark"/>
                <w:color w:val="auto"/>
                <w:sz w:val="20"/>
                <w:szCs w:val="20"/>
              </w:rPr>
              <w:t>&lt;0}</w:t>
            </w:r>
          </w:p>
          <w:p w:rsidR="00996E33" w:rsidRPr="003516CC" w:rsidRDefault="00996E33" w:rsidP="00996E33">
            <w:pPr>
              <w:tabs>
                <w:tab w:val="left" w:pos="303"/>
              </w:tabs>
              <w:jc w:val="both"/>
              <w:rPr>
                <w:sz w:val="20"/>
                <w:szCs w:val="20"/>
              </w:rPr>
            </w:pPr>
            <w:r w:rsidRPr="003516CC">
              <w:rPr>
                <w:rStyle w:val="tw4winMark"/>
                <w:color w:val="auto"/>
                <w:sz w:val="20"/>
                <w:szCs w:val="20"/>
              </w:rPr>
              <w:t>{0&gt;</w:t>
            </w:r>
            <w:r w:rsidRPr="003516CC">
              <w:rPr>
                <w:vanish/>
                <w:sz w:val="20"/>
                <w:szCs w:val="20"/>
                <w:lang w:val="en-GB"/>
              </w:rPr>
              <w:t>(b)</w:t>
            </w:r>
            <w:r w:rsidRPr="003516CC">
              <w:rPr>
                <w:vanish/>
                <w:sz w:val="20"/>
                <w:szCs w:val="20"/>
              </w:rPr>
              <w:tab/>
            </w:r>
            <w:r w:rsidRPr="003516CC">
              <w:rPr>
                <w:vanish/>
                <w:sz w:val="20"/>
                <w:szCs w:val="20"/>
                <w:lang w:val="en-GB"/>
              </w:rPr>
              <w:t>where publication would jeopardise the stability of financial markets or an ongoing criminal investigation;</w:t>
            </w:r>
            <w:r w:rsidRPr="003516CC">
              <w:rPr>
                <w:rStyle w:val="tw4winMark"/>
                <w:color w:val="auto"/>
                <w:sz w:val="20"/>
                <w:szCs w:val="20"/>
              </w:rPr>
              <w:t>&lt;}98{&gt;</w:t>
            </w:r>
            <w:r w:rsidRPr="003516CC">
              <w:rPr>
                <w:sz w:val="20"/>
                <w:szCs w:val="20"/>
              </w:rPr>
              <w:t>б)</w:t>
            </w:r>
            <w:r w:rsidRPr="003516CC">
              <w:rPr>
                <w:sz w:val="20"/>
                <w:szCs w:val="20"/>
              </w:rPr>
              <w:tab/>
              <w:t>ако би се објављивањем угрозила стабилност финансијских тржишта или  кривичне истраге</w:t>
            </w:r>
            <w:r w:rsidRPr="003516CC">
              <w:rPr>
                <w:sz w:val="20"/>
                <w:szCs w:val="20"/>
                <w:lang w:val="sr-Cyrl-CS"/>
              </w:rPr>
              <w:t xml:space="preserve"> које су у току</w:t>
            </w:r>
            <w:r w:rsidRPr="003516CC">
              <w:rPr>
                <w:sz w:val="20"/>
                <w:szCs w:val="20"/>
              </w:rPr>
              <w:t>;</w:t>
            </w:r>
            <w:r w:rsidRPr="003516CC">
              <w:rPr>
                <w:rStyle w:val="tw4winMark"/>
                <w:color w:val="auto"/>
                <w:sz w:val="20"/>
                <w:szCs w:val="20"/>
              </w:rPr>
              <w:t>&lt;0}</w:t>
            </w:r>
          </w:p>
          <w:p w:rsidR="00996E33" w:rsidRPr="003516CC" w:rsidRDefault="00996E33" w:rsidP="00996E33">
            <w:pPr>
              <w:jc w:val="both"/>
              <w:rPr>
                <w:rStyle w:val="tw4winMark"/>
                <w:color w:val="auto"/>
                <w:sz w:val="20"/>
                <w:szCs w:val="20"/>
              </w:rPr>
            </w:pPr>
            <w:r w:rsidRPr="003516CC">
              <w:rPr>
                <w:rStyle w:val="tw4winMark"/>
                <w:color w:val="auto"/>
                <w:sz w:val="20"/>
                <w:szCs w:val="20"/>
              </w:rPr>
              <w:t>{0&gt;</w:t>
            </w:r>
            <w:r w:rsidRPr="003516CC">
              <w:rPr>
                <w:vanish/>
                <w:sz w:val="20"/>
                <w:szCs w:val="20"/>
                <w:lang w:val="en-GB"/>
              </w:rPr>
              <w:t>(c)</w:t>
            </w:r>
            <w:r w:rsidRPr="003516CC">
              <w:rPr>
                <w:vanish/>
                <w:sz w:val="20"/>
                <w:szCs w:val="20"/>
              </w:rPr>
              <w:tab/>
            </w:r>
            <w:r w:rsidRPr="003516CC">
              <w:rPr>
                <w:vanish/>
                <w:sz w:val="20"/>
                <w:szCs w:val="20"/>
                <w:lang w:val="en-GB"/>
              </w:rPr>
              <w:t>where publication would cause disproportionate damage to the institutions or individuals involved.</w:t>
            </w:r>
            <w:r w:rsidRPr="003516CC">
              <w:rPr>
                <w:rStyle w:val="tw4winMark"/>
                <w:color w:val="auto"/>
                <w:sz w:val="20"/>
                <w:szCs w:val="20"/>
              </w:rPr>
              <w:t>&lt;}0{&gt;</w:t>
            </w:r>
            <w:r w:rsidRPr="003516CC">
              <w:rPr>
                <w:sz w:val="20"/>
                <w:szCs w:val="20"/>
              </w:rPr>
              <w:t>в)</w:t>
            </w:r>
            <w:r w:rsidRPr="003516CC">
              <w:rPr>
                <w:sz w:val="20"/>
                <w:szCs w:val="20"/>
              </w:rPr>
              <w:tab/>
              <w:t>ако би се објављивањем нанела несразмерна штета институцијама или појединцима из предмета.</w:t>
            </w:r>
          </w:p>
        </w:tc>
        <w:tc>
          <w:tcPr>
            <w:tcW w:w="407" w:type="pct"/>
          </w:tcPr>
          <w:p w:rsidR="0047511A" w:rsidRPr="003516CC" w:rsidRDefault="0047511A" w:rsidP="00996E33">
            <w:pPr>
              <w:rPr>
                <w:color w:val="0070C0"/>
                <w:sz w:val="20"/>
                <w:szCs w:val="20"/>
                <w:lang w:val="sr-Cyrl-CS"/>
              </w:rPr>
            </w:pPr>
          </w:p>
          <w:p w:rsidR="00BC1922" w:rsidRPr="003516CC" w:rsidRDefault="00BC1922" w:rsidP="00996E33">
            <w:pPr>
              <w:rPr>
                <w:sz w:val="20"/>
                <w:szCs w:val="20"/>
                <w:lang w:val="sr-Cyrl-CS"/>
              </w:rPr>
            </w:pPr>
            <w:r w:rsidRPr="003516CC">
              <w:rPr>
                <w:sz w:val="20"/>
                <w:szCs w:val="20"/>
                <w:lang w:val="sr-Cyrl-CS"/>
              </w:rPr>
              <w:t>69.2</w:t>
            </w:r>
            <w:r w:rsidR="00F174CE">
              <w:rPr>
                <w:sz w:val="20"/>
                <w:szCs w:val="20"/>
                <w:lang w:val="sr-Cyrl-CS"/>
              </w:rPr>
              <w:t>.</w:t>
            </w:r>
          </w:p>
          <w:p w:rsidR="00ED4002" w:rsidRPr="003516CC" w:rsidRDefault="00ED4002" w:rsidP="00996E33">
            <w:pPr>
              <w:rPr>
                <w:color w:val="0070C0"/>
                <w:sz w:val="20"/>
                <w:szCs w:val="20"/>
                <w:lang w:val="sr-Cyrl-CS"/>
              </w:rPr>
            </w:pPr>
          </w:p>
          <w:p w:rsidR="00ED4002" w:rsidRPr="003516CC" w:rsidRDefault="00ED4002" w:rsidP="00996E33">
            <w:pPr>
              <w:rPr>
                <w:color w:val="0070C0"/>
                <w:sz w:val="20"/>
                <w:szCs w:val="20"/>
                <w:lang w:val="sr-Cyrl-CS"/>
              </w:rPr>
            </w:pPr>
          </w:p>
          <w:p w:rsidR="00ED4002" w:rsidRPr="003516CC" w:rsidRDefault="00ED4002" w:rsidP="00996E33">
            <w:pPr>
              <w:rPr>
                <w:color w:val="0070C0"/>
                <w:sz w:val="20"/>
                <w:szCs w:val="20"/>
                <w:lang w:val="sr-Cyrl-CS"/>
              </w:rPr>
            </w:pPr>
          </w:p>
          <w:p w:rsidR="00ED4002" w:rsidRPr="003516CC" w:rsidRDefault="00ED4002"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6D5A5D" w:rsidRPr="003516CC" w:rsidRDefault="006D5A5D" w:rsidP="00996E33">
            <w:pPr>
              <w:rPr>
                <w:color w:val="0070C0"/>
                <w:sz w:val="20"/>
                <w:szCs w:val="20"/>
                <w:lang w:val="sr-Cyrl-CS"/>
              </w:rPr>
            </w:pPr>
          </w:p>
          <w:p w:rsidR="00BC1922" w:rsidRPr="003516CC" w:rsidRDefault="00BC1922" w:rsidP="00996E33">
            <w:pPr>
              <w:rPr>
                <w:strike/>
                <w:sz w:val="20"/>
                <w:szCs w:val="20"/>
                <w:lang w:val="sr-Cyrl-CS"/>
              </w:rPr>
            </w:pPr>
            <w:r w:rsidRPr="003516CC">
              <w:rPr>
                <w:sz w:val="20"/>
                <w:szCs w:val="20"/>
                <w:lang w:val="sr-Cyrl-CS"/>
              </w:rPr>
              <w:t>69.3</w:t>
            </w:r>
          </w:p>
        </w:tc>
        <w:tc>
          <w:tcPr>
            <w:tcW w:w="1627" w:type="pct"/>
          </w:tcPr>
          <w:p w:rsidR="00996E33" w:rsidRPr="003516CC" w:rsidRDefault="00996E33" w:rsidP="00996E33">
            <w:pPr>
              <w:rPr>
                <w:rFonts w:eastAsia="TimesNewRoman"/>
                <w:strike/>
                <w:sz w:val="20"/>
                <w:szCs w:val="20"/>
                <w:lang w:val="ru-RU"/>
              </w:rPr>
            </w:pPr>
          </w:p>
          <w:p w:rsidR="00190579" w:rsidRPr="003516CC" w:rsidRDefault="00190579" w:rsidP="00190579">
            <w:pPr>
              <w:jc w:val="both"/>
              <w:rPr>
                <w:sz w:val="20"/>
                <w:szCs w:val="20"/>
                <w:lang w:val="sr-Cyrl-CS"/>
              </w:rPr>
            </w:pPr>
            <w:r w:rsidRPr="003516CC">
              <w:rPr>
                <w:sz w:val="20"/>
                <w:szCs w:val="20"/>
                <w:lang w:val="sr-Cyrl-CS"/>
              </w:rPr>
              <w:t xml:space="preserve">             Изузетно од става 1. тачка 1) овог члана назив правног лица, односно име физичког лица коме је изречена мера не мора бити објављено у регистру из става 1. овог члана: </w:t>
            </w:r>
          </w:p>
          <w:p w:rsidR="00190579" w:rsidRPr="003516CC" w:rsidRDefault="00190579" w:rsidP="00190579">
            <w:pPr>
              <w:tabs>
                <w:tab w:val="left" w:pos="283"/>
              </w:tabs>
              <w:jc w:val="both"/>
              <w:rPr>
                <w:sz w:val="20"/>
                <w:szCs w:val="20"/>
              </w:rPr>
            </w:pPr>
            <w:r w:rsidRPr="003516CC">
              <w:rPr>
                <w:rStyle w:val="tw4winMark"/>
                <w:rFonts w:ascii="Times New Roman" w:hAnsi="Times New Roman"/>
                <w:vanish w:val="0"/>
                <w:color w:val="auto"/>
                <w:sz w:val="20"/>
                <w:szCs w:val="20"/>
              </w:rPr>
              <w:tab/>
            </w:r>
            <w:r w:rsidRPr="003516CC">
              <w:rPr>
                <w:rStyle w:val="tw4winMark"/>
                <w:rFonts w:ascii="Times New Roman" w:hAnsi="Times New Roman"/>
                <w:vanish w:val="0"/>
                <w:color w:val="auto"/>
                <w:sz w:val="20"/>
                <w:szCs w:val="20"/>
              </w:rPr>
              <w:tab/>
            </w:r>
            <w:r w:rsidRPr="003516CC">
              <w:rPr>
                <w:rStyle w:val="tw4winMark"/>
                <w:rFonts w:ascii="Times New Roman" w:hAnsi="Times New Roman"/>
                <w:color w:val="auto"/>
                <w:sz w:val="20"/>
                <w:szCs w:val="20"/>
              </w:rPr>
              <w:t>{0&gt;</w:t>
            </w:r>
            <w:r w:rsidRPr="003516CC">
              <w:rPr>
                <w:vanish/>
                <w:sz w:val="20"/>
                <w:szCs w:val="20"/>
                <w:lang w:val="en-GB"/>
              </w:rPr>
              <w:t>(a)</w:t>
            </w:r>
            <w:r w:rsidRPr="003516CC">
              <w:rPr>
                <w:vanish/>
                <w:sz w:val="20"/>
                <w:szCs w:val="20"/>
              </w:rPr>
              <w:tab/>
            </w:r>
            <w:r w:rsidRPr="003516CC">
              <w:rPr>
                <w:vanish/>
                <w:sz w:val="20"/>
                <w:szCs w:val="20"/>
                <w:lang w:val="en-GB"/>
              </w:rPr>
              <w:t>where, in the event that the sanction is imposed on a natural person, publication of personal data is shown to be disproportionate by an obligatory prior assessment of the proportionality of such publication;</w:t>
            </w:r>
            <w:r w:rsidRPr="003516CC">
              <w:rPr>
                <w:rStyle w:val="tw4winMark"/>
                <w:rFonts w:ascii="Times New Roman" w:hAnsi="Times New Roman"/>
                <w:color w:val="auto"/>
                <w:sz w:val="20"/>
                <w:szCs w:val="20"/>
              </w:rPr>
              <w:t>&lt;}79{&gt;</w:t>
            </w:r>
            <w:r w:rsidRPr="003516CC">
              <w:rPr>
                <w:sz w:val="20"/>
                <w:szCs w:val="20"/>
                <w:lang w:val="sr-Cyrl-RS"/>
              </w:rPr>
              <w:t xml:space="preserve">1) </w:t>
            </w:r>
            <w:r w:rsidRPr="003516CC">
              <w:rPr>
                <w:sz w:val="20"/>
                <w:szCs w:val="20"/>
              </w:rPr>
              <w:t>када санкција изречена физичком лицу, покаже да би објављивање података о личности било несразмерно;</w:t>
            </w:r>
            <w:r w:rsidRPr="003516CC">
              <w:rPr>
                <w:rStyle w:val="tw4winMark"/>
                <w:rFonts w:ascii="Times New Roman" w:hAnsi="Times New Roman"/>
                <w:color w:val="auto"/>
                <w:sz w:val="20"/>
                <w:szCs w:val="20"/>
              </w:rPr>
              <w:t>&lt;0}</w:t>
            </w:r>
          </w:p>
          <w:p w:rsidR="00190579" w:rsidRPr="003516CC" w:rsidRDefault="00190579" w:rsidP="00190579">
            <w:pPr>
              <w:tabs>
                <w:tab w:val="left" w:pos="303"/>
              </w:tabs>
              <w:jc w:val="both"/>
              <w:rPr>
                <w:sz w:val="20"/>
                <w:szCs w:val="20"/>
              </w:rPr>
            </w:pPr>
            <w:r w:rsidRPr="003516CC">
              <w:rPr>
                <w:rStyle w:val="tw4winMark"/>
                <w:rFonts w:ascii="Times New Roman" w:hAnsi="Times New Roman"/>
                <w:vanish w:val="0"/>
                <w:color w:val="0070C0"/>
                <w:sz w:val="20"/>
                <w:szCs w:val="20"/>
              </w:rPr>
              <w:tab/>
            </w:r>
            <w:r w:rsidRPr="003516CC">
              <w:rPr>
                <w:rStyle w:val="tw4winMark"/>
                <w:rFonts w:ascii="Times New Roman" w:hAnsi="Times New Roman"/>
                <w:vanish w:val="0"/>
                <w:color w:val="0070C0"/>
                <w:sz w:val="20"/>
                <w:szCs w:val="20"/>
              </w:rPr>
              <w:tab/>
            </w:r>
            <w:r w:rsidRPr="003516CC">
              <w:rPr>
                <w:rStyle w:val="tw4winMark"/>
                <w:rFonts w:ascii="Times New Roman" w:hAnsi="Times New Roman"/>
                <w:color w:val="auto"/>
                <w:sz w:val="20"/>
                <w:szCs w:val="20"/>
              </w:rPr>
              <w:t>{0&gt;</w:t>
            </w:r>
            <w:r w:rsidRPr="003516CC">
              <w:rPr>
                <w:vanish/>
                <w:sz w:val="20"/>
                <w:szCs w:val="20"/>
                <w:lang w:val="en-GB"/>
              </w:rPr>
              <w:t>(b)</w:t>
            </w:r>
            <w:r w:rsidRPr="003516CC">
              <w:rPr>
                <w:vanish/>
                <w:sz w:val="20"/>
                <w:szCs w:val="20"/>
              </w:rPr>
              <w:tab/>
            </w:r>
            <w:r w:rsidRPr="003516CC">
              <w:rPr>
                <w:vanish/>
                <w:sz w:val="20"/>
                <w:szCs w:val="20"/>
                <w:lang w:val="en-GB"/>
              </w:rPr>
              <w:t>where publication would jeopardise the stability of financial markets or an ongoing criminal investigation;</w:t>
            </w:r>
            <w:r w:rsidRPr="003516CC">
              <w:rPr>
                <w:rStyle w:val="tw4winMark"/>
                <w:rFonts w:ascii="Times New Roman" w:hAnsi="Times New Roman"/>
                <w:color w:val="auto"/>
                <w:sz w:val="20"/>
                <w:szCs w:val="20"/>
              </w:rPr>
              <w:t>&lt;}98{&gt;</w:t>
            </w:r>
            <w:r w:rsidRPr="003516CC">
              <w:rPr>
                <w:rStyle w:val="tw4winMark"/>
                <w:rFonts w:ascii="Times New Roman" w:hAnsi="Times New Roman"/>
                <w:color w:val="auto"/>
                <w:sz w:val="20"/>
                <w:szCs w:val="20"/>
                <w:lang w:val="sr-Cyrl-RS"/>
              </w:rPr>
              <w:t>222</w:t>
            </w:r>
            <w:r w:rsidRPr="003516CC">
              <w:rPr>
                <w:sz w:val="20"/>
                <w:szCs w:val="20"/>
              </w:rPr>
              <w:t>2) ако би се објављивањем угрозила стабилност финансијских тржишта или  кривичне истраге</w:t>
            </w:r>
            <w:r w:rsidRPr="003516CC">
              <w:rPr>
                <w:sz w:val="20"/>
                <w:szCs w:val="20"/>
                <w:lang w:val="sr-Cyrl-CS"/>
              </w:rPr>
              <w:t xml:space="preserve"> које су у току</w:t>
            </w:r>
            <w:r w:rsidRPr="003516CC">
              <w:rPr>
                <w:sz w:val="20"/>
                <w:szCs w:val="20"/>
              </w:rPr>
              <w:t>;</w:t>
            </w:r>
            <w:r w:rsidRPr="003516CC">
              <w:rPr>
                <w:rStyle w:val="tw4winMark"/>
                <w:rFonts w:ascii="Times New Roman" w:hAnsi="Times New Roman"/>
                <w:color w:val="auto"/>
                <w:sz w:val="20"/>
                <w:szCs w:val="20"/>
              </w:rPr>
              <w:t>&lt;0}</w:t>
            </w:r>
          </w:p>
          <w:p w:rsidR="00190579" w:rsidRPr="003516CC" w:rsidRDefault="00190579" w:rsidP="00190579">
            <w:pPr>
              <w:ind w:firstLine="720"/>
              <w:jc w:val="both"/>
              <w:rPr>
                <w:sz w:val="20"/>
                <w:szCs w:val="20"/>
              </w:rPr>
            </w:pPr>
            <w:r w:rsidRPr="003516CC">
              <w:rPr>
                <w:rStyle w:val="tw4winMark"/>
                <w:rFonts w:ascii="Times New Roman" w:hAnsi="Times New Roman"/>
                <w:color w:val="auto"/>
                <w:sz w:val="20"/>
                <w:szCs w:val="20"/>
              </w:rPr>
              <w:t>{0&gt;</w:t>
            </w:r>
            <w:r w:rsidRPr="003516CC">
              <w:rPr>
                <w:vanish/>
                <w:sz w:val="20"/>
                <w:szCs w:val="20"/>
                <w:lang w:val="en-GB"/>
              </w:rPr>
              <w:t>(c)</w:t>
            </w:r>
            <w:r w:rsidRPr="003516CC">
              <w:rPr>
                <w:vanish/>
                <w:sz w:val="20"/>
                <w:szCs w:val="20"/>
              </w:rPr>
              <w:tab/>
            </w:r>
            <w:r w:rsidRPr="003516CC">
              <w:rPr>
                <w:vanish/>
                <w:sz w:val="20"/>
                <w:szCs w:val="20"/>
                <w:lang w:val="en-GB"/>
              </w:rPr>
              <w:t>where publication would cause disproportionate damage to the institutions or individuals involved.</w:t>
            </w:r>
            <w:r w:rsidRPr="003516CC">
              <w:rPr>
                <w:rStyle w:val="tw4winMark"/>
                <w:rFonts w:ascii="Times New Roman" w:hAnsi="Times New Roman"/>
                <w:color w:val="auto"/>
                <w:sz w:val="20"/>
                <w:szCs w:val="20"/>
              </w:rPr>
              <w:t>&lt;}0{&gt;</w:t>
            </w:r>
            <w:r w:rsidRPr="003516CC">
              <w:rPr>
                <w:sz w:val="20"/>
                <w:szCs w:val="20"/>
              </w:rPr>
              <w:t>3) ако би се објављивањем нанела несразмерна штета институцијама или појединцима из предмета.</w:t>
            </w:r>
          </w:p>
          <w:p w:rsidR="00996E33" w:rsidRPr="003516CC" w:rsidRDefault="00190579" w:rsidP="00190579">
            <w:pPr>
              <w:jc w:val="both"/>
              <w:rPr>
                <w:rFonts w:eastAsia="TimesNewRoman"/>
                <w:strike/>
                <w:sz w:val="20"/>
                <w:szCs w:val="20"/>
                <w:lang w:val="ru-RU"/>
              </w:rPr>
            </w:pPr>
            <w:r w:rsidRPr="003516CC">
              <w:rPr>
                <w:sz w:val="20"/>
                <w:szCs w:val="20"/>
                <w:lang w:val="sr-Cyrl-RS"/>
              </w:rPr>
              <w:t xml:space="preserve">               О изузецима из става 2. овог члана одлучује Комисија.</w:t>
            </w:r>
          </w:p>
          <w:p w:rsidR="00996E33" w:rsidRPr="003516CC" w:rsidRDefault="00996E33" w:rsidP="00996E33">
            <w:pPr>
              <w:rPr>
                <w:rFonts w:eastAsia="TimesNewRoman"/>
                <w:strike/>
                <w:sz w:val="20"/>
                <w:szCs w:val="20"/>
                <w:lang w:val="ru-RU"/>
              </w:rPr>
            </w:pPr>
          </w:p>
          <w:p w:rsidR="00996E33" w:rsidRPr="003516CC" w:rsidRDefault="00996E33" w:rsidP="00996E33">
            <w:pPr>
              <w:rPr>
                <w:rFonts w:eastAsia="TimesNewRoman"/>
                <w:strike/>
                <w:sz w:val="20"/>
                <w:szCs w:val="20"/>
                <w:lang w:val="ru-RU"/>
              </w:rPr>
            </w:pPr>
          </w:p>
          <w:p w:rsidR="00996E33" w:rsidRPr="003516CC" w:rsidRDefault="00996E33" w:rsidP="00996E33">
            <w:pPr>
              <w:jc w:val="center"/>
              <w:rPr>
                <w:rFonts w:eastAsia="TimesNewRoman"/>
                <w:strike/>
                <w:sz w:val="20"/>
                <w:szCs w:val="20"/>
                <w:lang w:val="ru-RU"/>
              </w:rPr>
            </w:pPr>
          </w:p>
        </w:tc>
        <w:tc>
          <w:tcPr>
            <w:tcW w:w="661" w:type="pct"/>
          </w:tcPr>
          <w:p w:rsidR="00BC1922" w:rsidRPr="004A5F32" w:rsidRDefault="00BC1922" w:rsidP="00996E33">
            <w:pPr>
              <w:rPr>
                <w:sz w:val="20"/>
                <w:szCs w:val="20"/>
                <w:highlight w:val="yellow"/>
                <w:lang w:val="sr-Cyrl-CS"/>
              </w:rPr>
            </w:pPr>
            <w:r w:rsidRPr="003516CC">
              <w:rPr>
                <w:sz w:val="20"/>
                <w:szCs w:val="20"/>
              </w:rPr>
              <w:t>Потпуно усклађено</w:t>
            </w:r>
          </w:p>
        </w:tc>
        <w:tc>
          <w:tcPr>
            <w:tcW w:w="681" w:type="pct"/>
          </w:tcPr>
          <w:p w:rsidR="00996E33" w:rsidRPr="00BC1922" w:rsidRDefault="00996E33" w:rsidP="00996E33">
            <w:pPr>
              <w:rPr>
                <w:b/>
                <w:strike/>
                <w:sz w:val="20"/>
                <w:szCs w:val="20"/>
                <w:highlight w:val="yellow"/>
                <w:u w:val="single"/>
              </w:rPr>
            </w:pPr>
          </w:p>
        </w:tc>
      </w:tr>
      <w:tr w:rsidR="00996E33" w:rsidRPr="007668B3" w:rsidTr="00871DC9">
        <w:trPr>
          <w:trHeight w:val="20"/>
        </w:trPr>
        <w:tc>
          <w:tcPr>
            <w:tcW w:w="294" w:type="pct"/>
          </w:tcPr>
          <w:p w:rsidR="00996E33" w:rsidRPr="003516CC" w:rsidRDefault="00996E33" w:rsidP="00996E33">
            <w:pPr>
              <w:rPr>
                <w:sz w:val="20"/>
                <w:szCs w:val="20"/>
                <w:lang w:val="sr-Cyrl-CS"/>
              </w:rPr>
            </w:pPr>
            <w:r w:rsidRPr="003516CC">
              <w:rPr>
                <w:sz w:val="20"/>
                <w:szCs w:val="20"/>
                <w:lang w:val="sr-Cyrl-CS"/>
              </w:rPr>
              <w:t>30в.3</w:t>
            </w:r>
          </w:p>
          <w:p w:rsidR="00996E33" w:rsidRPr="003516CC" w:rsidRDefault="00996E33" w:rsidP="00996E33">
            <w:pPr>
              <w:rPr>
                <w:sz w:val="20"/>
                <w:szCs w:val="20"/>
                <w:lang w:val="sr-Cyrl-CS"/>
              </w:rPr>
            </w:pPr>
          </w:p>
          <w:p w:rsidR="00996E33" w:rsidRPr="003516CC" w:rsidRDefault="00996E33" w:rsidP="00996E33">
            <w:pPr>
              <w:rPr>
                <w:sz w:val="20"/>
                <w:szCs w:val="20"/>
                <w:lang w:val="sr-Cyrl-CS"/>
              </w:rPr>
            </w:pPr>
          </w:p>
        </w:tc>
        <w:tc>
          <w:tcPr>
            <w:tcW w:w="1330" w:type="pct"/>
          </w:tcPr>
          <w:p w:rsidR="00996E33" w:rsidRPr="003516CC" w:rsidRDefault="00D71803" w:rsidP="00996E33">
            <w:pPr>
              <w:tabs>
                <w:tab w:val="left" w:pos="462"/>
              </w:tabs>
              <w:jc w:val="both"/>
              <w:rPr>
                <w:sz w:val="20"/>
                <w:szCs w:val="20"/>
              </w:rPr>
            </w:pPr>
            <w:r w:rsidRPr="003516CC">
              <w:rPr>
                <w:sz w:val="20"/>
                <w:szCs w:val="20"/>
              </w:rPr>
              <w:t xml:space="preserve">             </w:t>
            </w:r>
            <w:r w:rsidR="00996E33" w:rsidRPr="003516CC">
              <w:rPr>
                <w:sz w:val="20"/>
                <w:szCs w:val="20"/>
              </w:rPr>
              <w:t xml:space="preserve">Надлежни органи треба да обезбеде да свака објављена информација у складу са ставом 1. буде сразмерног трајања и да на </w:t>
            </w:r>
            <w:r w:rsidR="00996E33" w:rsidRPr="003516CC">
              <w:rPr>
                <w:sz w:val="20"/>
                <w:szCs w:val="20"/>
                <w:lang w:val="sr-Cyrl-CS"/>
              </w:rPr>
              <w:t xml:space="preserve"> њиховој званичној интернет страници </w:t>
            </w:r>
            <w:r w:rsidR="00996E33" w:rsidRPr="003516CC">
              <w:rPr>
                <w:sz w:val="20"/>
                <w:szCs w:val="20"/>
              </w:rPr>
              <w:t xml:space="preserve">остане најмање на период од пет година пошто </w:t>
            </w:r>
            <w:r w:rsidR="00996E33" w:rsidRPr="003516CC">
              <w:rPr>
                <w:sz w:val="20"/>
                <w:szCs w:val="20"/>
              </w:rPr>
              <w:lastRenderedPageBreak/>
              <w:t>се исцрпе или пошто истекну сва права на жалбу.</w:t>
            </w:r>
            <w:r w:rsidR="00996E33" w:rsidRPr="003516CC">
              <w:rPr>
                <w:rStyle w:val="tw4winMark"/>
                <w:color w:val="auto"/>
                <w:sz w:val="20"/>
                <w:szCs w:val="20"/>
              </w:rPr>
              <w:t>&lt;0}</w:t>
            </w:r>
          </w:p>
          <w:p w:rsidR="00996E33" w:rsidRPr="003516CC" w:rsidRDefault="00D71803" w:rsidP="00996E33">
            <w:pPr>
              <w:jc w:val="both"/>
              <w:rPr>
                <w:rStyle w:val="tw4winMark"/>
                <w:color w:val="auto"/>
                <w:sz w:val="20"/>
                <w:szCs w:val="20"/>
              </w:rPr>
            </w:pPr>
            <w:r w:rsidRPr="003516CC">
              <w:rPr>
                <w:rStyle w:val="tw4winMark"/>
                <w:vanish w:val="0"/>
                <w:color w:val="auto"/>
                <w:sz w:val="20"/>
                <w:szCs w:val="20"/>
              </w:rPr>
              <w:t xml:space="preserve">        </w:t>
            </w:r>
            <w:r w:rsidR="00996E33" w:rsidRPr="003516CC">
              <w:rPr>
                <w:rStyle w:val="tw4winMark"/>
                <w:color w:val="auto"/>
                <w:sz w:val="20"/>
                <w:szCs w:val="20"/>
              </w:rPr>
              <w:t>{0&gt;</w:t>
            </w:r>
            <w:r w:rsidR="00996E33" w:rsidRPr="003516CC">
              <w:rPr>
                <w:vanish/>
                <w:sz w:val="20"/>
                <w:szCs w:val="20"/>
                <w:lang w:val="en-GB"/>
              </w:rPr>
              <w:t>The publication of sanctions and measures and of any public statement shall respect fundamental rights as laid down in the Charter of Fundamental Rights of the European Union, in particular the right to respect for private and family life and the right to the protection of personal data.</w:t>
            </w:r>
            <w:r w:rsidR="00996E33" w:rsidRPr="003516CC">
              <w:rPr>
                <w:rStyle w:val="tw4winMark"/>
                <w:color w:val="auto"/>
                <w:sz w:val="20"/>
                <w:szCs w:val="20"/>
              </w:rPr>
              <w:t>&lt;}76{&gt;</w:t>
            </w:r>
            <w:r w:rsidR="00996E33" w:rsidRPr="003516CC">
              <w:rPr>
                <w:sz w:val="20"/>
                <w:szCs w:val="20"/>
              </w:rPr>
              <w:t xml:space="preserve">Када се објављују санкције и мере и друга </w:t>
            </w:r>
            <w:r w:rsidR="00996E33" w:rsidRPr="003516CC">
              <w:rPr>
                <w:sz w:val="20"/>
                <w:szCs w:val="20"/>
                <w:lang w:val="sr-Cyrl-CS"/>
              </w:rPr>
              <w:t xml:space="preserve">јавна </w:t>
            </w:r>
            <w:r w:rsidR="00996E33" w:rsidRPr="003516CC">
              <w:rPr>
                <w:sz w:val="20"/>
                <w:szCs w:val="20"/>
              </w:rPr>
              <w:t xml:space="preserve">саопштења, обавезно  </w:t>
            </w:r>
            <w:r w:rsidR="00996E33" w:rsidRPr="003516CC">
              <w:rPr>
                <w:sz w:val="20"/>
                <w:szCs w:val="20"/>
                <w:lang w:val="sr-Cyrl-CS"/>
              </w:rPr>
              <w:t xml:space="preserve">треба </w:t>
            </w:r>
            <w:r w:rsidR="00996E33" w:rsidRPr="003516CC">
              <w:rPr>
                <w:sz w:val="20"/>
                <w:szCs w:val="20"/>
              </w:rPr>
              <w:t>поштовати основна права која предвиђа Повеља Европске уније о основним правима, нарочито права на поштовање приватног и породичног живота и права на заштиту података о личности.</w:t>
            </w:r>
            <w:r w:rsidR="00996E33" w:rsidRPr="003516CC">
              <w:rPr>
                <w:rStyle w:val="tw4winMark"/>
                <w:color w:val="auto"/>
                <w:sz w:val="20"/>
                <w:szCs w:val="20"/>
              </w:rPr>
              <w:t>&lt;0}{0&gt;</w:t>
            </w:r>
            <w:r w:rsidR="00996E33" w:rsidRPr="003516CC">
              <w:rPr>
                <w:sz w:val="20"/>
                <w:szCs w:val="20"/>
              </w:rPr>
              <w:t xml:space="preserve"> </w:t>
            </w:r>
            <w:r w:rsidR="00996E33" w:rsidRPr="003516CC">
              <w:rPr>
                <w:vanish/>
                <w:sz w:val="20"/>
                <w:szCs w:val="20"/>
                <w:lang w:val="en-GB"/>
              </w:rPr>
              <w:t>Member States may decide that such publication or any public statement is not to contain personal data within the meaning of point (a) of Article 2 of Directive 95/46/EC.</w:t>
            </w:r>
            <w:r w:rsidR="00996E33" w:rsidRPr="003516CC">
              <w:rPr>
                <w:rStyle w:val="tw4winMark"/>
                <w:color w:val="auto"/>
                <w:sz w:val="20"/>
                <w:szCs w:val="20"/>
              </w:rPr>
              <w:t>&lt;}77{&gt;</w:t>
            </w:r>
            <w:r w:rsidR="00996E33" w:rsidRPr="003516CC">
              <w:rPr>
                <w:sz w:val="20"/>
                <w:szCs w:val="20"/>
              </w:rPr>
              <w:t>Државе чланице могу одлучити да се приликом таквог објављивања информација или другог јавног саопштења не саопштавају подаци о личности у смислу члана 2. тачка а) Директиве 95/46/ЕЗ.</w:t>
            </w:r>
          </w:p>
        </w:tc>
        <w:tc>
          <w:tcPr>
            <w:tcW w:w="407" w:type="pct"/>
          </w:tcPr>
          <w:p w:rsidR="003C4564" w:rsidRPr="003516CC" w:rsidRDefault="003C4564" w:rsidP="00996E33">
            <w:pPr>
              <w:rPr>
                <w:sz w:val="20"/>
                <w:szCs w:val="20"/>
                <w:lang w:val="sr-Cyrl-CS"/>
              </w:rPr>
            </w:pPr>
          </w:p>
          <w:p w:rsidR="00BC1922" w:rsidRPr="003516CC" w:rsidRDefault="00BC1922" w:rsidP="00996E33">
            <w:pPr>
              <w:rPr>
                <w:sz w:val="20"/>
                <w:szCs w:val="20"/>
                <w:lang w:val="sr-Cyrl-CS"/>
              </w:rPr>
            </w:pPr>
            <w:r w:rsidRPr="003516CC">
              <w:rPr>
                <w:sz w:val="20"/>
                <w:szCs w:val="20"/>
                <w:lang w:val="sr-Cyrl-CS"/>
              </w:rPr>
              <w:t>72.</w:t>
            </w:r>
          </w:p>
        </w:tc>
        <w:tc>
          <w:tcPr>
            <w:tcW w:w="1627" w:type="pct"/>
          </w:tcPr>
          <w:p w:rsidR="00BC1922" w:rsidRPr="003516CC" w:rsidRDefault="00BC1922" w:rsidP="00996E33">
            <w:pPr>
              <w:autoSpaceDE w:val="0"/>
              <w:autoSpaceDN w:val="0"/>
              <w:adjustRightInd w:val="0"/>
              <w:jc w:val="both"/>
              <w:rPr>
                <w:rFonts w:eastAsia="TimesNewRoman"/>
                <w:strike/>
                <w:sz w:val="20"/>
                <w:szCs w:val="20"/>
                <w:lang w:val="sr-Latn-CS"/>
              </w:rPr>
            </w:pPr>
          </w:p>
          <w:p w:rsidR="00BC1922" w:rsidRPr="003516CC" w:rsidRDefault="003C4564" w:rsidP="00BC1922">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BC1922" w:rsidRPr="003516CC">
              <w:rPr>
                <w:rFonts w:eastAsia="TimesNewRoman"/>
                <w:sz w:val="20"/>
                <w:szCs w:val="20"/>
                <w:lang w:val="ru-RU"/>
              </w:rPr>
              <w:t>Мере из чл. 81. и 9</w:t>
            </w:r>
            <w:r w:rsidRPr="003516CC">
              <w:rPr>
                <w:rFonts w:eastAsia="TimesNewRoman"/>
                <w:sz w:val="20"/>
                <w:szCs w:val="20"/>
                <w:lang w:val="ru-RU"/>
              </w:rPr>
              <w:t>4</w:t>
            </w:r>
            <w:r w:rsidR="00BC1922" w:rsidRPr="003516CC">
              <w:rPr>
                <w:rFonts w:eastAsia="TimesNewRoman"/>
                <w:sz w:val="20"/>
                <w:szCs w:val="20"/>
                <w:lang w:val="ru-RU"/>
              </w:rPr>
              <w:t>. овог закона бришу се из регистра по истеку пет година од дана доношења решења о њиховом изрицању.</w:t>
            </w:r>
          </w:p>
          <w:p w:rsidR="00BC1922" w:rsidRPr="003516CC" w:rsidRDefault="00BC1922" w:rsidP="00BC1922">
            <w:pPr>
              <w:autoSpaceDE w:val="0"/>
              <w:autoSpaceDN w:val="0"/>
              <w:adjustRightInd w:val="0"/>
              <w:jc w:val="both"/>
              <w:rPr>
                <w:rFonts w:eastAsia="TimesNewRoman"/>
                <w:strike/>
                <w:sz w:val="20"/>
                <w:szCs w:val="20"/>
                <w:lang w:val="ru-RU"/>
              </w:rPr>
            </w:pPr>
            <w:r w:rsidRPr="003516CC">
              <w:rPr>
                <w:rFonts w:eastAsia="TimesNewRoman"/>
                <w:sz w:val="20"/>
                <w:szCs w:val="20"/>
                <w:lang w:val="ru-RU"/>
              </w:rPr>
              <w:tab/>
              <w:t xml:space="preserve">Изузетно од става 1. овог члана мера одузимања дозволе друштву за ревизију, односно самосталном ревизору, као и лиценце овлашћеном </w:t>
            </w:r>
            <w:r w:rsidRPr="003516CC">
              <w:rPr>
                <w:rFonts w:eastAsia="TimesNewRoman"/>
                <w:sz w:val="20"/>
                <w:szCs w:val="20"/>
                <w:lang w:val="ru-RU"/>
              </w:rPr>
              <w:lastRenderedPageBreak/>
              <w:t>ревизору за обављање ревизије бришу се из регистра по истеку десет година од дана доношења решења о њиховом изрицању.</w:t>
            </w:r>
          </w:p>
        </w:tc>
        <w:tc>
          <w:tcPr>
            <w:tcW w:w="661" w:type="pct"/>
          </w:tcPr>
          <w:p w:rsidR="00BC1922" w:rsidRDefault="00BC1922" w:rsidP="00996E33">
            <w:pPr>
              <w:rPr>
                <w:sz w:val="20"/>
                <w:szCs w:val="20"/>
                <w:highlight w:val="yellow"/>
                <w:lang w:val="sr-Cyrl-CS"/>
              </w:rPr>
            </w:pPr>
          </w:p>
          <w:p w:rsidR="00BC1922" w:rsidRDefault="00BC1922" w:rsidP="00996E33">
            <w:pPr>
              <w:rPr>
                <w:sz w:val="20"/>
                <w:szCs w:val="20"/>
                <w:highlight w:val="yellow"/>
                <w:lang w:val="sr-Cyrl-CS"/>
              </w:rPr>
            </w:pPr>
          </w:p>
          <w:p w:rsidR="00BC1922" w:rsidRDefault="00BC1922" w:rsidP="00996E33">
            <w:pPr>
              <w:rPr>
                <w:sz w:val="20"/>
                <w:szCs w:val="20"/>
                <w:highlight w:val="yellow"/>
                <w:lang w:val="sr-Cyrl-CS"/>
              </w:rPr>
            </w:pPr>
          </w:p>
          <w:p w:rsidR="00BC1922" w:rsidRPr="004A5F32" w:rsidRDefault="00BC1922" w:rsidP="00996E33">
            <w:pPr>
              <w:rPr>
                <w:sz w:val="20"/>
                <w:szCs w:val="20"/>
                <w:highlight w:val="yellow"/>
                <w:lang w:val="sr-Cyrl-CS"/>
              </w:rPr>
            </w:pPr>
            <w:r w:rsidRPr="003516CC">
              <w:rPr>
                <w:sz w:val="20"/>
                <w:szCs w:val="20"/>
              </w:rPr>
              <w:t>Потпуно усклађено</w:t>
            </w:r>
          </w:p>
        </w:tc>
        <w:tc>
          <w:tcPr>
            <w:tcW w:w="681" w:type="pct"/>
          </w:tcPr>
          <w:p w:rsidR="00996E33" w:rsidRPr="004A5F32" w:rsidRDefault="00996E33" w:rsidP="00996E33">
            <w:pPr>
              <w:rPr>
                <w:b/>
                <w:sz w:val="20"/>
                <w:szCs w:val="20"/>
                <w:highlight w:val="yellow"/>
              </w:rPr>
            </w:pPr>
          </w:p>
          <w:p w:rsidR="00996E33" w:rsidRPr="00BC1922" w:rsidRDefault="00996E33" w:rsidP="00996E33">
            <w:pPr>
              <w:rPr>
                <w:strike/>
                <w:sz w:val="20"/>
                <w:szCs w:val="20"/>
                <w:highlight w:val="yellow"/>
              </w:rPr>
            </w:pPr>
          </w:p>
        </w:tc>
      </w:tr>
      <w:tr w:rsidR="00996E33" w:rsidRPr="007668B3" w:rsidTr="00871DC9">
        <w:trPr>
          <w:trHeight w:val="20"/>
        </w:trPr>
        <w:tc>
          <w:tcPr>
            <w:tcW w:w="294" w:type="pct"/>
          </w:tcPr>
          <w:p w:rsidR="00996E33" w:rsidRPr="007668B3" w:rsidRDefault="00996E33" w:rsidP="005F6B65">
            <w:pPr>
              <w:rPr>
                <w:sz w:val="20"/>
                <w:szCs w:val="20"/>
              </w:rPr>
            </w:pPr>
            <w:r w:rsidRPr="007668B3">
              <w:rPr>
                <w:sz w:val="20"/>
                <w:szCs w:val="20"/>
                <w:lang w:val="sr-Cyrl-CS"/>
              </w:rPr>
              <w:lastRenderedPageBreak/>
              <w:t>30</w:t>
            </w:r>
            <w:r w:rsidR="005F6B65">
              <w:rPr>
                <w:sz w:val="20"/>
                <w:szCs w:val="20"/>
                <w:lang w:val="sr-Cyrl-CS"/>
              </w:rPr>
              <w:t>г</w:t>
            </w:r>
          </w:p>
        </w:tc>
        <w:tc>
          <w:tcPr>
            <w:tcW w:w="1330" w:type="pct"/>
          </w:tcPr>
          <w:p w:rsidR="00996E33" w:rsidRPr="007668B3" w:rsidRDefault="00D71803" w:rsidP="00996E33">
            <w:pPr>
              <w:tabs>
                <w:tab w:val="left" w:pos="462"/>
              </w:tabs>
              <w:jc w:val="both"/>
              <w:rPr>
                <w:sz w:val="20"/>
                <w:szCs w:val="20"/>
              </w:rPr>
            </w:pPr>
            <w:r>
              <w:rPr>
                <w:sz w:val="20"/>
                <w:szCs w:val="20"/>
              </w:rPr>
              <w:t xml:space="preserve">          </w:t>
            </w:r>
            <w:r w:rsidR="00996E33" w:rsidRPr="007668B3">
              <w:rPr>
                <w:sz w:val="20"/>
                <w:szCs w:val="20"/>
              </w:rPr>
              <w:t>Државе чланице треба да обезбеде да одлуке које доноси надлежни орган у складу са овом директивом и Уредбом (ЕУ) број 537/2014 подлежу праву на жалбу.</w:t>
            </w:r>
          </w:p>
        </w:tc>
        <w:tc>
          <w:tcPr>
            <w:tcW w:w="407" w:type="pct"/>
          </w:tcPr>
          <w:p w:rsidR="006868FC" w:rsidRPr="003516CC" w:rsidRDefault="006868FC" w:rsidP="00996E33">
            <w:pPr>
              <w:rPr>
                <w:sz w:val="20"/>
                <w:szCs w:val="20"/>
                <w:lang w:val="sr-Cyrl-CS"/>
              </w:rPr>
            </w:pPr>
          </w:p>
          <w:p w:rsidR="006868FC" w:rsidRPr="003516CC" w:rsidRDefault="00BC1922" w:rsidP="00996E33">
            <w:pPr>
              <w:rPr>
                <w:sz w:val="20"/>
                <w:szCs w:val="20"/>
                <w:lang w:val="sr-Cyrl-CS"/>
              </w:rPr>
            </w:pPr>
            <w:r w:rsidRPr="003516CC">
              <w:rPr>
                <w:sz w:val="20"/>
                <w:szCs w:val="20"/>
                <w:lang w:val="sr-Cyrl-CS"/>
              </w:rPr>
              <w:t>81</w:t>
            </w:r>
            <w:r w:rsidR="003C4564" w:rsidRPr="003516CC">
              <w:rPr>
                <w:sz w:val="20"/>
                <w:szCs w:val="20"/>
                <w:lang w:val="sr-Cyrl-CS"/>
              </w:rPr>
              <w:t>.3</w:t>
            </w:r>
            <w:r w:rsidR="004A5F32" w:rsidRPr="003516CC">
              <w:rPr>
                <w:sz w:val="20"/>
                <w:szCs w:val="20"/>
                <w:lang w:val="sr-Cyrl-CS"/>
              </w:rPr>
              <w:t>.</w:t>
            </w:r>
          </w:p>
          <w:p w:rsidR="00BC1922" w:rsidRPr="003516CC" w:rsidRDefault="00BC1922" w:rsidP="00996E33">
            <w:pPr>
              <w:rPr>
                <w:sz w:val="20"/>
                <w:szCs w:val="20"/>
                <w:lang w:val="sr-Cyrl-CS"/>
              </w:rPr>
            </w:pPr>
          </w:p>
          <w:p w:rsidR="00BC1922" w:rsidRPr="003516CC" w:rsidRDefault="00BC1922" w:rsidP="00996E33">
            <w:pPr>
              <w:rPr>
                <w:sz w:val="20"/>
                <w:szCs w:val="20"/>
                <w:lang w:val="sr-Cyrl-CS"/>
              </w:rPr>
            </w:pPr>
          </w:p>
          <w:p w:rsidR="00BC1922" w:rsidRPr="003516CC" w:rsidRDefault="00BC1922" w:rsidP="00996E33">
            <w:pPr>
              <w:rPr>
                <w:sz w:val="20"/>
                <w:szCs w:val="20"/>
                <w:lang w:val="sr-Cyrl-CS"/>
              </w:rPr>
            </w:pPr>
            <w:r w:rsidRPr="003516CC">
              <w:rPr>
                <w:sz w:val="20"/>
                <w:szCs w:val="20"/>
                <w:lang w:val="sr-Cyrl-CS"/>
              </w:rPr>
              <w:t>94.3</w:t>
            </w:r>
            <w:r w:rsidR="00F174CE">
              <w:rPr>
                <w:sz w:val="20"/>
                <w:szCs w:val="20"/>
                <w:lang w:val="sr-Cyrl-CS"/>
              </w:rPr>
              <w:t>.</w:t>
            </w:r>
          </w:p>
          <w:p w:rsidR="006868FC" w:rsidRPr="003516CC" w:rsidRDefault="006868FC" w:rsidP="00996E33">
            <w:pPr>
              <w:rPr>
                <w:sz w:val="20"/>
                <w:szCs w:val="20"/>
                <w:lang w:val="sr-Cyrl-CS"/>
              </w:rPr>
            </w:pPr>
          </w:p>
          <w:p w:rsidR="006868FC" w:rsidRPr="003516CC" w:rsidRDefault="006868FC" w:rsidP="00996E33">
            <w:pPr>
              <w:rPr>
                <w:sz w:val="20"/>
                <w:szCs w:val="20"/>
                <w:lang w:val="sr-Cyrl-CS"/>
              </w:rPr>
            </w:pPr>
          </w:p>
        </w:tc>
        <w:tc>
          <w:tcPr>
            <w:tcW w:w="1627" w:type="pct"/>
          </w:tcPr>
          <w:p w:rsidR="004F3CCF" w:rsidRPr="004F3CCF" w:rsidRDefault="00194547" w:rsidP="004F3CCF">
            <w:pPr>
              <w:autoSpaceDE w:val="0"/>
              <w:autoSpaceDN w:val="0"/>
              <w:adjustRightInd w:val="0"/>
              <w:jc w:val="both"/>
              <w:rPr>
                <w:rFonts w:eastAsia="TimesNewRoman"/>
                <w:iCs/>
                <w:sz w:val="20"/>
                <w:szCs w:val="20"/>
              </w:rPr>
            </w:pPr>
            <w:r w:rsidRPr="003516CC">
              <w:rPr>
                <w:rFonts w:eastAsia="TimesNewRoman"/>
                <w:iCs/>
                <w:sz w:val="20"/>
                <w:szCs w:val="20"/>
                <w:lang w:val="sr-Cyrl-RS"/>
              </w:rPr>
              <w:t xml:space="preserve">          </w:t>
            </w:r>
            <w:r w:rsidR="004F3CCF" w:rsidRPr="004F3CCF">
              <w:rPr>
                <w:rFonts w:eastAsia="TimesNewRoman"/>
                <w:iCs/>
                <w:sz w:val="20"/>
                <w:szCs w:val="20"/>
                <w:lang w:val="ru-RU"/>
              </w:rPr>
              <w:t>Решење из става 2. овог члана је коначно. Против решења може се покренути управни спор.</w:t>
            </w:r>
          </w:p>
          <w:p w:rsidR="00BC1922" w:rsidRPr="003516CC" w:rsidRDefault="00BC1922" w:rsidP="00996E33">
            <w:pPr>
              <w:autoSpaceDE w:val="0"/>
              <w:autoSpaceDN w:val="0"/>
              <w:adjustRightInd w:val="0"/>
              <w:jc w:val="both"/>
              <w:rPr>
                <w:rFonts w:eastAsia="TimesNewRoman"/>
                <w:strike/>
                <w:sz w:val="20"/>
                <w:szCs w:val="20"/>
              </w:rPr>
            </w:pPr>
          </w:p>
          <w:p w:rsidR="006868FC" w:rsidRPr="003516CC" w:rsidRDefault="006868FC" w:rsidP="00996E33">
            <w:pPr>
              <w:autoSpaceDE w:val="0"/>
              <w:autoSpaceDN w:val="0"/>
              <w:adjustRightInd w:val="0"/>
              <w:jc w:val="both"/>
              <w:rPr>
                <w:rFonts w:eastAsia="TimesNewRoman"/>
                <w:sz w:val="20"/>
                <w:szCs w:val="20"/>
              </w:rPr>
            </w:pPr>
            <w:r w:rsidRPr="003516CC">
              <w:rPr>
                <w:rFonts w:eastAsia="TimesNewRoman"/>
                <w:sz w:val="20"/>
                <w:szCs w:val="20"/>
              </w:rPr>
              <w:t xml:space="preserve">          </w:t>
            </w:r>
            <w:r w:rsidR="004F3CCF" w:rsidRPr="004F3CCF">
              <w:rPr>
                <w:rFonts w:eastAsia="TimesNewRoman"/>
                <w:sz w:val="20"/>
                <w:szCs w:val="20"/>
              </w:rPr>
              <w:t>Решење из става 2. овог члана је коначно. Против решења може се покренути управни спор.</w:t>
            </w:r>
          </w:p>
        </w:tc>
        <w:tc>
          <w:tcPr>
            <w:tcW w:w="661" w:type="pct"/>
          </w:tcPr>
          <w:p w:rsidR="00996E33" w:rsidRPr="003516CC" w:rsidRDefault="00E73567" w:rsidP="00996E33">
            <w:pPr>
              <w:rPr>
                <w:sz w:val="20"/>
                <w:szCs w:val="20"/>
                <w:lang w:val="sr-Cyrl-CS"/>
              </w:rPr>
            </w:pPr>
            <w:r w:rsidRPr="003516CC">
              <w:rPr>
                <w:sz w:val="20"/>
                <w:szCs w:val="20"/>
                <w:lang w:val="sr-Cyrl-CS"/>
              </w:rPr>
              <w:t xml:space="preserve">Потпуно </w:t>
            </w:r>
            <w:r w:rsidR="00996E33" w:rsidRPr="003516CC">
              <w:rPr>
                <w:sz w:val="20"/>
                <w:szCs w:val="20"/>
                <w:lang w:val="sr-Cyrl-CS"/>
              </w:rPr>
              <w:t>усклађено</w:t>
            </w:r>
          </w:p>
        </w:tc>
        <w:tc>
          <w:tcPr>
            <w:tcW w:w="681" w:type="pct"/>
          </w:tcPr>
          <w:p w:rsidR="00996E33" w:rsidRPr="007668B3" w:rsidRDefault="00996E33" w:rsidP="00996E33">
            <w:pPr>
              <w:rPr>
                <w:b/>
                <w:sz w:val="20"/>
                <w:szCs w:val="20"/>
              </w:rPr>
            </w:pPr>
          </w:p>
        </w:tc>
      </w:tr>
      <w:tr w:rsidR="00996E33" w:rsidRPr="007668B3" w:rsidTr="00871DC9">
        <w:trPr>
          <w:trHeight w:val="20"/>
        </w:trPr>
        <w:tc>
          <w:tcPr>
            <w:tcW w:w="294" w:type="pct"/>
          </w:tcPr>
          <w:p w:rsidR="00996E33" w:rsidRPr="007668B3" w:rsidRDefault="00996E33" w:rsidP="005F6B65">
            <w:pPr>
              <w:rPr>
                <w:sz w:val="20"/>
                <w:szCs w:val="20"/>
                <w:lang w:val="sr-Cyrl-CS"/>
              </w:rPr>
            </w:pPr>
            <w:r w:rsidRPr="007668B3">
              <w:rPr>
                <w:sz w:val="20"/>
                <w:szCs w:val="20"/>
                <w:lang w:val="sr-Cyrl-CS"/>
              </w:rPr>
              <w:t>30</w:t>
            </w:r>
            <w:r w:rsidR="005F6B65">
              <w:rPr>
                <w:sz w:val="20"/>
                <w:szCs w:val="20"/>
                <w:lang w:val="sr-Cyrl-RS"/>
              </w:rPr>
              <w:t>д</w:t>
            </w:r>
            <w:r w:rsidRPr="007668B3">
              <w:rPr>
                <w:sz w:val="20"/>
                <w:szCs w:val="20"/>
                <w:lang w:val="sr-Cyrl-CS"/>
              </w:rPr>
              <w:t>.1</w:t>
            </w:r>
          </w:p>
        </w:tc>
        <w:tc>
          <w:tcPr>
            <w:tcW w:w="1330" w:type="pct"/>
          </w:tcPr>
          <w:p w:rsidR="00996E33" w:rsidRPr="007668B3" w:rsidRDefault="00D71803" w:rsidP="00996E33">
            <w:pPr>
              <w:tabs>
                <w:tab w:val="left" w:pos="462"/>
              </w:tabs>
              <w:jc w:val="both"/>
              <w:rPr>
                <w:sz w:val="20"/>
                <w:szCs w:val="20"/>
              </w:rPr>
            </w:pPr>
            <w:r>
              <w:rPr>
                <w:sz w:val="20"/>
                <w:szCs w:val="20"/>
              </w:rPr>
              <w:t xml:space="preserve">           </w:t>
            </w:r>
            <w:r w:rsidR="00996E33" w:rsidRPr="007668B3">
              <w:rPr>
                <w:sz w:val="20"/>
                <w:szCs w:val="20"/>
              </w:rPr>
              <w:t xml:space="preserve">Државе чланице треба да обезбеде </w:t>
            </w:r>
            <w:r w:rsidR="00996E33" w:rsidRPr="007668B3">
              <w:rPr>
                <w:sz w:val="20"/>
                <w:szCs w:val="20"/>
                <w:lang w:val="sr-Cyrl-CS"/>
              </w:rPr>
              <w:t xml:space="preserve">утврђивање </w:t>
            </w:r>
            <w:r w:rsidR="00996E33" w:rsidRPr="007668B3">
              <w:rPr>
                <w:sz w:val="20"/>
                <w:szCs w:val="20"/>
              </w:rPr>
              <w:t>делотворни</w:t>
            </w:r>
            <w:r w:rsidR="00996E33" w:rsidRPr="007668B3">
              <w:rPr>
                <w:sz w:val="20"/>
                <w:szCs w:val="20"/>
                <w:lang w:val="sr-Cyrl-CS"/>
              </w:rPr>
              <w:t>х</w:t>
            </w:r>
            <w:r w:rsidR="00996E33" w:rsidRPr="007668B3">
              <w:rPr>
                <w:sz w:val="20"/>
                <w:szCs w:val="20"/>
              </w:rPr>
              <w:t xml:space="preserve"> механиз</w:t>
            </w:r>
            <w:r w:rsidR="00996E33" w:rsidRPr="007668B3">
              <w:rPr>
                <w:sz w:val="20"/>
                <w:szCs w:val="20"/>
                <w:lang w:val="sr-Cyrl-CS"/>
              </w:rPr>
              <w:t>а</w:t>
            </w:r>
            <w:r w:rsidR="00996E33" w:rsidRPr="007668B3">
              <w:rPr>
                <w:sz w:val="20"/>
                <w:szCs w:val="20"/>
              </w:rPr>
              <w:t>м</w:t>
            </w:r>
            <w:r w:rsidR="00996E33" w:rsidRPr="007668B3">
              <w:rPr>
                <w:sz w:val="20"/>
                <w:szCs w:val="20"/>
                <w:lang w:val="sr-Cyrl-CS"/>
              </w:rPr>
              <w:t>а</w:t>
            </w:r>
            <w:r w:rsidR="00996E33" w:rsidRPr="007668B3">
              <w:rPr>
                <w:sz w:val="20"/>
                <w:szCs w:val="20"/>
              </w:rPr>
              <w:t xml:space="preserve"> за подстицање пријављивања повреда ове директиве или Уредбе (ЕУ) број 537/2014 надлежним органима.</w:t>
            </w:r>
          </w:p>
        </w:tc>
        <w:tc>
          <w:tcPr>
            <w:tcW w:w="407" w:type="pct"/>
          </w:tcPr>
          <w:p w:rsidR="00996E33" w:rsidRPr="003516CC" w:rsidRDefault="005F6B65" w:rsidP="00996E33">
            <w:pPr>
              <w:rPr>
                <w:sz w:val="20"/>
                <w:szCs w:val="20"/>
                <w:lang w:val="sr-Cyrl-CS"/>
              </w:rPr>
            </w:pPr>
            <w:r w:rsidRPr="003516CC">
              <w:rPr>
                <w:sz w:val="20"/>
                <w:szCs w:val="20"/>
                <w:lang w:val="sr-Cyrl-CS"/>
              </w:rPr>
              <w:t>77.5-7</w:t>
            </w:r>
            <w:r w:rsidR="00CF6D2C" w:rsidRPr="003516CC">
              <w:rPr>
                <w:sz w:val="20"/>
                <w:szCs w:val="20"/>
                <w:lang w:val="sr-Cyrl-CS"/>
              </w:rPr>
              <w:t>.</w:t>
            </w:r>
          </w:p>
        </w:tc>
        <w:tc>
          <w:tcPr>
            <w:tcW w:w="1627" w:type="pct"/>
          </w:tcPr>
          <w:p w:rsidR="00CF6D2C" w:rsidRPr="003516CC" w:rsidRDefault="00CF6D2C" w:rsidP="00CF6D2C">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Ванредну контролу квалитета рада друштава за ревизију може да покрене Комисија по добијању обавештења од Народне банке Србије, Коморе, надлежних судова и других органа да постоји основана сумња да друштво за ревизију не обавља ревизију у складу са овим законом и МСР, односно ако установе пропусте и неправилности у ревизорским извештајима и раду друштава за ревизију.</w:t>
            </w:r>
          </w:p>
          <w:p w:rsidR="00CF6D2C" w:rsidRPr="003516CC" w:rsidRDefault="00CF6D2C" w:rsidP="00CF6D2C">
            <w:pPr>
              <w:autoSpaceDE w:val="0"/>
              <w:autoSpaceDN w:val="0"/>
              <w:adjustRightInd w:val="0"/>
              <w:jc w:val="both"/>
              <w:rPr>
                <w:rFonts w:eastAsia="TimesNewRoman"/>
                <w:sz w:val="20"/>
                <w:szCs w:val="20"/>
              </w:rPr>
            </w:pPr>
            <w:r w:rsidRPr="003516CC">
              <w:rPr>
                <w:rFonts w:eastAsia="TimesNewRoman"/>
                <w:lang w:val="sr-Latn-RS"/>
              </w:rPr>
              <w:tab/>
            </w:r>
            <w:r w:rsidRPr="003516CC">
              <w:rPr>
                <w:rFonts w:eastAsia="TimesNewRoman"/>
                <w:sz w:val="20"/>
                <w:szCs w:val="20"/>
                <w:lang w:val="ru-RU"/>
              </w:rPr>
              <w:t xml:space="preserve">Ванредну контролу из става </w:t>
            </w:r>
            <w:r w:rsidRPr="003516CC">
              <w:rPr>
                <w:rFonts w:eastAsia="TimesNewRoman"/>
                <w:sz w:val="20"/>
                <w:szCs w:val="20"/>
              </w:rPr>
              <w:t>1</w:t>
            </w:r>
            <w:r w:rsidRPr="003516CC">
              <w:rPr>
                <w:rFonts w:eastAsia="TimesNewRoman"/>
                <w:sz w:val="20"/>
                <w:szCs w:val="20"/>
                <w:lang w:val="ru-RU"/>
              </w:rPr>
              <w:t xml:space="preserve">. овог члана може да покрене и Комисија уколико у оквиру својих надлежности уређених законом, утврди да друштво за ревизију не обавља ревизију у складу </w:t>
            </w:r>
            <w:r w:rsidRPr="003516CC">
              <w:rPr>
                <w:rFonts w:eastAsia="TimesNewRoman"/>
                <w:sz w:val="20"/>
                <w:szCs w:val="20"/>
                <w:lang w:val="ru-RU"/>
              </w:rPr>
              <w:lastRenderedPageBreak/>
              <w:t xml:space="preserve">са овим законом и МСР, као и на предлог </w:t>
            </w:r>
            <w:r w:rsidRPr="003516CC">
              <w:rPr>
                <w:rFonts w:eastAsia="TimesNewRoman"/>
                <w:sz w:val="20"/>
                <w:szCs w:val="20"/>
              </w:rPr>
              <w:t>акционара и власника удела</w:t>
            </w:r>
            <w:r w:rsidRPr="003516CC">
              <w:rPr>
                <w:rFonts w:eastAsia="TimesNewRoman"/>
                <w:sz w:val="20"/>
                <w:szCs w:val="20"/>
                <w:lang w:val="ru-RU"/>
              </w:rPr>
              <w:t>.</w:t>
            </w:r>
          </w:p>
          <w:p w:rsidR="00996E33" w:rsidRPr="003516CC" w:rsidRDefault="00CF6D2C" w:rsidP="00CF6D2C">
            <w:pPr>
              <w:autoSpaceDE w:val="0"/>
              <w:autoSpaceDN w:val="0"/>
              <w:adjustRightInd w:val="0"/>
              <w:jc w:val="both"/>
              <w:rPr>
                <w:rFonts w:eastAsia="TimesNewRoman"/>
                <w:sz w:val="20"/>
                <w:szCs w:val="20"/>
                <w:lang w:val="ru-RU"/>
              </w:rPr>
            </w:pPr>
            <w:r w:rsidRPr="003516CC">
              <w:rPr>
                <w:rFonts w:eastAsia="TimesNewRoman"/>
                <w:sz w:val="20"/>
                <w:szCs w:val="20"/>
                <w:lang w:val="ru-RU"/>
              </w:rPr>
              <w:tab/>
            </w:r>
            <w:r w:rsidRPr="003516CC">
              <w:rPr>
                <w:rFonts w:eastAsia="TimesNewRoman"/>
                <w:sz w:val="20"/>
                <w:szCs w:val="20"/>
                <w:lang w:val="sr-Cyrl-RS"/>
              </w:rPr>
              <w:t>Комисија прописује процедуре за пријем и поступање по обавештењима о из ст. 5. и 6. овог члана, у складу са прописима којима се уређује заштита података о личности.</w:t>
            </w:r>
          </w:p>
        </w:tc>
        <w:tc>
          <w:tcPr>
            <w:tcW w:w="661" w:type="pct"/>
          </w:tcPr>
          <w:p w:rsidR="005F6B65" w:rsidRPr="003516CC" w:rsidRDefault="005F6B65" w:rsidP="007D0D8B">
            <w:pPr>
              <w:rPr>
                <w:sz w:val="20"/>
                <w:szCs w:val="20"/>
                <w:lang w:val="sr-Cyrl-RS"/>
              </w:rPr>
            </w:pPr>
            <w:r w:rsidRPr="003516CC">
              <w:rPr>
                <w:sz w:val="20"/>
                <w:szCs w:val="20"/>
                <w:lang w:val="sr-Cyrl-RS"/>
              </w:rPr>
              <w:lastRenderedPageBreak/>
              <w:t>Потпуно усклађено</w:t>
            </w:r>
          </w:p>
        </w:tc>
        <w:tc>
          <w:tcPr>
            <w:tcW w:w="681" w:type="pct"/>
          </w:tcPr>
          <w:p w:rsidR="00996E33" w:rsidRPr="00EE297F" w:rsidRDefault="00996E33" w:rsidP="00996E33">
            <w:pPr>
              <w:rPr>
                <w:sz w:val="20"/>
                <w:szCs w:val="20"/>
              </w:rPr>
            </w:pPr>
          </w:p>
        </w:tc>
      </w:tr>
      <w:tr w:rsidR="00996E33" w:rsidRPr="007668B3" w:rsidTr="00871DC9">
        <w:trPr>
          <w:trHeight w:val="20"/>
        </w:trPr>
        <w:tc>
          <w:tcPr>
            <w:tcW w:w="294" w:type="pct"/>
          </w:tcPr>
          <w:p w:rsidR="00996E33" w:rsidRPr="007668B3" w:rsidRDefault="00996E33" w:rsidP="005F6B65">
            <w:pPr>
              <w:rPr>
                <w:sz w:val="20"/>
                <w:szCs w:val="20"/>
                <w:lang w:val="sr-Cyrl-CS"/>
              </w:rPr>
            </w:pPr>
            <w:r w:rsidRPr="007668B3">
              <w:rPr>
                <w:sz w:val="20"/>
                <w:szCs w:val="20"/>
                <w:lang w:val="sr-Cyrl-CS"/>
              </w:rPr>
              <w:lastRenderedPageBreak/>
              <w:t>30</w:t>
            </w:r>
            <w:r w:rsidR="005F6B65">
              <w:rPr>
                <w:sz w:val="20"/>
                <w:szCs w:val="20"/>
                <w:lang w:val="sr-Cyrl-RS"/>
              </w:rPr>
              <w:t>д</w:t>
            </w:r>
            <w:r w:rsidRPr="007668B3">
              <w:rPr>
                <w:sz w:val="20"/>
                <w:szCs w:val="20"/>
                <w:lang w:val="sr-Cyrl-CS"/>
              </w:rPr>
              <w:t>.2</w:t>
            </w:r>
          </w:p>
        </w:tc>
        <w:tc>
          <w:tcPr>
            <w:tcW w:w="1330" w:type="pct"/>
          </w:tcPr>
          <w:p w:rsidR="00996E33" w:rsidRPr="007668B3" w:rsidRDefault="00D71803" w:rsidP="00996E33">
            <w:pPr>
              <w:tabs>
                <w:tab w:val="left" w:pos="758"/>
              </w:tabs>
              <w:jc w:val="both"/>
              <w:rPr>
                <w:sz w:val="20"/>
                <w:szCs w:val="20"/>
              </w:rPr>
            </w:pPr>
            <w:r>
              <w:rPr>
                <w:sz w:val="20"/>
                <w:szCs w:val="20"/>
              </w:rPr>
              <w:t xml:space="preserve">           М</w:t>
            </w:r>
            <w:r w:rsidR="00996E33" w:rsidRPr="007668B3">
              <w:rPr>
                <w:sz w:val="20"/>
                <w:szCs w:val="20"/>
              </w:rPr>
              <w:t>еханизми из става 1. обухватају као минимум:</w:t>
            </w:r>
            <w:r w:rsidR="00996E33"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specific procedures for the receipt of reports of breaches and their follow-up;</w:t>
            </w:r>
            <w:r w:rsidRPr="007668B3">
              <w:rPr>
                <w:rStyle w:val="tw4winMark"/>
                <w:color w:val="auto"/>
                <w:sz w:val="20"/>
                <w:szCs w:val="20"/>
              </w:rPr>
              <w:t>&lt;}0{&gt;</w:t>
            </w:r>
            <w:r w:rsidRPr="007668B3">
              <w:rPr>
                <w:sz w:val="20"/>
                <w:szCs w:val="20"/>
              </w:rPr>
              <w:t>а)</w:t>
            </w:r>
            <w:r w:rsidRPr="007668B3">
              <w:rPr>
                <w:sz w:val="20"/>
                <w:szCs w:val="20"/>
                <w:lang w:val="sr-Cyrl-CS"/>
              </w:rPr>
              <w:t xml:space="preserve"> </w:t>
            </w:r>
            <w:r w:rsidRPr="007668B3">
              <w:rPr>
                <w:sz w:val="20"/>
                <w:szCs w:val="20"/>
              </w:rPr>
              <w:t>конкретне процедуре за пријем пријава повреда и поступању по њима;</w:t>
            </w:r>
            <w:r w:rsidRPr="007668B3">
              <w:rPr>
                <w:rStyle w:val="tw4winMark"/>
                <w:color w:val="auto"/>
                <w:sz w:val="20"/>
                <w:szCs w:val="20"/>
              </w:rPr>
              <w:t>&lt;0}</w:t>
            </w:r>
          </w:p>
          <w:p w:rsidR="00996E33" w:rsidRPr="007668B3" w:rsidRDefault="00996E33" w:rsidP="00996E33">
            <w:pPr>
              <w:tabs>
                <w:tab w:val="left" w:pos="628"/>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protection of personal data concerning both the person who reports the suspected or actual breach and the person who is suspected of committing, or who has allegedly committed that breach, in compliance with the principles laid down in Directive 95/46/EC;</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заштита података о личности како у вези са лицем које пријављује сумњу на повреду или стварну повреду тако у вези са лицем за које постоји сумња да је извршило или које је наводно извршило ту повреду, у складу са начелима прописаним у Директиви 95/46/ЕЗ;</w:t>
            </w:r>
            <w:r w:rsidRPr="007668B3">
              <w:rPr>
                <w:rStyle w:val="tw4winMark"/>
                <w:color w:val="auto"/>
                <w:sz w:val="20"/>
                <w:szCs w:val="20"/>
              </w:rPr>
              <w:t>&lt;0}</w:t>
            </w:r>
          </w:p>
          <w:p w:rsidR="00996E33" w:rsidRPr="007668B3" w:rsidRDefault="00996E33" w:rsidP="00996E33">
            <w:pPr>
              <w:tabs>
                <w:tab w:val="left" w:pos="462"/>
              </w:tabs>
              <w:jc w:val="both"/>
              <w:rPr>
                <w:sz w:val="20"/>
                <w:szCs w:val="20"/>
              </w:rPr>
            </w:pPr>
            <w:r w:rsidRPr="007668B3">
              <w:rPr>
                <w:rStyle w:val="tw4winMark"/>
                <w:vanish w:val="0"/>
                <w:color w:val="auto"/>
                <w:sz w:val="20"/>
                <w:szCs w:val="20"/>
                <w:lang w:val="sr-Cyrl-CS"/>
              </w:rPr>
              <w:tab/>
            </w:r>
            <w:r w:rsidRPr="007668B3">
              <w:rPr>
                <w:rStyle w:val="tw4winMark"/>
                <w:vanish w:val="0"/>
                <w:color w:val="auto"/>
                <w:sz w:val="20"/>
                <w:szCs w:val="20"/>
                <w:lang w:val="sr-Cyrl-CS"/>
              </w:rPr>
              <w:tab/>
            </w: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appropriate procedures to ensure the right of the accused person to a defence and to be heard before the adoption of a decision concerning him or her, and the right to seek an effective remedy before a tribunal against any decision or measure concerning him or her.</w:t>
            </w:r>
            <w:r w:rsidRPr="007668B3">
              <w:rPr>
                <w:rStyle w:val="tw4winMark"/>
                <w:color w:val="auto"/>
                <w:sz w:val="20"/>
                <w:szCs w:val="20"/>
              </w:rPr>
              <w:t>&lt;}0{&gt;</w:t>
            </w:r>
            <w:r w:rsidRPr="007668B3">
              <w:rPr>
                <w:sz w:val="20"/>
                <w:szCs w:val="20"/>
              </w:rPr>
              <w:t>в)</w:t>
            </w:r>
            <w:r w:rsidRPr="007668B3">
              <w:rPr>
                <w:sz w:val="20"/>
                <w:szCs w:val="20"/>
                <w:lang w:val="sr-Cyrl-CS"/>
              </w:rPr>
              <w:t xml:space="preserve"> </w:t>
            </w:r>
            <w:r w:rsidRPr="007668B3">
              <w:rPr>
                <w:sz w:val="20"/>
                <w:szCs w:val="20"/>
              </w:rPr>
              <w:t>одговарајуће процедуре за гарантовање права окривљеног лица на одбрану и изјашњавање пре доношења одлуке у вези с тим лицем и право на тражење делотворног правног средства пред трибуналом против сваке одлуке или мере у вези с тим лицем.</w:t>
            </w:r>
          </w:p>
        </w:tc>
        <w:tc>
          <w:tcPr>
            <w:tcW w:w="407" w:type="pct"/>
          </w:tcPr>
          <w:p w:rsidR="00996E33" w:rsidRPr="003516CC" w:rsidRDefault="005F6B65" w:rsidP="00996E33">
            <w:pPr>
              <w:rPr>
                <w:sz w:val="20"/>
                <w:szCs w:val="20"/>
                <w:lang w:val="sr-Cyrl-CS"/>
              </w:rPr>
            </w:pPr>
            <w:r w:rsidRPr="003516CC">
              <w:rPr>
                <w:sz w:val="20"/>
                <w:szCs w:val="20"/>
                <w:lang w:val="sr-Cyrl-CS"/>
              </w:rPr>
              <w:t>77.7</w:t>
            </w:r>
            <w:r w:rsidR="00F174CE">
              <w:rPr>
                <w:sz w:val="20"/>
                <w:szCs w:val="20"/>
                <w:lang w:val="sr-Cyrl-CS"/>
              </w:rPr>
              <w:t>.</w:t>
            </w:r>
          </w:p>
        </w:tc>
        <w:tc>
          <w:tcPr>
            <w:tcW w:w="1627" w:type="pct"/>
          </w:tcPr>
          <w:p w:rsidR="00996E33" w:rsidRPr="003516CC" w:rsidRDefault="005306AE" w:rsidP="00871DC9">
            <w:pPr>
              <w:autoSpaceDE w:val="0"/>
              <w:autoSpaceDN w:val="0"/>
              <w:adjustRightInd w:val="0"/>
              <w:jc w:val="both"/>
              <w:rPr>
                <w:rFonts w:eastAsia="TimesNewRoman"/>
                <w:sz w:val="20"/>
                <w:szCs w:val="20"/>
                <w:lang w:val="ru-RU"/>
              </w:rPr>
            </w:pPr>
            <w:r w:rsidRPr="003516CC">
              <w:rPr>
                <w:rFonts w:eastAsia="TimesNewRoman"/>
                <w:sz w:val="20"/>
                <w:szCs w:val="20"/>
                <w:lang w:val="sr-Cyrl-RS"/>
              </w:rPr>
              <w:t xml:space="preserve">             </w:t>
            </w:r>
            <w:r w:rsidR="005F6B65" w:rsidRPr="003516CC">
              <w:rPr>
                <w:rFonts w:eastAsia="TimesNewRoman"/>
                <w:sz w:val="20"/>
                <w:szCs w:val="20"/>
                <w:lang w:val="sr-Cyrl-RS"/>
              </w:rPr>
              <w:t xml:space="preserve">Комисија прописује процедуре за пријем и поступање по обавештењима о из ст. 5. и 6. овог члана, у складу са </w:t>
            </w:r>
            <w:r w:rsidR="00D6412B" w:rsidRPr="00871DC9">
              <w:rPr>
                <w:rFonts w:eastAsia="TimesNewRoman"/>
                <w:sz w:val="20"/>
                <w:szCs w:val="20"/>
                <w:lang w:val="sr-Cyrl-RS"/>
              </w:rPr>
              <w:t xml:space="preserve">законом којим </w:t>
            </w:r>
            <w:r w:rsidR="005F6B65" w:rsidRPr="003516CC">
              <w:rPr>
                <w:rFonts w:eastAsia="TimesNewRoman"/>
                <w:sz w:val="20"/>
                <w:szCs w:val="20"/>
                <w:lang w:val="sr-Cyrl-RS"/>
              </w:rPr>
              <w:t>се уређује заштита података о личности.</w:t>
            </w:r>
          </w:p>
        </w:tc>
        <w:tc>
          <w:tcPr>
            <w:tcW w:w="661" w:type="pct"/>
          </w:tcPr>
          <w:p w:rsidR="008E11D7" w:rsidRPr="003516CC" w:rsidRDefault="008E11D7" w:rsidP="00996E33">
            <w:pPr>
              <w:rPr>
                <w:sz w:val="20"/>
                <w:szCs w:val="20"/>
                <w:lang w:val="sr-Cyrl-CS"/>
              </w:rPr>
            </w:pPr>
            <w:r w:rsidRPr="003516CC">
              <w:rPr>
                <w:sz w:val="20"/>
                <w:szCs w:val="20"/>
                <w:lang w:val="sr-Cyrl-RS"/>
              </w:rPr>
              <w:t>Потпуно усклађено</w:t>
            </w:r>
          </w:p>
        </w:tc>
        <w:tc>
          <w:tcPr>
            <w:tcW w:w="681" w:type="pct"/>
          </w:tcPr>
          <w:p w:rsidR="00996E33" w:rsidRPr="00EE297F" w:rsidRDefault="00996E33" w:rsidP="00996E33">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w:t>
            </w:r>
            <w:r w:rsidRPr="007668B3">
              <w:rPr>
                <w:sz w:val="20"/>
                <w:szCs w:val="20"/>
              </w:rPr>
              <w:t>e</w:t>
            </w:r>
            <w:r w:rsidRPr="007668B3">
              <w:rPr>
                <w:sz w:val="20"/>
                <w:szCs w:val="20"/>
                <w:lang w:val="sr-Cyrl-CS"/>
              </w:rPr>
              <w:t>.3</w:t>
            </w:r>
          </w:p>
        </w:tc>
        <w:tc>
          <w:tcPr>
            <w:tcW w:w="1330" w:type="pct"/>
          </w:tcPr>
          <w:p w:rsidR="00996E33" w:rsidRPr="007668B3" w:rsidRDefault="00D71803" w:rsidP="00996E33">
            <w:pPr>
              <w:tabs>
                <w:tab w:val="left" w:pos="462"/>
              </w:tabs>
              <w:jc w:val="both"/>
              <w:rPr>
                <w:sz w:val="20"/>
                <w:szCs w:val="20"/>
              </w:rPr>
            </w:pPr>
            <w:r>
              <w:rPr>
                <w:sz w:val="20"/>
                <w:szCs w:val="20"/>
              </w:rPr>
              <w:t xml:space="preserve">               </w:t>
            </w:r>
            <w:r w:rsidR="00996E33" w:rsidRPr="007668B3">
              <w:rPr>
                <w:sz w:val="20"/>
                <w:szCs w:val="20"/>
              </w:rPr>
              <w:t xml:space="preserve">Државе чланице треба да обезбеде да друштва за ревизију утврде одговарајуће процедуре за своје запослене за пријављивање потенцијалних или стварних повреда ове Директиве или Уредбе (ЕУ) број 537/2014 интерно  </w:t>
            </w:r>
            <w:r w:rsidR="00996E33" w:rsidRPr="007668B3">
              <w:rPr>
                <w:sz w:val="20"/>
                <w:szCs w:val="20"/>
                <w:lang w:val="sr-Cyrl-CS"/>
              </w:rPr>
              <w:t xml:space="preserve">посебним </w:t>
            </w:r>
            <w:r w:rsidR="00996E33" w:rsidRPr="007668B3">
              <w:rPr>
                <w:sz w:val="20"/>
                <w:szCs w:val="20"/>
              </w:rPr>
              <w:t>каналом.</w:t>
            </w:r>
          </w:p>
        </w:tc>
        <w:tc>
          <w:tcPr>
            <w:tcW w:w="407" w:type="pct"/>
          </w:tcPr>
          <w:p w:rsidR="00996E33" w:rsidRPr="003516CC" w:rsidRDefault="008E11D7" w:rsidP="00996E33">
            <w:pPr>
              <w:rPr>
                <w:sz w:val="20"/>
                <w:szCs w:val="20"/>
                <w:lang w:val="sr-Cyrl-CS"/>
              </w:rPr>
            </w:pPr>
            <w:r w:rsidRPr="003516CC">
              <w:rPr>
                <w:sz w:val="20"/>
                <w:szCs w:val="20"/>
                <w:lang w:val="sr-Cyrl-CS"/>
              </w:rPr>
              <w:t>20.1.12</w:t>
            </w:r>
            <w:r w:rsidR="00F174CE">
              <w:rPr>
                <w:sz w:val="20"/>
                <w:szCs w:val="20"/>
                <w:lang w:val="sr-Cyrl-CS"/>
              </w:rPr>
              <w:t>.</w:t>
            </w:r>
          </w:p>
        </w:tc>
        <w:tc>
          <w:tcPr>
            <w:tcW w:w="1627" w:type="pct"/>
          </w:tcPr>
          <w:p w:rsidR="008E11D7" w:rsidRPr="003516CC" w:rsidRDefault="005306AE" w:rsidP="00996E33">
            <w:pPr>
              <w:autoSpaceDE w:val="0"/>
              <w:autoSpaceDN w:val="0"/>
              <w:adjustRightInd w:val="0"/>
              <w:jc w:val="both"/>
              <w:rPr>
                <w:bCs/>
                <w:noProof/>
                <w:sz w:val="20"/>
                <w:szCs w:val="20"/>
                <w:lang w:val="sr-Cyrl-RS"/>
              </w:rPr>
            </w:pPr>
            <w:r w:rsidRPr="003516CC">
              <w:rPr>
                <w:bCs/>
                <w:noProof/>
                <w:sz w:val="20"/>
                <w:szCs w:val="20"/>
                <w:lang w:val="sr-Cyrl-RS"/>
              </w:rPr>
              <w:t xml:space="preserve">             </w:t>
            </w:r>
            <w:r w:rsidR="008E11D7" w:rsidRPr="003516CC">
              <w:rPr>
                <w:bCs/>
                <w:noProof/>
                <w:sz w:val="20"/>
                <w:szCs w:val="20"/>
                <w:lang w:val="sr-Latn-CS"/>
              </w:rPr>
              <w:t xml:space="preserve">Друштво за ревизију </w:t>
            </w:r>
            <w:r w:rsidR="008E11D7" w:rsidRPr="003516CC">
              <w:rPr>
                <w:bCs/>
                <w:noProof/>
                <w:sz w:val="20"/>
                <w:szCs w:val="20"/>
                <w:lang w:val="sr-Cyrl-RS"/>
              </w:rPr>
              <w:t xml:space="preserve">дужно је </w:t>
            </w:r>
            <w:r w:rsidR="008E11D7" w:rsidRPr="003516CC">
              <w:rPr>
                <w:bCs/>
                <w:noProof/>
                <w:sz w:val="20"/>
                <w:szCs w:val="20"/>
                <w:lang w:val="sr-Latn-CS"/>
              </w:rPr>
              <w:t>да испуни следеће захтеве у погледу организације:</w:t>
            </w:r>
          </w:p>
          <w:p w:rsidR="00996E33" w:rsidRPr="003516CC" w:rsidRDefault="005306AE" w:rsidP="00996E33">
            <w:pPr>
              <w:autoSpaceDE w:val="0"/>
              <w:autoSpaceDN w:val="0"/>
              <w:adjustRightInd w:val="0"/>
              <w:jc w:val="both"/>
              <w:rPr>
                <w:rFonts w:eastAsia="TimesNewRoman"/>
                <w:sz w:val="20"/>
                <w:szCs w:val="20"/>
                <w:lang w:val="ru-RU"/>
              </w:rPr>
            </w:pPr>
            <w:r w:rsidRPr="003516CC">
              <w:rPr>
                <w:bCs/>
                <w:noProof/>
                <w:sz w:val="20"/>
                <w:szCs w:val="20"/>
                <w:lang w:val="sr-Cyrl-RS"/>
              </w:rPr>
              <w:t xml:space="preserve">             </w:t>
            </w:r>
            <w:r w:rsidR="008E11D7" w:rsidRPr="003516CC">
              <w:rPr>
                <w:bCs/>
                <w:noProof/>
                <w:sz w:val="20"/>
                <w:szCs w:val="20"/>
                <w:lang w:val="sr-Cyrl-RS"/>
              </w:rPr>
              <w:t xml:space="preserve">12) </w:t>
            </w:r>
            <w:r w:rsidR="008E11D7" w:rsidRPr="003516CC">
              <w:rPr>
                <w:bCs/>
                <w:noProof/>
                <w:sz w:val="20"/>
                <w:szCs w:val="20"/>
                <w:lang w:val="sr-Latn-CS"/>
              </w:rPr>
              <w:t xml:space="preserve">успостави одговарајуће и делотворне организационе и пословне процедуре </w:t>
            </w:r>
            <w:r w:rsidR="008E11D7" w:rsidRPr="003516CC">
              <w:rPr>
                <w:bCs/>
                <w:noProof/>
                <w:sz w:val="20"/>
                <w:szCs w:val="20"/>
                <w:lang w:val="sr-Cyrl-RS"/>
              </w:rPr>
              <w:t>за пријављивање евентуалних повреда одредаба овог закона и МСР, од стране запослених у друштву за ревизију</w:t>
            </w:r>
            <w:r w:rsidR="008E11D7" w:rsidRPr="003516CC">
              <w:rPr>
                <w:bCs/>
                <w:noProof/>
                <w:sz w:val="20"/>
                <w:szCs w:val="20"/>
                <w:lang w:val="sr-Latn-CS"/>
              </w:rPr>
              <w:t>;</w:t>
            </w:r>
          </w:p>
        </w:tc>
        <w:tc>
          <w:tcPr>
            <w:tcW w:w="661" w:type="pct"/>
          </w:tcPr>
          <w:p w:rsidR="008E11D7" w:rsidRPr="003516CC" w:rsidRDefault="008E11D7" w:rsidP="00996E33">
            <w:pPr>
              <w:rPr>
                <w:sz w:val="20"/>
                <w:szCs w:val="20"/>
                <w:lang w:val="sr-Cyrl-CS"/>
              </w:rPr>
            </w:pPr>
            <w:r w:rsidRPr="003516CC">
              <w:rPr>
                <w:sz w:val="20"/>
                <w:szCs w:val="20"/>
                <w:lang w:val="sr-Cyrl-RS"/>
              </w:rPr>
              <w:t>Потпуно усклађено</w:t>
            </w:r>
          </w:p>
        </w:tc>
        <w:tc>
          <w:tcPr>
            <w:tcW w:w="681" w:type="pct"/>
          </w:tcPr>
          <w:p w:rsidR="00996E33" w:rsidRPr="007C3AB7" w:rsidRDefault="00996E33" w:rsidP="00996E33">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30ђ.1</w:t>
            </w:r>
          </w:p>
        </w:tc>
        <w:tc>
          <w:tcPr>
            <w:tcW w:w="1330" w:type="pct"/>
          </w:tcPr>
          <w:p w:rsidR="00996E33" w:rsidRPr="007668B3" w:rsidRDefault="00D71803" w:rsidP="00996E33">
            <w:pPr>
              <w:tabs>
                <w:tab w:val="left" w:pos="462"/>
              </w:tabs>
              <w:jc w:val="both"/>
              <w:rPr>
                <w:sz w:val="20"/>
                <w:szCs w:val="20"/>
              </w:rPr>
            </w:pPr>
            <w:r>
              <w:rPr>
                <w:sz w:val="20"/>
                <w:szCs w:val="20"/>
              </w:rPr>
              <w:t xml:space="preserve">             </w:t>
            </w:r>
            <w:r w:rsidR="00996E33" w:rsidRPr="007668B3">
              <w:rPr>
                <w:sz w:val="20"/>
                <w:szCs w:val="20"/>
              </w:rPr>
              <w:t xml:space="preserve">Надлежни органи треба на годишњем нивоу да достављају </w:t>
            </w:r>
            <w:r w:rsidR="00996E33" w:rsidRPr="007668B3">
              <w:rPr>
                <w:sz w:val="20"/>
                <w:szCs w:val="20"/>
              </w:rPr>
              <w:lastRenderedPageBreak/>
              <w:t>Комитету европских тела за надзор над ревизорима обједињене информације о свим административним мерама и свим санкцијама изреченим у складу са овим поглављем.</w:t>
            </w:r>
            <w:r w:rsidR="00996E33" w:rsidRPr="007668B3">
              <w:rPr>
                <w:rStyle w:val="tw4winMark"/>
                <w:color w:val="auto"/>
                <w:sz w:val="20"/>
                <w:szCs w:val="20"/>
              </w:rPr>
              <w:t>&lt;0}{0&gt;</w:t>
            </w:r>
            <w:r w:rsidR="00996E33" w:rsidRPr="007668B3">
              <w:rPr>
                <w:b/>
                <w:sz w:val="20"/>
                <w:szCs w:val="20"/>
              </w:rPr>
              <w:t xml:space="preserve"> </w:t>
            </w:r>
            <w:r w:rsidR="00996E33" w:rsidRPr="007668B3">
              <w:rPr>
                <w:vanish/>
                <w:sz w:val="20"/>
                <w:szCs w:val="20"/>
                <w:lang w:val="en-GB"/>
              </w:rPr>
              <w:t>The CEAOB shall publish that information in an annual report.</w:t>
            </w:r>
            <w:r w:rsidR="00996E33" w:rsidRPr="007668B3">
              <w:rPr>
                <w:rStyle w:val="tw4winMark"/>
                <w:color w:val="auto"/>
                <w:sz w:val="20"/>
                <w:szCs w:val="20"/>
              </w:rPr>
              <w:t>&lt;}0{&gt;</w:t>
            </w:r>
            <w:r w:rsidR="00996E33" w:rsidRPr="007668B3">
              <w:rPr>
                <w:sz w:val="20"/>
                <w:szCs w:val="20"/>
              </w:rPr>
              <w:t>Комитет европских тела за надзор над ревизорима те информације објављује у годишњем извештају.</w:t>
            </w:r>
          </w:p>
        </w:tc>
        <w:tc>
          <w:tcPr>
            <w:tcW w:w="407" w:type="pct"/>
          </w:tcPr>
          <w:p w:rsidR="00996E33" w:rsidRPr="003516CC" w:rsidRDefault="005306AE" w:rsidP="00996E33">
            <w:pPr>
              <w:rPr>
                <w:sz w:val="20"/>
                <w:szCs w:val="20"/>
                <w:lang w:val="sr-Cyrl-CS"/>
              </w:rPr>
            </w:pPr>
            <w:r w:rsidRPr="003516CC">
              <w:rPr>
                <w:sz w:val="20"/>
                <w:szCs w:val="20"/>
                <w:lang w:val="sr-Cyrl-CS"/>
              </w:rPr>
              <w:lastRenderedPageBreak/>
              <w:t>101</w:t>
            </w:r>
            <w:r w:rsidR="007D0D8B" w:rsidRPr="003516CC">
              <w:rPr>
                <w:sz w:val="20"/>
                <w:szCs w:val="20"/>
                <w:lang w:val="sr-Cyrl-CS"/>
              </w:rPr>
              <w:t>.1.</w:t>
            </w:r>
          </w:p>
        </w:tc>
        <w:tc>
          <w:tcPr>
            <w:tcW w:w="1627" w:type="pct"/>
          </w:tcPr>
          <w:p w:rsidR="00996E33" w:rsidRPr="007D0D8B" w:rsidRDefault="007D0D8B" w:rsidP="007D0D8B">
            <w:pPr>
              <w:autoSpaceDE w:val="0"/>
              <w:autoSpaceDN w:val="0"/>
              <w:adjustRightInd w:val="0"/>
              <w:jc w:val="both"/>
              <w:rPr>
                <w:rFonts w:eastAsia="TimesNewRoman"/>
                <w:sz w:val="20"/>
                <w:szCs w:val="20"/>
                <w:lang w:val="ru-RU"/>
              </w:rPr>
            </w:pPr>
            <w:r w:rsidRPr="007D0D8B">
              <w:rPr>
                <w:rFonts w:eastAsia="TimesNewRoman"/>
                <w:sz w:val="20"/>
                <w:szCs w:val="20"/>
                <w:lang w:val="sr-Cyrl-CS"/>
              </w:rPr>
              <w:tab/>
              <w:t xml:space="preserve">Комисија једном годишње информише Комитет европских тела за надзор о свим мерама </w:t>
            </w:r>
            <w:r w:rsidRPr="007D0D8B">
              <w:rPr>
                <w:rFonts w:eastAsia="TimesNewRoman"/>
                <w:sz w:val="20"/>
                <w:szCs w:val="20"/>
                <w:lang w:val="sr-Cyrl-CS"/>
              </w:rPr>
              <w:lastRenderedPageBreak/>
              <w:t>изреченим друштвима за ревизију, самосталним ревизорима и лиценцираним овлашћеним ревизорима. Ове информације укључују се у годишњи извештај Комитета европских тела за надзор.</w:t>
            </w:r>
          </w:p>
        </w:tc>
        <w:tc>
          <w:tcPr>
            <w:tcW w:w="661" w:type="pct"/>
          </w:tcPr>
          <w:p w:rsidR="00996E33" w:rsidRPr="00E0304B" w:rsidRDefault="007D0D8B" w:rsidP="007D0D8B">
            <w:pPr>
              <w:rPr>
                <w:sz w:val="20"/>
                <w:szCs w:val="20"/>
                <w:lang w:val="sr-Cyrl-CS"/>
              </w:rPr>
            </w:pPr>
            <w:r w:rsidRPr="00E0304B">
              <w:rPr>
                <w:sz w:val="20"/>
                <w:szCs w:val="20"/>
              </w:rPr>
              <w:lastRenderedPageBreak/>
              <w:t>Потпуно усклађено</w:t>
            </w:r>
          </w:p>
        </w:tc>
        <w:tc>
          <w:tcPr>
            <w:tcW w:w="681" w:type="pct"/>
          </w:tcPr>
          <w:p w:rsidR="00996E33" w:rsidRPr="007D0D8B" w:rsidRDefault="00996E33" w:rsidP="00996E33">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30ђ.2</w:t>
            </w:r>
          </w:p>
        </w:tc>
        <w:tc>
          <w:tcPr>
            <w:tcW w:w="1330" w:type="pct"/>
          </w:tcPr>
          <w:p w:rsidR="00996E33" w:rsidRPr="007668B3" w:rsidRDefault="000A196E" w:rsidP="00996E33">
            <w:pPr>
              <w:tabs>
                <w:tab w:val="left" w:pos="462"/>
              </w:tabs>
              <w:jc w:val="both"/>
              <w:rPr>
                <w:sz w:val="20"/>
                <w:szCs w:val="20"/>
              </w:rPr>
            </w:pPr>
            <w:r>
              <w:rPr>
                <w:sz w:val="20"/>
                <w:szCs w:val="20"/>
              </w:rPr>
              <w:t xml:space="preserve">              </w:t>
            </w:r>
            <w:r w:rsidR="00996E33" w:rsidRPr="007668B3">
              <w:rPr>
                <w:sz w:val="20"/>
                <w:szCs w:val="20"/>
              </w:rPr>
              <w:t>Надлежни органи треба одмах да обавесте Комитет европских тела за надзор над ревизорима о свим привременим забранама из члана 30а став 1. тач. в) и д).</w:t>
            </w:r>
          </w:p>
        </w:tc>
        <w:tc>
          <w:tcPr>
            <w:tcW w:w="407" w:type="pct"/>
          </w:tcPr>
          <w:p w:rsidR="00996E33" w:rsidRPr="003516CC" w:rsidRDefault="005306AE" w:rsidP="007D0D8B">
            <w:pPr>
              <w:rPr>
                <w:sz w:val="20"/>
                <w:szCs w:val="20"/>
                <w:lang w:val="sr-Cyrl-CS"/>
              </w:rPr>
            </w:pPr>
            <w:r w:rsidRPr="003516CC">
              <w:rPr>
                <w:sz w:val="20"/>
                <w:szCs w:val="20"/>
                <w:lang w:val="sr-Cyrl-CS"/>
              </w:rPr>
              <w:t>101</w:t>
            </w:r>
            <w:r w:rsidR="007D0D8B" w:rsidRPr="003516CC">
              <w:rPr>
                <w:sz w:val="20"/>
                <w:szCs w:val="20"/>
                <w:lang w:val="sr-Cyrl-CS"/>
              </w:rPr>
              <w:t>.2.</w:t>
            </w:r>
          </w:p>
        </w:tc>
        <w:tc>
          <w:tcPr>
            <w:tcW w:w="1627" w:type="pct"/>
          </w:tcPr>
          <w:p w:rsidR="00996E33" w:rsidRPr="007D0D8B" w:rsidRDefault="007D0D8B" w:rsidP="00996E33">
            <w:pPr>
              <w:autoSpaceDE w:val="0"/>
              <w:autoSpaceDN w:val="0"/>
              <w:adjustRightInd w:val="0"/>
              <w:jc w:val="both"/>
              <w:rPr>
                <w:rFonts w:eastAsia="TimesNewRoman"/>
                <w:sz w:val="20"/>
                <w:szCs w:val="20"/>
                <w:lang w:val="ru-RU"/>
              </w:rPr>
            </w:pPr>
            <w:r>
              <w:rPr>
                <w:rFonts w:eastAsia="TimesNewRoman"/>
                <w:sz w:val="20"/>
                <w:szCs w:val="20"/>
                <w:lang w:val="sr-Cyrl-CS"/>
              </w:rPr>
              <w:t xml:space="preserve">         </w:t>
            </w:r>
            <w:r w:rsidR="005F2974">
              <w:rPr>
                <w:rFonts w:eastAsia="TimesNewRoman"/>
                <w:sz w:val="20"/>
                <w:szCs w:val="20"/>
                <w:lang w:val="sr-Cyrl-CS"/>
              </w:rPr>
              <w:t xml:space="preserve">  </w:t>
            </w:r>
            <w:r w:rsidRPr="007D0D8B">
              <w:rPr>
                <w:rFonts w:eastAsia="TimesNewRoman"/>
                <w:sz w:val="20"/>
                <w:szCs w:val="20"/>
                <w:lang w:val="sr-Cyrl-CS"/>
              </w:rPr>
              <w:t xml:space="preserve">Комисија без одлагања обавештава Комитет европских тела за надзор о одузетим </w:t>
            </w:r>
            <w:r w:rsidR="003B6302">
              <w:rPr>
                <w:rFonts w:eastAsia="TimesNewRoman"/>
                <w:sz w:val="20"/>
                <w:szCs w:val="20"/>
                <w:lang w:val="sr-Cyrl-CS"/>
              </w:rPr>
              <w:t xml:space="preserve">дозволама друштвима за ревизију </w:t>
            </w:r>
            <w:r w:rsidR="003B6302" w:rsidRPr="00871DC9">
              <w:rPr>
                <w:rFonts w:eastAsia="TimesNewRoman"/>
                <w:sz w:val="20"/>
                <w:szCs w:val="20"/>
                <w:lang w:val="sr-Cyrl-CS"/>
              </w:rPr>
              <w:t>и</w:t>
            </w:r>
            <w:r w:rsidRPr="00871DC9">
              <w:rPr>
                <w:rFonts w:eastAsia="TimesNewRoman"/>
                <w:sz w:val="20"/>
                <w:szCs w:val="20"/>
                <w:lang w:val="sr-Cyrl-CS"/>
              </w:rPr>
              <w:t xml:space="preserve"> </w:t>
            </w:r>
            <w:r w:rsidRPr="007D0D8B">
              <w:rPr>
                <w:rFonts w:eastAsia="TimesNewRoman"/>
                <w:sz w:val="20"/>
                <w:szCs w:val="20"/>
                <w:lang w:val="sr-Cyrl-CS"/>
              </w:rPr>
              <w:t>лиценцама овлашћеним ревизорима за обављање ревизије</w:t>
            </w:r>
            <w:r>
              <w:rPr>
                <w:rFonts w:eastAsia="TimesNewRoman"/>
                <w:sz w:val="20"/>
                <w:szCs w:val="20"/>
                <w:lang w:val="sr-Cyrl-CS"/>
              </w:rPr>
              <w:t>.</w:t>
            </w:r>
          </w:p>
        </w:tc>
        <w:tc>
          <w:tcPr>
            <w:tcW w:w="661" w:type="pct"/>
          </w:tcPr>
          <w:p w:rsidR="00996E33" w:rsidRPr="00E0304B" w:rsidRDefault="007D0D8B" w:rsidP="00996E33">
            <w:pPr>
              <w:rPr>
                <w:sz w:val="20"/>
                <w:szCs w:val="20"/>
                <w:lang w:val="sr-Cyrl-CS"/>
              </w:rPr>
            </w:pPr>
            <w:r w:rsidRPr="00E0304B">
              <w:rPr>
                <w:sz w:val="20"/>
                <w:szCs w:val="20"/>
              </w:rPr>
              <w:t>Потпуно усклађено</w:t>
            </w:r>
          </w:p>
        </w:tc>
        <w:tc>
          <w:tcPr>
            <w:tcW w:w="681" w:type="pct"/>
          </w:tcPr>
          <w:p w:rsidR="00996E33" w:rsidRPr="007C3AB7" w:rsidRDefault="007D0D8B" w:rsidP="00996E33">
            <w:pPr>
              <w:rPr>
                <w:sz w:val="20"/>
                <w:szCs w:val="20"/>
              </w:rPr>
            </w:pPr>
            <w:r w:rsidRPr="007D0D8B">
              <w:rPr>
                <w:sz w:val="20"/>
                <w:szCs w:val="20"/>
              </w:rPr>
              <w:t>По пријему Републике Србије у ЕУ</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32.1 </w:t>
            </w:r>
          </w:p>
          <w:p w:rsidR="00996E33" w:rsidRPr="007668B3" w:rsidRDefault="00996E33" w:rsidP="00996E33">
            <w:pPr>
              <w:rPr>
                <w:sz w:val="20"/>
                <w:szCs w:val="20"/>
                <w:lang w:val="sr-Cyrl-CS"/>
              </w:rPr>
            </w:pPr>
          </w:p>
        </w:tc>
        <w:tc>
          <w:tcPr>
            <w:tcW w:w="1330" w:type="pct"/>
          </w:tcPr>
          <w:p w:rsidR="00996E33" w:rsidRPr="007668B3" w:rsidRDefault="000A196E" w:rsidP="000A196E">
            <w:pPr>
              <w:jc w:val="both"/>
              <w:rPr>
                <w:sz w:val="20"/>
                <w:szCs w:val="20"/>
                <w:lang w:val="sr-Cyrl-CS"/>
              </w:rPr>
            </w:pPr>
            <w:r>
              <w:rPr>
                <w:sz w:val="20"/>
                <w:szCs w:val="20"/>
              </w:rPr>
              <w:t xml:space="preserve">             </w:t>
            </w:r>
            <w:r w:rsidR="00996E33" w:rsidRPr="007668B3">
              <w:rPr>
                <w:sz w:val="20"/>
                <w:szCs w:val="20"/>
              </w:rPr>
              <w:t>Државе чланице треба да организују делотворан систем јавног надзора над овлашћеним ревизорима и друштвима за ревизију у складу са начелима утврђеним у ст. 2 - 7. и да одреде надлежни орган који ће бити одговоран за тај надзор.</w:t>
            </w:r>
          </w:p>
        </w:tc>
        <w:tc>
          <w:tcPr>
            <w:tcW w:w="407" w:type="pct"/>
          </w:tcPr>
          <w:p w:rsidR="00996E33" w:rsidRPr="003516CC" w:rsidRDefault="00CF281D" w:rsidP="005306AE">
            <w:pPr>
              <w:rPr>
                <w:sz w:val="20"/>
                <w:szCs w:val="20"/>
                <w:lang w:val="sr-Cyrl-CS"/>
              </w:rPr>
            </w:pPr>
            <w:r w:rsidRPr="003516CC">
              <w:rPr>
                <w:sz w:val="20"/>
                <w:szCs w:val="20"/>
                <w:lang w:val="sr-Cyrl-CS"/>
              </w:rPr>
              <w:t>10</w:t>
            </w:r>
            <w:r w:rsidR="005306AE" w:rsidRPr="003516CC">
              <w:rPr>
                <w:sz w:val="20"/>
                <w:szCs w:val="20"/>
                <w:lang w:val="sr-Cyrl-CS"/>
              </w:rPr>
              <w:t>2</w:t>
            </w:r>
            <w:r w:rsidR="005F2974" w:rsidRPr="003516CC">
              <w:rPr>
                <w:sz w:val="20"/>
                <w:szCs w:val="20"/>
                <w:lang w:val="sr-Cyrl-CS"/>
              </w:rPr>
              <w:t>.1.</w:t>
            </w:r>
          </w:p>
        </w:tc>
        <w:tc>
          <w:tcPr>
            <w:tcW w:w="1627" w:type="pct"/>
          </w:tcPr>
          <w:p w:rsidR="00996E33" w:rsidRPr="003516CC" w:rsidRDefault="005F2974"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Комисија спроводи јавни надзор над обављањем ревизије у смислу овог закона у циљу заштите јавног интереса у раду Коморе, друштава за ревизију, самосталних ревизора и лиценцираних овлашћених ревизора.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32.2 </w:t>
            </w:r>
          </w:p>
        </w:tc>
        <w:tc>
          <w:tcPr>
            <w:tcW w:w="1330" w:type="pct"/>
          </w:tcPr>
          <w:p w:rsidR="00996E33" w:rsidRPr="007668B3" w:rsidRDefault="00996E33" w:rsidP="00996E33">
            <w:pPr>
              <w:jc w:val="both"/>
              <w:rPr>
                <w:sz w:val="20"/>
                <w:szCs w:val="20"/>
                <w:lang w:val="ru-RU"/>
              </w:rPr>
            </w:pPr>
            <w:r w:rsidRPr="007668B3">
              <w:rPr>
                <w:sz w:val="20"/>
                <w:szCs w:val="20"/>
                <w:lang w:val="ru-RU"/>
              </w:rPr>
              <w:t>Сви законски ревизори и ревизорска друштва морају да буду предмет јавног надзора</w:t>
            </w:r>
          </w:p>
          <w:p w:rsidR="00996E33" w:rsidRPr="007668B3" w:rsidRDefault="00996E33" w:rsidP="00996E33">
            <w:pPr>
              <w:rPr>
                <w:sz w:val="20"/>
                <w:szCs w:val="20"/>
                <w:lang w:val="sr-Latn-CS"/>
              </w:rPr>
            </w:pPr>
          </w:p>
        </w:tc>
        <w:tc>
          <w:tcPr>
            <w:tcW w:w="407" w:type="pct"/>
          </w:tcPr>
          <w:p w:rsidR="00906F9C" w:rsidRPr="003516CC" w:rsidRDefault="00CF281D" w:rsidP="00996E33">
            <w:pPr>
              <w:rPr>
                <w:sz w:val="20"/>
                <w:szCs w:val="20"/>
                <w:lang w:val="sr-Cyrl-CS"/>
              </w:rPr>
            </w:pPr>
            <w:r w:rsidRPr="003516CC">
              <w:rPr>
                <w:sz w:val="20"/>
                <w:szCs w:val="20"/>
                <w:lang w:val="sr-Cyrl-CS"/>
              </w:rPr>
              <w:t>10</w:t>
            </w:r>
            <w:r w:rsidR="005306AE" w:rsidRPr="003516CC">
              <w:rPr>
                <w:sz w:val="20"/>
                <w:szCs w:val="20"/>
                <w:lang w:val="sr-Cyrl-CS"/>
              </w:rPr>
              <w:t>2</w:t>
            </w:r>
            <w:r w:rsidR="00906F9C" w:rsidRPr="003516CC">
              <w:rPr>
                <w:sz w:val="20"/>
                <w:szCs w:val="20"/>
                <w:lang w:val="sr-Cyrl-CS"/>
              </w:rPr>
              <w:t>.1.</w:t>
            </w:r>
          </w:p>
          <w:p w:rsidR="00906F9C" w:rsidRPr="003516CC" w:rsidRDefault="00906F9C" w:rsidP="00996E33">
            <w:pPr>
              <w:rPr>
                <w:sz w:val="20"/>
                <w:szCs w:val="20"/>
                <w:lang w:val="sr-Cyrl-CS"/>
              </w:rPr>
            </w:pPr>
          </w:p>
          <w:p w:rsidR="00906F9C" w:rsidRPr="003516CC" w:rsidRDefault="00906F9C" w:rsidP="00996E33">
            <w:pPr>
              <w:rPr>
                <w:sz w:val="20"/>
                <w:szCs w:val="20"/>
                <w:lang w:val="sr-Cyrl-CS"/>
              </w:rPr>
            </w:pPr>
          </w:p>
          <w:p w:rsidR="00906F9C" w:rsidRPr="003516CC" w:rsidRDefault="00906F9C" w:rsidP="00996E33">
            <w:pPr>
              <w:rPr>
                <w:sz w:val="20"/>
                <w:szCs w:val="20"/>
                <w:lang w:val="sr-Cyrl-CS"/>
              </w:rPr>
            </w:pPr>
          </w:p>
          <w:p w:rsidR="00906F9C" w:rsidRPr="003516CC" w:rsidRDefault="00906F9C" w:rsidP="00996E33">
            <w:pPr>
              <w:rPr>
                <w:sz w:val="20"/>
                <w:szCs w:val="20"/>
                <w:lang w:val="sr-Cyrl-CS"/>
              </w:rPr>
            </w:pPr>
          </w:p>
          <w:p w:rsidR="00996E33" w:rsidRPr="003516CC" w:rsidRDefault="00996E33" w:rsidP="00996E33">
            <w:pPr>
              <w:rPr>
                <w:sz w:val="20"/>
                <w:szCs w:val="20"/>
                <w:lang w:val="sr-Cyrl-CS"/>
              </w:rPr>
            </w:pPr>
          </w:p>
        </w:tc>
        <w:tc>
          <w:tcPr>
            <w:tcW w:w="1627" w:type="pct"/>
          </w:tcPr>
          <w:p w:rsidR="00906F9C" w:rsidRPr="003516CC" w:rsidRDefault="00906F9C" w:rsidP="00906F9C">
            <w:pPr>
              <w:autoSpaceDE w:val="0"/>
              <w:autoSpaceDN w:val="0"/>
              <w:adjustRightInd w:val="0"/>
              <w:jc w:val="both"/>
              <w:rPr>
                <w:rFonts w:eastAsia="TimesNewRoman"/>
                <w:b/>
                <w:i/>
                <w:sz w:val="20"/>
                <w:szCs w:val="20"/>
              </w:rPr>
            </w:pPr>
            <w:r w:rsidRPr="003516CC">
              <w:rPr>
                <w:rFonts w:eastAsia="TimesNewRoman"/>
                <w:sz w:val="20"/>
                <w:szCs w:val="20"/>
                <w:lang w:val="ru-RU"/>
              </w:rPr>
              <w:t xml:space="preserve">        Комисија спроводи јавни надзор над обављањем ревизије у смислу овог закона у циљу заштите јавног интереса у раду Коморе, друштава за ревизију, самосталних ревизора и лиценцираних овлашћених ревизора.</w:t>
            </w:r>
          </w:p>
          <w:p w:rsidR="00906F9C" w:rsidRPr="003516CC" w:rsidRDefault="00906F9C" w:rsidP="005306AE">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b/>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32.3 </w:t>
            </w:r>
          </w:p>
        </w:tc>
        <w:tc>
          <w:tcPr>
            <w:tcW w:w="1330" w:type="pct"/>
          </w:tcPr>
          <w:p w:rsidR="00996E33" w:rsidRPr="007668B3" w:rsidRDefault="00996E33" w:rsidP="00996E33">
            <w:pPr>
              <w:ind w:firstLine="720"/>
              <w:jc w:val="both"/>
              <w:rPr>
                <w:sz w:val="20"/>
                <w:szCs w:val="20"/>
              </w:rPr>
            </w:pPr>
            <w:r w:rsidRPr="007668B3">
              <w:rPr>
                <w:sz w:val="20"/>
                <w:szCs w:val="20"/>
              </w:rPr>
              <w:t xml:space="preserve">Надлежним органом треба да руководе </w:t>
            </w:r>
            <w:r w:rsidRPr="007668B3">
              <w:rPr>
                <w:sz w:val="20"/>
                <w:szCs w:val="20"/>
                <w:lang w:val="sr-Cyrl-CS"/>
              </w:rPr>
              <w:t xml:space="preserve">непрактичари </w:t>
            </w:r>
            <w:r w:rsidRPr="007668B3">
              <w:rPr>
                <w:sz w:val="20"/>
                <w:szCs w:val="20"/>
              </w:rPr>
              <w:t>кој</w:t>
            </w:r>
            <w:r w:rsidRPr="007668B3">
              <w:rPr>
                <w:sz w:val="20"/>
                <w:szCs w:val="20"/>
                <w:lang w:val="sr-Cyrl-CS"/>
              </w:rPr>
              <w:t>и</w:t>
            </w:r>
            <w:r w:rsidRPr="007668B3">
              <w:rPr>
                <w:sz w:val="20"/>
                <w:szCs w:val="20"/>
              </w:rPr>
              <w:t xml:space="preserve"> имају знања о областима релевантним за законску ревизију.</w:t>
            </w:r>
            <w:r w:rsidRPr="007668B3">
              <w:rPr>
                <w:rStyle w:val="tw4winMark"/>
                <w:color w:val="auto"/>
                <w:sz w:val="20"/>
                <w:szCs w:val="20"/>
              </w:rPr>
              <w:t>&lt;0}{0&gt;</w:t>
            </w:r>
            <w:r w:rsidRPr="007668B3">
              <w:rPr>
                <w:sz w:val="20"/>
                <w:szCs w:val="20"/>
              </w:rPr>
              <w:t xml:space="preserve"> </w:t>
            </w:r>
            <w:r w:rsidRPr="007668B3">
              <w:rPr>
                <w:sz w:val="20"/>
                <w:szCs w:val="20"/>
                <w:lang w:val="sr-Cyrl-CS"/>
              </w:rPr>
              <w:t xml:space="preserve">Они треба да се </w:t>
            </w:r>
            <w:r w:rsidRPr="007668B3">
              <w:rPr>
                <w:vanish/>
                <w:sz w:val="20"/>
                <w:szCs w:val="20"/>
                <w:lang w:val="en-GB"/>
              </w:rPr>
              <w:t>They shall be selected in accordance with an independent and transparent nomination procedure.</w:t>
            </w:r>
            <w:r w:rsidRPr="007668B3">
              <w:rPr>
                <w:rStyle w:val="tw4winMark"/>
                <w:color w:val="auto"/>
                <w:sz w:val="20"/>
                <w:szCs w:val="20"/>
              </w:rPr>
              <w:t>&lt;}0{&gt;</w:t>
            </w:r>
            <w:r w:rsidRPr="007668B3">
              <w:rPr>
                <w:sz w:val="20"/>
                <w:szCs w:val="20"/>
                <w:lang w:val="sr-Cyrl-CS"/>
              </w:rPr>
              <w:t>б</w:t>
            </w:r>
            <w:r w:rsidRPr="007668B3">
              <w:rPr>
                <w:sz w:val="20"/>
                <w:szCs w:val="20"/>
              </w:rPr>
              <w:t>ирају  у независном и транспарентном поступку именовања.</w:t>
            </w:r>
          </w:p>
          <w:p w:rsidR="00996E33" w:rsidRPr="007668B3" w:rsidRDefault="00996E33" w:rsidP="00996E33">
            <w:pPr>
              <w:jc w:val="both"/>
              <w:rPr>
                <w:sz w:val="20"/>
                <w:szCs w:val="20"/>
                <w:lang w:val="ru-RU"/>
              </w:rPr>
            </w:pPr>
            <w:r w:rsidRPr="007668B3">
              <w:rPr>
                <w:sz w:val="20"/>
                <w:szCs w:val="20"/>
              </w:rPr>
              <w:t xml:space="preserve">             Надлежни орган може ангажовати </w:t>
            </w:r>
            <w:r w:rsidRPr="007668B3">
              <w:rPr>
                <w:sz w:val="20"/>
                <w:szCs w:val="20"/>
                <w:lang w:val="sr-Cyrl-CS"/>
              </w:rPr>
              <w:t xml:space="preserve">практичаре </w:t>
            </w:r>
            <w:r w:rsidRPr="007668B3">
              <w:rPr>
                <w:sz w:val="20"/>
                <w:szCs w:val="20"/>
              </w:rPr>
              <w:t xml:space="preserve">ради обављања одређених послова а могу им помагати и стручњаци када је то </w:t>
            </w:r>
            <w:r w:rsidRPr="007668B3">
              <w:rPr>
                <w:sz w:val="20"/>
                <w:szCs w:val="20"/>
                <w:lang w:val="sr-Cyrl-CS"/>
              </w:rPr>
              <w:t xml:space="preserve">од суштинског </w:t>
            </w:r>
            <w:r w:rsidRPr="007668B3">
              <w:rPr>
                <w:sz w:val="20"/>
                <w:szCs w:val="20"/>
                <w:lang w:val="sr-Cyrl-CS"/>
              </w:rPr>
              <w:lastRenderedPageBreak/>
              <w:t>значаја</w:t>
            </w:r>
            <w:r w:rsidRPr="007668B3">
              <w:rPr>
                <w:sz w:val="20"/>
                <w:szCs w:val="20"/>
              </w:rPr>
              <w:t xml:space="preserve"> за правилно обављање послова тог надлежн</w:t>
            </w:r>
            <w:r w:rsidRPr="007668B3">
              <w:rPr>
                <w:sz w:val="20"/>
                <w:szCs w:val="20"/>
                <w:lang w:val="sr-Cyrl-CS"/>
              </w:rPr>
              <w:t>ог</w:t>
            </w:r>
            <w:r w:rsidRPr="007668B3">
              <w:rPr>
                <w:sz w:val="20"/>
                <w:szCs w:val="20"/>
              </w:rPr>
              <w:t xml:space="preserve"> органа.</w:t>
            </w:r>
            <w:r w:rsidRPr="007668B3">
              <w:rPr>
                <w:rStyle w:val="tw4winMark"/>
                <w:color w:val="auto"/>
                <w:sz w:val="20"/>
                <w:szCs w:val="20"/>
              </w:rPr>
              <w:t>&lt;0}{0&gt;</w:t>
            </w:r>
            <w:r w:rsidRPr="007668B3">
              <w:rPr>
                <w:sz w:val="20"/>
                <w:szCs w:val="20"/>
              </w:rPr>
              <w:t xml:space="preserve"> </w:t>
            </w:r>
            <w:r w:rsidRPr="007668B3">
              <w:rPr>
                <w:vanish/>
                <w:sz w:val="20"/>
                <w:szCs w:val="20"/>
                <w:lang w:val="en-GB"/>
              </w:rPr>
              <w:t>In such instances, both the practitioners and the experts shall not be involved in any decision-making of the competent authority.';</w:t>
            </w:r>
            <w:r w:rsidRPr="007668B3">
              <w:rPr>
                <w:rStyle w:val="tw4winMark"/>
                <w:color w:val="auto"/>
                <w:sz w:val="20"/>
                <w:szCs w:val="20"/>
              </w:rPr>
              <w:t>&lt;}0{&gt;</w:t>
            </w:r>
            <w:r w:rsidRPr="007668B3">
              <w:rPr>
                <w:sz w:val="20"/>
                <w:szCs w:val="20"/>
              </w:rPr>
              <w:t xml:space="preserve">У таквим случајевима, ни </w:t>
            </w:r>
            <w:r w:rsidRPr="007668B3">
              <w:rPr>
                <w:sz w:val="20"/>
                <w:szCs w:val="20"/>
                <w:lang w:val="sr-Cyrl-CS"/>
              </w:rPr>
              <w:t xml:space="preserve">практичари </w:t>
            </w:r>
            <w:r w:rsidRPr="007668B3">
              <w:rPr>
                <w:sz w:val="20"/>
                <w:szCs w:val="20"/>
              </w:rPr>
              <w:t xml:space="preserve">ни стручњаци не могу учествовати у </w:t>
            </w:r>
            <w:r w:rsidRPr="007668B3">
              <w:rPr>
                <w:sz w:val="20"/>
                <w:szCs w:val="20"/>
                <w:lang w:val="sr-Cyrl-CS"/>
              </w:rPr>
              <w:t xml:space="preserve">доношењу одлука </w:t>
            </w:r>
            <w:r w:rsidRPr="007668B3">
              <w:rPr>
                <w:sz w:val="20"/>
                <w:szCs w:val="20"/>
              </w:rPr>
              <w:t>у надлежном органу.</w:t>
            </w:r>
          </w:p>
        </w:tc>
        <w:tc>
          <w:tcPr>
            <w:tcW w:w="407" w:type="pct"/>
          </w:tcPr>
          <w:p w:rsidR="00996E33" w:rsidRPr="003516CC" w:rsidRDefault="00CF281D" w:rsidP="00996E33">
            <w:pPr>
              <w:rPr>
                <w:sz w:val="20"/>
                <w:szCs w:val="20"/>
                <w:lang w:val="sr-Cyrl-CS"/>
              </w:rPr>
            </w:pPr>
            <w:r w:rsidRPr="003516CC">
              <w:rPr>
                <w:sz w:val="20"/>
                <w:szCs w:val="20"/>
                <w:lang w:val="sr-Cyrl-CS"/>
              </w:rPr>
              <w:lastRenderedPageBreak/>
              <w:t>10</w:t>
            </w:r>
            <w:r w:rsidR="005306AE" w:rsidRPr="003516CC">
              <w:rPr>
                <w:sz w:val="20"/>
                <w:szCs w:val="20"/>
                <w:lang w:val="sr-Cyrl-CS"/>
              </w:rPr>
              <w:t>2</w:t>
            </w:r>
            <w:r w:rsidR="00906F9C" w:rsidRPr="003516CC">
              <w:rPr>
                <w:sz w:val="20"/>
                <w:szCs w:val="20"/>
                <w:lang w:val="sr-Cyrl-CS"/>
              </w:rPr>
              <w:t>.2.</w:t>
            </w:r>
          </w:p>
          <w:p w:rsidR="00906F9C" w:rsidRPr="003516CC" w:rsidRDefault="00906F9C" w:rsidP="00996E33">
            <w:pPr>
              <w:rPr>
                <w:sz w:val="20"/>
                <w:szCs w:val="20"/>
                <w:lang w:val="sr-Cyrl-CS"/>
              </w:rPr>
            </w:pPr>
          </w:p>
          <w:p w:rsidR="00906F9C" w:rsidRPr="003516CC" w:rsidRDefault="00906F9C" w:rsidP="00996E33">
            <w:pPr>
              <w:rPr>
                <w:sz w:val="20"/>
                <w:szCs w:val="20"/>
                <w:lang w:val="sr-Cyrl-CS"/>
              </w:rPr>
            </w:pPr>
          </w:p>
          <w:p w:rsidR="00036CE4" w:rsidRPr="003516CC" w:rsidRDefault="00036CE4" w:rsidP="00996E33">
            <w:pPr>
              <w:rPr>
                <w:sz w:val="20"/>
                <w:szCs w:val="20"/>
                <w:lang w:val="sr-Cyrl-CS"/>
              </w:rPr>
            </w:pPr>
          </w:p>
          <w:p w:rsidR="00906F9C" w:rsidRDefault="00906F9C" w:rsidP="00996E33">
            <w:pPr>
              <w:rPr>
                <w:sz w:val="20"/>
                <w:szCs w:val="20"/>
                <w:lang w:val="sr-Cyrl-CS"/>
              </w:rPr>
            </w:pPr>
            <w:r w:rsidRPr="003516CC">
              <w:rPr>
                <w:sz w:val="20"/>
                <w:szCs w:val="20"/>
                <w:lang w:val="sr-Cyrl-CS"/>
              </w:rPr>
              <w:t>7</w:t>
            </w:r>
            <w:r w:rsidR="00CF281D" w:rsidRPr="003516CC">
              <w:rPr>
                <w:sz w:val="20"/>
                <w:szCs w:val="20"/>
                <w:lang w:val="sr-Cyrl-CS"/>
              </w:rPr>
              <w:t>8</w:t>
            </w:r>
            <w:r w:rsidRPr="003516CC">
              <w:rPr>
                <w:sz w:val="20"/>
                <w:szCs w:val="20"/>
                <w:lang w:val="sr-Cyrl-CS"/>
              </w:rPr>
              <w:t>.5.</w:t>
            </w:r>
          </w:p>
          <w:p w:rsidR="00443F5C" w:rsidRDefault="00443F5C" w:rsidP="00996E33">
            <w:pPr>
              <w:rPr>
                <w:sz w:val="20"/>
                <w:szCs w:val="20"/>
                <w:lang w:val="sr-Cyrl-CS"/>
              </w:rPr>
            </w:pPr>
          </w:p>
          <w:p w:rsidR="00443F5C" w:rsidRDefault="00443F5C" w:rsidP="00996E33">
            <w:pPr>
              <w:rPr>
                <w:sz w:val="20"/>
                <w:szCs w:val="20"/>
                <w:lang w:val="sr-Cyrl-CS"/>
              </w:rPr>
            </w:pPr>
          </w:p>
          <w:p w:rsidR="00443F5C" w:rsidRDefault="00443F5C" w:rsidP="00996E33">
            <w:pPr>
              <w:rPr>
                <w:sz w:val="20"/>
                <w:szCs w:val="20"/>
                <w:lang w:val="sr-Cyrl-CS"/>
              </w:rPr>
            </w:pPr>
          </w:p>
          <w:p w:rsidR="00443F5C" w:rsidRDefault="00443F5C" w:rsidP="00996E33">
            <w:pPr>
              <w:rPr>
                <w:sz w:val="20"/>
                <w:szCs w:val="20"/>
                <w:lang w:val="sr-Cyrl-CS"/>
              </w:rPr>
            </w:pPr>
          </w:p>
          <w:p w:rsidR="00443F5C" w:rsidRDefault="00443F5C" w:rsidP="00996E33">
            <w:pPr>
              <w:rPr>
                <w:sz w:val="20"/>
                <w:szCs w:val="20"/>
                <w:lang w:val="sr-Cyrl-CS"/>
              </w:rPr>
            </w:pPr>
          </w:p>
          <w:p w:rsidR="00443F5C" w:rsidRPr="003516CC" w:rsidRDefault="00443F5C" w:rsidP="00996E33">
            <w:pPr>
              <w:rPr>
                <w:sz w:val="20"/>
                <w:szCs w:val="20"/>
                <w:lang w:val="sr-Cyrl-CS"/>
              </w:rPr>
            </w:pPr>
            <w:r w:rsidRPr="00871DC9">
              <w:rPr>
                <w:sz w:val="20"/>
                <w:szCs w:val="20"/>
                <w:lang w:val="sr-Cyrl-CS"/>
              </w:rPr>
              <w:lastRenderedPageBreak/>
              <w:t>78.6.</w:t>
            </w:r>
          </w:p>
        </w:tc>
        <w:tc>
          <w:tcPr>
            <w:tcW w:w="1627" w:type="pct"/>
          </w:tcPr>
          <w:p w:rsidR="00906F9C" w:rsidRDefault="00906F9C" w:rsidP="00996E33">
            <w:pPr>
              <w:autoSpaceDE w:val="0"/>
              <w:autoSpaceDN w:val="0"/>
              <w:adjustRightInd w:val="0"/>
              <w:ind w:firstLine="720"/>
              <w:jc w:val="both"/>
              <w:rPr>
                <w:rFonts w:eastAsia="TimesNewRoman"/>
                <w:sz w:val="20"/>
                <w:szCs w:val="20"/>
              </w:rPr>
            </w:pPr>
            <w:r w:rsidRPr="003516CC">
              <w:rPr>
                <w:rFonts w:eastAsia="TimesNewRoman"/>
                <w:sz w:val="20"/>
                <w:szCs w:val="20"/>
              </w:rPr>
              <w:lastRenderedPageBreak/>
              <w:t>Чланови Комисије који доносе одлуке у вези са спровођењем овог закона морају бити непрактичари у смислу овог закона.</w:t>
            </w:r>
          </w:p>
          <w:p w:rsidR="00443F5C" w:rsidRPr="003516CC" w:rsidRDefault="00443F5C" w:rsidP="00996E33">
            <w:pPr>
              <w:autoSpaceDE w:val="0"/>
              <w:autoSpaceDN w:val="0"/>
              <w:adjustRightInd w:val="0"/>
              <w:ind w:firstLine="720"/>
              <w:jc w:val="both"/>
              <w:rPr>
                <w:rFonts w:eastAsia="TimesNewRoman"/>
                <w:sz w:val="20"/>
                <w:szCs w:val="20"/>
                <w:lang w:val="ru-RU"/>
              </w:rPr>
            </w:pPr>
          </w:p>
          <w:p w:rsidR="00443F5C" w:rsidRPr="00443F5C" w:rsidRDefault="00443F5C" w:rsidP="00443F5C">
            <w:pPr>
              <w:autoSpaceDE w:val="0"/>
              <w:autoSpaceDN w:val="0"/>
              <w:adjustRightInd w:val="0"/>
              <w:ind w:firstLine="720"/>
              <w:jc w:val="both"/>
              <w:rPr>
                <w:rFonts w:eastAsia="TimesNewRoman"/>
                <w:sz w:val="20"/>
                <w:szCs w:val="20"/>
                <w:lang w:val="ru-RU" w:bidi="en-US"/>
              </w:rPr>
            </w:pPr>
            <w:r w:rsidRPr="00443F5C">
              <w:rPr>
                <w:rFonts w:eastAsia="TimesNewRoman"/>
                <w:sz w:val="20"/>
                <w:szCs w:val="20"/>
                <w:lang w:val="ru-RU" w:bidi="en-US"/>
              </w:rPr>
              <w:t>Комисија може да ангажује експерте у случају специфичних задатака или ревизија друштава од јавног интереса са високим</w:t>
            </w:r>
            <w:r w:rsidRPr="00871DC9">
              <w:rPr>
                <w:rFonts w:eastAsia="TimesNewRoman"/>
                <w:sz w:val="20"/>
                <w:szCs w:val="20"/>
                <w:lang w:val="ru-RU" w:bidi="en-US"/>
              </w:rPr>
              <w:t xml:space="preserve"> степеном </w:t>
            </w:r>
            <w:r w:rsidRPr="00443F5C">
              <w:rPr>
                <w:rFonts w:eastAsia="TimesNewRoman"/>
                <w:sz w:val="20"/>
                <w:szCs w:val="20"/>
                <w:lang w:val="ru-RU" w:bidi="en-US"/>
              </w:rPr>
              <w:t xml:space="preserve">ризика када је то неопходно за њихово адекватно испуњење. У таквом случају, експерти не могу бити укључени у доношење одлука Комисије. </w:t>
            </w:r>
          </w:p>
          <w:p w:rsidR="00996E33" w:rsidRPr="003516CC" w:rsidRDefault="00443F5C" w:rsidP="00871DC9">
            <w:pPr>
              <w:autoSpaceDE w:val="0"/>
              <w:autoSpaceDN w:val="0"/>
              <w:adjustRightInd w:val="0"/>
              <w:ind w:firstLine="720"/>
              <w:jc w:val="both"/>
              <w:rPr>
                <w:rFonts w:eastAsia="TimesNewRoman"/>
                <w:sz w:val="20"/>
                <w:szCs w:val="20"/>
                <w:lang w:val="ru-RU"/>
              </w:rPr>
            </w:pPr>
            <w:r w:rsidRPr="00443F5C">
              <w:rPr>
                <w:rFonts w:eastAsia="TimesNewRoman"/>
                <w:sz w:val="20"/>
                <w:szCs w:val="20"/>
                <w:lang w:val="ru-RU" w:bidi="en-US"/>
              </w:rPr>
              <w:lastRenderedPageBreak/>
              <w:t>У случају ангажовања експерта, Комисија треба да обезбеди да не постоји сукоб интереса између експерта и лиценцираног овлашћеног ревизора, односно субјекта ревизије у смислу става 3. овог члана. Ангажовани експерт мора да потпише изјаву о непостојању сукоба интереса у смислу става 3. овог члана</w:t>
            </w:r>
            <w:r w:rsidRPr="00871DC9">
              <w:rPr>
                <w:rFonts w:eastAsia="TimesNewRoman"/>
                <w:sz w:val="20"/>
                <w:szCs w:val="20"/>
                <w:lang w:val="ru-RU" w:bidi="en-US"/>
              </w:rPr>
              <w:t xml:space="preserve"> и </w:t>
            </w:r>
            <w:r w:rsidRPr="00443F5C">
              <w:rPr>
                <w:rFonts w:eastAsia="TimesNewRoman"/>
                <w:sz w:val="20"/>
                <w:szCs w:val="20"/>
                <w:lang w:val="ru-RU" w:bidi="en-US"/>
              </w:rPr>
              <w:t>мора да има најмање 7 година искуства у ревизији финансијских извештаја, од чега минимум 2 године искуства у ревизији друштава од јавног интереса.</w:t>
            </w:r>
          </w:p>
        </w:tc>
        <w:tc>
          <w:tcPr>
            <w:tcW w:w="661" w:type="pct"/>
          </w:tcPr>
          <w:p w:rsidR="00996E33" w:rsidRPr="007668B3" w:rsidRDefault="00996E33" w:rsidP="00996E33">
            <w:pPr>
              <w:rPr>
                <w:strike/>
                <w:sz w:val="20"/>
                <w:szCs w:val="20"/>
                <w:lang w:val="sr-Cyrl-CS"/>
              </w:rPr>
            </w:pPr>
          </w:p>
          <w:p w:rsidR="00996E33" w:rsidRPr="00E0304B" w:rsidRDefault="00996E33" w:rsidP="00996E33">
            <w:pPr>
              <w:rPr>
                <w:sz w:val="20"/>
                <w:szCs w:val="20"/>
              </w:rPr>
            </w:pPr>
            <w:r w:rsidRPr="00E0304B">
              <w:rPr>
                <w:sz w:val="20"/>
                <w:szCs w:val="20"/>
              </w:rPr>
              <w:t>Потпуно усклађено</w:t>
            </w:r>
          </w:p>
          <w:p w:rsidR="00996E33" w:rsidRPr="007668B3" w:rsidRDefault="00996E33" w:rsidP="00906F9C">
            <w:pPr>
              <w:rPr>
                <w:sz w:val="20"/>
                <w:szCs w:val="20"/>
                <w:lang w:val="sr-Cyrl-CS"/>
              </w:rPr>
            </w:pPr>
            <w:r w:rsidRPr="00B85323">
              <w:rPr>
                <w:sz w:val="20"/>
                <w:szCs w:val="20"/>
              </w:rPr>
              <w:t xml:space="preserve"> </w:t>
            </w:r>
          </w:p>
        </w:tc>
        <w:tc>
          <w:tcPr>
            <w:tcW w:w="681" w:type="pct"/>
          </w:tcPr>
          <w:p w:rsidR="00996E33" w:rsidRPr="00A732B0"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32.4</w:t>
            </w:r>
          </w:p>
        </w:tc>
        <w:tc>
          <w:tcPr>
            <w:tcW w:w="1330" w:type="pct"/>
          </w:tcPr>
          <w:p w:rsidR="00996E33" w:rsidRPr="007668B3" w:rsidRDefault="00996E33" w:rsidP="00996E33">
            <w:pPr>
              <w:ind w:firstLine="720"/>
              <w:jc w:val="both"/>
              <w:rPr>
                <w:sz w:val="20"/>
                <w:szCs w:val="20"/>
              </w:rPr>
            </w:pPr>
            <w:r w:rsidRPr="007668B3">
              <w:rPr>
                <w:sz w:val="20"/>
                <w:szCs w:val="20"/>
              </w:rPr>
              <w:t>Надлежни орган сноси коначну одговорност за надзор над:</w:t>
            </w:r>
            <w:r w:rsidRPr="007668B3">
              <w:rPr>
                <w:rStyle w:val="tw4winMark"/>
                <w:color w:val="auto"/>
                <w:sz w:val="20"/>
                <w:szCs w:val="20"/>
              </w:rPr>
              <w:t>&lt;0}</w:t>
            </w:r>
          </w:p>
          <w:p w:rsidR="00996E33" w:rsidRPr="007668B3" w:rsidRDefault="00996E33" w:rsidP="00996E33">
            <w:pPr>
              <w:tabs>
                <w:tab w:val="left" w:pos="583"/>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the approval and registration of statutory auditors and audit firms;</w:t>
            </w:r>
            <w:r w:rsidRPr="007668B3">
              <w:rPr>
                <w:rStyle w:val="tw4winMark"/>
                <w:color w:val="auto"/>
                <w:sz w:val="20"/>
                <w:szCs w:val="20"/>
              </w:rPr>
              <w:t>&lt;}69{&gt;</w:t>
            </w:r>
            <w:r w:rsidRPr="007668B3">
              <w:rPr>
                <w:sz w:val="20"/>
                <w:szCs w:val="20"/>
              </w:rPr>
              <w:t>а)</w:t>
            </w:r>
            <w:r w:rsidRPr="007668B3">
              <w:rPr>
                <w:sz w:val="20"/>
                <w:szCs w:val="20"/>
                <w:lang w:val="sr-Cyrl-CS"/>
              </w:rPr>
              <w:t xml:space="preserve"> </w:t>
            </w:r>
            <w:r w:rsidRPr="007668B3">
              <w:rPr>
                <w:sz w:val="20"/>
                <w:szCs w:val="20"/>
              </w:rPr>
              <w:t>издавањем дозволе овлашћеним ревизорима и друштвима за ревизију и њиховом регистрацијом;</w:t>
            </w:r>
            <w:r w:rsidRPr="007668B3">
              <w:rPr>
                <w:rStyle w:val="tw4winMark"/>
                <w:color w:val="auto"/>
                <w:sz w:val="20"/>
                <w:szCs w:val="20"/>
              </w:rPr>
              <w:t>&lt;0}</w:t>
            </w:r>
          </w:p>
          <w:p w:rsidR="00996E33" w:rsidRPr="007668B3" w:rsidRDefault="00996E33" w:rsidP="00996E33">
            <w:pPr>
              <w:tabs>
                <w:tab w:val="left" w:pos="583"/>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the adoption of standards on professional ethics, internal quality control of audit firms and auditing, except where those standards are adopted or approved by other Member State authorities;</w:t>
            </w:r>
            <w:r w:rsidRPr="007668B3">
              <w:rPr>
                <w:rStyle w:val="tw4winMark"/>
                <w:color w:val="auto"/>
                <w:sz w:val="20"/>
                <w:szCs w:val="20"/>
              </w:rPr>
              <w:t>&lt;}0{&gt;</w:t>
            </w:r>
            <w:r w:rsidRPr="007668B3">
              <w:rPr>
                <w:sz w:val="20"/>
                <w:szCs w:val="20"/>
              </w:rPr>
              <w:t>б)</w:t>
            </w:r>
            <w:r w:rsidRPr="007668B3">
              <w:rPr>
                <w:sz w:val="20"/>
                <w:szCs w:val="20"/>
                <w:lang w:val="sr-Cyrl-CS"/>
              </w:rPr>
              <w:t xml:space="preserve"> </w:t>
            </w:r>
            <w:r w:rsidRPr="007668B3">
              <w:rPr>
                <w:sz w:val="20"/>
                <w:szCs w:val="20"/>
              </w:rPr>
              <w:t>усвајањем стандарда професионалне етике, интерне контроле квалитета друштава за ревизију и ревизије осим када те стандарде усвајају или одобравају други органи државе чланице;</w:t>
            </w:r>
            <w:r w:rsidRPr="007668B3">
              <w:rPr>
                <w:rStyle w:val="tw4winMark"/>
                <w:color w:val="auto"/>
                <w:sz w:val="20"/>
                <w:szCs w:val="20"/>
              </w:rPr>
              <w:t>&lt;0}</w:t>
            </w:r>
          </w:p>
          <w:p w:rsidR="00996E33" w:rsidRPr="007668B3" w:rsidRDefault="00996E33" w:rsidP="00D05FB2">
            <w:pPr>
              <w:jc w:val="both"/>
              <w:rPr>
                <w:sz w:val="20"/>
                <w:szCs w:val="20"/>
              </w:rPr>
            </w:pPr>
            <w:r w:rsidRPr="007668B3">
              <w:rPr>
                <w:rStyle w:val="tw4winMark"/>
                <w:color w:val="auto"/>
                <w:sz w:val="20"/>
                <w:szCs w:val="20"/>
              </w:rPr>
              <w:t>{0&gt;</w:t>
            </w:r>
            <w:r w:rsidRPr="007668B3">
              <w:rPr>
                <w:vanish/>
                <w:sz w:val="20"/>
                <w:szCs w:val="20"/>
                <w:lang w:val="en-GB"/>
              </w:rPr>
              <w:t>(c) continuing education;</w:t>
            </w:r>
            <w:r w:rsidRPr="007668B3">
              <w:rPr>
                <w:rStyle w:val="tw4winMark"/>
                <w:color w:val="auto"/>
                <w:sz w:val="20"/>
                <w:szCs w:val="20"/>
              </w:rPr>
              <w:t>&lt;}80{&gt;</w:t>
            </w:r>
            <w:r w:rsidRPr="007668B3">
              <w:rPr>
                <w:sz w:val="20"/>
                <w:szCs w:val="20"/>
              </w:rPr>
              <w:t>в) сталним усавршавањем;</w:t>
            </w:r>
            <w:r w:rsidRPr="007668B3">
              <w:rPr>
                <w:rStyle w:val="tw4winMark"/>
                <w:color w:val="auto"/>
                <w:sz w:val="20"/>
                <w:szCs w:val="20"/>
              </w:rPr>
              <w:t>&lt;0}</w:t>
            </w:r>
          </w:p>
          <w:p w:rsidR="00996E33" w:rsidRPr="007668B3" w:rsidRDefault="00996E33" w:rsidP="00D05FB2">
            <w:pPr>
              <w:jc w:val="both"/>
              <w:rPr>
                <w:sz w:val="20"/>
                <w:szCs w:val="20"/>
              </w:rPr>
            </w:pPr>
            <w:r w:rsidRPr="007668B3">
              <w:rPr>
                <w:rStyle w:val="tw4winMark"/>
                <w:color w:val="auto"/>
                <w:sz w:val="20"/>
                <w:szCs w:val="20"/>
              </w:rPr>
              <w:t>{0&gt;</w:t>
            </w:r>
            <w:r w:rsidRPr="007668B3">
              <w:rPr>
                <w:vanish/>
                <w:sz w:val="20"/>
                <w:szCs w:val="20"/>
                <w:lang w:val="en-GB"/>
              </w:rPr>
              <w:t>(d) quality assurance systems;</w:t>
            </w:r>
            <w:r w:rsidRPr="007668B3">
              <w:rPr>
                <w:rStyle w:val="tw4winMark"/>
                <w:color w:val="auto"/>
                <w:sz w:val="20"/>
                <w:szCs w:val="20"/>
              </w:rPr>
              <w:t>&lt;}65{&gt;</w:t>
            </w:r>
            <w:r w:rsidRPr="007668B3">
              <w:rPr>
                <w:sz w:val="20"/>
                <w:szCs w:val="20"/>
              </w:rPr>
              <w:t>г) системима за контролу квалитета;</w:t>
            </w:r>
            <w:r w:rsidRPr="007668B3">
              <w:rPr>
                <w:rStyle w:val="tw4winMark"/>
                <w:color w:val="auto"/>
                <w:sz w:val="20"/>
                <w:szCs w:val="20"/>
              </w:rPr>
              <w:t>&lt;0}</w:t>
            </w:r>
          </w:p>
          <w:p w:rsidR="00996E33" w:rsidRPr="007668B3" w:rsidRDefault="00996E33" w:rsidP="00996E33">
            <w:pPr>
              <w:rPr>
                <w:sz w:val="20"/>
                <w:szCs w:val="20"/>
                <w:lang w:val="sr-Cyrl-CS"/>
              </w:rPr>
            </w:pPr>
            <w:r w:rsidRPr="007668B3">
              <w:rPr>
                <w:rStyle w:val="tw4winMark"/>
                <w:color w:val="auto"/>
                <w:sz w:val="20"/>
                <w:szCs w:val="20"/>
              </w:rPr>
              <w:t>{0&gt;</w:t>
            </w:r>
            <w:r w:rsidRPr="007668B3">
              <w:rPr>
                <w:vanish/>
                <w:sz w:val="20"/>
                <w:szCs w:val="20"/>
                <w:lang w:val="en-GB"/>
              </w:rPr>
              <w:t>(e) investigative and administrative disciplinary systems.';</w:t>
            </w:r>
            <w:r w:rsidRPr="007668B3">
              <w:rPr>
                <w:rStyle w:val="tw4winMark"/>
                <w:color w:val="auto"/>
                <w:sz w:val="20"/>
                <w:szCs w:val="20"/>
              </w:rPr>
              <w:t>&lt;}0{&gt;</w:t>
            </w:r>
            <w:r w:rsidRPr="007668B3">
              <w:rPr>
                <w:sz w:val="20"/>
                <w:szCs w:val="20"/>
              </w:rPr>
              <w:t>д) системима за вођење истрага и административних дисциплинских поступака.</w:t>
            </w:r>
          </w:p>
        </w:tc>
        <w:tc>
          <w:tcPr>
            <w:tcW w:w="407" w:type="pct"/>
          </w:tcPr>
          <w:p w:rsidR="00996E33" w:rsidRPr="00F1069D" w:rsidRDefault="00F1069D" w:rsidP="00871DC9">
            <w:pPr>
              <w:rPr>
                <w:sz w:val="20"/>
                <w:szCs w:val="20"/>
                <w:lang w:val="sr-Cyrl-CS"/>
              </w:rPr>
            </w:pPr>
            <w:r w:rsidRPr="003516CC">
              <w:rPr>
                <w:sz w:val="20"/>
                <w:szCs w:val="20"/>
                <w:lang w:val="sr-Cyrl-CS"/>
              </w:rPr>
              <w:t>10</w:t>
            </w:r>
            <w:r w:rsidR="005306AE" w:rsidRPr="003516CC">
              <w:rPr>
                <w:sz w:val="20"/>
                <w:szCs w:val="20"/>
                <w:lang w:val="sr-Cyrl-CS"/>
              </w:rPr>
              <w:t>3</w:t>
            </w:r>
            <w:r w:rsidRPr="00871DC9">
              <w:rPr>
                <w:sz w:val="20"/>
                <w:szCs w:val="20"/>
                <w:lang w:val="sr-Cyrl-CS"/>
              </w:rPr>
              <w:t>.</w:t>
            </w:r>
            <w:r w:rsidR="00841E31" w:rsidRPr="00871DC9">
              <w:rPr>
                <w:sz w:val="20"/>
                <w:szCs w:val="20"/>
                <w:lang w:val="sr-Cyrl-CS"/>
              </w:rPr>
              <w:t xml:space="preserve"> 1.</w:t>
            </w:r>
          </w:p>
        </w:tc>
        <w:tc>
          <w:tcPr>
            <w:tcW w:w="1627" w:type="pct"/>
          </w:tcPr>
          <w:p w:rsidR="003A4DB3" w:rsidRPr="003516CC" w:rsidRDefault="003A4DB3" w:rsidP="003A4DB3">
            <w:pPr>
              <w:autoSpaceDE w:val="0"/>
              <w:autoSpaceDN w:val="0"/>
              <w:adjustRightInd w:val="0"/>
              <w:ind w:firstLine="720"/>
              <w:jc w:val="both"/>
              <w:rPr>
                <w:rFonts w:eastAsia="TimesNewRoman"/>
                <w:sz w:val="20"/>
                <w:szCs w:val="20"/>
                <w:lang w:val="ru-RU"/>
              </w:rPr>
            </w:pPr>
            <w:r w:rsidRPr="003516CC">
              <w:rPr>
                <w:rFonts w:eastAsia="TimesNewRoman"/>
                <w:sz w:val="20"/>
                <w:szCs w:val="20"/>
                <w:lang w:val="ru-RU"/>
              </w:rPr>
              <w:t>Комисија у оквиру надлежности утврђених овим законом, обавља надзор над</w:t>
            </w:r>
            <w:r w:rsidRPr="003516CC">
              <w:rPr>
                <w:rFonts w:eastAsia="TimesNewRoman"/>
                <w:sz w:val="20"/>
                <w:szCs w:val="20"/>
                <w:lang w:val="sr-Cyrl-CS"/>
              </w:rPr>
              <w:t>:</w:t>
            </w:r>
            <w:r w:rsidRPr="003516CC">
              <w:rPr>
                <w:rFonts w:eastAsia="TimesNewRoman"/>
                <w:sz w:val="20"/>
                <w:szCs w:val="20"/>
                <w:lang w:val="ru-RU"/>
              </w:rPr>
              <w:t xml:space="preserve"> </w:t>
            </w:r>
          </w:p>
          <w:p w:rsidR="003A4DB3" w:rsidRPr="003516CC" w:rsidRDefault="003A4DB3" w:rsidP="003A4DB3">
            <w:pPr>
              <w:ind w:firstLine="720"/>
              <w:jc w:val="both"/>
              <w:rPr>
                <w:sz w:val="20"/>
                <w:szCs w:val="20"/>
                <w:lang w:val="ru-RU"/>
              </w:rPr>
            </w:pPr>
            <w:r w:rsidRPr="003516CC">
              <w:rPr>
                <w:sz w:val="20"/>
                <w:szCs w:val="20"/>
                <w:lang w:val="ru-RU"/>
              </w:rPr>
              <w:t>1) спровођењем програма за полагање, признавање и организовање испита за звање овлашћени ревизор;</w:t>
            </w:r>
          </w:p>
          <w:p w:rsidR="003A4DB3" w:rsidRPr="003516CC" w:rsidRDefault="003A4DB3" w:rsidP="003A4DB3">
            <w:pPr>
              <w:ind w:firstLine="720"/>
              <w:jc w:val="both"/>
              <w:rPr>
                <w:sz w:val="20"/>
                <w:szCs w:val="20"/>
                <w:lang w:val="ru-RU"/>
              </w:rPr>
            </w:pPr>
            <w:r w:rsidRPr="003516CC">
              <w:rPr>
                <w:sz w:val="20"/>
                <w:szCs w:val="20"/>
                <w:lang w:val="ru-RU"/>
              </w:rPr>
              <w:t>2) утврђивањем и спровођењем програма континуираног професионалног  усавршавања лиценцираних овлашћених ревизора;</w:t>
            </w:r>
          </w:p>
          <w:p w:rsidR="003A4DB3" w:rsidRPr="003516CC" w:rsidRDefault="003A4DB3" w:rsidP="003A4DB3">
            <w:pPr>
              <w:ind w:firstLine="720"/>
              <w:jc w:val="both"/>
              <w:rPr>
                <w:sz w:val="20"/>
                <w:szCs w:val="20"/>
                <w:lang w:val="ru-RU"/>
              </w:rPr>
            </w:pPr>
            <w:r w:rsidRPr="003516CC">
              <w:rPr>
                <w:sz w:val="20"/>
                <w:szCs w:val="20"/>
                <w:lang w:val="ru-RU"/>
              </w:rPr>
              <w:t>3) издавањем, продужењем и стављањем ван снаге лиценци овлашћеним ревизорима;</w:t>
            </w:r>
          </w:p>
          <w:p w:rsidR="003A4DB3" w:rsidRPr="003516CC" w:rsidRDefault="003A4DB3" w:rsidP="003A4DB3">
            <w:pPr>
              <w:ind w:firstLine="720"/>
              <w:jc w:val="both"/>
              <w:rPr>
                <w:sz w:val="20"/>
                <w:szCs w:val="20"/>
                <w:lang w:val="ru-RU"/>
              </w:rPr>
            </w:pPr>
            <w:r w:rsidRPr="003516CC">
              <w:rPr>
                <w:sz w:val="20"/>
                <w:szCs w:val="20"/>
                <w:lang w:val="ru-RU"/>
              </w:rPr>
              <w:t>4) издавањем и стављањем ван снаге дозвола за обављање ревизије друштвима за ревизију и самосталним ревизорима;</w:t>
            </w:r>
          </w:p>
          <w:p w:rsidR="003A4DB3" w:rsidRPr="003516CC" w:rsidRDefault="003A4DB3" w:rsidP="003A4DB3">
            <w:pPr>
              <w:ind w:firstLine="720"/>
              <w:jc w:val="both"/>
              <w:rPr>
                <w:sz w:val="20"/>
                <w:szCs w:val="20"/>
                <w:lang w:val="ru-RU"/>
              </w:rPr>
            </w:pPr>
            <w:r w:rsidRPr="003516CC">
              <w:rPr>
                <w:sz w:val="20"/>
                <w:szCs w:val="20"/>
                <w:lang w:val="ru-RU"/>
              </w:rPr>
              <w:t>5) применом МСР;</w:t>
            </w:r>
          </w:p>
          <w:p w:rsidR="003A4DB3" w:rsidRPr="003516CC" w:rsidRDefault="003A4DB3" w:rsidP="003A4DB3">
            <w:pPr>
              <w:ind w:firstLine="720"/>
              <w:jc w:val="both"/>
              <w:rPr>
                <w:sz w:val="20"/>
                <w:szCs w:val="20"/>
                <w:lang w:val="ru-RU"/>
              </w:rPr>
            </w:pPr>
            <w:r w:rsidRPr="003516CC">
              <w:rPr>
                <w:sz w:val="20"/>
                <w:szCs w:val="20"/>
                <w:lang w:val="ru-RU"/>
              </w:rPr>
              <w:t>6) применом Кодекса професионалне етике ревизора;</w:t>
            </w:r>
          </w:p>
          <w:p w:rsidR="00996E33" w:rsidRPr="003516CC" w:rsidRDefault="003A4DB3" w:rsidP="003A4DB3">
            <w:pPr>
              <w:ind w:firstLine="720"/>
              <w:jc w:val="both"/>
              <w:rPr>
                <w:sz w:val="20"/>
                <w:szCs w:val="20"/>
                <w:lang w:val="ru-RU"/>
              </w:rPr>
            </w:pPr>
            <w:r w:rsidRPr="003516CC">
              <w:rPr>
                <w:sz w:val="20"/>
                <w:szCs w:val="20"/>
                <w:lang w:val="ru-RU"/>
              </w:rPr>
              <w:t>7) спровођењем истражних, дисциплинских и других поступака које води Комора.</w:t>
            </w:r>
            <w:r w:rsidR="00996E33" w:rsidRPr="003516CC">
              <w:rPr>
                <w:sz w:val="20"/>
                <w:szCs w:val="20"/>
                <w:lang w:val="ru-RU"/>
              </w:rPr>
              <w:t xml:space="preserve"> </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32.4а</w:t>
            </w:r>
          </w:p>
          <w:p w:rsidR="00996E33" w:rsidRPr="007668B3" w:rsidRDefault="00996E33" w:rsidP="00996E33">
            <w:pPr>
              <w:rPr>
                <w:sz w:val="20"/>
                <w:szCs w:val="20"/>
                <w:lang w:val="sr-Cyrl-CS"/>
              </w:rPr>
            </w:pPr>
          </w:p>
        </w:tc>
        <w:tc>
          <w:tcPr>
            <w:tcW w:w="1330" w:type="pct"/>
          </w:tcPr>
          <w:p w:rsidR="00996E33" w:rsidRPr="00F13D48" w:rsidRDefault="00D05FB2" w:rsidP="00996E33">
            <w:pPr>
              <w:jc w:val="both"/>
              <w:rPr>
                <w:sz w:val="20"/>
                <w:szCs w:val="20"/>
              </w:rPr>
            </w:pPr>
            <w:r>
              <w:rPr>
                <w:sz w:val="20"/>
                <w:szCs w:val="20"/>
              </w:rPr>
              <w:t xml:space="preserve">               </w:t>
            </w:r>
            <w:r w:rsidR="00996E33" w:rsidRPr="00F13D48">
              <w:rPr>
                <w:sz w:val="20"/>
                <w:szCs w:val="20"/>
              </w:rPr>
              <w:t>4а.</w:t>
            </w:r>
            <w:r w:rsidR="00996E33" w:rsidRPr="00F13D48">
              <w:rPr>
                <w:rStyle w:val="tw4winMark"/>
                <w:color w:val="auto"/>
                <w:sz w:val="20"/>
                <w:szCs w:val="20"/>
              </w:rPr>
              <w:t>&lt;0}{0&gt;</w:t>
            </w:r>
            <w:r w:rsidR="00996E33" w:rsidRPr="00F13D48">
              <w:rPr>
                <w:sz w:val="20"/>
                <w:szCs w:val="20"/>
              </w:rPr>
              <w:t xml:space="preserve"> </w:t>
            </w:r>
            <w:r w:rsidR="00996E33" w:rsidRPr="00F13D48">
              <w:rPr>
                <w:vanish/>
                <w:sz w:val="20"/>
                <w:szCs w:val="20"/>
                <w:lang w:val="en-GB"/>
              </w:rPr>
              <w:t>Member States shall designate one or more competent authorities to carry out the tasks provided for in this Directive.</w:t>
            </w:r>
            <w:r w:rsidR="00996E33" w:rsidRPr="00F13D48">
              <w:rPr>
                <w:rStyle w:val="tw4winMark"/>
                <w:color w:val="auto"/>
                <w:sz w:val="20"/>
                <w:szCs w:val="20"/>
              </w:rPr>
              <w:t>&lt;}71{&gt;</w:t>
            </w:r>
            <w:r w:rsidR="00996E33" w:rsidRPr="00F13D48">
              <w:rPr>
                <w:sz w:val="20"/>
                <w:szCs w:val="20"/>
              </w:rPr>
              <w:t>Државе чланице треба да одреде један или више надлежних органа који ће обављати послове предвиђене овом директивом.</w:t>
            </w:r>
            <w:r w:rsidR="00996E33" w:rsidRPr="00F13D48">
              <w:rPr>
                <w:rStyle w:val="tw4winMark"/>
                <w:color w:val="auto"/>
                <w:sz w:val="20"/>
                <w:szCs w:val="20"/>
              </w:rPr>
              <w:t>&lt;0}{0&gt;</w:t>
            </w:r>
            <w:r w:rsidR="00996E33" w:rsidRPr="00F13D48">
              <w:rPr>
                <w:sz w:val="20"/>
                <w:szCs w:val="20"/>
              </w:rPr>
              <w:t xml:space="preserve"> </w:t>
            </w:r>
            <w:r w:rsidR="00996E33" w:rsidRPr="00F13D48">
              <w:rPr>
                <w:vanish/>
                <w:sz w:val="20"/>
                <w:szCs w:val="20"/>
                <w:lang w:val="en-GB"/>
              </w:rPr>
              <w:t>Member States shall designate only one competent authority bearing the ultimate responsibility for the tasks referred in this Article except for the purpose of the statutory audit of cooperatives, savings banks or similar entities as referred to in Article 45 of Directive 86/635/EEC, or a subsidiary or legal successor of a cooperative, savings bank or similar entity as referred to in Article 45 of Directive 86/635/EEC.</w:t>
            </w:r>
            <w:r w:rsidR="00996E33" w:rsidRPr="00F13D48">
              <w:rPr>
                <w:rStyle w:val="tw4winMark"/>
                <w:color w:val="auto"/>
                <w:sz w:val="20"/>
                <w:szCs w:val="20"/>
              </w:rPr>
              <w:t>&lt;}74{&gt;</w:t>
            </w:r>
            <w:r w:rsidR="00996E33" w:rsidRPr="00F13D48">
              <w:rPr>
                <w:sz w:val="20"/>
                <w:szCs w:val="20"/>
              </w:rPr>
              <w:t xml:space="preserve">Државе чланице треба да одреде само један надлежни орган који ће сносити коначну одговорност за </w:t>
            </w:r>
            <w:r w:rsidR="00996E33" w:rsidRPr="00F13D48">
              <w:rPr>
                <w:sz w:val="20"/>
                <w:szCs w:val="20"/>
              </w:rPr>
              <w:lastRenderedPageBreak/>
              <w:t>обављање послова из овог члана осим за потребе законске ревизије задруга, штедних банака или сличних субјеката из члана 45. Директиве 86/635/ЕЕЗ или подређеног предузећа или правног следбеника задруге, штедне банке или сличног субјекта из члана 45. Директиве 86/635/ЕЕЗ.</w:t>
            </w:r>
            <w:r w:rsidR="00996E33" w:rsidRPr="00F13D48">
              <w:rPr>
                <w:rStyle w:val="tw4winMark"/>
                <w:color w:val="auto"/>
                <w:sz w:val="20"/>
                <w:szCs w:val="20"/>
              </w:rPr>
              <w:t>&lt;0}</w:t>
            </w:r>
          </w:p>
          <w:p w:rsidR="00996E33" w:rsidRPr="00F13D48" w:rsidRDefault="00996E33" w:rsidP="00996E33">
            <w:pPr>
              <w:ind w:firstLine="720"/>
              <w:jc w:val="both"/>
              <w:rPr>
                <w:sz w:val="20"/>
                <w:szCs w:val="20"/>
              </w:rPr>
            </w:pPr>
            <w:r w:rsidRPr="00F13D48">
              <w:rPr>
                <w:rStyle w:val="tw4winMark"/>
                <w:color w:val="auto"/>
                <w:sz w:val="20"/>
                <w:szCs w:val="20"/>
              </w:rPr>
              <w:t>{0&gt;</w:t>
            </w:r>
            <w:r w:rsidRPr="00F13D48">
              <w:rPr>
                <w:vanish/>
                <w:sz w:val="20"/>
                <w:szCs w:val="20"/>
                <w:lang w:val="en-GB"/>
              </w:rPr>
              <w:t>Member States shall inform the Commission of their designation.</w:t>
            </w:r>
            <w:r w:rsidRPr="00F13D48">
              <w:rPr>
                <w:rStyle w:val="tw4winMark"/>
                <w:color w:val="auto"/>
                <w:sz w:val="20"/>
                <w:szCs w:val="20"/>
              </w:rPr>
              <w:t>&lt;}72{&gt;</w:t>
            </w:r>
            <w:r w:rsidRPr="00F13D48">
              <w:rPr>
                <w:sz w:val="20"/>
                <w:szCs w:val="20"/>
              </w:rPr>
              <w:t>Државе чланице обавештавају Комисију о органима које су одредили.</w:t>
            </w:r>
            <w:r w:rsidRPr="00F13D48">
              <w:rPr>
                <w:rStyle w:val="tw4winMark"/>
                <w:color w:val="auto"/>
                <w:sz w:val="20"/>
                <w:szCs w:val="20"/>
              </w:rPr>
              <w:t>&lt;0}</w:t>
            </w:r>
          </w:p>
          <w:p w:rsidR="00996E33" w:rsidRPr="00F13D48" w:rsidRDefault="00996E33" w:rsidP="00996E33">
            <w:pPr>
              <w:jc w:val="both"/>
              <w:rPr>
                <w:strike/>
                <w:sz w:val="20"/>
                <w:szCs w:val="20"/>
                <w:lang w:val="ru-RU"/>
              </w:rPr>
            </w:pPr>
            <w:r w:rsidRPr="00F13D48">
              <w:rPr>
                <w:rStyle w:val="tw4winMark"/>
                <w:vanish w:val="0"/>
                <w:color w:val="auto"/>
                <w:sz w:val="20"/>
                <w:szCs w:val="20"/>
              </w:rPr>
              <w:t xml:space="preserve">        </w:t>
            </w:r>
            <w:r w:rsidRPr="00F13D48">
              <w:rPr>
                <w:rStyle w:val="tw4winMark"/>
                <w:color w:val="auto"/>
                <w:sz w:val="20"/>
                <w:szCs w:val="20"/>
              </w:rPr>
              <w:t>{0&gt;</w:t>
            </w:r>
            <w:r w:rsidRPr="00F13D48">
              <w:rPr>
                <w:vanish/>
                <w:sz w:val="20"/>
                <w:szCs w:val="20"/>
                <w:lang w:val="en-GB"/>
              </w:rPr>
              <w:t>The competent authorities shall be organised in such a manner that conflicts of interests are avoided.</w:t>
            </w:r>
            <w:r w:rsidRPr="00F13D48">
              <w:rPr>
                <w:rStyle w:val="tw4winMark"/>
                <w:color w:val="auto"/>
                <w:sz w:val="20"/>
                <w:szCs w:val="20"/>
              </w:rPr>
              <w:t>&lt;}0{&gt;</w:t>
            </w:r>
            <w:r w:rsidRPr="00F13D48">
              <w:rPr>
                <w:sz w:val="20"/>
                <w:szCs w:val="20"/>
              </w:rPr>
              <w:t xml:space="preserve">Надлежни органи </w:t>
            </w:r>
            <w:r w:rsidRPr="00F13D48">
              <w:rPr>
                <w:sz w:val="20"/>
                <w:szCs w:val="20"/>
                <w:lang w:val="sr-Cyrl-CS"/>
              </w:rPr>
              <w:t xml:space="preserve">треба да </w:t>
            </w:r>
            <w:r w:rsidRPr="00F13D48">
              <w:rPr>
                <w:sz w:val="20"/>
                <w:szCs w:val="20"/>
              </w:rPr>
              <w:t xml:space="preserve">се организују на начин  </w:t>
            </w:r>
            <w:r w:rsidRPr="00F13D48">
              <w:rPr>
                <w:sz w:val="20"/>
                <w:szCs w:val="20"/>
                <w:lang w:val="sr-Cyrl-CS"/>
              </w:rPr>
              <w:t xml:space="preserve">који </w:t>
            </w:r>
            <w:r w:rsidRPr="00F13D48">
              <w:rPr>
                <w:sz w:val="20"/>
                <w:szCs w:val="20"/>
              </w:rPr>
              <w:t>спречава сукоб интереса.</w:t>
            </w:r>
          </w:p>
        </w:tc>
        <w:tc>
          <w:tcPr>
            <w:tcW w:w="407" w:type="pct"/>
          </w:tcPr>
          <w:p w:rsidR="00996E33" w:rsidRDefault="008969CE" w:rsidP="00996E33">
            <w:pPr>
              <w:rPr>
                <w:sz w:val="20"/>
                <w:szCs w:val="20"/>
                <w:lang w:val="sr-Cyrl-CS"/>
              </w:rPr>
            </w:pPr>
            <w:r>
              <w:rPr>
                <w:sz w:val="20"/>
                <w:szCs w:val="20"/>
                <w:lang w:val="sr-Cyrl-CS"/>
              </w:rPr>
              <w:lastRenderedPageBreak/>
              <w:t>2.1.29.</w:t>
            </w:r>
          </w:p>
          <w:p w:rsidR="00F239FC" w:rsidRDefault="00F239FC" w:rsidP="00996E33">
            <w:pPr>
              <w:rPr>
                <w:sz w:val="20"/>
                <w:szCs w:val="20"/>
                <w:lang w:val="sr-Cyrl-CS"/>
              </w:rPr>
            </w:pPr>
          </w:p>
          <w:p w:rsidR="00F239FC" w:rsidRDefault="00F239FC" w:rsidP="00996E33">
            <w:pPr>
              <w:rPr>
                <w:sz w:val="20"/>
                <w:szCs w:val="20"/>
                <w:lang w:val="sr-Cyrl-CS"/>
              </w:rPr>
            </w:pPr>
          </w:p>
          <w:p w:rsidR="00F239FC" w:rsidRDefault="00F239FC" w:rsidP="00996E33">
            <w:pPr>
              <w:rPr>
                <w:sz w:val="20"/>
                <w:szCs w:val="20"/>
                <w:lang w:val="sr-Cyrl-CS"/>
              </w:rPr>
            </w:pPr>
          </w:p>
          <w:p w:rsidR="00F239FC" w:rsidRDefault="00F239FC" w:rsidP="00996E33">
            <w:pPr>
              <w:rPr>
                <w:sz w:val="20"/>
                <w:szCs w:val="20"/>
                <w:lang w:val="sr-Cyrl-CS"/>
              </w:rPr>
            </w:pPr>
          </w:p>
          <w:p w:rsidR="00F239FC" w:rsidRDefault="00F239FC" w:rsidP="00996E33">
            <w:pPr>
              <w:rPr>
                <w:sz w:val="20"/>
                <w:szCs w:val="20"/>
                <w:lang w:val="sr-Cyrl-CS"/>
              </w:rPr>
            </w:pPr>
          </w:p>
          <w:p w:rsidR="001F5A23" w:rsidRDefault="001F5A23" w:rsidP="00996E33">
            <w:pPr>
              <w:rPr>
                <w:sz w:val="20"/>
                <w:szCs w:val="20"/>
                <w:lang w:val="sr-Cyrl-CS"/>
              </w:rPr>
            </w:pPr>
          </w:p>
          <w:p w:rsidR="001F5A23" w:rsidRPr="00871DC9" w:rsidRDefault="001F5A23" w:rsidP="00996E33">
            <w:pPr>
              <w:rPr>
                <w:sz w:val="20"/>
                <w:szCs w:val="20"/>
                <w:lang w:val="sr-Cyrl-CS"/>
              </w:rPr>
            </w:pPr>
            <w:r w:rsidRPr="00871DC9">
              <w:rPr>
                <w:sz w:val="20"/>
                <w:szCs w:val="20"/>
                <w:lang w:val="sr-Cyrl-CS"/>
              </w:rPr>
              <w:t>75.1.</w:t>
            </w: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r w:rsidRPr="00871DC9">
              <w:rPr>
                <w:sz w:val="20"/>
                <w:szCs w:val="20"/>
                <w:lang w:val="sr-Cyrl-CS"/>
              </w:rPr>
              <w:t>75.3.</w:t>
            </w: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871DC9" w:rsidRDefault="001F5A23" w:rsidP="00996E33">
            <w:pPr>
              <w:rPr>
                <w:sz w:val="20"/>
                <w:szCs w:val="20"/>
                <w:lang w:val="sr-Cyrl-CS"/>
              </w:rPr>
            </w:pPr>
          </w:p>
          <w:p w:rsidR="001F5A23" w:rsidRPr="00F239FC" w:rsidRDefault="001F5A23" w:rsidP="00996E33">
            <w:pPr>
              <w:rPr>
                <w:sz w:val="20"/>
                <w:szCs w:val="20"/>
                <w:lang w:val="sr-Cyrl-CS"/>
              </w:rPr>
            </w:pPr>
            <w:r w:rsidRPr="00871DC9">
              <w:rPr>
                <w:sz w:val="20"/>
                <w:szCs w:val="20"/>
                <w:lang w:val="sr-Cyrl-CS"/>
              </w:rPr>
              <w:t>102.</w:t>
            </w:r>
          </w:p>
        </w:tc>
        <w:tc>
          <w:tcPr>
            <w:tcW w:w="1627" w:type="pct"/>
          </w:tcPr>
          <w:p w:rsidR="00F239FC" w:rsidRPr="003516CC" w:rsidRDefault="00F239FC" w:rsidP="00F239FC">
            <w:pPr>
              <w:autoSpaceDE w:val="0"/>
              <w:autoSpaceDN w:val="0"/>
              <w:adjustRightInd w:val="0"/>
              <w:jc w:val="both"/>
              <w:rPr>
                <w:rFonts w:eastAsia="TimesNewRoman"/>
                <w:sz w:val="20"/>
                <w:szCs w:val="20"/>
              </w:rPr>
            </w:pPr>
            <w:r w:rsidRPr="003516CC">
              <w:rPr>
                <w:rFonts w:eastAsia="TimesNewRoman"/>
                <w:sz w:val="20"/>
                <w:szCs w:val="20"/>
              </w:rPr>
              <w:lastRenderedPageBreak/>
              <w:t xml:space="preserve">             Комисија за хартије од вредности (у даљем тексту: Комисија) </w:t>
            </w:r>
            <w:r w:rsidR="00CF281D" w:rsidRPr="003516CC">
              <w:rPr>
                <w:rFonts w:eastAsia="TimesNewRoman"/>
                <w:sz w:val="20"/>
                <w:szCs w:val="20"/>
              </w:rPr>
              <w:t>је орган који спроводи</w:t>
            </w:r>
            <w:r w:rsidRPr="003516CC">
              <w:rPr>
                <w:rFonts w:eastAsia="TimesNewRoman"/>
                <w:sz w:val="20"/>
                <w:szCs w:val="20"/>
                <w:lang w:val="ru-RU"/>
              </w:rPr>
              <w:t xml:space="preserve"> </w:t>
            </w:r>
            <w:r w:rsidRPr="003516CC">
              <w:rPr>
                <w:rFonts w:eastAsia="TimesNewRoman"/>
                <w:sz w:val="20"/>
                <w:szCs w:val="20"/>
                <w:lang w:val="sr-Cyrl-CS"/>
              </w:rPr>
              <w:t>јавни</w:t>
            </w:r>
            <w:r w:rsidRPr="003516CC">
              <w:rPr>
                <w:rFonts w:eastAsia="TimesNewRoman"/>
                <w:sz w:val="20"/>
                <w:szCs w:val="20"/>
                <w:lang w:val="ru-RU"/>
              </w:rPr>
              <w:t xml:space="preserve"> надзор над обављањем ревизије </w:t>
            </w:r>
            <w:r w:rsidR="00CF281D" w:rsidRPr="003516CC">
              <w:rPr>
                <w:rFonts w:eastAsia="TimesNewRoman"/>
                <w:sz w:val="20"/>
                <w:szCs w:val="20"/>
                <w:lang w:val="ru-RU"/>
              </w:rPr>
              <w:t xml:space="preserve">и контролу квалитета рада друштава за ревизију, самосталних ревизора и лиценцираних овлашћених ревизора </w:t>
            </w:r>
            <w:r w:rsidRPr="003516CC">
              <w:rPr>
                <w:rFonts w:eastAsia="TimesNewRoman"/>
                <w:sz w:val="20"/>
                <w:szCs w:val="20"/>
                <w:lang w:val="ru-RU"/>
              </w:rPr>
              <w:t>у складу са овим законом</w:t>
            </w:r>
            <w:r w:rsidRPr="003516CC">
              <w:rPr>
                <w:rFonts w:eastAsia="TimesNewRoman"/>
                <w:sz w:val="20"/>
                <w:szCs w:val="20"/>
              </w:rPr>
              <w:t>;</w:t>
            </w:r>
          </w:p>
          <w:p w:rsidR="00376C2A" w:rsidRPr="00CB5E5D" w:rsidRDefault="00F239FC"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lastRenderedPageBreak/>
              <w:t xml:space="preserve">           </w:t>
            </w:r>
          </w:p>
          <w:p w:rsidR="001F5A23" w:rsidRPr="00871DC9" w:rsidRDefault="001F5A23" w:rsidP="001F5A23">
            <w:pPr>
              <w:autoSpaceDE w:val="0"/>
              <w:autoSpaceDN w:val="0"/>
              <w:adjustRightInd w:val="0"/>
              <w:ind w:firstLine="720"/>
              <w:jc w:val="both"/>
              <w:rPr>
                <w:rFonts w:eastAsia="TimesNewRoman"/>
                <w:sz w:val="20"/>
                <w:szCs w:val="20"/>
                <w:lang w:val="ru-RU"/>
              </w:rPr>
            </w:pPr>
            <w:r w:rsidRPr="00871DC9">
              <w:rPr>
                <w:rFonts w:eastAsia="TimesNewRoman"/>
                <w:sz w:val="20"/>
                <w:szCs w:val="20"/>
                <w:lang w:val="ru-RU"/>
              </w:rPr>
              <w:t>Комисија обавља контролу квалитета рада друштава за ревизију, самосталних ревизора и лиценцираних овлашћених ревизора ради провере да ли се при обављању ревизије поступа у складу са МСР и одредбама овог закона.</w:t>
            </w:r>
          </w:p>
          <w:p w:rsidR="001F5A23" w:rsidRPr="00871DC9" w:rsidRDefault="001F5A23" w:rsidP="001F5A23">
            <w:pPr>
              <w:autoSpaceDE w:val="0"/>
              <w:autoSpaceDN w:val="0"/>
              <w:adjustRightInd w:val="0"/>
              <w:jc w:val="both"/>
              <w:rPr>
                <w:rFonts w:eastAsia="TimesNewRoman"/>
                <w:sz w:val="20"/>
                <w:szCs w:val="20"/>
                <w:lang w:val="ru-RU"/>
              </w:rPr>
            </w:pPr>
            <w:r w:rsidRPr="00871DC9">
              <w:rPr>
                <w:rFonts w:eastAsia="TimesNewRoman"/>
                <w:sz w:val="20"/>
                <w:szCs w:val="20"/>
                <w:lang w:val="ru-RU"/>
              </w:rPr>
              <w:t xml:space="preserve">             Контрола квалитета рада обавља се на објективан начин и у поступку који искључује било какав сукоб интереса изме</w:t>
            </w:r>
            <w:r w:rsidRPr="00871DC9">
              <w:rPr>
                <w:rFonts w:eastAsia="TimesNewRoman"/>
                <w:sz w:val="20"/>
                <w:szCs w:val="20"/>
                <w:lang w:val="sr-Cyrl-CS"/>
              </w:rPr>
              <w:t>ђу</w:t>
            </w:r>
            <w:r w:rsidRPr="00871DC9">
              <w:rPr>
                <w:rFonts w:eastAsia="TimesNewRoman"/>
                <w:sz w:val="20"/>
                <w:szCs w:val="20"/>
                <w:lang w:val="ru-RU"/>
              </w:rPr>
              <w:t xml:space="preserve"> лица која обављају проверу квалитета рада и друштава за ревизију, самосталних ревизора и лиценцираних овлашћених ревизора.</w:t>
            </w:r>
          </w:p>
          <w:p w:rsidR="001F5A23" w:rsidRPr="00871DC9" w:rsidRDefault="001F5A23" w:rsidP="001F5A23">
            <w:pPr>
              <w:autoSpaceDE w:val="0"/>
              <w:autoSpaceDN w:val="0"/>
              <w:adjustRightInd w:val="0"/>
              <w:ind w:firstLine="720"/>
              <w:jc w:val="both"/>
              <w:rPr>
                <w:rFonts w:eastAsia="TimesNewRoman"/>
                <w:b/>
                <w:i/>
                <w:sz w:val="20"/>
                <w:szCs w:val="20"/>
                <w:lang w:val="sr-Cyrl-RS"/>
              </w:rPr>
            </w:pPr>
            <w:r w:rsidRPr="00871DC9">
              <w:rPr>
                <w:rFonts w:eastAsia="TimesNewRoman"/>
                <w:sz w:val="20"/>
                <w:szCs w:val="20"/>
                <w:lang w:val="ru-RU"/>
              </w:rPr>
              <w:t>Комисија спроводи јавни надзор над обављањем ревизије у смислу овог закона у циљу заштите јавног интереса у раду Коморе, друштава за ревизију, самосталних ревизора и лиценцираних овлашћених ревизора.</w:t>
            </w:r>
          </w:p>
          <w:p w:rsidR="001F5A23" w:rsidRPr="001F5A23" w:rsidRDefault="001F5A23" w:rsidP="001F5A23">
            <w:pPr>
              <w:autoSpaceDE w:val="0"/>
              <w:autoSpaceDN w:val="0"/>
              <w:adjustRightInd w:val="0"/>
              <w:jc w:val="both"/>
              <w:rPr>
                <w:rFonts w:eastAsia="TimesNewRoman"/>
                <w:strike/>
                <w:sz w:val="20"/>
                <w:szCs w:val="20"/>
                <w:lang w:val="ru-RU"/>
              </w:rPr>
            </w:pPr>
            <w:r w:rsidRPr="00871DC9">
              <w:rPr>
                <w:rFonts w:eastAsia="TimesNewRoman"/>
                <w:sz w:val="20"/>
                <w:szCs w:val="20"/>
                <w:lang w:val="sr-Cyrl-RS"/>
              </w:rPr>
              <w:t xml:space="preserve">             </w:t>
            </w:r>
            <w:r w:rsidR="009917C7" w:rsidRPr="00871DC9">
              <w:rPr>
                <w:rFonts w:eastAsia="TimesNewRoman"/>
                <w:sz w:val="20"/>
                <w:szCs w:val="20"/>
                <w:lang w:val="sr-Cyrl-RS"/>
              </w:rPr>
              <w:t xml:space="preserve"> </w:t>
            </w:r>
            <w:r w:rsidRPr="00871DC9">
              <w:rPr>
                <w:rFonts w:eastAsia="TimesNewRoman"/>
                <w:sz w:val="20"/>
                <w:szCs w:val="20"/>
                <w:lang w:val="sr-Cyrl-RS"/>
              </w:rPr>
              <w:t>Чланови Комисије који доносе одлуке у вези са спровођењем овог закона морају бити непрактичари у смислу овог закона.</w:t>
            </w:r>
          </w:p>
        </w:tc>
        <w:tc>
          <w:tcPr>
            <w:tcW w:w="661" w:type="pct"/>
          </w:tcPr>
          <w:p w:rsidR="00996E33" w:rsidRPr="00E0304B" w:rsidRDefault="00996E33" w:rsidP="00996E33">
            <w:pPr>
              <w:rPr>
                <w:sz w:val="20"/>
                <w:szCs w:val="20"/>
              </w:rPr>
            </w:pPr>
            <w:r w:rsidRPr="00E0304B">
              <w:rPr>
                <w:sz w:val="20"/>
                <w:szCs w:val="20"/>
              </w:rPr>
              <w:lastRenderedPageBreak/>
              <w:t>Потпуно усклађено</w:t>
            </w:r>
          </w:p>
          <w:p w:rsidR="00996E33" w:rsidRPr="00F13D48" w:rsidRDefault="00996E33" w:rsidP="00996E33">
            <w:pPr>
              <w:rPr>
                <w:sz w:val="20"/>
                <w:szCs w:val="20"/>
                <w:lang w:val="sr-Cyrl-CS"/>
              </w:rPr>
            </w:pPr>
          </w:p>
        </w:tc>
        <w:tc>
          <w:tcPr>
            <w:tcW w:w="681" w:type="pct"/>
          </w:tcPr>
          <w:p w:rsidR="00996E33" w:rsidRPr="00760999" w:rsidRDefault="00996E33" w:rsidP="00996E33">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32.4б</w:t>
            </w:r>
          </w:p>
        </w:tc>
        <w:tc>
          <w:tcPr>
            <w:tcW w:w="1330" w:type="pct"/>
          </w:tcPr>
          <w:p w:rsidR="00996E33" w:rsidRPr="007668B3" w:rsidRDefault="00996E33" w:rsidP="00996E33">
            <w:pPr>
              <w:ind w:firstLine="720"/>
              <w:jc w:val="both"/>
              <w:rPr>
                <w:sz w:val="20"/>
                <w:szCs w:val="20"/>
              </w:rPr>
            </w:pPr>
            <w:r w:rsidRPr="007668B3">
              <w:rPr>
                <w:sz w:val="20"/>
                <w:szCs w:val="20"/>
              </w:rPr>
              <w:t>Државе чланице могу делегирати или дозволити надлежном органу да делегира било који од својих послова другим органима или телима који су одређени или на други начин овлашћени законом да обављају те послове.</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The delegation shall specify the delegated tasks and the conditions under which they are to be carried out.</w:t>
            </w:r>
            <w:r w:rsidRPr="007668B3">
              <w:rPr>
                <w:rStyle w:val="tw4winMark"/>
                <w:color w:val="auto"/>
                <w:sz w:val="20"/>
                <w:szCs w:val="20"/>
              </w:rPr>
              <w:t>&lt;}0{&gt;</w:t>
            </w:r>
            <w:r w:rsidRPr="007668B3">
              <w:rPr>
                <w:sz w:val="20"/>
                <w:szCs w:val="20"/>
              </w:rPr>
              <w:t>Приликом одређивања органа треба прецизирати делегиране послове и услове под којима треба да се врше.</w:t>
            </w:r>
            <w:r w:rsidRPr="007668B3">
              <w:rPr>
                <w:rStyle w:val="tw4winMark"/>
                <w:color w:val="auto"/>
                <w:sz w:val="20"/>
                <w:szCs w:val="20"/>
              </w:rPr>
              <w:t>&lt;0}{0&gt;</w:t>
            </w:r>
            <w:r w:rsidRPr="007668B3">
              <w:rPr>
                <w:sz w:val="20"/>
                <w:szCs w:val="20"/>
              </w:rPr>
              <w:t xml:space="preserve"> </w:t>
            </w:r>
            <w:r w:rsidRPr="007668B3">
              <w:rPr>
                <w:vanish/>
                <w:sz w:val="20"/>
                <w:szCs w:val="20"/>
                <w:lang w:val="en-GB"/>
              </w:rPr>
              <w:t>The authorities or bodies shall be organised in such a manner that conflicts of interest are avoided.</w:t>
            </w:r>
            <w:r w:rsidRPr="007668B3">
              <w:rPr>
                <w:rStyle w:val="tw4winMark"/>
                <w:color w:val="auto"/>
                <w:sz w:val="20"/>
                <w:szCs w:val="20"/>
              </w:rPr>
              <w:t>&lt;}78{&gt;</w:t>
            </w:r>
            <w:r w:rsidRPr="007668B3">
              <w:rPr>
                <w:sz w:val="20"/>
                <w:szCs w:val="20"/>
              </w:rPr>
              <w:t xml:space="preserve">Надлежни органи или тела организују се на начин  </w:t>
            </w:r>
            <w:r w:rsidRPr="007668B3">
              <w:rPr>
                <w:sz w:val="20"/>
                <w:szCs w:val="20"/>
                <w:lang w:val="sr-Cyrl-CS"/>
              </w:rPr>
              <w:t xml:space="preserve">који </w:t>
            </w:r>
            <w:r w:rsidRPr="007668B3">
              <w:rPr>
                <w:sz w:val="20"/>
                <w:szCs w:val="20"/>
              </w:rPr>
              <w:t>спречава сукоб интереса.</w:t>
            </w:r>
            <w:r w:rsidRPr="007668B3">
              <w:rPr>
                <w:rStyle w:val="tw4winMark"/>
                <w:color w:val="auto"/>
                <w:sz w:val="20"/>
                <w:szCs w:val="20"/>
              </w:rPr>
              <w:t>&lt;0}</w:t>
            </w:r>
          </w:p>
          <w:p w:rsidR="00996E33" w:rsidRPr="007668B3" w:rsidRDefault="00996E33" w:rsidP="00996E33">
            <w:pPr>
              <w:jc w:val="both"/>
              <w:rPr>
                <w:sz w:val="20"/>
                <w:szCs w:val="20"/>
              </w:rPr>
            </w:pPr>
            <w:r w:rsidRPr="007668B3">
              <w:rPr>
                <w:rStyle w:val="tw4winMark"/>
                <w:color w:val="auto"/>
                <w:sz w:val="20"/>
                <w:szCs w:val="20"/>
              </w:rPr>
              <w:t>{0&gt;</w:t>
            </w:r>
            <w:r w:rsidRPr="007668B3">
              <w:rPr>
                <w:vanish/>
                <w:sz w:val="20"/>
                <w:szCs w:val="20"/>
                <w:lang w:val="en-GB"/>
              </w:rPr>
              <w:t>Where the competent authority delegates tasks to other authorities or bodies, it shall be able to reclaim the delegated competences on a case-by-case basis.';</w:t>
            </w:r>
            <w:r w:rsidRPr="007668B3">
              <w:rPr>
                <w:rStyle w:val="tw4winMark"/>
                <w:color w:val="auto"/>
                <w:sz w:val="20"/>
                <w:szCs w:val="20"/>
              </w:rPr>
              <w:t>&lt;}0{&gt;</w:t>
            </w:r>
            <w:r w:rsidRPr="007668B3">
              <w:rPr>
                <w:sz w:val="20"/>
                <w:szCs w:val="20"/>
              </w:rPr>
              <w:t xml:space="preserve">Када надлежни орган делегира послове другим органима или телима, треба да има могућност да поврати делегиране </w:t>
            </w:r>
            <w:r w:rsidRPr="007668B3">
              <w:rPr>
                <w:sz w:val="20"/>
                <w:szCs w:val="20"/>
              </w:rPr>
              <w:lastRenderedPageBreak/>
              <w:t>надлежности у зависности од конкретног случаја.</w:t>
            </w:r>
          </w:p>
        </w:tc>
        <w:tc>
          <w:tcPr>
            <w:tcW w:w="407" w:type="pct"/>
          </w:tcPr>
          <w:p w:rsidR="00996E33" w:rsidRPr="003516CC" w:rsidRDefault="00AD7302" w:rsidP="00996E33">
            <w:pPr>
              <w:rPr>
                <w:sz w:val="20"/>
                <w:szCs w:val="20"/>
                <w:lang w:val="sr-Cyrl-CS"/>
              </w:rPr>
            </w:pPr>
            <w:r w:rsidRPr="003516CC">
              <w:rPr>
                <w:sz w:val="20"/>
                <w:szCs w:val="20"/>
                <w:lang w:val="sr-Cyrl-CS"/>
              </w:rPr>
              <w:lastRenderedPageBreak/>
              <w:t>57.1</w:t>
            </w:r>
            <w:r w:rsidR="00F174CE">
              <w:rPr>
                <w:sz w:val="20"/>
                <w:szCs w:val="20"/>
                <w:lang w:val="sr-Cyrl-CS"/>
              </w:rPr>
              <w:t>.</w:t>
            </w:r>
          </w:p>
          <w:p w:rsidR="00AD7302" w:rsidRDefault="00AD7302" w:rsidP="00996E33">
            <w:pPr>
              <w:rPr>
                <w:sz w:val="20"/>
                <w:szCs w:val="20"/>
                <w:highlight w:val="yellow"/>
                <w:lang w:val="sr-Cyrl-CS"/>
              </w:rPr>
            </w:pPr>
          </w:p>
          <w:p w:rsidR="00AD7302" w:rsidRPr="00E62652" w:rsidRDefault="00AD7302" w:rsidP="00996E33">
            <w:pPr>
              <w:rPr>
                <w:sz w:val="20"/>
                <w:szCs w:val="20"/>
                <w:highlight w:val="yellow"/>
                <w:lang w:val="sr-Cyrl-CS"/>
              </w:rPr>
            </w:pPr>
            <w:r w:rsidRPr="003516CC">
              <w:rPr>
                <w:sz w:val="20"/>
                <w:szCs w:val="20"/>
                <w:lang w:val="sr-Cyrl-CS"/>
              </w:rPr>
              <w:t>57.2</w:t>
            </w:r>
            <w:r w:rsidR="00F174CE">
              <w:rPr>
                <w:sz w:val="20"/>
                <w:szCs w:val="20"/>
                <w:lang w:val="sr-Cyrl-CS"/>
              </w:rPr>
              <w:t>.</w:t>
            </w:r>
          </w:p>
        </w:tc>
        <w:tc>
          <w:tcPr>
            <w:tcW w:w="1627" w:type="pct"/>
          </w:tcPr>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Комора обавља следеће послове као јавна овлашћења: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 xml:space="preserve">1) доноси и спроводи програм испита за стицање звања овлашћени ревизор, организује испите за стицање звања овлашћени ревизор и издаје сертификат за звање овлашћени ревизор; </w:t>
            </w:r>
          </w:p>
          <w:p w:rsidR="0038746A" w:rsidRPr="0038746A" w:rsidRDefault="0038746A" w:rsidP="0038746A">
            <w:pPr>
              <w:autoSpaceDE w:val="0"/>
              <w:autoSpaceDN w:val="0"/>
              <w:adjustRightInd w:val="0"/>
              <w:ind w:firstLine="708"/>
              <w:jc w:val="both"/>
              <w:rPr>
                <w:rFonts w:eastAsia="TimesNewRoman"/>
                <w:sz w:val="20"/>
                <w:szCs w:val="20"/>
                <w:lang w:val="ru-RU"/>
              </w:rPr>
            </w:pPr>
            <w:r w:rsidRPr="0038746A">
              <w:rPr>
                <w:rFonts w:eastAsia="TimesNewRoman"/>
                <w:sz w:val="20"/>
                <w:szCs w:val="20"/>
                <w:lang w:val="ru-RU"/>
              </w:rPr>
              <w:t xml:space="preserve">2) </w:t>
            </w:r>
            <w:r w:rsidRPr="0038746A">
              <w:rPr>
                <w:sz w:val="20"/>
                <w:szCs w:val="20"/>
                <w:lang w:val="ru-RU" w:eastAsia="sr-Latn-CS"/>
              </w:rPr>
              <w:t>уређује б</w:t>
            </w:r>
            <w:r w:rsidRPr="0038746A">
              <w:rPr>
                <w:rFonts w:eastAsia="TimesNewRoman"/>
                <w:sz w:val="20"/>
                <w:szCs w:val="20"/>
                <w:lang w:val="ru-RU"/>
              </w:rPr>
              <w:t>лиже услове и поступак за ослобађање полагања испита из члана 9. овог закона;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3) доноси програм континуираног професионалног усавршавања и организује стручно усавршавање лиценцираних овлашћених ревизора;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lastRenderedPageBreak/>
              <w:t>4) прописује минимум радне документације која чини садржај методологије рада;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5) води Регистар лиценцираних овлашћених ревизора;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6) води Регистар друштава за ревизију и самосталних ревизора;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7) води Регистар изречених мера;</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8) утврђује висину чланарине за чланове Коморе;</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9) утврђује износ надокнаде за упис у регистре Коморе, надокнаде за испите које спроводи Комора, надокнаде за издавање извода из регистара, уверења и потврда о евиденцијама које Комора води, као и остале надокнаде прописане законом и општим актима Коморе;</w:t>
            </w:r>
          </w:p>
          <w:p w:rsidR="0038746A" w:rsidRPr="0038746A" w:rsidRDefault="0038746A" w:rsidP="0038746A">
            <w:pPr>
              <w:autoSpaceDE w:val="0"/>
              <w:autoSpaceDN w:val="0"/>
              <w:adjustRightInd w:val="0"/>
              <w:ind w:firstLine="720"/>
              <w:jc w:val="both"/>
              <w:rPr>
                <w:rFonts w:eastAsia="TimesNewRoman"/>
                <w:sz w:val="20"/>
                <w:szCs w:val="20"/>
                <w:lang w:val="ru-RU"/>
              </w:rPr>
            </w:pPr>
            <w:r w:rsidRPr="0038746A">
              <w:rPr>
                <w:rFonts w:eastAsia="TimesNewRoman"/>
                <w:sz w:val="20"/>
                <w:szCs w:val="20"/>
                <w:lang w:val="ru-RU"/>
              </w:rPr>
              <w:t>10) спроводи истражне, дисциплинске и друге поступке у складу са статутом и општим актима Коморе.</w:t>
            </w:r>
          </w:p>
          <w:p w:rsidR="00996E33" w:rsidRPr="003516CC" w:rsidRDefault="0038746A" w:rsidP="0038746A">
            <w:pPr>
              <w:autoSpaceDE w:val="0"/>
              <w:autoSpaceDN w:val="0"/>
              <w:adjustRightInd w:val="0"/>
              <w:jc w:val="both"/>
              <w:rPr>
                <w:rFonts w:eastAsia="TimesNewRoman"/>
                <w:sz w:val="20"/>
                <w:szCs w:val="20"/>
                <w:lang w:val="ru-RU"/>
              </w:rPr>
            </w:pPr>
            <w:r w:rsidRPr="0038746A">
              <w:rPr>
                <w:rFonts w:eastAsia="TimesNewRoman"/>
                <w:sz w:val="20"/>
                <w:szCs w:val="20"/>
                <w:lang w:val="ru-RU"/>
              </w:rPr>
              <w:t xml:space="preserve">           </w:t>
            </w:r>
            <w:r>
              <w:rPr>
                <w:rFonts w:eastAsia="TimesNewRoman"/>
                <w:sz w:val="20"/>
                <w:szCs w:val="20"/>
                <w:lang w:val="ru-RU"/>
              </w:rPr>
              <w:t xml:space="preserve">   </w:t>
            </w:r>
            <w:r w:rsidRPr="0038746A">
              <w:rPr>
                <w:rFonts w:eastAsia="TimesNewRoman"/>
                <w:sz w:val="20"/>
                <w:szCs w:val="20"/>
                <w:lang w:val="ru-RU"/>
              </w:rPr>
              <w:t xml:space="preserve"> Послове из става 1. овог члана Комора обавља као поверене послове.</w:t>
            </w:r>
          </w:p>
        </w:tc>
        <w:tc>
          <w:tcPr>
            <w:tcW w:w="661" w:type="pct"/>
          </w:tcPr>
          <w:p w:rsidR="00996E33" w:rsidRPr="007668B3" w:rsidRDefault="00996E33"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DF40EA" w:rsidRDefault="00996E33" w:rsidP="00996E33">
            <w:pPr>
              <w:rPr>
                <w:sz w:val="20"/>
                <w:szCs w:val="20"/>
                <w:lang w:val="sr-Cyrl-CS"/>
              </w:rPr>
            </w:pPr>
            <w:r w:rsidRPr="00DF40EA">
              <w:rPr>
                <w:sz w:val="20"/>
                <w:szCs w:val="20"/>
                <w:lang w:val="sr-Cyrl-CS"/>
              </w:rPr>
              <w:lastRenderedPageBreak/>
              <w:t xml:space="preserve">32.5 </w:t>
            </w:r>
          </w:p>
        </w:tc>
        <w:tc>
          <w:tcPr>
            <w:tcW w:w="1330" w:type="pct"/>
          </w:tcPr>
          <w:p w:rsidR="00996E33" w:rsidRPr="00DF40EA" w:rsidRDefault="00996E33" w:rsidP="00D05FB2">
            <w:pPr>
              <w:ind w:firstLine="720"/>
              <w:jc w:val="both"/>
              <w:rPr>
                <w:sz w:val="20"/>
                <w:szCs w:val="20"/>
              </w:rPr>
            </w:pPr>
            <w:r w:rsidRPr="00DF40EA">
              <w:rPr>
                <w:sz w:val="20"/>
                <w:szCs w:val="20"/>
              </w:rPr>
              <w:t>Надлежни орган има право, када је то неопходно, да покреће и води истраге у вези са овлашћеним ревизорима и друштвима за ревизију и право да предузима одговарајуће мере.</w:t>
            </w:r>
            <w:r w:rsidRPr="00DF40EA">
              <w:rPr>
                <w:rStyle w:val="tw4winMark"/>
                <w:color w:val="auto"/>
                <w:sz w:val="20"/>
                <w:szCs w:val="20"/>
              </w:rPr>
              <w:t>&lt;0}</w:t>
            </w:r>
          </w:p>
          <w:p w:rsidR="00996E33" w:rsidRPr="00DF40EA" w:rsidRDefault="00996E33" w:rsidP="00D05FB2">
            <w:pPr>
              <w:ind w:firstLine="720"/>
              <w:jc w:val="both"/>
              <w:rPr>
                <w:sz w:val="20"/>
                <w:szCs w:val="20"/>
              </w:rPr>
            </w:pPr>
            <w:r w:rsidRPr="00DF40EA">
              <w:rPr>
                <w:rStyle w:val="tw4winMark"/>
                <w:color w:val="auto"/>
                <w:sz w:val="20"/>
                <w:szCs w:val="20"/>
              </w:rPr>
              <w:t>{0&gt;</w:t>
            </w:r>
            <w:r w:rsidRPr="00DF40EA">
              <w:rPr>
                <w:vanish/>
                <w:sz w:val="20"/>
                <w:szCs w:val="20"/>
                <w:lang w:val="en-GB"/>
              </w:rPr>
              <w:t>Where a competent authority engages experts to carry out specific assignments, it shall ensure that there are no conflicts of interest between those experts and the statutory auditor or the audit firm in question.</w:t>
            </w:r>
            <w:r w:rsidRPr="00DF40EA">
              <w:rPr>
                <w:rStyle w:val="tw4winMark"/>
                <w:color w:val="auto"/>
                <w:sz w:val="20"/>
                <w:szCs w:val="20"/>
              </w:rPr>
              <w:t>&lt;}60{&gt;</w:t>
            </w:r>
            <w:r w:rsidRPr="00DF40EA">
              <w:rPr>
                <w:sz w:val="20"/>
                <w:szCs w:val="20"/>
              </w:rPr>
              <w:t>Када надлежни орган ангажује стручњаке за обављање конкретних задатака, мора да обезбеди да не постоји сукоб интереса између тих стручњака и датог овлашћеног ревизора односно друштва за ревизију.</w:t>
            </w:r>
            <w:r w:rsidRPr="00DF40EA">
              <w:rPr>
                <w:rStyle w:val="tw4winMark"/>
                <w:color w:val="auto"/>
                <w:sz w:val="20"/>
                <w:szCs w:val="20"/>
              </w:rPr>
              <w:t>&lt;0}{0&gt;</w:t>
            </w:r>
            <w:r w:rsidRPr="00DF40EA">
              <w:rPr>
                <w:sz w:val="20"/>
                <w:szCs w:val="20"/>
              </w:rPr>
              <w:t xml:space="preserve"> </w:t>
            </w:r>
            <w:r w:rsidRPr="00DF40EA">
              <w:rPr>
                <w:vanish/>
                <w:sz w:val="20"/>
                <w:szCs w:val="20"/>
                <w:lang w:val="en-GB"/>
              </w:rPr>
              <w:t>Such experts shall comply with the same requirements as those provided for in point (a) of Article 29(2).</w:t>
            </w:r>
            <w:r w:rsidRPr="00DF40EA">
              <w:rPr>
                <w:rStyle w:val="tw4winMark"/>
                <w:color w:val="auto"/>
                <w:sz w:val="20"/>
                <w:szCs w:val="20"/>
              </w:rPr>
              <w:t>&lt;}0{&gt;</w:t>
            </w:r>
            <w:r w:rsidRPr="00DF40EA">
              <w:rPr>
                <w:sz w:val="20"/>
                <w:szCs w:val="20"/>
              </w:rPr>
              <w:t>Ти стручњаци морају да испуњавају исте захтеве као и они који су предвиђени у члану 29. став 2. тачка а).</w:t>
            </w:r>
            <w:r w:rsidRPr="00DF40EA">
              <w:rPr>
                <w:rStyle w:val="tw4winMark"/>
                <w:color w:val="auto"/>
                <w:sz w:val="20"/>
                <w:szCs w:val="20"/>
              </w:rPr>
              <w:t>&lt;0}</w:t>
            </w:r>
          </w:p>
          <w:p w:rsidR="00996E33" w:rsidRPr="00DF40EA" w:rsidRDefault="00D05FB2" w:rsidP="00D05FB2">
            <w:pPr>
              <w:jc w:val="both"/>
              <w:rPr>
                <w:sz w:val="20"/>
                <w:szCs w:val="20"/>
                <w:lang w:val="sr-Cyrl-CS"/>
              </w:rPr>
            </w:pPr>
            <w:r w:rsidRPr="00DF40EA">
              <w:rPr>
                <w:rStyle w:val="tw4winMark"/>
                <w:vanish w:val="0"/>
                <w:color w:val="auto"/>
                <w:sz w:val="20"/>
                <w:szCs w:val="20"/>
              </w:rPr>
              <w:lastRenderedPageBreak/>
              <w:t xml:space="preserve">           </w:t>
            </w:r>
            <w:r w:rsidR="00996E33" w:rsidRPr="00DF40EA">
              <w:rPr>
                <w:rStyle w:val="tw4winMark"/>
                <w:color w:val="auto"/>
                <w:sz w:val="20"/>
                <w:szCs w:val="20"/>
              </w:rPr>
              <w:t>{0&gt;</w:t>
            </w:r>
            <w:r w:rsidR="00996E33" w:rsidRPr="00DF40EA">
              <w:rPr>
                <w:vanish/>
                <w:sz w:val="20"/>
                <w:szCs w:val="20"/>
                <w:lang w:val="en-GB"/>
              </w:rPr>
              <w:t>The competent authority shall be given the powers necessary to enable it to carry out its tasks and responsibilities under this Directive.</w:t>
            </w:r>
            <w:r w:rsidR="00996E33" w:rsidRPr="00DF40EA">
              <w:rPr>
                <w:rStyle w:val="tw4winMark"/>
                <w:color w:val="auto"/>
                <w:sz w:val="20"/>
                <w:szCs w:val="20"/>
              </w:rPr>
              <w:t>&lt;}0{&gt;</w:t>
            </w:r>
            <w:r w:rsidR="00996E33" w:rsidRPr="00DF40EA">
              <w:rPr>
                <w:sz w:val="20"/>
                <w:szCs w:val="20"/>
              </w:rPr>
              <w:t>Надлежном органу треба дати неопходна овлашћења која му омогућују да извршава своје послове и задатке у складу са овом директивом.</w:t>
            </w:r>
          </w:p>
        </w:tc>
        <w:tc>
          <w:tcPr>
            <w:tcW w:w="407" w:type="pct"/>
          </w:tcPr>
          <w:p w:rsidR="00996E33" w:rsidRPr="00DF40EA" w:rsidRDefault="00AD7302" w:rsidP="00996E33">
            <w:pPr>
              <w:rPr>
                <w:sz w:val="20"/>
                <w:szCs w:val="20"/>
                <w:lang w:val="sr-Cyrl-CS"/>
              </w:rPr>
            </w:pPr>
            <w:r>
              <w:rPr>
                <w:sz w:val="20"/>
                <w:szCs w:val="20"/>
                <w:lang w:val="sr-Cyrl-CS"/>
              </w:rPr>
              <w:lastRenderedPageBreak/>
              <w:t>75.1.</w:t>
            </w: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Default="003E34C3" w:rsidP="00996E33">
            <w:pPr>
              <w:rPr>
                <w:sz w:val="20"/>
                <w:szCs w:val="20"/>
                <w:lang w:val="sr-Cyrl-CS"/>
              </w:rPr>
            </w:pPr>
            <w:r w:rsidRPr="00DF40EA">
              <w:rPr>
                <w:sz w:val="20"/>
                <w:szCs w:val="20"/>
                <w:lang w:val="sr-Cyrl-CS"/>
              </w:rPr>
              <w:t>7</w:t>
            </w:r>
            <w:r w:rsidR="00DF40EA" w:rsidRPr="00DF40EA">
              <w:rPr>
                <w:sz w:val="20"/>
                <w:szCs w:val="20"/>
                <w:lang w:val="sr-Cyrl-CS"/>
              </w:rPr>
              <w:t>8</w:t>
            </w:r>
            <w:r w:rsidRPr="00DF40EA">
              <w:rPr>
                <w:sz w:val="20"/>
                <w:szCs w:val="20"/>
                <w:lang w:val="sr-Cyrl-CS"/>
              </w:rPr>
              <w:t>.5.</w:t>
            </w:r>
          </w:p>
          <w:p w:rsidR="003A716E" w:rsidRDefault="003A716E" w:rsidP="00996E33">
            <w:pPr>
              <w:rPr>
                <w:sz w:val="20"/>
                <w:szCs w:val="20"/>
                <w:lang w:val="sr-Cyrl-CS"/>
              </w:rPr>
            </w:pPr>
          </w:p>
          <w:p w:rsidR="003A716E" w:rsidRDefault="003A716E" w:rsidP="00996E33">
            <w:pPr>
              <w:rPr>
                <w:sz w:val="20"/>
                <w:szCs w:val="20"/>
                <w:lang w:val="sr-Cyrl-CS"/>
              </w:rPr>
            </w:pPr>
          </w:p>
          <w:p w:rsidR="003A716E" w:rsidRDefault="003A716E" w:rsidP="00996E33">
            <w:pPr>
              <w:rPr>
                <w:sz w:val="20"/>
                <w:szCs w:val="20"/>
                <w:lang w:val="sr-Cyrl-CS"/>
              </w:rPr>
            </w:pPr>
          </w:p>
          <w:p w:rsidR="003A716E" w:rsidRDefault="003A716E" w:rsidP="00996E33">
            <w:pPr>
              <w:rPr>
                <w:sz w:val="20"/>
                <w:szCs w:val="20"/>
                <w:lang w:val="sr-Cyrl-CS"/>
              </w:rPr>
            </w:pPr>
          </w:p>
          <w:p w:rsidR="003A716E" w:rsidRDefault="003A716E" w:rsidP="00996E33">
            <w:pPr>
              <w:rPr>
                <w:sz w:val="20"/>
                <w:szCs w:val="20"/>
                <w:lang w:val="sr-Cyrl-CS"/>
              </w:rPr>
            </w:pPr>
          </w:p>
          <w:p w:rsidR="003A716E" w:rsidRPr="00871DC9" w:rsidRDefault="003A716E" w:rsidP="00996E33">
            <w:pPr>
              <w:rPr>
                <w:sz w:val="20"/>
                <w:szCs w:val="20"/>
                <w:lang w:val="sr-Cyrl-CS"/>
              </w:rPr>
            </w:pPr>
            <w:r w:rsidRPr="00871DC9">
              <w:rPr>
                <w:sz w:val="20"/>
                <w:szCs w:val="20"/>
                <w:lang w:val="sr-Cyrl-CS"/>
              </w:rPr>
              <w:t>78.6</w:t>
            </w:r>
            <w:r w:rsidR="00F174CE">
              <w:rPr>
                <w:sz w:val="20"/>
                <w:szCs w:val="20"/>
                <w:lang w:val="sr-Cyrl-CS"/>
              </w:rPr>
              <w:t>.</w:t>
            </w: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3E34C3" w:rsidRPr="00DF40EA" w:rsidRDefault="003E34C3" w:rsidP="00996E33">
            <w:pPr>
              <w:rPr>
                <w:sz w:val="20"/>
                <w:szCs w:val="20"/>
                <w:lang w:val="sr-Cyrl-CS"/>
              </w:rPr>
            </w:pPr>
          </w:p>
          <w:p w:rsidR="00405B8A" w:rsidRDefault="00405B8A" w:rsidP="00C31A0C">
            <w:pPr>
              <w:rPr>
                <w:sz w:val="20"/>
                <w:szCs w:val="20"/>
                <w:lang w:val="sr-Cyrl-CS"/>
              </w:rPr>
            </w:pPr>
          </w:p>
          <w:p w:rsidR="003E34C3" w:rsidRPr="003516CC" w:rsidRDefault="00C31A0C" w:rsidP="00C31A0C">
            <w:pPr>
              <w:rPr>
                <w:sz w:val="20"/>
                <w:szCs w:val="20"/>
                <w:lang w:val="sr-Cyrl-CS"/>
              </w:rPr>
            </w:pPr>
            <w:r w:rsidRPr="003516CC">
              <w:rPr>
                <w:sz w:val="20"/>
                <w:szCs w:val="20"/>
                <w:lang w:val="sr-Cyrl-CS"/>
              </w:rPr>
              <w:t>81.1</w:t>
            </w:r>
            <w:r w:rsidR="00F174CE">
              <w:rPr>
                <w:sz w:val="20"/>
                <w:szCs w:val="20"/>
                <w:lang w:val="sr-Cyrl-CS"/>
              </w:rPr>
              <w:t>.</w:t>
            </w: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C31A0C" w:rsidRDefault="00C31A0C" w:rsidP="00C31A0C">
            <w:pPr>
              <w:rPr>
                <w:color w:val="0070C0"/>
                <w:sz w:val="20"/>
                <w:szCs w:val="20"/>
                <w:lang w:val="sr-Cyrl-CS"/>
              </w:rPr>
            </w:pPr>
          </w:p>
          <w:p w:rsidR="003516CC" w:rsidRDefault="003516CC" w:rsidP="00C31A0C">
            <w:pPr>
              <w:rPr>
                <w:sz w:val="20"/>
                <w:szCs w:val="20"/>
                <w:lang w:val="sr-Cyrl-CS"/>
              </w:rPr>
            </w:pPr>
          </w:p>
          <w:p w:rsidR="00C31A0C" w:rsidRPr="00DF40EA" w:rsidRDefault="00C31A0C" w:rsidP="00C31A0C">
            <w:pPr>
              <w:rPr>
                <w:sz w:val="20"/>
                <w:szCs w:val="20"/>
                <w:lang w:val="sr-Cyrl-CS"/>
              </w:rPr>
            </w:pPr>
            <w:r w:rsidRPr="003516CC">
              <w:rPr>
                <w:sz w:val="20"/>
                <w:szCs w:val="20"/>
                <w:lang w:val="sr-Cyrl-CS"/>
              </w:rPr>
              <w:t>94.1</w:t>
            </w:r>
            <w:r w:rsidR="003A3A96">
              <w:rPr>
                <w:sz w:val="20"/>
                <w:szCs w:val="20"/>
                <w:lang w:val="sr-Cyrl-CS"/>
              </w:rPr>
              <w:t>.</w:t>
            </w:r>
          </w:p>
        </w:tc>
        <w:tc>
          <w:tcPr>
            <w:tcW w:w="1627" w:type="pct"/>
          </w:tcPr>
          <w:p w:rsidR="00C31A0C" w:rsidRPr="003516CC" w:rsidRDefault="00AD7302" w:rsidP="003E34C3">
            <w:pPr>
              <w:jc w:val="both"/>
              <w:rPr>
                <w:rFonts w:eastAsia="TimesNewRoman"/>
                <w:sz w:val="20"/>
                <w:szCs w:val="20"/>
                <w:lang w:val="ru-RU"/>
              </w:rPr>
            </w:pPr>
            <w:r w:rsidRPr="003516CC">
              <w:rPr>
                <w:rFonts w:eastAsia="TimesNewRoman"/>
                <w:sz w:val="20"/>
                <w:szCs w:val="20"/>
                <w:lang w:val="ru-RU"/>
              </w:rPr>
              <w:lastRenderedPageBreak/>
              <w:t xml:space="preserve">        </w:t>
            </w:r>
            <w:r w:rsidR="00D838EE">
              <w:rPr>
                <w:rFonts w:eastAsia="TimesNewRoman"/>
                <w:sz w:val="20"/>
                <w:szCs w:val="20"/>
                <w:lang w:val="ru-RU"/>
              </w:rPr>
              <w:t xml:space="preserve">      </w:t>
            </w:r>
            <w:r w:rsidRPr="003516CC">
              <w:rPr>
                <w:rFonts w:eastAsia="TimesNewRoman"/>
                <w:sz w:val="20"/>
                <w:szCs w:val="20"/>
                <w:lang w:val="ru-RU"/>
              </w:rPr>
              <w:t>Комисија обавља контролу квалитета рада друштава за ревизију, самосталних ревизора и лиценцираних овлашћених ревизора ради провере да ли се при обављању ревизије поступа у складу са МСР и одредбама овог закона.</w:t>
            </w:r>
          </w:p>
          <w:p w:rsidR="003A716E" w:rsidRPr="003A716E" w:rsidRDefault="003A716E" w:rsidP="003A716E">
            <w:pPr>
              <w:autoSpaceDE w:val="0"/>
              <w:autoSpaceDN w:val="0"/>
              <w:adjustRightInd w:val="0"/>
              <w:ind w:firstLine="720"/>
              <w:jc w:val="both"/>
              <w:rPr>
                <w:rFonts w:eastAsia="TimesNewRoman"/>
                <w:sz w:val="20"/>
                <w:szCs w:val="20"/>
                <w:lang w:val="ru-RU" w:bidi="en-US"/>
              </w:rPr>
            </w:pPr>
            <w:r w:rsidRPr="003A716E">
              <w:rPr>
                <w:rFonts w:eastAsia="TimesNewRoman"/>
                <w:sz w:val="20"/>
                <w:szCs w:val="20"/>
                <w:lang w:val="ru-RU"/>
              </w:rPr>
              <w:t xml:space="preserve">    </w:t>
            </w:r>
            <w:r w:rsidRPr="003A716E">
              <w:rPr>
                <w:rFonts w:eastAsia="TimesNewRoman"/>
                <w:sz w:val="20"/>
                <w:szCs w:val="20"/>
                <w:lang w:val="ru-RU" w:bidi="en-US"/>
              </w:rPr>
              <w:t>Комисија може да ангажује експерте у случају специфичних задатака или ревизија друштава од јавног интереса са високим</w:t>
            </w:r>
            <w:r w:rsidRPr="00871DC9">
              <w:rPr>
                <w:rFonts w:eastAsia="TimesNewRoman"/>
                <w:sz w:val="20"/>
                <w:szCs w:val="20"/>
                <w:lang w:val="ru-RU" w:bidi="en-US"/>
              </w:rPr>
              <w:t xml:space="preserve"> степеном </w:t>
            </w:r>
            <w:r w:rsidRPr="003A716E">
              <w:rPr>
                <w:rFonts w:eastAsia="TimesNewRoman"/>
                <w:sz w:val="20"/>
                <w:szCs w:val="20"/>
                <w:lang w:val="ru-RU" w:bidi="en-US"/>
              </w:rPr>
              <w:t xml:space="preserve">ризика када је то неопходно за њихово адекватно испуњење. У таквом случају, експерти не могу бити укључени у доношење одлука Комисије. </w:t>
            </w:r>
          </w:p>
          <w:p w:rsidR="003E34C3" w:rsidRDefault="003A716E" w:rsidP="003A716E">
            <w:pPr>
              <w:jc w:val="both"/>
              <w:rPr>
                <w:rFonts w:eastAsia="TimesNewRoman"/>
                <w:sz w:val="20"/>
                <w:szCs w:val="20"/>
                <w:lang w:val="ru-RU" w:bidi="en-US"/>
              </w:rPr>
            </w:pPr>
            <w:r w:rsidRPr="003A716E">
              <w:rPr>
                <w:rFonts w:eastAsia="TimesNewRoman"/>
                <w:sz w:val="20"/>
                <w:szCs w:val="20"/>
                <w:lang w:val="ru-RU" w:bidi="en-US"/>
              </w:rPr>
              <w:t xml:space="preserve">               У случају ангажовања експерта, Комисија треба да обезбеди да не постоји сукоб интереса између експерта и лиценцираног овлашћеног </w:t>
            </w:r>
            <w:r w:rsidRPr="003A716E">
              <w:rPr>
                <w:rFonts w:eastAsia="TimesNewRoman"/>
                <w:sz w:val="20"/>
                <w:szCs w:val="20"/>
                <w:lang w:val="ru-RU" w:bidi="en-US"/>
              </w:rPr>
              <w:lastRenderedPageBreak/>
              <w:t>ревизора, односно субјекта ревизије у смислу става 3. овог члана. Ангажовани експерт мора да потпише изјаву о непостојању сукоба интереса у смислу става 3. овог члана</w:t>
            </w:r>
            <w:r w:rsidRPr="00871DC9">
              <w:rPr>
                <w:rFonts w:eastAsia="TimesNewRoman"/>
                <w:sz w:val="20"/>
                <w:szCs w:val="20"/>
                <w:lang w:val="ru-RU" w:bidi="en-US"/>
              </w:rPr>
              <w:t xml:space="preserve"> и </w:t>
            </w:r>
            <w:r w:rsidRPr="003A716E">
              <w:rPr>
                <w:rFonts w:eastAsia="TimesNewRoman"/>
                <w:sz w:val="20"/>
                <w:szCs w:val="20"/>
                <w:lang w:val="ru-RU" w:bidi="en-US"/>
              </w:rPr>
              <w:t>мора да има најмање 7 година искуства у ревизији финансијских извештаја, од чега минимум 2 године искуства у ревизији друштава од јавног интереса.</w:t>
            </w:r>
          </w:p>
          <w:p w:rsidR="00405B8A" w:rsidRPr="003A716E" w:rsidRDefault="00405B8A" w:rsidP="003A716E">
            <w:pPr>
              <w:jc w:val="both"/>
              <w:rPr>
                <w:rFonts w:eastAsia="TimesNewRoman"/>
                <w:sz w:val="20"/>
                <w:szCs w:val="20"/>
                <w:lang w:val="ru-RU"/>
              </w:rPr>
            </w:pPr>
          </w:p>
          <w:p w:rsidR="00094258" w:rsidRPr="00094258" w:rsidRDefault="00C31A0C" w:rsidP="00094258">
            <w:pPr>
              <w:autoSpaceDE w:val="0"/>
              <w:autoSpaceDN w:val="0"/>
              <w:adjustRightInd w:val="0"/>
              <w:jc w:val="both"/>
              <w:outlineLvl w:val="0"/>
              <w:rPr>
                <w:rFonts w:eastAsia="TimesNewRoman"/>
                <w:sz w:val="20"/>
                <w:szCs w:val="20"/>
              </w:rPr>
            </w:pPr>
            <w:r w:rsidRPr="00094258">
              <w:rPr>
                <w:rFonts w:eastAsia="TimesNewRoman"/>
                <w:sz w:val="20"/>
                <w:szCs w:val="20"/>
                <w:lang w:val="sr-Cyrl-RS"/>
              </w:rPr>
              <w:t xml:space="preserve">               </w:t>
            </w:r>
            <w:r w:rsidR="004F3CCF">
              <w:rPr>
                <w:rFonts w:eastAsia="TimesNewRoman"/>
                <w:sz w:val="20"/>
                <w:szCs w:val="20"/>
              </w:rPr>
              <w:t xml:space="preserve">Ако </w:t>
            </w:r>
            <w:r w:rsidR="004F3CCF">
              <w:rPr>
                <w:rFonts w:eastAsia="TimesNewRoman"/>
                <w:sz w:val="20"/>
                <w:szCs w:val="20"/>
                <w:lang w:val="sr-Cyrl-RS"/>
              </w:rPr>
              <w:t>се</w:t>
            </w:r>
            <w:r w:rsidR="00094258" w:rsidRPr="00094258">
              <w:rPr>
                <w:rFonts w:eastAsia="TimesNewRoman"/>
                <w:sz w:val="20"/>
                <w:szCs w:val="20"/>
              </w:rPr>
              <w:t xml:space="preserve"> у поступку контроле квалитета рада утврди да друштво за ревизију, односно самостални ревизор не поступа у складу са одредбама овог закона и другим правилима ревизорске струке, </w:t>
            </w:r>
            <w:r w:rsidR="004F3CCF">
              <w:rPr>
                <w:rFonts w:eastAsia="TimesNewRoman"/>
                <w:sz w:val="20"/>
                <w:szCs w:val="20"/>
                <w:lang w:val="sr-Cyrl-RS"/>
              </w:rPr>
              <w:t>могу се предузети</w:t>
            </w:r>
            <w:r w:rsidR="00094258" w:rsidRPr="00094258">
              <w:rPr>
                <w:rFonts w:eastAsia="TimesNewRoman"/>
                <w:sz w:val="20"/>
                <w:szCs w:val="20"/>
              </w:rPr>
              <w:t xml:space="preserve"> следеће мере:</w:t>
            </w:r>
          </w:p>
          <w:p w:rsidR="00094258" w:rsidRPr="00094258" w:rsidRDefault="00094258" w:rsidP="00094258">
            <w:pPr>
              <w:autoSpaceDE w:val="0"/>
              <w:autoSpaceDN w:val="0"/>
              <w:adjustRightInd w:val="0"/>
              <w:ind w:firstLine="720"/>
              <w:jc w:val="both"/>
              <w:outlineLvl w:val="0"/>
              <w:rPr>
                <w:rFonts w:eastAsia="TimesNewRoman"/>
                <w:sz w:val="20"/>
                <w:szCs w:val="20"/>
                <w:lang w:val="sr-Cyrl-RS"/>
              </w:rPr>
            </w:pPr>
            <w:r w:rsidRPr="00094258">
              <w:rPr>
                <w:rFonts w:eastAsia="TimesNewRoman"/>
                <w:sz w:val="20"/>
                <w:szCs w:val="20"/>
              </w:rPr>
              <w:t>1) наложи отклањање утврђених неправилности</w:t>
            </w:r>
            <w:r w:rsidRPr="00094258">
              <w:rPr>
                <w:rFonts w:eastAsia="TimesNewRoman"/>
                <w:sz w:val="20"/>
                <w:szCs w:val="20"/>
                <w:lang w:val="sr-Cyrl-RS"/>
              </w:rPr>
              <w:t>;</w:t>
            </w:r>
          </w:p>
          <w:p w:rsidR="00094258" w:rsidRPr="00094258" w:rsidRDefault="00094258" w:rsidP="00094258">
            <w:pPr>
              <w:autoSpaceDE w:val="0"/>
              <w:autoSpaceDN w:val="0"/>
              <w:adjustRightInd w:val="0"/>
              <w:ind w:left="720"/>
              <w:jc w:val="both"/>
              <w:outlineLvl w:val="0"/>
              <w:rPr>
                <w:rFonts w:eastAsia="TimesNewRoman"/>
                <w:sz w:val="20"/>
                <w:szCs w:val="20"/>
              </w:rPr>
            </w:pPr>
            <w:r w:rsidRPr="00094258">
              <w:rPr>
                <w:rFonts w:eastAsia="TimesNewRoman"/>
                <w:sz w:val="20"/>
                <w:szCs w:val="20"/>
              </w:rPr>
              <w:t xml:space="preserve">2) </w:t>
            </w:r>
            <w:r w:rsidRPr="00094258">
              <w:rPr>
                <w:rFonts w:eastAsia="TimesNewRoman"/>
                <w:sz w:val="20"/>
                <w:szCs w:val="20"/>
                <w:lang w:val="sr-Cyrl-RS"/>
              </w:rPr>
              <w:t>изрекне јавну опомену</w:t>
            </w:r>
            <w:r w:rsidRPr="00094258">
              <w:rPr>
                <w:rFonts w:eastAsia="TimesNewRoman"/>
                <w:sz w:val="20"/>
                <w:szCs w:val="20"/>
              </w:rPr>
              <w:t>;</w:t>
            </w:r>
          </w:p>
          <w:p w:rsidR="00094258" w:rsidRPr="00094258" w:rsidRDefault="00094258" w:rsidP="00094258">
            <w:pPr>
              <w:autoSpaceDE w:val="0"/>
              <w:autoSpaceDN w:val="0"/>
              <w:adjustRightInd w:val="0"/>
              <w:ind w:firstLine="720"/>
              <w:jc w:val="both"/>
              <w:outlineLvl w:val="0"/>
              <w:rPr>
                <w:rFonts w:eastAsia="TimesNewRoman"/>
                <w:sz w:val="20"/>
                <w:szCs w:val="20"/>
              </w:rPr>
            </w:pPr>
            <w:r w:rsidRPr="00094258">
              <w:rPr>
                <w:rFonts w:eastAsia="TimesNewRoman"/>
                <w:sz w:val="20"/>
                <w:szCs w:val="20"/>
              </w:rPr>
              <w:t>3) условно одузме дозволу за обављање ревизије;</w:t>
            </w:r>
          </w:p>
          <w:p w:rsidR="00094258" w:rsidRPr="00094258" w:rsidRDefault="00094258" w:rsidP="00094258">
            <w:pPr>
              <w:autoSpaceDE w:val="0"/>
              <w:autoSpaceDN w:val="0"/>
              <w:adjustRightInd w:val="0"/>
              <w:ind w:firstLine="720"/>
              <w:jc w:val="both"/>
              <w:outlineLvl w:val="0"/>
              <w:rPr>
                <w:rFonts w:eastAsia="TimesNewRoman"/>
                <w:sz w:val="20"/>
                <w:szCs w:val="20"/>
              </w:rPr>
            </w:pPr>
            <w:r w:rsidRPr="00094258">
              <w:rPr>
                <w:rFonts w:eastAsia="TimesNewRoman"/>
                <w:sz w:val="20"/>
                <w:szCs w:val="20"/>
              </w:rPr>
              <w:t>4) изда привремену забрану у периоду од највише три године, којом се забрањује друштву за ревизију и самосталном ревизору да обавља законску ревизију;</w:t>
            </w:r>
          </w:p>
          <w:p w:rsidR="00094258" w:rsidRPr="00094258" w:rsidRDefault="00094258" w:rsidP="00094258">
            <w:pPr>
              <w:autoSpaceDE w:val="0"/>
              <w:autoSpaceDN w:val="0"/>
              <w:adjustRightInd w:val="0"/>
              <w:ind w:firstLine="720"/>
              <w:jc w:val="both"/>
              <w:outlineLvl w:val="0"/>
              <w:rPr>
                <w:rFonts w:eastAsia="TimesNewRoman"/>
                <w:sz w:val="20"/>
                <w:szCs w:val="20"/>
                <w:lang w:val="sr-Latn-CS"/>
              </w:rPr>
            </w:pPr>
            <w:r w:rsidRPr="00094258">
              <w:rPr>
                <w:rFonts w:eastAsia="TimesNewRoman"/>
                <w:sz w:val="20"/>
                <w:szCs w:val="20"/>
              </w:rPr>
              <w:t xml:space="preserve">5) </w:t>
            </w:r>
            <w:r w:rsidRPr="00871DC9">
              <w:rPr>
                <w:rFonts w:eastAsia="TimesNewRoman"/>
                <w:sz w:val="20"/>
                <w:szCs w:val="20"/>
                <w:lang w:val="sr-Cyrl-RS"/>
              </w:rPr>
              <w:t xml:space="preserve">изрекне </w:t>
            </w:r>
            <w:r w:rsidRPr="00871DC9">
              <w:rPr>
                <w:rFonts w:eastAsia="TimesNewRoman"/>
                <w:sz w:val="20"/>
                <w:szCs w:val="20"/>
                <w:lang w:val="sr-Latn-CS"/>
              </w:rPr>
              <w:t xml:space="preserve">привремену забрану у трајању од највише три године којом се забрањује </w:t>
            </w:r>
            <w:r w:rsidRPr="00871DC9">
              <w:rPr>
                <w:rFonts w:eastAsia="TimesNewRoman"/>
                <w:sz w:val="20"/>
                <w:szCs w:val="20"/>
                <w:lang w:val="sr-Cyrl-RS"/>
              </w:rPr>
              <w:t xml:space="preserve">оснивачу (члану) </w:t>
            </w:r>
            <w:r w:rsidRPr="00871DC9">
              <w:rPr>
                <w:rFonts w:eastAsia="TimesNewRoman"/>
                <w:sz w:val="20"/>
                <w:szCs w:val="20"/>
                <w:lang w:val="sr-Latn-CS"/>
              </w:rPr>
              <w:t xml:space="preserve">или члану органа </w:t>
            </w:r>
            <w:r w:rsidRPr="00871DC9">
              <w:rPr>
                <w:rFonts w:eastAsia="TimesNewRoman"/>
                <w:sz w:val="20"/>
                <w:szCs w:val="20"/>
                <w:lang w:val="sr-Cyrl-RS"/>
              </w:rPr>
              <w:t xml:space="preserve">управљања </w:t>
            </w:r>
            <w:r w:rsidRPr="00871DC9">
              <w:rPr>
                <w:rFonts w:eastAsia="TimesNewRoman"/>
                <w:sz w:val="20"/>
                <w:szCs w:val="20"/>
                <w:lang w:val="sr-Latn-CS"/>
              </w:rPr>
              <w:t xml:space="preserve">друштва за ревизију или </w:t>
            </w:r>
            <w:r w:rsidRPr="00871DC9">
              <w:rPr>
                <w:rFonts w:eastAsia="TimesNewRoman"/>
                <w:sz w:val="20"/>
                <w:szCs w:val="20"/>
                <w:lang w:val="sr-Cyrl-RS"/>
              </w:rPr>
              <w:t xml:space="preserve">оснивачу (члану), односно </w:t>
            </w:r>
            <w:r w:rsidRPr="00871DC9">
              <w:rPr>
                <w:rFonts w:eastAsia="TimesNewRoman"/>
                <w:sz w:val="20"/>
                <w:szCs w:val="20"/>
                <w:lang w:val="sr-Latn-CS"/>
              </w:rPr>
              <w:t xml:space="preserve">члану органа </w:t>
            </w:r>
            <w:r w:rsidRPr="00871DC9">
              <w:rPr>
                <w:rFonts w:eastAsia="TimesNewRoman"/>
                <w:sz w:val="20"/>
                <w:szCs w:val="20"/>
                <w:lang w:val="sr-Cyrl-RS"/>
              </w:rPr>
              <w:t xml:space="preserve">управљања друштва </w:t>
            </w:r>
            <w:r w:rsidRPr="00871DC9">
              <w:rPr>
                <w:rFonts w:eastAsia="TimesNewRoman"/>
                <w:sz w:val="20"/>
                <w:szCs w:val="20"/>
                <w:lang w:val="sr-Latn-CS"/>
              </w:rPr>
              <w:t>од јавног интереса да обавља функције у друштв</w:t>
            </w:r>
            <w:r w:rsidRPr="00871DC9">
              <w:rPr>
                <w:rFonts w:eastAsia="TimesNewRoman"/>
                <w:sz w:val="20"/>
                <w:szCs w:val="20"/>
                <w:lang w:val="sr-Cyrl-RS"/>
              </w:rPr>
              <w:t>у</w:t>
            </w:r>
            <w:r w:rsidRPr="00871DC9">
              <w:rPr>
                <w:rFonts w:eastAsia="TimesNewRoman"/>
                <w:sz w:val="20"/>
                <w:szCs w:val="20"/>
                <w:lang w:val="sr-Latn-CS"/>
              </w:rPr>
              <w:t xml:space="preserve"> за ревизију</w:t>
            </w:r>
            <w:r w:rsidRPr="00871DC9">
              <w:rPr>
                <w:rFonts w:eastAsia="TimesNewRoman"/>
                <w:sz w:val="20"/>
                <w:szCs w:val="20"/>
                <w:lang w:val="sr-Cyrl-RS"/>
              </w:rPr>
              <w:t>,</w:t>
            </w:r>
            <w:r w:rsidRPr="00871DC9">
              <w:rPr>
                <w:rFonts w:eastAsia="TimesNewRoman"/>
                <w:sz w:val="20"/>
                <w:szCs w:val="20"/>
                <w:lang w:val="sr-Latn-CS"/>
              </w:rPr>
              <w:t xml:space="preserve"> односно </w:t>
            </w:r>
            <w:r w:rsidRPr="00871DC9">
              <w:rPr>
                <w:rFonts w:eastAsia="TimesNewRoman"/>
                <w:sz w:val="20"/>
                <w:szCs w:val="20"/>
                <w:lang w:val="sr-Cyrl-RS"/>
              </w:rPr>
              <w:t xml:space="preserve">друштву </w:t>
            </w:r>
            <w:r w:rsidRPr="00871DC9">
              <w:rPr>
                <w:rFonts w:eastAsia="TimesNewRoman"/>
                <w:sz w:val="20"/>
                <w:szCs w:val="20"/>
                <w:lang w:val="sr-Latn-CS"/>
              </w:rPr>
              <w:t>од јавног интереса</w:t>
            </w:r>
            <w:r w:rsidRPr="00094258">
              <w:rPr>
                <w:rFonts w:eastAsia="TimesNewRoman"/>
                <w:sz w:val="20"/>
                <w:szCs w:val="20"/>
                <w:lang w:val="sr-Latn-CS"/>
              </w:rPr>
              <w:t>;</w:t>
            </w:r>
          </w:p>
          <w:p w:rsidR="00094258" w:rsidRPr="00094258" w:rsidRDefault="00094258" w:rsidP="00094258">
            <w:pPr>
              <w:autoSpaceDE w:val="0"/>
              <w:autoSpaceDN w:val="0"/>
              <w:adjustRightInd w:val="0"/>
              <w:ind w:firstLine="720"/>
              <w:jc w:val="both"/>
              <w:outlineLvl w:val="0"/>
              <w:rPr>
                <w:rFonts w:eastAsia="TimesNewRoman"/>
                <w:sz w:val="20"/>
                <w:szCs w:val="20"/>
              </w:rPr>
            </w:pPr>
            <w:r w:rsidRPr="00094258">
              <w:rPr>
                <w:rFonts w:eastAsia="TimesNewRoman"/>
                <w:sz w:val="20"/>
                <w:szCs w:val="20"/>
                <w:lang w:val="sr-Cyrl-RS"/>
              </w:rPr>
              <w:t>6</w:t>
            </w:r>
            <w:r w:rsidRPr="00094258">
              <w:rPr>
                <w:rFonts w:eastAsia="TimesNewRoman"/>
                <w:sz w:val="20"/>
                <w:szCs w:val="20"/>
              </w:rPr>
              <w:t>) одузме дозволу за обављање ревизије;</w:t>
            </w:r>
          </w:p>
          <w:p w:rsidR="00094258" w:rsidRPr="00094258" w:rsidRDefault="00094258" w:rsidP="00094258">
            <w:pPr>
              <w:autoSpaceDE w:val="0"/>
              <w:autoSpaceDN w:val="0"/>
              <w:adjustRightInd w:val="0"/>
              <w:ind w:firstLine="720"/>
              <w:jc w:val="both"/>
              <w:outlineLvl w:val="0"/>
              <w:rPr>
                <w:rFonts w:eastAsia="TimesNewRoman"/>
                <w:sz w:val="20"/>
                <w:szCs w:val="20"/>
                <w:lang w:val="sr-Cyrl-RS"/>
              </w:rPr>
            </w:pPr>
            <w:r w:rsidRPr="00094258">
              <w:rPr>
                <w:rFonts w:eastAsia="TimesNewRoman"/>
                <w:sz w:val="20"/>
                <w:szCs w:val="20"/>
              </w:rPr>
              <w:t>7</w:t>
            </w:r>
            <w:r w:rsidRPr="00094258">
              <w:rPr>
                <w:rFonts w:eastAsia="TimesNewRoman"/>
                <w:sz w:val="20"/>
                <w:szCs w:val="20"/>
                <w:lang w:val="sr-Cyrl-RS"/>
              </w:rPr>
              <w:t>) изрекне новчану казну.</w:t>
            </w:r>
          </w:p>
          <w:p w:rsidR="00C31A0C" w:rsidRPr="003516CC" w:rsidRDefault="00C31A0C" w:rsidP="00C31A0C">
            <w:pPr>
              <w:autoSpaceDE w:val="0"/>
              <w:autoSpaceDN w:val="0"/>
              <w:adjustRightInd w:val="0"/>
              <w:ind w:firstLine="720"/>
              <w:jc w:val="both"/>
              <w:outlineLvl w:val="0"/>
              <w:rPr>
                <w:rFonts w:eastAsia="TimesNewRoman"/>
                <w:sz w:val="20"/>
                <w:szCs w:val="20"/>
                <w:lang w:val="sr-Cyrl-RS"/>
              </w:rPr>
            </w:pPr>
          </w:p>
          <w:p w:rsidR="00C31A0C" w:rsidRPr="003516CC" w:rsidRDefault="00C31A0C" w:rsidP="00C31A0C">
            <w:pPr>
              <w:autoSpaceDE w:val="0"/>
              <w:autoSpaceDN w:val="0"/>
              <w:adjustRightInd w:val="0"/>
              <w:jc w:val="both"/>
              <w:outlineLvl w:val="0"/>
              <w:rPr>
                <w:rFonts w:eastAsia="TimesNewRoman"/>
                <w:iCs/>
                <w:sz w:val="20"/>
                <w:szCs w:val="20"/>
              </w:rPr>
            </w:pPr>
            <w:r w:rsidRPr="003516CC">
              <w:rPr>
                <w:rFonts w:eastAsia="TimesNewRoman"/>
                <w:sz w:val="20"/>
                <w:szCs w:val="20"/>
                <w:lang w:val="sr-Cyrl-RS"/>
              </w:rPr>
              <w:tab/>
            </w:r>
          </w:p>
          <w:p w:rsidR="00563707" w:rsidRPr="00563707" w:rsidRDefault="00C31A0C" w:rsidP="00563707">
            <w:pPr>
              <w:jc w:val="both"/>
              <w:outlineLvl w:val="0"/>
              <w:rPr>
                <w:rFonts w:eastAsia="TimesNewRoman"/>
                <w:sz w:val="20"/>
                <w:szCs w:val="20"/>
              </w:rPr>
            </w:pPr>
            <w:r w:rsidRPr="00563707">
              <w:rPr>
                <w:rFonts w:eastAsia="TimesNewRoman"/>
                <w:sz w:val="20"/>
                <w:szCs w:val="20"/>
                <w:lang w:val="sr-Cyrl-RS"/>
              </w:rPr>
              <w:t xml:space="preserve">            </w:t>
            </w:r>
            <w:r w:rsidR="00563707" w:rsidRPr="00563707">
              <w:rPr>
                <w:rFonts w:eastAsia="TimesNewRoman"/>
                <w:sz w:val="20"/>
                <w:szCs w:val="20"/>
              </w:rPr>
              <w:t xml:space="preserve">Ако Комисија у поступку контроле квалитета рада утврди да лиценцирани овлашћени </w:t>
            </w:r>
            <w:r w:rsidR="00563707" w:rsidRPr="00563707">
              <w:rPr>
                <w:rFonts w:eastAsia="TimesNewRoman"/>
                <w:sz w:val="20"/>
                <w:szCs w:val="20"/>
              </w:rPr>
              <w:lastRenderedPageBreak/>
              <w:t xml:space="preserve">ревизор не поступа у складу са одредбама овог закона и другим правилима ревизије, </w:t>
            </w:r>
            <w:r w:rsidR="00563707" w:rsidRPr="00871DC9">
              <w:rPr>
                <w:rFonts w:eastAsia="TimesNewRoman"/>
                <w:sz w:val="20"/>
                <w:szCs w:val="20"/>
                <w:lang w:val="sr-Cyrl-RS"/>
              </w:rPr>
              <w:t>може</w:t>
            </w:r>
            <w:r w:rsidR="00563707" w:rsidRPr="00563707">
              <w:rPr>
                <w:rFonts w:eastAsia="TimesNewRoman"/>
                <w:sz w:val="20"/>
                <w:szCs w:val="20"/>
              </w:rPr>
              <w:t xml:space="preserve"> да</w:t>
            </w:r>
            <w:r w:rsidR="00563707" w:rsidRPr="00563707">
              <w:rPr>
                <w:rFonts w:eastAsia="TimesNewRoman"/>
                <w:sz w:val="20"/>
                <w:szCs w:val="20"/>
                <w:lang w:val="sr-Cyrl-RS"/>
              </w:rPr>
              <w:t xml:space="preserve"> </w:t>
            </w:r>
            <w:r w:rsidR="00563707" w:rsidRPr="00563707">
              <w:rPr>
                <w:rFonts w:eastAsia="TimesNewRoman"/>
                <w:sz w:val="20"/>
                <w:szCs w:val="20"/>
              </w:rPr>
              <w:t>предузме следеће мере:</w:t>
            </w:r>
          </w:p>
          <w:p w:rsidR="00563707" w:rsidRPr="00563707" w:rsidRDefault="00563707" w:rsidP="00563707">
            <w:pPr>
              <w:ind w:firstLine="720"/>
              <w:jc w:val="both"/>
              <w:outlineLvl w:val="0"/>
              <w:rPr>
                <w:rFonts w:eastAsia="TimesNewRoman"/>
                <w:sz w:val="20"/>
                <w:szCs w:val="20"/>
              </w:rPr>
            </w:pPr>
            <w:r w:rsidRPr="00563707">
              <w:rPr>
                <w:rFonts w:eastAsia="TimesNewRoman"/>
                <w:sz w:val="20"/>
                <w:szCs w:val="20"/>
              </w:rPr>
              <w:t>1) изда опомену;</w:t>
            </w:r>
          </w:p>
          <w:p w:rsidR="00563707" w:rsidRPr="00563707" w:rsidRDefault="00563707" w:rsidP="00563707">
            <w:pPr>
              <w:ind w:firstLine="720"/>
              <w:jc w:val="both"/>
              <w:outlineLvl w:val="0"/>
              <w:rPr>
                <w:rFonts w:eastAsia="TimesNewRoman"/>
                <w:sz w:val="20"/>
                <w:szCs w:val="20"/>
              </w:rPr>
            </w:pPr>
            <w:r w:rsidRPr="00563707">
              <w:rPr>
                <w:rFonts w:eastAsia="TimesNewRoman"/>
                <w:sz w:val="20"/>
                <w:szCs w:val="20"/>
              </w:rPr>
              <w:t>2) изрекне јавну опомену;</w:t>
            </w:r>
          </w:p>
          <w:p w:rsidR="00563707" w:rsidRPr="00563707" w:rsidRDefault="00563707" w:rsidP="00563707">
            <w:pPr>
              <w:ind w:firstLine="720"/>
              <w:jc w:val="both"/>
              <w:outlineLvl w:val="0"/>
              <w:rPr>
                <w:rFonts w:eastAsia="TimesNewRoman"/>
                <w:sz w:val="20"/>
                <w:szCs w:val="20"/>
              </w:rPr>
            </w:pPr>
            <w:r w:rsidRPr="00563707">
              <w:rPr>
                <w:rFonts w:eastAsia="TimesNewRoman"/>
                <w:sz w:val="20"/>
                <w:szCs w:val="20"/>
              </w:rPr>
              <w:t>3) условно одузме лиценцу;</w:t>
            </w:r>
          </w:p>
          <w:p w:rsidR="00563707" w:rsidRPr="00563707" w:rsidRDefault="00563707" w:rsidP="00563707">
            <w:pPr>
              <w:ind w:firstLine="720"/>
              <w:jc w:val="both"/>
              <w:outlineLvl w:val="0"/>
              <w:rPr>
                <w:rFonts w:eastAsia="TimesNewRoman"/>
                <w:sz w:val="20"/>
                <w:szCs w:val="20"/>
              </w:rPr>
            </w:pPr>
            <w:r w:rsidRPr="00563707">
              <w:rPr>
                <w:rFonts w:eastAsia="TimesNewRoman"/>
                <w:sz w:val="20"/>
                <w:szCs w:val="20"/>
                <w:lang w:val="sr-Cyrl-RS"/>
              </w:rPr>
              <w:t>4</w:t>
            </w:r>
            <w:r w:rsidRPr="00563707">
              <w:rPr>
                <w:rFonts w:eastAsia="TimesNewRoman"/>
                <w:sz w:val="20"/>
                <w:szCs w:val="20"/>
              </w:rPr>
              <w:t>) одузме лиценцу;</w:t>
            </w:r>
          </w:p>
          <w:p w:rsidR="003E34C3" w:rsidRPr="003516CC" w:rsidRDefault="00563707" w:rsidP="00563707">
            <w:pPr>
              <w:jc w:val="both"/>
              <w:rPr>
                <w:rFonts w:eastAsia="TimesNewRoman"/>
                <w:sz w:val="20"/>
                <w:szCs w:val="20"/>
                <w:lang w:val="ru-RU"/>
              </w:rPr>
            </w:pPr>
            <w:r>
              <w:rPr>
                <w:rFonts w:eastAsia="TimesNewRoman"/>
                <w:sz w:val="20"/>
                <w:szCs w:val="20"/>
                <w:lang w:val="sr-Cyrl-RS"/>
              </w:rPr>
              <w:t xml:space="preserve">              </w:t>
            </w:r>
            <w:r w:rsidRPr="00563707">
              <w:rPr>
                <w:rFonts w:eastAsia="TimesNewRoman"/>
                <w:sz w:val="20"/>
                <w:szCs w:val="20"/>
                <w:lang w:val="sr-Cyrl-RS"/>
              </w:rPr>
              <w:t>5) изрекне новчану казну.</w:t>
            </w:r>
          </w:p>
        </w:tc>
        <w:tc>
          <w:tcPr>
            <w:tcW w:w="661" w:type="pct"/>
          </w:tcPr>
          <w:p w:rsidR="00996E33" w:rsidRPr="00DF40EA" w:rsidRDefault="00996E33" w:rsidP="00E0304B">
            <w:pPr>
              <w:jc w:val="both"/>
              <w:rPr>
                <w:sz w:val="20"/>
                <w:szCs w:val="20"/>
              </w:rPr>
            </w:pPr>
            <w:r w:rsidRPr="00DF40EA">
              <w:rPr>
                <w:sz w:val="20"/>
                <w:szCs w:val="20"/>
              </w:rPr>
              <w:lastRenderedPageBreak/>
              <w:t>Потпуно усклађено</w:t>
            </w:r>
          </w:p>
          <w:p w:rsidR="00996E33" w:rsidRPr="00DF40EA" w:rsidRDefault="00996E33" w:rsidP="00E0304B">
            <w:pPr>
              <w:jc w:val="both"/>
              <w:rPr>
                <w:sz w:val="20"/>
                <w:szCs w:val="20"/>
                <w:lang w:val="sr-Cyrl-CS"/>
              </w:rPr>
            </w:pPr>
          </w:p>
        </w:tc>
        <w:tc>
          <w:tcPr>
            <w:tcW w:w="681" w:type="pct"/>
          </w:tcPr>
          <w:p w:rsidR="00996E33" w:rsidRPr="00DF40EA" w:rsidRDefault="00996E33" w:rsidP="00996E33">
            <w:pPr>
              <w:rPr>
                <w:b/>
                <w:sz w:val="20"/>
                <w:szCs w:val="20"/>
                <w:lang w:val="en-GB"/>
              </w:rPr>
            </w:pPr>
          </w:p>
        </w:tc>
      </w:tr>
      <w:tr w:rsidR="00996E33" w:rsidRPr="007668B3" w:rsidTr="00871DC9">
        <w:trPr>
          <w:trHeight w:val="20"/>
        </w:trPr>
        <w:tc>
          <w:tcPr>
            <w:tcW w:w="294" w:type="pct"/>
          </w:tcPr>
          <w:p w:rsidR="00996E33" w:rsidRPr="00825E94" w:rsidRDefault="00996E33" w:rsidP="00996E33">
            <w:pPr>
              <w:rPr>
                <w:sz w:val="20"/>
                <w:szCs w:val="20"/>
                <w:lang w:val="sr-Cyrl-CS"/>
              </w:rPr>
            </w:pPr>
            <w:r w:rsidRPr="00825E94">
              <w:rPr>
                <w:sz w:val="20"/>
                <w:szCs w:val="20"/>
                <w:lang w:val="sr-Cyrl-CS"/>
              </w:rPr>
              <w:lastRenderedPageBreak/>
              <w:t xml:space="preserve">32.6 </w:t>
            </w:r>
          </w:p>
        </w:tc>
        <w:tc>
          <w:tcPr>
            <w:tcW w:w="1330" w:type="pct"/>
          </w:tcPr>
          <w:p w:rsidR="00996E33" w:rsidRPr="00825E94" w:rsidRDefault="00D05FB2" w:rsidP="00D05FB2">
            <w:pPr>
              <w:jc w:val="both"/>
              <w:rPr>
                <w:sz w:val="20"/>
                <w:szCs w:val="20"/>
                <w:lang w:val="sr-Cyrl-CS"/>
              </w:rPr>
            </w:pPr>
            <w:r>
              <w:rPr>
                <w:sz w:val="20"/>
                <w:szCs w:val="20"/>
              </w:rPr>
              <w:t xml:space="preserve">         </w:t>
            </w:r>
            <w:r w:rsidR="00996E33" w:rsidRPr="00825E94">
              <w:rPr>
                <w:sz w:val="20"/>
                <w:szCs w:val="20"/>
              </w:rPr>
              <w:t xml:space="preserve">Рад надлежног органа </w:t>
            </w:r>
            <w:r w:rsidR="00996E33" w:rsidRPr="00825E94">
              <w:rPr>
                <w:sz w:val="20"/>
                <w:szCs w:val="20"/>
                <w:lang w:val="sr-Cyrl-CS"/>
              </w:rPr>
              <w:t xml:space="preserve">треба да буде </w:t>
            </w:r>
            <w:r w:rsidR="00996E33" w:rsidRPr="00825E94">
              <w:rPr>
                <w:sz w:val="20"/>
                <w:szCs w:val="20"/>
              </w:rPr>
              <w:t xml:space="preserve"> транспарентан.</w:t>
            </w:r>
            <w:r w:rsidR="00996E33" w:rsidRPr="00825E94">
              <w:rPr>
                <w:rStyle w:val="tw4winMark"/>
                <w:color w:val="auto"/>
                <w:sz w:val="20"/>
                <w:szCs w:val="20"/>
              </w:rPr>
              <w:t>&lt;0}{0&gt;</w:t>
            </w:r>
            <w:r w:rsidR="00996E33" w:rsidRPr="00825E94">
              <w:rPr>
                <w:sz w:val="20"/>
                <w:szCs w:val="20"/>
              </w:rPr>
              <w:t xml:space="preserve"> </w:t>
            </w:r>
            <w:r w:rsidR="00996E33" w:rsidRPr="00825E94">
              <w:rPr>
                <w:vanish/>
                <w:sz w:val="20"/>
                <w:szCs w:val="20"/>
                <w:lang w:val="en-GB"/>
              </w:rPr>
              <w:t>This shall include the publication of annual work programmes and activity reports.</w:t>
            </w:r>
            <w:r w:rsidR="00996E33" w:rsidRPr="00825E94">
              <w:rPr>
                <w:rStyle w:val="tw4winMark"/>
                <w:color w:val="auto"/>
                <w:sz w:val="20"/>
                <w:szCs w:val="20"/>
              </w:rPr>
              <w:t>&lt;}0{&gt;</w:t>
            </w:r>
            <w:r w:rsidR="00996E33" w:rsidRPr="00825E94">
              <w:rPr>
                <w:sz w:val="20"/>
                <w:szCs w:val="20"/>
              </w:rPr>
              <w:t>То подразумева објављивање годишњег програма рада и извештаја о активностима.</w:t>
            </w:r>
          </w:p>
        </w:tc>
        <w:tc>
          <w:tcPr>
            <w:tcW w:w="407" w:type="pct"/>
          </w:tcPr>
          <w:p w:rsidR="00996E33" w:rsidRPr="003516CC" w:rsidRDefault="00825E94" w:rsidP="006A40D3">
            <w:pPr>
              <w:rPr>
                <w:sz w:val="20"/>
                <w:szCs w:val="20"/>
                <w:lang w:val="sr-Cyrl-CS"/>
              </w:rPr>
            </w:pPr>
            <w:r w:rsidRPr="003516CC">
              <w:rPr>
                <w:sz w:val="20"/>
                <w:szCs w:val="20"/>
                <w:lang w:val="sr-Cyrl-CS"/>
              </w:rPr>
              <w:t>10</w:t>
            </w:r>
            <w:r w:rsidR="006A40D3" w:rsidRPr="003516CC">
              <w:rPr>
                <w:sz w:val="20"/>
                <w:szCs w:val="20"/>
                <w:lang w:val="sr-Cyrl-CS"/>
              </w:rPr>
              <w:t>7</w:t>
            </w:r>
            <w:r w:rsidRPr="003516CC">
              <w:rPr>
                <w:sz w:val="20"/>
                <w:szCs w:val="20"/>
                <w:lang w:val="sr-Cyrl-CS"/>
              </w:rPr>
              <w:t>.</w:t>
            </w:r>
            <w:r w:rsidR="004A690A" w:rsidRPr="003516CC">
              <w:rPr>
                <w:sz w:val="20"/>
                <w:szCs w:val="20"/>
                <w:lang w:val="sr-Cyrl-CS"/>
              </w:rPr>
              <w:t>2.</w:t>
            </w:r>
          </w:p>
        </w:tc>
        <w:tc>
          <w:tcPr>
            <w:tcW w:w="1627" w:type="pct"/>
          </w:tcPr>
          <w:p w:rsidR="00996E33" w:rsidRPr="003516CC" w:rsidRDefault="00D05FB2" w:rsidP="00996E33">
            <w:pPr>
              <w:autoSpaceDE w:val="0"/>
              <w:autoSpaceDN w:val="0"/>
              <w:adjustRightInd w:val="0"/>
              <w:jc w:val="both"/>
              <w:rPr>
                <w:rFonts w:eastAsia="TimesNewRoman"/>
                <w:sz w:val="20"/>
                <w:szCs w:val="20"/>
                <w:highlight w:val="yellow"/>
                <w:lang w:val="ru-RU"/>
              </w:rPr>
            </w:pPr>
            <w:r w:rsidRPr="003516CC">
              <w:rPr>
                <w:rFonts w:eastAsia="TimesNewRoman"/>
                <w:sz w:val="20"/>
                <w:szCs w:val="20"/>
                <w:lang w:val="ru-RU"/>
              </w:rPr>
              <w:t xml:space="preserve">            </w:t>
            </w:r>
            <w:r w:rsidR="00825E94" w:rsidRPr="003516CC">
              <w:rPr>
                <w:rFonts w:eastAsia="TimesNewRoman"/>
                <w:sz w:val="20"/>
                <w:szCs w:val="20"/>
                <w:lang w:val="ru-RU"/>
              </w:rPr>
              <w:t>Комисија објављује годишњи програм рада и годишњи извештај о раду на својој интернет страници.</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4A690A" w:rsidRDefault="00996E33" w:rsidP="00996E33">
            <w:pPr>
              <w:rPr>
                <w:sz w:val="20"/>
                <w:szCs w:val="20"/>
                <w:lang w:val="sr-Cyrl-CS"/>
              </w:rPr>
            </w:pPr>
            <w:r w:rsidRPr="004A690A">
              <w:rPr>
                <w:sz w:val="20"/>
                <w:szCs w:val="20"/>
                <w:lang w:val="sr-Cyrl-CS"/>
              </w:rPr>
              <w:t xml:space="preserve">32.7 </w:t>
            </w:r>
          </w:p>
        </w:tc>
        <w:tc>
          <w:tcPr>
            <w:tcW w:w="1330" w:type="pct"/>
          </w:tcPr>
          <w:p w:rsidR="00996E33" w:rsidRPr="004A690A" w:rsidRDefault="00D05FB2" w:rsidP="00D05FB2">
            <w:pPr>
              <w:jc w:val="both"/>
              <w:rPr>
                <w:sz w:val="20"/>
                <w:szCs w:val="20"/>
                <w:lang w:val="sr-Cyrl-CS"/>
              </w:rPr>
            </w:pPr>
            <w:r w:rsidRPr="004A690A">
              <w:rPr>
                <w:sz w:val="20"/>
                <w:szCs w:val="20"/>
              </w:rPr>
              <w:t xml:space="preserve">          </w:t>
            </w:r>
            <w:r w:rsidR="00996E33" w:rsidRPr="004A690A">
              <w:rPr>
                <w:sz w:val="20"/>
                <w:szCs w:val="20"/>
              </w:rPr>
              <w:t xml:space="preserve">Систем јавног надзора </w:t>
            </w:r>
            <w:r w:rsidR="00996E33" w:rsidRPr="004A690A">
              <w:rPr>
                <w:sz w:val="20"/>
                <w:szCs w:val="20"/>
                <w:lang w:val="sr-Cyrl-CS"/>
              </w:rPr>
              <w:t xml:space="preserve">треба да буде </w:t>
            </w:r>
            <w:r w:rsidR="00996E33" w:rsidRPr="004A690A">
              <w:rPr>
                <w:sz w:val="20"/>
                <w:szCs w:val="20"/>
              </w:rPr>
              <w:t>адекватно финансира</w:t>
            </w:r>
            <w:r w:rsidR="00996E33" w:rsidRPr="004A690A">
              <w:rPr>
                <w:sz w:val="20"/>
                <w:szCs w:val="20"/>
                <w:lang w:val="sr-Cyrl-CS"/>
              </w:rPr>
              <w:t>н</w:t>
            </w:r>
            <w:r w:rsidR="00996E33" w:rsidRPr="004A690A">
              <w:rPr>
                <w:sz w:val="20"/>
                <w:szCs w:val="20"/>
              </w:rPr>
              <w:t xml:space="preserve"> и </w:t>
            </w:r>
            <w:r w:rsidR="00996E33" w:rsidRPr="004A690A">
              <w:rPr>
                <w:sz w:val="20"/>
                <w:szCs w:val="20"/>
                <w:lang w:val="sr-Cyrl-CS"/>
              </w:rPr>
              <w:t xml:space="preserve">да </w:t>
            </w:r>
            <w:r w:rsidR="00996E33" w:rsidRPr="004A690A">
              <w:rPr>
                <w:sz w:val="20"/>
                <w:szCs w:val="20"/>
              </w:rPr>
              <w:t>има довољно ресурса за покретање и вођење истрага, како је наведено у ставу 5.</w:t>
            </w:r>
            <w:r w:rsidR="00996E33" w:rsidRPr="004A690A">
              <w:rPr>
                <w:rStyle w:val="tw4winMark"/>
                <w:color w:val="auto"/>
                <w:sz w:val="20"/>
                <w:szCs w:val="20"/>
              </w:rPr>
              <w:t>&lt;0}{0&gt;</w:t>
            </w:r>
            <w:r w:rsidR="00996E33" w:rsidRPr="004A690A">
              <w:rPr>
                <w:b/>
                <w:sz w:val="20"/>
                <w:szCs w:val="20"/>
              </w:rPr>
              <w:t xml:space="preserve"> </w:t>
            </w:r>
            <w:r w:rsidR="00996E33" w:rsidRPr="004A690A">
              <w:rPr>
                <w:vanish/>
                <w:sz w:val="20"/>
                <w:szCs w:val="20"/>
                <w:lang w:val="en-GB"/>
              </w:rPr>
              <w:t>The funding of the public oversight system shall be secure and free from any undue influence by statutory auditors or audit firms.'</w:t>
            </w:r>
            <w:r w:rsidR="00996E33" w:rsidRPr="004A690A">
              <w:rPr>
                <w:rStyle w:val="tw4winMark"/>
                <w:color w:val="auto"/>
                <w:sz w:val="20"/>
                <w:szCs w:val="20"/>
              </w:rPr>
              <w:t>&lt;}0{&gt;</w:t>
            </w:r>
            <w:r w:rsidR="00996E33" w:rsidRPr="004A690A">
              <w:rPr>
                <w:sz w:val="20"/>
                <w:szCs w:val="20"/>
              </w:rPr>
              <w:t>Финансирање система јавног надзора мора бити сигурно и без непримереног утицаја овлашћених ревизора и друштава за ревизију.</w:t>
            </w:r>
          </w:p>
        </w:tc>
        <w:tc>
          <w:tcPr>
            <w:tcW w:w="407" w:type="pct"/>
          </w:tcPr>
          <w:p w:rsidR="0020381F" w:rsidRPr="003516CC" w:rsidRDefault="0020381F" w:rsidP="00996E33">
            <w:pPr>
              <w:rPr>
                <w:sz w:val="20"/>
                <w:szCs w:val="20"/>
                <w:lang w:val="sr-Cyrl-CS"/>
              </w:rPr>
            </w:pPr>
            <w:r w:rsidRPr="003516CC">
              <w:rPr>
                <w:sz w:val="20"/>
                <w:szCs w:val="20"/>
                <w:lang w:val="sr-Cyrl-CS"/>
              </w:rPr>
              <w:t>106.1</w:t>
            </w:r>
            <w:r w:rsidR="003A3A96">
              <w:rPr>
                <w:sz w:val="20"/>
                <w:szCs w:val="20"/>
                <w:lang w:val="sr-Cyrl-CS"/>
              </w:rPr>
              <w:t>.</w:t>
            </w:r>
          </w:p>
          <w:p w:rsidR="0020381F" w:rsidRPr="0020381F" w:rsidRDefault="0020381F" w:rsidP="00996E33">
            <w:pPr>
              <w:rPr>
                <w:sz w:val="20"/>
                <w:szCs w:val="20"/>
                <w:highlight w:val="yellow"/>
                <w:lang w:val="sr-Cyrl-CS"/>
              </w:rPr>
            </w:pPr>
          </w:p>
        </w:tc>
        <w:tc>
          <w:tcPr>
            <w:tcW w:w="1627" w:type="pct"/>
          </w:tcPr>
          <w:p w:rsidR="0020381F" w:rsidRPr="003516CC" w:rsidRDefault="004A690A" w:rsidP="0020381F">
            <w:pPr>
              <w:autoSpaceDE w:val="0"/>
              <w:autoSpaceDN w:val="0"/>
              <w:adjustRightInd w:val="0"/>
              <w:jc w:val="both"/>
              <w:rPr>
                <w:rFonts w:eastAsia="TimesNewRoman"/>
                <w:bCs/>
                <w:sz w:val="20"/>
                <w:szCs w:val="20"/>
              </w:rPr>
            </w:pPr>
            <w:r w:rsidRPr="003516CC">
              <w:rPr>
                <w:rFonts w:eastAsia="TimesNewRoman"/>
                <w:bCs/>
                <w:sz w:val="20"/>
                <w:szCs w:val="20"/>
                <w:lang w:val="sr-Cyrl-RS"/>
              </w:rPr>
              <w:t xml:space="preserve">               </w:t>
            </w:r>
            <w:r w:rsidR="0020381F" w:rsidRPr="003516CC">
              <w:rPr>
                <w:rFonts w:eastAsia="TimesNewRoman"/>
                <w:bCs/>
                <w:sz w:val="20"/>
                <w:szCs w:val="20"/>
                <w:lang w:val="sr-Cyrl-RS"/>
              </w:rPr>
              <w:t>Ради обављања послова у складу са овим законом, Комисија се финансира из</w:t>
            </w:r>
            <w:r w:rsidR="0020381F" w:rsidRPr="003516CC">
              <w:rPr>
                <w:rFonts w:eastAsia="TimesNewRoman"/>
                <w:bCs/>
                <w:sz w:val="20"/>
                <w:szCs w:val="20"/>
              </w:rPr>
              <w:t>:</w:t>
            </w:r>
          </w:p>
          <w:p w:rsidR="0020381F" w:rsidRPr="003516CC" w:rsidRDefault="0020381F" w:rsidP="0020381F">
            <w:pPr>
              <w:autoSpaceDE w:val="0"/>
              <w:autoSpaceDN w:val="0"/>
              <w:adjustRightInd w:val="0"/>
              <w:ind w:firstLine="720"/>
              <w:jc w:val="both"/>
              <w:rPr>
                <w:rFonts w:eastAsia="TimesNewRoman"/>
                <w:sz w:val="20"/>
                <w:szCs w:val="20"/>
              </w:rPr>
            </w:pPr>
            <w:r w:rsidRPr="003516CC">
              <w:rPr>
                <w:rFonts w:eastAsia="TimesNewRoman"/>
                <w:sz w:val="20"/>
                <w:szCs w:val="20"/>
                <w:lang w:val="sr-Cyrl-RS"/>
              </w:rPr>
              <w:t xml:space="preserve">1) </w:t>
            </w:r>
            <w:r w:rsidRPr="003516CC">
              <w:rPr>
                <w:rFonts w:eastAsia="TimesNewRoman"/>
                <w:sz w:val="20"/>
                <w:szCs w:val="20"/>
              </w:rPr>
              <w:t>посебног доприноса за обављање контроле квалитета рада друштава за ревизију;</w:t>
            </w:r>
          </w:p>
          <w:p w:rsidR="000B22B5" w:rsidRPr="00BA33DA" w:rsidRDefault="0020381F" w:rsidP="0020381F">
            <w:pPr>
              <w:jc w:val="both"/>
              <w:rPr>
                <w:strike/>
                <w:sz w:val="20"/>
                <w:szCs w:val="20"/>
                <w:highlight w:val="yellow"/>
                <w:lang w:val="sr-Cyrl-CS"/>
              </w:rPr>
            </w:pPr>
            <w:r w:rsidRPr="003516CC">
              <w:rPr>
                <w:rFonts w:eastAsia="TimesNewRoman"/>
                <w:sz w:val="20"/>
                <w:szCs w:val="20"/>
                <w:lang w:val="sr-Cyrl-RS"/>
              </w:rPr>
              <w:t xml:space="preserve">               2) </w:t>
            </w:r>
            <w:r w:rsidRPr="003516CC">
              <w:rPr>
                <w:rFonts w:eastAsia="TimesNewRoman"/>
                <w:sz w:val="20"/>
                <w:szCs w:val="20"/>
              </w:rPr>
              <w:t xml:space="preserve">других извора </w:t>
            </w:r>
            <w:r w:rsidRPr="003516CC">
              <w:rPr>
                <w:rFonts w:eastAsia="TimesNewRoman"/>
                <w:sz w:val="20"/>
                <w:szCs w:val="20"/>
                <w:lang w:val="sr-Cyrl-RS"/>
              </w:rPr>
              <w:t xml:space="preserve"> у складу са законом</w:t>
            </w:r>
            <w:r w:rsidRPr="003516CC">
              <w:rPr>
                <w:rFonts w:eastAsia="TimesNewRoman"/>
                <w:sz w:val="20"/>
                <w:szCs w:val="20"/>
              </w:rPr>
              <w:t>.</w:t>
            </w:r>
          </w:p>
        </w:tc>
        <w:tc>
          <w:tcPr>
            <w:tcW w:w="661" w:type="pct"/>
          </w:tcPr>
          <w:p w:rsidR="0020381F" w:rsidRPr="003516CC" w:rsidRDefault="0020381F" w:rsidP="00996E33">
            <w:pPr>
              <w:rPr>
                <w:strike/>
                <w:sz w:val="20"/>
                <w:szCs w:val="20"/>
                <w:highlight w:val="yellow"/>
                <w:lang w:val="sr-Cyrl-CS"/>
              </w:rPr>
            </w:pPr>
            <w:r w:rsidRPr="003516CC">
              <w:rPr>
                <w:sz w:val="20"/>
                <w:szCs w:val="20"/>
                <w:lang w:val="sr-Cyrl-CS"/>
              </w:rPr>
              <w:t>Потпуно усклађено</w:t>
            </w:r>
          </w:p>
          <w:p w:rsidR="00996E33" w:rsidRPr="00BA33DA" w:rsidRDefault="00996E33" w:rsidP="00996E33">
            <w:pPr>
              <w:rPr>
                <w:sz w:val="20"/>
                <w:szCs w:val="20"/>
                <w:highlight w:val="yellow"/>
                <w:lang w:val="sr-Cyrl-CS"/>
              </w:rPr>
            </w:pPr>
          </w:p>
        </w:tc>
        <w:tc>
          <w:tcPr>
            <w:tcW w:w="681" w:type="pct"/>
          </w:tcPr>
          <w:p w:rsidR="00996E33" w:rsidRPr="0020381F" w:rsidRDefault="00996E33" w:rsidP="00996E33">
            <w:pPr>
              <w:autoSpaceDE w:val="0"/>
              <w:autoSpaceDN w:val="0"/>
              <w:adjustRightInd w:val="0"/>
              <w:jc w:val="both"/>
              <w:rPr>
                <w:rFonts w:eastAsia="TimesNewRoman"/>
                <w:b/>
                <w:strike/>
                <w:sz w:val="20"/>
                <w:szCs w:val="20"/>
                <w:highlight w:val="yellow"/>
                <w:lang w:val="ru-RU"/>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33</w:t>
            </w:r>
          </w:p>
        </w:tc>
        <w:tc>
          <w:tcPr>
            <w:tcW w:w="1330" w:type="pct"/>
          </w:tcPr>
          <w:p w:rsidR="00996E33" w:rsidRPr="007668B3" w:rsidRDefault="00D05FB2"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обезбеде да регулаторно устројство система јавног надзора омогући ефикасну сарадњу држава чланица по питањима активности јавног надзора на нивоу Заједнице. У том циљу државе чланице треба да одреде тело са посебном одговорношћу обезбеђења такве сарадње.</w:t>
            </w:r>
          </w:p>
        </w:tc>
        <w:tc>
          <w:tcPr>
            <w:tcW w:w="407" w:type="pct"/>
          </w:tcPr>
          <w:p w:rsidR="00996E33" w:rsidRPr="003516CC" w:rsidRDefault="00825E94" w:rsidP="004A690A">
            <w:pPr>
              <w:rPr>
                <w:sz w:val="20"/>
                <w:szCs w:val="20"/>
                <w:lang w:val="sr-Cyrl-CS"/>
              </w:rPr>
            </w:pPr>
            <w:r w:rsidRPr="003516CC">
              <w:rPr>
                <w:sz w:val="20"/>
                <w:szCs w:val="20"/>
                <w:lang w:val="sr-Cyrl-CS"/>
              </w:rPr>
              <w:t>1</w:t>
            </w:r>
            <w:r w:rsidR="004A690A" w:rsidRPr="003516CC">
              <w:rPr>
                <w:sz w:val="20"/>
                <w:szCs w:val="20"/>
                <w:lang w:val="sr-Cyrl-CS"/>
              </w:rPr>
              <w:t>11</w:t>
            </w:r>
            <w:r w:rsidRPr="003516CC">
              <w:rPr>
                <w:sz w:val="20"/>
                <w:szCs w:val="20"/>
                <w:lang w:val="sr-Cyrl-CS"/>
              </w:rPr>
              <w:t>.1.</w:t>
            </w:r>
          </w:p>
        </w:tc>
        <w:tc>
          <w:tcPr>
            <w:tcW w:w="1627" w:type="pct"/>
          </w:tcPr>
          <w:p w:rsidR="00996E33" w:rsidRPr="003516CC" w:rsidRDefault="00D05FB2" w:rsidP="00996E33">
            <w:pPr>
              <w:autoSpaceDE w:val="0"/>
              <w:autoSpaceDN w:val="0"/>
              <w:adjustRightInd w:val="0"/>
              <w:jc w:val="both"/>
              <w:rPr>
                <w:sz w:val="20"/>
                <w:szCs w:val="20"/>
                <w:lang w:val="sr-Cyrl-CS"/>
              </w:rPr>
            </w:pPr>
            <w:r w:rsidRPr="003516CC">
              <w:rPr>
                <w:sz w:val="20"/>
                <w:szCs w:val="20"/>
                <w:lang w:val="ru-RU"/>
              </w:rPr>
              <w:t xml:space="preserve">              </w:t>
            </w:r>
            <w:r w:rsidR="00825E94" w:rsidRPr="003516CC">
              <w:rPr>
                <w:sz w:val="20"/>
                <w:szCs w:val="20"/>
                <w:lang w:val="ru-RU"/>
              </w:rPr>
              <w:t>Комисија пружа помоћ, доставља информације и сарађује са надлежним органима држава чланица одговорним за одобрење, регистрацију, проверу квалитета рада и надзор ревизора, односно ревизорских друштава држава чланица.</w:t>
            </w:r>
          </w:p>
        </w:tc>
        <w:tc>
          <w:tcPr>
            <w:tcW w:w="661" w:type="pct"/>
          </w:tcPr>
          <w:p w:rsidR="00825E94" w:rsidRPr="007668B3" w:rsidRDefault="00825E94" w:rsidP="00825E94">
            <w:pPr>
              <w:rPr>
                <w:sz w:val="20"/>
                <w:szCs w:val="20"/>
                <w:lang w:val="sr-Cyrl-CS"/>
              </w:rPr>
            </w:pPr>
            <w:r w:rsidRPr="007668B3">
              <w:rPr>
                <w:sz w:val="20"/>
                <w:szCs w:val="20"/>
                <w:lang w:val="sr-Cyrl-CS"/>
              </w:rPr>
              <w:t xml:space="preserve">Потпуно усклађено </w:t>
            </w:r>
          </w:p>
          <w:p w:rsidR="00996E33" w:rsidRPr="007668B3" w:rsidRDefault="00996E33" w:rsidP="00996E33">
            <w:pPr>
              <w:rPr>
                <w:sz w:val="20"/>
                <w:szCs w:val="20"/>
                <w:lang w:val="sr-Cyrl-CS"/>
              </w:rPr>
            </w:pPr>
          </w:p>
        </w:tc>
        <w:tc>
          <w:tcPr>
            <w:tcW w:w="681" w:type="pct"/>
          </w:tcPr>
          <w:p w:rsidR="00996E33" w:rsidRPr="00AE6781" w:rsidRDefault="00996E33" w:rsidP="00996E33">
            <w:pPr>
              <w:rPr>
                <w:sz w:val="20"/>
                <w:szCs w:val="20"/>
              </w:rPr>
            </w:pPr>
          </w:p>
        </w:tc>
      </w:tr>
      <w:tr w:rsidR="00996E33" w:rsidRPr="007668B3" w:rsidTr="00871DC9">
        <w:trPr>
          <w:trHeight w:val="368"/>
        </w:trPr>
        <w:tc>
          <w:tcPr>
            <w:tcW w:w="294" w:type="pct"/>
          </w:tcPr>
          <w:p w:rsidR="00996E33" w:rsidRPr="004855CB" w:rsidRDefault="00996E33" w:rsidP="00996E33">
            <w:pPr>
              <w:rPr>
                <w:sz w:val="20"/>
                <w:szCs w:val="20"/>
                <w:lang w:val="sr-Cyrl-CS"/>
              </w:rPr>
            </w:pPr>
            <w:r w:rsidRPr="004855CB">
              <w:rPr>
                <w:sz w:val="20"/>
                <w:szCs w:val="20"/>
                <w:lang w:val="sr-Cyrl-CS"/>
              </w:rPr>
              <w:t xml:space="preserve">34.1 </w:t>
            </w:r>
          </w:p>
        </w:tc>
        <w:tc>
          <w:tcPr>
            <w:tcW w:w="1330" w:type="pct"/>
          </w:tcPr>
          <w:p w:rsidR="00996E33" w:rsidRPr="004855CB" w:rsidRDefault="00D05FB2" w:rsidP="00996E33">
            <w:pPr>
              <w:jc w:val="both"/>
              <w:rPr>
                <w:sz w:val="20"/>
                <w:szCs w:val="20"/>
                <w:lang w:val="ru-RU"/>
              </w:rPr>
            </w:pPr>
            <w:r w:rsidRPr="004855CB">
              <w:rPr>
                <w:sz w:val="20"/>
                <w:szCs w:val="20"/>
                <w:lang w:val="ru-RU"/>
              </w:rPr>
              <w:t xml:space="preserve">             </w:t>
            </w:r>
            <w:r w:rsidR="00996E33" w:rsidRPr="004855CB">
              <w:rPr>
                <w:sz w:val="20"/>
                <w:szCs w:val="20"/>
                <w:lang w:val="ru-RU"/>
              </w:rPr>
              <w:t xml:space="preserve">Регулаторни аранжмани између држава чланица треба да поштују принципе регулативе и надзора државе чланице у којој законски ревизор или ревизорско друштво имају овлашћење и </w:t>
            </w:r>
            <w:r w:rsidR="00996E33" w:rsidRPr="004855CB">
              <w:rPr>
                <w:sz w:val="20"/>
                <w:szCs w:val="20"/>
                <w:lang w:val="ru-RU"/>
              </w:rPr>
              <w:lastRenderedPageBreak/>
              <w:t>у којој је друштво које је предмет ревизије регистровано.</w:t>
            </w:r>
          </w:p>
          <w:p w:rsidR="00996E33" w:rsidRPr="004855CB" w:rsidRDefault="00996E33" w:rsidP="00996E33">
            <w:pPr>
              <w:jc w:val="both"/>
              <w:rPr>
                <w:sz w:val="20"/>
                <w:szCs w:val="20"/>
                <w:lang w:val="ru-RU"/>
              </w:rPr>
            </w:pPr>
            <w:r w:rsidRPr="004855CB">
              <w:rPr>
                <w:sz w:val="20"/>
                <w:szCs w:val="20"/>
                <w:lang w:val="ru-RU"/>
              </w:rPr>
              <w:t xml:space="preserve"> </w:t>
            </w:r>
            <w:r w:rsidR="00D05FB2" w:rsidRPr="004855CB">
              <w:rPr>
                <w:sz w:val="20"/>
                <w:szCs w:val="20"/>
                <w:lang w:val="ru-RU"/>
              </w:rPr>
              <w:t xml:space="preserve">            </w:t>
            </w:r>
            <w:r w:rsidRPr="004855CB">
              <w:rPr>
                <w:sz w:val="20"/>
                <w:szCs w:val="20"/>
              </w:rPr>
              <w:t>Не доводећи у питање први подстав, друштва за ревизију кој</w:t>
            </w:r>
            <w:r w:rsidRPr="004855CB">
              <w:rPr>
                <w:sz w:val="20"/>
                <w:szCs w:val="20"/>
                <w:lang w:val="sr-Cyrl-CS"/>
              </w:rPr>
              <w:t>а</w:t>
            </w:r>
            <w:r w:rsidRPr="004855CB">
              <w:rPr>
                <w:sz w:val="20"/>
                <w:szCs w:val="20"/>
              </w:rPr>
              <w:t xml:space="preserve"> имају дозволу за рад у једној држави чланици а обављају ревизорске услуге у другој држави чланици сходно члану 3а подлежу провери интерног система контроле квалитета у матичној држави чланици при чему се надзор врши у држави чланици домаћину над ревизијом која је обављена у тој држави.</w:t>
            </w:r>
          </w:p>
        </w:tc>
        <w:tc>
          <w:tcPr>
            <w:tcW w:w="407" w:type="pct"/>
          </w:tcPr>
          <w:p w:rsidR="00996E33" w:rsidRPr="003516CC" w:rsidRDefault="00E63B19" w:rsidP="00996E33">
            <w:pPr>
              <w:rPr>
                <w:sz w:val="20"/>
                <w:szCs w:val="20"/>
                <w:lang w:val="sr-Cyrl-CS"/>
              </w:rPr>
            </w:pPr>
            <w:r w:rsidRPr="003516CC">
              <w:rPr>
                <w:sz w:val="20"/>
                <w:szCs w:val="20"/>
                <w:lang w:val="sr-Cyrl-CS"/>
              </w:rPr>
              <w:lastRenderedPageBreak/>
              <w:t>10</w:t>
            </w:r>
            <w:r w:rsidR="001C703F" w:rsidRPr="003516CC">
              <w:rPr>
                <w:sz w:val="20"/>
                <w:szCs w:val="20"/>
                <w:lang w:val="sr-Cyrl-CS"/>
              </w:rPr>
              <w:t>9</w:t>
            </w:r>
            <w:r w:rsidR="007B40B2" w:rsidRPr="003516CC">
              <w:rPr>
                <w:sz w:val="20"/>
                <w:szCs w:val="20"/>
                <w:lang w:val="sr-Cyrl-CS"/>
              </w:rPr>
              <w:t>.1</w:t>
            </w:r>
            <w:r w:rsidRPr="003516CC">
              <w:rPr>
                <w:sz w:val="20"/>
                <w:szCs w:val="20"/>
                <w:lang w:val="sr-Cyrl-CS"/>
              </w:rPr>
              <w:t>.</w:t>
            </w: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036CE4" w:rsidRPr="003516CC" w:rsidRDefault="00036CE4" w:rsidP="00996E33">
            <w:pPr>
              <w:rPr>
                <w:sz w:val="20"/>
                <w:szCs w:val="20"/>
                <w:lang w:val="sr-Cyrl-CS"/>
              </w:rPr>
            </w:pPr>
          </w:p>
          <w:p w:rsidR="00E63B19" w:rsidRPr="003516CC" w:rsidRDefault="007B40B2" w:rsidP="00996E33">
            <w:pPr>
              <w:rPr>
                <w:sz w:val="20"/>
                <w:szCs w:val="20"/>
                <w:lang w:val="sr-Cyrl-CS"/>
              </w:rPr>
            </w:pPr>
            <w:r w:rsidRPr="003516CC">
              <w:rPr>
                <w:sz w:val="20"/>
                <w:szCs w:val="20"/>
                <w:lang w:val="sr-Cyrl-CS"/>
              </w:rPr>
              <w:t>109.2</w:t>
            </w:r>
            <w:r w:rsidR="00E63B19" w:rsidRPr="003516CC">
              <w:rPr>
                <w:sz w:val="20"/>
                <w:szCs w:val="20"/>
                <w:lang w:val="sr-Cyrl-CS"/>
              </w:rPr>
              <w:t>.</w:t>
            </w:r>
          </w:p>
        </w:tc>
        <w:tc>
          <w:tcPr>
            <w:tcW w:w="1627" w:type="pct"/>
          </w:tcPr>
          <w:p w:rsidR="007B40B2" w:rsidRPr="003516CC" w:rsidRDefault="007B40B2" w:rsidP="007B40B2">
            <w:pPr>
              <w:autoSpaceDE w:val="0"/>
              <w:autoSpaceDN w:val="0"/>
              <w:adjustRightInd w:val="0"/>
              <w:jc w:val="both"/>
              <w:rPr>
                <w:rFonts w:eastAsia="TimesNewRoman"/>
                <w:sz w:val="20"/>
                <w:szCs w:val="20"/>
                <w:lang w:val="ru-RU"/>
              </w:rPr>
            </w:pPr>
            <w:r w:rsidRPr="003516CC">
              <w:rPr>
                <w:rFonts w:eastAsia="TimesNewRoman"/>
              </w:rPr>
              <w:lastRenderedPageBreak/>
              <w:t xml:space="preserve">            </w:t>
            </w:r>
            <w:r w:rsidRPr="003516CC">
              <w:rPr>
                <w:rFonts w:eastAsia="TimesNewRoman"/>
                <w:sz w:val="20"/>
                <w:szCs w:val="20"/>
                <w:lang w:val="ru-RU"/>
              </w:rPr>
              <w:t xml:space="preserve">Комисија и надлежна тела за јавни надзор у државама чланицама у којима су друштва за ревизију или овлашћени ревизори добили дозволу, односно лиценцу за обављање ревизије или су регистровани за обављање ових послова, међусобно признају прописе којима се уређује </w:t>
            </w:r>
            <w:r w:rsidRPr="003516CC">
              <w:rPr>
                <w:rFonts w:eastAsia="TimesNewRoman"/>
                <w:sz w:val="20"/>
                <w:szCs w:val="20"/>
                <w:lang w:val="ru-RU"/>
              </w:rPr>
              <w:lastRenderedPageBreak/>
              <w:t xml:space="preserve">начин рада и надзор над друштвима за ревизију и лиценцираним овлашћеним ревизорима. </w:t>
            </w:r>
          </w:p>
          <w:p w:rsidR="00E63B19" w:rsidRPr="003516CC" w:rsidRDefault="007B40B2" w:rsidP="007B40B2">
            <w:pPr>
              <w:autoSpaceDE w:val="0"/>
              <w:autoSpaceDN w:val="0"/>
              <w:adjustRightInd w:val="0"/>
              <w:jc w:val="both"/>
              <w:rPr>
                <w:sz w:val="20"/>
                <w:szCs w:val="20"/>
                <w:lang w:val="sr-Cyrl-CS"/>
              </w:rPr>
            </w:pPr>
            <w:r w:rsidRPr="003516CC">
              <w:rPr>
                <w:rFonts w:eastAsia="TimesNewRoman"/>
                <w:sz w:val="20"/>
                <w:szCs w:val="20"/>
                <w:lang w:val="sr-Latn-RS"/>
              </w:rPr>
              <w:tab/>
            </w:r>
            <w:r w:rsidRPr="003516CC">
              <w:rPr>
                <w:rFonts w:eastAsia="TimesNewRoman"/>
                <w:sz w:val="20"/>
                <w:szCs w:val="20"/>
                <w:lang w:val="ru-RU"/>
              </w:rPr>
              <w:t>Друштво за ревизију које је добило дозволу у складу са овим законом, а које обавља ревизију у другој држави чланици (држави чланици домаћину), подлеже контроли квалитета интерног система котроле квалитета у складу са овим законом, као и контроли квалитета обављања ревизије, који се спроводи у држави чланици домаћину над ревизијом која је обављена у тој држави.</w:t>
            </w:r>
          </w:p>
        </w:tc>
        <w:tc>
          <w:tcPr>
            <w:tcW w:w="661" w:type="pct"/>
          </w:tcPr>
          <w:p w:rsidR="00E63B19" w:rsidRPr="004855CB" w:rsidRDefault="00E63B19" w:rsidP="00E63B19">
            <w:pPr>
              <w:rPr>
                <w:sz w:val="20"/>
                <w:szCs w:val="20"/>
                <w:lang w:val="sr-Cyrl-CS"/>
              </w:rPr>
            </w:pPr>
            <w:r w:rsidRPr="004855CB">
              <w:rPr>
                <w:sz w:val="20"/>
                <w:szCs w:val="20"/>
                <w:lang w:val="sr-Cyrl-CS"/>
              </w:rPr>
              <w:lastRenderedPageBreak/>
              <w:t xml:space="preserve">Потпуно усклађено </w:t>
            </w:r>
          </w:p>
          <w:p w:rsidR="00996E33" w:rsidRPr="004A690A" w:rsidRDefault="00996E33" w:rsidP="00996E33">
            <w:pPr>
              <w:rPr>
                <w:sz w:val="20"/>
                <w:szCs w:val="20"/>
                <w:highlight w:val="cyan"/>
              </w:rPr>
            </w:pPr>
          </w:p>
        </w:tc>
        <w:tc>
          <w:tcPr>
            <w:tcW w:w="681" w:type="pct"/>
          </w:tcPr>
          <w:p w:rsidR="00996E33" w:rsidRPr="00545A62" w:rsidRDefault="00996E33" w:rsidP="00996E33">
            <w:pPr>
              <w:rPr>
                <w:b/>
                <w:sz w:val="20"/>
                <w:szCs w:val="20"/>
                <w:lang w:val="sr-Cyrl-RS"/>
              </w:rPr>
            </w:pPr>
          </w:p>
        </w:tc>
      </w:tr>
      <w:tr w:rsidR="00996E33" w:rsidRPr="007668B3" w:rsidTr="00871DC9">
        <w:trPr>
          <w:trHeight w:val="368"/>
        </w:trPr>
        <w:tc>
          <w:tcPr>
            <w:tcW w:w="294" w:type="pct"/>
          </w:tcPr>
          <w:p w:rsidR="00996E33" w:rsidRPr="007668B3" w:rsidRDefault="00996E33" w:rsidP="00996E33">
            <w:pPr>
              <w:rPr>
                <w:sz w:val="20"/>
                <w:szCs w:val="20"/>
                <w:lang w:val="sr-Cyrl-CS"/>
              </w:rPr>
            </w:pPr>
            <w:r w:rsidRPr="007668B3">
              <w:rPr>
                <w:sz w:val="20"/>
                <w:szCs w:val="20"/>
                <w:lang w:val="sr-Cyrl-CS"/>
              </w:rPr>
              <w:lastRenderedPageBreak/>
              <w:t>34.2</w:t>
            </w:r>
          </w:p>
        </w:tc>
        <w:tc>
          <w:tcPr>
            <w:tcW w:w="1330" w:type="pct"/>
          </w:tcPr>
          <w:p w:rsidR="00996E33" w:rsidRPr="007668B3" w:rsidRDefault="00D05FB2" w:rsidP="00996E33">
            <w:pPr>
              <w:jc w:val="both"/>
              <w:rPr>
                <w:sz w:val="20"/>
                <w:szCs w:val="20"/>
                <w:lang w:val="ru-RU"/>
              </w:rPr>
            </w:pPr>
            <w:r>
              <w:rPr>
                <w:sz w:val="20"/>
                <w:szCs w:val="20"/>
              </w:rPr>
              <w:t xml:space="preserve">                </w:t>
            </w:r>
            <w:r w:rsidR="00996E33" w:rsidRPr="007668B3">
              <w:rPr>
                <w:sz w:val="20"/>
                <w:szCs w:val="20"/>
              </w:rPr>
              <w:t>У случају законске ревизије консолидованих финансијских извеш</w:t>
            </w:r>
            <w:r>
              <w:rPr>
                <w:sz w:val="20"/>
                <w:szCs w:val="20"/>
              </w:rPr>
              <w:t>-</w:t>
            </w:r>
            <w:r w:rsidR="00996E33" w:rsidRPr="007668B3">
              <w:rPr>
                <w:sz w:val="20"/>
                <w:szCs w:val="20"/>
              </w:rPr>
              <w:t>таја, држава чланица која тражи ту законску ревизију не сме овлашћеном ревизору или друштву за ревизију које обавља законску ревизију подређених предузећа која су основана у другој држави чланици наметати додатне захтеве у погледу законске ревизије који се односе на</w:t>
            </w:r>
            <w:r w:rsidR="00996E33" w:rsidRPr="007668B3">
              <w:rPr>
                <w:b/>
                <w:sz w:val="20"/>
                <w:szCs w:val="20"/>
              </w:rPr>
              <w:t xml:space="preserve"> </w:t>
            </w:r>
            <w:r w:rsidR="00996E33" w:rsidRPr="007668B3">
              <w:rPr>
                <w:sz w:val="20"/>
                <w:szCs w:val="20"/>
              </w:rPr>
              <w:t>регистрацију, проверу контроле квалитета, рачуноводствене стандарде, професионалну етику и независност.</w:t>
            </w:r>
          </w:p>
        </w:tc>
        <w:tc>
          <w:tcPr>
            <w:tcW w:w="407" w:type="pct"/>
          </w:tcPr>
          <w:p w:rsidR="00996E33" w:rsidRPr="003516CC" w:rsidRDefault="0092570B" w:rsidP="007B40B2">
            <w:pPr>
              <w:rPr>
                <w:sz w:val="20"/>
                <w:szCs w:val="20"/>
                <w:lang w:val="sr-Cyrl-CS"/>
              </w:rPr>
            </w:pPr>
            <w:r w:rsidRPr="003516CC">
              <w:rPr>
                <w:sz w:val="20"/>
                <w:szCs w:val="20"/>
                <w:lang w:val="sr-Cyrl-CS"/>
              </w:rPr>
              <w:t>10</w:t>
            </w:r>
            <w:r w:rsidR="007B40B2" w:rsidRPr="003516CC">
              <w:rPr>
                <w:sz w:val="20"/>
                <w:szCs w:val="20"/>
              </w:rPr>
              <w:t>9</w:t>
            </w:r>
            <w:r w:rsidRPr="003516CC">
              <w:rPr>
                <w:sz w:val="20"/>
                <w:szCs w:val="20"/>
                <w:lang w:val="sr-Cyrl-CS"/>
              </w:rPr>
              <w:t>.3</w:t>
            </w:r>
          </w:p>
        </w:tc>
        <w:tc>
          <w:tcPr>
            <w:tcW w:w="1627" w:type="pct"/>
          </w:tcPr>
          <w:p w:rsidR="00996E33" w:rsidRPr="003516CC" w:rsidRDefault="007B40B2" w:rsidP="00996E33">
            <w:pPr>
              <w:jc w:val="both"/>
              <w:rPr>
                <w:sz w:val="20"/>
                <w:szCs w:val="20"/>
                <w:lang w:val="ru-RU"/>
              </w:rPr>
            </w:pPr>
            <w:r w:rsidRPr="003516CC">
              <w:rPr>
                <w:rFonts w:eastAsia="TimesNewRoman"/>
                <w:sz w:val="20"/>
                <w:szCs w:val="20"/>
              </w:rPr>
              <w:t xml:space="preserve">            </w:t>
            </w:r>
            <w:r w:rsidR="00912D39">
              <w:rPr>
                <w:rFonts w:eastAsia="TimesNewRoman"/>
                <w:sz w:val="20"/>
                <w:szCs w:val="20"/>
                <w:lang w:val="ru-RU"/>
              </w:rPr>
              <w:t xml:space="preserve">У </w:t>
            </w:r>
            <w:r w:rsidRPr="003516CC">
              <w:rPr>
                <w:rFonts w:eastAsia="TimesNewRoman"/>
                <w:sz w:val="20"/>
                <w:szCs w:val="20"/>
                <w:lang w:val="ru-RU"/>
              </w:rPr>
              <w:t>случају законске ревизије консолидованих финансијских извештаја, друштву за ревизију државе чланице, односно ревизору државе чланице који обављају законску ревизију зависног правног лица које је основано у држави чланици, не могу се наметати додатни захтеви у погледу законске ревизије који се односе на регистрацију, проверу контроле квалитета, рачуноводствене стандарде, професионалну етику и независност.</w:t>
            </w:r>
          </w:p>
        </w:tc>
        <w:tc>
          <w:tcPr>
            <w:tcW w:w="661" w:type="pct"/>
          </w:tcPr>
          <w:p w:rsidR="0092570B" w:rsidRPr="003516CC" w:rsidRDefault="0092570B" w:rsidP="00996E33">
            <w:pPr>
              <w:rPr>
                <w:sz w:val="20"/>
                <w:szCs w:val="20"/>
                <w:lang w:val="sr-Cyrl-CS"/>
              </w:rPr>
            </w:pPr>
            <w:r w:rsidRPr="003516CC">
              <w:rPr>
                <w:sz w:val="20"/>
                <w:szCs w:val="20"/>
                <w:lang w:val="sr-Cyrl-CS"/>
              </w:rPr>
              <w:t>Потпуно усклађено</w:t>
            </w:r>
          </w:p>
        </w:tc>
        <w:tc>
          <w:tcPr>
            <w:tcW w:w="681" w:type="pct"/>
          </w:tcPr>
          <w:p w:rsidR="00996E33" w:rsidRPr="00F13D48" w:rsidRDefault="00996E33" w:rsidP="00996E33">
            <w:pPr>
              <w:rPr>
                <w:b/>
                <w:sz w:val="20"/>
                <w:szCs w:val="20"/>
                <w:lang w:val="sr-Cyrl-CS"/>
              </w:rPr>
            </w:pPr>
          </w:p>
        </w:tc>
      </w:tr>
      <w:tr w:rsidR="00996E33" w:rsidRPr="007668B3" w:rsidTr="00871DC9">
        <w:trPr>
          <w:trHeight w:val="368"/>
        </w:trPr>
        <w:tc>
          <w:tcPr>
            <w:tcW w:w="294" w:type="pct"/>
          </w:tcPr>
          <w:p w:rsidR="00996E33" w:rsidRPr="007668B3" w:rsidRDefault="00996E33" w:rsidP="00996E33">
            <w:pPr>
              <w:rPr>
                <w:sz w:val="20"/>
                <w:szCs w:val="20"/>
                <w:lang w:val="sr-Cyrl-CS"/>
              </w:rPr>
            </w:pPr>
            <w:r w:rsidRPr="007668B3">
              <w:rPr>
                <w:sz w:val="20"/>
                <w:szCs w:val="20"/>
                <w:lang w:val="sr-Cyrl-CS"/>
              </w:rPr>
              <w:t>34.3</w:t>
            </w:r>
          </w:p>
        </w:tc>
        <w:tc>
          <w:tcPr>
            <w:tcW w:w="1330" w:type="pct"/>
          </w:tcPr>
          <w:p w:rsidR="00996E33" w:rsidRPr="007668B3" w:rsidRDefault="00D05FB2" w:rsidP="00996E33">
            <w:pPr>
              <w:jc w:val="both"/>
              <w:rPr>
                <w:strike/>
                <w:sz w:val="20"/>
                <w:szCs w:val="20"/>
                <w:lang w:val="ru-RU"/>
              </w:rPr>
            </w:pPr>
            <w:r>
              <w:rPr>
                <w:sz w:val="20"/>
                <w:szCs w:val="20"/>
              </w:rPr>
              <w:t xml:space="preserve">             </w:t>
            </w:r>
            <w:r w:rsidR="00996E33" w:rsidRPr="007668B3">
              <w:rPr>
                <w:sz w:val="20"/>
                <w:szCs w:val="20"/>
              </w:rPr>
              <w:t xml:space="preserve">У случају предузећа чијим се хартијама од вредности тргује на регулисаном тржишту државе чланице која није држава чланица у којој је регистровано седиште тог предузећа, држава чланица у којој се хартијама од вредности тргује не може наметати овлашћеном ревизору или друштву за ревизију које обавља законску ревизију годишњих или консолидованих </w:t>
            </w:r>
            <w:r w:rsidR="00996E33" w:rsidRPr="007668B3">
              <w:rPr>
                <w:sz w:val="20"/>
                <w:szCs w:val="20"/>
              </w:rPr>
              <w:lastRenderedPageBreak/>
              <w:t>финансијских извештаја тог предузећа никакве додатне захтеве у погледу законске ревизије који се односе на регистрацију, проверу контроле квалитета, стандарде ревизије, професионалну етику и независност.</w:t>
            </w:r>
          </w:p>
        </w:tc>
        <w:tc>
          <w:tcPr>
            <w:tcW w:w="407" w:type="pct"/>
          </w:tcPr>
          <w:p w:rsidR="00996E33" w:rsidRPr="003516CC" w:rsidRDefault="007B40B2" w:rsidP="0092570B">
            <w:pPr>
              <w:rPr>
                <w:sz w:val="20"/>
                <w:szCs w:val="20"/>
                <w:lang w:val="sr-Cyrl-CS"/>
              </w:rPr>
            </w:pPr>
            <w:r w:rsidRPr="003516CC">
              <w:rPr>
                <w:sz w:val="20"/>
                <w:szCs w:val="20"/>
                <w:lang w:val="sr-Cyrl-CS"/>
              </w:rPr>
              <w:lastRenderedPageBreak/>
              <w:t>109</w:t>
            </w:r>
            <w:r w:rsidR="0092570B" w:rsidRPr="003516CC">
              <w:rPr>
                <w:sz w:val="20"/>
                <w:szCs w:val="20"/>
                <w:lang w:val="sr-Cyrl-CS"/>
              </w:rPr>
              <w:t>.4</w:t>
            </w:r>
            <w:r w:rsidR="003A3A96">
              <w:rPr>
                <w:sz w:val="20"/>
                <w:szCs w:val="20"/>
                <w:lang w:val="sr-Cyrl-CS"/>
              </w:rPr>
              <w:t>.</w:t>
            </w:r>
          </w:p>
        </w:tc>
        <w:tc>
          <w:tcPr>
            <w:tcW w:w="1627" w:type="pct"/>
          </w:tcPr>
          <w:p w:rsidR="00996E33" w:rsidRPr="003516CC" w:rsidRDefault="007B40B2" w:rsidP="007B40B2">
            <w:pPr>
              <w:jc w:val="both"/>
              <w:rPr>
                <w:sz w:val="20"/>
                <w:szCs w:val="20"/>
                <w:lang w:val="ru-RU"/>
              </w:rPr>
            </w:pPr>
            <w:r w:rsidRPr="003516CC">
              <w:rPr>
                <w:rFonts w:eastAsia="TimesNewRoman"/>
                <w:sz w:val="20"/>
                <w:szCs w:val="20"/>
              </w:rPr>
              <w:t xml:space="preserve">             </w:t>
            </w:r>
            <w:r w:rsidRPr="003516CC">
              <w:rPr>
                <w:rFonts w:eastAsia="TimesNewRoman"/>
                <w:sz w:val="20"/>
                <w:szCs w:val="20"/>
                <w:lang w:val="ru-RU"/>
              </w:rPr>
              <w:t>У случају законске ревизије финансијских извештаја привредног субјеката са пословним седиштем у држави чланици, чијим се хартијама од вредности тргује на регулисаном тржишту Републике Србије у складу са прописима којима се уређује тржиште капитала, друштву за ревизију, односно ревизорс</w:t>
            </w:r>
            <w:r w:rsidR="00DB5653">
              <w:rPr>
                <w:rFonts w:eastAsia="TimesNewRoman"/>
                <w:sz w:val="20"/>
                <w:szCs w:val="20"/>
                <w:lang w:val="ru-RU"/>
              </w:rPr>
              <w:t xml:space="preserve">ком друштву државе чланице које </w:t>
            </w:r>
            <w:r w:rsidRPr="003516CC">
              <w:rPr>
                <w:rFonts w:eastAsia="TimesNewRoman"/>
                <w:sz w:val="20"/>
                <w:szCs w:val="20"/>
                <w:lang w:val="ru-RU"/>
              </w:rPr>
              <w:t xml:space="preserve">је регистровано за обављање законске ревизије у складу са овим законом, које обавља законску ревизију, не могу се наметати додатни </w:t>
            </w:r>
            <w:r w:rsidRPr="003516CC">
              <w:rPr>
                <w:rFonts w:eastAsia="TimesNewRoman"/>
                <w:sz w:val="20"/>
                <w:szCs w:val="20"/>
                <w:lang w:val="ru-RU"/>
              </w:rPr>
              <w:lastRenderedPageBreak/>
              <w:t>захтеви у погледу законске ревизије који се односе на регистрацију, проверу контроле квалитета, стандарде ревизије, професионалну етику и независност.</w:t>
            </w:r>
          </w:p>
        </w:tc>
        <w:tc>
          <w:tcPr>
            <w:tcW w:w="661" w:type="pct"/>
          </w:tcPr>
          <w:p w:rsidR="0092570B" w:rsidRPr="003516CC" w:rsidRDefault="0092570B" w:rsidP="00996E33">
            <w:pPr>
              <w:rPr>
                <w:sz w:val="20"/>
                <w:szCs w:val="20"/>
                <w:lang w:val="sr-Cyrl-CS"/>
              </w:rPr>
            </w:pPr>
            <w:r w:rsidRPr="003516CC">
              <w:rPr>
                <w:sz w:val="20"/>
                <w:szCs w:val="20"/>
                <w:lang w:val="sr-Cyrl-CS"/>
              </w:rPr>
              <w:lastRenderedPageBreak/>
              <w:t>Потпуно усклађено</w:t>
            </w:r>
          </w:p>
        </w:tc>
        <w:tc>
          <w:tcPr>
            <w:tcW w:w="681" w:type="pct"/>
          </w:tcPr>
          <w:p w:rsidR="00996E33" w:rsidRPr="00F13D48" w:rsidRDefault="00996E33" w:rsidP="00996E33">
            <w:pPr>
              <w:rPr>
                <w:b/>
                <w:sz w:val="20"/>
                <w:szCs w:val="20"/>
                <w:lang w:val="sr-Cyrl-CS"/>
              </w:rPr>
            </w:pPr>
          </w:p>
        </w:tc>
      </w:tr>
      <w:tr w:rsidR="00E63B19" w:rsidRPr="007668B3" w:rsidTr="00871DC9">
        <w:trPr>
          <w:trHeight w:val="368"/>
        </w:trPr>
        <w:tc>
          <w:tcPr>
            <w:tcW w:w="294" w:type="pct"/>
          </w:tcPr>
          <w:p w:rsidR="00E63B19" w:rsidRPr="007668B3" w:rsidRDefault="00E63B19" w:rsidP="00E63B19">
            <w:pPr>
              <w:rPr>
                <w:sz w:val="20"/>
                <w:szCs w:val="20"/>
                <w:lang w:val="sr-Cyrl-CS"/>
              </w:rPr>
            </w:pPr>
            <w:r w:rsidRPr="007668B3">
              <w:rPr>
                <w:sz w:val="20"/>
                <w:szCs w:val="20"/>
                <w:lang w:val="sr-Cyrl-CS"/>
              </w:rPr>
              <w:lastRenderedPageBreak/>
              <w:t>34.4</w:t>
            </w:r>
          </w:p>
          <w:p w:rsidR="00E63B19" w:rsidRPr="007668B3" w:rsidRDefault="00E63B19" w:rsidP="00E63B19">
            <w:pPr>
              <w:rPr>
                <w:sz w:val="20"/>
                <w:szCs w:val="20"/>
                <w:lang w:val="sr-Cyrl-CS"/>
              </w:rPr>
            </w:pPr>
          </w:p>
          <w:p w:rsidR="00E63B19" w:rsidRPr="007668B3" w:rsidRDefault="00E63B19" w:rsidP="00E63B19">
            <w:pPr>
              <w:rPr>
                <w:sz w:val="20"/>
                <w:szCs w:val="20"/>
                <w:lang w:val="sr-Cyrl-CS"/>
              </w:rPr>
            </w:pPr>
          </w:p>
        </w:tc>
        <w:tc>
          <w:tcPr>
            <w:tcW w:w="1330" w:type="pct"/>
          </w:tcPr>
          <w:p w:rsidR="00E63B19" w:rsidRPr="007668B3" w:rsidRDefault="00D05FB2" w:rsidP="00E63B19">
            <w:pPr>
              <w:jc w:val="both"/>
              <w:rPr>
                <w:strike/>
                <w:sz w:val="20"/>
                <w:szCs w:val="20"/>
                <w:lang w:val="ru-RU"/>
              </w:rPr>
            </w:pPr>
            <w:r>
              <w:rPr>
                <w:sz w:val="20"/>
                <w:szCs w:val="20"/>
              </w:rPr>
              <w:t xml:space="preserve">              </w:t>
            </w:r>
            <w:r w:rsidR="00E63B19" w:rsidRPr="007668B3">
              <w:rPr>
                <w:sz w:val="20"/>
                <w:szCs w:val="20"/>
              </w:rPr>
              <w:t>Када су овлашћени ревизор или друштво за ревизију регистровани у држави чланици по основу издате дозволе за рад у складу са чл. 3 или 44. а тај овлашћени ревизор или друштво за ревизију пружа ревизорске извештаје о годишњим финансијским изештајима или консолидованим финанисијским извештајима како је наведено у члану 45. став 1, држава чланица у којој су овлашћени ревизор или друштво за ревизију регистровани треба да тог овлашћеног ревизора или</w:t>
            </w:r>
            <w:r w:rsidR="00E63B19" w:rsidRPr="007668B3">
              <w:rPr>
                <w:b/>
                <w:sz w:val="20"/>
                <w:szCs w:val="20"/>
              </w:rPr>
              <w:t xml:space="preserve"> </w:t>
            </w:r>
            <w:r w:rsidR="00E63B19" w:rsidRPr="007668B3">
              <w:rPr>
                <w:sz w:val="20"/>
                <w:szCs w:val="20"/>
              </w:rPr>
              <w:t>друштво за ревизију укључи у своје системе надзора, своје системе контроле квалитета и своје системе за спровођење истрага и изрицање санкција.</w:t>
            </w:r>
          </w:p>
        </w:tc>
        <w:tc>
          <w:tcPr>
            <w:tcW w:w="407" w:type="pct"/>
          </w:tcPr>
          <w:p w:rsidR="00C95378" w:rsidRPr="003516CC" w:rsidRDefault="00C95378" w:rsidP="00E63B19">
            <w:pPr>
              <w:rPr>
                <w:sz w:val="20"/>
                <w:szCs w:val="20"/>
                <w:lang w:val="sr-Cyrl-CS"/>
              </w:rPr>
            </w:pPr>
          </w:p>
          <w:p w:rsidR="00C95378" w:rsidRPr="003516CC" w:rsidRDefault="00C95378" w:rsidP="0076452A">
            <w:pPr>
              <w:rPr>
                <w:sz w:val="20"/>
                <w:szCs w:val="20"/>
                <w:lang w:val="sr-Cyrl-CS"/>
              </w:rPr>
            </w:pPr>
            <w:r w:rsidRPr="003516CC">
              <w:rPr>
                <w:sz w:val="20"/>
                <w:szCs w:val="20"/>
                <w:lang w:val="sr-Cyrl-CS"/>
              </w:rPr>
              <w:t>10</w:t>
            </w:r>
            <w:r w:rsidR="0076452A" w:rsidRPr="003516CC">
              <w:rPr>
                <w:sz w:val="20"/>
                <w:szCs w:val="20"/>
              </w:rPr>
              <w:t>9</w:t>
            </w:r>
            <w:r w:rsidRPr="003516CC">
              <w:rPr>
                <w:sz w:val="20"/>
                <w:szCs w:val="20"/>
                <w:lang w:val="sr-Cyrl-CS"/>
              </w:rPr>
              <w:t>.2</w:t>
            </w:r>
            <w:r w:rsidR="003A3A96">
              <w:rPr>
                <w:sz w:val="20"/>
                <w:szCs w:val="20"/>
                <w:lang w:val="sr-Cyrl-CS"/>
              </w:rPr>
              <w:t>.</w:t>
            </w:r>
          </w:p>
        </w:tc>
        <w:tc>
          <w:tcPr>
            <w:tcW w:w="1627" w:type="pct"/>
          </w:tcPr>
          <w:p w:rsidR="00295484" w:rsidRPr="003516CC" w:rsidRDefault="00D05FB2" w:rsidP="0076452A">
            <w:pPr>
              <w:jc w:val="both"/>
              <w:rPr>
                <w:sz w:val="20"/>
                <w:szCs w:val="20"/>
                <w:lang w:val="ru-RU"/>
              </w:rPr>
            </w:pPr>
            <w:r w:rsidRPr="003516CC">
              <w:rPr>
                <w:sz w:val="20"/>
                <w:szCs w:val="20"/>
                <w:lang w:val="ru-RU"/>
              </w:rPr>
              <w:t xml:space="preserve">          </w:t>
            </w:r>
            <w:r w:rsidR="00295484" w:rsidRPr="003516CC">
              <w:rPr>
                <w:rFonts w:eastAsia="TimesNewRoman"/>
                <w:sz w:val="20"/>
                <w:szCs w:val="20"/>
                <w:lang w:val="ru-RU"/>
              </w:rPr>
              <w:t>Друштво за ревизију које је добило дозволу у складу са овим законом, а које обавља ревизију у другој држави чланици (држави чланици домаћину), подлеже контроли квалитета интерног система котроле квалитета у складу са овим законом, као и контроли квалитета обављања ревизије, који се спроводи у држави чланици домаћину над ревизијом која је обављена у тој држави.</w:t>
            </w:r>
          </w:p>
        </w:tc>
        <w:tc>
          <w:tcPr>
            <w:tcW w:w="661" w:type="pct"/>
          </w:tcPr>
          <w:p w:rsidR="00E63B19" w:rsidRPr="007668B3" w:rsidRDefault="00E63B19" w:rsidP="00E63B19">
            <w:pPr>
              <w:rPr>
                <w:sz w:val="20"/>
                <w:szCs w:val="20"/>
                <w:lang w:val="sr-Cyrl-CS"/>
              </w:rPr>
            </w:pPr>
            <w:r w:rsidRPr="007668B3">
              <w:rPr>
                <w:sz w:val="20"/>
                <w:szCs w:val="20"/>
                <w:lang w:val="sr-Cyrl-CS"/>
              </w:rPr>
              <w:t>Потпуно усклађено</w:t>
            </w:r>
          </w:p>
        </w:tc>
        <w:tc>
          <w:tcPr>
            <w:tcW w:w="681" w:type="pct"/>
          </w:tcPr>
          <w:p w:rsidR="00E63B19" w:rsidRPr="007668B3" w:rsidRDefault="00E63B19" w:rsidP="00E63B19">
            <w:pPr>
              <w:rPr>
                <w:rFonts w:eastAsia="TimesNewRoman"/>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36.1 </w:t>
            </w:r>
          </w:p>
        </w:tc>
        <w:tc>
          <w:tcPr>
            <w:tcW w:w="1330" w:type="pct"/>
          </w:tcPr>
          <w:p w:rsidR="00996E33" w:rsidRPr="007668B3" w:rsidRDefault="00D05FB2" w:rsidP="00996E33">
            <w:pPr>
              <w:jc w:val="both"/>
              <w:rPr>
                <w:sz w:val="20"/>
                <w:szCs w:val="20"/>
                <w:lang w:val="ru-RU"/>
              </w:rPr>
            </w:pPr>
            <w:r>
              <w:rPr>
                <w:sz w:val="20"/>
                <w:szCs w:val="20"/>
              </w:rPr>
              <w:t xml:space="preserve">             </w:t>
            </w:r>
            <w:r w:rsidR="00996E33" w:rsidRPr="007668B3">
              <w:rPr>
                <w:sz w:val="20"/>
                <w:szCs w:val="20"/>
              </w:rPr>
              <w:t>Надлежни органи држава чланица који су одговорни за издавање дозвола, регистрацију, контролу квалитета, инспекцијски и дисциплински надзор, надлежни органи одређени у складу са чланом 20. Уредбе (ЕУ) број 537/2014 и релевантни Европски надзорни органи међусобно сарађују када  је то неопходно за потребе обављања њихових послова и задатака у складу са овом</w:t>
            </w:r>
            <w:r w:rsidR="00996E33" w:rsidRPr="007668B3">
              <w:rPr>
                <w:b/>
                <w:sz w:val="20"/>
                <w:szCs w:val="20"/>
              </w:rPr>
              <w:t xml:space="preserve"> </w:t>
            </w:r>
            <w:r w:rsidR="00996E33" w:rsidRPr="007668B3">
              <w:rPr>
                <w:sz w:val="20"/>
                <w:szCs w:val="20"/>
              </w:rPr>
              <w:t>директивом и Уредбом (ЕУ) број 537/2014.</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The competent authorities in a Member State shall render assistance to competent authorities in other Member States and to the relevant European Supervisory Authorities.</w:t>
            </w:r>
            <w:r w:rsidR="00996E33" w:rsidRPr="007668B3">
              <w:rPr>
                <w:rStyle w:val="tw4winMark"/>
                <w:color w:val="auto"/>
                <w:sz w:val="20"/>
                <w:szCs w:val="20"/>
              </w:rPr>
              <w:t>&lt;}0{&gt;</w:t>
            </w:r>
            <w:r w:rsidR="00996E33" w:rsidRPr="007668B3">
              <w:rPr>
                <w:sz w:val="20"/>
                <w:szCs w:val="20"/>
              </w:rPr>
              <w:t xml:space="preserve">Надлежни органи </w:t>
            </w:r>
            <w:r w:rsidR="00996E33" w:rsidRPr="007668B3">
              <w:rPr>
                <w:sz w:val="20"/>
                <w:szCs w:val="20"/>
              </w:rPr>
              <w:lastRenderedPageBreak/>
              <w:t>једне државе чланице пружају помоћ надлежним органима друге државе чланице и релевантним Европским надзорним органима.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 particular, competent authorities shall exchange information and cooperate in investigations relating to the carrying-out of statutory audits.';</w:t>
            </w:r>
            <w:r w:rsidR="00996E33" w:rsidRPr="007668B3">
              <w:rPr>
                <w:rStyle w:val="tw4winMark"/>
                <w:color w:val="auto"/>
                <w:sz w:val="20"/>
                <w:szCs w:val="20"/>
              </w:rPr>
              <w:t>&lt;}0{&gt;</w:t>
            </w:r>
            <w:r w:rsidR="00996E33" w:rsidRPr="007668B3">
              <w:rPr>
                <w:sz w:val="20"/>
                <w:szCs w:val="20"/>
              </w:rPr>
              <w:t>Конкретније, надлежни органи размењују информације и сарађују у истрагама које се односе на обављање законских ревизија.</w:t>
            </w:r>
          </w:p>
        </w:tc>
        <w:tc>
          <w:tcPr>
            <w:tcW w:w="407" w:type="pct"/>
          </w:tcPr>
          <w:p w:rsidR="00996E33" w:rsidRPr="00E63B19" w:rsidRDefault="00BE06B0" w:rsidP="00BE06B0">
            <w:pPr>
              <w:rPr>
                <w:sz w:val="20"/>
                <w:szCs w:val="20"/>
                <w:lang w:val="sr-Cyrl-CS"/>
              </w:rPr>
            </w:pPr>
            <w:r w:rsidRPr="003516CC">
              <w:rPr>
                <w:sz w:val="20"/>
                <w:szCs w:val="20"/>
                <w:lang w:val="sr-Cyrl-CS"/>
              </w:rPr>
              <w:lastRenderedPageBreak/>
              <w:t>111</w:t>
            </w:r>
            <w:r w:rsidR="00E63B19" w:rsidRPr="003516CC">
              <w:rPr>
                <w:sz w:val="20"/>
                <w:szCs w:val="20"/>
                <w:lang w:val="sr-Cyrl-CS"/>
              </w:rPr>
              <w:t>.1.</w:t>
            </w:r>
          </w:p>
        </w:tc>
        <w:tc>
          <w:tcPr>
            <w:tcW w:w="1627" w:type="pct"/>
          </w:tcPr>
          <w:p w:rsidR="00996E33" w:rsidRPr="00D92980" w:rsidRDefault="00E63B19" w:rsidP="00996E33">
            <w:pPr>
              <w:autoSpaceDE w:val="0"/>
              <w:autoSpaceDN w:val="0"/>
              <w:adjustRightInd w:val="0"/>
              <w:ind w:firstLine="720"/>
              <w:jc w:val="both"/>
              <w:rPr>
                <w:rFonts w:eastAsia="TimesNewRoman"/>
                <w:sz w:val="20"/>
                <w:szCs w:val="20"/>
                <w:highlight w:val="yellow"/>
                <w:lang w:val="ru-RU"/>
              </w:rPr>
            </w:pPr>
            <w:r w:rsidRPr="00E63B19">
              <w:rPr>
                <w:rFonts w:eastAsia="TimesNewRoman"/>
                <w:sz w:val="20"/>
                <w:szCs w:val="20"/>
                <w:lang w:val="ru-RU"/>
              </w:rPr>
              <w:t>Комисија пружа помоћ, доставља информације и сарађује са надлежним органима држава чланица одговорним за одобрење, регистрацију, проверу квалитета рада и надзор ревизора, односно ревизорских друштава држава чланица.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 xml:space="preserve">36.2 </w:t>
            </w:r>
          </w:p>
        </w:tc>
        <w:tc>
          <w:tcPr>
            <w:tcW w:w="1330" w:type="pct"/>
          </w:tcPr>
          <w:p w:rsidR="00996E33" w:rsidRPr="003516CC" w:rsidRDefault="00D05FB2" w:rsidP="00996E33">
            <w:pPr>
              <w:jc w:val="both"/>
              <w:rPr>
                <w:sz w:val="20"/>
                <w:szCs w:val="20"/>
                <w:lang w:val="ru-RU"/>
              </w:rPr>
            </w:pPr>
            <w:r w:rsidRPr="003516CC">
              <w:rPr>
                <w:sz w:val="20"/>
                <w:szCs w:val="20"/>
                <w:lang w:val="ru-RU"/>
              </w:rPr>
              <w:t xml:space="preserve">              </w:t>
            </w:r>
            <w:r w:rsidR="00996E33" w:rsidRPr="003516CC">
              <w:rPr>
                <w:sz w:val="20"/>
                <w:szCs w:val="20"/>
                <w:lang w:val="ru-RU"/>
              </w:rPr>
              <w:t xml:space="preserve">Обавеза пословне тајне треба да се примењује на сва лица која раде или су радила у служби надлежних органа. Информације које представљају пословну тајну не могу да се обелодане ниједном лицу или органу осим по снази закона или у складу са регулативом или административним поступцима државе чланице. </w:t>
            </w:r>
          </w:p>
        </w:tc>
        <w:tc>
          <w:tcPr>
            <w:tcW w:w="407" w:type="pct"/>
          </w:tcPr>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707F13" w:rsidP="00996E33">
            <w:pPr>
              <w:rPr>
                <w:sz w:val="20"/>
                <w:szCs w:val="20"/>
                <w:lang w:val="sr-Cyrl-RS"/>
              </w:rPr>
            </w:pPr>
            <w:r w:rsidRPr="003516CC">
              <w:rPr>
                <w:sz w:val="20"/>
                <w:szCs w:val="20"/>
              </w:rPr>
              <w:t>110</w:t>
            </w:r>
            <w:r w:rsidR="004855CB" w:rsidRPr="003516CC">
              <w:rPr>
                <w:sz w:val="20"/>
                <w:szCs w:val="20"/>
                <w:lang w:val="sr-Cyrl-RS"/>
              </w:rPr>
              <w:t>.</w:t>
            </w:r>
          </w:p>
        </w:tc>
        <w:tc>
          <w:tcPr>
            <w:tcW w:w="1627" w:type="pct"/>
          </w:tcPr>
          <w:p w:rsidR="00C95378" w:rsidRDefault="00C95378" w:rsidP="00707F13">
            <w:pPr>
              <w:pStyle w:val="StyleesegmentpAuto1"/>
              <w:spacing w:after="0"/>
              <w:ind w:firstLine="0"/>
              <w:rPr>
                <w:sz w:val="20"/>
                <w:szCs w:val="20"/>
                <w:lang w:val="sr-Cyrl-CS"/>
              </w:rPr>
            </w:pPr>
          </w:p>
          <w:p w:rsidR="00834AAC" w:rsidRPr="00871DC9" w:rsidRDefault="00834AAC" w:rsidP="00834AAC">
            <w:pPr>
              <w:autoSpaceDE w:val="0"/>
              <w:autoSpaceDN w:val="0"/>
              <w:adjustRightInd w:val="0"/>
              <w:ind w:firstLine="720"/>
              <w:jc w:val="both"/>
              <w:rPr>
                <w:rFonts w:eastAsia="TimesNewRoman"/>
                <w:bCs/>
                <w:sz w:val="20"/>
                <w:szCs w:val="20"/>
              </w:rPr>
            </w:pPr>
            <w:r w:rsidRPr="00871DC9">
              <w:rPr>
                <w:rFonts w:eastAsia="TimesNewRoman"/>
                <w:bCs/>
                <w:sz w:val="20"/>
                <w:szCs w:val="20"/>
              </w:rPr>
              <w:t xml:space="preserve">Комисија </w:t>
            </w:r>
            <w:r w:rsidRPr="00871DC9">
              <w:rPr>
                <w:rFonts w:eastAsia="TimesNewRoman"/>
                <w:bCs/>
                <w:sz w:val="20"/>
                <w:szCs w:val="20"/>
                <w:lang w:val="sr-Cyrl-RS"/>
              </w:rPr>
              <w:t xml:space="preserve">и Одбор за јавни надзор </w:t>
            </w:r>
            <w:r w:rsidRPr="00871DC9">
              <w:rPr>
                <w:rFonts w:eastAsia="TimesNewRoman"/>
                <w:bCs/>
                <w:sz w:val="20"/>
                <w:szCs w:val="20"/>
              </w:rPr>
              <w:t>дужн</w:t>
            </w:r>
            <w:r w:rsidRPr="00871DC9">
              <w:rPr>
                <w:rFonts w:eastAsia="TimesNewRoman"/>
                <w:bCs/>
                <w:sz w:val="20"/>
                <w:szCs w:val="20"/>
                <w:lang w:val="sr-Cyrl-RS"/>
              </w:rPr>
              <w:t>и</w:t>
            </w:r>
            <w:r w:rsidRPr="00871DC9">
              <w:rPr>
                <w:rFonts w:eastAsia="TimesNewRoman"/>
                <w:bCs/>
                <w:sz w:val="20"/>
                <w:szCs w:val="20"/>
              </w:rPr>
              <w:t xml:space="preserve"> </w:t>
            </w:r>
            <w:r w:rsidRPr="00871DC9">
              <w:rPr>
                <w:rFonts w:eastAsia="TimesNewRoman"/>
                <w:bCs/>
                <w:sz w:val="20"/>
                <w:szCs w:val="20"/>
                <w:lang w:val="sr-Cyrl-RS"/>
              </w:rPr>
              <w:t xml:space="preserve">су </w:t>
            </w:r>
            <w:r w:rsidRPr="00871DC9">
              <w:rPr>
                <w:rFonts w:eastAsia="TimesNewRoman"/>
                <w:bCs/>
                <w:sz w:val="20"/>
                <w:szCs w:val="20"/>
              </w:rPr>
              <w:t>да чува</w:t>
            </w:r>
            <w:r w:rsidRPr="00871DC9">
              <w:rPr>
                <w:rFonts w:eastAsia="TimesNewRoman"/>
                <w:bCs/>
                <w:sz w:val="20"/>
                <w:szCs w:val="20"/>
                <w:lang w:val="sr-Cyrl-RS"/>
              </w:rPr>
              <w:t>ју</w:t>
            </w:r>
            <w:r w:rsidRPr="00871DC9">
              <w:rPr>
                <w:rFonts w:eastAsia="TimesNewRoman"/>
                <w:bCs/>
                <w:sz w:val="20"/>
                <w:szCs w:val="20"/>
              </w:rPr>
              <w:t xml:space="preserve"> као поверљиве све податке, чињенице и околности које </w:t>
            </w:r>
            <w:r w:rsidRPr="00871DC9">
              <w:rPr>
                <w:rFonts w:eastAsia="TimesNewRoman"/>
                <w:bCs/>
                <w:sz w:val="20"/>
                <w:szCs w:val="20"/>
                <w:lang w:val="sr-Cyrl-RS"/>
              </w:rPr>
              <w:t>су</w:t>
            </w:r>
            <w:r w:rsidRPr="00871DC9">
              <w:rPr>
                <w:rFonts w:eastAsia="TimesNewRoman"/>
                <w:bCs/>
                <w:sz w:val="20"/>
                <w:szCs w:val="20"/>
              </w:rPr>
              <w:t xml:space="preserve"> прибавил</w:t>
            </w:r>
            <w:r w:rsidRPr="00871DC9">
              <w:rPr>
                <w:rFonts w:eastAsia="TimesNewRoman"/>
                <w:bCs/>
                <w:sz w:val="20"/>
                <w:szCs w:val="20"/>
                <w:lang w:val="sr-Cyrl-RS"/>
              </w:rPr>
              <w:t>и</w:t>
            </w:r>
            <w:r w:rsidRPr="00871DC9">
              <w:rPr>
                <w:rFonts w:eastAsia="TimesNewRoman"/>
                <w:bCs/>
                <w:sz w:val="20"/>
                <w:szCs w:val="20"/>
              </w:rPr>
              <w:t xml:space="preserve"> у обављању послова у складу са одредбама овог закона.</w:t>
            </w:r>
          </w:p>
          <w:p w:rsidR="00834AAC" w:rsidRPr="00871DC9" w:rsidRDefault="00834AAC" w:rsidP="00834AAC">
            <w:pPr>
              <w:autoSpaceDE w:val="0"/>
              <w:autoSpaceDN w:val="0"/>
              <w:adjustRightInd w:val="0"/>
              <w:ind w:firstLine="720"/>
              <w:jc w:val="both"/>
              <w:rPr>
                <w:rFonts w:eastAsia="TimesNewRoman"/>
                <w:bCs/>
                <w:sz w:val="20"/>
                <w:szCs w:val="20"/>
              </w:rPr>
            </w:pPr>
            <w:r w:rsidRPr="00871DC9">
              <w:rPr>
                <w:rFonts w:eastAsia="TimesNewRoman"/>
                <w:bCs/>
                <w:sz w:val="20"/>
                <w:szCs w:val="20"/>
              </w:rPr>
              <w:t>Одредба става 1. овог члана примењује се и на запослене и бивше запослене у Комисији, односно на друга лица којима су приликом рада у Комисији били доступни поверљиви подаци.</w:t>
            </w:r>
          </w:p>
          <w:p w:rsidR="00834AAC" w:rsidRPr="00871DC9" w:rsidRDefault="00834AAC" w:rsidP="00834AAC">
            <w:pPr>
              <w:autoSpaceDE w:val="0"/>
              <w:autoSpaceDN w:val="0"/>
              <w:adjustRightInd w:val="0"/>
              <w:ind w:firstLine="720"/>
              <w:jc w:val="both"/>
              <w:rPr>
                <w:rFonts w:eastAsia="TimesNewRoman"/>
                <w:sz w:val="20"/>
                <w:szCs w:val="20"/>
              </w:rPr>
            </w:pPr>
            <w:r w:rsidRPr="00871DC9">
              <w:rPr>
                <w:rFonts w:eastAsia="TimesNewRoman"/>
                <w:bCs/>
                <w:sz w:val="20"/>
                <w:szCs w:val="20"/>
              </w:rPr>
              <w:t xml:space="preserve">Пословне тајне </w:t>
            </w:r>
            <w:r w:rsidRPr="00871DC9">
              <w:rPr>
                <w:rFonts w:eastAsia="TimesNewRoman"/>
                <w:bCs/>
                <w:sz w:val="20"/>
                <w:szCs w:val="20"/>
                <w:lang w:val="sr-Cyrl-RS"/>
              </w:rPr>
              <w:t xml:space="preserve">у смислу става 1. овог члана </w:t>
            </w:r>
            <w:r w:rsidRPr="00871DC9">
              <w:rPr>
                <w:rFonts w:eastAsia="TimesNewRoman"/>
                <w:bCs/>
                <w:sz w:val="20"/>
                <w:szCs w:val="20"/>
              </w:rPr>
              <w:t>чувају се у складу са овим законом, осим ако посебним прописима није друкчије уређено.</w:t>
            </w:r>
          </w:p>
          <w:p w:rsidR="00834AAC" w:rsidRPr="00871DC9" w:rsidRDefault="00834AAC" w:rsidP="00834AAC">
            <w:pPr>
              <w:autoSpaceDE w:val="0"/>
              <w:autoSpaceDN w:val="0"/>
              <w:adjustRightInd w:val="0"/>
              <w:ind w:firstLine="720"/>
              <w:jc w:val="both"/>
              <w:rPr>
                <w:rFonts w:eastAsia="TimesNewRoman"/>
                <w:sz w:val="20"/>
                <w:szCs w:val="20"/>
              </w:rPr>
            </w:pPr>
            <w:r w:rsidRPr="00871DC9">
              <w:rPr>
                <w:rFonts w:eastAsia="TimesNewRoman"/>
                <w:sz w:val="20"/>
                <w:szCs w:val="20"/>
              </w:rPr>
              <w:t>Одредбе овог закона не примењују се на чланове Комисије и Коморе када је реч о размени података и сарадњи са надлежним органима држава чланица везаних за послове у складу са овим законом.</w:t>
            </w:r>
          </w:p>
          <w:p w:rsidR="00834AAC" w:rsidRPr="00871DC9" w:rsidRDefault="00834AAC" w:rsidP="00834AAC">
            <w:pPr>
              <w:autoSpaceDE w:val="0"/>
              <w:autoSpaceDN w:val="0"/>
              <w:adjustRightInd w:val="0"/>
              <w:ind w:firstLine="720"/>
              <w:jc w:val="both"/>
              <w:rPr>
                <w:rFonts w:eastAsia="TimesNewRoman"/>
                <w:sz w:val="20"/>
                <w:szCs w:val="20"/>
              </w:rPr>
            </w:pPr>
            <w:r w:rsidRPr="00871DC9">
              <w:rPr>
                <w:rFonts w:eastAsia="TimesNewRoman"/>
                <w:sz w:val="20"/>
                <w:szCs w:val="20"/>
              </w:rPr>
              <w:t>Начин и услове за размену података, ревизорске документације и других докумената утврђује Комисија својим општим актима.</w:t>
            </w:r>
          </w:p>
          <w:p w:rsidR="00C95378" w:rsidRPr="00D92980" w:rsidRDefault="00834AAC" w:rsidP="00834AAC">
            <w:pPr>
              <w:pStyle w:val="StyleesegmentpAuto1"/>
              <w:spacing w:after="0"/>
              <w:ind w:firstLine="720"/>
              <w:rPr>
                <w:rFonts w:eastAsia="TimesNewRoman"/>
                <w:sz w:val="20"/>
                <w:szCs w:val="20"/>
                <w:highlight w:val="yellow"/>
                <w:lang w:val="sr-Cyrl-CS" w:eastAsia="en-US"/>
              </w:rPr>
            </w:pPr>
            <w:r w:rsidRPr="00871DC9">
              <w:rPr>
                <w:rFonts w:eastAsia="TimesNewRoman"/>
                <w:sz w:val="20"/>
                <w:szCs w:val="20"/>
              </w:rPr>
              <w:t>Одредба става 4. овог члана примењује се на размену података са надлежним органима трећих земаља, ако је закључен споразум о међусобној сарадњи.</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36.3 </w:t>
            </w:r>
          </w:p>
        </w:tc>
        <w:tc>
          <w:tcPr>
            <w:tcW w:w="1330" w:type="pct"/>
          </w:tcPr>
          <w:p w:rsidR="00996E33" w:rsidRPr="007668B3" w:rsidRDefault="00D05FB2" w:rsidP="00996E33">
            <w:pPr>
              <w:jc w:val="both"/>
              <w:rPr>
                <w:sz w:val="20"/>
                <w:szCs w:val="20"/>
                <w:lang w:val="ru-RU"/>
              </w:rPr>
            </w:pPr>
            <w:r>
              <w:rPr>
                <w:sz w:val="20"/>
                <w:szCs w:val="20"/>
              </w:rPr>
              <w:t xml:space="preserve">            </w:t>
            </w:r>
            <w:r w:rsidR="00996E33" w:rsidRPr="007668B3">
              <w:rPr>
                <w:sz w:val="20"/>
                <w:szCs w:val="20"/>
              </w:rPr>
              <w:t>С</w:t>
            </w:r>
            <w:r w:rsidR="00996E33" w:rsidRPr="007668B3">
              <w:rPr>
                <w:vanish/>
                <w:sz w:val="20"/>
                <w:szCs w:val="20"/>
                <w:lang w:val="en-GB"/>
              </w:rPr>
              <w:t>Paragraph 2 shall not prevent competent authorities from exchanging confidential information.</w:t>
            </w:r>
            <w:r w:rsidR="00996E33" w:rsidRPr="007668B3">
              <w:rPr>
                <w:rStyle w:val="tw4winMark"/>
                <w:color w:val="auto"/>
                <w:sz w:val="20"/>
                <w:szCs w:val="20"/>
              </w:rPr>
              <w:t>&lt;}0{&gt;</w:t>
            </w:r>
            <w:r w:rsidR="00996E33" w:rsidRPr="007668B3">
              <w:rPr>
                <w:vanish/>
                <w:sz w:val="20"/>
                <w:szCs w:val="20"/>
                <w:lang w:val="sr-Cyrl-CS"/>
              </w:rPr>
              <w:t>с</w:t>
            </w:r>
            <w:r w:rsidR="00996E33" w:rsidRPr="007668B3">
              <w:rPr>
                <w:sz w:val="20"/>
                <w:szCs w:val="20"/>
              </w:rPr>
              <w:t>тав 2. не спречава надлежне органе да размењују поверљиве информације.</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Information thus exchanged shall be covered by the obligation of professional secrecy, to which persons employed or formerly employed by competent authorities are subject.</w:t>
            </w:r>
            <w:r w:rsidR="00996E33" w:rsidRPr="007668B3">
              <w:rPr>
                <w:rStyle w:val="tw4winMark"/>
                <w:color w:val="auto"/>
                <w:sz w:val="20"/>
                <w:szCs w:val="20"/>
              </w:rPr>
              <w:t>&lt;}79{&gt;</w:t>
            </w:r>
            <w:r w:rsidR="00996E33" w:rsidRPr="007668B3">
              <w:rPr>
                <w:sz w:val="20"/>
                <w:szCs w:val="20"/>
              </w:rPr>
              <w:t xml:space="preserve">Тако размењене </w:t>
            </w:r>
            <w:r w:rsidR="00996E33" w:rsidRPr="007668B3">
              <w:rPr>
                <w:sz w:val="20"/>
                <w:szCs w:val="20"/>
              </w:rPr>
              <w:lastRenderedPageBreak/>
              <w:t>информације обухваћене су обавезом чувања пословне тајне којој подлежу сви запослени или лица која су била запослена код надлежних органа.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The obligation of professional secrecy shall also apply to any other person to whom the competent authorities have delegated tasks in relation to the purposes set out in this Directive.';</w:t>
            </w:r>
            <w:r w:rsidR="00996E33" w:rsidRPr="007668B3">
              <w:rPr>
                <w:rStyle w:val="tw4winMark"/>
                <w:color w:val="auto"/>
                <w:sz w:val="20"/>
                <w:szCs w:val="20"/>
              </w:rPr>
              <w:t>&lt;}0{&gt;</w:t>
            </w:r>
            <w:r w:rsidR="00996E33" w:rsidRPr="007668B3">
              <w:rPr>
                <w:sz w:val="20"/>
                <w:szCs w:val="20"/>
              </w:rPr>
              <w:t>Обавеза чувања пословне тајне такође се односи на свако друго лице коме су надлежни органи делегирали послове који се односе на сврхе наведене у овој директиви.</w:t>
            </w:r>
          </w:p>
        </w:tc>
        <w:tc>
          <w:tcPr>
            <w:tcW w:w="407" w:type="pct"/>
          </w:tcPr>
          <w:p w:rsidR="00C95378" w:rsidRPr="003516CC" w:rsidRDefault="00C95378" w:rsidP="00996E33">
            <w:pPr>
              <w:rPr>
                <w:sz w:val="20"/>
                <w:szCs w:val="20"/>
                <w:lang w:val="sr-Cyrl-CS"/>
              </w:rPr>
            </w:pPr>
            <w:r w:rsidRPr="003516CC">
              <w:rPr>
                <w:sz w:val="20"/>
                <w:szCs w:val="20"/>
                <w:lang w:val="sr-Cyrl-CS"/>
              </w:rPr>
              <w:lastRenderedPageBreak/>
              <w:t>1</w:t>
            </w:r>
            <w:r w:rsidR="00707F13" w:rsidRPr="003516CC">
              <w:rPr>
                <w:sz w:val="20"/>
                <w:szCs w:val="20"/>
              </w:rPr>
              <w:t>10</w:t>
            </w:r>
            <w:r w:rsidRPr="003516CC">
              <w:rPr>
                <w:sz w:val="20"/>
                <w:szCs w:val="20"/>
                <w:lang w:val="sr-Cyrl-CS"/>
              </w:rPr>
              <w:t>.1-3.</w:t>
            </w: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C95378" w:rsidRPr="003516CC" w:rsidRDefault="00C95378" w:rsidP="00996E33">
            <w:pPr>
              <w:rPr>
                <w:sz w:val="20"/>
                <w:szCs w:val="20"/>
                <w:lang w:val="sr-Cyrl-CS"/>
              </w:rPr>
            </w:pPr>
          </w:p>
          <w:p w:rsidR="001E2849" w:rsidRDefault="001E2849" w:rsidP="00996E33">
            <w:pPr>
              <w:rPr>
                <w:sz w:val="20"/>
                <w:szCs w:val="20"/>
                <w:lang w:val="sr-Cyrl-CS"/>
              </w:rPr>
            </w:pPr>
          </w:p>
          <w:p w:rsidR="00996E33" w:rsidRPr="003516CC" w:rsidRDefault="00E63B19" w:rsidP="00996E33">
            <w:pPr>
              <w:rPr>
                <w:sz w:val="20"/>
                <w:szCs w:val="20"/>
                <w:lang w:val="sr-Cyrl-CS"/>
              </w:rPr>
            </w:pPr>
            <w:r w:rsidRPr="003516CC">
              <w:rPr>
                <w:sz w:val="20"/>
                <w:szCs w:val="20"/>
                <w:lang w:val="sr-Cyrl-CS"/>
              </w:rPr>
              <w:t>1</w:t>
            </w:r>
            <w:r w:rsidR="00707F13" w:rsidRPr="003516CC">
              <w:rPr>
                <w:sz w:val="20"/>
                <w:szCs w:val="20"/>
              </w:rPr>
              <w:t>11</w:t>
            </w:r>
            <w:r w:rsidRPr="003516CC">
              <w:rPr>
                <w:sz w:val="20"/>
                <w:szCs w:val="20"/>
                <w:lang w:val="sr-Cyrl-CS"/>
              </w:rPr>
              <w:t xml:space="preserve">.3-5. </w:t>
            </w:r>
          </w:p>
          <w:p w:rsidR="00D34C10" w:rsidRPr="003516CC" w:rsidRDefault="00D34C10" w:rsidP="00996E33">
            <w:pPr>
              <w:rPr>
                <w:sz w:val="20"/>
                <w:szCs w:val="20"/>
                <w:lang w:val="sr-Cyrl-CS"/>
              </w:rPr>
            </w:pPr>
          </w:p>
          <w:p w:rsidR="00D34C10" w:rsidRPr="003516CC" w:rsidRDefault="00D34C10" w:rsidP="00996E33">
            <w:pPr>
              <w:rPr>
                <w:sz w:val="20"/>
                <w:szCs w:val="20"/>
                <w:lang w:val="sr-Cyrl-CS"/>
              </w:rPr>
            </w:pPr>
          </w:p>
          <w:p w:rsidR="00D34C10" w:rsidRPr="003516CC" w:rsidRDefault="00D34C10" w:rsidP="00996E33">
            <w:pPr>
              <w:rPr>
                <w:sz w:val="20"/>
                <w:szCs w:val="20"/>
                <w:lang w:val="sr-Cyrl-CS"/>
              </w:rPr>
            </w:pPr>
          </w:p>
          <w:p w:rsidR="00D34C10" w:rsidRPr="003516CC" w:rsidRDefault="00D34C10" w:rsidP="00996E33">
            <w:pPr>
              <w:rPr>
                <w:sz w:val="20"/>
                <w:szCs w:val="20"/>
                <w:lang w:val="sr-Cyrl-CS"/>
              </w:rPr>
            </w:pPr>
          </w:p>
          <w:p w:rsidR="00D34C10" w:rsidRPr="003516CC" w:rsidRDefault="00D34C10" w:rsidP="00996E33">
            <w:pPr>
              <w:rPr>
                <w:sz w:val="20"/>
                <w:szCs w:val="20"/>
                <w:lang w:val="sr-Cyrl-CS"/>
              </w:rPr>
            </w:pPr>
          </w:p>
          <w:p w:rsidR="00D34C10" w:rsidRPr="003516CC" w:rsidRDefault="00D34C10" w:rsidP="00996E33">
            <w:pPr>
              <w:rPr>
                <w:sz w:val="20"/>
                <w:szCs w:val="20"/>
                <w:lang w:val="sr-Cyrl-CS"/>
              </w:rPr>
            </w:pPr>
          </w:p>
          <w:p w:rsidR="00961B88" w:rsidRDefault="00961B88" w:rsidP="00707F13">
            <w:pPr>
              <w:rPr>
                <w:sz w:val="20"/>
                <w:szCs w:val="20"/>
                <w:lang w:val="sr-Cyrl-CS"/>
              </w:rPr>
            </w:pPr>
          </w:p>
          <w:p w:rsidR="00E63B19" w:rsidRPr="003516CC" w:rsidRDefault="00E63B19" w:rsidP="00707F13">
            <w:pPr>
              <w:rPr>
                <w:sz w:val="20"/>
                <w:szCs w:val="20"/>
                <w:lang w:val="sr-Cyrl-CS"/>
              </w:rPr>
            </w:pPr>
            <w:r w:rsidRPr="003516CC">
              <w:rPr>
                <w:sz w:val="20"/>
                <w:szCs w:val="20"/>
                <w:lang w:val="sr-Cyrl-CS"/>
              </w:rPr>
              <w:t>1</w:t>
            </w:r>
            <w:r w:rsidR="00707F13" w:rsidRPr="003516CC">
              <w:rPr>
                <w:sz w:val="20"/>
                <w:szCs w:val="20"/>
              </w:rPr>
              <w:t>11</w:t>
            </w:r>
            <w:r w:rsidRPr="003516CC">
              <w:rPr>
                <w:sz w:val="20"/>
                <w:szCs w:val="20"/>
                <w:lang w:val="sr-Cyrl-CS"/>
              </w:rPr>
              <w:t>.7.</w:t>
            </w:r>
          </w:p>
        </w:tc>
        <w:tc>
          <w:tcPr>
            <w:tcW w:w="1627" w:type="pct"/>
          </w:tcPr>
          <w:p w:rsidR="004C250A" w:rsidRPr="00871DC9" w:rsidRDefault="00C95378" w:rsidP="004C250A">
            <w:pPr>
              <w:autoSpaceDE w:val="0"/>
              <w:autoSpaceDN w:val="0"/>
              <w:adjustRightInd w:val="0"/>
              <w:ind w:firstLine="720"/>
              <w:jc w:val="both"/>
              <w:rPr>
                <w:rFonts w:eastAsia="TimesNewRoman"/>
                <w:bCs/>
                <w:sz w:val="20"/>
                <w:szCs w:val="20"/>
              </w:rPr>
            </w:pPr>
            <w:r w:rsidRPr="003516CC">
              <w:rPr>
                <w:rFonts w:eastAsia="TimesNewRoman"/>
                <w:sz w:val="20"/>
                <w:szCs w:val="20"/>
                <w:lang w:val="ru-RU"/>
              </w:rPr>
              <w:lastRenderedPageBreak/>
              <w:t xml:space="preserve"> </w:t>
            </w:r>
            <w:r w:rsidR="00D05FB2" w:rsidRPr="003516CC">
              <w:rPr>
                <w:rFonts w:eastAsia="TimesNewRoman"/>
                <w:sz w:val="20"/>
                <w:szCs w:val="20"/>
                <w:lang w:val="ru-RU"/>
              </w:rPr>
              <w:t xml:space="preserve"> </w:t>
            </w:r>
            <w:r w:rsidR="004C250A" w:rsidRPr="00871DC9">
              <w:rPr>
                <w:rFonts w:eastAsia="TimesNewRoman"/>
                <w:bCs/>
                <w:sz w:val="20"/>
                <w:szCs w:val="20"/>
              </w:rPr>
              <w:t xml:space="preserve">Комисија </w:t>
            </w:r>
            <w:r w:rsidR="004C250A" w:rsidRPr="00871DC9">
              <w:rPr>
                <w:rFonts w:eastAsia="TimesNewRoman"/>
                <w:bCs/>
                <w:sz w:val="20"/>
                <w:szCs w:val="20"/>
                <w:lang w:val="sr-Cyrl-RS"/>
              </w:rPr>
              <w:t xml:space="preserve">и Одбор за јавни надзор </w:t>
            </w:r>
            <w:r w:rsidR="004C250A" w:rsidRPr="00871DC9">
              <w:rPr>
                <w:rFonts w:eastAsia="TimesNewRoman"/>
                <w:bCs/>
                <w:sz w:val="20"/>
                <w:szCs w:val="20"/>
              </w:rPr>
              <w:t>дужн</w:t>
            </w:r>
            <w:r w:rsidR="004C250A" w:rsidRPr="00871DC9">
              <w:rPr>
                <w:rFonts w:eastAsia="TimesNewRoman"/>
                <w:bCs/>
                <w:sz w:val="20"/>
                <w:szCs w:val="20"/>
                <w:lang w:val="sr-Cyrl-RS"/>
              </w:rPr>
              <w:t>и</w:t>
            </w:r>
            <w:r w:rsidR="004C250A" w:rsidRPr="00871DC9">
              <w:rPr>
                <w:rFonts w:eastAsia="TimesNewRoman"/>
                <w:bCs/>
                <w:sz w:val="20"/>
                <w:szCs w:val="20"/>
              </w:rPr>
              <w:t xml:space="preserve"> </w:t>
            </w:r>
            <w:r w:rsidR="004C250A" w:rsidRPr="00871DC9">
              <w:rPr>
                <w:rFonts w:eastAsia="TimesNewRoman"/>
                <w:bCs/>
                <w:sz w:val="20"/>
                <w:szCs w:val="20"/>
                <w:lang w:val="sr-Cyrl-RS"/>
              </w:rPr>
              <w:t xml:space="preserve">су </w:t>
            </w:r>
            <w:r w:rsidR="004C250A" w:rsidRPr="00871DC9">
              <w:rPr>
                <w:rFonts w:eastAsia="TimesNewRoman"/>
                <w:bCs/>
                <w:sz w:val="20"/>
                <w:szCs w:val="20"/>
              </w:rPr>
              <w:t>да чува</w:t>
            </w:r>
            <w:r w:rsidR="004C250A" w:rsidRPr="00871DC9">
              <w:rPr>
                <w:rFonts w:eastAsia="TimesNewRoman"/>
                <w:bCs/>
                <w:sz w:val="20"/>
                <w:szCs w:val="20"/>
                <w:lang w:val="sr-Cyrl-RS"/>
              </w:rPr>
              <w:t>ју</w:t>
            </w:r>
            <w:r w:rsidR="004C250A" w:rsidRPr="00871DC9">
              <w:rPr>
                <w:rFonts w:eastAsia="TimesNewRoman"/>
                <w:bCs/>
                <w:sz w:val="20"/>
                <w:szCs w:val="20"/>
              </w:rPr>
              <w:t xml:space="preserve"> као поверљиве све податке, чињенице </w:t>
            </w:r>
            <w:r w:rsidR="004C250A" w:rsidRPr="00871DC9">
              <w:rPr>
                <w:rFonts w:eastAsia="TimesNewRoman"/>
                <w:bCs/>
                <w:sz w:val="20"/>
                <w:szCs w:val="20"/>
              </w:rPr>
              <w:lastRenderedPageBreak/>
              <w:t xml:space="preserve">и околности које </w:t>
            </w:r>
            <w:r w:rsidR="004C250A" w:rsidRPr="00871DC9">
              <w:rPr>
                <w:rFonts w:eastAsia="TimesNewRoman"/>
                <w:bCs/>
                <w:sz w:val="20"/>
                <w:szCs w:val="20"/>
                <w:lang w:val="sr-Cyrl-RS"/>
              </w:rPr>
              <w:t>су</w:t>
            </w:r>
            <w:r w:rsidR="004C250A" w:rsidRPr="00871DC9">
              <w:rPr>
                <w:rFonts w:eastAsia="TimesNewRoman"/>
                <w:bCs/>
                <w:sz w:val="20"/>
                <w:szCs w:val="20"/>
              </w:rPr>
              <w:t xml:space="preserve"> прибавил</w:t>
            </w:r>
            <w:r w:rsidR="004C250A" w:rsidRPr="00871DC9">
              <w:rPr>
                <w:rFonts w:eastAsia="TimesNewRoman"/>
                <w:bCs/>
                <w:sz w:val="20"/>
                <w:szCs w:val="20"/>
                <w:lang w:val="sr-Cyrl-RS"/>
              </w:rPr>
              <w:t>и</w:t>
            </w:r>
            <w:r w:rsidR="004C250A" w:rsidRPr="00871DC9">
              <w:rPr>
                <w:rFonts w:eastAsia="TimesNewRoman"/>
                <w:bCs/>
                <w:sz w:val="20"/>
                <w:szCs w:val="20"/>
              </w:rPr>
              <w:t xml:space="preserve"> у обављању послова у складу са одредбама овог закона.</w:t>
            </w:r>
          </w:p>
          <w:p w:rsidR="004C250A" w:rsidRPr="00871DC9" w:rsidRDefault="004C250A" w:rsidP="004C250A">
            <w:pPr>
              <w:autoSpaceDE w:val="0"/>
              <w:autoSpaceDN w:val="0"/>
              <w:adjustRightInd w:val="0"/>
              <w:ind w:firstLine="720"/>
              <w:jc w:val="both"/>
              <w:rPr>
                <w:rFonts w:eastAsia="TimesNewRoman"/>
                <w:bCs/>
                <w:sz w:val="20"/>
                <w:szCs w:val="20"/>
              </w:rPr>
            </w:pPr>
            <w:r w:rsidRPr="00871DC9">
              <w:rPr>
                <w:rFonts w:eastAsia="TimesNewRoman"/>
                <w:bCs/>
                <w:sz w:val="20"/>
                <w:szCs w:val="20"/>
              </w:rPr>
              <w:t>Одредба става 1. овог члана примењује се и на запослене и бивше запослене у Комисији, односно на друга лица којима су приликом рада у Комисији били доступни поверљиви подаци.</w:t>
            </w:r>
          </w:p>
          <w:p w:rsidR="00C95378" w:rsidRPr="00871DC9" w:rsidRDefault="004C250A" w:rsidP="004C250A">
            <w:pPr>
              <w:autoSpaceDE w:val="0"/>
              <w:autoSpaceDN w:val="0"/>
              <w:adjustRightInd w:val="0"/>
              <w:ind w:firstLine="720"/>
              <w:jc w:val="both"/>
              <w:rPr>
                <w:rFonts w:eastAsia="TimesNewRoman"/>
                <w:sz w:val="20"/>
                <w:szCs w:val="20"/>
              </w:rPr>
            </w:pPr>
            <w:r w:rsidRPr="00871DC9">
              <w:rPr>
                <w:rFonts w:eastAsia="TimesNewRoman"/>
                <w:bCs/>
                <w:sz w:val="20"/>
                <w:szCs w:val="20"/>
              </w:rPr>
              <w:t xml:space="preserve">Пословне тајне </w:t>
            </w:r>
            <w:r w:rsidRPr="00871DC9">
              <w:rPr>
                <w:rFonts w:eastAsia="TimesNewRoman"/>
                <w:bCs/>
                <w:sz w:val="20"/>
                <w:szCs w:val="20"/>
                <w:lang w:val="sr-Cyrl-RS"/>
              </w:rPr>
              <w:t xml:space="preserve">у смислу става 1. овог члана </w:t>
            </w:r>
            <w:r w:rsidRPr="00871DC9">
              <w:rPr>
                <w:rFonts w:eastAsia="TimesNewRoman"/>
                <w:bCs/>
                <w:sz w:val="20"/>
                <w:szCs w:val="20"/>
              </w:rPr>
              <w:t>чувају се у складу са овим законом, осим ако посебним прописима није друкчије уређено.</w:t>
            </w:r>
          </w:p>
          <w:p w:rsidR="00C95378" w:rsidRPr="003516CC" w:rsidRDefault="00D05FB2" w:rsidP="00E63B19">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p>
          <w:p w:rsidR="00E63B19" w:rsidRPr="003516CC" w:rsidRDefault="00A779DE" w:rsidP="00E63B19">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E63B19" w:rsidRPr="003516CC">
              <w:rPr>
                <w:rFonts w:eastAsia="TimesNewRoman"/>
                <w:sz w:val="20"/>
                <w:szCs w:val="20"/>
                <w:lang w:val="ru-RU"/>
              </w:rPr>
              <w:t>По пријему захтева надлежних органа држава чланица за доставу информација, Комисија без одлагања пружа све тражене информације.</w:t>
            </w:r>
          </w:p>
          <w:p w:rsidR="00E63B19" w:rsidRPr="003516CC" w:rsidRDefault="00D34C10" w:rsidP="00E63B19">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00E63B19" w:rsidRPr="003516CC">
              <w:rPr>
                <w:rFonts w:eastAsia="TimesNewRoman"/>
                <w:sz w:val="20"/>
                <w:szCs w:val="20"/>
                <w:lang w:val="ru-RU"/>
              </w:rPr>
              <w:t>Комисија предузима мере неопходне за прикупљање тражених информација.</w:t>
            </w:r>
          </w:p>
          <w:p w:rsidR="00996E33" w:rsidRDefault="00D34C10" w:rsidP="00E63B19">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00E63B19" w:rsidRPr="003516CC">
              <w:rPr>
                <w:rFonts w:eastAsia="TimesNewRoman"/>
                <w:sz w:val="20"/>
                <w:szCs w:val="20"/>
                <w:lang w:val="ru-RU"/>
              </w:rPr>
              <w:t>Ако Комисија није у могућности да прибави тражене информације, о тим разлозима извештава надлежни орган који је упутио захтев.</w:t>
            </w:r>
          </w:p>
          <w:p w:rsidR="00961B88" w:rsidRPr="003516CC" w:rsidRDefault="00961B88" w:rsidP="00E63B19">
            <w:pPr>
              <w:autoSpaceDE w:val="0"/>
              <w:autoSpaceDN w:val="0"/>
              <w:adjustRightInd w:val="0"/>
              <w:jc w:val="both"/>
              <w:rPr>
                <w:rFonts w:eastAsia="TimesNewRoman"/>
                <w:sz w:val="20"/>
                <w:szCs w:val="20"/>
                <w:lang w:val="ru-RU"/>
              </w:rPr>
            </w:pPr>
          </w:p>
          <w:p w:rsidR="00E63B19" w:rsidRPr="003516CC" w:rsidRDefault="00D34C10" w:rsidP="00E63B19">
            <w:pPr>
              <w:autoSpaceDE w:val="0"/>
              <w:autoSpaceDN w:val="0"/>
              <w:adjustRightInd w:val="0"/>
              <w:jc w:val="both"/>
              <w:rPr>
                <w:rFonts w:eastAsia="TimesNewRoman"/>
                <w:sz w:val="20"/>
                <w:szCs w:val="20"/>
                <w:lang w:val="ru-RU"/>
              </w:rPr>
            </w:pPr>
            <w:r w:rsidRPr="003516CC">
              <w:rPr>
                <w:rFonts w:eastAsia="TimesNewRoman"/>
                <w:sz w:val="20"/>
                <w:szCs w:val="20"/>
              </w:rPr>
              <w:t xml:space="preserve">        </w:t>
            </w:r>
            <w:r w:rsidR="00E63B19" w:rsidRPr="003516CC">
              <w:rPr>
                <w:rFonts w:eastAsia="TimesNewRoman"/>
                <w:sz w:val="20"/>
                <w:szCs w:val="20"/>
                <w:lang w:val="ru-RU"/>
              </w:rPr>
              <w:t>Ако Комисија добије податке од других надлежних органа, те податке може да употреби само за обављање свог рада на основу овог закона и у оквиру управних или судских поступака који су с тим повезани.</w:t>
            </w:r>
          </w:p>
        </w:tc>
        <w:tc>
          <w:tcPr>
            <w:tcW w:w="661" w:type="pct"/>
          </w:tcPr>
          <w:p w:rsidR="00996E33" w:rsidRPr="007668B3" w:rsidRDefault="00E63B19" w:rsidP="00996E33">
            <w:pPr>
              <w:rPr>
                <w:sz w:val="20"/>
                <w:szCs w:val="20"/>
                <w:lang w:val="sr-Cyrl-CS"/>
              </w:rPr>
            </w:pPr>
            <w:r w:rsidRPr="007668B3">
              <w:rPr>
                <w:sz w:val="20"/>
                <w:szCs w:val="20"/>
                <w:lang w:val="sr-Cyrl-CS"/>
              </w:rPr>
              <w:lastRenderedPageBreak/>
              <w:t xml:space="preserve">Потпуно усклађено </w:t>
            </w:r>
          </w:p>
        </w:tc>
        <w:tc>
          <w:tcPr>
            <w:tcW w:w="681" w:type="pct"/>
          </w:tcPr>
          <w:p w:rsidR="00996E33" w:rsidRPr="00D92980" w:rsidRDefault="00996E33" w:rsidP="00996E33">
            <w:pPr>
              <w:rPr>
                <w:sz w:val="20"/>
                <w:szCs w:val="20"/>
              </w:rPr>
            </w:pPr>
          </w:p>
        </w:tc>
      </w:tr>
      <w:tr w:rsidR="00E63B19" w:rsidRPr="007668B3" w:rsidTr="00871DC9">
        <w:trPr>
          <w:trHeight w:val="2699"/>
        </w:trPr>
        <w:tc>
          <w:tcPr>
            <w:tcW w:w="294" w:type="pct"/>
          </w:tcPr>
          <w:p w:rsidR="00E63B19" w:rsidRPr="007668B3" w:rsidRDefault="00E63B19" w:rsidP="00E63B19">
            <w:pPr>
              <w:rPr>
                <w:sz w:val="20"/>
                <w:szCs w:val="20"/>
                <w:lang w:val="sr-Cyrl-CS"/>
              </w:rPr>
            </w:pPr>
            <w:r w:rsidRPr="007668B3">
              <w:rPr>
                <w:sz w:val="20"/>
                <w:szCs w:val="20"/>
                <w:lang w:val="sr-Cyrl-CS"/>
              </w:rPr>
              <w:lastRenderedPageBreak/>
              <w:t>36.4.1</w:t>
            </w:r>
          </w:p>
        </w:tc>
        <w:tc>
          <w:tcPr>
            <w:tcW w:w="1330" w:type="pct"/>
          </w:tcPr>
          <w:p w:rsidR="00E63B19" w:rsidRPr="007668B3" w:rsidRDefault="00D05FB2" w:rsidP="00E63B19">
            <w:pPr>
              <w:jc w:val="both"/>
              <w:rPr>
                <w:sz w:val="20"/>
                <w:szCs w:val="20"/>
                <w:lang w:val="ru-RU"/>
              </w:rPr>
            </w:pPr>
            <w:r>
              <w:rPr>
                <w:sz w:val="20"/>
                <w:szCs w:val="20"/>
                <w:lang w:val="ru-RU"/>
              </w:rPr>
              <w:t xml:space="preserve">            </w:t>
            </w:r>
            <w:r w:rsidR="00E63B19" w:rsidRPr="007668B3">
              <w:rPr>
                <w:sz w:val="20"/>
                <w:szCs w:val="20"/>
                <w:lang w:val="ru-RU"/>
              </w:rPr>
              <w:t xml:space="preserve">Надлежни органи треба да на захтев и без одлагања пруже све информације потребне у сврху која се наводи у ставу 1. Када је то потребно, надлежни органи који приме сваки такав захтев дужни су да, без одлагања, предузму неопходне мере да би се тражене информације прикупиле. Уколико надлежни орган није у могућности да без одлагања пружи затражене информације, дужан је да о </w:t>
            </w:r>
            <w:r w:rsidR="00E63B19" w:rsidRPr="007668B3">
              <w:rPr>
                <w:sz w:val="20"/>
                <w:szCs w:val="20"/>
                <w:lang w:val="ru-RU"/>
              </w:rPr>
              <w:lastRenderedPageBreak/>
              <w:t>разлозима за то обавести надлежни орган који тражи информације. На тако достављене информације примењује се обавеза чувања пословне тајне која се односи на запослене или бивше запослене код надлежних органа.</w:t>
            </w:r>
          </w:p>
        </w:tc>
        <w:tc>
          <w:tcPr>
            <w:tcW w:w="407" w:type="pct"/>
          </w:tcPr>
          <w:p w:rsidR="00E63B19" w:rsidRPr="003516CC" w:rsidRDefault="00E63B19" w:rsidP="00707F13">
            <w:pPr>
              <w:rPr>
                <w:sz w:val="20"/>
                <w:szCs w:val="20"/>
                <w:lang w:val="sr-Cyrl-CS"/>
              </w:rPr>
            </w:pPr>
            <w:r w:rsidRPr="003516CC">
              <w:rPr>
                <w:sz w:val="20"/>
                <w:szCs w:val="20"/>
                <w:lang w:val="sr-Cyrl-CS"/>
              </w:rPr>
              <w:lastRenderedPageBreak/>
              <w:t>1</w:t>
            </w:r>
            <w:r w:rsidR="00707F13" w:rsidRPr="003516CC">
              <w:rPr>
                <w:sz w:val="20"/>
                <w:szCs w:val="20"/>
              </w:rPr>
              <w:t>11</w:t>
            </w:r>
            <w:r w:rsidRPr="003516CC">
              <w:rPr>
                <w:sz w:val="20"/>
                <w:szCs w:val="20"/>
                <w:lang w:val="sr-Cyrl-CS"/>
              </w:rPr>
              <w:t>.</w:t>
            </w:r>
            <w:r w:rsidR="00707F13" w:rsidRPr="003516CC">
              <w:rPr>
                <w:sz w:val="20"/>
                <w:szCs w:val="20"/>
              </w:rPr>
              <w:t>3</w:t>
            </w:r>
            <w:r w:rsidRPr="003516CC">
              <w:rPr>
                <w:sz w:val="20"/>
                <w:szCs w:val="20"/>
                <w:lang w:val="sr-Cyrl-CS"/>
              </w:rPr>
              <w:t xml:space="preserve">-5. </w:t>
            </w:r>
          </w:p>
        </w:tc>
        <w:tc>
          <w:tcPr>
            <w:tcW w:w="1627" w:type="pct"/>
          </w:tcPr>
          <w:p w:rsidR="00E63B19" w:rsidRPr="003516CC" w:rsidRDefault="004855CB" w:rsidP="00E63B19">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E63B19" w:rsidRPr="003516CC">
              <w:rPr>
                <w:rFonts w:eastAsia="TimesNewRoman"/>
                <w:sz w:val="20"/>
                <w:szCs w:val="20"/>
                <w:lang w:val="ru-RU"/>
              </w:rPr>
              <w:t>По пријему захтева надлежних органа држава чланица за доставу информација, Комисија без одлагања пружа све тражене информације.</w:t>
            </w:r>
          </w:p>
          <w:p w:rsidR="00E63B19" w:rsidRPr="003516CC" w:rsidRDefault="00D05FB2" w:rsidP="00E63B19">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E63B19" w:rsidRPr="003516CC">
              <w:rPr>
                <w:rFonts w:eastAsia="TimesNewRoman"/>
                <w:sz w:val="20"/>
                <w:szCs w:val="20"/>
                <w:lang w:val="ru-RU"/>
              </w:rPr>
              <w:t>Комисија предузима мере неопходне за прикупљање тражених информација.</w:t>
            </w:r>
          </w:p>
          <w:p w:rsidR="00E63B19" w:rsidRPr="003516CC" w:rsidRDefault="00D05FB2" w:rsidP="00E63B19">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E63B19" w:rsidRPr="003516CC">
              <w:rPr>
                <w:rFonts w:eastAsia="TimesNewRoman"/>
                <w:sz w:val="20"/>
                <w:szCs w:val="20"/>
                <w:lang w:val="ru-RU"/>
              </w:rPr>
              <w:t>Ако Комисија није у могућности да прибави тражене информације, о тим разлозима извештава надлежни орган који је упутио захтев.</w:t>
            </w:r>
          </w:p>
          <w:p w:rsidR="00E63B19" w:rsidRPr="003516CC" w:rsidRDefault="00E63B19" w:rsidP="00E63B19">
            <w:pPr>
              <w:rPr>
                <w:sz w:val="20"/>
                <w:szCs w:val="20"/>
                <w:lang w:val="sr-Latn-CS"/>
              </w:rPr>
            </w:pPr>
          </w:p>
        </w:tc>
        <w:tc>
          <w:tcPr>
            <w:tcW w:w="661" w:type="pct"/>
          </w:tcPr>
          <w:p w:rsidR="00E63B19" w:rsidRPr="007668B3" w:rsidRDefault="00E63B19" w:rsidP="00E63B19">
            <w:pPr>
              <w:rPr>
                <w:sz w:val="20"/>
                <w:szCs w:val="20"/>
                <w:lang w:val="sr-Cyrl-CS"/>
              </w:rPr>
            </w:pPr>
            <w:r w:rsidRPr="007668B3">
              <w:rPr>
                <w:sz w:val="20"/>
                <w:szCs w:val="20"/>
                <w:lang w:val="sr-Cyrl-CS"/>
              </w:rPr>
              <w:t xml:space="preserve">Потпуно усклађено </w:t>
            </w:r>
          </w:p>
        </w:tc>
        <w:tc>
          <w:tcPr>
            <w:tcW w:w="681" w:type="pct"/>
          </w:tcPr>
          <w:p w:rsidR="00E63B19" w:rsidRPr="007668B3" w:rsidRDefault="00E63B19" w:rsidP="00E63B19">
            <w:pPr>
              <w:rPr>
                <w:sz w:val="20"/>
                <w:szCs w:val="20"/>
                <w:lang w:val="sr-Cyrl-CS"/>
              </w:rPr>
            </w:pPr>
          </w:p>
        </w:tc>
      </w:tr>
      <w:tr w:rsidR="00996E33" w:rsidRPr="007668B3" w:rsidTr="00871DC9">
        <w:trPr>
          <w:trHeight w:val="343"/>
        </w:trPr>
        <w:tc>
          <w:tcPr>
            <w:tcW w:w="294" w:type="pct"/>
          </w:tcPr>
          <w:p w:rsidR="00996E33" w:rsidRPr="007668B3" w:rsidRDefault="00996E33" w:rsidP="00996E33">
            <w:pPr>
              <w:rPr>
                <w:sz w:val="20"/>
                <w:szCs w:val="20"/>
                <w:lang w:val="sr-Cyrl-CS"/>
              </w:rPr>
            </w:pPr>
            <w:r w:rsidRPr="007668B3">
              <w:rPr>
                <w:sz w:val="20"/>
                <w:szCs w:val="20"/>
                <w:lang w:val="sr-Cyrl-CS"/>
              </w:rPr>
              <w:lastRenderedPageBreak/>
              <w:t>36.4.2 (подтач. 1 до 3.)</w:t>
            </w:r>
          </w:p>
        </w:tc>
        <w:tc>
          <w:tcPr>
            <w:tcW w:w="1330" w:type="pct"/>
          </w:tcPr>
          <w:p w:rsidR="00996E33" w:rsidRPr="007668B3" w:rsidRDefault="00996E33" w:rsidP="00996E33">
            <w:pPr>
              <w:ind w:firstLine="720"/>
              <w:jc w:val="both"/>
              <w:rPr>
                <w:sz w:val="20"/>
                <w:szCs w:val="20"/>
                <w:lang w:val="ru-RU"/>
              </w:rPr>
            </w:pPr>
            <w:r w:rsidRPr="007668B3">
              <w:rPr>
                <w:sz w:val="20"/>
                <w:szCs w:val="20"/>
                <w:lang w:val="ru-RU"/>
              </w:rPr>
              <w:t>Надлежни органи могу да одбију да поступе по захтеву за достављањем информација у случају да:</w:t>
            </w:r>
          </w:p>
          <w:p w:rsidR="00996E33" w:rsidRPr="007668B3" w:rsidRDefault="00D05FB2" w:rsidP="00D05FB2">
            <w:pPr>
              <w:jc w:val="both"/>
              <w:rPr>
                <w:sz w:val="20"/>
                <w:szCs w:val="20"/>
                <w:lang w:val="ru-RU"/>
              </w:rPr>
            </w:pPr>
            <w:r>
              <w:rPr>
                <w:sz w:val="20"/>
                <w:szCs w:val="20"/>
                <w:lang w:val="ru-RU"/>
              </w:rPr>
              <w:t xml:space="preserve">(а) </w:t>
            </w:r>
            <w:r w:rsidR="00996E33" w:rsidRPr="007668B3">
              <w:rPr>
                <w:sz w:val="20"/>
                <w:szCs w:val="20"/>
                <w:lang w:val="ru-RU"/>
              </w:rPr>
              <w:t>пренос информација може негативно да утиче на суверенитет, безбедност или јавни ред државе чијим је надлежним органима захтев упућен или може да представља кршење безбедносних прописа, или</w:t>
            </w:r>
          </w:p>
          <w:p w:rsidR="00996E33" w:rsidRPr="007668B3" w:rsidRDefault="00996E33" w:rsidP="00D05FB2">
            <w:pPr>
              <w:jc w:val="both"/>
              <w:rPr>
                <w:strike/>
                <w:sz w:val="20"/>
                <w:szCs w:val="20"/>
                <w:lang w:val="ru-RU"/>
              </w:rPr>
            </w:pPr>
            <w:r w:rsidRPr="007668B3">
              <w:rPr>
                <w:sz w:val="20"/>
                <w:szCs w:val="20"/>
              </w:rPr>
              <w:t>б) судски поступци су већ покренути у односу на исте радње и против истих лица пред органима државе чланице</w:t>
            </w:r>
            <w:r w:rsidRPr="007668B3">
              <w:rPr>
                <w:sz w:val="20"/>
                <w:szCs w:val="20"/>
                <w:lang w:val="sr-Cyrl-CS"/>
              </w:rPr>
              <w:t xml:space="preserve"> од које се захтевају информације</w:t>
            </w:r>
            <w:r w:rsidRPr="007668B3">
              <w:rPr>
                <w:sz w:val="20"/>
                <w:szCs w:val="20"/>
              </w:rPr>
              <w:t>; или</w:t>
            </w:r>
          </w:p>
          <w:p w:rsidR="00996E33" w:rsidRPr="007668B3" w:rsidRDefault="00996E33" w:rsidP="00D05FB2">
            <w:pPr>
              <w:jc w:val="both"/>
              <w:rPr>
                <w:sz w:val="20"/>
                <w:szCs w:val="20"/>
              </w:rPr>
            </w:pPr>
            <w:r w:rsidRPr="007668B3">
              <w:rPr>
                <w:sz w:val="20"/>
                <w:szCs w:val="20"/>
              </w:rPr>
              <w:t>в) правноснажна пресуда је већ донесена у погледу истих радњи и истих лица од стране надлежних органа државе чланице</w:t>
            </w:r>
            <w:r w:rsidRPr="007668B3">
              <w:rPr>
                <w:sz w:val="20"/>
                <w:szCs w:val="20"/>
                <w:lang w:val="sr-Cyrl-CS"/>
              </w:rPr>
              <w:t xml:space="preserve"> од које се захтевају информације</w:t>
            </w:r>
            <w:r w:rsidRPr="007668B3">
              <w:rPr>
                <w:sz w:val="20"/>
                <w:szCs w:val="20"/>
              </w:rPr>
              <w:t>.</w:t>
            </w:r>
          </w:p>
          <w:p w:rsidR="00996E33" w:rsidRPr="007668B3" w:rsidRDefault="00D05FB2" w:rsidP="00996E33">
            <w:pPr>
              <w:jc w:val="both"/>
              <w:rPr>
                <w:strike/>
                <w:sz w:val="20"/>
                <w:szCs w:val="20"/>
                <w:lang w:val="ru-RU"/>
              </w:rPr>
            </w:pPr>
            <w:r>
              <w:rPr>
                <w:sz w:val="20"/>
                <w:szCs w:val="20"/>
              </w:rPr>
              <w:t xml:space="preserve">              </w:t>
            </w:r>
            <w:r w:rsidR="00996E33" w:rsidRPr="007668B3">
              <w:rPr>
                <w:sz w:val="20"/>
                <w:szCs w:val="20"/>
              </w:rPr>
              <w:t xml:space="preserve">Не доводећи у питање обавезе којима подлежу у судском поступку, надлежни органи или Европски надзорни органи који примају информације сходно ставу 1. могу их користити искључиво за обављање </w:t>
            </w:r>
            <w:r w:rsidR="00996E33" w:rsidRPr="007668B3">
              <w:rPr>
                <w:sz w:val="20"/>
                <w:szCs w:val="20"/>
              </w:rPr>
              <w:lastRenderedPageBreak/>
              <w:t>својих функција у оквиру области примене ове директиве или Уредбе (ЕУ) број 537/2014 и у контексту административних или судских поступака који су конкретно повезани са вршењем тих функција.</w:t>
            </w:r>
          </w:p>
          <w:p w:rsidR="00996E33" w:rsidRPr="007668B3" w:rsidRDefault="00996E33" w:rsidP="00996E33">
            <w:pPr>
              <w:ind w:left="720"/>
              <w:jc w:val="both"/>
              <w:rPr>
                <w:sz w:val="20"/>
                <w:szCs w:val="20"/>
                <w:lang w:val="ru-RU"/>
              </w:rPr>
            </w:pPr>
          </w:p>
        </w:tc>
        <w:tc>
          <w:tcPr>
            <w:tcW w:w="407" w:type="pct"/>
          </w:tcPr>
          <w:p w:rsidR="00EA5A79" w:rsidRPr="003516CC" w:rsidRDefault="00EA5A79" w:rsidP="00996E33">
            <w:pPr>
              <w:rPr>
                <w:sz w:val="20"/>
                <w:szCs w:val="20"/>
                <w:lang w:val="sr-Cyrl-CS"/>
              </w:rPr>
            </w:pPr>
            <w:r w:rsidRPr="003516CC">
              <w:rPr>
                <w:sz w:val="20"/>
                <w:szCs w:val="20"/>
              </w:rPr>
              <w:lastRenderedPageBreak/>
              <w:t>111</w:t>
            </w:r>
            <w:r w:rsidR="00237D42" w:rsidRPr="003516CC">
              <w:rPr>
                <w:sz w:val="20"/>
                <w:szCs w:val="20"/>
                <w:lang w:val="sr-Cyrl-CS"/>
              </w:rPr>
              <w:t>.6</w:t>
            </w:r>
            <w:r w:rsidR="003A3A96">
              <w:rPr>
                <w:sz w:val="20"/>
                <w:szCs w:val="20"/>
                <w:lang w:val="sr-Cyrl-CS"/>
              </w:rPr>
              <w:t>.</w:t>
            </w: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EA5A79" w:rsidRPr="003516CC" w:rsidRDefault="00EA5A79" w:rsidP="00996E33">
            <w:pPr>
              <w:rPr>
                <w:sz w:val="20"/>
                <w:szCs w:val="20"/>
                <w:lang w:val="sr-Cyrl-CS"/>
              </w:rPr>
            </w:pPr>
          </w:p>
          <w:p w:rsidR="00996E33" w:rsidRPr="003516CC" w:rsidRDefault="00EA5A79" w:rsidP="00EA5A79">
            <w:pPr>
              <w:rPr>
                <w:sz w:val="20"/>
                <w:szCs w:val="20"/>
                <w:lang w:val="sr-Cyrl-CS"/>
              </w:rPr>
            </w:pPr>
            <w:r w:rsidRPr="003516CC">
              <w:rPr>
                <w:sz w:val="20"/>
                <w:szCs w:val="20"/>
              </w:rPr>
              <w:t>111.</w:t>
            </w:r>
            <w:r w:rsidR="00237D42" w:rsidRPr="003516CC">
              <w:rPr>
                <w:sz w:val="20"/>
                <w:szCs w:val="20"/>
                <w:lang w:val="sr-Cyrl-CS"/>
              </w:rPr>
              <w:t>7.</w:t>
            </w:r>
          </w:p>
        </w:tc>
        <w:tc>
          <w:tcPr>
            <w:tcW w:w="1627" w:type="pct"/>
          </w:tcPr>
          <w:p w:rsidR="00237D42" w:rsidRPr="003516CC" w:rsidRDefault="00237D42" w:rsidP="00237D42">
            <w:pPr>
              <w:ind w:firstLine="720"/>
              <w:jc w:val="both"/>
              <w:rPr>
                <w:rFonts w:eastAsia="TimesNewRoman"/>
                <w:sz w:val="20"/>
                <w:szCs w:val="20"/>
                <w:lang w:val="ru-RU"/>
              </w:rPr>
            </w:pPr>
            <w:r w:rsidRPr="003516CC">
              <w:rPr>
                <w:rFonts w:eastAsia="TimesNewRoman"/>
                <w:sz w:val="20"/>
                <w:szCs w:val="20"/>
                <w:lang w:val="ru-RU"/>
              </w:rPr>
              <w:t>Комисија може да одбије захтев за доставу информација:</w:t>
            </w:r>
          </w:p>
          <w:p w:rsidR="00237D42" w:rsidRPr="003516CC" w:rsidRDefault="00707F13" w:rsidP="00D05FB2">
            <w:pPr>
              <w:jc w:val="both"/>
              <w:rPr>
                <w:rFonts w:eastAsia="TimesNewRoman"/>
                <w:sz w:val="20"/>
                <w:szCs w:val="20"/>
                <w:lang w:val="ru-RU"/>
              </w:rPr>
            </w:pPr>
            <w:r w:rsidRPr="003516CC">
              <w:rPr>
                <w:rFonts w:eastAsia="TimesNewRoman"/>
                <w:sz w:val="20"/>
                <w:szCs w:val="20"/>
              </w:rPr>
              <w:t xml:space="preserve">              </w:t>
            </w:r>
            <w:r w:rsidR="00237D42" w:rsidRPr="003516CC">
              <w:rPr>
                <w:rFonts w:eastAsia="TimesNewRoman"/>
                <w:sz w:val="20"/>
                <w:szCs w:val="20"/>
                <w:lang w:val="ru-RU"/>
              </w:rPr>
              <w:t>1) ако њихово објављивање може неповољно да утиче на суверенитет, безбедност или јавни поредак Републике Србије;</w:t>
            </w:r>
          </w:p>
          <w:p w:rsidR="00237D42" w:rsidRPr="003516CC" w:rsidRDefault="00707F13" w:rsidP="00D05FB2">
            <w:pPr>
              <w:jc w:val="both"/>
              <w:rPr>
                <w:rFonts w:eastAsia="TimesNewRoman"/>
                <w:sz w:val="20"/>
                <w:szCs w:val="20"/>
                <w:lang w:val="ru-RU"/>
              </w:rPr>
            </w:pPr>
            <w:r w:rsidRPr="003516CC">
              <w:rPr>
                <w:rFonts w:eastAsia="TimesNewRoman"/>
                <w:sz w:val="20"/>
                <w:szCs w:val="20"/>
              </w:rPr>
              <w:t xml:space="preserve">              </w:t>
            </w:r>
            <w:r w:rsidR="00237D42" w:rsidRPr="003516CC">
              <w:rPr>
                <w:rFonts w:eastAsia="TimesNewRoman"/>
                <w:sz w:val="20"/>
                <w:szCs w:val="20"/>
                <w:lang w:val="ru-RU"/>
              </w:rPr>
              <w:t>2) ако су пред органима Републике Србије већ покренути судски поступци у вези са истим радњама против друштава за ревизију, самосталних ревизора и лиценцираних овлашћених ревизора;</w:t>
            </w:r>
          </w:p>
          <w:p w:rsidR="00996E33" w:rsidRPr="003516CC" w:rsidRDefault="00707F13" w:rsidP="00D05FB2">
            <w:pPr>
              <w:jc w:val="both"/>
              <w:rPr>
                <w:rFonts w:eastAsia="TimesNewRoman"/>
                <w:sz w:val="20"/>
                <w:szCs w:val="20"/>
                <w:lang w:val="ru-RU"/>
              </w:rPr>
            </w:pPr>
            <w:r w:rsidRPr="003516CC">
              <w:rPr>
                <w:rFonts w:eastAsia="TimesNewRoman"/>
                <w:sz w:val="20"/>
                <w:szCs w:val="20"/>
              </w:rPr>
              <w:t xml:space="preserve">             </w:t>
            </w:r>
            <w:r w:rsidR="00237D42" w:rsidRPr="003516CC">
              <w:rPr>
                <w:rFonts w:eastAsia="TimesNewRoman"/>
                <w:sz w:val="20"/>
                <w:szCs w:val="20"/>
                <w:lang w:val="ru-RU"/>
              </w:rPr>
              <w:t>3) ако су надлежни органи Републике Србије већ донели правоснажну пресуду против лица из тачке 2) овог става за исте радње.</w:t>
            </w:r>
          </w:p>
          <w:p w:rsidR="00237D42" w:rsidRPr="003516CC" w:rsidRDefault="004C4096" w:rsidP="00237D42">
            <w:pPr>
              <w:jc w:val="both"/>
              <w:rPr>
                <w:rFonts w:eastAsia="TimesNewRoman"/>
                <w:sz w:val="20"/>
                <w:szCs w:val="20"/>
                <w:lang w:val="ru-RU"/>
              </w:rPr>
            </w:pPr>
            <w:r>
              <w:rPr>
                <w:rFonts w:eastAsia="TimesNewRoman"/>
                <w:sz w:val="20"/>
                <w:szCs w:val="20"/>
                <w:lang w:val="ru-RU"/>
              </w:rPr>
              <w:t xml:space="preserve">             </w:t>
            </w:r>
            <w:r w:rsidR="00237D42" w:rsidRPr="003516CC">
              <w:rPr>
                <w:rFonts w:eastAsia="TimesNewRoman"/>
                <w:sz w:val="20"/>
                <w:szCs w:val="20"/>
                <w:lang w:val="ru-RU"/>
              </w:rPr>
              <w:t>Ако Комисија добије податке од других надлежних органа, те податке може да употреби само за обављање свог рада на основу овог закона и у оквиру управних или судских поступака који су с тим повезани.</w:t>
            </w:r>
          </w:p>
          <w:p w:rsidR="00237D42" w:rsidRPr="003516CC" w:rsidRDefault="00237D42" w:rsidP="00237D42">
            <w:pPr>
              <w:ind w:firstLine="720"/>
              <w:jc w:val="both"/>
              <w:rPr>
                <w:rFonts w:eastAsia="TimesNewRoman"/>
                <w:sz w:val="20"/>
                <w:szCs w:val="20"/>
                <w:lang w:val="ru-RU"/>
              </w:rPr>
            </w:pPr>
          </w:p>
        </w:tc>
        <w:tc>
          <w:tcPr>
            <w:tcW w:w="661" w:type="pct"/>
          </w:tcPr>
          <w:p w:rsidR="00996E33" w:rsidRPr="007668B3" w:rsidRDefault="00237D42" w:rsidP="00996E33">
            <w:pPr>
              <w:rPr>
                <w:sz w:val="20"/>
                <w:szCs w:val="20"/>
                <w:lang w:val="sr-Cyrl-CS"/>
              </w:rPr>
            </w:pPr>
            <w:r w:rsidRPr="007668B3">
              <w:rPr>
                <w:sz w:val="20"/>
                <w:szCs w:val="20"/>
                <w:lang w:val="sr-Cyrl-CS"/>
              </w:rPr>
              <w:t>Потпуно усклађено</w:t>
            </w:r>
          </w:p>
        </w:tc>
        <w:tc>
          <w:tcPr>
            <w:tcW w:w="681" w:type="pct"/>
          </w:tcPr>
          <w:p w:rsidR="00996E33" w:rsidRPr="00F0033E" w:rsidRDefault="00996E33" w:rsidP="00996E33">
            <w:pPr>
              <w:rPr>
                <w:rFonts w:eastAsia="TimesNewRoman"/>
                <w:sz w:val="20"/>
                <w:szCs w:val="20"/>
              </w:rPr>
            </w:pPr>
          </w:p>
        </w:tc>
      </w:tr>
      <w:tr w:rsidR="00996E33" w:rsidRPr="007668B3" w:rsidTr="00871DC9">
        <w:trPr>
          <w:trHeight w:val="343"/>
        </w:trPr>
        <w:tc>
          <w:tcPr>
            <w:tcW w:w="294" w:type="pct"/>
          </w:tcPr>
          <w:p w:rsidR="00996E33" w:rsidRPr="007668B3" w:rsidRDefault="00996E33" w:rsidP="00996E33">
            <w:pPr>
              <w:rPr>
                <w:sz w:val="20"/>
                <w:szCs w:val="20"/>
                <w:lang w:val="sr-Cyrl-CS"/>
              </w:rPr>
            </w:pPr>
            <w:r w:rsidRPr="007668B3">
              <w:rPr>
                <w:sz w:val="20"/>
                <w:szCs w:val="20"/>
                <w:lang w:val="sr-Cyrl-CS"/>
              </w:rPr>
              <w:lastRenderedPageBreak/>
              <w:t>36.4а</w:t>
            </w:r>
          </w:p>
        </w:tc>
        <w:tc>
          <w:tcPr>
            <w:tcW w:w="1330" w:type="pct"/>
          </w:tcPr>
          <w:p w:rsidR="00996E33" w:rsidRPr="007668B3" w:rsidRDefault="00996E33" w:rsidP="00996E33">
            <w:pPr>
              <w:ind w:firstLine="720"/>
              <w:jc w:val="both"/>
              <w:rPr>
                <w:sz w:val="20"/>
                <w:szCs w:val="20"/>
                <w:lang w:val="ru-RU"/>
              </w:rPr>
            </w:pPr>
            <w:r w:rsidRPr="007668B3">
              <w:rPr>
                <w:sz w:val="20"/>
                <w:szCs w:val="20"/>
              </w:rPr>
              <w:t>Државе чланице могу дозволити надлежним органима да прослеђују надлежним органима задуженим за надзор над субјектима од јавног значаја, централним банкама, Европском систему централних банака и Европској централној банци, у својству монетарних власти, и Европском одбору за системски ризик, поверљиве информације намењене за обављање њихових послова.</w:t>
            </w:r>
            <w:r w:rsidRPr="007668B3">
              <w:rPr>
                <w:rStyle w:val="tw4winMark"/>
                <w:color w:val="auto"/>
                <w:sz w:val="20"/>
                <w:szCs w:val="20"/>
              </w:rPr>
              <w:t>&lt;0}{0&gt;</w:t>
            </w:r>
            <w:r w:rsidRPr="007668B3">
              <w:rPr>
                <w:sz w:val="20"/>
                <w:szCs w:val="20"/>
              </w:rPr>
              <w:t xml:space="preserve"> </w:t>
            </w:r>
            <w:r w:rsidRPr="007668B3">
              <w:rPr>
                <w:vanish/>
                <w:sz w:val="20"/>
                <w:szCs w:val="20"/>
                <w:lang w:val="en-GB"/>
              </w:rPr>
              <w:t>Such authorities or bodies shall not be prevented from communicating to the competent authorities information that the competent authorities may need in order to carry out their duties under Regulation (EU) No 537/2014.';</w:t>
            </w:r>
            <w:r w:rsidRPr="007668B3">
              <w:rPr>
                <w:rStyle w:val="tw4winMark"/>
                <w:color w:val="auto"/>
                <w:sz w:val="20"/>
                <w:szCs w:val="20"/>
              </w:rPr>
              <w:t>&lt;}85{&gt;</w:t>
            </w:r>
            <w:r w:rsidRPr="007668B3">
              <w:rPr>
                <w:sz w:val="20"/>
                <w:szCs w:val="20"/>
              </w:rPr>
              <w:t>Поменути органи или тела не могу се спречити да саопштавају надлежним органима информације које надлежним органима могу бити потребне за обављање њихових задатака у складу са Уредбом (ЕУ) број 537/2014.</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ind w:firstLine="720"/>
              <w:jc w:val="both"/>
              <w:rPr>
                <w:rFonts w:eastAsia="TimesNewRoman"/>
                <w:sz w:val="20"/>
                <w:szCs w:val="20"/>
                <w:lang w:val="ru-RU"/>
              </w:rPr>
            </w:pPr>
          </w:p>
        </w:tc>
        <w:tc>
          <w:tcPr>
            <w:tcW w:w="661" w:type="pct"/>
          </w:tcPr>
          <w:p w:rsidR="0020381F" w:rsidRDefault="0020381F" w:rsidP="00996E33">
            <w:pPr>
              <w:rPr>
                <w:rFonts w:eastAsia="TimesNewRoman"/>
                <w:sz w:val="20"/>
                <w:szCs w:val="20"/>
              </w:rPr>
            </w:pPr>
          </w:p>
          <w:p w:rsidR="0020381F" w:rsidRPr="003516CC" w:rsidRDefault="0020381F" w:rsidP="00996E33">
            <w:pPr>
              <w:rPr>
                <w:rFonts w:eastAsia="TimesNewRoman"/>
                <w:sz w:val="20"/>
                <w:szCs w:val="20"/>
              </w:rPr>
            </w:pPr>
            <w:r w:rsidRPr="003516CC">
              <w:rPr>
                <w:sz w:val="20"/>
                <w:szCs w:val="20"/>
                <w:lang w:val="sr-Cyrl-CS"/>
              </w:rPr>
              <w:t>Потпуно усклађено</w:t>
            </w:r>
          </w:p>
          <w:p w:rsidR="0020381F" w:rsidRPr="00237D42" w:rsidRDefault="0020381F" w:rsidP="00996E33">
            <w:pPr>
              <w:rPr>
                <w:sz w:val="20"/>
                <w:szCs w:val="20"/>
                <w:lang w:val="sr-Cyrl-CS"/>
              </w:rPr>
            </w:pPr>
          </w:p>
        </w:tc>
        <w:tc>
          <w:tcPr>
            <w:tcW w:w="681" w:type="pct"/>
          </w:tcPr>
          <w:p w:rsidR="00996E33" w:rsidRPr="000C75FA" w:rsidRDefault="00EA5A79" w:rsidP="00996E33">
            <w:pPr>
              <w:rPr>
                <w:rFonts w:eastAsia="TimesNewRoman"/>
                <w:sz w:val="20"/>
                <w:szCs w:val="20"/>
                <w:lang w:val="ru-RU"/>
              </w:rPr>
            </w:pPr>
            <w:r>
              <w:rPr>
                <w:rFonts w:eastAsia="TimesNewRoman"/>
                <w:sz w:val="20"/>
                <w:szCs w:val="20"/>
                <w:lang w:val="ru-RU"/>
              </w:rPr>
              <w:t>Норма није обавезујућа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36.5 </w:t>
            </w:r>
          </w:p>
        </w:tc>
        <w:tc>
          <w:tcPr>
            <w:tcW w:w="1330" w:type="pct"/>
          </w:tcPr>
          <w:p w:rsidR="00996E33" w:rsidRPr="007668B3" w:rsidRDefault="00CE0216" w:rsidP="00996E33">
            <w:pPr>
              <w:jc w:val="both"/>
              <w:rPr>
                <w:sz w:val="20"/>
                <w:szCs w:val="20"/>
                <w:lang w:val="ru-RU"/>
              </w:rPr>
            </w:pPr>
            <w:r>
              <w:rPr>
                <w:sz w:val="20"/>
                <w:szCs w:val="20"/>
                <w:lang w:val="ru-RU"/>
              </w:rPr>
              <w:t xml:space="preserve">           </w:t>
            </w:r>
            <w:r w:rsidR="00996E33" w:rsidRPr="007668B3">
              <w:rPr>
                <w:sz w:val="20"/>
                <w:szCs w:val="20"/>
                <w:lang w:val="ru-RU"/>
              </w:rPr>
              <w:t xml:space="preserve">Уколико је надлежни орган уверен да се врше или су извршене активности супротне одредбама ове Директиве на територији друге државе чланице, о томе треба да обавести, на што одређенији начин, надлежни орган друге државе чланице. Надлежни орган друге државе чланице треба да предузме одговарајуће мере. Он затим треба да обавести надлежни орган који му је доставио информацију о исходу, и у мери у којој је </w:t>
            </w:r>
            <w:r w:rsidR="00996E33" w:rsidRPr="007668B3">
              <w:rPr>
                <w:sz w:val="20"/>
                <w:szCs w:val="20"/>
                <w:lang w:val="ru-RU"/>
              </w:rPr>
              <w:lastRenderedPageBreak/>
              <w:t>то могуће, значајним догађајима који су се десили у међувремену.</w:t>
            </w:r>
          </w:p>
          <w:p w:rsidR="00996E33" w:rsidRPr="007668B3" w:rsidRDefault="00996E33" w:rsidP="00996E33">
            <w:pPr>
              <w:rPr>
                <w:sz w:val="20"/>
                <w:szCs w:val="20"/>
                <w:lang w:val="sr-Cyrl-CS"/>
              </w:rPr>
            </w:pPr>
          </w:p>
        </w:tc>
        <w:tc>
          <w:tcPr>
            <w:tcW w:w="407" w:type="pct"/>
          </w:tcPr>
          <w:p w:rsidR="00EA5A79" w:rsidRPr="003516CC" w:rsidRDefault="004C2FB3" w:rsidP="00EA5A79">
            <w:pPr>
              <w:rPr>
                <w:sz w:val="20"/>
                <w:szCs w:val="20"/>
                <w:lang w:val="sr-Cyrl-CS"/>
              </w:rPr>
            </w:pPr>
            <w:r w:rsidRPr="003516CC">
              <w:rPr>
                <w:sz w:val="20"/>
                <w:szCs w:val="20"/>
                <w:lang w:val="sr-Cyrl-CS"/>
              </w:rPr>
              <w:lastRenderedPageBreak/>
              <w:t>1</w:t>
            </w:r>
            <w:r w:rsidR="00CF36A8" w:rsidRPr="003516CC">
              <w:rPr>
                <w:sz w:val="20"/>
                <w:szCs w:val="20"/>
                <w:lang w:val="sr-Cyrl-CS"/>
              </w:rPr>
              <w:t>1</w:t>
            </w:r>
            <w:r w:rsidR="00EA5A79" w:rsidRPr="003516CC">
              <w:rPr>
                <w:sz w:val="20"/>
                <w:szCs w:val="20"/>
                <w:lang w:val="sr-Cyrl-CS"/>
              </w:rPr>
              <w:t>2</w:t>
            </w:r>
            <w:r w:rsidRPr="003516CC">
              <w:rPr>
                <w:sz w:val="20"/>
                <w:szCs w:val="20"/>
                <w:lang w:val="sr-Cyrl-CS"/>
              </w:rPr>
              <w:t>.1</w:t>
            </w:r>
            <w:r w:rsidR="00CE0216" w:rsidRPr="003516CC">
              <w:rPr>
                <w:sz w:val="20"/>
                <w:szCs w:val="20"/>
                <w:lang w:val="sr-Cyrl-CS"/>
              </w:rPr>
              <w:t>.</w:t>
            </w:r>
          </w:p>
          <w:p w:rsidR="00EA5A79" w:rsidRPr="003516CC" w:rsidRDefault="00EA5A79" w:rsidP="00EA5A79">
            <w:pPr>
              <w:rPr>
                <w:sz w:val="20"/>
                <w:szCs w:val="20"/>
                <w:lang w:val="sr-Cyrl-CS"/>
              </w:rPr>
            </w:pPr>
          </w:p>
          <w:p w:rsidR="00EA5A79" w:rsidRPr="003516CC" w:rsidRDefault="00EA5A79" w:rsidP="00EA5A79">
            <w:pPr>
              <w:rPr>
                <w:sz w:val="20"/>
                <w:szCs w:val="20"/>
                <w:lang w:val="sr-Cyrl-CS"/>
              </w:rPr>
            </w:pPr>
          </w:p>
          <w:p w:rsidR="00EA5A79" w:rsidRPr="003516CC" w:rsidRDefault="00EA5A79" w:rsidP="00EA5A79">
            <w:pPr>
              <w:rPr>
                <w:sz w:val="20"/>
                <w:szCs w:val="20"/>
                <w:lang w:val="sr-Cyrl-CS"/>
              </w:rPr>
            </w:pPr>
          </w:p>
          <w:p w:rsidR="00EA5A79" w:rsidRPr="003516CC" w:rsidRDefault="00EA5A79" w:rsidP="00EA5A79">
            <w:pPr>
              <w:rPr>
                <w:sz w:val="20"/>
                <w:szCs w:val="20"/>
                <w:lang w:val="sr-Cyrl-CS"/>
              </w:rPr>
            </w:pPr>
          </w:p>
          <w:p w:rsidR="00EA5A79" w:rsidRPr="003516CC" w:rsidRDefault="00EA5A79" w:rsidP="00EA5A79">
            <w:pPr>
              <w:rPr>
                <w:sz w:val="20"/>
                <w:szCs w:val="20"/>
                <w:lang w:val="sr-Cyrl-CS"/>
              </w:rPr>
            </w:pPr>
          </w:p>
          <w:p w:rsidR="00EA5A79" w:rsidRPr="003516CC" w:rsidRDefault="00EA5A79" w:rsidP="00EA5A79">
            <w:pPr>
              <w:rPr>
                <w:sz w:val="20"/>
                <w:szCs w:val="20"/>
                <w:lang w:val="sr-Cyrl-CS"/>
              </w:rPr>
            </w:pPr>
          </w:p>
          <w:p w:rsidR="00996E33" w:rsidRPr="003516CC" w:rsidRDefault="00EA5A79" w:rsidP="00EA5A79">
            <w:pPr>
              <w:rPr>
                <w:sz w:val="20"/>
                <w:szCs w:val="20"/>
                <w:lang w:val="sr-Cyrl-CS"/>
              </w:rPr>
            </w:pPr>
            <w:r w:rsidRPr="003516CC">
              <w:rPr>
                <w:sz w:val="20"/>
                <w:szCs w:val="20"/>
                <w:lang w:val="sr-Cyrl-CS"/>
              </w:rPr>
              <w:t>112.</w:t>
            </w:r>
            <w:r w:rsidR="004C2FB3" w:rsidRPr="003516CC">
              <w:rPr>
                <w:sz w:val="20"/>
                <w:szCs w:val="20"/>
                <w:lang w:val="sr-Cyrl-CS"/>
              </w:rPr>
              <w:t>2.</w:t>
            </w:r>
          </w:p>
        </w:tc>
        <w:tc>
          <w:tcPr>
            <w:tcW w:w="1627" w:type="pct"/>
          </w:tcPr>
          <w:p w:rsidR="004C2FB3" w:rsidRPr="003516CC" w:rsidRDefault="00CE0216" w:rsidP="004C2FB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C2FB3" w:rsidRPr="003516CC">
              <w:rPr>
                <w:rFonts w:eastAsia="TimesNewRoman"/>
                <w:sz w:val="20"/>
                <w:szCs w:val="20"/>
                <w:lang w:val="ru-RU"/>
              </w:rPr>
              <w:t>Ако се у поступку надзора утврди да друштва за ревизију, самостални ревизори и лиценцирани овлашћени ревизори спроводе или су спроводили активности супротне одредбама овог закона на територији друге државе чланице, Комисија ће обавестити надлежни орган државе чланице.</w:t>
            </w:r>
          </w:p>
          <w:p w:rsidR="00996E33" w:rsidRPr="003516CC" w:rsidRDefault="00CE0216" w:rsidP="004C2FB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C2FB3" w:rsidRPr="003516CC">
              <w:rPr>
                <w:rFonts w:eastAsia="TimesNewRoman"/>
                <w:sz w:val="20"/>
                <w:szCs w:val="20"/>
                <w:lang w:val="ru-RU"/>
              </w:rPr>
              <w:t xml:space="preserve">Ако Комисија прими обавештење од надлежног органа државе чланице да друштва за ревизију, самостални ревизори и лиценцирани овлашћени ревизори на територији Републике Србије спроводе или су спроводили активности </w:t>
            </w:r>
            <w:r w:rsidR="004C2FB3" w:rsidRPr="003516CC">
              <w:rPr>
                <w:rFonts w:eastAsia="TimesNewRoman"/>
                <w:sz w:val="20"/>
                <w:szCs w:val="20"/>
                <w:lang w:val="ru-RU"/>
              </w:rPr>
              <w:lastRenderedPageBreak/>
              <w:t>супротне одредбама овог закона, предузеће мере у складу са овим законом и о томе ће обавестити орган који је доставио обавештење.</w:t>
            </w:r>
          </w:p>
        </w:tc>
        <w:tc>
          <w:tcPr>
            <w:tcW w:w="661" w:type="pct"/>
          </w:tcPr>
          <w:p w:rsidR="00996E33" w:rsidRPr="007668B3" w:rsidRDefault="004C2FB3"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091929" w:rsidRDefault="00996E33" w:rsidP="00996E33">
            <w:pPr>
              <w:rPr>
                <w:rFonts w:eastAsia="TimesNewRoman"/>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36.6.1</w:t>
            </w:r>
          </w:p>
        </w:tc>
        <w:tc>
          <w:tcPr>
            <w:tcW w:w="1330" w:type="pct"/>
          </w:tcPr>
          <w:p w:rsidR="00996E33" w:rsidRPr="007668B3" w:rsidRDefault="00CE0216" w:rsidP="00996E33">
            <w:pPr>
              <w:jc w:val="both"/>
              <w:rPr>
                <w:sz w:val="20"/>
                <w:szCs w:val="20"/>
                <w:lang w:val="ru-RU"/>
              </w:rPr>
            </w:pPr>
            <w:r>
              <w:rPr>
                <w:sz w:val="20"/>
                <w:szCs w:val="20"/>
                <w:lang w:val="ru-RU"/>
              </w:rPr>
              <w:t xml:space="preserve">               </w:t>
            </w:r>
            <w:r w:rsidR="00996E33" w:rsidRPr="007668B3">
              <w:rPr>
                <w:sz w:val="20"/>
                <w:szCs w:val="20"/>
                <w:lang w:val="ru-RU"/>
              </w:rPr>
              <w:t>Надлежни орган једне државе чланице такође може да затражи да надлежни орган друге државе чланице спроведе истрагу на својој територији.</w:t>
            </w:r>
          </w:p>
          <w:p w:rsidR="00996E33" w:rsidRPr="007668B3" w:rsidRDefault="00996E33" w:rsidP="00996E33">
            <w:pPr>
              <w:rPr>
                <w:sz w:val="20"/>
                <w:szCs w:val="20"/>
                <w:lang w:val="sr-Latn-CS"/>
              </w:rPr>
            </w:pPr>
          </w:p>
        </w:tc>
        <w:tc>
          <w:tcPr>
            <w:tcW w:w="407" w:type="pct"/>
          </w:tcPr>
          <w:p w:rsidR="00996E33" w:rsidRPr="003516CC" w:rsidRDefault="00E4031E" w:rsidP="00EA5A79">
            <w:pPr>
              <w:rPr>
                <w:sz w:val="20"/>
                <w:szCs w:val="20"/>
                <w:lang w:val="sr-Cyrl-CS"/>
              </w:rPr>
            </w:pPr>
            <w:r w:rsidRPr="003516CC">
              <w:rPr>
                <w:sz w:val="20"/>
                <w:szCs w:val="20"/>
                <w:lang w:val="sr-Cyrl-CS"/>
              </w:rPr>
              <w:t>1</w:t>
            </w:r>
            <w:r w:rsidR="00CF36A8" w:rsidRPr="003516CC">
              <w:rPr>
                <w:sz w:val="20"/>
                <w:szCs w:val="20"/>
                <w:lang w:val="sr-Cyrl-CS"/>
              </w:rPr>
              <w:t>1</w:t>
            </w:r>
            <w:r w:rsidR="00EA5A79" w:rsidRPr="003516CC">
              <w:rPr>
                <w:sz w:val="20"/>
                <w:szCs w:val="20"/>
                <w:lang w:val="sr-Cyrl-CS"/>
              </w:rPr>
              <w:t>2</w:t>
            </w:r>
            <w:r w:rsidRPr="003516CC">
              <w:rPr>
                <w:sz w:val="20"/>
                <w:szCs w:val="20"/>
                <w:lang w:val="sr-Cyrl-CS"/>
              </w:rPr>
              <w:t>.2.</w:t>
            </w:r>
          </w:p>
        </w:tc>
        <w:tc>
          <w:tcPr>
            <w:tcW w:w="1627" w:type="pct"/>
          </w:tcPr>
          <w:p w:rsidR="00996E33" w:rsidRPr="003516CC" w:rsidRDefault="00CE0216"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E4031E" w:rsidRPr="003516CC">
              <w:rPr>
                <w:rFonts w:eastAsia="TimesNewRoman"/>
                <w:sz w:val="20"/>
                <w:szCs w:val="20"/>
                <w:lang w:val="ru-RU"/>
              </w:rPr>
              <w:t>Ако Комисија прими обавештење од надлежног органа државе чланице да друштва за ревизију, самостални ревизори и лиценцирани овлашћени ревизори на територији Републике Србије спроводе или су спроводили активности супротне одредбама овог закона, предузеће мере у складу са овим законом и о томе ће обавестити орган који је доставио обавештење.</w:t>
            </w:r>
          </w:p>
        </w:tc>
        <w:tc>
          <w:tcPr>
            <w:tcW w:w="661" w:type="pct"/>
          </w:tcPr>
          <w:p w:rsidR="00996E33" w:rsidRPr="00D92980" w:rsidRDefault="00E4031E" w:rsidP="00996E33">
            <w:pPr>
              <w:rPr>
                <w:b/>
                <w:sz w:val="20"/>
                <w:szCs w:val="20"/>
                <w:lang w:val="sr-Cyrl-CS"/>
              </w:rPr>
            </w:pPr>
            <w:r w:rsidRPr="007668B3">
              <w:rPr>
                <w:sz w:val="20"/>
                <w:szCs w:val="20"/>
                <w:lang w:val="sr-Cyrl-CS"/>
              </w:rPr>
              <w:t>Потпуно усклађено</w:t>
            </w:r>
            <w:r w:rsidRPr="00D92980">
              <w:rPr>
                <w:b/>
                <w:sz w:val="20"/>
                <w:szCs w:val="20"/>
                <w:lang w:val="sr-Cyrl-CS"/>
              </w:rPr>
              <w:t xml:space="preserve"> </w:t>
            </w:r>
          </w:p>
        </w:tc>
        <w:tc>
          <w:tcPr>
            <w:tcW w:w="681" w:type="pct"/>
          </w:tcPr>
          <w:p w:rsidR="00996E33" w:rsidRPr="00D92980" w:rsidRDefault="00996E33" w:rsidP="00996E33">
            <w:pPr>
              <w:rPr>
                <w:rFonts w:eastAsia="TimesNewRoman"/>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36.6.2</w:t>
            </w:r>
          </w:p>
        </w:tc>
        <w:tc>
          <w:tcPr>
            <w:tcW w:w="1330" w:type="pct"/>
          </w:tcPr>
          <w:p w:rsidR="00996E33" w:rsidRPr="007668B3" w:rsidRDefault="00996E33" w:rsidP="00996E33">
            <w:pPr>
              <w:jc w:val="both"/>
              <w:rPr>
                <w:sz w:val="20"/>
                <w:szCs w:val="20"/>
                <w:lang w:val="ru-RU"/>
              </w:rPr>
            </w:pPr>
            <w:r w:rsidRPr="007668B3">
              <w:rPr>
                <w:sz w:val="20"/>
                <w:szCs w:val="20"/>
                <w:lang w:val="ru-RU"/>
              </w:rPr>
              <w:t>Током свог трајања, истрага треба да буде предмет опште контроле државе чланице на чијој се територији води.</w:t>
            </w:r>
          </w:p>
          <w:p w:rsidR="00996E33" w:rsidRPr="007668B3" w:rsidRDefault="00996E33" w:rsidP="00996E33">
            <w:pPr>
              <w:rPr>
                <w:sz w:val="20"/>
                <w:szCs w:val="20"/>
                <w:lang w:val="sr-Latn-CS"/>
              </w:rPr>
            </w:pPr>
          </w:p>
        </w:tc>
        <w:tc>
          <w:tcPr>
            <w:tcW w:w="407" w:type="pct"/>
          </w:tcPr>
          <w:p w:rsidR="00996E33" w:rsidRPr="003516CC" w:rsidRDefault="00E4031E" w:rsidP="00EA5A79">
            <w:pPr>
              <w:rPr>
                <w:sz w:val="20"/>
                <w:szCs w:val="20"/>
                <w:lang w:val="sr-Cyrl-CS"/>
              </w:rPr>
            </w:pPr>
            <w:r w:rsidRPr="003516CC">
              <w:rPr>
                <w:sz w:val="20"/>
                <w:szCs w:val="20"/>
                <w:lang w:val="sr-Cyrl-CS"/>
              </w:rPr>
              <w:t>1</w:t>
            </w:r>
            <w:r w:rsidR="00CF36A8" w:rsidRPr="003516CC">
              <w:rPr>
                <w:sz w:val="20"/>
                <w:szCs w:val="20"/>
                <w:lang w:val="sr-Cyrl-CS"/>
              </w:rPr>
              <w:t>1</w:t>
            </w:r>
            <w:r w:rsidR="00EA5A79" w:rsidRPr="003516CC">
              <w:rPr>
                <w:sz w:val="20"/>
                <w:szCs w:val="20"/>
                <w:lang w:val="sr-Cyrl-CS"/>
              </w:rPr>
              <w:t>2</w:t>
            </w:r>
            <w:r w:rsidRPr="003516CC">
              <w:rPr>
                <w:sz w:val="20"/>
                <w:szCs w:val="20"/>
                <w:lang w:val="sr-Cyrl-CS"/>
              </w:rPr>
              <w:t>.2.</w:t>
            </w:r>
            <w:r w:rsidR="00996E33" w:rsidRPr="003516CC">
              <w:rPr>
                <w:sz w:val="20"/>
                <w:szCs w:val="20"/>
                <w:lang w:val="sr-Cyrl-CS"/>
              </w:rPr>
              <w:t xml:space="preserve"> </w:t>
            </w:r>
          </w:p>
        </w:tc>
        <w:tc>
          <w:tcPr>
            <w:tcW w:w="1627" w:type="pct"/>
          </w:tcPr>
          <w:p w:rsidR="00996E33" w:rsidRPr="003516CC" w:rsidRDefault="00CE0216"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E4031E" w:rsidRPr="003516CC">
              <w:rPr>
                <w:rFonts w:eastAsia="TimesNewRoman"/>
                <w:sz w:val="20"/>
                <w:szCs w:val="20"/>
                <w:lang w:val="ru-RU"/>
              </w:rPr>
              <w:t>Ако Комисија прими обавештење од надлежног органа државе чланице да друштва за ревизију, самостални ревизори и лиценцирани овлашћени ревизори на територији Републике Србије спроводе или су спроводили активности супротне одредбама овог закона, предузеће мере у складу са овим законом и о томе ће обавестити орган који је доставио обавештење.</w:t>
            </w:r>
          </w:p>
        </w:tc>
        <w:tc>
          <w:tcPr>
            <w:tcW w:w="661" w:type="pct"/>
          </w:tcPr>
          <w:p w:rsidR="00996E33" w:rsidRPr="00D92980" w:rsidRDefault="00E4031E" w:rsidP="00996E33">
            <w:pPr>
              <w:rPr>
                <w:b/>
                <w:sz w:val="20"/>
                <w:szCs w:val="20"/>
                <w:lang w:val="sr-Cyrl-CS"/>
              </w:rPr>
            </w:pPr>
            <w:r w:rsidRPr="007668B3">
              <w:rPr>
                <w:sz w:val="20"/>
                <w:szCs w:val="20"/>
                <w:lang w:val="sr-Cyrl-CS"/>
              </w:rPr>
              <w:t>Потпуно усклађено</w:t>
            </w:r>
          </w:p>
        </w:tc>
        <w:tc>
          <w:tcPr>
            <w:tcW w:w="681" w:type="pct"/>
          </w:tcPr>
          <w:p w:rsidR="00996E33" w:rsidRPr="007668B3" w:rsidRDefault="00996E33" w:rsidP="00996E33">
            <w:pPr>
              <w:rPr>
                <w:rFonts w:eastAsia="TimesNewRoman"/>
                <w:sz w:val="20"/>
                <w:szCs w:val="20"/>
                <w:lang w:val="ru-RU"/>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36.6.3 (подтач. 1 до 3.)</w:t>
            </w:r>
          </w:p>
        </w:tc>
        <w:tc>
          <w:tcPr>
            <w:tcW w:w="1330" w:type="pct"/>
          </w:tcPr>
          <w:p w:rsidR="00996E33" w:rsidRPr="007668B3" w:rsidRDefault="00996E33" w:rsidP="00996E33">
            <w:pPr>
              <w:ind w:firstLine="720"/>
              <w:jc w:val="both"/>
              <w:rPr>
                <w:sz w:val="20"/>
                <w:szCs w:val="20"/>
                <w:lang w:val="sr-Cyrl-CS"/>
              </w:rPr>
            </w:pPr>
            <w:r w:rsidRPr="007668B3">
              <w:rPr>
                <w:sz w:val="20"/>
                <w:szCs w:val="20"/>
                <w:lang w:val="ru-RU"/>
              </w:rPr>
              <w:t>Надлежни органи могу да одбију да поступе по захтеву за покретањем истраге, како је предвиђено у првом подставу, или по захтеву да се њиховом особљу придружи особље надлежних органа друге државе чланице, у складу са другим подставом, када</w:t>
            </w:r>
            <w:r w:rsidRPr="007668B3">
              <w:rPr>
                <w:sz w:val="20"/>
                <w:szCs w:val="20"/>
                <w:lang w:val="sr-Cyrl-CS"/>
              </w:rPr>
              <w:t>:</w:t>
            </w:r>
          </w:p>
          <w:p w:rsidR="00996E33" w:rsidRPr="007668B3" w:rsidRDefault="00CE0216" w:rsidP="00CE0216">
            <w:pPr>
              <w:jc w:val="both"/>
              <w:rPr>
                <w:strike/>
                <w:sz w:val="20"/>
                <w:szCs w:val="20"/>
                <w:lang w:val="ru-RU"/>
              </w:rPr>
            </w:pPr>
            <w:r>
              <w:rPr>
                <w:sz w:val="20"/>
                <w:szCs w:val="20"/>
              </w:rPr>
              <w:t>(</w:t>
            </w:r>
            <w:r w:rsidR="00996E33" w:rsidRPr="007668B3">
              <w:rPr>
                <w:sz w:val="20"/>
                <w:szCs w:val="20"/>
              </w:rPr>
              <w:t>а) таква истрага може негативно утицати на суверенитет, безбедност или јавни поредак замољене државе чланице или повредити правила националне безбедности; или</w:t>
            </w:r>
          </w:p>
          <w:p w:rsidR="00996E33" w:rsidRPr="007668B3" w:rsidRDefault="00996E33" w:rsidP="00CE0216">
            <w:pPr>
              <w:jc w:val="both"/>
              <w:rPr>
                <w:sz w:val="20"/>
                <w:szCs w:val="20"/>
                <w:lang w:val="ru-RU"/>
              </w:rPr>
            </w:pPr>
            <w:r w:rsidRPr="007668B3">
              <w:rPr>
                <w:sz w:val="20"/>
                <w:szCs w:val="20"/>
                <w:lang w:val="ru-RU"/>
              </w:rPr>
              <w:t xml:space="preserve">(б) чијим је надлежним органима захтев упућен или је већ започет судски процес по основу истих дела и против истих </w:t>
            </w:r>
            <w:r w:rsidRPr="007668B3">
              <w:rPr>
                <w:sz w:val="20"/>
                <w:szCs w:val="20"/>
                <w:lang w:val="ru-RU"/>
              </w:rPr>
              <w:lastRenderedPageBreak/>
              <w:t xml:space="preserve">лица пред органима државе чијим је надлежним органима захтев упућен или </w:t>
            </w:r>
          </w:p>
          <w:p w:rsidR="00996E33" w:rsidRPr="007668B3" w:rsidRDefault="00996E33" w:rsidP="00CE0216">
            <w:pPr>
              <w:jc w:val="both"/>
              <w:rPr>
                <w:sz w:val="20"/>
                <w:szCs w:val="20"/>
                <w:lang w:val="ru-RU"/>
              </w:rPr>
            </w:pPr>
            <w:r w:rsidRPr="007668B3">
              <w:rPr>
                <w:sz w:val="20"/>
                <w:szCs w:val="20"/>
                <w:lang w:val="ru-RU"/>
              </w:rPr>
              <w:t xml:space="preserve">(ц) су органи државе којој је захтев упућен већ донели свој коначан суд о таквим лицима за иста дела. </w:t>
            </w:r>
          </w:p>
        </w:tc>
        <w:tc>
          <w:tcPr>
            <w:tcW w:w="407" w:type="pct"/>
          </w:tcPr>
          <w:p w:rsidR="00996E33" w:rsidRPr="005D5EC7" w:rsidRDefault="005D5EC7" w:rsidP="00EA5A79">
            <w:pPr>
              <w:rPr>
                <w:sz w:val="20"/>
                <w:szCs w:val="20"/>
                <w:lang w:val="sr-Cyrl-CS"/>
              </w:rPr>
            </w:pPr>
            <w:r w:rsidRPr="003516CC">
              <w:rPr>
                <w:sz w:val="20"/>
                <w:szCs w:val="20"/>
                <w:lang w:val="sr-Cyrl-CS"/>
              </w:rPr>
              <w:lastRenderedPageBreak/>
              <w:t>1</w:t>
            </w:r>
            <w:r w:rsidR="00CF36A8" w:rsidRPr="003516CC">
              <w:rPr>
                <w:sz w:val="20"/>
                <w:szCs w:val="20"/>
                <w:lang w:val="sr-Cyrl-CS"/>
              </w:rPr>
              <w:t>1</w:t>
            </w:r>
            <w:r w:rsidR="00EA5A79" w:rsidRPr="003516CC">
              <w:rPr>
                <w:sz w:val="20"/>
                <w:szCs w:val="20"/>
                <w:lang w:val="sr-Cyrl-CS"/>
              </w:rPr>
              <w:t>2</w:t>
            </w:r>
            <w:r w:rsidRPr="003516CC">
              <w:rPr>
                <w:sz w:val="20"/>
                <w:szCs w:val="20"/>
                <w:lang w:val="sr-Cyrl-CS"/>
              </w:rPr>
              <w:t>.3.</w:t>
            </w:r>
          </w:p>
        </w:tc>
        <w:tc>
          <w:tcPr>
            <w:tcW w:w="1627" w:type="pct"/>
          </w:tcPr>
          <w:p w:rsidR="005D5EC7" w:rsidRPr="005D5EC7" w:rsidRDefault="00CE0216" w:rsidP="005D5EC7">
            <w:pPr>
              <w:pStyle w:val="StyleesegmentpAuto1"/>
              <w:rPr>
                <w:sz w:val="20"/>
                <w:szCs w:val="20"/>
              </w:rPr>
            </w:pPr>
            <w:r>
              <w:rPr>
                <w:sz w:val="20"/>
                <w:szCs w:val="20"/>
              </w:rPr>
              <w:t xml:space="preserve">        </w:t>
            </w:r>
            <w:r w:rsidR="005D5EC7" w:rsidRPr="005D5EC7">
              <w:rPr>
                <w:sz w:val="20"/>
                <w:szCs w:val="20"/>
              </w:rPr>
              <w:t>Ако надлежни орган државе чланице захтева спровођење контроле квалитета рада друштава за ревизију, самосталних ревизора и лиценцираних овлашћених ревизора у Републици Србији, Комисија може да одбије захтев за спровођење контроле или захтева о учешћу представника надлежног органа друге државе чланице у спровођењу контроле:</w:t>
            </w:r>
          </w:p>
          <w:p w:rsidR="005D5EC7" w:rsidRPr="005D5EC7" w:rsidRDefault="005F5134" w:rsidP="00CE0216">
            <w:pPr>
              <w:pStyle w:val="StyleesegmentpAuto1"/>
              <w:ind w:firstLine="0"/>
              <w:rPr>
                <w:sz w:val="20"/>
                <w:szCs w:val="20"/>
              </w:rPr>
            </w:pPr>
            <w:r>
              <w:rPr>
                <w:sz w:val="20"/>
                <w:szCs w:val="20"/>
                <w:lang w:val="sr-Cyrl-RS"/>
              </w:rPr>
              <w:t xml:space="preserve">             </w:t>
            </w:r>
            <w:r w:rsidR="005D5EC7" w:rsidRPr="005D5EC7">
              <w:rPr>
                <w:sz w:val="20"/>
                <w:szCs w:val="20"/>
              </w:rPr>
              <w:t>1) ако би таква контрола могла неповољно да утиче на суверенитет, безбедност или јавни поредак Републике Србије;</w:t>
            </w:r>
          </w:p>
          <w:p w:rsidR="005D5EC7" w:rsidRPr="005D5EC7" w:rsidRDefault="005F5134" w:rsidP="00CE0216">
            <w:pPr>
              <w:pStyle w:val="StyleesegmentpAuto1"/>
              <w:ind w:firstLine="0"/>
              <w:rPr>
                <w:sz w:val="20"/>
                <w:szCs w:val="20"/>
              </w:rPr>
            </w:pPr>
            <w:r>
              <w:rPr>
                <w:sz w:val="20"/>
                <w:szCs w:val="20"/>
                <w:lang w:val="sr-Cyrl-RS"/>
              </w:rPr>
              <w:t xml:space="preserve">             </w:t>
            </w:r>
            <w:r w:rsidR="005D5EC7" w:rsidRPr="005D5EC7">
              <w:rPr>
                <w:sz w:val="20"/>
                <w:szCs w:val="20"/>
              </w:rPr>
              <w:t xml:space="preserve">2) ако су пред органима Републике Србије већ покренути судски поступци у вези са истим радњама против друштава за ревизију, </w:t>
            </w:r>
            <w:r w:rsidR="005D5EC7" w:rsidRPr="005D5EC7">
              <w:rPr>
                <w:sz w:val="20"/>
                <w:szCs w:val="20"/>
              </w:rPr>
              <w:lastRenderedPageBreak/>
              <w:t>самосталних ревизора и лиценцираних овлашћених ревизора;</w:t>
            </w:r>
          </w:p>
          <w:p w:rsidR="00996E33" w:rsidRPr="00F74EC8" w:rsidRDefault="005F5134" w:rsidP="00CE0216">
            <w:pPr>
              <w:jc w:val="both"/>
              <w:rPr>
                <w:sz w:val="20"/>
                <w:szCs w:val="20"/>
                <w:highlight w:val="yellow"/>
                <w:lang w:val="ru-RU"/>
              </w:rPr>
            </w:pPr>
            <w:r>
              <w:rPr>
                <w:sz w:val="20"/>
                <w:szCs w:val="20"/>
                <w:lang w:val="sr-Cyrl-RS"/>
              </w:rPr>
              <w:t xml:space="preserve">             </w:t>
            </w:r>
            <w:r w:rsidR="005D5EC7" w:rsidRPr="005D5EC7">
              <w:rPr>
                <w:sz w:val="20"/>
                <w:szCs w:val="20"/>
              </w:rPr>
              <w:t>3) ако су надлежни органи Републике Србије већ донели правоснажну пресуду против лица из тачке 2) овог става за исте радње.</w:t>
            </w:r>
          </w:p>
        </w:tc>
        <w:tc>
          <w:tcPr>
            <w:tcW w:w="661" w:type="pct"/>
          </w:tcPr>
          <w:p w:rsidR="00996E33" w:rsidRPr="00D92980" w:rsidRDefault="005D5EC7" w:rsidP="00996E33">
            <w:pPr>
              <w:rPr>
                <w:b/>
                <w:sz w:val="20"/>
                <w:szCs w:val="20"/>
                <w:lang w:val="sr-Cyrl-CS"/>
              </w:rPr>
            </w:pPr>
            <w:r w:rsidRPr="007668B3">
              <w:rPr>
                <w:sz w:val="20"/>
                <w:szCs w:val="20"/>
                <w:lang w:val="sr-Cyrl-CS"/>
              </w:rPr>
              <w:lastRenderedPageBreak/>
              <w:t>Потпуно усклађено</w:t>
            </w:r>
          </w:p>
        </w:tc>
        <w:tc>
          <w:tcPr>
            <w:tcW w:w="681" w:type="pct"/>
          </w:tcPr>
          <w:p w:rsidR="00996E33" w:rsidRPr="007668B3" w:rsidRDefault="00996E33" w:rsidP="00996E33">
            <w:pPr>
              <w:rPr>
                <w:rFonts w:eastAsia="TimesNewRoman"/>
                <w:sz w:val="20"/>
                <w:szCs w:val="20"/>
                <w:lang w:val="ru-RU"/>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Latn-CS"/>
              </w:rPr>
              <w:lastRenderedPageBreak/>
              <w:t>3</w:t>
            </w:r>
            <w:r w:rsidRPr="007668B3">
              <w:rPr>
                <w:sz w:val="20"/>
                <w:szCs w:val="20"/>
                <w:lang w:val="sr-Cyrl-CS"/>
              </w:rPr>
              <w:t>7.1</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CE0216" w:rsidP="00996E33">
            <w:pPr>
              <w:jc w:val="both"/>
              <w:rPr>
                <w:sz w:val="20"/>
                <w:szCs w:val="20"/>
                <w:lang w:val="ru-RU"/>
              </w:rPr>
            </w:pPr>
            <w:r>
              <w:rPr>
                <w:sz w:val="20"/>
                <w:szCs w:val="20"/>
                <w:lang w:val="ru-RU"/>
              </w:rPr>
              <w:t xml:space="preserve">            </w:t>
            </w:r>
            <w:r w:rsidR="00996E33" w:rsidRPr="007668B3">
              <w:rPr>
                <w:sz w:val="20"/>
                <w:szCs w:val="20"/>
                <w:lang w:val="ru-RU"/>
              </w:rPr>
              <w:t xml:space="preserve">Законског ревизора или ревизорско друштво именује скупштина акционара или чланова друштва које је предмет ревизије. </w:t>
            </w:r>
          </w:p>
        </w:tc>
        <w:tc>
          <w:tcPr>
            <w:tcW w:w="407" w:type="pct"/>
          </w:tcPr>
          <w:p w:rsidR="00996E33" w:rsidRPr="005D5EC7" w:rsidRDefault="005D5EC7" w:rsidP="00996E33">
            <w:pPr>
              <w:rPr>
                <w:sz w:val="20"/>
                <w:szCs w:val="20"/>
                <w:lang w:val="sr-Cyrl-CS"/>
              </w:rPr>
            </w:pPr>
            <w:r w:rsidRPr="005D5EC7">
              <w:rPr>
                <w:sz w:val="20"/>
                <w:szCs w:val="20"/>
                <w:lang w:val="sr-Cyrl-CS"/>
              </w:rPr>
              <w:t>32.1.</w:t>
            </w:r>
          </w:p>
        </w:tc>
        <w:tc>
          <w:tcPr>
            <w:tcW w:w="1627" w:type="pct"/>
          </w:tcPr>
          <w:p w:rsidR="00996E33" w:rsidRPr="00F74EC8" w:rsidRDefault="005F5134" w:rsidP="00996E33">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CF36A8" w:rsidRPr="00CF36A8">
              <w:rPr>
                <w:rFonts w:eastAsia="TimesNewRoman"/>
                <w:sz w:val="20"/>
                <w:szCs w:val="20"/>
                <w:lang w:val="ru-RU"/>
              </w:rPr>
              <w:t>Субјек</w:t>
            </w:r>
            <w:r w:rsidR="00EA5A79">
              <w:rPr>
                <w:rFonts w:eastAsia="TimesNewRoman"/>
                <w:sz w:val="20"/>
                <w:szCs w:val="20"/>
                <w:lang w:val="ru-RU"/>
              </w:rPr>
              <w:t>а</w:t>
            </w:r>
            <w:r w:rsidR="00CF36A8" w:rsidRPr="00CF36A8">
              <w:rPr>
                <w:rFonts w:eastAsia="TimesNewRoman"/>
                <w:sz w:val="20"/>
                <w:szCs w:val="20"/>
                <w:lang w:val="ru-RU"/>
              </w:rPr>
              <w:t>т ревизије, код којег се врши ревизија, дужан је да закључи уговор о обављању законске ревизије с друштвом за ревизију најкасније до 30. септембра пословне године на коју се ревизија односи, на основу одлуке скупштине или другог надлежног органа утврђеног општим актом тог субјекта о избору друштва за ревизију.</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37.2</w:t>
            </w:r>
          </w:p>
        </w:tc>
        <w:tc>
          <w:tcPr>
            <w:tcW w:w="1330" w:type="pct"/>
          </w:tcPr>
          <w:p w:rsidR="00996E33" w:rsidRPr="007668B3" w:rsidRDefault="00CE0216"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могу да предвиде алтернативне системе или модалитете именовања законског ревизора или ревизорског друштва под условом да такви системи или модалитети обезбеђују независност законског ревизора или ревизорског друштва од извршних чланова административног органа или управљачког органа друштва које је предмет ревизије.</w:t>
            </w:r>
          </w:p>
        </w:tc>
        <w:tc>
          <w:tcPr>
            <w:tcW w:w="407" w:type="pct"/>
          </w:tcPr>
          <w:p w:rsidR="00996E33" w:rsidRPr="00E62652" w:rsidRDefault="00996E33" w:rsidP="00996E33">
            <w:pPr>
              <w:rPr>
                <w:sz w:val="20"/>
                <w:szCs w:val="20"/>
                <w:highlight w:val="yellow"/>
                <w:lang w:val="sr-Cyrl-CS"/>
              </w:rPr>
            </w:pPr>
            <w:r w:rsidRPr="00E62652">
              <w:rPr>
                <w:sz w:val="20"/>
                <w:szCs w:val="20"/>
                <w:highlight w:val="yellow"/>
                <w:lang w:val="sr-Cyrl-CS"/>
              </w:rPr>
              <w:t xml:space="preserve"> </w:t>
            </w:r>
          </w:p>
        </w:tc>
        <w:tc>
          <w:tcPr>
            <w:tcW w:w="1627" w:type="pct"/>
          </w:tcPr>
          <w:p w:rsidR="00996E33" w:rsidRPr="007668B3" w:rsidRDefault="00996E33" w:rsidP="00996E33">
            <w:pPr>
              <w:rPr>
                <w:sz w:val="20"/>
                <w:szCs w:val="20"/>
                <w:lang w:val="sr-Latn-CS"/>
              </w:rPr>
            </w:pPr>
          </w:p>
        </w:tc>
        <w:tc>
          <w:tcPr>
            <w:tcW w:w="661" w:type="pct"/>
          </w:tcPr>
          <w:p w:rsidR="0020381F" w:rsidRPr="003516CC" w:rsidRDefault="0020381F" w:rsidP="00996E33">
            <w:pPr>
              <w:rPr>
                <w:sz w:val="20"/>
                <w:szCs w:val="20"/>
              </w:rPr>
            </w:pPr>
          </w:p>
          <w:p w:rsidR="0020381F" w:rsidRPr="003516CC" w:rsidRDefault="0020381F" w:rsidP="00996E33">
            <w:pPr>
              <w:rPr>
                <w:sz w:val="20"/>
                <w:szCs w:val="20"/>
                <w:lang w:val="sr-Cyrl-CS"/>
              </w:rPr>
            </w:pPr>
            <w:r w:rsidRPr="003516CC">
              <w:rPr>
                <w:sz w:val="20"/>
                <w:szCs w:val="20"/>
                <w:lang w:val="sr-Cyrl-CS"/>
              </w:rPr>
              <w:t>Потпуно усклађено</w:t>
            </w:r>
          </w:p>
        </w:tc>
        <w:tc>
          <w:tcPr>
            <w:tcW w:w="681" w:type="pct"/>
          </w:tcPr>
          <w:p w:rsidR="00996E33" w:rsidRPr="003516CC" w:rsidRDefault="0020381F" w:rsidP="00996E33">
            <w:pPr>
              <w:rPr>
                <w:sz w:val="20"/>
                <w:szCs w:val="20"/>
                <w:lang w:val="sr-Cyrl-CS"/>
              </w:rPr>
            </w:pPr>
            <w:r w:rsidRPr="003516CC">
              <w:rPr>
                <w:rFonts w:eastAsia="TimesNewRoman"/>
                <w:sz w:val="20"/>
                <w:szCs w:val="20"/>
                <w:lang w:val="ru-RU"/>
              </w:rPr>
              <w:t>Директива не захтева обавезну примену ове одредбе</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37.3</w:t>
            </w:r>
          </w:p>
        </w:tc>
        <w:tc>
          <w:tcPr>
            <w:tcW w:w="1330" w:type="pct"/>
          </w:tcPr>
          <w:p w:rsidR="00996E33" w:rsidRPr="007668B3" w:rsidRDefault="00E54351" w:rsidP="00996E33">
            <w:pPr>
              <w:jc w:val="both"/>
              <w:rPr>
                <w:sz w:val="20"/>
                <w:szCs w:val="20"/>
                <w:lang w:val="ru-RU"/>
              </w:rPr>
            </w:pPr>
            <w:r>
              <w:rPr>
                <w:sz w:val="20"/>
                <w:szCs w:val="20"/>
              </w:rPr>
              <w:t xml:space="preserve">           </w:t>
            </w:r>
            <w:r w:rsidR="00996E33" w:rsidRPr="007668B3">
              <w:rPr>
                <w:sz w:val="20"/>
                <w:szCs w:val="20"/>
              </w:rPr>
              <w:t>Забрањује се свака уговорна одредба којом се ограничава избор скупштине акционара или чланова субјекта ревизије сходно ставу 1. на одређене категорије или листе овлашћених ревизора или друштава за ревизију у погледу именовања одређеног овлашћеног ревизора или друштва за ревизију ради обављања законске ревизије тог субјекта.</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Any such existing clauses shall be null and void.'</w:t>
            </w:r>
            <w:r w:rsidR="00996E33" w:rsidRPr="007668B3">
              <w:rPr>
                <w:rStyle w:val="tw4winMark"/>
                <w:color w:val="auto"/>
                <w:sz w:val="20"/>
                <w:szCs w:val="20"/>
              </w:rPr>
              <w:t>&lt;}0{&gt;</w:t>
            </w:r>
            <w:r w:rsidR="00996E33" w:rsidRPr="007668B3">
              <w:rPr>
                <w:sz w:val="20"/>
                <w:szCs w:val="20"/>
              </w:rPr>
              <w:t xml:space="preserve"> </w:t>
            </w:r>
            <w:r w:rsidR="00996E33" w:rsidRPr="007668B3">
              <w:rPr>
                <w:sz w:val="20"/>
                <w:szCs w:val="20"/>
                <w:lang w:val="sr-Cyrl-CS"/>
              </w:rPr>
              <w:t xml:space="preserve"> Све такве постојеће </w:t>
            </w:r>
            <w:r w:rsidR="00996E33" w:rsidRPr="007668B3">
              <w:rPr>
                <w:sz w:val="20"/>
                <w:szCs w:val="20"/>
              </w:rPr>
              <w:t>одредбе су ништаве.</w:t>
            </w:r>
          </w:p>
        </w:tc>
        <w:tc>
          <w:tcPr>
            <w:tcW w:w="407" w:type="pct"/>
          </w:tcPr>
          <w:p w:rsidR="00996E33" w:rsidRPr="003516CC" w:rsidRDefault="0030261A" w:rsidP="00996E33">
            <w:pPr>
              <w:rPr>
                <w:sz w:val="20"/>
                <w:szCs w:val="20"/>
                <w:lang w:val="sr-Cyrl-CS"/>
              </w:rPr>
            </w:pPr>
            <w:r w:rsidRPr="003516CC">
              <w:rPr>
                <w:sz w:val="20"/>
                <w:szCs w:val="20"/>
                <w:lang w:val="sr-Cyrl-CS"/>
              </w:rPr>
              <w:t>32.4</w:t>
            </w:r>
            <w:r w:rsidR="005D5EC7" w:rsidRPr="003516CC">
              <w:rPr>
                <w:sz w:val="20"/>
                <w:szCs w:val="20"/>
                <w:lang w:val="sr-Cyrl-CS"/>
              </w:rPr>
              <w:t>.</w:t>
            </w:r>
          </w:p>
        </w:tc>
        <w:tc>
          <w:tcPr>
            <w:tcW w:w="1627" w:type="pct"/>
          </w:tcPr>
          <w:p w:rsidR="00996E33" w:rsidRPr="003516CC" w:rsidRDefault="00E54351" w:rsidP="00D34C10">
            <w:pPr>
              <w:jc w:val="both"/>
              <w:rPr>
                <w:sz w:val="20"/>
                <w:szCs w:val="20"/>
                <w:lang w:val="sr-Latn-CS"/>
              </w:rPr>
            </w:pPr>
            <w:r w:rsidRPr="003516CC">
              <w:rPr>
                <w:sz w:val="20"/>
                <w:szCs w:val="20"/>
              </w:rPr>
              <w:t xml:space="preserve">             </w:t>
            </w:r>
            <w:r w:rsidR="005D5EC7" w:rsidRPr="003516CC">
              <w:rPr>
                <w:sz w:val="20"/>
                <w:szCs w:val="20"/>
                <w:lang w:val="sr-Latn-CS"/>
              </w:rPr>
              <w:t xml:space="preserve">Забрањује се свака уговорна одредба којом се ограничава избор </w:t>
            </w:r>
            <w:r w:rsidR="008813BA" w:rsidRPr="003516CC">
              <w:rPr>
                <w:sz w:val="20"/>
                <w:szCs w:val="20"/>
              </w:rPr>
              <w:t>с</w:t>
            </w:r>
            <w:r w:rsidR="005D5EC7" w:rsidRPr="003516CC">
              <w:rPr>
                <w:sz w:val="20"/>
                <w:szCs w:val="20"/>
                <w:lang w:val="sr-Latn-CS"/>
              </w:rPr>
              <w:t>купштина акционара или чланова субјекта ревизије из става 1. овог члана на одређене категорије или листе лиценцираних овлашћених ревизора или друштава за ревизију у погледу именовања одређеног лиценцираног ревизора или друштва за ревизију ради обављања законске ревизије тог субјекта.</w:t>
            </w:r>
          </w:p>
        </w:tc>
        <w:tc>
          <w:tcPr>
            <w:tcW w:w="661" w:type="pct"/>
          </w:tcPr>
          <w:p w:rsidR="00996E33" w:rsidRPr="007668B3" w:rsidRDefault="00E54351" w:rsidP="00996E33">
            <w:pPr>
              <w:rPr>
                <w:sz w:val="20"/>
                <w:szCs w:val="20"/>
                <w:lang w:val="sr-Cyrl-CS"/>
              </w:rPr>
            </w:pPr>
            <w:r w:rsidRPr="00E54351">
              <w:rPr>
                <w:sz w:val="20"/>
                <w:szCs w:val="20"/>
                <w:lang w:val="sr-Cyrl-CS"/>
              </w:rPr>
              <w:t>Потпуно усклађено</w:t>
            </w:r>
          </w:p>
        </w:tc>
        <w:tc>
          <w:tcPr>
            <w:tcW w:w="681" w:type="pct"/>
          </w:tcPr>
          <w:p w:rsidR="00996E33" w:rsidRPr="007668B3" w:rsidRDefault="00996E33" w:rsidP="00996E33">
            <w:pPr>
              <w:rPr>
                <w:b/>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 xml:space="preserve">38.1 </w:t>
            </w:r>
          </w:p>
          <w:p w:rsidR="00996E33" w:rsidRPr="007668B3" w:rsidRDefault="00996E33" w:rsidP="00996E33">
            <w:pPr>
              <w:rPr>
                <w:sz w:val="20"/>
                <w:szCs w:val="20"/>
                <w:lang w:val="sr-Cyrl-CS"/>
              </w:rPr>
            </w:pPr>
          </w:p>
        </w:tc>
        <w:tc>
          <w:tcPr>
            <w:tcW w:w="1330" w:type="pct"/>
          </w:tcPr>
          <w:p w:rsidR="00996E33" w:rsidRPr="007668B3" w:rsidRDefault="00E54351"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предвиде да друштво које је предмет ревизије може да раскине уговор о вршењу ревизије са законским ревизором или ревизорским друштвом само када за то постоји одговарајућа основа; неслагање мишљења о рачуноводственом третману или ревизорским поступцима не представља одговарајућу основу за раскид уговора.</w:t>
            </w:r>
          </w:p>
        </w:tc>
        <w:tc>
          <w:tcPr>
            <w:tcW w:w="407" w:type="pct"/>
          </w:tcPr>
          <w:p w:rsidR="00996E33" w:rsidRPr="003516CC" w:rsidRDefault="005D5EC7" w:rsidP="0030261A">
            <w:pPr>
              <w:rPr>
                <w:sz w:val="20"/>
                <w:szCs w:val="20"/>
                <w:lang w:val="sr-Cyrl-CS"/>
              </w:rPr>
            </w:pPr>
            <w:r w:rsidRPr="003516CC">
              <w:rPr>
                <w:sz w:val="20"/>
                <w:szCs w:val="20"/>
                <w:lang w:val="sr-Cyrl-CS"/>
              </w:rPr>
              <w:t>3</w:t>
            </w:r>
            <w:r w:rsidR="0030261A" w:rsidRPr="003516CC">
              <w:rPr>
                <w:sz w:val="20"/>
                <w:szCs w:val="20"/>
                <w:lang w:val="sr-Cyrl-CS"/>
              </w:rPr>
              <w:t>3</w:t>
            </w:r>
            <w:r w:rsidRPr="003516CC">
              <w:rPr>
                <w:sz w:val="20"/>
                <w:szCs w:val="20"/>
                <w:lang w:val="sr-Cyrl-CS"/>
              </w:rPr>
              <w:t>.</w:t>
            </w:r>
            <w:r w:rsidR="0030261A" w:rsidRPr="003516CC">
              <w:rPr>
                <w:sz w:val="20"/>
                <w:szCs w:val="20"/>
                <w:lang w:val="sr-Cyrl-CS"/>
              </w:rPr>
              <w:t>6</w:t>
            </w:r>
            <w:r w:rsidR="008813BA" w:rsidRPr="003516CC">
              <w:rPr>
                <w:sz w:val="20"/>
                <w:szCs w:val="20"/>
                <w:lang w:val="sr-Cyrl-CS"/>
              </w:rPr>
              <w:t>.</w:t>
            </w:r>
          </w:p>
          <w:p w:rsidR="0030261A" w:rsidRPr="003516CC" w:rsidRDefault="0030261A" w:rsidP="0030261A">
            <w:pPr>
              <w:rPr>
                <w:sz w:val="20"/>
                <w:szCs w:val="20"/>
                <w:lang w:val="sr-Cyrl-CS"/>
              </w:rPr>
            </w:pPr>
          </w:p>
          <w:p w:rsidR="0030261A" w:rsidRPr="003516CC" w:rsidRDefault="0030261A" w:rsidP="0030261A">
            <w:pPr>
              <w:rPr>
                <w:sz w:val="20"/>
                <w:szCs w:val="20"/>
                <w:lang w:val="sr-Cyrl-CS"/>
              </w:rPr>
            </w:pPr>
          </w:p>
          <w:p w:rsidR="0030261A" w:rsidRPr="003516CC" w:rsidRDefault="0030261A" w:rsidP="0030261A">
            <w:pPr>
              <w:rPr>
                <w:sz w:val="20"/>
                <w:szCs w:val="20"/>
                <w:lang w:val="sr-Cyrl-CS"/>
              </w:rPr>
            </w:pPr>
          </w:p>
          <w:p w:rsidR="0030261A" w:rsidRPr="003516CC" w:rsidRDefault="0030261A" w:rsidP="0030261A">
            <w:pPr>
              <w:rPr>
                <w:sz w:val="20"/>
                <w:szCs w:val="20"/>
                <w:lang w:val="sr-Cyrl-CS"/>
              </w:rPr>
            </w:pPr>
            <w:r w:rsidRPr="003516CC">
              <w:rPr>
                <w:sz w:val="20"/>
                <w:szCs w:val="20"/>
                <w:lang w:val="sr-Cyrl-CS"/>
              </w:rPr>
              <w:t>33.7.</w:t>
            </w:r>
          </w:p>
        </w:tc>
        <w:tc>
          <w:tcPr>
            <w:tcW w:w="1627" w:type="pct"/>
          </w:tcPr>
          <w:p w:rsidR="0030261A" w:rsidRDefault="0030261A" w:rsidP="0030261A">
            <w:pPr>
              <w:autoSpaceDE w:val="0"/>
              <w:autoSpaceDN w:val="0"/>
              <w:adjustRightInd w:val="0"/>
              <w:jc w:val="both"/>
              <w:rPr>
                <w:rFonts w:eastAsia="TimesNewRoman"/>
                <w:sz w:val="20"/>
                <w:szCs w:val="20"/>
              </w:rPr>
            </w:pPr>
            <w:r w:rsidRPr="003516CC">
              <w:rPr>
                <w:rFonts w:eastAsia="TimesNewRoman"/>
                <w:sz w:val="20"/>
                <w:szCs w:val="20"/>
                <w:lang w:val="sr-Cyrl-RS"/>
              </w:rPr>
              <w:t xml:space="preserve">          </w:t>
            </w:r>
            <w:r w:rsidRPr="003516CC">
              <w:rPr>
                <w:rFonts w:eastAsia="TimesNewRoman"/>
                <w:sz w:val="20"/>
                <w:szCs w:val="20"/>
              </w:rPr>
              <w:t>Уговор о ревизији у току обављања ревизије не може се раскинути, сем уколико за то не постоје оправдани разлози.</w:t>
            </w:r>
          </w:p>
          <w:p w:rsidR="002F243D" w:rsidRPr="003516CC" w:rsidRDefault="002F243D" w:rsidP="0030261A">
            <w:pPr>
              <w:autoSpaceDE w:val="0"/>
              <w:autoSpaceDN w:val="0"/>
              <w:adjustRightInd w:val="0"/>
              <w:jc w:val="both"/>
              <w:rPr>
                <w:rFonts w:eastAsia="TimesNewRoman"/>
                <w:sz w:val="20"/>
                <w:szCs w:val="20"/>
              </w:rPr>
            </w:pPr>
          </w:p>
          <w:p w:rsidR="00996E33" w:rsidRPr="003516CC" w:rsidRDefault="0030261A" w:rsidP="0030261A">
            <w:pPr>
              <w:autoSpaceDE w:val="0"/>
              <w:autoSpaceDN w:val="0"/>
              <w:adjustRightInd w:val="0"/>
              <w:jc w:val="both"/>
              <w:rPr>
                <w:sz w:val="20"/>
                <w:szCs w:val="20"/>
                <w:lang w:val="sr-Cyrl-CS"/>
              </w:rPr>
            </w:pPr>
            <w:r w:rsidRPr="003516CC">
              <w:rPr>
                <w:rFonts w:eastAsia="TimesNewRoman"/>
                <w:sz w:val="20"/>
                <w:szCs w:val="20"/>
                <w:lang w:val="sr-Cyrl-RS"/>
              </w:rPr>
              <w:t xml:space="preserve">           </w:t>
            </w:r>
            <w:r w:rsidRPr="003516CC">
              <w:rPr>
                <w:rFonts w:eastAsia="TimesNewRoman"/>
                <w:sz w:val="20"/>
                <w:szCs w:val="20"/>
              </w:rPr>
              <w:t xml:space="preserve">Разлике у мишљењима, које се односе на област рачуноводства и ревизије, </w:t>
            </w:r>
            <w:r w:rsidRPr="003516CC">
              <w:rPr>
                <w:rFonts w:eastAsia="TimesNewRoman"/>
                <w:sz w:val="20"/>
                <w:szCs w:val="20"/>
                <w:lang w:val="sr-Cyrl-RS"/>
              </w:rPr>
              <w:t xml:space="preserve">субјекта ревизије </w:t>
            </w:r>
            <w:r w:rsidRPr="003516CC">
              <w:rPr>
                <w:rFonts w:eastAsia="TimesNewRoman"/>
                <w:sz w:val="20"/>
                <w:szCs w:val="20"/>
              </w:rPr>
              <w:t>и друштва за ревизију не могу се сматрати оправданим разлогом за раскид уговора у смислу става 6. овог члана.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38.2 </w:t>
            </w:r>
          </w:p>
        </w:tc>
        <w:tc>
          <w:tcPr>
            <w:tcW w:w="1330" w:type="pct"/>
          </w:tcPr>
          <w:p w:rsidR="00996E33" w:rsidRPr="007668B3" w:rsidRDefault="00E54351"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предвиде обавезу друштва које је предмет ревизије и законског ревизора или ревизорског друштва да обавесте орган или органе одговорне за јавни надзор о прекиду ревизије, без обзира на то која страна раскида уговор, и да за то дају одговарајуће образложење.</w:t>
            </w:r>
          </w:p>
        </w:tc>
        <w:tc>
          <w:tcPr>
            <w:tcW w:w="407" w:type="pct"/>
          </w:tcPr>
          <w:p w:rsidR="00996E33" w:rsidRPr="005D5EC7" w:rsidRDefault="005D5EC7" w:rsidP="00996E33">
            <w:pPr>
              <w:rPr>
                <w:sz w:val="20"/>
                <w:szCs w:val="20"/>
                <w:lang w:val="sr-Cyrl-CS"/>
              </w:rPr>
            </w:pPr>
            <w:r w:rsidRPr="005D5EC7">
              <w:rPr>
                <w:sz w:val="20"/>
                <w:szCs w:val="20"/>
                <w:lang w:val="sr-Cyrl-CS"/>
              </w:rPr>
              <w:t>33.8.</w:t>
            </w:r>
          </w:p>
        </w:tc>
        <w:tc>
          <w:tcPr>
            <w:tcW w:w="1627" w:type="pct"/>
          </w:tcPr>
          <w:p w:rsidR="00996E33" w:rsidRPr="00255A59" w:rsidRDefault="00430ABC" w:rsidP="00430ABC">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Pr="003516CC">
              <w:rPr>
                <w:rFonts w:eastAsia="TimesNewRoman"/>
                <w:sz w:val="20"/>
                <w:szCs w:val="20"/>
                <w:lang w:val="ru-RU"/>
              </w:rPr>
              <w:t>Субјекат ревизије</w:t>
            </w:r>
            <w:r w:rsidR="005D5EC7" w:rsidRPr="003516CC">
              <w:rPr>
                <w:rFonts w:eastAsia="TimesNewRoman"/>
                <w:sz w:val="20"/>
                <w:szCs w:val="20"/>
                <w:lang w:val="ru-RU"/>
              </w:rPr>
              <w:t xml:space="preserve"> код којег се обавља ревизија и друштво за ревизију дужни су да обавесте Комисију о раскиду </w:t>
            </w:r>
            <w:r w:rsidR="005D5EC7" w:rsidRPr="005D5EC7">
              <w:rPr>
                <w:rFonts w:eastAsia="TimesNewRoman"/>
                <w:sz w:val="20"/>
                <w:szCs w:val="20"/>
                <w:lang w:val="ru-RU"/>
              </w:rPr>
              <w:t>уговора из става 6. овог члана и обустављању ревизије, уз детаљно образложење разлога који су довели до раскида.</w:t>
            </w:r>
          </w:p>
        </w:tc>
        <w:tc>
          <w:tcPr>
            <w:tcW w:w="661" w:type="pct"/>
          </w:tcPr>
          <w:p w:rsidR="00996E33" w:rsidRPr="007668B3" w:rsidRDefault="00996E33" w:rsidP="00996E3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38.3</w:t>
            </w:r>
          </w:p>
        </w:tc>
        <w:tc>
          <w:tcPr>
            <w:tcW w:w="1330" w:type="pct"/>
          </w:tcPr>
          <w:p w:rsidR="00996E33" w:rsidRPr="007668B3" w:rsidRDefault="00996E33" w:rsidP="00996E33">
            <w:pPr>
              <w:ind w:firstLine="720"/>
              <w:jc w:val="both"/>
              <w:rPr>
                <w:sz w:val="20"/>
                <w:szCs w:val="20"/>
              </w:rPr>
            </w:pPr>
            <w:r w:rsidRPr="007668B3">
              <w:rPr>
                <w:sz w:val="20"/>
                <w:szCs w:val="20"/>
              </w:rPr>
              <w:t xml:space="preserve">У случају законске ревизије субјекта од јавног интереса, државе чланице треба да обезбеде: </w:t>
            </w:r>
          </w:p>
          <w:p w:rsidR="00996E33" w:rsidRPr="007668B3" w:rsidRDefault="00996E33" w:rsidP="00E54351">
            <w:pPr>
              <w:jc w:val="both"/>
              <w:rPr>
                <w:sz w:val="20"/>
                <w:szCs w:val="20"/>
              </w:rPr>
            </w:pPr>
            <w:r w:rsidRPr="007668B3">
              <w:rPr>
                <w:sz w:val="20"/>
                <w:szCs w:val="20"/>
              </w:rPr>
              <w:t xml:space="preserve">(a) да акционари који имају 5 % или више гласачких права или акцијског капитала; </w:t>
            </w:r>
          </w:p>
          <w:p w:rsidR="00996E33" w:rsidRPr="007668B3" w:rsidRDefault="00996E33" w:rsidP="00E54351">
            <w:pPr>
              <w:jc w:val="both"/>
              <w:rPr>
                <w:sz w:val="20"/>
                <w:szCs w:val="20"/>
              </w:rPr>
            </w:pPr>
            <w:r w:rsidRPr="007668B3">
              <w:rPr>
                <w:sz w:val="20"/>
                <w:szCs w:val="20"/>
              </w:rPr>
              <w:t>(</w:t>
            </w:r>
            <w:r w:rsidRPr="007668B3">
              <w:rPr>
                <w:sz w:val="20"/>
                <w:szCs w:val="20"/>
                <w:lang w:val="sr-Cyrl-CS"/>
              </w:rPr>
              <w:t>б</w:t>
            </w:r>
            <w:r w:rsidRPr="007668B3">
              <w:rPr>
                <w:sz w:val="20"/>
                <w:szCs w:val="20"/>
              </w:rPr>
              <w:t xml:space="preserve">) да друга тела субјеката ревизије када је то дефинисано националним законодавством; или </w:t>
            </w:r>
          </w:p>
          <w:p w:rsidR="00996E33" w:rsidRPr="007668B3" w:rsidRDefault="00996E33" w:rsidP="00E54351">
            <w:pPr>
              <w:jc w:val="both"/>
              <w:rPr>
                <w:sz w:val="20"/>
                <w:szCs w:val="20"/>
              </w:rPr>
            </w:pPr>
            <w:r w:rsidRPr="007668B3">
              <w:rPr>
                <w:sz w:val="20"/>
                <w:szCs w:val="20"/>
              </w:rPr>
              <w:t>(</w:t>
            </w:r>
            <w:r w:rsidRPr="007668B3">
              <w:rPr>
                <w:sz w:val="20"/>
                <w:szCs w:val="20"/>
                <w:lang w:val="sr-Cyrl-CS"/>
              </w:rPr>
              <w:t>в</w:t>
            </w:r>
            <w:r w:rsidRPr="007668B3">
              <w:rPr>
                <w:sz w:val="20"/>
                <w:szCs w:val="20"/>
              </w:rPr>
              <w:t xml:space="preserve">) да надлежни органи из члана 32. ове директиве или који су одређени у складу са чланом 20. став 1. Уредбе (ЕУ) број 537/2014 или, када је то предвиђено националним законодавством, у сладу са чланом 20. став 2. те уредбе, </w:t>
            </w:r>
          </w:p>
          <w:p w:rsidR="00996E33" w:rsidRPr="007668B3" w:rsidRDefault="00996E33" w:rsidP="00996E33">
            <w:pPr>
              <w:jc w:val="both"/>
              <w:rPr>
                <w:sz w:val="20"/>
                <w:szCs w:val="20"/>
                <w:lang w:val="ru-RU"/>
              </w:rPr>
            </w:pPr>
            <w:r w:rsidRPr="007668B3">
              <w:rPr>
                <w:sz w:val="20"/>
                <w:szCs w:val="20"/>
              </w:rPr>
              <w:t xml:space="preserve">имају могућност да покрену поступак пред судом државе чланице за разрешење овлашћеног (или </w:t>
            </w:r>
            <w:r w:rsidRPr="007668B3">
              <w:rPr>
                <w:sz w:val="20"/>
                <w:szCs w:val="20"/>
              </w:rPr>
              <w:lastRenderedPageBreak/>
              <w:t>овлашћених) ревизора или друштва (или друштава) за ревизију када за то постоји довољно основ</w:t>
            </w:r>
            <w:r w:rsidRPr="007668B3">
              <w:rPr>
                <w:sz w:val="20"/>
                <w:szCs w:val="20"/>
                <w:lang w:val="sr-Cyrl-CS"/>
              </w:rPr>
              <w:t>а</w:t>
            </w:r>
            <w:r w:rsidRPr="007668B3">
              <w:rPr>
                <w:sz w:val="20"/>
                <w:szCs w:val="20"/>
              </w:rPr>
              <w:t>.</w:t>
            </w:r>
          </w:p>
        </w:tc>
        <w:tc>
          <w:tcPr>
            <w:tcW w:w="407" w:type="pct"/>
          </w:tcPr>
          <w:p w:rsidR="00996E33" w:rsidRPr="00E62652" w:rsidRDefault="005D5EC7" w:rsidP="00996E33">
            <w:pPr>
              <w:rPr>
                <w:sz w:val="20"/>
                <w:szCs w:val="20"/>
                <w:highlight w:val="yellow"/>
                <w:lang w:val="sr-Cyrl-CS"/>
              </w:rPr>
            </w:pPr>
            <w:r w:rsidRPr="005D5EC7">
              <w:rPr>
                <w:sz w:val="20"/>
                <w:szCs w:val="20"/>
                <w:lang w:val="sr-Cyrl-CS"/>
              </w:rPr>
              <w:lastRenderedPageBreak/>
              <w:t>33.10.</w:t>
            </w:r>
          </w:p>
        </w:tc>
        <w:tc>
          <w:tcPr>
            <w:tcW w:w="1627" w:type="pct"/>
          </w:tcPr>
          <w:p w:rsidR="005D5EC7" w:rsidRPr="005D5EC7" w:rsidRDefault="00E54351" w:rsidP="005D5EC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D5EC7" w:rsidRPr="005D5EC7">
              <w:rPr>
                <w:rFonts w:eastAsia="TimesNewRoman"/>
                <w:sz w:val="20"/>
                <w:szCs w:val="20"/>
                <w:lang w:val="ru-RU"/>
              </w:rPr>
              <w:t>У случају законске ревизије друштава од јавног интереса, раскид уговора о ревизији, кад за то постоје оправдани разлози, пред надлежним судом могу покренути:</w:t>
            </w:r>
          </w:p>
          <w:p w:rsidR="005D5EC7" w:rsidRPr="005D5EC7" w:rsidRDefault="00430ABC" w:rsidP="005D5EC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D5EC7" w:rsidRPr="005D5EC7">
              <w:rPr>
                <w:rFonts w:eastAsia="TimesNewRoman"/>
                <w:sz w:val="20"/>
                <w:szCs w:val="20"/>
                <w:lang w:val="ru-RU"/>
              </w:rPr>
              <w:t>1) најмање 5% акционара или власника удела у том друштву;</w:t>
            </w:r>
          </w:p>
          <w:p w:rsidR="005D5EC7" w:rsidRPr="005D5EC7" w:rsidRDefault="00430ABC" w:rsidP="005D5EC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D5EC7" w:rsidRPr="005D5EC7">
              <w:rPr>
                <w:rFonts w:eastAsia="TimesNewRoman"/>
                <w:sz w:val="20"/>
                <w:szCs w:val="20"/>
                <w:lang w:val="ru-RU"/>
              </w:rPr>
              <w:t>2) органи надлежни за надзор над пословањем тог друштва</w:t>
            </w:r>
            <w:r w:rsidR="00872352" w:rsidRPr="00E6732B">
              <w:rPr>
                <w:rFonts w:eastAsia="TimesNewRoman"/>
                <w:sz w:val="20"/>
                <w:szCs w:val="20"/>
                <w:lang w:val="ru-RU"/>
              </w:rPr>
              <w:t>;</w:t>
            </w:r>
          </w:p>
          <w:p w:rsidR="00996E33" w:rsidRPr="007668B3" w:rsidRDefault="00430ABC" w:rsidP="005D5EC7">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5D5EC7" w:rsidRPr="005D5EC7">
              <w:rPr>
                <w:rFonts w:eastAsia="TimesNewRoman"/>
                <w:sz w:val="20"/>
                <w:szCs w:val="20"/>
                <w:lang w:val="ru-RU"/>
              </w:rPr>
              <w:t>3) Комисија.</w:t>
            </w:r>
          </w:p>
        </w:tc>
        <w:tc>
          <w:tcPr>
            <w:tcW w:w="661" w:type="pct"/>
          </w:tcPr>
          <w:p w:rsidR="00996E33" w:rsidRPr="007668B3" w:rsidRDefault="005D5EC7" w:rsidP="00996E33">
            <w:pPr>
              <w:rPr>
                <w:sz w:val="20"/>
                <w:szCs w:val="20"/>
                <w:lang w:val="sr-Cyrl-CS"/>
              </w:rPr>
            </w:pPr>
            <w:r w:rsidRPr="007668B3">
              <w:rPr>
                <w:sz w:val="20"/>
                <w:szCs w:val="20"/>
                <w:lang w:val="sr-Cyrl-CS"/>
              </w:rPr>
              <w:t>Потпуно усклађен</w:t>
            </w:r>
            <w:r>
              <w:rPr>
                <w:sz w:val="20"/>
                <w:szCs w:val="20"/>
                <w:lang w:val="sr-Cyrl-CS"/>
              </w:rPr>
              <w:t>о</w:t>
            </w:r>
          </w:p>
        </w:tc>
        <w:tc>
          <w:tcPr>
            <w:tcW w:w="681" w:type="pct"/>
          </w:tcPr>
          <w:p w:rsidR="00996E33" w:rsidRPr="007668B3" w:rsidRDefault="00996E33" w:rsidP="00996E33">
            <w:pPr>
              <w:rPr>
                <w:sz w:val="20"/>
                <w:szCs w:val="20"/>
              </w:rPr>
            </w:pPr>
          </w:p>
        </w:tc>
      </w:tr>
      <w:tr w:rsidR="00996E33" w:rsidRPr="009923A6" w:rsidTr="00871DC9">
        <w:trPr>
          <w:trHeight w:val="20"/>
        </w:trPr>
        <w:tc>
          <w:tcPr>
            <w:tcW w:w="294" w:type="pct"/>
          </w:tcPr>
          <w:p w:rsidR="00996E33" w:rsidRPr="00A72732" w:rsidRDefault="00996E33" w:rsidP="00996E33">
            <w:pPr>
              <w:rPr>
                <w:sz w:val="20"/>
                <w:szCs w:val="20"/>
                <w:lang w:val="sr-Cyrl-CS"/>
              </w:rPr>
            </w:pPr>
            <w:r w:rsidRPr="00A72732">
              <w:rPr>
                <w:sz w:val="20"/>
                <w:szCs w:val="20"/>
                <w:lang w:val="sr-Cyrl-CS"/>
              </w:rPr>
              <w:lastRenderedPageBreak/>
              <w:t xml:space="preserve">39.1 </w:t>
            </w:r>
          </w:p>
          <w:p w:rsidR="00996E33" w:rsidRPr="00A72732" w:rsidRDefault="00996E33" w:rsidP="00996E33">
            <w:pPr>
              <w:rPr>
                <w:sz w:val="20"/>
                <w:szCs w:val="20"/>
                <w:lang w:val="sr-Cyrl-CS"/>
              </w:rPr>
            </w:pPr>
          </w:p>
          <w:p w:rsidR="00996E33" w:rsidRPr="00A72732" w:rsidRDefault="00996E33" w:rsidP="00996E33">
            <w:pPr>
              <w:rPr>
                <w:sz w:val="20"/>
                <w:szCs w:val="20"/>
                <w:lang w:val="sr-Cyrl-CS"/>
              </w:rPr>
            </w:pPr>
          </w:p>
        </w:tc>
        <w:tc>
          <w:tcPr>
            <w:tcW w:w="1330" w:type="pct"/>
          </w:tcPr>
          <w:p w:rsidR="00996E33" w:rsidRPr="00A72732" w:rsidRDefault="00996E33" w:rsidP="00996E33">
            <w:pPr>
              <w:ind w:firstLine="720"/>
              <w:jc w:val="both"/>
              <w:rPr>
                <w:sz w:val="20"/>
                <w:szCs w:val="20"/>
              </w:rPr>
            </w:pPr>
            <w:r w:rsidRPr="00A72732">
              <w:rPr>
                <w:sz w:val="20"/>
                <w:szCs w:val="20"/>
              </w:rPr>
              <w:t xml:space="preserve">Државе чланице треба да обезбеде да сваки субјект од јавног интереса има </w:t>
            </w:r>
            <w:r w:rsidRPr="00A72732">
              <w:rPr>
                <w:sz w:val="20"/>
                <w:szCs w:val="20"/>
                <w:lang w:val="sr-Cyrl-CS"/>
              </w:rPr>
              <w:t xml:space="preserve">комисију </w:t>
            </w:r>
            <w:r w:rsidRPr="00A72732">
              <w:rPr>
                <w:sz w:val="20"/>
                <w:szCs w:val="20"/>
              </w:rPr>
              <w:t>за ревизију.</w:t>
            </w:r>
            <w:r w:rsidRPr="00A72732">
              <w:rPr>
                <w:rStyle w:val="tw4winMark"/>
                <w:color w:val="auto"/>
                <w:sz w:val="20"/>
                <w:szCs w:val="20"/>
              </w:rPr>
              <w:t>&lt;0}{0&gt;</w:t>
            </w:r>
            <w:r w:rsidRPr="00A72732">
              <w:rPr>
                <w:sz w:val="20"/>
                <w:szCs w:val="20"/>
              </w:rPr>
              <w:t xml:space="preserve"> </w:t>
            </w:r>
            <w:r w:rsidRPr="00A72732">
              <w:rPr>
                <w:vanish/>
                <w:sz w:val="20"/>
                <w:szCs w:val="20"/>
                <w:lang w:val="en-GB"/>
              </w:rPr>
              <w:t>The audit committee shall be either a stand-alone committee or a committee of the administrative body or supervisory body of the audited entity.</w:t>
            </w:r>
            <w:r w:rsidRPr="00A72732">
              <w:rPr>
                <w:rStyle w:val="tw4winMark"/>
                <w:color w:val="auto"/>
                <w:sz w:val="20"/>
                <w:szCs w:val="20"/>
              </w:rPr>
              <w:t>&lt;}64{&gt;</w:t>
            </w:r>
            <w:r w:rsidRPr="00A72732">
              <w:rPr>
                <w:sz w:val="20"/>
                <w:szCs w:val="20"/>
              </w:rPr>
              <w:t xml:space="preserve"> </w:t>
            </w:r>
            <w:r w:rsidRPr="00A72732">
              <w:rPr>
                <w:sz w:val="20"/>
                <w:szCs w:val="20"/>
                <w:lang w:val="sr-Cyrl-CS"/>
              </w:rPr>
              <w:t xml:space="preserve">Комисија </w:t>
            </w:r>
            <w:r w:rsidRPr="00A72732">
              <w:rPr>
                <w:sz w:val="20"/>
                <w:szCs w:val="20"/>
              </w:rPr>
              <w:t>за ревизију је или засебн</w:t>
            </w:r>
            <w:r w:rsidRPr="00A72732">
              <w:rPr>
                <w:sz w:val="20"/>
                <w:szCs w:val="20"/>
                <w:lang w:val="sr-Cyrl-CS"/>
              </w:rPr>
              <w:t>а</w:t>
            </w:r>
            <w:r w:rsidRPr="00A72732">
              <w:rPr>
                <w:sz w:val="20"/>
                <w:szCs w:val="20"/>
              </w:rPr>
              <w:t xml:space="preserve"> </w:t>
            </w:r>
            <w:r w:rsidRPr="00A72732">
              <w:rPr>
                <w:sz w:val="20"/>
                <w:szCs w:val="20"/>
                <w:lang w:val="sr-Cyrl-CS"/>
              </w:rPr>
              <w:t xml:space="preserve"> комисија</w:t>
            </w:r>
            <w:r w:rsidRPr="00A72732">
              <w:rPr>
                <w:sz w:val="20"/>
                <w:szCs w:val="20"/>
              </w:rPr>
              <w:t xml:space="preserve"> или </w:t>
            </w:r>
            <w:r w:rsidRPr="00A72732">
              <w:rPr>
                <w:sz w:val="20"/>
                <w:szCs w:val="20"/>
                <w:lang w:val="sr-Cyrl-CS"/>
              </w:rPr>
              <w:t xml:space="preserve">комисија </w:t>
            </w:r>
            <w:r w:rsidRPr="00A72732">
              <w:rPr>
                <w:sz w:val="20"/>
                <w:szCs w:val="20"/>
              </w:rPr>
              <w:t>административног органа или надзорног органа субјекта ревизије.</w:t>
            </w:r>
            <w:r w:rsidRPr="00A72732">
              <w:rPr>
                <w:rStyle w:val="tw4winMark"/>
                <w:color w:val="auto"/>
                <w:sz w:val="20"/>
                <w:szCs w:val="20"/>
              </w:rPr>
              <w:t>&lt;0}{0&gt;</w:t>
            </w:r>
            <w:r w:rsidRPr="00A72732">
              <w:rPr>
                <w:sz w:val="20"/>
                <w:szCs w:val="20"/>
              </w:rPr>
              <w:t xml:space="preserve"> </w:t>
            </w:r>
            <w:r w:rsidRPr="00A72732">
              <w:rPr>
                <w:vanish/>
                <w:sz w:val="20"/>
                <w:szCs w:val="20"/>
                <w:lang w:val="en-GB"/>
              </w:rPr>
              <w:t>It shall be composed of non-executive members of the administrative body and/or members of the supervisory body of the audited entity and/or members appointed by the general meeting of shareholders of the audited entity or, for entities without shareholders, by an equivalent body.</w:t>
            </w:r>
            <w:r w:rsidRPr="00A72732">
              <w:rPr>
                <w:rStyle w:val="tw4winMark"/>
                <w:color w:val="auto"/>
                <w:sz w:val="20"/>
                <w:szCs w:val="20"/>
              </w:rPr>
              <w:t>&lt;}0{&gt;</w:t>
            </w:r>
            <w:r w:rsidRPr="00A72732">
              <w:rPr>
                <w:sz w:val="20"/>
                <w:szCs w:val="20"/>
              </w:rPr>
              <w:t>Чине га неизвршни чланови административног органа и/или чланови надзорног органа субјекта ревизије и/или чланови које поставља скупштинa акционара субјекта ревизије</w:t>
            </w:r>
            <w:r w:rsidRPr="00A72732">
              <w:rPr>
                <w:b/>
                <w:sz w:val="20"/>
                <w:szCs w:val="20"/>
              </w:rPr>
              <w:t xml:space="preserve"> </w:t>
            </w:r>
            <w:r w:rsidRPr="00A72732">
              <w:rPr>
                <w:sz w:val="20"/>
                <w:szCs w:val="20"/>
              </w:rPr>
              <w:t>или, за субјекте без акционара, које поставља еквивалентан орган.</w:t>
            </w:r>
            <w:r w:rsidRPr="00A72732">
              <w:rPr>
                <w:rStyle w:val="tw4winMark"/>
                <w:color w:val="auto"/>
                <w:sz w:val="20"/>
                <w:szCs w:val="20"/>
              </w:rPr>
              <w:t>&lt;0}</w:t>
            </w:r>
          </w:p>
          <w:p w:rsidR="00996E33" w:rsidRPr="00A72732" w:rsidRDefault="00996E33" w:rsidP="00996E33">
            <w:pPr>
              <w:ind w:firstLine="720"/>
              <w:jc w:val="both"/>
              <w:rPr>
                <w:sz w:val="20"/>
                <w:szCs w:val="20"/>
              </w:rPr>
            </w:pPr>
            <w:r w:rsidRPr="00A72732">
              <w:rPr>
                <w:rStyle w:val="tw4winMark"/>
                <w:color w:val="auto"/>
                <w:sz w:val="20"/>
                <w:szCs w:val="20"/>
              </w:rPr>
              <w:t>{0&gt;</w:t>
            </w:r>
            <w:r w:rsidRPr="00A72732">
              <w:rPr>
                <w:vanish/>
                <w:sz w:val="20"/>
                <w:szCs w:val="20"/>
                <w:lang w:val="en-GB"/>
              </w:rPr>
              <w:t>At least one member of the audit committee shall have competence in accounting and/or auditing.</w:t>
            </w:r>
            <w:r w:rsidRPr="00A72732">
              <w:rPr>
                <w:rStyle w:val="tw4winMark"/>
                <w:color w:val="auto"/>
                <w:sz w:val="20"/>
                <w:szCs w:val="20"/>
              </w:rPr>
              <w:t>&lt;}0{&gt;</w:t>
            </w:r>
            <w:r w:rsidRPr="00A72732">
              <w:rPr>
                <w:sz w:val="20"/>
                <w:szCs w:val="20"/>
              </w:rPr>
              <w:t xml:space="preserve">Најмање један члан </w:t>
            </w:r>
            <w:r w:rsidRPr="00A72732">
              <w:rPr>
                <w:sz w:val="20"/>
                <w:szCs w:val="20"/>
                <w:lang w:val="sr-Cyrl-CS"/>
              </w:rPr>
              <w:t xml:space="preserve">комисије </w:t>
            </w:r>
            <w:r w:rsidRPr="00A72732">
              <w:rPr>
                <w:sz w:val="20"/>
                <w:szCs w:val="20"/>
              </w:rPr>
              <w:t>за ревизију мора бити компетентан за област рачуноводства и/или ревизије.</w:t>
            </w:r>
            <w:r w:rsidRPr="00A72732">
              <w:rPr>
                <w:rStyle w:val="tw4winMark"/>
                <w:color w:val="auto"/>
                <w:sz w:val="20"/>
                <w:szCs w:val="20"/>
              </w:rPr>
              <w:t>&lt;0}</w:t>
            </w:r>
          </w:p>
          <w:p w:rsidR="00996E33" w:rsidRPr="00A72732" w:rsidRDefault="00996E33" w:rsidP="00996E33">
            <w:pPr>
              <w:ind w:firstLine="720"/>
              <w:jc w:val="both"/>
              <w:rPr>
                <w:sz w:val="20"/>
                <w:szCs w:val="20"/>
              </w:rPr>
            </w:pPr>
            <w:r w:rsidRPr="00A72732">
              <w:rPr>
                <w:rStyle w:val="tw4winMark"/>
                <w:color w:val="auto"/>
                <w:sz w:val="20"/>
                <w:szCs w:val="20"/>
              </w:rPr>
              <w:t>{0&gt;</w:t>
            </w:r>
            <w:r w:rsidRPr="00A72732">
              <w:rPr>
                <w:vanish/>
                <w:sz w:val="20"/>
                <w:szCs w:val="20"/>
                <w:lang w:val="en-GB"/>
              </w:rPr>
              <w:t>The committee members as a whole shall have competence relevant to the sector in which the audited entity is operating.</w:t>
            </w:r>
            <w:r w:rsidRPr="00A72732">
              <w:rPr>
                <w:rStyle w:val="tw4winMark"/>
                <w:color w:val="auto"/>
                <w:sz w:val="20"/>
                <w:szCs w:val="20"/>
              </w:rPr>
              <w:t>&lt;}0{&gt;</w:t>
            </w:r>
            <w:r w:rsidRPr="00A72732">
              <w:rPr>
                <w:sz w:val="20"/>
                <w:szCs w:val="20"/>
              </w:rPr>
              <w:t xml:space="preserve">Чланови </w:t>
            </w:r>
            <w:r w:rsidRPr="00A72732">
              <w:rPr>
                <w:sz w:val="20"/>
                <w:szCs w:val="20"/>
                <w:lang w:val="sr-Cyrl-CS"/>
              </w:rPr>
              <w:t xml:space="preserve"> комисије</w:t>
            </w:r>
            <w:r w:rsidRPr="00A72732">
              <w:rPr>
                <w:sz w:val="20"/>
                <w:szCs w:val="20"/>
              </w:rPr>
              <w:t>, као целина, морају бити компетентни за сектор у ком послује субјекат ревизије.</w:t>
            </w:r>
            <w:r w:rsidRPr="00A72732">
              <w:rPr>
                <w:rStyle w:val="tw4winMark"/>
                <w:color w:val="auto"/>
                <w:sz w:val="20"/>
                <w:szCs w:val="20"/>
              </w:rPr>
              <w:t>&lt;0}</w:t>
            </w:r>
          </w:p>
          <w:p w:rsidR="00996E33" w:rsidRPr="00A72732" w:rsidRDefault="00996E33" w:rsidP="00996E33">
            <w:pPr>
              <w:rPr>
                <w:sz w:val="20"/>
                <w:szCs w:val="20"/>
                <w:lang w:val="sr-Latn-CS"/>
              </w:rPr>
            </w:pPr>
            <w:r w:rsidRPr="00A72732">
              <w:rPr>
                <w:rStyle w:val="tw4winMark"/>
                <w:vanish w:val="0"/>
                <w:color w:val="auto"/>
                <w:sz w:val="20"/>
                <w:szCs w:val="20"/>
              </w:rPr>
              <w:t xml:space="preserve">        </w:t>
            </w:r>
            <w:r w:rsidRPr="00A72732">
              <w:rPr>
                <w:rStyle w:val="tw4winMark"/>
                <w:color w:val="auto"/>
                <w:sz w:val="20"/>
                <w:szCs w:val="20"/>
              </w:rPr>
              <w:t>{0&gt;</w:t>
            </w:r>
            <w:r w:rsidRPr="00A72732">
              <w:rPr>
                <w:vanish/>
                <w:sz w:val="20"/>
                <w:szCs w:val="20"/>
                <w:lang w:val="en-GB"/>
              </w:rPr>
              <w:t>A majority of the members of the audit committee shall be independent of the audited entity.</w:t>
            </w:r>
            <w:r w:rsidRPr="00A72732">
              <w:rPr>
                <w:rStyle w:val="tw4winMark"/>
                <w:color w:val="auto"/>
                <w:sz w:val="20"/>
                <w:szCs w:val="20"/>
              </w:rPr>
              <w:t>&lt;}60{&gt;</w:t>
            </w:r>
            <w:r w:rsidRPr="00A72732">
              <w:rPr>
                <w:sz w:val="20"/>
                <w:szCs w:val="20"/>
              </w:rPr>
              <w:t xml:space="preserve">Већина чланова </w:t>
            </w:r>
            <w:r w:rsidRPr="00A72732">
              <w:rPr>
                <w:sz w:val="20"/>
                <w:szCs w:val="20"/>
                <w:lang w:val="sr-Cyrl-CS"/>
              </w:rPr>
              <w:t xml:space="preserve"> комисије </w:t>
            </w:r>
            <w:r w:rsidRPr="00A72732">
              <w:rPr>
                <w:sz w:val="20"/>
                <w:szCs w:val="20"/>
              </w:rPr>
              <w:t>за ревизију мора бити независна од субјекта ревизије.</w:t>
            </w:r>
            <w:r w:rsidRPr="00A72732">
              <w:rPr>
                <w:rStyle w:val="tw4winMark"/>
                <w:color w:val="auto"/>
                <w:sz w:val="20"/>
                <w:szCs w:val="20"/>
              </w:rPr>
              <w:t>&lt;0}{0&gt;</w:t>
            </w:r>
            <w:r w:rsidRPr="00A72732">
              <w:rPr>
                <w:sz w:val="20"/>
                <w:szCs w:val="20"/>
              </w:rPr>
              <w:t xml:space="preserve"> </w:t>
            </w:r>
            <w:r w:rsidRPr="00A72732">
              <w:rPr>
                <w:vanish/>
                <w:sz w:val="20"/>
                <w:szCs w:val="20"/>
                <w:lang w:val="en-GB"/>
              </w:rPr>
              <w:t>The chairman of the audit committee shall be appointed by its members or by the supervisory body of the audited entity, and shall be independent of the audited entity.</w:t>
            </w:r>
            <w:r w:rsidRPr="00A72732">
              <w:rPr>
                <w:rStyle w:val="tw4winMark"/>
                <w:color w:val="auto"/>
                <w:sz w:val="20"/>
                <w:szCs w:val="20"/>
              </w:rPr>
              <w:t>&lt;}65{&gt;</w:t>
            </w:r>
            <w:r w:rsidRPr="00A72732">
              <w:rPr>
                <w:sz w:val="20"/>
                <w:szCs w:val="20"/>
              </w:rPr>
              <w:t xml:space="preserve">Председавајућег  </w:t>
            </w:r>
            <w:r w:rsidRPr="00A72732">
              <w:rPr>
                <w:sz w:val="20"/>
                <w:szCs w:val="20"/>
                <w:lang w:val="sr-Cyrl-CS"/>
              </w:rPr>
              <w:t xml:space="preserve">комисије </w:t>
            </w:r>
            <w:r w:rsidRPr="00A72732">
              <w:rPr>
                <w:sz w:val="20"/>
                <w:szCs w:val="20"/>
              </w:rPr>
              <w:t>за ревизију постављају чланови  или надзорни орган субјекта ревизије и независан је од субјекта ревизије.</w:t>
            </w:r>
            <w:r w:rsidRPr="00A72732">
              <w:rPr>
                <w:rStyle w:val="tw4winMark"/>
                <w:color w:val="auto"/>
                <w:sz w:val="20"/>
                <w:szCs w:val="20"/>
              </w:rPr>
              <w:t>&lt;0}{0&gt;</w:t>
            </w:r>
            <w:r w:rsidRPr="00A72732">
              <w:rPr>
                <w:sz w:val="20"/>
                <w:szCs w:val="20"/>
              </w:rPr>
              <w:t xml:space="preserve"> </w:t>
            </w:r>
            <w:r w:rsidRPr="00A72732">
              <w:rPr>
                <w:vanish/>
                <w:sz w:val="20"/>
                <w:szCs w:val="20"/>
                <w:lang w:val="en-GB"/>
              </w:rPr>
              <w:t>Member States may require the chairman of the audit committee to be elected annually by the general meeting of shareholders of the audited entity.</w:t>
            </w:r>
            <w:r w:rsidRPr="00A72732">
              <w:rPr>
                <w:rStyle w:val="tw4winMark"/>
                <w:color w:val="auto"/>
                <w:sz w:val="20"/>
                <w:szCs w:val="20"/>
              </w:rPr>
              <w:t>&lt;}0{&gt;</w:t>
            </w:r>
            <w:r w:rsidRPr="00A72732">
              <w:rPr>
                <w:sz w:val="20"/>
                <w:szCs w:val="20"/>
              </w:rPr>
              <w:t xml:space="preserve">Држава чланица може тражити да председавајућег </w:t>
            </w:r>
            <w:r w:rsidRPr="00A72732">
              <w:rPr>
                <w:sz w:val="20"/>
                <w:szCs w:val="20"/>
                <w:lang w:val="sr-Cyrl-CS"/>
              </w:rPr>
              <w:t xml:space="preserve"> комисије</w:t>
            </w:r>
            <w:r w:rsidRPr="00A72732">
              <w:rPr>
                <w:sz w:val="20"/>
                <w:szCs w:val="20"/>
              </w:rPr>
              <w:t xml:space="preserve"> за ревизију бира скупштинa акционара субјекта ревизије на годишњем нивоу.</w:t>
            </w:r>
          </w:p>
        </w:tc>
        <w:tc>
          <w:tcPr>
            <w:tcW w:w="407" w:type="pct"/>
          </w:tcPr>
          <w:p w:rsidR="00996E33" w:rsidRPr="00A72732" w:rsidRDefault="0037166F" w:rsidP="00996E33">
            <w:pPr>
              <w:rPr>
                <w:sz w:val="20"/>
                <w:szCs w:val="20"/>
                <w:lang w:val="sr-Cyrl-CS"/>
              </w:rPr>
            </w:pPr>
            <w:r w:rsidRPr="00A72732">
              <w:rPr>
                <w:sz w:val="20"/>
                <w:szCs w:val="20"/>
                <w:lang w:val="sr-Cyrl-CS"/>
              </w:rPr>
              <w:t>5</w:t>
            </w:r>
            <w:r w:rsidR="008813BA" w:rsidRPr="00A72732">
              <w:rPr>
                <w:sz w:val="20"/>
                <w:szCs w:val="20"/>
                <w:lang w:val="sr-Cyrl-CS"/>
              </w:rPr>
              <w:t>3</w:t>
            </w:r>
            <w:r w:rsidRPr="00A72732">
              <w:rPr>
                <w:sz w:val="20"/>
                <w:szCs w:val="20"/>
                <w:lang w:val="sr-Cyrl-CS"/>
              </w:rPr>
              <w:t>.1-7.</w:t>
            </w:r>
          </w:p>
          <w:p w:rsidR="00996E33" w:rsidRPr="00A72732" w:rsidRDefault="00996E33" w:rsidP="00996E33">
            <w:pPr>
              <w:rPr>
                <w:sz w:val="20"/>
                <w:szCs w:val="20"/>
                <w:lang w:val="sr-Cyrl-CS"/>
              </w:rPr>
            </w:pPr>
          </w:p>
          <w:p w:rsidR="00996E33" w:rsidRPr="00A72732" w:rsidRDefault="00996E33" w:rsidP="00996E33">
            <w:pPr>
              <w:rPr>
                <w:sz w:val="20"/>
                <w:szCs w:val="20"/>
                <w:lang w:val="sr-Cyrl-CS"/>
              </w:rPr>
            </w:pPr>
          </w:p>
          <w:p w:rsidR="00996E33" w:rsidRPr="00A72732" w:rsidRDefault="00996E33" w:rsidP="00996E33">
            <w:pPr>
              <w:rPr>
                <w:sz w:val="20"/>
                <w:szCs w:val="20"/>
                <w:lang w:val="sr-Cyrl-CS"/>
              </w:rPr>
            </w:pPr>
          </w:p>
        </w:tc>
        <w:tc>
          <w:tcPr>
            <w:tcW w:w="1627" w:type="pct"/>
          </w:tcPr>
          <w:p w:rsidR="0037166F"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 xml:space="preserve">Друштва од јавног интереса дужна су да имају Комисију за ревизију (одбор за праћење пословања). </w:t>
            </w:r>
          </w:p>
          <w:p w:rsidR="0037166F"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Комисија за ревизију обавља послове у складу са законом којим се уређују привредна друштва.</w:t>
            </w:r>
          </w:p>
          <w:p w:rsidR="0037166F"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Комисију за ревизију чине најмање три члана који се именују у складу са законом из става 2. овог члана.</w:t>
            </w:r>
          </w:p>
          <w:p w:rsidR="0037166F"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Комисија за ревизију је или засебна комисија или комисија управног  односно надзор</w:t>
            </w:r>
            <w:r w:rsidR="007826DC" w:rsidRPr="00A72732">
              <w:rPr>
                <w:sz w:val="20"/>
                <w:szCs w:val="20"/>
                <w:lang w:val="sr-Latn-CS"/>
              </w:rPr>
              <w:t>ног органа субјекта ревизије,</w:t>
            </w:r>
            <w:r w:rsidR="0037166F" w:rsidRPr="00A72732">
              <w:rPr>
                <w:sz w:val="20"/>
                <w:szCs w:val="20"/>
                <w:lang w:val="sr-Latn-CS"/>
              </w:rPr>
              <w:t xml:space="preserve"> </w:t>
            </w:r>
            <w:r w:rsidR="007826DC" w:rsidRPr="00A72732">
              <w:rPr>
                <w:sz w:val="20"/>
                <w:szCs w:val="20"/>
                <w:lang w:val="sr-Cyrl-RS"/>
              </w:rPr>
              <w:t xml:space="preserve">а </w:t>
            </w:r>
            <w:r w:rsidR="007826DC" w:rsidRPr="00A72732">
              <w:rPr>
                <w:sz w:val="20"/>
                <w:szCs w:val="20"/>
                <w:lang w:val="sr-Latn-CS"/>
              </w:rPr>
              <w:t>ч</w:t>
            </w:r>
            <w:r w:rsidR="0037166F" w:rsidRPr="00A72732">
              <w:rPr>
                <w:sz w:val="20"/>
                <w:szCs w:val="20"/>
                <w:lang w:val="sr-Latn-CS"/>
              </w:rPr>
              <w:t>ине је неизвршни чланови управног органа  и/или чланови надзорног органа субјекта ревизије и/или чланови које поставља скупштина акционара субјекта ревизије или, за субјекте без акционара, поставља је еквивалентан орган.</w:t>
            </w:r>
          </w:p>
          <w:p w:rsidR="0037166F"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Најмање један члан Комисије за ревизију мора бити компетентан за област рачуноводства и/или ревизије.</w:t>
            </w:r>
          </w:p>
          <w:p w:rsidR="0037166F" w:rsidRPr="00A72732" w:rsidRDefault="00E54351" w:rsidP="00E54351">
            <w:pPr>
              <w:jc w:val="both"/>
              <w:rPr>
                <w:sz w:val="20"/>
                <w:szCs w:val="20"/>
                <w:lang w:val="sr-Latn-CS"/>
              </w:rPr>
            </w:pPr>
            <w:r w:rsidRPr="00A72732">
              <w:rPr>
                <w:sz w:val="20"/>
                <w:szCs w:val="20"/>
              </w:rPr>
              <w:t xml:space="preserve">             Ч</w:t>
            </w:r>
            <w:r w:rsidR="0037166F" w:rsidRPr="00A72732">
              <w:rPr>
                <w:sz w:val="20"/>
                <w:szCs w:val="20"/>
                <w:lang w:val="sr-Latn-CS"/>
              </w:rPr>
              <w:t>ланови комисије, као целина, морају бити компетентни за делатност у којој послује субјекат ревизије.</w:t>
            </w:r>
          </w:p>
          <w:p w:rsidR="00996E33" w:rsidRPr="00A72732" w:rsidRDefault="00E54351" w:rsidP="00E54351">
            <w:pPr>
              <w:jc w:val="both"/>
              <w:rPr>
                <w:sz w:val="20"/>
                <w:szCs w:val="20"/>
                <w:lang w:val="sr-Latn-CS"/>
              </w:rPr>
            </w:pPr>
            <w:r w:rsidRPr="00A72732">
              <w:rPr>
                <w:sz w:val="20"/>
                <w:szCs w:val="20"/>
              </w:rPr>
              <w:t xml:space="preserve">            </w:t>
            </w:r>
            <w:r w:rsidR="0037166F" w:rsidRPr="00A72732">
              <w:rPr>
                <w:sz w:val="20"/>
                <w:szCs w:val="20"/>
                <w:lang w:val="sr-Latn-CS"/>
              </w:rPr>
              <w:t>Већина чланова Комисије за ревизију мора бити независна од субјекта ревизије. Председавајућег Комисије за ревизију постављају чланови или надзорни орган субјекта ревизије и независан је од субјекта ревизије. Председавајућег Комисије за ревизију може да бира скупштина  акционара субјекта ревизије на годишњем нивоу.</w:t>
            </w:r>
          </w:p>
        </w:tc>
        <w:tc>
          <w:tcPr>
            <w:tcW w:w="661" w:type="pct"/>
          </w:tcPr>
          <w:p w:rsidR="00996E33" w:rsidRPr="00A72732" w:rsidRDefault="002944F0" w:rsidP="00996E33">
            <w:pPr>
              <w:rPr>
                <w:sz w:val="20"/>
                <w:szCs w:val="20"/>
                <w:lang w:val="sr-Cyrl-CS"/>
              </w:rPr>
            </w:pPr>
            <w:r w:rsidRPr="00A72732">
              <w:rPr>
                <w:sz w:val="20"/>
                <w:szCs w:val="20"/>
                <w:lang w:val="sr-Cyrl-CS"/>
              </w:rPr>
              <w:t>Потпуно усклађено</w:t>
            </w:r>
            <w:r w:rsidR="00996E33" w:rsidRPr="00A72732">
              <w:rPr>
                <w:sz w:val="20"/>
                <w:szCs w:val="20"/>
                <w:lang w:val="sr-Cyrl-CS"/>
              </w:rPr>
              <w:t xml:space="preserve">   </w:t>
            </w:r>
          </w:p>
        </w:tc>
        <w:tc>
          <w:tcPr>
            <w:tcW w:w="681" w:type="pct"/>
          </w:tcPr>
          <w:p w:rsidR="00996E33" w:rsidRPr="00A72732"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39.2</w:t>
            </w:r>
          </w:p>
        </w:tc>
        <w:tc>
          <w:tcPr>
            <w:tcW w:w="1330" w:type="pct"/>
          </w:tcPr>
          <w:p w:rsidR="00996E33" w:rsidRPr="007668B3" w:rsidRDefault="00996E33" w:rsidP="00996E33">
            <w:pPr>
              <w:ind w:firstLine="720"/>
              <w:jc w:val="both"/>
              <w:rPr>
                <w:sz w:val="20"/>
                <w:szCs w:val="20"/>
              </w:rPr>
            </w:pPr>
            <w:r w:rsidRPr="007668B3">
              <w:rPr>
                <w:sz w:val="20"/>
                <w:szCs w:val="20"/>
              </w:rPr>
              <w:t xml:space="preserve">Одступајући од става 1, државе чланице могу одлучити да у случају </w:t>
            </w:r>
            <w:r w:rsidRPr="007668B3">
              <w:rPr>
                <w:sz w:val="20"/>
                <w:szCs w:val="20"/>
              </w:rPr>
              <w:lastRenderedPageBreak/>
              <w:t xml:space="preserve">субјеката од јавног интереса који задовољавају критеријуме из члана 2. став 1. тач. ђ) и р) Директиве 2003/71/EЗ Европског парламента и Савета (*), функције које су дате  </w:t>
            </w:r>
            <w:r w:rsidRPr="007668B3">
              <w:rPr>
                <w:sz w:val="20"/>
                <w:szCs w:val="20"/>
                <w:lang w:val="sr-Cyrl-CS"/>
              </w:rPr>
              <w:t xml:space="preserve">комисији </w:t>
            </w:r>
            <w:r w:rsidRPr="007668B3">
              <w:rPr>
                <w:sz w:val="20"/>
                <w:szCs w:val="20"/>
              </w:rPr>
              <w:t>за ревизију може обављати административни или надзорни орган као целина, под условом да, када је председавајући тог органа извршни члан, то лице не може</w:t>
            </w:r>
            <w:r w:rsidRPr="007668B3">
              <w:rPr>
                <w:b/>
                <w:sz w:val="20"/>
                <w:szCs w:val="20"/>
              </w:rPr>
              <w:t xml:space="preserve"> </w:t>
            </w:r>
            <w:r w:rsidRPr="007668B3">
              <w:rPr>
                <w:sz w:val="20"/>
                <w:szCs w:val="20"/>
              </w:rPr>
              <w:t xml:space="preserve">поступати као председавајући док то тело обавља функције  </w:t>
            </w:r>
            <w:r w:rsidRPr="007668B3">
              <w:rPr>
                <w:sz w:val="20"/>
                <w:szCs w:val="20"/>
                <w:lang w:val="sr-Cyrl-CS"/>
              </w:rPr>
              <w:t xml:space="preserve">комисије </w:t>
            </w:r>
            <w:r w:rsidRPr="007668B3">
              <w:rPr>
                <w:sz w:val="20"/>
                <w:szCs w:val="20"/>
              </w:rPr>
              <w:t>за ревизију.</w:t>
            </w:r>
            <w:r w:rsidRPr="007668B3">
              <w:rPr>
                <w:rStyle w:val="tw4winMark"/>
                <w:color w:val="auto"/>
                <w:sz w:val="20"/>
                <w:szCs w:val="20"/>
              </w:rPr>
              <w:t>&lt;0}</w:t>
            </w:r>
          </w:p>
          <w:p w:rsidR="00996E33" w:rsidRPr="007668B3" w:rsidRDefault="00996E33" w:rsidP="00996E33">
            <w:pPr>
              <w:jc w:val="both"/>
              <w:rPr>
                <w:strike/>
                <w:sz w:val="20"/>
                <w:szCs w:val="20"/>
                <w:lang w:val="ru-RU"/>
              </w:rPr>
            </w:pPr>
            <w:r w:rsidRPr="007668B3">
              <w:rPr>
                <w:rStyle w:val="tw4winMark"/>
                <w:vanish w:val="0"/>
                <w:color w:val="auto"/>
                <w:sz w:val="20"/>
                <w:szCs w:val="20"/>
              </w:rPr>
              <w:t xml:space="preserve">        </w:t>
            </w:r>
            <w:r w:rsidRPr="007668B3">
              <w:rPr>
                <w:rStyle w:val="tw4winMark"/>
                <w:color w:val="auto"/>
                <w:sz w:val="20"/>
                <w:szCs w:val="20"/>
              </w:rPr>
              <w:t>{0&gt;</w:t>
            </w:r>
            <w:r w:rsidRPr="007668B3">
              <w:rPr>
                <w:vanish/>
                <w:sz w:val="20"/>
                <w:szCs w:val="20"/>
                <w:lang w:val="en-GB"/>
              </w:rPr>
              <w:t>Where an audit committee forms part of the administrative body or of the supervisory body of the audited entity in accordance with paragraph 1, Member States may permit or require the administrative body or the supervisory body, as appropriate, to perform the functions of the audit committee for the purpose of the obligations set out in this Directive and in Regulation (EU) No 537/2014.</w:t>
            </w:r>
            <w:r w:rsidRPr="007668B3">
              <w:rPr>
                <w:rStyle w:val="tw4winMark"/>
                <w:color w:val="auto"/>
                <w:sz w:val="20"/>
                <w:szCs w:val="20"/>
              </w:rPr>
              <w:t>&lt;}0{&gt;</w:t>
            </w:r>
            <w:r w:rsidRPr="007668B3">
              <w:rPr>
                <w:sz w:val="20"/>
                <w:szCs w:val="20"/>
              </w:rPr>
              <w:t xml:space="preserve">Када </w:t>
            </w:r>
            <w:r w:rsidRPr="007668B3">
              <w:rPr>
                <w:sz w:val="20"/>
                <w:szCs w:val="20"/>
                <w:lang w:val="sr-Cyrl-CS"/>
              </w:rPr>
              <w:t xml:space="preserve"> комисија</w:t>
            </w:r>
            <w:r w:rsidRPr="007668B3">
              <w:rPr>
                <w:sz w:val="20"/>
                <w:szCs w:val="20"/>
              </w:rPr>
              <w:t xml:space="preserve"> за ревизију чини део административног органа или надзорног органа субјекта ревизије у складу са ставом 1, државе чланице могу дозволити или обавезати административни</w:t>
            </w:r>
            <w:r w:rsidRPr="007668B3">
              <w:rPr>
                <w:b/>
                <w:sz w:val="20"/>
                <w:szCs w:val="20"/>
              </w:rPr>
              <w:t xml:space="preserve"> </w:t>
            </w:r>
            <w:r w:rsidRPr="007668B3">
              <w:rPr>
                <w:sz w:val="20"/>
                <w:szCs w:val="20"/>
              </w:rPr>
              <w:t xml:space="preserve">орган или надзорни орган, по потреби, да обавља функције </w:t>
            </w:r>
            <w:r w:rsidRPr="007668B3">
              <w:rPr>
                <w:sz w:val="20"/>
                <w:szCs w:val="20"/>
                <w:lang w:val="sr-Cyrl-CS"/>
              </w:rPr>
              <w:t xml:space="preserve"> комисије</w:t>
            </w:r>
            <w:r w:rsidRPr="007668B3">
              <w:rPr>
                <w:sz w:val="20"/>
                <w:szCs w:val="20"/>
              </w:rPr>
              <w:t xml:space="preserve"> за ревизију за потребе испуњавања обавеза из ове директиве и Уредбе (ЕУ) број 537/2014.</w:t>
            </w:r>
          </w:p>
        </w:tc>
        <w:tc>
          <w:tcPr>
            <w:tcW w:w="407" w:type="pct"/>
          </w:tcPr>
          <w:p w:rsidR="006E6883" w:rsidRPr="00435A67" w:rsidRDefault="006E6883" w:rsidP="00996E33">
            <w:pPr>
              <w:rPr>
                <w:sz w:val="20"/>
                <w:szCs w:val="20"/>
                <w:lang w:val="sr-Cyrl-RS"/>
              </w:rPr>
            </w:pPr>
            <w:r w:rsidRPr="00871DC9">
              <w:rPr>
                <w:sz w:val="20"/>
                <w:szCs w:val="20"/>
              </w:rPr>
              <w:lastRenderedPageBreak/>
              <w:t>53.7</w:t>
            </w:r>
            <w:r w:rsidR="00435A67">
              <w:rPr>
                <w:sz w:val="20"/>
                <w:szCs w:val="20"/>
                <w:lang w:val="sr-Cyrl-RS"/>
              </w:rPr>
              <w:t>.</w:t>
            </w:r>
          </w:p>
          <w:p w:rsidR="006E6883" w:rsidRDefault="006E6883" w:rsidP="00996E33">
            <w:pPr>
              <w:rPr>
                <w:sz w:val="20"/>
                <w:szCs w:val="20"/>
                <w:lang w:val="sr-Cyrl-CS"/>
              </w:rPr>
            </w:pPr>
          </w:p>
          <w:p w:rsidR="006E6883" w:rsidRDefault="006E6883" w:rsidP="00996E33">
            <w:pPr>
              <w:rPr>
                <w:sz w:val="20"/>
                <w:szCs w:val="20"/>
                <w:lang w:val="sr-Cyrl-CS"/>
              </w:rPr>
            </w:pPr>
          </w:p>
          <w:p w:rsidR="006E6883" w:rsidRDefault="006E6883" w:rsidP="00996E33">
            <w:pPr>
              <w:rPr>
                <w:sz w:val="20"/>
                <w:szCs w:val="20"/>
                <w:lang w:val="sr-Cyrl-CS"/>
              </w:rPr>
            </w:pPr>
          </w:p>
          <w:p w:rsidR="006E6883" w:rsidRDefault="006E6883" w:rsidP="00996E33">
            <w:pPr>
              <w:rPr>
                <w:sz w:val="20"/>
                <w:szCs w:val="20"/>
                <w:lang w:val="sr-Cyrl-CS"/>
              </w:rPr>
            </w:pPr>
          </w:p>
          <w:p w:rsidR="006E6883" w:rsidRDefault="006E6883" w:rsidP="00996E33">
            <w:pPr>
              <w:rPr>
                <w:sz w:val="20"/>
                <w:szCs w:val="20"/>
                <w:lang w:val="sr-Cyrl-CS"/>
              </w:rPr>
            </w:pPr>
          </w:p>
          <w:p w:rsidR="006E6883" w:rsidRDefault="006E6883" w:rsidP="00996E33">
            <w:pPr>
              <w:rPr>
                <w:sz w:val="20"/>
                <w:szCs w:val="20"/>
                <w:lang w:val="sr-Cyrl-CS"/>
              </w:rPr>
            </w:pPr>
          </w:p>
          <w:p w:rsidR="007826DC" w:rsidRDefault="002944F0" w:rsidP="00996E33">
            <w:pPr>
              <w:rPr>
                <w:sz w:val="20"/>
                <w:szCs w:val="20"/>
                <w:lang w:val="sr-Cyrl-CS"/>
              </w:rPr>
            </w:pPr>
            <w:r w:rsidRPr="002944F0">
              <w:rPr>
                <w:sz w:val="20"/>
                <w:szCs w:val="20"/>
                <w:lang w:val="sr-Cyrl-CS"/>
              </w:rPr>
              <w:t>5</w:t>
            </w:r>
            <w:r w:rsidR="008813BA">
              <w:rPr>
                <w:sz w:val="20"/>
                <w:szCs w:val="20"/>
                <w:lang w:val="sr-Cyrl-CS"/>
              </w:rPr>
              <w:t>3</w:t>
            </w:r>
            <w:r w:rsidRPr="002944F0">
              <w:rPr>
                <w:sz w:val="20"/>
                <w:szCs w:val="20"/>
                <w:lang w:val="sr-Cyrl-CS"/>
              </w:rPr>
              <w:t>.8</w:t>
            </w:r>
            <w:r w:rsidR="00435A67">
              <w:rPr>
                <w:sz w:val="20"/>
                <w:szCs w:val="20"/>
                <w:lang w:val="sr-Cyrl-CS"/>
              </w:rPr>
              <w:t>.</w:t>
            </w:r>
          </w:p>
          <w:p w:rsidR="007826DC" w:rsidRDefault="007826DC" w:rsidP="00996E33">
            <w:pPr>
              <w:rPr>
                <w:sz w:val="20"/>
                <w:szCs w:val="20"/>
                <w:lang w:val="sr-Cyrl-CS"/>
              </w:rPr>
            </w:pPr>
          </w:p>
          <w:p w:rsidR="007826DC" w:rsidRDefault="007826DC" w:rsidP="00996E33">
            <w:pPr>
              <w:rPr>
                <w:sz w:val="20"/>
                <w:szCs w:val="20"/>
                <w:lang w:val="sr-Cyrl-CS"/>
              </w:rPr>
            </w:pPr>
          </w:p>
          <w:p w:rsidR="007826DC" w:rsidRDefault="007826DC" w:rsidP="00996E33">
            <w:pPr>
              <w:rPr>
                <w:sz w:val="20"/>
                <w:szCs w:val="20"/>
                <w:lang w:val="sr-Cyrl-CS"/>
              </w:rPr>
            </w:pPr>
          </w:p>
          <w:p w:rsidR="007826DC" w:rsidRDefault="007826DC" w:rsidP="00996E33">
            <w:pPr>
              <w:rPr>
                <w:sz w:val="20"/>
                <w:szCs w:val="20"/>
                <w:lang w:val="sr-Cyrl-CS"/>
              </w:rPr>
            </w:pPr>
          </w:p>
          <w:p w:rsidR="00996E33" w:rsidRPr="00E62652" w:rsidRDefault="007826DC" w:rsidP="007826DC">
            <w:pPr>
              <w:rPr>
                <w:sz w:val="20"/>
                <w:szCs w:val="20"/>
                <w:highlight w:val="yellow"/>
                <w:lang w:val="sr-Cyrl-CS"/>
              </w:rPr>
            </w:pPr>
            <w:r>
              <w:rPr>
                <w:sz w:val="20"/>
                <w:szCs w:val="20"/>
                <w:lang w:val="sr-Cyrl-CS"/>
              </w:rPr>
              <w:t>53.</w:t>
            </w:r>
            <w:r w:rsidR="002944F0" w:rsidRPr="002944F0">
              <w:rPr>
                <w:sz w:val="20"/>
                <w:szCs w:val="20"/>
                <w:lang w:val="sr-Cyrl-CS"/>
              </w:rPr>
              <w:t>9.</w:t>
            </w:r>
          </w:p>
        </w:tc>
        <w:tc>
          <w:tcPr>
            <w:tcW w:w="1627" w:type="pct"/>
          </w:tcPr>
          <w:p w:rsidR="006E6883" w:rsidRPr="00871DC9" w:rsidRDefault="00E54351" w:rsidP="00E54351">
            <w:pPr>
              <w:jc w:val="both"/>
              <w:rPr>
                <w:sz w:val="20"/>
                <w:szCs w:val="20"/>
              </w:rPr>
            </w:pPr>
            <w:r w:rsidRPr="00871DC9">
              <w:rPr>
                <w:sz w:val="20"/>
                <w:szCs w:val="20"/>
              </w:rPr>
              <w:lastRenderedPageBreak/>
              <w:t xml:space="preserve">       </w:t>
            </w:r>
            <w:r w:rsidR="006E6883" w:rsidRPr="00871DC9">
              <w:rPr>
                <w:sz w:val="20"/>
                <w:szCs w:val="20"/>
              </w:rPr>
              <w:t xml:space="preserve">            </w:t>
            </w:r>
            <w:r w:rsidR="006E6883" w:rsidRPr="00871DC9">
              <w:rPr>
                <w:sz w:val="20"/>
                <w:szCs w:val="20"/>
                <w:lang w:val="sr-Latn-CS"/>
              </w:rPr>
              <w:t xml:space="preserve">Већина чланова Комисије за ревизију мора бити независна од субјекта ревизије. </w:t>
            </w:r>
            <w:r w:rsidR="006E6883" w:rsidRPr="00871DC9">
              <w:rPr>
                <w:sz w:val="20"/>
                <w:szCs w:val="20"/>
                <w:lang w:val="sr-Latn-CS"/>
              </w:rPr>
              <w:lastRenderedPageBreak/>
              <w:t>Председавајућег Комисије за ревизију постављају чланови или надзорни орган субјекта ревизије и независан је од субјекта ревизије. Председавајућег Комисије за ревизију може да бира скупштина  акционара субјекта ревизије на годишњем нивоу.</w:t>
            </w:r>
            <w:r w:rsidRPr="00871DC9">
              <w:rPr>
                <w:sz w:val="20"/>
                <w:szCs w:val="20"/>
              </w:rPr>
              <w:t xml:space="preserve">        </w:t>
            </w:r>
          </w:p>
          <w:p w:rsidR="002944F0" w:rsidRPr="003516CC" w:rsidRDefault="006E6883" w:rsidP="00E54351">
            <w:pPr>
              <w:jc w:val="both"/>
              <w:rPr>
                <w:sz w:val="20"/>
                <w:szCs w:val="20"/>
                <w:lang w:val="sr-Latn-CS"/>
              </w:rPr>
            </w:pPr>
            <w:r>
              <w:rPr>
                <w:sz w:val="20"/>
                <w:szCs w:val="20"/>
                <w:lang w:val="sr-Latn-CS"/>
              </w:rPr>
              <w:t xml:space="preserve">                  </w:t>
            </w:r>
            <w:r w:rsidR="002944F0" w:rsidRPr="003516CC">
              <w:rPr>
                <w:sz w:val="20"/>
                <w:szCs w:val="20"/>
                <w:lang w:val="sr-Latn-CS"/>
              </w:rPr>
              <w:t xml:space="preserve">Изузетно од става 1. овог члана друштва од јавног интереса која у складу са посебним прописима имају тела са надлежностима Комисије за ревизију из става </w:t>
            </w:r>
            <w:r w:rsidR="007826DC" w:rsidRPr="003516CC">
              <w:rPr>
                <w:sz w:val="20"/>
                <w:szCs w:val="20"/>
                <w:lang w:val="sr-Cyrl-RS"/>
              </w:rPr>
              <w:t>2</w:t>
            </w:r>
            <w:r w:rsidR="002944F0" w:rsidRPr="003516CC">
              <w:rPr>
                <w:sz w:val="20"/>
                <w:szCs w:val="20"/>
                <w:lang w:val="sr-Latn-CS"/>
              </w:rPr>
              <w:t>. овог члана, нису дужна да је образују у складу са овим законом.</w:t>
            </w:r>
          </w:p>
          <w:p w:rsidR="00996E33" w:rsidRPr="007668B3" w:rsidRDefault="000B3DD3" w:rsidP="007826DC">
            <w:pPr>
              <w:jc w:val="both"/>
              <w:rPr>
                <w:sz w:val="20"/>
                <w:szCs w:val="20"/>
                <w:lang w:val="sr-Latn-CS"/>
              </w:rPr>
            </w:pPr>
            <w:r w:rsidRPr="003516CC">
              <w:rPr>
                <w:sz w:val="20"/>
                <w:szCs w:val="20"/>
              </w:rPr>
              <w:t xml:space="preserve">               </w:t>
            </w:r>
            <w:r w:rsidR="006E6883">
              <w:rPr>
                <w:sz w:val="20"/>
                <w:szCs w:val="20"/>
              </w:rPr>
              <w:t xml:space="preserve">   </w:t>
            </w:r>
            <w:r w:rsidR="002944F0" w:rsidRPr="003516CC">
              <w:rPr>
                <w:sz w:val="20"/>
                <w:szCs w:val="20"/>
                <w:lang w:val="sr-Latn-CS"/>
              </w:rPr>
              <w:t xml:space="preserve">Изузетно од става 1. овог члана друштва од јавног интереса која су зависна друштва, тј. чланови групе друштава која на нивоу групе, имају Комисију за ревизију и која надлежности из става </w:t>
            </w:r>
            <w:r w:rsidR="007826DC" w:rsidRPr="003516CC">
              <w:rPr>
                <w:sz w:val="20"/>
                <w:szCs w:val="20"/>
                <w:lang w:val="sr-Cyrl-RS"/>
              </w:rPr>
              <w:t>2</w:t>
            </w:r>
            <w:r w:rsidR="002944F0" w:rsidRPr="003516CC">
              <w:rPr>
                <w:sz w:val="20"/>
                <w:szCs w:val="20"/>
                <w:lang w:val="sr-Latn-CS"/>
              </w:rPr>
              <w:t>. овог члана обављају на нивоу групе, нису дужна да је образују у складу са овим законом, осим ако посебним законом није друкчије уређено.</w:t>
            </w:r>
          </w:p>
        </w:tc>
        <w:tc>
          <w:tcPr>
            <w:tcW w:w="661" w:type="pct"/>
            <w:vAlign w:val="center"/>
          </w:tcPr>
          <w:p w:rsidR="00996E33" w:rsidRDefault="002944F0" w:rsidP="002944F0">
            <w:pPr>
              <w:rPr>
                <w:sz w:val="20"/>
                <w:szCs w:val="20"/>
                <w:lang w:val="sr-Cyrl-CS"/>
              </w:rPr>
            </w:pPr>
            <w:r w:rsidRPr="007668B3">
              <w:rPr>
                <w:sz w:val="20"/>
                <w:szCs w:val="20"/>
                <w:lang w:val="sr-Cyrl-CS"/>
              </w:rPr>
              <w:lastRenderedPageBreak/>
              <w:t>Потпуно усклађен</w:t>
            </w:r>
            <w:r>
              <w:rPr>
                <w:sz w:val="20"/>
                <w:szCs w:val="20"/>
                <w:lang w:val="sr-Cyrl-CS"/>
              </w:rPr>
              <w:t>о</w:t>
            </w:r>
            <w:r w:rsidRPr="007668B3">
              <w:rPr>
                <w:sz w:val="20"/>
                <w:szCs w:val="20"/>
                <w:lang w:val="sr-Cyrl-CS"/>
              </w:rPr>
              <w:t xml:space="preserve">   </w:t>
            </w: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lang w:val="sr-Cyrl-CS"/>
              </w:rPr>
            </w:pPr>
          </w:p>
          <w:p w:rsidR="002944F0" w:rsidRDefault="002944F0" w:rsidP="002944F0">
            <w:pPr>
              <w:rPr>
                <w:sz w:val="20"/>
                <w:szCs w:val="20"/>
              </w:rPr>
            </w:pPr>
          </w:p>
          <w:p w:rsidR="002944F0" w:rsidRPr="007668B3" w:rsidRDefault="002944F0" w:rsidP="002944F0">
            <w:pPr>
              <w:rPr>
                <w:sz w:val="20"/>
                <w:szCs w:val="20"/>
              </w:rPr>
            </w:pPr>
          </w:p>
        </w:tc>
        <w:tc>
          <w:tcPr>
            <w:tcW w:w="681" w:type="pct"/>
          </w:tcPr>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Pr="007668B3" w:rsidRDefault="00996E33" w:rsidP="00996E33">
            <w:pPr>
              <w:jc w:val="cente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39.3</w:t>
            </w:r>
          </w:p>
        </w:tc>
        <w:tc>
          <w:tcPr>
            <w:tcW w:w="1330" w:type="pct"/>
          </w:tcPr>
          <w:p w:rsidR="00996E33" w:rsidRPr="007668B3" w:rsidRDefault="00996E33" w:rsidP="00996E33">
            <w:pPr>
              <w:ind w:firstLine="720"/>
              <w:jc w:val="both"/>
              <w:rPr>
                <w:sz w:val="20"/>
                <w:szCs w:val="20"/>
              </w:rPr>
            </w:pPr>
            <w:r w:rsidRPr="007668B3">
              <w:rPr>
                <w:sz w:val="20"/>
                <w:szCs w:val="20"/>
              </w:rPr>
              <w:t>Одступајући од става 1, државе чланице могу одлучити да следећи субјекти од јавног интереса</w:t>
            </w:r>
            <w:r w:rsidRPr="007668B3">
              <w:rPr>
                <w:rStyle w:val="tw4winMark"/>
                <w:color w:val="auto"/>
                <w:sz w:val="20"/>
                <w:szCs w:val="20"/>
              </w:rPr>
              <w:t>&lt;0}</w:t>
            </w:r>
            <w:r w:rsidRPr="007668B3">
              <w:rPr>
                <w:sz w:val="20"/>
                <w:szCs w:val="20"/>
                <w:lang w:val="sr-Cyrl-CS"/>
              </w:rPr>
              <w:t xml:space="preserve"> </w:t>
            </w:r>
            <w:r w:rsidRPr="007668B3">
              <w:rPr>
                <w:rStyle w:val="tw4winMark"/>
                <w:color w:val="auto"/>
                <w:sz w:val="20"/>
                <w:szCs w:val="20"/>
              </w:rPr>
              <w:t>{0&gt;</w:t>
            </w:r>
            <w:r w:rsidRPr="007668B3">
              <w:rPr>
                <w:vanish/>
                <w:sz w:val="20"/>
                <w:szCs w:val="20"/>
                <w:lang w:val="en-GB"/>
              </w:rPr>
              <w:t>are not required to have an audit committee:</w:t>
            </w:r>
            <w:r w:rsidRPr="007668B3">
              <w:rPr>
                <w:rStyle w:val="tw4winMark"/>
                <w:color w:val="auto"/>
                <w:sz w:val="20"/>
                <w:szCs w:val="20"/>
              </w:rPr>
              <w:t>&lt;}0{&gt;</w:t>
            </w:r>
            <w:r w:rsidRPr="007668B3">
              <w:rPr>
                <w:sz w:val="20"/>
                <w:szCs w:val="20"/>
              </w:rPr>
              <w:t xml:space="preserve">нису у обавези да имају  </w:t>
            </w:r>
            <w:r w:rsidRPr="007668B3">
              <w:rPr>
                <w:sz w:val="20"/>
                <w:szCs w:val="20"/>
                <w:lang w:val="sr-Cyrl-CS"/>
              </w:rPr>
              <w:t xml:space="preserve">комисију </w:t>
            </w:r>
            <w:r w:rsidRPr="007668B3">
              <w:rPr>
                <w:sz w:val="20"/>
                <w:szCs w:val="20"/>
              </w:rPr>
              <w:t>за ревизију:</w:t>
            </w:r>
            <w:r w:rsidRPr="007668B3">
              <w:rPr>
                <w:rStyle w:val="tw4winMark"/>
                <w:color w:val="auto"/>
                <w:sz w:val="20"/>
                <w:szCs w:val="20"/>
              </w:rPr>
              <w:t>&lt;0}</w:t>
            </w:r>
          </w:p>
          <w:p w:rsidR="00996E33" w:rsidRPr="007668B3" w:rsidRDefault="00996E33" w:rsidP="00996E33">
            <w:pPr>
              <w:tabs>
                <w:tab w:val="left" w:pos="288"/>
              </w:tabs>
              <w:jc w:val="both"/>
              <w:rPr>
                <w:sz w:val="20"/>
                <w:szCs w:val="20"/>
              </w:rPr>
            </w:pPr>
            <w:r w:rsidRPr="007668B3">
              <w:rPr>
                <w:rStyle w:val="tw4winMark"/>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 xml:space="preserve"> any public-interest entity which is a subsidiary undertaking within the meaning of point 10 of Article 2 of Directive 2013/34/EU if that entity fulfils the requirements set out in paragraphs 1, 2 and 5 of this Article, Article 11(1), Article 11(2) and Article 16(5) of Regulation (EU) No 537/2014 at group level;</w:t>
            </w:r>
            <w:r w:rsidRPr="007668B3">
              <w:rPr>
                <w:rStyle w:val="tw4winMark"/>
                <w:color w:val="auto"/>
                <w:sz w:val="20"/>
                <w:szCs w:val="20"/>
              </w:rPr>
              <w:t>&lt;}0{&gt;</w:t>
            </w:r>
            <w:r w:rsidRPr="007668B3">
              <w:rPr>
                <w:sz w:val="20"/>
                <w:szCs w:val="20"/>
              </w:rPr>
              <w:t>а)</w:t>
            </w:r>
            <w:r w:rsidRPr="007668B3">
              <w:rPr>
                <w:sz w:val="20"/>
                <w:szCs w:val="20"/>
              </w:rPr>
              <w:tab/>
              <w:t>сваки субјект од јавног интереса који је подређено предузеће у смислу члана 2. тачка 10. Директиве 2013/34/ЕУ ако тај субјекат испуњава захтеве и</w:t>
            </w:r>
            <w:r w:rsidRPr="007668B3">
              <w:rPr>
                <w:sz w:val="20"/>
                <w:szCs w:val="20"/>
                <w:lang w:val="sr-Cyrl-CS"/>
              </w:rPr>
              <w:t>з</w:t>
            </w:r>
            <w:r w:rsidRPr="007668B3">
              <w:rPr>
                <w:sz w:val="20"/>
                <w:szCs w:val="20"/>
              </w:rPr>
              <w:t xml:space="preserve"> ст. 1, 2. и 5. овог члана, члана 11. став 1, члана 11. став 2. и члана 16. став 5. Уредбе (ЕУ) број 537/2014 на нивоу групе;</w:t>
            </w:r>
            <w:r w:rsidRPr="007668B3">
              <w:rPr>
                <w:rStyle w:val="tw4winMark"/>
                <w:color w:val="auto"/>
                <w:sz w:val="20"/>
                <w:szCs w:val="20"/>
              </w:rPr>
              <w:t>&lt;0}</w:t>
            </w:r>
          </w:p>
          <w:p w:rsidR="00996E33" w:rsidRPr="007668B3" w:rsidRDefault="00996E33" w:rsidP="00996E33">
            <w:pPr>
              <w:tabs>
                <w:tab w:val="left" w:pos="288"/>
              </w:tabs>
              <w:jc w:val="both"/>
              <w:rPr>
                <w:sz w:val="20"/>
                <w:szCs w:val="20"/>
              </w:rPr>
            </w:pPr>
            <w:r w:rsidRPr="007668B3">
              <w:rPr>
                <w:rStyle w:val="tw4winMark"/>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 xml:space="preserve"> any public-interest entity which is an UCITS as defined in Article 1(2) of Directive 2009/65/EC of the European Parliament and of the Council (**) or an alternative investment fund (AIF) as defined in Article 4(1)(a) of Directive 2011/61/EU of the European Parliament and of the Council (***);</w:t>
            </w:r>
            <w:r w:rsidRPr="007668B3">
              <w:rPr>
                <w:rStyle w:val="tw4winMark"/>
                <w:color w:val="auto"/>
                <w:sz w:val="20"/>
                <w:szCs w:val="20"/>
              </w:rPr>
              <w:t>&lt;}0{&gt;</w:t>
            </w:r>
            <w:r w:rsidRPr="007668B3">
              <w:rPr>
                <w:sz w:val="20"/>
                <w:szCs w:val="20"/>
              </w:rPr>
              <w:t>б)</w:t>
            </w:r>
            <w:r w:rsidRPr="007668B3">
              <w:rPr>
                <w:sz w:val="20"/>
                <w:szCs w:val="20"/>
              </w:rPr>
              <w:tab/>
              <w:t xml:space="preserve"> сваки субјект од јавног интереса који је ИКИПХОВ на начин дефинисан у</w:t>
            </w:r>
            <w:r w:rsidRPr="007668B3">
              <w:rPr>
                <w:b/>
                <w:sz w:val="20"/>
                <w:szCs w:val="20"/>
              </w:rPr>
              <w:t xml:space="preserve"> </w:t>
            </w:r>
            <w:r w:rsidRPr="007668B3">
              <w:rPr>
                <w:sz w:val="20"/>
                <w:szCs w:val="20"/>
              </w:rPr>
              <w:lastRenderedPageBreak/>
              <w:t>члану 1. став</w:t>
            </w:r>
            <w:r w:rsidRPr="007668B3">
              <w:rPr>
                <w:b/>
                <w:sz w:val="20"/>
                <w:szCs w:val="20"/>
              </w:rPr>
              <w:t xml:space="preserve"> </w:t>
            </w:r>
            <w:r w:rsidRPr="007668B3">
              <w:rPr>
                <w:sz w:val="20"/>
                <w:szCs w:val="20"/>
              </w:rPr>
              <w:t>2. Директиве 2009/65/EЗ Европског парламента и Савета (**) или алтернативни инвестициони фонд (АИФ) на начин дефинисан у члану 4. став 1. тачка а) Директиве 2011/61/EУ Европског парламента и Савета (***);</w:t>
            </w:r>
            <w:r w:rsidRPr="007668B3">
              <w:rPr>
                <w:rStyle w:val="tw4winMark"/>
                <w:color w:val="auto"/>
                <w:sz w:val="20"/>
                <w:szCs w:val="20"/>
              </w:rPr>
              <w:t>&lt;0}</w:t>
            </w:r>
          </w:p>
          <w:p w:rsidR="00996E33" w:rsidRPr="007668B3" w:rsidRDefault="00996E33" w:rsidP="00996E33">
            <w:pPr>
              <w:tabs>
                <w:tab w:val="left" w:pos="288"/>
              </w:tabs>
              <w:jc w:val="both"/>
              <w:rPr>
                <w:rStyle w:val="tw4winMark"/>
                <w:b/>
                <w:vanish w:val="0"/>
                <w:color w:val="auto"/>
                <w:sz w:val="20"/>
                <w:szCs w:val="20"/>
              </w:rPr>
            </w:pPr>
            <w:r w:rsidRPr="007668B3">
              <w:rPr>
                <w:rStyle w:val="tw4winMark"/>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 xml:space="preserve"> any public-interest entity the sole business of which is to act as an issuer of asset backed securities as defined in point 5 of Article 2 of Commission Regulation (EC) No 809/2004 (****);</w:t>
            </w:r>
            <w:r w:rsidRPr="007668B3">
              <w:rPr>
                <w:rStyle w:val="tw4winMark"/>
                <w:color w:val="auto"/>
                <w:sz w:val="20"/>
                <w:szCs w:val="20"/>
              </w:rPr>
              <w:t>&lt;}0{&gt;</w:t>
            </w:r>
            <w:r w:rsidRPr="007668B3">
              <w:rPr>
                <w:sz w:val="20"/>
                <w:szCs w:val="20"/>
              </w:rPr>
              <w:t>в)</w:t>
            </w:r>
            <w:r w:rsidRPr="007668B3">
              <w:rPr>
                <w:sz w:val="20"/>
                <w:szCs w:val="20"/>
              </w:rPr>
              <w:tab/>
              <w:t>сваки субјект од јавног интереса чија је једина делатност издавање хартија од вредности обезбеђених имовином како је дефинисано у члану 2. тачка 5) Уредбе Комисије (ЕЗ) број 809/2004 (****);</w:t>
            </w:r>
            <w:r w:rsidRPr="007668B3">
              <w:rPr>
                <w:rStyle w:val="tw4winMark"/>
                <w:color w:val="auto"/>
                <w:sz w:val="20"/>
                <w:szCs w:val="20"/>
              </w:rPr>
              <w:t>&lt;0}</w:t>
            </w:r>
          </w:p>
          <w:p w:rsidR="00996E33" w:rsidRPr="007668B3" w:rsidRDefault="00996E33" w:rsidP="00996E33">
            <w:pPr>
              <w:tabs>
                <w:tab w:val="left" w:pos="288"/>
              </w:tabs>
              <w:jc w:val="both"/>
              <w:rPr>
                <w:sz w:val="20"/>
                <w:szCs w:val="20"/>
              </w:rPr>
            </w:pPr>
            <w:r w:rsidRPr="007668B3">
              <w:rPr>
                <w:rStyle w:val="tw4winMark"/>
                <w:color w:val="auto"/>
                <w:sz w:val="20"/>
                <w:szCs w:val="20"/>
              </w:rPr>
              <w:t>{0&gt;</w:t>
            </w:r>
            <w:r w:rsidRPr="007668B3">
              <w:rPr>
                <w:vanish/>
                <w:sz w:val="20"/>
                <w:szCs w:val="20"/>
                <w:lang w:val="en-GB"/>
              </w:rPr>
              <w:t>(d) any credit institution within the meaning of point 1 of Article 3(1) of Directive 2013/36/EU whose shares are not admitted to trading on a regulated market of any Member State within the meaning of point 14 of Article 4(1) of Directive 2004/39/EC and which has, in a continuous or repeated manner, issued only debt securities admitted to trading in a regulated market, provided that the total nominal amount of all such debt securities remains below EUR 100 000 000 and that it has not published a prospectus under Directive 2003/71/EC.</w:t>
            </w:r>
            <w:r w:rsidRPr="007668B3">
              <w:rPr>
                <w:rStyle w:val="tw4winMark"/>
                <w:color w:val="auto"/>
                <w:sz w:val="20"/>
                <w:szCs w:val="20"/>
              </w:rPr>
              <w:t>&lt;}0{&gt;</w:t>
            </w:r>
            <w:r w:rsidRPr="007668B3">
              <w:rPr>
                <w:sz w:val="20"/>
                <w:szCs w:val="20"/>
              </w:rPr>
              <w:t>г) свака кредитна институција у смислу члана 3. став 1. тачка 1) Директиве 2013/36/ЕУ чије акције нису укључене у трговање на регулисаном тржишту било које државе чланице у смислу члана 4. став 1. тачка 14) Директиве 2004/39/ЕЗ и које, континуирано и узастопно, издаје дужничке хартије од вредности које су укључене на трговање на регулисаном тржишту, под условом да укупни номинални износ свих таквих дужничких хартија од вредности остане испод 100.000.000 евра и да није објавила проспект у складу са Директивом 2003/71/ЕЗ.</w:t>
            </w:r>
            <w:r w:rsidRPr="007668B3">
              <w:rPr>
                <w:rStyle w:val="tw4winMark"/>
                <w:color w:val="auto"/>
                <w:sz w:val="20"/>
                <w:szCs w:val="20"/>
              </w:rPr>
              <w:t>&lt;0}</w:t>
            </w:r>
          </w:p>
          <w:p w:rsidR="00996E33" w:rsidRPr="007668B3" w:rsidRDefault="000B3DD3" w:rsidP="00996E33">
            <w:pPr>
              <w:jc w:val="both"/>
              <w:rPr>
                <w:strike/>
                <w:sz w:val="20"/>
                <w:szCs w:val="20"/>
                <w:lang w:val="ru-RU"/>
              </w:rPr>
            </w:pPr>
            <w:r>
              <w:rPr>
                <w:rStyle w:val="tw4winMark"/>
                <w:vanish w:val="0"/>
                <w:color w:val="auto"/>
                <w:sz w:val="20"/>
                <w:szCs w:val="20"/>
              </w:rPr>
              <w:t xml:space="preserve">           </w:t>
            </w:r>
            <w:r w:rsidR="00996E33" w:rsidRPr="007668B3">
              <w:rPr>
                <w:rStyle w:val="tw4winMark"/>
                <w:color w:val="auto"/>
                <w:sz w:val="20"/>
                <w:szCs w:val="20"/>
              </w:rPr>
              <w:t>{0&gt;</w:t>
            </w:r>
            <w:r w:rsidR="00996E33" w:rsidRPr="007668B3">
              <w:rPr>
                <w:vanish/>
                <w:sz w:val="20"/>
                <w:szCs w:val="20"/>
                <w:lang w:val="en-GB"/>
              </w:rPr>
              <w:t>The public-interest entities referred to in point (c) shall explain to the public the reasons why they consider that it is not appropriate for them to have either an audit committee or an administrative or supervisory body entrusted to carry out the functions of an audit committee.</w:t>
            </w:r>
            <w:r w:rsidR="00996E33" w:rsidRPr="007668B3">
              <w:rPr>
                <w:rStyle w:val="tw4winMark"/>
                <w:color w:val="auto"/>
                <w:sz w:val="20"/>
                <w:szCs w:val="20"/>
              </w:rPr>
              <w:t>&lt;}0{&gt;</w:t>
            </w:r>
            <w:r w:rsidR="00996E33" w:rsidRPr="007668B3">
              <w:rPr>
                <w:sz w:val="20"/>
                <w:szCs w:val="20"/>
              </w:rPr>
              <w:t xml:space="preserve">Субјекти од јавног интереса из тачке в) објашњавају јавности разлоге због којих сматрају да није примерено да имају  </w:t>
            </w:r>
            <w:r w:rsidR="00996E33" w:rsidRPr="007668B3">
              <w:rPr>
                <w:sz w:val="20"/>
                <w:szCs w:val="20"/>
                <w:lang w:val="sr-Cyrl-CS"/>
              </w:rPr>
              <w:t xml:space="preserve">комисију </w:t>
            </w:r>
            <w:r w:rsidR="00996E33" w:rsidRPr="007668B3">
              <w:rPr>
                <w:sz w:val="20"/>
                <w:szCs w:val="20"/>
              </w:rPr>
              <w:t xml:space="preserve">за ревизију или административни или надзорни орган коме ће бити поверено обављање функција  </w:t>
            </w:r>
            <w:r w:rsidR="00996E33" w:rsidRPr="007668B3">
              <w:rPr>
                <w:sz w:val="20"/>
                <w:szCs w:val="20"/>
                <w:lang w:val="sr-Cyrl-CS"/>
              </w:rPr>
              <w:t xml:space="preserve">комисије </w:t>
            </w:r>
            <w:r w:rsidR="00996E33" w:rsidRPr="007668B3">
              <w:rPr>
                <w:sz w:val="20"/>
                <w:szCs w:val="20"/>
              </w:rPr>
              <w:t>за ревизију.</w:t>
            </w:r>
          </w:p>
        </w:tc>
        <w:tc>
          <w:tcPr>
            <w:tcW w:w="407" w:type="pct"/>
          </w:tcPr>
          <w:p w:rsidR="00BB748C" w:rsidRDefault="002944F0" w:rsidP="00996E33">
            <w:pPr>
              <w:rPr>
                <w:sz w:val="20"/>
                <w:szCs w:val="20"/>
                <w:lang w:val="sr-Cyrl-CS"/>
              </w:rPr>
            </w:pPr>
            <w:r w:rsidRPr="002944F0">
              <w:rPr>
                <w:sz w:val="20"/>
                <w:szCs w:val="20"/>
                <w:lang w:val="sr-Cyrl-CS"/>
              </w:rPr>
              <w:lastRenderedPageBreak/>
              <w:t>5</w:t>
            </w:r>
            <w:r w:rsidR="008813BA">
              <w:rPr>
                <w:sz w:val="20"/>
                <w:szCs w:val="20"/>
                <w:lang w:val="sr-Cyrl-CS"/>
              </w:rPr>
              <w:t>3</w:t>
            </w:r>
            <w:r w:rsidRPr="002944F0">
              <w:rPr>
                <w:sz w:val="20"/>
                <w:szCs w:val="20"/>
                <w:lang w:val="sr-Cyrl-CS"/>
              </w:rPr>
              <w:t>.8</w:t>
            </w:r>
            <w:r w:rsidR="00BB748C">
              <w:rPr>
                <w:sz w:val="20"/>
                <w:szCs w:val="20"/>
                <w:lang w:val="sr-Cyrl-CS"/>
              </w:rPr>
              <w:t>.</w:t>
            </w: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996E33" w:rsidRPr="00E62652" w:rsidRDefault="00BB748C" w:rsidP="00BB748C">
            <w:pPr>
              <w:rPr>
                <w:sz w:val="20"/>
                <w:szCs w:val="20"/>
                <w:highlight w:val="yellow"/>
                <w:lang w:val="sr-Cyrl-CS"/>
              </w:rPr>
            </w:pPr>
            <w:r>
              <w:rPr>
                <w:sz w:val="20"/>
                <w:szCs w:val="20"/>
                <w:lang w:val="sr-Cyrl-CS"/>
              </w:rPr>
              <w:t>53.9</w:t>
            </w:r>
            <w:r w:rsidR="002944F0" w:rsidRPr="002944F0">
              <w:rPr>
                <w:sz w:val="20"/>
                <w:szCs w:val="20"/>
                <w:lang w:val="sr-Cyrl-CS"/>
              </w:rPr>
              <w:t>.</w:t>
            </w:r>
          </w:p>
        </w:tc>
        <w:tc>
          <w:tcPr>
            <w:tcW w:w="1627" w:type="pct"/>
          </w:tcPr>
          <w:p w:rsidR="002944F0" w:rsidRPr="003516CC" w:rsidRDefault="000B3DD3" w:rsidP="002944F0">
            <w:pPr>
              <w:jc w:val="both"/>
              <w:rPr>
                <w:sz w:val="20"/>
                <w:szCs w:val="20"/>
              </w:rPr>
            </w:pPr>
            <w:r w:rsidRPr="003516CC">
              <w:rPr>
                <w:sz w:val="20"/>
                <w:szCs w:val="20"/>
              </w:rPr>
              <w:t xml:space="preserve">           </w:t>
            </w:r>
            <w:r w:rsidR="002944F0" w:rsidRPr="003516CC">
              <w:rPr>
                <w:sz w:val="20"/>
                <w:szCs w:val="20"/>
              </w:rPr>
              <w:t xml:space="preserve">Изузетно од става 1. овог члана друштва од јавног интереса која у складу са посебним прописима имају тела са надлежностима Комисије за ревизију из става </w:t>
            </w:r>
            <w:r w:rsidR="00BB748C" w:rsidRPr="003516CC">
              <w:rPr>
                <w:sz w:val="20"/>
                <w:szCs w:val="20"/>
                <w:lang w:val="sr-Cyrl-RS"/>
              </w:rPr>
              <w:t>2</w:t>
            </w:r>
            <w:r w:rsidR="002944F0" w:rsidRPr="003516CC">
              <w:rPr>
                <w:sz w:val="20"/>
                <w:szCs w:val="20"/>
              </w:rPr>
              <w:t>. овог члана, нису дужна да је образују у складу са овим законом.</w:t>
            </w:r>
          </w:p>
          <w:p w:rsidR="00996E33" w:rsidRPr="00DC6182" w:rsidRDefault="000B3DD3" w:rsidP="00BB748C">
            <w:pPr>
              <w:jc w:val="both"/>
              <w:rPr>
                <w:sz w:val="20"/>
                <w:szCs w:val="20"/>
                <w:highlight w:val="yellow"/>
                <w:lang w:val="sr-Latn-CS"/>
              </w:rPr>
            </w:pPr>
            <w:r w:rsidRPr="003516CC">
              <w:rPr>
                <w:sz w:val="20"/>
                <w:szCs w:val="20"/>
              </w:rPr>
              <w:t xml:space="preserve">              </w:t>
            </w:r>
            <w:r w:rsidR="002944F0" w:rsidRPr="003516CC">
              <w:rPr>
                <w:sz w:val="20"/>
                <w:szCs w:val="20"/>
              </w:rPr>
              <w:t xml:space="preserve">Изузетно од става 1. овог члана друштва од јавног интереса која су зависна друштва, тј. чланови групе друштава која на нивоу групе, имају Комисију за ревизију и која надлежности из става </w:t>
            </w:r>
            <w:r w:rsidR="00BB748C" w:rsidRPr="003516CC">
              <w:rPr>
                <w:sz w:val="20"/>
                <w:szCs w:val="20"/>
                <w:lang w:val="sr-Cyrl-RS"/>
              </w:rPr>
              <w:t>2</w:t>
            </w:r>
            <w:r w:rsidR="002944F0" w:rsidRPr="003516CC">
              <w:rPr>
                <w:sz w:val="20"/>
                <w:szCs w:val="20"/>
              </w:rPr>
              <w:t>. овог члана обављају на нивоу групе, нису дужна да је образују у складу са овим законом, осим ако посебним законом није друкчије уређено</w:t>
            </w:r>
            <w:r w:rsidR="002944F0" w:rsidRPr="002944F0">
              <w:rPr>
                <w:sz w:val="20"/>
                <w:szCs w:val="20"/>
              </w:rPr>
              <w:t>.</w:t>
            </w:r>
          </w:p>
        </w:tc>
        <w:tc>
          <w:tcPr>
            <w:tcW w:w="661" w:type="pct"/>
            <w:vAlign w:val="center"/>
          </w:tcPr>
          <w:p w:rsidR="002944F0" w:rsidRPr="00E54351" w:rsidRDefault="002944F0" w:rsidP="002944F0">
            <w:pPr>
              <w:rPr>
                <w:sz w:val="20"/>
                <w:szCs w:val="20"/>
              </w:rPr>
            </w:pPr>
            <w:r w:rsidRPr="00E54351">
              <w:rPr>
                <w:sz w:val="20"/>
                <w:szCs w:val="20"/>
                <w:lang w:val="sr-Cyrl-CS"/>
              </w:rPr>
              <w:t xml:space="preserve">Потпуно усклађено   </w:t>
            </w:r>
          </w:p>
          <w:p w:rsidR="00996E33" w:rsidRPr="00E54351" w:rsidRDefault="00996E33"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p w:rsidR="002944F0" w:rsidRPr="00E54351" w:rsidRDefault="002944F0" w:rsidP="00996E33">
            <w:pPr>
              <w:rPr>
                <w:sz w:val="20"/>
                <w:szCs w:val="20"/>
              </w:rPr>
            </w:pPr>
          </w:p>
        </w:tc>
        <w:tc>
          <w:tcPr>
            <w:tcW w:w="681" w:type="pct"/>
          </w:tcPr>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rPr>
            </w:pPr>
          </w:p>
          <w:p w:rsidR="00996E33" w:rsidRPr="000B3DD3" w:rsidRDefault="00996E33" w:rsidP="000B3DD3">
            <w:pPr>
              <w:jc w:val="both"/>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39.4</w:t>
            </w:r>
          </w:p>
          <w:p w:rsidR="00996E33" w:rsidRPr="007668B3" w:rsidRDefault="00996E33" w:rsidP="00996E33">
            <w:pPr>
              <w:rPr>
                <w:sz w:val="20"/>
                <w:szCs w:val="20"/>
                <w:lang w:val="sr-Cyrl-CS"/>
              </w:rPr>
            </w:pPr>
          </w:p>
          <w:p w:rsidR="00996E33" w:rsidRPr="007668B3" w:rsidRDefault="00996E33" w:rsidP="00996E33">
            <w:pPr>
              <w:rPr>
                <w:sz w:val="20"/>
                <w:szCs w:val="20"/>
                <w:lang w:val="sr-Cyrl-CS"/>
              </w:rPr>
            </w:pPr>
          </w:p>
        </w:tc>
        <w:tc>
          <w:tcPr>
            <w:tcW w:w="1330" w:type="pct"/>
          </w:tcPr>
          <w:p w:rsidR="00996E33" w:rsidRPr="007668B3" w:rsidRDefault="000B3DD3" w:rsidP="00996E33">
            <w:pPr>
              <w:jc w:val="both"/>
              <w:rPr>
                <w:strike/>
                <w:sz w:val="20"/>
                <w:szCs w:val="20"/>
                <w:lang w:val="ru-RU"/>
              </w:rPr>
            </w:pPr>
            <w:r>
              <w:rPr>
                <w:sz w:val="20"/>
                <w:szCs w:val="20"/>
              </w:rPr>
              <w:lastRenderedPageBreak/>
              <w:t xml:space="preserve">                </w:t>
            </w:r>
            <w:r w:rsidR="00996E33" w:rsidRPr="007668B3">
              <w:rPr>
                <w:sz w:val="20"/>
                <w:szCs w:val="20"/>
              </w:rPr>
              <w:t xml:space="preserve">Одступајући од става 1, државе чланице могу обавезати субјект од јавног </w:t>
            </w:r>
            <w:r w:rsidR="00996E33" w:rsidRPr="007668B3">
              <w:rPr>
                <w:sz w:val="20"/>
                <w:szCs w:val="20"/>
              </w:rPr>
              <w:lastRenderedPageBreak/>
              <w:t xml:space="preserve">интереса или му омогућити да не образује  </w:t>
            </w:r>
            <w:r w:rsidR="00996E33" w:rsidRPr="007668B3">
              <w:rPr>
                <w:sz w:val="20"/>
                <w:szCs w:val="20"/>
                <w:lang w:val="sr-Cyrl-CS"/>
              </w:rPr>
              <w:t xml:space="preserve">комисију </w:t>
            </w:r>
            <w:r w:rsidR="00996E33" w:rsidRPr="007668B3">
              <w:rPr>
                <w:sz w:val="20"/>
                <w:szCs w:val="20"/>
              </w:rPr>
              <w:t xml:space="preserve">за ревизију под условом да има орган или органе који обављају еквивалентне функције функцијама  </w:t>
            </w:r>
            <w:r w:rsidR="00996E33" w:rsidRPr="007668B3">
              <w:rPr>
                <w:sz w:val="20"/>
                <w:szCs w:val="20"/>
                <w:lang w:val="sr-Cyrl-CS"/>
              </w:rPr>
              <w:t xml:space="preserve">комисије </w:t>
            </w:r>
            <w:r w:rsidR="00996E33" w:rsidRPr="007668B3">
              <w:rPr>
                <w:sz w:val="20"/>
                <w:szCs w:val="20"/>
              </w:rPr>
              <w:t>за ревизију, кој</w:t>
            </w:r>
            <w:r w:rsidR="00996E33" w:rsidRPr="007668B3">
              <w:rPr>
                <w:sz w:val="20"/>
                <w:szCs w:val="20"/>
                <w:lang w:val="sr-Cyrl-CS"/>
              </w:rPr>
              <w:t>а</w:t>
            </w:r>
            <w:r w:rsidR="00996E33" w:rsidRPr="007668B3">
              <w:rPr>
                <w:sz w:val="20"/>
                <w:szCs w:val="20"/>
              </w:rPr>
              <w:t xml:space="preserve"> је образован</w:t>
            </w:r>
            <w:r w:rsidR="00996E33" w:rsidRPr="007668B3">
              <w:rPr>
                <w:sz w:val="20"/>
                <w:szCs w:val="20"/>
                <w:lang w:val="sr-Cyrl-CS"/>
              </w:rPr>
              <w:t>а</w:t>
            </w:r>
            <w:r w:rsidR="00996E33" w:rsidRPr="007668B3">
              <w:rPr>
                <w:sz w:val="20"/>
                <w:szCs w:val="20"/>
              </w:rPr>
              <w:t xml:space="preserve"> и  функционише у складу са важећим одредбама у држави чланици у којој је </w:t>
            </w:r>
            <w:r w:rsidR="00996E33" w:rsidRPr="007668B3">
              <w:rPr>
                <w:sz w:val="20"/>
                <w:szCs w:val="20"/>
                <w:lang w:val="sr-Cyrl-CS"/>
              </w:rPr>
              <w:t xml:space="preserve">регистрован </w:t>
            </w:r>
            <w:r w:rsidR="00996E33" w:rsidRPr="007668B3">
              <w:rPr>
                <w:sz w:val="20"/>
                <w:szCs w:val="20"/>
              </w:rPr>
              <w:t>субјект који је предмет ревизије.</w:t>
            </w:r>
            <w:r w:rsidR="00996E33" w:rsidRPr="007668B3">
              <w:rPr>
                <w:rStyle w:val="tw4winMark"/>
                <w:color w:val="auto"/>
                <w:sz w:val="20"/>
                <w:szCs w:val="20"/>
              </w:rPr>
              <w:t>&lt;0}{0&gt;</w:t>
            </w:r>
            <w:r w:rsidR="00996E33" w:rsidRPr="007668B3">
              <w:rPr>
                <w:sz w:val="20"/>
                <w:szCs w:val="20"/>
              </w:rPr>
              <w:t xml:space="preserve"> </w:t>
            </w:r>
            <w:r w:rsidR="00996E33" w:rsidRPr="007668B3">
              <w:rPr>
                <w:vanish/>
                <w:sz w:val="20"/>
                <w:szCs w:val="20"/>
                <w:lang w:val="en-GB"/>
              </w:rPr>
              <w:t>In such a case the entity shall disclose which body carries out those functions and how that body is composed.</w:t>
            </w:r>
            <w:r w:rsidR="00996E33" w:rsidRPr="007668B3">
              <w:rPr>
                <w:rStyle w:val="tw4winMark"/>
                <w:color w:val="auto"/>
                <w:sz w:val="20"/>
                <w:szCs w:val="20"/>
              </w:rPr>
              <w:t>&lt;}0{&gt;</w:t>
            </w:r>
            <w:r w:rsidR="00996E33" w:rsidRPr="007668B3">
              <w:rPr>
                <w:sz w:val="20"/>
                <w:szCs w:val="20"/>
              </w:rPr>
              <w:t>У том случају, субјект обелодањује који орган обавља те функ</w:t>
            </w:r>
            <w:r w:rsidR="00996E33" w:rsidRPr="007668B3">
              <w:rPr>
                <w:sz w:val="20"/>
                <w:szCs w:val="20"/>
                <w:lang w:val="sr-Cyrl-CS"/>
              </w:rPr>
              <w:t>ц</w:t>
            </w:r>
            <w:r w:rsidR="00996E33" w:rsidRPr="007668B3">
              <w:rPr>
                <w:sz w:val="20"/>
                <w:szCs w:val="20"/>
              </w:rPr>
              <w:t>ије и како се саставља то тело.</w:t>
            </w:r>
          </w:p>
        </w:tc>
        <w:tc>
          <w:tcPr>
            <w:tcW w:w="407" w:type="pct"/>
          </w:tcPr>
          <w:p w:rsidR="00BB748C" w:rsidRDefault="002944F0" w:rsidP="00996E33">
            <w:pPr>
              <w:rPr>
                <w:sz w:val="20"/>
                <w:szCs w:val="20"/>
                <w:lang w:val="sr-Cyrl-CS"/>
              </w:rPr>
            </w:pPr>
            <w:r w:rsidRPr="002944F0">
              <w:rPr>
                <w:sz w:val="20"/>
                <w:szCs w:val="20"/>
                <w:lang w:val="sr-Cyrl-CS"/>
              </w:rPr>
              <w:lastRenderedPageBreak/>
              <w:t>5</w:t>
            </w:r>
            <w:r w:rsidR="002F0BE5">
              <w:rPr>
                <w:sz w:val="20"/>
                <w:szCs w:val="20"/>
                <w:lang w:val="sr-Cyrl-CS"/>
              </w:rPr>
              <w:t>3</w:t>
            </w:r>
            <w:r w:rsidRPr="002944F0">
              <w:rPr>
                <w:sz w:val="20"/>
                <w:szCs w:val="20"/>
                <w:lang w:val="sr-Cyrl-CS"/>
              </w:rPr>
              <w:t>.8</w:t>
            </w:r>
            <w:r w:rsidR="00BB748C">
              <w:rPr>
                <w:sz w:val="20"/>
                <w:szCs w:val="20"/>
                <w:lang w:val="sr-Cyrl-CS"/>
              </w:rPr>
              <w:t>.</w:t>
            </w: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996E33" w:rsidRPr="00E62652" w:rsidRDefault="00BB748C" w:rsidP="00BB748C">
            <w:pPr>
              <w:rPr>
                <w:sz w:val="20"/>
                <w:szCs w:val="20"/>
                <w:highlight w:val="yellow"/>
                <w:lang w:val="sr-Latn-CS"/>
              </w:rPr>
            </w:pPr>
            <w:r>
              <w:rPr>
                <w:sz w:val="20"/>
                <w:szCs w:val="20"/>
                <w:lang w:val="sr-Cyrl-CS"/>
              </w:rPr>
              <w:t>53.</w:t>
            </w:r>
            <w:r w:rsidR="002944F0" w:rsidRPr="002944F0">
              <w:rPr>
                <w:sz w:val="20"/>
                <w:szCs w:val="20"/>
                <w:lang w:val="sr-Cyrl-CS"/>
              </w:rPr>
              <w:t>9.</w:t>
            </w:r>
            <w:r w:rsidR="00996E33" w:rsidRPr="002944F0">
              <w:rPr>
                <w:sz w:val="20"/>
                <w:szCs w:val="20"/>
              </w:rPr>
              <w:t xml:space="preserve"> </w:t>
            </w:r>
          </w:p>
        </w:tc>
        <w:tc>
          <w:tcPr>
            <w:tcW w:w="1627" w:type="pct"/>
          </w:tcPr>
          <w:p w:rsidR="002944F0" w:rsidRPr="003516CC" w:rsidRDefault="000B3DD3" w:rsidP="002944F0">
            <w:pPr>
              <w:jc w:val="both"/>
              <w:rPr>
                <w:sz w:val="20"/>
                <w:szCs w:val="20"/>
              </w:rPr>
            </w:pPr>
            <w:r>
              <w:rPr>
                <w:sz w:val="20"/>
                <w:szCs w:val="20"/>
              </w:rPr>
              <w:lastRenderedPageBreak/>
              <w:t xml:space="preserve">                </w:t>
            </w:r>
            <w:r w:rsidR="002944F0" w:rsidRPr="003516CC">
              <w:rPr>
                <w:sz w:val="20"/>
                <w:szCs w:val="20"/>
              </w:rPr>
              <w:t xml:space="preserve">Изузетно од става 1. овог члана друштва од јавног интереса која у складу са посебним </w:t>
            </w:r>
            <w:r w:rsidR="002944F0" w:rsidRPr="003516CC">
              <w:rPr>
                <w:sz w:val="20"/>
                <w:szCs w:val="20"/>
              </w:rPr>
              <w:lastRenderedPageBreak/>
              <w:t>прописима имају тела са надлежностима Комисије за ревизију из ста</w:t>
            </w:r>
            <w:r w:rsidR="00BB748C" w:rsidRPr="003516CC">
              <w:rPr>
                <w:sz w:val="20"/>
                <w:szCs w:val="20"/>
              </w:rPr>
              <w:t>ва 2</w:t>
            </w:r>
            <w:r w:rsidR="002944F0" w:rsidRPr="003516CC">
              <w:rPr>
                <w:sz w:val="20"/>
                <w:szCs w:val="20"/>
              </w:rPr>
              <w:t>. овог члана, нису дужна да је образују у складу са овим законом.</w:t>
            </w:r>
          </w:p>
          <w:p w:rsidR="00996E33" w:rsidRPr="00DC6182" w:rsidRDefault="000B3DD3" w:rsidP="002944F0">
            <w:pPr>
              <w:jc w:val="both"/>
              <w:rPr>
                <w:sz w:val="20"/>
                <w:szCs w:val="20"/>
                <w:highlight w:val="yellow"/>
                <w:lang w:val="sr-Latn-CS"/>
              </w:rPr>
            </w:pPr>
            <w:r w:rsidRPr="003516CC">
              <w:rPr>
                <w:sz w:val="20"/>
                <w:szCs w:val="20"/>
              </w:rPr>
              <w:t xml:space="preserve">                 </w:t>
            </w:r>
            <w:r w:rsidR="002944F0" w:rsidRPr="003516CC">
              <w:rPr>
                <w:sz w:val="20"/>
                <w:szCs w:val="20"/>
              </w:rPr>
              <w:t>Изузетно од става 1. овог члана друштва од јавног интереса која су зависна друштва, тј. чланови групе друштава која на нивоу групе, имају Комисију за ревизију и која над</w:t>
            </w:r>
            <w:r w:rsidR="00BB748C" w:rsidRPr="003516CC">
              <w:rPr>
                <w:sz w:val="20"/>
                <w:szCs w:val="20"/>
              </w:rPr>
              <w:t>лежности из става 2</w:t>
            </w:r>
            <w:r w:rsidR="002944F0" w:rsidRPr="003516CC">
              <w:rPr>
                <w:sz w:val="20"/>
                <w:szCs w:val="20"/>
              </w:rPr>
              <w:t>. овог члана обављају на нивоу групе, нису дужна да је образују у складу са овим законом, осим ако посебним законом није друкчије уређено</w:t>
            </w:r>
            <w:r w:rsidR="002944F0" w:rsidRPr="002944F0">
              <w:rPr>
                <w:sz w:val="20"/>
                <w:szCs w:val="20"/>
              </w:rPr>
              <w:t>.</w:t>
            </w:r>
          </w:p>
        </w:tc>
        <w:tc>
          <w:tcPr>
            <w:tcW w:w="661" w:type="pct"/>
            <w:vAlign w:val="center"/>
          </w:tcPr>
          <w:p w:rsidR="002944F0" w:rsidRDefault="002944F0" w:rsidP="002944F0">
            <w:pPr>
              <w:rPr>
                <w:sz w:val="20"/>
                <w:szCs w:val="20"/>
                <w:lang w:val="sr-Cyrl-CS"/>
              </w:rPr>
            </w:pPr>
            <w:r w:rsidRPr="007668B3">
              <w:rPr>
                <w:sz w:val="20"/>
                <w:szCs w:val="20"/>
                <w:lang w:val="sr-Cyrl-CS"/>
              </w:rPr>
              <w:lastRenderedPageBreak/>
              <w:t>Потпуно усклађен</w:t>
            </w:r>
            <w:r>
              <w:rPr>
                <w:sz w:val="20"/>
                <w:szCs w:val="20"/>
                <w:lang w:val="sr-Cyrl-CS"/>
              </w:rPr>
              <w:t>о</w:t>
            </w:r>
            <w:r w:rsidRPr="007668B3">
              <w:rPr>
                <w:sz w:val="20"/>
                <w:szCs w:val="20"/>
                <w:lang w:val="sr-Cyrl-CS"/>
              </w:rPr>
              <w:t xml:space="preserve">   </w:t>
            </w:r>
          </w:p>
          <w:p w:rsidR="00996E33" w:rsidRDefault="00996E33"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Default="002944F0" w:rsidP="00996E33">
            <w:pPr>
              <w:jc w:val="center"/>
              <w:rPr>
                <w:sz w:val="20"/>
                <w:szCs w:val="20"/>
              </w:rPr>
            </w:pPr>
          </w:p>
          <w:p w:rsidR="002944F0" w:rsidRPr="007668B3" w:rsidRDefault="002944F0" w:rsidP="00996E33">
            <w:pPr>
              <w:jc w:val="center"/>
              <w:rPr>
                <w:sz w:val="20"/>
                <w:szCs w:val="20"/>
              </w:rPr>
            </w:pPr>
          </w:p>
        </w:tc>
        <w:tc>
          <w:tcPr>
            <w:tcW w:w="681" w:type="pct"/>
          </w:tcPr>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Pr="002A6FAE" w:rsidRDefault="00996E33" w:rsidP="00996E33">
            <w:pPr>
              <w:jc w:val="center"/>
              <w:rPr>
                <w:b/>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39.5</w:t>
            </w:r>
          </w:p>
        </w:tc>
        <w:tc>
          <w:tcPr>
            <w:tcW w:w="1330" w:type="pct"/>
          </w:tcPr>
          <w:p w:rsidR="00996E33" w:rsidRPr="007668B3" w:rsidRDefault="00996E33" w:rsidP="00996E33">
            <w:pPr>
              <w:jc w:val="both"/>
              <w:rPr>
                <w:strike/>
                <w:sz w:val="20"/>
                <w:szCs w:val="20"/>
                <w:lang w:val="ru-RU"/>
              </w:rPr>
            </w:pPr>
            <w:r w:rsidRPr="007668B3">
              <w:rPr>
                <w:sz w:val="20"/>
                <w:szCs w:val="20"/>
              </w:rPr>
              <w:t xml:space="preserve">Када су сви чланови  </w:t>
            </w:r>
            <w:r w:rsidRPr="007668B3">
              <w:rPr>
                <w:sz w:val="20"/>
                <w:szCs w:val="20"/>
                <w:lang w:val="sr-Cyrl-CS"/>
              </w:rPr>
              <w:t xml:space="preserve">комисије </w:t>
            </w:r>
            <w:r w:rsidRPr="007668B3">
              <w:rPr>
                <w:sz w:val="20"/>
                <w:szCs w:val="20"/>
              </w:rPr>
              <w:t xml:space="preserve">за ревизију и чланови административног или надзорног органа субјекта ревизије, држава чланица може прописати да  </w:t>
            </w:r>
            <w:r w:rsidRPr="007668B3">
              <w:rPr>
                <w:sz w:val="20"/>
                <w:szCs w:val="20"/>
                <w:lang w:val="sr-Cyrl-CS"/>
              </w:rPr>
              <w:t xml:space="preserve">комисија </w:t>
            </w:r>
            <w:r w:rsidRPr="007668B3">
              <w:rPr>
                <w:sz w:val="20"/>
                <w:szCs w:val="20"/>
              </w:rPr>
              <w:t>за ревизију буде изузет</w:t>
            </w:r>
            <w:r w:rsidRPr="007668B3">
              <w:rPr>
                <w:sz w:val="20"/>
                <w:szCs w:val="20"/>
                <w:lang w:val="sr-Cyrl-CS"/>
              </w:rPr>
              <w:t>а</w:t>
            </w:r>
            <w:r w:rsidRPr="007668B3">
              <w:rPr>
                <w:sz w:val="20"/>
                <w:szCs w:val="20"/>
              </w:rPr>
              <w:t xml:space="preserve"> из захтева о независности који су прописани у четвртом подставу става 1.</w:t>
            </w:r>
          </w:p>
        </w:tc>
        <w:tc>
          <w:tcPr>
            <w:tcW w:w="407" w:type="pct"/>
          </w:tcPr>
          <w:p w:rsidR="00BB748C" w:rsidRDefault="00816DF3" w:rsidP="00996E33">
            <w:pPr>
              <w:rPr>
                <w:sz w:val="20"/>
                <w:szCs w:val="20"/>
                <w:lang w:val="sr-Cyrl-CS"/>
              </w:rPr>
            </w:pPr>
            <w:r w:rsidRPr="00816DF3">
              <w:rPr>
                <w:sz w:val="20"/>
                <w:szCs w:val="20"/>
                <w:lang w:val="sr-Cyrl-CS"/>
              </w:rPr>
              <w:t>5</w:t>
            </w:r>
            <w:r w:rsidR="002F0BE5">
              <w:rPr>
                <w:sz w:val="20"/>
                <w:szCs w:val="20"/>
                <w:lang w:val="sr-Cyrl-CS"/>
              </w:rPr>
              <w:t>3</w:t>
            </w:r>
            <w:r w:rsidRPr="00816DF3">
              <w:rPr>
                <w:sz w:val="20"/>
                <w:szCs w:val="20"/>
                <w:lang w:val="sr-Cyrl-CS"/>
              </w:rPr>
              <w:t>.8</w:t>
            </w:r>
            <w:r w:rsidR="00BB748C">
              <w:rPr>
                <w:sz w:val="20"/>
                <w:szCs w:val="20"/>
                <w:lang w:val="sr-Cyrl-CS"/>
              </w:rPr>
              <w:t>.</w:t>
            </w: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BB748C" w:rsidRDefault="00BB748C" w:rsidP="00996E33">
            <w:pPr>
              <w:rPr>
                <w:sz w:val="20"/>
                <w:szCs w:val="20"/>
                <w:lang w:val="sr-Cyrl-CS"/>
              </w:rPr>
            </w:pPr>
          </w:p>
          <w:p w:rsidR="00996E33" w:rsidRPr="00E62652" w:rsidRDefault="00BB748C" w:rsidP="00996E33">
            <w:pPr>
              <w:rPr>
                <w:sz w:val="20"/>
                <w:szCs w:val="20"/>
                <w:highlight w:val="yellow"/>
                <w:lang w:val="sr-Cyrl-CS"/>
              </w:rPr>
            </w:pPr>
            <w:r>
              <w:rPr>
                <w:sz w:val="20"/>
                <w:szCs w:val="20"/>
                <w:lang w:val="sr-Cyrl-CS"/>
              </w:rPr>
              <w:t>53.</w:t>
            </w:r>
            <w:r w:rsidR="00816DF3" w:rsidRPr="00816DF3">
              <w:rPr>
                <w:sz w:val="20"/>
                <w:szCs w:val="20"/>
                <w:lang w:val="sr-Cyrl-CS"/>
              </w:rPr>
              <w:t>9.</w:t>
            </w:r>
          </w:p>
        </w:tc>
        <w:tc>
          <w:tcPr>
            <w:tcW w:w="1627" w:type="pct"/>
          </w:tcPr>
          <w:p w:rsidR="002944F0" w:rsidRPr="003516CC" w:rsidRDefault="000B3DD3" w:rsidP="002944F0">
            <w:pPr>
              <w:jc w:val="both"/>
              <w:rPr>
                <w:sz w:val="20"/>
                <w:szCs w:val="20"/>
                <w:lang w:val="sr-Latn-CS"/>
              </w:rPr>
            </w:pPr>
            <w:r w:rsidRPr="003516CC">
              <w:rPr>
                <w:sz w:val="20"/>
                <w:szCs w:val="20"/>
              </w:rPr>
              <w:t xml:space="preserve">               </w:t>
            </w:r>
            <w:r w:rsidR="002944F0" w:rsidRPr="003516CC">
              <w:rPr>
                <w:sz w:val="20"/>
                <w:szCs w:val="20"/>
                <w:lang w:val="sr-Latn-CS"/>
              </w:rPr>
              <w:t xml:space="preserve">Изузетно од става 1. овог члана друштва од јавног интереса која у складу са посебним прописима имају тела са надлежностима Комисије за ревизију из става </w:t>
            </w:r>
            <w:r w:rsidR="00BB748C" w:rsidRPr="003516CC">
              <w:rPr>
                <w:sz w:val="20"/>
                <w:szCs w:val="20"/>
                <w:lang w:val="sr-Cyrl-RS"/>
              </w:rPr>
              <w:t>2</w:t>
            </w:r>
            <w:r w:rsidR="002944F0" w:rsidRPr="003516CC">
              <w:rPr>
                <w:sz w:val="20"/>
                <w:szCs w:val="20"/>
                <w:lang w:val="sr-Latn-CS"/>
              </w:rPr>
              <w:t>. овог члана, нису дужна да је образују у складу са овим законом.</w:t>
            </w:r>
          </w:p>
          <w:p w:rsidR="00996E33" w:rsidRPr="007668B3" w:rsidRDefault="000B3DD3" w:rsidP="00BB748C">
            <w:pPr>
              <w:jc w:val="both"/>
              <w:rPr>
                <w:sz w:val="20"/>
                <w:szCs w:val="20"/>
                <w:lang w:val="sr-Latn-CS"/>
              </w:rPr>
            </w:pPr>
            <w:r w:rsidRPr="003516CC">
              <w:rPr>
                <w:sz w:val="20"/>
                <w:szCs w:val="20"/>
              </w:rPr>
              <w:t xml:space="preserve">              </w:t>
            </w:r>
            <w:r w:rsidR="002944F0" w:rsidRPr="003516CC">
              <w:rPr>
                <w:sz w:val="20"/>
                <w:szCs w:val="20"/>
                <w:lang w:val="sr-Latn-CS"/>
              </w:rPr>
              <w:t xml:space="preserve">Изузетно од става 1. овог члана друштва од јавног интереса која су зависна друштва, тј. чланови групе друштава која на нивоу групе, имају Комисију за ревизију и која надлежности из става </w:t>
            </w:r>
            <w:r w:rsidR="00BB748C" w:rsidRPr="003516CC">
              <w:rPr>
                <w:sz w:val="20"/>
                <w:szCs w:val="20"/>
                <w:lang w:val="sr-Cyrl-RS"/>
              </w:rPr>
              <w:t>2</w:t>
            </w:r>
            <w:r w:rsidR="002944F0" w:rsidRPr="003516CC">
              <w:rPr>
                <w:sz w:val="20"/>
                <w:szCs w:val="20"/>
                <w:lang w:val="sr-Latn-CS"/>
              </w:rPr>
              <w:t>. овог члана обављају на нивоу групе, нису дужна да је образују у складу са овим законом, осим ако посебним законом није друкчије уређено.</w:t>
            </w:r>
          </w:p>
        </w:tc>
        <w:tc>
          <w:tcPr>
            <w:tcW w:w="661" w:type="pct"/>
            <w:vAlign w:val="center"/>
          </w:tcPr>
          <w:p w:rsidR="00816DF3" w:rsidRDefault="00816DF3" w:rsidP="00816DF3">
            <w:pPr>
              <w:rPr>
                <w:sz w:val="20"/>
                <w:szCs w:val="20"/>
                <w:lang w:val="sr-Cyrl-CS"/>
              </w:rPr>
            </w:pPr>
            <w:r w:rsidRPr="007668B3">
              <w:rPr>
                <w:sz w:val="20"/>
                <w:szCs w:val="20"/>
                <w:lang w:val="sr-Cyrl-CS"/>
              </w:rPr>
              <w:t>Потпуно усклађен</w:t>
            </w:r>
            <w:r>
              <w:rPr>
                <w:sz w:val="20"/>
                <w:szCs w:val="20"/>
                <w:lang w:val="sr-Cyrl-CS"/>
              </w:rPr>
              <w:t>о</w:t>
            </w:r>
            <w:r w:rsidRPr="007668B3">
              <w:rPr>
                <w:sz w:val="20"/>
                <w:szCs w:val="20"/>
                <w:lang w:val="sr-Cyrl-CS"/>
              </w:rPr>
              <w:t xml:space="preserve">   </w:t>
            </w:r>
          </w:p>
          <w:p w:rsidR="00996E33" w:rsidRDefault="00996E3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Default="00816DF3" w:rsidP="00996E33">
            <w:pPr>
              <w:jc w:val="center"/>
              <w:rPr>
                <w:sz w:val="20"/>
                <w:szCs w:val="20"/>
              </w:rPr>
            </w:pPr>
          </w:p>
          <w:p w:rsidR="00816DF3" w:rsidRPr="007668B3" w:rsidRDefault="00816DF3" w:rsidP="00996E33">
            <w:pPr>
              <w:jc w:val="center"/>
              <w:rPr>
                <w:sz w:val="20"/>
                <w:szCs w:val="20"/>
              </w:rPr>
            </w:pPr>
          </w:p>
        </w:tc>
        <w:tc>
          <w:tcPr>
            <w:tcW w:w="681" w:type="pct"/>
          </w:tcPr>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Default="00996E33" w:rsidP="00996E33">
            <w:pPr>
              <w:jc w:val="center"/>
              <w:rPr>
                <w:b/>
                <w:sz w:val="20"/>
                <w:szCs w:val="20"/>
              </w:rPr>
            </w:pPr>
          </w:p>
          <w:p w:rsidR="00996E33" w:rsidRPr="002A6FAE" w:rsidRDefault="00996E33" w:rsidP="00996E33">
            <w:pPr>
              <w:jc w:val="center"/>
              <w:rPr>
                <w:b/>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39.6</w:t>
            </w:r>
          </w:p>
        </w:tc>
        <w:tc>
          <w:tcPr>
            <w:tcW w:w="1330" w:type="pct"/>
          </w:tcPr>
          <w:p w:rsidR="00996E33" w:rsidRPr="007668B3" w:rsidRDefault="00996E33" w:rsidP="00996E33">
            <w:pPr>
              <w:ind w:firstLine="720"/>
              <w:jc w:val="both"/>
              <w:rPr>
                <w:sz w:val="20"/>
                <w:szCs w:val="20"/>
              </w:rPr>
            </w:pPr>
            <w:r w:rsidRPr="007668B3">
              <w:rPr>
                <w:sz w:val="20"/>
                <w:szCs w:val="20"/>
              </w:rPr>
              <w:t xml:space="preserve">Не доводећи у питање одговорност чланова административних, руководећих или надзорних органа или других чланова које поставља скупштинa акционара субјекта ревизије, </w:t>
            </w:r>
            <w:r w:rsidRPr="007668B3">
              <w:rPr>
                <w:sz w:val="20"/>
                <w:szCs w:val="20"/>
                <w:lang w:val="sr-Cyrl-CS"/>
              </w:rPr>
              <w:t xml:space="preserve"> комисија</w:t>
            </w:r>
            <w:r w:rsidRPr="007668B3">
              <w:rPr>
                <w:sz w:val="20"/>
                <w:szCs w:val="20"/>
              </w:rPr>
              <w:t xml:space="preserve"> за ревизију је дужн</w:t>
            </w:r>
            <w:r w:rsidRPr="007668B3">
              <w:rPr>
                <w:sz w:val="20"/>
                <w:szCs w:val="20"/>
                <w:lang w:val="sr-Cyrl-CS"/>
              </w:rPr>
              <w:t>а</w:t>
            </w:r>
            <w:r w:rsidRPr="007668B3">
              <w:rPr>
                <w:sz w:val="20"/>
                <w:szCs w:val="20"/>
              </w:rPr>
              <w:t>, између осталог, да:</w:t>
            </w:r>
            <w:r w:rsidRPr="007668B3">
              <w:rPr>
                <w:rStyle w:val="tw4winMark"/>
                <w:color w:val="auto"/>
                <w:sz w:val="20"/>
                <w:szCs w:val="20"/>
              </w:rPr>
              <w:t>&lt;0}</w:t>
            </w:r>
          </w:p>
          <w:p w:rsidR="00996E33" w:rsidRPr="007668B3" w:rsidRDefault="00996E33" w:rsidP="00E806CD">
            <w:pPr>
              <w:jc w:val="both"/>
              <w:rPr>
                <w:sz w:val="20"/>
                <w:szCs w:val="20"/>
              </w:rPr>
            </w:pPr>
            <w:r w:rsidRPr="007668B3">
              <w:rPr>
                <w:rStyle w:val="tw4winMark"/>
                <w:color w:val="auto"/>
                <w:sz w:val="20"/>
                <w:szCs w:val="20"/>
              </w:rPr>
              <w:t>{0&gt;</w:t>
            </w:r>
            <w:r w:rsidRPr="007668B3">
              <w:rPr>
                <w:vanish/>
                <w:sz w:val="20"/>
                <w:szCs w:val="20"/>
                <w:lang w:val="en-GB"/>
              </w:rPr>
              <w:t>(a) inform the administrative or supervisory body of the audited entity of the outcome of the statutory audit and explain how the statutory audit contributed to the integrity of financial reporting and what the role of the audit committee was in that process;</w:t>
            </w:r>
            <w:r w:rsidRPr="007668B3">
              <w:rPr>
                <w:rStyle w:val="tw4winMark"/>
                <w:color w:val="auto"/>
                <w:sz w:val="20"/>
                <w:szCs w:val="20"/>
              </w:rPr>
              <w:t>&lt;}0{&gt;</w:t>
            </w:r>
            <w:r w:rsidRPr="007668B3">
              <w:rPr>
                <w:sz w:val="20"/>
                <w:szCs w:val="20"/>
              </w:rPr>
              <w:t xml:space="preserve">а) обавести административни или надзорни орган субјекта ревизије о </w:t>
            </w:r>
            <w:r w:rsidRPr="007668B3">
              <w:rPr>
                <w:sz w:val="20"/>
                <w:szCs w:val="20"/>
                <w:lang w:val="sr-Cyrl-CS"/>
              </w:rPr>
              <w:t xml:space="preserve"> резултату</w:t>
            </w:r>
            <w:r w:rsidRPr="007668B3">
              <w:rPr>
                <w:sz w:val="20"/>
                <w:szCs w:val="20"/>
              </w:rPr>
              <w:t xml:space="preserve"> законске ревизије и објасни на који начин је законска ревизија допринела интегритету финансијског </w:t>
            </w:r>
            <w:r w:rsidRPr="007668B3">
              <w:rPr>
                <w:sz w:val="20"/>
                <w:szCs w:val="20"/>
              </w:rPr>
              <w:lastRenderedPageBreak/>
              <w:t xml:space="preserve">извештавања и која је била улога  </w:t>
            </w:r>
            <w:r w:rsidRPr="007668B3">
              <w:rPr>
                <w:sz w:val="20"/>
                <w:szCs w:val="20"/>
                <w:lang w:val="sr-Cyrl-CS"/>
              </w:rPr>
              <w:t xml:space="preserve">комисије </w:t>
            </w:r>
            <w:r w:rsidRPr="007668B3">
              <w:rPr>
                <w:sz w:val="20"/>
                <w:szCs w:val="20"/>
              </w:rPr>
              <w:t>за ревизију у том процесу;</w:t>
            </w:r>
            <w:r w:rsidRPr="007668B3">
              <w:rPr>
                <w:rStyle w:val="tw4winMark"/>
                <w:color w:val="auto"/>
                <w:sz w:val="20"/>
                <w:szCs w:val="20"/>
              </w:rPr>
              <w:t>&lt;0}</w:t>
            </w:r>
          </w:p>
          <w:p w:rsidR="00996E33" w:rsidRPr="007668B3" w:rsidRDefault="00996E33" w:rsidP="00E806CD">
            <w:pPr>
              <w:jc w:val="both"/>
              <w:rPr>
                <w:sz w:val="20"/>
                <w:szCs w:val="20"/>
              </w:rPr>
            </w:pPr>
            <w:r w:rsidRPr="007668B3">
              <w:rPr>
                <w:rStyle w:val="tw4winMark"/>
                <w:color w:val="auto"/>
                <w:sz w:val="20"/>
                <w:szCs w:val="20"/>
              </w:rPr>
              <w:t>{0&gt;</w:t>
            </w:r>
            <w:r w:rsidRPr="007668B3">
              <w:rPr>
                <w:vanish/>
                <w:sz w:val="20"/>
                <w:szCs w:val="20"/>
                <w:lang w:val="en-GB"/>
              </w:rPr>
              <w:t>(b) monitor the financial reporting process and submit recommendations or proposals to ensure its integrity;</w:t>
            </w:r>
            <w:r w:rsidRPr="007668B3">
              <w:rPr>
                <w:rStyle w:val="tw4winMark"/>
                <w:color w:val="auto"/>
                <w:sz w:val="20"/>
                <w:szCs w:val="20"/>
              </w:rPr>
              <w:t>&lt;}0{&gt;</w:t>
            </w:r>
            <w:r w:rsidRPr="007668B3">
              <w:rPr>
                <w:sz w:val="20"/>
                <w:szCs w:val="20"/>
              </w:rPr>
              <w:t>б) прати процес финансијског извештавања и подноси препоруке или предлоге за очување његовог интегритета;</w:t>
            </w:r>
            <w:r w:rsidRPr="007668B3">
              <w:rPr>
                <w:rStyle w:val="tw4winMark"/>
                <w:color w:val="auto"/>
                <w:sz w:val="20"/>
                <w:szCs w:val="20"/>
              </w:rPr>
              <w:t>&lt;0}</w:t>
            </w:r>
          </w:p>
          <w:p w:rsidR="00996E33" w:rsidRPr="007668B3" w:rsidRDefault="00996E33" w:rsidP="00E806CD">
            <w:pPr>
              <w:jc w:val="both"/>
              <w:rPr>
                <w:sz w:val="20"/>
                <w:szCs w:val="20"/>
              </w:rPr>
            </w:pPr>
            <w:r w:rsidRPr="007668B3">
              <w:rPr>
                <w:rStyle w:val="tw4winMark"/>
                <w:color w:val="auto"/>
                <w:sz w:val="20"/>
                <w:szCs w:val="20"/>
              </w:rPr>
              <w:t>{0&gt;</w:t>
            </w:r>
            <w:r w:rsidRPr="007668B3">
              <w:rPr>
                <w:vanish/>
                <w:sz w:val="20"/>
                <w:szCs w:val="20"/>
                <w:lang w:val="en-GB"/>
              </w:rPr>
              <w:t>(c) monitor the effectiveness of the undertaking's internal quality control and risk management systems and, where applicable, its internal audit, regarding the financial reporting of the audited entity, without breaching its independence;</w:t>
            </w:r>
            <w:r w:rsidRPr="007668B3">
              <w:rPr>
                <w:rStyle w:val="tw4winMark"/>
                <w:color w:val="auto"/>
                <w:sz w:val="20"/>
                <w:szCs w:val="20"/>
              </w:rPr>
              <w:t>&lt;}0{&gt;</w:t>
            </w:r>
            <w:r w:rsidRPr="007668B3">
              <w:rPr>
                <w:sz w:val="20"/>
                <w:szCs w:val="20"/>
              </w:rPr>
              <w:t>в) прати делотворност система интерне контроле квалитета и управљања ризиком у предузећу и, по потреби, његове интерне ревизије, у погледу</w:t>
            </w:r>
            <w:r w:rsidRPr="007668B3">
              <w:rPr>
                <w:b/>
                <w:sz w:val="20"/>
                <w:szCs w:val="20"/>
              </w:rPr>
              <w:t xml:space="preserve"> </w:t>
            </w:r>
            <w:r w:rsidRPr="007668B3">
              <w:rPr>
                <w:sz w:val="20"/>
                <w:szCs w:val="20"/>
              </w:rPr>
              <w:t>финансијског извештавања субјекта ревизије, без нарушавања његове независности;</w:t>
            </w:r>
            <w:r w:rsidRPr="007668B3">
              <w:rPr>
                <w:rStyle w:val="tw4winMark"/>
                <w:color w:val="auto"/>
                <w:sz w:val="20"/>
                <w:szCs w:val="20"/>
              </w:rPr>
              <w:t>&lt;0}</w:t>
            </w:r>
          </w:p>
          <w:p w:rsidR="00996E33" w:rsidRPr="007668B3" w:rsidRDefault="00996E33" w:rsidP="00E806CD">
            <w:pPr>
              <w:jc w:val="both"/>
              <w:rPr>
                <w:sz w:val="20"/>
                <w:szCs w:val="20"/>
              </w:rPr>
            </w:pPr>
            <w:r w:rsidRPr="007668B3">
              <w:rPr>
                <w:rStyle w:val="tw4winMark"/>
                <w:color w:val="auto"/>
                <w:sz w:val="20"/>
                <w:szCs w:val="20"/>
              </w:rPr>
              <w:t>{0&gt;</w:t>
            </w:r>
            <w:r w:rsidRPr="007668B3">
              <w:rPr>
                <w:vanish/>
                <w:sz w:val="20"/>
                <w:szCs w:val="20"/>
                <w:lang w:val="en-GB"/>
              </w:rPr>
              <w:t>(d) monitor the statutory audit of the annual and consolidated financial statements, in particular, its performance, taking into account any findings and conclusions by the competent authority pursuant to Article 26(6) of Regulation (EU) No 537/2014;</w:t>
            </w:r>
            <w:r w:rsidRPr="007668B3">
              <w:rPr>
                <w:rStyle w:val="tw4winMark"/>
                <w:color w:val="auto"/>
                <w:sz w:val="20"/>
                <w:szCs w:val="20"/>
              </w:rPr>
              <w:t>&lt;}0{&gt;</w:t>
            </w:r>
            <w:r w:rsidRPr="007668B3">
              <w:rPr>
                <w:sz w:val="20"/>
                <w:szCs w:val="20"/>
              </w:rPr>
              <w:t>г) прати законску ревизију годишњих и консолидованих финансијских извештаја, а нарочито њен учинак, узимајући у обзир налазе и закључке надлежног органа у складу са чланом 26. став 6. Уредбе (ЕУ) број 537/2014.</w:t>
            </w:r>
            <w:r w:rsidRPr="007668B3">
              <w:rPr>
                <w:rStyle w:val="tw4winMark"/>
                <w:color w:val="auto"/>
                <w:sz w:val="20"/>
                <w:szCs w:val="20"/>
              </w:rPr>
              <w:t>&lt;0}</w:t>
            </w:r>
          </w:p>
          <w:p w:rsidR="00996E33" w:rsidRPr="007668B3" w:rsidRDefault="00996E33" w:rsidP="00E806CD">
            <w:pPr>
              <w:jc w:val="both"/>
              <w:rPr>
                <w:sz w:val="20"/>
                <w:szCs w:val="20"/>
              </w:rPr>
            </w:pPr>
            <w:r w:rsidRPr="007668B3">
              <w:rPr>
                <w:rStyle w:val="tw4winMark"/>
                <w:color w:val="auto"/>
                <w:sz w:val="20"/>
                <w:szCs w:val="20"/>
              </w:rPr>
              <w:t>{0&gt;</w:t>
            </w:r>
            <w:r w:rsidRPr="007668B3">
              <w:rPr>
                <w:vanish/>
                <w:sz w:val="20"/>
                <w:szCs w:val="20"/>
                <w:lang w:val="en-GB"/>
              </w:rPr>
              <w:t>(e) review and monitor the independence of the statutory auditors or the audit firms in accordance with Articles 22, 22a, 22b, 24a and 24b of this Directive and Article 6 of Regulation (EU) No 537/2014, and in particular the appropriateness of the provision of non-audit services to the audited entity in accordance with Article 5 of that Regulation;</w:t>
            </w:r>
            <w:r w:rsidRPr="007668B3">
              <w:rPr>
                <w:rStyle w:val="tw4winMark"/>
                <w:color w:val="auto"/>
                <w:sz w:val="20"/>
                <w:szCs w:val="20"/>
              </w:rPr>
              <w:t>&lt;}0{&gt;</w:t>
            </w:r>
            <w:r w:rsidRPr="007668B3">
              <w:rPr>
                <w:sz w:val="20"/>
                <w:szCs w:val="20"/>
              </w:rPr>
              <w:t>д) прегледа и прати независност овлашћених ревизора и друштава за ревизију у складу са чл. 22, 22а, 22б, 24а и 24б ове Директиве и члана 6. Уредбе (ЕУ) број 537/2014, а нарочито адекватност пружања неревиз</w:t>
            </w:r>
            <w:r w:rsidRPr="007668B3">
              <w:rPr>
                <w:sz w:val="20"/>
                <w:szCs w:val="20"/>
                <w:lang w:val="sr-Cyrl-CS"/>
              </w:rPr>
              <w:t>орских</w:t>
            </w:r>
            <w:r w:rsidRPr="007668B3">
              <w:rPr>
                <w:sz w:val="20"/>
                <w:szCs w:val="20"/>
              </w:rPr>
              <w:t xml:space="preserve"> услуга субјекту ревизије у складу са чланом 5. те уредбе;</w:t>
            </w:r>
            <w:r w:rsidRPr="007668B3">
              <w:rPr>
                <w:rStyle w:val="tw4winMark"/>
                <w:color w:val="auto"/>
                <w:sz w:val="20"/>
                <w:szCs w:val="20"/>
              </w:rPr>
              <w:t>&lt;0}</w:t>
            </w:r>
          </w:p>
          <w:p w:rsidR="00996E33" w:rsidRPr="007668B3" w:rsidRDefault="00996E33" w:rsidP="00996E33">
            <w:pPr>
              <w:jc w:val="both"/>
              <w:rPr>
                <w:strike/>
                <w:sz w:val="20"/>
                <w:szCs w:val="20"/>
                <w:lang w:val="ru-RU"/>
              </w:rPr>
            </w:pPr>
            <w:r w:rsidRPr="007668B3">
              <w:rPr>
                <w:rStyle w:val="tw4winMark"/>
                <w:color w:val="auto"/>
                <w:sz w:val="20"/>
                <w:szCs w:val="20"/>
              </w:rPr>
              <w:t>{0&gt;</w:t>
            </w:r>
            <w:r w:rsidRPr="007668B3">
              <w:rPr>
                <w:vanish/>
                <w:sz w:val="20"/>
                <w:szCs w:val="20"/>
                <w:lang w:val="en-GB"/>
              </w:rPr>
              <w:t>(f) be responsible for the procedure for the selection of statutory auditor(s) or audit firm(s) and recommend the statutory auditor(s) or the audit firm(s) to be appointed in accordance with Article 16 of Regulation (EU) No 537/2014 except when Article 16(8) of Regulation (EU) No 537/2014 is applied.</w:t>
            </w:r>
            <w:r w:rsidRPr="007668B3">
              <w:rPr>
                <w:rStyle w:val="tw4winMark"/>
                <w:color w:val="auto"/>
                <w:sz w:val="20"/>
                <w:szCs w:val="20"/>
              </w:rPr>
              <w:t>&lt;}0{&gt;</w:t>
            </w:r>
            <w:r w:rsidRPr="007668B3">
              <w:rPr>
                <w:sz w:val="20"/>
                <w:szCs w:val="20"/>
              </w:rPr>
              <w:t xml:space="preserve">ђ) буде одговоран за поступак избора овлашћеног (или овлашћених) ревизора или друштва (или друштава) за ревизију и препоручи овлашћеног ревизора (или овлашћене ревизоре) или друштво (или друштва) за ревизију за именовање у складу са чланом 16. Уредбе (ЕУ) број 537/2014 осим у случају када се </w:t>
            </w:r>
            <w:r w:rsidRPr="007668B3">
              <w:rPr>
                <w:sz w:val="20"/>
                <w:szCs w:val="20"/>
              </w:rPr>
              <w:lastRenderedPageBreak/>
              <w:t>примењује члан 16. став 8. Уредбе (ЕУ) број 537/2014.</w:t>
            </w:r>
          </w:p>
        </w:tc>
        <w:tc>
          <w:tcPr>
            <w:tcW w:w="407" w:type="pct"/>
          </w:tcPr>
          <w:p w:rsidR="00996E33" w:rsidRDefault="00E806CD" w:rsidP="00996E33">
            <w:pPr>
              <w:rPr>
                <w:sz w:val="20"/>
                <w:szCs w:val="20"/>
                <w:lang w:val="sr-Cyrl-CS"/>
              </w:rPr>
            </w:pPr>
            <w:r w:rsidRPr="00E806CD">
              <w:rPr>
                <w:sz w:val="20"/>
                <w:szCs w:val="20"/>
                <w:lang w:val="sr-Cyrl-CS"/>
              </w:rPr>
              <w:lastRenderedPageBreak/>
              <w:t>5</w:t>
            </w:r>
            <w:r w:rsidR="002F0BE5">
              <w:rPr>
                <w:sz w:val="20"/>
                <w:szCs w:val="20"/>
                <w:lang w:val="sr-Cyrl-CS"/>
              </w:rPr>
              <w:t>3</w:t>
            </w:r>
            <w:r w:rsidRPr="00E806CD">
              <w:rPr>
                <w:sz w:val="20"/>
                <w:szCs w:val="20"/>
                <w:lang w:val="sr-Cyrl-CS"/>
              </w:rPr>
              <w:t>.2</w:t>
            </w:r>
            <w:r w:rsidR="00435A67">
              <w:rPr>
                <w:sz w:val="20"/>
                <w:szCs w:val="20"/>
                <w:lang w:val="sr-Cyrl-CS"/>
              </w:rPr>
              <w:t>.</w:t>
            </w:r>
          </w:p>
          <w:p w:rsidR="005F7661" w:rsidRDefault="005F7661" w:rsidP="00996E33">
            <w:pPr>
              <w:rPr>
                <w:sz w:val="20"/>
                <w:szCs w:val="20"/>
                <w:lang w:val="sr-Cyrl-CS"/>
              </w:rPr>
            </w:pPr>
          </w:p>
          <w:p w:rsidR="005F7661" w:rsidRDefault="005F7661" w:rsidP="00996E33">
            <w:pPr>
              <w:rPr>
                <w:sz w:val="20"/>
                <w:szCs w:val="20"/>
                <w:lang w:val="sr-Cyrl-CS"/>
              </w:rPr>
            </w:pPr>
          </w:p>
          <w:p w:rsidR="005F7661" w:rsidRPr="00871DC9" w:rsidRDefault="005F7661" w:rsidP="00996E33">
            <w:pPr>
              <w:rPr>
                <w:sz w:val="20"/>
                <w:szCs w:val="20"/>
                <w:lang w:val="sr-Cyrl-CS"/>
              </w:rPr>
            </w:pPr>
            <w:r w:rsidRPr="00871DC9">
              <w:rPr>
                <w:sz w:val="20"/>
                <w:szCs w:val="20"/>
                <w:lang w:val="sr-Cyrl-CS"/>
              </w:rPr>
              <w:t>0.2.</w:t>
            </w:r>
          </w:p>
          <w:p w:rsidR="005F7661" w:rsidRPr="00E806CD" w:rsidRDefault="005F7661" w:rsidP="00996E33">
            <w:pPr>
              <w:rPr>
                <w:sz w:val="20"/>
                <w:szCs w:val="20"/>
                <w:lang w:val="sr-Cyrl-CS"/>
              </w:rPr>
            </w:pPr>
            <w:r w:rsidRPr="00871DC9">
              <w:rPr>
                <w:sz w:val="20"/>
                <w:szCs w:val="20"/>
                <w:lang w:val="sr-Cyrl-CS"/>
              </w:rPr>
              <w:t>411.</w:t>
            </w:r>
          </w:p>
        </w:tc>
        <w:tc>
          <w:tcPr>
            <w:tcW w:w="1627" w:type="pct"/>
          </w:tcPr>
          <w:p w:rsidR="00E806CD" w:rsidRDefault="00E806CD" w:rsidP="005F7661">
            <w:pPr>
              <w:jc w:val="both"/>
              <w:rPr>
                <w:sz w:val="20"/>
                <w:szCs w:val="20"/>
              </w:rPr>
            </w:pPr>
            <w:r>
              <w:rPr>
                <w:sz w:val="20"/>
                <w:szCs w:val="20"/>
              </w:rPr>
              <w:t xml:space="preserve">               </w:t>
            </w:r>
            <w:r w:rsidRPr="00E806CD">
              <w:rPr>
                <w:sz w:val="20"/>
                <w:szCs w:val="20"/>
              </w:rPr>
              <w:t>Комисија за ревизију обавља послове у складу са законом којим се уређују привредна друштва.</w:t>
            </w:r>
          </w:p>
          <w:p w:rsidR="005F7661" w:rsidRPr="003516CC" w:rsidRDefault="005F7661" w:rsidP="005F7661">
            <w:pPr>
              <w:autoSpaceDE w:val="0"/>
              <w:autoSpaceDN w:val="0"/>
              <w:adjustRightInd w:val="0"/>
              <w:ind w:firstLine="720"/>
              <w:jc w:val="both"/>
              <w:rPr>
                <w:snapToGrid/>
                <w:sz w:val="20"/>
                <w:szCs w:val="20"/>
              </w:rPr>
            </w:pPr>
            <w:r w:rsidRPr="003516CC">
              <w:rPr>
                <w:snapToGrid/>
                <w:sz w:val="20"/>
                <w:szCs w:val="20"/>
              </w:rPr>
              <w:t>Комисија за ревизију:</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1) припрема, предлаже и проверава спровођење рачуноводствених</w:t>
            </w:r>
          </w:p>
          <w:p w:rsidR="005F7661" w:rsidRPr="003516CC" w:rsidRDefault="005F7661" w:rsidP="005F7661">
            <w:pPr>
              <w:autoSpaceDE w:val="0"/>
              <w:autoSpaceDN w:val="0"/>
              <w:adjustRightInd w:val="0"/>
              <w:jc w:val="both"/>
              <w:rPr>
                <w:snapToGrid/>
                <w:sz w:val="20"/>
                <w:szCs w:val="20"/>
              </w:rPr>
            </w:pPr>
            <w:r w:rsidRPr="003516CC">
              <w:rPr>
                <w:snapToGrid/>
                <w:sz w:val="20"/>
                <w:szCs w:val="20"/>
              </w:rPr>
              <w:t>политика и политика управљања ризицима;</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2) даје предлог одбору директора за именовање и разрешење лица</w:t>
            </w:r>
          </w:p>
          <w:p w:rsidR="005F7661" w:rsidRPr="003516CC" w:rsidRDefault="005F7661" w:rsidP="005F7661">
            <w:pPr>
              <w:autoSpaceDE w:val="0"/>
              <w:autoSpaceDN w:val="0"/>
              <w:adjustRightInd w:val="0"/>
              <w:jc w:val="both"/>
              <w:rPr>
                <w:snapToGrid/>
                <w:sz w:val="20"/>
                <w:szCs w:val="20"/>
              </w:rPr>
            </w:pPr>
            <w:r w:rsidRPr="003516CC">
              <w:rPr>
                <w:snapToGrid/>
                <w:sz w:val="20"/>
                <w:szCs w:val="20"/>
              </w:rPr>
              <w:t>надлежних за обављање функције унутрашњег надзора у друштву;</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lastRenderedPageBreak/>
              <w:t xml:space="preserve">             </w:t>
            </w:r>
            <w:r w:rsidRPr="003516CC">
              <w:rPr>
                <w:snapToGrid/>
                <w:sz w:val="20"/>
                <w:szCs w:val="20"/>
              </w:rPr>
              <w:t>3) врши надзор над радом унутрашњег надзора у друштву;</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4) испитује примену рачуноводствених стандарда у припреми</w:t>
            </w:r>
          </w:p>
          <w:p w:rsidR="005F7661" w:rsidRPr="003516CC" w:rsidRDefault="005F7661" w:rsidP="005F7661">
            <w:pPr>
              <w:autoSpaceDE w:val="0"/>
              <w:autoSpaceDN w:val="0"/>
              <w:adjustRightInd w:val="0"/>
              <w:jc w:val="both"/>
              <w:rPr>
                <w:snapToGrid/>
                <w:sz w:val="20"/>
                <w:szCs w:val="20"/>
              </w:rPr>
            </w:pPr>
            <w:r w:rsidRPr="003516CC">
              <w:rPr>
                <w:snapToGrid/>
                <w:sz w:val="20"/>
                <w:szCs w:val="20"/>
              </w:rPr>
              <w:t>финансијских извештаја и оцењује садржину финансијских извештаја;</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5) испитује испуњеност услова за израду консолидованих финансијских</w:t>
            </w:r>
          </w:p>
          <w:p w:rsidR="005F7661" w:rsidRPr="003516CC" w:rsidRDefault="005F7661" w:rsidP="005F7661">
            <w:pPr>
              <w:autoSpaceDE w:val="0"/>
              <w:autoSpaceDN w:val="0"/>
              <w:adjustRightInd w:val="0"/>
              <w:jc w:val="both"/>
              <w:rPr>
                <w:snapToGrid/>
                <w:sz w:val="20"/>
                <w:szCs w:val="20"/>
              </w:rPr>
            </w:pPr>
            <w:r w:rsidRPr="003516CC">
              <w:rPr>
                <w:snapToGrid/>
                <w:sz w:val="20"/>
                <w:szCs w:val="20"/>
              </w:rPr>
              <w:t>извештаја друштва;</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6) спроводи поступак избора ревизора друштва и предлаже кандидата</w:t>
            </w:r>
          </w:p>
          <w:p w:rsidR="005F7661" w:rsidRPr="003516CC" w:rsidRDefault="005F7661" w:rsidP="005F7661">
            <w:pPr>
              <w:autoSpaceDE w:val="0"/>
              <w:autoSpaceDN w:val="0"/>
              <w:adjustRightInd w:val="0"/>
              <w:jc w:val="both"/>
              <w:rPr>
                <w:snapToGrid/>
                <w:sz w:val="20"/>
                <w:szCs w:val="20"/>
              </w:rPr>
            </w:pPr>
            <w:r w:rsidRPr="003516CC">
              <w:rPr>
                <w:snapToGrid/>
                <w:sz w:val="20"/>
                <w:szCs w:val="20"/>
              </w:rPr>
              <w:t>за ревизора друштва, са мишљењем о његовој стручности и независности у</w:t>
            </w:r>
          </w:p>
          <w:p w:rsidR="005F7661" w:rsidRPr="003516CC" w:rsidRDefault="005F7661" w:rsidP="005F7661">
            <w:pPr>
              <w:autoSpaceDE w:val="0"/>
              <w:autoSpaceDN w:val="0"/>
              <w:adjustRightInd w:val="0"/>
              <w:jc w:val="both"/>
              <w:rPr>
                <w:snapToGrid/>
                <w:sz w:val="20"/>
                <w:szCs w:val="20"/>
              </w:rPr>
            </w:pPr>
            <w:r w:rsidRPr="003516CC">
              <w:rPr>
                <w:snapToGrid/>
                <w:sz w:val="20"/>
                <w:szCs w:val="20"/>
              </w:rPr>
              <w:t>односу на друштво;</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7) даје мишљење о предлогу уговора са ревизором друштва и у случају</w:t>
            </w:r>
          </w:p>
          <w:p w:rsidR="005F7661" w:rsidRPr="003516CC" w:rsidRDefault="005F7661" w:rsidP="005F7661">
            <w:pPr>
              <w:autoSpaceDE w:val="0"/>
              <w:autoSpaceDN w:val="0"/>
              <w:adjustRightInd w:val="0"/>
              <w:jc w:val="both"/>
              <w:rPr>
                <w:snapToGrid/>
                <w:sz w:val="20"/>
                <w:szCs w:val="20"/>
              </w:rPr>
            </w:pPr>
            <w:r w:rsidRPr="003516CC">
              <w:rPr>
                <w:snapToGrid/>
                <w:sz w:val="20"/>
                <w:szCs w:val="20"/>
              </w:rPr>
              <w:t>потребе даје образложени предлог за отказ уговора са ревизором друштва;</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8) врши надзор над поступком р</w:t>
            </w:r>
            <w:r w:rsidRPr="003516CC">
              <w:rPr>
                <w:rFonts w:ascii="ArialMT" w:hAnsi="ArialMT" w:cs="ArialMT"/>
                <w:snapToGrid/>
                <w:sz w:val="22"/>
                <w:szCs w:val="22"/>
              </w:rPr>
              <w:t xml:space="preserve">евизије, </w:t>
            </w:r>
            <w:r w:rsidRPr="003516CC">
              <w:rPr>
                <w:snapToGrid/>
                <w:sz w:val="20"/>
                <w:szCs w:val="20"/>
              </w:rPr>
              <w:t>укључујући и одређивање</w:t>
            </w:r>
          </w:p>
          <w:p w:rsidR="005F7661" w:rsidRPr="003516CC" w:rsidRDefault="005F7661" w:rsidP="005F7661">
            <w:pPr>
              <w:autoSpaceDE w:val="0"/>
              <w:autoSpaceDN w:val="0"/>
              <w:adjustRightInd w:val="0"/>
              <w:jc w:val="both"/>
              <w:rPr>
                <w:snapToGrid/>
                <w:sz w:val="20"/>
                <w:szCs w:val="20"/>
              </w:rPr>
            </w:pPr>
            <w:r w:rsidRPr="003516CC">
              <w:rPr>
                <w:snapToGrid/>
                <w:sz w:val="20"/>
                <w:szCs w:val="20"/>
              </w:rPr>
              <w:t>кључних питања која треба да буду предмет ревизије и проверу независности и</w:t>
            </w:r>
            <w:r w:rsidRPr="003516CC">
              <w:rPr>
                <w:snapToGrid/>
                <w:sz w:val="20"/>
                <w:szCs w:val="20"/>
                <w:lang w:val="sr-Cyrl-RS"/>
              </w:rPr>
              <w:t xml:space="preserve"> </w:t>
            </w:r>
            <w:r w:rsidRPr="003516CC">
              <w:rPr>
                <w:snapToGrid/>
                <w:sz w:val="20"/>
                <w:szCs w:val="20"/>
              </w:rPr>
              <w:t>објективности ревизора;</w:t>
            </w:r>
          </w:p>
          <w:p w:rsidR="005F7661" w:rsidRPr="003516CC" w:rsidRDefault="005F7661" w:rsidP="005F7661">
            <w:pPr>
              <w:autoSpaceDE w:val="0"/>
              <w:autoSpaceDN w:val="0"/>
              <w:adjustRightInd w:val="0"/>
              <w:jc w:val="both"/>
              <w:rPr>
                <w:snapToGrid/>
                <w:sz w:val="20"/>
                <w:szCs w:val="20"/>
              </w:rPr>
            </w:pPr>
            <w:r w:rsidRPr="003516CC">
              <w:rPr>
                <w:snapToGrid/>
                <w:sz w:val="20"/>
                <w:szCs w:val="20"/>
                <w:lang w:val="sr-Cyrl-RS"/>
              </w:rPr>
              <w:t xml:space="preserve">             </w:t>
            </w:r>
            <w:r w:rsidRPr="003516CC">
              <w:rPr>
                <w:snapToGrid/>
                <w:sz w:val="20"/>
                <w:szCs w:val="20"/>
              </w:rPr>
              <w:t>9) обавља и друге послове из домена ревизије које јој повери одбор</w:t>
            </w:r>
            <w:r w:rsidRPr="003516CC">
              <w:rPr>
                <w:snapToGrid/>
                <w:sz w:val="20"/>
                <w:szCs w:val="20"/>
                <w:lang w:val="sr-Cyrl-RS"/>
              </w:rPr>
              <w:t xml:space="preserve"> </w:t>
            </w:r>
            <w:r w:rsidRPr="003516CC">
              <w:rPr>
                <w:snapToGrid/>
                <w:sz w:val="20"/>
                <w:szCs w:val="20"/>
              </w:rPr>
              <w:t>директора.</w:t>
            </w:r>
          </w:p>
          <w:p w:rsidR="005F7661" w:rsidRPr="003516CC" w:rsidRDefault="005F7661" w:rsidP="00E806CD">
            <w:pPr>
              <w:rPr>
                <w:sz w:val="20"/>
                <w:szCs w:val="20"/>
              </w:rPr>
            </w:pPr>
          </w:p>
          <w:p w:rsidR="00996E33" w:rsidRPr="00E806CD" w:rsidRDefault="00996E33" w:rsidP="00996E33">
            <w:pPr>
              <w:rPr>
                <w:sz w:val="20"/>
                <w:szCs w:val="20"/>
                <w:lang w:val="sr-Latn-CS"/>
              </w:rPr>
            </w:pPr>
          </w:p>
        </w:tc>
        <w:tc>
          <w:tcPr>
            <w:tcW w:w="661" w:type="pct"/>
            <w:vAlign w:val="center"/>
          </w:tcPr>
          <w:p w:rsidR="00996E33" w:rsidRPr="00E806CD" w:rsidRDefault="00996E33" w:rsidP="005F7661">
            <w:pPr>
              <w:rPr>
                <w:sz w:val="20"/>
                <w:szCs w:val="20"/>
              </w:rPr>
            </w:pPr>
            <w:r w:rsidRPr="00E806CD">
              <w:rPr>
                <w:sz w:val="20"/>
                <w:szCs w:val="20"/>
              </w:rPr>
              <w:lastRenderedPageBreak/>
              <w:t>Потпуно усклађено</w:t>
            </w:r>
          </w:p>
          <w:p w:rsidR="00996E33" w:rsidRPr="00E806CD" w:rsidRDefault="00996E33" w:rsidP="00996E33">
            <w:pPr>
              <w:jc w:val="center"/>
              <w:rPr>
                <w:sz w:val="20"/>
                <w:szCs w:val="20"/>
              </w:rPr>
            </w:pPr>
          </w:p>
        </w:tc>
        <w:tc>
          <w:tcPr>
            <w:tcW w:w="681" w:type="pct"/>
          </w:tcPr>
          <w:p w:rsidR="00996E33" w:rsidRPr="00E806CD" w:rsidRDefault="00996E33" w:rsidP="00E806CD">
            <w:pPr>
              <w:jc w:val="both"/>
              <w:rPr>
                <w:sz w:val="20"/>
                <w:szCs w:val="20"/>
              </w:rPr>
            </w:pPr>
          </w:p>
          <w:p w:rsidR="00996E33" w:rsidRPr="003516CC" w:rsidRDefault="005F7661" w:rsidP="00E806CD">
            <w:pPr>
              <w:jc w:val="both"/>
              <w:rPr>
                <w:sz w:val="20"/>
                <w:szCs w:val="20"/>
                <w:lang w:val="sr-Cyrl-RS"/>
              </w:rPr>
            </w:pPr>
            <w:r w:rsidRPr="003516CC">
              <w:rPr>
                <w:sz w:val="20"/>
                <w:szCs w:val="20"/>
                <w:lang w:val="sr-Cyrl-RS"/>
              </w:rPr>
              <w:t>Одредбе члан 411. преузете су из Закона о привредним друштвима</w:t>
            </w:r>
          </w:p>
          <w:p w:rsidR="00996E33" w:rsidRPr="003516CC" w:rsidRDefault="00996E33" w:rsidP="00E806CD">
            <w:pPr>
              <w:jc w:val="both"/>
              <w:rPr>
                <w:sz w:val="20"/>
                <w:szCs w:val="20"/>
              </w:rPr>
            </w:pPr>
          </w:p>
          <w:p w:rsidR="00996E33" w:rsidRPr="00E806CD" w:rsidRDefault="00996E33" w:rsidP="00E806CD">
            <w:pPr>
              <w:jc w:val="both"/>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44.1</w:t>
            </w:r>
          </w:p>
        </w:tc>
        <w:tc>
          <w:tcPr>
            <w:tcW w:w="1330" w:type="pct"/>
          </w:tcPr>
          <w:p w:rsidR="00996E33" w:rsidRPr="007668B3" w:rsidRDefault="00E806CD" w:rsidP="00996E33">
            <w:pPr>
              <w:jc w:val="both"/>
              <w:rPr>
                <w:sz w:val="20"/>
                <w:szCs w:val="20"/>
                <w:lang w:val="ru-RU"/>
              </w:rPr>
            </w:pPr>
            <w:r>
              <w:rPr>
                <w:sz w:val="20"/>
                <w:szCs w:val="20"/>
                <w:lang w:val="ru-RU"/>
              </w:rPr>
              <w:t xml:space="preserve">              </w:t>
            </w:r>
            <w:r w:rsidR="00996E33" w:rsidRPr="007668B3">
              <w:rPr>
                <w:sz w:val="20"/>
                <w:szCs w:val="20"/>
                <w:lang w:val="ru-RU"/>
              </w:rPr>
              <w:t>Надлежни органи државе чланице могу, под условом реципроцитета, да овласте ревизора из треће земље као законског ревизора уколико је то лице пружило доказе да испуњава захтеве еквивалентне оним предвиђеним одредбама чланова 4 и 6 до 13.</w:t>
            </w:r>
          </w:p>
          <w:p w:rsidR="00996E33" w:rsidRPr="007668B3" w:rsidRDefault="00996E33" w:rsidP="00996E33">
            <w:pPr>
              <w:jc w:val="both"/>
              <w:rPr>
                <w:sz w:val="20"/>
                <w:szCs w:val="20"/>
                <w:lang w:val="ru-RU"/>
              </w:rPr>
            </w:pPr>
          </w:p>
        </w:tc>
        <w:tc>
          <w:tcPr>
            <w:tcW w:w="407" w:type="pct"/>
          </w:tcPr>
          <w:p w:rsidR="00996E33" w:rsidRPr="00284716" w:rsidRDefault="00284716" w:rsidP="00996E33">
            <w:pPr>
              <w:rPr>
                <w:sz w:val="20"/>
                <w:szCs w:val="20"/>
                <w:highlight w:val="yellow"/>
              </w:rPr>
            </w:pPr>
            <w:r w:rsidRPr="00284716">
              <w:rPr>
                <w:sz w:val="20"/>
                <w:szCs w:val="20"/>
              </w:rPr>
              <w:t>6.4.</w:t>
            </w:r>
          </w:p>
        </w:tc>
        <w:tc>
          <w:tcPr>
            <w:tcW w:w="1627" w:type="pct"/>
          </w:tcPr>
          <w:p w:rsidR="00996E33" w:rsidRPr="0041339A" w:rsidRDefault="00E806CD" w:rsidP="00996E33">
            <w:pPr>
              <w:autoSpaceDE w:val="0"/>
              <w:autoSpaceDN w:val="0"/>
              <w:adjustRightInd w:val="0"/>
              <w:jc w:val="both"/>
              <w:rPr>
                <w:rFonts w:eastAsia="TimesNewRoman"/>
                <w:sz w:val="20"/>
                <w:szCs w:val="20"/>
                <w:highlight w:val="yellow"/>
                <w:lang w:val="sr-Cyrl-CS"/>
              </w:rPr>
            </w:pPr>
            <w:r>
              <w:rPr>
                <w:rFonts w:eastAsia="TimesNewRoman"/>
                <w:sz w:val="20"/>
                <w:szCs w:val="20"/>
                <w:lang w:val="sr-Cyrl-CS"/>
              </w:rPr>
              <w:t xml:space="preserve">                </w:t>
            </w:r>
            <w:r w:rsidR="00284716" w:rsidRPr="00284716">
              <w:rPr>
                <w:rFonts w:eastAsia="TimesNewRoman"/>
                <w:sz w:val="20"/>
                <w:szCs w:val="20"/>
                <w:lang w:val="sr-Cyrl-CS"/>
              </w:rPr>
              <w:t>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44.2</w:t>
            </w:r>
          </w:p>
        </w:tc>
        <w:tc>
          <w:tcPr>
            <w:tcW w:w="1330" w:type="pct"/>
          </w:tcPr>
          <w:p w:rsidR="00996E33" w:rsidRPr="007668B3" w:rsidRDefault="00E806CD" w:rsidP="00996E33">
            <w:pPr>
              <w:jc w:val="both"/>
              <w:rPr>
                <w:sz w:val="20"/>
                <w:szCs w:val="20"/>
                <w:lang w:val="ru-RU"/>
              </w:rPr>
            </w:pPr>
            <w:r>
              <w:rPr>
                <w:sz w:val="20"/>
                <w:szCs w:val="20"/>
                <w:lang w:val="ru-RU"/>
              </w:rPr>
              <w:t xml:space="preserve">             </w:t>
            </w:r>
            <w:r w:rsidR="00996E33" w:rsidRPr="007668B3">
              <w:rPr>
                <w:sz w:val="20"/>
                <w:szCs w:val="20"/>
                <w:lang w:val="ru-RU"/>
              </w:rPr>
              <w:t>Надлежни органи државе чланице треба, пре давања овлашћења ревизору из треће земље који испуњава захтеве става 1, да примене одредбе члана 14.</w:t>
            </w:r>
          </w:p>
        </w:tc>
        <w:tc>
          <w:tcPr>
            <w:tcW w:w="407" w:type="pct"/>
          </w:tcPr>
          <w:p w:rsidR="00380D50" w:rsidRDefault="00284716" w:rsidP="00996E33">
            <w:pPr>
              <w:rPr>
                <w:sz w:val="20"/>
                <w:szCs w:val="20"/>
              </w:rPr>
            </w:pPr>
            <w:r w:rsidRPr="00284716">
              <w:rPr>
                <w:sz w:val="20"/>
                <w:szCs w:val="20"/>
              </w:rPr>
              <w:t>6.4</w:t>
            </w:r>
            <w:r w:rsidR="00E806CD">
              <w:rPr>
                <w:sz w:val="20"/>
                <w:szCs w:val="20"/>
              </w:rPr>
              <w:t>.</w:t>
            </w:r>
          </w:p>
          <w:p w:rsidR="00380D50" w:rsidRDefault="00380D50" w:rsidP="00996E33">
            <w:pPr>
              <w:rPr>
                <w:sz w:val="20"/>
                <w:szCs w:val="20"/>
              </w:rPr>
            </w:pPr>
          </w:p>
          <w:p w:rsidR="00380D50" w:rsidRDefault="00380D50" w:rsidP="00996E33">
            <w:pPr>
              <w:rPr>
                <w:sz w:val="20"/>
                <w:szCs w:val="20"/>
              </w:rPr>
            </w:pPr>
          </w:p>
          <w:p w:rsidR="00380D50" w:rsidRDefault="00380D50" w:rsidP="00996E33">
            <w:pPr>
              <w:rPr>
                <w:sz w:val="20"/>
                <w:szCs w:val="20"/>
              </w:rPr>
            </w:pPr>
          </w:p>
          <w:p w:rsidR="00380D50" w:rsidRDefault="00380D50" w:rsidP="00996E33">
            <w:pPr>
              <w:rPr>
                <w:sz w:val="20"/>
                <w:szCs w:val="20"/>
              </w:rPr>
            </w:pPr>
          </w:p>
          <w:p w:rsidR="00380D50" w:rsidRPr="003516CC" w:rsidRDefault="00380D50" w:rsidP="00996E33">
            <w:pPr>
              <w:rPr>
                <w:sz w:val="20"/>
                <w:szCs w:val="20"/>
              </w:rPr>
            </w:pPr>
          </w:p>
          <w:p w:rsidR="00380D50" w:rsidRPr="003516CC" w:rsidRDefault="00380D50" w:rsidP="00996E33">
            <w:pPr>
              <w:rPr>
                <w:sz w:val="20"/>
                <w:szCs w:val="20"/>
              </w:rPr>
            </w:pPr>
          </w:p>
          <w:p w:rsidR="00996E33" w:rsidRPr="00284716" w:rsidRDefault="00380D50" w:rsidP="00380D50">
            <w:pPr>
              <w:rPr>
                <w:sz w:val="20"/>
                <w:szCs w:val="20"/>
                <w:highlight w:val="yellow"/>
              </w:rPr>
            </w:pPr>
            <w:r w:rsidRPr="003516CC">
              <w:rPr>
                <w:sz w:val="20"/>
                <w:szCs w:val="20"/>
                <w:lang w:val="sr-Cyrl-RS"/>
              </w:rPr>
              <w:t>6.</w:t>
            </w:r>
            <w:r w:rsidR="00284716" w:rsidRPr="003516CC">
              <w:rPr>
                <w:sz w:val="20"/>
                <w:szCs w:val="20"/>
              </w:rPr>
              <w:t>5.</w:t>
            </w:r>
          </w:p>
        </w:tc>
        <w:tc>
          <w:tcPr>
            <w:tcW w:w="1627" w:type="pct"/>
          </w:tcPr>
          <w:p w:rsidR="00996E33" w:rsidRDefault="00E806CD" w:rsidP="00996E33">
            <w:pPr>
              <w:autoSpaceDE w:val="0"/>
              <w:autoSpaceDN w:val="0"/>
              <w:adjustRightInd w:val="0"/>
              <w:jc w:val="both"/>
              <w:rPr>
                <w:rFonts w:eastAsia="TimesNewRoman"/>
                <w:sz w:val="20"/>
                <w:szCs w:val="20"/>
                <w:lang w:val="sr-Cyrl-CS"/>
              </w:rPr>
            </w:pPr>
            <w:r>
              <w:rPr>
                <w:rFonts w:eastAsia="TimesNewRoman"/>
                <w:sz w:val="20"/>
                <w:szCs w:val="20"/>
                <w:lang w:val="sr-Cyrl-CS"/>
              </w:rPr>
              <w:t xml:space="preserve">                  </w:t>
            </w:r>
            <w:r w:rsidR="00284716" w:rsidRPr="00284716">
              <w:rPr>
                <w:rFonts w:eastAsia="TimesNewRoman"/>
                <w:sz w:val="20"/>
                <w:szCs w:val="20"/>
                <w:lang w:val="sr-Cyrl-CS"/>
              </w:rPr>
              <w:t>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w:t>
            </w:r>
          </w:p>
          <w:p w:rsidR="00284716" w:rsidRPr="0041339A" w:rsidRDefault="00E806CD" w:rsidP="00996E33">
            <w:pPr>
              <w:autoSpaceDE w:val="0"/>
              <w:autoSpaceDN w:val="0"/>
              <w:adjustRightInd w:val="0"/>
              <w:jc w:val="both"/>
              <w:rPr>
                <w:rFonts w:eastAsia="TimesNewRoman"/>
                <w:sz w:val="20"/>
                <w:szCs w:val="20"/>
                <w:highlight w:val="yellow"/>
                <w:lang w:val="sr-Cyrl-CS"/>
              </w:rPr>
            </w:pPr>
            <w:r>
              <w:rPr>
                <w:rFonts w:eastAsia="TimesNewRoman"/>
                <w:sz w:val="20"/>
                <w:szCs w:val="20"/>
                <w:lang w:val="sr-Cyrl-CS"/>
              </w:rPr>
              <w:t xml:space="preserve">               </w:t>
            </w:r>
            <w:r w:rsidR="00284716" w:rsidRPr="00284716">
              <w:rPr>
                <w:rFonts w:eastAsia="TimesNewRoman"/>
                <w:sz w:val="20"/>
                <w:szCs w:val="20"/>
                <w:lang w:val="sr-Cyrl-CS"/>
              </w:rPr>
              <w:t>За добијање лиценце ревизор државе чланице, односно ревизор треће земље дужан је да положи допунски испит из познавања прописа Републике Србије из области наведених у члану 9. став 4. тачка 1) овог закона, а које су обухваћене програмом Коморе из става 5. тог члана.</w:t>
            </w:r>
          </w:p>
        </w:tc>
        <w:tc>
          <w:tcPr>
            <w:tcW w:w="661" w:type="pct"/>
          </w:tcPr>
          <w:p w:rsidR="00996E33" w:rsidRPr="007668B3" w:rsidRDefault="00996E33" w:rsidP="00996E33">
            <w:pPr>
              <w:rPr>
                <w:sz w:val="20"/>
                <w:szCs w:val="20"/>
                <w:lang w:val="sr-Cyrl-CS"/>
              </w:rPr>
            </w:pPr>
            <w:r w:rsidRPr="007668B3">
              <w:rPr>
                <w:sz w:val="20"/>
                <w:szCs w:val="20"/>
                <w:lang w:val="sr-Cyrl-CS"/>
              </w:rPr>
              <w:t>Потпуно усклађено</w:t>
            </w:r>
          </w:p>
        </w:tc>
        <w:tc>
          <w:tcPr>
            <w:tcW w:w="681" w:type="pct"/>
          </w:tcPr>
          <w:p w:rsidR="00996E33" w:rsidRPr="007668B3" w:rsidRDefault="00996E33" w:rsidP="00996E33">
            <w:pPr>
              <w:rPr>
                <w:sz w:val="20"/>
                <w:szCs w:val="20"/>
                <w:lang w:val="sr-Cyrl-CS"/>
              </w:rPr>
            </w:pPr>
          </w:p>
        </w:tc>
      </w:tr>
      <w:tr w:rsidR="00996E33" w:rsidRPr="007668B3" w:rsidTr="00871DC9">
        <w:trPr>
          <w:trHeight w:val="125"/>
        </w:trPr>
        <w:tc>
          <w:tcPr>
            <w:tcW w:w="294" w:type="pct"/>
          </w:tcPr>
          <w:p w:rsidR="00996E33" w:rsidRPr="007668B3" w:rsidRDefault="00996E33" w:rsidP="00996E33">
            <w:pPr>
              <w:rPr>
                <w:sz w:val="20"/>
                <w:szCs w:val="20"/>
                <w:lang w:val="sr-Cyrl-CS"/>
              </w:rPr>
            </w:pPr>
            <w:r w:rsidRPr="007668B3">
              <w:rPr>
                <w:sz w:val="20"/>
                <w:szCs w:val="20"/>
                <w:lang w:val="sr-Cyrl-CS"/>
              </w:rPr>
              <w:t>45.1</w:t>
            </w:r>
          </w:p>
        </w:tc>
        <w:tc>
          <w:tcPr>
            <w:tcW w:w="1330" w:type="pct"/>
          </w:tcPr>
          <w:p w:rsidR="00996E33" w:rsidRPr="007668B3" w:rsidRDefault="00996E33" w:rsidP="00996E33">
            <w:pPr>
              <w:ind w:firstLine="720"/>
              <w:jc w:val="both"/>
              <w:rPr>
                <w:sz w:val="20"/>
                <w:szCs w:val="20"/>
              </w:rPr>
            </w:pPr>
            <w:r w:rsidRPr="007668B3">
              <w:rPr>
                <w:sz w:val="20"/>
                <w:szCs w:val="20"/>
              </w:rPr>
              <w:t xml:space="preserve">Надлежни органи државе чланице треба, у складу са чл. 15, 16. и 17, да региструју сваког ревизора или друштво за ревизију треће земље, када тај ревизор или друштво за ревизију треће земље саставља ревизорски извештај о годишњим или консолидованим финансијским извештајима о предузећу које је основано ван Уније а чије су преносиве хартије од вредности укључене у </w:t>
            </w:r>
            <w:r w:rsidRPr="007668B3">
              <w:rPr>
                <w:sz w:val="20"/>
                <w:szCs w:val="20"/>
              </w:rPr>
              <w:lastRenderedPageBreak/>
              <w:t>трговање на регулисаном тржишту те државе чланице у смислу члана 4. став 1. тачка 14) Директиве 2004/39/EЗ, осим када је дато предузеће издавалац</w:t>
            </w:r>
            <w:r w:rsidRPr="007668B3">
              <w:rPr>
                <w:b/>
                <w:sz w:val="20"/>
                <w:szCs w:val="20"/>
              </w:rPr>
              <w:t xml:space="preserve"> </w:t>
            </w:r>
            <w:r w:rsidRPr="007668B3">
              <w:rPr>
                <w:sz w:val="20"/>
                <w:szCs w:val="20"/>
              </w:rPr>
              <w:t>искључиво дужничких хартија од вредности на које се односи један од следећих услова:</w:t>
            </w:r>
            <w:r w:rsidRPr="007668B3">
              <w:rPr>
                <w:rStyle w:val="tw4winMark"/>
                <w:color w:val="auto"/>
                <w:sz w:val="20"/>
                <w:szCs w:val="20"/>
              </w:rPr>
              <w:t>&lt;0}</w:t>
            </w:r>
          </w:p>
          <w:p w:rsidR="00996E33" w:rsidRPr="007668B3" w:rsidRDefault="00996E33" w:rsidP="00996E33">
            <w:pPr>
              <w:ind w:firstLine="720"/>
              <w:jc w:val="both"/>
              <w:rPr>
                <w:sz w:val="20"/>
                <w:szCs w:val="20"/>
              </w:rPr>
            </w:pPr>
            <w:r w:rsidRPr="007668B3">
              <w:rPr>
                <w:rStyle w:val="tw4winMark"/>
                <w:color w:val="auto"/>
                <w:sz w:val="20"/>
                <w:szCs w:val="20"/>
              </w:rPr>
              <w:t>{0&gt;</w:t>
            </w:r>
            <w:r w:rsidRPr="007668B3">
              <w:rPr>
                <w:vanish/>
                <w:sz w:val="20"/>
                <w:szCs w:val="20"/>
                <w:lang w:val="en-GB"/>
              </w:rPr>
              <w:t>(a) they have been admitted to trading on a regulated market in a Member State within the meaning of point (c) of Article 2(1) of Directive 2004/109/EC of the European Parliament and of the Council (*) prior to 31 December 2010 and the denomination per unit of which is, at the date of issue, at least EUR 50 000 or, in the case of debt securities denominated in another currency, equivalent, at the date of issue, to at least EUR 50 000;</w:t>
            </w:r>
            <w:r w:rsidRPr="007668B3">
              <w:rPr>
                <w:rStyle w:val="tw4winMark"/>
                <w:color w:val="auto"/>
                <w:sz w:val="20"/>
                <w:szCs w:val="20"/>
              </w:rPr>
              <w:t>&lt;}65{&gt;</w:t>
            </w:r>
            <w:r w:rsidRPr="007668B3">
              <w:rPr>
                <w:sz w:val="20"/>
                <w:szCs w:val="20"/>
              </w:rPr>
              <w:t>a) да су укључене у трговање на регулисаном тржишту у држави чланици у смислу члана 2. став 1. тачка в) Директиве 2004/109/ЕЗ Европског парламента и Савета (*) пре 31. децембра 2010. године и чија је деноминација по јединици, на дан</w:t>
            </w:r>
            <w:r w:rsidRPr="007668B3">
              <w:rPr>
                <w:b/>
                <w:sz w:val="20"/>
                <w:szCs w:val="20"/>
              </w:rPr>
              <w:t xml:space="preserve"> </w:t>
            </w:r>
            <w:r w:rsidRPr="007668B3">
              <w:rPr>
                <w:sz w:val="20"/>
                <w:szCs w:val="20"/>
              </w:rPr>
              <w:t>издавања, најмање 50.000 евра или еквивалент, у случају дужничких хартија од вредности деноминираних у другој валути, на дан издавања, најмање 50.000 евра;</w:t>
            </w:r>
            <w:r w:rsidRPr="007668B3">
              <w:rPr>
                <w:rStyle w:val="tw4winMark"/>
                <w:color w:val="auto"/>
                <w:sz w:val="20"/>
                <w:szCs w:val="20"/>
              </w:rPr>
              <w:t>&lt;0}</w:t>
            </w:r>
          </w:p>
          <w:p w:rsidR="00996E33" w:rsidRPr="007668B3" w:rsidRDefault="00996E33" w:rsidP="00996E33">
            <w:pPr>
              <w:jc w:val="both"/>
              <w:rPr>
                <w:sz w:val="20"/>
                <w:szCs w:val="20"/>
                <w:lang w:val="ru-RU"/>
              </w:rPr>
            </w:pPr>
            <w:r w:rsidRPr="007668B3">
              <w:rPr>
                <w:rStyle w:val="tw4winMark"/>
                <w:color w:val="auto"/>
                <w:sz w:val="20"/>
                <w:szCs w:val="20"/>
              </w:rPr>
              <w:t>{0&gt;</w:t>
            </w:r>
            <w:r w:rsidRPr="007668B3">
              <w:rPr>
                <w:vanish/>
                <w:sz w:val="20"/>
                <w:szCs w:val="20"/>
                <w:lang w:val="en-GB"/>
              </w:rPr>
              <w:t>(b) they are admitted to trading on a regulated market in a Member State within the meaning of point (c) of Article 2(1) of Directive 2004/109/EC from 31 December 2010 and the denomination per unit of which is, at the date of issue, at least EUR 100 000 or, in case of debt securities denominated in another currency, equivalent, at the date of issue, to at least EUR 100 000.</w:t>
            </w:r>
            <w:r w:rsidRPr="007668B3">
              <w:rPr>
                <w:rStyle w:val="tw4winMark"/>
                <w:color w:val="auto"/>
                <w:sz w:val="20"/>
                <w:szCs w:val="20"/>
              </w:rPr>
              <w:t>&lt;}82{&gt;</w:t>
            </w:r>
            <w:r w:rsidRPr="007668B3">
              <w:rPr>
                <w:sz w:val="20"/>
                <w:szCs w:val="20"/>
              </w:rPr>
              <w:t>б) да су укључене у трговање на регулисаном тржишту у држави чланици у смислу члана 2. став 1. тачка в) Директиве 2004/109/ЕЗ од 31. децембра 2010.</w:t>
            </w:r>
            <w:r w:rsidRPr="007668B3">
              <w:rPr>
                <w:sz w:val="20"/>
                <w:szCs w:val="20"/>
                <w:lang w:val="sr-Cyrl-CS"/>
              </w:rPr>
              <w:t xml:space="preserve"> године</w:t>
            </w:r>
            <w:r w:rsidRPr="007668B3">
              <w:rPr>
                <w:sz w:val="20"/>
                <w:szCs w:val="20"/>
              </w:rPr>
              <w:t xml:space="preserve"> и чија је деноминација по јединици, на дан издавања, најмање 100.000 евра или еквивалент, у случају дужничких хартија од вредности деноминираних у другој валути, на дан издавања, најмање 100.000 евра;</w:t>
            </w:r>
          </w:p>
        </w:tc>
        <w:tc>
          <w:tcPr>
            <w:tcW w:w="407" w:type="pct"/>
          </w:tcPr>
          <w:p w:rsidR="00996E33" w:rsidRDefault="003A4F82" w:rsidP="00996E33">
            <w:pPr>
              <w:rPr>
                <w:sz w:val="20"/>
                <w:szCs w:val="20"/>
              </w:rPr>
            </w:pPr>
            <w:r>
              <w:rPr>
                <w:sz w:val="20"/>
                <w:szCs w:val="20"/>
              </w:rPr>
              <w:lastRenderedPageBreak/>
              <w:t>4.1.3.</w:t>
            </w:r>
          </w:p>
          <w:p w:rsidR="00E806CD" w:rsidRDefault="00E806CD" w:rsidP="00996E33">
            <w:pPr>
              <w:rPr>
                <w:sz w:val="20"/>
                <w:szCs w:val="20"/>
              </w:rPr>
            </w:pPr>
          </w:p>
          <w:p w:rsidR="00E806CD" w:rsidRDefault="00E806CD" w:rsidP="00996E33">
            <w:pPr>
              <w:rPr>
                <w:sz w:val="20"/>
                <w:szCs w:val="20"/>
              </w:rPr>
            </w:pPr>
          </w:p>
          <w:p w:rsidR="00E806CD" w:rsidRDefault="00E806CD" w:rsidP="00996E33">
            <w:pPr>
              <w:rPr>
                <w:sz w:val="20"/>
                <w:szCs w:val="20"/>
              </w:rPr>
            </w:pPr>
          </w:p>
          <w:p w:rsidR="00284716" w:rsidRPr="00284716" w:rsidRDefault="00284716" w:rsidP="00996E33">
            <w:pPr>
              <w:rPr>
                <w:sz w:val="20"/>
                <w:szCs w:val="20"/>
                <w:highlight w:val="yellow"/>
              </w:rPr>
            </w:pPr>
            <w:r>
              <w:rPr>
                <w:sz w:val="20"/>
                <w:szCs w:val="20"/>
              </w:rPr>
              <w:t>6</w:t>
            </w:r>
            <w:r w:rsidR="00A872B7">
              <w:rPr>
                <w:sz w:val="20"/>
                <w:szCs w:val="20"/>
              </w:rPr>
              <w:t>6</w:t>
            </w:r>
            <w:r>
              <w:rPr>
                <w:sz w:val="20"/>
                <w:szCs w:val="20"/>
              </w:rPr>
              <w:t>.5.</w:t>
            </w:r>
          </w:p>
        </w:tc>
        <w:tc>
          <w:tcPr>
            <w:tcW w:w="1627" w:type="pct"/>
          </w:tcPr>
          <w:p w:rsidR="00284716" w:rsidRPr="00284716" w:rsidRDefault="003A4F82" w:rsidP="00284716">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284716" w:rsidRPr="00284716">
              <w:rPr>
                <w:rFonts w:eastAsia="TimesNewRoman"/>
                <w:sz w:val="20"/>
                <w:szCs w:val="20"/>
                <w:lang w:val="ru-RU"/>
              </w:rPr>
              <w:t>Ревизију може да обавља:</w:t>
            </w:r>
          </w:p>
          <w:p w:rsidR="00996E33" w:rsidRPr="003A4F82" w:rsidRDefault="003A4F82" w:rsidP="003A4F82">
            <w:pPr>
              <w:jc w:val="both"/>
              <w:rPr>
                <w:rFonts w:eastAsia="TimesNewRoman"/>
                <w:sz w:val="20"/>
                <w:szCs w:val="20"/>
              </w:rPr>
            </w:pPr>
            <w:r>
              <w:rPr>
                <w:rFonts w:eastAsia="TimesNewRoman"/>
                <w:sz w:val="20"/>
                <w:szCs w:val="20"/>
                <w:lang w:val="ru-RU"/>
              </w:rPr>
              <w:t xml:space="preserve">           </w:t>
            </w:r>
            <w:r w:rsidRPr="003A4F82">
              <w:rPr>
                <w:rFonts w:eastAsia="TimesNewRoman"/>
                <w:sz w:val="20"/>
                <w:szCs w:val="20"/>
                <w:lang w:val="ru-RU"/>
              </w:rPr>
              <w:t xml:space="preserve">1) </w:t>
            </w:r>
            <w:r w:rsidR="00284716" w:rsidRPr="003A4F82">
              <w:rPr>
                <w:rFonts w:eastAsia="TimesNewRoman"/>
                <w:sz w:val="20"/>
                <w:szCs w:val="20"/>
                <w:lang w:val="ru-RU"/>
              </w:rPr>
              <w:t>друштво за ревизију треће земље које је за обављање ревизије добило дозволу у складу са овим законом</w:t>
            </w:r>
            <w:r w:rsidR="00284716" w:rsidRPr="003A4F82">
              <w:rPr>
                <w:rFonts w:eastAsia="TimesNewRoman"/>
                <w:sz w:val="20"/>
                <w:szCs w:val="20"/>
              </w:rPr>
              <w:t>.</w:t>
            </w:r>
          </w:p>
          <w:p w:rsidR="00284716" w:rsidRPr="00284716" w:rsidRDefault="00E806CD" w:rsidP="00284716">
            <w:pPr>
              <w:jc w:val="both"/>
              <w:rPr>
                <w:sz w:val="20"/>
                <w:szCs w:val="20"/>
                <w:highlight w:val="yellow"/>
              </w:rPr>
            </w:pPr>
            <w:r>
              <w:rPr>
                <w:sz w:val="20"/>
                <w:szCs w:val="20"/>
              </w:rPr>
              <w:t xml:space="preserve">         </w:t>
            </w:r>
            <w:r w:rsidR="003A4F82">
              <w:rPr>
                <w:sz w:val="20"/>
                <w:szCs w:val="20"/>
                <w:lang w:val="sr-Cyrl-RS"/>
              </w:rPr>
              <w:t xml:space="preserve">  </w:t>
            </w:r>
            <w:r w:rsidR="00284716" w:rsidRPr="00284716">
              <w:rPr>
                <w:sz w:val="20"/>
                <w:szCs w:val="20"/>
              </w:rPr>
              <w:t>Ревизорска друштва трећих земаља, која су регистрованa у складу са овим законом, у регистру из става 1. овог члана морају као таква, посебно да буду означена.</w:t>
            </w:r>
          </w:p>
        </w:tc>
        <w:tc>
          <w:tcPr>
            <w:tcW w:w="661" w:type="pct"/>
          </w:tcPr>
          <w:p w:rsidR="00996E33" w:rsidRPr="007668B3" w:rsidRDefault="00284716" w:rsidP="00996E33">
            <w:pPr>
              <w:rPr>
                <w:sz w:val="20"/>
                <w:szCs w:val="20"/>
                <w:lang w:val="sr-Cyrl-CS"/>
              </w:rPr>
            </w:pPr>
            <w:r w:rsidRPr="007668B3">
              <w:rPr>
                <w:sz w:val="20"/>
                <w:szCs w:val="20"/>
                <w:lang w:val="sr-Cyrl-CS"/>
              </w:rPr>
              <w:t>Потпуно усклађено</w:t>
            </w:r>
          </w:p>
        </w:tc>
        <w:tc>
          <w:tcPr>
            <w:tcW w:w="681" w:type="pct"/>
          </w:tcPr>
          <w:p w:rsidR="00996E33" w:rsidRPr="00D03218" w:rsidRDefault="00996E33" w:rsidP="00996E33">
            <w:pPr>
              <w:rPr>
                <w:b/>
                <w:sz w:val="20"/>
                <w:szCs w:val="20"/>
              </w:rPr>
            </w:pPr>
          </w:p>
        </w:tc>
      </w:tr>
      <w:tr w:rsidR="00996E33" w:rsidRPr="007668B3" w:rsidTr="00871DC9">
        <w:trPr>
          <w:trHeight w:val="125"/>
        </w:trPr>
        <w:tc>
          <w:tcPr>
            <w:tcW w:w="294" w:type="pct"/>
          </w:tcPr>
          <w:p w:rsidR="00996E33" w:rsidRPr="007668B3" w:rsidRDefault="00996E33" w:rsidP="00996E33">
            <w:pPr>
              <w:rPr>
                <w:sz w:val="20"/>
                <w:szCs w:val="20"/>
                <w:lang w:val="sr-Cyrl-CS"/>
              </w:rPr>
            </w:pPr>
            <w:r w:rsidRPr="007668B3">
              <w:rPr>
                <w:sz w:val="20"/>
                <w:szCs w:val="20"/>
                <w:lang w:val="sr-Cyrl-CS"/>
              </w:rPr>
              <w:lastRenderedPageBreak/>
              <w:t>45.2</w:t>
            </w:r>
          </w:p>
        </w:tc>
        <w:tc>
          <w:tcPr>
            <w:tcW w:w="1330" w:type="pct"/>
          </w:tcPr>
          <w:p w:rsidR="00996E33" w:rsidRPr="007668B3" w:rsidRDefault="00996E33" w:rsidP="00996E33">
            <w:pPr>
              <w:jc w:val="both"/>
              <w:rPr>
                <w:sz w:val="20"/>
                <w:szCs w:val="20"/>
              </w:rPr>
            </w:pPr>
            <w:r w:rsidRPr="007668B3">
              <w:rPr>
                <w:sz w:val="20"/>
                <w:szCs w:val="20"/>
              </w:rPr>
              <w:t>Примењују се чланови 18 и 19.</w:t>
            </w:r>
          </w:p>
          <w:p w:rsidR="00996E33" w:rsidRPr="007668B3" w:rsidRDefault="00996E33" w:rsidP="00996E33">
            <w:pPr>
              <w:jc w:val="both"/>
              <w:rPr>
                <w:sz w:val="20"/>
                <w:szCs w:val="20"/>
                <w:lang w:val="ru-RU"/>
              </w:rPr>
            </w:pPr>
          </w:p>
        </w:tc>
        <w:tc>
          <w:tcPr>
            <w:tcW w:w="407" w:type="pct"/>
          </w:tcPr>
          <w:p w:rsidR="00996E33" w:rsidRPr="002C42E3" w:rsidRDefault="002C42E3" w:rsidP="00996E33">
            <w:pPr>
              <w:rPr>
                <w:sz w:val="20"/>
                <w:szCs w:val="20"/>
                <w:highlight w:val="yellow"/>
              </w:rPr>
            </w:pPr>
            <w:r w:rsidRPr="002C42E3">
              <w:rPr>
                <w:sz w:val="20"/>
                <w:szCs w:val="20"/>
              </w:rPr>
              <w:t>6</w:t>
            </w:r>
            <w:r w:rsidR="00A872B7">
              <w:rPr>
                <w:sz w:val="20"/>
                <w:szCs w:val="20"/>
              </w:rPr>
              <w:t>6</w:t>
            </w:r>
            <w:r w:rsidRPr="002C42E3">
              <w:rPr>
                <w:sz w:val="20"/>
                <w:szCs w:val="20"/>
              </w:rPr>
              <w:t>.2-4.</w:t>
            </w:r>
          </w:p>
        </w:tc>
        <w:tc>
          <w:tcPr>
            <w:tcW w:w="1627" w:type="pct"/>
          </w:tcPr>
          <w:p w:rsidR="002C42E3" w:rsidRPr="002C42E3" w:rsidRDefault="002C42E3" w:rsidP="002C42E3">
            <w:pPr>
              <w:ind w:firstLine="720"/>
              <w:jc w:val="both"/>
              <w:rPr>
                <w:sz w:val="20"/>
                <w:szCs w:val="20"/>
                <w:lang w:val="sr-Cyrl-CS"/>
              </w:rPr>
            </w:pPr>
            <w:r w:rsidRPr="002C42E3">
              <w:rPr>
                <w:sz w:val="20"/>
                <w:szCs w:val="20"/>
                <w:lang w:val="sr-Cyrl-CS"/>
              </w:rPr>
              <w:t xml:space="preserve">Друштва за ревизију, односно самостални ревизори дужни су да обавештавају Комору о променама свих чињеница и околности на основу којих су уписани у регистар из става 1. овог члана, у року од осам дана од дана настанка промена.  </w:t>
            </w:r>
          </w:p>
          <w:p w:rsidR="002C42E3" w:rsidRPr="002C42E3" w:rsidRDefault="002C42E3" w:rsidP="002C42E3">
            <w:pPr>
              <w:ind w:firstLine="720"/>
              <w:jc w:val="both"/>
              <w:rPr>
                <w:sz w:val="20"/>
                <w:szCs w:val="20"/>
                <w:lang w:val="sr-Cyrl-CS"/>
              </w:rPr>
            </w:pPr>
            <w:r w:rsidRPr="002C42E3">
              <w:rPr>
                <w:sz w:val="20"/>
                <w:szCs w:val="20"/>
                <w:lang w:val="sr-Cyrl-CS"/>
              </w:rPr>
              <w:t xml:space="preserve">Подаци који се достављају Комори морају да буду потписани од стране лица овлашћеног за </w:t>
            </w:r>
            <w:r w:rsidRPr="002C42E3">
              <w:rPr>
                <w:sz w:val="20"/>
                <w:szCs w:val="20"/>
                <w:lang w:val="sr-Cyrl-CS"/>
              </w:rPr>
              <w:lastRenderedPageBreak/>
              <w:t xml:space="preserve">заступање друштва за ревизију, односно од стране самосталног ревизора.  </w:t>
            </w:r>
          </w:p>
          <w:p w:rsidR="00996E33" w:rsidRPr="0041339A" w:rsidRDefault="002C42E3" w:rsidP="002C42E3">
            <w:pPr>
              <w:autoSpaceDE w:val="0"/>
              <w:autoSpaceDN w:val="0"/>
              <w:adjustRightInd w:val="0"/>
              <w:ind w:firstLine="720"/>
              <w:jc w:val="both"/>
              <w:rPr>
                <w:rFonts w:eastAsia="TimesNewRoman"/>
                <w:sz w:val="20"/>
                <w:szCs w:val="20"/>
                <w:highlight w:val="yellow"/>
                <w:lang w:val="ru-RU"/>
              </w:rPr>
            </w:pPr>
            <w:r w:rsidRPr="002C42E3">
              <w:rPr>
                <w:sz w:val="20"/>
                <w:szCs w:val="20"/>
                <w:lang w:val="sr-Cyrl-CS"/>
              </w:rPr>
              <w:t>Подаци који се достављају Комори, а које достављају ревизорска друштва држава чланица и ревизорска друштва трећих земаља морају да буду преведени на српски језик од стране овлашћеног лица у складу са законом.</w:t>
            </w:r>
          </w:p>
        </w:tc>
        <w:tc>
          <w:tcPr>
            <w:tcW w:w="661" w:type="pct"/>
          </w:tcPr>
          <w:p w:rsidR="00996E33" w:rsidRPr="007668B3" w:rsidRDefault="002C42E3"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D03218" w:rsidRDefault="00996E33" w:rsidP="00996E33">
            <w:pPr>
              <w:rPr>
                <w:sz w:val="20"/>
                <w:szCs w:val="20"/>
              </w:rPr>
            </w:pPr>
          </w:p>
        </w:tc>
      </w:tr>
      <w:tr w:rsidR="00996E33" w:rsidRPr="007668B3" w:rsidTr="00871DC9">
        <w:trPr>
          <w:trHeight w:val="125"/>
        </w:trPr>
        <w:tc>
          <w:tcPr>
            <w:tcW w:w="294" w:type="pct"/>
          </w:tcPr>
          <w:p w:rsidR="00996E33" w:rsidRPr="007668B3" w:rsidRDefault="00996E33" w:rsidP="00996E33">
            <w:pPr>
              <w:rPr>
                <w:sz w:val="20"/>
                <w:szCs w:val="20"/>
                <w:lang w:val="sr-Cyrl-CS"/>
              </w:rPr>
            </w:pPr>
            <w:r w:rsidRPr="007668B3">
              <w:rPr>
                <w:sz w:val="20"/>
                <w:szCs w:val="20"/>
                <w:lang w:val="sr-Cyrl-CS"/>
              </w:rPr>
              <w:lastRenderedPageBreak/>
              <w:t>45.3</w:t>
            </w:r>
          </w:p>
        </w:tc>
        <w:tc>
          <w:tcPr>
            <w:tcW w:w="1330" w:type="pct"/>
          </w:tcPr>
          <w:p w:rsidR="00996E33" w:rsidRPr="007668B3" w:rsidRDefault="00083C11" w:rsidP="00996E33">
            <w:pPr>
              <w:jc w:val="both"/>
              <w:rPr>
                <w:sz w:val="20"/>
                <w:szCs w:val="20"/>
              </w:rPr>
            </w:pPr>
            <w:r>
              <w:rPr>
                <w:sz w:val="20"/>
                <w:szCs w:val="20"/>
                <w:lang w:val="ru-RU"/>
              </w:rPr>
              <w:t xml:space="preserve">             </w:t>
            </w:r>
            <w:r w:rsidR="00996E33" w:rsidRPr="007668B3">
              <w:rPr>
                <w:sz w:val="20"/>
                <w:szCs w:val="20"/>
                <w:lang w:val="ru-RU"/>
              </w:rPr>
              <w:t>Државе чланице треба да подвргну ревизоре и ревизорска друштва из трећих земаља својим системима надзора, контроле квалитета, истрага и санкционисања. Државе чланице могу да изузму регистроване ревизоре и ревизорска друштва из трећих земаља од обавезе контроле квалитета у оквиру свог система контроле квалитета уколико је у претходне три године ревизор или ревизорско друштво из треће земље већ било подвргнуто систему контроле квалитета друге државе чланице или треће земље који је процењен као еквивалентан у складу са чланом 46.</w:t>
            </w:r>
          </w:p>
        </w:tc>
        <w:tc>
          <w:tcPr>
            <w:tcW w:w="407" w:type="pct"/>
          </w:tcPr>
          <w:p w:rsidR="005736B2" w:rsidRPr="003516CC" w:rsidRDefault="0048159D" w:rsidP="002C42E3">
            <w:pPr>
              <w:rPr>
                <w:sz w:val="20"/>
                <w:szCs w:val="20"/>
                <w:lang w:val="sr-Cyrl-RS"/>
              </w:rPr>
            </w:pPr>
            <w:r w:rsidRPr="003516CC">
              <w:rPr>
                <w:sz w:val="20"/>
                <w:szCs w:val="20"/>
                <w:lang w:val="sr-Cyrl-RS"/>
              </w:rPr>
              <w:t>1</w:t>
            </w:r>
            <w:r w:rsidR="00A20DA3" w:rsidRPr="003516CC">
              <w:rPr>
                <w:sz w:val="20"/>
                <w:szCs w:val="20"/>
                <w:lang w:val="sr-Cyrl-RS"/>
              </w:rPr>
              <w:t>09</w:t>
            </w:r>
            <w:r w:rsidR="005736B2" w:rsidRPr="003516CC">
              <w:rPr>
                <w:sz w:val="20"/>
                <w:szCs w:val="20"/>
                <w:lang w:val="sr-Cyrl-RS"/>
              </w:rPr>
              <w:t>.5</w:t>
            </w:r>
            <w:r w:rsidR="00435A67">
              <w:rPr>
                <w:sz w:val="20"/>
                <w:szCs w:val="20"/>
                <w:lang w:val="sr-Cyrl-RS"/>
              </w:rPr>
              <w:t>.</w:t>
            </w:r>
          </w:p>
          <w:p w:rsidR="005736B2" w:rsidRPr="003516CC" w:rsidRDefault="005736B2" w:rsidP="002C42E3">
            <w:pPr>
              <w:rPr>
                <w:strike/>
                <w:sz w:val="20"/>
                <w:szCs w:val="20"/>
              </w:rPr>
            </w:pPr>
          </w:p>
          <w:p w:rsidR="00083C11" w:rsidRPr="003516CC" w:rsidRDefault="00083C11" w:rsidP="002C42E3">
            <w:pPr>
              <w:rPr>
                <w:strike/>
                <w:sz w:val="20"/>
                <w:szCs w:val="20"/>
              </w:rPr>
            </w:pPr>
          </w:p>
          <w:p w:rsidR="00083C11" w:rsidRPr="003516CC" w:rsidRDefault="00083C11" w:rsidP="002C42E3">
            <w:pPr>
              <w:rPr>
                <w:strike/>
                <w:sz w:val="20"/>
                <w:szCs w:val="20"/>
              </w:rPr>
            </w:pPr>
          </w:p>
          <w:p w:rsidR="00083C11" w:rsidRPr="003516CC" w:rsidRDefault="00083C11" w:rsidP="002C42E3">
            <w:pPr>
              <w:rPr>
                <w:strike/>
                <w:sz w:val="20"/>
                <w:szCs w:val="20"/>
              </w:rPr>
            </w:pPr>
          </w:p>
          <w:p w:rsidR="00083C11" w:rsidRPr="003516CC" w:rsidRDefault="00083C11" w:rsidP="002C42E3">
            <w:pPr>
              <w:rPr>
                <w:strike/>
                <w:sz w:val="20"/>
                <w:szCs w:val="20"/>
              </w:rPr>
            </w:pPr>
          </w:p>
          <w:p w:rsidR="00083C11" w:rsidRPr="003516CC" w:rsidRDefault="00083C11" w:rsidP="002C42E3">
            <w:pPr>
              <w:rPr>
                <w:strike/>
                <w:sz w:val="20"/>
                <w:szCs w:val="20"/>
              </w:rPr>
            </w:pPr>
          </w:p>
          <w:p w:rsidR="00996E33" w:rsidRPr="003516CC" w:rsidRDefault="00996E33" w:rsidP="00A20DA3">
            <w:pPr>
              <w:rPr>
                <w:sz w:val="20"/>
                <w:szCs w:val="20"/>
                <w:lang w:val="sr-Cyrl-CS"/>
              </w:rPr>
            </w:pPr>
          </w:p>
        </w:tc>
        <w:tc>
          <w:tcPr>
            <w:tcW w:w="1627" w:type="pct"/>
          </w:tcPr>
          <w:p w:rsidR="005736B2" w:rsidRPr="003516CC" w:rsidRDefault="00083C11"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02515C">
              <w:rPr>
                <w:rFonts w:eastAsia="TimesNewRoman"/>
                <w:sz w:val="20"/>
                <w:szCs w:val="20"/>
              </w:rPr>
              <w:t xml:space="preserve">      </w:t>
            </w:r>
            <w:r w:rsidRPr="003516CC">
              <w:rPr>
                <w:rFonts w:eastAsia="TimesNewRoman"/>
                <w:sz w:val="20"/>
                <w:szCs w:val="20"/>
                <w:lang w:val="ru-RU"/>
              </w:rPr>
              <w:t xml:space="preserve"> </w:t>
            </w:r>
            <w:r w:rsidR="005736B2" w:rsidRPr="003516CC">
              <w:rPr>
                <w:rFonts w:eastAsia="TimesNewRoman"/>
                <w:sz w:val="20"/>
                <w:szCs w:val="20"/>
              </w:rPr>
              <w:t>Ревизорско друштво треће земље или ревизор треће земље који је добио дозволу за обављање ревизије у складу са овим законом, подлеже систему контроле квалитета и јавног надзора у складу са овим законом.</w:t>
            </w:r>
            <w:r w:rsidRPr="003516CC">
              <w:rPr>
                <w:rFonts w:eastAsia="TimesNewRoman"/>
                <w:sz w:val="20"/>
                <w:szCs w:val="20"/>
                <w:lang w:val="ru-RU"/>
              </w:rPr>
              <w:t xml:space="preserve">  </w:t>
            </w:r>
          </w:p>
          <w:p w:rsidR="005736B2" w:rsidRPr="003516CC" w:rsidRDefault="005736B2" w:rsidP="00996E33">
            <w:pPr>
              <w:autoSpaceDE w:val="0"/>
              <w:autoSpaceDN w:val="0"/>
              <w:adjustRightInd w:val="0"/>
              <w:jc w:val="both"/>
              <w:rPr>
                <w:rFonts w:eastAsia="TimesNewRoman"/>
                <w:sz w:val="20"/>
                <w:szCs w:val="20"/>
                <w:lang w:val="ru-RU"/>
              </w:rPr>
            </w:pPr>
          </w:p>
          <w:p w:rsidR="005736B2" w:rsidRDefault="005736B2" w:rsidP="00996E33">
            <w:pPr>
              <w:autoSpaceDE w:val="0"/>
              <w:autoSpaceDN w:val="0"/>
              <w:adjustRightInd w:val="0"/>
              <w:jc w:val="both"/>
              <w:rPr>
                <w:rFonts w:eastAsia="TimesNewRoman"/>
                <w:sz w:val="20"/>
                <w:szCs w:val="20"/>
                <w:lang w:val="ru-RU"/>
              </w:rPr>
            </w:pPr>
          </w:p>
          <w:p w:rsidR="002C42E3" w:rsidRPr="005736B2" w:rsidRDefault="00083C11" w:rsidP="00996E33">
            <w:pPr>
              <w:autoSpaceDE w:val="0"/>
              <w:autoSpaceDN w:val="0"/>
              <w:adjustRightInd w:val="0"/>
              <w:jc w:val="both"/>
              <w:rPr>
                <w:rFonts w:eastAsia="TimesNewRoman"/>
                <w:strike/>
                <w:color w:val="FF0000"/>
                <w:sz w:val="20"/>
                <w:szCs w:val="20"/>
                <w:lang w:val="ru-RU"/>
              </w:rPr>
            </w:pPr>
            <w:r>
              <w:rPr>
                <w:rFonts w:eastAsia="TimesNewRoman"/>
                <w:sz w:val="20"/>
                <w:szCs w:val="20"/>
                <w:lang w:val="ru-RU"/>
              </w:rPr>
              <w:t xml:space="preserve"> </w:t>
            </w:r>
          </w:p>
          <w:p w:rsidR="002C42E3" w:rsidRPr="007F6DEB" w:rsidRDefault="002C42E3" w:rsidP="002C42E3">
            <w:pPr>
              <w:autoSpaceDE w:val="0"/>
              <w:autoSpaceDN w:val="0"/>
              <w:adjustRightInd w:val="0"/>
              <w:jc w:val="both"/>
              <w:rPr>
                <w:rFonts w:eastAsia="TimesNewRoman"/>
                <w:sz w:val="20"/>
                <w:szCs w:val="20"/>
                <w:highlight w:val="yellow"/>
                <w:lang w:val="ru-RU"/>
              </w:rPr>
            </w:pPr>
          </w:p>
        </w:tc>
        <w:tc>
          <w:tcPr>
            <w:tcW w:w="661" w:type="pct"/>
          </w:tcPr>
          <w:p w:rsidR="00996E33" w:rsidRPr="00083C11" w:rsidRDefault="00083C11" w:rsidP="00996E33">
            <w:pPr>
              <w:rPr>
                <w:sz w:val="20"/>
                <w:szCs w:val="20"/>
                <w:lang w:val="sr-Cyrl-CS"/>
              </w:rPr>
            </w:pPr>
            <w:r>
              <w:rPr>
                <w:sz w:val="20"/>
                <w:szCs w:val="20"/>
              </w:rPr>
              <w:t xml:space="preserve">Потпуно </w:t>
            </w:r>
            <w:r w:rsidR="00996E33" w:rsidRPr="00083C11">
              <w:rPr>
                <w:sz w:val="20"/>
                <w:szCs w:val="20"/>
                <w:lang w:val="sr-Cyrl-CS"/>
              </w:rPr>
              <w:t>усклађено</w:t>
            </w:r>
          </w:p>
        </w:tc>
        <w:tc>
          <w:tcPr>
            <w:tcW w:w="681" w:type="pct"/>
          </w:tcPr>
          <w:p w:rsidR="00996E33" w:rsidRPr="007668B3" w:rsidRDefault="00996E33" w:rsidP="00996E33">
            <w:pPr>
              <w:rPr>
                <w:sz w:val="20"/>
                <w:szCs w:val="20"/>
              </w:rPr>
            </w:pPr>
          </w:p>
        </w:tc>
      </w:tr>
      <w:tr w:rsidR="00996E33" w:rsidRPr="007668B3" w:rsidTr="00871DC9">
        <w:trPr>
          <w:trHeight w:val="125"/>
        </w:trPr>
        <w:tc>
          <w:tcPr>
            <w:tcW w:w="294" w:type="pct"/>
          </w:tcPr>
          <w:p w:rsidR="00996E33" w:rsidRPr="007668B3" w:rsidRDefault="00996E33" w:rsidP="00996E33">
            <w:pPr>
              <w:rPr>
                <w:sz w:val="20"/>
                <w:szCs w:val="20"/>
                <w:lang w:val="sr-Cyrl-CS"/>
              </w:rPr>
            </w:pPr>
            <w:r w:rsidRPr="007668B3">
              <w:rPr>
                <w:sz w:val="20"/>
                <w:szCs w:val="20"/>
                <w:lang w:val="sr-Cyrl-CS"/>
              </w:rPr>
              <w:t>45.4</w:t>
            </w:r>
          </w:p>
        </w:tc>
        <w:tc>
          <w:tcPr>
            <w:tcW w:w="1330" w:type="pct"/>
          </w:tcPr>
          <w:p w:rsidR="00996E33" w:rsidRPr="007668B3" w:rsidRDefault="00083C11" w:rsidP="00996E33">
            <w:pPr>
              <w:jc w:val="both"/>
              <w:rPr>
                <w:sz w:val="20"/>
                <w:szCs w:val="20"/>
                <w:lang w:val="ru-RU"/>
              </w:rPr>
            </w:pPr>
            <w:r>
              <w:rPr>
                <w:sz w:val="20"/>
                <w:szCs w:val="20"/>
                <w:lang w:val="ru-RU"/>
              </w:rPr>
              <w:t xml:space="preserve">               </w:t>
            </w:r>
            <w:r w:rsidR="00996E33" w:rsidRPr="007668B3">
              <w:rPr>
                <w:sz w:val="20"/>
                <w:szCs w:val="20"/>
                <w:lang w:val="ru-RU"/>
              </w:rPr>
              <w:t>Не задирући у одредбе члана 46, ревизорски извештаји о годишњим или консолидованим извештајима поменути у ставу 1 које саставља ревизор или ревизорско друштво треће земље које није регистровано у држави чланици немају правно дејство у тој држави чланици.</w:t>
            </w:r>
          </w:p>
        </w:tc>
        <w:tc>
          <w:tcPr>
            <w:tcW w:w="407" w:type="pct"/>
          </w:tcPr>
          <w:p w:rsidR="00996E33" w:rsidRPr="003516CC" w:rsidRDefault="00A20DA3" w:rsidP="00996E33">
            <w:pPr>
              <w:rPr>
                <w:sz w:val="20"/>
                <w:szCs w:val="20"/>
                <w:lang w:val="sr-Cyrl-CS"/>
              </w:rPr>
            </w:pPr>
            <w:r w:rsidRPr="003516CC">
              <w:rPr>
                <w:sz w:val="20"/>
                <w:szCs w:val="20"/>
                <w:lang w:val="sr-Cyrl-CS"/>
              </w:rPr>
              <w:t>4.1.3.</w:t>
            </w:r>
          </w:p>
          <w:p w:rsidR="00A20DA3" w:rsidRPr="003516CC" w:rsidRDefault="00A20DA3" w:rsidP="00996E33">
            <w:pPr>
              <w:rPr>
                <w:sz w:val="20"/>
                <w:szCs w:val="20"/>
                <w:lang w:val="sr-Cyrl-CS"/>
              </w:rPr>
            </w:pPr>
          </w:p>
          <w:p w:rsidR="00A20DA3" w:rsidRPr="003516CC" w:rsidRDefault="00A20DA3" w:rsidP="00996E33">
            <w:pPr>
              <w:rPr>
                <w:sz w:val="20"/>
                <w:szCs w:val="20"/>
                <w:lang w:val="sr-Cyrl-CS"/>
              </w:rPr>
            </w:pPr>
          </w:p>
          <w:p w:rsidR="00A20DA3" w:rsidRPr="003516CC" w:rsidRDefault="00A20DA3" w:rsidP="00996E33">
            <w:pPr>
              <w:rPr>
                <w:sz w:val="20"/>
                <w:szCs w:val="20"/>
                <w:lang w:val="sr-Cyrl-CS"/>
              </w:rPr>
            </w:pPr>
          </w:p>
          <w:p w:rsidR="00A20DA3" w:rsidRPr="003516CC" w:rsidRDefault="00A20DA3" w:rsidP="00996E33">
            <w:pPr>
              <w:rPr>
                <w:sz w:val="20"/>
                <w:szCs w:val="20"/>
                <w:lang w:val="sr-Cyrl-CS"/>
              </w:rPr>
            </w:pPr>
            <w:r w:rsidRPr="003516CC">
              <w:rPr>
                <w:sz w:val="20"/>
                <w:szCs w:val="20"/>
                <w:lang w:val="sr-Cyrl-CS"/>
              </w:rPr>
              <w:t>66.5.</w:t>
            </w:r>
          </w:p>
        </w:tc>
        <w:tc>
          <w:tcPr>
            <w:tcW w:w="1627" w:type="pct"/>
          </w:tcPr>
          <w:p w:rsidR="00A20DA3" w:rsidRPr="003516CC" w:rsidRDefault="00A20DA3" w:rsidP="00A20DA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Ревизију може да обавља:</w:t>
            </w:r>
          </w:p>
          <w:p w:rsidR="00A20DA3" w:rsidRPr="003516CC" w:rsidRDefault="00A20DA3" w:rsidP="00A20DA3">
            <w:pPr>
              <w:jc w:val="both"/>
              <w:rPr>
                <w:rFonts w:eastAsia="TimesNewRoman"/>
                <w:sz w:val="20"/>
                <w:szCs w:val="20"/>
              </w:rPr>
            </w:pPr>
            <w:r w:rsidRPr="003516CC">
              <w:rPr>
                <w:rFonts w:eastAsia="TimesNewRoman"/>
                <w:sz w:val="20"/>
                <w:szCs w:val="20"/>
                <w:lang w:val="ru-RU"/>
              </w:rPr>
              <w:t xml:space="preserve">           1) друштво за ревизију треће земље које је за обављање ревизије добило дозволу у складу са овим законом</w:t>
            </w:r>
            <w:r w:rsidRPr="003516CC">
              <w:rPr>
                <w:rFonts w:eastAsia="TimesNewRoman"/>
                <w:sz w:val="20"/>
                <w:szCs w:val="20"/>
              </w:rPr>
              <w:t>.</w:t>
            </w:r>
          </w:p>
          <w:p w:rsidR="00996E33" w:rsidRPr="003516CC" w:rsidRDefault="00A20DA3" w:rsidP="00996E33">
            <w:pPr>
              <w:autoSpaceDE w:val="0"/>
              <w:autoSpaceDN w:val="0"/>
              <w:adjustRightInd w:val="0"/>
              <w:ind w:firstLine="720"/>
              <w:jc w:val="both"/>
              <w:rPr>
                <w:rFonts w:eastAsia="TimesNewRoman"/>
                <w:sz w:val="20"/>
                <w:szCs w:val="20"/>
                <w:lang w:val="ru-RU"/>
              </w:rPr>
            </w:pPr>
            <w:r w:rsidRPr="003516CC">
              <w:rPr>
                <w:sz w:val="20"/>
                <w:szCs w:val="20"/>
              </w:rPr>
              <w:t>Ревизорска друштва трећих земаља, која су регистрованa у складу са овим законом, у регистру из става 1. овог члана морају као таква, посебно да буду означена.</w:t>
            </w:r>
          </w:p>
        </w:tc>
        <w:tc>
          <w:tcPr>
            <w:tcW w:w="661" w:type="pct"/>
          </w:tcPr>
          <w:p w:rsidR="00996E33" w:rsidRPr="003516CC" w:rsidRDefault="00A20DA3" w:rsidP="00996E33">
            <w:pPr>
              <w:rPr>
                <w:sz w:val="20"/>
                <w:szCs w:val="20"/>
                <w:lang w:val="sr-Cyrl-RS"/>
              </w:rPr>
            </w:pPr>
            <w:r w:rsidRPr="003516CC">
              <w:rPr>
                <w:sz w:val="20"/>
                <w:szCs w:val="20"/>
                <w:lang w:val="sr-Cyrl-RS"/>
              </w:rPr>
              <w:t>Потпуно усклађено</w:t>
            </w:r>
          </w:p>
        </w:tc>
        <w:tc>
          <w:tcPr>
            <w:tcW w:w="681" w:type="pct"/>
          </w:tcPr>
          <w:p w:rsidR="00996E33" w:rsidRPr="00571B39" w:rsidRDefault="00996E33" w:rsidP="00996E33">
            <w:pPr>
              <w:rPr>
                <w:sz w:val="20"/>
                <w:szCs w:val="20"/>
              </w:rPr>
            </w:pPr>
          </w:p>
        </w:tc>
      </w:tr>
      <w:tr w:rsidR="00996E33" w:rsidRPr="007668B3" w:rsidTr="00871DC9">
        <w:trPr>
          <w:trHeight w:val="125"/>
        </w:trPr>
        <w:tc>
          <w:tcPr>
            <w:tcW w:w="294" w:type="pct"/>
          </w:tcPr>
          <w:p w:rsidR="00996E33" w:rsidRPr="007668B3" w:rsidRDefault="00996E33" w:rsidP="00996E33">
            <w:pPr>
              <w:rPr>
                <w:sz w:val="20"/>
                <w:szCs w:val="20"/>
                <w:lang w:val="sr-Cyrl-CS"/>
              </w:rPr>
            </w:pPr>
            <w:r w:rsidRPr="007668B3">
              <w:rPr>
                <w:sz w:val="20"/>
                <w:szCs w:val="20"/>
                <w:lang w:val="sr-Cyrl-CS"/>
              </w:rPr>
              <w:t>45.5</w:t>
            </w:r>
          </w:p>
        </w:tc>
        <w:tc>
          <w:tcPr>
            <w:tcW w:w="1330" w:type="pct"/>
          </w:tcPr>
          <w:p w:rsidR="00996E33" w:rsidRPr="007668B3" w:rsidRDefault="00083C11"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могу да региструју ревизорска друштва из треће земље само уколико:</w:t>
            </w:r>
          </w:p>
          <w:p w:rsidR="00996E33" w:rsidRPr="007668B3" w:rsidRDefault="00996E33" w:rsidP="00083C11">
            <w:pPr>
              <w:jc w:val="both"/>
              <w:rPr>
                <w:sz w:val="20"/>
                <w:szCs w:val="20"/>
                <w:lang w:val="ru-RU"/>
              </w:rPr>
            </w:pPr>
            <w:r w:rsidRPr="007668B3">
              <w:rPr>
                <w:sz w:val="20"/>
                <w:szCs w:val="20"/>
                <w:lang w:val="ru-RU"/>
              </w:rPr>
              <w:lastRenderedPageBreak/>
              <w:t xml:space="preserve"> (б)</w:t>
            </w:r>
            <w:r w:rsidRPr="007668B3">
              <w:rPr>
                <w:sz w:val="20"/>
                <w:szCs w:val="20"/>
                <w:lang w:val="ru-RU"/>
              </w:rPr>
              <w:tab/>
              <w:t>већина чланова административног или управљачког органа ревизорског друштва треће земље испуњава захтеве еквивалентне онима из чланова 4 до 10;</w:t>
            </w:r>
          </w:p>
          <w:p w:rsidR="00996E33" w:rsidRPr="007668B3" w:rsidRDefault="00996E33" w:rsidP="00083C11">
            <w:pPr>
              <w:jc w:val="both"/>
              <w:rPr>
                <w:sz w:val="20"/>
                <w:szCs w:val="20"/>
                <w:lang w:val="ru-RU"/>
              </w:rPr>
            </w:pPr>
            <w:r w:rsidRPr="007668B3">
              <w:rPr>
                <w:sz w:val="20"/>
                <w:szCs w:val="20"/>
                <w:lang w:val="ru-RU"/>
              </w:rPr>
              <w:t>(в)</w:t>
            </w:r>
            <w:r w:rsidRPr="007668B3">
              <w:rPr>
                <w:sz w:val="20"/>
                <w:szCs w:val="20"/>
                <w:lang w:val="ru-RU"/>
              </w:rPr>
              <w:tab/>
              <w:t>ревизор треће земље који врши ревизију у име ревизорског друштва треће земље испуњава захтеве еквивалентне онима из чланова 4 до 10;</w:t>
            </w:r>
          </w:p>
          <w:p w:rsidR="00996E33" w:rsidRPr="007668B3" w:rsidRDefault="00996E33" w:rsidP="00996E33">
            <w:pPr>
              <w:jc w:val="both"/>
              <w:rPr>
                <w:strike/>
                <w:sz w:val="20"/>
                <w:szCs w:val="20"/>
                <w:lang w:val="ru-RU"/>
              </w:rPr>
            </w:pPr>
            <w:r w:rsidRPr="007668B3">
              <w:rPr>
                <w:sz w:val="20"/>
                <w:szCs w:val="20"/>
                <w:lang w:val="ru-RU"/>
              </w:rPr>
              <w:t xml:space="preserve"> (г) </w:t>
            </w:r>
            <w:r w:rsidRPr="007668B3">
              <w:rPr>
                <w:sz w:val="20"/>
                <w:szCs w:val="20"/>
              </w:rPr>
              <w:t>ревизије годишњих или консолидованих финансијских извештаја из става 1. обављају се у складу са међународним стандардима ревизије наведеним у члану 26. као и захтевима прописаним у чл. 22, 22б и 25. или еквивалентним стандардима и захтевима;</w:t>
            </w:r>
          </w:p>
          <w:p w:rsidR="00996E33" w:rsidRPr="007668B3" w:rsidRDefault="00996E33" w:rsidP="00996E33">
            <w:pPr>
              <w:jc w:val="both"/>
              <w:rPr>
                <w:sz w:val="20"/>
                <w:szCs w:val="20"/>
                <w:lang w:val="ru-RU"/>
              </w:rPr>
            </w:pPr>
            <w:r w:rsidRPr="007668B3">
              <w:rPr>
                <w:sz w:val="20"/>
                <w:szCs w:val="20"/>
                <w:lang w:val="ru-RU"/>
              </w:rPr>
              <w:t xml:space="preserve"> (е)</w:t>
            </w:r>
            <w:r w:rsidRPr="007668B3">
              <w:rPr>
                <w:b/>
                <w:sz w:val="20"/>
                <w:szCs w:val="20"/>
              </w:rPr>
              <w:t xml:space="preserve"> </w:t>
            </w:r>
            <w:r w:rsidRPr="007668B3">
              <w:rPr>
                <w:sz w:val="20"/>
                <w:szCs w:val="20"/>
              </w:rPr>
              <w:t xml:space="preserve">објављује на </w:t>
            </w:r>
            <w:r w:rsidRPr="007668B3">
              <w:rPr>
                <w:sz w:val="20"/>
                <w:szCs w:val="20"/>
                <w:lang w:val="sr-Cyrl-CS"/>
              </w:rPr>
              <w:t xml:space="preserve">својој интернет страници </w:t>
            </w:r>
            <w:r w:rsidRPr="007668B3">
              <w:rPr>
                <w:sz w:val="20"/>
                <w:szCs w:val="20"/>
              </w:rPr>
              <w:t>годишњи извештај о транспарентности који обухвата информације из члана 13. Уредбе (ЕУ) број 537/2014 или се усаглашава са еквивалентним захтевима у погледу обелодањивања информација</w:t>
            </w:r>
            <w:r w:rsidRPr="007668B3">
              <w:rPr>
                <w:sz w:val="20"/>
                <w:szCs w:val="20"/>
                <w:lang w:val="ru-RU"/>
              </w:rPr>
              <w:t xml:space="preserve"> .</w:t>
            </w:r>
          </w:p>
        </w:tc>
        <w:tc>
          <w:tcPr>
            <w:tcW w:w="407" w:type="pct"/>
          </w:tcPr>
          <w:p w:rsidR="00996E33" w:rsidRDefault="00A20DA3" w:rsidP="00996E33">
            <w:pPr>
              <w:rPr>
                <w:sz w:val="20"/>
                <w:szCs w:val="20"/>
                <w:lang w:val="sr-Cyrl-CS"/>
              </w:rPr>
            </w:pPr>
            <w:r>
              <w:rPr>
                <w:sz w:val="20"/>
                <w:szCs w:val="20"/>
                <w:lang w:val="sr-Cyrl-CS"/>
              </w:rPr>
              <w:lastRenderedPageBreak/>
              <w:t>4.1.3.</w:t>
            </w:r>
          </w:p>
          <w:p w:rsidR="00083C11" w:rsidRDefault="00083C11" w:rsidP="00996E33">
            <w:pPr>
              <w:rPr>
                <w:sz w:val="20"/>
                <w:szCs w:val="20"/>
                <w:lang w:val="sr-Cyrl-CS"/>
              </w:rPr>
            </w:pPr>
          </w:p>
          <w:p w:rsidR="00083C11" w:rsidRDefault="00083C11" w:rsidP="00996E33">
            <w:pPr>
              <w:rPr>
                <w:sz w:val="20"/>
                <w:szCs w:val="20"/>
                <w:lang w:val="sr-Cyrl-CS"/>
              </w:rPr>
            </w:pPr>
          </w:p>
          <w:p w:rsidR="00083C11" w:rsidRDefault="00083C11" w:rsidP="00996E33">
            <w:pPr>
              <w:rPr>
                <w:sz w:val="20"/>
                <w:szCs w:val="20"/>
                <w:lang w:val="sr-Cyrl-CS"/>
              </w:rPr>
            </w:pPr>
          </w:p>
          <w:p w:rsidR="0049682D" w:rsidRDefault="00A872B7" w:rsidP="00996E33">
            <w:pPr>
              <w:rPr>
                <w:sz w:val="20"/>
                <w:szCs w:val="20"/>
                <w:lang w:val="sr-Cyrl-CS"/>
              </w:rPr>
            </w:pPr>
            <w:r>
              <w:rPr>
                <w:sz w:val="20"/>
                <w:szCs w:val="20"/>
                <w:lang w:val="sr-Cyrl-CS"/>
              </w:rPr>
              <w:lastRenderedPageBreak/>
              <w:t>6</w:t>
            </w:r>
            <w:r w:rsidR="0049682D">
              <w:rPr>
                <w:sz w:val="20"/>
                <w:szCs w:val="20"/>
                <w:lang w:val="sr-Cyrl-CS"/>
              </w:rPr>
              <w:t>.4.</w:t>
            </w:r>
          </w:p>
          <w:p w:rsidR="00830687" w:rsidRDefault="00830687" w:rsidP="00996E33">
            <w:pPr>
              <w:rPr>
                <w:sz w:val="20"/>
                <w:szCs w:val="20"/>
                <w:lang w:val="sr-Cyrl-CS"/>
              </w:rPr>
            </w:pPr>
          </w:p>
          <w:p w:rsidR="00830687" w:rsidRDefault="00830687" w:rsidP="00996E33">
            <w:pPr>
              <w:rPr>
                <w:sz w:val="20"/>
                <w:szCs w:val="20"/>
                <w:lang w:val="sr-Cyrl-CS"/>
              </w:rPr>
            </w:pPr>
          </w:p>
          <w:p w:rsidR="00830687" w:rsidRDefault="00830687" w:rsidP="00996E33">
            <w:pPr>
              <w:rPr>
                <w:sz w:val="20"/>
                <w:szCs w:val="20"/>
                <w:lang w:val="sr-Cyrl-CS"/>
              </w:rPr>
            </w:pPr>
          </w:p>
          <w:p w:rsidR="00830687" w:rsidRDefault="00830687" w:rsidP="00996E33">
            <w:pPr>
              <w:rPr>
                <w:sz w:val="20"/>
                <w:szCs w:val="20"/>
                <w:lang w:val="sr-Cyrl-CS"/>
              </w:rPr>
            </w:pPr>
          </w:p>
          <w:p w:rsidR="00830687" w:rsidRDefault="00830687" w:rsidP="00996E33">
            <w:pPr>
              <w:rPr>
                <w:sz w:val="20"/>
                <w:szCs w:val="20"/>
                <w:lang w:val="sr-Cyrl-CS"/>
              </w:rPr>
            </w:pPr>
          </w:p>
          <w:p w:rsidR="00830687" w:rsidRDefault="00830687" w:rsidP="00996E33">
            <w:pPr>
              <w:rPr>
                <w:sz w:val="20"/>
                <w:szCs w:val="20"/>
                <w:lang w:val="sr-Cyrl-CS"/>
              </w:rPr>
            </w:pPr>
          </w:p>
          <w:p w:rsidR="00830687" w:rsidRDefault="00830687" w:rsidP="00996E33">
            <w:pPr>
              <w:rPr>
                <w:sz w:val="20"/>
                <w:szCs w:val="20"/>
                <w:lang w:val="sr-Cyrl-CS"/>
              </w:rPr>
            </w:pPr>
          </w:p>
          <w:p w:rsidR="00830687" w:rsidRPr="00871DC9" w:rsidRDefault="00830687" w:rsidP="00996E33">
            <w:pPr>
              <w:rPr>
                <w:sz w:val="20"/>
                <w:szCs w:val="20"/>
              </w:rPr>
            </w:pPr>
            <w:r w:rsidRPr="00871DC9">
              <w:rPr>
                <w:sz w:val="20"/>
                <w:szCs w:val="20"/>
              </w:rPr>
              <w:t>24.1.</w:t>
            </w:r>
          </w:p>
          <w:p w:rsidR="00830687" w:rsidRPr="00871DC9" w:rsidRDefault="00830687" w:rsidP="00996E33">
            <w:pPr>
              <w:rPr>
                <w:sz w:val="20"/>
                <w:szCs w:val="20"/>
              </w:rPr>
            </w:pPr>
          </w:p>
          <w:p w:rsidR="00830687" w:rsidRPr="00871DC9" w:rsidRDefault="00830687" w:rsidP="00996E33">
            <w:pPr>
              <w:rPr>
                <w:sz w:val="20"/>
                <w:szCs w:val="20"/>
              </w:rPr>
            </w:pPr>
          </w:p>
          <w:p w:rsidR="00830687" w:rsidRPr="00871DC9" w:rsidRDefault="00830687" w:rsidP="00996E33">
            <w:pPr>
              <w:rPr>
                <w:sz w:val="20"/>
                <w:szCs w:val="20"/>
              </w:rPr>
            </w:pPr>
          </w:p>
          <w:p w:rsidR="00830687" w:rsidRPr="00871DC9" w:rsidRDefault="00830687" w:rsidP="00996E33">
            <w:pPr>
              <w:rPr>
                <w:sz w:val="20"/>
                <w:szCs w:val="20"/>
              </w:rPr>
            </w:pPr>
          </w:p>
          <w:p w:rsidR="00830687" w:rsidRPr="00871DC9" w:rsidRDefault="00830687" w:rsidP="00996E33">
            <w:pPr>
              <w:rPr>
                <w:sz w:val="20"/>
                <w:szCs w:val="20"/>
              </w:rPr>
            </w:pPr>
          </w:p>
          <w:p w:rsidR="00830687" w:rsidRPr="00871DC9" w:rsidRDefault="00830687" w:rsidP="00996E33">
            <w:pPr>
              <w:rPr>
                <w:sz w:val="20"/>
                <w:szCs w:val="20"/>
              </w:rPr>
            </w:pPr>
          </w:p>
          <w:p w:rsidR="00830687" w:rsidRPr="00871DC9" w:rsidRDefault="00830687" w:rsidP="00996E33">
            <w:pPr>
              <w:rPr>
                <w:sz w:val="20"/>
                <w:szCs w:val="20"/>
              </w:rPr>
            </w:pPr>
          </w:p>
          <w:p w:rsidR="00830687" w:rsidRPr="00830687" w:rsidRDefault="00830687" w:rsidP="00996E33">
            <w:pPr>
              <w:rPr>
                <w:sz w:val="20"/>
                <w:szCs w:val="20"/>
                <w:highlight w:val="yellow"/>
              </w:rPr>
            </w:pPr>
            <w:r w:rsidRPr="00871DC9">
              <w:rPr>
                <w:sz w:val="20"/>
                <w:szCs w:val="20"/>
              </w:rPr>
              <w:t>27.1.</w:t>
            </w:r>
          </w:p>
        </w:tc>
        <w:tc>
          <w:tcPr>
            <w:tcW w:w="1627" w:type="pct"/>
          </w:tcPr>
          <w:p w:rsidR="0049682D" w:rsidRPr="0049682D" w:rsidRDefault="00083C11" w:rsidP="0049682D">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49682D" w:rsidRPr="0049682D">
              <w:rPr>
                <w:rFonts w:eastAsia="TimesNewRoman"/>
                <w:sz w:val="20"/>
                <w:szCs w:val="20"/>
                <w:lang w:val="ru-RU"/>
              </w:rPr>
              <w:t>Ревизију може да обавља:</w:t>
            </w:r>
          </w:p>
          <w:p w:rsidR="0049682D" w:rsidRPr="00A20DA3" w:rsidRDefault="00A20DA3" w:rsidP="00A20DA3">
            <w:pPr>
              <w:autoSpaceDE w:val="0"/>
              <w:autoSpaceDN w:val="0"/>
              <w:adjustRightInd w:val="0"/>
              <w:jc w:val="both"/>
              <w:rPr>
                <w:rFonts w:eastAsia="TimesNewRoman"/>
                <w:sz w:val="20"/>
                <w:szCs w:val="20"/>
                <w:lang w:val="ru-RU"/>
              </w:rPr>
            </w:pPr>
            <w:r>
              <w:rPr>
                <w:rFonts w:eastAsia="TimesNewRoman"/>
                <w:sz w:val="20"/>
                <w:szCs w:val="20"/>
                <w:lang w:val="ru-RU"/>
              </w:rPr>
              <w:t xml:space="preserve">           3) </w:t>
            </w:r>
            <w:r w:rsidR="0049682D" w:rsidRPr="00A20DA3">
              <w:rPr>
                <w:rFonts w:eastAsia="TimesNewRoman"/>
                <w:sz w:val="20"/>
                <w:szCs w:val="20"/>
                <w:lang w:val="ru-RU"/>
              </w:rPr>
              <w:t>друштво за ревизију треће земље које је за обављање ревизије добило дозволу у складу са овим законом.</w:t>
            </w:r>
          </w:p>
          <w:p w:rsidR="0049682D" w:rsidRDefault="00083C11" w:rsidP="0049682D">
            <w:pPr>
              <w:autoSpaceDE w:val="0"/>
              <w:autoSpaceDN w:val="0"/>
              <w:adjustRightInd w:val="0"/>
              <w:jc w:val="both"/>
              <w:rPr>
                <w:rFonts w:eastAsia="TimesNewRoman"/>
                <w:sz w:val="20"/>
                <w:szCs w:val="20"/>
                <w:lang w:val="ru-RU"/>
              </w:rPr>
            </w:pPr>
            <w:r>
              <w:rPr>
                <w:rFonts w:eastAsia="TimesNewRoman"/>
                <w:sz w:val="20"/>
                <w:szCs w:val="20"/>
                <w:lang w:val="ru-RU"/>
              </w:rPr>
              <w:lastRenderedPageBreak/>
              <w:t xml:space="preserve">           </w:t>
            </w:r>
            <w:r w:rsidR="0049682D" w:rsidRPr="0049682D">
              <w:rPr>
                <w:rFonts w:eastAsia="TimesNewRoman"/>
                <w:sz w:val="20"/>
                <w:szCs w:val="20"/>
                <w:lang w:val="ru-RU"/>
              </w:rPr>
              <w:t>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w:t>
            </w:r>
          </w:p>
          <w:p w:rsidR="00830687" w:rsidRDefault="00830687" w:rsidP="0049682D">
            <w:pPr>
              <w:autoSpaceDE w:val="0"/>
              <w:autoSpaceDN w:val="0"/>
              <w:adjustRightInd w:val="0"/>
              <w:jc w:val="both"/>
              <w:rPr>
                <w:rFonts w:eastAsia="TimesNewRoman"/>
                <w:sz w:val="20"/>
                <w:szCs w:val="20"/>
                <w:lang w:val="ru-RU"/>
              </w:rPr>
            </w:pPr>
          </w:p>
          <w:p w:rsidR="00830687" w:rsidRPr="00871DC9" w:rsidRDefault="00830687" w:rsidP="0049682D">
            <w:pPr>
              <w:autoSpaceDE w:val="0"/>
              <w:autoSpaceDN w:val="0"/>
              <w:adjustRightInd w:val="0"/>
              <w:jc w:val="both"/>
              <w:rPr>
                <w:rFonts w:eastAsia="TimesNewRoman"/>
                <w:sz w:val="20"/>
                <w:szCs w:val="20"/>
              </w:rPr>
            </w:pPr>
            <w:r w:rsidRPr="00871DC9">
              <w:rPr>
                <w:rFonts w:eastAsia="TimesNewRoman"/>
                <w:sz w:val="20"/>
                <w:szCs w:val="20"/>
              </w:rPr>
              <w:t xml:space="preserve">            Друштво за ревизију које обавља ревизију друштава од јавног интереса у смислу овог закона дужно је да у року од четири месеца од истека календарске године објави на својој интернет страници </w:t>
            </w:r>
            <w:r w:rsidRPr="00871DC9">
              <w:rPr>
                <w:rFonts w:eastAsia="TimesNewRoman"/>
                <w:sz w:val="20"/>
                <w:szCs w:val="20"/>
                <w:lang w:val="sr-Cyrl-RS"/>
              </w:rPr>
              <w:t xml:space="preserve">и интернет страници Коморе </w:t>
            </w:r>
            <w:r w:rsidRPr="00871DC9">
              <w:rPr>
                <w:rFonts w:eastAsia="TimesNewRoman"/>
                <w:sz w:val="20"/>
                <w:szCs w:val="20"/>
              </w:rPr>
              <w:t>годишњи извештај о транспарентности, који мора бити доступан на интернет станици на</w:t>
            </w:r>
            <w:r w:rsidRPr="00871DC9">
              <w:rPr>
                <w:rFonts w:eastAsia="TimesNewRoman"/>
                <w:sz w:val="20"/>
                <w:szCs w:val="20"/>
                <w:lang w:val="sr-Cyrl-RS"/>
              </w:rPr>
              <w:t>ј</w:t>
            </w:r>
            <w:r w:rsidRPr="00871DC9">
              <w:rPr>
                <w:rFonts w:eastAsia="TimesNewRoman"/>
                <w:sz w:val="20"/>
                <w:szCs w:val="20"/>
              </w:rPr>
              <w:t>мање пет година од дана објављивања.</w:t>
            </w:r>
          </w:p>
          <w:p w:rsidR="00830687" w:rsidRPr="00871DC9" w:rsidRDefault="00830687" w:rsidP="0049682D">
            <w:pPr>
              <w:autoSpaceDE w:val="0"/>
              <w:autoSpaceDN w:val="0"/>
              <w:adjustRightInd w:val="0"/>
              <w:jc w:val="both"/>
              <w:rPr>
                <w:rFonts w:eastAsia="TimesNewRoman"/>
                <w:sz w:val="20"/>
                <w:szCs w:val="20"/>
              </w:rPr>
            </w:pPr>
            <w:r w:rsidRPr="00871DC9">
              <w:rPr>
                <w:sz w:val="20"/>
                <w:szCs w:val="20"/>
              </w:rPr>
              <w:t xml:space="preserve">          </w:t>
            </w:r>
            <w:r w:rsidRPr="00871DC9">
              <w:rPr>
                <w:sz w:val="20"/>
                <w:szCs w:val="20"/>
                <w:lang w:val="sr-Cyrl-RS"/>
              </w:rPr>
              <w:t>Законска р</w:t>
            </w:r>
            <w:r w:rsidRPr="00871DC9">
              <w:rPr>
                <w:sz w:val="20"/>
                <w:szCs w:val="20"/>
              </w:rPr>
              <w:t>евизија обавља</w:t>
            </w:r>
            <w:r w:rsidRPr="00871DC9">
              <w:rPr>
                <w:sz w:val="20"/>
                <w:szCs w:val="20"/>
                <w:lang w:val="sr-Cyrl-CS"/>
              </w:rPr>
              <w:t xml:space="preserve"> се </w:t>
            </w:r>
            <w:r w:rsidRPr="00871DC9">
              <w:rPr>
                <w:sz w:val="20"/>
                <w:szCs w:val="20"/>
              </w:rPr>
              <w:t xml:space="preserve">у складу са овим законом, другим законима који уређују </w:t>
            </w:r>
            <w:r w:rsidRPr="00871DC9">
              <w:rPr>
                <w:sz w:val="20"/>
                <w:szCs w:val="20"/>
                <w:lang w:val="sr-Cyrl-RS"/>
              </w:rPr>
              <w:t xml:space="preserve">обавезну </w:t>
            </w:r>
            <w:r w:rsidRPr="00871DC9">
              <w:rPr>
                <w:sz w:val="20"/>
                <w:szCs w:val="20"/>
              </w:rPr>
              <w:t xml:space="preserve">ревизију финансијских извештаја код појединих правних лица, </w:t>
            </w:r>
            <w:r w:rsidRPr="00871DC9">
              <w:rPr>
                <w:sz w:val="20"/>
                <w:szCs w:val="20"/>
                <w:lang w:val="sr-Cyrl-CS"/>
              </w:rPr>
              <w:t>МСР</w:t>
            </w:r>
            <w:r w:rsidRPr="00871DC9">
              <w:rPr>
                <w:sz w:val="20"/>
                <w:szCs w:val="20"/>
              </w:rPr>
              <w:t xml:space="preserve"> и </w:t>
            </w:r>
            <w:r w:rsidRPr="00871DC9">
              <w:rPr>
                <w:sz w:val="20"/>
                <w:szCs w:val="20"/>
                <w:lang w:val="sr-Cyrl-CS"/>
              </w:rPr>
              <w:t>Кодексом професионалне етике ревизора.</w:t>
            </w:r>
          </w:p>
          <w:p w:rsidR="00830687" w:rsidRPr="00830687" w:rsidRDefault="00830687" w:rsidP="0049682D">
            <w:pPr>
              <w:autoSpaceDE w:val="0"/>
              <w:autoSpaceDN w:val="0"/>
              <w:adjustRightInd w:val="0"/>
              <w:jc w:val="both"/>
              <w:rPr>
                <w:rFonts w:eastAsia="TimesNewRoman"/>
                <w:sz w:val="20"/>
                <w:szCs w:val="20"/>
                <w:lang w:val="ru-RU"/>
              </w:rPr>
            </w:pPr>
          </w:p>
          <w:p w:rsidR="00996E33" w:rsidRPr="007668B3" w:rsidRDefault="00996E33" w:rsidP="0049682D">
            <w:pPr>
              <w:autoSpaceDE w:val="0"/>
              <w:autoSpaceDN w:val="0"/>
              <w:adjustRightInd w:val="0"/>
              <w:jc w:val="both"/>
              <w:rPr>
                <w:rFonts w:eastAsia="TimesNewRoman"/>
                <w:sz w:val="20"/>
                <w:szCs w:val="20"/>
                <w:lang w:val="ru-RU"/>
              </w:rPr>
            </w:pPr>
          </w:p>
        </w:tc>
        <w:tc>
          <w:tcPr>
            <w:tcW w:w="661" w:type="pct"/>
          </w:tcPr>
          <w:p w:rsidR="00996E33" w:rsidRPr="007668B3" w:rsidRDefault="0049682D"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D03218" w:rsidRDefault="00996E33" w:rsidP="00996E33">
            <w:pPr>
              <w:rPr>
                <w:sz w:val="20"/>
                <w:szCs w:val="20"/>
              </w:rPr>
            </w:pPr>
          </w:p>
        </w:tc>
      </w:tr>
      <w:tr w:rsidR="0049682D" w:rsidRPr="007668B3" w:rsidTr="00871DC9">
        <w:trPr>
          <w:trHeight w:val="125"/>
        </w:trPr>
        <w:tc>
          <w:tcPr>
            <w:tcW w:w="294" w:type="pct"/>
          </w:tcPr>
          <w:p w:rsidR="0049682D" w:rsidRPr="007668B3" w:rsidRDefault="0049682D" w:rsidP="0049682D">
            <w:pPr>
              <w:rPr>
                <w:sz w:val="20"/>
                <w:szCs w:val="20"/>
                <w:lang w:val="sr-Cyrl-CS"/>
              </w:rPr>
            </w:pPr>
            <w:r w:rsidRPr="007668B3">
              <w:rPr>
                <w:sz w:val="20"/>
                <w:szCs w:val="20"/>
                <w:lang w:val="sr-Cyrl-CS"/>
              </w:rPr>
              <w:lastRenderedPageBreak/>
              <w:t>45.5а</w:t>
            </w:r>
          </w:p>
        </w:tc>
        <w:tc>
          <w:tcPr>
            <w:tcW w:w="1330" w:type="pct"/>
          </w:tcPr>
          <w:p w:rsidR="0049682D" w:rsidRPr="007668B3" w:rsidRDefault="0049682D" w:rsidP="0049682D">
            <w:pPr>
              <w:jc w:val="both"/>
              <w:rPr>
                <w:sz w:val="20"/>
                <w:szCs w:val="20"/>
                <w:lang w:val="ru-RU"/>
              </w:rPr>
            </w:pPr>
            <w:r w:rsidRPr="007668B3">
              <w:rPr>
                <w:sz w:val="20"/>
                <w:szCs w:val="20"/>
              </w:rPr>
              <w:t>5а.</w:t>
            </w:r>
            <w:r w:rsidRPr="007668B3">
              <w:rPr>
                <w:rStyle w:val="tw4winMark"/>
                <w:color w:val="auto"/>
                <w:sz w:val="20"/>
                <w:szCs w:val="20"/>
              </w:rPr>
              <w:t>&lt;0}{0&gt;</w:t>
            </w:r>
            <w:r w:rsidRPr="007668B3">
              <w:rPr>
                <w:sz w:val="20"/>
                <w:szCs w:val="20"/>
              </w:rPr>
              <w:t xml:space="preserve"> </w:t>
            </w:r>
            <w:r w:rsidRPr="007668B3">
              <w:rPr>
                <w:vanish/>
                <w:sz w:val="20"/>
                <w:szCs w:val="20"/>
                <w:lang w:val="en-GB"/>
              </w:rPr>
              <w:t>A Member State may register a third-country auditor only if he or she meets the requirements set out in points (c), (d) and (e) of paragraph 5 of this Article.';</w:t>
            </w:r>
            <w:r w:rsidRPr="007668B3">
              <w:rPr>
                <w:rStyle w:val="tw4winMark"/>
                <w:color w:val="auto"/>
                <w:sz w:val="20"/>
                <w:szCs w:val="20"/>
              </w:rPr>
              <w:t>&lt;}62{&gt;</w:t>
            </w:r>
            <w:r w:rsidRPr="007668B3">
              <w:rPr>
                <w:sz w:val="20"/>
                <w:szCs w:val="20"/>
              </w:rPr>
              <w:t>Држава чланица може регистровати ревизора из треће земље само ако испуњава захтеве прописане у ставу 5. тач. в), г) и д) овог члана.</w:t>
            </w:r>
          </w:p>
        </w:tc>
        <w:tc>
          <w:tcPr>
            <w:tcW w:w="407" w:type="pct"/>
          </w:tcPr>
          <w:p w:rsidR="0049682D" w:rsidRDefault="000605FE" w:rsidP="0049682D">
            <w:pPr>
              <w:rPr>
                <w:sz w:val="20"/>
                <w:szCs w:val="20"/>
                <w:lang w:val="sr-Cyrl-CS"/>
              </w:rPr>
            </w:pPr>
            <w:r>
              <w:rPr>
                <w:sz w:val="20"/>
                <w:szCs w:val="20"/>
                <w:lang w:val="sr-Cyrl-CS"/>
              </w:rPr>
              <w:t>4.1.3.</w:t>
            </w:r>
          </w:p>
          <w:p w:rsidR="00083C11" w:rsidRDefault="00083C11" w:rsidP="0049682D">
            <w:pPr>
              <w:rPr>
                <w:sz w:val="20"/>
                <w:szCs w:val="20"/>
                <w:lang w:val="sr-Cyrl-CS"/>
              </w:rPr>
            </w:pPr>
          </w:p>
          <w:p w:rsidR="00083C11" w:rsidRDefault="00083C11" w:rsidP="0049682D">
            <w:pPr>
              <w:rPr>
                <w:sz w:val="20"/>
                <w:szCs w:val="20"/>
                <w:lang w:val="sr-Cyrl-CS"/>
              </w:rPr>
            </w:pPr>
          </w:p>
          <w:p w:rsidR="00083C11" w:rsidRDefault="00083C11" w:rsidP="0049682D">
            <w:pPr>
              <w:rPr>
                <w:sz w:val="20"/>
                <w:szCs w:val="20"/>
                <w:lang w:val="sr-Cyrl-CS"/>
              </w:rPr>
            </w:pPr>
          </w:p>
          <w:p w:rsidR="00083C11" w:rsidRDefault="00083C11" w:rsidP="0049682D">
            <w:pPr>
              <w:rPr>
                <w:sz w:val="20"/>
                <w:szCs w:val="20"/>
                <w:lang w:val="sr-Cyrl-CS"/>
              </w:rPr>
            </w:pPr>
          </w:p>
          <w:p w:rsidR="00083C11" w:rsidRDefault="00083C11" w:rsidP="0049682D">
            <w:pPr>
              <w:rPr>
                <w:sz w:val="20"/>
                <w:szCs w:val="20"/>
                <w:lang w:val="sr-Cyrl-CS"/>
              </w:rPr>
            </w:pPr>
          </w:p>
          <w:p w:rsidR="0049682D" w:rsidRPr="00E62652" w:rsidRDefault="00A872B7" w:rsidP="0049682D">
            <w:pPr>
              <w:rPr>
                <w:sz w:val="20"/>
                <w:szCs w:val="20"/>
                <w:highlight w:val="yellow"/>
                <w:lang w:val="sr-Cyrl-CS"/>
              </w:rPr>
            </w:pPr>
            <w:r>
              <w:rPr>
                <w:sz w:val="20"/>
                <w:szCs w:val="20"/>
                <w:lang w:val="sr-Cyrl-CS"/>
              </w:rPr>
              <w:t>6</w:t>
            </w:r>
            <w:r w:rsidR="0049682D">
              <w:rPr>
                <w:sz w:val="20"/>
                <w:szCs w:val="20"/>
                <w:lang w:val="sr-Cyrl-CS"/>
              </w:rPr>
              <w:t>.4.</w:t>
            </w:r>
          </w:p>
        </w:tc>
        <w:tc>
          <w:tcPr>
            <w:tcW w:w="1627" w:type="pct"/>
          </w:tcPr>
          <w:p w:rsidR="0049682D" w:rsidRPr="0049682D" w:rsidRDefault="000605FE" w:rsidP="0049682D">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9682D" w:rsidRPr="0049682D">
              <w:rPr>
                <w:rFonts w:eastAsia="TimesNewRoman"/>
                <w:sz w:val="20"/>
                <w:szCs w:val="20"/>
                <w:lang w:val="ru-RU"/>
              </w:rPr>
              <w:t>Ревизију може да обавља:</w:t>
            </w:r>
          </w:p>
          <w:p w:rsidR="0049682D" w:rsidRPr="000605FE" w:rsidRDefault="000605FE" w:rsidP="000605FE">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Pr="000605FE">
              <w:rPr>
                <w:rFonts w:eastAsia="TimesNewRoman"/>
                <w:sz w:val="20"/>
                <w:szCs w:val="20"/>
                <w:lang w:val="ru-RU"/>
              </w:rPr>
              <w:t xml:space="preserve">3) </w:t>
            </w:r>
            <w:r w:rsidR="0049682D" w:rsidRPr="000605FE">
              <w:rPr>
                <w:rFonts w:eastAsia="TimesNewRoman"/>
                <w:sz w:val="20"/>
                <w:szCs w:val="20"/>
                <w:lang w:val="ru-RU"/>
              </w:rPr>
              <w:t>друштво за ревизију треће земље које је за обављање ревизије добило дозволу у складу са овим законом.</w:t>
            </w:r>
          </w:p>
          <w:p w:rsidR="0049682D" w:rsidRPr="0049682D" w:rsidRDefault="00083C11" w:rsidP="0049682D">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9682D" w:rsidRPr="0049682D">
              <w:rPr>
                <w:rFonts w:eastAsia="TimesNewRoman"/>
                <w:sz w:val="20"/>
                <w:szCs w:val="20"/>
                <w:lang w:val="ru-RU"/>
              </w:rPr>
              <w:t>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w:t>
            </w:r>
          </w:p>
          <w:p w:rsidR="0049682D" w:rsidRPr="007668B3" w:rsidRDefault="0049682D" w:rsidP="0049682D">
            <w:pPr>
              <w:autoSpaceDE w:val="0"/>
              <w:autoSpaceDN w:val="0"/>
              <w:adjustRightInd w:val="0"/>
              <w:ind w:firstLine="720"/>
              <w:jc w:val="both"/>
              <w:rPr>
                <w:rFonts w:eastAsia="TimesNewRoman"/>
                <w:sz w:val="20"/>
                <w:szCs w:val="20"/>
                <w:lang w:val="ru-RU"/>
              </w:rPr>
            </w:pPr>
          </w:p>
        </w:tc>
        <w:tc>
          <w:tcPr>
            <w:tcW w:w="661" w:type="pct"/>
          </w:tcPr>
          <w:p w:rsidR="0049682D" w:rsidRPr="007668B3" w:rsidRDefault="0049682D" w:rsidP="0049682D">
            <w:pPr>
              <w:rPr>
                <w:sz w:val="20"/>
                <w:szCs w:val="20"/>
                <w:lang w:val="sr-Cyrl-CS"/>
              </w:rPr>
            </w:pPr>
            <w:r w:rsidRPr="007668B3">
              <w:rPr>
                <w:sz w:val="20"/>
                <w:szCs w:val="20"/>
                <w:lang w:val="sr-Cyrl-CS"/>
              </w:rPr>
              <w:lastRenderedPageBreak/>
              <w:t>Потпуно усклађено</w:t>
            </w:r>
          </w:p>
        </w:tc>
        <w:tc>
          <w:tcPr>
            <w:tcW w:w="681" w:type="pct"/>
          </w:tcPr>
          <w:p w:rsidR="0049682D" w:rsidRPr="00D03218" w:rsidRDefault="0049682D" w:rsidP="0049682D">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 xml:space="preserve">45.6 </w:t>
            </w:r>
          </w:p>
        </w:tc>
        <w:tc>
          <w:tcPr>
            <w:tcW w:w="1330" w:type="pct"/>
          </w:tcPr>
          <w:p w:rsidR="00996E33" w:rsidRPr="007668B3" w:rsidRDefault="00996E33" w:rsidP="00996E33">
            <w:pPr>
              <w:ind w:firstLine="720"/>
              <w:jc w:val="both"/>
              <w:rPr>
                <w:sz w:val="20"/>
                <w:szCs w:val="20"/>
                <w:lang w:val="sr-Cyrl-CS"/>
              </w:rPr>
            </w:pPr>
            <w:r w:rsidRPr="007668B3">
              <w:rPr>
                <w:sz w:val="20"/>
                <w:szCs w:val="20"/>
              </w:rPr>
              <w:t>Да би се обезбедили једнообразни услови примене става 5. тачка г) овог члана, Комисија је овлашћена да одлучује о еквивалентности из тог члана кроз  акта</w:t>
            </w:r>
            <w:r w:rsidRPr="007668B3">
              <w:rPr>
                <w:sz w:val="20"/>
                <w:szCs w:val="20"/>
                <w:lang w:val="sr-Cyrl-CS"/>
              </w:rPr>
              <w:t xml:space="preserve"> за спровођење</w:t>
            </w:r>
            <w:r w:rsidRPr="007668B3">
              <w:rPr>
                <w:sz w:val="20"/>
                <w:szCs w:val="20"/>
              </w:rPr>
              <w:t>.</w:t>
            </w:r>
            <w:r w:rsidRPr="007668B3">
              <w:rPr>
                <w:rStyle w:val="tw4winMark"/>
                <w:color w:val="auto"/>
                <w:sz w:val="20"/>
                <w:szCs w:val="20"/>
              </w:rPr>
              <w:t>&lt;0}{0&gt;</w:t>
            </w:r>
            <w:r w:rsidRPr="007668B3">
              <w:rPr>
                <w:sz w:val="20"/>
                <w:szCs w:val="20"/>
              </w:rPr>
              <w:t xml:space="preserve"> </w:t>
            </w:r>
            <w:r w:rsidRPr="007668B3">
              <w:rPr>
                <w:vanish/>
                <w:sz w:val="20"/>
                <w:szCs w:val="20"/>
                <w:lang w:val="en-GB"/>
              </w:rPr>
              <w:t>Those implementing acts shall be adopted in accordance with the examination procedure referred to in Article 48(2).</w:t>
            </w:r>
            <w:r w:rsidRPr="007668B3">
              <w:rPr>
                <w:rStyle w:val="tw4winMark"/>
                <w:color w:val="auto"/>
                <w:sz w:val="20"/>
                <w:szCs w:val="20"/>
              </w:rPr>
              <w:t>&lt;}89{&gt;</w:t>
            </w:r>
            <w:r w:rsidRPr="007668B3">
              <w:rPr>
                <w:sz w:val="20"/>
                <w:szCs w:val="20"/>
              </w:rPr>
              <w:t xml:space="preserve">Та акта </w:t>
            </w:r>
            <w:r w:rsidRPr="007668B3">
              <w:rPr>
                <w:sz w:val="20"/>
                <w:szCs w:val="20"/>
                <w:lang w:val="sr-Cyrl-CS"/>
              </w:rPr>
              <w:t xml:space="preserve">за спровођење </w:t>
            </w:r>
            <w:r w:rsidRPr="007668B3">
              <w:rPr>
                <w:sz w:val="20"/>
                <w:szCs w:val="20"/>
              </w:rPr>
              <w:t>усвајају се у складу са поступком испитивања из члана 48. став 2.</w:t>
            </w:r>
            <w:r w:rsidRPr="007668B3">
              <w:rPr>
                <w:rStyle w:val="tw4winMark"/>
                <w:color w:val="auto"/>
                <w:sz w:val="20"/>
                <w:szCs w:val="20"/>
              </w:rPr>
              <w:t>&lt;0}{0&gt;</w:t>
            </w:r>
            <w:r w:rsidRPr="007668B3">
              <w:rPr>
                <w:sz w:val="20"/>
                <w:szCs w:val="20"/>
              </w:rPr>
              <w:t xml:space="preserve"> </w:t>
            </w:r>
            <w:r w:rsidRPr="007668B3">
              <w:rPr>
                <w:vanish/>
                <w:sz w:val="20"/>
                <w:szCs w:val="20"/>
                <w:lang w:val="en-GB"/>
              </w:rPr>
              <w:t>Member States may assess the equivalence referred to in point (d) of paragraph 5 of this Article as long as the Commission has not taken any such decision.</w:t>
            </w:r>
            <w:r w:rsidRPr="007668B3">
              <w:rPr>
                <w:rStyle w:val="tw4winMark"/>
                <w:color w:val="auto"/>
                <w:sz w:val="20"/>
                <w:szCs w:val="20"/>
              </w:rPr>
              <w:t>&lt;}0{&gt;</w:t>
            </w:r>
            <w:r w:rsidRPr="007668B3">
              <w:rPr>
                <w:sz w:val="20"/>
                <w:szCs w:val="20"/>
              </w:rPr>
              <w:t xml:space="preserve">Држава чланица може </w:t>
            </w:r>
            <w:r w:rsidRPr="007668B3">
              <w:rPr>
                <w:sz w:val="20"/>
                <w:szCs w:val="20"/>
                <w:lang w:val="sr-Cyrl-CS"/>
              </w:rPr>
              <w:t>пр</w:t>
            </w:r>
            <w:r w:rsidRPr="007668B3">
              <w:rPr>
                <w:sz w:val="20"/>
                <w:szCs w:val="20"/>
              </w:rPr>
              <w:t xml:space="preserve">оцењивати еквивалентност из става 5. тачка г) овог члана осим ако Комисија већ није донела такву одлуку. </w:t>
            </w:r>
          </w:p>
          <w:p w:rsidR="00996E33" w:rsidRPr="007668B3" w:rsidRDefault="00996E33" w:rsidP="00996E33">
            <w:pPr>
              <w:rPr>
                <w:sz w:val="20"/>
                <w:szCs w:val="20"/>
                <w:lang w:val="sr-Cyrl-CS"/>
              </w:rPr>
            </w:pPr>
            <w:r w:rsidRPr="007668B3">
              <w:rPr>
                <w:sz w:val="20"/>
                <w:szCs w:val="20"/>
              </w:rPr>
              <w:t xml:space="preserve">              Комисија је овлашћена да усваја делегирана акта у складу са чланом 48а за потребе утврђивања општих критеријума еквивалентности који ће се примењивати приликом </w:t>
            </w:r>
            <w:r w:rsidRPr="007668B3">
              <w:rPr>
                <w:sz w:val="20"/>
                <w:szCs w:val="20"/>
                <w:lang w:val="sr-Cyrl-CS"/>
              </w:rPr>
              <w:t>пр</w:t>
            </w:r>
            <w:r w:rsidRPr="007668B3">
              <w:rPr>
                <w:sz w:val="20"/>
                <w:szCs w:val="20"/>
              </w:rPr>
              <w:t>оцењивања да ли се ревизије финансијских извештаја из става 1. овог члана обављају у складу са међународним стандардима ревизије како је наведено у члану 26. и захтевима прописаним у чл. 22, 24. и 25.</w:t>
            </w:r>
            <w:r w:rsidRPr="007668B3">
              <w:rPr>
                <w:rStyle w:val="tw4winMark"/>
                <w:color w:val="auto"/>
                <w:sz w:val="20"/>
                <w:szCs w:val="20"/>
              </w:rPr>
              <w:t>&lt;0}{0&gt;</w:t>
            </w:r>
            <w:r w:rsidRPr="007668B3">
              <w:rPr>
                <w:sz w:val="20"/>
                <w:szCs w:val="20"/>
              </w:rPr>
              <w:t xml:space="preserve"> </w:t>
            </w:r>
            <w:r w:rsidRPr="007668B3">
              <w:rPr>
                <w:vanish/>
                <w:sz w:val="20"/>
                <w:szCs w:val="20"/>
                <w:lang w:val="en-GB"/>
              </w:rPr>
              <w:t>Such criteria, which are applicable to all third countries, shall be used by Member States when assessing equivalence at national level.'</w:t>
            </w:r>
            <w:r w:rsidRPr="007668B3">
              <w:rPr>
                <w:rStyle w:val="tw4winMark"/>
                <w:color w:val="auto"/>
                <w:sz w:val="20"/>
                <w:szCs w:val="20"/>
              </w:rPr>
              <w:t>&lt;}0{&gt;</w:t>
            </w:r>
            <w:r w:rsidRPr="007668B3">
              <w:rPr>
                <w:sz w:val="20"/>
                <w:szCs w:val="20"/>
              </w:rPr>
              <w:t>Такви критеријуми, који се односе на све треће земље, државе чланице користе приликом оцењивања еквивалентности на националном нивоу.</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rPr>
                <w:sz w:val="20"/>
                <w:szCs w:val="20"/>
                <w:lang w:val="sr-Cyrl-CS"/>
              </w:rPr>
            </w:pPr>
          </w:p>
        </w:tc>
        <w:tc>
          <w:tcPr>
            <w:tcW w:w="661" w:type="pct"/>
          </w:tcPr>
          <w:p w:rsidR="00996E33" w:rsidRPr="0049682D" w:rsidRDefault="00996E33" w:rsidP="00996E33">
            <w:pPr>
              <w:rPr>
                <w:sz w:val="20"/>
                <w:szCs w:val="20"/>
                <w:lang w:val="sr-Cyrl-CS"/>
              </w:rPr>
            </w:pPr>
            <w:r w:rsidRPr="00973216">
              <w:rPr>
                <w:sz w:val="20"/>
                <w:szCs w:val="20"/>
                <w:lang w:val="sr-Cyrl-CS"/>
              </w:rPr>
              <w:t>Непреносиво</w:t>
            </w:r>
          </w:p>
        </w:tc>
        <w:tc>
          <w:tcPr>
            <w:tcW w:w="681" w:type="pct"/>
          </w:tcPr>
          <w:p w:rsidR="00996E33" w:rsidRPr="007668B3" w:rsidRDefault="00996E33" w:rsidP="00996E33">
            <w:pPr>
              <w:rPr>
                <w:sz w:val="20"/>
                <w:szCs w:val="20"/>
                <w:lang w:val="sr-Cyrl-CS"/>
              </w:rPr>
            </w:pPr>
          </w:p>
        </w:tc>
      </w:tr>
      <w:tr w:rsidR="0049682D" w:rsidRPr="007668B3" w:rsidTr="00871DC9">
        <w:trPr>
          <w:trHeight w:val="20"/>
        </w:trPr>
        <w:tc>
          <w:tcPr>
            <w:tcW w:w="294" w:type="pct"/>
          </w:tcPr>
          <w:p w:rsidR="0049682D" w:rsidRPr="007668B3" w:rsidRDefault="0049682D" w:rsidP="0049682D">
            <w:pPr>
              <w:rPr>
                <w:sz w:val="20"/>
                <w:szCs w:val="20"/>
                <w:lang w:val="sr-Cyrl-CS"/>
              </w:rPr>
            </w:pPr>
            <w:r w:rsidRPr="007668B3">
              <w:rPr>
                <w:sz w:val="20"/>
                <w:szCs w:val="20"/>
                <w:lang w:val="sr-Cyrl-CS"/>
              </w:rPr>
              <w:t>46</w:t>
            </w:r>
          </w:p>
        </w:tc>
        <w:tc>
          <w:tcPr>
            <w:tcW w:w="1330" w:type="pct"/>
          </w:tcPr>
          <w:p w:rsidR="0049682D" w:rsidRPr="003516CC" w:rsidRDefault="0049682D" w:rsidP="0049682D">
            <w:pPr>
              <w:jc w:val="both"/>
              <w:rPr>
                <w:sz w:val="20"/>
                <w:szCs w:val="20"/>
                <w:lang w:val="ru-RU"/>
              </w:rPr>
            </w:pPr>
            <w:r w:rsidRPr="003516CC">
              <w:rPr>
                <w:sz w:val="20"/>
                <w:szCs w:val="20"/>
              </w:rPr>
              <w:t xml:space="preserve">         </w:t>
            </w:r>
            <w:r w:rsidRPr="003516CC">
              <w:rPr>
                <w:sz w:val="20"/>
                <w:szCs w:val="20"/>
                <w:lang w:val="ru-RU"/>
              </w:rPr>
              <w:t xml:space="preserve">Државе чланице могу да не примењују или да коригују захтеве члана 45(1) и (3) </w:t>
            </w:r>
            <w:r w:rsidRPr="003516CC">
              <w:rPr>
                <w:sz w:val="20"/>
                <w:szCs w:val="20"/>
                <w:lang w:val="sr-Cyrl-CS"/>
              </w:rPr>
              <w:t>на</w:t>
            </w:r>
            <w:r w:rsidRPr="003516CC">
              <w:rPr>
                <w:sz w:val="20"/>
                <w:szCs w:val="20"/>
                <w:lang w:val="ru-RU"/>
              </w:rPr>
              <w:t xml:space="preserve"> основу реципроцитета, само уколико су ревизори или ревизорска друштва трећих земаља предмет система јавног надзора, контроле квалитета, истрага и санкционисања треће земље који </w:t>
            </w:r>
            <w:r w:rsidRPr="003516CC">
              <w:rPr>
                <w:sz w:val="20"/>
                <w:szCs w:val="20"/>
                <w:lang w:val="ru-RU"/>
              </w:rPr>
              <w:lastRenderedPageBreak/>
              <w:t>испуњавају услове еквивалентне оним наведеним у члановима 29, 30 и 31.</w:t>
            </w:r>
          </w:p>
          <w:p w:rsidR="0049682D" w:rsidRPr="003516CC" w:rsidRDefault="0049682D" w:rsidP="0049682D">
            <w:pPr>
              <w:ind w:firstLine="720"/>
              <w:jc w:val="both"/>
              <w:rPr>
                <w:sz w:val="20"/>
                <w:szCs w:val="20"/>
                <w:lang w:val="ru-RU"/>
              </w:rPr>
            </w:pPr>
          </w:p>
        </w:tc>
        <w:tc>
          <w:tcPr>
            <w:tcW w:w="407" w:type="pct"/>
          </w:tcPr>
          <w:p w:rsidR="0049682D" w:rsidRPr="003516CC" w:rsidRDefault="00A872B7" w:rsidP="0049682D">
            <w:pPr>
              <w:rPr>
                <w:sz w:val="20"/>
                <w:szCs w:val="20"/>
                <w:lang w:val="sr-Cyrl-CS"/>
              </w:rPr>
            </w:pPr>
            <w:r w:rsidRPr="003516CC">
              <w:rPr>
                <w:sz w:val="20"/>
                <w:szCs w:val="20"/>
                <w:lang w:val="sr-Cyrl-CS"/>
              </w:rPr>
              <w:lastRenderedPageBreak/>
              <w:t>6</w:t>
            </w:r>
            <w:r w:rsidR="0049682D" w:rsidRPr="003516CC">
              <w:rPr>
                <w:sz w:val="20"/>
                <w:szCs w:val="20"/>
                <w:lang w:val="sr-Cyrl-CS"/>
              </w:rPr>
              <w:t>.4.</w:t>
            </w:r>
          </w:p>
          <w:p w:rsidR="00973216" w:rsidRPr="003516CC" w:rsidRDefault="00973216" w:rsidP="0049682D">
            <w:pPr>
              <w:rPr>
                <w:sz w:val="20"/>
                <w:szCs w:val="20"/>
                <w:lang w:val="sr-Cyrl-CS"/>
              </w:rPr>
            </w:pPr>
          </w:p>
          <w:p w:rsidR="00973216" w:rsidRPr="003516CC" w:rsidRDefault="00973216" w:rsidP="0049682D">
            <w:pPr>
              <w:rPr>
                <w:sz w:val="20"/>
                <w:szCs w:val="20"/>
                <w:lang w:val="sr-Cyrl-CS"/>
              </w:rPr>
            </w:pPr>
          </w:p>
          <w:p w:rsidR="00973216" w:rsidRPr="003516CC" w:rsidRDefault="00973216" w:rsidP="0049682D">
            <w:pPr>
              <w:rPr>
                <w:sz w:val="20"/>
                <w:szCs w:val="20"/>
                <w:lang w:val="sr-Cyrl-CS"/>
              </w:rPr>
            </w:pPr>
          </w:p>
          <w:p w:rsidR="00973216" w:rsidRPr="003516CC" w:rsidRDefault="00973216" w:rsidP="0049682D">
            <w:pPr>
              <w:rPr>
                <w:sz w:val="20"/>
                <w:szCs w:val="20"/>
                <w:lang w:val="sr-Cyrl-CS"/>
              </w:rPr>
            </w:pPr>
          </w:p>
          <w:p w:rsidR="00973216" w:rsidRPr="003516CC" w:rsidRDefault="00973216" w:rsidP="0049682D">
            <w:pPr>
              <w:rPr>
                <w:sz w:val="20"/>
                <w:szCs w:val="20"/>
                <w:lang w:val="sr-Cyrl-CS"/>
              </w:rPr>
            </w:pPr>
          </w:p>
          <w:p w:rsidR="00973216" w:rsidRPr="003516CC" w:rsidRDefault="00973216" w:rsidP="0049682D">
            <w:pPr>
              <w:rPr>
                <w:sz w:val="20"/>
                <w:szCs w:val="20"/>
                <w:lang w:val="sr-Cyrl-CS"/>
              </w:rPr>
            </w:pPr>
          </w:p>
          <w:p w:rsidR="00973216" w:rsidRPr="003516CC" w:rsidRDefault="00973216" w:rsidP="0049682D">
            <w:pPr>
              <w:rPr>
                <w:sz w:val="20"/>
                <w:szCs w:val="20"/>
                <w:lang w:val="sr-Latn-CS"/>
              </w:rPr>
            </w:pPr>
            <w:r w:rsidRPr="003516CC">
              <w:rPr>
                <w:sz w:val="20"/>
                <w:szCs w:val="20"/>
                <w:lang w:val="sr-Cyrl-CS"/>
              </w:rPr>
              <w:t>109.5.</w:t>
            </w:r>
          </w:p>
        </w:tc>
        <w:tc>
          <w:tcPr>
            <w:tcW w:w="1627" w:type="pct"/>
          </w:tcPr>
          <w:p w:rsidR="0049682D" w:rsidRPr="003516CC" w:rsidRDefault="00B62401" w:rsidP="0049682D">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9682D" w:rsidRPr="003516CC">
              <w:rPr>
                <w:rFonts w:eastAsia="TimesNewRoman"/>
                <w:sz w:val="20"/>
                <w:szCs w:val="20"/>
                <w:lang w:val="ru-RU"/>
              </w:rPr>
              <w:t>Лиценца из става 1. овог члана може, под условима реципроцитета, бити издата ревизору треће земље који има важећу исправу надлежног органа треће земље за обављање законске ревизије, која по садржају одговара лиценци (лиценца, сертификат и сл.) и испуњава услове из става 2. тач. 2) - 5) овог члана.</w:t>
            </w:r>
          </w:p>
          <w:p w:rsidR="0049682D" w:rsidRPr="007668B3" w:rsidRDefault="00973216" w:rsidP="00973216">
            <w:pPr>
              <w:jc w:val="both"/>
              <w:rPr>
                <w:sz w:val="20"/>
                <w:szCs w:val="20"/>
                <w:lang w:val="sr-Cyrl-CS"/>
              </w:rPr>
            </w:pPr>
            <w:r w:rsidRPr="003516CC">
              <w:rPr>
                <w:rFonts w:eastAsia="TimesNewRoman"/>
                <w:sz w:val="20"/>
                <w:szCs w:val="20"/>
                <w:lang w:val="ru-RU"/>
              </w:rPr>
              <w:lastRenderedPageBreak/>
              <w:t xml:space="preserve">              </w:t>
            </w:r>
            <w:r w:rsidRPr="003516CC">
              <w:rPr>
                <w:rFonts w:eastAsia="TimesNewRoman"/>
                <w:sz w:val="20"/>
                <w:szCs w:val="20"/>
              </w:rPr>
              <w:t>Ревизорско друштво треће земље или ревизор треће земље који је добио дозволу за обављање ревизије у складу са овим законом, подлеже систему контроле квалитета и јавног надзора у складу са овим законом.</w:t>
            </w:r>
          </w:p>
        </w:tc>
        <w:tc>
          <w:tcPr>
            <w:tcW w:w="661" w:type="pct"/>
          </w:tcPr>
          <w:p w:rsidR="0049682D" w:rsidRPr="007668B3" w:rsidRDefault="0049682D" w:rsidP="0049682D">
            <w:pPr>
              <w:rPr>
                <w:b/>
                <w:sz w:val="20"/>
                <w:szCs w:val="20"/>
              </w:rPr>
            </w:pPr>
            <w:r w:rsidRPr="007668B3">
              <w:rPr>
                <w:sz w:val="20"/>
                <w:szCs w:val="20"/>
                <w:lang w:val="sr-Cyrl-CS"/>
              </w:rPr>
              <w:lastRenderedPageBreak/>
              <w:t>Потпуно усклађено</w:t>
            </w:r>
          </w:p>
        </w:tc>
        <w:tc>
          <w:tcPr>
            <w:tcW w:w="681" w:type="pct"/>
          </w:tcPr>
          <w:p w:rsidR="0049682D" w:rsidRPr="00D03218" w:rsidRDefault="0049682D" w:rsidP="0049682D">
            <w:pPr>
              <w:rPr>
                <w:sz w:val="20"/>
                <w:szCs w:val="20"/>
              </w:rPr>
            </w:pPr>
          </w:p>
        </w:tc>
      </w:tr>
      <w:tr w:rsidR="0049682D" w:rsidRPr="007668B3" w:rsidTr="00871DC9">
        <w:trPr>
          <w:trHeight w:val="20"/>
        </w:trPr>
        <w:tc>
          <w:tcPr>
            <w:tcW w:w="294" w:type="pct"/>
          </w:tcPr>
          <w:p w:rsidR="0049682D" w:rsidRPr="007668B3" w:rsidRDefault="0049682D" w:rsidP="0049682D">
            <w:pPr>
              <w:rPr>
                <w:sz w:val="20"/>
                <w:szCs w:val="20"/>
              </w:rPr>
            </w:pPr>
            <w:r w:rsidRPr="007668B3">
              <w:rPr>
                <w:sz w:val="20"/>
                <w:szCs w:val="20"/>
              </w:rPr>
              <w:lastRenderedPageBreak/>
              <w:t>46.2</w:t>
            </w:r>
          </w:p>
        </w:tc>
        <w:tc>
          <w:tcPr>
            <w:tcW w:w="1330" w:type="pct"/>
          </w:tcPr>
          <w:p w:rsidR="0049682D" w:rsidRPr="007668B3" w:rsidRDefault="0049682D" w:rsidP="0049682D">
            <w:pPr>
              <w:ind w:firstLine="720"/>
              <w:jc w:val="both"/>
              <w:rPr>
                <w:sz w:val="20"/>
                <w:szCs w:val="20"/>
              </w:rPr>
            </w:pPr>
            <w:r w:rsidRPr="007668B3">
              <w:rPr>
                <w:sz w:val="20"/>
                <w:szCs w:val="20"/>
              </w:rPr>
              <w:t>Да би се обезбедили једнообразни услови примене става 1. овог члана, Комисија је овлашћена да одлучује о еквивалентности из тог члана доношењем  аката</w:t>
            </w:r>
            <w:r w:rsidRPr="007668B3">
              <w:rPr>
                <w:sz w:val="20"/>
                <w:szCs w:val="20"/>
                <w:lang w:val="sr-Cyrl-CS"/>
              </w:rPr>
              <w:t xml:space="preserve"> за спровођење</w:t>
            </w:r>
            <w:r w:rsidRPr="007668B3">
              <w:rPr>
                <w:sz w:val="20"/>
                <w:szCs w:val="20"/>
              </w:rPr>
              <w:t>.</w:t>
            </w:r>
            <w:r w:rsidRPr="007668B3">
              <w:rPr>
                <w:rStyle w:val="tw4winMark"/>
                <w:color w:val="auto"/>
                <w:sz w:val="20"/>
                <w:szCs w:val="20"/>
              </w:rPr>
              <w:t>&lt;0}{0&gt;</w:t>
            </w:r>
            <w:r w:rsidRPr="007668B3">
              <w:rPr>
                <w:sz w:val="20"/>
                <w:szCs w:val="20"/>
              </w:rPr>
              <w:t xml:space="preserve"> </w:t>
            </w:r>
            <w:r w:rsidRPr="007668B3">
              <w:rPr>
                <w:vanish/>
                <w:sz w:val="20"/>
                <w:szCs w:val="20"/>
                <w:lang w:val="en-GB"/>
              </w:rPr>
              <w:t>Those implementing acts shall be adopted in accordance with the examination procedure referred to in Article 48(2).</w:t>
            </w:r>
            <w:r w:rsidRPr="007668B3">
              <w:rPr>
                <w:rStyle w:val="tw4winMark"/>
                <w:color w:val="auto"/>
                <w:sz w:val="20"/>
                <w:szCs w:val="20"/>
              </w:rPr>
              <w:t>&lt;}0{&gt;</w:t>
            </w:r>
            <w:r w:rsidRPr="007668B3">
              <w:rPr>
                <w:sz w:val="20"/>
                <w:szCs w:val="20"/>
              </w:rPr>
              <w:t>Та акта</w:t>
            </w:r>
            <w:r w:rsidRPr="007668B3">
              <w:rPr>
                <w:sz w:val="20"/>
                <w:szCs w:val="20"/>
                <w:lang w:val="sr-Cyrl-CS"/>
              </w:rPr>
              <w:t xml:space="preserve"> за спровођење</w:t>
            </w:r>
            <w:r w:rsidRPr="007668B3">
              <w:rPr>
                <w:sz w:val="20"/>
                <w:szCs w:val="20"/>
              </w:rPr>
              <w:t xml:space="preserve"> усвајају се у складу са поступком испитивања из члана 48. став 2.</w:t>
            </w:r>
            <w:r w:rsidRPr="007668B3">
              <w:rPr>
                <w:rStyle w:val="tw4winMark"/>
                <w:color w:val="auto"/>
                <w:sz w:val="20"/>
                <w:szCs w:val="20"/>
              </w:rPr>
              <w:t>&lt;0}{0&gt;</w:t>
            </w:r>
            <w:r w:rsidRPr="007668B3">
              <w:rPr>
                <w:sz w:val="20"/>
                <w:szCs w:val="20"/>
              </w:rPr>
              <w:t xml:space="preserve"> </w:t>
            </w:r>
            <w:r w:rsidRPr="007668B3">
              <w:rPr>
                <w:vanish/>
                <w:sz w:val="20"/>
                <w:szCs w:val="20"/>
                <w:lang w:val="en-GB"/>
              </w:rPr>
              <w:t>Once the Commission has recognised the equivalence referred to in paragraph 1 of this Article, Member States may decide to rely on such equivalence partially or entirely and thus to disapply or modify the requirements in Article 45(1) and (3) partially or entirely.</w:t>
            </w:r>
            <w:r w:rsidRPr="007668B3">
              <w:rPr>
                <w:rStyle w:val="tw4winMark"/>
                <w:color w:val="auto"/>
                <w:sz w:val="20"/>
                <w:szCs w:val="20"/>
              </w:rPr>
              <w:t>&lt;}0{&gt;</w:t>
            </w:r>
            <w:r w:rsidRPr="007668B3">
              <w:rPr>
                <w:sz w:val="20"/>
                <w:szCs w:val="20"/>
              </w:rPr>
              <w:t>Када Комисија утврди еквивалентност из става 1. овог члана, државе чланице могу одлучити да се ослањају делимично или у целости на ту еквивалентност и на тај начин делимично или у целости не примењивати или мењати захтеве из члана 45. ст. 1 и 3.</w:t>
            </w:r>
            <w:r w:rsidRPr="007668B3">
              <w:rPr>
                <w:rStyle w:val="tw4winMark"/>
                <w:color w:val="auto"/>
                <w:sz w:val="20"/>
                <w:szCs w:val="20"/>
              </w:rPr>
              <w:t>&lt;0}{0&gt;</w:t>
            </w:r>
            <w:r w:rsidRPr="007668B3">
              <w:rPr>
                <w:sz w:val="20"/>
                <w:szCs w:val="20"/>
              </w:rPr>
              <w:t xml:space="preserve"> </w:t>
            </w:r>
            <w:r w:rsidRPr="007668B3">
              <w:rPr>
                <w:vanish/>
                <w:sz w:val="20"/>
                <w:szCs w:val="20"/>
                <w:lang w:val="en-GB"/>
              </w:rPr>
              <w:t>Member States may assess the equivalence referred to in paragraph 1 of this Article or rely on the assessments carried out by other Member States as long as the Commission has not taken any such decision.</w:t>
            </w:r>
            <w:r w:rsidRPr="007668B3">
              <w:rPr>
                <w:rStyle w:val="tw4winMark"/>
                <w:color w:val="auto"/>
                <w:sz w:val="20"/>
                <w:szCs w:val="20"/>
              </w:rPr>
              <w:t>&lt;}0{&gt;</w:t>
            </w:r>
            <w:r w:rsidRPr="007668B3">
              <w:rPr>
                <w:sz w:val="20"/>
                <w:szCs w:val="20"/>
              </w:rPr>
              <w:t xml:space="preserve">Државе чланице могу </w:t>
            </w:r>
            <w:r w:rsidRPr="007668B3">
              <w:rPr>
                <w:sz w:val="20"/>
                <w:szCs w:val="20"/>
                <w:lang w:val="sr-Cyrl-CS"/>
              </w:rPr>
              <w:t>пр</w:t>
            </w:r>
            <w:r w:rsidRPr="007668B3">
              <w:rPr>
                <w:sz w:val="20"/>
                <w:szCs w:val="20"/>
              </w:rPr>
              <w:t>оцењивати еквивалентност из става 1. овог члана или се ослањати на оцене које су утврдиле друге државе чланице осим ако Комисија већ није донела такву одлуку.</w:t>
            </w:r>
            <w:r w:rsidRPr="007668B3">
              <w:rPr>
                <w:rStyle w:val="tw4winMark"/>
                <w:color w:val="auto"/>
                <w:sz w:val="20"/>
                <w:szCs w:val="20"/>
              </w:rPr>
              <w:t>&lt;0}{0&gt;</w:t>
            </w:r>
            <w:r w:rsidRPr="007668B3">
              <w:rPr>
                <w:sz w:val="20"/>
                <w:szCs w:val="20"/>
              </w:rPr>
              <w:t xml:space="preserve"> </w:t>
            </w:r>
            <w:r w:rsidRPr="007668B3">
              <w:rPr>
                <w:vanish/>
                <w:sz w:val="20"/>
                <w:szCs w:val="20"/>
                <w:lang w:val="en-GB"/>
              </w:rPr>
              <w:t>If the Commission decides that the requirement of equivalence referred to in paragraph 1 of this Article is not complied with, it may allow the third-country auditors and third-country audit entities concerned to continue their audit activities in accordance with the requirements of the relevant Member State during an appropriate transitional period.</w:t>
            </w:r>
            <w:r w:rsidRPr="007668B3">
              <w:rPr>
                <w:rStyle w:val="tw4winMark"/>
                <w:color w:val="auto"/>
                <w:sz w:val="20"/>
                <w:szCs w:val="20"/>
              </w:rPr>
              <w:t>&lt;}0{&gt;</w:t>
            </w:r>
            <w:r w:rsidRPr="007668B3">
              <w:rPr>
                <w:sz w:val="20"/>
                <w:szCs w:val="20"/>
              </w:rPr>
              <w:t xml:space="preserve">Ако Комисија одлучи да захтев за еквивалентношћу из става 1. овог члана није испуњен, може дозволити ревизорима из треће земље и друштвима за ревизију из треће земље који су заинтересовани за наставак својих ревизорских  </w:t>
            </w:r>
            <w:r w:rsidRPr="007668B3">
              <w:rPr>
                <w:sz w:val="20"/>
                <w:szCs w:val="20"/>
                <w:lang w:val="sr-Cyrl-CS"/>
              </w:rPr>
              <w:t xml:space="preserve">активности </w:t>
            </w:r>
            <w:r w:rsidRPr="007668B3">
              <w:rPr>
                <w:sz w:val="20"/>
                <w:szCs w:val="20"/>
              </w:rPr>
              <w:t>у складу са захтевима релевантне државе чланице за време одговарајућег прелазног периода.</w:t>
            </w:r>
            <w:r w:rsidRPr="007668B3">
              <w:rPr>
                <w:rStyle w:val="tw4winMark"/>
                <w:color w:val="auto"/>
                <w:sz w:val="20"/>
                <w:szCs w:val="20"/>
              </w:rPr>
              <w:t>&lt;0}</w:t>
            </w:r>
          </w:p>
          <w:p w:rsidR="0049682D" w:rsidRPr="007668B3" w:rsidRDefault="0049682D" w:rsidP="0049682D">
            <w:pPr>
              <w:jc w:val="both"/>
              <w:rPr>
                <w:sz w:val="20"/>
                <w:szCs w:val="20"/>
                <w:lang w:val="ru-RU"/>
              </w:rPr>
            </w:pPr>
            <w:r w:rsidRPr="007668B3">
              <w:rPr>
                <w:rStyle w:val="tw4winMark"/>
                <w:vanish w:val="0"/>
                <w:color w:val="auto"/>
                <w:sz w:val="20"/>
                <w:szCs w:val="20"/>
              </w:rPr>
              <w:t xml:space="preserve">         </w:t>
            </w:r>
            <w:r w:rsidRPr="007668B3">
              <w:rPr>
                <w:rStyle w:val="tw4winMark"/>
                <w:color w:val="auto"/>
                <w:sz w:val="20"/>
                <w:szCs w:val="20"/>
              </w:rPr>
              <w:t>{0&gt;</w:t>
            </w:r>
            <w:r w:rsidRPr="007668B3">
              <w:rPr>
                <w:vanish/>
                <w:sz w:val="20"/>
                <w:szCs w:val="20"/>
                <w:lang w:val="en-GB"/>
              </w:rPr>
              <w:t>The Commission shall be empowered to adopt delegated acts in accordance with Article 48a for the purpose of establishing the general equivalence criteria, based on the requirements laid down in Articles 29, 30 and 32, which are to be used in assessing whether the public oversight, quality assurance, investigation and sanctions systems of a third country are equivalent to those of the Union.</w:t>
            </w:r>
            <w:r w:rsidRPr="007668B3">
              <w:rPr>
                <w:rStyle w:val="tw4winMark"/>
                <w:color w:val="auto"/>
                <w:sz w:val="20"/>
                <w:szCs w:val="20"/>
              </w:rPr>
              <w:t>&lt;}71{&gt;</w:t>
            </w:r>
            <w:r w:rsidRPr="007668B3">
              <w:rPr>
                <w:sz w:val="20"/>
                <w:szCs w:val="20"/>
              </w:rPr>
              <w:t>Комисија је овлашћена да усваја делегирана акта у складу са чл</w:t>
            </w:r>
            <w:r w:rsidRPr="007668B3">
              <w:rPr>
                <w:sz w:val="20"/>
                <w:szCs w:val="20"/>
                <w:lang w:val="sr-Cyrl-CS"/>
              </w:rPr>
              <w:t>а</w:t>
            </w:r>
            <w:r w:rsidRPr="007668B3">
              <w:rPr>
                <w:sz w:val="20"/>
                <w:szCs w:val="20"/>
              </w:rPr>
              <w:t xml:space="preserve">ном 48. за потребе утврђивања општих </w:t>
            </w:r>
            <w:r w:rsidRPr="007668B3">
              <w:rPr>
                <w:sz w:val="20"/>
                <w:szCs w:val="20"/>
              </w:rPr>
              <w:lastRenderedPageBreak/>
              <w:t xml:space="preserve">критеријума еквивалентности, на основу захтева прописаних у чл. 29, 30. и 32, који се користе приликом </w:t>
            </w:r>
            <w:r w:rsidRPr="007668B3">
              <w:rPr>
                <w:sz w:val="20"/>
                <w:szCs w:val="20"/>
                <w:lang w:val="sr-Cyrl-CS"/>
              </w:rPr>
              <w:t>пр</w:t>
            </w:r>
            <w:r w:rsidRPr="007668B3">
              <w:rPr>
                <w:sz w:val="20"/>
                <w:szCs w:val="20"/>
              </w:rPr>
              <w:t>оцењивања да ли су системи јавног надзора, контроле квалитета, истрага и санкционисања у трећој земљи еквивалентни системима у Унији.</w:t>
            </w:r>
            <w:r w:rsidRPr="007668B3">
              <w:rPr>
                <w:rStyle w:val="tw4winMark"/>
                <w:color w:val="auto"/>
                <w:sz w:val="20"/>
                <w:szCs w:val="20"/>
              </w:rPr>
              <w:t>&lt;0}{0&gt;</w:t>
            </w:r>
            <w:r w:rsidRPr="007668B3">
              <w:rPr>
                <w:sz w:val="20"/>
                <w:szCs w:val="20"/>
              </w:rPr>
              <w:t xml:space="preserve"> </w:t>
            </w:r>
            <w:r w:rsidRPr="007668B3">
              <w:rPr>
                <w:vanish/>
                <w:sz w:val="20"/>
                <w:szCs w:val="20"/>
                <w:lang w:val="en-GB"/>
              </w:rPr>
              <w:t>Such general criteria shall be used by Member States when assessing equivalence at national level in the absence of a Commission decision in respect of the third country concerned.'</w:t>
            </w:r>
            <w:r w:rsidRPr="007668B3">
              <w:rPr>
                <w:rStyle w:val="tw4winMark"/>
                <w:color w:val="auto"/>
                <w:sz w:val="20"/>
                <w:szCs w:val="20"/>
              </w:rPr>
              <w:t>&lt;}62{&gt;</w:t>
            </w:r>
            <w:r w:rsidRPr="007668B3">
              <w:rPr>
                <w:sz w:val="20"/>
                <w:szCs w:val="20"/>
              </w:rPr>
              <w:t xml:space="preserve">Такве опште критеријуме државе чланице користе приликом  </w:t>
            </w:r>
            <w:r w:rsidRPr="007668B3">
              <w:rPr>
                <w:sz w:val="20"/>
                <w:szCs w:val="20"/>
                <w:lang w:val="sr-Cyrl-CS"/>
              </w:rPr>
              <w:t xml:space="preserve">процене </w:t>
            </w:r>
            <w:r w:rsidRPr="007668B3">
              <w:rPr>
                <w:sz w:val="20"/>
                <w:szCs w:val="20"/>
              </w:rPr>
              <w:t>еквивалентности на националном нивоу у недостатку одлуке Комисије у односу на дату трећу земљу.</w:t>
            </w:r>
          </w:p>
        </w:tc>
        <w:tc>
          <w:tcPr>
            <w:tcW w:w="407" w:type="pct"/>
          </w:tcPr>
          <w:p w:rsidR="0049682D" w:rsidRPr="00E62652" w:rsidRDefault="0049682D" w:rsidP="0049682D">
            <w:pPr>
              <w:rPr>
                <w:sz w:val="20"/>
                <w:szCs w:val="20"/>
                <w:highlight w:val="yellow"/>
                <w:lang w:val="sr-Latn-CS"/>
              </w:rPr>
            </w:pPr>
          </w:p>
        </w:tc>
        <w:tc>
          <w:tcPr>
            <w:tcW w:w="1627" w:type="pct"/>
          </w:tcPr>
          <w:p w:rsidR="0049682D" w:rsidRPr="007668B3" w:rsidRDefault="00B62401" w:rsidP="00973216">
            <w:pPr>
              <w:autoSpaceDE w:val="0"/>
              <w:autoSpaceDN w:val="0"/>
              <w:adjustRightInd w:val="0"/>
              <w:jc w:val="both"/>
              <w:rPr>
                <w:sz w:val="20"/>
                <w:szCs w:val="20"/>
                <w:lang w:val="sr-Cyrl-CS"/>
              </w:rPr>
            </w:pPr>
            <w:r>
              <w:rPr>
                <w:rFonts w:eastAsia="TimesNewRoman"/>
                <w:sz w:val="20"/>
                <w:szCs w:val="20"/>
                <w:lang w:val="ru-RU"/>
              </w:rPr>
              <w:t xml:space="preserve">                 </w:t>
            </w:r>
          </w:p>
        </w:tc>
        <w:tc>
          <w:tcPr>
            <w:tcW w:w="661" w:type="pct"/>
          </w:tcPr>
          <w:p w:rsidR="0049682D" w:rsidRPr="00973216" w:rsidRDefault="00973216" w:rsidP="0049682D">
            <w:pPr>
              <w:rPr>
                <w:b/>
                <w:color w:val="0070C0"/>
                <w:sz w:val="20"/>
                <w:szCs w:val="20"/>
                <w:lang w:val="sr-Cyrl-CS"/>
              </w:rPr>
            </w:pPr>
            <w:r w:rsidRPr="003516CC">
              <w:rPr>
                <w:sz w:val="20"/>
                <w:szCs w:val="20"/>
                <w:lang w:val="sr-Cyrl-CS"/>
              </w:rPr>
              <w:t>Непреносиво</w:t>
            </w:r>
          </w:p>
        </w:tc>
        <w:tc>
          <w:tcPr>
            <w:tcW w:w="681" w:type="pct"/>
          </w:tcPr>
          <w:p w:rsidR="0049682D" w:rsidRPr="00D03218" w:rsidRDefault="0049682D" w:rsidP="0049682D">
            <w:pPr>
              <w:rPr>
                <w:sz w:val="20"/>
                <w:szCs w:val="20"/>
              </w:rPr>
            </w:pPr>
          </w:p>
        </w:tc>
      </w:tr>
      <w:tr w:rsidR="00996E33" w:rsidRPr="007668B3" w:rsidTr="00871DC9">
        <w:trPr>
          <w:trHeight w:val="20"/>
        </w:trPr>
        <w:tc>
          <w:tcPr>
            <w:tcW w:w="294" w:type="pct"/>
          </w:tcPr>
          <w:p w:rsidR="00996E33" w:rsidRPr="007668B3" w:rsidRDefault="00996E33" w:rsidP="00996E33">
            <w:pPr>
              <w:rPr>
                <w:sz w:val="20"/>
                <w:szCs w:val="20"/>
              </w:rPr>
            </w:pPr>
            <w:r w:rsidRPr="007668B3">
              <w:rPr>
                <w:sz w:val="20"/>
                <w:szCs w:val="20"/>
              </w:rPr>
              <w:lastRenderedPageBreak/>
              <w:t>46.3</w:t>
            </w:r>
          </w:p>
        </w:tc>
        <w:tc>
          <w:tcPr>
            <w:tcW w:w="1330" w:type="pct"/>
          </w:tcPr>
          <w:p w:rsidR="00996E33" w:rsidRPr="007668B3" w:rsidRDefault="00996E33" w:rsidP="00996E33">
            <w:pPr>
              <w:jc w:val="both"/>
              <w:rPr>
                <w:sz w:val="20"/>
                <w:szCs w:val="20"/>
                <w:lang w:val="ru-RU"/>
              </w:rPr>
            </w:pPr>
            <w:r w:rsidRPr="007668B3">
              <w:rPr>
                <w:sz w:val="20"/>
                <w:szCs w:val="20"/>
              </w:rPr>
              <w:t xml:space="preserve">         </w:t>
            </w:r>
            <w:r w:rsidRPr="007668B3">
              <w:rPr>
                <w:sz w:val="20"/>
                <w:szCs w:val="20"/>
                <w:lang w:val="ru-RU"/>
              </w:rPr>
              <w:t>Државе чланице треба Комисију да обавесте о:</w:t>
            </w:r>
          </w:p>
          <w:p w:rsidR="00996E33" w:rsidRPr="007668B3" w:rsidRDefault="00996E33" w:rsidP="00996E33">
            <w:pPr>
              <w:jc w:val="both"/>
              <w:rPr>
                <w:sz w:val="20"/>
                <w:szCs w:val="20"/>
                <w:lang w:val="ru-RU"/>
              </w:rPr>
            </w:pPr>
            <w:r w:rsidRPr="007668B3">
              <w:rPr>
                <w:sz w:val="20"/>
                <w:szCs w:val="20"/>
              </w:rPr>
              <w:t xml:space="preserve">         </w:t>
            </w:r>
            <w:r w:rsidRPr="007668B3">
              <w:rPr>
                <w:sz w:val="20"/>
                <w:szCs w:val="20"/>
                <w:lang w:val="ru-RU"/>
              </w:rPr>
              <w:t>(а)</w:t>
            </w:r>
            <w:r w:rsidRPr="007668B3">
              <w:rPr>
                <w:sz w:val="20"/>
                <w:szCs w:val="20"/>
                <w:lang w:val="ru-RU"/>
              </w:rPr>
              <w:tab/>
              <w:t>својој процени еквивалентности коју помиње став 2, и</w:t>
            </w:r>
          </w:p>
          <w:p w:rsidR="00996E33" w:rsidRPr="007668B3" w:rsidRDefault="00996E33" w:rsidP="00996E33">
            <w:pPr>
              <w:jc w:val="both"/>
              <w:rPr>
                <w:sz w:val="20"/>
                <w:szCs w:val="20"/>
                <w:lang w:val="ru-RU"/>
              </w:rPr>
            </w:pPr>
            <w:r w:rsidRPr="007668B3">
              <w:rPr>
                <w:sz w:val="20"/>
                <w:szCs w:val="20"/>
              </w:rPr>
              <w:t xml:space="preserve">        </w:t>
            </w:r>
            <w:r w:rsidRPr="007668B3">
              <w:rPr>
                <w:sz w:val="20"/>
                <w:szCs w:val="20"/>
                <w:lang w:val="ru-RU"/>
              </w:rPr>
              <w:t>(б)</w:t>
            </w:r>
            <w:r w:rsidRPr="007668B3">
              <w:rPr>
                <w:sz w:val="20"/>
                <w:szCs w:val="20"/>
                <w:lang w:val="ru-RU"/>
              </w:rPr>
              <w:tab/>
              <w:t>главним елементима радног договора са системима јавног надзора, контроле квалитета, истрага и санкција трећих земаља, на основу става 1.</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Cyrl-CS"/>
              </w:rPr>
            </w:pPr>
          </w:p>
        </w:tc>
        <w:tc>
          <w:tcPr>
            <w:tcW w:w="661" w:type="pct"/>
          </w:tcPr>
          <w:p w:rsidR="00996E33" w:rsidRPr="003516CC" w:rsidRDefault="00973216" w:rsidP="00996E33">
            <w:pPr>
              <w:rPr>
                <w:sz w:val="20"/>
                <w:szCs w:val="20"/>
                <w:lang w:val="sr-Cyrl-CS"/>
              </w:rPr>
            </w:pPr>
            <w:r w:rsidRPr="003516CC">
              <w:rPr>
                <w:sz w:val="20"/>
                <w:szCs w:val="20"/>
                <w:lang w:val="sr-Cyrl-CS"/>
              </w:rPr>
              <w:t xml:space="preserve">Непреносиво </w:t>
            </w:r>
          </w:p>
          <w:p w:rsidR="00996E33" w:rsidRPr="0049682D" w:rsidRDefault="00996E33" w:rsidP="00996E33">
            <w:pPr>
              <w:rPr>
                <w:sz w:val="20"/>
                <w:szCs w:val="20"/>
                <w:lang w:val="sr-Cyrl-CS"/>
              </w:rPr>
            </w:pP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47.1</w:t>
            </w:r>
          </w:p>
        </w:tc>
        <w:tc>
          <w:tcPr>
            <w:tcW w:w="1330" w:type="pct"/>
          </w:tcPr>
          <w:p w:rsidR="00996E33" w:rsidRPr="007668B3" w:rsidRDefault="00996E33" w:rsidP="00996E33">
            <w:pPr>
              <w:jc w:val="both"/>
              <w:rPr>
                <w:strike/>
                <w:sz w:val="20"/>
                <w:szCs w:val="20"/>
                <w:lang w:val="ru-RU"/>
              </w:rPr>
            </w:pPr>
            <w:r w:rsidRPr="007668B3">
              <w:rPr>
                <w:b/>
                <w:sz w:val="20"/>
                <w:szCs w:val="20"/>
              </w:rPr>
              <w:t xml:space="preserve">         </w:t>
            </w:r>
            <w:r w:rsidRPr="007668B3">
              <w:rPr>
                <w:sz w:val="20"/>
                <w:szCs w:val="20"/>
              </w:rPr>
              <w:t>Државе чланице могу омогућити уступање радне ревизорске документације или других докумената која су у поседу овлашћених ревизора или друштава за ревизију којима су издале дозволу, као и извештаја о инспекцији или истрагама које се односе на дату ревизију</w:t>
            </w:r>
            <w:r w:rsidRPr="007668B3">
              <w:rPr>
                <w:sz w:val="20"/>
                <w:szCs w:val="20"/>
                <w:lang w:val="sr-Cyrl-CS"/>
              </w:rPr>
              <w:t xml:space="preserve"> </w:t>
            </w:r>
            <w:r w:rsidRPr="007668B3">
              <w:rPr>
                <w:sz w:val="20"/>
                <w:szCs w:val="20"/>
              </w:rPr>
              <w:t>надлежним органима треће земље, под условом да:</w:t>
            </w:r>
          </w:p>
          <w:p w:rsidR="00996E33" w:rsidRPr="007668B3" w:rsidRDefault="00996E33" w:rsidP="00B62401">
            <w:pPr>
              <w:jc w:val="both"/>
              <w:rPr>
                <w:sz w:val="20"/>
                <w:szCs w:val="20"/>
                <w:lang w:val="ru-RU"/>
              </w:rPr>
            </w:pPr>
            <w:r w:rsidRPr="007668B3">
              <w:rPr>
                <w:sz w:val="20"/>
                <w:szCs w:val="20"/>
              </w:rPr>
              <w:t xml:space="preserve">a) се та радна ревизорска документација односно други документи односе на ревизије </w:t>
            </w:r>
            <w:r w:rsidRPr="007668B3">
              <w:rPr>
                <w:sz w:val="20"/>
                <w:szCs w:val="20"/>
                <w:lang w:val="sr-Cyrl-CS"/>
              </w:rPr>
              <w:t xml:space="preserve">друштава </w:t>
            </w:r>
            <w:r w:rsidRPr="007668B3">
              <w:rPr>
                <w:sz w:val="20"/>
                <w:szCs w:val="20"/>
              </w:rPr>
              <w:t xml:space="preserve">које су издале хартије од вредности у тој трећој земљи или  су део групе која издаје обавезне </w:t>
            </w:r>
            <w:r w:rsidRPr="007668B3">
              <w:rPr>
                <w:sz w:val="20"/>
                <w:szCs w:val="20"/>
              </w:rPr>
              <w:lastRenderedPageBreak/>
              <w:t>консолидоване финансијске извештаје у тој трећој земљи;</w:t>
            </w:r>
          </w:p>
          <w:p w:rsidR="00996E33" w:rsidRPr="007668B3" w:rsidRDefault="00996E33" w:rsidP="00B62401">
            <w:pPr>
              <w:jc w:val="both"/>
              <w:rPr>
                <w:sz w:val="20"/>
                <w:szCs w:val="20"/>
                <w:lang w:val="ru-RU"/>
              </w:rPr>
            </w:pPr>
            <w:r w:rsidRPr="007668B3">
              <w:rPr>
                <w:sz w:val="20"/>
                <w:szCs w:val="20"/>
                <w:lang w:val="ru-RU"/>
              </w:rPr>
              <w:t>(б)</w:t>
            </w:r>
            <w:r w:rsidRPr="007668B3">
              <w:rPr>
                <w:sz w:val="20"/>
                <w:szCs w:val="20"/>
                <w:lang w:val="ru-RU"/>
              </w:rPr>
              <w:tab/>
              <w:t>се трансфер одвија у смеру од домаћих надлежних органа ка надлежним органима те треће земље на њихов захтев;</w:t>
            </w:r>
          </w:p>
          <w:p w:rsidR="00996E33" w:rsidRPr="007668B3" w:rsidRDefault="00996E33" w:rsidP="00B62401">
            <w:pPr>
              <w:jc w:val="both"/>
              <w:rPr>
                <w:sz w:val="20"/>
                <w:szCs w:val="20"/>
                <w:lang w:val="ru-RU"/>
              </w:rPr>
            </w:pPr>
            <w:r w:rsidRPr="007668B3">
              <w:rPr>
                <w:sz w:val="20"/>
                <w:szCs w:val="20"/>
                <w:lang w:val="ru-RU"/>
              </w:rPr>
              <w:t>(ц)</w:t>
            </w:r>
            <w:r w:rsidRPr="007668B3">
              <w:rPr>
                <w:sz w:val="20"/>
                <w:szCs w:val="20"/>
                <w:lang w:val="ru-RU"/>
              </w:rPr>
              <w:tab/>
              <w:t>надлежни органи односне треће земље испуњавају захтеве који су проглашени адекватним у складу са ставом 3;</w:t>
            </w:r>
          </w:p>
          <w:p w:rsidR="00996E33" w:rsidRPr="007668B3" w:rsidRDefault="00996E33" w:rsidP="00B62401">
            <w:pPr>
              <w:jc w:val="both"/>
              <w:rPr>
                <w:sz w:val="20"/>
                <w:szCs w:val="20"/>
                <w:lang w:val="ru-RU"/>
              </w:rPr>
            </w:pPr>
            <w:r w:rsidRPr="007668B3">
              <w:rPr>
                <w:sz w:val="20"/>
                <w:szCs w:val="20"/>
                <w:lang w:val="ru-RU"/>
              </w:rPr>
              <w:t>(д)</w:t>
            </w:r>
            <w:r w:rsidRPr="007668B3">
              <w:rPr>
                <w:sz w:val="20"/>
                <w:szCs w:val="20"/>
                <w:lang w:val="ru-RU"/>
              </w:rPr>
              <w:tab/>
              <w:t>постоје радни договори (споразуми о сарадњи) на основу реципроцитета између односних надлежних органа; и да</w:t>
            </w:r>
          </w:p>
          <w:p w:rsidR="00996E33" w:rsidRPr="007668B3" w:rsidRDefault="00996E33" w:rsidP="00B62401">
            <w:pPr>
              <w:jc w:val="both"/>
              <w:rPr>
                <w:sz w:val="20"/>
                <w:szCs w:val="20"/>
                <w:lang w:val="sr-Cyrl-CS"/>
              </w:rPr>
            </w:pPr>
            <w:r w:rsidRPr="007668B3">
              <w:rPr>
                <w:sz w:val="20"/>
                <w:szCs w:val="20"/>
                <w:lang w:val="ru-RU"/>
              </w:rPr>
              <w:t>(да) се трансфер личних података према трећој земљи одвија у складу са Одељком IV Директиве 95/46/ЕЗ.</w:t>
            </w:r>
          </w:p>
          <w:p w:rsidR="00996E33" w:rsidRPr="007668B3" w:rsidRDefault="00996E33" w:rsidP="00996E33">
            <w:pPr>
              <w:rPr>
                <w:sz w:val="20"/>
                <w:szCs w:val="20"/>
                <w:lang w:val="sr-Cyrl-CS"/>
              </w:rPr>
            </w:pPr>
          </w:p>
        </w:tc>
        <w:tc>
          <w:tcPr>
            <w:tcW w:w="407" w:type="pct"/>
          </w:tcPr>
          <w:p w:rsidR="00996E33" w:rsidRPr="003516CC" w:rsidRDefault="0049682D" w:rsidP="00973216">
            <w:pPr>
              <w:rPr>
                <w:sz w:val="20"/>
                <w:szCs w:val="20"/>
                <w:lang w:val="sr-Cyrl-CS"/>
              </w:rPr>
            </w:pPr>
            <w:r w:rsidRPr="003516CC">
              <w:rPr>
                <w:sz w:val="20"/>
                <w:szCs w:val="20"/>
                <w:lang w:val="sr-Cyrl-CS"/>
              </w:rPr>
              <w:lastRenderedPageBreak/>
              <w:t>1</w:t>
            </w:r>
            <w:r w:rsidR="00C45F3F" w:rsidRPr="003516CC">
              <w:rPr>
                <w:sz w:val="20"/>
                <w:szCs w:val="20"/>
                <w:lang w:val="sr-Cyrl-CS"/>
              </w:rPr>
              <w:t>1</w:t>
            </w:r>
            <w:r w:rsidR="00973216" w:rsidRPr="003516CC">
              <w:rPr>
                <w:sz w:val="20"/>
                <w:szCs w:val="20"/>
                <w:lang w:val="sr-Cyrl-CS"/>
              </w:rPr>
              <w:t>3</w:t>
            </w:r>
            <w:r w:rsidRPr="003516CC">
              <w:rPr>
                <w:sz w:val="20"/>
                <w:szCs w:val="20"/>
                <w:lang w:val="sr-Cyrl-CS"/>
              </w:rPr>
              <w:t>.1.</w:t>
            </w:r>
          </w:p>
        </w:tc>
        <w:tc>
          <w:tcPr>
            <w:tcW w:w="1627" w:type="pct"/>
          </w:tcPr>
          <w:p w:rsidR="0049682D" w:rsidRPr="003516CC" w:rsidRDefault="0049682D" w:rsidP="0049682D">
            <w:pPr>
              <w:autoSpaceDE w:val="0"/>
              <w:autoSpaceDN w:val="0"/>
              <w:adjustRightInd w:val="0"/>
              <w:ind w:firstLine="720"/>
              <w:jc w:val="both"/>
              <w:rPr>
                <w:rFonts w:eastAsia="TimesNewRoman"/>
                <w:sz w:val="20"/>
                <w:szCs w:val="20"/>
                <w:lang w:val="ru-RU"/>
              </w:rPr>
            </w:pPr>
            <w:r w:rsidRPr="003516CC">
              <w:rPr>
                <w:rFonts w:eastAsia="TimesNewRoman"/>
                <w:sz w:val="20"/>
                <w:szCs w:val="20"/>
                <w:lang w:val="ru-RU"/>
              </w:rPr>
              <w:t>Комисија може да дозволи да се радна документација или други документи коју поседују лиценцирани овлашћени ревизори, самостални ревизори и друштва за ревизију доставе надлежним органима треће земље под условом:</w:t>
            </w:r>
          </w:p>
          <w:p w:rsidR="0049682D" w:rsidRPr="003516CC" w:rsidRDefault="008360E5"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1) да се радна документација или други документи односе на ревизије финансијских извештаја и консолидованих финансијских извештаја друштава која су издала хартије од вредности у трећој земљи или која чине део групе која сачињава консолидоване финансијске извештаје;</w:t>
            </w:r>
          </w:p>
          <w:p w:rsidR="0049682D" w:rsidRPr="003516CC" w:rsidRDefault="008360E5"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 xml:space="preserve">2) да се преношење радне документације одвија преко Комисије према надлежним органима </w:t>
            </w:r>
            <w:r w:rsidR="0049682D" w:rsidRPr="003516CC">
              <w:rPr>
                <w:rFonts w:eastAsia="TimesNewRoman"/>
                <w:sz w:val="20"/>
                <w:szCs w:val="20"/>
                <w:lang w:val="ru-RU"/>
              </w:rPr>
              <w:lastRenderedPageBreak/>
              <w:t>треће земље само на захтев надлежног органа треће земље;</w:t>
            </w:r>
          </w:p>
          <w:p w:rsidR="0049682D" w:rsidRPr="003516CC" w:rsidRDefault="008360E5"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3) да су испуњени услови из става 2. овог члана;</w:t>
            </w:r>
          </w:p>
          <w:p w:rsidR="0049682D" w:rsidRPr="003516CC" w:rsidRDefault="008360E5"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4) да постоји закључен споразум о сарадњи Комисије са надлежним органом треће земље;</w:t>
            </w:r>
          </w:p>
          <w:p w:rsidR="0049682D" w:rsidRPr="003516CC" w:rsidRDefault="008360E5"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 xml:space="preserve">5) </w:t>
            </w:r>
            <w:r w:rsidR="009C1A41" w:rsidRPr="009C1A41">
              <w:rPr>
                <w:rFonts w:eastAsia="TimesNewRoman"/>
                <w:sz w:val="20"/>
                <w:szCs w:val="20"/>
              </w:rPr>
              <w:t xml:space="preserve">да се пренос </w:t>
            </w:r>
            <w:r w:rsidR="009C1A41" w:rsidRPr="00871DC9">
              <w:rPr>
                <w:rFonts w:eastAsia="TimesNewRoman"/>
                <w:sz w:val="20"/>
                <w:szCs w:val="20"/>
                <w:lang w:val="sr-Cyrl-RS"/>
              </w:rPr>
              <w:t xml:space="preserve">података о личности </w:t>
            </w:r>
            <w:r w:rsidR="009C1A41" w:rsidRPr="009C1A41">
              <w:rPr>
                <w:rFonts w:eastAsia="TimesNewRoman"/>
                <w:sz w:val="20"/>
                <w:szCs w:val="20"/>
              </w:rPr>
              <w:t xml:space="preserve">у трећу земљу врши сходно и у складу са одредбама члана </w:t>
            </w:r>
            <w:r w:rsidR="009C1A41" w:rsidRPr="009C1A41">
              <w:rPr>
                <w:rFonts w:eastAsia="TimesNewRoman"/>
                <w:sz w:val="20"/>
                <w:szCs w:val="20"/>
                <w:lang w:val="sr-Cyrl-RS"/>
              </w:rPr>
              <w:t>111.</w:t>
            </w:r>
            <w:r w:rsidR="009C1A41" w:rsidRPr="009C1A41">
              <w:rPr>
                <w:rFonts w:eastAsia="TimesNewRoman"/>
                <w:sz w:val="20"/>
                <w:szCs w:val="20"/>
              </w:rPr>
              <w:t xml:space="preserve"> овог закона и </w:t>
            </w:r>
            <w:r w:rsidR="004F3CCF">
              <w:rPr>
                <w:rFonts w:eastAsia="TimesNewRoman"/>
                <w:sz w:val="20"/>
                <w:szCs w:val="20"/>
                <w:lang w:val="sr-Cyrl-RS"/>
              </w:rPr>
              <w:t>закона</w:t>
            </w:r>
            <w:r w:rsidR="009C1A41" w:rsidRPr="009C1A41">
              <w:rPr>
                <w:rFonts w:eastAsia="TimesNewRoman"/>
                <w:sz w:val="20"/>
                <w:szCs w:val="20"/>
              </w:rPr>
              <w:t xml:space="preserve"> о заштити података о личности</w:t>
            </w:r>
            <w:r w:rsidR="0049682D" w:rsidRPr="003516CC">
              <w:rPr>
                <w:rFonts w:eastAsia="TimesNewRoman"/>
                <w:sz w:val="20"/>
                <w:szCs w:val="20"/>
                <w:lang w:val="ru-RU"/>
              </w:rPr>
              <w:t>;</w:t>
            </w:r>
          </w:p>
          <w:p w:rsidR="00996E33" w:rsidRPr="003516CC" w:rsidRDefault="008360E5" w:rsidP="008360E5">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6) да надлежни органи треће земље испуњавају услове које прописује Европска комисија ради унапређења сарадње између надлежних органа.</w:t>
            </w:r>
          </w:p>
        </w:tc>
        <w:tc>
          <w:tcPr>
            <w:tcW w:w="661" w:type="pct"/>
          </w:tcPr>
          <w:p w:rsidR="00996E33" w:rsidRPr="007668B3" w:rsidRDefault="0049682D"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D03218"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47.2</w:t>
            </w:r>
          </w:p>
        </w:tc>
        <w:tc>
          <w:tcPr>
            <w:tcW w:w="1330" w:type="pct"/>
          </w:tcPr>
          <w:p w:rsidR="00996E33" w:rsidRPr="007668B3" w:rsidRDefault="00996E33" w:rsidP="00996E33">
            <w:pPr>
              <w:jc w:val="both"/>
              <w:rPr>
                <w:sz w:val="20"/>
                <w:szCs w:val="20"/>
                <w:lang w:val="ru-RU"/>
              </w:rPr>
            </w:pPr>
            <w:r w:rsidRPr="007668B3">
              <w:rPr>
                <w:sz w:val="20"/>
                <w:szCs w:val="20"/>
                <w:lang w:val="ru-RU"/>
              </w:rPr>
              <w:t xml:space="preserve">            Радни договори поменути у ставу 1(д) треба да обезбеде да:</w:t>
            </w:r>
          </w:p>
          <w:p w:rsidR="00996E33" w:rsidRPr="007668B3" w:rsidRDefault="00996E33" w:rsidP="00B62401">
            <w:pPr>
              <w:jc w:val="both"/>
              <w:rPr>
                <w:sz w:val="20"/>
                <w:szCs w:val="20"/>
                <w:lang w:val="ru-RU"/>
              </w:rPr>
            </w:pPr>
            <w:r w:rsidRPr="007668B3">
              <w:rPr>
                <w:sz w:val="20"/>
                <w:szCs w:val="20"/>
                <w:lang w:val="ru-RU"/>
              </w:rPr>
              <w:t>(а)</w:t>
            </w:r>
            <w:r w:rsidRPr="007668B3">
              <w:rPr>
                <w:sz w:val="20"/>
                <w:szCs w:val="20"/>
                <w:lang w:val="ru-RU"/>
              </w:rPr>
              <w:tab/>
              <w:t>надлежни органи дају образложење свог захтева за ревизорским радним папирима и другим документима;</w:t>
            </w:r>
          </w:p>
          <w:p w:rsidR="00996E33" w:rsidRPr="007668B3" w:rsidRDefault="00996E33" w:rsidP="00B62401">
            <w:pPr>
              <w:jc w:val="both"/>
              <w:rPr>
                <w:sz w:val="20"/>
                <w:szCs w:val="20"/>
                <w:lang w:val="ru-RU"/>
              </w:rPr>
            </w:pPr>
            <w:r w:rsidRPr="007668B3">
              <w:rPr>
                <w:sz w:val="20"/>
                <w:szCs w:val="20"/>
                <w:lang w:val="ru-RU"/>
              </w:rPr>
              <w:t>(б)</w:t>
            </w:r>
            <w:r w:rsidRPr="007668B3">
              <w:rPr>
                <w:sz w:val="20"/>
                <w:szCs w:val="20"/>
                <w:lang w:val="ru-RU"/>
              </w:rPr>
              <w:tab/>
              <w:t>запослени или бивши запослени надлежних органа треће земље који примају информације подлежу обавезама чувања пословне тајне;</w:t>
            </w:r>
          </w:p>
          <w:p w:rsidR="00996E33" w:rsidRPr="007668B3" w:rsidRDefault="00996E33" w:rsidP="00B62401">
            <w:pPr>
              <w:jc w:val="both"/>
              <w:rPr>
                <w:sz w:val="20"/>
                <w:szCs w:val="20"/>
                <w:lang w:val="ru-RU"/>
              </w:rPr>
            </w:pPr>
            <w:r w:rsidRPr="007668B3">
              <w:rPr>
                <w:sz w:val="20"/>
                <w:szCs w:val="20"/>
              </w:rPr>
              <w:t>ба) заштита пословних интереса субјекта ревизије укључујући и његову индустријску и интелектуалну својину</w:t>
            </w:r>
            <w:r w:rsidRPr="007668B3">
              <w:rPr>
                <w:sz w:val="20"/>
                <w:szCs w:val="20"/>
                <w:lang w:val="sr-Cyrl-CS"/>
              </w:rPr>
              <w:t xml:space="preserve"> није угрожена</w:t>
            </w:r>
            <w:r w:rsidRPr="007668B3">
              <w:rPr>
                <w:sz w:val="20"/>
                <w:szCs w:val="20"/>
              </w:rPr>
              <w:t>;</w:t>
            </w:r>
          </w:p>
          <w:p w:rsidR="00996E33" w:rsidRPr="007668B3" w:rsidRDefault="00996E33" w:rsidP="00B62401">
            <w:pPr>
              <w:jc w:val="both"/>
              <w:rPr>
                <w:sz w:val="20"/>
                <w:szCs w:val="20"/>
                <w:lang w:val="ru-RU"/>
              </w:rPr>
            </w:pPr>
            <w:r w:rsidRPr="007668B3">
              <w:rPr>
                <w:sz w:val="20"/>
                <w:szCs w:val="20"/>
                <w:lang w:val="ru-RU"/>
              </w:rPr>
              <w:t>(ц)</w:t>
            </w:r>
            <w:r w:rsidRPr="007668B3">
              <w:rPr>
                <w:sz w:val="20"/>
                <w:szCs w:val="20"/>
                <w:lang w:val="ru-RU"/>
              </w:rPr>
              <w:tab/>
              <w:t xml:space="preserve">надлежни органи треће земље могу да користе ревизорске радне папире и друге документе само за извршавање </w:t>
            </w:r>
            <w:r w:rsidRPr="007668B3">
              <w:rPr>
                <w:sz w:val="20"/>
                <w:szCs w:val="20"/>
                <w:lang w:val="ru-RU"/>
              </w:rPr>
              <w:lastRenderedPageBreak/>
              <w:t>дужности у оквиру својих надлежности јавног надзора, контроле квалитета и истрага које задовољавају захтеве еквивалентне оним наведеним у члановима 29, 30 и 31;</w:t>
            </w:r>
          </w:p>
          <w:p w:rsidR="00996E33" w:rsidRPr="007668B3" w:rsidRDefault="00996E33" w:rsidP="00B62401">
            <w:pPr>
              <w:jc w:val="both"/>
              <w:rPr>
                <w:sz w:val="20"/>
                <w:szCs w:val="20"/>
                <w:lang w:val="ru-RU"/>
              </w:rPr>
            </w:pPr>
            <w:r w:rsidRPr="007668B3">
              <w:rPr>
                <w:sz w:val="20"/>
                <w:szCs w:val="20"/>
                <w:lang w:val="ru-RU"/>
              </w:rPr>
              <w:t>(д)</w:t>
            </w:r>
            <w:r w:rsidRPr="007668B3">
              <w:rPr>
                <w:sz w:val="20"/>
                <w:szCs w:val="20"/>
                <w:lang w:val="ru-RU"/>
              </w:rPr>
              <w:tab/>
              <w:t xml:space="preserve">захтев надлежног органа треће земље за ревизорским радним папирима и другим документима који су у поседу законског ревизора или ревизорског друштва може да буде одбијен у случају </w:t>
            </w:r>
          </w:p>
          <w:p w:rsidR="00996E33" w:rsidRPr="007668B3" w:rsidRDefault="00996E33" w:rsidP="00B62401">
            <w:pPr>
              <w:jc w:val="both"/>
              <w:rPr>
                <w:sz w:val="20"/>
                <w:szCs w:val="20"/>
                <w:lang w:val="ru-RU"/>
              </w:rPr>
            </w:pPr>
            <w:r w:rsidRPr="007668B3">
              <w:rPr>
                <w:sz w:val="20"/>
                <w:szCs w:val="20"/>
                <w:lang w:val="ru-RU"/>
              </w:rPr>
              <w:t>- када би се давање таквих радних папира или докумената негативно одразило на суверенитет, безбедност или јавни ред у Заједници или односној држави чланици, или</w:t>
            </w:r>
          </w:p>
          <w:p w:rsidR="00996E33" w:rsidRPr="007668B3" w:rsidRDefault="00996E33" w:rsidP="00996E33">
            <w:pPr>
              <w:jc w:val="both"/>
              <w:rPr>
                <w:sz w:val="20"/>
                <w:szCs w:val="20"/>
              </w:rPr>
            </w:pPr>
            <w:r w:rsidRPr="007668B3">
              <w:rPr>
                <w:sz w:val="20"/>
                <w:szCs w:val="20"/>
              </w:rPr>
              <w:t xml:space="preserve"> - су судски поступци већ покренути у односу на исте радње и против истих лица пред органима  државе чланице</w:t>
            </w:r>
            <w:r w:rsidRPr="007668B3">
              <w:rPr>
                <w:sz w:val="20"/>
                <w:szCs w:val="20"/>
                <w:lang w:val="sr-Cyrl-CS"/>
              </w:rPr>
              <w:t xml:space="preserve"> од које се захтевају информације</w:t>
            </w:r>
            <w:r w:rsidRPr="007668B3">
              <w:rPr>
                <w:sz w:val="20"/>
                <w:szCs w:val="20"/>
              </w:rPr>
              <w:t xml:space="preserve"> или </w:t>
            </w:r>
          </w:p>
          <w:p w:rsidR="00996E33" w:rsidRPr="007668B3" w:rsidRDefault="00996E33" w:rsidP="00996E33">
            <w:pPr>
              <w:jc w:val="both"/>
              <w:rPr>
                <w:sz w:val="20"/>
                <w:szCs w:val="20"/>
                <w:lang w:val="ru-RU"/>
              </w:rPr>
            </w:pPr>
            <w:r w:rsidRPr="007668B3">
              <w:rPr>
                <w:sz w:val="20"/>
                <w:szCs w:val="20"/>
              </w:rPr>
              <w:t xml:space="preserve">            - је правноснажна пресуда већ  </w:t>
            </w:r>
            <w:r w:rsidRPr="007668B3">
              <w:rPr>
                <w:sz w:val="20"/>
                <w:szCs w:val="20"/>
                <w:lang w:val="sr-Cyrl-CS"/>
              </w:rPr>
              <w:t xml:space="preserve">донета </w:t>
            </w:r>
            <w:r w:rsidRPr="007668B3">
              <w:rPr>
                <w:sz w:val="20"/>
                <w:szCs w:val="20"/>
              </w:rPr>
              <w:t>у погледу истих радњи и истих лица од стране надлежних органа државе чланице</w:t>
            </w:r>
            <w:r w:rsidRPr="007668B3">
              <w:rPr>
                <w:sz w:val="20"/>
                <w:szCs w:val="20"/>
                <w:lang w:val="sr-Cyrl-CS"/>
              </w:rPr>
              <w:t xml:space="preserve"> од које се захтевају информације</w:t>
            </w:r>
            <w:r w:rsidRPr="007668B3">
              <w:rPr>
                <w:sz w:val="20"/>
                <w:szCs w:val="20"/>
              </w:rPr>
              <w:t>.</w:t>
            </w:r>
          </w:p>
        </w:tc>
        <w:tc>
          <w:tcPr>
            <w:tcW w:w="407" w:type="pct"/>
          </w:tcPr>
          <w:p w:rsidR="00996E33" w:rsidRPr="003516CC" w:rsidRDefault="0049682D" w:rsidP="0067487B">
            <w:pPr>
              <w:rPr>
                <w:sz w:val="20"/>
                <w:szCs w:val="20"/>
                <w:lang w:val="sr-Cyrl-CS"/>
              </w:rPr>
            </w:pPr>
            <w:r w:rsidRPr="003516CC">
              <w:rPr>
                <w:sz w:val="20"/>
                <w:szCs w:val="20"/>
                <w:lang w:val="sr-Cyrl-CS"/>
              </w:rPr>
              <w:lastRenderedPageBreak/>
              <w:t>11</w:t>
            </w:r>
            <w:r w:rsidR="0067487B" w:rsidRPr="003516CC">
              <w:rPr>
                <w:sz w:val="20"/>
                <w:szCs w:val="20"/>
                <w:lang w:val="sr-Cyrl-CS"/>
              </w:rPr>
              <w:t>3</w:t>
            </w:r>
            <w:r w:rsidRPr="003516CC">
              <w:rPr>
                <w:sz w:val="20"/>
                <w:szCs w:val="20"/>
                <w:lang w:val="sr-Cyrl-CS"/>
              </w:rPr>
              <w:t>.2.</w:t>
            </w: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p>
          <w:p w:rsidR="0067487B" w:rsidRPr="003516CC" w:rsidRDefault="0067487B" w:rsidP="0067487B">
            <w:pPr>
              <w:rPr>
                <w:sz w:val="20"/>
                <w:szCs w:val="20"/>
                <w:lang w:val="sr-Cyrl-CS"/>
              </w:rPr>
            </w:pPr>
            <w:r w:rsidRPr="003516CC">
              <w:rPr>
                <w:sz w:val="20"/>
                <w:szCs w:val="20"/>
                <w:lang w:val="sr-Cyrl-CS"/>
              </w:rPr>
              <w:t>113.3.</w:t>
            </w:r>
          </w:p>
        </w:tc>
        <w:tc>
          <w:tcPr>
            <w:tcW w:w="1627" w:type="pct"/>
          </w:tcPr>
          <w:p w:rsidR="0049682D" w:rsidRPr="003516CC" w:rsidRDefault="0049682D" w:rsidP="0049682D">
            <w:pPr>
              <w:autoSpaceDE w:val="0"/>
              <w:autoSpaceDN w:val="0"/>
              <w:adjustRightInd w:val="0"/>
              <w:ind w:firstLine="720"/>
              <w:jc w:val="both"/>
              <w:rPr>
                <w:rFonts w:eastAsia="TimesNewRoman"/>
                <w:sz w:val="20"/>
                <w:szCs w:val="20"/>
                <w:lang w:val="ru-RU"/>
              </w:rPr>
            </w:pPr>
            <w:r w:rsidRPr="003516CC">
              <w:rPr>
                <w:rFonts w:eastAsia="TimesNewRoman"/>
                <w:sz w:val="20"/>
                <w:szCs w:val="20"/>
                <w:lang w:val="ru-RU"/>
              </w:rPr>
              <w:t>Споразум из става 1. тачка 4) овог члана обавезно садржи:</w:t>
            </w:r>
          </w:p>
          <w:p w:rsidR="0049682D" w:rsidRPr="003516CC" w:rsidRDefault="0067487B"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1) образложење захтева за доставу радне документације и других докумената;</w:t>
            </w:r>
          </w:p>
          <w:p w:rsidR="0049682D" w:rsidRPr="003516CC" w:rsidRDefault="0067487B"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2) одредбе о обавези заштите поверљивих података од стране лица која су запослена или су била запослена у надлежним органима треће земље;</w:t>
            </w:r>
          </w:p>
          <w:p w:rsidR="0049682D" w:rsidRPr="00796EE1" w:rsidRDefault="0067487B"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796EE1" w:rsidRPr="00796EE1">
              <w:rPr>
                <w:rFonts w:eastAsia="TimesNewRoman"/>
                <w:sz w:val="20"/>
                <w:szCs w:val="20"/>
              </w:rPr>
              <w:t xml:space="preserve">3) одредбе о обавези коришћења радне документације и других докумената од стране надлежних органа треће земље само ради спровођења надзора и провере квалитета рада сагласно чл. </w:t>
            </w:r>
            <w:r w:rsidR="00796EE1" w:rsidRPr="00796EE1">
              <w:rPr>
                <w:rFonts w:eastAsia="TimesNewRoman"/>
                <w:sz w:val="20"/>
                <w:szCs w:val="20"/>
                <w:lang w:val="sr-Cyrl-RS"/>
              </w:rPr>
              <w:t xml:space="preserve">14 </w:t>
            </w:r>
            <w:r w:rsidR="00796EE1" w:rsidRPr="00796EE1">
              <w:rPr>
                <w:rFonts w:eastAsia="TimesNewRoman"/>
                <w:sz w:val="20"/>
                <w:szCs w:val="20"/>
              </w:rPr>
              <w:t xml:space="preserve">- </w:t>
            </w:r>
            <w:r w:rsidR="00796EE1" w:rsidRPr="00796EE1">
              <w:rPr>
                <w:rFonts w:eastAsia="TimesNewRoman"/>
                <w:sz w:val="20"/>
                <w:szCs w:val="20"/>
                <w:lang w:val="sr-Cyrl-RS"/>
              </w:rPr>
              <w:t>16</w:t>
            </w:r>
            <w:r w:rsidR="00796EE1" w:rsidRPr="00796EE1">
              <w:rPr>
                <w:rFonts w:eastAsia="TimesNewRoman"/>
                <w:sz w:val="20"/>
                <w:szCs w:val="20"/>
              </w:rPr>
              <w:t>, чл. 6</w:t>
            </w:r>
            <w:r w:rsidR="00796EE1" w:rsidRPr="00796EE1">
              <w:rPr>
                <w:rFonts w:eastAsia="TimesNewRoman"/>
                <w:sz w:val="20"/>
                <w:szCs w:val="20"/>
                <w:lang w:val="sr-Cyrl-RS"/>
              </w:rPr>
              <w:t>5</w:t>
            </w:r>
            <w:r w:rsidR="00796EE1" w:rsidRPr="00796EE1">
              <w:rPr>
                <w:rFonts w:eastAsia="TimesNewRoman"/>
                <w:sz w:val="20"/>
                <w:szCs w:val="20"/>
              </w:rPr>
              <w:t xml:space="preserve"> - 7</w:t>
            </w:r>
            <w:r w:rsidR="00796EE1" w:rsidRPr="00796EE1">
              <w:rPr>
                <w:rFonts w:eastAsia="TimesNewRoman"/>
                <w:sz w:val="20"/>
                <w:szCs w:val="20"/>
                <w:lang w:val="sr-Cyrl-RS"/>
              </w:rPr>
              <w:t>2</w:t>
            </w:r>
            <w:r w:rsidR="00796EE1" w:rsidRPr="00796EE1">
              <w:rPr>
                <w:rFonts w:eastAsia="TimesNewRoman"/>
                <w:sz w:val="20"/>
                <w:szCs w:val="20"/>
              </w:rPr>
              <w:t xml:space="preserve">. и чл. </w:t>
            </w:r>
            <w:r w:rsidR="00796EE1" w:rsidRPr="001035E9">
              <w:rPr>
                <w:rFonts w:eastAsia="TimesNewRoman"/>
                <w:sz w:val="20"/>
                <w:szCs w:val="20"/>
                <w:lang w:val="sr-Cyrl-RS"/>
              </w:rPr>
              <w:t xml:space="preserve">75 </w:t>
            </w:r>
            <w:r w:rsidR="00796EE1" w:rsidRPr="001035E9">
              <w:rPr>
                <w:rFonts w:eastAsia="TimesNewRoman"/>
                <w:sz w:val="20"/>
                <w:szCs w:val="20"/>
              </w:rPr>
              <w:t xml:space="preserve">- </w:t>
            </w:r>
            <w:r w:rsidR="00796EE1" w:rsidRPr="001035E9">
              <w:rPr>
                <w:rFonts w:eastAsia="TimesNewRoman"/>
                <w:sz w:val="20"/>
                <w:szCs w:val="20"/>
                <w:lang w:val="sr-Cyrl-RS"/>
              </w:rPr>
              <w:t xml:space="preserve">101. </w:t>
            </w:r>
            <w:r w:rsidR="00796EE1" w:rsidRPr="00796EE1">
              <w:rPr>
                <w:rFonts w:eastAsia="TimesNewRoman"/>
                <w:sz w:val="20"/>
                <w:szCs w:val="20"/>
              </w:rPr>
              <w:t>овог закона.</w:t>
            </w:r>
          </w:p>
          <w:p w:rsidR="0049682D" w:rsidRPr="003516CC" w:rsidRDefault="0049682D" w:rsidP="0049682D">
            <w:pPr>
              <w:autoSpaceDE w:val="0"/>
              <w:autoSpaceDN w:val="0"/>
              <w:adjustRightInd w:val="0"/>
              <w:ind w:firstLine="720"/>
              <w:jc w:val="both"/>
              <w:rPr>
                <w:rFonts w:eastAsia="TimesNewRoman"/>
                <w:sz w:val="20"/>
                <w:szCs w:val="20"/>
                <w:lang w:val="ru-RU"/>
              </w:rPr>
            </w:pPr>
            <w:r w:rsidRPr="003516CC">
              <w:rPr>
                <w:rFonts w:eastAsia="TimesNewRoman"/>
                <w:sz w:val="20"/>
                <w:szCs w:val="20"/>
                <w:lang w:val="ru-RU"/>
              </w:rPr>
              <w:t>Комисија може да одбије захтев надлежног органа треће земље:</w:t>
            </w:r>
          </w:p>
          <w:p w:rsidR="0049682D" w:rsidRPr="003516CC" w:rsidRDefault="0067487B"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lastRenderedPageBreak/>
              <w:t xml:space="preserve">              </w:t>
            </w:r>
            <w:r w:rsidR="0049682D" w:rsidRPr="003516CC">
              <w:rPr>
                <w:rFonts w:eastAsia="TimesNewRoman"/>
                <w:sz w:val="20"/>
                <w:szCs w:val="20"/>
                <w:lang w:val="ru-RU"/>
              </w:rPr>
              <w:t>1) ако би достава радне документације, односно докумената неповољно утицала на суверенитет, безбедност или правни поредак Републике Србије;</w:t>
            </w:r>
          </w:p>
          <w:p w:rsidR="0049682D" w:rsidRPr="003516CC" w:rsidRDefault="0067487B"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2) ако су пред надлежним органима Републике Србије већ покренути судски поступци везани за спровођење јавног надзора и контролу квалитета рада лиценцираних овлашћених ревизора, самосталних ревизора и друштава за ревизију;</w:t>
            </w:r>
          </w:p>
          <w:p w:rsidR="00996E33" w:rsidRPr="003516CC" w:rsidRDefault="00D26621" w:rsidP="00B62401">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49682D" w:rsidRPr="003516CC">
              <w:rPr>
                <w:rFonts w:eastAsia="TimesNewRoman"/>
                <w:sz w:val="20"/>
                <w:szCs w:val="20"/>
                <w:lang w:val="ru-RU"/>
              </w:rPr>
              <w:t>3) ако су надлежни органи Републике Србије већ донели правоснажну пресуду у судским поступцима везаним за спровођење јавног надзора и контролу квалитета рада.</w:t>
            </w:r>
          </w:p>
        </w:tc>
        <w:tc>
          <w:tcPr>
            <w:tcW w:w="661" w:type="pct"/>
          </w:tcPr>
          <w:p w:rsidR="00996E33" w:rsidRPr="007668B3" w:rsidRDefault="0049682D" w:rsidP="00996E33">
            <w:pPr>
              <w:rPr>
                <w:sz w:val="20"/>
                <w:szCs w:val="20"/>
                <w:lang w:val="sr-Cyrl-CS"/>
              </w:rPr>
            </w:pPr>
            <w:r w:rsidRPr="007668B3">
              <w:rPr>
                <w:sz w:val="20"/>
                <w:szCs w:val="20"/>
                <w:lang w:val="sr-Cyrl-CS"/>
              </w:rPr>
              <w:lastRenderedPageBreak/>
              <w:t>Потпуно усклађено</w:t>
            </w:r>
          </w:p>
        </w:tc>
        <w:tc>
          <w:tcPr>
            <w:tcW w:w="681" w:type="pct"/>
          </w:tcPr>
          <w:p w:rsidR="00996E33" w:rsidRPr="00427C82"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47.3</w:t>
            </w:r>
          </w:p>
        </w:tc>
        <w:tc>
          <w:tcPr>
            <w:tcW w:w="1330" w:type="pct"/>
          </w:tcPr>
          <w:p w:rsidR="00996E33" w:rsidRPr="007668B3" w:rsidRDefault="00996E33" w:rsidP="00996E33">
            <w:pPr>
              <w:jc w:val="both"/>
              <w:rPr>
                <w:sz w:val="20"/>
                <w:szCs w:val="20"/>
              </w:rPr>
            </w:pPr>
            <w:r w:rsidRPr="007668B3">
              <w:rPr>
                <w:sz w:val="20"/>
                <w:szCs w:val="20"/>
                <w:lang w:val="ru-RU"/>
              </w:rPr>
              <w:t xml:space="preserve">             </w:t>
            </w:r>
            <w:r w:rsidRPr="007668B3">
              <w:rPr>
                <w:sz w:val="20"/>
                <w:szCs w:val="20"/>
              </w:rPr>
              <w:t>Да би се олакшала сарадња, Комисија је овлашћена да одлучује о адекватности из става 1. тачка в) овог члана кроз акта</w:t>
            </w:r>
            <w:r w:rsidRPr="007668B3">
              <w:rPr>
                <w:sz w:val="20"/>
                <w:szCs w:val="20"/>
                <w:lang w:val="sr-Cyrl-CS"/>
              </w:rPr>
              <w:t xml:space="preserve"> за спровођење</w:t>
            </w:r>
            <w:r w:rsidRPr="007668B3">
              <w:rPr>
                <w:sz w:val="20"/>
                <w:szCs w:val="20"/>
              </w:rPr>
              <w:t>.</w:t>
            </w:r>
            <w:r w:rsidRPr="007668B3">
              <w:rPr>
                <w:rStyle w:val="tw4winMark"/>
                <w:color w:val="auto"/>
                <w:sz w:val="20"/>
                <w:szCs w:val="20"/>
              </w:rPr>
              <w:t>&lt;0}{0&gt;</w:t>
            </w:r>
            <w:r w:rsidRPr="007668B3">
              <w:rPr>
                <w:sz w:val="20"/>
                <w:szCs w:val="20"/>
              </w:rPr>
              <w:t xml:space="preserve"> </w:t>
            </w:r>
            <w:r w:rsidRPr="007668B3">
              <w:rPr>
                <w:vanish/>
                <w:sz w:val="20"/>
                <w:szCs w:val="20"/>
                <w:lang w:val="en-GB"/>
              </w:rPr>
              <w:t>Those implementing acts shall be adopted in accordance with the examination procedure referred to in Article 48(2).</w:t>
            </w:r>
            <w:r w:rsidRPr="007668B3">
              <w:rPr>
                <w:rStyle w:val="tw4winMark"/>
                <w:color w:val="auto"/>
                <w:sz w:val="20"/>
                <w:szCs w:val="20"/>
              </w:rPr>
              <w:t>&lt;}0{&gt;</w:t>
            </w:r>
            <w:r w:rsidRPr="007668B3">
              <w:rPr>
                <w:sz w:val="20"/>
                <w:szCs w:val="20"/>
              </w:rPr>
              <w:t>Та  акта</w:t>
            </w:r>
            <w:r w:rsidRPr="007668B3">
              <w:rPr>
                <w:sz w:val="20"/>
                <w:szCs w:val="20"/>
                <w:lang w:val="sr-Cyrl-CS"/>
              </w:rPr>
              <w:t xml:space="preserve"> за спровођење</w:t>
            </w:r>
            <w:r w:rsidRPr="007668B3">
              <w:rPr>
                <w:sz w:val="20"/>
                <w:szCs w:val="20"/>
              </w:rPr>
              <w:t xml:space="preserve"> усвајају се у складу са поступком испитивања из члана 48. став 2.</w:t>
            </w:r>
            <w:r w:rsidRPr="007668B3">
              <w:rPr>
                <w:rStyle w:val="tw4winMark"/>
                <w:color w:val="auto"/>
                <w:sz w:val="20"/>
                <w:szCs w:val="20"/>
              </w:rPr>
              <w:t>&lt;0}{0&gt;</w:t>
            </w:r>
            <w:r w:rsidRPr="007668B3">
              <w:rPr>
                <w:sz w:val="20"/>
                <w:szCs w:val="20"/>
              </w:rPr>
              <w:t xml:space="preserve"> </w:t>
            </w:r>
            <w:r w:rsidRPr="007668B3">
              <w:rPr>
                <w:vanish/>
                <w:sz w:val="20"/>
                <w:szCs w:val="20"/>
                <w:lang w:val="en-GB"/>
              </w:rPr>
              <w:t>Member States shall take the measures necessary to comply with the Commission's decision.</w:t>
            </w:r>
            <w:r w:rsidRPr="007668B3">
              <w:rPr>
                <w:rStyle w:val="tw4winMark"/>
                <w:color w:val="auto"/>
                <w:sz w:val="20"/>
                <w:szCs w:val="20"/>
              </w:rPr>
              <w:t>&lt;}71{&gt;</w:t>
            </w:r>
            <w:r w:rsidRPr="007668B3">
              <w:rPr>
                <w:sz w:val="20"/>
                <w:szCs w:val="20"/>
              </w:rPr>
              <w:t>Државе чланице предузимају мере неопходне за усклађивање са одлуком Комисије.</w:t>
            </w:r>
          </w:p>
          <w:p w:rsidR="00996E33" w:rsidRPr="007668B3" w:rsidRDefault="00996E33" w:rsidP="00996E33">
            <w:pPr>
              <w:jc w:val="both"/>
              <w:rPr>
                <w:sz w:val="20"/>
                <w:szCs w:val="20"/>
                <w:lang w:val="ru-RU"/>
              </w:rPr>
            </w:pPr>
            <w:r w:rsidRPr="007668B3">
              <w:rPr>
                <w:b/>
                <w:sz w:val="20"/>
                <w:szCs w:val="20"/>
              </w:rPr>
              <w:t xml:space="preserve">            </w:t>
            </w:r>
            <w:r w:rsidRPr="007668B3">
              <w:rPr>
                <w:sz w:val="20"/>
                <w:szCs w:val="20"/>
              </w:rPr>
              <w:t xml:space="preserve">Комисија је овлашћена за усвајање делегираних аката у складу са </w:t>
            </w:r>
            <w:r w:rsidRPr="007668B3">
              <w:rPr>
                <w:sz w:val="20"/>
                <w:szCs w:val="20"/>
              </w:rPr>
              <w:lastRenderedPageBreak/>
              <w:t>чланом 48а за потребе утврђивања критеријума опште адекватности у складу са којима Комисија треба да утврди да ли надлежни органи трећих земаља могу бити признати као адекватни за сарадњу са надлежним органима држава чланица о размени радне</w:t>
            </w:r>
            <w:r w:rsidRPr="007668B3">
              <w:rPr>
                <w:b/>
                <w:sz w:val="20"/>
                <w:szCs w:val="20"/>
              </w:rPr>
              <w:t xml:space="preserve"> </w:t>
            </w:r>
            <w:r w:rsidRPr="007668B3">
              <w:rPr>
                <w:sz w:val="20"/>
                <w:szCs w:val="20"/>
              </w:rPr>
              <w:t xml:space="preserve">ревизорске документације или других докумената </w:t>
            </w:r>
            <w:r w:rsidRPr="007668B3">
              <w:rPr>
                <w:sz w:val="20"/>
                <w:szCs w:val="20"/>
                <w:lang w:val="sr-Cyrl-CS"/>
              </w:rPr>
              <w:t xml:space="preserve">који су </w:t>
            </w:r>
            <w:r w:rsidRPr="007668B3">
              <w:rPr>
                <w:sz w:val="20"/>
                <w:szCs w:val="20"/>
              </w:rPr>
              <w:t>у поседу овлашћених ревизора и друштава за ревизију.</w:t>
            </w:r>
            <w:r w:rsidRPr="007668B3">
              <w:rPr>
                <w:rStyle w:val="tw4winMark"/>
                <w:color w:val="auto"/>
                <w:sz w:val="20"/>
                <w:szCs w:val="20"/>
              </w:rPr>
              <w:t>&lt;0}{0&gt;</w:t>
            </w:r>
            <w:r w:rsidRPr="007668B3">
              <w:rPr>
                <w:sz w:val="20"/>
                <w:szCs w:val="20"/>
              </w:rPr>
              <w:t xml:space="preserve"> </w:t>
            </w:r>
            <w:r w:rsidRPr="007668B3">
              <w:rPr>
                <w:vanish/>
                <w:sz w:val="20"/>
                <w:szCs w:val="20"/>
                <w:lang w:val="en-GB"/>
              </w:rPr>
              <w:t>The general adequacy criteria shall be based on the requirements of Article 36 or essentially equivalent functional results relating to a direct exchange of audit working papers or other documents held by statutory auditors or audit firms.';</w:t>
            </w:r>
            <w:r w:rsidRPr="007668B3">
              <w:rPr>
                <w:rStyle w:val="tw4winMark"/>
                <w:color w:val="auto"/>
                <w:sz w:val="20"/>
                <w:szCs w:val="20"/>
              </w:rPr>
              <w:t>&lt;}0{&gt;</w:t>
            </w:r>
            <w:r w:rsidRPr="007668B3">
              <w:rPr>
                <w:sz w:val="20"/>
                <w:szCs w:val="20"/>
              </w:rPr>
              <w:t>Општи критеријуми адекватности морају се заснивати на захтевима члана 36. или бити суштински еквивалентни функционалним резултатима који се односе на директну размену радне ревизорске документације или других докумената у поседу овлашћених ревизора или друштава за ревизију.</w:t>
            </w:r>
          </w:p>
        </w:tc>
        <w:tc>
          <w:tcPr>
            <w:tcW w:w="407" w:type="pct"/>
          </w:tcPr>
          <w:p w:rsidR="00996E33" w:rsidRPr="00E62652" w:rsidRDefault="00996E33" w:rsidP="00996E33">
            <w:pPr>
              <w:rPr>
                <w:sz w:val="20"/>
                <w:szCs w:val="20"/>
                <w:highlight w:val="yellow"/>
                <w:lang w:val="sr-Cyrl-CS"/>
              </w:rPr>
            </w:pPr>
          </w:p>
        </w:tc>
        <w:tc>
          <w:tcPr>
            <w:tcW w:w="1627" w:type="pct"/>
          </w:tcPr>
          <w:p w:rsidR="00996E33" w:rsidRPr="007668B3" w:rsidRDefault="00996E33" w:rsidP="00996E33">
            <w:pPr>
              <w:autoSpaceDE w:val="0"/>
              <w:autoSpaceDN w:val="0"/>
              <w:adjustRightInd w:val="0"/>
              <w:ind w:firstLine="720"/>
              <w:jc w:val="both"/>
              <w:rPr>
                <w:rFonts w:eastAsia="TimesNewRoman"/>
                <w:sz w:val="20"/>
                <w:szCs w:val="20"/>
                <w:lang w:val="ru-RU"/>
              </w:rPr>
            </w:pPr>
          </w:p>
        </w:tc>
        <w:tc>
          <w:tcPr>
            <w:tcW w:w="661" w:type="pct"/>
          </w:tcPr>
          <w:p w:rsidR="00996E33" w:rsidRPr="003516CC" w:rsidRDefault="004E7EC7" w:rsidP="00996E33">
            <w:pPr>
              <w:rPr>
                <w:sz w:val="20"/>
                <w:szCs w:val="20"/>
                <w:lang w:val="sr-Cyrl-RS"/>
              </w:rPr>
            </w:pPr>
            <w:r w:rsidRPr="003516CC">
              <w:rPr>
                <w:sz w:val="20"/>
                <w:szCs w:val="20"/>
                <w:lang w:val="sr-Cyrl-RS"/>
              </w:rPr>
              <w:t>Непреносиво</w:t>
            </w:r>
          </w:p>
        </w:tc>
        <w:tc>
          <w:tcPr>
            <w:tcW w:w="681" w:type="pct"/>
          </w:tcPr>
          <w:p w:rsidR="00996E33" w:rsidRPr="003516CC" w:rsidRDefault="00996E33" w:rsidP="00996E33">
            <w:pPr>
              <w:rPr>
                <w:b/>
                <w:sz w:val="20"/>
                <w:szCs w:val="20"/>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47.4</w:t>
            </w:r>
          </w:p>
        </w:tc>
        <w:tc>
          <w:tcPr>
            <w:tcW w:w="1330" w:type="pct"/>
          </w:tcPr>
          <w:p w:rsidR="00996E33" w:rsidRPr="007668B3" w:rsidRDefault="00996E33" w:rsidP="00996E33">
            <w:pPr>
              <w:jc w:val="both"/>
              <w:rPr>
                <w:sz w:val="20"/>
                <w:szCs w:val="20"/>
                <w:lang w:val="ru-RU"/>
              </w:rPr>
            </w:pPr>
            <w:r w:rsidRPr="007668B3">
              <w:rPr>
                <w:sz w:val="20"/>
                <w:szCs w:val="20"/>
                <w:lang w:val="ru-RU"/>
              </w:rPr>
              <w:t xml:space="preserve">             У изузетним случајевима и одступањем од става 1, државе чланице могу законским ревизорима и ревизорским друштвима којима су издали овлашћења да дозволе да изврше трансфер ревизорских радних папира и других докумената директно надлежним органима треће земље под условом:</w:t>
            </w:r>
          </w:p>
          <w:p w:rsidR="00996E33" w:rsidRPr="007668B3" w:rsidRDefault="00996E33" w:rsidP="00FD6B44">
            <w:pPr>
              <w:jc w:val="both"/>
              <w:rPr>
                <w:sz w:val="20"/>
                <w:szCs w:val="20"/>
                <w:lang w:val="ru-RU"/>
              </w:rPr>
            </w:pPr>
            <w:r w:rsidRPr="007668B3">
              <w:rPr>
                <w:sz w:val="20"/>
                <w:szCs w:val="20"/>
                <w:lang w:val="ru-RU"/>
              </w:rPr>
              <w:t xml:space="preserve"> (а)</w:t>
            </w:r>
            <w:r w:rsidRPr="007668B3">
              <w:rPr>
                <w:sz w:val="20"/>
                <w:szCs w:val="20"/>
                <w:lang w:val="ru-RU"/>
              </w:rPr>
              <w:tab/>
              <w:t>да су истрагу започели надлежни органи у тој трећој земљи;</w:t>
            </w:r>
          </w:p>
          <w:p w:rsidR="00996E33" w:rsidRPr="007668B3" w:rsidRDefault="00996E33" w:rsidP="00FD6B44">
            <w:pPr>
              <w:jc w:val="both"/>
              <w:rPr>
                <w:sz w:val="20"/>
                <w:szCs w:val="20"/>
                <w:lang w:val="ru-RU"/>
              </w:rPr>
            </w:pPr>
            <w:r w:rsidRPr="007668B3">
              <w:rPr>
                <w:sz w:val="20"/>
                <w:szCs w:val="20"/>
                <w:lang w:val="ru-RU"/>
              </w:rPr>
              <w:t>(б)</w:t>
            </w:r>
            <w:r w:rsidRPr="007668B3">
              <w:rPr>
                <w:sz w:val="20"/>
                <w:szCs w:val="20"/>
                <w:lang w:val="ru-RU"/>
              </w:rPr>
              <w:tab/>
              <w:t>да трансфер није у супротности са обавезама које законски ревизори и ревизорска друштва имају када је у питању трансфер ревизорских радних папира и других докумената надлежном органу у својој земљи;</w:t>
            </w:r>
          </w:p>
          <w:p w:rsidR="00996E33" w:rsidRPr="007668B3" w:rsidRDefault="00996E33" w:rsidP="00FD6B44">
            <w:pPr>
              <w:jc w:val="both"/>
              <w:rPr>
                <w:sz w:val="20"/>
                <w:szCs w:val="20"/>
                <w:lang w:val="ru-RU"/>
              </w:rPr>
            </w:pPr>
            <w:r w:rsidRPr="007668B3">
              <w:rPr>
                <w:sz w:val="20"/>
                <w:szCs w:val="20"/>
                <w:lang w:val="ru-RU"/>
              </w:rPr>
              <w:lastRenderedPageBreak/>
              <w:t>(ц)</w:t>
            </w:r>
            <w:r w:rsidRPr="007668B3">
              <w:rPr>
                <w:sz w:val="20"/>
                <w:szCs w:val="20"/>
                <w:lang w:val="ru-RU"/>
              </w:rPr>
              <w:tab/>
              <w:t>да постоје радни договори са надлежним органима треће земље који дозвољавају надлежним органима државе чланице реципрочан, директан приступ ревизорским радним папирима и другим документима ревизорских друштава;</w:t>
            </w:r>
          </w:p>
          <w:p w:rsidR="00996E33" w:rsidRPr="007668B3" w:rsidRDefault="00996E33" w:rsidP="00FD6B44">
            <w:pPr>
              <w:jc w:val="both"/>
              <w:rPr>
                <w:sz w:val="20"/>
                <w:szCs w:val="20"/>
                <w:lang w:val="ru-RU"/>
              </w:rPr>
            </w:pPr>
            <w:r w:rsidRPr="007668B3">
              <w:rPr>
                <w:sz w:val="20"/>
                <w:szCs w:val="20"/>
                <w:lang w:val="ru-RU"/>
              </w:rPr>
              <w:t>(д)</w:t>
            </w:r>
            <w:r w:rsidRPr="007668B3">
              <w:rPr>
                <w:sz w:val="20"/>
                <w:szCs w:val="20"/>
                <w:lang w:val="ru-RU"/>
              </w:rPr>
              <w:tab/>
              <w:t>да надлежни орган треће земље који подноси захтев унапред обавести надлежни орган земље законског ревизора или ревизорског друштва о сваком директном захтеву за информацијама наводећи и разлоге с тим у вези;</w:t>
            </w:r>
          </w:p>
          <w:p w:rsidR="00996E33" w:rsidRPr="007668B3" w:rsidRDefault="00996E33" w:rsidP="00FD6B44">
            <w:pPr>
              <w:jc w:val="both"/>
              <w:rPr>
                <w:sz w:val="20"/>
                <w:szCs w:val="20"/>
                <w:lang w:val="ru-RU"/>
              </w:rPr>
            </w:pPr>
            <w:r w:rsidRPr="007668B3">
              <w:rPr>
                <w:sz w:val="20"/>
                <w:szCs w:val="20"/>
                <w:lang w:val="ru-RU"/>
              </w:rPr>
              <w:t>(е)</w:t>
            </w:r>
            <w:r w:rsidRPr="007668B3">
              <w:rPr>
                <w:sz w:val="20"/>
                <w:szCs w:val="20"/>
                <w:lang w:val="ru-RU"/>
              </w:rPr>
              <w:tab/>
              <w:t>да се поштују услови наведени у ставу 2.</w:t>
            </w:r>
          </w:p>
          <w:p w:rsidR="00996E33" w:rsidRPr="007668B3" w:rsidRDefault="00996E33" w:rsidP="00996E33">
            <w:pPr>
              <w:jc w:val="both"/>
              <w:rPr>
                <w:sz w:val="20"/>
                <w:szCs w:val="20"/>
                <w:lang w:val="ru-RU"/>
              </w:rPr>
            </w:pPr>
          </w:p>
        </w:tc>
        <w:tc>
          <w:tcPr>
            <w:tcW w:w="407" w:type="pct"/>
          </w:tcPr>
          <w:p w:rsidR="00996E33" w:rsidRPr="003516CC" w:rsidRDefault="00150DFA" w:rsidP="00632A7E">
            <w:pPr>
              <w:rPr>
                <w:sz w:val="20"/>
                <w:szCs w:val="20"/>
                <w:lang w:val="sr-Cyrl-CS"/>
              </w:rPr>
            </w:pPr>
            <w:r w:rsidRPr="003516CC">
              <w:rPr>
                <w:sz w:val="20"/>
                <w:szCs w:val="20"/>
                <w:lang w:val="sr-Cyrl-CS"/>
              </w:rPr>
              <w:lastRenderedPageBreak/>
              <w:t>11</w:t>
            </w:r>
            <w:r w:rsidR="00632A7E" w:rsidRPr="003516CC">
              <w:rPr>
                <w:sz w:val="20"/>
                <w:szCs w:val="20"/>
                <w:lang w:val="sr-Cyrl-CS"/>
              </w:rPr>
              <w:t>3.1</w:t>
            </w:r>
            <w:r w:rsidRPr="003516CC">
              <w:rPr>
                <w:sz w:val="20"/>
                <w:szCs w:val="20"/>
                <w:lang w:val="sr-Cyrl-CS"/>
              </w:rPr>
              <w:t>.</w:t>
            </w:r>
          </w:p>
        </w:tc>
        <w:tc>
          <w:tcPr>
            <w:tcW w:w="1627" w:type="pct"/>
          </w:tcPr>
          <w:p w:rsidR="00C45F3F" w:rsidRPr="003516CC" w:rsidRDefault="00C45F3F" w:rsidP="00C45F3F">
            <w:pPr>
              <w:autoSpaceDE w:val="0"/>
              <w:autoSpaceDN w:val="0"/>
              <w:adjustRightInd w:val="0"/>
              <w:ind w:firstLine="720"/>
              <w:jc w:val="both"/>
              <w:rPr>
                <w:sz w:val="20"/>
                <w:szCs w:val="20"/>
                <w:lang w:val="ru-RU"/>
              </w:rPr>
            </w:pPr>
            <w:r w:rsidRPr="003516CC">
              <w:rPr>
                <w:sz w:val="20"/>
                <w:szCs w:val="20"/>
                <w:lang w:val="ru-RU"/>
              </w:rPr>
              <w:t>Комисија може да дозволи да се радна документација или други документи коју поседују лиценцирани овлашћени ревизори, самостални ревизори и друштва за ревизију доставе надлежним органима треће земље под условом:</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t xml:space="preserve">              </w:t>
            </w:r>
            <w:r w:rsidR="00C45F3F" w:rsidRPr="003516CC">
              <w:rPr>
                <w:sz w:val="20"/>
                <w:szCs w:val="20"/>
                <w:lang w:val="ru-RU"/>
              </w:rPr>
              <w:t>1) да се радна документација или други документи односе на ревизије финансијских извештаја и консолидованих финансијских извештаја друштава која су издала хартије од вредности у трећој земљи или која чине део групе која сачињава консолидоване финансијске извештаје;</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t xml:space="preserve">               </w:t>
            </w:r>
            <w:r w:rsidR="00C45F3F" w:rsidRPr="003516CC">
              <w:rPr>
                <w:sz w:val="20"/>
                <w:szCs w:val="20"/>
                <w:lang w:val="ru-RU"/>
              </w:rPr>
              <w:t>2) да се преношење радне документације одвија преко Комисије према надлежним органима треће земље само на захтев надлежног органа треће земље;</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lastRenderedPageBreak/>
              <w:t xml:space="preserve">               </w:t>
            </w:r>
            <w:r w:rsidR="00C45F3F" w:rsidRPr="003516CC">
              <w:rPr>
                <w:sz w:val="20"/>
                <w:szCs w:val="20"/>
                <w:lang w:val="ru-RU"/>
              </w:rPr>
              <w:t>3) да су испуњени услови из става 2. овог члана;</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t xml:space="preserve">               </w:t>
            </w:r>
            <w:r w:rsidR="00C45F3F" w:rsidRPr="003516CC">
              <w:rPr>
                <w:sz w:val="20"/>
                <w:szCs w:val="20"/>
                <w:lang w:val="ru-RU"/>
              </w:rPr>
              <w:t>4) да постоји закључен споразум о сарадњи Комисије са надлежним органом треће земље;</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t xml:space="preserve">               </w:t>
            </w:r>
            <w:r w:rsidR="00C45F3F" w:rsidRPr="003516CC">
              <w:rPr>
                <w:sz w:val="20"/>
                <w:szCs w:val="20"/>
                <w:lang w:val="ru-RU"/>
              </w:rPr>
              <w:t xml:space="preserve">5) </w:t>
            </w:r>
            <w:r w:rsidR="009C1A41" w:rsidRPr="009C1A41">
              <w:rPr>
                <w:rFonts w:eastAsia="TimesNewRoman"/>
                <w:sz w:val="20"/>
                <w:szCs w:val="20"/>
              </w:rPr>
              <w:t xml:space="preserve">да се пренос </w:t>
            </w:r>
            <w:r w:rsidR="009C1A41" w:rsidRPr="001035E9">
              <w:rPr>
                <w:rFonts w:eastAsia="TimesNewRoman"/>
                <w:sz w:val="20"/>
                <w:szCs w:val="20"/>
                <w:lang w:val="sr-Cyrl-RS"/>
              </w:rPr>
              <w:t xml:space="preserve">података о личности </w:t>
            </w:r>
            <w:r w:rsidR="009C1A41" w:rsidRPr="009C1A41">
              <w:rPr>
                <w:rFonts w:eastAsia="TimesNewRoman"/>
                <w:sz w:val="20"/>
                <w:szCs w:val="20"/>
              </w:rPr>
              <w:t xml:space="preserve">у трећу земљу врши сходно и у складу са одредбама члана </w:t>
            </w:r>
            <w:r w:rsidR="009C1A41" w:rsidRPr="009C1A41">
              <w:rPr>
                <w:rFonts w:eastAsia="TimesNewRoman"/>
                <w:sz w:val="20"/>
                <w:szCs w:val="20"/>
                <w:lang w:val="sr-Cyrl-RS"/>
              </w:rPr>
              <w:t>111.</w:t>
            </w:r>
            <w:r w:rsidR="009C1A41" w:rsidRPr="009C1A41">
              <w:rPr>
                <w:rFonts w:eastAsia="TimesNewRoman"/>
                <w:sz w:val="20"/>
                <w:szCs w:val="20"/>
              </w:rPr>
              <w:t xml:space="preserve"> овог закона и </w:t>
            </w:r>
            <w:r w:rsidR="00724302">
              <w:rPr>
                <w:rFonts w:eastAsia="TimesNewRoman"/>
                <w:sz w:val="20"/>
                <w:szCs w:val="20"/>
                <w:lang w:val="sr-Cyrl-RS"/>
              </w:rPr>
              <w:t>закона</w:t>
            </w:r>
            <w:r w:rsidR="009C1A41" w:rsidRPr="009C1A41">
              <w:rPr>
                <w:rFonts w:eastAsia="TimesNewRoman"/>
                <w:sz w:val="20"/>
                <w:szCs w:val="20"/>
              </w:rPr>
              <w:t xml:space="preserve"> о заштити података о личности</w:t>
            </w:r>
            <w:r w:rsidR="00C45F3F" w:rsidRPr="003516CC">
              <w:rPr>
                <w:sz w:val="20"/>
                <w:szCs w:val="20"/>
                <w:lang w:val="ru-RU"/>
              </w:rPr>
              <w:t>;</w:t>
            </w:r>
          </w:p>
          <w:p w:rsidR="00C45F3F" w:rsidRPr="003516CC" w:rsidRDefault="00632A7E" w:rsidP="00C45F3F">
            <w:pPr>
              <w:autoSpaceDE w:val="0"/>
              <w:autoSpaceDN w:val="0"/>
              <w:adjustRightInd w:val="0"/>
              <w:jc w:val="both"/>
              <w:rPr>
                <w:sz w:val="20"/>
                <w:szCs w:val="20"/>
                <w:lang w:val="ru-RU"/>
              </w:rPr>
            </w:pPr>
            <w:r w:rsidRPr="003516CC">
              <w:rPr>
                <w:sz w:val="20"/>
                <w:szCs w:val="20"/>
                <w:lang w:val="ru-RU"/>
              </w:rPr>
              <w:t xml:space="preserve">              </w:t>
            </w:r>
            <w:r w:rsidR="000A0AF3" w:rsidRPr="003516CC">
              <w:rPr>
                <w:sz w:val="20"/>
                <w:szCs w:val="20"/>
                <w:lang w:val="ru-RU"/>
              </w:rPr>
              <w:t xml:space="preserve"> </w:t>
            </w:r>
            <w:r w:rsidR="00C45F3F" w:rsidRPr="003516CC">
              <w:rPr>
                <w:sz w:val="20"/>
                <w:szCs w:val="20"/>
                <w:lang w:val="ru-RU"/>
              </w:rPr>
              <w:t>6) да надлежни органи треће земље испуњавају услове које прописује Европска комисија ради унапређења сарадње између надлежних органа.</w:t>
            </w:r>
          </w:p>
          <w:p w:rsidR="00996E33" w:rsidRPr="003516CC" w:rsidRDefault="00996E33" w:rsidP="00FD6B44">
            <w:pPr>
              <w:autoSpaceDE w:val="0"/>
              <w:autoSpaceDN w:val="0"/>
              <w:adjustRightInd w:val="0"/>
              <w:jc w:val="both"/>
              <w:rPr>
                <w:sz w:val="20"/>
                <w:szCs w:val="20"/>
                <w:lang w:val="ru-RU"/>
              </w:rPr>
            </w:pPr>
          </w:p>
        </w:tc>
        <w:tc>
          <w:tcPr>
            <w:tcW w:w="661" w:type="pct"/>
          </w:tcPr>
          <w:p w:rsidR="00996E33" w:rsidRPr="007668B3" w:rsidRDefault="00996E33" w:rsidP="00996E33">
            <w:pPr>
              <w:rPr>
                <w:sz w:val="20"/>
                <w:szCs w:val="20"/>
                <w:lang w:val="sr-Cyrl-CS"/>
              </w:rPr>
            </w:pPr>
            <w:r w:rsidRPr="007668B3">
              <w:rPr>
                <w:sz w:val="20"/>
                <w:szCs w:val="20"/>
                <w:lang w:val="sr-Cyrl-CS"/>
              </w:rPr>
              <w:lastRenderedPageBreak/>
              <w:t xml:space="preserve">Потпуно </w:t>
            </w:r>
            <w:r w:rsidRPr="007668B3">
              <w:rPr>
                <w:sz w:val="20"/>
                <w:szCs w:val="20"/>
              </w:rPr>
              <w:t>у</w:t>
            </w:r>
            <w:r w:rsidRPr="007668B3">
              <w:rPr>
                <w:sz w:val="20"/>
                <w:szCs w:val="20"/>
                <w:lang w:val="sr-Cyrl-CS"/>
              </w:rPr>
              <w:t>склађено</w:t>
            </w:r>
          </w:p>
        </w:tc>
        <w:tc>
          <w:tcPr>
            <w:tcW w:w="681" w:type="pct"/>
          </w:tcPr>
          <w:p w:rsidR="00996E33" w:rsidRPr="007668B3" w:rsidRDefault="00996E33" w:rsidP="00996E33">
            <w:pPr>
              <w:rPr>
                <w:sz w:val="20"/>
                <w:szCs w:val="20"/>
                <w:lang w:val="sr-Latn-CS"/>
              </w:rPr>
            </w:pP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lastRenderedPageBreak/>
              <w:t>47.6</w:t>
            </w:r>
          </w:p>
        </w:tc>
        <w:tc>
          <w:tcPr>
            <w:tcW w:w="1330" w:type="pct"/>
          </w:tcPr>
          <w:p w:rsidR="00996E33" w:rsidRPr="007668B3" w:rsidRDefault="00FD6B44" w:rsidP="00996E33">
            <w:pPr>
              <w:jc w:val="both"/>
              <w:rPr>
                <w:sz w:val="20"/>
                <w:szCs w:val="20"/>
                <w:lang w:val="ru-RU"/>
              </w:rPr>
            </w:pPr>
            <w:r>
              <w:rPr>
                <w:sz w:val="20"/>
                <w:szCs w:val="20"/>
                <w:lang w:val="ru-RU"/>
              </w:rPr>
              <w:t xml:space="preserve">              </w:t>
            </w:r>
            <w:r w:rsidR="00996E33" w:rsidRPr="007668B3">
              <w:rPr>
                <w:sz w:val="20"/>
                <w:szCs w:val="20"/>
                <w:lang w:val="ru-RU"/>
              </w:rPr>
              <w:t>Државе чланице треба да обавесте Комисију о радним договорима поменутим у ст. 1 до 4</w:t>
            </w:r>
          </w:p>
          <w:p w:rsidR="00996E33" w:rsidRPr="007668B3" w:rsidRDefault="00996E33" w:rsidP="00996E33">
            <w:pPr>
              <w:rPr>
                <w:sz w:val="20"/>
                <w:szCs w:val="20"/>
                <w:lang w:val="sr-Cyrl-CS"/>
              </w:rPr>
            </w:pPr>
          </w:p>
        </w:tc>
        <w:tc>
          <w:tcPr>
            <w:tcW w:w="407" w:type="pct"/>
          </w:tcPr>
          <w:p w:rsidR="00996E33" w:rsidRPr="003516CC" w:rsidRDefault="00924521" w:rsidP="00C013A4">
            <w:pPr>
              <w:rPr>
                <w:sz w:val="20"/>
                <w:szCs w:val="20"/>
                <w:lang w:val="sr-Cyrl-CS"/>
              </w:rPr>
            </w:pPr>
            <w:r w:rsidRPr="003516CC">
              <w:rPr>
                <w:sz w:val="20"/>
                <w:szCs w:val="20"/>
                <w:lang w:val="sr-Cyrl-CS"/>
              </w:rPr>
              <w:t>11</w:t>
            </w:r>
            <w:r w:rsidR="00C013A4" w:rsidRPr="003516CC">
              <w:rPr>
                <w:sz w:val="20"/>
                <w:szCs w:val="20"/>
                <w:lang w:val="sr-Cyrl-CS"/>
              </w:rPr>
              <w:t>3</w:t>
            </w:r>
            <w:r w:rsidRPr="003516CC">
              <w:rPr>
                <w:sz w:val="20"/>
                <w:szCs w:val="20"/>
                <w:lang w:val="sr-Cyrl-CS"/>
              </w:rPr>
              <w:t>.</w:t>
            </w:r>
            <w:r w:rsidR="00C013A4" w:rsidRPr="003516CC">
              <w:rPr>
                <w:sz w:val="20"/>
                <w:szCs w:val="20"/>
                <w:lang w:val="sr-Cyrl-CS"/>
              </w:rPr>
              <w:t>5</w:t>
            </w:r>
            <w:r w:rsidRPr="003516CC">
              <w:rPr>
                <w:sz w:val="20"/>
                <w:szCs w:val="20"/>
                <w:lang w:val="sr-Cyrl-CS"/>
              </w:rPr>
              <w:t>.</w:t>
            </w:r>
          </w:p>
        </w:tc>
        <w:tc>
          <w:tcPr>
            <w:tcW w:w="1627" w:type="pct"/>
          </w:tcPr>
          <w:p w:rsidR="00996E33" w:rsidRPr="003516CC" w:rsidRDefault="00FD6B44" w:rsidP="00996E33">
            <w:pPr>
              <w:autoSpaceDE w:val="0"/>
              <w:autoSpaceDN w:val="0"/>
              <w:adjustRightInd w:val="0"/>
              <w:jc w:val="both"/>
              <w:rPr>
                <w:rFonts w:eastAsia="TimesNewRoman"/>
                <w:sz w:val="20"/>
                <w:szCs w:val="20"/>
                <w:lang w:val="ru-RU"/>
              </w:rPr>
            </w:pPr>
            <w:r w:rsidRPr="003516CC">
              <w:rPr>
                <w:rFonts w:eastAsia="TimesNewRoman"/>
                <w:sz w:val="20"/>
                <w:szCs w:val="20"/>
                <w:lang w:val="ru-RU"/>
              </w:rPr>
              <w:t xml:space="preserve">                </w:t>
            </w:r>
            <w:r w:rsidR="00924521" w:rsidRPr="003516CC">
              <w:rPr>
                <w:rFonts w:eastAsia="TimesNewRoman"/>
                <w:sz w:val="20"/>
                <w:szCs w:val="20"/>
                <w:lang w:val="ru-RU"/>
              </w:rPr>
              <w:t>Комисија обавештава Европску комисију о сарадњи из ст. 1. и 4. овог члана.</w:t>
            </w:r>
          </w:p>
        </w:tc>
        <w:tc>
          <w:tcPr>
            <w:tcW w:w="661" w:type="pct"/>
          </w:tcPr>
          <w:p w:rsidR="00996E33" w:rsidRPr="007668B3" w:rsidRDefault="00996E33" w:rsidP="00996E33">
            <w:pPr>
              <w:rPr>
                <w:sz w:val="20"/>
                <w:szCs w:val="20"/>
                <w:lang w:val="sr-Cyrl-CS"/>
              </w:rPr>
            </w:pPr>
            <w:r w:rsidRPr="007668B3">
              <w:rPr>
                <w:sz w:val="20"/>
                <w:szCs w:val="20"/>
                <w:lang w:val="sr-Cyrl-CS"/>
              </w:rPr>
              <w:t xml:space="preserve">Потпуно усклађено </w:t>
            </w:r>
          </w:p>
        </w:tc>
        <w:tc>
          <w:tcPr>
            <w:tcW w:w="681" w:type="pct"/>
          </w:tcPr>
          <w:p w:rsidR="00996E33" w:rsidRPr="007668B3" w:rsidRDefault="00996E33" w:rsidP="00996E33">
            <w:pPr>
              <w:rPr>
                <w:sz w:val="20"/>
                <w:szCs w:val="20"/>
                <w:lang w:val="sr-Latn-CS"/>
              </w:rPr>
            </w:pPr>
          </w:p>
        </w:tc>
      </w:tr>
      <w:tr w:rsidR="00996E33" w:rsidRPr="007668B3" w:rsidTr="00871DC9">
        <w:trPr>
          <w:trHeight w:val="773"/>
        </w:trPr>
        <w:tc>
          <w:tcPr>
            <w:tcW w:w="294" w:type="pct"/>
          </w:tcPr>
          <w:p w:rsidR="00996E33" w:rsidRPr="007668B3" w:rsidRDefault="00996E33" w:rsidP="00996E33">
            <w:pPr>
              <w:rPr>
                <w:sz w:val="20"/>
                <w:szCs w:val="20"/>
                <w:lang w:val="sr-Cyrl-CS"/>
              </w:rPr>
            </w:pPr>
            <w:r w:rsidRPr="007668B3">
              <w:rPr>
                <w:sz w:val="20"/>
                <w:szCs w:val="20"/>
                <w:lang w:val="sr-Cyrl-CS"/>
              </w:rPr>
              <w:t>48</w:t>
            </w:r>
          </w:p>
        </w:tc>
        <w:tc>
          <w:tcPr>
            <w:tcW w:w="1330" w:type="pct"/>
          </w:tcPr>
          <w:p w:rsidR="00996E33" w:rsidRPr="007668B3" w:rsidRDefault="00996E33" w:rsidP="00996E33">
            <w:pPr>
              <w:rPr>
                <w:sz w:val="20"/>
                <w:szCs w:val="20"/>
                <w:lang w:val="sr-Cyrl-CS"/>
              </w:rPr>
            </w:pPr>
            <w:r w:rsidRPr="007668B3">
              <w:rPr>
                <w:sz w:val="20"/>
                <w:szCs w:val="20"/>
                <w:lang w:val="sr-Cyrl-CS"/>
              </w:rPr>
              <w:t xml:space="preserve">Прелазне и завршне одредбе </w:t>
            </w:r>
          </w:p>
        </w:tc>
        <w:tc>
          <w:tcPr>
            <w:tcW w:w="407" w:type="pct"/>
          </w:tcPr>
          <w:p w:rsidR="00996E33" w:rsidRPr="00E62652" w:rsidRDefault="00996E33" w:rsidP="00996E33">
            <w:pPr>
              <w:rPr>
                <w:sz w:val="20"/>
                <w:szCs w:val="20"/>
                <w:highlight w:val="yellow"/>
                <w:lang w:val="ru-RU"/>
              </w:rPr>
            </w:pPr>
          </w:p>
        </w:tc>
        <w:tc>
          <w:tcPr>
            <w:tcW w:w="1627" w:type="pct"/>
          </w:tcPr>
          <w:p w:rsidR="00996E33" w:rsidRPr="007668B3" w:rsidRDefault="00996E33" w:rsidP="00996E33">
            <w:pPr>
              <w:rPr>
                <w:sz w:val="20"/>
                <w:szCs w:val="20"/>
                <w:lang w:val="sr-Latn-CS"/>
              </w:rPr>
            </w:pPr>
          </w:p>
        </w:tc>
        <w:tc>
          <w:tcPr>
            <w:tcW w:w="661" w:type="pct"/>
          </w:tcPr>
          <w:p w:rsidR="00996E33" w:rsidRPr="0020381F" w:rsidRDefault="00996E33" w:rsidP="00996E33">
            <w:pPr>
              <w:rPr>
                <w:sz w:val="20"/>
                <w:szCs w:val="20"/>
                <w:highlight w:val="cyan"/>
                <w:lang w:val="sr-Cyrl-CS"/>
              </w:rPr>
            </w:pPr>
            <w:r w:rsidRPr="00C013A4">
              <w:rPr>
                <w:sz w:val="20"/>
                <w:szCs w:val="20"/>
                <w:lang w:val="sr-Cyrl-CS"/>
              </w:rPr>
              <w:t>Непреносиво</w:t>
            </w:r>
          </w:p>
        </w:tc>
        <w:tc>
          <w:tcPr>
            <w:tcW w:w="681" w:type="pct"/>
          </w:tcPr>
          <w:p w:rsidR="00996E33" w:rsidRPr="007668B3" w:rsidRDefault="00996E33" w:rsidP="00996E33">
            <w:pPr>
              <w:rPr>
                <w:sz w:val="20"/>
                <w:szCs w:val="20"/>
                <w:lang w:val="sr-Cyrl-CS"/>
              </w:rPr>
            </w:pPr>
            <w:r w:rsidRPr="007668B3">
              <w:rPr>
                <w:sz w:val="20"/>
                <w:szCs w:val="20"/>
                <w:lang w:val="sr-Cyrl-CS"/>
              </w:rPr>
              <w:t>Примењује се само на државе које су биле чланице када је Директива ЕУ усвојена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49</w:t>
            </w:r>
          </w:p>
        </w:tc>
        <w:tc>
          <w:tcPr>
            <w:tcW w:w="1330" w:type="pct"/>
          </w:tcPr>
          <w:p w:rsidR="00996E33" w:rsidRPr="007668B3" w:rsidRDefault="00996E33" w:rsidP="00996E33">
            <w:pPr>
              <w:rPr>
                <w:sz w:val="20"/>
                <w:szCs w:val="20"/>
                <w:lang w:val="sr-Cyrl-CS"/>
              </w:rPr>
            </w:pPr>
            <w:r w:rsidRPr="007668B3">
              <w:rPr>
                <w:sz w:val="20"/>
                <w:szCs w:val="20"/>
                <w:lang w:val="sr-Cyrl-CS"/>
              </w:rPr>
              <w:t>Измена Директиве 78/660/ЕЕЗ и Директиве 83/349/ЕЕЗ</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C013A4" w:rsidRDefault="00996E33" w:rsidP="00996E33">
            <w:pPr>
              <w:rPr>
                <w:sz w:val="20"/>
                <w:szCs w:val="20"/>
                <w:lang w:val="sr-Cyrl-CS"/>
              </w:rPr>
            </w:pPr>
            <w:r w:rsidRPr="00C013A4">
              <w:rPr>
                <w:sz w:val="20"/>
                <w:szCs w:val="20"/>
                <w:lang w:val="sr-Cyrl-CS"/>
              </w:rPr>
              <w:t>Непреносиво</w:t>
            </w:r>
          </w:p>
        </w:tc>
        <w:tc>
          <w:tcPr>
            <w:tcW w:w="681" w:type="pct"/>
          </w:tcPr>
          <w:p w:rsidR="00996E33" w:rsidRPr="007668B3" w:rsidRDefault="00996E33" w:rsidP="00996E33">
            <w:pPr>
              <w:rPr>
                <w:sz w:val="20"/>
                <w:szCs w:val="20"/>
                <w:lang w:val="sr-Cyrl-CS"/>
              </w:rPr>
            </w:pPr>
            <w:r w:rsidRPr="007668B3">
              <w:rPr>
                <w:sz w:val="20"/>
                <w:szCs w:val="20"/>
                <w:lang w:val="sr-Cyrl-CS"/>
              </w:rPr>
              <w:t>Измене се односе на друге Директиве ЕУ</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50</w:t>
            </w:r>
          </w:p>
        </w:tc>
        <w:tc>
          <w:tcPr>
            <w:tcW w:w="1330" w:type="pct"/>
          </w:tcPr>
          <w:p w:rsidR="00996E33" w:rsidRPr="007668B3" w:rsidRDefault="00996E33" w:rsidP="00996E33">
            <w:pPr>
              <w:rPr>
                <w:sz w:val="20"/>
                <w:szCs w:val="20"/>
                <w:lang w:val="sr-Cyrl-CS"/>
              </w:rPr>
            </w:pPr>
            <w:r w:rsidRPr="007668B3">
              <w:rPr>
                <w:sz w:val="20"/>
                <w:szCs w:val="20"/>
                <w:lang w:val="sr-Cyrl-CS"/>
              </w:rPr>
              <w:t>Укидање Директиве 84/253/ЕЕЗ</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C013A4" w:rsidRDefault="00996E33" w:rsidP="00996E33">
            <w:pPr>
              <w:rPr>
                <w:sz w:val="20"/>
                <w:szCs w:val="20"/>
                <w:lang w:val="sr-Cyrl-CS"/>
              </w:rPr>
            </w:pPr>
            <w:r w:rsidRPr="00C013A4">
              <w:rPr>
                <w:sz w:val="20"/>
                <w:szCs w:val="20"/>
                <w:lang w:val="sr-Cyrl-CS"/>
              </w:rPr>
              <w:t>Непреносиво</w:t>
            </w:r>
          </w:p>
        </w:tc>
        <w:tc>
          <w:tcPr>
            <w:tcW w:w="681" w:type="pct"/>
          </w:tcPr>
          <w:p w:rsidR="00996E33" w:rsidRPr="007668B3" w:rsidRDefault="00996E33" w:rsidP="00996E33">
            <w:pPr>
              <w:rPr>
                <w:sz w:val="20"/>
                <w:szCs w:val="20"/>
                <w:lang w:val="sr-Cyrl-CS"/>
              </w:rPr>
            </w:pPr>
            <w:r w:rsidRPr="007668B3">
              <w:rPr>
                <w:sz w:val="20"/>
                <w:szCs w:val="20"/>
                <w:lang w:val="sr-Cyrl-CS"/>
              </w:rPr>
              <w:t>Измене се односе на друге Директиве ЕУ</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51</w:t>
            </w:r>
          </w:p>
        </w:tc>
        <w:tc>
          <w:tcPr>
            <w:tcW w:w="1330" w:type="pct"/>
          </w:tcPr>
          <w:p w:rsidR="00996E33" w:rsidRPr="007668B3" w:rsidRDefault="00996E33" w:rsidP="00996E33">
            <w:pPr>
              <w:rPr>
                <w:sz w:val="20"/>
                <w:szCs w:val="20"/>
                <w:lang w:val="sr-Cyrl-CS"/>
              </w:rPr>
            </w:pPr>
            <w:r w:rsidRPr="007668B3">
              <w:rPr>
                <w:sz w:val="20"/>
                <w:szCs w:val="20"/>
                <w:lang w:val="sr-Cyrl-CS"/>
              </w:rPr>
              <w:t xml:space="preserve"> </w:t>
            </w:r>
            <w:r w:rsidRPr="007668B3">
              <w:rPr>
                <w:sz w:val="20"/>
                <w:szCs w:val="20"/>
                <w:lang w:val="sr-Latn-CS"/>
              </w:rPr>
              <w:t>Прелазне одредбе</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rPr>
            </w:pPr>
          </w:p>
        </w:tc>
        <w:tc>
          <w:tcPr>
            <w:tcW w:w="661" w:type="pct"/>
          </w:tcPr>
          <w:p w:rsidR="00996E33" w:rsidRPr="00C013A4" w:rsidRDefault="00996E33" w:rsidP="00996E33">
            <w:pPr>
              <w:rPr>
                <w:sz w:val="20"/>
                <w:szCs w:val="20"/>
              </w:rPr>
            </w:pPr>
            <w:r w:rsidRPr="00C013A4">
              <w:rPr>
                <w:sz w:val="20"/>
                <w:szCs w:val="20"/>
                <w:lang w:val="sr-Cyrl-CS"/>
              </w:rPr>
              <w:t xml:space="preserve">Непреносиво </w:t>
            </w:r>
          </w:p>
        </w:tc>
        <w:tc>
          <w:tcPr>
            <w:tcW w:w="681" w:type="pct"/>
          </w:tcPr>
          <w:p w:rsidR="00996E33" w:rsidRPr="007668B3" w:rsidRDefault="00996E33" w:rsidP="00996E33">
            <w:pPr>
              <w:rPr>
                <w:sz w:val="20"/>
                <w:szCs w:val="20"/>
                <w:lang w:val="sr-Latn-CS"/>
              </w:rPr>
            </w:pPr>
            <w:r w:rsidRPr="007668B3">
              <w:rPr>
                <w:sz w:val="20"/>
                <w:szCs w:val="20"/>
                <w:lang w:val="sr-Latn-CS"/>
              </w:rPr>
              <w:t xml:space="preserve">Примењује се само на државе које су биле чланице када </w:t>
            </w:r>
            <w:r w:rsidRPr="007668B3">
              <w:rPr>
                <w:sz w:val="20"/>
                <w:szCs w:val="20"/>
                <w:lang w:val="sr-Latn-CS"/>
              </w:rPr>
              <w:lastRenderedPageBreak/>
              <w:t xml:space="preserve">је </w:t>
            </w:r>
            <w:r w:rsidRPr="007668B3">
              <w:rPr>
                <w:sz w:val="20"/>
                <w:szCs w:val="20"/>
                <w:lang w:val="sr-Cyrl-CS"/>
              </w:rPr>
              <w:t xml:space="preserve">Директива ЕУ </w:t>
            </w:r>
            <w:r w:rsidRPr="007668B3">
              <w:rPr>
                <w:sz w:val="20"/>
                <w:szCs w:val="20"/>
                <w:lang w:val="sr-Latn-CS"/>
              </w:rPr>
              <w:t>усвојена</w:t>
            </w:r>
          </w:p>
        </w:tc>
      </w:tr>
      <w:tr w:rsidR="00996E33" w:rsidRPr="007668B3" w:rsidTr="00871DC9">
        <w:trPr>
          <w:trHeight w:val="20"/>
        </w:trPr>
        <w:tc>
          <w:tcPr>
            <w:tcW w:w="294" w:type="pct"/>
          </w:tcPr>
          <w:p w:rsidR="00996E33" w:rsidRPr="007668B3" w:rsidRDefault="00996E33" w:rsidP="00996E33">
            <w:pPr>
              <w:rPr>
                <w:sz w:val="20"/>
                <w:szCs w:val="20"/>
                <w:lang w:val="sr-Latn-CS"/>
              </w:rPr>
            </w:pPr>
            <w:r w:rsidRPr="007668B3">
              <w:rPr>
                <w:sz w:val="20"/>
                <w:szCs w:val="20"/>
                <w:lang w:val="sr-Latn-CS"/>
              </w:rPr>
              <w:lastRenderedPageBreak/>
              <w:t xml:space="preserve">52 </w:t>
            </w:r>
          </w:p>
        </w:tc>
        <w:tc>
          <w:tcPr>
            <w:tcW w:w="1330" w:type="pct"/>
          </w:tcPr>
          <w:p w:rsidR="00996E33" w:rsidRPr="007668B3" w:rsidRDefault="00996E33" w:rsidP="00996E33">
            <w:pPr>
              <w:rPr>
                <w:sz w:val="20"/>
                <w:szCs w:val="20"/>
                <w:lang w:val="sr-Cyrl-CS"/>
              </w:rPr>
            </w:pPr>
            <w:r w:rsidRPr="007668B3">
              <w:rPr>
                <w:sz w:val="20"/>
                <w:szCs w:val="20"/>
                <w:lang w:val="sr-Cyrl-CS"/>
              </w:rPr>
              <w:t xml:space="preserve">Минимум хармонизације </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C013A4" w:rsidRDefault="00996E33" w:rsidP="00996E33">
            <w:pPr>
              <w:rPr>
                <w:sz w:val="20"/>
                <w:szCs w:val="20"/>
                <w:lang w:val="sr-Cyrl-CS"/>
              </w:rPr>
            </w:pPr>
            <w:r w:rsidRPr="00C013A4">
              <w:rPr>
                <w:sz w:val="20"/>
                <w:szCs w:val="20"/>
                <w:lang w:val="sr-Cyrl-CS"/>
              </w:rPr>
              <w:t>Непреносиво</w:t>
            </w:r>
          </w:p>
        </w:tc>
        <w:tc>
          <w:tcPr>
            <w:tcW w:w="681" w:type="pct"/>
          </w:tcPr>
          <w:p w:rsidR="00996E33" w:rsidRPr="007668B3" w:rsidRDefault="00996E33" w:rsidP="00996E33">
            <w:pPr>
              <w:rPr>
                <w:sz w:val="20"/>
                <w:szCs w:val="20"/>
                <w:lang w:val="sr-Cyrl-CS"/>
              </w:rPr>
            </w:pPr>
            <w:r w:rsidRPr="007668B3">
              <w:rPr>
                <w:sz w:val="20"/>
                <w:szCs w:val="20"/>
                <w:lang w:val="sr-Cyrl-CS"/>
              </w:rPr>
              <w:t>Примењује се само на државе које су биле чланице када је Директива ЕУ усвојена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 xml:space="preserve">53 </w:t>
            </w:r>
          </w:p>
        </w:tc>
        <w:tc>
          <w:tcPr>
            <w:tcW w:w="1330" w:type="pct"/>
          </w:tcPr>
          <w:p w:rsidR="00996E33" w:rsidRPr="007668B3" w:rsidRDefault="00996E33" w:rsidP="00996E33">
            <w:pPr>
              <w:rPr>
                <w:sz w:val="20"/>
                <w:szCs w:val="20"/>
                <w:lang w:val="sr-Latn-CS"/>
              </w:rPr>
            </w:pPr>
            <w:r w:rsidRPr="007668B3">
              <w:rPr>
                <w:sz w:val="20"/>
                <w:szCs w:val="20"/>
                <w:lang w:val="sr-Latn-CS"/>
              </w:rPr>
              <w:t>Транспозиција</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C013A4" w:rsidRDefault="00996E33" w:rsidP="00996E33">
            <w:pPr>
              <w:rPr>
                <w:sz w:val="20"/>
                <w:szCs w:val="20"/>
                <w:lang w:val="sr-Cyrl-CS"/>
              </w:rPr>
            </w:pPr>
            <w:r w:rsidRPr="00C013A4">
              <w:rPr>
                <w:sz w:val="20"/>
                <w:szCs w:val="20"/>
                <w:lang w:val="sr-Cyrl-CS"/>
              </w:rPr>
              <w:t xml:space="preserve">Непреносиво </w:t>
            </w:r>
          </w:p>
        </w:tc>
        <w:tc>
          <w:tcPr>
            <w:tcW w:w="681" w:type="pct"/>
          </w:tcPr>
          <w:p w:rsidR="00996E33" w:rsidRPr="007668B3" w:rsidRDefault="00996E33" w:rsidP="00996E33">
            <w:pPr>
              <w:rPr>
                <w:sz w:val="20"/>
                <w:szCs w:val="20"/>
                <w:lang w:val="sr-Cyrl-CS"/>
              </w:rPr>
            </w:pPr>
            <w:r w:rsidRPr="007668B3">
              <w:rPr>
                <w:sz w:val="20"/>
                <w:szCs w:val="20"/>
                <w:lang w:val="sr-Cyrl-CS"/>
              </w:rPr>
              <w:t xml:space="preserve">Примењује се само на државе које су биле чланице када је Директива ЕУ усвојена </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54</w:t>
            </w:r>
          </w:p>
        </w:tc>
        <w:tc>
          <w:tcPr>
            <w:tcW w:w="1330" w:type="pct"/>
          </w:tcPr>
          <w:p w:rsidR="00996E33" w:rsidRPr="007668B3" w:rsidRDefault="00996E33" w:rsidP="00996E33">
            <w:pPr>
              <w:rPr>
                <w:sz w:val="20"/>
                <w:szCs w:val="20"/>
                <w:lang w:val="sr-Cyrl-CS"/>
              </w:rPr>
            </w:pPr>
            <w:r w:rsidRPr="007668B3">
              <w:rPr>
                <w:sz w:val="20"/>
                <w:szCs w:val="20"/>
                <w:lang w:val="sr-Cyrl-CS"/>
              </w:rPr>
              <w:t xml:space="preserve">Ступање на снагу </w:t>
            </w: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C013A4" w:rsidRDefault="00996E33" w:rsidP="00996E33">
            <w:pPr>
              <w:rPr>
                <w:sz w:val="20"/>
                <w:szCs w:val="20"/>
                <w:lang w:val="sr-Cyrl-CS"/>
              </w:rPr>
            </w:pPr>
            <w:r w:rsidRPr="00C013A4">
              <w:rPr>
                <w:sz w:val="20"/>
                <w:szCs w:val="20"/>
                <w:lang w:val="sr-Cyrl-CS"/>
              </w:rPr>
              <w:t xml:space="preserve">Непреносиво </w:t>
            </w:r>
          </w:p>
        </w:tc>
        <w:tc>
          <w:tcPr>
            <w:tcW w:w="681" w:type="pct"/>
          </w:tcPr>
          <w:p w:rsidR="00996E33" w:rsidRPr="007668B3" w:rsidRDefault="00996E33" w:rsidP="00996E33">
            <w:pPr>
              <w:rPr>
                <w:sz w:val="20"/>
                <w:szCs w:val="20"/>
                <w:lang w:val="sr-Cyrl-CS"/>
              </w:rPr>
            </w:pPr>
            <w:r w:rsidRPr="007668B3">
              <w:rPr>
                <w:sz w:val="20"/>
                <w:szCs w:val="20"/>
                <w:lang w:val="sr-Cyrl-CS"/>
              </w:rPr>
              <w:t>Примењује се само на државе које су биле чланице када је Директива ЕУ усвојена</w:t>
            </w:r>
          </w:p>
        </w:tc>
      </w:tr>
      <w:tr w:rsidR="00996E33" w:rsidRPr="007668B3" w:rsidTr="00871DC9">
        <w:trPr>
          <w:trHeight w:val="20"/>
        </w:trPr>
        <w:tc>
          <w:tcPr>
            <w:tcW w:w="294" w:type="pct"/>
          </w:tcPr>
          <w:p w:rsidR="00996E33" w:rsidRPr="007668B3" w:rsidRDefault="00996E33" w:rsidP="00996E33">
            <w:pPr>
              <w:rPr>
                <w:sz w:val="20"/>
                <w:szCs w:val="20"/>
                <w:lang w:val="sr-Cyrl-CS"/>
              </w:rPr>
            </w:pPr>
            <w:r w:rsidRPr="007668B3">
              <w:rPr>
                <w:sz w:val="20"/>
                <w:szCs w:val="20"/>
                <w:lang w:val="sr-Cyrl-CS"/>
              </w:rPr>
              <w:t>55</w:t>
            </w:r>
          </w:p>
        </w:tc>
        <w:tc>
          <w:tcPr>
            <w:tcW w:w="1330" w:type="pct"/>
          </w:tcPr>
          <w:p w:rsidR="00996E33" w:rsidRPr="007668B3" w:rsidRDefault="00996E33" w:rsidP="00996E33">
            <w:pPr>
              <w:autoSpaceDE w:val="0"/>
              <w:autoSpaceDN w:val="0"/>
              <w:adjustRightInd w:val="0"/>
              <w:rPr>
                <w:sz w:val="20"/>
                <w:szCs w:val="20"/>
                <w:lang w:val="ru-RU"/>
              </w:rPr>
            </w:pPr>
            <w:r w:rsidRPr="007668B3">
              <w:rPr>
                <w:sz w:val="20"/>
                <w:szCs w:val="20"/>
                <w:lang w:val="sr-Cyrl-CS"/>
              </w:rPr>
              <w:t>Примаоци</w:t>
            </w:r>
            <w:r w:rsidRPr="007668B3">
              <w:rPr>
                <w:sz w:val="20"/>
                <w:szCs w:val="20"/>
                <w:lang w:val="ru-RU"/>
              </w:rPr>
              <w:t xml:space="preserve"> - ова Директива се односи на државе чланице. </w:t>
            </w:r>
          </w:p>
          <w:p w:rsidR="00996E33" w:rsidRPr="007668B3" w:rsidRDefault="00996E33" w:rsidP="00996E33">
            <w:pPr>
              <w:rPr>
                <w:sz w:val="20"/>
                <w:szCs w:val="20"/>
                <w:lang w:val="sr-Cyrl-CS"/>
              </w:rPr>
            </w:pP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924521" w:rsidRDefault="00996E33" w:rsidP="00996E33">
            <w:pPr>
              <w:rPr>
                <w:sz w:val="20"/>
                <w:szCs w:val="20"/>
                <w:lang w:val="sr-Cyrl-CS"/>
              </w:rPr>
            </w:pPr>
            <w:r w:rsidRPr="00C013A4">
              <w:rPr>
                <w:sz w:val="20"/>
                <w:szCs w:val="20"/>
                <w:lang w:val="sr-Cyrl-CS"/>
              </w:rPr>
              <w:t>Непреносиво</w:t>
            </w:r>
          </w:p>
        </w:tc>
        <w:tc>
          <w:tcPr>
            <w:tcW w:w="681" w:type="pct"/>
          </w:tcPr>
          <w:p w:rsidR="00996E33" w:rsidRPr="007668B3" w:rsidRDefault="00996E33" w:rsidP="00996E33">
            <w:pPr>
              <w:rPr>
                <w:sz w:val="20"/>
                <w:szCs w:val="20"/>
                <w:lang w:val="sr-Cyrl-CS"/>
              </w:rPr>
            </w:pPr>
            <w:r w:rsidRPr="007668B3">
              <w:rPr>
                <w:sz w:val="20"/>
                <w:szCs w:val="20"/>
                <w:lang w:val="sr-Cyrl-CS"/>
              </w:rPr>
              <w:t>Примењује се само на државе које су биле чланице када је Директива ЕУ усвојена</w:t>
            </w:r>
          </w:p>
        </w:tc>
      </w:tr>
      <w:tr w:rsidR="00996E33" w:rsidRPr="007668B3" w:rsidTr="00871DC9">
        <w:trPr>
          <w:trHeight w:val="20"/>
        </w:trPr>
        <w:tc>
          <w:tcPr>
            <w:tcW w:w="294" w:type="pct"/>
          </w:tcPr>
          <w:p w:rsidR="00D576F4" w:rsidRDefault="00A81A0C" w:rsidP="00996E33">
            <w:pPr>
              <w:rPr>
                <w:rStyle w:val="Strong"/>
                <w:sz w:val="20"/>
                <w:szCs w:val="20"/>
              </w:rPr>
            </w:pPr>
            <w:r>
              <w:rPr>
                <w:b/>
                <w:sz w:val="20"/>
                <w:szCs w:val="20"/>
              </w:rPr>
              <w:t xml:space="preserve">II </w:t>
            </w:r>
            <w:r w:rsidR="00996E33" w:rsidRPr="00A81A0C">
              <w:rPr>
                <w:b/>
                <w:sz w:val="18"/>
                <w:szCs w:val="18"/>
                <w:lang w:val="sr-Cyrl-CS"/>
              </w:rPr>
              <w:t>Уредба</w:t>
            </w:r>
            <w:r w:rsidR="00996E33" w:rsidRPr="00FD6B44">
              <w:rPr>
                <w:b/>
                <w:sz w:val="20"/>
                <w:szCs w:val="20"/>
              </w:rPr>
              <w:t xml:space="preserve"> </w:t>
            </w:r>
            <w:r w:rsidR="00996E33" w:rsidRPr="00FD6B44">
              <w:rPr>
                <w:rStyle w:val="Strong"/>
                <w:b w:val="0"/>
                <w:sz w:val="20"/>
                <w:szCs w:val="20"/>
              </w:rPr>
              <w:t>(</w:t>
            </w:r>
            <w:r w:rsidR="00996E33" w:rsidRPr="00FD6B44">
              <w:rPr>
                <w:rStyle w:val="Strong"/>
                <w:sz w:val="20"/>
                <w:szCs w:val="20"/>
              </w:rPr>
              <w:t>ЕУ) број 537/</w:t>
            </w:r>
          </w:p>
          <w:p w:rsidR="00996E33" w:rsidRPr="00FD6B44" w:rsidRDefault="00996E33" w:rsidP="00996E33">
            <w:pPr>
              <w:rPr>
                <w:b/>
                <w:sz w:val="20"/>
                <w:szCs w:val="20"/>
                <w:lang w:val="sr-Cyrl-CS"/>
              </w:rPr>
            </w:pPr>
            <w:r w:rsidRPr="00FD6B44">
              <w:rPr>
                <w:rStyle w:val="Strong"/>
                <w:sz w:val="20"/>
                <w:szCs w:val="20"/>
              </w:rPr>
              <w:t>2014</w:t>
            </w:r>
          </w:p>
        </w:tc>
        <w:tc>
          <w:tcPr>
            <w:tcW w:w="1330" w:type="pct"/>
          </w:tcPr>
          <w:p w:rsidR="00996E33" w:rsidRPr="007668B3" w:rsidRDefault="00996E33" w:rsidP="00996E33">
            <w:pPr>
              <w:autoSpaceDE w:val="0"/>
              <w:autoSpaceDN w:val="0"/>
              <w:adjustRightInd w:val="0"/>
              <w:rPr>
                <w:sz w:val="20"/>
                <w:szCs w:val="20"/>
                <w:lang w:val="sr-Cyrl-CS"/>
              </w:rPr>
            </w:pPr>
          </w:p>
        </w:tc>
        <w:tc>
          <w:tcPr>
            <w:tcW w:w="407" w:type="pct"/>
          </w:tcPr>
          <w:p w:rsidR="00996E33" w:rsidRPr="00E62652" w:rsidRDefault="00996E33" w:rsidP="00996E33">
            <w:pPr>
              <w:rPr>
                <w:sz w:val="20"/>
                <w:szCs w:val="20"/>
                <w:highlight w:val="yellow"/>
                <w:lang w:val="sr-Latn-CS"/>
              </w:rPr>
            </w:pPr>
          </w:p>
        </w:tc>
        <w:tc>
          <w:tcPr>
            <w:tcW w:w="1627" w:type="pct"/>
          </w:tcPr>
          <w:p w:rsidR="00996E33" w:rsidRPr="007668B3" w:rsidRDefault="00996E33" w:rsidP="00996E33">
            <w:pPr>
              <w:rPr>
                <w:sz w:val="20"/>
                <w:szCs w:val="20"/>
                <w:lang w:val="sr-Latn-CS"/>
              </w:rPr>
            </w:pPr>
          </w:p>
        </w:tc>
        <w:tc>
          <w:tcPr>
            <w:tcW w:w="661" w:type="pct"/>
          </w:tcPr>
          <w:p w:rsidR="00996E33" w:rsidRPr="007668B3" w:rsidRDefault="00996E33" w:rsidP="00996E33">
            <w:pPr>
              <w:rPr>
                <w:sz w:val="20"/>
                <w:szCs w:val="20"/>
                <w:lang w:val="sr-Cyrl-CS"/>
              </w:rPr>
            </w:pPr>
          </w:p>
        </w:tc>
        <w:tc>
          <w:tcPr>
            <w:tcW w:w="681" w:type="pct"/>
          </w:tcPr>
          <w:p w:rsidR="00996E33" w:rsidRPr="007668B3" w:rsidRDefault="00996E33" w:rsidP="00996E33">
            <w:pPr>
              <w:rPr>
                <w:sz w:val="20"/>
                <w:szCs w:val="20"/>
                <w:lang w:val="sr-Cyrl-CS"/>
              </w:rPr>
            </w:pPr>
          </w:p>
        </w:tc>
      </w:tr>
      <w:tr w:rsidR="00996E33" w:rsidRPr="007668B3" w:rsidTr="00871DC9">
        <w:trPr>
          <w:trHeight w:val="20"/>
        </w:trPr>
        <w:tc>
          <w:tcPr>
            <w:tcW w:w="294" w:type="pct"/>
          </w:tcPr>
          <w:p w:rsidR="00996E33" w:rsidRPr="00D576F4" w:rsidRDefault="00996E33" w:rsidP="00996E33">
            <w:pPr>
              <w:rPr>
                <w:sz w:val="20"/>
                <w:szCs w:val="20"/>
              </w:rPr>
            </w:pPr>
            <w:r w:rsidRPr="00D576F4">
              <w:rPr>
                <w:sz w:val="20"/>
                <w:szCs w:val="20"/>
              </w:rPr>
              <w:t>6.1</w:t>
            </w:r>
          </w:p>
        </w:tc>
        <w:tc>
          <w:tcPr>
            <w:tcW w:w="1330" w:type="pct"/>
          </w:tcPr>
          <w:p w:rsidR="00996E33" w:rsidRPr="007668B3" w:rsidRDefault="00FD6B44" w:rsidP="00996E33">
            <w:pPr>
              <w:tabs>
                <w:tab w:val="left" w:pos="438"/>
              </w:tabs>
              <w:jc w:val="both"/>
              <w:rPr>
                <w:sz w:val="20"/>
                <w:szCs w:val="20"/>
              </w:rPr>
            </w:pPr>
            <w:r>
              <w:rPr>
                <w:rStyle w:val="tw4winMark"/>
                <w:noProof/>
                <w:vanish w:val="0"/>
                <w:color w:val="auto"/>
                <w:sz w:val="20"/>
                <w:szCs w:val="20"/>
              </w:rPr>
              <w:t xml:space="preserve">        </w:t>
            </w:r>
            <w:r w:rsidR="00996E33" w:rsidRPr="007668B3">
              <w:rPr>
                <w:rStyle w:val="tw4winMark"/>
                <w:noProof/>
                <w:color w:val="auto"/>
                <w:sz w:val="20"/>
                <w:szCs w:val="20"/>
              </w:rPr>
              <w:t>{0&gt;</w:t>
            </w:r>
            <w:r w:rsidR="00996E33" w:rsidRPr="007668B3">
              <w:rPr>
                <w:vanish/>
                <w:sz w:val="20"/>
                <w:szCs w:val="20"/>
                <w:lang w:val="en-GB"/>
              </w:rPr>
              <w:t>1.</w:t>
            </w:r>
            <w:r w:rsidR="00996E33" w:rsidRPr="007668B3">
              <w:rPr>
                <w:vanish/>
                <w:sz w:val="20"/>
                <w:szCs w:val="20"/>
              </w:rPr>
              <w:tab/>
            </w:r>
            <w:r w:rsidR="00996E33" w:rsidRPr="007668B3">
              <w:rPr>
                <w:vanish/>
                <w:sz w:val="20"/>
                <w:szCs w:val="20"/>
                <w:lang w:val="en-GB"/>
              </w:rPr>
              <w:t>Before accepting or continuing an engagement for a statutory audit of a public- interest entity, a statutory auditor or an audit firm shall assess and document, in addition to the provisions of Article 22b of Directive 2006/43/EC, the following:</w:t>
            </w:r>
            <w:r w:rsidR="00996E33" w:rsidRPr="007668B3">
              <w:rPr>
                <w:rStyle w:val="tw4winMark"/>
                <w:noProof/>
                <w:color w:val="auto"/>
                <w:sz w:val="20"/>
                <w:szCs w:val="20"/>
              </w:rPr>
              <w:t>&lt;}0{&gt;</w:t>
            </w:r>
            <w:r w:rsidR="00996E33" w:rsidRPr="007668B3">
              <w:rPr>
                <w:noProof/>
                <w:sz w:val="20"/>
                <w:szCs w:val="20"/>
              </w:rPr>
              <w:t>1.</w:t>
            </w:r>
            <w:r w:rsidR="00996E33" w:rsidRPr="007668B3">
              <w:rPr>
                <w:sz w:val="20"/>
                <w:szCs w:val="20"/>
              </w:rPr>
              <w:tab/>
            </w:r>
            <w:r w:rsidR="00996E33" w:rsidRPr="007668B3">
              <w:rPr>
                <w:noProof/>
                <w:sz w:val="20"/>
                <w:szCs w:val="20"/>
              </w:rPr>
              <w:t>Пре прихватања или настављања ангажмана у законској ревизији субјекта од јавног интер</w:t>
            </w:r>
            <w:r w:rsidR="00996E33" w:rsidRPr="007668B3">
              <w:rPr>
                <w:noProof/>
                <w:sz w:val="20"/>
                <w:szCs w:val="20"/>
                <w:lang w:val="sr-Cyrl-CS"/>
              </w:rPr>
              <w:t>е</w:t>
            </w:r>
            <w:r w:rsidR="00996E33" w:rsidRPr="007668B3">
              <w:rPr>
                <w:noProof/>
                <w:sz w:val="20"/>
                <w:szCs w:val="20"/>
              </w:rPr>
              <w:t xml:space="preserve">са, овлашћени ревизор или друштво за ревизију дужни су да </w:t>
            </w:r>
            <w:r w:rsidR="00996E33" w:rsidRPr="007668B3">
              <w:rPr>
                <w:noProof/>
                <w:sz w:val="20"/>
                <w:szCs w:val="20"/>
                <w:lang w:val="sr-Cyrl-CS"/>
              </w:rPr>
              <w:t>пр</w:t>
            </w:r>
            <w:r w:rsidR="00996E33" w:rsidRPr="007668B3">
              <w:rPr>
                <w:noProof/>
                <w:sz w:val="20"/>
                <w:szCs w:val="20"/>
              </w:rPr>
              <w:t>оцене и документују, поред одредаба члана 22б Директиве 2006/43/ЕЗ, следеће:</w:t>
            </w:r>
            <w:r w:rsidR="00996E33" w:rsidRPr="007668B3">
              <w:rPr>
                <w:rStyle w:val="tw4winMark"/>
                <w:noProof/>
                <w:color w:val="auto"/>
                <w:sz w:val="20"/>
                <w:szCs w:val="20"/>
              </w:rPr>
              <w:t>&lt;0}</w:t>
            </w:r>
          </w:p>
          <w:p w:rsidR="00996E33" w:rsidRPr="007668B3" w:rsidRDefault="00996E33" w:rsidP="00996E33">
            <w:pPr>
              <w:tabs>
                <w:tab w:val="left" w:pos="298"/>
              </w:tabs>
              <w:jc w:val="both"/>
              <w:rPr>
                <w:sz w:val="20"/>
                <w:szCs w:val="20"/>
              </w:rPr>
            </w:pPr>
            <w:r w:rsidRPr="007668B3">
              <w:rPr>
                <w:rStyle w:val="tw4winMark"/>
                <w:noProof/>
                <w:vanish w:val="0"/>
                <w:color w:val="auto"/>
                <w:sz w:val="20"/>
                <w:szCs w:val="20"/>
              </w:rPr>
              <w:lastRenderedPageBreak/>
              <w:t xml:space="preserve"> </w:t>
            </w:r>
            <w:r w:rsidRPr="007668B3">
              <w:rPr>
                <w:rStyle w:val="tw4winMark"/>
                <w:noProof/>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whether he, she or it complies with the requirements of Articles 4 and 5 of this Regulation;</w:t>
            </w:r>
            <w:r w:rsidRPr="007668B3">
              <w:rPr>
                <w:rStyle w:val="tw4winMark"/>
                <w:noProof/>
                <w:color w:val="auto"/>
                <w:sz w:val="20"/>
                <w:szCs w:val="20"/>
              </w:rPr>
              <w:t>&lt;}75{&gt;</w:t>
            </w:r>
            <w:r w:rsidRPr="007668B3">
              <w:rPr>
                <w:noProof/>
                <w:sz w:val="20"/>
                <w:szCs w:val="20"/>
              </w:rPr>
              <w:t>a)</w:t>
            </w:r>
            <w:r w:rsidRPr="007668B3">
              <w:rPr>
                <w:sz w:val="20"/>
                <w:szCs w:val="20"/>
              </w:rPr>
              <w:tab/>
            </w:r>
            <w:r w:rsidRPr="007668B3">
              <w:rPr>
                <w:noProof/>
                <w:sz w:val="20"/>
                <w:szCs w:val="20"/>
              </w:rPr>
              <w:t>да ли испуњава захтеве из чл. 4. и 5. ове уредбе;</w:t>
            </w:r>
            <w:r w:rsidRPr="007668B3">
              <w:rPr>
                <w:rStyle w:val="tw4winMark"/>
                <w:noProof/>
                <w:color w:val="auto"/>
                <w:sz w:val="20"/>
                <w:szCs w:val="20"/>
              </w:rPr>
              <w:t>&lt;0}</w:t>
            </w:r>
          </w:p>
          <w:p w:rsidR="00996E33" w:rsidRPr="007668B3" w:rsidRDefault="00996E33" w:rsidP="00996E33">
            <w:pPr>
              <w:tabs>
                <w:tab w:val="left" w:pos="298"/>
              </w:tabs>
              <w:jc w:val="both"/>
              <w:rPr>
                <w:sz w:val="20"/>
                <w:szCs w:val="20"/>
              </w:rPr>
            </w:pPr>
            <w:r w:rsidRPr="007668B3">
              <w:rPr>
                <w:rStyle w:val="tw4winMark"/>
                <w:noProof/>
                <w:vanish w:val="0"/>
                <w:color w:val="auto"/>
                <w:sz w:val="20"/>
                <w:szCs w:val="20"/>
              </w:rPr>
              <w:t xml:space="preserve"> </w:t>
            </w:r>
            <w:r w:rsidRPr="007668B3">
              <w:rPr>
                <w:rStyle w:val="tw4winMark"/>
                <w:noProof/>
                <w:color w:val="auto"/>
                <w:sz w:val="20"/>
                <w:szCs w:val="20"/>
              </w:rPr>
              <w:t>{0&gt;</w:t>
            </w:r>
            <w:r w:rsidRPr="007668B3">
              <w:rPr>
                <w:vanish/>
                <w:sz w:val="20"/>
                <w:szCs w:val="20"/>
                <w:lang w:val="en-GB"/>
              </w:rPr>
              <w:t>(b) whether the conditions of Article 17 of this Regulation are complied with;</w:t>
            </w:r>
            <w:r w:rsidRPr="007668B3">
              <w:rPr>
                <w:rStyle w:val="tw4winMark"/>
                <w:noProof/>
                <w:color w:val="auto"/>
                <w:sz w:val="20"/>
                <w:szCs w:val="20"/>
              </w:rPr>
              <w:t>&lt;}65{&gt;</w:t>
            </w:r>
            <w:r w:rsidRPr="007668B3">
              <w:rPr>
                <w:noProof/>
                <w:sz w:val="20"/>
                <w:szCs w:val="20"/>
              </w:rPr>
              <w:t>б) да ли су испуњени услови из члана 17. ове уредбе;</w:t>
            </w:r>
            <w:r w:rsidRPr="007668B3">
              <w:rPr>
                <w:rStyle w:val="tw4winMark"/>
                <w:noProof/>
                <w:color w:val="auto"/>
                <w:sz w:val="20"/>
                <w:szCs w:val="20"/>
              </w:rPr>
              <w:t>&lt;0}</w:t>
            </w:r>
          </w:p>
          <w:p w:rsidR="00996E33" w:rsidRPr="007668B3" w:rsidRDefault="00996E33" w:rsidP="00996E33">
            <w:pPr>
              <w:autoSpaceDE w:val="0"/>
              <w:autoSpaceDN w:val="0"/>
              <w:adjustRightInd w:val="0"/>
              <w:rPr>
                <w:sz w:val="20"/>
                <w:szCs w:val="20"/>
                <w:lang w:val="sr-Cyrl-CS"/>
              </w:rPr>
            </w:pPr>
            <w:r w:rsidRPr="007668B3">
              <w:rPr>
                <w:rStyle w:val="tw4winMark"/>
                <w:noProof/>
                <w:vanish w:val="0"/>
                <w:color w:val="auto"/>
                <w:sz w:val="20"/>
                <w:szCs w:val="20"/>
              </w:rPr>
              <w:t xml:space="preserve"> </w:t>
            </w:r>
            <w:r w:rsidRPr="007668B3">
              <w:rPr>
                <w:rStyle w:val="tw4winMark"/>
                <w:noProof/>
                <w:color w:val="auto"/>
                <w:sz w:val="20"/>
                <w:szCs w:val="20"/>
              </w:rPr>
              <w:t>{0&gt;</w:t>
            </w:r>
            <w:r w:rsidRPr="007668B3">
              <w:rPr>
                <w:vanish/>
                <w:sz w:val="20"/>
                <w:szCs w:val="20"/>
                <w:lang w:val="en-GB"/>
              </w:rPr>
              <w:t>(c) without prejudice to Directive 2005/60/EC, the integrity of the members of the supervisory, administrative and management bodies of the public-interest entity.</w:t>
            </w:r>
            <w:r w:rsidRPr="007668B3">
              <w:rPr>
                <w:rStyle w:val="tw4winMark"/>
                <w:noProof/>
                <w:color w:val="auto"/>
                <w:sz w:val="20"/>
                <w:szCs w:val="20"/>
              </w:rPr>
              <w:t>&lt;}0{&gt;</w:t>
            </w:r>
            <w:r w:rsidRPr="007668B3">
              <w:rPr>
                <w:noProof/>
                <w:sz w:val="20"/>
                <w:szCs w:val="20"/>
              </w:rPr>
              <w:t>в) не доводећи у питање Директиву 2005/60/ЕЗ, интегритет чланова надзорног, административног и управног органа субјекта од јавног интереса.</w:t>
            </w:r>
          </w:p>
        </w:tc>
        <w:tc>
          <w:tcPr>
            <w:tcW w:w="407" w:type="pct"/>
          </w:tcPr>
          <w:p w:rsidR="00996E33" w:rsidRPr="002E358F" w:rsidRDefault="002E358F" w:rsidP="00996E33">
            <w:pPr>
              <w:rPr>
                <w:sz w:val="20"/>
                <w:szCs w:val="20"/>
                <w:highlight w:val="yellow"/>
              </w:rPr>
            </w:pPr>
            <w:r w:rsidRPr="00A07929">
              <w:rPr>
                <w:sz w:val="20"/>
                <w:szCs w:val="20"/>
              </w:rPr>
              <w:lastRenderedPageBreak/>
              <w:t>30.</w:t>
            </w:r>
          </w:p>
        </w:tc>
        <w:tc>
          <w:tcPr>
            <w:tcW w:w="1627" w:type="pct"/>
          </w:tcPr>
          <w:p w:rsidR="002E358F" w:rsidRPr="002E358F" w:rsidRDefault="001001CA" w:rsidP="00FD6B44">
            <w:pPr>
              <w:jc w:val="both"/>
              <w:rPr>
                <w:sz w:val="20"/>
                <w:szCs w:val="20"/>
                <w:lang w:val="sr-Latn-CS"/>
              </w:rPr>
            </w:pPr>
            <w:r>
              <w:rPr>
                <w:sz w:val="20"/>
                <w:szCs w:val="20"/>
              </w:rPr>
              <w:t xml:space="preserve">            </w:t>
            </w:r>
            <w:r w:rsidR="002E358F" w:rsidRPr="002E358F">
              <w:rPr>
                <w:sz w:val="20"/>
                <w:szCs w:val="20"/>
                <w:lang w:val="sr-Latn-CS"/>
              </w:rPr>
              <w:t>Друштва за ревизију и лиценцирани овлашћени ревизори, пре прихватања или настављања ангажмана на законској ревизији, треба да процене и документују следеће:</w:t>
            </w:r>
          </w:p>
          <w:p w:rsidR="002E358F" w:rsidRPr="002E358F" w:rsidRDefault="00851314" w:rsidP="00FD6B44">
            <w:pPr>
              <w:jc w:val="both"/>
              <w:rPr>
                <w:sz w:val="20"/>
                <w:szCs w:val="20"/>
                <w:lang w:val="sr-Latn-CS"/>
              </w:rPr>
            </w:pPr>
            <w:r>
              <w:rPr>
                <w:sz w:val="20"/>
                <w:szCs w:val="20"/>
                <w:lang w:val="sr-Cyrl-RS"/>
              </w:rPr>
              <w:t xml:space="preserve">           </w:t>
            </w:r>
            <w:r w:rsidR="001001CA">
              <w:rPr>
                <w:sz w:val="20"/>
                <w:szCs w:val="20"/>
                <w:lang w:val="sr-Cyrl-RS"/>
              </w:rPr>
              <w:t xml:space="preserve"> </w:t>
            </w:r>
            <w:r>
              <w:rPr>
                <w:sz w:val="20"/>
                <w:szCs w:val="20"/>
                <w:lang w:val="sr-Latn-CS"/>
              </w:rPr>
              <w:t xml:space="preserve">1) </w:t>
            </w:r>
            <w:r w:rsidR="002E358F" w:rsidRPr="002E358F">
              <w:rPr>
                <w:sz w:val="20"/>
                <w:szCs w:val="20"/>
                <w:lang w:val="sr-Latn-CS"/>
              </w:rPr>
              <w:t>да ли то лице испуњава захтеве из члана 29. овог закона;</w:t>
            </w:r>
          </w:p>
          <w:p w:rsidR="002E358F" w:rsidRPr="002E358F" w:rsidRDefault="001001CA" w:rsidP="00FD6B44">
            <w:pPr>
              <w:jc w:val="both"/>
              <w:rPr>
                <w:sz w:val="20"/>
                <w:szCs w:val="20"/>
                <w:lang w:val="sr-Latn-CS"/>
              </w:rPr>
            </w:pPr>
            <w:r>
              <w:rPr>
                <w:sz w:val="20"/>
                <w:szCs w:val="20"/>
                <w:lang w:val="sr-Cyrl-RS"/>
              </w:rPr>
              <w:lastRenderedPageBreak/>
              <w:t xml:space="preserve">             </w:t>
            </w:r>
            <w:r w:rsidR="00851314">
              <w:rPr>
                <w:sz w:val="20"/>
                <w:szCs w:val="20"/>
                <w:lang w:val="sr-Latn-CS"/>
              </w:rPr>
              <w:t xml:space="preserve">2) </w:t>
            </w:r>
            <w:r w:rsidR="002E358F" w:rsidRPr="002E358F">
              <w:rPr>
                <w:sz w:val="20"/>
                <w:szCs w:val="20"/>
                <w:lang w:val="sr-Latn-CS"/>
              </w:rPr>
              <w:t>да ли постоје претње по независност тог лица у складу са чланом 29. овог закона и заштитни механизми који се користе ради смањења тих претњи;</w:t>
            </w:r>
          </w:p>
          <w:p w:rsidR="002E358F" w:rsidRPr="002E358F" w:rsidRDefault="001001CA" w:rsidP="00FD6B44">
            <w:pPr>
              <w:jc w:val="both"/>
              <w:rPr>
                <w:sz w:val="20"/>
                <w:szCs w:val="20"/>
                <w:lang w:val="sr-Latn-CS"/>
              </w:rPr>
            </w:pPr>
            <w:r>
              <w:rPr>
                <w:sz w:val="20"/>
                <w:szCs w:val="20"/>
                <w:lang w:val="sr-Cyrl-RS"/>
              </w:rPr>
              <w:t xml:space="preserve">              </w:t>
            </w:r>
            <w:r w:rsidR="00851314">
              <w:rPr>
                <w:sz w:val="20"/>
                <w:szCs w:val="20"/>
                <w:lang w:val="sr-Latn-CS"/>
              </w:rPr>
              <w:t xml:space="preserve">3) </w:t>
            </w:r>
            <w:r w:rsidR="002E358F" w:rsidRPr="002E358F">
              <w:rPr>
                <w:sz w:val="20"/>
                <w:szCs w:val="20"/>
                <w:lang w:val="sr-Latn-CS"/>
              </w:rPr>
              <w:t>да ли то лице има компетентне запослене, време и ресурсе потребне за обављање законске ревизије на одговарајући начин;</w:t>
            </w:r>
          </w:p>
          <w:p w:rsidR="00996E33" w:rsidRPr="007668B3" w:rsidRDefault="001001CA" w:rsidP="00851314">
            <w:pPr>
              <w:jc w:val="both"/>
              <w:rPr>
                <w:sz w:val="20"/>
                <w:szCs w:val="20"/>
                <w:lang w:val="sr-Latn-CS"/>
              </w:rPr>
            </w:pPr>
            <w:r>
              <w:rPr>
                <w:sz w:val="20"/>
                <w:szCs w:val="20"/>
                <w:lang w:val="sr-Cyrl-RS"/>
              </w:rPr>
              <w:t xml:space="preserve">              </w:t>
            </w:r>
            <w:r w:rsidR="00851314">
              <w:rPr>
                <w:sz w:val="20"/>
                <w:szCs w:val="20"/>
                <w:lang w:val="sr-Latn-CS"/>
              </w:rPr>
              <w:t xml:space="preserve">4) </w:t>
            </w:r>
            <w:r w:rsidR="002E358F" w:rsidRPr="002E358F">
              <w:rPr>
                <w:sz w:val="20"/>
                <w:szCs w:val="20"/>
                <w:lang w:val="sr-Latn-CS"/>
              </w:rPr>
              <w:t xml:space="preserve">да ли, у случају </w:t>
            </w:r>
            <w:r w:rsidR="002E358F" w:rsidRPr="003516CC">
              <w:rPr>
                <w:sz w:val="20"/>
                <w:szCs w:val="20"/>
                <w:lang w:val="sr-Latn-CS"/>
              </w:rPr>
              <w:t xml:space="preserve">друштва за ревизију, кључни партнер у ревизији има </w:t>
            </w:r>
            <w:r w:rsidR="00851314" w:rsidRPr="003516CC">
              <w:rPr>
                <w:sz w:val="20"/>
                <w:szCs w:val="20"/>
                <w:lang w:val="sr-Cyrl-RS"/>
              </w:rPr>
              <w:t>лиценцу</w:t>
            </w:r>
            <w:r w:rsidR="002E358F" w:rsidRPr="003516CC">
              <w:rPr>
                <w:sz w:val="20"/>
                <w:szCs w:val="20"/>
                <w:lang w:val="sr-Latn-CS"/>
              </w:rPr>
              <w:t xml:space="preserve"> за обављање послова законске ревизије.</w:t>
            </w:r>
          </w:p>
        </w:tc>
        <w:tc>
          <w:tcPr>
            <w:tcW w:w="661" w:type="pct"/>
          </w:tcPr>
          <w:p w:rsidR="00996E33" w:rsidRPr="002E358F" w:rsidRDefault="00996E33" w:rsidP="00996E33">
            <w:pPr>
              <w:rPr>
                <w:sz w:val="20"/>
                <w:szCs w:val="20"/>
              </w:rPr>
            </w:pPr>
            <w:r w:rsidRPr="002E358F">
              <w:rPr>
                <w:sz w:val="20"/>
                <w:szCs w:val="20"/>
              </w:rPr>
              <w:lastRenderedPageBreak/>
              <w:t>Потпуно усклађено</w:t>
            </w:r>
          </w:p>
          <w:p w:rsidR="00996E33" w:rsidRPr="007668B3" w:rsidRDefault="00996E33" w:rsidP="00996E33">
            <w:pPr>
              <w:rPr>
                <w:sz w:val="20"/>
                <w:szCs w:val="20"/>
                <w:lang w:val="sr-Cyrl-CS"/>
              </w:rPr>
            </w:pPr>
          </w:p>
        </w:tc>
        <w:tc>
          <w:tcPr>
            <w:tcW w:w="681" w:type="pct"/>
          </w:tcPr>
          <w:p w:rsidR="00996E33" w:rsidRPr="008D1A98" w:rsidRDefault="00996E33" w:rsidP="00996E33">
            <w:pPr>
              <w:rPr>
                <w:b/>
                <w:sz w:val="20"/>
                <w:szCs w:val="20"/>
              </w:rPr>
            </w:pPr>
          </w:p>
        </w:tc>
      </w:tr>
      <w:tr w:rsidR="00996E33" w:rsidRPr="007668B3" w:rsidTr="00871DC9">
        <w:trPr>
          <w:trHeight w:val="20"/>
        </w:trPr>
        <w:tc>
          <w:tcPr>
            <w:tcW w:w="294" w:type="pct"/>
          </w:tcPr>
          <w:p w:rsidR="00996E33" w:rsidRPr="00D576F4" w:rsidRDefault="00996E33" w:rsidP="00996E33">
            <w:pPr>
              <w:rPr>
                <w:sz w:val="20"/>
                <w:szCs w:val="20"/>
              </w:rPr>
            </w:pPr>
            <w:r w:rsidRPr="00D576F4">
              <w:rPr>
                <w:sz w:val="20"/>
                <w:szCs w:val="20"/>
              </w:rPr>
              <w:lastRenderedPageBreak/>
              <w:t>6.2</w:t>
            </w:r>
          </w:p>
        </w:tc>
        <w:tc>
          <w:tcPr>
            <w:tcW w:w="1330" w:type="pct"/>
          </w:tcPr>
          <w:p w:rsidR="00996E33" w:rsidRPr="00FD6B44" w:rsidRDefault="00FD6B44" w:rsidP="00FD6B44">
            <w:pPr>
              <w:tabs>
                <w:tab w:val="left" w:pos="438"/>
              </w:tabs>
              <w:jc w:val="both"/>
              <w:rPr>
                <w:sz w:val="20"/>
                <w:szCs w:val="20"/>
              </w:rPr>
            </w:pPr>
            <w:r w:rsidRPr="00FD6B44">
              <w:rPr>
                <w:rStyle w:val="tw4winMark"/>
                <w:noProof/>
                <w:vanish w:val="0"/>
                <w:color w:val="auto"/>
                <w:sz w:val="20"/>
                <w:szCs w:val="20"/>
              </w:rPr>
              <w:t xml:space="preserve">          </w:t>
            </w:r>
            <w:r w:rsidR="00996E33" w:rsidRPr="00FD6B44">
              <w:rPr>
                <w:rStyle w:val="tw4winMark"/>
                <w:noProof/>
                <w:color w:val="auto"/>
                <w:sz w:val="20"/>
                <w:szCs w:val="20"/>
              </w:rPr>
              <w:t>{0&gt;</w:t>
            </w:r>
            <w:r w:rsidR="00996E33" w:rsidRPr="00FD6B44">
              <w:rPr>
                <w:vanish/>
                <w:sz w:val="20"/>
                <w:szCs w:val="20"/>
                <w:lang w:val="en-GB"/>
              </w:rPr>
              <w:t>2.</w:t>
            </w:r>
            <w:r w:rsidR="00996E33" w:rsidRPr="00FD6B44">
              <w:rPr>
                <w:vanish/>
                <w:sz w:val="20"/>
                <w:szCs w:val="20"/>
              </w:rPr>
              <w:tab/>
            </w:r>
            <w:r w:rsidR="00996E33" w:rsidRPr="00FD6B44">
              <w:rPr>
                <w:vanish/>
                <w:sz w:val="20"/>
                <w:szCs w:val="20"/>
                <w:lang w:val="en-GB"/>
              </w:rPr>
              <w:t>A statutory auditor or an audit firm shall:</w:t>
            </w:r>
            <w:r w:rsidR="00996E33" w:rsidRPr="00FD6B44">
              <w:rPr>
                <w:rStyle w:val="tw4winMark"/>
                <w:noProof/>
                <w:color w:val="auto"/>
                <w:sz w:val="20"/>
                <w:szCs w:val="20"/>
              </w:rPr>
              <w:t>&lt;}78{&gt;</w:t>
            </w:r>
            <w:r w:rsidR="00996E33" w:rsidRPr="00FD6B44">
              <w:rPr>
                <w:noProof/>
                <w:sz w:val="20"/>
                <w:szCs w:val="20"/>
              </w:rPr>
              <w:t>2.</w:t>
            </w:r>
            <w:r w:rsidR="00996E33" w:rsidRPr="00FD6B44">
              <w:rPr>
                <w:sz w:val="20"/>
                <w:szCs w:val="20"/>
              </w:rPr>
              <w:tab/>
            </w:r>
            <w:r w:rsidR="00996E33" w:rsidRPr="00FD6B44">
              <w:rPr>
                <w:noProof/>
                <w:sz w:val="20"/>
                <w:szCs w:val="20"/>
              </w:rPr>
              <w:t>Овлашћени ревизор или друштво за ревизију дужно је да:</w:t>
            </w:r>
            <w:r w:rsidR="00996E33" w:rsidRPr="00FD6B44">
              <w:rPr>
                <w:rStyle w:val="tw4winMark"/>
                <w:noProof/>
                <w:color w:val="auto"/>
                <w:sz w:val="20"/>
                <w:szCs w:val="20"/>
              </w:rPr>
              <w:t>&lt;0}</w:t>
            </w:r>
          </w:p>
          <w:p w:rsidR="00996E33" w:rsidRPr="00FD6B44" w:rsidRDefault="00996E33" w:rsidP="00FD6B44">
            <w:pPr>
              <w:tabs>
                <w:tab w:val="left" w:pos="283"/>
              </w:tabs>
              <w:jc w:val="both"/>
              <w:rPr>
                <w:sz w:val="20"/>
                <w:szCs w:val="20"/>
              </w:rPr>
            </w:pPr>
            <w:r w:rsidRPr="00FD6B44">
              <w:rPr>
                <w:rStyle w:val="tw4winMark"/>
                <w:noProof/>
                <w:color w:val="auto"/>
                <w:sz w:val="20"/>
                <w:szCs w:val="20"/>
              </w:rPr>
              <w:t>{0&gt;</w:t>
            </w:r>
            <w:r w:rsidRPr="00FD6B44">
              <w:rPr>
                <w:vanish/>
                <w:sz w:val="20"/>
                <w:szCs w:val="20"/>
                <w:lang w:val="en-GB"/>
              </w:rPr>
              <w:t>(a) confirm annually in writing to the audit committee that the statutory auditor, the audit firm and partners, senior managers and managers, conducting the statutory audit are independent from the audited entity;</w:t>
            </w:r>
            <w:r w:rsidRPr="00FD6B44">
              <w:rPr>
                <w:rStyle w:val="tw4winMark"/>
                <w:noProof/>
                <w:color w:val="auto"/>
                <w:sz w:val="20"/>
                <w:szCs w:val="20"/>
              </w:rPr>
              <w:t>&lt;}0{&gt;</w:t>
            </w:r>
            <w:r w:rsidRPr="00FD6B44">
              <w:rPr>
                <w:noProof/>
                <w:sz w:val="20"/>
                <w:szCs w:val="20"/>
              </w:rPr>
              <w:t xml:space="preserve">а) потврде </w:t>
            </w:r>
            <w:r w:rsidRPr="00FD6B44">
              <w:rPr>
                <w:noProof/>
                <w:sz w:val="20"/>
                <w:szCs w:val="20"/>
                <w:lang w:val="sr-Cyrl-CS"/>
              </w:rPr>
              <w:t xml:space="preserve"> комисији</w:t>
            </w:r>
            <w:r w:rsidRPr="00FD6B44">
              <w:rPr>
                <w:noProof/>
                <w:sz w:val="20"/>
                <w:szCs w:val="20"/>
              </w:rPr>
              <w:t xml:space="preserve"> за ревизију, на годишњем нивоу, у писаној форми, да су овлашћени ревизор, друштво за ревизију и партнери, виши руководиоци и руководиоци, који обављају законску ревизију, независни од субјекта ревизије;</w:t>
            </w:r>
            <w:r w:rsidRPr="00FD6B44">
              <w:rPr>
                <w:rStyle w:val="tw4winMark"/>
                <w:noProof/>
                <w:color w:val="auto"/>
                <w:sz w:val="20"/>
                <w:szCs w:val="20"/>
              </w:rPr>
              <w:t>&lt;0}</w:t>
            </w:r>
          </w:p>
          <w:p w:rsidR="00996E33" w:rsidRPr="00FD6B44" w:rsidRDefault="00996E33" w:rsidP="00FD6B44">
            <w:pPr>
              <w:autoSpaceDE w:val="0"/>
              <w:autoSpaceDN w:val="0"/>
              <w:adjustRightInd w:val="0"/>
              <w:jc w:val="both"/>
              <w:rPr>
                <w:sz w:val="20"/>
                <w:szCs w:val="20"/>
                <w:lang w:val="sr-Cyrl-CS"/>
              </w:rPr>
            </w:pPr>
            <w:r w:rsidRPr="00FD6B44">
              <w:rPr>
                <w:rStyle w:val="tw4winMark"/>
                <w:noProof/>
                <w:color w:val="auto"/>
                <w:sz w:val="20"/>
                <w:szCs w:val="20"/>
              </w:rPr>
              <w:t>{0&gt;</w:t>
            </w:r>
            <w:r w:rsidRPr="00FD6B44">
              <w:rPr>
                <w:vanish/>
                <w:sz w:val="20"/>
                <w:szCs w:val="20"/>
                <w:lang w:val="en-GB"/>
              </w:rPr>
              <w:t>(b) discuss with the audit committee the threats to their independence and the safeguards applied to mitigate those threats, as documented by them pursuant to paragraph 1.</w:t>
            </w:r>
            <w:r w:rsidRPr="00FD6B44">
              <w:rPr>
                <w:rStyle w:val="tw4winMark"/>
                <w:noProof/>
                <w:color w:val="auto"/>
                <w:sz w:val="20"/>
                <w:szCs w:val="20"/>
              </w:rPr>
              <w:t>&lt;}0{&gt;</w:t>
            </w:r>
            <w:r w:rsidRPr="00FD6B44">
              <w:rPr>
                <w:noProof/>
                <w:sz w:val="20"/>
                <w:szCs w:val="20"/>
              </w:rPr>
              <w:t xml:space="preserve">б) размотре са </w:t>
            </w:r>
            <w:r w:rsidRPr="00FD6B44">
              <w:rPr>
                <w:noProof/>
                <w:sz w:val="20"/>
                <w:szCs w:val="20"/>
                <w:lang w:val="sr-Cyrl-CS"/>
              </w:rPr>
              <w:t xml:space="preserve"> комисијом</w:t>
            </w:r>
            <w:r w:rsidRPr="00FD6B44">
              <w:rPr>
                <w:noProof/>
              </w:rPr>
              <w:t xml:space="preserve"> </w:t>
            </w:r>
            <w:r w:rsidR="00A7250C" w:rsidRPr="00FD6B44">
              <w:rPr>
                <w:noProof/>
              </w:rPr>
              <w:t>за</w:t>
            </w:r>
            <w:r w:rsidRPr="00FD6B44">
              <w:rPr>
                <w:noProof/>
              </w:rPr>
              <w:t xml:space="preserve"> </w:t>
            </w:r>
            <w:r w:rsidRPr="00FD6B44">
              <w:rPr>
                <w:noProof/>
                <w:sz w:val="20"/>
                <w:szCs w:val="20"/>
              </w:rPr>
              <w:t>ревизију претње њиховој независности и заштитне механизме у примени ради ублажавања тих претњи, које су документовали у складу са ставом 1.</w:t>
            </w:r>
          </w:p>
        </w:tc>
        <w:tc>
          <w:tcPr>
            <w:tcW w:w="407" w:type="pct"/>
          </w:tcPr>
          <w:p w:rsidR="00996E33" w:rsidRPr="003516CC" w:rsidRDefault="001001CA" w:rsidP="001001CA">
            <w:pPr>
              <w:rPr>
                <w:sz w:val="20"/>
                <w:szCs w:val="20"/>
                <w:lang w:val="sr-Latn-CS"/>
              </w:rPr>
            </w:pPr>
            <w:r w:rsidRPr="003516CC">
              <w:rPr>
                <w:sz w:val="20"/>
                <w:szCs w:val="20"/>
                <w:lang w:val="sr-Cyrl-CS"/>
              </w:rPr>
              <w:t>52</w:t>
            </w:r>
            <w:r w:rsidR="00A7250C" w:rsidRPr="003516CC">
              <w:rPr>
                <w:sz w:val="20"/>
                <w:szCs w:val="20"/>
                <w:lang w:val="sr-Cyrl-CS"/>
              </w:rPr>
              <w:t>.</w:t>
            </w:r>
            <w:r w:rsidRPr="003516CC">
              <w:rPr>
                <w:sz w:val="20"/>
                <w:szCs w:val="20"/>
                <w:lang w:val="sr-Cyrl-CS"/>
              </w:rPr>
              <w:t>3</w:t>
            </w:r>
            <w:r w:rsidR="00A7250C" w:rsidRPr="003516CC">
              <w:rPr>
                <w:sz w:val="20"/>
                <w:szCs w:val="20"/>
                <w:lang w:val="sr-Cyrl-CS"/>
              </w:rPr>
              <w:t>.</w:t>
            </w:r>
          </w:p>
        </w:tc>
        <w:tc>
          <w:tcPr>
            <w:tcW w:w="1627" w:type="pct"/>
          </w:tcPr>
          <w:p w:rsidR="00996E33" w:rsidRPr="003516CC" w:rsidRDefault="001001CA" w:rsidP="00FD6B44">
            <w:pPr>
              <w:jc w:val="both"/>
              <w:rPr>
                <w:sz w:val="20"/>
                <w:szCs w:val="20"/>
                <w:lang w:val="sr-Latn-CS"/>
              </w:rPr>
            </w:pPr>
            <w:r w:rsidRPr="003516CC">
              <w:rPr>
                <w:rFonts w:eastAsia="TimesNewRoman"/>
                <w:sz w:val="20"/>
                <w:szCs w:val="20"/>
                <w:lang w:val="sr-Cyrl-RS"/>
              </w:rPr>
              <w:t xml:space="preserve">              </w:t>
            </w:r>
            <w:r w:rsidRPr="003516CC">
              <w:rPr>
                <w:rFonts w:eastAsia="TimesNewRoman"/>
                <w:sz w:val="20"/>
                <w:szCs w:val="20"/>
              </w:rPr>
              <w:t>Друштво за ревизију, које обавља ревизију код друштава од јавног интереса дужно је да једном годишње, у писаном облику, потврди своју независност према друштву чију ревизију финансијских извештаја обавља и обавести Комисију за ревизију из члана 5</w:t>
            </w:r>
            <w:r w:rsidRPr="003516CC">
              <w:rPr>
                <w:rFonts w:eastAsia="TimesNewRoman"/>
                <w:sz w:val="20"/>
                <w:szCs w:val="20"/>
                <w:lang w:val="sr-Cyrl-RS"/>
              </w:rPr>
              <w:t>3.</w:t>
            </w:r>
            <w:r w:rsidRPr="003516CC">
              <w:rPr>
                <w:rFonts w:eastAsia="TimesNewRoman"/>
                <w:sz w:val="20"/>
                <w:szCs w:val="20"/>
              </w:rPr>
              <w:t xml:space="preserve"> овог закона о додатним услугама код тог друштва, као и да расправља о могућим претњама његовој независности и заштитним механизмима против тих претњи.</w:t>
            </w:r>
          </w:p>
        </w:tc>
        <w:tc>
          <w:tcPr>
            <w:tcW w:w="661" w:type="pct"/>
          </w:tcPr>
          <w:p w:rsidR="00996E33" w:rsidRPr="00A7250C" w:rsidRDefault="00996E33" w:rsidP="00996E33">
            <w:pPr>
              <w:rPr>
                <w:sz w:val="20"/>
                <w:szCs w:val="20"/>
              </w:rPr>
            </w:pPr>
            <w:r w:rsidRPr="00A7250C">
              <w:rPr>
                <w:sz w:val="20"/>
                <w:szCs w:val="20"/>
              </w:rPr>
              <w:t xml:space="preserve">Потпуно усклађено </w:t>
            </w:r>
          </w:p>
          <w:p w:rsidR="00996E33" w:rsidRPr="000B01E9" w:rsidRDefault="00996E33" w:rsidP="00996E33">
            <w:pPr>
              <w:rPr>
                <w:b/>
                <w:sz w:val="20"/>
                <w:szCs w:val="20"/>
              </w:rPr>
            </w:pPr>
          </w:p>
        </w:tc>
        <w:tc>
          <w:tcPr>
            <w:tcW w:w="681" w:type="pct"/>
          </w:tcPr>
          <w:p w:rsidR="00996E33" w:rsidRPr="00571B39" w:rsidRDefault="00996E33" w:rsidP="00996E33">
            <w:pPr>
              <w:rPr>
                <w:b/>
                <w:sz w:val="20"/>
                <w:szCs w:val="20"/>
              </w:rPr>
            </w:pPr>
          </w:p>
        </w:tc>
      </w:tr>
      <w:tr w:rsidR="00996E33" w:rsidRPr="007668B3" w:rsidTr="00871DC9">
        <w:trPr>
          <w:trHeight w:val="20"/>
        </w:trPr>
        <w:tc>
          <w:tcPr>
            <w:tcW w:w="294" w:type="pct"/>
          </w:tcPr>
          <w:p w:rsidR="00996E33" w:rsidRPr="00D576F4" w:rsidRDefault="00996E33" w:rsidP="00996E33">
            <w:pPr>
              <w:rPr>
                <w:sz w:val="20"/>
                <w:szCs w:val="20"/>
              </w:rPr>
            </w:pPr>
            <w:r w:rsidRPr="00D576F4">
              <w:rPr>
                <w:sz w:val="20"/>
                <w:szCs w:val="20"/>
              </w:rPr>
              <w:t>13.1</w:t>
            </w:r>
          </w:p>
        </w:tc>
        <w:tc>
          <w:tcPr>
            <w:tcW w:w="1330" w:type="pct"/>
          </w:tcPr>
          <w:p w:rsidR="00996E33" w:rsidRPr="007668B3" w:rsidRDefault="00FD6B44" w:rsidP="00996E33">
            <w:pPr>
              <w:jc w:val="both"/>
              <w:rPr>
                <w:sz w:val="20"/>
                <w:szCs w:val="20"/>
              </w:rPr>
            </w:pPr>
            <w:r>
              <w:rPr>
                <w:rStyle w:val="tw4winMark"/>
                <w:noProof/>
                <w:vanish w:val="0"/>
                <w:color w:val="auto"/>
                <w:sz w:val="20"/>
                <w:szCs w:val="20"/>
              </w:rPr>
              <w:t xml:space="preserve">        </w:t>
            </w:r>
            <w:r w:rsidR="00996E33" w:rsidRPr="007668B3">
              <w:rPr>
                <w:rStyle w:val="tw4winMark"/>
                <w:noProof/>
                <w:color w:val="auto"/>
                <w:sz w:val="20"/>
                <w:szCs w:val="20"/>
              </w:rPr>
              <w:t>{0&gt;</w:t>
            </w:r>
            <w:r w:rsidR="00996E33" w:rsidRPr="007668B3">
              <w:rPr>
                <w:vanish/>
                <w:sz w:val="20"/>
                <w:szCs w:val="20"/>
                <w:lang w:val="en-GB"/>
              </w:rPr>
              <w:t>1.</w:t>
            </w:r>
            <w:r w:rsidR="00996E33" w:rsidRPr="007668B3">
              <w:rPr>
                <w:rStyle w:val="tw4winMark"/>
                <w:noProof/>
                <w:color w:val="auto"/>
                <w:sz w:val="20"/>
                <w:szCs w:val="20"/>
              </w:rPr>
              <w:t>&lt;}0{&gt;</w:t>
            </w:r>
            <w:r w:rsidR="00996E33" w:rsidRPr="007668B3">
              <w:rPr>
                <w:noProof/>
                <w:sz w:val="20"/>
                <w:szCs w:val="20"/>
              </w:rPr>
              <w:t>1.</w:t>
            </w:r>
            <w:r w:rsidR="00996E33" w:rsidRPr="007668B3">
              <w:rPr>
                <w:rStyle w:val="tw4winMark"/>
                <w:noProof/>
                <w:color w:val="auto"/>
                <w:sz w:val="20"/>
                <w:szCs w:val="20"/>
              </w:rPr>
              <w:t>&lt;0}{0&gt;</w:t>
            </w:r>
            <w:r w:rsidR="00996E33" w:rsidRPr="007668B3">
              <w:rPr>
                <w:sz w:val="20"/>
                <w:szCs w:val="20"/>
              </w:rPr>
              <w:t xml:space="preserve"> </w:t>
            </w:r>
            <w:r w:rsidR="00996E33" w:rsidRPr="007668B3">
              <w:rPr>
                <w:vanish/>
                <w:sz w:val="20"/>
                <w:szCs w:val="20"/>
                <w:lang w:val="en-GB"/>
              </w:rPr>
              <w:t>A statutory auditor or an audit firm that carries out statutory audits of public-interest entities shall make public an annual transparency report at the latest four months after the end of each financial year.</w:t>
            </w:r>
            <w:r w:rsidR="00996E33" w:rsidRPr="007668B3">
              <w:rPr>
                <w:rStyle w:val="tw4winMark"/>
                <w:noProof/>
                <w:color w:val="auto"/>
                <w:sz w:val="20"/>
                <w:szCs w:val="20"/>
              </w:rPr>
              <w:t>&lt;}0{&gt;</w:t>
            </w:r>
            <w:r w:rsidR="00996E33" w:rsidRPr="007668B3">
              <w:rPr>
                <w:noProof/>
                <w:sz w:val="20"/>
                <w:szCs w:val="20"/>
              </w:rPr>
              <w:t>Овлашћени ревизор или друштво за ревизију који обављају законску ревизију субјеката од јавног интереса дужни су да објаве годишњи извештај о транспарентности најкасније четири месеца по завршетку сваке финансијске године.</w:t>
            </w:r>
            <w:r w:rsidR="00996E33" w:rsidRPr="007668B3">
              <w:rPr>
                <w:rStyle w:val="tw4winMark"/>
                <w:noProof/>
                <w:color w:val="auto"/>
                <w:sz w:val="20"/>
                <w:szCs w:val="20"/>
              </w:rPr>
              <w:t>&lt;0}{0&gt;</w:t>
            </w:r>
            <w:r w:rsidR="00996E33" w:rsidRPr="007668B3">
              <w:rPr>
                <w:sz w:val="20"/>
                <w:szCs w:val="20"/>
              </w:rPr>
              <w:t xml:space="preserve"> </w:t>
            </w:r>
            <w:r w:rsidR="00996E33" w:rsidRPr="007668B3">
              <w:rPr>
                <w:vanish/>
                <w:sz w:val="20"/>
                <w:szCs w:val="20"/>
                <w:lang w:val="en-GB"/>
              </w:rPr>
              <w:t>That transparency report shall be published on the website of the statutory auditor or the audit firm and shall remain available on that website for at least five years from the day of its publication on the website.</w:t>
            </w:r>
            <w:r w:rsidR="00996E33" w:rsidRPr="007668B3">
              <w:rPr>
                <w:rStyle w:val="tw4winMark"/>
                <w:noProof/>
                <w:color w:val="auto"/>
                <w:sz w:val="20"/>
                <w:szCs w:val="20"/>
              </w:rPr>
              <w:t>&lt;}0{&gt;</w:t>
            </w:r>
            <w:r w:rsidR="00996E33" w:rsidRPr="007668B3">
              <w:rPr>
                <w:noProof/>
                <w:sz w:val="20"/>
                <w:szCs w:val="20"/>
              </w:rPr>
              <w:t xml:space="preserve">Тај извештај о транспарентности се објављује на  </w:t>
            </w:r>
            <w:r w:rsidR="00996E33" w:rsidRPr="007668B3">
              <w:rPr>
                <w:noProof/>
                <w:sz w:val="20"/>
                <w:szCs w:val="20"/>
                <w:lang w:val="sr-Cyrl-CS"/>
              </w:rPr>
              <w:t xml:space="preserve">интернет страници </w:t>
            </w:r>
            <w:r w:rsidR="00996E33" w:rsidRPr="007668B3">
              <w:rPr>
                <w:noProof/>
                <w:sz w:val="20"/>
                <w:szCs w:val="20"/>
              </w:rPr>
              <w:t>овлашћеног ревизора или друштва за ревизију и остаје доступан на то</w:t>
            </w:r>
            <w:r w:rsidR="00996E33" w:rsidRPr="007668B3">
              <w:rPr>
                <w:noProof/>
                <w:sz w:val="20"/>
                <w:szCs w:val="20"/>
                <w:lang w:val="sr-Cyrl-CS"/>
              </w:rPr>
              <w:t>ј</w:t>
            </w:r>
            <w:r w:rsidR="00996E33" w:rsidRPr="007668B3">
              <w:rPr>
                <w:noProof/>
                <w:sz w:val="20"/>
                <w:szCs w:val="20"/>
              </w:rPr>
              <w:t xml:space="preserve"> </w:t>
            </w:r>
            <w:r w:rsidR="00996E33" w:rsidRPr="007668B3">
              <w:rPr>
                <w:noProof/>
                <w:sz w:val="20"/>
                <w:szCs w:val="20"/>
                <w:lang w:val="sr-Cyrl-CS"/>
              </w:rPr>
              <w:t xml:space="preserve"> интернет страници</w:t>
            </w:r>
            <w:r w:rsidR="00996E33" w:rsidRPr="007668B3">
              <w:rPr>
                <w:noProof/>
                <w:sz w:val="20"/>
                <w:szCs w:val="20"/>
              </w:rPr>
              <w:t xml:space="preserve"> најмање пет година од дана његовог </w:t>
            </w:r>
            <w:r w:rsidR="00996E33" w:rsidRPr="007668B3">
              <w:rPr>
                <w:noProof/>
                <w:sz w:val="20"/>
                <w:szCs w:val="20"/>
              </w:rPr>
              <w:lastRenderedPageBreak/>
              <w:t>објављивања на вебсајту.</w:t>
            </w:r>
            <w:r w:rsidR="00996E33" w:rsidRPr="007668B3">
              <w:rPr>
                <w:rStyle w:val="tw4winMark"/>
                <w:noProof/>
                <w:color w:val="auto"/>
                <w:sz w:val="20"/>
                <w:szCs w:val="20"/>
              </w:rPr>
              <w:t>&lt;0}{0&gt;</w:t>
            </w:r>
            <w:r w:rsidR="00996E33" w:rsidRPr="007668B3">
              <w:rPr>
                <w:sz w:val="20"/>
                <w:szCs w:val="20"/>
              </w:rPr>
              <w:t xml:space="preserve"> </w:t>
            </w:r>
            <w:r w:rsidR="00996E33" w:rsidRPr="007668B3">
              <w:rPr>
                <w:vanish/>
                <w:sz w:val="20"/>
                <w:szCs w:val="20"/>
                <w:lang w:val="en-GB"/>
              </w:rPr>
              <w:t>If the statutory auditor is employed by an audit firm, the obligations under this Article shall be incumbent on the audit firm.</w:t>
            </w:r>
            <w:r w:rsidR="00996E33" w:rsidRPr="007668B3">
              <w:rPr>
                <w:rStyle w:val="tw4winMark"/>
                <w:noProof/>
                <w:color w:val="auto"/>
                <w:sz w:val="20"/>
                <w:szCs w:val="20"/>
              </w:rPr>
              <w:t>&lt;}0{&gt;</w:t>
            </w:r>
            <w:r w:rsidR="00996E33" w:rsidRPr="007668B3">
              <w:rPr>
                <w:noProof/>
                <w:sz w:val="20"/>
                <w:szCs w:val="20"/>
              </w:rPr>
              <w:t>Ако је овлашћени ревизор запослен у друштву за ревизију, обавезе из овог члана има друштво за ревизију.</w:t>
            </w:r>
            <w:r w:rsidR="00996E33" w:rsidRPr="007668B3">
              <w:rPr>
                <w:rStyle w:val="tw4winMark"/>
                <w:noProof/>
                <w:color w:val="auto"/>
                <w:sz w:val="20"/>
                <w:szCs w:val="20"/>
              </w:rPr>
              <w:t>&lt;0}</w:t>
            </w:r>
          </w:p>
          <w:p w:rsidR="00996E33" w:rsidRPr="007668B3" w:rsidRDefault="00996E33" w:rsidP="00996E33">
            <w:pPr>
              <w:jc w:val="both"/>
              <w:rPr>
                <w:sz w:val="20"/>
                <w:szCs w:val="20"/>
              </w:rPr>
            </w:pPr>
            <w:r w:rsidRPr="007668B3">
              <w:rPr>
                <w:rStyle w:val="tw4winMark"/>
                <w:noProof/>
                <w:vanish w:val="0"/>
                <w:color w:val="auto"/>
                <w:sz w:val="20"/>
                <w:szCs w:val="20"/>
              </w:rPr>
              <w:t xml:space="preserve">          </w:t>
            </w:r>
            <w:r w:rsidRPr="007668B3">
              <w:rPr>
                <w:rStyle w:val="tw4winMark"/>
                <w:noProof/>
                <w:color w:val="auto"/>
                <w:sz w:val="20"/>
                <w:szCs w:val="20"/>
              </w:rPr>
              <w:t>{0&gt;</w:t>
            </w:r>
            <w:r w:rsidRPr="007668B3">
              <w:rPr>
                <w:vanish/>
                <w:sz w:val="20"/>
                <w:szCs w:val="20"/>
                <w:lang w:val="en-GB"/>
              </w:rPr>
              <w:t>A statutory auditor or an audit firm shall be allowed to update its published annual transparency report.</w:t>
            </w:r>
            <w:r w:rsidRPr="007668B3">
              <w:rPr>
                <w:rStyle w:val="tw4winMark"/>
                <w:noProof/>
                <w:color w:val="auto"/>
                <w:sz w:val="20"/>
                <w:szCs w:val="20"/>
              </w:rPr>
              <w:t>&lt;}69{&gt;</w:t>
            </w:r>
            <w:r w:rsidRPr="007668B3">
              <w:rPr>
                <w:noProof/>
                <w:sz w:val="20"/>
                <w:szCs w:val="20"/>
              </w:rPr>
              <w:t>Овлашћеном ревизору или друштву за ревизију мора се дозволити да ажурирају свој објављени годишњи извештај о транспарентности.</w:t>
            </w:r>
            <w:r w:rsidRPr="007668B3">
              <w:rPr>
                <w:rStyle w:val="tw4winMark"/>
                <w:noProof/>
                <w:color w:val="auto"/>
                <w:sz w:val="20"/>
                <w:szCs w:val="20"/>
              </w:rPr>
              <w:t>&lt;0}{0&gt;</w:t>
            </w:r>
            <w:r w:rsidRPr="007668B3">
              <w:rPr>
                <w:sz w:val="20"/>
                <w:szCs w:val="20"/>
              </w:rPr>
              <w:t xml:space="preserve"> </w:t>
            </w:r>
            <w:r w:rsidRPr="007668B3">
              <w:rPr>
                <w:vanish/>
                <w:sz w:val="20"/>
                <w:szCs w:val="20"/>
                <w:lang w:val="en-GB"/>
              </w:rPr>
              <w:t>In such a case, the statutory auditor or the audit firm shall indicate that it is an updated version of the report and the original version of the report shall continue to remain available on the website.</w:t>
            </w:r>
            <w:r w:rsidRPr="007668B3">
              <w:rPr>
                <w:rStyle w:val="tw4winMark"/>
                <w:noProof/>
                <w:color w:val="auto"/>
                <w:sz w:val="20"/>
                <w:szCs w:val="20"/>
              </w:rPr>
              <w:t>&lt;}0{&gt;</w:t>
            </w:r>
            <w:r w:rsidRPr="007668B3">
              <w:rPr>
                <w:noProof/>
                <w:sz w:val="20"/>
                <w:szCs w:val="20"/>
              </w:rPr>
              <w:t>У том случају, овлашћени ревизор или друштво за ревизију морају да навед</w:t>
            </w:r>
            <w:r w:rsidRPr="007668B3">
              <w:rPr>
                <w:noProof/>
                <w:sz w:val="20"/>
                <w:szCs w:val="20"/>
                <w:lang w:val="sr-Cyrl-CS"/>
              </w:rPr>
              <w:t>у</w:t>
            </w:r>
            <w:r w:rsidRPr="007668B3">
              <w:rPr>
                <w:noProof/>
                <w:sz w:val="20"/>
                <w:szCs w:val="20"/>
              </w:rPr>
              <w:t xml:space="preserve"> да се ради о ажурираној верзији извештаја, а оригиналну верзију извештаја оставља</w:t>
            </w:r>
            <w:r w:rsidRPr="007668B3">
              <w:rPr>
                <w:noProof/>
                <w:sz w:val="20"/>
                <w:szCs w:val="20"/>
                <w:lang w:val="sr-Cyrl-CS"/>
              </w:rPr>
              <w:t>ју</w:t>
            </w:r>
            <w:r w:rsidRPr="007668B3">
              <w:rPr>
                <w:noProof/>
                <w:sz w:val="20"/>
                <w:szCs w:val="20"/>
              </w:rPr>
              <w:t xml:space="preserve"> доступном на </w:t>
            </w:r>
            <w:r w:rsidRPr="007668B3">
              <w:rPr>
                <w:noProof/>
                <w:sz w:val="20"/>
                <w:szCs w:val="20"/>
                <w:lang w:val="sr-Cyrl-CS"/>
              </w:rPr>
              <w:t xml:space="preserve"> интернет страници</w:t>
            </w:r>
            <w:r w:rsidRPr="007668B3">
              <w:rPr>
                <w:noProof/>
                <w:sz w:val="20"/>
                <w:szCs w:val="20"/>
              </w:rPr>
              <w:t>.</w:t>
            </w:r>
            <w:r w:rsidRPr="007668B3">
              <w:rPr>
                <w:rStyle w:val="tw4winMark"/>
                <w:noProof/>
                <w:color w:val="auto"/>
                <w:sz w:val="20"/>
                <w:szCs w:val="20"/>
              </w:rPr>
              <w:t>&lt;0}</w:t>
            </w:r>
          </w:p>
          <w:p w:rsidR="00996E33" w:rsidRPr="007668B3" w:rsidRDefault="00996E33" w:rsidP="00996E33">
            <w:pPr>
              <w:tabs>
                <w:tab w:val="left" w:pos="438"/>
              </w:tabs>
              <w:jc w:val="both"/>
              <w:rPr>
                <w:rStyle w:val="tw4winMark"/>
                <w:noProof/>
                <w:color w:val="auto"/>
                <w:sz w:val="20"/>
                <w:szCs w:val="20"/>
              </w:rPr>
            </w:pPr>
            <w:r w:rsidRPr="007668B3">
              <w:rPr>
                <w:rStyle w:val="tw4winMark"/>
                <w:noProof/>
                <w:vanish w:val="0"/>
                <w:color w:val="auto"/>
                <w:sz w:val="20"/>
                <w:szCs w:val="20"/>
              </w:rPr>
              <w:t xml:space="preserve">        </w:t>
            </w:r>
            <w:r w:rsidRPr="007668B3">
              <w:rPr>
                <w:rStyle w:val="tw4winMark"/>
                <w:noProof/>
                <w:color w:val="auto"/>
                <w:sz w:val="20"/>
                <w:szCs w:val="20"/>
              </w:rPr>
              <w:t>{0&gt;</w:t>
            </w:r>
            <w:r w:rsidRPr="007668B3">
              <w:rPr>
                <w:vanish/>
                <w:sz w:val="20"/>
                <w:szCs w:val="20"/>
                <w:lang w:val="en-GB"/>
              </w:rPr>
              <w:t>Statutory auditors and audit firms shall communicate to the competent authorities that the transparency report has been published on the website of the statutory auditor or the audit firm or, as appropriate, that it has been updated.</w:t>
            </w:r>
            <w:r w:rsidRPr="007668B3">
              <w:rPr>
                <w:rStyle w:val="tw4winMark"/>
                <w:noProof/>
                <w:color w:val="auto"/>
                <w:sz w:val="20"/>
                <w:szCs w:val="20"/>
              </w:rPr>
              <w:t>&lt;}0{&gt;</w:t>
            </w:r>
            <w:r w:rsidRPr="007668B3">
              <w:rPr>
                <w:noProof/>
                <w:sz w:val="20"/>
                <w:szCs w:val="20"/>
              </w:rPr>
              <w:t xml:space="preserve">Овлашћени ревизори и друштва за ревизију дужни су да обавесте надлежне органе да је извештај о транспарентности објављен на </w:t>
            </w:r>
            <w:r w:rsidRPr="007668B3">
              <w:rPr>
                <w:noProof/>
                <w:sz w:val="20"/>
                <w:szCs w:val="20"/>
                <w:lang w:val="sr-Cyrl-CS"/>
              </w:rPr>
              <w:t xml:space="preserve"> интернет страници</w:t>
            </w:r>
            <w:r w:rsidRPr="007668B3">
              <w:rPr>
                <w:noProof/>
                <w:sz w:val="20"/>
                <w:szCs w:val="20"/>
              </w:rPr>
              <w:t xml:space="preserve"> овлашћеног ревизора или друштва за ревизију или, у зависности од случаја, да је извештај ажуриран.</w:t>
            </w:r>
          </w:p>
        </w:tc>
        <w:tc>
          <w:tcPr>
            <w:tcW w:w="407" w:type="pct"/>
          </w:tcPr>
          <w:p w:rsidR="005425C1" w:rsidRPr="003516CC" w:rsidRDefault="00422710" w:rsidP="00996E33">
            <w:pPr>
              <w:rPr>
                <w:sz w:val="20"/>
                <w:szCs w:val="20"/>
              </w:rPr>
            </w:pPr>
            <w:r w:rsidRPr="003516CC">
              <w:rPr>
                <w:sz w:val="20"/>
                <w:szCs w:val="20"/>
              </w:rPr>
              <w:lastRenderedPageBreak/>
              <w:t>24.1</w:t>
            </w:r>
          </w:p>
          <w:p w:rsidR="005425C1" w:rsidRPr="003516CC" w:rsidRDefault="005425C1" w:rsidP="00996E33">
            <w:pPr>
              <w:rPr>
                <w:sz w:val="20"/>
                <w:szCs w:val="20"/>
              </w:rPr>
            </w:pPr>
          </w:p>
          <w:p w:rsidR="005425C1" w:rsidRPr="003516CC" w:rsidRDefault="005425C1" w:rsidP="00996E33">
            <w:pPr>
              <w:rPr>
                <w:sz w:val="20"/>
                <w:szCs w:val="20"/>
              </w:rPr>
            </w:pPr>
          </w:p>
          <w:p w:rsidR="005425C1" w:rsidRPr="003516CC" w:rsidRDefault="005425C1" w:rsidP="00996E33">
            <w:pPr>
              <w:rPr>
                <w:sz w:val="20"/>
                <w:szCs w:val="20"/>
              </w:rPr>
            </w:pPr>
          </w:p>
          <w:p w:rsidR="005425C1" w:rsidRPr="003516CC" w:rsidRDefault="005425C1" w:rsidP="00996E33">
            <w:pPr>
              <w:rPr>
                <w:sz w:val="20"/>
                <w:szCs w:val="20"/>
              </w:rPr>
            </w:pPr>
          </w:p>
          <w:p w:rsidR="005425C1" w:rsidRPr="003516CC" w:rsidRDefault="005425C1" w:rsidP="00996E33">
            <w:pPr>
              <w:rPr>
                <w:sz w:val="20"/>
                <w:szCs w:val="20"/>
              </w:rPr>
            </w:pPr>
          </w:p>
          <w:p w:rsidR="005425C1" w:rsidRPr="003516CC" w:rsidRDefault="005425C1" w:rsidP="00996E33">
            <w:pPr>
              <w:rPr>
                <w:sz w:val="20"/>
                <w:szCs w:val="20"/>
              </w:rPr>
            </w:pPr>
          </w:p>
          <w:p w:rsidR="00996E33" w:rsidRPr="003516CC" w:rsidRDefault="005425C1" w:rsidP="005425C1">
            <w:pPr>
              <w:rPr>
                <w:sz w:val="20"/>
                <w:szCs w:val="20"/>
                <w:highlight w:val="yellow"/>
              </w:rPr>
            </w:pPr>
            <w:r w:rsidRPr="003516CC">
              <w:rPr>
                <w:sz w:val="20"/>
                <w:szCs w:val="20"/>
                <w:lang w:val="sr-Cyrl-RS"/>
              </w:rPr>
              <w:t>24.</w:t>
            </w:r>
            <w:r w:rsidR="00422710" w:rsidRPr="003516CC">
              <w:rPr>
                <w:sz w:val="20"/>
                <w:szCs w:val="20"/>
              </w:rPr>
              <w:t>2.</w:t>
            </w:r>
          </w:p>
        </w:tc>
        <w:tc>
          <w:tcPr>
            <w:tcW w:w="1627" w:type="pct"/>
          </w:tcPr>
          <w:p w:rsidR="00422710" w:rsidRPr="00996B0B" w:rsidRDefault="005018CA"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996B0B" w:rsidRPr="00996B0B">
              <w:rPr>
                <w:rFonts w:eastAsia="TimesNewRoman"/>
                <w:sz w:val="20"/>
                <w:szCs w:val="20"/>
              </w:rPr>
              <w:t xml:space="preserve">Друштво за ревизију које обавља ревизију друштава од јавног интереса у смислу овог закона дужно је да у року од четири месеца од истека календарске године објави на својој интернет страници </w:t>
            </w:r>
            <w:r w:rsidR="00996B0B" w:rsidRPr="001035E9">
              <w:rPr>
                <w:rFonts w:eastAsia="TimesNewRoman"/>
                <w:sz w:val="20"/>
                <w:szCs w:val="20"/>
                <w:lang w:val="sr-Cyrl-RS"/>
              </w:rPr>
              <w:t xml:space="preserve">и интернет страници Коморе </w:t>
            </w:r>
            <w:r w:rsidR="00996B0B" w:rsidRPr="00996B0B">
              <w:rPr>
                <w:rFonts w:eastAsia="TimesNewRoman"/>
                <w:sz w:val="20"/>
                <w:szCs w:val="20"/>
              </w:rPr>
              <w:t>годишњи извештај о транспарентности, који мора бити доступан на интернет станици на</w:t>
            </w:r>
            <w:r w:rsidR="00996B0B" w:rsidRPr="00996B0B">
              <w:rPr>
                <w:rFonts w:eastAsia="TimesNewRoman"/>
                <w:sz w:val="20"/>
                <w:szCs w:val="20"/>
                <w:lang w:val="sr-Cyrl-RS"/>
              </w:rPr>
              <w:t>ј</w:t>
            </w:r>
            <w:r w:rsidR="00996B0B" w:rsidRPr="00996B0B">
              <w:rPr>
                <w:rFonts w:eastAsia="TimesNewRoman"/>
                <w:sz w:val="20"/>
                <w:szCs w:val="20"/>
              </w:rPr>
              <w:t>мање пет година од дана објављивања.</w:t>
            </w:r>
            <w:r w:rsidR="00422710" w:rsidRPr="00996B0B">
              <w:rPr>
                <w:rFonts w:eastAsia="TimesNewRoman"/>
                <w:sz w:val="20"/>
                <w:szCs w:val="20"/>
                <w:lang w:val="ru-RU"/>
              </w:rPr>
              <w:t xml:space="preserve"> </w:t>
            </w:r>
          </w:p>
          <w:p w:rsidR="00996E33" w:rsidRPr="003516CC" w:rsidRDefault="00FD6B44" w:rsidP="00422710">
            <w:pPr>
              <w:autoSpaceDE w:val="0"/>
              <w:autoSpaceDN w:val="0"/>
              <w:adjustRightInd w:val="0"/>
              <w:jc w:val="both"/>
              <w:rPr>
                <w:rFonts w:eastAsia="TimesNewRoman"/>
                <w:sz w:val="20"/>
                <w:szCs w:val="20"/>
                <w:highlight w:val="yellow"/>
                <w:lang w:val="ru-RU"/>
              </w:rPr>
            </w:pPr>
            <w:r w:rsidRPr="003516CC">
              <w:rPr>
                <w:rFonts w:eastAsia="TimesNewRoman"/>
                <w:sz w:val="20"/>
                <w:szCs w:val="20"/>
                <w:lang w:val="ru-RU"/>
              </w:rPr>
              <w:t xml:space="preserve">             </w:t>
            </w:r>
            <w:r w:rsidR="00422710" w:rsidRPr="003516CC">
              <w:rPr>
                <w:rFonts w:eastAsia="TimesNewRoman"/>
                <w:sz w:val="20"/>
                <w:szCs w:val="20"/>
                <w:lang w:val="ru-RU"/>
              </w:rPr>
              <w:t xml:space="preserve">Друштво за ревизију може изменити годишњи извештај о транспарентности и исти објавити уз извештај који се мења, уз навођење да </w:t>
            </w:r>
            <w:r w:rsidR="00422710" w:rsidRPr="003516CC">
              <w:rPr>
                <w:rFonts w:eastAsia="TimesNewRoman"/>
                <w:sz w:val="20"/>
                <w:szCs w:val="20"/>
                <w:lang w:val="ru-RU"/>
              </w:rPr>
              <w:lastRenderedPageBreak/>
              <w:t>се ради о измени тог извештаја и дужно је да о томе обавести Комисију и Комору.</w:t>
            </w:r>
          </w:p>
        </w:tc>
        <w:tc>
          <w:tcPr>
            <w:tcW w:w="661" w:type="pct"/>
          </w:tcPr>
          <w:p w:rsidR="00422710" w:rsidRPr="00A7250C" w:rsidRDefault="00422710" w:rsidP="00422710">
            <w:pPr>
              <w:rPr>
                <w:sz w:val="20"/>
                <w:szCs w:val="20"/>
              </w:rPr>
            </w:pPr>
            <w:r w:rsidRPr="00A7250C">
              <w:rPr>
                <w:sz w:val="20"/>
                <w:szCs w:val="20"/>
              </w:rPr>
              <w:lastRenderedPageBreak/>
              <w:t xml:space="preserve">Потпуно усклађено </w:t>
            </w:r>
          </w:p>
          <w:p w:rsidR="00996E33" w:rsidRPr="007668B3" w:rsidRDefault="00996E33" w:rsidP="00996E33">
            <w:pPr>
              <w:rPr>
                <w:sz w:val="20"/>
                <w:szCs w:val="20"/>
              </w:rPr>
            </w:pPr>
          </w:p>
        </w:tc>
        <w:tc>
          <w:tcPr>
            <w:tcW w:w="681" w:type="pct"/>
          </w:tcPr>
          <w:p w:rsidR="00996E33" w:rsidRPr="008D1A98" w:rsidRDefault="00996E33" w:rsidP="00996E33">
            <w:pPr>
              <w:rPr>
                <w:b/>
                <w:sz w:val="20"/>
                <w:szCs w:val="20"/>
              </w:rPr>
            </w:pPr>
          </w:p>
        </w:tc>
      </w:tr>
      <w:tr w:rsidR="00996E33" w:rsidRPr="007668B3" w:rsidTr="00871DC9">
        <w:trPr>
          <w:trHeight w:val="20"/>
        </w:trPr>
        <w:tc>
          <w:tcPr>
            <w:tcW w:w="294" w:type="pct"/>
          </w:tcPr>
          <w:p w:rsidR="00996E33" w:rsidRPr="00D576F4" w:rsidRDefault="00996E33" w:rsidP="00996E33">
            <w:pPr>
              <w:rPr>
                <w:sz w:val="20"/>
                <w:szCs w:val="20"/>
              </w:rPr>
            </w:pPr>
            <w:r w:rsidRPr="00D576F4">
              <w:rPr>
                <w:sz w:val="20"/>
                <w:szCs w:val="20"/>
              </w:rPr>
              <w:lastRenderedPageBreak/>
              <w:t>13.2</w:t>
            </w:r>
          </w:p>
        </w:tc>
        <w:tc>
          <w:tcPr>
            <w:tcW w:w="1330" w:type="pct"/>
          </w:tcPr>
          <w:p w:rsidR="00996E33" w:rsidRPr="007668B3" w:rsidRDefault="00996E33" w:rsidP="00996E33">
            <w:pPr>
              <w:jc w:val="both"/>
              <w:rPr>
                <w:sz w:val="20"/>
                <w:szCs w:val="20"/>
              </w:rPr>
            </w:pPr>
            <w:r w:rsidRPr="007668B3">
              <w:rPr>
                <w:rStyle w:val="tw4winMark"/>
                <w:noProof/>
                <w:color w:val="auto"/>
                <w:sz w:val="20"/>
                <w:szCs w:val="20"/>
              </w:rPr>
              <w:t>{0&gt;</w:t>
            </w:r>
            <w:r w:rsidRPr="007668B3">
              <w:rPr>
                <w:vanish/>
                <w:sz w:val="20"/>
                <w:szCs w:val="20"/>
                <w:lang w:val="en-GB"/>
              </w:rPr>
              <w:t>2.</w:t>
            </w:r>
            <w:r w:rsidRPr="007668B3">
              <w:rPr>
                <w:rStyle w:val="tw4winMark"/>
                <w:noProof/>
                <w:color w:val="auto"/>
                <w:sz w:val="20"/>
                <w:szCs w:val="20"/>
              </w:rPr>
              <w:t>&lt;}0{&gt;</w:t>
            </w:r>
            <w:r w:rsidRPr="007668B3">
              <w:rPr>
                <w:noProof/>
                <w:sz w:val="20"/>
                <w:szCs w:val="20"/>
              </w:rPr>
              <w:t>2.</w:t>
            </w:r>
            <w:r w:rsidRPr="007668B3">
              <w:rPr>
                <w:rStyle w:val="tw4winMark"/>
                <w:noProof/>
                <w:color w:val="auto"/>
                <w:sz w:val="20"/>
                <w:szCs w:val="20"/>
              </w:rPr>
              <w:t>&lt;0}{0&gt;</w:t>
            </w:r>
            <w:r w:rsidRPr="007668B3">
              <w:rPr>
                <w:sz w:val="20"/>
                <w:szCs w:val="20"/>
              </w:rPr>
              <w:t xml:space="preserve"> </w:t>
            </w:r>
            <w:r w:rsidRPr="007668B3">
              <w:rPr>
                <w:vanish/>
                <w:sz w:val="20"/>
                <w:szCs w:val="20"/>
                <w:lang w:val="en-GB"/>
              </w:rPr>
              <w:t>The annual transparency report shall include at least the following:</w:t>
            </w:r>
            <w:r w:rsidRPr="007668B3">
              <w:rPr>
                <w:rStyle w:val="tw4winMark"/>
                <w:noProof/>
                <w:color w:val="auto"/>
                <w:sz w:val="20"/>
                <w:szCs w:val="20"/>
              </w:rPr>
              <w:t>&lt;}71{&gt;</w:t>
            </w:r>
            <w:r w:rsidRPr="007668B3">
              <w:rPr>
                <w:noProof/>
                <w:sz w:val="20"/>
                <w:szCs w:val="20"/>
              </w:rPr>
              <w:t>Годишњи извештај о транспарентности садржи најмање следеће:</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(a)</w:t>
            </w:r>
            <w:r w:rsidRPr="007668B3">
              <w:rPr>
                <w:vanish/>
                <w:sz w:val="20"/>
                <w:szCs w:val="20"/>
              </w:rPr>
              <w:tab/>
            </w:r>
            <w:r w:rsidRPr="007668B3">
              <w:rPr>
                <w:vanish/>
                <w:sz w:val="20"/>
                <w:szCs w:val="20"/>
                <w:lang w:val="en-GB"/>
              </w:rPr>
              <w:t>a description of the legal structure and ownership of the audit firm;</w:t>
            </w:r>
            <w:r w:rsidRPr="007668B3">
              <w:rPr>
                <w:rStyle w:val="tw4winMark"/>
                <w:noProof/>
                <w:color w:val="auto"/>
                <w:sz w:val="20"/>
                <w:szCs w:val="20"/>
              </w:rPr>
              <w:t>&lt;}0{&gt;</w:t>
            </w:r>
            <w:r w:rsidRPr="007668B3">
              <w:rPr>
                <w:noProof/>
                <w:sz w:val="20"/>
                <w:szCs w:val="20"/>
              </w:rPr>
              <w:t>a)</w:t>
            </w:r>
            <w:r w:rsidRPr="007668B3">
              <w:rPr>
                <w:sz w:val="20"/>
                <w:szCs w:val="20"/>
              </w:rPr>
              <w:tab/>
            </w:r>
            <w:r w:rsidRPr="007668B3">
              <w:rPr>
                <w:noProof/>
                <w:sz w:val="20"/>
                <w:szCs w:val="20"/>
              </w:rPr>
              <w:t>опис правне структуре и власништва над друштвом за ревизију;</w:t>
            </w:r>
            <w:r w:rsidRPr="007668B3">
              <w:rPr>
                <w:rStyle w:val="tw4winMark"/>
                <w:noProof/>
                <w:color w:val="auto"/>
                <w:sz w:val="20"/>
                <w:szCs w:val="20"/>
              </w:rPr>
              <w:t>&lt;0}</w:t>
            </w:r>
          </w:p>
          <w:p w:rsidR="00996E33" w:rsidRPr="007668B3" w:rsidRDefault="00996E33" w:rsidP="00996E33">
            <w:pPr>
              <w:tabs>
                <w:tab w:val="left" w:pos="303"/>
              </w:tabs>
              <w:jc w:val="both"/>
              <w:rPr>
                <w:sz w:val="20"/>
                <w:szCs w:val="20"/>
              </w:rPr>
            </w:pPr>
            <w:r w:rsidRPr="007668B3">
              <w:rPr>
                <w:rStyle w:val="tw4winMark"/>
                <w:noProof/>
                <w:color w:val="auto"/>
                <w:sz w:val="20"/>
                <w:szCs w:val="20"/>
              </w:rPr>
              <w:t>{0&gt;</w:t>
            </w:r>
            <w:r w:rsidRPr="007668B3">
              <w:rPr>
                <w:vanish/>
                <w:sz w:val="20"/>
                <w:szCs w:val="20"/>
                <w:lang w:val="en-GB"/>
              </w:rPr>
              <w:t>(b)</w:t>
            </w:r>
            <w:r w:rsidRPr="007668B3">
              <w:rPr>
                <w:vanish/>
                <w:sz w:val="20"/>
                <w:szCs w:val="20"/>
              </w:rPr>
              <w:tab/>
            </w:r>
            <w:r w:rsidRPr="007668B3">
              <w:rPr>
                <w:vanish/>
                <w:sz w:val="20"/>
                <w:szCs w:val="20"/>
                <w:lang w:val="en-GB"/>
              </w:rPr>
              <w:t>where the statutory auditor or the audit firm is a member of a network:</w:t>
            </w:r>
            <w:r w:rsidRPr="007668B3">
              <w:rPr>
                <w:rStyle w:val="tw4winMark"/>
                <w:noProof/>
                <w:color w:val="auto"/>
                <w:sz w:val="20"/>
                <w:szCs w:val="20"/>
              </w:rPr>
              <w:t>&lt;}67{&gt;</w:t>
            </w:r>
            <w:r w:rsidRPr="007668B3">
              <w:rPr>
                <w:noProof/>
                <w:sz w:val="20"/>
                <w:szCs w:val="20"/>
              </w:rPr>
              <w:t>б)</w:t>
            </w:r>
            <w:r w:rsidRPr="007668B3">
              <w:rPr>
                <w:sz w:val="20"/>
                <w:szCs w:val="20"/>
              </w:rPr>
              <w:tab/>
            </w:r>
            <w:r w:rsidRPr="007668B3">
              <w:rPr>
                <w:noProof/>
                <w:sz w:val="20"/>
                <w:szCs w:val="20"/>
              </w:rPr>
              <w:t>када је овлашћени ревизор или друштво за ревизију члан мреже:</w:t>
            </w:r>
            <w:r w:rsidRPr="007668B3">
              <w:rPr>
                <w:rStyle w:val="tw4winMark"/>
                <w:noProof/>
                <w:color w:val="auto"/>
                <w:sz w:val="20"/>
                <w:szCs w:val="20"/>
              </w:rPr>
              <w:t>&lt;0}</w:t>
            </w:r>
          </w:p>
          <w:p w:rsidR="00996E33" w:rsidRPr="007668B3" w:rsidRDefault="00996E33" w:rsidP="00996E33">
            <w:pPr>
              <w:tabs>
                <w:tab w:val="left" w:pos="631"/>
              </w:tabs>
              <w:jc w:val="both"/>
              <w:rPr>
                <w:sz w:val="20"/>
                <w:szCs w:val="20"/>
              </w:rPr>
            </w:pPr>
            <w:r w:rsidRPr="007668B3">
              <w:rPr>
                <w:rStyle w:val="tw4winMark"/>
                <w:noProof/>
                <w:color w:val="auto"/>
                <w:sz w:val="20"/>
                <w:szCs w:val="20"/>
              </w:rPr>
              <w:t>{0&gt;</w:t>
            </w:r>
            <w:r w:rsidRPr="007668B3">
              <w:rPr>
                <w:vanish/>
                <w:sz w:val="20"/>
                <w:szCs w:val="20"/>
                <w:lang w:val="en-GB"/>
              </w:rPr>
              <w:t>(i)</w:t>
            </w:r>
            <w:r w:rsidRPr="007668B3">
              <w:rPr>
                <w:vanish/>
                <w:sz w:val="20"/>
                <w:szCs w:val="20"/>
              </w:rPr>
              <w:tab/>
            </w:r>
            <w:r w:rsidRPr="007668B3">
              <w:rPr>
                <w:vanish/>
                <w:sz w:val="20"/>
                <w:szCs w:val="20"/>
                <w:lang w:val="en-GB"/>
              </w:rPr>
              <w:t>a description of the network and the legal and structural arrangements in the network;</w:t>
            </w:r>
            <w:r w:rsidRPr="007668B3">
              <w:rPr>
                <w:rStyle w:val="tw4winMark"/>
                <w:noProof/>
                <w:color w:val="auto"/>
                <w:sz w:val="20"/>
                <w:szCs w:val="20"/>
              </w:rPr>
              <w:t>&lt;}0{&gt;</w:t>
            </w:r>
            <w:r w:rsidRPr="007668B3">
              <w:rPr>
                <w:noProof/>
                <w:sz w:val="20"/>
                <w:szCs w:val="20"/>
              </w:rPr>
              <w:t>(i)</w:t>
            </w:r>
            <w:r w:rsidRPr="007668B3">
              <w:rPr>
                <w:sz w:val="20"/>
                <w:szCs w:val="20"/>
              </w:rPr>
              <w:tab/>
            </w:r>
            <w:r w:rsidRPr="007668B3">
              <w:rPr>
                <w:noProof/>
                <w:sz w:val="20"/>
                <w:szCs w:val="20"/>
              </w:rPr>
              <w:t>опис мреже и правне и структурне аранжмане у мрежи;</w:t>
            </w:r>
            <w:r w:rsidRPr="007668B3">
              <w:rPr>
                <w:rStyle w:val="tw4winMark"/>
                <w:noProof/>
                <w:color w:val="auto"/>
                <w:sz w:val="20"/>
                <w:szCs w:val="20"/>
              </w:rPr>
              <w:t>&lt;0}</w:t>
            </w:r>
          </w:p>
          <w:p w:rsidR="00996E33" w:rsidRPr="007668B3" w:rsidRDefault="00996E33" w:rsidP="00996E33">
            <w:pPr>
              <w:tabs>
                <w:tab w:val="left" w:pos="631"/>
              </w:tabs>
              <w:jc w:val="both"/>
              <w:rPr>
                <w:sz w:val="20"/>
                <w:szCs w:val="20"/>
              </w:rPr>
            </w:pPr>
            <w:r w:rsidRPr="007668B3">
              <w:rPr>
                <w:rStyle w:val="tw4winMark"/>
                <w:noProof/>
                <w:color w:val="auto"/>
                <w:sz w:val="20"/>
                <w:szCs w:val="20"/>
              </w:rPr>
              <w:t>{0&gt;</w:t>
            </w:r>
            <w:r w:rsidRPr="007668B3">
              <w:rPr>
                <w:vanish/>
                <w:sz w:val="20"/>
                <w:szCs w:val="20"/>
                <w:lang w:val="en-GB"/>
              </w:rPr>
              <w:t>(ii)</w:t>
            </w:r>
            <w:r w:rsidRPr="007668B3">
              <w:rPr>
                <w:vanish/>
                <w:sz w:val="20"/>
                <w:szCs w:val="20"/>
              </w:rPr>
              <w:tab/>
            </w:r>
            <w:r w:rsidRPr="007668B3">
              <w:rPr>
                <w:vanish/>
                <w:sz w:val="20"/>
                <w:szCs w:val="20"/>
                <w:lang w:val="en-GB"/>
              </w:rPr>
              <w:t>the name of each statutory auditor operating as a sole practitioner or audit firm that is a member of the network;</w:t>
            </w:r>
            <w:r w:rsidRPr="007668B3">
              <w:rPr>
                <w:rStyle w:val="tw4winMark"/>
                <w:noProof/>
                <w:color w:val="auto"/>
                <w:sz w:val="20"/>
                <w:szCs w:val="20"/>
              </w:rPr>
              <w:t>&lt;}0{&gt;</w:t>
            </w:r>
            <w:r w:rsidRPr="007668B3">
              <w:rPr>
                <w:noProof/>
                <w:sz w:val="20"/>
                <w:szCs w:val="20"/>
              </w:rPr>
              <w:t>(ii)</w:t>
            </w:r>
            <w:r w:rsidRPr="007668B3">
              <w:rPr>
                <w:sz w:val="20"/>
                <w:szCs w:val="20"/>
              </w:rPr>
              <w:tab/>
            </w:r>
            <w:r w:rsidRPr="007668B3">
              <w:rPr>
                <w:noProof/>
                <w:sz w:val="20"/>
                <w:szCs w:val="20"/>
                <w:lang w:val="sr-Cyrl-CS"/>
              </w:rPr>
              <w:t xml:space="preserve"> име</w:t>
            </w:r>
            <w:r w:rsidRPr="007668B3">
              <w:rPr>
                <w:noProof/>
                <w:sz w:val="20"/>
                <w:szCs w:val="20"/>
              </w:rPr>
              <w:t xml:space="preserve"> сваког овлашћеног ревизора који обавља ревизорску делатност самостално или друштва за ревизију које је члан мреже;</w:t>
            </w:r>
            <w:r w:rsidRPr="007668B3">
              <w:rPr>
                <w:rStyle w:val="tw4winMark"/>
                <w:noProof/>
                <w:color w:val="auto"/>
                <w:sz w:val="20"/>
                <w:szCs w:val="20"/>
              </w:rPr>
              <w:t>&lt;0}</w:t>
            </w:r>
          </w:p>
          <w:p w:rsidR="00996E33" w:rsidRPr="007668B3" w:rsidRDefault="00996E33" w:rsidP="00996E33">
            <w:pPr>
              <w:tabs>
                <w:tab w:val="left" w:pos="631"/>
              </w:tabs>
              <w:jc w:val="both"/>
              <w:rPr>
                <w:sz w:val="20"/>
                <w:szCs w:val="20"/>
              </w:rPr>
            </w:pPr>
            <w:r w:rsidRPr="007668B3">
              <w:rPr>
                <w:rStyle w:val="tw4winMark"/>
                <w:noProof/>
                <w:color w:val="auto"/>
                <w:sz w:val="20"/>
                <w:szCs w:val="20"/>
              </w:rPr>
              <w:lastRenderedPageBreak/>
              <w:t>{0&gt;</w:t>
            </w:r>
            <w:r w:rsidRPr="007668B3">
              <w:rPr>
                <w:vanish/>
                <w:sz w:val="20"/>
                <w:szCs w:val="20"/>
                <w:lang w:val="en-GB"/>
              </w:rPr>
              <w:t>(iii)</w:t>
            </w:r>
            <w:r w:rsidRPr="007668B3">
              <w:rPr>
                <w:vanish/>
                <w:sz w:val="20"/>
                <w:szCs w:val="20"/>
              </w:rPr>
              <w:tab/>
            </w:r>
            <w:r w:rsidRPr="007668B3">
              <w:rPr>
                <w:vanish/>
                <w:sz w:val="20"/>
                <w:szCs w:val="20"/>
                <w:lang w:val="en-GB"/>
              </w:rPr>
              <w:t>the countries in which each statutory auditor operating as a sole practitioner or audit firm that is a member of the network is qualified as a statutory auditor or has his, her or its registered office, central administration or principal place of business;</w:t>
            </w:r>
            <w:r w:rsidRPr="007668B3">
              <w:rPr>
                <w:rStyle w:val="tw4winMark"/>
                <w:noProof/>
                <w:color w:val="auto"/>
                <w:sz w:val="20"/>
                <w:szCs w:val="20"/>
              </w:rPr>
              <w:t>&lt;}67{&gt;</w:t>
            </w:r>
            <w:r w:rsidRPr="007668B3">
              <w:rPr>
                <w:noProof/>
                <w:sz w:val="20"/>
                <w:szCs w:val="20"/>
              </w:rPr>
              <w:t>(iii)</w:t>
            </w:r>
            <w:r w:rsidRPr="007668B3">
              <w:rPr>
                <w:sz w:val="20"/>
                <w:szCs w:val="20"/>
              </w:rPr>
              <w:tab/>
            </w:r>
            <w:r w:rsidRPr="007668B3">
              <w:rPr>
                <w:noProof/>
                <w:sz w:val="20"/>
                <w:szCs w:val="20"/>
              </w:rPr>
              <w:t>државе у којима су сваки овлашћени ревизор који обавља ревизорску делатност самостално, односно друштво за ревизију које је члан мреже, квалификовани као овлашћени ревизори или у којој им се налази регистровано седиште, главна управа или главно место пословања;</w:t>
            </w:r>
            <w:r w:rsidRPr="007668B3">
              <w:rPr>
                <w:rStyle w:val="tw4winMark"/>
                <w:noProof/>
                <w:color w:val="auto"/>
                <w:sz w:val="20"/>
                <w:szCs w:val="20"/>
              </w:rPr>
              <w:t>&lt;0}</w:t>
            </w:r>
          </w:p>
          <w:p w:rsidR="00996E33" w:rsidRPr="007668B3" w:rsidRDefault="00996E33" w:rsidP="00996E33">
            <w:pPr>
              <w:tabs>
                <w:tab w:val="left" w:pos="631"/>
              </w:tabs>
              <w:jc w:val="both"/>
              <w:rPr>
                <w:sz w:val="20"/>
                <w:szCs w:val="20"/>
              </w:rPr>
            </w:pPr>
            <w:r w:rsidRPr="007668B3">
              <w:rPr>
                <w:rStyle w:val="tw4winMark"/>
                <w:noProof/>
                <w:color w:val="auto"/>
                <w:sz w:val="20"/>
                <w:szCs w:val="20"/>
              </w:rPr>
              <w:t>{0&gt;</w:t>
            </w:r>
            <w:r w:rsidRPr="007668B3">
              <w:rPr>
                <w:vanish/>
                <w:sz w:val="20"/>
                <w:szCs w:val="20"/>
                <w:lang w:val="en-GB"/>
              </w:rPr>
              <w:t>(iv)</w:t>
            </w:r>
            <w:r w:rsidRPr="007668B3">
              <w:rPr>
                <w:vanish/>
                <w:sz w:val="20"/>
                <w:szCs w:val="20"/>
              </w:rPr>
              <w:tab/>
            </w:r>
            <w:r w:rsidRPr="007668B3">
              <w:rPr>
                <w:vanish/>
                <w:sz w:val="20"/>
                <w:szCs w:val="20"/>
                <w:lang w:val="en-GB"/>
              </w:rPr>
              <w:t>the total turnover achieved by the statutory auditors operating as sole practitioners and audit firms that are members of the network, resulting from the statutory audit of annual and consolidated financial statements;</w:t>
            </w:r>
            <w:r w:rsidRPr="007668B3">
              <w:rPr>
                <w:rStyle w:val="tw4winMark"/>
                <w:noProof/>
                <w:color w:val="auto"/>
                <w:sz w:val="20"/>
                <w:szCs w:val="20"/>
              </w:rPr>
              <w:t>&lt;}0{&gt;</w:t>
            </w:r>
            <w:r w:rsidRPr="007668B3">
              <w:rPr>
                <w:noProof/>
                <w:sz w:val="20"/>
                <w:szCs w:val="20"/>
              </w:rPr>
              <w:t>(iv)</w:t>
            </w:r>
            <w:r w:rsidRPr="007668B3">
              <w:rPr>
                <w:sz w:val="20"/>
                <w:szCs w:val="20"/>
              </w:rPr>
              <w:tab/>
            </w:r>
            <w:r w:rsidRPr="007668B3">
              <w:rPr>
                <w:noProof/>
                <w:sz w:val="20"/>
                <w:szCs w:val="20"/>
              </w:rPr>
              <w:t xml:space="preserve">укупан приход који остваре овлашћени ревизори који обављају ревизорску  </w:t>
            </w:r>
            <w:r w:rsidRPr="007668B3">
              <w:rPr>
                <w:noProof/>
                <w:sz w:val="20"/>
                <w:szCs w:val="20"/>
                <w:lang w:val="sr-Cyrl-CS"/>
              </w:rPr>
              <w:t xml:space="preserve">као предузетници </w:t>
            </w:r>
            <w:r w:rsidRPr="007668B3">
              <w:rPr>
                <w:noProof/>
                <w:sz w:val="20"/>
                <w:szCs w:val="20"/>
              </w:rPr>
              <w:t>и друштва за ревизију који су чланови мреже а који је резултат законске ревизије годишњих и консолидованих финансијских извештаја;</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(c)</w:t>
            </w:r>
            <w:r w:rsidRPr="007668B3">
              <w:rPr>
                <w:vanish/>
                <w:sz w:val="20"/>
                <w:szCs w:val="20"/>
              </w:rPr>
              <w:tab/>
            </w:r>
            <w:r w:rsidRPr="007668B3">
              <w:rPr>
                <w:vanish/>
                <w:sz w:val="20"/>
                <w:szCs w:val="20"/>
                <w:lang w:val="en-GB"/>
              </w:rPr>
              <w:t>a description of the governance structure of the audit firm;</w:t>
            </w:r>
            <w:r w:rsidRPr="007668B3">
              <w:rPr>
                <w:rStyle w:val="tw4winMark"/>
                <w:noProof/>
                <w:color w:val="auto"/>
                <w:sz w:val="20"/>
                <w:szCs w:val="20"/>
              </w:rPr>
              <w:t>&lt;}67{&gt;</w:t>
            </w:r>
            <w:r w:rsidRPr="007668B3">
              <w:rPr>
                <w:noProof/>
                <w:sz w:val="20"/>
                <w:szCs w:val="20"/>
              </w:rPr>
              <w:t>в)</w:t>
            </w:r>
            <w:r w:rsidRPr="007668B3">
              <w:rPr>
                <w:sz w:val="20"/>
                <w:szCs w:val="20"/>
              </w:rPr>
              <w:tab/>
            </w:r>
            <w:r w:rsidRPr="007668B3">
              <w:rPr>
                <w:noProof/>
                <w:sz w:val="20"/>
                <w:szCs w:val="20"/>
              </w:rPr>
              <w:t>опис структуре управљања над друштвом за ревизију;</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(d)</w:t>
            </w:r>
            <w:r w:rsidRPr="007668B3">
              <w:rPr>
                <w:vanish/>
                <w:sz w:val="20"/>
                <w:szCs w:val="20"/>
              </w:rPr>
              <w:tab/>
            </w:r>
            <w:r w:rsidRPr="007668B3">
              <w:rPr>
                <w:vanish/>
                <w:sz w:val="20"/>
                <w:szCs w:val="20"/>
                <w:lang w:val="en-GB"/>
              </w:rPr>
              <w:t>a description of the internal quality control system of the statutory auditor or of the audit firm and a statement by the administrative or management body on the effectiveness of its functioning;</w:t>
            </w:r>
            <w:r w:rsidRPr="007668B3">
              <w:rPr>
                <w:rStyle w:val="tw4winMark"/>
                <w:noProof/>
                <w:color w:val="auto"/>
                <w:sz w:val="20"/>
                <w:szCs w:val="20"/>
              </w:rPr>
              <w:t>&lt;}0{&gt;</w:t>
            </w:r>
            <w:r w:rsidRPr="007668B3">
              <w:rPr>
                <w:noProof/>
                <w:sz w:val="20"/>
                <w:szCs w:val="20"/>
              </w:rPr>
              <w:t>г)</w:t>
            </w:r>
            <w:r w:rsidRPr="007668B3">
              <w:rPr>
                <w:sz w:val="20"/>
                <w:szCs w:val="20"/>
              </w:rPr>
              <w:tab/>
            </w:r>
            <w:r w:rsidRPr="007668B3">
              <w:rPr>
                <w:noProof/>
                <w:sz w:val="20"/>
                <w:szCs w:val="20"/>
              </w:rPr>
              <w:t>опис интерног система контроле квалитета овлашћеног ревизора или друштва за ревизију и изјаву административног или управног органа о делотворности његовог функционисања;</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(e)</w:t>
            </w:r>
            <w:r w:rsidRPr="007668B3">
              <w:rPr>
                <w:vanish/>
                <w:sz w:val="20"/>
                <w:szCs w:val="20"/>
              </w:rPr>
              <w:tab/>
            </w:r>
            <w:r w:rsidRPr="007668B3">
              <w:rPr>
                <w:vanish/>
                <w:sz w:val="20"/>
                <w:szCs w:val="20"/>
                <w:lang w:val="en-GB"/>
              </w:rPr>
              <w:t>an indication of when the last quality assurance review referred to in Article 26 was carried out;</w:t>
            </w:r>
            <w:r w:rsidRPr="007668B3">
              <w:rPr>
                <w:rStyle w:val="tw4winMark"/>
                <w:noProof/>
                <w:color w:val="auto"/>
                <w:sz w:val="20"/>
                <w:szCs w:val="20"/>
              </w:rPr>
              <w:t>&lt;}0{&gt;</w:t>
            </w:r>
            <w:r w:rsidRPr="007668B3">
              <w:rPr>
                <w:noProof/>
                <w:sz w:val="20"/>
                <w:szCs w:val="20"/>
              </w:rPr>
              <w:t>д)</w:t>
            </w:r>
            <w:r w:rsidRPr="007668B3">
              <w:rPr>
                <w:sz w:val="20"/>
                <w:szCs w:val="20"/>
              </w:rPr>
              <w:tab/>
            </w:r>
            <w:r w:rsidRPr="007668B3">
              <w:rPr>
                <w:noProof/>
                <w:sz w:val="20"/>
                <w:szCs w:val="20"/>
              </w:rPr>
              <w:t>навођење времена последње провере контроле квалитета из члана 26;</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(f)</w:t>
            </w:r>
            <w:r w:rsidRPr="007668B3">
              <w:rPr>
                <w:vanish/>
                <w:sz w:val="20"/>
                <w:szCs w:val="20"/>
              </w:rPr>
              <w:tab/>
            </w:r>
            <w:r w:rsidRPr="007668B3">
              <w:rPr>
                <w:vanish/>
                <w:sz w:val="20"/>
                <w:szCs w:val="20"/>
                <w:lang w:val="en-GB"/>
              </w:rPr>
              <w:t>a list of public-interest entities for which the statutory auditor or the audit firm carried out statutory audits during the preceding financial year;</w:t>
            </w:r>
            <w:r w:rsidRPr="007668B3">
              <w:rPr>
                <w:rStyle w:val="tw4winMark"/>
                <w:noProof/>
                <w:color w:val="auto"/>
                <w:sz w:val="20"/>
                <w:szCs w:val="20"/>
              </w:rPr>
              <w:t>&lt;}0{&gt;</w:t>
            </w:r>
            <w:r w:rsidRPr="007668B3">
              <w:rPr>
                <w:noProof/>
                <w:sz w:val="20"/>
                <w:szCs w:val="20"/>
              </w:rPr>
              <w:t>ђ)</w:t>
            </w:r>
            <w:r w:rsidRPr="007668B3">
              <w:rPr>
                <w:sz w:val="20"/>
                <w:szCs w:val="20"/>
              </w:rPr>
              <w:tab/>
            </w:r>
            <w:r w:rsidRPr="007668B3">
              <w:rPr>
                <w:noProof/>
                <w:sz w:val="20"/>
                <w:szCs w:val="20"/>
              </w:rPr>
              <w:t>списак субјеката од јавног интереса за које су овлашћени ревизор или друштво за ревизију вршили законске ревизије у току претходне финансијске године;</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t>{0&gt;</w:t>
            </w:r>
            <w:r w:rsidRPr="007668B3">
              <w:rPr>
                <w:vanish/>
                <w:sz w:val="20"/>
                <w:szCs w:val="20"/>
                <w:lang w:val="en-GB"/>
              </w:rPr>
              <w:t>(g)</w:t>
            </w:r>
            <w:r w:rsidRPr="007668B3">
              <w:rPr>
                <w:vanish/>
                <w:sz w:val="20"/>
                <w:szCs w:val="20"/>
              </w:rPr>
              <w:tab/>
            </w:r>
            <w:r w:rsidRPr="007668B3">
              <w:rPr>
                <w:vanish/>
                <w:sz w:val="20"/>
                <w:szCs w:val="20"/>
                <w:lang w:val="en-GB"/>
              </w:rPr>
              <w:t>a statement concerning the statutory auditor's or the audit firm's independence practices which also confirms that an internal review of independence compliance has been conducted;</w:t>
            </w:r>
            <w:r w:rsidRPr="007668B3">
              <w:rPr>
                <w:rStyle w:val="tw4winMark"/>
                <w:noProof/>
                <w:color w:val="auto"/>
                <w:sz w:val="20"/>
                <w:szCs w:val="20"/>
              </w:rPr>
              <w:t>&lt;}0{&gt;</w:t>
            </w:r>
            <w:r w:rsidRPr="007668B3">
              <w:rPr>
                <w:noProof/>
                <w:sz w:val="20"/>
                <w:szCs w:val="20"/>
              </w:rPr>
              <w:t>е)</w:t>
            </w:r>
            <w:r w:rsidRPr="007668B3">
              <w:rPr>
                <w:sz w:val="20"/>
                <w:szCs w:val="20"/>
              </w:rPr>
              <w:tab/>
            </w:r>
            <w:r w:rsidRPr="007668B3">
              <w:rPr>
                <w:noProof/>
                <w:sz w:val="20"/>
                <w:szCs w:val="20"/>
              </w:rPr>
              <w:t>изјава о праксама овлашћеног ревизора или друштва за ревизију за очување независности којом се потврђује и да је спроведена интерна провера усклађености са захтевима у погледу независности;</w:t>
            </w:r>
            <w:r w:rsidRPr="007668B3">
              <w:rPr>
                <w:rStyle w:val="tw4winMark"/>
                <w:noProof/>
                <w:color w:val="auto"/>
                <w:sz w:val="20"/>
                <w:szCs w:val="20"/>
              </w:rPr>
              <w:t>&lt;0}</w:t>
            </w:r>
          </w:p>
          <w:p w:rsidR="00996E33" w:rsidRPr="007668B3" w:rsidRDefault="00996E33" w:rsidP="00996E33">
            <w:pPr>
              <w:tabs>
                <w:tab w:val="left" w:pos="308"/>
              </w:tabs>
              <w:jc w:val="both"/>
              <w:rPr>
                <w:sz w:val="20"/>
                <w:szCs w:val="20"/>
              </w:rPr>
            </w:pPr>
            <w:r w:rsidRPr="007668B3">
              <w:rPr>
                <w:rStyle w:val="tw4winMark"/>
                <w:noProof/>
                <w:color w:val="auto"/>
                <w:sz w:val="20"/>
                <w:szCs w:val="20"/>
              </w:rPr>
              <w:lastRenderedPageBreak/>
              <w:t>{0&gt;</w:t>
            </w:r>
            <w:r w:rsidRPr="007668B3">
              <w:rPr>
                <w:vanish/>
                <w:sz w:val="20"/>
                <w:szCs w:val="20"/>
                <w:lang w:val="en-GB"/>
              </w:rPr>
              <w:t>(h)</w:t>
            </w:r>
            <w:r w:rsidRPr="007668B3">
              <w:rPr>
                <w:vanish/>
                <w:sz w:val="20"/>
                <w:szCs w:val="20"/>
              </w:rPr>
              <w:tab/>
            </w:r>
            <w:r w:rsidRPr="007668B3">
              <w:rPr>
                <w:vanish/>
                <w:sz w:val="20"/>
                <w:szCs w:val="20"/>
                <w:lang w:val="en-GB"/>
              </w:rPr>
              <w:t>a statement on the policy followed by the statutory auditor or the audit firm concerning the continuing education of statutory auditors referred to in Article 13 of Directive 2006/43/EC;</w:t>
            </w:r>
            <w:r w:rsidRPr="007668B3">
              <w:rPr>
                <w:rStyle w:val="tw4winMark"/>
                <w:noProof/>
                <w:color w:val="auto"/>
                <w:sz w:val="20"/>
                <w:szCs w:val="20"/>
              </w:rPr>
              <w:t>&lt;}0{&gt;</w:t>
            </w:r>
            <w:r w:rsidRPr="007668B3">
              <w:rPr>
                <w:noProof/>
                <w:sz w:val="20"/>
                <w:szCs w:val="20"/>
              </w:rPr>
              <w:t>ж)</w:t>
            </w:r>
            <w:r w:rsidRPr="007668B3">
              <w:rPr>
                <w:sz w:val="20"/>
                <w:szCs w:val="20"/>
              </w:rPr>
              <w:tab/>
            </w:r>
            <w:r w:rsidRPr="007668B3">
              <w:rPr>
                <w:noProof/>
                <w:sz w:val="20"/>
                <w:szCs w:val="20"/>
              </w:rPr>
              <w:t>изјава о политици коју примењују овлашћени ревизор или друштво за ревизију по питању сталног усавршавања овлашћених ревизора из члана 13. Директиве 2006/43/ЕЗ;</w:t>
            </w:r>
            <w:r w:rsidRPr="007668B3">
              <w:rPr>
                <w:rStyle w:val="tw4winMark"/>
                <w:noProof/>
                <w:color w:val="auto"/>
                <w:sz w:val="20"/>
                <w:szCs w:val="20"/>
              </w:rPr>
              <w:t>&lt;0}</w:t>
            </w:r>
          </w:p>
          <w:p w:rsidR="00996E33" w:rsidRPr="007668B3" w:rsidRDefault="00996E33" w:rsidP="00996E33">
            <w:pPr>
              <w:jc w:val="both"/>
              <w:rPr>
                <w:sz w:val="20"/>
                <w:szCs w:val="20"/>
              </w:rPr>
            </w:pPr>
            <w:r w:rsidRPr="007668B3">
              <w:rPr>
                <w:rStyle w:val="tw4winMark"/>
                <w:noProof/>
                <w:color w:val="auto"/>
                <w:sz w:val="20"/>
                <w:szCs w:val="20"/>
              </w:rPr>
              <w:t>{0&gt;</w:t>
            </w:r>
            <w:r w:rsidRPr="007668B3">
              <w:rPr>
                <w:vanish/>
                <w:sz w:val="20"/>
                <w:szCs w:val="20"/>
                <w:lang w:val="en-GB"/>
              </w:rPr>
              <w:t>(i) information concerning the basis for the partners' remuneration in audit firms;</w:t>
            </w:r>
            <w:r w:rsidRPr="007668B3">
              <w:rPr>
                <w:rStyle w:val="tw4winMark"/>
                <w:noProof/>
                <w:color w:val="auto"/>
                <w:sz w:val="20"/>
                <w:szCs w:val="20"/>
              </w:rPr>
              <w:t>&lt;}0{&gt;</w:t>
            </w:r>
            <w:r w:rsidRPr="007668B3">
              <w:rPr>
                <w:noProof/>
                <w:sz w:val="20"/>
                <w:szCs w:val="20"/>
              </w:rPr>
              <w:t>з) информације о основу за накнаде за рад партнера у друштвима за ревизију;</w:t>
            </w:r>
            <w:r w:rsidRPr="007668B3">
              <w:rPr>
                <w:rStyle w:val="tw4winMark"/>
                <w:noProof/>
                <w:color w:val="auto"/>
                <w:sz w:val="20"/>
                <w:szCs w:val="20"/>
              </w:rPr>
              <w:t>&lt;0}</w:t>
            </w:r>
          </w:p>
          <w:p w:rsidR="00996E33" w:rsidRPr="007668B3" w:rsidRDefault="00996E33" w:rsidP="00996E33">
            <w:pPr>
              <w:jc w:val="both"/>
              <w:rPr>
                <w:sz w:val="20"/>
                <w:szCs w:val="20"/>
              </w:rPr>
            </w:pPr>
            <w:r w:rsidRPr="007668B3">
              <w:rPr>
                <w:rStyle w:val="tw4winMark"/>
                <w:noProof/>
                <w:color w:val="auto"/>
                <w:sz w:val="20"/>
                <w:szCs w:val="20"/>
              </w:rPr>
              <w:t>{0&gt;</w:t>
            </w:r>
            <w:r w:rsidRPr="007668B3">
              <w:rPr>
                <w:vanish/>
                <w:sz w:val="20"/>
                <w:szCs w:val="20"/>
                <w:lang w:val="en-GB"/>
              </w:rPr>
              <w:t>(j) a description of the statutory auditor's or the audit firm's policy concerning the rotation of key audit partners and staff in accordance with Article 17(7);</w:t>
            </w:r>
            <w:r w:rsidRPr="007668B3">
              <w:rPr>
                <w:rStyle w:val="tw4winMark"/>
                <w:noProof/>
                <w:color w:val="auto"/>
                <w:sz w:val="20"/>
                <w:szCs w:val="20"/>
              </w:rPr>
              <w:t>&lt;}0{&gt;</w:t>
            </w:r>
            <w:r w:rsidRPr="007668B3">
              <w:rPr>
                <w:noProof/>
                <w:sz w:val="20"/>
                <w:szCs w:val="20"/>
              </w:rPr>
              <w:t>и) опис политике овлашћеног ревизора или друштва за ревизију о ротацији кључних ревизорских партнера и запослених у складу са чланом 17. став 7;</w:t>
            </w:r>
            <w:r w:rsidRPr="007668B3">
              <w:rPr>
                <w:rStyle w:val="tw4winMark"/>
                <w:noProof/>
                <w:color w:val="auto"/>
                <w:sz w:val="20"/>
                <w:szCs w:val="20"/>
              </w:rPr>
              <w:t>&lt;0}</w:t>
            </w:r>
          </w:p>
          <w:p w:rsidR="00996E33" w:rsidRPr="007668B3" w:rsidRDefault="00996E33" w:rsidP="00996E33">
            <w:pPr>
              <w:jc w:val="both"/>
              <w:rPr>
                <w:sz w:val="20"/>
                <w:szCs w:val="20"/>
              </w:rPr>
            </w:pPr>
            <w:r w:rsidRPr="007668B3">
              <w:rPr>
                <w:rStyle w:val="tw4winMark"/>
                <w:noProof/>
                <w:color w:val="auto"/>
                <w:sz w:val="20"/>
                <w:szCs w:val="20"/>
              </w:rPr>
              <w:t>{0&gt;</w:t>
            </w:r>
            <w:r w:rsidRPr="007668B3">
              <w:rPr>
                <w:vanish/>
                <w:sz w:val="20"/>
                <w:szCs w:val="20"/>
                <w:lang w:val="en-GB"/>
              </w:rPr>
              <w:t>(k) where not disclosed in its financial statements within the meaning of Article 4(2) of Directive 2013/34/EU, information about the total turnover of the statutory auditor or the audit firm, divided into the following categories:</w:t>
            </w:r>
            <w:r w:rsidRPr="007668B3">
              <w:rPr>
                <w:rStyle w:val="tw4winMark"/>
                <w:noProof/>
                <w:color w:val="auto"/>
                <w:sz w:val="20"/>
                <w:szCs w:val="20"/>
              </w:rPr>
              <w:t>&lt;}0{&gt;</w:t>
            </w:r>
            <w:r w:rsidRPr="007668B3">
              <w:rPr>
                <w:noProof/>
                <w:sz w:val="20"/>
                <w:szCs w:val="20"/>
              </w:rPr>
              <w:t>ј) ако нису обелода</w:t>
            </w:r>
            <w:r w:rsidRPr="007668B3">
              <w:rPr>
                <w:noProof/>
                <w:sz w:val="20"/>
                <w:szCs w:val="20"/>
                <w:lang w:val="sr-Cyrl-CS"/>
              </w:rPr>
              <w:t>њ</w:t>
            </w:r>
            <w:r w:rsidRPr="007668B3">
              <w:rPr>
                <w:noProof/>
                <w:sz w:val="20"/>
                <w:szCs w:val="20"/>
              </w:rPr>
              <w:t>ене у финансијским извештајима у смислу члана 4. став 2. Директиве 2013/34/ЕУ, информације о укупном приходу овлашћеног ревизора или друштва за ревизију, подељен у следеће категорије:</w:t>
            </w:r>
            <w:r w:rsidRPr="007668B3">
              <w:rPr>
                <w:rStyle w:val="tw4winMark"/>
                <w:noProof/>
                <w:color w:val="auto"/>
                <w:sz w:val="20"/>
                <w:szCs w:val="20"/>
              </w:rPr>
              <w:t>&lt;0}</w:t>
            </w:r>
          </w:p>
          <w:p w:rsidR="00996E33" w:rsidRPr="007668B3" w:rsidRDefault="00996E33" w:rsidP="00996E33">
            <w:pPr>
              <w:tabs>
                <w:tab w:val="left" w:pos="651"/>
              </w:tabs>
              <w:jc w:val="both"/>
              <w:rPr>
                <w:sz w:val="20"/>
                <w:szCs w:val="20"/>
              </w:rPr>
            </w:pPr>
            <w:r w:rsidRPr="007668B3">
              <w:rPr>
                <w:rStyle w:val="tw4winMark"/>
                <w:noProof/>
                <w:color w:val="auto"/>
                <w:sz w:val="20"/>
                <w:szCs w:val="20"/>
              </w:rPr>
              <w:t>{0&gt;</w:t>
            </w:r>
            <w:r w:rsidRPr="007668B3">
              <w:rPr>
                <w:vanish/>
                <w:sz w:val="20"/>
                <w:szCs w:val="20"/>
                <w:lang w:val="en-GB"/>
              </w:rPr>
              <w:t>(i)</w:t>
            </w:r>
            <w:r w:rsidRPr="007668B3">
              <w:rPr>
                <w:vanish/>
                <w:sz w:val="20"/>
                <w:szCs w:val="20"/>
              </w:rPr>
              <w:tab/>
            </w:r>
            <w:r w:rsidRPr="007668B3">
              <w:rPr>
                <w:vanish/>
                <w:sz w:val="20"/>
                <w:szCs w:val="20"/>
                <w:lang w:val="en-GB"/>
              </w:rPr>
              <w:t>revenues from the statutory audit of annual and consolidated financial statements of public-interest entities and entities belonging to a group of undertakings whose parent undertaking is a public-interest entity;</w:t>
            </w:r>
            <w:r w:rsidRPr="007668B3">
              <w:rPr>
                <w:rStyle w:val="tw4winMark"/>
                <w:noProof/>
                <w:color w:val="auto"/>
                <w:sz w:val="20"/>
                <w:szCs w:val="20"/>
              </w:rPr>
              <w:t>&lt;}0{&gt;</w:t>
            </w:r>
            <w:r w:rsidRPr="007668B3">
              <w:rPr>
                <w:noProof/>
                <w:sz w:val="20"/>
                <w:szCs w:val="20"/>
              </w:rPr>
              <w:t>(i)</w:t>
            </w:r>
            <w:r w:rsidRPr="007668B3">
              <w:rPr>
                <w:sz w:val="20"/>
                <w:szCs w:val="20"/>
              </w:rPr>
              <w:tab/>
            </w:r>
            <w:r w:rsidRPr="007668B3">
              <w:rPr>
                <w:noProof/>
                <w:sz w:val="20"/>
                <w:szCs w:val="20"/>
              </w:rPr>
              <w:t>приходи од законске ревизије годишњих и консолидованих финансијских извештаја субјеката од јавног интер</w:t>
            </w:r>
            <w:r w:rsidRPr="007668B3">
              <w:rPr>
                <w:noProof/>
                <w:sz w:val="20"/>
                <w:szCs w:val="20"/>
                <w:lang w:val="sr-Cyrl-CS"/>
              </w:rPr>
              <w:t>е</w:t>
            </w:r>
            <w:r w:rsidRPr="007668B3">
              <w:rPr>
                <w:noProof/>
                <w:sz w:val="20"/>
                <w:szCs w:val="20"/>
              </w:rPr>
              <w:t>са и субјеката који припадају групи предузећа чије је матично предузеће субјекат од јавног интер</w:t>
            </w:r>
            <w:r w:rsidRPr="007668B3">
              <w:rPr>
                <w:noProof/>
                <w:sz w:val="20"/>
                <w:szCs w:val="20"/>
                <w:lang w:val="sr-Cyrl-CS"/>
              </w:rPr>
              <w:t>е</w:t>
            </w:r>
            <w:r w:rsidRPr="007668B3">
              <w:rPr>
                <w:noProof/>
                <w:sz w:val="20"/>
                <w:szCs w:val="20"/>
              </w:rPr>
              <w:t>са;</w:t>
            </w:r>
            <w:r w:rsidRPr="007668B3">
              <w:rPr>
                <w:rStyle w:val="tw4winMark"/>
                <w:noProof/>
                <w:color w:val="auto"/>
                <w:sz w:val="20"/>
                <w:szCs w:val="20"/>
              </w:rPr>
              <w:t>&lt;0}</w:t>
            </w:r>
          </w:p>
          <w:p w:rsidR="00996E33" w:rsidRPr="007668B3" w:rsidRDefault="00996E33" w:rsidP="00996E33">
            <w:pPr>
              <w:tabs>
                <w:tab w:val="left" w:pos="651"/>
              </w:tabs>
              <w:jc w:val="both"/>
              <w:rPr>
                <w:sz w:val="20"/>
                <w:szCs w:val="20"/>
              </w:rPr>
            </w:pPr>
            <w:r w:rsidRPr="007668B3">
              <w:rPr>
                <w:rStyle w:val="tw4winMark"/>
                <w:noProof/>
                <w:color w:val="auto"/>
                <w:sz w:val="20"/>
                <w:szCs w:val="20"/>
              </w:rPr>
              <w:t>{0&gt;</w:t>
            </w:r>
            <w:r w:rsidRPr="007668B3">
              <w:rPr>
                <w:vanish/>
                <w:sz w:val="20"/>
                <w:szCs w:val="20"/>
                <w:lang w:val="en-GB"/>
              </w:rPr>
              <w:t>(ii)</w:t>
            </w:r>
            <w:r w:rsidRPr="007668B3">
              <w:rPr>
                <w:vanish/>
                <w:sz w:val="20"/>
                <w:szCs w:val="20"/>
              </w:rPr>
              <w:tab/>
            </w:r>
            <w:r w:rsidRPr="007668B3">
              <w:rPr>
                <w:vanish/>
                <w:sz w:val="20"/>
                <w:szCs w:val="20"/>
                <w:lang w:val="en-GB"/>
              </w:rPr>
              <w:t>revenues from the statutory audit of annual and consolidated financial statements of other entities;</w:t>
            </w:r>
            <w:r w:rsidRPr="007668B3">
              <w:rPr>
                <w:rStyle w:val="tw4winMark"/>
                <w:noProof/>
                <w:color w:val="auto"/>
                <w:sz w:val="20"/>
                <w:szCs w:val="20"/>
              </w:rPr>
              <w:t>&lt;}0{&gt;</w:t>
            </w:r>
            <w:r w:rsidRPr="007668B3">
              <w:rPr>
                <w:noProof/>
                <w:sz w:val="20"/>
                <w:szCs w:val="20"/>
              </w:rPr>
              <w:t>(ii)</w:t>
            </w:r>
            <w:r w:rsidRPr="007668B3">
              <w:rPr>
                <w:sz w:val="20"/>
                <w:szCs w:val="20"/>
              </w:rPr>
              <w:tab/>
            </w:r>
            <w:r w:rsidRPr="007668B3">
              <w:rPr>
                <w:noProof/>
                <w:sz w:val="20"/>
                <w:szCs w:val="20"/>
              </w:rPr>
              <w:t>приходи од законске ревизије годишњих и консолидованих финансијских извештаја других субјеката;</w:t>
            </w:r>
            <w:r w:rsidRPr="007668B3">
              <w:rPr>
                <w:rStyle w:val="tw4winMark"/>
                <w:noProof/>
                <w:color w:val="auto"/>
                <w:sz w:val="20"/>
                <w:szCs w:val="20"/>
              </w:rPr>
              <w:t>&lt;0}</w:t>
            </w:r>
          </w:p>
          <w:p w:rsidR="00996E33" w:rsidRPr="007668B3" w:rsidRDefault="00996E33" w:rsidP="00996E33">
            <w:pPr>
              <w:tabs>
                <w:tab w:val="left" w:pos="651"/>
              </w:tabs>
              <w:jc w:val="both"/>
              <w:rPr>
                <w:sz w:val="20"/>
                <w:szCs w:val="20"/>
              </w:rPr>
            </w:pPr>
            <w:r w:rsidRPr="007668B3">
              <w:rPr>
                <w:rStyle w:val="tw4winMark"/>
                <w:noProof/>
                <w:color w:val="auto"/>
                <w:sz w:val="20"/>
                <w:szCs w:val="20"/>
              </w:rPr>
              <w:t>{0&gt;</w:t>
            </w:r>
            <w:r w:rsidRPr="007668B3">
              <w:rPr>
                <w:vanish/>
                <w:sz w:val="20"/>
                <w:szCs w:val="20"/>
                <w:lang w:val="en-GB"/>
              </w:rPr>
              <w:t>(iii)</w:t>
            </w:r>
            <w:r w:rsidRPr="007668B3">
              <w:rPr>
                <w:vanish/>
                <w:sz w:val="20"/>
                <w:szCs w:val="20"/>
              </w:rPr>
              <w:tab/>
            </w:r>
            <w:r w:rsidRPr="007668B3">
              <w:rPr>
                <w:vanish/>
                <w:sz w:val="20"/>
                <w:szCs w:val="20"/>
                <w:lang w:val="en-GB"/>
              </w:rPr>
              <w:t>revenues from permitted non-audit services to entities that are audited by the statutory auditor or the audit firm; and</w:t>
            </w:r>
            <w:r w:rsidRPr="007668B3">
              <w:rPr>
                <w:rStyle w:val="tw4winMark"/>
                <w:noProof/>
                <w:color w:val="auto"/>
                <w:sz w:val="20"/>
                <w:szCs w:val="20"/>
              </w:rPr>
              <w:t>&lt;}0{&gt;</w:t>
            </w:r>
            <w:r w:rsidRPr="007668B3">
              <w:rPr>
                <w:noProof/>
                <w:sz w:val="20"/>
                <w:szCs w:val="20"/>
              </w:rPr>
              <w:t>(iii)</w:t>
            </w:r>
            <w:r w:rsidRPr="007668B3">
              <w:rPr>
                <w:sz w:val="20"/>
                <w:szCs w:val="20"/>
              </w:rPr>
              <w:tab/>
            </w:r>
            <w:r w:rsidRPr="007668B3">
              <w:rPr>
                <w:noProof/>
                <w:sz w:val="20"/>
                <w:szCs w:val="20"/>
              </w:rPr>
              <w:t>приходи од дозвољених неревизорских услуга субјектима који су били предмет ревизије овлашћеног ревизора или друштва за ревизију; и</w:t>
            </w:r>
            <w:r w:rsidRPr="007668B3">
              <w:rPr>
                <w:rStyle w:val="tw4winMark"/>
                <w:noProof/>
                <w:color w:val="auto"/>
                <w:sz w:val="20"/>
                <w:szCs w:val="20"/>
              </w:rPr>
              <w:t>&lt;0}</w:t>
            </w:r>
          </w:p>
          <w:p w:rsidR="00996E33" w:rsidRPr="007668B3" w:rsidRDefault="00996E33" w:rsidP="00996E33">
            <w:pPr>
              <w:tabs>
                <w:tab w:val="left" w:pos="651"/>
              </w:tabs>
              <w:jc w:val="both"/>
              <w:rPr>
                <w:sz w:val="20"/>
                <w:szCs w:val="20"/>
              </w:rPr>
            </w:pPr>
            <w:r w:rsidRPr="007668B3">
              <w:rPr>
                <w:rStyle w:val="tw4winMark"/>
                <w:noProof/>
                <w:color w:val="auto"/>
                <w:sz w:val="20"/>
                <w:szCs w:val="20"/>
              </w:rPr>
              <w:t>{0&gt;</w:t>
            </w:r>
            <w:r w:rsidRPr="007668B3">
              <w:rPr>
                <w:vanish/>
                <w:sz w:val="20"/>
                <w:szCs w:val="20"/>
                <w:lang w:val="en-GB"/>
              </w:rPr>
              <w:t>(iv)</w:t>
            </w:r>
            <w:r w:rsidRPr="007668B3">
              <w:rPr>
                <w:vanish/>
                <w:sz w:val="20"/>
                <w:szCs w:val="20"/>
              </w:rPr>
              <w:tab/>
            </w:r>
            <w:r w:rsidRPr="007668B3">
              <w:rPr>
                <w:vanish/>
                <w:sz w:val="20"/>
                <w:szCs w:val="20"/>
                <w:lang w:val="en-GB"/>
              </w:rPr>
              <w:t>revenues from non-audit services to other entities.</w:t>
            </w:r>
            <w:r w:rsidRPr="007668B3">
              <w:rPr>
                <w:rStyle w:val="tw4winMark"/>
                <w:noProof/>
                <w:color w:val="auto"/>
                <w:sz w:val="20"/>
                <w:szCs w:val="20"/>
              </w:rPr>
              <w:t>&lt;}0{&gt;</w:t>
            </w:r>
            <w:r w:rsidRPr="007668B3">
              <w:rPr>
                <w:noProof/>
                <w:sz w:val="20"/>
                <w:szCs w:val="20"/>
              </w:rPr>
              <w:t>(iv)</w:t>
            </w:r>
            <w:r w:rsidRPr="007668B3">
              <w:rPr>
                <w:sz w:val="20"/>
                <w:szCs w:val="20"/>
              </w:rPr>
              <w:tab/>
            </w:r>
            <w:r w:rsidRPr="007668B3">
              <w:rPr>
                <w:noProof/>
                <w:sz w:val="20"/>
                <w:szCs w:val="20"/>
              </w:rPr>
              <w:t xml:space="preserve">приходи од </w:t>
            </w:r>
            <w:r w:rsidRPr="007668B3">
              <w:rPr>
                <w:noProof/>
                <w:sz w:val="20"/>
                <w:szCs w:val="20"/>
                <w:lang w:val="sr-Cyrl-CS"/>
              </w:rPr>
              <w:t xml:space="preserve">пружања </w:t>
            </w:r>
            <w:r w:rsidRPr="007668B3">
              <w:rPr>
                <w:noProof/>
                <w:sz w:val="20"/>
                <w:szCs w:val="20"/>
              </w:rPr>
              <w:t>неревизорских услуга другим субјектима.</w:t>
            </w:r>
            <w:r w:rsidRPr="007668B3">
              <w:rPr>
                <w:rStyle w:val="tw4winMark"/>
                <w:noProof/>
                <w:color w:val="auto"/>
                <w:sz w:val="20"/>
                <w:szCs w:val="20"/>
              </w:rPr>
              <w:t>&lt;0}</w:t>
            </w:r>
          </w:p>
          <w:p w:rsidR="00996E33" w:rsidRPr="000B01E9" w:rsidRDefault="00996E33" w:rsidP="00996E33">
            <w:pPr>
              <w:jc w:val="both"/>
              <w:rPr>
                <w:rStyle w:val="tw4winMark"/>
                <w:rFonts w:ascii="Times New Roman" w:hAnsi="Times New Roman"/>
                <w:vanish w:val="0"/>
                <w:color w:val="auto"/>
                <w:sz w:val="20"/>
                <w:szCs w:val="20"/>
                <w:vertAlign w:val="baseline"/>
              </w:rPr>
            </w:pPr>
            <w:r w:rsidRPr="007668B3">
              <w:rPr>
                <w:rStyle w:val="tw4winMark"/>
                <w:noProof/>
                <w:color w:val="auto"/>
                <w:sz w:val="20"/>
                <w:szCs w:val="20"/>
              </w:rPr>
              <w:lastRenderedPageBreak/>
              <w:t>{0&gt;</w:t>
            </w:r>
            <w:r w:rsidRPr="007668B3">
              <w:rPr>
                <w:vanish/>
                <w:sz w:val="20"/>
                <w:szCs w:val="20"/>
                <w:lang w:val="en-GB"/>
              </w:rPr>
              <w:t>The statutory auditor or the audit firm may, in exceptional circumstances, decide not to disclose the information required in point (f) of the first subparagraph to the extent necessary to mitigate an imminent and significant threat to the personal security of any person.</w:t>
            </w:r>
            <w:r w:rsidRPr="007668B3">
              <w:rPr>
                <w:rStyle w:val="tw4winMark"/>
                <w:noProof/>
                <w:color w:val="auto"/>
                <w:sz w:val="20"/>
                <w:szCs w:val="20"/>
              </w:rPr>
              <w:t>&lt;}63{&gt;</w:t>
            </w:r>
            <w:r w:rsidRPr="007668B3">
              <w:rPr>
                <w:noProof/>
                <w:sz w:val="20"/>
                <w:szCs w:val="20"/>
              </w:rPr>
              <w:t>Овлашћени ревизор или друштво за ревизију могу, у изузетним околностима, одлучити да не обелодане информације прописане у тачки ђ) првог подстава уколико је то непходно за ублажавање непосредне и значајне претње личној безбедности било ког лица.</w:t>
            </w:r>
            <w:r w:rsidRPr="007668B3">
              <w:rPr>
                <w:rStyle w:val="tw4winMark"/>
                <w:noProof/>
                <w:color w:val="auto"/>
                <w:sz w:val="20"/>
                <w:szCs w:val="20"/>
              </w:rPr>
              <w:t>&lt;0}{0&gt;</w:t>
            </w:r>
            <w:r w:rsidRPr="007668B3">
              <w:rPr>
                <w:sz w:val="20"/>
                <w:szCs w:val="20"/>
              </w:rPr>
              <w:t xml:space="preserve"> </w:t>
            </w:r>
            <w:r w:rsidRPr="007668B3">
              <w:rPr>
                <w:vanish/>
                <w:sz w:val="20"/>
                <w:szCs w:val="20"/>
                <w:lang w:val="en-GB"/>
              </w:rPr>
              <w:t>The statutory auditor or the audit firm shall be able to demonstrate to the competent authority the existence of such threat.</w:t>
            </w:r>
            <w:r w:rsidRPr="007668B3">
              <w:rPr>
                <w:rStyle w:val="tw4winMark"/>
                <w:noProof/>
                <w:color w:val="auto"/>
                <w:sz w:val="20"/>
                <w:szCs w:val="20"/>
              </w:rPr>
              <w:t>&lt;}64{&gt;</w:t>
            </w:r>
            <w:r w:rsidRPr="007668B3">
              <w:rPr>
                <w:noProof/>
                <w:sz w:val="20"/>
                <w:szCs w:val="20"/>
              </w:rPr>
              <w:t>Овлашћени ревизор или друштво за ревизију мора бити у стању да докаже надзорном органу постојање такве претње.</w:t>
            </w:r>
            <w:r w:rsidRPr="007668B3">
              <w:rPr>
                <w:rStyle w:val="tw4winMark"/>
                <w:noProof/>
                <w:color w:val="auto"/>
                <w:sz w:val="20"/>
                <w:szCs w:val="20"/>
              </w:rPr>
              <w:t>&lt;0}</w:t>
            </w:r>
          </w:p>
        </w:tc>
        <w:tc>
          <w:tcPr>
            <w:tcW w:w="407" w:type="pct"/>
          </w:tcPr>
          <w:p w:rsidR="00996E33" w:rsidRPr="003516CC" w:rsidRDefault="00422710" w:rsidP="00996E33">
            <w:pPr>
              <w:rPr>
                <w:sz w:val="20"/>
                <w:szCs w:val="20"/>
              </w:rPr>
            </w:pPr>
            <w:r w:rsidRPr="003516CC">
              <w:rPr>
                <w:sz w:val="20"/>
                <w:szCs w:val="20"/>
              </w:rPr>
              <w:lastRenderedPageBreak/>
              <w:t>24.3.</w:t>
            </w:r>
          </w:p>
        </w:tc>
        <w:tc>
          <w:tcPr>
            <w:tcW w:w="1627" w:type="pct"/>
          </w:tcPr>
          <w:p w:rsidR="00422710" w:rsidRPr="00422710" w:rsidRDefault="00FD6B44"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Годишњи извештај о транспарентности садржи најмање следеће: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1) опис правне форме и структуре власништва друштва за ревизију;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2) када је друштво за ревизију члан мреже: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 xml:space="preserve">(1) опис мреже, као и њено правно и структурно уређење;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 xml:space="preserve">(2) назив сваког друштва за ревизију који је члан мреже;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 xml:space="preserve">(3) називе држава у којима је друштво за ревизију које је члан мреже има дозволу или је регистровано за обављање ревизије или има регистровано седиште, главну управу или главно место пословања;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lastRenderedPageBreak/>
              <w:t xml:space="preserve">  </w:t>
            </w:r>
            <w:r w:rsidR="005425C1">
              <w:rPr>
                <w:rFonts w:eastAsia="TimesNewRoman"/>
                <w:sz w:val="20"/>
                <w:szCs w:val="20"/>
                <w:lang w:val="ru-RU"/>
              </w:rPr>
              <w:t xml:space="preserve">        </w:t>
            </w:r>
            <w:r w:rsidRPr="00422710">
              <w:rPr>
                <w:rFonts w:eastAsia="TimesNewRoman"/>
                <w:sz w:val="20"/>
                <w:szCs w:val="20"/>
                <w:lang w:val="ru-RU"/>
              </w:rPr>
              <w:t xml:space="preserve">(4) укупан приход који остваре друштва за ревизију који су чланови мреже а који је резултат законске ревизије годишњих и консолидованих финансијских извештаја;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3) опис управљачке структуре друштва за ревизију;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4) опис интерног система контроле квалитета друштва за ревизију, као и изјаву управе о његовој ефикасности;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5) датум када је извршена последња провера квалитета рада друштва за ревизију;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6) списак друштава од јавног интереса код којих је то друштво за ревизију током претходне пословне године извршило законску ревизију;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7) изјаву која се односи на процедуре и независност рада друштва за ревизију, којом се потврђује да је обављен интерни преглед поштовања захтева независности;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8) изјаву о политици друштва за ревизију у вези са континуираним професионалним усавршавањем лиценцираних овлашћених ревизора;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9) </w:t>
            </w:r>
            <w:r w:rsidR="00422710" w:rsidRPr="00422710">
              <w:rPr>
                <w:rFonts w:eastAsia="TimesNewRoman"/>
                <w:sz w:val="20"/>
                <w:szCs w:val="20"/>
                <w:lang w:val="ru-RU"/>
              </w:rPr>
              <w:t xml:space="preserve">информације о параметрима за утврђивање зарада кључних ревизорских партнера; </w:t>
            </w:r>
          </w:p>
          <w:p w:rsidR="00422710" w:rsidRPr="00422710" w:rsidRDefault="005425C1" w:rsidP="00422710">
            <w:pPr>
              <w:autoSpaceDE w:val="0"/>
              <w:autoSpaceDN w:val="0"/>
              <w:adjustRightInd w:val="0"/>
              <w:jc w:val="both"/>
              <w:rPr>
                <w:rFonts w:eastAsia="TimesNewRoman"/>
                <w:sz w:val="20"/>
                <w:szCs w:val="20"/>
                <w:lang w:val="ru-RU"/>
              </w:rPr>
            </w:pPr>
            <w:r>
              <w:rPr>
                <w:rFonts w:eastAsia="TimesNewRoman"/>
                <w:sz w:val="20"/>
                <w:szCs w:val="20"/>
                <w:lang w:val="ru-RU"/>
              </w:rPr>
              <w:t xml:space="preserve">         </w:t>
            </w:r>
            <w:r w:rsidR="00422710" w:rsidRPr="00422710">
              <w:rPr>
                <w:rFonts w:eastAsia="TimesNewRoman"/>
                <w:sz w:val="20"/>
                <w:szCs w:val="20"/>
                <w:lang w:val="ru-RU"/>
              </w:rPr>
              <w:t xml:space="preserve">10) опис политике друштва за ревизију о ротацији кључних ревизорских партнера;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11) финансијске информације и податке о укупном приходу од обављања: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 xml:space="preserve">(1) законске ревизије друштава од јавног интереса и друштава која припадају групи друштава чије је матично друштво од јавног интереса;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 xml:space="preserve">(2) законске ревизије код субјеката ревизије који нису друштва од јавног интереса; </w:t>
            </w:r>
          </w:p>
          <w:p w:rsidR="00422710" w:rsidRPr="00422710" w:rsidRDefault="00422710" w:rsidP="00422710">
            <w:pPr>
              <w:autoSpaceDE w:val="0"/>
              <w:autoSpaceDN w:val="0"/>
              <w:adjustRightInd w:val="0"/>
              <w:jc w:val="both"/>
              <w:rPr>
                <w:rFonts w:eastAsia="TimesNewRoman"/>
                <w:sz w:val="20"/>
                <w:szCs w:val="20"/>
                <w:lang w:val="ru-RU"/>
              </w:rPr>
            </w:pPr>
            <w:r w:rsidRPr="00422710">
              <w:rPr>
                <w:rFonts w:eastAsia="TimesNewRoman"/>
                <w:sz w:val="20"/>
                <w:szCs w:val="20"/>
                <w:lang w:val="ru-RU"/>
              </w:rPr>
              <w:lastRenderedPageBreak/>
              <w:t xml:space="preserve">  </w:t>
            </w:r>
            <w:r w:rsidR="005425C1">
              <w:rPr>
                <w:rFonts w:eastAsia="TimesNewRoman"/>
                <w:sz w:val="20"/>
                <w:szCs w:val="20"/>
                <w:lang w:val="ru-RU"/>
              </w:rPr>
              <w:t xml:space="preserve">       </w:t>
            </w:r>
            <w:r w:rsidRPr="00422710">
              <w:rPr>
                <w:rFonts w:eastAsia="TimesNewRoman"/>
                <w:sz w:val="20"/>
                <w:szCs w:val="20"/>
                <w:lang w:val="ru-RU"/>
              </w:rPr>
              <w:t xml:space="preserve">(3) </w:t>
            </w:r>
            <w:r w:rsidR="00B41C97" w:rsidRPr="00B41C97">
              <w:rPr>
                <w:rFonts w:eastAsia="TimesNewRoman"/>
                <w:sz w:val="20"/>
                <w:szCs w:val="20"/>
              </w:rPr>
              <w:t>додатних услуга из члана 4</w:t>
            </w:r>
            <w:r w:rsidR="00B41C97" w:rsidRPr="00B41C97">
              <w:rPr>
                <w:rFonts w:eastAsia="TimesNewRoman"/>
                <w:sz w:val="20"/>
                <w:szCs w:val="20"/>
                <w:lang w:val="sr-Cyrl-RS"/>
              </w:rPr>
              <w:t>3</w:t>
            </w:r>
            <w:r w:rsidR="00B41C97" w:rsidRPr="00B41C97">
              <w:rPr>
                <w:rFonts w:eastAsia="TimesNewRoman"/>
                <w:sz w:val="20"/>
                <w:szCs w:val="20"/>
              </w:rPr>
              <w:t>. овог закона код субјеката ревизије који су били</w:t>
            </w:r>
            <w:r w:rsidR="00B41C97" w:rsidRPr="00B41C97">
              <w:rPr>
                <w:rFonts w:eastAsia="TimesNewRoman"/>
                <w:sz w:val="20"/>
                <w:szCs w:val="20"/>
                <w:lang w:val="sr-Cyrl-RS"/>
              </w:rPr>
              <w:t xml:space="preserve"> </w:t>
            </w:r>
            <w:r w:rsidR="00B41C97" w:rsidRPr="00B41C97">
              <w:rPr>
                <w:rFonts w:eastAsia="TimesNewRoman"/>
                <w:sz w:val="20"/>
                <w:szCs w:val="20"/>
              </w:rPr>
              <w:t>предмет ревизије</w:t>
            </w:r>
            <w:r w:rsidR="00B41C97" w:rsidRPr="00B41C97">
              <w:rPr>
                <w:rFonts w:eastAsia="TimesNewRoman"/>
                <w:sz w:val="20"/>
                <w:szCs w:val="20"/>
                <w:lang w:val="sr-Cyrl-RS"/>
              </w:rPr>
              <w:t xml:space="preserve"> </w:t>
            </w:r>
            <w:r w:rsidR="00B41C97" w:rsidRPr="001035E9">
              <w:rPr>
                <w:rFonts w:eastAsia="TimesNewRoman"/>
                <w:sz w:val="20"/>
                <w:szCs w:val="20"/>
                <w:lang w:val="sr-Cyrl-RS"/>
              </w:rPr>
              <w:t>која је обавезна у складу са овим законом</w:t>
            </w:r>
            <w:r w:rsidRPr="001035E9">
              <w:rPr>
                <w:rFonts w:eastAsia="TimesNewRoman"/>
                <w:sz w:val="20"/>
                <w:szCs w:val="20"/>
                <w:lang w:val="ru-RU"/>
              </w:rPr>
              <w:t xml:space="preserve">; </w:t>
            </w:r>
          </w:p>
          <w:p w:rsidR="00996E33" w:rsidRPr="000B01E9" w:rsidRDefault="00422710" w:rsidP="00422710">
            <w:pPr>
              <w:autoSpaceDE w:val="0"/>
              <w:autoSpaceDN w:val="0"/>
              <w:adjustRightInd w:val="0"/>
              <w:jc w:val="both"/>
              <w:rPr>
                <w:rFonts w:eastAsia="TimesNewRoman"/>
                <w:sz w:val="20"/>
                <w:szCs w:val="20"/>
                <w:highlight w:val="yellow"/>
                <w:lang w:val="ru-RU"/>
              </w:rPr>
            </w:pPr>
            <w:r w:rsidRPr="00422710">
              <w:rPr>
                <w:rFonts w:eastAsia="TimesNewRoman"/>
                <w:sz w:val="20"/>
                <w:szCs w:val="20"/>
                <w:lang w:val="ru-RU"/>
              </w:rPr>
              <w:t xml:space="preserve">  </w:t>
            </w:r>
            <w:r w:rsidR="005425C1">
              <w:rPr>
                <w:rFonts w:eastAsia="TimesNewRoman"/>
                <w:sz w:val="20"/>
                <w:szCs w:val="20"/>
                <w:lang w:val="ru-RU"/>
              </w:rPr>
              <w:t xml:space="preserve">       </w:t>
            </w:r>
            <w:r w:rsidRPr="00422710">
              <w:rPr>
                <w:rFonts w:eastAsia="TimesNewRoman"/>
                <w:sz w:val="20"/>
                <w:szCs w:val="20"/>
                <w:lang w:val="ru-RU"/>
              </w:rPr>
              <w:t>(4) додатних услуга из члана 4</w:t>
            </w:r>
            <w:r w:rsidR="00B352E8">
              <w:rPr>
                <w:rFonts w:eastAsia="TimesNewRoman"/>
                <w:sz w:val="20"/>
                <w:szCs w:val="20"/>
                <w:lang w:val="ru-RU"/>
              </w:rPr>
              <w:t>3</w:t>
            </w:r>
            <w:r w:rsidRPr="00422710">
              <w:rPr>
                <w:rFonts w:eastAsia="TimesNewRoman"/>
                <w:sz w:val="20"/>
                <w:szCs w:val="20"/>
                <w:lang w:val="ru-RU"/>
              </w:rPr>
              <w:t>. овог закона код осталих субјеката ревизије</w:t>
            </w:r>
            <w:r>
              <w:rPr>
                <w:rFonts w:eastAsia="TimesNewRoman"/>
                <w:sz w:val="20"/>
                <w:szCs w:val="20"/>
                <w:lang w:val="ru-RU"/>
              </w:rPr>
              <w:t>.</w:t>
            </w:r>
          </w:p>
        </w:tc>
        <w:tc>
          <w:tcPr>
            <w:tcW w:w="661" w:type="pct"/>
          </w:tcPr>
          <w:p w:rsidR="00422710" w:rsidRPr="00A7250C" w:rsidRDefault="00422710" w:rsidP="00422710">
            <w:pPr>
              <w:rPr>
                <w:sz w:val="20"/>
                <w:szCs w:val="20"/>
              </w:rPr>
            </w:pPr>
            <w:r w:rsidRPr="00A7250C">
              <w:rPr>
                <w:sz w:val="20"/>
                <w:szCs w:val="20"/>
              </w:rPr>
              <w:lastRenderedPageBreak/>
              <w:t xml:space="preserve">Потпуно усклађено </w:t>
            </w:r>
          </w:p>
          <w:p w:rsidR="00996E33" w:rsidRPr="007668B3" w:rsidRDefault="00996E33" w:rsidP="00996E33">
            <w:pPr>
              <w:rPr>
                <w:sz w:val="20"/>
                <w:szCs w:val="20"/>
              </w:rPr>
            </w:pPr>
          </w:p>
        </w:tc>
        <w:tc>
          <w:tcPr>
            <w:tcW w:w="681" w:type="pct"/>
          </w:tcPr>
          <w:p w:rsidR="00996E33" w:rsidRPr="008D1A98" w:rsidRDefault="00996E33" w:rsidP="00996E33">
            <w:pPr>
              <w:rPr>
                <w:b/>
                <w:sz w:val="20"/>
                <w:szCs w:val="20"/>
              </w:rPr>
            </w:pPr>
          </w:p>
        </w:tc>
      </w:tr>
      <w:tr w:rsidR="00996E33" w:rsidRPr="007668B3" w:rsidTr="00871DC9">
        <w:trPr>
          <w:trHeight w:val="20"/>
        </w:trPr>
        <w:tc>
          <w:tcPr>
            <w:tcW w:w="294" w:type="pct"/>
          </w:tcPr>
          <w:p w:rsidR="00996E33" w:rsidRPr="006D6649" w:rsidRDefault="00996E33" w:rsidP="00996E33">
            <w:pPr>
              <w:rPr>
                <w:sz w:val="20"/>
                <w:szCs w:val="20"/>
              </w:rPr>
            </w:pPr>
            <w:r w:rsidRPr="006D6649">
              <w:rPr>
                <w:sz w:val="20"/>
                <w:szCs w:val="20"/>
              </w:rPr>
              <w:lastRenderedPageBreak/>
              <w:t>13.3</w:t>
            </w:r>
          </w:p>
        </w:tc>
        <w:tc>
          <w:tcPr>
            <w:tcW w:w="1330" w:type="pct"/>
          </w:tcPr>
          <w:p w:rsidR="00996E33" w:rsidRPr="007668B3" w:rsidRDefault="00996E33" w:rsidP="00996E33">
            <w:pPr>
              <w:jc w:val="both"/>
              <w:rPr>
                <w:rStyle w:val="tw4winMark"/>
                <w:noProof/>
                <w:color w:val="auto"/>
                <w:sz w:val="20"/>
                <w:szCs w:val="20"/>
              </w:rPr>
            </w:pPr>
            <w:r w:rsidRPr="007668B3">
              <w:rPr>
                <w:rStyle w:val="tw4winMark"/>
                <w:noProof/>
                <w:color w:val="auto"/>
                <w:sz w:val="20"/>
                <w:szCs w:val="20"/>
              </w:rPr>
              <w:t>&lt;0}{0&gt;</w:t>
            </w:r>
            <w:r w:rsidRPr="007668B3">
              <w:rPr>
                <w:vanish/>
                <w:sz w:val="20"/>
                <w:szCs w:val="20"/>
                <w:lang w:val="en-GB"/>
              </w:rPr>
              <w:t>The transparency report shall be signed by the statutory auditor or the audit firm.</w:t>
            </w:r>
            <w:r w:rsidRPr="007668B3">
              <w:rPr>
                <w:rStyle w:val="tw4winMark"/>
                <w:noProof/>
                <w:color w:val="auto"/>
                <w:sz w:val="20"/>
                <w:szCs w:val="20"/>
              </w:rPr>
              <w:t>&lt;}69{&gt;</w:t>
            </w:r>
            <w:r w:rsidRPr="007668B3">
              <w:rPr>
                <w:noProof/>
                <w:sz w:val="20"/>
                <w:szCs w:val="20"/>
              </w:rPr>
              <w:t>Извештај о транспарентности потписује овлашћени ревизор или друштво за ревизију.</w:t>
            </w:r>
          </w:p>
        </w:tc>
        <w:tc>
          <w:tcPr>
            <w:tcW w:w="407" w:type="pct"/>
          </w:tcPr>
          <w:p w:rsidR="00996E33" w:rsidRPr="006D6649" w:rsidRDefault="006D6649" w:rsidP="00996E33">
            <w:pPr>
              <w:rPr>
                <w:sz w:val="20"/>
                <w:szCs w:val="20"/>
                <w:highlight w:val="yellow"/>
              </w:rPr>
            </w:pPr>
            <w:r w:rsidRPr="00796858">
              <w:rPr>
                <w:sz w:val="20"/>
                <w:szCs w:val="20"/>
              </w:rPr>
              <w:t>24.4.</w:t>
            </w:r>
          </w:p>
        </w:tc>
        <w:tc>
          <w:tcPr>
            <w:tcW w:w="1627" w:type="pct"/>
          </w:tcPr>
          <w:p w:rsidR="00996E33" w:rsidRPr="000B01E9" w:rsidRDefault="00FD6B44" w:rsidP="00FD6B44">
            <w:pPr>
              <w:autoSpaceDE w:val="0"/>
              <w:autoSpaceDN w:val="0"/>
              <w:adjustRightInd w:val="0"/>
              <w:jc w:val="both"/>
              <w:rPr>
                <w:rFonts w:eastAsia="TimesNewRoman"/>
                <w:sz w:val="20"/>
                <w:szCs w:val="20"/>
                <w:highlight w:val="yellow"/>
                <w:lang w:val="ru-RU"/>
              </w:rPr>
            </w:pPr>
            <w:r>
              <w:rPr>
                <w:rFonts w:eastAsia="TimesNewRoman"/>
                <w:sz w:val="20"/>
                <w:szCs w:val="20"/>
                <w:lang w:val="ru-RU"/>
              </w:rPr>
              <w:t xml:space="preserve">              </w:t>
            </w:r>
            <w:r w:rsidR="006D6649" w:rsidRPr="006D6649">
              <w:rPr>
                <w:rFonts w:eastAsia="TimesNewRoman"/>
                <w:sz w:val="20"/>
                <w:szCs w:val="20"/>
                <w:lang w:val="ru-RU"/>
              </w:rPr>
              <w:t>Лице овлашћено за заступање друштва за ревизију потписује извештај о транспарентности.</w:t>
            </w:r>
          </w:p>
        </w:tc>
        <w:tc>
          <w:tcPr>
            <w:tcW w:w="661" w:type="pct"/>
          </w:tcPr>
          <w:p w:rsidR="00996E33" w:rsidRPr="008C38AB" w:rsidRDefault="00996E33" w:rsidP="00996E33">
            <w:pPr>
              <w:rPr>
                <w:sz w:val="20"/>
                <w:szCs w:val="20"/>
              </w:rPr>
            </w:pPr>
            <w:r w:rsidRPr="008C38AB">
              <w:rPr>
                <w:sz w:val="20"/>
                <w:szCs w:val="20"/>
              </w:rPr>
              <w:t xml:space="preserve">Потпуно усклађено </w:t>
            </w:r>
          </w:p>
          <w:p w:rsidR="00996E33" w:rsidRPr="000B01E9" w:rsidRDefault="00996E33" w:rsidP="00996E33">
            <w:pPr>
              <w:rPr>
                <w:b/>
                <w:sz w:val="20"/>
                <w:szCs w:val="20"/>
              </w:rPr>
            </w:pPr>
          </w:p>
        </w:tc>
        <w:tc>
          <w:tcPr>
            <w:tcW w:w="681" w:type="pct"/>
          </w:tcPr>
          <w:p w:rsidR="00996E33" w:rsidRPr="008D1A98" w:rsidRDefault="00996E33" w:rsidP="00996E33">
            <w:pPr>
              <w:rPr>
                <w:b/>
                <w:sz w:val="20"/>
                <w:szCs w:val="20"/>
              </w:rPr>
            </w:pPr>
          </w:p>
        </w:tc>
      </w:tr>
      <w:tr w:rsidR="000343EF" w:rsidRPr="007668B3" w:rsidTr="00871DC9">
        <w:trPr>
          <w:trHeight w:val="2180"/>
        </w:trPr>
        <w:tc>
          <w:tcPr>
            <w:tcW w:w="294" w:type="pct"/>
          </w:tcPr>
          <w:p w:rsidR="000343EF" w:rsidRDefault="000343EF" w:rsidP="00996E33">
            <w:pPr>
              <w:rPr>
                <w:sz w:val="20"/>
                <w:szCs w:val="20"/>
                <w:lang w:val="sr-Cyrl-CS"/>
              </w:rPr>
            </w:pPr>
            <w:r>
              <w:rPr>
                <w:sz w:val="20"/>
                <w:szCs w:val="20"/>
                <w:lang w:val="sr-Cyrl-CS"/>
              </w:rPr>
              <w:t>6.</w:t>
            </w:r>
          </w:p>
        </w:tc>
        <w:tc>
          <w:tcPr>
            <w:tcW w:w="1330" w:type="pct"/>
          </w:tcPr>
          <w:p w:rsidR="00DB0FBA" w:rsidRPr="00DB0FBA" w:rsidRDefault="00DB0FBA" w:rsidP="00DB0FBA">
            <w:pPr>
              <w:tabs>
                <w:tab w:val="left" w:pos="438"/>
              </w:tabs>
              <w:spacing w:after="30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1.</w:t>
            </w:r>
            <w:r w:rsidRPr="00DB0FBA">
              <w:rPr>
                <w:vanish/>
                <w:color w:val="00B050"/>
                <w:sz w:val="20"/>
                <w:szCs w:val="20"/>
              </w:rPr>
              <w:tab/>
            </w:r>
            <w:r w:rsidRPr="00DB0FBA">
              <w:rPr>
                <w:vanish/>
                <w:color w:val="00B050"/>
                <w:sz w:val="20"/>
                <w:szCs w:val="20"/>
                <w:lang w:val="en-GB"/>
              </w:rPr>
              <w:t>Before accepting or continuing an engagement for a statutory audit of a public- interest entity, a statutory auditor or an audit firm shall assess and document, in addition to the provisions of Article 22b of Directive 2006/43/EC, the following:</w:t>
            </w:r>
            <w:r w:rsidRPr="00DB0FBA">
              <w:rPr>
                <w:rStyle w:val="tw4winMark"/>
                <w:rFonts w:ascii="Times New Roman" w:hAnsi="Times New Roman"/>
                <w:noProof/>
                <w:color w:val="00B050"/>
                <w:sz w:val="20"/>
                <w:szCs w:val="20"/>
              </w:rPr>
              <w:t>&lt;}0{&gt;</w:t>
            </w:r>
            <w:r w:rsidRPr="00DB0FBA">
              <w:rPr>
                <w:noProof/>
                <w:sz w:val="20"/>
                <w:szCs w:val="20"/>
              </w:rPr>
              <w:t>1.</w:t>
            </w:r>
            <w:r w:rsidRPr="00DB0FBA">
              <w:rPr>
                <w:sz w:val="20"/>
                <w:szCs w:val="20"/>
              </w:rPr>
              <w:tab/>
            </w:r>
            <w:r w:rsidRPr="00DB0FBA">
              <w:rPr>
                <w:noProof/>
                <w:sz w:val="20"/>
                <w:szCs w:val="20"/>
              </w:rPr>
              <w:t>Пре прихватања или настављања ангажмана у законској ревизији субјекта од јавног интер</w:t>
            </w:r>
            <w:r w:rsidRPr="00DB0FBA">
              <w:rPr>
                <w:noProof/>
                <w:sz w:val="20"/>
                <w:szCs w:val="20"/>
                <w:lang w:val="sr-Cyrl-CS"/>
              </w:rPr>
              <w:t>е</w:t>
            </w:r>
            <w:r w:rsidRPr="00DB0FBA">
              <w:rPr>
                <w:noProof/>
                <w:sz w:val="20"/>
                <w:szCs w:val="20"/>
              </w:rPr>
              <w:t xml:space="preserve">са, овлашћени ревизор или друштво за ревизију дужни су да </w:t>
            </w:r>
            <w:r w:rsidRPr="00DB0FBA">
              <w:rPr>
                <w:noProof/>
                <w:sz w:val="20"/>
                <w:szCs w:val="20"/>
                <w:lang w:val="sr-Cyrl-CS"/>
              </w:rPr>
              <w:t>пр</w:t>
            </w:r>
            <w:r w:rsidRPr="00DB0FBA">
              <w:rPr>
                <w:noProof/>
                <w:sz w:val="20"/>
                <w:szCs w:val="20"/>
              </w:rPr>
              <w:t>оцене и документују, поред одредаба члана 22б Директиве 2006/43/ЕЗ, следеће:</w:t>
            </w:r>
            <w:r w:rsidRPr="00DB0FBA">
              <w:rPr>
                <w:rStyle w:val="tw4winMark"/>
                <w:rFonts w:ascii="Times New Roman" w:hAnsi="Times New Roman"/>
                <w:noProof/>
                <w:color w:val="00B050"/>
                <w:sz w:val="20"/>
                <w:szCs w:val="20"/>
              </w:rPr>
              <w:t>&lt;0}</w:t>
            </w:r>
          </w:p>
          <w:p w:rsidR="00DB0FBA" w:rsidRPr="00DB0FBA" w:rsidRDefault="00DB0FBA" w:rsidP="00DB0FBA">
            <w:pPr>
              <w:tabs>
                <w:tab w:val="left" w:pos="298"/>
              </w:tabs>
              <w:spacing w:after="30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(a)</w:t>
            </w:r>
            <w:r w:rsidRPr="00DB0FBA">
              <w:rPr>
                <w:vanish/>
                <w:color w:val="00B050"/>
                <w:sz w:val="20"/>
                <w:szCs w:val="20"/>
              </w:rPr>
              <w:tab/>
            </w:r>
            <w:r w:rsidRPr="00DB0FBA">
              <w:rPr>
                <w:vanish/>
                <w:color w:val="00B050"/>
                <w:sz w:val="20"/>
                <w:szCs w:val="20"/>
                <w:lang w:val="en-GB"/>
              </w:rPr>
              <w:t>whether he, she or it complies with the requirements of Articles 4 and 5 of this Regulation;</w:t>
            </w:r>
            <w:r w:rsidRPr="00DB0FBA">
              <w:rPr>
                <w:rStyle w:val="tw4winMark"/>
                <w:rFonts w:ascii="Times New Roman" w:hAnsi="Times New Roman"/>
                <w:noProof/>
                <w:color w:val="00B050"/>
                <w:sz w:val="20"/>
                <w:szCs w:val="20"/>
              </w:rPr>
              <w:t>&lt;}75{&gt;</w:t>
            </w:r>
            <w:r w:rsidRPr="00DB0FBA">
              <w:rPr>
                <w:noProof/>
                <w:sz w:val="20"/>
                <w:szCs w:val="20"/>
              </w:rPr>
              <w:t>a)</w:t>
            </w:r>
            <w:r w:rsidRPr="00DB0FBA">
              <w:rPr>
                <w:sz w:val="20"/>
                <w:szCs w:val="20"/>
              </w:rPr>
              <w:tab/>
            </w:r>
            <w:r w:rsidRPr="00DB0FBA">
              <w:rPr>
                <w:noProof/>
                <w:sz w:val="20"/>
                <w:szCs w:val="20"/>
              </w:rPr>
              <w:t>да ли испуњава захтеве из чл. 4. и 5. ове уредбе;</w:t>
            </w:r>
            <w:r w:rsidRPr="00DB0FBA">
              <w:rPr>
                <w:rStyle w:val="tw4winMark"/>
                <w:rFonts w:ascii="Times New Roman" w:hAnsi="Times New Roman"/>
                <w:noProof/>
                <w:color w:val="00B050"/>
                <w:sz w:val="20"/>
                <w:szCs w:val="20"/>
              </w:rPr>
              <w:t>&lt;0}</w:t>
            </w:r>
          </w:p>
          <w:p w:rsidR="00DB0FBA" w:rsidRPr="00DB0FBA" w:rsidRDefault="00DB0FBA" w:rsidP="00DB0FBA">
            <w:pPr>
              <w:tabs>
                <w:tab w:val="left" w:pos="298"/>
              </w:tabs>
              <w:spacing w:after="30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(b) whether the conditions of Article 17 of this Regulation are complied with;</w:t>
            </w:r>
            <w:r w:rsidRPr="00DB0FBA">
              <w:rPr>
                <w:rStyle w:val="tw4winMark"/>
                <w:rFonts w:ascii="Times New Roman" w:hAnsi="Times New Roman"/>
                <w:noProof/>
                <w:color w:val="00B050"/>
                <w:sz w:val="20"/>
                <w:szCs w:val="20"/>
              </w:rPr>
              <w:t>&lt;}65{&gt;</w:t>
            </w:r>
            <w:r w:rsidRPr="00DB0FBA">
              <w:rPr>
                <w:noProof/>
                <w:sz w:val="20"/>
                <w:szCs w:val="20"/>
              </w:rPr>
              <w:t>б) да ли су испуњени услови из члана 17. ове уредбе;</w:t>
            </w:r>
            <w:r w:rsidRPr="00DB0FBA">
              <w:rPr>
                <w:rStyle w:val="tw4winMark"/>
                <w:rFonts w:ascii="Times New Roman" w:hAnsi="Times New Roman"/>
                <w:noProof/>
                <w:color w:val="00B050"/>
                <w:sz w:val="20"/>
                <w:szCs w:val="20"/>
              </w:rPr>
              <w:t>&lt;0}</w:t>
            </w:r>
          </w:p>
          <w:p w:rsidR="00DB0FBA" w:rsidRPr="00DB0FBA" w:rsidRDefault="00DB0FBA" w:rsidP="00DB0FBA">
            <w:pPr>
              <w:tabs>
                <w:tab w:val="left" w:pos="278"/>
              </w:tabs>
              <w:spacing w:after="30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(c) without prejudice to Directive 2005/60/EC, the integrity of the members of the supervisory, administrative and management bodies of the public-interest entity.</w:t>
            </w:r>
            <w:r w:rsidRPr="00DB0FBA">
              <w:rPr>
                <w:rStyle w:val="tw4winMark"/>
                <w:rFonts w:ascii="Times New Roman" w:hAnsi="Times New Roman"/>
                <w:noProof/>
                <w:color w:val="00B050"/>
                <w:sz w:val="20"/>
                <w:szCs w:val="20"/>
              </w:rPr>
              <w:t>&lt;}0{&gt;</w:t>
            </w:r>
            <w:r w:rsidRPr="00DB0FBA">
              <w:rPr>
                <w:noProof/>
                <w:sz w:val="20"/>
                <w:szCs w:val="20"/>
              </w:rPr>
              <w:t>в) не доводећи у питање Директиву 2005/60/ЕЗ, интегритет чланова надзорног, административног и управног органа субјекта од јавног интереса.</w:t>
            </w:r>
            <w:r w:rsidRPr="00DB0FBA">
              <w:rPr>
                <w:rStyle w:val="tw4winMark"/>
                <w:rFonts w:ascii="Times New Roman" w:hAnsi="Times New Roman"/>
                <w:noProof/>
                <w:color w:val="00B050"/>
                <w:sz w:val="20"/>
                <w:szCs w:val="20"/>
              </w:rPr>
              <w:t>&lt;0}</w:t>
            </w:r>
          </w:p>
          <w:p w:rsidR="00DB0FBA" w:rsidRPr="00DB0FBA" w:rsidRDefault="00DB0FBA" w:rsidP="00DB0FBA">
            <w:pPr>
              <w:tabs>
                <w:tab w:val="left" w:pos="438"/>
              </w:tabs>
              <w:spacing w:after="300"/>
              <w:jc w:val="both"/>
              <w:rPr>
                <w:sz w:val="20"/>
                <w:szCs w:val="20"/>
              </w:rPr>
            </w:pPr>
            <w:r w:rsidRPr="00DB0FBA">
              <w:rPr>
                <w:rStyle w:val="tw4winMark"/>
                <w:rFonts w:ascii="Times New Roman" w:hAnsi="Times New Roman"/>
                <w:noProof/>
                <w:color w:val="00B050"/>
                <w:sz w:val="20"/>
                <w:szCs w:val="20"/>
              </w:rPr>
              <w:lastRenderedPageBreak/>
              <w:t>{0&gt;</w:t>
            </w:r>
            <w:r w:rsidRPr="00DB0FBA">
              <w:rPr>
                <w:vanish/>
                <w:color w:val="00B050"/>
                <w:sz w:val="20"/>
                <w:szCs w:val="20"/>
                <w:lang w:val="en-GB"/>
              </w:rPr>
              <w:t>2.</w:t>
            </w:r>
            <w:r w:rsidRPr="00DB0FBA">
              <w:rPr>
                <w:vanish/>
                <w:color w:val="00B050"/>
                <w:sz w:val="20"/>
                <w:szCs w:val="20"/>
              </w:rPr>
              <w:tab/>
            </w:r>
            <w:r w:rsidRPr="00DB0FBA">
              <w:rPr>
                <w:vanish/>
                <w:color w:val="00B050"/>
                <w:sz w:val="20"/>
                <w:szCs w:val="20"/>
                <w:lang w:val="en-GB"/>
              </w:rPr>
              <w:t>A statutory auditor or an audit firm shall:</w:t>
            </w:r>
            <w:r w:rsidRPr="00DB0FBA">
              <w:rPr>
                <w:rStyle w:val="tw4winMark"/>
                <w:rFonts w:ascii="Times New Roman" w:hAnsi="Times New Roman"/>
                <w:noProof/>
                <w:color w:val="00B050"/>
                <w:sz w:val="20"/>
                <w:szCs w:val="20"/>
              </w:rPr>
              <w:t>&lt;}78{&gt;</w:t>
            </w:r>
            <w:r w:rsidRPr="00DB0FBA">
              <w:rPr>
                <w:noProof/>
                <w:sz w:val="20"/>
                <w:szCs w:val="20"/>
              </w:rPr>
              <w:t>2.</w:t>
            </w:r>
            <w:r w:rsidRPr="00DB0FBA">
              <w:rPr>
                <w:sz w:val="20"/>
                <w:szCs w:val="20"/>
              </w:rPr>
              <w:tab/>
            </w:r>
            <w:r w:rsidRPr="00DB0FBA">
              <w:rPr>
                <w:noProof/>
                <w:sz w:val="20"/>
                <w:szCs w:val="20"/>
              </w:rPr>
              <w:t>Овлашћени ревизор или друштво за ревизију дужно је да:</w:t>
            </w:r>
            <w:r w:rsidRPr="00DB0FBA">
              <w:rPr>
                <w:rStyle w:val="tw4winMark"/>
                <w:rFonts w:ascii="Times New Roman" w:hAnsi="Times New Roman"/>
                <w:noProof/>
                <w:color w:val="00B050"/>
                <w:sz w:val="20"/>
                <w:szCs w:val="20"/>
              </w:rPr>
              <w:t>&lt;0}</w:t>
            </w:r>
          </w:p>
          <w:p w:rsidR="00DB0FBA" w:rsidRPr="00DB0FBA" w:rsidRDefault="00DB0FBA" w:rsidP="00DB0FBA">
            <w:pPr>
              <w:tabs>
                <w:tab w:val="left" w:pos="283"/>
              </w:tabs>
              <w:spacing w:after="30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(a) confirm annually in writing to the audit committee that the statutory auditor, the audit firm and partners, senior managers and managers, conducting the statutory audit are independent from the audited entity;</w:t>
            </w:r>
            <w:r w:rsidRPr="00DB0FBA">
              <w:rPr>
                <w:rStyle w:val="tw4winMark"/>
                <w:rFonts w:ascii="Times New Roman" w:hAnsi="Times New Roman"/>
                <w:noProof/>
                <w:color w:val="00B050"/>
                <w:sz w:val="20"/>
                <w:szCs w:val="20"/>
              </w:rPr>
              <w:t>&lt;}0{&gt;</w:t>
            </w:r>
            <w:r w:rsidRPr="00DB0FBA">
              <w:rPr>
                <w:noProof/>
                <w:sz w:val="20"/>
                <w:szCs w:val="20"/>
              </w:rPr>
              <w:t xml:space="preserve">а) потврде </w:t>
            </w:r>
            <w:r w:rsidRPr="00DB0FBA">
              <w:rPr>
                <w:noProof/>
                <w:sz w:val="20"/>
                <w:szCs w:val="20"/>
                <w:lang w:val="sr-Cyrl-CS"/>
              </w:rPr>
              <w:t xml:space="preserve"> комисији</w:t>
            </w:r>
            <w:r w:rsidRPr="00DB0FBA">
              <w:rPr>
                <w:noProof/>
                <w:sz w:val="20"/>
                <w:szCs w:val="20"/>
              </w:rPr>
              <w:t xml:space="preserve"> за ревизију, на годишњем нивоу, у писаној форми, да су овлашћени ревизор, друштво за ревизију и партнери, виши руководиоци и руководиоци, који обављају законску ревизију, независни од субјекта ревизије;</w:t>
            </w:r>
            <w:r w:rsidRPr="00DB0FBA">
              <w:rPr>
                <w:rStyle w:val="tw4winMark"/>
                <w:rFonts w:ascii="Times New Roman" w:hAnsi="Times New Roman"/>
                <w:noProof/>
                <w:color w:val="00B050"/>
                <w:sz w:val="20"/>
                <w:szCs w:val="20"/>
              </w:rPr>
              <w:t>&lt;0}</w:t>
            </w:r>
          </w:p>
          <w:p w:rsidR="000343EF" w:rsidRDefault="00DB0FBA" w:rsidP="00DB0FBA">
            <w:pPr>
              <w:autoSpaceDE w:val="0"/>
              <w:autoSpaceDN w:val="0"/>
              <w:adjustRightInd w:val="0"/>
              <w:jc w:val="both"/>
              <w:rPr>
                <w:sz w:val="20"/>
                <w:szCs w:val="20"/>
              </w:rPr>
            </w:pPr>
            <w:r w:rsidRPr="00DB0FBA">
              <w:rPr>
                <w:rStyle w:val="tw4winMark"/>
                <w:rFonts w:ascii="Times New Roman" w:hAnsi="Times New Roman"/>
                <w:noProof/>
                <w:color w:val="00B050"/>
                <w:sz w:val="20"/>
                <w:szCs w:val="20"/>
              </w:rPr>
              <w:t>{0&gt;</w:t>
            </w:r>
            <w:r w:rsidRPr="00DB0FBA">
              <w:rPr>
                <w:vanish/>
                <w:color w:val="00B050"/>
                <w:sz w:val="20"/>
                <w:szCs w:val="20"/>
                <w:lang w:val="en-GB"/>
              </w:rPr>
              <w:t>(b) discuss with the audit committee the threats to their independence and the safeguards applied to mitigate those threats, as documented by them pursuant to paragraph 1.</w:t>
            </w:r>
            <w:r w:rsidRPr="00DB0FBA">
              <w:rPr>
                <w:rStyle w:val="tw4winMark"/>
                <w:rFonts w:ascii="Times New Roman" w:hAnsi="Times New Roman"/>
                <w:noProof/>
                <w:color w:val="00B050"/>
                <w:sz w:val="20"/>
                <w:szCs w:val="20"/>
              </w:rPr>
              <w:t>&lt;}0{&gt;</w:t>
            </w:r>
            <w:r w:rsidRPr="00DB0FBA">
              <w:rPr>
                <w:noProof/>
                <w:sz w:val="20"/>
                <w:szCs w:val="20"/>
              </w:rPr>
              <w:t xml:space="preserve">б) размотре са </w:t>
            </w:r>
            <w:r w:rsidRPr="00DB0FBA">
              <w:rPr>
                <w:noProof/>
                <w:sz w:val="20"/>
                <w:szCs w:val="20"/>
                <w:lang w:val="sr-Cyrl-CS"/>
              </w:rPr>
              <w:t xml:space="preserve"> комисијом</w:t>
            </w:r>
            <w:r w:rsidRPr="00DB0FBA">
              <w:rPr>
                <w:noProof/>
                <w:sz w:val="20"/>
                <w:szCs w:val="20"/>
              </w:rPr>
              <w:t xml:space="preserve"> за ревизију претње њиховој независности и заштитне механизме у примени ради ублажавања тих претњи, које су документовали у складу са ставом 1.</w:t>
            </w:r>
          </w:p>
        </w:tc>
        <w:tc>
          <w:tcPr>
            <w:tcW w:w="407" w:type="pct"/>
          </w:tcPr>
          <w:p w:rsidR="000343EF" w:rsidRPr="003516CC" w:rsidRDefault="000343EF" w:rsidP="00996E33">
            <w:pPr>
              <w:rPr>
                <w:sz w:val="20"/>
                <w:szCs w:val="20"/>
              </w:rPr>
            </w:pPr>
            <w:r w:rsidRPr="003516CC">
              <w:rPr>
                <w:sz w:val="20"/>
                <w:szCs w:val="20"/>
              </w:rPr>
              <w:lastRenderedPageBreak/>
              <w:t>30.</w:t>
            </w: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p>
          <w:p w:rsidR="000A3D94" w:rsidRPr="003516CC" w:rsidRDefault="000A3D94" w:rsidP="00996E33">
            <w:pPr>
              <w:rPr>
                <w:sz w:val="20"/>
                <w:szCs w:val="20"/>
              </w:rPr>
            </w:pPr>
            <w:r w:rsidRPr="003516CC">
              <w:rPr>
                <w:sz w:val="20"/>
                <w:szCs w:val="20"/>
              </w:rPr>
              <w:t>52.</w:t>
            </w:r>
          </w:p>
        </w:tc>
        <w:tc>
          <w:tcPr>
            <w:tcW w:w="1627" w:type="pct"/>
          </w:tcPr>
          <w:p w:rsidR="000343EF" w:rsidRPr="003516CC" w:rsidRDefault="00DB0FBA" w:rsidP="000343EF">
            <w:pPr>
              <w:jc w:val="both"/>
              <w:rPr>
                <w:sz w:val="20"/>
                <w:szCs w:val="20"/>
              </w:rPr>
            </w:pPr>
            <w:r w:rsidRPr="003516CC">
              <w:rPr>
                <w:sz w:val="20"/>
                <w:szCs w:val="20"/>
                <w:lang w:val="sr-Cyrl-RS"/>
              </w:rPr>
              <w:t xml:space="preserve">            </w:t>
            </w:r>
            <w:r w:rsidR="000343EF" w:rsidRPr="003516CC">
              <w:rPr>
                <w:sz w:val="20"/>
                <w:szCs w:val="20"/>
              </w:rPr>
              <w:t>Друштва за ревизију и лиценцирани овлашћени ревизори, пре прихватања или настављања ангажмана на законској ревизији, треба да процене и документују следеће:</w:t>
            </w:r>
          </w:p>
          <w:p w:rsidR="000343EF" w:rsidRPr="003516CC" w:rsidRDefault="00DB0FBA" w:rsidP="000343EF">
            <w:pPr>
              <w:jc w:val="both"/>
              <w:rPr>
                <w:sz w:val="20"/>
                <w:szCs w:val="20"/>
              </w:rPr>
            </w:pPr>
            <w:r w:rsidRPr="003516CC">
              <w:rPr>
                <w:sz w:val="20"/>
                <w:szCs w:val="20"/>
                <w:lang w:val="sr-Cyrl-RS"/>
              </w:rPr>
              <w:t xml:space="preserve">            </w:t>
            </w:r>
            <w:r w:rsidR="000343EF" w:rsidRPr="003516CC">
              <w:rPr>
                <w:sz w:val="20"/>
                <w:szCs w:val="20"/>
              </w:rPr>
              <w:t>1) да ли то лице испуњава захтеве из члана 29. овог  закона;</w:t>
            </w:r>
          </w:p>
          <w:p w:rsidR="000343EF" w:rsidRPr="003516CC" w:rsidRDefault="00DB0FBA" w:rsidP="000343EF">
            <w:pPr>
              <w:jc w:val="both"/>
              <w:rPr>
                <w:sz w:val="20"/>
                <w:szCs w:val="20"/>
              </w:rPr>
            </w:pPr>
            <w:r w:rsidRPr="003516CC">
              <w:rPr>
                <w:sz w:val="20"/>
                <w:szCs w:val="20"/>
                <w:lang w:val="sr-Cyrl-RS"/>
              </w:rPr>
              <w:t xml:space="preserve">            </w:t>
            </w:r>
            <w:r w:rsidR="000343EF" w:rsidRPr="003516CC">
              <w:rPr>
                <w:sz w:val="20"/>
                <w:szCs w:val="20"/>
              </w:rPr>
              <w:t>2) да ли постоје претње по независност тог лица у складу са чланом 29. овог закона и заштитни механизми који се користе ради смањења тих претњи;</w:t>
            </w:r>
          </w:p>
          <w:p w:rsidR="000343EF" w:rsidRPr="003516CC" w:rsidRDefault="00DB0FBA" w:rsidP="000343EF">
            <w:pPr>
              <w:jc w:val="both"/>
              <w:rPr>
                <w:sz w:val="20"/>
                <w:szCs w:val="20"/>
              </w:rPr>
            </w:pPr>
            <w:r w:rsidRPr="003516CC">
              <w:rPr>
                <w:sz w:val="20"/>
                <w:szCs w:val="20"/>
                <w:lang w:val="sr-Cyrl-RS"/>
              </w:rPr>
              <w:t xml:space="preserve">           </w:t>
            </w:r>
            <w:r w:rsidR="000343EF" w:rsidRPr="003516CC">
              <w:rPr>
                <w:sz w:val="20"/>
                <w:szCs w:val="20"/>
              </w:rPr>
              <w:t>3) да ли то лице има компетентне запослене, време и ресурсе потребне за обављање законске ревизије на одговарајући начин;</w:t>
            </w:r>
          </w:p>
          <w:p w:rsidR="000343EF" w:rsidRPr="003516CC" w:rsidRDefault="00DB0FBA" w:rsidP="000343EF">
            <w:pPr>
              <w:jc w:val="both"/>
              <w:rPr>
                <w:sz w:val="20"/>
                <w:szCs w:val="20"/>
              </w:rPr>
            </w:pPr>
            <w:r w:rsidRPr="003516CC">
              <w:rPr>
                <w:sz w:val="20"/>
                <w:szCs w:val="20"/>
                <w:lang w:val="sr-Cyrl-RS"/>
              </w:rPr>
              <w:t xml:space="preserve">           </w:t>
            </w:r>
            <w:r w:rsidR="000343EF" w:rsidRPr="003516CC">
              <w:rPr>
                <w:sz w:val="20"/>
                <w:szCs w:val="20"/>
              </w:rPr>
              <w:t xml:space="preserve">4) да ли, у случају друштва за ревизију, кључни партнер у ревизији има </w:t>
            </w:r>
            <w:r w:rsidRPr="003516CC">
              <w:rPr>
                <w:sz w:val="20"/>
                <w:szCs w:val="20"/>
                <w:lang w:val="sr-Cyrl-RS"/>
              </w:rPr>
              <w:t>лиценцу</w:t>
            </w:r>
            <w:r w:rsidR="000343EF" w:rsidRPr="003516CC">
              <w:rPr>
                <w:sz w:val="20"/>
                <w:szCs w:val="20"/>
              </w:rPr>
              <w:t xml:space="preserve"> за обављање послова законске ревизије.</w:t>
            </w:r>
          </w:p>
          <w:p w:rsidR="00DB0FBA" w:rsidRPr="003516CC" w:rsidRDefault="00DB0FBA" w:rsidP="000A3D94">
            <w:pPr>
              <w:jc w:val="both"/>
              <w:rPr>
                <w:sz w:val="20"/>
                <w:szCs w:val="20"/>
              </w:rPr>
            </w:pPr>
          </w:p>
          <w:p w:rsidR="000A3D94" w:rsidRPr="003516CC" w:rsidRDefault="00DB0FBA" w:rsidP="000A3D94">
            <w:pPr>
              <w:jc w:val="both"/>
              <w:rPr>
                <w:sz w:val="20"/>
                <w:szCs w:val="20"/>
              </w:rPr>
            </w:pPr>
            <w:r w:rsidRPr="003516CC">
              <w:rPr>
                <w:sz w:val="20"/>
                <w:szCs w:val="20"/>
                <w:lang w:val="sr-Cyrl-RS"/>
              </w:rPr>
              <w:t xml:space="preserve">            </w:t>
            </w:r>
            <w:r w:rsidR="000A3D94" w:rsidRPr="003516CC">
              <w:rPr>
                <w:sz w:val="20"/>
                <w:szCs w:val="20"/>
              </w:rPr>
              <w:t>Друштво за ревизију дужно је да извештава субјекат ревизије код којег обавља ревизију, односно Комисију за ревизију коју је правно лицесубјекат ревизије дужно да</w:t>
            </w:r>
            <w:r w:rsidR="007F49CA" w:rsidRPr="003516CC">
              <w:rPr>
                <w:sz w:val="20"/>
                <w:szCs w:val="20"/>
              </w:rPr>
              <w:t xml:space="preserve"> образује у складу са чланом 53</w:t>
            </w:r>
            <w:r w:rsidR="000A3D94" w:rsidRPr="003516CC">
              <w:rPr>
                <w:sz w:val="20"/>
                <w:szCs w:val="20"/>
              </w:rPr>
              <w:t xml:space="preserve">. овог закона, о кључним питањима </w:t>
            </w:r>
            <w:r w:rsidR="000A3D94" w:rsidRPr="003516CC">
              <w:rPr>
                <w:sz w:val="20"/>
                <w:szCs w:val="20"/>
              </w:rPr>
              <w:lastRenderedPageBreak/>
              <w:t>која произлазе из обављања ревизије, а посебно, и о значајним недостацима интерне контроле у вези са процесом финансијског извештавања.</w:t>
            </w:r>
          </w:p>
          <w:p w:rsidR="000A3D94" w:rsidRPr="003516CC" w:rsidRDefault="00C70009" w:rsidP="000A3D94">
            <w:pPr>
              <w:jc w:val="both"/>
              <w:rPr>
                <w:sz w:val="20"/>
                <w:szCs w:val="20"/>
              </w:rPr>
            </w:pPr>
            <w:r w:rsidRPr="003516CC">
              <w:rPr>
                <w:sz w:val="20"/>
                <w:szCs w:val="20"/>
                <w:lang w:val="sr-Cyrl-RS"/>
              </w:rPr>
              <w:t xml:space="preserve">              </w:t>
            </w:r>
            <w:r w:rsidR="000A3D94" w:rsidRPr="003516CC">
              <w:rPr>
                <w:sz w:val="20"/>
                <w:szCs w:val="20"/>
              </w:rPr>
              <w:t>Друштво за ревизију дужно је да пре закључења уговора о обављању законске ревизије, односно приликом наставка обављања законске ревизије процени и документује следеће:</w:t>
            </w:r>
          </w:p>
          <w:p w:rsidR="000A3D94" w:rsidRPr="003516CC" w:rsidRDefault="00C70009" w:rsidP="000A3D94">
            <w:pPr>
              <w:jc w:val="both"/>
              <w:rPr>
                <w:sz w:val="20"/>
                <w:szCs w:val="20"/>
              </w:rPr>
            </w:pPr>
            <w:r w:rsidRPr="003516CC">
              <w:rPr>
                <w:sz w:val="20"/>
                <w:szCs w:val="20"/>
                <w:lang w:val="sr-Cyrl-RS"/>
              </w:rPr>
              <w:t xml:space="preserve">              </w:t>
            </w:r>
            <w:r w:rsidR="000A3D94" w:rsidRPr="003516CC">
              <w:rPr>
                <w:sz w:val="20"/>
                <w:szCs w:val="20"/>
              </w:rPr>
              <w:t>1) да ли постоје претње по независност у складу са чланом 29. овог закона,  према правном лицу чију ревизију редовних годишњих финансијских извештаја обавља и заштитни механизми против тих претњи;</w:t>
            </w:r>
          </w:p>
          <w:p w:rsidR="000A3D94" w:rsidRPr="003516CC" w:rsidRDefault="00C70009" w:rsidP="000A3D94">
            <w:pPr>
              <w:jc w:val="both"/>
              <w:rPr>
                <w:sz w:val="20"/>
                <w:szCs w:val="20"/>
              </w:rPr>
            </w:pPr>
            <w:r w:rsidRPr="003516CC">
              <w:rPr>
                <w:sz w:val="20"/>
                <w:szCs w:val="20"/>
                <w:lang w:val="sr-Cyrl-RS"/>
              </w:rPr>
              <w:t xml:space="preserve">              </w:t>
            </w:r>
            <w:r w:rsidR="000A3D94" w:rsidRPr="003516CC">
              <w:rPr>
                <w:sz w:val="20"/>
                <w:szCs w:val="20"/>
              </w:rPr>
              <w:t>2) да ли има компетентне запослене, време и ресурсе потребне за обављање законске ревизије;</w:t>
            </w:r>
          </w:p>
          <w:p w:rsidR="000A3D94" w:rsidRPr="003516CC" w:rsidRDefault="00C70009" w:rsidP="000A3D94">
            <w:pPr>
              <w:jc w:val="both"/>
              <w:rPr>
                <w:sz w:val="20"/>
                <w:szCs w:val="20"/>
              </w:rPr>
            </w:pPr>
            <w:r w:rsidRPr="003516CC">
              <w:rPr>
                <w:sz w:val="20"/>
                <w:szCs w:val="20"/>
                <w:lang w:val="sr-Cyrl-RS"/>
              </w:rPr>
              <w:t xml:space="preserve">              </w:t>
            </w:r>
            <w:r w:rsidR="000A3D94" w:rsidRPr="003516CC">
              <w:rPr>
                <w:sz w:val="20"/>
                <w:szCs w:val="20"/>
              </w:rPr>
              <w:t>3) да кључни ревизорски партнер има лиценцу за обављање ревизије издату у складу са овим законом.</w:t>
            </w:r>
          </w:p>
          <w:p w:rsidR="000A3D94" w:rsidRPr="003516CC" w:rsidRDefault="00C70009" w:rsidP="000A3D94">
            <w:pPr>
              <w:jc w:val="both"/>
              <w:rPr>
                <w:sz w:val="20"/>
                <w:szCs w:val="20"/>
              </w:rPr>
            </w:pPr>
            <w:r w:rsidRPr="003516CC">
              <w:rPr>
                <w:sz w:val="20"/>
                <w:szCs w:val="20"/>
                <w:lang w:val="sr-Cyrl-RS"/>
              </w:rPr>
              <w:t xml:space="preserve">              </w:t>
            </w:r>
            <w:r w:rsidR="000A3D94" w:rsidRPr="003516CC">
              <w:rPr>
                <w:sz w:val="20"/>
                <w:szCs w:val="20"/>
              </w:rPr>
              <w:t>Друштво за ревизију, које обавља ревизију код друштава од јавног интереса дужно је да једном годишње, у писаном облику, потврди своју независност према друштву чију ревизију финансијских извештаја обавља и обавести Комисију за ревизију из члана 53. овог закона о додатним услугама код тог друштва, као и да расправља о могућим претњама његовој независности и заштитним механизмима против тих претњи.</w:t>
            </w:r>
          </w:p>
        </w:tc>
        <w:tc>
          <w:tcPr>
            <w:tcW w:w="661" w:type="pct"/>
          </w:tcPr>
          <w:p w:rsidR="000343EF" w:rsidRDefault="000A3D94" w:rsidP="00F91944">
            <w:pPr>
              <w:rPr>
                <w:sz w:val="20"/>
                <w:szCs w:val="20"/>
              </w:rPr>
            </w:pPr>
            <w:r>
              <w:rPr>
                <w:sz w:val="20"/>
                <w:szCs w:val="20"/>
              </w:rPr>
              <w:lastRenderedPageBreak/>
              <w:t>Потпуно усклађено</w:t>
            </w:r>
          </w:p>
        </w:tc>
        <w:tc>
          <w:tcPr>
            <w:tcW w:w="681" w:type="pct"/>
          </w:tcPr>
          <w:p w:rsidR="000343EF" w:rsidRPr="004A22BB" w:rsidRDefault="000343EF" w:rsidP="00996E33">
            <w:pPr>
              <w:rPr>
                <w:sz w:val="20"/>
                <w:szCs w:val="20"/>
              </w:rPr>
            </w:pPr>
          </w:p>
        </w:tc>
      </w:tr>
      <w:tr w:rsidR="00743DA2" w:rsidRPr="007668B3" w:rsidTr="00871DC9">
        <w:trPr>
          <w:trHeight w:val="2180"/>
        </w:trPr>
        <w:tc>
          <w:tcPr>
            <w:tcW w:w="294" w:type="pct"/>
          </w:tcPr>
          <w:p w:rsidR="00743DA2" w:rsidRPr="006B4201" w:rsidRDefault="00743DA2" w:rsidP="00996E33">
            <w:pPr>
              <w:rPr>
                <w:sz w:val="20"/>
                <w:szCs w:val="20"/>
                <w:lang w:val="sr-Cyrl-CS"/>
              </w:rPr>
            </w:pPr>
            <w:r>
              <w:rPr>
                <w:sz w:val="20"/>
                <w:szCs w:val="20"/>
                <w:lang w:val="sr-Cyrl-CS"/>
              </w:rPr>
              <w:lastRenderedPageBreak/>
              <w:t>7.</w:t>
            </w:r>
          </w:p>
        </w:tc>
        <w:tc>
          <w:tcPr>
            <w:tcW w:w="1330" w:type="pct"/>
          </w:tcPr>
          <w:p w:rsidR="00371814" w:rsidRPr="00371814" w:rsidRDefault="002D04B6" w:rsidP="00371814">
            <w:pPr>
              <w:spacing w:after="300"/>
              <w:jc w:val="both"/>
              <w:rPr>
                <w:sz w:val="20"/>
                <w:szCs w:val="20"/>
              </w:rPr>
            </w:pPr>
            <w:r>
              <w:rPr>
                <w:sz w:val="20"/>
                <w:szCs w:val="20"/>
              </w:rPr>
              <w:t xml:space="preserve">           </w:t>
            </w:r>
            <w:r w:rsidR="00371814" w:rsidRPr="00371814">
              <w:rPr>
                <w:rStyle w:val="tw4winMark"/>
                <w:rFonts w:ascii="Times New Roman" w:hAnsi="Times New Roman"/>
                <w:noProof/>
                <w:color w:val="00B050"/>
                <w:sz w:val="20"/>
                <w:szCs w:val="20"/>
              </w:rPr>
              <w:t>{0&gt;</w:t>
            </w:r>
            <w:r w:rsidR="00371814" w:rsidRPr="00371814">
              <w:rPr>
                <w:vanish/>
                <w:color w:val="00B050"/>
                <w:sz w:val="20"/>
                <w:szCs w:val="20"/>
                <w:lang w:val="en-GB"/>
              </w:rPr>
              <w:t>Without prejudice to Article 12 of this Regulation and Directive 2005/60/EC, when a statutory auditor or an audit firm carrying out the statutory audit of a public-interest entity suspects or has reasonable grounds to suspect that irregularities, including fraud with regard to the financial statements of the audited entity, may occur or have occurred, he, she or it shall inform the audited entity and invite it to investigate the matter and take appropriate measures to deal with such irregularities and to prevent any recurrence of such irregularities in the future.</w:t>
            </w:r>
            <w:r w:rsidR="00371814" w:rsidRPr="00371814">
              <w:rPr>
                <w:rStyle w:val="tw4winMark"/>
                <w:rFonts w:ascii="Times New Roman" w:hAnsi="Times New Roman"/>
                <w:noProof/>
                <w:color w:val="00B050"/>
                <w:sz w:val="20"/>
                <w:szCs w:val="20"/>
              </w:rPr>
              <w:t>&lt;}0{&gt;</w:t>
            </w:r>
            <w:r w:rsidR="00371814" w:rsidRPr="00371814">
              <w:rPr>
                <w:noProof/>
                <w:sz w:val="20"/>
                <w:szCs w:val="20"/>
              </w:rPr>
              <w:t>Не доводећи у питање члан 12. ове уредбе и Директиве 2005/60/ЕЗ, када овлашћени ревизор или друштво за ревизију који обављају законску ревизију субјекта од јавног интереса сумњају или имају основану сумњу да могу наступити или су наступиле неправилности у вези са финансијским извештајима субјекта ревизије, укључујући и превару, дужни су да о томе обавесте субјект</w:t>
            </w:r>
            <w:r w:rsidR="00371814" w:rsidRPr="00371814">
              <w:rPr>
                <w:noProof/>
                <w:sz w:val="20"/>
                <w:szCs w:val="20"/>
                <w:lang w:val="sr-Cyrl-CS"/>
              </w:rPr>
              <w:t>а</w:t>
            </w:r>
            <w:r w:rsidR="00371814" w:rsidRPr="00371814">
              <w:rPr>
                <w:noProof/>
                <w:sz w:val="20"/>
                <w:szCs w:val="20"/>
              </w:rPr>
              <w:t xml:space="preserve"> ревизије и да га позову да то питање истражи и предузме одговарајуће мере за отклањање таквих неправилности и спречавање поновног наступања таквих неправилности.</w:t>
            </w:r>
            <w:r w:rsidR="00371814" w:rsidRPr="00371814">
              <w:rPr>
                <w:rStyle w:val="tw4winMark"/>
                <w:rFonts w:ascii="Times New Roman" w:hAnsi="Times New Roman"/>
                <w:noProof/>
                <w:color w:val="00B050"/>
                <w:sz w:val="20"/>
                <w:szCs w:val="20"/>
              </w:rPr>
              <w:t>&lt;0}</w:t>
            </w:r>
          </w:p>
          <w:p w:rsidR="00371814" w:rsidRPr="00371814" w:rsidRDefault="00371814" w:rsidP="00371814">
            <w:pPr>
              <w:spacing w:after="300"/>
              <w:jc w:val="both"/>
              <w:rPr>
                <w:sz w:val="20"/>
                <w:szCs w:val="20"/>
              </w:rPr>
            </w:pPr>
            <w:r w:rsidRPr="00371814">
              <w:rPr>
                <w:rStyle w:val="tw4winMark"/>
                <w:rFonts w:ascii="Times New Roman" w:hAnsi="Times New Roman"/>
                <w:noProof/>
                <w:color w:val="00B050"/>
                <w:sz w:val="20"/>
                <w:szCs w:val="20"/>
              </w:rPr>
              <w:t>{0&gt;</w:t>
            </w:r>
            <w:r w:rsidRPr="00371814">
              <w:rPr>
                <w:vanish/>
                <w:color w:val="00B050"/>
                <w:sz w:val="20"/>
                <w:szCs w:val="20"/>
                <w:lang w:val="en-GB"/>
              </w:rPr>
              <w:t>Where the audited entity does not investigate the matter, the statutory auditor or the audit firm shall inform the authorities as designated by the Member States responsible for investigating such irregularities.</w:t>
            </w:r>
            <w:r w:rsidRPr="00371814">
              <w:rPr>
                <w:rStyle w:val="tw4winMark"/>
                <w:rFonts w:ascii="Times New Roman" w:hAnsi="Times New Roman"/>
                <w:noProof/>
                <w:color w:val="00B050"/>
                <w:sz w:val="20"/>
                <w:szCs w:val="20"/>
              </w:rPr>
              <w:t>&lt;}0{&gt;</w:t>
            </w:r>
            <w:r w:rsidRPr="00371814">
              <w:rPr>
                <w:noProof/>
                <w:sz w:val="20"/>
                <w:szCs w:val="20"/>
              </w:rPr>
              <w:t>У случају да субјект ревизије не истражи то питање, овлашћени ревизор или друштво за ревизију дужни су да обавесте органе које су државе чланице одредиле као одговорне за испитивање тих неправилности.</w:t>
            </w:r>
            <w:r w:rsidRPr="00371814">
              <w:rPr>
                <w:rStyle w:val="tw4winMark"/>
                <w:rFonts w:ascii="Times New Roman" w:hAnsi="Times New Roman"/>
                <w:noProof/>
                <w:color w:val="00B050"/>
                <w:sz w:val="20"/>
                <w:szCs w:val="20"/>
              </w:rPr>
              <w:t>&lt;0}</w:t>
            </w:r>
          </w:p>
          <w:p w:rsidR="00743DA2" w:rsidRPr="00371814" w:rsidRDefault="00371814" w:rsidP="00371814">
            <w:pPr>
              <w:autoSpaceDE w:val="0"/>
              <w:autoSpaceDN w:val="0"/>
              <w:adjustRightInd w:val="0"/>
              <w:jc w:val="both"/>
              <w:rPr>
                <w:sz w:val="20"/>
                <w:szCs w:val="20"/>
                <w:lang w:val="sr-Latn-CS"/>
              </w:rPr>
            </w:pPr>
            <w:r w:rsidRPr="00371814">
              <w:rPr>
                <w:rStyle w:val="tw4winMark"/>
                <w:rFonts w:ascii="Times New Roman" w:hAnsi="Times New Roman"/>
                <w:noProof/>
                <w:color w:val="00B050"/>
                <w:sz w:val="20"/>
                <w:szCs w:val="20"/>
              </w:rPr>
              <w:t>{0&gt;</w:t>
            </w:r>
            <w:r w:rsidRPr="00371814">
              <w:rPr>
                <w:vanish/>
                <w:color w:val="00B050"/>
                <w:sz w:val="20"/>
                <w:szCs w:val="20"/>
                <w:lang w:val="en-GB"/>
              </w:rPr>
              <w:t>The disclosure in good faith to those authorities, by the statutory auditor or the audit firm, of any irregularities referred to in the first subparagraph shall not constitute a breach of any contractual or legal restriction on disclosure of information.</w:t>
            </w:r>
            <w:r w:rsidRPr="00371814">
              <w:rPr>
                <w:rStyle w:val="tw4winMark"/>
                <w:rFonts w:ascii="Times New Roman" w:hAnsi="Times New Roman"/>
                <w:noProof/>
                <w:color w:val="00B050"/>
                <w:sz w:val="20"/>
                <w:szCs w:val="20"/>
              </w:rPr>
              <w:t>&lt;}0{&gt;</w:t>
            </w:r>
            <w:r w:rsidRPr="00371814">
              <w:rPr>
                <w:noProof/>
                <w:sz w:val="20"/>
                <w:szCs w:val="20"/>
              </w:rPr>
              <w:t>Обелодањивање информација  тим органима од стране овлашћеног ревизора или друштва за ревизију, у доброј вери, о евентуалним неправилностима из првог подстава не представаља повреду било које уговорне или правне забране у погледу обелодањивања информација.</w:t>
            </w:r>
          </w:p>
          <w:p w:rsidR="00743DA2" w:rsidRPr="006B4201" w:rsidRDefault="00743DA2" w:rsidP="00996E33">
            <w:pPr>
              <w:autoSpaceDE w:val="0"/>
              <w:autoSpaceDN w:val="0"/>
              <w:adjustRightInd w:val="0"/>
              <w:rPr>
                <w:sz w:val="20"/>
                <w:szCs w:val="20"/>
                <w:lang w:val="sr-Cyrl-CS"/>
              </w:rPr>
            </w:pPr>
          </w:p>
        </w:tc>
        <w:tc>
          <w:tcPr>
            <w:tcW w:w="407" w:type="pct"/>
          </w:tcPr>
          <w:p w:rsidR="00743DA2" w:rsidRPr="003516CC" w:rsidRDefault="00371814" w:rsidP="00996E33">
            <w:pPr>
              <w:rPr>
                <w:sz w:val="20"/>
                <w:szCs w:val="20"/>
              </w:rPr>
            </w:pPr>
            <w:r w:rsidRPr="003516CC">
              <w:rPr>
                <w:sz w:val="20"/>
                <w:szCs w:val="20"/>
                <w:lang w:val="sr-Cyrl-RS"/>
              </w:rPr>
              <w:t>100</w:t>
            </w:r>
            <w:r w:rsidR="00743DA2" w:rsidRPr="003516CC">
              <w:rPr>
                <w:sz w:val="20"/>
                <w:szCs w:val="20"/>
              </w:rPr>
              <w:t>.</w:t>
            </w:r>
          </w:p>
        </w:tc>
        <w:tc>
          <w:tcPr>
            <w:tcW w:w="1627" w:type="pct"/>
          </w:tcPr>
          <w:p w:rsidR="002B2CDA" w:rsidRPr="002B2CDA" w:rsidRDefault="00371814" w:rsidP="002B2CDA">
            <w:pPr>
              <w:autoSpaceDE w:val="0"/>
              <w:autoSpaceDN w:val="0"/>
              <w:adjustRightInd w:val="0"/>
              <w:jc w:val="both"/>
              <w:rPr>
                <w:rFonts w:eastAsia="TimesNewRoman"/>
                <w:sz w:val="20"/>
                <w:szCs w:val="20"/>
              </w:rPr>
            </w:pPr>
            <w:r w:rsidRPr="003516CC">
              <w:rPr>
                <w:rFonts w:eastAsia="TimesNewRoman"/>
                <w:lang w:val="sr-Cyrl-RS"/>
              </w:rPr>
              <w:t xml:space="preserve">             </w:t>
            </w:r>
            <w:r w:rsidR="002B2CDA" w:rsidRPr="002B2CDA">
              <w:rPr>
                <w:rFonts w:eastAsia="TimesNewRoman"/>
                <w:sz w:val="20"/>
                <w:szCs w:val="20"/>
              </w:rPr>
              <w:t>Када лиценцирани овлашћени ревизор, односно друштво за ревизију које спроводи ревизију друштва од јавног интереса сумња да су нерегуларности, укључујући превару у делу ревидираних финансијских извештаја субјекта ревизије, настале или могу настати, дужан је да информише субјекта ревизије и затражи да спроведу истражне радње по том основу и предузму неопходне мере које би утицале на уочене неправилности и како би се спречила њихова поновна појава у будућности.</w:t>
            </w:r>
          </w:p>
          <w:p w:rsidR="002B2CDA" w:rsidRPr="002B2CDA" w:rsidRDefault="002B2CDA" w:rsidP="002B2CDA">
            <w:pPr>
              <w:autoSpaceDE w:val="0"/>
              <w:autoSpaceDN w:val="0"/>
              <w:adjustRightInd w:val="0"/>
              <w:jc w:val="both"/>
              <w:rPr>
                <w:rFonts w:eastAsia="TimesNewRoman"/>
                <w:sz w:val="20"/>
                <w:szCs w:val="20"/>
              </w:rPr>
            </w:pPr>
            <w:r w:rsidRPr="002B2CDA">
              <w:rPr>
                <w:rFonts w:eastAsia="TimesNewRoman"/>
                <w:sz w:val="20"/>
                <w:szCs w:val="20"/>
              </w:rPr>
              <w:tab/>
              <w:t>Уколико субјек</w:t>
            </w:r>
            <w:r w:rsidRPr="002B2CDA">
              <w:rPr>
                <w:rFonts w:eastAsia="TimesNewRoman"/>
                <w:sz w:val="20"/>
                <w:szCs w:val="20"/>
                <w:lang w:val="sr-Cyrl-RS"/>
              </w:rPr>
              <w:t>а</w:t>
            </w:r>
            <w:r w:rsidRPr="002B2CDA">
              <w:rPr>
                <w:rFonts w:eastAsia="TimesNewRoman"/>
                <w:sz w:val="20"/>
                <w:szCs w:val="20"/>
              </w:rPr>
              <w:t xml:space="preserve">т ревизије не истражи уочене неправилности, лиценцирани овлашћени ревизор, односно друштво за ревизију је дужно да обавести </w:t>
            </w:r>
            <w:r w:rsidRPr="002B2CDA">
              <w:rPr>
                <w:rFonts w:eastAsia="TimesNewRoman"/>
                <w:sz w:val="20"/>
                <w:szCs w:val="20"/>
                <w:lang w:val="sr-Cyrl-RS"/>
              </w:rPr>
              <w:t>Комисију</w:t>
            </w:r>
            <w:r w:rsidRPr="002B2CDA">
              <w:rPr>
                <w:rFonts w:eastAsia="TimesNewRoman"/>
                <w:sz w:val="20"/>
                <w:szCs w:val="20"/>
              </w:rPr>
              <w:t>.</w:t>
            </w:r>
          </w:p>
          <w:p w:rsidR="002B2CDA" w:rsidRPr="002B2CDA" w:rsidRDefault="002B2CDA" w:rsidP="002B2CDA">
            <w:pPr>
              <w:autoSpaceDE w:val="0"/>
              <w:autoSpaceDN w:val="0"/>
              <w:adjustRightInd w:val="0"/>
              <w:jc w:val="both"/>
              <w:rPr>
                <w:rFonts w:eastAsia="TimesNewRoman"/>
                <w:sz w:val="20"/>
                <w:szCs w:val="20"/>
              </w:rPr>
            </w:pPr>
            <w:r w:rsidRPr="002B2CDA">
              <w:rPr>
                <w:rFonts w:eastAsia="TimesNewRoman"/>
                <w:sz w:val="20"/>
                <w:szCs w:val="20"/>
              </w:rPr>
              <w:tab/>
            </w:r>
            <w:r w:rsidRPr="001035E9">
              <w:rPr>
                <w:rFonts w:eastAsia="TimesNewRoman"/>
                <w:sz w:val="20"/>
                <w:szCs w:val="20"/>
                <w:lang w:val="sr-Cyrl-RS"/>
              </w:rPr>
              <w:t xml:space="preserve">Обавештавање о </w:t>
            </w:r>
            <w:r w:rsidRPr="001035E9">
              <w:rPr>
                <w:rFonts w:eastAsia="TimesNewRoman"/>
                <w:sz w:val="20"/>
                <w:szCs w:val="20"/>
              </w:rPr>
              <w:t>неправилности</w:t>
            </w:r>
            <w:r w:rsidRPr="001035E9">
              <w:rPr>
                <w:rFonts w:eastAsia="TimesNewRoman"/>
                <w:sz w:val="20"/>
                <w:szCs w:val="20"/>
                <w:lang w:val="sr-Cyrl-RS"/>
              </w:rPr>
              <w:t>ма</w:t>
            </w:r>
            <w:r w:rsidRPr="001035E9">
              <w:rPr>
                <w:rFonts w:eastAsia="TimesNewRoman"/>
                <w:sz w:val="20"/>
                <w:szCs w:val="20"/>
              </w:rPr>
              <w:t xml:space="preserve"> </w:t>
            </w:r>
            <w:r w:rsidRPr="002B2CDA">
              <w:rPr>
                <w:rFonts w:eastAsia="TimesNewRoman"/>
                <w:sz w:val="20"/>
                <w:szCs w:val="20"/>
              </w:rPr>
              <w:t>из става 2. овог члана, од стране лиценцираног овлашћеног ревизора, односно друштва за ревизију, неће се сматрати повредом уговора о поверљивости са субјектом ревизије или било каквом другом правном ограничењу за обелодањивање информација.</w:t>
            </w:r>
          </w:p>
          <w:p w:rsidR="002B2CDA" w:rsidRPr="002B2CDA" w:rsidRDefault="002B2CDA" w:rsidP="002B2CDA">
            <w:pPr>
              <w:autoSpaceDE w:val="0"/>
              <w:autoSpaceDN w:val="0"/>
              <w:adjustRightInd w:val="0"/>
              <w:jc w:val="both"/>
              <w:rPr>
                <w:rFonts w:eastAsia="TimesNewRoman"/>
                <w:sz w:val="20"/>
                <w:szCs w:val="20"/>
              </w:rPr>
            </w:pPr>
            <w:r w:rsidRPr="002B2CDA">
              <w:rPr>
                <w:rFonts w:eastAsia="TimesNewRoman"/>
                <w:sz w:val="20"/>
                <w:szCs w:val="20"/>
              </w:rPr>
              <w:tab/>
            </w:r>
            <w:r w:rsidRPr="002B2CDA">
              <w:rPr>
                <w:rFonts w:eastAsia="TimesNewRoman"/>
                <w:sz w:val="20"/>
                <w:szCs w:val="20"/>
                <w:lang w:val="sr-Cyrl-RS"/>
              </w:rPr>
              <w:t xml:space="preserve">Лиценцирани </w:t>
            </w:r>
            <w:r w:rsidRPr="002B2CDA">
              <w:rPr>
                <w:rFonts w:eastAsia="TimesNewRoman"/>
                <w:sz w:val="20"/>
                <w:szCs w:val="20"/>
              </w:rPr>
              <w:t>овлашћени ревизор, односно друштво за ревизију је дужно да обавести Комисију за ревизију у друштву од јавног интереса,</w:t>
            </w:r>
            <w:r w:rsidRPr="002B2CDA">
              <w:rPr>
                <w:rFonts w:eastAsia="TimesNewRoman"/>
                <w:sz w:val="20"/>
                <w:szCs w:val="20"/>
                <w:lang w:val="sr-Cyrl-RS"/>
              </w:rPr>
              <w:t xml:space="preserve"> </w:t>
            </w:r>
            <w:r w:rsidRPr="002B2CDA">
              <w:rPr>
                <w:rFonts w:eastAsia="TimesNewRoman"/>
                <w:sz w:val="20"/>
                <w:szCs w:val="20"/>
              </w:rPr>
              <w:t>Комору и Комисију у следећим случајевима када постоји:</w:t>
            </w:r>
          </w:p>
          <w:p w:rsidR="002B2CDA" w:rsidRPr="002B2CDA" w:rsidRDefault="002B2CDA" w:rsidP="002B2CDA">
            <w:pPr>
              <w:autoSpaceDE w:val="0"/>
              <w:autoSpaceDN w:val="0"/>
              <w:adjustRightInd w:val="0"/>
              <w:ind w:firstLine="720"/>
              <w:jc w:val="both"/>
              <w:rPr>
                <w:rFonts w:eastAsia="TimesNewRoman"/>
                <w:sz w:val="20"/>
                <w:szCs w:val="20"/>
              </w:rPr>
            </w:pPr>
            <w:r w:rsidRPr="002B2CDA">
              <w:rPr>
                <w:rFonts w:eastAsia="TimesNewRoman"/>
                <w:sz w:val="20"/>
                <w:szCs w:val="20"/>
                <w:lang w:val="sr-Cyrl-RS"/>
              </w:rPr>
              <w:t xml:space="preserve">1) </w:t>
            </w:r>
            <w:r w:rsidRPr="002B2CDA">
              <w:rPr>
                <w:rFonts w:eastAsia="TimesNewRoman"/>
                <w:sz w:val="20"/>
                <w:szCs w:val="20"/>
              </w:rPr>
              <w:t>значајна повреда закона, регулативе и административних смерница које специфично утичу на управљање друштвом од јавног интереса;</w:t>
            </w:r>
          </w:p>
          <w:p w:rsidR="002B2CDA" w:rsidRPr="00165F89" w:rsidRDefault="002B2CDA" w:rsidP="002B2CDA">
            <w:pPr>
              <w:autoSpaceDE w:val="0"/>
              <w:autoSpaceDN w:val="0"/>
              <w:adjustRightInd w:val="0"/>
              <w:ind w:firstLine="720"/>
              <w:jc w:val="both"/>
              <w:rPr>
                <w:rFonts w:eastAsia="TimesNewRoman"/>
                <w:sz w:val="20"/>
                <w:szCs w:val="20"/>
                <w:lang w:val="sr-Cyrl-RS"/>
              </w:rPr>
            </w:pPr>
            <w:r w:rsidRPr="002B2CDA">
              <w:rPr>
                <w:rFonts w:eastAsia="TimesNewRoman"/>
                <w:sz w:val="20"/>
                <w:szCs w:val="20"/>
                <w:lang w:val="sr-Cyrl-RS"/>
              </w:rPr>
              <w:t xml:space="preserve">2) </w:t>
            </w:r>
            <w:r w:rsidRPr="002B2CDA">
              <w:rPr>
                <w:rFonts w:eastAsia="TimesNewRoman"/>
                <w:sz w:val="20"/>
                <w:szCs w:val="20"/>
              </w:rPr>
              <w:t>значајна опасност или сум</w:t>
            </w:r>
            <w:r w:rsidRPr="002B2CDA">
              <w:rPr>
                <w:rFonts w:eastAsia="TimesNewRoman"/>
                <w:sz w:val="20"/>
                <w:szCs w:val="20"/>
                <w:lang w:val="sr-Cyrl-RS"/>
              </w:rPr>
              <w:t>њ</w:t>
            </w:r>
            <w:r w:rsidRPr="002B2CDA">
              <w:rPr>
                <w:rFonts w:eastAsia="TimesNewRoman"/>
                <w:sz w:val="20"/>
                <w:szCs w:val="20"/>
              </w:rPr>
              <w:t>а у континуирано пословање друштва од јавног ин</w:t>
            </w:r>
            <w:r>
              <w:rPr>
                <w:rFonts w:eastAsia="TimesNewRoman"/>
                <w:sz w:val="20"/>
                <w:szCs w:val="20"/>
              </w:rPr>
              <w:t>тереса</w:t>
            </w:r>
            <w:r w:rsidRPr="001035E9">
              <w:rPr>
                <w:rFonts w:eastAsia="TimesNewRoman"/>
                <w:sz w:val="20"/>
                <w:szCs w:val="20"/>
              </w:rPr>
              <w:t>;</w:t>
            </w:r>
            <w:r w:rsidR="00165F89" w:rsidRPr="001035E9">
              <w:rPr>
                <w:rFonts w:eastAsia="TimesNewRoman"/>
                <w:sz w:val="20"/>
                <w:szCs w:val="20"/>
                <w:lang w:val="sr-Cyrl-RS"/>
              </w:rPr>
              <w:t xml:space="preserve"> </w:t>
            </w:r>
          </w:p>
          <w:p w:rsidR="00743DA2" w:rsidRPr="003516CC" w:rsidRDefault="002B2CDA" w:rsidP="002B2CDA">
            <w:pPr>
              <w:jc w:val="both"/>
              <w:rPr>
                <w:sz w:val="20"/>
                <w:szCs w:val="20"/>
                <w:lang w:val="sr-Latn-CS"/>
              </w:rPr>
            </w:pPr>
            <w:r w:rsidRPr="002B2CDA">
              <w:rPr>
                <w:rFonts w:eastAsia="TimesNewRoman"/>
                <w:sz w:val="20"/>
                <w:szCs w:val="20"/>
              </w:rPr>
              <w:t xml:space="preserve">            </w:t>
            </w:r>
            <w:r>
              <w:rPr>
                <w:rFonts w:eastAsia="TimesNewRoman"/>
                <w:sz w:val="20"/>
                <w:szCs w:val="20"/>
                <w:lang w:val="sr-Cyrl-RS"/>
              </w:rPr>
              <w:t xml:space="preserve">  </w:t>
            </w:r>
            <w:r w:rsidRPr="002B2CDA">
              <w:rPr>
                <w:rFonts w:eastAsia="TimesNewRoman"/>
                <w:sz w:val="20"/>
                <w:szCs w:val="20"/>
                <w:lang w:val="sr-Cyrl-RS"/>
              </w:rPr>
              <w:t xml:space="preserve">3) </w:t>
            </w:r>
            <w:r w:rsidRPr="002B2CDA">
              <w:rPr>
                <w:rFonts w:eastAsia="TimesNewRoman"/>
                <w:sz w:val="20"/>
                <w:szCs w:val="20"/>
              </w:rPr>
              <w:t>уздржавања од издавања мишљења о финансијским извештајима или издавање негативног мишљења.</w:t>
            </w:r>
          </w:p>
        </w:tc>
        <w:tc>
          <w:tcPr>
            <w:tcW w:w="661" w:type="pct"/>
          </w:tcPr>
          <w:p w:rsidR="00743DA2" w:rsidRDefault="00743DA2" w:rsidP="00F91944">
            <w:pPr>
              <w:rPr>
                <w:sz w:val="20"/>
                <w:szCs w:val="20"/>
              </w:rPr>
            </w:pPr>
            <w:r>
              <w:rPr>
                <w:sz w:val="20"/>
                <w:szCs w:val="20"/>
              </w:rPr>
              <w:t>Потпуно усклађено</w:t>
            </w:r>
          </w:p>
        </w:tc>
        <w:tc>
          <w:tcPr>
            <w:tcW w:w="681" w:type="pct"/>
          </w:tcPr>
          <w:p w:rsidR="00743DA2" w:rsidRPr="004A22BB" w:rsidRDefault="00743DA2" w:rsidP="00996E33">
            <w:pPr>
              <w:rPr>
                <w:sz w:val="20"/>
                <w:szCs w:val="20"/>
              </w:rPr>
            </w:pPr>
          </w:p>
        </w:tc>
      </w:tr>
      <w:tr w:rsidR="00E478B5" w:rsidRPr="007668B3" w:rsidTr="00871DC9">
        <w:trPr>
          <w:trHeight w:val="20"/>
        </w:trPr>
        <w:tc>
          <w:tcPr>
            <w:tcW w:w="294" w:type="pct"/>
          </w:tcPr>
          <w:p w:rsidR="00E478B5" w:rsidRPr="008A1B8E" w:rsidRDefault="00F62CBD" w:rsidP="00996E33">
            <w:pPr>
              <w:rPr>
                <w:sz w:val="20"/>
                <w:szCs w:val="20"/>
                <w:highlight w:val="yellow"/>
                <w:lang w:val="sr-Cyrl-CS"/>
              </w:rPr>
            </w:pPr>
            <w:r w:rsidRPr="00F62CBD">
              <w:rPr>
                <w:sz w:val="20"/>
                <w:szCs w:val="20"/>
                <w:lang w:val="sr-Cyrl-CS"/>
              </w:rPr>
              <w:lastRenderedPageBreak/>
              <w:t>11.</w:t>
            </w:r>
          </w:p>
        </w:tc>
        <w:tc>
          <w:tcPr>
            <w:tcW w:w="1330" w:type="pct"/>
          </w:tcPr>
          <w:p w:rsidR="00A14B24" w:rsidRPr="00461DFB" w:rsidRDefault="00A14B24" w:rsidP="00A14B24">
            <w:pPr>
              <w:tabs>
                <w:tab w:val="left" w:pos="457"/>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1.</w:t>
            </w:r>
            <w:r w:rsidRPr="00461DFB">
              <w:rPr>
                <w:vanish/>
                <w:sz w:val="20"/>
                <w:szCs w:val="20"/>
              </w:rPr>
              <w:tab/>
            </w:r>
            <w:r w:rsidRPr="00461DFB">
              <w:rPr>
                <w:vanish/>
                <w:sz w:val="20"/>
                <w:szCs w:val="20"/>
                <w:lang w:val="en-GB"/>
              </w:rPr>
              <w:t>Statutory auditors or audit firms carrying out statutory audits of public-interest entities shall submit an additional report to the audit committee of the audited entity not later than the date of submission of the audit report referred to in Article 10.</w:t>
            </w:r>
            <w:r w:rsidRPr="00461DFB">
              <w:rPr>
                <w:rStyle w:val="tw4winMark"/>
                <w:rFonts w:ascii="Times New Roman" w:hAnsi="Times New Roman"/>
                <w:noProof/>
                <w:color w:val="auto"/>
                <w:sz w:val="20"/>
                <w:szCs w:val="20"/>
              </w:rPr>
              <w:t>&lt;}0{&gt;</w:t>
            </w:r>
            <w:r w:rsidRPr="00461DFB">
              <w:rPr>
                <w:noProof/>
                <w:sz w:val="20"/>
                <w:szCs w:val="20"/>
              </w:rPr>
              <w:t>1.</w:t>
            </w:r>
            <w:r w:rsidRPr="00461DFB">
              <w:rPr>
                <w:sz w:val="20"/>
                <w:szCs w:val="20"/>
              </w:rPr>
              <w:tab/>
            </w:r>
            <w:r w:rsidRPr="00461DFB">
              <w:rPr>
                <w:noProof/>
                <w:sz w:val="20"/>
                <w:szCs w:val="20"/>
              </w:rPr>
              <w:t>Овлашћени ревизори или друштва за ревизију који обављају законску ревизију субјеката од јавног интер</w:t>
            </w:r>
            <w:r w:rsidRPr="00461DFB">
              <w:rPr>
                <w:noProof/>
                <w:sz w:val="20"/>
                <w:szCs w:val="20"/>
                <w:lang w:val="sr-Cyrl-CS"/>
              </w:rPr>
              <w:t>е</w:t>
            </w:r>
            <w:r w:rsidRPr="00461DFB">
              <w:rPr>
                <w:noProof/>
                <w:sz w:val="20"/>
                <w:szCs w:val="20"/>
              </w:rPr>
              <w:t xml:space="preserve">са подносе додатни извештај </w:t>
            </w:r>
            <w:r w:rsidRPr="00461DFB">
              <w:rPr>
                <w:noProof/>
                <w:sz w:val="20"/>
                <w:szCs w:val="20"/>
                <w:lang w:val="sr-Cyrl-CS"/>
              </w:rPr>
              <w:t xml:space="preserve"> комисији</w:t>
            </w:r>
            <w:r w:rsidRPr="00461DFB">
              <w:rPr>
                <w:noProof/>
                <w:sz w:val="20"/>
                <w:szCs w:val="20"/>
              </w:rPr>
              <w:t xml:space="preserve"> за ревизију субјекта ревизије најкасније до дана подношења ревизорског извештаја из члана 10.</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Member States may additionally require that this additional report be submitted to the administrative or supervisory body of the audited entity.</w:t>
            </w:r>
            <w:r w:rsidRPr="00461DFB">
              <w:rPr>
                <w:rStyle w:val="tw4winMark"/>
                <w:rFonts w:ascii="Times New Roman" w:hAnsi="Times New Roman"/>
                <w:noProof/>
                <w:color w:val="auto"/>
                <w:sz w:val="20"/>
                <w:szCs w:val="20"/>
              </w:rPr>
              <w:t>&lt;}0{&gt;</w:t>
            </w:r>
            <w:r w:rsidRPr="00461DFB">
              <w:rPr>
                <w:noProof/>
                <w:sz w:val="20"/>
                <w:szCs w:val="20"/>
              </w:rPr>
              <w:t xml:space="preserve">Државе чланице могу додатно </w:t>
            </w:r>
            <w:r w:rsidRPr="00461DFB">
              <w:rPr>
                <w:noProof/>
                <w:sz w:val="20"/>
                <w:szCs w:val="20"/>
                <w:lang w:val="sr-Cyrl-CS"/>
              </w:rPr>
              <w:t xml:space="preserve"> захтевати </w:t>
            </w:r>
            <w:r w:rsidRPr="00461DFB">
              <w:rPr>
                <w:noProof/>
                <w:sz w:val="20"/>
                <w:szCs w:val="20"/>
              </w:rPr>
              <w:t>да се тај додатни извештај подноси административном или надзорном органу субјекта ревизије.</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If the audited entity does not have an audit committee, the additional report shall be submitted to the body performing equivalent functions within the audited entity.</w:t>
            </w:r>
            <w:r w:rsidRPr="00461DFB">
              <w:rPr>
                <w:rStyle w:val="tw4winMark"/>
                <w:rFonts w:ascii="Times New Roman" w:hAnsi="Times New Roman"/>
                <w:noProof/>
                <w:color w:val="auto"/>
                <w:sz w:val="20"/>
                <w:szCs w:val="20"/>
              </w:rPr>
              <w:t>&lt;}0{&gt;</w:t>
            </w:r>
            <w:r w:rsidRPr="00461DFB">
              <w:rPr>
                <w:noProof/>
                <w:sz w:val="20"/>
                <w:szCs w:val="20"/>
              </w:rPr>
              <w:t xml:space="preserve">Ако субјект ревизије нема </w:t>
            </w:r>
            <w:r w:rsidRPr="00461DFB">
              <w:rPr>
                <w:noProof/>
                <w:sz w:val="20"/>
                <w:szCs w:val="20"/>
                <w:lang w:val="sr-Cyrl-CS"/>
              </w:rPr>
              <w:t xml:space="preserve"> комисију</w:t>
            </w:r>
            <w:r w:rsidRPr="00461DFB">
              <w:rPr>
                <w:noProof/>
                <w:sz w:val="20"/>
                <w:szCs w:val="20"/>
              </w:rPr>
              <w:t xml:space="preserve"> за ревизију, додатни извештај се подноси органу који обавља еквивалентне функције у том субјекту ревизије.</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Member States may allow the audit committee to disclose that additional report to such third parties as are provided for in their national law.</w:t>
            </w:r>
            <w:r w:rsidRPr="00461DFB">
              <w:rPr>
                <w:rStyle w:val="tw4winMark"/>
                <w:rFonts w:ascii="Times New Roman" w:hAnsi="Times New Roman"/>
                <w:noProof/>
                <w:color w:val="auto"/>
                <w:sz w:val="20"/>
                <w:szCs w:val="20"/>
              </w:rPr>
              <w:t>&lt;}0{&gt;</w:t>
            </w:r>
            <w:r w:rsidRPr="00461DFB">
              <w:rPr>
                <w:noProof/>
                <w:sz w:val="20"/>
                <w:szCs w:val="20"/>
              </w:rPr>
              <w:t xml:space="preserve">Државе чланице могу да дозволе  </w:t>
            </w:r>
            <w:r w:rsidRPr="00461DFB">
              <w:rPr>
                <w:noProof/>
                <w:sz w:val="20"/>
                <w:szCs w:val="20"/>
                <w:lang w:val="sr-Cyrl-CS"/>
              </w:rPr>
              <w:t xml:space="preserve">комисији </w:t>
            </w:r>
            <w:r w:rsidRPr="00461DFB">
              <w:rPr>
                <w:noProof/>
                <w:sz w:val="20"/>
                <w:szCs w:val="20"/>
              </w:rPr>
              <w:t>за ревизију да обелодани тај додатни извештај оним трећим странама које су предвиђене у њиховом националном праву.</w:t>
            </w:r>
            <w:r w:rsidRPr="00461DFB">
              <w:rPr>
                <w:rStyle w:val="tw4winMark"/>
                <w:rFonts w:ascii="Times New Roman" w:hAnsi="Times New Roman"/>
                <w:noProof/>
                <w:color w:val="auto"/>
                <w:sz w:val="20"/>
                <w:szCs w:val="20"/>
              </w:rPr>
              <w:t>&lt;0}</w:t>
            </w:r>
          </w:p>
          <w:p w:rsidR="00A14B24" w:rsidRPr="00461DFB" w:rsidRDefault="00A14B24" w:rsidP="00A14B24">
            <w:pPr>
              <w:tabs>
                <w:tab w:val="left" w:pos="447"/>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2.</w:t>
            </w:r>
            <w:r w:rsidRPr="00461DFB">
              <w:rPr>
                <w:vanish/>
                <w:sz w:val="20"/>
                <w:szCs w:val="20"/>
              </w:rPr>
              <w:tab/>
            </w:r>
            <w:r w:rsidRPr="00461DFB">
              <w:rPr>
                <w:vanish/>
                <w:sz w:val="20"/>
                <w:szCs w:val="20"/>
                <w:lang w:val="en-GB"/>
              </w:rPr>
              <w:t>The additional report to the audit committee shall be in writing.</w:t>
            </w:r>
            <w:r w:rsidRPr="00461DFB">
              <w:rPr>
                <w:rStyle w:val="tw4winMark"/>
                <w:rFonts w:ascii="Times New Roman" w:hAnsi="Times New Roman"/>
                <w:noProof/>
                <w:color w:val="auto"/>
                <w:sz w:val="20"/>
                <w:szCs w:val="20"/>
              </w:rPr>
              <w:t>&lt;}0{&gt;</w:t>
            </w:r>
            <w:r w:rsidRPr="00461DFB">
              <w:rPr>
                <w:noProof/>
                <w:sz w:val="20"/>
                <w:szCs w:val="20"/>
              </w:rPr>
              <w:t>2.</w:t>
            </w:r>
            <w:r w:rsidRPr="00461DFB">
              <w:rPr>
                <w:sz w:val="20"/>
                <w:szCs w:val="20"/>
              </w:rPr>
              <w:tab/>
            </w:r>
            <w:r w:rsidRPr="00461DFB">
              <w:rPr>
                <w:noProof/>
                <w:sz w:val="20"/>
                <w:szCs w:val="20"/>
              </w:rPr>
              <w:t xml:space="preserve">Додатни извештај </w:t>
            </w:r>
            <w:r w:rsidRPr="00461DFB">
              <w:rPr>
                <w:noProof/>
                <w:sz w:val="20"/>
                <w:szCs w:val="20"/>
                <w:lang w:val="sr-Cyrl-CS"/>
              </w:rPr>
              <w:t xml:space="preserve"> комисији</w:t>
            </w:r>
            <w:r w:rsidRPr="00461DFB">
              <w:rPr>
                <w:noProof/>
                <w:sz w:val="20"/>
                <w:szCs w:val="20"/>
              </w:rPr>
              <w:t xml:space="preserve"> за ревизију</w:t>
            </w:r>
            <w:r w:rsidRPr="00461DFB">
              <w:rPr>
                <w:noProof/>
                <w:sz w:val="20"/>
                <w:szCs w:val="20"/>
                <w:lang w:val="sr-Cyrl-CS"/>
              </w:rPr>
              <w:t xml:space="preserve"> саставља се у писаној форми</w:t>
            </w:r>
            <w:r w:rsidRPr="00461DFB">
              <w:rPr>
                <w:noProof/>
                <w:sz w:val="20"/>
                <w:szCs w:val="20"/>
              </w:rPr>
              <w:t>.</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It shall explain the results of the statutory audit carried out and shall at least:</w:t>
            </w:r>
            <w:r w:rsidRPr="00461DFB">
              <w:rPr>
                <w:rStyle w:val="tw4winMark"/>
                <w:rFonts w:ascii="Times New Roman" w:hAnsi="Times New Roman"/>
                <w:noProof/>
                <w:color w:val="auto"/>
                <w:sz w:val="20"/>
                <w:szCs w:val="20"/>
              </w:rPr>
              <w:t>&lt;}0{&gt;</w:t>
            </w:r>
            <w:r w:rsidRPr="00461DFB">
              <w:rPr>
                <w:noProof/>
                <w:sz w:val="20"/>
                <w:szCs w:val="20"/>
              </w:rPr>
              <w:t xml:space="preserve">У </w:t>
            </w:r>
            <w:r w:rsidRPr="00461DFB">
              <w:rPr>
                <w:noProof/>
                <w:sz w:val="20"/>
                <w:szCs w:val="20"/>
                <w:lang w:val="sr-Cyrl-CS"/>
              </w:rPr>
              <w:t xml:space="preserve">извештају </w:t>
            </w:r>
            <w:r w:rsidRPr="00461DFB">
              <w:rPr>
                <w:noProof/>
                <w:sz w:val="20"/>
                <w:szCs w:val="20"/>
              </w:rPr>
              <w:t>се објашњавају резултати извршене законске ревизије и као минимум:</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(a)</w:t>
            </w:r>
            <w:r w:rsidRPr="00461DFB">
              <w:rPr>
                <w:vanish/>
                <w:sz w:val="20"/>
                <w:szCs w:val="20"/>
              </w:rPr>
              <w:tab/>
            </w:r>
            <w:r w:rsidRPr="00461DFB">
              <w:rPr>
                <w:vanish/>
                <w:sz w:val="20"/>
                <w:szCs w:val="20"/>
                <w:lang w:val="en-GB"/>
              </w:rPr>
              <w:t>include the declaration of independence referred to in point (a) of Article 6(2);</w:t>
            </w:r>
            <w:r w:rsidRPr="00461DFB">
              <w:rPr>
                <w:rStyle w:val="tw4winMark"/>
                <w:rFonts w:ascii="Times New Roman" w:hAnsi="Times New Roman"/>
                <w:noProof/>
                <w:color w:val="auto"/>
                <w:sz w:val="20"/>
                <w:szCs w:val="20"/>
              </w:rPr>
              <w:t>&lt;}66{&gt;</w:t>
            </w:r>
            <w:r w:rsidRPr="00461DFB">
              <w:rPr>
                <w:noProof/>
                <w:sz w:val="20"/>
                <w:szCs w:val="20"/>
              </w:rPr>
              <w:t>а)</w:t>
            </w:r>
            <w:r w:rsidRPr="00461DFB">
              <w:rPr>
                <w:sz w:val="20"/>
                <w:szCs w:val="20"/>
              </w:rPr>
              <w:tab/>
            </w:r>
            <w:r w:rsidRPr="00461DFB">
              <w:rPr>
                <w:noProof/>
                <w:sz w:val="20"/>
                <w:szCs w:val="20"/>
              </w:rPr>
              <w:t>садржи изјаву о независности из члана 6. став 2. тачка а);</w:t>
            </w:r>
            <w:r w:rsidRPr="00461DFB">
              <w:rPr>
                <w:rStyle w:val="tw4winMark"/>
                <w:rFonts w:ascii="Times New Roman" w:hAnsi="Times New Roman"/>
                <w:noProof/>
                <w:color w:val="auto"/>
                <w:sz w:val="20"/>
                <w:szCs w:val="20"/>
              </w:rPr>
              <w:t>&lt;0}</w:t>
            </w:r>
          </w:p>
          <w:p w:rsidR="00A14B24" w:rsidRPr="00461DFB" w:rsidRDefault="00A14B24" w:rsidP="00A14B24">
            <w:pPr>
              <w:tabs>
                <w:tab w:val="left" w:pos="356"/>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(b)</w:t>
            </w:r>
            <w:r w:rsidRPr="00461DFB">
              <w:rPr>
                <w:vanish/>
                <w:sz w:val="20"/>
                <w:szCs w:val="20"/>
              </w:rPr>
              <w:tab/>
            </w:r>
            <w:r w:rsidRPr="00461DFB">
              <w:rPr>
                <w:vanish/>
                <w:sz w:val="20"/>
                <w:szCs w:val="20"/>
                <w:lang w:val="en-GB"/>
              </w:rPr>
              <w:t>where the statutory audit was carried out by an audit firm, the report shall identify each key audit partner involved in the audit;</w:t>
            </w:r>
            <w:r w:rsidRPr="00461DFB">
              <w:rPr>
                <w:rStyle w:val="tw4winMark"/>
                <w:rFonts w:ascii="Times New Roman" w:hAnsi="Times New Roman"/>
                <w:noProof/>
                <w:color w:val="auto"/>
                <w:sz w:val="20"/>
                <w:szCs w:val="20"/>
              </w:rPr>
              <w:t>&lt;}0{&gt;</w:t>
            </w:r>
            <w:r w:rsidRPr="00461DFB">
              <w:rPr>
                <w:noProof/>
                <w:sz w:val="20"/>
                <w:szCs w:val="20"/>
              </w:rPr>
              <w:t>б)</w:t>
            </w:r>
            <w:r w:rsidRPr="00461DFB">
              <w:rPr>
                <w:sz w:val="20"/>
                <w:szCs w:val="20"/>
              </w:rPr>
              <w:tab/>
            </w:r>
            <w:r w:rsidRPr="00461DFB">
              <w:rPr>
                <w:noProof/>
                <w:sz w:val="20"/>
                <w:szCs w:val="20"/>
              </w:rPr>
              <w:t xml:space="preserve">ако је законску ревизију вршило друштво за ревизију, </w:t>
            </w:r>
            <w:r w:rsidRPr="00461DFB">
              <w:rPr>
                <w:noProof/>
                <w:sz w:val="20"/>
                <w:szCs w:val="20"/>
                <w:lang w:val="sr-Cyrl-CS"/>
              </w:rPr>
              <w:t>у</w:t>
            </w:r>
            <w:ins w:id="4" w:author="a.janjusevic" w:date="2016-03-14T09:09:00Z">
              <w:r w:rsidRPr="00461DFB">
                <w:rPr>
                  <w:noProof/>
                  <w:sz w:val="20"/>
                  <w:szCs w:val="20"/>
                  <w:lang w:val="sr-Cyrl-CS"/>
                </w:rPr>
                <w:t xml:space="preserve"> </w:t>
              </w:r>
            </w:ins>
            <w:r w:rsidRPr="00461DFB">
              <w:rPr>
                <w:noProof/>
                <w:sz w:val="20"/>
                <w:szCs w:val="20"/>
              </w:rPr>
              <w:t>извештај</w:t>
            </w:r>
            <w:r w:rsidRPr="00461DFB">
              <w:rPr>
                <w:noProof/>
                <w:sz w:val="20"/>
                <w:szCs w:val="20"/>
                <w:lang w:val="sr-Cyrl-CS"/>
              </w:rPr>
              <w:t>у</w:t>
            </w:r>
            <w:r w:rsidRPr="00461DFB">
              <w:rPr>
                <w:noProof/>
                <w:sz w:val="20"/>
                <w:szCs w:val="20"/>
              </w:rPr>
              <w:t xml:space="preserve"> треба  </w:t>
            </w:r>
            <w:r w:rsidRPr="00461DFB">
              <w:rPr>
                <w:noProof/>
                <w:sz w:val="20"/>
                <w:szCs w:val="20"/>
              </w:rPr>
              <w:lastRenderedPageBreak/>
              <w:t>наве</w:t>
            </w:r>
            <w:r w:rsidRPr="00461DFB">
              <w:rPr>
                <w:noProof/>
                <w:sz w:val="20"/>
                <w:szCs w:val="20"/>
                <w:lang w:val="sr-Cyrl-CS"/>
              </w:rPr>
              <w:t>сти</w:t>
            </w:r>
            <w:r w:rsidRPr="00461DFB">
              <w:rPr>
                <w:noProof/>
                <w:sz w:val="20"/>
                <w:szCs w:val="20"/>
              </w:rPr>
              <w:t xml:space="preserve"> сваког кључног</w:t>
            </w:r>
            <w:r w:rsidRPr="00461DFB">
              <w:rPr>
                <w:noProof/>
                <w:sz w:val="20"/>
                <w:szCs w:val="20"/>
                <w:lang w:val="sr-Cyrl-CS"/>
              </w:rPr>
              <w:t xml:space="preserve"> ревизорског</w:t>
            </w:r>
            <w:r w:rsidRPr="00461DFB">
              <w:rPr>
                <w:noProof/>
                <w:sz w:val="20"/>
                <w:szCs w:val="20"/>
              </w:rPr>
              <w:t xml:space="preserve"> партнера који је учествовао у ревизији;</w:t>
            </w:r>
            <w:r w:rsidRPr="00461DFB">
              <w:rPr>
                <w:rStyle w:val="tw4winMark"/>
                <w:rFonts w:ascii="Times New Roman" w:hAnsi="Times New Roman"/>
                <w:noProof/>
                <w:color w:val="auto"/>
                <w:sz w:val="20"/>
                <w:szCs w:val="20"/>
              </w:rPr>
              <w:t>&lt;0}</w:t>
            </w:r>
          </w:p>
          <w:p w:rsidR="00A14B24" w:rsidRPr="00461DFB" w:rsidRDefault="00A14B24" w:rsidP="00A14B24">
            <w:pPr>
              <w:tabs>
                <w:tab w:val="left" w:pos="356"/>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(c)</w:t>
            </w:r>
            <w:r w:rsidRPr="00461DFB">
              <w:rPr>
                <w:vanish/>
                <w:sz w:val="20"/>
                <w:szCs w:val="20"/>
              </w:rPr>
              <w:tab/>
            </w:r>
            <w:r w:rsidRPr="00461DFB">
              <w:rPr>
                <w:vanish/>
                <w:sz w:val="20"/>
                <w:szCs w:val="20"/>
                <w:lang w:val="en-GB"/>
              </w:rPr>
              <w:t>where the statutory auditor or the audit firm has made arrangements for any of his, her or its activities to be conducted by another statutory auditor or audit firm that is not a member of the same network, or has used the work of external experts, the report shall indicate that fact and shall confirm that the statutory auditor or the audit firm received a confirmation from the other statutory auditor or audit firm and/or the external expert regarding their independence;</w:t>
            </w:r>
            <w:r w:rsidRPr="00461DFB">
              <w:rPr>
                <w:rStyle w:val="tw4winMark"/>
                <w:rFonts w:ascii="Times New Roman" w:hAnsi="Times New Roman"/>
                <w:noProof/>
                <w:color w:val="auto"/>
                <w:sz w:val="20"/>
                <w:szCs w:val="20"/>
              </w:rPr>
              <w:t>&lt;}0{&gt;</w:t>
            </w:r>
            <w:r w:rsidRPr="00461DFB">
              <w:rPr>
                <w:noProof/>
                <w:sz w:val="20"/>
                <w:szCs w:val="20"/>
              </w:rPr>
              <w:t>в)</w:t>
            </w:r>
            <w:r w:rsidRPr="00461DFB">
              <w:rPr>
                <w:sz w:val="20"/>
                <w:szCs w:val="20"/>
              </w:rPr>
              <w:tab/>
            </w:r>
            <w:r w:rsidRPr="00461DFB">
              <w:rPr>
                <w:noProof/>
                <w:sz w:val="20"/>
                <w:szCs w:val="20"/>
              </w:rPr>
              <w:t>ако су овлашћени ревизор или друштво за ревизију утврдили модалитете да неке њихове активности спроводи други овлашћени ревизор или друштво за ревизију који нису чланови исте мреже или су користили услуге спољних експерата, у извештају се констат</w:t>
            </w:r>
            <w:r w:rsidRPr="00461DFB">
              <w:rPr>
                <w:noProof/>
                <w:sz w:val="20"/>
                <w:szCs w:val="20"/>
                <w:lang w:val="sr-Cyrl-CS"/>
              </w:rPr>
              <w:t>ује</w:t>
            </w:r>
            <w:r w:rsidRPr="00461DFB">
              <w:rPr>
                <w:noProof/>
                <w:sz w:val="20"/>
                <w:szCs w:val="20"/>
              </w:rPr>
              <w:t xml:space="preserve"> та чињеница и потвр</w:t>
            </w:r>
            <w:r w:rsidRPr="00461DFB">
              <w:rPr>
                <w:noProof/>
                <w:sz w:val="20"/>
                <w:szCs w:val="20"/>
                <w:lang w:val="sr-Cyrl-CS"/>
              </w:rPr>
              <w:t>ђује</w:t>
            </w:r>
            <w:r w:rsidRPr="00461DFB">
              <w:rPr>
                <w:noProof/>
                <w:sz w:val="20"/>
                <w:szCs w:val="20"/>
              </w:rPr>
              <w:t xml:space="preserve"> да су овлашћени ревизор или друштво за ревизију примили потврду од другог овлашћеног ревизора или друшта за ревизију и/или спољног експерта у погледу њихове независности;</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(d)</w:t>
            </w:r>
            <w:r w:rsidRPr="00461DFB">
              <w:rPr>
                <w:vanish/>
                <w:sz w:val="20"/>
                <w:szCs w:val="20"/>
              </w:rPr>
              <w:tab/>
            </w:r>
            <w:r w:rsidRPr="00461DFB">
              <w:rPr>
                <w:vanish/>
                <w:sz w:val="20"/>
                <w:szCs w:val="20"/>
                <w:lang w:val="en-GB"/>
              </w:rPr>
              <w:t>describe the nature, frequency and extent of communication with the audit committee or the body performing equivalent functions within the audited entity, the management body and the administrative or supervisory body of the audited entity, including the dates of meetings with those bodies;</w:t>
            </w:r>
            <w:r w:rsidRPr="00461DFB">
              <w:rPr>
                <w:rStyle w:val="tw4winMark"/>
                <w:rFonts w:ascii="Times New Roman" w:hAnsi="Times New Roman"/>
                <w:noProof/>
                <w:color w:val="auto"/>
                <w:sz w:val="20"/>
                <w:szCs w:val="20"/>
              </w:rPr>
              <w:t>&lt;}0{&gt;</w:t>
            </w:r>
            <w:r w:rsidRPr="00461DFB">
              <w:rPr>
                <w:noProof/>
                <w:sz w:val="20"/>
                <w:szCs w:val="20"/>
              </w:rPr>
              <w:t>г)</w:t>
            </w:r>
            <w:r w:rsidRPr="00461DFB">
              <w:rPr>
                <w:sz w:val="20"/>
                <w:szCs w:val="20"/>
              </w:rPr>
              <w:tab/>
            </w:r>
            <w:r w:rsidRPr="00461DFB">
              <w:rPr>
                <w:noProof/>
                <w:sz w:val="20"/>
                <w:szCs w:val="20"/>
              </w:rPr>
              <w:t>описује се природа, учесталост и обим комуникације са одбором за ревизију или органом који обавља еквивалентне функције у субјекту ревизије, органу управљања и административном или надзорном органу субјекта ревизије, укључујући датуме састанака са тим органима;</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(e)</w:t>
            </w:r>
            <w:r w:rsidRPr="00461DFB">
              <w:rPr>
                <w:vanish/>
                <w:sz w:val="20"/>
                <w:szCs w:val="20"/>
              </w:rPr>
              <w:tab/>
            </w:r>
            <w:r w:rsidRPr="00461DFB">
              <w:rPr>
                <w:vanish/>
                <w:sz w:val="20"/>
                <w:szCs w:val="20"/>
                <w:lang w:val="en-GB"/>
              </w:rPr>
              <w:t>include a description of the scope and timing of the audit;</w:t>
            </w:r>
            <w:r w:rsidRPr="00461DFB">
              <w:rPr>
                <w:rStyle w:val="tw4winMark"/>
                <w:rFonts w:ascii="Times New Roman" w:hAnsi="Times New Roman"/>
                <w:noProof/>
                <w:color w:val="auto"/>
                <w:sz w:val="20"/>
                <w:szCs w:val="20"/>
              </w:rPr>
              <w:t>&lt;}61{&gt;</w:t>
            </w:r>
            <w:r w:rsidRPr="00461DFB">
              <w:rPr>
                <w:noProof/>
                <w:sz w:val="20"/>
                <w:szCs w:val="20"/>
              </w:rPr>
              <w:t>д)</w:t>
            </w:r>
            <w:r w:rsidRPr="00461DFB">
              <w:rPr>
                <w:sz w:val="20"/>
                <w:szCs w:val="20"/>
              </w:rPr>
              <w:tab/>
            </w:r>
            <w:r w:rsidRPr="00461DFB">
              <w:rPr>
                <w:noProof/>
                <w:sz w:val="20"/>
                <w:szCs w:val="20"/>
              </w:rPr>
              <w:t>садржи опис обима и временског оквира ревизије;</w:t>
            </w:r>
            <w:r w:rsidRPr="00461DFB">
              <w:rPr>
                <w:rStyle w:val="tw4winMark"/>
                <w:rFonts w:ascii="Times New Roman" w:hAnsi="Times New Roman"/>
                <w:noProof/>
                <w:color w:val="auto"/>
                <w:sz w:val="20"/>
                <w:szCs w:val="20"/>
              </w:rPr>
              <w:t>&lt;0}</w:t>
            </w:r>
          </w:p>
          <w:p w:rsidR="00A14B24" w:rsidRPr="00461DFB" w:rsidRDefault="00A14B24" w:rsidP="00A14B24">
            <w:pPr>
              <w:tabs>
                <w:tab w:val="left" w:pos="356"/>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(f)</w:t>
            </w:r>
            <w:r w:rsidRPr="00461DFB">
              <w:rPr>
                <w:vanish/>
                <w:sz w:val="20"/>
                <w:szCs w:val="20"/>
              </w:rPr>
              <w:tab/>
            </w:r>
            <w:r w:rsidRPr="00461DFB">
              <w:rPr>
                <w:vanish/>
                <w:sz w:val="20"/>
                <w:szCs w:val="20"/>
                <w:lang w:val="en-GB"/>
              </w:rPr>
              <w:t>where more than one statutory auditor or audit firm have been appointed, describe the distribution of tasks among the statutory auditors and/or the audit firms;</w:t>
            </w:r>
            <w:r w:rsidRPr="00461DFB">
              <w:rPr>
                <w:rStyle w:val="tw4winMark"/>
                <w:rFonts w:ascii="Times New Roman" w:hAnsi="Times New Roman"/>
                <w:noProof/>
                <w:color w:val="auto"/>
                <w:sz w:val="20"/>
                <w:szCs w:val="20"/>
              </w:rPr>
              <w:t>&lt;}62{&gt;</w:t>
            </w:r>
            <w:r w:rsidRPr="00461DFB">
              <w:rPr>
                <w:noProof/>
                <w:sz w:val="20"/>
                <w:szCs w:val="20"/>
              </w:rPr>
              <w:t>ђ)</w:t>
            </w:r>
            <w:r w:rsidRPr="00461DFB">
              <w:rPr>
                <w:sz w:val="20"/>
                <w:szCs w:val="20"/>
              </w:rPr>
              <w:tab/>
            </w:r>
            <w:r w:rsidRPr="00461DFB">
              <w:rPr>
                <w:noProof/>
                <w:sz w:val="20"/>
                <w:szCs w:val="20"/>
              </w:rPr>
              <w:t xml:space="preserve">ако је именовано више од једног овлашћеног ревизора или друштва за ревизију, описује прерасподелу задатака </w:t>
            </w:r>
            <w:r w:rsidRPr="00461DFB">
              <w:rPr>
                <w:noProof/>
                <w:sz w:val="20"/>
                <w:szCs w:val="20"/>
              </w:rPr>
              <w:lastRenderedPageBreak/>
              <w:t>међу овлашћеним ревизорима и/или друштвима за ревизију;</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(g)</w:t>
            </w:r>
            <w:r w:rsidRPr="00461DFB">
              <w:rPr>
                <w:vanish/>
                <w:sz w:val="20"/>
                <w:szCs w:val="20"/>
              </w:rPr>
              <w:tab/>
            </w:r>
            <w:r w:rsidRPr="00461DFB">
              <w:rPr>
                <w:vanish/>
                <w:sz w:val="20"/>
                <w:szCs w:val="20"/>
                <w:lang w:val="en-GB"/>
              </w:rPr>
              <w:t>describe the methodology used, including which categories of the balance sheet have been directly verified and which categories have been verified based on system and compliance testing, including an explanation of any substantial variation in the weighting of system and compliance testing when compared to the previous year, even if the previous year's statutory audit was carried out by other statutory auditor(s) or audit firm(s);</w:t>
            </w:r>
            <w:r w:rsidRPr="00461DFB">
              <w:rPr>
                <w:rStyle w:val="tw4winMark"/>
                <w:rFonts w:ascii="Times New Roman" w:hAnsi="Times New Roman"/>
                <w:noProof/>
                <w:color w:val="auto"/>
                <w:sz w:val="20"/>
                <w:szCs w:val="20"/>
              </w:rPr>
              <w:t>&lt;}0{&gt;</w:t>
            </w:r>
            <w:r w:rsidRPr="00461DFB">
              <w:rPr>
                <w:noProof/>
                <w:sz w:val="20"/>
                <w:szCs w:val="20"/>
              </w:rPr>
              <w:t>е)</w:t>
            </w:r>
            <w:r w:rsidRPr="00461DFB">
              <w:rPr>
                <w:sz w:val="20"/>
                <w:szCs w:val="20"/>
              </w:rPr>
              <w:tab/>
            </w:r>
            <w:r w:rsidRPr="00461DFB">
              <w:rPr>
                <w:noProof/>
                <w:sz w:val="20"/>
                <w:szCs w:val="20"/>
              </w:rPr>
              <w:t>описује коришћену методологију, укључујући категорије биланса стања које су директно проверене и које су проверене на основу провере система и усаглашености, укључујући и објашњење евентуалних значајних одступања у пондерисању провере система и усаглашености у поређењу са претходном годином, чак и ако је законску ревизију претходне године извршио други овлашћени ревизор(и) или друштво(а) за ревизију;</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(h)</w:t>
            </w:r>
            <w:r w:rsidRPr="00461DFB">
              <w:rPr>
                <w:vanish/>
                <w:sz w:val="20"/>
                <w:szCs w:val="20"/>
              </w:rPr>
              <w:tab/>
            </w:r>
            <w:r w:rsidRPr="00461DFB">
              <w:rPr>
                <w:vanish/>
                <w:sz w:val="20"/>
                <w:szCs w:val="20"/>
                <w:lang w:val="en-GB"/>
              </w:rPr>
              <w:t>disclose the quantitative level of materiality applied to perform the statutory audit for the financial statements as a whole and where applicable the materiality level or levels for particular classes of transactions, account balances or disclosures, and disclose the qualitative factors which were considered when setting the level of materiality;</w:t>
            </w:r>
            <w:r w:rsidRPr="00461DFB">
              <w:rPr>
                <w:rStyle w:val="tw4winMark"/>
                <w:rFonts w:ascii="Times New Roman" w:hAnsi="Times New Roman"/>
                <w:noProof/>
                <w:color w:val="auto"/>
                <w:sz w:val="20"/>
                <w:szCs w:val="20"/>
              </w:rPr>
              <w:t>&lt;}0{&gt;</w:t>
            </w:r>
            <w:r w:rsidRPr="00461DFB">
              <w:rPr>
                <w:noProof/>
                <w:sz w:val="20"/>
                <w:szCs w:val="20"/>
              </w:rPr>
              <w:t>ж)</w:t>
            </w:r>
            <w:r w:rsidRPr="00461DFB">
              <w:rPr>
                <w:sz w:val="20"/>
                <w:szCs w:val="20"/>
              </w:rPr>
              <w:tab/>
            </w:r>
            <w:r w:rsidRPr="00461DFB">
              <w:rPr>
                <w:noProof/>
                <w:sz w:val="20"/>
                <w:szCs w:val="20"/>
              </w:rPr>
              <w:t>обелодањује примењени квантитативни степен материјалности за обављање законске ревизије финансијских извештаја у целини и, када је то релевантно, степен или степена материјалности за поједине класе трансакција, билансе рачуна или обелодањивања и обелодањује квалитативне факторе који су разматрани приликом утврђивања степена материјалности;</w:t>
            </w:r>
            <w:r w:rsidRPr="00461DFB">
              <w:rPr>
                <w:rStyle w:val="tw4winMark"/>
                <w:rFonts w:ascii="Times New Roman" w:hAnsi="Times New Roman"/>
                <w:noProof/>
                <w:color w:val="auto"/>
                <w:sz w:val="20"/>
                <w:szCs w:val="20"/>
              </w:rPr>
              <w:t>&lt;0}</w:t>
            </w:r>
          </w:p>
          <w:p w:rsidR="00A14B24" w:rsidRPr="00461DFB" w:rsidRDefault="00A14B24" w:rsidP="00A14B24">
            <w:pPr>
              <w:tabs>
                <w:tab w:val="left" w:pos="36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(i)</w:t>
            </w:r>
            <w:r w:rsidRPr="00461DFB">
              <w:rPr>
                <w:vanish/>
                <w:sz w:val="20"/>
                <w:szCs w:val="20"/>
              </w:rPr>
              <w:tab/>
            </w:r>
            <w:r w:rsidRPr="00461DFB">
              <w:rPr>
                <w:vanish/>
                <w:sz w:val="20"/>
                <w:szCs w:val="20"/>
                <w:lang w:val="en-GB"/>
              </w:rPr>
              <w:t>report and explain judgements about events or conditions identified in the course of the audit that may cast significant doubt on the entity's ability to continue as a going concern and whether they constitute a material uncertainty, and provide a summary of all guarantees, comfort letters, undertakings of public intervention and other support measures that have been taken into account when making a going concern assessment;</w:t>
            </w:r>
            <w:r w:rsidRPr="00461DFB">
              <w:rPr>
                <w:rStyle w:val="tw4winMark"/>
                <w:rFonts w:ascii="Times New Roman" w:hAnsi="Times New Roman"/>
                <w:noProof/>
                <w:color w:val="auto"/>
                <w:sz w:val="20"/>
                <w:szCs w:val="20"/>
              </w:rPr>
              <w:t>&lt;}0{&gt;</w:t>
            </w:r>
            <w:r w:rsidRPr="00461DFB">
              <w:rPr>
                <w:noProof/>
                <w:sz w:val="20"/>
                <w:szCs w:val="20"/>
              </w:rPr>
              <w:t>з)</w:t>
            </w:r>
            <w:r w:rsidRPr="00461DFB">
              <w:rPr>
                <w:sz w:val="20"/>
                <w:szCs w:val="20"/>
              </w:rPr>
              <w:tab/>
            </w:r>
            <w:r w:rsidRPr="00461DFB">
              <w:rPr>
                <w:noProof/>
                <w:sz w:val="20"/>
                <w:szCs w:val="20"/>
              </w:rPr>
              <w:t xml:space="preserve">наводи и објашњава оцене у вези са догађајима или условима утврђеним у току ревизије који могу бити узрок значајне сумње у погледу способности субјекта да настави са редовним пословањем и да ли представљају материјално </w:t>
            </w:r>
            <w:r w:rsidRPr="00461DFB">
              <w:rPr>
                <w:noProof/>
                <w:sz w:val="20"/>
                <w:szCs w:val="20"/>
                <w:lang w:val="sr-Cyrl-CS"/>
              </w:rPr>
              <w:t>значајну</w:t>
            </w:r>
            <w:r w:rsidRPr="00461DFB">
              <w:rPr>
                <w:noProof/>
                <w:sz w:val="20"/>
                <w:szCs w:val="20"/>
              </w:rPr>
              <w:t xml:space="preserve"> неизвесност, и даје </w:t>
            </w:r>
            <w:r w:rsidRPr="00461DFB">
              <w:rPr>
                <w:noProof/>
                <w:sz w:val="20"/>
                <w:szCs w:val="20"/>
              </w:rPr>
              <w:lastRenderedPageBreak/>
              <w:t xml:space="preserve">сажетак свих гаранција, писама сагласности (енгл. </w:t>
            </w:r>
            <w:r w:rsidRPr="00461DFB">
              <w:rPr>
                <w:i/>
                <w:noProof/>
                <w:sz w:val="20"/>
                <w:szCs w:val="20"/>
              </w:rPr>
              <w:t>comfort letters</w:t>
            </w:r>
            <w:r w:rsidRPr="00461DFB">
              <w:rPr>
                <w:noProof/>
                <w:sz w:val="20"/>
                <w:szCs w:val="20"/>
              </w:rPr>
              <w:t xml:space="preserve">), преузетих обавеза у смислу државне интервенције и других мера подршке које су узете у обзир приликом давања </w:t>
            </w:r>
            <w:r w:rsidRPr="00461DFB">
              <w:rPr>
                <w:noProof/>
                <w:sz w:val="20"/>
                <w:szCs w:val="20"/>
                <w:lang w:val="sr-Cyrl-CS"/>
              </w:rPr>
              <w:t>пр</w:t>
            </w:r>
            <w:r w:rsidRPr="00461DFB">
              <w:rPr>
                <w:noProof/>
                <w:sz w:val="20"/>
                <w:szCs w:val="20"/>
              </w:rPr>
              <w:t>оцене о сталности пословања;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(j) report on any significant deficiencies in the audited entity's or, in the case of consolidated financial statements, the parent undertaking's internal financial control system, and/or in the accounting system.</w:t>
            </w:r>
            <w:r w:rsidRPr="00461DFB">
              <w:rPr>
                <w:rStyle w:val="tw4winMark"/>
                <w:rFonts w:ascii="Times New Roman" w:hAnsi="Times New Roman"/>
                <w:noProof/>
                <w:color w:val="auto"/>
                <w:sz w:val="20"/>
                <w:szCs w:val="20"/>
              </w:rPr>
              <w:t>&lt;}0{&gt;</w:t>
            </w:r>
            <w:r w:rsidRPr="00461DFB">
              <w:rPr>
                <w:noProof/>
                <w:sz w:val="20"/>
                <w:szCs w:val="20"/>
              </w:rPr>
              <w:t>и) наводи сваки значајан недостатак у интерном систему финансијске контроле и/или рачуноводственом систему код субјекта ревизије или, у случају консолидованих финансијских извштаја, код матичног предузећа.</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For each such significant deficiency, the additional report shall state whether or not the deficiency in question has been resolved by the management;</w:t>
            </w:r>
            <w:r w:rsidRPr="00461DFB">
              <w:rPr>
                <w:rStyle w:val="tw4winMark"/>
                <w:rFonts w:ascii="Times New Roman" w:hAnsi="Times New Roman"/>
                <w:noProof/>
                <w:color w:val="auto"/>
                <w:sz w:val="20"/>
                <w:szCs w:val="20"/>
              </w:rPr>
              <w:t>&lt;}0{&gt;</w:t>
            </w:r>
            <w:r w:rsidRPr="00461DFB">
              <w:rPr>
                <w:noProof/>
                <w:sz w:val="20"/>
                <w:szCs w:val="20"/>
              </w:rPr>
              <w:t>За сваки такав значајан недостатак, у додатном извештају се мора навести да ли је руководство отклонило дати недостатак или не;</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(k) report any significant matters involving actual or suspected non-compliance with laws and regulations or articles of association which were identified in the course of the audit, in so far as they are considered to be relevant in order to enable the audit committee to fulfil its tasks;</w:t>
            </w:r>
            <w:r w:rsidRPr="00461DFB">
              <w:rPr>
                <w:rStyle w:val="tw4winMark"/>
                <w:rFonts w:ascii="Times New Roman" w:hAnsi="Times New Roman"/>
                <w:noProof/>
                <w:color w:val="auto"/>
                <w:sz w:val="20"/>
                <w:szCs w:val="20"/>
              </w:rPr>
              <w:t>&lt;}0{&gt;</w:t>
            </w:r>
            <w:r w:rsidRPr="00461DFB">
              <w:rPr>
                <w:noProof/>
                <w:sz w:val="20"/>
                <w:szCs w:val="20"/>
              </w:rPr>
              <w:t xml:space="preserve">ј) наводи сва значајна питања која се тичу стварне неусаглашености са законима и прописима или статутом, или сумње на ту неусаглашеност, а која су утврђена у току ревизије, уколико се сматрају релевантним за обављање послова </w:t>
            </w:r>
            <w:r w:rsidRPr="00461DFB">
              <w:rPr>
                <w:noProof/>
                <w:sz w:val="20"/>
                <w:szCs w:val="20"/>
                <w:lang w:val="sr-Cyrl-CS"/>
              </w:rPr>
              <w:t xml:space="preserve"> комисије</w:t>
            </w:r>
            <w:r w:rsidRPr="00461DFB">
              <w:rPr>
                <w:noProof/>
                <w:sz w:val="20"/>
                <w:szCs w:val="20"/>
              </w:rPr>
              <w:t xml:space="preserve"> за ревизију;</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(l) report and assess the valuation methods applied to the various items in the annual or consolidated financial statements including any impact of changes of such methods;</w:t>
            </w:r>
            <w:r w:rsidRPr="00461DFB">
              <w:rPr>
                <w:rStyle w:val="tw4winMark"/>
                <w:rFonts w:ascii="Times New Roman" w:hAnsi="Times New Roman"/>
                <w:noProof/>
                <w:color w:val="auto"/>
                <w:sz w:val="20"/>
                <w:szCs w:val="20"/>
              </w:rPr>
              <w:t>&lt;}0{&gt;</w:t>
            </w:r>
            <w:r w:rsidRPr="00461DFB">
              <w:rPr>
                <w:noProof/>
                <w:sz w:val="20"/>
                <w:szCs w:val="20"/>
              </w:rPr>
              <w:t>к) наводи и оцењује методе вредновања које су примењене на различите позиције у годишњим или консолидованим финансијским извештајима укључујући и евентуални утицај промена тих метода;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(m) in the case of a statutory audit of consolidated financial statements, explain the scope of consolidation and the exclusion criteria applied by the audited entity to the non-consolidated entities, if any, and whether those criteria applied are in accordance with the financial reporting framework;</w:t>
            </w:r>
            <w:r w:rsidRPr="00461DFB">
              <w:rPr>
                <w:rStyle w:val="tw4winMark"/>
                <w:rFonts w:ascii="Times New Roman" w:hAnsi="Times New Roman"/>
                <w:noProof/>
                <w:color w:val="auto"/>
                <w:sz w:val="20"/>
                <w:szCs w:val="20"/>
              </w:rPr>
              <w:t>&lt;}0{&gt;</w:t>
            </w:r>
            <w:r w:rsidRPr="00461DFB">
              <w:rPr>
                <w:noProof/>
                <w:sz w:val="20"/>
                <w:szCs w:val="20"/>
              </w:rPr>
              <w:t xml:space="preserve">л) у случају законске ревизије консолидованих финансијских </w:t>
            </w:r>
            <w:r w:rsidRPr="00461DFB">
              <w:rPr>
                <w:noProof/>
                <w:sz w:val="20"/>
                <w:szCs w:val="20"/>
              </w:rPr>
              <w:lastRenderedPageBreak/>
              <w:t xml:space="preserve">извештаја, објашњава обим консолидације и критеријуме за изузимање које је применио субјект ревизије на евентуалне неконсолидоване субјекте и да ли су ти примењени критеријуми у складу са оквиром </w:t>
            </w:r>
            <w:r w:rsidRPr="00461DFB">
              <w:rPr>
                <w:noProof/>
                <w:sz w:val="20"/>
                <w:szCs w:val="20"/>
                <w:lang w:val="sr-Cyrl-CS"/>
              </w:rPr>
              <w:t xml:space="preserve">финансијског </w:t>
            </w:r>
            <w:r w:rsidRPr="00461DFB">
              <w:rPr>
                <w:noProof/>
                <w:sz w:val="20"/>
                <w:szCs w:val="20"/>
              </w:rPr>
              <w:t>извештавања;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(n) where applicable, identify any audit work performed by third-country auditor(s), statutory auditor(s), third-country audit entity(ies) or audit firm(s) in relation to a statutory audit of consolidated financial statements other than by members of the same network as to which the auditor of the consolidated financial statements belongs;</w:t>
            </w:r>
            <w:r w:rsidRPr="00461DFB">
              <w:rPr>
                <w:rStyle w:val="tw4winMark"/>
                <w:rFonts w:ascii="Times New Roman" w:hAnsi="Times New Roman"/>
                <w:noProof/>
                <w:color w:val="auto"/>
                <w:sz w:val="20"/>
                <w:szCs w:val="20"/>
              </w:rPr>
              <w:t>&lt;}0{&gt;</w:t>
            </w:r>
            <w:r w:rsidRPr="00461DFB">
              <w:rPr>
                <w:noProof/>
                <w:sz w:val="20"/>
                <w:szCs w:val="20"/>
              </w:rPr>
              <w:t>љ) по потреби, указује на евентуални ревизорски посао који су обавили ревизори трећих земаља, овлашћени ревизори, друштва за ревизију трећих земаља или друштва за ревизију на законској ревизији консолидованих финансијских извештаја, а који нису чланови исте мреже као и ревизор консолидованих финансијских извештаја;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(o) indicate whether all requested explanations and documents were provided by the audited entity;</w:t>
            </w:r>
            <w:r w:rsidRPr="00461DFB">
              <w:rPr>
                <w:rStyle w:val="tw4winMark"/>
                <w:rFonts w:ascii="Times New Roman" w:hAnsi="Times New Roman"/>
                <w:noProof/>
                <w:color w:val="auto"/>
                <w:sz w:val="20"/>
                <w:szCs w:val="20"/>
              </w:rPr>
              <w:t>&lt;}0{&gt;</w:t>
            </w:r>
            <w:r w:rsidRPr="00461DFB">
              <w:rPr>
                <w:noProof/>
                <w:sz w:val="20"/>
                <w:szCs w:val="20"/>
              </w:rPr>
              <w:t>м) наводи да ли је субјект ревизије пружио сва тражена објашњења и документе;</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(p) report:</w:t>
            </w:r>
            <w:r w:rsidRPr="00461DFB">
              <w:rPr>
                <w:rStyle w:val="tw4winMark"/>
                <w:rFonts w:ascii="Times New Roman" w:hAnsi="Times New Roman"/>
                <w:noProof/>
                <w:color w:val="auto"/>
                <w:sz w:val="20"/>
                <w:szCs w:val="20"/>
              </w:rPr>
              <w:t>&lt;}0{&gt;</w:t>
            </w:r>
            <w:r w:rsidRPr="00461DFB">
              <w:rPr>
                <w:noProof/>
                <w:sz w:val="20"/>
                <w:szCs w:val="20"/>
              </w:rPr>
              <w:t>н) наводи:</w:t>
            </w:r>
            <w:r w:rsidRPr="00461DFB">
              <w:rPr>
                <w:rStyle w:val="tw4winMark"/>
                <w:rFonts w:ascii="Times New Roman" w:hAnsi="Times New Roman"/>
                <w:noProof/>
                <w:color w:val="auto"/>
                <w:sz w:val="20"/>
                <w:szCs w:val="20"/>
              </w:rPr>
              <w:t>&lt;0}</w:t>
            </w:r>
          </w:p>
          <w:p w:rsidR="00A14B24" w:rsidRPr="00461DFB" w:rsidRDefault="00A14B24" w:rsidP="00A14B24">
            <w:pPr>
              <w:tabs>
                <w:tab w:val="left" w:pos="69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(i)</w:t>
            </w:r>
            <w:r w:rsidRPr="00461DFB">
              <w:rPr>
                <w:vanish/>
                <w:sz w:val="20"/>
                <w:szCs w:val="20"/>
              </w:rPr>
              <w:tab/>
            </w:r>
            <w:r w:rsidRPr="00461DFB">
              <w:rPr>
                <w:vanish/>
                <w:sz w:val="20"/>
                <w:szCs w:val="20"/>
                <w:lang w:val="en-GB"/>
              </w:rPr>
              <w:t>any significant difficulties encountered in the course of the statutory audit;</w:t>
            </w:r>
            <w:r w:rsidRPr="00461DFB">
              <w:rPr>
                <w:rStyle w:val="tw4winMark"/>
                <w:rFonts w:ascii="Times New Roman" w:hAnsi="Times New Roman"/>
                <w:noProof/>
                <w:color w:val="auto"/>
                <w:sz w:val="20"/>
                <w:szCs w:val="20"/>
              </w:rPr>
              <w:t>&lt;}0{&gt;</w:t>
            </w:r>
            <w:r w:rsidRPr="00461DFB">
              <w:rPr>
                <w:noProof/>
                <w:sz w:val="20"/>
                <w:szCs w:val="20"/>
              </w:rPr>
              <w:t>(i)</w:t>
            </w:r>
            <w:r w:rsidRPr="00461DFB">
              <w:rPr>
                <w:sz w:val="20"/>
                <w:szCs w:val="20"/>
              </w:rPr>
              <w:tab/>
            </w:r>
            <w:r w:rsidRPr="00461DFB">
              <w:rPr>
                <w:noProof/>
                <w:sz w:val="20"/>
                <w:szCs w:val="20"/>
              </w:rPr>
              <w:t>све значајне потешкоће које су се јавиле у току законске ревизије;</w:t>
            </w:r>
            <w:r w:rsidRPr="00461DFB">
              <w:rPr>
                <w:rStyle w:val="tw4winMark"/>
                <w:rFonts w:ascii="Times New Roman" w:hAnsi="Times New Roman"/>
                <w:noProof/>
                <w:color w:val="auto"/>
                <w:sz w:val="20"/>
                <w:szCs w:val="20"/>
              </w:rPr>
              <w:t>&lt;0}</w:t>
            </w:r>
          </w:p>
          <w:p w:rsidR="00A14B24" w:rsidRPr="00461DFB" w:rsidRDefault="00A14B24" w:rsidP="00A14B24">
            <w:pPr>
              <w:tabs>
                <w:tab w:val="left" w:pos="691"/>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(ii)</w:t>
            </w:r>
            <w:r w:rsidRPr="00461DFB">
              <w:rPr>
                <w:vanish/>
                <w:sz w:val="20"/>
                <w:szCs w:val="20"/>
              </w:rPr>
              <w:tab/>
            </w:r>
            <w:r w:rsidRPr="00461DFB">
              <w:rPr>
                <w:vanish/>
                <w:sz w:val="20"/>
                <w:szCs w:val="20"/>
                <w:lang w:val="en-GB"/>
              </w:rPr>
              <w:t>any significant matters arising from the statutory audit that were discussed or were the subject of correspondence with management; and</w:t>
            </w:r>
            <w:r w:rsidRPr="00461DFB">
              <w:rPr>
                <w:rStyle w:val="tw4winMark"/>
                <w:rFonts w:ascii="Times New Roman" w:hAnsi="Times New Roman"/>
                <w:noProof/>
                <w:color w:val="auto"/>
                <w:sz w:val="20"/>
                <w:szCs w:val="20"/>
              </w:rPr>
              <w:t>&lt;}0{&gt;</w:t>
            </w:r>
            <w:r w:rsidRPr="00461DFB">
              <w:rPr>
                <w:noProof/>
                <w:sz w:val="20"/>
                <w:szCs w:val="20"/>
              </w:rPr>
              <w:t>(ii)</w:t>
            </w:r>
            <w:r w:rsidRPr="00461DFB">
              <w:rPr>
                <w:sz w:val="20"/>
                <w:szCs w:val="20"/>
              </w:rPr>
              <w:tab/>
            </w:r>
            <w:r w:rsidRPr="00461DFB">
              <w:rPr>
                <w:noProof/>
                <w:sz w:val="20"/>
                <w:szCs w:val="20"/>
              </w:rPr>
              <w:t>сва значајна питања која проистичу из законске ревизије, која су разматрана или су била предмет преписке са руководством; и</w:t>
            </w:r>
            <w:r w:rsidRPr="00461DFB">
              <w:rPr>
                <w:rStyle w:val="tw4winMark"/>
                <w:rFonts w:ascii="Times New Roman" w:hAnsi="Times New Roman"/>
                <w:noProof/>
                <w:color w:val="auto"/>
                <w:sz w:val="20"/>
                <w:szCs w:val="20"/>
              </w:rPr>
              <w:t>&lt;0}</w:t>
            </w:r>
          </w:p>
          <w:p w:rsidR="00A14B24" w:rsidRPr="00461DFB" w:rsidRDefault="00A14B24" w:rsidP="00A14B24">
            <w:pPr>
              <w:tabs>
                <w:tab w:val="left" w:pos="691"/>
              </w:tabs>
              <w:spacing w:after="300"/>
              <w:jc w:val="both"/>
              <w:rPr>
                <w:sz w:val="20"/>
                <w:szCs w:val="20"/>
              </w:rPr>
            </w:pPr>
            <w:r w:rsidRPr="00461DFB">
              <w:rPr>
                <w:rStyle w:val="tw4winMark"/>
                <w:rFonts w:ascii="Times New Roman" w:hAnsi="Times New Roman"/>
                <w:noProof/>
                <w:color w:val="auto"/>
                <w:sz w:val="20"/>
                <w:szCs w:val="20"/>
              </w:rPr>
              <w:lastRenderedPageBreak/>
              <w:t>{0&gt;</w:t>
            </w:r>
            <w:r w:rsidRPr="00461DFB">
              <w:rPr>
                <w:vanish/>
                <w:sz w:val="20"/>
                <w:szCs w:val="20"/>
                <w:lang w:val="en-GB"/>
              </w:rPr>
              <w:t>(iii)</w:t>
            </w:r>
            <w:r w:rsidRPr="00461DFB">
              <w:rPr>
                <w:vanish/>
                <w:sz w:val="20"/>
                <w:szCs w:val="20"/>
              </w:rPr>
              <w:tab/>
            </w:r>
            <w:r w:rsidRPr="00461DFB">
              <w:rPr>
                <w:vanish/>
                <w:sz w:val="20"/>
                <w:szCs w:val="20"/>
                <w:lang w:val="en-GB"/>
              </w:rPr>
              <w:t>any other matters arising from the statutory audit that in the auditor's professional judgement, are significant to the oversight of the financial reporting process.</w:t>
            </w:r>
            <w:r w:rsidRPr="00461DFB">
              <w:rPr>
                <w:rStyle w:val="tw4winMark"/>
                <w:rFonts w:ascii="Times New Roman" w:hAnsi="Times New Roman"/>
                <w:noProof/>
                <w:color w:val="auto"/>
                <w:sz w:val="20"/>
                <w:szCs w:val="20"/>
              </w:rPr>
              <w:t>&lt;}0{&gt;</w:t>
            </w:r>
            <w:r w:rsidRPr="00461DFB">
              <w:rPr>
                <w:noProof/>
                <w:sz w:val="20"/>
                <w:szCs w:val="20"/>
              </w:rPr>
              <w:t>(iii)</w:t>
            </w:r>
            <w:r w:rsidRPr="00461DFB">
              <w:rPr>
                <w:sz w:val="20"/>
                <w:szCs w:val="20"/>
              </w:rPr>
              <w:tab/>
            </w:r>
            <w:r w:rsidRPr="00461DFB">
              <w:rPr>
                <w:noProof/>
                <w:sz w:val="20"/>
                <w:szCs w:val="20"/>
              </w:rPr>
              <w:t>сва друга питања која проистичу из законске ревизије а која су, према професионалној оцени ревизора, значајна за надзор над процесом финансијског извештавања.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Member States may lay down additional requirements in relation to the content of the additional report to the audit committee.</w:t>
            </w:r>
            <w:r w:rsidRPr="00461DFB">
              <w:rPr>
                <w:rStyle w:val="tw4winMark"/>
                <w:rFonts w:ascii="Times New Roman" w:hAnsi="Times New Roman"/>
                <w:noProof/>
                <w:color w:val="auto"/>
                <w:sz w:val="20"/>
                <w:szCs w:val="20"/>
              </w:rPr>
              <w:t>&lt;}81{&gt;</w:t>
            </w:r>
            <w:r w:rsidRPr="00461DFB">
              <w:rPr>
                <w:noProof/>
                <w:sz w:val="20"/>
                <w:szCs w:val="20"/>
              </w:rPr>
              <w:t xml:space="preserve">Државе чланице могу прописати додатне захтеве који се односе на садржај додатног извештаја </w:t>
            </w:r>
            <w:r w:rsidRPr="00461DFB">
              <w:rPr>
                <w:noProof/>
                <w:sz w:val="20"/>
                <w:szCs w:val="20"/>
                <w:lang w:val="sr-Cyrl-CS"/>
              </w:rPr>
              <w:t xml:space="preserve"> комисији</w:t>
            </w:r>
            <w:r w:rsidRPr="00461DFB">
              <w:rPr>
                <w:noProof/>
                <w:sz w:val="20"/>
                <w:szCs w:val="20"/>
              </w:rPr>
              <w:t xml:space="preserve"> за ревизију.</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Upon request by a statutory auditor, an audit firm or the audit committee, the statutory auditor(s) or the audit firm(s) shall discuss key matters arising from the statutory audit, referred to in the additional report to the audit committee, and in particular in point (j) of the first subparagraph, with the audit committee, administrative body or, where applicable, supervisory body of the audited entity.</w:t>
            </w:r>
            <w:r w:rsidRPr="00461DFB">
              <w:rPr>
                <w:rStyle w:val="tw4winMark"/>
                <w:rFonts w:ascii="Times New Roman" w:hAnsi="Times New Roman"/>
                <w:noProof/>
                <w:color w:val="auto"/>
                <w:sz w:val="20"/>
                <w:szCs w:val="20"/>
              </w:rPr>
              <w:t>&lt;}0{&gt;</w:t>
            </w:r>
            <w:r w:rsidRPr="00461DFB">
              <w:rPr>
                <w:noProof/>
                <w:sz w:val="20"/>
                <w:szCs w:val="20"/>
              </w:rPr>
              <w:t xml:space="preserve">На захтев овлашћеног ревизора, друштва за ревизију или </w:t>
            </w:r>
            <w:r w:rsidRPr="00461DFB">
              <w:rPr>
                <w:noProof/>
                <w:sz w:val="20"/>
                <w:szCs w:val="20"/>
                <w:lang w:val="sr-Cyrl-CS"/>
              </w:rPr>
              <w:t xml:space="preserve"> комисије</w:t>
            </w:r>
            <w:r w:rsidRPr="00461DFB">
              <w:rPr>
                <w:noProof/>
                <w:sz w:val="20"/>
                <w:szCs w:val="20"/>
              </w:rPr>
              <w:t xml:space="preserve"> за ревизију, овлашћени ревизор(и) или друштво(а) за ревизију дужни су да са </w:t>
            </w:r>
            <w:r w:rsidRPr="00461DFB">
              <w:rPr>
                <w:noProof/>
                <w:sz w:val="20"/>
                <w:szCs w:val="20"/>
                <w:lang w:val="sr-Cyrl-CS"/>
              </w:rPr>
              <w:t xml:space="preserve"> комисијом</w:t>
            </w:r>
            <w:r w:rsidRPr="00461DFB">
              <w:rPr>
                <w:noProof/>
                <w:sz w:val="20"/>
                <w:szCs w:val="20"/>
              </w:rPr>
              <w:t xml:space="preserve"> за ревизију, административним органом или, када је то релевантно, надзорним органом субјекта ревизије, размотре кључна питања која проистичу из законске ревизије, која се помињу у додатном извештају </w:t>
            </w:r>
            <w:r w:rsidRPr="00461DFB">
              <w:rPr>
                <w:noProof/>
                <w:sz w:val="20"/>
                <w:szCs w:val="20"/>
                <w:lang w:val="sr-Cyrl-CS"/>
              </w:rPr>
              <w:t xml:space="preserve"> комисије</w:t>
            </w:r>
            <w:r w:rsidRPr="00461DFB">
              <w:rPr>
                <w:noProof/>
                <w:sz w:val="20"/>
                <w:szCs w:val="20"/>
              </w:rPr>
              <w:t xml:space="preserve"> за ревизију, а нарочито из тачке и) првог подстава.</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3.</w:t>
            </w:r>
            <w:r w:rsidRPr="00461DFB">
              <w:rPr>
                <w:rStyle w:val="tw4winMark"/>
                <w:rFonts w:ascii="Times New Roman" w:hAnsi="Times New Roman"/>
                <w:noProof/>
                <w:color w:val="auto"/>
                <w:sz w:val="20"/>
                <w:szCs w:val="20"/>
              </w:rPr>
              <w:t>&lt;}0{&gt;</w:t>
            </w:r>
            <w:r w:rsidRPr="00461DFB">
              <w:rPr>
                <w:noProof/>
                <w:sz w:val="20"/>
                <w:szCs w:val="20"/>
              </w:rPr>
              <w:t>3.</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Where more than one statutory auditor or audit firm have been engaged simultaneously, and any disagreement has arisen between them on auditing procedures, accounting rules or any other issue regarding the conduct of the statutory audit, the reasons for such disagreement shall be explained in the additional report to the audit committee.</w:t>
            </w:r>
            <w:r w:rsidRPr="00461DFB">
              <w:rPr>
                <w:rStyle w:val="tw4winMark"/>
                <w:rFonts w:ascii="Times New Roman" w:hAnsi="Times New Roman"/>
                <w:noProof/>
                <w:color w:val="auto"/>
                <w:sz w:val="20"/>
                <w:szCs w:val="20"/>
              </w:rPr>
              <w:t>&lt;}0{&gt;</w:t>
            </w:r>
            <w:r w:rsidRPr="00461DFB">
              <w:rPr>
                <w:noProof/>
                <w:sz w:val="20"/>
                <w:szCs w:val="20"/>
              </w:rPr>
              <w:t xml:space="preserve">Када је истовремено ангажовано више од једног овлашћеног ревизора или друштва за ревизију и дође до неслагања између њих по питању ревизорских процедура, рачуноводствених правила или других питања која се односе на обављање законске ревизије, разлози тог неслагања морају се објаснити у </w:t>
            </w:r>
            <w:r w:rsidRPr="00461DFB">
              <w:rPr>
                <w:noProof/>
                <w:sz w:val="20"/>
                <w:szCs w:val="20"/>
              </w:rPr>
              <w:lastRenderedPageBreak/>
              <w:t xml:space="preserve">додатном извештају </w:t>
            </w:r>
            <w:r w:rsidRPr="00461DFB">
              <w:rPr>
                <w:noProof/>
                <w:sz w:val="20"/>
                <w:szCs w:val="20"/>
                <w:lang w:val="sr-Cyrl-CS"/>
              </w:rPr>
              <w:t xml:space="preserve"> комисији </w:t>
            </w:r>
            <w:r w:rsidRPr="00461DFB">
              <w:rPr>
                <w:noProof/>
                <w:sz w:val="20"/>
                <w:szCs w:val="20"/>
              </w:rPr>
              <w:t>за ревизију.</w:t>
            </w:r>
            <w:r w:rsidRPr="00461DFB">
              <w:rPr>
                <w:rStyle w:val="tw4winMark"/>
                <w:rFonts w:ascii="Times New Roman" w:hAnsi="Times New Roman"/>
                <w:noProof/>
                <w:color w:val="auto"/>
                <w:sz w:val="20"/>
                <w:szCs w:val="20"/>
              </w:rPr>
              <w:t>&lt;0}</w:t>
            </w:r>
          </w:p>
          <w:p w:rsidR="00A14B24" w:rsidRPr="00461DFB" w:rsidRDefault="00A14B24" w:rsidP="00A14B24">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4.</w:t>
            </w:r>
            <w:r w:rsidRPr="00461DFB">
              <w:rPr>
                <w:rStyle w:val="tw4winMark"/>
                <w:rFonts w:ascii="Times New Roman" w:hAnsi="Times New Roman"/>
                <w:noProof/>
                <w:color w:val="auto"/>
                <w:sz w:val="20"/>
                <w:szCs w:val="20"/>
              </w:rPr>
              <w:t>&lt;}0{&gt;</w:t>
            </w:r>
            <w:r w:rsidRPr="00461DFB">
              <w:rPr>
                <w:noProof/>
                <w:sz w:val="20"/>
                <w:szCs w:val="20"/>
              </w:rPr>
              <w:t>4.</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The additional report to the audit committee shall be signed and dated.</w:t>
            </w:r>
            <w:r w:rsidRPr="00461DFB">
              <w:rPr>
                <w:rStyle w:val="tw4winMark"/>
                <w:rFonts w:ascii="Times New Roman" w:hAnsi="Times New Roman"/>
                <w:noProof/>
                <w:color w:val="auto"/>
                <w:sz w:val="20"/>
                <w:szCs w:val="20"/>
              </w:rPr>
              <w:t>&lt;}76{&gt;</w:t>
            </w:r>
            <w:r w:rsidRPr="00461DFB">
              <w:rPr>
                <w:noProof/>
                <w:sz w:val="20"/>
                <w:szCs w:val="20"/>
              </w:rPr>
              <w:t xml:space="preserve"> </w:t>
            </w:r>
            <w:r w:rsidRPr="00461DFB">
              <w:rPr>
                <w:noProof/>
                <w:sz w:val="20"/>
                <w:szCs w:val="20"/>
                <w:lang w:val="sr-Cyrl-CS"/>
              </w:rPr>
              <w:t>Д</w:t>
            </w:r>
            <w:r w:rsidRPr="00461DFB">
              <w:rPr>
                <w:noProof/>
                <w:sz w:val="20"/>
                <w:szCs w:val="20"/>
              </w:rPr>
              <w:t xml:space="preserve">одатни извештај  </w:t>
            </w:r>
            <w:r w:rsidRPr="00461DFB">
              <w:rPr>
                <w:noProof/>
                <w:sz w:val="20"/>
                <w:szCs w:val="20"/>
                <w:lang w:val="sr-Cyrl-CS"/>
              </w:rPr>
              <w:t xml:space="preserve">комисији </w:t>
            </w:r>
            <w:r w:rsidRPr="00461DFB">
              <w:rPr>
                <w:noProof/>
                <w:sz w:val="20"/>
                <w:szCs w:val="20"/>
              </w:rPr>
              <w:t xml:space="preserve">за ревизију </w:t>
            </w:r>
            <w:r w:rsidRPr="00461DFB">
              <w:rPr>
                <w:noProof/>
                <w:sz w:val="20"/>
                <w:szCs w:val="20"/>
                <w:lang w:val="sr-Cyrl-CS"/>
              </w:rPr>
              <w:t xml:space="preserve">треба да садржи </w:t>
            </w:r>
            <w:r w:rsidRPr="00461DFB">
              <w:rPr>
                <w:noProof/>
                <w:sz w:val="20"/>
                <w:szCs w:val="20"/>
              </w:rPr>
              <w:t>потпис и датум.</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Where an audit firm carries out the statutory audit, the additional report to the audit committee shall be signed by the statutory auditors carrying out the statutory audit on behalf of the audit firm.</w:t>
            </w:r>
            <w:r w:rsidRPr="00461DFB">
              <w:rPr>
                <w:rStyle w:val="tw4winMark"/>
                <w:rFonts w:ascii="Times New Roman" w:hAnsi="Times New Roman"/>
                <w:noProof/>
                <w:color w:val="auto"/>
                <w:sz w:val="20"/>
                <w:szCs w:val="20"/>
              </w:rPr>
              <w:t>&lt;}0{&gt;</w:t>
            </w:r>
            <w:r w:rsidRPr="00461DFB">
              <w:rPr>
                <w:noProof/>
                <w:sz w:val="20"/>
                <w:szCs w:val="20"/>
              </w:rPr>
              <w:t xml:space="preserve">Ако законску ревизију обавља друштво за ревизију, додатни извештај </w:t>
            </w:r>
            <w:r w:rsidRPr="00461DFB">
              <w:rPr>
                <w:noProof/>
                <w:sz w:val="20"/>
                <w:szCs w:val="20"/>
                <w:lang w:val="sr-Cyrl-CS"/>
              </w:rPr>
              <w:t xml:space="preserve"> комисији</w:t>
            </w:r>
            <w:r w:rsidRPr="00461DFB">
              <w:rPr>
                <w:noProof/>
                <w:sz w:val="20"/>
                <w:szCs w:val="20"/>
              </w:rPr>
              <w:t xml:space="preserve"> за ревизију потписује овлашћени ревизор који обавља законску ревизију у име друштва за ревизију.</w:t>
            </w:r>
            <w:r w:rsidRPr="00461DFB">
              <w:rPr>
                <w:rStyle w:val="tw4winMark"/>
                <w:rFonts w:ascii="Times New Roman" w:hAnsi="Times New Roman"/>
                <w:noProof/>
                <w:color w:val="auto"/>
                <w:sz w:val="20"/>
                <w:szCs w:val="20"/>
              </w:rPr>
              <w:t>&lt;0}</w:t>
            </w:r>
          </w:p>
          <w:p w:rsidR="00E478B5" w:rsidRPr="00461DFB" w:rsidRDefault="00A14B24" w:rsidP="00A14B24">
            <w:pPr>
              <w:autoSpaceDE w:val="0"/>
              <w:autoSpaceDN w:val="0"/>
              <w:adjustRightInd w:val="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5.</w:t>
            </w:r>
            <w:r w:rsidRPr="00461DFB">
              <w:rPr>
                <w:rStyle w:val="tw4winMark"/>
                <w:rFonts w:ascii="Times New Roman" w:hAnsi="Times New Roman"/>
                <w:noProof/>
                <w:color w:val="auto"/>
                <w:sz w:val="20"/>
                <w:szCs w:val="20"/>
              </w:rPr>
              <w:t>&lt;}0{&gt;</w:t>
            </w:r>
            <w:r w:rsidRPr="00461DFB">
              <w:rPr>
                <w:noProof/>
                <w:sz w:val="20"/>
                <w:szCs w:val="20"/>
              </w:rPr>
              <w:t>5.</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Upon request, and in accordance with national law, the statutory auditors or the audit firms shall make available without delay the additional report to the competent authorities within the meaning of Article 20(1).</w:t>
            </w:r>
            <w:r w:rsidRPr="00461DFB">
              <w:rPr>
                <w:rStyle w:val="tw4winMark"/>
                <w:rFonts w:ascii="Times New Roman" w:hAnsi="Times New Roman"/>
                <w:noProof/>
                <w:color w:val="auto"/>
                <w:sz w:val="20"/>
                <w:szCs w:val="20"/>
              </w:rPr>
              <w:t>&lt;}0{&gt;</w:t>
            </w:r>
            <w:r w:rsidRPr="00461DFB">
              <w:rPr>
                <w:noProof/>
                <w:sz w:val="20"/>
                <w:szCs w:val="20"/>
              </w:rPr>
              <w:t>На захтев, и у складу са националним правом, овлашћени ревизори или друштва за ревизију морају без одлагања ставити на располагање додатни извештај надлежним органима у смислу члана 20. став 1.</w:t>
            </w:r>
          </w:p>
        </w:tc>
        <w:tc>
          <w:tcPr>
            <w:tcW w:w="407" w:type="pct"/>
          </w:tcPr>
          <w:p w:rsidR="00E478B5" w:rsidRPr="00461DFB" w:rsidRDefault="00124452" w:rsidP="00996E33">
            <w:pPr>
              <w:rPr>
                <w:sz w:val="20"/>
                <w:szCs w:val="20"/>
              </w:rPr>
            </w:pPr>
            <w:r w:rsidRPr="00461DFB">
              <w:rPr>
                <w:sz w:val="20"/>
                <w:szCs w:val="20"/>
              </w:rPr>
              <w:lastRenderedPageBreak/>
              <w:t>40</w:t>
            </w:r>
            <w:r w:rsidR="00610EFD" w:rsidRPr="00461DFB">
              <w:rPr>
                <w:sz w:val="20"/>
                <w:szCs w:val="20"/>
              </w:rPr>
              <w:t>.</w:t>
            </w:r>
          </w:p>
        </w:tc>
        <w:tc>
          <w:tcPr>
            <w:tcW w:w="1627" w:type="pct"/>
          </w:tcPr>
          <w:p w:rsidR="00610EFD" w:rsidRPr="00461DFB" w:rsidRDefault="00610EFD" w:rsidP="00610EFD">
            <w:pPr>
              <w:autoSpaceDE w:val="0"/>
              <w:autoSpaceDN w:val="0"/>
              <w:adjustRightInd w:val="0"/>
              <w:ind w:firstLine="720"/>
              <w:jc w:val="both"/>
              <w:rPr>
                <w:rFonts w:eastAsia="TimesNewRoman"/>
                <w:sz w:val="20"/>
                <w:szCs w:val="20"/>
                <w:lang w:val="sr-Cyrl-RS"/>
              </w:rPr>
            </w:pPr>
            <w:r w:rsidRPr="00461DFB">
              <w:rPr>
                <w:sz w:val="20"/>
                <w:szCs w:val="20"/>
                <w:lang w:val="sr-Cyrl-RS"/>
              </w:rPr>
              <w:t xml:space="preserve">   </w:t>
            </w:r>
            <w:r w:rsidRPr="00461DFB">
              <w:rPr>
                <w:rFonts w:eastAsia="TimesNewRoman"/>
                <w:sz w:val="20"/>
                <w:szCs w:val="20"/>
              </w:rPr>
              <w:t xml:space="preserve">Друштва за ревизију која обављају ревизију друштва од јавног интереса </w:t>
            </w:r>
            <w:r w:rsidRPr="00461DFB">
              <w:rPr>
                <w:rFonts w:eastAsia="TimesNewRoman"/>
                <w:sz w:val="20"/>
                <w:szCs w:val="20"/>
                <w:lang w:val="sr-Cyrl-RS"/>
              </w:rPr>
              <w:t xml:space="preserve">дужна су </w:t>
            </w:r>
            <w:r w:rsidRPr="00461DFB">
              <w:rPr>
                <w:rFonts w:eastAsia="TimesNewRoman"/>
                <w:sz w:val="20"/>
                <w:szCs w:val="20"/>
              </w:rPr>
              <w:t xml:space="preserve">да предају додатни извештај Комисији за ревизију субјекта ревизије, </w:t>
            </w:r>
            <w:r w:rsidRPr="00461DFB">
              <w:rPr>
                <w:rFonts w:eastAsia="TimesNewRoman"/>
                <w:sz w:val="20"/>
                <w:szCs w:val="20"/>
                <w:lang w:val="sr-Cyrl-RS"/>
              </w:rPr>
              <w:t>у року за достављање ревизорског извештаја у смислу закона којим се уређује рачуноводство</w:t>
            </w:r>
            <w:r w:rsidRPr="00461DFB">
              <w:rPr>
                <w:rFonts w:eastAsia="TimesNewRoman"/>
                <w:sz w:val="20"/>
                <w:szCs w:val="20"/>
              </w:rPr>
              <w:t>. У случају да субјекат ревизије нема Комисију за ревизију, додатни извештај се предаје органу са еквивалентном функцијом у истом друштву.</w:t>
            </w:r>
            <w:r w:rsidRPr="00461DFB">
              <w:rPr>
                <w:rFonts w:eastAsia="TimesNewRoman"/>
                <w:sz w:val="20"/>
                <w:szCs w:val="20"/>
                <w:lang w:val="sr-Cyrl-RS"/>
              </w:rPr>
              <w:t xml:space="preserve"> </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rPr>
              <w:t>Додатни извештај Комисији за ревизију треба да буде у писаној форми, да објасни резултат законске ревизије и да садржи минимум следеће:</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 </w:t>
            </w:r>
            <w:r w:rsidRPr="00461DFB">
              <w:rPr>
                <w:rFonts w:eastAsia="TimesNewRoman"/>
                <w:sz w:val="20"/>
                <w:szCs w:val="20"/>
              </w:rPr>
              <w:t xml:space="preserve">изјаву о независности у складу са чланом </w:t>
            </w:r>
            <w:r w:rsidRPr="00461DFB">
              <w:rPr>
                <w:rFonts w:eastAsia="TimesNewRoman"/>
                <w:sz w:val="20"/>
                <w:szCs w:val="20"/>
                <w:lang w:val="sr-Cyrl-RS"/>
              </w:rPr>
              <w:t>29</w:t>
            </w:r>
            <w:r w:rsidRPr="00461DFB">
              <w:rPr>
                <w:rFonts w:eastAsia="TimesNewRoman"/>
                <w:sz w:val="20"/>
                <w:szCs w:val="20"/>
              </w:rPr>
              <w:t>. овог закона;</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2) </w:t>
            </w:r>
            <w:r w:rsidRPr="00461DFB">
              <w:rPr>
                <w:rFonts w:eastAsia="TimesNewRoman"/>
                <w:sz w:val="20"/>
                <w:szCs w:val="20"/>
              </w:rPr>
              <w:t>име кључног ревизорског партнера;</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3) </w:t>
            </w:r>
            <w:r w:rsidRPr="00461DFB">
              <w:rPr>
                <w:rFonts w:eastAsia="TimesNewRoman"/>
                <w:sz w:val="20"/>
                <w:szCs w:val="20"/>
              </w:rPr>
              <w:t>у случају када друштво за ревизију ангажује лиценцираног овлашћеног ревизора или друштво за ревизију, који нису део мреже или екстерног стручног лица за обављање одређених активности током ревизије, таква чињеница мора бити обелодањена у додатном извештају, као и потврда о њиховој независности;</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4) </w:t>
            </w:r>
            <w:r w:rsidRPr="00461DFB">
              <w:rPr>
                <w:rFonts w:eastAsia="TimesNewRoman"/>
                <w:sz w:val="20"/>
                <w:szCs w:val="20"/>
              </w:rPr>
              <w:t>природу, учесталост и обим комуникације са Комисијом за ревизију, или органом који обавља еквивалентну функцију у  субјекту ревизије, управним или надзорним одбором субјекта ревизије, укључујући датуме састанака са наведеним органима;</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5) </w:t>
            </w:r>
            <w:r w:rsidRPr="00461DFB">
              <w:rPr>
                <w:rFonts w:eastAsia="TimesNewRoman"/>
                <w:sz w:val="20"/>
                <w:szCs w:val="20"/>
              </w:rPr>
              <w:t>опис обима и периода у коме је извршена ревизија;</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6) </w:t>
            </w:r>
            <w:r w:rsidRPr="00461DFB">
              <w:rPr>
                <w:rFonts w:eastAsia="TimesNewRoman"/>
                <w:sz w:val="20"/>
                <w:szCs w:val="20"/>
              </w:rPr>
              <w:t>када је више друштава за ревизију ангажовано, опис поделе задатака између тих друштава за ревизију;</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7) </w:t>
            </w:r>
            <w:r w:rsidRPr="00461DFB">
              <w:rPr>
                <w:rFonts w:eastAsia="TimesNewRoman"/>
                <w:sz w:val="20"/>
                <w:szCs w:val="20"/>
              </w:rPr>
              <w:t xml:space="preserve">опис коришћене методологије, укључујући описе позиција биланса стања које су биле потврђене кроз изабрани узорак, укључујући </w:t>
            </w:r>
            <w:r w:rsidRPr="00461DFB">
              <w:rPr>
                <w:rFonts w:eastAsia="TimesNewRoman"/>
                <w:sz w:val="20"/>
                <w:szCs w:val="20"/>
              </w:rPr>
              <w:lastRenderedPageBreak/>
              <w:t>објашњења идентификованих значајних разлика у примењеној методологији, у односу на методологију претходне године. Ово се односи и на случајеве ако је ревизија претходне године извршена од стране другог друштва за ревизију;</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8) </w:t>
            </w:r>
            <w:r w:rsidRPr="00461DFB">
              <w:rPr>
                <w:rFonts w:eastAsia="TimesNewRoman"/>
                <w:sz w:val="20"/>
                <w:szCs w:val="20"/>
              </w:rPr>
              <w:t>обелодањивање:</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 </w:t>
            </w:r>
            <w:r w:rsidRPr="00461DFB">
              <w:rPr>
                <w:rFonts w:eastAsia="TimesNewRoman"/>
                <w:sz w:val="20"/>
                <w:szCs w:val="20"/>
              </w:rPr>
              <w:t xml:space="preserve">квантитативних износа материјалности примењених у поступку ревизије редовних годишњих финансијских извештаја; </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(2) </w:t>
            </w:r>
            <w:r w:rsidRPr="00461DFB">
              <w:rPr>
                <w:rFonts w:eastAsia="TimesNewRoman"/>
                <w:sz w:val="20"/>
                <w:szCs w:val="20"/>
              </w:rPr>
              <w:t>износа материјалности за појединачне класе транскација, рачуна или обелодањивања</w:t>
            </w:r>
            <w:r w:rsidRPr="00461DFB">
              <w:rPr>
                <w:rFonts w:eastAsia="TimesNewRoman"/>
                <w:sz w:val="20"/>
                <w:szCs w:val="20"/>
                <w:lang w:val="sr-Cyrl-RS"/>
              </w:rPr>
              <w:t>;</w:t>
            </w:r>
            <w:r w:rsidRPr="00461DFB">
              <w:rPr>
                <w:rFonts w:eastAsia="TimesNewRoman"/>
                <w:sz w:val="20"/>
                <w:szCs w:val="20"/>
              </w:rPr>
              <w:t xml:space="preserve"> </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(3) </w:t>
            </w:r>
            <w:r w:rsidRPr="00461DFB">
              <w:rPr>
                <w:rFonts w:eastAsia="TimesNewRoman"/>
                <w:sz w:val="20"/>
                <w:szCs w:val="20"/>
              </w:rPr>
              <w:t>квалитативних фактора разматраних приликом дефинисања нивоа материјалности;</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9) </w:t>
            </w:r>
            <w:r w:rsidR="008B6810" w:rsidRPr="008B6810">
              <w:rPr>
                <w:rFonts w:eastAsia="TimesNewRoman"/>
                <w:sz w:val="20"/>
                <w:szCs w:val="20"/>
              </w:rPr>
              <w:t xml:space="preserve">објашњење процена везаних за догађаје или услове идентификоване током ревизије, а који могу изазвати значајну сумњу у могућност наставка пословања субјекта ревизије. </w:t>
            </w:r>
            <w:r w:rsidR="008B6810" w:rsidRPr="001035E9">
              <w:rPr>
                <w:rFonts w:eastAsia="TimesNewRoman"/>
                <w:sz w:val="20"/>
                <w:szCs w:val="20"/>
                <w:lang w:val="sr-Cyrl-RS"/>
              </w:rPr>
              <w:t xml:space="preserve">Ово објашњење треба </w:t>
            </w:r>
            <w:r w:rsidR="008B6810" w:rsidRPr="008B6810">
              <w:rPr>
                <w:rFonts w:eastAsia="TimesNewRoman"/>
                <w:sz w:val="20"/>
                <w:szCs w:val="20"/>
              </w:rPr>
              <w:t xml:space="preserve">да садржи преглед свих гаранција, писма о уверавању, државних интервенција </w:t>
            </w:r>
            <w:r w:rsidR="008B6810" w:rsidRPr="008B6810">
              <w:rPr>
                <w:rFonts w:eastAsia="TimesNewRoman"/>
                <w:sz w:val="20"/>
                <w:szCs w:val="20"/>
                <w:lang w:val="sr-Cyrl-RS"/>
              </w:rPr>
              <w:t>и</w:t>
            </w:r>
            <w:r w:rsidR="008B6810" w:rsidRPr="008B6810">
              <w:rPr>
                <w:rFonts w:eastAsia="TimesNewRoman"/>
                <w:sz w:val="20"/>
                <w:szCs w:val="20"/>
              </w:rPr>
              <w:t xml:space="preserve"> других мера подршке које су биле узете у разматрање када се радила процена о могућности наставка пословања</w:t>
            </w:r>
            <w:r w:rsidRPr="00461DFB">
              <w:rPr>
                <w:rFonts w:eastAsia="TimesNewRoman"/>
                <w:sz w:val="20"/>
                <w:szCs w:val="20"/>
              </w:rPr>
              <w:t>;</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10) </w:t>
            </w:r>
            <w:r w:rsidRPr="00461DFB">
              <w:rPr>
                <w:rFonts w:eastAsia="TimesNewRoman"/>
                <w:sz w:val="20"/>
                <w:szCs w:val="20"/>
              </w:rPr>
              <w:t>значајне недостатке субјекта ревизије, или у случају консолидованих годишњих финансијских извештаја, значајне недостатке система интерних контрола и/или рачуноводственог система матичног друштва. За сваки значајни недостатак треба да буде константовано да ли је недостатак отклоњен од стране руководства субјекта ревизије;</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11) </w:t>
            </w:r>
            <w:r w:rsidRPr="00461DFB">
              <w:rPr>
                <w:rFonts w:eastAsia="TimesNewRoman"/>
                <w:sz w:val="20"/>
                <w:szCs w:val="20"/>
              </w:rPr>
              <w:t>значајне ставке у вези са неусаглашеношћу са законском и интерном регулативом субјекта ревизије, идентификоване током обављања ревизије, које могу бити значајне информације за Комисију за ревизију да испуни своје задатке;</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lastRenderedPageBreak/>
              <w:t xml:space="preserve">12) </w:t>
            </w:r>
            <w:r w:rsidRPr="00461DFB">
              <w:rPr>
                <w:rFonts w:eastAsia="TimesNewRoman"/>
                <w:sz w:val="20"/>
                <w:szCs w:val="20"/>
              </w:rPr>
              <w:t>процену коришћених метода за процењивање различитих позиција у оквиру појединачних или консолидованих годишњих финансијских извештаја;</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13) </w:t>
            </w:r>
            <w:r w:rsidRPr="00461DFB">
              <w:rPr>
                <w:rFonts w:eastAsia="TimesNewRoman"/>
                <w:sz w:val="20"/>
                <w:szCs w:val="20"/>
              </w:rPr>
              <w:t>у случају законске ревизије консолидованих годишњих финансијских извештаја, обелодањивање обима консолидације и одабраних критеријума који су коришћени за дефинисање наведеног обима консолидације, као и да ли су наведени критеријуми у складу са оквиром за финансијско извештавање;</w:t>
            </w:r>
          </w:p>
          <w:p w:rsidR="00610EFD" w:rsidRPr="00461DFB" w:rsidRDefault="00610EFD" w:rsidP="00610EFD">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14) </w:t>
            </w:r>
            <w:r w:rsidRPr="00461DFB">
              <w:rPr>
                <w:rFonts w:eastAsia="TimesNewRoman"/>
                <w:sz w:val="20"/>
                <w:szCs w:val="20"/>
              </w:rPr>
              <w:t>напомену да ли су сва објашњења и документација достављени од субјекта ревизије;</w:t>
            </w:r>
          </w:p>
          <w:p w:rsidR="00E478B5" w:rsidRPr="00461DFB" w:rsidRDefault="00610EFD" w:rsidP="00610EFD">
            <w:pPr>
              <w:jc w:val="both"/>
              <w:rPr>
                <w:sz w:val="20"/>
                <w:szCs w:val="20"/>
                <w:lang w:val="sr-Latn-CS"/>
              </w:rPr>
            </w:pPr>
            <w:r w:rsidRPr="00461DFB">
              <w:rPr>
                <w:rFonts w:eastAsia="TimesNewRoman"/>
                <w:sz w:val="20"/>
                <w:szCs w:val="20"/>
                <w:lang w:val="sr-Cyrl-RS"/>
              </w:rPr>
              <w:t xml:space="preserve">               15) </w:t>
            </w:r>
            <w:r w:rsidRPr="00461DFB">
              <w:rPr>
                <w:rFonts w:eastAsia="TimesNewRoman"/>
                <w:sz w:val="20"/>
                <w:szCs w:val="20"/>
              </w:rPr>
              <w:t>да ли су постојали значајни проблеми у току обављања ревизије и чињенице које би биле додатно корисне Комисији за ревизију.</w:t>
            </w:r>
          </w:p>
        </w:tc>
        <w:tc>
          <w:tcPr>
            <w:tcW w:w="661" w:type="pct"/>
          </w:tcPr>
          <w:p w:rsidR="00E478B5" w:rsidRPr="00461DFB" w:rsidRDefault="00F62CBD" w:rsidP="00F91944">
            <w:pPr>
              <w:rPr>
                <w:sz w:val="20"/>
                <w:szCs w:val="20"/>
              </w:rPr>
            </w:pPr>
            <w:r w:rsidRPr="00461DFB">
              <w:rPr>
                <w:sz w:val="20"/>
                <w:szCs w:val="20"/>
              </w:rPr>
              <w:lastRenderedPageBreak/>
              <w:t>Потпуно усклађено</w:t>
            </w:r>
          </w:p>
        </w:tc>
        <w:tc>
          <w:tcPr>
            <w:tcW w:w="681" w:type="pct"/>
          </w:tcPr>
          <w:p w:rsidR="00E478B5" w:rsidRPr="004A22BB" w:rsidRDefault="00E478B5" w:rsidP="00996E33">
            <w:pPr>
              <w:rPr>
                <w:sz w:val="20"/>
                <w:szCs w:val="20"/>
              </w:rPr>
            </w:pPr>
          </w:p>
        </w:tc>
      </w:tr>
      <w:tr w:rsidR="000A033B" w:rsidRPr="000A033B" w:rsidTr="00871DC9">
        <w:trPr>
          <w:trHeight w:val="20"/>
        </w:trPr>
        <w:tc>
          <w:tcPr>
            <w:tcW w:w="294" w:type="pct"/>
          </w:tcPr>
          <w:p w:rsidR="000A033B" w:rsidRDefault="00393930" w:rsidP="00996E33">
            <w:pPr>
              <w:rPr>
                <w:sz w:val="20"/>
                <w:szCs w:val="20"/>
                <w:lang w:val="sr-Cyrl-CS"/>
              </w:rPr>
            </w:pPr>
            <w:r>
              <w:rPr>
                <w:sz w:val="20"/>
                <w:szCs w:val="20"/>
                <w:lang w:val="sr-Cyrl-CS"/>
              </w:rPr>
              <w:lastRenderedPageBreak/>
              <w:t>14.</w:t>
            </w:r>
          </w:p>
        </w:tc>
        <w:tc>
          <w:tcPr>
            <w:tcW w:w="1330" w:type="pct"/>
          </w:tcPr>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Statutory auditors and audit firms shall provide annually to his, her or its competent authority a list of the audited public-interest entities by revenue generated from them, dividing those revenues into:</w:t>
            </w:r>
            <w:r w:rsidRPr="00B53CD4">
              <w:rPr>
                <w:rStyle w:val="tw4winMark"/>
                <w:rFonts w:ascii="Times New Roman" w:hAnsi="Times New Roman"/>
                <w:noProof/>
                <w:color w:val="00B050"/>
                <w:sz w:val="20"/>
                <w:szCs w:val="20"/>
              </w:rPr>
              <w:t>&lt;}0{&gt;</w:t>
            </w:r>
            <w:r w:rsidRPr="00B53CD4">
              <w:rPr>
                <w:noProof/>
                <w:sz w:val="20"/>
                <w:szCs w:val="20"/>
              </w:rPr>
              <w:t>Овлашћени ревизори и друштва за ревизију дужни су да на годишњем нивоу свом надлежном органу достављају листу субјеката од јавног интереса који су били предмет ревизије по приходима који су од њих остварени, при чему се ти приходи деле на:</w:t>
            </w:r>
            <w:r w:rsidRPr="00B53CD4">
              <w:rPr>
                <w:rStyle w:val="tw4winMark"/>
                <w:rFonts w:ascii="Times New Roman" w:hAnsi="Times New Roman"/>
                <w:noProof/>
                <w:color w:val="00B050"/>
                <w:sz w:val="20"/>
                <w:szCs w:val="20"/>
              </w:rPr>
              <w:t>&lt;0}</w:t>
            </w:r>
          </w:p>
          <w:p w:rsidR="00B53CD4" w:rsidRPr="00B53CD4" w:rsidRDefault="00B53CD4" w:rsidP="00B53CD4">
            <w:pPr>
              <w:tabs>
                <w:tab w:val="left" w:pos="303"/>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(a)</w:t>
            </w:r>
            <w:r w:rsidRPr="00B53CD4">
              <w:rPr>
                <w:vanish/>
                <w:color w:val="00B050"/>
                <w:sz w:val="20"/>
                <w:szCs w:val="20"/>
              </w:rPr>
              <w:tab/>
            </w:r>
            <w:r w:rsidRPr="00B53CD4">
              <w:rPr>
                <w:vanish/>
                <w:color w:val="00B050"/>
                <w:sz w:val="20"/>
                <w:szCs w:val="20"/>
                <w:lang w:val="en-GB"/>
              </w:rPr>
              <w:t>revenues from statutory audit;</w:t>
            </w:r>
            <w:r w:rsidRPr="00B53CD4">
              <w:rPr>
                <w:rStyle w:val="tw4winMark"/>
                <w:rFonts w:ascii="Times New Roman" w:hAnsi="Times New Roman"/>
                <w:noProof/>
                <w:color w:val="00B050"/>
                <w:sz w:val="20"/>
                <w:szCs w:val="20"/>
              </w:rPr>
              <w:t>&lt;}0{&gt;</w:t>
            </w:r>
            <w:r w:rsidRPr="00B53CD4">
              <w:rPr>
                <w:noProof/>
                <w:sz w:val="20"/>
                <w:szCs w:val="20"/>
              </w:rPr>
              <w:t>a)</w:t>
            </w:r>
            <w:r w:rsidRPr="00B53CD4">
              <w:rPr>
                <w:sz w:val="20"/>
                <w:szCs w:val="20"/>
              </w:rPr>
              <w:tab/>
            </w:r>
            <w:r w:rsidRPr="00B53CD4">
              <w:rPr>
                <w:noProof/>
                <w:sz w:val="20"/>
                <w:szCs w:val="20"/>
              </w:rPr>
              <w:t>приходе од законске ревизије;</w:t>
            </w:r>
            <w:r w:rsidRPr="00B53CD4">
              <w:rPr>
                <w:rStyle w:val="tw4winMark"/>
                <w:rFonts w:ascii="Times New Roman" w:hAnsi="Times New Roman"/>
                <w:noProof/>
                <w:color w:val="00B050"/>
                <w:sz w:val="20"/>
                <w:szCs w:val="20"/>
              </w:rPr>
              <w:t>&lt;0}</w:t>
            </w:r>
          </w:p>
          <w:p w:rsidR="00B53CD4" w:rsidRPr="00B53CD4" w:rsidRDefault="00B53CD4" w:rsidP="00B53CD4">
            <w:pPr>
              <w:tabs>
                <w:tab w:val="left" w:pos="303"/>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(b)</w:t>
            </w:r>
            <w:r w:rsidRPr="00B53CD4">
              <w:rPr>
                <w:vanish/>
                <w:color w:val="00B050"/>
                <w:sz w:val="20"/>
                <w:szCs w:val="20"/>
              </w:rPr>
              <w:tab/>
            </w:r>
            <w:r w:rsidRPr="00B53CD4">
              <w:rPr>
                <w:vanish/>
                <w:color w:val="00B050"/>
                <w:sz w:val="20"/>
                <w:szCs w:val="20"/>
                <w:lang w:val="en-GB"/>
              </w:rPr>
              <w:t>revenues from non-audit services other than those referred to in Article 5(1) which are required by Union or national legislation; and,</w:t>
            </w:r>
            <w:r w:rsidRPr="00B53CD4">
              <w:rPr>
                <w:rStyle w:val="tw4winMark"/>
                <w:rFonts w:ascii="Times New Roman" w:hAnsi="Times New Roman"/>
                <w:noProof/>
                <w:color w:val="00B050"/>
                <w:sz w:val="20"/>
                <w:szCs w:val="20"/>
              </w:rPr>
              <w:t>&lt;}0{&gt;</w:t>
            </w:r>
            <w:r w:rsidRPr="00B53CD4">
              <w:rPr>
                <w:noProof/>
                <w:sz w:val="20"/>
                <w:szCs w:val="20"/>
              </w:rPr>
              <w:t>б)</w:t>
            </w:r>
            <w:r w:rsidRPr="00B53CD4">
              <w:rPr>
                <w:sz w:val="20"/>
                <w:szCs w:val="20"/>
              </w:rPr>
              <w:tab/>
            </w:r>
            <w:r w:rsidRPr="00B53CD4">
              <w:rPr>
                <w:noProof/>
                <w:sz w:val="20"/>
                <w:szCs w:val="20"/>
              </w:rPr>
              <w:t>приходе од неревизорских услуга осим услуга из члана 5. став 1. које су прописане законодавством Уније или националним законодавством; и</w:t>
            </w:r>
            <w:r w:rsidRPr="00B53CD4">
              <w:rPr>
                <w:rStyle w:val="tw4winMark"/>
                <w:rFonts w:ascii="Times New Roman" w:hAnsi="Times New Roman"/>
                <w:noProof/>
                <w:color w:val="00B050"/>
                <w:sz w:val="20"/>
                <w:szCs w:val="20"/>
              </w:rPr>
              <w:t>&lt;0}</w:t>
            </w:r>
          </w:p>
          <w:p w:rsidR="000A033B" w:rsidRDefault="00B53CD4" w:rsidP="00B53CD4">
            <w:pPr>
              <w:autoSpaceDE w:val="0"/>
              <w:autoSpaceDN w:val="0"/>
              <w:adjustRightInd w:val="0"/>
              <w:jc w:val="both"/>
              <w:rPr>
                <w:sz w:val="20"/>
                <w:szCs w:val="20"/>
              </w:rPr>
            </w:pPr>
            <w:r w:rsidRPr="00B53CD4">
              <w:rPr>
                <w:rStyle w:val="tw4winMark"/>
                <w:rFonts w:ascii="Times New Roman" w:hAnsi="Times New Roman"/>
                <w:noProof/>
                <w:color w:val="00B050"/>
                <w:sz w:val="20"/>
                <w:szCs w:val="20"/>
              </w:rPr>
              <w:lastRenderedPageBreak/>
              <w:t>{0&gt;</w:t>
            </w:r>
            <w:r w:rsidRPr="00B53CD4">
              <w:rPr>
                <w:vanish/>
                <w:color w:val="00B050"/>
                <w:sz w:val="20"/>
                <w:szCs w:val="20"/>
                <w:lang w:val="en-GB"/>
              </w:rPr>
              <w:t>(c)</w:t>
            </w:r>
            <w:r w:rsidRPr="00B53CD4">
              <w:rPr>
                <w:vanish/>
                <w:color w:val="00B050"/>
                <w:sz w:val="20"/>
                <w:szCs w:val="20"/>
              </w:rPr>
              <w:tab/>
            </w:r>
            <w:r w:rsidRPr="00B53CD4">
              <w:rPr>
                <w:vanish/>
                <w:color w:val="00B050"/>
                <w:sz w:val="20"/>
                <w:szCs w:val="20"/>
                <w:lang w:val="en-GB"/>
              </w:rPr>
              <w:t>revenues from non-audit services other than those referred to in Article 5(1) which are not required by Union or national legislation.</w:t>
            </w:r>
            <w:r w:rsidRPr="00B53CD4">
              <w:rPr>
                <w:rStyle w:val="tw4winMark"/>
                <w:rFonts w:ascii="Times New Roman" w:hAnsi="Times New Roman"/>
                <w:noProof/>
                <w:color w:val="00B050"/>
                <w:sz w:val="20"/>
                <w:szCs w:val="20"/>
              </w:rPr>
              <w:t>&lt;}0{&gt;</w:t>
            </w:r>
            <w:r w:rsidRPr="00B53CD4">
              <w:rPr>
                <w:noProof/>
                <w:sz w:val="20"/>
                <w:szCs w:val="20"/>
              </w:rPr>
              <w:t>в)</w:t>
            </w:r>
            <w:r w:rsidRPr="00B53CD4">
              <w:rPr>
                <w:sz w:val="20"/>
                <w:szCs w:val="20"/>
              </w:rPr>
              <w:tab/>
            </w:r>
            <w:r w:rsidRPr="00B53CD4">
              <w:rPr>
                <w:noProof/>
                <w:sz w:val="20"/>
                <w:szCs w:val="20"/>
              </w:rPr>
              <w:t>приходе од неревизорских услуга осим услуга из члана 5. став 1. које нису прописане законодавством Уније или националним законодавством.</w:t>
            </w:r>
          </w:p>
        </w:tc>
        <w:tc>
          <w:tcPr>
            <w:tcW w:w="407" w:type="pct"/>
          </w:tcPr>
          <w:p w:rsidR="000A033B" w:rsidRPr="00435A67" w:rsidRDefault="00F61A38" w:rsidP="00996E33">
            <w:pPr>
              <w:rPr>
                <w:sz w:val="20"/>
                <w:szCs w:val="20"/>
                <w:lang w:val="sr-Cyrl-RS"/>
              </w:rPr>
            </w:pPr>
            <w:r w:rsidRPr="00461DFB">
              <w:rPr>
                <w:sz w:val="20"/>
                <w:szCs w:val="20"/>
              </w:rPr>
              <w:lastRenderedPageBreak/>
              <w:t>24.3.11</w:t>
            </w:r>
            <w:r w:rsidR="00435A67">
              <w:rPr>
                <w:sz w:val="20"/>
                <w:szCs w:val="20"/>
                <w:lang w:val="sr-Cyrl-RS"/>
              </w:rPr>
              <w:t>.</w:t>
            </w:r>
          </w:p>
        </w:tc>
        <w:tc>
          <w:tcPr>
            <w:tcW w:w="1627" w:type="pct"/>
          </w:tcPr>
          <w:p w:rsidR="000A033B" w:rsidRDefault="00F61A38" w:rsidP="00F62CBD">
            <w:pPr>
              <w:jc w:val="both"/>
              <w:rPr>
                <w:sz w:val="20"/>
                <w:szCs w:val="20"/>
                <w:lang w:val="sr-Latn-CS"/>
              </w:rPr>
            </w:pPr>
            <w:r w:rsidRPr="00F61A38">
              <w:rPr>
                <w:sz w:val="20"/>
                <w:szCs w:val="20"/>
                <w:lang w:val="sr-Latn-CS"/>
              </w:rPr>
              <w:t>Годишњи извештај о транспарентности садржи најмање следеће:</w:t>
            </w:r>
          </w:p>
          <w:p w:rsidR="00F61A38" w:rsidRPr="00F61A38" w:rsidRDefault="00F61A38" w:rsidP="00F61A38">
            <w:pPr>
              <w:jc w:val="both"/>
              <w:rPr>
                <w:sz w:val="20"/>
                <w:szCs w:val="20"/>
                <w:lang w:val="sr-Latn-CS"/>
              </w:rPr>
            </w:pPr>
            <w:r w:rsidRPr="00F61A38">
              <w:rPr>
                <w:sz w:val="20"/>
                <w:szCs w:val="20"/>
                <w:lang w:val="sr-Latn-CS"/>
              </w:rPr>
              <w:t xml:space="preserve">11) финансијске информације и податке о укупном приходу од обављања: </w:t>
            </w:r>
          </w:p>
          <w:p w:rsidR="00F61A38" w:rsidRPr="00F61A38" w:rsidRDefault="00F61A38" w:rsidP="00F61A38">
            <w:pPr>
              <w:jc w:val="both"/>
              <w:rPr>
                <w:sz w:val="20"/>
                <w:szCs w:val="20"/>
                <w:lang w:val="sr-Latn-CS"/>
              </w:rPr>
            </w:pPr>
            <w:r w:rsidRPr="00F61A38">
              <w:rPr>
                <w:sz w:val="20"/>
                <w:szCs w:val="20"/>
                <w:lang w:val="sr-Latn-CS"/>
              </w:rPr>
              <w:t xml:space="preserve">  (1) законске ревизије друштава од јавног интереса и друштава која припадају групи друштава чије је матично друштво од јавног интереса; </w:t>
            </w:r>
          </w:p>
          <w:p w:rsidR="00F61A38" w:rsidRPr="00F61A38" w:rsidRDefault="00F61A38" w:rsidP="00F61A38">
            <w:pPr>
              <w:jc w:val="both"/>
              <w:rPr>
                <w:sz w:val="20"/>
                <w:szCs w:val="20"/>
                <w:lang w:val="sr-Latn-CS"/>
              </w:rPr>
            </w:pPr>
            <w:r w:rsidRPr="00F61A38">
              <w:rPr>
                <w:sz w:val="20"/>
                <w:szCs w:val="20"/>
                <w:lang w:val="sr-Latn-CS"/>
              </w:rPr>
              <w:t xml:space="preserve">  (2) законске ревизије код субјеката ревизије који нису друштва од јавног интереса; </w:t>
            </w:r>
          </w:p>
          <w:p w:rsidR="00F61A38" w:rsidRPr="00F61A38" w:rsidRDefault="00F61A38" w:rsidP="00F61A38">
            <w:pPr>
              <w:jc w:val="both"/>
              <w:rPr>
                <w:sz w:val="20"/>
                <w:szCs w:val="20"/>
                <w:lang w:val="sr-Latn-CS"/>
              </w:rPr>
            </w:pPr>
            <w:r w:rsidRPr="00F61A38">
              <w:rPr>
                <w:sz w:val="20"/>
                <w:szCs w:val="20"/>
                <w:lang w:val="sr-Latn-CS"/>
              </w:rPr>
              <w:t xml:space="preserve">  (3) </w:t>
            </w:r>
            <w:r w:rsidR="0050149E" w:rsidRPr="0050149E">
              <w:rPr>
                <w:rFonts w:eastAsia="TimesNewRoman"/>
                <w:sz w:val="20"/>
                <w:szCs w:val="20"/>
              </w:rPr>
              <w:t>додатних услуга из члана 4</w:t>
            </w:r>
            <w:r w:rsidR="0050149E" w:rsidRPr="0050149E">
              <w:rPr>
                <w:rFonts w:eastAsia="TimesNewRoman"/>
                <w:sz w:val="20"/>
                <w:szCs w:val="20"/>
                <w:lang w:val="sr-Cyrl-RS"/>
              </w:rPr>
              <w:t>3</w:t>
            </w:r>
            <w:r w:rsidR="0050149E" w:rsidRPr="0050149E">
              <w:rPr>
                <w:rFonts w:eastAsia="TimesNewRoman"/>
                <w:sz w:val="20"/>
                <w:szCs w:val="20"/>
              </w:rPr>
              <w:t>. овог закона код субјеката ревизије који су били</w:t>
            </w:r>
            <w:r w:rsidR="0050149E" w:rsidRPr="0050149E">
              <w:rPr>
                <w:rFonts w:eastAsia="TimesNewRoman"/>
                <w:sz w:val="20"/>
                <w:szCs w:val="20"/>
                <w:lang w:val="sr-Cyrl-RS"/>
              </w:rPr>
              <w:t xml:space="preserve"> </w:t>
            </w:r>
            <w:r w:rsidR="0050149E" w:rsidRPr="0050149E">
              <w:rPr>
                <w:rFonts w:eastAsia="TimesNewRoman"/>
                <w:sz w:val="20"/>
                <w:szCs w:val="20"/>
              </w:rPr>
              <w:t>предмет ревизије</w:t>
            </w:r>
            <w:r w:rsidR="0050149E" w:rsidRPr="0050149E">
              <w:rPr>
                <w:rFonts w:eastAsia="TimesNewRoman"/>
                <w:sz w:val="20"/>
                <w:szCs w:val="20"/>
                <w:lang w:val="sr-Cyrl-RS"/>
              </w:rPr>
              <w:t xml:space="preserve"> </w:t>
            </w:r>
            <w:r w:rsidR="0050149E" w:rsidRPr="001035E9">
              <w:rPr>
                <w:rFonts w:eastAsia="TimesNewRoman"/>
                <w:sz w:val="20"/>
                <w:szCs w:val="20"/>
                <w:lang w:val="sr-Cyrl-RS"/>
              </w:rPr>
              <w:t>која је обавезна у складу са овим законом</w:t>
            </w:r>
            <w:r w:rsidRPr="001035E9">
              <w:rPr>
                <w:sz w:val="20"/>
                <w:szCs w:val="20"/>
                <w:lang w:val="sr-Latn-CS"/>
              </w:rPr>
              <w:t xml:space="preserve">; </w:t>
            </w:r>
          </w:p>
          <w:p w:rsidR="00F61A38" w:rsidRPr="00B53CD4" w:rsidRDefault="00F61A38" w:rsidP="00F61A38">
            <w:pPr>
              <w:jc w:val="both"/>
              <w:rPr>
                <w:sz w:val="20"/>
                <w:szCs w:val="20"/>
                <w:lang w:val="sr-Cyrl-RS"/>
              </w:rPr>
            </w:pPr>
            <w:r w:rsidRPr="00F61A38">
              <w:rPr>
                <w:sz w:val="20"/>
                <w:szCs w:val="20"/>
                <w:lang w:val="sr-Latn-CS"/>
              </w:rPr>
              <w:t xml:space="preserve">  (4) додатних услуга из члана 43. овог закона код осталих субјеката ревизије</w:t>
            </w:r>
            <w:r w:rsidR="00B53CD4">
              <w:rPr>
                <w:sz w:val="20"/>
                <w:szCs w:val="20"/>
                <w:lang w:val="sr-Cyrl-RS"/>
              </w:rPr>
              <w:t>.</w:t>
            </w:r>
          </w:p>
        </w:tc>
        <w:tc>
          <w:tcPr>
            <w:tcW w:w="661" w:type="pct"/>
          </w:tcPr>
          <w:p w:rsidR="000A033B" w:rsidRPr="002D04B6" w:rsidRDefault="00F61A38" w:rsidP="00F91944">
            <w:pPr>
              <w:rPr>
                <w:sz w:val="20"/>
                <w:szCs w:val="20"/>
              </w:rPr>
            </w:pPr>
            <w:r>
              <w:rPr>
                <w:sz w:val="20"/>
                <w:szCs w:val="20"/>
              </w:rPr>
              <w:t>Потпуно усклађено</w:t>
            </w:r>
          </w:p>
        </w:tc>
        <w:tc>
          <w:tcPr>
            <w:tcW w:w="681" w:type="pct"/>
          </w:tcPr>
          <w:p w:rsidR="000A033B" w:rsidRPr="00F61A38" w:rsidRDefault="000A033B" w:rsidP="00996E33">
            <w:pPr>
              <w:rPr>
                <w:strike/>
                <w:sz w:val="20"/>
                <w:szCs w:val="20"/>
              </w:rPr>
            </w:pPr>
          </w:p>
        </w:tc>
      </w:tr>
      <w:tr w:rsidR="00CA7690" w:rsidRPr="000A033B" w:rsidTr="00871DC9">
        <w:trPr>
          <w:trHeight w:val="20"/>
        </w:trPr>
        <w:tc>
          <w:tcPr>
            <w:tcW w:w="294" w:type="pct"/>
          </w:tcPr>
          <w:p w:rsidR="00CA7690" w:rsidRDefault="00CA7690" w:rsidP="00996E33">
            <w:pPr>
              <w:rPr>
                <w:sz w:val="20"/>
                <w:szCs w:val="20"/>
                <w:lang w:val="sr-Cyrl-CS"/>
              </w:rPr>
            </w:pPr>
            <w:r>
              <w:rPr>
                <w:sz w:val="20"/>
                <w:szCs w:val="20"/>
                <w:lang w:val="sr-Cyrl-CS"/>
              </w:rPr>
              <w:lastRenderedPageBreak/>
              <w:t>17.</w:t>
            </w:r>
            <w:r w:rsidR="00D42477">
              <w:rPr>
                <w:sz w:val="20"/>
                <w:szCs w:val="20"/>
                <w:lang w:val="sr-Cyrl-CS"/>
              </w:rPr>
              <w:t>1-7.</w:t>
            </w:r>
          </w:p>
        </w:tc>
        <w:tc>
          <w:tcPr>
            <w:tcW w:w="1330" w:type="pct"/>
          </w:tcPr>
          <w:p w:rsidR="00B53CD4" w:rsidRPr="00B53CD4" w:rsidRDefault="00B53CD4" w:rsidP="00B53CD4">
            <w:pPr>
              <w:spacing w:after="300"/>
              <w:jc w:val="both"/>
              <w:rPr>
                <w:sz w:val="20"/>
                <w:szCs w:val="20"/>
              </w:rPr>
            </w:pPr>
            <w:r w:rsidRPr="00B53CD4">
              <w:rPr>
                <w:noProof/>
                <w:sz w:val="20"/>
                <w:szCs w:val="20"/>
              </w:rPr>
              <w:t>Субјект од јавног интер</w:t>
            </w:r>
            <w:r w:rsidRPr="00B53CD4">
              <w:rPr>
                <w:noProof/>
                <w:sz w:val="20"/>
                <w:szCs w:val="20"/>
                <w:lang w:val="sr-Cyrl-CS"/>
              </w:rPr>
              <w:t>е</w:t>
            </w:r>
            <w:r w:rsidRPr="00B53CD4">
              <w:rPr>
                <w:noProof/>
                <w:sz w:val="20"/>
                <w:szCs w:val="20"/>
              </w:rPr>
              <w:t>са именује овлашћеног ревизора или друштво за ревизју на почетни ангажман у трајању од најмање једне године.</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The engagement may be renewed.</w:t>
            </w:r>
            <w:r w:rsidRPr="00B53CD4">
              <w:rPr>
                <w:rStyle w:val="tw4winMark"/>
                <w:rFonts w:ascii="Times New Roman" w:hAnsi="Times New Roman"/>
                <w:noProof/>
                <w:color w:val="00B050"/>
                <w:sz w:val="20"/>
                <w:szCs w:val="20"/>
              </w:rPr>
              <w:t>&lt;}0{&gt;</w:t>
            </w:r>
            <w:r w:rsidRPr="00B53CD4">
              <w:rPr>
                <w:noProof/>
                <w:sz w:val="20"/>
                <w:szCs w:val="20"/>
              </w:rPr>
              <w:t>Ангажман се може обновити.</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Neither the initial engagement of a particular statutory auditor or audit firm, nor this in combination with any renewed engagements therewith shall exceed a maximum duration of 10 years.</w:t>
            </w:r>
            <w:r w:rsidRPr="00B53CD4">
              <w:rPr>
                <w:rStyle w:val="tw4winMark"/>
                <w:rFonts w:ascii="Times New Roman" w:hAnsi="Times New Roman"/>
                <w:noProof/>
                <w:color w:val="00B050"/>
                <w:sz w:val="20"/>
                <w:szCs w:val="20"/>
              </w:rPr>
              <w:t>&lt;}0{&gt;</w:t>
            </w:r>
            <w:r w:rsidRPr="00B53CD4">
              <w:rPr>
                <w:noProof/>
                <w:sz w:val="20"/>
                <w:szCs w:val="20"/>
              </w:rPr>
              <w:t>Ни почетни ангажман одређеног овлашћеног ревизора или друштва за ревизију нити тај ангажман у комбинацији са евентуалним обновљеним ангажманима не могу бити дужи од 10 година.</w:t>
            </w:r>
            <w:r w:rsidRPr="00B53CD4">
              <w:rPr>
                <w:rStyle w:val="tw4winMark"/>
                <w:rFonts w:ascii="Times New Roman" w:hAnsi="Times New Roman"/>
                <w:noProof/>
                <w:color w:val="00B050"/>
                <w:sz w:val="20"/>
                <w:szCs w:val="20"/>
              </w:rPr>
              <w:t>&lt;0}</w:t>
            </w:r>
          </w:p>
          <w:p w:rsidR="00B53CD4" w:rsidRPr="00B53CD4" w:rsidRDefault="00B53CD4" w:rsidP="00B53CD4">
            <w:pPr>
              <w:tabs>
                <w:tab w:val="left" w:pos="442"/>
              </w:tabs>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2.</w:t>
            </w:r>
            <w:r w:rsidRPr="00B53CD4">
              <w:rPr>
                <w:vanish/>
                <w:color w:val="00B050"/>
                <w:sz w:val="20"/>
                <w:szCs w:val="20"/>
              </w:rPr>
              <w:tab/>
            </w:r>
            <w:r w:rsidRPr="00B53CD4">
              <w:rPr>
                <w:vanish/>
                <w:color w:val="00B050"/>
                <w:sz w:val="20"/>
                <w:szCs w:val="20"/>
                <w:lang w:val="en-GB"/>
              </w:rPr>
              <w:t>By way of derogation from paragraph 1, Member States may</w:t>
            </w:r>
            <w:r w:rsidRPr="00B53CD4">
              <w:rPr>
                <w:rStyle w:val="tw4winMark"/>
                <w:rFonts w:ascii="Times New Roman" w:hAnsi="Times New Roman"/>
                <w:noProof/>
                <w:color w:val="00B050"/>
                <w:sz w:val="20"/>
                <w:szCs w:val="20"/>
              </w:rPr>
              <w:t>&lt;}0{&gt;</w:t>
            </w:r>
            <w:r w:rsidRPr="00B53CD4">
              <w:rPr>
                <w:noProof/>
                <w:sz w:val="20"/>
                <w:szCs w:val="20"/>
              </w:rPr>
              <w:t>2.</w:t>
            </w:r>
            <w:r w:rsidRPr="00B53CD4">
              <w:rPr>
                <w:sz w:val="20"/>
                <w:szCs w:val="20"/>
              </w:rPr>
              <w:tab/>
            </w:r>
            <w:r w:rsidRPr="00B53CD4">
              <w:rPr>
                <w:noProof/>
                <w:sz w:val="20"/>
                <w:szCs w:val="20"/>
              </w:rPr>
              <w:t>Одступајући од става 1, државе чланице могу</w:t>
            </w:r>
            <w:r w:rsidRPr="00B53CD4">
              <w:rPr>
                <w:rStyle w:val="tw4winMark"/>
                <w:rFonts w:ascii="Times New Roman" w:hAnsi="Times New Roman"/>
                <w:noProof/>
                <w:color w:val="00B050"/>
                <w:sz w:val="20"/>
                <w:szCs w:val="20"/>
              </w:rPr>
              <w:t>&lt;0}</w:t>
            </w:r>
          </w:p>
          <w:p w:rsidR="00B53CD4" w:rsidRPr="00B53CD4" w:rsidRDefault="00B53CD4" w:rsidP="00B53CD4">
            <w:pPr>
              <w:tabs>
                <w:tab w:val="left" w:pos="303"/>
              </w:tabs>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(a)</w:t>
            </w:r>
            <w:r w:rsidRPr="00B53CD4">
              <w:rPr>
                <w:vanish/>
                <w:color w:val="00B050"/>
                <w:sz w:val="20"/>
                <w:szCs w:val="20"/>
              </w:rPr>
              <w:tab/>
            </w:r>
            <w:r w:rsidRPr="00B53CD4">
              <w:rPr>
                <w:vanish/>
                <w:color w:val="00B050"/>
                <w:sz w:val="20"/>
                <w:szCs w:val="20"/>
                <w:lang w:val="en-GB"/>
              </w:rPr>
              <w:t>require that the initial engagement referred to in paragraph 1 be for a period of more than one year;</w:t>
            </w:r>
            <w:r w:rsidRPr="00B53CD4">
              <w:rPr>
                <w:rStyle w:val="tw4winMark"/>
                <w:rFonts w:ascii="Times New Roman" w:hAnsi="Times New Roman"/>
                <w:noProof/>
                <w:color w:val="00B050"/>
                <w:sz w:val="20"/>
                <w:szCs w:val="20"/>
              </w:rPr>
              <w:t>&lt;}0{&gt;</w:t>
            </w:r>
            <w:r w:rsidRPr="00B53CD4">
              <w:rPr>
                <w:noProof/>
                <w:sz w:val="20"/>
                <w:szCs w:val="20"/>
              </w:rPr>
              <w:t>а)</w:t>
            </w:r>
            <w:r w:rsidRPr="00B53CD4">
              <w:rPr>
                <w:sz w:val="20"/>
                <w:szCs w:val="20"/>
              </w:rPr>
              <w:tab/>
            </w:r>
            <w:r w:rsidRPr="00B53CD4">
              <w:rPr>
                <w:noProof/>
                <w:sz w:val="20"/>
                <w:szCs w:val="20"/>
              </w:rPr>
              <w:t xml:space="preserve"> </w:t>
            </w:r>
            <w:r w:rsidRPr="00B53CD4">
              <w:rPr>
                <w:noProof/>
                <w:sz w:val="20"/>
                <w:szCs w:val="20"/>
                <w:lang w:val="sr-Cyrl-CS"/>
              </w:rPr>
              <w:t xml:space="preserve">захтевати </w:t>
            </w:r>
            <w:r w:rsidRPr="00B53CD4">
              <w:rPr>
                <w:noProof/>
                <w:sz w:val="20"/>
                <w:szCs w:val="20"/>
              </w:rPr>
              <w:t>да почетни ангажман из става 1. буде дужи од једне године;</w:t>
            </w:r>
            <w:r w:rsidRPr="00B53CD4">
              <w:rPr>
                <w:rStyle w:val="tw4winMark"/>
                <w:rFonts w:ascii="Times New Roman" w:hAnsi="Times New Roman"/>
                <w:noProof/>
                <w:color w:val="00B050"/>
                <w:sz w:val="20"/>
                <w:szCs w:val="20"/>
              </w:rPr>
              <w:t>&lt;0}</w:t>
            </w:r>
          </w:p>
          <w:p w:rsidR="00B53CD4" w:rsidRPr="00B53CD4" w:rsidRDefault="00B53CD4" w:rsidP="00B53CD4">
            <w:pPr>
              <w:tabs>
                <w:tab w:val="left" w:pos="303"/>
              </w:tabs>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(b)</w:t>
            </w:r>
            <w:r w:rsidRPr="00B53CD4">
              <w:rPr>
                <w:vanish/>
                <w:color w:val="00B050"/>
                <w:sz w:val="20"/>
                <w:szCs w:val="20"/>
              </w:rPr>
              <w:tab/>
            </w:r>
            <w:r w:rsidRPr="00B53CD4">
              <w:rPr>
                <w:vanish/>
                <w:color w:val="00B050"/>
                <w:sz w:val="20"/>
                <w:szCs w:val="20"/>
                <w:lang w:val="en-GB"/>
              </w:rPr>
              <w:t>set a maximum duration of less than 10 years for the engagements referred to in the second subparagraph of paragraph 1.</w:t>
            </w:r>
            <w:r w:rsidRPr="00B53CD4">
              <w:rPr>
                <w:rStyle w:val="tw4winMark"/>
                <w:rFonts w:ascii="Times New Roman" w:hAnsi="Times New Roman"/>
                <w:noProof/>
                <w:color w:val="00B050"/>
                <w:sz w:val="20"/>
                <w:szCs w:val="20"/>
              </w:rPr>
              <w:t>&lt;}61{&gt;</w:t>
            </w:r>
            <w:r w:rsidRPr="00B53CD4">
              <w:rPr>
                <w:noProof/>
                <w:sz w:val="20"/>
                <w:szCs w:val="20"/>
              </w:rPr>
              <w:t>б)</w:t>
            </w:r>
            <w:r w:rsidRPr="00B53CD4">
              <w:rPr>
                <w:sz w:val="20"/>
                <w:szCs w:val="20"/>
              </w:rPr>
              <w:tab/>
            </w:r>
            <w:r w:rsidRPr="00B53CD4">
              <w:rPr>
                <w:noProof/>
                <w:sz w:val="20"/>
                <w:szCs w:val="20"/>
              </w:rPr>
              <w:t>прописати максимално трајање од мање од 10 година за ангажмане из другог подстава става 1.</w:t>
            </w:r>
            <w:r w:rsidRPr="00B53CD4">
              <w:rPr>
                <w:rStyle w:val="tw4winMark"/>
                <w:rFonts w:ascii="Times New Roman" w:hAnsi="Times New Roman"/>
                <w:noProof/>
                <w:color w:val="00B050"/>
                <w:sz w:val="20"/>
                <w:szCs w:val="20"/>
              </w:rPr>
              <w:t>&lt;0}</w:t>
            </w:r>
          </w:p>
          <w:p w:rsidR="00B53CD4" w:rsidRPr="00B53CD4" w:rsidRDefault="00B53CD4" w:rsidP="00B53CD4">
            <w:pPr>
              <w:tabs>
                <w:tab w:val="left" w:pos="452"/>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3.</w:t>
            </w:r>
            <w:r w:rsidRPr="00B53CD4">
              <w:rPr>
                <w:vanish/>
                <w:color w:val="00B050"/>
                <w:sz w:val="20"/>
                <w:szCs w:val="20"/>
              </w:rPr>
              <w:tab/>
            </w:r>
            <w:r w:rsidRPr="00B53CD4">
              <w:rPr>
                <w:vanish/>
                <w:color w:val="00B050"/>
                <w:sz w:val="20"/>
                <w:szCs w:val="20"/>
                <w:lang w:val="en-GB"/>
              </w:rPr>
              <w:t>After the expiry of the maximum durations of engagements referred to in the second subparagraph of paragraph 1, or in point (b) of paragraph 2, or after the expiry of the durations of engagements extended in accordance with paragraphs 4 or 6, neither the statutory auditor or the audit firm nor, where applicable, any members of their networks within the Union shall undertake the statutory audit of the same public-interest entity within the following four-year period.</w:t>
            </w:r>
            <w:r w:rsidRPr="00B53CD4">
              <w:rPr>
                <w:rStyle w:val="tw4winMark"/>
                <w:rFonts w:ascii="Times New Roman" w:hAnsi="Times New Roman"/>
                <w:noProof/>
                <w:color w:val="00B050"/>
                <w:sz w:val="20"/>
                <w:szCs w:val="20"/>
              </w:rPr>
              <w:t>&lt;}0{&gt;</w:t>
            </w:r>
            <w:r w:rsidRPr="00B53CD4">
              <w:rPr>
                <w:noProof/>
                <w:sz w:val="20"/>
                <w:szCs w:val="20"/>
              </w:rPr>
              <w:t>3.</w:t>
            </w:r>
            <w:r w:rsidRPr="00B53CD4">
              <w:rPr>
                <w:sz w:val="20"/>
                <w:szCs w:val="20"/>
              </w:rPr>
              <w:tab/>
            </w:r>
            <w:r w:rsidRPr="00B53CD4">
              <w:rPr>
                <w:noProof/>
                <w:sz w:val="20"/>
                <w:szCs w:val="20"/>
              </w:rPr>
              <w:t xml:space="preserve">По истеку максималног трајања ангажмана из другог подстава става 1. или из става 2. тачка б) или по истеку периода трајања ангажмана који су продужени у складу са ст. 4. или 6, ни овлашћени ревизор или друштво за ревизију ни, у зависности од случаја, било који члан њихових мрежа у оквиру Уније не може вршити законску ревизију </w:t>
            </w:r>
            <w:r w:rsidRPr="00B53CD4">
              <w:rPr>
                <w:noProof/>
                <w:sz w:val="20"/>
                <w:szCs w:val="20"/>
              </w:rPr>
              <w:lastRenderedPageBreak/>
              <w:t>истог субјекта од јавног интереса у периоду од следеће четири године.</w:t>
            </w:r>
            <w:r w:rsidRPr="00B53CD4">
              <w:rPr>
                <w:rStyle w:val="tw4winMark"/>
                <w:rFonts w:ascii="Times New Roman" w:hAnsi="Times New Roman"/>
                <w:noProof/>
                <w:color w:val="00B050"/>
                <w:sz w:val="20"/>
                <w:szCs w:val="20"/>
              </w:rPr>
              <w:t>&lt;0}</w:t>
            </w:r>
          </w:p>
          <w:p w:rsidR="00B53CD4" w:rsidRPr="00B53CD4" w:rsidRDefault="00B53CD4" w:rsidP="00B53CD4">
            <w:pPr>
              <w:tabs>
                <w:tab w:val="left" w:pos="452"/>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4.</w:t>
            </w:r>
            <w:r w:rsidRPr="00B53CD4">
              <w:rPr>
                <w:vanish/>
                <w:color w:val="00B050"/>
                <w:sz w:val="20"/>
                <w:szCs w:val="20"/>
              </w:rPr>
              <w:tab/>
            </w:r>
            <w:r w:rsidRPr="00B53CD4">
              <w:rPr>
                <w:vanish/>
                <w:color w:val="00B050"/>
                <w:sz w:val="20"/>
                <w:szCs w:val="20"/>
                <w:lang w:val="en-GB"/>
              </w:rPr>
              <w:t>By way of derogation from paragraph 1 and point (b) of paragraph (2), Member States may provide that the maximum durations referred to in the second subparagraph of paragraph 1 and in point (b) of paragraph 2 may be extended to the maximum duration of:</w:t>
            </w:r>
            <w:r w:rsidRPr="00B53CD4">
              <w:rPr>
                <w:rStyle w:val="tw4winMark"/>
                <w:rFonts w:ascii="Times New Roman" w:hAnsi="Times New Roman"/>
                <w:noProof/>
                <w:color w:val="00B050"/>
                <w:sz w:val="20"/>
                <w:szCs w:val="20"/>
              </w:rPr>
              <w:t>&lt;}0{&gt;</w:t>
            </w:r>
            <w:r w:rsidRPr="00B53CD4">
              <w:rPr>
                <w:noProof/>
                <w:sz w:val="20"/>
                <w:szCs w:val="20"/>
              </w:rPr>
              <w:t>4.</w:t>
            </w:r>
            <w:r w:rsidRPr="00B53CD4">
              <w:rPr>
                <w:sz w:val="20"/>
                <w:szCs w:val="20"/>
              </w:rPr>
              <w:tab/>
            </w:r>
            <w:r w:rsidRPr="00B53CD4">
              <w:rPr>
                <w:noProof/>
                <w:sz w:val="20"/>
                <w:szCs w:val="20"/>
              </w:rPr>
              <w:t>Одступајући од става 1. и става 2. тачка б), државе чланице могу предвидети да максимално трајање из другог подстава става 1. и става 2. тачка б) може да се продужи на максимално трајање од:</w:t>
            </w:r>
            <w:r w:rsidRPr="00B53CD4">
              <w:rPr>
                <w:rStyle w:val="tw4winMark"/>
                <w:rFonts w:ascii="Times New Roman" w:hAnsi="Times New Roman"/>
                <w:noProof/>
                <w:color w:val="00B050"/>
                <w:sz w:val="20"/>
                <w:szCs w:val="20"/>
              </w:rPr>
              <w:t>&lt;0}</w:t>
            </w:r>
          </w:p>
          <w:p w:rsidR="00B53CD4" w:rsidRPr="00B53CD4" w:rsidRDefault="00B53CD4" w:rsidP="00B53CD4">
            <w:pPr>
              <w:tabs>
                <w:tab w:val="left" w:pos="313"/>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(a)</w:t>
            </w:r>
            <w:r w:rsidRPr="00B53CD4">
              <w:rPr>
                <w:vanish/>
                <w:color w:val="00B050"/>
                <w:sz w:val="20"/>
                <w:szCs w:val="20"/>
              </w:rPr>
              <w:tab/>
            </w:r>
            <w:r w:rsidRPr="00B53CD4">
              <w:rPr>
                <w:vanish/>
                <w:color w:val="00B050"/>
                <w:sz w:val="20"/>
                <w:szCs w:val="20"/>
                <w:lang w:val="en-GB"/>
              </w:rPr>
              <w:t>20 years, where a public tendering process for the statutory audit is conducted in accordance with paragraphs 2 to 5 of Article 16 and takes effect upon the expiry of the maximum durations referred to in the second subparagraph of paragraph 1 and in point (b) of paragraph 2; or</w:t>
            </w:r>
            <w:r w:rsidRPr="00B53CD4">
              <w:rPr>
                <w:rStyle w:val="tw4winMark"/>
                <w:rFonts w:ascii="Times New Roman" w:hAnsi="Times New Roman"/>
                <w:noProof/>
                <w:color w:val="00B050"/>
                <w:sz w:val="20"/>
                <w:szCs w:val="20"/>
              </w:rPr>
              <w:t>&lt;}0{&gt;</w:t>
            </w:r>
            <w:r w:rsidRPr="00B53CD4">
              <w:rPr>
                <w:noProof/>
                <w:sz w:val="20"/>
                <w:szCs w:val="20"/>
              </w:rPr>
              <w:t>а)</w:t>
            </w:r>
            <w:r w:rsidRPr="00B53CD4">
              <w:rPr>
                <w:sz w:val="20"/>
                <w:szCs w:val="20"/>
              </w:rPr>
              <w:tab/>
            </w:r>
            <w:r w:rsidRPr="00B53CD4">
              <w:rPr>
                <w:noProof/>
                <w:sz w:val="20"/>
                <w:szCs w:val="20"/>
              </w:rPr>
              <w:t>20 година, када се јавни тендерски поступак за законску ревизију спроводи у складу са чланом 16. ст. 2 - 5. и ступа на снагу по истеку максималног трајања из другог подстава става 1. и у ставу 2. тачка б); или</w:t>
            </w:r>
            <w:r w:rsidRPr="00B53CD4">
              <w:rPr>
                <w:rStyle w:val="tw4winMark"/>
                <w:rFonts w:ascii="Times New Roman" w:hAnsi="Times New Roman"/>
                <w:noProof/>
                <w:color w:val="00B050"/>
                <w:sz w:val="20"/>
                <w:szCs w:val="20"/>
              </w:rPr>
              <w:t>&lt;0}</w:t>
            </w:r>
          </w:p>
          <w:p w:rsidR="00B53CD4" w:rsidRPr="00B53CD4" w:rsidRDefault="00B53CD4" w:rsidP="00B53CD4">
            <w:pPr>
              <w:tabs>
                <w:tab w:val="left" w:pos="303"/>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(b)</w:t>
            </w:r>
            <w:r w:rsidRPr="00B53CD4">
              <w:rPr>
                <w:vanish/>
                <w:color w:val="00B050"/>
                <w:sz w:val="20"/>
                <w:szCs w:val="20"/>
              </w:rPr>
              <w:tab/>
            </w:r>
            <w:r w:rsidRPr="00B53CD4">
              <w:rPr>
                <w:vanish/>
                <w:color w:val="00B050"/>
                <w:sz w:val="20"/>
                <w:szCs w:val="20"/>
                <w:lang w:val="en-GB"/>
              </w:rPr>
              <w:t>twenty four years, where, after the expiry of the maximum durations referred to in the second subparagraph of paragraph 1 and in point (b) of paragraph 2, more than one statutory auditor or audit firm is simultaneously engaged, provided that the statutory audit results in the presentation of the joint audit report as referred to in Article 28 of Directive 2006/43/EC.</w:t>
            </w:r>
            <w:r w:rsidRPr="00B53CD4">
              <w:rPr>
                <w:rStyle w:val="tw4winMark"/>
                <w:rFonts w:ascii="Times New Roman" w:hAnsi="Times New Roman"/>
                <w:noProof/>
                <w:color w:val="00B050"/>
                <w:sz w:val="20"/>
                <w:szCs w:val="20"/>
              </w:rPr>
              <w:t>&lt;}63{&gt;</w:t>
            </w:r>
            <w:r w:rsidRPr="00B53CD4">
              <w:rPr>
                <w:noProof/>
                <w:sz w:val="20"/>
                <w:szCs w:val="20"/>
              </w:rPr>
              <w:t>б)</w:t>
            </w:r>
            <w:r w:rsidRPr="00B53CD4">
              <w:rPr>
                <w:sz w:val="20"/>
                <w:szCs w:val="20"/>
              </w:rPr>
              <w:tab/>
            </w:r>
            <w:r w:rsidRPr="00B53CD4">
              <w:rPr>
                <w:noProof/>
                <w:sz w:val="20"/>
                <w:szCs w:val="20"/>
              </w:rPr>
              <w:t>двадесет и четири године када је, по истеку максималног трајања из другог подстава става 1. и из става 2. тачка б), ангажовано два и више овлашћених ревизора и друштава за ревизију, под условом да законска ревизија за резултат има представљање заједничког ревизорског извештаја из члана 28. Директиве 2006/43/ЕЗ.</w:t>
            </w:r>
            <w:r w:rsidRPr="00B53CD4">
              <w:rPr>
                <w:rStyle w:val="tw4winMark"/>
                <w:rFonts w:ascii="Times New Roman" w:hAnsi="Times New Roman"/>
                <w:noProof/>
                <w:color w:val="00B050"/>
                <w:sz w:val="20"/>
                <w:szCs w:val="20"/>
              </w:rPr>
              <w:t>&lt;0}</w:t>
            </w:r>
          </w:p>
          <w:p w:rsidR="00B53CD4" w:rsidRPr="00B53CD4" w:rsidRDefault="00B53CD4" w:rsidP="00B53CD4">
            <w:pPr>
              <w:tabs>
                <w:tab w:val="left" w:pos="447"/>
              </w:tabs>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5.</w:t>
            </w:r>
            <w:r w:rsidRPr="00B53CD4">
              <w:rPr>
                <w:vanish/>
                <w:color w:val="00B050"/>
                <w:sz w:val="20"/>
                <w:szCs w:val="20"/>
              </w:rPr>
              <w:tab/>
            </w:r>
            <w:r w:rsidRPr="00B53CD4">
              <w:rPr>
                <w:vanish/>
                <w:color w:val="00B050"/>
                <w:sz w:val="20"/>
                <w:szCs w:val="20"/>
                <w:lang w:val="en-GB"/>
              </w:rPr>
              <w:t>The maximum durations referred to in the second subparagraph of paragraph 1 and in point (b) of paragraph 2 shall be extended only if, upon a recommendation of the audit committee, the administrative or supervisory body, proposes to the general meeting of shareholders or members, in accordance with national law, that the engagement be renewed and that proposal is approved.</w:t>
            </w:r>
            <w:r w:rsidRPr="00B53CD4">
              <w:rPr>
                <w:rStyle w:val="tw4winMark"/>
                <w:rFonts w:ascii="Times New Roman" w:hAnsi="Times New Roman"/>
                <w:noProof/>
                <w:color w:val="00B050"/>
                <w:sz w:val="20"/>
                <w:szCs w:val="20"/>
              </w:rPr>
              <w:t>&lt;}0{&gt;</w:t>
            </w:r>
            <w:r w:rsidRPr="00B53CD4">
              <w:rPr>
                <w:noProof/>
                <w:sz w:val="20"/>
                <w:szCs w:val="20"/>
              </w:rPr>
              <w:t>5.</w:t>
            </w:r>
            <w:r w:rsidRPr="00B53CD4">
              <w:rPr>
                <w:sz w:val="20"/>
                <w:szCs w:val="20"/>
              </w:rPr>
              <w:tab/>
            </w:r>
            <w:r w:rsidRPr="00B53CD4">
              <w:rPr>
                <w:noProof/>
                <w:sz w:val="20"/>
                <w:szCs w:val="20"/>
              </w:rPr>
              <w:t xml:space="preserve">Максимално трајање из другог подстава става 1. и става 2. тачка б) може се продужити искључиво ако, по препоруци </w:t>
            </w:r>
            <w:r w:rsidRPr="00B53CD4">
              <w:rPr>
                <w:noProof/>
                <w:sz w:val="20"/>
                <w:szCs w:val="20"/>
                <w:lang w:val="sr-Cyrl-CS"/>
              </w:rPr>
              <w:t xml:space="preserve"> комисије </w:t>
            </w:r>
            <w:r w:rsidRPr="00B53CD4">
              <w:rPr>
                <w:noProof/>
                <w:sz w:val="20"/>
                <w:szCs w:val="20"/>
              </w:rPr>
              <w:t xml:space="preserve">за ревизију, административни или надзорни орган предложи скупштини акционара или члановима, у складу са националним </w:t>
            </w:r>
            <w:r w:rsidRPr="00B53CD4">
              <w:rPr>
                <w:noProof/>
                <w:sz w:val="20"/>
                <w:szCs w:val="20"/>
              </w:rPr>
              <w:lastRenderedPageBreak/>
              <w:t>правом, да се ангажман обнови и да се предлог усвоји.</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6.</w:t>
            </w:r>
            <w:r w:rsidRPr="00B53CD4">
              <w:rPr>
                <w:rStyle w:val="tw4winMark"/>
                <w:rFonts w:ascii="Times New Roman" w:hAnsi="Times New Roman"/>
                <w:noProof/>
                <w:color w:val="00B050"/>
                <w:sz w:val="20"/>
                <w:szCs w:val="20"/>
              </w:rPr>
              <w:t>&lt;}100{&gt;</w:t>
            </w:r>
            <w:r w:rsidRPr="00B53CD4">
              <w:rPr>
                <w:noProof/>
                <w:sz w:val="20"/>
                <w:szCs w:val="20"/>
              </w:rPr>
              <w:t>6.</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After the expiry of the maximum durations referred to in the second subparagraph of paragraph 1, in point (b) of paragraph 2, or in paragraph 4, as appropriate, the public-interest entity may, on an exceptional basis, request that the competent authority referred to in Article 20(1) grant an extension to re-appoint the statutory auditor or the audit firm for a further engagement where the conditions in points (a) or (b) of paragraph 4 are met.</w:t>
            </w:r>
            <w:r w:rsidRPr="00B53CD4">
              <w:rPr>
                <w:rStyle w:val="tw4winMark"/>
                <w:rFonts w:ascii="Times New Roman" w:hAnsi="Times New Roman"/>
                <w:noProof/>
                <w:color w:val="00B050"/>
                <w:sz w:val="20"/>
                <w:szCs w:val="20"/>
              </w:rPr>
              <w:t>&lt;}60{&gt;</w:t>
            </w:r>
            <w:r w:rsidRPr="00B53CD4">
              <w:rPr>
                <w:noProof/>
                <w:sz w:val="20"/>
                <w:szCs w:val="20"/>
              </w:rPr>
              <w:t xml:space="preserve">По истеку максималног трајања из другог подстава става 1, из става 2. тачка б) или из става 4, у зависности од конкретног случаја, субјекат од јавног интереса може, у изузетним случајевима, </w:t>
            </w:r>
            <w:r w:rsidRPr="00B53CD4">
              <w:rPr>
                <w:noProof/>
                <w:sz w:val="20"/>
                <w:szCs w:val="20"/>
                <w:lang w:val="sr-Cyrl-CS"/>
              </w:rPr>
              <w:t xml:space="preserve"> захтевати</w:t>
            </w:r>
            <w:r w:rsidRPr="00B53CD4">
              <w:rPr>
                <w:noProof/>
                <w:sz w:val="20"/>
                <w:szCs w:val="20"/>
              </w:rPr>
              <w:t xml:space="preserve"> да надлежни орган из члана 20. став 1. одобри продужетак како би се поново именовао овлашћени ревизор или друштво за ревизију за нови ангажман у случају да су услови из става 4. тач. а) или б) испуњени. </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Such an additional engagement shall not exceed two years.</w:t>
            </w:r>
            <w:r w:rsidRPr="00B53CD4">
              <w:rPr>
                <w:rStyle w:val="tw4winMark"/>
                <w:rFonts w:ascii="Times New Roman" w:hAnsi="Times New Roman"/>
                <w:noProof/>
                <w:color w:val="00B050"/>
                <w:sz w:val="20"/>
                <w:szCs w:val="20"/>
              </w:rPr>
              <w:t>&lt;}0{&gt;</w:t>
            </w:r>
            <w:r w:rsidRPr="00B53CD4">
              <w:rPr>
                <w:noProof/>
                <w:sz w:val="20"/>
                <w:szCs w:val="20"/>
              </w:rPr>
              <w:t>Такав додатни ангажман не може бити дужи од две године.</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7.</w:t>
            </w:r>
            <w:r w:rsidRPr="00B53CD4">
              <w:rPr>
                <w:rStyle w:val="tw4winMark"/>
                <w:rFonts w:ascii="Times New Roman" w:hAnsi="Times New Roman"/>
                <w:noProof/>
                <w:color w:val="00B050"/>
                <w:sz w:val="20"/>
                <w:szCs w:val="20"/>
              </w:rPr>
              <w:t>&lt;}100{&gt;</w:t>
            </w:r>
            <w:r w:rsidRPr="00B53CD4">
              <w:rPr>
                <w:noProof/>
                <w:sz w:val="20"/>
                <w:szCs w:val="20"/>
              </w:rPr>
              <w:t>7.</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The key audit partners responsible for carrying out a statutory audit shall cease their participation in the statutory audit of the audited entity not later than seven years from the date of their appointment.</w:t>
            </w:r>
            <w:r w:rsidRPr="00B53CD4">
              <w:rPr>
                <w:rStyle w:val="tw4winMark"/>
                <w:rFonts w:ascii="Times New Roman" w:hAnsi="Times New Roman"/>
                <w:noProof/>
                <w:color w:val="00B050"/>
                <w:sz w:val="20"/>
                <w:szCs w:val="20"/>
              </w:rPr>
              <w:t>&lt;}0{&gt;</w:t>
            </w:r>
            <w:r w:rsidRPr="00B53CD4">
              <w:rPr>
                <w:noProof/>
                <w:sz w:val="20"/>
                <w:szCs w:val="20"/>
              </w:rPr>
              <w:t>Кључни ревизорски партнери одговорни за обављање законске ревизије престају да учествују у законској ревизији субјекта ревизије најкасније седам година од дана њиховог именовања.</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They shall not participate again in the statutory audit of the audited entity before three years have elapsed following that cessation.</w:t>
            </w:r>
            <w:r w:rsidRPr="00B53CD4">
              <w:rPr>
                <w:rStyle w:val="tw4winMark"/>
                <w:rFonts w:ascii="Times New Roman" w:hAnsi="Times New Roman"/>
                <w:noProof/>
                <w:color w:val="00B050"/>
                <w:sz w:val="20"/>
                <w:szCs w:val="20"/>
              </w:rPr>
              <w:t>&lt;}0{&gt;</w:t>
            </w:r>
            <w:r w:rsidRPr="00B53CD4">
              <w:rPr>
                <w:noProof/>
                <w:sz w:val="20"/>
                <w:szCs w:val="20"/>
              </w:rPr>
              <w:t>Они не могу поново учествовати у законској ревизији субјекта ревизије пре истека три године од тог престанка.</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By way of derogation, Member States may require that key audit partners responsible for carrying out a statutory audit cease their participation in the statutory audit of the audited entity earlier than seven years from the date of their respective appointment.</w:t>
            </w:r>
            <w:r w:rsidRPr="00B53CD4">
              <w:rPr>
                <w:rStyle w:val="tw4winMark"/>
                <w:rFonts w:ascii="Times New Roman" w:hAnsi="Times New Roman"/>
                <w:noProof/>
                <w:color w:val="00B050"/>
                <w:sz w:val="20"/>
                <w:szCs w:val="20"/>
              </w:rPr>
              <w:t>&lt;}75{&gt;</w:t>
            </w:r>
            <w:r w:rsidRPr="00B53CD4">
              <w:rPr>
                <w:noProof/>
                <w:sz w:val="20"/>
                <w:szCs w:val="20"/>
              </w:rPr>
              <w:t xml:space="preserve">Одступајући од наведеног, државе чланице могу прописати да кључни ревизорски партнери одговорни за обављање законске ревизије престану да учествују у законској ревизији субјекта </w:t>
            </w:r>
            <w:r w:rsidRPr="00B53CD4">
              <w:rPr>
                <w:noProof/>
                <w:sz w:val="20"/>
                <w:szCs w:val="20"/>
              </w:rPr>
              <w:lastRenderedPageBreak/>
              <w:t>ревизије пре истека рока од седам година од дана њиховог именовања.</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The statutory auditor or the audit firm shall establish an appropriate gradual rotation mechanism with regard to the most senior personnel involved in the statutory audit, including at least the persons who are registered as statutory auditors.</w:t>
            </w:r>
            <w:r w:rsidRPr="00B53CD4">
              <w:rPr>
                <w:rStyle w:val="tw4winMark"/>
                <w:rFonts w:ascii="Times New Roman" w:hAnsi="Times New Roman"/>
                <w:noProof/>
                <w:color w:val="00B050"/>
                <w:sz w:val="20"/>
                <w:szCs w:val="20"/>
              </w:rPr>
              <w:t>&lt;}0{&gt;</w:t>
            </w:r>
            <w:r w:rsidRPr="00B53CD4">
              <w:rPr>
                <w:noProof/>
                <w:sz w:val="20"/>
                <w:szCs w:val="20"/>
              </w:rPr>
              <w:t>Овлашћени ревизор или друштво за ревизију дужни су да успоставе одговарајући механизам постепене ротације у погледу највише рангираних запослених који учествују у законској ревизији, укључујући, као минимум, лица која су регитрована као овлашћени ревизори.</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The gradual rotation mechanism shall be applied in phases on the basis of individuals rather than of the entire engagement team.</w:t>
            </w:r>
            <w:r w:rsidRPr="00B53CD4">
              <w:rPr>
                <w:rStyle w:val="tw4winMark"/>
                <w:rFonts w:ascii="Times New Roman" w:hAnsi="Times New Roman"/>
                <w:noProof/>
                <w:color w:val="00B050"/>
                <w:sz w:val="20"/>
                <w:szCs w:val="20"/>
              </w:rPr>
              <w:t>&lt;}0{&gt;</w:t>
            </w:r>
            <w:r w:rsidRPr="00B53CD4">
              <w:rPr>
                <w:noProof/>
                <w:sz w:val="20"/>
                <w:szCs w:val="20"/>
              </w:rPr>
              <w:t xml:space="preserve">Механизам постепене ротације примењује се у фазама на појединачној основи, а не </w:t>
            </w:r>
            <w:r w:rsidRPr="00B53CD4">
              <w:rPr>
                <w:noProof/>
                <w:sz w:val="20"/>
                <w:szCs w:val="20"/>
                <w:lang w:val="sr-Cyrl-CS"/>
              </w:rPr>
              <w:t xml:space="preserve">на </w:t>
            </w:r>
            <w:r w:rsidRPr="00B53CD4">
              <w:rPr>
                <w:noProof/>
                <w:sz w:val="20"/>
                <w:szCs w:val="20"/>
              </w:rPr>
              <w:t>цело</w:t>
            </w:r>
            <w:r w:rsidRPr="00B53CD4">
              <w:rPr>
                <w:noProof/>
                <w:sz w:val="20"/>
                <w:szCs w:val="20"/>
                <w:lang w:val="sr-Cyrl-CS"/>
              </w:rPr>
              <w:t>м</w:t>
            </w:r>
            <w:r w:rsidRPr="00B53CD4">
              <w:rPr>
                <w:noProof/>
                <w:sz w:val="20"/>
                <w:szCs w:val="20"/>
              </w:rPr>
              <w:t xml:space="preserve"> тим</w:t>
            </w:r>
            <w:r w:rsidRPr="00B53CD4">
              <w:rPr>
                <w:noProof/>
                <w:sz w:val="20"/>
                <w:szCs w:val="20"/>
                <w:lang w:val="sr-Cyrl-CS"/>
              </w:rPr>
              <w:t>у</w:t>
            </w:r>
            <w:r w:rsidRPr="00B53CD4">
              <w:rPr>
                <w:noProof/>
                <w:sz w:val="20"/>
                <w:szCs w:val="20"/>
              </w:rPr>
              <w:t xml:space="preserve"> у ангажману.</w:t>
            </w:r>
            <w:r w:rsidRPr="00B53CD4">
              <w:rPr>
                <w:rStyle w:val="tw4winMark"/>
                <w:rFonts w:ascii="Times New Roman" w:hAnsi="Times New Roman"/>
                <w:noProof/>
                <w:color w:val="00B050"/>
                <w:sz w:val="20"/>
                <w:szCs w:val="20"/>
              </w:rPr>
              <w:t>&lt;0}{0&gt;</w:t>
            </w:r>
            <w:r w:rsidRPr="00B53CD4">
              <w:rPr>
                <w:sz w:val="20"/>
                <w:szCs w:val="20"/>
              </w:rPr>
              <w:t xml:space="preserve"> </w:t>
            </w:r>
            <w:r w:rsidRPr="00B53CD4">
              <w:rPr>
                <w:vanish/>
                <w:color w:val="00B050"/>
                <w:sz w:val="20"/>
                <w:szCs w:val="20"/>
                <w:lang w:val="en-GB"/>
              </w:rPr>
              <w:t>It shall be proportionate in view of the scale and the complexity of the activity of the statutory auditor or the audit firm.</w:t>
            </w:r>
            <w:r w:rsidRPr="00B53CD4">
              <w:rPr>
                <w:rStyle w:val="tw4winMark"/>
                <w:rFonts w:ascii="Times New Roman" w:hAnsi="Times New Roman"/>
                <w:noProof/>
                <w:color w:val="00B050"/>
                <w:sz w:val="20"/>
                <w:szCs w:val="20"/>
              </w:rPr>
              <w:t>&lt;}75{&gt;</w:t>
            </w:r>
            <w:r w:rsidRPr="00B53CD4">
              <w:rPr>
                <w:noProof/>
                <w:sz w:val="20"/>
                <w:szCs w:val="20"/>
                <w:lang w:val="sr-Cyrl-CS"/>
              </w:rPr>
              <w:t xml:space="preserve"> Треба</w:t>
            </w:r>
            <w:r w:rsidRPr="00B53CD4">
              <w:rPr>
                <w:noProof/>
                <w:sz w:val="20"/>
                <w:szCs w:val="20"/>
              </w:rPr>
              <w:t xml:space="preserve"> да буде сразмеран имајући у виду обим и сложеност активности законског ревизора или друштва за ревизију.</w:t>
            </w:r>
            <w:r w:rsidRPr="00B53CD4">
              <w:rPr>
                <w:rStyle w:val="tw4winMark"/>
                <w:rFonts w:ascii="Times New Roman" w:hAnsi="Times New Roman"/>
                <w:noProof/>
                <w:color w:val="00B050"/>
                <w:sz w:val="20"/>
                <w:szCs w:val="20"/>
              </w:rPr>
              <w:t>&lt;0}</w:t>
            </w:r>
          </w:p>
          <w:p w:rsidR="00B53CD4" w:rsidRPr="00B53CD4" w:rsidRDefault="00B53CD4" w:rsidP="00B53CD4">
            <w:pPr>
              <w:spacing w:after="300"/>
              <w:jc w:val="both"/>
              <w:rPr>
                <w:sz w:val="20"/>
                <w:szCs w:val="20"/>
              </w:rPr>
            </w:pPr>
            <w:r w:rsidRPr="00B53CD4">
              <w:rPr>
                <w:rStyle w:val="tw4winMark"/>
                <w:rFonts w:ascii="Times New Roman" w:hAnsi="Times New Roman"/>
                <w:noProof/>
                <w:color w:val="00B050"/>
                <w:sz w:val="20"/>
                <w:szCs w:val="20"/>
              </w:rPr>
              <w:t>{0&gt;</w:t>
            </w:r>
            <w:r w:rsidRPr="00B53CD4">
              <w:rPr>
                <w:vanish/>
                <w:color w:val="00B050"/>
                <w:sz w:val="20"/>
                <w:szCs w:val="20"/>
                <w:lang w:val="en-GB"/>
              </w:rPr>
              <w:t>The statutory auditor or the audit firm shall be able to demonstrate to the competent authority that such mechanism is effectively applied and adapted to the scale and the complexity of the activity of the statutory auditor or the audit firm.</w:t>
            </w:r>
            <w:r w:rsidRPr="00B53CD4">
              <w:rPr>
                <w:rStyle w:val="tw4winMark"/>
                <w:rFonts w:ascii="Times New Roman" w:hAnsi="Times New Roman"/>
                <w:noProof/>
                <w:color w:val="00B050"/>
                <w:sz w:val="20"/>
                <w:szCs w:val="20"/>
              </w:rPr>
              <w:t>&lt;}73{&gt;</w:t>
            </w:r>
            <w:r w:rsidRPr="00B53CD4">
              <w:rPr>
                <w:noProof/>
                <w:sz w:val="20"/>
                <w:szCs w:val="20"/>
              </w:rPr>
              <w:t>Овлашћени ревизор или друштво за ревизију морају бити у стању да докажу надлежном органу да се такав механизам делотворно примењује и прилагођава обиму и сложености активности овлашћеног ревизора или друштва за ревизију.</w:t>
            </w:r>
            <w:r w:rsidRPr="00B53CD4">
              <w:rPr>
                <w:rStyle w:val="tw4winMark"/>
                <w:rFonts w:ascii="Times New Roman" w:hAnsi="Times New Roman"/>
                <w:noProof/>
                <w:color w:val="00B050"/>
                <w:sz w:val="20"/>
                <w:szCs w:val="20"/>
              </w:rPr>
              <w:t>&lt;0}</w:t>
            </w:r>
          </w:p>
          <w:p w:rsidR="00CA7690" w:rsidRDefault="00CA7690" w:rsidP="00B53CD4">
            <w:pPr>
              <w:autoSpaceDE w:val="0"/>
              <w:autoSpaceDN w:val="0"/>
              <w:adjustRightInd w:val="0"/>
              <w:jc w:val="both"/>
              <w:rPr>
                <w:sz w:val="20"/>
                <w:szCs w:val="20"/>
              </w:rPr>
            </w:pPr>
          </w:p>
        </w:tc>
        <w:tc>
          <w:tcPr>
            <w:tcW w:w="407" w:type="pct"/>
          </w:tcPr>
          <w:p w:rsidR="00CA7690" w:rsidRDefault="00A570C9" w:rsidP="00996E33">
            <w:pPr>
              <w:rPr>
                <w:sz w:val="20"/>
                <w:szCs w:val="20"/>
              </w:rPr>
            </w:pPr>
            <w:r>
              <w:rPr>
                <w:sz w:val="20"/>
                <w:szCs w:val="20"/>
              </w:rPr>
              <w:lastRenderedPageBreak/>
              <w:t>50</w:t>
            </w:r>
            <w:r w:rsidR="00A50542">
              <w:rPr>
                <w:sz w:val="20"/>
                <w:szCs w:val="20"/>
              </w:rPr>
              <w:t>.</w:t>
            </w:r>
          </w:p>
        </w:tc>
        <w:tc>
          <w:tcPr>
            <w:tcW w:w="1627" w:type="pct"/>
          </w:tcPr>
          <w:p w:rsidR="002223D8" w:rsidRPr="002223D8" w:rsidRDefault="002223D8" w:rsidP="002223D8">
            <w:pPr>
              <w:autoSpaceDE w:val="0"/>
              <w:autoSpaceDN w:val="0"/>
              <w:adjustRightInd w:val="0"/>
              <w:ind w:firstLine="720"/>
              <w:jc w:val="both"/>
              <w:rPr>
                <w:rFonts w:eastAsia="TimesNewRoman"/>
                <w:sz w:val="20"/>
                <w:szCs w:val="20"/>
              </w:rPr>
            </w:pPr>
            <w:r>
              <w:rPr>
                <w:sz w:val="20"/>
                <w:szCs w:val="20"/>
              </w:rPr>
              <w:t xml:space="preserve"> </w:t>
            </w:r>
            <w:r w:rsidRPr="002223D8">
              <w:rPr>
                <w:rFonts w:eastAsia="TimesNewRoman"/>
                <w:sz w:val="20"/>
                <w:szCs w:val="20"/>
              </w:rPr>
              <w:t xml:space="preserve">Друштво за ревизију може да обавља највише 10 година узастопно ревизију код истог </w:t>
            </w:r>
            <w:r w:rsidRPr="001035E9">
              <w:rPr>
                <w:rFonts w:eastAsia="TimesNewRoman"/>
                <w:sz w:val="20"/>
                <w:szCs w:val="20"/>
                <w:lang w:val="sr-Cyrl-RS"/>
              </w:rPr>
              <w:t xml:space="preserve">друштва од јавног интереса </w:t>
            </w:r>
            <w:r w:rsidRPr="002223D8">
              <w:rPr>
                <w:rFonts w:eastAsia="TimesNewRoman"/>
                <w:sz w:val="20"/>
                <w:szCs w:val="20"/>
              </w:rPr>
              <w:t>од почетка обављања ревизије</w:t>
            </w:r>
            <w:r w:rsidRPr="002223D8">
              <w:rPr>
                <w:rFonts w:eastAsia="TimesNewRoman"/>
                <w:sz w:val="20"/>
                <w:szCs w:val="20"/>
                <w:lang w:val="sr-Cyrl-RS"/>
              </w:rPr>
              <w:t xml:space="preserve">, </w:t>
            </w:r>
            <w:r w:rsidRPr="002223D8">
              <w:rPr>
                <w:sz w:val="20"/>
                <w:szCs w:val="20"/>
                <w:lang w:val="sr-Cyrl-RS"/>
              </w:rPr>
              <w:t>осим ако посебним законом није друкчије уређено</w:t>
            </w:r>
            <w:r w:rsidRPr="002223D8">
              <w:rPr>
                <w:rFonts w:eastAsia="TimesNewRoman"/>
                <w:sz w:val="20"/>
                <w:szCs w:val="20"/>
              </w:rPr>
              <w:t>.</w:t>
            </w:r>
          </w:p>
          <w:p w:rsidR="002223D8" w:rsidRPr="002223D8" w:rsidRDefault="002223D8" w:rsidP="002223D8">
            <w:pPr>
              <w:autoSpaceDE w:val="0"/>
              <w:autoSpaceDN w:val="0"/>
              <w:adjustRightInd w:val="0"/>
              <w:ind w:firstLine="720"/>
              <w:jc w:val="both"/>
              <w:rPr>
                <w:rFonts w:eastAsia="TimesNewRoman"/>
                <w:sz w:val="20"/>
                <w:szCs w:val="20"/>
              </w:rPr>
            </w:pPr>
            <w:r w:rsidRPr="002223D8">
              <w:rPr>
                <w:rFonts w:eastAsia="TimesNewRoman"/>
                <w:sz w:val="20"/>
                <w:szCs w:val="20"/>
              </w:rPr>
              <w:t xml:space="preserve">Након истека максимално дозвољеног периода из става 1. овог члана друштво за ревизију не може да обавља ревизију код истог </w:t>
            </w:r>
            <w:r w:rsidRPr="001035E9">
              <w:rPr>
                <w:rFonts w:eastAsia="TimesNewRoman"/>
                <w:sz w:val="20"/>
                <w:szCs w:val="20"/>
                <w:lang w:val="sr-Cyrl-RS"/>
              </w:rPr>
              <w:t>друштва од јавног интереса</w:t>
            </w:r>
            <w:r w:rsidRPr="001035E9">
              <w:rPr>
                <w:rFonts w:eastAsia="TimesNewRoman"/>
                <w:sz w:val="20"/>
                <w:szCs w:val="20"/>
              </w:rPr>
              <w:t xml:space="preserve"> </w:t>
            </w:r>
            <w:r w:rsidRPr="002223D8">
              <w:rPr>
                <w:rFonts w:eastAsia="TimesNewRoman"/>
                <w:sz w:val="20"/>
                <w:szCs w:val="20"/>
              </w:rPr>
              <w:t xml:space="preserve">наредне  </w:t>
            </w:r>
            <w:r w:rsidRPr="002223D8">
              <w:rPr>
                <w:rFonts w:eastAsia="TimesNewRoman"/>
                <w:sz w:val="20"/>
                <w:szCs w:val="20"/>
                <w:lang w:val="sr-Cyrl-RS"/>
              </w:rPr>
              <w:t xml:space="preserve">четири </w:t>
            </w:r>
            <w:r w:rsidRPr="002223D8">
              <w:rPr>
                <w:rFonts w:eastAsia="TimesNewRoman"/>
                <w:sz w:val="20"/>
                <w:szCs w:val="20"/>
              </w:rPr>
              <w:t>године.</w:t>
            </w:r>
          </w:p>
          <w:p w:rsidR="002223D8" w:rsidRPr="002223D8" w:rsidRDefault="002223D8" w:rsidP="002223D8">
            <w:pPr>
              <w:autoSpaceDE w:val="0"/>
              <w:autoSpaceDN w:val="0"/>
              <w:adjustRightInd w:val="0"/>
              <w:ind w:firstLine="720"/>
              <w:jc w:val="both"/>
              <w:rPr>
                <w:rFonts w:eastAsia="TimesNewRoman"/>
                <w:sz w:val="20"/>
                <w:szCs w:val="20"/>
              </w:rPr>
            </w:pPr>
            <w:r w:rsidRPr="002223D8">
              <w:rPr>
                <w:rFonts w:eastAsia="TimesNewRoman"/>
                <w:sz w:val="20"/>
                <w:szCs w:val="20"/>
              </w:rPr>
              <w:t>Друштва за ревизију дужна су да најкасније сваке седме године од почетка обављања ревизије финансијских извештаја код истог обвезника ревизије изврше замену лиценцираног овлашћеног ревизора, потписника ревизорског извештаја, односно кључног ревизорског партнера.</w:t>
            </w:r>
          </w:p>
          <w:p w:rsidR="00CA7690" w:rsidRPr="00F62CBD" w:rsidRDefault="002223D8" w:rsidP="002223D8">
            <w:pPr>
              <w:jc w:val="both"/>
              <w:rPr>
                <w:sz w:val="20"/>
                <w:szCs w:val="20"/>
                <w:lang w:val="sr-Latn-CS"/>
              </w:rPr>
            </w:pPr>
            <w:r w:rsidRPr="002223D8">
              <w:rPr>
                <w:rFonts w:eastAsia="TimesNewRoman"/>
                <w:sz w:val="20"/>
                <w:szCs w:val="20"/>
                <w:lang w:val="sr-Cyrl-RS"/>
              </w:rPr>
              <w:t xml:space="preserve">              </w:t>
            </w:r>
            <w:r w:rsidRPr="002223D8">
              <w:rPr>
                <w:rFonts w:eastAsia="TimesNewRoman"/>
                <w:sz w:val="20"/>
                <w:szCs w:val="20"/>
              </w:rPr>
              <w:t>Лиценцирани овлашћени ревизор, односно кључни ревизорски партнер може поново да обавља ревизију код истог обвезника ревизије три године од датума потписивања последњег ревизорског извештаја за тог обвезника.</w:t>
            </w:r>
          </w:p>
        </w:tc>
        <w:tc>
          <w:tcPr>
            <w:tcW w:w="661" w:type="pct"/>
          </w:tcPr>
          <w:p w:rsidR="00CA7690" w:rsidRPr="000A033B" w:rsidRDefault="00A50542" w:rsidP="00F91944">
            <w:pPr>
              <w:rPr>
                <w:sz w:val="20"/>
                <w:szCs w:val="20"/>
                <w:highlight w:val="yellow"/>
              </w:rPr>
            </w:pPr>
            <w:r w:rsidRPr="00A50542">
              <w:rPr>
                <w:sz w:val="20"/>
                <w:szCs w:val="20"/>
              </w:rPr>
              <w:t>Потпуно усклађено</w:t>
            </w:r>
          </w:p>
        </w:tc>
        <w:tc>
          <w:tcPr>
            <w:tcW w:w="681" w:type="pct"/>
          </w:tcPr>
          <w:p w:rsidR="00CA7690" w:rsidRPr="000A033B" w:rsidRDefault="00CA7690" w:rsidP="00996E33">
            <w:pPr>
              <w:rPr>
                <w:sz w:val="20"/>
                <w:szCs w:val="20"/>
                <w:highlight w:val="yellow"/>
              </w:rPr>
            </w:pPr>
          </w:p>
        </w:tc>
      </w:tr>
      <w:tr w:rsidR="00A50542" w:rsidRPr="000A033B" w:rsidTr="00871DC9">
        <w:trPr>
          <w:trHeight w:val="20"/>
        </w:trPr>
        <w:tc>
          <w:tcPr>
            <w:tcW w:w="294" w:type="pct"/>
          </w:tcPr>
          <w:p w:rsidR="00A50542" w:rsidRDefault="00A50542" w:rsidP="00996E33">
            <w:pPr>
              <w:rPr>
                <w:sz w:val="20"/>
                <w:szCs w:val="20"/>
                <w:lang w:val="sr-Cyrl-CS"/>
              </w:rPr>
            </w:pPr>
            <w:r>
              <w:rPr>
                <w:sz w:val="20"/>
                <w:szCs w:val="20"/>
                <w:lang w:val="sr-Cyrl-CS"/>
              </w:rPr>
              <w:lastRenderedPageBreak/>
              <w:t>18.</w:t>
            </w:r>
          </w:p>
        </w:tc>
        <w:tc>
          <w:tcPr>
            <w:tcW w:w="1330" w:type="pct"/>
          </w:tcPr>
          <w:p w:rsidR="00D42477" w:rsidRPr="00461DFB" w:rsidRDefault="00D42477" w:rsidP="00D42477">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Where a statutory auditor or an audit firm is replaced by another statutory auditor or audit firm, the former statutory auditor or audit firm shall comply with the requirements laid down in Article 23(3) of Directive 2006/43/EC.</w:t>
            </w:r>
            <w:r w:rsidRPr="00461DFB">
              <w:rPr>
                <w:rStyle w:val="tw4winMark"/>
                <w:rFonts w:ascii="Times New Roman" w:hAnsi="Times New Roman"/>
                <w:noProof/>
                <w:color w:val="auto"/>
                <w:sz w:val="20"/>
                <w:szCs w:val="20"/>
              </w:rPr>
              <w:t>&lt;}68{&gt;</w:t>
            </w:r>
            <w:r w:rsidRPr="00461DFB">
              <w:rPr>
                <w:noProof/>
                <w:sz w:val="20"/>
                <w:szCs w:val="20"/>
              </w:rPr>
              <w:t xml:space="preserve">Када се овлашћени ревизор или друштво за ревизију замене друтим овлашћеним ревизором или друштвом за ревизију, претходни овлашћени ревизор или друштво за ревизију морају да испуне </w:t>
            </w:r>
            <w:r w:rsidRPr="00461DFB">
              <w:rPr>
                <w:noProof/>
                <w:sz w:val="20"/>
                <w:szCs w:val="20"/>
              </w:rPr>
              <w:lastRenderedPageBreak/>
              <w:t>захтеве утврђене у члану 23. став 3. Директиве 2006/43/ЕЗ.</w:t>
            </w:r>
            <w:r w:rsidRPr="00461DFB">
              <w:rPr>
                <w:rStyle w:val="tw4winMark"/>
                <w:rFonts w:ascii="Times New Roman" w:hAnsi="Times New Roman"/>
                <w:noProof/>
                <w:color w:val="auto"/>
                <w:sz w:val="20"/>
                <w:szCs w:val="20"/>
              </w:rPr>
              <w:t>&lt;0}</w:t>
            </w:r>
          </w:p>
          <w:p w:rsidR="00D42477" w:rsidRPr="00461DFB" w:rsidRDefault="00D42477" w:rsidP="00D42477">
            <w:pPr>
              <w:spacing w:after="300"/>
              <w:jc w:val="both"/>
            </w:pPr>
            <w:r w:rsidRPr="00461DFB">
              <w:rPr>
                <w:rStyle w:val="tw4winMark"/>
                <w:rFonts w:ascii="Times New Roman" w:hAnsi="Times New Roman"/>
                <w:noProof/>
                <w:color w:val="auto"/>
                <w:sz w:val="20"/>
                <w:szCs w:val="20"/>
              </w:rPr>
              <w:t>{0&gt;</w:t>
            </w:r>
            <w:r w:rsidRPr="00461DFB">
              <w:rPr>
                <w:vanish/>
                <w:sz w:val="20"/>
                <w:szCs w:val="20"/>
                <w:lang w:val="en-GB"/>
              </w:rPr>
              <w:t>Subject to Article 15, the former statutory auditor or audit firm shall also grant the incoming statutory auditor or audit firm access to the additional reports referred to in Article 11 in respect of previous years and to any information transmitted to competent authorities pursuant to Articles 12 and 13.</w:t>
            </w:r>
            <w:r w:rsidRPr="00461DFB">
              <w:rPr>
                <w:rStyle w:val="tw4winMark"/>
                <w:rFonts w:ascii="Times New Roman" w:hAnsi="Times New Roman"/>
                <w:noProof/>
                <w:color w:val="auto"/>
                <w:sz w:val="20"/>
                <w:szCs w:val="20"/>
              </w:rPr>
              <w:t>&lt;}0{&gt;</w:t>
            </w:r>
            <w:r w:rsidRPr="00461DFB">
              <w:rPr>
                <w:noProof/>
                <w:sz w:val="20"/>
                <w:szCs w:val="20"/>
              </w:rPr>
              <w:t>Сходно одредби члана 15, претходни овлашћени ревизор или друштво за ревизију дужни су такође да омогуће новом овлашћеном ревизору или друштву за ревизију приступ додатним извештајима из члана 11. у односу на претходне године и свакој информацији прослеђеној надлежним органима у складу са чл. 12. и 13.</w:t>
            </w:r>
            <w:r w:rsidRPr="00461DFB">
              <w:rPr>
                <w:noProof/>
              </w:rPr>
              <w:t xml:space="preserve"> </w:t>
            </w:r>
            <w:r w:rsidRPr="00461DFB">
              <w:rPr>
                <w:rStyle w:val="tw4winMark"/>
                <w:noProof/>
                <w:color w:val="auto"/>
              </w:rPr>
              <w:t>&lt;0}</w:t>
            </w:r>
          </w:p>
          <w:p w:rsidR="00A50542" w:rsidRPr="00461DFB" w:rsidRDefault="00D42477" w:rsidP="00D42477">
            <w:pPr>
              <w:autoSpaceDE w:val="0"/>
              <w:autoSpaceDN w:val="0"/>
              <w:adjustRightInd w:val="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The former statutory auditor or audit firm shall be able to demonstrate to the competent authority that such information has been provided to the incoming statutory auditor or audit firm.</w:t>
            </w:r>
            <w:r w:rsidRPr="00461DFB">
              <w:rPr>
                <w:rStyle w:val="tw4winMark"/>
                <w:rFonts w:ascii="Times New Roman" w:hAnsi="Times New Roman"/>
                <w:noProof/>
                <w:color w:val="auto"/>
                <w:sz w:val="20"/>
                <w:szCs w:val="20"/>
              </w:rPr>
              <w:t>&lt;}66{&gt;</w:t>
            </w:r>
            <w:r w:rsidRPr="00461DFB">
              <w:rPr>
                <w:noProof/>
                <w:sz w:val="20"/>
                <w:szCs w:val="20"/>
              </w:rPr>
              <w:t>Претходни овлашћени ревизор или друштво за ревизију морају бити у стању да докажу надлежном органу да су такве информације достављене новом овлашћеном ревизору или друштву за ревизију.</w:t>
            </w:r>
          </w:p>
        </w:tc>
        <w:tc>
          <w:tcPr>
            <w:tcW w:w="407" w:type="pct"/>
          </w:tcPr>
          <w:p w:rsidR="00A50542" w:rsidRPr="007267D4" w:rsidRDefault="00A50542" w:rsidP="001035E9">
            <w:pPr>
              <w:rPr>
                <w:sz w:val="20"/>
                <w:szCs w:val="20"/>
                <w:highlight w:val="yellow"/>
                <w:lang w:val="sr-Cyrl-RS"/>
              </w:rPr>
            </w:pPr>
            <w:r w:rsidRPr="00461DFB">
              <w:rPr>
                <w:sz w:val="20"/>
                <w:szCs w:val="20"/>
              </w:rPr>
              <w:lastRenderedPageBreak/>
              <w:t>37</w:t>
            </w:r>
            <w:r w:rsidRPr="001035E9">
              <w:rPr>
                <w:sz w:val="20"/>
                <w:szCs w:val="20"/>
              </w:rPr>
              <w:t>.</w:t>
            </w:r>
            <w:r w:rsidR="001035E9" w:rsidRPr="001035E9">
              <w:rPr>
                <w:sz w:val="20"/>
                <w:szCs w:val="20"/>
                <w:lang w:val="sr-Cyrl-RS"/>
              </w:rPr>
              <w:t xml:space="preserve"> </w:t>
            </w:r>
            <w:r w:rsidR="007267D4" w:rsidRPr="001035E9">
              <w:rPr>
                <w:sz w:val="20"/>
                <w:szCs w:val="20"/>
                <w:lang w:val="sr-Cyrl-RS"/>
              </w:rPr>
              <w:t>7.</w:t>
            </w:r>
          </w:p>
        </w:tc>
        <w:tc>
          <w:tcPr>
            <w:tcW w:w="1627" w:type="pct"/>
          </w:tcPr>
          <w:p w:rsidR="00A50542" w:rsidRPr="007267D4" w:rsidRDefault="002D04B6" w:rsidP="00D42477">
            <w:pPr>
              <w:jc w:val="both"/>
              <w:rPr>
                <w:sz w:val="20"/>
                <w:szCs w:val="20"/>
                <w:lang w:val="sr-Cyrl-RS"/>
              </w:rPr>
            </w:pPr>
            <w:r w:rsidRPr="00461DFB">
              <w:rPr>
                <w:sz w:val="20"/>
                <w:szCs w:val="20"/>
              </w:rPr>
              <w:t xml:space="preserve">               </w:t>
            </w:r>
            <w:r w:rsidR="007267D4" w:rsidRPr="007267D4">
              <w:rPr>
                <w:rFonts w:eastAsia="TimesNewRoman"/>
                <w:sz w:val="20"/>
                <w:szCs w:val="20"/>
              </w:rPr>
              <w:t xml:space="preserve">Ако је лиценцирани овлашћени ревизор, односно друштво за ревизију које обавља ревизију замењено другим лиценцираним овлашћеним ревизором, односно друштвом за ревизију, претходни лиценцирани овлашћени ревизор, односно друштво за ревизију дужно је да новом лиценцираном овлашћеном ревизору, односно друштву за ревизију омогући приступ релевантној </w:t>
            </w:r>
            <w:r w:rsidR="007267D4" w:rsidRPr="007267D4">
              <w:rPr>
                <w:rFonts w:eastAsia="TimesNewRoman"/>
                <w:sz w:val="20"/>
                <w:szCs w:val="20"/>
              </w:rPr>
              <w:lastRenderedPageBreak/>
              <w:t xml:space="preserve">документацији која се односи на </w:t>
            </w:r>
            <w:r w:rsidR="007267D4" w:rsidRPr="007267D4">
              <w:rPr>
                <w:rFonts w:eastAsia="TimesNewRoman"/>
                <w:sz w:val="20"/>
                <w:szCs w:val="20"/>
                <w:lang w:val="sr-Cyrl-RS"/>
              </w:rPr>
              <w:t xml:space="preserve">субјекта ревизије </w:t>
            </w:r>
            <w:r w:rsidR="007267D4" w:rsidRPr="007267D4">
              <w:rPr>
                <w:rFonts w:eastAsia="TimesNewRoman"/>
                <w:sz w:val="20"/>
                <w:szCs w:val="20"/>
              </w:rPr>
              <w:t>код којег се обавља ревизија</w:t>
            </w:r>
            <w:r w:rsidR="007267D4" w:rsidRPr="007267D4">
              <w:rPr>
                <w:rFonts w:eastAsia="TimesNewRoman"/>
                <w:sz w:val="20"/>
                <w:szCs w:val="20"/>
                <w:lang w:val="sr-Cyrl-RS"/>
              </w:rPr>
              <w:t xml:space="preserve"> </w:t>
            </w:r>
            <w:r w:rsidR="007267D4" w:rsidRPr="001035E9">
              <w:rPr>
                <w:rFonts w:eastAsia="TimesNewRoman"/>
                <w:sz w:val="20"/>
                <w:szCs w:val="20"/>
                <w:lang w:val="sr-Cyrl-RS"/>
              </w:rPr>
              <w:t xml:space="preserve">укључујући и </w:t>
            </w:r>
            <w:r w:rsidR="007267D4" w:rsidRPr="001035E9">
              <w:rPr>
                <w:rFonts w:eastAsia="TimesNewRoman"/>
                <w:sz w:val="20"/>
                <w:szCs w:val="20"/>
              </w:rPr>
              <w:t>релевантну</w:t>
            </w:r>
            <w:r w:rsidR="007267D4" w:rsidRPr="001035E9">
              <w:rPr>
                <w:rFonts w:eastAsia="TimesNewRoman"/>
                <w:sz w:val="20"/>
                <w:szCs w:val="20"/>
                <w:lang w:val="sr-Cyrl-RS"/>
              </w:rPr>
              <w:t xml:space="preserve"> </w:t>
            </w:r>
            <w:r w:rsidR="007267D4" w:rsidRPr="001035E9">
              <w:rPr>
                <w:rFonts w:eastAsia="TimesNewRoman"/>
                <w:sz w:val="20"/>
                <w:szCs w:val="20"/>
              </w:rPr>
              <w:t>документацији која се односи на</w:t>
            </w:r>
            <w:r w:rsidR="007267D4" w:rsidRPr="001035E9">
              <w:rPr>
                <w:rFonts w:eastAsia="TimesNewRoman"/>
                <w:sz w:val="20"/>
                <w:szCs w:val="20"/>
                <w:lang w:val="sr-Cyrl-RS"/>
              </w:rPr>
              <w:t xml:space="preserve"> последњу обављену ревизију</w:t>
            </w:r>
            <w:r w:rsidR="00D42477" w:rsidRPr="001035E9">
              <w:rPr>
                <w:sz w:val="20"/>
                <w:szCs w:val="20"/>
                <w:lang w:val="sr-Cyrl-RS"/>
              </w:rPr>
              <w:t>.</w:t>
            </w:r>
          </w:p>
        </w:tc>
        <w:tc>
          <w:tcPr>
            <w:tcW w:w="661" w:type="pct"/>
          </w:tcPr>
          <w:p w:rsidR="00A50542" w:rsidRPr="00A50542" w:rsidRDefault="00A50542" w:rsidP="00F91944">
            <w:pPr>
              <w:rPr>
                <w:sz w:val="20"/>
                <w:szCs w:val="20"/>
              </w:rPr>
            </w:pPr>
            <w:r w:rsidRPr="00A50542">
              <w:rPr>
                <w:sz w:val="20"/>
                <w:szCs w:val="20"/>
              </w:rPr>
              <w:lastRenderedPageBreak/>
              <w:t>Потпуно усклађено</w:t>
            </w:r>
          </w:p>
        </w:tc>
        <w:tc>
          <w:tcPr>
            <w:tcW w:w="681" w:type="pct"/>
          </w:tcPr>
          <w:p w:rsidR="00A50542" w:rsidRPr="000A033B" w:rsidRDefault="00A50542" w:rsidP="00996E33">
            <w:pPr>
              <w:rPr>
                <w:sz w:val="20"/>
                <w:szCs w:val="20"/>
                <w:highlight w:val="yellow"/>
              </w:rPr>
            </w:pPr>
          </w:p>
        </w:tc>
      </w:tr>
      <w:tr w:rsidR="00A96939" w:rsidRPr="000A033B" w:rsidTr="00871DC9">
        <w:trPr>
          <w:trHeight w:val="20"/>
        </w:trPr>
        <w:tc>
          <w:tcPr>
            <w:tcW w:w="294" w:type="pct"/>
          </w:tcPr>
          <w:p w:rsidR="00A96939" w:rsidRPr="00027FC1" w:rsidRDefault="00F61A38" w:rsidP="00996E33">
            <w:pPr>
              <w:rPr>
                <w:sz w:val="20"/>
                <w:szCs w:val="20"/>
                <w:highlight w:val="yellow"/>
                <w:lang w:val="sr-Cyrl-CS"/>
              </w:rPr>
            </w:pPr>
            <w:r>
              <w:rPr>
                <w:sz w:val="20"/>
                <w:szCs w:val="20"/>
                <w:lang w:val="en-GB"/>
              </w:rPr>
              <w:lastRenderedPageBreak/>
              <w:t>19</w:t>
            </w:r>
            <w:r w:rsidR="00A96939" w:rsidRPr="00A96939">
              <w:rPr>
                <w:sz w:val="20"/>
                <w:szCs w:val="20"/>
                <w:lang w:val="sr-Cyrl-CS"/>
              </w:rPr>
              <w:t>.</w:t>
            </w:r>
          </w:p>
        </w:tc>
        <w:tc>
          <w:tcPr>
            <w:tcW w:w="1330" w:type="pct"/>
          </w:tcPr>
          <w:p w:rsidR="00A96939" w:rsidRPr="00BB69C5" w:rsidRDefault="00BB69C5" w:rsidP="00743DA2">
            <w:pPr>
              <w:autoSpaceDE w:val="0"/>
              <w:autoSpaceDN w:val="0"/>
              <w:adjustRightInd w:val="0"/>
              <w:jc w:val="both"/>
              <w:rPr>
                <w:sz w:val="20"/>
                <w:szCs w:val="20"/>
              </w:rPr>
            </w:pPr>
            <w:r w:rsidRPr="00461DFB">
              <w:rPr>
                <w:noProof/>
                <w:sz w:val="20"/>
                <w:szCs w:val="20"/>
              </w:rPr>
              <w:t>Не доводећи у питање члан 38. став 1. Директиве 2006/43/ЕЗ, сваки надлежни орган кога одреди држава чланица у складу са чланом 20. став 2. ове уредбе, дужан је да проследи информације у вези са разрешењем или повлачењем овлашћеног ревизора или друштва за ревизију у току ангажмана и достави адекватно објашњење разлога за то надлежном органу из члана 20. став 1.</w:t>
            </w:r>
          </w:p>
        </w:tc>
        <w:tc>
          <w:tcPr>
            <w:tcW w:w="407" w:type="pct"/>
          </w:tcPr>
          <w:p w:rsidR="00A96939" w:rsidRPr="00461DFB" w:rsidRDefault="00BB69C5" w:rsidP="00996E33">
            <w:pPr>
              <w:rPr>
                <w:sz w:val="20"/>
                <w:szCs w:val="20"/>
                <w:lang w:val="en-GB"/>
              </w:rPr>
            </w:pPr>
            <w:r w:rsidRPr="00461DFB">
              <w:rPr>
                <w:sz w:val="20"/>
                <w:szCs w:val="20"/>
              </w:rPr>
              <w:t>33.8</w:t>
            </w:r>
            <w:r w:rsidR="00A96939" w:rsidRPr="00461DFB">
              <w:rPr>
                <w:sz w:val="20"/>
                <w:szCs w:val="20"/>
              </w:rPr>
              <w:t>.</w:t>
            </w:r>
          </w:p>
        </w:tc>
        <w:tc>
          <w:tcPr>
            <w:tcW w:w="1627" w:type="pct"/>
          </w:tcPr>
          <w:p w:rsidR="00A96939" w:rsidRPr="00461DFB" w:rsidRDefault="00BB69C5" w:rsidP="00B82BF2">
            <w:pPr>
              <w:jc w:val="both"/>
              <w:rPr>
                <w:sz w:val="20"/>
                <w:szCs w:val="20"/>
              </w:rPr>
            </w:pPr>
            <w:r w:rsidRPr="00461DFB">
              <w:rPr>
                <w:sz w:val="20"/>
                <w:szCs w:val="20"/>
                <w:lang w:val="sr-Cyrl-RS"/>
              </w:rPr>
              <w:t>Субјекат ревизије</w:t>
            </w:r>
            <w:r w:rsidR="00A96939" w:rsidRPr="00461DFB">
              <w:rPr>
                <w:sz w:val="20"/>
                <w:szCs w:val="20"/>
              </w:rPr>
              <w:t xml:space="preserve"> и друштво за ревизију дужни су да обавесте Комисију о раскиду уговора из става 6. овог члана и обустављању ревизије, уз детаљно образложење разлога који су довели до раскида.</w:t>
            </w:r>
          </w:p>
        </w:tc>
        <w:tc>
          <w:tcPr>
            <w:tcW w:w="661" w:type="pct"/>
          </w:tcPr>
          <w:p w:rsidR="00A96939" w:rsidRPr="00027FC1" w:rsidRDefault="00A96939" w:rsidP="00F91944">
            <w:pPr>
              <w:rPr>
                <w:sz w:val="20"/>
                <w:szCs w:val="20"/>
                <w:highlight w:val="yellow"/>
              </w:rPr>
            </w:pPr>
            <w:r w:rsidRPr="00A50542">
              <w:rPr>
                <w:sz w:val="20"/>
                <w:szCs w:val="20"/>
              </w:rPr>
              <w:t>Потпуно усклађено</w:t>
            </w:r>
          </w:p>
        </w:tc>
        <w:tc>
          <w:tcPr>
            <w:tcW w:w="681" w:type="pct"/>
          </w:tcPr>
          <w:p w:rsidR="00A96939" w:rsidRDefault="00A96939" w:rsidP="00996E33">
            <w:pPr>
              <w:rPr>
                <w:sz w:val="20"/>
                <w:szCs w:val="20"/>
                <w:highlight w:val="yellow"/>
              </w:rPr>
            </w:pPr>
          </w:p>
        </w:tc>
      </w:tr>
      <w:tr w:rsidR="00A50542" w:rsidRPr="000A033B" w:rsidTr="00871DC9">
        <w:trPr>
          <w:trHeight w:val="20"/>
        </w:trPr>
        <w:tc>
          <w:tcPr>
            <w:tcW w:w="294" w:type="pct"/>
          </w:tcPr>
          <w:p w:rsidR="00A50542" w:rsidRPr="00027FC1" w:rsidRDefault="00B82BF2" w:rsidP="00996E33">
            <w:pPr>
              <w:rPr>
                <w:sz w:val="20"/>
                <w:szCs w:val="20"/>
                <w:highlight w:val="yellow"/>
                <w:lang w:val="sr-Cyrl-CS"/>
              </w:rPr>
            </w:pPr>
            <w:r w:rsidRPr="00461DFB">
              <w:rPr>
                <w:sz w:val="20"/>
                <w:szCs w:val="20"/>
                <w:lang w:val="sr-Cyrl-CS"/>
              </w:rPr>
              <w:t>21.</w:t>
            </w:r>
          </w:p>
        </w:tc>
        <w:tc>
          <w:tcPr>
            <w:tcW w:w="1330" w:type="pct"/>
          </w:tcPr>
          <w:p w:rsidR="00541767" w:rsidRPr="00461DFB" w:rsidRDefault="00541767" w:rsidP="00541767">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The competent authorities shall be independent of statutory auditors and audit firms.</w:t>
            </w:r>
            <w:r w:rsidRPr="00461DFB">
              <w:rPr>
                <w:rStyle w:val="tw4winMark"/>
                <w:rFonts w:ascii="Times New Roman" w:hAnsi="Times New Roman"/>
                <w:noProof/>
                <w:color w:val="auto"/>
                <w:sz w:val="20"/>
                <w:szCs w:val="20"/>
              </w:rPr>
              <w:t>&lt;}68{&gt;</w:t>
            </w:r>
            <w:r w:rsidRPr="00461DFB">
              <w:rPr>
                <w:noProof/>
                <w:sz w:val="20"/>
                <w:szCs w:val="20"/>
              </w:rPr>
              <w:t>Надлежни органи су независни од овлашћених ревизора и друштава за ревизију.</w:t>
            </w:r>
            <w:r w:rsidRPr="00461DFB">
              <w:rPr>
                <w:rStyle w:val="tw4winMark"/>
                <w:rFonts w:ascii="Times New Roman" w:hAnsi="Times New Roman"/>
                <w:noProof/>
                <w:color w:val="auto"/>
                <w:sz w:val="20"/>
                <w:szCs w:val="20"/>
              </w:rPr>
              <w:t>&lt;0}</w:t>
            </w:r>
          </w:p>
          <w:p w:rsidR="00541767" w:rsidRPr="00461DFB" w:rsidRDefault="00541767" w:rsidP="00541767">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The competent authorities may consult experts, as referred to in point (c) of Article 26(1), for the purpose of carrying out specific tasks and may also be assisted by experts when this is essential for the proper fulfilment of their tasks.</w:t>
            </w:r>
            <w:r w:rsidRPr="00461DFB">
              <w:rPr>
                <w:rStyle w:val="tw4winMark"/>
                <w:rFonts w:ascii="Times New Roman" w:hAnsi="Times New Roman"/>
                <w:noProof/>
                <w:color w:val="auto"/>
                <w:sz w:val="20"/>
                <w:szCs w:val="20"/>
              </w:rPr>
              <w:t>&lt;}0{&gt;</w:t>
            </w:r>
            <w:r w:rsidRPr="00461DFB">
              <w:rPr>
                <w:noProof/>
                <w:sz w:val="20"/>
                <w:szCs w:val="20"/>
              </w:rPr>
              <w:t>Надлежни органи  могу</w:t>
            </w:r>
            <w:r w:rsidRPr="00461DFB">
              <w:rPr>
                <w:noProof/>
                <w:sz w:val="20"/>
                <w:szCs w:val="20"/>
                <w:lang w:val="sr-Cyrl-CS"/>
              </w:rPr>
              <w:t xml:space="preserve"> се</w:t>
            </w:r>
            <w:r w:rsidRPr="00461DFB">
              <w:rPr>
                <w:noProof/>
                <w:sz w:val="20"/>
                <w:szCs w:val="20"/>
              </w:rPr>
              <w:t xml:space="preserve"> консултовати са експертима, како је наведено у члану </w:t>
            </w:r>
            <w:r w:rsidRPr="00461DFB">
              <w:rPr>
                <w:noProof/>
                <w:sz w:val="20"/>
                <w:szCs w:val="20"/>
              </w:rPr>
              <w:lastRenderedPageBreak/>
              <w:t xml:space="preserve">26. став 1. тачка в), за потребе обављања посебних послова и могу им помагати експерти када је то </w:t>
            </w:r>
            <w:r w:rsidRPr="00461DFB">
              <w:rPr>
                <w:noProof/>
                <w:sz w:val="20"/>
                <w:szCs w:val="20"/>
                <w:lang w:val="sr-Cyrl-CS"/>
              </w:rPr>
              <w:t xml:space="preserve">од суштинског значаја </w:t>
            </w:r>
            <w:r w:rsidRPr="00461DFB">
              <w:rPr>
                <w:noProof/>
                <w:sz w:val="20"/>
                <w:szCs w:val="20"/>
              </w:rPr>
              <w:t>за правилно обављање њихових послова.</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In such instances, the experts shall not be involved in any decision-making.</w:t>
            </w:r>
            <w:r w:rsidRPr="00461DFB">
              <w:rPr>
                <w:rStyle w:val="tw4winMark"/>
                <w:rFonts w:ascii="Times New Roman" w:hAnsi="Times New Roman"/>
                <w:noProof/>
                <w:color w:val="auto"/>
                <w:sz w:val="20"/>
                <w:szCs w:val="20"/>
              </w:rPr>
              <w:t>&lt;}0{&gt;</w:t>
            </w:r>
            <w:r w:rsidRPr="00461DFB">
              <w:rPr>
                <w:noProof/>
                <w:sz w:val="20"/>
                <w:szCs w:val="20"/>
              </w:rPr>
              <w:t>У тим случајевима, експерти не могу учест</w:t>
            </w:r>
            <w:r w:rsidRPr="00461DFB">
              <w:rPr>
                <w:noProof/>
                <w:sz w:val="20"/>
                <w:szCs w:val="20"/>
                <w:lang w:val="sr-Cyrl-CS"/>
              </w:rPr>
              <w:t>в</w:t>
            </w:r>
            <w:r w:rsidRPr="00461DFB">
              <w:rPr>
                <w:noProof/>
                <w:sz w:val="20"/>
                <w:szCs w:val="20"/>
              </w:rPr>
              <w:t>овати у одлучивању.</w:t>
            </w:r>
            <w:r w:rsidRPr="00461DFB">
              <w:rPr>
                <w:rStyle w:val="tw4winMark"/>
                <w:rFonts w:ascii="Times New Roman" w:hAnsi="Times New Roman"/>
                <w:noProof/>
                <w:color w:val="auto"/>
                <w:sz w:val="20"/>
                <w:szCs w:val="20"/>
              </w:rPr>
              <w:t>&lt;0}</w:t>
            </w:r>
          </w:p>
          <w:p w:rsidR="00541767" w:rsidRPr="00461DFB" w:rsidRDefault="00541767" w:rsidP="00541767">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A person shall not be a member of the governing body, or responsible for the decision-making, of those authorities if during his or her involvement or in the course of the three previous years that person:</w:t>
            </w:r>
            <w:r w:rsidRPr="00461DFB">
              <w:rPr>
                <w:rStyle w:val="tw4winMark"/>
                <w:rFonts w:ascii="Times New Roman" w:hAnsi="Times New Roman"/>
                <w:noProof/>
                <w:color w:val="auto"/>
                <w:sz w:val="20"/>
                <w:szCs w:val="20"/>
              </w:rPr>
              <w:t>&lt;}0{&gt;</w:t>
            </w:r>
            <w:r w:rsidRPr="00461DFB">
              <w:rPr>
                <w:noProof/>
                <w:sz w:val="20"/>
                <w:szCs w:val="20"/>
              </w:rPr>
              <w:t>Лице не може бити члан органа управљања или одговорно за одлучивање у тим органима ако је у току свог учешћа или у току три претходне године то лице:</w:t>
            </w:r>
            <w:r w:rsidRPr="00461DFB">
              <w:rPr>
                <w:rStyle w:val="tw4winMark"/>
                <w:rFonts w:ascii="Times New Roman" w:hAnsi="Times New Roman"/>
                <w:noProof/>
                <w:color w:val="auto"/>
                <w:sz w:val="20"/>
                <w:szCs w:val="20"/>
              </w:rPr>
              <w:t>&lt;0}</w:t>
            </w:r>
          </w:p>
          <w:p w:rsidR="00541767" w:rsidRPr="00461DFB" w:rsidRDefault="00541767" w:rsidP="00541767">
            <w:pPr>
              <w:tabs>
                <w:tab w:val="left" w:pos="298"/>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(a)</w:t>
            </w:r>
            <w:r w:rsidRPr="00461DFB">
              <w:rPr>
                <w:vanish/>
                <w:sz w:val="20"/>
                <w:szCs w:val="20"/>
              </w:rPr>
              <w:tab/>
            </w:r>
            <w:r w:rsidRPr="00461DFB">
              <w:rPr>
                <w:vanish/>
                <w:sz w:val="20"/>
                <w:szCs w:val="20"/>
                <w:lang w:val="en-GB"/>
              </w:rPr>
              <w:t>has carried out statutory audits;</w:t>
            </w:r>
            <w:r w:rsidRPr="00461DFB">
              <w:rPr>
                <w:rStyle w:val="tw4winMark"/>
                <w:rFonts w:ascii="Times New Roman" w:hAnsi="Times New Roman"/>
                <w:noProof/>
                <w:color w:val="auto"/>
                <w:sz w:val="20"/>
                <w:szCs w:val="20"/>
              </w:rPr>
              <w:t>&lt;}0{&gt;</w:t>
            </w:r>
            <w:r w:rsidRPr="00461DFB">
              <w:rPr>
                <w:noProof/>
                <w:sz w:val="20"/>
                <w:szCs w:val="20"/>
              </w:rPr>
              <w:t>a)</w:t>
            </w:r>
            <w:r w:rsidRPr="00461DFB">
              <w:rPr>
                <w:sz w:val="20"/>
                <w:szCs w:val="20"/>
              </w:rPr>
              <w:tab/>
            </w:r>
            <w:r w:rsidRPr="00461DFB">
              <w:rPr>
                <w:noProof/>
                <w:sz w:val="20"/>
                <w:szCs w:val="20"/>
              </w:rPr>
              <w:t>обављало законске ревизије;</w:t>
            </w:r>
            <w:r w:rsidRPr="00461DFB">
              <w:rPr>
                <w:rStyle w:val="tw4winMark"/>
                <w:rFonts w:ascii="Times New Roman" w:hAnsi="Times New Roman"/>
                <w:noProof/>
                <w:color w:val="auto"/>
                <w:sz w:val="20"/>
                <w:szCs w:val="20"/>
              </w:rPr>
              <w:t>&lt;0}</w:t>
            </w:r>
          </w:p>
          <w:p w:rsidR="00541767" w:rsidRPr="00461DFB" w:rsidRDefault="00541767" w:rsidP="00541767">
            <w:pPr>
              <w:tabs>
                <w:tab w:val="left" w:pos="298"/>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(b)</w:t>
            </w:r>
            <w:r w:rsidRPr="00461DFB">
              <w:rPr>
                <w:vanish/>
                <w:sz w:val="20"/>
                <w:szCs w:val="20"/>
              </w:rPr>
              <w:tab/>
            </w:r>
            <w:r w:rsidRPr="00461DFB">
              <w:rPr>
                <w:vanish/>
                <w:sz w:val="20"/>
                <w:szCs w:val="20"/>
                <w:lang w:val="en-GB"/>
              </w:rPr>
              <w:t>held voting rights in an audit firm;</w:t>
            </w:r>
            <w:r w:rsidRPr="00461DFB">
              <w:rPr>
                <w:rStyle w:val="tw4winMark"/>
                <w:rFonts w:ascii="Times New Roman" w:hAnsi="Times New Roman"/>
                <w:noProof/>
                <w:color w:val="auto"/>
                <w:sz w:val="20"/>
                <w:szCs w:val="20"/>
              </w:rPr>
              <w:t>&lt;}0{&gt;</w:t>
            </w:r>
            <w:r w:rsidRPr="00461DFB">
              <w:rPr>
                <w:noProof/>
                <w:sz w:val="20"/>
                <w:szCs w:val="20"/>
              </w:rPr>
              <w:t>в)</w:t>
            </w:r>
            <w:r w:rsidRPr="00461DFB">
              <w:rPr>
                <w:sz w:val="20"/>
                <w:szCs w:val="20"/>
              </w:rPr>
              <w:tab/>
            </w:r>
            <w:r w:rsidRPr="00461DFB">
              <w:rPr>
                <w:noProof/>
                <w:sz w:val="20"/>
                <w:szCs w:val="20"/>
              </w:rPr>
              <w:t>имало право гласа у друштву за ревизију;</w:t>
            </w:r>
            <w:r w:rsidRPr="00461DFB">
              <w:rPr>
                <w:rStyle w:val="tw4winMark"/>
                <w:rFonts w:ascii="Times New Roman" w:hAnsi="Times New Roman"/>
                <w:noProof/>
                <w:color w:val="auto"/>
                <w:sz w:val="20"/>
                <w:szCs w:val="20"/>
              </w:rPr>
              <w:t>&lt;0}</w:t>
            </w:r>
          </w:p>
          <w:p w:rsidR="00541767" w:rsidRPr="00461DFB" w:rsidRDefault="00541767" w:rsidP="00541767">
            <w:pPr>
              <w:tabs>
                <w:tab w:val="left" w:pos="298"/>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(c)</w:t>
            </w:r>
            <w:r w:rsidRPr="00461DFB">
              <w:rPr>
                <w:vanish/>
                <w:sz w:val="20"/>
                <w:szCs w:val="20"/>
              </w:rPr>
              <w:tab/>
            </w:r>
            <w:r w:rsidRPr="00461DFB">
              <w:rPr>
                <w:vanish/>
                <w:sz w:val="20"/>
                <w:szCs w:val="20"/>
                <w:lang w:val="en-GB"/>
              </w:rPr>
              <w:t>was member of the administrative, management or supervisory body of an audit firm;</w:t>
            </w:r>
            <w:r w:rsidRPr="00461DFB">
              <w:rPr>
                <w:rStyle w:val="tw4winMark"/>
                <w:rFonts w:ascii="Times New Roman" w:hAnsi="Times New Roman"/>
                <w:noProof/>
                <w:color w:val="auto"/>
                <w:sz w:val="20"/>
                <w:szCs w:val="20"/>
              </w:rPr>
              <w:t>&lt;}0{&gt;</w:t>
            </w:r>
            <w:r w:rsidRPr="00461DFB">
              <w:rPr>
                <w:noProof/>
                <w:sz w:val="20"/>
                <w:szCs w:val="20"/>
              </w:rPr>
              <w:t>в)</w:t>
            </w:r>
            <w:r w:rsidRPr="00461DFB">
              <w:rPr>
                <w:sz w:val="20"/>
                <w:szCs w:val="20"/>
              </w:rPr>
              <w:tab/>
            </w:r>
            <w:r w:rsidRPr="00461DFB">
              <w:rPr>
                <w:noProof/>
                <w:sz w:val="20"/>
                <w:szCs w:val="20"/>
              </w:rPr>
              <w:t>било члан административног, управног или надзорног органа друштва за ревизију;</w:t>
            </w:r>
            <w:r w:rsidRPr="00461DFB">
              <w:rPr>
                <w:rStyle w:val="tw4winMark"/>
                <w:rFonts w:ascii="Times New Roman" w:hAnsi="Times New Roman"/>
                <w:noProof/>
                <w:color w:val="auto"/>
                <w:sz w:val="20"/>
                <w:szCs w:val="20"/>
              </w:rPr>
              <w:t>&lt;0}</w:t>
            </w:r>
          </w:p>
          <w:p w:rsidR="00541767" w:rsidRPr="00461DFB" w:rsidRDefault="00541767" w:rsidP="00541767">
            <w:pPr>
              <w:tabs>
                <w:tab w:val="left" w:pos="298"/>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(d)</w:t>
            </w:r>
            <w:r w:rsidRPr="00461DFB">
              <w:rPr>
                <w:vanish/>
                <w:sz w:val="20"/>
                <w:szCs w:val="20"/>
              </w:rPr>
              <w:tab/>
            </w:r>
            <w:r w:rsidRPr="00461DFB">
              <w:rPr>
                <w:vanish/>
                <w:sz w:val="20"/>
                <w:szCs w:val="20"/>
                <w:lang w:val="en-GB"/>
              </w:rPr>
              <w:t>was a partner, employee of, or otherwise contracted by, an audit firm.</w:t>
            </w:r>
            <w:r w:rsidRPr="00461DFB">
              <w:rPr>
                <w:rStyle w:val="tw4winMark"/>
                <w:rFonts w:ascii="Times New Roman" w:hAnsi="Times New Roman"/>
                <w:noProof/>
                <w:color w:val="auto"/>
                <w:sz w:val="20"/>
                <w:szCs w:val="20"/>
              </w:rPr>
              <w:t>&lt;}0{&gt;</w:t>
            </w:r>
            <w:r w:rsidRPr="00461DFB">
              <w:rPr>
                <w:noProof/>
                <w:sz w:val="20"/>
                <w:szCs w:val="20"/>
              </w:rPr>
              <w:t>г)</w:t>
            </w:r>
            <w:r w:rsidRPr="00461DFB">
              <w:rPr>
                <w:sz w:val="20"/>
                <w:szCs w:val="20"/>
              </w:rPr>
              <w:tab/>
            </w:r>
            <w:r w:rsidRPr="00461DFB">
              <w:rPr>
                <w:noProof/>
                <w:sz w:val="20"/>
                <w:szCs w:val="20"/>
              </w:rPr>
              <w:t>би</w:t>
            </w:r>
            <w:r w:rsidRPr="00461DFB">
              <w:rPr>
                <w:noProof/>
                <w:sz w:val="20"/>
                <w:szCs w:val="20"/>
                <w:lang w:val="sr-Cyrl-CS"/>
              </w:rPr>
              <w:t>л</w:t>
            </w:r>
            <w:r w:rsidRPr="00461DFB">
              <w:rPr>
                <w:noProof/>
                <w:sz w:val="20"/>
                <w:szCs w:val="20"/>
              </w:rPr>
              <w:t>о партнер, запослени или на други начин агажован</w:t>
            </w:r>
            <w:r w:rsidRPr="00461DFB">
              <w:rPr>
                <w:noProof/>
                <w:sz w:val="20"/>
                <w:szCs w:val="20"/>
                <w:lang w:val="sr-Cyrl-CS"/>
              </w:rPr>
              <w:t>о</w:t>
            </w:r>
            <w:r w:rsidRPr="00461DFB">
              <w:rPr>
                <w:noProof/>
                <w:sz w:val="20"/>
                <w:szCs w:val="20"/>
              </w:rPr>
              <w:t xml:space="preserve"> од стране друштва за ревизију.</w:t>
            </w:r>
            <w:r w:rsidRPr="00461DFB">
              <w:rPr>
                <w:rStyle w:val="tw4winMark"/>
                <w:rFonts w:ascii="Times New Roman" w:hAnsi="Times New Roman"/>
                <w:noProof/>
                <w:color w:val="auto"/>
                <w:sz w:val="20"/>
                <w:szCs w:val="20"/>
              </w:rPr>
              <w:t>&lt;0}</w:t>
            </w:r>
          </w:p>
          <w:p w:rsidR="00A50542" w:rsidRPr="00461DFB" w:rsidRDefault="00541767" w:rsidP="00541767">
            <w:pPr>
              <w:autoSpaceDE w:val="0"/>
              <w:autoSpaceDN w:val="0"/>
              <w:adjustRightInd w:val="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The funding of those authorities shall be secure and free from undue influence by statutory auditors and audit firms.</w:t>
            </w:r>
            <w:r w:rsidRPr="00461DFB">
              <w:rPr>
                <w:rStyle w:val="tw4winMark"/>
                <w:rFonts w:ascii="Times New Roman" w:hAnsi="Times New Roman"/>
                <w:noProof/>
                <w:color w:val="auto"/>
                <w:sz w:val="20"/>
                <w:szCs w:val="20"/>
              </w:rPr>
              <w:t>&lt;}0{&gt;</w:t>
            </w:r>
            <w:r w:rsidRPr="00461DFB">
              <w:rPr>
                <w:noProof/>
                <w:sz w:val="20"/>
                <w:szCs w:val="20"/>
              </w:rPr>
              <w:t>Финансирање наведених органа мора бити сигурно и без непримереног утицаја овлашћених ревизора и друштава за ревизију.</w:t>
            </w:r>
          </w:p>
        </w:tc>
        <w:tc>
          <w:tcPr>
            <w:tcW w:w="407" w:type="pct"/>
          </w:tcPr>
          <w:p w:rsidR="00A50542" w:rsidRPr="00461DFB" w:rsidRDefault="00027FC1" w:rsidP="00996E33">
            <w:pPr>
              <w:rPr>
                <w:sz w:val="20"/>
                <w:szCs w:val="20"/>
              </w:rPr>
            </w:pPr>
            <w:r w:rsidRPr="00461DFB">
              <w:rPr>
                <w:sz w:val="20"/>
                <w:szCs w:val="20"/>
              </w:rPr>
              <w:lastRenderedPageBreak/>
              <w:t>10</w:t>
            </w:r>
            <w:r w:rsidR="00541767" w:rsidRPr="00461DFB">
              <w:rPr>
                <w:sz w:val="20"/>
                <w:szCs w:val="20"/>
                <w:lang w:val="sr-Cyrl-RS"/>
              </w:rPr>
              <w:t>2</w:t>
            </w:r>
            <w:r w:rsidR="00B82BF2" w:rsidRPr="00461DFB">
              <w:rPr>
                <w:sz w:val="20"/>
                <w:szCs w:val="20"/>
              </w:rPr>
              <w:t>.</w:t>
            </w:r>
          </w:p>
          <w:p w:rsidR="00B82BF2" w:rsidRPr="00461DFB" w:rsidRDefault="00B82BF2"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trike/>
                <w:sz w:val="20"/>
                <w:szCs w:val="20"/>
              </w:rPr>
            </w:pPr>
          </w:p>
          <w:p w:rsidR="00541767" w:rsidRPr="00461DFB" w:rsidRDefault="00541767" w:rsidP="00996E33">
            <w:pPr>
              <w:rPr>
                <w:sz w:val="20"/>
                <w:szCs w:val="20"/>
              </w:rPr>
            </w:pPr>
            <w:r w:rsidRPr="00461DFB">
              <w:rPr>
                <w:sz w:val="20"/>
                <w:szCs w:val="20"/>
              </w:rPr>
              <w:t>106.</w:t>
            </w: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Pr="00461DFB" w:rsidRDefault="007208DA" w:rsidP="00996E33">
            <w:pPr>
              <w:rPr>
                <w:sz w:val="20"/>
                <w:szCs w:val="20"/>
              </w:rPr>
            </w:pPr>
          </w:p>
          <w:p w:rsidR="007208DA" w:rsidRDefault="007208DA" w:rsidP="00996E33">
            <w:pPr>
              <w:rPr>
                <w:sz w:val="20"/>
                <w:szCs w:val="20"/>
                <w:lang w:val="sr-Cyrl-RS"/>
              </w:rPr>
            </w:pPr>
            <w:r w:rsidRPr="00461DFB">
              <w:rPr>
                <w:sz w:val="20"/>
                <w:szCs w:val="20"/>
                <w:lang w:val="sr-Cyrl-RS"/>
              </w:rPr>
              <w:t>78.5</w:t>
            </w:r>
            <w:r w:rsidR="003D09CD">
              <w:rPr>
                <w:sz w:val="20"/>
                <w:szCs w:val="20"/>
                <w:lang w:val="sr-Cyrl-RS"/>
              </w:rPr>
              <w:t>.</w:t>
            </w:r>
          </w:p>
          <w:p w:rsidR="003D09CD" w:rsidRDefault="003D09CD" w:rsidP="00996E33">
            <w:pPr>
              <w:rPr>
                <w:sz w:val="20"/>
                <w:szCs w:val="20"/>
                <w:lang w:val="sr-Cyrl-RS"/>
              </w:rPr>
            </w:pPr>
          </w:p>
          <w:p w:rsidR="003D09CD" w:rsidRDefault="003D09CD" w:rsidP="00996E33">
            <w:pPr>
              <w:rPr>
                <w:sz w:val="20"/>
                <w:szCs w:val="20"/>
                <w:lang w:val="sr-Cyrl-RS"/>
              </w:rPr>
            </w:pPr>
          </w:p>
          <w:p w:rsidR="003D09CD" w:rsidRDefault="003D09CD" w:rsidP="00996E33">
            <w:pPr>
              <w:rPr>
                <w:sz w:val="20"/>
                <w:szCs w:val="20"/>
                <w:lang w:val="sr-Cyrl-RS"/>
              </w:rPr>
            </w:pPr>
          </w:p>
          <w:p w:rsidR="003D09CD" w:rsidRDefault="003D09CD" w:rsidP="00996E33">
            <w:pPr>
              <w:rPr>
                <w:sz w:val="20"/>
                <w:szCs w:val="20"/>
                <w:lang w:val="sr-Cyrl-RS"/>
              </w:rPr>
            </w:pPr>
          </w:p>
          <w:p w:rsidR="003D09CD" w:rsidRDefault="003D09CD" w:rsidP="00996E33">
            <w:pPr>
              <w:rPr>
                <w:sz w:val="20"/>
                <w:szCs w:val="20"/>
                <w:lang w:val="sr-Cyrl-RS"/>
              </w:rPr>
            </w:pPr>
          </w:p>
          <w:p w:rsidR="003D09CD" w:rsidRPr="00461DFB" w:rsidRDefault="003D09CD" w:rsidP="00996E33">
            <w:pPr>
              <w:rPr>
                <w:sz w:val="20"/>
                <w:szCs w:val="20"/>
                <w:lang w:val="sr-Cyrl-RS"/>
              </w:rPr>
            </w:pPr>
            <w:r w:rsidRPr="001035E9">
              <w:rPr>
                <w:sz w:val="20"/>
                <w:szCs w:val="20"/>
                <w:lang w:val="sr-Cyrl-RS"/>
              </w:rPr>
              <w:t>78.6.</w:t>
            </w:r>
          </w:p>
        </w:tc>
        <w:tc>
          <w:tcPr>
            <w:tcW w:w="1627" w:type="pct"/>
          </w:tcPr>
          <w:p w:rsidR="00B82BF2" w:rsidRPr="00461DFB" w:rsidRDefault="00541767" w:rsidP="00B82BF2">
            <w:pPr>
              <w:jc w:val="both"/>
              <w:rPr>
                <w:sz w:val="20"/>
                <w:szCs w:val="20"/>
                <w:lang w:val="sr-Latn-CS"/>
              </w:rPr>
            </w:pPr>
            <w:r w:rsidRPr="00461DFB">
              <w:rPr>
                <w:sz w:val="20"/>
                <w:szCs w:val="20"/>
              </w:rPr>
              <w:lastRenderedPageBreak/>
              <w:t xml:space="preserve">             </w:t>
            </w:r>
            <w:r w:rsidR="00B82BF2" w:rsidRPr="00461DFB">
              <w:rPr>
                <w:sz w:val="20"/>
                <w:szCs w:val="20"/>
                <w:lang w:val="sr-Latn-CS"/>
              </w:rPr>
              <w:t>Комисија спроводи јавни надзор над обављањем ревизије у смислу овог закона у циљу заштите јавног интереса у раду Коморе, друштава за ревизију, самосталних ревизора и лиценцираних овлашћених ревизора.</w:t>
            </w:r>
          </w:p>
          <w:p w:rsidR="00A50542" w:rsidRPr="00461DFB" w:rsidRDefault="00541767" w:rsidP="00B82BF2">
            <w:pPr>
              <w:jc w:val="both"/>
              <w:rPr>
                <w:sz w:val="20"/>
                <w:szCs w:val="20"/>
                <w:lang w:val="sr-Latn-CS"/>
              </w:rPr>
            </w:pPr>
            <w:r w:rsidRPr="00461DFB">
              <w:rPr>
                <w:sz w:val="20"/>
                <w:szCs w:val="20"/>
              </w:rPr>
              <w:lastRenderedPageBreak/>
              <w:t xml:space="preserve">              </w:t>
            </w:r>
            <w:r w:rsidR="00B82BF2" w:rsidRPr="00461DFB">
              <w:rPr>
                <w:sz w:val="20"/>
                <w:szCs w:val="20"/>
                <w:lang w:val="sr-Latn-CS"/>
              </w:rPr>
              <w:t>Чланови Комисије који доносе одлуке у вези са спровођењем овог закона морају бити непрактичари у смислу овог закона.</w:t>
            </w:r>
          </w:p>
          <w:p w:rsidR="00541767" w:rsidRPr="00461DFB" w:rsidRDefault="00541767" w:rsidP="00541767">
            <w:pPr>
              <w:autoSpaceDE w:val="0"/>
              <w:autoSpaceDN w:val="0"/>
              <w:adjustRightInd w:val="0"/>
              <w:jc w:val="both"/>
              <w:rPr>
                <w:rFonts w:eastAsia="TimesNewRoman"/>
                <w:bCs/>
                <w:sz w:val="20"/>
                <w:szCs w:val="20"/>
              </w:rPr>
            </w:pPr>
            <w:r w:rsidRPr="00461DFB">
              <w:rPr>
                <w:rFonts w:eastAsia="TimesNewRoman"/>
                <w:bCs/>
                <w:lang w:val="sr-Cyrl-RS"/>
              </w:rPr>
              <w:t xml:space="preserve">            </w:t>
            </w:r>
            <w:r w:rsidRPr="00461DFB">
              <w:rPr>
                <w:rFonts w:eastAsia="TimesNewRoman"/>
                <w:bCs/>
                <w:sz w:val="20"/>
                <w:szCs w:val="20"/>
                <w:lang w:val="sr-Cyrl-RS"/>
              </w:rPr>
              <w:t>Ради обављања послова у складу са овим законом, Комисија се финансира из</w:t>
            </w:r>
            <w:r w:rsidRPr="00461DFB">
              <w:rPr>
                <w:rFonts w:eastAsia="TimesNewRoman"/>
                <w:bCs/>
                <w:sz w:val="20"/>
                <w:szCs w:val="20"/>
              </w:rPr>
              <w:t>:</w:t>
            </w:r>
          </w:p>
          <w:p w:rsidR="00541767" w:rsidRPr="00461DFB" w:rsidRDefault="00541767" w:rsidP="00541767">
            <w:pPr>
              <w:autoSpaceDE w:val="0"/>
              <w:autoSpaceDN w:val="0"/>
              <w:adjustRightInd w:val="0"/>
              <w:ind w:firstLine="720"/>
              <w:jc w:val="both"/>
              <w:rPr>
                <w:rFonts w:eastAsia="TimesNewRoman"/>
                <w:sz w:val="20"/>
                <w:szCs w:val="20"/>
              </w:rPr>
            </w:pPr>
            <w:r w:rsidRPr="00461DFB">
              <w:rPr>
                <w:rFonts w:eastAsia="TimesNewRoman"/>
                <w:sz w:val="20"/>
                <w:szCs w:val="20"/>
                <w:lang w:val="sr-Cyrl-RS"/>
              </w:rPr>
              <w:t xml:space="preserve">1) </w:t>
            </w:r>
            <w:r w:rsidRPr="00461DFB">
              <w:rPr>
                <w:rFonts w:eastAsia="TimesNewRoman"/>
                <w:sz w:val="20"/>
                <w:szCs w:val="20"/>
              </w:rPr>
              <w:t>посебног доприноса за обављање контроле квалитета рада друштава за ревизију;</w:t>
            </w:r>
          </w:p>
          <w:p w:rsidR="00541767" w:rsidRPr="00461DFB" w:rsidRDefault="00541767" w:rsidP="00541767">
            <w:pPr>
              <w:autoSpaceDE w:val="0"/>
              <w:autoSpaceDN w:val="0"/>
              <w:adjustRightInd w:val="0"/>
              <w:ind w:firstLine="720"/>
              <w:jc w:val="both"/>
              <w:rPr>
                <w:rFonts w:eastAsia="TimesNewRoman"/>
                <w:bCs/>
                <w:sz w:val="20"/>
                <w:szCs w:val="20"/>
              </w:rPr>
            </w:pPr>
            <w:r w:rsidRPr="00461DFB">
              <w:rPr>
                <w:rFonts w:eastAsia="TimesNewRoman"/>
                <w:sz w:val="20"/>
                <w:szCs w:val="20"/>
                <w:lang w:val="sr-Cyrl-RS"/>
              </w:rPr>
              <w:t xml:space="preserve">2) </w:t>
            </w:r>
            <w:r w:rsidRPr="00461DFB">
              <w:rPr>
                <w:rFonts w:eastAsia="TimesNewRoman"/>
                <w:sz w:val="20"/>
                <w:szCs w:val="20"/>
              </w:rPr>
              <w:t xml:space="preserve">других извора </w:t>
            </w:r>
            <w:r w:rsidRPr="00461DFB">
              <w:rPr>
                <w:rFonts w:eastAsia="TimesNewRoman"/>
                <w:sz w:val="20"/>
                <w:szCs w:val="20"/>
                <w:lang w:val="sr-Cyrl-RS"/>
              </w:rPr>
              <w:t xml:space="preserve"> у складу са законом</w:t>
            </w:r>
            <w:r w:rsidRPr="00461DFB">
              <w:rPr>
                <w:rFonts w:eastAsia="TimesNewRoman"/>
                <w:sz w:val="20"/>
                <w:szCs w:val="20"/>
              </w:rPr>
              <w:t>.</w:t>
            </w:r>
          </w:p>
          <w:p w:rsidR="00B82BF2" w:rsidRPr="00461DFB" w:rsidRDefault="00541767" w:rsidP="00541767">
            <w:pPr>
              <w:jc w:val="both"/>
              <w:rPr>
                <w:rFonts w:eastAsia="TimesNewRoman"/>
                <w:sz w:val="20"/>
                <w:szCs w:val="20"/>
                <w:lang w:val="ru-RU"/>
              </w:rPr>
            </w:pPr>
            <w:r w:rsidRPr="00461DFB">
              <w:rPr>
                <w:rFonts w:eastAsia="TimesNewRoman"/>
                <w:sz w:val="20"/>
                <w:szCs w:val="20"/>
              </w:rPr>
              <w:tab/>
            </w:r>
            <w:r w:rsidRPr="00461DFB">
              <w:rPr>
                <w:rFonts w:eastAsia="TimesNewRoman"/>
                <w:sz w:val="20"/>
                <w:szCs w:val="20"/>
                <w:lang w:val="ru-RU"/>
              </w:rPr>
              <w:t>Комисија доноси акт којим се утврђује посебни допринос из става 1. тачка 1) овог члана уз претходно прибављену сагласност Министарства.</w:t>
            </w:r>
          </w:p>
          <w:p w:rsidR="007208DA" w:rsidRPr="00461DFB" w:rsidRDefault="007208DA" w:rsidP="00541767">
            <w:pPr>
              <w:jc w:val="both"/>
              <w:rPr>
                <w:rFonts w:eastAsia="TimesNewRoman"/>
                <w:sz w:val="20"/>
                <w:szCs w:val="20"/>
                <w:lang w:val="ru-RU"/>
              </w:rPr>
            </w:pPr>
          </w:p>
          <w:p w:rsidR="003D09CD" w:rsidRPr="003D09CD" w:rsidRDefault="003D09CD" w:rsidP="003D09CD">
            <w:pPr>
              <w:autoSpaceDE w:val="0"/>
              <w:autoSpaceDN w:val="0"/>
              <w:adjustRightInd w:val="0"/>
              <w:ind w:firstLine="720"/>
              <w:jc w:val="both"/>
              <w:rPr>
                <w:rFonts w:eastAsia="TimesNewRoman"/>
                <w:sz w:val="20"/>
                <w:szCs w:val="20"/>
                <w:lang w:val="ru-RU" w:bidi="en-US"/>
              </w:rPr>
            </w:pPr>
            <w:r>
              <w:rPr>
                <w:rFonts w:eastAsia="TimesNewRoman"/>
                <w:sz w:val="20"/>
                <w:szCs w:val="20"/>
                <w:lang w:val="ru-RU" w:bidi="en-US"/>
              </w:rPr>
              <w:t xml:space="preserve"> </w:t>
            </w:r>
            <w:r w:rsidRPr="003D09CD">
              <w:rPr>
                <w:rFonts w:eastAsia="TimesNewRoman"/>
                <w:sz w:val="20"/>
                <w:szCs w:val="20"/>
                <w:lang w:val="ru-RU" w:bidi="en-US"/>
              </w:rPr>
              <w:t xml:space="preserve">Комисија може да ангажује експерте у случају специфичних задатака или ревизија друштава од јавног интереса са високим </w:t>
            </w:r>
            <w:r w:rsidRPr="001035E9">
              <w:rPr>
                <w:rFonts w:eastAsia="TimesNewRoman"/>
                <w:sz w:val="20"/>
                <w:szCs w:val="20"/>
                <w:lang w:val="ru-RU" w:bidi="en-US"/>
              </w:rPr>
              <w:t>степеном</w:t>
            </w:r>
            <w:r w:rsidRPr="003D09CD">
              <w:rPr>
                <w:rFonts w:eastAsia="TimesNewRoman"/>
                <w:sz w:val="20"/>
                <w:szCs w:val="20"/>
                <w:lang w:val="ru-RU" w:bidi="en-US"/>
              </w:rPr>
              <w:t xml:space="preserve"> ризика када је то неопходно за њихово адекватно испуњење. У таквом случају, експерти не могу бити укључени у доношење одлука Комисије. </w:t>
            </w:r>
          </w:p>
          <w:p w:rsidR="007208DA" w:rsidRPr="00461DFB" w:rsidRDefault="003D09CD" w:rsidP="001035E9">
            <w:pPr>
              <w:jc w:val="both"/>
              <w:rPr>
                <w:strike/>
                <w:sz w:val="20"/>
                <w:szCs w:val="20"/>
                <w:lang w:val="sr-Latn-CS"/>
              </w:rPr>
            </w:pPr>
            <w:r w:rsidRPr="003D09CD">
              <w:rPr>
                <w:rFonts w:eastAsia="TimesNewRoman"/>
                <w:sz w:val="20"/>
                <w:szCs w:val="20"/>
                <w:lang w:val="ru-RU" w:bidi="en-US"/>
              </w:rPr>
              <w:t xml:space="preserve">               У случају ангажовања експерта, Комисија треба да обезбеди да не постоји сукоб интереса између експерта и лиценцираног овлашћеног ревизора, односно субјекта ревизије у смислу става 3. овог члана. Ангажовани експерт мора да потпише изјаву о непостојању сукоба интереса у смислу става 3. овог члана </w:t>
            </w:r>
            <w:r w:rsidRPr="001035E9">
              <w:rPr>
                <w:rFonts w:eastAsia="TimesNewRoman"/>
                <w:sz w:val="20"/>
                <w:szCs w:val="20"/>
                <w:lang w:val="ru-RU" w:bidi="en-US"/>
              </w:rPr>
              <w:t xml:space="preserve">и </w:t>
            </w:r>
            <w:r w:rsidRPr="003D09CD">
              <w:rPr>
                <w:rFonts w:eastAsia="TimesNewRoman"/>
                <w:sz w:val="20"/>
                <w:szCs w:val="20"/>
                <w:lang w:val="ru-RU" w:bidi="en-US"/>
              </w:rPr>
              <w:t xml:space="preserve">мора да има најмање 7 година искуства у ревизији финансијских извештаја, од чега минимум 2 године искуства у ревизији друштава </w:t>
            </w:r>
            <w:r w:rsidRPr="00855277">
              <w:rPr>
                <w:rFonts w:eastAsia="TimesNewRoman"/>
                <w:sz w:val="20"/>
                <w:szCs w:val="20"/>
                <w:lang w:val="ru-RU" w:bidi="en-US"/>
              </w:rPr>
              <w:t>од јавног интереса.</w:t>
            </w:r>
          </w:p>
        </w:tc>
        <w:tc>
          <w:tcPr>
            <w:tcW w:w="661" w:type="pct"/>
          </w:tcPr>
          <w:p w:rsidR="00A50542" w:rsidRPr="00461DFB" w:rsidRDefault="00EC1F95" w:rsidP="00F91944">
            <w:pPr>
              <w:rPr>
                <w:sz w:val="20"/>
                <w:szCs w:val="20"/>
                <w:lang w:val="sr-Cyrl-RS"/>
              </w:rPr>
            </w:pPr>
            <w:r w:rsidRPr="00461DFB">
              <w:rPr>
                <w:sz w:val="20"/>
                <w:szCs w:val="20"/>
                <w:lang w:val="sr-Cyrl-RS"/>
              </w:rPr>
              <w:lastRenderedPageBreak/>
              <w:t>Потпуно усклађено</w:t>
            </w:r>
          </w:p>
        </w:tc>
        <w:tc>
          <w:tcPr>
            <w:tcW w:w="681" w:type="pct"/>
          </w:tcPr>
          <w:p w:rsidR="00A50542" w:rsidRPr="000A033B" w:rsidRDefault="00A50542" w:rsidP="00996E33">
            <w:pPr>
              <w:rPr>
                <w:sz w:val="20"/>
                <w:szCs w:val="20"/>
                <w:highlight w:val="yellow"/>
              </w:rPr>
            </w:pPr>
          </w:p>
        </w:tc>
      </w:tr>
      <w:tr w:rsidR="00B82BF2" w:rsidRPr="000A033B" w:rsidTr="00871DC9">
        <w:trPr>
          <w:trHeight w:val="20"/>
        </w:trPr>
        <w:tc>
          <w:tcPr>
            <w:tcW w:w="294" w:type="pct"/>
          </w:tcPr>
          <w:p w:rsidR="00B82BF2" w:rsidRDefault="00A27791" w:rsidP="00996E33">
            <w:pPr>
              <w:rPr>
                <w:sz w:val="20"/>
                <w:szCs w:val="20"/>
                <w:lang w:val="sr-Cyrl-CS"/>
              </w:rPr>
            </w:pPr>
            <w:r>
              <w:rPr>
                <w:sz w:val="20"/>
                <w:szCs w:val="20"/>
                <w:lang w:val="sr-Cyrl-CS"/>
              </w:rPr>
              <w:lastRenderedPageBreak/>
              <w:t>22.</w:t>
            </w:r>
          </w:p>
        </w:tc>
        <w:tc>
          <w:tcPr>
            <w:tcW w:w="1330" w:type="pct"/>
          </w:tcPr>
          <w:p w:rsidR="00B82BF2" w:rsidRPr="00CD790B" w:rsidRDefault="00CD790B" w:rsidP="00743DA2">
            <w:pPr>
              <w:autoSpaceDE w:val="0"/>
              <w:autoSpaceDN w:val="0"/>
              <w:adjustRightInd w:val="0"/>
              <w:jc w:val="both"/>
              <w:rPr>
                <w:sz w:val="20"/>
                <w:szCs w:val="20"/>
              </w:rPr>
            </w:pPr>
            <w:r w:rsidRPr="00461DFB">
              <w:rPr>
                <w:noProof/>
                <w:sz w:val="20"/>
                <w:szCs w:val="20"/>
              </w:rPr>
              <w:t xml:space="preserve">Обавеза чувања пословне тајне односи се на сва лица која су запослена или су била запослена или независно ангажована од стране надлежних органа или другог </w:t>
            </w:r>
            <w:r w:rsidRPr="00461DFB">
              <w:rPr>
                <w:noProof/>
                <w:sz w:val="20"/>
                <w:szCs w:val="20"/>
              </w:rPr>
              <w:lastRenderedPageBreak/>
              <w:t>органа или тела коме је делегирано вршење послова у складу са чланом 24. ове уредбе, или су учествовала у њиховој управи.</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Information covered by professional secrecy may not be disclosed to any other person or authority except by virtue of the obligations laid down in this Regulation or the laws, regulations or administrative procedures of a Member State.</w:t>
            </w:r>
            <w:r w:rsidRPr="00461DFB">
              <w:rPr>
                <w:rStyle w:val="tw4winMark"/>
                <w:rFonts w:ascii="Times New Roman" w:hAnsi="Times New Roman"/>
                <w:noProof/>
                <w:color w:val="auto"/>
                <w:sz w:val="20"/>
                <w:szCs w:val="20"/>
              </w:rPr>
              <w:t>&lt;}0{&gt;</w:t>
            </w:r>
            <w:r w:rsidRPr="00461DFB">
              <w:rPr>
                <w:noProof/>
                <w:sz w:val="20"/>
                <w:szCs w:val="20"/>
              </w:rPr>
              <w:t xml:space="preserve">Информације које су обухваћене пословном тајном не смеју се обелодањивати било ком другом лицу или органу осим на основу обавеза прописаних у овој уредби </w:t>
            </w:r>
            <w:r w:rsidRPr="00461DFB">
              <w:rPr>
                <w:noProof/>
                <w:sz w:val="20"/>
                <w:szCs w:val="20"/>
                <w:lang w:val="sr-Cyrl-CS"/>
              </w:rPr>
              <w:t>и</w:t>
            </w:r>
            <w:r w:rsidRPr="00461DFB">
              <w:rPr>
                <w:noProof/>
                <w:sz w:val="20"/>
                <w:szCs w:val="20"/>
              </w:rPr>
              <w:t>ли у законима, прописима или административним процедурама државе чланице.</w:t>
            </w:r>
          </w:p>
        </w:tc>
        <w:tc>
          <w:tcPr>
            <w:tcW w:w="407" w:type="pct"/>
          </w:tcPr>
          <w:p w:rsidR="00B82BF2" w:rsidRDefault="00A27791" w:rsidP="00CD790B">
            <w:pPr>
              <w:rPr>
                <w:sz w:val="20"/>
                <w:szCs w:val="20"/>
              </w:rPr>
            </w:pPr>
            <w:r w:rsidRPr="0045675C">
              <w:rPr>
                <w:sz w:val="20"/>
                <w:szCs w:val="20"/>
              </w:rPr>
              <w:lastRenderedPageBreak/>
              <w:t>1</w:t>
            </w:r>
            <w:r w:rsidR="00CD790B" w:rsidRPr="0045675C">
              <w:rPr>
                <w:sz w:val="20"/>
                <w:szCs w:val="20"/>
                <w:lang w:val="sr-Cyrl-RS"/>
              </w:rPr>
              <w:t>10</w:t>
            </w:r>
            <w:r w:rsidRPr="0045675C">
              <w:rPr>
                <w:sz w:val="20"/>
                <w:szCs w:val="20"/>
              </w:rPr>
              <w:t>.</w:t>
            </w:r>
          </w:p>
        </w:tc>
        <w:tc>
          <w:tcPr>
            <w:tcW w:w="1627" w:type="pct"/>
          </w:tcPr>
          <w:p w:rsidR="0020325F" w:rsidRPr="007A64DB" w:rsidRDefault="0020325F" w:rsidP="0020325F">
            <w:pPr>
              <w:autoSpaceDE w:val="0"/>
              <w:autoSpaceDN w:val="0"/>
              <w:adjustRightInd w:val="0"/>
              <w:ind w:firstLine="720"/>
              <w:jc w:val="both"/>
              <w:rPr>
                <w:rFonts w:eastAsia="TimesNewRoman"/>
                <w:bCs/>
                <w:sz w:val="20"/>
                <w:szCs w:val="20"/>
              </w:rPr>
            </w:pPr>
            <w:r w:rsidRPr="007A64DB">
              <w:rPr>
                <w:rFonts w:eastAsia="TimesNewRoman"/>
                <w:bCs/>
                <w:sz w:val="20"/>
                <w:szCs w:val="20"/>
              </w:rPr>
              <w:t xml:space="preserve">Комисија </w:t>
            </w:r>
            <w:r w:rsidRPr="007A64DB">
              <w:rPr>
                <w:rFonts w:eastAsia="TimesNewRoman"/>
                <w:bCs/>
                <w:sz w:val="20"/>
                <w:szCs w:val="20"/>
                <w:lang w:val="sr-Cyrl-RS"/>
              </w:rPr>
              <w:t xml:space="preserve">и Одбор за јавни надзор </w:t>
            </w:r>
            <w:r w:rsidRPr="007A64DB">
              <w:rPr>
                <w:rFonts w:eastAsia="TimesNewRoman"/>
                <w:bCs/>
                <w:sz w:val="20"/>
                <w:szCs w:val="20"/>
              </w:rPr>
              <w:t>дужн</w:t>
            </w:r>
            <w:r w:rsidRPr="007A64DB">
              <w:rPr>
                <w:rFonts w:eastAsia="TimesNewRoman"/>
                <w:bCs/>
                <w:sz w:val="20"/>
                <w:szCs w:val="20"/>
                <w:lang w:val="sr-Cyrl-RS"/>
              </w:rPr>
              <w:t>и</w:t>
            </w:r>
            <w:r w:rsidRPr="007A64DB">
              <w:rPr>
                <w:rFonts w:eastAsia="TimesNewRoman"/>
                <w:bCs/>
                <w:sz w:val="20"/>
                <w:szCs w:val="20"/>
              </w:rPr>
              <w:t xml:space="preserve"> </w:t>
            </w:r>
            <w:r w:rsidRPr="007A64DB">
              <w:rPr>
                <w:rFonts w:eastAsia="TimesNewRoman"/>
                <w:bCs/>
                <w:sz w:val="20"/>
                <w:szCs w:val="20"/>
                <w:lang w:val="sr-Cyrl-RS"/>
              </w:rPr>
              <w:t xml:space="preserve">су </w:t>
            </w:r>
            <w:r w:rsidRPr="007A64DB">
              <w:rPr>
                <w:rFonts w:eastAsia="TimesNewRoman"/>
                <w:bCs/>
                <w:sz w:val="20"/>
                <w:szCs w:val="20"/>
              </w:rPr>
              <w:t>да чува</w:t>
            </w:r>
            <w:r w:rsidRPr="007A64DB">
              <w:rPr>
                <w:rFonts w:eastAsia="TimesNewRoman"/>
                <w:bCs/>
                <w:sz w:val="20"/>
                <w:szCs w:val="20"/>
                <w:lang w:val="sr-Cyrl-RS"/>
              </w:rPr>
              <w:t>ју</w:t>
            </w:r>
            <w:r w:rsidRPr="007A64DB">
              <w:rPr>
                <w:rFonts w:eastAsia="TimesNewRoman"/>
                <w:bCs/>
                <w:sz w:val="20"/>
                <w:szCs w:val="20"/>
              </w:rPr>
              <w:t xml:space="preserve"> као поверљиве све податке, чињенице и околности које </w:t>
            </w:r>
            <w:r w:rsidRPr="007A64DB">
              <w:rPr>
                <w:rFonts w:eastAsia="TimesNewRoman"/>
                <w:bCs/>
                <w:sz w:val="20"/>
                <w:szCs w:val="20"/>
                <w:lang w:val="sr-Cyrl-RS"/>
              </w:rPr>
              <w:t>су</w:t>
            </w:r>
            <w:r w:rsidRPr="007A64DB">
              <w:rPr>
                <w:rFonts w:eastAsia="TimesNewRoman"/>
                <w:bCs/>
                <w:sz w:val="20"/>
                <w:szCs w:val="20"/>
              </w:rPr>
              <w:t xml:space="preserve"> прибавил</w:t>
            </w:r>
            <w:r w:rsidRPr="007A64DB">
              <w:rPr>
                <w:rFonts w:eastAsia="TimesNewRoman"/>
                <w:bCs/>
                <w:sz w:val="20"/>
                <w:szCs w:val="20"/>
                <w:lang w:val="sr-Cyrl-RS"/>
              </w:rPr>
              <w:t>и</w:t>
            </w:r>
            <w:r w:rsidRPr="007A64DB">
              <w:rPr>
                <w:rFonts w:eastAsia="TimesNewRoman"/>
                <w:bCs/>
                <w:sz w:val="20"/>
                <w:szCs w:val="20"/>
              </w:rPr>
              <w:t xml:space="preserve"> у обављању послова у складу са одредбама овог закона.</w:t>
            </w:r>
          </w:p>
          <w:p w:rsidR="0020325F" w:rsidRPr="0020325F" w:rsidRDefault="0020325F" w:rsidP="0020325F">
            <w:pPr>
              <w:autoSpaceDE w:val="0"/>
              <w:autoSpaceDN w:val="0"/>
              <w:adjustRightInd w:val="0"/>
              <w:ind w:firstLine="720"/>
              <w:jc w:val="both"/>
              <w:rPr>
                <w:rFonts w:eastAsia="TimesNewRoman"/>
                <w:bCs/>
                <w:sz w:val="20"/>
                <w:szCs w:val="20"/>
              </w:rPr>
            </w:pPr>
            <w:r w:rsidRPr="0020325F">
              <w:rPr>
                <w:rFonts w:eastAsia="TimesNewRoman"/>
                <w:bCs/>
                <w:sz w:val="20"/>
                <w:szCs w:val="20"/>
              </w:rPr>
              <w:lastRenderedPageBreak/>
              <w:t>Одредба става 1. овог члана примењује се и на запослене и бивше запослене у Комисији, односно на друга лица којима су приликом рада у Комисији били доступни поверљиви подаци.</w:t>
            </w:r>
          </w:p>
          <w:p w:rsidR="0020325F" w:rsidRPr="007A64DB" w:rsidRDefault="0020325F" w:rsidP="0020325F">
            <w:pPr>
              <w:autoSpaceDE w:val="0"/>
              <w:autoSpaceDN w:val="0"/>
              <w:adjustRightInd w:val="0"/>
              <w:ind w:firstLine="720"/>
              <w:jc w:val="both"/>
              <w:rPr>
                <w:rFonts w:eastAsia="TimesNewRoman"/>
                <w:sz w:val="20"/>
                <w:szCs w:val="20"/>
              </w:rPr>
            </w:pPr>
            <w:r w:rsidRPr="007A64DB">
              <w:rPr>
                <w:rFonts w:eastAsia="TimesNewRoman"/>
                <w:bCs/>
                <w:sz w:val="20"/>
                <w:szCs w:val="20"/>
              </w:rPr>
              <w:t xml:space="preserve">Пословне тајне </w:t>
            </w:r>
            <w:r w:rsidRPr="007A64DB">
              <w:rPr>
                <w:rFonts w:eastAsia="TimesNewRoman"/>
                <w:bCs/>
                <w:sz w:val="20"/>
                <w:szCs w:val="20"/>
                <w:lang w:val="sr-Cyrl-RS"/>
              </w:rPr>
              <w:t xml:space="preserve">у смислу става 1. овог члана </w:t>
            </w:r>
            <w:r w:rsidRPr="007A64DB">
              <w:rPr>
                <w:rFonts w:eastAsia="TimesNewRoman"/>
                <w:bCs/>
                <w:sz w:val="20"/>
                <w:szCs w:val="20"/>
              </w:rPr>
              <w:t>чувају се у складу са овим законом, осим ако посебним прописима није друкчије уређено.</w:t>
            </w:r>
          </w:p>
          <w:p w:rsidR="0020325F" w:rsidRPr="0020325F" w:rsidRDefault="0020325F" w:rsidP="0020325F">
            <w:pPr>
              <w:autoSpaceDE w:val="0"/>
              <w:autoSpaceDN w:val="0"/>
              <w:adjustRightInd w:val="0"/>
              <w:ind w:firstLine="720"/>
              <w:jc w:val="both"/>
              <w:rPr>
                <w:rFonts w:eastAsia="TimesNewRoman"/>
                <w:sz w:val="20"/>
                <w:szCs w:val="20"/>
              </w:rPr>
            </w:pPr>
            <w:r w:rsidRPr="0020325F">
              <w:rPr>
                <w:rFonts w:eastAsia="TimesNewRoman"/>
                <w:sz w:val="20"/>
                <w:szCs w:val="20"/>
              </w:rPr>
              <w:t>Одредбе овог закона не примењују се на чланове Комисије и Коморе када је реч о размени података и сарадњи са надлежним органима држава чланица везаних за послове у складу са овим законом.</w:t>
            </w:r>
          </w:p>
          <w:p w:rsidR="0020325F" w:rsidRPr="0020325F" w:rsidRDefault="0020325F" w:rsidP="0020325F">
            <w:pPr>
              <w:autoSpaceDE w:val="0"/>
              <w:autoSpaceDN w:val="0"/>
              <w:adjustRightInd w:val="0"/>
              <w:ind w:firstLine="720"/>
              <w:jc w:val="both"/>
              <w:rPr>
                <w:rFonts w:eastAsia="TimesNewRoman"/>
                <w:sz w:val="20"/>
                <w:szCs w:val="20"/>
              </w:rPr>
            </w:pPr>
            <w:r w:rsidRPr="0020325F">
              <w:rPr>
                <w:rFonts w:eastAsia="TimesNewRoman"/>
                <w:sz w:val="20"/>
                <w:szCs w:val="20"/>
              </w:rPr>
              <w:t>Начин и услове за размену података, ревизорске документације и других докумената утврђује Комисија својим општим актима.</w:t>
            </w:r>
          </w:p>
          <w:p w:rsidR="00B82BF2" w:rsidRPr="00B82BF2" w:rsidRDefault="0020325F" w:rsidP="0020325F">
            <w:pPr>
              <w:jc w:val="both"/>
              <w:rPr>
                <w:sz w:val="20"/>
                <w:szCs w:val="20"/>
                <w:lang w:val="sr-Latn-CS"/>
              </w:rPr>
            </w:pPr>
            <w:r w:rsidRPr="0020325F">
              <w:rPr>
                <w:rFonts w:eastAsia="TimesNewRoman"/>
                <w:sz w:val="20"/>
                <w:szCs w:val="20"/>
                <w:lang w:val="sr-Cyrl-RS"/>
              </w:rPr>
              <w:t xml:space="preserve">            </w:t>
            </w:r>
            <w:r w:rsidRPr="0020325F">
              <w:rPr>
                <w:rFonts w:eastAsia="TimesNewRoman"/>
                <w:sz w:val="20"/>
                <w:szCs w:val="20"/>
              </w:rPr>
              <w:t>Одредба става 4. овог члана примењује се на размену података са надлежним органима трећих земаља, ако је закључен споразум о међусобној сарадњи.</w:t>
            </w:r>
          </w:p>
        </w:tc>
        <w:tc>
          <w:tcPr>
            <w:tcW w:w="661" w:type="pct"/>
          </w:tcPr>
          <w:p w:rsidR="00B82BF2" w:rsidRPr="00A50542" w:rsidRDefault="00C357DC" w:rsidP="00F91944">
            <w:pPr>
              <w:rPr>
                <w:sz w:val="20"/>
                <w:szCs w:val="20"/>
              </w:rPr>
            </w:pPr>
            <w:r w:rsidRPr="00A50542">
              <w:rPr>
                <w:sz w:val="20"/>
                <w:szCs w:val="20"/>
              </w:rPr>
              <w:lastRenderedPageBreak/>
              <w:t>Потпуно усклађено</w:t>
            </w:r>
          </w:p>
        </w:tc>
        <w:tc>
          <w:tcPr>
            <w:tcW w:w="681" w:type="pct"/>
          </w:tcPr>
          <w:p w:rsidR="00B82BF2" w:rsidRPr="000A033B" w:rsidRDefault="00B82BF2" w:rsidP="00996E33">
            <w:pPr>
              <w:rPr>
                <w:sz w:val="20"/>
                <w:szCs w:val="20"/>
                <w:highlight w:val="yellow"/>
              </w:rPr>
            </w:pPr>
          </w:p>
        </w:tc>
      </w:tr>
      <w:tr w:rsidR="00C357DC" w:rsidRPr="000A033B" w:rsidTr="00871DC9">
        <w:trPr>
          <w:trHeight w:val="20"/>
        </w:trPr>
        <w:tc>
          <w:tcPr>
            <w:tcW w:w="294" w:type="pct"/>
          </w:tcPr>
          <w:p w:rsidR="00C357DC" w:rsidRDefault="007A01E9" w:rsidP="00996E33">
            <w:pPr>
              <w:rPr>
                <w:sz w:val="20"/>
                <w:szCs w:val="20"/>
                <w:lang w:val="sr-Cyrl-CS"/>
              </w:rPr>
            </w:pPr>
            <w:r w:rsidRPr="007A64DB">
              <w:rPr>
                <w:sz w:val="20"/>
                <w:szCs w:val="20"/>
                <w:lang w:val="sr-Cyrl-CS"/>
              </w:rPr>
              <w:lastRenderedPageBreak/>
              <w:t>23.</w:t>
            </w:r>
            <w:r w:rsidR="00A83D5D" w:rsidRPr="007A64DB">
              <w:rPr>
                <w:sz w:val="20"/>
                <w:szCs w:val="20"/>
                <w:lang w:val="sr-Cyrl-CS"/>
              </w:rPr>
              <w:t>2</w:t>
            </w:r>
            <w:r w:rsidR="004E55BB" w:rsidRPr="007A64DB">
              <w:rPr>
                <w:sz w:val="20"/>
                <w:szCs w:val="20"/>
                <w:lang w:val="sr-Cyrl-CS"/>
              </w:rPr>
              <w:t>, 4. и 5.</w:t>
            </w:r>
          </w:p>
        </w:tc>
        <w:tc>
          <w:tcPr>
            <w:tcW w:w="1330" w:type="pct"/>
          </w:tcPr>
          <w:p w:rsidR="0045675C" w:rsidRPr="0045675C" w:rsidRDefault="0045675C" w:rsidP="0045675C">
            <w:pPr>
              <w:tabs>
                <w:tab w:val="left" w:pos="452"/>
              </w:tabs>
              <w:spacing w:after="300"/>
              <w:jc w:val="both"/>
              <w:rPr>
                <w:sz w:val="20"/>
                <w:szCs w:val="20"/>
              </w:rPr>
            </w:pPr>
            <w:r w:rsidRPr="0045675C">
              <w:rPr>
                <w:rStyle w:val="tw4winMark"/>
                <w:rFonts w:ascii="Times New Roman" w:hAnsi="Times New Roman"/>
                <w:noProof/>
                <w:color w:val="00B050"/>
                <w:sz w:val="20"/>
                <w:szCs w:val="20"/>
              </w:rPr>
              <w:t>{0&gt;</w:t>
            </w:r>
            <w:r w:rsidRPr="0045675C">
              <w:rPr>
                <w:vanish/>
                <w:color w:val="00B050"/>
                <w:sz w:val="20"/>
                <w:szCs w:val="20"/>
                <w:lang w:val="en-GB"/>
              </w:rPr>
              <w:t>2.</w:t>
            </w:r>
            <w:r w:rsidRPr="0045675C">
              <w:rPr>
                <w:vanish/>
                <w:color w:val="00B050"/>
                <w:sz w:val="20"/>
                <w:szCs w:val="20"/>
              </w:rPr>
              <w:tab/>
            </w:r>
            <w:r w:rsidRPr="0045675C">
              <w:rPr>
                <w:vanish/>
                <w:color w:val="00B050"/>
                <w:sz w:val="20"/>
                <w:szCs w:val="20"/>
                <w:lang w:val="en-GB"/>
              </w:rPr>
              <w:t>Member States shall ensure that the competent authorities have all the supervisory and investigatory powers that are necessary for the exercise of their functions under this Regulation in accordance with the provisions of Chapter VII of Directive 2006/43/EC.</w:t>
            </w:r>
            <w:r w:rsidRPr="0045675C">
              <w:rPr>
                <w:rStyle w:val="tw4winMark"/>
                <w:rFonts w:ascii="Times New Roman" w:hAnsi="Times New Roman"/>
                <w:noProof/>
                <w:color w:val="00B050"/>
                <w:sz w:val="20"/>
                <w:szCs w:val="20"/>
              </w:rPr>
              <w:t>&lt;}67{&gt;</w:t>
            </w:r>
            <w:r w:rsidRPr="0045675C">
              <w:rPr>
                <w:noProof/>
                <w:sz w:val="20"/>
                <w:szCs w:val="20"/>
              </w:rPr>
              <w:t>2.</w:t>
            </w:r>
            <w:r w:rsidRPr="0045675C">
              <w:rPr>
                <w:sz w:val="20"/>
                <w:szCs w:val="20"/>
              </w:rPr>
              <w:tab/>
            </w:r>
            <w:r w:rsidRPr="0045675C">
              <w:rPr>
                <w:noProof/>
                <w:sz w:val="20"/>
                <w:szCs w:val="20"/>
              </w:rPr>
              <w:t>Државе чланице треба да обезбеде да надлежни органи имају сва овлашћења у надзору и истрагама која су неопходна за обављање њихових функција из ове уредбе у складу са одредбама Поглавља VII Директиве 2006/43/ЕЗ.</w:t>
            </w:r>
            <w:r w:rsidRPr="0045675C">
              <w:rPr>
                <w:rStyle w:val="tw4winMark"/>
                <w:rFonts w:ascii="Times New Roman" w:hAnsi="Times New Roman"/>
                <w:noProof/>
                <w:color w:val="00B050"/>
                <w:sz w:val="20"/>
                <w:szCs w:val="20"/>
              </w:rPr>
              <w:t>&lt;0}</w:t>
            </w:r>
          </w:p>
          <w:p w:rsidR="0045675C" w:rsidRPr="004E55BB" w:rsidRDefault="0045675C" w:rsidP="0045675C">
            <w:pPr>
              <w:tabs>
                <w:tab w:val="left" w:pos="452"/>
              </w:tabs>
              <w:spacing w:after="300"/>
              <w:jc w:val="both"/>
              <w:rPr>
                <w:sz w:val="20"/>
                <w:szCs w:val="20"/>
              </w:rPr>
            </w:pPr>
            <w:r w:rsidRPr="004E55BB">
              <w:rPr>
                <w:rStyle w:val="tw4winMark"/>
                <w:rFonts w:ascii="Times New Roman" w:hAnsi="Times New Roman"/>
                <w:noProof/>
                <w:color w:val="00B050"/>
                <w:sz w:val="20"/>
                <w:szCs w:val="20"/>
              </w:rPr>
              <w:t>{0&gt;</w:t>
            </w:r>
            <w:r w:rsidRPr="004E55BB">
              <w:rPr>
                <w:vanish/>
                <w:color w:val="00B050"/>
                <w:sz w:val="20"/>
                <w:szCs w:val="20"/>
                <w:lang w:val="en-GB"/>
              </w:rPr>
              <w:t>4.</w:t>
            </w:r>
            <w:r w:rsidRPr="004E55BB">
              <w:rPr>
                <w:vanish/>
                <w:color w:val="00B050"/>
                <w:sz w:val="20"/>
                <w:szCs w:val="20"/>
              </w:rPr>
              <w:tab/>
            </w:r>
            <w:r w:rsidRPr="004E55BB">
              <w:rPr>
                <w:vanish/>
                <w:color w:val="00B050"/>
                <w:sz w:val="20"/>
                <w:szCs w:val="20"/>
                <w:lang w:val="en-GB"/>
              </w:rPr>
              <w:t>Member States shall ensure that the competent authorities are allowed to exercise their supervisory and investigatory powers in any of the following ways:</w:t>
            </w:r>
            <w:r w:rsidRPr="004E55BB">
              <w:rPr>
                <w:rStyle w:val="tw4winMark"/>
                <w:rFonts w:ascii="Times New Roman" w:hAnsi="Times New Roman"/>
                <w:noProof/>
                <w:color w:val="00B050"/>
                <w:sz w:val="20"/>
                <w:szCs w:val="20"/>
              </w:rPr>
              <w:t>&lt;}72{&gt;</w:t>
            </w:r>
            <w:r w:rsidRPr="004E55BB">
              <w:rPr>
                <w:noProof/>
                <w:sz w:val="20"/>
                <w:szCs w:val="20"/>
              </w:rPr>
              <w:t>4.</w:t>
            </w:r>
            <w:r w:rsidRPr="004E55BB">
              <w:rPr>
                <w:sz w:val="20"/>
                <w:szCs w:val="20"/>
              </w:rPr>
              <w:tab/>
            </w:r>
            <w:r w:rsidRPr="004E55BB">
              <w:rPr>
                <w:noProof/>
                <w:sz w:val="20"/>
                <w:szCs w:val="20"/>
              </w:rPr>
              <w:t>Државе чланице треба да обезбеде да надлежним органима буде омогућен</w:t>
            </w:r>
            <w:r w:rsidRPr="004E55BB">
              <w:rPr>
                <w:noProof/>
                <w:sz w:val="20"/>
                <w:szCs w:val="20"/>
                <w:lang w:val="sr-Cyrl-CS"/>
              </w:rPr>
              <w:t>о</w:t>
            </w:r>
            <w:r w:rsidRPr="004E55BB">
              <w:rPr>
                <w:noProof/>
                <w:sz w:val="20"/>
                <w:szCs w:val="20"/>
              </w:rPr>
              <w:t xml:space="preserve"> вршење њихових овлашћења у надзору и истрагама на било који од наведених начина:</w:t>
            </w:r>
            <w:r w:rsidRPr="004E55BB">
              <w:rPr>
                <w:rStyle w:val="tw4winMark"/>
                <w:rFonts w:ascii="Times New Roman" w:hAnsi="Times New Roman"/>
                <w:noProof/>
                <w:color w:val="00B050"/>
                <w:sz w:val="20"/>
                <w:szCs w:val="20"/>
              </w:rPr>
              <w:t>&lt;0}</w:t>
            </w:r>
          </w:p>
          <w:p w:rsidR="0045675C" w:rsidRPr="004E55BB" w:rsidRDefault="0045675C" w:rsidP="0045675C">
            <w:pPr>
              <w:tabs>
                <w:tab w:val="left" w:pos="303"/>
              </w:tabs>
              <w:spacing w:after="300"/>
              <w:jc w:val="both"/>
              <w:rPr>
                <w:sz w:val="20"/>
                <w:szCs w:val="20"/>
              </w:rPr>
            </w:pPr>
            <w:r w:rsidRPr="004E55BB">
              <w:rPr>
                <w:rStyle w:val="tw4winMark"/>
                <w:rFonts w:ascii="Times New Roman" w:hAnsi="Times New Roman"/>
                <w:noProof/>
                <w:color w:val="00B050"/>
                <w:sz w:val="20"/>
                <w:szCs w:val="20"/>
              </w:rPr>
              <w:t>{0&gt;</w:t>
            </w:r>
            <w:r w:rsidRPr="004E55BB">
              <w:rPr>
                <w:vanish/>
                <w:color w:val="00B050"/>
                <w:sz w:val="20"/>
                <w:szCs w:val="20"/>
                <w:lang w:val="en-GB"/>
              </w:rPr>
              <w:t>(a)</w:t>
            </w:r>
            <w:r w:rsidRPr="004E55BB">
              <w:rPr>
                <w:vanish/>
                <w:color w:val="00B050"/>
                <w:sz w:val="20"/>
                <w:szCs w:val="20"/>
              </w:rPr>
              <w:tab/>
            </w:r>
            <w:r w:rsidRPr="004E55BB">
              <w:rPr>
                <w:vanish/>
                <w:color w:val="00B050"/>
                <w:sz w:val="20"/>
                <w:szCs w:val="20"/>
                <w:lang w:val="en-GB"/>
              </w:rPr>
              <w:t>directly;</w:t>
            </w:r>
            <w:r w:rsidRPr="004E55BB">
              <w:rPr>
                <w:rStyle w:val="tw4winMark"/>
                <w:rFonts w:ascii="Times New Roman" w:hAnsi="Times New Roman"/>
                <w:noProof/>
                <w:color w:val="00B050"/>
                <w:sz w:val="20"/>
                <w:szCs w:val="20"/>
              </w:rPr>
              <w:t>&lt;}100{&gt;</w:t>
            </w:r>
            <w:r w:rsidRPr="004E55BB">
              <w:rPr>
                <w:noProof/>
                <w:sz w:val="20"/>
                <w:szCs w:val="20"/>
              </w:rPr>
              <w:t>а)</w:t>
            </w:r>
            <w:r w:rsidRPr="004E55BB">
              <w:rPr>
                <w:sz w:val="20"/>
                <w:szCs w:val="20"/>
              </w:rPr>
              <w:tab/>
            </w:r>
            <w:r w:rsidRPr="004E55BB">
              <w:rPr>
                <w:noProof/>
                <w:sz w:val="20"/>
                <w:szCs w:val="20"/>
              </w:rPr>
              <w:t>директно;</w:t>
            </w:r>
            <w:r w:rsidRPr="004E55BB">
              <w:rPr>
                <w:rStyle w:val="tw4winMark"/>
                <w:rFonts w:ascii="Times New Roman" w:hAnsi="Times New Roman"/>
                <w:noProof/>
                <w:color w:val="00B050"/>
                <w:sz w:val="20"/>
                <w:szCs w:val="20"/>
              </w:rPr>
              <w:t>&lt;0}</w:t>
            </w:r>
          </w:p>
          <w:p w:rsidR="0045675C" w:rsidRPr="004E55BB" w:rsidRDefault="0045675C" w:rsidP="0045675C">
            <w:pPr>
              <w:tabs>
                <w:tab w:val="left" w:pos="303"/>
              </w:tabs>
              <w:spacing w:after="300"/>
              <w:jc w:val="both"/>
              <w:rPr>
                <w:sz w:val="20"/>
                <w:szCs w:val="20"/>
              </w:rPr>
            </w:pPr>
            <w:r w:rsidRPr="004E55BB">
              <w:rPr>
                <w:rStyle w:val="tw4winMark"/>
                <w:rFonts w:ascii="Times New Roman" w:hAnsi="Times New Roman"/>
                <w:noProof/>
                <w:color w:val="00B050"/>
                <w:sz w:val="20"/>
                <w:szCs w:val="20"/>
              </w:rPr>
              <w:lastRenderedPageBreak/>
              <w:t>{0&gt;</w:t>
            </w:r>
            <w:r w:rsidRPr="004E55BB">
              <w:rPr>
                <w:vanish/>
                <w:color w:val="00B050"/>
                <w:sz w:val="20"/>
                <w:szCs w:val="20"/>
                <w:lang w:val="en-GB"/>
              </w:rPr>
              <w:t>(b)</w:t>
            </w:r>
            <w:r w:rsidRPr="004E55BB">
              <w:rPr>
                <w:vanish/>
                <w:color w:val="00B050"/>
                <w:sz w:val="20"/>
                <w:szCs w:val="20"/>
              </w:rPr>
              <w:tab/>
            </w:r>
            <w:r w:rsidRPr="004E55BB">
              <w:rPr>
                <w:vanish/>
                <w:color w:val="00B050"/>
                <w:sz w:val="20"/>
                <w:szCs w:val="20"/>
                <w:lang w:val="en-GB"/>
              </w:rPr>
              <w:t>in collaboration with other authorities;</w:t>
            </w:r>
            <w:r w:rsidRPr="004E55BB">
              <w:rPr>
                <w:rStyle w:val="tw4winMark"/>
                <w:rFonts w:ascii="Times New Roman" w:hAnsi="Times New Roman"/>
                <w:noProof/>
                <w:color w:val="00B050"/>
                <w:sz w:val="20"/>
                <w:szCs w:val="20"/>
              </w:rPr>
              <w:t>&lt;}100{&gt;</w:t>
            </w:r>
            <w:r w:rsidRPr="004E55BB">
              <w:rPr>
                <w:noProof/>
                <w:sz w:val="20"/>
                <w:szCs w:val="20"/>
              </w:rPr>
              <w:t>б)</w:t>
            </w:r>
            <w:r w:rsidRPr="004E55BB">
              <w:rPr>
                <w:sz w:val="20"/>
                <w:szCs w:val="20"/>
              </w:rPr>
              <w:tab/>
            </w:r>
            <w:r w:rsidRPr="004E55BB">
              <w:rPr>
                <w:noProof/>
                <w:sz w:val="20"/>
                <w:szCs w:val="20"/>
              </w:rPr>
              <w:t>у сарадњи са другим органима;</w:t>
            </w:r>
            <w:r w:rsidRPr="004E55BB">
              <w:rPr>
                <w:rStyle w:val="tw4winMark"/>
                <w:rFonts w:ascii="Times New Roman" w:hAnsi="Times New Roman"/>
                <w:noProof/>
                <w:color w:val="00B050"/>
                <w:sz w:val="20"/>
                <w:szCs w:val="20"/>
              </w:rPr>
              <w:t>&lt;0}</w:t>
            </w:r>
          </w:p>
          <w:p w:rsidR="0045675C" w:rsidRPr="0045675C" w:rsidRDefault="0045675C" w:rsidP="0045675C">
            <w:pPr>
              <w:tabs>
                <w:tab w:val="left" w:pos="298"/>
              </w:tabs>
              <w:spacing w:after="300"/>
              <w:jc w:val="both"/>
              <w:rPr>
                <w:sz w:val="20"/>
                <w:szCs w:val="20"/>
              </w:rPr>
            </w:pPr>
            <w:r w:rsidRPr="004E55BB">
              <w:rPr>
                <w:rStyle w:val="tw4winMark"/>
                <w:rFonts w:ascii="Times New Roman" w:hAnsi="Times New Roman"/>
                <w:noProof/>
                <w:color w:val="00B050"/>
                <w:sz w:val="20"/>
                <w:szCs w:val="20"/>
              </w:rPr>
              <w:t>{0&gt;</w:t>
            </w:r>
            <w:r w:rsidRPr="004E55BB">
              <w:rPr>
                <w:vanish/>
                <w:color w:val="00B050"/>
                <w:sz w:val="20"/>
                <w:szCs w:val="20"/>
                <w:lang w:val="en-GB"/>
              </w:rPr>
              <w:t>(c)</w:t>
            </w:r>
            <w:r w:rsidRPr="004E55BB">
              <w:rPr>
                <w:vanish/>
                <w:color w:val="00B050"/>
                <w:sz w:val="20"/>
                <w:szCs w:val="20"/>
              </w:rPr>
              <w:tab/>
            </w:r>
            <w:r w:rsidRPr="004E55BB">
              <w:rPr>
                <w:vanish/>
                <w:color w:val="00B050"/>
                <w:sz w:val="20"/>
                <w:szCs w:val="20"/>
                <w:lang w:val="en-GB"/>
              </w:rPr>
              <w:t>by application to the competent judicial authorities.</w:t>
            </w:r>
            <w:r w:rsidRPr="004E55BB">
              <w:rPr>
                <w:rStyle w:val="tw4winMark"/>
                <w:rFonts w:ascii="Times New Roman" w:hAnsi="Times New Roman"/>
                <w:noProof/>
                <w:color w:val="00B050"/>
                <w:sz w:val="20"/>
                <w:szCs w:val="20"/>
              </w:rPr>
              <w:t>&lt;}100{&gt;</w:t>
            </w:r>
            <w:r w:rsidRPr="004E55BB">
              <w:rPr>
                <w:noProof/>
                <w:sz w:val="20"/>
                <w:szCs w:val="20"/>
              </w:rPr>
              <w:t>в)</w:t>
            </w:r>
            <w:r w:rsidRPr="004E55BB">
              <w:rPr>
                <w:sz w:val="20"/>
                <w:szCs w:val="20"/>
              </w:rPr>
              <w:tab/>
            </w:r>
            <w:r w:rsidRPr="004E55BB">
              <w:rPr>
                <w:noProof/>
                <w:sz w:val="20"/>
                <w:szCs w:val="20"/>
              </w:rPr>
              <w:t>подношењем захтева надлежним судским органима.</w:t>
            </w:r>
            <w:r w:rsidRPr="004E55BB">
              <w:rPr>
                <w:rStyle w:val="tw4winMark"/>
                <w:rFonts w:ascii="Times New Roman" w:hAnsi="Times New Roman"/>
                <w:noProof/>
                <w:color w:val="00B050"/>
                <w:sz w:val="20"/>
                <w:szCs w:val="20"/>
              </w:rPr>
              <w:t>&lt;0}</w:t>
            </w:r>
          </w:p>
          <w:p w:rsidR="0045675C" w:rsidRPr="0045675C" w:rsidRDefault="0045675C" w:rsidP="0045675C">
            <w:pPr>
              <w:tabs>
                <w:tab w:val="left" w:pos="447"/>
              </w:tabs>
              <w:spacing w:after="300"/>
              <w:jc w:val="both"/>
              <w:rPr>
                <w:sz w:val="20"/>
                <w:szCs w:val="20"/>
              </w:rPr>
            </w:pPr>
            <w:r w:rsidRPr="0045675C">
              <w:rPr>
                <w:rStyle w:val="tw4winMark"/>
                <w:rFonts w:ascii="Times New Roman" w:hAnsi="Times New Roman"/>
                <w:noProof/>
                <w:color w:val="00B050"/>
                <w:sz w:val="20"/>
                <w:szCs w:val="20"/>
              </w:rPr>
              <w:t>{0&gt;</w:t>
            </w:r>
            <w:r w:rsidRPr="0045675C">
              <w:rPr>
                <w:vanish/>
                <w:color w:val="00B050"/>
                <w:sz w:val="20"/>
                <w:szCs w:val="20"/>
                <w:lang w:val="en-GB"/>
              </w:rPr>
              <w:t>5.</w:t>
            </w:r>
            <w:r w:rsidRPr="0045675C">
              <w:rPr>
                <w:vanish/>
                <w:color w:val="00B050"/>
                <w:sz w:val="20"/>
                <w:szCs w:val="20"/>
              </w:rPr>
              <w:tab/>
            </w:r>
            <w:r w:rsidRPr="0045675C">
              <w:rPr>
                <w:vanish/>
                <w:color w:val="00B050"/>
                <w:sz w:val="20"/>
                <w:szCs w:val="20"/>
                <w:lang w:val="en-GB"/>
              </w:rPr>
              <w:t>The supervisory and investigatory powers of competent authorities shall be exercised in full compliance with national law, and in particular, with the principles of respect for private life and the right of defence.</w:t>
            </w:r>
            <w:r w:rsidRPr="0045675C">
              <w:rPr>
                <w:rStyle w:val="tw4winMark"/>
                <w:rFonts w:ascii="Times New Roman" w:hAnsi="Times New Roman"/>
                <w:noProof/>
                <w:color w:val="00B050"/>
                <w:sz w:val="20"/>
                <w:szCs w:val="20"/>
              </w:rPr>
              <w:t>&lt;}0{&gt;</w:t>
            </w:r>
            <w:r w:rsidRPr="0045675C">
              <w:rPr>
                <w:noProof/>
                <w:sz w:val="20"/>
                <w:szCs w:val="20"/>
              </w:rPr>
              <w:t>5.</w:t>
            </w:r>
            <w:r w:rsidRPr="0045675C">
              <w:rPr>
                <w:sz w:val="20"/>
                <w:szCs w:val="20"/>
              </w:rPr>
              <w:tab/>
            </w:r>
            <w:r w:rsidRPr="0045675C">
              <w:rPr>
                <w:noProof/>
                <w:sz w:val="20"/>
                <w:szCs w:val="20"/>
              </w:rPr>
              <w:t>Овлашћења надлежних органа у надзору и истрагама обављају се у пуној сагласности са националним правом а нарочито са начелима поштовања приватног живота и права на одбрану.</w:t>
            </w:r>
            <w:r w:rsidRPr="0045675C">
              <w:rPr>
                <w:rStyle w:val="tw4winMark"/>
                <w:rFonts w:ascii="Times New Roman" w:hAnsi="Times New Roman"/>
                <w:noProof/>
                <w:color w:val="00B050"/>
                <w:sz w:val="20"/>
                <w:szCs w:val="20"/>
              </w:rPr>
              <w:t>&lt;0}</w:t>
            </w:r>
          </w:p>
          <w:p w:rsidR="00C357DC" w:rsidRDefault="00C357DC" w:rsidP="007A64DB">
            <w:pPr>
              <w:tabs>
                <w:tab w:val="left" w:pos="447"/>
              </w:tabs>
              <w:spacing w:after="300"/>
              <w:jc w:val="both"/>
              <w:rPr>
                <w:sz w:val="20"/>
                <w:szCs w:val="20"/>
              </w:rPr>
            </w:pPr>
          </w:p>
        </w:tc>
        <w:tc>
          <w:tcPr>
            <w:tcW w:w="407" w:type="pct"/>
          </w:tcPr>
          <w:p w:rsidR="00EF53B0" w:rsidRDefault="00EF53B0" w:rsidP="00996E33">
            <w:pPr>
              <w:rPr>
                <w:sz w:val="20"/>
                <w:szCs w:val="20"/>
              </w:rPr>
            </w:pPr>
          </w:p>
          <w:p w:rsidR="00EF53B0" w:rsidRDefault="00EF53B0" w:rsidP="00996E33">
            <w:pPr>
              <w:rPr>
                <w:sz w:val="20"/>
                <w:szCs w:val="20"/>
              </w:rPr>
            </w:pPr>
          </w:p>
          <w:p w:rsidR="00EF53B0" w:rsidRPr="007A64DB" w:rsidRDefault="00EF53B0" w:rsidP="00996E33">
            <w:pPr>
              <w:rPr>
                <w:sz w:val="20"/>
                <w:szCs w:val="20"/>
                <w:lang w:val="sr-Cyrl-RS"/>
              </w:rPr>
            </w:pPr>
            <w:r w:rsidRPr="007A64DB">
              <w:rPr>
                <w:sz w:val="20"/>
                <w:szCs w:val="20"/>
                <w:lang w:val="sr-Cyrl-RS"/>
              </w:rPr>
              <w:t>75.1.</w:t>
            </w:r>
          </w:p>
          <w:p w:rsidR="00EF53B0" w:rsidRDefault="00EF53B0" w:rsidP="00996E33">
            <w:pPr>
              <w:rPr>
                <w:color w:val="0070C0"/>
                <w:sz w:val="20"/>
                <w:szCs w:val="20"/>
                <w:lang w:val="sr-Cyrl-RS"/>
              </w:rPr>
            </w:pPr>
          </w:p>
          <w:p w:rsidR="00EF53B0" w:rsidRDefault="00EF53B0" w:rsidP="00996E33">
            <w:pPr>
              <w:rPr>
                <w:color w:val="0070C0"/>
                <w:sz w:val="20"/>
                <w:szCs w:val="20"/>
                <w:lang w:val="sr-Cyrl-RS"/>
              </w:rPr>
            </w:pPr>
          </w:p>
          <w:p w:rsidR="00EF53B0" w:rsidRDefault="00EF53B0" w:rsidP="00996E33">
            <w:pPr>
              <w:rPr>
                <w:color w:val="0070C0"/>
                <w:sz w:val="20"/>
                <w:szCs w:val="20"/>
                <w:lang w:val="sr-Cyrl-RS"/>
              </w:rPr>
            </w:pPr>
          </w:p>
          <w:p w:rsidR="00EF53B0" w:rsidRPr="00EF53B0" w:rsidRDefault="00EF53B0" w:rsidP="00996E33">
            <w:pPr>
              <w:rPr>
                <w:color w:val="0070C0"/>
                <w:sz w:val="20"/>
                <w:szCs w:val="20"/>
                <w:lang w:val="sr-Cyrl-RS"/>
              </w:rPr>
            </w:pPr>
          </w:p>
          <w:p w:rsidR="004E55BB" w:rsidRDefault="004E55BB" w:rsidP="00996E33">
            <w:pPr>
              <w:rPr>
                <w:sz w:val="20"/>
                <w:szCs w:val="20"/>
              </w:rPr>
            </w:pPr>
          </w:p>
          <w:p w:rsidR="00C357DC" w:rsidRPr="00E5626E" w:rsidRDefault="007A01E9" w:rsidP="00996E33">
            <w:pPr>
              <w:rPr>
                <w:sz w:val="20"/>
                <w:szCs w:val="20"/>
                <w:lang w:val="sr-Cyrl-RS"/>
              </w:rPr>
            </w:pPr>
            <w:r w:rsidRPr="00461DFB">
              <w:rPr>
                <w:sz w:val="20"/>
                <w:szCs w:val="20"/>
              </w:rPr>
              <w:t>10</w:t>
            </w:r>
            <w:r w:rsidR="0045675C" w:rsidRPr="00461DFB">
              <w:rPr>
                <w:sz w:val="20"/>
                <w:szCs w:val="20"/>
                <w:lang w:val="sr-Cyrl-RS"/>
              </w:rPr>
              <w:t>3</w:t>
            </w:r>
            <w:r w:rsidRPr="00461DFB">
              <w:rPr>
                <w:sz w:val="20"/>
                <w:szCs w:val="20"/>
              </w:rPr>
              <w:t>.1-</w:t>
            </w:r>
            <w:r w:rsidR="00E5626E" w:rsidRPr="007A64DB">
              <w:rPr>
                <w:sz w:val="20"/>
                <w:szCs w:val="20"/>
                <w:lang w:val="sr-Cyrl-RS"/>
              </w:rPr>
              <w:t>2.</w:t>
            </w: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2D57C0" w:rsidRDefault="002D57C0" w:rsidP="00996E33">
            <w:pPr>
              <w:rPr>
                <w:sz w:val="20"/>
                <w:szCs w:val="20"/>
              </w:rPr>
            </w:pPr>
          </w:p>
          <w:p w:rsidR="00EF53B0" w:rsidRDefault="00EF53B0" w:rsidP="00996E33">
            <w:pPr>
              <w:rPr>
                <w:sz w:val="20"/>
                <w:szCs w:val="20"/>
              </w:rPr>
            </w:pPr>
          </w:p>
          <w:p w:rsidR="00EF53B0" w:rsidRDefault="00EF53B0" w:rsidP="00996E33">
            <w:pPr>
              <w:rPr>
                <w:sz w:val="20"/>
                <w:szCs w:val="20"/>
              </w:rPr>
            </w:pPr>
          </w:p>
          <w:p w:rsidR="002D57C0" w:rsidRDefault="002D57C0" w:rsidP="00996E33">
            <w:pPr>
              <w:rPr>
                <w:sz w:val="20"/>
                <w:szCs w:val="20"/>
              </w:rPr>
            </w:pPr>
            <w:r w:rsidRPr="00461DFB">
              <w:rPr>
                <w:sz w:val="20"/>
                <w:szCs w:val="20"/>
              </w:rPr>
              <w:t>83.</w:t>
            </w:r>
          </w:p>
        </w:tc>
        <w:tc>
          <w:tcPr>
            <w:tcW w:w="1627" w:type="pct"/>
          </w:tcPr>
          <w:p w:rsidR="00EF53B0" w:rsidRDefault="0045675C" w:rsidP="007A01E9">
            <w:pPr>
              <w:jc w:val="both"/>
              <w:rPr>
                <w:color w:val="FF0000"/>
                <w:sz w:val="20"/>
                <w:szCs w:val="20"/>
              </w:rPr>
            </w:pPr>
            <w:r w:rsidRPr="00CA0522">
              <w:rPr>
                <w:color w:val="FF0000"/>
                <w:sz w:val="20"/>
                <w:szCs w:val="20"/>
              </w:rPr>
              <w:lastRenderedPageBreak/>
              <w:t xml:space="preserve">           </w:t>
            </w:r>
          </w:p>
          <w:p w:rsidR="00EF53B0" w:rsidRDefault="00EF53B0" w:rsidP="007A01E9">
            <w:pPr>
              <w:jc w:val="both"/>
              <w:rPr>
                <w:color w:val="FF0000"/>
                <w:sz w:val="20"/>
                <w:szCs w:val="20"/>
              </w:rPr>
            </w:pPr>
          </w:p>
          <w:p w:rsidR="00EF53B0" w:rsidRPr="007A64DB" w:rsidRDefault="00EF53B0" w:rsidP="007A01E9">
            <w:pPr>
              <w:jc w:val="both"/>
              <w:rPr>
                <w:sz w:val="20"/>
                <w:szCs w:val="20"/>
              </w:rPr>
            </w:pPr>
            <w:r w:rsidRPr="007A64DB">
              <w:rPr>
                <w:rFonts w:eastAsia="TimesNewRoman"/>
                <w:lang w:val="ru-RU"/>
              </w:rPr>
              <w:t xml:space="preserve">            </w:t>
            </w:r>
            <w:r w:rsidRPr="007A64DB">
              <w:rPr>
                <w:rFonts w:eastAsia="TimesNewRoman"/>
                <w:sz w:val="20"/>
                <w:szCs w:val="20"/>
                <w:lang w:val="ru-RU"/>
              </w:rPr>
              <w:t>Комисија обавља контролу квалитета рада друштава за ревизију, самосталних ревизора и лиценцираних овлашћених ревизора ради провере да ли се при обављању ревизије поступа у складу са МСР и одредбама овог закона.</w:t>
            </w:r>
          </w:p>
          <w:p w:rsidR="007A01E9" w:rsidRPr="00E5626E" w:rsidRDefault="0045675C" w:rsidP="007A01E9">
            <w:pPr>
              <w:jc w:val="both"/>
              <w:rPr>
                <w:strike/>
                <w:color w:val="FF0000"/>
                <w:sz w:val="20"/>
                <w:szCs w:val="20"/>
                <w:lang w:val="sr-Latn-CS"/>
              </w:rPr>
            </w:pPr>
            <w:r w:rsidRPr="00A83D5D">
              <w:rPr>
                <w:color w:val="FF0000"/>
                <w:sz w:val="20"/>
                <w:szCs w:val="20"/>
              </w:rPr>
              <w:t xml:space="preserve"> </w:t>
            </w:r>
            <w:r w:rsidR="004E55BB">
              <w:rPr>
                <w:color w:val="FF0000"/>
                <w:sz w:val="20"/>
                <w:szCs w:val="20"/>
                <w:lang w:val="sr-Cyrl-RS"/>
              </w:rPr>
              <w:t xml:space="preserve">    </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 xml:space="preserve">Комисија у оквиру надлежности утврђених овим законом, обавља надзор над: </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1) спровођењем програма за полагање, признавање и организовање испита за звање овлашћени ревизор;</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2) утврђивањем и спровођењем програма континуираног професионалног  усавршавања лиценцираних овлашћених ревизора;</w:t>
            </w:r>
          </w:p>
          <w:p w:rsidR="007A01E9" w:rsidRPr="00461DFB" w:rsidRDefault="0045675C" w:rsidP="007A01E9">
            <w:pPr>
              <w:jc w:val="both"/>
              <w:rPr>
                <w:sz w:val="20"/>
                <w:szCs w:val="20"/>
                <w:lang w:val="sr-Latn-CS"/>
              </w:rPr>
            </w:pPr>
            <w:r w:rsidRPr="00461DFB">
              <w:rPr>
                <w:sz w:val="20"/>
                <w:szCs w:val="20"/>
                <w:lang w:val="sr-Cyrl-RS"/>
              </w:rPr>
              <w:lastRenderedPageBreak/>
              <w:t xml:space="preserve">             </w:t>
            </w:r>
            <w:r w:rsidR="007A01E9" w:rsidRPr="00461DFB">
              <w:rPr>
                <w:sz w:val="20"/>
                <w:szCs w:val="20"/>
                <w:lang w:val="sr-Latn-CS"/>
              </w:rPr>
              <w:t xml:space="preserve">3) издавањем, продужењем и </w:t>
            </w:r>
            <w:r w:rsidRPr="00461DFB">
              <w:rPr>
                <w:sz w:val="20"/>
                <w:szCs w:val="20"/>
                <w:lang w:val="sr-Cyrl-RS"/>
              </w:rPr>
              <w:t>стављањем ван снаге</w:t>
            </w:r>
            <w:r w:rsidR="007A01E9" w:rsidRPr="00461DFB">
              <w:rPr>
                <w:sz w:val="20"/>
                <w:szCs w:val="20"/>
                <w:lang w:val="sr-Latn-CS"/>
              </w:rPr>
              <w:t xml:space="preserve"> лиценци овлашћеним ревизорима;</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 xml:space="preserve">4) издавањем и </w:t>
            </w:r>
            <w:r w:rsidRPr="00461DFB">
              <w:rPr>
                <w:sz w:val="20"/>
                <w:szCs w:val="20"/>
                <w:lang w:val="sr-Cyrl-RS"/>
              </w:rPr>
              <w:t>стављањем ван снаге</w:t>
            </w:r>
            <w:r w:rsidR="007A01E9" w:rsidRPr="00461DFB">
              <w:rPr>
                <w:sz w:val="20"/>
                <w:szCs w:val="20"/>
                <w:lang w:val="sr-Latn-CS"/>
              </w:rPr>
              <w:t xml:space="preserve"> дозвола за обављање ревизије друштвима за ревизију и самосталним ревизорима;</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5) применом МСР;</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6) применом Кодекса професионалне етике ревизора;</w:t>
            </w:r>
          </w:p>
          <w:p w:rsidR="007A01E9" w:rsidRPr="00461DFB" w:rsidRDefault="0045675C" w:rsidP="007A01E9">
            <w:pPr>
              <w:jc w:val="both"/>
              <w:rPr>
                <w:sz w:val="20"/>
                <w:szCs w:val="20"/>
                <w:lang w:val="sr-Latn-CS"/>
              </w:rPr>
            </w:pPr>
            <w:r w:rsidRPr="00461DFB">
              <w:rPr>
                <w:sz w:val="20"/>
                <w:szCs w:val="20"/>
                <w:lang w:val="sr-Cyrl-RS"/>
              </w:rPr>
              <w:t xml:space="preserve">             </w:t>
            </w:r>
            <w:r w:rsidR="007A01E9" w:rsidRPr="00461DFB">
              <w:rPr>
                <w:sz w:val="20"/>
                <w:szCs w:val="20"/>
                <w:lang w:val="sr-Latn-CS"/>
              </w:rPr>
              <w:t>7) спровођењем истражних, дисциплинских и других поступака које води Комора.</w:t>
            </w:r>
          </w:p>
          <w:p w:rsidR="00C357DC" w:rsidRPr="00461DFB" w:rsidRDefault="007A01E9" w:rsidP="007A01E9">
            <w:pPr>
              <w:jc w:val="both"/>
              <w:rPr>
                <w:sz w:val="20"/>
                <w:szCs w:val="20"/>
                <w:lang w:val="sr-Latn-CS"/>
              </w:rPr>
            </w:pPr>
            <w:r w:rsidRPr="00461DFB">
              <w:rPr>
                <w:sz w:val="20"/>
                <w:szCs w:val="20"/>
                <w:lang w:val="sr-Latn-CS"/>
              </w:rPr>
              <w:t xml:space="preserve">           Комисија обавља и друге послове, у складу са овим законом.</w:t>
            </w:r>
          </w:p>
          <w:p w:rsidR="002D57C0" w:rsidRPr="00461DFB" w:rsidRDefault="00A83D5D" w:rsidP="002D57C0">
            <w:pPr>
              <w:jc w:val="both"/>
              <w:rPr>
                <w:sz w:val="20"/>
                <w:szCs w:val="20"/>
                <w:lang w:val="sr-Latn-CS"/>
              </w:rPr>
            </w:pPr>
            <w:r>
              <w:rPr>
                <w:sz w:val="20"/>
                <w:szCs w:val="20"/>
                <w:lang w:val="sr-Cyrl-RS"/>
              </w:rPr>
              <w:t xml:space="preserve">           </w:t>
            </w:r>
            <w:r w:rsidR="002D57C0" w:rsidRPr="00461DFB">
              <w:rPr>
                <w:sz w:val="20"/>
                <w:szCs w:val="20"/>
                <w:lang w:val="sr-Latn-CS"/>
              </w:rPr>
              <w:t>Комисија спроводи мере из чл. 81. и 9</w:t>
            </w:r>
            <w:r w:rsidR="0045675C" w:rsidRPr="00461DFB">
              <w:rPr>
                <w:sz w:val="20"/>
                <w:szCs w:val="20"/>
                <w:lang w:val="sr-Cyrl-RS"/>
              </w:rPr>
              <w:t>4</w:t>
            </w:r>
            <w:r w:rsidR="002D57C0" w:rsidRPr="00461DFB">
              <w:rPr>
                <w:sz w:val="20"/>
                <w:szCs w:val="20"/>
                <w:lang w:val="sr-Latn-CS"/>
              </w:rPr>
              <w:t>. овог закона на следећи начин:</w:t>
            </w:r>
          </w:p>
          <w:p w:rsidR="002D57C0" w:rsidRPr="00461DFB" w:rsidRDefault="0045675C" w:rsidP="002D57C0">
            <w:pPr>
              <w:jc w:val="both"/>
              <w:rPr>
                <w:sz w:val="20"/>
                <w:szCs w:val="20"/>
                <w:lang w:val="sr-Latn-CS"/>
              </w:rPr>
            </w:pPr>
            <w:r w:rsidRPr="00461DFB">
              <w:rPr>
                <w:sz w:val="20"/>
                <w:szCs w:val="20"/>
                <w:lang w:val="sr-Cyrl-RS"/>
              </w:rPr>
              <w:t xml:space="preserve">         </w:t>
            </w:r>
            <w:r w:rsidR="002D57C0" w:rsidRPr="00461DFB">
              <w:rPr>
                <w:sz w:val="20"/>
                <w:szCs w:val="20"/>
                <w:lang w:val="sr-Latn-CS"/>
              </w:rPr>
              <w:t>1) директно;</w:t>
            </w:r>
          </w:p>
          <w:p w:rsidR="002D57C0" w:rsidRPr="00461DFB" w:rsidRDefault="0045675C" w:rsidP="002D57C0">
            <w:pPr>
              <w:jc w:val="both"/>
              <w:rPr>
                <w:sz w:val="20"/>
                <w:szCs w:val="20"/>
                <w:lang w:val="sr-Latn-CS"/>
              </w:rPr>
            </w:pPr>
            <w:r w:rsidRPr="00461DFB">
              <w:rPr>
                <w:sz w:val="20"/>
                <w:szCs w:val="20"/>
                <w:lang w:val="sr-Cyrl-RS"/>
              </w:rPr>
              <w:t xml:space="preserve">         </w:t>
            </w:r>
            <w:r w:rsidR="002D57C0" w:rsidRPr="00461DFB">
              <w:rPr>
                <w:sz w:val="20"/>
                <w:szCs w:val="20"/>
                <w:lang w:val="sr-Latn-CS"/>
              </w:rPr>
              <w:t>2) у сарадњи са другим органима;</w:t>
            </w:r>
          </w:p>
          <w:p w:rsidR="002D57C0" w:rsidRPr="00A27791" w:rsidRDefault="0045675C" w:rsidP="002D57C0">
            <w:pPr>
              <w:jc w:val="both"/>
              <w:rPr>
                <w:sz w:val="20"/>
                <w:szCs w:val="20"/>
                <w:lang w:val="sr-Latn-CS"/>
              </w:rPr>
            </w:pPr>
            <w:r w:rsidRPr="00461DFB">
              <w:rPr>
                <w:sz w:val="20"/>
                <w:szCs w:val="20"/>
                <w:lang w:val="sr-Cyrl-RS"/>
              </w:rPr>
              <w:t xml:space="preserve">         </w:t>
            </w:r>
            <w:r w:rsidR="002D57C0" w:rsidRPr="00461DFB">
              <w:rPr>
                <w:sz w:val="20"/>
                <w:szCs w:val="20"/>
                <w:lang w:val="sr-Latn-CS"/>
              </w:rPr>
              <w:t>3) подношењем захтева надлежним судским органима.</w:t>
            </w:r>
          </w:p>
        </w:tc>
        <w:tc>
          <w:tcPr>
            <w:tcW w:w="661" w:type="pct"/>
          </w:tcPr>
          <w:p w:rsidR="00C357DC" w:rsidRPr="00A50542" w:rsidRDefault="00A81A0C" w:rsidP="00F91944">
            <w:pPr>
              <w:rPr>
                <w:sz w:val="20"/>
                <w:szCs w:val="20"/>
              </w:rPr>
            </w:pPr>
            <w:r w:rsidRPr="00A81A0C">
              <w:rPr>
                <w:sz w:val="20"/>
                <w:szCs w:val="20"/>
              </w:rPr>
              <w:lastRenderedPageBreak/>
              <w:t>Потпуно усклађено</w:t>
            </w:r>
          </w:p>
        </w:tc>
        <w:tc>
          <w:tcPr>
            <w:tcW w:w="681" w:type="pct"/>
          </w:tcPr>
          <w:p w:rsidR="00C357DC" w:rsidRPr="000A033B" w:rsidRDefault="00C357DC" w:rsidP="00996E33">
            <w:pPr>
              <w:rPr>
                <w:sz w:val="20"/>
                <w:szCs w:val="20"/>
                <w:highlight w:val="yellow"/>
              </w:rPr>
            </w:pPr>
          </w:p>
        </w:tc>
      </w:tr>
      <w:tr w:rsidR="007A01E9" w:rsidRPr="000A033B" w:rsidTr="00871DC9">
        <w:trPr>
          <w:trHeight w:val="20"/>
        </w:trPr>
        <w:tc>
          <w:tcPr>
            <w:tcW w:w="294" w:type="pct"/>
          </w:tcPr>
          <w:p w:rsidR="007A01E9" w:rsidRPr="00461DFB" w:rsidRDefault="00D67756" w:rsidP="00996E33">
            <w:pPr>
              <w:rPr>
                <w:sz w:val="20"/>
                <w:szCs w:val="20"/>
                <w:lang w:val="sr-Cyrl-CS"/>
              </w:rPr>
            </w:pPr>
            <w:r w:rsidRPr="00461DFB">
              <w:rPr>
                <w:sz w:val="20"/>
                <w:szCs w:val="20"/>
                <w:lang w:val="sr-Cyrl-CS"/>
              </w:rPr>
              <w:lastRenderedPageBreak/>
              <w:t>24.</w:t>
            </w:r>
          </w:p>
        </w:tc>
        <w:tc>
          <w:tcPr>
            <w:tcW w:w="1330" w:type="pct"/>
          </w:tcPr>
          <w:p w:rsidR="00686DAB" w:rsidRPr="00461DFB" w:rsidRDefault="00686DAB" w:rsidP="00686DAB">
            <w:pPr>
              <w:tabs>
                <w:tab w:val="left" w:pos="452"/>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1.</w:t>
            </w:r>
            <w:r w:rsidRPr="00461DFB">
              <w:rPr>
                <w:vanish/>
                <w:sz w:val="20"/>
                <w:szCs w:val="20"/>
              </w:rPr>
              <w:tab/>
            </w:r>
            <w:r w:rsidRPr="00461DFB">
              <w:rPr>
                <w:vanish/>
                <w:sz w:val="20"/>
                <w:szCs w:val="20"/>
                <w:lang w:val="en-GB"/>
              </w:rPr>
              <w:t>Member States may delegate or allow the competent authorities referred to in Article 20(1) to delegate any of the tasks required to be undertaken pursuant to this Regulation to other authorities or bodies designated or otherwise authorised by law to carry out such tasks, except for tasks related to:</w:t>
            </w:r>
            <w:r w:rsidRPr="00461DFB">
              <w:rPr>
                <w:rStyle w:val="tw4winMark"/>
                <w:rFonts w:ascii="Times New Roman" w:hAnsi="Times New Roman"/>
                <w:noProof/>
                <w:color w:val="auto"/>
                <w:sz w:val="20"/>
                <w:szCs w:val="20"/>
              </w:rPr>
              <w:t>&lt;}73{&gt;</w:t>
            </w:r>
            <w:r w:rsidRPr="00461DFB">
              <w:rPr>
                <w:noProof/>
                <w:sz w:val="20"/>
                <w:szCs w:val="20"/>
              </w:rPr>
              <w:t>1.</w:t>
            </w:r>
            <w:r w:rsidRPr="00461DFB">
              <w:rPr>
                <w:sz w:val="20"/>
                <w:szCs w:val="20"/>
              </w:rPr>
              <w:tab/>
            </w:r>
            <w:r w:rsidRPr="00461DFB">
              <w:rPr>
                <w:noProof/>
                <w:sz w:val="20"/>
                <w:szCs w:val="20"/>
              </w:rPr>
              <w:t>Државе чланице могу делегирати или дозволити надлежним органима из члана 20. став 1. да делегирају било који од задатака који су прописани  ово</w:t>
            </w:r>
            <w:r w:rsidRPr="00461DFB">
              <w:rPr>
                <w:noProof/>
                <w:sz w:val="20"/>
                <w:szCs w:val="20"/>
                <w:lang w:val="sr-Cyrl-CS"/>
              </w:rPr>
              <w:t>м</w:t>
            </w:r>
            <w:r w:rsidRPr="00461DFB">
              <w:rPr>
                <w:noProof/>
                <w:sz w:val="20"/>
                <w:szCs w:val="20"/>
              </w:rPr>
              <w:t xml:space="preserve"> уредб</w:t>
            </w:r>
            <w:r w:rsidRPr="00461DFB">
              <w:rPr>
                <w:noProof/>
                <w:sz w:val="20"/>
                <w:szCs w:val="20"/>
                <w:lang w:val="sr-Cyrl-CS"/>
              </w:rPr>
              <w:t>ом</w:t>
            </w:r>
            <w:r w:rsidRPr="00461DFB">
              <w:rPr>
                <w:noProof/>
                <w:sz w:val="20"/>
                <w:szCs w:val="20"/>
              </w:rPr>
              <w:t xml:space="preserve"> другим органима или телима која су одређена или на други начин овлашћена законом да обављају те задатке, осим задатака који се односе на:</w:t>
            </w:r>
            <w:r w:rsidRPr="00461DFB">
              <w:rPr>
                <w:rStyle w:val="tw4winMark"/>
                <w:rFonts w:ascii="Times New Roman" w:hAnsi="Times New Roman"/>
                <w:noProof/>
                <w:color w:val="auto"/>
                <w:sz w:val="20"/>
                <w:szCs w:val="20"/>
              </w:rPr>
              <w:t>&lt;0}</w:t>
            </w:r>
          </w:p>
          <w:p w:rsidR="00686DAB" w:rsidRPr="00461DFB" w:rsidRDefault="00686DAB" w:rsidP="00686DAB">
            <w:pPr>
              <w:tabs>
                <w:tab w:val="left" w:pos="30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(a)</w:t>
            </w:r>
            <w:r w:rsidRPr="00461DFB">
              <w:rPr>
                <w:vanish/>
                <w:sz w:val="20"/>
                <w:szCs w:val="20"/>
              </w:rPr>
              <w:tab/>
            </w:r>
            <w:r w:rsidRPr="00461DFB">
              <w:rPr>
                <w:vanish/>
                <w:sz w:val="20"/>
                <w:szCs w:val="20"/>
                <w:lang w:val="en-GB"/>
              </w:rPr>
              <w:t>the quality assurance system referred to in Article 26;</w:t>
            </w:r>
            <w:r w:rsidRPr="00461DFB">
              <w:rPr>
                <w:rStyle w:val="tw4winMark"/>
                <w:rFonts w:ascii="Times New Roman" w:hAnsi="Times New Roman"/>
                <w:noProof/>
                <w:color w:val="auto"/>
                <w:sz w:val="20"/>
                <w:szCs w:val="20"/>
              </w:rPr>
              <w:t>&lt;}71{&gt;</w:t>
            </w:r>
            <w:r w:rsidRPr="00461DFB">
              <w:rPr>
                <w:noProof/>
                <w:sz w:val="20"/>
                <w:szCs w:val="20"/>
              </w:rPr>
              <w:t>a)</w:t>
            </w:r>
            <w:r w:rsidRPr="00461DFB">
              <w:rPr>
                <w:sz w:val="20"/>
                <w:szCs w:val="20"/>
              </w:rPr>
              <w:tab/>
            </w:r>
            <w:r w:rsidRPr="00461DFB">
              <w:rPr>
                <w:noProof/>
                <w:sz w:val="20"/>
                <w:szCs w:val="20"/>
              </w:rPr>
              <w:t>систем контроле квалитета из члана 26;</w:t>
            </w:r>
            <w:r w:rsidRPr="00461DFB">
              <w:rPr>
                <w:rStyle w:val="tw4winMark"/>
                <w:rFonts w:ascii="Times New Roman" w:hAnsi="Times New Roman"/>
                <w:noProof/>
                <w:color w:val="auto"/>
                <w:sz w:val="20"/>
                <w:szCs w:val="20"/>
              </w:rPr>
              <w:t>&lt;0}</w:t>
            </w:r>
          </w:p>
          <w:p w:rsidR="00686DAB" w:rsidRPr="00461DFB" w:rsidRDefault="00686DAB" w:rsidP="00686DAB">
            <w:pPr>
              <w:tabs>
                <w:tab w:val="left" w:pos="28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(b)</w:t>
            </w:r>
            <w:r w:rsidRPr="00461DFB">
              <w:rPr>
                <w:vanish/>
                <w:sz w:val="20"/>
                <w:szCs w:val="20"/>
              </w:rPr>
              <w:tab/>
            </w:r>
            <w:r w:rsidRPr="00461DFB">
              <w:rPr>
                <w:vanish/>
                <w:sz w:val="20"/>
                <w:szCs w:val="20"/>
                <w:lang w:val="en-GB"/>
              </w:rPr>
              <w:t>investigations referred to in Article 23 of this Regulation and Article 32 of Directive 2006/43/EC arising from that quality assurance system or from a referral by another authority; and</w:t>
            </w:r>
            <w:r w:rsidRPr="00461DFB">
              <w:rPr>
                <w:rStyle w:val="tw4winMark"/>
                <w:rFonts w:ascii="Times New Roman" w:hAnsi="Times New Roman"/>
                <w:noProof/>
                <w:color w:val="auto"/>
                <w:sz w:val="20"/>
                <w:szCs w:val="20"/>
              </w:rPr>
              <w:t>&lt;}0{&gt;</w:t>
            </w:r>
            <w:r w:rsidRPr="00461DFB">
              <w:rPr>
                <w:noProof/>
                <w:sz w:val="20"/>
                <w:szCs w:val="20"/>
              </w:rPr>
              <w:t>б)</w:t>
            </w:r>
            <w:r w:rsidRPr="00461DFB">
              <w:rPr>
                <w:sz w:val="20"/>
                <w:szCs w:val="20"/>
              </w:rPr>
              <w:tab/>
            </w:r>
            <w:r w:rsidRPr="00461DFB">
              <w:rPr>
                <w:noProof/>
                <w:sz w:val="20"/>
                <w:szCs w:val="20"/>
              </w:rPr>
              <w:t xml:space="preserve">истраге из члана 23. ове уредбе и члана 32. Директиве 2006/43/EЗ које су резултат тог система за контролу </w:t>
            </w:r>
            <w:r w:rsidRPr="00461DFB">
              <w:rPr>
                <w:noProof/>
                <w:sz w:val="20"/>
                <w:szCs w:val="20"/>
              </w:rPr>
              <w:lastRenderedPageBreak/>
              <w:t xml:space="preserve">квалитета или подношења пријаве од стране другог органа; и </w:t>
            </w:r>
            <w:r w:rsidRPr="00461DFB">
              <w:rPr>
                <w:rStyle w:val="tw4winMark"/>
                <w:rFonts w:ascii="Times New Roman" w:hAnsi="Times New Roman"/>
                <w:noProof/>
                <w:color w:val="auto"/>
                <w:sz w:val="20"/>
                <w:szCs w:val="20"/>
              </w:rPr>
              <w:t>&lt;0}</w:t>
            </w:r>
          </w:p>
          <w:p w:rsidR="00686DAB" w:rsidRPr="00461DFB" w:rsidRDefault="00686DAB" w:rsidP="00686DAB">
            <w:pPr>
              <w:tabs>
                <w:tab w:val="left" w:pos="28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(c)</w:t>
            </w:r>
            <w:r w:rsidRPr="00461DFB">
              <w:rPr>
                <w:vanish/>
                <w:sz w:val="20"/>
                <w:szCs w:val="20"/>
              </w:rPr>
              <w:tab/>
            </w:r>
            <w:r w:rsidRPr="00461DFB">
              <w:rPr>
                <w:vanish/>
                <w:sz w:val="20"/>
                <w:szCs w:val="20"/>
                <w:lang w:val="en-GB"/>
              </w:rPr>
              <w:t>sanctions and measures as referred to in Chapter VII of Directive 2006/43/EC related to the quality assurance reviews or investigation of statutory audits of public-interest entities.</w:t>
            </w:r>
            <w:r w:rsidRPr="00461DFB">
              <w:rPr>
                <w:rStyle w:val="tw4winMark"/>
                <w:rFonts w:ascii="Times New Roman" w:hAnsi="Times New Roman"/>
                <w:noProof/>
                <w:color w:val="auto"/>
                <w:sz w:val="20"/>
                <w:szCs w:val="20"/>
              </w:rPr>
              <w:t>&lt;}0{&gt;</w:t>
            </w:r>
            <w:r w:rsidRPr="00461DFB">
              <w:rPr>
                <w:noProof/>
                <w:sz w:val="20"/>
                <w:szCs w:val="20"/>
              </w:rPr>
              <w:t>в)</w:t>
            </w:r>
            <w:r w:rsidRPr="00461DFB">
              <w:rPr>
                <w:sz w:val="20"/>
                <w:szCs w:val="20"/>
              </w:rPr>
              <w:tab/>
            </w:r>
            <w:r w:rsidRPr="00461DFB">
              <w:rPr>
                <w:noProof/>
                <w:sz w:val="20"/>
                <w:szCs w:val="20"/>
              </w:rPr>
              <w:t>санкције и мере из Поглавља VII Директиве 2006/43/EЗ које се односе на проверу контроле квалитета или истрагу законске ревизије субјеката од јавног интереса.</w:t>
            </w:r>
            <w:r w:rsidRPr="00461DFB">
              <w:rPr>
                <w:rStyle w:val="tw4winMark"/>
                <w:rFonts w:ascii="Times New Roman" w:hAnsi="Times New Roman"/>
                <w:noProof/>
                <w:color w:val="auto"/>
                <w:sz w:val="20"/>
                <w:szCs w:val="20"/>
              </w:rPr>
              <w:t>&lt;0}</w:t>
            </w:r>
          </w:p>
          <w:p w:rsidR="00686DAB" w:rsidRPr="00461DFB" w:rsidRDefault="00686DAB" w:rsidP="00686DAB">
            <w:pPr>
              <w:tabs>
                <w:tab w:val="left" w:pos="447"/>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2.</w:t>
            </w:r>
            <w:r w:rsidRPr="00461DFB">
              <w:rPr>
                <w:vanish/>
                <w:sz w:val="20"/>
                <w:szCs w:val="20"/>
              </w:rPr>
              <w:tab/>
            </w:r>
            <w:r w:rsidRPr="00461DFB">
              <w:rPr>
                <w:vanish/>
                <w:sz w:val="20"/>
                <w:szCs w:val="20"/>
                <w:lang w:val="en-GB"/>
              </w:rPr>
              <w:t>Any execution of tasks by other authorities or bodies shall be the subject of an express delegation by the competent authority.</w:t>
            </w:r>
            <w:r w:rsidRPr="00461DFB">
              <w:rPr>
                <w:rStyle w:val="tw4winMark"/>
                <w:rFonts w:ascii="Times New Roman" w:hAnsi="Times New Roman"/>
                <w:noProof/>
                <w:color w:val="auto"/>
                <w:sz w:val="20"/>
                <w:szCs w:val="20"/>
              </w:rPr>
              <w:t>&lt;}0{&gt;</w:t>
            </w:r>
            <w:r w:rsidRPr="00461DFB">
              <w:rPr>
                <w:noProof/>
                <w:sz w:val="20"/>
                <w:szCs w:val="20"/>
              </w:rPr>
              <w:t>2.</w:t>
            </w:r>
            <w:r w:rsidRPr="00461DFB">
              <w:rPr>
                <w:sz w:val="20"/>
                <w:szCs w:val="20"/>
              </w:rPr>
              <w:tab/>
            </w:r>
            <w:r w:rsidRPr="00461DFB">
              <w:rPr>
                <w:noProof/>
                <w:sz w:val="20"/>
                <w:szCs w:val="20"/>
              </w:rPr>
              <w:t>Свако извршење задатака од стране других органа или тела подлеже изричитом делегирању од стране надлежног органа.</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The delegation shall specify the delegated tasks and the conditions under which they are to be carried out.</w:t>
            </w:r>
            <w:r w:rsidRPr="00461DFB">
              <w:rPr>
                <w:rStyle w:val="tw4winMark"/>
                <w:rFonts w:ascii="Times New Roman" w:hAnsi="Times New Roman"/>
                <w:noProof/>
                <w:color w:val="auto"/>
                <w:sz w:val="20"/>
                <w:szCs w:val="20"/>
              </w:rPr>
              <w:t>&lt;}100{&gt;</w:t>
            </w:r>
            <w:r w:rsidRPr="00461DFB">
              <w:rPr>
                <w:noProof/>
                <w:sz w:val="20"/>
                <w:szCs w:val="20"/>
              </w:rPr>
              <w:t>Приликом одређивања органа треба прецизирати делегиране послове и услове под којима треба да се врше.</w:t>
            </w:r>
            <w:r w:rsidRPr="00461DFB">
              <w:rPr>
                <w:rStyle w:val="tw4winMark"/>
                <w:rFonts w:ascii="Times New Roman" w:hAnsi="Times New Roman"/>
                <w:noProof/>
                <w:color w:val="auto"/>
                <w:sz w:val="20"/>
                <w:szCs w:val="20"/>
              </w:rPr>
              <w:t>&lt;0}</w:t>
            </w:r>
          </w:p>
          <w:p w:rsidR="00686DAB" w:rsidRPr="00461DFB" w:rsidRDefault="00686DAB" w:rsidP="00686DAB">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Where the competent authority delegates tasks to other authorities or bodies, it shall be able to reclaim these competences on a case-by-case basis.</w:t>
            </w:r>
            <w:r w:rsidRPr="00461DFB">
              <w:rPr>
                <w:rStyle w:val="tw4winMark"/>
                <w:rFonts w:ascii="Times New Roman" w:hAnsi="Times New Roman"/>
                <w:noProof/>
                <w:color w:val="auto"/>
                <w:sz w:val="20"/>
                <w:szCs w:val="20"/>
              </w:rPr>
              <w:t>&lt;}85{&gt;</w:t>
            </w:r>
            <w:r w:rsidRPr="00461DFB">
              <w:rPr>
                <w:noProof/>
                <w:sz w:val="20"/>
                <w:szCs w:val="20"/>
              </w:rPr>
              <w:t>Када надлежни орган делегира послове другим органима или телима, треба да буде у могућности да поврати делегиране надлежности у зависности од конкретног случаја.</w:t>
            </w:r>
            <w:r w:rsidRPr="00461DFB">
              <w:rPr>
                <w:rStyle w:val="tw4winMark"/>
                <w:rFonts w:ascii="Times New Roman" w:hAnsi="Times New Roman"/>
                <w:noProof/>
                <w:color w:val="auto"/>
                <w:sz w:val="20"/>
                <w:szCs w:val="20"/>
              </w:rPr>
              <w:t>&lt;0}</w:t>
            </w:r>
          </w:p>
          <w:p w:rsidR="00686DAB" w:rsidRPr="00461DFB" w:rsidRDefault="00686DAB" w:rsidP="00686DAB">
            <w:pPr>
              <w:tabs>
                <w:tab w:val="left" w:pos="447"/>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3.</w:t>
            </w:r>
            <w:r w:rsidRPr="00461DFB">
              <w:rPr>
                <w:vanish/>
                <w:sz w:val="20"/>
                <w:szCs w:val="20"/>
              </w:rPr>
              <w:tab/>
            </w:r>
            <w:r w:rsidRPr="00461DFB">
              <w:rPr>
                <w:vanish/>
                <w:sz w:val="20"/>
                <w:szCs w:val="20"/>
                <w:lang w:val="en-GB"/>
              </w:rPr>
              <w:t>The authorities or bodies shall be organised in such a manner that there are no conflicts of interest.</w:t>
            </w:r>
            <w:r w:rsidRPr="00461DFB">
              <w:rPr>
                <w:rStyle w:val="tw4winMark"/>
                <w:rFonts w:ascii="Times New Roman" w:hAnsi="Times New Roman"/>
                <w:noProof/>
                <w:color w:val="auto"/>
                <w:sz w:val="20"/>
                <w:szCs w:val="20"/>
              </w:rPr>
              <w:t>&lt;}78{&gt;</w:t>
            </w:r>
            <w:r w:rsidRPr="00461DFB">
              <w:rPr>
                <w:noProof/>
                <w:sz w:val="20"/>
                <w:szCs w:val="20"/>
              </w:rPr>
              <w:t>3.</w:t>
            </w:r>
            <w:r w:rsidRPr="00461DFB">
              <w:rPr>
                <w:sz w:val="20"/>
                <w:szCs w:val="20"/>
              </w:rPr>
              <w:tab/>
            </w:r>
            <w:r w:rsidRPr="00461DFB">
              <w:rPr>
                <w:noProof/>
                <w:sz w:val="20"/>
                <w:szCs w:val="20"/>
              </w:rPr>
              <w:t xml:space="preserve"> </w:t>
            </w:r>
            <w:r w:rsidRPr="00461DFB">
              <w:rPr>
                <w:noProof/>
                <w:sz w:val="20"/>
                <w:szCs w:val="20"/>
                <w:lang w:val="sr-Cyrl-CS"/>
              </w:rPr>
              <w:t>О</w:t>
            </w:r>
            <w:r w:rsidRPr="00461DFB">
              <w:rPr>
                <w:noProof/>
                <w:sz w:val="20"/>
                <w:szCs w:val="20"/>
              </w:rPr>
              <w:t>ргани или тела организују се на такав начин да се спречава сукоб интереса.</w:t>
            </w:r>
            <w:r w:rsidRPr="00461DFB">
              <w:rPr>
                <w:rStyle w:val="tw4winMark"/>
                <w:rFonts w:ascii="Times New Roman" w:hAnsi="Times New Roman"/>
                <w:noProof/>
                <w:color w:val="auto"/>
                <w:sz w:val="20"/>
                <w:szCs w:val="20"/>
              </w:rPr>
              <w:t>&lt;0}{0&gt;</w:t>
            </w:r>
            <w:r w:rsidRPr="00461DFB">
              <w:rPr>
                <w:sz w:val="20"/>
                <w:szCs w:val="20"/>
              </w:rPr>
              <w:t xml:space="preserve"> </w:t>
            </w:r>
            <w:r w:rsidRPr="00461DFB">
              <w:rPr>
                <w:vanish/>
                <w:sz w:val="20"/>
                <w:szCs w:val="20"/>
                <w:lang w:val="en-GB"/>
              </w:rPr>
              <w:t>The ultimate responsibility for supervising compliance with this Regulation and with the implementing measures adopted pursuant thereto shall lie with the delegating competent authority.</w:t>
            </w:r>
            <w:r w:rsidRPr="00461DFB">
              <w:rPr>
                <w:rStyle w:val="tw4winMark"/>
                <w:rFonts w:ascii="Times New Roman" w:hAnsi="Times New Roman"/>
                <w:noProof/>
                <w:color w:val="auto"/>
                <w:sz w:val="20"/>
                <w:szCs w:val="20"/>
              </w:rPr>
              <w:t>&lt;}0{&gt;</w:t>
            </w:r>
            <w:r w:rsidRPr="00461DFB">
              <w:rPr>
                <w:noProof/>
                <w:sz w:val="20"/>
                <w:szCs w:val="20"/>
              </w:rPr>
              <w:t>Коначна одговорност за надзор над усклађеношћу са овом уредбом и  мерама</w:t>
            </w:r>
            <w:r w:rsidRPr="00461DFB">
              <w:rPr>
                <w:noProof/>
                <w:sz w:val="20"/>
                <w:szCs w:val="20"/>
                <w:lang w:val="sr-Cyrl-CS"/>
              </w:rPr>
              <w:t xml:space="preserve"> за спровођење</w:t>
            </w:r>
            <w:r w:rsidRPr="00461DFB">
              <w:rPr>
                <w:noProof/>
                <w:sz w:val="20"/>
                <w:szCs w:val="20"/>
              </w:rPr>
              <w:t xml:space="preserve"> које </w:t>
            </w:r>
            <w:r w:rsidRPr="00461DFB">
              <w:rPr>
                <w:noProof/>
                <w:sz w:val="20"/>
                <w:szCs w:val="20"/>
                <w:lang w:val="sr-Cyrl-CS"/>
              </w:rPr>
              <w:t xml:space="preserve">су </w:t>
            </w:r>
            <w:r w:rsidRPr="00461DFB">
              <w:rPr>
                <w:noProof/>
                <w:sz w:val="20"/>
                <w:szCs w:val="20"/>
              </w:rPr>
              <w:t>доне</w:t>
            </w:r>
            <w:r w:rsidRPr="00461DFB">
              <w:rPr>
                <w:noProof/>
                <w:sz w:val="20"/>
                <w:szCs w:val="20"/>
                <w:lang w:val="sr-Cyrl-CS"/>
              </w:rPr>
              <w:t>т</w:t>
            </w:r>
            <w:r w:rsidRPr="00461DFB">
              <w:rPr>
                <w:noProof/>
                <w:sz w:val="20"/>
                <w:szCs w:val="20"/>
              </w:rPr>
              <w:t>е у складу са уредбом јесте на надлежном органу који врши делегирање.</w:t>
            </w:r>
            <w:r w:rsidRPr="00461DFB">
              <w:rPr>
                <w:rStyle w:val="tw4winMark"/>
                <w:rFonts w:ascii="Times New Roman" w:hAnsi="Times New Roman"/>
                <w:noProof/>
                <w:color w:val="auto"/>
                <w:sz w:val="20"/>
                <w:szCs w:val="20"/>
              </w:rPr>
              <w:t>&lt;0}</w:t>
            </w:r>
          </w:p>
          <w:p w:rsidR="00686DAB" w:rsidRPr="00461DFB" w:rsidRDefault="00686DAB" w:rsidP="00686DAB">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The competent authority shall inform the Commission and the competent authorities of Member States of any arrangement entered into with regard to the delegation of tasks, including the precise conditions governing such delegation.</w:t>
            </w:r>
            <w:r w:rsidRPr="00461DFB">
              <w:rPr>
                <w:rStyle w:val="tw4winMark"/>
                <w:rFonts w:ascii="Times New Roman" w:hAnsi="Times New Roman"/>
                <w:noProof/>
                <w:color w:val="auto"/>
                <w:sz w:val="20"/>
                <w:szCs w:val="20"/>
              </w:rPr>
              <w:t>&lt;}0{&gt;</w:t>
            </w:r>
            <w:r w:rsidRPr="00461DFB">
              <w:rPr>
                <w:noProof/>
                <w:sz w:val="20"/>
                <w:szCs w:val="20"/>
              </w:rPr>
              <w:t xml:space="preserve">Надлежни орган обавештава Комисију и надлежне органе држава чланица о свим модалитетима у употреби у погледу </w:t>
            </w:r>
            <w:r w:rsidRPr="00461DFB">
              <w:rPr>
                <w:noProof/>
                <w:sz w:val="20"/>
                <w:szCs w:val="20"/>
              </w:rPr>
              <w:lastRenderedPageBreak/>
              <w:t>делегирања задатака, укључујући прецизне услове који регулишу то делегирање.</w:t>
            </w:r>
            <w:r w:rsidRPr="00461DFB">
              <w:rPr>
                <w:rStyle w:val="tw4winMark"/>
                <w:rFonts w:ascii="Times New Roman" w:hAnsi="Times New Roman"/>
                <w:noProof/>
                <w:color w:val="auto"/>
                <w:sz w:val="20"/>
                <w:szCs w:val="20"/>
              </w:rPr>
              <w:t>&lt;0}</w:t>
            </w:r>
          </w:p>
          <w:p w:rsidR="007A01E9" w:rsidRPr="00461DFB" w:rsidRDefault="00686DAB" w:rsidP="00686DAB">
            <w:pPr>
              <w:autoSpaceDE w:val="0"/>
              <w:autoSpaceDN w:val="0"/>
              <w:adjustRightInd w:val="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4.</w:t>
            </w:r>
            <w:r w:rsidRPr="00461DFB">
              <w:rPr>
                <w:vanish/>
                <w:sz w:val="20"/>
                <w:szCs w:val="20"/>
              </w:rPr>
              <w:tab/>
            </w:r>
            <w:r w:rsidRPr="00461DFB">
              <w:rPr>
                <w:vanish/>
                <w:sz w:val="20"/>
                <w:szCs w:val="20"/>
                <w:lang w:val="en-GB"/>
              </w:rPr>
              <w:t>By way of derogation from paragraph 1, Member States may decide to delegate the tasks referred to in point (c) of paragraph 1 to other authorities or bodies designated or otherwise authorised by law to carry out such tasks, when the majority of the persons involved in the governance of the authority or body concerned is independent from the audit profession.</w:t>
            </w:r>
            <w:r w:rsidRPr="00461DFB">
              <w:rPr>
                <w:rStyle w:val="tw4winMark"/>
                <w:rFonts w:ascii="Times New Roman" w:hAnsi="Times New Roman"/>
                <w:noProof/>
                <w:color w:val="auto"/>
                <w:sz w:val="20"/>
                <w:szCs w:val="20"/>
              </w:rPr>
              <w:t>&lt;}0{&gt;</w:t>
            </w:r>
            <w:r w:rsidRPr="00461DFB">
              <w:rPr>
                <w:noProof/>
                <w:sz w:val="20"/>
                <w:szCs w:val="20"/>
              </w:rPr>
              <w:t>4.</w:t>
            </w:r>
            <w:r w:rsidRPr="00461DFB">
              <w:rPr>
                <w:sz w:val="20"/>
                <w:szCs w:val="20"/>
              </w:rPr>
              <w:tab/>
            </w:r>
            <w:r w:rsidRPr="00461DFB">
              <w:rPr>
                <w:noProof/>
                <w:sz w:val="20"/>
                <w:szCs w:val="20"/>
              </w:rPr>
              <w:t>Одступајући од става 1, државе чланице могу одлучити да делегирају задатке из става 1. тачка в) другим органима или телима који су одређени или на други начин овлашћени у закону за вршење тих задатака, када је већина лица која учествују у вођењу тог органа односно тела независн</w:t>
            </w:r>
            <w:r w:rsidRPr="00461DFB">
              <w:rPr>
                <w:noProof/>
                <w:sz w:val="20"/>
                <w:szCs w:val="20"/>
                <w:lang w:val="sr-Cyrl-CS"/>
              </w:rPr>
              <w:t>а</w:t>
            </w:r>
            <w:r w:rsidRPr="00461DFB">
              <w:rPr>
                <w:noProof/>
                <w:sz w:val="20"/>
                <w:szCs w:val="20"/>
              </w:rPr>
              <w:t xml:space="preserve"> од ревизорске професије.</w:t>
            </w:r>
          </w:p>
        </w:tc>
        <w:tc>
          <w:tcPr>
            <w:tcW w:w="407" w:type="pct"/>
          </w:tcPr>
          <w:p w:rsidR="007A01E9" w:rsidRDefault="00F87E4F" w:rsidP="00996E33">
            <w:pPr>
              <w:rPr>
                <w:sz w:val="20"/>
                <w:szCs w:val="20"/>
              </w:rPr>
            </w:pPr>
            <w:r w:rsidRPr="00686DAB">
              <w:rPr>
                <w:sz w:val="20"/>
                <w:szCs w:val="20"/>
              </w:rPr>
              <w:lastRenderedPageBreak/>
              <w:t>5</w:t>
            </w:r>
            <w:r w:rsidR="00C47D09" w:rsidRPr="00686DAB">
              <w:rPr>
                <w:sz w:val="20"/>
                <w:szCs w:val="20"/>
              </w:rPr>
              <w:t>7</w:t>
            </w:r>
            <w:r w:rsidRPr="00686DAB">
              <w:rPr>
                <w:sz w:val="20"/>
                <w:szCs w:val="20"/>
              </w:rPr>
              <w:t>.</w:t>
            </w: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Default="001D06FA" w:rsidP="00996E33">
            <w:pPr>
              <w:rPr>
                <w:sz w:val="20"/>
                <w:szCs w:val="20"/>
              </w:rPr>
            </w:pPr>
          </w:p>
          <w:p w:rsidR="001D06FA" w:rsidRPr="001D06FA" w:rsidRDefault="001D06FA" w:rsidP="00996E33">
            <w:pPr>
              <w:rPr>
                <w:sz w:val="20"/>
                <w:szCs w:val="20"/>
                <w:highlight w:val="yellow"/>
                <w:lang w:val="sr-Cyrl-RS"/>
              </w:rPr>
            </w:pPr>
            <w:r w:rsidRPr="00E6732B">
              <w:rPr>
                <w:sz w:val="20"/>
                <w:szCs w:val="20"/>
                <w:lang w:val="sr-Cyrl-RS"/>
              </w:rPr>
              <w:t>75.3</w:t>
            </w:r>
            <w:r w:rsidR="00A255B6" w:rsidRPr="00E6732B">
              <w:rPr>
                <w:sz w:val="20"/>
                <w:szCs w:val="20"/>
                <w:lang w:val="sr-Cyrl-RS"/>
              </w:rPr>
              <w:t>.</w:t>
            </w:r>
          </w:p>
        </w:tc>
        <w:tc>
          <w:tcPr>
            <w:tcW w:w="1627" w:type="pct"/>
          </w:tcPr>
          <w:p w:rsidR="00F87E4F" w:rsidRPr="00686DAB" w:rsidRDefault="0037301A" w:rsidP="00F87E4F">
            <w:pPr>
              <w:jc w:val="both"/>
              <w:rPr>
                <w:sz w:val="20"/>
                <w:szCs w:val="20"/>
                <w:lang w:val="sr-Latn-CS"/>
              </w:rPr>
            </w:pPr>
            <w:r w:rsidRPr="00686DAB">
              <w:rPr>
                <w:sz w:val="20"/>
                <w:szCs w:val="20"/>
              </w:rPr>
              <w:lastRenderedPageBreak/>
              <w:t xml:space="preserve">                  </w:t>
            </w:r>
            <w:r w:rsidR="00F87E4F" w:rsidRPr="00686DAB">
              <w:rPr>
                <w:sz w:val="20"/>
                <w:szCs w:val="20"/>
                <w:lang w:val="sr-Latn-CS"/>
              </w:rPr>
              <w:t>Комора обавља следеће послове као јавна овлашћења:</w:t>
            </w:r>
          </w:p>
          <w:p w:rsidR="00F87E4F" w:rsidRPr="00686DAB" w:rsidRDefault="00686DAB" w:rsidP="00F87E4F">
            <w:pPr>
              <w:jc w:val="both"/>
              <w:rPr>
                <w:sz w:val="20"/>
                <w:szCs w:val="20"/>
                <w:lang w:val="sr-Latn-CS"/>
              </w:rPr>
            </w:pPr>
            <w:r>
              <w:rPr>
                <w:sz w:val="20"/>
                <w:szCs w:val="20"/>
                <w:lang w:val="sr-Cyrl-RS"/>
              </w:rPr>
              <w:t xml:space="preserve">                 </w:t>
            </w:r>
            <w:r w:rsidR="00F87E4F" w:rsidRPr="00686DAB">
              <w:rPr>
                <w:sz w:val="20"/>
                <w:szCs w:val="20"/>
                <w:lang w:val="sr-Latn-CS"/>
              </w:rPr>
              <w:t xml:space="preserve">1) доноси и спроводи програм испита за стицање звања овлашћени ревизор, организује испите за стицање звања овлашћени ревизор и издаје сертификат за звање овлашћени ревизор; </w:t>
            </w:r>
          </w:p>
          <w:p w:rsidR="00F87E4F" w:rsidRPr="00686DAB" w:rsidRDefault="00686DAB" w:rsidP="00F87E4F">
            <w:pPr>
              <w:jc w:val="both"/>
              <w:rPr>
                <w:sz w:val="20"/>
                <w:szCs w:val="20"/>
                <w:lang w:val="sr-Latn-CS"/>
              </w:rPr>
            </w:pPr>
            <w:r>
              <w:rPr>
                <w:sz w:val="20"/>
                <w:szCs w:val="20"/>
                <w:lang w:val="sr-Cyrl-RS"/>
              </w:rPr>
              <w:t xml:space="preserve">                </w:t>
            </w:r>
            <w:r w:rsidR="00F87E4F" w:rsidRPr="00686DAB">
              <w:rPr>
                <w:sz w:val="20"/>
                <w:szCs w:val="20"/>
                <w:lang w:val="sr-Latn-CS"/>
              </w:rPr>
              <w:t>2) уређује ближе услове и поступак за ослобађање полагања испита из члана 9. овог закона;</w:t>
            </w:r>
          </w:p>
          <w:p w:rsidR="00F87E4F" w:rsidRPr="00686DAB" w:rsidRDefault="00686DAB" w:rsidP="00F87E4F">
            <w:pPr>
              <w:jc w:val="both"/>
              <w:rPr>
                <w:sz w:val="20"/>
                <w:szCs w:val="20"/>
                <w:lang w:val="sr-Latn-CS"/>
              </w:rPr>
            </w:pPr>
            <w:r>
              <w:rPr>
                <w:sz w:val="20"/>
                <w:szCs w:val="20"/>
                <w:lang w:val="sr-Cyrl-RS"/>
              </w:rPr>
              <w:t xml:space="preserve">                 </w:t>
            </w:r>
            <w:r w:rsidR="00F87E4F" w:rsidRPr="00686DAB">
              <w:rPr>
                <w:sz w:val="20"/>
                <w:szCs w:val="20"/>
                <w:lang w:val="sr-Latn-CS"/>
              </w:rPr>
              <w:t>3) доноси програм континуираног професионалног усавршавања и организује стручно усавршавање лиценцираних овлашћених ревизора;</w:t>
            </w:r>
          </w:p>
          <w:p w:rsidR="00F87E4F" w:rsidRPr="00686DAB" w:rsidRDefault="00686DAB" w:rsidP="00F87E4F">
            <w:pPr>
              <w:jc w:val="both"/>
              <w:rPr>
                <w:sz w:val="20"/>
                <w:szCs w:val="20"/>
                <w:lang w:val="sr-Latn-CS"/>
              </w:rPr>
            </w:pPr>
            <w:r>
              <w:rPr>
                <w:sz w:val="20"/>
                <w:szCs w:val="20"/>
                <w:lang w:val="sr-Cyrl-RS"/>
              </w:rPr>
              <w:t xml:space="preserve">                </w:t>
            </w:r>
            <w:r w:rsidR="00F87E4F" w:rsidRPr="00686DAB">
              <w:rPr>
                <w:sz w:val="20"/>
                <w:szCs w:val="20"/>
                <w:lang w:val="sr-Latn-CS"/>
              </w:rPr>
              <w:t>4) прописује минимум радне документације која чини садржај методологије рада;</w:t>
            </w:r>
          </w:p>
          <w:p w:rsidR="00F87E4F" w:rsidRPr="00686DAB" w:rsidRDefault="00686DAB" w:rsidP="00F87E4F">
            <w:pPr>
              <w:jc w:val="both"/>
              <w:rPr>
                <w:sz w:val="20"/>
                <w:szCs w:val="20"/>
                <w:lang w:val="sr-Latn-CS"/>
              </w:rPr>
            </w:pPr>
            <w:r>
              <w:rPr>
                <w:sz w:val="20"/>
                <w:szCs w:val="20"/>
                <w:lang w:val="sr-Cyrl-RS"/>
              </w:rPr>
              <w:lastRenderedPageBreak/>
              <w:t xml:space="preserve">               </w:t>
            </w:r>
            <w:r w:rsidR="00F87E4F" w:rsidRPr="00686DAB">
              <w:rPr>
                <w:sz w:val="20"/>
                <w:szCs w:val="20"/>
                <w:lang w:val="sr-Latn-CS"/>
              </w:rPr>
              <w:t>5) води Регистар лиценцираних овлашћених ревизора;</w:t>
            </w:r>
          </w:p>
          <w:p w:rsidR="00F87E4F" w:rsidRPr="00686DAB" w:rsidRDefault="007E4D33" w:rsidP="00F87E4F">
            <w:pPr>
              <w:jc w:val="both"/>
              <w:rPr>
                <w:sz w:val="20"/>
                <w:szCs w:val="20"/>
                <w:lang w:val="sr-Latn-CS"/>
              </w:rPr>
            </w:pPr>
            <w:r>
              <w:rPr>
                <w:sz w:val="20"/>
                <w:szCs w:val="20"/>
                <w:lang w:val="sr-Cyrl-RS"/>
              </w:rPr>
              <w:t xml:space="preserve">               </w:t>
            </w:r>
            <w:r w:rsidR="00F87E4F" w:rsidRPr="00686DAB">
              <w:rPr>
                <w:sz w:val="20"/>
                <w:szCs w:val="20"/>
                <w:lang w:val="sr-Latn-CS"/>
              </w:rPr>
              <w:t>6) води Регистар друштава за ревизију и самосталних ревизора;</w:t>
            </w:r>
          </w:p>
          <w:p w:rsidR="00F87E4F" w:rsidRPr="00686DAB" w:rsidRDefault="007E4D33" w:rsidP="00F87E4F">
            <w:pPr>
              <w:jc w:val="both"/>
              <w:rPr>
                <w:sz w:val="20"/>
                <w:szCs w:val="20"/>
                <w:lang w:val="sr-Latn-CS"/>
              </w:rPr>
            </w:pPr>
            <w:r>
              <w:rPr>
                <w:sz w:val="20"/>
                <w:szCs w:val="20"/>
                <w:lang w:val="sr-Cyrl-RS"/>
              </w:rPr>
              <w:t xml:space="preserve">               </w:t>
            </w:r>
            <w:r w:rsidR="00F87E4F" w:rsidRPr="00686DAB">
              <w:rPr>
                <w:sz w:val="20"/>
                <w:szCs w:val="20"/>
                <w:lang w:val="sr-Latn-CS"/>
              </w:rPr>
              <w:t>7) води Регистар изречених мера;</w:t>
            </w:r>
          </w:p>
          <w:p w:rsidR="00F87E4F" w:rsidRPr="00686DAB" w:rsidRDefault="007E4D33" w:rsidP="00F87E4F">
            <w:pPr>
              <w:jc w:val="both"/>
              <w:rPr>
                <w:sz w:val="20"/>
                <w:szCs w:val="20"/>
                <w:lang w:val="sr-Latn-CS"/>
              </w:rPr>
            </w:pPr>
            <w:r>
              <w:rPr>
                <w:sz w:val="20"/>
                <w:szCs w:val="20"/>
                <w:lang w:val="sr-Cyrl-RS"/>
              </w:rPr>
              <w:t xml:space="preserve">               </w:t>
            </w:r>
            <w:r w:rsidR="00F87E4F" w:rsidRPr="00686DAB">
              <w:rPr>
                <w:sz w:val="20"/>
                <w:szCs w:val="20"/>
                <w:lang w:val="sr-Latn-CS"/>
              </w:rPr>
              <w:t>8) утврђује висину чланарине за чланове Коморе;</w:t>
            </w:r>
          </w:p>
          <w:p w:rsidR="00F87E4F" w:rsidRPr="00686DAB" w:rsidRDefault="007E4D33" w:rsidP="00F87E4F">
            <w:pPr>
              <w:jc w:val="both"/>
              <w:rPr>
                <w:sz w:val="20"/>
                <w:szCs w:val="20"/>
                <w:lang w:val="sr-Latn-CS"/>
              </w:rPr>
            </w:pPr>
            <w:r>
              <w:rPr>
                <w:sz w:val="20"/>
                <w:szCs w:val="20"/>
                <w:lang w:val="sr-Cyrl-RS"/>
              </w:rPr>
              <w:t xml:space="preserve">               </w:t>
            </w:r>
            <w:r w:rsidR="00F87E4F" w:rsidRPr="00686DAB">
              <w:rPr>
                <w:sz w:val="20"/>
                <w:szCs w:val="20"/>
                <w:lang w:val="sr-Latn-CS"/>
              </w:rPr>
              <w:t>9) утврђује износ надокнаде за упис у регистре Коморе, надокнаде за испите које спроводи Комора, надокнаде за издавање извода из регистара, уверења и потврда о евиденцијама које Комора води, као и остале надокнаде прописане општим актима Коморе;</w:t>
            </w:r>
          </w:p>
          <w:p w:rsidR="00F87E4F" w:rsidRPr="00686DAB" w:rsidRDefault="007E4D33" w:rsidP="00F87E4F">
            <w:pPr>
              <w:jc w:val="both"/>
              <w:rPr>
                <w:sz w:val="20"/>
                <w:szCs w:val="20"/>
                <w:lang w:val="sr-Latn-CS"/>
              </w:rPr>
            </w:pPr>
            <w:r>
              <w:rPr>
                <w:sz w:val="20"/>
                <w:szCs w:val="20"/>
                <w:lang w:val="sr-Cyrl-RS"/>
              </w:rPr>
              <w:t xml:space="preserve">             </w:t>
            </w:r>
            <w:r w:rsidR="00F87E4F" w:rsidRPr="00686DAB">
              <w:rPr>
                <w:sz w:val="20"/>
                <w:szCs w:val="20"/>
                <w:lang w:val="sr-Latn-CS"/>
              </w:rPr>
              <w:t>10) спроводи истражне, дисциплинске и друге поступке у складу са статутом и општим актима Коморе.</w:t>
            </w:r>
          </w:p>
          <w:p w:rsidR="00F87E4F" w:rsidRPr="00686DAB" w:rsidRDefault="00F87E4F" w:rsidP="00F87E4F">
            <w:pPr>
              <w:jc w:val="both"/>
              <w:rPr>
                <w:sz w:val="20"/>
                <w:szCs w:val="20"/>
                <w:lang w:val="sr-Latn-CS"/>
              </w:rPr>
            </w:pPr>
            <w:r w:rsidRPr="00686DAB">
              <w:rPr>
                <w:sz w:val="20"/>
                <w:szCs w:val="20"/>
                <w:lang w:val="sr-Latn-CS"/>
              </w:rPr>
              <w:t xml:space="preserve"> </w:t>
            </w:r>
            <w:r w:rsidR="0037301A" w:rsidRPr="00686DAB">
              <w:rPr>
                <w:sz w:val="20"/>
                <w:szCs w:val="20"/>
              </w:rPr>
              <w:t xml:space="preserve">              </w:t>
            </w:r>
            <w:r w:rsidRPr="00686DAB">
              <w:rPr>
                <w:sz w:val="20"/>
                <w:szCs w:val="20"/>
                <w:lang w:val="sr-Latn-CS"/>
              </w:rPr>
              <w:t>Послове из става 1. овог члана Комора обавља као поверене послове.</w:t>
            </w:r>
          </w:p>
          <w:p w:rsidR="007A01E9" w:rsidRPr="007A64DB" w:rsidRDefault="0037301A" w:rsidP="00F87E4F">
            <w:pPr>
              <w:jc w:val="both"/>
              <w:rPr>
                <w:sz w:val="20"/>
                <w:szCs w:val="20"/>
                <w:lang w:val="sr-Latn-CS"/>
              </w:rPr>
            </w:pPr>
            <w:r w:rsidRPr="007A64DB">
              <w:rPr>
                <w:sz w:val="20"/>
                <w:szCs w:val="20"/>
              </w:rPr>
              <w:t xml:space="preserve">              </w:t>
            </w:r>
            <w:r w:rsidR="00F87E4F" w:rsidRPr="007A64DB">
              <w:rPr>
                <w:sz w:val="20"/>
                <w:szCs w:val="20"/>
                <w:lang w:val="sr-Latn-CS"/>
              </w:rPr>
              <w:t xml:space="preserve">Акта из става 1. тач. 1) - 4) и тач. 8) и </w:t>
            </w:r>
            <w:r w:rsidR="00455734" w:rsidRPr="007A64DB">
              <w:rPr>
                <w:sz w:val="20"/>
                <w:szCs w:val="20"/>
                <w:lang w:val="sr-Cyrl-RS"/>
              </w:rPr>
              <w:t>9)</w:t>
            </w:r>
            <w:r w:rsidR="00F87E4F" w:rsidRPr="007A64DB">
              <w:rPr>
                <w:sz w:val="20"/>
                <w:szCs w:val="20"/>
                <w:lang w:val="sr-Latn-CS"/>
              </w:rPr>
              <w:t xml:space="preserve"> овог члана доносе се уз претходну сагласност Министарства, које пре давања сагласности прибавља мишљење Комисије.</w:t>
            </w:r>
          </w:p>
          <w:p w:rsidR="001D06FA" w:rsidRPr="007A64DB" w:rsidRDefault="001D06FA" w:rsidP="00F87E4F">
            <w:pPr>
              <w:jc w:val="both"/>
              <w:rPr>
                <w:sz w:val="20"/>
                <w:szCs w:val="20"/>
                <w:lang w:val="sr-Latn-CS"/>
              </w:rPr>
            </w:pPr>
          </w:p>
          <w:p w:rsidR="001D06FA" w:rsidRPr="007A64DB" w:rsidRDefault="001D06FA" w:rsidP="00F87E4F">
            <w:pPr>
              <w:jc w:val="both"/>
              <w:rPr>
                <w:rFonts w:eastAsia="TimesNewRoman"/>
                <w:sz w:val="20"/>
                <w:szCs w:val="20"/>
                <w:lang w:val="ru-RU"/>
              </w:rPr>
            </w:pPr>
            <w:r w:rsidRPr="007A64DB">
              <w:rPr>
                <w:rFonts w:eastAsia="TimesNewRoman"/>
                <w:lang w:val="ru-RU"/>
              </w:rPr>
              <w:t xml:space="preserve">          </w:t>
            </w:r>
            <w:r w:rsidRPr="007A64DB">
              <w:rPr>
                <w:rFonts w:eastAsia="TimesNewRoman"/>
                <w:sz w:val="20"/>
                <w:szCs w:val="20"/>
                <w:lang w:val="ru-RU"/>
              </w:rPr>
              <w:t>Контрола квалитета рада обавља се на објективан начин и у поступку који искључује било какав сукоб интереса изме</w:t>
            </w:r>
            <w:r w:rsidRPr="007A64DB">
              <w:rPr>
                <w:rFonts w:eastAsia="TimesNewRoman"/>
                <w:sz w:val="20"/>
                <w:szCs w:val="20"/>
                <w:lang w:val="sr-Cyrl-CS"/>
              </w:rPr>
              <w:t>ђу</w:t>
            </w:r>
            <w:r w:rsidRPr="007A64DB">
              <w:rPr>
                <w:rFonts w:eastAsia="TimesNewRoman"/>
                <w:sz w:val="20"/>
                <w:szCs w:val="20"/>
                <w:lang w:val="ru-RU"/>
              </w:rPr>
              <w:t xml:space="preserve"> лица која обављају проверу квалитета рада и друштава за ревизију, самосталних ревизора и лиценцираних овлашћених ревизора.</w:t>
            </w:r>
          </w:p>
          <w:p w:rsidR="002C77A7" w:rsidRDefault="002C77A7" w:rsidP="00F87E4F">
            <w:pPr>
              <w:jc w:val="both"/>
              <w:rPr>
                <w:rFonts w:eastAsia="TimesNewRoman"/>
                <w:color w:val="0070C0"/>
                <w:sz w:val="20"/>
                <w:szCs w:val="20"/>
                <w:highlight w:val="yellow"/>
                <w:lang w:val="ru-RU"/>
              </w:rPr>
            </w:pPr>
          </w:p>
          <w:p w:rsidR="002C77A7" w:rsidRPr="001D06FA" w:rsidRDefault="002C77A7" w:rsidP="00F87E4F">
            <w:pPr>
              <w:jc w:val="both"/>
              <w:rPr>
                <w:sz w:val="20"/>
                <w:szCs w:val="20"/>
                <w:highlight w:val="yellow"/>
                <w:lang w:val="sr-Latn-CS"/>
              </w:rPr>
            </w:pPr>
          </w:p>
        </w:tc>
        <w:tc>
          <w:tcPr>
            <w:tcW w:w="661" w:type="pct"/>
          </w:tcPr>
          <w:p w:rsidR="007A01E9" w:rsidRPr="00686DAB" w:rsidRDefault="00686DAB" w:rsidP="00F91944">
            <w:pPr>
              <w:rPr>
                <w:sz w:val="20"/>
                <w:szCs w:val="20"/>
                <w:lang w:val="sr-Cyrl-RS"/>
              </w:rPr>
            </w:pPr>
            <w:r>
              <w:rPr>
                <w:sz w:val="20"/>
                <w:szCs w:val="20"/>
                <w:lang w:val="sr-Cyrl-RS"/>
              </w:rPr>
              <w:lastRenderedPageBreak/>
              <w:t>Потпуно усклађено</w:t>
            </w:r>
          </w:p>
        </w:tc>
        <w:tc>
          <w:tcPr>
            <w:tcW w:w="681" w:type="pct"/>
          </w:tcPr>
          <w:p w:rsidR="007A01E9" w:rsidRPr="00686DAB" w:rsidRDefault="00686DAB" w:rsidP="00996E33">
            <w:pPr>
              <w:rPr>
                <w:sz w:val="20"/>
                <w:szCs w:val="20"/>
                <w:highlight w:val="yellow"/>
                <w:lang w:val="sr-Cyrl-RS"/>
              </w:rPr>
            </w:pPr>
            <w:r w:rsidRPr="007E4D33">
              <w:rPr>
                <w:sz w:val="20"/>
                <w:szCs w:val="20"/>
                <w:lang w:val="sr-Cyrl-RS"/>
              </w:rPr>
              <w:t>Спровођење контроле квалитета</w:t>
            </w:r>
            <w:r w:rsidR="007E4D33" w:rsidRPr="007E4D33">
              <w:rPr>
                <w:sz w:val="20"/>
                <w:szCs w:val="20"/>
                <w:lang w:val="sr-Cyrl-RS"/>
              </w:rPr>
              <w:t>, истраге и санкције су у искључивој надлежности тела за јавни надзор над обављањем ревизије (Комисија за хартије од вредности)</w:t>
            </w:r>
            <w:r w:rsidR="007E4D33">
              <w:rPr>
                <w:sz w:val="20"/>
                <w:szCs w:val="20"/>
                <w:lang w:val="sr-Cyrl-RS"/>
              </w:rPr>
              <w:t>.</w:t>
            </w:r>
          </w:p>
        </w:tc>
      </w:tr>
      <w:tr w:rsidR="00F87E4F" w:rsidRPr="000A033B" w:rsidTr="00871DC9">
        <w:trPr>
          <w:trHeight w:val="20"/>
        </w:trPr>
        <w:tc>
          <w:tcPr>
            <w:tcW w:w="294" w:type="pct"/>
          </w:tcPr>
          <w:p w:rsidR="00F87E4F" w:rsidRDefault="00F87E4F" w:rsidP="00996E33">
            <w:pPr>
              <w:rPr>
                <w:sz w:val="20"/>
                <w:szCs w:val="20"/>
                <w:lang w:val="sr-Cyrl-CS"/>
              </w:rPr>
            </w:pPr>
            <w:r>
              <w:rPr>
                <w:sz w:val="20"/>
                <w:szCs w:val="20"/>
                <w:lang w:val="sr-Cyrl-CS"/>
              </w:rPr>
              <w:lastRenderedPageBreak/>
              <w:t>25.</w:t>
            </w:r>
          </w:p>
        </w:tc>
        <w:tc>
          <w:tcPr>
            <w:tcW w:w="1330" w:type="pct"/>
          </w:tcPr>
          <w:p w:rsidR="005307EF" w:rsidRPr="00461DFB" w:rsidRDefault="005307EF" w:rsidP="005307EF">
            <w:pPr>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Competent authorities designated pursuant to Article 20(1) and, where appropriate, any authority to whom such a competent authority has delegated tasks shall cooperate at national level with:</w:t>
            </w:r>
            <w:r w:rsidRPr="00461DFB">
              <w:rPr>
                <w:rStyle w:val="tw4winMark"/>
                <w:rFonts w:ascii="Times New Roman" w:hAnsi="Times New Roman"/>
                <w:noProof/>
                <w:color w:val="auto"/>
                <w:sz w:val="20"/>
                <w:szCs w:val="20"/>
              </w:rPr>
              <w:t>&lt;}0{&gt;</w:t>
            </w:r>
            <w:r w:rsidRPr="00461DFB">
              <w:rPr>
                <w:noProof/>
                <w:sz w:val="20"/>
                <w:szCs w:val="20"/>
              </w:rPr>
              <w:t>Надлежни органи одређени у складу са чланом 20. став 1. и, када је то релевантно, сваки орган коме је надлежни орган делегирао задатке, сарађују на националном нивоу са:</w:t>
            </w:r>
            <w:r w:rsidRPr="00461DFB">
              <w:rPr>
                <w:rStyle w:val="tw4winMark"/>
                <w:rFonts w:ascii="Times New Roman" w:hAnsi="Times New Roman"/>
                <w:noProof/>
                <w:color w:val="auto"/>
                <w:sz w:val="20"/>
                <w:szCs w:val="20"/>
              </w:rPr>
              <w:t>&lt;0}</w:t>
            </w:r>
          </w:p>
          <w:p w:rsidR="005307EF" w:rsidRPr="00461DFB" w:rsidRDefault="005307EF" w:rsidP="005307EF">
            <w:pPr>
              <w:tabs>
                <w:tab w:val="left" w:pos="30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(a)</w:t>
            </w:r>
            <w:r w:rsidRPr="00461DFB">
              <w:rPr>
                <w:vanish/>
                <w:sz w:val="20"/>
                <w:szCs w:val="20"/>
              </w:rPr>
              <w:tab/>
            </w:r>
            <w:r w:rsidRPr="00461DFB">
              <w:rPr>
                <w:vanish/>
                <w:sz w:val="20"/>
                <w:szCs w:val="20"/>
                <w:lang w:val="en-GB"/>
              </w:rPr>
              <w:t>the competent authorities referred to in Article 32(4) of Directive 2006/43/EC;</w:t>
            </w:r>
            <w:r w:rsidRPr="00461DFB">
              <w:rPr>
                <w:rStyle w:val="tw4winMark"/>
                <w:rFonts w:ascii="Times New Roman" w:hAnsi="Times New Roman"/>
                <w:noProof/>
                <w:color w:val="auto"/>
                <w:sz w:val="20"/>
                <w:szCs w:val="20"/>
              </w:rPr>
              <w:t>&lt;}0{&gt;</w:t>
            </w:r>
            <w:r w:rsidRPr="00461DFB">
              <w:rPr>
                <w:noProof/>
                <w:sz w:val="20"/>
                <w:szCs w:val="20"/>
              </w:rPr>
              <w:t>a)</w:t>
            </w:r>
            <w:r w:rsidRPr="00461DFB">
              <w:rPr>
                <w:sz w:val="20"/>
                <w:szCs w:val="20"/>
              </w:rPr>
              <w:tab/>
            </w:r>
            <w:r w:rsidRPr="00461DFB">
              <w:rPr>
                <w:noProof/>
                <w:sz w:val="20"/>
                <w:szCs w:val="20"/>
              </w:rPr>
              <w:t>надлежним органима из члана 32. став 4. Директиве 2006/43/EЗ;</w:t>
            </w:r>
            <w:r w:rsidRPr="00461DFB">
              <w:rPr>
                <w:rStyle w:val="tw4winMark"/>
                <w:rFonts w:ascii="Times New Roman" w:hAnsi="Times New Roman"/>
                <w:noProof/>
                <w:color w:val="auto"/>
                <w:sz w:val="20"/>
                <w:szCs w:val="20"/>
              </w:rPr>
              <w:t>&lt;0}</w:t>
            </w:r>
          </w:p>
          <w:p w:rsidR="005307EF" w:rsidRPr="00461DFB" w:rsidRDefault="005307EF" w:rsidP="005307EF">
            <w:pPr>
              <w:tabs>
                <w:tab w:val="left" w:pos="28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(b)</w:t>
            </w:r>
            <w:r w:rsidRPr="00461DFB">
              <w:rPr>
                <w:vanish/>
                <w:sz w:val="20"/>
                <w:szCs w:val="20"/>
              </w:rPr>
              <w:tab/>
            </w:r>
            <w:r w:rsidRPr="00461DFB">
              <w:rPr>
                <w:vanish/>
                <w:sz w:val="20"/>
                <w:szCs w:val="20"/>
                <w:lang w:val="en-GB"/>
              </w:rPr>
              <w:t>the authorities referred to in Article 20(2), whether or not they have been designated competent authorities for the purposes of this Regulation;</w:t>
            </w:r>
            <w:r w:rsidRPr="00461DFB">
              <w:rPr>
                <w:rStyle w:val="tw4winMark"/>
                <w:rFonts w:ascii="Times New Roman" w:hAnsi="Times New Roman"/>
                <w:noProof/>
                <w:color w:val="auto"/>
                <w:sz w:val="20"/>
                <w:szCs w:val="20"/>
              </w:rPr>
              <w:t>&lt;}0{&gt;</w:t>
            </w:r>
            <w:r w:rsidRPr="00461DFB">
              <w:rPr>
                <w:noProof/>
                <w:sz w:val="20"/>
                <w:szCs w:val="20"/>
              </w:rPr>
              <w:t>б)</w:t>
            </w:r>
            <w:r w:rsidRPr="00461DFB">
              <w:rPr>
                <w:sz w:val="20"/>
                <w:szCs w:val="20"/>
              </w:rPr>
              <w:tab/>
            </w:r>
            <w:r w:rsidRPr="00461DFB">
              <w:rPr>
                <w:noProof/>
                <w:sz w:val="20"/>
                <w:szCs w:val="20"/>
              </w:rPr>
              <w:t>органима из члана 20. став 2. без обзира на то да ли су их одредили надлежни органи за потребе ове Уредбе;</w:t>
            </w:r>
            <w:r w:rsidRPr="00461DFB">
              <w:rPr>
                <w:rStyle w:val="tw4winMark"/>
                <w:rFonts w:ascii="Times New Roman" w:hAnsi="Times New Roman"/>
                <w:noProof/>
                <w:color w:val="auto"/>
                <w:sz w:val="20"/>
                <w:szCs w:val="20"/>
              </w:rPr>
              <w:t>&lt;0}</w:t>
            </w:r>
          </w:p>
          <w:p w:rsidR="005307EF" w:rsidRPr="00461DFB" w:rsidRDefault="005307EF" w:rsidP="005307EF">
            <w:pPr>
              <w:tabs>
                <w:tab w:val="left" w:pos="283"/>
              </w:tabs>
              <w:spacing w:after="30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(c)</w:t>
            </w:r>
            <w:r w:rsidRPr="00461DFB">
              <w:rPr>
                <w:vanish/>
                <w:sz w:val="20"/>
                <w:szCs w:val="20"/>
              </w:rPr>
              <w:tab/>
            </w:r>
            <w:r w:rsidRPr="00461DFB">
              <w:rPr>
                <w:vanish/>
                <w:sz w:val="20"/>
                <w:szCs w:val="20"/>
                <w:lang w:val="en-GB"/>
              </w:rPr>
              <w:t>the financial intelligence units and the competent authorities referred to in Articles 21 and 37 of Directive 2005/60/EC.</w:t>
            </w:r>
            <w:r w:rsidRPr="00461DFB">
              <w:rPr>
                <w:rStyle w:val="tw4winMark"/>
                <w:rFonts w:ascii="Times New Roman" w:hAnsi="Times New Roman"/>
                <w:noProof/>
                <w:color w:val="auto"/>
                <w:sz w:val="20"/>
                <w:szCs w:val="20"/>
              </w:rPr>
              <w:t>&lt;}0{&gt;</w:t>
            </w:r>
            <w:r w:rsidRPr="00461DFB">
              <w:rPr>
                <w:noProof/>
                <w:sz w:val="20"/>
                <w:szCs w:val="20"/>
              </w:rPr>
              <w:t>в)</w:t>
            </w:r>
            <w:r w:rsidRPr="00461DFB">
              <w:rPr>
                <w:sz w:val="20"/>
                <w:szCs w:val="20"/>
              </w:rPr>
              <w:tab/>
            </w:r>
            <w:r w:rsidRPr="00461DFB">
              <w:rPr>
                <w:noProof/>
                <w:sz w:val="20"/>
                <w:szCs w:val="20"/>
              </w:rPr>
              <w:t>финансијско</w:t>
            </w:r>
            <w:ins w:id="5" w:author="a.janjusevic" w:date="2016-03-15T10:42:00Z">
              <w:r w:rsidRPr="00461DFB">
                <w:rPr>
                  <w:noProof/>
                  <w:sz w:val="20"/>
                  <w:szCs w:val="20"/>
                  <w:lang w:val="sr-Cyrl-CS"/>
                </w:rPr>
                <w:t>-</w:t>
              </w:r>
            </w:ins>
            <w:r w:rsidRPr="00461DFB">
              <w:rPr>
                <w:noProof/>
                <w:sz w:val="20"/>
                <w:szCs w:val="20"/>
              </w:rPr>
              <w:t>обавештајним службама и надлежним органима из чл. 21 и 37. Директиве 2005/60/EЗ.</w:t>
            </w:r>
            <w:r w:rsidRPr="00461DFB">
              <w:rPr>
                <w:rStyle w:val="tw4winMark"/>
                <w:rFonts w:ascii="Times New Roman" w:hAnsi="Times New Roman"/>
                <w:noProof/>
                <w:color w:val="auto"/>
                <w:sz w:val="20"/>
                <w:szCs w:val="20"/>
              </w:rPr>
              <w:t>&lt;0}</w:t>
            </w:r>
          </w:p>
          <w:p w:rsidR="00F87E4F" w:rsidRPr="00461DFB" w:rsidRDefault="005307EF" w:rsidP="005307EF">
            <w:pPr>
              <w:autoSpaceDE w:val="0"/>
              <w:autoSpaceDN w:val="0"/>
              <w:adjustRightInd w:val="0"/>
              <w:jc w:val="both"/>
              <w:rPr>
                <w:sz w:val="20"/>
                <w:szCs w:val="20"/>
              </w:rPr>
            </w:pPr>
            <w:r w:rsidRPr="00461DFB">
              <w:rPr>
                <w:rStyle w:val="tw4winMark"/>
                <w:rFonts w:ascii="Times New Roman" w:hAnsi="Times New Roman"/>
                <w:noProof/>
                <w:color w:val="auto"/>
                <w:sz w:val="20"/>
                <w:szCs w:val="20"/>
              </w:rPr>
              <w:t>{0&gt;</w:t>
            </w:r>
            <w:r w:rsidRPr="00461DFB">
              <w:rPr>
                <w:vanish/>
                <w:sz w:val="20"/>
                <w:szCs w:val="20"/>
                <w:lang w:val="en-GB"/>
              </w:rPr>
              <w:t>For the purposes of such cooperation, the obligation of professional secrecy under Article 22 of this Regulation shall apply.</w:t>
            </w:r>
            <w:r w:rsidRPr="00461DFB">
              <w:rPr>
                <w:rStyle w:val="tw4winMark"/>
                <w:rFonts w:ascii="Times New Roman" w:hAnsi="Times New Roman"/>
                <w:noProof/>
                <w:color w:val="auto"/>
                <w:sz w:val="20"/>
                <w:szCs w:val="20"/>
              </w:rPr>
              <w:t>&lt;}0{&gt;</w:t>
            </w:r>
            <w:r w:rsidRPr="00461DFB">
              <w:rPr>
                <w:noProof/>
                <w:sz w:val="20"/>
                <w:szCs w:val="20"/>
              </w:rPr>
              <w:t>За потребе те сарадње, примењује се обавеза чувања пословне тајне из члана 22. ове уредбе.</w:t>
            </w:r>
          </w:p>
        </w:tc>
        <w:tc>
          <w:tcPr>
            <w:tcW w:w="407" w:type="pct"/>
          </w:tcPr>
          <w:p w:rsidR="00F87E4F" w:rsidRPr="00461DFB" w:rsidRDefault="00C15334" w:rsidP="005307EF">
            <w:pPr>
              <w:rPr>
                <w:sz w:val="20"/>
                <w:szCs w:val="20"/>
              </w:rPr>
            </w:pPr>
            <w:r w:rsidRPr="00461DFB">
              <w:rPr>
                <w:sz w:val="20"/>
                <w:szCs w:val="20"/>
              </w:rPr>
              <w:t>1</w:t>
            </w:r>
            <w:r w:rsidR="005307EF" w:rsidRPr="00461DFB">
              <w:rPr>
                <w:sz w:val="20"/>
                <w:szCs w:val="20"/>
                <w:lang w:val="sr-Cyrl-RS"/>
              </w:rPr>
              <w:t>11</w:t>
            </w:r>
            <w:r w:rsidRPr="00461DFB">
              <w:rPr>
                <w:sz w:val="20"/>
                <w:szCs w:val="20"/>
              </w:rPr>
              <w:t>.1.</w:t>
            </w:r>
          </w:p>
        </w:tc>
        <w:tc>
          <w:tcPr>
            <w:tcW w:w="1627" w:type="pct"/>
          </w:tcPr>
          <w:p w:rsidR="00F87E4F" w:rsidRPr="00461DFB" w:rsidRDefault="0037301A" w:rsidP="00F87E4F">
            <w:pPr>
              <w:jc w:val="both"/>
              <w:rPr>
                <w:sz w:val="20"/>
                <w:szCs w:val="20"/>
                <w:lang w:val="sr-Latn-CS"/>
              </w:rPr>
            </w:pPr>
            <w:r w:rsidRPr="00461DFB">
              <w:rPr>
                <w:sz w:val="20"/>
                <w:szCs w:val="20"/>
              </w:rPr>
              <w:t xml:space="preserve">               </w:t>
            </w:r>
            <w:r w:rsidR="00C15334" w:rsidRPr="00461DFB">
              <w:rPr>
                <w:sz w:val="20"/>
                <w:szCs w:val="20"/>
                <w:lang w:val="sr-Latn-CS"/>
              </w:rPr>
              <w:t>Комисија пружа помоћ, доставља информације и сарађује са надлежним органима држава чланица одговорним за одобрење, регистрацију, проверу квалитета рада и надзор ревизора, односно</w:t>
            </w:r>
          </w:p>
        </w:tc>
        <w:tc>
          <w:tcPr>
            <w:tcW w:w="661" w:type="pct"/>
          </w:tcPr>
          <w:p w:rsidR="00F87E4F" w:rsidRDefault="00C15334" w:rsidP="00F91944">
            <w:pPr>
              <w:rPr>
                <w:sz w:val="20"/>
                <w:szCs w:val="20"/>
              </w:rPr>
            </w:pPr>
            <w:r>
              <w:rPr>
                <w:sz w:val="20"/>
                <w:szCs w:val="20"/>
              </w:rPr>
              <w:t>Потпуно усклађено</w:t>
            </w:r>
          </w:p>
        </w:tc>
        <w:tc>
          <w:tcPr>
            <w:tcW w:w="681" w:type="pct"/>
          </w:tcPr>
          <w:p w:rsidR="00F87E4F" w:rsidRPr="000A033B" w:rsidRDefault="00F87E4F" w:rsidP="00996E33">
            <w:pPr>
              <w:rPr>
                <w:sz w:val="20"/>
                <w:szCs w:val="20"/>
                <w:highlight w:val="yellow"/>
              </w:rPr>
            </w:pPr>
          </w:p>
        </w:tc>
      </w:tr>
      <w:tr w:rsidR="00BC3EB9" w:rsidRPr="000A033B" w:rsidTr="00871DC9">
        <w:trPr>
          <w:trHeight w:val="20"/>
        </w:trPr>
        <w:tc>
          <w:tcPr>
            <w:tcW w:w="294" w:type="pct"/>
          </w:tcPr>
          <w:p w:rsidR="00BC3EB9" w:rsidRDefault="00BC3EB9" w:rsidP="00996E33">
            <w:pPr>
              <w:rPr>
                <w:sz w:val="20"/>
                <w:szCs w:val="20"/>
                <w:lang w:val="sr-Cyrl-CS"/>
              </w:rPr>
            </w:pPr>
            <w:r>
              <w:rPr>
                <w:sz w:val="20"/>
                <w:szCs w:val="20"/>
                <w:lang w:val="sr-Cyrl-CS"/>
              </w:rPr>
              <w:lastRenderedPageBreak/>
              <w:t xml:space="preserve">28. </w:t>
            </w:r>
          </w:p>
        </w:tc>
        <w:tc>
          <w:tcPr>
            <w:tcW w:w="1330" w:type="pct"/>
          </w:tcPr>
          <w:p w:rsidR="009F1247" w:rsidRPr="00E2721E" w:rsidRDefault="009F1247" w:rsidP="009F1247">
            <w:pPr>
              <w:spacing w:after="300"/>
              <w:jc w:val="both"/>
              <w:rPr>
                <w:sz w:val="20"/>
                <w:szCs w:val="20"/>
              </w:rPr>
            </w:pPr>
            <w:r w:rsidRPr="00E2721E">
              <w:rPr>
                <w:rStyle w:val="tw4winMark"/>
                <w:rFonts w:ascii="Times New Roman" w:hAnsi="Times New Roman"/>
                <w:noProof/>
                <w:color w:val="auto"/>
                <w:sz w:val="20"/>
                <w:szCs w:val="20"/>
              </w:rPr>
              <w:t>{0&gt;</w:t>
            </w:r>
            <w:r w:rsidRPr="00E2721E">
              <w:rPr>
                <w:vanish/>
                <w:sz w:val="20"/>
                <w:szCs w:val="20"/>
                <w:lang w:val="en-GB"/>
              </w:rPr>
              <w:t>Competent authorities shall be transparent and shall at least publish:</w:t>
            </w:r>
            <w:r w:rsidRPr="00E2721E">
              <w:rPr>
                <w:rStyle w:val="tw4winMark"/>
                <w:rFonts w:ascii="Times New Roman" w:hAnsi="Times New Roman"/>
                <w:noProof/>
                <w:color w:val="auto"/>
                <w:sz w:val="20"/>
                <w:szCs w:val="20"/>
              </w:rPr>
              <w:t>&lt;}65{&gt;</w:t>
            </w:r>
            <w:r w:rsidRPr="00E2721E">
              <w:rPr>
                <w:noProof/>
                <w:sz w:val="20"/>
                <w:szCs w:val="20"/>
              </w:rPr>
              <w:t>Надлежни органи су транспарентни у раду и објављују најмање следеће:</w:t>
            </w:r>
            <w:r w:rsidRPr="00E2721E">
              <w:rPr>
                <w:rStyle w:val="tw4winMark"/>
                <w:rFonts w:ascii="Times New Roman" w:hAnsi="Times New Roman"/>
                <w:noProof/>
                <w:color w:val="auto"/>
                <w:sz w:val="20"/>
                <w:szCs w:val="20"/>
              </w:rPr>
              <w:t>&lt;0}</w:t>
            </w:r>
          </w:p>
          <w:p w:rsidR="009F1247" w:rsidRPr="00E2721E" w:rsidRDefault="009F1247" w:rsidP="009F1247">
            <w:pPr>
              <w:tabs>
                <w:tab w:val="left" w:pos="303"/>
              </w:tabs>
              <w:spacing w:after="300"/>
              <w:jc w:val="both"/>
              <w:rPr>
                <w:sz w:val="20"/>
                <w:szCs w:val="20"/>
              </w:rPr>
            </w:pPr>
            <w:r w:rsidRPr="00E2721E">
              <w:rPr>
                <w:rStyle w:val="tw4winMark"/>
                <w:rFonts w:ascii="Times New Roman" w:hAnsi="Times New Roman"/>
                <w:noProof/>
                <w:color w:val="auto"/>
                <w:sz w:val="20"/>
                <w:szCs w:val="20"/>
              </w:rPr>
              <w:t>{0&gt;</w:t>
            </w:r>
            <w:r w:rsidRPr="00E2721E">
              <w:rPr>
                <w:vanish/>
                <w:sz w:val="20"/>
                <w:szCs w:val="20"/>
                <w:lang w:val="en-GB"/>
              </w:rPr>
              <w:t>(a)</w:t>
            </w:r>
            <w:r w:rsidRPr="00E2721E">
              <w:rPr>
                <w:vanish/>
                <w:sz w:val="20"/>
                <w:szCs w:val="20"/>
              </w:rPr>
              <w:tab/>
            </w:r>
            <w:r w:rsidRPr="00E2721E">
              <w:rPr>
                <w:vanish/>
                <w:sz w:val="20"/>
                <w:szCs w:val="20"/>
                <w:lang w:val="en-GB"/>
              </w:rPr>
              <w:t>annual activity reports regarding their tasks under this Regulation;</w:t>
            </w:r>
            <w:r w:rsidRPr="00E2721E">
              <w:rPr>
                <w:rStyle w:val="tw4winMark"/>
                <w:rFonts w:ascii="Times New Roman" w:hAnsi="Times New Roman"/>
                <w:noProof/>
                <w:color w:val="auto"/>
                <w:sz w:val="20"/>
                <w:szCs w:val="20"/>
              </w:rPr>
              <w:t>&lt;}0{&gt;</w:t>
            </w:r>
            <w:r w:rsidRPr="00E2721E">
              <w:rPr>
                <w:noProof/>
                <w:sz w:val="20"/>
                <w:szCs w:val="20"/>
              </w:rPr>
              <w:t>a)</w:t>
            </w:r>
            <w:r w:rsidRPr="00E2721E">
              <w:rPr>
                <w:sz w:val="20"/>
                <w:szCs w:val="20"/>
              </w:rPr>
              <w:tab/>
            </w:r>
            <w:r w:rsidRPr="00E2721E">
              <w:rPr>
                <w:noProof/>
                <w:sz w:val="20"/>
                <w:szCs w:val="20"/>
              </w:rPr>
              <w:t>годишњи извештај о раду у вези са њиховим надлежностима из ове уредбе;</w:t>
            </w:r>
            <w:r w:rsidRPr="00E2721E">
              <w:rPr>
                <w:rStyle w:val="tw4winMark"/>
                <w:rFonts w:ascii="Times New Roman" w:hAnsi="Times New Roman"/>
                <w:noProof/>
                <w:color w:val="auto"/>
                <w:sz w:val="20"/>
                <w:szCs w:val="20"/>
              </w:rPr>
              <w:t>&lt;0}</w:t>
            </w:r>
          </w:p>
          <w:p w:rsidR="009F1247" w:rsidRPr="00E2721E" w:rsidRDefault="009F1247" w:rsidP="009F1247">
            <w:pPr>
              <w:tabs>
                <w:tab w:val="left" w:pos="303"/>
              </w:tabs>
              <w:spacing w:after="300"/>
              <w:jc w:val="both"/>
              <w:rPr>
                <w:sz w:val="20"/>
                <w:szCs w:val="20"/>
              </w:rPr>
            </w:pPr>
            <w:r w:rsidRPr="00E2721E">
              <w:rPr>
                <w:rStyle w:val="tw4winMark"/>
                <w:rFonts w:ascii="Times New Roman" w:hAnsi="Times New Roman"/>
                <w:noProof/>
                <w:color w:val="auto"/>
                <w:sz w:val="20"/>
                <w:szCs w:val="20"/>
              </w:rPr>
              <w:t>{0&gt;</w:t>
            </w:r>
            <w:r w:rsidRPr="00E2721E">
              <w:rPr>
                <w:vanish/>
                <w:sz w:val="20"/>
                <w:szCs w:val="20"/>
                <w:lang w:val="en-GB"/>
              </w:rPr>
              <w:t>(b)</w:t>
            </w:r>
            <w:r w:rsidRPr="00E2721E">
              <w:rPr>
                <w:vanish/>
                <w:sz w:val="20"/>
                <w:szCs w:val="20"/>
              </w:rPr>
              <w:tab/>
            </w:r>
            <w:r w:rsidRPr="00E2721E">
              <w:rPr>
                <w:vanish/>
                <w:sz w:val="20"/>
                <w:szCs w:val="20"/>
                <w:lang w:val="en-GB"/>
              </w:rPr>
              <w:t>annual work programmes regarding their tasks under this Regulation;</w:t>
            </w:r>
            <w:r w:rsidRPr="00E2721E">
              <w:rPr>
                <w:rStyle w:val="tw4winMark"/>
                <w:rFonts w:ascii="Times New Roman" w:hAnsi="Times New Roman"/>
                <w:noProof/>
                <w:color w:val="auto"/>
                <w:sz w:val="20"/>
                <w:szCs w:val="20"/>
              </w:rPr>
              <w:t>&lt;}68{&gt;</w:t>
            </w:r>
            <w:r w:rsidRPr="00E2721E">
              <w:rPr>
                <w:noProof/>
                <w:sz w:val="20"/>
                <w:szCs w:val="20"/>
              </w:rPr>
              <w:t>б)</w:t>
            </w:r>
            <w:r w:rsidRPr="00E2721E">
              <w:rPr>
                <w:sz w:val="20"/>
                <w:szCs w:val="20"/>
              </w:rPr>
              <w:tab/>
            </w:r>
            <w:r w:rsidRPr="00E2721E">
              <w:rPr>
                <w:noProof/>
                <w:sz w:val="20"/>
                <w:szCs w:val="20"/>
              </w:rPr>
              <w:t>годишњи програм рада у смислу послова из ове уреде;</w:t>
            </w:r>
            <w:r w:rsidRPr="00E2721E">
              <w:rPr>
                <w:rStyle w:val="tw4winMark"/>
                <w:rFonts w:ascii="Times New Roman" w:hAnsi="Times New Roman"/>
                <w:noProof/>
                <w:color w:val="auto"/>
                <w:sz w:val="20"/>
                <w:szCs w:val="20"/>
              </w:rPr>
              <w:t>&lt;0}</w:t>
            </w:r>
          </w:p>
          <w:p w:rsidR="009F1247" w:rsidRPr="00E2721E" w:rsidRDefault="009F1247" w:rsidP="009F1247">
            <w:pPr>
              <w:tabs>
                <w:tab w:val="left" w:pos="323"/>
              </w:tabs>
              <w:spacing w:after="300"/>
              <w:jc w:val="both"/>
              <w:rPr>
                <w:sz w:val="20"/>
                <w:szCs w:val="20"/>
              </w:rPr>
            </w:pPr>
            <w:r w:rsidRPr="00E2721E">
              <w:rPr>
                <w:rStyle w:val="tw4winMark"/>
                <w:rFonts w:ascii="Times New Roman" w:hAnsi="Times New Roman"/>
                <w:noProof/>
                <w:color w:val="auto"/>
                <w:sz w:val="20"/>
                <w:szCs w:val="20"/>
              </w:rPr>
              <w:t>{0&gt;</w:t>
            </w:r>
            <w:r w:rsidRPr="00E2721E">
              <w:rPr>
                <w:vanish/>
                <w:sz w:val="20"/>
                <w:szCs w:val="20"/>
                <w:lang w:val="en-GB"/>
              </w:rPr>
              <w:t>(c)</w:t>
            </w:r>
            <w:r w:rsidRPr="00E2721E">
              <w:rPr>
                <w:vanish/>
                <w:sz w:val="20"/>
                <w:szCs w:val="20"/>
              </w:rPr>
              <w:tab/>
            </w:r>
            <w:r w:rsidRPr="00E2721E">
              <w:rPr>
                <w:vanish/>
                <w:sz w:val="20"/>
                <w:szCs w:val="20"/>
                <w:lang w:val="en-GB"/>
              </w:rPr>
              <w:t>a report on the overall results of the quality assurance system on an annual basis.</w:t>
            </w:r>
            <w:r w:rsidRPr="00E2721E">
              <w:rPr>
                <w:rStyle w:val="tw4winMark"/>
                <w:rFonts w:ascii="Times New Roman" w:hAnsi="Times New Roman"/>
                <w:noProof/>
                <w:color w:val="auto"/>
                <w:sz w:val="20"/>
                <w:szCs w:val="20"/>
              </w:rPr>
              <w:t>&lt;}0{&gt;</w:t>
            </w:r>
            <w:r w:rsidRPr="00E2721E">
              <w:rPr>
                <w:noProof/>
                <w:sz w:val="20"/>
                <w:szCs w:val="20"/>
              </w:rPr>
              <w:t>в)</w:t>
            </w:r>
            <w:r w:rsidRPr="00E2721E">
              <w:rPr>
                <w:sz w:val="20"/>
                <w:szCs w:val="20"/>
              </w:rPr>
              <w:tab/>
            </w:r>
            <w:r w:rsidRPr="00E2721E">
              <w:rPr>
                <w:noProof/>
                <w:sz w:val="20"/>
                <w:szCs w:val="20"/>
              </w:rPr>
              <w:t>извештај о укупним резултатима система контроле квалитета на годишњем нивоу.</w:t>
            </w:r>
            <w:r w:rsidRPr="00E2721E">
              <w:rPr>
                <w:rStyle w:val="tw4winMark"/>
                <w:rFonts w:ascii="Times New Roman" w:hAnsi="Times New Roman"/>
                <w:noProof/>
                <w:color w:val="auto"/>
                <w:sz w:val="20"/>
                <w:szCs w:val="20"/>
              </w:rPr>
              <w:t>&lt;0}{0&gt;</w:t>
            </w:r>
            <w:r w:rsidRPr="00E2721E">
              <w:rPr>
                <w:sz w:val="20"/>
                <w:szCs w:val="20"/>
              </w:rPr>
              <w:t xml:space="preserve"> </w:t>
            </w:r>
            <w:r w:rsidRPr="00E2721E">
              <w:rPr>
                <w:vanish/>
                <w:sz w:val="20"/>
                <w:szCs w:val="20"/>
                <w:lang w:val="en-GB"/>
              </w:rPr>
              <w:t>This report shall include information on recommendations issued, follow-up on the recommendations, supervisory measures taken and sanctions imposed.</w:t>
            </w:r>
            <w:r w:rsidRPr="00E2721E">
              <w:rPr>
                <w:rStyle w:val="tw4winMark"/>
                <w:rFonts w:ascii="Times New Roman" w:hAnsi="Times New Roman"/>
                <w:noProof/>
                <w:color w:val="auto"/>
                <w:sz w:val="20"/>
                <w:szCs w:val="20"/>
              </w:rPr>
              <w:t>&lt;}0{&gt;</w:t>
            </w:r>
            <w:r w:rsidRPr="00E2721E">
              <w:rPr>
                <w:noProof/>
                <w:sz w:val="20"/>
                <w:szCs w:val="20"/>
              </w:rPr>
              <w:t>Тај извештај садржи информације о издатим препорукама, праћењу реализације препорука, предузетим мерама надзора и изреченим санкцијама.</w:t>
            </w:r>
            <w:r w:rsidRPr="00E2721E">
              <w:rPr>
                <w:rStyle w:val="tw4winMark"/>
                <w:rFonts w:ascii="Times New Roman" w:hAnsi="Times New Roman"/>
                <w:noProof/>
                <w:color w:val="auto"/>
                <w:sz w:val="20"/>
                <w:szCs w:val="20"/>
              </w:rPr>
              <w:t>&lt;0}{0&gt;</w:t>
            </w:r>
            <w:r w:rsidRPr="00E2721E">
              <w:rPr>
                <w:sz w:val="20"/>
                <w:szCs w:val="20"/>
              </w:rPr>
              <w:t xml:space="preserve"> </w:t>
            </w:r>
            <w:r w:rsidRPr="00E2721E">
              <w:rPr>
                <w:vanish/>
                <w:sz w:val="20"/>
                <w:szCs w:val="20"/>
                <w:lang w:val="en-GB"/>
              </w:rPr>
              <w:t>It shall also include quantitative information and other key performance information on financial resources and staffing, and the efficiency and effectiveness of the quality assurance system;</w:t>
            </w:r>
            <w:r w:rsidRPr="00E2721E">
              <w:rPr>
                <w:rStyle w:val="tw4winMark"/>
                <w:rFonts w:ascii="Times New Roman" w:hAnsi="Times New Roman"/>
                <w:noProof/>
                <w:color w:val="auto"/>
                <w:sz w:val="20"/>
                <w:szCs w:val="20"/>
              </w:rPr>
              <w:t>&lt;}0{&gt;</w:t>
            </w:r>
            <w:r w:rsidRPr="00E2721E">
              <w:rPr>
                <w:noProof/>
                <w:sz w:val="20"/>
                <w:szCs w:val="20"/>
              </w:rPr>
              <w:t>Извештај обухвата и квантитативне информације и кључне информације о учинку у погледу финансијских ресурса и кадрова и о ефикасности и делотворности система контроле квалитета;</w:t>
            </w:r>
            <w:r w:rsidRPr="00E2721E">
              <w:rPr>
                <w:rStyle w:val="tw4winMark"/>
                <w:rFonts w:ascii="Times New Roman" w:hAnsi="Times New Roman"/>
                <w:noProof/>
                <w:color w:val="auto"/>
                <w:sz w:val="20"/>
                <w:szCs w:val="20"/>
              </w:rPr>
              <w:t>&lt;0}</w:t>
            </w:r>
          </w:p>
          <w:p w:rsidR="00BC3EB9" w:rsidRPr="00E2721E" w:rsidRDefault="009F1247" w:rsidP="009F1247">
            <w:pPr>
              <w:autoSpaceDE w:val="0"/>
              <w:autoSpaceDN w:val="0"/>
              <w:adjustRightInd w:val="0"/>
              <w:jc w:val="both"/>
              <w:rPr>
                <w:sz w:val="20"/>
                <w:szCs w:val="20"/>
              </w:rPr>
            </w:pPr>
            <w:r w:rsidRPr="00E2721E">
              <w:rPr>
                <w:rStyle w:val="tw4winMark"/>
                <w:rFonts w:ascii="Times New Roman" w:hAnsi="Times New Roman"/>
                <w:noProof/>
                <w:color w:val="auto"/>
                <w:sz w:val="20"/>
                <w:szCs w:val="20"/>
              </w:rPr>
              <w:t>{0&gt;</w:t>
            </w:r>
            <w:r w:rsidRPr="00E2721E">
              <w:rPr>
                <w:vanish/>
                <w:sz w:val="20"/>
                <w:szCs w:val="20"/>
                <w:lang w:val="en-GB"/>
              </w:rPr>
              <w:t>(d)</w:t>
            </w:r>
            <w:r w:rsidRPr="00E2721E">
              <w:rPr>
                <w:vanish/>
                <w:sz w:val="20"/>
                <w:szCs w:val="20"/>
              </w:rPr>
              <w:tab/>
            </w:r>
            <w:r w:rsidRPr="00E2721E">
              <w:rPr>
                <w:vanish/>
                <w:sz w:val="20"/>
                <w:szCs w:val="20"/>
                <w:lang w:val="en-GB"/>
              </w:rPr>
              <w:t>the aggregated information on the findings and conclusions of inspections referred to in the first subparagraph of Article 26(8).</w:t>
            </w:r>
            <w:r w:rsidRPr="00E2721E">
              <w:rPr>
                <w:rStyle w:val="tw4winMark"/>
                <w:rFonts w:ascii="Times New Roman" w:hAnsi="Times New Roman"/>
                <w:noProof/>
                <w:color w:val="auto"/>
                <w:sz w:val="20"/>
                <w:szCs w:val="20"/>
              </w:rPr>
              <w:t>&lt;}0{&gt;</w:t>
            </w:r>
            <w:r w:rsidRPr="00E2721E">
              <w:rPr>
                <w:noProof/>
                <w:sz w:val="20"/>
                <w:szCs w:val="20"/>
              </w:rPr>
              <w:t>г)</w:t>
            </w:r>
            <w:r w:rsidRPr="00E2721E">
              <w:rPr>
                <w:sz w:val="20"/>
                <w:szCs w:val="20"/>
              </w:rPr>
              <w:tab/>
            </w:r>
            <w:r w:rsidRPr="00E2721E">
              <w:rPr>
                <w:noProof/>
                <w:sz w:val="20"/>
                <w:szCs w:val="20"/>
              </w:rPr>
              <w:t>збирне информације о налазима и закључцима инспекција из члана 26. став 8. први подстав.</w:t>
            </w:r>
            <w:r w:rsidRPr="00E2721E">
              <w:rPr>
                <w:rStyle w:val="tw4winMark"/>
                <w:rFonts w:ascii="Times New Roman" w:hAnsi="Times New Roman"/>
                <w:noProof/>
                <w:color w:val="auto"/>
                <w:sz w:val="20"/>
                <w:szCs w:val="20"/>
              </w:rPr>
              <w:t>&lt;0}{0&gt;</w:t>
            </w:r>
            <w:r w:rsidRPr="00E2721E">
              <w:rPr>
                <w:sz w:val="20"/>
                <w:szCs w:val="20"/>
              </w:rPr>
              <w:t xml:space="preserve"> </w:t>
            </w:r>
            <w:r w:rsidRPr="00E2721E">
              <w:rPr>
                <w:vanish/>
                <w:sz w:val="20"/>
                <w:szCs w:val="20"/>
                <w:lang w:val="en-GB"/>
              </w:rPr>
              <w:t>Member States may require the publication of those findings and conclusions on individual inspections.</w:t>
            </w:r>
            <w:r w:rsidRPr="00E2721E">
              <w:rPr>
                <w:rStyle w:val="tw4winMark"/>
                <w:rFonts w:ascii="Times New Roman" w:hAnsi="Times New Roman"/>
                <w:noProof/>
                <w:color w:val="auto"/>
                <w:sz w:val="20"/>
                <w:szCs w:val="20"/>
              </w:rPr>
              <w:t>&lt;}0{&gt;</w:t>
            </w:r>
            <w:r w:rsidRPr="00E2721E">
              <w:rPr>
                <w:noProof/>
                <w:sz w:val="20"/>
                <w:szCs w:val="20"/>
              </w:rPr>
              <w:t>Државе чланице могу прописати да се ти налази и закључци о појединим инспекцијама објављују.</w:t>
            </w:r>
          </w:p>
        </w:tc>
        <w:tc>
          <w:tcPr>
            <w:tcW w:w="407" w:type="pct"/>
          </w:tcPr>
          <w:p w:rsidR="00BC3EB9" w:rsidRPr="00E2721E" w:rsidRDefault="00BC3EB9" w:rsidP="009F1247">
            <w:pPr>
              <w:rPr>
                <w:sz w:val="20"/>
                <w:szCs w:val="20"/>
              </w:rPr>
            </w:pPr>
            <w:r w:rsidRPr="00E2721E">
              <w:rPr>
                <w:sz w:val="20"/>
                <w:szCs w:val="20"/>
              </w:rPr>
              <w:t>10</w:t>
            </w:r>
            <w:r w:rsidR="009F1247" w:rsidRPr="00E2721E">
              <w:rPr>
                <w:sz w:val="20"/>
                <w:szCs w:val="20"/>
                <w:lang w:val="sr-Cyrl-RS"/>
              </w:rPr>
              <w:t>7</w:t>
            </w:r>
            <w:r w:rsidRPr="00E2721E">
              <w:rPr>
                <w:sz w:val="20"/>
                <w:szCs w:val="20"/>
              </w:rPr>
              <w:t>.</w:t>
            </w: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rPr>
            </w:pPr>
          </w:p>
          <w:p w:rsidR="00D342B4" w:rsidRPr="00E2721E" w:rsidRDefault="00D342B4" w:rsidP="009F1247">
            <w:pPr>
              <w:rPr>
                <w:sz w:val="20"/>
                <w:szCs w:val="20"/>
                <w:lang w:val="sr-Cyrl-RS"/>
              </w:rPr>
            </w:pPr>
          </w:p>
          <w:p w:rsidR="002C77A7" w:rsidRDefault="002C77A7" w:rsidP="00D342B4">
            <w:pPr>
              <w:rPr>
                <w:sz w:val="20"/>
                <w:szCs w:val="20"/>
                <w:lang w:val="sr-Cyrl-RS"/>
              </w:rPr>
            </w:pPr>
          </w:p>
          <w:p w:rsidR="00D342B4" w:rsidRPr="00E2721E" w:rsidRDefault="00D342B4" w:rsidP="00D342B4">
            <w:pPr>
              <w:rPr>
                <w:sz w:val="20"/>
                <w:szCs w:val="20"/>
                <w:lang w:val="sr-Cyrl-RS"/>
              </w:rPr>
            </w:pPr>
            <w:r w:rsidRPr="00E2721E">
              <w:rPr>
                <w:sz w:val="20"/>
                <w:szCs w:val="20"/>
                <w:lang w:val="sr-Cyrl-RS"/>
              </w:rPr>
              <w:t>80.3</w:t>
            </w:r>
            <w:r w:rsidR="00435A67">
              <w:rPr>
                <w:sz w:val="20"/>
                <w:szCs w:val="20"/>
                <w:lang w:val="sr-Cyrl-RS"/>
              </w:rPr>
              <w:t>.</w:t>
            </w:r>
          </w:p>
          <w:p w:rsidR="00D342B4" w:rsidRPr="00E2721E" w:rsidRDefault="00D342B4" w:rsidP="009F1247">
            <w:pPr>
              <w:rPr>
                <w:sz w:val="20"/>
                <w:szCs w:val="20"/>
              </w:rPr>
            </w:pPr>
          </w:p>
        </w:tc>
        <w:tc>
          <w:tcPr>
            <w:tcW w:w="1627" w:type="pct"/>
          </w:tcPr>
          <w:p w:rsidR="002C77A7" w:rsidRPr="002C77A7" w:rsidRDefault="002C77A7" w:rsidP="002C77A7">
            <w:pPr>
              <w:autoSpaceDE w:val="0"/>
              <w:autoSpaceDN w:val="0"/>
              <w:adjustRightInd w:val="0"/>
              <w:jc w:val="both"/>
              <w:rPr>
                <w:rFonts w:eastAsia="TimesNewRoman"/>
                <w:sz w:val="20"/>
                <w:szCs w:val="20"/>
                <w:lang w:val="ru-RU"/>
              </w:rPr>
            </w:pPr>
            <w:r w:rsidRPr="002C77A7">
              <w:rPr>
                <w:sz w:val="20"/>
                <w:szCs w:val="20"/>
              </w:rPr>
              <w:t xml:space="preserve"> </w:t>
            </w:r>
            <w:r w:rsidRPr="002C77A7">
              <w:rPr>
                <w:sz w:val="20"/>
                <w:szCs w:val="20"/>
                <w:lang w:val="sr-Cyrl-RS"/>
              </w:rPr>
              <w:t xml:space="preserve">              </w:t>
            </w:r>
            <w:r w:rsidRPr="002C77A7">
              <w:rPr>
                <w:rFonts w:eastAsia="TimesNewRoman"/>
                <w:sz w:val="20"/>
                <w:szCs w:val="20"/>
                <w:lang w:val="ru-RU"/>
              </w:rPr>
              <w:t>Комисија доноси пословник којим се уре</w:t>
            </w:r>
            <w:r w:rsidRPr="002C77A7">
              <w:rPr>
                <w:rFonts w:eastAsia="TimesNewRoman"/>
                <w:sz w:val="20"/>
                <w:szCs w:val="20"/>
                <w:lang w:val="sr-Cyrl-CS"/>
              </w:rPr>
              <w:t>ђу</w:t>
            </w:r>
            <w:r w:rsidRPr="002C77A7">
              <w:rPr>
                <w:rFonts w:eastAsia="TimesNewRoman"/>
                <w:sz w:val="20"/>
                <w:szCs w:val="20"/>
                <w:lang w:val="ru-RU"/>
              </w:rPr>
              <w:t xml:space="preserve">је начин рада </w:t>
            </w:r>
            <w:r w:rsidRPr="007A64DB">
              <w:rPr>
                <w:rFonts w:eastAsia="TimesNewRoman"/>
                <w:sz w:val="20"/>
                <w:szCs w:val="20"/>
                <w:lang w:val="ru-RU"/>
              </w:rPr>
              <w:t>Комисије приликом обављања послова који су јој поверени овом законом.</w:t>
            </w:r>
          </w:p>
          <w:p w:rsidR="002C77A7" w:rsidRPr="002C77A7" w:rsidRDefault="002C77A7" w:rsidP="002C77A7">
            <w:pPr>
              <w:autoSpaceDE w:val="0"/>
              <w:autoSpaceDN w:val="0"/>
              <w:adjustRightInd w:val="0"/>
              <w:ind w:firstLine="720"/>
              <w:jc w:val="both"/>
              <w:rPr>
                <w:rFonts w:eastAsia="TimesNewRoman"/>
                <w:sz w:val="20"/>
                <w:szCs w:val="20"/>
              </w:rPr>
            </w:pPr>
            <w:r w:rsidRPr="002C77A7">
              <w:rPr>
                <w:rFonts w:eastAsia="TimesNewRoman"/>
                <w:sz w:val="20"/>
                <w:szCs w:val="20"/>
                <w:lang w:val="ru-RU"/>
              </w:rPr>
              <w:t xml:space="preserve">Комисија објављује годишњи програм рада и годишњи извештај о раду на својој интернет страници. </w:t>
            </w:r>
          </w:p>
          <w:p w:rsidR="00BC3EB9" w:rsidRDefault="002C77A7" w:rsidP="002C77A7">
            <w:pPr>
              <w:jc w:val="both"/>
              <w:rPr>
                <w:rFonts w:eastAsia="TimesNewRoman"/>
                <w:sz w:val="20"/>
                <w:szCs w:val="20"/>
              </w:rPr>
            </w:pPr>
            <w:r w:rsidRPr="002C77A7">
              <w:rPr>
                <w:rFonts w:eastAsia="TimesNewRoman"/>
                <w:sz w:val="20"/>
                <w:szCs w:val="20"/>
                <w:lang w:val="sr-Cyrl-RS"/>
              </w:rPr>
              <w:t xml:space="preserve">             </w:t>
            </w:r>
            <w:r w:rsidRPr="002C77A7">
              <w:rPr>
                <w:rFonts w:eastAsia="TimesNewRoman"/>
                <w:sz w:val="20"/>
                <w:szCs w:val="20"/>
              </w:rPr>
              <w:t xml:space="preserve">Комисија доставља Министарству годишњи извештај о раду, а најмање два пута у току године извештава </w:t>
            </w:r>
            <w:r w:rsidRPr="007A64DB">
              <w:rPr>
                <w:rFonts w:eastAsia="TimesNewRoman"/>
                <w:sz w:val="20"/>
                <w:szCs w:val="20"/>
                <w:lang w:val="sr-Cyrl-RS"/>
              </w:rPr>
              <w:t xml:space="preserve">Министарство </w:t>
            </w:r>
            <w:r w:rsidRPr="002C77A7">
              <w:rPr>
                <w:rFonts w:eastAsia="TimesNewRoman"/>
                <w:sz w:val="20"/>
                <w:szCs w:val="20"/>
              </w:rPr>
              <w:t>о спровођењу надлежности утврђених овим законом.</w:t>
            </w:r>
          </w:p>
          <w:p w:rsidR="002C77A7" w:rsidRPr="002C77A7" w:rsidRDefault="002C77A7" w:rsidP="002C77A7">
            <w:pPr>
              <w:jc w:val="both"/>
              <w:rPr>
                <w:sz w:val="20"/>
                <w:szCs w:val="20"/>
                <w:lang w:val="sr-Latn-CS"/>
              </w:rPr>
            </w:pPr>
          </w:p>
          <w:p w:rsidR="00D342B4" w:rsidRPr="00E2721E" w:rsidRDefault="00D342B4" w:rsidP="00BC3EB9">
            <w:pPr>
              <w:jc w:val="both"/>
              <w:rPr>
                <w:sz w:val="20"/>
                <w:szCs w:val="20"/>
                <w:lang w:val="sr-Latn-CS"/>
              </w:rPr>
            </w:pPr>
          </w:p>
          <w:p w:rsidR="00D342B4" w:rsidRPr="00E2721E" w:rsidRDefault="00D342B4" w:rsidP="00D342B4">
            <w:pPr>
              <w:jc w:val="both"/>
              <w:rPr>
                <w:sz w:val="20"/>
                <w:szCs w:val="20"/>
              </w:rPr>
            </w:pPr>
            <w:r w:rsidRPr="00E2721E">
              <w:rPr>
                <w:rFonts w:eastAsia="TimesNewRoman"/>
                <w:sz w:val="20"/>
                <w:szCs w:val="20"/>
                <w:lang w:val="sr-Cyrl-RS"/>
              </w:rPr>
              <w:t xml:space="preserve">           </w:t>
            </w:r>
            <w:r w:rsidRPr="00E2721E">
              <w:rPr>
                <w:rFonts w:eastAsia="TimesNewRoman"/>
                <w:sz w:val="20"/>
                <w:szCs w:val="20"/>
              </w:rPr>
              <w:t>Једном годишње Комисија објављује укупне резултате провере квалитета рада друштава за ревизију и самосталних ревизора на својој интернет страници.</w:t>
            </w:r>
          </w:p>
          <w:p w:rsidR="00D342B4" w:rsidRPr="00E2721E" w:rsidRDefault="00D342B4" w:rsidP="00D342B4">
            <w:pPr>
              <w:jc w:val="both"/>
              <w:rPr>
                <w:sz w:val="20"/>
                <w:szCs w:val="20"/>
              </w:rPr>
            </w:pPr>
          </w:p>
          <w:p w:rsidR="00D342B4" w:rsidRPr="00E2721E" w:rsidRDefault="00D342B4" w:rsidP="00BC3EB9">
            <w:pPr>
              <w:jc w:val="both"/>
              <w:rPr>
                <w:sz w:val="20"/>
                <w:szCs w:val="20"/>
                <w:lang w:val="sr-Latn-CS"/>
              </w:rPr>
            </w:pPr>
          </w:p>
        </w:tc>
        <w:tc>
          <w:tcPr>
            <w:tcW w:w="661" w:type="pct"/>
          </w:tcPr>
          <w:p w:rsidR="00BC3EB9" w:rsidRDefault="00BC3EB9" w:rsidP="00F91944">
            <w:pPr>
              <w:rPr>
                <w:sz w:val="20"/>
                <w:szCs w:val="20"/>
              </w:rPr>
            </w:pPr>
            <w:r>
              <w:rPr>
                <w:sz w:val="20"/>
                <w:szCs w:val="20"/>
              </w:rPr>
              <w:t>Потпуно усклађено</w:t>
            </w:r>
          </w:p>
        </w:tc>
        <w:tc>
          <w:tcPr>
            <w:tcW w:w="681" w:type="pct"/>
          </w:tcPr>
          <w:p w:rsidR="00BC3EB9" w:rsidRPr="000A033B" w:rsidRDefault="00BC3EB9" w:rsidP="00996E33">
            <w:pPr>
              <w:rPr>
                <w:sz w:val="20"/>
                <w:szCs w:val="20"/>
                <w:highlight w:val="yellow"/>
              </w:rPr>
            </w:pPr>
          </w:p>
        </w:tc>
      </w:tr>
    </w:tbl>
    <w:p w:rsidR="00377923" w:rsidRPr="007668B3" w:rsidRDefault="00377923">
      <w:pPr>
        <w:rPr>
          <w:sz w:val="20"/>
          <w:szCs w:val="20"/>
          <w:lang w:val="sr-Latn-CS"/>
        </w:rPr>
      </w:pPr>
    </w:p>
    <w:sectPr w:rsidR="00377923" w:rsidRPr="007668B3" w:rsidSect="00E91D96">
      <w:footerReference w:type="default" r:id="rId10"/>
      <w:pgSz w:w="16834" w:h="11909" w:orient="landscape" w:code="9"/>
      <w:pgMar w:top="1800" w:right="1440" w:bottom="180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3AB7" w:rsidRDefault="001B3AB7" w:rsidP="00A900F2">
      <w:r>
        <w:separator/>
      </w:r>
    </w:p>
  </w:endnote>
  <w:endnote w:type="continuationSeparator" w:id="0">
    <w:p w:rsidR="001B3AB7" w:rsidRDefault="001B3AB7" w:rsidP="00A9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70985"/>
      <w:docPartObj>
        <w:docPartGallery w:val="Page Numbers (Bottom of Page)"/>
        <w:docPartUnique/>
      </w:docPartObj>
    </w:sdtPr>
    <w:sdtEndPr/>
    <w:sdtContent>
      <w:p w:rsidR="000143FF" w:rsidRDefault="000143FF">
        <w:pPr>
          <w:pStyle w:val="Footer"/>
          <w:jc w:val="right"/>
        </w:pPr>
        <w:r>
          <w:rPr>
            <w:noProof/>
          </w:rPr>
          <w:fldChar w:fldCharType="begin"/>
        </w:r>
        <w:r>
          <w:rPr>
            <w:noProof/>
          </w:rPr>
          <w:instrText xml:space="preserve"> PAGE   \* MERGEFORMAT </w:instrText>
        </w:r>
        <w:r>
          <w:rPr>
            <w:noProof/>
          </w:rPr>
          <w:fldChar w:fldCharType="separate"/>
        </w:r>
        <w:r w:rsidR="00E91D96">
          <w:rPr>
            <w:noProof/>
          </w:rPr>
          <w:t>138</w:t>
        </w:r>
        <w:r>
          <w:rPr>
            <w:noProof/>
          </w:rPr>
          <w:fldChar w:fldCharType="end"/>
        </w:r>
      </w:p>
    </w:sdtContent>
  </w:sdt>
  <w:p w:rsidR="000143FF" w:rsidRDefault="000143F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3AB7" w:rsidRDefault="001B3AB7" w:rsidP="00A900F2">
      <w:r>
        <w:separator/>
      </w:r>
    </w:p>
  </w:footnote>
  <w:footnote w:type="continuationSeparator" w:id="0">
    <w:p w:rsidR="001B3AB7" w:rsidRDefault="001B3AB7" w:rsidP="00A900F2">
      <w:r>
        <w:continuationSeparator/>
      </w:r>
    </w:p>
  </w:footnote>
  <w:footnote w:id="1">
    <w:p w:rsidR="000143FF" w:rsidRPr="007F07E7" w:rsidRDefault="000143FF" w:rsidP="00446AB2">
      <w:pPr>
        <w:pStyle w:val="FootnoteText"/>
        <w:jc w:val="both"/>
        <w:rPr>
          <w:rFonts w:ascii="Times New Roman" w:hAnsi="Times New Roman"/>
          <w:lang w:val="sr-Cyrl-CS"/>
        </w:rPr>
      </w:pPr>
      <w:r w:rsidRPr="007F07E7">
        <w:rPr>
          <w:rStyle w:val="FootnoteReference"/>
          <w:rFonts w:ascii="Times New Roman" w:hAnsi="Times New Roman"/>
        </w:rPr>
        <w:footnoteRef/>
      </w:r>
      <w:r w:rsidRPr="007F07E7">
        <w:rPr>
          <w:rFonts w:ascii="Times New Roman" w:hAnsi="Times New Roman"/>
        </w:rPr>
        <w:t xml:space="preserve"> OJ L 207, 18.8.2003, стр</w:t>
      </w:r>
      <w:r w:rsidRPr="007F07E7">
        <w:rPr>
          <w:rFonts w:ascii="Times New Roman" w:hAnsi="Times New Roman"/>
          <w:lang w:val="sr-Cyrl-CS"/>
        </w:rPr>
        <w:t>.</w:t>
      </w:r>
      <w:r w:rsidRPr="007F07E7">
        <w:rPr>
          <w:rFonts w:ascii="Times New Roman" w:hAnsi="Times New Roman"/>
        </w:rPr>
        <w:t xml:space="preserve"> 1</w:t>
      </w:r>
      <w:r w:rsidRPr="007F07E7">
        <w:rPr>
          <w:rFonts w:ascii="Times New Roman" w:hAnsi="Times New Roman"/>
          <w:lang w:val="sr-Cyrl-CS"/>
        </w:rPr>
        <w:t>.</w:t>
      </w:r>
    </w:p>
  </w:footnote>
  <w:footnote w:id="2">
    <w:p w:rsidR="000143FF" w:rsidRPr="007F07E7" w:rsidRDefault="000143FF" w:rsidP="006814E8">
      <w:pPr>
        <w:pStyle w:val="FootnoteText"/>
        <w:jc w:val="both"/>
        <w:rPr>
          <w:rFonts w:ascii="Times New Roman" w:hAnsi="Times New Roman"/>
          <w:lang w:val="sr-Cyrl-CS"/>
        </w:rPr>
      </w:pPr>
      <w:r w:rsidRPr="007F07E7">
        <w:rPr>
          <w:rStyle w:val="FootnoteReference"/>
          <w:rFonts w:ascii="Times New Roman" w:hAnsi="Times New Roman"/>
        </w:rPr>
        <w:footnoteRef/>
      </w:r>
      <w:r w:rsidRPr="007F07E7">
        <w:rPr>
          <w:rFonts w:ascii="Times New Roman" w:hAnsi="Times New Roman"/>
        </w:rPr>
        <w:t xml:space="preserve"> OJ L 13, 19.1.2000</w:t>
      </w:r>
      <w:r w:rsidRPr="007F07E7">
        <w:rPr>
          <w:rFonts w:ascii="Times New Roman" w:hAnsi="Times New Roman"/>
          <w:lang w:val="sr-Cyrl-CS"/>
        </w:rPr>
        <w:t>,</w:t>
      </w:r>
      <w:r w:rsidRPr="007F07E7">
        <w:rPr>
          <w:rFonts w:ascii="Times New Roman" w:hAnsi="Times New Roman"/>
        </w:rPr>
        <w:t xml:space="preserve"> стр.12</w:t>
      </w:r>
      <w:r w:rsidRPr="007F07E7">
        <w:rPr>
          <w:rFonts w:ascii="Times New Roman" w:hAnsi="Times New Roman"/>
          <w:lang w:val="sr-Cyrl-C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106"/>
    <w:multiLevelType w:val="hybridMultilevel"/>
    <w:tmpl w:val="55063710"/>
    <w:lvl w:ilvl="0" w:tplc="E328103C">
      <w:start w:val="1"/>
      <w:numFmt w:val="decimal"/>
      <w:lvlText w:val="%1)"/>
      <w:lvlJc w:val="left"/>
      <w:pPr>
        <w:ind w:left="360" w:hanging="360"/>
      </w:pPr>
      <w:rPr>
        <w:rFonts w:ascii="Times New Roman" w:eastAsia="TimesNewRoman" w:hAnsi="Times New Roman" w:cs="Times New Roman"/>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2114E7D"/>
    <w:multiLevelType w:val="hybridMultilevel"/>
    <w:tmpl w:val="C2A02172"/>
    <w:lvl w:ilvl="0" w:tplc="C31CC35E">
      <w:start w:val="3"/>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2" w15:restartNumberingAfterBreak="0">
    <w:nsid w:val="133D42BA"/>
    <w:multiLevelType w:val="hybridMultilevel"/>
    <w:tmpl w:val="05F4CCA0"/>
    <w:lvl w:ilvl="0" w:tplc="73C24E20">
      <w:start w:val="1"/>
      <w:numFmt w:val="decimal"/>
      <w:lvlText w:val="%1."/>
      <w:lvlJc w:val="left"/>
      <w:pPr>
        <w:tabs>
          <w:tab w:val="num" w:pos="1065"/>
        </w:tabs>
        <w:ind w:left="1065" w:hanging="705"/>
      </w:pPr>
      <w:rPr>
        <w:rFonts w:hint="default"/>
      </w:rPr>
    </w:lvl>
    <w:lvl w:ilvl="1" w:tplc="A8660332">
      <w:start w:val="1"/>
      <w:numFmt w:val="lowerLetter"/>
      <w:lvlText w:val="(%2)"/>
      <w:lvlJc w:val="left"/>
      <w:pPr>
        <w:tabs>
          <w:tab w:val="num" w:pos="1350"/>
        </w:tabs>
        <w:ind w:left="135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95E1A62"/>
    <w:multiLevelType w:val="hybridMultilevel"/>
    <w:tmpl w:val="FB1ACDD8"/>
    <w:lvl w:ilvl="0" w:tplc="083057C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AC6455C"/>
    <w:multiLevelType w:val="hybridMultilevel"/>
    <w:tmpl w:val="E02808D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E6F3EB1"/>
    <w:multiLevelType w:val="hybridMultilevel"/>
    <w:tmpl w:val="727A49CE"/>
    <w:lvl w:ilvl="0" w:tplc="997CC322">
      <w:start w:val="6"/>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592C4075"/>
    <w:multiLevelType w:val="hybridMultilevel"/>
    <w:tmpl w:val="2F8EDC64"/>
    <w:lvl w:ilvl="0" w:tplc="689EE894">
      <w:start w:val="1"/>
      <w:numFmt w:val="bullet"/>
      <w:lvlText w:val=""/>
      <w:lvlJc w:val="left"/>
      <w:pPr>
        <w:ind w:left="1800" w:hanging="360"/>
      </w:pPr>
      <w:rPr>
        <w:rFonts w:ascii="Symbol" w:hAnsi="Symbol" w:hint="default"/>
      </w:rPr>
    </w:lvl>
    <w:lvl w:ilvl="1" w:tplc="DFD0E388">
      <w:start w:val="1"/>
      <w:numFmt w:val="bullet"/>
      <w:lvlText w:val="-"/>
      <w:lvlJc w:val="left"/>
      <w:pPr>
        <w:ind w:left="2520" w:hanging="360"/>
      </w:pPr>
      <w:rPr>
        <w:rFonts w:ascii="Times New Roman" w:hAnsi="Times New Roman" w:hint="default"/>
        <w:b w:val="0"/>
        <w:i w:val="0"/>
        <w:sz w:val="22"/>
      </w:rPr>
    </w:lvl>
    <w:lvl w:ilvl="2" w:tplc="241A001B" w:tentative="1">
      <w:start w:val="1"/>
      <w:numFmt w:val="lowerRoman"/>
      <w:lvlText w:val="%3."/>
      <w:lvlJc w:val="right"/>
      <w:pPr>
        <w:ind w:left="3240" w:hanging="180"/>
      </w:pPr>
    </w:lvl>
    <w:lvl w:ilvl="3" w:tplc="241A000F" w:tentative="1">
      <w:start w:val="1"/>
      <w:numFmt w:val="decimal"/>
      <w:lvlText w:val="%4."/>
      <w:lvlJc w:val="left"/>
      <w:pPr>
        <w:ind w:left="3960" w:hanging="360"/>
      </w:pPr>
    </w:lvl>
    <w:lvl w:ilvl="4" w:tplc="241A0019" w:tentative="1">
      <w:start w:val="1"/>
      <w:numFmt w:val="lowerLetter"/>
      <w:lvlText w:val="%5."/>
      <w:lvlJc w:val="left"/>
      <w:pPr>
        <w:ind w:left="4680" w:hanging="360"/>
      </w:pPr>
    </w:lvl>
    <w:lvl w:ilvl="5" w:tplc="241A001B" w:tentative="1">
      <w:start w:val="1"/>
      <w:numFmt w:val="lowerRoman"/>
      <w:lvlText w:val="%6."/>
      <w:lvlJc w:val="right"/>
      <w:pPr>
        <w:ind w:left="5400" w:hanging="180"/>
      </w:pPr>
    </w:lvl>
    <w:lvl w:ilvl="6" w:tplc="241A000F" w:tentative="1">
      <w:start w:val="1"/>
      <w:numFmt w:val="decimal"/>
      <w:lvlText w:val="%7."/>
      <w:lvlJc w:val="left"/>
      <w:pPr>
        <w:ind w:left="6120" w:hanging="360"/>
      </w:pPr>
    </w:lvl>
    <w:lvl w:ilvl="7" w:tplc="241A0019" w:tentative="1">
      <w:start w:val="1"/>
      <w:numFmt w:val="lowerLetter"/>
      <w:lvlText w:val="%8."/>
      <w:lvlJc w:val="left"/>
      <w:pPr>
        <w:ind w:left="6840" w:hanging="360"/>
      </w:pPr>
    </w:lvl>
    <w:lvl w:ilvl="8" w:tplc="241A001B" w:tentative="1">
      <w:start w:val="1"/>
      <w:numFmt w:val="lowerRoman"/>
      <w:lvlText w:val="%9."/>
      <w:lvlJc w:val="right"/>
      <w:pPr>
        <w:ind w:left="7560" w:hanging="180"/>
      </w:pPr>
    </w:lvl>
  </w:abstractNum>
  <w:abstractNum w:abstractNumId="7" w15:restartNumberingAfterBreak="0">
    <w:nsid w:val="600444CB"/>
    <w:multiLevelType w:val="hybridMultilevel"/>
    <w:tmpl w:val="B0A2B9C6"/>
    <w:lvl w:ilvl="0" w:tplc="08090011">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6103017E"/>
    <w:multiLevelType w:val="hybridMultilevel"/>
    <w:tmpl w:val="15768D46"/>
    <w:lvl w:ilvl="0" w:tplc="884A1000">
      <w:start w:val="1"/>
      <w:numFmt w:val="lowerLetter"/>
      <w:lvlText w:val="(%1)"/>
      <w:lvlJc w:val="left"/>
      <w:pPr>
        <w:tabs>
          <w:tab w:val="num" w:pos="1080"/>
        </w:tabs>
        <w:ind w:left="1080" w:hanging="720"/>
      </w:pPr>
      <w:rPr>
        <w:rFonts w:hint="default"/>
      </w:rPr>
    </w:lvl>
    <w:lvl w:ilvl="1" w:tplc="46A8E698">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734F6C83"/>
    <w:multiLevelType w:val="hybridMultilevel"/>
    <w:tmpl w:val="B3DCA0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777C2001"/>
    <w:multiLevelType w:val="hybridMultilevel"/>
    <w:tmpl w:val="D4FA1978"/>
    <w:lvl w:ilvl="0" w:tplc="5E789456">
      <w:start w:val="1"/>
      <w:numFmt w:val="decimal"/>
      <w:lvlText w:val="%1."/>
      <w:lvlJc w:val="left"/>
      <w:pPr>
        <w:tabs>
          <w:tab w:val="num" w:pos="750"/>
        </w:tabs>
        <w:ind w:left="750" w:hanging="390"/>
      </w:pPr>
      <w:rPr>
        <w:rFonts w:hint="default"/>
      </w:rPr>
    </w:lvl>
    <w:lvl w:ilvl="1" w:tplc="53F0748E">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791A3CBC"/>
    <w:multiLevelType w:val="hybridMultilevel"/>
    <w:tmpl w:val="6F52F974"/>
    <w:lvl w:ilvl="0" w:tplc="C31CC35E">
      <w:start w:val="3"/>
      <w:numFmt w:val="bullet"/>
      <w:lvlText w:val="-"/>
      <w:lvlJc w:val="left"/>
      <w:pPr>
        <w:ind w:left="1440" w:hanging="360"/>
      </w:pPr>
      <w:rPr>
        <w:rFonts w:ascii="Arial" w:eastAsia="Times New Roman" w:hAnsi="Arial" w:cs="Aria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2" w15:restartNumberingAfterBreak="0">
    <w:nsid w:val="7BA00F95"/>
    <w:multiLevelType w:val="hybridMultilevel"/>
    <w:tmpl w:val="FB1ACDD8"/>
    <w:lvl w:ilvl="0" w:tplc="083057C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8"/>
  </w:num>
  <w:num w:numId="4">
    <w:abstractNumId w:val="12"/>
  </w:num>
  <w:num w:numId="5">
    <w:abstractNumId w:val="3"/>
  </w:num>
  <w:num w:numId="6">
    <w:abstractNumId w:val="10"/>
  </w:num>
  <w:num w:numId="7">
    <w:abstractNumId w:val="2"/>
  </w:num>
  <w:num w:numId="8">
    <w:abstractNumId w:val="1"/>
  </w:num>
  <w:num w:numId="9">
    <w:abstractNumId w:val="11"/>
  </w:num>
  <w:num w:numId="10">
    <w:abstractNumId w:val="0"/>
  </w:num>
  <w:num w:numId="11">
    <w:abstractNumId w:val="7"/>
  </w:num>
  <w:num w:numId="12">
    <w:abstractNumId w:val="5"/>
  </w:num>
  <w:num w:numId="1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B48"/>
    <w:rsid w:val="00000AF9"/>
    <w:rsid w:val="00000F0D"/>
    <w:rsid w:val="0000123E"/>
    <w:rsid w:val="000020DB"/>
    <w:rsid w:val="0000222A"/>
    <w:rsid w:val="0000296A"/>
    <w:rsid w:val="00002AAF"/>
    <w:rsid w:val="00002BC5"/>
    <w:rsid w:val="000039B5"/>
    <w:rsid w:val="00004772"/>
    <w:rsid w:val="00004D98"/>
    <w:rsid w:val="000064E1"/>
    <w:rsid w:val="00006A57"/>
    <w:rsid w:val="00006BDD"/>
    <w:rsid w:val="00006DB6"/>
    <w:rsid w:val="000078C1"/>
    <w:rsid w:val="00010A28"/>
    <w:rsid w:val="00010BB8"/>
    <w:rsid w:val="0001154C"/>
    <w:rsid w:val="00011689"/>
    <w:rsid w:val="000121EF"/>
    <w:rsid w:val="000129CA"/>
    <w:rsid w:val="00012E61"/>
    <w:rsid w:val="000143FF"/>
    <w:rsid w:val="00014623"/>
    <w:rsid w:val="00014B2F"/>
    <w:rsid w:val="00014DE4"/>
    <w:rsid w:val="00015397"/>
    <w:rsid w:val="00015955"/>
    <w:rsid w:val="00015E66"/>
    <w:rsid w:val="00017078"/>
    <w:rsid w:val="0001755C"/>
    <w:rsid w:val="00017562"/>
    <w:rsid w:val="000178E7"/>
    <w:rsid w:val="00017FC4"/>
    <w:rsid w:val="0002060F"/>
    <w:rsid w:val="00020CDB"/>
    <w:rsid w:val="000212D8"/>
    <w:rsid w:val="00021999"/>
    <w:rsid w:val="000245DC"/>
    <w:rsid w:val="0002515C"/>
    <w:rsid w:val="0002536A"/>
    <w:rsid w:val="000261A9"/>
    <w:rsid w:val="00026CAF"/>
    <w:rsid w:val="0002747A"/>
    <w:rsid w:val="0002775A"/>
    <w:rsid w:val="00027FC1"/>
    <w:rsid w:val="000308E6"/>
    <w:rsid w:val="0003094A"/>
    <w:rsid w:val="00030C67"/>
    <w:rsid w:val="000314F5"/>
    <w:rsid w:val="00031B96"/>
    <w:rsid w:val="00032420"/>
    <w:rsid w:val="00032627"/>
    <w:rsid w:val="0003263F"/>
    <w:rsid w:val="00032D2D"/>
    <w:rsid w:val="000332DD"/>
    <w:rsid w:val="000341EA"/>
    <w:rsid w:val="000343EF"/>
    <w:rsid w:val="00034554"/>
    <w:rsid w:val="0003571D"/>
    <w:rsid w:val="00036C03"/>
    <w:rsid w:val="00036CE4"/>
    <w:rsid w:val="00036D9B"/>
    <w:rsid w:val="000374F5"/>
    <w:rsid w:val="00037595"/>
    <w:rsid w:val="000402BE"/>
    <w:rsid w:val="00040743"/>
    <w:rsid w:val="00040B57"/>
    <w:rsid w:val="000413D1"/>
    <w:rsid w:val="000427DC"/>
    <w:rsid w:val="000435FB"/>
    <w:rsid w:val="00043F75"/>
    <w:rsid w:val="000440A9"/>
    <w:rsid w:val="000442EB"/>
    <w:rsid w:val="00044355"/>
    <w:rsid w:val="000457A0"/>
    <w:rsid w:val="000457A2"/>
    <w:rsid w:val="00045E0A"/>
    <w:rsid w:val="000465F1"/>
    <w:rsid w:val="00046A34"/>
    <w:rsid w:val="00046B2C"/>
    <w:rsid w:val="000471F0"/>
    <w:rsid w:val="00050F98"/>
    <w:rsid w:val="00051788"/>
    <w:rsid w:val="0005256F"/>
    <w:rsid w:val="00053026"/>
    <w:rsid w:val="00056AF4"/>
    <w:rsid w:val="00056BEB"/>
    <w:rsid w:val="00056D86"/>
    <w:rsid w:val="00057E30"/>
    <w:rsid w:val="00060436"/>
    <w:rsid w:val="000605FE"/>
    <w:rsid w:val="000609A5"/>
    <w:rsid w:val="00061690"/>
    <w:rsid w:val="00063926"/>
    <w:rsid w:val="000674F8"/>
    <w:rsid w:val="000675C7"/>
    <w:rsid w:val="00067665"/>
    <w:rsid w:val="00070149"/>
    <w:rsid w:val="00070E91"/>
    <w:rsid w:val="00071067"/>
    <w:rsid w:val="00071143"/>
    <w:rsid w:val="0007277C"/>
    <w:rsid w:val="00073471"/>
    <w:rsid w:val="000741BA"/>
    <w:rsid w:val="00075EFA"/>
    <w:rsid w:val="00076BA0"/>
    <w:rsid w:val="000808EB"/>
    <w:rsid w:val="000825E4"/>
    <w:rsid w:val="00082776"/>
    <w:rsid w:val="000838EB"/>
    <w:rsid w:val="000839F2"/>
    <w:rsid w:val="00083C11"/>
    <w:rsid w:val="00083C62"/>
    <w:rsid w:val="00083F50"/>
    <w:rsid w:val="000859AB"/>
    <w:rsid w:val="000859C3"/>
    <w:rsid w:val="000861D2"/>
    <w:rsid w:val="000870D3"/>
    <w:rsid w:val="00087A83"/>
    <w:rsid w:val="00090AD2"/>
    <w:rsid w:val="000910AF"/>
    <w:rsid w:val="000915CE"/>
    <w:rsid w:val="00091929"/>
    <w:rsid w:val="00092D4A"/>
    <w:rsid w:val="000933E2"/>
    <w:rsid w:val="00093832"/>
    <w:rsid w:val="00093C3F"/>
    <w:rsid w:val="00094258"/>
    <w:rsid w:val="000943C4"/>
    <w:rsid w:val="000950E3"/>
    <w:rsid w:val="0009531C"/>
    <w:rsid w:val="0009567A"/>
    <w:rsid w:val="000A033B"/>
    <w:rsid w:val="000A0AF3"/>
    <w:rsid w:val="000A1177"/>
    <w:rsid w:val="000A1719"/>
    <w:rsid w:val="000A196E"/>
    <w:rsid w:val="000A1F79"/>
    <w:rsid w:val="000A2063"/>
    <w:rsid w:val="000A3CE2"/>
    <w:rsid w:val="000A3D94"/>
    <w:rsid w:val="000A413A"/>
    <w:rsid w:val="000A51DD"/>
    <w:rsid w:val="000A5D0B"/>
    <w:rsid w:val="000A666A"/>
    <w:rsid w:val="000A7F75"/>
    <w:rsid w:val="000B013E"/>
    <w:rsid w:val="000B01E9"/>
    <w:rsid w:val="000B2049"/>
    <w:rsid w:val="000B21F4"/>
    <w:rsid w:val="000B223B"/>
    <w:rsid w:val="000B22B5"/>
    <w:rsid w:val="000B2E4F"/>
    <w:rsid w:val="000B38F7"/>
    <w:rsid w:val="000B3DD3"/>
    <w:rsid w:val="000B428F"/>
    <w:rsid w:val="000B503C"/>
    <w:rsid w:val="000B507B"/>
    <w:rsid w:val="000B54A1"/>
    <w:rsid w:val="000B74CB"/>
    <w:rsid w:val="000B78C2"/>
    <w:rsid w:val="000C0ED2"/>
    <w:rsid w:val="000C105F"/>
    <w:rsid w:val="000C15FF"/>
    <w:rsid w:val="000C1942"/>
    <w:rsid w:val="000C24AE"/>
    <w:rsid w:val="000C2A72"/>
    <w:rsid w:val="000C2EFA"/>
    <w:rsid w:val="000C3358"/>
    <w:rsid w:val="000C39E9"/>
    <w:rsid w:val="000C3B37"/>
    <w:rsid w:val="000C4C0F"/>
    <w:rsid w:val="000C5BBA"/>
    <w:rsid w:val="000C5D5C"/>
    <w:rsid w:val="000C5DFD"/>
    <w:rsid w:val="000C6105"/>
    <w:rsid w:val="000C619F"/>
    <w:rsid w:val="000C75FA"/>
    <w:rsid w:val="000C7E20"/>
    <w:rsid w:val="000D004D"/>
    <w:rsid w:val="000D00E2"/>
    <w:rsid w:val="000D0FE1"/>
    <w:rsid w:val="000D1AD2"/>
    <w:rsid w:val="000D1BBB"/>
    <w:rsid w:val="000D1C81"/>
    <w:rsid w:val="000D30C7"/>
    <w:rsid w:val="000D3971"/>
    <w:rsid w:val="000D40B2"/>
    <w:rsid w:val="000D432E"/>
    <w:rsid w:val="000D5380"/>
    <w:rsid w:val="000D6ACA"/>
    <w:rsid w:val="000D6C35"/>
    <w:rsid w:val="000D71CD"/>
    <w:rsid w:val="000D7201"/>
    <w:rsid w:val="000D74CD"/>
    <w:rsid w:val="000D7787"/>
    <w:rsid w:val="000E0247"/>
    <w:rsid w:val="000E05F3"/>
    <w:rsid w:val="000E1E63"/>
    <w:rsid w:val="000E2661"/>
    <w:rsid w:val="000E3838"/>
    <w:rsid w:val="000E3E44"/>
    <w:rsid w:val="000E47C9"/>
    <w:rsid w:val="000E6A7A"/>
    <w:rsid w:val="000E6DB2"/>
    <w:rsid w:val="000E7D62"/>
    <w:rsid w:val="000F0716"/>
    <w:rsid w:val="000F0A78"/>
    <w:rsid w:val="000F0AB3"/>
    <w:rsid w:val="000F10EA"/>
    <w:rsid w:val="000F16DC"/>
    <w:rsid w:val="000F1E8E"/>
    <w:rsid w:val="000F3C0A"/>
    <w:rsid w:val="000F3ED8"/>
    <w:rsid w:val="000F4768"/>
    <w:rsid w:val="000F4972"/>
    <w:rsid w:val="000F4B09"/>
    <w:rsid w:val="000F64AD"/>
    <w:rsid w:val="000F6D29"/>
    <w:rsid w:val="000F7549"/>
    <w:rsid w:val="001001CA"/>
    <w:rsid w:val="0010251F"/>
    <w:rsid w:val="00102CD3"/>
    <w:rsid w:val="001035E9"/>
    <w:rsid w:val="00103609"/>
    <w:rsid w:val="001045A8"/>
    <w:rsid w:val="001048E1"/>
    <w:rsid w:val="00104957"/>
    <w:rsid w:val="00104A85"/>
    <w:rsid w:val="00106424"/>
    <w:rsid w:val="001066CA"/>
    <w:rsid w:val="00107F90"/>
    <w:rsid w:val="001107A7"/>
    <w:rsid w:val="00112181"/>
    <w:rsid w:val="00112228"/>
    <w:rsid w:val="00113916"/>
    <w:rsid w:val="00113B54"/>
    <w:rsid w:val="00113BE6"/>
    <w:rsid w:val="00113C58"/>
    <w:rsid w:val="00113CDB"/>
    <w:rsid w:val="0011493B"/>
    <w:rsid w:val="001149A0"/>
    <w:rsid w:val="00115B49"/>
    <w:rsid w:val="00115E5F"/>
    <w:rsid w:val="00115FFD"/>
    <w:rsid w:val="00116036"/>
    <w:rsid w:val="00116387"/>
    <w:rsid w:val="001200B7"/>
    <w:rsid w:val="00120476"/>
    <w:rsid w:val="00120509"/>
    <w:rsid w:val="0012264B"/>
    <w:rsid w:val="00122BC1"/>
    <w:rsid w:val="00122BE4"/>
    <w:rsid w:val="00124077"/>
    <w:rsid w:val="00124452"/>
    <w:rsid w:val="0012471C"/>
    <w:rsid w:val="00125E49"/>
    <w:rsid w:val="00126230"/>
    <w:rsid w:val="00126A31"/>
    <w:rsid w:val="00127F35"/>
    <w:rsid w:val="00130689"/>
    <w:rsid w:val="0013107F"/>
    <w:rsid w:val="00132942"/>
    <w:rsid w:val="00133701"/>
    <w:rsid w:val="001340E7"/>
    <w:rsid w:val="00134C4A"/>
    <w:rsid w:val="00134F73"/>
    <w:rsid w:val="001352B3"/>
    <w:rsid w:val="0013546D"/>
    <w:rsid w:val="00136451"/>
    <w:rsid w:val="00136A25"/>
    <w:rsid w:val="00136C1A"/>
    <w:rsid w:val="001374C8"/>
    <w:rsid w:val="00137523"/>
    <w:rsid w:val="001376DF"/>
    <w:rsid w:val="00137CC5"/>
    <w:rsid w:val="001401CB"/>
    <w:rsid w:val="00140643"/>
    <w:rsid w:val="00140A2F"/>
    <w:rsid w:val="0014179E"/>
    <w:rsid w:val="00141C19"/>
    <w:rsid w:val="00143D3F"/>
    <w:rsid w:val="00144330"/>
    <w:rsid w:val="00144DAD"/>
    <w:rsid w:val="001450AA"/>
    <w:rsid w:val="001461EC"/>
    <w:rsid w:val="001473FA"/>
    <w:rsid w:val="0014745E"/>
    <w:rsid w:val="001500E9"/>
    <w:rsid w:val="001506DA"/>
    <w:rsid w:val="001509EC"/>
    <w:rsid w:val="00150CA7"/>
    <w:rsid w:val="00150DFA"/>
    <w:rsid w:val="0015121D"/>
    <w:rsid w:val="001516AC"/>
    <w:rsid w:val="001517E2"/>
    <w:rsid w:val="00153815"/>
    <w:rsid w:val="00153AFB"/>
    <w:rsid w:val="00153E7E"/>
    <w:rsid w:val="001545D2"/>
    <w:rsid w:val="00154634"/>
    <w:rsid w:val="0015654C"/>
    <w:rsid w:val="001572DF"/>
    <w:rsid w:val="00157700"/>
    <w:rsid w:val="00160436"/>
    <w:rsid w:val="00161AA9"/>
    <w:rsid w:val="00161BEC"/>
    <w:rsid w:val="00161FC5"/>
    <w:rsid w:val="0016227B"/>
    <w:rsid w:val="001624F1"/>
    <w:rsid w:val="00162822"/>
    <w:rsid w:val="0016359E"/>
    <w:rsid w:val="00163724"/>
    <w:rsid w:val="00163E81"/>
    <w:rsid w:val="00163F82"/>
    <w:rsid w:val="00164F94"/>
    <w:rsid w:val="00165A2F"/>
    <w:rsid w:val="00165F89"/>
    <w:rsid w:val="00166117"/>
    <w:rsid w:val="001669D2"/>
    <w:rsid w:val="00170015"/>
    <w:rsid w:val="00172561"/>
    <w:rsid w:val="00172BE2"/>
    <w:rsid w:val="001730AD"/>
    <w:rsid w:val="00173C60"/>
    <w:rsid w:val="00173CD6"/>
    <w:rsid w:val="00174395"/>
    <w:rsid w:val="00174970"/>
    <w:rsid w:val="0017560D"/>
    <w:rsid w:val="00175DCE"/>
    <w:rsid w:val="00176430"/>
    <w:rsid w:val="0017665F"/>
    <w:rsid w:val="0017772F"/>
    <w:rsid w:val="00177E55"/>
    <w:rsid w:val="00180238"/>
    <w:rsid w:val="0018045F"/>
    <w:rsid w:val="00180A3F"/>
    <w:rsid w:val="00180D8B"/>
    <w:rsid w:val="001813B2"/>
    <w:rsid w:val="001814B5"/>
    <w:rsid w:val="00182EA7"/>
    <w:rsid w:val="00183D22"/>
    <w:rsid w:val="0018629E"/>
    <w:rsid w:val="0018646E"/>
    <w:rsid w:val="001875A8"/>
    <w:rsid w:val="00190579"/>
    <w:rsid w:val="001906E4"/>
    <w:rsid w:val="00190D3F"/>
    <w:rsid w:val="0019136D"/>
    <w:rsid w:val="001915C5"/>
    <w:rsid w:val="00191742"/>
    <w:rsid w:val="00192337"/>
    <w:rsid w:val="001931D3"/>
    <w:rsid w:val="00193801"/>
    <w:rsid w:val="00194547"/>
    <w:rsid w:val="001951CC"/>
    <w:rsid w:val="001958F0"/>
    <w:rsid w:val="00196663"/>
    <w:rsid w:val="001966FF"/>
    <w:rsid w:val="00196715"/>
    <w:rsid w:val="00197B5D"/>
    <w:rsid w:val="001A22F8"/>
    <w:rsid w:val="001A3141"/>
    <w:rsid w:val="001A3837"/>
    <w:rsid w:val="001A3E25"/>
    <w:rsid w:val="001A4D58"/>
    <w:rsid w:val="001A547B"/>
    <w:rsid w:val="001A5F89"/>
    <w:rsid w:val="001A6AFB"/>
    <w:rsid w:val="001A73BF"/>
    <w:rsid w:val="001A769D"/>
    <w:rsid w:val="001A7DB2"/>
    <w:rsid w:val="001B01F5"/>
    <w:rsid w:val="001B0324"/>
    <w:rsid w:val="001B09C7"/>
    <w:rsid w:val="001B0AFF"/>
    <w:rsid w:val="001B1130"/>
    <w:rsid w:val="001B1258"/>
    <w:rsid w:val="001B181B"/>
    <w:rsid w:val="001B3149"/>
    <w:rsid w:val="001B322F"/>
    <w:rsid w:val="001B36C0"/>
    <w:rsid w:val="001B3AB7"/>
    <w:rsid w:val="001B4527"/>
    <w:rsid w:val="001B45AF"/>
    <w:rsid w:val="001B4608"/>
    <w:rsid w:val="001B6982"/>
    <w:rsid w:val="001C00C3"/>
    <w:rsid w:val="001C1027"/>
    <w:rsid w:val="001C1C9E"/>
    <w:rsid w:val="001C2756"/>
    <w:rsid w:val="001C426B"/>
    <w:rsid w:val="001C4370"/>
    <w:rsid w:val="001C4C0C"/>
    <w:rsid w:val="001C5252"/>
    <w:rsid w:val="001C5257"/>
    <w:rsid w:val="001C5D7F"/>
    <w:rsid w:val="001C638D"/>
    <w:rsid w:val="001C654A"/>
    <w:rsid w:val="001C703F"/>
    <w:rsid w:val="001C7792"/>
    <w:rsid w:val="001D0209"/>
    <w:rsid w:val="001D06FA"/>
    <w:rsid w:val="001D17F7"/>
    <w:rsid w:val="001D1FF6"/>
    <w:rsid w:val="001D3BD0"/>
    <w:rsid w:val="001D3BE6"/>
    <w:rsid w:val="001D4762"/>
    <w:rsid w:val="001D6090"/>
    <w:rsid w:val="001D7B3C"/>
    <w:rsid w:val="001D7BE2"/>
    <w:rsid w:val="001E01B1"/>
    <w:rsid w:val="001E09AD"/>
    <w:rsid w:val="001E0C6D"/>
    <w:rsid w:val="001E0D14"/>
    <w:rsid w:val="001E0DC1"/>
    <w:rsid w:val="001E1213"/>
    <w:rsid w:val="001E1B13"/>
    <w:rsid w:val="001E1FAF"/>
    <w:rsid w:val="001E2173"/>
    <w:rsid w:val="001E220E"/>
    <w:rsid w:val="001E2746"/>
    <w:rsid w:val="001E2849"/>
    <w:rsid w:val="001E2A66"/>
    <w:rsid w:val="001E3C64"/>
    <w:rsid w:val="001E44F2"/>
    <w:rsid w:val="001E5DB5"/>
    <w:rsid w:val="001F140C"/>
    <w:rsid w:val="001F22A7"/>
    <w:rsid w:val="001F26C0"/>
    <w:rsid w:val="001F27A6"/>
    <w:rsid w:val="001F33C2"/>
    <w:rsid w:val="001F37F1"/>
    <w:rsid w:val="001F5029"/>
    <w:rsid w:val="001F5A23"/>
    <w:rsid w:val="001F627A"/>
    <w:rsid w:val="001F6780"/>
    <w:rsid w:val="001F67EA"/>
    <w:rsid w:val="0020043E"/>
    <w:rsid w:val="00200642"/>
    <w:rsid w:val="00200895"/>
    <w:rsid w:val="0020157B"/>
    <w:rsid w:val="00201C01"/>
    <w:rsid w:val="002022C3"/>
    <w:rsid w:val="0020325F"/>
    <w:rsid w:val="002032B8"/>
    <w:rsid w:val="0020381F"/>
    <w:rsid w:val="00203D28"/>
    <w:rsid w:val="00203E5A"/>
    <w:rsid w:val="00204C85"/>
    <w:rsid w:val="0020518C"/>
    <w:rsid w:val="00205349"/>
    <w:rsid w:val="002054A7"/>
    <w:rsid w:val="00205686"/>
    <w:rsid w:val="002059EB"/>
    <w:rsid w:val="002071DE"/>
    <w:rsid w:val="002076F9"/>
    <w:rsid w:val="002100DF"/>
    <w:rsid w:val="00210A62"/>
    <w:rsid w:val="00211EA6"/>
    <w:rsid w:val="002122B7"/>
    <w:rsid w:val="002130C0"/>
    <w:rsid w:val="00214824"/>
    <w:rsid w:val="00214A90"/>
    <w:rsid w:val="00214C06"/>
    <w:rsid w:val="00214EA1"/>
    <w:rsid w:val="00215BCA"/>
    <w:rsid w:val="00216256"/>
    <w:rsid w:val="00216288"/>
    <w:rsid w:val="00216AEA"/>
    <w:rsid w:val="00220FF4"/>
    <w:rsid w:val="002213B4"/>
    <w:rsid w:val="00221440"/>
    <w:rsid w:val="002222BE"/>
    <w:rsid w:val="002223D8"/>
    <w:rsid w:val="00224C3B"/>
    <w:rsid w:val="00225062"/>
    <w:rsid w:val="00225385"/>
    <w:rsid w:val="00226AE8"/>
    <w:rsid w:val="00226FF2"/>
    <w:rsid w:val="00227929"/>
    <w:rsid w:val="00230ADC"/>
    <w:rsid w:val="00231079"/>
    <w:rsid w:val="00231840"/>
    <w:rsid w:val="0023244E"/>
    <w:rsid w:val="00234382"/>
    <w:rsid w:val="002356A0"/>
    <w:rsid w:val="00236FD1"/>
    <w:rsid w:val="0023785F"/>
    <w:rsid w:val="002379FF"/>
    <w:rsid w:val="00237D42"/>
    <w:rsid w:val="002401EC"/>
    <w:rsid w:val="002409EF"/>
    <w:rsid w:val="00240DC6"/>
    <w:rsid w:val="002427ED"/>
    <w:rsid w:val="00242CCC"/>
    <w:rsid w:val="00242D01"/>
    <w:rsid w:val="0024382F"/>
    <w:rsid w:val="0024393F"/>
    <w:rsid w:val="00243DA6"/>
    <w:rsid w:val="0024440D"/>
    <w:rsid w:val="002444D0"/>
    <w:rsid w:val="00244CE4"/>
    <w:rsid w:val="00244F6B"/>
    <w:rsid w:val="00246475"/>
    <w:rsid w:val="0024669E"/>
    <w:rsid w:val="00247A31"/>
    <w:rsid w:val="00247B87"/>
    <w:rsid w:val="00250B52"/>
    <w:rsid w:val="00253311"/>
    <w:rsid w:val="002542B5"/>
    <w:rsid w:val="00254450"/>
    <w:rsid w:val="00254D41"/>
    <w:rsid w:val="00255322"/>
    <w:rsid w:val="00255A59"/>
    <w:rsid w:val="0025650E"/>
    <w:rsid w:val="00257319"/>
    <w:rsid w:val="00257BCB"/>
    <w:rsid w:val="00257CDD"/>
    <w:rsid w:val="00260825"/>
    <w:rsid w:val="00261647"/>
    <w:rsid w:val="00261AD4"/>
    <w:rsid w:val="00261F87"/>
    <w:rsid w:val="00262386"/>
    <w:rsid w:val="00262D86"/>
    <w:rsid w:val="00263613"/>
    <w:rsid w:val="00263761"/>
    <w:rsid w:val="0026478F"/>
    <w:rsid w:val="00264C88"/>
    <w:rsid w:val="002664AA"/>
    <w:rsid w:val="00266A9C"/>
    <w:rsid w:val="0026793D"/>
    <w:rsid w:val="00267B5B"/>
    <w:rsid w:val="00267E75"/>
    <w:rsid w:val="002701E8"/>
    <w:rsid w:val="00270EFB"/>
    <w:rsid w:val="00271090"/>
    <w:rsid w:val="00271BB7"/>
    <w:rsid w:val="00271DEA"/>
    <w:rsid w:val="0027225F"/>
    <w:rsid w:val="002731F1"/>
    <w:rsid w:val="00273861"/>
    <w:rsid w:val="002739A5"/>
    <w:rsid w:val="00274713"/>
    <w:rsid w:val="002753C5"/>
    <w:rsid w:val="00275BF6"/>
    <w:rsid w:val="00275E2B"/>
    <w:rsid w:val="00276681"/>
    <w:rsid w:val="002803C6"/>
    <w:rsid w:val="00280B21"/>
    <w:rsid w:val="002822E0"/>
    <w:rsid w:val="002824A3"/>
    <w:rsid w:val="00282B65"/>
    <w:rsid w:val="00283B0C"/>
    <w:rsid w:val="00284716"/>
    <w:rsid w:val="002847EC"/>
    <w:rsid w:val="00285CB0"/>
    <w:rsid w:val="00286D36"/>
    <w:rsid w:val="00287746"/>
    <w:rsid w:val="00290803"/>
    <w:rsid w:val="0029171C"/>
    <w:rsid w:val="002917E7"/>
    <w:rsid w:val="00291E90"/>
    <w:rsid w:val="002920B1"/>
    <w:rsid w:val="00292FBB"/>
    <w:rsid w:val="00293AF8"/>
    <w:rsid w:val="002944F0"/>
    <w:rsid w:val="00294C65"/>
    <w:rsid w:val="00295484"/>
    <w:rsid w:val="0029635C"/>
    <w:rsid w:val="00296498"/>
    <w:rsid w:val="002970FA"/>
    <w:rsid w:val="002A164A"/>
    <w:rsid w:val="002A26AB"/>
    <w:rsid w:val="002A3846"/>
    <w:rsid w:val="002A429B"/>
    <w:rsid w:val="002A49B5"/>
    <w:rsid w:val="002A5A08"/>
    <w:rsid w:val="002A5B36"/>
    <w:rsid w:val="002A6932"/>
    <w:rsid w:val="002A77E4"/>
    <w:rsid w:val="002B04A3"/>
    <w:rsid w:val="002B0772"/>
    <w:rsid w:val="002B0A1B"/>
    <w:rsid w:val="002B0D7C"/>
    <w:rsid w:val="002B0FF2"/>
    <w:rsid w:val="002B1EE2"/>
    <w:rsid w:val="002B2885"/>
    <w:rsid w:val="002B2CDA"/>
    <w:rsid w:val="002B2D93"/>
    <w:rsid w:val="002B3E8C"/>
    <w:rsid w:val="002B5F3A"/>
    <w:rsid w:val="002B5FFE"/>
    <w:rsid w:val="002B7B25"/>
    <w:rsid w:val="002C04CE"/>
    <w:rsid w:val="002C0BFC"/>
    <w:rsid w:val="002C16D7"/>
    <w:rsid w:val="002C23FB"/>
    <w:rsid w:val="002C2988"/>
    <w:rsid w:val="002C2D0D"/>
    <w:rsid w:val="002C30D1"/>
    <w:rsid w:val="002C3CA5"/>
    <w:rsid w:val="002C3EF5"/>
    <w:rsid w:val="002C42E3"/>
    <w:rsid w:val="002C5009"/>
    <w:rsid w:val="002C5979"/>
    <w:rsid w:val="002C654D"/>
    <w:rsid w:val="002C686E"/>
    <w:rsid w:val="002C7067"/>
    <w:rsid w:val="002C72D3"/>
    <w:rsid w:val="002C76FC"/>
    <w:rsid w:val="002C77A7"/>
    <w:rsid w:val="002D0432"/>
    <w:rsid w:val="002D04B6"/>
    <w:rsid w:val="002D0959"/>
    <w:rsid w:val="002D09DE"/>
    <w:rsid w:val="002D0CC8"/>
    <w:rsid w:val="002D158D"/>
    <w:rsid w:val="002D161B"/>
    <w:rsid w:val="002D170F"/>
    <w:rsid w:val="002D2BD5"/>
    <w:rsid w:val="002D3642"/>
    <w:rsid w:val="002D3719"/>
    <w:rsid w:val="002D4F21"/>
    <w:rsid w:val="002D5432"/>
    <w:rsid w:val="002D57C0"/>
    <w:rsid w:val="002D5ABC"/>
    <w:rsid w:val="002D5D56"/>
    <w:rsid w:val="002D6434"/>
    <w:rsid w:val="002D6585"/>
    <w:rsid w:val="002D67C7"/>
    <w:rsid w:val="002D6B7E"/>
    <w:rsid w:val="002E0332"/>
    <w:rsid w:val="002E043D"/>
    <w:rsid w:val="002E0887"/>
    <w:rsid w:val="002E1B7F"/>
    <w:rsid w:val="002E358F"/>
    <w:rsid w:val="002E35EE"/>
    <w:rsid w:val="002E39D4"/>
    <w:rsid w:val="002E4540"/>
    <w:rsid w:val="002E56AD"/>
    <w:rsid w:val="002E5932"/>
    <w:rsid w:val="002E6352"/>
    <w:rsid w:val="002E6E2D"/>
    <w:rsid w:val="002E72EE"/>
    <w:rsid w:val="002E7F4A"/>
    <w:rsid w:val="002E7F76"/>
    <w:rsid w:val="002F0202"/>
    <w:rsid w:val="002F0BE5"/>
    <w:rsid w:val="002F11A1"/>
    <w:rsid w:val="002F13C8"/>
    <w:rsid w:val="002F16E7"/>
    <w:rsid w:val="002F223D"/>
    <w:rsid w:val="002F243D"/>
    <w:rsid w:val="002F2648"/>
    <w:rsid w:val="002F30EE"/>
    <w:rsid w:val="002F334A"/>
    <w:rsid w:val="002F35FC"/>
    <w:rsid w:val="002F35FF"/>
    <w:rsid w:val="002F4033"/>
    <w:rsid w:val="002F4D36"/>
    <w:rsid w:val="002F5654"/>
    <w:rsid w:val="002F6102"/>
    <w:rsid w:val="002F6C37"/>
    <w:rsid w:val="00301020"/>
    <w:rsid w:val="0030261A"/>
    <w:rsid w:val="0030342B"/>
    <w:rsid w:val="003037C0"/>
    <w:rsid w:val="00303B26"/>
    <w:rsid w:val="003040F4"/>
    <w:rsid w:val="0030479D"/>
    <w:rsid w:val="00304D0D"/>
    <w:rsid w:val="00305BB1"/>
    <w:rsid w:val="00306285"/>
    <w:rsid w:val="00306625"/>
    <w:rsid w:val="00307FA4"/>
    <w:rsid w:val="003103EA"/>
    <w:rsid w:val="00310DCC"/>
    <w:rsid w:val="00311638"/>
    <w:rsid w:val="00311D6C"/>
    <w:rsid w:val="0031314A"/>
    <w:rsid w:val="00313753"/>
    <w:rsid w:val="003147F2"/>
    <w:rsid w:val="00314C77"/>
    <w:rsid w:val="003152AF"/>
    <w:rsid w:val="0031549B"/>
    <w:rsid w:val="00315E2A"/>
    <w:rsid w:val="00317423"/>
    <w:rsid w:val="003211BA"/>
    <w:rsid w:val="00321453"/>
    <w:rsid w:val="0032150E"/>
    <w:rsid w:val="00321592"/>
    <w:rsid w:val="00321E26"/>
    <w:rsid w:val="00324A9B"/>
    <w:rsid w:val="00324FD8"/>
    <w:rsid w:val="003251A4"/>
    <w:rsid w:val="0032636F"/>
    <w:rsid w:val="00326BC1"/>
    <w:rsid w:val="00327190"/>
    <w:rsid w:val="00327398"/>
    <w:rsid w:val="00327681"/>
    <w:rsid w:val="00330B17"/>
    <w:rsid w:val="00332BB4"/>
    <w:rsid w:val="0033307A"/>
    <w:rsid w:val="00333B48"/>
    <w:rsid w:val="00333F20"/>
    <w:rsid w:val="0033441E"/>
    <w:rsid w:val="003353CC"/>
    <w:rsid w:val="00335539"/>
    <w:rsid w:val="003356CE"/>
    <w:rsid w:val="0033652E"/>
    <w:rsid w:val="00336562"/>
    <w:rsid w:val="003365EC"/>
    <w:rsid w:val="00336876"/>
    <w:rsid w:val="00337934"/>
    <w:rsid w:val="003379AB"/>
    <w:rsid w:val="003402BA"/>
    <w:rsid w:val="003407E9"/>
    <w:rsid w:val="00341287"/>
    <w:rsid w:val="00341AD2"/>
    <w:rsid w:val="003422DD"/>
    <w:rsid w:val="00342914"/>
    <w:rsid w:val="00342E15"/>
    <w:rsid w:val="0034397D"/>
    <w:rsid w:val="00343D53"/>
    <w:rsid w:val="003445E3"/>
    <w:rsid w:val="00344D5C"/>
    <w:rsid w:val="003450C2"/>
    <w:rsid w:val="003455E1"/>
    <w:rsid w:val="00346050"/>
    <w:rsid w:val="00346554"/>
    <w:rsid w:val="00346D7D"/>
    <w:rsid w:val="0034756E"/>
    <w:rsid w:val="003478B4"/>
    <w:rsid w:val="00347A4A"/>
    <w:rsid w:val="00350077"/>
    <w:rsid w:val="003501E0"/>
    <w:rsid w:val="0035106A"/>
    <w:rsid w:val="003516CC"/>
    <w:rsid w:val="0035284A"/>
    <w:rsid w:val="00353196"/>
    <w:rsid w:val="003535A3"/>
    <w:rsid w:val="00353DD7"/>
    <w:rsid w:val="0035591E"/>
    <w:rsid w:val="003565F3"/>
    <w:rsid w:val="00356A7D"/>
    <w:rsid w:val="0036092F"/>
    <w:rsid w:val="00360CCD"/>
    <w:rsid w:val="003615C8"/>
    <w:rsid w:val="00361751"/>
    <w:rsid w:val="00361C50"/>
    <w:rsid w:val="003626DB"/>
    <w:rsid w:val="00362794"/>
    <w:rsid w:val="00362AF7"/>
    <w:rsid w:val="003631F5"/>
    <w:rsid w:val="00363492"/>
    <w:rsid w:val="00364B61"/>
    <w:rsid w:val="00365A58"/>
    <w:rsid w:val="00366C02"/>
    <w:rsid w:val="00367039"/>
    <w:rsid w:val="00367455"/>
    <w:rsid w:val="00367628"/>
    <w:rsid w:val="00367EB9"/>
    <w:rsid w:val="00370122"/>
    <w:rsid w:val="0037015A"/>
    <w:rsid w:val="00370F08"/>
    <w:rsid w:val="003710CC"/>
    <w:rsid w:val="003714DC"/>
    <w:rsid w:val="0037166F"/>
    <w:rsid w:val="003717A5"/>
    <w:rsid w:val="00371814"/>
    <w:rsid w:val="00372625"/>
    <w:rsid w:val="0037301A"/>
    <w:rsid w:val="00373BD9"/>
    <w:rsid w:val="00373E0F"/>
    <w:rsid w:val="00373F91"/>
    <w:rsid w:val="00375033"/>
    <w:rsid w:val="003755AD"/>
    <w:rsid w:val="00375897"/>
    <w:rsid w:val="00375BDE"/>
    <w:rsid w:val="00376C2A"/>
    <w:rsid w:val="0037748B"/>
    <w:rsid w:val="00377923"/>
    <w:rsid w:val="00377A15"/>
    <w:rsid w:val="00377E4E"/>
    <w:rsid w:val="00380AE2"/>
    <w:rsid w:val="00380B21"/>
    <w:rsid w:val="00380D50"/>
    <w:rsid w:val="00380EDD"/>
    <w:rsid w:val="00381116"/>
    <w:rsid w:val="003811CD"/>
    <w:rsid w:val="00381B22"/>
    <w:rsid w:val="003824F0"/>
    <w:rsid w:val="00382C8E"/>
    <w:rsid w:val="00383701"/>
    <w:rsid w:val="00383A51"/>
    <w:rsid w:val="00383C9E"/>
    <w:rsid w:val="003840E0"/>
    <w:rsid w:val="00384BBD"/>
    <w:rsid w:val="0038572B"/>
    <w:rsid w:val="003857FC"/>
    <w:rsid w:val="00385A53"/>
    <w:rsid w:val="00385EF1"/>
    <w:rsid w:val="00386650"/>
    <w:rsid w:val="0038746A"/>
    <w:rsid w:val="00387B1A"/>
    <w:rsid w:val="00390418"/>
    <w:rsid w:val="00390921"/>
    <w:rsid w:val="003909EF"/>
    <w:rsid w:val="00390AAE"/>
    <w:rsid w:val="00392D4A"/>
    <w:rsid w:val="003930B1"/>
    <w:rsid w:val="0039334C"/>
    <w:rsid w:val="00393660"/>
    <w:rsid w:val="00393930"/>
    <w:rsid w:val="00393E55"/>
    <w:rsid w:val="00394B75"/>
    <w:rsid w:val="00395404"/>
    <w:rsid w:val="003954B0"/>
    <w:rsid w:val="00395B20"/>
    <w:rsid w:val="00395E78"/>
    <w:rsid w:val="003960AC"/>
    <w:rsid w:val="0039709B"/>
    <w:rsid w:val="00397687"/>
    <w:rsid w:val="00397C1F"/>
    <w:rsid w:val="003A001E"/>
    <w:rsid w:val="003A010C"/>
    <w:rsid w:val="003A044E"/>
    <w:rsid w:val="003A0A4E"/>
    <w:rsid w:val="003A1512"/>
    <w:rsid w:val="003A2133"/>
    <w:rsid w:val="003A22F3"/>
    <w:rsid w:val="003A23A6"/>
    <w:rsid w:val="003A29FF"/>
    <w:rsid w:val="003A2C0F"/>
    <w:rsid w:val="003A2D70"/>
    <w:rsid w:val="003A313C"/>
    <w:rsid w:val="003A336D"/>
    <w:rsid w:val="003A3A96"/>
    <w:rsid w:val="003A495A"/>
    <w:rsid w:val="003A4B6A"/>
    <w:rsid w:val="003A4DB3"/>
    <w:rsid w:val="003A4F82"/>
    <w:rsid w:val="003A5652"/>
    <w:rsid w:val="003A57FB"/>
    <w:rsid w:val="003A5C43"/>
    <w:rsid w:val="003A61A4"/>
    <w:rsid w:val="003A63C7"/>
    <w:rsid w:val="003A7167"/>
    <w:rsid w:val="003A716E"/>
    <w:rsid w:val="003A7627"/>
    <w:rsid w:val="003B00F1"/>
    <w:rsid w:val="003B1241"/>
    <w:rsid w:val="003B1582"/>
    <w:rsid w:val="003B172A"/>
    <w:rsid w:val="003B1869"/>
    <w:rsid w:val="003B18C0"/>
    <w:rsid w:val="003B1963"/>
    <w:rsid w:val="003B1C78"/>
    <w:rsid w:val="003B58CD"/>
    <w:rsid w:val="003B60F1"/>
    <w:rsid w:val="003B6209"/>
    <w:rsid w:val="003B6302"/>
    <w:rsid w:val="003B640A"/>
    <w:rsid w:val="003B66A2"/>
    <w:rsid w:val="003B6A62"/>
    <w:rsid w:val="003B7B3C"/>
    <w:rsid w:val="003C0340"/>
    <w:rsid w:val="003C0E61"/>
    <w:rsid w:val="003C1139"/>
    <w:rsid w:val="003C2149"/>
    <w:rsid w:val="003C24C7"/>
    <w:rsid w:val="003C2DE3"/>
    <w:rsid w:val="003C2DF4"/>
    <w:rsid w:val="003C2EA2"/>
    <w:rsid w:val="003C374B"/>
    <w:rsid w:val="003C4262"/>
    <w:rsid w:val="003C447B"/>
    <w:rsid w:val="003C4564"/>
    <w:rsid w:val="003C5010"/>
    <w:rsid w:val="003C5257"/>
    <w:rsid w:val="003C5458"/>
    <w:rsid w:val="003C5B43"/>
    <w:rsid w:val="003C626C"/>
    <w:rsid w:val="003C6866"/>
    <w:rsid w:val="003C6AEF"/>
    <w:rsid w:val="003C71B1"/>
    <w:rsid w:val="003C73CA"/>
    <w:rsid w:val="003C7A5C"/>
    <w:rsid w:val="003D0656"/>
    <w:rsid w:val="003D09CD"/>
    <w:rsid w:val="003D0AE2"/>
    <w:rsid w:val="003D0CDF"/>
    <w:rsid w:val="003D1819"/>
    <w:rsid w:val="003D1DC7"/>
    <w:rsid w:val="003D292C"/>
    <w:rsid w:val="003D2C8F"/>
    <w:rsid w:val="003D315D"/>
    <w:rsid w:val="003D32BA"/>
    <w:rsid w:val="003D3D18"/>
    <w:rsid w:val="003D46EF"/>
    <w:rsid w:val="003D4DA8"/>
    <w:rsid w:val="003D6FDC"/>
    <w:rsid w:val="003E12FA"/>
    <w:rsid w:val="003E2274"/>
    <w:rsid w:val="003E22D7"/>
    <w:rsid w:val="003E24AE"/>
    <w:rsid w:val="003E269E"/>
    <w:rsid w:val="003E28BE"/>
    <w:rsid w:val="003E326F"/>
    <w:rsid w:val="003E34C3"/>
    <w:rsid w:val="003E3DF5"/>
    <w:rsid w:val="003E4B1E"/>
    <w:rsid w:val="003E6BBA"/>
    <w:rsid w:val="003E6E76"/>
    <w:rsid w:val="003E70AF"/>
    <w:rsid w:val="003E73DD"/>
    <w:rsid w:val="003E77C8"/>
    <w:rsid w:val="003E7943"/>
    <w:rsid w:val="003E7DF1"/>
    <w:rsid w:val="003F0440"/>
    <w:rsid w:val="003F0523"/>
    <w:rsid w:val="003F1159"/>
    <w:rsid w:val="003F206E"/>
    <w:rsid w:val="003F2FB7"/>
    <w:rsid w:val="003F391F"/>
    <w:rsid w:val="003F4544"/>
    <w:rsid w:val="003F46AB"/>
    <w:rsid w:val="003F57CB"/>
    <w:rsid w:val="003F68A5"/>
    <w:rsid w:val="003F6974"/>
    <w:rsid w:val="003F726D"/>
    <w:rsid w:val="003F767D"/>
    <w:rsid w:val="00400D7A"/>
    <w:rsid w:val="0040130F"/>
    <w:rsid w:val="00401429"/>
    <w:rsid w:val="004016B1"/>
    <w:rsid w:val="00401B90"/>
    <w:rsid w:val="00405910"/>
    <w:rsid w:val="00405B8A"/>
    <w:rsid w:val="00405DA7"/>
    <w:rsid w:val="0040616F"/>
    <w:rsid w:val="00406A97"/>
    <w:rsid w:val="004073FA"/>
    <w:rsid w:val="004074A4"/>
    <w:rsid w:val="00407854"/>
    <w:rsid w:val="00411072"/>
    <w:rsid w:val="00412BAA"/>
    <w:rsid w:val="004130D8"/>
    <w:rsid w:val="0041339A"/>
    <w:rsid w:val="004138CA"/>
    <w:rsid w:val="0041445F"/>
    <w:rsid w:val="00414476"/>
    <w:rsid w:val="00415463"/>
    <w:rsid w:val="004156DB"/>
    <w:rsid w:val="0041632C"/>
    <w:rsid w:val="00417032"/>
    <w:rsid w:val="00417A99"/>
    <w:rsid w:val="00420328"/>
    <w:rsid w:val="0042100C"/>
    <w:rsid w:val="00421E96"/>
    <w:rsid w:val="004222A4"/>
    <w:rsid w:val="0042240D"/>
    <w:rsid w:val="00422710"/>
    <w:rsid w:val="00422DAD"/>
    <w:rsid w:val="00423304"/>
    <w:rsid w:val="0042629D"/>
    <w:rsid w:val="004277A4"/>
    <w:rsid w:val="00427C82"/>
    <w:rsid w:val="00427C8A"/>
    <w:rsid w:val="00430ABC"/>
    <w:rsid w:val="00430C3B"/>
    <w:rsid w:val="00431FF3"/>
    <w:rsid w:val="004326DD"/>
    <w:rsid w:val="0043464B"/>
    <w:rsid w:val="00434818"/>
    <w:rsid w:val="00434ED9"/>
    <w:rsid w:val="00434F43"/>
    <w:rsid w:val="004353EF"/>
    <w:rsid w:val="00435A67"/>
    <w:rsid w:val="00436D72"/>
    <w:rsid w:val="00437A76"/>
    <w:rsid w:val="00440441"/>
    <w:rsid w:val="004407BF"/>
    <w:rsid w:val="00441802"/>
    <w:rsid w:val="00441FAB"/>
    <w:rsid w:val="004421D7"/>
    <w:rsid w:val="00442DA1"/>
    <w:rsid w:val="004437AD"/>
    <w:rsid w:val="00443F5C"/>
    <w:rsid w:val="0044421E"/>
    <w:rsid w:val="004445DD"/>
    <w:rsid w:val="00444904"/>
    <w:rsid w:val="00446068"/>
    <w:rsid w:val="004464FC"/>
    <w:rsid w:val="00446520"/>
    <w:rsid w:val="00446693"/>
    <w:rsid w:val="00446AB2"/>
    <w:rsid w:val="00447623"/>
    <w:rsid w:val="0044770E"/>
    <w:rsid w:val="00447E91"/>
    <w:rsid w:val="00450158"/>
    <w:rsid w:val="0045049F"/>
    <w:rsid w:val="00450825"/>
    <w:rsid w:val="00451289"/>
    <w:rsid w:val="00451703"/>
    <w:rsid w:val="00452750"/>
    <w:rsid w:val="00452AE6"/>
    <w:rsid w:val="00454266"/>
    <w:rsid w:val="004546E0"/>
    <w:rsid w:val="004551AB"/>
    <w:rsid w:val="00455286"/>
    <w:rsid w:val="004552A9"/>
    <w:rsid w:val="00455734"/>
    <w:rsid w:val="00455910"/>
    <w:rsid w:val="00456177"/>
    <w:rsid w:val="00456660"/>
    <w:rsid w:val="0045675C"/>
    <w:rsid w:val="0045726C"/>
    <w:rsid w:val="004602FC"/>
    <w:rsid w:val="00460DE2"/>
    <w:rsid w:val="00460E3C"/>
    <w:rsid w:val="00461DFB"/>
    <w:rsid w:val="004634DC"/>
    <w:rsid w:val="00463AD3"/>
    <w:rsid w:val="004645A2"/>
    <w:rsid w:val="004655F6"/>
    <w:rsid w:val="004668BB"/>
    <w:rsid w:val="00467F3A"/>
    <w:rsid w:val="00470BC5"/>
    <w:rsid w:val="00472E01"/>
    <w:rsid w:val="00472F7F"/>
    <w:rsid w:val="004733F8"/>
    <w:rsid w:val="004735CA"/>
    <w:rsid w:val="004737D0"/>
    <w:rsid w:val="00473EB3"/>
    <w:rsid w:val="00474BF7"/>
    <w:rsid w:val="0047511A"/>
    <w:rsid w:val="00475791"/>
    <w:rsid w:val="00475C96"/>
    <w:rsid w:val="00476285"/>
    <w:rsid w:val="0047653A"/>
    <w:rsid w:val="00477D45"/>
    <w:rsid w:val="00481269"/>
    <w:rsid w:val="0048159D"/>
    <w:rsid w:val="00481B06"/>
    <w:rsid w:val="00481BB5"/>
    <w:rsid w:val="004829AA"/>
    <w:rsid w:val="00482A28"/>
    <w:rsid w:val="00483C3C"/>
    <w:rsid w:val="00484442"/>
    <w:rsid w:val="004852F7"/>
    <w:rsid w:val="004855CB"/>
    <w:rsid w:val="00485E89"/>
    <w:rsid w:val="00486FED"/>
    <w:rsid w:val="00487459"/>
    <w:rsid w:val="0048759D"/>
    <w:rsid w:val="00487728"/>
    <w:rsid w:val="00487D61"/>
    <w:rsid w:val="0049009B"/>
    <w:rsid w:val="00491252"/>
    <w:rsid w:val="004913D8"/>
    <w:rsid w:val="00491E66"/>
    <w:rsid w:val="00492220"/>
    <w:rsid w:val="004931B3"/>
    <w:rsid w:val="004937C2"/>
    <w:rsid w:val="004940DC"/>
    <w:rsid w:val="00494F33"/>
    <w:rsid w:val="00495813"/>
    <w:rsid w:val="00495E61"/>
    <w:rsid w:val="0049682D"/>
    <w:rsid w:val="004977BF"/>
    <w:rsid w:val="00497A06"/>
    <w:rsid w:val="004A0382"/>
    <w:rsid w:val="004A21DE"/>
    <w:rsid w:val="004A3212"/>
    <w:rsid w:val="004A4089"/>
    <w:rsid w:val="004A415E"/>
    <w:rsid w:val="004A4E2E"/>
    <w:rsid w:val="004A547F"/>
    <w:rsid w:val="004A5C74"/>
    <w:rsid w:val="004A5F32"/>
    <w:rsid w:val="004A690A"/>
    <w:rsid w:val="004A6956"/>
    <w:rsid w:val="004A75FF"/>
    <w:rsid w:val="004A7E62"/>
    <w:rsid w:val="004A7EEC"/>
    <w:rsid w:val="004B1A8B"/>
    <w:rsid w:val="004B23F2"/>
    <w:rsid w:val="004B2922"/>
    <w:rsid w:val="004B2EC6"/>
    <w:rsid w:val="004B3810"/>
    <w:rsid w:val="004B4561"/>
    <w:rsid w:val="004B4AB3"/>
    <w:rsid w:val="004B52C4"/>
    <w:rsid w:val="004B57A0"/>
    <w:rsid w:val="004B57DD"/>
    <w:rsid w:val="004B6D12"/>
    <w:rsid w:val="004B739D"/>
    <w:rsid w:val="004C021E"/>
    <w:rsid w:val="004C0959"/>
    <w:rsid w:val="004C17B9"/>
    <w:rsid w:val="004C250A"/>
    <w:rsid w:val="004C26EE"/>
    <w:rsid w:val="004C2FB3"/>
    <w:rsid w:val="004C4096"/>
    <w:rsid w:val="004C4CDC"/>
    <w:rsid w:val="004C5CAD"/>
    <w:rsid w:val="004C681E"/>
    <w:rsid w:val="004C69BF"/>
    <w:rsid w:val="004C79AC"/>
    <w:rsid w:val="004D0040"/>
    <w:rsid w:val="004D0104"/>
    <w:rsid w:val="004D0AD6"/>
    <w:rsid w:val="004D0FEE"/>
    <w:rsid w:val="004D146C"/>
    <w:rsid w:val="004D3E24"/>
    <w:rsid w:val="004D45CD"/>
    <w:rsid w:val="004D49D2"/>
    <w:rsid w:val="004D4E98"/>
    <w:rsid w:val="004D4F00"/>
    <w:rsid w:val="004D508E"/>
    <w:rsid w:val="004D52A9"/>
    <w:rsid w:val="004D5A41"/>
    <w:rsid w:val="004D5DF2"/>
    <w:rsid w:val="004D62B2"/>
    <w:rsid w:val="004D6A3A"/>
    <w:rsid w:val="004D6BA1"/>
    <w:rsid w:val="004D7577"/>
    <w:rsid w:val="004D7979"/>
    <w:rsid w:val="004D7DBB"/>
    <w:rsid w:val="004E015A"/>
    <w:rsid w:val="004E0245"/>
    <w:rsid w:val="004E03CE"/>
    <w:rsid w:val="004E087A"/>
    <w:rsid w:val="004E0EE0"/>
    <w:rsid w:val="004E108D"/>
    <w:rsid w:val="004E1C44"/>
    <w:rsid w:val="004E2F34"/>
    <w:rsid w:val="004E3874"/>
    <w:rsid w:val="004E55BB"/>
    <w:rsid w:val="004E55D6"/>
    <w:rsid w:val="004E59A8"/>
    <w:rsid w:val="004E5AFA"/>
    <w:rsid w:val="004E5F10"/>
    <w:rsid w:val="004E5FF0"/>
    <w:rsid w:val="004E712E"/>
    <w:rsid w:val="004E7EC7"/>
    <w:rsid w:val="004F10BF"/>
    <w:rsid w:val="004F2585"/>
    <w:rsid w:val="004F260D"/>
    <w:rsid w:val="004F2C21"/>
    <w:rsid w:val="004F339A"/>
    <w:rsid w:val="004F3952"/>
    <w:rsid w:val="004F3CCF"/>
    <w:rsid w:val="004F3EF7"/>
    <w:rsid w:val="004F4094"/>
    <w:rsid w:val="004F4CE1"/>
    <w:rsid w:val="004F5D2C"/>
    <w:rsid w:val="004F5FFA"/>
    <w:rsid w:val="004F6702"/>
    <w:rsid w:val="004F772E"/>
    <w:rsid w:val="005002F6"/>
    <w:rsid w:val="00500480"/>
    <w:rsid w:val="00500FD7"/>
    <w:rsid w:val="0050149E"/>
    <w:rsid w:val="005018CA"/>
    <w:rsid w:val="00502161"/>
    <w:rsid w:val="00503917"/>
    <w:rsid w:val="00503F5B"/>
    <w:rsid w:val="005054C6"/>
    <w:rsid w:val="0050555E"/>
    <w:rsid w:val="0050582F"/>
    <w:rsid w:val="005059F6"/>
    <w:rsid w:val="00506435"/>
    <w:rsid w:val="005075FF"/>
    <w:rsid w:val="00507E2B"/>
    <w:rsid w:val="0051048C"/>
    <w:rsid w:val="00510D62"/>
    <w:rsid w:val="005112B3"/>
    <w:rsid w:val="005113B8"/>
    <w:rsid w:val="00511E77"/>
    <w:rsid w:val="00511FE9"/>
    <w:rsid w:val="00512973"/>
    <w:rsid w:val="00513292"/>
    <w:rsid w:val="005141D6"/>
    <w:rsid w:val="00515822"/>
    <w:rsid w:val="00515823"/>
    <w:rsid w:val="00515A10"/>
    <w:rsid w:val="005160C6"/>
    <w:rsid w:val="00516EB2"/>
    <w:rsid w:val="00516FAC"/>
    <w:rsid w:val="005175B1"/>
    <w:rsid w:val="0051767F"/>
    <w:rsid w:val="005201A4"/>
    <w:rsid w:val="0052036B"/>
    <w:rsid w:val="0052074C"/>
    <w:rsid w:val="00520DDB"/>
    <w:rsid w:val="005213B9"/>
    <w:rsid w:val="0052151C"/>
    <w:rsid w:val="005223B9"/>
    <w:rsid w:val="00524389"/>
    <w:rsid w:val="00525098"/>
    <w:rsid w:val="005250EF"/>
    <w:rsid w:val="00525225"/>
    <w:rsid w:val="005255CA"/>
    <w:rsid w:val="0052576A"/>
    <w:rsid w:val="00525797"/>
    <w:rsid w:val="005260FB"/>
    <w:rsid w:val="005264B0"/>
    <w:rsid w:val="005306AE"/>
    <w:rsid w:val="005307EF"/>
    <w:rsid w:val="005313D8"/>
    <w:rsid w:val="00531E20"/>
    <w:rsid w:val="0053275E"/>
    <w:rsid w:val="005340E9"/>
    <w:rsid w:val="00535518"/>
    <w:rsid w:val="00535700"/>
    <w:rsid w:val="00536C94"/>
    <w:rsid w:val="00536E44"/>
    <w:rsid w:val="005376AE"/>
    <w:rsid w:val="00537AE1"/>
    <w:rsid w:val="00541767"/>
    <w:rsid w:val="00541843"/>
    <w:rsid w:val="0054197C"/>
    <w:rsid w:val="00541ADF"/>
    <w:rsid w:val="00541D1F"/>
    <w:rsid w:val="00542589"/>
    <w:rsid w:val="005425C1"/>
    <w:rsid w:val="00542D3B"/>
    <w:rsid w:val="0054588B"/>
    <w:rsid w:val="00545A62"/>
    <w:rsid w:val="00545FF0"/>
    <w:rsid w:val="00547870"/>
    <w:rsid w:val="005501D5"/>
    <w:rsid w:val="00551621"/>
    <w:rsid w:val="00551B47"/>
    <w:rsid w:val="00553080"/>
    <w:rsid w:val="005532BE"/>
    <w:rsid w:val="00553965"/>
    <w:rsid w:val="005545D7"/>
    <w:rsid w:val="00554AF0"/>
    <w:rsid w:val="0055549B"/>
    <w:rsid w:val="00556C57"/>
    <w:rsid w:val="00557040"/>
    <w:rsid w:val="00557FF5"/>
    <w:rsid w:val="00560549"/>
    <w:rsid w:val="005605DC"/>
    <w:rsid w:val="0056083E"/>
    <w:rsid w:val="005609B9"/>
    <w:rsid w:val="005618DF"/>
    <w:rsid w:val="00562D6E"/>
    <w:rsid w:val="005636FC"/>
    <w:rsid w:val="00563707"/>
    <w:rsid w:val="00566296"/>
    <w:rsid w:val="00566F5F"/>
    <w:rsid w:val="00567044"/>
    <w:rsid w:val="00567698"/>
    <w:rsid w:val="00567C3D"/>
    <w:rsid w:val="00567EE2"/>
    <w:rsid w:val="00567F60"/>
    <w:rsid w:val="00571B39"/>
    <w:rsid w:val="00571F99"/>
    <w:rsid w:val="00573552"/>
    <w:rsid w:val="005736B2"/>
    <w:rsid w:val="00573901"/>
    <w:rsid w:val="00574672"/>
    <w:rsid w:val="0057491D"/>
    <w:rsid w:val="0057492E"/>
    <w:rsid w:val="005749A1"/>
    <w:rsid w:val="00574AB4"/>
    <w:rsid w:val="00574D52"/>
    <w:rsid w:val="005759C9"/>
    <w:rsid w:val="005767C5"/>
    <w:rsid w:val="00576F3A"/>
    <w:rsid w:val="00576FA7"/>
    <w:rsid w:val="00577D0C"/>
    <w:rsid w:val="005810F6"/>
    <w:rsid w:val="00581964"/>
    <w:rsid w:val="0058249E"/>
    <w:rsid w:val="005828C8"/>
    <w:rsid w:val="005840E3"/>
    <w:rsid w:val="0058502D"/>
    <w:rsid w:val="00585464"/>
    <w:rsid w:val="00587EF4"/>
    <w:rsid w:val="00587F44"/>
    <w:rsid w:val="00591F60"/>
    <w:rsid w:val="0059203A"/>
    <w:rsid w:val="005929A2"/>
    <w:rsid w:val="00593481"/>
    <w:rsid w:val="005940CE"/>
    <w:rsid w:val="005943F5"/>
    <w:rsid w:val="005944B5"/>
    <w:rsid w:val="005965AD"/>
    <w:rsid w:val="005974DC"/>
    <w:rsid w:val="00597F65"/>
    <w:rsid w:val="005A0841"/>
    <w:rsid w:val="005A1D94"/>
    <w:rsid w:val="005A1EDB"/>
    <w:rsid w:val="005A314F"/>
    <w:rsid w:val="005A36B6"/>
    <w:rsid w:val="005A4A03"/>
    <w:rsid w:val="005A5365"/>
    <w:rsid w:val="005A6223"/>
    <w:rsid w:val="005A62B0"/>
    <w:rsid w:val="005A76E0"/>
    <w:rsid w:val="005A77B8"/>
    <w:rsid w:val="005B086A"/>
    <w:rsid w:val="005B0D19"/>
    <w:rsid w:val="005B0D7C"/>
    <w:rsid w:val="005B1E26"/>
    <w:rsid w:val="005B24C7"/>
    <w:rsid w:val="005B26E2"/>
    <w:rsid w:val="005B418F"/>
    <w:rsid w:val="005B4211"/>
    <w:rsid w:val="005B42C3"/>
    <w:rsid w:val="005B4B9E"/>
    <w:rsid w:val="005B4FE0"/>
    <w:rsid w:val="005B53B5"/>
    <w:rsid w:val="005B7B1C"/>
    <w:rsid w:val="005C041F"/>
    <w:rsid w:val="005C1120"/>
    <w:rsid w:val="005C1A27"/>
    <w:rsid w:val="005C21D0"/>
    <w:rsid w:val="005C22DF"/>
    <w:rsid w:val="005C381E"/>
    <w:rsid w:val="005C4C62"/>
    <w:rsid w:val="005C5566"/>
    <w:rsid w:val="005C5654"/>
    <w:rsid w:val="005C67D5"/>
    <w:rsid w:val="005C77C2"/>
    <w:rsid w:val="005C7814"/>
    <w:rsid w:val="005C791C"/>
    <w:rsid w:val="005D0BCB"/>
    <w:rsid w:val="005D0FC7"/>
    <w:rsid w:val="005D1B0D"/>
    <w:rsid w:val="005D1F19"/>
    <w:rsid w:val="005D2FA2"/>
    <w:rsid w:val="005D3079"/>
    <w:rsid w:val="005D3299"/>
    <w:rsid w:val="005D3516"/>
    <w:rsid w:val="005D38C1"/>
    <w:rsid w:val="005D4BBE"/>
    <w:rsid w:val="005D4E14"/>
    <w:rsid w:val="005D51AD"/>
    <w:rsid w:val="005D5A0E"/>
    <w:rsid w:val="005D5EC7"/>
    <w:rsid w:val="005D6665"/>
    <w:rsid w:val="005D69BC"/>
    <w:rsid w:val="005D6AFF"/>
    <w:rsid w:val="005D7656"/>
    <w:rsid w:val="005D76D2"/>
    <w:rsid w:val="005D790D"/>
    <w:rsid w:val="005D7989"/>
    <w:rsid w:val="005E1929"/>
    <w:rsid w:val="005E1E27"/>
    <w:rsid w:val="005E21B7"/>
    <w:rsid w:val="005E291C"/>
    <w:rsid w:val="005E30AB"/>
    <w:rsid w:val="005E37A5"/>
    <w:rsid w:val="005E39A7"/>
    <w:rsid w:val="005E4F15"/>
    <w:rsid w:val="005E55A7"/>
    <w:rsid w:val="005E6CAA"/>
    <w:rsid w:val="005E701F"/>
    <w:rsid w:val="005E7463"/>
    <w:rsid w:val="005F0893"/>
    <w:rsid w:val="005F0FF0"/>
    <w:rsid w:val="005F1080"/>
    <w:rsid w:val="005F13D6"/>
    <w:rsid w:val="005F20F4"/>
    <w:rsid w:val="005F225A"/>
    <w:rsid w:val="005F286D"/>
    <w:rsid w:val="005F2974"/>
    <w:rsid w:val="005F308A"/>
    <w:rsid w:val="005F30A7"/>
    <w:rsid w:val="005F317F"/>
    <w:rsid w:val="005F3564"/>
    <w:rsid w:val="005F3A20"/>
    <w:rsid w:val="005F40B8"/>
    <w:rsid w:val="005F4B22"/>
    <w:rsid w:val="005F5134"/>
    <w:rsid w:val="005F5BEA"/>
    <w:rsid w:val="005F64FA"/>
    <w:rsid w:val="005F66BA"/>
    <w:rsid w:val="005F6B65"/>
    <w:rsid w:val="005F6D71"/>
    <w:rsid w:val="005F7661"/>
    <w:rsid w:val="00600C22"/>
    <w:rsid w:val="00601120"/>
    <w:rsid w:val="00601451"/>
    <w:rsid w:val="00601A78"/>
    <w:rsid w:val="006026B3"/>
    <w:rsid w:val="006028B9"/>
    <w:rsid w:val="00603102"/>
    <w:rsid w:val="00604292"/>
    <w:rsid w:val="006045B3"/>
    <w:rsid w:val="006048C8"/>
    <w:rsid w:val="00605139"/>
    <w:rsid w:val="006052FD"/>
    <w:rsid w:val="0060577B"/>
    <w:rsid w:val="00605BD0"/>
    <w:rsid w:val="00606575"/>
    <w:rsid w:val="006066D9"/>
    <w:rsid w:val="00606CB4"/>
    <w:rsid w:val="006100A9"/>
    <w:rsid w:val="006100D7"/>
    <w:rsid w:val="00610EFD"/>
    <w:rsid w:val="006116EE"/>
    <w:rsid w:val="00611738"/>
    <w:rsid w:val="0061321D"/>
    <w:rsid w:val="00613954"/>
    <w:rsid w:val="00613ADA"/>
    <w:rsid w:val="00614527"/>
    <w:rsid w:val="00614E00"/>
    <w:rsid w:val="0061532B"/>
    <w:rsid w:val="00615FBA"/>
    <w:rsid w:val="006166C5"/>
    <w:rsid w:val="00616771"/>
    <w:rsid w:val="0062029D"/>
    <w:rsid w:val="00620A74"/>
    <w:rsid w:val="006211F2"/>
    <w:rsid w:val="006213C1"/>
    <w:rsid w:val="006238ED"/>
    <w:rsid w:val="00623AC0"/>
    <w:rsid w:val="00625088"/>
    <w:rsid w:val="00625C9F"/>
    <w:rsid w:val="00625ECF"/>
    <w:rsid w:val="00626A14"/>
    <w:rsid w:val="006274AC"/>
    <w:rsid w:val="00627D24"/>
    <w:rsid w:val="00630034"/>
    <w:rsid w:val="00630BEB"/>
    <w:rsid w:val="006315CF"/>
    <w:rsid w:val="006320DF"/>
    <w:rsid w:val="00632A7E"/>
    <w:rsid w:val="00633BCA"/>
    <w:rsid w:val="0063440B"/>
    <w:rsid w:val="00634503"/>
    <w:rsid w:val="00634F2F"/>
    <w:rsid w:val="00635679"/>
    <w:rsid w:val="006357B7"/>
    <w:rsid w:val="00635934"/>
    <w:rsid w:val="00635C06"/>
    <w:rsid w:val="00635EF3"/>
    <w:rsid w:val="00636091"/>
    <w:rsid w:val="0063627E"/>
    <w:rsid w:val="00637892"/>
    <w:rsid w:val="00637AFF"/>
    <w:rsid w:val="006405FE"/>
    <w:rsid w:val="00641058"/>
    <w:rsid w:val="00641C03"/>
    <w:rsid w:val="0064341E"/>
    <w:rsid w:val="00645D3F"/>
    <w:rsid w:val="00646407"/>
    <w:rsid w:val="006466CE"/>
    <w:rsid w:val="00647148"/>
    <w:rsid w:val="006474AA"/>
    <w:rsid w:val="00647647"/>
    <w:rsid w:val="00647E41"/>
    <w:rsid w:val="00650A7B"/>
    <w:rsid w:val="00650D10"/>
    <w:rsid w:val="006515AD"/>
    <w:rsid w:val="00652962"/>
    <w:rsid w:val="00652DE8"/>
    <w:rsid w:val="00654ACE"/>
    <w:rsid w:val="00654F91"/>
    <w:rsid w:val="00656392"/>
    <w:rsid w:val="00656D86"/>
    <w:rsid w:val="0065708B"/>
    <w:rsid w:val="00657469"/>
    <w:rsid w:val="006577F2"/>
    <w:rsid w:val="00660578"/>
    <w:rsid w:val="0066087E"/>
    <w:rsid w:val="00660CE3"/>
    <w:rsid w:val="00661261"/>
    <w:rsid w:val="00661EFC"/>
    <w:rsid w:val="00661F88"/>
    <w:rsid w:val="00662BAD"/>
    <w:rsid w:val="00663BAB"/>
    <w:rsid w:val="00663D89"/>
    <w:rsid w:val="006650C1"/>
    <w:rsid w:val="00665280"/>
    <w:rsid w:val="006655A2"/>
    <w:rsid w:val="0066604B"/>
    <w:rsid w:val="006661E0"/>
    <w:rsid w:val="00666979"/>
    <w:rsid w:val="0066702F"/>
    <w:rsid w:val="0066739B"/>
    <w:rsid w:val="0066757F"/>
    <w:rsid w:val="006677D0"/>
    <w:rsid w:val="00667913"/>
    <w:rsid w:val="00670A38"/>
    <w:rsid w:val="00671DE9"/>
    <w:rsid w:val="00673000"/>
    <w:rsid w:val="0067487B"/>
    <w:rsid w:val="00674E5C"/>
    <w:rsid w:val="00675514"/>
    <w:rsid w:val="00676836"/>
    <w:rsid w:val="006768C3"/>
    <w:rsid w:val="006777DF"/>
    <w:rsid w:val="00677F94"/>
    <w:rsid w:val="00681073"/>
    <w:rsid w:val="006814E8"/>
    <w:rsid w:val="00682D94"/>
    <w:rsid w:val="006840D3"/>
    <w:rsid w:val="006842BC"/>
    <w:rsid w:val="00684FB2"/>
    <w:rsid w:val="00684FBB"/>
    <w:rsid w:val="00685273"/>
    <w:rsid w:val="006854B6"/>
    <w:rsid w:val="006862BD"/>
    <w:rsid w:val="006868FC"/>
    <w:rsid w:val="00686DAB"/>
    <w:rsid w:val="00687340"/>
    <w:rsid w:val="00691F60"/>
    <w:rsid w:val="0069202C"/>
    <w:rsid w:val="006932C6"/>
    <w:rsid w:val="00693506"/>
    <w:rsid w:val="00693D82"/>
    <w:rsid w:val="00693FB7"/>
    <w:rsid w:val="006940BB"/>
    <w:rsid w:val="00695131"/>
    <w:rsid w:val="006952CA"/>
    <w:rsid w:val="006959D9"/>
    <w:rsid w:val="006A0AED"/>
    <w:rsid w:val="006A13F4"/>
    <w:rsid w:val="006A1814"/>
    <w:rsid w:val="006A1D26"/>
    <w:rsid w:val="006A2694"/>
    <w:rsid w:val="006A2851"/>
    <w:rsid w:val="006A32BD"/>
    <w:rsid w:val="006A34D0"/>
    <w:rsid w:val="006A3787"/>
    <w:rsid w:val="006A3831"/>
    <w:rsid w:val="006A40D3"/>
    <w:rsid w:val="006A4D57"/>
    <w:rsid w:val="006A5858"/>
    <w:rsid w:val="006A6238"/>
    <w:rsid w:val="006A6897"/>
    <w:rsid w:val="006A6AA3"/>
    <w:rsid w:val="006A6CCB"/>
    <w:rsid w:val="006A728B"/>
    <w:rsid w:val="006A7293"/>
    <w:rsid w:val="006A775A"/>
    <w:rsid w:val="006B0D8C"/>
    <w:rsid w:val="006B129E"/>
    <w:rsid w:val="006B139B"/>
    <w:rsid w:val="006B16AC"/>
    <w:rsid w:val="006B2327"/>
    <w:rsid w:val="006B2F03"/>
    <w:rsid w:val="006B4148"/>
    <w:rsid w:val="006B4201"/>
    <w:rsid w:val="006B488D"/>
    <w:rsid w:val="006B5A58"/>
    <w:rsid w:val="006B6095"/>
    <w:rsid w:val="006B7758"/>
    <w:rsid w:val="006B77B2"/>
    <w:rsid w:val="006C0730"/>
    <w:rsid w:val="006C0C35"/>
    <w:rsid w:val="006C1EB6"/>
    <w:rsid w:val="006C2FF1"/>
    <w:rsid w:val="006C4389"/>
    <w:rsid w:val="006C454C"/>
    <w:rsid w:val="006C495B"/>
    <w:rsid w:val="006C571E"/>
    <w:rsid w:val="006C5EC9"/>
    <w:rsid w:val="006C6065"/>
    <w:rsid w:val="006C65CC"/>
    <w:rsid w:val="006C6BF1"/>
    <w:rsid w:val="006C6CF8"/>
    <w:rsid w:val="006C6D43"/>
    <w:rsid w:val="006C71F2"/>
    <w:rsid w:val="006C7391"/>
    <w:rsid w:val="006C76B3"/>
    <w:rsid w:val="006D011B"/>
    <w:rsid w:val="006D0804"/>
    <w:rsid w:val="006D088B"/>
    <w:rsid w:val="006D2333"/>
    <w:rsid w:val="006D2368"/>
    <w:rsid w:val="006D2796"/>
    <w:rsid w:val="006D34AF"/>
    <w:rsid w:val="006D3E26"/>
    <w:rsid w:val="006D43BA"/>
    <w:rsid w:val="006D4E7F"/>
    <w:rsid w:val="006D59CC"/>
    <w:rsid w:val="006D5A5D"/>
    <w:rsid w:val="006D6649"/>
    <w:rsid w:val="006D70C7"/>
    <w:rsid w:val="006D7A1A"/>
    <w:rsid w:val="006D7BDF"/>
    <w:rsid w:val="006E003C"/>
    <w:rsid w:val="006E067B"/>
    <w:rsid w:val="006E1FA1"/>
    <w:rsid w:val="006E212E"/>
    <w:rsid w:val="006E2655"/>
    <w:rsid w:val="006E44BC"/>
    <w:rsid w:val="006E4930"/>
    <w:rsid w:val="006E49B9"/>
    <w:rsid w:val="006E4AF5"/>
    <w:rsid w:val="006E4D3B"/>
    <w:rsid w:val="006E518C"/>
    <w:rsid w:val="006E65EA"/>
    <w:rsid w:val="006E6883"/>
    <w:rsid w:val="006E6B1E"/>
    <w:rsid w:val="006E73BA"/>
    <w:rsid w:val="006E7AB8"/>
    <w:rsid w:val="006E7E72"/>
    <w:rsid w:val="006F085F"/>
    <w:rsid w:val="006F08DA"/>
    <w:rsid w:val="006F0D1D"/>
    <w:rsid w:val="006F20F3"/>
    <w:rsid w:val="006F253E"/>
    <w:rsid w:val="006F2615"/>
    <w:rsid w:val="006F2ADF"/>
    <w:rsid w:val="006F2B93"/>
    <w:rsid w:val="006F2C22"/>
    <w:rsid w:val="006F2FB6"/>
    <w:rsid w:val="006F344B"/>
    <w:rsid w:val="006F4B98"/>
    <w:rsid w:val="006F56FA"/>
    <w:rsid w:val="006F5783"/>
    <w:rsid w:val="006F57DB"/>
    <w:rsid w:val="006F59B1"/>
    <w:rsid w:val="006F61B6"/>
    <w:rsid w:val="006F6680"/>
    <w:rsid w:val="006F71D3"/>
    <w:rsid w:val="006F7ED1"/>
    <w:rsid w:val="00700520"/>
    <w:rsid w:val="00700F37"/>
    <w:rsid w:val="00700F39"/>
    <w:rsid w:val="00703ED7"/>
    <w:rsid w:val="00704590"/>
    <w:rsid w:val="007066FA"/>
    <w:rsid w:val="0070694B"/>
    <w:rsid w:val="00706CF4"/>
    <w:rsid w:val="00707F13"/>
    <w:rsid w:val="007104B1"/>
    <w:rsid w:val="00710C61"/>
    <w:rsid w:val="0071125E"/>
    <w:rsid w:val="007112A7"/>
    <w:rsid w:val="0071230C"/>
    <w:rsid w:val="00712A75"/>
    <w:rsid w:val="00713472"/>
    <w:rsid w:val="00713AB6"/>
    <w:rsid w:val="00714B45"/>
    <w:rsid w:val="007155D6"/>
    <w:rsid w:val="00715DEC"/>
    <w:rsid w:val="00716641"/>
    <w:rsid w:val="00717F22"/>
    <w:rsid w:val="0072016E"/>
    <w:rsid w:val="0072040B"/>
    <w:rsid w:val="007208DA"/>
    <w:rsid w:val="0072153C"/>
    <w:rsid w:val="00721BF4"/>
    <w:rsid w:val="00721E54"/>
    <w:rsid w:val="007221D8"/>
    <w:rsid w:val="00724302"/>
    <w:rsid w:val="00724BA6"/>
    <w:rsid w:val="00724C77"/>
    <w:rsid w:val="00725D1E"/>
    <w:rsid w:val="007267D4"/>
    <w:rsid w:val="0072691B"/>
    <w:rsid w:val="007271DC"/>
    <w:rsid w:val="00727D32"/>
    <w:rsid w:val="0073031C"/>
    <w:rsid w:val="007305E3"/>
    <w:rsid w:val="007310D0"/>
    <w:rsid w:val="0073267B"/>
    <w:rsid w:val="007327E8"/>
    <w:rsid w:val="00734191"/>
    <w:rsid w:val="00734E79"/>
    <w:rsid w:val="00734FAA"/>
    <w:rsid w:val="00735343"/>
    <w:rsid w:val="007362AD"/>
    <w:rsid w:val="00736739"/>
    <w:rsid w:val="00736DF1"/>
    <w:rsid w:val="0074023D"/>
    <w:rsid w:val="007417D8"/>
    <w:rsid w:val="00741964"/>
    <w:rsid w:val="00741D38"/>
    <w:rsid w:val="00741E73"/>
    <w:rsid w:val="00742883"/>
    <w:rsid w:val="00742A3A"/>
    <w:rsid w:val="0074330E"/>
    <w:rsid w:val="00743DA2"/>
    <w:rsid w:val="00744027"/>
    <w:rsid w:val="00744CB4"/>
    <w:rsid w:val="00746699"/>
    <w:rsid w:val="0074734C"/>
    <w:rsid w:val="00747902"/>
    <w:rsid w:val="00747D7F"/>
    <w:rsid w:val="00750FA3"/>
    <w:rsid w:val="007515C8"/>
    <w:rsid w:val="007516C8"/>
    <w:rsid w:val="00751EAB"/>
    <w:rsid w:val="0075246C"/>
    <w:rsid w:val="007527CD"/>
    <w:rsid w:val="00752AF0"/>
    <w:rsid w:val="00753644"/>
    <w:rsid w:val="007543BF"/>
    <w:rsid w:val="0075466A"/>
    <w:rsid w:val="007558C1"/>
    <w:rsid w:val="00755ACA"/>
    <w:rsid w:val="00755F30"/>
    <w:rsid w:val="007563C7"/>
    <w:rsid w:val="00757047"/>
    <w:rsid w:val="007575E8"/>
    <w:rsid w:val="00760789"/>
    <w:rsid w:val="00760999"/>
    <w:rsid w:val="00760A62"/>
    <w:rsid w:val="00760AED"/>
    <w:rsid w:val="00762099"/>
    <w:rsid w:val="007621A5"/>
    <w:rsid w:val="007623E6"/>
    <w:rsid w:val="00762C8B"/>
    <w:rsid w:val="00762F45"/>
    <w:rsid w:val="00763165"/>
    <w:rsid w:val="00763321"/>
    <w:rsid w:val="00763A3A"/>
    <w:rsid w:val="00764063"/>
    <w:rsid w:val="0076452A"/>
    <w:rsid w:val="00764BC1"/>
    <w:rsid w:val="00764EBB"/>
    <w:rsid w:val="0076530B"/>
    <w:rsid w:val="007668B3"/>
    <w:rsid w:val="00766AFD"/>
    <w:rsid w:val="00767D99"/>
    <w:rsid w:val="00767DAA"/>
    <w:rsid w:val="00770C96"/>
    <w:rsid w:val="007711A5"/>
    <w:rsid w:val="00772FEC"/>
    <w:rsid w:val="0077335E"/>
    <w:rsid w:val="007740B2"/>
    <w:rsid w:val="00774D35"/>
    <w:rsid w:val="00774D97"/>
    <w:rsid w:val="00774EB3"/>
    <w:rsid w:val="00775DBE"/>
    <w:rsid w:val="007769F3"/>
    <w:rsid w:val="00777417"/>
    <w:rsid w:val="007777C1"/>
    <w:rsid w:val="0077785B"/>
    <w:rsid w:val="007812C0"/>
    <w:rsid w:val="00781858"/>
    <w:rsid w:val="00781F3F"/>
    <w:rsid w:val="0078233E"/>
    <w:rsid w:val="007826DC"/>
    <w:rsid w:val="007828B6"/>
    <w:rsid w:val="00783144"/>
    <w:rsid w:val="007834DF"/>
    <w:rsid w:val="00783CAE"/>
    <w:rsid w:val="00783F15"/>
    <w:rsid w:val="007841BC"/>
    <w:rsid w:val="007845C4"/>
    <w:rsid w:val="0078550B"/>
    <w:rsid w:val="007858DF"/>
    <w:rsid w:val="00785BA5"/>
    <w:rsid w:val="007860EC"/>
    <w:rsid w:val="00786508"/>
    <w:rsid w:val="0078687D"/>
    <w:rsid w:val="007873D9"/>
    <w:rsid w:val="00787C66"/>
    <w:rsid w:val="007909BD"/>
    <w:rsid w:val="00791071"/>
    <w:rsid w:val="00791C84"/>
    <w:rsid w:val="0079264A"/>
    <w:rsid w:val="007934ED"/>
    <w:rsid w:val="00793AAB"/>
    <w:rsid w:val="00793B50"/>
    <w:rsid w:val="007945FC"/>
    <w:rsid w:val="0079507D"/>
    <w:rsid w:val="00795122"/>
    <w:rsid w:val="007954CD"/>
    <w:rsid w:val="007959F6"/>
    <w:rsid w:val="00795B59"/>
    <w:rsid w:val="007961C0"/>
    <w:rsid w:val="00796247"/>
    <w:rsid w:val="00796656"/>
    <w:rsid w:val="00796858"/>
    <w:rsid w:val="00796EE1"/>
    <w:rsid w:val="00797192"/>
    <w:rsid w:val="007A00E3"/>
    <w:rsid w:val="007A01E9"/>
    <w:rsid w:val="007A0569"/>
    <w:rsid w:val="007A0687"/>
    <w:rsid w:val="007A09B6"/>
    <w:rsid w:val="007A0E60"/>
    <w:rsid w:val="007A10B8"/>
    <w:rsid w:val="007A1824"/>
    <w:rsid w:val="007A25C7"/>
    <w:rsid w:val="007A292D"/>
    <w:rsid w:val="007A300A"/>
    <w:rsid w:val="007A3A43"/>
    <w:rsid w:val="007A3AE0"/>
    <w:rsid w:val="007A46CC"/>
    <w:rsid w:val="007A486E"/>
    <w:rsid w:val="007A593D"/>
    <w:rsid w:val="007A64DB"/>
    <w:rsid w:val="007A735D"/>
    <w:rsid w:val="007A7A17"/>
    <w:rsid w:val="007B0163"/>
    <w:rsid w:val="007B0C1D"/>
    <w:rsid w:val="007B151E"/>
    <w:rsid w:val="007B199F"/>
    <w:rsid w:val="007B1EC6"/>
    <w:rsid w:val="007B1F0E"/>
    <w:rsid w:val="007B2AED"/>
    <w:rsid w:val="007B318F"/>
    <w:rsid w:val="007B3587"/>
    <w:rsid w:val="007B3B6F"/>
    <w:rsid w:val="007B3F8E"/>
    <w:rsid w:val="007B40B2"/>
    <w:rsid w:val="007B4656"/>
    <w:rsid w:val="007B4DFB"/>
    <w:rsid w:val="007B53E9"/>
    <w:rsid w:val="007B5EE1"/>
    <w:rsid w:val="007B651E"/>
    <w:rsid w:val="007B6757"/>
    <w:rsid w:val="007B78D2"/>
    <w:rsid w:val="007B7A10"/>
    <w:rsid w:val="007B7C51"/>
    <w:rsid w:val="007B7F74"/>
    <w:rsid w:val="007C01E4"/>
    <w:rsid w:val="007C180A"/>
    <w:rsid w:val="007C1DF9"/>
    <w:rsid w:val="007C3AB7"/>
    <w:rsid w:val="007C3CB1"/>
    <w:rsid w:val="007D069A"/>
    <w:rsid w:val="007D0D8B"/>
    <w:rsid w:val="007D201F"/>
    <w:rsid w:val="007D2B6A"/>
    <w:rsid w:val="007D2E80"/>
    <w:rsid w:val="007D3405"/>
    <w:rsid w:val="007D4D2B"/>
    <w:rsid w:val="007D52FD"/>
    <w:rsid w:val="007D580B"/>
    <w:rsid w:val="007D599A"/>
    <w:rsid w:val="007D6A49"/>
    <w:rsid w:val="007D7CA0"/>
    <w:rsid w:val="007D7CBB"/>
    <w:rsid w:val="007E3090"/>
    <w:rsid w:val="007E4B28"/>
    <w:rsid w:val="007E4D33"/>
    <w:rsid w:val="007E4F3E"/>
    <w:rsid w:val="007E5A23"/>
    <w:rsid w:val="007E5E24"/>
    <w:rsid w:val="007E5F2F"/>
    <w:rsid w:val="007E636F"/>
    <w:rsid w:val="007E6D5E"/>
    <w:rsid w:val="007E7633"/>
    <w:rsid w:val="007F01B0"/>
    <w:rsid w:val="007F0A3E"/>
    <w:rsid w:val="007F0A74"/>
    <w:rsid w:val="007F1592"/>
    <w:rsid w:val="007F2A63"/>
    <w:rsid w:val="007F2C2D"/>
    <w:rsid w:val="007F3B30"/>
    <w:rsid w:val="007F49CA"/>
    <w:rsid w:val="007F533C"/>
    <w:rsid w:val="007F6DEB"/>
    <w:rsid w:val="007F7211"/>
    <w:rsid w:val="00800326"/>
    <w:rsid w:val="0080051F"/>
    <w:rsid w:val="00800D7C"/>
    <w:rsid w:val="00801EAC"/>
    <w:rsid w:val="00801FB7"/>
    <w:rsid w:val="008023CB"/>
    <w:rsid w:val="0080253D"/>
    <w:rsid w:val="00803D7A"/>
    <w:rsid w:val="00804F00"/>
    <w:rsid w:val="00804FB8"/>
    <w:rsid w:val="00805A2A"/>
    <w:rsid w:val="00806105"/>
    <w:rsid w:val="0081054D"/>
    <w:rsid w:val="008111F3"/>
    <w:rsid w:val="0081226E"/>
    <w:rsid w:val="00812552"/>
    <w:rsid w:val="0081428D"/>
    <w:rsid w:val="00815F72"/>
    <w:rsid w:val="008161F9"/>
    <w:rsid w:val="00816B49"/>
    <w:rsid w:val="00816DF3"/>
    <w:rsid w:val="00817513"/>
    <w:rsid w:val="0082127A"/>
    <w:rsid w:val="00822F2E"/>
    <w:rsid w:val="00824C42"/>
    <w:rsid w:val="00824EDD"/>
    <w:rsid w:val="0082528A"/>
    <w:rsid w:val="00825CDF"/>
    <w:rsid w:val="00825E94"/>
    <w:rsid w:val="008265CF"/>
    <w:rsid w:val="00826CFA"/>
    <w:rsid w:val="008273BD"/>
    <w:rsid w:val="008273FC"/>
    <w:rsid w:val="008278E6"/>
    <w:rsid w:val="00827CEC"/>
    <w:rsid w:val="00827E87"/>
    <w:rsid w:val="00827E8C"/>
    <w:rsid w:val="00830522"/>
    <w:rsid w:val="00830687"/>
    <w:rsid w:val="00830839"/>
    <w:rsid w:val="0083098B"/>
    <w:rsid w:val="00830C03"/>
    <w:rsid w:val="00831334"/>
    <w:rsid w:val="00831513"/>
    <w:rsid w:val="00831905"/>
    <w:rsid w:val="00832990"/>
    <w:rsid w:val="0083354E"/>
    <w:rsid w:val="00833589"/>
    <w:rsid w:val="008337D7"/>
    <w:rsid w:val="00834AAC"/>
    <w:rsid w:val="00834AEF"/>
    <w:rsid w:val="00835328"/>
    <w:rsid w:val="008360E5"/>
    <w:rsid w:val="00837303"/>
    <w:rsid w:val="008374FA"/>
    <w:rsid w:val="00837FD3"/>
    <w:rsid w:val="00841CC9"/>
    <w:rsid w:val="00841E31"/>
    <w:rsid w:val="00842510"/>
    <w:rsid w:val="008436E3"/>
    <w:rsid w:val="00843B33"/>
    <w:rsid w:val="00843D90"/>
    <w:rsid w:val="0084430C"/>
    <w:rsid w:val="00844873"/>
    <w:rsid w:val="00844A9F"/>
    <w:rsid w:val="00844B07"/>
    <w:rsid w:val="00844DB9"/>
    <w:rsid w:val="00845282"/>
    <w:rsid w:val="008453EE"/>
    <w:rsid w:val="00845968"/>
    <w:rsid w:val="0084625C"/>
    <w:rsid w:val="0084686D"/>
    <w:rsid w:val="00846A5D"/>
    <w:rsid w:val="00846C95"/>
    <w:rsid w:val="00847E82"/>
    <w:rsid w:val="00850086"/>
    <w:rsid w:val="00850158"/>
    <w:rsid w:val="00850F9C"/>
    <w:rsid w:val="0085122F"/>
    <w:rsid w:val="00851314"/>
    <w:rsid w:val="0085231A"/>
    <w:rsid w:val="00852D0E"/>
    <w:rsid w:val="0085323E"/>
    <w:rsid w:val="0085387A"/>
    <w:rsid w:val="008538BC"/>
    <w:rsid w:val="00853AEB"/>
    <w:rsid w:val="00855277"/>
    <w:rsid w:val="00856252"/>
    <w:rsid w:val="0085661E"/>
    <w:rsid w:val="008566D5"/>
    <w:rsid w:val="00857CCD"/>
    <w:rsid w:val="00860FC2"/>
    <w:rsid w:val="0086110B"/>
    <w:rsid w:val="00861F41"/>
    <w:rsid w:val="008620F2"/>
    <w:rsid w:val="008635FD"/>
    <w:rsid w:val="008636CB"/>
    <w:rsid w:val="0086403E"/>
    <w:rsid w:val="0086424B"/>
    <w:rsid w:val="0086457C"/>
    <w:rsid w:val="008648F2"/>
    <w:rsid w:val="00864B8E"/>
    <w:rsid w:val="008708A7"/>
    <w:rsid w:val="00871DC9"/>
    <w:rsid w:val="0087222C"/>
    <w:rsid w:val="00872352"/>
    <w:rsid w:val="00872888"/>
    <w:rsid w:val="008732A9"/>
    <w:rsid w:val="0087349C"/>
    <w:rsid w:val="00873908"/>
    <w:rsid w:val="008742C0"/>
    <w:rsid w:val="0087449D"/>
    <w:rsid w:val="00874911"/>
    <w:rsid w:val="00874DD5"/>
    <w:rsid w:val="00875707"/>
    <w:rsid w:val="008762DA"/>
    <w:rsid w:val="00880B63"/>
    <w:rsid w:val="008813BA"/>
    <w:rsid w:val="00881651"/>
    <w:rsid w:val="008823F0"/>
    <w:rsid w:val="008837D6"/>
    <w:rsid w:val="00883F64"/>
    <w:rsid w:val="008865FD"/>
    <w:rsid w:val="008867EF"/>
    <w:rsid w:val="00886EA2"/>
    <w:rsid w:val="008871F4"/>
    <w:rsid w:val="008878C2"/>
    <w:rsid w:val="008909C4"/>
    <w:rsid w:val="00891346"/>
    <w:rsid w:val="0089180C"/>
    <w:rsid w:val="00891B03"/>
    <w:rsid w:val="008924F9"/>
    <w:rsid w:val="00892BA5"/>
    <w:rsid w:val="00892C58"/>
    <w:rsid w:val="00892C95"/>
    <w:rsid w:val="00892FEB"/>
    <w:rsid w:val="00894F6E"/>
    <w:rsid w:val="0089522E"/>
    <w:rsid w:val="00895B33"/>
    <w:rsid w:val="008969CE"/>
    <w:rsid w:val="00896B0E"/>
    <w:rsid w:val="008970F1"/>
    <w:rsid w:val="00897294"/>
    <w:rsid w:val="008A0897"/>
    <w:rsid w:val="008A0D82"/>
    <w:rsid w:val="008A1B8E"/>
    <w:rsid w:val="008A411F"/>
    <w:rsid w:val="008A466A"/>
    <w:rsid w:val="008A4C97"/>
    <w:rsid w:val="008A4FC9"/>
    <w:rsid w:val="008A5324"/>
    <w:rsid w:val="008A55D9"/>
    <w:rsid w:val="008A5968"/>
    <w:rsid w:val="008A6B5D"/>
    <w:rsid w:val="008A797D"/>
    <w:rsid w:val="008B05BC"/>
    <w:rsid w:val="008B06F3"/>
    <w:rsid w:val="008B0861"/>
    <w:rsid w:val="008B2A06"/>
    <w:rsid w:val="008B3650"/>
    <w:rsid w:val="008B3FBE"/>
    <w:rsid w:val="008B424F"/>
    <w:rsid w:val="008B4ED8"/>
    <w:rsid w:val="008B65D1"/>
    <w:rsid w:val="008B6810"/>
    <w:rsid w:val="008B7357"/>
    <w:rsid w:val="008B7371"/>
    <w:rsid w:val="008B768B"/>
    <w:rsid w:val="008C1189"/>
    <w:rsid w:val="008C190C"/>
    <w:rsid w:val="008C2C6D"/>
    <w:rsid w:val="008C2FF8"/>
    <w:rsid w:val="008C38AB"/>
    <w:rsid w:val="008C4133"/>
    <w:rsid w:val="008C4757"/>
    <w:rsid w:val="008C4785"/>
    <w:rsid w:val="008C5857"/>
    <w:rsid w:val="008C6DBF"/>
    <w:rsid w:val="008C7421"/>
    <w:rsid w:val="008C744D"/>
    <w:rsid w:val="008C7619"/>
    <w:rsid w:val="008C7768"/>
    <w:rsid w:val="008D0BE9"/>
    <w:rsid w:val="008D1192"/>
    <w:rsid w:val="008D1A98"/>
    <w:rsid w:val="008D1F96"/>
    <w:rsid w:val="008D360A"/>
    <w:rsid w:val="008D3711"/>
    <w:rsid w:val="008D5484"/>
    <w:rsid w:val="008D5580"/>
    <w:rsid w:val="008D595C"/>
    <w:rsid w:val="008D59F5"/>
    <w:rsid w:val="008D5C7A"/>
    <w:rsid w:val="008D5DE3"/>
    <w:rsid w:val="008D68E9"/>
    <w:rsid w:val="008E04EB"/>
    <w:rsid w:val="008E0C0D"/>
    <w:rsid w:val="008E0F94"/>
    <w:rsid w:val="008E11D7"/>
    <w:rsid w:val="008E1219"/>
    <w:rsid w:val="008E2909"/>
    <w:rsid w:val="008E389A"/>
    <w:rsid w:val="008E3C31"/>
    <w:rsid w:val="008E3ED4"/>
    <w:rsid w:val="008E59D2"/>
    <w:rsid w:val="008E66E5"/>
    <w:rsid w:val="008E7070"/>
    <w:rsid w:val="008E73B5"/>
    <w:rsid w:val="008E75AB"/>
    <w:rsid w:val="008F0080"/>
    <w:rsid w:val="008F0282"/>
    <w:rsid w:val="008F0B08"/>
    <w:rsid w:val="008F0D97"/>
    <w:rsid w:val="008F0E56"/>
    <w:rsid w:val="008F24BA"/>
    <w:rsid w:val="008F2E82"/>
    <w:rsid w:val="008F3102"/>
    <w:rsid w:val="008F317A"/>
    <w:rsid w:val="008F3499"/>
    <w:rsid w:val="008F3869"/>
    <w:rsid w:val="008F4748"/>
    <w:rsid w:val="008F4934"/>
    <w:rsid w:val="008F5347"/>
    <w:rsid w:val="008F5C89"/>
    <w:rsid w:val="008F781D"/>
    <w:rsid w:val="008F7BAE"/>
    <w:rsid w:val="008F7C18"/>
    <w:rsid w:val="008F7D9E"/>
    <w:rsid w:val="00901F50"/>
    <w:rsid w:val="0090241D"/>
    <w:rsid w:val="00902D71"/>
    <w:rsid w:val="00902E94"/>
    <w:rsid w:val="009039D3"/>
    <w:rsid w:val="00903AA3"/>
    <w:rsid w:val="00903F69"/>
    <w:rsid w:val="009042F4"/>
    <w:rsid w:val="009042FF"/>
    <w:rsid w:val="00904E78"/>
    <w:rsid w:val="009052D9"/>
    <w:rsid w:val="009061D8"/>
    <w:rsid w:val="00906399"/>
    <w:rsid w:val="00906DAA"/>
    <w:rsid w:val="00906F9C"/>
    <w:rsid w:val="00907165"/>
    <w:rsid w:val="0090748C"/>
    <w:rsid w:val="009079AC"/>
    <w:rsid w:val="009101B5"/>
    <w:rsid w:val="00910A26"/>
    <w:rsid w:val="00911AC1"/>
    <w:rsid w:val="0091221B"/>
    <w:rsid w:val="00912D39"/>
    <w:rsid w:val="00913032"/>
    <w:rsid w:val="00914484"/>
    <w:rsid w:val="00914889"/>
    <w:rsid w:val="0091539A"/>
    <w:rsid w:val="009163E8"/>
    <w:rsid w:val="0092008A"/>
    <w:rsid w:val="00920150"/>
    <w:rsid w:val="00920C02"/>
    <w:rsid w:val="00921AD7"/>
    <w:rsid w:val="00922286"/>
    <w:rsid w:val="009224EA"/>
    <w:rsid w:val="00922B95"/>
    <w:rsid w:val="00922B97"/>
    <w:rsid w:val="00922FB6"/>
    <w:rsid w:val="0092337D"/>
    <w:rsid w:val="00923730"/>
    <w:rsid w:val="009241BC"/>
    <w:rsid w:val="00924521"/>
    <w:rsid w:val="00924CE1"/>
    <w:rsid w:val="0092570B"/>
    <w:rsid w:val="00926979"/>
    <w:rsid w:val="00930D15"/>
    <w:rsid w:val="009311EC"/>
    <w:rsid w:val="009314D2"/>
    <w:rsid w:val="00931EC4"/>
    <w:rsid w:val="009328B0"/>
    <w:rsid w:val="00932B8D"/>
    <w:rsid w:val="00933F9F"/>
    <w:rsid w:val="00934914"/>
    <w:rsid w:val="00934E8E"/>
    <w:rsid w:val="0093534F"/>
    <w:rsid w:val="009360D1"/>
    <w:rsid w:val="00936329"/>
    <w:rsid w:val="009365B3"/>
    <w:rsid w:val="00937168"/>
    <w:rsid w:val="009371BC"/>
    <w:rsid w:val="0093725C"/>
    <w:rsid w:val="009402BE"/>
    <w:rsid w:val="00940882"/>
    <w:rsid w:val="00940E31"/>
    <w:rsid w:val="009416E7"/>
    <w:rsid w:val="009423E1"/>
    <w:rsid w:val="00943386"/>
    <w:rsid w:val="00943C35"/>
    <w:rsid w:val="00944EF4"/>
    <w:rsid w:val="00944F8A"/>
    <w:rsid w:val="00945867"/>
    <w:rsid w:val="00945B87"/>
    <w:rsid w:val="00947EDA"/>
    <w:rsid w:val="009507BC"/>
    <w:rsid w:val="0095221B"/>
    <w:rsid w:val="009552F2"/>
    <w:rsid w:val="00956591"/>
    <w:rsid w:val="0095697B"/>
    <w:rsid w:val="00957B78"/>
    <w:rsid w:val="00960842"/>
    <w:rsid w:val="0096097D"/>
    <w:rsid w:val="00960C49"/>
    <w:rsid w:val="00960DE9"/>
    <w:rsid w:val="0096128D"/>
    <w:rsid w:val="00961481"/>
    <w:rsid w:val="00961A2D"/>
    <w:rsid w:val="00961B88"/>
    <w:rsid w:val="009642DD"/>
    <w:rsid w:val="00964A51"/>
    <w:rsid w:val="00964D5F"/>
    <w:rsid w:val="00965169"/>
    <w:rsid w:val="00965FDF"/>
    <w:rsid w:val="009672EC"/>
    <w:rsid w:val="00970D35"/>
    <w:rsid w:val="00973216"/>
    <w:rsid w:val="0097389E"/>
    <w:rsid w:val="00974378"/>
    <w:rsid w:val="009746C0"/>
    <w:rsid w:val="00974B04"/>
    <w:rsid w:val="00974BDB"/>
    <w:rsid w:val="00975A26"/>
    <w:rsid w:val="00976674"/>
    <w:rsid w:val="009769B4"/>
    <w:rsid w:val="00977768"/>
    <w:rsid w:val="009806BD"/>
    <w:rsid w:val="00980FF6"/>
    <w:rsid w:val="009825DF"/>
    <w:rsid w:val="00982ECE"/>
    <w:rsid w:val="009844B3"/>
    <w:rsid w:val="00984534"/>
    <w:rsid w:val="009856A5"/>
    <w:rsid w:val="009857A0"/>
    <w:rsid w:val="00986710"/>
    <w:rsid w:val="00986980"/>
    <w:rsid w:val="009869EC"/>
    <w:rsid w:val="00987AAC"/>
    <w:rsid w:val="009903FB"/>
    <w:rsid w:val="00990B89"/>
    <w:rsid w:val="00990FB4"/>
    <w:rsid w:val="009911A5"/>
    <w:rsid w:val="009917C7"/>
    <w:rsid w:val="009923A6"/>
    <w:rsid w:val="0099375D"/>
    <w:rsid w:val="009948EA"/>
    <w:rsid w:val="009951D4"/>
    <w:rsid w:val="009952C7"/>
    <w:rsid w:val="0099535F"/>
    <w:rsid w:val="00995855"/>
    <w:rsid w:val="00996092"/>
    <w:rsid w:val="009961F8"/>
    <w:rsid w:val="009962C3"/>
    <w:rsid w:val="00996565"/>
    <w:rsid w:val="0099671F"/>
    <w:rsid w:val="00996B0B"/>
    <w:rsid w:val="00996E33"/>
    <w:rsid w:val="009977EA"/>
    <w:rsid w:val="00997B30"/>
    <w:rsid w:val="009A02D3"/>
    <w:rsid w:val="009A0672"/>
    <w:rsid w:val="009A197B"/>
    <w:rsid w:val="009A1D63"/>
    <w:rsid w:val="009A202E"/>
    <w:rsid w:val="009A2430"/>
    <w:rsid w:val="009A2B30"/>
    <w:rsid w:val="009A2C20"/>
    <w:rsid w:val="009A356E"/>
    <w:rsid w:val="009A35EB"/>
    <w:rsid w:val="009A36F6"/>
    <w:rsid w:val="009A3A80"/>
    <w:rsid w:val="009A454B"/>
    <w:rsid w:val="009A5F27"/>
    <w:rsid w:val="009B0212"/>
    <w:rsid w:val="009B1DA8"/>
    <w:rsid w:val="009B2A75"/>
    <w:rsid w:val="009B3E3F"/>
    <w:rsid w:val="009B4929"/>
    <w:rsid w:val="009B4B5C"/>
    <w:rsid w:val="009B55CE"/>
    <w:rsid w:val="009B59AE"/>
    <w:rsid w:val="009B65DB"/>
    <w:rsid w:val="009B6A55"/>
    <w:rsid w:val="009B6F9E"/>
    <w:rsid w:val="009B7362"/>
    <w:rsid w:val="009B7BFE"/>
    <w:rsid w:val="009C0542"/>
    <w:rsid w:val="009C1827"/>
    <w:rsid w:val="009C1A41"/>
    <w:rsid w:val="009C2015"/>
    <w:rsid w:val="009C23D6"/>
    <w:rsid w:val="009C3E54"/>
    <w:rsid w:val="009C4060"/>
    <w:rsid w:val="009C471C"/>
    <w:rsid w:val="009C48F5"/>
    <w:rsid w:val="009C5469"/>
    <w:rsid w:val="009C575A"/>
    <w:rsid w:val="009C5877"/>
    <w:rsid w:val="009C5DDB"/>
    <w:rsid w:val="009C5FB1"/>
    <w:rsid w:val="009C66D7"/>
    <w:rsid w:val="009C7179"/>
    <w:rsid w:val="009C728B"/>
    <w:rsid w:val="009C79C6"/>
    <w:rsid w:val="009D05A1"/>
    <w:rsid w:val="009D098E"/>
    <w:rsid w:val="009D09E3"/>
    <w:rsid w:val="009D0D3E"/>
    <w:rsid w:val="009D1188"/>
    <w:rsid w:val="009D228D"/>
    <w:rsid w:val="009D37B7"/>
    <w:rsid w:val="009D38B4"/>
    <w:rsid w:val="009D3F34"/>
    <w:rsid w:val="009D44B9"/>
    <w:rsid w:val="009D52FC"/>
    <w:rsid w:val="009D54B8"/>
    <w:rsid w:val="009D554C"/>
    <w:rsid w:val="009D56F8"/>
    <w:rsid w:val="009D5B75"/>
    <w:rsid w:val="009D72B2"/>
    <w:rsid w:val="009D7AC1"/>
    <w:rsid w:val="009E00A0"/>
    <w:rsid w:val="009E01BA"/>
    <w:rsid w:val="009E031D"/>
    <w:rsid w:val="009E1288"/>
    <w:rsid w:val="009E18E1"/>
    <w:rsid w:val="009E1DC6"/>
    <w:rsid w:val="009E290E"/>
    <w:rsid w:val="009E2D4B"/>
    <w:rsid w:val="009E2D53"/>
    <w:rsid w:val="009E2ECF"/>
    <w:rsid w:val="009E37E8"/>
    <w:rsid w:val="009E42E3"/>
    <w:rsid w:val="009E43B1"/>
    <w:rsid w:val="009E57A6"/>
    <w:rsid w:val="009E5BD8"/>
    <w:rsid w:val="009E66AE"/>
    <w:rsid w:val="009E6984"/>
    <w:rsid w:val="009E6A1E"/>
    <w:rsid w:val="009E7A03"/>
    <w:rsid w:val="009E7EC0"/>
    <w:rsid w:val="009F1247"/>
    <w:rsid w:val="009F1C42"/>
    <w:rsid w:val="009F23DA"/>
    <w:rsid w:val="009F3316"/>
    <w:rsid w:val="009F6936"/>
    <w:rsid w:val="009F7115"/>
    <w:rsid w:val="009F72A4"/>
    <w:rsid w:val="009F7F41"/>
    <w:rsid w:val="00A0114C"/>
    <w:rsid w:val="00A01472"/>
    <w:rsid w:val="00A014C0"/>
    <w:rsid w:val="00A023A7"/>
    <w:rsid w:val="00A04893"/>
    <w:rsid w:val="00A04CF1"/>
    <w:rsid w:val="00A06345"/>
    <w:rsid w:val="00A06A5C"/>
    <w:rsid w:val="00A06D9C"/>
    <w:rsid w:val="00A07391"/>
    <w:rsid w:val="00A07929"/>
    <w:rsid w:val="00A10892"/>
    <w:rsid w:val="00A10C6A"/>
    <w:rsid w:val="00A127A1"/>
    <w:rsid w:val="00A12B6D"/>
    <w:rsid w:val="00A138C7"/>
    <w:rsid w:val="00A146C0"/>
    <w:rsid w:val="00A14B24"/>
    <w:rsid w:val="00A150BE"/>
    <w:rsid w:val="00A15110"/>
    <w:rsid w:val="00A15279"/>
    <w:rsid w:val="00A177A8"/>
    <w:rsid w:val="00A17F25"/>
    <w:rsid w:val="00A208BA"/>
    <w:rsid w:val="00A20DA3"/>
    <w:rsid w:val="00A2148B"/>
    <w:rsid w:val="00A21A69"/>
    <w:rsid w:val="00A2221E"/>
    <w:rsid w:val="00A249EE"/>
    <w:rsid w:val="00A24B58"/>
    <w:rsid w:val="00A255B6"/>
    <w:rsid w:val="00A25C20"/>
    <w:rsid w:val="00A26A83"/>
    <w:rsid w:val="00A26AA4"/>
    <w:rsid w:val="00A26C8A"/>
    <w:rsid w:val="00A26F68"/>
    <w:rsid w:val="00A2723A"/>
    <w:rsid w:val="00A2764F"/>
    <w:rsid w:val="00A27791"/>
    <w:rsid w:val="00A308C8"/>
    <w:rsid w:val="00A309BA"/>
    <w:rsid w:val="00A33DBB"/>
    <w:rsid w:val="00A3457F"/>
    <w:rsid w:val="00A35C36"/>
    <w:rsid w:val="00A35FAC"/>
    <w:rsid w:val="00A3629E"/>
    <w:rsid w:val="00A36BE0"/>
    <w:rsid w:val="00A36C0E"/>
    <w:rsid w:val="00A41DD3"/>
    <w:rsid w:val="00A420BF"/>
    <w:rsid w:val="00A43E47"/>
    <w:rsid w:val="00A448FC"/>
    <w:rsid w:val="00A44FEA"/>
    <w:rsid w:val="00A50542"/>
    <w:rsid w:val="00A508FB"/>
    <w:rsid w:val="00A51867"/>
    <w:rsid w:val="00A51FA9"/>
    <w:rsid w:val="00A51FE0"/>
    <w:rsid w:val="00A5228C"/>
    <w:rsid w:val="00A52341"/>
    <w:rsid w:val="00A529AD"/>
    <w:rsid w:val="00A52A19"/>
    <w:rsid w:val="00A534B1"/>
    <w:rsid w:val="00A54A15"/>
    <w:rsid w:val="00A5512D"/>
    <w:rsid w:val="00A5572D"/>
    <w:rsid w:val="00A5598D"/>
    <w:rsid w:val="00A55D93"/>
    <w:rsid w:val="00A56319"/>
    <w:rsid w:val="00A570C9"/>
    <w:rsid w:val="00A574B5"/>
    <w:rsid w:val="00A5789C"/>
    <w:rsid w:val="00A57B71"/>
    <w:rsid w:val="00A600C4"/>
    <w:rsid w:val="00A60312"/>
    <w:rsid w:val="00A60422"/>
    <w:rsid w:val="00A61533"/>
    <w:rsid w:val="00A61B8A"/>
    <w:rsid w:val="00A632A5"/>
    <w:rsid w:val="00A637BB"/>
    <w:rsid w:val="00A64FA1"/>
    <w:rsid w:val="00A655A5"/>
    <w:rsid w:val="00A65E51"/>
    <w:rsid w:val="00A662B1"/>
    <w:rsid w:val="00A66362"/>
    <w:rsid w:val="00A669BF"/>
    <w:rsid w:val="00A66ED7"/>
    <w:rsid w:val="00A67203"/>
    <w:rsid w:val="00A6756F"/>
    <w:rsid w:val="00A675EA"/>
    <w:rsid w:val="00A67699"/>
    <w:rsid w:val="00A67CF8"/>
    <w:rsid w:val="00A70143"/>
    <w:rsid w:val="00A70EB8"/>
    <w:rsid w:val="00A716DE"/>
    <w:rsid w:val="00A71925"/>
    <w:rsid w:val="00A71B83"/>
    <w:rsid w:val="00A71CDC"/>
    <w:rsid w:val="00A71F1F"/>
    <w:rsid w:val="00A72253"/>
    <w:rsid w:val="00A7250C"/>
    <w:rsid w:val="00A72732"/>
    <w:rsid w:val="00A72807"/>
    <w:rsid w:val="00A732B0"/>
    <w:rsid w:val="00A738C4"/>
    <w:rsid w:val="00A73F67"/>
    <w:rsid w:val="00A75426"/>
    <w:rsid w:val="00A76526"/>
    <w:rsid w:val="00A779DE"/>
    <w:rsid w:val="00A808ED"/>
    <w:rsid w:val="00A81A0C"/>
    <w:rsid w:val="00A82544"/>
    <w:rsid w:val="00A82BB7"/>
    <w:rsid w:val="00A833DB"/>
    <w:rsid w:val="00A8361F"/>
    <w:rsid w:val="00A83D5D"/>
    <w:rsid w:val="00A83E61"/>
    <w:rsid w:val="00A854AA"/>
    <w:rsid w:val="00A85534"/>
    <w:rsid w:val="00A85AE3"/>
    <w:rsid w:val="00A85F93"/>
    <w:rsid w:val="00A864FC"/>
    <w:rsid w:val="00A872B7"/>
    <w:rsid w:val="00A87F7E"/>
    <w:rsid w:val="00A87F88"/>
    <w:rsid w:val="00A87FFB"/>
    <w:rsid w:val="00A900F2"/>
    <w:rsid w:val="00A90B4F"/>
    <w:rsid w:val="00A911BB"/>
    <w:rsid w:val="00A91553"/>
    <w:rsid w:val="00A91E35"/>
    <w:rsid w:val="00A92B91"/>
    <w:rsid w:val="00A93061"/>
    <w:rsid w:val="00A93ECA"/>
    <w:rsid w:val="00A942E9"/>
    <w:rsid w:val="00A94995"/>
    <w:rsid w:val="00A94A73"/>
    <w:rsid w:val="00A94D3E"/>
    <w:rsid w:val="00A962D1"/>
    <w:rsid w:val="00A96939"/>
    <w:rsid w:val="00AA18DB"/>
    <w:rsid w:val="00AA2571"/>
    <w:rsid w:val="00AA365D"/>
    <w:rsid w:val="00AA36A2"/>
    <w:rsid w:val="00AA37AF"/>
    <w:rsid w:val="00AA3B03"/>
    <w:rsid w:val="00AA4295"/>
    <w:rsid w:val="00AA57C8"/>
    <w:rsid w:val="00AA6FE6"/>
    <w:rsid w:val="00AB1597"/>
    <w:rsid w:val="00AB1CAD"/>
    <w:rsid w:val="00AB1DBE"/>
    <w:rsid w:val="00AB2D61"/>
    <w:rsid w:val="00AB2F64"/>
    <w:rsid w:val="00AB3009"/>
    <w:rsid w:val="00AB3250"/>
    <w:rsid w:val="00AB3390"/>
    <w:rsid w:val="00AB6472"/>
    <w:rsid w:val="00AB7884"/>
    <w:rsid w:val="00AC0194"/>
    <w:rsid w:val="00AC0E96"/>
    <w:rsid w:val="00AC43DA"/>
    <w:rsid w:val="00AC4848"/>
    <w:rsid w:val="00AC4891"/>
    <w:rsid w:val="00AC5490"/>
    <w:rsid w:val="00AC5880"/>
    <w:rsid w:val="00AC62A5"/>
    <w:rsid w:val="00AD1D88"/>
    <w:rsid w:val="00AD1FBE"/>
    <w:rsid w:val="00AD2E61"/>
    <w:rsid w:val="00AD2F38"/>
    <w:rsid w:val="00AD3D08"/>
    <w:rsid w:val="00AD4091"/>
    <w:rsid w:val="00AD44C4"/>
    <w:rsid w:val="00AD490E"/>
    <w:rsid w:val="00AD51F3"/>
    <w:rsid w:val="00AD68FA"/>
    <w:rsid w:val="00AD7302"/>
    <w:rsid w:val="00AE0D8E"/>
    <w:rsid w:val="00AE13A7"/>
    <w:rsid w:val="00AE15FA"/>
    <w:rsid w:val="00AE18E1"/>
    <w:rsid w:val="00AE19B3"/>
    <w:rsid w:val="00AE1EA7"/>
    <w:rsid w:val="00AE29AD"/>
    <w:rsid w:val="00AE3038"/>
    <w:rsid w:val="00AE36A8"/>
    <w:rsid w:val="00AE3C92"/>
    <w:rsid w:val="00AE4202"/>
    <w:rsid w:val="00AE52A2"/>
    <w:rsid w:val="00AE56A7"/>
    <w:rsid w:val="00AE671A"/>
    <w:rsid w:val="00AE6781"/>
    <w:rsid w:val="00AE6820"/>
    <w:rsid w:val="00AE68E3"/>
    <w:rsid w:val="00AE73F9"/>
    <w:rsid w:val="00AE784A"/>
    <w:rsid w:val="00AF2141"/>
    <w:rsid w:val="00AF2F50"/>
    <w:rsid w:val="00AF3192"/>
    <w:rsid w:val="00AF4838"/>
    <w:rsid w:val="00AF62E7"/>
    <w:rsid w:val="00AF6622"/>
    <w:rsid w:val="00AF6F15"/>
    <w:rsid w:val="00AF757A"/>
    <w:rsid w:val="00B0063A"/>
    <w:rsid w:val="00B00C5D"/>
    <w:rsid w:val="00B013C4"/>
    <w:rsid w:val="00B01449"/>
    <w:rsid w:val="00B02072"/>
    <w:rsid w:val="00B025CF"/>
    <w:rsid w:val="00B03698"/>
    <w:rsid w:val="00B03885"/>
    <w:rsid w:val="00B050F2"/>
    <w:rsid w:val="00B0592A"/>
    <w:rsid w:val="00B069D7"/>
    <w:rsid w:val="00B06F2E"/>
    <w:rsid w:val="00B0712F"/>
    <w:rsid w:val="00B07D69"/>
    <w:rsid w:val="00B1054D"/>
    <w:rsid w:val="00B10CBC"/>
    <w:rsid w:val="00B11524"/>
    <w:rsid w:val="00B12A4F"/>
    <w:rsid w:val="00B13064"/>
    <w:rsid w:val="00B149C8"/>
    <w:rsid w:val="00B15086"/>
    <w:rsid w:val="00B154E6"/>
    <w:rsid w:val="00B16344"/>
    <w:rsid w:val="00B16875"/>
    <w:rsid w:val="00B16D56"/>
    <w:rsid w:val="00B173C3"/>
    <w:rsid w:val="00B17AF7"/>
    <w:rsid w:val="00B20FD5"/>
    <w:rsid w:val="00B213BD"/>
    <w:rsid w:val="00B2190B"/>
    <w:rsid w:val="00B21BDF"/>
    <w:rsid w:val="00B21CC5"/>
    <w:rsid w:val="00B22457"/>
    <w:rsid w:val="00B22490"/>
    <w:rsid w:val="00B228D8"/>
    <w:rsid w:val="00B228DB"/>
    <w:rsid w:val="00B22F44"/>
    <w:rsid w:val="00B2345D"/>
    <w:rsid w:val="00B24869"/>
    <w:rsid w:val="00B24D89"/>
    <w:rsid w:val="00B252D0"/>
    <w:rsid w:val="00B25E06"/>
    <w:rsid w:val="00B25E9A"/>
    <w:rsid w:val="00B26460"/>
    <w:rsid w:val="00B267E7"/>
    <w:rsid w:val="00B26F7F"/>
    <w:rsid w:val="00B270B5"/>
    <w:rsid w:val="00B274C5"/>
    <w:rsid w:val="00B30449"/>
    <w:rsid w:val="00B319AD"/>
    <w:rsid w:val="00B3225A"/>
    <w:rsid w:val="00B32DDF"/>
    <w:rsid w:val="00B33870"/>
    <w:rsid w:val="00B338E2"/>
    <w:rsid w:val="00B34261"/>
    <w:rsid w:val="00B34263"/>
    <w:rsid w:val="00B34706"/>
    <w:rsid w:val="00B352E8"/>
    <w:rsid w:val="00B35A77"/>
    <w:rsid w:val="00B35BB3"/>
    <w:rsid w:val="00B36585"/>
    <w:rsid w:val="00B36586"/>
    <w:rsid w:val="00B36CC0"/>
    <w:rsid w:val="00B36E62"/>
    <w:rsid w:val="00B36F69"/>
    <w:rsid w:val="00B37222"/>
    <w:rsid w:val="00B37FD0"/>
    <w:rsid w:val="00B4056D"/>
    <w:rsid w:val="00B407BC"/>
    <w:rsid w:val="00B41BEA"/>
    <w:rsid w:val="00B41C97"/>
    <w:rsid w:val="00B42C0B"/>
    <w:rsid w:val="00B43281"/>
    <w:rsid w:val="00B433B0"/>
    <w:rsid w:val="00B44160"/>
    <w:rsid w:val="00B448F1"/>
    <w:rsid w:val="00B45BEF"/>
    <w:rsid w:val="00B46873"/>
    <w:rsid w:val="00B47F4B"/>
    <w:rsid w:val="00B5056E"/>
    <w:rsid w:val="00B50A6F"/>
    <w:rsid w:val="00B519D1"/>
    <w:rsid w:val="00B51ACC"/>
    <w:rsid w:val="00B52103"/>
    <w:rsid w:val="00B52645"/>
    <w:rsid w:val="00B52859"/>
    <w:rsid w:val="00B52E39"/>
    <w:rsid w:val="00B53CD4"/>
    <w:rsid w:val="00B540AD"/>
    <w:rsid w:val="00B544C0"/>
    <w:rsid w:val="00B545EB"/>
    <w:rsid w:val="00B54841"/>
    <w:rsid w:val="00B55241"/>
    <w:rsid w:val="00B552A0"/>
    <w:rsid w:val="00B552CA"/>
    <w:rsid w:val="00B563EB"/>
    <w:rsid w:val="00B56C89"/>
    <w:rsid w:val="00B57010"/>
    <w:rsid w:val="00B57D75"/>
    <w:rsid w:val="00B607A9"/>
    <w:rsid w:val="00B60932"/>
    <w:rsid w:val="00B616C9"/>
    <w:rsid w:val="00B621FC"/>
    <w:rsid w:val="00B62401"/>
    <w:rsid w:val="00B6345F"/>
    <w:rsid w:val="00B635D8"/>
    <w:rsid w:val="00B63A6C"/>
    <w:rsid w:val="00B645ED"/>
    <w:rsid w:val="00B64E40"/>
    <w:rsid w:val="00B64ED8"/>
    <w:rsid w:val="00B659ED"/>
    <w:rsid w:val="00B66350"/>
    <w:rsid w:val="00B67210"/>
    <w:rsid w:val="00B70767"/>
    <w:rsid w:val="00B70BC5"/>
    <w:rsid w:val="00B72629"/>
    <w:rsid w:val="00B72765"/>
    <w:rsid w:val="00B73152"/>
    <w:rsid w:val="00B74937"/>
    <w:rsid w:val="00B74AA0"/>
    <w:rsid w:val="00B756FB"/>
    <w:rsid w:val="00B759AA"/>
    <w:rsid w:val="00B75BCA"/>
    <w:rsid w:val="00B7610C"/>
    <w:rsid w:val="00B76EA0"/>
    <w:rsid w:val="00B803D2"/>
    <w:rsid w:val="00B812E9"/>
    <w:rsid w:val="00B81993"/>
    <w:rsid w:val="00B81E37"/>
    <w:rsid w:val="00B822D4"/>
    <w:rsid w:val="00B82B81"/>
    <w:rsid w:val="00B82BF2"/>
    <w:rsid w:val="00B8352B"/>
    <w:rsid w:val="00B8363B"/>
    <w:rsid w:val="00B84365"/>
    <w:rsid w:val="00B84A69"/>
    <w:rsid w:val="00B851B6"/>
    <w:rsid w:val="00B856CA"/>
    <w:rsid w:val="00B85B87"/>
    <w:rsid w:val="00B85D01"/>
    <w:rsid w:val="00B90126"/>
    <w:rsid w:val="00B91D62"/>
    <w:rsid w:val="00B92A2E"/>
    <w:rsid w:val="00B92ACA"/>
    <w:rsid w:val="00B93CBC"/>
    <w:rsid w:val="00B942DA"/>
    <w:rsid w:val="00B95568"/>
    <w:rsid w:val="00B955F9"/>
    <w:rsid w:val="00B95B86"/>
    <w:rsid w:val="00B96241"/>
    <w:rsid w:val="00B96C80"/>
    <w:rsid w:val="00B96ED3"/>
    <w:rsid w:val="00B97833"/>
    <w:rsid w:val="00B97A13"/>
    <w:rsid w:val="00B97E93"/>
    <w:rsid w:val="00BA0026"/>
    <w:rsid w:val="00BA066C"/>
    <w:rsid w:val="00BA0737"/>
    <w:rsid w:val="00BA0AEE"/>
    <w:rsid w:val="00BA1083"/>
    <w:rsid w:val="00BA1424"/>
    <w:rsid w:val="00BA1778"/>
    <w:rsid w:val="00BA33DA"/>
    <w:rsid w:val="00BA3AAD"/>
    <w:rsid w:val="00BA4D88"/>
    <w:rsid w:val="00BA4F25"/>
    <w:rsid w:val="00BA5BA1"/>
    <w:rsid w:val="00BA5D4B"/>
    <w:rsid w:val="00BA6B06"/>
    <w:rsid w:val="00BA6D2E"/>
    <w:rsid w:val="00BB0147"/>
    <w:rsid w:val="00BB0F99"/>
    <w:rsid w:val="00BB16CC"/>
    <w:rsid w:val="00BB370F"/>
    <w:rsid w:val="00BB3F3E"/>
    <w:rsid w:val="00BB407C"/>
    <w:rsid w:val="00BB580F"/>
    <w:rsid w:val="00BB5A76"/>
    <w:rsid w:val="00BB69C5"/>
    <w:rsid w:val="00BB6D15"/>
    <w:rsid w:val="00BB6E75"/>
    <w:rsid w:val="00BB6FC7"/>
    <w:rsid w:val="00BB723B"/>
    <w:rsid w:val="00BB748C"/>
    <w:rsid w:val="00BB76E0"/>
    <w:rsid w:val="00BC0511"/>
    <w:rsid w:val="00BC0FC2"/>
    <w:rsid w:val="00BC1922"/>
    <w:rsid w:val="00BC25DA"/>
    <w:rsid w:val="00BC384D"/>
    <w:rsid w:val="00BC3CA9"/>
    <w:rsid w:val="00BC3EB9"/>
    <w:rsid w:val="00BC4598"/>
    <w:rsid w:val="00BC5CE6"/>
    <w:rsid w:val="00BC5F6F"/>
    <w:rsid w:val="00BC7477"/>
    <w:rsid w:val="00BC77BB"/>
    <w:rsid w:val="00BC7836"/>
    <w:rsid w:val="00BD0E23"/>
    <w:rsid w:val="00BD167D"/>
    <w:rsid w:val="00BD1B16"/>
    <w:rsid w:val="00BD26B7"/>
    <w:rsid w:val="00BD29E2"/>
    <w:rsid w:val="00BD336D"/>
    <w:rsid w:val="00BD346F"/>
    <w:rsid w:val="00BD3C22"/>
    <w:rsid w:val="00BD4D99"/>
    <w:rsid w:val="00BD62AB"/>
    <w:rsid w:val="00BD6F2E"/>
    <w:rsid w:val="00BD7334"/>
    <w:rsid w:val="00BD7E96"/>
    <w:rsid w:val="00BD7F27"/>
    <w:rsid w:val="00BD7F4B"/>
    <w:rsid w:val="00BE0528"/>
    <w:rsid w:val="00BE06B0"/>
    <w:rsid w:val="00BE1A4A"/>
    <w:rsid w:val="00BE1E5E"/>
    <w:rsid w:val="00BE4355"/>
    <w:rsid w:val="00BE48E6"/>
    <w:rsid w:val="00BE5CF5"/>
    <w:rsid w:val="00BE65C8"/>
    <w:rsid w:val="00BE67E7"/>
    <w:rsid w:val="00BE7E91"/>
    <w:rsid w:val="00BF0394"/>
    <w:rsid w:val="00BF1880"/>
    <w:rsid w:val="00BF1BF6"/>
    <w:rsid w:val="00BF244C"/>
    <w:rsid w:val="00BF36D8"/>
    <w:rsid w:val="00BF504E"/>
    <w:rsid w:val="00BF55BE"/>
    <w:rsid w:val="00BF70BB"/>
    <w:rsid w:val="00BF7596"/>
    <w:rsid w:val="00C004F0"/>
    <w:rsid w:val="00C0080D"/>
    <w:rsid w:val="00C00DC2"/>
    <w:rsid w:val="00C013A4"/>
    <w:rsid w:val="00C0180F"/>
    <w:rsid w:val="00C0194D"/>
    <w:rsid w:val="00C01F87"/>
    <w:rsid w:val="00C03E2E"/>
    <w:rsid w:val="00C0469C"/>
    <w:rsid w:val="00C04CAA"/>
    <w:rsid w:val="00C04D2F"/>
    <w:rsid w:val="00C055F9"/>
    <w:rsid w:val="00C05C69"/>
    <w:rsid w:val="00C06DFF"/>
    <w:rsid w:val="00C07736"/>
    <w:rsid w:val="00C10A56"/>
    <w:rsid w:val="00C10A68"/>
    <w:rsid w:val="00C10FA5"/>
    <w:rsid w:val="00C1103A"/>
    <w:rsid w:val="00C115B7"/>
    <w:rsid w:val="00C1165C"/>
    <w:rsid w:val="00C11F59"/>
    <w:rsid w:val="00C12762"/>
    <w:rsid w:val="00C12EE4"/>
    <w:rsid w:val="00C13B37"/>
    <w:rsid w:val="00C140FD"/>
    <w:rsid w:val="00C14881"/>
    <w:rsid w:val="00C14933"/>
    <w:rsid w:val="00C1512A"/>
    <w:rsid w:val="00C15334"/>
    <w:rsid w:val="00C15529"/>
    <w:rsid w:val="00C15549"/>
    <w:rsid w:val="00C15714"/>
    <w:rsid w:val="00C15BD5"/>
    <w:rsid w:val="00C15D55"/>
    <w:rsid w:val="00C205F0"/>
    <w:rsid w:val="00C20B6D"/>
    <w:rsid w:val="00C2116F"/>
    <w:rsid w:val="00C213CE"/>
    <w:rsid w:val="00C216E5"/>
    <w:rsid w:val="00C21C40"/>
    <w:rsid w:val="00C21EF2"/>
    <w:rsid w:val="00C221B6"/>
    <w:rsid w:val="00C224FF"/>
    <w:rsid w:val="00C22DE1"/>
    <w:rsid w:val="00C22E1A"/>
    <w:rsid w:val="00C242F4"/>
    <w:rsid w:val="00C245CD"/>
    <w:rsid w:val="00C24A64"/>
    <w:rsid w:val="00C24C9D"/>
    <w:rsid w:val="00C25944"/>
    <w:rsid w:val="00C25CC5"/>
    <w:rsid w:val="00C25CDE"/>
    <w:rsid w:val="00C26B08"/>
    <w:rsid w:val="00C305EC"/>
    <w:rsid w:val="00C319EA"/>
    <w:rsid w:val="00C31A0C"/>
    <w:rsid w:val="00C321E6"/>
    <w:rsid w:val="00C323EA"/>
    <w:rsid w:val="00C32502"/>
    <w:rsid w:val="00C32AD6"/>
    <w:rsid w:val="00C32D34"/>
    <w:rsid w:val="00C32E50"/>
    <w:rsid w:val="00C330B1"/>
    <w:rsid w:val="00C347FA"/>
    <w:rsid w:val="00C34802"/>
    <w:rsid w:val="00C3527D"/>
    <w:rsid w:val="00C352A7"/>
    <w:rsid w:val="00C354F5"/>
    <w:rsid w:val="00C35691"/>
    <w:rsid w:val="00C356CE"/>
    <w:rsid w:val="00C357DC"/>
    <w:rsid w:val="00C358B4"/>
    <w:rsid w:val="00C35E43"/>
    <w:rsid w:val="00C3609B"/>
    <w:rsid w:val="00C365E6"/>
    <w:rsid w:val="00C3720C"/>
    <w:rsid w:val="00C37EBB"/>
    <w:rsid w:val="00C425A0"/>
    <w:rsid w:val="00C42D50"/>
    <w:rsid w:val="00C42FDF"/>
    <w:rsid w:val="00C4319C"/>
    <w:rsid w:val="00C44E71"/>
    <w:rsid w:val="00C45022"/>
    <w:rsid w:val="00C45F3F"/>
    <w:rsid w:val="00C46849"/>
    <w:rsid w:val="00C47D09"/>
    <w:rsid w:val="00C50222"/>
    <w:rsid w:val="00C51473"/>
    <w:rsid w:val="00C51919"/>
    <w:rsid w:val="00C51DDD"/>
    <w:rsid w:val="00C54242"/>
    <w:rsid w:val="00C54DF9"/>
    <w:rsid w:val="00C55122"/>
    <w:rsid w:val="00C5553C"/>
    <w:rsid w:val="00C555D0"/>
    <w:rsid w:val="00C55C64"/>
    <w:rsid w:val="00C56057"/>
    <w:rsid w:val="00C56504"/>
    <w:rsid w:val="00C569D6"/>
    <w:rsid w:val="00C56E15"/>
    <w:rsid w:val="00C57081"/>
    <w:rsid w:val="00C57FB0"/>
    <w:rsid w:val="00C6109A"/>
    <w:rsid w:val="00C61D92"/>
    <w:rsid w:val="00C621DC"/>
    <w:rsid w:val="00C6220B"/>
    <w:rsid w:val="00C622F4"/>
    <w:rsid w:val="00C62588"/>
    <w:rsid w:val="00C62730"/>
    <w:rsid w:val="00C62A68"/>
    <w:rsid w:val="00C62C6E"/>
    <w:rsid w:val="00C63525"/>
    <w:rsid w:val="00C63F27"/>
    <w:rsid w:val="00C64C1B"/>
    <w:rsid w:val="00C64F3F"/>
    <w:rsid w:val="00C64F58"/>
    <w:rsid w:val="00C67A3E"/>
    <w:rsid w:val="00C67EF2"/>
    <w:rsid w:val="00C70009"/>
    <w:rsid w:val="00C70250"/>
    <w:rsid w:val="00C70284"/>
    <w:rsid w:val="00C710E1"/>
    <w:rsid w:val="00C712B2"/>
    <w:rsid w:val="00C71969"/>
    <w:rsid w:val="00C723C0"/>
    <w:rsid w:val="00C726FD"/>
    <w:rsid w:val="00C73699"/>
    <w:rsid w:val="00C7379A"/>
    <w:rsid w:val="00C73F29"/>
    <w:rsid w:val="00C743EF"/>
    <w:rsid w:val="00C74525"/>
    <w:rsid w:val="00C74F8A"/>
    <w:rsid w:val="00C7549A"/>
    <w:rsid w:val="00C75561"/>
    <w:rsid w:val="00C75C1E"/>
    <w:rsid w:val="00C762D8"/>
    <w:rsid w:val="00C764BF"/>
    <w:rsid w:val="00C76F03"/>
    <w:rsid w:val="00C80595"/>
    <w:rsid w:val="00C8279F"/>
    <w:rsid w:val="00C82B83"/>
    <w:rsid w:val="00C856A0"/>
    <w:rsid w:val="00C856E6"/>
    <w:rsid w:val="00C86D19"/>
    <w:rsid w:val="00C86D2D"/>
    <w:rsid w:val="00C872E2"/>
    <w:rsid w:val="00C873CF"/>
    <w:rsid w:val="00C87544"/>
    <w:rsid w:val="00C9007D"/>
    <w:rsid w:val="00C905D7"/>
    <w:rsid w:val="00C90DBA"/>
    <w:rsid w:val="00C90FA0"/>
    <w:rsid w:val="00C91D28"/>
    <w:rsid w:val="00C91FEB"/>
    <w:rsid w:val="00C934BB"/>
    <w:rsid w:val="00C93578"/>
    <w:rsid w:val="00C942E1"/>
    <w:rsid w:val="00C94B9E"/>
    <w:rsid w:val="00C94FDC"/>
    <w:rsid w:val="00C95378"/>
    <w:rsid w:val="00C953E8"/>
    <w:rsid w:val="00C96267"/>
    <w:rsid w:val="00C97800"/>
    <w:rsid w:val="00CA02F7"/>
    <w:rsid w:val="00CA0522"/>
    <w:rsid w:val="00CA26D9"/>
    <w:rsid w:val="00CA2A57"/>
    <w:rsid w:val="00CA2CD4"/>
    <w:rsid w:val="00CA307F"/>
    <w:rsid w:val="00CA3417"/>
    <w:rsid w:val="00CA3F88"/>
    <w:rsid w:val="00CA523C"/>
    <w:rsid w:val="00CA5A19"/>
    <w:rsid w:val="00CA5D0D"/>
    <w:rsid w:val="00CA68D7"/>
    <w:rsid w:val="00CA7690"/>
    <w:rsid w:val="00CA780A"/>
    <w:rsid w:val="00CB0DB8"/>
    <w:rsid w:val="00CB32C8"/>
    <w:rsid w:val="00CB3AF3"/>
    <w:rsid w:val="00CB5E5D"/>
    <w:rsid w:val="00CB6DB7"/>
    <w:rsid w:val="00CC01C4"/>
    <w:rsid w:val="00CC1B65"/>
    <w:rsid w:val="00CC1FD0"/>
    <w:rsid w:val="00CC20E8"/>
    <w:rsid w:val="00CC27CA"/>
    <w:rsid w:val="00CC2C64"/>
    <w:rsid w:val="00CC2D49"/>
    <w:rsid w:val="00CC2D9D"/>
    <w:rsid w:val="00CC35CE"/>
    <w:rsid w:val="00CC4C49"/>
    <w:rsid w:val="00CC4F04"/>
    <w:rsid w:val="00CC53AC"/>
    <w:rsid w:val="00CC54B5"/>
    <w:rsid w:val="00CC5AC1"/>
    <w:rsid w:val="00CC5CC1"/>
    <w:rsid w:val="00CC6BDE"/>
    <w:rsid w:val="00CC7178"/>
    <w:rsid w:val="00CC73FB"/>
    <w:rsid w:val="00CC7A22"/>
    <w:rsid w:val="00CD0450"/>
    <w:rsid w:val="00CD11C9"/>
    <w:rsid w:val="00CD2186"/>
    <w:rsid w:val="00CD2845"/>
    <w:rsid w:val="00CD3E47"/>
    <w:rsid w:val="00CD515E"/>
    <w:rsid w:val="00CD5672"/>
    <w:rsid w:val="00CD601E"/>
    <w:rsid w:val="00CD61D5"/>
    <w:rsid w:val="00CD77AC"/>
    <w:rsid w:val="00CD790B"/>
    <w:rsid w:val="00CE0216"/>
    <w:rsid w:val="00CE0C7E"/>
    <w:rsid w:val="00CE1629"/>
    <w:rsid w:val="00CE1CE3"/>
    <w:rsid w:val="00CE25DB"/>
    <w:rsid w:val="00CE28ED"/>
    <w:rsid w:val="00CE3162"/>
    <w:rsid w:val="00CE3FE3"/>
    <w:rsid w:val="00CE48F1"/>
    <w:rsid w:val="00CE4AD1"/>
    <w:rsid w:val="00CE4BE4"/>
    <w:rsid w:val="00CE54B8"/>
    <w:rsid w:val="00CE5F8E"/>
    <w:rsid w:val="00CE6350"/>
    <w:rsid w:val="00CE65F2"/>
    <w:rsid w:val="00CE65F6"/>
    <w:rsid w:val="00CE66FC"/>
    <w:rsid w:val="00CF06E6"/>
    <w:rsid w:val="00CF0C6E"/>
    <w:rsid w:val="00CF1607"/>
    <w:rsid w:val="00CF281D"/>
    <w:rsid w:val="00CF2903"/>
    <w:rsid w:val="00CF2EDA"/>
    <w:rsid w:val="00CF341D"/>
    <w:rsid w:val="00CF36A8"/>
    <w:rsid w:val="00CF39CD"/>
    <w:rsid w:val="00CF5169"/>
    <w:rsid w:val="00CF55EA"/>
    <w:rsid w:val="00CF661A"/>
    <w:rsid w:val="00CF6D2C"/>
    <w:rsid w:val="00D00C92"/>
    <w:rsid w:val="00D00DBC"/>
    <w:rsid w:val="00D01F1B"/>
    <w:rsid w:val="00D03218"/>
    <w:rsid w:val="00D03FB0"/>
    <w:rsid w:val="00D04E01"/>
    <w:rsid w:val="00D04F71"/>
    <w:rsid w:val="00D0539A"/>
    <w:rsid w:val="00D0571C"/>
    <w:rsid w:val="00D05FB2"/>
    <w:rsid w:val="00D062B1"/>
    <w:rsid w:val="00D06ECC"/>
    <w:rsid w:val="00D070D3"/>
    <w:rsid w:val="00D072A5"/>
    <w:rsid w:val="00D0736C"/>
    <w:rsid w:val="00D105EB"/>
    <w:rsid w:val="00D106CF"/>
    <w:rsid w:val="00D11B6F"/>
    <w:rsid w:val="00D127D8"/>
    <w:rsid w:val="00D12985"/>
    <w:rsid w:val="00D12A2B"/>
    <w:rsid w:val="00D1445E"/>
    <w:rsid w:val="00D15297"/>
    <w:rsid w:val="00D15649"/>
    <w:rsid w:val="00D159F6"/>
    <w:rsid w:val="00D15FEB"/>
    <w:rsid w:val="00D16358"/>
    <w:rsid w:val="00D16A4F"/>
    <w:rsid w:val="00D1723A"/>
    <w:rsid w:val="00D17506"/>
    <w:rsid w:val="00D17ED6"/>
    <w:rsid w:val="00D20065"/>
    <w:rsid w:val="00D2006F"/>
    <w:rsid w:val="00D20133"/>
    <w:rsid w:val="00D2122C"/>
    <w:rsid w:val="00D213FC"/>
    <w:rsid w:val="00D22E5A"/>
    <w:rsid w:val="00D22ECE"/>
    <w:rsid w:val="00D23958"/>
    <w:rsid w:val="00D25F4B"/>
    <w:rsid w:val="00D26621"/>
    <w:rsid w:val="00D269FA"/>
    <w:rsid w:val="00D26B4F"/>
    <w:rsid w:val="00D270A5"/>
    <w:rsid w:val="00D31CCF"/>
    <w:rsid w:val="00D31DB5"/>
    <w:rsid w:val="00D33337"/>
    <w:rsid w:val="00D342B4"/>
    <w:rsid w:val="00D34C10"/>
    <w:rsid w:val="00D351AA"/>
    <w:rsid w:val="00D36AE8"/>
    <w:rsid w:val="00D36BAB"/>
    <w:rsid w:val="00D36D6F"/>
    <w:rsid w:val="00D37590"/>
    <w:rsid w:val="00D37B0A"/>
    <w:rsid w:val="00D40E09"/>
    <w:rsid w:val="00D41417"/>
    <w:rsid w:val="00D41A7F"/>
    <w:rsid w:val="00D41C86"/>
    <w:rsid w:val="00D4226A"/>
    <w:rsid w:val="00D422AC"/>
    <w:rsid w:val="00D42477"/>
    <w:rsid w:val="00D428F8"/>
    <w:rsid w:val="00D434DB"/>
    <w:rsid w:val="00D437DF"/>
    <w:rsid w:val="00D43BAA"/>
    <w:rsid w:val="00D447EB"/>
    <w:rsid w:val="00D4502D"/>
    <w:rsid w:val="00D459D7"/>
    <w:rsid w:val="00D45E6B"/>
    <w:rsid w:val="00D45FBE"/>
    <w:rsid w:val="00D462B5"/>
    <w:rsid w:val="00D47D19"/>
    <w:rsid w:val="00D50782"/>
    <w:rsid w:val="00D50881"/>
    <w:rsid w:val="00D50E6E"/>
    <w:rsid w:val="00D50F9C"/>
    <w:rsid w:val="00D51E5C"/>
    <w:rsid w:val="00D51F8A"/>
    <w:rsid w:val="00D526D2"/>
    <w:rsid w:val="00D52C28"/>
    <w:rsid w:val="00D52F64"/>
    <w:rsid w:val="00D5363C"/>
    <w:rsid w:val="00D542AE"/>
    <w:rsid w:val="00D56572"/>
    <w:rsid w:val="00D567B5"/>
    <w:rsid w:val="00D576F4"/>
    <w:rsid w:val="00D57E91"/>
    <w:rsid w:val="00D61678"/>
    <w:rsid w:val="00D6170B"/>
    <w:rsid w:val="00D6179E"/>
    <w:rsid w:val="00D617BE"/>
    <w:rsid w:val="00D62162"/>
    <w:rsid w:val="00D628BE"/>
    <w:rsid w:val="00D63286"/>
    <w:rsid w:val="00D635D3"/>
    <w:rsid w:val="00D640F8"/>
    <w:rsid w:val="00D6412B"/>
    <w:rsid w:val="00D64544"/>
    <w:rsid w:val="00D65A99"/>
    <w:rsid w:val="00D6603C"/>
    <w:rsid w:val="00D66554"/>
    <w:rsid w:val="00D665C8"/>
    <w:rsid w:val="00D6662A"/>
    <w:rsid w:val="00D673E2"/>
    <w:rsid w:val="00D67756"/>
    <w:rsid w:val="00D710D0"/>
    <w:rsid w:val="00D71803"/>
    <w:rsid w:val="00D71BF2"/>
    <w:rsid w:val="00D721FB"/>
    <w:rsid w:val="00D733AD"/>
    <w:rsid w:val="00D74124"/>
    <w:rsid w:val="00D74D7D"/>
    <w:rsid w:val="00D74ED6"/>
    <w:rsid w:val="00D75437"/>
    <w:rsid w:val="00D75FBB"/>
    <w:rsid w:val="00D767D6"/>
    <w:rsid w:val="00D77051"/>
    <w:rsid w:val="00D77780"/>
    <w:rsid w:val="00D809FB"/>
    <w:rsid w:val="00D81146"/>
    <w:rsid w:val="00D815D5"/>
    <w:rsid w:val="00D8287F"/>
    <w:rsid w:val="00D82E56"/>
    <w:rsid w:val="00D8300C"/>
    <w:rsid w:val="00D838EE"/>
    <w:rsid w:val="00D85938"/>
    <w:rsid w:val="00D86AE3"/>
    <w:rsid w:val="00D86F06"/>
    <w:rsid w:val="00D90DF2"/>
    <w:rsid w:val="00D921DA"/>
    <w:rsid w:val="00D92980"/>
    <w:rsid w:val="00D942F0"/>
    <w:rsid w:val="00D945ED"/>
    <w:rsid w:val="00D94E2A"/>
    <w:rsid w:val="00D96EA1"/>
    <w:rsid w:val="00DA011C"/>
    <w:rsid w:val="00DA08B5"/>
    <w:rsid w:val="00DA0904"/>
    <w:rsid w:val="00DA0F0A"/>
    <w:rsid w:val="00DA2488"/>
    <w:rsid w:val="00DA276A"/>
    <w:rsid w:val="00DA27F5"/>
    <w:rsid w:val="00DA2873"/>
    <w:rsid w:val="00DA307B"/>
    <w:rsid w:val="00DA3827"/>
    <w:rsid w:val="00DA4307"/>
    <w:rsid w:val="00DA4378"/>
    <w:rsid w:val="00DA49AE"/>
    <w:rsid w:val="00DA4A31"/>
    <w:rsid w:val="00DA58CC"/>
    <w:rsid w:val="00DA6034"/>
    <w:rsid w:val="00DA6173"/>
    <w:rsid w:val="00DA6A53"/>
    <w:rsid w:val="00DA72F5"/>
    <w:rsid w:val="00DA79D8"/>
    <w:rsid w:val="00DB0184"/>
    <w:rsid w:val="00DB0416"/>
    <w:rsid w:val="00DB0FBA"/>
    <w:rsid w:val="00DB1263"/>
    <w:rsid w:val="00DB1628"/>
    <w:rsid w:val="00DB1879"/>
    <w:rsid w:val="00DB2906"/>
    <w:rsid w:val="00DB2B89"/>
    <w:rsid w:val="00DB3517"/>
    <w:rsid w:val="00DB4B79"/>
    <w:rsid w:val="00DB4C72"/>
    <w:rsid w:val="00DB5150"/>
    <w:rsid w:val="00DB5653"/>
    <w:rsid w:val="00DB5E08"/>
    <w:rsid w:val="00DB6790"/>
    <w:rsid w:val="00DB6AF9"/>
    <w:rsid w:val="00DB6CC1"/>
    <w:rsid w:val="00DC11E1"/>
    <w:rsid w:val="00DC153F"/>
    <w:rsid w:val="00DC1AB8"/>
    <w:rsid w:val="00DC2FDC"/>
    <w:rsid w:val="00DC32D8"/>
    <w:rsid w:val="00DC4F12"/>
    <w:rsid w:val="00DC6182"/>
    <w:rsid w:val="00DC6969"/>
    <w:rsid w:val="00DC6D27"/>
    <w:rsid w:val="00DC6DD1"/>
    <w:rsid w:val="00DC7439"/>
    <w:rsid w:val="00DC7C8E"/>
    <w:rsid w:val="00DD01EA"/>
    <w:rsid w:val="00DD02FD"/>
    <w:rsid w:val="00DD0E77"/>
    <w:rsid w:val="00DD10BD"/>
    <w:rsid w:val="00DD10FE"/>
    <w:rsid w:val="00DD1B8A"/>
    <w:rsid w:val="00DD2697"/>
    <w:rsid w:val="00DD279F"/>
    <w:rsid w:val="00DD3068"/>
    <w:rsid w:val="00DD44A1"/>
    <w:rsid w:val="00DD5740"/>
    <w:rsid w:val="00DD7C07"/>
    <w:rsid w:val="00DE1382"/>
    <w:rsid w:val="00DE1A69"/>
    <w:rsid w:val="00DE30D0"/>
    <w:rsid w:val="00DE436B"/>
    <w:rsid w:val="00DE441A"/>
    <w:rsid w:val="00DE4B65"/>
    <w:rsid w:val="00DE4D9F"/>
    <w:rsid w:val="00DE4E6F"/>
    <w:rsid w:val="00DE656C"/>
    <w:rsid w:val="00DE678C"/>
    <w:rsid w:val="00DE6DCF"/>
    <w:rsid w:val="00DE7011"/>
    <w:rsid w:val="00DE7E7E"/>
    <w:rsid w:val="00DF09E2"/>
    <w:rsid w:val="00DF0A50"/>
    <w:rsid w:val="00DF0BE8"/>
    <w:rsid w:val="00DF183E"/>
    <w:rsid w:val="00DF19A5"/>
    <w:rsid w:val="00DF1B64"/>
    <w:rsid w:val="00DF1F8B"/>
    <w:rsid w:val="00DF2558"/>
    <w:rsid w:val="00DF2ED8"/>
    <w:rsid w:val="00DF4093"/>
    <w:rsid w:val="00DF40EA"/>
    <w:rsid w:val="00DF66EC"/>
    <w:rsid w:val="00DF679A"/>
    <w:rsid w:val="00DF7172"/>
    <w:rsid w:val="00DF743F"/>
    <w:rsid w:val="00E00050"/>
    <w:rsid w:val="00E01A3A"/>
    <w:rsid w:val="00E02496"/>
    <w:rsid w:val="00E0304B"/>
    <w:rsid w:val="00E0359D"/>
    <w:rsid w:val="00E04168"/>
    <w:rsid w:val="00E04A11"/>
    <w:rsid w:val="00E050F7"/>
    <w:rsid w:val="00E056DB"/>
    <w:rsid w:val="00E057EE"/>
    <w:rsid w:val="00E05821"/>
    <w:rsid w:val="00E05DE3"/>
    <w:rsid w:val="00E06265"/>
    <w:rsid w:val="00E06656"/>
    <w:rsid w:val="00E06733"/>
    <w:rsid w:val="00E0724A"/>
    <w:rsid w:val="00E07C35"/>
    <w:rsid w:val="00E07F32"/>
    <w:rsid w:val="00E07F66"/>
    <w:rsid w:val="00E1022F"/>
    <w:rsid w:val="00E10710"/>
    <w:rsid w:val="00E11587"/>
    <w:rsid w:val="00E11D22"/>
    <w:rsid w:val="00E126C2"/>
    <w:rsid w:val="00E14ADC"/>
    <w:rsid w:val="00E14EF3"/>
    <w:rsid w:val="00E159BF"/>
    <w:rsid w:val="00E16616"/>
    <w:rsid w:val="00E16724"/>
    <w:rsid w:val="00E16C50"/>
    <w:rsid w:val="00E1761E"/>
    <w:rsid w:val="00E17B0E"/>
    <w:rsid w:val="00E17FD3"/>
    <w:rsid w:val="00E204AB"/>
    <w:rsid w:val="00E2067E"/>
    <w:rsid w:val="00E219A5"/>
    <w:rsid w:val="00E21B09"/>
    <w:rsid w:val="00E224BB"/>
    <w:rsid w:val="00E22DB5"/>
    <w:rsid w:val="00E23071"/>
    <w:rsid w:val="00E230DB"/>
    <w:rsid w:val="00E24843"/>
    <w:rsid w:val="00E249BD"/>
    <w:rsid w:val="00E25334"/>
    <w:rsid w:val="00E256EF"/>
    <w:rsid w:val="00E262E3"/>
    <w:rsid w:val="00E26556"/>
    <w:rsid w:val="00E26AD2"/>
    <w:rsid w:val="00E26FB4"/>
    <w:rsid w:val="00E2721E"/>
    <w:rsid w:val="00E30001"/>
    <w:rsid w:val="00E302FE"/>
    <w:rsid w:val="00E3030E"/>
    <w:rsid w:val="00E30515"/>
    <w:rsid w:val="00E307BB"/>
    <w:rsid w:val="00E32080"/>
    <w:rsid w:val="00E3256E"/>
    <w:rsid w:val="00E32D63"/>
    <w:rsid w:val="00E34927"/>
    <w:rsid w:val="00E34B43"/>
    <w:rsid w:val="00E3506E"/>
    <w:rsid w:val="00E35844"/>
    <w:rsid w:val="00E36177"/>
    <w:rsid w:val="00E36289"/>
    <w:rsid w:val="00E36DA6"/>
    <w:rsid w:val="00E36F33"/>
    <w:rsid w:val="00E3757F"/>
    <w:rsid w:val="00E3767E"/>
    <w:rsid w:val="00E402EB"/>
    <w:rsid w:val="00E4031E"/>
    <w:rsid w:val="00E40B88"/>
    <w:rsid w:val="00E415DB"/>
    <w:rsid w:val="00E4385B"/>
    <w:rsid w:val="00E44405"/>
    <w:rsid w:val="00E4521C"/>
    <w:rsid w:val="00E45C49"/>
    <w:rsid w:val="00E46CB9"/>
    <w:rsid w:val="00E46F51"/>
    <w:rsid w:val="00E46F6E"/>
    <w:rsid w:val="00E477DD"/>
    <w:rsid w:val="00E478B5"/>
    <w:rsid w:val="00E47947"/>
    <w:rsid w:val="00E501EA"/>
    <w:rsid w:val="00E50236"/>
    <w:rsid w:val="00E51642"/>
    <w:rsid w:val="00E51842"/>
    <w:rsid w:val="00E527EC"/>
    <w:rsid w:val="00E5346F"/>
    <w:rsid w:val="00E5408F"/>
    <w:rsid w:val="00E54351"/>
    <w:rsid w:val="00E5457C"/>
    <w:rsid w:val="00E548A7"/>
    <w:rsid w:val="00E54BFC"/>
    <w:rsid w:val="00E55A96"/>
    <w:rsid w:val="00E5626E"/>
    <w:rsid w:val="00E574CE"/>
    <w:rsid w:val="00E578BA"/>
    <w:rsid w:val="00E60AD6"/>
    <w:rsid w:val="00E60F4B"/>
    <w:rsid w:val="00E620F9"/>
    <w:rsid w:val="00E6221A"/>
    <w:rsid w:val="00E62417"/>
    <w:rsid w:val="00E6246F"/>
    <w:rsid w:val="00E62652"/>
    <w:rsid w:val="00E62B43"/>
    <w:rsid w:val="00E62E19"/>
    <w:rsid w:val="00E634B0"/>
    <w:rsid w:val="00E63B19"/>
    <w:rsid w:val="00E63DA3"/>
    <w:rsid w:val="00E64EE4"/>
    <w:rsid w:val="00E663E0"/>
    <w:rsid w:val="00E66483"/>
    <w:rsid w:val="00E66545"/>
    <w:rsid w:val="00E66B2A"/>
    <w:rsid w:val="00E6732B"/>
    <w:rsid w:val="00E67E08"/>
    <w:rsid w:val="00E703D5"/>
    <w:rsid w:val="00E7078F"/>
    <w:rsid w:val="00E70D61"/>
    <w:rsid w:val="00E70F08"/>
    <w:rsid w:val="00E72E06"/>
    <w:rsid w:val="00E7306F"/>
    <w:rsid w:val="00E73356"/>
    <w:rsid w:val="00E73567"/>
    <w:rsid w:val="00E7399B"/>
    <w:rsid w:val="00E73F77"/>
    <w:rsid w:val="00E744D0"/>
    <w:rsid w:val="00E7479B"/>
    <w:rsid w:val="00E766EF"/>
    <w:rsid w:val="00E76D24"/>
    <w:rsid w:val="00E772E7"/>
    <w:rsid w:val="00E806CD"/>
    <w:rsid w:val="00E80B57"/>
    <w:rsid w:val="00E81FBD"/>
    <w:rsid w:val="00E83DA0"/>
    <w:rsid w:val="00E840CF"/>
    <w:rsid w:val="00E85264"/>
    <w:rsid w:val="00E85406"/>
    <w:rsid w:val="00E85B0D"/>
    <w:rsid w:val="00E8646C"/>
    <w:rsid w:val="00E86CD1"/>
    <w:rsid w:val="00E86FBE"/>
    <w:rsid w:val="00E90587"/>
    <w:rsid w:val="00E91D96"/>
    <w:rsid w:val="00E91F82"/>
    <w:rsid w:val="00E9282F"/>
    <w:rsid w:val="00E9306B"/>
    <w:rsid w:val="00E9330F"/>
    <w:rsid w:val="00E936B5"/>
    <w:rsid w:val="00E93D9B"/>
    <w:rsid w:val="00E943E3"/>
    <w:rsid w:val="00E954F3"/>
    <w:rsid w:val="00E95666"/>
    <w:rsid w:val="00E96496"/>
    <w:rsid w:val="00E96B10"/>
    <w:rsid w:val="00E96D16"/>
    <w:rsid w:val="00E96DBB"/>
    <w:rsid w:val="00EA0A3B"/>
    <w:rsid w:val="00EA0EE5"/>
    <w:rsid w:val="00EA1AB0"/>
    <w:rsid w:val="00EA201F"/>
    <w:rsid w:val="00EA25CA"/>
    <w:rsid w:val="00EA334F"/>
    <w:rsid w:val="00EA36C7"/>
    <w:rsid w:val="00EA46BC"/>
    <w:rsid w:val="00EA489C"/>
    <w:rsid w:val="00EA53A9"/>
    <w:rsid w:val="00EA5A79"/>
    <w:rsid w:val="00EA61E7"/>
    <w:rsid w:val="00EA6506"/>
    <w:rsid w:val="00EA6DDB"/>
    <w:rsid w:val="00EA727C"/>
    <w:rsid w:val="00EB0085"/>
    <w:rsid w:val="00EB008A"/>
    <w:rsid w:val="00EB0091"/>
    <w:rsid w:val="00EB06A9"/>
    <w:rsid w:val="00EB07AD"/>
    <w:rsid w:val="00EB0BCA"/>
    <w:rsid w:val="00EB2041"/>
    <w:rsid w:val="00EB2902"/>
    <w:rsid w:val="00EB2EC2"/>
    <w:rsid w:val="00EB3113"/>
    <w:rsid w:val="00EB364A"/>
    <w:rsid w:val="00EB3B61"/>
    <w:rsid w:val="00EB40D4"/>
    <w:rsid w:val="00EB47DD"/>
    <w:rsid w:val="00EB4AF3"/>
    <w:rsid w:val="00EB4E8F"/>
    <w:rsid w:val="00EB601F"/>
    <w:rsid w:val="00EB6160"/>
    <w:rsid w:val="00EB7159"/>
    <w:rsid w:val="00EB76ED"/>
    <w:rsid w:val="00EB77BB"/>
    <w:rsid w:val="00EC0A48"/>
    <w:rsid w:val="00EC1F95"/>
    <w:rsid w:val="00EC3134"/>
    <w:rsid w:val="00EC3623"/>
    <w:rsid w:val="00EC3E9A"/>
    <w:rsid w:val="00EC4330"/>
    <w:rsid w:val="00EC43F0"/>
    <w:rsid w:val="00EC545B"/>
    <w:rsid w:val="00EC5B3B"/>
    <w:rsid w:val="00EC64E2"/>
    <w:rsid w:val="00EC6A2F"/>
    <w:rsid w:val="00EC74A8"/>
    <w:rsid w:val="00EC7E25"/>
    <w:rsid w:val="00EC7E75"/>
    <w:rsid w:val="00ED037A"/>
    <w:rsid w:val="00ED0B1C"/>
    <w:rsid w:val="00ED15F8"/>
    <w:rsid w:val="00ED1A34"/>
    <w:rsid w:val="00ED2055"/>
    <w:rsid w:val="00ED222E"/>
    <w:rsid w:val="00ED2463"/>
    <w:rsid w:val="00ED26DD"/>
    <w:rsid w:val="00ED2DCF"/>
    <w:rsid w:val="00ED4002"/>
    <w:rsid w:val="00ED5549"/>
    <w:rsid w:val="00ED58D4"/>
    <w:rsid w:val="00ED6784"/>
    <w:rsid w:val="00ED7833"/>
    <w:rsid w:val="00ED7B1B"/>
    <w:rsid w:val="00ED7DB5"/>
    <w:rsid w:val="00EE0F11"/>
    <w:rsid w:val="00EE12D6"/>
    <w:rsid w:val="00EE1487"/>
    <w:rsid w:val="00EE149A"/>
    <w:rsid w:val="00EE14B1"/>
    <w:rsid w:val="00EE1DE9"/>
    <w:rsid w:val="00EE1DF9"/>
    <w:rsid w:val="00EE297F"/>
    <w:rsid w:val="00EE3EC6"/>
    <w:rsid w:val="00EE48A0"/>
    <w:rsid w:val="00EE4EBC"/>
    <w:rsid w:val="00EE5003"/>
    <w:rsid w:val="00EE545A"/>
    <w:rsid w:val="00EE573E"/>
    <w:rsid w:val="00EE654B"/>
    <w:rsid w:val="00EE6849"/>
    <w:rsid w:val="00EE6928"/>
    <w:rsid w:val="00EE6B15"/>
    <w:rsid w:val="00EE7F38"/>
    <w:rsid w:val="00EF04D2"/>
    <w:rsid w:val="00EF2597"/>
    <w:rsid w:val="00EF26C4"/>
    <w:rsid w:val="00EF2E63"/>
    <w:rsid w:val="00EF32C2"/>
    <w:rsid w:val="00EF367F"/>
    <w:rsid w:val="00EF3921"/>
    <w:rsid w:val="00EF4116"/>
    <w:rsid w:val="00EF4498"/>
    <w:rsid w:val="00EF4E62"/>
    <w:rsid w:val="00EF53B0"/>
    <w:rsid w:val="00EF5897"/>
    <w:rsid w:val="00EF6230"/>
    <w:rsid w:val="00EF6548"/>
    <w:rsid w:val="00EF65C2"/>
    <w:rsid w:val="00EF6EFF"/>
    <w:rsid w:val="00F0033E"/>
    <w:rsid w:val="00F00756"/>
    <w:rsid w:val="00F00E80"/>
    <w:rsid w:val="00F0246B"/>
    <w:rsid w:val="00F02CCA"/>
    <w:rsid w:val="00F05F96"/>
    <w:rsid w:val="00F06145"/>
    <w:rsid w:val="00F06223"/>
    <w:rsid w:val="00F07C09"/>
    <w:rsid w:val="00F1069D"/>
    <w:rsid w:val="00F11661"/>
    <w:rsid w:val="00F11ABA"/>
    <w:rsid w:val="00F12247"/>
    <w:rsid w:val="00F13D48"/>
    <w:rsid w:val="00F152BF"/>
    <w:rsid w:val="00F152E9"/>
    <w:rsid w:val="00F15951"/>
    <w:rsid w:val="00F15F89"/>
    <w:rsid w:val="00F16A77"/>
    <w:rsid w:val="00F16B54"/>
    <w:rsid w:val="00F174CE"/>
    <w:rsid w:val="00F17A90"/>
    <w:rsid w:val="00F17B01"/>
    <w:rsid w:val="00F21CCC"/>
    <w:rsid w:val="00F22E12"/>
    <w:rsid w:val="00F2381D"/>
    <w:rsid w:val="00F239FC"/>
    <w:rsid w:val="00F23D7F"/>
    <w:rsid w:val="00F24781"/>
    <w:rsid w:val="00F253E5"/>
    <w:rsid w:val="00F2559E"/>
    <w:rsid w:val="00F25C5C"/>
    <w:rsid w:val="00F267B8"/>
    <w:rsid w:val="00F269CA"/>
    <w:rsid w:val="00F2737F"/>
    <w:rsid w:val="00F273F0"/>
    <w:rsid w:val="00F2790A"/>
    <w:rsid w:val="00F27A0E"/>
    <w:rsid w:val="00F302F0"/>
    <w:rsid w:val="00F30B67"/>
    <w:rsid w:val="00F32218"/>
    <w:rsid w:val="00F3225A"/>
    <w:rsid w:val="00F32688"/>
    <w:rsid w:val="00F33B27"/>
    <w:rsid w:val="00F33CB2"/>
    <w:rsid w:val="00F34442"/>
    <w:rsid w:val="00F34573"/>
    <w:rsid w:val="00F35BC7"/>
    <w:rsid w:val="00F36426"/>
    <w:rsid w:val="00F36857"/>
    <w:rsid w:val="00F36863"/>
    <w:rsid w:val="00F36998"/>
    <w:rsid w:val="00F37C92"/>
    <w:rsid w:val="00F37E9E"/>
    <w:rsid w:val="00F40546"/>
    <w:rsid w:val="00F40576"/>
    <w:rsid w:val="00F40D09"/>
    <w:rsid w:val="00F427A6"/>
    <w:rsid w:val="00F42AB1"/>
    <w:rsid w:val="00F43275"/>
    <w:rsid w:val="00F445AC"/>
    <w:rsid w:val="00F45402"/>
    <w:rsid w:val="00F461BD"/>
    <w:rsid w:val="00F46720"/>
    <w:rsid w:val="00F470FF"/>
    <w:rsid w:val="00F4711C"/>
    <w:rsid w:val="00F500AE"/>
    <w:rsid w:val="00F504EF"/>
    <w:rsid w:val="00F509C9"/>
    <w:rsid w:val="00F50C6E"/>
    <w:rsid w:val="00F517C3"/>
    <w:rsid w:val="00F51C86"/>
    <w:rsid w:val="00F53AFB"/>
    <w:rsid w:val="00F546FD"/>
    <w:rsid w:val="00F54A93"/>
    <w:rsid w:val="00F54E64"/>
    <w:rsid w:val="00F55C0B"/>
    <w:rsid w:val="00F5651D"/>
    <w:rsid w:val="00F5672F"/>
    <w:rsid w:val="00F56FC2"/>
    <w:rsid w:val="00F571D8"/>
    <w:rsid w:val="00F57FBB"/>
    <w:rsid w:val="00F60DE8"/>
    <w:rsid w:val="00F615BC"/>
    <w:rsid w:val="00F6193F"/>
    <w:rsid w:val="00F6195E"/>
    <w:rsid w:val="00F6195F"/>
    <w:rsid w:val="00F61A38"/>
    <w:rsid w:val="00F61C2F"/>
    <w:rsid w:val="00F62B87"/>
    <w:rsid w:val="00F62CBD"/>
    <w:rsid w:val="00F6302B"/>
    <w:rsid w:val="00F63FEB"/>
    <w:rsid w:val="00F643C5"/>
    <w:rsid w:val="00F643CB"/>
    <w:rsid w:val="00F6483D"/>
    <w:rsid w:val="00F6548F"/>
    <w:rsid w:val="00F65A26"/>
    <w:rsid w:val="00F6614D"/>
    <w:rsid w:val="00F66CB2"/>
    <w:rsid w:val="00F70561"/>
    <w:rsid w:val="00F707BA"/>
    <w:rsid w:val="00F7140B"/>
    <w:rsid w:val="00F71439"/>
    <w:rsid w:val="00F716D7"/>
    <w:rsid w:val="00F71CBB"/>
    <w:rsid w:val="00F72695"/>
    <w:rsid w:val="00F72BB1"/>
    <w:rsid w:val="00F73915"/>
    <w:rsid w:val="00F7436B"/>
    <w:rsid w:val="00F74DEF"/>
    <w:rsid w:val="00F74EC8"/>
    <w:rsid w:val="00F750A2"/>
    <w:rsid w:val="00F75CD5"/>
    <w:rsid w:val="00F76349"/>
    <w:rsid w:val="00F764BC"/>
    <w:rsid w:val="00F76E47"/>
    <w:rsid w:val="00F76FFF"/>
    <w:rsid w:val="00F77B8F"/>
    <w:rsid w:val="00F817BA"/>
    <w:rsid w:val="00F8186C"/>
    <w:rsid w:val="00F81913"/>
    <w:rsid w:val="00F82563"/>
    <w:rsid w:val="00F8383E"/>
    <w:rsid w:val="00F83A03"/>
    <w:rsid w:val="00F84964"/>
    <w:rsid w:val="00F84C98"/>
    <w:rsid w:val="00F857DD"/>
    <w:rsid w:val="00F85EB7"/>
    <w:rsid w:val="00F85F69"/>
    <w:rsid w:val="00F8626D"/>
    <w:rsid w:val="00F86730"/>
    <w:rsid w:val="00F86C1C"/>
    <w:rsid w:val="00F86EFA"/>
    <w:rsid w:val="00F8734D"/>
    <w:rsid w:val="00F878DA"/>
    <w:rsid w:val="00F87E4F"/>
    <w:rsid w:val="00F90CF6"/>
    <w:rsid w:val="00F90DD7"/>
    <w:rsid w:val="00F910D9"/>
    <w:rsid w:val="00F912A1"/>
    <w:rsid w:val="00F91592"/>
    <w:rsid w:val="00F91944"/>
    <w:rsid w:val="00F9212C"/>
    <w:rsid w:val="00F92C0C"/>
    <w:rsid w:val="00F92D83"/>
    <w:rsid w:val="00F9435E"/>
    <w:rsid w:val="00F950EA"/>
    <w:rsid w:val="00F956C9"/>
    <w:rsid w:val="00F95B79"/>
    <w:rsid w:val="00F95D0D"/>
    <w:rsid w:val="00F976E6"/>
    <w:rsid w:val="00F97BAC"/>
    <w:rsid w:val="00FA1395"/>
    <w:rsid w:val="00FA1E1A"/>
    <w:rsid w:val="00FA2255"/>
    <w:rsid w:val="00FA2949"/>
    <w:rsid w:val="00FA3838"/>
    <w:rsid w:val="00FA4B17"/>
    <w:rsid w:val="00FA60B6"/>
    <w:rsid w:val="00FA67D7"/>
    <w:rsid w:val="00FA7239"/>
    <w:rsid w:val="00FB159C"/>
    <w:rsid w:val="00FB3191"/>
    <w:rsid w:val="00FB3666"/>
    <w:rsid w:val="00FB3C43"/>
    <w:rsid w:val="00FB3C84"/>
    <w:rsid w:val="00FB41ED"/>
    <w:rsid w:val="00FB5A0B"/>
    <w:rsid w:val="00FB652C"/>
    <w:rsid w:val="00FB6A24"/>
    <w:rsid w:val="00FC02F3"/>
    <w:rsid w:val="00FC1512"/>
    <w:rsid w:val="00FC22AD"/>
    <w:rsid w:val="00FC2352"/>
    <w:rsid w:val="00FC3359"/>
    <w:rsid w:val="00FC54D6"/>
    <w:rsid w:val="00FC6D41"/>
    <w:rsid w:val="00FC7991"/>
    <w:rsid w:val="00FC7DE0"/>
    <w:rsid w:val="00FC7F1B"/>
    <w:rsid w:val="00FC7FE4"/>
    <w:rsid w:val="00FD0407"/>
    <w:rsid w:val="00FD0F52"/>
    <w:rsid w:val="00FD1111"/>
    <w:rsid w:val="00FD1CD2"/>
    <w:rsid w:val="00FD2904"/>
    <w:rsid w:val="00FD2D17"/>
    <w:rsid w:val="00FD4749"/>
    <w:rsid w:val="00FD49F1"/>
    <w:rsid w:val="00FD5219"/>
    <w:rsid w:val="00FD552A"/>
    <w:rsid w:val="00FD5562"/>
    <w:rsid w:val="00FD55BE"/>
    <w:rsid w:val="00FD5DC0"/>
    <w:rsid w:val="00FD65DA"/>
    <w:rsid w:val="00FD6B44"/>
    <w:rsid w:val="00FD6EA9"/>
    <w:rsid w:val="00FD7B85"/>
    <w:rsid w:val="00FE013F"/>
    <w:rsid w:val="00FE08DC"/>
    <w:rsid w:val="00FE0C84"/>
    <w:rsid w:val="00FE1AF2"/>
    <w:rsid w:val="00FE1FE4"/>
    <w:rsid w:val="00FE3659"/>
    <w:rsid w:val="00FE3B18"/>
    <w:rsid w:val="00FE4386"/>
    <w:rsid w:val="00FE4A14"/>
    <w:rsid w:val="00FE4BFB"/>
    <w:rsid w:val="00FE4C4A"/>
    <w:rsid w:val="00FE5471"/>
    <w:rsid w:val="00FE5998"/>
    <w:rsid w:val="00FE5AA5"/>
    <w:rsid w:val="00FE6C55"/>
    <w:rsid w:val="00FF07C7"/>
    <w:rsid w:val="00FF1349"/>
    <w:rsid w:val="00FF49DD"/>
    <w:rsid w:val="00FF606B"/>
    <w:rsid w:val="00FF6C36"/>
    <w:rsid w:val="00FF7021"/>
    <w:rsid w:val="00FF710E"/>
    <w:rsid w:val="00FF7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92452F6-C17F-45D4-8F7F-92217CFF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FEB"/>
    <w:rPr>
      <w:snapToGrid w:val="0"/>
      <w:sz w:val="24"/>
      <w:szCs w:val="24"/>
    </w:rPr>
  </w:style>
  <w:style w:type="paragraph" w:styleId="Heading1">
    <w:name w:val="heading 1"/>
    <w:basedOn w:val="Normal"/>
    <w:next w:val="Normal"/>
    <w:link w:val="Heading1Char"/>
    <w:qFormat/>
    <w:rsid w:val="0083151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semiHidden/>
    <w:rsid w:val="00C91FEB"/>
    <w:rPr>
      <w:rFonts w:ascii="Arial" w:hAnsi="Arial" w:cs="Arial"/>
      <w:color w:val="000080"/>
      <w:sz w:val="20"/>
      <w:szCs w:val="20"/>
    </w:rPr>
  </w:style>
  <w:style w:type="table" w:styleId="TableGrid">
    <w:name w:val="Table Grid"/>
    <w:basedOn w:val="TableNormal"/>
    <w:rsid w:val="00C91FEB"/>
    <w:rPr>
      <w:snapToGrid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uiPriority w:val="22"/>
    <w:qFormat/>
    <w:rsid w:val="00C91FEB"/>
    <w:rPr>
      <w:rFonts w:cs="Times New Roman"/>
      <w:b/>
      <w:bCs/>
    </w:rPr>
  </w:style>
  <w:style w:type="character" w:customStyle="1" w:styleId="tw4winMark">
    <w:name w:val="tw4winMark"/>
    <w:uiPriority w:val="99"/>
    <w:rsid w:val="00C91FEB"/>
    <w:rPr>
      <w:rFonts w:ascii="Courier New" w:hAnsi="Courier New"/>
      <w:vanish/>
      <w:color w:val="800080"/>
      <w:sz w:val="24"/>
      <w:vertAlign w:val="subscript"/>
    </w:rPr>
  </w:style>
  <w:style w:type="character" w:customStyle="1" w:styleId="tw4winError">
    <w:name w:val="tw4winError"/>
    <w:rsid w:val="00C91FEB"/>
    <w:rPr>
      <w:rFonts w:ascii="Courier New" w:hAnsi="Courier New"/>
      <w:color w:val="00FF00"/>
      <w:sz w:val="40"/>
    </w:rPr>
  </w:style>
  <w:style w:type="character" w:customStyle="1" w:styleId="tw4winTerm">
    <w:name w:val="tw4winTerm"/>
    <w:rsid w:val="00C91FEB"/>
    <w:rPr>
      <w:color w:val="0000FF"/>
    </w:rPr>
  </w:style>
  <w:style w:type="character" w:customStyle="1" w:styleId="tw4winPopup">
    <w:name w:val="tw4winPopup"/>
    <w:rsid w:val="00C91FEB"/>
    <w:rPr>
      <w:rFonts w:ascii="Courier New" w:hAnsi="Courier New"/>
      <w:noProof/>
      <w:color w:val="008000"/>
    </w:rPr>
  </w:style>
  <w:style w:type="character" w:customStyle="1" w:styleId="tw4winJump">
    <w:name w:val="tw4winJump"/>
    <w:rsid w:val="00C91FEB"/>
    <w:rPr>
      <w:rFonts w:ascii="Courier New" w:hAnsi="Courier New"/>
      <w:noProof/>
      <w:color w:val="008080"/>
    </w:rPr>
  </w:style>
  <w:style w:type="character" w:customStyle="1" w:styleId="tw4winExternal">
    <w:name w:val="tw4winExternal"/>
    <w:rsid w:val="00C91FEB"/>
    <w:rPr>
      <w:rFonts w:ascii="Courier New" w:hAnsi="Courier New"/>
      <w:noProof/>
      <w:color w:val="808080"/>
    </w:rPr>
  </w:style>
  <w:style w:type="character" w:customStyle="1" w:styleId="tw4winInternal">
    <w:name w:val="tw4winInternal"/>
    <w:rsid w:val="00C91FEB"/>
    <w:rPr>
      <w:rFonts w:ascii="Courier New" w:hAnsi="Courier New"/>
      <w:noProof/>
      <w:color w:val="FF0000"/>
    </w:rPr>
  </w:style>
  <w:style w:type="character" w:customStyle="1" w:styleId="DONOTTRANSLATE">
    <w:name w:val="DO_NOT_TRANSLATE"/>
    <w:rsid w:val="00C91FEB"/>
    <w:rPr>
      <w:rFonts w:ascii="Courier New" w:hAnsi="Courier New"/>
      <w:noProof/>
      <w:color w:val="800000"/>
    </w:rPr>
  </w:style>
  <w:style w:type="character" w:styleId="Emphasis">
    <w:name w:val="Emphasis"/>
    <w:basedOn w:val="DefaultParagraphFont"/>
    <w:qFormat/>
    <w:rsid w:val="0024669E"/>
    <w:rPr>
      <w:i/>
      <w:iCs/>
    </w:rPr>
  </w:style>
  <w:style w:type="paragraph" w:styleId="Header">
    <w:name w:val="header"/>
    <w:basedOn w:val="Normal"/>
    <w:link w:val="HeaderChar"/>
    <w:rsid w:val="00A900F2"/>
    <w:pPr>
      <w:tabs>
        <w:tab w:val="center" w:pos="4680"/>
        <w:tab w:val="right" w:pos="9360"/>
      </w:tabs>
    </w:pPr>
  </w:style>
  <w:style w:type="character" w:customStyle="1" w:styleId="HeaderChar">
    <w:name w:val="Header Char"/>
    <w:basedOn w:val="DefaultParagraphFont"/>
    <w:link w:val="Header"/>
    <w:rsid w:val="00A900F2"/>
    <w:rPr>
      <w:snapToGrid w:val="0"/>
      <w:sz w:val="24"/>
      <w:szCs w:val="24"/>
    </w:rPr>
  </w:style>
  <w:style w:type="paragraph" w:styleId="Footer">
    <w:name w:val="footer"/>
    <w:basedOn w:val="Normal"/>
    <w:link w:val="FooterChar"/>
    <w:uiPriority w:val="99"/>
    <w:rsid w:val="00A900F2"/>
    <w:pPr>
      <w:tabs>
        <w:tab w:val="center" w:pos="4680"/>
        <w:tab w:val="right" w:pos="9360"/>
      </w:tabs>
    </w:pPr>
  </w:style>
  <w:style w:type="character" w:customStyle="1" w:styleId="FooterChar">
    <w:name w:val="Footer Char"/>
    <w:basedOn w:val="DefaultParagraphFont"/>
    <w:link w:val="Footer"/>
    <w:uiPriority w:val="99"/>
    <w:rsid w:val="00A900F2"/>
    <w:rPr>
      <w:snapToGrid w:val="0"/>
      <w:sz w:val="24"/>
      <w:szCs w:val="24"/>
    </w:rPr>
  </w:style>
  <w:style w:type="character" w:customStyle="1" w:styleId="rvts3">
    <w:name w:val="rvts3"/>
    <w:rsid w:val="007B151E"/>
    <w:rPr>
      <w:b w:val="0"/>
      <w:bCs w:val="0"/>
      <w:color w:val="000000"/>
      <w:sz w:val="20"/>
      <w:szCs w:val="20"/>
    </w:rPr>
  </w:style>
  <w:style w:type="paragraph" w:styleId="FootnoteText">
    <w:name w:val="footnote text"/>
    <w:basedOn w:val="Normal"/>
    <w:link w:val="FootnoteTextChar"/>
    <w:rsid w:val="00446AB2"/>
    <w:rPr>
      <w:rFonts w:ascii="Verdana" w:hAnsi="Verdana"/>
      <w:noProof/>
      <w:snapToGrid/>
      <w:sz w:val="20"/>
      <w:szCs w:val="20"/>
      <w:lang w:val="sr-Latn-CS"/>
    </w:rPr>
  </w:style>
  <w:style w:type="character" w:customStyle="1" w:styleId="FootnoteTextChar">
    <w:name w:val="Footnote Text Char"/>
    <w:basedOn w:val="DefaultParagraphFont"/>
    <w:link w:val="FootnoteText"/>
    <w:rsid w:val="00446AB2"/>
    <w:rPr>
      <w:rFonts w:ascii="Verdana" w:hAnsi="Verdana"/>
      <w:noProof/>
      <w:lang w:val="sr-Latn-CS"/>
    </w:rPr>
  </w:style>
  <w:style w:type="character" w:styleId="FootnoteReference">
    <w:name w:val="footnote reference"/>
    <w:basedOn w:val="DefaultParagraphFont"/>
    <w:rsid w:val="00446AB2"/>
    <w:rPr>
      <w:vertAlign w:val="superscript"/>
    </w:rPr>
  </w:style>
  <w:style w:type="paragraph" w:customStyle="1" w:styleId="1tekst">
    <w:name w:val="1tekst"/>
    <w:basedOn w:val="Normal"/>
    <w:rsid w:val="00577D0C"/>
    <w:pPr>
      <w:ind w:left="375" w:right="375" w:firstLine="240"/>
      <w:jc w:val="both"/>
    </w:pPr>
    <w:rPr>
      <w:rFonts w:ascii="Arial" w:hAnsi="Arial" w:cs="Arial"/>
      <w:snapToGrid/>
      <w:sz w:val="20"/>
      <w:szCs w:val="20"/>
      <w:lang w:val="sr-Latn-CS" w:eastAsia="sr-Latn-CS"/>
    </w:rPr>
  </w:style>
  <w:style w:type="paragraph" w:customStyle="1" w:styleId="StyleesegmentpAuto1">
    <w:name w:val="Style esegment_p + Auto1"/>
    <w:basedOn w:val="Normal"/>
    <w:rsid w:val="008B3FBE"/>
    <w:pPr>
      <w:spacing w:after="80"/>
      <w:ind w:firstLine="238"/>
      <w:jc w:val="both"/>
    </w:pPr>
    <w:rPr>
      <w:snapToGrid/>
      <w:sz w:val="22"/>
      <w:lang w:val="sr-Latn-CS" w:eastAsia="sr-Latn-CS"/>
    </w:rPr>
  </w:style>
  <w:style w:type="character" w:customStyle="1" w:styleId="Heading1Char">
    <w:name w:val="Heading 1 Char"/>
    <w:basedOn w:val="DefaultParagraphFont"/>
    <w:link w:val="Heading1"/>
    <w:rsid w:val="00831513"/>
    <w:rPr>
      <w:rFonts w:asciiTheme="majorHAnsi" w:eastAsiaTheme="majorEastAsia" w:hAnsiTheme="majorHAnsi" w:cstheme="majorBidi"/>
      <w:b/>
      <w:bCs/>
      <w:snapToGrid w:val="0"/>
      <w:color w:val="365F91" w:themeColor="accent1" w:themeShade="BF"/>
      <w:sz w:val="28"/>
      <w:szCs w:val="28"/>
    </w:rPr>
  </w:style>
  <w:style w:type="character" w:styleId="Hyperlink">
    <w:name w:val="Hyperlink"/>
    <w:basedOn w:val="DefaultParagraphFont"/>
    <w:uiPriority w:val="99"/>
    <w:unhideWhenUsed/>
    <w:rsid w:val="00B43281"/>
    <w:rPr>
      <w:color w:val="0000FF" w:themeColor="hyperlink"/>
      <w:u w:val="single"/>
    </w:rPr>
  </w:style>
  <w:style w:type="paragraph" w:styleId="BalloonText">
    <w:name w:val="Balloon Text"/>
    <w:basedOn w:val="Normal"/>
    <w:link w:val="BalloonTextChar"/>
    <w:semiHidden/>
    <w:unhideWhenUsed/>
    <w:rsid w:val="00B43281"/>
    <w:rPr>
      <w:rFonts w:ascii="Segoe UI" w:hAnsi="Segoe UI" w:cs="Segoe UI"/>
      <w:sz w:val="18"/>
      <w:szCs w:val="18"/>
    </w:rPr>
  </w:style>
  <w:style w:type="character" w:customStyle="1" w:styleId="BalloonTextChar">
    <w:name w:val="Balloon Text Char"/>
    <w:basedOn w:val="DefaultParagraphFont"/>
    <w:link w:val="BalloonText"/>
    <w:semiHidden/>
    <w:rsid w:val="00B43281"/>
    <w:rPr>
      <w:rFonts w:ascii="Segoe UI" w:hAnsi="Segoe UI" w:cs="Segoe UI"/>
      <w:snapToGrid w:val="0"/>
      <w:sz w:val="18"/>
      <w:szCs w:val="18"/>
    </w:rPr>
  </w:style>
  <w:style w:type="paragraph" w:customStyle="1" w:styleId="rvps1">
    <w:name w:val="rvps1"/>
    <w:basedOn w:val="Normal"/>
    <w:rsid w:val="00034554"/>
    <w:rPr>
      <w:snapToGrid/>
    </w:rPr>
  </w:style>
  <w:style w:type="character" w:styleId="CommentReference">
    <w:name w:val="annotation reference"/>
    <w:basedOn w:val="DefaultParagraphFont"/>
    <w:uiPriority w:val="99"/>
    <w:semiHidden/>
    <w:unhideWhenUsed/>
    <w:rsid w:val="00760999"/>
    <w:rPr>
      <w:sz w:val="16"/>
      <w:szCs w:val="16"/>
    </w:rPr>
  </w:style>
  <w:style w:type="paragraph" w:styleId="CommentText">
    <w:name w:val="annotation text"/>
    <w:basedOn w:val="Normal"/>
    <w:link w:val="CommentTextChar"/>
    <w:uiPriority w:val="99"/>
    <w:unhideWhenUsed/>
    <w:rsid w:val="00760999"/>
    <w:rPr>
      <w:sz w:val="20"/>
      <w:szCs w:val="20"/>
    </w:rPr>
  </w:style>
  <w:style w:type="character" w:customStyle="1" w:styleId="CommentTextChar">
    <w:name w:val="Comment Text Char"/>
    <w:basedOn w:val="DefaultParagraphFont"/>
    <w:link w:val="CommentText"/>
    <w:uiPriority w:val="99"/>
    <w:rsid w:val="00760999"/>
    <w:rPr>
      <w:snapToGrid w:val="0"/>
    </w:rPr>
  </w:style>
  <w:style w:type="paragraph" w:styleId="CommentSubject">
    <w:name w:val="annotation subject"/>
    <w:basedOn w:val="CommentText"/>
    <w:next w:val="CommentText"/>
    <w:link w:val="CommentSubjectChar"/>
    <w:semiHidden/>
    <w:unhideWhenUsed/>
    <w:rsid w:val="00760999"/>
    <w:rPr>
      <w:b/>
      <w:bCs/>
    </w:rPr>
  </w:style>
  <w:style w:type="character" w:customStyle="1" w:styleId="CommentSubjectChar">
    <w:name w:val="Comment Subject Char"/>
    <w:basedOn w:val="CommentTextChar"/>
    <w:link w:val="CommentSubject"/>
    <w:semiHidden/>
    <w:rsid w:val="00760999"/>
    <w:rPr>
      <w:b/>
      <w:bCs/>
      <w:snapToGrid w:val="0"/>
    </w:rPr>
  </w:style>
  <w:style w:type="paragraph" w:styleId="ListParagraph">
    <w:name w:val="List Paragraph"/>
    <w:basedOn w:val="Normal"/>
    <w:uiPriority w:val="34"/>
    <w:qFormat/>
    <w:rsid w:val="002847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2088">
      <w:bodyDiv w:val="1"/>
      <w:marLeft w:val="0"/>
      <w:marRight w:val="0"/>
      <w:marTop w:val="0"/>
      <w:marBottom w:val="0"/>
      <w:divBdr>
        <w:top w:val="none" w:sz="0" w:space="0" w:color="auto"/>
        <w:left w:val="none" w:sz="0" w:space="0" w:color="auto"/>
        <w:bottom w:val="none" w:sz="0" w:space="0" w:color="auto"/>
        <w:right w:val="none" w:sz="0" w:space="0" w:color="auto"/>
      </w:divBdr>
    </w:div>
    <w:div w:id="22829544">
      <w:bodyDiv w:val="1"/>
      <w:marLeft w:val="0"/>
      <w:marRight w:val="0"/>
      <w:marTop w:val="0"/>
      <w:marBottom w:val="0"/>
      <w:divBdr>
        <w:top w:val="none" w:sz="0" w:space="0" w:color="auto"/>
        <w:left w:val="none" w:sz="0" w:space="0" w:color="auto"/>
        <w:bottom w:val="none" w:sz="0" w:space="0" w:color="auto"/>
        <w:right w:val="none" w:sz="0" w:space="0" w:color="auto"/>
      </w:divBdr>
    </w:div>
    <w:div w:id="52437477">
      <w:bodyDiv w:val="1"/>
      <w:marLeft w:val="0"/>
      <w:marRight w:val="0"/>
      <w:marTop w:val="0"/>
      <w:marBottom w:val="0"/>
      <w:divBdr>
        <w:top w:val="none" w:sz="0" w:space="0" w:color="auto"/>
        <w:left w:val="none" w:sz="0" w:space="0" w:color="auto"/>
        <w:bottom w:val="none" w:sz="0" w:space="0" w:color="auto"/>
        <w:right w:val="none" w:sz="0" w:space="0" w:color="auto"/>
      </w:divBdr>
    </w:div>
    <w:div w:id="82923039">
      <w:bodyDiv w:val="1"/>
      <w:marLeft w:val="0"/>
      <w:marRight w:val="0"/>
      <w:marTop w:val="0"/>
      <w:marBottom w:val="0"/>
      <w:divBdr>
        <w:top w:val="none" w:sz="0" w:space="0" w:color="auto"/>
        <w:left w:val="none" w:sz="0" w:space="0" w:color="auto"/>
        <w:bottom w:val="none" w:sz="0" w:space="0" w:color="auto"/>
        <w:right w:val="none" w:sz="0" w:space="0" w:color="auto"/>
      </w:divBdr>
    </w:div>
    <w:div w:id="131993941">
      <w:bodyDiv w:val="1"/>
      <w:marLeft w:val="0"/>
      <w:marRight w:val="0"/>
      <w:marTop w:val="0"/>
      <w:marBottom w:val="0"/>
      <w:divBdr>
        <w:top w:val="none" w:sz="0" w:space="0" w:color="auto"/>
        <w:left w:val="none" w:sz="0" w:space="0" w:color="auto"/>
        <w:bottom w:val="none" w:sz="0" w:space="0" w:color="auto"/>
        <w:right w:val="none" w:sz="0" w:space="0" w:color="auto"/>
      </w:divBdr>
    </w:div>
    <w:div w:id="308823284">
      <w:bodyDiv w:val="1"/>
      <w:marLeft w:val="0"/>
      <w:marRight w:val="0"/>
      <w:marTop w:val="0"/>
      <w:marBottom w:val="0"/>
      <w:divBdr>
        <w:top w:val="none" w:sz="0" w:space="0" w:color="auto"/>
        <w:left w:val="none" w:sz="0" w:space="0" w:color="auto"/>
        <w:bottom w:val="none" w:sz="0" w:space="0" w:color="auto"/>
        <w:right w:val="none" w:sz="0" w:space="0" w:color="auto"/>
      </w:divBdr>
    </w:div>
    <w:div w:id="355035780">
      <w:bodyDiv w:val="1"/>
      <w:marLeft w:val="0"/>
      <w:marRight w:val="0"/>
      <w:marTop w:val="0"/>
      <w:marBottom w:val="0"/>
      <w:divBdr>
        <w:top w:val="none" w:sz="0" w:space="0" w:color="auto"/>
        <w:left w:val="none" w:sz="0" w:space="0" w:color="auto"/>
        <w:bottom w:val="none" w:sz="0" w:space="0" w:color="auto"/>
        <w:right w:val="none" w:sz="0" w:space="0" w:color="auto"/>
      </w:divBdr>
    </w:div>
    <w:div w:id="396826455">
      <w:bodyDiv w:val="1"/>
      <w:marLeft w:val="0"/>
      <w:marRight w:val="0"/>
      <w:marTop w:val="0"/>
      <w:marBottom w:val="0"/>
      <w:divBdr>
        <w:top w:val="none" w:sz="0" w:space="0" w:color="auto"/>
        <w:left w:val="none" w:sz="0" w:space="0" w:color="auto"/>
        <w:bottom w:val="none" w:sz="0" w:space="0" w:color="auto"/>
        <w:right w:val="none" w:sz="0" w:space="0" w:color="auto"/>
      </w:divBdr>
    </w:div>
    <w:div w:id="450130094">
      <w:bodyDiv w:val="1"/>
      <w:marLeft w:val="0"/>
      <w:marRight w:val="0"/>
      <w:marTop w:val="0"/>
      <w:marBottom w:val="0"/>
      <w:divBdr>
        <w:top w:val="none" w:sz="0" w:space="0" w:color="auto"/>
        <w:left w:val="none" w:sz="0" w:space="0" w:color="auto"/>
        <w:bottom w:val="none" w:sz="0" w:space="0" w:color="auto"/>
        <w:right w:val="none" w:sz="0" w:space="0" w:color="auto"/>
      </w:divBdr>
    </w:div>
    <w:div w:id="509176525">
      <w:bodyDiv w:val="1"/>
      <w:marLeft w:val="0"/>
      <w:marRight w:val="0"/>
      <w:marTop w:val="0"/>
      <w:marBottom w:val="0"/>
      <w:divBdr>
        <w:top w:val="none" w:sz="0" w:space="0" w:color="auto"/>
        <w:left w:val="none" w:sz="0" w:space="0" w:color="auto"/>
        <w:bottom w:val="none" w:sz="0" w:space="0" w:color="auto"/>
        <w:right w:val="none" w:sz="0" w:space="0" w:color="auto"/>
      </w:divBdr>
    </w:div>
    <w:div w:id="705759096">
      <w:bodyDiv w:val="1"/>
      <w:marLeft w:val="0"/>
      <w:marRight w:val="0"/>
      <w:marTop w:val="0"/>
      <w:marBottom w:val="0"/>
      <w:divBdr>
        <w:top w:val="none" w:sz="0" w:space="0" w:color="auto"/>
        <w:left w:val="none" w:sz="0" w:space="0" w:color="auto"/>
        <w:bottom w:val="none" w:sz="0" w:space="0" w:color="auto"/>
        <w:right w:val="none" w:sz="0" w:space="0" w:color="auto"/>
      </w:divBdr>
    </w:div>
    <w:div w:id="786698901">
      <w:bodyDiv w:val="1"/>
      <w:marLeft w:val="0"/>
      <w:marRight w:val="0"/>
      <w:marTop w:val="0"/>
      <w:marBottom w:val="0"/>
      <w:divBdr>
        <w:top w:val="none" w:sz="0" w:space="0" w:color="auto"/>
        <w:left w:val="none" w:sz="0" w:space="0" w:color="auto"/>
        <w:bottom w:val="none" w:sz="0" w:space="0" w:color="auto"/>
        <w:right w:val="none" w:sz="0" w:space="0" w:color="auto"/>
      </w:divBdr>
    </w:div>
    <w:div w:id="946693485">
      <w:bodyDiv w:val="1"/>
      <w:marLeft w:val="0"/>
      <w:marRight w:val="0"/>
      <w:marTop w:val="0"/>
      <w:marBottom w:val="0"/>
      <w:divBdr>
        <w:top w:val="none" w:sz="0" w:space="0" w:color="auto"/>
        <w:left w:val="none" w:sz="0" w:space="0" w:color="auto"/>
        <w:bottom w:val="none" w:sz="0" w:space="0" w:color="auto"/>
        <w:right w:val="none" w:sz="0" w:space="0" w:color="auto"/>
      </w:divBdr>
    </w:div>
    <w:div w:id="1496140137">
      <w:bodyDiv w:val="1"/>
      <w:marLeft w:val="0"/>
      <w:marRight w:val="0"/>
      <w:marTop w:val="0"/>
      <w:marBottom w:val="0"/>
      <w:divBdr>
        <w:top w:val="none" w:sz="0" w:space="0" w:color="auto"/>
        <w:left w:val="none" w:sz="0" w:space="0" w:color="auto"/>
        <w:bottom w:val="none" w:sz="0" w:space="0" w:color="auto"/>
        <w:right w:val="none" w:sz="0" w:space="0" w:color="auto"/>
      </w:divBdr>
    </w:div>
    <w:div w:id="157073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EN/TXT/?qid=1411741912824&amp;uri=CELEX:32014L005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gal-content/EN/TXT/?qid=1411741912824&amp;uri=CELEX:32014R05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D2C08-BA3F-469F-92C7-AF87EED6C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138</Pages>
  <Words>49845</Words>
  <Characters>284118</Characters>
  <Application>Microsoft Office Word</Application>
  <DocSecurity>0</DocSecurity>
  <Lines>2367</Lines>
  <Paragraphs>666</Paragraphs>
  <ScaleCrop>false</ScaleCrop>
  <HeadingPairs>
    <vt:vector size="2" baseType="variant">
      <vt:variant>
        <vt:lpstr>Title</vt:lpstr>
      </vt:variant>
      <vt:variant>
        <vt:i4>1</vt:i4>
      </vt:variant>
    </vt:vector>
  </HeadingPairs>
  <TitlesOfParts>
    <vt:vector size="1" baseType="lpstr">
      <vt:lpstr>Table of Concordance form</vt:lpstr>
    </vt:vector>
  </TitlesOfParts>
  <Company>BEP</Company>
  <LinksUpToDate>false</LinksUpToDate>
  <CharactersWithSpaces>333297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Concordance form</dc:title>
  <dc:creator>Aleksandar Zavišić</dc:creator>
  <cp:lastModifiedBy>Snezana Marinovic</cp:lastModifiedBy>
  <cp:revision>11</cp:revision>
  <cp:lastPrinted>2019-09-16T14:32:00Z</cp:lastPrinted>
  <dcterms:created xsi:type="dcterms:W3CDTF">2019-09-16T08:50:00Z</dcterms:created>
  <dcterms:modified xsi:type="dcterms:W3CDTF">2019-09-16T14:34:00Z</dcterms:modified>
</cp:coreProperties>
</file>